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2E657399" w:rsidR="00CB798F" w:rsidRPr="00C955C7" w:rsidRDefault="00E843CE" w:rsidP="00B74570">
      <w:pPr>
        <w:pStyle w:val="Title"/>
        <w:tabs>
          <w:tab w:val="left" w:pos="4589"/>
        </w:tabs>
        <w:ind w:firstLine="246"/>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9D0976">
        <w:rPr>
          <w:rFonts w:ascii="Times New Roman" w:hAnsi="Times New Roman" w:cs="Times New Roman"/>
          <w:w w:val="115"/>
          <w:sz w:val="48"/>
          <w:szCs w:val="48"/>
          <w:u w:val="thick"/>
          <w:lang w:val="en-GB"/>
        </w:rPr>
        <w:t>N</w:t>
      </w:r>
      <w:r w:rsidR="004C352E" w:rsidRPr="009D0976">
        <w:rPr>
          <w:rFonts w:ascii="Times New Roman" w:hAnsi="Times New Roman" w:cs="Times New Roman"/>
          <w:spacing w:val="28"/>
          <w:w w:val="115"/>
          <w:sz w:val="48"/>
          <w:szCs w:val="48"/>
          <w:u w:val="thick"/>
          <w:lang w:val="en-GB"/>
        </w:rPr>
        <w:fldChar w:fldCharType="begin"/>
      </w:r>
      <w:r w:rsidR="004C352E" w:rsidRPr="009D0976">
        <w:rPr>
          <w:rFonts w:ascii="Times New Roman" w:hAnsi="Times New Roman" w:cs="Times New Roman"/>
          <w:spacing w:val="28"/>
          <w:w w:val="115"/>
          <w:sz w:val="48"/>
          <w:szCs w:val="48"/>
          <w:u w:val="thick"/>
          <w:lang w:val="en-GB"/>
        </w:rPr>
        <w:instrText xml:space="preserve"> DOCPROPERTY "WGNumber" \* MERGEFORMAT </w:instrText>
      </w:r>
      <w:r w:rsidR="004C352E" w:rsidRPr="009D0976">
        <w:rPr>
          <w:rFonts w:ascii="Times New Roman" w:hAnsi="Times New Roman" w:cs="Times New Roman"/>
          <w:spacing w:val="28"/>
          <w:w w:val="115"/>
          <w:sz w:val="48"/>
          <w:szCs w:val="48"/>
          <w:u w:val="thick"/>
          <w:lang w:val="en-GB"/>
        </w:rPr>
        <w:fldChar w:fldCharType="separate"/>
      </w:r>
      <w:ins w:id="0" w:author="DENOUAL Franck" w:date="2022-10-28T09:16:00Z">
        <w:r w:rsidR="005F1190">
          <w:rPr>
            <w:rFonts w:ascii="Times New Roman" w:hAnsi="Times New Roman" w:cs="Times New Roman"/>
            <w:spacing w:val="28"/>
            <w:w w:val="115"/>
            <w:sz w:val="48"/>
            <w:szCs w:val="48"/>
            <w:u w:val="thick"/>
            <w:lang w:val="en-GB"/>
          </w:rPr>
          <w:t>0693</w:t>
        </w:r>
      </w:ins>
      <w:del w:id="1" w:author="DENOUAL Franck" w:date="2022-10-28T09:16:00Z">
        <w:r w:rsidR="00E6750D" w:rsidDel="005F1190">
          <w:rPr>
            <w:rFonts w:ascii="Times New Roman" w:hAnsi="Times New Roman" w:cs="Times New Roman"/>
            <w:spacing w:val="28"/>
            <w:w w:val="115"/>
            <w:sz w:val="48"/>
            <w:szCs w:val="48"/>
            <w:u w:val="thick"/>
            <w:lang w:val="en-GB"/>
          </w:rPr>
          <w:delText>0619</w:delText>
        </w:r>
      </w:del>
      <w:r w:rsidR="004C352E" w:rsidRPr="009D0976">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6019C2" w:rsidRPr="00196997" w:rsidRDefault="006019C2"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6019C2" w:rsidRPr="00196997" w:rsidRDefault="006019C2"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7741B09B"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D0976">
        <w:rPr>
          <w:rFonts w:ascii="Times New Roman" w:hAnsi="Times New Roman" w:cs="Times New Roman"/>
          <w:b/>
          <w:snapToGrid w:val="0"/>
          <w:lang w:val="en-GB"/>
        </w:rPr>
        <w:t>Title:</w:t>
      </w:r>
      <w:r w:rsidRPr="009D0976">
        <w:rPr>
          <w:rFonts w:ascii="Times New Roman" w:hAnsi="Times New Roman" w:cs="Times New Roman"/>
          <w:snapToGrid w:val="0"/>
          <w:lang w:val="en-GB"/>
        </w:rPr>
        <w:tab/>
      </w:r>
      <w:r w:rsidR="004C352E" w:rsidRPr="009D0976">
        <w:rPr>
          <w:rFonts w:ascii="Times New Roman" w:hAnsi="Times New Roman" w:cs="Times New Roman"/>
          <w:snapToGrid w:val="0"/>
          <w:lang w:val="en-GB"/>
        </w:rPr>
        <w:fldChar w:fldCharType="begin"/>
      </w:r>
      <w:r w:rsidR="004C352E" w:rsidRPr="009D0976">
        <w:rPr>
          <w:rFonts w:ascii="Times New Roman" w:hAnsi="Times New Roman" w:cs="Times New Roman"/>
          <w:snapToGrid w:val="0"/>
          <w:lang w:val="en-GB"/>
        </w:rPr>
        <w:instrText xml:space="preserve"> TITLE  \* MERGEFORMAT </w:instrText>
      </w:r>
      <w:r w:rsidR="004C352E" w:rsidRPr="009D0976">
        <w:rPr>
          <w:rFonts w:ascii="Times New Roman" w:hAnsi="Times New Roman" w:cs="Times New Roman"/>
          <w:snapToGrid w:val="0"/>
          <w:lang w:val="en-GB"/>
        </w:rPr>
        <w:fldChar w:fldCharType="separate"/>
      </w:r>
      <w:r w:rsidR="005F1190">
        <w:rPr>
          <w:rFonts w:ascii="Times New Roman" w:hAnsi="Times New Roman" w:cs="Times New Roman"/>
          <w:snapToGrid w:val="0"/>
          <w:lang w:val="en-GB"/>
        </w:rPr>
        <w:t>Technology under Consideration on ISO/IEC 23008-12</w:t>
      </w:r>
      <w:r w:rsidR="004C352E" w:rsidRPr="009D097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4A8DBBEA"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9D0976">
        <w:rPr>
          <w:rFonts w:ascii="Times New Roman" w:hAnsi="Times New Roman" w:cs="Times New Roman"/>
          <w:snapToGrid w:val="0"/>
          <w:sz w:val="24"/>
          <w:szCs w:val="24"/>
          <w:lang w:val="en-GB"/>
        </w:rPr>
        <w:fldChar w:fldCharType="begin"/>
      </w:r>
      <w:r w:rsidR="00C955C7" w:rsidRPr="009D0976">
        <w:rPr>
          <w:rFonts w:ascii="Times New Roman" w:hAnsi="Times New Roman" w:cs="Times New Roman"/>
          <w:snapToGrid w:val="0"/>
          <w:sz w:val="24"/>
          <w:szCs w:val="24"/>
          <w:lang w:val="en-GB"/>
        </w:rPr>
        <w:instrText xml:space="preserve"> SAVEDATE  \@ "yyyy-MM-dd" </w:instrText>
      </w:r>
      <w:r w:rsidR="00C955C7" w:rsidRPr="009D0976">
        <w:rPr>
          <w:rFonts w:ascii="Times New Roman" w:hAnsi="Times New Roman" w:cs="Times New Roman"/>
          <w:snapToGrid w:val="0"/>
          <w:sz w:val="24"/>
          <w:szCs w:val="24"/>
          <w:lang w:val="en-GB"/>
        </w:rPr>
        <w:fldChar w:fldCharType="separate"/>
      </w:r>
      <w:ins w:id="2" w:author="DENOUAL Franck" w:date="2022-10-28T09:32:00Z">
        <w:r w:rsidR="009664F8">
          <w:rPr>
            <w:rFonts w:ascii="Times New Roman" w:hAnsi="Times New Roman" w:cs="Times New Roman"/>
            <w:noProof/>
            <w:snapToGrid w:val="0"/>
            <w:sz w:val="24"/>
            <w:szCs w:val="24"/>
            <w:lang w:val="en-GB"/>
          </w:rPr>
          <w:t>2022-10-28</w:t>
        </w:r>
      </w:ins>
      <w:del w:id="3" w:author="DENOUAL Franck" w:date="2022-10-28T09:15:00Z">
        <w:r w:rsidR="00463D9F" w:rsidDel="005F1190">
          <w:rPr>
            <w:rFonts w:ascii="Times New Roman" w:hAnsi="Times New Roman" w:cs="Times New Roman"/>
            <w:noProof/>
            <w:snapToGrid w:val="0"/>
            <w:sz w:val="24"/>
            <w:szCs w:val="24"/>
            <w:lang w:val="en-GB"/>
          </w:rPr>
          <w:delText>2022-07-29</w:delText>
        </w:r>
      </w:del>
      <w:r w:rsidR="00C955C7" w:rsidRPr="009D0976">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23DE91D8"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ins w:id="4" w:author="DENOUAL Franck" w:date="2022-10-28T09:16:00Z">
        <w:r w:rsidR="005F1190">
          <w:rPr>
            <w:rFonts w:ascii="Times New Roman" w:hAnsi="Times New Roman" w:cs="Times New Roman"/>
            <w:noProof/>
            <w:snapToGrid w:val="0"/>
            <w:sz w:val="24"/>
            <w:szCs w:val="24"/>
            <w:lang w:val="en-GB"/>
          </w:rPr>
          <w:t>8</w:t>
        </w:r>
      </w:ins>
      <w:del w:id="5" w:author="DENOUAL Franck" w:date="2022-10-28T09:16:00Z">
        <w:r w:rsidR="00E6750D" w:rsidDel="005F1190">
          <w:rPr>
            <w:rFonts w:ascii="Times New Roman" w:hAnsi="Times New Roman" w:cs="Times New Roman"/>
            <w:noProof/>
            <w:snapToGrid w:val="0"/>
            <w:sz w:val="24"/>
            <w:szCs w:val="24"/>
            <w:lang w:val="en-GB"/>
          </w:rPr>
          <w:delText>12</w:delText>
        </w:r>
      </w:del>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2C8DE383"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9"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5A5DDC79" w:rsidR="00385C5D" w:rsidRPr="00F43C3C" w:rsidRDefault="00385C5D" w:rsidP="00385C5D">
      <w:pPr>
        <w:widowControl/>
        <w:jc w:val="right"/>
        <w:rPr>
          <w:rFonts w:ascii="Times New Roman" w:eastAsia="SimSun" w:hAnsi="Times New Roman" w:cs="Times New Roman"/>
          <w:b/>
          <w:sz w:val="48"/>
          <w:szCs w:val="24"/>
          <w:lang w:val="en-GB" w:eastAsia="zh-CN"/>
        </w:rPr>
      </w:pPr>
      <w:r w:rsidRPr="00F43C3C">
        <w:rPr>
          <w:rFonts w:ascii="Times New Roman" w:eastAsia="SimSun" w:hAnsi="Times New Roman" w:cs="Times New Roman"/>
          <w:b/>
          <w:sz w:val="28"/>
          <w:szCs w:val="24"/>
          <w:lang w:val="en-GB" w:eastAsia="zh-CN"/>
        </w:rPr>
        <w:t>ISO/IEC JTC 1/SC 29/</w:t>
      </w:r>
      <w:r w:rsidR="00540DEA" w:rsidRPr="00F43C3C">
        <w:rPr>
          <w:rFonts w:ascii="Times New Roman" w:eastAsia="SimSun" w:hAnsi="Times New Roman" w:cs="Times New Roman"/>
          <w:b/>
          <w:sz w:val="28"/>
          <w:szCs w:val="24"/>
          <w:lang w:val="en-GB" w:eastAsia="zh-CN"/>
        </w:rPr>
        <w:t>WG 03</w:t>
      </w:r>
      <w:r w:rsidRPr="00F43C3C">
        <w:rPr>
          <w:rFonts w:ascii="Times New Roman" w:eastAsia="SimSun" w:hAnsi="Times New Roman" w:cs="Times New Roman"/>
          <w:b/>
          <w:sz w:val="28"/>
          <w:szCs w:val="24"/>
          <w:lang w:val="en-GB" w:eastAsia="zh-CN"/>
        </w:rPr>
        <w:t xml:space="preserve"> </w:t>
      </w:r>
      <w:r w:rsidRPr="00F43C3C">
        <w:rPr>
          <w:rFonts w:ascii="Times New Roman" w:eastAsia="SimSun" w:hAnsi="Times New Roman" w:cs="Times New Roman"/>
          <w:b/>
          <w:sz w:val="48"/>
          <w:szCs w:val="24"/>
          <w:lang w:val="en-GB" w:eastAsia="zh-CN"/>
        </w:rPr>
        <w:t>N</w:t>
      </w:r>
      <w:r w:rsidR="004C352E" w:rsidRPr="00F43C3C">
        <w:rPr>
          <w:rFonts w:ascii="Times New Roman" w:eastAsia="SimSun" w:hAnsi="Times New Roman" w:cs="Times New Roman"/>
          <w:b/>
          <w:sz w:val="48"/>
          <w:szCs w:val="24"/>
          <w:lang w:val="en-GB" w:eastAsia="zh-CN"/>
        </w:rPr>
        <w:fldChar w:fldCharType="begin"/>
      </w:r>
      <w:r w:rsidR="004C352E" w:rsidRPr="00F43C3C">
        <w:rPr>
          <w:rFonts w:ascii="Times New Roman" w:eastAsia="SimSun" w:hAnsi="Times New Roman" w:cs="Times New Roman"/>
          <w:b/>
          <w:sz w:val="48"/>
          <w:szCs w:val="24"/>
          <w:lang w:val="en-GB" w:eastAsia="zh-CN"/>
        </w:rPr>
        <w:instrText xml:space="preserve"> DOCPROPERTY "WGNumber" \* MERGEFORMAT </w:instrText>
      </w:r>
      <w:r w:rsidR="004C352E" w:rsidRPr="00F43C3C">
        <w:rPr>
          <w:rFonts w:ascii="Times New Roman" w:eastAsia="SimSun" w:hAnsi="Times New Roman" w:cs="Times New Roman"/>
          <w:b/>
          <w:sz w:val="48"/>
          <w:szCs w:val="24"/>
          <w:lang w:val="en-GB" w:eastAsia="zh-CN"/>
        </w:rPr>
        <w:fldChar w:fldCharType="separate"/>
      </w:r>
      <w:ins w:id="6" w:author="DENOUAL Franck" w:date="2022-10-28T09:16:00Z">
        <w:r w:rsidR="005F1190">
          <w:rPr>
            <w:rFonts w:ascii="Times New Roman" w:eastAsia="SimSun" w:hAnsi="Times New Roman" w:cs="Times New Roman"/>
            <w:b/>
            <w:sz w:val="48"/>
            <w:szCs w:val="24"/>
            <w:lang w:val="en-GB" w:eastAsia="zh-CN"/>
          </w:rPr>
          <w:t>0693</w:t>
        </w:r>
      </w:ins>
      <w:del w:id="7" w:author="DENOUAL Franck" w:date="2022-10-28T09:16:00Z">
        <w:r w:rsidR="00E6750D" w:rsidDel="005F1190">
          <w:rPr>
            <w:rFonts w:ascii="Times New Roman" w:eastAsia="SimSun" w:hAnsi="Times New Roman" w:cs="Times New Roman"/>
            <w:b/>
            <w:sz w:val="48"/>
            <w:szCs w:val="24"/>
            <w:lang w:val="en-GB" w:eastAsia="zh-CN"/>
          </w:rPr>
          <w:delText>0619</w:delText>
        </w:r>
      </w:del>
      <w:r w:rsidR="004C352E" w:rsidRPr="00F43C3C">
        <w:rPr>
          <w:rFonts w:ascii="Times New Roman" w:eastAsia="SimSun" w:hAnsi="Times New Roman" w:cs="Times New Roman"/>
          <w:b/>
          <w:sz w:val="48"/>
          <w:szCs w:val="24"/>
          <w:lang w:val="en-GB" w:eastAsia="zh-CN"/>
        </w:rPr>
        <w:fldChar w:fldCharType="end"/>
      </w:r>
    </w:p>
    <w:p w14:paraId="40403B12" w14:textId="13517679" w:rsidR="00954B0D" w:rsidRPr="00F43C3C" w:rsidRDefault="003B2637" w:rsidP="004C352E">
      <w:pPr>
        <w:widowControl/>
        <w:spacing w:after="480"/>
        <w:jc w:val="right"/>
        <w:rPr>
          <w:rFonts w:ascii="Times New Roman" w:eastAsia="SimSun" w:hAnsi="Times New Roman" w:cs="Times New Roman"/>
          <w:b/>
          <w:sz w:val="28"/>
          <w:szCs w:val="24"/>
          <w:lang w:val="en-GB" w:eastAsia="zh-CN"/>
        </w:rPr>
      </w:pPr>
      <w:del w:id="8" w:author="DENOUAL Franck" w:date="2022-10-27T15:20:00Z">
        <w:r w:rsidRPr="00F43C3C" w:rsidDel="000C1DCF">
          <w:rPr>
            <w:rFonts w:ascii="Times New Roman" w:eastAsia="SimSun" w:hAnsi="Times New Roman" w:cs="Times New Roman"/>
            <w:b/>
            <w:sz w:val="28"/>
            <w:szCs w:val="24"/>
            <w:lang w:val="en-GB" w:eastAsia="zh-CN"/>
          </w:rPr>
          <w:fldChar w:fldCharType="begin"/>
        </w:r>
        <w:r w:rsidRPr="00F43C3C" w:rsidDel="000C1DCF">
          <w:rPr>
            <w:rFonts w:ascii="Times New Roman" w:eastAsia="SimSun" w:hAnsi="Times New Roman" w:cs="Times New Roman"/>
            <w:b/>
            <w:sz w:val="28"/>
            <w:szCs w:val="24"/>
            <w:lang w:val="en-GB" w:eastAsia="zh-CN"/>
          </w:rPr>
          <w:delInstrText xml:space="preserve"> SAVEDATE \@ "MMMM yyyy" \* MERGEFORMAT </w:delInstrText>
        </w:r>
        <w:r w:rsidRPr="00F43C3C" w:rsidDel="000C1DCF">
          <w:rPr>
            <w:rFonts w:ascii="Times New Roman" w:eastAsia="SimSun" w:hAnsi="Times New Roman" w:cs="Times New Roman"/>
            <w:b/>
            <w:sz w:val="28"/>
            <w:szCs w:val="24"/>
            <w:lang w:val="en-GB" w:eastAsia="zh-CN"/>
          </w:rPr>
          <w:fldChar w:fldCharType="separate"/>
        </w:r>
        <w:r w:rsidR="00463D9F" w:rsidDel="000C1DCF">
          <w:rPr>
            <w:rFonts w:ascii="Times New Roman" w:eastAsia="SimSun" w:hAnsi="Times New Roman" w:cs="Times New Roman"/>
            <w:b/>
            <w:noProof/>
            <w:sz w:val="28"/>
            <w:szCs w:val="24"/>
            <w:lang w:val="en-GB" w:eastAsia="zh-CN"/>
          </w:rPr>
          <w:delText>July 2022</w:delText>
        </w:r>
        <w:r w:rsidRPr="00F43C3C" w:rsidDel="000C1DCF">
          <w:rPr>
            <w:rFonts w:ascii="Times New Roman" w:eastAsia="SimSun" w:hAnsi="Times New Roman" w:cs="Times New Roman"/>
            <w:b/>
            <w:sz w:val="28"/>
            <w:szCs w:val="24"/>
            <w:lang w:val="en-GB" w:eastAsia="zh-CN"/>
          </w:rPr>
          <w:fldChar w:fldCharType="end"/>
        </w:r>
      </w:del>
      <w:ins w:id="9" w:author="DENOUAL Franck" w:date="2022-10-27T15:20:00Z">
        <w:r w:rsidR="000C1DCF" w:rsidRPr="00F43C3C">
          <w:rPr>
            <w:rFonts w:ascii="Times New Roman" w:eastAsia="SimSun" w:hAnsi="Times New Roman" w:cs="Times New Roman"/>
            <w:b/>
            <w:sz w:val="28"/>
            <w:szCs w:val="24"/>
            <w:lang w:val="en-GB" w:eastAsia="zh-CN"/>
          </w:rPr>
          <w:fldChar w:fldCharType="begin"/>
        </w:r>
        <w:r w:rsidR="000C1DCF" w:rsidRPr="00F43C3C">
          <w:rPr>
            <w:rFonts w:ascii="Times New Roman" w:eastAsia="SimSun" w:hAnsi="Times New Roman" w:cs="Times New Roman"/>
            <w:b/>
            <w:sz w:val="28"/>
            <w:szCs w:val="24"/>
            <w:lang w:val="en-GB" w:eastAsia="zh-CN"/>
          </w:rPr>
          <w:instrText xml:space="preserve"> SAVEDATE \@ "MMMM yyyy" \* MERGEFORMAT </w:instrText>
        </w:r>
        <w:r w:rsidR="000C1DCF" w:rsidRPr="00F43C3C">
          <w:rPr>
            <w:rFonts w:ascii="Times New Roman" w:eastAsia="SimSun" w:hAnsi="Times New Roman" w:cs="Times New Roman"/>
            <w:b/>
            <w:sz w:val="28"/>
            <w:szCs w:val="24"/>
            <w:lang w:val="en-GB" w:eastAsia="zh-CN"/>
          </w:rPr>
          <w:fldChar w:fldCharType="separate"/>
        </w:r>
      </w:ins>
      <w:ins w:id="10" w:author="DENOUAL Franck" w:date="2022-10-28T09:32:00Z">
        <w:r w:rsidR="009664F8">
          <w:rPr>
            <w:rFonts w:ascii="Times New Roman" w:eastAsia="SimSun" w:hAnsi="Times New Roman" w:cs="Times New Roman"/>
            <w:b/>
            <w:noProof/>
            <w:sz w:val="28"/>
            <w:szCs w:val="24"/>
            <w:lang w:val="en-GB" w:eastAsia="zh-CN"/>
          </w:rPr>
          <w:t>October 2022</w:t>
        </w:r>
      </w:ins>
      <w:ins w:id="11" w:author="DENOUAL Franck" w:date="2022-10-27T15:20:00Z">
        <w:r w:rsidR="000C1DCF" w:rsidRPr="00F43C3C">
          <w:rPr>
            <w:rFonts w:ascii="Times New Roman" w:eastAsia="SimSun" w:hAnsi="Times New Roman" w:cs="Times New Roman"/>
            <w:b/>
            <w:sz w:val="28"/>
            <w:szCs w:val="24"/>
            <w:lang w:val="en-GB" w:eastAsia="zh-CN"/>
          </w:rPr>
          <w:fldChar w:fldCharType="end"/>
        </w:r>
      </w:ins>
      <w:r w:rsidR="00954B0D" w:rsidRPr="00F43C3C">
        <w:rPr>
          <w:rFonts w:ascii="Times New Roman" w:eastAsia="SimSun" w:hAnsi="Times New Roman" w:cs="Times New Roman"/>
          <w:b/>
          <w:sz w:val="28"/>
          <w:szCs w:val="24"/>
          <w:lang w:val="en-GB" w:eastAsia="zh-CN"/>
        </w:rPr>
        <w:t xml:space="preserve">, </w:t>
      </w:r>
      <w:del w:id="12" w:author="DENOUAL Franck" w:date="2022-10-27T15:20:00Z">
        <w:r w:rsidR="00954B0D" w:rsidRPr="00F43C3C" w:rsidDel="000C1DCF">
          <w:rPr>
            <w:rFonts w:ascii="Times New Roman" w:eastAsia="SimSun" w:hAnsi="Times New Roman" w:cs="Times New Roman"/>
            <w:b/>
            <w:sz w:val="28"/>
            <w:szCs w:val="24"/>
            <w:lang w:val="en-GB" w:eastAsia="zh-CN"/>
          </w:rPr>
          <w:delText>Virtual</w:delText>
        </w:r>
      </w:del>
      <w:ins w:id="13" w:author="DENOUAL Franck" w:date="2022-10-27T15:20:00Z">
        <w:r w:rsidR="000C1DCF">
          <w:rPr>
            <w:rFonts w:ascii="Times New Roman" w:eastAsia="SimSun" w:hAnsi="Times New Roman" w:cs="Times New Roman"/>
            <w:b/>
            <w:sz w:val="28"/>
            <w:szCs w:val="24"/>
            <w:lang w:val="en-GB" w:eastAsia="zh-CN"/>
          </w:rPr>
          <w:t>Mainz (DE)</w:t>
        </w:r>
      </w:ins>
    </w:p>
    <w:tbl>
      <w:tblPr>
        <w:tblW w:w="10169" w:type="dxa"/>
        <w:tblLook w:val="01E0" w:firstRow="1" w:lastRow="1" w:firstColumn="1" w:lastColumn="1" w:noHBand="0" w:noVBand="0"/>
      </w:tblPr>
      <w:tblGrid>
        <w:gridCol w:w="1890"/>
        <w:gridCol w:w="8279"/>
      </w:tblGrid>
      <w:tr w:rsidR="00954B0D" w:rsidRPr="00F43C3C" w14:paraId="643E3AD1" w14:textId="77777777" w:rsidTr="00954B0D">
        <w:tc>
          <w:tcPr>
            <w:tcW w:w="1890" w:type="dxa"/>
            <w:hideMark/>
          </w:tcPr>
          <w:p w14:paraId="08C6B0FD"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Title</w:t>
            </w:r>
          </w:p>
        </w:tc>
        <w:tc>
          <w:tcPr>
            <w:tcW w:w="8279" w:type="dxa"/>
            <w:hideMark/>
          </w:tcPr>
          <w:p w14:paraId="498090C2" w14:textId="22C5B424" w:rsidR="00954B0D" w:rsidRPr="00F43C3C" w:rsidRDefault="004C352E">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fldChar w:fldCharType="begin"/>
            </w:r>
            <w:r w:rsidRPr="00F43C3C">
              <w:rPr>
                <w:rFonts w:ascii="Times New Roman" w:hAnsi="Times New Roman" w:cs="Times New Roman"/>
                <w:b/>
                <w:sz w:val="24"/>
                <w:szCs w:val="24"/>
                <w:lang w:val="en-GB"/>
              </w:rPr>
              <w:instrText xml:space="preserve"> TITLE  \* MERGEFORMAT </w:instrText>
            </w:r>
            <w:r w:rsidRPr="00F43C3C">
              <w:rPr>
                <w:rFonts w:ascii="Times New Roman" w:hAnsi="Times New Roman" w:cs="Times New Roman"/>
                <w:b/>
                <w:sz w:val="24"/>
                <w:szCs w:val="24"/>
                <w:lang w:val="en-GB"/>
              </w:rPr>
              <w:fldChar w:fldCharType="separate"/>
            </w:r>
            <w:r w:rsidR="005F1190">
              <w:rPr>
                <w:rFonts w:ascii="Times New Roman" w:hAnsi="Times New Roman" w:cs="Times New Roman"/>
                <w:b/>
                <w:sz w:val="24"/>
                <w:szCs w:val="24"/>
                <w:lang w:val="en-GB"/>
              </w:rPr>
              <w:t>Technology under Consideration on ISO/IEC 23008-12</w:t>
            </w:r>
            <w:r w:rsidRPr="00F43C3C">
              <w:rPr>
                <w:rFonts w:ascii="Times New Roman" w:hAnsi="Times New Roman" w:cs="Times New Roman"/>
                <w:b/>
                <w:sz w:val="24"/>
                <w:szCs w:val="24"/>
                <w:lang w:val="en-GB"/>
              </w:rPr>
              <w:fldChar w:fldCharType="end"/>
            </w:r>
          </w:p>
        </w:tc>
      </w:tr>
      <w:tr w:rsidR="00954B0D" w:rsidRPr="00F43C3C" w14:paraId="4B5EB911" w14:textId="77777777" w:rsidTr="00954B0D">
        <w:tc>
          <w:tcPr>
            <w:tcW w:w="1890" w:type="dxa"/>
            <w:hideMark/>
          </w:tcPr>
          <w:p w14:paraId="47775072"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Source</w:t>
            </w:r>
          </w:p>
        </w:tc>
        <w:tc>
          <w:tcPr>
            <w:tcW w:w="8279" w:type="dxa"/>
            <w:hideMark/>
          </w:tcPr>
          <w:p w14:paraId="47560DDD" w14:textId="01F3D45C" w:rsidR="00954B0D" w:rsidRPr="00F43C3C" w:rsidRDefault="00540DEA">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WG 03</w:t>
            </w:r>
            <w:r w:rsidR="00954B0D" w:rsidRPr="00F43C3C">
              <w:rPr>
                <w:rFonts w:ascii="Times New Roman" w:hAnsi="Times New Roman" w:cs="Times New Roman"/>
                <w:b/>
                <w:sz w:val="24"/>
                <w:szCs w:val="24"/>
                <w:lang w:val="en-GB"/>
              </w:rPr>
              <w:t xml:space="preserve">, MPEG </w:t>
            </w:r>
            <w:r w:rsidR="00F419DA" w:rsidRPr="00F43C3C">
              <w:rPr>
                <w:rFonts w:ascii="Times New Roman" w:hAnsi="Times New Roman" w:cs="Times New Roman"/>
                <w:b/>
                <w:sz w:val="24"/>
                <w:szCs w:val="24"/>
                <w:lang w:val="en-GB"/>
              </w:rPr>
              <w:t>Systems</w:t>
            </w:r>
          </w:p>
        </w:tc>
      </w:tr>
      <w:tr w:rsidR="00954B0D" w:rsidRPr="00F43C3C" w14:paraId="2460E6B8" w14:textId="77777777" w:rsidTr="00954B0D">
        <w:tc>
          <w:tcPr>
            <w:tcW w:w="1890" w:type="dxa"/>
            <w:hideMark/>
          </w:tcPr>
          <w:p w14:paraId="0BEE9C9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Status</w:t>
            </w:r>
          </w:p>
        </w:tc>
        <w:tc>
          <w:tcPr>
            <w:tcW w:w="8279" w:type="dxa"/>
            <w:hideMark/>
          </w:tcPr>
          <w:p w14:paraId="5BFA176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F43C3C" w:rsidRDefault="00954B0D" w:rsidP="00C864B7">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Serial Number</w:t>
            </w:r>
          </w:p>
        </w:tc>
        <w:tc>
          <w:tcPr>
            <w:tcW w:w="8279" w:type="dxa"/>
            <w:hideMark/>
          </w:tcPr>
          <w:p w14:paraId="44A25045" w14:textId="38571C4D" w:rsidR="00954B0D" w:rsidRPr="00C955C7" w:rsidRDefault="005912AA" w:rsidP="00C864B7">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21</w:t>
            </w:r>
            <w:ins w:id="14" w:author="DENOUAL Franck" w:date="2022-10-28T09:34:00Z">
              <w:r w:rsidR="009664F8">
                <w:rPr>
                  <w:rFonts w:ascii="Times New Roman" w:hAnsi="Times New Roman" w:cs="Times New Roman"/>
                  <w:b/>
                  <w:sz w:val="24"/>
                  <w:szCs w:val="24"/>
                  <w:lang w:val="en-GB"/>
                </w:rPr>
                <w:t>972</w:t>
              </w:r>
            </w:ins>
            <w:bookmarkStart w:id="15" w:name="_GoBack"/>
            <w:bookmarkEnd w:id="15"/>
            <w:del w:id="16" w:author="DENOUAL Franck" w:date="2022-10-28T09:34:00Z">
              <w:r w:rsidR="00B276A2" w:rsidDel="009664F8">
                <w:rPr>
                  <w:rFonts w:ascii="Times New Roman" w:hAnsi="Times New Roman" w:cs="Times New Roman"/>
                  <w:b/>
                  <w:sz w:val="24"/>
                  <w:szCs w:val="24"/>
                  <w:lang w:val="en-GB"/>
                </w:rPr>
                <w:delText>748</w:delText>
              </w:r>
            </w:del>
          </w:p>
        </w:tc>
      </w:tr>
    </w:tbl>
    <w:p w14:paraId="0F0DC0D2" w14:textId="4801B312" w:rsidR="00FF2653" w:rsidRDefault="00FF2653" w:rsidP="0018563E">
      <w:pPr>
        <w:rPr>
          <w:rFonts w:ascii="Times New Roman" w:hAnsi="Times New Roman" w:cs="Times New Roman"/>
          <w:sz w:val="24"/>
          <w:lang w:val="en-GB"/>
        </w:rPr>
      </w:pPr>
    </w:p>
    <w:p w14:paraId="043F8FA3" w14:textId="15760861" w:rsidR="00F43C3C" w:rsidRDefault="00F43C3C" w:rsidP="0018563E">
      <w:pPr>
        <w:rPr>
          <w:rFonts w:ascii="Times New Roman" w:hAnsi="Times New Roman" w:cs="Times New Roman"/>
          <w:sz w:val="24"/>
          <w:lang w:val="en-GB"/>
        </w:rPr>
      </w:pPr>
    </w:p>
    <w:p w14:paraId="6C2C3280" w14:textId="2D6D8483" w:rsidR="00F43C3C" w:rsidRDefault="00F43C3C" w:rsidP="00F43C3C">
      <w:pPr>
        <w:pStyle w:val="Heading1"/>
        <w:numPr>
          <w:ilvl w:val="0"/>
          <w:numId w:val="0"/>
        </w:numPr>
        <w:ind w:left="824"/>
        <w:rPr>
          <w:lang w:val="en-GB"/>
        </w:rPr>
      </w:pPr>
      <w:bookmarkStart w:id="17" w:name="_Toc117776635"/>
      <w:r>
        <w:rPr>
          <w:lang w:val="en-GB"/>
        </w:rPr>
        <w:t>Abstract</w:t>
      </w:r>
      <w:bookmarkEnd w:id="17"/>
    </w:p>
    <w:p w14:paraId="5D815A86" w14:textId="21D46805" w:rsidR="00F43C3C" w:rsidRDefault="00F43C3C" w:rsidP="00F43C3C">
      <w:r>
        <w:t>This document collects following candidate technologies for the High Efficiency Image File Format (HEIF) (ISO/IEC 23008-12)</w:t>
      </w:r>
      <w:r w:rsidR="00227ADA">
        <w:t>.</w:t>
      </w:r>
    </w:p>
    <w:p w14:paraId="26CA85B6" w14:textId="427871B5" w:rsidR="00F43C3C" w:rsidRDefault="00F43C3C" w:rsidP="00F43C3C"/>
    <w:bookmarkStart w:id="18" w:name="_Toc94028578" w:displacedByCustomXml="next"/>
    <w:sdt>
      <w:sdtPr>
        <w:rPr>
          <w:rFonts w:ascii="Arial" w:eastAsia="Arial" w:hAnsi="Arial" w:cs="Arial"/>
          <w:color w:val="auto"/>
          <w:sz w:val="22"/>
          <w:szCs w:val="22"/>
        </w:rPr>
        <w:id w:val="-653518018"/>
        <w:docPartObj>
          <w:docPartGallery w:val="Table of Contents"/>
          <w:docPartUnique/>
        </w:docPartObj>
      </w:sdtPr>
      <w:sdtEndPr>
        <w:rPr>
          <w:b/>
          <w:bCs/>
          <w:noProof/>
        </w:rPr>
      </w:sdtEndPr>
      <w:sdtContent>
        <w:p w14:paraId="26F7B6D7" w14:textId="2FD07E37" w:rsidR="00467DBC" w:rsidRDefault="00467DBC">
          <w:pPr>
            <w:pStyle w:val="TOCHeading"/>
          </w:pPr>
          <w:r>
            <w:t>Table of Contents</w:t>
          </w:r>
        </w:p>
        <w:p w14:paraId="5CFDBC0E" w14:textId="732D6AAF" w:rsidR="000C1DCF" w:rsidRDefault="00467DBC">
          <w:pPr>
            <w:pStyle w:val="TOC1"/>
            <w:rPr>
              <w:rFonts w:asciiTheme="minorHAnsi" w:eastAsiaTheme="minorEastAsia" w:hAnsiTheme="minorHAnsi" w:cstheme="minorBidi"/>
              <w:noProof/>
              <w:lang w:val="fr-FR" w:eastAsia="fr-FR"/>
            </w:rPr>
          </w:pPr>
          <w:r>
            <w:fldChar w:fldCharType="begin"/>
          </w:r>
          <w:r>
            <w:instrText xml:space="preserve"> TOC \o "1-3" \h \z \u </w:instrText>
          </w:r>
          <w:r>
            <w:fldChar w:fldCharType="separate"/>
          </w:r>
          <w:hyperlink w:anchor="_Toc117776635" w:history="1">
            <w:r w:rsidR="000C1DCF" w:rsidRPr="00940E43">
              <w:rPr>
                <w:rStyle w:val="Hyperlink"/>
                <w:noProof/>
                <w:lang w:val="en-GB"/>
              </w:rPr>
              <w:t>Abstract</w:t>
            </w:r>
            <w:r w:rsidR="000C1DCF">
              <w:rPr>
                <w:noProof/>
                <w:webHidden/>
              </w:rPr>
              <w:tab/>
            </w:r>
            <w:r w:rsidR="000C1DCF">
              <w:rPr>
                <w:noProof/>
                <w:webHidden/>
              </w:rPr>
              <w:fldChar w:fldCharType="begin"/>
            </w:r>
            <w:r w:rsidR="000C1DCF">
              <w:rPr>
                <w:noProof/>
                <w:webHidden/>
              </w:rPr>
              <w:instrText xml:space="preserve"> PAGEREF _Toc117776635 \h </w:instrText>
            </w:r>
            <w:r w:rsidR="000C1DCF">
              <w:rPr>
                <w:noProof/>
                <w:webHidden/>
              </w:rPr>
            </w:r>
            <w:r w:rsidR="000C1DCF">
              <w:rPr>
                <w:noProof/>
                <w:webHidden/>
              </w:rPr>
              <w:fldChar w:fldCharType="separate"/>
            </w:r>
            <w:r w:rsidR="005F1190">
              <w:rPr>
                <w:noProof/>
                <w:webHidden/>
              </w:rPr>
              <w:t>1</w:t>
            </w:r>
            <w:r w:rsidR="000C1DCF">
              <w:rPr>
                <w:noProof/>
                <w:webHidden/>
              </w:rPr>
              <w:fldChar w:fldCharType="end"/>
            </w:r>
          </w:hyperlink>
        </w:p>
        <w:p w14:paraId="0D243FAD" w14:textId="2A9ADB39" w:rsidR="000C1DCF" w:rsidRDefault="003F2471">
          <w:pPr>
            <w:pStyle w:val="TOC1"/>
            <w:tabs>
              <w:tab w:val="left" w:pos="440"/>
            </w:tabs>
            <w:rPr>
              <w:rFonts w:asciiTheme="minorHAnsi" w:eastAsiaTheme="minorEastAsia" w:hAnsiTheme="minorHAnsi" w:cstheme="minorBidi"/>
              <w:noProof/>
              <w:lang w:val="fr-FR" w:eastAsia="fr-FR"/>
            </w:rPr>
          </w:pPr>
          <w:hyperlink w:anchor="_Toc117776780" w:history="1">
            <w:r w:rsidR="000C1DCF" w:rsidRPr="00940E43">
              <w:rPr>
                <w:rStyle w:val="Hyperlink"/>
                <w:rFonts w:ascii="Times New Roman" w:eastAsia="Calibri" w:hAnsi="Times New Roman"/>
                <w:noProof/>
                <w:kern w:val="32"/>
              </w:rPr>
              <w:t>1.</w:t>
            </w:r>
            <w:r w:rsidR="000C1DCF">
              <w:rPr>
                <w:rFonts w:asciiTheme="minorHAnsi" w:eastAsiaTheme="minorEastAsia" w:hAnsiTheme="minorHAnsi" w:cstheme="minorBidi"/>
                <w:noProof/>
                <w:lang w:val="fr-FR" w:eastAsia="fr-FR"/>
              </w:rPr>
              <w:tab/>
            </w:r>
            <w:r w:rsidR="000C1DCF" w:rsidRPr="00940E43">
              <w:rPr>
                <w:rStyle w:val="Hyperlink"/>
                <w:rFonts w:ascii="Times New Roman" w:eastAsia="Calibri" w:hAnsi="Times New Roman"/>
                <w:noProof/>
                <w:kern w:val="32"/>
              </w:rPr>
              <w:t>Region annotations for image sequence or video tracks</w:t>
            </w:r>
            <w:r w:rsidR="000C1DCF">
              <w:rPr>
                <w:noProof/>
                <w:webHidden/>
              </w:rPr>
              <w:tab/>
            </w:r>
            <w:r w:rsidR="000C1DCF">
              <w:rPr>
                <w:noProof/>
                <w:webHidden/>
              </w:rPr>
              <w:fldChar w:fldCharType="begin"/>
            </w:r>
            <w:r w:rsidR="000C1DCF">
              <w:rPr>
                <w:noProof/>
                <w:webHidden/>
              </w:rPr>
              <w:instrText xml:space="preserve"> PAGEREF _Toc117776780 \h </w:instrText>
            </w:r>
            <w:r w:rsidR="000C1DCF">
              <w:rPr>
                <w:noProof/>
                <w:webHidden/>
              </w:rPr>
            </w:r>
            <w:r w:rsidR="000C1DCF">
              <w:rPr>
                <w:noProof/>
                <w:webHidden/>
              </w:rPr>
              <w:fldChar w:fldCharType="separate"/>
            </w:r>
            <w:r w:rsidR="005F1190">
              <w:rPr>
                <w:noProof/>
                <w:webHidden/>
              </w:rPr>
              <w:t>1</w:t>
            </w:r>
            <w:r w:rsidR="000C1DCF">
              <w:rPr>
                <w:noProof/>
                <w:webHidden/>
              </w:rPr>
              <w:fldChar w:fldCharType="end"/>
            </w:r>
          </w:hyperlink>
        </w:p>
        <w:p w14:paraId="42AB9A7A" w14:textId="1E2B8A92" w:rsidR="000C1DCF" w:rsidRDefault="003F2471">
          <w:pPr>
            <w:pStyle w:val="TOC2"/>
            <w:rPr>
              <w:rFonts w:asciiTheme="minorHAnsi" w:eastAsiaTheme="minorEastAsia" w:hAnsiTheme="minorHAnsi" w:cstheme="minorBidi"/>
              <w:noProof/>
              <w:lang w:val="fr-FR" w:eastAsia="fr-FR"/>
            </w:rPr>
          </w:pPr>
          <w:hyperlink w:anchor="_Toc117776781" w:history="1">
            <w:r w:rsidR="000C1DCF" w:rsidRPr="00940E43">
              <w:rPr>
                <w:rStyle w:val="Hyperlink"/>
                <w:rFonts w:ascii="Times New Roman" w:eastAsia="Times New Roman" w:hAnsi="Times New Roman" w:cs="Times New Roman"/>
                <w:b/>
                <w:bCs/>
                <w:iCs/>
                <w:noProof/>
              </w:rPr>
              <w:t>1</w:t>
            </w:r>
            <w:r w:rsidR="000C1DCF">
              <w:rPr>
                <w:rFonts w:asciiTheme="minorHAnsi" w:eastAsiaTheme="minorEastAsia" w:hAnsiTheme="minorHAnsi" w:cstheme="minorBidi"/>
                <w:noProof/>
                <w:lang w:val="fr-FR" w:eastAsia="fr-FR"/>
              </w:rPr>
              <w:tab/>
            </w:r>
            <w:r w:rsidR="000C1DCF" w:rsidRPr="00940E43">
              <w:rPr>
                <w:rStyle w:val="Hyperlink"/>
                <w:rFonts w:ascii="Times New Roman" w:eastAsia="Times New Roman" w:hAnsi="Times New Roman" w:cs="Times New Roman"/>
                <w:b/>
                <w:bCs/>
                <w:iCs/>
                <w:noProof/>
              </w:rPr>
              <w:t>Proposal (from m60304, MPEG#139, Issue#76)</w:t>
            </w:r>
            <w:r w:rsidR="000C1DCF">
              <w:rPr>
                <w:noProof/>
                <w:webHidden/>
              </w:rPr>
              <w:tab/>
            </w:r>
            <w:r w:rsidR="000C1DCF">
              <w:rPr>
                <w:noProof/>
                <w:webHidden/>
              </w:rPr>
              <w:fldChar w:fldCharType="begin"/>
            </w:r>
            <w:r w:rsidR="000C1DCF">
              <w:rPr>
                <w:noProof/>
                <w:webHidden/>
              </w:rPr>
              <w:instrText xml:space="preserve"> PAGEREF _Toc117776781 \h </w:instrText>
            </w:r>
            <w:r w:rsidR="000C1DCF">
              <w:rPr>
                <w:noProof/>
                <w:webHidden/>
              </w:rPr>
            </w:r>
            <w:r w:rsidR="000C1DCF">
              <w:rPr>
                <w:noProof/>
                <w:webHidden/>
              </w:rPr>
              <w:fldChar w:fldCharType="separate"/>
            </w:r>
            <w:r w:rsidR="005F1190">
              <w:rPr>
                <w:noProof/>
                <w:webHidden/>
              </w:rPr>
              <w:t>2</w:t>
            </w:r>
            <w:r w:rsidR="000C1DCF">
              <w:rPr>
                <w:noProof/>
                <w:webHidden/>
              </w:rPr>
              <w:fldChar w:fldCharType="end"/>
            </w:r>
          </w:hyperlink>
        </w:p>
        <w:p w14:paraId="4C5210DD" w14:textId="0F529565" w:rsidR="000C1DCF" w:rsidRDefault="003F2471">
          <w:pPr>
            <w:pStyle w:val="TOC2"/>
            <w:rPr>
              <w:rFonts w:asciiTheme="minorHAnsi" w:eastAsiaTheme="minorEastAsia" w:hAnsiTheme="minorHAnsi" w:cstheme="minorBidi"/>
              <w:noProof/>
              <w:lang w:val="fr-FR" w:eastAsia="fr-FR"/>
            </w:rPr>
          </w:pPr>
          <w:hyperlink w:anchor="_Toc117776782" w:history="1">
            <w:r w:rsidR="000C1DCF" w:rsidRPr="00940E43">
              <w:rPr>
                <w:rStyle w:val="Hyperlink"/>
                <w:rFonts w:ascii="Times New Roman" w:eastAsia="Times New Roman" w:hAnsi="Times New Roman" w:cs="Times New Roman"/>
                <w:b/>
                <w:bCs/>
                <w:iCs/>
                <w:noProof/>
              </w:rPr>
              <w:t>1.1</w:t>
            </w:r>
            <w:r w:rsidR="000C1DCF">
              <w:rPr>
                <w:rFonts w:asciiTheme="minorHAnsi" w:eastAsiaTheme="minorEastAsia" w:hAnsiTheme="minorHAnsi" w:cstheme="minorBidi"/>
                <w:noProof/>
                <w:lang w:val="fr-FR" w:eastAsia="fr-FR"/>
              </w:rPr>
              <w:tab/>
            </w:r>
            <w:r w:rsidR="000C1DCF" w:rsidRPr="00940E43">
              <w:rPr>
                <w:rStyle w:val="Hyperlink"/>
                <w:rFonts w:ascii="Times New Roman" w:eastAsia="Times New Roman" w:hAnsi="Times New Roman" w:cs="Times New Roman"/>
                <w:b/>
                <w:bCs/>
                <w:iCs/>
                <w:noProof/>
              </w:rPr>
              <w:t>Overview</w:t>
            </w:r>
            <w:r w:rsidR="000C1DCF">
              <w:rPr>
                <w:noProof/>
                <w:webHidden/>
              </w:rPr>
              <w:tab/>
            </w:r>
            <w:r w:rsidR="000C1DCF">
              <w:rPr>
                <w:noProof/>
                <w:webHidden/>
              </w:rPr>
              <w:fldChar w:fldCharType="begin"/>
            </w:r>
            <w:r w:rsidR="000C1DCF">
              <w:rPr>
                <w:noProof/>
                <w:webHidden/>
              </w:rPr>
              <w:instrText xml:space="preserve"> PAGEREF _Toc117776782 \h </w:instrText>
            </w:r>
            <w:r w:rsidR="000C1DCF">
              <w:rPr>
                <w:noProof/>
                <w:webHidden/>
              </w:rPr>
            </w:r>
            <w:r w:rsidR="000C1DCF">
              <w:rPr>
                <w:noProof/>
                <w:webHidden/>
              </w:rPr>
              <w:fldChar w:fldCharType="separate"/>
            </w:r>
            <w:r w:rsidR="005F1190">
              <w:rPr>
                <w:noProof/>
                <w:webHidden/>
              </w:rPr>
              <w:t>2</w:t>
            </w:r>
            <w:r w:rsidR="000C1DCF">
              <w:rPr>
                <w:noProof/>
                <w:webHidden/>
              </w:rPr>
              <w:fldChar w:fldCharType="end"/>
            </w:r>
          </w:hyperlink>
        </w:p>
        <w:p w14:paraId="035DC043" w14:textId="3FB38209" w:rsidR="000C1DCF" w:rsidRDefault="003F2471">
          <w:pPr>
            <w:pStyle w:val="TOC2"/>
            <w:rPr>
              <w:rFonts w:asciiTheme="minorHAnsi" w:eastAsiaTheme="minorEastAsia" w:hAnsiTheme="minorHAnsi" w:cstheme="minorBidi"/>
              <w:noProof/>
              <w:lang w:val="fr-FR" w:eastAsia="fr-FR"/>
            </w:rPr>
          </w:pPr>
          <w:hyperlink w:anchor="_Toc117776783" w:history="1">
            <w:r w:rsidR="000C1DCF" w:rsidRPr="00940E43">
              <w:rPr>
                <w:rStyle w:val="Hyperlink"/>
                <w:rFonts w:ascii="Times New Roman" w:eastAsia="Times New Roman" w:hAnsi="Times New Roman" w:cs="Times New Roman"/>
                <w:b/>
                <w:bCs/>
                <w:iCs/>
                <w:noProof/>
              </w:rPr>
              <w:t>1.2</w:t>
            </w:r>
            <w:r w:rsidR="000C1DCF">
              <w:rPr>
                <w:rFonts w:asciiTheme="minorHAnsi" w:eastAsiaTheme="minorEastAsia" w:hAnsiTheme="minorHAnsi" w:cstheme="minorBidi"/>
                <w:noProof/>
                <w:lang w:val="fr-FR" w:eastAsia="fr-FR"/>
              </w:rPr>
              <w:tab/>
            </w:r>
            <w:r w:rsidR="000C1DCF" w:rsidRPr="00940E43">
              <w:rPr>
                <w:rStyle w:val="Hyperlink"/>
                <w:rFonts w:ascii="Times New Roman" w:eastAsia="Times New Roman" w:hAnsi="Times New Roman" w:cs="Times New Roman"/>
                <w:b/>
                <w:bCs/>
                <w:iCs/>
                <w:noProof/>
              </w:rPr>
              <w:t>Proposals</w:t>
            </w:r>
            <w:r w:rsidR="000C1DCF">
              <w:rPr>
                <w:noProof/>
                <w:webHidden/>
              </w:rPr>
              <w:tab/>
            </w:r>
            <w:r w:rsidR="000C1DCF">
              <w:rPr>
                <w:noProof/>
                <w:webHidden/>
              </w:rPr>
              <w:fldChar w:fldCharType="begin"/>
            </w:r>
            <w:r w:rsidR="000C1DCF">
              <w:rPr>
                <w:noProof/>
                <w:webHidden/>
              </w:rPr>
              <w:instrText xml:space="preserve"> PAGEREF _Toc117776783 \h </w:instrText>
            </w:r>
            <w:r w:rsidR="000C1DCF">
              <w:rPr>
                <w:noProof/>
                <w:webHidden/>
              </w:rPr>
            </w:r>
            <w:r w:rsidR="000C1DCF">
              <w:rPr>
                <w:noProof/>
                <w:webHidden/>
              </w:rPr>
              <w:fldChar w:fldCharType="separate"/>
            </w:r>
            <w:r w:rsidR="005F1190">
              <w:rPr>
                <w:noProof/>
                <w:webHidden/>
              </w:rPr>
              <w:t>2</w:t>
            </w:r>
            <w:r w:rsidR="000C1DCF">
              <w:rPr>
                <w:noProof/>
                <w:webHidden/>
              </w:rPr>
              <w:fldChar w:fldCharType="end"/>
            </w:r>
          </w:hyperlink>
        </w:p>
        <w:p w14:paraId="3EA572E0" w14:textId="582F70B5" w:rsidR="000C1DCF" w:rsidRDefault="003F2471">
          <w:pPr>
            <w:pStyle w:val="TOC2"/>
            <w:rPr>
              <w:rFonts w:asciiTheme="minorHAnsi" w:eastAsiaTheme="minorEastAsia" w:hAnsiTheme="minorHAnsi" w:cstheme="minorBidi"/>
              <w:noProof/>
              <w:lang w:val="fr-FR" w:eastAsia="fr-FR"/>
            </w:rPr>
          </w:pPr>
          <w:hyperlink w:anchor="_Toc117776784" w:history="1">
            <w:r w:rsidR="000C1DCF" w:rsidRPr="00940E43">
              <w:rPr>
                <w:rStyle w:val="Hyperlink"/>
                <w:rFonts w:ascii="Times New Roman" w:eastAsia="Times New Roman" w:hAnsi="Times New Roman" w:cs="Times New Roman"/>
                <w:b/>
                <w:bCs/>
                <w:iCs/>
                <w:noProof/>
              </w:rPr>
              <w:t>2</w:t>
            </w:r>
            <w:r w:rsidR="000C1DCF">
              <w:rPr>
                <w:rFonts w:asciiTheme="minorHAnsi" w:eastAsiaTheme="minorEastAsia" w:hAnsiTheme="minorHAnsi" w:cstheme="minorBidi"/>
                <w:noProof/>
                <w:lang w:val="fr-FR" w:eastAsia="fr-FR"/>
              </w:rPr>
              <w:tab/>
            </w:r>
            <w:r w:rsidR="000C1DCF" w:rsidRPr="00940E43">
              <w:rPr>
                <w:rStyle w:val="Hyperlink"/>
                <w:rFonts w:ascii="Times New Roman" w:eastAsia="Times New Roman" w:hAnsi="Times New Roman" w:cs="Times New Roman"/>
                <w:b/>
                <w:bCs/>
                <w:iCs/>
                <w:noProof/>
              </w:rPr>
              <w:t>Proposal (m59508, MPEG#138)</w:t>
            </w:r>
            <w:r w:rsidR="000C1DCF">
              <w:rPr>
                <w:noProof/>
                <w:webHidden/>
              </w:rPr>
              <w:tab/>
            </w:r>
            <w:r w:rsidR="000C1DCF">
              <w:rPr>
                <w:noProof/>
                <w:webHidden/>
              </w:rPr>
              <w:fldChar w:fldCharType="begin"/>
            </w:r>
            <w:r w:rsidR="000C1DCF">
              <w:rPr>
                <w:noProof/>
                <w:webHidden/>
              </w:rPr>
              <w:instrText xml:space="preserve"> PAGEREF _Toc117776784 \h </w:instrText>
            </w:r>
            <w:r w:rsidR="000C1DCF">
              <w:rPr>
                <w:noProof/>
                <w:webHidden/>
              </w:rPr>
            </w:r>
            <w:r w:rsidR="000C1DCF">
              <w:rPr>
                <w:noProof/>
                <w:webHidden/>
              </w:rPr>
              <w:fldChar w:fldCharType="separate"/>
            </w:r>
            <w:r w:rsidR="005F1190">
              <w:rPr>
                <w:noProof/>
                <w:webHidden/>
              </w:rPr>
              <w:t>6</w:t>
            </w:r>
            <w:r w:rsidR="000C1DCF">
              <w:rPr>
                <w:noProof/>
                <w:webHidden/>
              </w:rPr>
              <w:fldChar w:fldCharType="end"/>
            </w:r>
          </w:hyperlink>
        </w:p>
        <w:p w14:paraId="6C34DF7A" w14:textId="30BCE87B" w:rsidR="000C1DCF" w:rsidRDefault="003F2471">
          <w:pPr>
            <w:pStyle w:val="TOC2"/>
            <w:rPr>
              <w:rFonts w:asciiTheme="minorHAnsi" w:eastAsiaTheme="minorEastAsia" w:hAnsiTheme="minorHAnsi" w:cstheme="minorBidi"/>
              <w:noProof/>
              <w:lang w:val="fr-FR" w:eastAsia="fr-FR"/>
            </w:rPr>
          </w:pPr>
          <w:hyperlink w:anchor="_Toc117776785" w:history="1">
            <w:r w:rsidR="000C1DCF" w:rsidRPr="00940E43">
              <w:rPr>
                <w:rStyle w:val="Hyperlink"/>
                <w:rFonts w:ascii="Times New Roman" w:eastAsia="Times New Roman" w:hAnsi="Times New Roman" w:cs="Times New Roman"/>
                <w:b/>
                <w:bCs/>
                <w:iCs/>
                <w:noProof/>
              </w:rPr>
              <w:t>3</w:t>
            </w:r>
            <w:r w:rsidR="000C1DCF">
              <w:rPr>
                <w:rFonts w:asciiTheme="minorHAnsi" w:eastAsiaTheme="minorEastAsia" w:hAnsiTheme="minorHAnsi" w:cstheme="minorBidi"/>
                <w:noProof/>
                <w:lang w:val="fr-FR" w:eastAsia="fr-FR"/>
              </w:rPr>
              <w:tab/>
            </w:r>
            <w:r w:rsidR="000C1DCF" w:rsidRPr="00940E43">
              <w:rPr>
                <w:rStyle w:val="Hyperlink"/>
                <w:rFonts w:ascii="Times New Roman" w:eastAsia="Times New Roman" w:hAnsi="Times New Roman" w:cs="Times New Roman"/>
                <w:b/>
                <w:bCs/>
                <w:iCs/>
                <w:noProof/>
              </w:rPr>
              <w:t>Discussion</w:t>
            </w:r>
            <w:r w:rsidR="000C1DCF">
              <w:rPr>
                <w:noProof/>
                <w:webHidden/>
              </w:rPr>
              <w:tab/>
            </w:r>
            <w:r w:rsidR="000C1DCF">
              <w:rPr>
                <w:noProof/>
                <w:webHidden/>
              </w:rPr>
              <w:fldChar w:fldCharType="begin"/>
            </w:r>
            <w:r w:rsidR="000C1DCF">
              <w:rPr>
                <w:noProof/>
                <w:webHidden/>
              </w:rPr>
              <w:instrText xml:space="preserve"> PAGEREF _Toc117776785 \h </w:instrText>
            </w:r>
            <w:r w:rsidR="000C1DCF">
              <w:rPr>
                <w:noProof/>
                <w:webHidden/>
              </w:rPr>
            </w:r>
            <w:r w:rsidR="000C1DCF">
              <w:rPr>
                <w:noProof/>
                <w:webHidden/>
              </w:rPr>
              <w:fldChar w:fldCharType="separate"/>
            </w:r>
            <w:r w:rsidR="005F1190">
              <w:rPr>
                <w:noProof/>
                <w:webHidden/>
              </w:rPr>
              <w:t>9</w:t>
            </w:r>
            <w:r w:rsidR="000C1DCF">
              <w:rPr>
                <w:noProof/>
                <w:webHidden/>
              </w:rPr>
              <w:fldChar w:fldCharType="end"/>
            </w:r>
          </w:hyperlink>
        </w:p>
        <w:p w14:paraId="436E3EEF" w14:textId="77D36749" w:rsidR="000C1DCF" w:rsidRDefault="003F2471">
          <w:pPr>
            <w:pStyle w:val="TOC1"/>
            <w:tabs>
              <w:tab w:val="left" w:pos="440"/>
            </w:tabs>
            <w:rPr>
              <w:rFonts w:asciiTheme="minorHAnsi" w:eastAsiaTheme="minorEastAsia" w:hAnsiTheme="minorHAnsi" w:cstheme="minorBidi"/>
              <w:noProof/>
              <w:lang w:val="fr-FR" w:eastAsia="fr-FR"/>
            </w:rPr>
          </w:pPr>
          <w:hyperlink w:anchor="_Toc117776786" w:history="1">
            <w:r w:rsidR="000C1DCF" w:rsidRPr="00940E43">
              <w:rPr>
                <w:rStyle w:val="Hyperlink"/>
                <w:rFonts w:ascii="Times New Roman" w:eastAsia="Calibri" w:hAnsi="Times New Roman"/>
                <w:noProof/>
                <w:kern w:val="32"/>
              </w:rPr>
              <w:t>2.</w:t>
            </w:r>
            <w:r w:rsidR="000C1DCF">
              <w:rPr>
                <w:rFonts w:asciiTheme="minorHAnsi" w:eastAsiaTheme="minorEastAsia" w:hAnsiTheme="minorHAnsi" w:cstheme="minorBidi"/>
                <w:noProof/>
                <w:lang w:val="fr-FR" w:eastAsia="fr-FR"/>
              </w:rPr>
              <w:tab/>
            </w:r>
            <w:r w:rsidR="000C1DCF" w:rsidRPr="00940E43">
              <w:rPr>
                <w:rStyle w:val="Hyperlink"/>
                <w:rFonts w:ascii="Times New Roman" w:eastAsia="Calibri" w:hAnsi="Times New Roman"/>
                <w:noProof/>
                <w:kern w:val="32"/>
              </w:rPr>
              <w:t>Matrix-based transformation for image items</w:t>
            </w:r>
            <w:r w:rsidR="000C1DCF">
              <w:rPr>
                <w:noProof/>
                <w:webHidden/>
              </w:rPr>
              <w:tab/>
            </w:r>
            <w:r w:rsidR="000C1DCF">
              <w:rPr>
                <w:noProof/>
                <w:webHidden/>
              </w:rPr>
              <w:fldChar w:fldCharType="begin"/>
            </w:r>
            <w:r w:rsidR="000C1DCF">
              <w:rPr>
                <w:noProof/>
                <w:webHidden/>
              </w:rPr>
              <w:instrText xml:space="preserve"> PAGEREF _Toc117776786 \h </w:instrText>
            </w:r>
            <w:r w:rsidR="000C1DCF">
              <w:rPr>
                <w:noProof/>
                <w:webHidden/>
              </w:rPr>
            </w:r>
            <w:r w:rsidR="000C1DCF">
              <w:rPr>
                <w:noProof/>
                <w:webHidden/>
              </w:rPr>
              <w:fldChar w:fldCharType="separate"/>
            </w:r>
            <w:r w:rsidR="005F1190">
              <w:rPr>
                <w:noProof/>
                <w:webHidden/>
              </w:rPr>
              <w:t>9</w:t>
            </w:r>
            <w:r w:rsidR="000C1DCF">
              <w:rPr>
                <w:noProof/>
                <w:webHidden/>
              </w:rPr>
              <w:fldChar w:fldCharType="end"/>
            </w:r>
          </w:hyperlink>
        </w:p>
        <w:p w14:paraId="77713B26" w14:textId="4AC5FCBD" w:rsidR="000C1DCF" w:rsidRDefault="003F2471">
          <w:pPr>
            <w:pStyle w:val="TOC1"/>
            <w:tabs>
              <w:tab w:val="left" w:pos="440"/>
            </w:tabs>
            <w:rPr>
              <w:rFonts w:asciiTheme="minorHAnsi" w:eastAsiaTheme="minorEastAsia" w:hAnsiTheme="minorHAnsi" w:cstheme="minorBidi"/>
              <w:noProof/>
              <w:lang w:val="fr-FR" w:eastAsia="fr-FR"/>
            </w:rPr>
          </w:pPr>
          <w:hyperlink w:anchor="_Toc117776787" w:history="1">
            <w:r w:rsidR="000C1DCF" w:rsidRPr="00940E43">
              <w:rPr>
                <w:rStyle w:val="Hyperlink"/>
                <w:rFonts w:ascii="Times New Roman" w:eastAsia="Calibri" w:hAnsi="Times New Roman"/>
                <w:noProof/>
                <w:kern w:val="32"/>
              </w:rPr>
              <w:t>3.</w:t>
            </w:r>
            <w:r w:rsidR="000C1DCF">
              <w:rPr>
                <w:rFonts w:asciiTheme="minorHAnsi" w:eastAsiaTheme="minorEastAsia" w:hAnsiTheme="minorHAnsi" w:cstheme="minorBidi"/>
                <w:noProof/>
                <w:lang w:val="fr-FR" w:eastAsia="fr-FR"/>
              </w:rPr>
              <w:tab/>
            </w:r>
            <w:r w:rsidR="000C1DCF" w:rsidRPr="00940E43">
              <w:rPr>
                <w:rStyle w:val="Hyperlink"/>
                <w:rFonts w:ascii="Times New Roman" w:eastAsia="Calibri" w:hAnsi="Times New Roman"/>
                <w:noProof/>
                <w:kern w:val="32"/>
              </w:rPr>
              <w:t>Signaling for pre-derived coded image items</w:t>
            </w:r>
            <w:r w:rsidR="000C1DCF">
              <w:rPr>
                <w:noProof/>
                <w:webHidden/>
              </w:rPr>
              <w:tab/>
            </w:r>
            <w:r w:rsidR="000C1DCF">
              <w:rPr>
                <w:noProof/>
                <w:webHidden/>
              </w:rPr>
              <w:fldChar w:fldCharType="begin"/>
            </w:r>
            <w:r w:rsidR="000C1DCF">
              <w:rPr>
                <w:noProof/>
                <w:webHidden/>
              </w:rPr>
              <w:instrText xml:space="preserve"> PAGEREF _Toc117776787 \h </w:instrText>
            </w:r>
            <w:r w:rsidR="000C1DCF">
              <w:rPr>
                <w:noProof/>
                <w:webHidden/>
              </w:rPr>
            </w:r>
            <w:r w:rsidR="000C1DCF">
              <w:rPr>
                <w:noProof/>
                <w:webHidden/>
              </w:rPr>
              <w:fldChar w:fldCharType="separate"/>
            </w:r>
            <w:r w:rsidR="005F1190">
              <w:rPr>
                <w:noProof/>
                <w:webHidden/>
              </w:rPr>
              <w:t>9</w:t>
            </w:r>
            <w:r w:rsidR="000C1DCF">
              <w:rPr>
                <w:noProof/>
                <w:webHidden/>
              </w:rPr>
              <w:fldChar w:fldCharType="end"/>
            </w:r>
          </w:hyperlink>
        </w:p>
        <w:p w14:paraId="082E0D8E" w14:textId="4CDF5BC5" w:rsidR="00467DBC" w:rsidRDefault="00467DBC">
          <w:r>
            <w:rPr>
              <w:b/>
              <w:bCs/>
              <w:noProof/>
            </w:rPr>
            <w:fldChar w:fldCharType="end"/>
          </w:r>
        </w:p>
      </w:sdtContent>
    </w:sdt>
    <w:p w14:paraId="572938A9" w14:textId="77777777" w:rsidR="0019424B" w:rsidRPr="00C575A2" w:rsidRDefault="0019424B" w:rsidP="007C4BDB"/>
    <w:p w14:paraId="2EA4E7A1" w14:textId="4014B292" w:rsidR="00DA0ED7" w:rsidRPr="007C4BDB" w:rsidDel="000C1DCF" w:rsidRDefault="00DA0ED7" w:rsidP="007C4BDB">
      <w:pPr>
        <w:pStyle w:val="Heading1"/>
        <w:keepNext/>
        <w:tabs>
          <w:tab w:val="num" w:pos="432"/>
        </w:tabs>
        <w:autoSpaceDE/>
        <w:autoSpaceDN/>
        <w:spacing w:before="240" w:after="60" w:line="276" w:lineRule="auto"/>
        <w:ind w:left="432" w:hanging="432"/>
        <w:jc w:val="both"/>
        <w:rPr>
          <w:del w:id="19" w:author="DENOUAL Franck" w:date="2022-10-27T15:21:00Z"/>
          <w:rFonts w:ascii="Times New Roman" w:eastAsia="Calibri" w:hAnsi="Times New Roman"/>
          <w:kern w:val="32"/>
          <w:sz w:val="28"/>
          <w:szCs w:val="32"/>
        </w:rPr>
      </w:pPr>
      <w:commentRangeStart w:id="20"/>
      <w:del w:id="21" w:author="DENOUAL Franck" w:date="2022-10-27T15:21:00Z">
        <w:r w:rsidRPr="007C4BDB" w:rsidDel="000C1DCF">
          <w:rPr>
            <w:rFonts w:ascii="Times New Roman" w:eastAsia="Calibri" w:hAnsi="Times New Roman"/>
            <w:kern w:val="32"/>
            <w:sz w:val="28"/>
            <w:szCs w:val="32"/>
          </w:rPr>
          <w:delText>Carriage</w:delText>
        </w:r>
        <w:commentRangeEnd w:id="20"/>
        <w:r w:rsidR="000C1DCF" w:rsidDel="000C1DCF">
          <w:rPr>
            <w:rStyle w:val="CommentReference"/>
            <w:b w:val="0"/>
            <w:bCs w:val="0"/>
          </w:rPr>
          <w:commentReference w:id="20"/>
        </w:r>
        <w:r w:rsidRPr="007C4BDB" w:rsidDel="000C1DCF">
          <w:rPr>
            <w:rFonts w:ascii="Times New Roman" w:eastAsia="Calibri" w:hAnsi="Times New Roman"/>
            <w:kern w:val="32"/>
            <w:sz w:val="28"/>
            <w:szCs w:val="32"/>
          </w:rPr>
          <w:delText xml:space="preserve"> of Text Items</w:delText>
        </w:r>
        <w:r w:rsidRPr="007C4BDB" w:rsidDel="000C1DCF">
          <w:rPr>
            <w:rFonts w:ascii="Times New Roman" w:eastAsia="Calibri" w:hAnsi="Times New Roman"/>
            <w:kern w:val="32"/>
            <w:sz w:val="28"/>
            <w:szCs w:val="32"/>
          </w:rPr>
          <w:tab/>
        </w:r>
        <w:bookmarkStart w:id="22" w:name="_Toc117776636"/>
        <w:bookmarkEnd w:id="22"/>
      </w:del>
    </w:p>
    <w:p w14:paraId="25892674" w14:textId="03C56289" w:rsidR="00132BCC" w:rsidDel="000C1DCF" w:rsidRDefault="00132BCC" w:rsidP="00DA0ED7">
      <w:pPr>
        <w:rPr>
          <w:del w:id="23" w:author="DENOUAL Franck" w:date="2022-10-27T15:21:00Z"/>
          <w:i/>
          <w:iCs/>
          <w:sz w:val="20"/>
          <w:szCs w:val="20"/>
          <w:highlight w:val="yellow"/>
        </w:rPr>
      </w:pPr>
      <w:del w:id="24" w:author="DENOUAL Franck" w:date="2022-10-27T15:21:00Z">
        <w:r w:rsidRPr="007C4BDB" w:rsidDel="000C1DCF">
          <w:rPr>
            <w:i/>
            <w:sz w:val="20"/>
            <w:szCs w:val="20"/>
            <w:highlight w:val="yellow"/>
          </w:rPr>
          <w:delText xml:space="preserve">[ Ed. (FD): </w:delText>
        </w:r>
        <w:r w:rsidRPr="00132BCC" w:rsidDel="000C1DCF">
          <w:rPr>
            <w:iCs/>
            <w:sz w:val="20"/>
            <w:szCs w:val="20"/>
            <w:highlight w:val="yellow"/>
          </w:rPr>
          <w:delText>Decision a</w:delText>
        </w:r>
        <w:r w:rsidDel="000C1DCF">
          <w:rPr>
            <w:sz w:val="20"/>
            <w:szCs w:val="20"/>
            <w:highlight w:val="yellow"/>
          </w:rPr>
          <w:delText xml:space="preserve">t </w:delText>
        </w:r>
        <w:r w:rsidRPr="007C4BDB" w:rsidDel="000C1DCF">
          <w:rPr>
            <w:sz w:val="20"/>
            <w:szCs w:val="20"/>
            <w:highlight w:val="yellow"/>
          </w:rPr>
          <w:delText>MPEG#13</w:delText>
        </w:r>
        <w:r w:rsidDel="000C1DCF">
          <w:rPr>
            <w:sz w:val="20"/>
            <w:szCs w:val="20"/>
            <w:highlight w:val="yellow"/>
          </w:rPr>
          <w:delText>9</w:delText>
        </w:r>
        <w:r w:rsidRPr="007C4BDB" w:rsidDel="000C1DCF">
          <w:rPr>
            <w:sz w:val="20"/>
            <w:szCs w:val="20"/>
            <w:highlight w:val="yellow"/>
          </w:rPr>
          <w:delText xml:space="preserve"> meeting: </w:delText>
        </w:r>
        <w:r w:rsidRPr="007C4BDB" w:rsidDel="000C1DCF">
          <w:rPr>
            <w:i/>
            <w:iCs/>
            <w:sz w:val="20"/>
            <w:szCs w:val="20"/>
            <w:highlight w:val="yellow"/>
          </w:rPr>
          <w:delText>“</w:delText>
        </w:r>
        <w:r w:rsidDel="000C1DCF">
          <w:rPr>
            <w:i/>
            <w:iCs/>
            <w:sz w:val="20"/>
            <w:szCs w:val="20"/>
            <w:highlight w:val="yellow"/>
          </w:rPr>
          <w:delText>update TuC with contribution m60316]</w:delText>
        </w:r>
        <w:bookmarkStart w:id="25" w:name="_Toc117776637"/>
        <w:bookmarkEnd w:id="25"/>
      </w:del>
    </w:p>
    <w:p w14:paraId="035DC96B" w14:textId="12489E2B" w:rsidR="00B276A2" w:rsidDel="000C1DCF" w:rsidRDefault="00DA0ED7" w:rsidP="00DA0ED7">
      <w:pPr>
        <w:rPr>
          <w:del w:id="26" w:author="DENOUAL Franck" w:date="2022-10-27T15:21:00Z"/>
          <w:i/>
          <w:iCs/>
          <w:sz w:val="20"/>
          <w:szCs w:val="20"/>
          <w:highlight w:val="yellow"/>
        </w:rPr>
      </w:pPr>
      <w:del w:id="27" w:author="DENOUAL Franck" w:date="2022-10-27T15:21:00Z">
        <w:r w:rsidRPr="007C4BDB" w:rsidDel="000C1DCF">
          <w:rPr>
            <w:i/>
            <w:sz w:val="20"/>
            <w:szCs w:val="20"/>
            <w:highlight w:val="yellow"/>
          </w:rPr>
          <w:delText xml:space="preserve">[ Ed. (FD): </w:delText>
        </w:r>
        <w:r w:rsidRPr="007C4BDB" w:rsidDel="000C1DCF">
          <w:rPr>
            <w:sz w:val="20"/>
            <w:szCs w:val="20"/>
            <w:highlight w:val="yellow"/>
          </w:rPr>
          <w:delText xml:space="preserve">Open question from MPEG#137 meeting: </w:delText>
        </w:r>
        <w:r w:rsidRPr="007C4BDB" w:rsidDel="000C1DCF">
          <w:rPr>
            <w:i/>
            <w:iCs/>
            <w:sz w:val="20"/>
            <w:szCs w:val="20"/>
            <w:highlight w:val="yellow"/>
          </w:rPr>
          <w:delText>“we need to find a reasonably manageable/compact language: text/plain says too little (well, nothing) about styling, and full-on HTML seems a bit much”</w:delText>
        </w:r>
        <w:r w:rsidR="00467DBC" w:rsidDel="000C1DCF">
          <w:rPr>
            <w:i/>
            <w:iCs/>
            <w:sz w:val="20"/>
            <w:szCs w:val="20"/>
            <w:highlight w:val="yellow"/>
          </w:rPr>
          <w:delText>]</w:delText>
        </w:r>
        <w:bookmarkStart w:id="28" w:name="_Toc117776638"/>
        <w:bookmarkEnd w:id="28"/>
      </w:del>
    </w:p>
    <w:p w14:paraId="6421DD0B" w14:textId="06E89F7C" w:rsidR="00467DBC" w:rsidDel="000C1DCF" w:rsidRDefault="00467DBC" w:rsidP="00DA0ED7">
      <w:pPr>
        <w:rPr>
          <w:del w:id="29" w:author="DENOUAL Franck" w:date="2022-10-27T15:21:00Z"/>
          <w:i/>
          <w:iCs/>
          <w:sz w:val="20"/>
          <w:szCs w:val="20"/>
          <w:highlight w:val="yellow"/>
        </w:rPr>
      </w:pPr>
      <w:bookmarkStart w:id="30" w:name="_Toc117776639"/>
      <w:bookmarkEnd w:id="30"/>
    </w:p>
    <w:p w14:paraId="5620FEB1" w14:textId="47504E14" w:rsidR="00DA0ED7" w:rsidDel="000C1DCF" w:rsidRDefault="00B276A2" w:rsidP="00DA0ED7">
      <w:pPr>
        <w:rPr>
          <w:del w:id="31" w:author="DENOUAL Franck" w:date="2022-10-27T15:21:00Z"/>
          <w:i/>
          <w:iCs/>
          <w:sz w:val="20"/>
          <w:szCs w:val="20"/>
        </w:rPr>
      </w:pPr>
      <w:del w:id="32" w:author="DENOUAL Franck" w:date="2022-10-27T15:21:00Z">
        <w:r w:rsidRPr="00467DBC" w:rsidDel="000C1DCF">
          <w:rPr>
            <w:sz w:val="20"/>
            <w:szCs w:val="20"/>
          </w:rPr>
          <w:delText xml:space="preserve">Comments </w:delText>
        </w:r>
        <w:r w:rsidR="00E8143E" w:rsidRPr="00467DBC" w:rsidDel="000C1DCF">
          <w:rPr>
            <w:sz w:val="20"/>
            <w:szCs w:val="20"/>
          </w:rPr>
          <w:delText xml:space="preserve">by proponents in </w:delText>
        </w:r>
        <w:r w:rsidRPr="00467DBC" w:rsidDel="000C1DCF">
          <w:rPr>
            <w:sz w:val="20"/>
            <w:szCs w:val="20"/>
          </w:rPr>
          <w:delText>m60316 at MPEG#139:</w:delText>
        </w:r>
        <w:r w:rsidRPr="00467DBC" w:rsidDel="000C1DCF">
          <w:rPr>
            <w:i/>
            <w:iCs/>
            <w:sz w:val="20"/>
            <w:szCs w:val="20"/>
          </w:rPr>
          <w:delText xml:space="preserve"> “</w:delText>
        </w:r>
        <w:r w:rsidRPr="00467DBC" w:rsidDel="000C1DCF">
          <w:rPr>
            <w:rFonts w:ascii="Times New Roman" w:eastAsia="Times New Roman" w:hAnsi="Times New Roman" w:cs="Times New Roman"/>
            <w:i/>
            <w:iCs/>
            <w:sz w:val="20"/>
            <w:lang w:val="en-CA"/>
          </w:rPr>
          <w:delText>We believe that in simple application uses cases such as memes the content author and the viewer would be interested in only the textual content and rather not on the styling aspect of it. In such uses cases a simple plain text item is sufficient and the styling and rendering operation is left to the viewer application</w:delText>
        </w:r>
        <w:r w:rsidRPr="00467DBC" w:rsidDel="000C1DCF">
          <w:rPr>
            <w:i/>
            <w:iCs/>
            <w:sz w:val="20"/>
            <w:szCs w:val="20"/>
          </w:rPr>
          <w:delText>”</w:delText>
        </w:r>
        <w:r w:rsidR="00DA0ED7" w:rsidRPr="00467DBC" w:rsidDel="000C1DCF">
          <w:rPr>
            <w:i/>
            <w:iCs/>
            <w:sz w:val="20"/>
            <w:szCs w:val="20"/>
          </w:rPr>
          <w:delText>.</w:delText>
        </w:r>
        <w:r w:rsidR="009B6DE0" w:rsidDel="000C1DCF">
          <w:rPr>
            <w:i/>
            <w:iCs/>
            <w:sz w:val="20"/>
            <w:szCs w:val="20"/>
          </w:rPr>
          <w:delText xml:space="preserve"> </w:delText>
        </w:r>
        <w:bookmarkStart w:id="33" w:name="_Toc117776640"/>
        <w:bookmarkEnd w:id="33"/>
      </w:del>
    </w:p>
    <w:p w14:paraId="5AFEE131" w14:textId="6ED04355" w:rsidR="00BB189D" w:rsidRPr="007C4BDB" w:rsidDel="000C1DCF" w:rsidRDefault="00BB189D" w:rsidP="00DA0ED7">
      <w:pPr>
        <w:rPr>
          <w:del w:id="34" w:author="DENOUAL Franck" w:date="2022-10-27T15:21:00Z"/>
          <w:i/>
          <w:iCs/>
          <w:sz w:val="20"/>
          <w:szCs w:val="20"/>
        </w:rPr>
      </w:pPr>
      <w:bookmarkStart w:id="35" w:name="_Toc117776641"/>
      <w:bookmarkEnd w:id="35"/>
    </w:p>
    <w:p w14:paraId="60450DE0" w14:textId="264D4586" w:rsidR="00DA0ED7" w:rsidRPr="009B6DE0" w:rsidDel="000C1DCF" w:rsidRDefault="00E8143E" w:rsidP="00DA0ED7">
      <w:pPr>
        <w:rPr>
          <w:del w:id="36" w:author="DENOUAL Franck" w:date="2022-10-27T15:21:00Z"/>
        </w:rPr>
      </w:pPr>
      <w:del w:id="37" w:author="DENOUAL Franck" w:date="2022-10-27T15:21:00Z">
        <w:r w:rsidDel="000C1DCF">
          <w:delText xml:space="preserve">Comments and questions on this proposal remain open in </w:delText>
        </w:r>
        <w:r w:rsidR="00132BCC" w:rsidRPr="00467DBC" w:rsidDel="000C1DCF">
          <w:delText xml:space="preserve">HEIF </w:delText>
        </w:r>
        <w:r w:rsidR="00132BCC" w:rsidDel="000C1DCF">
          <w:fldChar w:fldCharType="begin"/>
        </w:r>
        <w:r w:rsidR="00132BCC" w:rsidDel="000C1DCF">
          <w:delInstrText xml:space="preserve"> HYPERLINK "http://mpegx.int-evry.fr/software/MPEG/Systems/FileFormat/HEIF/-/issues/77" </w:delInstrText>
        </w:r>
        <w:r w:rsidR="00132BCC" w:rsidDel="000C1DCF">
          <w:fldChar w:fldCharType="separate"/>
        </w:r>
        <w:r w:rsidR="00132BCC" w:rsidRPr="00467DBC" w:rsidDel="000C1DCF">
          <w:rPr>
            <w:rStyle w:val="Hyperlink"/>
          </w:rPr>
          <w:delText>Issue#</w:delText>
        </w:r>
        <w:r w:rsidR="00132BCC" w:rsidRPr="00132BCC" w:rsidDel="000C1DCF">
          <w:rPr>
            <w:rStyle w:val="Hyperlink"/>
          </w:rPr>
          <w:delText>77</w:delText>
        </w:r>
        <w:r w:rsidR="00132BCC" w:rsidDel="000C1DCF">
          <w:fldChar w:fldCharType="end"/>
        </w:r>
        <w:r w:rsidR="00132BCC" w:rsidDel="000C1DCF">
          <w:delText xml:space="preserve"> </w:delText>
        </w:r>
        <w:r w:rsidR="00DA0ED7" w:rsidDel="000C1DCF">
          <w:delText xml:space="preserve">on the MPEG GitLab. </w:delText>
        </w:r>
        <w:bookmarkStart w:id="38" w:name="_Toc117776642"/>
        <w:bookmarkEnd w:id="38"/>
      </w:del>
    </w:p>
    <w:p w14:paraId="3C41BAC2" w14:textId="7D70EC55" w:rsidR="00DA0ED7" w:rsidDel="000C1DCF" w:rsidRDefault="00DA0ED7" w:rsidP="00DA0ED7">
      <w:pPr>
        <w:rPr>
          <w:del w:id="39" w:author="DENOUAL Franck" w:date="2022-10-27T15:21:00Z"/>
        </w:rPr>
      </w:pPr>
      <w:bookmarkStart w:id="40" w:name="_Toc117776643"/>
      <w:bookmarkEnd w:id="40"/>
    </w:p>
    <w:p w14:paraId="420CD9AE" w14:textId="1A4F9F30" w:rsidR="00BB189D" w:rsidRPr="007C4BDB" w:rsidDel="000C1DCF" w:rsidRDefault="00BB189D" w:rsidP="007C4BDB">
      <w:pPr>
        <w:pStyle w:val="ListParagraph"/>
        <w:keepNext/>
        <w:widowControl/>
        <w:numPr>
          <w:ilvl w:val="0"/>
          <w:numId w:val="45"/>
        </w:numPr>
        <w:autoSpaceDE/>
        <w:autoSpaceDN/>
        <w:spacing w:before="240" w:after="60"/>
        <w:jc w:val="both"/>
        <w:outlineLvl w:val="1"/>
        <w:rPr>
          <w:del w:id="41" w:author="DENOUAL Franck" w:date="2022-10-27T15:21:00Z"/>
          <w:rFonts w:ascii="Times New Roman" w:eastAsia="Times New Roman" w:hAnsi="Times New Roman" w:cs="Times New Roman"/>
          <w:b/>
          <w:bCs/>
          <w:iCs/>
          <w:sz w:val="28"/>
          <w:szCs w:val="28"/>
        </w:rPr>
      </w:pPr>
      <w:del w:id="42" w:author="DENOUAL Franck" w:date="2022-10-27T15:21:00Z">
        <w:r w:rsidRPr="007C4BDB" w:rsidDel="000C1DCF">
          <w:rPr>
            <w:rFonts w:ascii="Times New Roman" w:eastAsia="Times New Roman" w:hAnsi="Times New Roman" w:cs="Times New Roman"/>
            <w:b/>
            <w:bCs/>
            <w:iCs/>
            <w:sz w:val="28"/>
            <w:szCs w:val="28"/>
          </w:rPr>
          <w:lastRenderedPageBreak/>
          <w:delText>Introduction</w:delText>
        </w:r>
        <w:bookmarkStart w:id="43" w:name="_Toc117776644"/>
        <w:bookmarkEnd w:id="43"/>
      </w:del>
    </w:p>
    <w:p w14:paraId="0207CDE5" w14:textId="76E390C8" w:rsidR="00BB189D" w:rsidRPr="00BB189D" w:rsidDel="000C1DCF" w:rsidRDefault="00BB189D" w:rsidP="00BB189D">
      <w:pPr>
        <w:widowControl/>
        <w:autoSpaceDE/>
        <w:autoSpaceDN/>
        <w:spacing w:after="240"/>
        <w:rPr>
          <w:del w:id="44" w:author="DENOUAL Franck" w:date="2022-10-27T15:21:00Z"/>
          <w:rFonts w:ascii="Times New Roman" w:eastAsia="Times New Roman" w:hAnsi="Times New Roman" w:cs="Times New Roman"/>
          <w:sz w:val="20"/>
          <w:lang w:val="en-CA"/>
        </w:rPr>
      </w:pPr>
      <w:del w:id="45" w:author="DENOUAL Franck" w:date="2022-10-27T15:21:00Z">
        <w:r w:rsidRPr="00BB189D" w:rsidDel="000C1DCF">
          <w:rPr>
            <w:rFonts w:ascii="Times New Roman" w:eastAsia="Times New Roman" w:hAnsi="Times New Roman" w:cs="Times New Roman"/>
            <w:sz w:val="20"/>
            <w:lang w:val="en-CA"/>
          </w:rPr>
          <w:delText xml:space="preserve">Creating images with textual content such as captioning of images, memes and so on is very common and is done globally using various editing tools. Figure 1, shows an example meme image with plain text. </w:delText>
        </w:r>
        <w:bookmarkStart w:id="46" w:name="_Toc117776645"/>
        <w:bookmarkEnd w:id="46"/>
      </w:del>
    </w:p>
    <w:p w14:paraId="007269F7" w14:textId="543006A8" w:rsidR="00BB189D" w:rsidRPr="00BB189D" w:rsidDel="000C1DCF" w:rsidRDefault="00BB189D" w:rsidP="00BB189D">
      <w:pPr>
        <w:keepNext/>
        <w:widowControl/>
        <w:autoSpaceDE/>
        <w:autoSpaceDN/>
        <w:spacing w:after="240"/>
        <w:jc w:val="center"/>
        <w:rPr>
          <w:del w:id="47" w:author="DENOUAL Franck" w:date="2022-10-27T15:21:00Z"/>
        </w:rPr>
      </w:pPr>
      <w:del w:id="48" w:author="DENOUAL Franck" w:date="2022-10-27T15:21:00Z">
        <w:r w:rsidRPr="00BB189D" w:rsidDel="000C1DCF">
          <w:rPr>
            <w:noProof/>
          </w:rPr>
          <w:drawing>
            <wp:inline distT="0" distB="0" distL="0" distR="0" wp14:anchorId="46425F69" wp14:editId="7B530D4B">
              <wp:extent cx="4068830" cy="272999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083350" cy="2739737"/>
                      </a:xfrm>
                      <a:prstGeom prst="rect">
                        <a:avLst/>
                      </a:prstGeom>
                    </pic:spPr>
                  </pic:pic>
                </a:graphicData>
              </a:graphic>
            </wp:inline>
          </w:drawing>
        </w:r>
        <w:bookmarkStart w:id="49" w:name="_Toc117776646"/>
        <w:bookmarkEnd w:id="49"/>
      </w:del>
    </w:p>
    <w:p w14:paraId="4057DCCF" w14:textId="573F1C65" w:rsidR="00BB189D" w:rsidRPr="00BB189D" w:rsidDel="000C1DCF" w:rsidRDefault="00BB189D" w:rsidP="00BB189D">
      <w:pPr>
        <w:spacing w:after="200"/>
        <w:jc w:val="center"/>
        <w:rPr>
          <w:del w:id="50" w:author="DENOUAL Franck" w:date="2022-10-27T15:21:00Z"/>
          <w:rFonts w:ascii="Times New Roman" w:eastAsia="Times New Roman" w:hAnsi="Times New Roman" w:cs="Times New Roman"/>
          <w:b/>
          <w:bCs/>
          <w:sz w:val="20"/>
          <w:lang w:val="en-CA"/>
        </w:rPr>
      </w:pPr>
      <w:del w:id="51" w:author="DENOUAL Franck" w:date="2022-10-27T15:21:00Z">
        <w:r w:rsidRPr="00BB189D" w:rsidDel="000C1DCF">
          <w:rPr>
            <w:rFonts w:ascii="Times New Roman" w:eastAsia="Times New Roman" w:hAnsi="Times New Roman" w:cs="Times New Roman"/>
            <w:b/>
            <w:bCs/>
            <w:sz w:val="20"/>
            <w:lang w:val="en-CA"/>
          </w:rPr>
          <w:delText xml:space="preserve">Figure </w:delText>
        </w:r>
        <w:r w:rsidRPr="00BB189D" w:rsidDel="000C1DCF">
          <w:rPr>
            <w:rFonts w:ascii="Times New Roman" w:eastAsia="Times New Roman" w:hAnsi="Times New Roman" w:cs="Times New Roman"/>
            <w:b/>
            <w:bCs/>
            <w:sz w:val="20"/>
            <w:lang w:val="en-CA"/>
          </w:rPr>
          <w:fldChar w:fldCharType="begin"/>
        </w:r>
        <w:r w:rsidRPr="00BB189D" w:rsidDel="000C1DCF">
          <w:rPr>
            <w:rFonts w:ascii="Times New Roman" w:eastAsia="Times New Roman" w:hAnsi="Times New Roman" w:cs="Times New Roman"/>
            <w:b/>
            <w:bCs/>
            <w:sz w:val="20"/>
            <w:lang w:val="en-CA"/>
          </w:rPr>
          <w:delInstrText xml:space="preserve"> SEQ Figure \* ARABIC </w:delInstrText>
        </w:r>
        <w:r w:rsidRPr="00BB189D" w:rsidDel="000C1DCF">
          <w:rPr>
            <w:rFonts w:ascii="Times New Roman" w:eastAsia="Times New Roman" w:hAnsi="Times New Roman" w:cs="Times New Roman"/>
            <w:b/>
            <w:bCs/>
            <w:sz w:val="20"/>
            <w:lang w:val="en-CA"/>
          </w:rPr>
          <w:fldChar w:fldCharType="separate"/>
        </w:r>
        <w:r w:rsidR="00E6750D" w:rsidDel="000C1DCF">
          <w:rPr>
            <w:rFonts w:ascii="Times New Roman" w:eastAsia="Times New Roman" w:hAnsi="Times New Roman" w:cs="Times New Roman"/>
            <w:b/>
            <w:bCs/>
            <w:noProof/>
            <w:sz w:val="20"/>
            <w:lang w:val="en-CA"/>
          </w:rPr>
          <w:delText>1</w:delText>
        </w:r>
        <w:r w:rsidRPr="00BB189D" w:rsidDel="000C1DCF">
          <w:rPr>
            <w:rFonts w:ascii="Times New Roman" w:eastAsia="Times New Roman" w:hAnsi="Times New Roman" w:cs="Times New Roman"/>
            <w:b/>
            <w:bCs/>
            <w:sz w:val="20"/>
            <w:lang w:val="en-CA"/>
          </w:rPr>
          <w:fldChar w:fldCharType="end"/>
        </w:r>
        <w:r w:rsidRPr="00BB189D" w:rsidDel="000C1DCF">
          <w:rPr>
            <w:rFonts w:ascii="Times New Roman" w:eastAsia="Times New Roman" w:hAnsi="Times New Roman" w:cs="Times New Roman"/>
            <w:b/>
            <w:bCs/>
            <w:sz w:val="20"/>
            <w:lang w:val="en-CA"/>
          </w:rPr>
          <w:delText>: Example of an meme image with plain text.</w:delText>
        </w:r>
        <w:bookmarkStart w:id="52" w:name="_Toc117776647"/>
        <w:bookmarkEnd w:id="52"/>
      </w:del>
    </w:p>
    <w:p w14:paraId="05BEC4E4" w14:textId="515AA07A" w:rsidR="00BB189D" w:rsidRPr="00BB189D" w:rsidDel="000C1DCF"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240"/>
        <w:jc w:val="both"/>
        <w:textAlignment w:val="baseline"/>
        <w:rPr>
          <w:del w:id="53" w:author="DENOUAL Franck" w:date="2022-10-27T15:21:00Z"/>
          <w:rFonts w:ascii="Times New Roman" w:eastAsia="Times New Roman" w:hAnsi="Times New Roman" w:cs="Times New Roman"/>
          <w:sz w:val="20"/>
          <w:lang w:val="en-CA"/>
        </w:rPr>
      </w:pPr>
      <w:del w:id="54" w:author="DENOUAL Franck" w:date="2022-10-27T15:21:00Z">
        <w:r w:rsidRPr="00BB189D" w:rsidDel="000C1DCF">
          <w:rPr>
            <w:rFonts w:ascii="Times New Roman" w:eastAsia="Times New Roman" w:hAnsi="Times New Roman" w:cs="Times New Roman"/>
            <w:sz w:val="20"/>
            <w:lang w:val="en-CA"/>
          </w:rPr>
          <w:delText>The ISO/IEC 14496-30 standard on Timed text and other visual overlays in ISO base media file format specifies the carriage of timed text and subtitle streams in ISO BMFF tracks. However, neither ISO/IEC 14496-30 standard nor the HEIF standard specify the carriage of text items associated with an image item.</w:delText>
        </w:r>
        <w:bookmarkStart w:id="55" w:name="_Toc117776648"/>
        <w:bookmarkEnd w:id="55"/>
      </w:del>
    </w:p>
    <w:p w14:paraId="02942172" w14:textId="60078664" w:rsidR="00BB189D" w:rsidRPr="00BB189D" w:rsidDel="000C1DCF"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del w:id="56" w:author="DENOUAL Franck" w:date="2022-10-27T15:21:00Z"/>
          <w:rFonts w:ascii="Times New Roman" w:eastAsia="Times New Roman" w:hAnsi="Times New Roman" w:cs="Times New Roman"/>
          <w:sz w:val="20"/>
          <w:lang w:val="en-CA"/>
        </w:rPr>
      </w:pPr>
      <w:del w:id="57" w:author="DENOUAL Franck" w:date="2022-10-27T15:21:00Z">
        <w:r w:rsidRPr="00BB189D" w:rsidDel="000C1DCF">
          <w:rPr>
            <w:rFonts w:ascii="Times New Roman" w:eastAsia="Times New Roman" w:hAnsi="Times New Roman" w:cs="Times New Roman"/>
            <w:sz w:val="20"/>
            <w:lang w:val="en-CA"/>
          </w:rPr>
          <w:delText>In MPEG 136, Nokia proposed a new item type called the text item for the carriage of textual content associated with an image item in m58143. The ISOBMFF group noted the proposal and provided the following suggestion:</w:delText>
        </w:r>
        <w:bookmarkStart w:id="58" w:name="_Toc117776649"/>
        <w:bookmarkEnd w:id="58"/>
      </w:del>
    </w:p>
    <w:p w14:paraId="07D3B1E3" w14:textId="51C9883E" w:rsidR="00BB189D" w:rsidRPr="00BB189D" w:rsidDel="000C1DCF"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del w:id="59" w:author="DENOUAL Franck" w:date="2022-10-27T15:21:00Z"/>
          <w:rFonts w:ascii="Times New Roman" w:eastAsia="Times New Roman" w:hAnsi="Times New Roman" w:cs="Times New Roman"/>
          <w:sz w:val="20"/>
          <w:lang w:val="en-CA"/>
        </w:rPr>
      </w:pPr>
      <w:del w:id="60" w:author="DENOUAL Franck" w:date="2022-10-27T15:21:00Z">
        <w:r w:rsidRPr="00BB189D" w:rsidDel="000C1DCF">
          <w:rPr>
            <w:rFonts w:ascii="Times New Roman" w:eastAsia="Times New Roman" w:hAnsi="Times New Roman" w:cs="Times New Roman"/>
            <w:sz w:val="20"/>
            <w:lang w:val="en-CA"/>
          </w:rPr>
          <w:delText>We need to find a middle ground between plain text with no styling and the full complexity of something like HTML or SVG. We'd like to use but not overload the current technologies (such as overlay, MIME typed items, and so on).</w:delText>
        </w:r>
        <w:bookmarkStart w:id="61" w:name="_Toc117776650"/>
        <w:bookmarkEnd w:id="61"/>
      </w:del>
    </w:p>
    <w:p w14:paraId="69DFE713" w14:textId="34583B00" w:rsidR="00BB189D" w:rsidRPr="00BB189D" w:rsidDel="000C1DCF"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del w:id="62" w:author="DENOUAL Franck" w:date="2022-10-27T15:21:00Z"/>
          <w:rFonts w:ascii="Times New Roman" w:eastAsia="Times New Roman" w:hAnsi="Times New Roman" w:cs="Times New Roman"/>
          <w:sz w:val="20"/>
          <w:lang w:val="en-CA"/>
        </w:rPr>
      </w:pPr>
      <w:del w:id="63" w:author="DENOUAL Franck" w:date="2022-10-27T15:21:00Z">
        <w:r w:rsidRPr="00BB189D" w:rsidDel="000C1DCF">
          <w:rPr>
            <w:rFonts w:ascii="Times New Roman" w:eastAsia="Times New Roman" w:hAnsi="Times New Roman" w:cs="Times New Roman"/>
            <w:sz w:val="20"/>
            <w:lang w:val="en-CA"/>
          </w:rPr>
          <w:delText>Based on the above suggestions, this contribution proposes a mime type item for renderable text. The data in the mime type item is a renderable text.</w:delText>
        </w:r>
        <w:bookmarkStart w:id="64" w:name="_Toc117776651"/>
        <w:bookmarkEnd w:id="64"/>
      </w:del>
    </w:p>
    <w:p w14:paraId="4DB0AF33" w14:textId="4C079112" w:rsidR="00BB189D" w:rsidRPr="007C4BDB" w:rsidDel="000C1DCF" w:rsidRDefault="00BB189D" w:rsidP="007C4BDB">
      <w:pPr>
        <w:pStyle w:val="ListParagraph"/>
        <w:keepNext/>
        <w:widowControl/>
        <w:numPr>
          <w:ilvl w:val="0"/>
          <w:numId w:val="45"/>
        </w:numPr>
        <w:autoSpaceDE/>
        <w:autoSpaceDN/>
        <w:spacing w:before="240" w:after="60"/>
        <w:jc w:val="both"/>
        <w:outlineLvl w:val="1"/>
        <w:rPr>
          <w:del w:id="65" w:author="DENOUAL Franck" w:date="2022-10-27T15:21:00Z"/>
          <w:rFonts w:ascii="Times New Roman" w:eastAsia="Times New Roman" w:hAnsi="Times New Roman" w:cs="Times New Roman"/>
          <w:b/>
          <w:bCs/>
          <w:iCs/>
          <w:sz w:val="28"/>
          <w:szCs w:val="28"/>
        </w:rPr>
      </w:pPr>
      <w:del w:id="66" w:author="DENOUAL Franck" w:date="2022-10-27T15:21:00Z">
        <w:r w:rsidRPr="007C4BDB" w:rsidDel="000C1DCF">
          <w:rPr>
            <w:rFonts w:ascii="Times New Roman" w:eastAsia="Times New Roman" w:hAnsi="Times New Roman" w:cs="Times New Roman"/>
            <w:b/>
            <w:bCs/>
            <w:iCs/>
            <w:sz w:val="28"/>
            <w:szCs w:val="28"/>
          </w:rPr>
          <w:delText xml:space="preserve">Proposal </w:delText>
        </w:r>
        <w:bookmarkStart w:id="67" w:name="_Toc117776652"/>
        <w:bookmarkEnd w:id="67"/>
      </w:del>
    </w:p>
    <w:p w14:paraId="0E3E1591" w14:textId="2D5EDCDB" w:rsidR="00BB189D" w:rsidRPr="00BB189D" w:rsidDel="000C1DCF" w:rsidRDefault="00BB189D" w:rsidP="00BB189D">
      <w:pPr>
        <w:widowControl/>
        <w:autoSpaceDE/>
        <w:autoSpaceDN/>
        <w:spacing w:after="240"/>
        <w:rPr>
          <w:del w:id="68" w:author="DENOUAL Franck" w:date="2022-10-27T15:21:00Z"/>
          <w:rFonts w:ascii="Times New Roman" w:eastAsia="Times New Roman" w:hAnsi="Times New Roman" w:cs="Times New Roman"/>
          <w:i/>
          <w:iCs/>
          <w:lang w:val="en-CA"/>
        </w:rPr>
      </w:pPr>
      <w:del w:id="69" w:author="DENOUAL Franck" w:date="2022-10-27T15:21:00Z">
        <w:r w:rsidRPr="00BB189D" w:rsidDel="000C1DCF">
          <w:rPr>
            <w:rFonts w:ascii="Times New Roman" w:eastAsia="Times New Roman" w:hAnsi="Times New Roman" w:cs="Times New Roman"/>
            <w:i/>
            <w:iCs/>
            <w:lang w:val="en-CA"/>
          </w:rPr>
          <w:delText>Add following definition</w:delText>
        </w:r>
        <w:r w:rsidDel="000C1DCF">
          <w:rPr>
            <w:rFonts w:ascii="Times New Roman" w:eastAsia="Times New Roman" w:hAnsi="Times New Roman" w:cs="Times New Roman"/>
            <w:i/>
            <w:iCs/>
            <w:lang w:val="en-CA"/>
          </w:rPr>
          <w:delText>s</w:delText>
        </w:r>
        <w:r w:rsidRPr="00BB189D" w:rsidDel="000C1DCF">
          <w:rPr>
            <w:rFonts w:ascii="Times New Roman" w:eastAsia="Times New Roman" w:hAnsi="Times New Roman" w:cs="Times New Roman"/>
            <w:i/>
            <w:iCs/>
            <w:lang w:val="en-CA"/>
          </w:rPr>
          <w:delText xml:space="preserve"> in clause 3</w:delText>
        </w:r>
        <w:bookmarkStart w:id="70" w:name="_Toc117776653"/>
        <w:bookmarkEnd w:id="70"/>
      </w:del>
    </w:p>
    <w:p w14:paraId="7ECE0D93" w14:textId="0C4149A5" w:rsidR="00BB189D" w:rsidRPr="00BB189D" w:rsidDel="000C1DCF" w:rsidRDefault="00BB189D" w:rsidP="00BB189D">
      <w:pPr>
        <w:widowControl/>
        <w:autoSpaceDE/>
        <w:autoSpaceDN/>
        <w:rPr>
          <w:del w:id="71" w:author="DENOUAL Franck" w:date="2022-10-27T15:21:00Z"/>
          <w:rFonts w:ascii="Times New Roman" w:eastAsia="Times New Roman" w:hAnsi="Times New Roman" w:cs="Times New Roman"/>
          <w:b/>
          <w:bCs/>
          <w:lang w:val="en-CA"/>
        </w:rPr>
      </w:pPr>
      <w:del w:id="72" w:author="DENOUAL Franck" w:date="2022-10-27T15:21:00Z">
        <w:r w:rsidRPr="00BB189D" w:rsidDel="000C1DCF">
          <w:rPr>
            <w:rFonts w:ascii="Times New Roman" w:eastAsia="Times New Roman" w:hAnsi="Times New Roman" w:cs="Times New Roman"/>
            <w:b/>
            <w:bCs/>
            <w:lang w:val="en-CA"/>
          </w:rPr>
          <w:delText>3.1.X</w:delText>
        </w:r>
        <w:bookmarkStart w:id="73" w:name="_Toc117776654"/>
        <w:bookmarkEnd w:id="73"/>
      </w:del>
    </w:p>
    <w:p w14:paraId="41EBBF8E" w14:textId="5218A15E" w:rsidR="00BB189D" w:rsidRPr="00BB189D" w:rsidDel="000C1DCF" w:rsidRDefault="00BB189D" w:rsidP="00BB189D">
      <w:pPr>
        <w:widowControl/>
        <w:autoSpaceDE/>
        <w:autoSpaceDN/>
        <w:rPr>
          <w:del w:id="74" w:author="DENOUAL Franck" w:date="2022-10-27T15:21:00Z"/>
          <w:rFonts w:ascii="Times New Roman" w:eastAsia="Times New Roman" w:hAnsi="Times New Roman" w:cs="Times New Roman"/>
          <w:b/>
          <w:bCs/>
          <w:lang w:val="en-CA"/>
        </w:rPr>
      </w:pPr>
      <w:del w:id="75" w:author="DENOUAL Franck" w:date="2022-10-27T15:21:00Z">
        <w:r w:rsidRPr="00BB189D" w:rsidDel="000C1DCF">
          <w:rPr>
            <w:rFonts w:ascii="Times New Roman" w:eastAsia="Times New Roman" w:hAnsi="Times New Roman" w:cs="Times New Roman"/>
            <w:b/>
            <w:bCs/>
            <w:lang w:val="en-CA"/>
          </w:rPr>
          <w:delText>text item</w:delText>
        </w:r>
        <w:bookmarkStart w:id="76" w:name="_Toc117776655"/>
        <w:bookmarkEnd w:id="76"/>
      </w:del>
    </w:p>
    <w:p w14:paraId="0C208DDF" w14:textId="36BA196C" w:rsidR="00BB189D" w:rsidRPr="00BB189D" w:rsidDel="000C1DCF" w:rsidRDefault="00BB189D" w:rsidP="00BB189D">
      <w:pPr>
        <w:widowControl/>
        <w:autoSpaceDE/>
        <w:autoSpaceDN/>
        <w:rPr>
          <w:del w:id="77" w:author="DENOUAL Franck" w:date="2022-10-27T15:21:00Z"/>
          <w:rFonts w:ascii="Times New Roman" w:eastAsia="Times New Roman" w:hAnsi="Times New Roman" w:cs="Times New Roman"/>
          <w:lang w:val="en-CA"/>
        </w:rPr>
      </w:pPr>
      <w:del w:id="78" w:author="DENOUAL Franck" w:date="2022-10-27T15:21:00Z">
        <w:r w:rsidRPr="00BB189D" w:rsidDel="000C1DCF">
          <w:rPr>
            <w:rFonts w:ascii="Times New Roman" w:eastAsia="Times New Roman" w:hAnsi="Times New Roman" w:cs="Times New Roman"/>
            <w:i/>
            <w:iCs/>
            <w:lang w:val="en-CA"/>
          </w:rPr>
          <w:delText>item</w:delText>
        </w:r>
        <w:r w:rsidRPr="00BB189D" w:rsidDel="000C1DCF">
          <w:rPr>
            <w:rFonts w:ascii="Times New Roman" w:eastAsia="Times New Roman" w:hAnsi="Times New Roman" w:cs="Times New Roman"/>
            <w:lang w:val="en-CA"/>
          </w:rPr>
          <w:delText xml:space="preserve"> (3.1.27) whose data is the textual data.</w:delText>
        </w:r>
        <w:bookmarkStart w:id="79" w:name="_Toc117776656"/>
        <w:bookmarkEnd w:id="79"/>
      </w:del>
    </w:p>
    <w:p w14:paraId="57EF4AF9" w14:textId="1C6E0C9E" w:rsidR="00BB189D" w:rsidRPr="00BB189D" w:rsidDel="000C1DCF" w:rsidRDefault="00BB189D" w:rsidP="00BB189D">
      <w:pPr>
        <w:widowControl/>
        <w:autoSpaceDE/>
        <w:autoSpaceDN/>
        <w:rPr>
          <w:del w:id="80" w:author="DENOUAL Franck" w:date="2022-10-27T15:21:00Z"/>
          <w:rFonts w:ascii="Times New Roman" w:eastAsia="Times New Roman" w:hAnsi="Times New Roman" w:cs="Times New Roman"/>
          <w:lang w:val="en-CA"/>
        </w:rPr>
      </w:pPr>
      <w:bookmarkStart w:id="81" w:name="_Toc117776657"/>
      <w:bookmarkEnd w:id="81"/>
    </w:p>
    <w:p w14:paraId="121C1DAF" w14:textId="6594D044" w:rsidR="00BB189D" w:rsidRPr="00BB189D" w:rsidDel="000C1DCF" w:rsidRDefault="00BB189D" w:rsidP="00BB189D">
      <w:pPr>
        <w:widowControl/>
        <w:autoSpaceDE/>
        <w:autoSpaceDN/>
        <w:rPr>
          <w:del w:id="82" w:author="DENOUAL Franck" w:date="2022-10-27T15:21:00Z"/>
          <w:rFonts w:ascii="Times New Roman" w:eastAsia="Times New Roman" w:hAnsi="Times New Roman" w:cs="Times New Roman"/>
          <w:b/>
          <w:bCs/>
          <w:lang w:val="en-CA"/>
        </w:rPr>
      </w:pPr>
      <w:del w:id="83" w:author="DENOUAL Franck" w:date="2022-10-27T15:21:00Z">
        <w:r w:rsidRPr="00BB189D" w:rsidDel="000C1DCF">
          <w:rPr>
            <w:rFonts w:ascii="Times New Roman" w:eastAsia="Times New Roman" w:hAnsi="Times New Roman" w:cs="Times New Roman"/>
            <w:b/>
            <w:bCs/>
            <w:lang w:val="en-CA"/>
          </w:rPr>
          <w:delText>3.1.Y</w:delText>
        </w:r>
        <w:bookmarkStart w:id="84" w:name="_Toc117776658"/>
        <w:bookmarkEnd w:id="84"/>
      </w:del>
    </w:p>
    <w:p w14:paraId="5BAB7347" w14:textId="2FD07C3C" w:rsidR="00BB189D" w:rsidRPr="00BB189D" w:rsidDel="000C1DCF" w:rsidRDefault="00BB189D" w:rsidP="00BB189D">
      <w:pPr>
        <w:widowControl/>
        <w:autoSpaceDE/>
        <w:autoSpaceDN/>
        <w:rPr>
          <w:del w:id="85" w:author="DENOUAL Franck" w:date="2022-10-27T15:21:00Z"/>
          <w:rFonts w:ascii="Times New Roman" w:eastAsia="Times New Roman" w:hAnsi="Times New Roman" w:cs="Times New Roman"/>
          <w:b/>
          <w:bCs/>
          <w:lang w:val="en-CA"/>
        </w:rPr>
      </w:pPr>
      <w:del w:id="86" w:author="DENOUAL Franck" w:date="2022-10-27T15:21:00Z">
        <w:r w:rsidRPr="00BB189D" w:rsidDel="000C1DCF">
          <w:rPr>
            <w:rFonts w:ascii="Times New Roman" w:eastAsia="Times New Roman" w:hAnsi="Times New Roman" w:cs="Times New Roman"/>
            <w:b/>
            <w:bCs/>
            <w:lang w:val="en-CA"/>
          </w:rPr>
          <w:delText>renderable text item</w:delText>
        </w:r>
        <w:bookmarkStart w:id="87" w:name="_Toc117776659"/>
        <w:bookmarkEnd w:id="87"/>
      </w:del>
    </w:p>
    <w:p w14:paraId="5B72472E" w14:textId="6D7C1EE1" w:rsidR="00BB189D" w:rsidRPr="00BB189D" w:rsidDel="000C1DCF" w:rsidRDefault="00BB189D" w:rsidP="00BB189D">
      <w:pPr>
        <w:widowControl/>
        <w:autoSpaceDE/>
        <w:autoSpaceDN/>
        <w:rPr>
          <w:del w:id="88" w:author="DENOUAL Franck" w:date="2022-10-27T15:21:00Z"/>
          <w:rFonts w:ascii="Times New Roman" w:eastAsia="Times New Roman" w:hAnsi="Times New Roman" w:cs="Times New Roman"/>
          <w:lang w:val="en-CA"/>
        </w:rPr>
      </w:pPr>
      <w:del w:id="89" w:author="DENOUAL Franck" w:date="2022-10-27T15:21:00Z">
        <w:r w:rsidRPr="00BB189D" w:rsidDel="000C1DCF">
          <w:rPr>
            <w:rFonts w:ascii="Times New Roman" w:eastAsia="Times New Roman" w:hAnsi="Times New Roman" w:cs="Times New Roman"/>
            <w:i/>
            <w:iCs/>
            <w:lang w:val="en-CA"/>
          </w:rPr>
          <w:delText>a text item</w:delText>
        </w:r>
        <w:r w:rsidRPr="00BB189D" w:rsidDel="000C1DCF">
          <w:rPr>
            <w:rFonts w:ascii="Times New Roman" w:eastAsia="Times New Roman" w:hAnsi="Times New Roman" w:cs="Times New Roman"/>
            <w:lang w:val="en-CA"/>
          </w:rPr>
          <w:delText xml:space="preserve"> (3.1.X) that includes possibly size, position, direction, language, font and styling and whose processing produces an output which can be visually rendered.</w:delText>
        </w:r>
        <w:bookmarkStart w:id="90" w:name="_Toc117776660"/>
        <w:bookmarkEnd w:id="90"/>
      </w:del>
    </w:p>
    <w:p w14:paraId="4A218820" w14:textId="4DB98F7B" w:rsidR="00BB189D" w:rsidRPr="00BB189D" w:rsidDel="000C1DCF" w:rsidRDefault="00BB189D" w:rsidP="00BB189D">
      <w:pPr>
        <w:widowControl/>
        <w:autoSpaceDE/>
        <w:autoSpaceDN/>
        <w:rPr>
          <w:del w:id="91" w:author="DENOUAL Franck" w:date="2022-10-27T15:21:00Z"/>
          <w:rFonts w:ascii="Times New Roman" w:eastAsia="Times New Roman" w:hAnsi="Times New Roman" w:cs="Times New Roman"/>
          <w:lang w:val="en-CA"/>
        </w:rPr>
      </w:pPr>
      <w:bookmarkStart w:id="92" w:name="_Toc117776661"/>
      <w:bookmarkEnd w:id="92"/>
    </w:p>
    <w:p w14:paraId="03701A5B" w14:textId="4EEB66F0" w:rsidR="00BB189D" w:rsidRPr="00BB189D" w:rsidDel="000C1DCF" w:rsidRDefault="00BB189D" w:rsidP="00BB189D">
      <w:pPr>
        <w:widowControl/>
        <w:autoSpaceDE/>
        <w:autoSpaceDN/>
        <w:rPr>
          <w:del w:id="93" w:author="DENOUAL Franck" w:date="2022-10-27T15:21:00Z"/>
          <w:rFonts w:ascii="Times New Roman" w:eastAsia="Times New Roman" w:hAnsi="Times New Roman" w:cs="Times New Roman"/>
          <w:b/>
          <w:bCs/>
          <w:lang w:val="en-CA"/>
        </w:rPr>
      </w:pPr>
      <w:del w:id="94" w:author="DENOUAL Franck" w:date="2022-10-27T15:21:00Z">
        <w:r w:rsidRPr="00BB189D" w:rsidDel="000C1DCF">
          <w:rPr>
            <w:rFonts w:ascii="Times New Roman" w:eastAsia="Times New Roman" w:hAnsi="Times New Roman" w:cs="Times New Roman"/>
            <w:b/>
            <w:bCs/>
            <w:lang w:val="en-CA"/>
          </w:rPr>
          <w:delText>3.1.Z</w:delText>
        </w:r>
        <w:bookmarkStart w:id="95" w:name="_Toc117776662"/>
        <w:bookmarkEnd w:id="95"/>
      </w:del>
    </w:p>
    <w:p w14:paraId="7EAFC9A8" w14:textId="196079A5" w:rsidR="00BB189D" w:rsidRPr="00BB189D" w:rsidDel="000C1DCF" w:rsidRDefault="00BB189D" w:rsidP="00BB189D">
      <w:pPr>
        <w:widowControl/>
        <w:autoSpaceDE/>
        <w:autoSpaceDN/>
        <w:rPr>
          <w:del w:id="96" w:author="DENOUAL Franck" w:date="2022-10-27T15:21:00Z"/>
          <w:rFonts w:ascii="Times New Roman" w:eastAsia="Times New Roman" w:hAnsi="Times New Roman" w:cs="Times New Roman"/>
          <w:b/>
          <w:bCs/>
          <w:lang w:val="en-CA"/>
        </w:rPr>
      </w:pPr>
      <w:del w:id="97" w:author="DENOUAL Franck" w:date="2022-10-27T15:21:00Z">
        <w:r w:rsidRPr="00BB189D" w:rsidDel="000C1DCF">
          <w:rPr>
            <w:rFonts w:ascii="Times New Roman" w:eastAsia="Times New Roman" w:hAnsi="Times New Roman" w:cs="Times New Roman"/>
            <w:b/>
            <w:bCs/>
            <w:lang w:val="en-CA"/>
          </w:rPr>
          <w:delText>font item</w:delText>
        </w:r>
        <w:bookmarkStart w:id="98" w:name="_Toc117776663"/>
        <w:bookmarkEnd w:id="98"/>
      </w:del>
    </w:p>
    <w:p w14:paraId="38D81F81" w14:textId="72BFA353" w:rsidR="00BB189D" w:rsidRPr="00BB189D" w:rsidDel="000C1DCF" w:rsidRDefault="00BB189D" w:rsidP="00BB189D">
      <w:pPr>
        <w:widowControl/>
        <w:autoSpaceDE/>
        <w:autoSpaceDN/>
        <w:rPr>
          <w:del w:id="99" w:author="DENOUAL Franck" w:date="2022-10-27T15:21:00Z"/>
          <w:rFonts w:ascii="Times New Roman" w:eastAsia="Times New Roman" w:hAnsi="Times New Roman" w:cs="Times New Roman"/>
          <w:lang w:val="en-CA"/>
        </w:rPr>
      </w:pPr>
      <w:del w:id="100" w:author="DENOUAL Franck" w:date="2022-10-27T15:21:00Z">
        <w:r w:rsidRPr="00BB189D" w:rsidDel="000C1DCF">
          <w:rPr>
            <w:rFonts w:ascii="Times New Roman" w:eastAsia="Times New Roman" w:hAnsi="Times New Roman" w:cs="Times New Roman"/>
            <w:i/>
            <w:iCs/>
            <w:lang w:val="en-CA"/>
          </w:rPr>
          <w:delText>item</w:delText>
        </w:r>
        <w:r w:rsidRPr="00BB189D" w:rsidDel="000C1DCF">
          <w:rPr>
            <w:rFonts w:ascii="Times New Roman" w:eastAsia="Times New Roman" w:hAnsi="Times New Roman" w:cs="Times New Roman"/>
            <w:lang w:val="en-CA"/>
          </w:rPr>
          <w:delText xml:space="preserve"> (3.1.27) whose data is the fonts</w:delText>
        </w:r>
        <w:bookmarkStart w:id="101" w:name="_Toc117776664"/>
        <w:bookmarkEnd w:id="101"/>
      </w:del>
    </w:p>
    <w:p w14:paraId="563D59E0" w14:textId="3CE98BEE" w:rsidR="00BB189D" w:rsidDel="000C1DCF" w:rsidRDefault="00BB189D" w:rsidP="00BB189D">
      <w:pPr>
        <w:widowControl/>
        <w:autoSpaceDE/>
        <w:autoSpaceDN/>
        <w:rPr>
          <w:del w:id="102" w:author="DENOUAL Franck" w:date="2022-10-27T15:21:00Z"/>
          <w:rFonts w:ascii="Times New Roman" w:eastAsia="Times New Roman" w:hAnsi="Times New Roman" w:cs="Times New Roman"/>
          <w:lang w:val="en-CA"/>
        </w:rPr>
      </w:pPr>
      <w:bookmarkStart w:id="103" w:name="_Toc117776665"/>
      <w:bookmarkEnd w:id="103"/>
    </w:p>
    <w:p w14:paraId="732906C6" w14:textId="66AA0F23" w:rsidR="00BB189D" w:rsidRPr="00BB189D" w:rsidDel="000C1DCF" w:rsidRDefault="00BB189D" w:rsidP="00BB189D">
      <w:pPr>
        <w:widowControl/>
        <w:autoSpaceDE/>
        <w:autoSpaceDN/>
        <w:rPr>
          <w:del w:id="104" w:author="DENOUAL Franck" w:date="2022-10-27T15:21:00Z"/>
          <w:rFonts w:ascii="Times New Roman" w:eastAsia="Times New Roman" w:hAnsi="Times New Roman" w:cs="Times New Roman"/>
          <w:lang w:val="en-CA"/>
        </w:rPr>
      </w:pPr>
      <w:bookmarkStart w:id="105" w:name="_Toc117776666"/>
      <w:bookmarkEnd w:id="105"/>
    </w:p>
    <w:p w14:paraId="46D92DF9" w14:textId="7CA9580D" w:rsidR="00BB189D" w:rsidRPr="007C4BDB" w:rsidDel="000C1DCF" w:rsidRDefault="00BB189D" w:rsidP="007C4BDB">
      <w:pPr>
        <w:widowControl/>
        <w:autoSpaceDE/>
        <w:autoSpaceDN/>
        <w:spacing w:after="240"/>
        <w:rPr>
          <w:del w:id="106" w:author="DENOUAL Franck" w:date="2022-10-27T15:21:00Z"/>
          <w:rFonts w:ascii="Times New Roman" w:eastAsia="Times New Roman" w:hAnsi="Times New Roman" w:cs="Times New Roman"/>
          <w:i/>
          <w:iCs/>
          <w:lang w:val="en-CA"/>
        </w:rPr>
      </w:pPr>
      <w:del w:id="107" w:author="DENOUAL Franck" w:date="2022-10-27T15:21:00Z">
        <w:r w:rsidRPr="00BB189D" w:rsidDel="000C1DCF">
          <w:rPr>
            <w:rFonts w:ascii="Times New Roman" w:eastAsia="Times New Roman" w:hAnsi="Times New Roman" w:cs="Times New Roman"/>
            <w:i/>
            <w:iCs/>
            <w:lang w:val="en-CA"/>
          </w:rPr>
          <w:lastRenderedPageBreak/>
          <w:delText>Update the subclause 6.5.2.1 as follows (changes highlighted in yellow)</w:delText>
        </w:r>
        <w:bookmarkStart w:id="108" w:name="_Toc117776667"/>
        <w:bookmarkEnd w:id="108"/>
      </w:del>
    </w:p>
    <w:p w14:paraId="14C573A4" w14:textId="369B6234" w:rsidR="00BB189D" w:rsidRPr="00BB189D" w:rsidDel="000C1DCF"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del w:id="109" w:author="DENOUAL Franck" w:date="2022-10-27T15:21:00Z"/>
          <w:rFonts w:ascii="Cambria" w:eastAsia="MS Mincho" w:hAnsi="Cambria" w:cs="Times New Roman"/>
          <w:b/>
          <w:szCs w:val="20"/>
          <w:lang w:val="en-GB" w:eastAsia="ja-JP"/>
        </w:rPr>
      </w:pPr>
      <w:bookmarkStart w:id="110" w:name="_Ref297281318"/>
      <w:bookmarkStart w:id="111" w:name="_Toc82781510"/>
      <w:del w:id="112" w:author="DENOUAL Franck" w:date="2022-10-27T15:21:00Z">
        <w:r w:rsidRPr="00BB189D" w:rsidDel="000C1DCF">
          <w:rPr>
            <w:rFonts w:ascii="Cambria" w:eastAsia="MS Mincho" w:hAnsi="Cambria" w:cs="Times New Roman"/>
            <w:b/>
            <w:szCs w:val="20"/>
            <w:lang w:val="en-GB" w:eastAsia="ja-JP"/>
          </w:rPr>
          <w:delText xml:space="preserve">6.5.2.1 </w:delText>
        </w:r>
        <w:r w:rsidRPr="00BB189D" w:rsidDel="000C1DCF">
          <w:rPr>
            <w:rFonts w:ascii="Cambria" w:eastAsia="MS Mincho" w:hAnsi="Cambria" w:cs="Times New Roman"/>
            <w:b/>
            <w:szCs w:val="20"/>
            <w:lang w:val="en-GB" w:eastAsia="ja-JP"/>
          </w:rPr>
          <w:tab/>
          <w:delText>Image spatial extents</w:delText>
        </w:r>
        <w:bookmarkStart w:id="113" w:name="_Toc117776668"/>
        <w:bookmarkEnd w:id="110"/>
        <w:bookmarkEnd w:id="111"/>
        <w:bookmarkEnd w:id="113"/>
      </w:del>
    </w:p>
    <w:p w14:paraId="75F2074F" w14:textId="38DE9C36" w:rsidR="00BB189D" w:rsidRPr="00BB189D" w:rsidDel="000C1DCF"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del w:id="114" w:author="DENOUAL Franck" w:date="2022-10-27T15:21:00Z"/>
          <w:rFonts w:ascii="Cambria" w:eastAsia="MS Mincho" w:hAnsi="Cambria" w:cs="Times New Roman"/>
          <w:b/>
          <w:szCs w:val="20"/>
          <w:lang w:val="en-GB" w:eastAsia="ja-JP"/>
        </w:rPr>
      </w:pPr>
      <w:bookmarkStart w:id="115" w:name="_Ref489004410"/>
      <w:del w:id="116" w:author="DENOUAL Franck" w:date="2022-10-27T15:21:00Z">
        <w:r w:rsidRPr="00BB189D" w:rsidDel="000C1DCF">
          <w:rPr>
            <w:rFonts w:ascii="Cambria" w:eastAsia="MS Mincho" w:hAnsi="Cambria" w:cs="Times New Roman"/>
            <w:b/>
            <w:szCs w:val="20"/>
            <w:lang w:val="en-GB" w:eastAsia="ja-JP"/>
          </w:rPr>
          <w:delText xml:space="preserve">6.5.2.2 </w:delText>
        </w:r>
        <w:r w:rsidRPr="00BB189D" w:rsidDel="000C1DCF">
          <w:rPr>
            <w:rFonts w:ascii="Cambria" w:eastAsia="MS Mincho" w:hAnsi="Cambria" w:cs="Times New Roman"/>
            <w:b/>
            <w:szCs w:val="20"/>
            <w:lang w:val="en-GB" w:eastAsia="ja-JP"/>
          </w:rPr>
          <w:tab/>
          <w:delText>Definition</w:delText>
        </w:r>
        <w:bookmarkStart w:id="117" w:name="_Toc117776669"/>
        <w:bookmarkEnd w:id="115"/>
        <w:bookmarkEnd w:id="117"/>
      </w:del>
    </w:p>
    <w:tbl>
      <w:tblPr>
        <w:tblW w:w="9752" w:type="dxa"/>
        <w:tblLayout w:type="fixed"/>
        <w:tblCellMar>
          <w:left w:w="0" w:type="dxa"/>
          <w:right w:w="0" w:type="dxa"/>
        </w:tblCellMar>
        <w:tblLook w:val="04A0" w:firstRow="1" w:lastRow="0" w:firstColumn="1" w:lastColumn="0" w:noHBand="0" w:noVBand="1"/>
      </w:tblPr>
      <w:tblGrid>
        <w:gridCol w:w="2790"/>
        <w:gridCol w:w="6962"/>
      </w:tblGrid>
      <w:tr w:rsidR="00BB189D" w:rsidRPr="00BB189D" w:rsidDel="000C1DCF" w14:paraId="53983FA0" w14:textId="2746ACAB" w:rsidTr="00D83461">
        <w:trPr>
          <w:del w:id="118" w:author="DENOUAL Franck" w:date="2022-10-27T15:21:00Z"/>
        </w:trPr>
        <w:tc>
          <w:tcPr>
            <w:tcW w:w="2790" w:type="dxa"/>
          </w:tcPr>
          <w:p w14:paraId="610F4C65" w14:textId="6FEA94E4" w:rsidR="00BB189D" w:rsidRPr="00BB189D" w:rsidDel="000C1DCF" w:rsidRDefault="00BB189D" w:rsidP="00BB189D">
            <w:pPr>
              <w:keepNext/>
              <w:keepLines/>
              <w:widowControl/>
              <w:autoSpaceDE/>
              <w:autoSpaceDN/>
              <w:spacing w:line="230" w:lineRule="atLeast"/>
              <w:rPr>
                <w:del w:id="119" w:author="DENOUAL Franck" w:date="2022-10-27T15:21:00Z"/>
                <w:rFonts w:ascii="Cambria" w:eastAsia="MS Mincho" w:hAnsi="Cambria" w:cs="Times New Roman"/>
                <w:szCs w:val="24"/>
                <w:lang w:val="en-GB"/>
              </w:rPr>
            </w:pPr>
            <w:del w:id="120" w:author="DENOUAL Franck" w:date="2022-10-27T15:21:00Z">
              <w:r w:rsidRPr="00BB189D" w:rsidDel="000C1DCF">
                <w:rPr>
                  <w:rFonts w:ascii="Cambria" w:eastAsia="MS Mincho" w:hAnsi="Cambria" w:cs="Times New Roman"/>
                  <w:szCs w:val="24"/>
                  <w:lang w:val="en-GB"/>
                </w:rPr>
                <w:delText xml:space="preserve">Box type: </w:delText>
              </w:r>
              <w:bookmarkStart w:id="121" w:name="_Toc117776670"/>
              <w:bookmarkEnd w:id="121"/>
            </w:del>
          </w:p>
        </w:tc>
        <w:tc>
          <w:tcPr>
            <w:tcW w:w="6962" w:type="dxa"/>
          </w:tcPr>
          <w:p w14:paraId="22F2B1B5" w14:textId="7452CB1A" w:rsidR="00BB189D" w:rsidRPr="00BB189D" w:rsidDel="000C1DCF" w:rsidRDefault="00BB189D" w:rsidP="00BB189D">
            <w:pPr>
              <w:keepNext/>
              <w:keepLines/>
              <w:widowControl/>
              <w:autoSpaceDE/>
              <w:autoSpaceDN/>
              <w:spacing w:line="230" w:lineRule="atLeast"/>
              <w:rPr>
                <w:del w:id="122" w:author="DENOUAL Franck" w:date="2022-10-27T15:21:00Z"/>
                <w:rFonts w:ascii="Courier New" w:eastAsia="MS Mincho" w:hAnsi="Courier New" w:cs="Times New Roman"/>
                <w:szCs w:val="24"/>
                <w:lang w:val="en-GB"/>
              </w:rPr>
            </w:pPr>
            <w:del w:id="123" w:author="DENOUAL Franck" w:date="2022-10-27T15:21:00Z">
              <w:r w:rsidRPr="00BB189D" w:rsidDel="000C1DCF">
                <w:rPr>
                  <w:rFonts w:ascii="Courier New" w:eastAsia="MS Mincho" w:hAnsi="Courier New" w:cs="Times New Roman"/>
                  <w:szCs w:val="24"/>
                  <w:lang w:val="en-GB"/>
                </w:rPr>
                <w:delText>'ispe'</w:delText>
              </w:r>
              <w:bookmarkStart w:id="124" w:name="_Toc117776671"/>
              <w:bookmarkEnd w:id="124"/>
            </w:del>
          </w:p>
        </w:tc>
        <w:bookmarkStart w:id="125" w:name="_Toc117776672"/>
        <w:bookmarkEnd w:id="125"/>
      </w:tr>
      <w:tr w:rsidR="00BB189D" w:rsidRPr="00BB189D" w:rsidDel="000C1DCF" w14:paraId="0BDC39B7" w14:textId="797FFBE8" w:rsidTr="00D83461">
        <w:trPr>
          <w:del w:id="126" w:author="DENOUAL Franck" w:date="2022-10-27T15:21:00Z"/>
        </w:trPr>
        <w:tc>
          <w:tcPr>
            <w:tcW w:w="2790" w:type="dxa"/>
          </w:tcPr>
          <w:p w14:paraId="12CDB2EC" w14:textId="01286342" w:rsidR="00BB189D" w:rsidRPr="00BB189D" w:rsidDel="000C1DCF" w:rsidRDefault="00BB189D" w:rsidP="00BB189D">
            <w:pPr>
              <w:keepNext/>
              <w:keepLines/>
              <w:widowControl/>
              <w:autoSpaceDE/>
              <w:autoSpaceDN/>
              <w:spacing w:line="230" w:lineRule="atLeast"/>
              <w:rPr>
                <w:del w:id="127" w:author="DENOUAL Franck" w:date="2022-10-27T15:21:00Z"/>
                <w:rFonts w:ascii="Cambria" w:eastAsia="MS Mincho" w:hAnsi="Cambria" w:cs="Times New Roman"/>
                <w:szCs w:val="24"/>
                <w:lang w:val="en-GB"/>
              </w:rPr>
            </w:pPr>
            <w:del w:id="128" w:author="DENOUAL Franck" w:date="2022-10-27T15:21:00Z">
              <w:r w:rsidRPr="00BB189D" w:rsidDel="000C1DCF">
                <w:rPr>
                  <w:rFonts w:ascii="Cambria" w:eastAsia="MS Mincho" w:hAnsi="Cambria" w:cs="Times New Roman"/>
                  <w:szCs w:val="24"/>
                  <w:lang w:val="en-GB"/>
                </w:rPr>
                <w:delText>Property type:</w:delText>
              </w:r>
              <w:bookmarkStart w:id="129" w:name="_Toc117776673"/>
              <w:bookmarkEnd w:id="129"/>
            </w:del>
          </w:p>
        </w:tc>
        <w:tc>
          <w:tcPr>
            <w:tcW w:w="6962" w:type="dxa"/>
          </w:tcPr>
          <w:p w14:paraId="7855BA62" w14:textId="60D2291C" w:rsidR="00BB189D" w:rsidRPr="00BB189D" w:rsidDel="000C1DCF" w:rsidRDefault="00BB189D" w:rsidP="00BB189D">
            <w:pPr>
              <w:keepNext/>
              <w:keepLines/>
              <w:widowControl/>
              <w:autoSpaceDE/>
              <w:autoSpaceDN/>
              <w:spacing w:line="230" w:lineRule="atLeast"/>
              <w:rPr>
                <w:del w:id="130" w:author="DENOUAL Franck" w:date="2022-10-27T15:21:00Z"/>
                <w:rFonts w:ascii="Cambria" w:eastAsia="MS Mincho" w:hAnsi="Cambria" w:cs="Times New Roman"/>
                <w:szCs w:val="24"/>
                <w:lang w:val="en-GB"/>
              </w:rPr>
            </w:pPr>
            <w:del w:id="131" w:author="DENOUAL Franck" w:date="2022-10-27T15:21:00Z">
              <w:r w:rsidRPr="00BB189D" w:rsidDel="000C1DCF">
                <w:rPr>
                  <w:rFonts w:ascii="Cambria" w:eastAsia="MS Mincho" w:hAnsi="Cambria" w:cs="Times New Roman"/>
                  <w:szCs w:val="24"/>
                  <w:lang w:val="en-GB"/>
                </w:rPr>
                <w:delText>Descriptive item property</w:delText>
              </w:r>
              <w:bookmarkStart w:id="132" w:name="_Toc117776674"/>
              <w:bookmarkEnd w:id="132"/>
            </w:del>
          </w:p>
        </w:tc>
        <w:bookmarkStart w:id="133" w:name="_Toc117776675"/>
        <w:bookmarkEnd w:id="133"/>
      </w:tr>
      <w:tr w:rsidR="00BB189D" w:rsidRPr="00BB189D" w:rsidDel="000C1DCF" w14:paraId="13C2089E" w14:textId="24812ECB" w:rsidTr="00D83461">
        <w:trPr>
          <w:del w:id="134" w:author="DENOUAL Franck" w:date="2022-10-27T15:21:00Z"/>
        </w:trPr>
        <w:tc>
          <w:tcPr>
            <w:tcW w:w="2790" w:type="dxa"/>
          </w:tcPr>
          <w:p w14:paraId="1A9EDB8D" w14:textId="3696ADAA" w:rsidR="00BB189D" w:rsidRPr="00BB189D" w:rsidDel="000C1DCF" w:rsidRDefault="00BB189D" w:rsidP="00BB189D">
            <w:pPr>
              <w:keepNext/>
              <w:keepLines/>
              <w:widowControl/>
              <w:autoSpaceDE/>
              <w:autoSpaceDN/>
              <w:spacing w:line="230" w:lineRule="atLeast"/>
              <w:rPr>
                <w:del w:id="135" w:author="DENOUAL Franck" w:date="2022-10-27T15:21:00Z"/>
                <w:rFonts w:ascii="Cambria" w:eastAsia="MS Mincho" w:hAnsi="Cambria" w:cs="Times New Roman"/>
                <w:szCs w:val="24"/>
                <w:lang w:val="en-GB"/>
              </w:rPr>
            </w:pPr>
            <w:del w:id="136" w:author="DENOUAL Franck" w:date="2022-10-27T15:21:00Z">
              <w:r w:rsidRPr="00BB189D" w:rsidDel="000C1DCF">
                <w:rPr>
                  <w:rFonts w:ascii="Cambria" w:eastAsia="MS Mincho" w:hAnsi="Cambria" w:cs="Times New Roman"/>
                  <w:szCs w:val="24"/>
                  <w:lang w:val="en-GB"/>
                </w:rPr>
                <w:delText xml:space="preserve">Container: </w:delText>
              </w:r>
              <w:bookmarkStart w:id="137" w:name="_Toc117776676"/>
              <w:bookmarkEnd w:id="137"/>
            </w:del>
          </w:p>
        </w:tc>
        <w:tc>
          <w:tcPr>
            <w:tcW w:w="6962" w:type="dxa"/>
          </w:tcPr>
          <w:p w14:paraId="5B59814B" w14:textId="52A87AF0" w:rsidR="00BB189D" w:rsidRPr="00BB189D" w:rsidDel="000C1DCF" w:rsidRDefault="00BB189D" w:rsidP="00BB189D">
            <w:pPr>
              <w:keepNext/>
              <w:keepLines/>
              <w:widowControl/>
              <w:autoSpaceDE/>
              <w:autoSpaceDN/>
              <w:spacing w:line="230" w:lineRule="atLeast"/>
              <w:rPr>
                <w:del w:id="138" w:author="DENOUAL Franck" w:date="2022-10-27T15:21:00Z"/>
                <w:rFonts w:ascii="Courier New" w:eastAsia="MS Mincho" w:hAnsi="Courier New" w:cs="Times New Roman"/>
                <w:szCs w:val="24"/>
                <w:lang w:val="en-GB"/>
              </w:rPr>
            </w:pPr>
            <w:del w:id="139" w:author="DENOUAL Franck" w:date="2022-10-27T15:21:00Z">
              <w:r w:rsidRPr="00BB189D" w:rsidDel="000C1DCF">
                <w:rPr>
                  <w:rFonts w:ascii="Courier New" w:eastAsia="MS Mincho" w:hAnsi="Courier New" w:cs="Times New Roman"/>
                  <w:szCs w:val="24"/>
                  <w:lang w:val="en-GB"/>
                </w:rPr>
                <w:delText>ItemPropertyContainerBox</w:delText>
              </w:r>
              <w:bookmarkStart w:id="140" w:name="_Toc117776677"/>
              <w:bookmarkEnd w:id="140"/>
            </w:del>
          </w:p>
        </w:tc>
        <w:bookmarkStart w:id="141" w:name="_Toc117776678"/>
        <w:bookmarkEnd w:id="141"/>
      </w:tr>
      <w:tr w:rsidR="00BB189D" w:rsidRPr="00BB189D" w:rsidDel="000C1DCF" w14:paraId="7D780796" w14:textId="7B1B8ECB" w:rsidTr="00D83461">
        <w:trPr>
          <w:del w:id="142" w:author="DENOUAL Franck" w:date="2022-10-27T15:21:00Z"/>
        </w:trPr>
        <w:tc>
          <w:tcPr>
            <w:tcW w:w="2790" w:type="dxa"/>
          </w:tcPr>
          <w:p w14:paraId="15D15E3B" w14:textId="3C7D2934" w:rsidR="00BB189D" w:rsidRPr="00BB189D" w:rsidDel="000C1DCF" w:rsidRDefault="00BB189D" w:rsidP="00BB189D">
            <w:pPr>
              <w:keepNext/>
              <w:keepLines/>
              <w:widowControl/>
              <w:autoSpaceDE/>
              <w:autoSpaceDN/>
              <w:spacing w:line="230" w:lineRule="atLeast"/>
              <w:rPr>
                <w:del w:id="143" w:author="DENOUAL Franck" w:date="2022-10-27T15:21:00Z"/>
                <w:rFonts w:ascii="Cambria" w:eastAsia="MS Mincho" w:hAnsi="Cambria" w:cs="Times New Roman"/>
                <w:szCs w:val="24"/>
                <w:lang w:val="en-GB"/>
              </w:rPr>
            </w:pPr>
            <w:del w:id="144" w:author="DENOUAL Franck" w:date="2022-10-27T15:21:00Z">
              <w:r w:rsidRPr="00BB189D" w:rsidDel="000C1DCF">
                <w:rPr>
                  <w:rFonts w:ascii="Cambria" w:eastAsia="MS Mincho" w:hAnsi="Cambria" w:cs="Times New Roman"/>
                  <w:szCs w:val="24"/>
                  <w:lang w:val="en-GB"/>
                </w:rPr>
                <w:delText xml:space="preserve">Mandatory (per item): </w:delText>
              </w:r>
              <w:bookmarkStart w:id="145" w:name="_Toc117776679"/>
              <w:bookmarkEnd w:id="145"/>
            </w:del>
          </w:p>
        </w:tc>
        <w:tc>
          <w:tcPr>
            <w:tcW w:w="6962" w:type="dxa"/>
          </w:tcPr>
          <w:p w14:paraId="1C18C631" w14:textId="7FDDCD57" w:rsidR="00BB189D" w:rsidRPr="00BB189D" w:rsidDel="000C1DCF" w:rsidRDefault="00BB189D" w:rsidP="00BB189D">
            <w:pPr>
              <w:keepNext/>
              <w:keepLines/>
              <w:widowControl/>
              <w:autoSpaceDE/>
              <w:autoSpaceDN/>
              <w:spacing w:line="230" w:lineRule="atLeast"/>
              <w:rPr>
                <w:del w:id="146" w:author="DENOUAL Franck" w:date="2022-10-27T15:21:00Z"/>
                <w:rFonts w:ascii="Cambria" w:eastAsia="MS Mincho" w:hAnsi="Cambria" w:cs="Times New Roman"/>
                <w:szCs w:val="24"/>
                <w:lang w:val="en-GB"/>
              </w:rPr>
            </w:pPr>
            <w:del w:id="147" w:author="DENOUAL Franck" w:date="2022-10-27T15:21:00Z">
              <w:r w:rsidRPr="00BB189D" w:rsidDel="000C1DCF">
                <w:rPr>
                  <w:rFonts w:ascii="Cambria" w:eastAsia="MS Mincho" w:hAnsi="Cambria" w:cs="Times New Roman"/>
                  <w:szCs w:val="24"/>
                  <w:lang w:val="en-GB"/>
                </w:rPr>
                <w:delText>Yes</w:delText>
              </w:r>
              <w:bookmarkStart w:id="148" w:name="_Toc117776680"/>
              <w:bookmarkEnd w:id="148"/>
            </w:del>
          </w:p>
        </w:tc>
        <w:bookmarkStart w:id="149" w:name="_Toc117776681"/>
        <w:bookmarkEnd w:id="149"/>
      </w:tr>
      <w:tr w:rsidR="00BB189D" w:rsidRPr="00BB189D" w:rsidDel="000C1DCF" w14:paraId="43BC4896" w14:textId="39B37523" w:rsidTr="00D83461">
        <w:trPr>
          <w:del w:id="150" w:author="DENOUAL Franck" w:date="2022-10-27T15:21:00Z"/>
        </w:trPr>
        <w:tc>
          <w:tcPr>
            <w:tcW w:w="2790" w:type="dxa"/>
          </w:tcPr>
          <w:p w14:paraId="00C7F1C5" w14:textId="5D7722DA" w:rsidR="00BB189D" w:rsidRPr="00BB189D" w:rsidDel="000C1DCF" w:rsidRDefault="00BB189D" w:rsidP="00BB189D">
            <w:pPr>
              <w:keepNext/>
              <w:keepLines/>
              <w:widowControl/>
              <w:autoSpaceDE/>
              <w:autoSpaceDN/>
              <w:spacing w:line="230" w:lineRule="atLeast"/>
              <w:rPr>
                <w:del w:id="151" w:author="DENOUAL Franck" w:date="2022-10-27T15:21:00Z"/>
                <w:rFonts w:ascii="Cambria" w:eastAsia="MS Mincho" w:hAnsi="Cambria" w:cs="Times New Roman"/>
                <w:szCs w:val="24"/>
                <w:lang w:val="en-GB"/>
              </w:rPr>
            </w:pPr>
            <w:del w:id="152" w:author="DENOUAL Franck" w:date="2022-10-27T15:21:00Z">
              <w:r w:rsidRPr="00BB189D" w:rsidDel="000C1DCF">
                <w:rPr>
                  <w:rFonts w:ascii="Cambria" w:eastAsia="MS Mincho" w:hAnsi="Cambria" w:cs="Times New Roman"/>
                  <w:szCs w:val="24"/>
                  <w:lang w:val="en-GB"/>
                </w:rPr>
                <w:delText>Quantity (per item):</w:delText>
              </w:r>
              <w:bookmarkStart w:id="153" w:name="_Toc117776682"/>
              <w:bookmarkEnd w:id="153"/>
            </w:del>
          </w:p>
        </w:tc>
        <w:tc>
          <w:tcPr>
            <w:tcW w:w="6962" w:type="dxa"/>
          </w:tcPr>
          <w:p w14:paraId="1192B1D1" w14:textId="72E797B2" w:rsidR="00BB189D" w:rsidRPr="00BB189D" w:rsidDel="000C1DCF" w:rsidRDefault="00BB189D" w:rsidP="00BB189D">
            <w:pPr>
              <w:keepNext/>
              <w:keepLines/>
              <w:widowControl/>
              <w:autoSpaceDE/>
              <w:autoSpaceDN/>
              <w:spacing w:line="230" w:lineRule="atLeast"/>
              <w:rPr>
                <w:del w:id="154" w:author="DENOUAL Franck" w:date="2022-10-27T15:21:00Z"/>
                <w:rFonts w:ascii="Cambria" w:eastAsia="MS Mincho" w:hAnsi="Cambria" w:cs="Times New Roman"/>
                <w:szCs w:val="24"/>
                <w:lang w:val="en-GB"/>
              </w:rPr>
            </w:pPr>
            <w:del w:id="155" w:author="DENOUAL Franck" w:date="2022-10-27T15:21:00Z">
              <w:r w:rsidRPr="00BB189D" w:rsidDel="000C1DCF">
                <w:rPr>
                  <w:rFonts w:ascii="Cambria" w:eastAsia="MS Mincho" w:hAnsi="Cambria" w:cs="Times New Roman"/>
                  <w:szCs w:val="24"/>
                  <w:lang w:val="en-GB"/>
                </w:rPr>
                <w:delText>One</w:delText>
              </w:r>
              <w:bookmarkStart w:id="156" w:name="_Toc117776683"/>
              <w:bookmarkEnd w:id="156"/>
            </w:del>
          </w:p>
        </w:tc>
        <w:bookmarkStart w:id="157" w:name="_Toc117776684"/>
        <w:bookmarkEnd w:id="157"/>
      </w:tr>
      <w:tr w:rsidR="00BB189D" w:rsidRPr="00BB189D" w:rsidDel="000C1DCF" w14:paraId="774D3333" w14:textId="528E6A22" w:rsidTr="00D83461">
        <w:trPr>
          <w:del w:id="158" w:author="DENOUAL Franck" w:date="2022-10-27T15:21:00Z"/>
        </w:trPr>
        <w:tc>
          <w:tcPr>
            <w:tcW w:w="2790" w:type="dxa"/>
          </w:tcPr>
          <w:p w14:paraId="29398789" w14:textId="34A181BA" w:rsidR="00BB189D" w:rsidRPr="00BB189D" w:rsidDel="000C1DCF" w:rsidRDefault="00BB189D" w:rsidP="00BB189D">
            <w:pPr>
              <w:keepNext/>
              <w:keepLines/>
              <w:widowControl/>
              <w:autoSpaceDE/>
              <w:autoSpaceDN/>
              <w:spacing w:line="230" w:lineRule="atLeast"/>
              <w:rPr>
                <w:del w:id="159" w:author="DENOUAL Franck" w:date="2022-10-27T15:21:00Z"/>
                <w:rFonts w:ascii="Cambria" w:eastAsia="MS Mincho" w:hAnsi="Cambria" w:cs="Times New Roman"/>
                <w:szCs w:val="24"/>
                <w:lang w:val="en-GB"/>
              </w:rPr>
            </w:pPr>
            <w:bookmarkStart w:id="160" w:name="_Toc117776685"/>
            <w:bookmarkEnd w:id="160"/>
          </w:p>
        </w:tc>
        <w:tc>
          <w:tcPr>
            <w:tcW w:w="6962" w:type="dxa"/>
          </w:tcPr>
          <w:p w14:paraId="1F115742" w14:textId="32FA9762" w:rsidR="00BB189D" w:rsidRPr="00BB189D" w:rsidDel="000C1DCF" w:rsidRDefault="00BB189D" w:rsidP="00BB189D">
            <w:pPr>
              <w:keepNext/>
              <w:keepLines/>
              <w:widowControl/>
              <w:autoSpaceDE/>
              <w:autoSpaceDN/>
              <w:spacing w:line="230" w:lineRule="atLeast"/>
              <w:rPr>
                <w:del w:id="161" w:author="DENOUAL Franck" w:date="2022-10-27T15:21:00Z"/>
                <w:rFonts w:ascii="Cambria" w:eastAsia="MS Mincho" w:hAnsi="Cambria" w:cs="Times New Roman"/>
                <w:szCs w:val="24"/>
                <w:lang w:val="en-GB"/>
              </w:rPr>
            </w:pPr>
            <w:bookmarkStart w:id="162" w:name="_Toc117776686"/>
            <w:bookmarkEnd w:id="162"/>
          </w:p>
        </w:tc>
        <w:bookmarkStart w:id="163" w:name="_Toc117776687"/>
        <w:bookmarkEnd w:id="163"/>
      </w:tr>
    </w:tbl>
    <w:p w14:paraId="67B21C84" w14:textId="511BCA82" w:rsidR="00BB189D" w:rsidRPr="00BB189D" w:rsidDel="000C1DCF" w:rsidRDefault="00BB189D" w:rsidP="00BB189D">
      <w:pPr>
        <w:widowControl/>
        <w:autoSpaceDE/>
        <w:autoSpaceDN/>
        <w:spacing w:after="240" w:line="240" w:lineRule="atLeast"/>
        <w:jc w:val="both"/>
        <w:rPr>
          <w:del w:id="164" w:author="DENOUAL Franck" w:date="2022-10-27T15:21:00Z"/>
          <w:rFonts w:ascii="Cambria" w:eastAsia="MS Mincho" w:hAnsi="Cambria" w:cs="Times New Roman"/>
          <w:szCs w:val="20"/>
          <w:lang w:val="en-GB" w:eastAsia="ja-JP"/>
        </w:rPr>
      </w:pPr>
      <w:del w:id="165" w:author="DENOUAL Franck" w:date="2022-10-27T15:21:00Z">
        <w:r w:rsidRPr="00BB189D" w:rsidDel="000C1DCF">
          <w:rPr>
            <w:rFonts w:ascii="Cambria" w:eastAsia="MS Mincho" w:hAnsi="Cambria" w:cs="Times New Roman"/>
            <w:szCs w:val="20"/>
            <w:lang w:val="en-GB" w:eastAsia="ja-JP"/>
          </w:rPr>
          <w:delText xml:space="preserve">The </w:delText>
        </w:r>
        <w:r w:rsidRPr="00BB189D" w:rsidDel="000C1DCF">
          <w:rPr>
            <w:rFonts w:ascii="Courier New" w:eastAsia="MS Mincho" w:hAnsi="Courier New" w:cs="Times New Roman"/>
            <w:szCs w:val="20"/>
            <w:lang w:val="en-GB" w:eastAsia="ja-JP"/>
          </w:rPr>
          <w:delText>ImageSpatialExtentsProperty</w:delText>
        </w:r>
        <w:r w:rsidRPr="00BB189D" w:rsidDel="000C1DCF">
          <w:rPr>
            <w:rFonts w:ascii="Cambria" w:eastAsia="MS Mincho" w:hAnsi="Cambria" w:cs="Times New Roman"/>
            <w:szCs w:val="20"/>
            <w:lang w:val="en-GB" w:eastAsia="ja-JP"/>
          </w:rPr>
          <w:delText xml:space="preserve"> documents the width and height of the associated image item. Every image item shall be associated with one property of this type, prior to the association of all transformative properties.</w:delText>
        </w:r>
        <w:bookmarkStart w:id="166" w:name="_Toc117776688"/>
        <w:bookmarkEnd w:id="166"/>
      </w:del>
    </w:p>
    <w:p w14:paraId="36FCF0DC" w14:textId="45C6E5DF" w:rsidR="00BB189D" w:rsidRPr="00BB189D" w:rsidDel="000C1DCF" w:rsidRDefault="00BB189D" w:rsidP="00BB189D">
      <w:pPr>
        <w:widowControl/>
        <w:autoSpaceDE/>
        <w:autoSpaceDN/>
        <w:spacing w:after="240" w:line="240" w:lineRule="atLeast"/>
        <w:jc w:val="both"/>
        <w:rPr>
          <w:del w:id="167" w:author="DENOUAL Franck" w:date="2022-10-27T15:21:00Z"/>
          <w:rFonts w:ascii="Cambria" w:eastAsia="MS Mincho" w:hAnsi="Cambria" w:cs="Times New Roman"/>
          <w:szCs w:val="20"/>
          <w:lang w:val="en-GB" w:eastAsia="ja-JP"/>
        </w:rPr>
      </w:pPr>
      <w:del w:id="168" w:author="DENOUAL Franck" w:date="2022-10-27T15:21:00Z">
        <w:r w:rsidRPr="00BB189D" w:rsidDel="000C1DCF">
          <w:rPr>
            <w:rFonts w:ascii="Cambria" w:eastAsia="MS Mincho" w:hAnsi="Cambria" w:cs="Times New Roman"/>
            <w:szCs w:val="20"/>
            <w:highlight w:val="yellow"/>
            <w:lang w:val="en-GB" w:eastAsia="ja-JP"/>
          </w:rPr>
          <w:delText xml:space="preserve">The </w:delText>
        </w:r>
        <w:r w:rsidRPr="00BB189D" w:rsidDel="000C1DCF">
          <w:rPr>
            <w:rFonts w:ascii="Courier New" w:eastAsia="MS Mincho" w:hAnsi="Courier New" w:cs="Times New Roman"/>
            <w:szCs w:val="20"/>
            <w:highlight w:val="yellow"/>
            <w:lang w:val="en-GB" w:eastAsia="ja-JP"/>
          </w:rPr>
          <w:delText xml:space="preserve">ImageSpatialExtentsProperty </w:delText>
        </w:r>
        <w:r w:rsidRPr="00BB189D" w:rsidDel="000C1DCF">
          <w:rPr>
            <w:rFonts w:ascii="Cambria" w:eastAsia="MS Mincho" w:hAnsi="Cambria" w:cs="Times New Roman"/>
            <w:szCs w:val="20"/>
            <w:highlight w:val="yellow"/>
            <w:lang w:val="en-GB" w:eastAsia="ja-JP"/>
          </w:rPr>
          <w:delText xml:space="preserve">may be associated with items whose output can be visually rendered (e.g., renderable text items). </w:delText>
        </w:r>
        <w:bookmarkStart w:id="169" w:name="_Hlk93573213"/>
        <w:r w:rsidRPr="00BB189D" w:rsidDel="000C1DCF">
          <w:rPr>
            <w:rFonts w:ascii="Cambria" w:eastAsia="MS Mincho" w:hAnsi="Cambria" w:cs="Times New Roman"/>
            <w:szCs w:val="20"/>
            <w:highlight w:val="yellow"/>
            <w:lang w:val="en-GB" w:eastAsia="ja-JP"/>
          </w:rPr>
          <w:delText xml:space="preserve">When </w:delText>
        </w:r>
        <w:bookmarkStart w:id="170" w:name="_Hlk93582046"/>
        <w:r w:rsidRPr="00BB189D" w:rsidDel="000C1DCF">
          <w:rPr>
            <w:rFonts w:ascii="Courier New" w:eastAsia="MS Mincho" w:hAnsi="Courier New" w:cs="Times New Roman"/>
            <w:szCs w:val="20"/>
            <w:highlight w:val="yellow"/>
            <w:lang w:val="en-GB" w:eastAsia="ja-JP"/>
          </w:rPr>
          <w:delText>ImageSpatialExtentsProperty</w:delText>
        </w:r>
        <w:r w:rsidRPr="00BB189D" w:rsidDel="000C1DCF">
          <w:rPr>
            <w:rFonts w:ascii="Cambria" w:eastAsia="MS Mincho" w:hAnsi="Cambria" w:cs="Times New Roman"/>
            <w:szCs w:val="20"/>
            <w:highlight w:val="yellow"/>
            <w:lang w:val="en-GB" w:eastAsia="ja-JP"/>
          </w:rPr>
          <w:delText xml:space="preserve"> is associated with items whose output can be visually rendered</w:delText>
        </w:r>
        <w:bookmarkEnd w:id="169"/>
        <w:r w:rsidRPr="00BB189D" w:rsidDel="000C1DCF">
          <w:rPr>
            <w:rFonts w:ascii="Cambria" w:eastAsia="MS Mincho" w:hAnsi="Cambria" w:cs="Times New Roman"/>
            <w:szCs w:val="20"/>
            <w:highlight w:val="yellow"/>
            <w:lang w:val="en-GB" w:eastAsia="ja-JP"/>
          </w:rPr>
          <w:delText>, they document the visually rendered width and height of the data which is output from the associated item</w:delText>
        </w:r>
        <w:r w:rsidRPr="00BB189D" w:rsidDel="000C1DCF">
          <w:rPr>
            <w:rFonts w:ascii="Cambria" w:eastAsia="MS Mincho" w:hAnsi="Cambria" w:cs="Times New Roman"/>
            <w:szCs w:val="20"/>
            <w:lang w:val="en-GB" w:eastAsia="ja-JP"/>
          </w:rPr>
          <w:delText>.</w:delText>
        </w:r>
        <w:bookmarkEnd w:id="170"/>
        <w:r w:rsidRPr="00BB189D" w:rsidDel="000C1DCF">
          <w:rPr>
            <w:rFonts w:ascii="Courier New" w:eastAsia="MS Mincho" w:hAnsi="Courier New" w:cs="Times New Roman"/>
            <w:szCs w:val="20"/>
            <w:lang w:val="en-GB" w:eastAsia="ja-JP"/>
          </w:rPr>
          <w:delText xml:space="preserve"> </w:delText>
        </w:r>
        <w:bookmarkStart w:id="171" w:name="_Toc117776689"/>
        <w:bookmarkEnd w:id="171"/>
      </w:del>
    </w:p>
    <w:p w14:paraId="20B0F9E5" w14:textId="54F5B65E" w:rsidR="00BB189D" w:rsidRPr="00BB189D" w:rsidDel="000C1DCF"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del w:id="172" w:author="DENOUAL Franck" w:date="2022-10-27T15:21:00Z"/>
          <w:rFonts w:ascii="Cambria" w:eastAsia="MS Mincho" w:hAnsi="Cambria" w:cs="Times New Roman"/>
          <w:b/>
          <w:szCs w:val="20"/>
          <w:lang w:val="en-GB" w:eastAsia="ja-JP"/>
        </w:rPr>
      </w:pPr>
      <w:del w:id="173" w:author="DENOUAL Franck" w:date="2022-10-27T15:21:00Z">
        <w:r w:rsidRPr="00BB189D" w:rsidDel="000C1DCF">
          <w:rPr>
            <w:rFonts w:ascii="Cambria" w:eastAsia="MS Mincho" w:hAnsi="Cambria" w:cs="Times New Roman"/>
            <w:b/>
            <w:szCs w:val="20"/>
            <w:lang w:val="en-GB" w:eastAsia="ja-JP"/>
          </w:rPr>
          <w:delText xml:space="preserve">6.5.2.3 </w:delText>
        </w:r>
        <w:r w:rsidRPr="00BB189D" w:rsidDel="000C1DCF">
          <w:rPr>
            <w:rFonts w:ascii="Cambria" w:eastAsia="MS Mincho" w:hAnsi="Cambria" w:cs="Times New Roman"/>
            <w:b/>
            <w:szCs w:val="20"/>
            <w:lang w:val="en-GB" w:eastAsia="ja-JP"/>
          </w:rPr>
          <w:tab/>
          <w:delText>Syntax</w:delText>
        </w:r>
        <w:bookmarkStart w:id="174" w:name="_Toc117776690"/>
        <w:bookmarkEnd w:id="174"/>
      </w:del>
    </w:p>
    <w:p w14:paraId="406F9517" w14:textId="36CD073A" w:rsidR="00BB189D" w:rsidRPr="00BB189D" w:rsidDel="000C1DCF" w:rsidRDefault="00BB189D" w:rsidP="00BB189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del w:id="175" w:author="DENOUAL Franck" w:date="2022-10-27T15:21:00Z"/>
          <w:rFonts w:ascii="Courier New" w:eastAsia="MS Mincho" w:hAnsi="Courier New" w:cs="Times New Roman"/>
          <w:noProof/>
          <w:sz w:val="20"/>
          <w:szCs w:val="20"/>
          <w:lang w:val="en-GB" w:eastAsia="ja-JP"/>
        </w:rPr>
      </w:pPr>
      <w:del w:id="176" w:author="DENOUAL Franck" w:date="2022-10-27T15:21:00Z">
        <w:r w:rsidRPr="00BB189D" w:rsidDel="000C1DCF">
          <w:rPr>
            <w:rFonts w:ascii="Courier New" w:eastAsia="MS Mincho" w:hAnsi="Courier New" w:cs="Times New Roman"/>
            <w:noProof/>
            <w:sz w:val="20"/>
            <w:szCs w:val="20"/>
            <w:lang w:val="en-GB" w:eastAsia="ja-JP"/>
          </w:rPr>
          <w:delText>aligned(8) class ImageSpatialExtentsProperty</w:delText>
        </w:r>
        <w:r w:rsidRPr="00BB189D" w:rsidDel="000C1DCF">
          <w:rPr>
            <w:rFonts w:ascii="Courier New" w:eastAsia="MS Mincho" w:hAnsi="Courier New" w:cs="Times New Roman"/>
            <w:noProof/>
            <w:sz w:val="20"/>
            <w:szCs w:val="20"/>
            <w:lang w:val="en-GB" w:eastAsia="ja-JP"/>
          </w:rPr>
          <w:br/>
          <w:delText>extends ItemFullProperty('ispe', version = 0, flags = 0) {</w:delText>
        </w:r>
        <w:r w:rsidRPr="00BB189D" w:rsidDel="000C1DCF">
          <w:rPr>
            <w:rFonts w:ascii="Courier New" w:eastAsia="MS Mincho" w:hAnsi="Courier New" w:cs="Times New Roman"/>
            <w:noProof/>
            <w:sz w:val="20"/>
            <w:szCs w:val="20"/>
            <w:lang w:val="en-GB" w:eastAsia="ja-JP"/>
          </w:rPr>
          <w:br/>
        </w:r>
        <w:r w:rsidRPr="00BB189D" w:rsidDel="000C1DCF">
          <w:rPr>
            <w:rFonts w:ascii="Courier New" w:eastAsia="MS Mincho" w:hAnsi="Courier New" w:cs="Times New Roman"/>
            <w:noProof/>
            <w:sz w:val="20"/>
            <w:szCs w:val="20"/>
            <w:lang w:val="en-GB" w:eastAsia="ja-JP"/>
          </w:rPr>
          <w:tab/>
          <w:delText>unsigned int(32) image_width;</w:delText>
        </w:r>
        <w:r w:rsidRPr="00BB189D" w:rsidDel="000C1DCF">
          <w:rPr>
            <w:rFonts w:ascii="Courier New" w:eastAsia="MS Mincho" w:hAnsi="Courier New" w:cs="Times New Roman"/>
            <w:noProof/>
            <w:sz w:val="20"/>
            <w:szCs w:val="20"/>
            <w:lang w:val="en-GB" w:eastAsia="ja-JP"/>
          </w:rPr>
          <w:br/>
        </w:r>
        <w:r w:rsidRPr="00BB189D" w:rsidDel="000C1DCF">
          <w:rPr>
            <w:rFonts w:ascii="Courier New" w:eastAsia="MS Mincho" w:hAnsi="Courier New" w:cs="Times New Roman"/>
            <w:noProof/>
            <w:sz w:val="20"/>
            <w:szCs w:val="20"/>
            <w:lang w:val="en-GB" w:eastAsia="ja-JP"/>
          </w:rPr>
          <w:tab/>
          <w:delText>unsigned int(32) image_height;</w:delText>
        </w:r>
        <w:r w:rsidRPr="00BB189D" w:rsidDel="000C1DCF">
          <w:rPr>
            <w:rFonts w:ascii="Courier New" w:eastAsia="MS Mincho" w:hAnsi="Courier New" w:cs="Times New Roman"/>
            <w:noProof/>
            <w:sz w:val="20"/>
            <w:szCs w:val="20"/>
            <w:lang w:val="en-GB" w:eastAsia="ja-JP"/>
          </w:rPr>
          <w:br/>
          <w:delText>}</w:delText>
        </w:r>
        <w:r w:rsidRPr="00BB189D" w:rsidDel="000C1DCF">
          <w:rPr>
            <w:rFonts w:ascii="Courier New" w:eastAsia="MS Mincho" w:hAnsi="Courier New" w:cs="Times New Roman"/>
            <w:noProof/>
            <w:sz w:val="20"/>
            <w:szCs w:val="20"/>
            <w:lang w:val="en-GB" w:eastAsia="ja-JP"/>
          </w:rPr>
          <w:br/>
        </w:r>
        <w:bookmarkStart w:id="177" w:name="_Toc117776691"/>
        <w:bookmarkEnd w:id="177"/>
      </w:del>
    </w:p>
    <w:p w14:paraId="13B77776" w14:textId="41C70746" w:rsidR="00BB189D" w:rsidRPr="00BB189D" w:rsidDel="000C1DCF"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del w:id="178" w:author="DENOUAL Franck" w:date="2022-10-27T15:21:00Z"/>
          <w:rFonts w:ascii="Cambria" w:eastAsia="MS Mincho" w:hAnsi="Cambria" w:cs="Times New Roman"/>
          <w:b/>
          <w:szCs w:val="20"/>
          <w:lang w:val="en-GB" w:eastAsia="ja-JP"/>
        </w:rPr>
      </w:pPr>
      <w:del w:id="179" w:author="DENOUAL Franck" w:date="2022-10-27T15:21:00Z">
        <w:r w:rsidRPr="00BB189D" w:rsidDel="000C1DCF">
          <w:rPr>
            <w:rFonts w:ascii="Cambria" w:eastAsia="MS Mincho" w:hAnsi="Cambria" w:cs="Times New Roman"/>
            <w:b/>
            <w:szCs w:val="20"/>
            <w:lang w:val="en-GB" w:eastAsia="ja-JP"/>
          </w:rPr>
          <w:delText xml:space="preserve">6.5.2.4 </w:delText>
        </w:r>
        <w:r w:rsidRPr="00BB189D" w:rsidDel="000C1DCF">
          <w:rPr>
            <w:rFonts w:ascii="Cambria" w:eastAsia="MS Mincho" w:hAnsi="Cambria" w:cs="Times New Roman"/>
            <w:b/>
            <w:szCs w:val="20"/>
            <w:lang w:val="en-GB" w:eastAsia="ja-JP"/>
          </w:rPr>
          <w:tab/>
          <w:delText>Semantics</w:delText>
        </w:r>
        <w:bookmarkStart w:id="180" w:name="_Toc117776692"/>
        <w:bookmarkEnd w:id="180"/>
      </w:del>
    </w:p>
    <w:p w14:paraId="006EB71F" w14:textId="6E358779" w:rsidR="00BB189D" w:rsidRPr="00BB189D" w:rsidDel="000C1DCF" w:rsidRDefault="00BB189D" w:rsidP="00BB189D">
      <w:pPr>
        <w:widowControl/>
        <w:tabs>
          <w:tab w:val="left" w:pos="1440"/>
          <w:tab w:val="left" w:pos="8010"/>
        </w:tabs>
        <w:autoSpaceDE/>
        <w:autoSpaceDN/>
        <w:spacing w:after="220"/>
        <w:ind w:left="720" w:hanging="360"/>
        <w:contextualSpacing/>
        <w:jc w:val="both"/>
        <w:rPr>
          <w:del w:id="181" w:author="DENOUAL Franck" w:date="2022-10-27T15:21:00Z"/>
          <w:rFonts w:ascii="Cambria" w:eastAsia="MS Mincho" w:hAnsi="Cambria" w:cs="Times New Roman"/>
          <w:szCs w:val="20"/>
          <w:lang w:val="en-GB" w:eastAsia="ja-JP"/>
        </w:rPr>
      </w:pPr>
      <w:del w:id="182" w:author="DENOUAL Franck" w:date="2022-10-27T15:21:00Z">
        <w:r w:rsidRPr="00BB189D" w:rsidDel="000C1DCF">
          <w:rPr>
            <w:rFonts w:ascii="Courier New" w:eastAsia="MS Mincho" w:hAnsi="Courier New" w:cs="Times New Roman"/>
            <w:szCs w:val="20"/>
            <w:lang w:val="en-GB" w:eastAsia="ja-JP"/>
          </w:rPr>
          <w:delText xml:space="preserve">image_width </w:delText>
        </w:r>
        <w:r w:rsidRPr="00BB189D" w:rsidDel="000C1DCF">
          <w:rPr>
            <w:rFonts w:ascii="Cambria" w:eastAsia="MS Mincho" w:hAnsi="Cambria" w:cs="Times New Roman"/>
            <w:szCs w:val="20"/>
            <w:lang w:val="en-GB" w:eastAsia="ja-JP"/>
          </w:rPr>
          <w:delText>specifies the width of the reconstructed image in pixels, as specified in</w:delText>
        </w:r>
        <w:r w:rsidR="00B276A2" w:rsidDel="000C1DCF">
          <w:rPr>
            <w:rFonts w:ascii="Cambria" w:eastAsia="MS Mincho" w:hAnsi="Cambria" w:cs="Times New Roman"/>
            <w:szCs w:val="20"/>
            <w:lang w:val="en-GB" w:eastAsia="ja-JP"/>
          </w:rPr>
          <w:delText xml:space="preserve"> 6.3.</w:delText>
        </w:r>
        <w:bookmarkStart w:id="183" w:name="_Toc117776693"/>
        <w:bookmarkEnd w:id="183"/>
      </w:del>
    </w:p>
    <w:p w14:paraId="3273DE27" w14:textId="734E92BA" w:rsidR="00BB189D" w:rsidRPr="00BB189D" w:rsidDel="000C1DCF" w:rsidRDefault="00BB189D" w:rsidP="00BB189D">
      <w:pPr>
        <w:widowControl/>
        <w:tabs>
          <w:tab w:val="left" w:pos="1440"/>
          <w:tab w:val="left" w:pos="8010"/>
        </w:tabs>
        <w:autoSpaceDE/>
        <w:autoSpaceDN/>
        <w:spacing w:after="220"/>
        <w:ind w:left="720" w:hanging="360"/>
        <w:contextualSpacing/>
        <w:jc w:val="both"/>
        <w:rPr>
          <w:del w:id="184" w:author="DENOUAL Franck" w:date="2022-10-27T15:21:00Z"/>
          <w:rFonts w:ascii="Cambria" w:eastAsia="MS Mincho" w:hAnsi="Cambria" w:cs="Times New Roman"/>
          <w:szCs w:val="20"/>
          <w:lang w:val="en-GB" w:eastAsia="ja-JP"/>
        </w:rPr>
      </w:pPr>
      <w:del w:id="185" w:author="DENOUAL Franck" w:date="2022-10-27T15:21:00Z">
        <w:r w:rsidRPr="00BB189D" w:rsidDel="000C1DCF">
          <w:rPr>
            <w:rFonts w:ascii="Courier New" w:eastAsia="MS Mincho" w:hAnsi="Courier New" w:cs="Times New Roman"/>
            <w:szCs w:val="20"/>
            <w:lang w:val="en-GB" w:eastAsia="ja-JP"/>
          </w:rPr>
          <w:delText xml:space="preserve">image_height </w:delText>
        </w:r>
        <w:r w:rsidRPr="00BB189D" w:rsidDel="000C1DCF">
          <w:rPr>
            <w:rFonts w:ascii="Cambria" w:eastAsia="MS Mincho" w:hAnsi="Cambria" w:cs="Times New Roman"/>
            <w:szCs w:val="20"/>
            <w:lang w:val="en-GB" w:eastAsia="ja-JP"/>
          </w:rPr>
          <w:delText xml:space="preserve">specifies the height of the reconstructed image in pixels, as specified in </w:delText>
        </w:r>
        <w:r w:rsidR="00B276A2" w:rsidDel="000C1DCF">
          <w:rPr>
            <w:rFonts w:ascii="Cambria" w:eastAsia="MS Mincho" w:hAnsi="Cambria" w:cs="Times New Roman"/>
            <w:szCs w:val="20"/>
            <w:lang w:val="en-GB" w:eastAsia="ja-JP"/>
          </w:rPr>
          <w:delText>6.3.</w:delText>
        </w:r>
        <w:bookmarkStart w:id="186" w:name="_Toc117776694"/>
        <w:bookmarkEnd w:id="186"/>
      </w:del>
    </w:p>
    <w:p w14:paraId="221E595C" w14:textId="4F65B099" w:rsidR="00BB189D" w:rsidRPr="00BB189D" w:rsidDel="000C1DCF" w:rsidRDefault="00BB189D" w:rsidP="00BB189D">
      <w:pPr>
        <w:widowControl/>
        <w:tabs>
          <w:tab w:val="left" w:pos="1584"/>
        </w:tabs>
        <w:autoSpaceDE/>
        <w:autoSpaceDN/>
        <w:spacing w:after="240" w:line="220" w:lineRule="atLeast"/>
        <w:ind w:left="720" w:right="720"/>
        <w:jc w:val="both"/>
        <w:rPr>
          <w:del w:id="187" w:author="DENOUAL Franck" w:date="2022-10-27T15:21:00Z"/>
          <w:rFonts w:ascii="Cambria" w:eastAsia="Calibri" w:hAnsi="Cambria" w:cs="Times New Roman"/>
          <w:sz w:val="20"/>
          <w:lang w:val="en-GB"/>
        </w:rPr>
      </w:pPr>
      <w:del w:id="188" w:author="DENOUAL Franck" w:date="2022-10-27T15:21:00Z">
        <w:r w:rsidRPr="00BB189D" w:rsidDel="000C1DCF">
          <w:rPr>
            <w:rFonts w:ascii="Cambria" w:eastAsia="Calibri" w:hAnsi="Cambria" w:cs="Times New Roman"/>
            <w:sz w:val="20"/>
            <w:lang w:val="en-GB"/>
          </w:rPr>
          <w:delText>NOTE</w:delText>
        </w:r>
        <w:r w:rsidRPr="00BB189D" w:rsidDel="000C1DCF">
          <w:rPr>
            <w:rFonts w:ascii="Cambria" w:eastAsia="Calibri" w:hAnsi="Cambria" w:cs="Times New Roman"/>
            <w:sz w:val="20"/>
            <w:lang w:val="en-GB"/>
          </w:rPr>
          <w:tab/>
          <w:delText>Item properties, such as decoder configuration or layer selection, can affect the reconstructed image. As a consequence, the width and height of the reconstructed image depend on the presence and content of such properties.</w:delText>
        </w:r>
        <w:bookmarkStart w:id="189" w:name="_Toc117776695"/>
        <w:bookmarkEnd w:id="189"/>
      </w:del>
    </w:p>
    <w:p w14:paraId="0156DF94" w14:textId="6ED66BBF" w:rsidR="00BB189D" w:rsidRPr="00BB189D" w:rsidDel="000C1DCF" w:rsidRDefault="00BB189D" w:rsidP="00BB189D">
      <w:pPr>
        <w:widowControl/>
        <w:tabs>
          <w:tab w:val="left" w:pos="1440"/>
          <w:tab w:val="left" w:pos="8010"/>
        </w:tabs>
        <w:autoSpaceDE/>
        <w:autoSpaceDN/>
        <w:spacing w:after="220"/>
        <w:ind w:left="720" w:hanging="360"/>
        <w:contextualSpacing/>
        <w:jc w:val="both"/>
        <w:rPr>
          <w:del w:id="190" w:author="DENOUAL Franck" w:date="2022-10-27T15:21:00Z"/>
          <w:rFonts w:ascii="Times New Roman" w:eastAsia="Times New Roman" w:hAnsi="Times New Roman" w:cs="Times New Roman"/>
          <w:lang w:val="en-GB"/>
        </w:rPr>
      </w:pPr>
      <w:del w:id="191" w:author="DENOUAL Franck" w:date="2022-10-27T15:21:00Z">
        <w:r w:rsidRPr="00BB189D" w:rsidDel="000C1DCF">
          <w:rPr>
            <w:rFonts w:ascii="Cambria" w:eastAsia="MS Mincho" w:hAnsi="Cambria" w:cs="Times New Roman"/>
            <w:szCs w:val="20"/>
            <w:highlight w:val="yellow"/>
            <w:lang w:val="en-GB" w:eastAsia="ja-JP"/>
          </w:rPr>
          <w:delText xml:space="preserve">When </w:delText>
        </w:r>
        <w:r w:rsidRPr="00BB189D" w:rsidDel="000C1DCF">
          <w:rPr>
            <w:rFonts w:ascii="Courier New" w:eastAsia="MS Mincho" w:hAnsi="Courier New" w:cs="Times New Roman"/>
            <w:szCs w:val="20"/>
            <w:highlight w:val="yellow"/>
            <w:lang w:val="en-GB" w:eastAsia="ja-JP"/>
          </w:rPr>
          <w:delText>ImageSpatialExtentsProperty</w:delText>
        </w:r>
        <w:r w:rsidRPr="00BB189D" w:rsidDel="000C1DCF">
          <w:rPr>
            <w:rFonts w:ascii="Cambria" w:eastAsia="MS Mincho" w:hAnsi="Cambria" w:cs="Times New Roman"/>
            <w:szCs w:val="20"/>
            <w:highlight w:val="yellow"/>
            <w:lang w:val="en-GB" w:eastAsia="ja-JP"/>
          </w:rPr>
          <w:delText xml:space="preserve"> is associated with items whose output can be visually rendered, the </w:delText>
        </w:r>
        <w:r w:rsidRPr="00BB189D" w:rsidDel="000C1DCF">
          <w:rPr>
            <w:rFonts w:ascii="Courier New" w:eastAsia="MS Mincho" w:hAnsi="Courier New" w:cs="Times New Roman"/>
            <w:szCs w:val="20"/>
            <w:highlight w:val="yellow"/>
            <w:lang w:val="en-GB" w:eastAsia="ja-JP"/>
          </w:rPr>
          <w:delText xml:space="preserve">image_width </w:delText>
        </w:r>
        <w:r w:rsidRPr="00BB189D" w:rsidDel="000C1DCF">
          <w:rPr>
            <w:rFonts w:ascii="Cambria" w:eastAsia="MS Mincho" w:hAnsi="Cambria" w:cs="Times New Roman"/>
            <w:szCs w:val="20"/>
            <w:highlight w:val="yellow"/>
            <w:lang w:val="en-GB" w:eastAsia="ja-JP"/>
          </w:rPr>
          <w:delText xml:space="preserve">and </w:delText>
        </w:r>
        <w:r w:rsidRPr="00BB189D" w:rsidDel="000C1DCF">
          <w:rPr>
            <w:rFonts w:ascii="Courier New" w:eastAsia="MS Mincho" w:hAnsi="Courier New" w:cs="Times New Roman"/>
            <w:szCs w:val="20"/>
            <w:highlight w:val="yellow"/>
            <w:lang w:val="en-GB" w:eastAsia="ja-JP"/>
          </w:rPr>
          <w:delText xml:space="preserve">image_height </w:delText>
        </w:r>
        <w:r w:rsidRPr="00BB189D" w:rsidDel="000C1DCF">
          <w:rPr>
            <w:rFonts w:ascii="Cambria" w:eastAsia="MS Mincho" w:hAnsi="Cambria" w:cs="Times New Roman"/>
            <w:szCs w:val="20"/>
            <w:highlight w:val="yellow"/>
            <w:lang w:val="en-GB" w:eastAsia="ja-JP"/>
          </w:rPr>
          <w:delText>specifies the visually rendered width and height, respectively of the data which is output from the associated item.</w:delText>
        </w:r>
        <w:bookmarkStart w:id="192" w:name="_Toc117776696"/>
        <w:bookmarkEnd w:id="192"/>
      </w:del>
    </w:p>
    <w:p w14:paraId="7CCBCE9F" w14:textId="32F07D8B" w:rsidR="00BB189D" w:rsidRPr="00BB189D" w:rsidDel="000C1DCF" w:rsidRDefault="00BB189D" w:rsidP="00BB189D">
      <w:pPr>
        <w:widowControl/>
        <w:autoSpaceDE/>
        <w:autoSpaceDN/>
        <w:rPr>
          <w:del w:id="193" w:author="DENOUAL Franck" w:date="2022-10-27T15:21:00Z"/>
          <w:rFonts w:ascii="Times New Roman" w:eastAsia="Times New Roman" w:hAnsi="Times New Roman" w:cs="Times New Roman"/>
          <w:lang w:val="en-CA"/>
        </w:rPr>
      </w:pPr>
      <w:bookmarkStart w:id="194" w:name="_Toc117776697"/>
      <w:bookmarkEnd w:id="194"/>
    </w:p>
    <w:p w14:paraId="31C2A582" w14:textId="3FEF81D6" w:rsidR="00BB189D" w:rsidRPr="00BB189D" w:rsidDel="000C1DCF" w:rsidRDefault="00BB189D" w:rsidP="00BB189D">
      <w:pPr>
        <w:widowControl/>
        <w:autoSpaceDE/>
        <w:autoSpaceDN/>
        <w:spacing w:after="240"/>
        <w:rPr>
          <w:del w:id="195" w:author="DENOUAL Franck" w:date="2022-10-27T15:21:00Z"/>
          <w:rFonts w:ascii="Times New Roman" w:eastAsia="Times New Roman" w:hAnsi="Times New Roman" w:cs="Times New Roman"/>
          <w:i/>
          <w:iCs/>
          <w:lang w:val="en-CA"/>
        </w:rPr>
      </w:pPr>
      <w:del w:id="196" w:author="DENOUAL Franck" w:date="2022-10-27T15:21:00Z">
        <w:r w:rsidRPr="00BB189D" w:rsidDel="000C1DCF">
          <w:rPr>
            <w:rFonts w:ascii="Times New Roman" w:eastAsia="Times New Roman" w:hAnsi="Times New Roman" w:cs="Times New Roman"/>
            <w:i/>
            <w:iCs/>
            <w:lang w:val="en-CA"/>
          </w:rPr>
          <w:delText>Add the following subclause in Clause 6</w:delText>
        </w:r>
        <w:bookmarkStart w:id="197" w:name="_Toc117776698"/>
        <w:bookmarkEnd w:id="197"/>
      </w:del>
    </w:p>
    <w:p w14:paraId="13543DAD" w14:textId="667AF203" w:rsidR="00BB189D" w:rsidRPr="00BB189D" w:rsidDel="000C1DCF" w:rsidRDefault="00BB189D" w:rsidP="00BB189D">
      <w:pPr>
        <w:widowControl/>
        <w:autoSpaceDE/>
        <w:autoSpaceDN/>
        <w:rPr>
          <w:del w:id="198" w:author="DENOUAL Franck" w:date="2022-10-27T15:21:00Z"/>
          <w:rFonts w:asciiTheme="majorHAnsi" w:eastAsia="Times New Roman" w:hAnsiTheme="majorHAnsi" w:cs="Times New Roman"/>
          <w:b/>
          <w:bCs/>
          <w:lang w:val="en-CA"/>
        </w:rPr>
      </w:pPr>
      <w:del w:id="199" w:author="DENOUAL Franck" w:date="2022-10-27T15:21:00Z">
        <w:r w:rsidRPr="00BB189D" w:rsidDel="000C1DCF">
          <w:rPr>
            <w:rFonts w:asciiTheme="majorHAnsi" w:eastAsia="Times New Roman" w:hAnsiTheme="majorHAnsi" w:cs="Times New Roman"/>
            <w:b/>
            <w:bCs/>
            <w:lang w:val="en-CA"/>
          </w:rPr>
          <w:delText>6.A Text item and Renderable text item</w:delText>
        </w:r>
        <w:bookmarkStart w:id="200" w:name="_Toc117776699"/>
        <w:bookmarkEnd w:id="200"/>
      </w:del>
    </w:p>
    <w:p w14:paraId="21CEDA56" w14:textId="31E0D5BD" w:rsidR="00BB189D" w:rsidRPr="00BB189D" w:rsidDel="000C1DCF" w:rsidRDefault="00BB189D" w:rsidP="00BB189D">
      <w:pPr>
        <w:widowControl/>
        <w:autoSpaceDE/>
        <w:autoSpaceDN/>
        <w:rPr>
          <w:del w:id="201" w:author="DENOUAL Franck" w:date="2022-10-27T15:21:00Z"/>
          <w:rFonts w:asciiTheme="majorHAnsi" w:eastAsia="Times New Roman" w:hAnsiTheme="majorHAnsi" w:cs="Times New Roman"/>
          <w:b/>
          <w:bCs/>
          <w:lang w:val="en-CA"/>
        </w:rPr>
      </w:pPr>
      <w:del w:id="202" w:author="DENOUAL Franck" w:date="2022-10-27T15:21:00Z">
        <w:r w:rsidRPr="00BB189D" w:rsidDel="000C1DCF">
          <w:rPr>
            <w:rFonts w:asciiTheme="majorHAnsi" w:eastAsia="Times New Roman" w:hAnsiTheme="majorHAnsi" w:cs="Times New Roman"/>
            <w:b/>
            <w:bCs/>
            <w:lang w:val="en-CA"/>
          </w:rPr>
          <w:delText>6.A.1 Definition</w:delText>
        </w:r>
        <w:bookmarkStart w:id="203" w:name="_Toc117776700"/>
        <w:bookmarkEnd w:id="203"/>
      </w:del>
    </w:p>
    <w:p w14:paraId="179AC978" w14:textId="19747407" w:rsidR="00BB189D" w:rsidRPr="00BB189D" w:rsidDel="000C1DCF" w:rsidRDefault="00BB189D" w:rsidP="00BB189D">
      <w:pPr>
        <w:widowControl/>
        <w:autoSpaceDE/>
        <w:autoSpaceDN/>
        <w:rPr>
          <w:del w:id="204" w:author="DENOUAL Franck" w:date="2022-10-27T15:21:00Z"/>
          <w:rFonts w:ascii="Times New Roman" w:eastAsia="Times New Roman" w:hAnsi="Times New Roman" w:cs="Times New Roman"/>
          <w:lang w:val="en-CA"/>
        </w:rPr>
      </w:pPr>
      <w:bookmarkStart w:id="205" w:name="_Toc117776701"/>
      <w:bookmarkEnd w:id="205"/>
    </w:p>
    <w:p w14:paraId="282FCB39" w14:textId="10523932" w:rsidR="00BB189D" w:rsidRPr="00BB189D" w:rsidDel="000C1DCF" w:rsidRDefault="00BB189D" w:rsidP="00BB189D">
      <w:pPr>
        <w:widowControl/>
        <w:autoSpaceDE/>
        <w:autoSpaceDN/>
        <w:jc w:val="both"/>
        <w:rPr>
          <w:del w:id="206" w:author="DENOUAL Franck" w:date="2022-10-27T15:21:00Z"/>
          <w:rFonts w:ascii="Times New Roman" w:eastAsia="Times New Roman" w:hAnsi="Times New Roman" w:cs="Times New Roman"/>
          <w:lang w:val="en-CA"/>
        </w:rPr>
      </w:pPr>
      <w:del w:id="207" w:author="DENOUAL Franck" w:date="2022-10-27T15:21:00Z">
        <w:r w:rsidRPr="00BB189D" w:rsidDel="000C1DCF">
          <w:rPr>
            <w:rFonts w:asciiTheme="majorHAnsi" w:eastAsia="Times New Roman" w:hAnsiTheme="majorHAnsi" w:cs="Times New Roman"/>
            <w:lang w:val="en-CA"/>
          </w:rPr>
          <w:delText xml:space="preserve">A text item is an item with </w:delText>
        </w:r>
        <w:r w:rsidRPr="00BB189D" w:rsidDel="000C1DCF">
          <w:rPr>
            <w:rFonts w:ascii="Courier New" w:eastAsia="Calibri" w:hAnsi="Courier New" w:cs="Courier New"/>
          </w:rPr>
          <w:delText>item_type</w:delText>
        </w:r>
        <w:r w:rsidRPr="00BB189D" w:rsidDel="000C1DCF">
          <w:rPr>
            <w:rFonts w:ascii="Times New Roman" w:eastAsia="Times New Roman" w:hAnsi="Times New Roman" w:cs="Times New Roman"/>
            <w:lang w:val="en-CA"/>
          </w:rPr>
          <w:delText xml:space="preserve"> </w:delText>
        </w:r>
        <w:r w:rsidRPr="00BB189D" w:rsidDel="000C1DCF">
          <w:rPr>
            <w:rFonts w:asciiTheme="majorHAnsi" w:eastAsia="Times New Roman" w:hAnsiTheme="majorHAnsi" w:cs="Times New Roman"/>
            <w:lang w:val="en-CA"/>
          </w:rPr>
          <w:delText>value set to</w:delText>
        </w:r>
        <w:r w:rsidRPr="00BB189D" w:rsidDel="000C1DCF">
          <w:rPr>
            <w:rFonts w:ascii="Times New Roman" w:eastAsia="Times New Roman" w:hAnsi="Times New Roman" w:cs="Times New Roman"/>
            <w:lang w:val="en-CA"/>
          </w:rPr>
          <w:delText xml:space="preserve"> </w:delText>
        </w:r>
        <w:r w:rsidRPr="00BB189D" w:rsidDel="000C1DCF">
          <w:delText>'</w:delText>
        </w:r>
        <w:r w:rsidRPr="00BB189D" w:rsidDel="000C1DCF">
          <w:rPr>
            <w:rFonts w:ascii="Courier New" w:eastAsia="Calibri" w:hAnsi="Courier New" w:cs="Courier New"/>
          </w:rPr>
          <w:delText>mime</w:delText>
        </w:r>
        <w:r w:rsidRPr="00BB189D" w:rsidDel="000C1DCF">
          <w:delText xml:space="preserve">' </w:delText>
        </w:r>
        <w:r w:rsidRPr="00BB189D" w:rsidDel="000C1DCF">
          <w:rPr>
            <w:rFonts w:ascii="Times New Roman" w:eastAsia="Times New Roman" w:hAnsi="Times New Roman" w:cs="Times New Roman"/>
            <w:lang w:val="en-CA"/>
          </w:rPr>
          <w:delText xml:space="preserve">and </w:delText>
        </w:r>
        <w:r w:rsidRPr="00BB189D" w:rsidDel="000C1DCF">
          <w:rPr>
            <w:rFonts w:asciiTheme="majorHAnsi" w:eastAsia="Times New Roman" w:hAnsiTheme="majorHAnsi" w:cs="Times New Roman"/>
            <w:lang w:val="en-CA"/>
          </w:rPr>
          <w:delText>the data in the text item is text, for example, ‘html’ or ‘plain text’. The</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content_type</w:delText>
        </w:r>
        <w:r w:rsidRPr="00BB189D" w:rsidDel="000C1DCF">
          <w:rPr>
            <w:rFonts w:ascii="Times New Roman" w:eastAsia="Times New Roman" w:hAnsi="Times New Roman" w:cs="Times New Roman"/>
            <w:lang w:val="en-CA"/>
          </w:rPr>
          <w:delText xml:space="preserve"> </w:delText>
        </w:r>
        <w:r w:rsidRPr="00BB189D" w:rsidDel="000C1DCF">
          <w:rPr>
            <w:rFonts w:asciiTheme="majorHAnsi" w:eastAsia="Times New Roman" w:hAnsiTheme="majorHAnsi" w:cs="Times New Roman"/>
            <w:lang w:val="en-CA"/>
          </w:rPr>
          <w:delText>in</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ItemInfoEntry</w:delText>
        </w:r>
        <w:r w:rsidRPr="00BB189D" w:rsidDel="000C1DCF">
          <w:rPr>
            <w:rFonts w:ascii="Times New Roman" w:eastAsia="Times New Roman" w:hAnsi="Times New Roman" w:cs="Times New Roman"/>
            <w:lang w:val="en-CA"/>
          </w:rPr>
          <w:delText xml:space="preserve"> </w:delText>
        </w:r>
        <w:r w:rsidRPr="00BB189D" w:rsidDel="000C1DCF">
          <w:rPr>
            <w:rFonts w:asciiTheme="majorHAnsi" w:eastAsia="Times New Roman" w:hAnsiTheme="majorHAnsi" w:cs="Times New Roman"/>
            <w:lang w:val="en-CA"/>
          </w:rPr>
          <w:delText xml:space="preserve">of the </w:delText>
        </w:r>
        <w:r w:rsidRPr="00BB189D" w:rsidDel="000C1DCF">
          <w:rPr>
            <w:rFonts w:ascii="Courier New" w:eastAsia="Calibri" w:hAnsi="Courier New" w:cs="Courier New"/>
          </w:rPr>
          <w:delText>ItemInfoBox</w:delText>
        </w:r>
        <w:r w:rsidRPr="00BB189D" w:rsidDel="000C1DCF">
          <w:rPr>
            <w:rFonts w:ascii="Times New Roman" w:eastAsia="Times New Roman" w:hAnsi="Times New Roman" w:cs="Times New Roman"/>
            <w:lang w:val="en-CA"/>
          </w:rPr>
          <w:delText xml:space="preserve"> </w:delText>
        </w:r>
        <w:r w:rsidRPr="00BB189D" w:rsidDel="000C1DCF">
          <w:rPr>
            <w:rFonts w:ascii="Cambria" w:eastAsia="Times New Roman" w:hAnsi="Cambria" w:cs="Times New Roman"/>
            <w:lang w:val="en-CA"/>
          </w:rPr>
          <w:delText xml:space="preserve">is set equal to the mime type of the data in the text item. </w:delText>
        </w:r>
        <w:r w:rsidRPr="00BB189D" w:rsidDel="000C1DCF">
          <w:rPr>
            <w:rFonts w:ascii="Times New Roman" w:eastAsia="Times New Roman" w:hAnsi="Times New Roman" w:cs="Times New Roman"/>
            <w:lang w:val="en-CA"/>
          </w:rPr>
          <w:delText xml:space="preserve">Example values for </w:delText>
        </w:r>
        <w:r w:rsidRPr="00BB189D" w:rsidDel="000C1DCF">
          <w:rPr>
            <w:rFonts w:ascii="Courier New" w:eastAsia="Calibri" w:hAnsi="Courier New" w:cs="Courier New"/>
          </w:rPr>
          <w:delText>content_type</w:delText>
        </w:r>
        <w:r w:rsidRPr="00BB189D" w:rsidDel="000C1DCF">
          <w:rPr>
            <w:rFonts w:ascii="Times New Roman" w:eastAsia="Times New Roman" w:hAnsi="Times New Roman" w:cs="Times New Roman"/>
            <w:lang w:val="en-CA"/>
          </w:rPr>
          <w:delText xml:space="preserve"> field may include </w:delText>
        </w:r>
        <w:r w:rsidRPr="00BB189D" w:rsidDel="000C1DCF">
          <w:rPr>
            <w:rFonts w:ascii="Courier New" w:eastAsia="Calibri" w:hAnsi="Courier New" w:cs="Courier New"/>
          </w:rPr>
          <w:delText>‘text/html’</w:delText>
        </w:r>
        <w:r w:rsidRPr="00BB189D" w:rsidDel="000C1DCF">
          <w:rPr>
            <w:rFonts w:ascii="Times New Roman" w:eastAsia="Times New Roman" w:hAnsi="Times New Roman" w:cs="Times New Roman"/>
            <w:lang w:val="en-CA"/>
          </w:rPr>
          <w:delText xml:space="preserve"> for html formatted text or </w:delText>
        </w:r>
        <w:r w:rsidRPr="00BB189D" w:rsidDel="000C1DCF">
          <w:rPr>
            <w:rFonts w:ascii="Courier New" w:eastAsia="Calibri" w:hAnsi="Courier New" w:cs="Courier New"/>
          </w:rPr>
          <w:delText xml:space="preserve">‘text/plain’ </w:delText>
        </w:r>
        <w:r w:rsidRPr="00BB189D" w:rsidDel="000C1DCF">
          <w:rPr>
            <w:rFonts w:ascii="Times New Roman" w:eastAsia="Times New Roman" w:hAnsi="Times New Roman" w:cs="Times New Roman"/>
            <w:lang w:val="en-CA"/>
          </w:rPr>
          <w:delText>for plain text</w:delText>
        </w:r>
        <w:r w:rsidRPr="00BB189D" w:rsidDel="000C1DCF">
          <w:delText>.</w:delText>
        </w:r>
        <w:bookmarkStart w:id="208" w:name="_Toc117776702"/>
        <w:bookmarkEnd w:id="208"/>
      </w:del>
    </w:p>
    <w:p w14:paraId="4C942040" w14:textId="3D68E644" w:rsidR="00BB189D" w:rsidRPr="00BB189D" w:rsidDel="000C1DCF" w:rsidRDefault="00BB189D" w:rsidP="00BB189D">
      <w:pPr>
        <w:widowControl/>
        <w:autoSpaceDE/>
        <w:autoSpaceDN/>
        <w:jc w:val="both"/>
        <w:rPr>
          <w:del w:id="209" w:author="DENOUAL Franck" w:date="2022-10-27T15:21:00Z"/>
          <w:rFonts w:ascii="Cambria" w:hAnsi="Cambria"/>
          <w:lang w:val="en-CA"/>
        </w:rPr>
      </w:pPr>
      <w:bookmarkStart w:id="210" w:name="_Toc117776703"/>
      <w:bookmarkEnd w:id="210"/>
    </w:p>
    <w:p w14:paraId="4D87C2B9" w14:textId="20D1B495" w:rsidR="00B276A2" w:rsidDel="000C1DCF" w:rsidRDefault="00BB189D" w:rsidP="00BB189D">
      <w:pPr>
        <w:widowControl/>
        <w:autoSpaceDE/>
        <w:autoSpaceDN/>
        <w:jc w:val="both"/>
        <w:rPr>
          <w:del w:id="211" w:author="DENOUAL Franck" w:date="2022-10-27T15:21:00Z"/>
          <w:rFonts w:ascii="Cambria" w:eastAsia="Times New Roman" w:hAnsi="Cambria" w:cs="Times New Roman"/>
          <w:lang w:val="en-CA"/>
        </w:rPr>
      </w:pPr>
      <w:del w:id="212" w:author="DENOUAL Franck" w:date="2022-10-27T15:21:00Z">
        <w:r w:rsidRPr="00BB189D" w:rsidDel="000C1DCF">
          <w:rPr>
            <w:rFonts w:ascii="Cambria" w:eastAsia="Times New Roman" w:hAnsi="Cambria" w:cs="Times New Roman"/>
            <w:lang w:val="en-CA"/>
          </w:rPr>
          <w:lastRenderedPageBreak/>
          <w:delText>The text item is associated with the image item on which the textual data is displayed/rendered using an item reference of type</w:delText>
        </w:r>
        <w:r w:rsidRPr="00BB189D" w:rsidDel="000C1DCF">
          <w:rPr>
            <w:rFonts w:ascii="Times New Roman" w:eastAsia="Times New Roman" w:hAnsi="Times New Roman" w:cs="Times New Roman"/>
            <w:lang w:val="en-CA"/>
          </w:rPr>
          <w:delText xml:space="preserve"> </w:delText>
        </w:r>
        <w:r w:rsidRPr="00BB189D" w:rsidDel="000C1DCF">
          <w:delText>'</w:delText>
        </w:r>
        <w:r w:rsidRPr="00BB189D" w:rsidDel="000C1DCF">
          <w:rPr>
            <w:rFonts w:ascii="Courier New" w:eastAsia="Calibri" w:hAnsi="Courier New" w:cs="Courier New"/>
          </w:rPr>
          <w:delText>cdsc</w:delText>
        </w:r>
        <w:r w:rsidRPr="00BB189D" w:rsidDel="000C1DCF">
          <w:delText xml:space="preserve">' </w:delText>
        </w:r>
        <w:r w:rsidRPr="00BB189D" w:rsidDel="000C1DCF">
          <w:rPr>
            <w:rFonts w:ascii="Cambria" w:eastAsia="Times New Roman" w:hAnsi="Cambria" w:cs="Times New Roman"/>
            <w:lang w:val="en-CA"/>
          </w:rPr>
          <w:delText xml:space="preserve">from the text item to the image item. A text item shall be associated with multiple image items only when all the associated image items have the same size. </w:delText>
        </w:r>
        <w:bookmarkStart w:id="213" w:name="_Toc117776704"/>
        <w:bookmarkEnd w:id="213"/>
      </w:del>
    </w:p>
    <w:p w14:paraId="69A60938" w14:textId="0C694B5F" w:rsidR="00BB189D" w:rsidRPr="00BB189D" w:rsidDel="000C1DCF" w:rsidRDefault="00BB189D" w:rsidP="00BB189D">
      <w:pPr>
        <w:widowControl/>
        <w:autoSpaceDE/>
        <w:autoSpaceDN/>
        <w:jc w:val="both"/>
        <w:rPr>
          <w:del w:id="214" w:author="DENOUAL Franck" w:date="2022-10-27T15:21:00Z"/>
          <w:rFonts w:ascii="Cambria" w:eastAsia="Times New Roman" w:hAnsi="Cambria" w:cs="Times New Roman"/>
          <w:lang w:val="en-CA"/>
        </w:rPr>
      </w:pPr>
      <w:del w:id="215" w:author="DENOUAL Franck" w:date="2022-10-27T15:21:00Z">
        <w:r w:rsidRPr="00BB189D" w:rsidDel="000C1DCF">
          <w:rPr>
            <w:rFonts w:ascii="Cambria" w:eastAsia="Times New Roman" w:hAnsi="Cambria" w:cs="Times New Roman"/>
            <w:highlight w:val="yellow"/>
            <w:lang w:val="en-CA"/>
          </w:rPr>
          <w:delText>[NOTE: As an alternate to the use of the text item may be used as an overlay to the image item. However, this aspect needs to be further discussed]</w:delText>
        </w:r>
        <w:bookmarkStart w:id="216" w:name="_Toc117776705"/>
        <w:bookmarkEnd w:id="216"/>
      </w:del>
    </w:p>
    <w:p w14:paraId="21BC9E9C" w14:textId="3E7D3AE7" w:rsidR="00BB189D" w:rsidRPr="00BB189D" w:rsidDel="000C1DCF" w:rsidRDefault="00BB189D" w:rsidP="00BB189D">
      <w:pPr>
        <w:widowControl/>
        <w:autoSpaceDE/>
        <w:autoSpaceDN/>
        <w:jc w:val="both"/>
        <w:rPr>
          <w:del w:id="217" w:author="DENOUAL Franck" w:date="2022-10-27T15:21:00Z"/>
          <w:rFonts w:ascii="Cambria" w:eastAsia="Times New Roman" w:hAnsi="Cambria" w:cs="Times New Roman"/>
          <w:lang w:val="en-CA"/>
        </w:rPr>
      </w:pPr>
      <w:bookmarkStart w:id="218" w:name="_Toc117776706"/>
      <w:bookmarkEnd w:id="218"/>
    </w:p>
    <w:p w14:paraId="5C1D8469" w14:textId="7BAB23DF" w:rsidR="00BB189D" w:rsidRPr="00BB189D" w:rsidDel="000C1DCF" w:rsidRDefault="00BB189D" w:rsidP="00BB189D">
      <w:pPr>
        <w:widowControl/>
        <w:autoSpaceDE/>
        <w:autoSpaceDN/>
        <w:jc w:val="both"/>
        <w:rPr>
          <w:del w:id="219" w:author="DENOUAL Franck" w:date="2022-10-27T15:21:00Z"/>
          <w:rFonts w:ascii="Cambria" w:eastAsia="Times New Roman" w:hAnsi="Cambria" w:cs="Times New Roman"/>
          <w:lang w:val="en-CA"/>
        </w:rPr>
      </w:pPr>
      <w:del w:id="220" w:author="DENOUAL Franck" w:date="2022-10-27T15:21:00Z">
        <w:r w:rsidRPr="00BB189D" w:rsidDel="000C1DCF">
          <w:rPr>
            <w:rFonts w:ascii="Cambria" w:eastAsia="Times New Roman" w:hAnsi="Cambria" w:cs="Times New Roman"/>
            <w:lang w:val="en-CA"/>
          </w:rPr>
          <w:delText>The text item may be associated with the font item using an item reference of type</w:delText>
        </w:r>
        <w:r w:rsidRPr="00BB189D" w:rsidDel="000C1DCF">
          <w:rPr>
            <w:rFonts w:ascii="Times New Roman" w:eastAsia="Times New Roman" w:hAnsi="Times New Roman" w:cs="Times New Roman"/>
            <w:lang w:val="en-CA"/>
          </w:rPr>
          <w:delText xml:space="preserve"> </w:delText>
        </w:r>
        <w:r w:rsidRPr="00BB189D" w:rsidDel="000C1DCF">
          <w:delText>'</w:delText>
        </w:r>
        <w:r w:rsidRPr="00BB189D" w:rsidDel="000C1DCF">
          <w:rPr>
            <w:rFonts w:ascii="Courier New" w:eastAsia="Calibri" w:hAnsi="Courier New" w:cs="Courier New"/>
          </w:rPr>
          <w:delText>font</w:delText>
        </w:r>
        <w:r w:rsidRPr="00BB189D" w:rsidDel="000C1DCF">
          <w:delText xml:space="preserve">' </w:delText>
        </w:r>
        <w:r w:rsidRPr="00BB189D" w:rsidDel="000C1DCF">
          <w:rPr>
            <w:rFonts w:ascii="Cambria" w:eastAsia="Times New Roman" w:hAnsi="Cambria" w:cs="Times New Roman"/>
            <w:lang w:val="en-CA"/>
          </w:rPr>
          <w:delText>from the text item to the font item. The font item carries the fonts used for rendering the text item.</w:delText>
        </w:r>
        <w:bookmarkStart w:id="221" w:name="_Toc117776707"/>
        <w:bookmarkEnd w:id="221"/>
      </w:del>
    </w:p>
    <w:p w14:paraId="736DA3C2" w14:textId="6F8C0C68" w:rsidR="00BB189D" w:rsidRPr="00BB189D" w:rsidDel="000C1DCF" w:rsidRDefault="00BB189D" w:rsidP="00BB189D">
      <w:pPr>
        <w:widowControl/>
        <w:autoSpaceDE/>
        <w:autoSpaceDN/>
        <w:jc w:val="both"/>
        <w:rPr>
          <w:del w:id="222" w:author="DENOUAL Franck" w:date="2022-10-27T15:21:00Z"/>
          <w:rFonts w:ascii="Cambria" w:eastAsia="Times New Roman" w:hAnsi="Cambria" w:cs="Times New Roman"/>
          <w:lang w:val="en-CA"/>
        </w:rPr>
      </w:pPr>
      <w:bookmarkStart w:id="223" w:name="_Toc117776708"/>
      <w:bookmarkEnd w:id="223"/>
    </w:p>
    <w:p w14:paraId="50302DBB" w14:textId="68EEB23D" w:rsidR="00BB189D" w:rsidRPr="00BB189D" w:rsidDel="000C1DCF" w:rsidRDefault="00BB189D" w:rsidP="00BB189D">
      <w:pPr>
        <w:widowControl/>
        <w:autoSpaceDE/>
        <w:autoSpaceDN/>
        <w:jc w:val="both"/>
        <w:rPr>
          <w:del w:id="224" w:author="DENOUAL Franck" w:date="2022-10-27T15:21:00Z"/>
          <w:rFonts w:ascii="Cambria" w:eastAsia="MS Mincho" w:hAnsi="Cambria" w:cs="Times New Roman"/>
          <w:szCs w:val="20"/>
          <w:lang w:val="en-GB" w:eastAsia="ja-JP"/>
        </w:rPr>
      </w:pPr>
      <w:del w:id="225" w:author="DENOUAL Franck" w:date="2022-10-27T15:21:00Z">
        <w:r w:rsidRPr="00BB189D" w:rsidDel="000C1DCF">
          <w:rPr>
            <w:rFonts w:ascii="Cambria" w:eastAsia="Times New Roman" w:hAnsi="Cambria" w:cs="Times New Roman"/>
            <w:lang w:val="en-CA"/>
          </w:rPr>
          <w:delText xml:space="preserve">The text item is associated with the </w:delText>
        </w:r>
        <w:r w:rsidRPr="00BB189D" w:rsidDel="000C1DCF">
          <w:rPr>
            <w:rFonts w:ascii="Courier New" w:eastAsia="MS Mincho" w:hAnsi="Courier New" w:cs="Times New Roman"/>
            <w:szCs w:val="20"/>
            <w:lang w:val="en-GB" w:eastAsia="ja-JP"/>
          </w:rPr>
          <w:delText>ImageSpatialExtentsProperty</w:delText>
        </w:r>
        <w:r w:rsidRPr="00BB189D" w:rsidDel="000C1DCF">
          <w:rPr>
            <w:rFonts w:ascii="Cambria" w:eastAsia="MS Mincho" w:hAnsi="Cambria" w:cs="Times New Roman"/>
            <w:szCs w:val="20"/>
            <w:lang w:val="en-GB" w:eastAsia="ja-JP"/>
          </w:rPr>
          <w:delText xml:space="preserve"> which documents the visually rendered width and height of the data which is output from the text item.</w:delText>
        </w:r>
        <w:bookmarkStart w:id="226" w:name="_Toc117776709"/>
        <w:bookmarkEnd w:id="226"/>
      </w:del>
    </w:p>
    <w:p w14:paraId="63573A45" w14:textId="2838CA3F" w:rsidR="00BB189D" w:rsidRPr="00BB189D" w:rsidDel="000C1DCF" w:rsidRDefault="00BB189D" w:rsidP="00BB189D">
      <w:pPr>
        <w:widowControl/>
        <w:autoSpaceDE/>
        <w:autoSpaceDN/>
        <w:jc w:val="both"/>
        <w:rPr>
          <w:del w:id="227" w:author="DENOUAL Franck" w:date="2022-10-27T15:21:00Z"/>
          <w:rFonts w:ascii="Cambria" w:eastAsia="MS Mincho" w:hAnsi="Cambria" w:cs="Times New Roman"/>
          <w:szCs w:val="20"/>
          <w:lang w:val="en-GB" w:eastAsia="ja-JP"/>
        </w:rPr>
      </w:pPr>
      <w:bookmarkStart w:id="228" w:name="_Toc117776710"/>
      <w:bookmarkEnd w:id="228"/>
    </w:p>
    <w:p w14:paraId="24635304" w14:textId="169F339C" w:rsidR="00BB189D" w:rsidRPr="00BB189D" w:rsidDel="000C1DCF" w:rsidRDefault="00BB189D" w:rsidP="00BB189D">
      <w:pPr>
        <w:widowControl/>
        <w:autoSpaceDE/>
        <w:autoSpaceDN/>
        <w:jc w:val="both"/>
        <w:rPr>
          <w:del w:id="229" w:author="DENOUAL Franck" w:date="2022-10-27T15:21:00Z"/>
          <w:rFonts w:ascii="Cambria" w:eastAsia="MS Mincho" w:hAnsi="Cambria" w:cs="Times New Roman"/>
          <w:szCs w:val="20"/>
          <w:lang w:val="en-GB" w:eastAsia="ja-JP"/>
        </w:rPr>
      </w:pPr>
      <w:del w:id="230" w:author="DENOUAL Franck" w:date="2022-10-27T15:21:00Z">
        <w:r w:rsidRPr="00BB189D" w:rsidDel="000C1DCF">
          <w:rPr>
            <w:rFonts w:ascii="Cambria" w:eastAsia="Times New Roman" w:hAnsi="Cambria" w:cs="Times New Roman"/>
            <w:lang w:val="en-CA"/>
          </w:rPr>
          <w:delText xml:space="preserve">The text item is associated with the </w:delText>
        </w:r>
        <w:r w:rsidRPr="00BB189D" w:rsidDel="000C1DCF">
          <w:rPr>
            <w:rFonts w:ascii="Courier New" w:hAnsi="Courier New"/>
            <w:lang w:val="en-GB"/>
          </w:rPr>
          <w:delText>TextLayoutProperty</w:delText>
        </w:r>
        <w:r w:rsidRPr="00BB189D" w:rsidDel="000C1DCF">
          <w:rPr>
            <w:rFonts w:ascii="Cambria" w:eastAsia="MS Mincho" w:hAnsi="Cambria" w:cs="Times New Roman"/>
            <w:lang w:val="en-GB" w:eastAsia="ja-JP"/>
          </w:rPr>
          <w:delText xml:space="preserve"> </w:delText>
        </w:r>
        <w:r w:rsidRPr="00BB189D" w:rsidDel="000C1DCF">
          <w:rPr>
            <w:rFonts w:ascii="Cambria" w:eastAsia="MS Mincho" w:hAnsi="Cambria" w:cs="Times New Roman"/>
            <w:szCs w:val="20"/>
            <w:lang w:val="en-GB" w:eastAsia="ja-JP"/>
          </w:rPr>
          <w:delText>which documents the visually rendered size, position and language of the data which is output from the text item.</w:delText>
        </w:r>
        <w:bookmarkStart w:id="231" w:name="_Toc117776711"/>
        <w:bookmarkEnd w:id="231"/>
      </w:del>
    </w:p>
    <w:p w14:paraId="11749427" w14:textId="748B92FA" w:rsidR="00BB189D" w:rsidRPr="00BB189D" w:rsidDel="000C1DCF" w:rsidRDefault="00BB189D" w:rsidP="00BB189D">
      <w:pPr>
        <w:widowControl/>
        <w:autoSpaceDE/>
        <w:autoSpaceDN/>
        <w:jc w:val="both"/>
        <w:rPr>
          <w:del w:id="232" w:author="DENOUAL Franck" w:date="2022-10-27T15:21:00Z"/>
          <w:rFonts w:ascii="Cambria" w:eastAsia="MS Mincho" w:hAnsi="Cambria" w:cs="Times New Roman"/>
          <w:szCs w:val="20"/>
          <w:lang w:val="en-GB" w:eastAsia="ja-JP"/>
        </w:rPr>
      </w:pPr>
      <w:bookmarkStart w:id="233" w:name="_Toc117776712"/>
      <w:bookmarkEnd w:id="233"/>
    </w:p>
    <w:p w14:paraId="40644B86" w14:textId="122052AA" w:rsidR="00BB189D" w:rsidRPr="00BB189D" w:rsidDel="000C1DCF" w:rsidRDefault="00BB189D" w:rsidP="00BB189D">
      <w:pPr>
        <w:widowControl/>
        <w:autoSpaceDE/>
        <w:autoSpaceDN/>
        <w:jc w:val="both"/>
        <w:rPr>
          <w:del w:id="234" w:author="DENOUAL Franck" w:date="2022-10-27T15:21:00Z"/>
          <w:rFonts w:ascii="Times New Roman" w:eastAsia="Times New Roman" w:hAnsi="Times New Roman" w:cs="Times New Roman"/>
          <w:lang w:val="en-CA"/>
        </w:rPr>
      </w:pPr>
      <w:del w:id="235" w:author="DENOUAL Franck" w:date="2022-10-27T15:21:00Z">
        <w:r w:rsidRPr="00BB189D" w:rsidDel="000C1DCF">
          <w:rPr>
            <w:rFonts w:ascii="Cambria" w:eastAsia="MS Mincho" w:hAnsi="Cambria" w:cs="Times New Roman"/>
            <w:szCs w:val="20"/>
            <w:lang w:val="en-GB" w:eastAsia="ja-JP"/>
          </w:rPr>
          <w:delText xml:space="preserve">When a text item is not associated with any item or </w:delText>
        </w:r>
        <w:r w:rsidRPr="00BB189D" w:rsidDel="000C1DCF">
          <w:rPr>
            <w:rFonts w:ascii="Cambria" w:eastAsia="MS Mincho" w:hAnsi="Cambria" w:cs="Times New Roman"/>
            <w:szCs w:val="20"/>
            <w:lang w:eastAsia="ja-JP"/>
          </w:rPr>
          <w:delText xml:space="preserve">item property which documents </w:delText>
        </w:r>
        <w:r w:rsidRPr="00BB189D" w:rsidDel="000C1DCF">
          <w:rPr>
            <w:rFonts w:ascii="Times New Roman" w:eastAsia="Times New Roman" w:hAnsi="Times New Roman" w:cs="Times New Roman"/>
            <w:lang w:val="en-CA"/>
          </w:rPr>
          <w:delText>possibly size, position, direction, language, font and styling for visual rendering, then, the data in the text item should contain the textual data together with possibly size, position, direction, language, font and styling for visual rendering of the text item and is called the renderable text item.</w:delText>
        </w:r>
        <w:bookmarkStart w:id="236" w:name="_Toc117776713"/>
        <w:bookmarkEnd w:id="236"/>
      </w:del>
    </w:p>
    <w:p w14:paraId="62B225B9" w14:textId="7D0FF55B" w:rsidR="00BB189D" w:rsidRPr="00BB189D" w:rsidDel="000C1DCF" w:rsidRDefault="00BB189D" w:rsidP="00BB189D">
      <w:pPr>
        <w:widowControl/>
        <w:autoSpaceDE/>
        <w:autoSpaceDN/>
        <w:jc w:val="both"/>
        <w:rPr>
          <w:del w:id="237" w:author="DENOUAL Franck" w:date="2022-10-27T15:21:00Z"/>
          <w:rFonts w:ascii="Times New Roman" w:eastAsia="Times New Roman" w:hAnsi="Times New Roman" w:cs="Times New Roman"/>
          <w:lang w:val="en-CA"/>
        </w:rPr>
      </w:pPr>
      <w:bookmarkStart w:id="238" w:name="_Toc117776714"/>
      <w:bookmarkEnd w:id="238"/>
    </w:p>
    <w:p w14:paraId="675E2670" w14:textId="0A77FCE8" w:rsidR="00BB189D" w:rsidRPr="00BB189D" w:rsidDel="000C1DCF" w:rsidRDefault="00BB189D" w:rsidP="00BB189D">
      <w:pPr>
        <w:widowControl/>
        <w:autoSpaceDE/>
        <w:autoSpaceDN/>
        <w:jc w:val="both"/>
        <w:rPr>
          <w:del w:id="239" w:author="DENOUAL Franck" w:date="2022-10-27T15:21:00Z"/>
          <w:rFonts w:ascii="Times New Roman" w:eastAsia="Times New Roman" w:hAnsi="Times New Roman" w:cs="Times New Roman"/>
          <w:lang w:val="en-CA"/>
        </w:rPr>
      </w:pPr>
      <w:del w:id="240" w:author="DENOUAL Franck" w:date="2022-10-27T15:21:00Z">
        <w:r w:rsidRPr="00BB189D" w:rsidDel="000C1DCF">
          <w:rPr>
            <w:rFonts w:ascii="Cambria" w:eastAsia="Times New Roman" w:hAnsi="Cambria" w:cs="Times New Roman"/>
            <w:lang w:val="en-CA"/>
          </w:rPr>
          <w:delText>The renderable text data may be further encoded with either gzip or deflate or any other alogithm defined for content-encoding of Http/1.1. The encoding of renderable text data shall be defined by the</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content_encoding</w:delText>
        </w:r>
        <w:r w:rsidRPr="00BB189D" w:rsidDel="000C1DCF">
          <w:rPr>
            <w:rFonts w:ascii="Times New Roman" w:eastAsia="Times New Roman" w:hAnsi="Times New Roman" w:cs="Times New Roman"/>
            <w:lang w:val="en-CA"/>
          </w:rPr>
          <w:delText xml:space="preserve"> </w:delText>
        </w:r>
        <w:r w:rsidRPr="00BB189D" w:rsidDel="000C1DCF">
          <w:rPr>
            <w:rFonts w:ascii="Cambria" w:eastAsia="Times New Roman" w:hAnsi="Cambria" w:cs="Times New Roman"/>
            <w:lang w:val="en-CA"/>
          </w:rPr>
          <w:delText>parameter in</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ItemInfoEntry</w:delText>
        </w:r>
        <w:r w:rsidRPr="00BB189D" w:rsidDel="000C1DCF">
          <w:rPr>
            <w:rFonts w:ascii="Times New Roman" w:eastAsia="Times New Roman" w:hAnsi="Times New Roman" w:cs="Times New Roman"/>
            <w:lang w:val="en-CA"/>
          </w:rPr>
          <w:delText xml:space="preserve"> </w:delText>
        </w:r>
        <w:r w:rsidRPr="00BB189D" w:rsidDel="000C1DCF">
          <w:rPr>
            <w:rFonts w:ascii="Cambria" w:eastAsia="Times New Roman" w:hAnsi="Cambria" w:cs="Times New Roman"/>
            <w:lang w:val="en-CA"/>
          </w:rPr>
          <w:delText>of t</w:delText>
        </w:r>
        <w:r w:rsidRPr="00BB189D" w:rsidDel="000C1DCF">
          <w:rPr>
            <w:rFonts w:ascii="Times New Roman" w:eastAsia="Times New Roman" w:hAnsi="Times New Roman" w:cs="Times New Roman"/>
            <w:lang w:val="en-CA"/>
          </w:rPr>
          <w:delText xml:space="preserve">he </w:delText>
        </w:r>
        <w:r w:rsidRPr="00BB189D" w:rsidDel="000C1DCF">
          <w:rPr>
            <w:rFonts w:ascii="Courier New" w:eastAsia="Calibri" w:hAnsi="Courier New" w:cs="Courier New"/>
          </w:rPr>
          <w:delText xml:space="preserve">ItemInfoBox </w:delText>
        </w:r>
        <w:r w:rsidRPr="00BB189D" w:rsidDel="000C1DCF">
          <w:rPr>
            <w:rFonts w:ascii="Cambria" w:eastAsia="Times New Roman" w:hAnsi="Cambria" w:cs="Times New Roman"/>
            <w:lang w:val="en-CA"/>
          </w:rPr>
          <w:delText>for the mime type text item.</w:delText>
        </w:r>
        <w:bookmarkStart w:id="241" w:name="_Toc117776715"/>
        <w:bookmarkEnd w:id="241"/>
      </w:del>
    </w:p>
    <w:p w14:paraId="21F576AC" w14:textId="382E13A5" w:rsidR="00BB189D" w:rsidRPr="00BB189D" w:rsidDel="000C1DCF" w:rsidRDefault="00BB189D" w:rsidP="00BB189D">
      <w:pPr>
        <w:widowControl/>
        <w:autoSpaceDE/>
        <w:autoSpaceDN/>
        <w:jc w:val="both"/>
        <w:rPr>
          <w:del w:id="242" w:author="DENOUAL Franck" w:date="2022-10-27T15:21:00Z"/>
          <w:rFonts w:ascii="Times New Roman" w:eastAsia="Times New Roman" w:hAnsi="Times New Roman" w:cs="Times New Roman"/>
          <w:lang w:val="en-CA"/>
        </w:rPr>
      </w:pPr>
      <w:bookmarkStart w:id="243" w:name="_Toc117776716"/>
      <w:bookmarkEnd w:id="243"/>
    </w:p>
    <w:p w14:paraId="60D6721C" w14:textId="43E5031F" w:rsidR="00BB189D" w:rsidRPr="00BB189D" w:rsidDel="000C1DCF" w:rsidRDefault="00BB189D" w:rsidP="00BB189D">
      <w:pPr>
        <w:widowControl/>
        <w:autoSpaceDE/>
        <w:autoSpaceDN/>
        <w:jc w:val="both"/>
        <w:rPr>
          <w:del w:id="244" w:author="DENOUAL Franck" w:date="2022-10-27T15:21:00Z"/>
          <w:rFonts w:ascii="Times New Roman" w:eastAsia="Times New Roman" w:hAnsi="Times New Roman" w:cs="Times New Roman"/>
          <w:lang w:val="en-CA"/>
        </w:rPr>
      </w:pPr>
      <w:del w:id="245" w:author="DENOUAL Franck" w:date="2022-10-27T15:21:00Z">
        <w:r w:rsidRPr="00BB189D" w:rsidDel="000C1DCF">
          <w:rPr>
            <w:rFonts w:ascii="Cambria" w:eastAsia="Times New Roman" w:hAnsi="Cambria" w:cs="Times New Roman"/>
            <w:lang w:val="en-CA"/>
          </w:rPr>
          <w:delText xml:space="preserve">If the renderable text data is encoded with any of the alogithm defined for content-encoding of Http/1.1, the data needs to be decoded before interpreting it as the mime type text item identified by the </w:delText>
        </w:r>
        <w:r w:rsidRPr="00BB189D" w:rsidDel="000C1DCF">
          <w:rPr>
            <w:rFonts w:ascii="Courier New" w:eastAsia="Calibri" w:hAnsi="Courier New" w:cs="Courier New"/>
          </w:rPr>
          <w:delText>content_type</w:delText>
        </w:r>
        <w:r w:rsidRPr="00BB189D" w:rsidDel="000C1DCF">
          <w:rPr>
            <w:rFonts w:ascii="Times New Roman" w:eastAsia="Times New Roman" w:hAnsi="Times New Roman" w:cs="Times New Roman"/>
            <w:lang w:val="en-CA"/>
          </w:rPr>
          <w:delText xml:space="preserve"> </w:delText>
        </w:r>
        <w:r w:rsidRPr="00BB189D" w:rsidDel="000C1DCF">
          <w:rPr>
            <w:rFonts w:asciiTheme="majorHAnsi" w:eastAsia="Times New Roman" w:hAnsiTheme="majorHAnsi" w:cs="Times New Roman"/>
            <w:lang w:val="en-CA"/>
          </w:rPr>
          <w:delText>in</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ItemInfoEntry</w:delText>
        </w:r>
        <w:r w:rsidRPr="00BB189D" w:rsidDel="000C1DCF">
          <w:rPr>
            <w:rFonts w:ascii="Times New Roman" w:eastAsia="Times New Roman" w:hAnsi="Times New Roman" w:cs="Times New Roman"/>
            <w:lang w:val="en-CA"/>
          </w:rPr>
          <w:delText xml:space="preserve"> </w:delText>
        </w:r>
        <w:r w:rsidRPr="00BB189D" w:rsidDel="000C1DCF">
          <w:rPr>
            <w:rFonts w:ascii="Cambria" w:eastAsia="Times New Roman" w:hAnsi="Cambria" w:cs="Times New Roman"/>
            <w:lang w:val="en-CA"/>
          </w:rPr>
          <w:delText>of the</w:delText>
        </w:r>
        <w:r w:rsidRPr="00BB189D" w:rsidDel="000C1DCF">
          <w:rPr>
            <w:rFonts w:asciiTheme="majorHAnsi" w:eastAsia="Times New Roman" w:hAnsiTheme="majorHAnsi" w:cs="Times New Roman"/>
            <w:lang w:val="en-CA"/>
          </w:rPr>
          <w:delText xml:space="preserve"> </w:delText>
        </w:r>
        <w:r w:rsidRPr="00BB189D" w:rsidDel="000C1DCF">
          <w:rPr>
            <w:rFonts w:ascii="Courier New" w:eastAsia="Calibri" w:hAnsi="Courier New" w:cs="Courier New"/>
          </w:rPr>
          <w:delText>ItemInfoBox</w:delText>
        </w:r>
        <w:r w:rsidRPr="00BB189D" w:rsidDel="000C1DCF">
          <w:rPr>
            <w:rFonts w:ascii="Times New Roman" w:eastAsia="Times New Roman" w:hAnsi="Times New Roman" w:cs="Times New Roman"/>
            <w:lang w:val="en-CA"/>
          </w:rPr>
          <w:delText>.</w:delText>
        </w:r>
        <w:bookmarkStart w:id="246" w:name="_Toc117776717"/>
        <w:bookmarkEnd w:id="246"/>
      </w:del>
    </w:p>
    <w:p w14:paraId="1DE47CE8" w14:textId="43B58B9C" w:rsidR="00BB189D" w:rsidRPr="00BB189D" w:rsidDel="000C1DCF" w:rsidRDefault="00BB189D" w:rsidP="00BB189D">
      <w:pPr>
        <w:widowControl/>
        <w:autoSpaceDE/>
        <w:autoSpaceDN/>
        <w:jc w:val="both"/>
        <w:rPr>
          <w:del w:id="247" w:author="DENOUAL Franck" w:date="2022-10-27T15:21:00Z"/>
          <w:rFonts w:ascii="Times New Roman" w:eastAsia="Times New Roman" w:hAnsi="Times New Roman" w:cs="Times New Roman"/>
          <w:lang w:val="en-CA"/>
        </w:rPr>
      </w:pPr>
      <w:bookmarkStart w:id="248" w:name="_Toc117776718"/>
      <w:bookmarkEnd w:id="248"/>
    </w:p>
    <w:p w14:paraId="619896DD" w14:textId="3C234EF3" w:rsidR="00BB189D" w:rsidRPr="00BB189D" w:rsidDel="000C1DCF" w:rsidRDefault="00BB189D" w:rsidP="00BB189D">
      <w:pPr>
        <w:widowControl/>
        <w:autoSpaceDE/>
        <w:autoSpaceDN/>
        <w:jc w:val="both"/>
        <w:rPr>
          <w:del w:id="249" w:author="DENOUAL Franck" w:date="2022-10-27T15:21:00Z"/>
          <w:rFonts w:ascii="Times New Roman" w:eastAsia="Times New Roman" w:hAnsi="Times New Roman" w:cs="Times New Roman"/>
          <w:lang w:val="en-CA"/>
        </w:rPr>
      </w:pPr>
      <w:del w:id="250" w:author="DENOUAL Franck" w:date="2022-10-27T15:21:00Z">
        <w:r w:rsidRPr="00BB189D" w:rsidDel="000C1DCF">
          <w:rPr>
            <w:rFonts w:ascii="Times New Roman" w:eastAsia="Times New Roman" w:hAnsi="Times New Roman" w:cs="Times New Roman"/>
            <w:lang w:val="en-CA"/>
          </w:rPr>
          <w:delText xml:space="preserve">If the </w:delText>
        </w:r>
        <w:r w:rsidRPr="00BB189D" w:rsidDel="000C1DCF">
          <w:rPr>
            <w:rFonts w:ascii="Courier New" w:eastAsia="Calibri" w:hAnsi="Courier New" w:cs="Courier New"/>
          </w:rPr>
          <w:delText>content_encoding</w:delText>
        </w:r>
        <w:r w:rsidRPr="00BB189D" w:rsidDel="000C1DCF">
          <w:rPr>
            <w:rFonts w:ascii="Times New Roman" w:eastAsia="Times New Roman" w:hAnsi="Times New Roman" w:cs="Times New Roman"/>
            <w:lang w:val="en-CA"/>
          </w:rPr>
          <w:delText xml:space="preserve"> parameter in </w:delText>
        </w:r>
        <w:r w:rsidRPr="00BB189D" w:rsidDel="000C1DCF">
          <w:rPr>
            <w:rFonts w:ascii="Courier New" w:eastAsia="Calibri" w:hAnsi="Courier New" w:cs="Courier New"/>
          </w:rPr>
          <w:delText>ItemInfoEntry</w:delText>
        </w:r>
        <w:r w:rsidRPr="00BB189D" w:rsidDel="000C1DCF">
          <w:rPr>
            <w:rFonts w:ascii="Times New Roman" w:eastAsia="Times New Roman" w:hAnsi="Times New Roman" w:cs="Times New Roman"/>
            <w:lang w:val="en-CA"/>
          </w:rPr>
          <w:delText xml:space="preserve"> of the</w:delText>
        </w:r>
        <w:r w:rsidRPr="00BB189D" w:rsidDel="000C1DCF">
          <w:rPr>
            <w:rFonts w:ascii="Courier New" w:eastAsia="Calibri" w:hAnsi="Courier New" w:cs="Courier New"/>
          </w:rPr>
          <w:delText xml:space="preserve"> ItemInfoBox</w:delText>
        </w:r>
        <w:r w:rsidRPr="00BB189D" w:rsidDel="000C1DCF">
          <w:rPr>
            <w:rFonts w:ascii="Times New Roman" w:eastAsia="Times New Roman" w:hAnsi="Times New Roman" w:cs="Times New Roman"/>
            <w:lang w:val="en-CA"/>
          </w:rPr>
          <w:delText xml:space="preserve"> has an empty string, then no content encoding is applied on the renderable text data.</w:delText>
        </w:r>
        <w:bookmarkStart w:id="251" w:name="_Toc117776719"/>
        <w:bookmarkEnd w:id="251"/>
      </w:del>
    </w:p>
    <w:p w14:paraId="35E07A2C" w14:textId="3198A6B5" w:rsidR="00BB189D" w:rsidRPr="00BB189D" w:rsidDel="000C1DCF" w:rsidRDefault="00BB189D" w:rsidP="00BB189D">
      <w:pPr>
        <w:widowControl/>
        <w:autoSpaceDE/>
        <w:autoSpaceDN/>
        <w:jc w:val="both"/>
        <w:rPr>
          <w:del w:id="252" w:author="DENOUAL Franck" w:date="2022-10-27T15:21:00Z"/>
          <w:rFonts w:ascii="Times New Roman" w:eastAsia="Times New Roman" w:hAnsi="Times New Roman" w:cs="Times New Roman"/>
          <w:lang w:val="en-CA"/>
        </w:rPr>
      </w:pPr>
      <w:bookmarkStart w:id="253" w:name="_Toc117776720"/>
      <w:bookmarkEnd w:id="253"/>
    </w:p>
    <w:p w14:paraId="7FBBB44F" w14:textId="1F5E5041" w:rsidR="00BB189D" w:rsidRPr="00BB189D" w:rsidDel="000C1DCF" w:rsidRDefault="00BB189D" w:rsidP="00BB189D">
      <w:pPr>
        <w:rPr>
          <w:del w:id="254" w:author="DENOUAL Franck" w:date="2022-10-27T15:21:00Z"/>
          <w:rFonts w:asciiTheme="majorHAnsi" w:eastAsia="Times New Roman" w:hAnsiTheme="majorHAnsi" w:cs="Times New Roman"/>
          <w:lang w:val="en-CA"/>
        </w:rPr>
      </w:pPr>
      <w:del w:id="255" w:author="DENOUAL Franck" w:date="2022-10-27T15:21:00Z">
        <w:r w:rsidRPr="00BB189D" w:rsidDel="000C1DCF">
          <w:rPr>
            <w:rFonts w:asciiTheme="majorHAnsi" w:eastAsia="Times New Roman" w:hAnsiTheme="majorHAnsi" w:cs="Times New Roman"/>
            <w:lang w:val="en-CA"/>
          </w:rPr>
          <w:delText>The mime type item of renderable text only carries the text data required for rendering, however it does not provide any information on the display/layout conditions, for example the position, size and direction of the renderable text. Hence we propose a item property for the mime type text item which carries the information on the display/layout conditions.</w:delText>
        </w:r>
        <w:bookmarkStart w:id="256" w:name="_Toc117776721"/>
        <w:bookmarkEnd w:id="256"/>
      </w:del>
    </w:p>
    <w:p w14:paraId="5F014218" w14:textId="0039892F" w:rsidR="00BB189D" w:rsidRPr="00BB189D" w:rsidDel="000C1DCF" w:rsidRDefault="00BB189D" w:rsidP="00BB189D">
      <w:pPr>
        <w:rPr>
          <w:del w:id="257" w:author="DENOUAL Franck" w:date="2022-10-27T15:21:00Z"/>
          <w:rFonts w:asciiTheme="majorHAnsi" w:eastAsia="Times New Roman" w:hAnsiTheme="majorHAnsi" w:cs="Times New Roman"/>
          <w:lang w:val="en-CA"/>
        </w:rPr>
      </w:pPr>
      <w:bookmarkStart w:id="258" w:name="_Toc117776722"/>
      <w:bookmarkEnd w:id="258"/>
    </w:p>
    <w:p w14:paraId="3F1D8E33" w14:textId="7B3C57D5" w:rsidR="00B276A2" w:rsidRPr="00BB189D" w:rsidDel="000C1DCF" w:rsidRDefault="00BB189D" w:rsidP="00BB189D">
      <w:pPr>
        <w:rPr>
          <w:del w:id="259" w:author="DENOUAL Franck" w:date="2022-10-27T15:21:00Z"/>
          <w:rFonts w:asciiTheme="majorHAnsi" w:eastAsia="Times New Roman" w:hAnsiTheme="majorHAnsi" w:cs="Times New Roman"/>
          <w:highlight w:val="yellow"/>
          <w:lang w:val="en-CA"/>
        </w:rPr>
      </w:pPr>
      <w:del w:id="260" w:author="DENOUAL Franck" w:date="2022-10-27T15:21:00Z">
        <w:r w:rsidRPr="00BB189D" w:rsidDel="000C1DCF">
          <w:rPr>
            <w:rFonts w:asciiTheme="majorHAnsi" w:eastAsia="Times New Roman" w:hAnsiTheme="majorHAnsi" w:cs="Times New Roman"/>
            <w:highlight w:val="yellow"/>
            <w:lang w:val="en-CA"/>
          </w:rPr>
          <w:delText xml:space="preserve">[NOTE: As an alternate to the use of text layout property, the following approach may be used The </w:delText>
        </w:r>
        <w:r w:rsidRPr="00BB189D" w:rsidDel="000C1DCF">
          <w:rPr>
            <w:rFonts w:ascii="Courier New" w:eastAsia="MS Mincho" w:hAnsi="Courier New" w:cs="Times New Roman"/>
            <w:szCs w:val="20"/>
            <w:highlight w:val="yellow"/>
            <w:lang w:val="en-GB" w:eastAsia="ja-JP"/>
          </w:rPr>
          <w:delText>ImageSpatialExtentsProperty</w:delText>
        </w:r>
        <w:r w:rsidRPr="00BB189D" w:rsidDel="000C1DCF">
          <w:rPr>
            <w:rFonts w:ascii="Cambria" w:eastAsia="MS Mincho" w:hAnsi="Cambria" w:cs="Times New Roman"/>
            <w:szCs w:val="20"/>
            <w:highlight w:val="yellow"/>
            <w:lang w:val="en-GB" w:eastAsia="ja-JP"/>
          </w:rPr>
          <w:delText xml:space="preserve"> to document the </w:delText>
        </w:r>
        <w:r w:rsidRPr="00BB189D" w:rsidDel="000C1DCF">
          <w:rPr>
            <w:rFonts w:asciiTheme="majorHAnsi" w:eastAsia="Times New Roman" w:hAnsiTheme="majorHAnsi" w:cs="Times New Roman"/>
            <w:highlight w:val="yellow"/>
            <w:lang w:val="en-CA"/>
          </w:rPr>
          <w:delText>width and height</w:delText>
        </w:r>
        <w:r w:rsidR="00B276A2" w:rsidDel="000C1DCF">
          <w:rPr>
            <w:rFonts w:asciiTheme="majorHAnsi" w:eastAsia="Times New Roman" w:hAnsiTheme="majorHAnsi" w:cs="Times New Roman"/>
            <w:highlight w:val="yellow"/>
            <w:lang w:val="en-CA"/>
          </w:rPr>
          <w:delText>.</w:delText>
        </w:r>
        <w:bookmarkStart w:id="261" w:name="_Toc117776723"/>
        <w:bookmarkEnd w:id="261"/>
      </w:del>
    </w:p>
    <w:p w14:paraId="260BEC9F" w14:textId="75D83009" w:rsidR="00BB189D" w:rsidRPr="00BB189D" w:rsidDel="000C1DCF" w:rsidRDefault="00BB189D" w:rsidP="00BB189D">
      <w:pPr>
        <w:rPr>
          <w:del w:id="262" w:author="DENOUAL Franck" w:date="2022-10-27T15:21:00Z"/>
          <w:rFonts w:ascii="Cambria" w:eastAsia="MS Mincho" w:hAnsi="Cambria" w:cs="Times New Roman"/>
          <w:szCs w:val="20"/>
          <w:highlight w:val="yellow"/>
          <w:lang w:val="en-GB" w:eastAsia="ja-JP"/>
        </w:rPr>
      </w:pPr>
      <w:del w:id="263" w:author="DENOUAL Franck" w:date="2022-10-27T15:21:00Z">
        <w:r w:rsidRPr="00BB189D" w:rsidDel="000C1DCF">
          <w:rPr>
            <w:rFonts w:ascii="Cambria" w:eastAsia="MS Mincho" w:hAnsi="Cambria" w:cs="Times New Roman"/>
            <w:szCs w:val="20"/>
            <w:highlight w:val="yellow"/>
            <w:lang w:val="en-GB" w:eastAsia="ja-JP"/>
          </w:rPr>
          <w:delText>The ImageOverlay to document the reference width and reference height and the position of the renderable text item</w:delText>
        </w:r>
        <w:bookmarkStart w:id="264" w:name="_Toc117776724"/>
        <w:bookmarkEnd w:id="264"/>
      </w:del>
    </w:p>
    <w:p w14:paraId="3D299ED4" w14:textId="0A8783E9" w:rsidR="00B276A2" w:rsidDel="000C1DCF" w:rsidRDefault="00BB189D" w:rsidP="00BB189D">
      <w:pPr>
        <w:rPr>
          <w:del w:id="265" w:author="DENOUAL Franck" w:date="2022-10-27T15:21:00Z"/>
          <w:rFonts w:ascii="Cambria" w:eastAsia="Times New Roman" w:hAnsi="Cambria" w:cs="Times New Roman"/>
          <w:highlight w:val="yellow"/>
          <w:lang w:val="en-CA"/>
        </w:rPr>
      </w:pPr>
      <w:del w:id="266" w:author="DENOUAL Franck" w:date="2022-10-27T15:21:00Z">
        <w:r w:rsidRPr="00BB189D" w:rsidDel="000C1DCF">
          <w:rPr>
            <w:rFonts w:asciiTheme="majorHAnsi" w:eastAsia="Times New Roman" w:hAnsiTheme="majorHAnsi" w:cs="Times New Roman"/>
            <w:highlight w:val="yellow"/>
            <w:lang w:val="en-CA"/>
          </w:rPr>
          <w:delText xml:space="preserve">The </w:delText>
        </w:r>
        <w:r w:rsidRPr="00BB189D" w:rsidDel="000C1DCF">
          <w:rPr>
            <w:rFonts w:ascii="Courier New" w:hAnsi="Courier New"/>
            <w:noProof/>
            <w:highlight w:val="yellow"/>
            <w:lang w:val="en-GB" w:eastAsia="ja-JP"/>
          </w:rPr>
          <w:delText xml:space="preserve">ExtendedLanguageBox </w:delText>
        </w:r>
        <w:r w:rsidRPr="00BB189D" w:rsidDel="000C1DCF">
          <w:rPr>
            <w:rFonts w:ascii="Cambria" w:eastAsia="MS Mincho" w:hAnsi="Cambria" w:cs="Times New Roman"/>
            <w:szCs w:val="20"/>
            <w:highlight w:val="yellow"/>
          </w:rPr>
          <w:delText xml:space="preserve">to document the language of the textual data. </w:delText>
        </w:r>
        <w:r w:rsidRPr="00BB189D" w:rsidDel="000C1DCF">
          <w:rPr>
            <w:rFonts w:ascii="Cambria" w:eastAsia="Times New Roman" w:hAnsi="Cambria" w:cs="Times New Roman"/>
            <w:highlight w:val="yellow"/>
            <w:lang w:val="en-CA"/>
          </w:rPr>
          <w:delText>However, these aspect needs to be further discussed</w:delText>
        </w:r>
        <w:r w:rsidR="00B276A2" w:rsidDel="000C1DCF">
          <w:rPr>
            <w:rFonts w:ascii="Cambria" w:eastAsia="Times New Roman" w:hAnsi="Cambria" w:cs="Times New Roman"/>
            <w:highlight w:val="yellow"/>
            <w:lang w:val="en-CA"/>
          </w:rPr>
          <w:delText>.</w:delText>
        </w:r>
        <w:bookmarkStart w:id="267" w:name="_Toc117776725"/>
        <w:bookmarkEnd w:id="267"/>
      </w:del>
    </w:p>
    <w:p w14:paraId="37A65FB6" w14:textId="0BDC4B14" w:rsidR="00B276A2" w:rsidDel="000C1DCF" w:rsidRDefault="00B276A2" w:rsidP="00BB189D">
      <w:pPr>
        <w:rPr>
          <w:del w:id="268" w:author="DENOUAL Franck" w:date="2022-10-27T15:21:00Z"/>
          <w:rFonts w:ascii="Cambria" w:eastAsia="Times New Roman" w:hAnsi="Cambria" w:cs="Times New Roman"/>
          <w:highlight w:val="yellow"/>
          <w:lang w:val="en-CA"/>
        </w:rPr>
      </w:pPr>
      <w:bookmarkStart w:id="269" w:name="_Toc117776726"/>
      <w:bookmarkEnd w:id="269"/>
    </w:p>
    <w:p w14:paraId="230EEF6D" w14:textId="36D6046B" w:rsidR="00B276A2" w:rsidRPr="008726F0" w:rsidDel="000C1DCF" w:rsidRDefault="00B276A2" w:rsidP="00B276A2">
      <w:pPr>
        <w:widowControl/>
        <w:autoSpaceDE/>
        <w:autoSpaceDN/>
        <w:spacing w:after="240"/>
        <w:rPr>
          <w:del w:id="270" w:author="DENOUAL Franck" w:date="2022-10-27T15:21:00Z"/>
          <w:rFonts w:ascii="Times New Roman" w:eastAsia="Times New Roman" w:hAnsi="Times New Roman" w:cs="Times New Roman"/>
          <w:i/>
          <w:iCs/>
          <w:sz w:val="20"/>
          <w:highlight w:val="yellow"/>
          <w:lang w:val="en-CA"/>
        </w:rPr>
      </w:pPr>
      <w:del w:id="271" w:author="DENOUAL Franck" w:date="2022-10-27T15:21:00Z">
        <w:r w:rsidRPr="00661C8A" w:rsidDel="000C1DCF">
          <w:rPr>
            <w:rFonts w:ascii="Cambria" w:eastAsia="Times New Roman" w:hAnsi="Cambria" w:cs="Times New Roman"/>
            <w:b/>
            <w:bCs/>
            <w:highlight w:val="yellow"/>
            <w:u w:val="single"/>
            <w:lang w:val="en-CA"/>
          </w:rPr>
          <w:delText xml:space="preserve">Comments from </w:delText>
        </w:r>
        <w:r w:rsidR="00467DBC" w:rsidDel="000C1DCF">
          <w:rPr>
            <w:rFonts w:ascii="Cambria" w:eastAsia="Times New Roman" w:hAnsi="Cambria" w:cs="Times New Roman"/>
            <w:b/>
            <w:bCs/>
            <w:highlight w:val="yellow"/>
            <w:u w:val="single"/>
            <w:lang w:val="en-CA"/>
          </w:rPr>
          <w:delText xml:space="preserve">proponents in </w:delText>
        </w:r>
        <w:r w:rsidRPr="00661C8A" w:rsidDel="000C1DCF">
          <w:rPr>
            <w:rFonts w:ascii="Cambria" w:eastAsia="Times New Roman" w:hAnsi="Cambria" w:cs="Times New Roman"/>
            <w:b/>
            <w:bCs/>
            <w:highlight w:val="yellow"/>
            <w:u w:val="single"/>
            <w:lang w:val="en-CA"/>
          </w:rPr>
          <w:delText>m60316 at MPEG#139</w:delText>
        </w:r>
        <w:r w:rsidDel="000C1DCF">
          <w:rPr>
            <w:rFonts w:ascii="Cambria" w:eastAsia="Times New Roman" w:hAnsi="Cambria" w:cs="Times New Roman"/>
            <w:highlight w:val="yellow"/>
            <w:lang w:val="en-CA"/>
          </w:rPr>
          <w:delText xml:space="preserve">: </w:delText>
        </w:r>
        <w:r w:rsidRPr="008726F0" w:rsidDel="000C1DCF">
          <w:rPr>
            <w:rFonts w:ascii="Times New Roman" w:eastAsia="Times New Roman" w:hAnsi="Times New Roman" w:cs="Times New Roman"/>
            <w:i/>
            <w:iCs/>
            <w:sz w:val="20"/>
            <w:highlight w:val="yellow"/>
            <w:lang w:val="en-CA"/>
          </w:rPr>
          <w:delText>With respect to using alternatives to the use of text layout property which documents the layout information of the associated text item. using alternatives such as ImageSpatialExtentsProperty and ImageOverlay will need extending the corresponding item properties to accommodate text items as currently they are limited to image items. For using the ExtendedLanguageBox a new item property needs to be defined as currently there are no corresponding data structure for items.</w:delText>
        </w:r>
        <w:bookmarkStart w:id="272" w:name="_Toc117776727"/>
        <w:bookmarkEnd w:id="272"/>
      </w:del>
    </w:p>
    <w:p w14:paraId="32815778" w14:textId="27BE1A74" w:rsidR="00BB189D" w:rsidRPr="00BB189D" w:rsidDel="000C1DCF" w:rsidRDefault="00B276A2" w:rsidP="00B276A2">
      <w:pPr>
        <w:rPr>
          <w:del w:id="273" w:author="DENOUAL Franck" w:date="2022-10-27T15:21:00Z"/>
          <w:rFonts w:asciiTheme="majorHAnsi" w:eastAsia="Times New Roman" w:hAnsiTheme="majorHAnsi" w:cs="Times New Roman"/>
          <w:lang w:val="en-CA"/>
        </w:rPr>
      </w:pPr>
      <w:del w:id="274" w:author="DENOUAL Franck" w:date="2022-10-27T15:21:00Z">
        <w:r w:rsidRPr="008726F0" w:rsidDel="000C1DCF">
          <w:rPr>
            <w:rFonts w:ascii="Times New Roman" w:eastAsia="Times New Roman" w:hAnsi="Times New Roman" w:cs="Times New Roman"/>
            <w:i/>
            <w:iCs/>
            <w:sz w:val="20"/>
            <w:highlight w:val="yellow"/>
            <w:lang w:val="en-CA"/>
          </w:rPr>
          <w:delText xml:space="preserve">The text layout property documents all the required information in a single structure without the hassle of updating the specification text in multiple cases. </w:delText>
        </w:r>
        <w:r w:rsidR="008726F0" w:rsidRPr="008726F0" w:rsidDel="000C1DCF">
          <w:rPr>
            <w:rFonts w:ascii="Times New Roman" w:eastAsia="Times New Roman" w:hAnsi="Times New Roman" w:cs="Times New Roman"/>
            <w:i/>
            <w:iCs/>
            <w:sz w:val="20"/>
            <w:highlight w:val="yellow"/>
            <w:lang w:val="en-CA"/>
          </w:rPr>
          <w:delText>Hence,</w:delText>
        </w:r>
        <w:r w:rsidRPr="008726F0" w:rsidDel="000C1DCF">
          <w:rPr>
            <w:rFonts w:ascii="Times New Roman" w:eastAsia="Times New Roman" w:hAnsi="Times New Roman" w:cs="Times New Roman"/>
            <w:i/>
            <w:iCs/>
            <w:sz w:val="20"/>
            <w:highlight w:val="yellow"/>
            <w:lang w:val="en-CA"/>
          </w:rPr>
          <w:delText xml:space="preserve"> we propose to include the text item and font item </w:delText>
        </w:r>
        <w:r w:rsidRPr="008726F0" w:rsidDel="000C1DCF">
          <w:rPr>
            <w:rFonts w:ascii="Times New Roman" w:eastAsia="Times New Roman" w:hAnsi="Times New Roman" w:cs="Times New Roman"/>
            <w:i/>
            <w:iCs/>
            <w:sz w:val="20"/>
            <w:highlight w:val="yellow"/>
            <w:lang w:val="en-CA"/>
          </w:rPr>
          <w:lastRenderedPageBreak/>
          <w:delText>properties in the HEIF amendment</w:delText>
        </w:r>
        <w:r w:rsidR="00BB189D" w:rsidRPr="00BB189D" w:rsidDel="000C1DCF">
          <w:rPr>
            <w:rFonts w:asciiTheme="majorHAnsi" w:eastAsia="Times New Roman" w:hAnsiTheme="majorHAnsi" w:cs="Times New Roman"/>
            <w:highlight w:val="yellow"/>
            <w:lang w:val="en-CA"/>
          </w:rPr>
          <w:delText>]</w:delText>
        </w:r>
        <w:bookmarkStart w:id="275" w:name="_Toc117776728"/>
        <w:bookmarkEnd w:id="275"/>
      </w:del>
    </w:p>
    <w:p w14:paraId="270569EA" w14:textId="43098C30" w:rsidR="00BB189D" w:rsidRPr="00BB189D" w:rsidDel="000C1DCF" w:rsidRDefault="00BB189D" w:rsidP="00BB189D">
      <w:pPr>
        <w:widowControl/>
        <w:autoSpaceDE/>
        <w:autoSpaceDN/>
        <w:jc w:val="both"/>
        <w:rPr>
          <w:del w:id="276" w:author="DENOUAL Franck" w:date="2022-10-27T15:21:00Z"/>
          <w:rFonts w:ascii="Times New Roman" w:eastAsia="Times New Roman" w:hAnsi="Times New Roman" w:cs="Times New Roman"/>
          <w:b/>
          <w:bCs/>
          <w:sz w:val="20"/>
          <w:lang w:val="en-CA"/>
        </w:rPr>
      </w:pPr>
      <w:bookmarkStart w:id="277" w:name="_Toc117776729"/>
      <w:bookmarkEnd w:id="277"/>
    </w:p>
    <w:p w14:paraId="15BD0F40" w14:textId="0D18E943" w:rsidR="00BB189D" w:rsidRPr="00BB189D" w:rsidDel="000C1DCF" w:rsidRDefault="00BB189D" w:rsidP="00BB189D">
      <w:pPr>
        <w:widowControl/>
        <w:autoSpaceDE/>
        <w:autoSpaceDN/>
        <w:rPr>
          <w:del w:id="278" w:author="DENOUAL Franck" w:date="2022-10-27T15:21:00Z"/>
          <w:rFonts w:asciiTheme="majorHAnsi" w:eastAsia="Times New Roman" w:hAnsiTheme="majorHAnsi" w:cs="Times New Roman"/>
          <w:b/>
          <w:bCs/>
          <w:lang w:val="en-CA"/>
        </w:rPr>
      </w:pPr>
      <w:del w:id="279" w:author="DENOUAL Franck" w:date="2022-10-27T15:21:00Z">
        <w:r w:rsidRPr="00BB189D" w:rsidDel="000C1DCF">
          <w:rPr>
            <w:rFonts w:asciiTheme="majorHAnsi" w:eastAsia="Times New Roman" w:hAnsiTheme="majorHAnsi" w:cs="Times New Roman"/>
            <w:b/>
            <w:bCs/>
            <w:lang w:val="en-CA"/>
          </w:rPr>
          <w:delText>6.B Text Layout Information</w:delText>
        </w:r>
        <w:bookmarkStart w:id="280" w:name="_Toc117776730"/>
        <w:bookmarkEnd w:id="280"/>
      </w:del>
    </w:p>
    <w:p w14:paraId="10FECA8B" w14:textId="57BFEA33" w:rsidR="00BB189D" w:rsidRPr="00BB189D" w:rsidDel="000C1DCF" w:rsidRDefault="00BB189D" w:rsidP="00BB189D">
      <w:pPr>
        <w:widowControl/>
        <w:autoSpaceDE/>
        <w:autoSpaceDN/>
        <w:rPr>
          <w:del w:id="281" w:author="DENOUAL Franck" w:date="2022-10-27T15:21:00Z"/>
          <w:rFonts w:asciiTheme="majorHAnsi" w:eastAsia="Times New Roman" w:hAnsiTheme="majorHAnsi" w:cs="Times New Roman"/>
          <w:b/>
          <w:bCs/>
          <w:lang w:val="en-CA"/>
        </w:rPr>
      </w:pPr>
      <w:del w:id="282" w:author="DENOUAL Franck" w:date="2022-10-27T15:21:00Z">
        <w:r w:rsidRPr="00BB189D" w:rsidDel="000C1DCF">
          <w:rPr>
            <w:rFonts w:asciiTheme="majorHAnsi" w:eastAsia="Times New Roman" w:hAnsiTheme="majorHAnsi" w:cs="Times New Roman"/>
            <w:b/>
            <w:bCs/>
            <w:lang w:val="en-CA"/>
          </w:rPr>
          <w:delText>6.B.1 Definition</w:delText>
        </w:r>
        <w:bookmarkStart w:id="283" w:name="_Toc117776731"/>
        <w:bookmarkEnd w:id="283"/>
      </w:del>
    </w:p>
    <w:p w14:paraId="19ACE421" w14:textId="78887B91" w:rsidR="00BB189D" w:rsidRPr="00BB189D" w:rsidDel="000C1DCF" w:rsidRDefault="00BB189D" w:rsidP="00BB189D">
      <w:pPr>
        <w:widowControl/>
        <w:autoSpaceDE/>
        <w:autoSpaceDN/>
        <w:jc w:val="both"/>
        <w:rPr>
          <w:del w:id="284" w:author="DENOUAL Franck" w:date="2022-10-27T15:21:00Z"/>
          <w:rFonts w:ascii="Times New Roman" w:eastAsia="Times New Roman" w:hAnsi="Times New Roman" w:cs="Times New Roman"/>
          <w:sz w:val="20"/>
          <w:lang w:val="en-CA"/>
        </w:rPr>
      </w:pPr>
      <w:bookmarkStart w:id="285" w:name="_Toc117776732"/>
      <w:bookmarkEnd w:id="285"/>
    </w:p>
    <w:p w14:paraId="18B89138" w14:textId="378CE034" w:rsidR="00BB189D" w:rsidRPr="00BB189D" w:rsidDel="000C1DCF" w:rsidRDefault="00BB189D" w:rsidP="00BB189D">
      <w:pPr>
        <w:keepNext/>
        <w:keepLines/>
        <w:widowControl/>
        <w:autoSpaceDE/>
        <w:autoSpaceDN/>
        <w:spacing w:line="230" w:lineRule="atLeast"/>
        <w:rPr>
          <w:del w:id="286" w:author="DENOUAL Franck" w:date="2022-10-27T15:21:00Z"/>
          <w:rFonts w:ascii="Cambria" w:eastAsia="MS Mincho" w:hAnsi="Cambria" w:cs="Times New Roman"/>
          <w:lang w:val="en-GB"/>
        </w:rPr>
      </w:pPr>
      <w:del w:id="287" w:author="DENOUAL Franck" w:date="2022-10-27T15:21:00Z">
        <w:r w:rsidRPr="00BB189D" w:rsidDel="000C1DCF">
          <w:rPr>
            <w:rFonts w:ascii="Cambria" w:eastAsia="MS Mincho" w:hAnsi="Cambria" w:cs="Times New Roman"/>
            <w:lang w:val="en-GB"/>
          </w:rPr>
          <w:delText xml:space="preserve">Box type: </w:delText>
        </w:r>
        <w:r w:rsidRPr="00BB189D" w:rsidDel="000C1DCF">
          <w:rPr>
            <w:rFonts w:ascii="Cambria" w:eastAsia="MS Mincho" w:hAnsi="Cambria" w:cs="Times New Roman"/>
            <w:lang w:val="en-GB"/>
          </w:rPr>
          <w:tab/>
        </w:r>
        <w:r w:rsidRPr="00BB189D" w:rsidDel="000C1DCF">
          <w:rPr>
            <w:rFonts w:ascii="Cambria" w:eastAsia="MS Mincho" w:hAnsi="Cambria" w:cs="Times New Roman"/>
            <w:lang w:val="en-GB"/>
          </w:rPr>
          <w:tab/>
        </w:r>
        <w:r w:rsidRPr="00BB189D" w:rsidDel="000C1DCF">
          <w:rPr>
            <w:rFonts w:ascii="Courier New" w:eastAsia="MS Mincho" w:hAnsi="Courier New" w:cs="Times New Roman"/>
            <w:lang w:val="en-GB"/>
          </w:rPr>
          <w:delText>'txlo'</w:delText>
        </w:r>
        <w:bookmarkStart w:id="288" w:name="_Toc117776733"/>
        <w:bookmarkEnd w:id="288"/>
      </w:del>
    </w:p>
    <w:p w14:paraId="7BA7D2E7" w14:textId="3CEBBA6C" w:rsidR="00BB189D" w:rsidRPr="00BB189D" w:rsidDel="000C1DCF" w:rsidRDefault="00BB189D" w:rsidP="00BB189D">
      <w:pPr>
        <w:keepNext/>
        <w:keepLines/>
        <w:widowControl/>
        <w:autoSpaceDE/>
        <w:autoSpaceDN/>
        <w:spacing w:line="230" w:lineRule="atLeast"/>
        <w:rPr>
          <w:del w:id="289" w:author="DENOUAL Franck" w:date="2022-10-27T15:21:00Z"/>
          <w:rFonts w:ascii="Cambria" w:eastAsia="MS Mincho" w:hAnsi="Cambria" w:cs="Times New Roman"/>
          <w:lang w:val="en-GB"/>
        </w:rPr>
      </w:pPr>
      <w:del w:id="290" w:author="DENOUAL Franck" w:date="2022-10-27T15:21:00Z">
        <w:r w:rsidRPr="00BB189D" w:rsidDel="000C1DCF">
          <w:rPr>
            <w:rFonts w:ascii="Cambria" w:eastAsia="MS Mincho" w:hAnsi="Cambria" w:cs="Times New Roman"/>
            <w:lang w:val="en-GB"/>
          </w:rPr>
          <w:delText>Property type:</w:delText>
        </w:r>
        <w:r w:rsidRPr="00BB189D" w:rsidDel="000C1DCF">
          <w:rPr>
            <w:rFonts w:ascii="Cambria" w:eastAsia="MS Mincho" w:hAnsi="Cambria" w:cs="Times New Roman"/>
            <w:lang w:val="en-GB"/>
          </w:rPr>
          <w:tab/>
        </w:r>
        <w:r w:rsidRPr="00BB189D" w:rsidDel="000C1DCF">
          <w:rPr>
            <w:rFonts w:ascii="Cambria" w:eastAsia="MS Mincho" w:hAnsi="Cambria" w:cs="Times New Roman"/>
            <w:lang w:val="en-GB"/>
          </w:rPr>
          <w:tab/>
          <w:delText>Descriptive item property</w:delText>
        </w:r>
        <w:bookmarkStart w:id="291" w:name="_Toc117776734"/>
        <w:bookmarkEnd w:id="291"/>
      </w:del>
    </w:p>
    <w:p w14:paraId="7052E5A5" w14:textId="49D0DCCA" w:rsidR="00BB189D" w:rsidRPr="00BB189D" w:rsidDel="000C1DCF" w:rsidRDefault="00BB189D" w:rsidP="00BB189D">
      <w:pPr>
        <w:keepNext/>
        <w:keepLines/>
        <w:widowControl/>
        <w:autoSpaceDE/>
        <w:autoSpaceDN/>
        <w:spacing w:line="230" w:lineRule="atLeast"/>
        <w:rPr>
          <w:del w:id="292" w:author="DENOUAL Franck" w:date="2022-10-27T15:21:00Z"/>
          <w:rFonts w:ascii="Cambria" w:eastAsia="MS Mincho" w:hAnsi="Cambria" w:cs="Times New Roman"/>
          <w:lang w:val="en-GB"/>
        </w:rPr>
      </w:pPr>
      <w:del w:id="293" w:author="DENOUAL Franck" w:date="2022-10-27T15:21:00Z">
        <w:r w:rsidRPr="00BB189D" w:rsidDel="000C1DCF">
          <w:rPr>
            <w:rFonts w:ascii="Cambria" w:eastAsia="MS Mincho" w:hAnsi="Cambria" w:cs="Times New Roman"/>
            <w:lang w:val="en-GB"/>
          </w:rPr>
          <w:delText xml:space="preserve">Container: </w:delText>
        </w:r>
        <w:r w:rsidRPr="00BB189D" w:rsidDel="000C1DCF">
          <w:rPr>
            <w:rFonts w:ascii="Cambria" w:eastAsia="MS Mincho" w:hAnsi="Cambria" w:cs="Times New Roman"/>
            <w:lang w:val="en-GB"/>
          </w:rPr>
          <w:tab/>
        </w:r>
        <w:r w:rsidRPr="00BB189D" w:rsidDel="000C1DCF">
          <w:rPr>
            <w:rFonts w:ascii="Cambria" w:eastAsia="MS Mincho" w:hAnsi="Cambria" w:cs="Times New Roman"/>
            <w:lang w:val="en-GB"/>
          </w:rPr>
          <w:tab/>
        </w:r>
        <w:r w:rsidRPr="00BB189D" w:rsidDel="000C1DCF">
          <w:rPr>
            <w:rFonts w:ascii="Courier New" w:eastAsia="MS Mincho" w:hAnsi="Courier New" w:cs="Times New Roman"/>
            <w:lang w:val="en-GB"/>
          </w:rPr>
          <w:delText>ItemPropertyContainerBox</w:delText>
        </w:r>
        <w:bookmarkStart w:id="294" w:name="_Toc117776735"/>
        <w:bookmarkEnd w:id="294"/>
      </w:del>
    </w:p>
    <w:p w14:paraId="3740E35A" w14:textId="2C2CB698" w:rsidR="00BB189D" w:rsidRPr="00BB189D" w:rsidDel="000C1DCF" w:rsidRDefault="00BB189D" w:rsidP="00BB189D">
      <w:pPr>
        <w:keepNext/>
        <w:keepLines/>
        <w:widowControl/>
        <w:autoSpaceDE/>
        <w:autoSpaceDN/>
        <w:spacing w:line="230" w:lineRule="atLeast"/>
        <w:rPr>
          <w:del w:id="295" w:author="DENOUAL Franck" w:date="2022-10-27T15:21:00Z"/>
          <w:rFonts w:ascii="Cambria" w:eastAsia="MS Mincho" w:hAnsi="Cambria" w:cs="Times New Roman"/>
          <w:lang w:val="en-GB"/>
        </w:rPr>
      </w:pPr>
      <w:del w:id="296" w:author="DENOUAL Franck" w:date="2022-10-27T15:21:00Z">
        <w:r w:rsidRPr="00BB189D" w:rsidDel="000C1DCF">
          <w:rPr>
            <w:rFonts w:ascii="Cambria" w:eastAsia="MS Mincho" w:hAnsi="Cambria" w:cs="Times New Roman"/>
            <w:lang w:val="en-GB"/>
          </w:rPr>
          <w:delText xml:space="preserve">Mandatory (per item): </w:delText>
        </w:r>
        <w:r w:rsidRPr="00BB189D" w:rsidDel="000C1DCF">
          <w:rPr>
            <w:rFonts w:ascii="Cambria" w:eastAsia="MS Mincho" w:hAnsi="Cambria" w:cs="Times New Roman"/>
            <w:lang w:val="en-GB"/>
          </w:rPr>
          <w:tab/>
          <w:delText>No</w:delText>
        </w:r>
        <w:bookmarkStart w:id="297" w:name="_Toc117776736"/>
        <w:bookmarkEnd w:id="297"/>
      </w:del>
    </w:p>
    <w:p w14:paraId="4F5EC9A3" w14:textId="3C767316" w:rsidR="00BB189D" w:rsidRPr="00BB189D" w:rsidDel="000C1DCF" w:rsidRDefault="00BB189D" w:rsidP="00BB189D">
      <w:pPr>
        <w:keepNext/>
        <w:keepLines/>
        <w:widowControl/>
        <w:autoSpaceDE/>
        <w:autoSpaceDN/>
        <w:spacing w:line="230" w:lineRule="atLeast"/>
        <w:rPr>
          <w:del w:id="298" w:author="DENOUAL Franck" w:date="2022-10-27T15:21:00Z"/>
          <w:rFonts w:ascii="Cambria" w:eastAsia="MS Mincho" w:hAnsi="Cambria" w:cs="Times New Roman"/>
          <w:lang w:val="en-GB"/>
        </w:rPr>
      </w:pPr>
      <w:del w:id="299" w:author="DENOUAL Franck" w:date="2022-10-27T15:21:00Z">
        <w:r w:rsidRPr="00BB189D" w:rsidDel="000C1DCF">
          <w:rPr>
            <w:rFonts w:ascii="Cambria" w:eastAsia="MS Mincho" w:hAnsi="Cambria" w:cs="Times New Roman"/>
            <w:lang w:val="en-GB"/>
          </w:rPr>
          <w:delText>Quantity (per item):</w:delText>
        </w:r>
        <w:r w:rsidRPr="00BB189D" w:rsidDel="000C1DCF">
          <w:rPr>
            <w:rFonts w:ascii="Cambria" w:eastAsia="MS Mincho" w:hAnsi="Cambria" w:cs="Times New Roman"/>
            <w:lang w:val="en-GB"/>
          </w:rPr>
          <w:tab/>
          <w:delText>One</w:delText>
        </w:r>
        <w:bookmarkStart w:id="300" w:name="_Toc117776737"/>
        <w:bookmarkEnd w:id="300"/>
      </w:del>
    </w:p>
    <w:p w14:paraId="026A592C" w14:textId="2729F1C7" w:rsidR="00BB189D" w:rsidRPr="00BB189D" w:rsidDel="000C1DCF" w:rsidRDefault="00BB189D" w:rsidP="00BB189D">
      <w:pPr>
        <w:widowControl/>
        <w:autoSpaceDE/>
        <w:autoSpaceDN/>
        <w:jc w:val="both"/>
        <w:rPr>
          <w:del w:id="301" w:author="DENOUAL Franck" w:date="2022-10-27T15:21:00Z"/>
          <w:rFonts w:ascii="Times New Roman" w:eastAsia="Times New Roman" w:hAnsi="Times New Roman" w:cs="Times New Roman"/>
          <w:lang w:val="en-CA"/>
        </w:rPr>
      </w:pPr>
      <w:bookmarkStart w:id="302" w:name="_Toc117776738"/>
      <w:bookmarkEnd w:id="302"/>
    </w:p>
    <w:p w14:paraId="44EB9020" w14:textId="115AC33E" w:rsidR="00BB189D" w:rsidRPr="00BB189D" w:rsidDel="000C1DCF" w:rsidRDefault="00BB189D" w:rsidP="00BB189D">
      <w:pPr>
        <w:jc w:val="both"/>
        <w:rPr>
          <w:del w:id="303" w:author="DENOUAL Franck" w:date="2022-10-27T15:21:00Z"/>
          <w:rFonts w:ascii="Cambria" w:eastAsia="MS Mincho" w:hAnsi="Cambria" w:cs="Times New Roman"/>
          <w:lang w:val="en-GB" w:eastAsia="ja-JP"/>
        </w:rPr>
      </w:pPr>
      <w:del w:id="304" w:author="DENOUAL Franck" w:date="2022-10-27T15:21:00Z">
        <w:r w:rsidRPr="00BB189D" w:rsidDel="000C1DCF">
          <w:rPr>
            <w:rFonts w:ascii="Cambria" w:eastAsia="MS Mincho" w:hAnsi="Cambria" w:cs="Times New Roman"/>
            <w:lang w:val="en-GB" w:eastAsia="ja-JP"/>
          </w:rPr>
          <w:delText xml:space="preserve">The </w:delText>
        </w:r>
        <w:r w:rsidRPr="00BB189D" w:rsidDel="000C1DCF">
          <w:rPr>
            <w:rFonts w:ascii="Courier New" w:hAnsi="Courier New"/>
            <w:lang w:val="en-GB"/>
          </w:rPr>
          <w:delText>TextLayoutProperty</w:delText>
        </w:r>
        <w:r w:rsidRPr="00BB189D" w:rsidDel="000C1DCF">
          <w:rPr>
            <w:rFonts w:ascii="Cambria" w:eastAsia="MS Mincho" w:hAnsi="Cambria" w:cs="Times New Roman"/>
            <w:lang w:val="en-GB" w:eastAsia="ja-JP"/>
          </w:rPr>
          <w:delText xml:space="preserve"> documents the layout information of the associated text item. A text item shall be associated with one </w:delText>
        </w:r>
        <w:r w:rsidRPr="00BB189D" w:rsidDel="000C1DCF">
          <w:rPr>
            <w:rFonts w:ascii="Courier New" w:hAnsi="Courier New"/>
            <w:lang w:val="en-GB"/>
          </w:rPr>
          <w:delText>TextLayoutProperty</w:delText>
        </w:r>
        <w:r w:rsidRPr="00BB189D" w:rsidDel="000C1DCF">
          <w:rPr>
            <w:rFonts w:ascii="Cambria" w:eastAsia="MS Mincho" w:hAnsi="Cambria" w:cs="Times New Roman"/>
            <w:lang w:val="en-GB" w:eastAsia="ja-JP"/>
          </w:rPr>
          <w:delText xml:space="preserve"> prior to the association of all transformative properties.</w:delText>
        </w:r>
        <w:bookmarkStart w:id="305" w:name="_Toc117776739"/>
        <w:bookmarkEnd w:id="305"/>
      </w:del>
    </w:p>
    <w:p w14:paraId="1C04FCBD" w14:textId="6200EACD" w:rsidR="00BB189D" w:rsidRPr="00BB189D" w:rsidDel="000C1DCF" w:rsidRDefault="00BB189D" w:rsidP="00BB189D">
      <w:pPr>
        <w:jc w:val="both"/>
        <w:rPr>
          <w:del w:id="306" w:author="DENOUAL Franck" w:date="2022-10-27T15:21:00Z"/>
          <w:rFonts w:ascii="Cambria" w:eastAsia="MS Mincho" w:hAnsi="Cambria" w:cs="Times New Roman"/>
          <w:lang w:val="en-GB" w:eastAsia="ja-JP"/>
        </w:rPr>
      </w:pPr>
      <w:bookmarkStart w:id="307" w:name="_Toc117776740"/>
      <w:bookmarkEnd w:id="307"/>
    </w:p>
    <w:p w14:paraId="0660925D" w14:textId="788E3707" w:rsidR="00BB189D" w:rsidRPr="00BB189D" w:rsidDel="000C1DCF" w:rsidRDefault="00BB189D" w:rsidP="00BB189D">
      <w:pPr>
        <w:widowControl/>
        <w:autoSpaceDE/>
        <w:autoSpaceDN/>
        <w:jc w:val="both"/>
        <w:rPr>
          <w:del w:id="308" w:author="DENOUAL Franck" w:date="2022-10-27T15:21:00Z"/>
          <w:rFonts w:ascii="Times New Roman" w:eastAsia="Times New Roman" w:hAnsi="Times New Roman" w:cs="Times New Roman"/>
          <w:lang w:val="en-CA"/>
        </w:rPr>
      </w:pPr>
      <w:del w:id="309" w:author="DENOUAL Franck" w:date="2022-10-27T15:21:00Z">
        <w:r w:rsidRPr="00BB189D" w:rsidDel="000C1DCF">
          <w:rPr>
            <w:rFonts w:ascii="Times New Roman" w:eastAsia="Times New Roman" w:hAnsi="Times New Roman" w:cs="Times New Roman"/>
            <w:lang w:val="en-CA"/>
          </w:rPr>
          <w:delText xml:space="preserve">The data in the </w:delText>
        </w:r>
        <w:r w:rsidRPr="00BB189D" w:rsidDel="000C1DCF">
          <w:rPr>
            <w:rFonts w:ascii="Courier New" w:hAnsi="Courier New"/>
            <w:lang w:val="en-GB"/>
          </w:rPr>
          <w:delText>TextLayoutProperty</w:delText>
        </w:r>
        <w:r w:rsidRPr="00BB189D" w:rsidDel="000C1DCF">
          <w:rPr>
            <w:rFonts w:ascii="Cambria" w:eastAsia="MS Mincho" w:hAnsi="Cambria" w:cs="Times New Roman"/>
            <w:lang w:val="en-GB" w:eastAsia="ja-JP"/>
          </w:rPr>
          <w:delText xml:space="preserve"> </w:delText>
        </w:r>
        <w:r w:rsidRPr="00BB189D" w:rsidDel="000C1DCF">
          <w:rPr>
            <w:rFonts w:ascii="Times New Roman" w:eastAsia="Times New Roman" w:hAnsi="Times New Roman" w:cs="Times New Roman"/>
            <w:lang w:val="en-CA"/>
          </w:rPr>
          <w:delText>define the size, position and the language of the textual data to be displayed/rendered on the associated image item. The size and position information are used to display/render the textual data inside a reference space that is mapped to the image item with which the text item is associated after any transformative item property is applied to the image item.</w:delText>
        </w:r>
        <w:bookmarkStart w:id="310" w:name="_Toc117776741"/>
        <w:bookmarkEnd w:id="310"/>
      </w:del>
    </w:p>
    <w:p w14:paraId="41DBBA00" w14:textId="02E1F0AC" w:rsidR="00BB189D" w:rsidRPr="00BB189D" w:rsidDel="000C1DCF" w:rsidRDefault="00BB189D" w:rsidP="00BB189D">
      <w:pPr>
        <w:jc w:val="both"/>
        <w:rPr>
          <w:del w:id="311" w:author="DENOUAL Franck" w:date="2022-10-27T15:21:00Z"/>
          <w:rFonts w:ascii="Cambria" w:eastAsia="MS Mincho" w:hAnsi="Cambria" w:cs="Times New Roman"/>
          <w:lang w:val="en-GB" w:eastAsia="ja-JP"/>
        </w:rPr>
      </w:pPr>
      <w:bookmarkStart w:id="312" w:name="_Toc117776742"/>
      <w:bookmarkEnd w:id="312"/>
    </w:p>
    <w:p w14:paraId="257B5F07" w14:textId="7328B972" w:rsidR="00BB189D" w:rsidRPr="00BB189D" w:rsidDel="000C1DCF" w:rsidRDefault="00BB189D" w:rsidP="00BB189D">
      <w:pPr>
        <w:jc w:val="both"/>
        <w:rPr>
          <w:del w:id="313" w:author="DENOUAL Franck" w:date="2022-10-27T15:21:00Z"/>
          <w:rFonts w:ascii="Cambria" w:eastAsia="MS Mincho" w:hAnsi="Cambria" w:cs="Times New Roman"/>
          <w:lang w:val="en-CA" w:eastAsia="ja-JP"/>
        </w:rPr>
      </w:pPr>
      <w:del w:id="314" w:author="DENOUAL Franck" w:date="2022-10-27T15:21:00Z">
        <w:r w:rsidRPr="00BB189D" w:rsidDel="000C1DCF">
          <w:rPr>
            <w:rFonts w:ascii="Cambria" w:eastAsia="MS Mincho" w:hAnsi="Cambria" w:cs="Times New Roman"/>
            <w:lang w:val="en-CA" w:eastAsia="ja-JP"/>
          </w:rPr>
          <w:delText>The reference space is defined as a 2D coordinate system with the origin (0,0) located at the top-left corner and a maximum size defined by reference_width and reference_height; the x-axis is oriented from left to right and the y-axis from top to bottom. Figure 2, provides an illustration of text item in the reference space. The placement of textual data inside the associated image item is obtained after applying the implicit resampling caused by the difference between the size of the reference space and the size of the associated image item. If the text item has transformative item properties, then the implicit resampling shall be performed on the text item before the first of its transformative item properties is applied.</w:delText>
        </w:r>
        <w:bookmarkStart w:id="315" w:name="_Toc117776743"/>
        <w:bookmarkEnd w:id="315"/>
      </w:del>
    </w:p>
    <w:p w14:paraId="08F95EE5" w14:textId="7C5F3B7A" w:rsidR="00BB189D" w:rsidRPr="00BB189D" w:rsidDel="000C1DCF" w:rsidRDefault="00BB189D" w:rsidP="00BB189D">
      <w:pPr>
        <w:widowControl/>
        <w:autoSpaceDE/>
        <w:autoSpaceDN/>
        <w:jc w:val="both"/>
        <w:rPr>
          <w:del w:id="316" w:author="DENOUAL Franck" w:date="2022-10-27T15:21:00Z"/>
          <w:rFonts w:ascii="Times New Roman" w:eastAsia="Times New Roman" w:hAnsi="Times New Roman" w:cs="Times New Roman"/>
          <w:sz w:val="20"/>
        </w:rPr>
      </w:pPr>
      <w:bookmarkStart w:id="317" w:name="_Toc117776744"/>
      <w:bookmarkEnd w:id="317"/>
    </w:p>
    <w:p w14:paraId="61BA3861" w14:textId="22857655" w:rsidR="00BB189D" w:rsidRPr="00BB189D" w:rsidDel="000C1DCF" w:rsidRDefault="00BB189D" w:rsidP="00BB189D">
      <w:pPr>
        <w:keepNext/>
        <w:widowControl/>
        <w:autoSpaceDE/>
        <w:autoSpaceDN/>
        <w:jc w:val="center"/>
        <w:rPr>
          <w:del w:id="318" w:author="DENOUAL Franck" w:date="2022-10-27T15:21:00Z"/>
        </w:rPr>
      </w:pPr>
      <w:del w:id="319" w:author="DENOUAL Franck" w:date="2022-10-27T15:21:00Z">
        <w:r w:rsidRPr="00BB189D" w:rsidDel="000C1DCF">
          <w:rPr>
            <w:noProof/>
          </w:rPr>
          <w:drawing>
            <wp:inline distT="0" distB="0" distL="0" distR="0" wp14:anchorId="3C31E165" wp14:editId="60A0AFF0">
              <wp:extent cx="3539319" cy="3252092"/>
              <wp:effectExtent l="0" t="0" r="444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552223" cy="3263949"/>
                      </a:xfrm>
                      <a:prstGeom prst="rect">
                        <a:avLst/>
                      </a:prstGeom>
                    </pic:spPr>
                  </pic:pic>
                </a:graphicData>
              </a:graphic>
            </wp:inline>
          </w:drawing>
        </w:r>
        <w:bookmarkStart w:id="320" w:name="_Toc117776745"/>
        <w:bookmarkEnd w:id="320"/>
      </w:del>
    </w:p>
    <w:p w14:paraId="4011BC20" w14:textId="6D618717" w:rsidR="00BB189D" w:rsidRPr="00BB189D" w:rsidDel="000C1DCF" w:rsidRDefault="00BB189D" w:rsidP="00BB189D">
      <w:pPr>
        <w:spacing w:after="200"/>
        <w:jc w:val="center"/>
        <w:rPr>
          <w:del w:id="321" w:author="DENOUAL Franck" w:date="2022-10-27T15:21:00Z"/>
          <w:rFonts w:ascii="Times New Roman" w:eastAsia="Times New Roman" w:hAnsi="Times New Roman" w:cs="Times New Roman"/>
          <w:b/>
          <w:bCs/>
          <w:color w:val="000000" w:themeColor="text1"/>
          <w:sz w:val="20"/>
          <w:szCs w:val="18"/>
          <w:lang w:val="en-CA"/>
        </w:rPr>
      </w:pPr>
      <w:del w:id="322" w:author="DENOUAL Franck" w:date="2022-10-27T15:21:00Z">
        <w:r w:rsidRPr="00BB189D" w:rsidDel="000C1DCF">
          <w:rPr>
            <w:b/>
            <w:bCs/>
            <w:color w:val="000000" w:themeColor="text1"/>
            <w:sz w:val="18"/>
            <w:szCs w:val="18"/>
          </w:rPr>
          <w:delText xml:space="preserve">Figure </w:delText>
        </w:r>
        <w:r w:rsidRPr="00BB189D" w:rsidDel="000C1DCF">
          <w:rPr>
            <w:b/>
            <w:bCs/>
            <w:color w:val="000000" w:themeColor="text1"/>
            <w:sz w:val="18"/>
            <w:szCs w:val="18"/>
          </w:rPr>
          <w:fldChar w:fldCharType="begin"/>
        </w:r>
        <w:r w:rsidRPr="00BB189D" w:rsidDel="000C1DCF">
          <w:rPr>
            <w:b/>
            <w:bCs/>
            <w:color w:val="000000" w:themeColor="text1"/>
            <w:sz w:val="18"/>
            <w:szCs w:val="18"/>
          </w:rPr>
          <w:delInstrText xml:space="preserve"> SEQ Figure \* ARABIC </w:delInstrText>
        </w:r>
        <w:r w:rsidRPr="00BB189D" w:rsidDel="000C1DCF">
          <w:rPr>
            <w:b/>
            <w:bCs/>
            <w:color w:val="000000" w:themeColor="text1"/>
            <w:sz w:val="18"/>
            <w:szCs w:val="18"/>
          </w:rPr>
          <w:fldChar w:fldCharType="separate"/>
        </w:r>
        <w:r w:rsidR="00E6750D" w:rsidDel="000C1DCF">
          <w:rPr>
            <w:b/>
            <w:bCs/>
            <w:noProof/>
            <w:color w:val="000000" w:themeColor="text1"/>
            <w:sz w:val="18"/>
            <w:szCs w:val="18"/>
          </w:rPr>
          <w:delText>2</w:delText>
        </w:r>
        <w:r w:rsidRPr="00BB189D" w:rsidDel="000C1DCF">
          <w:rPr>
            <w:b/>
            <w:bCs/>
            <w:color w:val="000000" w:themeColor="text1"/>
            <w:sz w:val="18"/>
            <w:szCs w:val="18"/>
          </w:rPr>
          <w:fldChar w:fldCharType="end"/>
        </w:r>
        <w:r w:rsidRPr="00BB189D" w:rsidDel="000C1DCF">
          <w:rPr>
            <w:b/>
            <w:bCs/>
            <w:color w:val="000000" w:themeColor="text1"/>
            <w:sz w:val="18"/>
            <w:szCs w:val="18"/>
          </w:rPr>
          <w:delText>: An illustration of text item in reference space.</w:delText>
        </w:r>
        <w:bookmarkStart w:id="323" w:name="_Toc117776746"/>
        <w:bookmarkEnd w:id="323"/>
      </w:del>
    </w:p>
    <w:p w14:paraId="036AFE22" w14:textId="51885DF0" w:rsidR="00BB189D" w:rsidRPr="00BB189D" w:rsidDel="000C1DCF" w:rsidRDefault="00BB189D" w:rsidP="00BB189D">
      <w:pPr>
        <w:widowControl/>
        <w:autoSpaceDE/>
        <w:autoSpaceDN/>
        <w:jc w:val="both"/>
        <w:rPr>
          <w:del w:id="324" w:author="DENOUAL Franck" w:date="2022-10-27T15:21:00Z"/>
          <w:rFonts w:ascii="Times New Roman" w:eastAsia="Times New Roman" w:hAnsi="Times New Roman" w:cs="Times New Roman"/>
          <w:sz w:val="20"/>
          <w:lang w:val="en-CA"/>
        </w:rPr>
      </w:pPr>
      <w:bookmarkStart w:id="325" w:name="_Toc117776747"/>
      <w:bookmarkEnd w:id="325"/>
    </w:p>
    <w:p w14:paraId="3AA3FE0C" w14:textId="4F530729" w:rsidR="00BB189D" w:rsidRPr="00BB189D" w:rsidDel="000C1DCF" w:rsidRDefault="00BB189D" w:rsidP="00BB189D">
      <w:pPr>
        <w:widowControl/>
        <w:autoSpaceDE/>
        <w:autoSpaceDN/>
        <w:rPr>
          <w:del w:id="326" w:author="DENOUAL Franck" w:date="2022-10-27T15:21:00Z"/>
          <w:rFonts w:ascii="Times New Roman" w:eastAsia="Times New Roman" w:hAnsi="Times New Roman" w:cs="Times New Roman"/>
          <w:b/>
          <w:bCs/>
          <w:sz w:val="20"/>
          <w:lang w:val="en-CA"/>
        </w:rPr>
      </w:pPr>
      <w:del w:id="327" w:author="DENOUAL Franck" w:date="2022-10-27T15:21:00Z">
        <w:r w:rsidRPr="00BB189D" w:rsidDel="000C1DCF">
          <w:rPr>
            <w:rFonts w:ascii="Times New Roman" w:eastAsia="Times New Roman" w:hAnsi="Times New Roman" w:cs="Times New Roman"/>
            <w:b/>
            <w:bCs/>
            <w:sz w:val="20"/>
            <w:lang w:val="en-CA"/>
          </w:rPr>
          <w:delText>6.B.2 Syntax</w:delText>
        </w:r>
        <w:bookmarkStart w:id="328" w:name="_Toc117776748"/>
        <w:bookmarkEnd w:id="328"/>
      </w:del>
    </w:p>
    <w:p w14:paraId="4055E5D4" w14:textId="3F469BB7" w:rsidR="00BB189D" w:rsidRPr="00BB189D" w:rsidDel="000C1DCF" w:rsidRDefault="00BB189D" w:rsidP="00BB189D">
      <w:pPr>
        <w:widowControl/>
        <w:autoSpaceDE/>
        <w:autoSpaceDN/>
        <w:rPr>
          <w:del w:id="329" w:author="DENOUAL Franck" w:date="2022-10-27T15:21:00Z"/>
          <w:rFonts w:ascii="Times New Roman" w:eastAsia="Times New Roman" w:hAnsi="Times New Roman" w:cs="Times New Roman"/>
          <w:b/>
          <w:bCs/>
          <w:sz w:val="20"/>
          <w:lang w:val="en-CA"/>
        </w:rPr>
      </w:pPr>
      <w:bookmarkStart w:id="330" w:name="_Toc117776749"/>
      <w:bookmarkEnd w:id="330"/>
    </w:p>
    <w:p w14:paraId="083E2ECF" w14:textId="169F4DBE" w:rsidR="00BB189D" w:rsidRPr="00BB189D" w:rsidDel="000C1DCF" w:rsidRDefault="00BB189D" w:rsidP="00BB189D">
      <w:pPr>
        <w:ind w:left="360"/>
        <w:rPr>
          <w:del w:id="331" w:author="DENOUAL Franck" w:date="2022-10-27T15:21:00Z"/>
          <w:rFonts w:ascii="Times New Roman" w:eastAsia="Times New Roman" w:hAnsi="Times New Roman" w:cs="Times New Roman"/>
          <w:b/>
          <w:bCs/>
          <w:sz w:val="20"/>
          <w:lang w:val="en-CA"/>
        </w:rPr>
      </w:pPr>
      <w:del w:id="332" w:author="DENOUAL Franck" w:date="2022-10-27T15:21:00Z">
        <w:r w:rsidRPr="00BB189D" w:rsidDel="000C1DCF">
          <w:rPr>
            <w:rFonts w:ascii="Courier New" w:eastAsia="Calibri" w:hAnsi="Courier New" w:cs="Courier New"/>
            <w:sz w:val="20"/>
            <w:szCs w:val="20"/>
          </w:rPr>
          <w:lastRenderedPageBreak/>
          <w:delText>aligned(8) class TextLayoutProperty</w:delText>
        </w:r>
        <w:r w:rsidRPr="00BB189D" w:rsidDel="000C1DCF">
          <w:rPr>
            <w:rFonts w:ascii="Courier New" w:eastAsia="Calibri" w:hAnsi="Courier New" w:cs="Courier New"/>
            <w:sz w:val="20"/>
            <w:szCs w:val="20"/>
          </w:rPr>
          <w:br/>
          <w:delText>extends ItemFullProperty('txlo', version = 0, flags = 0) {</w:delText>
        </w:r>
        <w:r w:rsidRPr="00BB189D" w:rsidDel="000C1DCF">
          <w:rPr>
            <w:rFonts w:ascii="Courier New" w:eastAsia="Calibri" w:hAnsi="Courier New" w:cs="Courier New"/>
            <w:sz w:val="20"/>
            <w:szCs w:val="20"/>
          </w:rPr>
          <w:br/>
        </w:r>
        <w:r w:rsidRPr="00BB189D" w:rsidDel="000C1DCF">
          <w:rPr>
            <w:rFonts w:ascii="Courier New" w:eastAsia="Calibri" w:hAnsi="Courier New" w:cs="Courier New"/>
            <w:sz w:val="20"/>
            <w:szCs w:val="20"/>
          </w:rPr>
          <w:tab/>
          <w:delText xml:space="preserve">unsigned int (8) version = 0; </w:delText>
        </w:r>
        <w:r w:rsidRPr="00BB189D" w:rsidDel="000C1DCF">
          <w:rPr>
            <w:rFonts w:ascii="Courier New" w:eastAsia="Calibri" w:hAnsi="Courier New" w:cs="Courier New"/>
            <w:sz w:val="20"/>
            <w:szCs w:val="20"/>
          </w:rPr>
          <w:br/>
        </w:r>
        <w:r w:rsidRPr="00BB189D" w:rsidDel="000C1DCF">
          <w:rPr>
            <w:rFonts w:ascii="Courier New" w:eastAsia="Calibri" w:hAnsi="Courier New" w:cs="Courier New"/>
            <w:sz w:val="20"/>
            <w:szCs w:val="20"/>
          </w:rPr>
          <w:tab/>
          <w:delText xml:space="preserve">unsigned int (8) flags; </w:delText>
        </w:r>
        <w:r w:rsidRPr="00BB189D" w:rsidDel="000C1DCF">
          <w:rPr>
            <w:rFonts w:ascii="Courier New" w:eastAsia="Calibri" w:hAnsi="Courier New" w:cs="Courier New"/>
            <w:sz w:val="20"/>
            <w:szCs w:val="20"/>
          </w:rPr>
          <w:br/>
        </w:r>
        <w:r w:rsidRPr="00BB189D" w:rsidDel="000C1DCF">
          <w:rPr>
            <w:rFonts w:ascii="Courier New" w:eastAsia="Calibri" w:hAnsi="Courier New" w:cs="Courier New"/>
            <w:sz w:val="20"/>
            <w:szCs w:val="20"/>
          </w:rPr>
          <w:tab/>
          <w:delText xml:space="preserve">field_size = ((flags &amp; 1) + 1) * 16; </w:delText>
        </w:r>
        <w:r w:rsidRPr="00BB189D" w:rsidDel="000C1DCF">
          <w:rPr>
            <w:rFonts w:ascii="Courier New" w:eastAsia="Calibri" w:hAnsi="Courier New" w:cs="Courier New"/>
            <w:sz w:val="20"/>
            <w:szCs w:val="20"/>
          </w:rPr>
          <w:br/>
        </w:r>
        <w:r w:rsidRPr="00BB189D" w:rsidDel="000C1DCF">
          <w:rPr>
            <w:rFonts w:ascii="Courier New" w:eastAsia="Calibri" w:hAnsi="Courier New" w:cs="Courier New"/>
            <w:sz w:val="20"/>
            <w:szCs w:val="20"/>
          </w:rPr>
          <w:tab/>
          <w:delText xml:space="preserve">unsigned int(field_size) reference_width; </w:delText>
        </w:r>
        <w:r w:rsidRPr="00BB189D" w:rsidDel="000C1DCF">
          <w:rPr>
            <w:rFonts w:ascii="Courier New" w:eastAsia="Calibri" w:hAnsi="Courier New" w:cs="Courier New"/>
            <w:sz w:val="20"/>
            <w:szCs w:val="20"/>
          </w:rPr>
          <w:br/>
        </w:r>
        <w:r w:rsidRPr="00BB189D" w:rsidDel="000C1DCF">
          <w:rPr>
            <w:rFonts w:ascii="Courier New" w:eastAsia="Calibri" w:hAnsi="Courier New" w:cs="Courier New"/>
            <w:sz w:val="20"/>
            <w:szCs w:val="20"/>
          </w:rPr>
          <w:tab/>
          <w:delText>unsigned int(field_size) reference_height;</w:delText>
        </w:r>
        <w:r w:rsidRPr="00BB189D" w:rsidDel="000C1DCF">
          <w:rPr>
            <w:rFonts w:ascii="Courier New" w:eastAsia="Calibri" w:hAnsi="Courier New" w:cs="Courier New"/>
            <w:sz w:val="20"/>
            <w:szCs w:val="20"/>
          </w:rPr>
          <w:br/>
        </w:r>
        <w:r w:rsidRPr="00BB189D" w:rsidDel="000C1DCF">
          <w:rPr>
            <w:rFonts w:ascii="Courier New" w:eastAsia="Calibri" w:hAnsi="Courier New" w:cs="Courier New"/>
            <w:sz w:val="20"/>
            <w:szCs w:val="20"/>
          </w:rPr>
          <w:tab/>
          <w:delText>signed int(field_size) x;</w:delText>
        </w:r>
        <w:r w:rsidRPr="00BB189D" w:rsidDel="000C1DCF">
          <w:rPr>
            <w:rFonts w:ascii="Courier New" w:eastAsia="Calibri" w:hAnsi="Courier New" w:cs="Courier New"/>
            <w:sz w:val="20"/>
            <w:szCs w:val="20"/>
          </w:rPr>
          <w:br/>
        </w:r>
        <w:r w:rsidRPr="00BB189D" w:rsidDel="000C1DCF">
          <w:rPr>
            <w:rFonts w:ascii="Courier New" w:eastAsia="Calibri" w:hAnsi="Courier New" w:cs="Courier New"/>
            <w:sz w:val="20"/>
            <w:szCs w:val="20"/>
          </w:rPr>
          <w:tab/>
          <w:delText xml:space="preserve">signed int(field_size) y; </w:delText>
        </w:r>
        <w:r w:rsidRPr="00BB189D" w:rsidDel="000C1DCF">
          <w:rPr>
            <w:rFonts w:ascii="Courier New" w:eastAsia="Calibri" w:hAnsi="Courier New" w:cs="Courier New"/>
            <w:sz w:val="20"/>
            <w:szCs w:val="20"/>
          </w:rPr>
          <w:br/>
        </w:r>
        <w:r w:rsidRPr="00BB189D" w:rsidDel="000C1DCF">
          <w:rPr>
            <w:rFonts w:ascii="Courier New" w:eastAsia="Calibri" w:hAnsi="Courier New" w:cs="Courier New"/>
            <w:sz w:val="20"/>
            <w:szCs w:val="20"/>
          </w:rPr>
          <w:tab/>
          <w:delText>utf8string</w:delText>
        </w:r>
        <w:r w:rsidRPr="00BB189D" w:rsidDel="000C1DCF">
          <w:rPr>
            <w:rFonts w:ascii="Courier New" w:eastAsia="Calibri" w:hAnsi="Courier New" w:cs="Courier New"/>
            <w:sz w:val="20"/>
            <w:szCs w:val="20"/>
          </w:rPr>
          <w:tab/>
          <w:delText xml:space="preserve">language; </w:delText>
        </w:r>
        <w:r w:rsidRPr="00BB189D" w:rsidDel="000C1DCF">
          <w:rPr>
            <w:rFonts w:ascii="Courier New" w:eastAsia="Calibri" w:hAnsi="Courier New" w:cs="Courier New"/>
            <w:sz w:val="20"/>
            <w:szCs w:val="20"/>
          </w:rPr>
          <w:br/>
          <w:delText>}</w:delText>
        </w:r>
        <w:r w:rsidRPr="00BB189D" w:rsidDel="000C1DCF">
          <w:rPr>
            <w:rFonts w:ascii="Courier New" w:eastAsia="Calibri" w:hAnsi="Courier New" w:cs="Courier New"/>
            <w:sz w:val="20"/>
            <w:szCs w:val="20"/>
          </w:rPr>
          <w:br/>
        </w:r>
        <w:bookmarkStart w:id="333" w:name="_Toc117776750"/>
        <w:bookmarkEnd w:id="333"/>
      </w:del>
    </w:p>
    <w:p w14:paraId="54966A07" w14:textId="78764198" w:rsidR="00BB189D" w:rsidRPr="00BB189D" w:rsidDel="000C1DCF" w:rsidRDefault="00BB189D" w:rsidP="00BB189D">
      <w:pPr>
        <w:ind w:firstLine="360"/>
        <w:rPr>
          <w:del w:id="334" w:author="DENOUAL Franck" w:date="2022-10-27T15:21:00Z"/>
          <w:rFonts w:ascii="Times New Roman" w:eastAsia="Times New Roman" w:hAnsi="Times New Roman" w:cs="Times New Roman"/>
          <w:b/>
          <w:bCs/>
          <w:sz w:val="20"/>
          <w:lang w:val="en-CA"/>
        </w:rPr>
      </w:pPr>
      <w:bookmarkStart w:id="335" w:name="_Toc117776751"/>
      <w:bookmarkEnd w:id="335"/>
    </w:p>
    <w:p w14:paraId="296E7C8A" w14:textId="27EC9B73" w:rsidR="00BB189D" w:rsidRPr="00BB189D" w:rsidDel="000C1DCF" w:rsidRDefault="00BB189D" w:rsidP="00BB189D">
      <w:pPr>
        <w:widowControl/>
        <w:autoSpaceDE/>
        <w:autoSpaceDN/>
        <w:rPr>
          <w:del w:id="336" w:author="DENOUAL Franck" w:date="2022-10-27T15:21:00Z"/>
          <w:rFonts w:ascii="Times New Roman" w:eastAsia="Times New Roman" w:hAnsi="Times New Roman" w:cs="Times New Roman"/>
          <w:b/>
          <w:bCs/>
          <w:sz w:val="20"/>
          <w:lang w:val="en-CA"/>
        </w:rPr>
      </w:pPr>
      <w:del w:id="337" w:author="DENOUAL Franck" w:date="2022-10-27T15:21:00Z">
        <w:r w:rsidRPr="00BB189D" w:rsidDel="000C1DCF">
          <w:rPr>
            <w:rFonts w:ascii="Times New Roman" w:eastAsia="Times New Roman" w:hAnsi="Times New Roman" w:cs="Times New Roman"/>
            <w:b/>
            <w:bCs/>
            <w:sz w:val="20"/>
            <w:lang w:val="en-CA"/>
          </w:rPr>
          <w:delText>6.B.3 Semantics</w:delText>
        </w:r>
        <w:bookmarkStart w:id="338" w:name="_Toc117776752"/>
        <w:bookmarkEnd w:id="338"/>
      </w:del>
    </w:p>
    <w:p w14:paraId="0EAC867D" w14:textId="3B145315" w:rsidR="00BB189D" w:rsidRPr="00BB189D" w:rsidDel="000C1DCF" w:rsidRDefault="00BB189D" w:rsidP="00BB189D">
      <w:pPr>
        <w:widowControl/>
        <w:autoSpaceDE/>
        <w:autoSpaceDN/>
        <w:rPr>
          <w:del w:id="339" w:author="DENOUAL Franck" w:date="2022-10-27T15:21:00Z"/>
          <w:rFonts w:ascii="Times New Roman" w:eastAsia="Times New Roman" w:hAnsi="Times New Roman" w:cs="Times New Roman"/>
          <w:b/>
          <w:bCs/>
          <w:sz w:val="20"/>
          <w:lang w:val="en-CA"/>
        </w:rPr>
      </w:pPr>
      <w:bookmarkStart w:id="340" w:name="_Toc117776753"/>
      <w:bookmarkEnd w:id="340"/>
    </w:p>
    <w:p w14:paraId="0BB02069" w14:textId="3EA7533D" w:rsidR="00BB189D" w:rsidRPr="00BB189D" w:rsidDel="000C1DCF" w:rsidRDefault="00BB189D" w:rsidP="00BB189D">
      <w:pPr>
        <w:jc w:val="both"/>
        <w:rPr>
          <w:del w:id="341" w:author="DENOUAL Franck" w:date="2022-10-27T15:21:00Z"/>
          <w:rFonts w:ascii="Times New Roman" w:eastAsia="Times New Roman" w:hAnsi="Times New Roman" w:cs="Times New Roman"/>
          <w:sz w:val="20"/>
          <w:lang w:val="en-CA"/>
        </w:rPr>
      </w:pPr>
      <w:del w:id="342" w:author="DENOUAL Franck" w:date="2022-10-27T15:21:00Z">
        <w:r w:rsidRPr="00BB189D" w:rsidDel="000C1DCF">
          <w:rPr>
            <w:rFonts w:ascii="Courier New" w:eastAsia="Calibri" w:hAnsi="Courier New" w:cs="Courier New"/>
            <w:sz w:val="20"/>
            <w:szCs w:val="20"/>
          </w:rPr>
          <w:delText>version</w:delText>
        </w:r>
        <w:r w:rsidRPr="00BB189D" w:rsidDel="000C1DCF">
          <w:rPr>
            <w:rFonts w:ascii="Times New Roman" w:eastAsia="Times New Roman" w:hAnsi="Times New Roman" w:cs="Times New Roman"/>
            <w:sz w:val="20"/>
            <w:lang w:val="en-CA"/>
          </w:rPr>
          <w:delText xml:space="preserve"> shall be equal to 0.</w:delText>
        </w:r>
        <w:bookmarkStart w:id="343" w:name="_Toc117776754"/>
        <w:bookmarkEnd w:id="343"/>
      </w:del>
    </w:p>
    <w:p w14:paraId="7ED81C0E" w14:textId="34312959" w:rsidR="00BB189D" w:rsidRPr="00BB189D" w:rsidDel="000C1DCF" w:rsidRDefault="00BB189D" w:rsidP="00BB189D">
      <w:pPr>
        <w:jc w:val="both"/>
        <w:rPr>
          <w:del w:id="344" w:author="DENOUAL Franck" w:date="2022-10-27T15:21:00Z"/>
          <w:rFonts w:ascii="Times New Roman" w:eastAsia="Times New Roman" w:hAnsi="Times New Roman" w:cs="Times New Roman"/>
          <w:sz w:val="20"/>
          <w:lang w:val="en-CA"/>
        </w:rPr>
      </w:pPr>
      <w:bookmarkStart w:id="345" w:name="_Toc117776755"/>
      <w:bookmarkEnd w:id="345"/>
    </w:p>
    <w:p w14:paraId="43B942F7" w14:textId="0CF2E51A" w:rsidR="00BB189D" w:rsidRPr="00BB189D" w:rsidDel="000C1DCF" w:rsidRDefault="00BB189D" w:rsidP="00BB189D">
      <w:pPr>
        <w:jc w:val="both"/>
        <w:rPr>
          <w:del w:id="346" w:author="DENOUAL Franck" w:date="2022-10-27T15:21:00Z"/>
          <w:rFonts w:ascii="Times New Roman" w:eastAsia="Times New Roman" w:hAnsi="Times New Roman" w:cs="Times New Roman"/>
          <w:sz w:val="20"/>
          <w:lang w:val="en-CA"/>
        </w:rPr>
      </w:pPr>
      <w:del w:id="347" w:author="DENOUAL Franck" w:date="2022-10-27T15:21:00Z">
        <w:r w:rsidRPr="00BB189D" w:rsidDel="000C1DCF">
          <w:rPr>
            <w:rFonts w:ascii="Courier New" w:eastAsia="Calibri" w:hAnsi="Courier New" w:cs="Courier New"/>
            <w:sz w:val="20"/>
            <w:szCs w:val="20"/>
          </w:rPr>
          <w:delText xml:space="preserve">(flags &amp; 1) </w:delText>
        </w:r>
        <w:r w:rsidRPr="00BB189D" w:rsidDel="000C1DCF">
          <w:rPr>
            <w:rFonts w:ascii="Times New Roman" w:eastAsia="Times New Roman" w:hAnsi="Times New Roman" w:cs="Times New Roman"/>
            <w:sz w:val="20"/>
            <w:lang w:val="en-CA"/>
          </w:rPr>
          <w:delText xml:space="preserve">equal to 0 specifies that the length of the fields </w:delText>
        </w:r>
        <w:r w:rsidRPr="00BB189D" w:rsidDel="000C1DCF">
          <w:rPr>
            <w:rFonts w:ascii="Courier New" w:eastAsia="Calibri" w:hAnsi="Courier New" w:cs="Courier New"/>
            <w:sz w:val="20"/>
            <w:szCs w:val="20"/>
          </w:rPr>
          <w:delText xml:space="preserve">x, y, width, height </w:delText>
        </w:r>
        <w:r w:rsidRPr="00BB189D" w:rsidDel="000C1DCF">
          <w:rPr>
            <w:rFonts w:ascii="Times New Roman" w:eastAsia="Times New Roman" w:hAnsi="Times New Roman" w:cs="Times New Roman"/>
            <w:sz w:val="20"/>
            <w:lang w:val="en-CA"/>
          </w:rPr>
          <w:delText xml:space="preserve">is 16 bits. </w:delText>
        </w:r>
        <w:r w:rsidRPr="00BB189D" w:rsidDel="000C1DCF">
          <w:rPr>
            <w:rFonts w:ascii="Courier New" w:eastAsia="Calibri" w:hAnsi="Courier New" w:cs="Courier New"/>
            <w:sz w:val="20"/>
            <w:szCs w:val="20"/>
          </w:rPr>
          <w:delText xml:space="preserve">(flags &amp; 1) </w:delText>
        </w:r>
        <w:r w:rsidRPr="00BB189D" w:rsidDel="000C1DCF">
          <w:rPr>
            <w:rFonts w:ascii="Times New Roman" w:eastAsia="Times New Roman" w:hAnsi="Times New Roman" w:cs="Times New Roman"/>
            <w:sz w:val="20"/>
            <w:lang w:val="en-CA"/>
          </w:rPr>
          <w:delText xml:space="preserve">equal to 1 specifies that the length of the fields </w:delText>
        </w:r>
        <w:r w:rsidRPr="00BB189D" w:rsidDel="000C1DCF">
          <w:rPr>
            <w:rFonts w:ascii="Courier New" w:eastAsia="Calibri" w:hAnsi="Courier New" w:cs="Courier New"/>
            <w:sz w:val="20"/>
            <w:szCs w:val="20"/>
          </w:rPr>
          <w:delText>x, y, width, height</w:delText>
        </w:r>
        <w:r w:rsidRPr="00BB189D" w:rsidDel="000C1DCF">
          <w:rPr>
            <w:rFonts w:ascii="Times New Roman" w:eastAsia="Times New Roman" w:hAnsi="Times New Roman" w:cs="Times New Roman"/>
            <w:sz w:val="20"/>
            <w:lang w:val="en-CA"/>
          </w:rPr>
          <w:delText xml:space="preserve"> is 32 bits. The values of flags greater than 1 are reserved.</w:delText>
        </w:r>
        <w:bookmarkStart w:id="348" w:name="_Toc117776756"/>
        <w:bookmarkEnd w:id="348"/>
      </w:del>
    </w:p>
    <w:p w14:paraId="354ADD91" w14:textId="5D4BD8E8" w:rsidR="00BB189D" w:rsidRPr="00BB189D" w:rsidDel="000C1DCF" w:rsidRDefault="00BB189D" w:rsidP="00BB189D">
      <w:pPr>
        <w:jc w:val="both"/>
        <w:rPr>
          <w:del w:id="349" w:author="DENOUAL Franck" w:date="2022-10-27T15:21:00Z"/>
          <w:rFonts w:ascii="Times New Roman" w:eastAsia="Times New Roman" w:hAnsi="Times New Roman" w:cs="Times New Roman"/>
          <w:sz w:val="20"/>
          <w:lang w:val="en-CA"/>
        </w:rPr>
      </w:pPr>
      <w:bookmarkStart w:id="350" w:name="_Toc117776757"/>
      <w:bookmarkEnd w:id="350"/>
    </w:p>
    <w:p w14:paraId="1422C35E" w14:textId="6F8B35C3" w:rsidR="00BB189D" w:rsidRPr="00BB189D" w:rsidDel="000C1DCF" w:rsidRDefault="00BB189D" w:rsidP="00BB189D">
      <w:pPr>
        <w:jc w:val="both"/>
        <w:rPr>
          <w:del w:id="351" w:author="DENOUAL Franck" w:date="2022-10-27T15:21:00Z"/>
          <w:rFonts w:ascii="Times New Roman" w:eastAsia="Times New Roman" w:hAnsi="Times New Roman" w:cs="Times New Roman"/>
          <w:sz w:val="20"/>
          <w:lang w:val="en-CA"/>
        </w:rPr>
      </w:pPr>
      <w:del w:id="352" w:author="DENOUAL Franck" w:date="2022-10-27T15:21:00Z">
        <w:r w:rsidRPr="00BB189D" w:rsidDel="000C1DCF">
          <w:rPr>
            <w:rFonts w:ascii="Courier New" w:eastAsia="Calibri" w:hAnsi="Courier New" w:cs="Courier New"/>
            <w:sz w:val="20"/>
            <w:szCs w:val="20"/>
          </w:rPr>
          <w:delText>reference_width, reference_height</w:delText>
        </w:r>
        <w:r w:rsidRPr="00BB189D" w:rsidDel="000C1DCF">
          <w:rPr>
            <w:rFonts w:ascii="Times New Roman" w:eastAsia="Times New Roman" w:hAnsi="Times New Roman" w:cs="Times New Roman"/>
            <w:sz w:val="20"/>
            <w:lang w:val="en-CA"/>
          </w:rPr>
          <w:delText xml:space="preserve"> specify, in pixel units, the width and height, respectively, of the reference space on which the text items are placed.</w:delText>
        </w:r>
        <w:bookmarkStart w:id="353" w:name="_Toc117776758"/>
        <w:bookmarkEnd w:id="353"/>
      </w:del>
    </w:p>
    <w:p w14:paraId="14ADAFC3" w14:textId="4A9A5E2B" w:rsidR="00BB189D" w:rsidRPr="00BB189D" w:rsidDel="000C1DCF" w:rsidRDefault="00BB189D" w:rsidP="00BB189D">
      <w:pPr>
        <w:jc w:val="both"/>
        <w:rPr>
          <w:del w:id="354" w:author="DENOUAL Franck" w:date="2022-10-27T15:21:00Z"/>
          <w:rFonts w:ascii="Times New Roman" w:eastAsia="Times New Roman" w:hAnsi="Times New Roman" w:cs="Times New Roman"/>
          <w:sz w:val="20"/>
          <w:lang w:val="en-CA"/>
        </w:rPr>
      </w:pPr>
      <w:bookmarkStart w:id="355" w:name="_Toc117776759"/>
      <w:bookmarkEnd w:id="355"/>
    </w:p>
    <w:p w14:paraId="663C91AC" w14:textId="004E56AA" w:rsidR="00BB189D" w:rsidRPr="00BB189D" w:rsidDel="000C1DCF" w:rsidRDefault="00BB189D" w:rsidP="00BB189D">
      <w:pPr>
        <w:jc w:val="both"/>
        <w:rPr>
          <w:del w:id="356" w:author="DENOUAL Franck" w:date="2022-10-27T15:21:00Z"/>
          <w:rFonts w:ascii="Times New Roman" w:eastAsia="Times New Roman" w:hAnsi="Times New Roman" w:cs="Times New Roman"/>
          <w:sz w:val="20"/>
          <w:lang w:val="en-CA"/>
        </w:rPr>
      </w:pPr>
      <w:del w:id="357" w:author="DENOUAL Franck" w:date="2022-10-27T15:21:00Z">
        <w:r w:rsidRPr="00BB189D" w:rsidDel="000C1DCF">
          <w:rPr>
            <w:rFonts w:ascii="Courier New" w:eastAsia="Calibri" w:hAnsi="Courier New" w:cs="Courier New"/>
            <w:sz w:val="20"/>
            <w:szCs w:val="20"/>
          </w:rPr>
          <w:delText>x, y</w:delText>
        </w:r>
        <w:r w:rsidRPr="00BB189D" w:rsidDel="000C1DCF">
          <w:rPr>
            <w:rFonts w:ascii="Times New Roman" w:eastAsia="Times New Roman" w:hAnsi="Times New Roman" w:cs="Times New Roman"/>
            <w:sz w:val="20"/>
            <w:lang w:val="en-CA"/>
          </w:rPr>
          <w:delText xml:space="preserve"> specify the top, left corner of the text item relatively to the reference space. The value (</w:delText>
        </w:r>
        <w:r w:rsidRPr="00BB189D" w:rsidDel="000C1DCF">
          <w:rPr>
            <w:rFonts w:ascii="Courier New" w:eastAsia="Calibri" w:hAnsi="Courier New" w:cs="Courier New"/>
            <w:sz w:val="20"/>
            <w:szCs w:val="20"/>
          </w:rPr>
          <w:delText>x = 0, y = 0</w:delText>
        </w:r>
        <w:r w:rsidRPr="00BB189D" w:rsidDel="000C1DCF">
          <w:rPr>
            <w:rFonts w:ascii="Times New Roman" w:eastAsia="Times New Roman" w:hAnsi="Times New Roman" w:cs="Times New Roman"/>
            <w:sz w:val="20"/>
            <w:lang w:val="en-CA"/>
          </w:rPr>
          <w:delText>) represents the position of the top-left pixel in the reference space.</w:delText>
        </w:r>
        <w:bookmarkStart w:id="358" w:name="_Toc117776760"/>
        <w:bookmarkEnd w:id="358"/>
      </w:del>
    </w:p>
    <w:p w14:paraId="3CAD586A" w14:textId="585F5E58" w:rsidR="00BB189D" w:rsidRPr="00BB189D" w:rsidDel="000C1DCF" w:rsidRDefault="00BB189D" w:rsidP="00BB189D">
      <w:pPr>
        <w:jc w:val="both"/>
        <w:rPr>
          <w:del w:id="359" w:author="DENOUAL Franck" w:date="2022-10-27T15:21:00Z"/>
          <w:rFonts w:ascii="Times New Roman" w:eastAsia="Times New Roman" w:hAnsi="Times New Roman" w:cs="Times New Roman"/>
          <w:sz w:val="20"/>
          <w:lang w:val="en-CA"/>
        </w:rPr>
      </w:pPr>
      <w:bookmarkStart w:id="360" w:name="_Toc117776761"/>
      <w:bookmarkEnd w:id="360"/>
    </w:p>
    <w:p w14:paraId="6125A7AF" w14:textId="2121AD63" w:rsidR="00BB189D" w:rsidRPr="00BB189D" w:rsidDel="000C1DCF" w:rsidRDefault="00BB189D" w:rsidP="00BB189D">
      <w:pPr>
        <w:jc w:val="both"/>
        <w:rPr>
          <w:del w:id="361" w:author="DENOUAL Franck" w:date="2022-10-27T15:21:00Z"/>
          <w:rFonts w:ascii="Times New Roman" w:eastAsia="Times New Roman" w:hAnsi="Times New Roman" w:cs="Times New Roman"/>
          <w:sz w:val="20"/>
          <w:lang w:val="en-CA"/>
        </w:rPr>
      </w:pPr>
      <w:del w:id="362" w:author="DENOUAL Franck" w:date="2022-10-27T15:21:00Z">
        <w:r w:rsidRPr="00BB189D" w:rsidDel="000C1DCF">
          <w:rPr>
            <w:rFonts w:ascii="Times New Roman" w:eastAsia="Times New Roman" w:hAnsi="Times New Roman" w:cs="Times New Roman"/>
            <w:sz w:val="20"/>
            <w:lang w:val="en-CA"/>
          </w:rPr>
          <w:delText xml:space="preserve">NOTE </w:delText>
        </w:r>
        <w:r w:rsidRPr="00BB189D" w:rsidDel="000C1DCF">
          <w:rPr>
            <w:rFonts w:ascii="Times New Roman" w:eastAsia="Times New Roman" w:hAnsi="Times New Roman" w:cs="Times New Roman"/>
            <w:sz w:val="20"/>
            <w:lang w:val="en-CA"/>
          </w:rPr>
          <w:tab/>
          <w:delText xml:space="preserve">Negative values for the </w:delText>
        </w:r>
        <w:r w:rsidRPr="00BB189D" w:rsidDel="000C1DCF">
          <w:rPr>
            <w:rFonts w:ascii="Courier New" w:eastAsia="Calibri" w:hAnsi="Courier New" w:cs="Courier New"/>
            <w:sz w:val="20"/>
            <w:szCs w:val="20"/>
          </w:rPr>
          <w:delText>x</w:delText>
        </w:r>
        <w:r w:rsidRPr="00BB189D" w:rsidDel="000C1DCF">
          <w:rPr>
            <w:rFonts w:ascii="Times New Roman" w:eastAsia="Times New Roman" w:hAnsi="Times New Roman" w:cs="Times New Roman"/>
            <w:sz w:val="20"/>
            <w:lang w:val="en-CA"/>
          </w:rPr>
          <w:delText xml:space="preserve"> or </w:delText>
        </w:r>
        <w:r w:rsidRPr="00BB189D" w:rsidDel="000C1DCF">
          <w:rPr>
            <w:rFonts w:ascii="Courier New" w:eastAsia="Calibri" w:hAnsi="Courier New" w:cs="Courier New"/>
            <w:sz w:val="20"/>
            <w:szCs w:val="20"/>
          </w:rPr>
          <w:delText>y</w:delText>
        </w:r>
        <w:r w:rsidRPr="00BB189D" w:rsidDel="000C1DCF">
          <w:rPr>
            <w:rFonts w:ascii="Times New Roman" w:eastAsia="Times New Roman" w:hAnsi="Times New Roman" w:cs="Times New Roman"/>
            <w:sz w:val="20"/>
            <w:lang w:val="en-CA"/>
          </w:rPr>
          <w:delText xml:space="preserve"> fields enable to specify top-left corners that are outside the image. This can be useful for updating text items during the edition of an HEIF file.</w:delText>
        </w:r>
        <w:bookmarkStart w:id="363" w:name="_Toc117776762"/>
        <w:bookmarkEnd w:id="363"/>
      </w:del>
    </w:p>
    <w:p w14:paraId="7C9EC1DB" w14:textId="24057C98" w:rsidR="00BB189D" w:rsidRPr="00BB189D" w:rsidDel="000C1DCF" w:rsidRDefault="00BB189D" w:rsidP="00BB189D">
      <w:pPr>
        <w:jc w:val="both"/>
        <w:rPr>
          <w:del w:id="364" w:author="DENOUAL Franck" w:date="2022-10-27T15:21:00Z"/>
          <w:rFonts w:ascii="Times New Roman" w:eastAsia="Times New Roman" w:hAnsi="Times New Roman" w:cs="Times New Roman"/>
          <w:sz w:val="20"/>
          <w:lang w:val="en-CA"/>
        </w:rPr>
      </w:pPr>
      <w:bookmarkStart w:id="365" w:name="_Toc117776763"/>
      <w:bookmarkEnd w:id="365"/>
    </w:p>
    <w:p w14:paraId="717FF43A" w14:textId="2B8CE971" w:rsidR="00BB189D" w:rsidRPr="00BB189D" w:rsidDel="000C1DCF" w:rsidRDefault="00BB189D" w:rsidP="00BB189D">
      <w:pPr>
        <w:jc w:val="both"/>
        <w:rPr>
          <w:del w:id="366" w:author="DENOUAL Franck" w:date="2022-10-27T15:21:00Z"/>
          <w:rFonts w:ascii="Times New Roman" w:eastAsia="Times New Roman" w:hAnsi="Times New Roman" w:cs="Times New Roman"/>
          <w:sz w:val="20"/>
          <w:lang w:val="en-CA"/>
        </w:rPr>
      </w:pPr>
      <w:del w:id="367" w:author="DENOUAL Franck" w:date="2022-10-27T15:21:00Z">
        <w:r w:rsidRPr="00BB189D" w:rsidDel="000C1DCF">
          <w:rPr>
            <w:rFonts w:ascii="Courier New" w:eastAsia="Calibri" w:hAnsi="Courier New" w:cs="Courier New"/>
            <w:sz w:val="20"/>
            <w:szCs w:val="20"/>
          </w:rPr>
          <w:delText>language</w:delText>
        </w:r>
        <w:r w:rsidRPr="00BB189D" w:rsidDel="000C1DCF">
          <w:rPr>
            <w:rFonts w:ascii="Times New Roman" w:eastAsia="Times New Roman" w:hAnsi="Times New Roman" w:cs="Times New Roman"/>
            <w:sz w:val="20"/>
            <w:lang w:val="en-CA"/>
          </w:rPr>
          <w:delText xml:space="preserve"> is a character string containing an RFC 5646 compliant language tag string, such as "en-US", "fr-FR", or "zh-CN“, representing the language of the text. When </w:delText>
        </w:r>
        <w:r w:rsidRPr="00BB189D" w:rsidDel="000C1DCF">
          <w:rPr>
            <w:rFonts w:ascii="Courier New" w:eastAsia="Calibri" w:hAnsi="Courier New" w:cs="Courier New"/>
            <w:sz w:val="20"/>
            <w:szCs w:val="20"/>
          </w:rPr>
          <w:delText>language</w:delText>
        </w:r>
        <w:r w:rsidRPr="00BB189D" w:rsidDel="000C1DCF">
          <w:rPr>
            <w:rFonts w:ascii="Times New Roman" w:eastAsia="Times New Roman" w:hAnsi="Times New Roman" w:cs="Times New Roman"/>
            <w:sz w:val="20"/>
            <w:lang w:val="en-CA"/>
          </w:rPr>
          <w:delText xml:space="preserve"> is empty, the language is unknown/undefined.</w:delText>
        </w:r>
        <w:bookmarkStart w:id="368" w:name="_Toc117776764"/>
        <w:bookmarkEnd w:id="368"/>
      </w:del>
    </w:p>
    <w:p w14:paraId="54C95712" w14:textId="57E464E6" w:rsidR="00BB189D" w:rsidRPr="00BB189D" w:rsidDel="000C1DCF" w:rsidRDefault="00BB189D" w:rsidP="00BB189D">
      <w:pPr>
        <w:widowControl/>
        <w:autoSpaceDE/>
        <w:autoSpaceDN/>
        <w:rPr>
          <w:del w:id="369" w:author="DENOUAL Franck" w:date="2022-10-27T15:21:00Z"/>
          <w:rFonts w:ascii="Times New Roman" w:eastAsia="Times New Roman" w:hAnsi="Times New Roman"/>
          <w:b/>
          <w:bCs/>
          <w:kern w:val="32"/>
          <w:sz w:val="32"/>
          <w:szCs w:val="32"/>
          <w:lang w:val="en-IN"/>
        </w:rPr>
      </w:pPr>
      <w:bookmarkStart w:id="370" w:name="_Toc117776765"/>
      <w:bookmarkEnd w:id="370"/>
    </w:p>
    <w:p w14:paraId="4B1E2D13" w14:textId="3D6A8603" w:rsidR="00BB189D" w:rsidRPr="00BB189D" w:rsidDel="000C1DCF" w:rsidRDefault="00BB189D" w:rsidP="00BB189D">
      <w:pPr>
        <w:widowControl/>
        <w:autoSpaceDE/>
        <w:autoSpaceDN/>
        <w:rPr>
          <w:del w:id="371" w:author="DENOUAL Franck" w:date="2022-10-27T15:21:00Z"/>
          <w:rFonts w:asciiTheme="majorHAnsi" w:eastAsia="Times New Roman" w:hAnsiTheme="majorHAnsi" w:cs="Times New Roman"/>
          <w:b/>
          <w:bCs/>
          <w:lang w:val="en-CA"/>
        </w:rPr>
      </w:pPr>
      <w:del w:id="372" w:author="DENOUAL Franck" w:date="2022-10-27T15:21:00Z">
        <w:r w:rsidRPr="00BB189D" w:rsidDel="000C1DCF">
          <w:rPr>
            <w:rFonts w:asciiTheme="majorHAnsi" w:eastAsia="Times New Roman" w:hAnsiTheme="majorHAnsi" w:cs="Times New Roman"/>
            <w:b/>
            <w:bCs/>
            <w:lang w:val="en-CA"/>
          </w:rPr>
          <w:delText>6.C Font item</w:delText>
        </w:r>
        <w:bookmarkStart w:id="373" w:name="_Toc117776766"/>
        <w:bookmarkEnd w:id="373"/>
      </w:del>
    </w:p>
    <w:p w14:paraId="5FB3FC14" w14:textId="3D26AD6E" w:rsidR="00BB189D" w:rsidRPr="00BB189D" w:rsidDel="000C1DCF" w:rsidRDefault="00BB189D" w:rsidP="00BB189D">
      <w:pPr>
        <w:widowControl/>
        <w:autoSpaceDE/>
        <w:autoSpaceDN/>
        <w:rPr>
          <w:del w:id="374" w:author="DENOUAL Franck" w:date="2022-10-27T15:21:00Z"/>
          <w:rFonts w:asciiTheme="majorHAnsi" w:eastAsia="Times New Roman" w:hAnsiTheme="majorHAnsi" w:cs="Times New Roman"/>
          <w:b/>
          <w:bCs/>
          <w:lang w:val="en-CA"/>
        </w:rPr>
      </w:pPr>
      <w:del w:id="375" w:author="DENOUAL Franck" w:date="2022-10-27T15:21:00Z">
        <w:r w:rsidRPr="00BB189D" w:rsidDel="000C1DCF">
          <w:rPr>
            <w:rFonts w:asciiTheme="majorHAnsi" w:eastAsia="Times New Roman" w:hAnsiTheme="majorHAnsi" w:cs="Times New Roman"/>
            <w:b/>
            <w:bCs/>
            <w:lang w:val="en-CA"/>
          </w:rPr>
          <w:delText>6.C.1 Definition</w:delText>
        </w:r>
        <w:bookmarkStart w:id="376" w:name="_Toc117776767"/>
        <w:bookmarkEnd w:id="376"/>
      </w:del>
    </w:p>
    <w:p w14:paraId="16DA84BA" w14:textId="0FD82E34" w:rsidR="00BB189D" w:rsidRPr="00BB189D" w:rsidDel="000C1DCF" w:rsidRDefault="00BB189D" w:rsidP="00BB189D">
      <w:pPr>
        <w:widowControl/>
        <w:autoSpaceDE/>
        <w:autoSpaceDN/>
        <w:rPr>
          <w:del w:id="377" w:author="DENOUAL Franck" w:date="2022-10-27T15:21:00Z"/>
          <w:rFonts w:ascii="Times New Roman" w:eastAsia="Times New Roman" w:hAnsi="Times New Roman" w:cs="Times New Roman"/>
          <w:lang w:val="en-CA"/>
        </w:rPr>
      </w:pPr>
      <w:bookmarkStart w:id="378" w:name="_Toc117776768"/>
      <w:bookmarkEnd w:id="378"/>
    </w:p>
    <w:p w14:paraId="582297E7" w14:textId="22D84554" w:rsidR="00BB189D" w:rsidRPr="00BB189D" w:rsidDel="000C1DCF" w:rsidRDefault="00BB189D" w:rsidP="00BB189D">
      <w:pPr>
        <w:widowControl/>
        <w:autoSpaceDE/>
        <w:autoSpaceDN/>
        <w:jc w:val="both"/>
        <w:rPr>
          <w:del w:id="379" w:author="DENOUAL Franck" w:date="2022-10-27T15:21:00Z"/>
          <w:rFonts w:ascii="Times New Roman" w:eastAsia="Times New Roman" w:hAnsi="Times New Roman" w:cs="Times New Roman"/>
          <w:lang w:val="en-CA"/>
        </w:rPr>
      </w:pPr>
      <w:del w:id="380" w:author="DENOUAL Franck" w:date="2022-10-27T15:21:00Z">
        <w:r w:rsidRPr="00BB189D" w:rsidDel="000C1DCF">
          <w:rPr>
            <w:rFonts w:asciiTheme="majorHAnsi" w:eastAsia="Times New Roman" w:hAnsiTheme="majorHAnsi" w:cs="Times New Roman"/>
            <w:lang w:val="en-CA"/>
          </w:rPr>
          <w:delText>A font item is an item with the</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item_type</w:delText>
        </w:r>
        <w:r w:rsidRPr="00BB189D" w:rsidDel="000C1DCF">
          <w:rPr>
            <w:rFonts w:ascii="Times New Roman" w:eastAsia="Times New Roman" w:hAnsi="Times New Roman" w:cs="Times New Roman"/>
            <w:lang w:val="en-CA"/>
          </w:rPr>
          <w:delText xml:space="preserve"> </w:delText>
        </w:r>
        <w:r w:rsidRPr="00BB189D" w:rsidDel="000C1DCF">
          <w:rPr>
            <w:rFonts w:asciiTheme="majorHAnsi" w:eastAsia="Times New Roman" w:hAnsiTheme="majorHAnsi" w:cs="Times New Roman"/>
            <w:lang w:val="en-CA"/>
          </w:rPr>
          <w:delText>value set to</w:delText>
        </w:r>
        <w:r w:rsidRPr="00BB189D" w:rsidDel="000C1DCF">
          <w:rPr>
            <w:rFonts w:ascii="Times New Roman" w:eastAsia="Times New Roman" w:hAnsi="Times New Roman" w:cs="Times New Roman"/>
            <w:lang w:val="en-CA"/>
          </w:rPr>
          <w:delText xml:space="preserve"> </w:delText>
        </w:r>
        <w:r w:rsidRPr="00BB189D" w:rsidDel="000C1DCF">
          <w:delText>'</w:delText>
        </w:r>
        <w:r w:rsidRPr="00BB189D" w:rsidDel="000C1DCF">
          <w:rPr>
            <w:rFonts w:ascii="Courier New" w:eastAsia="Calibri" w:hAnsi="Courier New" w:cs="Courier New"/>
          </w:rPr>
          <w:delText>mime</w:delText>
        </w:r>
        <w:r w:rsidRPr="00BB189D" w:rsidDel="000C1DCF">
          <w:delText>'</w:delText>
        </w:r>
        <w:r w:rsidRPr="00BB189D" w:rsidDel="000C1DCF">
          <w:rPr>
            <w:rFonts w:ascii="Times New Roman" w:eastAsia="Times New Roman" w:hAnsi="Times New Roman" w:cs="Times New Roman"/>
            <w:lang w:val="en-CA"/>
          </w:rPr>
          <w:delText xml:space="preserve"> and the </w:delText>
        </w:r>
        <w:r w:rsidRPr="00BB189D" w:rsidDel="000C1DCF">
          <w:rPr>
            <w:rFonts w:asciiTheme="majorHAnsi" w:eastAsia="Times New Roman" w:hAnsiTheme="majorHAnsi" w:cs="Times New Roman"/>
            <w:lang w:val="en-CA"/>
          </w:rPr>
          <w:delText>data in the font item are fonts for example ‘woff’ (Web Open Font Format) or ‘ttf’ (true type font). The</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content_type</w:delText>
        </w:r>
        <w:r w:rsidRPr="00BB189D" w:rsidDel="000C1DCF">
          <w:rPr>
            <w:rFonts w:ascii="Times New Roman" w:eastAsia="Times New Roman" w:hAnsi="Times New Roman" w:cs="Times New Roman"/>
            <w:lang w:val="en-CA"/>
          </w:rPr>
          <w:delText xml:space="preserve"> </w:delText>
        </w:r>
        <w:r w:rsidRPr="00BB189D" w:rsidDel="000C1DCF">
          <w:rPr>
            <w:rFonts w:asciiTheme="majorHAnsi" w:eastAsia="Times New Roman" w:hAnsiTheme="majorHAnsi" w:cs="Times New Roman"/>
            <w:lang w:val="en-CA"/>
          </w:rPr>
          <w:delText>in</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ItemInfoEntry</w:delText>
        </w:r>
        <w:r w:rsidRPr="00BB189D" w:rsidDel="000C1DCF">
          <w:rPr>
            <w:rFonts w:ascii="Times New Roman" w:eastAsia="Times New Roman" w:hAnsi="Times New Roman" w:cs="Times New Roman"/>
            <w:lang w:val="en-CA"/>
          </w:rPr>
          <w:delText xml:space="preserve"> </w:delText>
        </w:r>
        <w:r w:rsidRPr="00BB189D" w:rsidDel="000C1DCF">
          <w:rPr>
            <w:rFonts w:asciiTheme="majorHAnsi" w:eastAsia="Times New Roman" w:hAnsiTheme="majorHAnsi" w:cs="Times New Roman"/>
            <w:lang w:val="en-CA"/>
          </w:rPr>
          <w:delText xml:space="preserve">of the </w:delText>
        </w:r>
        <w:r w:rsidRPr="00BB189D" w:rsidDel="000C1DCF">
          <w:rPr>
            <w:rFonts w:ascii="Courier New" w:eastAsia="Calibri" w:hAnsi="Courier New" w:cs="Courier New"/>
          </w:rPr>
          <w:delText>ItemInfoBox</w:delText>
        </w:r>
        <w:r w:rsidRPr="00BB189D" w:rsidDel="000C1DCF">
          <w:rPr>
            <w:rFonts w:ascii="Times New Roman" w:eastAsia="Times New Roman" w:hAnsi="Times New Roman" w:cs="Times New Roman"/>
            <w:lang w:val="en-CA"/>
          </w:rPr>
          <w:delText xml:space="preserve"> </w:delText>
        </w:r>
        <w:r w:rsidRPr="00BB189D" w:rsidDel="000C1DCF">
          <w:rPr>
            <w:rFonts w:ascii="Cambria" w:eastAsia="Times New Roman" w:hAnsi="Cambria" w:cs="Times New Roman"/>
            <w:lang w:val="en-CA"/>
          </w:rPr>
          <w:delText xml:space="preserve">is set equal to the mime type of the data in the font item. </w:delText>
        </w:r>
        <w:r w:rsidRPr="00BB189D" w:rsidDel="000C1DCF">
          <w:rPr>
            <w:rFonts w:ascii="Times New Roman" w:eastAsia="Times New Roman" w:hAnsi="Times New Roman" w:cs="Times New Roman"/>
            <w:lang w:val="en-CA"/>
          </w:rPr>
          <w:delText xml:space="preserve">Example values for </w:delText>
        </w:r>
        <w:r w:rsidRPr="00BB189D" w:rsidDel="000C1DCF">
          <w:rPr>
            <w:rFonts w:ascii="Courier New" w:eastAsia="Calibri" w:hAnsi="Courier New" w:cs="Courier New"/>
          </w:rPr>
          <w:delText>content_type</w:delText>
        </w:r>
        <w:r w:rsidRPr="00BB189D" w:rsidDel="000C1DCF">
          <w:rPr>
            <w:rFonts w:ascii="Times New Roman" w:eastAsia="Times New Roman" w:hAnsi="Times New Roman" w:cs="Times New Roman"/>
            <w:lang w:val="en-CA"/>
          </w:rPr>
          <w:delText xml:space="preserve"> field may include ‘font/ttf’ for true type fonts or ‘font/woff’ for web open font format fonts</w:delText>
        </w:r>
        <w:r w:rsidRPr="00BB189D" w:rsidDel="000C1DCF">
          <w:delText>.</w:delText>
        </w:r>
        <w:bookmarkStart w:id="381" w:name="_Toc117776769"/>
        <w:bookmarkEnd w:id="381"/>
      </w:del>
    </w:p>
    <w:p w14:paraId="422A6BEF" w14:textId="5DE87284" w:rsidR="00BB189D" w:rsidRPr="00BB189D" w:rsidDel="000C1DCF" w:rsidRDefault="00BB189D" w:rsidP="00BB189D">
      <w:pPr>
        <w:widowControl/>
        <w:autoSpaceDE/>
        <w:autoSpaceDN/>
        <w:jc w:val="both"/>
        <w:rPr>
          <w:del w:id="382" w:author="DENOUAL Franck" w:date="2022-10-27T15:21:00Z"/>
          <w:rFonts w:ascii="Cambria" w:hAnsi="Cambria"/>
          <w:lang w:val="en-CA"/>
        </w:rPr>
      </w:pPr>
      <w:bookmarkStart w:id="383" w:name="_Toc117776770"/>
      <w:bookmarkEnd w:id="383"/>
    </w:p>
    <w:p w14:paraId="707B82B1" w14:textId="004E201A" w:rsidR="00BB189D" w:rsidRPr="00BB189D" w:rsidDel="000C1DCF" w:rsidRDefault="00BB189D" w:rsidP="00BB189D">
      <w:pPr>
        <w:widowControl/>
        <w:autoSpaceDE/>
        <w:autoSpaceDN/>
        <w:jc w:val="both"/>
        <w:rPr>
          <w:del w:id="384" w:author="DENOUAL Franck" w:date="2022-10-27T15:21:00Z"/>
          <w:rFonts w:ascii="Times New Roman" w:eastAsia="Times New Roman" w:hAnsi="Times New Roman" w:cs="Times New Roman"/>
          <w:lang w:val="en-CA"/>
        </w:rPr>
      </w:pPr>
      <w:del w:id="385" w:author="DENOUAL Franck" w:date="2022-10-27T15:21:00Z">
        <w:r w:rsidRPr="00BB189D" w:rsidDel="000C1DCF">
          <w:rPr>
            <w:rFonts w:ascii="Cambria" w:eastAsia="Times New Roman" w:hAnsi="Cambria" w:cs="Times New Roman"/>
            <w:lang w:val="en-CA"/>
          </w:rPr>
          <w:delText>The font item may be associated with the text item using an item reference of type</w:delText>
        </w:r>
        <w:r w:rsidRPr="00BB189D" w:rsidDel="000C1DCF">
          <w:rPr>
            <w:rFonts w:ascii="Times New Roman" w:eastAsia="Times New Roman" w:hAnsi="Times New Roman" w:cs="Times New Roman"/>
            <w:lang w:val="en-CA"/>
          </w:rPr>
          <w:delText xml:space="preserve"> </w:delText>
        </w:r>
        <w:r w:rsidRPr="00BB189D" w:rsidDel="000C1DCF">
          <w:delText>'</w:delText>
        </w:r>
        <w:r w:rsidRPr="00BB189D" w:rsidDel="000C1DCF">
          <w:rPr>
            <w:rFonts w:ascii="Courier New" w:eastAsia="Calibri" w:hAnsi="Courier New" w:cs="Courier New"/>
          </w:rPr>
          <w:delText>font</w:delText>
        </w:r>
        <w:r w:rsidRPr="00BB189D" w:rsidDel="000C1DCF">
          <w:delText xml:space="preserve">' </w:delText>
        </w:r>
        <w:r w:rsidRPr="00BB189D" w:rsidDel="000C1DCF">
          <w:rPr>
            <w:rFonts w:ascii="Cambria" w:eastAsia="Times New Roman" w:hAnsi="Cambria" w:cs="Times New Roman"/>
            <w:lang w:val="en-CA"/>
          </w:rPr>
          <w:delText xml:space="preserve">from the text item to the font item. </w:delText>
        </w:r>
        <w:bookmarkStart w:id="386" w:name="_Toc117776771"/>
        <w:bookmarkEnd w:id="386"/>
      </w:del>
    </w:p>
    <w:p w14:paraId="4D51BC75" w14:textId="50322AAF" w:rsidR="00BB189D" w:rsidRPr="00BB189D" w:rsidDel="000C1DCF" w:rsidRDefault="00BB189D" w:rsidP="00BB189D">
      <w:pPr>
        <w:widowControl/>
        <w:autoSpaceDE/>
        <w:autoSpaceDN/>
        <w:jc w:val="both"/>
        <w:rPr>
          <w:del w:id="387" w:author="DENOUAL Franck" w:date="2022-10-27T15:21:00Z"/>
          <w:rFonts w:ascii="Times New Roman" w:eastAsia="Times New Roman" w:hAnsi="Times New Roman" w:cs="Times New Roman"/>
          <w:lang w:val="en-CA"/>
        </w:rPr>
      </w:pPr>
      <w:bookmarkStart w:id="388" w:name="_Toc117776772"/>
      <w:bookmarkEnd w:id="388"/>
    </w:p>
    <w:p w14:paraId="53B7AD98" w14:textId="20C8D5F1" w:rsidR="00BB189D" w:rsidRPr="00BB189D" w:rsidDel="000C1DCF" w:rsidRDefault="00BB189D" w:rsidP="00BB189D">
      <w:pPr>
        <w:widowControl/>
        <w:autoSpaceDE/>
        <w:autoSpaceDN/>
        <w:jc w:val="both"/>
        <w:rPr>
          <w:del w:id="389" w:author="DENOUAL Franck" w:date="2022-10-27T15:21:00Z"/>
          <w:rFonts w:ascii="Times New Roman" w:eastAsia="Times New Roman" w:hAnsi="Times New Roman" w:cs="Times New Roman"/>
          <w:lang w:val="en-CA"/>
        </w:rPr>
      </w:pPr>
      <w:del w:id="390" w:author="DENOUAL Franck" w:date="2022-10-27T15:21:00Z">
        <w:r w:rsidRPr="00BB189D" w:rsidDel="000C1DCF">
          <w:rPr>
            <w:rFonts w:ascii="Cambria" w:eastAsia="Times New Roman" w:hAnsi="Cambria" w:cs="Times New Roman"/>
            <w:lang w:val="en-CA"/>
          </w:rPr>
          <w:delText>The font data may be further encoded with either gzip or deflate or any other alogithm defined for content-encoding of Http/1.1. The encoding of font data shall be defined by the</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content_encoding</w:delText>
        </w:r>
        <w:r w:rsidRPr="00BB189D" w:rsidDel="000C1DCF">
          <w:rPr>
            <w:rFonts w:ascii="Times New Roman" w:eastAsia="Times New Roman" w:hAnsi="Times New Roman" w:cs="Times New Roman"/>
            <w:lang w:val="en-CA"/>
          </w:rPr>
          <w:delText xml:space="preserve"> </w:delText>
        </w:r>
        <w:r w:rsidRPr="00BB189D" w:rsidDel="000C1DCF">
          <w:rPr>
            <w:rFonts w:ascii="Cambria" w:eastAsia="Times New Roman" w:hAnsi="Cambria" w:cs="Times New Roman"/>
            <w:lang w:val="en-CA"/>
          </w:rPr>
          <w:delText>parameter in</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ItemInfoEntry</w:delText>
        </w:r>
        <w:r w:rsidRPr="00BB189D" w:rsidDel="000C1DCF">
          <w:rPr>
            <w:rFonts w:ascii="Times New Roman" w:eastAsia="Times New Roman" w:hAnsi="Times New Roman" w:cs="Times New Roman"/>
            <w:lang w:val="en-CA"/>
          </w:rPr>
          <w:delText xml:space="preserve"> </w:delText>
        </w:r>
        <w:r w:rsidRPr="00BB189D" w:rsidDel="000C1DCF">
          <w:rPr>
            <w:rFonts w:ascii="Cambria" w:eastAsia="Times New Roman" w:hAnsi="Cambria" w:cs="Times New Roman"/>
            <w:lang w:val="en-CA"/>
          </w:rPr>
          <w:delText>of t</w:delText>
        </w:r>
        <w:r w:rsidRPr="00BB189D" w:rsidDel="000C1DCF">
          <w:rPr>
            <w:rFonts w:ascii="Times New Roman" w:eastAsia="Times New Roman" w:hAnsi="Times New Roman" w:cs="Times New Roman"/>
            <w:lang w:val="en-CA"/>
          </w:rPr>
          <w:delText xml:space="preserve">he </w:delText>
        </w:r>
        <w:r w:rsidRPr="00BB189D" w:rsidDel="000C1DCF">
          <w:rPr>
            <w:rFonts w:ascii="Courier New" w:eastAsia="Calibri" w:hAnsi="Courier New" w:cs="Courier New"/>
          </w:rPr>
          <w:delText xml:space="preserve">ItemInfoBox </w:delText>
        </w:r>
        <w:r w:rsidRPr="00BB189D" w:rsidDel="000C1DCF">
          <w:rPr>
            <w:rFonts w:ascii="Cambria" w:eastAsia="Times New Roman" w:hAnsi="Cambria" w:cs="Times New Roman"/>
            <w:lang w:val="en-CA"/>
          </w:rPr>
          <w:delText>for the font item.</w:delText>
        </w:r>
        <w:bookmarkStart w:id="391" w:name="_Toc117776773"/>
        <w:bookmarkEnd w:id="391"/>
      </w:del>
    </w:p>
    <w:p w14:paraId="488B78EF" w14:textId="53C44F9F" w:rsidR="00BB189D" w:rsidRPr="00BB189D" w:rsidDel="000C1DCF" w:rsidRDefault="00BB189D" w:rsidP="00BB189D">
      <w:pPr>
        <w:widowControl/>
        <w:autoSpaceDE/>
        <w:autoSpaceDN/>
        <w:jc w:val="both"/>
        <w:rPr>
          <w:del w:id="392" w:author="DENOUAL Franck" w:date="2022-10-27T15:21:00Z"/>
          <w:rFonts w:ascii="Times New Roman" w:eastAsia="Times New Roman" w:hAnsi="Times New Roman" w:cs="Times New Roman"/>
          <w:lang w:val="en-CA"/>
        </w:rPr>
      </w:pPr>
      <w:bookmarkStart w:id="393" w:name="_Toc117776774"/>
      <w:bookmarkEnd w:id="393"/>
    </w:p>
    <w:p w14:paraId="29AB4510" w14:textId="6FF58A6E" w:rsidR="00BB189D" w:rsidRPr="00BB189D" w:rsidDel="000C1DCF" w:rsidRDefault="00BB189D" w:rsidP="00BB189D">
      <w:pPr>
        <w:widowControl/>
        <w:autoSpaceDE/>
        <w:autoSpaceDN/>
        <w:jc w:val="both"/>
        <w:rPr>
          <w:del w:id="394" w:author="DENOUAL Franck" w:date="2022-10-27T15:21:00Z"/>
          <w:rFonts w:ascii="Times New Roman" w:eastAsia="Times New Roman" w:hAnsi="Times New Roman" w:cs="Times New Roman"/>
          <w:lang w:val="en-CA"/>
        </w:rPr>
      </w:pPr>
      <w:del w:id="395" w:author="DENOUAL Franck" w:date="2022-10-27T15:21:00Z">
        <w:r w:rsidRPr="00BB189D" w:rsidDel="000C1DCF">
          <w:rPr>
            <w:rFonts w:ascii="Cambria" w:eastAsia="Times New Roman" w:hAnsi="Cambria" w:cs="Times New Roman"/>
            <w:lang w:val="en-CA"/>
          </w:rPr>
          <w:delText xml:space="preserve">If the font is encoded with any of the alogithm defined for content-encoding of Http/1.1, the data needs to be decoded before interpreting it as the mime type font item identified by the  </w:delText>
        </w:r>
        <w:r w:rsidRPr="00BB189D" w:rsidDel="000C1DCF">
          <w:rPr>
            <w:rFonts w:ascii="Courier New" w:eastAsia="Calibri" w:hAnsi="Courier New" w:cs="Courier New"/>
          </w:rPr>
          <w:delText>content_type</w:delText>
        </w:r>
        <w:r w:rsidRPr="00BB189D" w:rsidDel="000C1DCF">
          <w:rPr>
            <w:rFonts w:ascii="Times New Roman" w:eastAsia="Times New Roman" w:hAnsi="Times New Roman" w:cs="Times New Roman"/>
            <w:lang w:val="en-CA"/>
          </w:rPr>
          <w:delText xml:space="preserve"> </w:delText>
        </w:r>
        <w:r w:rsidRPr="00BB189D" w:rsidDel="000C1DCF">
          <w:rPr>
            <w:rFonts w:asciiTheme="majorHAnsi" w:eastAsia="Times New Roman" w:hAnsiTheme="majorHAnsi" w:cs="Times New Roman"/>
            <w:lang w:val="en-CA"/>
          </w:rPr>
          <w:delText>in</w:delText>
        </w:r>
        <w:r w:rsidRPr="00BB189D" w:rsidDel="000C1DCF">
          <w:rPr>
            <w:rFonts w:ascii="Times New Roman" w:eastAsia="Times New Roman" w:hAnsi="Times New Roman" w:cs="Times New Roman"/>
            <w:lang w:val="en-CA"/>
          </w:rPr>
          <w:delText xml:space="preserve"> </w:delText>
        </w:r>
        <w:r w:rsidRPr="00BB189D" w:rsidDel="000C1DCF">
          <w:rPr>
            <w:rFonts w:ascii="Courier New" w:eastAsia="Calibri" w:hAnsi="Courier New" w:cs="Courier New"/>
          </w:rPr>
          <w:delText>ItemInfoEntry</w:delText>
        </w:r>
        <w:r w:rsidRPr="00BB189D" w:rsidDel="000C1DCF">
          <w:rPr>
            <w:rFonts w:ascii="Times New Roman" w:eastAsia="Times New Roman" w:hAnsi="Times New Roman" w:cs="Times New Roman"/>
            <w:lang w:val="en-CA"/>
          </w:rPr>
          <w:delText xml:space="preserve"> </w:delText>
        </w:r>
        <w:r w:rsidRPr="00BB189D" w:rsidDel="000C1DCF">
          <w:rPr>
            <w:rFonts w:ascii="Cambria" w:eastAsia="Times New Roman" w:hAnsi="Cambria" w:cs="Times New Roman"/>
            <w:lang w:val="en-CA"/>
          </w:rPr>
          <w:delText>of the</w:delText>
        </w:r>
        <w:r w:rsidRPr="00BB189D" w:rsidDel="000C1DCF">
          <w:rPr>
            <w:rFonts w:asciiTheme="majorHAnsi" w:eastAsia="Times New Roman" w:hAnsiTheme="majorHAnsi" w:cs="Times New Roman"/>
            <w:lang w:val="en-CA"/>
          </w:rPr>
          <w:delText xml:space="preserve"> </w:delText>
        </w:r>
        <w:r w:rsidRPr="00BB189D" w:rsidDel="000C1DCF">
          <w:rPr>
            <w:rFonts w:ascii="Courier New" w:eastAsia="Calibri" w:hAnsi="Courier New" w:cs="Courier New"/>
          </w:rPr>
          <w:delText>ItemInfoBox</w:delText>
        </w:r>
        <w:r w:rsidRPr="00BB189D" w:rsidDel="000C1DCF">
          <w:rPr>
            <w:rFonts w:ascii="Times New Roman" w:eastAsia="Times New Roman" w:hAnsi="Times New Roman" w:cs="Times New Roman"/>
            <w:lang w:val="en-CA"/>
          </w:rPr>
          <w:delText>.</w:delText>
        </w:r>
        <w:bookmarkStart w:id="396" w:name="_Toc117776775"/>
        <w:bookmarkEnd w:id="396"/>
      </w:del>
    </w:p>
    <w:p w14:paraId="2A85414B" w14:textId="39CC819E" w:rsidR="00BB189D" w:rsidRPr="00BB189D" w:rsidDel="000C1DCF" w:rsidRDefault="00BB189D" w:rsidP="00BB189D">
      <w:pPr>
        <w:widowControl/>
        <w:autoSpaceDE/>
        <w:autoSpaceDN/>
        <w:jc w:val="both"/>
        <w:rPr>
          <w:del w:id="397" w:author="DENOUAL Franck" w:date="2022-10-27T15:21:00Z"/>
          <w:rFonts w:ascii="Times New Roman" w:eastAsia="Times New Roman" w:hAnsi="Times New Roman" w:cs="Times New Roman"/>
          <w:lang w:val="en-CA"/>
        </w:rPr>
      </w:pPr>
      <w:bookmarkStart w:id="398" w:name="_Toc117776776"/>
      <w:bookmarkEnd w:id="398"/>
    </w:p>
    <w:p w14:paraId="5526A2DA" w14:textId="6B1542C3" w:rsidR="00BB189D" w:rsidRPr="00BB189D" w:rsidDel="000C1DCF" w:rsidRDefault="00BB189D" w:rsidP="00BB189D">
      <w:pPr>
        <w:rPr>
          <w:del w:id="399" w:author="DENOUAL Franck" w:date="2022-10-27T15:21:00Z"/>
          <w:rFonts w:asciiTheme="majorHAnsi" w:eastAsia="Times New Roman" w:hAnsiTheme="majorHAnsi" w:cs="Times New Roman"/>
          <w:lang w:val="en-CA"/>
        </w:rPr>
      </w:pPr>
      <w:del w:id="400" w:author="DENOUAL Franck" w:date="2022-10-27T15:21:00Z">
        <w:r w:rsidRPr="00BB189D" w:rsidDel="000C1DCF">
          <w:rPr>
            <w:rFonts w:ascii="Times New Roman" w:eastAsia="Times New Roman" w:hAnsi="Times New Roman" w:cs="Times New Roman"/>
            <w:lang w:val="en-CA"/>
          </w:rPr>
          <w:delText xml:space="preserve">If the </w:delText>
        </w:r>
        <w:r w:rsidRPr="00BB189D" w:rsidDel="000C1DCF">
          <w:rPr>
            <w:rFonts w:ascii="Courier New" w:eastAsia="Calibri" w:hAnsi="Courier New" w:cs="Courier New"/>
          </w:rPr>
          <w:delText>content_encoding</w:delText>
        </w:r>
        <w:r w:rsidRPr="00BB189D" w:rsidDel="000C1DCF">
          <w:rPr>
            <w:rFonts w:ascii="Times New Roman" w:eastAsia="Times New Roman" w:hAnsi="Times New Roman" w:cs="Times New Roman"/>
            <w:lang w:val="en-CA"/>
          </w:rPr>
          <w:delText xml:space="preserve"> parameter in </w:delText>
        </w:r>
        <w:r w:rsidRPr="00BB189D" w:rsidDel="000C1DCF">
          <w:rPr>
            <w:rFonts w:ascii="Courier New" w:eastAsia="Calibri" w:hAnsi="Courier New" w:cs="Courier New"/>
          </w:rPr>
          <w:delText>ItemInfoEntry</w:delText>
        </w:r>
        <w:r w:rsidRPr="00BB189D" w:rsidDel="000C1DCF">
          <w:rPr>
            <w:rFonts w:ascii="Times New Roman" w:eastAsia="Times New Roman" w:hAnsi="Times New Roman" w:cs="Times New Roman"/>
            <w:lang w:val="en-CA"/>
          </w:rPr>
          <w:delText xml:space="preserve"> of the</w:delText>
        </w:r>
        <w:r w:rsidRPr="00BB189D" w:rsidDel="000C1DCF">
          <w:rPr>
            <w:rFonts w:ascii="Courier New" w:eastAsia="Calibri" w:hAnsi="Courier New" w:cs="Courier New"/>
          </w:rPr>
          <w:delText xml:space="preserve"> ItemInfoBox</w:delText>
        </w:r>
        <w:r w:rsidRPr="00BB189D" w:rsidDel="000C1DCF">
          <w:rPr>
            <w:rFonts w:ascii="Times New Roman" w:eastAsia="Times New Roman" w:hAnsi="Times New Roman" w:cs="Times New Roman"/>
            <w:lang w:val="en-CA"/>
          </w:rPr>
          <w:delText xml:space="preserve"> has an empty </w:delText>
        </w:r>
        <w:r w:rsidRPr="00BB189D" w:rsidDel="000C1DCF">
          <w:rPr>
            <w:rFonts w:ascii="Times New Roman" w:eastAsia="Times New Roman" w:hAnsi="Times New Roman" w:cs="Times New Roman"/>
            <w:lang w:val="en-CA"/>
          </w:rPr>
          <w:lastRenderedPageBreak/>
          <w:delText>string, then no content encoding is applied on the font data.</w:delText>
        </w:r>
        <w:bookmarkStart w:id="401" w:name="_Toc117776777"/>
        <w:bookmarkEnd w:id="401"/>
      </w:del>
    </w:p>
    <w:p w14:paraId="176AE067" w14:textId="29AF26C1" w:rsidR="009B6DE0" w:rsidRPr="007C4BDB" w:rsidDel="000C1DCF" w:rsidRDefault="009B6DE0" w:rsidP="009B6DE0">
      <w:pPr>
        <w:rPr>
          <w:del w:id="402" w:author="DENOUAL Franck" w:date="2022-10-27T15:21:00Z"/>
          <w:lang w:val="en-CA"/>
        </w:rPr>
      </w:pPr>
      <w:bookmarkStart w:id="403" w:name="_Toc117776778"/>
      <w:bookmarkEnd w:id="403"/>
    </w:p>
    <w:p w14:paraId="645B8B18" w14:textId="3F6E93F4" w:rsidR="00DA0ED7" w:rsidRPr="009B6DE0" w:rsidDel="000C1DCF" w:rsidRDefault="00DA0ED7" w:rsidP="007C4BDB">
      <w:pPr>
        <w:rPr>
          <w:del w:id="404" w:author="DENOUAL Franck" w:date="2022-10-27T15:21:00Z"/>
        </w:rPr>
      </w:pPr>
      <w:bookmarkStart w:id="405" w:name="_Toc117776779"/>
      <w:bookmarkEnd w:id="405"/>
    </w:p>
    <w:p w14:paraId="63B6C191" w14:textId="008D2CE4" w:rsidR="00DA0ED7" w:rsidRPr="007C4BDB" w:rsidRDefault="00DA0ED7" w:rsidP="007C4B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406" w:name="_Toc117776780"/>
      <w:r w:rsidRPr="007C4BDB">
        <w:rPr>
          <w:rFonts w:ascii="Times New Roman" w:eastAsia="Calibri" w:hAnsi="Times New Roman"/>
          <w:kern w:val="32"/>
          <w:sz w:val="28"/>
          <w:szCs w:val="32"/>
        </w:rPr>
        <w:t>Region annotations for image sequence or video tracks</w:t>
      </w:r>
      <w:bookmarkEnd w:id="406"/>
    </w:p>
    <w:p w14:paraId="42FFDD60" w14:textId="77777777" w:rsidR="00DA0ED7" w:rsidRPr="009B6DE0" w:rsidRDefault="00DA0ED7" w:rsidP="007C4BDB"/>
    <w:p w14:paraId="5CD142DE" w14:textId="00528244" w:rsidR="00772C2F" w:rsidRDefault="00B63EEE" w:rsidP="005D2E8E">
      <w:pPr>
        <w:rPr>
          <w:i/>
          <w:iCs/>
        </w:rPr>
      </w:pPr>
      <w:r w:rsidDel="00B63EEE">
        <w:t xml:space="preserve"> </w:t>
      </w:r>
      <w:r w:rsidR="00772C2F" w:rsidRPr="00480FE7">
        <w:rPr>
          <w:i/>
          <w:iCs/>
        </w:rPr>
        <w:t xml:space="preserve">[Ed. (FD). </w:t>
      </w:r>
      <w:r w:rsidR="00772C2F">
        <w:rPr>
          <w:i/>
          <w:iCs/>
        </w:rPr>
        <w:t>At MPEG#139, region extrapolation has been proposed as in section 1 below]</w:t>
      </w:r>
    </w:p>
    <w:p w14:paraId="21500D5C" w14:textId="287DCE15" w:rsidR="005D2E8E" w:rsidRPr="00480FE7" w:rsidRDefault="005D2E8E" w:rsidP="005D2E8E">
      <w:pPr>
        <w:rPr>
          <w:i/>
          <w:iCs/>
        </w:rPr>
      </w:pPr>
      <w:r w:rsidRPr="00480FE7">
        <w:rPr>
          <w:i/>
          <w:iCs/>
        </w:rPr>
        <w:t xml:space="preserve">[Ed. (FD). It has been decided at MPEG#138 to move </w:t>
      </w:r>
      <w:r>
        <w:rPr>
          <w:i/>
          <w:iCs/>
        </w:rPr>
        <w:t xml:space="preserve">Region Annotations for image sequence and video tracks </w:t>
      </w:r>
      <w:r w:rsidR="00B63EEE">
        <w:rPr>
          <w:i/>
          <w:iCs/>
        </w:rPr>
        <w:t xml:space="preserve">as proposed in m59508 to </w:t>
      </w:r>
      <w:r w:rsidRPr="00480FE7">
        <w:rPr>
          <w:i/>
          <w:iCs/>
        </w:rPr>
        <w:t>HEIF CDAM</w:t>
      </w:r>
      <w:r>
        <w:rPr>
          <w:i/>
          <w:iCs/>
        </w:rPr>
        <w:t xml:space="preserve">, </w:t>
      </w:r>
      <w:r w:rsidRPr="00132BCC">
        <w:rPr>
          <w:b/>
          <w:bCs/>
          <w:i/>
          <w:iCs/>
        </w:rPr>
        <w:t>except the interpolate flag that may need further thoughts</w:t>
      </w:r>
      <w:r>
        <w:rPr>
          <w:i/>
          <w:iCs/>
        </w:rPr>
        <w:t xml:space="preserve"> (the yellow highlighted syntax and semantics (</w:t>
      </w:r>
      <w:hyperlink r:id="rId16" w:anchor="note_60556" w:history="1">
        <w:r w:rsidRPr="005D2E8E">
          <w:rPr>
            <w:rStyle w:val="Hyperlink"/>
            <w:i/>
            <w:iCs/>
          </w:rPr>
          <w:t>comment on MPEG Gitlab</w:t>
        </w:r>
      </w:hyperlink>
      <w:r>
        <w:rPr>
          <w:i/>
          <w:iCs/>
        </w:rPr>
        <w:t>)</w:t>
      </w:r>
      <w:r w:rsidRPr="00480FE7">
        <w:rPr>
          <w:i/>
          <w:iCs/>
        </w:rPr>
        <w:t>.]</w:t>
      </w:r>
    </w:p>
    <w:p w14:paraId="4C52B392" w14:textId="5A4FA2C9" w:rsidR="005D2E8E" w:rsidRDefault="005D2E8E" w:rsidP="00DA0ED7"/>
    <w:p w14:paraId="6BA04038" w14:textId="7D57B2EC" w:rsidR="00772C2F" w:rsidRDefault="00772C2F" w:rsidP="00772C2F">
      <w:pPr>
        <w:keepNext/>
        <w:widowControl/>
        <w:numPr>
          <w:ilvl w:val="0"/>
          <w:numId w:val="32"/>
        </w:numPr>
        <w:autoSpaceDE/>
        <w:autoSpaceDN/>
        <w:spacing w:before="240" w:after="60"/>
        <w:jc w:val="both"/>
        <w:outlineLvl w:val="1"/>
        <w:rPr>
          <w:rFonts w:ascii="Times New Roman" w:eastAsia="Times New Roman" w:hAnsi="Times New Roman" w:cs="Times New Roman"/>
          <w:b/>
          <w:bCs/>
          <w:iCs/>
          <w:sz w:val="28"/>
          <w:szCs w:val="28"/>
        </w:rPr>
      </w:pPr>
      <w:bookmarkStart w:id="407" w:name="_Toc117776781"/>
      <w:r w:rsidRPr="00112AA0">
        <w:rPr>
          <w:rFonts w:ascii="Times New Roman" w:eastAsia="Times New Roman" w:hAnsi="Times New Roman" w:cs="Times New Roman"/>
          <w:b/>
          <w:bCs/>
          <w:iCs/>
          <w:sz w:val="28"/>
          <w:szCs w:val="28"/>
        </w:rPr>
        <w:t>Proposal</w:t>
      </w:r>
      <w:r>
        <w:rPr>
          <w:rFonts w:ascii="Times New Roman" w:eastAsia="Times New Roman" w:hAnsi="Times New Roman" w:cs="Times New Roman"/>
          <w:b/>
          <w:bCs/>
          <w:iCs/>
          <w:sz w:val="28"/>
          <w:szCs w:val="28"/>
        </w:rPr>
        <w:t xml:space="preserve"> (from m60304, MPEG#139, </w:t>
      </w:r>
      <w:hyperlink r:id="rId17" w:history="1">
        <w:r w:rsidRPr="00772C2F">
          <w:rPr>
            <w:rStyle w:val="Hyperlink"/>
            <w:rFonts w:ascii="Times New Roman" w:eastAsia="Times New Roman" w:hAnsi="Times New Roman" w:cs="Times New Roman"/>
            <w:b/>
            <w:bCs/>
            <w:iCs/>
            <w:sz w:val="28"/>
            <w:szCs w:val="28"/>
          </w:rPr>
          <w:t>Issue#76</w:t>
        </w:r>
      </w:hyperlink>
      <w:r>
        <w:rPr>
          <w:rFonts w:ascii="Times New Roman" w:eastAsia="Times New Roman" w:hAnsi="Times New Roman" w:cs="Times New Roman"/>
          <w:b/>
          <w:bCs/>
          <w:iCs/>
          <w:sz w:val="28"/>
          <w:szCs w:val="28"/>
        </w:rPr>
        <w:t>)</w:t>
      </w:r>
      <w:bookmarkEnd w:id="407"/>
    </w:p>
    <w:p w14:paraId="48EFB4E9" w14:textId="4042811E" w:rsidR="00772C2F" w:rsidRPr="00112AA0" w:rsidRDefault="00772C2F" w:rsidP="00661C8A">
      <w:pPr>
        <w:keepNext/>
        <w:widowControl/>
        <w:numPr>
          <w:ilvl w:val="1"/>
          <w:numId w:val="32"/>
        </w:numPr>
        <w:autoSpaceDE/>
        <w:autoSpaceDN/>
        <w:spacing w:before="240" w:after="60"/>
        <w:jc w:val="both"/>
        <w:outlineLvl w:val="1"/>
        <w:rPr>
          <w:rFonts w:ascii="Times New Roman" w:eastAsia="Times New Roman" w:hAnsi="Times New Roman" w:cs="Times New Roman"/>
          <w:b/>
          <w:bCs/>
          <w:iCs/>
          <w:sz w:val="28"/>
          <w:szCs w:val="28"/>
        </w:rPr>
      </w:pPr>
      <w:bookmarkStart w:id="408" w:name="_Toc117776782"/>
      <w:r>
        <w:rPr>
          <w:rFonts w:ascii="Times New Roman" w:eastAsia="Times New Roman" w:hAnsi="Times New Roman" w:cs="Times New Roman"/>
          <w:b/>
          <w:bCs/>
          <w:iCs/>
          <w:sz w:val="28"/>
          <w:szCs w:val="28"/>
        </w:rPr>
        <w:t>Overview</w:t>
      </w:r>
      <w:bookmarkEnd w:id="408"/>
    </w:p>
    <w:p w14:paraId="3142F54F" w14:textId="0D05F8BF" w:rsidR="00772C2F" w:rsidRPr="00772C2F" w:rsidRDefault="00772C2F" w:rsidP="00661C8A">
      <w:pPr>
        <w:jc w:val="center"/>
        <w:rPr>
          <w:rFonts w:ascii="Times New Roman" w:eastAsia="Times New Roman" w:hAnsi="Times New Roman" w:cs="Times New Roman"/>
        </w:rPr>
      </w:pPr>
      <w:r>
        <w:rPr>
          <w:noProof/>
        </w:rPr>
        <w:drawing>
          <wp:inline distT="0" distB="0" distL="0" distR="0" wp14:anchorId="6934FFB7" wp14:editId="2419CE24">
            <wp:extent cx="5727700" cy="1617980"/>
            <wp:effectExtent l="0" t="0" r="635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27700" cy="1617980"/>
                    </a:xfrm>
                    <a:prstGeom prst="rect">
                      <a:avLst/>
                    </a:prstGeom>
                    <a:noFill/>
                    <a:ln>
                      <a:noFill/>
                    </a:ln>
                  </pic:spPr>
                </pic:pic>
              </a:graphicData>
            </a:graphic>
          </wp:inline>
        </w:drawing>
      </w:r>
    </w:p>
    <w:p w14:paraId="70C9ABC4" w14:textId="758F7273" w:rsidR="00772C2F" w:rsidRDefault="00772C2F" w:rsidP="00661C8A">
      <w:pPr>
        <w:pStyle w:val="Caption"/>
        <w:jc w:val="center"/>
      </w:pPr>
      <w:bookmarkStart w:id="409" w:name="_Ref108120101"/>
      <w:r>
        <w:t xml:space="preserve">Figure </w:t>
      </w:r>
      <w:fldSimple w:instr=" SEQ Figure \* ARABIC ">
        <w:r w:rsidR="005F1190">
          <w:rPr>
            <w:noProof/>
          </w:rPr>
          <w:t>1</w:t>
        </w:r>
      </w:fldSimple>
      <w:bookmarkEnd w:id="409"/>
      <w:r>
        <w:t>: example region description for tracks using extrapolation</w:t>
      </w:r>
    </w:p>
    <w:p w14:paraId="03CF76C4" w14:textId="15750808" w:rsidR="00772C2F" w:rsidRPr="00661C8A" w:rsidRDefault="00772C2F" w:rsidP="00661C8A">
      <w:pPr>
        <w:jc w:val="both"/>
        <w:rPr>
          <w:rFonts w:ascii="Times New Roman" w:hAnsi="Times New Roman" w:cs="Times New Roman"/>
          <w:sz w:val="24"/>
          <w:szCs w:val="24"/>
        </w:rPr>
      </w:pPr>
      <w:r w:rsidRPr="00661C8A">
        <w:rPr>
          <w:rFonts w:ascii="Times New Roman" w:hAnsi="Times New Roman" w:cs="Times New Roman"/>
          <w:sz w:val="24"/>
          <w:szCs w:val="24"/>
        </w:rPr>
        <w:fldChar w:fldCharType="begin"/>
      </w:r>
      <w:r w:rsidRPr="00661C8A">
        <w:rPr>
          <w:rFonts w:ascii="Times New Roman" w:hAnsi="Times New Roman" w:cs="Times New Roman"/>
          <w:sz w:val="24"/>
          <w:szCs w:val="24"/>
        </w:rPr>
        <w:instrText xml:space="preserve"> REF _Ref108120101 \h  \* MERGEFORMAT </w:instrText>
      </w:r>
      <w:r w:rsidRPr="00661C8A">
        <w:rPr>
          <w:rFonts w:ascii="Times New Roman" w:hAnsi="Times New Roman" w:cs="Times New Roman"/>
          <w:sz w:val="24"/>
          <w:szCs w:val="24"/>
        </w:rPr>
      </w:r>
      <w:r w:rsidRPr="00661C8A">
        <w:rPr>
          <w:rFonts w:ascii="Times New Roman" w:hAnsi="Times New Roman" w:cs="Times New Roman"/>
          <w:sz w:val="24"/>
          <w:szCs w:val="24"/>
        </w:rPr>
        <w:fldChar w:fldCharType="separate"/>
      </w:r>
      <w:ins w:id="410" w:author="DENOUAL Franck" w:date="2022-10-28T09:16:00Z">
        <w:r w:rsidR="005F1190" w:rsidRPr="005F1190">
          <w:rPr>
            <w:rFonts w:ascii="Times New Roman" w:hAnsi="Times New Roman" w:cs="Times New Roman"/>
            <w:sz w:val="24"/>
            <w:szCs w:val="24"/>
            <w:rPrChange w:id="411" w:author="DENOUAL Franck" w:date="2022-10-28T09:16:00Z">
              <w:rPr/>
            </w:rPrChange>
          </w:rPr>
          <w:t xml:space="preserve">Figure </w:t>
        </w:r>
        <w:r w:rsidR="005F1190" w:rsidRPr="005F1190">
          <w:rPr>
            <w:rFonts w:ascii="Times New Roman" w:hAnsi="Times New Roman" w:cs="Times New Roman"/>
            <w:noProof/>
            <w:sz w:val="24"/>
            <w:szCs w:val="24"/>
            <w:rPrChange w:id="412" w:author="DENOUAL Franck" w:date="2022-10-28T09:16:00Z">
              <w:rPr>
                <w:noProof/>
              </w:rPr>
            </w:rPrChange>
          </w:rPr>
          <w:t>1</w:t>
        </w:r>
      </w:ins>
      <w:del w:id="413" w:author="DENOUAL Franck" w:date="2022-10-28T09:16:00Z">
        <w:r w:rsidRPr="00661C8A" w:rsidDel="005F1190">
          <w:rPr>
            <w:rFonts w:ascii="Times New Roman" w:hAnsi="Times New Roman" w:cs="Times New Roman"/>
            <w:sz w:val="24"/>
            <w:szCs w:val="24"/>
          </w:rPr>
          <w:delText xml:space="preserve">Figure </w:delText>
        </w:r>
        <w:r w:rsidRPr="00661C8A" w:rsidDel="005F1190">
          <w:rPr>
            <w:rFonts w:ascii="Times New Roman" w:hAnsi="Times New Roman" w:cs="Times New Roman"/>
            <w:noProof/>
            <w:sz w:val="24"/>
            <w:szCs w:val="24"/>
          </w:rPr>
          <w:delText>1</w:delText>
        </w:r>
      </w:del>
      <w:r w:rsidRPr="00661C8A">
        <w:rPr>
          <w:rFonts w:ascii="Times New Roman" w:hAnsi="Times New Roman" w:cs="Times New Roman"/>
          <w:sz w:val="24"/>
          <w:szCs w:val="24"/>
        </w:rPr>
        <w:fldChar w:fldCharType="end"/>
      </w:r>
      <w:r w:rsidRPr="00661C8A">
        <w:rPr>
          <w:rFonts w:ascii="Times New Roman" w:hAnsi="Times New Roman" w:cs="Times New Roman"/>
          <w:sz w:val="24"/>
          <w:szCs w:val="24"/>
        </w:rPr>
        <w:t xml:space="preserve"> shows an example of describing several regions using extrapolation. The video track shown at the top contains two regions, an elliptic one and a rectangular one. The elliptic one is present in the four first samples of the video track and moves to the right of the image. The rectangular one is present in all the samples of the video track and moves to the left of the image.</w:t>
      </w:r>
    </w:p>
    <w:p w14:paraId="3C24D230" w14:textId="52712507" w:rsidR="00772C2F" w:rsidRDefault="00772C2F" w:rsidP="00772C2F">
      <w:pPr>
        <w:jc w:val="both"/>
        <w:rPr>
          <w:rFonts w:ascii="Times New Roman" w:hAnsi="Times New Roman" w:cs="Times New Roman"/>
          <w:sz w:val="24"/>
          <w:szCs w:val="24"/>
        </w:rPr>
      </w:pPr>
      <w:r w:rsidRPr="00661C8A">
        <w:rPr>
          <w:rFonts w:ascii="Times New Roman" w:hAnsi="Times New Roman" w:cs="Times New Roman"/>
          <w:sz w:val="24"/>
          <w:szCs w:val="24"/>
        </w:rPr>
        <w:t>The region track shown at the bottom describes these two regions. In a first sample, corresponding to the first sample of the video track, these two regions are described with their positions and sizes and the evolution of their respective positions and sizes. There are no region samples corresponding to the three following video samples. The region sample corresponding to the fifth video sample signals that the interpolation of the elliptic region ends.</w:t>
      </w:r>
    </w:p>
    <w:p w14:paraId="59A655E2" w14:textId="5D399EDC" w:rsidR="00772C2F" w:rsidRDefault="00772C2F" w:rsidP="00772C2F">
      <w:pPr>
        <w:jc w:val="both"/>
        <w:rPr>
          <w:rFonts w:ascii="Times New Roman" w:hAnsi="Times New Roman" w:cs="Times New Roman"/>
          <w:sz w:val="24"/>
          <w:szCs w:val="24"/>
        </w:rPr>
      </w:pPr>
    </w:p>
    <w:p w14:paraId="4CC6F25A" w14:textId="76A2B64E" w:rsidR="00772C2F" w:rsidRDefault="00772C2F" w:rsidP="00772C2F">
      <w:pPr>
        <w:keepNext/>
        <w:widowControl/>
        <w:numPr>
          <w:ilvl w:val="1"/>
          <w:numId w:val="32"/>
        </w:numPr>
        <w:autoSpaceDE/>
        <w:autoSpaceDN/>
        <w:spacing w:before="240" w:after="60"/>
        <w:jc w:val="both"/>
        <w:outlineLvl w:val="1"/>
        <w:rPr>
          <w:rFonts w:ascii="Times New Roman" w:eastAsia="Times New Roman" w:hAnsi="Times New Roman" w:cs="Times New Roman"/>
          <w:b/>
          <w:bCs/>
          <w:iCs/>
          <w:sz w:val="28"/>
          <w:szCs w:val="28"/>
        </w:rPr>
      </w:pPr>
      <w:bookmarkStart w:id="414" w:name="_Toc117776783"/>
      <w:r>
        <w:rPr>
          <w:rFonts w:ascii="Times New Roman" w:eastAsia="Times New Roman" w:hAnsi="Times New Roman" w:cs="Times New Roman"/>
          <w:b/>
          <w:bCs/>
          <w:iCs/>
          <w:sz w:val="28"/>
          <w:szCs w:val="28"/>
        </w:rPr>
        <w:t>Proposals</w:t>
      </w:r>
      <w:bookmarkEnd w:id="414"/>
    </w:p>
    <w:p w14:paraId="7B74DBA7" w14:textId="486CDA43" w:rsidR="00772C2F" w:rsidRDefault="00772C2F" w:rsidP="00772C2F">
      <w:pPr>
        <w:rPr>
          <w:i/>
          <w:iCs/>
          <w:u w:val="single"/>
        </w:rPr>
      </w:pPr>
      <w:r w:rsidRPr="00463D9F">
        <w:rPr>
          <w:i/>
          <w:iCs/>
          <w:highlight w:val="cyan"/>
          <w:u w:val="single"/>
        </w:rPr>
        <w:t>Update the definition of a region track ( section 7.5.4.1</w:t>
      </w:r>
      <w:r>
        <w:rPr>
          <w:i/>
          <w:iCs/>
          <w:highlight w:val="cyan"/>
          <w:u w:val="single"/>
        </w:rPr>
        <w:t>) by adding the following paragraphs:</w:t>
      </w:r>
      <w:r w:rsidRPr="00463D9F">
        <w:rPr>
          <w:i/>
          <w:iCs/>
          <w:u w:val="single"/>
        </w:rPr>
        <w:t xml:space="preserve"> </w:t>
      </w:r>
    </w:p>
    <w:p w14:paraId="0C3DD5F2" w14:textId="77777777" w:rsidR="00772C2F" w:rsidRDefault="00772C2F" w:rsidP="00772C2F">
      <w:pPr>
        <w:jc w:val="both"/>
        <w:rPr>
          <w:highlight w:val="yellow"/>
          <w:lang w:eastAsia="ja-JP"/>
        </w:rPr>
      </w:pPr>
    </w:p>
    <w:p w14:paraId="1F78552B" w14:textId="12FE13EF" w:rsidR="00772C2F" w:rsidRDefault="00772C2F" w:rsidP="00772C2F">
      <w:pPr>
        <w:jc w:val="both"/>
        <w:rPr>
          <w:rFonts w:ascii="Times New Roman" w:hAnsi="Times New Roman" w:cs="Times New Roman"/>
          <w:sz w:val="24"/>
          <w:szCs w:val="24"/>
          <w:lang w:eastAsia="ja-JP"/>
        </w:rPr>
      </w:pPr>
      <w:r w:rsidRPr="00463D9F">
        <w:rPr>
          <w:rFonts w:ascii="Times New Roman" w:hAnsi="Times New Roman" w:cs="Times New Roman"/>
          <w:sz w:val="24"/>
          <w:szCs w:val="24"/>
          <w:highlight w:val="yellow"/>
          <w:lang w:eastAsia="ja-JP"/>
        </w:rPr>
        <w:t>The geometry of a region may be defined by specifying the shape, position and size of the region in a sample of the region track. The geometry of a region may also be defined as an initial geometry and its evolution over time by specifying the initial geometry of the region and its evolution in a sample of the region track.</w:t>
      </w:r>
    </w:p>
    <w:p w14:paraId="384F7843" w14:textId="5BC58445" w:rsidR="00772C2F" w:rsidRDefault="00772C2F" w:rsidP="00772C2F">
      <w:pPr>
        <w:jc w:val="both"/>
        <w:rPr>
          <w:rFonts w:ascii="Times New Roman" w:hAnsi="Times New Roman" w:cs="Times New Roman"/>
          <w:sz w:val="24"/>
          <w:szCs w:val="24"/>
          <w:lang w:eastAsia="ja-JP"/>
        </w:rPr>
      </w:pPr>
    </w:p>
    <w:p w14:paraId="3FC770B0" w14:textId="77777777" w:rsidR="00772C2F" w:rsidRPr="00463D9F" w:rsidRDefault="00772C2F" w:rsidP="00772C2F">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 xml:space="preserve">The evolution of a region over time is optional. It can be represented by the evolution speed of some of its parameters inside the reference space. The evolution speed of the parameters is </w:t>
      </w:r>
      <w:r w:rsidRPr="00463D9F">
        <w:rPr>
          <w:rFonts w:ascii="Times New Roman" w:eastAsia="Times New Roman" w:hAnsi="Times New Roman" w:cs="Times New Roman"/>
          <w:sz w:val="24"/>
          <w:szCs w:val="24"/>
          <w:highlight w:val="yellow"/>
          <w:lang w:eastAsia="ja-JP"/>
        </w:rPr>
        <w:lastRenderedPageBreak/>
        <w:t>signaled using a scaling factor for increasing its precision. The parameters defining the evolution of a region depend on the geometry of the region as follows:</w:t>
      </w:r>
    </w:p>
    <w:p w14:paraId="613AED12" w14:textId="77777777" w:rsidR="00772C2F" w:rsidRPr="00463D9F" w:rsidRDefault="00772C2F" w:rsidP="00772C2F">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point, the evolution of the region is defined by the evolution of the position of this point.</w:t>
      </w:r>
    </w:p>
    <w:p w14:paraId="2CA5C347" w14:textId="77777777" w:rsidR="00772C2F" w:rsidRPr="00463D9F" w:rsidRDefault="00772C2F" w:rsidP="00772C2F">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rectangle or an ellipse, the evolution of the region is defined by the evolution of the position and the size of the rectangle or ellipse.</w:t>
      </w:r>
    </w:p>
    <w:p w14:paraId="6E41384E" w14:textId="77777777" w:rsidR="00772C2F" w:rsidRPr="00463D9F" w:rsidRDefault="00772C2F" w:rsidP="00772C2F">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polygon or a polyline, the evolution of the region is defined by the evolution of the position of each point of the polygon or polyline. The number of points in the polygon or polyline doesn’t change.</w:t>
      </w:r>
    </w:p>
    <w:p w14:paraId="571A0D68" w14:textId="2B1B7C5A" w:rsidR="00772C2F" w:rsidRDefault="00772C2F" w:rsidP="00772C2F">
      <w:pPr>
        <w:jc w:val="both"/>
        <w:rPr>
          <w:rFonts w:ascii="Times New Roman" w:eastAsia="Times New Roman" w:hAnsi="Times New Roman" w:cs="Times New Roman"/>
          <w:sz w:val="24"/>
          <w:szCs w:val="24"/>
          <w:highlight w:val="yellow"/>
          <w:lang w:eastAsia="ja-JP"/>
        </w:rPr>
      </w:pPr>
      <w:r w:rsidRPr="00463D9F">
        <w:rPr>
          <w:rFonts w:ascii="Times New Roman" w:eastAsia="Times New Roman" w:hAnsi="Times New Roman" w:cs="Times New Roman"/>
          <w:sz w:val="24"/>
          <w:szCs w:val="24"/>
          <w:highlight w:val="yellow"/>
          <w:lang w:eastAsia="ja-JP"/>
        </w:rPr>
        <w:t>—</w:t>
      </w:r>
      <w:r w:rsidRPr="00463D9F">
        <w:rPr>
          <w:rFonts w:ascii="Times New Roman" w:eastAsia="Times New Roman" w:hAnsi="Times New Roman" w:cs="Times New Roman"/>
          <w:sz w:val="24"/>
          <w:szCs w:val="24"/>
          <w:highlight w:val="yellow"/>
          <w:lang w:eastAsia="ja-JP"/>
        </w:rPr>
        <w:tab/>
        <w:t>When the geometry of a region is represented by a mask, the evolution of the region is defined by the evolution of the position of the mask.</w:t>
      </w:r>
    </w:p>
    <w:p w14:paraId="587E48AF" w14:textId="77777777" w:rsidR="00772C2F" w:rsidRPr="00463D9F" w:rsidRDefault="00772C2F" w:rsidP="00772C2F">
      <w:pPr>
        <w:jc w:val="both"/>
        <w:rPr>
          <w:rFonts w:ascii="Times New Roman" w:eastAsia="Times New Roman" w:hAnsi="Times New Roman" w:cs="Times New Roman"/>
          <w:sz w:val="24"/>
          <w:szCs w:val="24"/>
          <w:highlight w:val="yellow"/>
          <w:lang w:eastAsia="ja-JP"/>
        </w:rPr>
      </w:pPr>
    </w:p>
    <w:p w14:paraId="4370346A" w14:textId="1D813F67" w:rsidR="00772C2F" w:rsidRPr="00463D9F" w:rsidRDefault="00772C2F" w:rsidP="00772C2F">
      <w:pPr>
        <w:jc w:val="both"/>
        <w:rPr>
          <w:rFonts w:ascii="Times New Roman" w:eastAsia="Times New Roman" w:hAnsi="Times New Roman" w:cs="Times New Roman"/>
          <w:sz w:val="24"/>
          <w:szCs w:val="24"/>
          <w:lang w:eastAsia="ja-JP"/>
        </w:rPr>
      </w:pPr>
      <w:r w:rsidRPr="00463D9F">
        <w:rPr>
          <w:rFonts w:ascii="Times New Roman" w:eastAsia="Times New Roman" w:hAnsi="Times New Roman" w:cs="Times New Roman"/>
          <w:sz w:val="24"/>
          <w:szCs w:val="24"/>
          <w:highlight w:val="yellow"/>
          <w:lang w:eastAsia="ja-JP"/>
        </w:rPr>
        <w:t>The evolution of a region stops when another sample contains a region with the same region identifier. The evolution of a region shall stop for each sync sample of the source track</w:t>
      </w:r>
      <w:r w:rsidRPr="00772C2F">
        <w:rPr>
          <w:rFonts w:ascii="Times New Roman" w:eastAsia="Times New Roman" w:hAnsi="Times New Roman" w:cs="Times New Roman"/>
          <w:sz w:val="24"/>
          <w:szCs w:val="24"/>
          <w:lang w:eastAsia="ja-JP"/>
        </w:rPr>
        <w:t>.</w:t>
      </w:r>
    </w:p>
    <w:p w14:paraId="7A9A8245" w14:textId="77777777" w:rsidR="00772C2F" w:rsidRPr="00463D9F" w:rsidRDefault="00772C2F" w:rsidP="00463D9F">
      <w:pPr>
        <w:rPr>
          <w:rFonts w:ascii="Times New Roman" w:eastAsia="Times New Roman" w:hAnsi="Times New Roman" w:cs="Times New Roman"/>
          <w:i/>
          <w:iCs/>
          <w:u w:val="single"/>
        </w:rPr>
      </w:pPr>
    </w:p>
    <w:p w14:paraId="7E75C213" w14:textId="330E581D" w:rsidR="00772C2F" w:rsidRDefault="00772C2F" w:rsidP="00772C2F">
      <w:pPr>
        <w:rPr>
          <w:rFonts w:ascii="Times New Roman" w:eastAsia="Times New Roman" w:hAnsi="Times New Roman" w:cs="Times New Roman"/>
          <w:i/>
          <w:iCs/>
          <w:u w:val="single"/>
        </w:rPr>
      </w:pPr>
      <w:r>
        <w:rPr>
          <w:i/>
          <w:iCs/>
          <w:highlight w:val="cyan"/>
          <w:u w:val="single"/>
        </w:rPr>
        <w:t xml:space="preserve">Update the </w:t>
      </w:r>
      <w:r w:rsidRPr="00772C2F">
        <w:rPr>
          <w:i/>
          <w:iCs/>
          <w:highlight w:val="cyan"/>
          <w:u w:val="single"/>
        </w:rPr>
        <w:t>Sample format</w:t>
      </w:r>
      <w:r w:rsidRPr="00463D9F">
        <w:rPr>
          <w:i/>
          <w:iCs/>
          <w:highlight w:val="cyan"/>
          <w:u w:val="single"/>
        </w:rPr>
        <w:t xml:space="preserve"> (section 7.5.4.2.1) with the following paragraph</w:t>
      </w:r>
      <w:r>
        <w:rPr>
          <w:i/>
          <w:iCs/>
          <w:u w:val="single"/>
        </w:rPr>
        <w:t xml:space="preserve"> </w:t>
      </w:r>
    </w:p>
    <w:p w14:paraId="5B38B357" w14:textId="53591C39" w:rsidR="00772C2F" w:rsidRDefault="00772C2F" w:rsidP="00772C2F"/>
    <w:p w14:paraId="7E855F6B" w14:textId="77777777" w:rsidR="00772C2F" w:rsidRPr="00463D9F" w:rsidRDefault="00772C2F" w:rsidP="00772C2F">
      <w:pPr>
        <w:jc w:val="both"/>
        <w:rPr>
          <w:rFonts w:ascii="Times New Roman" w:eastAsia="Times New Roman" w:hAnsi="Times New Roman" w:cs="Times New Roman"/>
          <w:sz w:val="24"/>
          <w:szCs w:val="24"/>
          <w:highlight w:val="yellow"/>
        </w:rPr>
      </w:pPr>
      <w:r w:rsidRPr="00463D9F">
        <w:rPr>
          <w:rFonts w:ascii="Times New Roman" w:hAnsi="Times New Roman" w:cs="Times New Roman"/>
          <w:sz w:val="24"/>
          <w:szCs w:val="24"/>
          <w:highlight w:val="yellow"/>
        </w:rPr>
        <w:t xml:space="preserve">When the extrapolate flag is set to 1 for a region inside a sample of a region track, </w:t>
      </w:r>
      <w:bookmarkStart w:id="415" w:name="_Hlk108189017"/>
      <w:r w:rsidRPr="00463D9F">
        <w:rPr>
          <w:rFonts w:ascii="Times New Roman" w:hAnsi="Times New Roman" w:cs="Times New Roman"/>
          <w:sz w:val="24"/>
          <w:szCs w:val="24"/>
          <w:highlight w:val="yellow"/>
        </w:rPr>
        <w:t>the region is an evolving region defined by an initial geometry and its evolution over time</w:t>
      </w:r>
      <w:bookmarkEnd w:id="415"/>
      <w:r w:rsidRPr="00463D9F">
        <w:rPr>
          <w:rFonts w:ascii="Times New Roman" w:hAnsi="Times New Roman" w:cs="Times New Roman"/>
          <w:sz w:val="24"/>
          <w:szCs w:val="24"/>
          <w:highlight w:val="yellow"/>
        </w:rPr>
        <w:t>.</w:t>
      </w:r>
    </w:p>
    <w:p w14:paraId="5DAA7B10" w14:textId="77777777" w:rsidR="00772C2F" w:rsidRPr="00463D9F" w:rsidRDefault="00772C2F" w:rsidP="00772C2F">
      <w:pPr>
        <w:jc w:val="both"/>
        <w:rPr>
          <w:rFonts w:ascii="Times New Roman" w:hAnsi="Times New Roman" w:cs="Times New Roman"/>
          <w:sz w:val="24"/>
          <w:szCs w:val="24"/>
          <w:highlight w:val="yellow"/>
        </w:rPr>
      </w:pPr>
      <w:r w:rsidRPr="00463D9F">
        <w:rPr>
          <w:rFonts w:ascii="Times New Roman" w:hAnsi="Times New Roman" w:cs="Times New Roman"/>
          <w:sz w:val="24"/>
          <w:szCs w:val="24"/>
          <w:highlight w:val="yellow"/>
        </w:rPr>
        <w:t xml:space="preserve">The value of each evolving parameter defining the geometry of the region at a given composition time </w:t>
      </w:r>
      <w:r w:rsidRPr="00463D9F">
        <w:rPr>
          <w:rFonts w:ascii="Times New Roman" w:hAnsi="Times New Roman" w:cs="Times New Roman"/>
          <w:i/>
          <w:iCs/>
          <w:sz w:val="24"/>
          <w:szCs w:val="24"/>
          <w:highlight w:val="yellow"/>
        </w:rPr>
        <w:t>T</w:t>
      </w:r>
      <w:r w:rsidRPr="00463D9F">
        <w:rPr>
          <w:rFonts w:ascii="Times New Roman" w:hAnsi="Times New Roman" w:cs="Times New Roman"/>
          <w:sz w:val="24"/>
          <w:szCs w:val="24"/>
          <w:highlight w:val="yellow"/>
        </w:rPr>
        <w:t xml:space="preserve"> can be computed as follows:</w:t>
      </w:r>
    </w:p>
    <w:p w14:paraId="704003EE" w14:textId="77777777" w:rsidR="00772C2F" w:rsidRPr="00463D9F" w:rsidRDefault="00772C2F" w:rsidP="00772C2F">
      <w:pPr>
        <w:jc w:val="both"/>
        <w:rPr>
          <w:rFonts w:ascii="Times New Roman" w:hAnsi="Times New Roman" w:cs="Times New Roman"/>
          <w:sz w:val="24"/>
          <w:szCs w:val="24"/>
          <w:highlight w:val="yellow"/>
        </w:rPr>
      </w:pPr>
      <m:oMathPara>
        <m:oMath>
          <m:r>
            <w:rPr>
              <w:rFonts w:ascii="Cambria Math" w:hAnsi="Cambria Math" w:cs="Times New Roman"/>
              <w:sz w:val="24"/>
              <w:szCs w:val="24"/>
              <w:highlight w:val="yellow"/>
            </w:rPr>
            <m:t>param(T)=</m:t>
          </m:r>
          <m:func>
            <m:funcPr>
              <m:ctrlPr>
                <w:rPr>
                  <w:rFonts w:ascii="Cambria Math" w:eastAsia="Times New Roman" w:hAnsi="Cambria Math" w:cs="Times New Roman"/>
                  <w:i/>
                  <w:sz w:val="24"/>
                  <w:szCs w:val="24"/>
                  <w:highlight w:val="yellow"/>
                </w:rPr>
              </m:ctrlPr>
            </m:funcPr>
            <m:fName>
              <m:r>
                <m:rPr>
                  <m:sty m:val="p"/>
                </m:rPr>
                <w:rPr>
                  <w:rFonts w:ascii="Cambria Math" w:hAnsi="Cambria Math" w:cs="Times New Roman"/>
                  <w:sz w:val="24"/>
                  <w:szCs w:val="24"/>
                  <w:highlight w:val="yellow"/>
                </w:rPr>
                <m:t>int</m:t>
              </m:r>
            </m:fName>
            <m:e>
              <m:d>
                <m:dPr>
                  <m:ctrlPr>
                    <w:rPr>
                      <w:rFonts w:ascii="Cambria Math" w:eastAsia="Times New Roman" w:hAnsi="Cambria Math" w:cs="Times New Roman"/>
                      <w:i/>
                      <w:sz w:val="24"/>
                      <w:szCs w:val="24"/>
                      <w:highlight w:val="yellow"/>
                    </w:rPr>
                  </m:ctrlPr>
                </m:dPr>
                <m:e>
                  <m:r>
                    <w:rPr>
                      <w:rFonts w:ascii="Cambria Math" w:hAnsi="Cambria Math" w:cs="Times New Roman"/>
                      <w:sz w:val="24"/>
                      <w:szCs w:val="24"/>
                      <w:highlight w:val="yellow"/>
                    </w:rPr>
                    <m:t>para</m:t>
                  </m:r>
                  <m:sSub>
                    <m:sSubPr>
                      <m:ctrlPr>
                        <w:rPr>
                          <w:rFonts w:ascii="Cambria Math" w:eastAsia="Times New Roman" w:hAnsi="Cambria Math" w:cs="Times New Roman"/>
                          <w:i/>
                          <w:sz w:val="24"/>
                          <w:szCs w:val="24"/>
                          <w:highlight w:val="yellow"/>
                        </w:rPr>
                      </m:ctrlPr>
                    </m:sSubPr>
                    <m:e>
                      <m:r>
                        <w:rPr>
                          <w:rFonts w:ascii="Cambria Math" w:hAnsi="Cambria Math" w:cs="Times New Roman"/>
                          <w:sz w:val="24"/>
                          <w:szCs w:val="24"/>
                          <w:highlight w:val="yellow"/>
                        </w:rPr>
                        <m:t>m</m:t>
                      </m:r>
                    </m:e>
                    <m:sub>
                      <m:r>
                        <w:rPr>
                          <w:rFonts w:ascii="Cambria Math" w:hAnsi="Cambria Math" w:cs="Times New Roman"/>
                          <w:sz w:val="24"/>
                          <w:szCs w:val="24"/>
                          <w:highlight w:val="yellow"/>
                        </w:rPr>
                        <m:t>0</m:t>
                      </m:r>
                    </m:sub>
                  </m:sSub>
                  <m:r>
                    <w:rPr>
                      <w:rFonts w:ascii="Cambria Math" w:hAnsi="Cambria Math" w:cs="Times New Roman"/>
                      <w:sz w:val="24"/>
                      <w:szCs w:val="24"/>
                      <w:highlight w:val="yellow"/>
                    </w:rPr>
                    <m:t>+</m:t>
                  </m:r>
                  <m:f>
                    <m:fPr>
                      <m:ctrlPr>
                        <w:rPr>
                          <w:rFonts w:ascii="Cambria Math" w:eastAsia="Times New Roman" w:hAnsi="Cambria Math" w:cs="Times New Roman"/>
                          <w:i/>
                          <w:sz w:val="24"/>
                          <w:szCs w:val="24"/>
                          <w:highlight w:val="yellow"/>
                        </w:rPr>
                      </m:ctrlPr>
                    </m:fPr>
                    <m:num>
                      <m:r>
                        <w:rPr>
                          <w:rFonts w:ascii="Cambria Math" w:hAnsi="Cambria Math" w:cs="Times New Roman"/>
                          <w:sz w:val="24"/>
                          <w:szCs w:val="24"/>
                          <w:highlight w:val="yellow"/>
                        </w:rPr>
                        <m:t>Δparam</m:t>
                      </m:r>
                    </m:num>
                    <m:den>
                      <m:r>
                        <w:rPr>
                          <w:rFonts w:ascii="Cambria Math" w:hAnsi="Cambria Math" w:cs="Times New Roman"/>
                          <w:sz w:val="24"/>
                          <w:szCs w:val="24"/>
                          <w:highlight w:val="yellow"/>
                        </w:rPr>
                        <m:t>evolution_scale</m:t>
                      </m:r>
                    </m:den>
                  </m:f>
                  <m:r>
                    <w:rPr>
                      <w:rFonts w:ascii="Cambria Math" w:hAnsi="Cambria Math" w:cs="Times New Roman"/>
                      <w:sz w:val="24"/>
                      <w:szCs w:val="24"/>
                      <w:highlight w:val="yellow"/>
                    </w:rPr>
                    <m:t>*</m:t>
                  </m:r>
                  <m:f>
                    <m:fPr>
                      <m:ctrlPr>
                        <w:rPr>
                          <w:rFonts w:ascii="Cambria Math" w:eastAsia="Times New Roman" w:hAnsi="Cambria Math" w:cs="Times New Roman"/>
                          <w:i/>
                          <w:sz w:val="24"/>
                          <w:szCs w:val="24"/>
                          <w:highlight w:val="yellow"/>
                        </w:rPr>
                      </m:ctrlPr>
                    </m:fPr>
                    <m:num>
                      <m:r>
                        <w:rPr>
                          <w:rFonts w:ascii="Cambria Math" w:hAnsi="Cambria Math" w:cs="Times New Roman"/>
                          <w:sz w:val="24"/>
                          <w:szCs w:val="24"/>
                          <w:highlight w:val="yellow"/>
                        </w:rPr>
                        <m:t>T-</m:t>
                      </m:r>
                      <m:sSub>
                        <m:sSubPr>
                          <m:ctrlPr>
                            <w:rPr>
                              <w:rFonts w:ascii="Cambria Math" w:eastAsia="Times New Roman" w:hAnsi="Cambria Math" w:cs="Times New Roman"/>
                              <w:i/>
                              <w:sz w:val="24"/>
                              <w:szCs w:val="24"/>
                              <w:highlight w:val="yellow"/>
                            </w:rPr>
                          </m:ctrlPr>
                        </m:sSubPr>
                        <m:e>
                          <m:r>
                            <w:rPr>
                              <w:rFonts w:ascii="Cambria Math" w:hAnsi="Cambria Math" w:cs="Times New Roman"/>
                              <w:sz w:val="24"/>
                              <w:szCs w:val="24"/>
                              <w:highlight w:val="yellow"/>
                            </w:rPr>
                            <m:t>T</m:t>
                          </m:r>
                        </m:e>
                        <m:sub>
                          <m:r>
                            <w:rPr>
                              <w:rFonts w:ascii="Cambria Math" w:hAnsi="Cambria Math" w:cs="Times New Roman"/>
                              <w:sz w:val="24"/>
                              <w:szCs w:val="24"/>
                              <w:highlight w:val="yellow"/>
                            </w:rPr>
                            <m:t>0</m:t>
                          </m:r>
                        </m:sub>
                      </m:sSub>
                    </m:num>
                    <m:den>
                      <m:r>
                        <w:rPr>
                          <w:rFonts w:ascii="Cambria Math" w:hAnsi="Cambria Math" w:cs="Times New Roman"/>
                          <w:sz w:val="24"/>
                          <w:szCs w:val="24"/>
                          <w:highlight w:val="yellow"/>
                        </w:rPr>
                        <m:t>ΔT</m:t>
                      </m:r>
                    </m:den>
                  </m:f>
                </m:e>
              </m:d>
            </m:e>
          </m:func>
        </m:oMath>
      </m:oMathPara>
    </w:p>
    <w:p w14:paraId="62E3A99C" w14:textId="77777777" w:rsidR="00772C2F" w:rsidRPr="00463D9F" w:rsidRDefault="00772C2F" w:rsidP="00772C2F">
      <w:pPr>
        <w:jc w:val="both"/>
        <w:rPr>
          <w:rFonts w:ascii="Times New Roman" w:hAnsi="Times New Roman" w:cs="Times New Roman"/>
          <w:sz w:val="24"/>
          <w:szCs w:val="24"/>
          <w:highlight w:val="yellow"/>
        </w:rPr>
      </w:pPr>
      <w:r w:rsidRPr="00463D9F">
        <w:rPr>
          <w:rFonts w:ascii="Times New Roman" w:hAnsi="Times New Roman" w:cs="Times New Roman"/>
          <w:sz w:val="24"/>
          <w:szCs w:val="24"/>
          <w:highlight w:val="yellow"/>
        </w:rPr>
        <w:t>where:</w:t>
      </w:r>
    </w:p>
    <w:p w14:paraId="52EEB218" w14:textId="77777777" w:rsidR="00772C2F" w:rsidRPr="00463D9F" w:rsidRDefault="00772C2F" w:rsidP="00772C2F">
      <w:pPr>
        <w:pStyle w:val="ListParagraph"/>
        <w:widowControl/>
        <w:numPr>
          <w:ilvl w:val="0"/>
          <w:numId w:val="48"/>
        </w:numPr>
        <w:tabs>
          <w:tab w:val="left" w:pos="403"/>
        </w:tabs>
        <w:autoSpaceDE/>
        <w:autoSpaceDN/>
        <w:spacing w:after="240" w:line="240" w:lineRule="atLeast"/>
        <w:contextualSpacing/>
        <w:jc w:val="both"/>
        <w:rPr>
          <w:rFonts w:ascii="Times New Roman" w:hAnsi="Times New Roman" w:cs="Times New Roman"/>
          <w:sz w:val="24"/>
          <w:szCs w:val="24"/>
          <w:highlight w:val="yellow"/>
        </w:rPr>
      </w:pPr>
      <w:r w:rsidRPr="00463D9F">
        <w:rPr>
          <w:rFonts w:ascii="Times New Roman" w:hAnsi="Times New Roman" w:cs="Times New Roman"/>
          <w:i/>
          <w:iCs/>
          <w:sz w:val="24"/>
          <w:szCs w:val="24"/>
          <w:highlight w:val="yellow"/>
        </w:rPr>
        <w:t>param</w:t>
      </w:r>
      <w:r w:rsidRPr="00463D9F">
        <w:rPr>
          <w:rFonts w:ascii="Times New Roman" w:hAnsi="Times New Roman" w:cs="Times New Roman"/>
          <w:i/>
          <w:iCs/>
          <w:sz w:val="24"/>
          <w:szCs w:val="24"/>
          <w:highlight w:val="yellow"/>
          <w:vertAlign w:val="subscript"/>
        </w:rPr>
        <w:t>0</w:t>
      </w:r>
      <w:r w:rsidRPr="00463D9F">
        <w:rPr>
          <w:rFonts w:ascii="Times New Roman" w:hAnsi="Times New Roman" w:cs="Times New Roman"/>
          <w:sz w:val="24"/>
          <w:szCs w:val="24"/>
          <w:highlight w:val="yellow"/>
        </w:rPr>
        <w:t xml:space="preserve"> </w:t>
      </w:r>
      <w:bookmarkStart w:id="416" w:name="_Hlk108189803"/>
      <w:r w:rsidRPr="00463D9F">
        <w:rPr>
          <w:rFonts w:ascii="Times New Roman" w:hAnsi="Times New Roman" w:cs="Times New Roman"/>
          <w:sz w:val="24"/>
          <w:szCs w:val="24"/>
          <w:highlight w:val="yellow"/>
        </w:rPr>
        <w:t>is the initial value of the parameter as defined in the initial geometry of the region</w:t>
      </w:r>
      <w:bookmarkEnd w:id="416"/>
      <w:r w:rsidRPr="00463D9F">
        <w:rPr>
          <w:rFonts w:ascii="Times New Roman" w:hAnsi="Times New Roman" w:cs="Times New Roman"/>
          <w:sz w:val="24"/>
          <w:szCs w:val="24"/>
          <w:highlight w:val="yellow"/>
        </w:rPr>
        <w:t xml:space="preserve"> at time T</w:t>
      </w:r>
      <w:r w:rsidRPr="00463D9F">
        <w:rPr>
          <w:rFonts w:ascii="Times New Roman" w:hAnsi="Times New Roman" w:cs="Times New Roman"/>
          <w:sz w:val="24"/>
          <w:szCs w:val="24"/>
          <w:highlight w:val="yellow"/>
          <w:vertAlign w:val="subscript"/>
        </w:rPr>
        <w:t>0</w:t>
      </w:r>
      <w:r w:rsidRPr="00463D9F">
        <w:rPr>
          <w:rFonts w:ascii="Times New Roman" w:hAnsi="Times New Roman" w:cs="Times New Roman"/>
          <w:sz w:val="24"/>
          <w:szCs w:val="24"/>
          <w:highlight w:val="yellow"/>
        </w:rPr>
        <w:t>.</w:t>
      </w:r>
    </w:p>
    <w:p w14:paraId="2A331631" w14:textId="77777777" w:rsidR="00772C2F" w:rsidRPr="00463D9F" w:rsidRDefault="00772C2F" w:rsidP="00772C2F">
      <w:pPr>
        <w:pStyle w:val="ListParagraph"/>
        <w:widowControl/>
        <w:numPr>
          <w:ilvl w:val="0"/>
          <w:numId w:val="48"/>
        </w:numPr>
        <w:tabs>
          <w:tab w:val="left" w:pos="403"/>
        </w:tabs>
        <w:autoSpaceDE/>
        <w:autoSpaceDN/>
        <w:spacing w:after="240" w:line="240" w:lineRule="atLeast"/>
        <w:contextualSpacing/>
        <w:jc w:val="both"/>
        <w:rPr>
          <w:rFonts w:ascii="Times New Roman" w:hAnsi="Times New Roman" w:cs="Times New Roman"/>
          <w:sz w:val="24"/>
          <w:szCs w:val="24"/>
          <w:highlight w:val="yellow"/>
        </w:rPr>
      </w:pPr>
      <w:r w:rsidRPr="00463D9F">
        <w:rPr>
          <w:rFonts w:ascii="Times New Roman" w:hAnsi="Times New Roman" w:cs="Times New Roman"/>
          <w:i/>
          <w:iCs/>
          <w:sz w:val="24"/>
          <w:szCs w:val="24"/>
          <w:highlight w:val="yellow"/>
        </w:rPr>
        <w:t>Δparam</w:t>
      </w:r>
      <w:r w:rsidRPr="00463D9F">
        <w:rPr>
          <w:rFonts w:ascii="Times New Roman" w:hAnsi="Times New Roman" w:cs="Times New Roman"/>
          <w:sz w:val="24"/>
          <w:szCs w:val="24"/>
          <w:highlight w:val="yellow"/>
        </w:rPr>
        <w:t xml:space="preserve"> is the evolution of the parameter as defined in the evolution of the region.</w:t>
      </w:r>
    </w:p>
    <w:p w14:paraId="04E7169E" w14:textId="77777777" w:rsidR="00772C2F" w:rsidRPr="00463D9F" w:rsidRDefault="00772C2F" w:rsidP="00772C2F">
      <w:pPr>
        <w:pStyle w:val="ListParagraph"/>
        <w:widowControl/>
        <w:numPr>
          <w:ilvl w:val="0"/>
          <w:numId w:val="48"/>
        </w:numPr>
        <w:tabs>
          <w:tab w:val="left" w:pos="403"/>
        </w:tabs>
        <w:autoSpaceDE/>
        <w:autoSpaceDN/>
        <w:spacing w:after="240" w:line="240" w:lineRule="atLeast"/>
        <w:contextualSpacing/>
        <w:jc w:val="both"/>
        <w:rPr>
          <w:rFonts w:ascii="Times New Roman" w:hAnsi="Times New Roman" w:cs="Times New Roman"/>
          <w:sz w:val="24"/>
          <w:szCs w:val="24"/>
          <w:highlight w:val="yellow"/>
        </w:rPr>
      </w:pPr>
      <w:r w:rsidRPr="00463D9F">
        <w:rPr>
          <w:rFonts w:ascii="Times New Roman" w:hAnsi="Times New Roman" w:cs="Times New Roman"/>
          <w:i/>
          <w:iCs/>
          <w:sz w:val="24"/>
          <w:szCs w:val="24"/>
          <w:highlight w:val="yellow"/>
        </w:rPr>
        <w:t>evolution_scale</w:t>
      </w:r>
      <w:r w:rsidRPr="00463D9F">
        <w:rPr>
          <w:rFonts w:ascii="Times New Roman" w:hAnsi="Times New Roman" w:cs="Times New Roman"/>
          <w:sz w:val="24"/>
          <w:szCs w:val="24"/>
          <w:highlight w:val="yellow"/>
        </w:rPr>
        <w:t xml:space="preserve"> is a scaling factor for the evolution values equal to </w:t>
      </w:r>
      <m:oMath>
        <m:sSup>
          <m:sSupPr>
            <m:ctrlPr>
              <w:rPr>
                <w:rFonts w:ascii="Cambria Math" w:eastAsia="Times New Roman" w:hAnsi="Cambria Math" w:cs="Times New Roman"/>
                <w:i/>
                <w:sz w:val="24"/>
                <w:szCs w:val="24"/>
              </w:rPr>
            </m:ctrlPr>
          </m:sSupPr>
          <m:e>
            <m:r>
              <w:rPr>
                <w:rFonts w:ascii="Cambria Math" w:hAnsi="Cambria Math" w:cs="Times New Roman"/>
                <w:sz w:val="24"/>
                <w:szCs w:val="24"/>
                <w:highlight w:val="yellow"/>
              </w:rPr>
              <m:t>2</m:t>
            </m:r>
            <m:ctrlPr>
              <w:rPr>
                <w:rFonts w:ascii="Cambria Math" w:eastAsia="Times New Roman" w:hAnsi="Cambria Math" w:cs="Times New Roman"/>
                <w:i/>
                <w:sz w:val="24"/>
                <w:szCs w:val="24"/>
                <w:highlight w:val="yellow"/>
              </w:rPr>
            </m:ctrlPr>
          </m:e>
          <m:sup>
            <m:r>
              <w:rPr>
                <w:rFonts w:ascii="Cambria Math" w:hAnsi="Cambria Math" w:cs="Times New Roman"/>
                <w:sz w:val="24"/>
                <w:szCs w:val="24"/>
                <w:highlight w:val="yellow"/>
              </w:rPr>
              <m:t>f</m:t>
            </m:r>
            <m:r>
              <w:rPr>
                <w:rFonts w:ascii="Cambria Math" w:hAnsi="Cambria Math" w:cs="Times New Roman"/>
                <w:sz w:val="24"/>
                <w:szCs w:val="24"/>
              </w:rPr>
              <m:t>/2</m:t>
            </m:r>
          </m:sup>
        </m:sSup>
      </m:oMath>
      <w:r w:rsidRPr="00463D9F">
        <w:rPr>
          <w:rFonts w:ascii="Times New Roman" w:hAnsi="Times New Roman" w:cs="Times New Roman"/>
          <w:sz w:val="24"/>
          <w:szCs w:val="24"/>
          <w:highlight w:val="yellow"/>
        </w:rPr>
        <w:t xml:space="preserve">, where </w:t>
      </w:r>
      <m:oMath>
        <m:r>
          <w:rPr>
            <w:rFonts w:ascii="Cambria Math" w:hAnsi="Cambria Math" w:cs="Times New Roman"/>
            <w:sz w:val="24"/>
            <w:szCs w:val="24"/>
            <w:highlight w:val="yellow"/>
          </w:rPr>
          <m:t>f</m:t>
        </m:r>
      </m:oMath>
      <w:r w:rsidRPr="00463D9F">
        <w:rPr>
          <w:rFonts w:ascii="Times New Roman" w:hAnsi="Times New Roman" w:cs="Times New Roman"/>
          <w:sz w:val="24"/>
          <w:szCs w:val="24"/>
          <w:highlight w:val="yellow"/>
        </w:rPr>
        <w:t>is the field_size and is equal to ((RegionTrackConfigBox.field_length_size &amp; 1) + 1) * 16.</w:t>
      </w:r>
    </w:p>
    <w:p w14:paraId="305B6372" w14:textId="77777777" w:rsidR="00772C2F" w:rsidRPr="00463D9F" w:rsidRDefault="00772C2F" w:rsidP="00772C2F">
      <w:pPr>
        <w:pStyle w:val="ListParagraph"/>
        <w:widowControl/>
        <w:numPr>
          <w:ilvl w:val="0"/>
          <w:numId w:val="48"/>
        </w:numPr>
        <w:tabs>
          <w:tab w:val="left" w:pos="403"/>
        </w:tabs>
        <w:autoSpaceDE/>
        <w:autoSpaceDN/>
        <w:spacing w:after="240" w:line="240" w:lineRule="atLeast"/>
        <w:contextualSpacing/>
        <w:jc w:val="both"/>
        <w:rPr>
          <w:rFonts w:ascii="Times New Roman" w:hAnsi="Times New Roman" w:cs="Times New Roman"/>
          <w:sz w:val="24"/>
          <w:szCs w:val="24"/>
          <w:highlight w:val="yellow"/>
        </w:rPr>
      </w:pPr>
      <w:r w:rsidRPr="00463D9F">
        <w:rPr>
          <w:rFonts w:ascii="Times New Roman" w:hAnsi="Times New Roman" w:cs="Times New Roman"/>
          <w:i/>
          <w:iCs/>
          <w:sz w:val="24"/>
          <w:szCs w:val="24"/>
          <w:highlight w:val="yellow"/>
        </w:rPr>
        <w:t>T</w:t>
      </w:r>
      <w:r w:rsidRPr="00463D9F">
        <w:rPr>
          <w:rFonts w:ascii="Times New Roman" w:hAnsi="Times New Roman" w:cs="Times New Roman"/>
          <w:i/>
          <w:iCs/>
          <w:sz w:val="24"/>
          <w:szCs w:val="24"/>
          <w:highlight w:val="yellow"/>
          <w:vertAlign w:val="subscript"/>
        </w:rPr>
        <w:t>0</w:t>
      </w:r>
      <w:r w:rsidRPr="00463D9F">
        <w:rPr>
          <w:rFonts w:ascii="Times New Roman" w:hAnsi="Times New Roman" w:cs="Times New Roman"/>
          <w:sz w:val="24"/>
          <w:szCs w:val="24"/>
          <w:highlight w:val="yellow"/>
        </w:rPr>
        <w:t xml:space="preserve"> is the composition time of the sample defining the evolving region.</w:t>
      </w:r>
    </w:p>
    <w:p w14:paraId="3D02E129" w14:textId="2F6201F4" w:rsidR="00772C2F" w:rsidRDefault="00772C2F" w:rsidP="00772C2F">
      <w:pPr>
        <w:pStyle w:val="ListParagraph"/>
        <w:widowControl/>
        <w:numPr>
          <w:ilvl w:val="0"/>
          <w:numId w:val="48"/>
        </w:numPr>
        <w:tabs>
          <w:tab w:val="left" w:pos="403"/>
        </w:tabs>
        <w:autoSpaceDE/>
        <w:autoSpaceDN/>
        <w:spacing w:after="240" w:line="240" w:lineRule="atLeast"/>
        <w:contextualSpacing/>
        <w:jc w:val="both"/>
        <w:rPr>
          <w:rFonts w:ascii="Times New Roman" w:hAnsi="Times New Roman" w:cs="Times New Roman"/>
          <w:sz w:val="24"/>
          <w:szCs w:val="24"/>
          <w:highlight w:val="yellow"/>
        </w:rPr>
      </w:pPr>
      <w:r w:rsidRPr="00463D9F">
        <w:rPr>
          <w:rFonts w:ascii="Times New Roman" w:hAnsi="Times New Roman" w:cs="Times New Roman"/>
          <w:i/>
          <w:iCs/>
          <w:sz w:val="24"/>
          <w:szCs w:val="24"/>
          <w:highlight w:val="yellow"/>
        </w:rPr>
        <w:t>ΔT</w:t>
      </w:r>
      <w:r w:rsidRPr="00463D9F">
        <w:rPr>
          <w:rFonts w:ascii="Times New Roman" w:hAnsi="Times New Roman" w:cs="Times New Roman"/>
          <w:sz w:val="24"/>
          <w:szCs w:val="24"/>
          <w:highlight w:val="yellow"/>
        </w:rPr>
        <w:t xml:space="preserve"> is the duration of the sample defining the evolving region.</w:t>
      </w:r>
    </w:p>
    <w:p w14:paraId="5DF1C24F" w14:textId="77777777" w:rsidR="00772C2F" w:rsidRPr="00463D9F" w:rsidRDefault="00772C2F" w:rsidP="00463D9F">
      <w:pPr>
        <w:pStyle w:val="ListParagraph"/>
        <w:widowControl/>
        <w:tabs>
          <w:tab w:val="left" w:pos="403"/>
        </w:tabs>
        <w:autoSpaceDE/>
        <w:autoSpaceDN/>
        <w:spacing w:after="240" w:line="240" w:lineRule="atLeast"/>
        <w:ind w:left="720"/>
        <w:contextualSpacing/>
        <w:jc w:val="both"/>
        <w:rPr>
          <w:rFonts w:ascii="Times New Roman" w:hAnsi="Times New Roman" w:cs="Times New Roman"/>
          <w:sz w:val="24"/>
          <w:szCs w:val="24"/>
          <w:highlight w:val="yellow"/>
        </w:rPr>
      </w:pPr>
    </w:p>
    <w:p w14:paraId="78DE6D99" w14:textId="15DC0377" w:rsidR="00772C2F" w:rsidRPr="00463D9F" w:rsidRDefault="00772C2F" w:rsidP="00463D9F">
      <w:pPr>
        <w:rPr>
          <w:rFonts w:ascii="Times New Roman" w:eastAsia="Times New Roman" w:hAnsi="Times New Roman" w:cs="Times New Roman"/>
          <w:i/>
          <w:iCs/>
          <w:u w:val="single"/>
        </w:rPr>
      </w:pPr>
      <w:r w:rsidRPr="00463D9F">
        <w:rPr>
          <w:i/>
          <w:iCs/>
          <w:highlight w:val="cyan"/>
          <w:u w:val="single"/>
        </w:rPr>
        <w:t xml:space="preserve">Update the </w:t>
      </w:r>
      <w:r>
        <w:rPr>
          <w:i/>
          <w:iCs/>
          <w:highlight w:val="cyan"/>
          <w:u w:val="single"/>
        </w:rPr>
        <w:t xml:space="preserve">syntax of </w:t>
      </w:r>
      <w:r w:rsidRPr="00463D9F">
        <w:rPr>
          <w:i/>
          <w:iCs/>
          <w:highlight w:val="cyan"/>
          <w:u w:val="single"/>
        </w:rPr>
        <w:t>Sample format (section 7.5.4.2.</w:t>
      </w:r>
      <w:r>
        <w:rPr>
          <w:i/>
          <w:iCs/>
          <w:highlight w:val="cyan"/>
          <w:u w:val="single"/>
        </w:rPr>
        <w:t>2</w:t>
      </w:r>
      <w:r w:rsidRPr="00463D9F">
        <w:rPr>
          <w:i/>
          <w:iCs/>
          <w:highlight w:val="cyan"/>
          <w:u w:val="single"/>
        </w:rPr>
        <w:t xml:space="preserve">) </w:t>
      </w:r>
      <w:r>
        <w:rPr>
          <w:i/>
          <w:iCs/>
          <w:highlight w:val="cyan"/>
          <w:u w:val="single"/>
        </w:rPr>
        <w:t>as follows</w:t>
      </w:r>
      <w:r w:rsidRPr="00463D9F">
        <w:rPr>
          <w:i/>
          <w:iCs/>
          <w:u w:val="single"/>
        </w:rPr>
        <w:t xml:space="preserve"> </w:t>
      </w:r>
    </w:p>
    <w:p w14:paraId="1C9C9F29" w14:textId="77777777" w:rsidR="00772C2F" w:rsidRPr="00463D9F" w:rsidRDefault="00772C2F" w:rsidP="00463D9F"/>
    <w:p w14:paraId="2F1DC25E" w14:textId="77777777" w:rsidR="00772C2F" w:rsidRPr="00772C2F" w:rsidRDefault="00772C2F" w:rsidP="00772C2F">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rFonts w:ascii="Courier New" w:eastAsia="Times New Roman" w:hAnsi="Courier New" w:cs="Times New Roman"/>
          <w:noProof/>
          <w:sz w:val="20"/>
          <w:lang w:val="en-GB"/>
        </w:rPr>
      </w:pPr>
      <w:r w:rsidRPr="00772C2F">
        <w:rPr>
          <w:rFonts w:ascii="Courier New" w:eastAsia="Times New Roman" w:hAnsi="Courier New" w:cs="Courier New"/>
          <w:noProof/>
          <w:sz w:val="20"/>
          <w:lang w:val="en-GB"/>
        </w:rPr>
        <w:lastRenderedPageBreak/>
        <w:t>aligned (8) class RegionSample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t>unsigned int field_size = ((RegionTrackConfigBox.field_length_size &amp; 1) + 1) * 16;</w:t>
      </w:r>
      <w:r w:rsidRPr="00772C2F">
        <w:rPr>
          <w:rFonts w:ascii="Courier New" w:eastAsia="Times New Roman" w:hAnsi="Courier New" w:cs="Courier New"/>
          <w:noProof/>
          <w:sz w:val="20"/>
          <w:lang w:val="en-GB"/>
        </w:rPr>
        <w:br/>
        <w:t>// this is a temporary, non-parsable variable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t>unsigned int(32) region_count;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t>for (r=0; r &lt; region_count; r++)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int(32) region_identifier;</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int(8) geometry_type;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unsigned int(1) extrapolate;</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unsigned int(7) reserved;</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if (geometry_type == 0)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point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else if (geometry_type == 1)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rectangle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width;</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height;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delta_width;</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delta_height;</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else if (geometry_type == 2)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ellipse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radius_x;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radius_y;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delta_radius_x;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delta_radius_y;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else if (geometry_type == 3 || geometry_type == 6)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polygon or polyline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 size) point_count;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for (i=0; i &lt; point_count; i++)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px;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py;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for (i=0; i &lt; point_count; i++)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delta_px;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delta_py;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else if (geometry_type == 4)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referenced mask</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lastRenderedPageBreak/>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width;</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height;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track_mask_idx;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else if (geometry_type == 5)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inline mask</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width;</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height;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int(8) mask_coding_method;</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if (mask_coding_method != 0)</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int(32) mask_coding_parameters;</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bit(8) data[];</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else if (geometry_type == 7)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 empty region</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t>}</w:t>
      </w:r>
    </w:p>
    <w:p w14:paraId="06903D02" w14:textId="51DA177F" w:rsidR="00772C2F" w:rsidRDefault="00772C2F" w:rsidP="00772C2F">
      <w:pPr>
        <w:jc w:val="both"/>
        <w:rPr>
          <w:rFonts w:ascii="Times New Roman" w:hAnsi="Times New Roman" w:cs="Times New Roman"/>
          <w:sz w:val="24"/>
          <w:szCs w:val="24"/>
          <w:lang w:val="en-GB"/>
        </w:rPr>
      </w:pPr>
    </w:p>
    <w:p w14:paraId="1FCBE6DC" w14:textId="01E0493E" w:rsidR="00772C2F" w:rsidRPr="006709F5" w:rsidRDefault="00772C2F" w:rsidP="00772C2F">
      <w:pPr>
        <w:rPr>
          <w:rFonts w:ascii="Times New Roman" w:eastAsia="Times New Roman" w:hAnsi="Times New Roman" w:cs="Times New Roman"/>
          <w:i/>
          <w:iCs/>
          <w:u w:val="single"/>
        </w:rPr>
      </w:pPr>
      <w:r w:rsidRPr="006709F5">
        <w:rPr>
          <w:i/>
          <w:iCs/>
          <w:highlight w:val="cyan"/>
          <w:u w:val="single"/>
        </w:rPr>
        <w:t xml:space="preserve">Update the </w:t>
      </w:r>
      <w:r>
        <w:rPr>
          <w:i/>
          <w:iCs/>
          <w:highlight w:val="cyan"/>
          <w:u w:val="single"/>
        </w:rPr>
        <w:t xml:space="preserve">semantics of </w:t>
      </w:r>
      <w:r w:rsidRPr="006709F5">
        <w:rPr>
          <w:i/>
          <w:iCs/>
          <w:highlight w:val="cyan"/>
          <w:u w:val="single"/>
        </w:rPr>
        <w:t>Sample format (section 7.5.4.2.</w:t>
      </w:r>
      <w:r>
        <w:rPr>
          <w:i/>
          <w:iCs/>
          <w:highlight w:val="cyan"/>
          <w:u w:val="single"/>
        </w:rPr>
        <w:t>3</w:t>
      </w:r>
      <w:r w:rsidRPr="006709F5">
        <w:rPr>
          <w:i/>
          <w:iCs/>
          <w:highlight w:val="cyan"/>
          <w:u w:val="single"/>
        </w:rPr>
        <w:t xml:space="preserve">) </w:t>
      </w:r>
      <w:r>
        <w:rPr>
          <w:i/>
          <w:iCs/>
          <w:highlight w:val="cyan"/>
          <w:u w:val="single"/>
        </w:rPr>
        <w:t>with the following text</w:t>
      </w:r>
      <w:r>
        <w:rPr>
          <w:i/>
          <w:iCs/>
          <w:u w:val="single"/>
        </w:rPr>
        <w:t>:</w:t>
      </w:r>
    </w:p>
    <w:p w14:paraId="00EADA89" w14:textId="77777777" w:rsidR="00772C2F" w:rsidRDefault="00772C2F" w:rsidP="00772C2F">
      <w:pPr>
        <w:pStyle w:val="fields"/>
        <w:ind w:left="1440"/>
        <w:jc w:val="both"/>
        <w:rPr>
          <w:rFonts w:cs="Times New Roman"/>
        </w:rPr>
      </w:pPr>
      <w:r>
        <w:rPr>
          <w:highlight w:val="yellow"/>
        </w:rPr>
        <w:t>7: the region is an empty region used for signalling the end of the evolution of a previous region with the same region identifier.</w:t>
      </w:r>
    </w:p>
    <w:p w14:paraId="4CCE648E" w14:textId="77777777" w:rsidR="00772C2F" w:rsidRDefault="00772C2F" w:rsidP="00772C2F">
      <w:pPr>
        <w:pStyle w:val="fields"/>
        <w:ind w:left="1440"/>
        <w:jc w:val="both"/>
      </w:pPr>
      <w:r>
        <w:t>Other values are reserved.</w:t>
      </w:r>
    </w:p>
    <w:p w14:paraId="24F46A90" w14:textId="77777777" w:rsidR="00772C2F" w:rsidRDefault="00772C2F" w:rsidP="00772C2F">
      <w:pPr>
        <w:pStyle w:val="fields"/>
        <w:jc w:val="both"/>
      </w:pPr>
      <w:r>
        <w:rPr>
          <w:rStyle w:val="CodeChar0"/>
          <w:highlight w:val="yellow"/>
        </w:rPr>
        <w:t>extrapolate</w:t>
      </w:r>
      <w:r>
        <w:rPr>
          <w:highlight w:val="yellow"/>
        </w:rPr>
        <w:t xml:space="preserve"> is a flag indicating whether the geometry changes of the region are specified or not. When equal to 0, it indicates that no geometry changes are specified for the region. When equal to 1, it indicates that both the geometry and the geometry changes are specified for the region.</w:t>
      </w:r>
    </w:p>
    <w:p w14:paraId="36C43256" w14:textId="65A0B5DE" w:rsidR="00772C2F" w:rsidRDefault="00772C2F" w:rsidP="00772C2F">
      <w:pPr>
        <w:jc w:val="both"/>
        <w:rPr>
          <w:rFonts w:ascii="Times New Roman" w:hAnsi="Times New Roman" w:cs="Times New Roman"/>
          <w:sz w:val="24"/>
          <w:szCs w:val="24"/>
          <w:lang w:val="en-GB"/>
        </w:rPr>
      </w:pPr>
      <w:r>
        <w:rPr>
          <w:rFonts w:ascii="Times New Roman" w:hAnsi="Times New Roman" w:cs="Times New Roman"/>
          <w:sz w:val="24"/>
          <w:szCs w:val="24"/>
          <w:lang w:val="en-GB"/>
        </w:rPr>
        <w:t>(…)</w:t>
      </w:r>
    </w:p>
    <w:p w14:paraId="5CB831A4" w14:textId="77777777" w:rsidR="00772C2F" w:rsidRDefault="00772C2F" w:rsidP="00772C2F">
      <w:pPr>
        <w:pStyle w:val="fields"/>
        <w:jc w:val="both"/>
        <w:rPr>
          <w:rFonts w:cs="Times New Roman"/>
          <w:highlight w:val="yellow"/>
        </w:rPr>
      </w:pPr>
      <w:r>
        <w:rPr>
          <w:rFonts w:ascii="Courier New" w:hAnsi="Courier New" w:cs="Courier New"/>
          <w:highlight w:val="yellow"/>
        </w:rPr>
        <w:t>evolution_scale</w:t>
      </w:r>
      <w:r>
        <w:rPr>
          <w:highlight w:val="yellow"/>
        </w:rPr>
        <w:t xml:space="preserve"> is the scaling factor for the specification of the evolution values, equal </w:t>
      </w:r>
      <w:r>
        <w:rPr>
          <w:highlight w:val="yellow"/>
          <w:lang w:val="en-US"/>
        </w:rPr>
        <w:t xml:space="preserve">to </w:t>
      </w:r>
      <m:oMath>
        <m:sSup>
          <m:sSupPr>
            <m:ctrlPr>
              <w:rPr>
                <w:rFonts w:ascii="Cambria Math" w:hAnsi="Cambria Math"/>
                <w:i/>
                <w:lang w:val="en-US"/>
              </w:rPr>
            </m:ctrlPr>
          </m:sSupPr>
          <m:e>
            <m:r>
              <w:rPr>
                <w:rFonts w:ascii="Cambria Math" w:hAnsi="Cambria Math"/>
                <w:highlight w:val="yellow"/>
                <w:lang w:val="en-US"/>
              </w:rPr>
              <m:t>2</m:t>
            </m:r>
            <m:ctrlPr>
              <w:rPr>
                <w:rFonts w:ascii="Cambria Math" w:hAnsi="Cambria Math"/>
                <w:i/>
                <w:highlight w:val="yellow"/>
                <w:lang w:val="en-US"/>
              </w:rPr>
            </m:ctrlPr>
          </m:e>
          <m:sup>
            <m:r>
              <w:rPr>
                <w:rFonts w:ascii="Cambria Math" w:hAnsi="Cambria Math"/>
                <w:highlight w:val="yellow"/>
                <w:lang w:val="en-US"/>
              </w:rPr>
              <m:t>f</m:t>
            </m:r>
            <m:r>
              <w:rPr>
                <w:rFonts w:ascii="Cambria Math" w:hAnsi="Cambria Math"/>
                <w:lang w:val="en-US"/>
              </w:rPr>
              <m:t>/2</m:t>
            </m:r>
          </m:sup>
        </m:sSup>
      </m:oMath>
      <w:r>
        <w:rPr>
          <w:highlight w:val="yellow"/>
          <w:lang w:val="en-US"/>
        </w:rPr>
        <w:t xml:space="preserve">, where </w:t>
      </w:r>
      <m:oMath>
        <m:r>
          <w:rPr>
            <w:rFonts w:ascii="Cambria Math" w:hAnsi="Cambria Math"/>
            <w:highlight w:val="yellow"/>
            <w:lang w:val="en-US"/>
          </w:rPr>
          <m:t>f</m:t>
        </m:r>
      </m:oMath>
      <w:r>
        <w:rPr>
          <w:highlight w:val="yellow"/>
          <w:lang w:val="en-US"/>
        </w:rPr>
        <w:t xml:space="preserve">is the </w:t>
      </w:r>
      <w:r>
        <w:rPr>
          <w:rFonts w:ascii="Courier New" w:hAnsi="Courier New" w:cs="Courier New"/>
          <w:highlight w:val="yellow"/>
          <w:lang w:val="en-US"/>
        </w:rPr>
        <w:t>field_size</w:t>
      </w:r>
      <w:r>
        <w:rPr>
          <w:highlight w:val="yellow"/>
          <w:lang w:val="en-US"/>
        </w:rPr>
        <w:t xml:space="preserve"> and is equal to ((</w:t>
      </w:r>
      <w:r>
        <w:rPr>
          <w:rFonts w:ascii="Courier New" w:hAnsi="Courier New" w:cs="Courier New"/>
          <w:highlight w:val="yellow"/>
          <w:lang w:val="en-US"/>
        </w:rPr>
        <w:t>RegionTrackConfigBox.field_length_size</w:t>
      </w:r>
      <w:r>
        <w:rPr>
          <w:highlight w:val="yellow"/>
          <w:lang w:val="en-US"/>
        </w:rPr>
        <w:t xml:space="preserve"> &amp; 1) + 1) * 16.</w:t>
      </w:r>
    </w:p>
    <w:p w14:paraId="21554DE7" w14:textId="77777777" w:rsidR="00772C2F" w:rsidRDefault="00772C2F" w:rsidP="00772C2F">
      <w:pPr>
        <w:pStyle w:val="fields"/>
        <w:jc w:val="both"/>
        <w:rPr>
          <w:highlight w:val="yellow"/>
        </w:rPr>
      </w:pPr>
      <w:r>
        <w:rPr>
          <w:rStyle w:val="CodeChar0"/>
          <w:highlight w:val="yellow"/>
        </w:rPr>
        <w:t>delta_x</w:t>
      </w:r>
      <w:r>
        <w:rPr>
          <w:highlight w:val="yellow"/>
        </w:rPr>
        <w:t xml:space="preserve">, </w:t>
      </w:r>
      <w:r>
        <w:rPr>
          <w:rFonts w:ascii="Courier New" w:hAnsi="Courier New" w:cs="Courier New"/>
          <w:highlight w:val="yellow"/>
        </w:rPr>
        <w:t>delta_</w:t>
      </w:r>
      <w:r>
        <w:rPr>
          <w:rStyle w:val="CodeChar0"/>
          <w:highlight w:val="yellow"/>
        </w:rPr>
        <w:t>y</w:t>
      </w:r>
      <w:r>
        <w:rPr>
          <w:highlight w:val="yellow"/>
        </w:rPr>
        <w:t xml:space="preserve"> specify, in 1/</w:t>
      </w:r>
      <w:r>
        <w:rPr>
          <w:rFonts w:ascii="Courier New" w:hAnsi="Courier New" w:cs="Courier New"/>
          <w:highlight w:val="yellow"/>
        </w:rPr>
        <w:t>evolution_scale</w:t>
      </w:r>
      <w:r>
        <w:rPr>
          <w:highlight w:val="yellow"/>
        </w:rPr>
        <w:t xml:space="preserve"> units of the reference space, the evolution of the </w:t>
      </w:r>
      <w:r>
        <w:rPr>
          <w:rFonts w:ascii="Courier New" w:hAnsi="Courier New" w:cs="Courier New"/>
          <w:highlight w:val="yellow"/>
        </w:rPr>
        <w:t>x</w:t>
      </w:r>
      <w:r>
        <w:rPr>
          <w:highlight w:val="yellow"/>
        </w:rPr>
        <w:t xml:space="preserve"> and </w:t>
      </w:r>
      <w:r>
        <w:rPr>
          <w:rFonts w:ascii="Courier New" w:hAnsi="Courier New" w:cs="Courier New"/>
          <w:highlight w:val="yellow"/>
        </w:rPr>
        <w:t>y</w:t>
      </w:r>
      <w:r>
        <w:rPr>
          <w:highlight w:val="yellow"/>
        </w:rPr>
        <w:t xml:space="preserve"> fields for the region.</w:t>
      </w:r>
    </w:p>
    <w:p w14:paraId="609A4AEB" w14:textId="77777777" w:rsidR="00772C2F" w:rsidRDefault="00772C2F" w:rsidP="00772C2F">
      <w:pPr>
        <w:pStyle w:val="fields"/>
        <w:jc w:val="both"/>
        <w:rPr>
          <w:highlight w:val="yellow"/>
        </w:rPr>
      </w:pPr>
      <w:r>
        <w:rPr>
          <w:rStyle w:val="CodeChar0"/>
          <w:highlight w:val="yellow"/>
        </w:rPr>
        <w:t>delta_width</w:t>
      </w:r>
      <w:r>
        <w:rPr>
          <w:highlight w:val="yellow"/>
        </w:rPr>
        <w:t xml:space="preserve">, </w:t>
      </w:r>
      <w:r>
        <w:rPr>
          <w:rFonts w:ascii="Courier New" w:hAnsi="Courier New" w:cs="Courier New"/>
          <w:highlight w:val="yellow"/>
        </w:rPr>
        <w:t>delta_height</w:t>
      </w:r>
      <w:r>
        <w:rPr>
          <w:highlight w:val="yellow"/>
        </w:rPr>
        <w:t xml:space="preserve"> specify, in 1/</w:t>
      </w:r>
      <w:r>
        <w:rPr>
          <w:rFonts w:ascii="Courier New" w:hAnsi="Courier New" w:cs="Courier New"/>
          <w:highlight w:val="yellow"/>
        </w:rPr>
        <w:t>evolution_scale</w:t>
      </w:r>
      <w:r>
        <w:rPr>
          <w:highlight w:val="yellow"/>
        </w:rPr>
        <w:t xml:space="preserve"> units of the reference space the evolution of the </w:t>
      </w:r>
      <w:r>
        <w:rPr>
          <w:rFonts w:ascii="Courier New" w:hAnsi="Courier New" w:cs="Courier New"/>
          <w:highlight w:val="yellow"/>
        </w:rPr>
        <w:t>width</w:t>
      </w:r>
      <w:r>
        <w:rPr>
          <w:highlight w:val="yellow"/>
        </w:rPr>
        <w:t xml:space="preserve"> and </w:t>
      </w:r>
      <w:r>
        <w:rPr>
          <w:rFonts w:ascii="Courier New" w:hAnsi="Courier New" w:cs="Courier New"/>
          <w:highlight w:val="yellow"/>
        </w:rPr>
        <w:t>height</w:t>
      </w:r>
      <w:r>
        <w:rPr>
          <w:highlight w:val="yellow"/>
        </w:rPr>
        <w:t xml:space="preserve"> fields for the region.</w:t>
      </w:r>
    </w:p>
    <w:p w14:paraId="1A38F576" w14:textId="77777777" w:rsidR="00772C2F" w:rsidRDefault="00772C2F" w:rsidP="00772C2F">
      <w:pPr>
        <w:pStyle w:val="fields"/>
        <w:jc w:val="both"/>
        <w:rPr>
          <w:highlight w:val="yellow"/>
        </w:rPr>
      </w:pPr>
      <w:r>
        <w:rPr>
          <w:rStyle w:val="CodeChar0"/>
          <w:highlight w:val="yellow"/>
        </w:rPr>
        <w:t>delta_radius_x</w:t>
      </w:r>
      <w:r>
        <w:rPr>
          <w:highlight w:val="yellow"/>
        </w:rPr>
        <w:t xml:space="preserve">, </w:t>
      </w:r>
      <w:r>
        <w:rPr>
          <w:rFonts w:ascii="Courier New" w:hAnsi="Courier New" w:cs="Courier New"/>
          <w:highlight w:val="yellow"/>
        </w:rPr>
        <w:t>delta_</w:t>
      </w:r>
      <w:r>
        <w:rPr>
          <w:rStyle w:val="CodeChar0"/>
          <w:highlight w:val="yellow"/>
        </w:rPr>
        <w:t>radius_y</w:t>
      </w:r>
      <w:r>
        <w:rPr>
          <w:highlight w:val="yellow"/>
        </w:rPr>
        <w:t xml:space="preserve"> specify, in 1/</w:t>
      </w:r>
      <w:r>
        <w:rPr>
          <w:rFonts w:ascii="Courier New" w:hAnsi="Courier New" w:cs="Courier New"/>
          <w:highlight w:val="yellow"/>
        </w:rPr>
        <w:t>evolution_scale</w:t>
      </w:r>
      <w:r>
        <w:rPr>
          <w:highlight w:val="yellow"/>
        </w:rPr>
        <w:t xml:space="preserve"> units of the reference space the evolution of the </w:t>
      </w:r>
      <w:r>
        <w:rPr>
          <w:rFonts w:ascii="Courier New" w:hAnsi="Courier New" w:cs="Courier New"/>
          <w:highlight w:val="yellow"/>
        </w:rPr>
        <w:t>radius_x</w:t>
      </w:r>
      <w:r>
        <w:rPr>
          <w:highlight w:val="yellow"/>
        </w:rPr>
        <w:t xml:space="preserve"> and </w:t>
      </w:r>
      <w:r>
        <w:rPr>
          <w:rFonts w:ascii="Courier New" w:hAnsi="Courier New" w:cs="Courier New"/>
          <w:highlight w:val="yellow"/>
        </w:rPr>
        <w:t>radius_y</w:t>
      </w:r>
      <w:r>
        <w:rPr>
          <w:highlight w:val="yellow"/>
        </w:rPr>
        <w:t xml:space="preserve"> fields for the region.</w:t>
      </w:r>
    </w:p>
    <w:p w14:paraId="162D6C6A" w14:textId="77777777" w:rsidR="00772C2F" w:rsidRDefault="00772C2F" w:rsidP="00772C2F">
      <w:pPr>
        <w:pStyle w:val="fields"/>
        <w:jc w:val="both"/>
      </w:pPr>
      <w:r>
        <w:rPr>
          <w:rStyle w:val="CodeChar0"/>
          <w:highlight w:val="yellow"/>
        </w:rPr>
        <w:t>delta_px</w:t>
      </w:r>
      <w:r>
        <w:rPr>
          <w:highlight w:val="yellow"/>
        </w:rPr>
        <w:t xml:space="preserve">, </w:t>
      </w:r>
      <w:r>
        <w:rPr>
          <w:rFonts w:ascii="Courier New" w:hAnsi="Courier New" w:cs="Courier New"/>
          <w:highlight w:val="yellow"/>
        </w:rPr>
        <w:t>delta_p</w:t>
      </w:r>
      <w:r>
        <w:rPr>
          <w:rStyle w:val="CodeChar0"/>
          <w:highlight w:val="yellow"/>
        </w:rPr>
        <w:t>y</w:t>
      </w:r>
      <w:r>
        <w:rPr>
          <w:highlight w:val="yellow"/>
        </w:rPr>
        <w:t xml:space="preserve"> specify, in 1/</w:t>
      </w:r>
      <w:r>
        <w:rPr>
          <w:rFonts w:ascii="Courier New" w:hAnsi="Courier New" w:cs="Courier New"/>
          <w:highlight w:val="yellow"/>
        </w:rPr>
        <w:t>evolution_scale</w:t>
      </w:r>
      <w:r>
        <w:rPr>
          <w:highlight w:val="yellow"/>
        </w:rPr>
        <w:t xml:space="preserve"> units of the reference space the evolution of the </w:t>
      </w:r>
      <w:r>
        <w:rPr>
          <w:rFonts w:ascii="Courier New" w:hAnsi="Courier New" w:cs="Courier New"/>
          <w:highlight w:val="yellow"/>
        </w:rPr>
        <w:t>px</w:t>
      </w:r>
      <w:r>
        <w:rPr>
          <w:highlight w:val="yellow"/>
        </w:rPr>
        <w:t xml:space="preserve">, </w:t>
      </w:r>
      <w:r>
        <w:rPr>
          <w:rFonts w:ascii="Courier New" w:hAnsi="Courier New" w:cs="Courier New"/>
          <w:highlight w:val="yellow"/>
        </w:rPr>
        <w:t>py</w:t>
      </w:r>
      <w:r>
        <w:rPr>
          <w:highlight w:val="yellow"/>
        </w:rPr>
        <w:t xml:space="preserve"> fields for a point of the region.</w:t>
      </w:r>
    </w:p>
    <w:p w14:paraId="1D9F0A86" w14:textId="77777777" w:rsidR="00772C2F" w:rsidRPr="00661C8A" w:rsidRDefault="00772C2F" w:rsidP="00661C8A">
      <w:pPr>
        <w:jc w:val="both"/>
        <w:rPr>
          <w:rFonts w:ascii="Times New Roman" w:hAnsi="Times New Roman" w:cs="Times New Roman"/>
          <w:sz w:val="24"/>
          <w:szCs w:val="24"/>
          <w:lang w:val="en-GB"/>
        </w:rPr>
      </w:pPr>
    </w:p>
    <w:p w14:paraId="28282499" w14:textId="136D49C3" w:rsidR="00D241FA" w:rsidRPr="00112AA0" w:rsidRDefault="00D241FA" w:rsidP="00661C8A">
      <w:pPr>
        <w:keepNext/>
        <w:widowControl/>
        <w:numPr>
          <w:ilvl w:val="0"/>
          <w:numId w:val="32"/>
        </w:numPr>
        <w:autoSpaceDE/>
        <w:autoSpaceDN/>
        <w:spacing w:before="240" w:after="60"/>
        <w:jc w:val="both"/>
        <w:outlineLvl w:val="1"/>
        <w:rPr>
          <w:rFonts w:ascii="Times New Roman" w:eastAsia="Times New Roman" w:hAnsi="Times New Roman" w:cs="Times New Roman"/>
          <w:b/>
          <w:bCs/>
          <w:iCs/>
          <w:sz w:val="28"/>
          <w:szCs w:val="28"/>
        </w:rPr>
      </w:pPr>
      <w:bookmarkStart w:id="417" w:name="_Toc102637423"/>
      <w:bookmarkStart w:id="418" w:name="_Toc102637424"/>
      <w:bookmarkStart w:id="419" w:name="_Toc102637425"/>
      <w:bookmarkStart w:id="420" w:name="_Toc102637426"/>
      <w:bookmarkStart w:id="421" w:name="_Toc102637427"/>
      <w:bookmarkStart w:id="422" w:name="_Toc102637428"/>
      <w:bookmarkStart w:id="423" w:name="_Toc102637429"/>
      <w:bookmarkStart w:id="424" w:name="_Toc102637430"/>
      <w:bookmarkStart w:id="425" w:name="_Toc102637431"/>
      <w:bookmarkStart w:id="426" w:name="_Toc102637432"/>
      <w:bookmarkStart w:id="427" w:name="_Toc102637433"/>
      <w:bookmarkStart w:id="428" w:name="_Toc102637434"/>
      <w:bookmarkStart w:id="429" w:name="_Toc102637435"/>
      <w:bookmarkStart w:id="430" w:name="_Toc102637436"/>
      <w:bookmarkStart w:id="431" w:name="_Toc102637437"/>
      <w:bookmarkStart w:id="432" w:name="_Toc102637438"/>
      <w:bookmarkStart w:id="433" w:name="_Toc102637439"/>
      <w:bookmarkStart w:id="434" w:name="_Toc102637440"/>
      <w:bookmarkStart w:id="435" w:name="_Toc102637441"/>
      <w:bookmarkStart w:id="436" w:name="_Toc102637442"/>
      <w:bookmarkStart w:id="437" w:name="_Toc102637443"/>
      <w:bookmarkStart w:id="438" w:name="_Toc117776784"/>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112AA0">
        <w:rPr>
          <w:rFonts w:ascii="Times New Roman" w:eastAsia="Times New Roman" w:hAnsi="Times New Roman" w:cs="Times New Roman"/>
          <w:b/>
          <w:bCs/>
          <w:iCs/>
          <w:sz w:val="28"/>
          <w:szCs w:val="28"/>
        </w:rPr>
        <w:t>Proposal</w:t>
      </w:r>
      <w:r w:rsidR="00AE3E4E">
        <w:rPr>
          <w:rFonts w:ascii="Times New Roman" w:eastAsia="Times New Roman" w:hAnsi="Times New Roman" w:cs="Times New Roman"/>
          <w:b/>
          <w:bCs/>
          <w:iCs/>
          <w:sz w:val="28"/>
          <w:szCs w:val="28"/>
        </w:rPr>
        <w:t xml:space="preserve"> (m59508</w:t>
      </w:r>
      <w:r w:rsidR="00772C2F">
        <w:rPr>
          <w:rFonts w:ascii="Times New Roman" w:eastAsia="Times New Roman" w:hAnsi="Times New Roman" w:cs="Times New Roman"/>
          <w:b/>
          <w:bCs/>
          <w:iCs/>
          <w:sz w:val="28"/>
          <w:szCs w:val="28"/>
        </w:rPr>
        <w:t>, MPEG#138</w:t>
      </w:r>
      <w:r w:rsidR="00AE3E4E">
        <w:rPr>
          <w:rFonts w:ascii="Times New Roman" w:eastAsia="Times New Roman" w:hAnsi="Times New Roman" w:cs="Times New Roman"/>
          <w:b/>
          <w:bCs/>
          <w:iCs/>
          <w:sz w:val="28"/>
          <w:szCs w:val="28"/>
        </w:rPr>
        <w:t>)</w:t>
      </w:r>
      <w:bookmarkEnd w:id="438"/>
    </w:p>
    <w:p w14:paraId="1023269B" w14:textId="05AF0B95" w:rsidR="00723457" w:rsidRPr="00723457" w:rsidRDefault="00AE3E4E" w:rsidP="00723457">
      <w:pPr>
        <w:widowControl/>
        <w:autoSpaceDE/>
        <w:autoSpaceDN/>
        <w:spacing w:before="120" w:after="120"/>
        <w:rPr>
          <w:rFonts w:ascii="Times New Roman" w:eastAsia="Times New Roman" w:hAnsi="Times New Roman" w:cs="Times New Roman"/>
          <w:i/>
          <w:iCs/>
          <w:sz w:val="24"/>
          <w:szCs w:val="24"/>
          <w:u w:val="single"/>
          <w:lang w:eastAsia="fr-FR"/>
        </w:rPr>
      </w:pPr>
      <w:r>
        <w:rPr>
          <w:rFonts w:ascii="Times New Roman" w:eastAsia="Times New Roman" w:hAnsi="Times New Roman" w:cs="Times New Roman"/>
          <w:i/>
          <w:iCs/>
          <w:sz w:val="24"/>
          <w:szCs w:val="24"/>
          <w:highlight w:val="cyan"/>
          <w:u w:val="single"/>
          <w:lang w:eastAsia="fr-FR"/>
        </w:rPr>
        <w:t>[Ed. (FD)This TuC only contains parts requiring further discussion (the interpolate flag in sample format for region tracks)]</w:t>
      </w:r>
      <w:r w:rsidR="00723457">
        <w:rPr>
          <w:rFonts w:ascii="Times New Roman" w:eastAsia="Times New Roman" w:hAnsi="Times New Roman" w:cs="Times New Roman"/>
          <w:i/>
          <w:iCs/>
          <w:sz w:val="24"/>
          <w:szCs w:val="24"/>
          <w:highlight w:val="cyan"/>
          <w:u w:val="single"/>
          <w:lang w:eastAsia="fr-FR"/>
        </w:rPr>
        <w:t>The HEIF CDAM d</w:t>
      </w:r>
      <w:r w:rsidR="00723457" w:rsidRPr="00723457">
        <w:rPr>
          <w:rFonts w:ascii="Times New Roman" w:eastAsia="Times New Roman" w:hAnsi="Times New Roman" w:cs="Times New Roman"/>
          <w:i/>
          <w:iCs/>
          <w:sz w:val="24"/>
          <w:szCs w:val="24"/>
          <w:highlight w:val="cyan"/>
          <w:u w:val="single"/>
          <w:lang w:eastAsia="fr-FR"/>
        </w:rPr>
        <w:t>efine</w:t>
      </w:r>
      <w:r w:rsidR="00723457">
        <w:rPr>
          <w:rFonts w:ascii="Times New Roman" w:eastAsia="Times New Roman" w:hAnsi="Times New Roman" w:cs="Times New Roman"/>
          <w:i/>
          <w:iCs/>
          <w:sz w:val="24"/>
          <w:szCs w:val="24"/>
          <w:highlight w:val="cyan"/>
          <w:u w:val="single"/>
          <w:lang w:eastAsia="fr-FR"/>
        </w:rPr>
        <w:t>s</w:t>
      </w:r>
      <w:r w:rsidR="00723457" w:rsidRPr="00723457">
        <w:rPr>
          <w:rFonts w:ascii="Times New Roman" w:eastAsia="Times New Roman" w:hAnsi="Times New Roman" w:cs="Times New Roman"/>
          <w:i/>
          <w:iCs/>
          <w:sz w:val="24"/>
          <w:szCs w:val="24"/>
          <w:highlight w:val="cyan"/>
          <w:u w:val="single"/>
          <w:lang w:eastAsia="fr-FR"/>
        </w:rPr>
        <w:t xml:space="preserve"> </w:t>
      </w:r>
      <w:r w:rsidR="00723457">
        <w:rPr>
          <w:rFonts w:ascii="Times New Roman" w:eastAsia="Times New Roman" w:hAnsi="Times New Roman" w:cs="Times New Roman"/>
          <w:i/>
          <w:iCs/>
          <w:sz w:val="24"/>
          <w:szCs w:val="24"/>
          <w:highlight w:val="cyan"/>
          <w:u w:val="single"/>
          <w:lang w:eastAsia="fr-FR"/>
        </w:rPr>
        <w:t xml:space="preserve">the </w:t>
      </w:r>
      <w:r w:rsidR="00723457" w:rsidRPr="00723457">
        <w:rPr>
          <w:rFonts w:ascii="Times New Roman" w:eastAsia="Times New Roman" w:hAnsi="Times New Roman" w:cs="Times New Roman"/>
          <w:i/>
          <w:iCs/>
          <w:sz w:val="24"/>
          <w:szCs w:val="24"/>
          <w:highlight w:val="cyan"/>
          <w:u w:val="single"/>
          <w:lang w:eastAsia="fr-FR"/>
        </w:rPr>
        <w:t>region track</w:t>
      </w:r>
      <w:r w:rsidR="00723457" w:rsidRPr="00723457">
        <w:rPr>
          <w:rFonts w:ascii="Times New Roman" w:eastAsia="Times New Roman" w:hAnsi="Times New Roman" w:cs="Times New Roman"/>
          <w:i/>
          <w:iCs/>
          <w:sz w:val="24"/>
          <w:szCs w:val="24"/>
          <w:u w:val="single"/>
          <w:lang w:eastAsia="fr-FR"/>
        </w:rPr>
        <w:t xml:space="preserve"> </w:t>
      </w:r>
    </w:p>
    <w:p w14:paraId="2F8CC0CE" w14:textId="77777777" w:rsidR="00723457" w:rsidRPr="00723457" w:rsidRDefault="00723457" w:rsidP="00723457">
      <w:pPr>
        <w:widowControl/>
        <w:autoSpaceDE/>
        <w:autoSpaceDN/>
        <w:spacing w:before="120" w:after="120"/>
        <w:rPr>
          <w:rFonts w:ascii="Times New Roman" w:eastAsia="Times New Roman" w:hAnsi="Times New Roman" w:cs="Times New Roman"/>
          <w:b/>
          <w:bCs/>
          <w:sz w:val="24"/>
          <w:szCs w:val="24"/>
          <w:lang w:eastAsia="fr-FR"/>
        </w:rPr>
      </w:pPr>
      <w:r w:rsidRPr="00723457">
        <w:rPr>
          <w:rFonts w:ascii="Times New Roman" w:eastAsia="Times New Roman" w:hAnsi="Times New Roman" w:cs="Times New Roman"/>
          <w:b/>
          <w:bCs/>
          <w:sz w:val="24"/>
          <w:szCs w:val="24"/>
          <w:lang w:eastAsia="fr-FR"/>
        </w:rPr>
        <w:t>X.X Region track and region annotations for an image sequence or video track</w:t>
      </w:r>
    </w:p>
    <w:p w14:paraId="45CD7707" w14:textId="77777777" w:rsidR="00723457" w:rsidRPr="00723457" w:rsidRDefault="00723457" w:rsidP="00723457">
      <w:pPr>
        <w:widowControl/>
        <w:autoSpaceDE/>
        <w:autoSpaceDN/>
        <w:spacing w:before="120" w:after="120"/>
        <w:rPr>
          <w:rFonts w:ascii="Times New Roman" w:eastAsia="Times New Roman" w:hAnsi="Times New Roman" w:cs="Times New Roman"/>
          <w:b/>
          <w:bCs/>
          <w:sz w:val="24"/>
          <w:szCs w:val="24"/>
          <w:lang w:eastAsia="fr-FR"/>
        </w:rPr>
      </w:pPr>
      <w:r w:rsidRPr="00723457">
        <w:rPr>
          <w:rFonts w:ascii="Times New Roman" w:eastAsia="Times New Roman" w:hAnsi="Times New Roman" w:cs="Times New Roman"/>
          <w:b/>
          <w:bCs/>
          <w:sz w:val="24"/>
          <w:szCs w:val="24"/>
          <w:lang w:eastAsia="fr-FR"/>
        </w:rPr>
        <w:t>X.X.1 General</w:t>
      </w:r>
    </w:p>
    <w:p w14:paraId="2F3D2111" w14:textId="6B146E37" w:rsidR="00AE3E4E" w:rsidRDefault="00723457" w:rsidP="00723457">
      <w:pPr>
        <w:widowControl/>
        <w:autoSpaceDE/>
        <w:autoSpaceDN/>
        <w:spacing w:before="120" w:after="120"/>
        <w:jc w:val="both"/>
        <w:rPr>
          <w:rFonts w:ascii="Times New Roman" w:eastAsia="Times New Roman" w:hAnsi="Times New Roman" w:cs="Times New Roman"/>
          <w:sz w:val="24"/>
          <w:szCs w:val="24"/>
          <w:lang w:eastAsia="fr-FR"/>
        </w:rPr>
      </w:pPr>
      <w:r w:rsidRPr="00723457">
        <w:rPr>
          <w:rFonts w:ascii="Times New Roman" w:eastAsia="Times New Roman" w:hAnsi="Times New Roman" w:cs="Times New Roman"/>
          <w:sz w:val="24"/>
          <w:szCs w:val="24"/>
          <w:lang w:eastAsia="fr-FR"/>
        </w:rPr>
        <w:t xml:space="preserve">A metadata track with a sample entry </w:t>
      </w:r>
      <w:r w:rsidRPr="00723457">
        <w:rPr>
          <w:rFonts w:ascii="Courier New" w:eastAsia="Times New Roman" w:hAnsi="Courier New" w:cs="Courier New"/>
          <w:sz w:val="24"/>
          <w:szCs w:val="24"/>
          <w:lang w:eastAsia="fr-FR"/>
        </w:rPr>
        <w:t>'rgan'</w:t>
      </w:r>
      <w:r w:rsidRPr="00723457">
        <w:rPr>
          <w:rFonts w:ascii="Times New Roman" w:eastAsia="Times New Roman" w:hAnsi="Times New Roman" w:cs="Times New Roman"/>
          <w:sz w:val="24"/>
          <w:szCs w:val="24"/>
          <w:lang w:eastAsia="fr-FR"/>
        </w:rPr>
        <w:t xml:space="preserve"> is a region track whose samples define one or more regions inside images carried in samples of an associated image sequence or video track (also denoted source track in the following).</w:t>
      </w:r>
    </w:p>
    <w:p w14:paraId="09D51DB5" w14:textId="780467E1" w:rsidR="00723457" w:rsidRPr="00132BCC" w:rsidRDefault="00723457" w:rsidP="00723457">
      <w:pPr>
        <w:widowControl/>
        <w:autoSpaceDE/>
        <w:autoSpaceDN/>
        <w:spacing w:before="120" w:after="120"/>
        <w:jc w:val="both"/>
        <w:rPr>
          <w:rFonts w:ascii="Times New Roman" w:eastAsia="Times New Roman" w:hAnsi="Times New Roman" w:cs="Times New Roman"/>
          <w:i/>
          <w:iCs/>
          <w:sz w:val="24"/>
          <w:szCs w:val="24"/>
          <w:lang w:eastAsia="fr-FR"/>
        </w:rPr>
      </w:pPr>
      <w:r w:rsidRPr="00132BCC">
        <w:rPr>
          <w:rFonts w:ascii="Times New Roman" w:eastAsia="Times New Roman" w:hAnsi="Times New Roman" w:cs="Times New Roman"/>
          <w:i/>
          <w:iCs/>
          <w:sz w:val="24"/>
          <w:szCs w:val="24"/>
          <w:lang w:eastAsia="fr-FR"/>
        </w:rPr>
        <w:t>(… see HEIF CDAM for full text… )</w:t>
      </w:r>
    </w:p>
    <w:p w14:paraId="612AEEDB" w14:textId="471A3EC5" w:rsidR="00723457" w:rsidRDefault="00723457" w:rsidP="00723457">
      <w:pPr>
        <w:widowControl/>
        <w:autoSpaceDE/>
        <w:autoSpaceDN/>
        <w:spacing w:before="120" w:after="120"/>
        <w:jc w:val="both"/>
        <w:rPr>
          <w:rFonts w:ascii="Times New Roman" w:eastAsia="Times New Roman" w:hAnsi="Times New Roman" w:cs="Times New Roman"/>
          <w:sz w:val="24"/>
          <w:szCs w:val="24"/>
          <w:lang w:eastAsia="fr-FR"/>
        </w:rPr>
      </w:pPr>
    </w:p>
    <w:p w14:paraId="38ED391A" w14:textId="77777777" w:rsidR="00723457" w:rsidRPr="00132BCC" w:rsidRDefault="00723457" w:rsidP="00723457">
      <w:pPr>
        <w:widowControl/>
        <w:autoSpaceDE/>
        <w:autoSpaceDN/>
        <w:spacing w:before="120" w:after="120"/>
        <w:rPr>
          <w:rFonts w:ascii="Times New Roman" w:eastAsia="Times New Roman" w:hAnsi="Times New Roman" w:cs="Times New Roman"/>
          <w:b/>
          <w:bCs/>
          <w:sz w:val="24"/>
          <w:szCs w:val="24"/>
          <w:lang w:val="fr-FR"/>
        </w:rPr>
      </w:pPr>
      <w:r w:rsidRPr="00132BCC">
        <w:rPr>
          <w:rFonts w:ascii="Times New Roman" w:eastAsia="Times New Roman" w:hAnsi="Times New Roman" w:cs="Times New Roman"/>
          <w:b/>
          <w:bCs/>
          <w:sz w:val="24"/>
          <w:szCs w:val="24"/>
          <w:lang w:val="fr-FR"/>
        </w:rPr>
        <w:t>X.X.3 Sample format</w:t>
      </w:r>
    </w:p>
    <w:p w14:paraId="7FB46213" w14:textId="77777777" w:rsidR="00723457" w:rsidRPr="00132BCC" w:rsidRDefault="00723457" w:rsidP="00723457">
      <w:pPr>
        <w:widowControl/>
        <w:autoSpaceDE/>
        <w:autoSpaceDN/>
        <w:spacing w:before="120" w:after="120"/>
        <w:rPr>
          <w:rFonts w:ascii="Times New Roman" w:eastAsia="Times New Roman" w:hAnsi="Times New Roman" w:cs="Times New Roman"/>
          <w:b/>
          <w:bCs/>
          <w:sz w:val="24"/>
          <w:szCs w:val="24"/>
          <w:lang w:val="fr-FR"/>
        </w:rPr>
      </w:pPr>
      <w:r w:rsidRPr="00132BCC">
        <w:rPr>
          <w:rFonts w:ascii="Times New Roman" w:eastAsia="Times New Roman" w:hAnsi="Times New Roman" w:cs="Times New Roman"/>
          <w:b/>
          <w:bCs/>
          <w:sz w:val="24"/>
          <w:szCs w:val="24"/>
          <w:lang w:val="fr-FR"/>
        </w:rPr>
        <w:t>X.X.3.1 Definition</w:t>
      </w:r>
    </w:p>
    <w:p w14:paraId="4623659E" w14:textId="77777777" w:rsidR="00723457" w:rsidRPr="00723457" w:rsidRDefault="00723457" w:rsidP="00723457">
      <w:pPr>
        <w:widowControl/>
        <w:autoSpaceDE/>
        <w:autoSpaceDN/>
        <w:spacing w:before="120" w:after="120"/>
        <w:jc w:val="both"/>
        <w:rPr>
          <w:rFonts w:ascii="Times New Roman" w:eastAsia="Times New Roman" w:hAnsi="Times New Roman" w:cs="Times New Roman"/>
          <w:sz w:val="24"/>
          <w:szCs w:val="24"/>
          <w:lang w:val="en-GB"/>
        </w:rPr>
      </w:pPr>
      <w:r w:rsidRPr="00723457">
        <w:rPr>
          <w:rFonts w:ascii="Times New Roman" w:eastAsia="Times New Roman" w:hAnsi="Times New Roman" w:cs="Times New Roman"/>
          <w:sz w:val="24"/>
          <w:szCs w:val="24"/>
          <w:lang w:val="en-GB"/>
        </w:rPr>
        <w:t xml:space="preserve">This subclause defines the sample format for region track. </w:t>
      </w:r>
      <w:bookmarkStart w:id="439" w:name="_Hlk98949953"/>
      <w:r w:rsidRPr="00723457">
        <w:rPr>
          <w:rFonts w:ascii="Times New Roman" w:eastAsia="Times New Roman" w:hAnsi="Times New Roman" w:cs="Times New Roman"/>
          <w:sz w:val="24"/>
          <w:szCs w:val="24"/>
          <w:lang w:val="en-GB"/>
        </w:rPr>
        <w:t>A sample of a region track defines one or more regions.</w:t>
      </w:r>
      <w:bookmarkEnd w:id="439"/>
    </w:p>
    <w:p w14:paraId="56FE3BD5" w14:textId="77777777" w:rsidR="00723457" w:rsidRPr="00723457" w:rsidRDefault="00723457" w:rsidP="00723457">
      <w:pPr>
        <w:widowControl/>
        <w:autoSpaceDE/>
        <w:autoSpaceDN/>
        <w:spacing w:before="120" w:after="120"/>
        <w:rPr>
          <w:rFonts w:ascii="Times New Roman" w:eastAsia="Times New Roman" w:hAnsi="Times New Roman" w:cs="Times New Roman"/>
          <w:b/>
          <w:bCs/>
          <w:sz w:val="24"/>
          <w:szCs w:val="24"/>
          <w:lang w:val="en-GB"/>
        </w:rPr>
      </w:pPr>
      <w:r w:rsidRPr="00723457">
        <w:rPr>
          <w:rFonts w:ascii="Times New Roman" w:eastAsia="Times New Roman" w:hAnsi="Times New Roman" w:cs="Times New Roman"/>
          <w:b/>
          <w:bCs/>
          <w:sz w:val="24"/>
          <w:szCs w:val="24"/>
          <w:lang w:val="en-GB"/>
        </w:rPr>
        <w:t>X.X.3.2 Syntax</w:t>
      </w:r>
    </w:p>
    <w:p w14:paraId="724A479F" w14:textId="77777777" w:rsidR="00723457" w:rsidRPr="00723457" w:rsidRDefault="00723457" w:rsidP="00723457">
      <w:pPr>
        <w:widowControl/>
        <w:autoSpaceDE/>
        <w:autoSpaceDN/>
        <w:spacing w:line="240" w:lineRule="atLeast"/>
        <w:rPr>
          <w:rFonts w:ascii="Courier New" w:eastAsia="Calibri" w:hAnsi="Courier New" w:cs="Times New Roman"/>
          <w:lang w:val="en-GB"/>
        </w:rPr>
      </w:pPr>
      <w:bookmarkStart w:id="440" w:name="_Hlk98949969"/>
      <w:r w:rsidRPr="00723457">
        <w:rPr>
          <w:rFonts w:ascii="Courier New" w:eastAsia="Calibri" w:hAnsi="Courier New" w:cs="Times New Roman"/>
          <w:lang w:val="en-GB"/>
        </w:rPr>
        <w:t>aligned</w:t>
      </w:r>
      <w:r w:rsidRPr="00723457" w:rsidDel="00540B1E">
        <w:rPr>
          <w:rFonts w:ascii="Courier New" w:eastAsia="Calibri" w:hAnsi="Courier New" w:cs="Times New Roman"/>
          <w:lang w:val="en-GB"/>
        </w:rPr>
        <w:t xml:space="preserve"> </w:t>
      </w:r>
      <w:r w:rsidRPr="00723457">
        <w:rPr>
          <w:rFonts w:ascii="Courier New" w:eastAsia="Calibri" w:hAnsi="Courier New" w:cs="Times New Roman"/>
          <w:lang w:val="en-GB"/>
        </w:rPr>
        <w:t>(8) class RegionSample {</w:t>
      </w:r>
      <w:r w:rsidRPr="00723457">
        <w:rPr>
          <w:rFonts w:ascii="Courier New" w:eastAsia="Calibri" w:hAnsi="Courier New" w:cs="Times New Roman"/>
          <w:lang w:val="en-GB"/>
        </w:rPr>
        <w:br/>
      </w:r>
      <w:r w:rsidRPr="00723457">
        <w:rPr>
          <w:rFonts w:ascii="Courier New" w:eastAsia="Calibri" w:hAnsi="Courier New" w:cs="Times New Roman"/>
          <w:lang w:val="en-GB"/>
        </w:rPr>
        <w:tab/>
        <w:t xml:space="preserve">unsigned int field_size = ((RegionTrackConfigBox.field_length_size &amp; 1) + 1) * 16; </w:t>
      </w:r>
      <w:r w:rsidRPr="00723457">
        <w:rPr>
          <w:rFonts w:ascii="Courier New" w:eastAsia="Calibri" w:hAnsi="Courier New" w:cs="Times New Roman"/>
          <w:lang w:val="en-GB"/>
        </w:rPr>
        <w:br/>
        <w:t>// this is a temporary, non-parsable variable</w:t>
      </w:r>
      <w:r w:rsidRPr="00723457">
        <w:rPr>
          <w:rFonts w:ascii="Courier New" w:eastAsia="Calibri" w:hAnsi="Courier New" w:cs="Times New Roman"/>
          <w:lang w:val="en-GB"/>
        </w:rPr>
        <w:br/>
      </w:r>
      <w:r w:rsidRPr="00723457">
        <w:rPr>
          <w:rFonts w:ascii="Courier New" w:eastAsia="Calibri" w:hAnsi="Courier New" w:cs="Times New Roman"/>
          <w:lang w:val="en-GB"/>
        </w:rPr>
        <w:tab/>
        <w:t>unsigned int(7)reserved;</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132BCC">
        <w:rPr>
          <w:rFonts w:ascii="Courier New" w:eastAsia="Calibri" w:hAnsi="Courier New" w:cs="Times New Roman"/>
          <w:highlight w:val="yellow"/>
          <w:lang w:val="en-GB"/>
        </w:rPr>
        <w:t>unsigned int(1)interpolate;</w:t>
      </w:r>
      <w:r w:rsidRPr="00723457">
        <w:rPr>
          <w:rFonts w:ascii="Courier New" w:eastAsia="Calibri" w:hAnsi="Courier New" w:cs="Times New Roman"/>
          <w:lang w:val="en-GB"/>
        </w:rPr>
        <w:br/>
      </w:r>
      <w:r w:rsidRPr="00723457">
        <w:rPr>
          <w:rFonts w:ascii="Courier New" w:eastAsia="Calibri" w:hAnsi="Courier New" w:cs="Times New Roman"/>
          <w:lang w:val="en-GB"/>
        </w:rPr>
        <w:tab/>
        <w:t>unsigned int(16) region_count;</w:t>
      </w:r>
      <w:r w:rsidRPr="00723457">
        <w:rPr>
          <w:rFonts w:ascii="Courier New" w:eastAsia="Calibri" w:hAnsi="Courier New" w:cs="Times New Roman"/>
          <w:lang w:val="en-GB"/>
        </w:rPr>
        <w:br/>
      </w:r>
      <w:r w:rsidRPr="00723457">
        <w:rPr>
          <w:rFonts w:ascii="Courier New" w:eastAsia="Calibri" w:hAnsi="Courier New" w:cs="Times New Roman"/>
          <w:lang w:val="en-GB"/>
        </w:rPr>
        <w:tab/>
        <w:t>for (r=0; r &lt; region_count; r++)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int(32) region_identifier;</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int(8) geometry_type;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if (geometry_type</w:t>
      </w:r>
      <w:r w:rsidRPr="00723457" w:rsidDel="00042F59">
        <w:rPr>
          <w:rFonts w:ascii="Courier New" w:eastAsia="Calibri" w:hAnsi="Courier New" w:cs="Times New Roman"/>
          <w:lang w:val="en-GB"/>
        </w:rPr>
        <w:t xml:space="preserve"> </w:t>
      </w:r>
      <w:r w:rsidRPr="00723457">
        <w:rPr>
          <w:rFonts w:ascii="Courier New" w:eastAsia="Calibri" w:hAnsi="Courier New" w:cs="Times New Roman"/>
          <w:lang w:val="en-GB"/>
        </w:rPr>
        <w:t>== 0)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point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else if (geometry_type</w:t>
      </w:r>
      <w:r w:rsidRPr="00723457" w:rsidDel="00042F59">
        <w:rPr>
          <w:rFonts w:ascii="Courier New" w:eastAsia="Calibri" w:hAnsi="Courier New" w:cs="Times New Roman"/>
          <w:lang w:val="en-GB"/>
        </w:rPr>
        <w:t xml:space="preserve"> </w:t>
      </w:r>
      <w:r w:rsidRPr="00723457">
        <w:rPr>
          <w:rFonts w:ascii="Courier New" w:eastAsia="Calibri" w:hAnsi="Courier New" w:cs="Times New Roman"/>
          <w:lang w:val="en-GB"/>
        </w:rPr>
        <w:t>== 1)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rectangle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int(field_size) width;</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int(field_size) height;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else if (geometry_type</w:t>
      </w:r>
      <w:r w:rsidRPr="00723457" w:rsidDel="00042F59">
        <w:rPr>
          <w:rFonts w:ascii="Courier New" w:eastAsia="Calibri" w:hAnsi="Courier New" w:cs="Times New Roman"/>
          <w:lang w:val="en-GB"/>
        </w:rPr>
        <w:t xml:space="preserve"> </w:t>
      </w:r>
      <w:r w:rsidRPr="00723457">
        <w:rPr>
          <w:rFonts w:ascii="Courier New" w:eastAsia="Calibri" w:hAnsi="Courier New" w:cs="Times New Roman"/>
          <w:lang w:val="en-GB"/>
        </w:rPr>
        <w:t>== 2)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ellipse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int(field_size) radius_x;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int(field_size) radius_y;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else if (geometry_type == 3 || geometry_type == 6) {</w:t>
      </w:r>
      <w:r w:rsidRPr="00723457">
        <w:rPr>
          <w:rFonts w:ascii="Courier New" w:eastAsia="Calibri" w:hAnsi="Courier New" w:cs="Times New Roman"/>
          <w:lang w:val="en-GB"/>
        </w:rPr>
        <w:br/>
      </w:r>
      <w:r w:rsidRPr="00723457">
        <w:rPr>
          <w:rFonts w:ascii="Courier New" w:eastAsia="Calibri" w:hAnsi="Courier New" w:cs="Times New Roman"/>
          <w:lang w:val="en-GB"/>
        </w:rPr>
        <w:lastRenderedPageBreak/>
        <w:tab/>
      </w:r>
      <w:r w:rsidRPr="00723457">
        <w:rPr>
          <w:rFonts w:ascii="Courier New" w:eastAsia="Calibri" w:hAnsi="Courier New" w:cs="Times New Roman"/>
          <w:lang w:val="en-GB"/>
        </w:rPr>
        <w:tab/>
      </w:r>
      <w:r w:rsidRPr="00723457">
        <w:rPr>
          <w:rFonts w:ascii="Courier New" w:eastAsia="Calibri" w:hAnsi="Courier New" w:cs="Times New Roman"/>
          <w:lang w:val="en-GB"/>
        </w:rPr>
        <w:tab/>
        <w:t>// polygon or polyline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int(field size) point_count;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for (i=0; i &lt; point_count; i++)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px;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py;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bookmarkStart w:id="441" w:name="_Hlk98952088"/>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else if (geometry_type == 4) {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referenced mask</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int(field_size) width;</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int(field_size) height;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int(field_size) </w:t>
      </w:r>
      <w:bookmarkStart w:id="442" w:name="_Hlk98951137"/>
      <w:r w:rsidRPr="00723457">
        <w:rPr>
          <w:rFonts w:ascii="Courier New" w:eastAsia="Calibri" w:hAnsi="Courier New" w:cs="Times New Roman"/>
          <w:lang w:val="en-GB"/>
        </w:rPr>
        <w:t>track_mask_idx</w:t>
      </w:r>
      <w:bookmarkEnd w:id="442"/>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bookmarkEnd w:id="441"/>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else if (geometry_type == 5) {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 inline mask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int(field_size)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int(field_size) width;</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int(field_size) height;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int(8) mask_coding_method;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if (mask_coding_method != 0)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int(32) mask_coding_parameters;</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bit(8) data[];</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t>}</w:t>
      </w:r>
      <w:r w:rsidRPr="00723457">
        <w:rPr>
          <w:rFonts w:ascii="Courier New" w:eastAsia="Calibri" w:hAnsi="Courier New" w:cs="Times New Roman"/>
          <w:lang w:val="en-GB"/>
        </w:rPr>
        <w:br/>
        <w:t>}</w:t>
      </w:r>
    </w:p>
    <w:bookmarkEnd w:id="440"/>
    <w:p w14:paraId="26AA9886" w14:textId="77777777" w:rsidR="00723457" w:rsidRPr="00723457" w:rsidRDefault="00723457" w:rsidP="00723457">
      <w:pPr>
        <w:widowControl/>
        <w:autoSpaceDE/>
        <w:autoSpaceDN/>
        <w:spacing w:before="120" w:after="120"/>
        <w:rPr>
          <w:rFonts w:ascii="Times New Roman" w:eastAsia="Times New Roman" w:hAnsi="Times New Roman" w:cs="Times New Roman"/>
          <w:sz w:val="24"/>
          <w:szCs w:val="24"/>
          <w:lang w:val="en-GB"/>
        </w:rPr>
      </w:pPr>
    </w:p>
    <w:p w14:paraId="79AA0699" w14:textId="77777777" w:rsidR="00723457" w:rsidRPr="00723457" w:rsidRDefault="00723457" w:rsidP="00723457">
      <w:pPr>
        <w:widowControl/>
        <w:autoSpaceDE/>
        <w:autoSpaceDN/>
        <w:spacing w:before="120" w:after="120"/>
        <w:rPr>
          <w:rFonts w:ascii="Times New Roman" w:eastAsia="Times New Roman" w:hAnsi="Times New Roman" w:cs="Times New Roman"/>
          <w:b/>
          <w:bCs/>
          <w:sz w:val="24"/>
          <w:szCs w:val="24"/>
          <w:lang w:val="en-GB"/>
        </w:rPr>
      </w:pPr>
      <w:r w:rsidRPr="00723457">
        <w:rPr>
          <w:rFonts w:ascii="Times New Roman" w:eastAsia="Times New Roman" w:hAnsi="Times New Roman" w:cs="Times New Roman"/>
          <w:b/>
          <w:bCs/>
          <w:sz w:val="24"/>
          <w:szCs w:val="24"/>
          <w:lang w:val="en-GB"/>
        </w:rPr>
        <w:t>X.X.3.3 Semantics</w:t>
      </w:r>
    </w:p>
    <w:p w14:paraId="0ACC0516" w14:textId="77777777" w:rsidR="00723457" w:rsidRPr="00132BCC"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highlight w:val="yellow"/>
          <w:lang w:val="en-GB"/>
        </w:rPr>
      </w:pPr>
      <w:bookmarkStart w:id="443" w:name="_Hlk98949990"/>
      <w:r w:rsidRPr="00132BCC">
        <w:rPr>
          <w:rFonts w:ascii="Courier New" w:eastAsia="Times New Roman" w:hAnsi="Courier New" w:cs="Times New Roman"/>
          <w:highlight w:val="yellow"/>
          <w:lang w:val="en-GB"/>
        </w:rPr>
        <w:t xml:space="preserve">interpolate </w:t>
      </w:r>
      <w:r w:rsidRPr="00132BCC">
        <w:rPr>
          <w:rFonts w:ascii="Cambria" w:eastAsia="Times New Roman" w:hAnsi="Cambria" w:cs="Times New Roman"/>
          <w:highlight w:val="yellow"/>
          <w:lang w:val="en-GB"/>
        </w:rPr>
        <w:t>indicates the continuity in time of the successive samples. When true, the application may linearly interpolate values of the region geometries between the previous sample and the current sample. When false, there shall not be any interpolation of values between the previous and the current samples.</w:t>
      </w:r>
    </w:p>
    <w:p w14:paraId="4FEBC6E0" w14:textId="77777777" w:rsidR="00723457" w:rsidRPr="00723457" w:rsidRDefault="00723457" w:rsidP="00723457">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132BCC">
        <w:rPr>
          <w:rFonts w:ascii="Cambria" w:eastAsia="Calibri" w:hAnsi="Cambria" w:cs="Times New Roman"/>
          <w:sz w:val="20"/>
          <w:highlight w:val="yellow"/>
          <w:lang w:val="en-GB"/>
        </w:rPr>
        <w:t>NOTE 1</w:t>
      </w:r>
      <w:r w:rsidRPr="00132BCC">
        <w:rPr>
          <w:rFonts w:ascii="Cambria" w:eastAsia="Calibri" w:hAnsi="Cambria" w:cs="Times New Roman"/>
          <w:sz w:val="20"/>
          <w:highlight w:val="yellow"/>
          <w:lang w:val="en-GB"/>
        </w:rPr>
        <w:tab/>
        <w:t>When using interpolation, it is expected that the interpolated samples match the presentation time of the samples in the referenced source track. For instance, for each video sample of a video track, one interpolated region sample is calculated.</w:t>
      </w:r>
    </w:p>
    <w:p w14:paraId="23396DD2"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ahoma"/>
          <w:lang w:val="en-GB"/>
        </w:rPr>
      </w:pPr>
      <w:r w:rsidRPr="00723457">
        <w:rPr>
          <w:rFonts w:ascii="Courier New" w:eastAsia="Times New Roman" w:hAnsi="Courier New" w:cs="Times New Roman"/>
          <w:lang w:val="en-GB"/>
        </w:rPr>
        <w:t xml:space="preserve">region_count </w:t>
      </w:r>
      <w:r w:rsidRPr="00723457">
        <w:rPr>
          <w:rFonts w:ascii="Cambria" w:eastAsia="Times New Roman" w:hAnsi="Cambria" w:cs="Tahoma"/>
          <w:lang w:val="en-GB"/>
        </w:rPr>
        <w:t>specifies the number of regions defined in the sample.</w:t>
      </w:r>
    </w:p>
    <w:p w14:paraId="6D36E116"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 xml:space="preserve">region_identifier </w:t>
      </w:r>
      <w:r w:rsidRPr="00723457">
        <w:rPr>
          <w:rFonts w:ascii="Cambria" w:eastAsia="Times New Roman" w:hAnsi="Cambria" w:cs="Times New Roman"/>
          <w:lang w:val="en-GB"/>
        </w:rPr>
        <w:t>specifies the identifier of the region.</w:t>
      </w:r>
    </w:p>
    <w:p w14:paraId="6D65F3FD"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geometry_type</w:t>
      </w:r>
      <w:r w:rsidRPr="00723457">
        <w:rPr>
          <w:rFonts w:ascii="Cambria" w:eastAsia="Times New Roman" w:hAnsi="Cambria" w:cs="Times New Roman"/>
          <w:lang w:val="en-GB"/>
        </w:rPr>
        <w:t xml:space="preserve"> specifies the type of the geometry of a region. The following values for </w:t>
      </w:r>
      <w:r w:rsidRPr="00723457">
        <w:rPr>
          <w:rFonts w:ascii="Courier New" w:eastAsia="Times New Roman" w:hAnsi="Courier New" w:cs="Times New Roman"/>
          <w:lang w:val="en-GB"/>
        </w:rPr>
        <w:t>geometry_type</w:t>
      </w:r>
      <w:r w:rsidRPr="00723457">
        <w:rPr>
          <w:rFonts w:ascii="Cambria" w:eastAsia="Times New Roman" w:hAnsi="Cambria" w:cs="Times New Roman"/>
          <w:lang w:val="en-GB"/>
        </w:rPr>
        <w:t xml:space="preserve"> are defined:</w:t>
      </w:r>
    </w:p>
    <w:p w14:paraId="7B4E196F"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0: the region is described as a point.</w:t>
      </w:r>
    </w:p>
    <w:p w14:paraId="7E32A025"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1: the region is described as a rectangle.</w:t>
      </w:r>
    </w:p>
    <w:p w14:paraId="7736B023"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2: the region is described as an ellipse.</w:t>
      </w:r>
    </w:p>
    <w:p w14:paraId="081022EF"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3: the region is described as a polygon.</w:t>
      </w:r>
    </w:p>
    <w:p w14:paraId="6E18D3CF"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4: the region is described as a mask defined in a referenced image item or in a sample of a referenced track.</w:t>
      </w:r>
    </w:p>
    <w:p w14:paraId="498293C0"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lastRenderedPageBreak/>
        <w:t>5: the region is described as a mask defined inside the data of this sample.</w:t>
      </w:r>
    </w:p>
    <w:p w14:paraId="316B07CA"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6: the region is described as a polyline.</w:t>
      </w:r>
    </w:p>
    <w:p w14:paraId="72169E75" w14:textId="77777777" w:rsidR="00723457" w:rsidRPr="00723457" w:rsidRDefault="00723457" w:rsidP="00723457">
      <w:pPr>
        <w:widowControl/>
        <w:tabs>
          <w:tab w:val="left" w:pos="1440"/>
          <w:tab w:val="left" w:pos="8010"/>
        </w:tabs>
        <w:autoSpaceDE/>
        <w:autoSpaceDN/>
        <w:spacing w:before="120" w:after="120"/>
        <w:ind w:left="1080" w:hanging="360"/>
        <w:jc w:val="both"/>
        <w:rPr>
          <w:rFonts w:ascii="Cambria" w:eastAsia="Times New Roman" w:hAnsi="Cambria" w:cs="Times New Roman"/>
          <w:lang w:val="en-GB"/>
        </w:rPr>
      </w:pPr>
      <w:r w:rsidRPr="00723457">
        <w:rPr>
          <w:rFonts w:ascii="Cambria" w:eastAsia="Times New Roman" w:hAnsi="Cambria" w:cs="Times New Roman"/>
          <w:lang w:val="en-GB"/>
        </w:rPr>
        <w:t>Other values are reserved.</w:t>
      </w:r>
    </w:p>
    <w:p w14:paraId="68C9D2AE"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specify the coordinates of the point composing the region relatively to the reference space when its geometry is a point. </w:t>
      </w: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specify the top, left corner of the region relatively to the reference space when its geometry is a rectangle or a mask. </w:t>
      </w: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specify the centre of the region relatively to the reference space when its geometry is an ellipse. The value (</w:t>
      </w: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 0,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 0) represents the position of the top-left pixel in the reference space.</w:t>
      </w:r>
    </w:p>
    <w:p w14:paraId="21A457DF" w14:textId="77777777" w:rsidR="00723457" w:rsidRPr="00723457" w:rsidRDefault="00723457" w:rsidP="00723457">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723457">
        <w:rPr>
          <w:rFonts w:ascii="Cambria" w:eastAsia="Calibri" w:hAnsi="Cambria" w:cs="Times New Roman"/>
          <w:sz w:val="20"/>
          <w:lang w:val="en-GB"/>
        </w:rPr>
        <w:t>NOTE 2</w:t>
      </w:r>
      <w:r w:rsidRPr="00723457">
        <w:rPr>
          <w:rFonts w:ascii="Cambria" w:eastAsia="Calibri" w:hAnsi="Cambria" w:cs="Times New Roman"/>
          <w:sz w:val="20"/>
          <w:lang w:val="en-GB"/>
        </w:rPr>
        <w:tab/>
        <w:t xml:space="preserve">Negative values for the </w:t>
      </w:r>
      <w:r w:rsidRPr="00723457">
        <w:rPr>
          <w:rFonts w:ascii="Courier New" w:eastAsia="Calibri" w:hAnsi="Courier New" w:cs="Times New Roman"/>
          <w:sz w:val="20"/>
          <w:lang w:val="en-GB"/>
        </w:rPr>
        <w:t>x</w:t>
      </w:r>
      <w:r w:rsidRPr="00723457">
        <w:rPr>
          <w:rFonts w:ascii="Cambria" w:eastAsia="Calibri" w:hAnsi="Cambria" w:cs="Times New Roman"/>
          <w:sz w:val="20"/>
          <w:lang w:val="en-GB"/>
        </w:rPr>
        <w:t xml:space="preserve"> or </w:t>
      </w:r>
      <w:r w:rsidRPr="00723457">
        <w:rPr>
          <w:rFonts w:ascii="Courier New" w:eastAsia="Calibri" w:hAnsi="Courier New" w:cs="Times New Roman"/>
          <w:sz w:val="20"/>
          <w:lang w:val="en-GB"/>
        </w:rPr>
        <w:t>y</w:t>
      </w:r>
      <w:r w:rsidRPr="00723457">
        <w:rPr>
          <w:rFonts w:ascii="Cambria" w:eastAsia="Calibri" w:hAnsi="Cambria" w:cs="Times New Roman"/>
          <w:sz w:val="20"/>
          <w:lang w:val="en-GB"/>
        </w:rPr>
        <w:t xml:space="preserve"> fields enable to specify points, top-left corners, and/or centres that are outside the image. This can be useful for updating region annotations during edition.</w:t>
      </w:r>
    </w:p>
    <w:p w14:paraId="38CBC6C0"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height</w:t>
      </w:r>
      <w:r w:rsidRPr="00723457">
        <w:rPr>
          <w:rFonts w:ascii="Cambria" w:eastAsia="Times New Roman" w:hAnsi="Cambria" w:cs="Times New Roman"/>
          <w:lang w:val="en-GB"/>
        </w:rPr>
        <w:t xml:space="preserve"> specify, relatively to the reference space, the width and the height of the region when its geometry is a rectangle or a mask. When </w:t>
      </w:r>
      <w:r w:rsidRPr="00723457">
        <w:rPr>
          <w:rFonts w:ascii="Courier New" w:eastAsia="Times New Roman" w:hAnsi="Courier New" w:cs="Times New Roman"/>
          <w:lang w:val="en-GB"/>
        </w:rPr>
        <w:t>geometry_type</w:t>
      </w:r>
      <w:r w:rsidRPr="00723457">
        <w:rPr>
          <w:rFonts w:ascii="Cambria" w:eastAsia="Times New Roman" w:hAnsi="Cambria" w:cs="Times New Roman"/>
          <w:lang w:val="en-GB"/>
        </w:rPr>
        <w:t xml:space="preserve"> equals 4, the value 0 indicates that the corresponding </w:t>
      </w: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or </w:t>
      </w:r>
      <w:r w:rsidRPr="00723457">
        <w:rPr>
          <w:rFonts w:ascii="Courier New" w:eastAsia="Times New Roman" w:hAnsi="Courier New" w:cs="Times New Roman"/>
          <w:lang w:val="en-GB"/>
        </w:rPr>
        <w:t>height</w:t>
      </w:r>
      <w:r w:rsidRPr="00723457">
        <w:rPr>
          <w:rFonts w:ascii="Cambria" w:eastAsia="Times New Roman" w:hAnsi="Cambria" w:cs="Times New Roman"/>
          <w:lang w:val="en-GB"/>
        </w:rPr>
        <w:t xml:space="preserve"> value is provided by the </w:t>
      </w:r>
      <w:r w:rsidRPr="00723457">
        <w:rPr>
          <w:rFonts w:ascii="Courier New" w:eastAsia="Times New Roman" w:hAnsi="Courier New" w:cs="Times New Roman"/>
          <w:lang w:val="en-GB"/>
        </w:rPr>
        <w:t>ImageSpatialExtentsProperty</w:t>
      </w:r>
      <w:r w:rsidRPr="00723457">
        <w:rPr>
          <w:rFonts w:ascii="Cambria" w:eastAsia="Times New Roman" w:hAnsi="Cambria" w:cs="Times New Roman"/>
          <w:lang w:val="en-GB"/>
        </w:rPr>
        <w:t xml:space="preserve"> associated with the item containing the mask or the </w:t>
      </w: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or </w:t>
      </w:r>
      <w:r w:rsidRPr="00723457">
        <w:rPr>
          <w:rFonts w:ascii="Courier New" w:eastAsia="Times New Roman" w:hAnsi="Courier New" w:cs="Times New Roman"/>
          <w:lang w:val="en-GB"/>
        </w:rPr>
        <w:t>height</w:t>
      </w:r>
      <w:r w:rsidRPr="00723457">
        <w:rPr>
          <w:rFonts w:ascii="Cambria" w:eastAsia="Times New Roman" w:hAnsi="Cambria" w:cs="Times New Roman"/>
          <w:lang w:val="en-GB"/>
        </w:rPr>
        <w:t xml:space="preserve"> of the track containing the mask. When </w:t>
      </w:r>
      <w:r w:rsidRPr="00723457">
        <w:rPr>
          <w:rFonts w:ascii="Courier New" w:eastAsia="Times New Roman" w:hAnsi="Courier New" w:cs="Times New Roman"/>
          <w:lang w:val="en-GB"/>
        </w:rPr>
        <w:t>geometry_type</w:t>
      </w:r>
      <w:r w:rsidRPr="00723457">
        <w:rPr>
          <w:rFonts w:ascii="Cambria" w:eastAsia="Times New Roman" w:hAnsi="Cambria" w:cs="Times New Roman"/>
          <w:lang w:val="en-GB"/>
        </w:rPr>
        <w:t xml:space="preserve"> does not equal 4, the value 0 is reserved.</w:t>
      </w:r>
    </w:p>
    <w:p w14:paraId="7C948B30"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radius_x</w:t>
      </w:r>
      <w:r w:rsidRPr="00723457">
        <w:rPr>
          <w:rFonts w:ascii="Cambria" w:eastAsia="Times New Roman" w:hAnsi="Cambria" w:cs="Times New Roman"/>
          <w:lang w:val="en-GB"/>
        </w:rPr>
        <w:t xml:space="preserve"> specifies, relatively to the reference space, the radius on the x-axis of the region when its geometry is an ellipse.</w:t>
      </w:r>
    </w:p>
    <w:p w14:paraId="69ACAFAA"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radius_y</w:t>
      </w:r>
      <w:r w:rsidRPr="00723457">
        <w:rPr>
          <w:rFonts w:ascii="Cambria" w:eastAsia="Times New Roman" w:hAnsi="Cambria" w:cs="Times New Roman"/>
          <w:lang w:val="en-GB"/>
        </w:rPr>
        <w:t xml:space="preserve"> specifies, relatively to the reference space, the radius on the y-axis of the region when its geometry is an ellipse.</w:t>
      </w:r>
    </w:p>
    <w:p w14:paraId="20DBF715"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point_count</w:t>
      </w:r>
      <w:r w:rsidRPr="00723457">
        <w:rPr>
          <w:rFonts w:ascii="Cambria" w:eastAsia="Times New Roman" w:hAnsi="Cambria" w:cs="Times New Roman"/>
          <w:lang w:val="en-GB"/>
        </w:rPr>
        <w:t xml:space="preserve"> is the number of points contained in a polygon or a polyline.</w:t>
      </w:r>
    </w:p>
    <w:p w14:paraId="31A2B0CE" w14:textId="77777777" w:rsidR="00723457" w:rsidRPr="00723457" w:rsidRDefault="00723457" w:rsidP="00723457">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723457">
        <w:rPr>
          <w:rFonts w:ascii="Cambria" w:eastAsia="Calibri" w:hAnsi="Cambria" w:cs="Times New Roman"/>
          <w:sz w:val="20"/>
          <w:lang w:val="en-GB"/>
        </w:rPr>
        <w:t>NOTE 3</w:t>
      </w:r>
      <w:r w:rsidRPr="00723457">
        <w:rPr>
          <w:rFonts w:ascii="Cambria" w:eastAsia="Calibri" w:hAnsi="Cambria" w:cs="Times New Roman"/>
          <w:sz w:val="20"/>
          <w:lang w:val="en-GB"/>
        </w:rPr>
        <w:tab/>
        <w:t>A polygon specifying the geometry of a region is always closed and therefore there is no need to repeat the first point of the polygon as the ending point of the polygon.</w:t>
      </w:r>
    </w:p>
    <w:p w14:paraId="49658FF3"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px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py</w:t>
      </w:r>
      <w:r w:rsidRPr="00723457">
        <w:rPr>
          <w:rFonts w:ascii="Cambria" w:eastAsia="Times New Roman" w:hAnsi="Cambria" w:cs="Times New Roman"/>
          <w:lang w:val="en-GB"/>
        </w:rPr>
        <w:t xml:space="preserve"> specify the coordinates of the points composing the polygon or the polyline relatively to the reference space. The value (</w:t>
      </w:r>
      <w:r w:rsidRPr="00723457">
        <w:rPr>
          <w:rFonts w:ascii="Courier New" w:eastAsia="Times New Roman" w:hAnsi="Courier New" w:cs="Times New Roman"/>
          <w:lang w:val="en-GB"/>
        </w:rPr>
        <w:t>px</w:t>
      </w:r>
      <w:r w:rsidRPr="00723457">
        <w:rPr>
          <w:rFonts w:ascii="Cambria" w:eastAsia="Times New Roman" w:hAnsi="Cambria" w:cs="Times New Roman"/>
          <w:lang w:val="en-GB"/>
        </w:rPr>
        <w:t xml:space="preserve"> = 0, </w:t>
      </w:r>
      <w:r w:rsidRPr="00723457">
        <w:rPr>
          <w:rFonts w:ascii="Courier New" w:eastAsia="Times New Roman" w:hAnsi="Courier New" w:cs="Times New Roman"/>
          <w:lang w:val="en-GB"/>
        </w:rPr>
        <w:t>py</w:t>
      </w:r>
      <w:r w:rsidRPr="00723457">
        <w:rPr>
          <w:rFonts w:ascii="Cambria" w:eastAsia="Times New Roman" w:hAnsi="Cambria" w:cs="Times New Roman"/>
          <w:lang w:val="en-GB"/>
        </w:rPr>
        <w:t xml:space="preserve"> = 0) represents the position of the top-left pixel in the reference space.</w:t>
      </w:r>
    </w:p>
    <w:p w14:paraId="58503132"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ourier New" w:eastAsia="Times New Roman" w:hAnsi="Courier New" w:cs="Times New Roman"/>
          <w:lang w:val="en-GB"/>
        </w:rPr>
      </w:pPr>
      <w:bookmarkStart w:id="444" w:name="_Hlk98952195"/>
      <w:r w:rsidRPr="00723457">
        <w:rPr>
          <w:rFonts w:ascii="Courier New" w:eastAsia="Times New Roman" w:hAnsi="Courier New" w:cs="Times New Roman"/>
          <w:lang w:val="en-GB"/>
        </w:rPr>
        <w:t xml:space="preserve">track_mask_idx </w:t>
      </w:r>
      <w:r w:rsidRPr="00723457">
        <w:rPr>
          <w:rFonts w:ascii="Cambria" w:eastAsia="Times New Roman" w:hAnsi="Cambria" w:cs="Times New Roman"/>
          <w:lang w:val="en-GB"/>
        </w:rPr>
        <w:t xml:space="preserve">specifies the index of the track reference of type </w:t>
      </w:r>
      <w:r w:rsidRPr="00723457">
        <w:rPr>
          <w:rFonts w:ascii="Courier New" w:eastAsia="Times New Roman" w:hAnsi="Courier New" w:cs="Times New Roman"/>
          <w:lang w:val="en-GB"/>
        </w:rPr>
        <w:t>'mask'</w:t>
      </w:r>
      <w:r w:rsidRPr="00723457">
        <w:rPr>
          <w:rFonts w:ascii="Cambria" w:eastAsia="Times New Roman" w:hAnsi="Cambria" w:cs="Times New Roman"/>
          <w:lang w:val="en-GB"/>
        </w:rPr>
        <w:t xml:space="preserve"> referring to the track from which to retrieve the mask to apply. The sample in that track from which mask data is retrieved is the one that is temporally aligned with the current sample in the source track or the nearest preceding one in the media presentation timeline. The first track reference has the index value 1; the value 0 is reserved.</w:t>
      </w:r>
    </w:p>
    <w:bookmarkEnd w:id="444"/>
    <w:p w14:paraId="177C35CA"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mask_coding_method</w:t>
      </w:r>
      <w:r w:rsidRPr="00723457">
        <w:rPr>
          <w:rFonts w:ascii="Cambria" w:eastAsia="Times New Roman" w:hAnsi="Cambria" w:cs="Times New Roman"/>
          <w:lang w:val="en-GB"/>
        </w:rPr>
        <w:t xml:space="preserve"> indicates the coding method applied on the mask contained in </w:t>
      </w:r>
      <w:r w:rsidRPr="00723457">
        <w:rPr>
          <w:rFonts w:ascii="Courier New" w:eastAsia="Times New Roman" w:hAnsi="Courier New" w:cs="Times New Roman"/>
          <w:lang w:val="en-GB"/>
        </w:rPr>
        <w:t>data</w:t>
      </w:r>
      <w:r w:rsidRPr="00723457">
        <w:rPr>
          <w:rFonts w:ascii="Cambria" w:eastAsia="Times New Roman" w:hAnsi="Cambria" w:cs="Times New Roman"/>
          <w:lang w:val="en-GB"/>
        </w:rPr>
        <w:t>. The following values are defined:</w:t>
      </w:r>
    </w:p>
    <w:p w14:paraId="13284C12"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0: No mask encoding scheme is applied.</w:t>
      </w:r>
    </w:p>
    <w:p w14:paraId="0BFAFF2C"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1: Mask is compressed with deflate() as defined in IETF RFC 1951.</w:t>
      </w:r>
    </w:p>
    <w:p w14:paraId="371BEA0A" w14:textId="77777777" w:rsidR="00723457" w:rsidRPr="00723457" w:rsidRDefault="00723457" w:rsidP="00723457">
      <w:pPr>
        <w:widowControl/>
        <w:tabs>
          <w:tab w:val="left" w:pos="1440"/>
          <w:tab w:val="left" w:pos="8010"/>
        </w:tabs>
        <w:autoSpaceDE/>
        <w:autoSpaceDN/>
        <w:spacing w:before="120" w:after="120"/>
        <w:ind w:left="1080" w:hanging="360"/>
        <w:jc w:val="both"/>
        <w:rPr>
          <w:rFonts w:ascii="Cambria" w:eastAsia="Times New Roman" w:hAnsi="Cambria" w:cs="Times New Roman"/>
          <w:lang w:val="en-GB"/>
        </w:rPr>
      </w:pPr>
      <w:r w:rsidRPr="00723457">
        <w:rPr>
          <w:rFonts w:ascii="Cambria" w:eastAsia="Times New Roman" w:hAnsi="Cambria" w:cs="Times New Roman"/>
          <w:lang w:val="en-GB"/>
        </w:rPr>
        <w:t>Other values are reserved.</w:t>
      </w:r>
    </w:p>
    <w:p w14:paraId="44EE5E2B"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mask_coding_parameters</w:t>
      </w:r>
      <w:r w:rsidRPr="00723457">
        <w:rPr>
          <w:rFonts w:ascii="Cambria" w:eastAsia="Times New Roman" w:hAnsi="Cambria" w:cs="Times New Roman"/>
          <w:lang w:val="en-GB"/>
        </w:rPr>
        <w:t xml:space="preserve"> indicates additional encoding parameters needed for successfully processing the coded mask data. When </w:t>
      </w:r>
      <w:r w:rsidRPr="00723457">
        <w:rPr>
          <w:rFonts w:ascii="Courier New" w:eastAsia="Times New Roman" w:hAnsi="Courier New" w:cs="Times New Roman"/>
          <w:lang w:val="en-GB"/>
        </w:rPr>
        <w:t>mask_coding_method</w:t>
      </w:r>
      <w:r w:rsidRPr="00723457">
        <w:rPr>
          <w:rFonts w:ascii="Cambria" w:eastAsia="Times New Roman" w:hAnsi="Cambria" w:cs="Times New Roman"/>
          <w:lang w:val="en-GB"/>
        </w:rPr>
        <w:t xml:space="preserve"> is equal to 1, </w:t>
      </w:r>
      <w:r w:rsidRPr="00723457">
        <w:rPr>
          <w:rFonts w:ascii="Courier New" w:eastAsia="Times New Roman" w:hAnsi="Courier New" w:cs="Times New Roman"/>
          <w:lang w:val="en-GB"/>
        </w:rPr>
        <w:t>mask_coding_parameters</w:t>
      </w:r>
      <w:r w:rsidRPr="00723457">
        <w:rPr>
          <w:rFonts w:ascii="Cambria" w:eastAsia="Times New Roman" w:hAnsi="Cambria" w:cs="Times New Roman"/>
          <w:lang w:val="en-GB"/>
        </w:rPr>
        <w:t xml:space="preserve"> indicates the number of bytes in the coded mask array </w:t>
      </w:r>
      <w:r w:rsidRPr="00723457">
        <w:rPr>
          <w:rFonts w:ascii="Courier New" w:eastAsia="Times New Roman" w:hAnsi="Courier New" w:cs="Times New Roman"/>
          <w:lang w:val="en-GB"/>
        </w:rPr>
        <w:t>data</w:t>
      </w:r>
      <w:r w:rsidRPr="00723457">
        <w:rPr>
          <w:rFonts w:ascii="Cambria" w:eastAsia="Times New Roman" w:hAnsi="Cambria" w:cs="Times New Roman"/>
          <w:lang w:val="en-GB"/>
        </w:rPr>
        <w:t xml:space="preserve">. The value of </w:t>
      </w:r>
      <w:r w:rsidRPr="00723457">
        <w:rPr>
          <w:rFonts w:ascii="Courier New" w:eastAsia="Times New Roman" w:hAnsi="Courier New" w:cs="Times New Roman"/>
          <w:lang w:val="en-GB"/>
        </w:rPr>
        <w:t>mask_coding_parameters</w:t>
      </w:r>
      <w:r w:rsidRPr="00723457">
        <w:rPr>
          <w:rFonts w:ascii="Cambria" w:eastAsia="Times New Roman" w:hAnsi="Cambria" w:cs="Times New Roman"/>
          <w:lang w:val="en-GB"/>
        </w:rPr>
        <w:t xml:space="preserve"> is reserved when the value of </w:t>
      </w:r>
      <w:r w:rsidRPr="00723457">
        <w:rPr>
          <w:rFonts w:ascii="Courier New" w:eastAsia="Times New Roman" w:hAnsi="Courier New" w:cs="Times New Roman"/>
          <w:lang w:val="en-GB"/>
        </w:rPr>
        <w:t>mask_coding_method</w:t>
      </w:r>
      <w:r w:rsidRPr="00723457">
        <w:rPr>
          <w:rFonts w:ascii="Cambria" w:eastAsia="Times New Roman" w:hAnsi="Cambria" w:cs="Times New Roman"/>
          <w:lang w:val="en-GB"/>
        </w:rPr>
        <w:t xml:space="preserve"> is greater than 1.</w:t>
      </w:r>
    </w:p>
    <w:p w14:paraId="079F7DFA"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lastRenderedPageBreak/>
        <w:t>data</w:t>
      </w:r>
      <w:r w:rsidRPr="00723457">
        <w:rPr>
          <w:rFonts w:ascii="Cambria" w:eastAsia="Times New Roman" w:hAnsi="Cambria" w:cs="Times New Roman"/>
          <w:lang w:val="en-GB"/>
        </w:rPr>
        <w: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t>
      </w: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of the mask is not a multiple of 8 pixels. Only the last data byte shall be padded with bits set to 0.</w:t>
      </w:r>
    </w:p>
    <w:bookmarkEnd w:id="443"/>
    <w:p w14:paraId="21AB9EFB" w14:textId="573BF69E" w:rsidR="00D241FA" w:rsidRPr="00303A4D" w:rsidRDefault="00D241FA" w:rsidP="00D241FA">
      <w:pPr>
        <w:widowControl/>
        <w:autoSpaceDE/>
        <w:autoSpaceDN/>
        <w:spacing w:before="120" w:after="120"/>
        <w:rPr>
          <w:rFonts w:ascii="Times New Roman" w:eastAsia="Times New Roman" w:hAnsi="Times New Roman" w:cs="Times New Roman"/>
          <w:sz w:val="24"/>
          <w:szCs w:val="24"/>
          <w:lang w:eastAsia="fr-FR"/>
        </w:rPr>
      </w:pPr>
    </w:p>
    <w:p w14:paraId="4FFED36E" w14:textId="77777777" w:rsidR="00D241FA" w:rsidRPr="00112AA0" w:rsidRDefault="00D241FA" w:rsidP="00661C8A">
      <w:pPr>
        <w:keepNext/>
        <w:widowControl/>
        <w:numPr>
          <w:ilvl w:val="0"/>
          <w:numId w:val="32"/>
        </w:numPr>
        <w:autoSpaceDE/>
        <w:autoSpaceDN/>
        <w:spacing w:before="240" w:after="60"/>
        <w:jc w:val="both"/>
        <w:outlineLvl w:val="1"/>
        <w:rPr>
          <w:rFonts w:ascii="Times New Roman" w:eastAsia="Times New Roman" w:hAnsi="Times New Roman" w:cs="Times New Roman"/>
          <w:b/>
          <w:bCs/>
          <w:iCs/>
          <w:sz w:val="28"/>
          <w:szCs w:val="28"/>
        </w:rPr>
      </w:pPr>
      <w:bookmarkStart w:id="445" w:name="_Toc117776785"/>
      <w:r>
        <w:rPr>
          <w:rFonts w:ascii="Times New Roman" w:eastAsia="Times New Roman" w:hAnsi="Times New Roman" w:cs="Times New Roman"/>
          <w:b/>
          <w:bCs/>
          <w:iCs/>
          <w:sz w:val="28"/>
          <w:szCs w:val="28"/>
        </w:rPr>
        <w:t>Discussion</w:t>
      </w:r>
      <w:bookmarkEnd w:id="445"/>
    </w:p>
    <w:p w14:paraId="59BDBD1B" w14:textId="77777777" w:rsidR="00723457" w:rsidRDefault="00723457" w:rsidP="007C4BDB">
      <w:pPr>
        <w:jc w:val="both"/>
      </w:pPr>
    </w:p>
    <w:p w14:paraId="001F841A" w14:textId="3BAAEA98" w:rsidR="00723457" w:rsidRDefault="00723457" w:rsidP="00723457">
      <w:pPr>
        <w:jc w:val="both"/>
      </w:pPr>
      <w:r w:rsidRPr="00132BCC">
        <w:rPr>
          <w:u w:val="single"/>
        </w:rPr>
        <w:t xml:space="preserve">About </w:t>
      </w:r>
      <w:r w:rsidRPr="00132BCC">
        <w:rPr>
          <w:highlight w:val="yellow"/>
          <w:u w:val="single"/>
        </w:rPr>
        <w:t>the interpolate flag</w:t>
      </w:r>
      <w:r w:rsidRPr="00132BCC">
        <w:rPr>
          <w:u w:val="single"/>
        </w:rPr>
        <w:t>:</w:t>
      </w:r>
      <w:r>
        <w:t xml:space="preserve"> The purpose is to avoid declaring a sample in the region track for each sample of the media track when regions are moving linearly between two positions. Imagine a sample A in the region track with a region at a starting position A and this region is moving linearly to the arrival position B nine samples later. Instead of declaring ten samples in the region track, you can only declare two samples, sample A with a duration corresponding to nine samples in the media track, followed by sample B providing the arrival position B. We should clarify that since the interpolate flag applies to all regions in the sample, the number of regions shall be the same in sample A and B.</w:t>
      </w:r>
    </w:p>
    <w:p w14:paraId="34C822D0" w14:textId="5D31732D" w:rsidR="006019C2" w:rsidDel="000C1DCF" w:rsidRDefault="006019C2" w:rsidP="006019C2">
      <w:pPr>
        <w:pStyle w:val="Heading1"/>
        <w:keepNext/>
        <w:tabs>
          <w:tab w:val="num" w:pos="432"/>
        </w:tabs>
        <w:autoSpaceDE/>
        <w:autoSpaceDN/>
        <w:spacing w:before="240" w:after="60" w:line="276" w:lineRule="auto"/>
        <w:ind w:left="432" w:hanging="432"/>
        <w:jc w:val="both"/>
        <w:rPr>
          <w:del w:id="446" w:author="DENOUAL Franck" w:date="2022-10-27T15:23:00Z"/>
          <w:rFonts w:ascii="Times New Roman" w:eastAsia="Calibri" w:hAnsi="Times New Roman"/>
          <w:kern w:val="32"/>
          <w:sz w:val="28"/>
          <w:szCs w:val="32"/>
        </w:rPr>
      </w:pPr>
      <w:bookmarkStart w:id="447" w:name="_Toc102637446"/>
      <w:bookmarkStart w:id="448" w:name="_Toc102637447"/>
      <w:bookmarkStart w:id="449" w:name="_Toc102637448"/>
      <w:bookmarkStart w:id="450" w:name="_Toc102637449"/>
      <w:bookmarkStart w:id="451" w:name="_Toc102637450"/>
      <w:bookmarkStart w:id="452" w:name="_Toc102637451"/>
      <w:bookmarkStart w:id="453" w:name="_Toc102637452"/>
      <w:bookmarkStart w:id="454" w:name="_Toc102637453"/>
      <w:bookmarkStart w:id="455" w:name="_Toc102637454"/>
      <w:bookmarkStart w:id="456" w:name="_Toc102637455"/>
      <w:bookmarkStart w:id="457" w:name="_Toc94028619"/>
      <w:bookmarkStart w:id="458" w:name="_Toc94029325"/>
      <w:bookmarkStart w:id="459" w:name="_Toc94104957"/>
      <w:bookmarkStart w:id="460" w:name="_Toc94105061"/>
      <w:bookmarkStart w:id="461" w:name="_Toc94105115"/>
      <w:bookmarkStart w:id="462" w:name="_Toc94105151"/>
      <w:bookmarkStart w:id="463" w:name="_Toc94028620"/>
      <w:bookmarkStart w:id="464" w:name="_Toc94029326"/>
      <w:bookmarkStart w:id="465" w:name="_Toc94104958"/>
      <w:bookmarkStart w:id="466" w:name="_Toc94105062"/>
      <w:bookmarkStart w:id="467" w:name="_Toc94105116"/>
      <w:bookmarkStart w:id="468" w:name="_Toc94105152"/>
      <w:bookmarkStart w:id="469" w:name="_Toc94028621"/>
      <w:bookmarkStart w:id="470" w:name="_Toc94029327"/>
      <w:bookmarkStart w:id="471" w:name="_Toc94104959"/>
      <w:bookmarkStart w:id="472" w:name="_Toc94105063"/>
      <w:bookmarkStart w:id="473" w:name="_Toc94105117"/>
      <w:bookmarkStart w:id="474" w:name="_Toc94105153"/>
      <w:bookmarkStart w:id="475" w:name="_Toc94028622"/>
      <w:bookmarkStart w:id="476" w:name="_Toc94029328"/>
      <w:bookmarkStart w:id="477" w:name="_Toc94104960"/>
      <w:bookmarkStart w:id="478" w:name="_Toc94105064"/>
      <w:bookmarkStart w:id="479" w:name="_Toc94105118"/>
      <w:bookmarkStart w:id="480" w:name="_Toc94105154"/>
      <w:bookmarkStart w:id="481" w:name="_Toc94028623"/>
      <w:bookmarkStart w:id="482" w:name="_Toc94029329"/>
      <w:bookmarkStart w:id="483" w:name="_Toc94104961"/>
      <w:bookmarkStart w:id="484" w:name="_Toc94105065"/>
      <w:bookmarkStart w:id="485" w:name="_Toc94105119"/>
      <w:bookmarkStart w:id="486" w:name="_Toc94105155"/>
      <w:bookmarkStart w:id="487" w:name="_Toc94028624"/>
      <w:bookmarkStart w:id="488" w:name="_Toc94029330"/>
      <w:bookmarkStart w:id="489" w:name="_Toc94104962"/>
      <w:bookmarkStart w:id="490" w:name="_Toc94105066"/>
      <w:bookmarkStart w:id="491" w:name="_Toc94105120"/>
      <w:bookmarkStart w:id="492" w:name="_Toc94105156"/>
      <w:bookmarkStart w:id="493" w:name="_Toc94028625"/>
      <w:bookmarkStart w:id="494" w:name="_Toc94029331"/>
      <w:bookmarkStart w:id="495" w:name="_Toc94104963"/>
      <w:bookmarkStart w:id="496" w:name="_Toc94105067"/>
      <w:bookmarkStart w:id="497" w:name="_Toc94105121"/>
      <w:bookmarkStart w:id="498" w:name="_Toc94105157"/>
      <w:bookmarkEnd w:id="18"/>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commentRangeStart w:id="499"/>
      <w:del w:id="500" w:author="DENOUAL Franck" w:date="2022-10-27T15:23:00Z">
        <w:r w:rsidRPr="006019C2" w:rsidDel="000C1DCF">
          <w:rPr>
            <w:rFonts w:ascii="Times New Roman" w:eastAsia="Calibri" w:hAnsi="Times New Roman"/>
            <w:kern w:val="32"/>
            <w:sz w:val="28"/>
            <w:szCs w:val="32"/>
          </w:rPr>
          <w:delText>On</w:delText>
        </w:r>
        <w:commentRangeEnd w:id="499"/>
        <w:r w:rsidR="000C1DCF" w:rsidDel="000C1DCF">
          <w:rPr>
            <w:rStyle w:val="CommentReference"/>
            <w:b w:val="0"/>
            <w:bCs w:val="0"/>
          </w:rPr>
          <w:commentReference w:id="499"/>
        </w:r>
        <w:r w:rsidRPr="006019C2" w:rsidDel="000C1DCF">
          <w:rPr>
            <w:rFonts w:ascii="Times New Roman" w:eastAsia="Calibri" w:hAnsi="Times New Roman"/>
            <w:kern w:val="32"/>
            <w:sz w:val="28"/>
            <w:szCs w:val="32"/>
          </w:rPr>
          <w:delText xml:space="preserve"> carriage of camera properties</w:delText>
        </w:r>
      </w:del>
    </w:p>
    <w:p w14:paraId="7CE36978" w14:textId="76EF210E" w:rsidR="00467DBC" w:rsidRPr="00132BCC" w:rsidDel="000C1DCF" w:rsidRDefault="00467DBC" w:rsidP="00467DBC">
      <w:pPr>
        <w:rPr>
          <w:del w:id="501" w:author="DENOUAL Franck" w:date="2022-10-27T15:23:00Z"/>
          <w:i/>
          <w:iCs/>
        </w:rPr>
      </w:pPr>
      <w:del w:id="502" w:author="DENOUAL Franck" w:date="2022-10-27T15:23:00Z">
        <w:r w:rsidRPr="00132BCC" w:rsidDel="000C1DCF">
          <w:rPr>
            <w:i/>
            <w:iCs/>
          </w:rPr>
          <w:delText>[Ed. (FD). It has been decided at MPEG#138 to move Camera and extrinsic camera parameters to HEIF CDAM.]</w:delText>
        </w:r>
      </w:del>
    </w:p>
    <w:p w14:paraId="0F43EFF9" w14:textId="4ED4001C" w:rsidR="00467DBC" w:rsidDel="000C1DCF" w:rsidRDefault="00467DBC" w:rsidP="00467DBC">
      <w:pPr>
        <w:rPr>
          <w:del w:id="503" w:author="DENOUAL Franck" w:date="2022-10-27T15:23:00Z"/>
          <w:i/>
          <w:iCs/>
          <w:highlight w:val="yellow"/>
        </w:rPr>
      </w:pPr>
    </w:p>
    <w:p w14:paraId="70ABBD5A" w14:textId="61CF9FE2" w:rsidR="006019C2" w:rsidDel="000C1DCF" w:rsidRDefault="00467DBC" w:rsidP="00661C8A">
      <w:pPr>
        <w:rPr>
          <w:del w:id="504" w:author="DENOUAL Franck" w:date="2022-10-27T15:23:00Z"/>
          <w:rFonts w:ascii="Times New Roman" w:eastAsia="Times New Roman" w:hAnsi="Times New Roman" w:cs="Times New Roman"/>
          <w:i/>
          <w:iCs/>
          <w:sz w:val="24"/>
          <w:szCs w:val="24"/>
          <w:highlight w:val="yellow"/>
          <w:lang w:eastAsia="fr-FR"/>
        </w:rPr>
      </w:pPr>
      <w:del w:id="505" w:author="DENOUAL Franck" w:date="2022-10-27T15:23:00Z">
        <w:r w:rsidRPr="00467DBC" w:rsidDel="000C1DCF">
          <w:rPr>
            <w:i/>
            <w:iCs/>
            <w:highlight w:val="yellow"/>
          </w:rPr>
          <w:delText xml:space="preserve"> </w:delText>
        </w:r>
        <w:r w:rsidRPr="00661C8A" w:rsidDel="000C1DCF">
          <w:rPr>
            <w:i/>
            <w:iCs/>
            <w:highlight w:val="yellow"/>
          </w:rPr>
          <w:delText>[Ed. (FD). At MPEG#139, t</w:delText>
        </w:r>
        <w:r w:rsidR="006019C2" w:rsidRPr="00661C8A" w:rsidDel="000C1DCF">
          <w:rPr>
            <w:i/>
            <w:iCs/>
            <w:highlight w:val="yellow"/>
          </w:rPr>
          <w:delText xml:space="preserve">here is </w:delText>
        </w:r>
        <w:r w:rsidR="006019C2" w:rsidRPr="00467DBC" w:rsidDel="000C1DCF">
          <w:rPr>
            <w:i/>
            <w:iCs/>
            <w:highlight w:val="yellow"/>
          </w:rPr>
          <w:delText xml:space="preserve">also </w:delText>
        </w:r>
        <w:r w:rsidR="006019C2" w:rsidRPr="00661C8A" w:rsidDel="000C1DCF">
          <w:rPr>
            <w:i/>
            <w:iCs/>
            <w:highlight w:val="yellow"/>
          </w:rPr>
          <w:delText>an open question on using the ExtrinsicCameraParametersBox 'ecam' and IntrinsicCameraParametersBox 'icam' specified in ISO/IEC 14996-15 for the storage of camera extrinsic and intrinsic parameters for image items</w:delText>
        </w:r>
        <w:r w:rsidR="006019C2" w:rsidRPr="00661C8A" w:rsidDel="000C1DCF">
          <w:rPr>
            <w:highlight w:val="yellow"/>
          </w:rPr>
          <w:delText>.</w:delText>
        </w:r>
        <w:r w:rsidR="006019C2" w:rsidRPr="00661C8A" w:rsidDel="000C1DCF">
          <w:rPr>
            <w:rFonts w:ascii="Times New Roman" w:eastAsia="Times New Roman" w:hAnsi="Times New Roman" w:cs="Times New Roman"/>
            <w:i/>
            <w:iCs/>
            <w:sz w:val="24"/>
            <w:szCs w:val="24"/>
            <w:highlight w:val="yellow"/>
            <w:lang w:eastAsia="fr-FR"/>
          </w:rPr>
          <w:delText>]</w:delText>
        </w:r>
      </w:del>
    </w:p>
    <w:p w14:paraId="3FCD1FAC" w14:textId="75358FD8" w:rsidR="00E8143E" w:rsidDel="000C1DCF" w:rsidRDefault="00E8143E" w:rsidP="006019C2">
      <w:pPr>
        <w:ind w:left="360"/>
        <w:rPr>
          <w:del w:id="506" w:author="DENOUAL Franck" w:date="2022-10-27T15:23:00Z"/>
        </w:rPr>
      </w:pPr>
    </w:p>
    <w:p w14:paraId="6C36D620" w14:textId="2816F598" w:rsidR="00E8143E" w:rsidDel="000C1DCF" w:rsidRDefault="00E8143E" w:rsidP="006019C2">
      <w:pPr>
        <w:ind w:left="360"/>
        <w:rPr>
          <w:del w:id="507" w:author="DENOUAL Franck" w:date="2022-10-27T15:23:00Z"/>
          <w:rFonts w:ascii="Times New Roman" w:eastAsia="Times New Roman" w:hAnsi="Times New Roman" w:cs="Times New Roman"/>
          <w:i/>
          <w:iCs/>
          <w:sz w:val="24"/>
          <w:szCs w:val="24"/>
          <w:highlight w:val="yellow"/>
          <w:lang w:eastAsia="fr-FR"/>
        </w:rPr>
      </w:pPr>
      <w:del w:id="508" w:author="DENOUAL Franck" w:date="2022-10-27T15:23:00Z">
        <w:r w:rsidDel="000C1DCF">
          <w:delText xml:space="preserve">More details on the related discussion can be found in </w:delText>
        </w:r>
        <w:r w:rsidDel="000C1DCF">
          <w:fldChar w:fldCharType="begin"/>
        </w:r>
        <w:r w:rsidDel="000C1DCF">
          <w:delInstrText xml:space="preserve"> HYPERLINK "http://mpegx.int-evry.fr/software/MPEG/Systems/FileFormat/HEIF/-/issues/78" </w:delInstrText>
        </w:r>
        <w:r w:rsidDel="000C1DCF">
          <w:fldChar w:fldCharType="separate"/>
        </w:r>
        <w:r w:rsidRPr="006019C2" w:rsidDel="000C1DCF">
          <w:rPr>
            <w:rStyle w:val="Hyperlink"/>
          </w:rPr>
          <w:delText>Issue#78</w:delText>
        </w:r>
        <w:r w:rsidDel="000C1DCF">
          <w:fldChar w:fldCharType="end"/>
        </w:r>
        <w:r w:rsidDel="000C1DCF">
          <w:delText>.</w:delText>
        </w:r>
      </w:del>
    </w:p>
    <w:p w14:paraId="1283F59F" w14:textId="13D8A06A" w:rsidR="006019C2" w:rsidDel="000C1DCF" w:rsidRDefault="006019C2" w:rsidP="006019C2">
      <w:pPr>
        <w:ind w:left="360"/>
        <w:rPr>
          <w:del w:id="509" w:author="DENOUAL Franck" w:date="2022-10-27T15:23:00Z"/>
          <w:rFonts w:ascii="Times New Roman" w:eastAsia="Times New Roman" w:hAnsi="Times New Roman" w:cs="Times New Roman"/>
          <w:i/>
          <w:iCs/>
          <w:sz w:val="24"/>
          <w:szCs w:val="24"/>
          <w:highlight w:val="yellow"/>
          <w:lang w:eastAsia="fr-FR"/>
        </w:rPr>
      </w:pPr>
    </w:p>
    <w:p w14:paraId="4AE6E03A" w14:textId="330CE8A1" w:rsidR="006019C2" w:rsidDel="000C1DCF" w:rsidRDefault="006019C2" w:rsidP="006019C2">
      <w:pPr>
        <w:keepNext/>
        <w:widowControl/>
        <w:numPr>
          <w:ilvl w:val="2"/>
          <w:numId w:val="54"/>
        </w:numPr>
        <w:tabs>
          <w:tab w:val="left" w:pos="403"/>
          <w:tab w:val="left" w:pos="880"/>
        </w:tabs>
        <w:suppressAutoHyphens/>
        <w:autoSpaceDE/>
        <w:autoSpaceDN/>
        <w:spacing w:before="60" w:after="240" w:line="240" w:lineRule="atLeast"/>
        <w:outlineLvl w:val="2"/>
        <w:rPr>
          <w:del w:id="510" w:author="DENOUAL Franck" w:date="2022-10-27T15:23:00Z"/>
          <w:rFonts w:ascii="Cambria" w:hAnsi="Cambria"/>
          <w:b/>
          <w:lang w:val="en-GB" w:eastAsia="ja-JP"/>
        </w:rPr>
      </w:pPr>
      <w:bookmarkStart w:id="511" w:name="_Toc103792635"/>
      <w:del w:id="512" w:author="DENOUAL Franck" w:date="2022-10-27T15:23:00Z">
        <w:r w:rsidRPr="009F349D" w:rsidDel="000C1DCF">
          <w:rPr>
            <w:rFonts w:ascii="Cambria" w:hAnsi="Cambria"/>
            <w:b/>
            <w:lang w:val="en-GB" w:eastAsia="ja-JP"/>
          </w:rPr>
          <w:delText>Camera extrinsic matrix</w:delText>
        </w:r>
        <w:bookmarkEnd w:id="511"/>
      </w:del>
    </w:p>
    <w:p w14:paraId="28E8FA6B" w14:textId="30DC0462" w:rsidR="00E8143E" w:rsidDel="000C1DCF" w:rsidRDefault="00E8143E" w:rsidP="00E8143E">
      <w:pPr>
        <w:rPr>
          <w:del w:id="513" w:author="DENOUAL Franck" w:date="2022-10-27T15:23:00Z"/>
          <w:rFonts w:ascii="Times New Roman" w:eastAsia="Times New Roman" w:hAnsi="Times New Roman" w:cs="Times New Roman"/>
          <w:i/>
          <w:iCs/>
          <w:sz w:val="24"/>
          <w:szCs w:val="24"/>
          <w:highlight w:val="yellow"/>
          <w:lang w:eastAsia="fr-FR"/>
        </w:rPr>
      </w:pPr>
      <w:del w:id="514" w:author="DENOUAL Franck" w:date="2022-10-27T15:23:00Z">
        <w:r w:rsidRPr="008726F0" w:rsidDel="000C1DCF">
          <w:rPr>
            <w:i/>
            <w:highlight w:val="yellow"/>
          </w:rPr>
          <w:delText>[ Ed. (FD): Decisions at MPEG#139</w:delText>
        </w:r>
        <w:r w:rsidRPr="006709F5" w:rsidDel="000C1DCF">
          <w:rPr>
            <w:i/>
            <w:highlight w:val="yellow"/>
          </w:rPr>
          <w:delText>: Add in the TuC:</w:delText>
        </w:r>
        <w:r w:rsidRPr="006709F5" w:rsidDel="000C1DCF">
          <w:rPr>
            <w:rFonts w:ascii="Times New Roman" w:eastAsia="Times New Roman" w:hAnsi="Times New Roman" w:cs="Times New Roman"/>
            <w:i/>
            <w:iCs/>
            <w:sz w:val="24"/>
            <w:szCs w:val="24"/>
            <w:highlight w:val="yellow"/>
            <w:lang w:eastAsia="fr-FR"/>
          </w:rPr>
          <w:delText xml:space="preserve"> </w:delText>
        </w:r>
      </w:del>
    </w:p>
    <w:p w14:paraId="50B77BB0" w14:textId="5321BE78" w:rsidR="00E8143E" w:rsidDel="000C1DCF" w:rsidRDefault="00E8143E" w:rsidP="00E8143E">
      <w:pPr>
        <w:pStyle w:val="ListParagraph"/>
        <w:ind w:left="432"/>
        <w:rPr>
          <w:del w:id="515" w:author="DENOUAL Franck" w:date="2022-10-27T15:23:00Z"/>
          <w:rFonts w:ascii="Times New Roman" w:eastAsia="Times New Roman" w:hAnsi="Times New Roman" w:cs="Times New Roman"/>
          <w:i/>
          <w:iCs/>
          <w:sz w:val="24"/>
          <w:szCs w:val="24"/>
          <w:highlight w:val="yellow"/>
          <w:lang w:eastAsia="fr-FR"/>
        </w:rPr>
      </w:pPr>
      <w:del w:id="516" w:author="DENOUAL Franck" w:date="2022-10-27T15:23:00Z">
        <w:r w:rsidRPr="006709F5" w:rsidDel="000C1DCF">
          <w:rPr>
            <w:rFonts w:ascii="Times New Roman" w:eastAsia="Times New Roman" w:hAnsi="Times New Roman" w:cs="Times New Roman"/>
            <w:i/>
            <w:iCs/>
            <w:sz w:val="24"/>
            <w:szCs w:val="24"/>
            <w:highlight w:val="yellow"/>
            <w:lang w:eastAsia="fr-FR"/>
          </w:rPr>
          <w:delText>The information on the cameras GPS position and alignment to geomagnetic north as part of the ViewpointGpsPositionStruct and ViewpointGeomagneticInfoStruct, respectively, under version &gt; 0 of the cameraExtrinsicProperty.</w:delText>
        </w:r>
      </w:del>
    </w:p>
    <w:p w14:paraId="7B5CA83C" w14:textId="04BB6EC6" w:rsidR="00467DBC" w:rsidDel="000C1DCF" w:rsidRDefault="00E8143E" w:rsidP="00467DBC">
      <w:pPr>
        <w:rPr>
          <w:del w:id="517" w:author="DENOUAL Franck" w:date="2022-10-27T15:23:00Z"/>
          <w:rFonts w:ascii="Cambria" w:hAnsi="Cambria"/>
          <w:lang w:val="en-GB"/>
        </w:rPr>
      </w:pPr>
      <w:del w:id="518" w:author="DENOUAL Franck" w:date="2022-10-27T15:23:00Z">
        <w:r w:rsidRPr="00661C8A" w:rsidDel="000C1DCF">
          <w:rPr>
            <w:rFonts w:ascii="Times New Roman" w:eastAsia="Times New Roman" w:hAnsi="Times New Roman" w:cs="Times New Roman"/>
            <w:sz w:val="24"/>
            <w:szCs w:val="24"/>
            <w:highlight w:val="yellow"/>
            <w:lang w:eastAsia="fr-FR"/>
          </w:rPr>
          <w:delText xml:space="preserve">Text for camera extrinsic matrix is in HEIF potential improvements of CDAM </w:delText>
        </w:r>
        <w:r w:rsidRPr="00661C8A" w:rsidDel="000C1DCF">
          <w:rPr>
            <w:highlight w:val="yellow"/>
          </w:rPr>
          <w:delText>MDS21765_WG03_N00636</w:delText>
        </w:r>
        <w:r w:rsidRPr="00661C8A" w:rsidDel="000C1DCF">
          <w:rPr>
            <w:rFonts w:ascii="Times New Roman" w:eastAsia="Times New Roman" w:hAnsi="Times New Roman" w:cs="Times New Roman"/>
            <w:i/>
            <w:iCs/>
            <w:sz w:val="24"/>
            <w:szCs w:val="24"/>
            <w:highlight w:val="yellow"/>
            <w:lang w:eastAsia="fr-FR"/>
          </w:rPr>
          <w:delText>]</w:delText>
        </w:r>
      </w:del>
    </w:p>
    <w:p w14:paraId="3BCCD062" w14:textId="25955050" w:rsidR="00467DBC" w:rsidDel="000C1DCF" w:rsidRDefault="00467DBC" w:rsidP="00467DBC">
      <w:pPr>
        <w:rPr>
          <w:del w:id="519" w:author="DENOUAL Franck" w:date="2022-10-27T15:23:00Z"/>
          <w:rFonts w:ascii="Cambria" w:hAnsi="Cambria"/>
          <w:lang w:val="en-GB"/>
        </w:rPr>
      </w:pPr>
    </w:p>
    <w:p w14:paraId="40E994B6" w14:textId="0E0642F8" w:rsidR="00467DBC" w:rsidDel="000C1DCF" w:rsidRDefault="00467DBC" w:rsidP="00467DBC">
      <w:pPr>
        <w:rPr>
          <w:del w:id="520" w:author="DENOUAL Franck" w:date="2022-10-27T15:23:00Z"/>
          <w:rFonts w:ascii="Cambria" w:hAnsi="Cambria"/>
          <w:lang w:val="en-GB"/>
        </w:rPr>
      </w:pPr>
      <w:del w:id="521" w:author="DENOUAL Franck" w:date="2022-10-27T15:23:00Z">
        <w:r w:rsidDel="000C1DCF">
          <w:rPr>
            <w:rFonts w:ascii="Cambria" w:hAnsi="Cambria"/>
            <w:lang w:val="en-GB"/>
          </w:rPr>
          <w:delText>Proposed additional parameters to the syntax:</w:delText>
        </w:r>
      </w:del>
    </w:p>
    <w:p w14:paraId="4A233E69" w14:textId="7B210A89" w:rsidR="006019C2" w:rsidRPr="009F349D" w:rsidDel="000C1DCF"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del w:id="522" w:author="DENOUAL Franck" w:date="2022-10-27T15:23:00Z"/>
          <w:rFonts w:ascii="Cambria" w:hAnsi="Cambria"/>
          <w:b/>
          <w:lang w:val="en-GB" w:eastAsia="ja-JP"/>
        </w:rPr>
      </w:pPr>
      <w:del w:id="523" w:author="DENOUAL Franck" w:date="2022-10-27T15:23:00Z">
        <w:r w:rsidRPr="009F349D" w:rsidDel="000C1DCF">
          <w:rPr>
            <w:rFonts w:ascii="Cambria" w:hAnsi="Cambria"/>
            <w:b/>
            <w:lang w:val="en-GB" w:eastAsia="ja-JP"/>
          </w:rPr>
          <w:delText>Syntax</w:delText>
        </w:r>
        <w:r w:rsidR="00467DBC" w:rsidDel="000C1DCF">
          <w:rPr>
            <w:rFonts w:ascii="Cambria" w:hAnsi="Cambria"/>
            <w:b/>
            <w:lang w:val="en-GB" w:eastAsia="ja-JP"/>
          </w:rPr>
          <w:delText xml:space="preserve"> </w:delText>
        </w:r>
      </w:del>
    </w:p>
    <w:p w14:paraId="60D4C861" w14:textId="101ECE7F" w:rsidR="006019C2" w:rsidRPr="009F349D"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524" w:author="DENOUAL Franck" w:date="2022-10-27T15:23:00Z"/>
          <w:rFonts w:ascii="Courier New" w:hAnsi="Courier New"/>
          <w:sz w:val="20"/>
          <w:lang w:val="en-GB" w:eastAsia="ja-JP"/>
        </w:rPr>
      </w:pPr>
      <w:del w:id="525" w:author="DENOUAL Franck" w:date="2022-10-27T15:23:00Z">
        <w:r w:rsidRPr="009F349D" w:rsidDel="000C1DCF">
          <w:rPr>
            <w:rFonts w:ascii="Courier New" w:hAnsi="Courier New"/>
            <w:sz w:val="20"/>
            <w:lang w:val="en-GB" w:eastAsia="ja-JP"/>
          </w:rPr>
          <w:delText>aligned(8) class CameraExtrinsics</w:delText>
        </w:r>
        <w:r w:rsidDel="000C1DCF">
          <w:rPr>
            <w:rFonts w:ascii="Courier New" w:hAnsi="Courier New"/>
            <w:sz w:val="20"/>
            <w:lang w:val="en-GB" w:eastAsia="ja-JP"/>
          </w:rPr>
          <w:delText>Property</w:delText>
        </w:r>
        <w:r w:rsidRPr="009F349D" w:rsidDel="000C1DCF">
          <w:rPr>
            <w:rFonts w:ascii="Courier New" w:hAnsi="Courier New"/>
            <w:sz w:val="20"/>
            <w:lang w:val="en-GB" w:eastAsia="ja-JP"/>
          </w:rPr>
          <w:br/>
          <w:delText xml:space="preserve">extends ItemFullProperty('cmex', </w:delText>
        </w:r>
        <w:r w:rsidRPr="00463D9F" w:rsidDel="000C1DCF">
          <w:rPr>
            <w:rFonts w:ascii="Courier New" w:hAnsi="Courier New"/>
            <w:b/>
            <w:bCs/>
            <w:sz w:val="20"/>
            <w:highlight w:val="yellow"/>
            <w:lang w:val="en-GB" w:eastAsia="ja-JP"/>
          </w:rPr>
          <w:delText>version</w:delText>
        </w:r>
        <w:r w:rsidRPr="009F349D" w:rsidDel="000C1DCF">
          <w:rPr>
            <w:rFonts w:ascii="Courier New" w:hAnsi="Courier New"/>
            <w:sz w:val="20"/>
            <w:lang w:val="en-GB" w:eastAsia="ja-JP"/>
          </w:rPr>
          <w:delText>, flags) {</w:delText>
        </w:r>
        <w:r w:rsidRPr="009F349D" w:rsidDel="000C1DCF">
          <w:rPr>
            <w:rFonts w:ascii="Courier New" w:hAnsi="Courier New"/>
            <w:sz w:val="20"/>
            <w:lang w:val="en-GB" w:eastAsia="ja-JP"/>
          </w:rPr>
          <w:br/>
        </w:r>
        <w:r w:rsidR="00467DBC" w:rsidRPr="009F349D" w:rsidDel="000C1DCF">
          <w:rPr>
            <w:rFonts w:ascii="Courier New" w:hAnsi="Courier New"/>
            <w:sz w:val="20"/>
            <w:lang w:val="en-GB" w:eastAsia="ja-JP"/>
          </w:rPr>
          <w:br/>
        </w:r>
        <w:r w:rsidRPr="009F349D" w:rsidDel="000C1DCF">
          <w:rPr>
            <w:rFonts w:ascii="Courier New" w:hAnsi="Courier New"/>
            <w:sz w:val="20"/>
            <w:lang w:val="en-GB" w:eastAsia="ja-JP"/>
          </w:rPr>
          <w:tab/>
        </w:r>
        <w:r w:rsidR="00467DBC" w:rsidDel="000C1DCF">
          <w:rPr>
            <w:rFonts w:ascii="Courier New" w:hAnsi="Courier New"/>
            <w:sz w:val="20"/>
            <w:lang w:val="en-GB" w:eastAsia="ja-JP"/>
          </w:rPr>
          <w:delText>(… parameters from CDAM …)</w:delText>
        </w:r>
        <w:r w:rsidR="00467DBC" w:rsidRPr="009F349D" w:rsidDel="000C1DCF">
          <w:rPr>
            <w:rFonts w:ascii="Courier New" w:hAnsi="Courier New"/>
            <w:sz w:val="20"/>
            <w:lang w:val="en-GB" w:eastAsia="ja-JP"/>
          </w:rPr>
          <w:br/>
        </w:r>
        <w:r w:rsidR="00467DBC" w:rsidRPr="009F349D" w:rsidDel="000C1DCF">
          <w:rPr>
            <w:rFonts w:ascii="Courier New" w:hAnsi="Courier New"/>
            <w:sz w:val="20"/>
            <w:lang w:val="en-GB" w:eastAsia="ja-JP"/>
          </w:rPr>
          <w:br/>
        </w:r>
        <w:r w:rsidR="00467DBC" w:rsidRPr="009F349D" w:rsidDel="000C1DCF">
          <w:rPr>
            <w:rFonts w:ascii="Courier New" w:hAnsi="Courier New"/>
            <w:sz w:val="20"/>
            <w:lang w:val="en-GB" w:eastAsia="ja-JP"/>
          </w:rPr>
          <w:tab/>
        </w:r>
        <w:r w:rsidR="00467DBC" w:rsidRPr="00463D9F" w:rsidDel="000C1DCF">
          <w:rPr>
            <w:rFonts w:ascii="Courier New" w:hAnsi="Courier New"/>
            <w:sz w:val="20"/>
            <w:highlight w:val="yellow"/>
            <w:lang w:val="en-GB" w:eastAsia="ja-JP"/>
          </w:rPr>
          <w:delText>if (version &gt;=1 ) {</w:delText>
        </w:r>
        <w:r w:rsidRPr="00463D9F" w:rsidDel="000C1DCF">
          <w:rPr>
            <w:rFonts w:ascii="Courier" w:eastAsia="Times New Roman" w:hAnsi="Courier"/>
            <w:noProof/>
            <w:sz w:val="20"/>
            <w:szCs w:val="20"/>
            <w:highlight w:val="yellow"/>
            <w:lang w:val="en-GB"/>
          </w:rPr>
          <w:tab/>
        </w:r>
        <w:r w:rsidRPr="00463D9F" w:rsidDel="000C1DCF">
          <w:rPr>
            <w:rFonts w:ascii="Courier" w:eastAsia="Times New Roman" w:hAnsi="Courier"/>
            <w:noProof/>
            <w:sz w:val="20"/>
            <w:szCs w:val="20"/>
            <w:highlight w:val="yellow"/>
            <w:lang w:val="en-GB"/>
          </w:rPr>
          <w:br/>
        </w:r>
        <w:r w:rsidRPr="00463D9F" w:rsidDel="000C1DCF">
          <w:rPr>
            <w:rFonts w:ascii="Courier" w:eastAsia="Times New Roman" w:hAnsi="Courier"/>
            <w:noProof/>
            <w:sz w:val="20"/>
            <w:szCs w:val="20"/>
            <w:highlight w:val="yellow"/>
            <w:lang w:val="en-GB"/>
          </w:rPr>
          <w:tab/>
        </w:r>
        <w:r w:rsidRPr="00463D9F" w:rsidDel="000C1DCF">
          <w:rPr>
            <w:rFonts w:ascii="Courier" w:eastAsia="Times New Roman" w:hAnsi="Courier"/>
            <w:noProof/>
            <w:sz w:val="20"/>
            <w:szCs w:val="20"/>
            <w:highlight w:val="yellow"/>
            <w:lang w:val="en-GB"/>
          </w:rPr>
          <w:tab/>
          <w:delText>ViewpointGpsPositionStruct() vwpt_gps_pos;</w:delText>
        </w:r>
        <w:r w:rsidRPr="00463D9F" w:rsidDel="000C1DCF">
          <w:rPr>
            <w:rFonts w:ascii="Courier" w:eastAsia="Times New Roman" w:hAnsi="Courier"/>
            <w:noProof/>
            <w:sz w:val="20"/>
            <w:szCs w:val="20"/>
            <w:highlight w:val="yellow"/>
            <w:lang w:val="en-GB"/>
          </w:rPr>
          <w:br/>
        </w:r>
        <w:r w:rsidRPr="00463D9F" w:rsidDel="000C1DCF">
          <w:rPr>
            <w:rFonts w:ascii="Courier" w:eastAsia="Times New Roman" w:hAnsi="Courier"/>
            <w:noProof/>
            <w:sz w:val="20"/>
            <w:szCs w:val="20"/>
            <w:highlight w:val="yellow"/>
            <w:lang w:val="en-GB"/>
          </w:rPr>
          <w:tab/>
        </w:r>
        <w:r w:rsidRPr="00463D9F" w:rsidDel="000C1DCF">
          <w:rPr>
            <w:rFonts w:ascii="Courier" w:eastAsia="Times New Roman" w:hAnsi="Courier"/>
            <w:noProof/>
            <w:sz w:val="20"/>
            <w:szCs w:val="20"/>
            <w:highlight w:val="yellow"/>
            <w:lang w:val="en-GB"/>
          </w:rPr>
          <w:tab/>
          <w:delText>ViewpointGeomagneticInfoStruct() vwpt_geomagnetic_info;</w:delText>
        </w:r>
        <w:r w:rsidR="00467DBC" w:rsidRPr="00463D9F" w:rsidDel="000C1DCF">
          <w:rPr>
            <w:rFonts w:ascii="Courier New" w:hAnsi="Courier New"/>
            <w:sz w:val="20"/>
            <w:highlight w:val="yellow"/>
            <w:lang w:val="en-GB" w:eastAsia="ja-JP"/>
          </w:rPr>
          <w:delText xml:space="preserve"> </w:delText>
        </w:r>
        <w:r w:rsidR="00467DBC" w:rsidRPr="00463D9F" w:rsidDel="000C1DCF">
          <w:rPr>
            <w:rFonts w:ascii="Courier New" w:hAnsi="Courier New"/>
            <w:sz w:val="20"/>
            <w:highlight w:val="yellow"/>
            <w:lang w:val="en-GB" w:eastAsia="ja-JP"/>
          </w:rPr>
          <w:br/>
        </w:r>
        <w:r w:rsidR="00467DBC" w:rsidRPr="00463D9F" w:rsidDel="000C1DCF">
          <w:rPr>
            <w:rFonts w:ascii="Courier" w:eastAsia="Times New Roman" w:hAnsi="Courier"/>
            <w:noProof/>
            <w:sz w:val="20"/>
            <w:szCs w:val="20"/>
            <w:highlight w:val="yellow"/>
            <w:lang w:val="en-GB"/>
          </w:rPr>
          <w:tab/>
          <w:delText>}</w:delText>
        </w:r>
        <w:r w:rsidR="00467DBC" w:rsidRPr="003E5840" w:rsidDel="000C1DCF">
          <w:rPr>
            <w:rFonts w:ascii="Courier" w:eastAsia="Times New Roman" w:hAnsi="Courier"/>
            <w:noProof/>
            <w:sz w:val="20"/>
            <w:szCs w:val="20"/>
            <w:lang w:val="en-GB"/>
          </w:rPr>
          <w:br/>
        </w:r>
        <w:r w:rsidRPr="009F349D" w:rsidDel="000C1DCF">
          <w:rPr>
            <w:rFonts w:ascii="Courier New" w:hAnsi="Courier New"/>
            <w:sz w:val="20"/>
            <w:lang w:val="en-GB" w:eastAsia="ja-JP"/>
          </w:rPr>
          <w:delText>}</w:delText>
        </w:r>
      </w:del>
    </w:p>
    <w:p w14:paraId="5E181B69" w14:textId="34353409" w:rsidR="006019C2" w:rsidRPr="009F349D" w:rsidDel="000C1DCF"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del w:id="526" w:author="DENOUAL Franck" w:date="2022-10-27T15:23:00Z"/>
          <w:rFonts w:ascii="Cambria" w:hAnsi="Cambria"/>
          <w:b/>
          <w:lang w:val="en-GB" w:eastAsia="ja-JP"/>
        </w:rPr>
      </w:pPr>
      <w:del w:id="527" w:author="DENOUAL Franck" w:date="2022-10-27T15:23:00Z">
        <w:r w:rsidRPr="009F349D" w:rsidDel="000C1DCF">
          <w:rPr>
            <w:rFonts w:ascii="Cambria" w:hAnsi="Cambria"/>
            <w:b/>
            <w:lang w:val="en-GB" w:eastAsia="ja-JP"/>
          </w:rPr>
          <w:lastRenderedPageBreak/>
          <w:delText>Semantics</w:delText>
        </w:r>
        <w:r w:rsidR="00467DBC" w:rsidDel="000C1DCF">
          <w:rPr>
            <w:rFonts w:ascii="Cambria" w:hAnsi="Cambria"/>
            <w:b/>
            <w:lang w:val="en-GB" w:eastAsia="ja-JP"/>
          </w:rPr>
          <w:delText xml:space="preserve"> (proposed additional parameters)</w:delText>
        </w:r>
      </w:del>
    </w:p>
    <w:p w14:paraId="69924BED" w14:textId="3E4CCE21" w:rsidR="006019C2" w:rsidRPr="00463D9F" w:rsidDel="000C1DCF" w:rsidRDefault="006019C2" w:rsidP="006019C2">
      <w:pPr>
        <w:spacing w:after="240"/>
        <w:ind w:left="568" w:hanging="284"/>
        <w:rPr>
          <w:del w:id="528" w:author="DENOUAL Franck" w:date="2022-10-27T15:23:00Z"/>
          <w:rFonts w:ascii="Cambria" w:eastAsia="Malgun Gothic" w:hAnsi="Cambria"/>
          <w:sz w:val="20"/>
          <w:highlight w:val="yellow"/>
          <w:lang w:val="en-GB" w:eastAsia="zh-CN"/>
        </w:rPr>
      </w:pPr>
      <w:del w:id="529" w:author="DENOUAL Franck" w:date="2022-10-27T15:23:00Z">
        <w:r w:rsidRPr="00463D9F" w:rsidDel="000C1DCF">
          <w:rPr>
            <w:rFonts w:ascii="Courier" w:eastAsia="Malgun Gothic" w:hAnsi="Courier"/>
            <w:noProof/>
            <w:sz w:val="20"/>
            <w:highlight w:val="yellow"/>
            <w:lang w:val="en-GB" w:eastAsia="zh-CN"/>
          </w:rPr>
          <w:delText>vwpt_gps_pos</w:delText>
        </w:r>
        <w:r w:rsidRPr="00463D9F" w:rsidDel="000C1DCF">
          <w:rPr>
            <w:rFonts w:ascii="Cambria" w:eastAsia="Malgun Gothic" w:hAnsi="Cambria"/>
            <w:noProof/>
            <w:sz w:val="20"/>
            <w:highlight w:val="yellow"/>
            <w:lang w:val="en-GB" w:eastAsia="zh-CN"/>
          </w:rPr>
          <w:delText xml:space="preserve"> </w:delText>
        </w:r>
        <w:r w:rsidRPr="00463D9F" w:rsidDel="000C1DCF">
          <w:rPr>
            <w:rFonts w:ascii="Cambria" w:eastAsia="Malgun Gothic" w:hAnsi="Cambria"/>
            <w:sz w:val="20"/>
            <w:highlight w:val="yellow"/>
            <w:lang w:val="en-GB" w:eastAsia="zh-CN"/>
          </w:rPr>
          <w:delText xml:space="preserve">is defined </w:delText>
        </w:r>
        <w:r w:rsidRPr="00463D9F" w:rsidDel="000C1DCF">
          <w:rPr>
            <w:rFonts w:ascii="Cambria" w:eastAsia="Malgun Gothic" w:hAnsi="Cambria"/>
            <w:sz w:val="20"/>
            <w:szCs w:val="20"/>
            <w:highlight w:val="yellow"/>
            <w:lang w:val="en-GB" w:eastAsia="zh-CN"/>
          </w:rPr>
          <w:delText xml:space="preserve">in ISO/IEC 23090-7 </w:delText>
        </w:r>
        <w:r w:rsidRPr="00463D9F" w:rsidDel="000C1DCF">
          <w:rPr>
            <w:rFonts w:ascii="Cambria" w:eastAsia="Malgun Gothic" w:hAnsi="Cambria"/>
            <w:sz w:val="20"/>
            <w:highlight w:val="yellow"/>
            <w:lang w:val="en-GB" w:eastAsia="zh-CN"/>
          </w:rPr>
          <w:delText xml:space="preserve">and indicates the GPS position information </w:delText>
        </w:r>
        <w:r w:rsidRPr="00463D9F" w:rsidDel="000C1DCF">
          <w:rPr>
            <w:rFonts w:ascii="Cambria" w:eastAsia="Calibri" w:hAnsi="Cambria"/>
            <w:sz w:val="20"/>
            <w:highlight w:val="yellow"/>
            <w:lang w:val="en-GB" w:eastAsia="zh-CN"/>
          </w:rPr>
          <w:delText>of the camera</w:delText>
        </w:r>
        <w:r w:rsidRPr="00463D9F" w:rsidDel="000C1DCF">
          <w:rPr>
            <w:rFonts w:ascii="Cambria" w:eastAsia="Malgun Gothic" w:hAnsi="Cambria"/>
            <w:sz w:val="20"/>
            <w:highlight w:val="yellow"/>
            <w:lang w:val="en-GB" w:eastAsia="zh-CN"/>
          </w:rPr>
          <w:delText>.</w:delText>
        </w:r>
      </w:del>
    </w:p>
    <w:p w14:paraId="2C77BD15" w14:textId="4E990F6D" w:rsidR="006019C2" w:rsidRPr="006709F5" w:rsidDel="000C1DCF" w:rsidRDefault="006019C2" w:rsidP="006019C2">
      <w:pPr>
        <w:spacing w:after="240"/>
        <w:ind w:left="568" w:hanging="284"/>
        <w:rPr>
          <w:del w:id="530" w:author="DENOUAL Franck" w:date="2022-10-27T15:23:00Z"/>
          <w:rFonts w:ascii="Cambria" w:eastAsia="Malgun Gothic" w:hAnsi="Cambria"/>
          <w:sz w:val="20"/>
          <w:szCs w:val="20"/>
          <w:lang w:val="en-GB" w:eastAsia="zh-CN"/>
        </w:rPr>
      </w:pPr>
      <w:del w:id="531" w:author="DENOUAL Franck" w:date="2022-10-27T15:23:00Z">
        <w:r w:rsidRPr="00463D9F" w:rsidDel="000C1DCF">
          <w:rPr>
            <w:rFonts w:ascii="Courier" w:eastAsia="Malgun Gothic" w:hAnsi="Courier"/>
            <w:noProof/>
            <w:sz w:val="20"/>
            <w:highlight w:val="yellow"/>
            <w:lang w:val="en-GB" w:eastAsia="zh-CN"/>
          </w:rPr>
          <w:delText>vwpt_geomagnetic_info</w:delText>
        </w:r>
        <w:r w:rsidRPr="00463D9F" w:rsidDel="000C1DCF">
          <w:rPr>
            <w:rFonts w:ascii="Cambria" w:eastAsia="Malgun Gothic" w:hAnsi="Cambria"/>
            <w:noProof/>
            <w:sz w:val="20"/>
            <w:highlight w:val="yellow"/>
            <w:lang w:val="en-GB" w:eastAsia="zh-CN"/>
          </w:rPr>
          <w:delText xml:space="preserve"> </w:delText>
        </w:r>
        <w:r w:rsidRPr="00463D9F" w:rsidDel="000C1DCF">
          <w:rPr>
            <w:rFonts w:ascii="Cambria" w:eastAsia="Malgun Gothic" w:hAnsi="Cambria"/>
            <w:sz w:val="20"/>
            <w:highlight w:val="yellow"/>
            <w:lang w:val="en-GB" w:eastAsia="zh-CN"/>
          </w:rPr>
          <w:delText xml:space="preserve">is defined </w:delText>
        </w:r>
        <w:r w:rsidRPr="00463D9F" w:rsidDel="000C1DCF">
          <w:rPr>
            <w:rFonts w:ascii="Cambria" w:eastAsia="Malgun Gothic" w:hAnsi="Cambria"/>
            <w:sz w:val="20"/>
            <w:szCs w:val="20"/>
            <w:highlight w:val="yellow"/>
            <w:lang w:val="en-GB" w:eastAsia="zh-CN"/>
          </w:rPr>
          <w:delText>in ISO/IEC 23090-7</w:delText>
        </w:r>
        <w:r w:rsidRPr="00463D9F" w:rsidDel="000C1DCF">
          <w:rPr>
            <w:rFonts w:ascii="Cambria" w:eastAsia="Malgun Gothic" w:hAnsi="Cambria"/>
            <w:sz w:val="20"/>
            <w:highlight w:val="yellow"/>
            <w:lang w:val="en-GB" w:eastAsia="zh-CN"/>
          </w:rPr>
          <w:delText xml:space="preserve"> and indicates the geomagnetic position information </w:delText>
        </w:r>
        <w:r w:rsidRPr="00463D9F" w:rsidDel="000C1DCF">
          <w:rPr>
            <w:rFonts w:ascii="Cambria" w:eastAsia="Calibri" w:hAnsi="Cambria"/>
            <w:sz w:val="20"/>
            <w:highlight w:val="yellow"/>
            <w:lang w:val="en-GB" w:eastAsia="zh-CN"/>
          </w:rPr>
          <w:delText>of the camera</w:delText>
        </w:r>
        <w:r w:rsidRPr="00243C1D" w:rsidDel="000C1DCF">
          <w:rPr>
            <w:rFonts w:ascii="Cambria" w:eastAsia="Malgun Gothic" w:hAnsi="Cambria"/>
            <w:sz w:val="20"/>
            <w:lang w:val="en-GB" w:eastAsia="zh-CN"/>
          </w:rPr>
          <w:delText>.</w:delText>
        </w:r>
      </w:del>
    </w:p>
    <w:p w14:paraId="089D9D62" w14:textId="42674FDE" w:rsidR="006019C2" w:rsidRPr="009F349D" w:rsidDel="000C1DCF" w:rsidRDefault="006019C2" w:rsidP="006019C2">
      <w:pPr>
        <w:keepNext/>
        <w:widowControl/>
        <w:numPr>
          <w:ilvl w:val="2"/>
          <w:numId w:val="54"/>
        </w:numPr>
        <w:tabs>
          <w:tab w:val="left" w:pos="403"/>
          <w:tab w:val="left" w:pos="880"/>
        </w:tabs>
        <w:suppressAutoHyphens/>
        <w:autoSpaceDE/>
        <w:autoSpaceDN/>
        <w:spacing w:before="60" w:after="240" w:line="240" w:lineRule="atLeast"/>
        <w:outlineLvl w:val="2"/>
        <w:rPr>
          <w:del w:id="532" w:author="DENOUAL Franck" w:date="2022-10-27T15:23:00Z"/>
          <w:rFonts w:ascii="Cambria" w:hAnsi="Cambria"/>
          <w:b/>
          <w:lang w:val="en-GB" w:eastAsia="ja-JP"/>
        </w:rPr>
      </w:pPr>
      <w:bookmarkStart w:id="533" w:name="_Toc103792636"/>
      <w:del w:id="534" w:author="DENOUAL Franck" w:date="2022-10-27T15:23:00Z">
        <w:r w:rsidRPr="009F349D" w:rsidDel="000C1DCF">
          <w:rPr>
            <w:rFonts w:ascii="Cambria" w:hAnsi="Cambria"/>
            <w:b/>
            <w:lang w:val="en-GB" w:eastAsia="ja-JP"/>
          </w:rPr>
          <w:delText>Camera intrinsic matrix</w:delText>
        </w:r>
        <w:bookmarkEnd w:id="533"/>
      </w:del>
    </w:p>
    <w:p w14:paraId="21AB6868" w14:textId="2DEC8CC3" w:rsidR="006019C2" w:rsidRPr="009F349D" w:rsidDel="000C1DCF"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del w:id="535" w:author="DENOUAL Franck" w:date="2022-10-27T15:23:00Z"/>
          <w:rFonts w:ascii="Cambria" w:hAnsi="Cambria"/>
          <w:b/>
          <w:lang w:val="en-GB" w:eastAsia="ja-JP"/>
        </w:rPr>
      </w:pPr>
      <w:del w:id="536" w:author="DENOUAL Franck" w:date="2022-10-27T15:23:00Z">
        <w:r w:rsidRPr="009F349D" w:rsidDel="000C1DCF">
          <w:rPr>
            <w:rFonts w:ascii="Cambria" w:hAnsi="Cambria"/>
            <w:b/>
            <w:lang w:val="en-GB" w:eastAsia="ja-JP"/>
          </w:rPr>
          <w:delText>Definition</w:delText>
        </w:r>
      </w:del>
    </w:p>
    <w:tbl>
      <w:tblPr>
        <w:tblW w:w="9752" w:type="dxa"/>
        <w:tblLayout w:type="fixed"/>
        <w:tblCellMar>
          <w:left w:w="0" w:type="dxa"/>
          <w:right w:w="0" w:type="dxa"/>
        </w:tblCellMar>
        <w:tblLook w:val="04A0" w:firstRow="1" w:lastRow="0" w:firstColumn="1" w:lastColumn="0" w:noHBand="0" w:noVBand="1"/>
      </w:tblPr>
      <w:tblGrid>
        <w:gridCol w:w="2790"/>
        <w:gridCol w:w="6962"/>
      </w:tblGrid>
      <w:tr w:rsidR="006019C2" w:rsidRPr="009F349D" w:rsidDel="000C1DCF" w14:paraId="4DD69E0E" w14:textId="183E5D5D" w:rsidTr="006019C2">
        <w:trPr>
          <w:del w:id="537" w:author="DENOUAL Franck" w:date="2022-10-27T15:23:00Z"/>
        </w:trPr>
        <w:tc>
          <w:tcPr>
            <w:tcW w:w="2790" w:type="dxa"/>
          </w:tcPr>
          <w:p w14:paraId="47D13346" w14:textId="5DC13FED" w:rsidR="006019C2" w:rsidRPr="009F349D" w:rsidDel="000C1DCF" w:rsidRDefault="006019C2" w:rsidP="006019C2">
            <w:pPr>
              <w:keepNext/>
              <w:keepLines/>
              <w:spacing w:line="230" w:lineRule="atLeast"/>
              <w:rPr>
                <w:del w:id="538" w:author="DENOUAL Franck" w:date="2022-10-27T15:23:00Z"/>
                <w:rFonts w:ascii="Cambria" w:hAnsi="Cambria"/>
                <w:lang w:val="en-GB"/>
              </w:rPr>
            </w:pPr>
            <w:del w:id="539" w:author="DENOUAL Franck" w:date="2022-10-27T15:23:00Z">
              <w:r w:rsidRPr="009F349D" w:rsidDel="000C1DCF">
                <w:rPr>
                  <w:rFonts w:ascii="Cambria" w:hAnsi="Cambria"/>
                  <w:lang w:val="en-GB"/>
                </w:rPr>
                <w:delText xml:space="preserve">Box type: </w:delText>
              </w:r>
            </w:del>
          </w:p>
        </w:tc>
        <w:tc>
          <w:tcPr>
            <w:tcW w:w="6962" w:type="dxa"/>
          </w:tcPr>
          <w:p w14:paraId="3FA8E7EF" w14:textId="73D39D16" w:rsidR="006019C2" w:rsidRPr="009F349D" w:rsidDel="000C1DCF" w:rsidRDefault="006019C2" w:rsidP="006019C2">
            <w:pPr>
              <w:keepNext/>
              <w:keepLines/>
              <w:spacing w:line="230" w:lineRule="atLeast"/>
              <w:rPr>
                <w:del w:id="540" w:author="DENOUAL Franck" w:date="2022-10-27T15:23:00Z"/>
                <w:rFonts w:ascii="Courier New" w:hAnsi="Courier New"/>
                <w:lang w:val="en-GB"/>
              </w:rPr>
            </w:pPr>
            <w:del w:id="541" w:author="DENOUAL Franck" w:date="2022-10-27T15:23:00Z">
              <w:r w:rsidRPr="009F349D" w:rsidDel="000C1DCF">
                <w:rPr>
                  <w:rFonts w:ascii="Courier New" w:hAnsi="Courier New"/>
                  <w:lang w:val="en-GB"/>
                </w:rPr>
                <w:delText>'cmin'</w:delText>
              </w:r>
            </w:del>
          </w:p>
        </w:tc>
      </w:tr>
      <w:tr w:rsidR="006019C2" w:rsidRPr="009F349D" w:rsidDel="000C1DCF" w14:paraId="44CC0EA1" w14:textId="0328091A" w:rsidTr="006019C2">
        <w:trPr>
          <w:del w:id="542" w:author="DENOUAL Franck" w:date="2022-10-27T15:23:00Z"/>
        </w:trPr>
        <w:tc>
          <w:tcPr>
            <w:tcW w:w="2790" w:type="dxa"/>
          </w:tcPr>
          <w:p w14:paraId="3D7A5DF2" w14:textId="61F47136" w:rsidR="006019C2" w:rsidRPr="009F349D" w:rsidDel="000C1DCF" w:rsidRDefault="006019C2" w:rsidP="006019C2">
            <w:pPr>
              <w:keepNext/>
              <w:keepLines/>
              <w:spacing w:line="230" w:lineRule="atLeast"/>
              <w:rPr>
                <w:del w:id="543" w:author="DENOUAL Franck" w:date="2022-10-27T15:23:00Z"/>
                <w:rFonts w:ascii="Cambria" w:hAnsi="Cambria"/>
                <w:lang w:val="en-GB"/>
              </w:rPr>
            </w:pPr>
            <w:del w:id="544" w:author="DENOUAL Franck" w:date="2022-10-27T15:23:00Z">
              <w:r w:rsidRPr="009F349D" w:rsidDel="000C1DCF">
                <w:rPr>
                  <w:rFonts w:ascii="Cambria" w:hAnsi="Cambria"/>
                  <w:lang w:val="en-GB"/>
                </w:rPr>
                <w:delText>Property type:</w:delText>
              </w:r>
            </w:del>
          </w:p>
        </w:tc>
        <w:tc>
          <w:tcPr>
            <w:tcW w:w="6962" w:type="dxa"/>
          </w:tcPr>
          <w:p w14:paraId="1A72E51B" w14:textId="413AADBD" w:rsidR="006019C2" w:rsidRPr="009F349D" w:rsidDel="000C1DCF" w:rsidRDefault="006019C2" w:rsidP="006019C2">
            <w:pPr>
              <w:keepNext/>
              <w:keepLines/>
              <w:spacing w:line="230" w:lineRule="atLeast"/>
              <w:rPr>
                <w:del w:id="545" w:author="DENOUAL Franck" w:date="2022-10-27T15:23:00Z"/>
                <w:rFonts w:ascii="Cambria" w:hAnsi="Cambria"/>
                <w:lang w:val="en-GB"/>
              </w:rPr>
            </w:pPr>
            <w:del w:id="546" w:author="DENOUAL Franck" w:date="2022-10-27T15:23:00Z">
              <w:r w:rsidRPr="009F349D" w:rsidDel="000C1DCF">
                <w:rPr>
                  <w:rFonts w:ascii="Cambria" w:hAnsi="Cambria"/>
                  <w:lang w:val="en-GB"/>
                </w:rPr>
                <w:delText>Descriptive item property</w:delText>
              </w:r>
            </w:del>
          </w:p>
        </w:tc>
      </w:tr>
      <w:tr w:rsidR="006019C2" w:rsidRPr="009F349D" w:rsidDel="000C1DCF" w14:paraId="31C7D726" w14:textId="3C109473" w:rsidTr="006019C2">
        <w:trPr>
          <w:del w:id="547" w:author="DENOUAL Franck" w:date="2022-10-27T15:23:00Z"/>
        </w:trPr>
        <w:tc>
          <w:tcPr>
            <w:tcW w:w="2790" w:type="dxa"/>
          </w:tcPr>
          <w:p w14:paraId="635A1DD0" w14:textId="24043921" w:rsidR="006019C2" w:rsidRPr="009F349D" w:rsidDel="000C1DCF" w:rsidRDefault="006019C2" w:rsidP="006019C2">
            <w:pPr>
              <w:keepNext/>
              <w:keepLines/>
              <w:spacing w:line="230" w:lineRule="atLeast"/>
              <w:rPr>
                <w:del w:id="548" w:author="DENOUAL Franck" w:date="2022-10-27T15:23:00Z"/>
                <w:rFonts w:ascii="Cambria" w:hAnsi="Cambria"/>
                <w:lang w:val="en-GB"/>
              </w:rPr>
            </w:pPr>
            <w:del w:id="549" w:author="DENOUAL Franck" w:date="2022-10-27T15:23:00Z">
              <w:r w:rsidRPr="009F349D" w:rsidDel="000C1DCF">
                <w:rPr>
                  <w:rFonts w:ascii="Cambria" w:hAnsi="Cambria"/>
                  <w:lang w:val="en-GB"/>
                </w:rPr>
                <w:delText xml:space="preserve">Container: </w:delText>
              </w:r>
            </w:del>
          </w:p>
        </w:tc>
        <w:tc>
          <w:tcPr>
            <w:tcW w:w="6962" w:type="dxa"/>
          </w:tcPr>
          <w:p w14:paraId="1336A0E9" w14:textId="7FD22634" w:rsidR="006019C2" w:rsidRPr="009F349D" w:rsidDel="000C1DCF" w:rsidRDefault="006019C2" w:rsidP="006019C2">
            <w:pPr>
              <w:keepNext/>
              <w:keepLines/>
              <w:spacing w:line="230" w:lineRule="atLeast"/>
              <w:rPr>
                <w:del w:id="550" w:author="DENOUAL Franck" w:date="2022-10-27T15:23:00Z"/>
                <w:rFonts w:ascii="Cambria" w:hAnsi="Cambria"/>
                <w:lang w:val="en-GB"/>
              </w:rPr>
            </w:pPr>
            <w:del w:id="551" w:author="DENOUAL Franck" w:date="2022-10-27T15:23:00Z">
              <w:r w:rsidRPr="009F349D" w:rsidDel="000C1DCF">
                <w:rPr>
                  <w:rFonts w:ascii="Courier New" w:hAnsi="Courier New"/>
                  <w:lang w:val="en-GB"/>
                </w:rPr>
                <w:delText>ItemPropertyContainerBox</w:delText>
              </w:r>
            </w:del>
          </w:p>
        </w:tc>
      </w:tr>
      <w:tr w:rsidR="006019C2" w:rsidRPr="009F349D" w:rsidDel="000C1DCF" w14:paraId="50B9CDEE" w14:textId="4D53F364" w:rsidTr="006019C2">
        <w:trPr>
          <w:del w:id="552" w:author="DENOUAL Franck" w:date="2022-10-27T15:23:00Z"/>
        </w:trPr>
        <w:tc>
          <w:tcPr>
            <w:tcW w:w="2790" w:type="dxa"/>
          </w:tcPr>
          <w:p w14:paraId="5A9591BD" w14:textId="3BC0B35E" w:rsidR="006019C2" w:rsidRPr="009F349D" w:rsidDel="000C1DCF" w:rsidRDefault="006019C2" w:rsidP="006019C2">
            <w:pPr>
              <w:keepNext/>
              <w:keepLines/>
              <w:spacing w:line="230" w:lineRule="atLeast"/>
              <w:rPr>
                <w:del w:id="553" w:author="DENOUAL Franck" w:date="2022-10-27T15:23:00Z"/>
                <w:rFonts w:ascii="Cambria" w:hAnsi="Cambria"/>
                <w:lang w:val="en-GB"/>
              </w:rPr>
            </w:pPr>
            <w:del w:id="554" w:author="DENOUAL Franck" w:date="2022-10-27T15:23:00Z">
              <w:r w:rsidRPr="009F349D" w:rsidDel="000C1DCF">
                <w:rPr>
                  <w:rFonts w:ascii="Cambria" w:hAnsi="Cambria"/>
                  <w:lang w:val="en-GB"/>
                </w:rPr>
                <w:delText xml:space="preserve">Mandatory (per item): </w:delText>
              </w:r>
            </w:del>
          </w:p>
        </w:tc>
        <w:tc>
          <w:tcPr>
            <w:tcW w:w="6962" w:type="dxa"/>
          </w:tcPr>
          <w:p w14:paraId="3704DDB2" w14:textId="2ED21A9E" w:rsidR="006019C2" w:rsidRPr="009F349D" w:rsidDel="000C1DCF" w:rsidRDefault="006019C2" w:rsidP="006019C2">
            <w:pPr>
              <w:keepNext/>
              <w:keepLines/>
              <w:spacing w:line="230" w:lineRule="atLeast"/>
              <w:rPr>
                <w:del w:id="555" w:author="DENOUAL Franck" w:date="2022-10-27T15:23:00Z"/>
                <w:rFonts w:ascii="Cambria" w:hAnsi="Cambria"/>
                <w:lang w:val="en-GB"/>
              </w:rPr>
            </w:pPr>
            <w:del w:id="556" w:author="DENOUAL Franck" w:date="2022-10-27T15:23:00Z">
              <w:r w:rsidRPr="009F349D" w:rsidDel="000C1DCF">
                <w:rPr>
                  <w:rFonts w:ascii="Cambria" w:hAnsi="Cambria"/>
                  <w:lang w:val="en-GB"/>
                </w:rPr>
                <w:delText>No</w:delText>
              </w:r>
            </w:del>
          </w:p>
        </w:tc>
      </w:tr>
      <w:tr w:rsidR="006019C2" w:rsidRPr="009F349D" w:rsidDel="000C1DCF" w14:paraId="61FB7CDD" w14:textId="74701BC6" w:rsidTr="006019C2">
        <w:trPr>
          <w:del w:id="557" w:author="DENOUAL Franck" w:date="2022-10-27T15:23:00Z"/>
        </w:trPr>
        <w:tc>
          <w:tcPr>
            <w:tcW w:w="2790" w:type="dxa"/>
          </w:tcPr>
          <w:p w14:paraId="031DFC41" w14:textId="17D4034D" w:rsidR="006019C2" w:rsidRPr="009F349D" w:rsidDel="000C1DCF" w:rsidRDefault="006019C2" w:rsidP="006019C2">
            <w:pPr>
              <w:keepNext/>
              <w:keepLines/>
              <w:spacing w:line="230" w:lineRule="atLeast"/>
              <w:rPr>
                <w:del w:id="558" w:author="DENOUAL Franck" w:date="2022-10-27T15:23:00Z"/>
                <w:rFonts w:ascii="Cambria" w:hAnsi="Cambria"/>
                <w:lang w:val="en-GB"/>
              </w:rPr>
            </w:pPr>
            <w:del w:id="559" w:author="DENOUAL Franck" w:date="2022-10-27T15:23:00Z">
              <w:r w:rsidRPr="009F349D" w:rsidDel="000C1DCF">
                <w:rPr>
                  <w:rFonts w:ascii="Cambria" w:hAnsi="Cambria"/>
                  <w:lang w:val="en-GB"/>
                </w:rPr>
                <w:delText>Quantity (per item):</w:delText>
              </w:r>
            </w:del>
          </w:p>
        </w:tc>
        <w:tc>
          <w:tcPr>
            <w:tcW w:w="6962" w:type="dxa"/>
          </w:tcPr>
          <w:p w14:paraId="30630675" w14:textId="0448B5B9" w:rsidR="006019C2" w:rsidRPr="009F349D" w:rsidDel="000C1DCF" w:rsidRDefault="006019C2" w:rsidP="006019C2">
            <w:pPr>
              <w:keepNext/>
              <w:keepLines/>
              <w:spacing w:line="230" w:lineRule="atLeast"/>
              <w:rPr>
                <w:del w:id="560" w:author="DENOUAL Franck" w:date="2022-10-27T15:23:00Z"/>
                <w:rFonts w:ascii="Cambria" w:hAnsi="Cambria"/>
                <w:lang w:val="en-GB"/>
              </w:rPr>
            </w:pPr>
            <w:del w:id="561" w:author="DENOUAL Franck" w:date="2022-10-27T15:23:00Z">
              <w:r w:rsidRPr="009F349D" w:rsidDel="000C1DCF">
                <w:rPr>
                  <w:rFonts w:ascii="Cambria" w:hAnsi="Cambria"/>
                  <w:lang w:val="en-GB"/>
                </w:rPr>
                <w:delText>Zero or one</w:delText>
              </w:r>
            </w:del>
          </w:p>
        </w:tc>
      </w:tr>
      <w:tr w:rsidR="006019C2" w:rsidRPr="009F349D" w:rsidDel="000C1DCF" w14:paraId="46535508" w14:textId="070FD76E" w:rsidTr="006019C2">
        <w:trPr>
          <w:del w:id="562" w:author="DENOUAL Franck" w:date="2022-10-27T15:23:00Z"/>
        </w:trPr>
        <w:tc>
          <w:tcPr>
            <w:tcW w:w="2790" w:type="dxa"/>
          </w:tcPr>
          <w:p w14:paraId="07F20A46" w14:textId="0BE66329" w:rsidR="006019C2" w:rsidRPr="009F349D" w:rsidDel="000C1DCF" w:rsidRDefault="006019C2" w:rsidP="006019C2">
            <w:pPr>
              <w:keepNext/>
              <w:keepLines/>
              <w:spacing w:line="230" w:lineRule="atLeast"/>
              <w:rPr>
                <w:del w:id="563" w:author="DENOUAL Franck" w:date="2022-10-27T15:23:00Z"/>
                <w:rFonts w:ascii="Cambria" w:hAnsi="Cambria"/>
                <w:lang w:val="en-GB"/>
              </w:rPr>
            </w:pPr>
          </w:p>
        </w:tc>
        <w:tc>
          <w:tcPr>
            <w:tcW w:w="6962" w:type="dxa"/>
          </w:tcPr>
          <w:p w14:paraId="6B80C6B1" w14:textId="2076C27C" w:rsidR="006019C2" w:rsidRPr="009F349D" w:rsidDel="000C1DCF" w:rsidRDefault="006019C2" w:rsidP="006019C2">
            <w:pPr>
              <w:keepNext/>
              <w:keepLines/>
              <w:spacing w:line="230" w:lineRule="atLeast"/>
              <w:rPr>
                <w:del w:id="564" w:author="DENOUAL Franck" w:date="2022-10-27T15:23:00Z"/>
                <w:rFonts w:ascii="Cambria" w:hAnsi="Cambria"/>
                <w:lang w:val="en-GB"/>
              </w:rPr>
            </w:pPr>
          </w:p>
        </w:tc>
      </w:tr>
    </w:tbl>
    <w:p w14:paraId="05F200EE" w14:textId="43EAAC0A" w:rsidR="006019C2" w:rsidRPr="009F349D" w:rsidDel="000C1DCF" w:rsidRDefault="006019C2" w:rsidP="006019C2">
      <w:pPr>
        <w:tabs>
          <w:tab w:val="left" w:pos="403"/>
        </w:tabs>
        <w:spacing w:after="240" w:line="240" w:lineRule="atLeast"/>
        <w:rPr>
          <w:del w:id="565" w:author="DENOUAL Franck" w:date="2022-10-27T15:23:00Z"/>
          <w:rFonts w:ascii="Cambria" w:hAnsi="Cambria"/>
          <w:lang w:val="en-GB"/>
        </w:rPr>
      </w:pPr>
      <w:del w:id="566" w:author="DENOUAL Franck" w:date="2022-10-27T15:23:00Z">
        <w:r w:rsidRPr="009F349D" w:rsidDel="000C1DCF">
          <w:rPr>
            <w:rFonts w:ascii="Cambria" w:hAnsi="Cambria"/>
            <w:lang w:val="en-GB"/>
          </w:rPr>
          <w:delText xml:space="preserve">The </w:delText>
        </w:r>
        <w:r w:rsidRPr="009F349D" w:rsidDel="000C1DCF">
          <w:rPr>
            <w:rFonts w:ascii="Courier New" w:hAnsi="Courier New" w:cs="Courier New"/>
            <w:lang w:val="en-GB"/>
          </w:rPr>
          <w:delText>CameraIntrinsics</w:delText>
        </w:r>
        <w:r w:rsidDel="000C1DCF">
          <w:rPr>
            <w:rFonts w:ascii="Courier New" w:hAnsi="Courier New" w:cs="Courier New"/>
            <w:lang w:val="en-GB"/>
          </w:rPr>
          <w:delText>Property</w:delText>
        </w:r>
        <w:r w:rsidRPr="009F349D" w:rsidDel="000C1DCF">
          <w:rPr>
            <w:rFonts w:ascii="Cambria" w:hAnsi="Cambria"/>
            <w:lang w:val="en-GB"/>
          </w:rPr>
          <w:delText xml:space="preserve"> descriptive item property </w:delText>
        </w:r>
        <w:r w:rsidDel="000C1DCF">
          <w:rPr>
            <w:rFonts w:ascii="Cambria" w:hAnsi="Cambria"/>
            <w:lang w:val="en-GB"/>
          </w:rPr>
          <w:delText>describes</w:delText>
        </w:r>
        <w:r w:rsidRPr="009F349D" w:rsidDel="000C1DCF">
          <w:rPr>
            <w:rFonts w:ascii="Cambria" w:hAnsi="Cambria"/>
            <w:lang w:val="en-GB"/>
          </w:rPr>
          <w:delText xml:space="preserve"> the characteristics of the camera that captured the associated image item.</w:delText>
        </w:r>
      </w:del>
    </w:p>
    <w:p w14:paraId="301A68F4" w14:textId="7624D304" w:rsidR="006019C2" w:rsidRPr="009F349D" w:rsidDel="000C1DCF" w:rsidRDefault="006019C2" w:rsidP="006019C2">
      <w:pPr>
        <w:tabs>
          <w:tab w:val="left" w:pos="403"/>
        </w:tabs>
        <w:spacing w:after="240" w:line="240" w:lineRule="atLeast"/>
        <w:rPr>
          <w:del w:id="567" w:author="DENOUAL Franck" w:date="2022-10-27T15:23:00Z"/>
          <w:rFonts w:ascii="Cambria" w:hAnsi="Cambria"/>
        </w:rPr>
      </w:pPr>
      <w:del w:id="568" w:author="DENOUAL Franck" w:date="2022-10-27T15:23:00Z">
        <w:r w:rsidRPr="009F349D" w:rsidDel="000C1DCF">
          <w:rPr>
            <w:rFonts w:ascii="Cambria" w:hAnsi="Cambria"/>
            <w:lang w:val="en-GB"/>
          </w:rPr>
          <w:delText>One general form of specifying the intrinsics matrix for a pinhole camera is as follows:</w:delText>
        </w:r>
        <w:bookmarkStart w:id="569" w:name="OLE_LINK3"/>
        <w:bookmarkStart w:id="570" w:name="OLE_LINK4"/>
      </w:del>
    </w:p>
    <w:tbl>
      <w:tblPr>
        <w:tblStyle w:val="TableGrid1"/>
        <w:tblW w:w="0" w:type="auto"/>
        <w:tblInd w:w="290" w:type="dxa"/>
        <w:tblBorders>
          <w:bottom w:val="single" w:sz="12" w:space="0" w:color="auto"/>
        </w:tblBorders>
        <w:tblLayout w:type="fixed"/>
        <w:tblLook w:val="04A0" w:firstRow="1" w:lastRow="0" w:firstColumn="1" w:lastColumn="0" w:noHBand="0" w:noVBand="1"/>
      </w:tblPr>
      <w:tblGrid>
        <w:gridCol w:w="839"/>
        <w:gridCol w:w="850"/>
        <w:gridCol w:w="469"/>
      </w:tblGrid>
      <w:tr w:rsidR="006019C2" w:rsidRPr="009F349D" w:rsidDel="000C1DCF" w14:paraId="06024945" w14:textId="0F94EB8B" w:rsidTr="006019C2">
        <w:trPr>
          <w:trHeight w:val="534"/>
          <w:del w:id="571" w:author="DENOUAL Franck" w:date="2022-10-27T15:23:00Z"/>
        </w:trPr>
        <w:tc>
          <w:tcPr>
            <w:tcW w:w="839" w:type="dxa"/>
            <w:tcBorders>
              <w:top w:val="single" w:sz="4" w:space="0" w:color="auto"/>
              <w:left w:val="single" w:sz="4" w:space="0" w:color="auto"/>
              <w:bottom w:val="single" w:sz="4" w:space="0" w:color="auto"/>
              <w:right w:val="single" w:sz="4" w:space="0" w:color="auto"/>
            </w:tcBorders>
            <w:hideMark/>
          </w:tcPr>
          <w:p w14:paraId="00391EDA" w14:textId="499C5196" w:rsidR="006019C2" w:rsidRPr="009F349D" w:rsidDel="000C1DCF" w:rsidRDefault="006019C2" w:rsidP="006019C2">
            <w:pPr>
              <w:tabs>
                <w:tab w:val="left" w:pos="403"/>
              </w:tabs>
              <w:spacing w:after="240" w:line="240" w:lineRule="atLeast"/>
              <w:rPr>
                <w:del w:id="572" w:author="DENOUAL Franck" w:date="2022-10-27T15:23:00Z"/>
                <w:rFonts w:ascii="Cambria" w:hAnsi="Cambria"/>
                <w:i/>
                <w:iCs/>
                <w:sz w:val="22"/>
                <w:szCs w:val="22"/>
                <w:vertAlign w:val="subscript"/>
                <w:lang w:val="en-GB"/>
              </w:rPr>
            </w:pPr>
            <w:del w:id="573" w:author="DENOUAL Franck" w:date="2022-10-27T15:23:00Z">
              <w:r w:rsidRPr="009F349D" w:rsidDel="000C1DCF">
                <w:rPr>
                  <w:rFonts w:ascii="Cambria" w:hAnsi="Cambria"/>
                  <w:i/>
                  <w:iCs/>
                  <w:sz w:val="22"/>
                  <w:szCs w:val="22"/>
                  <w:lang w:val="en-GB"/>
                </w:rPr>
                <w:delText>f</w:delText>
              </w:r>
              <w:r w:rsidRPr="009F349D" w:rsidDel="000C1DCF">
                <w:rPr>
                  <w:rFonts w:ascii="Cambria" w:hAnsi="Cambria"/>
                  <w:i/>
                  <w:iCs/>
                  <w:sz w:val="22"/>
                  <w:szCs w:val="22"/>
                  <w:vertAlign w:val="subscript"/>
                  <w:lang w:val="en-GB"/>
                </w:rPr>
                <w:delText>x</w:delText>
              </w:r>
            </w:del>
          </w:p>
        </w:tc>
        <w:tc>
          <w:tcPr>
            <w:tcW w:w="850" w:type="dxa"/>
            <w:tcBorders>
              <w:top w:val="single" w:sz="4" w:space="0" w:color="auto"/>
              <w:left w:val="single" w:sz="4" w:space="0" w:color="auto"/>
              <w:bottom w:val="single" w:sz="4" w:space="0" w:color="auto"/>
              <w:right w:val="single" w:sz="4" w:space="0" w:color="auto"/>
            </w:tcBorders>
            <w:hideMark/>
          </w:tcPr>
          <w:p w14:paraId="2A614C3E" w14:textId="4A1A4958" w:rsidR="006019C2" w:rsidRPr="009F349D" w:rsidDel="000C1DCF" w:rsidRDefault="006019C2" w:rsidP="006019C2">
            <w:pPr>
              <w:tabs>
                <w:tab w:val="left" w:pos="403"/>
              </w:tabs>
              <w:spacing w:after="240" w:line="240" w:lineRule="atLeast"/>
              <w:rPr>
                <w:del w:id="574" w:author="DENOUAL Franck" w:date="2022-10-27T15:23:00Z"/>
                <w:rFonts w:ascii="Cambria" w:hAnsi="Cambria"/>
                <w:i/>
                <w:iCs/>
                <w:sz w:val="22"/>
                <w:szCs w:val="22"/>
                <w:lang w:val="en-GB"/>
              </w:rPr>
            </w:pPr>
            <w:del w:id="575" w:author="DENOUAL Franck" w:date="2022-10-27T15:23:00Z">
              <w:r w:rsidRPr="009F349D" w:rsidDel="000C1DCF">
                <w:rPr>
                  <w:rFonts w:ascii="Cambria" w:hAnsi="Cambria"/>
                  <w:i/>
                  <w:iCs/>
                  <w:sz w:val="22"/>
                  <w:szCs w:val="22"/>
                  <w:lang w:val="en-GB"/>
                </w:rPr>
                <w:delText>s</w:delText>
              </w:r>
              <w:r w:rsidDel="000C1DCF">
                <w:rPr>
                  <w:rFonts w:ascii="Cambria" w:hAnsi="Cambria"/>
                  <w:i/>
                  <w:iCs/>
                  <w:sz w:val="22"/>
                  <w:szCs w:val="22"/>
                  <w:lang w:val="en-GB"/>
                </w:rPr>
                <w:delText xml:space="preserve"> </w:delText>
              </w:r>
            </w:del>
          </w:p>
        </w:tc>
        <w:tc>
          <w:tcPr>
            <w:tcW w:w="469" w:type="dxa"/>
            <w:tcBorders>
              <w:top w:val="single" w:sz="4" w:space="0" w:color="auto"/>
              <w:left w:val="single" w:sz="4" w:space="0" w:color="auto"/>
              <w:bottom w:val="single" w:sz="4" w:space="0" w:color="auto"/>
              <w:right w:val="single" w:sz="4" w:space="0" w:color="auto"/>
            </w:tcBorders>
            <w:hideMark/>
          </w:tcPr>
          <w:p w14:paraId="71B69F18" w14:textId="714C1A2C" w:rsidR="006019C2" w:rsidRPr="009F349D" w:rsidDel="000C1DCF" w:rsidRDefault="006019C2" w:rsidP="006019C2">
            <w:pPr>
              <w:tabs>
                <w:tab w:val="left" w:pos="403"/>
              </w:tabs>
              <w:spacing w:after="240" w:line="240" w:lineRule="atLeast"/>
              <w:rPr>
                <w:del w:id="576" w:author="DENOUAL Franck" w:date="2022-10-27T15:23:00Z"/>
                <w:rFonts w:ascii="Cambria" w:hAnsi="Cambria"/>
                <w:i/>
                <w:iCs/>
                <w:sz w:val="22"/>
                <w:szCs w:val="22"/>
                <w:vertAlign w:val="subscript"/>
                <w:lang w:val="en-GB"/>
              </w:rPr>
            </w:pPr>
            <w:del w:id="577" w:author="DENOUAL Franck" w:date="2022-10-27T15:23:00Z">
              <w:r w:rsidRPr="009F349D" w:rsidDel="000C1DCF">
                <w:rPr>
                  <w:rFonts w:ascii="Cambria" w:hAnsi="Cambria"/>
                  <w:i/>
                  <w:iCs/>
                  <w:sz w:val="22"/>
                  <w:szCs w:val="22"/>
                  <w:lang w:val="en-GB"/>
                </w:rPr>
                <w:delText>c</w:delText>
              </w:r>
              <w:r w:rsidRPr="009F349D" w:rsidDel="000C1DCF">
                <w:rPr>
                  <w:rFonts w:ascii="Cambria" w:hAnsi="Cambria"/>
                  <w:i/>
                  <w:iCs/>
                  <w:sz w:val="22"/>
                  <w:szCs w:val="22"/>
                  <w:vertAlign w:val="subscript"/>
                  <w:lang w:val="en-GB"/>
                </w:rPr>
                <w:delText>x</w:delText>
              </w:r>
            </w:del>
          </w:p>
        </w:tc>
      </w:tr>
      <w:tr w:rsidR="006019C2" w:rsidRPr="009F349D" w:rsidDel="000C1DCF" w14:paraId="22E473E6" w14:textId="3AF72E40" w:rsidTr="006019C2">
        <w:trPr>
          <w:trHeight w:val="534"/>
          <w:del w:id="578" w:author="DENOUAL Franck" w:date="2022-10-27T15:23:00Z"/>
        </w:trPr>
        <w:tc>
          <w:tcPr>
            <w:tcW w:w="839" w:type="dxa"/>
            <w:tcBorders>
              <w:top w:val="single" w:sz="4" w:space="0" w:color="auto"/>
              <w:left w:val="single" w:sz="4" w:space="0" w:color="auto"/>
              <w:bottom w:val="single" w:sz="4" w:space="0" w:color="auto"/>
              <w:right w:val="single" w:sz="4" w:space="0" w:color="auto"/>
            </w:tcBorders>
            <w:hideMark/>
          </w:tcPr>
          <w:p w14:paraId="20C17EC3" w14:textId="75B58F05" w:rsidR="006019C2" w:rsidRPr="009F349D" w:rsidDel="000C1DCF" w:rsidRDefault="006019C2" w:rsidP="006019C2">
            <w:pPr>
              <w:tabs>
                <w:tab w:val="left" w:pos="403"/>
              </w:tabs>
              <w:spacing w:after="240" w:line="240" w:lineRule="atLeast"/>
              <w:rPr>
                <w:del w:id="579" w:author="DENOUAL Franck" w:date="2022-10-27T15:23:00Z"/>
                <w:rFonts w:ascii="Cambria" w:hAnsi="Cambria"/>
                <w:i/>
                <w:iCs/>
                <w:sz w:val="22"/>
                <w:szCs w:val="22"/>
                <w:lang w:val="en-GB"/>
              </w:rPr>
            </w:pPr>
            <w:del w:id="580" w:author="DENOUAL Franck" w:date="2022-10-27T15:23:00Z">
              <w:r w:rsidRPr="009F349D" w:rsidDel="000C1DCF">
                <w:rPr>
                  <w:rFonts w:ascii="Cambria" w:hAnsi="Cambria"/>
                  <w:i/>
                  <w:iCs/>
                  <w:sz w:val="22"/>
                  <w:szCs w:val="22"/>
                  <w:lang w:val="en-GB"/>
                </w:rPr>
                <w:delText>0</w:delText>
              </w:r>
            </w:del>
          </w:p>
        </w:tc>
        <w:tc>
          <w:tcPr>
            <w:tcW w:w="850" w:type="dxa"/>
            <w:tcBorders>
              <w:top w:val="single" w:sz="4" w:space="0" w:color="auto"/>
              <w:left w:val="single" w:sz="4" w:space="0" w:color="auto"/>
              <w:bottom w:val="single" w:sz="4" w:space="0" w:color="auto"/>
              <w:right w:val="single" w:sz="4" w:space="0" w:color="auto"/>
            </w:tcBorders>
            <w:hideMark/>
          </w:tcPr>
          <w:p w14:paraId="3A28B623" w14:textId="3C554D51" w:rsidR="006019C2" w:rsidRPr="009F349D" w:rsidDel="000C1DCF" w:rsidRDefault="006019C2" w:rsidP="006019C2">
            <w:pPr>
              <w:tabs>
                <w:tab w:val="left" w:pos="403"/>
              </w:tabs>
              <w:spacing w:after="240" w:line="240" w:lineRule="atLeast"/>
              <w:rPr>
                <w:del w:id="581" w:author="DENOUAL Franck" w:date="2022-10-27T15:23:00Z"/>
                <w:rFonts w:ascii="Cambria" w:hAnsi="Cambria"/>
                <w:i/>
                <w:iCs/>
                <w:sz w:val="22"/>
                <w:szCs w:val="22"/>
                <w:vertAlign w:val="subscript"/>
                <w:lang w:val="en-GB"/>
              </w:rPr>
            </w:pPr>
            <w:del w:id="582" w:author="DENOUAL Franck" w:date="2022-10-27T15:23:00Z">
              <w:r w:rsidRPr="009F349D" w:rsidDel="000C1DCF">
                <w:rPr>
                  <w:rFonts w:ascii="Cambria" w:hAnsi="Cambria"/>
                  <w:i/>
                  <w:iCs/>
                  <w:sz w:val="22"/>
                  <w:szCs w:val="22"/>
                  <w:lang w:val="en-GB"/>
                </w:rPr>
                <w:delText>f</w:delText>
              </w:r>
              <w:r w:rsidRPr="009F349D" w:rsidDel="000C1DCF">
                <w:rPr>
                  <w:rFonts w:ascii="Cambria" w:hAnsi="Cambria"/>
                  <w:i/>
                  <w:iCs/>
                  <w:sz w:val="22"/>
                  <w:szCs w:val="22"/>
                  <w:vertAlign w:val="subscript"/>
                  <w:lang w:val="en-GB"/>
                </w:rPr>
                <w:delText>y</w:delText>
              </w:r>
            </w:del>
          </w:p>
        </w:tc>
        <w:tc>
          <w:tcPr>
            <w:tcW w:w="469" w:type="dxa"/>
            <w:tcBorders>
              <w:top w:val="single" w:sz="4" w:space="0" w:color="auto"/>
              <w:left w:val="single" w:sz="4" w:space="0" w:color="auto"/>
              <w:bottom w:val="single" w:sz="4" w:space="0" w:color="auto"/>
              <w:right w:val="single" w:sz="4" w:space="0" w:color="auto"/>
            </w:tcBorders>
            <w:hideMark/>
          </w:tcPr>
          <w:p w14:paraId="46E03880" w14:textId="0663BA85" w:rsidR="006019C2" w:rsidRPr="009F349D" w:rsidDel="000C1DCF" w:rsidRDefault="006019C2" w:rsidP="006019C2">
            <w:pPr>
              <w:tabs>
                <w:tab w:val="left" w:pos="403"/>
              </w:tabs>
              <w:spacing w:after="240" w:line="240" w:lineRule="atLeast"/>
              <w:rPr>
                <w:del w:id="583" w:author="DENOUAL Franck" w:date="2022-10-27T15:23:00Z"/>
                <w:rFonts w:ascii="Cambria" w:hAnsi="Cambria"/>
                <w:i/>
                <w:iCs/>
                <w:sz w:val="22"/>
                <w:szCs w:val="22"/>
                <w:vertAlign w:val="subscript"/>
                <w:lang w:val="en-GB"/>
              </w:rPr>
            </w:pPr>
            <w:del w:id="584" w:author="DENOUAL Franck" w:date="2022-10-27T15:23:00Z">
              <w:r w:rsidRPr="009F349D" w:rsidDel="000C1DCF">
                <w:rPr>
                  <w:rFonts w:ascii="Cambria" w:hAnsi="Cambria"/>
                  <w:i/>
                  <w:iCs/>
                  <w:sz w:val="22"/>
                  <w:szCs w:val="22"/>
                  <w:lang w:val="en-GB"/>
                </w:rPr>
                <w:delText>c</w:delText>
              </w:r>
              <w:r w:rsidRPr="009F349D" w:rsidDel="000C1DCF">
                <w:rPr>
                  <w:rFonts w:ascii="Cambria" w:hAnsi="Cambria"/>
                  <w:i/>
                  <w:iCs/>
                  <w:sz w:val="22"/>
                  <w:szCs w:val="22"/>
                  <w:vertAlign w:val="subscript"/>
                  <w:lang w:val="en-GB"/>
                </w:rPr>
                <w:delText>y</w:delText>
              </w:r>
            </w:del>
          </w:p>
        </w:tc>
      </w:tr>
      <w:tr w:rsidR="006019C2" w:rsidRPr="009F349D" w:rsidDel="000C1DCF" w14:paraId="1FE58A09" w14:textId="2F2B15C0" w:rsidTr="006019C2">
        <w:trPr>
          <w:trHeight w:val="534"/>
          <w:del w:id="585" w:author="DENOUAL Franck" w:date="2022-10-27T15:23:00Z"/>
        </w:trPr>
        <w:tc>
          <w:tcPr>
            <w:tcW w:w="839" w:type="dxa"/>
            <w:tcBorders>
              <w:top w:val="single" w:sz="4" w:space="0" w:color="auto"/>
              <w:left w:val="single" w:sz="4" w:space="0" w:color="auto"/>
              <w:bottom w:val="single" w:sz="12" w:space="0" w:color="auto"/>
              <w:right w:val="single" w:sz="4" w:space="0" w:color="auto"/>
            </w:tcBorders>
            <w:hideMark/>
          </w:tcPr>
          <w:p w14:paraId="313EF986" w14:textId="5E437A5A" w:rsidR="006019C2" w:rsidRPr="009F349D" w:rsidDel="000C1DCF" w:rsidRDefault="006019C2" w:rsidP="006019C2">
            <w:pPr>
              <w:tabs>
                <w:tab w:val="left" w:pos="403"/>
              </w:tabs>
              <w:spacing w:after="240" w:line="240" w:lineRule="atLeast"/>
              <w:rPr>
                <w:del w:id="586" w:author="DENOUAL Franck" w:date="2022-10-27T15:23:00Z"/>
                <w:rFonts w:ascii="Cambria" w:hAnsi="Cambria"/>
                <w:i/>
                <w:iCs/>
                <w:sz w:val="22"/>
                <w:szCs w:val="22"/>
                <w:lang w:val="en-GB"/>
              </w:rPr>
            </w:pPr>
            <w:del w:id="587" w:author="DENOUAL Franck" w:date="2022-10-27T15:23:00Z">
              <w:r w:rsidRPr="009F349D" w:rsidDel="000C1DCF">
                <w:rPr>
                  <w:rFonts w:ascii="Cambria" w:hAnsi="Cambria"/>
                  <w:i/>
                  <w:iCs/>
                  <w:sz w:val="22"/>
                  <w:szCs w:val="22"/>
                  <w:lang w:val="en-GB"/>
                </w:rPr>
                <w:delText>0</w:delText>
              </w:r>
            </w:del>
          </w:p>
        </w:tc>
        <w:tc>
          <w:tcPr>
            <w:tcW w:w="850" w:type="dxa"/>
            <w:tcBorders>
              <w:top w:val="single" w:sz="4" w:space="0" w:color="auto"/>
              <w:left w:val="single" w:sz="4" w:space="0" w:color="auto"/>
              <w:bottom w:val="single" w:sz="12" w:space="0" w:color="auto"/>
              <w:right w:val="single" w:sz="4" w:space="0" w:color="auto"/>
            </w:tcBorders>
            <w:hideMark/>
          </w:tcPr>
          <w:p w14:paraId="57F761A5" w14:textId="365E0320" w:rsidR="006019C2" w:rsidRPr="009F349D" w:rsidDel="000C1DCF" w:rsidRDefault="006019C2" w:rsidP="006019C2">
            <w:pPr>
              <w:tabs>
                <w:tab w:val="left" w:pos="403"/>
              </w:tabs>
              <w:spacing w:after="240" w:line="240" w:lineRule="atLeast"/>
              <w:rPr>
                <w:del w:id="588" w:author="DENOUAL Franck" w:date="2022-10-27T15:23:00Z"/>
                <w:rFonts w:ascii="Cambria" w:hAnsi="Cambria"/>
                <w:i/>
                <w:iCs/>
                <w:sz w:val="22"/>
                <w:szCs w:val="22"/>
                <w:lang w:val="en-GB"/>
              </w:rPr>
            </w:pPr>
            <w:del w:id="589" w:author="DENOUAL Franck" w:date="2022-10-27T15:23:00Z">
              <w:r w:rsidRPr="009F349D" w:rsidDel="000C1DCF">
                <w:rPr>
                  <w:rFonts w:ascii="Cambria" w:hAnsi="Cambria"/>
                  <w:i/>
                  <w:iCs/>
                  <w:sz w:val="22"/>
                  <w:szCs w:val="22"/>
                  <w:lang w:val="en-GB"/>
                </w:rPr>
                <w:delText>0</w:delText>
              </w:r>
            </w:del>
          </w:p>
        </w:tc>
        <w:tc>
          <w:tcPr>
            <w:tcW w:w="469" w:type="dxa"/>
            <w:tcBorders>
              <w:top w:val="single" w:sz="4" w:space="0" w:color="auto"/>
              <w:left w:val="single" w:sz="4" w:space="0" w:color="auto"/>
              <w:bottom w:val="single" w:sz="12" w:space="0" w:color="auto"/>
              <w:right w:val="single" w:sz="4" w:space="0" w:color="auto"/>
            </w:tcBorders>
            <w:hideMark/>
          </w:tcPr>
          <w:p w14:paraId="4869DA39" w14:textId="60837BA3" w:rsidR="006019C2" w:rsidRPr="009F349D" w:rsidDel="000C1DCF" w:rsidRDefault="006019C2" w:rsidP="006019C2">
            <w:pPr>
              <w:tabs>
                <w:tab w:val="left" w:pos="403"/>
              </w:tabs>
              <w:spacing w:after="240" w:line="240" w:lineRule="atLeast"/>
              <w:rPr>
                <w:del w:id="590" w:author="DENOUAL Franck" w:date="2022-10-27T15:23:00Z"/>
                <w:rFonts w:ascii="Cambria" w:hAnsi="Cambria"/>
                <w:i/>
                <w:iCs/>
                <w:sz w:val="22"/>
                <w:szCs w:val="22"/>
                <w:lang w:val="en-GB"/>
              </w:rPr>
            </w:pPr>
            <w:del w:id="591" w:author="DENOUAL Franck" w:date="2022-10-27T15:23:00Z">
              <w:r w:rsidRPr="009F349D" w:rsidDel="000C1DCF">
                <w:rPr>
                  <w:rFonts w:ascii="Cambria" w:hAnsi="Cambria"/>
                  <w:i/>
                  <w:iCs/>
                  <w:sz w:val="22"/>
                  <w:szCs w:val="22"/>
                  <w:lang w:val="en-GB"/>
                </w:rPr>
                <w:delText>1</w:delText>
              </w:r>
            </w:del>
          </w:p>
        </w:tc>
      </w:tr>
      <w:bookmarkEnd w:id="569"/>
      <w:bookmarkEnd w:id="570"/>
    </w:tbl>
    <w:p w14:paraId="43ED4021" w14:textId="01509565" w:rsidR="006019C2" w:rsidDel="000C1DCF" w:rsidRDefault="006019C2" w:rsidP="006019C2">
      <w:pPr>
        <w:tabs>
          <w:tab w:val="left" w:pos="403"/>
        </w:tabs>
        <w:spacing w:after="240" w:line="240" w:lineRule="atLeast"/>
        <w:rPr>
          <w:del w:id="592" w:author="DENOUAL Franck" w:date="2022-10-27T15:23:00Z"/>
          <w:rFonts w:ascii="Cambria" w:hAnsi="Cambria"/>
          <w:lang w:val="en-GB"/>
        </w:rPr>
      </w:pPr>
    </w:p>
    <w:tbl>
      <w:tblPr>
        <w:tblStyle w:val="TableGrid1"/>
        <w:tblW w:w="0" w:type="auto"/>
        <w:tblInd w:w="290" w:type="dxa"/>
        <w:tblBorders>
          <w:bottom w:val="single" w:sz="12" w:space="0" w:color="auto"/>
        </w:tblBorders>
        <w:tblLayout w:type="fixed"/>
        <w:tblLook w:val="04A0" w:firstRow="1" w:lastRow="0" w:firstColumn="1" w:lastColumn="0" w:noHBand="0" w:noVBand="1"/>
      </w:tblPr>
      <w:tblGrid>
        <w:gridCol w:w="1548"/>
        <w:gridCol w:w="709"/>
        <w:gridCol w:w="1417"/>
      </w:tblGrid>
      <w:tr w:rsidR="006019C2" w:rsidRPr="009F349D" w:rsidDel="000C1DCF" w14:paraId="23EC5F1C" w14:textId="2735398F" w:rsidTr="006019C2">
        <w:trPr>
          <w:trHeight w:val="534"/>
          <w:del w:id="593" w:author="DENOUAL Franck" w:date="2022-10-27T15:23:00Z"/>
        </w:trPr>
        <w:tc>
          <w:tcPr>
            <w:tcW w:w="1548" w:type="dxa"/>
            <w:tcBorders>
              <w:top w:val="single" w:sz="4" w:space="0" w:color="auto"/>
              <w:left w:val="single" w:sz="4" w:space="0" w:color="auto"/>
              <w:bottom w:val="single" w:sz="4" w:space="0" w:color="auto"/>
              <w:right w:val="single" w:sz="4" w:space="0" w:color="auto"/>
            </w:tcBorders>
            <w:hideMark/>
          </w:tcPr>
          <w:p w14:paraId="7FC2090D" w14:textId="464E48E6" w:rsidR="006019C2" w:rsidRPr="009F349D" w:rsidDel="000C1DCF" w:rsidRDefault="006019C2" w:rsidP="006019C2">
            <w:pPr>
              <w:tabs>
                <w:tab w:val="left" w:pos="403"/>
              </w:tabs>
              <w:spacing w:after="240" w:line="240" w:lineRule="atLeast"/>
              <w:rPr>
                <w:del w:id="594" w:author="DENOUAL Franck" w:date="2022-10-27T15:23:00Z"/>
                <w:rFonts w:ascii="Cambria" w:hAnsi="Cambria"/>
                <w:i/>
                <w:iCs/>
                <w:sz w:val="22"/>
                <w:szCs w:val="22"/>
                <w:vertAlign w:val="subscript"/>
                <w:lang w:val="en-GB"/>
              </w:rPr>
            </w:pPr>
            <w:del w:id="595" w:author="DENOUAL Franck" w:date="2022-10-27T15:23:00Z">
              <w:r w:rsidDel="000C1DCF">
                <w:rPr>
                  <w:rFonts w:ascii="Cambria" w:hAnsi="Cambria"/>
                  <w:i/>
                  <w:iCs/>
                  <w:sz w:val="22"/>
                  <w:szCs w:val="22"/>
                  <w:lang w:val="en-GB"/>
                </w:rPr>
                <w:delText>Linear Distortion</w:delText>
              </w:r>
            </w:del>
          </w:p>
        </w:tc>
        <w:tc>
          <w:tcPr>
            <w:tcW w:w="709" w:type="dxa"/>
            <w:tcBorders>
              <w:top w:val="single" w:sz="4" w:space="0" w:color="auto"/>
              <w:left w:val="single" w:sz="4" w:space="0" w:color="auto"/>
              <w:bottom w:val="single" w:sz="4" w:space="0" w:color="auto"/>
              <w:right w:val="single" w:sz="4" w:space="0" w:color="auto"/>
            </w:tcBorders>
            <w:hideMark/>
          </w:tcPr>
          <w:p w14:paraId="51E23A79" w14:textId="387F3300" w:rsidR="006019C2" w:rsidRPr="009F349D" w:rsidDel="000C1DCF" w:rsidRDefault="006019C2" w:rsidP="006019C2">
            <w:pPr>
              <w:tabs>
                <w:tab w:val="left" w:pos="403"/>
              </w:tabs>
              <w:spacing w:after="240" w:line="240" w:lineRule="atLeast"/>
              <w:rPr>
                <w:del w:id="596" w:author="DENOUAL Franck" w:date="2022-10-27T15:23:00Z"/>
                <w:rFonts w:ascii="Cambria" w:hAnsi="Cambria"/>
                <w:i/>
                <w:iCs/>
                <w:sz w:val="22"/>
                <w:szCs w:val="22"/>
                <w:lang w:val="en-GB"/>
              </w:rPr>
            </w:pPr>
            <w:del w:id="597" w:author="DENOUAL Franck" w:date="2022-10-27T15:23:00Z">
              <w:r w:rsidDel="000C1DCF">
                <w:rPr>
                  <w:rFonts w:ascii="Cambria" w:hAnsi="Cambria"/>
                  <w:i/>
                  <w:iCs/>
                  <w:sz w:val="22"/>
                  <w:szCs w:val="22"/>
                  <w:lang w:val="en-GB"/>
                </w:rPr>
                <w:delText>s</w:delText>
              </w:r>
            </w:del>
          </w:p>
        </w:tc>
        <w:tc>
          <w:tcPr>
            <w:tcW w:w="1417" w:type="dxa"/>
            <w:tcBorders>
              <w:top w:val="single" w:sz="4" w:space="0" w:color="auto"/>
              <w:left w:val="single" w:sz="4" w:space="0" w:color="auto"/>
              <w:bottom w:val="single" w:sz="4" w:space="0" w:color="auto"/>
              <w:right w:val="single" w:sz="4" w:space="0" w:color="auto"/>
            </w:tcBorders>
            <w:hideMark/>
          </w:tcPr>
          <w:p w14:paraId="6EEA0C72" w14:textId="02D457B4" w:rsidR="006019C2" w:rsidRPr="009F349D" w:rsidDel="000C1DCF" w:rsidRDefault="006019C2" w:rsidP="006019C2">
            <w:pPr>
              <w:tabs>
                <w:tab w:val="left" w:pos="403"/>
              </w:tabs>
              <w:spacing w:after="240" w:line="240" w:lineRule="atLeast"/>
              <w:rPr>
                <w:del w:id="598" w:author="DENOUAL Franck" w:date="2022-10-27T15:23:00Z"/>
                <w:rFonts w:ascii="Cambria" w:hAnsi="Cambria"/>
                <w:i/>
                <w:iCs/>
                <w:sz w:val="22"/>
                <w:szCs w:val="22"/>
                <w:vertAlign w:val="subscript"/>
                <w:lang w:val="en-GB"/>
              </w:rPr>
            </w:pPr>
          </w:p>
        </w:tc>
      </w:tr>
    </w:tbl>
    <w:p w14:paraId="3E098C04" w14:textId="3FEDDA06" w:rsidR="006019C2" w:rsidDel="000C1DCF" w:rsidRDefault="006019C2" w:rsidP="006019C2">
      <w:pPr>
        <w:tabs>
          <w:tab w:val="left" w:pos="403"/>
        </w:tabs>
        <w:spacing w:after="240" w:line="240" w:lineRule="atLeast"/>
        <w:rPr>
          <w:del w:id="599" w:author="DENOUAL Franck" w:date="2022-10-27T15:23:00Z"/>
          <w:rFonts w:ascii="Cambria" w:hAnsi="Cambria"/>
          <w:lang w:val="en-GB"/>
        </w:rPr>
      </w:pPr>
    </w:p>
    <w:tbl>
      <w:tblPr>
        <w:tblStyle w:val="TableGrid1"/>
        <w:tblW w:w="0" w:type="auto"/>
        <w:tblInd w:w="290" w:type="dxa"/>
        <w:tblBorders>
          <w:bottom w:val="single" w:sz="12" w:space="0" w:color="auto"/>
        </w:tblBorders>
        <w:tblLayout w:type="fixed"/>
        <w:tblLook w:val="04A0" w:firstRow="1" w:lastRow="0" w:firstColumn="1" w:lastColumn="0" w:noHBand="0" w:noVBand="1"/>
      </w:tblPr>
      <w:tblGrid>
        <w:gridCol w:w="1548"/>
        <w:gridCol w:w="709"/>
        <w:gridCol w:w="1417"/>
      </w:tblGrid>
      <w:tr w:rsidR="006019C2" w:rsidRPr="009F349D" w:rsidDel="000C1DCF" w14:paraId="3F6A9E63" w14:textId="59435304" w:rsidTr="006019C2">
        <w:trPr>
          <w:trHeight w:val="534"/>
          <w:del w:id="600" w:author="DENOUAL Franck" w:date="2022-10-27T15:23:00Z"/>
        </w:trPr>
        <w:tc>
          <w:tcPr>
            <w:tcW w:w="1548" w:type="dxa"/>
            <w:tcBorders>
              <w:top w:val="single" w:sz="4" w:space="0" w:color="auto"/>
              <w:left w:val="single" w:sz="4" w:space="0" w:color="auto"/>
              <w:bottom w:val="single" w:sz="4" w:space="0" w:color="auto"/>
              <w:right w:val="single" w:sz="4" w:space="0" w:color="auto"/>
            </w:tcBorders>
            <w:hideMark/>
          </w:tcPr>
          <w:p w14:paraId="0F4D3CF0" w14:textId="6BD9B481" w:rsidR="006019C2" w:rsidRPr="001458E1" w:rsidDel="000C1DCF" w:rsidRDefault="006019C2" w:rsidP="006019C2">
            <w:pPr>
              <w:tabs>
                <w:tab w:val="left" w:pos="403"/>
              </w:tabs>
              <w:spacing w:after="240" w:line="240" w:lineRule="atLeast"/>
              <w:rPr>
                <w:del w:id="601" w:author="DENOUAL Franck" w:date="2022-10-27T15:23:00Z"/>
                <w:rFonts w:ascii="Cambria" w:hAnsi="Cambria"/>
                <w:i/>
                <w:iCs/>
                <w:sz w:val="22"/>
                <w:szCs w:val="22"/>
                <w:vertAlign w:val="subscript"/>
                <w:lang w:val="en-GB"/>
              </w:rPr>
            </w:pPr>
            <w:del w:id="602" w:author="DENOUAL Franck" w:date="2022-10-27T15:23:00Z">
              <w:r w:rsidRPr="004F5280" w:rsidDel="000C1DCF">
                <w:rPr>
                  <w:rFonts w:ascii="Cambria" w:hAnsi="Cambria"/>
                  <w:i/>
                  <w:iCs/>
                  <w:sz w:val="22"/>
                  <w:szCs w:val="22"/>
                  <w:lang w:val="en-GB"/>
                </w:rPr>
                <w:delText>Non-Linear Distortion</w:delText>
              </w:r>
            </w:del>
          </w:p>
        </w:tc>
        <w:tc>
          <w:tcPr>
            <w:tcW w:w="709" w:type="dxa"/>
            <w:tcBorders>
              <w:top w:val="single" w:sz="4" w:space="0" w:color="auto"/>
              <w:left w:val="single" w:sz="4" w:space="0" w:color="auto"/>
              <w:bottom w:val="single" w:sz="4" w:space="0" w:color="auto"/>
              <w:right w:val="single" w:sz="4" w:space="0" w:color="auto"/>
            </w:tcBorders>
            <w:hideMark/>
          </w:tcPr>
          <w:p w14:paraId="2127819B" w14:textId="7192C8B8" w:rsidR="006019C2" w:rsidRPr="001458E1" w:rsidDel="000C1DCF" w:rsidRDefault="006019C2" w:rsidP="006019C2">
            <w:pPr>
              <w:tabs>
                <w:tab w:val="left" w:pos="403"/>
              </w:tabs>
              <w:spacing w:after="240" w:line="240" w:lineRule="atLeast"/>
              <w:rPr>
                <w:del w:id="603" w:author="DENOUAL Franck" w:date="2022-10-27T15:23:00Z"/>
                <w:rFonts w:ascii="Cambria" w:hAnsi="Cambria"/>
                <w:i/>
                <w:iCs/>
                <w:sz w:val="22"/>
                <w:szCs w:val="22"/>
                <w:lang w:val="en-GB"/>
              </w:rPr>
            </w:pPr>
            <w:del w:id="604" w:author="DENOUAL Franck" w:date="2022-10-27T15:23:00Z">
              <w:r w:rsidRPr="001458E1" w:rsidDel="000C1DCF">
                <w:rPr>
                  <w:rFonts w:ascii="Cambria" w:hAnsi="Cambria"/>
                  <w:i/>
                  <w:iCs/>
                  <w:sz w:val="22"/>
                  <w:szCs w:val="22"/>
                  <w:lang w:val="en-GB"/>
                </w:rPr>
                <w:delText>ep</w:delText>
              </w:r>
            </w:del>
          </w:p>
        </w:tc>
        <w:tc>
          <w:tcPr>
            <w:tcW w:w="1417" w:type="dxa"/>
            <w:tcBorders>
              <w:top w:val="single" w:sz="4" w:space="0" w:color="auto"/>
              <w:left w:val="single" w:sz="4" w:space="0" w:color="auto"/>
              <w:bottom w:val="single" w:sz="4" w:space="0" w:color="auto"/>
              <w:right w:val="single" w:sz="4" w:space="0" w:color="auto"/>
            </w:tcBorders>
            <w:hideMark/>
          </w:tcPr>
          <w:p w14:paraId="03A3D68D" w14:textId="3FB3369F" w:rsidR="006019C2" w:rsidRPr="001458E1" w:rsidDel="000C1DCF" w:rsidRDefault="006019C2" w:rsidP="006019C2">
            <w:pPr>
              <w:tabs>
                <w:tab w:val="left" w:pos="403"/>
              </w:tabs>
              <w:spacing w:after="240" w:line="240" w:lineRule="atLeast"/>
              <w:rPr>
                <w:del w:id="605" w:author="DENOUAL Franck" w:date="2022-10-27T15:23:00Z"/>
                <w:rFonts w:ascii="Cambria" w:hAnsi="Cambria"/>
                <w:i/>
                <w:iCs/>
                <w:sz w:val="22"/>
                <w:szCs w:val="22"/>
                <w:vertAlign w:val="subscript"/>
                <w:lang w:val="en-GB"/>
              </w:rPr>
            </w:pPr>
            <w:del w:id="606" w:author="DENOUAL Franck" w:date="2022-10-27T15:23:00Z">
              <w:r w:rsidRPr="001458E1" w:rsidDel="000C1DCF">
                <w:rPr>
                  <w:rFonts w:ascii="Cambria" w:hAnsi="Cambria"/>
                  <w:i/>
                  <w:iCs/>
                  <w:sz w:val="22"/>
                  <w:szCs w:val="22"/>
                  <w:vertAlign w:val="subscript"/>
                  <w:lang w:val="en-GB"/>
                </w:rPr>
                <w:delText>rd and tg</w:delText>
              </w:r>
            </w:del>
          </w:p>
        </w:tc>
      </w:tr>
    </w:tbl>
    <w:p w14:paraId="784B1A85" w14:textId="06D4B7D1" w:rsidR="006019C2" w:rsidDel="000C1DCF" w:rsidRDefault="006019C2" w:rsidP="006019C2">
      <w:pPr>
        <w:tabs>
          <w:tab w:val="left" w:pos="403"/>
        </w:tabs>
        <w:spacing w:after="240" w:line="240" w:lineRule="atLeast"/>
        <w:rPr>
          <w:del w:id="607" w:author="DENOUAL Franck" w:date="2022-10-27T15:23:00Z"/>
          <w:rFonts w:ascii="Cambria" w:hAnsi="Cambria"/>
          <w:lang w:val="en-GB"/>
        </w:rPr>
      </w:pPr>
    </w:p>
    <w:p w14:paraId="7445695B" w14:textId="75FF09AE" w:rsidR="006019C2" w:rsidRPr="009F349D" w:rsidDel="000C1DCF" w:rsidRDefault="006019C2" w:rsidP="006019C2">
      <w:pPr>
        <w:tabs>
          <w:tab w:val="left" w:pos="403"/>
        </w:tabs>
        <w:spacing w:after="240" w:line="240" w:lineRule="atLeast"/>
        <w:rPr>
          <w:del w:id="608" w:author="DENOUAL Franck" w:date="2022-10-27T15:23:00Z"/>
          <w:rFonts w:ascii="Cambria" w:hAnsi="Cambria"/>
        </w:rPr>
      </w:pPr>
      <w:del w:id="609" w:author="DENOUAL Franck" w:date="2022-10-27T15:23:00Z">
        <w:r w:rsidRPr="009F349D" w:rsidDel="000C1DCF">
          <w:rPr>
            <w:rFonts w:ascii="Cambria" w:hAnsi="Cambria"/>
            <w:lang w:val="en-GB"/>
          </w:rPr>
          <w:delText>where:</w:delText>
        </w:r>
      </w:del>
    </w:p>
    <w:p w14:paraId="25E7D0CE" w14:textId="274B020B" w:rsidR="006019C2" w:rsidDel="000C1DCF" w:rsidRDefault="006019C2" w:rsidP="006019C2">
      <w:pPr>
        <w:tabs>
          <w:tab w:val="left" w:pos="403"/>
        </w:tabs>
        <w:spacing w:line="240" w:lineRule="atLeast"/>
        <w:ind w:left="403"/>
        <w:rPr>
          <w:del w:id="610" w:author="DENOUAL Franck" w:date="2022-10-27T15:23:00Z"/>
          <w:rFonts w:ascii="Cambria" w:hAnsi="Cambria"/>
          <w:lang w:val="en-GB"/>
        </w:rPr>
      </w:pPr>
      <w:del w:id="611" w:author="DENOUAL Franck" w:date="2022-10-27T15:23:00Z">
        <w:r w:rsidRPr="009F349D" w:rsidDel="000C1DCF">
          <w:rPr>
            <w:rFonts w:ascii="Cambria" w:hAnsi="Cambria"/>
            <w:i/>
            <w:iCs/>
            <w:lang w:val="en-GB"/>
          </w:rPr>
          <w:delText>f</w:delText>
        </w:r>
        <w:r w:rsidRPr="009F349D" w:rsidDel="000C1DCF">
          <w:rPr>
            <w:rFonts w:ascii="Cambria" w:hAnsi="Cambria"/>
            <w:i/>
            <w:iCs/>
            <w:vertAlign w:val="subscript"/>
            <w:lang w:val="en-GB"/>
          </w:rPr>
          <w:delText>x</w:delText>
        </w:r>
        <w:r w:rsidRPr="009F349D" w:rsidDel="000C1DCF">
          <w:rPr>
            <w:rFonts w:ascii="Cambria" w:hAnsi="Cambria"/>
            <w:lang w:val="en-GB"/>
          </w:rPr>
          <w:delText>:</w:delText>
        </w:r>
        <w:r w:rsidRPr="009F349D" w:rsidDel="000C1DCF">
          <w:rPr>
            <w:rFonts w:ascii="Cambria" w:hAnsi="Cambria"/>
            <w:lang w:val="en-GB"/>
          </w:rPr>
          <w:tab/>
          <w:delText>horizontal focal length</w:delText>
        </w:r>
        <w:r w:rsidRPr="009F349D" w:rsidDel="000C1DCF">
          <w:rPr>
            <w:rFonts w:ascii="Cambria" w:hAnsi="Cambria"/>
            <w:lang w:val="en-GB"/>
          </w:rPr>
          <w:br/>
        </w:r>
        <w:r w:rsidRPr="009F349D" w:rsidDel="000C1DCF">
          <w:rPr>
            <w:rFonts w:ascii="Cambria" w:hAnsi="Cambria"/>
            <w:i/>
            <w:iCs/>
            <w:lang w:val="en-GB"/>
          </w:rPr>
          <w:delText>f</w:delText>
        </w:r>
        <w:r w:rsidRPr="009F349D" w:rsidDel="000C1DCF">
          <w:rPr>
            <w:rFonts w:ascii="Cambria" w:hAnsi="Cambria"/>
            <w:i/>
            <w:iCs/>
            <w:vertAlign w:val="subscript"/>
            <w:lang w:val="en-GB"/>
          </w:rPr>
          <w:delText>y</w:delText>
        </w:r>
        <w:r w:rsidRPr="009F349D" w:rsidDel="000C1DCF">
          <w:rPr>
            <w:rFonts w:ascii="Cambria" w:hAnsi="Cambria"/>
            <w:lang w:val="en-GB"/>
          </w:rPr>
          <w:delText>:</w:delText>
        </w:r>
        <w:r w:rsidRPr="009F349D" w:rsidDel="000C1DCF">
          <w:rPr>
            <w:rFonts w:ascii="Cambria" w:hAnsi="Cambria"/>
            <w:lang w:val="en-GB"/>
          </w:rPr>
          <w:tab/>
          <w:delText>vertical focal length</w:delText>
        </w:r>
        <w:r w:rsidRPr="009F349D" w:rsidDel="000C1DCF">
          <w:rPr>
            <w:rFonts w:ascii="Cambria" w:hAnsi="Cambria"/>
            <w:lang w:val="en-GB"/>
          </w:rPr>
          <w:br/>
        </w:r>
        <w:r w:rsidRPr="009F349D" w:rsidDel="000C1DCF">
          <w:rPr>
            <w:rFonts w:ascii="Cambria" w:hAnsi="Cambria"/>
            <w:i/>
            <w:iCs/>
            <w:lang w:val="en-GB"/>
          </w:rPr>
          <w:delText>s</w:delText>
        </w:r>
        <w:r w:rsidRPr="009F349D" w:rsidDel="000C1DCF">
          <w:rPr>
            <w:rFonts w:ascii="Cambria" w:hAnsi="Cambria"/>
            <w:lang w:val="en-GB"/>
          </w:rPr>
          <w:delText>:</w:delText>
        </w:r>
        <w:r w:rsidRPr="009F349D" w:rsidDel="000C1DCF">
          <w:rPr>
            <w:rFonts w:ascii="Cambria" w:hAnsi="Cambria"/>
            <w:lang w:val="en-GB"/>
          </w:rPr>
          <w:tab/>
          <w:delText>skew factor</w:delText>
        </w:r>
      </w:del>
    </w:p>
    <w:p w14:paraId="49423558" w14:textId="5EFACA45" w:rsidR="006019C2" w:rsidDel="000C1DCF" w:rsidRDefault="006019C2" w:rsidP="006019C2">
      <w:pPr>
        <w:tabs>
          <w:tab w:val="left" w:pos="403"/>
        </w:tabs>
        <w:spacing w:line="240" w:lineRule="atLeast"/>
        <w:ind w:left="403"/>
        <w:rPr>
          <w:del w:id="612" w:author="DENOUAL Franck" w:date="2022-10-27T15:23:00Z"/>
          <w:rFonts w:ascii="Cambria" w:hAnsi="Cambria"/>
          <w:lang w:val="en-GB"/>
        </w:rPr>
      </w:pPr>
      <w:del w:id="613" w:author="DENOUAL Franck" w:date="2022-10-27T15:23:00Z">
        <w:r w:rsidDel="000C1DCF">
          <w:rPr>
            <w:rFonts w:ascii="Cambria" w:hAnsi="Cambria"/>
            <w:i/>
            <w:iCs/>
            <w:lang w:val="en-GB"/>
          </w:rPr>
          <w:delText>ep</w:delText>
        </w:r>
        <w:r w:rsidRPr="009F349D" w:rsidDel="000C1DCF">
          <w:rPr>
            <w:rFonts w:ascii="Cambria" w:hAnsi="Cambria"/>
            <w:lang w:val="en-GB"/>
          </w:rPr>
          <w:delText>:</w:delText>
        </w:r>
        <w:r w:rsidRPr="009F349D" w:rsidDel="000C1DCF">
          <w:rPr>
            <w:rFonts w:ascii="Cambria" w:hAnsi="Cambria"/>
            <w:lang w:val="en-GB"/>
          </w:rPr>
          <w:tab/>
        </w:r>
        <w:r w:rsidDel="000C1DCF">
          <w:rPr>
            <w:rFonts w:ascii="Cambria" w:hAnsi="Cambria"/>
            <w:lang w:val="en-GB"/>
          </w:rPr>
          <w:delText>entrance pupil parameter</w:delText>
        </w:r>
      </w:del>
    </w:p>
    <w:p w14:paraId="0C0547E4" w14:textId="21354653" w:rsidR="006019C2" w:rsidDel="000C1DCF" w:rsidRDefault="006019C2" w:rsidP="006019C2">
      <w:pPr>
        <w:tabs>
          <w:tab w:val="left" w:pos="403"/>
        </w:tabs>
        <w:spacing w:line="240" w:lineRule="atLeast"/>
        <w:ind w:left="403"/>
        <w:rPr>
          <w:del w:id="614" w:author="DENOUAL Franck" w:date="2022-10-27T15:23:00Z"/>
          <w:rFonts w:ascii="Cambria" w:hAnsi="Cambria"/>
          <w:lang w:val="en-GB"/>
        </w:rPr>
      </w:pPr>
      <w:del w:id="615" w:author="DENOUAL Franck" w:date="2022-10-27T15:23:00Z">
        <w:r w:rsidDel="000C1DCF">
          <w:rPr>
            <w:rFonts w:ascii="Cambria" w:hAnsi="Cambria"/>
            <w:i/>
            <w:iCs/>
            <w:lang w:val="en-GB"/>
          </w:rPr>
          <w:delText>rd</w:delText>
        </w:r>
        <w:r w:rsidRPr="009F349D" w:rsidDel="000C1DCF">
          <w:rPr>
            <w:rFonts w:ascii="Cambria" w:hAnsi="Cambria"/>
            <w:lang w:val="en-GB"/>
          </w:rPr>
          <w:delText>:</w:delText>
        </w:r>
        <w:r w:rsidDel="000C1DCF">
          <w:rPr>
            <w:rFonts w:ascii="Cambria" w:hAnsi="Cambria"/>
            <w:lang w:val="en-GB"/>
          </w:rPr>
          <w:delText xml:space="preserve"> radial distortion parameter</w:delText>
        </w:r>
        <w:r w:rsidRPr="009F349D" w:rsidDel="000C1DCF">
          <w:rPr>
            <w:rFonts w:ascii="Cambria" w:hAnsi="Cambria"/>
            <w:lang w:val="en-GB"/>
          </w:rPr>
          <w:tab/>
        </w:r>
      </w:del>
    </w:p>
    <w:p w14:paraId="41A39DEA" w14:textId="3850DF74" w:rsidR="006019C2" w:rsidRPr="009F349D" w:rsidDel="000C1DCF" w:rsidRDefault="006019C2" w:rsidP="006019C2">
      <w:pPr>
        <w:tabs>
          <w:tab w:val="left" w:pos="403"/>
        </w:tabs>
        <w:spacing w:line="240" w:lineRule="atLeast"/>
        <w:ind w:left="403"/>
        <w:rPr>
          <w:del w:id="616" w:author="DENOUAL Franck" w:date="2022-10-27T15:23:00Z"/>
          <w:rFonts w:ascii="Cambria" w:hAnsi="Cambria"/>
          <w:lang w:val="en-GB"/>
        </w:rPr>
      </w:pPr>
      <w:del w:id="617" w:author="DENOUAL Franck" w:date="2022-10-27T15:23:00Z">
        <w:r w:rsidDel="000C1DCF">
          <w:rPr>
            <w:rFonts w:ascii="Cambria" w:hAnsi="Cambria"/>
            <w:i/>
            <w:iCs/>
            <w:lang w:val="en-GB"/>
          </w:rPr>
          <w:delText>tg</w:delText>
        </w:r>
        <w:r w:rsidRPr="009F349D" w:rsidDel="000C1DCF">
          <w:rPr>
            <w:rFonts w:ascii="Cambria" w:hAnsi="Cambria"/>
            <w:lang w:val="en-GB"/>
          </w:rPr>
          <w:delText>:</w:delText>
        </w:r>
        <w:r w:rsidRPr="009F349D" w:rsidDel="000C1DCF">
          <w:rPr>
            <w:rFonts w:ascii="Cambria" w:hAnsi="Cambria"/>
            <w:lang w:val="en-GB"/>
          </w:rPr>
          <w:tab/>
        </w:r>
        <w:r w:rsidDel="000C1DCF">
          <w:rPr>
            <w:rFonts w:ascii="Cambria" w:hAnsi="Cambria"/>
            <w:lang w:val="en-GB"/>
          </w:rPr>
          <w:delText>tangential distortion parameter</w:delText>
        </w:r>
        <w:r w:rsidRPr="009F349D" w:rsidDel="000C1DCF">
          <w:rPr>
            <w:rFonts w:ascii="Cambria" w:hAnsi="Cambria"/>
            <w:lang w:val="en-GB"/>
          </w:rPr>
          <w:br/>
        </w:r>
        <w:r w:rsidRPr="009F349D" w:rsidDel="000C1DCF">
          <w:rPr>
            <w:rFonts w:ascii="Cambria" w:hAnsi="Cambria"/>
            <w:i/>
            <w:iCs/>
            <w:lang w:val="en-GB"/>
          </w:rPr>
          <w:delText>c</w:delText>
        </w:r>
        <w:r w:rsidRPr="009F349D" w:rsidDel="000C1DCF">
          <w:rPr>
            <w:rFonts w:ascii="Cambria" w:hAnsi="Cambria"/>
            <w:i/>
            <w:iCs/>
            <w:vertAlign w:val="subscript"/>
            <w:lang w:val="en-GB"/>
          </w:rPr>
          <w:delText>x</w:delText>
        </w:r>
        <w:r w:rsidRPr="009F349D" w:rsidDel="000C1DCF">
          <w:rPr>
            <w:rFonts w:ascii="Cambria" w:hAnsi="Cambria"/>
            <w:lang w:val="en-GB"/>
          </w:rPr>
          <w:delText>:</w:delText>
        </w:r>
        <w:r w:rsidRPr="009F349D" w:rsidDel="000C1DCF">
          <w:rPr>
            <w:rFonts w:ascii="Cambria" w:hAnsi="Cambria"/>
            <w:lang w:val="en-GB"/>
          </w:rPr>
          <w:tab/>
          <w:delText>principal point x</w:delText>
        </w:r>
        <w:r w:rsidRPr="009F349D" w:rsidDel="000C1DCF">
          <w:rPr>
            <w:rFonts w:ascii="Cambria" w:hAnsi="Cambria"/>
            <w:lang w:val="en-GB"/>
          </w:rPr>
          <w:br/>
        </w:r>
        <w:r w:rsidRPr="009F349D" w:rsidDel="000C1DCF">
          <w:rPr>
            <w:rFonts w:ascii="Cambria" w:hAnsi="Cambria"/>
            <w:i/>
            <w:iCs/>
            <w:lang w:val="en-GB"/>
          </w:rPr>
          <w:delText>c</w:delText>
        </w:r>
        <w:r w:rsidRPr="009F349D" w:rsidDel="000C1DCF">
          <w:rPr>
            <w:rFonts w:ascii="Cambria" w:hAnsi="Cambria"/>
            <w:i/>
            <w:iCs/>
            <w:vertAlign w:val="subscript"/>
            <w:lang w:val="en-GB"/>
          </w:rPr>
          <w:delText>y</w:delText>
        </w:r>
        <w:r w:rsidRPr="009F349D" w:rsidDel="000C1DCF">
          <w:rPr>
            <w:rFonts w:ascii="Cambria" w:hAnsi="Cambria"/>
            <w:lang w:val="en-GB"/>
          </w:rPr>
          <w:delText>:</w:delText>
        </w:r>
        <w:r w:rsidRPr="009F349D" w:rsidDel="000C1DCF">
          <w:rPr>
            <w:rFonts w:ascii="Cambria" w:hAnsi="Cambria"/>
            <w:lang w:val="en-GB"/>
          </w:rPr>
          <w:tab/>
          <w:delText>principal point y</w:delText>
        </w:r>
      </w:del>
    </w:p>
    <w:p w14:paraId="3CEDFAAA" w14:textId="743F4DB2" w:rsidR="006019C2" w:rsidDel="000C1DCF" w:rsidRDefault="006019C2" w:rsidP="006019C2">
      <w:pPr>
        <w:tabs>
          <w:tab w:val="left" w:pos="1584"/>
        </w:tabs>
        <w:spacing w:after="240" w:line="220" w:lineRule="atLeast"/>
        <w:ind w:left="720" w:right="720"/>
        <w:rPr>
          <w:del w:id="618" w:author="DENOUAL Franck" w:date="2022-10-27T15:23:00Z"/>
          <w:rFonts w:ascii="Cambria" w:hAnsi="Cambria"/>
          <w:sz w:val="20"/>
          <w:lang w:val="en-GB"/>
        </w:rPr>
      </w:pPr>
      <w:bookmarkStart w:id="619" w:name="OLE_LINK5"/>
      <w:bookmarkStart w:id="620" w:name="OLE_LINK6"/>
      <w:del w:id="621" w:author="DENOUAL Franck" w:date="2022-10-27T15:23:00Z">
        <w:r w:rsidRPr="009F349D" w:rsidDel="000C1DCF">
          <w:rPr>
            <w:rFonts w:ascii="Cambria" w:hAnsi="Cambria"/>
            <w:sz w:val="20"/>
            <w:lang w:val="en-GB"/>
          </w:rPr>
          <w:delText>NOTE 1</w:delText>
        </w:r>
        <w:r w:rsidRPr="009F349D" w:rsidDel="000C1DCF">
          <w:rPr>
            <w:rFonts w:ascii="Cambria" w:hAnsi="Cambria"/>
            <w:sz w:val="20"/>
            <w:lang w:val="en-GB"/>
          </w:rPr>
          <w:tab/>
          <w:delText xml:space="preserve">For most cameras, pixels are square and there is no skew. This corresponds to </w:delText>
        </w:r>
        <w:r w:rsidRPr="009F349D" w:rsidDel="000C1DCF">
          <w:rPr>
            <w:rFonts w:ascii="Cambria" w:hAnsi="Cambria"/>
            <w:i/>
            <w:iCs/>
            <w:sz w:val="20"/>
            <w:lang w:val="en-GB"/>
          </w:rPr>
          <w:delText>s</w:delText>
        </w:r>
        <w:r w:rsidRPr="009F349D" w:rsidDel="000C1DCF">
          <w:rPr>
            <w:rFonts w:ascii="Cambria" w:hAnsi="Cambria"/>
            <w:sz w:val="20"/>
            <w:lang w:val="en-GB"/>
          </w:rPr>
          <w:delText xml:space="preserve"> being zero and </w:delText>
        </w:r>
        <w:r w:rsidRPr="009F349D" w:rsidDel="000C1DCF">
          <w:rPr>
            <w:rFonts w:ascii="Cambria" w:hAnsi="Cambria"/>
            <w:i/>
            <w:iCs/>
            <w:sz w:val="20"/>
            <w:lang w:val="en-GB"/>
          </w:rPr>
          <w:delText>f</w:delText>
        </w:r>
        <w:r w:rsidRPr="009F349D" w:rsidDel="000C1DCF">
          <w:rPr>
            <w:rFonts w:ascii="Cambria" w:hAnsi="Cambria"/>
            <w:i/>
            <w:iCs/>
            <w:sz w:val="20"/>
            <w:vertAlign w:val="subscript"/>
            <w:lang w:val="en-GB"/>
          </w:rPr>
          <w:delText>x</w:delText>
        </w:r>
        <w:r w:rsidRPr="009F349D" w:rsidDel="000C1DCF">
          <w:rPr>
            <w:rFonts w:ascii="Cambria" w:hAnsi="Cambria"/>
            <w:i/>
            <w:iCs/>
            <w:sz w:val="20"/>
            <w:lang w:val="en-GB"/>
          </w:rPr>
          <w:delText xml:space="preserve"> </w:delText>
        </w:r>
        <w:r w:rsidRPr="009F349D" w:rsidDel="000C1DCF">
          <w:rPr>
            <w:rFonts w:ascii="Cambria" w:hAnsi="Cambria"/>
            <w:sz w:val="20"/>
            <w:lang w:val="en-GB"/>
          </w:rPr>
          <w:delText>being equal to</w:delText>
        </w:r>
        <w:r w:rsidRPr="009F349D" w:rsidDel="000C1DCF">
          <w:rPr>
            <w:rFonts w:ascii="Cambria" w:hAnsi="Cambria"/>
            <w:i/>
            <w:iCs/>
            <w:sz w:val="20"/>
            <w:lang w:val="en-GB"/>
          </w:rPr>
          <w:delText xml:space="preserve"> f</w:delText>
        </w:r>
        <w:r w:rsidRPr="009F349D" w:rsidDel="000C1DCF">
          <w:rPr>
            <w:rFonts w:ascii="Cambria" w:hAnsi="Cambria"/>
            <w:i/>
            <w:iCs/>
            <w:sz w:val="20"/>
            <w:vertAlign w:val="subscript"/>
            <w:lang w:val="en-GB"/>
          </w:rPr>
          <w:delText>y</w:delText>
        </w:r>
        <w:bookmarkEnd w:id="619"/>
        <w:bookmarkEnd w:id="620"/>
        <w:r w:rsidRPr="009F349D" w:rsidDel="000C1DCF">
          <w:rPr>
            <w:rFonts w:ascii="Cambria" w:hAnsi="Cambria"/>
            <w:sz w:val="20"/>
            <w:lang w:val="en-GB"/>
          </w:rPr>
          <w:delText>.</w:delText>
        </w:r>
        <w:r w:rsidDel="000C1DCF">
          <w:rPr>
            <w:rFonts w:ascii="Cambria" w:hAnsi="Cambria"/>
            <w:sz w:val="20"/>
            <w:lang w:val="en-GB"/>
          </w:rPr>
          <w:delText xml:space="preserve"> </w:delText>
        </w:r>
      </w:del>
    </w:p>
    <w:p w14:paraId="10B631BD" w14:textId="51C2DAC6" w:rsidR="006019C2" w:rsidRPr="009F349D" w:rsidDel="000C1DCF" w:rsidRDefault="006019C2" w:rsidP="006019C2">
      <w:pPr>
        <w:tabs>
          <w:tab w:val="left" w:pos="1584"/>
        </w:tabs>
        <w:spacing w:after="240" w:line="220" w:lineRule="atLeast"/>
        <w:ind w:left="720" w:right="720"/>
        <w:rPr>
          <w:del w:id="622" w:author="DENOUAL Franck" w:date="2022-10-27T15:23:00Z"/>
          <w:rFonts w:ascii="Cambria" w:hAnsi="Cambria"/>
          <w:sz w:val="20"/>
          <w:vertAlign w:val="subscript"/>
          <w:lang w:val="en-GB"/>
        </w:rPr>
      </w:pPr>
      <w:del w:id="623" w:author="DENOUAL Franck" w:date="2022-10-27T15:23:00Z">
        <w:r w:rsidDel="000C1DCF">
          <w:rPr>
            <w:rFonts w:ascii="Cambria" w:hAnsi="Cambria"/>
            <w:sz w:val="20"/>
            <w:lang w:val="en-GB"/>
          </w:rPr>
          <w:lastRenderedPageBreak/>
          <w:delText>NOTE2</w:delText>
        </w:r>
        <w:r w:rsidDel="000C1DCF">
          <w:rPr>
            <w:rFonts w:ascii="Cambria" w:hAnsi="Cambria"/>
            <w:sz w:val="20"/>
            <w:lang w:val="en-GB"/>
          </w:rPr>
          <w:tab/>
          <w:delText>Most cameras are highly distorted with radial, tangential and entrance pupil distortions.</w:delText>
        </w:r>
      </w:del>
    </w:p>
    <w:p w14:paraId="389EDB4E" w14:textId="0A41D029" w:rsidR="006019C2" w:rsidRPr="009F349D" w:rsidDel="000C1DCF" w:rsidRDefault="006019C2" w:rsidP="006019C2">
      <w:pPr>
        <w:tabs>
          <w:tab w:val="left" w:pos="403"/>
        </w:tabs>
        <w:spacing w:after="240" w:line="240" w:lineRule="atLeast"/>
        <w:rPr>
          <w:del w:id="624" w:author="DENOUAL Franck" w:date="2022-10-27T15:23:00Z"/>
          <w:rFonts w:ascii="Cambria" w:hAnsi="Cambria"/>
          <w:lang w:val="en-GB"/>
        </w:rPr>
      </w:pPr>
      <w:del w:id="625" w:author="DENOUAL Franck" w:date="2022-10-27T15:23:00Z">
        <w:r w:rsidRPr="009F349D" w:rsidDel="000C1DCF">
          <w:rPr>
            <w:rFonts w:ascii="Cambria" w:hAnsi="Cambria"/>
            <w:lang w:val="en-GB"/>
          </w:rPr>
          <w:delText xml:space="preserve">The </w:delText>
        </w:r>
        <w:r w:rsidRPr="009F349D" w:rsidDel="000C1DCF">
          <w:rPr>
            <w:rFonts w:ascii="Courier New" w:hAnsi="Courier New"/>
            <w:lang w:val="en-GB"/>
          </w:rPr>
          <w:delText>flags</w:delText>
        </w:r>
        <w:r w:rsidRPr="009F349D" w:rsidDel="000C1DCF">
          <w:rPr>
            <w:rFonts w:ascii="Cambria" w:hAnsi="Cambria"/>
            <w:lang w:val="en-GB"/>
          </w:rPr>
          <w:delText xml:space="preserve"> field is used to define the values of denominator and </w:delText>
        </w:r>
        <w:r w:rsidDel="000C1DCF">
          <w:rPr>
            <w:rFonts w:ascii="Cambria" w:hAnsi="Cambria"/>
            <w:lang w:val="en-GB"/>
          </w:rPr>
          <w:delText>distortion</w:delText>
        </w:r>
        <w:r w:rsidRPr="009F349D" w:rsidDel="000C1DCF">
          <w:rPr>
            <w:rFonts w:ascii="Cambria" w:hAnsi="Cambria"/>
            <w:lang w:val="en-GB"/>
          </w:rPr>
          <w:delText xml:space="preserve"> denominator.</w:delText>
        </w:r>
      </w:del>
    </w:p>
    <w:p w14:paraId="4150094A" w14:textId="49FD2219" w:rsidR="006019C2" w:rsidRPr="009F349D" w:rsidDel="000C1DCF" w:rsidRDefault="006019C2" w:rsidP="006019C2">
      <w:pPr>
        <w:tabs>
          <w:tab w:val="left" w:pos="403"/>
        </w:tabs>
        <w:spacing w:after="240" w:line="240" w:lineRule="atLeast"/>
        <w:rPr>
          <w:del w:id="626" w:author="DENOUAL Franck" w:date="2022-10-27T15:23:00Z"/>
          <w:rFonts w:ascii="Cambria" w:hAnsi="Cambria"/>
          <w:lang w:val="en-GB"/>
        </w:rPr>
      </w:pPr>
      <w:del w:id="627" w:author="DENOUAL Franck" w:date="2022-10-27T15:23:00Z">
        <w:r w:rsidRPr="009F349D" w:rsidDel="000C1DCF">
          <w:rPr>
            <w:rFonts w:ascii="Cambria" w:hAnsi="Cambria"/>
            <w:lang w:val="en-GB"/>
          </w:rPr>
          <w:delText xml:space="preserve">The variable </w:delText>
        </w:r>
        <w:r w:rsidRPr="009F349D" w:rsidDel="000C1DCF">
          <w:rPr>
            <w:rFonts w:ascii="Cambria" w:hAnsi="Cambria"/>
            <w:i/>
            <w:iCs/>
            <w:lang w:val="en-GB"/>
          </w:rPr>
          <w:delText>denominator</w:delText>
        </w:r>
        <w:r w:rsidRPr="009F349D" w:rsidDel="000C1DCF">
          <w:rPr>
            <w:rFonts w:ascii="Cambria" w:hAnsi="Cambria"/>
            <w:lang w:val="en-GB"/>
          </w:rPr>
          <w:delText xml:space="preserve"> is set equal to (1 &lt;&lt; </w:delText>
        </w:r>
        <w:r w:rsidRPr="009F349D" w:rsidDel="000C1DCF">
          <w:rPr>
            <w:rFonts w:ascii="Cambria" w:hAnsi="Cambria"/>
            <w:i/>
            <w:iCs/>
            <w:lang w:val="en-GB"/>
          </w:rPr>
          <w:delText>denominatorShiftOperand</w:delText>
        </w:r>
        <w:r w:rsidRPr="009F349D" w:rsidDel="000C1DCF">
          <w:rPr>
            <w:rFonts w:ascii="Cambria" w:hAnsi="Cambria"/>
            <w:lang w:val="en-GB"/>
          </w:rPr>
          <w:delText xml:space="preserve">) where </w:delText>
        </w:r>
        <w:r w:rsidRPr="009F349D" w:rsidDel="000C1DCF">
          <w:rPr>
            <w:rFonts w:ascii="Cambria" w:hAnsi="Cambria"/>
            <w:i/>
            <w:iCs/>
            <w:lang w:val="en-GB"/>
          </w:rPr>
          <w:delText>denominatorShiftOperand</w:delText>
        </w:r>
        <w:r w:rsidRPr="009F349D" w:rsidDel="000C1DCF">
          <w:rPr>
            <w:rFonts w:ascii="Cambria" w:hAnsi="Cambria"/>
            <w:lang w:val="en-GB"/>
          </w:rPr>
          <w:delText xml:space="preserve"> is equal to ((</w:delText>
        </w:r>
        <w:r w:rsidRPr="009F349D" w:rsidDel="000C1DCF">
          <w:rPr>
            <w:rFonts w:ascii="Courier New" w:hAnsi="Courier New"/>
            <w:lang w:val="en-GB"/>
          </w:rPr>
          <w:delText>flags</w:delText>
        </w:r>
        <w:r w:rsidRPr="009F349D" w:rsidDel="000C1DCF">
          <w:rPr>
            <w:rFonts w:ascii="Cambria" w:hAnsi="Cambria"/>
            <w:lang w:val="en-GB"/>
          </w:rPr>
          <w:delText xml:space="preserve"> &amp; 0x001F00) &gt;&gt; 8).</w:delText>
        </w:r>
      </w:del>
    </w:p>
    <w:p w14:paraId="36814070" w14:textId="1D55192F" w:rsidR="006019C2" w:rsidRPr="009F349D" w:rsidDel="000C1DCF" w:rsidRDefault="006019C2" w:rsidP="006019C2">
      <w:pPr>
        <w:tabs>
          <w:tab w:val="left" w:pos="403"/>
        </w:tabs>
        <w:spacing w:after="240" w:line="240" w:lineRule="atLeast"/>
        <w:rPr>
          <w:del w:id="628" w:author="DENOUAL Franck" w:date="2022-10-27T15:23:00Z"/>
          <w:rFonts w:ascii="Cambria" w:hAnsi="Cambria"/>
          <w:lang w:val="en-GB"/>
        </w:rPr>
      </w:pPr>
      <w:del w:id="629" w:author="DENOUAL Franck" w:date="2022-10-27T15:23:00Z">
        <w:r w:rsidRPr="009F349D" w:rsidDel="000C1DCF">
          <w:rPr>
            <w:rFonts w:ascii="Cambria" w:hAnsi="Cambria"/>
            <w:lang w:val="en-GB"/>
          </w:rPr>
          <w:delText xml:space="preserve">The variable </w:delText>
        </w:r>
        <w:r w:rsidDel="000C1DCF">
          <w:rPr>
            <w:rFonts w:ascii="Cambria" w:hAnsi="Cambria"/>
            <w:i/>
            <w:iCs/>
            <w:lang w:val="en-GB"/>
          </w:rPr>
          <w:delText>distortion</w:delText>
        </w:r>
        <w:r w:rsidRPr="009F349D" w:rsidDel="000C1DCF">
          <w:rPr>
            <w:rFonts w:ascii="Cambria" w:hAnsi="Cambria"/>
            <w:i/>
            <w:iCs/>
            <w:lang w:val="en-GB"/>
          </w:rPr>
          <w:delText xml:space="preserve">Denominator </w:delText>
        </w:r>
        <w:r w:rsidRPr="009F349D" w:rsidDel="000C1DCF">
          <w:rPr>
            <w:rFonts w:ascii="Cambria" w:hAnsi="Cambria"/>
            <w:lang w:val="en-GB"/>
          </w:rPr>
          <w:delText xml:space="preserve">is set equal to (1 &lt;&lt; </w:delText>
        </w:r>
        <w:r w:rsidDel="000C1DCF">
          <w:rPr>
            <w:rFonts w:ascii="Cambria" w:hAnsi="Cambria"/>
            <w:i/>
            <w:iCs/>
            <w:lang w:val="en-GB"/>
          </w:rPr>
          <w:delText>distortion</w:delText>
        </w:r>
        <w:r w:rsidRPr="009F349D" w:rsidDel="000C1DCF">
          <w:rPr>
            <w:rFonts w:ascii="Cambria" w:hAnsi="Cambria"/>
            <w:i/>
            <w:iCs/>
            <w:lang w:val="en-GB"/>
          </w:rPr>
          <w:delText xml:space="preserve">DenominatorShiftOperand) </w:delText>
        </w:r>
        <w:r w:rsidRPr="009F349D" w:rsidDel="000C1DCF">
          <w:rPr>
            <w:rFonts w:ascii="Cambria" w:hAnsi="Cambria"/>
            <w:lang w:val="en-GB"/>
          </w:rPr>
          <w:delText>where</w:delText>
        </w:r>
        <w:r w:rsidRPr="009F349D" w:rsidDel="000C1DCF">
          <w:rPr>
            <w:rFonts w:ascii="Cambria" w:hAnsi="Cambria"/>
            <w:i/>
            <w:iCs/>
            <w:lang w:val="en-GB"/>
          </w:rPr>
          <w:delText xml:space="preserve"> </w:delText>
        </w:r>
        <w:r w:rsidDel="000C1DCF">
          <w:rPr>
            <w:rFonts w:ascii="Cambria" w:hAnsi="Cambria"/>
            <w:i/>
            <w:iCs/>
            <w:lang w:val="en-GB"/>
          </w:rPr>
          <w:delText>distortion</w:delText>
        </w:r>
        <w:r w:rsidRPr="009F349D" w:rsidDel="000C1DCF">
          <w:rPr>
            <w:rFonts w:ascii="Cambria" w:hAnsi="Cambria"/>
            <w:i/>
            <w:iCs/>
            <w:lang w:val="en-GB"/>
          </w:rPr>
          <w:delText>DenominatorShiftOperand</w:delText>
        </w:r>
        <w:r w:rsidRPr="009F349D" w:rsidDel="000C1DCF">
          <w:rPr>
            <w:rFonts w:ascii="Cambria" w:hAnsi="Cambria"/>
            <w:lang w:val="en-GB"/>
          </w:rPr>
          <w:delText xml:space="preserve"> is equal to</w:delText>
        </w:r>
        <w:r w:rsidRPr="009F349D" w:rsidDel="000C1DCF">
          <w:rPr>
            <w:rFonts w:ascii="Cambria" w:hAnsi="Cambria"/>
            <w:i/>
            <w:iCs/>
            <w:lang w:val="en-GB"/>
          </w:rPr>
          <w:delText xml:space="preserve"> </w:delText>
        </w:r>
        <w:r w:rsidRPr="009F349D" w:rsidDel="000C1DCF">
          <w:rPr>
            <w:rFonts w:ascii="Cambria" w:hAnsi="Cambria"/>
            <w:lang w:val="en-GB"/>
          </w:rPr>
          <w:delText>((</w:delText>
        </w:r>
        <w:r w:rsidRPr="009F349D" w:rsidDel="000C1DCF">
          <w:rPr>
            <w:rFonts w:ascii="Courier New" w:hAnsi="Courier New"/>
            <w:lang w:val="en-GB"/>
          </w:rPr>
          <w:delText>flags</w:delText>
        </w:r>
        <w:r w:rsidRPr="009F349D" w:rsidDel="000C1DCF">
          <w:rPr>
            <w:rFonts w:ascii="Cambria" w:hAnsi="Cambria"/>
            <w:lang w:val="en-GB"/>
          </w:rPr>
          <w:delText xml:space="preserve"> &amp; 0x1F0000) &gt;&gt; 16).</w:delText>
        </w:r>
      </w:del>
    </w:p>
    <w:p w14:paraId="1791D963" w14:textId="62C48E83" w:rsidR="006019C2" w:rsidRPr="009F349D" w:rsidDel="000C1DCF" w:rsidRDefault="006019C2" w:rsidP="006019C2">
      <w:pPr>
        <w:tabs>
          <w:tab w:val="left" w:pos="403"/>
        </w:tabs>
        <w:spacing w:after="240" w:line="240" w:lineRule="atLeast"/>
        <w:rPr>
          <w:del w:id="630" w:author="DENOUAL Franck" w:date="2022-10-27T15:23:00Z"/>
          <w:rFonts w:ascii="Cambria" w:hAnsi="Cambria"/>
          <w:lang w:val="en-GB"/>
        </w:rPr>
      </w:pPr>
      <w:del w:id="631" w:author="DENOUAL Franck" w:date="2022-10-27T15:23:00Z">
        <w:r w:rsidRPr="009F349D" w:rsidDel="000C1DCF">
          <w:rPr>
            <w:rFonts w:ascii="Cambria" w:hAnsi="Cambria"/>
            <w:lang w:val="en-GB"/>
          </w:rPr>
          <w:delText>The values of the above intrinsics matrix can be calculated as follows:</w:delText>
        </w:r>
      </w:del>
    </w:p>
    <w:p w14:paraId="514D767E" w14:textId="5B2CC164" w:rsidR="006019C2" w:rsidRPr="009F349D" w:rsidDel="000C1DCF" w:rsidRDefault="006019C2" w:rsidP="006019C2">
      <w:pPr>
        <w:tabs>
          <w:tab w:val="left" w:pos="403"/>
        </w:tabs>
        <w:spacing w:after="240" w:line="240" w:lineRule="atLeast"/>
        <w:ind w:left="403"/>
        <w:rPr>
          <w:del w:id="632" w:author="DENOUAL Franck" w:date="2022-10-27T15:23:00Z"/>
          <w:rFonts w:ascii="Cambria" w:hAnsi="Cambria"/>
          <w:lang w:val="en-GB"/>
        </w:rPr>
      </w:pPr>
      <w:del w:id="633" w:author="DENOUAL Franck" w:date="2022-10-27T15:23:00Z">
        <w:r w:rsidRPr="009F349D" w:rsidDel="000C1DCF">
          <w:rPr>
            <w:rFonts w:ascii="Cambria" w:hAnsi="Cambria"/>
            <w:i/>
            <w:iCs/>
            <w:lang w:val="en-GB"/>
          </w:rPr>
          <w:delText>f</w:delText>
        </w:r>
        <w:r w:rsidRPr="009F349D" w:rsidDel="000C1DCF">
          <w:rPr>
            <w:rFonts w:ascii="Cambria" w:hAnsi="Cambria"/>
            <w:i/>
            <w:iCs/>
            <w:vertAlign w:val="subscript"/>
            <w:lang w:val="en-GB"/>
          </w:rPr>
          <w:delText>x</w:delText>
        </w:r>
        <w:r w:rsidRPr="009F349D" w:rsidDel="000C1DCF">
          <w:rPr>
            <w:rFonts w:ascii="Cambria" w:hAnsi="Cambria"/>
            <w:lang w:val="en-GB"/>
          </w:rPr>
          <w:delText xml:space="preserve"> = </w:delText>
        </w:r>
        <w:r w:rsidRPr="009F349D" w:rsidDel="000C1DCF">
          <w:rPr>
            <w:rFonts w:ascii="Courier New" w:hAnsi="Courier New"/>
            <w:lang w:val="en-GB"/>
          </w:rPr>
          <w:delText>focal_length_x</w:delText>
        </w:r>
        <w:r w:rsidRPr="009F349D" w:rsidDel="000C1DCF">
          <w:rPr>
            <w:rFonts w:ascii="Cambria" w:hAnsi="Cambria"/>
            <w:lang w:val="en-GB"/>
          </w:rPr>
          <w:delText xml:space="preserve"> × </w:delText>
        </w:r>
        <w:r w:rsidRPr="009F349D" w:rsidDel="000C1DCF">
          <w:rPr>
            <w:rFonts w:ascii="Courier New" w:hAnsi="Courier New"/>
            <w:lang w:val="en-GB"/>
          </w:rPr>
          <w:delText>image_width</w:delText>
        </w:r>
        <w:r w:rsidRPr="009F349D" w:rsidDel="000C1DCF">
          <w:rPr>
            <w:rFonts w:ascii="Cambria" w:hAnsi="Cambria"/>
            <w:lang w:val="en-GB"/>
          </w:rPr>
          <w:delText xml:space="preserve"> / </w:delText>
        </w:r>
        <w:r w:rsidRPr="009F349D" w:rsidDel="000C1DCF">
          <w:rPr>
            <w:rFonts w:ascii="Cambria" w:hAnsi="Cambria"/>
            <w:i/>
            <w:iCs/>
            <w:lang w:val="en-GB"/>
          </w:rPr>
          <w:delText>denominator</w:delText>
        </w:r>
      </w:del>
    </w:p>
    <w:p w14:paraId="23C79D36" w14:textId="500500A3" w:rsidR="006019C2" w:rsidRPr="009F349D" w:rsidDel="000C1DCF" w:rsidRDefault="006019C2" w:rsidP="006019C2">
      <w:pPr>
        <w:tabs>
          <w:tab w:val="left" w:pos="403"/>
        </w:tabs>
        <w:spacing w:after="240" w:line="240" w:lineRule="atLeast"/>
        <w:ind w:left="403"/>
        <w:rPr>
          <w:del w:id="634" w:author="DENOUAL Franck" w:date="2022-10-27T15:23:00Z"/>
          <w:rFonts w:ascii="Cambria" w:hAnsi="Cambria"/>
          <w:lang w:val="en-GB"/>
        </w:rPr>
      </w:pPr>
      <w:del w:id="635" w:author="DENOUAL Franck" w:date="2022-10-27T15:23:00Z">
        <w:r w:rsidRPr="009F349D" w:rsidDel="000C1DCF">
          <w:rPr>
            <w:rFonts w:ascii="Cambria" w:hAnsi="Cambria"/>
            <w:i/>
            <w:iCs/>
            <w:lang w:val="en-GB"/>
          </w:rPr>
          <w:delText>f</w:delText>
        </w:r>
        <w:r w:rsidRPr="009F349D" w:rsidDel="000C1DCF">
          <w:rPr>
            <w:rFonts w:ascii="Cambria" w:hAnsi="Cambria"/>
            <w:i/>
            <w:iCs/>
            <w:vertAlign w:val="subscript"/>
            <w:lang w:val="en-GB"/>
          </w:rPr>
          <w:delText>y</w:delText>
        </w:r>
        <w:r w:rsidRPr="009F349D" w:rsidDel="000C1DCF">
          <w:rPr>
            <w:rFonts w:ascii="Cambria" w:hAnsi="Cambria"/>
            <w:lang w:val="en-GB"/>
          </w:rPr>
          <w:delText xml:space="preserve"> = </w:delText>
        </w:r>
        <w:r w:rsidRPr="009F349D" w:rsidDel="000C1DCF">
          <w:rPr>
            <w:rFonts w:ascii="Courier New" w:hAnsi="Courier New"/>
            <w:lang w:val="en-GB"/>
          </w:rPr>
          <w:delText>focal_length_y</w:delText>
        </w:r>
        <w:r w:rsidRPr="009F349D" w:rsidDel="000C1DCF">
          <w:rPr>
            <w:rFonts w:ascii="Cambria" w:hAnsi="Cambria"/>
            <w:lang w:val="en-GB"/>
          </w:rPr>
          <w:delText xml:space="preserve"> × </w:delText>
        </w:r>
        <w:r w:rsidRPr="009F349D" w:rsidDel="000C1DCF">
          <w:rPr>
            <w:rFonts w:ascii="Courier New" w:hAnsi="Courier New"/>
            <w:lang w:val="en-GB"/>
          </w:rPr>
          <w:delText>image_height</w:delText>
        </w:r>
        <w:r w:rsidRPr="009F349D" w:rsidDel="000C1DCF">
          <w:rPr>
            <w:rFonts w:ascii="Cambria" w:hAnsi="Cambria"/>
            <w:lang w:val="en-GB"/>
          </w:rPr>
          <w:delText xml:space="preserve"> / </w:delText>
        </w:r>
        <w:r w:rsidRPr="009F349D" w:rsidDel="000C1DCF">
          <w:rPr>
            <w:rFonts w:ascii="Cambria" w:hAnsi="Cambria"/>
            <w:i/>
            <w:iCs/>
            <w:lang w:val="en-GB"/>
          </w:rPr>
          <w:delText>denominator</w:delText>
        </w:r>
      </w:del>
    </w:p>
    <w:p w14:paraId="3BE6E780" w14:textId="0B9EDECA" w:rsidR="006019C2" w:rsidRPr="009F349D" w:rsidDel="000C1DCF" w:rsidRDefault="006019C2" w:rsidP="006019C2">
      <w:pPr>
        <w:tabs>
          <w:tab w:val="left" w:pos="403"/>
        </w:tabs>
        <w:spacing w:after="240" w:line="240" w:lineRule="atLeast"/>
        <w:ind w:left="403"/>
        <w:rPr>
          <w:del w:id="636" w:author="DENOUAL Franck" w:date="2022-10-27T15:23:00Z"/>
          <w:rFonts w:ascii="Cambria" w:hAnsi="Cambria"/>
          <w:lang w:val="en-GB"/>
        </w:rPr>
      </w:pPr>
      <w:del w:id="637" w:author="DENOUAL Franck" w:date="2022-10-27T15:23:00Z">
        <w:r w:rsidRPr="009F349D" w:rsidDel="000C1DCF">
          <w:rPr>
            <w:rFonts w:ascii="Cambria" w:hAnsi="Cambria"/>
            <w:i/>
            <w:iCs/>
            <w:lang w:val="en-GB"/>
          </w:rPr>
          <w:delText>c</w:delText>
        </w:r>
        <w:r w:rsidRPr="009F349D" w:rsidDel="000C1DCF">
          <w:rPr>
            <w:rFonts w:ascii="Cambria" w:hAnsi="Cambria"/>
            <w:i/>
            <w:iCs/>
            <w:vertAlign w:val="subscript"/>
            <w:lang w:val="en-GB"/>
          </w:rPr>
          <w:delText>x</w:delText>
        </w:r>
        <w:r w:rsidRPr="009F349D" w:rsidDel="000C1DCF">
          <w:rPr>
            <w:rFonts w:ascii="Cambria" w:hAnsi="Cambria"/>
            <w:lang w:val="en-GB"/>
          </w:rPr>
          <w:delText xml:space="preserve"> = </w:delText>
        </w:r>
        <w:r w:rsidRPr="009F349D" w:rsidDel="000C1DCF">
          <w:rPr>
            <w:rFonts w:ascii="Courier New" w:hAnsi="Courier New"/>
            <w:lang w:val="en-GB"/>
          </w:rPr>
          <w:delText>principal_point_x</w:delText>
        </w:r>
        <w:r w:rsidRPr="009F349D" w:rsidDel="000C1DCF">
          <w:rPr>
            <w:rFonts w:ascii="Cambria" w:hAnsi="Cambria"/>
            <w:lang w:val="en-GB"/>
          </w:rPr>
          <w:delText xml:space="preserve"> × </w:delText>
        </w:r>
        <w:r w:rsidRPr="009F349D" w:rsidDel="000C1DCF">
          <w:rPr>
            <w:rFonts w:ascii="Courier New" w:hAnsi="Courier New"/>
            <w:lang w:val="en-GB"/>
          </w:rPr>
          <w:delText>image_width</w:delText>
        </w:r>
        <w:r w:rsidRPr="009F349D" w:rsidDel="000C1DCF">
          <w:rPr>
            <w:rFonts w:ascii="Cambria" w:hAnsi="Cambria"/>
            <w:lang w:val="en-GB"/>
          </w:rPr>
          <w:delText xml:space="preserve"> / </w:delText>
        </w:r>
        <w:r w:rsidRPr="009F349D" w:rsidDel="000C1DCF">
          <w:rPr>
            <w:rFonts w:ascii="Cambria" w:hAnsi="Cambria"/>
            <w:i/>
            <w:iCs/>
            <w:lang w:val="en-GB"/>
          </w:rPr>
          <w:delText>denominator</w:delText>
        </w:r>
      </w:del>
    </w:p>
    <w:p w14:paraId="244BECE6" w14:textId="4C93E2B4" w:rsidR="006019C2" w:rsidRPr="009F349D" w:rsidDel="000C1DCF" w:rsidRDefault="006019C2" w:rsidP="006019C2">
      <w:pPr>
        <w:tabs>
          <w:tab w:val="left" w:pos="403"/>
        </w:tabs>
        <w:spacing w:after="240" w:line="240" w:lineRule="atLeast"/>
        <w:ind w:left="403"/>
        <w:rPr>
          <w:del w:id="638" w:author="DENOUAL Franck" w:date="2022-10-27T15:23:00Z"/>
          <w:rFonts w:ascii="Cambria" w:hAnsi="Cambria"/>
          <w:lang w:val="en-GB"/>
        </w:rPr>
      </w:pPr>
      <w:del w:id="639" w:author="DENOUAL Franck" w:date="2022-10-27T15:23:00Z">
        <w:r w:rsidRPr="009F349D" w:rsidDel="000C1DCF">
          <w:rPr>
            <w:rFonts w:ascii="Cambria" w:hAnsi="Cambria"/>
            <w:i/>
            <w:iCs/>
            <w:lang w:val="en-GB"/>
          </w:rPr>
          <w:delText>c</w:delText>
        </w:r>
        <w:r w:rsidRPr="009F349D" w:rsidDel="000C1DCF">
          <w:rPr>
            <w:rFonts w:ascii="Cambria" w:hAnsi="Cambria"/>
            <w:i/>
            <w:iCs/>
            <w:vertAlign w:val="subscript"/>
            <w:lang w:val="en-GB"/>
          </w:rPr>
          <w:delText>y</w:delText>
        </w:r>
        <w:r w:rsidRPr="009F349D" w:rsidDel="000C1DCF">
          <w:rPr>
            <w:rFonts w:ascii="Cambria" w:hAnsi="Cambria"/>
            <w:lang w:val="en-GB"/>
          </w:rPr>
          <w:delText xml:space="preserve"> = </w:delText>
        </w:r>
        <w:r w:rsidRPr="009F349D" w:rsidDel="000C1DCF">
          <w:rPr>
            <w:rFonts w:ascii="Courier New" w:hAnsi="Courier New"/>
            <w:lang w:val="en-GB"/>
          </w:rPr>
          <w:delText>principal_point_y</w:delText>
        </w:r>
        <w:r w:rsidRPr="009F349D" w:rsidDel="000C1DCF">
          <w:rPr>
            <w:rFonts w:ascii="Cambria" w:hAnsi="Cambria"/>
            <w:lang w:val="en-GB"/>
          </w:rPr>
          <w:delText xml:space="preserve"> × </w:delText>
        </w:r>
        <w:r w:rsidRPr="009F349D" w:rsidDel="000C1DCF">
          <w:rPr>
            <w:rFonts w:ascii="Courier New" w:hAnsi="Courier New"/>
            <w:lang w:val="en-GB"/>
          </w:rPr>
          <w:delText>image_height</w:delText>
        </w:r>
        <w:r w:rsidRPr="009F349D" w:rsidDel="000C1DCF">
          <w:rPr>
            <w:rFonts w:ascii="Cambria" w:hAnsi="Cambria"/>
            <w:lang w:val="en-GB"/>
          </w:rPr>
          <w:delText xml:space="preserve"> / </w:delText>
        </w:r>
        <w:r w:rsidRPr="009F349D" w:rsidDel="000C1DCF">
          <w:rPr>
            <w:rFonts w:ascii="Cambria" w:hAnsi="Cambria"/>
            <w:i/>
            <w:iCs/>
            <w:lang w:val="en-GB"/>
          </w:rPr>
          <w:delText>denominator</w:delText>
        </w:r>
      </w:del>
    </w:p>
    <w:p w14:paraId="0FCBED67" w14:textId="1A3008A6" w:rsidR="006019C2" w:rsidRPr="009F349D" w:rsidDel="000C1DCF" w:rsidRDefault="006019C2" w:rsidP="006019C2">
      <w:pPr>
        <w:tabs>
          <w:tab w:val="left" w:pos="403"/>
        </w:tabs>
        <w:spacing w:after="240" w:line="240" w:lineRule="atLeast"/>
        <w:ind w:left="403"/>
        <w:rPr>
          <w:del w:id="640" w:author="DENOUAL Franck" w:date="2022-10-27T15:23:00Z"/>
          <w:rFonts w:ascii="Cambria" w:hAnsi="Cambria"/>
          <w:lang w:val="en-GB"/>
        </w:rPr>
      </w:pPr>
      <w:del w:id="641" w:author="DENOUAL Franck" w:date="2022-10-27T15:23:00Z">
        <w:r w:rsidRPr="009F349D" w:rsidDel="000C1DCF">
          <w:rPr>
            <w:rFonts w:ascii="Cambria" w:hAnsi="Cambria"/>
            <w:i/>
            <w:iCs/>
            <w:lang w:val="en-GB"/>
          </w:rPr>
          <w:delText>s</w:delText>
        </w:r>
        <w:r w:rsidRPr="009F349D" w:rsidDel="000C1DCF">
          <w:rPr>
            <w:rFonts w:ascii="Cambria" w:hAnsi="Cambria"/>
            <w:lang w:val="en-GB"/>
          </w:rPr>
          <w:delText xml:space="preserve"> = </w:delText>
        </w:r>
        <w:r w:rsidRPr="009F349D" w:rsidDel="000C1DCF">
          <w:rPr>
            <w:rFonts w:ascii="Courier New" w:hAnsi="Courier New"/>
            <w:lang w:val="en-GB"/>
          </w:rPr>
          <w:delText>skew_factor</w:delText>
        </w:r>
        <w:r w:rsidRPr="009F349D" w:rsidDel="000C1DCF">
          <w:rPr>
            <w:rFonts w:ascii="Cambria" w:hAnsi="Cambria"/>
            <w:lang w:val="en-GB"/>
          </w:rPr>
          <w:delText xml:space="preserve"> / </w:delText>
        </w:r>
        <w:r w:rsidDel="000C1DCF">
          <w:rPr>
            <w:rFonts w:ascii="Cambria" w:hAnsi="Cambria"/>
            <w:i/>
            <w:iCs/>
            <w:lang w:val="en-GB"/>
          </w:rPr>
          <w:delText>distortion</w:delText>
        </w:r>
        <w:r w:rsidRPr="009F349D" w:rsidDel="000C1DCF">
          <w:rPr>
            <w:rFonts w:ascii="Cambria" w:hAnsi="Cambria"/>
            <w:i/>
            <w:iCs/>
            <w:lang w:val="en-GB"/>
          </w:rPr>
          <w:delText>Denominator</w:delText>
        </w:r>
      </w:del>
    </w:p>
    <w:p w14:paraId="1D5F4496" w14:textId="5CCC2FC4" w:rsidR="006019C2" w:rsidRPr="009F349D" w:rsidDel="000C1DCF" w:rsidRDefault="006019C2" w:rsidP="006019C2">
      <w:pPr>
        <w:tabs>
          <w:tab w:val="left" w:pos="403"/>
        </w:tabs>
        <w:spacing w:after="240" w:line="240" w:lineRule="atLeast"/>
        <w:ind w:left="403"/>
        <w:rPr>
          <w:del w:id="642" w:author="DENOUAL Franck" w:date="2022-10-27T15:23:00Z"/>
          <w:rFonts w:ascii="Cambria" w:hAnsi="Cambria"/>
          <w:lang w:val="en-GB"/>
        </w:rPr>
      </w:pPr>
      <w:del w:id="643" w:author="DENOUAL Franck" w:date="2022-10-27T15:23:00Z">
        <w:r w:rsidDel="000C1DCF">
          <w:rPr>
            <w:rFonts w:ascii="Cambria" w:hAnsi="Cambria"/>
            <w:i/>
            <w:iCs/>
            <w:lang w:val="en-GB"/>
          </w:rPr>
          <w:delText>ep[j]</w:delText>
        </w:r>
        <w:r w:rsidRPr="009F349D" w:rsidDel="000C1DCF">
          <w:rPr>
            <w:rFonts w:ascii="Cambria" w:hAnsi="Cambria"/>
            <w:lang w:val="en-GB"/>
          </w:rPr>
          <w:delText xml:space="preserve"> = </w:delText>
        </w:r>
        <w:r w:rsidRPr="00BF7189" w:rsidDel="000C1DCF">
          <w:rPr>
            <w:rFonts w:ascii="Courier New" w:hAnsi="Courier New"/>
            <w:sz w:val="20"/>
            <w:lang w:val="en-GB" w:eastAsia="ja-JP"/>
          </w:rPr>
          <w:delText>ep_coeff[j]</w:delText>
        </w:r>
        <w:r w:rsidRPr="009F349D" w:rsidDel="000C1DCF">
          <w:rPr>
            <w:rFonts w:ascii="Cambria" w:hAnsi="Cambria"/>
            <w:lang w:val="en-GB"/>
          </w:rPr>
          <w:delText xml:space="preserve">/ </w:delText>
        </w:r>
        <w:r w:rsidDel="000C1DCF">
          <w:rPr>
            <w:rFonts w:ascii="Cambria" w:hAnsi="Cambria"/>
            <w:i/>
            <w:iCs/>
            <w:lang w:val="en-GB"/>
          </w:rPr>
          <w:delText>distortion</w:delText>
        </w:r>
        <w:r w:rsidRPr="009F349D" w:rsidDel="000C1DCF">
          <w:rPr>
            <w:rFonts w:ascii="Cambria" w:hAnsi="Cambria"/>
            <w:i/>
            <w:iCs/>
            <w:lang w:val="en-GB"/>
          </w:rPr>
          <w:delText>Denominator</w:delText>
        </w:r>
      </w:del>
    </w:p>
    <w:p w14:paraId="6AD702DC" w14:textId="725A39A5" w:rsidR="006019C2" w:rsidRPr="009F349D" w:rsidDel="000C1DCF" w:rsidRDefault="006019C2" w:rsidP="006019C2">
      <w:pPr>
        <w:tabs>
          <w:tab w:val="left" w:pos="403"/>
        </w:tabs>
        <w:spacing w:after="240" w:line="240" w:lineRule="atLeast"/>
        <w:ind w:left="403"/>
        <w:rPr>
          <w:del w:id="644" w:author="DENOUAL Franck" w:date="2022-10-27T15:23:00Z"/>
          <w:rFonts w:ascii="Cambria" w:hAnsi="Cambria"/>
          <w:lang w:val="en-GB"/>
        </w:rPr>
      </w:pPr>
      <w:del w:id="645" w:author="DENOUAL Franck" w:date="2022-10-27T15:23:00Z">
        <w:r w:rsidDel="000C1DCF">
          <w:rPr>
            <w:rFonts w:ascii="Cambria" w:hAnsi="Cambria"/>
            <w:i/>
            <w:iCs/>
            <w:lang w:val="en-GB"/>
          </w:rPr>
          <w:delText>rd[k]</w:delText>
        </w:r>
        <w:r w:rsidRPr="009F349D" w:rsidDel="000C1DCF">
          <w:rPr>
            <w:rFonts w:ascii="Cambria" w:hAnsi="Cambria"/>
            <w:lang w:val="en-GB"/>
          </w:rPr>
          <w:delText xml:space="preserve"> = </w:delText>
        </w:r>
        <w:r w:rsidDel="000C1DCF">
          <w:rPr>
            <w:rFonts w:ascii="Courier New" w:hAnsi="Courier New"/>
            <w:sz w:val="20"/>
            <w:lang w:val="en-GB" w:eastAsia="ja-JP"/>
          </w:rPr>
          <w:delText>rd</w:delText>
        </w:r>
        <w:r w:rsidRPr="00BF7189" w:rsidDel="000C1DCF">
          <w:rPr>
            <w:rFonts w:ascii="Courier New" w:hAnsi="Courier New"/>
            <w:sz w:val="20"/>
            <w:lang w:val="en-GB" w:eastAsia="ja-JP"/>
          </w:rPr>
          <w:delText>_coeff[</w:delText>
        </w:r>
        <w:r w:rsidDel="000C1DCF">
          <w:rPr>
            <w:rFonts w:ascii="Courier New" w:hAnsi="Courier New"/>
            <w:sz w:val="20"/>
            <w:lang w:val="en-GB" w:eastAsia="ja-JP"/>
          </w:rPr>
          <w:delText>k</w:delText>
        </w:r>
        <w:r w:rsidRPr="00BF7189" w:rsidDel="000C1DCF">
          <w:rPr>
            <w:rFonts w:ascii="Courier New" w:hAnsi="Courier New"/>
            <w:sz w:val="20"/>
            <w:lang w:val="en-GB" w:eastAsia="ja-JP"/>
          </w:rPr>
          <w:delText>]</w:delText>
        </w:r>
        <w:r w:rsidRPr="009F349D" w:rsidDel="000C1DCF">
          <w:rPr>
            <w:rFonts w:ascii="Cambria" w:hAnsi="Cambria"/>
            <w:lang w:val="en-GB"/>
          </w:rPr>
          <w:delText xml:space="preserve">/ </w:delText>
        </w:r>
        <w:r w:rsidDel="000C1DCF">
          <w:rPr>
            <w:rFonts w:ascii="Cambria" w:hAnsi="Cambria"/>
            <w:i/>
            <w:iCs/>
            <w:lang w:val="en-GB"/>
          </w:rPr>
          <w:delText>distortion</w:delText>
        </w:r>
        <w:r w:rsidRPr="009F349D" w:rsidDel="000C1DCF">
          <w:rPr>
            <w:rFonts w:ascii="Cambria" w:hAnsi="Cambria"/>
            <w:i/>
            <w:iCs/>
            <w:lang w:val="en-GB"/>
          </w:rPr>
          <w:delText>Denominator</w:delText>
        </w:r>
      </w:del>
    </w:p>
    <w:p w14:paraId="55959FFE" w14:textId="07C670AB" w:rsidR="006019C2" w:rsidDel="000C1DCF" w:rsidRDefault="006019C2" w:rsidP="006019C2">
      <w:pPr>
        <w:tabs>
          <w:tab w:val="left" w:pos="403"/>
        </w:tabs>
        <w:spacing w:after="240" w:line="240" w:lineRule="atLeast"/>
        <w:ind w:left="403"/>
        <w:rPr>
          <w:del w:id="646" w:author="DENOUAL Franck" w:date="2022-10-27T15:23:00Z"/>
          <w:rFonts w:ascii="Cambria" w:hAnsi="Cambria"/>
          <w:lang w:val="en-GB"/>
        </w:rPr>
      </w:pPr>
      <w:del w:id="647" w:author="DENOUAL Franck" w:date="2022-10-27T15:23:00Z">
        <w:r w:rsidDel="000C1DCF">
          <w:rPr>
            <w:rFonts w:ascii="Cambria" w:hAnsi="Cambria"/>
            <w:i/>
            <w:iCs/>
            <w:lang w:val="en-GB"/>
          </w:rPr>
          <w:delText>tg[l]</w:delText>
        </w:r>
        <w:r w:rsidRPr="009F349D" w:rsidDel="000C1DCF">
          <w:rPr>
            <w:rFonts w:ascii="Cambria" w:hAnsi="Cambria"/>
            <w:lang w:val="en-GB"/>
          </w:rPr>
          <w:delText xml:space="preserve"> = </w:delText>
        </w:r>
        <w:r w:rsidDel="000C1DCF">
          <w:rPr>
            <w:rFonts w:ascii="Courier New" w:hAnsi="Courier New"/>
            <w:sz w:val="20"/>
            <w:lang w:val="en-GB" w:eastAsia="ja-JP"/>
          </w:rPr>
          <w:delText>tg</w:delText>
        </w:r>
        <w:r w:rsidRPr="00BF7189" w:rsidDel="000C1DCF">
          <w:rPr>
            <w:rFonts w:ascii="Courier New" w:hAnsi="Courier New"/>
            <w:sz w:val="20"/>
            <w:lang w:val="en-GB" w:eastAsia="ja-JP"/>
          </w:rPr>
          <w:delText>_coeff[</w:delText>
        </w:r>
        <w:r w:rsidDel="000C1DCF">
          <w:rPr>
            <w:rFonts w:ascii="Courier New" w:hAnsi="Courier New"/>
            <w:sz w:val="20"/>
            <w:lang w:val="en-GB" w:eastAsia="ja-JP"/>
          </w:rPr>
          <w:delText>l</w:delText>
        </w:r>
        <w:r w:rsidRPr="00BF7189" w:rsidDel="000C1DCF">
          <w:rPr>
            <w:rFonts w:ascii="Courier New" w:hAnsi="Courier New"/>
            <w:sz w:val="20"/>
            <w:lang w:val="en-GB" w:eastAsia="ja-JP"/>
          </w:rPr>
          <w:delText>]</w:delText>
        </w:r>
        <w:r w:rsidRPr="009F349D" w:rsidDel="000C1DCF">
          <w:rPr>
            <w:rFonts w:ascii="Cambria" w:hAnsi="Cambria"/>
            <w:lang w:val="en-GB"/>
          </w:rPr>
          <w:delText xml:space="preserve">/ </w:delText>
        </w:r>
        <w:r w:rsidDel="000C1DCF">
          <w:rPr>
            <w:rFonts w:ascii="Cambria" w:hAnsi="Cambria"/>
            <w:i/>
            <w:iCs/>
            <w:lang w:val="en-GB"/>
          </w:rPr>
          <w:delText>distortion</w:delText>
        </w:r>
        <w:r w:rsidRPr="009F349D" w:rsidDel="000C1DCF">
          <w:rPr>
            <w:rFonts w:ascii="Cambria" w:hAnsi="Cambria"/>
            <w:i/>
            <w:iCs/>
            <w:lang w:val="en-GB"/>
          </w:rPr>
          <w:delText>Denominator</w:delText>
        </w:r>
      </w:del>
    </w:p>
    <w:p w14:paraId="6827A6AB" w14:textId="55D6DF9F" w:rsidR="006019C2" w:rsidRPr="009F349D" w:rsidDel="000C1DCF" w:rsidRDefault="006019C2" w:rsidP="006019C2">
      <w:pPr>
        <w:tabs>
          <w:tab w:val="left" w:pos="403"/>
        </w:tabs>
        <w:spacing w:after="240" w:line="240" w:lineRule="atLeast"/>
        <w:rPr>
          <w:del w:id="648" w:author="DENOUAL Franck" w:date="2022-10-27T15:23:00Z"/>
          <w:rFonts w:ascii="Cambria" w:hAnsi="Cambria"/>
          <w:lang w:val="en-GB"/>
        </w:rPr>
      </w:pPr>
      <w:del w:id="649" w:author="DENOUAL Franck" w:date="2022-10-27T15:23:00Z">
        <w:r w:rsidRPr="009F349D" w:rsidDel="000C1DCF">
          <w:rPr>
            <w:rFonts w:ascii="Cambria" w:hAnsi="Cambria"/>
            <w:lang w:val="en-GB"/>
          </w:rPr>
          <w:delText xml:space="preserve">where </w:delText>
        </w:r>
      </w:del>
    </w:p>
    <w:p w14:paraId="5431CE54" w14:textId="04C53645" w:rsidR="006019C2" w:rsidRPr="009F349D" w:rsidDel="000C1DCF" w:rsidRDefault="006019C2" w:rsidP="006019C2">
      <w:pPr>
        <w:tabs>
          <w:tab w:val="left" w:pos="403"/>
        </w:tabs>
        <w:spacing w:after="240" w:line="240" w:lineRule="atLeast"/>
        <w:ind w:left="403"/>
        <w:rPr>
          <w:del w:id="650" w:author="DENOUAL Franck" w:date="2022-10-27T15:23:00Z"/>
          <w:rFonts w:ascii="Cambria" w:hAnsi="Cambria"/>
          <w:lang w:val="en-GB"/>
        </w:rPr>
      </w:pPr>
      <w:del w:id="651" w:author="DENOUAL Franck" w:date="2022-10-27T15:23:00Z">
        <w:r w:rsidRPr="009F349D" w:rsidDel="000C1DCF">
          <w:rPr>
            <w:rFonts w:ascii="Courier New" w:hAnsi="Courier New"/>
            <w:lang w:val="en-GB"/>
          </w:rPr>
          <w:delText>image_width</w:delText>
        </w:r>
        <w:r w:rsidRPr="009F349D" w:rsidDel="000C1DCF">
          <w:rPr>
            <w:rFonts w:ascii="Cambria" w:hAnsi="Cambria"/>
            <w:lang w:val="en-GB"/>
          </w:rPr>
          <w:delText xml:space="preserve"> and </w:delText>
        </w:r>
        <w:r w:rsidRPr="009F349D" w:rsidDel="000C1DCF">
          <w:rPr>
            <w:rFonts w:ascii="Courier New" w:hAnsi="Courier New"/>
            <w:lang w:val="en-GB"/>
          </w:rPr>
          <w:delText>image_height</w:delText>
        </w:r>
        <w:r w:rsidRPr="009F349D" w:rsidDel="000C1DCF">
          <w:rPr>
            <w:rFonts w:ascii="Cambria" w:hAnsi="Cambria"/>
            <w:lang w:val="en-GB"/>
          </w:rPr>
          <w:delText xml:space="preserve"> come from the </w:delText>
        </w:r>
        <w:r w:rsidRPr="009F349D" w:rsidDel="000C1DCF">
          <w:rPr>
            <w:rFonts w:ascii="Courier New" w:hAnsi="Courier New"/>
            <w:lang w:val="en-GB"/>
          </w:rPr>
          <w:delText>ImageSpatialExtentsProperty</w:delText>
        </w:r>
        <w:r w:rsidRPr="009F349D" w:rsidDel="000C1DCF">
          <w:rPr>
            <w:rFonts w:ascii="Cambria" w:hAnsi="Cambria"/>
            <w:lang w:val="en-GB"/>
          </w:rPr>
          <w:delText xml:space="preserve"> associated with the image item.</w:delText>
        </w:r>
      </w:del>
    </w:p>
    <w:p w14:paraId="15C54F0D" w14:textId="4B44579F" w:rsidR="006019C2" w:rsidDel="000C1DCF" w:rsidRDefault="006019C2" w:rsidP="006019C2">
      <w:pPr>
        <w:tabs>
          <w:tab w:val="left" w:pos="1584"/>
        </w:tabs>
        <w:spacing w:after="240" w:line="220" w:lineRule="atLeast"/>
        <w:ind w:left="720" w:right="720"/>
        <w:rPr>
          <w:del w:id="652" w:author="DENOUAL Franck" w:date="2022-10-27T15:23:00Z"/>
          <w:rFonts w:ascii="Cambria" w:hAnsi="Cambria"/>
          <w:sz w:val="20"/>
          <w:lang w:val="en-GB"/>
        </w:rPr>
      </w:pPr>
      <w:del w:id="653" w:author="DENOUAL Franck" w:date="2022-10-27T15:23:00Z">
        <w:r w:rsidRPr="009F349D" w:rsidDel="000C1DCF">
          <w:rPr>
            <w:rFonts w:ascii="Cambria" w:hAnsi="Cambria"/>
            <w:sz w:val="20"/>
            <w:lang w:val="en-GB"/>
          </w:rPr>
          <w:delText xml:space="preserve">NOTE </w:delText>
        </w:r>
        <w:r w:rsidDel="000C1DCF">
          <w:rPr>
            <w:rFonts w:ascii="Cambria" w:hAnsi="Cambria"/>
            <w:sz w:val="20"/>
            <w:lang w:val="en-GB"/>
          </w:rPr>
          <w:delText>3</w:delText>
        </w:r>
        <w:r w:rsidRPr="009F349D" w:rsidDel="000C1DCF">
          <w:rPr>
            <w:rFonts w:ascii="Cambria" w:hAnsi="Cambria"/>
            <w:sz w:val="20"/>
            <w:lang w:val="en-GB"/>
          </w:rPr>
          <w:tab/>
          <w:delText>By specifying the focal lengths and principal point as normalized by image dimensions, this allows for the intrinsics matrix to be scale invariant. For a camera system without skew, this means that the same intrinsics matrix can be used even if the sensor uses pixel binning to output images with varying number of pixels.</w:delText>
        </w:r>
      </w:del>
    </w:p>
    <w:p w14:paraId="4D7653BA" w14:textId="606F5D73" w:rsidR="006019C2" w:rsidDel="000C1DCF" w:rsidRDefault="006019C2" w:rsidP="006019C2">
      <w:pPr>
        <w:rPr>
          <w:del w:id="654" w:author="DENOUAL Franck" w:date="2022-10-27T15:23:00Z"/>
          <w:rFonts w:ascii="Cambria" w:hAnsi="Cambria"/>
          <w:lang w:val="en-GB"/>
        </w:rPr>
      </w:pPr>
      <w:del w:id="655" w:author="DENOUAL Franck" w:date="2022-10-27T15:23:00Z">
        <w:r w:rsidDel="000C1DCF">
          <w:rPr>
            <w:rFonts w:ascii="Cambria" w:hAnsi="Cambria"/>
            <w:lang w:val="en-GB"/>
          </w:rPr>
          <w:delText>The entrance pupil distortion, radial distortion and tangential distortion parameters are formulated as below.</w:delText>
        </w:r>
      </w:del>
    </w:p>
    <w:p w14:paraId="4F76F4A4" w14:textId="3782448D" w:rsidR="006019C2" w:rsidRPr="00194783" w:rsidDel="000C1DCF" w:rsidRDefault="006019C2" w:rsidP="006019C2">
      <w:pPr>
        <w:tabs>
          <w:tab w:val="left" w:pos="1584"/>
        </w:tabs>
        <w:spacing w:after="240" w:line="220" w:lineRule="atLeast"/>
        <w:ind w:right="720"/>
        <w:rPr>
          <w:del w:id="656" w:author="DENOUAL Franck" w:date="2022-10-27T15:23:00Z"/>
          <w:rFonts w:ascii="Cambria" w:hAnsi="Cambria"/>
          <w:szCs w:val="20"/>
          <w:lang w:val="en-GB" w:eastAsia="ja-JP"/>
        </w:rPr>
      </w:pPr>
      <w:del w:id="657" w:author="DENOUAL Franck" w:date="2022-10-27T15:23:00Z">
        <w:r w:rsidDel="000C1DCF">
          <w:rPr>
            <w:rFonts w:ascii="Cambria" w:hAnsi="Cambria"/>
            <w:szCs w:val="20"/>
            <w:lang w:val="en-GB" w:eastAsia="ja-JP"/>
          </w:rPr>
          <w:delText>A</w:delText>
        </w:r>
        <w:r w:rsidRPr="00194783" w:rsidDel="000C1DCF">
          <w:rPr>
            <w:rFonts w:ascii="Cambria" w:hAnsi="Cambria"/>
            <w:szCs w:val="20"/>
            <w:lang w:val="en-GB" w:eastAsia="ja-JP"/>
          </w:rPr>
          <w:delText xml:space="preserve"> camera model with the entrance pupil</w:delText>
        </w:r>
        <w:r w:rsidDel="000C1DCF">
          <w:rPr>
            <w:rFonts w:ascii="Cambria" w:hAnsi="Cambria"/>
            <w:szCs w:val="20"/>
            <w:lang w:val="en-GB" w:eastAsia="ja-JP"/>
          </w:rPr>
          <w:delText>,</w:delText>
        </w:r>
        <w:r w:rsidRPr="00194783" w:rsidDel="000C1DCF">
          <w:rPr>
            <w:rFonts w:ascii="Cambria" w:hAnsi="Cambria"/>
            <w:szCs w:val="20"/>
            <w:lang w:val="en-GB" w:eastAsia="ja-JP"/>
          </w:rPr>
          <w:delText xml:space="preserve"> </w:delText>
        </w:r>
        <m:oMath>
          <m:r>
            <w:rPr>
              <w:rFonts w:ascii="Cambria Math" w:hAnsi="Cambria Math"/>
              <w:szCs w:val="20"/>
              <w:lang w:val="en-GB" w:eastAsia="ja-JP"/>
            </w:rPr>
            <m:t>E</m:t>
          </m:r>
          <m:r>
            <m:rPr>
              <m:sty m:val="p"/>
            </m:rPr>
            <w:rPr>
              <w:rFonts w:ascii="Cambria Math" w:hAnsi="Cambria Math"/>
              <w:szCs w:val="20"/>
              <w:lang w:val="en-GB" w:eastAsia="ja-JP"/>
            </w:rPr>
            <m:t>(θ)</m:t>
          </m:r>
        </m:oMath>
        <w:r w:rsidRPr="00194783" w:rsidDel="000C1DCF">
          <w:rPr>
            <w:rFonts w:ascii="Cambria" w:hAnsi="Cambria"/>
            <w:szCs w:val="20"/>
            <w:lang w:val="en-GB" w:eastAsia="ja-JP"/>
          </w:rPr>
          <w:delText xml:space="preserve"> is </w:delText>
        </w:r>
        <w:r w:rsidDel="000C1DCF">
          <w:rPr>
            <w:rFonts w:ascii="Cambria" w:hAnsi="Cambria"/>
            <w:szCs w:val="20"/>
            <w:lang w:val="en-GB" w:eastAsia="ja-JP"/>
          </w:rPr>
          <w:delText>given in</w:delText>
        </w:r>
        <w:r w:rsidRPr="00194783" w:rsidDel="000C1DCF">
          <w:rPr>
            <w:rFonts w:ascii="Cambria" w:hAnsi="Cambria"/>
            <w:szCs w:val="20"/>
            <w:lang w:val="en-GB" w:eastAsia="ja-JP"/>
          </w:rPr>
          <w:delText xml:space="preserve"> equation (</w:delText>
        </w:r>
        <w:r w:rsidDel="000C1DCF">
          <w:rPr>
            <w:rFonts w:ascii="Cambria" w:hAnsi="Cambria"/>
            <w:szCs w:val="20"/>
            <w:lang w:val="en-GB" w:eastAsia="ja-JP"/>
          </w:rPr>
          <w:delText>6.5.40-1</w:delText>
        </w:r>
        <w:r w:rsidRPr="00194783" w:rsidDel="000C1DCF">
          <w:rPr>
            <w:rFonts w:ascii="Cambria" w:hAnsi="Cambria"/>
            <w:szCs w:val="20"/>
            <w:lang w:val="en-GB" w:eastAsia="ja-JP"/>
          </w:rPr>
          <w:delText xml:space="preserve">) </w:delText>
        </w:r>
      </w:del>
    </w:p>
    <w:p w14:paraId="21940AE7" w14:textId="3E971869" w:rsidR="006019C2" w:rsidRPr="00194783" w:rsidDel="000C1DCF" w:rsidRDefault="006019C2" w:rsidP="006019C2">
      <w:pPr>
        <w:ind w:firstLine="720"/>
        <w:rPr>
          <w:del w:id="658" w:author="DENOUAL Franck" w:date="2022-10-27T15:23:00Z"/>
          <w:rFonts w:ascii="Cambria" w:hAnsi="Cambria"/>
          <w:szCs w:val="20"/>
          <w:lang w:val="en-GB" w:eastAsia="ja-JP"/>
        </w:rPr>
      </w:pPr>
      <m:oMath>
        <m:r>
          <w:del w:id="659" w:author="DENOUAL Franck" w:date="2022-10-27T15:23:00Z">
            <m:rPr>
              <m:sty m:val="p"/>
            </m:rPr>
            <w:rPr>
              <w:rFonts w:ascii="Cambria Math" w:hAnsi="Cambria Math"/>
              <w:szCs w:val="20"/>
              <w:lang w:val="en-GB" w:eastAsia="ja-JP"/>
            </w:rPr>
            <m:t xml:space="preserve">   </m:t>
          </w:del>
        </m:r>
        <m:d>
          <m:dPr>
            <m:begChr m:val="["/>
            <m:endChr m:val="]"/>
            <m:ctrlPr>
              <w:del w:id="660" w:author="DENOUAL Franck" w:date="2022-10-27T15:23:00Z">
                <w:rPr>
                  <w:rFonts w:ascii="Cambria Math" w:hAnsi="Cambria Math"/>
                  <w:szCs w:val="20"/>
                  <w:lang w:val="en-GB" w:eastAsia="ja-JP"/>
                </w:rPr>
              </w:del>
            </m:ctrlPr>
          </m:dPr>
          <m:e>
            <m:m>
              <m:mPr>
                <m:mcs>
                  <m:mc>
                    <m:mcPr>
                      <m:count m:val="1"/>
                      <m:mcJc m:val="center"/>
                    </m:mcPr>
                  </m:mc>
                </m:mcs>
                <m:ctrlPr>
                  <w:del w:id="661" w:author="DENOUAL Franck" w:date="2022-10-27T15:23:00Z">
                    <w:rPr>
                      <w:rFonts w:ascii="Cambria Math" w:hAnsi="Cambria Math"/>
                      <w:szCs w:val="20"/>
                      <w:lang w:val="en-GB" w:eastAsia="ja-JP"/>
                    </w:rPr>
                  </w:del>
                </m:ctrlPr>
              </m:mPr>
              <m:mr>
                <m:e>
                  <m:r>
                    <w:del w:id="662" w:author="DENOUAL Franck" w:date="2022-10-27T15:23:00Z">
                      <w:rPr>
                        <w:rFonts w:ascii="Cambria Math" w:hAnsi="Cambria Math"/>
                        <w:szCs w:val="20"/>
                        <w:lang w:val="en-GB" w:eastAsia="ja-JP"/>
                      </w:rPr>
                      <m:t>u</m:t>
                    </w:del>
                  </m:r>
                </m:e>
              </m:mr>
              <m:mr>
                <m:e>
                  <m:r>
                    <w:del w:id="663" w:author="DENOUAL Franck" w:date="2022-10-27T15:23:00Z">
                      <w:rPr>
                        <w:rFonts w:ascii="Cambria Math" w:hAnsi="Cambria Math"/>
                        <w:szCs w:val="20"/>
                        <w:lang w:val="en-GB" w:eastAsia="ja-JP"/>
                      </w:rPr>
                      <m:t>v</m:t>
                    </w:del>
                  </m:r>
                </m:e>
              </m:mr>
              <m:mr>
                <m:e>
                  <m:r>
                    <w:del w:id="664" w:author="DENOUAL Franck" w:date="2022-10-27T15:23:00Z">
                      <m:rPr>
                        <m:sty m:val="p"/>
                      </m:rPr>
                      <w:rPr>
                        <w:rFonts w:ascii="Cambria Math" w:hAnsi="Cambria Math"/>
                        <w:szCs w:val="20"/>
                        <w:lang w:val="en-GB" w:eastAsia="ja-JP"/>
                      </w:rPr>
                      <m:t>1</m:t>
                    </w:del>
                  </m:r>
                </m:e>
              </m:mr>
            </m:m>
          </m:e>
        </m:d>
        <m:r>
          <w:del w:id="665" w:author="DENOUAL Franck" w:date="2022-10-27T15:23:00Z">
            <m:rPr>
              <m:sty m:val="p"/>
            </m:rPr>
            <w:rPr>
              <w:rFonts w:ascii="Cambria Math" w:hAnsi="Cambria Math"/>
              <w:szCs w:val="20"/>
              <w:lang w:val="en-GB" w:eastAsia="ja-JP"/>
            </w:rPr>
            <m:t>=</m:t>
          </w:del>
        </m:r>
        <m:d>
          <m:dPr>
            <m:begChr m:val="["/>
            <m:endChr m:val="]"/>
            <m:ctrlPr>
              <w:del w:id="666" w:author="DENOUAL Franck" w:date="2022-10-27T15:23:00Z">
                <w:rPr>
                  <w:rFonts w:ascii="Cambria Math" w:hAnsi="Cambria Math"/>
                  <w:szCs w:val="20"/>
                  <w:lang w:val="en-GB" w:eastAsia="ja-JP"/>
                </w:rPr>
              </w:del>
            </m:ctrlPr>
          </m:dPr>
          <m:e>
            <m:m>
              <m:mPr>
                <m:mcs>
                  <m:mc>
                    <m:mcPr>
                      <m:count m:val="3"/>
                      <m:mcJc m:val="center"/>
                    </m:mcPr>
                  </m:mc>
                </m:mcs>
                <m:ctrlPr>
                  <w:del w:id="667" w:author="DENOUAL Franck" w:date="2022-10-27T15:23:00Z">
                    <w:rPr>
                      <w:rFonts w:ascii="Cambria Math" w:hAnsi="Cambria Math"/>
                      <w:szCs w:val="20"/>
                      <w:lang w:val="en-GB" w:eastAsia="ja-JP"/>
                    </w:rPr>
                  </w:del>
                </m:ctrlPr>
              </m:mPr>
              <m:mr>
                <m:e>
                  <m:sSub>
                    <m:sSubPr>
                      <m:ctrlPr>
                        <w:del w:id="668" w:author="DENOUAL Franck" w:date="2022-10-27T15:23:00Z">
                          <w:rPr>
                            <w:rFonts w:ascii="Cambria Math" w:hAnsi="Cambria Math"/>
                            <w:szCs w:val="20"/>
                            <w:lang w:val="en-GB" w:eastAsia="ja-JP"/>
                          </w:rPr>
                        </w:del>
                      </m:ctrlPr>
                    </m:sSubPr>
                    <m:e>
                      <m:r>
                        <w:del w:id="669" w:author="DENOUAL Franck" w:date="2022-10-27T15:23:00Z">
                          <w:rPr>
                            <w:rFonts w:ascii="Cambria Math" w:hAnsi="Cambria Math"/>
                            <w:szCs w:val="20"/>
                            <w:lang w:val="en-GB" w:eastAsia="ja-JP"/>
                          </w:rPr>
                          <m:t>f</m:t>
                        </w:del>
                      </m:r>
                    </m:e>
                    <m:sub>
                      <m:r>
                        <w:del w:id="670" w:author="DENOUAL Franck" w:date="2022-10-27T15:23:00Z">
                          <w:rPr>
                            <w:rFonts w:ascii="Cambria Math" w:hAnsi="Cambria Math"/>
                            <w:szCs w:val="20"/>
                            <w:lang w:val="en-GB" w:eastAsia="ja-JP"/>
                          </w:rPr>
                          <m:t>x</m:t>
                        </w:del>
                      </m:r>
                    </m:sub>
                  </m:sSub>
                </m:e>
                <m:e>
                  <m:r>
                    <w:del w:id="671" w:author="DENOUAL Franck" w:date="2022-10-27T15:23:00Z">
                      <w:rPr>
                        <w:rFonts w:ascii="Cambria Math" w:hAnsi="Cambria Math"/>
                        <w:szCs w:val="20"/>
                        <w:lang w:val="en-GB" w:eastAsia="ja-JP"/>
                      </w:rPr>
                      <m:t>s</m:t>
                    </w:del>
                  </m:r>
                </m:e>
                <m:e>
                  <m:sSub>
                    <m:sSubPr>
                      <m:ctrlPr>
                        <w:del w:id="672" w:author="DENOUAL Franck" w:date="2022-10-27T15:23:00Z">
                          <w:rPr>
                            <w:rFonts w:ascii="Cambria Math" w:hAnsi="Cambria Math"/>
                            <w:szCs w:val="20"/>
                            <w:lang w:val="en-GB" w:eastAsia="ja-JP"/>
                          </w:rPr>
                        </w:del>
                      </m:ctrlPr>
                    </m:sSubPr>
                    <m:e>
                      <m:r>
                        <w:del w:id="673" w:author="DENOUAL Franck" w:date="2022-10-27T15:23:00Z">
                          <w:rPr>
                            <w:rFonts w:ascii="Cambria Math" w:hAnsi="Cambria Math"/>
                            <w:szCs w:val="20"/>
                            <w:lang w:val="en-GB" w:eastAsia="ja-JP"/>
                          </w:rPr>
                          <m:t>c</m:t>
                        </w:del>
                      </m:r>
                    </m:e>
                    <m:sub>
                      <m:r>
                        <w:del w:id="674" w:author="DENOUAL Franck" w:date="2022-10-27T15:23:00Z">
                          <w:rPr>
                            <w:rFonts w:ascii="Cambria Math" w:hAnsi="Cambria Math"/>
                            <w:szCs w:val="20"/>
                            <w:lang w:val="en-GB" w:eastAsia="ja-JP"/>
                          </w:rPr>
                          <m:t>x</m:t>
                        </w:del>
                      </m:r>
                    </m:sub>
                  </m:sSub>
                </m:e>
              </m:mr>
              <m:mr>
                <m:e>
                  <m:r>
                    <w:del w:id="675" w:author="DENOUAL Franck" w:date="2022-10-27T15:23:00Z">
                      <m:rPr>
                        <m:sty m:val="p"/>
                      </m:rPr>
                      <w:rPr>
                        <w:rFonts w:ascii="Cambria Math" w:hAnsi="Cambria Math"/>
                        <w:szCs w:val="20"/>
                        <w:lang w:val="en-GB" w:eastAsia="ja-JP"/>
                      </w:rPr>
                      <m:t>0</m:t>
                    </w:del>
                  </m:r>
                </m:e>
                <m:e>
                  <m:sSub>
                    <m:sSubPr>
                      <m:ctrlPr>
                        <w:del w:id="676" w:author="DENOUAL Franck" w:date="2022-10-27T15:23:00Z">
                          <w:rPr>
                            <w:rFonts w:ascii="Cambria Math" w:hAnsi="Cambria Math"/>
                            <w:szCs w:val="20"/>
                            <w:lang w:val="en-GB" w:eastAsia="ja-JP"/>
                          </w:rPr>
                        </w:del>
                      </m:ctrlPr>
                    </m:sSubPr>
                    <m:e>
                      <m:r>
                        <w:del w:id="677" w:author="DENOUAL Franck" w:date="2022-10-27T15:23:00Z">
                          <w:rPr>
                            <w:rFonts w:ascii="Cambria Math" w:hAnsi="Cambria Math"/>
                            <w:szCs w:val="20"/>
                            <w:lang w:val="en-GB" w:eastAsia="ja-JP"/>
                          </w:rPr>
                          <m:t>f</m:t>
                        </w:del>
                      </m:r>
                    </m:e>
                    <m:sub>
                      <m:r>
                        <w:del w:id="678" w:author="DENOUAL Franck" w:date="2022-10-27T15:23:00Z">
                          <w:rPr>
                            <w:rFonts w:ascii="Cambria Math" w:hAnsi="Cambria Math"/>
                            <w:szCs w:val="20"/>
                            <w:lang w:val="en-GB" w:eastAsia="ja-JP"/>
                          </w:rPr>
                          <m:t>y</m:t>
                        </w:del>
                      </m:r>
                    </m:sub>
                  </m:sSub>
                </m:e>
                <m:e>
                  <m:sSub>
                    <m:sSubPr>
                      <m:ctrlPr>
                        <w:del w:id="679" w:author="DENOUAL Franck" w:date="2022-10-27T15:23:00Z">
                          <w:rPr>
                            <w:rFonts w:ascii="Cambria Math" w:hAnsi="Cambria Math"/>
                            <w:szCs w:val="20"/>
                            <w:lang w:val="en-GB" w:eastAsia="ja-JP"/>
                          </w:rPr>
                        </w:del>
                      </m:ctrlPr>
                    </m:sSubPr>
                    <m:e>
                      <m:r>
                        <w:del w:id="680" w:author="DENOUAL Franck" w:date="2022-10-27T15:23:00Z">
                          <w:rPr>
                            <w:rFonts w:ascii="Cambria Math" w:hAnsi="Cambria Math"/>
                            <w:szCs w:val="20"/>
                            <w:lang w:val="en-GB" w:eastAsia="ja-JP"/>
                          </w:rPr>
                          <m:t>c</m:t>
                        </w:del>
                      </m:r>
                    </m:e>
                    <m:sub>
                      <m:r>
                        <w:del w:id="681" w:author="DENOUAL Franck" w:date="2022-10-27T15:23:00Z">
                          <w:rPr>
                            <w:rFonts w:ascii="Cambria Math" w:hAnsi="Cambria Math"/>
                            <w:szCs w:val="20"/>
                            <w:lang w:val="en-GB" w:eastAsia="ja-JP"/>
                          </w:rPr>
                          <m:t>y</m:t>
                        </w:del>
                      </m:r>
                    </m:sub>
                  </m:sSub>
                </m:e>
              </m:mr>
              <m:mr>
                <m:e>
                  <m:r>
                    <w:del w:id="682" w:author="DENOUAL Franck" w:date="2022-10-27T15:23:00Z">
                      <m:rPr>
                        <m:sty m:val="p"/>
                      </m:rPr>
                      <w:rPr>
                        <w:rFonts w:ascii="Cambria Math" w:hAnsi="Cambria Math"/>
                        <w:szCs w:val="20"/>
                        <w:lang w:val="en-GB" w:eastAsia="ja-JP"/>
                      </w:rPr>
                      <m:t>0</m:t>
                    </w:del>
                  </m:r>
                </m:e>
                <m:e>
                  <m:r>
                    <w:del w:id="683" w:author="DENOUAL Franck" w:date="2022-10-27T15:23:00Z">
                      <m:rPr>
                        <m:sty m:val="p"/>
                      </m:rPr>
                      <w:rPr>
                        <w:rFonts w:ascii="Cambria Math" w:hAnsi="Cambria Math"/>
                        <w:szCs w:val="20"/>
                        <w:lang w:val="en-GB" w:eastAsia="ja-JP"/>
                      </w:rPr>
                      <m:t>0</m:t>
                    </w:del>
                  </m:r>
                </m:e>
                <m:e>
                  <m:r>
                    <w:del w:id="684" w:author="DENOUAL Franck" w:date="2022-10-27T15:23:00Z">
                      <m:rPr>
                        <m:sty m:val="p"/>
                      </m:rPr>
                      <w:rPr>
                        <w:rFonts w:ascii="Cambria Math" w:hAnsi="Cambria Math"/>
                        <w:szCs w:val="20"/>
                        <w:lang w:val="en-GB" w:eastAsia="ja-JP"/>
                      </w:rPr>
                      <m:t>1</m:t>
                    </w:del>
                  </m:r>
                </m:e>
              </m:mr>
            </m:m>
          </m:e>
        </m:d>
        <m:d>
          <m:dPr>
            <m:begChr m:val="["/>
            <m:endChr m:val="]"/>
            <m:ctrlPr>
              <w:del w:id="685" w:author="DENOUAL Franck" w:date="2022-10-27T15:23:00Z">
                <w:rPr>
                  <w:rFonts w:ascii="Cambria Math" w:hAnsi="Cambria Math"/>
                  <w:szCs w:val="20"/>
                  <w:lang w:val="en-GB" w:eastAsia="ja-JP"/>
                </w:rPr>
              </w:del>
            </m:ctrlPr>
          </m:dPr>
          <m:e>
            <m:m>
              <m:mPr>
                <m:mcs>
                  <m:mc>
                    <m:mcPr>
                      <m:count m:val="2"/>
                      <m:mcJc m:val="center"/>
                    </m:mcPr>
                  </m:mc>
                </m:mcs>
                <m:ctrlPr>
                  <w:del w:id="686" w:author="DENOUAL Franck" w:date="2022-10-27T15:23:00Z">
                    <w:rPr>
                      <w:rFonts w:ascii="Cambria Math" w:hAnsi="Cambria Math"/>
                      <w:szCs w:val="20"/>
                      <w:lang w:val="en-GB" w:eastAsia="ja-JP"/>
                    </w:rPr>
                  </w:del>
                </m:ctrlPr>
              </m:mPr>
              <m:mr>
                <m:e>
                  <m:r>
                    <w:del w:id="687" w:author="DENOUAL Franck" w:date="2022-10-27T15:23:00Z">
                      <m:rPr>
                        <m:sty m:val="p"/>
                      </m:rPr>
                      <w:rPr>
                        <w:rFonts w:ascii="Cambria Math" w:hAnsi="Cambria Math"/>
                        <w:szCs w:val="20"/>
                        <w:lang w:val="en-GB" w:eastAsia="ja-JP"/>
                      </w:rPr>
                      <m:t>R</m:t>
                    </w:del>
                  </m:r>
                </m:e>
                <m:e>
                  <m:r>
                    <w:del w:id="688" w:author="DENOUAL Franck" w:date="2022-10-27T15:23:00Z">
                      <m:rPr>
                        <m:sty m:val="p"/>
                      </m:rPr>
                      <w:rPr>
                        <w:rFonts w:ascii="Cambria Math" w:hAnsi="Cambria Math"/>
                        <w:szCs w:val="20"/>
                        <w:lang w:val="en-GB" w:eastAsia="ja-JP"/>
                      </w:rPr>
                      <m:t>T</m:t>
                    </w:del>
                  </m:r>
                </m:e>
              </m:mr>
            </m:m>
          </m:e>
        </m:d>
        <m:d>
          <m:dPr>
            <m:begChr m:val="["/>
            <m:endChr m:val="]"/>
            <m:ctrlPr>
              <w:del w:id="689" w:author="DENOUAL Franck" w:date="2022-10-27T15:23:00Z">
                <w:rPr>
                  <w:rFonts w:ascii="Cambria Math" w:hAnsi="Cambria Math"/>
                  <w:szCs w:val="20"/>
                  <w:lang w:val="en-GB" w:eastAsia="ja-JP"/>
                </w:rPr>
              </w:del>
            </m:ctrlPr>
          </m:dPr>
          <m:e>
            <m:m>
              <m:mPr>
                <m:mcs>
                  <m:mc>
                    <m:mcPr>
                      <m:count m:val="1"/>
                      <m:mcJc m:val="center"/>
                    </m:mcPr>
                  </m:mc>
                </m:mcs>
                <m:ctrlPr>
                  <w:del w:id="690" w:author="DENOUAL Franck" w:date="2022-10-27T15:23:00Z">
                    <w:rPr>
                      <w:rFonts w:ascii="Cambria Math" w:hAnsi="Cambria Math"/>
                      <w:szCs w:val="20"/>
                      <w:lang w:val="en-GB" w:eastAsia="ja-JP"/>
                    </w:rPr>
                  </w:del>
                </m:ctrlPr>
              </m:mPr>
              <m:mr>
                <m:e>
                  <m:r>
                    <w:del w:id="691" w:author="DENOUAL Franck" w:date="2022-10-27T15:23:00Z">
                      <w:rPr>
                        <w:rFonts w:ascii="Cambria Math" w:hAnsi="Cambria Math"/>
                        <w:szCs w:val="20"/>
                        <w:lang w:val="en-GB" w:eastAsia="ja-JP"/>
                      </w:rPr>
                      <m:t>X</m:t>
                    </w:del>
                  </m:r>
                </m:e>
              </m:mr>
              <m:mr>
                <m:e>
                  <m:m>
                    <m:mPr>
                      <m:mcs>
                        <m:mc>
                          <m:mcPr>
                            <m:count m:val="1"/>
                            <m:mcJc m:val="center"/>
                          </m:mcPr>
                        </m:mc>
                      </m:mcs>
                      <m:ctrlPr>
                        <w:del w:id="692" w:author="DENOUAL Franck" w:date="2022-10-27T15:23:00Z">
                          <w:rPr>
                            <w:rFonts w:ascii="Cambria Math" w:hAnsi="Cambria Math"/>
                            <w:szCs w:val="20"/>
                            <w:lang w:val="en-GB" w:eastAsia="ja-JP"/>
                          </w:rPr>
                        </w:del>
                      </m:ctrlPr>
                    </m:mPr>
                    <m:mr>
                      <m:e>
                        <m:r>
                          <w:del w:id="693" w:author="DENOUAL Franck" w:date="2022-10-27T15:23:00Z">
                            <w:rPr>
                              <w:rFonts w:ascii="Cambria Math" w:hAnsi="Cambria Math"/>
                              <w:szCs w:val="20"/>
                              <w:lang w:val="en-GB" w:eastAsia="ja-JP"/>
                            </w:rPr>
                            <m:t>Y</m:t>
                          </w:del>
                        </m:r>
                      </m:e>
                    </m:mr>
                    <m:mr>
                      <m:e>
                        <m:r>
                          <w:del w:id="694" w:author="DENOUAL Franck" w:date="2022-10-27T15:23:00Z">
                            <w:rPr>
                              <w:rFonts w:ascii="Cambria Math" w:hAnsi="Cambria Math"/>
                              <w:szCs w:val="20"/>
                              <w:lang w:val="en-GB" w:eastAsia="ja-JP"/>
                            </w:rPr>
                            <m:t>Z</m:t>
                          </w:del>
                        </m:r>
                        <m:r>
                          <w:del w:id="695" w:author="DENOUAL Franck" w:date="2022-10-27T15:23:00Z">
                            <m:rPr>
                              <m:sty m:val="p"/>
                            </m:rPr>
                            <w:rPr>
                              <w:rFonts w:ascii="Cambria Math" w:hAnsi="Cambria Math"/>
                              <w:szCs w:val="20"/>
                              <w:lang w:val="en-GB" w:eastAsia="ja-JP"/>
                            </w:rPr>
                            <m:t>+</m:t>
                          </w:del>
                        </m:r>
                        <m:r>
                          <w:del w:id="696" w:author="DENOUAL Franck" w:date="2022-10-27T15:23:00Z">
                            <w:rPr>
                              <w:rFonts w:ascii="Cambria Math" w:hAnsi="Cambria Math"/>
                              <w:szCs w:val="20"/>
                              <w:lang w:val="en-GB" w:eastAsia="ja-JP"/>
                            </w:rPr>
                            <m:t>E</m:t>
                          </w:del>
                        </m:r>
                        <m:r>
                          <w:del w:id="697" w:author="DENOUAL Franck" w:date="2022-10-27T15:23:00Z">
                            <m:rPr>
                              <m:sty m:val="p"/>
                            </m:rPr>
                            <w:rPr>
                              <w:rFonts w:ascii="Cambria Math" w:hAnsi="Cambria Math"/>
                              <w:szCs w:val="20"/>
                              <w:lang w:val="en-GB" w:eastAsia="ja-JP"/>
                            </w:rPr>
                            <m:t>(θ)</m:t>
                          </w:del>
                        </m:r>
                      </m:e>
                    </m:mr>
                    <m:mr>
                      <m:e>
                        <m:r>
                          <w:del w:id="698" w:author="DENOUAL Franck" w:date="2022-10-27T15:23:00Z">
                            <m:rPr>
                              <m:sty m:val="p"/>
                            </m:rPr>
                            <w:rPr>
                              <w:rFonts w:ascii="Cambria Math" w:hAnsi="Cambria Math"/>
                              <w:szCs w:val="20"/>
                              <w:lang w:val="en-GB" w:eastAsia="ja-JP"/>
                            </w:rPr>
                            <m:t>1</m:t>
                          </w:del>
                        </m:r>
                      </m:e>
                    </m:mr>
                  </m:m>
                </m:e>
              </m:mr>
            </m:m>
          </m:e>
        </m:d>
      </m:oMath>
      <w:del w:id="699" w:author="DENOUAL Franck" w:date="2022-10-27T15:23:00Z">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RPr="00194783" w:rsidDel="000C1DCF">
          <w:rPr>
            <w:rFonts w:ascii="Cambria" w:hAnsi="Cambria"/>
            <w:szCs w:val="20"/>
            <w:lang w:val="en-GB" w:eastAsia="ja-JP"/>
          </w:rPr>
          <w:delText>(</w:delText>
        </w:r>
        <w:r w:rsidDel="000C1DCF">
          <w:rPr>
            <w:rFonts w:ascii="Cambria" w:hAnsi="Cambria"/>
            <w:szCs w:val="20"/>
            <w:lang w:val="en-GB" w:eastAsia="ja-JP"/>
          </w:rPr>
          <w:delText>6.5.40-1</w:delText>
        </w:r>
        <w:r w:rsidRPr="00194783" w:rsidDel="000C1DCF">
          <w:rPr>
            <w:rFonts w:ascii="Cambria" w:hAnsi="Cambria"/>
            <w:szCs w:val="20"/>
            <w:lang w:val="en-GB" w:eastAsia="ja-JP"/>
          </w:rPr>
          <w:delText xml:space="preserve">) </w:delText>
        </w:r>
      </w:del>
    </w:p>
    <w:p w14:paraId="4772F2CB" w14:textId="4CCA45AF" w:rsidR="006019C2" w:rsidDel="000C1DCF" w:rsidRDefault="006019C2" w:rsidP="006019C2">
      <w:pPr>
        <w:rPr>
          <w:del w:id="700" w:author="DENOUAL Franck" w:date="2022-10-27T15:23:00Z"/>
          <w:rFonts w:ascii="Cambria" w:hAnsi="Cambria"/>
          <w:lang w:val="en-GB"/>
        </w:rPr>
      </w:pPr>
      <w:del w:id="701" w:author="DENOUAL Franck" w:date="2022-10-27T15:23:00Z">
        <w:r w:rsidDel="000C1DCF">
          <w:rPr>
            <w:rFonts w:ascii="Cambria" w:hAnsi="Cambria"/>
            <w:lang w:val="en-GB"/>
          </w:rPr>
          <w:delText xml:space="preserve">where </w:delText>
        </w:r>
      </w:del>
    </w:p>
    <w:p w14:paraId="1FD93C66" w14:textId="06FE7641" w:rsidR="006019C2" w:rsidDel="000C1DCF" w:rsidRDefault="006019C2" w:rsidP="006019C2">
      <w:pPr>
        <w:ind w:left="720"/>
        <w:rPr>
          <w:del w:id="702" w:author="DENOUAL Franck" w:date="2022-10-27T15:23:00Z"/>
          <w:rFonts w:ascii="Cambria" w:hAnsi="Cambria"/>
          <w:lang w:val="en-GB"/>
        </w:rPr>
      </w:pPr>
      <w:del w:id="703" w:author="DENOUAL Franck" w:date="2022-10-27T15:23:00Z">
        <w:r w:rsidRPr="00194783" w:rsidDel="000C1DCF">
          <w:rPr>
            <w:rFonts w:ascii="Cambria" w:hAnsi="Cambria"/>
            <w:szCs w:val="20"/>
            <w:lang w:val="en-GB" w:eastAsia="ja-JP"/>
          </w:rPr>
          <w:delText xml:space="preserve">Rotation </w:delText>
        </w:r>
        <m:oMath>
          <m:r>
            <w:rPr>
              <w:rFonts w:ascii="Cambria Math" w:hAnsi="Cambria Math"/>
              <w:szCs w:val="20"/>
              <w:lang w:val="en-GB" w:eastAsia="ja-JP"/>
            </w:rPr>
            <m:t>R</m:t>
          </m:r>
        </m:oMath>
        <w:r w:rsidRPr="00194783" w:rsidDel="000C1DCF">
          <w:rPr>
            <w:rFonts w:ascii="Cambria" w:hAnsi="Cambria"/>
            <w:szCs w:val="20"/>
            <w:lang w:val="en-GB" w:eastAsia="ja-JP"/>
          </w:rPr>
          <w:delText xml:space="preserve"> and Translation </w:delText>
        </w:r>
        <m:oMath>
          <m:r>
            <w:rPr>
              <w:rFonts w:ascii="Cambria Math" w:hAnsi="Cambria Math"/>
              <w:szCs w:val="20"/>
              <w:lang w:val="en-GB" w:eastAsia="ja-JP"/>
            </w:rPr>
            <m:t>T</m:t>
          </m:r>
        </m:oMath>
        <w:r w:rsidRPr="00194783" w:rsidDel="000C1DCF">
          <w:rPr>
            <w:rFonts w:ascii="Cambria" w:hAnsi="Cambria"/>
            <w:szCs w:val="20"/>
            <w:lang w:val="en-GB" w:eastAsia="ja-JP"/>
          </w:rPr>
          <w:delText xml:space="preserve"> are extrinsic parameters that are used to transform world point P(X,Y,Z) to camera coordinate point </w:delText>
        </w:r>
        <m:oMath>
          <m:sSub>
            <m:sSubPr>
              <m:ctrlPr>
                <w:rPr>
                  <w:rFonts w:ascii="Cambria Math" w:hAnsi="Cambria Math"/>
                  <w:szCs w:val="20"/>
                  <w:lang w:val="en-GB" w:eastAsia="ja-JP"/>
                </w:rPr>
              </m:ctrlPr>
            </m:sSubPr>
            <m:e>
              <m:r>
                <w:rPr>
                  <w:rFonts w:ascii="Cambria Math" w:hAnsi="Cambria Math"/>
                  <w:szCs w:val="20"/>
                  <w:lang w:val="en-GB" w:eastAsia="ja-JP"/>
                </w:rPr>
                <m:t>P</m:t>
              </m:r>
            </m:e>
            <m:sub>
              <m:r>
                <w:rPr>
                  <w:rFonts w:ascii="Cambria Math" w:hAnsi="Cambria Math"/>
                  <w:szCs w:val="20"/>
                  <w:lang w:val="en-GB" w:eastAsia="ja-JP"/>
                </w:rPr>
                <m:t>c</m:t>
              </m:r>
            </m:sub>
          </m:sSub>
        </m:oMath>
        <w:r w:rsidRPr="00194783" w:rsidDel="000C1DCF">
          <w:rPr>
            <w:rFonts w:ascii="Cambria" w:hAnsi="Cambria"/>
            <w:szCs w:val="20"/>
            <w:lang w:val="en-GB" w:eastAsia="ja-JP"/>
          </w:rPr>
          <w:delText>(</w:delText>
        </w:r>
        <m:oMath>
          <m:sSub>
            <m:sSubPr>
              <m:ctrlPr>
                <w:rPr>
                  <w:rFonts w:ascii="Cambria Math" w:hAnsi="Cambria Math"/>
                  <w:szCs w:val="20"/>
                  <w:lang w:val="en-GB" w:eastAsia="ja-JP"/>
                </w:rPr>
              </m:ctrlPr>
            </m:sSubPr>
            <m:e>
              <m:r>
                <w:rPr>
                  <w:rFonts w:ascii="Cambria Math" w:hAnsi="Cambria Math"/>
                  <w:szCs w:val="20"/>
                  <w:lang w:val="en-GB" w:eastAsia="ja-JP"/>
                </w:rPr>
                <m:t>X</m:t>
              </m:r>
            </m:e>
            <m:sub>
              <m:r>
                <w:rPr>
                  <w:rFonts w:ascii="Cambria Math" w:hAnsi="Cambria Math"/>
                  <w:szCs w:val="20"/>
                  <w:lang w:val="en-GB" w:eastAsia="ja-JP"/>
                </w:rPr>
                <m:t>c</m:t>
              </m:r>
            </m:sub>
          </m:sSub>
        </m:oMath>
        <w:r w:rsidRPr="00194783" w:rsidDel="000C1DCF">
          <w:rPr>
            <w:rFonts w:ascii="Cambria" w:hAnsi="Cambria"/>
            <w:szCs w:val="20"/>
            <w:lang w:val="en-GB" w:eastAsia="ja-JP"/>
          </w:rPr>
          <w:delText xml:space="preserve">, </w:delText>
        </w:r>
        <m:oMath>
          <m:sSub>
            <m:sSubPr>
              <m:ctrlPr>
                <w:rPr>
                  <w:rFonts w:ascii="Cambria Math" w:hAnsi="Cambria Math"/>
                  <w:szCs w:val="20"/>
                  <w:lang w:val="en-GB" w:eastAsia="ja-JP"/>
                </w:rPr>
              </m:ctrlPr>
            </m:sSubPr>
            <m:e>
              <m:r>
                <w:rPr>
                  <w:rFonts w:ascii="Cambria Math" w:hAnsi="Cambria Math"/>
                  <w:szCs w:val="20"/>
                  <w:lang w:val="en-GB" w:eastAsia="ja-JP"/>
                </w:rPr>
                <m:t>Y</m:t>
              </m:r>
            </m:e>
            <m:sub>
              <m:r>
                <w:rPr>
                  <w:rFonts w:ascii="Cambria Math" w:hAnsi="Cambria Math"/>
                  <w:szCs w:val="20"/>
                  <w:lang w:val="en-GB" w:eastAsia="ja-JP"/>
                </w:rPr>
                <m:t>c</m:t>
              </m:r>
            </m:sub>
          </m:sSub>
        </m:oMath>
        <w:r w:rsidRPr="00194783" w:rsidDel="000C1DCF">
          <w:rPr>
            <w:rFonts w:ascii="Cambria" w:hAnsi="Cambria"/>
            <w:szCs w:val="20"/>
            <w:lang w:val="en-GB" w:eastAsia="ja-JP"/>
          </w:rPr>
          <w:delText xml:space="preserve">, </w:delText>
        </w:r>
        <m:oMath>
          <m:sSub>
            <m:sSubPr>
              <m:ctrlPr>
                <w:rPr>
                  <w:rFonts w:ascii="Cambria Math" w:hAnsi="Cambria Math"/>
                  <w:szCs w:val="20"/>
                  <w:lang w:val="en-GB" w:eastAsia="ja-JP"/>
                </w:rPr>
              </m:ctrlPr>
            </m:sSubPr>
            <m:e>
              <m:r>
                <w:rPr>
                  <w:rFonts w:ascii="Cambria Math" w:hAnsi="Cambria Math"/>
                  <w:szCs w:val="20"/>
                  <w:lang w:val="en-GB" w:eastAsia="ja-JP"/>
                </w:rPr>
                <m:t>Z</m:t>
              </m:r>
            </m:e>
            <m:sub>
              <m:r>
                <w:rPr>
                  <w:rFonts w:ascii="Cambria Math" w:hAnsi="Cambria Math"/>
                  <w:szCs w:val="20"/>
                  <w:lang w:val="en-GB" w:eastAsia="ja-JP"/>
                </w:rPr>
                <m:t>c</m:t>
              </m:r>
            </m:sub>
          </m:sSub>
        </m:oMath>
        <w:r w:rsidRPr="00194783" w:rsidDel="000C1DCF">
          <w:rPr>
            <w:rFonts w:ascii="Cambria" w:hAnsi="Cambria"/>
            <w:szCs w:val="20"/>
            <w:lang w:val="en-GB" w:eastAsia="ja-JP"/>
          </w:rPr>
          <w:delText>)</w:delText>
        </w:r>
        <w:r w:rsidDel="000C1DCF">
          <w:rPr>
            <w:rFonts w:ascii="Cambria" w:hAnsi="Cambria"/>
            <w:lang w:val="en-GB"/>
          </w:rPr>
          <w:delText xml:space="preserve">. </w:delText>
        </w:r>
      </w:del>
    </w:p>
    <w:p w14:paraId="6BEEE90C" w14:textId="6036DC55" w:rsidR="006019C2" w:rsidRPr="00194783" w:rsidDel="000C1DCF" w:rsidRDefault="006019C2" w:rsidP="006019C2">
      <w:pPr>
        <w:ind w:left="720"/>
        <w:rPr>
          <w:del w:id="704" w:author="DENOUAL Franck" w:date="2022-10-27T15:23:00Z"/>
          <w:rFonts w:ascii="Cambria" w:hAnsi="Cambria"/>
          <w:lang w:val="en-GB"/>
        </w:rPr>
      </w:pPr>
      <m:oMath>
        <m:r>
          <w:del w:id="705" w:author="DENOUAL Franck" w:date="2022-10-27T15:23:00Z">
            <w:rPr>
              <w:rFonts w:ascii="Cambria Math" w:hAnsi="Cambria Math"/>
              <w:lang w:val="en-GB"/>
            </w:rPr>
            <m:t>θ</m:t>
          </w:del>
        </m:r>
      </m:oMath>
      <w:del w:id="706" w:author="DENOUAL Franck" w:date="2022-10-27T15:23:00Z">
        <w:r w:rsidDel="000C1DCF">
          <w:rPr>
            <w:rFonts w:ascii="Cambria" w:hAnsi="Cambria"/>
            <w:iCs/>
            <w:lang w:val="en-GB"/>
          </w:rPr>
          <w:delText xml:space="preserve"> is the incidence angle</w:delText>
        </w:r>
        <w:r w:rsidRPr="00194783" w:rsidDel="000C1DCF">
          <w:rPr>
            <w:rFonts w:ascii="Cambria" w:hAnsi="Cambria"/>
            <w:lang w:val="en-GB"/>
          </w:rPr>
          <w:delText xml:space="preserve"> </w:delText>
        </w:r>
        <w:r w:rsidDel="000C1DCF">
          <w:rPr>
            <w:rFonts w:ascii="Cambria" w:hAnsi="Cambria"/>
            <w:lang w:val="en-GB"/>
          </w:rPr>
          <w:delText xml:space="preserve">from </w:delText>
        </w:r>
        <w:r w:rsidRPr="00194783" w:rsidDel="000C1DCF">
          <w:rPr>
            <w:rFonts w:ascii="Cambria" w:hAnsi="Cambria"/>
            <w:lang w:val="en-GB"/>
          </w:rPr>
          <w:delText xml:space="preserve">the optical </w:delText>
        </w:r>
        <w:r w:rsidRPr="004F5280" w:rsidDel="000C1DCF">
          <w:rPr>
            <w:rFonts w:ascii="Cambria" w:hAnsi="Cambria"/>
            <w:lang w:val="en-GB"/>
          </w:rPr>
          <w:delText>centre</w:delText>
        </w:r>
        <w:r w:rsidDel="000C1DCF">
          <w:rPr>
            <w:rFonts w:ascii="Cambria" w:hAnsi="Cambria"/>
            <w:lang w:val="en-GB"/>
          </w:rPr>
          <w:delText>,</w:delText>
        </w:r>
        <w:r w:rsidRPr="00194783" w:rsidDel="000C1DCF">
          <w:rPr>
            <w:rFonts w:ascii="Cambria" w:hAnsi="Cambria"/>
            <w:lang w:val="en-GB"/>
          </w:rPr>
          <w:delText xml:space="preserve"> </w:delText>
        </w:r>
        <m:oMath>
          <m:r>
            <w:rPr>
              <w:rFonts w:ascii="Cambria Math" w:hAnsi="Cambria Math"/>
              <w:lang w:val="en-GB"/>
            </w:rPr>
            <m:t>O</m:t>
          </m:r>
        </m:oMath>
        <w:r w:rsidRPr="00194783" w:rsidDel="000C1DCF">
          <w:rPr>
            <w:rFonts w:ascii="Cambria" w:hAnsi="Cambria"/>
            <w:lang w:val="en-GB"/>
          </w:rPr>
          <w:delText xml:space="preserve"> of a camera lens. </w:delText>
        </w:r>
        <w:r w:rsidDel="000C1DCF">
          <w:rPr>
            <w:rFonts w:ascii="Cambria" w:hAnsi="Cambria"/>
            <w:lang w:val="en-GB"/>
          </w:rPr>
          <w:delText>T</w:delText>
        </w:r>
        <w:r w:rsidRPr="00194783" w:rsidDel="000C1DCF">
          <w:rPr>
            <w:rFonts w:ascii="Cambria" w:hAnsi="Cambria"/>
            <w:lang w:val="en-GB"/>
          </w:rPr>
          <w:delText xml:space="preserve">he incidence angle </w:delText>
        </w:r>
        <m:oMath>
          <m:r>
            <w:rPr>
              <w:rFonts w:ascii="Cambria Math" w:hAnsi="Cambria Math"/>
              <w:lang w:val="en-GB"/>
            </w:rPr>
            <m:t>θ</m:t>
          </m:r>
        </m:oMath>
        <w:r w:rsidRPr="004F5280" w:rsidDel="000C1DCF">
          <w:rPr>
            <w:rFonts w:ascii="Cambria" w:hAnsi="Cambria"/>
            <w:lang w:val="en-GB"/>
          </w:rPr>
          <w:delText xml:space="preserve"> </w:delText>
        </w:r>
        <w:r w:rsidRPr="00194783" w:rsidDel="000C1DCF">
          <w:rPr>
            <w:rFonts w:ascii="Cambria" w:hAnsi="Cambria"/>
            <w:lang w:val="en-GB"/>
          </w:rPr>
          <w:delText xml:space="preserve">for any particular point </w:delText>
        </w:r>
        <w:r w:rsidDel="000C1DCF">
          <w:rPr>
            <w:rFonts w:ascii="Cambria" w:hAnsi="Cambria"/>
            <w:lang w:val="en-GB"/>
          </w:rPr>
          <w:delText xml:space="preserve">is calculated from the </w:delText>
        </w:r>
        <w:r w:rsidRPr="00194783" w:rsidDel="000C1DCF">
          <w:rPr>
            <w:rFonts w:ascii="Cambria" w:hAnsi="Cambria"/>
            <w:lang w:val="en-GB"/>
          </w:rPr>
          <w:delText xml:space="preserve">camera coordinate point </w:delText>
        </w:r>
        <m:oMath>
          <m:sSub>
            <m:sSubPr>
              <m:ctrlPr>
                <w:rPr>
                  <w:rFonts w:ascii="Cambria Math" w:hAnsi="Cambria Math"/>
                  <w:szCs w:val="20"/>
                  <w:lang w:val="en-GB" w:eastAsia="ja-JP"/>
                </w:rPr>
              </m:ctrlPr>
            </m:sSubPr>
            <m:e>
              <m:r>
                <w:rPr>
                  <w:rFonts w:ascii="Cambria Math" w:hAnsi="Cambria Math"/>
                  <w:szCs w:val="20"/>
                  <w:lang w:val="en-GB" w:eastAsia="ja-JP"/>
                </w:rPr>
                <m:t>P</m:t>
              </m:r>
            </m:e>
            <m:sub>
              <m:r>
                <w:rPr>
                  <w:rFonts w:ascii="Cambria Math" w:hAnsi="Cambria Math"/>
                  <w:szCs w:val="20"/>
                  <w:lang w:val="en-GB" w:eastAsia="ja-JP"/>
                </w:rPr>
                <m:t>c</m:t>
              </m:r>
            </m:sub>
          </m:sSub>
        </m:oMath>
        <w:r w:rsidRPr="00194783" w:rsidDel="000C1DCF">
          <w:rPr>
            <w:rFonts w:ascii="Cambria" w:hAnsi="Cambria"/>
            <w:szCs w:val="20"/>
            <w:lang w:val="en-GB" w:eastAsia="ja-JP"/>
          </w:rPr>
          <w:delText>(</w:delText>
        </w:r>
        <m:oMath>
          <m:sSub>
            <m:sSubPr>
              <m:ctrlPr>
                <w:rPr>
                  <w:rFonts w:ascii="Cambria Math" w:hAnsi="Cambria Math"/>
                  <w:szCs w:val="20"/>
                  <w:lang w:val="en-GB" w:eastAsia="ja-JP"/>
                </w:rPr>
              </m:ctrlPr>
            </m:sSubPr>
            <m:e>
              <m:r>
                <w:rPr>
                  <w:rFonts w:ascii="Cambria Math" w:hAnsi="Cambria Math"/>
                  <w:szCs w:val="20"/>
                  <w:lang w:val="en-GB" w:eastAsia="ja-JP"/>
                </w:rPr>
                <m:t>X</m:t>
              </m:r>
            </m:e>
            <m:sub>
              <m:r>
                <w:rPr>
                  <w:rFonts w:ascii="Cambria Math" w:hAnsi="Cambria Math"/>
                  <w:szCs w:val="20"/>
                  <w:lang w:val="en-GB" w:eastAsia="ja-JP"/>
                </w:rPr>
                <m:t>c</m:t>
              </m:r>
            </m:sub>
          </m:sSub>
        </m:oMath>
        <w:r w:rsidRPr="00194783" w:rsidDel="000C1DCF">
          <w:rPr>
            <w:rFonts w:ascii="Cambria" w:hAnsi="Cambria"/>
            <w:szCs w:val="20"/>
            <w:lang w:val="en-GB" w:eastAsia="ja-JP"/>
          </w:rPr>
          <w:delText xml:space="preserve">, </w:delText>
        </w:r>
        <m:oMath>
          <m:sSub>
            <m:sSubPr>
              <m:ctrlPr>
                <w:rPr>
                  <w:rFonts w:ascii="Cambria Math" w:hAnsi="Cambria Math"/>
                  <w:szCs w:val="20"/>
                  <w:lang w:val="en-GB" w:eastAsia="ja-JP"/>
                </w:rPr>
              </m:ctrlPr>
            </m:sSubPr>
            <m:e>
              <m:r>
                <w:rPr>
                  <w:rFonts w:ascii="Cambria Math" w:hAnsi="Cambria Math"/>
                  <w:szCs w:val="20"/>
                  <w:lang w:val="en-GB" w:eastAsia="ja-JP"/>
                </w:rPr>
                <m:t>Y</m:t>
              </m:r>
            </m:e>
            <m:sub>
              <m:r>
                <w:rPr>
                  <w:rFonts w:ascii="Cambria Math" w:hAnsi="Cambria Math"/>
                  <w:szCs w:val="20"/>
                  <w:lang w:val="en-GB" w:eastAsia="ja-JP"/>
                </w:rPr>
                <m:t>c</m:t>
              </m:r>
            </m:sub>
          </m:sSub>
        </m:oMath>
        <w:r w:rsidRPr="00194783" w:rsidDel="000C1DCF">
          <w:rPr>
            <w:rFonts w:ascii="Cambria" w:hAnsi="Cambria"/>
            <w:szCs w:val="20"/>
            <w:lang w:val="en-GB" w:eastAsia="ja-JP"/>
          </w:rPr>
          <w:delText xml:space="preserve">, </w:delText>
        </w:r>
        <m:oMath>
          <m:sSub>
            <m:sSubPr>
              <m:ctrlPr>
                <w:rPr>
                  <w:rFonts w:ascii="Cambria Math" w:hAnsi="Cambria Math"/>
                  <w:szCs w:val="20"/>
                  <w:lang w:val="en-GB" w:eastAsia="ja-JP"/>
                </w:rPr>
              </m:ctrlPr>
            </m:sSubPr>
            <m:e>
              <m:r>
                <w:rPr>
                  <w:rFonts w:ascii="Cambria Math" w:hAnsi="Cambria Math"/>
                  <w:szCs w:val="20"/>
                  <w:lang w:val="en-GB" w:eastAsia="ja-JP"/>
                </w:rPr>
                <m:t>Z</m:t>
              </m:r>
            </m:e>
            <m:sub>
              <m:r>
                <w:rPr>
                  <w:rFonts w:ascii="Cambria Math" w:hAnsi="Cambria Math"/>
                  <w:szCs w:val="20"/>
                  <w:lang w:val="en-GB" w:eastAsia="ja-JP"/>
                </w:rPr>
                <m:t>c</m:t>
              </m:r>
            </m:sub>
          </m:sSub>
        </m:oMath>
        <w:r w:rsidRPr="00194783" w:rsidDel="000C1DCF">
          <w:rPr>
            <w:rFonts w:ascii="Cambria" w:hAnsi="Cambria"/>
            <w:szCs w:val="20"/>
            <w:lang w:val="en-GB" w:eastAsia="ja-JP"/>
          </w:rPr>
          <w:delText>)</w:delText>
        </w:r>
        <w:r w:rsidRPr="00194783" w:rsidDel="000C1DCF">
          <w:rPr>
            <w:rFonts w:ascii="Cambria" w:hAnsi="Cambria"/>
            <w:lang w:val="en-GB"/>
          </w:rPr>
          <w:delText xml:space="preserve">  as in equation </w:delText>
        </w:r>
        <w:r w:rsidRPr="00194783" w:rsidDel="000C1DCF">
          <w:rPr>
            <w:rFonts w:ascii="Cambria" w:hAnsi="Cambria"/>
            <w:szCs w:val="20"/>
            <w:lang w:val="en-GB" w:eastAsia="ja-JP"/>
          </w:rPr>
          <w:delText>(</w:delText>
        </w:r>
        <w:r w:rsidDel="000C1DCF">
          <w:rPr>
            <w:rFonts w:ascii="Cambria" w:hAnsi="Cambria"/>
            <w:szCs w:val="20"/>
            <w:lang w:val="en-GB" w:eastAsia="ja-JP"/>
          </w:rPr>
          <w:delText>6.5.40-2</w:delText>
        </w:r>
        <w:r w:rsidRPr="00194783" w:rsidDel="000C1DCF">
          <w:rPr>
            <w:rFonts w:ascii="Cambria" w:hAnsi="Cambria"/>
            <w:szCs w:val="20"/>
            <w:lang w:val="en-GB" w:eastAsia="ja-JP"/>
          </w:rPr>
          <w:delText xml:space="preserve">) </w:delText>
        </w:r>
      </w:del>
    </w:p>
    <w:p w14:paraId="476F62F3" w14:textId="33AF8498" w:rsidR="006019C2" w:rsidRPr="00194783" w:rsidDel="000C1DCF" w:rsidRDefault="006019C2" w:rsidP="006019C2">
      <w:pPr>
        <w:rPr>
          <w:del w:id="707" w:author="DENOUAL Franck" w:date="2022-10-27T15:23:00Z"/>
          <w:rFonts w:ascii="Cambria" w:hAnsi="Cambria"/>
          <w:szCs w:val="20"/>
          <w:lang w:val="en-GB" w:eastAsia="ja-JP"/>
        </w:rPr>
      </w:pPr>
    </w:p>
    <w:p w14:paraId="1733EC35" w14:textId="6D40E7FC" w:rsidR="006019C2" w:rsidRPr="00194783" w:rsidDel="000C1DCF" w:rsidRDefault="006019C2" w:rsidP="006019C2">
      <w:pPr>
        <w:ind w:firstLine="720"/>
        <w:rPr>
          <w:del w:id="708" w:author="DENOUAL Franck" w:date="2022-10-27T15:23:00Z"/>
          <w:rFonts w:ascii="Cambria" w:hAnsi="Cambria"/>
          <w:szCs w:val="20"/>
          <w:lang w:val="en-GB" w:eastAsia="ja-JP"/>
        </w:rPr>
      </w:pPr>
      <m:oMath>
        <m:r>
          <w:del w:id="709" w:author="DENOUAL Franck" w:date="2022-10-27T15:23:00Z">
            <m:rPr>
              <m:sty m:val="p"/>
            </m:rPr>
            <w:rPr>
              <w:rFonts w:ascii="Cambria Math" w:hAnsi="Cambria Math"/>
              <w:szCs w:val="20"/>
              <w:lang w:val="en-GB" w:eastAsia="ja-JP"/>
            </w:rPr>
            <w:lastRenderedPageBreak/>
            <m:t>θ=</m:t>
          </w:del>
        </m:r>
        <m:func>
          <m:funcPr>
            <m:ctrlPr>
              <w:del w:id="710" w:author="DENOUAL Franck" w:date="2022-10-27T15:23:00Z">
                <w:rPr>
                  <w:rFonts w:ascii="Cambria Math" w:hAnsi="Cambria Math"/>
                  <w:szCs w:val="20"/>
                  <w:lang w:val="en-GB" w:eastAsia="ja-JP"/>
                </w:rPr>
              </w:del>
            </m:ctrlPr>
          </m:funcPr>
          <m:fName>
            <m:r>
              <w:del w:id="711" w:author="DENOUAL Franck" w:date="2022-10-27T15:23:00Z">
                <m:rPr>
                  <m:sty m:val="p"/>
                </m:rPr>
                <w:rPr>
                  <w:rFonts w:ascii="Cambria Math" w:hAnsi="Cambria Math"/>
                  <w:szCs w:val="20"/>
                  <w:lang w:val="en-GB" w:eastAsia="ja-JP"/>
                </w:rPr>
                <m:t>acos</m:t>
              </w:del>
            </m:r>
          </m:fName>
          <m:e>
            <m:d>
              <m:dPr>
                <m:ctrlPr>
                  <w:del w:id="712" w:author="DENOUAL Franck" w:date="2022-10-27T15:23:00Z">
                    <w:rPr>
                      <w:rFonts w:ascii="Cambria Math" w:hAnsi="Cambria Math"/>
                      <w:szCs w:val="20"/>
                      <w:lang w:val="en-GB" w:eastAsia="ja-JP"/>
                    </w:rPr>
                  </w:del>
                </m:ctrlPr>
              </m:dPr>
              <m:e>
                <m:f>
                  <m:fPr>
                    <m:ctrlPr>
                      <w:del w:id="713" w:author="DENOUAL Franck" w:date="2022-10-27T15:23:00Z">
                        <w:rPr>
                          <w:rFonts w:ascii="Cambria Math" w:hAnsi="Cambria Math"/>
                          <w:szCs w:val="20"/>
                          <w:lang w:val="en-GB" w:eastAsia="ja-JP"/>
                        </w:rPr>
                      </w:del>
                    </m:ctrlPr>
                  </m:fPr>
                  <m:num>
                    <m:sSub>
                      <m:sSubPr>
                        <m:ctrlPr>
                          <w:del w:id="714" w:author="DENOUAL Franck" w:date="2022-10-27T15:23:00Z">
                            <w:rPr>
                              <w:rFonts w:ascii="Cambria Math" w:hAnsi="Cambria Math"/>
                              <w:szCs w:val="20"/>
                              <w:lang w:val="en-GB" w:eastAsia="ja-JP"/>
                            </w:rPr>
                          </w:del>
                        </m:ctrlPr>
                      </m:sSubPr>
                      <m:e>
                        <m:r>
                          <w:del w:id="715" w:author="DENOUAL Franck" w:date="2022-10-27T15:23:00Z">
                            <w:rPr>
                              <w:rFonts w:ascii="Cambria Math" w:hAnsi="Cambria Math"/>
                              <w:szCs w:val="20"/>
                              <w:lang w:val="en-GB" w:eastAsia="ja-JP"/>
                            </w:rPr>
                            <m:t>Z</m:t>
                          </w:del>
                        </m:r>
                      </m:e>
                      <m:sub>
                        <m:r>
                          <w:del w:id="716" w:author="DENOUAL Franck" w:date="2022-10-27T15:23:00Z">
                            <w:rPr>
                              <w:rFonts w:ascii="Cambria Math" w:hAnsi="Cambria Math"/>
                              <w:szCs w:val="20"/>
                              <w:lang w:val="en-GB" w:eastAsia="ja-JP"/>
                            </w:rPr>
                            <m:t>c</m:t>
                          </w:del>
                        </m:r>
                      </m:sub>
                    </m:sSub>
                  </m:num>
                  <m:den>
                    <m:acc>
                      <m:accPr>
                        <m:chr m:val="⃗"/>
                        <m:ctrlPr>
                          <w:del w:id="717" w:author="DENOUAL Franck" w:date="2022-10-27T15:23:00Z">
                            <w:rPr>
                              <w:rFonts w:ascii="Cambria Math" w:hAnsi="Cambria Math"/>
                              <w:szCs w:val="20"/>
                              <w:lang w:val="en-GB" w:eastAsia="ja-JP"/>
                            </w:rPr>
                          </w:del>
                        </m:ctrlPr>
                      </m:accPr>
                      <m:e>
                        <m:r>
                          <w:del w:id="718" w:author="DENOUAL Franck" w:date="2022-10-27T15:23:00Z">
                            <w:rPr>
                              <w:rFonts w:ascii="Cambria Math" w:hAnsi="Cambria Math"/>
                              <w:szCs w:val="20"/>
                              <w:lang w:val="en-GB" w:eastAsia="ja-JP"/>
                            </w:rPr>
                            <m:t>O</m:t>
                          </w:del>
                        </m:r>
                        <m:sSub>
                          <m:sSubPr>
                            <m:ctrlPr>
                              <w:del w:id="719" w:author="DENOUAL Franck" w:date="2022-10-27T15:23:00Z">
                                <w:rPr>
                                  <w:rFonts w:ascii="Cambria Math" w:hAnsi="Cambria Math"/>
                                  <w:szCs w:val="20"/>
                                  <w:lang w:val="en-GB" w:eastAsia="ja-JP"/>
                                </w:rPr>
                              </w:del>
                            </m:ctrlPr>
                          </m:sSubPr>
                          <m:e>
                            <m:r>
                              <w:del w:id="720" w:author="DENOUAL Franck" w:date="2022-10-27T15:23:00Z">
                                <w:rPr>
                                  <w:rFonts w:ascii="Cambria Math" w:hAnsi="Cambria Math"/>
                                  <w:szCs w:val="20"/>
                                  <w:lang w:val="en-GB" w:eastAsia="ja-JP"/>
                                </w:rPr>
                                <m:t>P</m:t>
                              </w:del>
                            </m:r>
                          </m:e>
                          <m:sub>
                            <m:r>
                              <w:del w:id="721" w:author="DENOUAL Franck" w:date="2022-10-27T15:23:00Z">
                                <w:rPr>
                                  <w:rFonts w:ascii="Cambria Math" w:hAnsi="Cambria Math"/>
                                  <w:szCs w:val="20"/>
                                  <w:lang w:val="en-GB" w:eastAsia="ja-JP"/>
                                </w:rPr>
                                <m:t>c</m:t>
                              </w:del>
                            </m:r>
                          </m:sub>
                        </m:sSub>
                      </m:e>
                    </m:acc>
                  </m:den>
                </m:f>
              </m:e>
            </m:d>
          </m:e>
        </m:func>
      </m:oMath>
      <w:del w:id="722" w:author="DENOUAL Franck" w:date="2022-10-27T15:23:00Z">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r>
        <w:r w:rsidRPr="00194783" w:rsidDel="000C1DCF">
          <w:rPr>
            <w:rFonts w:ascii="Cambria" w:hAnsi="Cambria"/>
            <w:szCs w:val="20"/>
            <w:lang w:val="en-GB" w:eastAsia="ja-JP"/>
          </w:rPr>
          <w:delText>(</w:delText>
        </w:r>
        <w:r w:rsidDel="000C1DCF">
          <w:rPr>
            <w:rFonts w:ascii="Cambria" w:hAnsi="Cambria"/>
            <w:szCs w:val="20"/>
            <w:lang w:val="en-GB" w:eastAsia="ja-JP"/>
          </w:rPr>
          <w:delText>6.5.40-2</w:delText>
        </w:r>
        <w:r w:rsidRPr="00194783" w:rsidDel="000C1DCF">
          <w:rPr>
            <w:rFonts w:ascii="Cambria" w:hAnsi="Cambria"/>
            <w:szCs w:val="20"/>
            <w:lang w:val="en-GB" w:eastAsia="ja-JP"/>
          </w:rPr>
          <w:delText xml:space="preserve">) </w:delText>
        </w:r>
      </w:del>
    </w:p>
    <w:p w14:paraId="3DF95E42" w14:textId="6E109CC4" w:rsidR="006019C2" w:rsidRPr="00194783" w:rsidDel="000C1DCF" w:rsidRDefault="006019C2" w:rsidP="006019C2">
      <w:pPr>
        <w:rPr>
          <w:del w:id="723" w:author="DENOUAL Franck" w:date="2022-10-27T15:23:00Z"/>
          <w:rFonts w:ascii="Cambria" w:hAnsi="Cambria"/>
          <w:szCs w:val="20"/>
          <w:lang w:val="en-GB" w:eastAsia="ja-JP"/>
        </w:rPr>
      </w:pPr>
    </w:p>
    <w:p w14:paraId="22A1DBE0" w14:textId="51311BCF" w:rsidR="006019C2" w:rsidRPr="00194783" w:rsidDel="000C1DCF" w:rsidRDefault="006019C2" w:rsidP="006019C2">
      <w:pPr>
        <w:tabs>
          <w:tab w:val="left" w:pos="1584"/>
        </w:tabs>
        <w:spacing w:after="240" w:line="220" w:lineRule="atLeast"/>
        <w:ind w:right="720"/>
        <w:rPr>
          <w:del w:id="724" w:author="DENOUAL Franck" w:date="2022-10-27T15:23:00Z"/>
          <w:rFonts w:ascii="Cambria" w:hAnsi="Cambria"/>
          <w:szCs w:val="20"/>
          <w:lang w:val="en-GB" w:eastAsia="ja-JP"/>
        </w:rPr>
      </w:pPr>
      <w:del w:id="725" w:author="DENOUAL Franck" w:date="2022-10-27T15:23:00Z">
        <w:r w:rsidDel="000C1DCF">
          <w:rPr>
            <w:rFonts w:ascii="Cambria" w:hAnsi="Cambria"/>
            <w:szCs w:val="20"/>
            <w:lang w:val="en-GB" w:eastAsia="ja-JP"/>
          </w:rPr>
          <w:delText>The entrance pupil distortion is calculated as in equation 6.5.40-3.</w:delText>
        </w:r>
      </w:del>
    </w:p>
    <w:p w14:paraId="367CE84F" w14:textId="6C2301FB" w:rsidR="006019C2" w:rsidRPr="00194783" w:rsidDel="000C1DCF" w:rsidRDefault="006019C2" w:rsidP="006019C2">
      <w:pPr>
        <w:rPr>
          <w:del w:id="726" w:author="DENOUAL Franck" w:date="2022-10-27T15:23:00Z"/>
          <w:rFonts w:ascii="Cambria" w:hAnsi="Cambria"/>
          <w:szCs w:val="20"/>
          <w:lang w:val="en-GB" w:eastAsia="ja-JP"/>
        </w:rPr>
      </w:pPr>
      <m:oMath>
        <m:r>
          <w:del w:id="727" w:author="DENOUAL Franck" w:date="2022-10-27T15:23:00Z">
            <w:rPr>
              <w:rFonts w:ascii="Cambria Math" w:hAnsi="Cambria Math"/>
              <w:szCs w:val="20"/>
              <w:lang w:val="en-GB" w:eastAsia="ja-JP"/>
            </w:rPr>
            <m:t>E</m:t>
          </w:del>
        </m:r>
        <m:d>
          <m:dPr>
            <m:ctrlPr>
              <w:del w:id="728" w:author="DENOUAL Franck" w:date="2022-10-27T15:23:00Z">
                <w:rPr>
                  <w:rFonts w:ascii="Cambria Math" w:hAnsi="Cambria Math"/>
                  <w:szCs w:val="20"/>
                  <w:lang w:val="en-GB" w:eastAsia="ja-JP"/>
                </w:rPr>
              </w:del>
            </m:ctrlPr>
          </m:dPr>
          <m:e>
            <m:r>
              <w:del w:id="729" w:author="DENOUAL Franck" w:date="2022-10-27T15:23:00Z">
                <w:rPr>
                  <w:rFonts w:ascii="Cambria Math" w:hAnsi="Cambria Math"/>
                  <w:szCs w:val="20"/>
                  <w:lang w:val="en-GB" w:eastAsia="ja-JP"/>
                </w:rPr>
                <m:t>θ</m:t>
              </w:del>
            </m:r>
          </m:e>
        </m:d>
        <m:r>
          <w:del w:id="730" w:author="DENOUAL Franck" w:date="2022-10-27T15:23:00Z">
            <m:rPr>
              <m:sty m:val="p"/>
            </m:rPr>
            <w:rPr>
              <w:rFonts w:ascii="Cambria Math" w:hAnsi="Cambria Math"/>
              <w:szCs w:val="20"/>
              <w:lang w:val="en-GB" w:eastAsia="ja-JP"/>
            </w:rPr>
            <m:t>=</m:t>
          </w:del>
        </m:r>
        <m:r>
          <w:del w:id="731" w:author="DENOUAL Franck" w:date="2022-10-27T15:23:00Z">
            <w:rPr>
              <w:rFonts w:ascii="Cambria Math" w:hAnsi="Cambria Math"/>
              <w:szCs w:val="20"/>
              <w:lang w:val="en-GB" w:eastAsia="ja-JP"/>
            </w:rPr>
            <m:t>ep</m:t>
          </w:del>
        </m:r>
        <m:r>
          <w:del w:id="732" w:author="DENOUAL Franck" w:date="2022-10-27T15:23:00Z">
            <m:rPr>
              <m:sty m:val="p"/>
            </m:rPr>
            <w:rPr>
              <w:rFonts w:ascii="Cambria Math" w:hAnsi="Cambria Math"/>
              <w:szCs w:val="20"/>
              <w:lang w:val="en-GB" w:eastAsia="ja-JP"/>
            </w:rPr>
            <m:t>[0]*</m:t>
          </w:del>
        </m:r>
        <m:sSup>
          <m:sSupPr>
            <m:ctrlPr>
              <w:del w:id="733" w:author="DENOUAL Franck" w:date="2022-10-27T15:23:00Z">
                <w:rPr>
                  <w:rFonts w:ascii="Cambria Math" w:hAnsi="Cambria Math"/>
                  <w:szCs w:val="20"/>
                  <w:lang w:val="en-GB" w:eastAsia="ja-JP"/>
                </w:rPr>
              </w:del>
            </m:ctrlPr>
          </m:sSupPr>
          <m:e>
            <m:r>
              <w:del w:id="734" w:author="DENOUAL Franck" w:date="2022-10-27T15:23:00Z">
                <m:rPr>
                  <m:sty m:val="p"/>
                </m:rPr>
                <w:rPr>
                  <w:rFonts w:ascii="Cambria Math" w:hAnsi="Cambria Math"/>
                  <w:szCs w:val="20"/>
                  <w:lang w:val="en-GB" w:eastAsia="ja-JP"/>
                </w:rPr>
                <m:t>θ</m:t>
              </w:del>
            </m:r>
          </m:e>
          <m:sup>
            <m:r>
              <w:del w:id="735" w:author="DENOUAL Franck" w:date="2022-10-27T15:23:00Z">
                <m:rPr>
                  <m:sty m:val="p"/>
                </m:rPr>
                <w:rPr>
                  <w:rFonts w:ascii="Cambria Math" w:hAnsi="Cambria Math"/>
                  <w:szCs w:val="20"/>
                  <w:lang w:val="en-GB" w:eastAsia="ja-JP"/>
                </w:rPr>
                <m:t>3</m:t>
              </w:del>
            </m:r>
          </m:sup>
        </m:sSup>
        <m:r>
          <w:del w:id="736" w:author="DENOUAL Franck" w:date="2022-10-27T15:23:00Z">
            <m:rPr>
              <m:sty m:val="p"/>
            </m:rPr>
            <w:rPr>
              <w:rFonts w:ascii="Cambria Math" w:hAnsi="Cambria Math"/>
              <w:szCs w:val="20"/>
              <w:lang w:val="en-GB" w:eastAsia="ja-JP"/>
            </w:rPr>
            <m:t xml:space="preserve">  </m:t>
          </w:del>
        </m:r>
      </m:oMath>
      <w:del w:id="737" w:author="DENOUAL Franck" w:date="2022-10-27T15:23:00Z">
        <w:r w:rsidRPr="00194783" w:rsidDel="000C1DCF">
          <w:rPr>
            <w:rFonts w:ascii="Cambria" w:hAnsi="Cambria"/>
            <w:szCs w:val="20"/>
            <w:lang w:val="en-GB" w:eastAsia="ja-JP"/>
          </w:rPr>
          <w:delText xml:space="preserve"> +   </w:delText>
        </w:r>
        <m:oMath>
          <m:r>
            <w:rPr>
              <w:rFonts w:ascii="Cambria Math" w:hAnsi="Cambria Math"/>
              <w:szCs w:val="20"/>
              <w:lang w:val="en-GB" w:eastAsia="ja-JP"/>
            </w:rPr>
            <m:t>ep</m:t>
          </m:r>
          <m:r>
            <m:rPr>
              <m:sty m:val="p"/>
            </m:rPr>
            <w:rPr>
              <w:rFonts w:ascii="Cambria Math" w:hAnsi="Cambria Math"/>
              <w:szCs w:val="20"/>
              <w:lang w:val="en-GB" w:eastAsia="ja-JP"/>
            </w:rPr>
            <m:t>[1]*</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5</m:t>
              </m:r>
            </m:sup>
          </m:sSup>
          <m:r>
            <m:rPr>
              <m:sty m:val="p"/>
            </m:rPr>
            <w:rPr>
              <w:rFonts w:ascii="Cambria Math" w:hAnsi="Cambria Math"/>
              <w:szCs w:val="20"/>
              <w:lang w:val="en-GB" w:eastAsia="ja-JP"/>
            </w:rPr>
            <m:t xml:space="preserve">    </m:t>
          </m:r>
        </m:oMath>
        <w:r w:rsidRPr="00194783" w:rsidDel="000C1DCF">
          <w:rPr>
            <w:rFonts w:ascii="Cambria" w:hAnsi="Cambria"/>
            <w:szCs w:val="20"/>
            <w:lang w:val="en-GB" w:eastAsia="ja-JP"/>
          </w:rPr>
          <w:delText>+</w:delText>
        </w:r>
        <m:oMath>
          <m:r>
            <m:rPr>
              <m:sty m:val="p"/>
            </m:rPr>
            <w:rPr>
              <w:rFonts w:ascii="Cambria Math" w:hAnsi="Cambria Math"/>
              <w:szCs w:val="20"/>
              <w:lang w:val="en-GB" w:eastAsia="ja-JP"/>
            </w:rPr>
            <m:t xml:space="preserve">    </m:t>
          </m:r>
          <m:r>
            <w:rPr>
              <w:rFonts w:ascii="Cambria Math" w:hAnsi="Cambria Math"/>
              <w:szCs w:val="20"/>
              <w:lang w:val="en-GB" w:eastAsia="ja-JP"/>
            </w:rPr>
            <m:t>ep</m:t>
          </m:r>
          <m:r>
            <m:rPr>
              <m:sty m:val="p"/>
            </m:rPr>
            <w:rPr>
              <w:rFonts w:ascii="Cambria Math" w:hAnsi="Cambria Math"/>
              <w:szCs w:val="20"/>
              <w:lang w:val="en-GB" w:eastAsia="ja-JP"/>
            </w:rPr>
            <m:t>[2]*</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7</m:t>
              </m:r>
            </m:sup>
          </m:sSup>
          <m:r>
            <m:rPr>
              <m:sty m:val="p"/>
            </m:rPr>
            <w:rPr>
              <w:rFonts w:ascii="Cambria Math" w:hAnsi="Cambria Math"/>
              <w:szCs w:val="20"/>
              <w:lang w:val="en-GB" w:eastAsia="ja-JP"/>
            </w:rPr>
            <m:t xml:space="preserve">   </m:t>
          </m:r>
        </m:oMath>
        <w:r w:rsidRPr="00194783" w:rsidDel="000C1DCF">
          <w:rPr>
            <w:rFonts w:ascii="Cambria" w:hAnsi="Cambria"/>
            <w:szCs w:val="20"/>
            <w:lang w:val="en-GB" w:eastAsia="ja-JP"/>
          </w:rPr>
          <w:delText xml:space="preserve">+    </w:delText>
        </w:r>
        <m:oMath>
          <m:r>
            <w:rPr>
              <w:rFonts w:ascii="Cambria Math" w:hAnsi="Cambria Math"/>
              <w:szCs w:val="20"/>
              <w:lang w:val="en-GB" w:eastAsia="ja-JP"/>
            </w:rPr>
            <m:t>ep</m:t>
          </m:r>
          <m:r>
            <m:rPr>
              <m:sty m:val="p"/>
            </m:rPr>
            <w:rPr>
              <w:rFonts w:ascii="Cambria Math" w:hAnsi="Cambria Math"/>
              <w:szCs w:val="20"/>
              <w:lang w:val="en-GB" w:eastAsia="ja-JP"/>
            </w:rPr>
            <m:t>[3]*</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9</m:t>
              </m:r>
            </m:sup>
          </m:sSup>
          <m:r>
            <m:rPr>
              <m:sty m:val="p"/>
            </m:rPr>
            <w:rPr>
              <w:rFonts w:ascii="Cambria Math" w:hAnsi="Cambria Math"/>
              <w:szCs w:val="20"/>
              <w:lang w:val="en-GB" w:eastAsia="ja-JP"/>
            </w:rPr>
            <m:t xml:space="preserve">    </m:t>
          </m:r>
        </m:oMath>
        <w:r w:rsidRPr="00194783" w:rsidDel="000C1DCF">
          <w:rPr>
            <w:rFonts w:ascii="Cambria" w:hAnsi="Cambria"/>
            <w:szCs w:val="20"/>
            <w:lang w:val="en-GB" w:eastAsia="ja-JP"/>
          </w:rPr>
          <w:delText>+</w:delText>
        </w:r>
        <m:oMath>
          <m:r>
            <m:rPr>
              <m:sty m:val="p"/>
            </m:rPr>
            <w:rPr>
              <w:rFonts w:ascii="Cambria Math" w:hAnsi="Cambria Math"/>
              <w:szCs w:val="20"/>
              <w:lang w:val="en-GB" w:eastAsia="ja-JP"/>
            </w:rPr>
            <m:t xml:space="preserve">     </m:t>
          </m:r>
          <m:r>
            <w:rPr>
              <w:rFonts w:ascii="Cambria Math" w:hAnsi="Cambria Math"/>
              <w:szCs w:val="20"/>
              <w:lang w:val="en-GB" w:eastAsia="ja-JP"/>
            </w:rPr>
            <m:t>ep</m:t>
          </m:r>
          <m:r>
            <m:rPr>
              <m:sty m:val="p"/>
            </m:rPr>
            <w:rPr>
              <w:rFonts w:ascii="Cambria Math" w:hAnsi="Cambria Math"/>
              <w:szCs w:val="20"/>
              <w:lang w:val="en-GB" w:eastAsia="ja-JP"/>
            </w:rPr>
            <m:t>[4]*</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11</m:t>
              </m:r>
            </m:sup>
          </m:sSup>
        </m:oMath>
        <w:r w:rsidDel="000C1DCF">
          <w:rPr>
            <w:rFonts w:ascii="Cambria" w:hAnsi="Cambria"/>
            <w:szCs w:val="20"/>
            <w:lang w:val="en-GB" w:eastAsia="ja-JP"/>
          </w:rPr>
          <w:delText>…</w:delText>
        </w:r>
        <w:r w:rsidRPr="00194783" w:rsidDel="000C1DCF">
          <w:rPr>
            <w:rFonts w:ascii="Cambria" w:hAnsi="Cambria"/>
            <w:szCs w:val="20"/>
            <w:lang w:val="en-GB" w:eastAsia="ja-JP"/>
          </w:rPr>
          <w:delText xml:space="preserve"> </w:delText>
        </w:r>
        <w:r w:rsidDel="000C1DCF">
          <w:rPr>
            <w:rFonts w:ascii="Cambria" w:hAnsi="Cambria"/>
            <w:szCs w:val="20"/>
            <w:lang w:val="en-GB" w:eastAsia="ja-JP"/>
          </w:rPr>
          <w:tab/>
        </w:r>
        <w:r w:rsidRPr="00194783" w:rsidDel="000C1DCF">
          <w:rPr>
            <w:rFonts w:ascii="Cambria" w:hAnsi="Cambria"/>
            <w:szCs w:val="20"/>
            <w:lang w:val="en-GB" w:eastAsia="ja-JP"/>
          </w:rPr>
          <w:delText>(</w:delText>
        </w:r>
        <w:r w:rsidDel="000C1DCF">
          <w:rPr>
            <w:rFonts w:ascii="Cambria" w:hAnsi="Cambria"/>
            <w:szCs w:val="20"/>
            <w:lang w:val="en-GB" w:eastAsia="ja-JP"/>
          </w:rPr>
          <w:delText>6.5.40-3</w:delText>
        </w:r>
        <w:r w:rsidRPr="00194783" w:rsidDel="000C1DCF">
          <w:rPr>
            <w:rFonts w:ascii="Cambria" w:hAnsi="Cambria"/>
            <w:szCs w:val="20"/>
            <w:lang w:val="en-GB" w:eastAsia="ja-JP"/>
          </w:rPr>
          <w:delText>)</w:delText>
        </w:r>
      </w:del>
    </w:p>
    <w:p w14:paraId="70E8E08F" w14:textId="160FFC69" w:rsidR="006019C2" w:rsidDel="000C1DCF" w:rsidRDefault="006019C2" w:rsidP="006019C2">
      <w:pPr>
        <w:rPr>
          <w:del w:id="738" w:author="DENOUAL Franck" w:date="2022-10-27T15:23:00Z"/>
          <w:rFonts w:ascii="Cambria" w:hAnsi="Cambria"/>
          <w:szCs w:val="20"/>
          <w:lang w:val="en-GB" w:eastAsia="ja-JP"/>
        </w:rPr>
      </w:pPr>
    </w:p>
    <w:p w14:paraId="30FBC131" w14:textId="112EBF6E" w:rsidR="006019C2" w:rsidRPr="00194783" w:rsidDel="000C1DCF" w:rsidRDefault="006019C2" w:rsidP="006019C2">
      <w:pPr>
        <w:rPr>
          <w:del w:id="739" w:author="DENOUAL Franck" w:date="2022-10-27T15:23:00Z"/>
          <w:rFonts w:ascii="Cambria" w:hAnsi="Cambria"/>
          <w:szCs w:val="20"/>
          <w:lang w:val="en-GB" w:eastAsia="ja-JP"/>
        </w:rPr>
      </w:pPr>
      <w:del w:id="740" w:author="DENOUAL Franck" w:date="2022-10-27T15:23:00Z">
        <w:r w:rsidDel="000C1DCF">
          <w:rPr>
            <w:rFonts w:ascii="Cambria" w:hAnsi="Cambria"/>
            <w:szCs w:val="20"/>
            <w:lang w:val="en-GB" w:eastAsia="ja-JP"/>
          </w:rPr>
          <w:delText>E</w:delText>
        </w:r>
        <w:r w:rsidRPr="00194783" w:rsidDel="000C1DCF">
          <w:rPr>
            <w:rFonts w:ascii="Cambria" w:hAnsi="Cambria"/>
            <w:szCs w:val="20"/>
            <w:lang w:val="en-GB" w:eastAsia="ja-JP"/>
          </w:rPr>
          <w:delText xml:space="preserve">quation </w:delText>
        </w:r>
        <w:r w:rsidDel="000C1DCF">
          <w:rPr>
            <w:rFonts w:ascii="Cambria" w:hAnsi="Cambria"/>
            <w:szCs w:val="20"/>
            <w:lang w:val="en-GB" w:eastAsia="ja-JP"/>
          </w:rPr>
          <w:delText>6.5.40-2</w:delText>
        </w:r>
        <w:r w:rsidRPr="00194783" w:rsidDel="000C1DCF">
          <w:rPr>
            <w:rFonts w:ascii="Cambria" w:hAnsi="Cambria"/>
            <w:szCs w:val="20"/>
            <w:lang w:val="en-GB" w:eastAsia="ja-JP"/>
          </w:rPr>
          <w:delText xml:space="preserve"> </w:delText>
        </w:r>
        <w:r w:rsidDel="000C1DCF">
          <w:rPr>
            <w:rFonts w:ascii="Cambria" w:hAnsi="Cambria"/>
            <w:szCs w:val="20"/>
            <w:lang w:val="en-GB" w:eastAsia="ja-JP"/>
          </w:rPr>
          <w:delText xml:space="preserve">is further simplified </w:delText>
        </w:r>
        <w:r w:rsidRPr="00194783" w:rsidDel="000C1DCF">
          <w:rPr>
            <w:rFonts w:ascii="Cambria" w:hAnsi="Cambria"/>
            <w:szCs w:val="20"/>
            <w:lang w:val="en-GB" w:eastAsia="ja-JP"/>
          </w:rPr>
          <w:delText xml:space="preserve">with the introduction of normalized EP function </w:delText>
        </w:r>
        <m:oMath>
          <m:r>
            <w:rPr>
              <w:rFonts w:ascii="Cambria Math" w:hAnsi="Cambria Math"/>
              <w:szCs w:val="20"/>
              <w:lang w:val="en-GB" w:eastAsia="ja-JP"/>
            </w:rPr>
            <m:t>e</m:t>
          </m:r>
          <m:r>
            <m:rPr>
              <m:sty m:val="p"/>
            </m:rPr>
            <w:rPr>
              <w:rFonts w:ascii="Cambria Math" w:hAnsi="Cambria Math"/>
              <w:szCs w:val="20"/>
              <w:lang w:val="en-GB" w:eastAsia="ja-JP"/>
            </w:rPr>
            <m:t>(θ)</m:t>
          </m:r>
        </m:oMath>
        <w:r w:rsidRPr="00194783" w:rsidDel="000C1DCF">
          <w:rPr>
            <w:rFonts w:ascii="Cambria" w:hAnsi="Cambria"/>
            <w:szCs w:val="20"/>
            <w:lang w:val="en-GB" w:eastAsia="ja-JP"/>
          </w:rPr>
          <w:delText xml:space="preserve"> which is expressed on the focal length </w:delText>
        </w:r>
        <m:oMath>
          <m:r>
            <w:rPr>
              <w:rFonts w:ascii="Cambria Math" w:hAnsi="Cambria Math"/>
              <w:szCs w:val="20"/>
              <w:lang w:val="en-GB" w:eastAsia="ja-JP"/>
            </w:rPr>
            <m:t>f</m:t>
          </m:r>
        </m:oMath>
        <w:r w:rsidRPr="00194783" w:rsidDel="000C1DCF">
          <w:rPr>
            <w:rFonts w:ascii="Cambria" w:hAnsi="Cambria"/>
            <w:szCs w:val="20"/>
            <w:lang w:val="en-GB" w:eastAsia="ja-JP"/>
          </w:rPr>
          <w:delText xml:space="preserve"> as below:</w:delText>
        </w:r>
      </w:del>
    </w:p>
    <w:p w14:paraId="452F365D" w14:textId="4972A159" w:rsidR="006019C2" w:rsidRPr="00194783" w:rsidDel="000C1DCF" w:rsidRDefault="006019C2" w:rsidP="006019C2">
      <w:pPr>
        <w:rPr>
          <w:del w:id="741" w:author="DENOUAL Franck" w:date="2022-10-27T15:23:00Z"/>
          <w:rFonts w:ascii="Cambria" w:hAnsi="Cambria"/>
          <w:szCs w:val="20"/>
          <w:lang w:val="en-GB" w:eastAsia="ja-JP"/>
        </w:rPr>
      </w:pPr>
    </w:p>
    <w:p w14:paraId="3F456527" w14:textId="4DC86434" w:rsidR="006019C2" w:rsidRPr="00194783" w:rsidDel="000C1DCF" w:rsidRDefault="003F2471" w:rsidP="006019C2">
      <w:pPr>
        <w:rPr>
          <w:del w:id="742" w:author="DENOUAL Franck" w:date="2022-10-27T15:23:00Z"/>
          <w:rFonts w:ascii="Cambria" w:hAnsi="Cambria"/>
          <w:szCs w:val="20"/>
          <w:lang w:val="en-GB" w:eastAsia="ja-JP"/>
        </w:rPr>
      </w:pPr>
      <m:oMath>
        <m:d>
          <m:dPr>
            <m:begChr m:val="["/>
            <m:endChr m:val="]"/>
            <m:ctrlPr>
              <w:del w:id="743" w:author="DENOUAL Franck" w:date="2022-10-27T15:23:00Z">
                <w:rPr>
                  <w:rFonts w:ascii="Cambria Math" w:hAnsi="Cambria Math"/>
                  <w:szCs w:val="20"/>
                  <w:lang w:val="en-GB" w:eastAsia="ja-JP"/>
                </w:rPr>
              </w:del>
            </m:ctrlPr>
          </m:dPr>
          <m:e>
            <m:m>
              <m:mPr>
                <m:mcs>
                  <m:mc>
                    <m:mcPr>
                      <m:count m:val="1"/>
                      <m:mcJc m:val="center"/>
                    </m:mcPr>
                  </m:mc>
                </m:mcs>
                <m:ctrlPr>
                  <w:del w:id="744" w:author="DENOUAL Franck" w:date="2022-10-27T15:23:00Z">
                    <w:rPr>
                      <w:rFonts w:ascii="Cambria Math" w:hAnsi="Cambria Math"/>
                      <w:szCs w:val="20"/>
                      <w:lang w:val="en-GB" w:eastAsia="ja-JP"/>
                    </w:rPr>
                  </w:del>
                </m:ctrlPr>
              </m:mPr>
              <m:mr>
                <m:e>
                  <m:sSub>
                    <m:sSubPr>
                      <m:ctrlPr>
                        <w:del w:id="745" w:author="DENOUAL Franck" w:date="2022-10-27T15:23:00Z">
                          <w:rPr>
                            <w:rFonts w:ascii="Cambria Math" w:hAnsi="Cambria Math"/>
                            <w:szCs w:val="20"/>
                            <w:lang w:val="en-GB" w:eastAsia="ja-JP"/>
                          </w:rPr>
                        </w:del>
                      </m:ctrlPr>
                    </m:sSubPr>
                    <m:e>
                      <m:r>
                        <w:del w:id="746" w:author="DENOUAL Franck" w:date="2022-10-27T15:23:00Z">
                          <w:rPr>
                            <w:rFonts w:ascii="Cambria Math" w:hAnsi="Cambria Math"/>
                            <w:szCs w:val="20"/>
                            <w:lang w:val="en-GB" w:eastAsia="ja-JP"/>
                          </w:rPr>
                          <m:t>X</m:t>
                        </w:del>
                      </m:r>
                    </m:e>
                    <m:sub>
                      <m:r>
                        <w:del w:id="747" w:author="DENOUAL Franck" w:date="2022-10-27T15:23:00Z">
                          <w:rPr>
                            <w:rFonts w:ascii="Cambria Math" w:hAnsi="Cambria Math"/>
                            <w:szCs w:val="20"/>
                            <w:lang w:val="en-GB" w:eastAsia="ja-JP"/>
                          </w:rPr>
                          <m:t>c</m:t>
                        </w:del>
                      </m:r>
                    </m:sub>
                  </m:sSub>
                </m:e>
              </m:mr>
              <m:mr>
                <m:e>
                  <m:sSub>
                    <m:sSubPr>
                      <m:ctrlPr>
                        <w:del w:id="748" w:author="DENOUAL Franck" w:date="2022-10-27T15:23:00Z">
                          <w:rPr>
                            <w:rFonts w:ascii="Cambria Math" w:hAnsi="Cambria Math"/>
                            <w:szCs w:val="20"/>
                            <w:lang w:val="en-GB" w:eastAsia="ja-JP"/>
                          </w:rPr>
                        </w:del>
                      </m:ctrlPr>
                    </m:sSubPr>
                    <m:e>
                      <m:r>
                        <w:del w:id="749" w:author="DENOUAL Franck" w:date="2022-10-27T15:23:00Z">
                          <w:rPr>
                            <w:rFonts w:ascii="Cambria Math" w:hAnsi="Cambria Math"/>
                            <w:szCs w:val="20"/>
                            <w:lang w:val="en-GB" w:eastAsia="ja-JP"/>
                          </w:rPr>
                          <m:t>Y</m:t>
                        </w:del>
                      </m:r>
                    </m:e>
                    <m:sub>
                      <m:r>
                        <w:del w:id="750" w:author="DENOUAL Franck" w:date="2022-10-27T15:23:00Z">
                          <w:rPr>
                            <w:rFonts w:ascii="Cambria Math" w:hAnsi="Cambria Math"/>
                            <w:szCs w:val="20"/>
                            <w:lang w:val="en-GB" w:eastAsia="ja-JP"/>
                          </w:rPr>
                          <m:t>c</m:t>
                        </w:del>
                      </m:r>
                    </m:sub>
                  </m:sSub>
                </m:e>
              </m:mr>
              <m:mr>
                <m:e>
                  <m:sSub>
                    <m:sSubPr>
                      <m:ctrlPr>
                        <w:del w:id="751" w:author="DENOUAL Franck" w:date="2022-10-27T15:23:00Z">
                          <w:rPr>
                            <w:rFonts w:ascii="Cambria Math" w:hAnsi="Cambria Math"/>
                            <w:szCs w:val="20"/>
                            <w:lang w:val="en-GB" w:eastAsia="ja-JP"/>
                          </w:rPr>
                        </w:del>
                      </m:ctrlPr>
                    </m:sSubPr>
                    <m:e>
                      <m:r>
                        <w:del w:id="752" w:author="DENOUAL Franck" w:date="2022-10-27T15:23:00Z">
                          <w:rPr>
                            <w:rFonts w:ascii="Cambria Math" w:hAnsi="Cambria Math"/>
                            <w:szCs w:val="20"/>
                            <w:lang w:val="en-GB" w:eastAsia="ja-JP"/>
                          </w:rPr>
                          <m:t>Z</m:t>
                        </w:del>
                      </m:r>
                    </m:e>
                    <m:sub>
                      <m:r>
                        <w:del w:id="753" w:author="DENOUAL Franck" w:date="2022-10-27T15:23:00Z">
                          <w:rPr>
                            <w:rFonts w:ascii="Cambria Math" w:hAnsi="Cambria Math"/>
                            <w:szCs w:val="20"/>
                            <w:lang w:val="en-GB" w:eastAsia="ja-JP"/>
                          </w:rPr>
                          <m:t>c</m:t>
                        </w:del>
                      </m:r>
                    </m:sub>
                  </m:sSub>
                </m:e>
              </m:mr>
            </m:m>
          </m:e>
        </m:d>
        <m:r>
          <w:del w:id="754" w:author="DENOUAL Franck" w:date="2022-10-27T15:23:00Z">
            <m:rPr>
              <m:sty m:val="p"/>
            </m:rPr>
            <w:rPr>
              <w:rFonts w:ascii="Cambria Math" w:hAnsi="Cambria Math"/>
              <w:szCs w:val="20"/>
              <w:lang w:val="en-GB" w:eastAsia="ja-JP"/>
            </w:rPr>
            <m:t>=</m:t>
          </w:del>
        </m:r>
        <m:d>
          <m:dPr>
            <m:begChr m:val="["/>
            <m:endChr m:val="]"/>
            <m:ctrlPr>
              <w:del w:id="755" w:author="DENOUAL Franck" w:date="2022-10-27T15:23:00Z">
                <w:rPr>
                  <w:rFonts w:ascii="Cambria Math" w:hAnsi="Cambria Math"/>
                  <w:szCs w:val="20"/>
                  <w:lang w:val="en-GB" w:eastAsia="ja-JP"/>
                </w:rPr>
              </w:del>
            </m:ctrlPr>
          </m:dPr>
          <m:e>
            <m:m>
              <m:mPr>
                <m:mcs>
                  <m:mc>
                    <m:mcPr>
                      <m:count m:val="2"/>
                      <m:mcJc m:val="center"/>
                    </m:mcPr>
                  </m:mc>
                </m:mcs>
                <m:ctrlPr>
                  <w:del w:id="756" w:author="DENOUAL Franck" w:date="2022-10-27T15:23:00Z">
                    <w:rPr>
                      <w:rFonts w:ascii="Cambria Math" w:hAnsi="Cambria Math"/>
                      <w:szCs w:val="20"/>
                      <w:lang w:val="en-GB" w:eastAsia="ja-JP"/>
                    </w:rPr>
                  </w:del>
                </m:ctrlPr>
              </m:mPr>
              <m:mr>
                <m:e>
                  <m:r>
                    <w:del w:id="757" w:author="DENOUAL Franck" w:date="2022-10-27T15:23:00Z">
                      <m:rPr>
                        <m:sty m:val="p"/>
                      </m:rPr>
                      <w:rPr>
                        <w:rFonts w:ascii="Cambria Math" w:hAnsi="Cambria Math"/>
                        <w:szCs w:val="20"/>
                        <w:lang w:val="en-GB" w:eastAsia="ja-JP"/>
                      </w:rPr>
                      <m:t>R</m:t>
                    </w:del>
                  </m:r>
                </m:e>
                <m:e>
                  <m:r>
                    <w:del w:id="758" w:author="DENOUAL Franck" w:date="2022-10-27T15:23:00Z">
                      <m:rPr>
                        <m:sty m:val="p"/>
                      </m:rPr>
                      <w:rPr>
                        <w:rFonts w:ascii="Cambria Math" w:hAnsi="Cambria Math"/>
                        <w:szCs w:val="20"/>
                        <w:lang w:val="en-GB" w:eastAsia="ja-JP"/>
                      </w:rPr>
                      <m:t>T</m:t>
                    </w:del>
                  </m:r>
                </m:e>
              </m:mr>
            </m:m>
          </m:e>
        </m:d>
        <m:d>
          <m:dPr>
            <m:begChr m:val="["/>
            <m:endChr m:val="]"/>
            <m:ctrlPr>
              <w:del w:id="759" w:author="DENOUAL Franck" w:date="2022-10-27T15:23:00Z">
                <w:rPr>
                  <w:rFonts w:ascii="Cambria Math" w:hAnsi="Cambria Math"/>
                  <w:szCs w:val="20"/>
                  <w:lang w:val="en-GB" w:eastAsia="ja-JP"/>
                </w:rPr>
              </w:del>
            </m:ctrlPr>
          </m:dPr>
          <m:e>
            <m:m>
              <m:mPr>
                <m:mcs>
                  <m:mc>
                    <m:mcPr>
                      <m:count m:val="1"/>
                      <m:mcJc m:val="center"/>
                    </m:mcPr>
                  </m:mc>
                </m:mcs>
                <m:ctrlPr>
                  <w:del w:id="760" w:author="DENOUAL Franck" w:date="2022-10-27T15:23:00Z">
                    <w:rPr>
                      <w:rFonts w:ascii="Cambria Math" w:hAnsi="Cambria Math"/>
                      <w:szCs w:val="20"/>
                      <w:lang w:val="en-GB" w:eastAsia="ja-JP"/>
                    </w:rPr>
                  </w:del>
                </m:ctrlPr>
              </m:mPr>
              <m:mr>
                <m:e>
                  <m:r>
                    <w:del w:id="761" w:author="DENOUAL Franck" w:date="2022-10-27T15:23:00Z">
                      <w:rPr>
                        <w:rFonts w:ascii="Cambria Math" w:hAnsi="Cambria Math"/>
                        <w:szCs w:val="20"/>
                        <w:lang w:val="en-GB" w:eastAsia="ja-JP"/>
                      </w:rPr>
                      <m:t>X</m:t>
                    </w:del>
                  </m:r>
                </m:e>
              </m:mr>
              <m:mr>
                <m:e>
                  <m:m>
                    <m:mPr>
                      <m:mcs>
                        <m:mc>
                          <m:mcPr>
                            <m:count m:val="1"/>
                            <m:mcJc m:val="center"/>
                          </m:mcPr>
                        </m:mc>
                      </m:mcs>
                      <m:ctrlPr>
                        <w:del w:id="762" w:author="DENOUAL Franck" w:date="2022-10-27T15:23:00Z">
                          <w:rPr>
                            <w:rFonts w:ascii="Cambria Math" w:hAnsi="Cambria Math"/>
                            <w:szCs w:val="20"/>
                            <w:lang w:val="en-GB" w:eastAsia="ja-JP"/>
                          </w:rPr>
                        </w:del>
                      </m:ctrlPr>
                    </m:mPr>
                    <m:mr>
                      <m:e>
                        <m:r>
                          <w:del w:id="763" w:author="DENOUAL Franck" w:date="2022-10-27T15:23:00Z">
                            <w:rPr>
                              <w:rFonts w:ascii="Cambria Math" w:hAnsi="Cambria Math"/>
                              <w:szCs w:val="20"/>
                              <w:lang w:val="en-GB" w:eastAsia="ja-JP"/>
                            </w:rPr>
                            <m:t>Y</m:t>
                          </w:del>
                        </m:r>
                      </m:e>
                    </m:mr>
                    <m:mr>
                      <m:e>
                        <m:r>
                          <w:del w:id="764" w:author="DENOUAL Franck" w:date="2022-10-27T15:23:00Z">
                            <w:rPr>
                              <w:rFonts w:ascii="Cambria Math" w:hAnsi="Cambria Math"/>
                              <w:szCs w:val="20"/>
                              <w:lang w:val="en-GB" w:eastAsia="ja-JP"/>
                            </w:rPr>
                            <m:t>Z</m:t>
                          </w:del>
                        </m:r>
                      </m:e>
                    </m:mr>
                    <m:mr>
                      <m:e>
                        <m:r>
                          <w:del w:id="765" w:author="DENOUAL Franck" w:date="2022-10-27T15:23:00Z">
                            <m:rPr>
                              <m:sty m:val="p"/>
                            </m:rPr>
                            <w:rPr>
                              <w:rFonts w:ascii="Cambria Math" w:hAnsi="Cambria Math"/>
                              <w:szCs w:val="20"/>
                              <w:lang w:val="en-GB" w:eastAsia="ja-JP"/>
                            </w:rPr>
                            <m:t>1</m:t>
                          </w:del>
                        </m:r>
                      </m:e>
                    </m:mr>
                  </m:m>
                </m:e>
              </m:mr>
            </m:m>
          </m:e>
        </m:d>
      </m:oMath>
      <w:del w:id="766" w:author="DENOUAL Franck" w:date="2022-10-27T15:23:00Z">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Del="000C1DCF">
          <w:rPr>
            <w:rFonts w:ascii="Cambria" w:hAnsi="Cambria"/>
            <w:szCs w:val="20"/>
            <w:lang w:val="en-GB" w:eastAsia="ja-JP"/>
          </w:rPr>
          <w:tab/>
        </w:r>
        <w:r w:rsidR="006019C2" w:rsidDel="000C1DCF">
          <w:rPr>
            <w:rFonts w:ascii="Cambria" w:hAnsi="Cambria"/>
            <w:szCs w:val="20"/>
            <w:lang w:val="en-GB" w:eastAsia="ja-JP"/>
          </w:rPr>
          <w:tab/>
        </w:r>
        <w:r w:rsidR="006019C2" w:rsidRPr="00194783" w:rsidDel="000C1DCF">
          <w:rPr>
            <w:rFonts w:ascii="Cambria" w:hAnsi="Cambria"/>
            <w:szCs w:val="20"/>
            <w:lang w:val="en-GB" w:eastAsia="ja-JP"/>
          </w:rPr>
          <w:delText>(</w:delText>
        </w:r>
        <w:r w:rsidR="006019C2" w:rsidDel="000C1DCF">
          <w:rPr>
            <w:rFonts w:ascii="Cambria" w:hAnsi="Cambria"/>
            <w:szCs w:val="20"/>
            <w:lang w:val="en-GB" w:eastAsia="ja-JP"/>
          </w:rPr>
          <w:delText>6.5.40-4</w:delText>
        </w:r>
        <w:r w:rsidR="006019C2" w:rsidRPr="00194783" w:rsidDel="000C1DCF">
          <w:rPr>
            <w:rFonts w:ascii="Cambria" w:hAnsi="Cambria"/>
            <w:szCs w:val="20"/>
            <w:lang w:val="en-GB" w:eastAsia="ja-JP"/>
          </w:rPr>
          <w:delText>)</w:delText>
        </w:r>
      </w:del>
    </w:p>
    <w:p w14:paraId="64465B10" w14:textId="4C0B6B4F" w:rsidR="006019C2" w:rsidRPr="00194783" w:rsidDel="000C1DCF" w:rsidRDefault="003F2471" w:rsidP="006019C2">
      <w:pPr>
        <w:rPr>
          <w:del w:id="767" w:author="DENOUAL Franck" w:date="2022-10-27T15:23:00Z"/>
          <w:rFonts w:ascii="Cambria" w:hAnsi="Cambria"/>
          <w:szCs w:val="20"/>
          <w:lang w:val="en-GB" w:eastAsia="ja-JP"/>
        </w:rPr>
      </w:pPr>
      <m:oMath>
        <m:d>
          <m:dPr>
            <m:begChr m:val="["/>
            <m:endChr m:val="]"/>
            <m:ctrlPr>
              <w:del w:id="768" w:author="DENOUAL Franck" w:date="2022-10-27T15:23:00Z">
                <w:rPr>
                  <w:rFonts w:ascii="Cambria Math" w:hAnsi="Cambria Math"/>
                  <w:szCs w:val="20"/>
                  <w:lang w:val="en-GB" w:eastAsia="ja-JP"/>
                </w:rPr>
              </w:del>
            </m:ctrlPr>
          </m:dPr>
          <m:e>
            <m:m>
              <m:mPr>
                <m:mcs>
                  <m:mc>
                    <m:mcPr>
                      <m:count m:val="1"/>
                      <m:mcJc m:val="center"/>
                    </m:mcPr>
                  </m:mc>
                </m:mcs>
                <m:ctrlPr>
                  <w:del w:id="769" w:author="DENOUAL Franck" w:date="2022-10-27T15:23:00Z">
                    <w:rPr>
                      <w:rFonts w:ascii="Cambria Math" w:hAnsi="Cambria Math"/>
                      <w:szCs w:val="20"/>
                      <w:lang w:val="en-GB" w:eastAsia="ja-JP"/>
                    </w:rPr>
                  </w:del>
                </m:ctrlPr>
              </m:mPr>
              <m:mr>
                <m:e>
                  <m:r>
                    <w:del w:id="770" w:author="DENOUAL Franck" w:date="2022-10-27T15:23:00Z">
                      <w:rPr>
                        <w:rFonts w:ascii="Cambria Math" w:hAnsi="Cambria Math"/>
                        <w:szCs w:val="20"/>
                        <w:lang w:val="en-GB" w:eastAsia="ja-JP"/>
                      </w:rPr>
                      <m:t>x</m:t>
                    </w:del>
                  </m:r>
                </m:e>
              </m:mr>
              <m:mr>
                <m:e>
                  <m:r>
                    <w:del w:id="771" w:author="DENOUAL Franck" w:date="2022-10-27T15:23:00Z">
                      <w:rPr>
                        <w:rFonts w:ascii="Cambria Math" w:hAnsi="Cambria Math"/>
                        <w:szCs w:val="20"/>
                        <w:lang w:val="en-GB" w:eastAsia="ja-JP"/>
                      </w:rPr>
                      <m:t>y</m:t>
                    </w:del>
                  </m:r>
                </m:e>
              </m:mr>
              <m:mr>
                <m:e>
                  <m:r>
                    <w:del w:id="772" w:author="DENOUAL Franck" w:date="2022-10-27T15:23:00Z">
                      <m:rPr>
                        <m:sty m:val="p"/>
                      </m:rPr>
                      <w:rPr>
                        <w:rFonts w:ascii="Cambria Math" w:hAnsi="Cambria Math"/>
                        <w:szCs w:val="20"/>
                        <w:lang w:val="en-GB" w:eastAsia="ja-JP"/>
                      </w:rPr>
                      <m:t>1</m:t>
                    </w:del>
                  </m:r>
                </m:e>
              </m:mr>
            </m:m>
          </m:e>
        </m:d>
        <m:r>
          <w:del w:id="773" w:author="DENOUAL Franck" w:date="2022-10-27T15:23:00Z">
            <m:rPr>
              <m:sty m:val="p"/>
            </m:rPr>
            <w:rPr>
              <w:rFonts w:ascii="Cambria Math" w:hAnsi="Cambria Math"/>
              <w:szCs w:val="20"/>
              <w:lang w:val="en-GB" w:eastAsia="ja-JP"/>
            </w:rPr>
            <m:t>=</m:t>
          </w:del>
        </m:r>
        <m:d>
          <m:dPr>
            <m:begChr m:val="["/>
            <m:endChr m:val="]"/>
            <m:ctrlPr>
              <w:del w:id="774" w:author="DENOUAL Franck" w:date="2022-10-27T15:23:00Z">
                <w:rPr>
                  <w:rFonts w:ascii="Cambria Math" w:hAnsi="Cambria Math"/>
                  <w:szCs w:val="20"/>
                  <w:lang w:val="en-GB" w:eastAsia="ja-JP"/>
                </w:rPr>
              </w:del>
            </m:ctrlPr>
          </m:dPr>
          <m:e>
            <m:m>
              <m:mPr>
                <m:mcs>
                  <m:mc>
                    <m:mcPr>
                      <m:count m:val="3"/>
                      <m:mcJc m:val="center"/>
                    </m:mcPr>
                  </m:mc>
                </m:mcs>
                <m:ctrlPr>
                  <w:del w:id="775" w:author="DENOUAL Franck" w:date="2022-10-27T15:23:00Z">
                    <w:rPr>
                      <w:rFonts w:ascii="Cambria Math" w:hAnsi="Cambria Math"/>
                      <w:szCs w:val="20"/>
                      <w:lang w:val="en-GB" w:eastAsia="ja-JP"/>
                    </w:rPr>
                  </w:del>
                </m:ctrlPr>
              </m:mPr>
              <m:mr>
                <m:e>
                  <m:r>
                    <w:del w:id="776" w:author="DENOUAL Franck" w:date="2022-10-27T15:23:00Z">
                      <w:rPr>
                        <w:rFonts w:ascii="Cambria Math" w:hAnsi="Cambria Math"/>
                        <w:szCs w:val="20"/>
                        <w:lang w:val="en-GB" w:eastAsia="ja-JP"/>
                      </w:rPr>
                      <m:t>f</m:t>
                    </w:del>
                  </m:r>
                  <m:r>
                    <w:del w:id="777" w:author="DENOUAL Franck" w:date="2022-10-27T15:23:00Z">
                      <m:rPr>
                        <m:sty m:val="p"/>
                      </m:rPr>
                      <w:rPr>
                        <w:rFonts w:ascii="Cambria Math" w:hAnsi="Cambria Math"/>
                        <w:szCs w:val="20"/>
                        <w:lang w:val="en-GB" w:eastAsia="ja-JP"/>
                      </w:rPr>
                      <m:t xml:space="preserve"> +</m:t>
                    </w:del>
                  </m:r>
                  <m:r>
                    <w:del w:id="778" w:author="DENOUAL Franck" w:date="2022-10-27T15:23:00Z">
                      <w:rPr>
                        <w:rFonts w:ascii="Cambria Math" w:hAnsi="Cambria Math"/>
                        <w:szCs w:val="20"/>
                        <w:lang w:val="en-GB" w:eastAsia="ja-JP"/>
                      </w:rPr>
                      <m:t>e</m:t>
                    </w:del>
                  </m:r>
                  <m:r>
                    <w:del w:id="779" w:author="DENOUAL Franck" w:date="2022-10-27T15:23:00Z">
                      <m:rPr>
                        <m:sty m:val="p"/>
                      </m:rPr>
                      <w:rPr>
                        <w:rFonts w:ascii="Cambria Math" w:hAnsi="Cambria Math"/>
                        <w:szCs w:val="20"/>
                        <w:lang w:val="en-GB" w:eastAsia="ja-JP"/>
                      </w:rPr>
                      <m:t>(θ)</m:t>
                    </w:del>
                  </m:r>
                </m:e>
                <m:e>
                  <m:r>
                    <w:del w:id="780" w:author="DENOUAL Franck" w:date="2022-10-27T15:23:00Z">
                      <w:rPr>
                        <w:rFonts w:ascii="Cambria Math" w:hAnsi="Cambria Math"/>
                        <w:szCs w:val="20"/>
                        <w:lang w:val="en-GB" w:eastAsia="ja-JP"/>
                      </w:rPr>
                      <m:t>s</m:t>
                    </w:del>
                  </m:r>
                </m:e>
                <m:e>
                  <m:r>
                    <w:del w:id="781" w:author="DENOUAL Franck" w:date="2022-10-27T15:23:00Z">
                      <m:rPr>
                        <m:sty m:val="p"/>
                      </m:rPr>
                      <w:rPr>
                        <w:rFonts w:ascii="Cambria Math" w:hAnsi="Cambria Math"/>
                        <w:szCs w:val="20"/>
                        <w:lang w:val="en-GB" w:eastAsia="ja-JP"/>
                      </w:rPr>
                      <m:t>0</m:t>
                    </w:del>
                  </m:r>
                </m:e>
              </m:mr>
              <m:mr>
                <m:e>
                  <m:r>
                    <w:del w:id="782" w:author="DENOUAL Franck" w:date="2022-10-27T15:23:00Z">
                      <m:rPr>
                        <m:sty m:val="p"/>
                      </m:rPr>
                      <w:rPr>
                        <w:rFonts w:ascii="Cambria Math" w:hAnsi="Cambria Math"/>
                        <w:szCs w:val="20"/>
                        <w:lang w:val="en-GB" w:eastAsia="ja-JP"/>
                      </w:rPr>
                      <m:t>0</m:t>
                    </w:del>
                  </m:r>
                </m:e>
                <m:e>
                  <m:r>
                    <w:del w:id="783" w:author="DENOUAL Franck" w:date="2022-10-27T15:23:00Z">
                      <w:rPr>
                        <w:rFonts w:ascii="Cambria Math" w:hAnsi="Cambria Math"/>
                        <w:szCs w:val="20"/>
                        <w:lang w:val="en-GB" w:eastAsia="ja-JP"/>
                      </w:rPr>
                      <m:t>f</m:t>
                    </w:del>
                  </m:r>
                  <m:r>
                    <w:del w:id="784" w:author="DENOUAL Franck" w:date="2022-10-27T15:23:00Z">
                      <m:rPr>
                        <m:sty m:val="p"/>
                      </m:rPr>
                      <w:rPr>
                        <w:rFonts w:ascii="Cambria Math" w:hAnsi="Cambria Math"/>
                        <w:szCs w:val="20"/>
                        <w:lang w:val="en-GB" w:eastAsia="ja-JP"/>
                      </w:rPr>
                      <m:t>+</m:t>
                    </w:del>
                  </m:r>
                  <m:r>
                    <w:del w:id="785" w:author="DENOUAL Franck" w:date="2022-10-27T15:23:00Z">
                      <w:rPr>
                        <w:rFonts w:ascii="Cambria Math" w:hAnsi="Cambria Math"/>
                        <w:szCs w:val="20"/>
                        <w:lang w:val="en-GB" w:eastAsia="ja-JP"/>
                      </w:rPr>
                      <m:t>e</m:t>
                    </w:del>
                  </m:r>
                  <m:r>
                    <w:del w:id="786" w:author="DENOUAL Franck" w:date="2022-10-27T15:23:00Z">
                      <m:rPr>
                        <m:sty m:val="p"/>
                      </m:rPr>
                      <w:rPr>
                        <w:rFonts w:ascii="Cambria Math" w:hAnsi="Cambria Math"/>
                        <w:szCs w:val="20"/>
                        <w:lang w:val="en-GB" w:eastAsia="ja-JP"/>
                      </w:rPr>
                      <m:t>(θ)</m:t>
                    </w:del>
                  </m:r>
                </m:e>
                <m:e>
                  <m:r>
                    <w:del w:id="787" w:author="DENOUAL Franck" w:date="2022-10-27T15:23:00Z">
                      <m:rPr>
                        <m:sty m:val="p"/>
                      </m:rPr>
                      <w:rPr>
                        <w:rFonts w:ascii="Cambria Math" w:hAnsi="Cambria Math"/>
                        <w:szCs w:val="20"/>
                        <w:lang w:val="en-GB" w:eastAsia="ja-JP"/>
                      </w:rPr>
                      <m:t>0</m:t>
                    </w:del>
                  </m:r>
                </m:e>
              </m:mr>
              <m:mr>
                <m:e>
                  <m:r>
                    <w:del w:id="788" w:author="DENOUAL Franck" w:date="2022-10-27T15:23:00Z">
                      <m:rPr>
                        <m:sty m:val="p"/>
                      </m:rPr>
                      <w:rPr>
                        <w:rFonts w:ascii="Cambria Math" w:hAnsi="Cambria Math"/>
                        <w:szCs w:val="20"/>
                        <w:lang w:val="en-GB" w:eastAsia="ja-JP"/>
                      </w:rPr>
                      <m:t>0</m:t>
                    </w:del>
                  </m:r>
                </m:e>
                <m:e>
                  <m:r>
                    <w:del w:id="789" w:author="DENOUAL Franck" w:date="2022-10-27T15:23:00Z">
                      <m:rPr>
                        <m:sty m:val="p"/>
                      </m:rPr>
                      <w:rPr>
                        <w:rFonts w:ascii="Cambria Math" w:hAnsi="Cambria Math"/>
                        <w:szCs w:val="20"/>
                        <w:lang w:val="en-GB" w:eastAsia="ja-JP"/>
                      </w:rPr>
                      <m:t>0</m:t>
                    </w:del>
                  </m:r>
                </m:e>
                <m:e>
                  <m:r>
                    <w:del w:id="790" w:author="DENOUAL Franck" w:date="2022-10-27T15:23:00Z">
                      <m:rPr>
                        <m:sty m:val="p"/>
                      </m:rPr>
                      <w:rPr>
                        <w:rFonts w:ascii="Cambria Math" w:hAnsi="Cambria Math"/>
                        <w:szCs w:val="20"/>
                        <w:lang w:val="en-GB" w:eastAsia="ja-JP"/>
                      </w:rPr>
                      <m:t>1</m:t>
                    </w:del>
                  </m:r>
                </m:e>
              </m:mr>
            </m:m>
          </m:e>
        </m:d>
        <m:d>
          <m:dPr>
            <m:begChr m:val="["/>
            <m:endChr m:val="]"/>
            <m:ctrlPr>
              <w:del w:id="791" w:author="DENOUAL Franck" w:date="2022-10-27T15:23:00Z">
                <w:rPr>
                  <w:rFonts w:ascii="Cambria Math" w:hAnsi="Cambria Math"/>
                  <w:szCs w:val="20"/>
                  <w:lang w:val="en-GB" w:eastAsia="ja-JP"/>
                </w:rPr>
              </w:del>
            </m:ctrlPr>
          </m:dPr>
          <m:e>
            <m:m>
              <m:mPr>
                <m:mcs>
                  <m:mc>
                    <m:mcPr>
                      <m:count m:val="1"/>
                      <m:mcJc m:val="center"/>
                    </m:mcPr>
                  </m:mc>
                </m:mcs>
                <m:ctrlPr>
                  <w:del w:id="792" w:author="DENOUAL Franck" w:date="2022-10-27T15:23:00Z">
                    <w:rPr>
                      <w:rFonts w:ascii="Cambria Math" w:hAnsi="Cambria Math"/>
                      <w:szCs w:val="20"/>
                      <w:lang w:val="en-GB" w:eastAsia="ja-JP"/>
                    </w:rPr>
                  </w:del>
                </m:ctrlPr>
              </m:mPr>
              <m:mr>
                <m:e>
                  <m:sSub>
                    <m:sSubPr>
                      <m:ctrlPr>
                        <w:del w:id="793" w:author="DENOUAL Franck" w:date="2022-10-27T15:23:00Z">
                          <w:rPr>
                            <w:rFonts w:ascii="Cambria Math" w:hAnsi="Cambria Math"/>
                            <w:szCs w:val="20"/>
                            <w:lang w:val="en-GB" w:eastAsia="ja-JP"/>
                          </w:rPr>
                        </w:del>
                      </m:ctrlPr>
                    </m:sSubPr>
                    <m:e>
                      <m:r>
                        <w:del w:id="794" w:author="DENOUAL Franck" w:date="2022-10-27T15:23:00Z">
                          <w:rPr>
                            <w:rFonts w:ascii="Cambria Math" w:hAnsi="Cambria Math"/>
                            <w:szCs w:val="20"/>
                            <w:lang w:val="en-GB" w:eastAsia="ja-JP"/>
                          </w:rPr>
                          <m:t>X</m:t>
                        </w:del>
                      </m:r>
                    </m:e>
                    <m:sub>
                      <m:r>
                        <w:del w:id="795" w:author="DENOUAL Franck" w:date="2022-10-27T15:23:00Z">
                          <w:rPr>
                            <w:rFonts w:ascii="Cambria Math" w:hAnsi="Cambria Math"/>
                            <w:szCs w:val="20"/>
                            <w:lang w:val="en-GB" w:eastAsia="ja-JP"/>
                          </w:rPr>
                          <m:t>c</m:t>
                        </w:del>
                      </m:r>
                    </m:sub>
                  </m:sSub>
                </m:e>
              </m:mr>
              <m:mr>
                <m:e>
                  <m:sSub>
                    <m:sSubPr>
                      <m:ctrlPr>
                        <w:del w:id="796" w:author="DENOUAL Franck" w:date="2022-10-27T15:23:00Z">
                          <w:rPr>
                            <w:rFonts w:ascii="Cambria Math" w:hAnsi="Cambria Math"/>
                            <w:szCs w:val="20"/>
                            <w:lang w:val="en-GB" w:eastAsia="ja-JP"/>
                          </w:rPr>
                        </w:del>
                      </m:ctrlPr>
                    </m:sSubPr>
                    <m:e>
                      <m:r>
                        <w:del w:id="797" w:author="DENOUAL Franck" w:date="2022-10-27T15:23:00Z">
                          <w:rPr>
                            <w:rFonts w:ascii="Cambria Math" w:hAnsi="Cambria Math"/>
                            <w:szCs w:val="20"/>
                            <w:lang w:val="en-GB" w:eastAsia="ja-JP"/>
                          </w:rPr>
                          <m:t>Y</m:t>
                        </w:del>
                      </m:r>
                    </m:e>
                    <m:sub>
                      <m:r>
                        <w:del w:id="798" w:author="DENOUAL Franck" w:date="2022-10-27T15:23:00Z">
                          <w:rPr>
                            <w:rFonts w:ascii="Cambria Math" w:hAnsi="Cambria Math"/>
                            <w:szCs w:val="20"/>
                            <w:lang w:val="en-GB" w:eastAsia="ja-JP"/>
                          </w:rPr>
                          <m:t>c</m:t>
                        </w:del>
                      </m:r>
                    </m:sub>
                  </m:sSub>
                </m:e>
              </m:mr>
              <m:mr>
                <m:e>
                  <m:sSub>
                    <m:sSubPr>
                      <m:ctrlPr>
                        <w:del w:id="799" w:author="DENOUAL Franck" w:date="2022-10-27T15:23:00Z">
                          <w:rPr>
                            <w:rFonts w:ascii="Cambria Math" w:hAnsi="Cambria Math"/>
                            <w:szCs w:val="20"/>
                            <w:lang w:val="en-GB" w:eastAsia="ja-JP"/>
                          </w:rPr>
                        </w:del>
                      </m:ctrlPr>
                    </m:sSubPr>
                    <m:e>
                      <m:r>
                        <w:del w:id="800" w:author="DENOUAL Franck" w:date="2022-10-27T15:23:00Z">
                          <w:rPr>
                            <w:rFonts w:ascii="Cambria Math" w:hAnsi="Cambria Math"/>
                            <w:szCs w:val="20"/>
                            <w:lang w:val="en-GB" w:eastAsia="ja-JP"/>
                          </w:rPr>
                          <m:t>Z</m:t>
                        </w:del>
                      </m:r>
                    </m:e>
                    <m:sub>
                      <m:r>
                        <w:del w:id="801" w:author="DENOUAL Franck" w:date="2022-10-27T15:23:00Z">
                          <w:rPr>
                            <w:rFonts w:ascii="Cambria Math" w:hAnsi="Cambria Math"/>
                            <w:szCs w:val="20"/>
                            <w:lang w:val="en-GB" w:eastAsia="ja-JP"/>
                          </w:rPr>
                          <m:t>c</m:t>
                        </w:del>
                      </m:r>
                    </m:sub>
                  </m:sSub>
                </m:e>
              </m:mr>
            </m:m>
          </m:e>
        </m:d>
      </m:oMath>
      <w:del w:id="802" w:author="DENOUAL Franck" w:date="2022-10-27T15:23:00Z">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Del="000C1DCF">
          <w:rPr>
            <w:rFonts w:ascii="Cambria" w:hAnsi="Cambria"/>
            <w:szCs w:val="20"/>
            <w:lang w:val="en-GB" w:eastAsia="ja-JP"/>
          </w:rPr>
          <w:tab/>
        </w:r>
        <w:r w:rsidR="006019C2" w:rsidDel="000C1DCF">
          <w:rPr>
            <w:rFonts w:ascii="Cambria" w:hAnsi="Cambria"/>
            <w:szCs w:val="20"/>
            <w:lang w:val="en-GB" w:eastAsia="ja-JP"/>
          </w:rPr>
          <w:tab/>
        </w:r>
        <w:r w:rsidR="006019C2" w:rsidRPr="00194783" w:rsidDel="000C1DCF">
          <w:rPr>
            <w:rFonts w:ascii="Cambria" w:hAnsi="Cambria"/>
            <w:szCs w:val="20"/>
            <w:lang w:val="en-GB" w:eastAsia="ja-JP"/>
          </w:rPr>
          <w:delText>(</w:delText>
        </w:r>
        <w:r w:rsidR="006019C2" w:rsidDel="000C1DCF">
          <w:rPr>
            <w:rFonts w:ascii="Cambria" w:hAnsi="Cambria"/>
            <w:szCs w:val="20"/>
            <w:lang w:val="en-GB" w:eastAsia="ja-JP"/>
          </w:rPr>
          <w:delText>6.5.40-5</w:delText>
        </w:r>
        <w:r w:rsidR="006019C2" w:rsidRPr="00194783" w:rsidDel="000C1DCF">
          <w:rPr>
            <w:rFonts w:ascii="Cambria" w:hAnsi="Cambria"/>
            <w:szCs w:val="20"/>
            <w:lang w:val="en-GB" w:eastAsia="ja-JP"/>
          </w:rPr>
          <w:delText>)</w:delText>
        </w:r>
      </w:del>
    </w:p>
    <w:p w14:paraId="7A20631B" w14:textId="5E40036D" w:rsidR="006019C2" w:rsidRPr="00194783" w:rsidDel="000C1DCF" w:rsidRDefault="003F2471" w:rsidP="006019C2">
      <w:pPr>
        <w:rPr>
          <w:del w:id="803" w:author="DENOUAL Franck" w:date="2022-10-27T15:23:00Z"/>
          <w:rFonts w:ascii="Cambria" w:hAnsi="Cambria"/>
          <w:szCs w:val="20"/>
          <w:lang w:val="en-GB" w:eastAsia="ja-JP"/>
        </w:rPr>
      </w:pPr>
      <m:oMath>
        <m:d>
          <m:dPr>
            <m:begChr m:val="["/>
            <m:endChr m:val="]"/>
            <m:ctrlPr>
              <w:del w:id="804" w:author="DENOUAL Franck" w:date="2022-10-27T15:23:00Z">
                <w:rPr>
                  <w:rFonts w:ascii="Cambria Math" w:hAnsi="Cambria Math"/>
                  <w:szCs w:val="20"/>
                  <w:lang w:val="en-GB" w:eastAsia="ja-JP"/>
                </w:rPr>
              </w:del>
            </m:ctrlPr>
          </m:dPr>
          <m:e>
            <m:m>
              <m:mPr>
                <m:mcs>
                  <m:mc>
                    <m:mcPr>
                      <m:count m:val="1"/>
                      <m:mcJc m:val="center"/>
                    </m:mcPr>
                  </m:mc>
                </m:mcs>
                <m:ctrlPr>
                  <w:del w:id="805" w:author="DENOUAL Franck" w:date="2022-10-27T15:23:00Z">
                    <w:rPr>
                      <w:rFonts w:ascii="Cambria Math" w:hAnsi="Cambria Math"/>
                      <w:szCs w:val="20"/>
                      <w:lang w:val="en-GB" w:eastAsia="ja-JP"/>
                    </w:rPr>
                  </w:del>
                </m:ctrlPr>
              </m:mPr>
              <m:mr>
                <m:e>
                  <m:r>
                    <w:del w:id="806" w:author="DENOUAL Franck" w:date="2022-10-27T15:23:00Z">
                      <w:rPr>
                        <w:rFonts w:ascii="Cambria Math" w:hAnsi="Cambria Math"/>
                        <w:szCs w:val="20"/>
                        <w:lang w:val="en-GB" w:eastAsia="ja-JP"/>
                      </w:rPr>
                      <m:t>u</m:t>
                    </w:del>
                  </m:r>
                </m:e>
              </m:mr>
              <m:mr>
                <m:e>
                  <m:r>
                    <w:del w:id="807" w:author="DENOUAL Franck" w:date="2022-10-27T15:23:00Z">
                      <w:rPr>
                        <w:rFonts w:ascii="Cambria Math" w:hAnsi="Cambria Math"/>
                        <w:szCs w:val="20"/>
                        <w:lang w:val="en-GB" w:eastAsia="ja-JP"/>
                      </w:rPr>
                      <m:t>v</m:t>
                    </w:del>
                  </m:r>
                </m:e>
              </m:mr>
              <m:mr>
                <m:e>
                  <m:r>
                    <w:del w:id="808" w:author="DENOUAL Franck" w:date="2022-10-27T15:23:00Z">
                      <m:rPr>
                        <m:sty m:val="p"/>
                      </m:rPr>
                      <w:rPr>
                        <w:rFonts w:ascii="Cambria Math" w:hAnsi="Cambria Math"/>
                        <w:szCs w:val="20"/>
                        <w:lang w:val="en-GB" w:eastAsia="ja-JP"/>
                      </w:rPr>
                      <m:t>1</m:t>
                    </w:del>
                  </m:r>
                </m:e>
              </m:mr>
            </m:m>
          </m:e>
        </m:d>
        <m:r>
          <w:del w:id="809" w:author="DENOUAL Franck" w:date="2022-10-27T15:23:00Z">
            <m:rPr>
              <m:sty m:val="p"/>
            </m:rPr>
            <w:rPr>
              <w:rFonts w:ascii="Cambria Math" w:hAnsi="Cambria Math"/>
              <w:szCs w:val="20"/>
              <w:lang w:val="en-GB" w:eastAsia="ja-JP"/>
            </w:rPr>
            <m:t>=</m:t>
          </w:del>
        </m:r>
        <m:d>
          <m:dPr>
            <m:begChr m:val="["/>
            <m:endChr m:val="]"/>
            <m:ctrlPr>
              <w:del w:id="810" w:author="DENOUAL Franck" w:date="2022-10-27T15:23:00Z">
                <w:rPr>
                  <w:rFonts w:ascii="Cambria Math" w:hAnsi="Cambria Math"/>
                  <w:szCs w:val="20"/>
                  <w:lang w:val="en-GB" w:eastAsia="ja-JP"/>
                </w:rPr>
              </w:del>
            </m:ctrlPr>
          </m:dPr>
          <m:e>
            <m:m>
              <m:mPr>
                <m:mcs>
                  <m:mc>
                    <m:mcPr>
                      <m:count m:val="3"/>
                      <m:mcJc m:val="center"/>
                    </m:mcPr>
                  </m:mc>
                </m:mcs>
                <m:ctrlPr>
                  <w:del w:id="811" w:author="DENOUAL Franck" w:date="2022-10-27T15:23:00Z">
                    <w:rPr>
                      <w:rFonts w:ascii="Cambria Math" w:hAnsi="Cambria Math"/>
                      <w:szCs w:val="20"/>
                      <w:lang w:val="en-GB" w:eastAsia="ja-JP"/>
                    </w:rPr>
                  </w:del>
                </m:ctrlPr>
              </m:mPr>
              <m:mr>
                <m:e>
                  <m:f>
                    <m:fPr>
                      <m:type m:val="lin"/>
                      <m:ctrlPr>
                        <w:del w:id="812" w:author="DENOUAL Franck" w:date="2022-10-27T15:23:00Z">
                          <w:rPr>
                            <w:rFonts w:ascii="Cambria Math" w:hAnsi="Cambria Math"/>
                            <w:szCs w:val="20"/>
                            <w:lang w:val="en-GB" w:eastAsia="ja-JP"/>
                          </w:rPr>
                        </w:del>
                      </m:ctrlPr>
                    </m:fPr>
                    <m:num>
                      <m:r>
                        <w:del w:id="813" w:author="DENOUAL Franck" w:date="2022-10-27T15:23:00Z">
                          <w:rPr>
                            <w:rFonts w:ascii="Cambria Math" w:hAnsi="Cambria Math"/>
                            <w:szCs w:val="20"/>
                            <w:lang w:val="en-GB" w:eastAsia="ja-JP"/>
                          </w:rPr>
                          <m:t>f</m:t>
                        </w:del>
                      </m:r>
                      <m:r>
                        <w:del w:id="814" w:author="DENOUAL Franck" w:date="2022-10-27T15:23:00Z">
                          <m:rPr>
                            <m:sty m:val="p"/>
                          </m:rPr>
                          <w:rPr>
                            <w:rFonts w:ascii="Cambria Math" w:hAnsi="Cambria Math"/>
                            <w:szCs w:val="20"/>
                            <w:lang w:val="en-GB" w:eastAsia="ja-JP"/>
                          </w:rPr>
                          <m:t xml:space="preserve"> +</m:t>
                        </w:del>
                      </m:r>
                      <m:r>
                        <w:del w:id="815" w:author="DENOUAL Franck" w:date="2022-10-27T15:23:00Z">
                          <w:rPr>
                            <w:rFonts w:ascii="Cambria Math" w:hAnsi="Cambria Math"/>
                            <w:szCs w:val="20"/>
                            <w:lang w:val="en-GB" w:eastAsia="ja-JP"/>
                          </w:rPr>
                          <m:t>e</m:t>
                        </w:del>
                      </m:r>
                      <m:r>
                        <w:del w:id="816" w:author="DENOUAL Franck" w:date="2022-10-27T15:23:00Z">
                          <m:rPr>
                            <m:sty m:val="p"/>
                          </m:rPr>
                          <w:rPr>
                            <w:rFonts w:ascii="Cambria Math" w:hAnsi="Cambria Math"/>
                            <w:szCs w:val="20"/>
                            <w:lang w:val="en-GB" w:eastAsia="ja-JP"/>
                          </w:rPr>
                          <m:t>(θ)</m:t>
                        </w:del>
                      </m:r>
                    </m:num>
                    <m:den>
                      <m:sSub>
                        <m:sSubPr>
                          <m:ctrlPr>
                            <w:del w:id="817" w:author="DENOUAL Franck" w:date="2022-10-27T15:23:00Z">
                              <w:rPr>
                                <w:rFonts w:ascii="Cambria Math" w:hAnsi="Cambria Math"/>
                                <w:szCs w:val="20"/>
                                <w:lang w:val="en-GB" w:eastAsia="ja-JP"/>
                              </w:rPr>
                            </w:del>
                          </m:ctrlPr>
                        </m:sSubPr>
                        <m:e>
                          <m:r>
                            <w:del w:id="818" w:author="DENOUAL Franck" w:date="2022-10-27T15:23:00Z">
                              <w:rPr>
                                <w:rFonts w:ascii="Cambria Math" w:hAnsi="Cambria Math"/>
                                <w:szCs w:val="20"/>
                                <w:lang w:val="en-GB" w:eastAsia="ja-JP"/>
                              </w:rPr>
                              <m:t>s</m:t>
                            </w:del>
                          </m:r>
                        </m:e>
                        <m:sub>
                          <m:r>
                            <w:del w:id="819" w:author="DENOUAL Franck" w:date="2022-10-27T15:23:00Z">
                              <w:rPr>
                                <w:rFonts w:ascii="Cambria Math" w:hAnsi="Cambria Math"/>
                                <w:szCs w:val="20"/>
                                <w:lang w:val="en-GB" w:eastAsia="ja-JP"/>
                              </w:rPr>
                              <m:t>x</m:t>
                            </w:del>
                          </m:r>
                        </m:sub>
                      </m:sSub>
                    </m:den>
                  </m:f>
                </m:e>
                <m:e>
                  <m:r>
                    <w:del w:id="820" w:author="DENOUAL Franck" w:date="2022-10-27T15:23:00Z">
                      <w:rPr>
                        <w:rFonts w:ascii="Cambria Math" w:hAnsi="Cambria Math"/>
                        <w:szCs w:val="20"/>
                        <w:lang w:val="en-GB" w:eastAsia="ja-JP"/>
                      </w:rPr>
                      <m:t>s</m:t>
                    </w:del>
                  </m:r>
                </m:e>
                <m:e>
                  <m:sSub>
                    <m:sSubPr>
                      <m:ctrlPr>
                        <w:del w:id="821" w:author="DENOUAL Franck" w:date="2022-10-27T15:23:00Z">
                          <w:rPr>
                            <w:rFonts w:ascii="Cambria Math" w:hAnsi="Cambria Math"/>
                            <w:szCs w:val="20"/>
                            <w:lang w:val="en-GB" w:eastAsia="ja-JP"/>
                          </w:rPr>
                        </w:del>
                      </m:ctrlPr>
                    </m:sSubPr>
                    <m:e>
                      <m:r>
                        <w:del w:id="822" w:author="DENOUAL Franck" w:date="2022-10-27T15:23:00Z">
                          <w:rPr>
                            <w:rFonts w:ascii="Cambria Math" w:hAnsi="Cambria Math"/>
                            <w:szCs w:val="20"/>
                            <w:lang w:val="en-GB" w:eastAsia="ja-JP"/>
                          </w:rPr>
                          <m:t>c</m:t>
                        </w:del>
                      </m:r>
                    </m:e>
                    <m:sub>
                      <m:r>
                        <w:del w:id="823" w:author="DENOUAL Franck" w:date="2022-10-27T15:23:00Z">
                          <w:rPr>
                            <w:rFonts w:ascii="Cambria Math" w:hAnsi="Cambria Math"/>
                            <w:szCs w:val="20"/>
                            <w:lang w:val="en-GB" w:eastAsia="ja-JP"/>
                          </w:rPr>
                          <m:t>x</m:t>
                        </w:del>
                      </m:r>
                    </m:sub>
                  </m:sSub>
                </m:e>
              </m:mr>
              <m:mr>
                <m:e>
                  <m:r>
                    <w:del w:id="824" w:author="DENOUAL Franck" w:date="2022-10-27T15:23:00Z">
                      <m:rPr>
                        <m:sty m:val="p"/>
                      </m:rPr>
                      <w:rPr>
                        <w:rFonts w:ascii="Cambria Math" w:hAnsi="Cambria Math"/>
                        <w:szCs w:val="20"/>
                        <w:lang w:val="en-GB" w:eastAsia="ja-JP"/>
                      </w:rPr>
                      <m:t>0</m:t>
                    </w:del>
                  </m:r>
                </m:e>
                <m:e>
                  <m:f>
                    <m:fPr>
                      <m:type m:val="lin"/>
                      <m:ctrlPr>
                        <w:del w:id="825" w:author="DENOUAL Franck" w:date="2022-10-27T15:23:00Z">
                          <w:rPr>
                            <w:rFonts w:ascii="Cambria Math" w:hAnsi="Cambria Math"/>
                            <w:szCs w:val="20"/>
                            <w:lang w:val="en-GB" w:eastAsia="ja-JP"/>
                          </w:rPr>
                        </w:del>
                      </m:ctrlPr>
                    </m:fPr>
                    <m:num>
                      <m:r>
                        <w:del w:id="826" w:author="DENOUAL Franck" w:date="2022-10-27T15:23:00Z">
                          <w:rPr>
                            <w:rFonts w:ascii="Cambria Math" w:hAnsi="Cambria Math"/>
                            <w:szCs w:val="20"/>
                            <w:lang w:val="en-GB" w:eastAsia="ja-JP"/>
                          </w:rPr>
                          <m:t>f</m:t>
                        </w:del>
                      </m:r>
                      <m:r>
                        <w:del w:id="827" w:author="DENOUAL Franck" w:date="2022-10-27T15:23:00Z">
                          <m:rPr>
                            <m:sty m:val="p"/>
                          </m:rPr>
                          <w:rPr>
                            <w:rFonts w:ascii="Cambria Math" w:hAnsi="Cambria Math"/>
                            <w:szCs w:val="20"/>
                            <w:lang w:val="en-GB" w:eastAsia="ja-JP"/>
                          </w:rPr>
                          <m:t xml:space="preserve"> +</m:t>
                        </w:del>
                      </m:r>
                      <m:r>
                        <w:del w:id="828" w:author="DENOUAL Franck" w:date="2022-10-27T15:23:00Z">
                          <w:rPr>
                            <w:rFonts w:ascii="Cambria Math" w:hAnsi="Cambria Math"/>
                            <w:szCs w:val="20"/>
                            <w:lang w:val="en-GB" w:eastAsia="ja-JP"/>
                          </w:rPr>
                          <m:t>e</m:t>
                        </w:del>
                      </m:r>
                      <m:r>
                        <w:del w:id="829" w:author="DENOUAL Franck" w:date="2022-10-27T15:23:00Z">
                          <m:rPr>
                            <m:sty m:val="p"/>
                          </m:rPr>
                          <w:rPr>
                            <w:rFonts w:ascii="Cambria Math" w:hAnsi="Cambria Math"/>
                            <w:szCs w:val="20"/>
                            <w:lang w:val="en-GB" w:eastAsia="ja-JP"/>
                          </w:rPr>
                          <m:t>(θ)</m:t>
                        </w:del>
                      </m:r>
                    </m:num>
                    <m:den>
                      <m:sSub>
                        <m:sSubPr>
                          <m:ctrlPr>
                            <w:del w:id="830" w:author="DENOUAL Franck" w:date="2022-10-27T15:23:00Z">
                              <w:rPr>
                                <w:rFonts w:ascii="Cambria Math" w:hAnsi="Cambria Math"/>
                                <w:szCs w:val="20"/>
                                <w:lang w:val="en-GB" w:eastAsia="ja-JP"/>
                              </w:rPr>
                            </w:del>
                          </m:ctrlPr>
                        </m:sSubPr>
                        <m:e>
                          <m:r>
                            <w:del w:id="831" w:author="DENOUAL Franck" w:date="2022-10-27T15:23:00Z">
                              <w:rPr>
                                <w:rFonts w:ascii="Cambria Math" w:hAnsi="Cambria Math"/>
                                <w:szCs w:val="20"/>
                                <w:lang w:val="en-GB" w:eastAsia="ja-JP"/>
                              </w:rPr>
                              <m:t>s</m:t>
                            </w:del>
                          </m:r>
                        </m:e>
                        <m:sub>
                          <m:r>
                            <w:del w:id="832" w:author="DENOUAL Franck" w:date="2022-10-27T15:23:00Z">
                              <w:rPr>
                                <w:rFonts w:ascii="Cambria Math" w:hAnsi="Cambria Math"/>
                                <w:szCs w:val="20"/>
                                <w:lang w:val="en-GB" w:eastAsia="ja-JP"/>
                              </w:rPr>
                              <m:t>y</m:t>
                            </w:del>
                          </m:r>
                        </m:sub>
                      </m:sSub>
                    </m:den>
                  </m:f>
                </m:e>
                <m:e>
                  <m:sSub>
                    <m:sSubPr>
                      <m:ctrlPr>
                        <w:del w:id="833" w:author="DENOUAL Franck" w:date="2022-10-27T15:23:00Z">
                          <w:rPr>
                            <w:rFonts w:ascii="Cambria Math" w:hAnsi="Cambria Math"/>
                            <w:szCs w:val="20"/>
                            <w:lang w:val="en-GB" w:eastAsia="ja-JP"/>
                          </w:rPr>
                        </w:del>
                      </m:ctrlPr>
                    </m:sSubPr>
                    <m:e>
                      <m:r>
                        <w:del w:id="834" w:author="DENOUAL Franck" w:date="2022-10-27T15:23:00Z">
                          <w:rPr>
                            <w:rFonts w:ascii="Cambria Math" w:hAnsi="Cambria Math"/>
                            <w:szCs w:val="20"/>
                            <w:lang w:val="en-GB" w:eastAsia="ja-JP"/>
                          </w:rPr>
                          <m:t>c</m:t>
                        </w:del>
                      </m:r>
                    </m:e>
                    <m:sub>
                      <m:r>
                        <w:del w:id="835" w:author="DENOUAL Franck" w:date="2022-10-27T15:23:00Z">
                          <w:rPr>
                            <w:rFonts w:ascii="Cambria Math" w:hAnsi="Cambria Math"/>
                            <w:szCs w:val="20"/>
                            <w:lang w:val="en-GB" w:eastAsia="ja-JP"/>
                          </w:rPr>
                          <m:t>y</m:t>
                        </w:del>
                      </m:r>
                    </m:sub>
                  </m:sSub>
                </m:e>
              </m:mr>
              <m:mr>
                <m:e>
                  <m:r>
                    <w:del w:id="836" w:author="DENOUAL Franck" w:date="2022-10-27T15:23:00Z">
                      <m:rPr>
                        <m:sty m:val="p"/>
                      </m:rPr>
                      <w:rPr>
                        <w:rFonts w:ascii="Cambria Math" w:hAnsi="Cambria Math"/>
                        <w:szCs w:val="20"/>
                        <w:lang w:val="en-GB" w:eastAsia="ja-JP"/>
                      </w:rPr>
                      <m:t>0</m:t>
                    </w:del>
                  </m:r>
                </m:e>
                <m:e>
                  <m:r>
                    <w:del w:id="837" w:author="DENOUAL Franck" w:date="2022-10-27T15:23:00Z">
                      <m:rPr>
                        <m:sty m:val="p"/>
                      </m:rPr>
                      <w:rPr>
                        <w:rFonts w:ascii="Cambria Math" w:hAnsi="Cambria Math"/>
                        <w:szCs w:val="20"/>
                        <w:lang w:val="en-GB" w:eastAsia="ja-JP"/>
                      </w:rPr>
                      <m:t>0</m:t>
                    </w:del>
                  </m:r>
                </m:e>
                <m:e>
                  <m:r>
                    <w:del w:id="838" w:author="DENOUAL Franck" w:date="2022-10-27T15:23:00Z">
                      <m:rPr>
                        <m:sty m:val="p"/>
                      </m:rPr>
                      <w:rPr>
                        <w:rFonts w:ascii="Cambria Math" w:hAnsi="Cambria Math"/>
                        <w:szCs w:val="20"/>
                        <w:lang w:val="en-GB" w:eastAsia="ja-JP"/>
                      </w:rPr>
                      <m:t>1</m:t>
                    </w:del>
                  </m:r>
                </m:e>
              </m:mr>
            </m:m>
          </m:e>
        </m:d>
        <m:d>
          <m:dPr>
            <m:begChr m:val="["/>
            <m:endChr m:val="]"/>
            <m:ctrlPr>
              <w:del w:id="839" w:author="DENOUAL Franck" w:date="2022-10-27T15:23:00Z">
                <w:rPr>
                  <w:rFonts w:ascii="Cambria Math" w:hAnsi="Cambria Math"/>
                  <w:szCs w:val="20"/>
                  <w:lang w:val="en-GB" w:eastAsia="ja-JP"/>
                </w:rPr>
              </w:del>
            </m:ctrlPr>
          </m:dPr>
          <m:e>
            <m:m>
              <m:mPr>
                <m:mcs>
                  <m:mc>
                    <m:mcPr>
                      <m:count m:val="1"/>
                      <m:mcJc m:val="center"/>
                    </m:mcPr>
                  </m:mc>
                </m:mcs>
                <m:ctrlPr>
                  <w:del w:id="840" w:author="DENOUAL Franck" w:date="2022-10-27T15:23:00Z">
                    <w:rPr>
                      <w:rFonts w:ascii="Cambria Math" w:hAnsi="Cambria Math"/>
                      <w:szCs w:val="20"/>
                      <w:lang w:val="en-GB" w:eastAsia="ja-JP"/>
                    </w:rPr>
                  </w:del>
                </m:ctrlPr>
              </m:mPr>
              <m:mr>
                <m:e>
                  <m:r>
                    <w:del w:id="841" w:author="DENOUAL Franck" w:date="2022-10-27T15:23:00Z">
                      <w:rPr>
                        <w:rFonts w:ascii="Cambria Math" w:hAnsi="Cambria Math"/>
                        <w:szCs w:val="20"/>
                        <w:lang w:val="en-GB" w:eastAsia="ja-JP"/>
                      </w:rPr>
                      <m:t>x</m:t>
                    </w:del>
                  </m:r>
                </m:e>
              </m:mr>
              <m:mr>
                <m:e>
                  <m:r>
                    <w:del w:id="842" w:author="DENOUAL Franck" w:date="2022-10-27T15:23:00Z">
                      <w:rPr>
                        <w:rFonts w:ascii="Cambria Math" w:hAnsi="Cambria Math"/>
                        <w:szCs w:val="20"/>
                        <w:lang w:val="en-GB" w:eastAsia="ja-JP"/>
                      </w:rPr>
                      <m:t>y</m:t>
                    </w:del>
                  </m:r>
                </m:e>
              </m:mr>
              <m:mr>
                <m:e>
                  <m:r>
                    <w:del w:id="843" w:author="DENOUAL Franck" w:date="2022-10-27T15:23:00Z">
                      <m:rPr>
                        <m:sty m:val="p"/>
                      </m:rPr>
                      <w:rPr>
                        <w:rFonts w:ascii="Cambria Math" w:hAnsi="Cambria Math"/>
                        <w:szCs w:val="20"/>
                        <w:lang w:val="en-GB" w:eastAsia="ja-JP"/>
                      </w:rPr>
                      <m:t>1</m:t>
                    </w:del>
                  </m:r>
                </m:e>
              </m:mr>
            </m:m>
          </m:e>
        </m:d>
      </m:oMath>
      <w:del w:id="844" w:author="DENOUAL Franck" w:date="2022-10-27T15:23:00Z">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RPr="00194783" w:rsidDel="000C1DCF">
          <w:rPr>
            <w:rFonts w:ascii="Cambria" w:hAnsi="Cambria"/>
            <w:szCs w:val="20"/>
            <w:lang w:val="en-GB" w:eastAsia="ja-JP"/>
          </w:rPr>
          <w:tab/>
        </w:r>
        <w:r w:rsidR="006019C2" w:rsidDel="000C1DCF">
          <w:rPr>
            <w:rFonts w:ascii="Cambria" w:hAnsi="Cambria"/>
            <w:szCs w:val="20"/>
            <w:lang w:val="en-GB" w:eastAsia="ja-JP"/>
          </w:rPr>
          <w:tab/>
        </w:r>
        <w:r w:rsidR="006019C2" w:rsidDel="000C1DCF">
          <w:rPr>
            <w:rFonts w:ascii="Cambria" w:hAnsi="Cambria"/>
            <w:szCs w:val="20"/>
            <w:lang w:val="en-GB" w:eastAsia="ja-JP"/>
          </w:rPr>
          <w:tab/>
        </w:r>
        <w:r w:rsidR="006019C2" w:rsidRPr="00194783" w:rsidDel="000C1DCF">
          <w:rPr>
            <w:rFonts w:ascii="Cambria" w:hAnsi="Cambria"/>
            <w:szCs w:val="20"/>
            <w:lang w:val="en-GB" w:eastAsia="ja-JP"/>
          </w:rPr>
          <w:delText>(</w:delText>
        </w:r>
        <w:r w:rsidR="006019C2" w:rsidDel="000C1DCF">
          <w:rPr>
            <w:rFonts w:ascii="Cambria" w:hAnsi="Cambria"/>
            <w:szCs w:val="20"/>
            <w:lang w:val="en-GB" w:eastAsia="ja-JP"/>
          </w:rPr>
          <w:delText>6.5.40-6</w:delText>
        </w:r>
        <w:r w:rsidR="006019C2" w:rsidRPr="00194783" w:rsidDel="000C1DCF">
          <w:rPr>
            <w:rFonts w:ascii="Cambria" w:hAnsi="Cambria"/>
            <w:szCs w:val="20"/>
            <w:lang w:val="en-GB" w:eastAsia="ja-JP"/>
          </w:rPr>
          <w:delText>)</w:delText>
        </w:r>
      </w:del>
    </w:p>
    <w:p w14:paraId="4786EB09" w14:textId="4B16923F" w:rsidR="006019C2" w:rsidDel="000C1DCF" w:rsidRDefault="006019C2" w:rsidP="006019C2">
      <w:pPr>
        <w:rPr>
          <w:del w:id="845" w:author="DENOUAL Franck" w:date="2022-10-27T15:23:00Z"/>
          <w:rFonts w:ascii="Cambria" w:hAnsi="Cambria"/>
          <w:szCs w:val="20"/>
          <w:lang w:val="en-GB" w:eastAsia="ja-JP"/>
        </w:rPr>
      </w:pPr>
      <w:del w:id="846" w:author="DENOUAL Franck" w:date="2022-10-27T15:23:00Z">
        <w:r w:rsidRPr="00194783" w:rsidDel="000C1DCF">
          <w:rPr>
            <w:rFonts w:ascii="Cambria" w:hAnsi="Cambria"/>
            <w:szCs w:val="20"/>
            <w:lang w:val="en-GB" w:eastAsia="ja-JP"/>
          </w:rPr>
          <w:delText xml:space="preserve">where </w:delText>
        </w:r>
      </w:del>
    </w:p>
    <w:p w14:paraId="1DF38539" w14:textId="5773104A" w:rsidR="006019C2" w:rsidDel="000C1DCF" w:rsidRDefault="006019C2" w:rsidP="006019C2">
      <w:pPr>
        <w:ind w:firstLine="720"/>
        <w:rPr>
          <w:del w:id="847" w:author="DENOUAL Franck" w:date="2022-10-27T15:23:00Z"/>
          <w:rFonts w:ascii="Cambria" w:hAnsi="Cambria"/>
          <w:szCs w:val="20"/>
          <w:lang w:val="en-GB" w:eastAsia="ja-JP"/>
        </w:rPr>
      </w:pPr>
      <m:oMath>
        <m:r>
          <w:del w:id="848" w:author="DENOUAL Franck" w:date="2022-10-27T15:23:00Z">
            <w:rPr>
              <w:rFonts w:ascii="Cambria Math" w:hAnsi="Cambria Math"/>
              <w:szCs w:val="20"/>
              <w:lang w:val="en-GB" w:eastAsia="ja-JP"/>
            </w:rPr>
            <m:t>e</m:t>
          </w:del>
        </m:r>
        <m:r>
          <w:del w:id="849" w:author="DENOUAL Franck" w:date="2022-10-27T15:23:00Z">
            <m:rPr>
              <m:sty m:val="p"/>
            </m:rPr>
            <w:rPr>
              <w:rFonts w:ascii="Cambria Math" w:hAnsi="Cambria Math"/>
              <w:szCs w:val="20"/>
              <w:lang w:val="en-GB" w:eastAsia="ja-JP"/>
            </w:rPr>
            <m:t xml:space="preserve">(θ) </m:t>
          </w:del>
        </m:r>
      </m:oMath>
      <w:del w:id="850" w:author="DENOUAL Franck" w:date="2022-10-27T15:23:00Z">
        <w:r w:rsidRPr="00194783" w:rsidDel="000C1DCF">
          <w:rPr>
            <w:rFonts w:ascii="Cambria" w:hAnsi="Cambria"/>
            <w:szCs w:val="20"/>
            <w:lang w:val="en-GB" w:eastAsia="ja-JP"/>
          </w:rPr>
          <w:delText xml:space="preserve"> is </w:delText>
        </w:r>
        <w:r w:rsidDel="000C1DCF">
          <w:rPr>
            <w:rFonts w:ascii="Cambria" w:hAnsi="Cambria"/>
            <w:szCs w:val="20"/>
            <w:lang w:val="en-GB" w:eastAsia="ja-JP"/>
          </w:rPr>
          <w:delText>the</w:delText>
        </w:r>
        <w:r w:rsidRPr="00194783" w:rsidDel="000C1DCF">
          <w:rPr>
            <w:rFonts w:ascii="Cambria" w:hAnsi="Cambria"/>
            <w:szCs w:val="20"/>
            <w:lang w:val="en-GB" w:eastAsia="ja-JP"/>
          </w:rPr>
          <w:delText xml:space="preserve"> normalized entrance pupil parameter, as represented in equation 6</w:delText>
        </w:r>
        <w:r w:rsidDel="000C1DCF">
          <w:rPr>
            <w:rFonts w:ascii="Cambria" w:hAnsi="Cambria"/>
            <w:szCs w:val="20"/>
            <w:lang w:val="en-GB" w:eastAsia="ja-JP"/>
          </w:rPr>
          <w:delText>.5.40-7, below.</w:delText>
        </w:r>
      </w:del>
    </w:p>
    <w:p w14:paraId="224AA417" w14:textId="3E861B98" w:rsidR="006019C2" w:rsidRPr="00194783" w:rsidDel="000C1DCF" w:rsidRDefault="006019C2" w:rsidP="006019C2">
      <w:pPr>
        <w:rPr>
          <w:del w:id="851" w:author="DENOUAL Franck" w:date="2022-10-27T15:23:00Z"/>
          <w:rFonts w:ascii="Cambria" w:hAnsi="Cambria"/>
          <w:szCs w:val="20"/>
          <w:lang w:val="en-GB" w:eastAsia="ja-JP"/>
        </w:rPr>
      </w:pPr>
      <m:oMath>
        <m:r>
          <w:del w:id="852" w:author="DENOUAL Franck" w:date="2022-10-27T15:23:00Z">
            <w:rPr>
              <w:rFonts w:ascii="Cambria Math" w:hAnsi="Cambria Math"/>
              <w:szCs w:val="20"/>
              <w:lang w:val="en-GB" w:eastAsia="ja-JP"/>
            </w:rPr>
            <m:t>e</m:t>
          </w:del>
        </m:r>
        <m:d>
          <m:dPr>
            <m:ctrlPr>
              <w:del w:id="853" w:author="DENOUAL Franck" w:date="2022-10-27T15:23:00Z">
                <w:rPr>
                  <w:rFonts w:ascii="Cambria Math" w:hAnsi="Cambria Math"/>
                  <w:szCs w:val="20"/>
                  <w:lang w:val="en-GB" w:eastAsia="ja-JP"/>
                </w:rPr>
              </w:del>
            </m:ctrlPr>
          </m:dPr>
          <m:e>
            <m:r>
              <w:del w:id="854" w:author="DENOUAL Franck" w:date="2022-10-27T15:23:00Z">
                <w:rPr>
                  <w:rFonts w:ascii="Cambria Math" w:hAnsi="Cambria Math"/>
                  <w:szCs w:val="20"/>
                  <w:lang w:val="en-GB" w:eastAsia="ja-JP"/>
                </w:rPr>
                <m:t>θ</m:t>
              </w:del>
            </m:r>
          </m:e>
        </m:d>
        <m:r>
          <w:del w:id="855" w:author="DENOUAL Franck" w:date="2022-10-27T15:23:00Z">
            <m:rPr>
              <m:sty m:val="p"/>
            </m:rPr>
            <w:rPr>
              <w:rFonts w:ascii="Cambria Math" w:hAnsi="Cambria Math"/>
              <w:szCs w:val="20"/>
              <w:lang w:val="en-GB" w:eastAsia="ja-JP"/>
            </w:rPr>
            <m:t>=</m:t>
          </w:del>
        </m:r>
        <m:r>
          <w:del w:id="856" w:author="DENOUAL Franck" w:date="2022-10-27T15:23:00Z">
            <w:rPr>
              <w:rFonts w:ascii="Cambria Math" w:hAnsi="Cambria Math"/>
              <w:szCs w:val="20"/>
              <w:lang w:val="en-GB" w:eastAsia="ja-JP"/>
            </w:rPr>
            <m:t>ep</m:t>
          </w:del>
        </m:r>
        <m:r>
          <w:del w:id="857" w:author="DENOUAL Franck" w:date="2022-10-27T15:23:00Z">
            <m:rPr>
              <m:sty m:val="p"/>
            </m:rPr>
            <w:rPr>
              <w:rFonts w:ascii="Cambria Math" w:hAnsi="Cambria Math"/>
              <w:szCs w:val="20"/>
              <w:lang w:val="en-GB" w:eastAsia="ja-JP"/>
            </w:rPr>
            <m:t>[0]*</m:t>
          </w:del>
        </m:r>
        <m:sSup>
          <m:sSupPr>
            <m:ctrlPr>
              <w:del w:id="858" w:author="DENOUAL Franck" w:date="2022-10-27T15:23:00Z">
                <w:rPr>
                  <w:rFonts w:ascii="Cambria Math" w:hAnsi="Cambria Math"/>
                  <w:szCs w:val="20"/>
                  <w:lang w:val="en-GB" w:eastAsia="ja-JP"/>
                </w:rPr>
              </w:del>
            </m:ctrlPr>
          </m:sSupPr>
          <m:e>
            <m:r>
              <w:del w:id="859" w:author="DENOUAL Franck" w:date="2022-10-27T15:23:00Z">
                <m:rPr>
                  <m:sty m:val="p"/>
                </m:rPr>
                <w:rPr>
                  <w:rFonts w:ascii="Cambria Math" w:hAnsi="Cambria Math"/>
                  <w:szCs w:val="20"/>
                  <w:lang w:val="en-GB" w:eastAsia="ja-JP"/>
                </w:rPr>
                <m:t>θ</m:t>
              </w:del>
            </m:r>
          </m:e>
          <m:sup>
            <m:r>
              <w:del w:id="860" w:author="DENOUAL Franck" w:date="2022-10-27T15:23:00Z">
                <m:rPr>
                  <m:sty m:val="p"/>
                </m:rPr>
                <w:rPr>
                  <w:rFonts w:ascii="Cambria Math" w:hAnsi="Cambria Math"/>
                  <w:szCs w:val="20"/>
                  <w:lang w:val="en-GB" w:eastAsia="ja-JP"/>
                </w:rPr>
                <m:t>3</m:t>
              </w:del>
            </m:r>
          </m:sup>
        </m:sSup>
        <m:r>
          <w:del w:id="861" w:author="DENOUAL Franck" w:date="2022-10-27T15:23:00Z">
            <m:rPr>
              <m:sty m:val="p"/>
            </m:rPr>
            <w:rPr>
              <w:rFonts w:ascii="Cambria Math" w:hAnsi="Cambria Math"/>
              <w:szCs w:val="20"/>
              <w:lang w:val="en-GB" w:eastAsia="ja-JP"/>
            </w:rPr>
            <m:t xml:space="preserve">  </m:t>
          </w:del>
        </m:r>
      </m:oMath>
      <w:del w:id="862" w:author="DENOUAL Franck" w:date="2022-10-27T15:23:00Z">
        <w:r w:rsidRPr="00194783" w:rsidDel="000C1DCF">
          <w:rPr>
            <w:rFonts w:ascii="Cambria" w:hAnsi="Cambria"/>
            <w:szCs w:val="20"/>
            <w:lang w:val="en-GB" w:eastAsia="ja-JP"/>
          </w:rPr>
          <w:delText xml:space="preserve"> +   </w:delText>
        </w:r>
        <m:oMath>
          <m:r>
            <w:rPr>
              <w:rFonts w:ascii="Cambria Math" w:hAnsi="Cambria Math"/>
              <w:szCs w:val="20"/>
              <w:lang w:val="en-GB" w:eastAsia="ja-JP"/>
            </w:rPr>
            <m:t>ep</m:t>
          </m:r>
          <m:r>
            <m:rPr>
              <m:sty m:val="p"/>
            </m:rPr>
            <w:rPr>
              <w:rFonts w:ascii="Cambria Math" w:hAnsi="Cambria Math"/>
              <w:szCs w:val="20"/>
              <w:lang w:val="en-GB" w:eastAsia="ja-JP"/>
            </w:rPr>
            <m:t>[1]*</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5</m:t>
              </m:r>
            </m:sup>
          </m:sSup>
          <m:r>
            <m:rPr>
              <m:sty m:val="p"/>
            </m:rPr>
            <w:rPr>
              <w:rFonts w:ascii="Cambria Math" w:hAnsi="Cambria Math"/>
              <w:szCs w:val="20"/>
              <w:lang w:val="en-GB" w:eastAsia="ja-JP"/>
            </w:rPr>
            <m:t xml:space="preserve">    </m:t>
          </m:r>
        </m:oMath>
        <w:r w:rsidRPr="00194783" w:rsidDel="000C1DCF">
          <w:rPr>
            <w:rFonts w:ascii="Cambria" w:hAnsi="Cambria"/>
            <w:szCs w:val="20"/>
            <w:lang w:val="en-GB" w:eastAsia="ja-JP"/>
          </w:rPr>
          <w:delText>+</w:delText>
        </w:r>
        <m:oMath>
          <m:r>
            <m:rPr>
              <m:sty m:val="p"/>
            </m:rPr>
            <w:rPr>
              <w:rFonts w:ascii="Cambria Math" w:hAnsi="Cambria Math"/>
              <w:szCs w:val="20"/>
              <w:lang w:val="en-GB" w:eastAsia="ja-JP"/>
            </w:rPr>
            <m:t xml:space="preserve">    </m:t>
          </m:r>
          <m:r>
            <w:rPr>
              <w:rFonts w:ascii="Cambria Math" w:hAnsi="Cambria Math"/>
              <w:szCs w:val="20"/>
              <w:lang w:val="en-GB" w:eastAsia="ja-JP"/>
            </w:rPr>
            <m:t>ep</m:t>
          </m:r>
          <m:r>
            <m:rPr>
              <m:sty m:val="p"/>
            </m:rPr>
            <w:rPr>
              <w:rFonts w:ascii="Cambria Math" w:hAnsi="Cambria Math"/>
              <w:szCs w:val="20"/>
              <w:lang w:val="en-GB" w:eastAsia="ja-JP"/>
            </w:rPr>
            <m:t>[2]*</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7</m:t>
              </m:r>
            </m:sup>
          </m:sSup>
          <m:r>
            <m:rPr>
              <m:sty m:val="p"/>
            </m:rPr>
            <w:rPr>
              <w:rFonts w:ascii="Cambria Math" w:hAnsi="Cambria Math"/>
              <w:szCs w:val="20"/>
              <w:lang w:val="en-GB" w:eastAsia="ja-JP"/>
            </w:rPr>
            <m:t xml:space="preserve">   </m:t>
          </m:r>
        </m:oMath>
        <w:r w:rsidRPr="00194783" w:rsidDel="000C1DCF">
          <w:rPr>
            <w:rFonts w:ascii="Cambria" w:hAnsi="Cambria"/>
            <w:szCs w:val="20"/>
            <w:lang w:val="en-GB" w:eastAsia="ja-JP"/>
          </w:rPr>
          <w:delText xml:space="preserve">+    </w:delText>
        </w:r>
        <m:oMath>
          <m:r>
            <w:rPr>
              <w:rFonts w:ascii="Cambria Math" w:hAnsi="Cambria Math"/>
              <w:szCs w:val="20"/>
              <w:lang w:val="en-GB" w:eastAsia="ja-JP"/>
            </w:rPr>
            <m:t>ep</m:t>
          </m:r>
          <m:r>
            <m:rPr>
              <m:sty m:val="p"/>
            </m:rPr>
            <w:rPr>
              <w:rFonts w:ascii="Cambria Math" w:hAnsi="Cambria Math"/>
              <w:szCs w:val="20"/>
              <w:lang w:val="en-GB" w:eastAsia="ja-JP"/>
            </w:rPr>
            <m:t>[3]*</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9</m:t>
              </m:r>
            </m:sup>
          </m:sSup>
          <m:r>
            <m:rPr>
              <m:sty m:val="p"/>
            </m:rPr>
            <w:rPr>
              <w:rFonts w:ascii="Cambria Math" w:hAnsi="Cambria Math"/>
              <w:szCs w:val="20"/>
              <w:lang w:val="en-GB" w:eastAsia="ja-JP"/>
            </w:rPr>
            <m:t xml:space="preserve">    </m:t>
          </m:r>
        </m:oMath>
        <w:r w:rsidRPr="00194783" w:rsidDel="000C1DCF">
          <w:rPr>
            <w:rFonts w:ascii="Cambria" w:hAnsi="Cambria"/>
            <w:szCs w:val="20"/>
            <w:lang w:val="en-GB" w:eastAsia="ja-JP"/>
          </w:rPr>
          <w:delText>+</w:delText>
        </w:r>
        <m:oMath>
          <m:r>
            <m:rPr>
              <m:sty m:val="p"/>
            </m:rPr>
            <w:rPr>
              <w:rFonts w:ascii="Cambria Math" w:hAnsi="Cambria Math"/>
              <w:szCs w:val="20"/>
              <w:lang w:val="en-GB" w:eastAsia="ja-JP"/>
            </w:rPr>
            <m:t xml:space="preserve">     </m:t>
          </m:r>
          <m:r>
            <w:rPr>
              <w:rFonts w:ascii="Cambria Math" w:hAnsi="Cambria Math"/>
              <w:szCs w:val="20"/>
              <w:lang w:val="en-GB" w:eastAsia="ja-JP"/>
            </w:rPr>
            <m:t>ep</m:t>
          </m:r>
          <m:r>
            <m:rPr>
              <m:sty m:val="p"/>
            </m:rPr>
            <w:rPr>
              <w:rFonts w:ascii="Cambria Math" w:hAnsi="Cambria Math"/>
              <w:szCs w:val="20"/>
              <w:lang w:val="en-GB" w:eastAsia="ja-JP"/>
            </w:rPr>
            <m:t>[4]*</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11</m:t>
              </m:r>
            </m:sup>
          </m:sSup>
        </m:oMath>
        <w:r w:rsidRPr="00194783" w:rsidDel="000C1DCF">
          <w:rPr>
            <w:rFonts w:ascii="Cambria" w:hAnsi="Cambria"/>
            <w:szCs w:val="20"/>
            <w:lang w:val="en-GB" w:eastAsia="ja-JP"/>
          </w:rPr>
          <w:delText xml:space="preserve"> /  </w:delText>
        </w:r>
        <m:oMath>
          <m:bar>
            <m:barPr>
              <m:pos m:val="top"/>
              <m:ctrlPr>
                <w:rPr>
                  <w:rFonts w:ascii="Cambria Math" w:hAnsi="Cambria Math"/>
                  <w:szCs w:val="20"/>
                  <w:lang w:val="en-GB" w:eastAsia="ja-JP"/>
                </w:rPr>
              </m:ctrlPr>
            </m:barPr>
            <m:e>
              <m:r>
                <w:rPr>
                  <w:rFonts w:ascii="Cambria Math" w:hAnsi="Cambria Math"/>
                  <w:szCs w:val="20"/>
                  <w:lang w:val="en-GB" w:eastAsia="ja-JP"/>
                </w:rPr>
                <m:t>d</m:t>
              </m:r>
            </m:e>
          </m:bar>
        </m:oMath>
        <w:r w:rsidRPr="00194783" w:rsidDel="000C1DCF">
          <w:rPr>
            <w:rFonts w:ascii="Cambria" w:hAnsi="Cambria"/>
            <w:szCs w:val="20"/>
            <w:lang w:val="en-GB" w:eastAsia="ja-JP"/>
          </w:rPr>
          <w:delText xml:space="preserve">  ….. (</w:delText>
        </w:r>
        <w:r w:rsidDel="000C1DCF">
          <w:rPr>
            <w:rFonts w:ascii="Cambria" w:hAnsi="Cambria"/>
            <w:szCs w:val="20"/>
            <w:lang w:val="en-GB" w:eastAsia="ja-JP"/>
          </w:rPr>
          <w:delText>6.5.40-7</w:delText>
        </w:r>
        <w:r w:rsidRPr="00194783" w:rsidDel="000C1DCF">
          <w:rPr>
            <w:rFonts w:ascii="Cambria" w:hAnsi="Cambria"/>
            <w:szCs w:val="20"/>
            <w:lang w:val="en-GB" w:eastAsia="ja-JP"/>
          </w:rPr>
          <w:delText>)</w:delText>
        </w:r>
      </w:del>
    </w:p>
    <w:p w14:paraId="2485CBAB" w14:textId="39DD6EC9" w:rsidR="006019C2" w:rsidDel="000C1DCF" w:rsidRDefault="006019C2" w:rsidP="006019C2">
      <w:pPr>
        <w:ind w:firstLine="720"/>
        <w:rPr>
          <w:del w:id="863" w:author="DENOUAL Franck" w:date="2022-10-27T15:23:00Z"/>
          <w:rFonts w:ascii="Cambria" w:hAnsi="Cambria"/>
          <w:szCs w:val="20"/>
          <w:lang w:val="en-GB" w:eastAsia="ja-JP"/>
        </w:rPr>
      </w:pPr>
    </w:p>
    <w:p w14:paraId="3BE31346" w14:textId="2F262449" w:rsidR="006019C2" w:rsidDel="000C1DCF" w:rsidRDefault="003F2471" w:rsidP="006019C2">
      <w:pPr>
        <w:ind w:firstLine="720"/>
        <w:rPr>
          <w:del w:id="864" w:author="DENOUAL Franck" w:date="2022-10-27T15:23:00Z"/>
          <w:rFonts w:ascii="Cambria" w:hAnsi="Cambria"/>
          <w:szCs w:val="20"/>
          <w:lang w:val="en-GB" w:eastAsia="ja-JP"/>
        </w:rPr>
      </w:pPr>
      <m:oMath>
        <m:sSub>
          <m:sSubPr>
            <m:ctrlPr>
              <w:del w:id="865" w:author="DENOUAL Franck" w:date="2022-10-27T15:23:00Z">
                <w:rPr>
                  <w:rFonts w:ascii="Cambria Math" w:hAnsi="Cambria Math"/>
                  <w:szCs w:val="20"/>
                  <w:lang w:val="en-GB" w:eastAsia="ja-JP"/>
                </w:rPr>
              </w:del>
            </m:ctrlPr>
          </m:sSubPr>
          <m:e>
            <m:r>
              <w:del w:id="866" w:author="DENOUAL Franck" w:date="2022-10-27T15:23:00Z">
                <w:rPr>
                  <w:rFonts w:ascii="Cambria Math" w:hAnsi="Cambria Math"/>
                  <w:szCs w:val="20"/>
                  <w:lang w:val="en-GB" w:eastAsia="ja-JP"/>
                </w:rPr>
                <m:t>s</m:t>
              </w:del>
            </m:r>
          </m:e>
          <m:sub>
            <m:r>
              <w:del w:id="867" w:author="DENOUAL Franck" w:date="2022-10-27T15:23:00Z">
                <w:rPr>
                  <w:rFonts w:ascii="Cambria Math" w:hAnsi="Cambria Math"/>
                  <w:szCs w:val="20"/>
                  <w:lang w:val="en-GB" w:eastAsia="ja-JP"/>
                </w:rPr>
                <m:t>x</m:t>
              </w:del>
            </m:r>
          </m:sub>
        </m:sSub>
      </m:oMath>
      <w:del w:id="868" w:author="DENOUAL Franck" w:date="2022-10-27T15:23:00Z">
        <w:r w:rsidR="006019C2" w:rsidRPr="00194783" w:rsidDel="000C1DCF">
          <w:rPr>
            <w:rFonts w:ascii="Cambria" w:hAnsi="Cambria"/>
            <w:szCs w:val="20"/>
            <w:lang w:val="en-GB" w:eastAsia="ja-JP"/>
          </w:rPr>
          <w:delText xml:space="preserve"> and </w:delText>
        </w:r>
        <m:oMath>
          <m:sSub>
            <m:sSubPr>
              <m:ctrlPr>
                <w:rPr>
                  <w:rFonts w:ascii="Cambria Math" w:hAnsi="Cambria Math"/>
                  <w:szCs w:val="20"/>
                  <w:lang w:val="en-GB" w:eastAsia="ja-JP"/>
                </w:rPr>
              </m:ctrlPr>
            </m:sSubPr>
            <m:e>
              <m:r>
                <w:rPr>
                  <w:rFonts w:ascii="Cambria Math" w:hAnsi="Cambria Math"/>
                  <w:szCs w:val="20"/>
                  <w:lang w:val="en-GB" w:eastAsia="ja-JP"/>
                </w:rPr>
                <m:t>s</m:t>
              </m:r>
            </m:e>
            <m:sub>
              <m:r>
                <w:rPr>
                  <w:rFonts w:ascii="Cambria Math" w:hAnsi="Cambria Math"/>
                  <w:szCs w:val="20"/>
                  <w:lang w:val="en-GB" w:eastAsia="ja-JP"/>
                </w:rPr>
                <m:t>y</m:t>
              </m:r>
            </m:sub>
          </m:sSub>
        </m:oMath>
        <w:r w:rsidR="006019C2" w:rsidRPr="00194783" w:rsidDel="000C1DCF">
          <w:rPr>
            <w:rFonts w:ascii="Cambria" w:hAnsi="Cambria"/>
            <w:szCs w:val="20"/>
            <w:lang w:val="en-GB" w:eastAsia="ja-JP"/>
          </w:rPr>
          <w:delText xml:space="preserve"> </w:delText>
        </w:r>
        <w:r w:rsidR="006019C2" w:rsidDel="000C1DCF">
          <w:rPr>
            <w:rFonts w:ascii="Cambria" w:hAnsi="Cambria"/>
            <w:szCs w:val="20"/>
            <w:lang w:val="en-GB" w:eastAsia="ja-JP"/>
          </w:rPr>
          <w:delText>is</w:delText>
        </w:r>
        <w:r w:rsidR="006019C2" w:rsidRPr="00194783" w:rsidDel="000C1DCF">
          <w:rPr>
            <w:rFonts w:ascii="Cambria" w:hAnsi="Cambria"/>
            <w:szCs w:val="20"/>
            <w:lang w:val="en-GB" w:eastAsia="ja-JP"/>
          </w:rPr>
          <w:delText xml:space="preserve"> the pixel sizes in pixels on x, y-axes, ,respectively.  </w:delText>
        </w:r>
      </w:del>
    </w:p>
    <w:p w14:paraId="11672818" w14:textId="638C0C13" w:rsidR="006019C2" w:rsidDel="000C1DCF" w:rsidRDefault="006019C2" w:rsidP="006019C2">
      <w:pPr>
        <w:ind w:left="720" w:firstLine="720"/>
        <w:rPr>
          <w:del w:id="869" w:author="DENOUAL Franck" w:date="2022-10-27T15:23:00Z"/>
          <w:rFonts w:ascii="Cambria" w:hAnsi="Cambria"/>
          <w:szCs w:val="20"/>
          <w:lang w:val="en-GB" w:eastAsia="ja-JP"/>
        </w:rPr>
      </w:pPr>
      <w:del w:id="870" w:author="DENOUAL Franck" w:date="2022-10-27T15:23:00Z">
        <w:r w:rsidRPr="009F349D" w:rsidDel="000C1DCF">
          <w:rPr>
            <w:rFonts w:ascii="Cambria" w:hAnsi="Cambria"/>
            <w:sz w:val="20"/>
            <w:lang w:val="en-GB"/>
          </w:rPr>
          <w:delText xml:space="preserve">NOTE </w:delText>
        </w:r>
        <w:r w:rsidDel="000C1DCF">
          <w:rPr>
            <w:rFonts w:ascii="Cambria" w:hAnsi="Cambria"/>
            <w:sz w:val="20"/>
            <w:lang w:val="en-GB"/>
          </w:rPr>
          <w:delText>4</w:delText>
        </w:r>
        <w:r w:rsidRPr="009F349D" w:rsidDel="000C1DCF">
          <w:rPr>
            <w:rFonts w:ascii="Cambria" w:hAnsi="Cambria"/>
            <w:sz w:val="20"/>
            <w:lang w:val="en-GB"/>
          </w:rPr>
          <w:tab/>
        </w:r>
        <w:r w:rsidDel="000C1DCF">
          <w:rPr>
            <w:rFonts w:ascii="Cambria" w:hAnsi="Cambria"/>
            <w:szCs w:val="20"/>
            <w:lang w:val="en-GB" w:eastAsia="ja-JP"/>
          </w:rPr>
          <w:delText>The</w:delText>
        </w:r>
        <w:r w:rsidRPr="00194783" w:rsidDel="000C1DCF">
          <w:rPr>
            <w:rFonts w:ascii="Cambria" w:hAnsi="Cambria"/>
            <w:szCs w:val="20"/>
            <w:lang w:val="en-GB" w:eastAsia="ja-JP"/>
          </w:rPr>
          <w:delText xml:space="preserve"> values </w:delText>
        </w:r>
        <w:r w:rsidDel="000C1DCF">
          <w:rPr>
            <w:rFonts w:ascii="Cambria" w:hAnsi="Cambria"/>
            <w:szCs w:val="20"/>
            <w:lang w:val="en-GB" w:eastAsia="ja-JP"/>
          </w:rPr>
          <w:delText xml:space="preserve">of </w:delText>
        </w:r>
        <m:oMath>
          <m:sSub>
            <m:sSubPr>
              <m:ctrlPr>
                <w:rPr>
                  <w:rFonts w:ascii="Cambria Math" w:hAnsi="Cambria Math"/>
                  <w:szCs w:val="20"/>
                  <w:lang w:val="en-GB" w:eastAsia="ja-JP"/>
                </w:rPr>
              </m:ctrlPr>
            </m:sSubPr>
            <m:e>
              <m:r>
                <w:rPr>
                  <w:rFonts w:ascii="Cambria Math" w:hAnsi="Cambria Math"/>
                  <w:szCs w:val="20"/>
                  <w:lang w:val="en-GB" w:eastAsia="ja-JP"/>
                </w:rPr>
                <m:t>s</m:t>
              </m:r>
            </m:e>
            <m:sub>
              <m:r>
                <w:rPr>
                  <w:rFonts w:ascii="Cambria Math" w:hAnsi="Cambria Math"/>
                  <w:szCs w:val="20"/>
                  <w:lang w:val="en-GB" w:eastAsia="ja-JP"/>
                </w:rPr>
                <m:t>x</m:t>
              </m:r>
            </m:sub>
          </m:sSub>
        </m:oMath>
        <w:r w:rsidRPr="00194783" w:rsidDel="000C1DCF">
          <w:rPr>
            <w:rFonts w:ascii="Cambria" w:hAnsi="Cambria"/>
            <w:szCs w:val="20"/>
            <w:lang w:val="en-GB" w:eastAsia="ja-JP"/>
          </w:rPr>
          <w:delText xml:space="preserve"> and </w:delText>
        </w:r>
        <m:oMath>
          <m:sSub>
            <m:sSubPr>
              <m:ctrlPr>
                <w:rPr>
                  <w:rFonts w:ascii="Cambria Math" w:hAnsi="Cambria Math"/>
                  <w:szCs w:val="20"/>
                  <w:lang w:val="en-GB" w:eastAsia="ja-JP"/>
                </w:rPr>
              </m:ctrlPr>
            </m:sSubPr>
            <m:e>
              <m:r>
                <w:rPr>
                  <w:rFonts w:ascii="Cambria Math" w:hAnsi="Cambria Math"/>
                  <w:szCs w:val="20"/>
                  <w:lang w:val="en-GB" w:eastAsia="ja-JP"/>
                </w:rPr>
                <m:t>s</m:t>
              </m:r>
            </m:e>
            <m:sub>
              <m:r>
                <w:rPr>
                  <w:rFonts w:ascii="Cambria Math" w:hAnsi="Cambria Math"/>
                  <w:szCs w:val="20"/>
                  <w:lang w:val="en-GB" w:eastAsia="ja-JP"/>
                </w:rPr>
                <m:t>y</m:t>
              </m:r>
            </m:sub>
          </m:sSub>
        </m:oMath>
        <w:r w:rsidRPr="00194783" w:rsidDel="000C1DCF">
          <w:rPr>
            <w:rFonts w:ascii="Cambria" w:hAnsi="Cambria"/>
            <w:szCs w:val="20"/>
            <w:lang w:val="en-GB" w:eastAsia="ja-JP"/>
          </w:rPr>
          <w:delText xml:space="preserve"> may be available from the</w:delText>
        </w:r>
        <w:r w:rsidDel="000C1DCF">
          <w:rPr>
            <w:rFonts w:ascii="Courier New" w:hAnsi="Courier New"/>
            <w:color w:val="000000"/>
          </w:rPr>
          <w:delText xml:space="preserve"> </w:delText>
        </w:r>
        <w:r w:rsidRPr="00194783" w:rsidDel="000C1DCF">
          <w:rPr>
            <w:rFonts w:ascii="Cambria" w:hAnsi="Cambria"/>
            <w:szCs w:val="20"/>
            <w:lang w:val="en-GB" w:eastAsia="ja-JP"/>
          </w:rPr>
          <w:delText xml:space="preserve">manufacturer of </w:delText>
        </w:r>
        <w:r w:rsidDel="000C1DCF">
          <w:rPr>
            <w:rFonts w:ascii="Cambria" w:hAnsi="Cambria"/>
            <w:szCs w:val="20"/>
            <w:lang w:val="en-GB" w:eastAsia="ja-JP"/>
          </w:rPr>
          <w:delText>the</w:delText>
        </w:r>
        <w:r w:rsidRPr="00194783" w:rsidDel="000C1DCF">
          <w:rPr>
            <w:rFonts w:ascii="Cambria" w:hAnsi="Cambria"/>
            <w:szCs w:val="20"/>
            <w:lang w:val="en-GB" w:eastAsia="ja-JP"/>
          </w:rPr>
          <w:delText xml:space="preserve"> camera device. </w:delText>
        </w:r>
      </w:del>
    </w:p>
    <w:p w14:paraId="3D79D505" w14:textId="2FCCCBAB" w:rsidR="006019C2" w:rsidDel="000C1DCF" w:rsidRDefault="003F2471" w:rsidP="006019C2">
      <w:pPr>
        <w:ind w:left="720"/>
        <w:rPr>
          <w:del w:id="871" w:author="DENOUAL Franck" w:date="2022-10-27T15:23:00Z"/>
          <w:rFonts w:ascii="Cambria" w:hAnsi="Cambria"/>
          <w:szCs w:val="20"/>
          <w:lang w:val="en-GB" w:eastAsia="ja-JP"/>
        </w:rPr>
      </w:pPr>
      <m:oMath>
        <m:bar>
          <m:barPr>
            <m:pos m:val="top"/>
            <m:ctrlPr>
              <w:del w:id="872" w:author="DENOUAL Franck" w:date="2022-10-27T15:23:00Z">
                <w:rPr>
                  <w:rFonts w:ascii="Cambria Math" w:hAnsi="Cambria Math"/>
                  <w:szCs w:val="20"/>
                  <w:lang w:val="en-GB" w:eastAsia="ja-JP"/>
                </w:rPr>
              </w:del>
            </m:ctrlPr>
          </m:barPr>
          <m:e>
            <m:r>
              <w:del w:id="873" w:author="DENOUAL Franck" w:date="2022-10-27T15:23:00Z">
                <w:rPr>
                  <w:rFonts w:ascii="Cambria Math" w:hAnsi="Cambria Math"/>
                  <w:szCs w:val="20"/>
                  <w:lang w:val="en-GB" w:eastAsia="ja-JP"/>
                </w:rPr>
                <m:t>d</m:t>
              </w:del>
            </m:r>
          </m:e>
        </m:bar>
      </m:oMath>
      <w:del w:id="874" w:author="DENOUAL Franck" w:date="2022-10-27T15:23:00Z">
        <w:r w:rsidR="006019C2" w:rsidRPr="00194783" w:rsidDel="000C1DCF">
          <w:rPr>
            <w:rFonts w:ascii="Cambria" w:hAnsi="Cambria"/>
            <w:szCs w:val="20"/>
            <w:lang w:val="en-GB" w:eastAsia="ja-JP"/>
          </w:rPr>
          <w:delText xml:space="preserve"> is a normalized coefficient, which is determined from radial distance, as shown in equation </w:delText>
        </w:r>
        <w:r w:rsidR="006019C2" w:rsidDel="000C1DCF">
          <w:rPr>
            <w:rFonts w:ascii="Cambria" w:hAnsi="Cambria"/>
            <w:szCs w:val="20"/>
            <w:lang w:val="en-GB" w:eastAsia="ja-JP"/>
          </w:rPr>
          <w:delText>6.5.40-8</w:delText>
        </w:r>
        <w:r w:rsidR="006019C2" w:rsidRPr="00194783" w:rsidDel="000C1DCF">
          <w:rPr>
            <w:rFonts w:ascii="Cambria" w:hAnsi="Cambria"/>
            <w:szCs w:val="20"/>
            <w:lang w:val="en-GB" w:eastAsia="ja-JP"/>
          </w:rPr>
          <w:delText xml:space="preserve">, where </w:delText>
        </w:r>
        <m:oMath>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m:t>
              </m:r>
            </m:e>
          </m:d>
        </m:oMath>
        <w:r w:rsidR="006019C2" w:rsidRPr="00194783" w:rsidDel="000C1DCF">
          <w:rPr>
            <w:rFonts w:ascii="Cambria" w:hAnsi="Cambria"/>
            <w:szCs w:val="20"/>
            <w:lang w:val="en-GB" w:eastAsia="ja-JP"/>
          </w:rPr>
          <w:delText xml:space="preserve"> represents a normalized radial distance on x, y, respectively. </w:delText>
        </w:r>
      </w:del>
    </w:p>
    <w:p w14:paraId="05EDF26B" w14:textId="66D7904B" w:rsidR="006019C2" w:rsidRPr="00194783" w:rsidDel="000C1DCF" w:rsidRDefault="003F2471" w:rsidP="006019C2">
      <w:pPr>
        <w:ind w:firstLine="720"/>
        <w:rPr>
          <w:del w:id="875" w:author="DENOUAL Franck" w:date="2022-10-27T15:23:00Z"/>
          <w:rFonts w:ascii="Cambria" w:hAnsi="Cambria"/>
          <w:sz w:val="20"/>
        </w:rPr>
      </w:pPr>
      <m:oMath>
        <m:bar>
          <m:barPr>
            <m:pos m:val="top"/>
            <m:ctrlPr>
              <w:del w:id="876" w:author="DENOUAL Franck" w:date="2022-10-27T15:23:00Z">
                <w:rPr>
                  <w:rFonts w:ascii="Cambria Math" w:hAnsi="Cambria Math"/>
                  <w:szCs w:val="20"/>
                  <w:lang w:val="en-GB" w:eastAsia="ja-JP"/>
                </w:rPr>
              </w:del>
            </m:ctrlPr>
          </m:barPr>
          <m:e>
            <m:r>
              <w:del w:id="877" w:author="DENOUAL Franck" w:date="2022-10-27T15:23:00Z">
                <w:rPr>
                  <w:rFonts w:ascii="Cambria Math" w:hAnsi="Cambria Math"/>
                  <w:szCs w:val="20"/>
                  <w:lang w:val="en-GB" w:eastAsia="ja-JP"/>
                </w:rPr>
                <m:t>d</m:t>
              </w:del>
            </m:r>
          </m:e>
        </m:bar>
        <m:r>
          <w:del w:id="878" w:author="DENOUAL Franck" w:date="2022-10-27T15:23:00Z">
            <m:rPr>
              <m:sty m:val="p"/>
            </m:rPr>
            <w:rPr>
              <w:rFonts w:ascii="Cambria Math" w:hAnsi="Cambria Math"/>
              <w:szCs w:val="20"/>
              <w:lang w:val="en-GB" w:eastAsia="ja-JP"/>
            </w:rPr>
            <m:t xml:space="preserve">= </m:t>
          </w:del>
        </m:r>
      </m:oMath>
      <w:del w:id="879" w:author="DENOUAL Franck" w:date="2022-10-27T15:23:00Z">
        <w:r w:rsidR="006019C2" w:rsidRPr="00194783" w:rsidDel="000C1DCF">
          <w:rPr>
            <w:rFonts w:ascii="Cambria" w:hAnsi="Cambria"/>
            <w:szCs w:val="20"/>
            <w:lang w:val="en-GB" w:eastAsia="ja-JP"/>
          </w:rPr>
          <w:tab/>
        </w:r>
        <m:oMath>
          <m:d>
            <m:dPr>
              <m:begChr m:val="‖"/>
              <m:endChr m:val="‖"/>
              <m:ctrlPr>
                <w:rPr>
                  <w:rFonts w:ascii="Cambria Math" w:hAnsi="Cambria Math"/>
                  <w:szCs w:val="20"/>
                  <w:lang w:val="en-GB" w:eastAsia="ja-JP"/>
                </w:rPr>
              </m:ctrlPr>
            </m:dPr>
            <m:e>
              <m:sSup>
                <m:sSupPr>
                  <m:ctrlPr>
                    <w:rPr>
                      <w:rFonts w:ascii="Cambria Math" w:hAnsi="Cambria Math"/>
                      <w:szCs w:val="20"/>
                      <w:lang w:val="en-GB" w:eastAsia="ja-JP"/>
                    </w:rPr>
                  </m:ctrlPr>
                </m:sSupPr>
                <m:e>
                  <m:r>
                    <w:rPr>
                      <w:rFonts w:ascii="Cambria Math" w:hAnsi="Cambria Math"/>
                      <w:szCs w:val="20"/>
                      <w:lang w:val="en-GB" w:eastAsia="ja-JP"/>
                    </w:rPr>
                    <m:t>x</m:t>
                  </m:r>
                </m:e>
                <m:sup>
                  <m:r>
                    <m:rPr>
                      <m:sty m:val="p"/>
                    </m:rPr>
                    <w:rPr>
                      <w:rFonts w:ascii="Cambria Math" w:hAnsi="Cambria Math"/>
                      <w:szCs w:val="20"/>
                      <w:lang w:val="en-GB" w:eastAsia="ja-JP"/>
                    </w:rPr>
                    <m:t>2</m:t>
                  </m:r>
                </m:sup>
              </m:sSup>
              <m:r>
                <m:rPr>
                  <m:sty m:val="p"/>
                </m:rPr>
                <w:rPr>
                  <w:rFonts w:ascii="Cambria Math" w:hAnsi="Cambria Math"/>
                  <w:szCs w:val="20"/>
                  <w:lang w:val="en-GB" w:eastAsia="ja-JP"/>
                </w:rPr>
                <m:t>+</m:t>
              </m:r>
              <m:sSup>
                <m:sSupPr>
                  <m:ctrlPr>
                    <w:rPr>
                      <w:rFonts w:ascii="Cambria Math" w:hAnsi="Cambria Math"/>
                      <w:szCs w:val="20"/>
                      <w:lang w:val="en-GB" w:eastAsia="ja-JP"/>
                    </w:rPr>
                  </m:ctrlPr>
                </m:sSupPr>
                <m:e>
                  <m:r>
                    <w:rPr>
                      <w:rFonts w:ascii="Cambria Math" w:hAnsi="Cambria Math"/>
                      <w:szCs w:val="20"/>
                      <w:lang w:val="en-GB" w:eastAsia="ja-JP"/>
                    </w:rPr>
                    <m:t>y</m:t>
                  </m:r>
                </m:e>
                <m:sup>
                  <m:r>
                    <m:rPr>
                      <m:sty m:val="p"/>
                    </m:rPr>
                    <w:rPr>
                      <w:rFonts w:ascii="Cambria Math" w:hAnsi="Cambria Math"/>
                      <w:szCs w:val="20"/>
                      <w:lang w:val="en-GB" w:eastAsia="ja-JP"/>
                    </w:rPr>
                    <m:t>2</m:t>
                  </m:r>
                </m:sup>
              </m:sSup>
            </m:e>
          </m:d>
        </m:oMath>
        <w:r w:rsidR="006019C2" w:rsidDel="000C1DCF">
          <w:rPr>
            <w:rFonts w:ascii="Cambria" w:hAnsi="Cambria"/>
            <w:szCs w:val="20"/>
            <w:lang w:val="en-GB" w:eastAsia="ja-JP"/>
          </w:rPr>
          <w:delText xml:space="preserve"> </w:delText>
        </w:r>
        <w:r w:rsidR="006019C2" w:rsidDel="000C1DCF">
          <w:rPr>
            <w:rFonts w:ascii="Cambria" w:hAnsi="Cambria"/>
            <w:szCs w:val="20"/>
            <w:lang w:val="en-GB" w:eastAsia="ja-JP"/>
          </w:rPr>
          <w:tab/>
        </w:r>
        <w:r w:rsidR="006019C2" w:rsidDel="000C1DCF">
          <w:rPr>
            <w:rFonts w:ascii="Cambria" w:hAnsi="Cambria"/>
            <w:szCs w:val="20"/>
            <w:lang w:val="en-GB" w:eastAsia="ja-JP"/>
          </w:rPr>
          <w:tab/>
        </w:r>
        <w:r w:rsidR="006019C2" w:rsidDel="000C1DCF">
          <w:rPr>
            <w:rFonts w:ascii="Cambria" w:hAnsi="Cambria"/>
            <w:szCs w:val="20"/>
            <w:lang w:val="en-GB" w:eastAsia="ja-JP"/>
          </w:rPr>
          <w:tab/>
        </w:r>
        <w:r w:rsidR="006019C2" w:rsidDel="000C1DCF">
          <w:rPr>
            <w:rFonts w:ascii="Cambria" w:hAnsi="Cambria"/>
            <w:szCs w:val="20"/>
            <w:lang w:val="en-GB" w:eastAsia="ja-JP"/>
          </w:rPr>
          <w:tab/>
        </w:r>
        <w:r w:rsidR="006019C2" w:rsidDel="000C1DCF">
          <w:rPr>
            <w:rFonts w:ascii="Cambria" w:hAnsi="Cambria"/>
            <w:szCs w:val="20"/>
            <w:lang w:val="en-GB" w:eastAsia="ja-JP"/>
          </w:rPr>
          <w:tab/>
        </w:r>
        <w:r w:rsidR="006019C2" w:rsidDel="000C1DCF">
          <w:rPr>
            <w:rFonts w:ascii="Cambria" w:hAnsi="Cambria"/>
            <w:szCs w:val="20"/>
            <w:lang w:val="en-GB" w:eastAsia="ja-JP"/>
          </w:rPr>
          <w:tab/>
        </w:r>
        <w:r w:rsidR="006019C2" w:rsidDel="000C1DCF">
          <w:rPr>
            <w:rFonts w:ascii="Cambria" w:hAnsi="Cambria"/>
            <w:szCs w:val="20"/>
            <w:lang w:val="en-GB" w:eastAsia="ja-JP"/>
          </w:rPr>
          <w:tab/>
        </w:r>
        <w:r w:rsidR="006019C2" w:rsidDel="000C1DCF">
          <w:rPr>
            <w:rFonts w:ascii="Cambria" w:hAnsi="Cambria"/>
            <w:szCs w:val="20"/>
            <w:lang w:val="en-GB" w:eastAsia="ja-JP"/>
          </w:rPr>
          <w:tab/>
          <w:delText>(6.5.40-8</w:delText>
        </w:r>
        <w:r w:rsidR="006019C2" w:rsidRPr="00194783" w:rsidDel="000C1DCF">
          <w:rPr>
            <w:rFonts w:ascii="Cambria" w:hAnsi="Cambria"/>
            <w:szCs w:val="20"/>
            <w:lang w:val="en-GB" w:eastAsia="ja-JP"/>
          </w:rPr>
          <w:delText>)</w:delText>
        </w:r>
        <w:r w:rsidR="006019C2" w:rsidDel="000C1DCF">
          <w:rPr>
            <w:rFonts w:ascii="Cambria" w:hAnsi="Cambria"/>
            <w:sz w:val="20"/>
          </w:rPr>
          <w:tab/>
        </w:r>
      </w:del>
    </w:p>
    <w:p w14:paraId="14799EEF" w14:textId="262F8A1B" w:rsidR="006019C2" w:rsidDel="000C1DCF" w:rsidRDefault="006019C2" w:rsidP="006019C2">
      <w:pPr>
        <w:ind w:left="720"/>
        <w:rPr>
          <w:del w:id="880" w:author="DENOUAL Franck" w:date="2022-10-27T15:23:00Z"/>
          <w:rFonts w:ascii="Cambria" w:hAnsi="Cambria"/>
          <w:szCs w:val="20"/>
          <w:lang w:val="en-GB" w:eastAsia="ja-JP"/>
        </w:rPr>
      </w:pPr>
      <w:del w:id="881" w:author="DENOUAL Franck" w:date="2022-10-27T15:23:00Z">
        <w:r w:rsidDel="000C1DCF">
          <w:rPr>
            <w:rFonts w:ascii="Cambria" w:hAnsi="Cambria"/>
            <w:szCs w:val="20"/>
            <w:lang w:val="en-GB" w:eastAsia="ja-JP"/>
          </w:rPr>
          <w:delText>A</w:delText>
        </w:r>
        <w:r w:rsidRPr="00194783" w:rsidDel="000C1DCF">
          <w:rPr>
            <w:rFonts w:ascii="Cambria" w:hAnsi="Cambria"/>
            <w:szCs w:val="20"/>
            <w:lang w:val="en-GB" w:eastAsia="ja-JP"/>
          </w:rPr>
          <w:delText>ddition</w:delText>
        </w:r>
        <w:r w:rsidDel="000C1DCF">
          <w:rPr>
            <w:rFonts w:ascii="Cambria" w:hAnsi="Cambria"/>
            <w:szCs w:val="20"/>
            <w:lang w:val="en-GB" w:eastAsia="ja-JP"/>
          </w:rPr>
          <w:delText>ally</w:delText>
        </w:r>
        <w:r w:rsidRPr="00194783" w:rsidDel="000C1DCF">
          <w:rPr>
            <w:rFonts w:ascii="Cambria" w:hAnsi="Cambria"/>
            <w:szCs w:val="20"/>
            <w:lang w:val="en-GB" w:eastAsia="ja-JP"/>
          </w:rPr>
          <w:delText xml:space="preserve">, </w:delText>
        </w:r>
        <w:r w:rsidDel="000C1DCF">
          <w:rPr>
            <w:rFonts w:ascii="Cambria" w:hAnsi="Cambria"/>
            <w:szCs w:val="20"/>
            <w:lang w:val="en-GB" w:eastAsia="ja-JP"/>
          </w:rPr>
          <w:delText xml:space="preserve">the value of </w:delText>
        </w:r>
        <w:r w:rsidRPr="00194783" w:rsidDel="000C1DCF">
          <w:rPr>
            <w:rFonts w:ascii="Cambria" w:hAnsi="Cambria"/>
            <w:szCs w:val="20"/>
            <w:lang w:val="en-GB" w:eastAsia="ja-JP"/>
          </w:rPr>
          <w:delText xml:space="preserve">x can be </w:delText>
        </w:r>
        <w:r w:rsidDel="000C1DCF">
          <w:rPr>
            <w:rFonts w:ascii="Cambria" w:hAnsi="Cambria"/>
            <w:szCs w:val="20"/>
            <w:lang w:val="en-GB" w:eastAsia="ja-JP"/>
          </w:rPr>
          <w:delText>calculated</w:delText>
        </w:r>
        <w:r w:rsidRPr="00194783" w:rsidDel="000C1DCF">
          <w:rPr>
            <w:rFonts w:ascii="Cambria" w:hAnsi="Cambria"/>
            <w:szCs w:val="20"/>
            <w:lang w:val="en-GB" w:eastAsia="ja-JP"/>
          </w:rPr>
          <w:delText xml:space="preserve"> as</w:delText>
        </w:r>
        <w:r w:rsidDel="000C1DCF">
          <w:rPr>
            <w:rFonts w:ascii="Cambria" w:hAnsi="Cambria"/>
            <w:szCs w:val="20"/>
            <w:lang w:val="en-GB" w:eastAsia="ja-JP"/>
          </w:rPr>
          <w:delText xml:space="preserve"> below</w:delText>
        </w:r>
      </w:del>
    </w:p>
    <w:p w14:paraId="18D2E2CF" w14:textId="4F0682E6" w:rsidR="006019C2" w:rsidRPr="00194783" w:rsidDel="000C1DCF" w:rsidRDefault="006019C2" w:rsidP="006019C2">
      <w:pPr>
        <w:ind w:left="720"/>
        <w:rPr>
          <w:del w:id="882" w:author="DENOUAL Franck" w:date="2022-10-27T15:23:00Z"/>
          <w:rFonts w:ascii="Cambria" w:hAnsi="Cambria"/>
          <w:szCs w:val="20"/>
          <w:lang w:val="en-GB" w:eastAsia="ja-JP"/>
        </w:rPr>
      </w:pPr>
      <w:del w:id="883" w:author="DENOUAL Franck" w:date="2022-10-27T15:23:00Z">
        <w:r w:rsidRPr="00194783" w:rsidDel="000C1DCF">
          <w:rPr>
            <w:rFonts w:ascii="Cambria" w:hAnsi="Cambria"/>
            <w:szCs w:val="20"/>
            <w:lang w:val="en-GB" w:eastAsia="ja-JP"/>
          </w:rPr>
          <w:delText xml:space="preserve"> </w:delText>
        </w:r>
        <m:oMath>
          <m:r>
            <w:rPr>
              <w:rFonts w:ascii="Cambria Math" w:hAnsi="Cambria Math"/>
              <w:szCs w:val="20"/>
              <w:lang w:val="en-GB" w:eastAsia="ja-JP"/>
            </w:rPr>
            <m:t>x</m:t>
          </m:r>
          <m:r>
            <m:rPr>
              <m:sty m:val="p"/>
            </m:rPr>
            <w:rPr>
              <w:rFonts w:ascii="Cambria Math" w:hAnsi="Cambria Math"/>
              <w:szCs w:val="20"/>
              <w:lang w:val="en-GB" w:eastAsia="ja-JP"/>
            </w:rPr>
            <m:t xml:space="preserve">= </m:t>
          </m:r>
          <m:r>
            <w:rPr>
              <w:rFonts w:ascii="Cambria Math" w:hAnsi="Cambria Math"/>
              <w:szCs w:val="20"/>
              <w:lang w:val="en-GB" w:eastAsia="ja-JP"/>
            </w:rPr>
            <m:t>f</m:t>
          </m:r>
          <m:r>
            <m:rPr>
              <m:sty m:val="p"/>
            </m:rPr>
            <w:rPr>
              <w:rFonts w:ascii="Cambria Math" w:hAnsi="Cambria Math"/>
              <w:szCs w:val="20"/>
              <w:lang w:val="en-GB" w:eastAsia="ja-JP"/>
            </w:rPr>
            <m:t xml:space="preserve"> +</m:t>
          </m:r>
          <m:r>
            <w:rPr>
              <w:rFonts w:ascii="Cambria Math" w:hAnsi="Cambria Math"/>
              <w:szCs w:val="20"/>
              <w:lang w:val="en-GB" w:eastAsia="ja-JP"/>
            </w:rPr>
            <m:t>e</m:t>
          </m:r>
          <m:d>
            <m:dPr>
              <m:ctrlPr>
                <w:rPr>
                  <w:rFonts w:ascii="Cambria Math" w:hAnsi="Cambria Math"/>
                  <w:szCs w:val="20"/>
                  <w:lang w:val="en-GB" w:eastAsia="ja-JP"/>
                </w:rPr>
              </m:ctrlPr>
            </m:dPr>
            <m:e>
              <m:r>
                <m:rPr>
                  <m:sty m:val="p"/>
                </m:rPr>
                <w:rPr>
                  <w:rFonts w:ascii="Cambria Math" w:hAnsi="Cambria Math"/>
                  <w:szCs w:val="20"/>
                  <w:lang w:val="en-GB" w:eastAsia="ja-JP"/>
                </w:rPr>
                <m:t>θ</m:t>
              </m:r>
            </m:e>
          </m:d>
          <m:r>
            <m:rPr>
              <m:sty m:val="p"/>
            </m:rPr>
            <w:rPr>
              <w:rFonts w:ascii="Cambria Math" w:hAnsi="Cambria Math"/>
              <w:szCs w:val="20"/>
              <w:lang w:val="en-GB" w:eastAsia="ja-JP"/>
            </w:rPr>
            <m:t>.</m:t>
          </m:r>
          <m:f>
            <m:fPr>
              <m:type m:val="lin"/>
              <m:ctrlPr>
                <w:rPr>
                  <w:rFonts w:ascii="Cambria Math" w:hAnsi="Cambria Math"/>
                  <w:szCs w:val="20"/>
                  <w:lang w:val="en-GB" w:eastAsia="ja-JP"/>
                </w:rPr>
              </m:ctrlPr>
            </m:fPr>
            <m:num>
              <m:sSub>
                <m:sSubPr>
                  <m:ctrlPr>
                    <w:rPr>
                      <w:rFonts w:ascii="Cambria Math" w:hAnsi="Cambria Math"/>
                      <w:szCs w:val="20"/>
                      <w:lang w:val="en-GB" w:eastAsia="ja-JP"/>
                    </w:rPr>
                  </m:ctrlPr>
                </m:sSubPr>
                <m:e>
                  <m:r>
                    <w:rPr>
                      <w:rFonts w:ascii="Cambria Math" w:hAnsi="Cambria Math"/>
                      <w:szCs w:val="20"/>
                      <w:lang w:val="en-GB" w:eastAsia="ja-JP"/>
                    </w:rPr>
                    <m:t>X</m:t>
                  </m:r>
                </m:e>
                <m:sub>
                  <m:r>
                    <w:rPr>
                      <w:rFonts w:ascii="Cambria Math" w:hAnsi="Cambria Math"/>
                      <w:szCs w:val="20"/>
                      <w:lang w:val="en-GB" w:eastAsia="ja-JP"/>
                    </w:rPr>
                    <m:t>c</m:t>
                  </m:r>
                </m:sub>
              </m:sSub>
              <m:r>
                <m:rPr>
                  <m:sty m:val="p"/>
                </m:rPr>
                <w:rPr>
                  <w:rFonts w:ascii="Cambria Math" w:hAnsi="Cambria Math"/>
                  <w:szCs w:val="20"/>
                  <w:lang w:val="en-GB" w:eastAsia="ja-JP"/>
                </w:rPr>
                <m:t>+</m:t>
              </m:r>
              <m:r>
                <w:rPr>
                  <w:rFonts w:ascii="Cambria Math" w:hAnsi="Cambria Math"/>
                  <w:szCs w:val="20"/>
                  <w:lang w:val="en-GB" w:eastAsia="ja-JP"/>
                </w:rPr>
                <m:t>s</m:t>
              </m:r>
              <m:r>
                <m:rPr>
                  <m:sty m:val="p"/>
                </m:rPr>
                <w:rPr>
                  <w:rFonts w:ascii="Cambria Math" w:hAnsi="Cambria Math"/>
                  <w:szCs w:val="20"/>
                  <w:lang w:val="en-GB" w:eastAsia="ja-JP"/>
                </w:rPr>
                <m:t>.</m:t>
              </m:r>
              <m:sSub>
                <m:sSubPr>
                  <m:ctrlPr>
                    <w:rPr>
                      <w:rFonts w:ascii="Cambria Math" w:hAnsi="Cambria Math"/>
                      <w:szCs w:val="20"/>
                      <w:lang w:val="en-GB" w:eastAsia="ja-JP"/>
                    </w:rPr>
                  </m:ctrlPr>
                </m:sSubPr>
                <m:e>
                  <m:r>
                    <w:rPr>
                      <w:rFonts w:ascii="Cambria Math" w:hAnsi="Cambria Math"/>
                      <w:szCs w:val="20"/>
                      <w:lang w:val="en-GB" w:eastAsia="ja-JP"/>
                    </w:rPr>
                    <m:t>Y</m:t>
                  </m:r>
                </m:e>
                <m:sub>
                  <m:r>
                    <w:rPr>
                      <w:rFonts w:ascii="Cambria Math" w:hAnsi="Cambria Math"/>
                      <w:szCs w:val="20"/>
                      <w:lang w:val="en-GB" w:eastAsia="ja-JP"/>
                    </w:rPr>
                    <m:t>c</m:t>
                  </m:r>
                </m:sub>
              </m:sSub>
            </m:num>
            <m:den>
              <m:sSub>
                <m:sSubPr>
                  <m:ctrlPr>
                    <w:rPr>
                      <w:rFonts w:ascii="Cambria Math" w:hAnsi="Cambria Math"/>
                      <w:szCs w:val="20"/>
                      <w:lang w:val="en-GB" w:eastAsia="ja-JP"/>
                    </w:rPr>
                  </m:ctrlPr>
                </m:sSubPr>
                <m:e>
                  <m:r>
                    <w:rPr>
                      <w:rFonts w:ascii="Cambria Math" w:hAnsi="Cambria Math"/>
                      <w:szCs w:val="20"/>
                      <w:lang w:val="en-GB" w:eastAsia="ja-JP"/>
                    </w:rPr>
                    <m:t>Z</m:t>
                  </m:r>
                </m:e>
                <m:sub>
                  <m:r>
                    <w:rPr>
                      <w:rFonts w:ascii="Cambria Math" w:hAnsi="Cambria Math"/>
                      <w:szCs w:val="20"/>
                      <w:lang w:val="en-GB" w:eastAsia="ja-JP"/>
                    </w:rPr>
                    <m:t>c</m:t>
                  </m:r>
                </m:sub>
              </m:sSub>
            </m:den>
          </m:f>
        </m:oMath>
        <w:r w:rsidRPr="00194783" w:rsidDel="000C1DCF">
          <w:rPr>
            <w:rFonts w:ascii="Cambria" w:hAnsi="Cambria"/>
            <w:szCs w:val="20"/>
            <w:lang w:val="en-GB" w:eastAsia="ja-JP"/>
          </w:rPr>
          <w:delText xml:space="preserve">, and </w:delText>
        </w:r>
        <m:oMath>
          <m:r>
            <w:rPr>
              <w:rFonts w:ascii="Cambria Math" w:hAnsi="Cambria Math"/>
              <w:szCs w:val="20"/>
              <w:lang w:val="en-GB" w:eastAsia="ja-JP"/>
            </w:rPr>
            <m:t>y</m:t>
          </m:r>
          <m:r>
            <m:rPr>
              <m:sty m:val="p"/>
            </m:rPr>
            <w:rPr>
              <w:rFonts w:ascii="Cambria Math" w:hAnsi="Cambria Math"/>
              <w:szCs w:val="20"/>
              <w:lang w:val="en-GB" w:eastAsia="ja-JP"/>
            </w:rPr>
            <m:t xml:space="preserve">= </m:t>
          </m:r>
          <m:r>
            <w:rPr>
              <w:rFonts w:ascii="Cambria Math" w:hAnsi="Cambria Math"/>
              <w:szCs w:val="20"/>
              <w:lang w:val="en-GB" w:eastAsia="ja-JP"/>
            </w:rPr>
            <m:t>f</m:t>
          </m:r>
          <m:r>
            <m:rPr>
              <m:sty m:val="p"/>
            </m:rPr>
            <w:rPr>
              <w:rFonts w:ascii="Cambria Math" w:hAnsi="Cambria Math"/>
              <w:szCs w:val="20"/>
              <w:lang w:val="en-GB" w:eastAsia="ja-JP"/>
            </w:rPr>
            <m:t xml:space="preserve"> +</m:t>
          </m:r>
          <m:r>
            <w:rPr>
              <w:rFonts w:ascii="Cambria Math" w:hAnsi="Cambria Math"/>
              <w:szCs w:val="20"/>
              <w:lang w:val="en-GB" w:eastAsia="ja-JP"/>
            </w:rPr>
            <m:t>e</m:t>
          </m:r>
          <m:d>
            <m:dPr>
              <m:ctrlPr>
                <w:rPr>
                  <w:rFonts w:ascii="Cambria Math" w:hAnsi="Cambria Math"/>
                  <w:szCs w:val="20"/>
                  <w:lang w:val="en-GB" w:eastAsia="ja-JP"/>
                </w:rPr>
              </m:ctrlPr>
            </m:dPr>
            <m:e>
              <m:r>
                <m:rPr>
                  <m:sty m:val="p"/>
                </m:rPr>
                <w:rPr>
                  <w:rFonts w:ascii="Cambria Math" w:hAnsi="Cambria Math"/>
                  <w:szCs w:val="20"/>
                  <w:lang w:val="en-GB" w:eastAsia="ja-JP"/>
                </w:rPr>
                <m:t>θ</m:t>
              </m:r>
            </m:e>
          </m:d>
          <m:r>
            <m:rPr>
              <m:sty m:val="p"/>
            </m:rPr>
            <w:rPr>
              <w:rFonts w:ascii="Cambria Math" w:hAnsi="Cambria Math"/>
              <w:szCs w:val="20"/>
              <w:lang w:val="en-GB" w:eastAsia="ja-JP"/>
            </w:rPr>
            <m:t>.</m:t>
          </m:r>
          <m:f>
            <m:fPr>
              <m:type m:val="lin"/>
              <m:ctrlPr>
                <w:rPr>
                  <w:rFonts w:ascii="Cambria Math" w:hAnsi="Cambria Math"/>
                  <w:szCs w:val="20"/>
                  <w:lang w:val="en-GB" w:eastAsia="ja-JP"/>
                </w:rPr>
              </m:ctrlPr>
            </m:fPr>
            <m:num>
              <m:sSub>
                <m:sSubPr>
                  <m:ctrlPr>
                    <w:rPr>
                      <w:rFonts w:ascii="Cambria Math" w:hAnsi="Cambria Math"/>
                      <w:szCs w:val="20"/>
                      <w:lang w:val="en-GB" w:eastAsia="ja-JP"/>
                    </w:rPr>
                  </m:ctrlPr>
                </m:sSubPr>
                <m:e>
                  <m:r>
                    <w:rPr>
                      <w:rFonts w:ascii="Cambria Math" w:hAnsi="Cambria Math"/>
                      <w:szCs w:val="20"/>
                      <w:lang w:val="en-GB" w:eastAsia="ja-JP"/>
                    </w:rPr>
                    <m:t>Y</m:t>
                  </m:r>
                </m:e>
                <m:sub>
                  <m:r>
                    <w:rPr>
                      <w:rFonts w:ascii="Cambria Math" w:hAnsi="Cambria Math"/>
                      <w:szCs w:val="20"/>
                      <w:lang w:val="en-GB" w:eastAsia="ja-JP"/>
                    </w:rPr>
                    <m:t>c</m:t>
                  </m:r>
                </m:sub>
              </m:sSub>
            </m:num>
            <m:den>
              <m:sSub>
                <m:sSubPr>
                  <m:ctrlPr>
                    <w:rPr>
                      <w:rFonts w:ascii="Cambria Math" w:hAnsi="Cambria Math"/>
                      <w:szCs w:val="20"/>
                      <w:lang w:val="en-GB" w:eastAsia="ja-JP"/>
                    </w:rPr>
                  </m:ctrlPr>
                </m:sSubPr>
                <m:e>
                  <m:r>
                    <w:rPr>
                      <w:rFonts w:ascii="Cambria Math" w:hAnsi="Cambria Math"/>
                      <w:szCs w:val="20"/>
                      <w:lang w:val="en-GB" w:eastAsia="ja-JP"/>
                    </w:rPr>
                    <m:t>Z</m:t>
                  </m:r>
                </m:e>
                <m:sub>
                  <m:r>
                    <w:rPr>
                      <w:rFonts w:ascii="Cambria Math" w:hAnsi="Cambria Math"/>
                      <w:szCs w:val="20"/>
                      <w:lang w:val="en-GB" w:eastAsia="ja-JP"/>
                    </w:rPr>
                    <m:t>c</m:t>
                  </m:r>
                </m:sub>
              </m:sSub>
            </m:den>
          </m:f>
        </m:oMath>
        <w:r w:rsidRPr="00194783" w:rsidDel="000C1DCF">
          <w:rPr>
            <w:rFonts w:ascii="Cambria" w:hAnsi="Cambria"/>
            <w:szCs w:val="20"/>
            <w:lang w:val="en-GB" w:eastAsia="ja-JP"/>
          </w:rPr>
          <w:delText xml:space="preserve">.    </w:delText>
        </w:r>
        <w:r w:rsidDel="000C1DCF">
          <w:rPr>
            <w:rFonts w:ascii="Cambria" w:hAnsi="Cambria"/>
            <w:szCs w:val="20"/>
            <w:lang w:val="en-GB" w:eastAsia="ja-JP"/>
          </w:rPr>
          <w:tab/>
        </w:r>
        <w:r w:rsidDel="000C1DCF">
          <w:rPr>
            <w:rFonts w:ascii="Cambria" w:hAnsi="Cambria"/>
            <w:szCs w:val="20"/>
            <w:lang w:val="en-GB" w:eastAsia="ja-JP"/>
          </w:rPr>
          <w:tab/>
        </w:r>
        <w:r w:rsidDel="000C1DCF">
          <w:rPr>
            <w:rFonts w:ascii="Cambria" w:hAnsi="Cambria"/>
            <w:szCs w:val="20"/>
            <w:lang w:val="en-GB" w:eastAsia="ja-JP"/>
          </w:rPr>
          <w:tab/>
          <w:delText>(6.5.40-9</w:delText>
        </w:r>
        <w:r w:rsidRPr="00194783" w:rsidDel="000C1DCF">
          <w:rPr>
            <w:rFonts w:ascii="Cambria" w:hAnsi="Cambria"/>
            <w:szCs w:val="20"/>
            <w:lang w:val="en-GB" w:eastAsia="ja-JP"/>
          </w:rPr>
          <w:delText>)</w:delText>
        </w:r>
      </w:del>
    </w:p>
    <w:p w14:paraId="6D53EA93" w14:textId="47D88A0B" w:rsidR="006019C2" w:rsidRPr="00194783" w:rsidDel="000C1DCF" w:rsidRDefault="006019C2" w:rsidP="006019C2">
      <w:pPr>
        <w:rPr>
          <w:del w:id="884" w:author="DENOUAL Franck" w:date="2022-10-27T15:23:00Z"/>
          <w:rFonts w:ascii="Cambria" w:hAnsi="Cambria"/>
          <w:szCs w:val="20"/>
          <w:lang w:val="en-GB" w:eastAsia="ja-JP"/>
        </w:rPr>
      </w:pPr>
    </w:p>
    <w:p w14:paraId="475AFF44" w14:textId="384A8569" w:rsidR="006019C2" w:rsidRPr="00194783" w:rsidDel="000C1DCF" w:rsidRDefault="006019C2" w:rsidP="006019C2">
      <w:pPr>
        <w:tabs>
          <w:tab w:val="left" w:pos="1584"/>
        </w:tabs>
        <w:spacing w:after="240" w:line="220" w:lineRule="atLeast"/>
        <w:ind w:right="720"/>
        <w:rPr>
          <w:del w:id="885" w:author="DENOUAL Franck" w:date="2022-10-27T15:23:00Z"/>
          <w:rFonts w:ascii="Cambria" w:hAnsi="Cambria"/>
          <w:szCs w:val="20"/>
          <w:lang w:val="en-GB" w:eastAsia="ja-JP"/>
        </w:rPr>
      </w:pPr>
      <w:del w:id="886" w:author="DENOUAL Franck" w:date="2022-10-27T15:23:00Z">
        <w:r w:rsidDel="000C1DCF">
          <w:rPr>
            <w:rFonts w:ascii="Cambria" w:hAnsi="Cambria"/>
            <w:szCs w:val="20"/>
            <w:lang w:val="en-GB" w:eastAsia="ja-JP"/>
          </w:rPr>
          <w:delText xml:space="preserve">A point on the </w:delText>
        </w:r>
        <w:r w:rsidRPr="00194783" w:rsidDel="000C1DCF">
          <w:rPr>
            <w:rFonts w:ascii="Cambria" w:hAnsi="Cambria"/>
            <w:szCs w:val="20"/>
            <w:lang w:val="en-GB" w:eastAsia="ja-JP"/>
          </w:rPr>
          <w:delText>distorted image in the normalized coordinate is</w:delText>
        </w:r>
        <w:r w:rsidDel="000C1DCF">
          <w:rPr>
            <w:rFonts w:ascii="Cambria" w:hAnsi="Cambria"/>
            <w:szCs w:val="20"/>
            <w:lang w:val="en-GB" w:eastAsia="ja-JP"/>
          </w:rPr>
          <w:delText xml:space="preserve"> represented as</w:delText>
        </w:r>
        <w:r w:rsidRPr="00194783" w:rsidDel="000C1DCF">
          <w:rPr>
            <w:rFonts w:ascii="Cambria" w:hAnsi="Cambria"/>
            <w:szCs w:val="20"/>
            <w:lang w:val="en-GB" w:eastAsia="ja-JP"/>
          </w:rPr>
          <w:delText xml:space="preserve"> (</w:delText>
        </w:r>
        <m:oMath>
          <m:r>
            <w:rPr>
              <w:rFonts w:ascii="Cambria Math" w:hAnsi="Cambria Math"/>
              <w:szCs w:val="20"/>
              <w:lang w:val="en-GB" w:eastAsia="ja-JP"/>
            </w:rPr>
            <m:t>x</m:t>
          </m:r>
        </m:oMath>
        <w:r w:rsidRPr="00194783" w:rsidDel="000C1DCF">
          <w:rPr>
            <w:rFonts w:ascii="Cambria" w:hAnsi="Cambria"/>
            <w:szCs w:val="20"/>
            <w:lang w:val="en-GB" w:eastAsia="ja-JP"/>
          </w:rPr>
          <w:delText>,</w:delText>
        </w:r>
        <m:oMath>
          <m:r>
            <w:rPr>
              <w:rFonts w:ascii="Cambria Math" w:hAnsi="Cambria Math"/>
              <w:szCs w:val="20"/>
              <w:lang w:val="en-GB" w:eastAsia="ja-JP"/>
            </w:rPr>
            <m:t>y</m:t>
          </m:r>
        </m:oMath>
        <w:r w:rsidRPr="00194783" w:rsidDel="000C1DCF">
          <w:rPr>
            <w:rFonts w:ascii="Cambria" w:hAnsi="Cambria"/>
            <w:szCs w:val="20"/>
            <w:lang w:val="en-GB" w:eastAsia="ja-JP"/>
          </w:rPr>
          <w:delText>)</w:delText>
        </w:r>
        <w:r w:rsidDel="000C1DCF">
          <w:rPr>
            <w:rFonts w:ascii="Cambria" w:hAnsi="Cambria"/>
            <w:szCs w:val="20"/>
            <w:lang w:val="en-GB" w:eastAsia="ja-JP"/>
          </w:rPr>
          <w:delText xml:space="preserve">. A corresponding point on </w:delText>
        </w:r>
        <w:r w:rsidRPr="00194783" w:rsidDel="000C1DCF">
          <w:rPr>
            <w:rFonts w:ascii="Cambria" w:hAnsi="Cambria"/>
            <w:szCs w:val="20"/>
            <w:lang w:val="en-GB" w:eastAsia="ja-JP"/>
          </w:rPr>
          <w:delText>the undistorted</w:delText>
        </w:r>
        <w:r w:rsidDel="000C1DCF">
          <w:rPr>
            <w:rFonts w:ascii="Cambria" w:hAnsi="Cambria"/>
            <w:szCs w:val="20"/>
            <w:lang w:val="en-GB" w:eastAsia="ja-JP"/>
          </w:rPr>
          <w:delText xml:space="preserve"> or </w:delText>
        </w:r>
        <w:r w:rsidRPr="00194783" w:rsidDel="000C1DCF">
          <w:rPr>
            <w:rFonts w:ascii="Cambria" w:hAnsi="Cambria"/>
            <w:szCs w:val="20"/>
            <w:lang w:val="en-GB" w:eastAsia="ja-JP"/>
          </w:rPr>
          <w:delText xml:space="preserve">distortion free image coordinate </w:delText>
        </w:r>
        <w:r w:rsidDel="000C1DCF">
          <w:rPr>
            <w:rFonts w:ascii="Cambria" w:hAnsi="Cambria"/>
            <w:szCs w:val="20"/>
            <w:lang w:val="en-GB" w:eastAsia="ja-JP"/>
          </w:rPr>
          <w:delText xml:space="preserve">may be defined </w:delText>
        </w:r>
        <w:r w:rsidRPr="00194783" w:rsidDel="000C1DCF">
          <w:rPr>
            <w:rFonts w:ascii="Cambria" w:hAnsi="Cambria"/>
            <w:szCs w:val="20"/>
            <w:lang w:val="en-GB" w:eastAsia="ja-JP"/>
          </w:rPr>
          <w:delText>as (</w:delText>
        </w:r>
        <m:oMath>
          <m:sSup>
            <m:sSupPr>
              <m:ctrlPr>
                <w:rPr>
                  <w:rFonts w:ascii="Cambria Math" w:hAnsi="Cambria Math"/>
                  <w:szCs w:val="20"/>
                  <w:lang w:val="en-GB" w:eastAsia="ja-JP"/>
                </w:rPr>
              </m:ctrlPr>
            </m:sSupPr>
            <m:e>
              <m:r>
                <w:rPr>
                  <w:rFonts w:ascii="Cambria Math" w:hAnsi="Cambria Math"/>
                  <w:szCs w:val="20"/>
                  <w:lang w:val="en-GB" w:eastAsia="ja-JP"/>
                </w:rPr>
                <m:t>x</m:t>
              </m:r>
            </m:e>
            <m:sup>
              <m:r>
                <m:rPr>
                  <m:sty m:val="p"/>
                </m:rPr>
                <w:rPr>
                  <w:rFonts w:ascii="Cambria Math" w:hAnsi="Cambria Math"/>
                  <w:szCs w:val="20"/>
                  <w:lang w:val="en-GB" w:eastAsia="ja-JP"/>
                </w:rPr>
                <m:t>'</m:t>
              </m:r>
            </m:sup>
          </m:sSup>
          <m:r>
            <m:rPr>
              <m:sty m:val="p"/>
            </m:rPr>
            <w:rPr>
              <w:rFonts w:ascii="Cambria Math" w:hAnsi="Cambria Math"/>
              <w:szCs w:val="20"/>
              <w:lang w:val="en-GB" w:eastAsia="ja-JP"/>
            </w:rPr>
            <m:t xml:space="preserve">, </m:t>
          </m:r>
          <m:sSup>
            <m:sSupPr>
              <m:ctrlPr>
                <w:rPr>
                  <w:rFonts w:ascii="Cambria Math" w:hAnsi="Cambria Math"/>
                  <w:szCs w:val="20"/>
                  <w:lang w:val="en-GB" w:eastAsia="ja-JP"/>
                </w:rPr>
              </m:ctrlPr>
            </m:sSupPr>
            <m:e>
              <m:r>
                <w:rPr>
                  <w:rFonts w:ascii="Cambria Math" w:hAnsi="Cambria Math"/>
                  <w:szCs w:val="20"/>
                  <w:lang w:val="en-GB" w:eastAsia="ja-JP"/>
                </w:rPr>
                <m:t>y</m:t>
              </m:r>
            </m:e>
            <m:sup>
              <m:r>
                <m:rPr>
                  <m:sty m:val="p"/>
                </m:rPr>
                <w:rPr>
                  <w:rFonts w:ascii="Cambria Math" w:hAnsi="Cambria Math"/>
                  <w:szCs w:val="20"/>
                  <w:lang w:val="en-GB" w:eastAsia="ja-JP"/>
                </w:rPr>
                <m:t>'</m:t>
              </m:r>
            </m:sup>
          </m:sSup>
          <m:r>
            <m:rPr>
              <m:sty m:val="p"/>
            </m:rPr>
            <w:rPr>
              <w:rFonts w:ascii="Cambria Math" w:hAnsi="Cambria Math"/>
              <w:szCs w:val="20"/>
              <w:lang w:val="en-GB" w:eastAsia="ja-JP"/>
            </w:rPr>
            <m:t>)</m:t>
          </m:r>
        </m:oMath>
        <w:r w:rsidRPr="00194783" w:rsidDel="000C1DCF">
          <w:rPr>
            <w:rFonts w:ascii="Cambria" w:hAnsi="Cambria"/>
            <w:szCs w:val="20"/>
            <w:lang w:val="en-GB" w:eastAsia="ja-JP"/>
          </w:rPr>
          <w:delText>. The formulation for the radial and tangential</w:delText>
        </w:r>
        <w:r w:rsidDel="000C1DCF">
          <w:rPr>
            <w:rFonts w:ascii="Cambria" w:hAnsi="Cambria"/>
            <w:sz w:val="20"/>
          </w:rPr>
          <w:delText xml:space="preserve"> </w:delText>
        </w:r>
        <w:r w:rsidRPr="00194783" w:rsidDel="000C1DCF">
          <w:rPr>
            <w:rFonts w:ascii="Cambria" w:hAnsi="Cambria"/>
            <w:szCs w:val="20"/>
            <w:lang w:val="en-GB" w:eastAsia="ja-JP"/>
          </w:rPr>
          <w:delText xml:space="preserve">distortion is </w:delText>
        </w:r>
        <w:r w:rsidDel="000C1DCF">
          <w:rPr>
            <w:rFonts w:ascii="Cambria" w:hAnsi="Cambria"/>
            <w:szCs w:val="20"/>
            <w:lang w:val="en-GB" w:eastAsia="ja-JP"/>
          </w:rPr>
          <w:delText>similarly</w:delText>
        </w:r>
        <w:r w:rsidRPr="00194783" w:rsidDel="000C1DCF">
          <w:rPr>
            <w:rFonts w:ascii="Cambria" w:hAnsi="Cambria"/>
            <w:szCs w:val="20"/>
            <w:lang w:val="en-GB" w:eastAsia="ja-JP"/>
          </w:rPr>
          <w:delText xml:space="preserve"> define</w:delText>
        </w:r>
        <w:r w:rsidDel="000C1DCF">
          <w:rPr>
            <w:rFonts w:ascii="Cambria" w:hAnsi="Cambria"/>
            <w:szCs w:val="20"/>
            <w:lang w:val="en-GB" w:eastAsia="ja-JP"/>
          </w:rPr>
          <w:delText>d</w:delText>
        </w:r>
        <w:r w:rsidRPr="00194783" w:rsidDel="000C1DCF">
          <w:rPr>
            <w:rFonts w:ascii="Cambria" w:hAnsi="Cambria"/>
            <w:szCs w:val="20"/>
            <w:lang w:val="en-GB" w:eastAsia="ja-JP"/>
          </w:rPr>
          <w:delText xml:space="preserve"> below:</w:delText>
        </w:r>
      </w:del>
    </w:p>
    <w:p w14:paraId="08FFA2E8" w14:textId="177744AA" w:rsidR="006019C2" w:rsidRPr="00194783" w:rsidDel="000C1DCF" w:rsidRDefault="003F2471" w:rsidP="006019C2">
      <w:pPr>
        <w:rPr>
          <w:del w:id="887" w:author="DENOUAL Franck" w:date="2022-10-27T15:23:00Z"/>
          <w:rFonts w:ascii="Cambria" w:hAnsi="Cambria"/>
          <w:szCs w:val="20"/>
          <w:lang w:val="en-GB" w:eastAsia="ja-JP"/>
        </w:rPr>
      </w:pPr>
      <m:oMath>
        <m:sSup>
          <m:sSupPr>
            <m:ctrlPr>
              <w:del w:id="888" w:author="DENOUAL Franck" w:date="2022-10-27T15:23:00Z">
                <w:rPr>
                  <w:rFonts w:ascii="Cambria Math" w:hAnsi="Cambria Math"/>
                  <w:szCs w:val="20"/>
                  <w:lang w:val="en-GB" w:eastAsia="ja-JP"/>
                </w:rPr>
              </w:del>
            </m:ctrlPr>
          </m:sSupPr>
          <m:e>
            <m:r>
              <w:del w:id="889" w:author="DENOUAL Franck" w:date="2022-10-27T15:23:00Z">
                <w:rPr>
                  <w:rFonts w:ascii="Cambria Math" w:hAnsi="Cambria Math"/>
                  <w:szCs w:val="20"/>
                  <w:lang w:val="en-GB" w:eastAsia="ja-JP"/>
                </w:rPr>
                <m:t>x</m:t>
              </w:del>
            </m:r>
          </m:e>
          <m:sup>
            <m:r>
              <w:del w:id="890" w:author="DENOUAL Franck" w:date="2022-10-27T15:23:00Z">
                <m:rPr>
                  <m:sty m:val="p"/>
                </m:rPr>
                <w:rPr>
                  <w:rFonts w:ascii="Cambria Math" w:hAnsi="Cambria Math"/>
                  <w:szCs w:val="20"/>
                  <w:lang w:val="en-GB" w:eastAsia="ja-JP"/>
                </w:rPr>
                <m:t>'</m:t>
              </w:del>
            </m:r>
          </m:sup>
        </m:sSup>
        <m:r>
          <w:del w:id="891" w:author="DENOUAL Franck" w:date="2022-10-27T15:23:00Z">
            <m:rPr>
              <m:sty m:val="p"/>
            </m:rPr>
            <w:rPr>
              <w:rFonts w:ascii="Cambria Math" w:hAnsi="Cambria Math"/>
              <w:szCs w:val="20"/>
              <w:lang w:val="en-GB" w:eastAsia="ja-JP"/>
            </w:rPr>
            <m:t>=</m:t>
          </w:del>
        </m:r>
        <m:r>
          <w:del w:id="892" w:author="DENOUAL Franck" w:date="2022-10-27T15:23:00Z">
            <w:rPr>
              <w:rFonts w:ascii="Cambria Math" w:hAnsi="Cambria Math"/>
              <w:szCs w:val="20"/>
              <w:lang w:val="en-GB" w:eastAsia="ja-JP"/>
            </w:rPr>
            <m:t>x</m:t>
          </w:del>
        </m:r>
        <m:r>
          <w:del w:id="893" w:author="DENOUAL Franck" w:date="2022-10-27T15:23:00Z">
            <m:rPr>
              <m:sty m:val="p"/>
            </m:rPr>
            <w:rPr>
              <w:rFonts w:ascii="Cambria Math" w:hAnsi="Cambria Math"/>
              <w:szCs w:val="20"/>
              <w:lang w:val="en-GB" w:eastAsia="ja-JP"/>
            </w:rPr>
            <m:t>(</m:t>
          </w:del>
        </m:r>
        <m:r>
          <w:del w:id="894" w:author="DENOUAL Franck" w:date="2022-10-27T15:23:00Z">
            <w:rPr>
              <w:rFonts w:ascii="Cambria Math" w:hAnsi="Cambria Math"/>
              <w:szCs w:val="20"/>
              <w:lang w:val="en-GB" w:eastAsia="ja-JP"/>
            </w:rPr>
            <m:t>rd</m:t>
          </w:del>
        </m:r>
        <m:r>
          <w:del w:id="895" w:author="DENOUAL Franck" w:date="2022-10-27T15:23:00Z">
            <m:rPr>
              <m:sty m:val="p"/>
            </m:rPr>
            <w:rPr>
              <w:rFonts w:ascii="Cambria Math" w:hAnsi="Cambria Math"/>
              <w:szCs w:val="20"/>
              <w:lang w:val="en-GB" w:eastAsia="ja-JP"/>
            </w:rPr>
            <m:t>[0]*</m:t>
          </w:del>
        </m:r>
        <m:sSup>
          <m:sSupPr>
            <m:ctrlPr>
              <w:del w:id="896" w:author="DENOUAL Franck" w:date="2022-10-27T15:23:00Z">
                <w:rPr>
                  <w:rFonts w:ascii="Cambria Math" w:hAnsi="Cambria Math"/>
                  <w:szCs w:val="20"/>
                  <w:lang w:val="en-GB" w:eastAsia="ja-JP"/>
                </w:rPr>
              </w:del>
            </m:ctrlPr>
          </m:sSupPr>
          <m:e>
            <m:bar>
              <m:barPr>
                <m:pos m:val="top"/>
                <m:ctrlPr>
                  <w:del w:id="897" w:author="DENOUAL Franck" w:date="2022-10-27T15:23:00Z">
                    <w:rPr>
                      <w:rFonts w:ascii="Cambria Math" w:hAnsi="Cambria Math"/>
                      <w:szCs w:val="20"/>
                      <w:lang w:val="en-GB" w:eastAsia="ja-JP"/>
                    </w:rPr>
                  </w:del>
                </m:ctrlPr>
              </m:barPr>
              <m:e>
                <m:r>
                  <w:del w:id="898" w:author="DENOUAL Franck" w:date="2022-10-27T15:23:00Z">
                    <w:rPr>
                      <w:rFonts w:ascii="Cambria Math" w:hAnsi="Cambria Math"/>
                      <w:szCs w:val="20"/>
                      <w:lang w:val="en-GB" w:eastAsia="ja-JP"/>
                    </w:rPr>
                    <m:t>d</m:t>
                  </w:del>
                </m:r>
              </m:e>
            </m:bar>
          </m:e>
          <m:sup>
            <m:r>
              <w:del w:id="899" w:author="DENOUAL Franck" w:date="2022-10-27T15:23:00Z">
                <m:rPr>
                  <m:sty m:val="p"/>
                </m:rPr>
                <w:rPr>
                  <w:rFonts w:ascii="Cambria Math" w:hAnsi="Cambria Math"/>
                  <w:szCs w:val="20"/>
                  <w:lang w:val="en-GB" w:eastAsia="ja-JP"/>
                </w:rPr>
                <m:t>2</m:t>
              </w:del>
            </m:r>
          </m:sup>
        </m:sSup>
      </m:oMath>
      <w:del w:id="900" w:author="DENOUAL Franck" w:date="2022-10-27T15:23:00Z">
        <w:r w:rsidR="006019C2" w:rsidRPr="00194783" w:rsidDel="000C1DCF">
          <w:rPr>
            <w:rFonts w:ascii="Cambria" w:hAnsi="Cambria"/>
            <w:szCs w:val="20"/>
            <w:lang w:val="en-GB" w:eastAsia="ja-JP"/>
          </w:rPr>
          <w:delText xml:space="preserve">+   </w:delText>
        </w:r>
        <m:oMath>
          <m:r>
            <w:rPr>
              <w:rFonts w:ascii="Cambria Math" w:hAnsi="Cambria Math"/>
              <w:szCs w:val="20"/>
              <w:lang w:val="en-GB" w:eastAsia="ja-JP"/>
            </w:rPr>
            <m:t>rd</m:t>
          </m:r>
          <m:r>
            <m:rPr>
              <m:sty m:val="p"/>
            </m:rPr>
            <w:rPr>
              <w:rFonts w:ascii="Cambria Math" w:hAnsi="Cambria Math"/>
              <w:szCs w:val="20"/>
              <w:lang w:val="en-GB" w:eastAsia="ja-JP"/>
            </w:rPr>
            <m:t>[1]*</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4</m:t>
              </m:r>
            </m:sup>
          </m:sSup>
          <m:r>
            <m:rPr>
              <m:sty m:val="p"/>
            </m:rPr>
            <w:rPr>
              <w:rFonts w:ascii="Cambria Math" w:hAnsi="Cambria Math"/>
              <w:szCs w:val="20"/>
              <w:lang w:val="en-GB" w:eastAsia="ja-JP"/>
            </w:rPr>
            <m:t xml:space="preserve">    </m:t>
          </m:r>
        </m:oMath>
        <w:r w:rsidR="006019C2" w:rsidRPr="00194783" w:rsidDel="000C1DCF">
          <w:rPr>
            <w:rFonts w:ascii="Cambria" w:hAnsi="Cambria"/>
            <w:szCs w:val="20"/>
            <w:lang w:val="en-GB" w:eastAsia="ja-JP"/>
          </w:rPr>
          <w:delText>+</w:delText>
        </w:r>
        <m:oMath>
          <m:r>
            <m:rPr>
              <m:sty m:val="p"/>
            </m:rPr>
            <w:rPr>
              <w:rFonts w:ascii="Cambria Math" w:hAnsi="Cambria Math"/>
              <w:szCs w:val="20"/>
              <w:lang w:val="en-GB" w:eastAsia="ja-JP"/>
            </w:rPr>
            <m:t xml:space="preserve">  </m:t>
          </m:r>
          <m:r>
            <w:rPr>
              <w:rFonts w:ascii="Cambria Math" w:hAnsi="Cambria Math"/>
              <w:szCs w:val="20"/>
              <w:lang w:val="en-GB" w:eastAsia="ja-JP"/>
            </w:rPr>
            <m:t>rd</m:t>
          </m:r>
          <m:r>
            <m:rPr>
              <m:sty m:val="p"/>
            </m:rPr>
            <w:rPr>
              <w:rFonts w:ascii="Cambria Math" w:hAnsi="Cambria Math"/>
              <w:szCs w:val="20"/>
              <w:lang w:val="en-GB" w:eastAsia="ja-JP"/>
            </w:rPr>
            <m:t>[2]*</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6</m:t>
              </m:r>
            </m:sup>
          </m:sSup>
          <m:r>
            <m:rPr>
              <m:sty m:val="p"/>
            </m:rPr>
            <w:rPr>
              <w:rFonts w:ascii="Cambria Math" w:hAnsi="Cambria Math"/>
              <w:szCs w:val="20"/>
              <w:lang w:val="en-GB" w:eastAsia="ja-JP"/>
            </w:rPr>
            <m:t xml:space="preserve">)   </m:t>
          </m:r>
        </m:oMath>
        <w:r w:rsidR="006019C2" w:rsidRPr="00194783" w:rsidDel="000C1DCF">
          <w:rPr>
            <w:rFonts w:ascii="Cambria" w:hAnsi="Cambria"/>
            <w:szCs w:val="20"/>
            <w:lang w:val="en-GB" w:eastAsia="ja-JP"/>
          </w:rPr>
          <w:delText xml:space="preserve">+   </w:delText>
        </w:r>
        <m:oMath>
          <m:r>
            <m:rPr>
              <m:sty m:val="p"/>
            </m:rPr>
            <w:rPr>
              <w:rFonts w:ascii="Cambria Math" w:hAnsi="Cambria Math"/>
              <w:szCs w:val="20"/>
              <w:lang w:val="en-GB" w:eastAsia="ja-JP"/>
            </w:rPr>
            <m:t>2*</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m:t>
          </m:r>
          <m:r>
            <w:rPr>
              <w:rFonts w:ascii="Cambria Math" w:hAnsi="Cambria Math"/>
              <w:szCs w:val="20"/>
              <w:lang w:val="en-GB" w:eastAsia="ja-JP"/>
            </w:rPr>
            <m:t>x</m:t>
          </m:r>
          <m:r>
            <m:rPr>
              <m:sty m:val="p"/>
            </m:rPr>
            <w:rPr>
              <w:rFonts w:ascii="Cambria Math" w:hAnsi="Cambria Math"/>
              <w:szCs w:val="20"/>
              <w:lang w:val="en-GB" w:eastAsia="ja-JP"/>
            </w:rPr>
            <m:t xml:space="preserve">* </m:t>
          </m:r>
          <m:r>
            <w:rPr>
              <w:rFonts w:ascii="Cambria Math" w:hAnsi="Cambria Math"/>
              <w:szCs w:val="20"/>
              <w:lang w:val="en-GB" w:eastAsia="ja-JP"/>
            </w:rPr>
            <m:t>y</m:t>
          </m:r>
          <m:r>
            <m:rPr>
              <m:sty m:val="p"/>
            </m:rPr>
            <w:rPr>
              <w:rFonts w:ascii="Cambria Math" w:hAnsi="Cambria Math"/>
              <w:szCs w:val="20"/>
              <w:lang w:val="en-GB" w:eastAsia="ja-JP"/>
            </w:rPr>
            <m:t xml:space="preserve"> +   </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1</m:t>
              </m:r>
            </m:e>
          </m:d>
          <m:r>
            <m:rPr>
              <m:sty m:val="p"/>
            </m:rPr>
            <w:rPr>
              <w:rFonts w:ascii="Cambria Math" w:hAnsi="Cambria Math"/>
              <w:szCs w:val="20"/>
              <w:lang w:val="en-GB" w:eastAsia="ja-JP"/>
            </w:rPr>
            <m:t>(</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2</m:t>
              </m:r>
            </m:sup>
          </m:sSup>
          <m:r>
            <m:rPr>
              <m:sty m:val="p"/>
            </m:rPr>
            <w:rPr>
              <w:rFonts w:ascii="Cambria Math" w:hAnsi="Cambria Math"/>
              <w:szCs w:val="20"/>
              <w:lang w:val="en-GB" w:eastAsia="ja-JP"/>
            </w:rPr>
            <m:t>+2</m:t>
          </m:r>
          <m:sSup>
            <m:sSupPr>
              <m:ctrlPr>
                <w:rPr>
                  <w:rFonts w:ascii="Cambria Math" w:hAnsi="Cambria Math"/>
                  <w:szCs w:val="20"/>
                  <w:lang w:val="en-GB" w:eastAsia="ja-JP"/>
                </w:rPr>
              </m:ctrlPr>
            </m:sSupPr>
            <m:e>
              <m:r>
                <w:rPr>
                  <w:rFonts w:ascii="Cambria Math" w:hAnsi="Cambria Math"/>
                  <w:szCs w:val="20"/>
                  <w:lang w:val="en-GB" w:eastAsia="ja-JP"/>
                </w:rPr>
                <m:t>x</m:t>
              </m:r>
            </m:e>
            <m:sup>
              <m:r>
                <m:rPr>
                  <m:sty m:val="p"/>
                </m:rPr>
                <w:rPr>
                  <w:rFonts w:ascii="Cambria Math" w:hAnsi="Cambria Math"/>
                  <w:szCs w:val="20"/>
                  <w:lang w:val="en-GB" w:eastAsia="ja-JP"/>
                </w:rPr>
                <m:t>2</m:t>
              </m:r>
            </m:sup>
          </m:sSup>
          <m:r>
            <m:rPr>
              <m:sty m:val="p"/>
            </m:rPr>
            <w:rPr>
              <w:rFonts w:ascii="Cambria Math" w:hAnsi="Cambria Math"/>
              <w:szCs w:val="20"/>
              <w:lang w:val="en-GB" w:eastAsia="ja-JP"/>
            </w:rPr>
            <m:t>)</m:t>
          </m:r>
        </m:oMath>
        <w:r w:rsidR="006019C2" w:rsidDel="000C1DCF">
          <w:rPr>
            <w:rFonts w:ascii="Cambria" w:hAnsi="Cambria"/>
            <w:szCs w:val="20"/>
            <w:lang w:val="en-GB" w:eastAsia="ja-JP"/>
          </w:rPr>
          <w:delText xml:space="preserve"> (6.5.40-10</w:delText>
        </w:r>
        <w:r w:rsidR="006019C2" w:rsidRPr="00194783" w:rsidDel="000C1DCF">
          <w:rPr>
            <w:rFonts w:ascii="Cambria" w:hAnsi="Cambria"/>
            <w:szCs w:val="20"/>
            <w:lang w:val="en-GB" w:eastAsia="ja-JP"/>
          </w:rPr>
          <w:delText>)</w:delText>
        </w:r>
        <w:r w:rsidR="006019C2" w:rsidRPr="004F5280" w:rsidDel="000C1DCF">
          <w:rPr>
            <w:rFonts w:ascii="Cambria" w:hAnsi="Cambria"/>
            <w:szCs w:val="20"/>
            <w:lang w:val="en-GB" w:eastAsia="ja-JP"/>
          </w:rPr>
          <w:delText xml:space="preserve"> </w:delText>
        </w:r>
      </w:del>
    </w:p>
    <w:p w14:paraId="52195188" w14:textId="5591F038" w:rsidR="006019C2" w:rsidRPr="00194783" w:rsidDel="000C1DCF" w:rsidRDefault="006019C2" w:rsidP="006019C2">
      <w:pPr>
        <w:rPr>
          <w:del w:id="901" w:author="DENOUAL Franck" w:date="2022-10-27T15:23:00Z"/>
          <w:rFonts w:ascii="Cambria" w:hAnsi="Cambria"/>
          <w:szCs w:val="20"/>
          <w:lang w:val="en-GB" w:eastAsia="ja-JP"/>
        </w:rPr>
      </w:pPr>
    </w:p>
    <w:p w14:paraId="3059B18A" w14:textId="1307291B" w:rsidR="006019C2" w:rsidRPr="00194783" w:rsidDel="000C1DCF" w:rsidRDefault="003F2471" w:rsidP="006019C2">
      <w:pPr>
        <w:rPr>
          <w:del w:id="902" w:author="DENOUAL Franck" w:date="2022-10-27T15:23:00Z"/>
          <w:rFonts w:ascii="Cambria" w:hAnsi="Cambria"/>
          <w:szCs w:val="20"/>
          <w:lang w:val="en-GB" w:eastAsia="ja-JP"/>
        </w:rPr>
      </w:pPr>
      <m:oMath>
        <m:sSup>
          <m:sSupPr>
            <m:ctrlPr>
              <w:del w:id="903" w:author="DENOUAL Franck" w:date="2022-10-27T15:23:00Z">
                <w:rPr>
                  <w:rFonts w:ascii="Cambria Math" w:hAnsi="Cambria Math"/>
                  <w:szCs w:val="20"/>
                  <w:lang w:val="en-GB" w:eastAsia="ja-JP"/>
                </w:rPr>
              </w:del>
            </m:ctrlPr>
          </m:sSupPr>
          <m:e>
            <m:r>
              <w:del w:id="904" w:author="DENOUAL Franck" w:date="2022-10-27T15:23:00Z">
                <w:rPr>
                  <w:rFonts w:ascii="Cambria Math" w:hAnsi="Cambria Math"/>
                  <w:szCs w:val="20"/>
                  <w:lang w:val="en-GB" w:eastAsia="ja-JP"/>
                </w:rPr>
                <m:t>y</m:t>
              </w:del>
            </m:r>
          </m:e>
          <m:sup>
            <m:r>
              <w:del w:id="905" w:author="DENOUAL Franck" w:date="2022-10-27T15:23:00Z">
                <m:rPr>
                  <m:sty m:val="p"/>
                </m:rPr>
                <w:rPr>
                  <w:rFonts w:ascii="Cambria Math" w:hAnsi="Cambria Math"/>
                  <w:szCs w:val="20"/>
                  <w:lang w:val="en-GB" w:eastAsia="ja-JP"/>
                </w:rPr>
                <m:t>'</m:t>
              </w:del>
            </m:r>
          </m:sup>
        </m:sSup>
        <m:r>
          <w:del w:id="906" w:author="DENOUAL Franck" w:date="2022-10-27T15:23:00Z">
            <m:rPr>
              <m:sty m:val="p"/>
            </m:rPr>
            <w:rPr>
              <w:rFonts w:ascii="Cambria Math" w:hAnsi="Cambria Math"/>
              <w:szCs w:val="20"/>
              <w:lang w:val="en-GB" w:eastAsia="ja-JP"/>
            </w:rPr>
            <m:t>=</m:t>
          </w:del>
        </m:r>
        <m:r>
          <w:del w:id="907" w:author="DENOUAL Franck" w:date="2022-10-27T15:23:00Z">
            <w:rPr>
              <w:rFonts w:ascii="Cambria Math" w:hAnsi="Cambria Math"/>
              <w:szCs w:val="20"/>
              <w:lang w:val="en-GB" w:eastAsia="ja-JP"/>
            </w:rPr>
            <m:t>y</m:t>
          </w:del>
        </m:r>
        <m:r>
          <w:del w:id="908" w:author="DENOUAL Franck" w:date="2022-10-27T15:23:00Z">
            <m:rPr>
              <m:sty m:val="p"/>
            </m:rPr>
            <w:rPr>
              <w:rFonts w:ascii="Cambria Math" w:hAnsi="Cambria Math"/>
              <w:szCs w:val="20"/>
              <w:lang w:val="en-GB" w:eastAsia="ja-JP"/>
            </w:rPr>
            <m:t>(</m:t>
          </w:del>
        </m:r>
        <m:r>
          <w:del w:id="909" w:author="DENOUAL Franck" w:date="2022-10-27T15:23:00Z">
            <w:rPr>
              <w:rFonts w:ascii="Cambria Math" w:hAnsi="Cambria Math"/>
              <w:szCs w:val="20"/>
              <w:lang w:val="en-GB" w:eastAsia="ja-JP"/>
            </w:rPr>
            <m:t>rd</m:t>
          </w:del>
        </m:r>
        <m:r>
          <w:del w:id="910" w:author="DENOUAL Franck" w:date="2022-10-27T15:23:00Z">
            <m:rPr>
              <m:sty m:val="p"/>
            </m:rPr>
            <w:rPr>
              <w:rFonts w:ascii="Cambria Math" w:hAnsi="Cambria Math"/>
              <w:szCs w:val="20"/>
              <w:lang w:val="en-GB" w:eastAsia="ja-JP"/>
            </w:rPr>
            <m:t>[0]*</m:t>
          </w:del>
        </m:r>
        <m:sSup>
          <m:sSupPr>
            <m:ctrlPr>
              <w:del w:id="911" w:author="DENOUAL Franck" w:date="2022-10-27T15:23:00Z">
                <w:rPr>
                  <w:rFonts w:ascii="Cambria Math" w:hAnsi="Cambria Math"/>
                  <w:szCs w:val="20"/>
                  <w:lang w:val="en-GB" w:eastAsia="ja-JP"/>
                </w:rPr>
              </w:del>
            </m:ctrlPr>
          </m:sSupPr>
          <m:e>
            <m:bar>
              <m:barPr>
                <m:pos m:val="top"/>
                <m:ctrlPr>
                  <w:del w:id="912" w:author="DENOUAL Franck" w:date="2022-10-27T15:23:00Z">
                    <w:rPr>
                      <w:rFonts w:ascii="Cambria Math" w:hAnsi="Cambria Math"/>
                      <w:szCs w:val="20"/>
                      <w:lang w:val="en-GB" w:eastAsia="ja-JP"/>
                    </w:rPr>
                  </w:del>
                </m:ctrlPr>
              </m:barPr>
              <m:e>
                <m:r>
                  <w:del w:id="913" w:author="DENOUAL Franck" w:date="2022-10-27T15:23:00Z">
                    <w:rPr>
                      <w:rFonts w:ascii="Cambria Math" w:hAnsi="Cambria Math"/>
                      <w:szCs w:val="20"/>
                      <w:lang w:val="en-GB" w:eastAsia="ja-JP"/>
                    </w:rPr>
                    <m:t>d</m:t>
                  </w:del>
                </m:r>
              </m:e>
            </m:bar>
          </m:e>
          <m:sup>
            <m:r>
              <w:del w:id="914" w:author="DENOUAL Franck" w:date="2022-10-27T15:23:00Z">
                <m:rPr>
                  <m:sty m:val="p"/>
                </m:rPr>
                <w:rPr>
                  <w:rFonts w:ascii="Cambria Math" w:hAnsi="Cambria Math"/>
                  <w:szCs w:val="20"/>
                  <w:lang w:val="en-GB" w:eastAsia="ja-JP"/>
                </w:rPr>
                <m:t>2</m:t>
              </w:del>
            </m:r>
          </m:sup>
        </m:sSup>
      </m:oMath>
      <w:del w:id="915" w:author="DENOUAL Franck" w:date="2022-10-27T15:23:00Z">
        <w:r w:rsidR="006019C2" w:rsidRPr="00194783" w:rsidDel="000C1DCF">
          <w:rPr>
            <w:rFonts w:ascii="Cambria" w:hAnsi="Cambria"/>
            <w:szCs w:val="20"/>
            <w:lang w:val="en-GB" w:eastAsia="ja-JP"/>
          </w:rPr>
          <w:delText xml:space="preserve">+   </w:delText>
        </w:r>
        <m:oMath>
          <m:r>
            <w:rPr>
              <w:rFonts w:ascii="Cambria Math" w:hAnsi="Cambria Math"/>
              <w:szCs w:val="20"/>
              <w:lang w:val="en-GB" w:eastAsia="ja-JP"/>
            </w:rPr>
            <m:t>rd</m:t>
          </m:r>
          <m:r>
            <m:rPr>
              <m:sty m:val="p"/>
            </m:rPr>
            <w:rPr>
              <w:rFonts w:ascii="Cambria Math" w:hAnsi="Cambria Math"/>
              <w:szCs w:val="20"/>
              <w:lang w:val="en-GB" w:eastAsia="ja-JP"/>
            </w:rPr>
            <m:t>[1]*</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4</m:t>
              </m:r>
            </m:sup>
          </m:sSup>
          <m:r>
            <m:rPr>
              <m:sty m:val="p"/>
            </m:rPr>
            <w:rPr>
              <w:rFonts w:ascii="Cambria Math" w:hAnsi="Cambria Math"/>
              <w:szCs w:val="20"/>
              <w:lang w:val="en-GB" w:eastAsia="ja-JP"/>
            </w:rPr>
            <m:t xml:space="preserve">    </m:t>
          </m:r>
        </m:oMath>
        <w:r w:rsidR="006019C2" w:rsidRPr="00194783" w:rsidDel="000C1DCF">
          <w:rPr>
            <w:rFonts w:ascii="Cambria" w:hAnsi="Cambria"/>
            <w:szCs w:val="20"/>
            <w:lang w:val="en-GB" w:eastAsia="ja-JP"/>
          </w:rPr>
          <w:delText>+</w:delText>
        </w:r>
        <m:oMath>
          <m:r>
            <m:rPr>
              <m:sty m:val="p"/>
            </m:rPr>
            <w:rPr>
              <w:rFonts w:ascii="Cambria Math" w:hAnsi="Cambria Math"/>
              <w:szCs w:val="20"/>
              <w:lang w:val="en-GB" w:eastAsia="ja-JP"/>
            </w:rPr>
            <m:t xml:space="preserve">  </m:t>
          </m:r>
          <m:r>
            <w:rPr>
              <w:rFonts w:ascii="Cambria Math" w:hAnsi="Cambria Math"/>
              <w:szCs w:val="20"/>
              <w:lang w:val="en-GB" w:eastAsia="ja-JP"/>
            </w:rPr>
            <m:t>rd</m:t>
          </m:r>
          <m:r>
            <m:rPr>
              <m:sty m:val="p"/>
            </m:rPr>
            <w:rPr>
              <w:rFonts w:ascii="Cambria Math" w:hAnsi="Cambria Math"/>
              <w:szCs w:val="20"/>
              <w:lang w:val="en-GB" w:eastAsia="ja-JP"/>
            </w:rPr>
            <m:t>[2]*</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6</m:t>
              </m:r>
            </m:sup>
          </m:sSup>
          <m:r>
            <m:rPr>
              <m:sty m:val="p"/>
            </m:rPr>
            <w:rPr>
              <w:rFonts w:ascii="Cambria Math" w:hAnsi="Cambria Math"/>
              <w:szCs w:val="20"/>
              <w:lang w:val="en-GB" w:eastAsia="ja-JP"/>
            </w:rPr>
            <m:t xml:space="preserve">)   </m:t>
          </m:r>
        </m:oMath>
        <w:r w:rsidR="006019C2" w:rsidRPr="00194783" w:rsidDel="000C1DCF">
          <w:rPr>
            <w:rFonts w:ascii="Cambria" w:hAnsi="Cambria"/>
            <w:szCs w:val="20"/>
            <w:lang w:val="en-GB" w:eastAsia="ja-JP"/>
          </w:rPr>
          <w:delText xml:space="preserve">+   </w:delText>
        </w:r>
        <m:oMath>
          <m:r>
            <m:rPr>
              <m:sty m:val="p"/>
            </m:rPr>
            <w:rPr>
              <w:rFonts w:ascii="Cambria Math" w:hAnsi="Cambria Math"/>
              <w:szCs w:val="20"/>
              <w:lang w:val="en-GB" w:eastAsia="ja-JP"/>
            </w:rPr>
            <m:t>2*</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1</m:t>
              </m:r>
            </m:e>
          </m:d>
          <m:r>
            <m:rPr>
              <m:sty m:val="p"/>
            </m:rPr>
            <w:rPr>
              <w:rFonts w:ascii="Cambria Math" w:hAnsi="Cambria Math"/>
              <w:szCs w:val="20"/>
              <w:lang w:val="en-GB" w:eastAsia="ja-JP"/>
            </w:rPr>
            <m:t>*</m:t>
          </m:r>
          <m:r>
            <w:rPr>
              <w:rFonts w:ascii="Cambria Math" w:hAnsi="Cambria Math"/>
              <w:szCs w:val="20"/>
              <w:lang w:val="en-GB" w:eastAsia="ja-JP"/>
            </w:rPr>
            <m:t>x</m:t>
          </m:r>
          <m:r>
            <m:rPr>
              <m:sty m:val="p"/>
            </m:rPr>
            <w:rPr>
              <w:rFonts w:ascii="Cambria Math" w:hAnsi="Cambria Math"/>
              <w:szCs w:val="20"/>
              <w:lang w:val="en-GB" w:eastAsia="ja-JP"/>
            </w:rPr>
            <m:t xml:space="preserve">* </m:t>
          </m:r>
          <m:r>
            <w:rPr>
              <w:rFonts w:ascii="Cambria Math" w:hAnsi="Cambria Math"/>
              <w:szCs w:val="20"/>
              <w:lang w:val="en-GB" w:eastAsia="ja-JP"/>
            </w:rPr>
            <m:t>y</m:t>
          </m:r>
          <m:r>
            <m:rPr>
              <m:sty m:val="p"/>
            </m:rPr>
            <w:rPr>
              <w:rFonts w:ascii="Cambria Math" w:hAnsi="Cambria Math"/>
              <w:szCs w:val="20"/>
              <w:lang w:val="en-GB" w:eastAsia="ja-JP"/>
            </w:rPr>
            <m:t xml:space="preserve"> +   </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2</m:t>
              </m:r>
            </m:sup>
          </m:sSup>
          <m:r>
            <m:rPr>
              <m:sty m:val="p"/>
            </m:rPr>
            <w:rPr>
              <w:rFonts w:ascii="Cambria Math" w:hAnsi="Cambria Math"/>
              <w:szCs w:val="20"/>
              <w:lang w:val="en-GB" w:eastAsia="ja-JP"/>
            </w:rPr>
            <m:t>+2</m:t>
          </m:r>
          <m:sSup>
            <m:sSupPr>
              <m:ctrlPr>
                <w:rPr>
                  <w:rFonts w:ascii="Cambria Math" w:hAnsi="Cambria Math"/>
                  <w:szCs w:val="20"/>
                  <w:lang w:val="en-GB" w:eastAsia="ja-JP"/>
                </w:rPr>
              </m:ctrlPr>
            </m:sSupPr>
            <m:e>
              <m:r>
                <w:rPr>
                  <w:rFonts w:ascii="Cambria Math" w:hAnsi="Cambria Math"/>
                  <w:szCs w:val="20"/>
                  <w:lang w:val="en-GB" w:eastAsia="ja-JP"/>
                </w:rPr>
                <m:t>y</m:t>
              </m:r>
            </m:e>
            <m:sup>
              <m:r>
                <m:rPr>
                  <m:sty m:val="p"/>
                </m:rPr>
                <w:rPr>
                  <w:rFonts w:ascii="Cambria Math" w:hAnsi="Cambria Math"/>
                  <w:szCs w:val="20"/>
                  <w:lang w:val="en-GB" w:eastAsia="ja-JP"/>
                </w:rPr>
                <m:t>2</m:t>
              </m:r>
            </m:sup>
          </m:sSup>
        </m:oMath>
        <w:r w:rsidR="006019C2" w:rsidDel="000C1DCF">
          <w:rPr>
            <w:rFonts w:ascii="Cambria" w:hAnsi="Cambria"/>
            <w:szCs w:val="20"/>
            <w:lang w:val="en-GB" w:eastAsia="ja-JP"/>
          </w:rPr>
          <w:delText>) (6.5.40-11</w:delText>
        </w:r>
        <w:r w:rsidR="006019C2" w:rsidRPr="00194783" w:rsidDel="000C1DCF">
          <w:rPr>
            <w:rFonts w:ascii="Cambria" w:hAnsi="Cambria"/>
            <w:szCs w:val="20"/>
            <w:lang w:val="en-GB" w:eastAsia="ja-JP"/>
          </w:rPr>
          <w:delText>)</w:delText>
        </w:r>
      </w:del>
    </w:p>
    <w:p w14:paraId="7BFCBA85" w14:textId="14C0BF43" w:rsidR="006019C2" w:rsidDel="000C1DCF" w:rsidRDefault="006019C2" w:rsidP="006019C2">
      <w:pPr>
        <w:rPr>
          <w:del w:id="916" w:author="DENOUAL Franck" w:date="2022-10-27T15:23:00Z"/>
        </w:rPr>
      </w:pPr>
    </w:p>
    <w:p w14:paraId="298C73C8" w14:textId="7BC5CD0B" w:rsidR="006019C2" w:rsidDel="000C1DCF" w:rsidRDefault="006019C2" w:rsidP="006019C2">
      <w:pPr>
        <w:ind w:left="720"/>
        <w:rPr>
          <w:del w:id="917" w:author="DENOUAL Franck" w:date="2022-10-27T15:23:00Z"/>
        </w:rPr>
      </w:pPr>
      <w:del w:id="918" w:author="DENOUAL Franck" w:date="2022-10-27T15:23:00Z">
        <w:r w:rsidRPr="009F349D" w:rsidDel="000C1DCF">
          <w:rPr>
            <w:rFonts w:ascii="Cambria" w:hAnsi="Cambria"/>
            <w:sz w:val="20"/>
            <w:lang w:val="en-GB"/>
          </w:rPr>
          <w:delText xml:space="preserve">NOTE </w:delText>
        </w:r>
        <w:r w:rsidDel="000C1DCF">
          <w:rPr>
            <w:rFonts w:ascii="Cambria" w:hAnsi="Cambria"/>
            <w:sz w:val="20"/>
            <w:lang w:val="en-GB"/>
          </w:rPr>
          <w:delText>5</w:delText>
        </w:r>
        <w:r w:rsidRPr="009F349D" w:rsidDel="000C1DCF">
          <w:rPr>
            <w:rFonts w:ascii="Cambria" w:hAnsi="Cambria"/>
            <w:sz w:val="20"/>
            <w:lang w:val="en-GB"/>
          </w:rPr>
          <w:tab/>
        </w:r>
        <w:r w:rsidRPr="00194783" w:rsidDel="000C1DCF">
          <w:rPr>
            <w:rFonts w:ascii="Cambria" w:hAnsi="Cambria"/>
            <w:szCs w:val="20"/>
            <w:lang w:val="en-GB" w:eastAsia="ja-JP"/>
          </w:rPr>
          <w:delText xml:space="preserve">In practice the following coefficients are sufficient for  </w:delText>
        </w:r>
        <m:oMath>
          <m:r>
            <w:rPr>
              <w:rFonts w:ascii="Cambria Math" w:hAnsi="Cambria Math"/>
              <w:szCs w:val="20"/>
              <w:lang w:val="en-GB" w:eastAsia="ja-JP"/>
            </w:rPr>
            <m:t>rd</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 xml:space="preserve">, </m:t>
          </m:r>
          <m:r>
            <w:rPr>
              <w:rFonts w:ascii="Cambria Math" w:hAnsi="Cambria Math"/>
              <w:szCs w:val="20"/>
              <w:lang w:val="en-GB" w:eastAsia="ja-JP"/>
            </w:rPr>
            <m:t>rd</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1</m:t>
              </m:r>
            </m:e>
          </m:d>
          <m:r>
            <m:rPr>
              <m:sty m:val="p"/>
            </m:rPr>
            <w:rPr>
              <w:rFonts w:ascii="Cambria Math" w:hAnsi="Cambria Math"/>
              <w:szCs w:val="20"/>
              <w:lang w:val="en-GB" w:eastAsia="ja-JP"/>
            </w:rPr>
            <m:t xml:space="preserve">, </m:t>
          </m:r>
          <m:r>
            <w:rPr>
              <w:rFonts w:ascii="Cambria Math" w:hAnsi="Cambria Math"/>
              <w:szCs w:val="20"/>
              <w:lang w:val="en-GB" w:eastAsia="ja-JP"/>
            </w:rPr>
            <m:t>rd</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2</m:t>
              </m:r>
            </m:e>
          </m:d>
          <m:r>
            <m:rPr>
              <m:sty m:val="p"/>
            </m:rPr>
            <w:rPr>
              <w:rFonts w:ascii="Cambria Math" w:hAnsi="Cambria Math"/>
              <w:szCs w:val="20"/>
              <w:lang w:val="en-GB" w:eastAsia="ja-JP"/>
            </w:rPr>
            <m:t xml:space="preserve">, </m:t>
          </m:r>
          <m:r>
            <w:rPr>
              <w:rFonts w:ascii="Cambria Math" w:hAnsi="Cambria Math"/>
              <w:szCs w:val="20"/>
              <w:lang w:val="en-GB" w:eastAsia="ja-JP"/>
            </w:rPr>
            <m:t>rd</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3</m:t>
              </m:r>
            </m:e>
          </m:d>
          <m:r>
            <m:rPr>
              <m:sty m:val="p"/>
            </m:rPr>
            <w:rPr>
              <w:rFonts w:ascii="Cambria Math" w:hAnsi="Cambria Math"/>
              <w:szCs w:val="20"/>
              <w:lang w:val="en-GB" w:eastAsia="ja-JP"/>
            </w:rPr>
            <m:t xml:space="preserve">, </m:t>
          </m:r>
          <m:r>
            <w:rPr>
              <w:rFonts w:ascii="Cambria Math" w:hAnsi="Cambria Math"/>
              <w:szCs w:val="20"/>
              <w:lang w:val="en-GB" w:eastAsia="ja-JP"/>
            </w:rPr>
            <m:t>ep</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 xml:space="preserve">, </m:t>
          </m:r>
          <m:r>
            <w:rPr>
              <w:rFonts w:ascii="Cambria Math" w:hAnsi="Cambria Math"/>
              <w:szCs w:val="20"/>
              <w:lang w:val="en-GB" w:eastAsia="ja-JP"/>
            </w:rPr>
            <m:t>ep</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1</m:t>
              </m:r>
            </m:e>
          </m:d>
          <m:r>
            <m:rPr>
              <m:sty m:val="p"/>
            </m:rPr>
            <w:rPr>
              <w:rFonts w:ascii="Cambria Math" w:hAnsi="Cambria Math"/>
              <w:szCs w:val="20"/>
              <w:lang w:val="en-GB" w:eastAsia="ja-JP"/>
            </w:rPr>
            <m:t xml:space="preserve">, </m:t>
          </m:r>
          <m:r>
            <w:rPr>
              <w:rFonts w:ascii="Cambria Math" w:hAnsi="Cambria Math"/>
              <w:szCs w:val="20"/>
              <w:lang w:val="en-GB" w:eastAsia="ja-JP"/>
            </w:rPr>
            <m:t>ep</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2</m:t>
              </m:r>
            </m:e>
          </m:d>
          <m:r>
            <m:rPr>
              <m:sty m:val="p"/>
            </m:rPr>
            <w:rPr>
              <w:rFonts w:ascii="Cambria Math" w:hAnsi="Cambria Math"/>
              <w:szCs w:val="20"/>
              <w:lang w:val="en-GB" w:eastAsia="ja-JP"/>
            </w:rPr>
            <m:t xml:space="preserve">, </m:t>
          </m:r>
          <m:r>
            <w:rPr>
              <w:rFonts w:ascii="Cambria Math" w:hAnsi="Cambria Math"/>
              <w:szCs w:val="20"/>
              <w:lang w:val="en-GB" w:eastAsia="ja-JP"/>
            </w:rPr>
            <m:t>ep</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3</m:t>
              </m:r>
            </m:e>
          </m:d>
          <m:r>
            <m:rPr>
              <m:sty m:val="p"/>
            </m:rPr>
            <w:rPr>
              <w:rFonts w:ascii="Cambria Math" w:hAnsi="Cambria Math"/>
              <w:szCs w:val="20"/>
              <w:lang w:val="en-GB" w:eastAsia="ja-JP"/>
            </w:rPr>
            <m:t xml:space="preserve">, </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 xml:space="preserve">, </m:t>
          </m:r>
          <m:r>
            <w:rPr>
              <w:rFonts w:ascii="Cambria Math" w:hAnsi="Cambria Math"/>
              <w:szCs w:val="20"/>
              <w:lang w:val="en-GB" w:eastAsia="ja-JP"/>
            </w:rPr>
            <m:t>tg</m:t>
          </m:r>
          <m:r>
            <m:rPr>
              <m:sty m:val="p"/>
            </m:rPr>
            <w:rPr>
              <w:rFonts w:ascii="Cambria Math" w:hAnsi="Cambria Math"/>
              <w:szCs w:val="20"/>
              <w:lang w:val="en-GB" w:eastAsia="ja-JP"/>
            </w:rPr>
            <m:t>[1]</m:t>
          </m:r>
        </m:oMath>
        <w:r w:rsidRPr="00194783" w:rsidDel="000C1DCF">
          <w:rPr>
            <w:rFonts w:ascii="Cambria" w:hAnsi="Cambria"/>
            <w:szCs w:val="20"/>
            <w:lang w:val="en-GB" w:eastAsia="ja-JP"/>
          </w:rPr>
          <w:delText xml:space="preserve"> radial, entrance pupil and tangential distortions, respectively. Other higher order coefficients may not be necessary.</w:delText>
        </w:r>
      </w:del>
    </w:p>
    <w:p w14:paraId="0C42960D" w14:textId="6E580F03" w:rsidR="006019C2" w:rsidRPr="009F349D" w:rsidDel="000C1DCF" w:rsidRDefault="006019C2" w:rsidP="006019C2">
      <w:pPr>
        <w:spacing w:before="120" w:after="120"/>
        <w:rPr>
          <w:del w:id="919" w:author="DENOUAL Franck" w:date="2022-10-27T15:23:00Z"/>
          <w:rFonts w:ascii="Cambria" w:hAnsi="Cambria"/>
          <w:sz w:val="20"/>
          <w:lang w:val="en-GB"/>
        </w:rPr>
      </w:pPr>
    </w:p>
    <w:p w14:paraId="718334C1" w14:textId="42B43A7B" w:rsidR="006019C2" w:rsidRPr="009F349D" w:rsidDel="000C1DCF"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del w:id="920" w:author="DENOUAL Franck" w:date="2022-10-27T15:23:00Z"/>
          <w:rFonts w:ascii="Cambria" w:hAnsi="Cambria"/>
          <w:b/>
          <w:lang w:val="en-GB" w:eastAsia="ja-JP"/>
        </w:rPr>
      </w:pPr>
      <w:del w:id="921" w:author="DENOUAL Franck" w:date="2022-10-27T15:23:00Z">
        <w:r w:rsidRPr="009F349D" w:rsidDel="000C1DCF">
          <w:rPr>
            <w:rFonts w:ascii="Cambria" w:hAnsi="Cambria"/>
            <w:b/>
            <w:lang w:val="en-GB" w:eastAsia="ja-JP"/>
          </w:rPr>
          <w:delText>Syntax</w:delText>
        </w:r>
      </w:del>
    </w:p>
    <w:p w14:paraId="518BCD9E" w14:textId="4C904EB9"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22" w:author="DENOUAL Franck" w:date="2022-10-27T15:23:00Z"/>
          <w:rFonts w:ascii="Courier New" w:hAnsi="Courier New"/>
          <w:sz w:val="20"/>
          <w:lang w:val="en-GB" w:eastAsia="ja-JP"/>
        </w:rPr>
      </w:pPr>
      <w:del w:id="923" w:author="DENOUAL Franck" w:date="2022-10-27T15:23:00Z">
        <w:r w:rsidRPr="009F349D" w:rsidDel="000C1DCF">
          <w:rPr>
            <w:rFonts w:ascii="Courier New" w:hAnsi="Courier New"/>
            <w:sz w:val="20"/>
            <w:lang w:val="en-GB" w:eastAsia="ja-JP"/>
          </w:rPr>
          <w:delText>aligned(8) class CameraIntrinsicsMatrix</w:delText>
        </w:r>
        <w:r w:rsidRPr="009F349D" w:rsidDel="000C1DCF">
          <w:rPr>
            <w:rFonts w:ascii="Courier New" w:hAnsi="Courier New"/>
            <w:sz w:val="20"/>
            <w:lang w:val="en-GB" w:eastAsia="ja-JP"/>
          </w:rPr>
          <w:br/>
          <w:delText>extends ItemFullProperty('cmin', version = 0, flags) {</w:delText>
        </w:r>
      </w:del>
    </w:p>
    <w:p w14:paraId="7B5C09D3" w14:textId="4B8C9542"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24" w:author="DENOUAL Franck" w:date="2022-10-27T15:23:00Z"/>
          <w:rFonts w:ascii="Courier New" w:hAnsi="Courier New"/>
          <w:sz w:val="20"/>
          <w:lang w:val="en-GB" w:eastAsia="ja-JP"/>
        </w:rPr>
      </w:pPr>
      <w:del w:id="925" w:author="DENOUAL Franck" w:date="2022-10-27T15:23:00Z">
        <w:r w:rsidDel="000C1DCF">
          <w:rPr>
            <w:rFonts w:ascii="Courier New" w:hAnsi="Courier New"/>
            <w:sz w:val="20"/>
            <w:lang w:val="en-GB" w:eastAsia="ja-JP"/>
          </w:rPr>
          <w:tab/>
          <w:delText>unsigned int(1) skew_flag;</w:delText>
        </w:r>
      </w:del>
    </w:p>
    <w:p w14:paraId="14F1E548" w14:textId="1C14E49D"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26" w:author="DENOUAL Franck" w:date="2022-10-27T15:23:00Z"/>
          <w:rFonts w:ascii="Courier New" w:hAnsi="Courier New"/>
          <w:sz w:val="20"/>
          <w:lang w:val="en-GB" w:eastAsia="ja-JP"/>
        </w:rPr>
      </w:pPr>
      <w:del w:id="927" w:author="DENOUAL Franck" w:date="2022-10-27T15:23:00Z">
        <w:r w:rsidDel="000C1DCF">
          <w:rPr>
            <w:rFonts w:ascii="Courier New" w:hAnsi="Courier New"/>
            <w:sz w:val="20"/>
            <w:lang w:val="en-GB" w:eastAsia="ja-JP"/>
          </w:rPr>
          <w:tab/>
          <w:delText>unsigned int(1) ep_flag;</w:delText>
        </w:r>
      </w:del>
    </w:p>
    <w:p w14:paraId="1EF5B7ED" w14:textId="6E2777AC"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28" w:author="DENOUAL Franck" w:date="2022-10-27T15:23:00Z"/>
          <w:rFonts w:ascii="Courier New" w:hAnsi="Courier New"/>
          <w:sz w:val="20"/>
          <w:lang w:val="en-GB" w:eastAsia="ja-JP"/>
        </w:rPr>
      </w:pPr>
      <w:del w:id="929" w:author="DENOUAL Franck" w:date="2022-10-27T15:23:00Z">
        <w:r w:rsidDel="000C1DCF">
          <w:rPr>
            <w:rFonts w:ascii="Courier New" w:hAnsi="Courier New"/>
            <w:sz w:val="20"/>
            <w:lang w:val="en-GB" w:eastAsia="ja-JP"/>
          </w:rPr>
          <w:tab/>
          <w:delText>unsigned int(1) radial_flag;</w:delText>
        </w:r>
      </w:del>
    </w:p>
    <w:p w14:paraId="539DBE7C" w14:textId="1EE677D0"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30" w:author="DENOUAL Franck" w:date="2022-10-27T15:23:00Z"/>
          <w:rFonts w:ascii="Courier New" w:hAnsi="Courier New"/>
          <w:sz w:val="20"/>
          <w:lang w:val="en-GB" w:eastAsia="ja-JP"/>
        </w:rPr>
      </w:pPr>
      <w:del w:id="931" w:author="DENOUAL Franck" w:date="2022-10-27T15:23:00Z">
        <w:r w:rsidDel="000C1DCF">
          <w:rPr>
            <w:rFonts w:ascii="Courier New" w:hAnsi="Courier New"/>
            <w:sz w:val="20"/>
            <w:lang w:val="en-GB" w:eastAsia="ja-JP"/>
          </w:rPr>
          <w:tab/>
          <w:delText>unsigned int(1) tangential_flag;</w:delText>
        </w:r>
      </w:del>
    </w:p>
    <w:p w14:paraId="65A18E82" w14:textId="20A1B224"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32" w:author="DENOUAL Franck" w:date="2022-10-27T15:23:00Z"/>
          <w:rFonts w:ascii="Courier New" w:hAnsi="Courier New"/>
          <w:sz w:val="20"/>
          <w:lang w:val="en-GB" w:eastAsia="ja-JP"/>
        </w:rPr>
      </w:pPr>
      <w:del w:id="933" w:author="DENOUAL Franck" w:date="2022-10-27T15:23:00Z">
        <w:r w:rsidDel="000C1DCF">
          <w:rPr>
            <w:rFonts w:ascii="Courier New" w:hAnsi="Courier New"/>
            <w:sz w:val="20"/>
            <w:lang w:val="en-GB" w:eastAsia="ja-JP"/>
          </w:rPr>
          <w:tab/>
          <w:delText>bit(4) reserved;</w:delText>
        </w:r>
        <w:r w:rsidRPr="009F349D" w:rsidDel="000C1DCF">
          <w:rPr>
            <w:rFonts w:ascii="Courier New" w:hAnsi="Courier New"/>
            <w:sz w:val="20"/>
            <w:lang w:val="en-GB" w:eastAsia="ja-JP"/>
          </w:rPr>
          <w:br/>
        </w:r>
        <w:r w:rsidRPr="009F349D" w:rsidDel="000C1DCF">
          <w:rPr>
            <w:rFonts w:ascii="Courier New" w:hAnsi="Courier New"/>
            <w:sz w:val="20"/>
            <w:lang w:val="en-GB" w:eastAsia="ja-JP"/>
          </w:rPr>
          <w:tab/>
          <w:delText>signed int(32) focal_length_x;</w:delText>
        </w:r>
      </w:del>
    </w:p>
    <w:p w14:paraId="01E50DE9" w14:textId="0BAAD670"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del w:id="934" w:author="DENOUAL Franck" w:date="2022-10-27T15:23:00Z"/>
          <w:rFonts w:ascii="Courier New" w:hAnsi="Courier New"/>
          <w:sz w:val="20"/>
          <w:lang w:val="en-GB" w:eastAsia="ja-JP"/>
        </w:rPr>
      </w:pPr>
      <w:del w:id="935" w:author="DENOUAL Franck" w:date="2022-10-27T15:23:00Z">
        <w:r w:rsidRPr="009F349D" w:rsidDel="000C1DCF">
          <w:rPr>
            <w:rFonts w:ascii="Courier New" w:hAnsi="Courier New"/>
            <w:sz w:val="20"/>
            <w:lang w:val="en-GB" w:eastAsia="ja-JP"/>
          </w:rPr>
          <w:delText>signed int(32) focal_length_y;</w:delText>
        </w:r>
        <w:r w:rsidRPr="009F349D" w:rsidDel="000C1DCF">
          <w:rPr>
            <w:rFonts w:ascii="Courier New" w:hAnsi="Courier New"/>
            <w:sz w:val="20"/>
            <w:lang w:val="en-GB" w:eastAsia="ja-JP"/>
          </w:rPr>
          <w:br/>
          <w:delText>signed int(32) principal_point_x;</w:delText>
        </w:r>
        <w:r w:rsidRPr="009F349D" w:rsidDel="000C1DCF">
          <w:rPr>
            <w:rFonts w:ascii="Courier New" w:hAnsi="Courier New"/>
            <w:sz w:val="20"/>
            <w:lang w:val="en-GB" w:eastAsia="ja-JP"/>
          </w:rPr>
          <w:br/>
          <w:delText>signed int(32) principal_point_y;</w:delText>
        </w:r>
      </w:del>
    </w:p>
    <w:p w14:paraId="4B5360B6" w14:textId="32BFE870"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del w:id="936" w:author="DENOUAL Franck" w:date="2022-10-27T15:23:00Z"/>
          <w:rFonts w:ascii="Courier New" w:hAnsi="Courier New"/>
          <w:sz w:val="20"/>
          <w:lang w:val="en-GB" w:eastAsia="ja-JP"/>
        </w:rPr>
      </w:pPr>
      <w:del w:id="937" w:author="DENOUAL Franck" w:date="2022-10-27T15:23:00Z">
        <w:r w:rsidDel="000C1DCF">
          <w:rPr>
            <w:rFonts w:ascii="Courier New" w:hAnsi="Courier New"/>
            <w:sz w:val="20"/>
            <w:lang w:val="en-GB" w:eastAsia="ja-JP"/>
          </w:rPr>
          <w:delText>if (skew_flag){ // pin-hole camera model</w:delText>
        </w:r>
        <w:r w:rsidRPr="009F349D" w:rsidDel="000C1DCF">
          <w:rPr>
            <w:rFonts w:ascii="Courier New" w:hAnsi="Courier New"/>
            <w:sz w:val="20"/>
            <w:lang w:val="en-GB" w:eastAsia="ja-JP"/>
          </w:rPr>
          <w:tab/>
        </w:r>
        <w:r w:rsidRPr="009F349D" w:rsidDel="000C1DCF">
          <w:rPr>
            <w:rFonts w:ascii="Courier New" w:hAnsi="Courier New"/>
            <w:sz w:val="20"/>
            <w:lang w:val="en-GB" w:eastAsia="ja-JP"/>
          </w:rPr>
          <w:br/>
        </w:r>
        <w:r w:rsidRPr="009F349D" w:rsidDel="000C1DCF">
          <w:rPr>
            <w:rFonts w:ascii="Courier New" w:hAnsi="Courier New"/>
            <w:sz w:val="20"/>
            <w:lang w:val="en-GB" w:eastAsia="ja-JP"/>
          </w:rPr>
          <w:tab/>
          <w:delText>signed int(32) skew_factor;</w:delText>
        </w:r>
      </w:del>
    </w:p>
    <w:p w14:paraId="58B20162" w14:textId="7A1CAC41"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38" w:author="DENOUAL Franck" w:date="2022-10-27T15:23:00Z"/>
          <w:rFonts w:ascii="Courier New" w:hAnsi="Courier New"/>
          <w:sz w:val="20"/>
          <w:lang w:val="en-GB" w:eastAsia="ja-JP"/>
        </w:rPr>
      </w:pPr>
      <w:del w:id="939" w:author="DENOUAL Franck" w:date="2022-10-27T15:23:00Z">
        <w:r w:rsidDel="000C1DCF">
          <w:rPr>
            <w:rFonts w:ascii="Courier New" w:hAnsi="Courier New"/>
            <w:sz w:val="20"/>
            <w:lang w:val="en-GB" w:eastAsia="ja-JP"/>
          </w:rPr>
          <w:tab/>
          <w:delText>}</w:delText>
        </w:r>
      </w:del>
    </w:p>
    <w:p w14:paraId="3FEBE039" w14:textId="31AE3C17"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del w:id="940" w:author="DENOUAL Franck" w:date="2022-10-27T15:23:00Z"/>
          <w:rFonts w:ascii="Courier New" w:hAnsi="Courier New"/>
          <w:sz w:val="20"/>
          <w:lang w:val="en-GB" w:eastAsia="ja-JP"/>
        </w:rPr>
      </w:pPr>
      <w:del w:id="941" w:author="DENOUAL Franck" w:date="2022-10-27T15:23:00Z">
        <w:r w:rsidDel="000C1DCF">
          <w:rPr>
            <w:rFonts w:ascii="Courier New" w:hAnsi="Courier New"/>
            <w:sz w:val="20"/>
            <w:lang w:val="en-GB" w:eastAsia="ja-JP"/>
          </w:rPr>
          <w:delText>if (ep_flag){ // entrance pupil coefficient</w:delText>
        </w:r>
      </w:del>
    </w:p>
    <w:p w14:paraId="5705B975" w14:textId="2BA0E905"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720"/>
        <w:rPr>
          <w:del w:id="942" w:author="DENOUAL Franck" w:date="2022-10-27T15:23:00Z"/>
          <w:rFonts w:ascii="Courier New" w:hAnsi="Courier New"/>
          <w:sz w:val="20"/>
          <w:lang w:val="en-GB" w:eastAsia="ja-JP"/>
        </w:rPr>
      </w:pPr>
      <w:del w:id="943" w:author="DENOUAL Franck" w:date="2022-10-27T15:23:00Z">
        <w:r w:rsidRPr="006709F5" w:rsidDel="000C1DCF">
          <w:rPr>
            <w:rFonts w:ascii="Courier New" w:eastAsia="MS Mincho" w:hAnsi="Courier New"/>
            <w:sz w:val="20"/>
            <w:lang w:val="en-GB" w:eastAsia="ja-JP"/>
          </w:rPr>
          <w:delText>unsigned int(</w:delText>
        </w:r>
        <w:r w:rsidDel="000C1DCF">
          <w:rPr>
            <w:rFonts w:ascii="Courier New" w:hAnsi="Courier New"/>
            <w:sz w:val="20"/>
            <w:lang w:val="en-GB" w:eastAsia="ja-JP"/>
          </w:rPr>
          <w:delText>8</w:delText>
        </w:r>
        <w:r w:rsidRPr="006709F5" w:rsidDel="000C1DCF">
          <w:rPr>
            <w:rFonts w:ascii="Courier New" w:eastAsia="MS Mincho" w:hAnsi="Courier New"/>
            <w:sz w:val="20"/>
            <w:lang w:val="en-GB" w:eastAsia="ja-JP"/>
          </w:rPr>
          <w:delText>) num_ep_coeffs;</w:delText>
        </w:r>
        <w:r w:rsidRPr="006709F5" w:rsidDel="000C1DCF">
          <w:rPr>
            <w:rFonts w:ascii="Courier New" w:eastAsia="MS Mincho" w:hAnsi="Courier New"/>
            <w:sz w:val="20"/>
            <w:lang w:val="en-GB" w:eastAsia="ja-JP"/>
          </w:rPr>
          <w:br/>
        </w:r>
        <w:r w:rsidRPr="006709F5" w:rsidDel="000C1DCF">
          <w:rPr>
            <w:rFonts w:ascii="Courier New" w:eastAsia="MS Mincho" w:hAnsi="Courier New"/>
            <w:sz w:val="20"/>
            <w:lang w:val="en-GB" w:eastAsia="ja-JP"/>
          </w:rPr>
          <w:tab/>
          <w:delText>for (int j=0; j&lt;num_ep_coeffs; j++)</w:delText>
        </w:r>
        <w:r w:rsidRPr="006709F5" w:rsidDel="000C1DCF">
          <w:rPr>
            <w:rFonts w:ascii="Courier New" w:eastAsia="MS Mincho" w:hAnsi="Courier New"/>
            <w:sz w:val="20"/>
            <w:lang w:val="en-GB" w:eastAsia="ja-JP"/>
          </w:rPr>
          <w:br/>
        </w:r>
        <w:r w:rsidRPr="006709F5" w:rsidDel="000C1DCF">
          <w:rPr>
            <w:rFonts w:ascii="Courier New" w:eastAsia="MS Mincho" w:hAnsi="Courier New"/>
            <w:sz w:val="20"/>
            <w:lang w:val="en-GB" w:eastAsia="ja-JP"/>
          </w:rPr>
          <w:tab/>
        </w:r>
        <w:r w:rsidRPr="006709F5" w:rsidDel="000C1DCF">
          <w:rPr>
            <w:rFonts w:ascii="Courier New" w:eastAsia="MS Mincho" w:hAnsi="Courier New"/>
            <w:sz w:val="20"/>
            <w:lang w:val="en-GB" w:eastAsia="ja-JP"/>
          </w:rPr>
          <w:tab/>
          <w:delText>signed int(32) ep_coeff[j];</w:delText>
        </w:r>
      </w:del>
    </w:p>
    <w:p w14:paraId="11A893AD" w14:textId="57650D7F"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44" w:author="DENOUAL Franck" w:date="2022-10-27T15:23:00Z"/>
          <w:rFonts w:ascii="Courier New" w:hAnsi="Courier New"/>
          <w:sz w:val="20"/>
          <w:lang w:val="en-GB" w:eastAsia="ja-JP"/>
        </w:rPr>
      </w:pPr>
      <w:del w:id="945" w:author="DENOUAL Franck" w:date="2022-10-27T15:23:00Z">
        <w:r w:rsidDel="000C1DCF">
          <w:rPr>
            <w:rFonts w:ascii="Courier New" w:hAnsi="Courier New"/>
            <w:sz w:val="20"/>
            <w:lang w:val="en-GB" w:eastAsia="ja-JP"/>
          </w:rPr>
          <w:tab/>
          <w:delText>}</w:delText>
        </w:r>
      </w:del>
    </w:p>
    <w:p w14:paraId="0B3602FB" w14:textId="229BD8C4"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del w:id="946" w:author="DENOUAL Franck" w:date="2022-10-27T15:23:00Z"/>
          <w:rFonts w:ascii="Courier New" w:hAnsi="Courier New"/>
          <w:sz w:val="20"/>
          <w:lang w:val="en-GB" w:eastAsia="ja-JP"/>
        </w:rPr>
      </w:pPr>
      <w:del w:id="947" w:author="DENOUAL Franck" w:date="2022-10-27T15:23:00Z">
        <w:r w:rsidDel="000C1DCF">
          <w:rPr>
            <w:rFonts w:ascii="Courier New" w:hAnsi="Courier New"/>
            <w:sz w:val="20"/>
            <w:lang w:val="en-GB" w:eastAsia="ja-JP"/>
          </w:rPr>
          <w:delText>if (radial_flag){ // radial distortion coefficient</w:delText>
        </w:r>
      </w:del>
    </w:p>
    <w:p w14:paraId="321D1454" w14:textId="7B4904FD"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720"/>
        <w:rPr>
          <w:del w:id="948" w:author="DENOUAL Franck" w:date="2022-10-27T15:23:00Z"/>
          <w:rFonts w:ascii="Courier New" w:hAnsi="Courier New"/>
          <w:sz w:val="20"/>
          <w:lang w:val="en-GB" w:eastAsia="ja-JP"/>
        </w:rPr>
      </w:pPr>
      <w:del w:id="949" w:author="DENOUAL Franck" w:date="2022-10-27T15:23:00Z">
        <w:r w:rsidRPr="00BF7189" w:rsidDel="000C1DCF">
          <w:rPr>
            <w:rFonts w:ascii="Courier New" w:hAnsi="Courier New"/>
            <w:sz w:val="20"/>
            <w:lang w:val="en-GB" w:eastAsia="ja-JP"/>
          </w:rPr>
          <w:tab/>
          <w:delText>unsigned int(</w:delText>
        </w:r>
        <w:r w:rsidDel="000C1DCF">
          <w:rPr>
            <w:rFonts w:ascii="Courier New" w:hAnsi="Courier New"/>
            <w:sz w:val="20"/>
            <w:lang w:val="en-GB" w:eastAsia="ja-JP"/>
          </w:rPr>
          <w:delText>8</w:delText>
        </w:r>
        <w:r w:rsidRPr="00BF7189" w:rsidDel="000C1DCF">
          <w:rPr>
            <w:rFonts w:ascii="Courier New" w:hAnsi="Courier New"/>
            <w:sz w:val="20"/>
            <w:lang w:val="en-GB" w:eastAsia="ja-JP"/>
          </w:rPr>
          <w:delText>) num_</w:delText>
        </w:r>
        <w:r w:rsidDel="000C1DCF">
          <w:rPr>
            <w:rFonts w:ascii="Courier New" w:hAnsi="Courier New"/>
            <w:sz w:val="20"/>
            <w:lang w:val="en-GB" w:eastAsia="ja-JP"/>
          </w:rPr>
          <w:delText>rd</w:delText>
        </w:r>
        <w:r w:rsidRPr="00BF7189" w:rsidDel="000C1DCF">
          <w:rPr>
            <w:rFonts w:ascii="Courier New" w:hAnsi="Courier New"/>
            <w:sz w:val="20"/>
            <w:lang w:val="en-GB" w:eastAsia="ja-JP"/>
          </w:rPr>
          <w:delText>_coeffs;</w:delText>
        </w:r>
        <w:r w:rsidRPr="00BF7189" w:rsidDel="000C1DCF">
          <w:rPr>
            <w:rFonts w:ascii="Courier New" w:hAnsi="Courier New"/>
            <w:sz w:val="20"/>
            <w:lang w:val="en-GB" w:eastAsia="ja-JP"/>
          </w:rPr>
          <w:br/>
        </w:r>
        <w:r w:rsidRPr="00BF7189" w:rsidDel="000C1DCF">
          <w:rPr>
            <w:rFonts w:ascii="Courier New" w:hAnsi="Courier New"/>
            <w:sz w:val="20"/>
            <w:lang w:val="en-GB" w:eastAsia="ja-JP"/>
          </w:rPr>
          <w:tab/>
        </w:r>
        <w:r w:rsidDel="000C1DCF">
          <w:rPr>
            <w:rFonts w:ascii="Courier New" w:hAnsi="Courier New"/>
            <w:sz w:val="20"/>
            <w:lang w:val="en-GB" w:eastAsia="ja-JP"/>
          </w:rPr>
          <w:tab/>
        </w:r>
        <w:r w:rsidRPr="00BF7189" w:rsidDel="000C1DCF">
          <w:rPr>
            <w:rFonts w:ascii="Courier New" w:hAnsi="Courier New"/>
            <w:sz w:val="20"/>
            <w:lang w:val="en-GB" w:eastAsia="ja-JP"/>
          </w:rPr>
          <w:delText xml:space="preserve">for (int </w:delText>
        </w:r>
        <w:r w:rsidDel="000C1DCF">
          <w:rPr>
            <w:rFonts w:ascii="Courier New" w:hAnsi="Courier New"/>
            <w:sz w:val="20"/>
            <w:lang w:val="en-GB" w:eastAsia="ja-JP"/>
          </w:rPr>
          <w:delText>k</w:delText>
        </w:r>
        <w:r w:rsidRPr="00BF7189" w:rsidDel="000C1DCF">
          <w:rPr>
            <w:rFonts w:ascii="Courier New" w:hAnsi="Courier New"/>
            <w:sz w:val="20"/>
            <w:lang w:val="en-GB" w:eastAsia="ja-JP"/>
          </w:rPr>
          <w:delText xml:space="preserve">=0; </w:delText>
        </w:r>
        <w:r w:rsidDel="000C1DCF">
          <w:rPr>
            <w:rFonts w:ascii="Courier New" w:hAnsi="Courier New"/>
            <w:sz w:val="20"/>
            <w:lang w:val="en-GB" w:eastAsia="ja-JP"/>
          </w:rPr>
          <w:delText>k</w:delText>
        </w:r>
        <w:r w:rsidRPr="00BF7189" w:rsidDel="000C1DCF">
          <w:rPr>
            <w:rFonts w:ascii="Courier New" w:hAnsi="Courier New"/>
            <w:sz w:val="20"/>
            <w:lang w:val="en-GB" w:eastAsia="ja-JP"/>
          </w:rPr>
          <w:delText>&lt;num_</w:delText>
        </w:r>
        <w:r w:rsidDel="000C1DCF">
          <w:rPr>
            <w:rFonts w:ascii="Courier New" w:hAnsi="Courier New"/>
            <w:sz w:val="20"/>
            <w:lang w:val="en-GB" w:eastAsia="ja-JP"/>
          </w:rPr>
          <w:delText>rd</w:delText>
        </w:r>
        <w:r w:rsidRPr="00BF7189" w:rsidDel="000C1DCF">
          <w:rPr>
            <w:rFonts w:ascii="Courier New" w:hAnsi="Courier New"/>
            <w:sz w:val="20"/>
            <w:lang w:val="en-GB" w:eastAsia="ja-JP"/>
          </w:rPr>
          <w:delText xml:space="preserve">_coeffs; </w:delText>
        </w:r>
        <w:r w:rsidDel="000C1DCF">
          <w:rPr>
            <w:rFonts w:ascii="Courier New" w:hAnsi="Courier New"/>
            <w:sz w:val="20"/>
            <w:lang w:val="en-GB" w:eastAsia="ja-JP"/>
          </w:rPr>
          <w:delText>k</w:delText>
        </w:r>
        <w:r w:rsidRPr="00BF7189" w:rsidDel="000C1DCF">
          <w:rPr>
            <w:rFonts w:ascii="Courier New" w:hAnsi="Courier New"/>
            <w:sz w:val="20"/>
            <w:lang w:val="en-GB" w:eastAsia="ja-JP"/>
          </w:rPr>
          <w:delText>++)</w:delText>
        </w:r>
        <w:r w:rsidRPr="00BF7189" w:rsidDel="000C1DCF">
          <w:rPr>
            <w:rFonts w:ascii="Courier New" w:hAnsi="Courier New"/>
            <w:sz w:val="20"/>
            <w:lang w:val="en-GB" w:eastAsia="ja-JP"/>
          </w:rPr>
          <w:br/>
        </w:r>
        <w:r w:rsidRPr="00BF7189" w:rsidDel="000C1DCF">
          <w:rPr>
            <w:rFonts w:ascii="Courier New" w:hAnsi="Courier New"/>
            <w:sz w:val="20"/>
            <w:lang w:val="en-GB" w:eastAsia="ja-JP"/>
          </w:rPr>
          <w:tab/>
        </w:r>
        <w:r w:rsidRPr="00BF7189" w:rsidDel="000C1DCF">
          <w:rPr>
            <w:rFonts w:ascii="Courier New" w:hAnsi="Courier New"/>
            <w:sz w:val="20"/>
            <w:lang w:val="en-GB" w:eastAsia="ja-JP"/>
          </w:rPr>
          <w:tab/>
        </w:r>
        <w:r w:rsidRPr="00BF7189" w:rsidDel="000C1DCF">
          <w:rPr>
            <w:rFonts w:ascii="Courier New" w:hAnsi="Courier New"/>
            <w:sz w:val="20"/>
            <w:lang w:val="en-GB" w:eastAsia="ja-JP"/>
          </w:rPr>
          <w:tab/>
          <w:delText xml:space="preserve">signed int(32) </w:delText>
        </w:r>
        <w:r w:rsidDel="000C1DCF">
          <w:rPr>
            <w:rFonts w:ascii="Courier New" w:hAnsi="Courier New"/>
            <w:sz w:val="20"/>
            <w:lang w:val="en-GB" w:eastAsia="ja-JP"/>
          </w:rPr>
          <w:delText>rd</w:delText>
        </w:r>
        <w:r w:rsidRPr="00BF7189" w:rsidDel="000C1DCF">
          <w:rPr>
            <w:rFonts w:ascii="Courier New" w:hAnsi="Courier New"/>
            <w:sz w:val="20"/>
            <w:lang w:val="en-GB" w:eastAsia="ja-JP"/>
          </w:rPr>
          <w:delText>_coeff[</w:delText>
        </w:r>
        <w:r w:rsidDel="000C1DCF">
          <w:rPr>
            <w:rFonts w:ascii="Courier New" w:hAnsi="Courier New"/>
            <w:sz w:val="20"/>
            <w:lang w:val="en-GB" w:eastAsia="ja-JP"/>
          </w:rPr>
          <w:delText>k</w:delText>
        </w:r>
        <w:r w:rsidRPr="00BF7189" w:rsidDel="000C1DCF">
          <w:rPr>
            <w:rFonts w:ascii="Courier New" w:hAnsi="Courier New"/>
            <w:sz w:val="20"/>
            <w:lang w:val="en-GB" w:eastAsia="ja-JP"/>
          </w:rPr>
          <w:delText>];</w:delText>
        </w:r>
      </w:del>
    </w:p>
    <w:p w14:paraId="20A19663" w14:textId="3D51DC50"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50" w:author="DENOUAL Franck" w:date="2022-10-27T15:23:00Z"/>
          <w:rFonts w:ascii="Courier New" w:hAnsi="Courier New"/>
          <w:sz w:val="20"/>
          <w:lang w:val="en-GB" w:eastAsia="ja-JP"/>
        </w:rPr>
      </w:pPr>
      <w:del w:id="951" w:author="DENOUAL Franck" w:date="2022-10-27T15:23:00Z">
        <w:r w:rsidDel="000C1DCF">
          <w:rPr>
            <w:rFonts w:ascii="Courier New" w:hAnsi="Courier New"/>
            <w:sz w:val="20"/>
            <w:lang w:val="en-GB" w:eastAsia="ja-JP"/>
          </w:rPr>
          <w:tab/>
          <w:delText>}</w:delText>
        </w:r>
      </w:del>
    </w:p>
    <w:p w14:paraId="72130C75" w14:textId="59F31D60"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del w:id="952" w:author="DENOUAL Franck" w:date="2022-10-27T15:23:00Z"/>
          <w:rFonts w:ascii="Courier New" w:hAnsi="Courier New"/>
          <w:sz w:val="20"/>
          <w:lang w:val="en-GB" w:eastAsia="ja-JP"/>
        </w:rPr>
      </w:pPr>
      <w:del w:id="953" w:author="DENOUAL Franck" w:date="2022-10-27T15:23:00Z">
        <w:r w:rsidDel="000C1DCF">
          <w:rPr>
            <w:rFonts w:ascii="Courier New" w:hAnsi="Courier New"/>
            <w:sz w:val="20"/>
            <w:lang w:val="en-GB" w:eastAsia="ja-JP"/>
          </w:rPr>
          <w:delText>if (tangential_flag){ // tangential distortion coefficient</w:delText>
        </w:r>
      </w:del>
    </w:p>
    <w:p w14:paraId="5FD1E30E" w14:textId="5F9DAC8D"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720"/>
        <w:rPr>
          <w:del w:id="954" w:author="DENOUAL Franck" w:date="2022-10-27T15:23:00Z"/>
          <w:rFonts w:ascii="Courier New" w:hAnsi="Courier New"/>
          <w:sz w:val="20"/>
          <w:lang w:val="en-GB" w:eastAsia="ja-JP"/>
        </w:rPr>
      </w:pPr>
      <w:del w:id="955" w:author="DENOUAL Franck" w:date="2022-10-27T15:23:00Z">
        <w:r w:rsidRPr="00BF7189" w:rsidDel="000C1DCF">
          <w:rPr>
            <w:rFonts w:ascii="Courier New" w:hAnsi="Courier New"/>
            <w:sz w:val="20"/>
            <w:lang w:val="en-GB" w:eastAsia="ja-JP"/>
          </w:rPr>
          <w:tab/>
          <w:delText>unsigned int(</w:delText>
        </w:r>
        <w:r w:rsidDel="000C1DCF">
          <w:rPr>
            <w:rFonts w:ascii="Courier New" w:hAnsi="Courier New"/>
            <w:sz w:val="20"/>
            <w:lang w:val="en-GB" w:eastAsia="ja-JP"/>
          </w:rPr>
          <w:delText>8</w:delText>
        </w:r>
        <w:r w:rsidRPr="00BF7189" w:rsidDel="000C1DCF">
          <w:rPr>
            <w:rFonts w:ascii="Courier New" w:hAnsi="Courier New"/>
            <w:sz w:val="20"/>
            <w:lang w:val="en-GB" w:eastAsia="ja-JP"/>
          </w:rPr>
          <w:delText>) num_</w:delText>
        </w:r>
        <w:r w:rsidDel="000C1DCF">
          <w:rPr>
            <w:rFonts w:ascii="Courier New" w:hAnsi="Courier New"/>
            <w:sz w:val="20"/>
            <w:lang w:val="en-GB" w:eastAsia="ja-JP"/>
          </w:rPr>
          <w:delText>tg</w:delText>
        </w:r>
        <w:r w:rsidRPr="00BF7189" w:rsidDel="000C1DCF">
          <w:rPr>
            <w:rFonts w:ascii="Courier New" w:hAnsi="Courier New"/>
            <w:sz w:val="20"/>
            <w:lang w:val="en-GB" w:eastAsia="ja-JP"/>
          </w:rPr>
          <w:delText>_coeffs;</w:delText>
        </w:r>
        <w:r w:rsidRPr="00BF7189" w:rsidDel="000C1DCF">
          <w:rPr>
            <w:rFonts w:ascii="Courier New" w:hAnsi="Courier New"/>
            <w:sz w:val="20"/>
            <w:lang w:val="en-GB" w:eastAsia="ja-JP"/>
          </w:rPr>
          <w:br/>
        </w:r>
        <w:r w:rsidRPr="00BF7189" w:rsidDel="000C1DCF">
          <w:rPr>
            <w:rFonts w:ascii="Courier New" w:hAnsi="Courier New"/>
            <w:sz w:val="20"/>
            <w:lang w:val="en-GB" w:eastAsia="ja-JP"/>
          </w:rPr>
          <w:tab/>
        </w:r>
        <w:r w:rsidDel="000C1DCF">
          <w:rPr>
            <w:rFonts w:ascii="Courier New" w:hAnsi="Courier New"/>
            <w:sz w:val="20"/>
            <w:lang w:val="en-GB" w:eastAsia="ja-JP"/>
          </w:rPr>
          <w:tab/>
        </w:r>
        <w:r w:rsidRPr="00BF7189" w:rsidDel="000C1DCF">
          <w:rPr>
            <w:rFonts w:ascii="Courier New" w:hAnsi="Courier New"/>
            <w:sz w:val="20"/>
            <w:lang w:val="en-GB" w:eastAsia="ja-JP"/>
          </w:rPr>
          <w:delText xml:space="preserve">for (int </w:delText>
        </w:r>
        <w:r w:rsidDel="000C1DCF">
          <w:rPr>
            <w:rFonts w:ascii="Courier New" w:hAnsi="Courier New"/>
            <w:sz w:val="20"/>
            <w:lang w:val="en-GB" w:eastAsia="ja-JP"/>
          </w:rPr>
          <w:delText>l</w:delText>
        </w:r>
        <w:r w:rsidRPr="00BF7189" w:rsidDel="000C1DCF">
          <w:rPr>
            <w:rFonts w:ascii="Courier New" w:hAnsi="Courier New"/>
            <w:sz w:val="20"/>
            <w:lang w:val="en-GB" w:eastAsia="ja-JP"/>
          </w:rPr>
          <w:delText xml:space="preserve">=0; </w:delText>
        </w:r>
        <w:r w:rsidDel="000C1DCF">
          <w:rPr>
            <w:rFonts w:ascii="Courier New" w:hAnsi="Courier New"/>
            <w:sz w:val="20"/>
            <w:lang w:val="en-GB" w:eastAsia="ja-JP"/>
          </w:rPr>
          <w:delText>l</w:delText>
        </w:r>
        <w:r w:rsidRPr="00BF7189" w:rsidDel="000C1DCF">
          <w:rPr>
            <w:rFonts w:ascii="Courier New" w:hAnsi="Courier New"/>
            <w:sz w:val="20"/>
            <w:lang w:val="en-GB" w:eastAsia="ja-JP"/>
          </w:rPr>
          <w:delText>&lt;num_</w:delText>
        </w:r>
        <w:r w:rsidDel="000C1DCF">
          <w:rPr>
            <w:rFonts w:ascii="Courier New" w:hAnsi="Courier New"/>
            <w:sz w:val="20"/>
            <w:lang w:val="en-GB" w:eastAsia="ja-JP"/>
          </w:rPr>
          <w:delText>tg</w:delText>
        </w:r>
        <w:r w:rsidRPr="00BF7189" w:rsidDel="000C1DCF">
          <w:rPr>
            <w:rFonts w:ascii="Courier New" w:hAnsi="Courier New"/>
            <w:sz w:val="20"/>
            <w:lang w:val="en-GB" w:eastAsia="ja-JP"/>
          </w:rPr>
          <w:delText xml:space="preserve">_coeffs; </w:delText>
        </w:r>
        <w:r w:rsidDel="000C1DCF">
          <w:rPr>
            <w:rFonts w:ascii="Courier New" w:hAnsi="Courier New"/>
            <w:sz w:val="20"/>
            <w:lang w:val="en-GB" w:eastAsia="ja-JP"/>
          </w:rPr>
          <w:delText>l</w:delText>
        </w:r>
        <w:r w:rsidRPr="00BF7189" w:rsidDel="000C1DCF">
          <w:rPr>
            <w:rFonts w:ascii="Courier New" w:hAnsi="Courier New"/>
            <w:sz w:val="20"/>
            <w:lang w:val="en-GB" w:eastAsia="ja-JP"/>
          </w:rPr>
          <w:delText>++)</w:delText>
        </w:r>
        <w:r w:rsidRPr="00BF7189" w:rsidDel="000C1DCF">
          <w:rPr>
            <w:rFonts w:ascii="Courier New" w:hAnsi="Courier New"/>
            <w:sz w:val="20"/>
            <w:lang w:val="en-GB" w:eastAsia="ja-JP"/>
          </w:rPr>
          <w:br/>
        </w:r>
        <w:r w:rsidRPr="00BF7189" w:rsidDel="000C1DCF">
          <w:rPr>
            <w:rFonts w:ascii="Courier New" w:hAnsi="Courier New"/>
            <w:sz w:val="20"/>
            <w:lang w:val="en-GB" w:eastAsia="ja-JP"/>
          </w:rPr>
          <w:tab/>
        </w:r>
        <w:r w:rsidRPr="00BF7189" w:rsidDel="000C1DCF">
          <w:rPr>
            <w:rFonts w:ascii="Courier New" w:hAnsi="Courier New"/>
            <w:sz w:val="20"/>
            <w:lang w:val="en-GB" w:eastAsia="ja-JP"/>
          </w:rPr>
          <w:tab/>
        </w:r>
        <w:r w:rsidRPr="00BF7189" w:rsidDel="000C1DCF">
          <w:rPr>
            <w:rFonts w:ascii="Courier New" w:hAnsi="Courier New"/>
            <w:sz w:val="20"/>
            <w:lang w:val="en-GB" w:eastAsia="ja-JP"/>
          </w:rPr>
          <w:tab/>
          <w:delText xml:space="preserve">signed int(32) </w:delText>
        </w:r>
        <w:r w:rsidDel="000C1DCF">
          <w:rPr>
            <w:rFonts w:ascii="Courier New" w:hAnsi="Courier New"/>
            <w:sz w:val="20"/>
            <w:lang w:val="en-GB" w:eastAsia="ja-JP"/>
          </w:rPr>
          <w:delText>tg</w:delText>
        </w:r>
        <w:r w:rsidRPr="00BF7189" w:rsidDel="000C1DCF">
          <w:rPr>
            <w:rFonts w:ascii="Courier New" w:hAnsi="Courier New"/>
            <w:sz w:val="20"/>
            <w:lang w:val="en-GB" w:eastAsia="ja-JP"/>
          </w:rPr>
          <w:delText>_coeff[</w:delText>
        </w:r>
        <w:r w:rsidDel="000C1DCF">
          <w:rPr>
            <w:rFonts w:ascii="Courier New" w:hAnsi="Courier New"/>
            <w:sz w:val="20"/>
            <w:lang w:val="en-GB" w:eastAsia="ja-JP"/>
          </w:rPr>
          <w:delText>l</w:delText>
        </w:r>
        <w:r w:rsidRPr="00BF7189" w:rsidDel="000C1DCF">
          <w:rPr>
            <w:rFonts w:ascii="Courier New" w:hAnsi="Courier New"/>
            <w:sz w:val="20"/>
            <w:lang w:val="en-GB" w:eastAsia="ja-JP"/>
          </w:rPr>
          <w:delText>];</w:delText>
        </w:r>
      </w:del>
    </w:p>
    <w:p w14:paraId="12008859" w14:textId="36E96B09" w:rsidR="006019C2" w:rsidDel="000C1DCF"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del w:id="956" w:author="DENOUAL Franck" w:date="2022-10-27T15:23:00Z"/>
          <w:rFonts w:ascii="Courier New" w:hAnsi="Courier New"/>
          <w:sz w:val="20"/>
          <w:lang w:val="en-GB" w:eastAsia="ja-JP"/>
        </w:rPr>
      </w:pPr>
      <w:del w:id="957" w:author="DENOUAL Franck" w:date="2022-10-27T15:23:00Z">
        <w:r w:rsidDel="000C1DCF">
          <w:rPr>
            <w:rFonts w:ascii="Courier New" w:hAnsi="Courier New"/>
            <w:sz w:val="20"/>
            <w:lang w:val="en-GB" w:eastAsia="ja-JP"/>
          </w:rPr>
          <w:tab/>
          <w:delText>}</w:delText>
        </w:r>
        <w:r w:rsidRPr="009F349D" w:rsidDel="000C1DCF">
          <w:rPr>
            <w:rFonts w:ascii="Courier New" w:hAnsi="Courier New"/>
            <w:sz w:val="20"/>
            <w:lang w:val="en-GB" w:eastAsia="ja-JP"/>
          </w:rPr>
          <w:br/>
          <w:delText>}</w:delText>
        </w:r>
      </w:del>
    </w:p>
    <w:p w14:paraId="60795CF9" w14:textId="33BC005A" w:rsidR="00467DBC" w:rsidDel="000C1DCF" w:rsidRDefault="00467DBC" w:rsidP="00467DBC">
      <w:pPr>
        <w:rPr>
          <w:del w:id="958" w:author="DENOUAL Franck" w:date="2022-10-27T15:23:00Z"/>
          <w:rFonts w:ascii="Times New Roman" w:eastAsia="Times New Roman" w:hAnsi="Times New Roman" w:cs="Times New Roman"/>
          <w:i/>
          <w:iCs/>
          <w:sz w:val="24"/>
          <w:szCs w:val="24"/>
          <w:highlight w:val="yellow"/>
          <w:lang w:eastAsia="fr-FR"/>
        </w:rPr>
      </w:pPr>
    </w:p>
    <w:p w14:paraId="43148CF7" w14:textId="4E43681D" w:rsidR="008726F0" w:rsidRPr="00661C8A" w:rsidDel="000C1DCF" w:rsidRDefault="008726F0" w:rsidP="00661C8A">
      <w:pPr>
        <w:rPr>
          <w:del w:id="959" w:author="DENOUAL Franck" w:date="2022-10-27T15:23:00Z"/>
          <w:rFonts w:ascii="Times New Roman" w:eastAsia="Times New Roman" w:hAnsi="Times New Roman" w:cs="Times New Roman"/>
          <w:i/>
          <w:iCs/>
          <w:sz w:val="24"/>
          <w:szCs w:val="24"/>
          <w:highlight w:val="yellow"/>
          <w:lang w:eastAsia="fr-FR"/>
        </w:rPr>
      </w:pPr>
      <w:del w:id="960" w:author="DENOUAL Franck" w:date="2022-10-27T15:23:00Z">
        <w:r w:rsidRPr="00661C8A" w:rsidDel="000C1DCF">
          <w:rPr>
            <w:rFonts w:ascii="Times New Roman" w:eastAsia="Times New Roman" w:hAnsi="Times New Roman" w:cs="Times New Roman"/>
            <w:i/>
            <w:iCs/>
            <w:sz w:val="24"/>
            <w:szCs w:val="24"/>
            <w:highlight w:val="yellow"/>
            <w:lang w:eastAsia="fr-FR"/>
          </w:rPr>
          <w:delText xml:space="preserve">[Ed. Note: It was suggested at MPEG#139 to enclose </w:delText>
        </w:r>
        <w:r w:rsidR="00467DBC" w:rsidRPr="00661C8A" w:rsidDel="000C1DCF">
          <w:rPr>
            <w:rFonts w:ascii="Times New Roman" w:eastAsia="Times New Roman" w:hAnsi="Times New Roman" w:cs="Times New Roman"/>
            <w:i/>
            <w:iCs/>
            <w:sz w:val="24"/>
            <w:szCs w:val="24"/>
            <w:highlight w:val="yellow"/>
            <w:lang w:eastAsia="fr-FR"/>
          </w:rPr>
          <w:delText>the</w:delText>
        </w:r>
        <w:r w:rsidR="00467DBC" w:rsidDel="000C1DCF">
          <w:rPr>
            <w:rFonts w:ascii="Courier New" w:hAnsi="Courier New"/>
            <w:sz w:val="20"/>
            <w:highlight w:val="yellow"/>
            <w:lang w:eastAsia="ja-JP"/>
          </w:rPr>
          <w:delText xml:space="preserve"> </w:delText>
        </w:r>
        <w:r w:rsidR="00467DBC" w:rsidRPr="00661C8A" w:rsidDel="000C1DCF">
          <w:rPr>
            <w:rFonts w:ascii="Times New Roman" w:eastAsia="Times New Roman" w:hAnsi="Times New Roman" w:cs="Times New Roman"/>
            <w:i/>
            <w:iCs/>
            <w:sz w:val="24"/>
            <w:szCs w:val="24"/>
            <w:highlight w:val="yellow"/>
            <w:lang w:eastAsia="fr-FR"/>
          </w:rPr>
          <w:delText>additional distortion models from m60319 under version &gt; 0 of the CameraIntrinsicProperty.</w:delText>
        </w:r>
        <w:r w:rsidR="00467DBC" w:rsidDel="000C1DCF">
          <w:rPr>
            <w:rFonts w:ascii="Courier New" w:hAnsi="Courier New"/>
            <w:sz w:val="20"/>
            <w:highlight w:val="yellow"/>
            <w:lang w:val="en-GB" w:eastAsia="ja-JP"/>
          </w:rPr>
          <w:delText>]</w:delText>
        </w:r>
      </w:del>
    </w:p>
    <w:p w14:paraId="397B8644" w14:textId="7D9A1D4A" w:rsidR="006019C2" w:rsidRPr="009F349D" w:rsidDel="000C1DCF"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del w:id="961" w:author="DENOUAL Franck" w:date="2022-10-27T15:23:00Z"/>
          <w:rFonts w:ascii="Cambria" w:hAnsi="Cambria"/>
          <w:b/>
          <w:lang w:val="en-GB" w:eastAsia="ja-JP"/>
        </w:rPr>
      </w:pPr>
      <w:bookmarkStart w:id="962" w:name="_Ref103766331"/>
      <w:del w:id="963" w:author="DENOUAL Franck" w:date="2022-10-27T15:23:00Z">
        <w:r w:rsidRPr="009F349D" w:rsidDel="000C1DCF">
          <w:rPr>
            <w:rFonts w:ascii="Cambria" w:hAnsi="Cambria"/>
            <w:b/>
            <w:lang w:val="en-GB" w:eastAsia="ja-JP"/>
          </w:rPr>
          <w:delText>Semantics</w:delText>
        </w:r>
        <w:bookmarkEnd w:id="962"/>
      </w:del>
    </w:p>
    <w:p w14:paraId="52DAA090" w14:textId="4891409C" w:rsidR="006019C2" w:rsidDel="000C1DCF" w:rsidRDefault="006019C2" w:rsidP="006019C2">
      <w:pPr>
        <w:tabs>
          <w:tab w:val="left" w:pos="1440"/>
          <w:tab w:val="left" w:pos="8010"/>
        </w:tabs>
        <w:spacing w:after="220"/>
        <w:ind w:left="720" w:hanging="360"/>
        <w:contextualSpacing/>
        <w:rPr>
          <w:del w:id="964" w:author="DENOUAL Franck" w:date="2022-10-27T15:23:00Z"/>
          <w:rFonts w:ascii="Cambria" w:hAnsi="Cambria"/>
          <w:szCs w:val="20"/>
          <w:lang w:val="en-GB" w:eastAsia="ja-JP"/>
        </w:rPr>
      </w:pPr>
      <w:del w:id="965" w:author="DENOUAL Franck" w:date="2022-10-27T15:23:00Z">
        <w:r w:rsidDel="000C1DCF">
          <w:rPr>
            <w:rFonts w:ascii="Courier New" w:hAnsi="Courier New"/>
            <w:sz w:val="20"/>
            <w:lang w:val="en-GB" w:eastAsia="ja-JP"/>
          </w:rPr>
          <w:delText>skew_flag</w:delText>
        </w:r>
        <w:r w:rsidRPr="009F349D" w:rsidDel="000C1DCF">
          <w:rPr>
            <w:rFonts w:ascii="Cambria" w:hAnsi="Cambria"/>
            <w:szCs w:val="20"/>
            <w:lang w:val="en-GB" w:eastAsia="ja-JP"/>
          </w:rPr>
          <w:delText xml:space="preserve"> </w:delText>
        </w:r>
        <w:r w:rsidDel="000C1DCF">
          <w:rPr>
            <w:rFonts w:ascii="Cambria" w:hAnsi="Cambria"/>
            <w:szCs w:val="20"/>
            <w:lang w:val="en-GB" w:eastAsia="ja-JP"/>
          </w:rPr>
          <w:delText xml:space="preserve">when set to 0 indicates that no skew factor is present. </w:delText>
        </w:r>
        <w:r w:rsidDel="000C1DCF">
          <w:rPr>
            <w:rFonts w:ascii="Courier New" w:hAnsi="Courier New"/>
            <w:sz w:val="20"/>
            <w:lang w:val="en-GB" w:eastAsia="ja-JP"/>
          </w:rPr>
          <w:delText>skew_flag</w:delText>
        </w:r>
        <w:r w:rsidRPr="009F349D" w:rsidDel="000C1DCF">
          <w:rPr>
            <w:rFonts w:ascii="Cambria" w:hAnsi="Cambria"/>
            <w:szCs w:val="20"/>
            <w:lang w:val="en-GB" w:eastAsia="ja-JP"/>
          </w:rPr>
          <w:delText xml:space="preserve"> </w:delText>
        </w:r>
        <w:r w:rsidDel="000C1DCF">
          <w:rPr>
            <w:rFonts w:ascii="Cambria" w:hAnsi="Cambria"/>
            <w:szCs w:val="20"/>
            <w:lang w:val="en-GB" w:eastAsia="ja-JP"/>
          </w:rPr>
          <w:delText>when set to 1 indicates that skew factor is present.</w:delText>
        </w:r>
      </w:del>
    </w:p>
    <w:p w14:paraId="284EA78E" w14:textId="1A509A37" w:rsidR="006019C2" w:rsidDel="000C1DCF" w:rsidRDefault="006019C2" w:rsidP="006019C2">
      <w:pPr>
        <w:tabs>
          <w:tab w:val="left" w:pos="1440"/>
          <w:tab w:val="left" w:pos="8010"/>
        </w:tabs>
        <w:spacing w:after="220"/>
        <w:ind w:left="720" w:hanging="360"/>
        <w:contextualSpacing/>
        <w:rPr>
          <w:del w:id="966" w:author="DENOUAL Franck" w:date="2022-10-27T15:23:00Z"/>
          <w:rFonts w:ascii="Cambria" w:hAnsi="Cambria"/>
          <w:szCs w:val="20"/>
          <w:lang w:val="en-GB" w:eastAsia="ja-JP"/>
        </w:rPr>
      </w:pPr>
      <w:del w:id="967" w:author="DENOUAL Franck" w:date="2022-10-27T15:23:00Z">
        <w:r w:rsidDel="000C1DCF">
          <w:rPr>
            <w:rFonts w:ascii="Courier New" w:hAnsi="Courier New"/>
            <w:sz w:val="20"/>
            <w:lang w:val="en-GB" w:eastAsia="ja-JP"/>
          </w:rPr>
          <w:delText>ep_flag</w:delText>
        </w:r>
        <w:r w:rsidDel="000C1DCF">
          <w:rPr>
            <w:rFonts w:ascii="Cambria" w:hAnsi="Cambria"/>
            <w:szCs w:val="20"/>
            <w:lang w:val="en-GB" w:eastAsia="ja-JP"/>
          </w:rPr>
          <w:delText xml:space="preserve"> when set to 0 indicates that no entrance pupil distortion parameter is present. </w:delText>
        </w:r>
        <w:r w:rsidDel="000C1DCF">
          <w:rPr>
            <w:rFonts w:ascii="Courier New" w:hAnsi="Courier New"/>
            <w:sz w:val="20"/>
            <w:lang w:val="en-GB" w:eastAsia="ja-JP"/>
          </w:rPr>
          <w:delText>ep_flag</w:delText>
        </w:r>
        <w:r w:rsidDel="000C1DCF">
          <w:rPr>
            <w:rFonts w:ascii="Cambria" w:hAnsi="Cambria"/>
            <w:szCs w:val="20"/>
            <w:lang w:val="en-GB" w:eastAsia="ja-JP"/>
          </w:rPr>
          <w:delText xml:space="preserve"> when set to 1 indicates that entrance pupil distortion parameter is present.</w:delText>
        </w:r>
      </w:del>
    </w:p>
    <w:p w14:paraId="6C7EB3FF" w14:textId="07234950" w:rsidR="006019C2" w:rsidDel="000C1DCF" w:rsidRDefault="006019C2" w:rsidP="006019C2">
      <w:pPr>
        <w:tabs>
          <w:tab w:val="left" w:pos="1440"/>
          <w:tab w:val="left" w:pos="8010"/>
        </w:tabs>
        <w:spacing w:after="220"/>
        <w:ind w:left="720" w:hanging="360"/>
        <w:contextualSpacing/>
        <w:rPr>
          <w:del w:id="968" w:author="DENOUAL Franck" w:date="2022-10-27T15:23:00Z"/>
          <w:rFonts w:ascii="Cambria" w:hAnsi="Cambria"/>
          <w:szCs w:val="20"/>
          <w:lang w:val="en-GB" w:eastAsia="ja-JP"/>
        </w:rPr>
      </w:pPr>
      <w:del w:id="969" w:author="DENOUAL Franck" w:date="2022-10-27T15:23:00Z">
        <w:r w:rsidDel="000C1DCF">
          <w:rPr>
            <w:rFonts w:ascii="Courier New" w:hAnsi="Courier New"/>
            <w:sz w:val="20"/>
            <w:lang w:val="en-GB" w:eastAsia="ja-JP"/>
          </w:rPr>
          <w:delText>radial_flag</w:delText>
        </w:r>
        <w:r w:rsidDel="000C1DCF">
          <w:rPr>
            <w:rFonts w:ascii="Cambria" w:hAnsi="Cambria"/>
            <w:szCs w:val="20"/>
            <w:lang w:val="en-GB" w:eastAsia="ja-JP"/>
          </w:rPr>
          <w:delText xml:space="preserve"> when set to 0 indicates that no radial distortion parameter is present. </w:delText>
        </w:r>
        <w:r w:rsidDel="000C1DCF">
          <w:rPr>
            <w:rFonts w:ascii="Courier New" w:hAnsi="Courier New"/>
            <w:sz w:val="20"/>
            <w:lang w:val="en-GB" w:eastAsia="ja-JP"/>
          </w:rPr>
          <w:delText>radial_flag</w:delText>
        </w:r>
        <w:r w:rsidDel="000C1DCF">
          <w:rPr>
            <w:rFonts w:ascii="Cambria" w:hAnsi="Cambria"/>
            <w:szCs w:val="20"/>
            <w:lang w:val="en-GB" w:eastAsia="ja-JP"/>
          </w:rPr>
          <w:delText xml:space="preserve"> when set to 1 indicates that radial distortion parameter is present.</w:delText>
        </w:r>
      </w:del>
    </w:p>
    <w:p w14:paraId="53CC2D6E" w14:textId="1A489973" w:rsidR="006019C2" w:rsidRPr="009F349D" w:rsidDel="000C1DCF" w:rsidRDefault="006019C2" w:rsidP="006019C2">
      <w:pPr>
        <w:tabs>
          <w:tab w:val="left" w:pos="1440"/>
          <w:tab w:val="left" w:pos="8010"/>
        </w:tabs>
        <w:spacing w:after="220"/>
        <w:ind w:left="720" w:hanging="360"/>
        <w:contextualSpacing/>
        <w:rPr>
          <w:del w:id="970" w:author="DENOUAL Franck" w:date="2022-10-27T15:23:00Z"/>
          <w:rFonts w:ascii="Cambria" w:hAnsi="Cambria"/>
          <w:szCs w:val="20"/>
          <w:lang w:val="en-GB" w:eastAsia="ja-JP"/>
        </w:rPr>
      </w:pPr>
      <w:del w:id="971" w:author="DENOUAL Franck" w:date="2022-10-27T15:23:00Z">
        <w:r w:rsidDel="000C1DCF">
          <w:rPr>
            <w:rFonts w:ascii="Courier New" w:hAnsi="Courier New"/>
            <w:sz w:val="20"/>
            <w:lang w:val="en-GB" w:eastAsia="ja-JP"/>
          </w:rPr>
          <w:delText>tangential_flag</w:delText>
        </w:r>
        <w:r w:rsidDel="000C1DCF">
          <w:rPr>
            <w:rFonts w:ascii="Cambria" w:hAnsi="Cambria"/>
            <w:szCs w:val="20"/>
            <w:lang w:val="en-GB" w:eastAsia="ja-JP"/>
          </w:rPr>
          <w:delText xml:space="preserve"> when set to 0 indicates that no tangential distortion parameter is present. </w:delText>
        </w:r>
        <w:r w:rsidDel="000C1DCF">
          <w:rPr>
            <w:rFonts w:ascii="Courier New" w:hAnsi="Courier New"/>
            <w:sz w:val="20"/>
            <w:lang w:val="en-GB" w:eastAsia="ja-JP"/>
          </w:rPr>
          <w:delText>tangential_flag</w:delText>
        </w:r>
        <w:r w:rsidDel="000C1DCF">
          <w:rPr>
            <w:rFonts w:ascii="Cambria" w:hAnsi="Cambria"/>
            <w:szCs w:val="20"/>
            <w:lang w:val="en-GB" w:eastAsia="ja-JP"/>
          </w:rPr>
          <w:delText xml:space="preserve"> when set to 1 indicates that tangential distortion parameter is present.</w:delText>
        </w:r>
      </w:del>
    </w:p>
    <w:p w14:paraId="5AF7AF19" w14:textId="4E909670" w:rsidR="006019C2" w:rsidRPr="009F349D" w:rsidDel="000C1DCF" w:rsidRDefault="006019C2" w:rsidP="006019C2">
      <w:pPr>
        <w:tabs>
          <w:tab w:val="left" w:pos="1440"/>
          <w:tab w:val="left" w:pos="8010"/>
        </w:tabs>
        <w:spacing w:after="220"/>
        <w:ind w:left="360"/>
        <w:contextualSpacing/>
        <w:rPr>
          <w:del w:id="972" w:author="DENOUAL Franck" w:date="2022-10-27T15:23:00Z"/>
          <w:rFonts w:ascii="Cambria" w:hAnsi="Cambria"/>
          <w:szCs w:val="20"/>
          <w:lang w:val="en-GB" w:eastAsia="ja-JP"/>
        </w:rPr>
      </w:pPr>
      <w:del w:id="973" w:author="DENOUAL Franck" w:date="2022-10-27T15:23:00Z">
        <w:r w:rsidRPr="009F349D" w:rsidDel="000C1DCF">
          <w:rPr>
            <w:rFonts w:ascii="Courier New" w:hAnsi="Courier New"/>
            <w:szCs w:val="20"/>
            <w:lang w:val="en-GB" w:eastAsia="ja-JP"/>
          </w:rPr>
          <w:delText>focal_length_x</w:delText>
        </w:r>
        <w:r w:rsidRPr="009F349D" w:rsidDel="000C1DCF">
          <w:rPr>
            <w:rFonts w:ascii="Cambria" w:hAnsi="Cambria"/>
            <w:szCs w:val="20"/>
            <w:lang w:val="en-GB" w:eastAsia="ja-JP"/>
          </w:rPr>
          <w:delText xml:space="preserve"> specifies the horizontal focal length of the camera in image widths.</w:delText>
        </w:r>
      </w:del>
    </w:p>
    <w:p w14:paraId="6B053FA0" w14:textId="4E8DC161" w:rsidR="006019C2" w:rsidRPr="009F349D" w:rsidDel="000C1DCF" w:rsidRDefault="006019C2" w:rsidP="006019C2">
      <w:pPr>
        <w:tabs>
          <w:tab w:val="left" w:pos="1440"/>
          <w:tab w:val="left" w:pos="8010"/>
        </w:tabs>
        <w:spacing w:after="220"/>
        <w:ind w:left="720" w:hanging="360"/>
        <w:contextualSpacing/>
        <w:rPr>
          <w:del w:id="974" w:author="DENOUAL Franck" w:date="2022-10-27T15:23:00Z"/>
          <w:rFonts w:ascii="Cambria" w:hAnsi="Cambria"/>
          <w:szCs w:val="20"/>
          <w:lang w:val="en-GB" w:eastAsia="ja-JP"/>
        </w:rPr>
      </w:pPr>
      <w:del w:id="975" w:author="DENOUAL Franck" w:date="2022-10-27T15:23:00Z">
        <w:r w:rsidRPr="009F349D" w:rsidDel="000C1DCF">
          <w:rPr>
            <w:rFonts w:ascii="Courier New" w:hAnsi="Courier New"/>
            <w:szCs w:val="20"/>
            <w:lang w:val="en-GB" w:eastAsia="ja-JP"/>
          </w:rPr>
          <w:delText>focal_length_y</w:delText>
        </w:r>
        <w:r w:rsidRPr="009F349D" w:rsidDel="000C1DCF">
          <w:rPr>
            <w:rFonts w:ascii="Cambria" w:hAnsi="Cambria"/>
            <w:szCs w:val="20"/>
            <w:lang w:val="en-GB" w:eastAsia="ja-JP"/>
          </w:rPr>
          <w:delText xml:space="preserve"> specifies the vertical focal length of the camera in image heights. When not present, the value shall be implied to be </w:delText>
        </w:r>
        <w:r w:rsidRPr="009F349D" w:rsidDel="000C1DCF">
          <w:rPr>
            <w:rFonts w:ascii="Courier New" w:hAnsi="Courier New"/>
            <w:szCs w:val="20"/>
            <w:lang w:val="en-GB" w:eastAsia="ja-JP"/>
          </w:rPr>
          <w:delText>focal_length_x</w:delText>
        </w:r>
        <w:r w:rsidRPr="009F349D" w:rsidDel="000C1DCF">
          <w:rPr>
            <w:rFonts w:ascii="Cambria" w:hAnsi="Cambria"/>
            <w:szCs w:val="20"/>
            <w:lang w:val="en-GB" w:eastAsia="ja-JP"/>
          </w:rPr>
          <w:delText xml:space="preserve"> * </w:delText>
        </w:r>
        <w:r w:rsidRPr="009F349D" w:rsidDel="000C1DCF">
          <w:rPr>
            <w:rFonts w:ascii="Courier New" w:hAnsi="Courier New"/>
            <w:szCs w:val="20"/>
            <w:lang w:val="en-GB" w:eastAsia="ja-JP"/>
          </w:rPr>
          <w:delText>image_width</w:delText>
        </w:r>
        <w:r w:rsidRPr="009F349D" w:rsidDel="000C1DCF">
          <w:rPr>
            <w:rFonts w:ascii="Cambria" w:hAnsi="Cambria"/>
            <w:szCs w:val="20"/>
            <w:lang w:val="en-GB" w:eastAsia="ja-JP"/>
          </w:rPr>
          <w:delText xml:space="preserve"> / </w:delText>
        </w:r>
        <w:r w:rsidRPr="009F349D" w:rsidDel="000C1DCF">
          <w:rPr>
            <w:rFonts w:ascii="Courier New" w:hAnsi="Courier New"/>
            <w:szCs w:val="20"/>
            <w:lang w:val="en-GB" w:eastAsia="ja-JP"/>
          </w:rPr>
          <w:delText>image_height</w:delText>
        </w:r>
        <w:r w:rsidRPr="009F349D" w:rsidDel="000C1DCF">
          <w:rPr>
            <w:rFonts w:ascii="Cambria" w:hAnsi="Cambria"/>
            <w:szCs w:val="20"/>
            <w:lang w:val="en-GB" w:eastAsia="ja-JP"/>
          </w:rPr>
          <w:delText>.</w:delText>
        </w:r>
      </w:del>
    </w:p>
    <w:p w14:paraId="4366CC65" w14:textId="47F9561F" w:rsidR="006019C2" w:rsidRPr="009F349D" w:rsidDel="000C1DCF" w:rsidRDefault="006019C2" w:rsidP="006019C2">
      <w:pPr>
        <w:tabs>
          <w:tab w:val="left" w:pos="1440"/>
          <w:tab w:val="left" w:pos="8010"/>
        </w:tabs>
        <w:spacing w:after="220"/>
        <w:ind w:left="720" w:hanging="360"/>
        <w:contextualSpacing/>
        <w:rPr>
          <w:del w:id="976" w:author="DENOUAL Franck" w:date="2022-10-27T15:23:00Z"/>
          <w:rFonts w:ascii="Cambria" w:hAnsi="Cambria"/>
          <w:szCs w:val="20"/>
          <w:lang w:val="en-GB" w:eastAsia="ja-JP"/>
        </w:rPr>
      </w:pPr>
      <w:del w:id="977" w:author="DENOUAL Franck" w:date="2022-10-27T15:23:00Z">
        <w:r w:rsidRPr="009F349D" w:rsidDel="000C1DCF">
          <w:rPr>
            <w:rFonts w:ascii="Courier New" w:hAnsi="Courier New"/>
            <w:szCs w:val="20"/>
            <w:lang w:val="en-GB" w:eastAsia="ja-JP"/>
          </w:rPr>
          <w:lastRenderedPageBreak/>
          <w:delText xml:space="preserve">principal_point_x </w:delText>
        </w:r>
        <w:r w:rsidRPr="009F349D" w:rsidDel="000C1DCF">
          <w:rPr>
            <w:rFonts w:ascii="Cambria" w:hAnsi="Cambria"/>
            <w:szCs w:val="20"/>
            <w:lang w:val="en-GB" w:eastAsia="ja-JP"/>
          </w:rPr>
          <w:delText>specifies the principal point x-coordinate in image widths.</w:delText>
        </w:r>
      </w:del>
    </w:p>
    <w:p w14:paraId="59BC0E7D" w14:textId="7EFBFF8A" w:rsidR="006019C2" w:rsidRPr="009F349D" w:rsidDel="000C1DCF" w:rsidRDefault="006019C2" w:rsidP="006019C2">
      <w:pPr>
        <w:tabs>
          <w:tab w:val="left" w:pos="1440"/>
          <w:tab w:val="left" w:pos="8010"/>
        </w:tabs>
        <w:spacing w:after="220"/>
        <w:ind w:left="720" w:hanging="360"/>
        <w:contextualSpacing/>
        <w:rPr>
          <w:del w:id="978" w:author="DENOUAL Franck" w:date="2022-10-27T15:23:00Z"/>
          <w:rFonts w:ascii="Cambria" w:hAnsi="Cambria"/>
          <w:szCs w:val="20"/>
          <w:lang w:val="en-GB" w:eastAsia="ja-JP"/>
        </w:rPr>
      </w:pPr>
      <w:del w:id="979" w:author="DENOUAL Franck" w:date="2022-10-27T15:23:00Z">
        <w:r w:rsidRPr="009F349D" w:rsidDel="000C1DCF">
          <w:rPr>
            <w:rFonts w:ascii="Courier New" w:hAnsi="Courier New"/>
            <w:szCs w:val="20"/>
            <w:lang w:val="en-GB" w:eastAsia="ja-JP"/>
          </w:rPr>
          <w:delText xml:space="preserve">principal_point_y </w:delText>
        </w:r>
        <w:r w:rsidRPr="009F349D" w:rsidDel="000C1DCF">
          <w:rPr>
            <w:rFonts w:ascii="Cambria" w:hAnsi="Cambria"/>
            <w:szCs w:val="20"/>
            <w:lang w:val="en-GB" w:eastAsia="ja-JP"/>
          </w:rPr>
          <w:delText>specifies the principal point y-coordinate in image heights.</w:delText>
        </w:r>
      </w:del>
    </w:p>
    <w:p w14:paraId="1E84BC69" w14:textId="66498182" w:rsidR="006019C2" w:rsidRPr="009F349D" w:rsidDel="000C1DCF" w:rsidRDefault="006019C2" w:rsidP="006019C2">
      <w:pPr>
        <w:tabs>
          <w:tab w:val="left" w:pos="1440"/>
          <w:tab w:val="left" w:pos="8010"/>
        </w:tabs>
        <w:spacing w:after="220"/>
        <w:ind w:left="720" w:hanging="360"/>
        <w:contextualSpacing/>
        <w:rPr>
          <w:del w:id="980" w:author="DENOUAL Franck" w:date="2022-10-27T15:23:00Z"/>
          <w:rFonts w:ascii="Cambria" w:hAnsi="Cambria"/>
          <w:szCs w:val="20"/>
          <w:lang w:val="en-GB" w:eastAsia="ja-JP"/>
        </w:rPr>
      </w:pPr>
      <w:del w:id="981" w:author="DENOUAL Franck" w:date="2022-10-27T15:23:00Z">
        <w:r w:rsidRPr="009F349D" w:rsidDel="000C1DCF">
          <w:rPr>
            <w:rFonts w:ascii="Courier New" w:hAnsi="Courier New"/>
            <w:szCs w:val="20"/>
            <w:lang w:val="en-GB" w:eastAsia="ja-JP"/>
          </w:rPr>
          <w:delText xml:space="preserve">skew_factor </w:delText>
        </w:r>
        <w:r w:rsidRPr="009F349D" w:rsidDel="000C1DCF">
          <w:rPr>
            <w:rFonts w:ascii="Cambria" w:hAnsi="Cambria"/>
            <w:szCs w:val="20"/>
            <w:lang w:val="en-GB" w:eastAsia="ja-JP"/>
          </w:rPr>
          <w:delText>specifies the camera system skew factor. When not present its value shall be implied to be 0.</w:delText>
        </w:r>
      </w:del>
    </w:p>
    <w:p w14:paraId="653CCA4E" w14:textId="1C641BD5" w:rsidR="006019C2" w:rsidRPr="009F349D" w:rsidDel="000C1DCF" w:rsidRDefault="006019C2" w:rsidP="006019C2">
      <w:pPr>
        <w:tabs>
          <w:tab w:val="left" w:pos="1440"/>
          <w:tab w:val="left" w:pos="8010"/>
        </w:tabs>
        <w:spacing w:after="220"/>
        <w:ind w:left="720" w:hanging="360"/>
        <w:contextualSpacing/>
        <w:rPr>
          <w:del w:id="982" w:author="DENOUAL Franck" w:date="2022-10-27T15:23:00Z"/>
          <w:rFonts w:ascii="Cambria" w:hAnsi="Cambria"/>
          <w:szCs w:val="20"/>
          <w:lang w:val="en-GB" w:eastAsia="ja-JP"/>
        </w:rPr>
      </w:pPr>
      <w:del w:id="983" w:author="DENOUAL Franck" w:date="2022-10-27T15:23:00Z">
        <w:r w:rsidRPr="006709F5" w:rsidDel="000C1DCF">
          <w:rPr>
            <w:rFonts w:ascii="Courier New" w:eastAsia="MS Mincho" w:hAnsi="Courier New"/>
            <w:sz w:val="20"/>
            <w:lang w:val="en-GB" w:eastAsia="ja-JP"/>
          </w:rPr>
          <w:delText>num_ep_coeffs</w:delText>
        </w:r>
        <w:r w:rsidRPr="009F349D" w:rsidDel="000C1DCF">
          <w:rPr>
            <w:rFonts w:ascii="Cambria" w:hAnsi="Cambria"/>
            <w:szCs w:val="20"/>
            <w:lang w:val="en-GB" w:eastAsia="ja-JP"/>
          </w:rPr>
          <w:delText xml:space="preserve"> specifies the </w:delText>
        </w:r>
        <w:r w:rsidDel="000C1DCF">
          <w:rPr>
            <w:rFonts w:ascii="Cambria" w:hAnsi="Cambria"/>
            <w:szCs w:val="20"/>
            <w:lang w:val="en-GB" w:eastAsia="ja-JP"/>
          </w:rPr>
          <w:delText>number coefficients used for specifying the entrance-pupil distortion</w:delText>
        </w:r>
        <w:r w:rsidRPr="009F349D" w:rsidDel="000C1DCF">
          <w:rPr>
            <w:rFonts w:ascii="Cambria" w:hAnsi="Cambria"/>
            <w:szCs w:val="20"/>
            <w:lang w:val="en-GB" w:eastAsia="ja-JP"/>
          </w:rPr>
          <w:delText>.</w:delText>
        </w:r>
        <w:r w:rsidDel="000C1DCF">
          <w:rPr>
            <w:rFonts w:ascii="Cambria" w:hAnsi="Cambria"/>
            <w:szCs w:val="20"/>
            <w:lang w:val="en-GB" w:eastAsia="ja-JP"/>
          </w:rPr>
          <w:delText xml:space="preserve"> The value of </w:delText>
        </w:r>
        <w:r w:rsidRPr="00194783" w:rsidDel="000C1DCF">
          <w:rPr>
            <w:rFonts w:ascii="Courier New" w:hAnsi="Courier New"/>
            <w:sz w:val="20"/>
            <w:lang w:val="en-GB" w:eastAsia="ja-JP"/>
          </w:rPr>
          <w:delText>num_ep_coeffs</w:delText>
        </w:r>
        <w:r w:rsidRPr="009F349D" w:rsidDel="000C1DCF">
          <w:rPr>
            <w:rFonts w:ascii="Cambria" w:hAnsi="Cambria"/>
            <w:szCs w:val="20"/>
            <w:lang w:val="en-GB" w:eastAsia="ja-JP"/>
          </w:rPr>
          <w:delText xml:space="preserve"> </w:delText>
        </w:r>
        <w:r w:rsidDel="000C1DCF">
          <w:rPr>
            <w:rFonts w:ascii="Cambria" w:hAnsi="Cambria"/>
            <w:szCs w:val="20"/>
            <w:lang w:val="en-GB" w:eastAsia="ja-JP"/>
          </w:rPr>
          <w:delText>is in the range of 0 to 3.</w:delText>
        </w:r>
      </w:del>
    </w:p>
    <w:p w14:paraId="6829FB15" w14:textId="25FF0812" w:rsidR="006019C2" w:rsidDel="000C1DCF" w:rsidRDefault="006019C2" w:rsidP="006019C2">
      <w:pPr>
        <w:tabs>
          <w:tab w:val="left" w:pos="1440"/>
          <w:tab w:val="left" w:pos="8010"/>
        </w:tabs>
        <w:spacing w:after="220"/>
        <w:ind w:left="360"/>
        <w:contextualSpacing/>
        <w:rPr>
          <w:del w:id="984" w:author="DENOUAL Franck" w:date="2022-10-27T15:23:00Z"/>
          <w:rFonts w:ascii="Cambria" w:hAnsi="Cambria"/>
          <w:szCs w:val="20"/>
          <w:lang w:val="en-GB" w:eastAsia="ja-JP"/>
        </w:rPr>
      </w:pPr>
      <w:del w:id="985" w:author="DENOUAL Franck" w:date="2022-10-27T15:23:00Z">
        <w:r w:rsidRPr="006709F5" w:rsidDel="000C1DCF">
          <w:rPr>
            <w:rFonts w:ascii="Courier New" w:eastAsia="MS Mincho" w:hAnsi="Courier New"/>
            <w:sz w:val="20"/>
            <w:lang w:val="en-GB" w:eastAsia="ja-JP"/>
          </w:rPr>
          <w:delText>ep_coeff[j]</w:delText>
        </w:r>
        <w:r w:rsidDel="000C1DCF">
          <w:rPr>
            <w:rFonts w:ascii="Courier" w:eastAsia="Times New Roman" w:hAnsi="Courier"/>
            <w:noProof/>
          </w:rPr>
          <w:delText xml:space="preserve"> </w:delText>
        </w:r>
        <w:r w:rsidRPr="009F349D" w:rsidDel="000C1DCF">
          <w:rPr>
            <w:rFonts w:ascii="Cambria" w:hAnsi="Cambria"/>
            <w:szCs w:val="20"/>
            <w:lang w:val="en-GB" w:eastAsia="ja-JP"/>
          </w:rPr>
          <w:delText xml:space="preserve">specifies the </w:delText>
        </w:r>
        <w:r w:rsidDel="000C1DCF">
          <w:rPr>
            <w:rFonts w:ascii="Cambria" w:hAnsi="Cambria"/>
            <w:szCs w:val="20"/>
            <w:lang w:val="en-GB" w:eastAsia="ja-JP"/>
          </w:rPr>
          <w:delText>jth entrance pupil coefficient of the entrance pupil distortion.</w:delText>
        </w:r>
      </w:del>
    </w:p>
    <w:p w14:paraId="2D925249" w14:textId="7FDD4813" w:rsidR="006019C2" w:rsidRPr="009F349D" w:rsidDel="000C1DCF" w:rsidRDefault="006019C2" w:rsidP="006019C2">
      <w:pPr>
        <w:tabs>
          <w:tab w:val="left" w:pos="1440"/>
          <w:tab w:val="left" w:pos="8010"/>
        </w:tabs>
        <w:spacing w:after="220"/>
        <w:ind w:left="720" w:hanging="360"/>
        <w:contextualSpacing/>
        <w:rPr>
          <w:del w:id="986" w:author="DENOUAL Franck" w:date="2022-10-27T15:23:00Z"/>
          <w:rFonts w:ascii="Cambria" w:hAnsi="Cambria"/>
          <w:szCs w:val="20"/>
          <w:lang w:val="en-GB" w:eastAsia="ja-JP"/>
        </w:rPr>
      </w:pPr>
      <w:del w:id="987" w:author="DENOUAL Franck" w:date="2022-10-27T15:23:00Z">
        <w:r w:rsidRPr="00BF7189" w:rsidDel="000C1DCF">
          <w:rPr>
            <w:rFonts w:ascii="Courier New" w:hAnsi="Courier New"/>
            <w:sz w:val="20"/>
            <w:lang w:val="en-GB" w:eastAsia="ja-JP"/>
          </w:rPr>
          <w:delText>num_</w:delText>
        </w:r>
        <w:r w:rsidDel="000C1DCF">
          <w:rPr>
            <w:rFonts w:ascii="Courier New" w:hAnsi="Courier New"/>
            <w:sz w:val="20"/>
            <w:lang w:val="en-GB" w:eastAsia="ja-JP"/>
          </w:rPr>
          <w:delText>rd</w:delText>
        </w:r>
        <w:r w:rsidRPr="00BF7189" w:rsidDel="000C1DCF">
          <w:rPr>
            <w:rFonts w:ascii="Courier New" w:hAnsi="Courier New"/>
            <w:sz w:val="20"/>
            <w:lang w:val="en-GB" w:eastAsia="ja-JP"/>
          </w:rPr>
          <w:delText>_coeffs</w:delText>
        </w:r>
        <w:r w:rsidRPr="009F349D" w:rsidDel="000C1DCF">
          <w:rPr>
            <w:rFonts w:ascii="Cambria" w:hAnsi="Cambria"/>
            <w:szCs w:val="20"/>
            <w:lang w:val="en-GB" w:eastAsia="ja-JP"/>
          </w:rPr>
          <w:delText xml:space="preserve"> specifies the </w:delText>
        </w:r>
        <w:r w:rsidDel="000C1DCF">
          <w:rPr>
            <w:rFonts w:ascii="Cambria" w:hAnsi="Cambria"/>
            <w:szCs w:val="20"/>
            <w:lang w:val="en-GB" w:eastAsia="ja-JP"/>
          </w:rPr>
          <w:delText>number coefficients used for specifying the radial distortion</w:delText>
        </w:r>
        <w:r w:rsidRPr="009F349D" w:rsidDel="000C1DCF">
          <w:rPr>
            <w:rFonts w:ascii="Cambria" w:hAnsi="Cambria"/>
            <w:szCs w:val="20"/>
            <w:lang w:val="en-GB" w:eastAsia="ja-JP"/>
          </w:rPr>
          <w:delText>.</w:delText>
        </w:r>
        <w:r w:rsidDel="000C1DCF">
          <w:rPr>
            <w:rFonts w:ascii="Cambria" w:hAnsi="Cambria"/>
            <w:szCs w:val="20"/>
            <w:lang w:val="en-GB" w:eastAsia="ja-JP"/>
          </w:rPr>
          <w:delText xml:space="preserve"> The value of </w:delText>
        </w:r>
        <w:r w:rsidRPr="00BF7189" w:rsidDel="000C1DCF">
          <w:rPr>
            <w:rFonts w:ascii="Courier New" w:hAnsi="Courier New"/>
            <w:sz w:val="20"/>
            <w:lang w:val="en-GB" w:eastAsia="ja-JP"/>
          </w:rPr>
          <w:delText>num_</w:delText>
        </w:r>
        <w:r w:rsidDel="000C1DCF">
          <w:rPr>
            <w:rFonts w:ascii="Courier New" w:hAnsi="Courier New"/>
            <w:sz w:val="20"/>
            <w:lang w:val="en-GB" w:eastAsia="ja-JP"/>
          </w:rPr>
          <w:delText>rd</w:delText>
        </w:r>
        <w:r w:rsidRPr="00BF7189" w:rsidDel="000C1DCF">
          <w:rPr>
            <w:rFonts w:ascii="Courier New" w:hAnsi="Courier New"/>
            <w:sz w:val="20"/>
            <w:lang w:val="en-GB" w:eastAsia="ja-JP"/>
          </w:rPr>
          <w:delText>_coeffs</w:delText>
        </w:r>
        <w:r w:rsidRPr="009F349D" w:rsidDel="000C1DCF">
          <w:rPr>
            <w:rFonts w:ascii="Cambria" w:hAnsi="Cambria"/>
            <w:szCs w:val="20"/>
            <w:lang w:val="en-GB" w:eastAsia="ja-JP"/>
          </w:rPr>
          <w:delText xml:space="preserve"> </w:delText>
        </w:r>
        <w:r w:rsidDel="000C1DCF">
          <w:rPr>
            <w:rFonts w:ascii="Cambria" w:hAnsi="Cambria"/>
            <w:szCs w:val="20"/>
            <w:lang w:val="en-GB" w:eastAsia="ja-JP"/>
          </w:rPr>
          <w:delText>is in the range of 0 to 3.</w:delText>
        </w:r>
      </w:del>
    </w:p>
    <w:p w14:paraId="616B8572" w14:textId="5DF4774F" w:rsidR="006019C2" w:rsidDel="000C1DCF" w:rsidRDefault="006019C2" w:rsidP="006019C2">
      <w:pPr>
        <w:tabs>
          <w:tab w:val="left" w:pos="1440"/>
          <w:tab w:val="left" w:pos="8010"/>
        </w:tabs>
        <w:spacing w:after="220"/>
        <w:ind w:left="360"/>
        <w:contextualSpacing/>
        <w:rPr>
          <w:del w:id="988" w:author="DENOUAL Franck" w:date="2022-10-27T15:23:00Z"/>
          <w:rFonts w:ascii="Cambria" w:hAnsi="Cambria"/>
          <w:szCs w:val="20"/>
          <w:lang w:val="en-GB" w:eastAsia="ja-JP"/>
        </w:rPr>
      </w:pPr>
      <w:del w:id="989" w:author="DENOUAL Franck" w:date="2022-10-27T15:23:00Z">
        <w:r w:rsidDel="000C1DCF">
          <w:rPr>
            <w:rFonts w:ascii="Courier New" w:hAnsi="Courier New"/>
            <w:sz w:val="20"/>
            <w:lang w:val="en-GB" w:eastAsia="ja-JP"/>
          </w:rPr>
          <w:delText>rd</w:delText>
        </w:r>
        <w:r w:rsidRPr="00BF7189" w:rsidDel="000C1DCF">
          <w:rPr>
            <w:rFonts w:ascii="Courier New" w:hAnsi="Courier New"/>
            <w:sz w:val="20"/>
            <w:lang w:val="en-GB" w:eastAsia="ja-JP"/>
          </w:rPr>
          <w:delText>_coeff[</w:delText>
        </w:r>
        <w:r w:rsidDel="000C1DCF">
          <w:rPr>
            <w:rFonts w:ascii="Courier New" w:hAnsi="Courier New"/>
            <w:sz w:val="20"/>
            <w:lang w:val="en-GB" w:eastAsia="ja-JP"/>
          </w:rPr>
          <w:delText>k</w:delText>
        </w:r>
        <w:r w:rsidRPr="00BF7189" w:rsidDel="000C1DCF">
          <w:rPr>
            <w:rFonts w:ascii="Courier New" w:hAnsi="Courier New"/>
            <w:sz w:val="20"/>
            <w:lang w:val="en-GB" w:eastAsia="ja-JP"/>
          </w:rPr>
          <w:delText>]</w:delText>
        </w:r>
        <w:r w:rsidDel="000C1DCF">
          <w:rPr>
            <w:rFonts w:ascii="Courier" w:eastAsia="Times New Roman" w:hAnsi="Courier"/>
            <w:noProof/>
          </w:rPr>
          <w:delText xml:space="preserve"> </w:delText>
        </w:r>
        <w:r w:rsidRPr="009F349D" w:rsidDel="000C1DCF">
          <w:rPr>
            <w:rFonts w:ascii="Cambria" w:hAnsi="Cambria"/>
            <w:szCs w:val="20"/>
            <w:lang w:val="en-GB" w:eastAsia="ja-JP"/>
          </w:rPr>
          <w:delText xml:space="preserve">specifies the </w:delText>
        </w:r>
        <w:r w:rsidDel="000C1DCF">
          <w:rPr>
            <w:rFonts w:ascii="Cambria" w:hAnsi="Cambria"/>
            <w:szCs w:val="20"/>
            <w:lang w:val="en-GB" w:eastAsia="ja-JP"/>
          </w:rPr>
          <w:delText>kth radial distortion coefficient of the radial distortion.</w:delText>
        </w:r>
      </w:del>
    </w:p>
    <w:p w14:paraId="74EB58D4" w14:textId="4AA49BA8" w:rsidR="006019C2" w:rsidRPr="009F349D" w:rsidDel="000C1DCF" w:rsidRDefault="006019C2" w:rsidP="006019C2">
      <w:pPr>
        <w:tabs>
          <w:tab w:val="left" w:pos="1440"/>
          <w:tab w:val="left" w:pos="8010"/>
        </w:tabs>
        <w:spacing w:after="220"/>
        <w:ind w:left="720" w:hanging="360"/>
        <w:contextualSpacing/>
        <w:rPr>
          <w:del w:id="990" w:author="DENOUAL Franck" w:date="2022-10-27T15:23:00Z"/>
          <w:rFonts w:ascii="Cambria" w:hAnsi="Cambria"/>
          <w:szCs w:val="20"/>
          <w:lang w:val="en-GB" w:eastAsia="ja-JP"/>
        </w:rPr>
      </w:pPr>
      <w:del w:id="991" w:author="DENOUAL Franck" w:date="2022-10-27T15:23:00Z">
        <w:r w:rsidRPr="00BF7189" w:rsidDel="000C1DCF">
          <w:rPr>
            <w:rFonts w:ascii="Courier New" w:hAnsi="Courier New"/>
            <w:sz w:val="20"/>
            <w:lang w:val="en-GB" w:eastAsia="ja-JP"/>
          </w:rPr>
          <w:delText>num_</w:delText>
        </w:r>
        <w:r w:rsidDel="000C1DCF">
          <w:rPr>
            <w:rFonts w:ascii="Courier New" w:hAnsi="Courier New"/>
            <w:sz w:val="20"/>
            <w:lang w:val="en-GB" w:eastAsia="ja-JP"/>
          </w:rPr>
          <w:delText>tg</w:delText>
        </w:r>
        <w:r w:rsidRPr="00BF7189" w:rsidDel="000C1DCF">
          <w:rPr>
            <w:rFonts w:ascii="Courier New" w:hAnsi="Courier New"/>
            <w:sz w:val="20"/>
            <w:lang w:val="en-GB" w:eastAsia="ja-JP"/>
          </w:rPr>
          <w:delText>_coeffs</w:delText>
        </w:r>
        <w:r w:rsidRPr="009F349D" w:rsidDel="000C1DCF">
          <w:rPr>
            <w:rFonts w:ascii="Cambria" w:hAnsi="Cambria"/>
            <w:szCs w:val="20"/>
            <w:lang w:val="en-GB" w:eastAsia="ja-JP"/>
          </w:rPr>
          <w:delText xml:space="preserve"> specifies the </w:delText>
        </w:r>
        <w:r w:rsidDel="000C1DCF">
          <w:rPr>
            <w:rFonts w:ascii="Cambria" w:hAnsi="Cambria"/>
            <w:szCs w:val="20"/>
            <w:lang w:val="en-GB" w:eastAsia="ja-JP"/>
          </w:rPr>
          <w:delText>number coefficients used for specifying the tangential distortion</w:delText>
        </w:r>
        <w:r w:rsidRPr="009F349D" w:rsidDel="000C1DCF">
          <w:rPr>
            <w:rFonts w:ascii="Cambria" w:hAnsi="Cambria"/>
            <w:szCs w:val="20"/>
            <w:lang w:val="en-GB" w:eastAsia="ja-JP"/>
          </w:rPr>
          <w:delText>.</w:delText>
        </w:r>
        <w:r w:rsidDel="000C1DCF">
          <w:rPr>
            <w:rFonts w:ascii="Cambria" w:hAnsi="Cambria"/>
            <w:szCs w:val="20"/>
            <w:lang w:val="en-GB" w:eastAsia="ja-JP"/>
          </w:rPr>
          <w:delText xml:space="preserve"> The value of </w:delText>
        </w:r>
        <w:r w:rsidRPr="00BF7189" w:rsidDel="000C1DCF">
          <w:rPr>
            <w:rFonts w:ascii="Courier New" w:hAnsi="Courier New"/>
            <w:sz w:val="20"/>
            <w:lang w:val="en-GB" w:eastAsia="ja-JP"/>
          </w:rPr>
          <w:delText>num_</w:delText>
        </w:r>
        <w:r w:rsidDel="000C1DCF">
          <w:rPr>
            <w:rFonts w:ascii="Courier New" w:hAnsi="Courier New"/>
            <w:sz w:val="20"/>
            <w:lang w:val="en-GB" w:eastAsia="ja-JP"/>
          </w:rPr>
          <w:delText>tg</w:delText>
        </w:r>
        <w:r w:rsidRPr="00BF7189" w:rsidDel="000C1DCF">
          <w:rPr>
            <w:rFonts w:ascii="Courier New" w:hAnsi="Courier New"/>
            <w:sz w:val="20"/>
            <w:lang w:val="en-GB" w:eastAsia="ja-JP"/>
          </w:rPr>
          <w:delText>_coeffs</w:delText>
        </w:r>
        <w:r w:rsidRPr="009F349D" w:rsidDel="000C1DCF">
          <w:rPr>
            <w:rFonts w:ascii="Cambria" w:hAnsi="Cambria"/>
            <w:szCs w:val="20"/>
            <w:lang w:val="en-GB" w:eastAsia="ja-JP"/>
          </w:rPr>
          <w:delText xml:space="preserve"> </w:delText>
        </w:r>
        <w:r w:rsidDel="000C1DCF">
          <w:rPr>
            <w:rFonts w:ascii="Cambria" w:hAnsi="Cambria"/>
            <w:szCs w:val="20"/>
            <w:lang w:val="en-GB" w:eastAsia="ja-JP"/>
          </w:rPr>
          <w:delText>is in the range of 0 to 1.</w:delText>
        </w:r>
      </w:del>
    </w:p>
    <w:p w14:paraId="03BBA4DF" w14:textId="5370F885" w:rsidR="006019C2" w:rsidDel="000C1DCF" w:rsidRDefault="006019C2" w:rsidP="006019C2">
      <w:pPr>
        <w:ind w:firstLine="360"/>
        <w:rPr>
          <w:del w:id="992" w:author="DENOUAL Franck" w:date="2022-10-27T15:23:00Z"/>
          <w:lang w:val="en-GB"/>
        </w:rPr>
      </w:pPr>
      <w:del w:id="993" w:author="DENOUAL Franck" w:date="2022-10-27T15:23:00Z">
        <w:r w:rsidDel="000C1DCF">
          <w:rPr>
            <w:rFonts w:ascii="Courier New" w:hAnsi="Courier New"/>
            <w:sz w:val="20"/>
            <w:lang w:val="en-GB" w:eastAsia="ja-JP"/>
          </w:rPr>
          <w:delText>tg</w:delText>
        </w:r>
        <w:r w:rsidRPr="00BF7189" w:rsidDel="000C1DCF">
          <w:rPr>
            <w:rFonts w:ascii="Courier New" w:hAnsi="Courier New"/>
            <w:sz w:val="20"/>
            <w:lang w:val="en-GB" w:eastAsia="ja-JP"/>
          </w:rPr>
          <w:delText>_coeff[</w:delText>
        </w:r>
        <w:r w:rsidDel="000C1DCF">
          <w:rPr>
            <w:rFonts w:ascii="Courier New" w:hAnsi="Courier New"/>
            <w:sz w:val="20"/>
            <w:lang w:val="en-GB" w:eastAsia="ja-JP"/>
          </w:rPr>
          <w:delText>l</w:delText>
        </w:r>
        <w:r w:rsidRPr="00BF7189" w:rsidDel="000C1DCF">
          <w:rPr>
            <w:rFonts w:ascii="Courier New" w:hAnsi="Courier New"/>
            <w:sz w:val="20"/>
            <w:lang w:val="en-GB" w:eastAsia="ja-JP"/>
          </w:rPr>
          <w:delText>]</w:delText>
        </w:r>
        <w:r w:rsidDel="000C1DCF">
          <w:rPr>
            <w:rFonts w:ascii="Courier" w:eastAsia="Times New Roman" w:hAnsi="Courier"/>
            <w:noProof/>
          </w:rPr>
          <w:delText xml:space="preserve"> </w:delText>
        </w:r>
        <w:r w:rsidRPr="009F349D" w:rsidDel="000C1DCF">
          <w:rPr>
            <w:rFonts w:ascii="Cambria" w:hAnsi="Cambria"/>
            <w:szCs w:val="20"/>
            <w:lang w:val="en-GB" w:eastAsia="ja-JP"/>
          </w:rPr>
          <w:delText xml:space="preserve">specifies the </w:delText>
        </w:r>
        <w:r w:rsidDel="000C1DCF">
          <w:rPr>
            <w:rFonts w:ascii="Cambria" w:hAnsi="Cambria"/>
            <w:szCs w:val="20"/>
            <w:lang w:val="en-GB" w:eastAsia="ja-JP"/>
          </w:rPr>
          <w:delText>lth tangential distortion coefficient of the tangential distortion.</w:delText>
        </w:r>
      </w:del>
    </w:p>
    <w:p w14:paraId="266540DD" w14:textId="2FFADBBC" w:rsidR="006019C2" w:rsidRPr="00661C8A" w:rsidDel="000C1DCF" w:rsidRDefault="006019C2" w:rsidP="00661C8A">
      <w:pPr>
        <w:ind w:left="360"/>
        <w:rPr>
          <w:del w:id="994" w:author="DENOUAL Franck" w:date="2022-10-27T15:23:00Z"/>
          <w:rFonts w:ascii="Times New Roman" w:eastAsia="Times New Roman" w:hAnsi="Times New Roman" w:cs="Times New Roman"/>
          <w:i/>
          <w:iCs/>
          <w:sz w:val="24"/>
          <w:szCs w:val="24"/>
          <w:highlight w:val="yellow"/>
          <w:lang w:val="en-GB" w:eastAsia="fr-FR"/>
        </w:rPr>
      </w:pPr>
    </w:p>
    <w:p w14:paraId="0EBD9B2C" w14:textId="77777777" w:rsidR="006019C2" w:rsidRPr="00661C8A" w:rsidRDefault="006019C2" w:rsidP="00661C8A"/>
    <w:p w14:paraId="3E757A02" w14:textId="77777777" w:rsidR="006019C2" w:rsidRPr="007C4BDB" w:rsidRDefault="006019C2" w:rsidP="006019C2">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995" w:name="_Toc117776786"/>
      <w:r w:rsidRPr="007C4BDB">
        <w:rPr>
          <w:rFonts w:ascii="Times New Roman" w:eastAsia="Calibri" w:hAnsi="Times New Roman"/>
          <w:kern w:val="32"/>
          <w:sz w:val="28"/>
          <w:szCs w:val="32"/>
        </w:rPr>
        <w:t>Matrix-based transformation for image items</w:t>
      </w:r>
      <w:bookmarkEnd w:id="995"/>
      <w:r w:rsidRPr="007C4BDB">
        <w:rPr>
          <w:rFonts w:ascii="Times New Roman" w:eastAsia="Calibri" w:hAnsi="Times New Roman"/>
          <w:kern w:val="32"/>
          <w:sz w:val="28"/>
          <w:szCs w:val="32"/>
        </w:rPr>
        <w:tab/>
      </w:r>
    </w:p>
    <w:p w14:paraId="412D2313" w14:textId="07ED0488" w:rsidR="00F43C3C" w:rsidRDefault="00F43C3C" w:rsidP="00F43C3C">
      <w:pPr>
        <w:rPr>
          <w:i/>
        </w:rPr>
      </w:pPr>
      <w:r w:rsidRPr="00784CC7">
        <w:rPr>
          <w:i/>
          <w:highlight w:val="yellow"/>
        </w:rPr>
        <w:t>[[ Ed. (FD): MPEG#129: it was questioned:”</w:t>
      </w:r>
      <w:r w:rsidRPr="00784CC7">
        <w:rPr>
          <w:sz w:val="20"/>
          <w:szCs w:val="20"/>
          <w:highlight w:val="yellow"/>
        </w:rPr>
        <w:t xml:space="preserve"> Should we also add ‘matrix’ as an image derivation in the HEIF? </w:t>
      </w:r>
      <w:r w:rsidR="00AE2605" w:rsidRPr="00784CC7">
        <w:rPr>
          <w:sz w:val="20"/>
          <w:szCs w:val="20"/>
          <w:highlight w:val="yellow"/>
        </w:rPr>
        <w:t>“</w:t>
      </w:r>
      <w:r w:rsidR="00AE2605">
        <w:rPr>
          <w:sz w:val="20"/>
          <w:szCs w:val="20"/>
          <w:highlight w:val="yellow"/>
        </w:rPr>
        <w:t>.</w:t>
      </w:r>
      <w:r w:rsidR="00AE2605" w:rsidRPr="00784CC7">
        <w:rPr>
          <w:sz w:val="20"/>
          <w:szCs w:val="20"/>
          <w:highlight w:val="yellow"/>
        </w:rPr>
        <w:t xml:space="preserve"> It</w:t>
      </w:r>
      <w:r w:rsidRPr="00784CC7">
        <w:rPr>
          <w:sz w:val="20"/>
          <w:szCs w:val="20"/>
          <w:highlight w:val="yellow"/>
        </w:rPr>
        <w:t xml:space="preserve"> was warned that “</w:t>
      </w:r>
      <w:r w:rsidRPr="00B83F12">
        <w:rPr>
          <w:sz w:val="20"/>
          <w:szCs w:val="20"/>
          <w:highlight w:val="yellow"/>
        </w:rPr>
        <w:t xml:space="preserve">We would need to be clear about the meaning of outputs that don’t have horizontal and vertical sides; if that’s </w:t>
      </w:r>
      <w:r w:rsidR="00D06925" w:rsidRPr="00B83F12">
        <w:rPr>
          <w:sz w:val="20"/>
          <w:szCs w:val="20"/>
          <w:highlight w:val="yellow"/>
        </w:rPr>
        <w:t>overlaid</w:t>
      </w:r>
      <w:r w:rsidRPr="00B83F12">
        <w:rPr>
          <w:sz w:val="20"/>
          <w:szCs w:val="20"/>
          <w:highlight w:val="yellow"/>
        </w:rPr>
        <w:t>, the meaning is clear, but what if it’s supposed to be displayed?”</w:t>
      </w:r>
      <w:r w:rsidRPr="00784CC7">
        <w:rPr>
          <w:i/>
          <w:highlight w:val="yellow"/>
        </w:rPr>
        <w:t>]]</w:t>
      </w:r>
      <w:r>
        <w:rPr>
          <w:i/>
        </w:rPr>
        <w:t xml:space="preserve"> </w:t>
      </w:r>
    </w:p>
    <w:p w14:paraId="05041853" w14:textId="77777777" w:rsidR="00F43C3C" w:rsidRPr="00F43C3C" w:rsidRDefault="00F43C3C" w:rsidP="00F43C3C"/>
    <w:p w14:paraId="0F7DF7B0" w14:textId="0925D556" w:rsidR="00F43C3C" w:rsidRPr="007C4BDB" w:rsidRDefault="00F43C3C" w:rsidP="007C4B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996" w:name="_Toc117776787"/>
      <w:r w:rsidRPr="007C4BDB">
        <w:rPr>
          <w:rFonts w:ascii="Times New Roman" w:eastAsia="Calibri" w:hAnsi="Times New Roman"/>
          <w:kern w:val="32"/>
          <w:sz w:val="28"/>
          <w:szCs w:val="32"/>
        </w:rPr>
        <w:t>Signaling for pre-derived coded image items</w:t>
      </w:r>
      <w:bookmarkEnd w:id="996"/>
    </w:p>
    <w:p w14:paraId="2B9FC685" w14:textId="77777777" w:rsidR="004D6748" w:rsidRPr="008F1E16" w:rsidRDefault="004D6748" w:rsidP="004D6748">
      <w:pPr>
        <w:keepNext/>
        <w:rPr>
          <w:i/>
        </w:rPr>
      </w:pPr>
      <w:r>
        <w:rPr>
          <w:i/>
        </w:rPr>
        <w:t>Replace the clause 6.4.7</w:t>
      </w:r>
      <w:r w:rsidRPr="008F1E16">
        <w:rPr>
          <w:i/>
        </w:rPr>
        <w:t xml:space="preserve"> </w:t>
      </w:r>
      <w:r>
        <w:rPr>
          <w:i/>
        </w:rPr>
        <w:t>with the following text:</w:t>
      </w:r>
    </w:p>
    <w:p w14:paraId="2B8FA67F" w14:textId="77777777" w:rsidR="004D6748" w:rsidRPr="000D2DA7" w:rsidRDefault="004D6748" w:rsidP="004D6748">
      <w:pPr>
        <w:rPr>
          <w:b/>
        </w:rPr>
      </w:pPr>
      <w:r w:rsidRPr="000D2DA7">
        <w:rPr>
          <w:b/>
        </w:rPr>
        <w:t>6.4.7</w:t>
      </w:r>
      <w:r w:rsidRPr="000D2DA7">
        <w:rPr>
          <w:b/>
        </w:rPr>
        <w:tab/>
      </w:r>
      <w:bookmarkStart w:id="997" w:name="_Toc519868514"/>
      <w:r w:rsidRPr="000D2DA7">
        <w:rPr>
          <w:b/>
        </w:rPr>
        <w:t>Pre-derived coded images</w:t>
      </w:r>
      <w:bookmarkEnd w:id="997"/>
    </w:p>
    <w:p w14:paraId="40F3293C" w14:textId="77777777" w:rsidR="004D6748" w:rsidRDefault="004D6748" w:rsidP="004D6748">
      <w:r w:rsidRPr="006968B9">
        <w:rPr>
          <w:highlight w:val="yellow"/>
        </w:rPr>
        <w:t>[Ed. (FD): In the following, differences with HEIF 2</w:t>
      </w:r>
      <w:r w:rsidRPr="006968B9">
        <w:rPr>
          <w:highlight w:val="yellow"/>
          <w:vertAlign w:val="superscript"/>
        </w:rPr>
        <w:t>nd</w:t>
      </w:r>
      <w:r w:rsidRPr="006968B9">
        <w:rPr>
          <w:highlight w:val="yellow"/>
        </w:rPr>
        <w:t xml:space="preserve"> edition (w18310) are highlighted in blue]</w:t>
      </w:r>
    </w:p>
    <w:p w14:paraId="4B81A722" w14:textId="77777777" w:rsidR="004D6748" w:rsidRPr="000D2DA7" w:rsidRDefault="004D6748" w:rsidP="004D6748">
      <w:pPr>
        <w:rPr>
          <w:lang w:val="en-GB"/>
        </w:rPr>
      </w:pPr>
      <w:r w:rsidRPr="000D2DA7">
        <w:t>If a coded image has been derived from others — for example, a composite HDR image derived from exposure-bracketed individual images</w:t>
      </w:r>
      <w:r w:rsidRPr="000D2DA7">
        <w:rPr>
          <w:highlight w:val="cyan"/>
        </w:rPr>
        <w:t>, or a panorama derived from a set of images</w:t>
      </w:r>
      <w:r w:rsidRPr="000D2DA7">
        <w:t xml:space="preserve"> — then it shall be linked to those images by item references of type </w:t>
      </w:r>
      <w:r w:rsidRPr="002A57F9">
        <w:rPr>
          <w:rFonts w:ascii="Courier" w:hAnsi="Courier"/>
        </w:rPr>
        <w:t>'base'</w:t>
      </w:r>
      <w:r w:rsidRPr="000D2DA7">
        <w:rPr>
          <w:highlight w:val="cyan"/>
        </w:rPr>
        <w:t>. Item references may be</w:t>
      </w:r>
      <w:r w:rsidRPr="000D2DA7">
        <w:t xml:space="preserve"> from the coded image to all images it derives from</w:t>
      </w:r>
      <w:r w:rsidRPr="002A57F9">
        <w:rPr>
          <w:highlight w:val="cyan"/>
        </w:rPr>
        <w:t xml:space="preserve">, or when unique IDs are used, from the coded image to all entity groups or images it derives from. When unique IDs are used, a </w:t>
      </w:r>
      <w:r w:rsidRPr="002A57F9">
        <w:rPr>
          <w:rFonts w:ascii="Courier" w:hAnsi="Courier"/>
          <w:highlight w:val="cyan"/>
        </w:rPr>
        <w:t>to_item_ID</w:t>
      </w:r>
      <w:r w:rsidRPr="002A57F9">
        <w:rPr>
          <w:highlight w:val="cyan"/>
        </w:rPr>
        <w:t xml:space="preserve"> value in the </w:t>
      </w:r>
      <w:r w:rsidRPr="002A57F9">
        <w:rPr>
          <w:rFonts w:ascii="Courier" w:hAnsi="Courier"/>
          <w:highlight w:val="cyan"/>
        </w:rPr>
        <w:t>SingleItemTypeReferenceBox</w:t>
      </w:r>
      <w:r w:rsidRPr="002A57F9">
        <w:rPr>
          <w:highlight w:val="cyan"/>
        </w:rPr>
        <w:t xml:space="preserve"> or </w:t>
      </w:r>
      <w:r w:rsidRPr="002A57F9">
        <w:rPr>
          <w:rFonts w:ascii="Courier" w:hAnsi="Courier"/>
          <w:highlight w:val="cyan"/>
        </w:rPr>
        <w:t>SingleItemTypeReferenceBoxLarge</w:t>
      </w:r>
      <w:r w:rsidRPr="002A57F9">
        <w:rPr>
          <w:highlight w:val="cyan"/>
        </w:rPr>
        <w:t xml:space="preserve"> is resolved to an item identifier whenever the embedding </w:t>
      </w:r>
      <w:r w:rsidRPr="002A57F9">
        <w:rPr>
          <w:rFonts w:ascii="Courier" w:hAnsi="Courier"/>
          <w:highlight w:val="cyan"/>
        </w:rPr>
        <w:t>MetaBox</w:t>
      </w:r>
      <w:r w:rsidRPr="002A57F9">
        <w:rPr>
          <w:highlight w:val="cyan"/>
        </w:rPr>
        <w:t xml:space="preserve"> contains an item with such identifier, and is resolved to an entity group identifier otherwise.</w:t>
      </w:r>
    </w:p>
    <w:p w14:paraId="47F59001" w14:textId="77777777" w:rsidR="004D6748" w:rsidRPr="000D2DA7" w:rsidRDefault="004D6748" w:rsidP="004D6748">
      <w:r w:rsidRPr="000D2DA7">
        <w:t xml:space="preserve">An image item including a </w:t>
      </w:r>
      <w:r w:rsidRPr="002A57F9">
        <w:rPr>
          <w:rFonts w:ascii="Courier" w:hAnsi="Courier"/>
        </w:rPr>
        <w:t>'base'</w:t>
      </w:r>
      <w:r w:rsidRPr="000D2DA7">
        <w:t xml:space="preserve"> item reference is referred to as a pre-derived coded image.</w:t>
      </w:r>
    </w:p>
    <w:p w14:paraId="32A2493C" w14:textId="77777777" w:rsidR="004D6748" w:rsidRDefault="004D6748" w:rsidP="004D6748">
      <w:pPr>
        <w:rPr>
          <w:sz w:val="20"/>
          <w:szCs w:val="20"/>
        </w:rPr>
      </w:pPr>
      <w:r w:rsidRPr="002A57F9">
        <w:rPr>
          <w:sz w:val="20"/>
          <w:szCs w:val="20"/>
        </w:rPr>
        <w:t>NOTE</w:t>
      </w:r>
      <w:r w:rsidRPr="002A57F9">
        <w:rPr>
          <w:sz w:val="20"/>
          <w:szCs w:val="20"/>
        </w:rPr>
        <w:tab/>
        <w:t>In this version of this document, the exact derivation process used to produce the image is not described.</w:t>
      </w:r>
    </w:p>
    <w:p w14:paraId="16E05898" w14:textId="77777777" w:rsidR="004D6748" w:rsidRDefault="004D6748" w:rsidP="004D6748">
      <w:r w:rsidRPr="009124C4">
        <w:rPr>
          <w:highlight w:val="yellow"/>
        </w:rPr>
        <w:t>[[Ed. (F</w:t>
      </w:r>
      <w:r>
        <w:rPr>
          <w:highlight w:val="yellow"/>
        </w:rPr>
        <w:t>D</w:t>
      </w:r>
      <w:r w:rsidRPr="002A57F9">
        <w:rPr>
          <w:highlight w:val="yellow"/>
        </w:rPr>
        <w:t>):</w:t>
      </w:r>
      <w:r w:rsidRPr="00B83F12">
        <w:rPr>
          <w:highlight w:val="yellow"/>
        </w:rPr>
        <w:t xml:space="preserve"> At MPEG#129, it was commented that “</w:t>
      </w:r>
      <w:r w:rsidRPr="00B83F12">
        <w:rPr>
          <w:sz w:val="20"/>
          <w:szCs w:val="20"/>
          <w:highlight w:val="yellow"/>
        </w:rPr>
        <w:t>The slight snag here is defining what it means when the entity group does NOT imply a single output (e.g. a slide show); what does pre-derivation mean?</w:t>
      </w:r>
      <w:r w:rsidRPr="00B83F12">
        <w:rPr>
          <w:highlight w:val="yellow"/>
        </w:rPr>
        <w:t xml:space="preserve"> ]]</w:t>
      </w:r>
    </w:p>
    <w:p w14:paraId="37B371DF" w14:textId="77777777" w:rsidR="004D6748" w:rsidRPr="002A57F9" w:rsidRDefault="004D6748" w:rsidP="004D6748">
      <w:pPr>
        <w:rPr>
          <w:sz w:val="20"/>
          <w:szCs w:val="20"/>
        </w:rPr>
      </w:pPr>
    </w:p>
    <w:p w14:paraId="7A2449C1" w14:textId="77777777" w:rsidR="004D6748" w:rsidRDefault="004D6748" w:rsidP="004D6748">
      <w:pPr>
        <w:rPr>
          <w:i/>
        </w:rPr>
      </w:pPr>
      <w:r w:rsidRPr="00646CDD">
        <w:rPr>
          <w:i/>
        </w:rPr>
        <w:t xml:space="preserve">Add the </w:t>
      </w:r>
      <w:r>
        <w:rPr>
          <w:i/>
        </w:rPr>
        <w:t>following clause as section 6.4.7.1:</w:t>
      </w:r>
    </w:p>
    <w:p w14:paraId="5D2E77D5" w14:textId="77777777" w:rsidR="004D6748" w:rsidRPr="00646CDD" w:rsidRDefault="004D6748" w:rsidP="004D6748">
      <w:pPr>
        <w:rPr>
          <w:b/>
        </w:rPr>
      </w:pPr>
      <w:r w:rsidRPr="00646CDD">
        <w:rPr>
          <w:b/>
        </w:rPr>
        <w:t>6.4.7.1 Signaling of the derivation method for pre-derived coded image items</w:t>
      </w:r>
    </w:p>
    <w:p w14:paraId="5AB816FF" w14:textId="77777777" w:rsidR="004D6748" w:rsidRDefault="004D6748" w:rsidP="004D6748">
      <w:r w:rsidRPr="00383575">
        <w:t xml:space="preserve">A pre-derived coded image shall be linked to images it derives from by an item reference of type </w:t>
      </w:r>
      <w:r w:rsidRPr="00383575">
        <w:rPr>
          <w:rFonts w:ascii="Courier" w:hAnsi="Courier"/>
        </w:rPr>
        <w:t>'base'</w:t>
      </w:r>
      <w:r w:rsidRPr="00383575">
        <w:t xml:space="preserve"> to the entity group containing all images the pre-derived coded images derives from. The </w:t>
      </w:r>
      <w:r w:rsidRPr="00383575">
        <w:rPr>
          <w:rFonts w:ascii="Courier" w:hAnsi="Courier"/>
        </w:rPr>
        <w:t>grouping_type</w:t>
      </w:r>
      <w:r w:rsidRPr="00383575">
        <w:t xml:space="preserve"> of the </w:t>
      </w:r>
      <w:r w:rsidRPr="00383575">
        <w:rPr>
          <w:rFonts w:ascii="Courier" w:hAnsi="Courier"/>
        </w:rPr>
        <w:t>EntityToGroupBox</w:t>
      </w:r>
      <w:r w:rsidRPr="00383575">
        <w:t xml:space="preserve"> specifies the purpose of grouping and implicitly signal</w:t>
      </w:r>
      <w:r>
        <w:t>s</w:t>
      </w:r>
      <w:r w:rsidRPr="00383575">
        <w:t xml:space="preserve"> the type of the derivation operation which was applied to generate the pre-derived coded image.</w:t>
      </w:r>
    </w:p>
    <w:p w14:paraId="63570EB3" w14:textId="77777777" w:rsidR="004D6748" w:rsidRDefault="004D6748" w:rsidP="004D6748">
      <w:r w:rsidRPr="009124C4" w:rsidDel="002A57F9">
        <w:rPr>
          <w:highlight w:val="yellow"/>
        </w:rPr>
        <w:lastRenderedPageBreak/>
        <w:t>[[Ed. (FM): At MPEG#126, it was comme</w:t>
      </w:r>
      <w:r w:rsidDel="002A57F9">
        <w:rPr>
          <w:highlight w:val="yellow"/>
        </w:rPr>
        <w:t>n</w:t>
      </w:r>
      <w:r w:rsidRPr="009124C4" w:rsidDel="002A57F9">
        <w:rPr>
          <w:highlight w:val="yellow"/>
        </w:rPr>
        <w:t>ted that “we somehow need to indicate the derivation operation, rather than the nature of the input set”]]</w:t>
      </w:r>
    </w:p>
    <w:p w14:paraId="1DDBCF9B" w14:textId="77777777" w:rsidR="004D6748" w:rsidRDefault="004D6748" w:rsidP="004D6748">
      <w:pPr>
        <w:rPr>
          <w:sz w:val="20"/>
          <w:szCs w:val="20"/>
        </w:rPr>
      </w:pPr>
      <w:r w:rsidRPr="00B83F12">
        <w:rPr>
          <w:sz w:val="20"/>
          <w:szCs w:val="20"/>
          <w:highlight w:val="yellow"/>
        </w:rPr>
        <w:t>[[Ed. (FD): At MPEG#129, it was commented that “We could allow a pre-derivation of the implied derivation of that entity group.”]]</w:t>
      </w:r>
    </w:p>
    <w:p w14:paraId="6B099F9A" w14:textId="024CA390" w:rsidR="00260CBE" w:rsidRDefault="00260CBE" w:rsidP="00260CBE"/>
    <w:p w14:paraId="6D3B3D2F" w14:textId="353077AD" w:rsidR="00260CBE" w:rsidRPr="00506E7E" w:rsidRDefault="00260CBE" w:rsidP="007C4BDB"/>
    <w:sectPr w:rsidR="00260CBE" w:rsidRPr="00506E7E" w:rsidSect="00954B0D">
      <w:footerReference w:type="default" r:id="rId19"/>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0" w:author="DENOUAL Franck" w:date="2022-10-27T15:21:00Z" w:initials="DF">
    <w:p w14:paraId="0D070B78" w14:textId="6308A661" w:rsidR="000C1DCF" w:rsidRDefault="000C1DCF">
      <w:pPr>
        <w:pStyle w:val="CommentText"/>
      </w:pPr>
      <w:r>
        <w:rPr>
          <w:rStyle w:val="CommentReference"/>
        </w:rPr>
        <w:annotationRef/>
      </w:r>
      <w:r>
        <w:t>Moved to a new AMD (removed)</w:t>
      </w:r>
    </w:p>
  </w:comment>
  <w:comment w:id="499" w:author="DENOUAL Franck" w:date="2022-10-27T15:22:00Z" w:initials="DF">
    <w:p w14:paraId="102EC951" w14:textId="09D4C2B5" w:rsidR="000C1DCF" w:rsidRDefault="000C1DCF">
      <w:pPr>
        <w:pStyle w:val="CommentText"/>
      </w:pPr>
      <w:r>
        <w:rPr>
          <w:rStyle w:val="CommentReference"/>
        </w:rPr>
        <w:annotationRef/>
      </w:r>
      <w:r>
        <w:t>Moved to an AMD (removed)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D070B78" w15:done="0"/>
  <w15:commentEx w15:paraId="102EC95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052073" w16cex:dateUtc="2022-10-27T13:21:00Z"/>
  <w16cex:commentExtensible w16cex:durableId="270520BA" w16cex:dateUtc="2022-10-27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070B78" w16cid:durableId="27052073"/>
  <w16cid:commentId w16cid:paraId="102EC951" w16cid:durableId="270520B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C8E04" w14:textId="77777777" w:rsidR="003F2471" w:rsidRDefault="003F2471" w:rsidP="009E784A">
      <w:r>
        <w:separator/>
      </w:r>
    </w:p>
  </w:endnote>
  <w:endnote w:type="continuationSeparator" w:id="0">
    <w:p w14:paraId="3B320730" w14:textId="77777777" w:rsidR="003F2471" w:rsidRDefault="003F247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6019C2" w:rsidRDefault="006019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6019C2" w:rsidRDefault="006019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1FB37" w14:textId="77777777" w:rsidR="003F2471" w:rsidRDefault="003F2471" w:rsidP="009E784A">
      <w:r>
        <w:separator/>
      </w:r>
    </w:p>
  </w:footnote>
  <w:footnote w:type="continuationSeparator" w:id="0">
    <w:p w14:paraId="15A30ACA" w14:textId="77777777" w:rsidR="003F2471" w:rsidRDefault="003F2471"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207C3"/>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5703C88"/>
    <w:multiLevelType w:val="hybridMultilevel"/>
    <w:tmpl w:val="087AA8B6"/>
    <w:lvl w:ilvl="0" w:tplc="F168E5C0">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CE66BA"/>
    <w:multiLevelType w:val="hybridMultilevel"/>
    <w:tmpl w:val="3830E4F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19D70258"/>
    <w:multiLevelType w:val="hybridMultilevel"/>
    <w:tmpl w:val="99CEFE80"/>
    <w:lvl w:ilvl="0" w:tplc="7242B58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4966D6"/>
    <w:multiLevelType w:val="multilevel"/>
    <w:tmpl w:val="D7B27298"/>
    <w:lvl w:ilvl="0">
      <w:start w:val="2"/>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5" w15:restartNumberingAfterBreak="0">
    <w:nsid w:val="20465285"/>
    <w:multiLevelType w:val="hybridMultilevel"/>
    <w:tmpl w:val="47644D32"/>
    <w:lvl w:ilvl="0" w:tplc="BF4A28DA">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6" w15:restartNumberingAfterBreak="0">
    <w:nsid w:val="29C347D1"/>
    <w:multiLevelType w:val="hybridMultilevel"/>
    <w:tmpl w:val="93689862"/>
    <w:lvl w:ilvl="0" w:tplc="2EE2EBD0">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CE3138"/>
    <w:multiLevelType w:val="hybridMultilevel"/>
    <w:tmpl w:val="C9A07562"/>
    <w:lvl w:ilvl="0" w:tplc="E87EB1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10132EB"/>
    <w:multiLevelType w:val="hybridMultilevel"/>
    <w:tmpl w:val="6004DEC8"/>
    <w:lvl w:ilvl="0" w:tplc="2EE2EBD0">
      <w:start w:val="5"/>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C60DE4"/>
    <w:multiLevelType w:val="hybridMultilevel"/>
    <w:tmpl w:val="0722D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5B5B27"/>
    <w:multiLevelType w:val="hybridMultilevel"/>
    <w:tmpl w:val="454493A4"/>
    <w:lvl w:ilvl="0" w:tplc="0D643890">
      <w:start w:val="1"/>
      <w:numFmt w:val="decimal"/>
      <w:pStyle w:val="Heading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3AC7EB8"/>
    <w:multiLevelType w:val="multilevel"/>
    <w:tmpl w:val="DB0603B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343E70D6"/>
    <w:multiLevelType w:val="hybridMultilevel"/>
    <w:tmpl w:val="46047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4A4478"/>
    <w:multiLevelType w:val="hybridMultilevel"/>
    <w:tmpl w:val="D3B2D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B93CB0"/>
    <w:multiLevelType w:val="hybridMultilevel"/>
    <w:tmpl w:val="F7643AF0"/>
    <w:lvl w:ilvl="0" w:tplc="6EE82AD0">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DB2847"/>
    <w:multiLevelType w:val="hybridMultilevel"/>
    <w:tmpl w:val="7090C3BC"/>
    <w:lvl w:ilvl="0" w:tplc="040B0019">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45546EFE"/>
    <w:multiLevelType w:val="hybridMultilevel"/>
    <w:tmpl w:val="BD9CB114"/>
    <w:lvl w:ilvl="0" w:tplc="C2FE1C92">
      <w:start w:val="1"/>
      <w:numFmt w:val="decimal"/>
      <w:pStyle w:val="Heading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70F5F1D"/>
    <w:multiLevelType w:val="hybridMultilevel"/>
    <w:tmpl w:val="7EC24D20"/>
    <w:lvl w:ilvl="0" w:tplc="4BCC3E7E">
      <w:start w:val="1"/>
      <w:numFmt w:val="decimal"/>
      <w:pStyle w:val="Heading2"/>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17D5DF7"/>
    <w:multiLevelType w:val="multilevel"/>
    <w:tmpl w:val="0986D72E"/>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6A41121"/>
    <w:multiLevelType w:val="multilevel"/>
    <w:tmpl w:val="520C1BAA"/>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bCs/>
        <w:color w:val="000000" w:themeColor="text1"/>
        <w:sz w:val="28"/>
        <w:szCs w:val="28"/>
      </w:rPr>
    </w:lvl>
    <w:lvl w:ilvl="2">
      <w:start w:val="1"/>
      <w:numFmt w:val="decimal"/>
      <w:lvlText w:val="%1.%2.%3"/>
      <w:lvlJc w:val="left"/>
      <w:pPr>
        <w:ind w:left="720" w:hanging="720"/>
      </w:pPr>
      <w:rPr>
        <w:color w:val="000000" w:themeColor="text1"/>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B1B7355"/>
    <w:multiLevelType w:val="hybridMultilevel"/>
    <w:tmpl w:val="87B6E448"/>
    <w:lvl w:ilvl="0" w:tplc="0F14B984">
      <w:start w:val="1"/>
      <w:numFmt w:val="decimal"/>
      <w:lvlText w:val="%1."/>
      <w:lvlJc w:val="left"/>
      <w:pPr>
        <w:ind w:left="824" w:hanging="360"/>
      </w:pPr>
    </w:lvl>
    <w:lvl w:ilvl="1" w:tplc="040C0019">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23" w15:restartNumberingAfterBreak="0">
    <w:nsid w:val="5E007B79"/>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24" w15:restartNumberingAfterBreak="0">
    <w:nsid w:val="5E49669F"/>
    <w:multiLevelType w:val="hybridMultilevel"/>
    <w:tmpl w:val="74242B80"/>
    <w:lvl w:ilvl="0" w:tplc="1B0873D6">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244C7A"/>
    <w:multiLevelType w:val="hybridMultilevel"/>
    <w:tmpl w:val="D02C9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8418AB"/>
    <w:multiLevelType w:val="multilevel"/>
    <w:tmpl w:val="55F06B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A935A9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2190BB8"/>
    <w:multiLevelType w:val="multilevel"/>
    <w:tmpl w:val="A9B2B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2920C30"/>
    <w:multiLevelType w:val="hybridMultilevel"/>
    <w:tmpl w:val="D018DE4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7C3EFC"/>
    <w:multiLevelType w:val="hybridMultilevel"/>
    <w:tmpl w:val="6382E930"/>
    <w:lvl w:ilvl="0" w:tplc="10A0227C">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9574762"/>
    <w:multiLevelType w:val="hybridMultilevel"/>
    <w:tmpl w:val="690A1472"/>
    <w:lvl w:ilvl="0" w:tplc="2C842832">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E60F56"/>
    <w:multiLevelType w:val="hybridMultilevel"/>
    <w:tmpl w:val="288CD5D8"/>
    <w:lvl w:ilvl="0" w:tplc="5B58D00E">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31"/>
  </w:num>
  <w:num w:numId="3">
    <w:abstractNumId w:val="22"/>
  </w:num>
  <w:num w:numId="4">
    <w:abstractNumId w:val="22"/>
  </w:num>
  <w:num w:numId="5">
    <w:abstractNumId w:val="11"/>
  </w:num>
  <w:num w:numId="6">
    <w:abstractNumId w:val="19"/>
  </w:num>
  <w:num w:numId="7">
    <w:abstractNumId w:val="29"/>
  </w:num>
  <w:num w:numId="8">
    <w:abstractNumId w:val="19"/>
    <w:lvlOverride w:ilvl="0">
      <w:startOverride w:val="1"/>
    </w:lvlOverride>
  </w:num>
  <w:num w:numId="9">
    <w:abstractNumId w:val="1"/>
  </w:num>
  <w:num w:numId="10">
    <w:abstractNumId w:val="28"/>
  </w:num>
  <w:num w:numId="11">
    <w:abstractNumId w:val="14"/>
  </w:num>
  <w:num w:numId="12">
    <w:abstractNumId w:val="19"/>
  </w:num>
  <w:num w:numId="13">
    <w:abstractNumId w:val="32"/>
  </w:num>
  <w:num w:numId="14">
    <w:abstractNumId w:val="19"/>
  </w:num>
  <w:num w:numId="15">
    <w:abstractNumId w:val="36"/>
  </w:num>
  <w:num w:numId="16">
    <w:abstractNumId w:val="25"/>
  </w:num>
  <w:num w:numId="17">
    <w:abstractNumId w:val="19"/>
    <w:lvlOverride w:ilvl="0">
      <w:startOverride w:val="1"/>
    </w:lvlOverride>
  </w:num>
  <w:num w:numId="18">
    <w:abstractNumId w:val="19"/>
    <w:lvlOverride w:ilvl="0">
      <w:startOverride w:val="1"/>
    </w:lvlOverride>
  </w:num>
  <w:num w:numId="19">
    <w:abstractNumId w:val="19"/>
    <w:lvlOverride w:ilvl="0">
      <w:startOverride w:val="1"/>
    </w:lvlOverride>
  </w:num>
  <w:num w:numId="20">
    <w:abstractNumId w:val="12"/>
  </w:num>
  <w:num w:numId="21">
    <w:abstractNumId w:val="10"/>
  </w:num>
  <w:num w:numId="22">
    <w:abstractNumId w:val="35"/>
  </w:num>
  <w:num w:numId="23">
    <w:abstractNumId w:val="16"/>
  </w:num>
  <w:num w:numId="24">
    <w:abstractNumId w:val="15"/>
  </w:num>
  <w:num w:numId="25">
    <w:abstractNumId w:val="19"/>
    <w:lvlOverride w:ilvl="0">
      <w:startOverride w:val="1"/>
    </w:lvlOverride>
  </w:num>
  <w:num w:numId="26">
    <w:abstractNumId w:val="20"/>
  </w:num>
  <w:num w:numId="27">
    <w:abstractNumId w:val="4"/>
  </w:num>
  <w:num w:numId="28">
    <w:abstractNumId w:val="5"/>
  </w:num>
  <w:num w:numId="29">
    <w:abstractNumId w:val="27"/>
  </w:num>
  <w:num w:numId="30">
    <w:abstractNumId w:val="6"/>
  </w:num>
  <w:num w:numId="31">
    <w:abstractNumId w:val="9"/>
  </w:num>
  <w:num w:numId="32">
    <w:abstractNumId w:val="23"/>
  </w:num>
  <w:num w:numId="33">
    <w:abstractNumId w:val="19"/>
  </w:num>
  <w:num w:numId="34">
    <w:abstractNumId w:val="19"/>
  </w:num>
  <w:num w:numId="35">
    <w:abstractNumId w:val="19"/>
  </w:num>
  <w:num w:numId="36">
    <w:abstractNumId w:val="19"/>
  </w:num>
  <w:num w:numId="37">
    <w:abstractNumId w:val="18"/>
  </w:num>
  <w:num w:numId="38">
    <w:abstractNumId w:val="18"/>
  </w:num>
  <w:num w:numId="39">
    <w:abstractNumId w:val="18"/>
  </w:num>
  <w:num w:numId="40">
    <w:abstractNumId w:val="18"/>
  </w:num>
  <w:num w:numId="41">
    <w:abstractNumId w:val="18"/>
  </w:num>
  <w:num w:numId="42">
    <w:abstractNumId w:val="18"/>
  </w:num>
  <w:num w:numId="43">
    <w:abstractNumId w:val="18"/>
  </w:num>
  <w:num w:numId="44">
    <w:abstractNumId w:val="8"/>
  </w:num>
  <w:num w:numId="45">
    <w:abstractNumId w:val="3"/>
  </w:num>
  <w:num w:numId="46">
    <w:abstractNumId w:val="24"/>
  </w:num>
  <w:num w:numId="47">
    <w:abstractNumId w:val="0"/>
  </w:num>
  <w:num w:numId="48">
    <w:abstractNumId w:val="33"/>
  </w:num>
  <w:num w:numId="49">
    <w:abstractNumId w:val="30"/>
  </w:num>
  <w:num w:numId="50">
    <w:abstractNumId w:val="34"/>
  </w:num>
  <w:num w:numId="51">
    <w:abstractNumId w:val="7"/>
  </w:num>
  <w:num w:numId="52">
    <w:abstractNumId w:val="2"/>
  </w:num>
  <w:num w:numId="53">
    <w:abstractNumId w:val="17"/>
  </w:num>
  <w:num w:numId="54">
    <w:abstractNumId w:val="13"/>
  </w:num>
  <w:num w:numId="55">
    <w:abstractNumId w:val="33"/>
  </w:num>
  <w:num w:numId="56">
    <w:abstractNumId w:val="21"/>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E3E"/>
    <w:rsid w:val="00002E7F"/>
    <w:rsid w:val="000223F3"/>
    <w:rsid w:val="00023362"/>
    <w:rsid w:val="00031CD4"/>
    <w:rsid w:val="00035795"/>
    <w:rsid w:val="00044D33"/>
    <w:rsid w:val="000804A2"/>
    <w:rsid w:val="00093595"/>
    <w:rsid w:val="000968DA"/>
    <w:rsid w:val="000C1DCF"/>
    <w:rsid w:val="000C78E6"/>
    <w:rsid w:val="000D5F63"/>
    <w:rsid w:val="001223F5"/>
    <w:rsid w:val="00122725"/>
    <w:rsid w:val="00132BCC"/>
    <w:rsid w:val="0013370A"/>
    <w:rsid w:val="0017051E"/>
    <w:rsid w:val="001767CA"/>
    <w:rsid w:val="0018563E"/>
    <w:rsid w:val="001936C9"/>
    <w:rsid w:val="0019424B"/>
    <w:rsid w:val="001950A9"/>
    <w:rsid w:val="00196997"/>
    <w:rsid w:val="001A4E5E"/>
    <w:rsid w:val="001B324E"/>
    <w:rsid w:val="001B4298"/>
    <w:rsid w:val="001D3280"/>
    <w:rsid w:val="001E18A9"/>
    <w:rsid w:val="001E20AC"/>
    <w:rsid w:val="001F5A58"/>
    <w:rsid w:val="00213BDA"/>
    <w:rsid w:val="00227ADA"/>
    <w:rsid w:val="00245E9E"/>
    <w:rsid w:val="00260CBE"/>
    <w:rsid w:val="00263789"/>
    <w:rsid w:val="0029189F"/>
    <w:rsid w:val="002D6114"/>
    <w:rsid w:val="00303A4D"/>
    <w:rsid w:val="0030442E"/>
    <w:rsid w:val="00305696"/>
    <w:rsid w:val="003226C8"/>
    <w:rsid w:val="00331DEC"/>
    <w:rsid w:val="00376482"/>
    <w:rsid w:val="00385C5D"/>
    <w:rsid w:val="003A7661"/>
    <w:rsid w:val="003B0FC6"/>
    <w:rsid w:val="003B2637"/>
    <w:rsid w:val="003F2471"/>
    <w:rsid w:val="00463D9F"/>
    <w:rsid w:val="00467DBC"/>
    <w:rsid w:val="004A3BCB"/>
    <w:rsid w:val="004C1AAA"/>
    <w:rsid w:val="004C352E"/>
    <w:rsid w:val="004D1D51"/>
    <w:rsid w:val="004D6748"/>
    <w:rsid w:val="004E45B6"/>
    <w:rsid w:val="004F5473"/>
    <w:rsid w:val="00502DCA"/>
    <w:rsid w:val="00506E7E"/>
    <w:rsid w:val="00540DEA"/>
    <w:rsid w:val="005612C2"/>
    <w:rsid w:val="00590901"/>
    <w:rsid w:val="005912AA"/>
    <w:rsid w:val="005C1FB0"/>
    <w:rsid w:val="005C280C"/>
    <w:rsid w:val="005C2A51"/>
    <w:rsid w:val="005D2E8E"/>
    <w:rsid w:val="005F1190"/>
    <w:rsid w:val="006019C2"/>
    <w:rsid w:val="00612F7C"/>
    <w:rsid w:val="00622C6C"/>
    <w:rsid w:val="0063127E"/>
    <w:rsid w:val="00651912"/>
    <w:rsid w:val="00653A25"/>
    <w:rsid w:val="0066180B"/>
    <w:rsid w:val="00661C8A"/>
    <w:rsid w:val="00672297"/>
    <w:rsid w:val="006932A1"/>
    <w:rsid w:val="006A02FE"/>
    <w:rsid w:val="006E2C7C"/>
    <w:rsid w:val="00723457"/>
    <w:rsid w:val="007330AE"/>
    <w:rsid w:val="00751B81"/>
    <w:rsid w:val="00772C2F"/>
    <w:rsid w:val="007C434D"/>
    <w:rsid w:val="007C4BDB"/>
    <w:rsid w:val="007E2281"/>
    <w:rsid w:val="007F537F"/>
    <w:rsid w:val="008275A0"/>
    <w:rsid w:val="008560D2"/>
    <w:rsid w:val="008726F0"/>
    <w:rsid w:val="00881CCB"/>
    <w:rsid w:val="008C066D"/>
    <w:rsid w:val="008E7795"/>
    <w:rsid w:val="009027AC"/>
    <w:rsid w:val="009153D3"/>
    <w:rsid w:val="00954B0D"/>
    <w:rsid w:val="009636E0"/>
    <w:rsid w:val="009664F8"/>
    <w:rsid w:val="00980E7B"/>
    <w:rsid w:val="009838D6"/>
    <w:rsid w:val="00985A20"/>
    <w:rsid w:val="009A67DB"/>
    <w:rsid w:val="009B09C2"/>
    <w:rsid w:val="009B6DE0"/>
    <w:rsid w:val="009C464E"/>
    <w:rsid w:val="009C5AAC"/>
    <w:rsid w:val="009C6443"/>
    <w:rsid w:val="009D0976"/>
    <w:rsid w:val="009D5D9F"/>
    <w:rsid w:val="009E3A62"/>
    <w:rsid w:val="009E784A"/>
    <w:rsid w:val="00A23A7F"/>
    <w:rsid w:val="00A60F11"/>
    <w:rsid w:val="00A80C85"/>
    <w:rsid w:val="00AA3655"/>
    <w:rsid w:val="00AA39D6"/>
    <w:rsid w:val="00AC3286"/>
    <w:rsid w:val="00AE2605"/>
    <w:rsid w:val="00AE3E4E"/>
    <w:rsid w:val="00AE6B31"/>
    <w:rsid w:val="00AF787F"/>
    <w:rsid w:val="00B24CCE"/>
    <w:rsid w:val="00B25AF6"/>
    <w:rsid w:val="00B276A2"/>
    <w:rsid w:val="00B546B3"/>
    <w:rsid w:val="00B63EEE"/>
    <w:rsid w:val="00B7067F"/>
    <w:rsid w:val="00B74570"/>
    <w:rsid w:val="00B85169"/>
    <w:rsid w:val="00BB189D"/>
    <w:rsid w:val="00BB1D2B"/>
    <w:rsid w:val="00BB68BC"/>
    <w:rsid w:val="00BF08B7"/>
    <w:rsid w:val="00C0099D"/>
    <w:rsid w:val="00C573E3"/>
    <w:rsid w:val="00C575A2"/>
    <w:rsid w:val="00C864B7"/>
    <w:rsid w:val="00C955C7"/>
    <w:rsid w:val="00CB680E"/>
    <w:rsid w:val="00CB798F"/>
    <w:rsid w:val="00CD36BE"/>
    <w:rsid w:val="00CF1629"/>
    <w:rsid w:val="00CF2F58"/>
    <w:rsid w:val="00D025C5"/>
    <w:rsid w:val="00D06925"/>
    <w:rsid w:val="00D241FA"/>
    <w:rsid w:val="00D47B74"/>
    <w:rsid w:val="00D709E9"/>
    <w:rsid w:val="00D73934"/>
    <w:rsid w:val="00D83461"/>
    <w:rsid w:val="00D91D9C"/>
    <w:rsid w:val="00D933A7"/>
    <w:rsid w:val="00DA0ED7"/>
    <w:rsid w:val="00DB1AB0"/>
    <w:rsid w:val="00DB54F7"/>
    <w:rsid w:val="00DC1547"/>
    <w:rsid w:val="00E07140"/>
    <w:rsid w:val="00E20609"/>
    <w:rsid w:val="00E242FE"/>
    <w:rsid w:val="00E565AB"/>
    <w:rsid w:val="00E57620"/>
    <w:rsid w:val="00E6750D"/>
    <w:rsid w:val="00E8143E"/>
    <w:rsid w:val="00E81C46"/>
    <w:rsid w:val="00E843CE"/>
    <w:rsid w:val="00E934F2"/>
    <w:rsid w:val="00E9507F"/>
    <w:rsid w:val="00E965CC"/>
    <w:rsid w:val="00EA12EF"/>
    <w:rsid w:val="00EA5041"/>
    <w:rsid w:val="00ED31A8"/>
    <w:rsid w:val="00ED4091"/>
    <w:rsid w:val="00EF2D59"/>
    <w:rsid w:val="00EF6438"/>
    <w:rsid w:val="00F03F9B"/>
    <w:rsid w:val="00F046DD"/>
    <w:rsid w:val="00F05221"/>
    <w:rsid w:val="00F419DA"/>
    <w:rsid w:val="00F43C3C"/>
    <w:rsid w:val="00F6270D"/>
    <w:rsid w:val="00F71E86"/>
    <w:rsid w:val="00F73309"/>
    <w:rsid w:val="00FA2E59"/>
    <w:rsid w:val="00FE18E7"/>
    <w:rsid w:val="00FF2653"/>
    <w:rsid w:val="00FF5F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3" w:unhideWhenUsed="1" w:qFormat="1"/>
    <w:lsdException w:name="heading 4" w:semiHidden="1" w:uiPriority="4"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link w:val="Heading1Char"/>
    <w:qFormat/>
    <w:pPr>
      <w:numPr>
        <w:numId w:val="37"/>
      </w:numPr>
      <w:outlineLvl w:val="0"/>
    </w:pPr>
    <w:rPr>
      <w:b/>
      <w:bCs/>
      <w:sz w:val="24"/>
      <w:szCs w:val="24"/>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autoRedefine/>
    <w:unhideWhenUsed/>
    <w:qFormat/>
    <w:rsid w:val="0013370A"/>
    <w:pPr>
      <w:keepNext/>
      <w:keepLines/>
      <w:numPr>
        <w:numId w:val="6"/>
      </w:numPr>
      <w:spacing w:before="4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3"/>
    <w:unhideWhenUsed/>
    <w:qFormat/>
    <w:rsid w:val="001936C9"/>
    <w:pPr>
      <w:keepNext/>
      <w:keepLines/>
      <w:numPr>
        <w:numId w:val="20"/>
      </w:numPr>
      <w:spacing w:before="4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4"/>
    <w:unhideWhenUsed/>
    <w:qFormat/>
    <w:rsid w:val="008275A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aliases w:val="h5,H5,H51,DO NOT USE_h5,Appendix A to X,Heading 5   Appendix A to X,5 sub-bullet,sb,4,Indent"/>
    <w:basedOn w:val="Normal"/>
    <w:next w:val="Normal"/>
    <w:link w:val="Heading5Char"/>
    <w:qFormat/>
    <w:rsid w:val="006019C2"/>
    <w:pPr>
      <w:widowControl/>
      <w:autoSpaceDE/>
      <w:autoSpaceDN/>
      <w:spacing w:before="240" w:after="60"/>
      <w:ind w:left="1008" w:hanging="1008"/>
      <w:jc w:val="both"/>
      <w:outlineLvl w:val="4"/>
    </w:pPr>
    <w:rPr>
      <w:rFonts w:asciiTheme="minorHAnsi" w:eastAsia="Times New Roman" w:hAnsiTheme="minorHAnsi" w:cs="Times New Roman"/>
      <w:b/>
      <w:bCs/>
      <w:iCs/>
      <w:sz w:val="24"/>
      <w:szCs w:val="26"/>
    </w:rPr>
  </w:style>
  <w:style w:type="paragraph" w:styleId="Heading6">
    <w:name w:val="heading 6"/>
    <w:aliases w:val="h6,H6,H61,TOC header,Bullet list,sub-dash,sd,5,Appendix,T1"/>
    <w:basedOn w:val="Normal"/>
    <w:next w:val="Normal"/>
    <w:link w:val="Heading6Char"/>
    <w:qFormat/>
    <w:rsid w:val="006019C2"/>
    <w:pPr>
      <w:widowControl/>
      <w:autoSpaceDE/>
      <w:autoSpaceDN/>
      <w:spacing w:before="240" w:after="60"/>
      <w:ind w:left="1152" w:hanging="1152"/>
      <w:jc w:val="both"/>
      <w:outlineLvl w:val="5"/>
    </w:pPr>
    <w:rPr>
      <w:rFonts w:asciiTheme="minorHAnsi" w:eastAsia="Times New Roman" w:hAnsiTheme="minorHAnsi" w:cs="Times New Roman"/>
      <w:b/>
      <w:bCs/>
      <w:i/>
      <w:sz w:val="24"/>
    </w:rPr>
  </w:style>
  <w:style w:type="paragraph" w:styleId="Heading7">
    <w:name w:val="heading 7"/>
    <w:aliases w:val="Bulleted list,L7"/>
    <w:basedOn w:val="Normal"/>
    <w:next w:val="Normal"/>
    <w:link w:val="Heading7Char"/>
    <w:qFormat/>
    <w:rsid w:val="006019C2"/>
    <w:pPr>
      <w:widowControl/>
      <w:autoSpaceDE/>
      <w:autoSpaceDN/>
      <w:spacing w:before="240" w:after="60"/>
      <w:ind w:left="1296" w:hanging="1296"/>
      <w:jc w:val="both"/>
      <w:outlineLvl w:val="6"/>
    </w:pPr>
    <w:rPr>
      <w:rFonts w:asciiTheme="minorHAnsi" w:eastAsia="Times New Roman" w:hAnsiTheme="minorHAnsi" w:cs="Times New Roman"/>
      <w:sz w:val="24"/>
      <w:szCs w:val="24"/>
    </w:rPr>
  </w:style>
  <w:style w:type="paragraph" w:styleId="Heading8">
    <w:name w:val="heading 8"/>
    <w:aliases w:val="Legal Level 1.1.1.,Center Bold"/>
    <w:basedOn w:val="Normal"/>
    <w:next w:val="Normal"/>
    <w:link w:val="Heading8Char"/>
    <w:qFormat/>
    <w:rsid w:val="006019C2"/>
    <w:pPr>
      <w:widowControl/>
      <w:autoSpaceDE/>
      <w:autoSpaceDN/>
      <w:spacing w:before="240" w:after="60"/>
      <w:ind w:left="1440" w:hanging="1440"/>
      <w:jc w:val="both"/>
      <w:outlineLvl w:val="7"/>
    </w:pPr>
    <w:rPr>
      <w:rFonts w:ascii="Times New Roman" w:eastAsia="Times New Roman" w:hAnsi="Times New Roman" w:cs="Times New Roman"/>
      <w:i/>
      <w:iCs/>
      <w:sz w:val="24"/>
      <w:szCs w:val="24"/>
    </w:rPr>
  </w:style>
  <w:style w:type="paragraph" w:styleId="Heading9">
    <w:name w:val="heading 9"/>
    <w:aliases w:val="Figure Heading,FH,Titre 10"/>
    <w:basedOn w:val="Normal"/>
    <w:next w:val="Normal"/>
    <w:link w:val="Heading9Char"/>
    <w:qFormat/>
    <w:rsid w:val="006019C2"/>
    <w:pPr>
      <w:widowControl/>
      <w:autoSpaceDE/>
      <w:autoSpaceDN/>
      <w:spacing w:before="240" w:after="60"/>
      <w:ind w:left="1584" w:hanging="1584"/>
      <w:jc w:val="both"/>
      <w:outlineLvl w:val="8"/>
    </w:pPr>
    <w:rPr>
      <w:rFonts w:asciiTheme="minorHAnsi" w:eastAsia="Times New Roman" w:hAnsiTheme="minorHAnsi"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F43C3C"/>
    <w:rPr>
      <w:rFonts w:ascii="Arial" w:eastAsia="Arial" w:hAnsi="Arial" w:cs="Arial"/>
      <w:b/>
      <w:bCs/>
      <w:sz w:val="24"/>
      <w:szCs w:val="24"/>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basedOn w:val="DefaultParagraphFont"/>
    <w:link w:val="Heading2"/>
    <w:uiPriority w:val="2"/>
    <w:rsid w:val="0013370A"/>
    <w:rPr>
      <w:rFonts w:asciiTheme="majorHAnsi" w:eastAsiaTheme="majorEastAsia" w:hAnsiTheme="majorHAnsi" w:cstheme="majorBidi"/>
      <w:sz w:val="26"/>
      <w:szCs w:val="26"/>
    </w:rPr>
  </w:style>
  <w:style w:type="character" w:customStyle="1" w:styleId="Heading3Char">
    <w:name w:val="Heading 3 Char"/>
    <w:basedOn w:val="DefaultParagraphFont"/>
    <w:link w:val="Heading3"/>
    <w:uiPriority w:val="3"/>
    <w:rsid w:val="001936C9"/>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4"/>
    <w:rsid w:val="008275A0"/>
    <w:rPr>
      <w:rFonts w:asciiTheme="majorHAnsi" w:eastAsiaTheme="majorEastAsia" w:hAnsiTheme="majorHAnsi" w:cstheme="majorBidi"/>
      <w:i/>
      <w:iCs/>
      <w:color w:val="365F91" w:themeColor="accent1" w:themeShade="BF"/>
    </w:rPr>
  </w:style>
  <w:style w:type="character" w:customStyle="1" w:styleId="Heading5Char">
    <w:name w:val="Heading 5 Char"/>
    <w:aliases w:val="h5 Char,H5 Char,H51 Char,DO NOT USE_h5 Char,Appendix A to X Char,Heading 5   Appendix A to X Char,5 sub-bullet Char,sb Char,4 Char,Indent Char"/>
    <w:basedOn w:val="DefaultParagraphFont"/>
    <w:link w:val="Heading5"/>
    <w:rsid w:val="006019C2"/>
    <w:rPr>
      <w:rFonts w:eastAsia="Times New Roman" w:cs="Times New Roman"/>
      <w:b/>
      <w:bCs/>
      <w:iCs/>
      <w:sz w:val="24"/>
      <w:szCs w:val="26"/>
    </w:rPr>
  </w:style>
  <w:style w:type="character" w:customStyle="1" w:styleId="Heading6Char">
    <w:name w:val="Heading 6 Char"/>
    <w:aliases w:val="h6 Char,H6 Char,H61 Char,TOC header Char,Bullet list Char,sub-dash Char,sd Char,5 Char,Appendix Char,T1 Char"/>
    <w:basedOn w:val="DefaultParagraphFont"/>
    <w:link w:val="Heading6"/>
    <w:rsid w:val="006019C2"/>
    <w:rPr>
      <w:rFonts w:eastAsia="Times New Roman" w:cs="Times New Roman"/>
      <w:b/>
      <w:bCs/>
      <w:i/>
      <w:sz w:val="24"/>
    </w:rPr>
  </w:style>
  <w:style w:type="character" w:customStyle="1" w:styleId="Heading7Char">
    <w:name w:val="Heading 7 Char"/>
    <w:aliases w:val="Bulleted list Char,L7 Char"/>
    <w:basedOn w:val="DefaultParagraphFont"/>
    <w:link w:val="Heading7"/>
    <w:rsid w:val="006019C2"/>
    <w:rPr>
      <w:rFonts w:eastAsia="Times New Roman" w:cs="Times New Roman"/>
      <w:sz w:val="24"/>
      <w:szCs w:val="24"/>
    </w:rPr>
  </w:style>
  <w:style w:type="character" w:customStyle="1" w:styleId="Heading8Char">
    <w:name w:val="Heading 8 Char"/>
    <w:aliases w:val="Legal Level 1.1.1. Char,Center Bold Char"/>
    <w:basedOn w:val="DefaultParagraphFont"/>
    <w:link w:val="Heading8"/>
    <w:rsid w:val="006019C2"/>
    <w:rPr>
      <w:rFonts w:ascii="Times New Roman" w:eastAsia="Times New Roman" w:hAnsi="Times New Roman" w:cs="Times New Roman"/>
      <w:i/>
      <w:iCs/>
      <w:sz w:val="24"/>
      <w:szCs w:val="24"/>
    </w:rPr>
  </w:style>
  <w:style w:type="character" w:customStyle="1" w:styleId="Heading9Char">
    <w:name w:val="Heading 9 Char"/>
    <w:aliases w:val="Figure Heading Char,FH Char,Titre 10 Char"/>
    <w:basedOn w:val="DefaultParagraphFont"/>
    <w:link w:val="Heading9"/>
    <w:rsid w:val="006019C2"/>
    <w:rPr>
      <w:rFonts w:eastAsia="Times New Roman" w:cs="Times New Roman"/>
      <w:i/>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F43C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C3C"/>
    <w:rPr>
      <w:rFonts w:ascii="Segoe UI" w:eastAsia="Arial" w:hAnsi="Segoe UI" w:cs="Segoe UI"/>
      <w:sz w:val="18"/>
      <w:szCs w:val="18"/>
    </w:rPr>
  </w:style>
  <w:style w:type="paragraph" w:styleId="TOCHeading">
    <w:name w:val="TOC Heading"/>
    <w:basedOn w:val="Heading1"/>
    <w:next w:val="Normal"/>
    <w:uiPriority w:val="39"/>
    <w:unhideWhenUsed/>
    <w:qFormat/>
    <w:rsid w:val="004D6748"/>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467DBC"/>
    <w:pPr>
      <w:tabs>
        <w:tab w:val="right" w:leader="dot" w:pos="9010"/>
      </w:tabs>
      <w:spacing w:after="100"/>
    </w:pPr>
  </w:style>
  <w:style w:type="paragraph" w:styleId="TOC2">
    <w:name w:val="toc 2"/>
    <w:basedOn w:val="Normal"/>
    <w:next w:val="Normal"/>
    <w:autoRedefine/>
    <w:uiPriority w:val="39"/>
    <w:unhideWhenUsed/>
    <w:rsid w:val="004C1AAA"/>
    <w:pPr>
      <w:tabs>
        <w:tab w:val="left" w:pos="660"/>
        <w:tab w:val="right" w:leader="dot" w:pos="9010"/>
      </w:tabs>
      <w:spacing w:after="100"/>
      <w:ind w:left="220"/>
    </w:pPr>
  </w:style>
  <w:style w:type="character" w:styleId="HTMLCode">
    <w:name w:val="HTML Code"/>
    <w:basedOn w:val="DefaultParagraphFont"/>
    <w:uiPriority w:val="99"/>
    <w:semiHidden/>
    <w:unhideWhenUsed/>
    <w:rsid w:val="00D933A7"/>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245E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245E9E"/>
    <w:rPr>
      <w:rFonts w:ascii="Courier New" w:eastAsia="Times New Roman" w:hAnsi="Courier New" w:cs="Courier New"/>
      <w:sz w:val="20"/>
      <w:szCs w:val="20"/>
      <w:lang w:val="fr-FR" w:eastAsia="fr-FR"/>
    </w:rPr>
  </w:style>
  <w:style w:type="character" w:customStyle="1" w:styleId="line">
    <w:name w:val="line"/>
    <w:basedOn w:val="DefaultParagraphFont"/>
    <w:rsid w:val="00245E9E"/>
  </w:style>
  <w:style w:type="character" w:customStyle="1" w:styleId="n">
    <w:name w:val="n"/>
    <w:basedOn w:val="DefaultParagraphFont"/>
    <w:rsid w:val="00245E9E"/>
  </w:style>
  <w:style w:type="character" w:customStyle="1" w:styleId="p">
    <w:name w:val="p"/>
    <w:basedOn w:val="DefaultParagraphFont"/>
    <w:rsid w:val="00245E9E"/>
  </w:style>
  <w:style w:type="character" w:customStyle="1" w:styleId="mi">
    <w:name w:val="mi"/>
    <w:basedOn w:val="DefaultParagraphFont"/>
    <w:rsid w:val="00245E9E"/>
  </w:style>
  <w:style w:type="character" w:customStyle="1" w:styleId="nf">
    <w:name w:val="nf"/>
    <w:basedOn w:val="DefaultParagraphFont"/>
    <w:rsid w:val="00245E9E"/>
  </w:style>
  <w:style w:type="character" w:customStyle="1" w:styleId="err">
    <w:name w:val="err"/>
    <w:basedOn w:val="DefaultParagraphFont"/>
    <w:rsid w:val="00245E9E"/>
  </w:style>
  <w:style w:type="character" w:customStyle="1" w:styleId="o">
    <w:name w:val="o"/>
    <w:basedOn w:val="DefaultParagraphFont"/>
    <w:rsid w:val="00245E9E"/>
  </w:style>
  <w:style w:type="character" w:customStyle="1" w:styleId="kt">
    <w:name w:val="kt"/>
    <w:basedOn w:val="DefaultParagraphFont"/>
    <w:rsid w:val="00245E9E"/>
  </w:style>
  <w:style w:type="character" w:customStyle="1" w:styleId="k">
    <w:name w:val="k"/>
    <w:basedOn w:val="DefaultParagraphFont"/>
    <w:rsid w:val="00245E9E"/>
  </w:style>
  <w:style w:type="character" w:customStyle="1" w:styleId="codeChar">
    <w:name w:val="code Char"/>
    <w:rsid w:val="00751B81"/>
    <w:rPr>
      <w:rFonts w:ascii="Consolas" w:hAnsi="Consolas"/>
      <w:noProof/>
      <w:sz w:val="22"/>
      <w:lang w:val="en-GB" w:eastAsia="ja-JP"/>
    </w:rPr>
  </w:style>
  <w:style w:type="character" w:customStyle="1" w:styleId="VerbatimChar">
    <w:name w:val="Verbatim Char"/>
    <w:link w:val="SourceCode"/>
    <w:rsid w:val="00751B81"/>
    <w:rPr>
      <w:rFonts w:ascii="Consolas" w:hAnsi="Consolas" w:cs="Consolas"/>
      <w:noProof/>
      <w:shd w:val="clear" w:color="auto" w:fill="EDEDED"/>
      <w:lang w:val="en-GB"/>
    </w:rPr>
  </w:style>
  <w:style w:type="paragraph" w:customStyle="1" w:styleId="SourceCode">
    <w:name w:val="Source Code"/>
    <w:basedOn w:val="Normal"/>
    <w:link w:val="VerbatimChar"/>
    <w:rsid w:val="00751B81"/>
    <w:pPr>
      <w:widowControl/>
      <w:pBdr>
        <w:top w:val="single" w:sz="24" w:space="1" w:color="EDEDED"/>
        <w:left w:val="single" w:sz="24" w:space="4" w:color="EDEDED"/>
        <w:bottom w:val="single" w:sz="24" w:space="1" w:color="EDEDED"/>
        <w:right w:val="single" w:sz="24" w:space="4" w:color="EDEDED"/>
      </w:pBdr>
      <w:shd w:val="clear" w:color="auto" w:fill="EDEDED"/>
      <w:wordWrap w:val="0"/>
      <w:autoSpaceDE/>
      <w:autoSpaceDN/>
      <w:ind w:left="567" w:right="567"/>
    </w:pPr>
    <w:rPr>
      <w:rFonts w:ascii="Consolas" w:eastAsiaTheme="minorEastAsia" w:hAnsi="Consolas" w:cs="Consolas"/>
      <w:noProof/>
      <w:lang w:val="en-GB"/>
    </w:rPr>
  </w:style>
  <w:style w:type="character" w:styleId="FollowedHyperlink">
    <w:name w:val="FollowedHyperlink"/>
    <w:basedOn w:val="DefaultParagraphFont"/>
    <w:uiPriority w:val="99"/>
    <w:semiHidden/>
    <w:unhideWhenUsed/>
    <w:rsid w:val="00751B81"/>
    <w:rPr>
      <w:color w:val="800080" w:themeColor="followedHyperlink"/>
      <w:u w:val="single"/>
    </w:rPr>
  </w:style>
  <w:style w:type="paragraph" w:styleId="TOC3">
    <w:name w:val="toc 3"/>
    <w:basedOn w:val="Normal"/>
    <w:next w:val="Normal"/>
    <w:autoRedefine/>
    <w:uiPriority w:val="39"/>
    <w:unhideWhenUsed/>
    <w:rsid w:val="00502DCA"/>
    <w:pPr>
      <w:spacing w:after="100"/>
      <w:ind w:left="440"/>
    </w:pPr>
  </w:style>
  <w:style w:type="paragraph" w:styleId="Revision">
    <w:name w:val="Revision"/>
    <w:hidden/>
    <w:uiPriority w:val="99"/>
    <w:semiHidden/>
    <w:rsid w:val="008275A0"/>
    <w:pPr>
      <w:widowControl/>
      <w:autoSpaceDE/>
      <w:autoSpaceDN/>
    </w:pPr>
    <w:rPr>
      <w:rFonts w:ascii="Arial" w:eastAsia="Arial" w:hAnsi="Arial" w:cs="Arial"/>
    </w:rPr>
  </w:style>
  <w:style w:type="paragraph" w:styleId="Caption">
    <w:name w:val="caption"/>
    <w:basedOn w:val="Normal"/>
    <w:next w:val="Normal"/>
    <w:uiPriority w:val="35"/>
    <w:unhideWhenUsed/>
    <w:qFormat/>
    <w:rsid w:val="00D06925"/>
    <w:pPr>
      <w:spacing w:after="200"/>
    </w:pPr>
    <w:rPr>
      <w:i/>
      <w:iCs/>
      <w:color w:val="1F497D" w:themeColor="text2"/>
      <w:sz w:val="18"/>
      <w:szCs w:val="18"/>
    </w:rPr>
  </w:style>
  <w:style w:type="character" w:styleId="CommentReference">
    <w:name w:val="annotation reference"/>
    <w:basedOn w:val="DefaultParagraphFont"/>
    <w:uiPriority w:val="99"/>
    <w:semiHidden/>
    <w:unhideWhenUsed/>
    <w:rsid w:val="00A23A7F"/>
    <w:rPr>
      <w:sz w:val="16"/>
      <w:szCs w:val="16"/>
    </w:rPr>
  </w:style>
  <w:style w:type="paragraph" w:styleId="CommentText">
    <w:name w:val="annotation text"/>
    <w:basedOn w:val="Normal"/>
    <w:link w:val="CommentTextChar"/>
    <w:uiPriority w:val="99"/>
    <w:semiHidden/>
    <w:unhideWhenUsed/>
    <w:rsid w:val="00A23A7F"/>
    <w:rPr>
      <w:sz w:val="20"/>
      <w:szCs w:val="20"/>
    </w:rPr>
  </w:style>
  <w:style w:type="character" w:customStyle="1" w:styleId="CommentTextChar">
    <w:name w:val="Comment Text Char"/>
    <w:basedOn w:val="DefaultParagraphFont"/>
    <w:link w:val="CommentText"/>
    <w:uiPriority w:val="99"/>
    <w:semiHidden/>
    <w:rsid w:val="00A23A7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23A7F"/>
    <w:rPr>
      <w:b/>
      <w:bCs/>
    </w:rPr>
  </w:style>
  <w:style w:type="character" w:customStyle="1" w:styleId="CommentSubjectChar">
    <w:name w:val="Comment Subject Char"/>
    <w:basedOn w:val="CommentTextChar"/>
    <w:link w:val="CommentSubject"/>
    <w:uiPriority w:val="99"/>
    <w:semiHidden/>
    <w:rsid w:val="00A23A7F"/>
    <w:rPr>
      <w:rFonts w:ascii="Arial" w:eastAsia="Arial" w:hAnsi="Arial" w:cs="Arial"/>
      <w:b/>
      <w:bCs/>
      <w:sz w:val="20"/>
      <w:szCs w:val="20"/>
    </w:rPr>
  </w:style>
  <w:style w:type="table" w:styleId="TableGrid">
    <w:name w:val="Table Grid"/>
    <w:basedOn w:val="TableNormal"/>
    <w:rsid w:val="0019424B"/>
    <w:pPr>
      <w:widowControl/>
      <w:autoSpaceDE/>
      <w:autoSpaceDN/>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sZchn">
    <w:name w:val="fields Zchn"/>
    <w:link w:val="fields"/>
    <w:locked/>
    <w:rsid w:val="00772C2F"/>
    <w:rPr>
      <w:rFonts w:ascii="Cambria" w:eastAsia="Times New Roman" w:hAnsi="Cambria"/>
      <w:lang w:val="en-GB"/>
    </w:rPr>
  </w:style>
  <w:style w:type="paragraph" w:customStyle="1" w:styleId="fields">
    <w:name w:val="fields"/>
    <w:basedOn w:val="Normal"/>
    <w:link w:val="fieldsZchn"/>
    <w:rsid w:val="00772C2F"/>
    <w:pPr>
      <w:widowControl/>
      <w:tabs>
        <w:tab w:val="left" w:pos="1440"/>
        <w:tab w:val="left" w:pos="8010"/>
      </w:tabs>
      <w:autoSpaceDE/>
      <w:autoSpaceDN/>
      <w:spacing w:before="120" w:after="120"/>
      <w:ind w:left="720" w:hanging="360"/>
    </w:pPr>
    <w:rPr>
      <w:rFonts w:ascii="Cambria" w:eastAsia="Times New Roman" w:hAnsi="Cambria" w:cstheme="minorBidi"/>
      <w:lang w:val="en-GB"/>
    </w:rPr>
  </w:style>
  <w:style w:type="character" w:customStyle="1" w:styleId="CodeChar0">
    <w:name w:val="Code Char"/>
    <w:uiPriority w:val="1"/>
    <w:qFormat/>
    <w:rsid w:val="00772C2F"/>
    <w:rPr>
      <w:rFonts w:ascii="Courier New" w:hAnsi="Courier New" w:cs="Courier New" w:hint="default"/>
    </w:rPr>
  </w:style>
  <w:style w:type="paragraph" w:customStyle="1" w:styleId="code">
    <w:name w:val="code"/>
    <w:basedOn w:val="Normal"/>
    <w:next w:val="Normal"/>
    <w:link w:val="codeZchn"/>
    <w:autoRedefine/>
    <w:qFormat/>
    <w:rsid w:val="006019C2"/>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pPr>
    <w:rPr>
      <w:rFonts w:ascii="Courier" w:eastAsia="MS Mincho" w:hAnsi="Courier" w:cs="Times New Roman"/>
      <w:noProof/>
      <w:sz w:val="20"/>
      <w:lang w:val="en-GB"/>
    </w:rPr>
  </w:style>
  <w:style w:type="character" w:customStyle="1" w:styleId="codeZchn">
    <w:name w:val="code Zchn"/>
    <w:link w:val="code"/>
    <w:rsid w:val="006019C2"/>
    <w:rPr>
      <w:rFonts w:ascii="Courier" w:eastAsia="MS Mincho" w:hAnsi="Courier" w:cs="Times New Roman"/>
      <w:noProof/>
      <w:sz w:val="20"/>
      <w:lang w:val="en-GB"/>
    </w:rPr>
  </w:style>
  <w:style w:type="table" w:customStyle="1" w:styleId="TableGrid1">
    <w:name w:val="Table Grid1"/>
    <w:basedOn w:val="TableNormal"/>
    <w:next w:val="TableGrid"/>
    <w:rsid w:val="006019C2"/>
    <w:pPr>
      <w:widowControl/>
      <w:autoSpaceDE/>
      <w:autoSpaceDN/>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61778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6583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687448">
      <w:bodyDiv w:val="1"/>
      <w:marLeft w:val="0"/>
      <w:marRight w:val="0"/>
      <w:marTop w:val="0"/>
      <w:marBottom w:val="0"/>
      <w:divBdr>
        <w:top w:val="none" w:sz="0" w:space="0" w:color="auto"/>
        <w:left w:val="none" w:sz="0" w:space="0" w:color="auto"/>
        <w:bottom w:val="none" w:sz="0" w:space="0" w:color="auto"/>
        <w:right w:val="none" w:sz="0" w:space="0" w:color="auto"/>
      </w:divBdr>
    </w:div>
    <w:div w:id="763113666">
      <w:bodyDiv w:val="1"/>
      <w:marLeft w:val="0"/>
      <w:marRight w:val="0"/>
      <w:marTop w:val="0"/>
      <w:marBottom w:val="0"/>
      <w:divBdr>
        <w:top w:val="none" w:sz="0" w:space="0" w:color="auto"/>
        <w:left w:val="none" w:sz="0" w:space="0" w:color="auto"/>
        <w:bottom w:val="none" w:sz="0" w:space="0" w:color="auto"/>
        <w:right w:val="none" w:sz="0" w:space="0" w:color="auto"/>
      </w:divBdr>
    </w:div>
    <w:div w:id="1030180335">
      <w:bodyDiv w:val="1"/>
      <w:marLeft w:val="0"/>
      <w:marRight w:val="0"/>
      <w:marTop w:val="0"/>
      <w:marBottom w:val="0"/>
      <w:divBdr>
        <w:top w:val="none" w:sz="0" w:space="0" w:color="auto"/>
        <w:left w:val="none" w:sz="0" w:space="0" w:color="auto"/>
        <w:bottom w:val="none" w:sz="0" w:space="0" w:color="auto"/>
        <w:right w:val="none" w:sz="0" w:space="0" w:color="auto"/>
      </w:divBdr>
    </w:div>
    <w:div w:id="1104231484">
      <w:bodyDiv w:val="1"/>
      <w:marLeft w:val="0"/>
      <w:marRight w:val="0"/>
      <w:marTop w:val="0"/>
      <w:marBottom w:val="0"/>
      <w:divBdr>
        <w:top w:val="none" w:sz="0" w:space="0" w:color="auto"/>
        <w:left w:val="none" w:sz="0" w:space="0" w:color="auto"/>
        <w:bottom w:val="none" w:sz="0" w:space="0" w:color="auto"/>
        <w:right w:val="none" w:sz="0" w:space="0" w:color="auto"/>
      </w:divBdr>
    </w:div>
    <w:div w:id="1230533868">
      <w:bodyDiv w:val="1"/>
      <w:marLeft w:val="0"/>
      <w:marRight w:val="0"/>
      <w:marTop w:val="0"/>
      <w:marBottom w:val="0"/>
      <w:divBdr>
        <w:top w:val="none" w:sz="0" w:space="0" w:color="auto"/>
        <w:left w:val="none" w:sz="0" w:space="0" w:color="auto"/>
        <w:bottom w:val="none" w:sz="0" w:space="0" w:color="auto"/>
        <w:right w:val="none" w:sz="0" w:space="0" w:color="auto"/>
      </w:divBdr>
    </w:div>
    <w:div w:id="1595818774">
      <w:bodyDiv w:val="1"/>
      <w:marLeft w:val="0"/>
      <w:marRight w:val="0"/>
      <w:marTop w:val="0"/>
      <w:marBottom w:val="0"/>
      <w:divBdr>
        <w:top w:val="none" w:sz="0" w:space="0" w:color="auto"/>
        <w:left w:val="none" w:sz="0" w:space="0" w:color="auto"/>
        <w:bottom w:val="none" w:sz="0" w:space="0" w:color="auto"/>
        <w:right w:val="none" w:sz="0" w:space="0" w:color="auto"/>
      </w:divBdr>
    </w:div>
    <w:div w:id="1606040995">
      <w:bodyDiv w:val="1"/>
      <w:marLeft w:val="0"/>
      <w:marRight w:val="0"/>
      <w:marTop w:val="0"/>
      <w:marBottom w:val="0"/>
      <w:divBdr>
        <w:top w:val="none" w:sz="0" w:space="0" w:color="auto"/>
        <w:left w:val="none" w:sz="0" w:space="0" w:color="auto"/>
        <w:bottom w:val="none" w:sz="0" w:space="0" w:color="auto"/>
        <w:right w:val="none" w:sz="0" w:space="0" w:color="auto"/>
      </w:divBdr>
    </w:div>
    <w:div w:id="1863400038">
      <w:bodyDiv w:val="1"/>
      <w:marLeft w:val="0"/>
      <w:marRight w:val="0"/>
      <w:marTop w:val="0"/>
      <w:marBottom w:val="0"/>
      <w:divBdr>
        <w:top w:val="none" w:sz="0" w:space="0" w:color="auto"/>
        <w:left w:val="none" w:sz="0" w:space="0" w:color="auto"/>
        <w:bottom w:val="none" w:sz="0" w:space="0" w:color="auto"/>
        <w:right w:val="none" w:sz="0" w:space="0" w:color="auto"/>
      </w:divBdr>
    </w:div>
    <w:div w:id="1867404849">
      <w:bodyDiv w:val="1"/>
      <w:marLeft w:val="0"/>
      <w:marRight w:val="0"/>
      <w:marTop w:val="0"/>
      <w:marBottom w:val="0"/>
      <w:divBdr>
        <w:top w:val="none" w:sz="0" w:space="0" w:color="auto"/>
        <w:left w:val="none" w:sz="0" w:space="0" w:color="auto"/>
        <w:bottom w:val="none" w:sz="0" w:space="0" w:color="auto"/>
        <w:right w:val="none" w:sz="0" w:space="0" w:color="auto"/>
      </w:divBdr>
    </w:div>
    <w:div w:id="1994722497">
      <w:bodyDiv w:val="1"/>
      <w:marLeft w:val="0"/>
      <w:marRight w:val="0"/>
      <w:marTop w:val="0"/>
      <w:marBottom w:val="0"/>
      <w:divBdr>
        <w:top w:val="none" w:sz="0" w:space="0" w:color="auto"/>
        <w:left w:val="none" w:sz="0" w:space="0" w:color="auto"/>
        <w:bottom w:val="none" w:sz="0" w:space="0" w:color="auto"/>
        <w:right w:val="none" w:sz="0" w:space="0" w:color="auto"/>
      </w:divBdr>
    </w:div>
    <w:div w:id="2051152386">
      <w:bodyDiv w:val="1"/>
      <w:marLeft w:val="0"/>
      <w:marRight w:val="0"/>
      <w:marTop w:val="0"/>
      <w:marBottom w:val="0"/>
      <w:divBdr>
        <w:top w:val="none" w:sz="0" w:space="0" w:color="auto"/>
        <w:left w:val="none" w:sz="0" w:space="0" w:color="auto"/>
        <w:bottom w:val="none" w:sz="0" w:space="0" w:color="auto"/>
        <w:right w:val="none" w:sz="0" w:space="0" w:color="auto"/>
      </w:divBdr>
    </w:div>
    <w:div w:id="2076782334">
      <w:bodyDiv w:val="1"/>
      <w:marLeft w:val="0"/>
      <w:marRight w:val="0"/>
      <w:marTop w:val="0"/>
      <w:marBottom w:val="0"/>
      <w:divBdr>
        <w:top w:val="none" w:sz="0" w:space="0" w:color="auto"/>
        <w:left w:val="none" w:sz="0" w:space="0" w:color="auto"/>
        <w:bottom w:val="none" w:sz="0" w:space="0" w:color="auto"/>
        <w:right w:val="none" w:sz="0" w:space="0" w:color="auto"/>
      </w:divBdr>
    </w:div>
    <w:div w:id="2125608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18" Type="http://schemas.openxmlformats.org/officeDocument/2006/relationships/image" Target="media/image4.png"/><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yperlink" Target="http://mpegx.int-evry.fr/software/MPEG/Systems/FileFormat/HEIF/-/issues/76" TargetMode="External"/><Relationship Id="rId2" Type="http://schemas.openxmlformats.org/officeDocument/2006/relationships/numbering" Target="numbering.xml"/><Relationship Id="rId16" Type="http://schemas.openxmlformats.org/officeDocument/2006/relationships/hyperlink" Target="http://mpegx.int-evry.fr/software/MPEG/Systems/FileFormat/HEIF/-/issues/6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F346E-3902-45B5-8639-99D3B514D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6607</Words>
  <Characters>35944</Characters>
  <Application>Microsoft Office Word</Application>
  <DocSecurity>0</DocSecurity>
  <Lines>855</Lines>
  <Paragraphs>421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42130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Youngkwon Lim/5G Standards /SRA/Principal Engineer/Samsung Electronics</dc:creator>
  <cp:keywords/>
  <dc:description/>
  <cp:lastModifiedBy>DENOUAL Franck</cp:lastModifiedBy>
  <cp:revision>4</cp:revision>
  <dcterms:created xsi:type="dcterms:W3CDTF">2022-10-28T07:17:00Z</dcterms:created>
  <dcterms:modified xsi:type="dcterms:W3CDTF">2022-10-28T07:34:00Z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0693</vt:lpwstr>
  </property>
  <property fmtid="{D5CDD505-2E9C-101B-9397-08002B2CF9AE}" pid="3" name="MDMSNumber">
    <vt:lpwstr>21972</vt:lpwstr>
  </property>
</Properties>
</file>