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14A6" w14:textId="330C87AF"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sidRPr="00F81A3F">
        <w:rPr>
          <w:rFonts w:ascii="Times New Roman" w:hAnsi="Times New Roman" w:cs="Times New Roman"/>
          <w:spacing w:val="28"/>
          <w:w w:val="115"/>
          <w:sz w:val="48"/>
          <w:szCs w:val="48"/>
          <w:u w:val="thick"/>
          <w:lang w:val="en-GB"/>
        </w:rPr>
        <w:fldChar w:fldCharType="begin"/>
      </w:r>
      <w:r w:rsidRPr="00F81A3F">
        <w:rPr>
          <w:rFonts w:ascii="Times New Roman" w:hAnsi="Times New Roman" w:cs="Times New Roman"/>
          <w:spacing w:val="28"/>
          <w:w w:val="115"/>
          <w:sz w:val="48"/>
          <w:szCs w:val="48"/>
          <w:u w:val="thick"/>
          <w:lang w:val="en-GB"/>
        </w:rPr>
        <w:instrText xml:space="preserve"> DOCPROPERTY "WGNumber" \* MERGEFORMAT </w:instrText>
      </w:r>
      <w:r w:rsidRPr="00F81A3F">
        <w:rPr>
          <w:rFonts w:ascii="Times New Roman" w:hAnsi="Times New Roman" w:cs="Times New Roman"/>
          <w:spacing w:val="28"/>
          <w:w w:val="115"/>
          <w:sz w:val="48"/>
          <w:szCs w:val="48"/>
          <w:u w:val="thick"/>
          <w:lang w:val="en-GB"/>
        </w:rPr>
        <w:fldChar w:fldCharType="separate"/>
      </w:r>
      <w:ins w:id="0" w:author="Dimitri Podborski" w:date="2022-10-30T08:09:00Z">
        <w:r w:rsidR="004516CA">
          <w:rPr>
            <w:rFonts w:ascii="Times New Roman" w:hAnsi="Times New Roman" w:cs="Times New Roman"/>
            <w:spacing w:val="28"/>
            <w:w w:val="115"/>
            <w:sz w:val="48"/>
            <w:szCs w:val="48"/>
            <w:u w:val="thick"/>
            <w:lang w:val="en-GB"/>
          </w:rPr>
          <w:t>0692</w:t>
        </w:r>
      </w:ins>
      <w:del w:id="1" w:author="Dimitri Podborski" w:date="2022-10-30T08:09:00Z">
        <w:r w:rsidR="00F81A3F" w:rsidRPr="00F81A3F" w:rsidDel="004516CA">
          <w:rPr>
            <w:rFonts w:ascii="Times New Roman" w:hAnsi="Times New Roman" w:cs="Times New Roman"/>
            <w:spacing w:val="28"/>
            <w:w w:val="115"/>
            <w:sz w:val="48"/>
            <w:szCs w:val="48"/>
            <w:u w:val="thick"/>
            <w:lang w:val="en-GB"/>
          </w:rPr>
          <w:delText>0618</w:delText>
        </w:r>
      </w:del>
      <w:r w:rsidRPr="00F81A3F">
        <w:rPr>
          <w:rFonts w:ascii="Times New Roman" w:hAnsi="Times New Roman" w:cs="Times New Roman"/>
          <w:spacing w:val="28"/>
          <w:w w:val="115"/>
          <w:sz w:val="48"/>
          <w:szCs w:val="48"/>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C955C7" w:rsidRDefault="000D6C2A" w:rsidP="000D6C2A">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5D57FE2E" w14:textId="04F9A59D"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F81A3F">
        <w:rPr>
          <w:rFonts w:ascii="Times New Roman" w:hAnsi="Times New Roman"/>
          <w:b/>
          <w:snapToGrid w:val="0"/>
        </w:rPr>
        <w:t>Title:</w:t>
      </w:r>
      <w:r w:rsidRPr="00F81A3F">
        <w:rPr>
          <w:rFonts w:ascii="Times New Roman" w:hAnsi="Times New Roman"/>
          <w:snapToGrid w:val="0"/>
        </w:rPr>
        <w:tab/>
      </w:r>
      <w:r w:rsidRPr="00F81A3F">
        <w:rPr>
          <w:rFonts w:ascii="Times New Roman" w:hAnsi="Times New Roman"/>
          <w:snapToGrid w:val="0"/>
        </w:rPr>
        <w:fldChar w:fldCharType="begin"/>
      </w:r>
      <w:r w:rsidRPr="00F81A3F">
        <w:rPr>
          <w:rFonts w:ascii="Times New Roman" w:hAnsi="Times New Roman"/>
          <w:snapToGrid w:val="0"/>
        </w:rPr>
        <w:instrText xml:space="preserve"> TITLE  \* MERGEFORMAT </w:instrText>
      </w:r>
      <w:r w:rsidRPr="00F81A3F">
        <w:rPr>
          <w:rFonts w:ascii="Times New Roman" w:hAnsi="Times New Roman"/>
          <w:snapToGrid w:val="0"/>
        </w:rPr>
        <w:fldChar w:fldCharType="separate"/>
      </w:r>
      <w:r w:rsidR="001368B7" w:rsidRPr="00F81A3F">
        <w:rPr>
          <w:rFonts w:ascii="Times New Roman" w:hAnsi="Times New Roman"/>
          <w:snapToGrid w:val="0"/>
        </w:rPr>
        <w:t>Defect report for ISO/IEC 14496-12</w:t>
      </w:r>
      <w:r w:rsidRPr="00F81A3F">
        <w:rPr>
          <w:rFonts w:ascii="Times New Roman" w:hAnsi="Times New Roman"/>
          <w:snapToGrid w:val="0"/>
        </w:rPr>
        <w:fldChar w:fldCharType="end"/>
      </w:r>
    </w:p>
    <w:p w14:paraId="13BF071A" w14:textId="77777777"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C955C7">
        <w:rPr>
          <w:rFonts w:ascii="Times New Roman" w:hAnsi="Times New Roman"/>
          <w:b/>
          <w:snapToGrid w:val="0"/>
        </w:rPr>
        <w:t>Status:</w:t>
      </w:r>
      <w:r w:rsidRPr="00C955C7">
        <w:rPr>
          <w:rFonts w:ascii="Times New Roman" w:hAnsi="Times New Roman"/>
          <w:snapToGrid w:val="0"/>
        </w:rPr>
        <w:tab/>
        <w:t>Approved</w:t>
      </w:r>
    </w:p>
    <w:p w14:paraId="22802280" w14:textId="2E853B5D" w:rsidR="000D6C2A" w:rsidRPr="00C955C7" w:rsidRDefault="000D6C2A" w:rsidP="000D6C2A">
      <w:pPr>
        <w:tabs>
          <w:tab w:val="left" w:pos="3099"/>
        </w:tabs>
        <w:spacing w:before="240"/>
        <w:ind w:left="104"/>
        <w:rPr>
          <w:snapToGrid w:val="0"/>
          <w:lang w:val="en-GB"/>
        </w:rPr>
      </w:pPr>
      <w:r w:rsidRPr="00F81A3F">
        <w:rPr>
          <w:b/>
          <w:snapToGrid w:val="0"/>
          <w:lang w:val="en-GB"/>
        </w:rPr>
        <w:t>Date</w:t>
      </w:r>
      <w:r w:rsidRPr="00F81A3F">
        <w:rPr>
          <w:b/>
          <w:snapToGrid w:val="0"/>
          <w:spacing w:val="-16"/>
          <w:lang w:val="en-GB"/>
        </w:rPr>
        <w:t xml:space="preserve"> </w:t>
      </w:r>
      <w:r w:rsidRPr="00F81A3F">
        <w:rPr>
          <w:b/>
          <w:snapToGrid w:val="0"/>
          <w:lang w:val="en-GB"/>
        </w:rPr>
        <w:t>of</w:t>
      </w:r>
      <w:r w:rsidRPr="00F81A3F">
        <w:rPr>
          <w:b/>
          <w:snapToGrid w:val="0"/>
          <w:spacing w:val="-16"/>
          <w:lang w:val="en-GB"/>
        </w:rPr>
        <w:t xml:space="preserve"> </w:t>
      </w:r>
      <w:r w:rsidRPr="00F81A3F">
        <w:rPr>
          <w:b/>
          <w:snapToGrid w:val="0"/>
          <w:lang w:val="en-GB"/>
        </w:rPr>
        <w:t>document:</w:t>
      </w:r>
      <w:r w:rsidRPr="00F81A3F">
        <w:rPr>
          <w:snapToGrid w:val="0"/>
          <w:lang w:val="en-GB"/>
        </w:rPr>
        <w:tab/>
      </w:r>
      <w:r w:rsidRPr="00F81A3F">
        <w:rPr>
          <w:snapToGrid w:val="0"/>
          <w:lang w:val="en-GB"/>
        </w:rPr>
        <w:fldChar w:fldCharType="begin"/>
      </w:r>
      <w:r w:rsidRPr="00F81A3F">
        <w:rPr>
          <w:snapToGrid w:val="0"/>
          <w:lang w:val="en-GB"/>
        </w:rPr>
        <w:instrText xml:space="preserve"> SAVEDATE  \@ "yyyy-MM-dd" </w:instrText>
      </w:r>
      <w:r w:rsidRPr="00F81A3F">
        <w:rPr>
          <w:snapToGrid w:val="0"/>
          <w:lang w:val="en-GB"/>
        </w:rPr>
        <w:fldChar w:fldCharType="separate"/>
      </w:r>
      <w:ins w:id="2" w:author="Dimitri Podborski" w:date="2022-10-30T08:08:00Z">
        <w:r w:rsidR="004516CA">
          <w:rPr>
            <w:noProof/>
            <w:snapToGrid w:val="0"/>
            <w:lang w:val="en-GB"/>
          </w:rPr>
          <w:t>2022-08-25</w:t>
        </w:r>
      </w:ins>
      <w:del w:id="3" w:author="Dimitri Podborski" w:date="2022-10-30T08:08:00Z">
        <w:r w:rsidR="00792EEB" w:rsidDel="004516CA">
          <w:rPr>
            <w:noProof/>
            <w:snapToGrid w:val="0"/>
            <w:lang w:val="en-GB"/>
          </w:rPr>
          <w:delText>2022-08-24</w:delText>
        </w:r>
      </w:del>
      <w:r w:rsidRPr="00F81A3F">
        <w:rPr>
          <w:snapToGrid w:val="0"/>
          <w:lang w:val="en-GB"/>
        </w:rPr>
        <w:fldChar w:fldCharType="end"/>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4B7E0E9E"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Pr="00C955C7">
        <w:rPr>
          <w:snapToGrid w:val="0"/>
          <w:lang w:val="en-GB"/>
        </w:rPr>
        <w:fldChar w:fldCharType="begin"/>
      </w:r>
      <w:r w:rsidRPr="00C955C7">
        <w:rPr>
          <w:snapToGrid w:val="0"/>
          <w:lang w:val="en-GB"/>
        </w:rPr>
        <w:instrText xml:space="preserve"> NUMPAGES  \* Arabic </w:instrText>
      </w:r>
      <w:r w:rsidRPr="00C955C7">
        <w:rPr>
          <w:snapToGrid w:val="0"/>
          <w:lang w:val="en-GB"/>
        </w:rPr>
        <w:fldChar w:fldCharType="separate"/>
      </w:r>
      <w:r w:rsidR="004516CA">
        <w:rPr>
          <w:noProof/>
          <w:snapToGrid w:val="0"/>
          <w:lang w:val="en-GB"/>
        </w:rPr>
        <w:t>11</w:t>
      </w:r>
      <w:r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Pr="00C955C7">
        <w:rPr>
          <w:snapToGrid w:val="0"/>
          <w:lang w:val="en-GB"/>
        </w:rPr>
        <w:t>young.L</w:t>
      </w:r>
      <w:proofErr w:type="spellEnd"/>
      <w:proofErr w:type="gramEnd"/>
      <w:r w:rsidRPr="00C955C7">
        <w:rPr>
          <w:snapToGrid w:val="0"/>
          <w:lang w:val="en-GB"/>
        </w:rPr>
        <w:t xml:space="preserve"> @ </w:t>
      </w:r>
      <w:proofErr w:type="spellStart"/>
      <w:r w:rsidRPr="00C955C7">
        <w:rPr>
          <w:snapToGrid w:val="0"/>
          <w:lang w:val="en-GB"/>
        </w:rPr>
        <w:t>samsung</w:t>
      </w:r>
      <w:proofErr w:type="spellEnd"/>
      <w:r w:rsidRPr="00C955C7">
        <w:rPr>
          <w:snapToGrid w:val="0"/>
          <w:lang w:val="en-GB"/>
        </w:rPr>
        <w:t xml:space="preserve"> . com</w:t>
      </w:r>
    </w:p>
    <w:p w14:paraId="6EF59A5B" w14:textId="6C4418FA"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0D6C2A">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79BDCAB6" w:rsidR="000D6C2A" w:rsidRPr="00B80A7B" w:rsidRDefault="000D6C2A" w:rsidP="000D6C2A">
      <w:pPr>
        <w:jc w:val="right"/>
        <w:rPr>
          <w:rFonts w:eastAsia="SimSun"/>
          <w:b/>
          <w:sz w:val="48"/>
          <w:lang w:val="en-GB" w:eastAsia="zh-CN"/>
        </w:rPr>
      </w:pPr>
      <w:r w:rsidRPr="00C955C7">
        <w:rPr>
          <w:rFonts w:eastAsia="SimSun"/>
          <w:b/>
          <w:sz w:val="28"/>
          <w:lang w:val="en-GB" w:eastAsia="zh-CN"/>
        </w:rPr>
        <w:t>ISO/IEC JTC 1/SC 29/WG 0</w:t>
      </w:r>
      <w:r w:rsidRPr="00B80A7B">
        <w:rPr>
          <w:rFonts w:eastAsia="SimSun"/>
          <w:b/>
          <w:sz w:val="28"/>
          <w:lang w:val="en-GB" w:eastAsia="zh-CN"/>
        </w:rPr>
        <w:t xml:space="preserve">3 </w:t>
      </w:r>
      <w:r w:rsidRPr="00B80A7B">
        <w:rPr>
          <w:rFonts w:eastAsia="SimSun"/>
          <w:b/>
          <w:sz w:val="48"/>
          <w:lang w:val="en-GB" w:eastAsia="zh-CN"/>
        </w:rPr>
        <w:t>N</w:t>
      </w:r>
      <w:r w:rsidRPr="00B80A7B">
        <w:rPr>
          <w:rFonts w:eastAsia="SimSun"/>
          <w:b/>
          <w:sz w:val="48"/>
          <w:lang w:val="en-GB" w:eastAsia="zh-CN"/>
        </w:rPr>
        <w:fldChar w:fldCharType="begin"/>
      </w:r>
      <w:r w:rsidRPr="00B80A7B">
        <w:rPr>
          <w:rFonts w:eastAsia="SimSun"/>
          <w:b/>
          <w:sz w:val="48"/>
          <w:lang w:val="en-GB" w:eastAsia="zh-CN"/>
        </w:rPr>
        <w:instrText xml:space="preserve"> DOCPROPERTY "WGNumber" \* MERGEFORMAT </w:instrText>
      </w:r>
      <w:r w:rsidRPr="00B80A7B">
        <w:rPr>
          <w:rFonts w:eastAsia="SimSun"/>
          <w:b/>
          <w:sz w:val="48"/>
          <w:lang w:val="en-GB" w:eastAsia="zh-CN"/>
        </w:rPr>
        <w:fldChar w:fldCharType="separate"/>
      </w:r>
      <w:ins w:id="4" w:author="Dimitri Podborski" w:date="2022-10-30T08:10:00Z">
        <w:r w:rsidR="004516CA">
          <w:rPr>
            <w:rFonts w:eastAsia="SimSun"/>
            <w:b/>
            <w:sz w:val="48"/>
            <w:lang w:val="en-GB" w:eastAsia="zh-CN"/>
          </w:rPr>
          <w:t>0692</w:t>
        </w:r>
      </w:ins>
      <w:del w:id="5" w:author="Dimitri Podborski" w:date="2022-10-30T08:10:00Z">
        <w:r w:rsidR="00B80A7B" w:rsidRPr="00B80A7B" w:rsidDel="004516CA">
          <w:rPr>
            <w:rFonts w:eastAsia="SimSun"/>
            <w:b/>
            <w:sz w:val="48"/>
            <w:lang w:val="en-GB" w:eastAsia="zh-CN"/>
          </w:rPr>
          <w:delText>0618</w:delText>
        </w:r>
      </w:del>
      <w:r w:rsidRPr="00B80A7B">
        <w:rPr>
          <w:rFonts w:eastAsia="SimSun"/>
          <w:b/>
          <w:sz w:val="48"/>
          <w:lang w:val="en-GB" w:eastAsia="zh-CN"/>
        </w:rPr>
        <w:fldChar w:fldCharType="end"/>
      </w:r>
    </w:p>
    <w:p w14:paraId="62784269" w14:textId="48494F27" w:rsidR="000D6C2A" w:rsidRPr="00B80A7B" w:rsidRDefault="000D6C2A" w:rsidP="000D6C2A">
      <w:pPr>
        <w:spacing w:after="480"/>
        <w:jc w:val="right"/>
        <w:rPr>
          <w:rFonts w:eastAsia="SimSun"/>
          <w:b/>
          <w:sz w:val="28"/>
          <w:lang w:val="en-GB" w:eastAsia="zh-CN"/>
        </w:rPr>
      </w:pPr>
      <w:r w:rsidRPr="00B80A7B">
        <w:rPr>
          <w:rFonts w:eastAsia="SimSun"/>
          <w:b/>
          <w:sz w:val="28"/>
          <w:lang w:val="en-GB" w:eastAsia="zh-CN"/>
        </w:rPr>
        <w:fldChar w:fldCharType="begin"/>
      </w:r>
      <w:r w:rsidRPr="00B80A7B">
        <w:rPr>
          <w:rFonts w:eastAsia="SimSun"/>
          <w:b/>
          <w:sz w:val="28"/>
          <w:lang w:val="en-GB" w:eastAsia="zh-CN"/>
        </w:rPr>
        <w:instrText xml:space="preserve"> SAVEDATE \@ "MMMM yyyy" \* MERGEFORMAT </w:instrText>
      </w:r>
      <w:r w:rsidRPr="00B80A7B">
        <w:rPr>
          <w:rFonts w:eastAsia="SimSun"/>
          <w:b/>
          <w:sz w:val="28"/>
          <w:lang w:val="en-GB" w:eastAsia="zh-CN"/>
        </w:rPr>
        <w:fldChar w:fldCharType="separate"/>
      </w:r>
      <w:ins w:id="6" w:author="Dimitri Podborski" w:date="2022-10-30T08:12:00Z">
        <w:r w:rsidR="004516CA">
          <w:rPr>
            <w:rFonts w:eastAsia="SimSun"/>
            <w:b/>
            <w:noProof/>
            <w:sz w:val="28"/>
            <w:lang w:val="en-GB" w:eastAsia="zh-CN"/>
          </w:rPr>
          <w:t>October</w:t>
        </w:r>
      </w:ins>
      <w:del w:id="7" w:author="Dimitri Podborski" w:date="2022-10-30T08:12:00Z">
        <w:r w:rsidR="004516CA" w:rsidDel="004516CA">
          <w:rPr>
            <w:rFonts w:eastAsia="SimSun"/>
            <w:b/>
            <w:noProof/>
            <w:sz w:val="28"/>
            <w:lang w:val="en-GB" w:eastAsia="zh-CN"/>
          </w:rPr>
          <w:delText>August</w:delText>
        </w:r>
      </w:del>
      <w:r w:rsidR="004516CA">
        <w:rPr>
          <w:rFonts w:eastAsia="SimSun"/>
          <w:b/>
          <w:noProof/>
          <w:sz w:val="28"/>
          <w:lang w:val="en-GB" w:eastAsia="zh-CN"/>
        </w:rPr>
        <w:t xml:space="preserve"> 2022</w:t>
      </w:r>
      <w:r w:rsidRPr="00B80A7B">
        <w:rPr>
          <w:rFonts w:eastAsia="SimSun"/>
          <w:b/>
          <w:sz w:val="28"/>
          <w:lang w:val="en-GB" w:eastAsia="zh-CN"/>
        </w:rPr>
        <w:fldChar w:fldCharType="end"/>
      </w:r>
      <w:r w:rsidRPr="00B80A7B">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0D6C2A" w:rsidRPr="00B80A7B" w14:paraId="17144E5C" w14:textId="77777777" w:rsidTr="00B35E17">
        <w:tc>
          <w:tcPr>
            <w:tcW w:w="1890" w:type="dxa"/>
            <w:hideMark/>
          </w:tcPr>
          <w:p w14:paraId="3A98AF14" w14:textId="77777777" w:rsidR="000D6C2A" w:rsidRPr="00B80A7B" w:rsidRDefault="000D6C2A" w:rsidP="00B35E17">
            <w:pPr>
              <w:suppressAutoHyphens/>
              <w:rPr>
                <w:b/>
                <w:lang w:val="en-GB"/>
              </w:rPr>
            </w:pPr>
            <w:r w:rsidRPr="00B80A7B">
              <w:rPr>
                <w:b/>
                <w:lang w:val="en-GB"/>
              </w:rPr>
              <w:t>Title</w:t>
            </w:r>
          </w:p>
        </w:tc>
        <w:tc>
          <w:tcPr>
            <w:tcW w:w="8279" w:type="dxa"/>
            <w:hideMark/>
          </w:tcPr>
          <w:p w14:paraId="0E81728D" w14:textId="0ADB3DDD" w:rsidR="000D6C2A" w:rsidRPr="00B80A7B" w:rsidRDefault="000D6C2A" w:rsidP="00B35E17">
            <w:pPr>
              <w:suppressAutoHyphens/>
              <w:rPr>
                <w:b/>
                <w:lang w:val="en-GB"/>
              </w:rPr>
            </w:pPr>
            <w:r w:rsidRPr="00B80A7B">
              <w:rPr>
                <w:b/>
                <w:lang w:val="en-GB"/>
              </w:rPr>
              <w:fldChar w:fldCharType="begin"/>
            </w:r>
            <w:r w:rsidRPr="00B80A7B">
              <w:rPr>
                <w:b/>
                <w:lang w:val="en-GB"/>
              </w:rPr>
              <w:instrText xml:space="preserve"> TITLE  \* MERGEFORMAT </w:instrText>
            </w:r>
            <w:r w:rsidRPr="00B80A7B">
              <w:rPr>
                <w:b/>
                <w:lang w:val="en-GB"/>
              </w:rPr>
              <w:fldChar w:fldCharType="separate"/>
            </w:r>
            <w:r w:rsidR="001368B7" w:rsidRPr="00B80A7B">
              <w:rPr>
                <w:b/>
                <w:lang w:val="en-GB"/>
              </w:rPr>
              <w:t>Defect report for ISO/IEC 14496-12</w:t>
            </w:r>
            <w:r w:rsidRPr="00B80A7B">
              <w:rPr>
                <w:b/>
                <w:lang w:val="en-GB"/>
              </w:rPr>
              <w:fldChar w:fldCharType="end"/>
            </w:r>
          </w:p>
        </w:tc>
      </w:tr>
      <w:tr w:rsidR="000D6C2A" w:rsidRPr="00B80A7B" w14:paraId="5D64C779" w14:textId="77777777" w:rsidTr="00B35E17">
        <w:tc>
          <w:tcPr>
            <w:tcW w:w="1890" w:type="dxa"/>
            <w:hideMark/>
          </w:tcPr>
          <w:p w14:paraId="010EEFAD" w14:textId="77777777" w:rsidR="000D6C2A" w:rsidRPr="00B80A7B" w:rsidRDefault="000D6C2A" w:rsidP="00B35E17">
            <w:pPr>
              <w:suppressAutoHyphens/>
              <w:rPr>
                <w:b/>
                <w:lang w:val="en-GB"/>
              </w:rPr>
            </w:pPr>
            <w:r w:rsidRPr="00B80A7B">
              <w:rPr>
                <w:b/>
                <w:lang w:val="en-GB"/>
              </w:rPr>
              <w:t>Source</w:t>
            </w:r>
          </w:p>
        </w:tc>
        <w:tc>
          <w:tcPr>
            <w:tcW w:w="8279" w:type="dxa"/>
            <w:hideMark/>
          </w:tcPr>
          <w:p w14:paraId="350D6191" w14:textId="77777777" w:rsidR="000D6C2A" w:rsidRPr="00B80A7B" w:rsidRDefault="000D6C2A" w:rsidP="00B35E17">
            <w:pPr>
              <w:suppressAutoHyphens/>
              <w:rPr>
                <w:b/>
                <w:lang w:val="en-GB"/>
              </w:rPr>
            </w:pPr>
            <w:r w:rsidRPr="00B80A7B">
              <w:rPr>
                <w:b/>
                <w:lang w:val="en-GB"/>
              </w:rPr>
              <w:t>WG 03, MPEG Systems</w:t>
            </w:r>
          </w:p>
        </w:tc>
      </w:tr>
      <w:tr w:rsidR="000D6C2A" w:rsidRPr="00B80A7B" w14:paraId="31E58671" w14:textId="77777777" w:rsidTr="00B35E17">
        <w:tc>
          <w:tcPr>
            <w:tcW w:w="1890" w:type="dxa"/>
            <w:hideMark/>
          </w:tcPr>
          <w:p w14:paraId="7E456374" w14:textId="77777777" w:rsidR="000D6C2A" w:rsidRPr="00B80A7B" w:rsidRDefault="000D6C2A" w:rsidP="00B35E17">
            <w:pPr>
              <w:suppressAutoHyphens/>
              <w:rPr>
                <w:b/>
                <w:lang w:val="en-GB"/>
              </w:rPr>
            </w:pPr>
            <w:r w:rsidRPr="00B80A7B">
              <w:rPr>
                <w:b/>
                <w:lang w:val="en-GB"/>
              </w:rPr>
              <w:t>Status</w:t>
            </w:r>
          </w:p>
        </w:tc>
        <w:tc>
          <w:tcPr>
            <w:tcW w:w="8279" w:type="dxa"/>
            <w:hideMark/>
          </w:tcPr>
          <w:p w14:paraId="47055047" w14:textId="77777777" w:rsidR="000D6C2A" w:rsidRPr="00B80A7B" w:rsidRDefault="000D6C2A" w:rsidP="00B35E17">
            <w:pPr>
              <w:suppressAutoHyphens/>
              <w:rPr>
                <w:b/>
                <w:lang w:val="en-GB"/>
              </w:rPr>
            </w:pPr>
            <w:r w:rsidRPr="00B80A7B">
              <w:rPr>
                <w:b/>
                <w:lang w:val="en-GB"/>
              </w:rPr>
              <w:t>Approved</w:t>
            </w:r>
          </w:p>
        </w:tc>
      </w:tr>
      <w:tr w:rsidR="000D6C2A" w:rsidRPr="00C955C7" w14:paraId="3E377C4D" w14:textId="77777777" w:rsidTr="00B35E17">
        <w:tc>
          <w:tcPr>
            <w:tcW w:w="1890" w:type="dxa"/>
            <w:hideMark/>
          </w:tcPr>
          <w:p w14:paraId="4D635DF0" w14:textId="77777777" w:rsidR="000D6C2A" w:rsidRPr="00B80A7B" w:rsidRDefault="000D6C2A" w:rsidP="00B35E17">
            <w:pPr>
              <w:suppressAutoHyphens/>
              <w:rPr>
                <w:b/>
                <w:lang w:val="en-GB"/>
              </w:rPr>
            </w:pPr>
            <w:r w:rsidRPr="00B80A7B">
              <w:rPr>
                <w:b/>
                <w:lang w:val="en-GB"/>
              </w:rPr>
              <w:t>Serial Number</w:t>
            </w:r>
          </w:p>
        </w:tc>
        <w:tc>
          <w:tcPr>
            <w:tcW w:w="8279" w:type="dxa"/>
            <w:hideMark/>
          </w:tcPr>
          <w:p w14:paraId="7817A590" w14:textId="1AD58D97" w:rsidR="000D6C2A" w:rsidRPr="00C955C7" w:rsidRDefault="000D6C2A" w:rsidP="00B35E17">
            <w:pPr>
              <w:suppressAutoHyphens/>
              <w:rPr>
                <w:b/>
                <w:lang w:val="en-GB"/>
              </w:rPr>
            </w:pPr>
            <w:r w:rsidRPr="00B80A7B">
              <w:rPr>
                <w:b/>
                <w:lang w:val="en-GB"/>
              </w:rPr>
              <w:fldChar w:fldCharType="begin"/>
            </w:r>
            <w:r w:rsidRPr="00B80A7B">
              <w:rPr>
                <w:b/>
                <w:lang w:val="en-GB"/>
              </w:rPr>
              <w:instrText xml:space="preserve"> DOCPROPERTY "MDMSNumber" \* MERGEFORMAT </w:instrText>
            </w:r>
            <w:r w:rsidRPr="00B80A7B">
              <w:rPr>
                <w:b/>
                <w:lang w:val="en-GB"/>
              </w:rPr>
              <w:fldChar w:fldCharType="separate"/>
            </w:r>
            <w:ins w:id="8" w:author="Dimitri Podborski" w:date="2022-10-30T08:10:00Z">
              <w:r w:rsidR="004516CA">
                <w:rPr>
                  <w:b/>
                  <w:lang w:val="en-GB"/>
                </w:rPr>
                <w:t>21971</w:t>
              </w:r>
            </w:ins>
            <w:del w:id="9" w:author="Dimitri Podborski" w:date="2022-10-30T08:10:00Z">
              <w:r w:rsidR="00B80A7B" w:rsidRPr="00B80A7B" w:rsidDel="004516CA">
                <w:rPr>
                  <w:b/>
                  <w:lang w:val="en-GB"/>
                </w:rPr>
                <w:delText>21747</w:delText>
              </w:r>
            </w:del>
            <w:r w:rsidRPr="00B80A7B">
              <w:rPr>
                <w:b/>
                <w:lang w:val="en-GB"/>
              </w:rPr>
              <w:fldChar w:fldCharType="end"/>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52257282" w14:textId="77777777" w:rsidR="00502522" w:rsidRPr="003226C8" w:rsidRDefault="00502522" w:rsidP="00502522"/>
    <w:p w14:paraId="7876B3A9" w14:textId="77777777" w:rsidR="00372D41" w:rsidRDefault="00372D41" w:rsidP="00372D41">
      <w:pPr>
        <w:tabs>
          <w:tab w:val="left" w:pos="2062"/>
        </w:tabs>
        <w:ind w:left="116"/>
        <w:rPr>
          <w:rFonts w:ascii="Arial" w:eastAsia="Arial" w:hAnsi="Arial" w:cs="Arial"/>
          <w:sz w:val="20"/>
          <w:szCs w:val="20"/>
        </w:rPr>
        <w:sectPr w:rsidR="00372D41" w:rsidSect="00777A43">
          <w:type w:val="continuous"/>
          <w:pgSz w:w="11910" w:h="16840"/>
          <w:pgMar w:top="1340" w:right="711" w:bottom="280" w:left="1300" w:header="720" w:footer="720" w:gutter="0"/>
          <w:pgNumType w:start="1"/>
          <w:cols w:space="720"/>
        </w:sectPr>
      </w:pPr>
    </w:p>
    <w:p w14:paraId="7CD7617D" w14:textId="77777777" w:rsidR="00372D41" w:rsidRDefault="00372D41" w:rsidP="00372D41">
      <w:pPr>
        <w:tabs>
          <w:tab w:val="left" w:pos="2062"/>
        </w:tabs>
        <w:ind w:left="116"/>
        <w:rPr>
          <w:rFonts w:ascii="Arial" w:eastAsia="Arial" w:hAnsi="Arial" w:cs="Arial"/>
          <w:sz w:val="20"/>
          <w:szCs w:val="20"/>
        </w:rPr>
      </w:pPr>
    </w:p>
    <w:p w14:paraId="2E968C0C" w14:textId="661389BE" w:rsidR="00D14B1E" w:rsidRPr="00D14B1E" w:rsidRDefault="00D14B1E" w:rsidP="00D14B1E">
      <w:pPr>
        <w:jc w:val="center"/>
        <w:rPr>
          <w:b/>
        </w:rPr>
      </w:pPr>
      <w:r w:rsidRPr="00D14B1E">
        <w:rPr>
          <w:b/>
          <w:sz w:val="28"/>
          <w:szCs w:val="28"/>
        </w:rPr>
        <w:t>Contents</w:t>
      </w:r>
    </w:p>
    <w:p w14:paraId="5C1AACFE" w14:textId="64FEE9FA" w:rsidR="00204C3A" w:rsidRDefault="000555B1">
      <w:pPr>
        <w:pStyle w:val="TOC1"/>
        <w:tabs>
          <w:tab w:val="left" w:pos="480"/>
          <w:tab w:val="right" w:leader="dot" w:pos="9345"/>
        </w:tabs>
        <w:rPr>
          <w:rFonts w:eastAsiaTheme="minorEastAsia" w:cstheme="minorBidi"/>
          <w:b w:val="0"/>
          <w:bCs w:val="0"/>
          <w:caps w:val="0"/>
          <w:noProof/>
          <w:sz w:val="24"/>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96427028" w:history="1">
        <w:r w:rsidR="00204C3A" w:rsidRPr="00394A4F">
          <w:rPr>
            <w:rStyle w:val="Hyperlink"/>
            <w:noProof/>
          </w:rPr>
          <w:t>1</w:t>
        </w:r>
        <w:r w:rsidR="00204C3A">
          <w:rPr>
            <w:rFonts w:eastAsiaTheme="minorEastAsia" w:cstheme="minorBidi"/>
            <w:b w:val="0"/>
            <w:bCs w:val="0"/>
            <w:caps w:val="0"/>
            <w:noProof/>
            <w:sz w:val="24"/>
          </w:rPr>
          <w:tab/>
        </w:r>
        <w:r w:rsidR="00204C3A" w:rsidRPr="00394A4F">
          <w:rPr>
            <w:rStyle w:val="Hyperlink"/>
            <w:noProof/>
          </w:rPr>
          <w:t>Introduction</w:t>
        </w:r>
        <w:r w:rsidR="00204C3A">
          <w:rPr>
            <w:noProof/>
            <w:webHidden/>
          </w:rPr>
          <w:tab/>
        </w:r>
        <w:r w:rsidR="00204C3A">
          <w:rPr>
            <w:noProof/>
            <w:webHidden/>
          </w:rPr>
          <w:fldChar w:fldCharType="begin"/>
        </w:r>
        <w:r w:rsidR="00204C3A">
          <w:rPr>
            <w:noProof/>
            <w:webHidden/>
          </w:rPr>
          <w:instrText xml:space="preserve"> PAGEREF _Toc96427028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066B6092" w14:textId="4E6ACD08" w:rsidR="00204C3A" w:rsidRDefault="00000000">
      <w:pPr>
        <w:pStyle w:val="TOC1"/>
        <w:tabs>
          <w:tab w:val="left" w:pos="480"/>
          <w:tab w:val="right" w:leader="dot" w:pos="9345"/>
        </w:tabs>
        <w:rPr>
          <w:rFonts w:eastAsiaTheme="minorEastAsia" w:cstheme="minorBidi"/>
          <w:b w:val="0"/>
          <w:bCs w:val="0"/>
          <w:caps w:val="0"/>
          <w:noProof/>
          <w:sz w:val="24"/>
        </w:rPr>
      </w:pPr>
      <w:hyperlink w:anchor="_Toc96427029" w:history="1">
        <w:r w:rsidR="00204C3A" w:rsidRPr="00394A4F">
          <w:rPr>
            <w:rStyle w:val="Hyperlink"/>
            <w:noProof/>
          </w:rPr>
          <w:t>2</w:t>
        </w:r>
        <w:r w:rsidR="00204C3A">
          <w:rPr>
            <w:rFonts w:eastAsiaTheme="minorEastAsia" w:cstheme="minorBidi"/>
            <w:b w:val="0"/>
            <w:bCs w:val="0"/>
            <w:caps w:val="0"/>
            <w:noProof/>
            <w:sz w:val="24"/>
          </w:rPr>
          <w:tab/>
        </w:r>
        <w:r w:rsidR="00204C3A" w:rsidRPr="00394A4F">
          <w:rPr>
            <w:rStyle w:val="Hyperlink"/>
            <w:noProof/>
          </w:rPr>
          <w:t>Defects under consideration</w:t>
        </w:r>
        <w:r w:rsidR="00204C3A">
          <w:rPr>
            <w:noProof/>
            <w:webHidden/>
          </w:rPr>
          <w:tab/>
        </w:r>
        <w:r w:rsidR="00204C3A">
          <w:rPr>
            <w:noProof/>
            <w:webHidden/>
          </w:rPr>
          <w:fldChar w:fldCharType="begin"/>
        </w:r>
        <w:r w:rsidR="00204C3A">
          <w:rPr>
            <w:noProof/>
            <w:webHidden/>
          </w:rPr>
          <w:instrText xml:space="preserve"> PAGEREF _Toc96427029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606481C7" w14:textId="66C93952" w:rsidR="00204C3A" w:rsidRDefault="00000000">
      <w:pPr>
        <w:pStyle w:val="TOC2"/>
        <w:tabs>
          <w:tab w:val="left" w:pos="960"/>
          <w:tab w:val="right" w:leader="dot" w:pos="9345"/>
        </w:tabs>
        <w:rPr>
          <w:rFonts w:eastAsiaTheme="minorEastAsia" w:cstheme="minorBidi"/>
          <w:smallCaps w:val="0"/>
          <w:noProof/>
          <w:sz w:val="24"/>
        </w:rPr>
      </w:pPr>
      <w:hyperlink w:anchor="_Toc96427030" w:history="1">
        <w:r w:rsidR="00204C3A" w:rsidRPr="00394A4F">
          <w:rPr>
            <w:rStyle w:val="Hyperlink"/>
            <w:noProof/>
          </w:rPr>
          <w:t>2.1</w:t>
        </w:r>
        <w:r w:rsidR="00204C3A">
          <w:rPr>
            <w:rFonts w:eastAsiaTheme="minorEastAsia" w:cstheme="minorBidi"/>
            <w:smallCaps w:val="0"/>
            <w:noProof/>
            <w:sz w:val="24"/>
          </w:rPr>
          <w:tab/>
        </w:r>
        <w:r w:rsidR="00204C3A" w:rsidRPr="00394A4F">
          <w:rPr>
            <w:rStyle w:val="Hyperlink"/>
            <w:noProof/>
          </w:rPr>
          <w:t>What is mandatory in a file?</w:t>
        </w:r>
        <w:r w:rsidR="00204C3A">
          <w:rPr>
            <w:noProof/>
            <w:webHidden/>
          </w:rPr>
          <w:tab/>
        </w:r>
        <w:r w:rsidR="00204C3A">
          <w:rPr>
            <w:noProof/>
            <w:webHidden/>
          </w:rPr>
          <w:fldChar w:fldCharType="begin"/>
        </w:r>
        <w:r w:rsidR="00204C3A">
          <w:rPr>
            <w:noProof/>
            <w:webHidden/>
          </w:rPr>
          <w:instrText xml:space="preserve"> PAGEREF _Toc96427030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0AD386BD" w14:textId="796BA012" w:rsidR="00204C3A" w:rsidRDefault="00000000">
      <w:pPr>
        <w:pStyle w:val="TOC2"/>
        <w:tabs>
          <w:tab w:val="left" w:pos="960"/>
          <w:tab w:val="right" w:leader="dot" w:pos="9345"/>
        </w:tabs>
        <w:rPr>
          <w:rFonts w:eastAsiaTheme="minorEastAsia" w:cstheme="minorBidi"/>
          <w:smallCaps w:val="0"/>
          <w:noProof/>
          <w:sz w:val="24"/>
        </w:rPr>
      </w:pPr>
      <w:hyperlink w:anchor="_Toc96427034" w:history="1">
        <w:r w:rsidR="00204C3A" w:rsidRPr="00394A4F">
          <w:rPr>
            <w:rStyle w:val="Hyperlink"/>
            <w:noProof/>
          </w:rPr>
          <w:t>2.2</w:t>
        </w:r>
        <w:r w:rsidR="00204C3A">
          <w:rPr>
            <w:rFonts w:eastAsiaTheme="minorEastAsia" w:cstheme="minorBidi"/>
            <w:smallCaps w:val="0"/>
            <w:noProof/>
            <w:sz w:val="24"/>
          </w:rPr>
          <w:tab/>
        </w:r>
        <w:r w:rsidR="00204C3A" w:rsidRPr="00394A4F">
          <w:rPr>
            <w:rStyle w:val="Hyperlink"/>
            <w:noProof/>
          </w:rPr>
          <w:t>Segment index (sidx)</w:t>
        </w:r>
        <w:r w:rsidR="00204C3A">
          <w:rPr>
            <w:noProof/>
            <w:webHidden/>
          </w:rPr>
          <w:tab/>
        </w:r>
        <w:r w:rsidR="00204C3A">
          <w:rPr>
            <w:noProof/>
            <w:webHidden/>
          </w:rPr>
          <w:fldChar w:fldCharType="begin"/>
        </w:r>
        <w:r w:rsidR="00204C3A">
          <w:rPr>
            <w:noProof/>
            <w:webHidden/>
          </w:rPr>
          <w:instrText xml:space="preserve"> PAGEREF _Toc96427034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6FE4B329" w14:textId="6CAAAEA2" w:rsidR="00204C3A" w:rsidRDefault="00000000">
      <w:pPr>
        <w:pStyle w:val="TOC2"/>
        <w:tabs>
          <w:tab w:val="left" w:pos="960"/>
          <w:tab w:val="right" w:leader="dot" w:pos="9345"/>
        </w:tabs>
        <w:rPr>
          <w:rFonts w:eastAsiaTheme="minorEastAsia" w:cstheme="minorBidi"/>
          <w:smallCaps w:val="0"/>
          <w:noProof/>
          <w:sz w:val="24"/>
        </w:rPr>
      </w:pPr>
      <w:hyperlink w:anchor="_Toc96427035" w:history="1">
        <w:r w:rsidR="00204C3A" w:rsidRPr="00394A4F">
          <w:rPr>
            <w:rStyle w:val="Hyperlink"/>
            <w:noProof/>
          </w:rPr>
          <w:t>2.3</w:t>
        </w:r>
        <w:r w:rsidR="00204C3A">
          <w:rPr>
            <w:rFonts w:eastAsiaTheme="minorEastAsia" w:cstheme="minorBidi"/>
            <w:smallCaps w:val="0"/>
            <w:noProof/>
            <w:sz w:val="24"/>
          </w:rPr>
          <w:tab/>
        </w:r>
        <w:r w:rsidR="00204C3A" w:rsidRPr="00394A4F">
          <w:rPr>
            <w:rStyle w:val="Hyperlink"/>
            <w:noProof/>
          </w:rPr>
          <w:t>Subsegment Index and Level Assignment (ssix and leva)</w:t>
        </w:r>
        <w:r w:rsidR="00204C3A">
          <w:rPr>
            <w:noProof/>
            <w:webHidden/>
          </w:rPr>
          <w:tab/>
        </w:r>
        <w:r w:rsidR="00204C3A">
          <w:rPr>
            <w:noProof/>
            <w:webHidden/>
          </w:rPr>
          <w:fldChar w:fldCharType="begin"/>
        </w:r>
        <w:r w:rsidR="00204C3A">
          <w:rPr>
            <w:noProof/>
            <w:webHidden/>
          </w:rPr>
          <w:instrText xml:space="preserve"> PAGEREF _Toc96427035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33BA1612" w14:textId="249F8ACD" w:rsidR="00204C3A" w:rsidRDefault="00000000">
      <w:pPr>
        <w:pStyle w:val="TOC2"/>
        <w:tabs>
          <w:tab w:val="left" w:pos="960"/>
          <w:tab w:val="right" w:leader="dot" w:pos="9345"/>
        </w:tabs>
        <w:rPr>
          <w:rFonts w:eastAsiaTheme="minorEastAsia" w:cstheme="minorBidi"/>
          <w:smallCaps w:val="0"/>
          <w:noProof/>
          <w:sz w:val="24"/>
        </w:rPr>
      </w:pPr>
      <w:hyperlink w:anchor="_Toc96427076" w:history="1">
        <w:r w:rsidR="00204C3A" w:rsidRPr="00394A4F">
          <w:rPr>
            <w:rStyle w:val="Hyperlink"/>
            <w:noProof/>
          </w:rPr>
          <w:t>2.4</w:t>
        </w:r>
        <w:r w:rsidR="00204C3A">
          <w:rPr>
            <w:rFonts w:eastAsiaTheme="minorEastAsia" w:cstheme="minorBidi"/>
            <w:smallCaps w:val="0"/>
            <w:noProof/>
            <w:sz w:val="24"/>
          </w:rPr>
          <w:tab/>
        </w:r>
        <w:r w:rsidR="00204C3A" w:rsidRPr="00394A4F">
          <w:rPr>
            <w:rStyle w:val="Hyperlink"/>
            <w:noProof/>
          </w:rPr>
          <w:t>General editing</w:t>
        </w:r>
        <w:r w:rsidR="00204C3A">
          <w:rPr>
            <w:noProof/>
            <w:webHidden/>
          </w:rPr>
          <w:tab/>
        </w:r>
        <w:r w:rsidR="00204C3A">
          <w:rPr>
            <w:noProof/>
            <w:webHidden/>
          </w:rPr>
          <w:fldChar w:fldCharType="begin"/>
        </w:r>
        <w:r w:rsidR="00204C3A">
          <w:rPr>
            <w:noProof/>
            <w:webHidden/>
          </w:rPr>
          <w:instrText xml:space="preserve"> PAGEREF _Toc96427076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04ED72DB" w14:textId="6E1ADCA2" w:rsidR="00204C3A" w:rsidRDefault="00000000">
      <w:pPr>
        <w:pStyle w:val="TOC3"/>
        <w:tabs>
          <w:tab w:val="left" w:pos="1200"/>
          <w:tab w:val="right" w:leader="dot" w:pos="9345"/>
        </w:tabs>
        <w:rPr>
          <w:rFonts w:eastAsiaTheme="minorEastAsia" w:cstheme="minorBidi"/>
          <w:i w:val="0"/>
          <w:iCs w:val="0"/>
          <w:noProof/>
          <w:sz w:val="24"/>
        </w:rPr>
      </w:pPr>
      <w:hyperlink w:anchor="_Toc96427077" w:history="1">
        <w:r w:rsidR="00204C3A" w:rsidRPr="00394A4F">
          <w:rPr>
            <w:rStyle w:val="Hyperlink"/>
            <w:noProof/>
          </w:rPr>
          <w:t>2.4.1</w:t>
        </w:r>
        <w:r w:rsidR="00204C3A">
          <w:rPr>
            <w:rFonts w:eastAsiaTheme="minorEastAsia" w:cstheme="minorBidi"/>
            <w:i w:val="0"/>
            <w:iCs w:val="0"/>
            <w:noProof/>
            <w:sz w:val="24"/>
          </w:rPr>
          <w:tab/>
        </w:r>
        <w:r w:rsidR="00204C3A" w:rsidRPr="00394A4F">
          <w:rPr>
            <w:rStyle w:val="Hyperlink"/>
            <w:noProof/>
          </w:rPr>
          <w:t>Presentation terms</w:t>
        </w:r>
        <w:r w:rsidR="00204C3A">
          <w:rPr>
            <w:noProof/>
            <w:webHidden/>
          </w:rPr>
          <w:tab/>
        </w:r>
        <w:r w:rsidR="00204C3A">
          <w:rPr>
            <w:noProof/>
            <w:webHidden/>
          </w:rPr>
          <w:fldChar w:fldCharType="begin"/>
        </w:r>
        <w:r w:rsidR="00204C3A">
          <w:rPr>
            <w:noProof/>
            <w:webHidden/>
          </w:rPr>
          <w:instrText xml:space="preserve"> PAGEREF _Toc96427077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245BE585" w14:textId="6A75BF8A" w:rsidR="00204C3A" w:rsidRDefault="00000000">
      <w:pPr>
        <w:pStyle w:val="TOC2"/>
        <w:tabs>
          <w:tab w:val="left" w:pos="960"/>
          <w:tab w:val="right" w:leader="dot" w:pos="9345"/>
        </w:tabs>
        <w:rPr>
          <w:rFonts w:eastAsiaTheme="minorEastAsia" w:cstheme="minorBidi"/>
          <w:smallCaps w:val="0"/>
          <w:noProof/>
          <w:sz w:val="24"/>
        </w:rPr>
      </w:pPr>
      <w:hyperlink w:anchor="_Toc96427078" w:history="1">
        <w:r w:rsidR="00204C3A" w:rsidRPr="00394A4F">
          <w:rPr>
            <w:rStyle w:val="Hyperlink"/>
            <w:noProof/>
          </w:rPr>
          <w:t>2.5</w:t>
        </w:r>
        <w:r w:rsidR="00204C3A">
          <w:rPr>
            <w:rFonts w:eastAsiaTheme="minorEastAsia" w:cstheme="minorBidi"/>
            <w:smallCaps w:val="0"/>
            <w:noProof/>
            <w:sz w:val="24"/>
          </w:rPr>
          <w:tab/>
        </w:r>
        <w:r w:rsidR="00204C3A" w:rsidRPr="00394A4F">
          <w:rPr>
            <w:rStyle w:val="Hyperlink"/>
            <w:noProof/>
          </w:rPr>
          <w:t>Brands</w:t>
        </w:r>
        <w:r w:rsidR="00204C3A">
          <w:rPr>
            <w:noProof/>
            <w:webHidden/>
          </w:rPr>
          <w:tab/>
        </w:r>
        <w:r w:rsidR="00204C3A">
          <w:rPr>
            <w:noProof/>
            <w:webHidden/>
          </w:rPr>
          <w:fldChar w:fldCharType="begin"/>
        </w:r>
        <w:r w:rsidR="00204C3A">
          <w:rPr>
            <w:noProof/>
            <w:webHidden/>
          </w:rPr>
          <w:instrText xml:space="preserve"> PAGEREF _Toc96427078 \h </w:instrText>
        </w:r>
        <w:r w:rsidR="00204C3A">
          <w:rPr>
            <w:noProof/>
            <w:webHidden/>
          </w:rPr>
        </w:r>
        <w:r w:rsidR="00204C3A">
          <w:rPr>
            <w:noProof/>
            <w:webHidden/>
          </w:rPr>
          <w:fldChar w:fldCharType="separate"/>
        </w:r>
        <w:r w:rsidR="001368B7">
          <w:rPr>
            <w:noProof/>
            <w:webHidden/>
          </w:rPr>
          <w:t>6</w:t>
        </w:r>
        <w:r w:rsidR="00204C3A">
          <w:rPr>
            <w:noProof/>
            <w:webHidden/>
          </w:rPr>
          <w:fldChar w:fldCharType="end"/>
        </w:r>
      </w:hyperlink>
    </w:p>
    <w:p w14:paraId="7480EE5D" w14:textId="79135F45" w:rsidR="00204C3A" w:rsidRDefault="00000000">
      <w:pPr>
        <w:pStyle w:val="TOC3"/>
        <w:tabs>
          <w:tab w:val="left" w:pos="1200"/>
          <w:tab w:val="right" w:leader="dot" w:pos="9345"/>
        </w:tabs>
        <w:rPr>
          <w:rFonts w:eastAsiaTheme="minorEastAsia" w:cstheme="minorBidi"/>
          <w:i w:val="0"/>
          <w:iCs w:val="0"/>
          <w:noProof/>
          <w:sz w:val="24"/>
        </w:rPr>
      </w:pPr>
      <w:hyperlink w:anchor="_Toc96427079" w:history="1">
        <w:r w:rsidR="00204C3A" w:rsidRPr="00394A4F">
          <w:rPr>
            <w:rStyle w:val="Hyperlink"/>
            <w:noProof/>
          </w:rPr>
          <w:t>2.5.1</w:t>
        </w:r>
        <w:r w:rsidR="00204C3A">
          <w:rPr>
            <w:rFonts w:eastAsiaTheme="minorEastAsia" w:cstheme="minorBidi"/>
            <w:i w:val="0"/>
            <w:iCs w:val="0"/>
            <w:noProof/>
            <w:sz w:val="24"/>
          </w:rPr>
          <w:tab/>
        </w:r>
        <w:r w:rsidR="00204C3A" w:rsidRPr="00394A4F">
          <w:rPr>
            <w:rStyle w:val="Hyperlink"/>
            <w:noProof/>
          </w:rPr>
          <w:t>Structural brands analysis</w:t>
        </w:r>
        <w:r w:rsidR="00204C3A">
          <w:rPr>
            <w:noProof/>
            <w:webHidden/>
          </w:rPr>
          <w:tab/>
        </w:r>
        <w:r w:rsidR="00204C3A">
          <w:rPr>
            <w:noProof/>
            <w:webHidden/>
          </w:rPr>
          <w:fldChar w:fldCharType="begin"/>
        </w:r>
        <w:r w:rsidR="00204C3A">
          <w:rPr>
            <w:noProof/>
            <w:webHidden/>
          </w:rPr>
          <w:instrText xml:space="preserve"> PAGEREF _Toc96427079 \h </w:instrText>
        </w:r>
        <w:r w:rsidR="00204C3A">
          <w:rPr>
            <w:noProof/>
            <w:webHidden/>
          </w:rPr>
        </w:r>
        <w:r w:rsidR="00204C3A">
          <w:rPr>
            <w:noProof/>
            <w:webHidden/>
          </w:rPr>
          <w:fldChar w:fldCharType="separate"/>
        </w:r>
        <w:r w:rsidR="001368B7">
          <w:rPr>
            <w:noProof/>
            <w:webHidden/>
          </w:rPr>
          <w:t>6</w:t>
        </w:r>
        <w:r w:rsidR="00204C3A">
          <w:rPr>
            <w:noProof/>
            <w:webHidden/>
          </w:rPr>
          <w:fldChar w:fldCharType="end"/>
        </w:r>
      </w:hyperlink>
    </w:p>
    <w:p w14:paraId="114557D4" w14:textId="2439A467" w:rsidR="00204C3A" w:rsidRDefault="00000000">
      <w:pPr>
        <w:pStyle w:val="TOC3"/>
        <w:tabs>
          <w:tab w:val="left" w:pos="1200"/>
          <w:tab w:val="right" w:leader="dot" w:pos="9345"/>
        </w:tabs>
        <w:rPr>
          <w:rFonts w:eastAsiaTheme="minorEastAsia" w:cstheme="minorBidi"/>
          <w:i w:val="0"/>
          <w:iCs w:val="0"/>
          <w:noProof/>
          <w:sz w:val="24"/>
        </w:rPr>
      </w:pPr>
      <w:hyperlink w:anchor="_Toc96427080" w:history="1">
        <w:r w:rsidR="00204C3A" w:rsidRPr="00394A4F">
          <w:rPr>
            <w:rStyle w:val="Hyperlink"/>
            <w:noProof/>
          </w:rPr>
          <w:t>2.5.2</w:t>
        </w:r>
        <w:r w:rsidR="00204C3A">
          <w:rPr>
            <w:rFonts w:eastAsiaTheme="minorEastAsia" w:cstheme="minorBidi"/>
            <w:i w:val="0"/>
            <w:iCs w:val="0"/>
            <w:noProof/>
            <w:sz w:val="24"/>
          </w:rPr>
          <w:tab/>
        </w:r>
        <w:r w:rsidR="00204C3A" w:rsidRPr="00394A4F">
          <w:rPr>
            <w:rStyle w:val="Hyperlink"/>
            <w:noProof/>
          </w:rPr>
          <w:t>Issues</w:t>
        </w:r>
        <w:r w:rsidR="00204C3A">
          <w:rPr>
            <w:noProof/>
            <w:webHidden/>
          </w:rPr>
          <w:tab/>
        </w:r>
        <w:r w:rsidR="00204C3A">
          <w:rPr>
            <w:noProof/>
            <w:webHidden/>
          </w:rPr>
          <w:fldChar w:fldCharType="begin"/>
        </w:r>
        <w:r w:rsidR="00204C3A">
          <w:rPr>
            <w:noProof/>
            <w:webHidden/>
          </w:rPr>
          <w:instrText xml:space="preserve"> PAGEREF _Toc96427080 \h </w:instrText>
        </w:r>
        <w:r w:rsidR="00204C3A">
          <w:rPr>
            <w:noProof/>
            <w:webHidden/>
          </w:rPr>
        </w:r>
        <w:r w:rsidR="00204C3A">
          <w:rPr>
            <w:noProof/>
            <w:webHidden/>
          </w:rPr>
          <w:fldChar w:fldCharType="separate"/>
        </w:r>
        <w:r w:rsidR="001368B7">
          <w:rPr>
            <w:noProof/>
            <w:webHidden/>
          </w:rPr>
          <w:t>8</w:t>
        </w:r>
        <w:r w:rsidR="00204C3A">
          <w:rPr>
            <w:noProof/>
            <w:webHidden/>
          </w:rPr>
          <w:fldChar w:fldCharType="end"/>
        </w:r>
      </w:hyperlink>
    </w:p>
    <w:p w14:paraId="2C47252D" w14:textId="01978984" w:rsidR="00204C3A" w:rsidRDefault="00000000">
      <w:pPr>
        <w:pStyle w:val="TOC3"/>
        <w:tabs>
          <w:tab w:val="left" w:pos="1200"/>
          <w:tab w:val="right" w:leader="dot" w:pos="9345"/>
        </w:tabs>
        <w:rPr>
          <w:rFonts w:eastAsiaTheme="minorEastAsia" w:cstheme="minorBidi"/>
          <w:i w:val="0"/>
          <w:iCs w:val="0"/>
          <w:noProof/>
          <w:sz w:val="24"/>
        </w:rPr>
      </w:pPr>
      <w:hyperlink w:anchor="_Toc96427081" w:history="1">
        <w:r w:rsidR="00204C3A" w:rsidRPr="00394A4F">
          <w:rPr>
            <w:rStyle w:val="Hyperlink"/>
            <w:noProof/>
          </w:rPr>
          <w:t>2.5.3</w:t>
        </w:r>
        <w:r w:rsidR="00204C3A">
          <w:rPr>
            <w:rFonts w:eastAsiaTheme="minorEastAsia" w:cstheme="minorBidi"/>
            <w:i w:val="0"/>
            <w:iCs w:val="0"/>
            <w:noProof/>
            <w:sz w:val="24"/>
          </w:rPr>
          <w:tab/>
        </w:r>
        <w:r w:rsidR="00204C3A" w:rsidRPr="00394A4F">
          <w:rPr>
            <w:rStyle w:val="Hyperlink"/>
            <w:noProof/>
          </w:rPr>
          <w:t>Recommendations</w:t>
        </w:r>
        <w:r w:rsidR="00204C3A">
          <w:rPr>
            <w:noProof/>
            <w:webHidden/>
          </w:rPr>
          <w:tab/>
        </w:r>
        <w:r w:rsidR="00204C3A">
          <w:rPr>
            <w:noProof/>
            <w:webHidden/>
          </w:rPr>
          <w:fldChar w:fldCharType="begin"/>
        </w:r>
        <w:r w:rsidR="00204C3A">
          <w:rPr>
            <w:noProof/>
            <w:webHidden/>
          </w:rPr>
          <w:instrText xml:space="preserve"> PAGEREF _Toc96427081 \h </w:instrText>
        </w:r>
        <w:r w:rsidR="00204C3A">
          <w:rPr>
            <w:noProof/>
            <w:webHidden/>
          </w:rPr>
        </w:r>
        <w:r w:rsidR="00204C3A">
          <w:rPr>
            <w:noProof/>
            <w:webHidden/>
          </w:rPr>
          <w:fldChar w:fldCharType="separate"/>
        </w:r>
        <w:r w:rsidR="001368B7">
          <w:rPr>
            <w:noProof/>
            <w:webHidden/>
          </w:rPr>
          <w:t>10</w:t>
        </w:r>
        <w:r w:rsidR="00204C3A">
          <w:rPr>
            <w:noProof/>
            <w:webHidden/>
          </w:rPr>
          <w:fldChar w:fldCharType="end"/>
        </w:r>
      </w:hyperlink>
    </w:p>
    <w:p w14:paraId="3B8CD3E1" w14:textId="4069FBED" w:rsidR="00D14B1E" w:rsidRDefault="000555B1" w:rsidP="00D14B1E">
      <w:r>
        <w:rPr>
          <w:rFonts w:asciiTheme="minorHAnsi" w:hAnsiTheme="minorHAnsi" w:cstheme="minorHAnsi"/>
          <w:b/>
          <w:bCs/>
          <w:caps/>
          <w:sz w:val="20"/>
        </w:rPr>
        <w:fldChar w:fldCharType="end"/>
      </w:r>
    </w:p>
    <w:p w14:paraId="5977AD9B" w14:textId="77777777" w:rsidR="00D14B1E" w:rsidRDefault="00D14B1E">
      <w:pPr>
        <w:spacing w:after="0"/>
        <w:jc w:val="left"/>
      </w:pPr>
      <w:r>
        <w:br w:type="page"/>
      </w:r>
    </w:p>
    <w:p w14:paraId="0AFB9BBB" w14:textId="7EC38A1E" w:rsidR="004E11B3" w:rsidRDefault="004E11B3" w:rsidP="004E11B3">
      <w:pPr>
        <w:pStyle w:val="Heading1"/>
      </w:pPr>
      <w:bookmarkStart w:id="10" w:name="_Toc536523593"/>
      <w:bookmarkStart w:id="11" w:name="_Toc96427028"/>
      <w:r>
        <w:lastRenderedPageBreak/>
        <w:t>Introduction</w:t>
      </w:r>
      <w:bookmarkEnd w:id="10"/>
      <w:bookmarkEnd w:id="11"/>
    </w:p>
    <w:p w14:paraId="062B94CD" w14:textId="34DAF321" w:rsidR="00595685" w:rsidRPr="00100A23" w:rsidRDefault="002A1B75" w:rsidP="00B5637D">
      <w:pPr>
        <w:spacing w:after="0"/>
        <w:jc w:val="left"/>
        <w:rPr>
          <w:lang w:eastAsia="ko-KR"/>
        </w:rPr>
      </w:pPr>
      <w:r>
        <w:t xml:space="preserve">Comments on specific defects, and proposals for how to address them, can also be made in between meetings in Github, see </w:t>
      </w:r>
      <w:r>
        <w:rPr>
          <w:rFonts w:ascii="Helvetica" w:hAnsi="Helvetica"/>
          <w:color w:val="000000"/>
          <w:sz w:val="18"/>
          <w:szCs w:val="18"/>
        </w:rPr>
        <w:t>&lt;</w:t>
      </w:r>
      <w:hyperlink r:id="rId10" w:history="1">
        <w:r>
          <w:rPr>
            <w:rStyle w:val="Hyperlink"/>
            <w:rFonts w:ascii="Helvetica" w:hAnsi="Helvetica"/>
            <w:sz w:val="18"/>
            <w:szCs w:val="18"/>
          </w:rPr>
          <w:t>https://github.com/MPEGGroup/FileFormat</w:t>
        </w:r>
      </w:hyperlink>
      <w:r>
        <w:rPr>
          <w:rFonts w:ascii="Helvetica" w:hAnsi="Helvetica"/>
          <w:color w:val="000000"/>
          <w:sz w:val="18"/>
          <w:szCs w:val="18"/>
        </w:rPr>
        <w:t>&gt;</w:t>
      </w:r>
      <w:r w:rsidR="00A63469">
        <w:t xml:space="preserve"> under the issue label ISOBMFF.</w:t>
      </w:r>
    </w:p>
    <w:p w14:paraId="68E387B9" w14:textId="07413CDB" w:rsidR="00BB6AD8" w:rsidRDefault="00BB6AD8" w:rsidP="00BB6AD8">
      <w:pPr>
        <w:pStyle w:val="Heading1"/>
      </w:pPr>
      <w:bookmarkStart w:id="12" w:name="_Toc6578308"/>
      <w:bookmarkStart w:id="13" w:name="_Toc6911845"/>
      <w:bookmarkStart w:id="14" w:name="_Toc6578309"/>
      <w:bookmarkStart w:id="15" w:name="_Toc6911846"/>
      <w:bookmarkStart w:id="16" w:name="_Toc6578310"/>
      <w:bookmarkStart w:id="17" w:name="_Toc6911847"/>
      <w:bookmarkStart w:id="18" w:name="_Toc6578311"/>
      <w:bookmarkStart w:id="19" w:name="_Toc6911848"/>
      <w:bookmarkStart w:id="20" w:name="_Toc6578312"/>
      <w:bookmarkStart w:id="21" w:name="_Toc6911849"/>
      <w:bookmarkStart w:id="22" w:name="_Toc6578313"/>
      <w:bookmarkStart w:id="23" w:name="_Toc6911850"/>
      <w:bookmarkStart w:id="24" w:name="_Toc6578314"/>
      <w:bookmarkStart w:id="25" w:name="_Toc6911851"/>
      <w:bookmarkStart w:id="26" w:name="_Toc6578315"/>
      <w:bookmarkStart w:id="27" w:name="_Toc6911852"/>
      <w:bookmarkStart w:id="28" w:name="_Toc6578316"/>
      <w:bookmarkStart w:id="29" w:name="_Toc6911853"/>
      <w:bookmarkStart w:id="30" w:name="_Toc6578317"/>
      <w:bookmarkStart w:id="31" w:name="_Toc6911854"/>
      <w:bookmarkStart w:id="32" w:name="_Toc6578318"/>
      <w:bookmarkStart w:id="33" w:name="_Toc6911855"/>
      <w:bookmarkStart w:id="34" w:name="_Toc6578319"/>
      <w:bookmarkStart w:id="35" w:name="_Toc6911856"/>
      <w:bookmarkStart w:id="36" w:name="_Toc6578320"/>
      <w:bookmarkStart w:id="37" w:name="_Toc6911857"/>
      <w:bookmarkStart w:id="38" w:name="_Toc6578321"/>
      <w:bookmarkStart w:id="39" w:name="_Toc6911858"/>
      <w:bookmarkStart w:id="40" w:name="_Toc6578322"/>
      <w:bookmarkStart w:id="41" w:name="_Toc6911859"/>
      <w:bookmarkStart w:id="42" w:name="_Toc6578323"/>
      <w:bookmarkStart w:id="43" w:name="_Toc6911860"/>
      <w:bookmarkStart w:id="44" w:name="_Toc6578324"/>
      <w:bookmarkStart w:id="45" w:name="_Toc6911861"/>
      <w:bookmarkStart w:id="46" w:name="_Toc6578325"/>
      <w:bookmarkStart w:id="47" w:name="_Toc6911862"/>
      <w:bookmarkStart w:id="48" w:name="_Toc6578326"/>
      <w:bookmarkStart w:id="49" w:name="_Toc6911863"/>
      <w:bookmarkStart w:id="50" w:name="_Toc6578327"/>
      <w:bookmarkStart w:id="51" w:name="_Toc6911864"/>
      <w:bookmarkStart w:id="52" w:name="_Toc6578328"/>
      <w:bookmarkStart w:id="53" w:name="_Toc6911865"/>
      <w:bookmarkStart w:id="54" w:name="_Toc6578329"/>
      <w:bookmarkStart w:id="55" w:name="_Toc6911866"/>
      <w:bookmarkStart w:id="56" w:name="_Toc6578330"/>
      <w:bookmarkStart w:id="57" w:name="_Toc6911867"/>
      <w:bookmarkStart w:id="58" w:name="_Toc6578331"/>
      <w:bookmarkStart w:id="59" w:name="_Toc6911868"/>
      <w:bookmarkStart w:id="60" w:name="_Toc6578332"/>
      <w:bookmarkStart w:id="61" w:name="_Toc6911869"/>
      <w:bookmarkStart w:id="62" w:name="_Toc6578333"/>
      <w:bookmarkStart w:id="63" w:name="_Toc6911870"/>
      <w:bookmarkStart w:id="64" w:name="_Toc6578334"/>
      <w:bookmarkStart w:id="65" w:name="_Toc6911871"/>
      <w:bookmarkStart w:id="66" w:name="_Toc6578335"/>
      <w:bookmarkStart w:id="67" w:name="_Toc6911872"/>
      <w:bookmarkStart w:id="68" w:name="_Toc6578336"/>
      <w:bookmarkStart w:id="69" w:name="_Toc6911873"/>
      <w:bookmarkStart w:id="70" w:name="_Toc6578337"/>
      <w:bookmarkStart w:id="71" w:name="_Toc6911874"/>
      <w:bookmarkStart w:id="72" w:name="_Toc6578338"/>
      <w:bookmarkStart w:id="73" w:name="_Toc6911875"/>
      <w:bookmarkStart w:id="74" w:name="_Toc6578339"/>
      <w:bookmarkStart w:id="75" w:name="_Toc6911876"/>
      <w:bookmarkStart w:id="76" w:name="_Toc6578340"/>
      <w:bookmarkStart w:id="77" w:name="_Toc6911877"/>
      <w:bookmarkStart w:id="78" w:name="_Toc6578341"/>
      <w:bookmarkStart w:id="79" w:name="_Toc6911878"/>
      <w:bookmarkStart w:id="80" w:name="_Toc6578342"/>
      <w:bookmarkStart w:id="81" w:name="_Toc6911879"/>
      <w:bookmarkStart w:id="82" w:name="_Toc6578343"/>
      <w:bookmarkStart w:id="83" w:name="_Toc6911880"/>
      <w:bookmarkStart w:id="84" w:name="_Toc6578344"/>
      <w:bookmarkStart w:id="85" w:name="_Toc6911881"/>
      <w:bookmarkStart w:id="86" w:name="_Toc6578345"/>
      <w:bookmarkStart w:id="87" w:name="_Toc6911882"/>
      <w:bookmarkStart w:id="88" w:name="_Toc6578346"/>
      <w:bookmarkStart w:id="89" w:name="_Toc6911883"/>
      <w:bookmarkStart w:id="90" w:name="_Toc6578347"/>
      <w:bookmarkStart w:id="91" w:name="_Toc6911884"/>
      <w:bookmarkStart w:id="92" w:name="_Toc6578348"/>
      <w:bookmarkStart w:id="93" w:name="_Toc6911885"/>
      <w:bookmarkStart w:id="94" w:name="_Toc6578349"/>
      <w:bookmarkStart w:id="95" w:name="_Toc6911886"/>
      <w:bookmarkStart w:id="96" w:name="_Toc6578350"/>
      <w:bookmarkStart w:id="97" w:name="_Toc6911887"/>
      <w:bookmarkStart w:id="98" w:name="_Toc6578351"/>
      <w:bookmarkStart w:id="99" w:name="_Toc6911888"/>
      <w:bookmarkStart w:id="100" w:name="_Toc6578352"/>
      <w:bookmarkStart w:id="101" w:name="_Toc6911889"/>
      <w:bookmarkStart w:id="102" w:name="_Toc6578353"/>
      <w:bookmarkStart w:id="103" w:name="_Toc6911890"/>
      <w:bookmarkStart w:id="104" w:name="_Toc6578354"/>
      <w:bookmarkStart w:id="105" w:name="_Toc6911891"/>
      <w:bookmarkStart w:id="106" w:name="_Toc6578355"/>
      <w:bookmarkStart w:id="107" w:name="_Toc6911892"/>
      <w:bookmarkStart w:id="108" w:name="_Toc6578356"/>
      <w:bookmarkStart w:id="109" w:name="_Toc6911893"/>
      <w:bookmarkStart w:id="110" w:name="_Toc6578357"/>
      <w:bookmarkStart w:id="111" w:name="_Toc6911894"/>
      <w:bookmarkStart w:id="112" w:name="_Toc6578358"/>
      <w:bookmarkStart w:id="113" w:name="_Toc6911895"/>
      <w:bookmarkStart w:id="114" w:name="_Toc6578359"/>
      <w:bookmarkStart w:id="115" w:name="_Toc6911896"/>
      <w:bookmarkStart w:id="116" w:name="_Toc6578360"/>
      <w:bookmarkStart w:id="117" w:name="_Toc6911897"/>
      <w:bookmarkStart w:id="118" w:name="_Toc6578361"/>
      <w:bookmarkStart w:id="119" w:name="_Toc6911898"/>
      <w:bookmarkStart w:id="120" w:name="_Toc6578362"/>
      <w:bookmarkStart w:id="121" w:name="_Toc6911899"/>
      <w:bookmarkStart w:id="122" w:name="_Toc6578363"/>
      <w:bookmarkStart w:id="123" w:name="_Toc6911900"/>
      <w:bookmarkStart w:id="124" w:name="_Toc6578364"/>
      <w:bookmarkStart w:id="125" w:name="_Toc6911901"/>
      <w:bookmarkStart w:id="126" w:name="_Toc6578365"/>
      <w:bookmarkStart w:id="127" w:name="_Toc6911902"/>
      <w:bookmarkStart w:id="128" w:name="_Toc6578366"/>
      <w:bookmarkStart w:id="129" w:name="_Toc6911903"/>
      <w:bookmarkStart w:id="130" w:name="_Toc6578367"/>
      <w:bookmarkStart w:id="131" w:name="_Toc6911904"/>
      <w:bookmarkStart w:id="132" w:name="_Toc6578368"/>
      <w:bookmarkStart w:id="133" w:name="_Toc6911905"/>
      <w:bookmarkStart w:id="134" w:name="_Toc6578369"/>
      <w:bookmarkStart w:id="135" w:name="_Toc6911906"/>
      <w:bookmarkStart w:id="136" w:name="_Toc6578370"/>
      <w:bookmarkStart w:id="137" w:name="_Toc6911907"/>
      <w:bookmarkStart w:id="138" w:name="_Toc6578371"/>
      <w:bookmarkStart w:id="139" w:name="_Toc6911908"/>
      <w:bookmarkStart w:id="140" w:name="_Toc6578372"/>
      <w:bookmarkStart w:id="141" w:name="_Toc6911909"/>
      <w:bookmarkStart w:id="142" w:name="_Toc6578373"/>
      <w:bookmarkStart w:id="143" w:name="_Toc6911910"/>
      <w:bookmarkStart w:id="144" w:name="_Toc6578374"/>
      <w:bookmarkStart w:id="145" w:name="_Toc6911911"/>
      <w:bookmarkStart w:id="146" w:name="_Toc6578375"/>
      <w:bookmarkStart w:id="147" w:name="_Toc6911912"/>
      <w:bookmarkStart w:id="148" w:name="_Toc6578376"/>
      <w:bookmarkStart w:id="149" w:name="_Toc6911913"/>
      <w:bookmarkStart w:id="150" w:name="_Toc6578377"/>
      <w:bookmarkStart w:id="151" w:name="_Toc6911914"/>
      <w:bookmarkStart w:id="152" w:name="_Toc6578378"/>
      <w:bookmarkStart w:id="153" w:name="_Toc6911915"/>
      <w:bookmarkStart w:id="154" w:name="_Toc6578379"/>
      <w:bookmarkStart w:id="155" w:name="_Toc6911916"/>
      <w:bookmarkStart w:id="156" w:name="_Toc6578380"/>
      <w:bookmarkStart w:id="157" w:name="_Toc6911917"/>
      <w:bookmarkStart w:id="158" w:name="_Toc6578381"/>
      <w:bookmarkStart w:id="159" w:name="_Toc6911918"/>
      <w:bookmarkStart w:id="160" w:name="_Toc6578382"/>
      <w:bookmarkStart w:id="161" w:name="_Toc6911919"/>
      <w:bookmarkStart w:id="162" w:name="_Toc6578383"/>
      <w:bookmarkStart w:id="163" w:name="_Toc6911920"/>
      <w:bookmarkStart w:id="164" w:name="_Toc6578384"/>
      <w:bookmarkStart w:id="165" w:name="_Toc6911921"/>
      <w:bookmarkStart w:id="166" w:name="_Toc6578385"/>
      <w:bookmarkStart w:id="167" w:name="_Toc6911922"/>
      <w:bookmarkStart w:id="168" w:name="_Toc6578386"/>
      <w:bookmarkStart w:id="169" w:name="_Toc6911923"/>
      <w:bookmarkStart w:id="170" w:name="_Toc6578387"/>
      <w:bookmarkStart w:id="171" w:name="_Toc6911924"/>
      <w:bookmarkStart w:id="172" w:name="_Toc6578388"/>
      <w:bookmarkStart w:id="173" w:name="_Toc6911925"/>
      <w:bookmarkStart w:id="174" w:name="_Toc6578389"/>
      <w:bookmarkStart w:id="175" w:name="_Toc6911926"/>
      <w:bookmarkStart w:id="176" w:name="_Toc6578390"/>
      <w:bookmarkStart w:id="177" w:name="_Toc6911927"/>
      <w:bookmarkStart w:id="178" w:name="_Toc6578391"/>
      <w:bookmarkStart w:id="179" w:name="_Toc6911928"/>
      <w:bookmarkStart w:id="180" w:name="_Toc6578392"/>
      <w:bookmarkStart w:id="181" w:name="_Toc6911929"/>
      <w:bookmarkStart w:id="182" w:name="_Toc6578393"/>
      <w:bookmarkStart w:id="183" w:name="_Toc6911930"/>
      <w:bookmarkStart w:id="184" w:name="_Toc6578394"/>
      <w:bookmarkStart w:id="185" w:name="_Toc6911931"/>
      <w:bookmarkStart w:id="186" w:name="_Toc6578395"/>
      <w:bookmarkStart w:id="187" w:name="_Toc6911932"/>
      <w:bookmarkStart w:id="188" w:name="_Toc6578396"/>
      <w:bookmarkStart w:id="189" w:name="_Toc6911933"/>
      <w:bookmarkStart w:id="190" w:name="_Toc6578397"/>
      <w:bookmarkStart w:id="191" w:name="_Toc6911934"/>
      <w:bookmarkStart w:id="192" w:name="_Toc6578398"/>
      <w:bookmarkStart w:id="193" w:name="_Toc6911935"/>
      <w:bookmarkStart w:id="194" w:name="_Toc6578399"/>
      <w:bookmarkStart w:id="195" w:name="_Toc6911936"/>
      <w:bookmarkStart w:id="196" w:name="_Toc6578400"/>
      <w:bookmarkStart w:id="197" w:name="_Toc6911937"/>
      <w:bookmarkStart w:id="198" w:name="_Toc6578401"/>
      <w:bookmarkStart w:id="199" w:name="_Toc6911938"/>
      <w:bookmarkStart w:id="200" w:name="_Toc6578402"/>
      <w:bookmarkStart w:id="201" w:name="_Toc6911939"/>
      <w:bookmarkStart w:id="202" w:name="_Toc6578403"/>
      <w:bookmarkStart w:id="203" w:name="_Toc6911940"/>
      <w:bookmarkStart w:id="204" w:name="_Toc6578404"/>
      <w:bookmarkStart w:id="205" w:name="_Toc6911941"/>
      <w:bookmarkStart w:id="206" w:name="_Toc6578405"/>
      <w:bookmarkStart w:id="207" w:name="_Toc6911942"/>
      <w:bookmarkStart w:id="208" w:name="_Toc6578406"/>
      <w:bookmarkStart w:id="209" w:name="_Toc6911943"/>
      <w:bookmarkStart w:id="210" w:name="_Toc6578407"/>
      <w:bookmarkStart w:id="211" w:name="_Toc6911944"/>
      <w:bookmarkStart w:id="212" w:name="_Toc6578408"/>
      <w:bookmarkStart w:id="213" w:name="_Toc6911945"/>
      <w:bookmarkStart w:id="214" w:name="_Toc536523599"/>
      <w:bookmarkStart w:id="215" w:name="_Toc9642702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t>Defects under consideration</w:t>
      </w:r>
      <w:bookmarkEnd w:id="214"/>
      <w:bookmarkEnd w:id="215"/>
    </w:p>
    <w:p w14:paraId="593AF33E" w14:textId="5697B930" w:rsidR="003A66FF" w:rsidRPr="00606ACC" w:rsidDel="00606ACC" w:rsidRDefault="0046695D" w:rsidP="005A4EE8">
      <w:pPr>
        <w:pStyle w:val="Heading2"/>
        <w:rPr>
          <w:del w:id="216" w:author="Dimitri Podborski" w:date="2022-08-24T19:02:00Z"/>
        </w:rPr>
      </w:pPr>
      <w:bookmarkStart w:id="217" w:name="_Toc6578410"/>
      <w:bookmarkStart w:id="218" w:name="_Toc6911947"/>
      <w:bookmarkStart w:id="219" w:name="_Toc6578411"/>
      <w:bookmarkStart w:id="220" w:name="_Toc6911948"/>
      <w:bookmarkStart w:id="221" w:name="_Toc6578412"/>
      <w:bookmarkStart w:id="222" w:name="_Toc6911949"/>
      <w:bookmarkStart w:id="223" w:name="_Toc6578413"/>
      <w:bookmarkStart w:id="224" w:name="_Toc6911950"/>
      <w:bookmarkStart w:id="225" w:name="_Toc6578414"/>
      <w:bookmarkStart w:id="226" w:name="_Toc6911951"/>
      <w:bookmarkStart w:id="227" w:name="_Toc6578415"/>
      <w:bookmarkStart w:id="228" w:name="_Toc6911952"/>
      <w:bookmarkStart w:id="229" w:name="_Toc6578416"/>
      <w:bookmarkStart w:id="230" w:name="_Toc6911953"/>
      <w:bookmarkStart w:id="231" w:name="_Toc6578417"/>
      <w:bookmarkStart w:id="232" w:name="_Toc6911954"/>
      <w:bookmarkStart w:id="233" w:name="_Toc6578418"/>
      <w:bookmarkStart w:id="234" w:name="_Toc6911955"/>
      <w:bookmarkStart w:id="235" w:name="_Toc6578419"/>
      <w:bookmarkStart w:id="236" w:name="_Toc6911956"/>
      <w:bookmarkStart w:id="237" w:name="_Toc6578420"/>
      <w:bookmarkStart w:id="238" w:name="_Toc6911957"/>
      <w:bookmarkStart w:id="239" w:name="_Toc6578421"/>
      <w:bookmarkStart w:id="240" w:name="_Toc6911958"/>
      <w:bookmarkStart w:id="241" w:name="_Toc6578422"/>
      <w:bookmarkStart w:id="242" w:name="_Toc6911959"/>
      <w:bookmarkStart w:id="243" w:name="_Toc6578423"/>
      <w:bookmarkStart w:id="244" w:name="_Toc6911960"/>
      <w:bookmarkStart w:id="245" w:name="_Toc6578424"/>
      <w:bookmarkStart w:id="246" w:name="_Toc6911961"/>
      <w:bookmarkStart w:id="247" w:name="_Toc6578425"/>
      <w:bookmarkStart w:id="248" w:name="_Toc6911962"/>
      <w:bookmarkStart w:id="249" w:name="_Toc6578426"/>
      <w:bookmarkStart w:id="250" w:name="_Toc6911963"/>
      <w:bookmarkStart w:id="251" w:name="_Toc6578427"/>
      <w:bookmarkStart w:id="252" w:name="_Toc6911964"/>
      <w:bookmarkStart w:id="253" w:name="_Toc6578428"/>
      <w:bookmarkStart w:id="254" w:name="_Toc6911965"/>
      <w:bookmarkStart w:id="255" w:name="_Toc39150827"/>
      <w:bookmarkStart w:id="256" w:name="_Toc39150828"/>
      <w:bookmarkStart w:id="257" w:name="_Toc536523602"/>
      <w:bookmarkStart w:id="258" w:name="_Toc96427030"/>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del w:id="259" w:author="Dimitri Podborski" w:date="2022-08-24T19:02:00Z">
        <w:r w:rsidRPr="00606ACC" w:rsidDel="00606ACC">
          <w:delText>What is mandatory in a file?</w:delText>
        </w:r>
        <w:bookmarkEnd w:id="257"/>
        <w:bookmarkEnd w:id="258"/>
      </w:del>
    </w:p>
    <w:p w14:paraId="30BDDC03" w14:textId="4393D868" w:rsidR="005E1669" w:rsidRPr="00B5637D" w:rsidDel="00606ACC" w:rsidRDefault="00000000" w:rsidP="007858B7">
      <w:pPr>
        <w:rPr>
          <w:del w:id="260" w:author="Dimitri Podborski" w:date="2022-08-24T19:02:00Z"/>
          <w:i/>
          <w:iCs/>
        </w:rPr>
      </w:pPr>
      <w:del w:id="261" w:author="Dimitri Podborski" w:date="2022-08-24T19:02:00Z">
        <w:r w:rsidDel="00606ACC">
          <w:fldChar w:fldCharType="begin"/>
        </w:r>
        <w:r w:rsidDel="00606ACC">
          <w:delInstrText xml:space="preserve"> HYPERLINK "https://github.com/MPEGGroup/FileFormat/issues/2" </w:delInstrText>
        </w:r>
        <w:r w:rsidDel="00606ACC">
          <w:fldChar w:fldCharType="separate"/>
        </w:r>
        <w:r w:rsidR="005E1669" w:rsidRPr="00B5637D" w:rsidDel="00606ACC">
          <w:rPr>
            <w:rStyle w:val="Hyperlink"/>
            <w:i/>
            <w:iCs/>
          </w:rPr>
          <w:delText>https://github.com/MPEGGroup/FileFormat/issues/2</w:delText>
        </w:r>
        <w:r w:rsidDel="00606ACC">
          <w:rPr>
            <w:rStyle w:val="Hyperlink"/>
            <w:i/>
            <w:iCs/>
          </w:rPr>
          <w:fldChar w:fldCharType="end"/>
        </w:r>
      </w:del>
    </w:p>
    <w:p w14:paraId="459285AA" w14:textId="49E5442D" w:rsidR="003A66FF" w:rsidRPr="002116D4" w:rsidDel="00606ACC" w:rsidRDefault="0046695D" w:rsidP="007858B7">
      <w:pPr>
        <w:rPr>
          <w:del w:id="262" w:author="Dimitri Podborski" w:date="2022-08-24T19:02:00Z"/>
        </w:rPr>
      </w:pPr>
      <w:del w:id="263" w:author="Dimitri Podborski" w:date="2022-08-24T19:02:00Z">
        <w:r w:rsidDel="00606ACC">
          <w:delText>The ISO brands in the annex talk about reader requirements (what must be supported) and the MovieBox is marked as mandatory in the informative overview table, and described as mandatory in its section. Is there any doubt that a file that claims conformance to these brands must have a MovieBox, or should it be explicitly stated? The question comes up for e.g. HEIF files; do they conform to these brands or not?</w:delText>
        </w:r>
      </w:del>
    </w:p>
    <w:p w14:paraId="7B2CEBCE" w14:textId="2DD53858" w:rsidR="006F7105" w:rsidRDefault="006F7105" w:rsidP="00170647">
      <w:pPr>
        <w:pStyle w:val="Heading2"/>
      </w:pPr>
      <w:bookmarkStart w:id="264" w:name="_Toc6578431"/>
      <w:bookmarkStart w:id="265" w:name="_Toc6911968"/>
      <w:bookmarkStart w:id="266" w:name="_Toc6578432"/>
      <w:bookmarkStart w:id="267" w:name="_Toc6911969"/>
      <w:bookmarkStart w:id="268" w:name="_Toc6578433"/>
      <w:bookmarkStart w:id="269" w:name="_Toc6911970"/>
      <w:bookmarkStart w:id="270" w:name="_Toc6578434"/>
      <w:bookmarkStart w:id="271" w:name="_Toc6911971"/>
      <w:bookmarkStart w:id="272" w:name="_Toc6578435"/>
      <w:bookmarkStart w:id="273" w:name="_Toc6911972"/>
      <w:bookmarkStart w:id="274" w:name="_Toc6578436"/>
      <w:bookmarkStart w:id="275" w:name="_Toc6911973"/>
      <w:bookmarkStart w:id="276" w:name="_Toc6578437"/>
      <w:bookmarkStart w:id="277" w:name="_Toc6911974"/>
      <w:bookmarkStart w:id="278" w:name="_Toc536523605"/>
      <w:bookmarkStart w:id="279" w:name="_Toc536523800"/>
      <w:bookmarkStart w:id="280" w:name="_Toc536523606"/>
      <w:bookmarkStart w:id="281" w:name="_Toc536523801"/>
      <w:bookmarkStart w:id="282" w:name="_Toc536523607"/>
      <w:bookmarkStart w:id="283" w:name="_Toc536523802"/>
      <w:bookmarkStart w:id="284" w:name="_Toc536523608"/>
      <w:bookmarkStart w:id="285" w:name="_Toc536523803"/>
      <w:bookmarkStart w:id="286" w:name="_Toc536523609"/>
      <w:bookmarkStart w:id="287" w:name="_Toc536523804"/>
      <w:bookmarkStart w:id="288" w:name="_Toc536523610"/>
      <w:bookmarkStart w:id="289" w:name="_Toc536523805"/>
      <w:bookmarkStart w:id="290" w:name="_Toc536523611"/>
      <w:bookmarkStart w:id="291" w:name="_Toc536523806"/>
      <w:bookmarkStart w:id="292" w:name="_Toc536523612"/>
      <w:bookmarkStart w:id="293" w:name="_Toc536523807"/>
      <w:bookmarkStart w:id="294" w:name="_Toc536523613"/>
      <w:bookmarkStart w:id="295" w:name="_Toc536523808"/>
      <w:bookmarkStart w:id="296" w:name="_Toc536523614"/>
      <w:bookmarkStart w:id="297" w:name="_Toc536523809"/>
      <w:bookmarkStart w:id="298" w:name="_Toc536523615"/>
      <w:bookmarkStart w:id="299" w:name="_Toc536523810"/>
      <w:bookmarkStart w:id="300" w:name="_Toc536523616"/>
      <w:bookmarkStart w:id="301" w:name="_Toc536523811"/>
      <w:bookmarkStart w:id="302" w:name="_Toc536523617"/>
      <w:bookmarkStart w:id="303" w:name="_Toc536523812"/>
      <w:bookmarkStart w:id="304" w:name="_Toc536523618"/>
      <w:bookmarkStart w:id="305" w:name="_Toc536523813"/>
      <w:bookmarkStart w:id="306" w:name="_Toc536523619"/>
      <w:bookmarkStart w:id="307" w:name="_Toc536523814"/>
      <w:bookmarkStart w:id="308" w:name="_Toc536523620"/>
      <w:bookmarkStart w:id="309" w:name="_Toc536523815"/>
      <w:bookmarkStart w:id="310" w:name="_Toc536523621"/>
      <w:bookmarkStart w:id="311" w:name="_Toc536523816"/>
      <w:bookmarkStart w:id="312" w:name="_Toc536523622"/>
      <w:bookmarkStart w:id="313" w:name="_Toc536523817"/>
      <w:bookmarkStart w:id="314" w:name="_Toc536523623"/>
      <w:bookmarkStart w:id="315" w:name="_Toc536523818"/>
      <w:bookmarkStart w:id="316" w:name="_Toc536523624"/>
      <w:bookmarkStart w:id="317" w:name="_Toc536523819"/>
      <w:bookmarkStart w:id="318" w:name="_Toc536523640"/>
      <w:bookmarkStart w:id="319" w:name="_Toc536523835"/>
      <w:bookmarkStart w:id="320" w:name="_Toc536523641"/>
      <w:bookmarkStart w:id="321" w:name="_Toc536523836"/>
      <w:bookmarkStart w:id="322" w:name="_Toc536523642"/>
      <w:bookmarkStart w:id="323" w:name="_Toc536523837"/>
      <w:bookmarkStart w:id="324" w:name="_Toc536523643"/>
      <w:bookmarkStart w:id="325" w:name="_Toc536523838"/>
      <w:bookmarkStart w:id="326" w:name="_Toc536523644"/>
      <w:bookmarkStart w:id="327" w:name="_Toc536523839"/>
      <w:bookmarkStart w:id="328" w:name="_Toc536523645"/>
      <w:bookmarkStart w:id="329" w:name="_Toc536523840"/>
      <w:bookmarkStart w:id="330" w:name="_Toc536523667"/>
      <w:bookmarkStart w:id="331" w:name="_Toc536523862"/>
      <w:bookmarkStart w:id="332" w:name="_Toc536523668"/>
      <w:bookmarkStart w:id="333" w:name="_Toc536523863"/>
      <w:bookmarkStart w:id="334" w:name="_Toc536523669"/>
      <w:bookmarkStart w:id="335" w:name="_Toc536523864"/>
      <w:bookmarkStart w:id="336" w:name="_Toc536523670"/>
      <w:bookmarkStart w:id="337" w:name="_Toc536523865"/>
      <w:bookmarkStart w:id="338" w:name="_Toc536523671"/>
      <w:bookmarkStart w:id="339" w:name="_Toc536523866"/>
      <w:bookmarkStart w:id="340" w:name="_Toc536523672"/>
      <w:bookmarkStart w:id="341" w:name="_Toc536523867"/>
      <w:bookmarkStart w:id="342" w:name="_Toc536523673"/>
      <w:bookmarkStart w:id="343" w:name="_Toc536523868"/>
      <w:bookmarkStart w:id="344" w:name="_Toc536523674"/>
      <w:bookmarkStart w:id="345" w:name="_Toc536523869"/>
      <w:bookmarkStart w:id="346" w:name="_Toc536523675"/>
      <w:bookmarkStart w:id="347" w:name="_Toc536523870"/>
      <w:bookmarkStart w:id="348" w:name="_Toc536523676"/>
      <w:bookmarkStart w:id="349" w:name="_Toc536523871"/>
      <w:bookmarkStart w:id="350" w:name="_Toc536523677"/>
      <w:bookmarkStart w:id="351" w:name="_Toc536523872"/>
      <w:bookmarkStart w:id="352" w:name="_Toc536523678"/>
      <w:bookmarkStart w:id="353" w:name="_Toc536523873"/>
      <w:bookmarkStart w:id="354" w:name="_Toc536523679"/>
      <w:bookmarkStart w:id="355" w:name="_Toc536523874"/>
      <w:bookmarkStart w:id="356" w:name="_Toc536523680"/>
      <w:bookmarkStart w:id="357" w:name="_Toc536523875"/>
      <w:bookmarkStart w:id="358" w:name="_Toc536523681"/>
      <w:bookmarkStart w:id="359" w:name="_Toc536523876"/>
      <w:bookmarkStart w:id="360" w:name="_Toc536523682"/>
      <w:bookmarkStart w:id="361" w:name="_Toc536523877"/>
      <w:bookmarkStart w:id="362" w:name="_Toc536523683"/>
      <w:bookmarkStart w:id="363" w:name="_Toc536523878"/>
      <w:bookmarkStart w:id="364" w:name="_Toc77156179"/>
      <w:bookmarkStart w:id="365" w:name="_Toc77758974"/>
      <w:bookmarkStart w:id="366" w:name="_Toc77759008"/>
      <w:bookmarkStart w:id="367" w:name="_Toc77837363"/>
      <w:bookmarkStart w:id="368" w:name="_Toc96427031"/>
      <w:bookmarkStart w:id="369" w:name="_Toc77156180"/>
      <w:bookmarkStart w:id="370" w:name="_Toc77758975"/>
      <w:bookmarkStart w:id="371" w:name="_Toc77759009"/>
      <w:bookmarkStart w:id="372" w:name="_Toc77837364"/>
      <w:bookmarkStart w:id="373" w:name="_Toc96427032"/>
      <w:bookmarkStart w:id="374" w:name="_Toc77156181"/>
      <w:bookmarkStart w:id="375" w:name="_Toc77758976"/>
      <w:bookmarkStart w:id="376" w:name="_Toc77759010"/>
      <w:bookmarkStart w:id="377" w:name="_Toc77837365"/>
      <w:bookmarkStart w:id="378" w:name="_Toc96427033"/>
      <w:bookmarkStart w:id="379" w:name="_Toc536523685"/>
      <w:bookmarkStart w:id="380" w:name="_Toc96427034"/>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t>Segment index (</w:t>
      </w:r>
      <w:proofErr w:type="spellStart"/>
      <w:r>
        <w:t>sidx</w:t>
      </w:r>
      <w:proofErr w:type="spellEnd"/>
      <w:r>
        <w:t>)</w:t>
      </w:r>
      <w:bookmarkEnd w:id="379"/>
      <w:bookmarkEnd w:id="380"/>
    </w:p>
    <w:p w14:paraId="0C88C61E" w14:textId="7FB3E319" w:rsidR="005E1669" w:rsidRPr="00B5637D" w:rsidRDefault="00792EEB" w:rsidP="00B5637D">
      <w:pPr>
        <w:rPr>
          <w:i/>
          <w:iCs/>
        </w:rPr>
      </w:pPr>
      <w:ins w:id="381" w:author="Dimitri Podborski" w:date="2022-08-24T18:54:00Z">
        <w:r>
          <w:rPr>
            <w:i/>
            <w:iCs/>
          </w:rPr>
          <w:fldChar w:fldCharType="begin"/>
        </w:r>
        <w:r>
          <w:rPr>
            <w:i/>
            <w:iCs/>
          </w:rPr>
          <w:instrText xml:space="preserve"> HYPERLINK "https://github.com/MPEGGroup/FileFormat/issues/4" </w:instrText>
        </w:r>
        <w:r>
          <w:rPr>
            <w:i/>
            <w:iCs/>
          </w:rPr>
        </w:r>
        <w:r>
          <w:rPr>
            <w:i/>
            <w:iCs/>
          </w:rPr>
          <w:fldChar w:fldCharType="separate"/>
        </w:r>
        <w:r w:rsidR="005E1669" w:rsidRPr="00792EEB">
          <w:rPr>
            <w:rStyle w:val="Hyperlink"/>
            <w:i/>
            <w:iCs/>
          </w:rPr>
          <w:t>https://github.com/MPEGGroup/FileFormat/issues/4</w:t>
        </w:r>
        <w:r>
          <w:rPr>
            <w:i/>
            <w:iCs/>
          </w:rPr>
          <w:fldChar w:fldCharType="end"/>
        </w:r>
      </w:ins>
    </w:p>
    <w:p w14:paraId="31BAA617" w14:textId="73578B20" w:rsidR="00606ACC" w:rsidRDefault="00606ACC" w:rsidP="006F7105">
      <w:pPr>
        <w:rPr>
          <w:ins w:id="382" w:author="Dimitri Podborski" w:date="2022-08-24T19:03:00Z"/>
          <w:lang w:val="en-GB"/>
        </w:rPr>
      </w:pPr>
      <w:ins w:id="383" w:author="Dimitri Podborski" w:date="2022-08-24T19:03:00Z">
        <w:r>
          <w:rPr>
            <w:lang w:val="en-GB"/>
          </w:rPr>
          <w:t xml:space="preserve">Note: </w:t>
        </w:r>
        <w:r w:rsidR="00901176">
          <w:rPr>
            <w:lang w:val="en-GB"/>
          </w:rPr>
          <w:t xml:space="preserve">The </w:t>
        </w:r>
      </w:ins>
      <w:ins w:id="384" w:author="Dimitri Podborski" w:date="2022-08-24T19:05:00Z">
        <w:r w:rsidR="00901176">
          <w:rPr>
            <w:lang w:val="en-GB"/>
          </w:rPr>
          <w:fldChar w:fldCharType="begin"/>
        </w:r>
        <w:r w:rsidR="00901176">
          <w:rPr>
            <w:lang w:val="en-GB"/>
          </w:rPr>
          <w:instrText xml:space="preserve"> HYPERLINK "https://github.com/MPEGGroup/FileFormat/issues/4" </w:instrText>
        </w:r>
        <w:r w:rsidR="00901176">
          <w:rPr>
            <w:lang w:val="en-GB"/>
          </w:rPr>
        </w:r>
        <w:r w:rsidR="00901176">
          <w:rPr>
            <w:lang w:val="en-GB"/>
          </w:rPr>
          <w:fldChar w:fldCharType="separate"/>
        </w:r>
        <w:r w:rsidR="00901176" w:rsidRPr="00901176">
          <w:rPr>
            <w:rStyle w:val="Hyperlink"/>
            <w:lang w:val="en-GB"/>
          </w:rPr>
          <w:t>GitHub issue #4</w:t>
        </w:r>
        <w:r w:rsidR="00901176">
          <w:rPr>
            <w:lang w:val="en-GB"/>
          </w:rPr>
          <w:fldChar w:fldCharType="end"/>
        </w:r>
      </w:ins>
      <w:ins w:id="385" w:author="Dimitri Podborski" w:date="2022-08-24T19:04:00Z">
        <w:r w:rsidR="00901176">
          <w:rPr>
            <w:lang w:val="en-GB"/>
          </w:rPr>
          <w:t xml:space="preserve"> already contains suggested solutions and should be considered</w:t>
        </w:r>
      </w:ins>
      <w:ins w:id="386" w:author="Dimitri Podborski" w:date="2022-08-24T19:05:00Z">
        <w:r w:rsidR="00901176">
          <w:rPr>
            <w:lang w:val="en-GB"/>
          </w:rPr>
          <w:t xml:space="preserve"> </w:t>
        </w:r>
      </w:ins>
      <w:ins w:id="387" w:author="Dimitri Podborski" w:date="2022-08-24T19:06:00Z">
        <w:r w:rsidR="00901176">
          <w:rPr>
            <w:lang w:val="en-GB"/>
          </w:rPr>
          <w:t>in the design of the solution.</w:t>
        </w:r>
      </w:ins>
    </w:p>
    <w:p w14:paraId="116E13A0" w14:textId="20D1F542" w:rsidR="006F7105" w:rsidRDefault="006F7105" w:rsidP="006F7105">
      <w:pPr>
        <w:rPr>
          <w:rFonts w:ascii="Courier" w:hAnsi="Courier"/>
        </w:rPr>
      </w:pPr>
      <w:r w:rsidRPr="00886D4A">
        <w:rPr>
          <w:lang w:val="en-GB"/>
        </w:rPr>
        <w:t xml:space="preserve">In the file containing the </w:t>
      </w:r>
      <w:proofErr w:type="spellStart"/>
      <w:r w:rsidRPr="00DA1349">
        <w:rPr>
          <w:rFonts w:ascii="Courier" w:hAnsi="Courier"/>
          <w:lang w:val="en-GB"/>
        </w:rPr>
        <w:t>SegmentIndexBox</w:t>
      </w:r>
      <w:proofErr w:type="spellEnd"/>
      <w:r w:rsidRPr="00886D4A">
        <w:rPr>
          <w:lang w:val="en-GB"/>
        </w:rPr>
        <w:t xml:space="preserve">, the 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p>
    <w:p w14:paraId="46F38D2F" w14:textId="77777777" w:rsidR="006F7105" w:rsidRDefault="006F7105" w:rsidP="006F7105">
      <w:pPr>
        <w:pBdr>
          <w:bottom w:val="double" w:sz="6" w:space="1" w:color="auto"/>
        </w:pBdr>
      </w:pPr>
      <w:proofErr w:type="spellStart"/>
      <w:r>
        <w:rPr>
          <w:rFonts w:ascii="Courier" w:hAnsi="Courier"/>
        </w:rPr>
        <w:t>subsegment_duration</w:t>
      </w:r>
      <w:proofErr w:type="spellEnd"/>
      <w:r>
        <w:t xml:space="preserve">: when the reference is to </w:t>
      </w:r>
      <w:proofErr w:type="spellStart"/>
      <w:r>
        <w:rPr>
          <w:rFonts w:ascii="Courier" w:hAnsi="Courier"/>
        </w:rPr>
        <w:t>SegmentIndexBox</w:t>
      </w:r>
      <w:proofErr w:type="spellEnd"/>
      <w:r>
        <w:t xml:space="preserve">, this field carries the sum of the </w:t>
      </w:r>
      <w:proofErr w:type="spellStart"/>
      <w:r>
        <w:rPr>
          <w:rFonts w:ascii="Courier" w:hAnsi="Courier"/>
        </w:rPr>
        <w:t>subsegment_duration</w:t>
      </w:r>
      <w:proofErr w:type="spellEnd"/>
      <w:r>
        <w:t xml:space="preserve"> fields in that box; when the reference is to a subsegment, this field carries the difference between the earliest presentation time of any access unit of the reference stream in the next subsegment (or the first subsegment of the next segment, if this is the last subsegment of the segment, or the end presentation time of the reference stream if this is the last subsegment of the stream) and the earliest presentation time of any access unit of the reference stream in the referenced subsegment</w:t>
      </w:r>
    </w:p>
    <w:p w14:paraId="1B74F89D" w14:textId="77777777" w:rsidR="006F7105" w:rsidRPr="00D602EC" w:rsidRDefault="006F7105" w:rsidP="006F7105">
      <w:pPr>
        <w:pBdr>
          <w:bottom w:val="double" w:sz="6" w:space="1" w:color="auto"/>
        </w:pBdr>
        <w:rPr>
          <w:b/>
        </w:rPr>
      </w:pPr>
      <w:r w:rsidRPr="00D602EC">
        <w:rPr>
          <w:b/>
        </w:rPr>
        <w:t>Comment (informative)</w:t>
      </w:r>
    </w:p>
    <w:p w14:paraId="71726E88" w14:textId="77777777" w:rsidR="006F7105" w:rsidRDefault="006F7105" w:rsidP="006F7105">
      <w:pPr>
        <w:pBdr>
          <w:bottom w:val="double" w:sz="6" w:space="1" w:color="auto"/>
        </w:pBdr>
      </w:pPr>
      <w:r w:rsidRPr="00886D4A">
        <w:rPr>
          <w:lang w:val="en-GB"/>
        </w:rPr>
        <w:t xml:space="preserve">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r>
        <w:t xml:space="preserve">, does this imply that </w:t>
      </w:r>
      <w:proofErr w:type="spellStart"/>
      <w:r>
        <w:t>sidx</w:t>
      </w:r>
      <w:proofErr w:type="spellEnd"/>
      <w:r>
        <w:t xml:space="preserve"> comes before the media it indexes? In this case, </w:t>
      </w:r>
      <w:proofErr w:type="spellStart"/>
      <w:r>
        <w:t>sidx</w:t>
      </w:r>
      <w:proofErr w:type="spellEnd"/>
      <w:r>
        <w:t xml:space="preserve"> may also be no usable if the duration of a sample is unknown at the time of packaging it.</w:t>
      </w:r>
    </w:p>
    <w:p w14:paraId="0FEA000F" w14:textId="2848B317" w:rsidR="000555B1" w:rsidRPr="00606ACC" w:rsidDel="00606ACC" w:rsidRDefault="000555B1" w:rsidP="00595685">
      <w:pPr>
        <w:pStyle w:val="Heading2"/>
        <w:rPr>
          <w:del w:id="388" w:author="Dimitri Podborski" w:date="2022-08-24T19:01:00Z"/>
        </w:rPr>
      </w:pPr>
      <w:bookmarkStart w:id="389" w:name="_Toc96427035"/>
      <w:bookmarkStart w:id="390" w:name="_Toc536523686"/>
      <w:del w:id="391" w:author="Dimitri Podborski" w:date="2022-08-24T19:01:00Z">
        <w:r w:rsidRPr="00606ACC" w:rsidDel="00606ACC">
          <w:delText>Subsegment Index and Level Assignment (ssix and leva)</w:delText>
        </w:r>
        <w:bookmarkEnd w:id="389"/>
      </w:del>
    </w:p>
    <w:p w14:paraId="50838507" w14:textId="795F40D8" w:rsidR="00A63469" w:rsidRPr="00B5637D" w:rsidDel="00606ACC" w:rsidRDefault="00792EEB" w:rsidP="00B5637D">
      <w:pPr>
        <w:rPr>
          <w:del w:id="392" w:author="Dimitri Podborski" w:date="2022-08-24T19:01:00Z"/>
          <w:i/>
          <w:iCs/>
        </w:rPr>
      </w:pPr>
      <w:del w:id="393" w:author="Dimitri Podborski" w:date="2022-08-24T19:01:00Z">
        <w:r w:rsidDel="00606ACC">
          <w:rPr>
            <w:i/>
            <w:iCs/>
          </w:rPr>
          <w:fldChar w:fldCharType="begin"/>
        </w:r>
        <w:r w:rsidDel="00606ACC">
          <w:rPr>
            <w:i/>
            <w:iCs/>
          </w:rPr>
          <w:delInstrText xml:space="preserve"> HYPERLINK "https://github.com/MPEGGroup/FileFormat/issues/12" </w:delInstrText>
        </w:r>
        <w:r w:rsidDel="00606ACC">
          <w:rPr>
            <w:i/>
            <w:iCs/>
          </w:rPr>
        </w:r>
        <w:r w:rsidDel="00606ACC">
          <w:rPr>
            <w:i/>
            <w:iCs/>
          </w:rPr>
          <w:fldChar w:fldCharType="separate"/>
        </w:r>
        <w:r w:rsidR="00A63469" w:rsidRPr="00792EEB" w:rsidDel="00606ACC">
          <w:rPr>
            <w:rStyle w:val="Hyperlink"/>
            <w:i/>
            <w:iCs/>
          </w:rPr>
          <w:delText>https://github.com/MPEGGroup/FileFormat/issues/12</w:delText>
        </w:r>
        <w:r w:rsidDel="00606ACC">
          <w:rPr>
            <w:i/>
            <w:iCs/>
          </w:rPr>
          <w:fldChar w:fldCharType="end"/>
        </w:r>
      </w:del>
    </w:p>
    <w:p w14:paraId="3254A46D" w14:textId="6A90BC27" w:rsidR="005C5EE3" w:rsidRPr="00777A43" w:rsidDel="00606ACC" w:rsidRDefault="005C5EE3" w:rsidP="000555B1">
      <w:pPr>
        <w:rPr>
          <w:del w:id="394" w:author="Dimitri Podborski" w:date="2022-08-24T19:01:00Z"/>
          <w:i/>
          <w:iCs/>
        </w:rPr>
      </w:pPr>
      <w:del w:id="395" w:author="Dimitri Podborski" w:date="2022-08-24T19:01:00Z">
        <w:r w:rsidRPr="00E507CB" w:rsidDel="00606ACC">
          <w:rPr>
            <w:i/>
            <w:iCs/>
            <w:highlight w:val="yellow"/>
          </w:rPr>
          <w:delText>See the TuC</w:delText>
        </w:r>
        <w:r w:rsidR="005F04AA" w:rsidDel="00606ACC">
          <w:rPr>
            <w:i/>
            <w:iCs/>
            <w:highlight w:val="yellow"/>
          </w:rPr>
          <w:delText xml:space="preserve"> for combined fixes and improvements</w:delText>
        </w:r>
        <w:r w:rsidRPr="00E507CB" w:rsidDel="00606ACC">
          <w:rPr>
            <w:i/>
            <w:iCs/>
            <w:highlight w:val="yellow"/>
          </w:rPr>
          <w:delText>.</w:delText>
        </w:r>
      </w:del>
    </w:p>
    <w:p w14:paraId="03280266" w14:textId="3E75CA4B" w:rsidR="00170647" w:rsidRDefault="00170647" w:rsidP="00170647">
      <w:pPr>
        <w:pStyle w:val="Heading2"/>
      </w:pPr>
      <w:bookmarkStart w:id="396" w:name="_Toc54265570"/>
      <w:bookmarkStart w:id="397" w:name="_Toc54265613"/>
      <w:bookmarkStart w:id="398" w:name="_Toc54265727"/>
      <w:bookmarkStart w:id="399" w:name="_Toc54266018"/>
      <w:bookmarkStart w:id="400" w:name="_Toc6578441"/>
      <w:bookmarkStart w:id="401" w:name="_Toc6911978"/>
      <w:bookmarkStart w:id="402" w:name="_Toc6578442"/>
      <w:bookmarkStart w:id="403" w:name="_Toc6911979"/>
      <w:bookmarkStart w:id="404" w:name="_Toc6578443"/>
      <w:bookmarkStart w:id="405" w:name="_Toc6911980"/>
      <w:bookmarkStart w:id="406" w:name="_Toc6578444"/>
      <w:bookmarkStart w:id="407" w:name="_Toc6911981"/>
      <w:bookmarkStart w:id="408" w:name="_Toc6578445"/>
      <w:bookmarkStart w:id="409" w:name="_Toc6911982"/>
      <w:bookmarkStart w:id="410" w:name="_Toc39150839"/>
      <w:bookmarkStart w:id="411" w:name="_Toc39150840"/>
      <w:bookmarkStart w:id="412" w:name="_Toc77837368"/>
      <w:bookmarkStart w:id="413" w:name="_Toc96427036"/>
      <w:bookmarkStart w:id="414" w:name="_Toc77837369"/>
      <w:bookmarkStart w:id="415" w:name="_Toc96427037"/>
      <w:bookmarkStart w:id="416" w:name="_Toc77837370"/>
      <w:bookmarkStart w:id="417" w:name="_Toc96427038"/>
      <w:bookmarkStart w:id="418" w:name="_Toc77837371"/>
      <w:bookmarkStart w:id="419" w:name="_Toc96427039"/>
      <w:bookmarkStart w:id="420" w:name="_Toc77837372"/>
      <w:bookmarkStart w:id="421" w:name="_Toc96427040"/>
      <w:bookmarkStart w:id="422" w:name="_Toc77837373"/>
      <w:bookmarkStart w:id="423" w:name="_Toc96427041"/>
      <w:bookmarkStart w:id="424" w:name="_Toc77837374"/>
      <w:bookmarkStart w:id="425" w:name="_Toc96427042"/>
      <w:bookmarkStart w:id="426" w:name="_Toc77837375"/>
      <w:bookmarkStart w:id="427" w:name="_Toc96427043"/>
      <w:bookmarkStart w:id="428" w:name="_Toc77837376"/>
      <w:bookmarkStart w:id="429" w:name="_Toc96427044"/>
      <w:bookmarkStart w:id="430" w:name="_Toc77837377"/>
      <w:bookmarkStart w:id="431" w:name="_Toc96427045"/>
      <w:bookmarkStart w:id="432" w:name="_Toc77837378"/>
      <w:bookmarkStart w:id="433" w:name="_Toc96427046"/>
      <w:bookmarkStart w:id="434" w:name="_Toc77837379"/>
      <w:bookmarkStart w:id="435" w:name="_Toc96427047"/>
      <w:bookmarkStart w:id="436" w:name="_Toc77837380"/>
      <w:bookmarkStart w:id="437" w:name="_Toc96427048"/>
      <w:bookmarkStart w:id="438" w:name="_Toc77837381"/>
      <w:bookmarkStart w:id="439" w:name="_Toc96427049"/>
      <w:bookmarkStart w:id="440" w:name="_Toc77837382"/>
      <w:bookmarkStart w:id="441" w:name="_Toc96427050"/>
      <w:bookmarkStart w:id="442" w:name="_Toc77837383"/>
      <w:bookmarkStart w:id="443" w:name="_Toc96427051"/>
      <w:bookmarkStart w:id="444" w:name="_Toc77837384"/>
      <w:bookmarkStart w:id="445" w:name="_Toc96427052"/>
      <w:bookmarkStart w:id="446" w:name="_Toc77837385"/>
      <w:bookmarkStart w:id="447" w:name="_Toc96427053"/>
      <w:bookmarkStart w:id="448" w:name="_Toc77837386"/>
      <w:bookmarkStart w:id="449" w:name="_Toc96427054"/>
      <w:bookmarkStart w:id="450" w:name="_Toc77837387"/>
      <w:bookmarkStart w:id="451" w:name="_Toc96427055"/>
      <w:bookmarkStart w:id="452" w:name="_Toc77837388"/>
      <w:bookmarkStart w:id="453" w:name="_Toc96427056"/>
      <w:bookmarkStart w:id="454" w:name="_Toc77837389"/>
      <w:bookmarkStart w:id="455" w:name="_Toc96427057"/>
      <w:bookmarkStart w:id="456" w:name="_Toc77837390"/>
      <w:bookmarkStart w:id="457" w:name="_Toc96427058"/>
      <w:bookmarkStart w:id="458" w:name="_Toc77837391"/>
      <w:bookmarkStart w:id="459" w:name="_Toc96427059"/>
      <w:bookmarkStart w:id="460" w:name="_Toc77837392"/>
      <w:bookmarkStart w:id="461" w:name="_Toc96427060"/>
      <w:bookmarkStart w:id="462" w:name="_Toc77837393"/>
      <w:bookmarkStart w:id="463" w:name="_Toc96427061"/>
      <w:bookmarkStart w:id="464" w:name="_Toc77837394"/>
      <w:bookmarkStart w:id="465" w:name="_Toc96427062"/>
      <w:bookmarkStart w:id="466" w:name="_Toc77837395"/>
      <w:bookmarkStart w:id="467" w:name="_Toc96427063"/>
      <w:bookmarkStart w:id="468" w:name="_Toc77837396"/>
      <w:bookmarkStart w:id="469" w:name="_Toc96427064"/>
      <w:bookmarkStart w:id="470" w:name="_Toc77837397"/>
      <w:bookmarkStart w:id="471" w:name="_Toc96427065"/>
      <w:bookmarkStart w:id="472" w:name="_Toc77837398"/>
      <w:bookmarkStart w:id="473" w:name="_Toc96427066"/>
      <w:bookmarkStart w:id="474" w:name="_Toc77837399"/>
      <w:bookmarkStart w:id="475" w:name="_Toc96427067"/>
      <w:bookmarkStart w:id="476" w:name="_Toc77837400"/>
      <w:bookmarkStart w:id="477" w:name="_Toc96427068"/>
      <w:bookmarkStart w:id="478" w:name="_Toc77837401"/>
      <w:bookmarkStart w:id="479" w:name="_Toc96427069"/>
      <w:bookmarkStart w:id="480" w:name="_Toc77837402"/>
      <w:bookmarkStart w:id="481" w:name="_Toc96427070"/>
      <w:bookmarkStart w:id="482" w:name="_Toc77837403"/>
      <w:bookmarkStart w:id="483" w:name="_Toc96427071"/>
      <w:bookmarkStart w:id="484" w:name="_Toc77837404"/>
      <w:bookmarkStart w:id="485" w:name="_Toc96427072"/>
      <w:bookmarkStart w:id="486" w:name="_Toc77837405"/>
      <w:bookmarkStart w:id="487" w:name="_Toc96427073"/>
      <w:bookmarkStart w:id="488" w:name="_Toc77837406"/>
      <w:bookmarkStart w:id="489" w:name="_Toc96427074"/>
      <w:bookmarkStart w:id="490" w:name="_Toc77837407"/>
      <w:bookmarkStart w:id="491" w:name="_Toc96427075"/>
      <w:bookmarkStart w:id="492" w:name="_Toc536523689"/>
      <w:bookmarkStart w:id="493" w:name="_Toc96427076"/>
      <w:bookmarkEnd w:id="390"/>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t>General editing</w:t>
      </w:r>
      <w:bookmarkEnd w:id="492"/>
      <w:bookmarkEnd w:id="493"/>
    </w:p>
    <w:p w14:paraId="123927A5" w14:textId="77777777" w:rsidR="009B20D9" w:rsidRDefault="009B20D9" w:rsidP="004A6AA9">
      <w:pPr>
        <w:pStyle w:val="Heading3"/>
      </w:pPr>
      <w:bookmarkStart w:id="494" w:name="_Toc71025636"/>
      <w:bookmarkStart w:id="495" w:name="_Toc71025637"/>
      <w:bookmarkStart w:id="496" w:name="_Toc71025638"/>
      <w:bookmarkStart w:id="497" w:name="_Toc71025639"/>
      <w:bookmarkStart w:id="498" w:name="_Toc71025640"/>
      <w:bookmarkStart w:id="499" w:name="_Toc71025641"/>
      <w:bookmarkStart w:id="500" w:name="_Toc71025642"/>
      <w:bookmarkStart w:id="501" w:name="_Toc71025643"/>
      <w:bookmarkStart w:id="502" w:name="_Toc71025644"/>
      <w:bookmarkStart w:id="503" w:name="_Toc71025645"/>
      <w:bookmarkStart w:id="504" w:name="_Toc71025646"/>
      <w:bookmarkStart w:id="505" w:name="_Toc71025647"/>
      <w:bookmarkStart w:id="506" w:name="_Toc71025648"/>
      <w:bookmarkStart w:id="507" w:name="_Toc71025649"/>
      <w:bookmarkStart w:id="508" w:name="_Toc71025650"/>
      <w:bookmarkStart w:id="509" w:name="_Toc71025651"/>
      <w:bookmarkStart w:id="510" w:name="_Toc71025652"/>
      <w:bookmarkStart w:id="511" w:name="_Toc71025653"/>
      <w:bookmarkStart w:id="512" w:name="_Toc71025654"/>
      <w:bookmarkStart w:id="513" w:name="_Toc71025655"/>
      <w:bookmarkStart w:id="514" w:name="_Toc71025656"/>
      <w:bookmarkStart w:id="515" w:name="_Toc71025657"/>
      <w:bookmarkStart w:id="516" w:name="_Toc71025658"/>
      <w:bookmarkStart w:id="517" w:name="_Toc71025659"/>
      <w:bookmarkStart w:id="518" w:name="_Toc71025660"/>
      <w:bookmarkStart w:id="519" w:name="_Toc71025661"/>
      <w:bookmarkStart w:id="520" w:name="_Toc71025662"/>
      <w:bookmarkStart w:id="521" w:name="_Toc71025663"/>
      <w:bookmarkStart w:id="522" w:name="_Toc71025664"/>
      <w:bookmarkStart w:id="523" w:name="_Toc71025665"/>
      <w:bookmarkStart w:id="524" w:name="_Toc71025666"/>
      <w:bookmarkStart w:id="525" w:name="_Toc71025667"/>
      <w:bookmarkStart w:id="526" w:name="_Toc71025668"/>
      <w:bookmarkStart w:id="527" w:name="_Toc71025669"/>
      <w:bookmarkStart w:id="528" w:name="_Toc71025670"/>
      <w:bookmarkStart w:id="529" w:name="_Toc71025671"/>
      <w:bookmarkStart w:id="530" w:name="_Toc71025672"/>
      <w:bookmarkStart w:id="531" w:name="_Toc71025673"/>
      <w:bookmarkStart w:id="532" w:name="_Toc71025674"/>
      <w:bookmarkStart w:id="533" w:name="_Toc71025675"/>
      <w:bookmarkStart w:id="534" w:name="_Toc71025676"/>
      <w:bookmarkStart w:id="535" w:name="_Toc71025677"/>
      <w:bookmarkStart w:id="536" w:name="_Toc71025678"/>
      <w:bookmarkStart w:id="537" w:name="_Toc71025679"/>
      <w:bookmarkStart w:id="538" w:name="_Toc71025680"/>
      <w:bookmarkStart w:id="539" w:name="_Toc71025681"/>
      <w:bookmarkStart w:id="540" w:name="_Toc71025682"/>
      <w:bookmarkStart w:id="541" w:name="_Toc71025683"/>
      <w:bookmarkStart w:id="542" w:name="_Toc71025684"/>
      <w:bookmarkStart w:id="543" w:name="_Toc71025685"/>
      <w:bookmarkStart w:id="544" w:name="_Toc71025686"/>
      <w:bookmarkStart w:id="545" w:name="_Toc71025687"/>
      <w:bookmarkStart w:id="546" w:name="_Toc71025688"/>
      <w:bookmarkStart w:id="547" w:name="_Toc71025689"/>
      <w:bookmarkStart w:id="548" w:name="_Toc71025690"/>
      <w:bookmarkStart w:id="549" w:name="_Toc71025691"/>
      <w:bookmarkStart w:id="550" w:name="_Toc71025692"/>
      <w:bookmarkStart w:id="551" w:name="_Toc71025693"/>
      <w:bookmarkStart w:id="552" w:name="_Toc71025694"/>
      <w:bookmarkStart w:id="553" w:name="_Toc71025695"/>
      <w:bookmarkStart w:id="554" w:name="_Toc71025696"/>
      <w:bookmarkStart w:id="555" w:name="_Toc71025697"/>
      <w:bookmarkStart w:id="556" w:name="_Toc71025698"/>
      <w:bookmarkStart w:id="557" w:name="_Toc71025699"/>
      <w:bookmarkStart w:id="558" w:name="_Toc71025700"/>
      <w:bookmarkStart w:id="559" w:name="_Toc71025701"/>
      <w:bookmarkStart w:id="560" w:name="_Toc71025702"/>
      <w:bookmarkStart w:id="561" w:name="_Toc71025703"/>
      <w:bookmarkStart w:id="562" w:name="_Toc71025704"/>
      <w:bookmarkStart w:id="563" w:name="_Toc71025705"/>
      <w:bookmarkStart w:id="564" w:name="_Toc71025706"/>
      <w:bookmarkStart w:id="565" w:name="_Toc71025707"/>
      <w:bookmarkStart w:id="566" w:name="_Toc71025708"/>
      <w:bookmarkStart w:id="567" w:name="_Toc71025709"/>
      <w:bookmarkStart w:id="568" w:name="_Toc54265578"/>
      <w:bookmarkStart w:id="569" w:name="_Toc54265621"/>
      <w:bookmarkStart w:id="570" w:name="_Toc54265735"/>
      <w:bookmarkStart w:id="571" w:name="_Toc54266026"/>
      <w:bookmarkStart w:id="572" w:name="_Toc54266080"/>
      <w:bookmarkStart w:id="573" w:name="_Toc54265579"/>
      <w:bookmarkStart w:id="574" w:name="_Toc54265622"/>
      <w:bookmarkStart w:id="575" w:name="_Toc54265736"/>
      <w:bookmarkStart w:id="576" w:name="_Toc54266027"/>
      <w:bookmarkStart w:id="577" w:name="_Toc54266081"/>
      <w:bookmarkStart w:id="578" w:name="_Toc54265580"/>
      <w:bookmarkStart w:id="579" w:name="_Toc54265623"/>
      <w:bookmarkStart w:id="580" w:name="_Toc54265737"/>
      <w:bookmarkStart w:id="581" w:name="_Toc54266028"/>
      <w:bookmarkStart w:id="582" w:name="_Toc54266082"/>
      <w:bookmarkStart w:id="583" w:name="_Toc54265581"/>
      <w:bookmarkStart w:id="584" w:name="_Toc54265624"/>
      <w:bookmarkStart w:id="585" w:name="_Toc54265738"/>
      <w:bookmarkStart w:id="586" w:name="_Toc54266029"/>
      <w:bookmarkStart w:id="587" w:name="_Toc54266083"/>
      <w:bookmarkStart w:id="588" w:name="_Toc54265582"/>
      <w:bookmarkStart w:id="589" w:name="_Toc54265625"/>
      <w:bookmarkStart w:id="590" w:name="_Toc54265739"/>
      <w:bookmarkStart w:id="591" w:name="_Toc54266030"/>
      <w:bookmarkStart w:id="592" w:name="_Toc54266084"/>
      <w:bookmarkStart w:id="593" w:name="_Toc54265583"/>
      <w:bookmarkStart w:id="594" w:name="_Toc54265626"/>
      <w:bookmarkStart w:id="595" w:name="_Toc54265740"/>
      <w:bookmarkStart w:id="596" w:name="_Toc54266031"/>
      <w:bookmarkStart w:id="597" w:name="_Toc54266085"/>
      <w:bookmarkStart w:id="598" w:name="_Toc54265584"/>
      <w:bookmarkStart w:id="599" w:name="_Toc54265627"/>
      <w:bookmarkStart w:id="600" w:name="_Toc54265741"/>
      <w:bookmarkStart w:id="601" w:name="_Toc54266032"/>
      <w:bookmarkStart w:id="602" w:name="_Toc54266086"/>
      <w:bookmarkStart w:id="603" w:name="_Toc54265585"/>
      <w:bookmarkStart w:id="604" w:name="_Toc54265628"/>
      <w:bookmarkStart w:id="605" w:name="_Toc54265742"/>
      <w:bookmarkStart w:id="606" w:name="_Toc54266033"/>
      <w:bookmarkStart w:id="607" w:name="_Toc54266087"/>
      <w:bookmarkStart w:id="608" w:name="_Toc54265586"/>
      <w:bookmarkStart w:id="609" w:name="_Toc54265629"/>
      <w:bookmarkStart w:id="610" w:name="_Toc54265743"/>
      <w:bookmarkStart w:id="611" w:name="_Toc54266034"/>
      <w:bookmarkStart w:id="612" w:name="_Toc54266088"/>
      <w:bookmarkStart w:id="613" w:name="_Toc54265587"/>
      <w:bookmarkStart w:id="614" w:name="_Toc54265630"/>
      <w:bookmarkStart w:id="615" w:name="_Toc54265744"/>
      <w:bookmarkStart w:id="616" w:name="_Toc54266035"/>
      <w:bookmarkStart w:id="617" w:name="_Toc54266089"/>
      <w:bookmarkStart w:id="618" w:name="_Toc71025710"/>
      <w:bookmarkStart w:id="619" w:name="_Toc71025711"/>
      <w:bookmarkStart w:id="620" w:name="_Toc71025712"/>
      <w:bookmarkStart w:id="621" w:name="_Toc71025713"/>
      <w:bookmarkStart w:id="622" w:name="_Toc71025714"/>
      <w:bookmarkStart w:id="623" w:name="_Toc71025715"/>
      <w:bookmarkStart w:id="624" w:name="_Toc71025716"/>
      <w:bookmarkStart w:id="625" w:name="_Toc71025717"/>
      <w:bookmarkStart w:id="626" w:name="_Toc71025718"/>
      <w:bookmarkStart w:id="627" w:name="_Toc71025719"/>
      <w:bookmarkStart w:id="628" w:name="_Toc71025720"/>
      <w:bookmarkStart w:id="629" w:name="_Toc71025721"/>
      <w:bookmarkStart w:id="630" w:name="_Toc71025722"/>
      <w:bookmarkStart w:id="631" w:name="_Toc71025723"/>
      <w:bookmarkStart w:id="632" w:name="_Toc71025724"/>
      <w:bookmarkStart w:id="633" w:name="_Toc71025725"/>
      <w:bookmarkStart w:id="634" w:name="_Toc71025726"/>
      <w:bookmarkStart w:id="635" w:name="_Toc71025727"/>
      <w:bookmarkStart w:id="636" w:name="_Toc71025728"/>
      <w:bookmarkStart w:id="637" w:name="_Toc71025729"/>
      <w:bookmarkStart w:id="638" w:name="_Toc71025730"/>
      <w:bookmarkStart w:id="639" w:name="_Toc71025731"/>
      <w:bookmarkStart w:id="640" w:name="_Toc71025732"/>
      <w:bookmarkStart w:id="641" w:name="_Toc71025733"/>
      <w:bookmarkStart w:id="642" w:name="_Toc71025734"/>
      <w:bookmarkStart w:id="643" w:name="_Toc71025735"/>
      <w:bookmarkStart w:id="644" w:name="_Toc71025736"/>
      <w:bookmarkStart w:id="645" w:name="_Toc71025737"/>
      <w:bookmarkStart w:id="646" w:name="_Toc71025738"/>
      <w:bookmarkStart w:id="647" w:name="_Toc71025739"/>
      <w:bookmarkStart w:id="648" w:name="_Toc71025740"/>
      <w:bookmarkStart w:id="649" w:name="_Toc71025741"/>
      <w:bookmarkStart w:id="650" w:name="_Toc71025742"/>
      <w:bookmarkStart w:id="651" w:name="_Toc71025743"/>
      <w:bookmarkStart w:id="652" w:name="_Toc96427077"/>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r w:rsidRPr="00525766">
        <w:t>Presentation terms</w:t>
      </w:r>
      <w:bookmarkEnd w:id="652"/>
    </w:p>
    <w:p w14:paraId="62D73F99" w14:textId="751B1554" w:rsidR="00A63469" w:rsidRPr="00B5637D" w:rsidRDefault="00A63469" w:rsidP="00B5637D">
      <w:pPr>
        <w:rPr>
          <w:i/>
          <w:iCs/>
        </w:rPr>
      </w:pPr>
      <w:r w:rsidRPr="00B5637D">
        <w:rPr>
          <w:i/>
          <w:iCs/>
        </w:rPr>
        <w:t>https://github.com/MPEGGroup/FileFormat/issues/8</w:t>
      </w:r>
    </w:p>
    <w:p w14:paraId="35B2AA07" w14:textId="77777777" w:rsidR="009B20D9" w:rsidRDefault="009B20D9" w:rsidP="009B20D9">
      <w:r>
        <w:t>The term "presentation" is used throughout the spec (~180 times) with different meanings. This is confusing. We propose to clarify it when possible and to replace it in other cases.</w:t>
      </w:r>
    </w:p>
    <w:p w14:paraId="22319427" w14:textId="77777777" w:rsidR="009B20D9" w:rsidRDefault="009B20D9" w:rsidP="009B20D9">
      <w:pPr>
        <w:pStyle w:val="ListParagraph"/>
        <w:numPr>
          <w:ilvl w:val="0"/>
          <w:numId w:val="19"/>
        </w:numPr>
      </w:pPr>
      <w:r>
        <w:t xml:space="preserve">"presentation" </w:t>
      </w:r>
    </w:p>
    <w:p w14:paraId="630D6C31" w14:textId="77777777" w:rsidR="009B20D9" w:rsidRDefault="009B20D9" w:rsidP="009B20D9">
      <w:r>
        <w:t>When used standalone, it usually means "rendering" or "a set of related media" as in the introduction:</w:t>
      </w:r>
    </w:p>
    <w:p w14:paraId="14FC6D58" w14:textId="77777777" w:rsidR="009B20D9" w:rsidRDefault="009B20D9" w:rsidP="009B20D9">
      <w:r>
        <w:t xml:space="preserve">"The ISO Base Media File Format is designed to contain timed media information for a presentation in a flexible, extensible format that facilitates interchange, management, editing, and presentation of the media. This presentation may be ‘local’ to the system containing the </w:t>
      </w:r>
      <w:proofErr w:type="gramStart"/>
      <w:r>
        <w:t>presentation, or</w:t>
      </w:r>
      <w:proofErr w:type="gramEnd"/>
      <w:r>
        <w:t xml:space="preserve"> may be via a network or other stream delivery mechanism."</w:t>
      </w:r>
    </w:p>
    <w:p w14:paraId="32FB7EC5" w14:textId="77777777" w:rsidR="009B20D9" w:rsidRDefault="009B20D9" w:rsidP="009B20D9">
      <w:r>
        <w:t>It is currently defined as follows:</w:t>
      </w:r>
    </w:p>
    <w:p w14:paraId="753B0F13" w14:textId="77777777" w:rsidR="009B20D9" w:rsidRDefault="009B20D9" w:rsidP="009B20D9">
      <w:r>
        <w:t>"one or more motion sequences, possibly combined with audio"</w:t>
      </w:r>
    </w:p>
    <w:p w14:paraId="75BE3EFD" w14:textId="77777777" w:rsidR="009B20D9" w:rsidRDefault="009B20D9" w:rsidP="009B20D9">
      <w:r>
        <w:t xml:space="preserve">This definition is outdated. </w:t>
      </w:r>
    </w:p>
    <w:p w14:paraId="1E83701D" w14:textId="77777777" w:rsidR="009B20D9" w:rsidRDefault="009B20D9" w:rsidP="009B20D9">
      <w:r>
        <w:lastRenderedPageBreak/>
        <w:t>We suggest replacing the definition with the simple:</w:t>
      </w:r>
    </w:p>
    <w:p w14:paraId="3370DA48" w14:textId="77777777" w:rsidR="009B20D9" w:rsidRDefault="009B20D9" w:rsidP="009B20D9">
      <w:r>
        <w:t>"</w:t>
      </w:r>
      <w:proofErr w:type="gramStart"/>
      <w:r>
        <w:t>set</w:t>
      </w:r>
      <w:proofErr w:type="gramEnd"/>
      <w:r>
        <w:t xml:space="preserve"> of related media data "</w:t>
      </w:r>
    </w:p>
    <w:p w14:paraId="0B72DC84" w14:textId="77777777" w:rsidR="009B20D9" w:rsidRDefault="009B20D9" w:rsidP="009B20D9">
      <w:r>
        <w:t>We also suggest rephrasing the introduction which has too many '</w:t>
      </w:r>
      <w:proofErr w:type="gramStart"/>
      <w:r>
        <w:t>presentation</w:t>
      </w:r>
      <w:proofErr w:type="gramEnd"/>
      <w:r>
        <w:t>'.</w:t>
      </w:r>
    </w:p>
    <w:p w14:paraId="50827E0E" w14:textId="77777777" w:rsidR="009B20D9" w:rsidRDefault="009B20D9" w:rsidP="009B20D9">
      <w:pPr>
        <w:pStyle w:val="ListParagraph"/>
        <w:numPr>
          <w:ilvl w:val="0"/>
          <w:numId w:val="19"/>
        </w:numPr>
      </w:pPr>
      <w:r>
        <w:t>"</w:t>
      </w:r>
      <w:proofErr w:type="gramStart"/>
      <w:r>
        <w:t>presentation</w:t>
      </w:r>
      <w:proofErr w:type="gramEnd"/>
      <w:r>
        <w:t xml:space="preserve"> time" (60 occurrences)</w:t>
      </w:r>
    </w:p>
    <w:p w14:paraId="392AD194" w14:textId="77777777" w:rsidR="009B20D9" w:rsidRDefault="009B20D9" w:rsidP="009B20D9">
      <w:r>
        <w:t>There is no formal term in the definition section but the semantics of the '</w:t>
      </w:r>
      <w:proofErr w:type="spellStart"/>
      <w:r>
        <w:t>tfra</w:t>
      </w:r>
      <w:proofErr w:type="spellEnd"/>
      <w:r>
        <w:t>' box (8.8.10.3) says:</w:t>
      </w:r>
    </w:p>
    <w:p w14:paraId="3AB6E339" w14:textId="77777777" w:rsidR="009B20D9" w:rsidRDefault="009B20D9" w:rsidP="009B20D9">
      <w:r>
        <w:t>"</w:t>
      </w:r>
      <w:r w:rsidRPr="00AC145E">
        <w:t>The presentation time is the composition time of a sample, as adjusted by any edit list.</w:t>
      </w:r>
      <w:r>
        <w:t>"</w:t>
      </w:r>
    </w:p>
    <w:p w14:paraId="1537CDFD" w14:textId="77777777" w:rsidR="009B20D9" w:rsidRDefault="009B20D9" w:rsidP="009B20D9">
      <w:r>
        <w:t>We suggest moving this text as a term definition in the definition clause.</w:t>
      </w:r>
    </w:p>
    <w:p w14:paraId="18E612F1" w14:textId="77777777" w:rsidR="009B20D9" w:rsidRDefault="009B20D9" w:rsidP="009B20D9">
      <w:r>
        <w:t xml:space="preserve">We </w:t>
      </w:r>
      <w:proofErr w:type="gramStart"/>
      <w:r>
        <w:t>find also</w:t>
      </w:r>
      <w:proofErr w:type="gramEnd"/>
      <w:r>
        <w:t xml:space="preserve"> that:</w:t>
      </w:r>
    </w:p>
    <w:p w14:paraId="4D716B96" w14:textId="77777777" w:rsidR="009B20D9" w:rsidRDefault="009B20D9" w:rsidP="009B20D9">
      <w:r>
        <w:t>"</w:t>
      </w:r>
      <w:proofErr w:type="gramStart"/>
      <w:r>
        <w:t>presentation</w:t>
      </w:r>
      <w:proofErr w:type="gramEnd"/>
      <w:r>
        <w:t xml:space="preserve"> times are in the movie timeline" (8.6.13.1 Segment Index Box definition)</w:t>
      </w:r>
    </w:p>
    <w:p w14:paraId="133930A3" w14:textId="77777777" w:rsidR="009B20D9" w:rsidRDefault="009B20D9" w:rsidP="009B20D9">
      <w:r>
        <w:t>which seems consistent with our understanding and the definition above. We suggest moving that text as a note in the definition clause.</w:t>
      </w:r>
    </w:p>
    <w:p w14:paraId="140B9A36" w14:textId="77777777" w:rsidR="009B20D9" w:rsidRDefault="009B20D9" w:rsidP="009B20D9">
      <w:proofErr w:type="gramStart"/>
      <w:r>
        <w:t>But,</w:t>
      </w:r>
      <w:proofErr w:type="gramEnd"/>
      <w:r>
        <w:t xml:space="preserve"> we find in Annex A, A.4:</w:t>
      </w:r>
    </w:p>
    <w:p w14:paraId="1C27B78D" w14:textId="77777777" w:rsidR="009B20D9" w:rsidRDefault="009B20D9" w:rsidP="009B20D9">
      <w:r>
        <w:t>"</w:t>
      </w:r>
      <w:r w:rsidRPr="00004A63">
        <w:t xml:space="preserve"> </w:t>
      </w:r>
      <w:r>
        <w:t>The exact presentation time (its time-stamp) of a sample is defined by summing the durations of the preceding samples."</w:t>
      </w:r>
    </w:p>
    <w:p w14:paraId="3AB95CF6" w14:textId="77777777" w:rsidR="009B20D9" w:rsidRDefault="009B20D9" w:rsidP="009B20D9">
      <w:r>
        <w:t>which is confusing "time stamp" and "time" and more importantly "decoding time stamp" and "presentation time".</w:t>
      </w:r>
    </w:p>
    <w:p w14:paraId="743020CE" w14:textId="77777777" w:rsidR="009B20D9" w:rsidRDefault="009B20D9" w:rsidP="009B20D9">
      <w:r>
        <w:t>We suggest fixing that sentence as follows, by replacing:</w:t>
      </w:r>
    </w:p>
    <w:p w14:paraId="75677E10" w14:textId="77777777" w:rsidR="009B20D9" w:rsidRDefault="009B20D9" w:rsidP="009B20D9">
      <w:r>
        <w:t>"The exact presentation time (its time-stamp) of a sample is defined by summing the durations of the preceding samples."</w:t>
      </w:r>
    </w:p>
    <w:p w14:paraId="1E5C1623" w14:textId="77777777" w:rsidR="009B20D9" w:rsidRDefault="009B20D9" w:rsidP="009B20D9">
      <w:r>
        <w:t>with:</w:t>
      </w:r>
    </w:p>
    <w:p w14:paraId="4DCA0CF6" w14:textId="77777777" w:rsidR="009B20D9" w:rsidRDefault="009B20D9" w:rsidP="009B20D9">
      <w:r>
        <w:t>"The exact decoding time stamp</w:t>
      </w:r>
      <w:r w:rsidRPr="00F769A7">
        <w:t xml:space="preserve"> </w:t>
      </w:r>
      <w:r>
        <w:t>of a sample is defined by summing the durations of the preceding samples."</w:t>
      </w:r>
    </w:p>
    <w:p w14:paraId="5B6027CF" w14:textId="77777777" w:rsidR="009B20D9" w:rsidRDefault="009B20D9" w:rsidP="009B20D9">
      <w:r>
        <w:t>Sometimes the term "movie presentation time" is used. We suggest removing "movie" (or always using it) as the "presentation time" is indeed in a "movie time".</w:t>
      </w:r>
    </w:p>
    <w:p w14:paraId="12E4265D" w14:textId="77777777" w:rsidR="009B20D9" w:rsidRDefault="009B20D9" w:rsidP="009B20D9">
      <w:r>
        <w:t>The terms are "earliest presentation time" and "end presentation time" are used but don't seem ambiguous as they do consider the movie timeline (</w:t>
      </w:r>
      <w:proofErr w:type="gramStart"/>
      <w:r>
        <w:t>i.e.</w:t>
      </w:r>
      <w:proofErr w:type="gramEnd"/>
      <w:r>
        <w:t xml:space="preserve"> with edit list). </w:t>
      </w:r>
    </w:p>
    <w:p w14:paraId="55A0826B" w14:textId="77777777" w:rsidR="009B20D9" w:rsidRDefault="009B20D9" w:rsidP="009B20D9">
      <w:r>
        <w:t>The different sections about RTP use the term of "presentation time stamp" with a different meaning:</w:t>
      </w:r>
    </w:p>
    <w:p w14:paraId="09B82B66" w14:textId="77777777" w:rsidR="009B20D9" w:rsidRDefault="009B20D9" w:rsidP="009B20D9">
      <w:pPr>
        <w:pStyle w:val="ListParagraph"/>
        <w:numPr>
          <w:ilvl w:val="0"/>
          <w:numId w:val="23"/>
        </w:numPr>
      </w:pPr>
      <w:r>
        <w:t>"</w:t>
      </w:r>
      <w:proofErr w:type="gramStart"/>
      <w:r>
        <w:t>presentation</w:t>
      </w:r>
      <w:proofErr w:type="gramEnd"/>
      <w:r>
        <w:t xml:space="preserve"> time-stamp" (RTP Packet Entry Format, 9.1.3.2)</w:t>
      </w:r>
    </w:p>
    <w:p w14:paraId="7965AA70" w14:textId="77777777" w:rsidR="009B20D9" w:rsidRDefault="009B20D9" w:rsidP="009B20D9">
      <w:pPr>
        <w:pStyle w:val="ListParagraph"/>
        <w:numPr>
          <w:ilvl w:val="0"/>
          <w:numId w:val="23"/>
        </w:numPr>
      </w:pPr>
      <w:r>
        <w:t>"</w:t>
      </w:r>
      <w:proofErr w:type="gramStart"/>
      <w:r>
        <w:t>presentation</w:t>
      </w:r>
      <w:proofErr w:type="gramEnd"/>
      <w:r>
        <w:t xml:space="preserve"> timestamp" (H.3.2 Compensation for unequal starting for position of received RTP streams)</w:t>
      </w:r>
    </w:p>
    <w:p w14:paraId="4C488858" w14:textId="77777777" w:rsidR="009B20D9" w:rsidRDefault="009B20D9" w:rsidP="009B20D9">
      <w:pPr>
        <w:pStyle w:val="ListParagraph"/>
        <w:numPr>
          <w:ilvl w:val="0"/>
          <w:numId w:val="23"/>
        </w:numPr>
      </w:pPr>
      <w:r>
        <w:t xml:space="preserve">In H.4.4 and H.5.3 (duplicate text) "A presentation time on a timeline of the receiver clock is derived for each sample. If RTCP reception hint tracks are in use, the presentation time is the composition time of the sample on the movie timeline, also including clock drift correction as described in step 3 above. If RTCP reception hint tracks are not in use, </w:t>
      </w:r>
      <w:r w:rsidRPr="000240BB">
        <w:rPr>
          <w:highlight w:val="yellow"/>
        </w:rPr>
        <w:t>the presentation time is directly the composition time of the sample on the movie timeline.</w:t>
      </w:r>
      <w:r>
        <w:t>"</w:t>
      </w:r>
    </w:p>
    <w:p w14:paraId="15A362FA" w14:textId="77777777" w:rsidR="009B20D9" w:rsidRDefault="009B20D9" w:rsidP="009B20D9">
      <w:r>
        <w:t>This is wrong and should be fixed.</w:t>
      </w:r>
    </w:p>
    <w:p w14:paraId="3818BD7A" w14:textId="77777777" w:rsidR="009B20D9" w:rsidRDefault="009B20D9" w:rsidP="009B20D9">
      <w:pPr>
        <w:pStyle w:val="ListParagraph"/>
        <w:numPr>
          <w:ilvl w:val="0"/>
          <w:numId w:val="19"/>
        </w:numPr>
      </w:pPr>
      <w:r>
        <w:lastRenderedPageBreak/>
        <w:t>"</w:t>
      </w:r>
      <w:proofErr w:type="gramStart"/>
      <w:r>
        <w:t>presentation</w:t>
      </w:r>
      <w:proofErr w:type="gramEnd"/>
      <w:r>
        <w:t xml:space="preserve"> order" (9 occurrences)</w:t>
      </w:r>
    </w:p>
    <w:p w14:paraId="2829D50D" w14:textId="77777777" w:rsidR="009B20D9" w:rsidRDefault="009B20D9" w:rsidP="009B20D9">
      <w:r>
        <w:t>The term is not defined. When it is used, it is not related to the "presentation" (</w:t>
      </w:r>
      <w:proofErr w:type="gramStart"/>
      <w:r>
        <w:t>i.e.</w:t>
      </w:r>
      <w:proofErr w:type="gramEnd"/>
      <w:r>
        <w:t xml:space="preserve"> including edit list), it rather means: "order in which samples are with increasing composition times". Sometimes the term "output order" is used. Some other times the term "composition order" is used.</w:t>
      </w:r>
    </w:p>
    <w:p w14:paraId="67DF247E" w14:textId="77777777" w:rsidR="009B20D9" w:rsidRDefault="009B20D9" w:rsidP="009B20D9">
      <w:r>
        <w:t>We suggest defining the term "composition order" (or "output order") as above and to use it consistently.</w:t>
      </w:r>
    </w:p>
    <w:p w14:paraId="7687EEA1" w14:textId="77777777" w:rsidR="009B20D9" w:rsidRDefault="009B20D9" w:rsidP="009B20D9">
      <w:r>
        <w:t>Similarly, we suggest defining "decoding order" and using it consistently (versus "decode order").</w:t>
      </w:r>
    </w:p>
    <w:p w14:paraId="57DA962A" w14:textId="77777777" w:rsidR="009B20D9" w:rsidRDefault="009B20D9" w:rsidP="009B20D9">
      <w:pPr>
        <w:pStyle w:val="ListParagraph"/>
        <w:numPr>
          <w:ilvl w:val="0"/>
          <w:numId w:val="19"/>
        </w:numPr>
      </w:pPr>
      <w:r>
        <w:t>"</w:t>
      </w:r>
      <w:proofErr w:type="gramStart"/>
      <w:r>
        <w:t>presentation</w:t>
      </w:r>
      <w:proofErr w:type="gramEnd"/>
      <w:r>
        <w:t xml:space="preserve"> file" (4 occurrences)</w:t>
      </w:r>
    </w:p>
    <w:p w14:paraId="77BFB6E0" w14:textId="77777777" w:rsidR="009B20D9" w:rsidRDefault="009B20D9" w:rsidP="009B20D9">
      <w:r>
        <w:t>In 6.1.1, it is used to introduce the notion of external media data not stored in a main ISOBMFF file:</w:t>
      </w:r>
    </w:p>
    <w:p w14:paraId="10D7A59D" w14:textId="77777777" w:rsidR="009B20D9" w:rsidRDefault="009B20D9" w:rsidP="009B20D9">
      <w:r>
        <w:t>"</w:t>
      </w:r>
      <w:r w:rsidRPr="00F0364C">
        <w:t xml:space="preserve"> </w:t>
      </w:r>
      <w:r>
        <w:t xml:space="preserve">A presentation may be contained in several files. One file contains the metadata for the whole </w:t>
      </w:r>
      <w:proofErr w:type="gramStart"/>
      <w:r>
        <w:t>presentation, and</w:t>
      </w:r>
      <w:proofErr w:type="gramEnd"/>
      <w:r>
        <w:t xml:space="preserve"> is formatted to this specification. This file may also contain all the media data, whereupon the presentation is self-contained. The other files, if used, are not required to be formatted to this specification; they are used to contain media data, and may also contain unused media data, or other information. </w:t>
      </w:r>
      <w:r w:rsidRPr="00F0364C">
        <w:rPr>
          <w:highlight w:val="yellow"/>
        </w:rPr>
        <w:t>This specification concerns the structure of the presentation file only</w:t>
      </w:r>
      <w:r>
        <w:t>. The format of the media-data files is constrained by this specification only in that the media-data in the media files must be capable of description by the metadata defined here."</w:t>
      </w:r>
    </w:p>
    <w:p w14:paraId="3BF943CA" w14:textId="77777777" w:rsidR="009B20D9" w:rsidRDefault="009B20D9" w:rsidP="009B20D9">
      <w:r>
        <w:t>Similarly, in 11.2, it says:</w:t>
      </w:r>
    </w:p>
    <w:p w14:paraId="64AA685C" w14:textId="77777777" w:rsidR="009B20D9" w:rsidRDefault="009B20D9" w:rsidP="009B20D9">
      <w:r>
        <w:t>"</w:t>
      </w:r>
      <w:r w:rsidRPr="00F0364C">
        <w:t xml:space="preserve"> </w:t>
      </w:r>
      <w:r>
        <w:t>The main file containing the metadata may use other files to contain media-data. These other files may contain header declarations from a variety of standards, including this one.</w:t>
      </w:r>
    </w:p>
    <w:p w14:paraId="7872724D" w14:textId="77777777" w:rsidR="009B20D9" w:rsidRDefault="009B20D9" w:rsidP="009B20D9">
      <w:r>
        <w:t>If such a secondary file has a metadata declaration set in it, that metadata is not part of the overall presentation. This allows small presentation files to be aggregated into a larger overall presentation by building new metadata and referencing the media-data, rather than copying it."</w:t>
      </w:r>
    </w:p>
    <w:p w14:paraId="5997EEDB" w14:textId="77777777" w:rsidR="009B20D9" w:rsidRDefault="009B20D9" w:rsidP="009B20D9">
      <w:r>
        <w:t>But in 6.1.2, the COR mixes this term with the notion of segment:</w:t>
      </w:r>
    </w:p>
    <w:p w14:paraId="34B31D34" w14:textId="77777777" w:rsidR="009B20D9" w:rsidRDefault="009B20D9" w:rsidP="009B20D9">
      <w:r>
        <w:t>"A presentation file logically includes all its segments."</w:t>
      </w:r>
    </w:p>
    <w:p w14:paraId="56741EF8" w14:textId="77777777" w:rsidR="009B20D9" w:rsidRDefault="009B20D9" w:rsidP="009B20D9">
      <w:r>
        <w:t>We believe this should be fixed. We suggest:</w:t>
      </w:r>
    </w:p>
    <w:p w14:paraId="3FD4EA15" w14:textId="77777777" w:rsidR="009B20D9" w:rsidRDefault="009B20D9" w:rsidP="009B20D9">
      <w:pPr>
        <w:pStyle w:val="ListParagraph"/>
        <w:numPr>
          <w:ilvl w:val="0"/>
          <w:numId w:val="21"/>
        </w:numPr>
      </w:pPr>
      <w:r>
        <w:t>removing the notion of presentation file</w:t>
      </w:r>
    </w:p>
    <w:p w14:paraId="6625073C" w14:textId="77777777" w:rsidR="009B20D9" w:rsidRDefault="009B20D9" w:rsidP="009B20D9">
      <w:pPr>
        <w:pStyle w:val="ListParagraph"/>
        <w:numPr>
          <w:ilvl w:val="0"/>
          <w:numId w:val="21"/>
        </w:numPr>
      </w:pPr>
      <w:r>
        <w:t>and rewriting 6.1.1, 6.1.2 with the following text:</w:t>
      </w:r>
    </w:p>
    <w:p w14:paraId="3593804F" w14:textId="77777777" w:rsidR="009B20D9" w:rsidRDefault="009B20D9" w:rsidP="009B20D9">
      <w:r>
        <w:t xml:space="preserve">"When represented according to the format defined in this part of the standard, a presentation may be stored in a single file or in multiple files, or it may even be delivered without the bytes being written in a file, for instance when streamed over a network and consumed on the fly. </w:t>
      </w:r>
    </w:p>
    <w:p w14:paraId="76AE25AC" w14:textId="77777777" w:rsidR="009B20D9" w:rsidRDefault="009B20D9" w:rsidP="009B20D9">
      <w:r>
        <w:t>When split over multiple files, two different splitting options exist.</w:t>
      </w:r>
    </w:p>
    <w:p w14:paraId="11E8228F" w14:textId="77777777" w:rsidR="009B20D9" w:rsidRDefault="009B20D9" w:rsidP="009B20D9">
      <w:r>
        <w:t>In one option, one file contains the metadata for the whole presentation, and is formatted to this specification. The other files are not required to be formatted to this specification. They are used to contain media data, and may also contain unused media data, or other information.</w:t>
      </w:r>
      <w:r w:rsidRPr="00DE349E">
        <w:t xml:space="preserve"> </w:t>
      </w:r>
      <w:r>
        <w:t>The format of these other files is constrained by this specification only in that the media data in them must be capable of description by the metadata defined in this specification.</w:t>
      </w:r>
    </w:p>
    <w:p w14:paraId="11829128" w14:textId="77777777" w:rsidR="009B20D9" w:rsidRDefault="009B20D9" w:rsidP="009B20D9">
      <w:r>
        <w:t>These other files may be ISO files, image files, or other formats. Only the media data itself, such as JPEG 2000 images, is stored in these other files; all timing and framing (position and size) information is in the ISO base media file, so the ancillary files are essentially free-format.</w:t>
      </w:r>
    </w:p>
    <w:p w14:paraId="590770C4" w14:textId="77777777" w:rsidR="009B20D9" w:rsidRDefault="009B20D9" w:rsidP="009B20D9">
      <w:r>
        <w:lastRenderedPageBreak/>
        <w:t>If an ISO file contains hint tracks, the media tracks that reference the media data from which the hints were built shall remain in the file, even if the data within them is not directly referenced by the hint tracks; after deleting all hint tracks, the entire un-hinted presentation shall remain. Note that the media tracks may, however, refer to external files for their media data.</w:t>
      </w:r>
    </w:p>
    <w:p w14:paraId="0D7DE2C0" w14:textId="77777777" w:rsidR="009B20D9" w:rsidRDefault="009B20D9" w:rsidP="009B20D9">
      <w:r>
        <w:t>In a second option, the media data is distributed over multiple files conformant to this specification. A first file contains some metadata valid for the whole presentation and possibly some media data and some metadata valid for a first part of the presentation. It also describes that additional files may be present. These additional files describe media and metadata for successive parts of the presentation.</w:t>
      </w:r>
    </w:p>
    <w:p w14:paraId="3170A788" w14:textId="77777777" w:rsidR="009B20D9" w:rsidRDefault="009B20D9" w:rsidP="009B20D9">
      <w:r>
        <w:t>In more complex scenarios, the two options could be combined.</w:t>
      </w:r>
    </w:p>
    <w:p w14:paraId="49D7E6B2" w14:textId="77777777" w:rsidR="009B20D9" w:rsidRDefault="009B20D9" w:rsidP="009B20D9">
      <w:r>
        <w:t>In this specification, some boxes (called top-level boxes) are indicated as being at ‘file’ level, with the notation “Container: File”. This file corresponds to the single file when no other files are used; or when multiple files are used, to the virtual file formed by the concatenation of file containing the metadata for the first part of the presentation, with the other ISOBMFF compliant files in presentation order.</w:t>
      </w:r>
    </w:p>
    <w:p w14:paraId="7ABA0FC8" w14:textId="77777777" w:rsidR="009B20D9" w:rsidRDefault="009B20D9" w:rsidP="009B20D9">
      <w:pPr>
        <w:pStyle w:val="ListParagraph"/>
        <w:numPr>
          <w:ilvl w:val="0"/>
          <w:numId w:val="19"/>
        </w:numPr>
      </w:pPr>
      <w:r>
        <w:t>"</w:t>
      </w:r>
      <w:proofErr w:type="gramStart"/>
      <w:r>
        <w:t>presentation</w:t>
      </w:r>
      <w:proofErr w:type="gramEnd"/>
      <w:r>
        <w:t xml:space="preserve"> metadata wrapper" (1 occurrence)</w:t>
      </w:r>
    </w:p>
    <w:p w14:paraId="4EFC52AF" w14:textId="77777777" w:rsidR="009B20D9" w:rsidRDefault="009B20D9" w:rsidP="009B20D9">
      <w:r>
        <w:t xml:space="preserve">In "6.1.2 </w:t>
      </w:r>
      <w:r w:rsidRPr="00315C42">
        <w:t>Object Structure</w:t>
      </w:r>
      <w:r>
        <w:t>", it says:</w:t>
      </w:r>
    </w:p>
    <w:p w14:paraId="40FCD41F" w14:textId="77777777" w:rsidR="009B20D9" w:rsidRDefault="009B20D9" w:rsidP="009B20D9">
      <w:r>
        <w:t xml:space="preserve">"The sequence of objects in the file shall contain exactly one presentation metadata wrapper (the </w:t>
      </w:r>
      <w:proofErr w:type="spellStart"/>
      <w:r w:rsidRPr="00A036CD">
        <w:rPr>
          <w:rFonts w:ascii="Courier" w:hAnsi="Courier"/>
        </w:rPr>
        <w:t>MovieBox</w:t>
      </w:r>
      <w:proofErr w:type="spellEnd"/>
      <w:r>
        <w:t>)."</w:t>
      </w:r>
    </w:p>
    <w:p w14:paraId="3E628D37" w14:textId="77777777" w:rsidR="009B20D9" w:rsidRDefault="009B20D9" w:rsidP="009B20D9">
      <w:r>
        <w:t>We suggest replacing it with:</w:t>
      </w:r>
    </w:p>
    <w:p w14:paraId="65D05CA8" w14:textId="77777777" w:rsidR="009B20D9" w:rsidRDefault="009B20D9" w:rsidP="009B20D9">
      <w:r>
        <w:t xml:space="preserve">"The sequence of objects in the file shall contain exactly one </w:t>
      </w:r>
      <w:proofErr w:type="spellStart"/>
      <w:r w:rsidRPr="00A036CD">
        <w:rPr>
          <w:rFonts w:ascii="Courier" w:hAnsi="Courier"/>
        </w:rPr>
        <w:t>MovieBox</w:t>
      </w:r>
      <w:proofErr w:type="spellEnd"/>
      <w:r>
        <w:t>."</w:t>
      </w:r>
    </w:p>
    <w:p w14:paraId="057F8588" w14:textId="77777777" w:rsidR="009B20D9" w:rsidRDefault="009B20D9" w:rsidP="009B20D9">
      <w:pPr>
        <w:pStyle w:val="ListParagraph"/>
        <w:numPr>
          <w:ilvl w:val="0"/>
          <w:numId w:val="19"/>
        </w:numPr>
      </w:pPr>
      <w:r>
        <w:t>"</w:t>
      </w:r>
      <w:proofErr w:type="gramStart"/>
      <w:r>
        <w:t>presentation</w:t>
      </w:r>
      <w:proofErr w:type="gramEnd"/>
      <w:r>
        <w:t xml:space="preserve"> information" (5 times)</w:t>
      </w:r>
    </w:p>
    <w:p w14:paraId="0832667C" w14:textId="77777777" w:rsidR="009B20D9" w:rsidRDefault="009B20D9" w:rsidP="009B20D9">
      <w:r>
        <w:t>The sentences using this term can easily be removed or the term replaced by "media information".</w:t>
      </w:r>
    </w:p>
    <w:p w14:paraId="1752434A" w14:textId="77777777" w:rsidR="00847FFE" w:rsidRDefault="00847FFE" w:rsidP="00847FFE">
      <w:pPr>
        <w:pStyle w:val="Heading2"/>
      </w:pPr>
      <w:bookmarkStart w:id="653" w:name="_Toc96427078"/>
      <w:r>
        <w:t>Brands</w:t>
      </w:r>
      <w:bookmarkEnd w:id="653"/>
    </w:p>
    <w:p w14:paraId="49EC3D4E" w14:textId="77777777" w:rsidR="00847FFE" w:rsidRDefault="00847FFE" w:rsidP="00847FFE">
      <w:pPr>
        <w:pStyle w:val="Heading3"/>
      </w:pPr>
      <w:bookmarkStart w:id="654" w:name="_Toc96427079"/>
      <w:r>
        <w:t>Structural brands analysis</w:t>
      </w:r>
      <w:bookmarkEnd w:id="654"/>
    </w:p>
    <w:p w14:paraId="06F8C7DC" w14:textId="77777777" w:rsidR="00847FFE" w:rsidRDefault="00847FFE" w:rsidP="00847FFE">
      <w:r>
        <w:t>The following diagram presents an overview of the brands defined in ISOBMFF. The upper part indicates the brand 4CC, ‘+’ indicates that support for a box was added as required in the given brand, ‘~’ indicates some semantics changes around an existing box, and the bottom sentences indicate additional support.</w:t>
      </w:r>
    </w:p>
    <w:p w14:paraId="1117F354" w14:textId="77777777" w:rsidR="00847FFE" w:rsidRDefault="00847FFE" w:rsidP="00847FFE">
      <w:r>
        <w:rPr>
          <w:noProof/>
        </w:rPr>
        <w:lastRenderedPageBreak/>
        <w:drawing>
          <wp:inline distT="0" distB="0" distL="0" distR="0" wp14:anchorId="04A20393" wp14:editId="566FE390">
            <wp:extent cx="5943600" cy="4457700"/>
            <wp:effectExtent l="0" t="0" r="0" b="0"/>
            <wp:docPr id="24" name="Picture 2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 application&#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5EDE9E07" w14:textId="77777777" w:rsidR="00847FFE" w:rsidRDefault="00847FFE" w:rsidP="00847FFE">
      <w:r>
        <w:t>The full list of supported boxes in ‘</w:t>
      </w:r>
      <w:proofErr w:type="spellStart"/>
      <w:r>
        <w:t>isom</w:t>
      </w:r>
      <w:proofErr w:type="spellEnd"/>
      <w:r>
        <w:t>’ is omitted.</w:t>
      </w:r>
    </w:p>
    <w:p w14:paraId="1D615B72" w14:textId="77777777" w:rsidR="00847FFE" w:rsidRDefault="00847FFE" w:rsidP="00847FFE">
      <w:r>
        <w:t>A few notes on the figure and the derived specs:</w:t>
      </w:r>
    </w:p>
    <w:p w14:paraId="3AFDE348" w14:textId="77777777" w:rsidR="00847FFE" w:rsidRDefault="00847FFE" w:rsidP="00847FFE">
      <w:pPr>
        <w:numPr>
          <w:ilvl w:val="0"/>
          <w:numId w:val="86"/>
        </w:numPr>
      </w:pPr>
      <w:r>
        <w:t>14496-14 defines ‘mp41’ and ‘mp42’ but without relationships to the ‘</w:t>
      </w:r>
      <w:proofErr w:type="spellStart"/>
      <w:r>
        <w:t>isoX</w:t>
      </w:r>
      <w:proofErr w:type="spellEnd"/>
      <w:r>
        <w:t>’ brands</w:t>
      </w:r>
    </w:p>
    <w:p w14:paraId="390503D8" w14:textId="77777777" w:rsidR="00847FFE" w:rsidRDefault="00847FFE" w:rsidP="00847FFE">
      <w:pPr>
        <w:numPr>
          <w:ilvl w:val="0"/>
          <w:numId w:val="86"/>
        </w:numPr>
      </w:pPr>
      <w:r>
        <w:t>14496-15 defines brands which are specific to layered HEVC (‘</w:t>
      </w:r>
      <w:proofErr w:type="spellStart"/>
      <w:r>
        <w:t>hvce</w:t>
      </w:r>
      <w:proofErr w:type="spellEnd"/>
      <w:r>
        <w:t>’ and ‘</w:t>
      </w:r>
      <w:proofErr w:type="spellStart"/>
      <w:r>
        <w:t>hvci</w:t>
      </w:r>
      <w:proofErr w:type="spellEnd"/>
      <w:r>
        <w:t>’) and omitted here.</w:t>
      </w:r>
    </w:p>
    <w:p w14:paraId="10714246" w14:textId="77777777" w:rsidR="00847FFE" w:rsidRDefault="00847FFE" w:rsidP="00847FFE">
      <w:pPr>
        <w:numPr>
          <w:ilvl w:val="0"/>
          <w:numId w:val="86"/>
        </w:numPr>
      </w:pPr>
      <w:r>
        <w:t>HEIF defines 2 structural brands</w:t>
      </w:r>
    </w:p>
    <w:p w14:paraId="640831DF" w14:textId="77777777" w:rsidR="00847FFE" w:rsidRDefault="00847FFE" w:rsidP="00847FFE">
      <w:pPr>
        <w:numPr>
          <w:ilvl w:val="1"/>
          <w:numId w:val="86"/>
        </w:numPr>
      </w:pPr>
      <w:r>
        <w:t>‘mif1’ intersects ‘</w:t>
      </w:r>
      <w:proofErr w:type="spellStart"/>
      <w:r>
        <w:t>isoa</w:t>
      </w:r>
      <w:proofErr w:type="spellEnd"/>
      <w:r>
        <w:t>’, ’iso7’, and ‘iso2’, but not the other ‘</w:t>
      </w:r>
      <w:proofErr w:type="spellStart"/>
      <w:r>
        <w:t>isoX</w:t>
      </w:r>
      <w:proofErr w:type="spellEnd"/>
      <w:r>
        <w:t>’ brands (intersection not represented on the picture) for the following reasons:</w:t>
      </w:r>
    </w:p>
    <w:p w14:paraId="296E2BED" w14:textId="77777777" w:rsidR="00847FFE" w:rsidRDefault="00847FFE" w:rsidP="00847FFE">
      <w:pPr>
        <w:numPr>
          <w:ilvl w:val="2"/>
          <w:numId w:val="86"/>
        </w:numPr>
      </w:pPr>
      <w:r>
        <w:t xml:space="preserve">The ‘meta’ box (defined in ISOBMFF and supported from ‘iso2’) has to be present and </w:t>
      </w:r>
      <w:proofErr w:type="gramStart"/>
      <w:r>
        <w:t>supported, but</w:t>
      </w:r>
      <w:proofErr w:type="gramEnd"/>
      <w:r>
        <w:t xml:space="preserve"> given that the ‘</w:t>
      </w:r>
      <w:proofErr w:type="spellStart"/>
      <w:r>
        <w:t>moov</w:t>
      </w:r>
      <w:proofErr w:type="spellEnd"/>
      <w:r>
        <w:t xml:space="preserve">’ box is not necessarily present and is not required to be parsed, ‘iso2’ is not a subset of ‘mif1’. </w:t>
      </w:r>
    </w:p>
    <w:p w14:paraId="0297FCDE" w14:textId="77777777" w:rsidR="00847FFE" w:rsidRDefault="00847FFE" w:rsidP="00847FFE">
      <w:pPr>
        <w:numPr>
          <w:ilvl w:val="2"/>
          <w:numId w:val="86"/>
        </w:numPr>
      </w:pPr>
      <w:r>
        <w:t xml:space="preserve">A parser </w:t>
      </w:r>
      <w:proofErr w:type="gramStart"/>
      <w:r>
        <w:t>has to</w:t>
      </w:r>
      <w:proofErr w:type="gramEnd"/>
      <w:r>
        <w:t xml:space="preserve"> support ‘</w:t>
      </w:r>
      <w:proofErr w:type="spellStart"/>
      <w:r>
        <w:t>iloc</w:t>
      </w:r>
      <w:proofErr w:type="spellEnd"/>
      <w:r>
        <w:t>’ v2, ‘</w:t>
      </w:r>
      <w:proofErr w:type="spellStart"/>
      <w:r>
        <w:t>iinf</w:t>
      </w:r>
      <w:proofErr w:type="spellEnd"/>
      <w:r>
        <w:t>’ v1, ‘inf2’ v3, ‘</w:t>
      </w:r>
      <w:proofErr w:type="spellStart"/>
      <w:r>
        <w:t>iref</w:t>
      </w:r>
      <w:proofErr w:type="spellEnd"/>
      <w:r>
        <w:t>’ v1 which are only permitted in ‘iso7’, but not all the features of ‘iso7’ are required to be supported.</w:t>
      </w:r>
    </w:p>
    <w:p w14:paraId="1BCC74FE" w14:textId="77777777" w:rsidR="00847FFE" w:rsidRDefault="00847FFE" w:rsidP="00847FFE">
      <w:pPr>
        <w:numPr>
          <w:ilvl w:val="2"/>
          <w:numId w:val="86"/>
        </w:numPr>
      </w:pPr>
      <w:r>
        <w:t xml:space="preserve">A parser </w:t>
      </w:r>
      <w:proofErr w:type="gramStart"/>
      <w:r>
        <w:t>has to</w:t>
      </w:r>
      <w:proofErr w:type="gramEnd"/>
      <w:r>
        <w:t xml:space="preserve"> support ‘</w:t>
      </w:r>
      <w:proofErr w:type="spellStart"/>
      <w:r>
        <w:t>iprp</w:t>
      </w:r>
      <w:proofErr w:type="spellEnd"/>
      <w:r>
        <w:t>’ only defined in ‘</w:t>
      </w:r>
      <w:proofErr w:type="spellStart"/>
      <w:r>
        <w:t>isoa</w:t>
      </w:r>
      <w:proofErr w:type="spellEnd"/>
      <w:r>
        <w:t>’ but all the features of ‘iso8’ are not required to be supported.</w:t>
      </w:r>
    </w:p>
    <w:p w14:paraId="0DB0EB6D" w14:textId="77777777" w:rsidR="00847FFE" w:rsidRDefault="00847FFE" w:rsidP="00847FFE">
      <w:pPr>
        <w:numPr>
          <w:ilvl w:val="1"/>
          <w:numId w:val="86"/>
        </w:numPr>
      </w:pPr>
      <w:r>
        <w:t>‘msf1’ requires full support for ‘iso8’, but adds required support for ‘</w:t>
      </w:r>
      <w:proofErr w:type="spellStart"/>
      <w:r>
        <w:t>pict</w:t>
      </w:r>
      <w:proofErr w:type="spellEnd"/>
      <w:r>
        <w:t>’ tracks (and the ‘</w:t>
      </w:r>
      <w:proofErr w:type="spellStart"/>
      <w:r>
        <w:t>ccst</w:t>
      </w:r>
      <w:proofErr w:type="spellEnd"/>
      <w:r>
        <w:t>’ box) and edit list repetition so it is a strict superset of ‘iso8’</w:t>
      </w:r>
    </w:p>
    <w:p w14:paraId="57447316" w14:textId="77777777" w:rsidR="00847FFE" w:rsidRDefault="00847FFE" w:rsidP="00847FFE">
      <w:pPr>
        <w:numPr>
          <w:ilvl w:val="0"/>
          <w:numId w:val="86"/>
        </w:numPr>
      </w:pPr>
      <w:r>
        <w:lastRenderedPageBreak/>
        <w:t>MIAF defines on structural brand ‘</w:t>
      </w:r>
      <w:proofErr w:type="spellStart"/>
      <w:r>
        <w:t>miaf</w:t>
      </w:r>
      <w:proofErr w:type="spellEnd"/>
      <w:r>
        <w:t>’</w:t>
      </w:r>
    </w:p>
    <w:p w14:paraId="77FFFF8F" w14:textId="77777777" w:rsidR="00847FFE" w:rsidRDefault="00847FFE" w:rsidP="00847FFE">
      <w:pPr>
        <w:numPr>
          <w:ilvl w:val="1"/>
          <w:numId w:val="86"/>
        </w:numPr>
      </w:pPr>
      <w:r>
        <w:t>A reader is required to support ‘mif1’ and ‘msf1’, so a mix of ‘iso8’ + some tools from ‘</w:t>
      </w:r>
      <w:proofErr w:type="spellStart"/>
      <w:r>
        <w:t>isoa</w:t>
      </w:r>
      <w:proofErr w:type="spellEnd"/>
      <w:r>
        <w:t>’. It is difficult to represent it in the figure.</w:t>
      </w:r>
    </w:p>
    <w:p w14:paraId="32FC18B8" w14:textId="77777777" w:rsidR="00847FFE" w:rsidRDefault="00847FFE" w:rsidP="00847FFE">
      <w:pPr>
        <w:numPr>
          <w:ilvl w:val="0"/>
          <w:numId w:val="86"/>
        </w:numPr>
      </w:pPr>
      <w:r>
        <w:t>CMAF defines 2 structural brands</w:t>
      </w:r>
    </w:p>
    <w:p w14:paraId="0C4D29C8" w14:textId="77777777" w:rsidR="00847FFE" w:rsidRDefault="00847FFE" w:rsidP="00847FFE">
      <w:pPr>
        <w:numPr>
          <w:ilvl w:val="1"/>
          <w:numId w:val="86"/>
        </w:numPr>
      </w:pPr>
      <w:r>
        <w:t>‘</w:t>
      </w:r>
      <w:proofErr w:type="spellStart"/>
      <w:r>
        <w:t>cmfc</w:t>
      </w:r>
      <w:proofErr w:type="spellEnd"/>
      <w:r>
        <w:t>’ and ‘cmf2’</w:t>
      </w:r>
    </w:p>
    <w:p w14:paraId="07489675" w14:textId="77777777" w:rsidR="00847FFE" w:rsidRDefault="00847FFE" w:rsidP="00847FFE">
      <w:pPr>
        <w:numPr>
          <w:ilvl w:val="1"/>
          <w:numId w:val="86"/>
        </w:numPr>
      </w:pPr>
      <w:r>
        <w:t>It leaves the choice to the writer to write an ‘</w:t>
      </w:r>
      <w:proofErr w:type="spellStart"/>
      <w:r>
        <w:t>isoX</w:t>
      </w:r>
      <w:proofErr w:type="spellEnd"/>
      <w:r>
        <w:t>’ brand, but clearly if used, a file should not declare less than ‘iso6’ given that ‘</w:t>
      </w:r>
      <w:proofErr w:type="spellStart"/>
      <w:r>
        <w:t>tfdt</w:t>
      </w:r>
      <w:proofErr w:type="spellEnd"/>
      <w:r>
        <w:t xml:space="preserve">’ must be in the file and </w:t>
      </w:r>
      <w:proofErr w:type="gramStart"/>
      <w:r>
        <w:t>has to</w:t>
      </w:r>
      <w:proofErr w:type="gramEnd"/>
      <w:r>
        <w:t xml:space="preserve"> be processed. It should be ‘iso8’ when subtitles tracks are used because of the presence of ‘</w:t>
      </w:r>
      <w:proofErr w:type="spellStart"/>
      <w:r>
        <w:t>sthd</w:t>
      </w:r>
      <w:proofErr w:type="spellEnd"/>
      <w:r>
        <w:t>’ and ‘iso9’ if ‘</w:t>
      </w:r>
      <w:proofErr w:type="spellStart"/>
      <w:r>
        <w:t>elng</w:t>
      </w:r>
      <w:proofErr w:type="spellEnd"/>
      <w:r>
        <w:t>’ is used.</w:t>
      </w:r>
    </w:p>
    <w:p w14:paraId="06C0ADD8" w14:textId="77777777" w:rsidR="00847FFE" w:rsidRDefault="00847FFE" w:rsidP="00847FFE">
      <w:pPr>
        <w:numPr>
          <w:ilvl w:val="1"/>
          <w:numId w:val="86"/>
        </w:numPr>
      </w:pPr>
      <w:r>
        <w:t xml:space="preserve">However, not all tools of ‘iso6’, ‘iso8’ or ‘iso9’ </w:t>
      </w:r>
      <w:proofErr w:type="gramStart"/>
      <w:r>
        <w:t>have to</w:t>
      </w:r>
      <w:proofErr w:type="gramEnd"/>
      <w:r>
        <w:t xml:space="preserve"> be supported by readers so ‘</w:t>
      </w:r>
      <w:proofErr w:type="spellStart"/>
      <w:r>
        <w:t>cmfc</w:t>
      </w:r>
      <w:proofErr w:type="spellEnd"/>
      <w:r>
        <w:t>’ and ‘cmf2’ are not supersets of ‘</w:t>
      </w:r>
      <w:proofErr w:type="spellStart"/>
      <w:r>
        <w:t>isoX</w:t>
      </w:r>
      <w:proofErr w:type="spellEnd"/>
      <w:r>
        <w:t>’ brands and the precise intersection is not represented in the figure.</w:t>
      </w:r>
    </w:p>
    <w:p w14:paraId="28D9F8CF" w14:textId="77777777" w:rsidR="00847FFE" w:rsidRDefault="00847FFE" w:rsidP="00847FFE">
      <w:pPr>
        <w:numPr>
          <w:ilvl w:val="0"/>
          <w:numId w:val="86"/>
        </w:numPr>
      </w:pPr>
      <w:r>
        <w:t>MPEG-7 and MPEG-21 brands are not represented</w:t>
      </w:r>
    </w:p>
    <w:p w14:paraId="4D2ADFA9" w14:textId="77777777" w:rsidR="00847FFE" w:rsidRDefault="00847FFE" w:rsidP="00847FFE">
      <w:pPr>
        <w:numPr>
          <w:ilvl w:val="0"/>
          <w:numId w:val="86"/>
        </w:numPr>
      </w:pPr>
      <w:r>
        <w:t>OMAF brands are not represented here</w:t>
      </w:r>
    </w:p>
    <w:p w14:paraId="00D334A9" w14:textId="77777777" w:rsidR="00847FFE" w:rsidRDefault="00847FFE" w:rsidP="00847FFE">
      <w:pPr>
        <w:pStyle w:val="Heading3"/>
      </w:pPr>
      <w:bookmarkStart w:id="655" w:name="_3ifg5nc8icc9" w:colFirst="0" w:colLast="0"/>
      <w:bookmarkStart w:id="656" w:name="_Toc96427080"/>
      <w:bookmarkEnd w:id="655"/>
      <w:r>
        <w:t>Issues</w:t>
      </w:r>
      <w:bookmarkEnd w:id="656"/>
    </w:p>
    <w:p w14:paraId="4197D7D7" w14:textId="77777777" w:rsidR="00847FFE" w:rsidRDefault="00847FFE" w:rsidP="00847FFE">
      <w:r>
        <w:t>While reviewing the brands, we found the following aspects that should be clarified:</w:t>
      </w:r>
    </w:p>
    <w:p w14:paraId="79401F88" w14:textId="77777777" w:rsidR="00847FFE" w:rsidRDefault="00847FFE" w:rsidP="00847FFE">
      <w:pPr>
        <w:pStyle w:val="Heading4"/>
      </w:pPr>
      <w:bookmarkStart w:id="657" w:name="_o0otqlai1a1r" w:colFirst="0" w:colLast="0"/>
      <w:bookmarkEnd w:id="657"/>
      <w:r>
        <w:t>Missing boxes</w:t>
      </w:r>
    </w:p>
    <w:p w14:paraId="2C069433" w14:textId="77777777" w:rsidR="00847FFE" w:rsidRDefault="00847FFE" w:rsidP="00847FFE">
      <w:r>
        <w:t>Even with all these brands defined, support for some boxes is not mentioned in any brands, e.g.:</w:t>
      </w:r>
    </w:p>
    <w:p w14:paraId="0D33B63F" w14:textId="77777777" w:rsidR="00847FFE" w:rsidRDefault="00847FFE" w:rsidP="00847FFE">
      <w:pPr>
        <w:numPr>
          <w:ilvl w:val="0"/>
          <w:numId w:val="82"/>
        </w:numPr>
      </w:pPr>
      <w:proofErr w:type="spellStart"/>
      <w:r>
        <w:t>imda</w:t>
      </w:r>
      <w:proofErr w:type="spellEnd"/>
      <w:r>
        <w:t xml:space="preserve">, </w:t>
      </w:r>
      <w:proofErr w:type="spellStart"/>
      <w:r>
        <w:t>imdt</w:t>
      </w:r>
      <w:proofErr w:type="spellEnd"/>
      <w:r>
        <w:t xml:space="preserve">, </w:t>
      </w:r>
      <w:proofErr w:type="spellStart"/>
      <w:r>
        <w:t>snim</w:t>
      </w:r>
      <w:proofErr w:type="spellEnd"/>
    </w:p>
    <w:p w14:paraId="13E33840" w14:textId="77777777" w:rsidR="00847FFE" w:rsidRDefault="00847FFE" w:rsidP="00847FFE">
      <w:pPr>
        <w:numPr>
          <w:ilvl w:val="0"/>
          <w:numId w:val="82"/>
        </w:numPr>
      </w:pPr>
      <w:proofErr w:type="spellStart"/>
      <w:r>
        <w:t>mfra</w:t>
      </w:r>
      <w:proofErr w:type="spellEnd"/>
      <w:r>
        <w:t xml:space="preserve">, </w:t>
      </w:r>
      <w:proofErr w:type="spellStart"/>
      <w:r>
        <w:t>mfro</w:t>
      </w:r>
      <w:proofErr w:type="spellEnd"/>
    </w:p>
    <w:p w14:paraId="0EF1ACEB" w14:textId="77777777" w:rsidR="00847FFE" w:rsidRDefault="00847FFE" w:rsidP="00847FFE">
      <w:pPr>
        <w:numPr>
          <w:ilvl w:val="0"/>
          <w:numId w:val="82"/>
        </w:numPr>
      </w:pPr>
      <w:r>
        <w:t>leva</w:t>
      </w:r>
    </w:p>
    <w:p w14:paraId="688379A7" w14:textId="77777777" w:rsidR="00847FFE" w:rsidRDefault="00847FFE" w:rsidP="00847FFE">
      <w:pPr>
        <w:numPr>
          <w:ilvl w:val="0"/>
          <w:numId w:val="82"/>
        </w:numPr>
      </w:pPr>
      <w:proofErr w:type="spellStart"/>
      <w:r>
        <w:t>csgp</w:t>
      </w:r>
      <w:proofErr w:type="spellEnd"/>
    </w:p>
    <w:p w14:paraId="16DEE40C" w14:textId="77777777" w:rsidR="00847FFE" w:rsidRDefault="00847FFE" w:rsidP="00847FFE">
      <w:pPr>
        <w:numPr>
          <w:ilvl w:val="0"/>
          <w:numId w:val="82"/>
        </w:numPr>
      </w:pPr>
      <w:r>
        <w:t>kind</w:t>
      </w:r>
    </w:p>
    <w:p w14:paraId="7FDF54CE" w14:textId="77777777" w:rsidR="00847FFE" w:rsidRDefault="00847FFE" w:rsidP="00847FFE">
      <w:pPr>
        <w:numPr>
          <w:ilvl w:val="0"/>
          <w:numId w:val="82"/>
        </w:numPr>
      </w:pPr>
      <w:proofErr w:type="spellStart"/>
      <w:r>
        <w:t>strk</w:t>
      </w:r>
      <w:proofErr w:type="spellEnd"/>
    </w:p>
    <w:p w14:paraId="35C568BC" w14:textId="77777777" w:rsidR="00847FFE" w:rsidRDefault="00847FFE" w:rsidP="00847FFE">
      <w:pPr>
        <w:numPr>
          <w:ilvl w:val="0"/>
          <w:numId w:val="82"/>
        </w:numPr>
      </w:pPr>
      <w:r>
        <w:t>…</w:t>
      </w:r>
    </w:p>
    <w:p w14:paraId="714FBE8C" w14:textId="77777777" w:rsidR="00847FFE" w:rsidRDefault="00847FFE" w:rsidP="00847FFE">
      <w:r>
        <w:t xml:space="preserve">We suggest cross-checking that no box is missing from the </w:t>
      </w:r>
      <w:proofErr w:type="spellStart"/>
      <w:r>
        <w:t>isoX</w:t>
      </w:r>
      <w:proofErr w:type="spellEnd"/>
      <w:r>
        <w:t xml:space="preserve"> tables and adding a section to explicitly list the boxes that are not required in any of the current brands. </w:t>
      </w:r>
    </w:p>
    <w:p w14:paraId="1B4E014A" w14:textId="77777777" w:rsidR="00847FFE" w:rsidRDefault="00847FFE" w:rsidP="00847FFE">
      <w:pPr>
        <w:pStyle w:val="Heading4"/>
      </w:pPr>
      <w:bookmarkStart w:id="658" w:name="_umft7xqw89sd" w:colFirst="0" w:colLast="0"/>
      <w:bookmarkEnd w:id="658"/>
      <w:r>
        <w:t>Versions and flags</w:t>
      </w:r>
    </w:p>
    <w:p w14:paraId="1A943440" w14:textId="77777777" w:rsidR="00847FFE" w:rsidRDefault="00847FFE" w:rsidP="00847FFE">
      <w:r>
        <w:t>There is no specific mention of the version support for the following boxes</w:t>
      </w:r>
    </w:p>
    <w:p w14:paraId="42A52FDA" w14:textId="77777777" w:rsidR="00847FFE" w:rsidRDefault="00847FFE" w:rsidP="00847FFE">
      <w:pPr>
        <w:numPr>
          <w:ilvl w:val="0"/>
          <w:numId w:val="83"/>
        </w:numPr>
      </w:pPr>
      <w:r>
        <w:t>‘</w:t>
      </w:r>
      <w:proofErr w:type="spellStart"/>
      <w:r>
        <w:t>mvhd</w:t>
      </w:r>
      <w:proofErr w:type="spellEnd"/>
      <w:r>
        <w:t>’ v0, v1</w:t>
      </w:r>
    </w:p>
    <w:p w14:paraId="5629854D" w14:textId="77777777" w:rsidR="00847FFE" w:rsidRDefault="00847FFE" w:rsidP="00847FFE">
      <w:pPr>
        <w:numPr>
          <w:ilvl w:val="0"/>
          <w:numId w:val="83"/>
        </w:numPr>
      </w:pPr>
      <w:r>
        <w:t>‘</w:t>
      </w:r>
      <w:proofErr w:type="spellStart"/>
      <w:r>
        <w:t>tkhd</w:t>
      </w:r>
      <w:proofErr w:type="spellEnd"/>
      <w:r>
        <w:t>’ v0, v1</w:t>
      </w:r>
    </w:p>
    <w:p w14:paraId="11EBC347" w14:textId="77777777" w:rsidR="00847FFE" w:rsidRDefault="00847FFE" w:rsidP="00847FFE">
      <w:pPr>
        <w:numPr>
          <w:ilvl w:val="0"/>
          <w:numId w:val="83"/>
        </w:numPr>
      </w:pPr>
      <w:r>
        <w:t>‘</w:t>
      </w:r>
      <w:proofErr w:type="spellStart"/>
      <w:r>
        <w:t>mdhd</w:t>
      </w:r>
      <w:proofErr w:type="spellEnd"/>
      <w:r>
        <w:t>’ v0 v1</w:t>
      </w:r>
    </w:p>
    <w:p w14:paraId="1CAF2847" w14:textId="77777777" w:rsidR="00847FFE" w:rsidRDefault="00847FFE" w:rsidP="00847FFE">
      <w:pPr>
        <w:numPr>
          <w:ilvl w:val="0"/>
          <w:numId w:val="83"/>
        </w:numPr>
      </w:pPr>
      <w:r>
        <w:t>‘</w:t>
      </w:r>
      <w:proofErr w:type="spellStart"/>
      <w:r>
        <w:t>elst</w:t>
      </w:r>
      <w:proofErr w:type="spellEnd"/>
      <w:r>
        <w:t>’ v0, v1</w:t>
      </w:r>
    </w:p>
    <w:p w14:paraId="06A8E917" w14:textId="77777777" w:rsidR="00847FFE" w:rsidRDefault="00847FFE" w:rsidP="00847FFE">
      <w:pPr>
        <w:numPr>
          <w:ilvl w:val="0"/>
          <w:numId w:val="83"/>
        </w:numPr>
      </w:pPr>
      <w:r>
        <w:t>‘subs’ v0, v1</w:t>
      </w:r>
    </w:p>
    <w:p w14:paraId="1902BACD" w14:textId="77777777" w:rsidR="00847FFE" w:rsidRDefault="00847FFE" w:rsidP="00847FFE">
      <w:pPr>
        <w:numPr>
          <w:ilvl w:val="0"/>
          <w:numId w:val="83"/>
        </w:numPr>
      </w:pPr>
      <w:r>
        <w:t>‘</w:t>
      </w:r>
      <w:proofErr w:type="spellStart"/>
      <w:r>
        <w:t>saio</w:t>
      </w:r>
      <w:proofErr w:type="spellEnd"/>
      <w:r>
        <w:t>’ v0, v1</w:t>
      </w:r>
    </w:p>
    <w:p w14:paraId="18C4FABB" w14:textId="77777777" w:rsidR="00847FFE" w:rsidRDefault="00847FFE" w:rsidP="00847FFE">
      <w:pPr>
        <w:numPr>
          <w:ilvl w:val="0"/>
          <w:numId w:val="83"/>
        </w:numPr>
      </w:pPr>
      <w:r>
        <w:lastRenderedPageBreak/>
        <w:t>‘</w:t>
      </w:r>
      <w:proofErr w:type="spellStart"/>
      <w:r>
        <w:t>mehd</w:t>
      </w:r>
      <w:proofErr w:type="spellEnd"/>
      <w:r>
        <w:t>’ v0, v1</w:t>
      </w:r>
    </w:p>
    <w:p w14:paraId="57D38A82" w14:textId="77777777" w:rsidR="00847FFE" w:rsidRDefault="00847FFE" w:rsidP="00847FFE">
      <w:pPr>
        <w:numPr>
          <w:ilvl w:val="0"/>
          <w:numId w:val="83"/>
        </w:numPr>
      </w:pPr>
      <w:r>
        <w:t>‘</w:t>
      </w:r>
      <w:proofErr w:type="spellStart"/>
      <w:r>
        <w:t>tfra</w:t>
      </w:r>
      <w:proofErr w:type="spellEnd"/>
      <w:r>
        <w:t>’ v0, v1</w:t>
      </w:r>
    </w:p>
    <w:p w14:paraId="69758E5E" w14:textId="77777777" w:rsidR="00847FFE" w:rsidRDefault="00847FFE" w:rsidP="00847FFE">
      <w:pPr>
        <w:numPr>
          <w:ilvl w:val="0"/>
          <w:numId w:val="83"/>
        </w:numPr>
      </w:pPr>
      <w:r>
        <w:t>‘</w:t>
      </w:r>
      <w:proofErr w:type="spellStart"/>
      <w:r>
        <w:t>tfdt</w:t>
      </w:r>
      <w:proofErr w:type="spellEnd"/>
      <w:r>
        <w:t>’ v0 v1</w:t>
      </w:r>
    </w:p>
    <w:p w14:paraId="5DE390A0" w14:textId="77777777" w:rsidR="00847FFE" w:rsidRDefault="00847FFE" w:rsidP="00847FFE">
      <w:pPr>
        <w:numPr>
          <w:ilvl w:val="0"/>
          <w:numId w:val="83"/>
        </w:numPr>
      </w:pPr>
      <w:r>
        <w:t>‘</w:t>
      </w:r>
      <w:proofErr w:type="spellStart"/>
      <w:r>
        <w:t>assp</w:t>
      </w:r>
      <w:proofErr w:type="spellEnd"/>
      <w:r>
        <w:t>' v0 v1</w:t>
      </w:r>
    </w:p>
    <w:p w14:paraId="7E303A37" w14:textId="77777777" w:rsidR="00847FFE" w:rsidRDefault="00847FFE" w:rsidP="00847FFE">
      <w:pPr>
        <w:numPr>
          <w:ilvl w:val="0"/>
          <w:numId w:val="83"/>
        </w:numPr>
      </w:pPr>
      <w:r>
        <w:t>‘</w:t>
      </w:r>
      <w:proofErr w:type="spellStart"/>
      <w:r>
        <w:t>sbgp</w:t>
      </w:r>
      <w:proofErr w:type="spellEnd"/>
      <w:r>
        <w:t>’ v0 v1</w:t>
      </w:r>
    </w:p>
    <w:p w14:paraId="1B3645FF" w14:textId="77777777" w:rsidR="00847FFE" w:rsidRDefault="00847FFE" w:rsidP="00847FFE">
      <w:pPr>
        <w:numPr>
          <w:ilvl w:val="0"/>
          <w:numId w:val="83"/>
        </w:numPr>
      </w:pPr>
      <w:r>
        <w:t>‘</w:t>
      </w:r>
      <w:proofErr w:type="spellStart"/>
      <w:r>
        <w:t>sgpd</w:t>
      </w:r>
      <w:proofErr w:type="spellEnd"/>
      <w:r>
        <w:t>’ v0 v1 v2</w:t>
      </w:r>
    </w:p>
    <w:p w14:paraId="0C27FE6A" w14:textId="77777777" w:rsidR="00847FFE" w:rsidRDefault="00847FFE" w:rsidP="00847FFE">
      <w:pPr>
        <w:numPr>
          <w:ilvl w:val="0"/>
          <w:numId w:val="83"/>
        </w:numPr>
      </w:pPr>
      <w:r>
        <w:t>‘</w:t>
      </w:r>
      <w:proofErr w:type="spellStart"/>
      <w:r>
        <w:t>sidx</w:t>
      </w:r>
      <w:proofErr w:type="spellEnd"/>
      <w:r>
        <w:t>’ v0 v1</w:t>
      </w:r>
    </w:p>
    <w:p w14:paraId="7557D384" w14:textId="77777777" w:rsidR="00847FFE" w:rsidRDefault="00847FFE" w:rsidP="00847FFE">
      <w:pPr>
        <w:numPr>
          <w:ilvl w:val="0"/>
          <w:numId w:val="83"/>
        </w:numPr>
      </w:pPr>
      <w:r>
        <w:t>‘</w:t>
      </w:r>
      <w:proofErr w:type="spellStart"/>
      <w:r>
        <w:t>prft</w:t>
      </w:r>
      <w:proofErr w:type="spellEnd"/>
      <w:r>
        <w:t>' v0 v1</w:t>
      </w:r>
    </w:p>
    <w:p w14:paraId="455A52D5" w14:textId="77777777" w:rsidR="00847FFE" w:rsidRDefault="00847FFE" w:rsidP="00847FFE">
      <w:r>
        <w:t>Similarly, support for specific flag values that affect the parsing of the following boxes is not indicated</w:t>
      </w:r>
    </w:p>
    <w:p w14:paraId="3528942A" w14:textId="77777777" w:rsidR="00847FFE" w:rsidRDefault="00847FFE" w:rsidP="00847FFE">
      <w:pPr>
        <w:numPr>
          <w:ilvl w:val="0"/>
          <w:numId w:val="81"/>
        </w:numPr>
      </w:pPr>
      <w:r>
        <w:t>‘</w:t>
      </w:r>
      <w:proofErr w:type="spellStart"/>
      <w:r>
        <w:t>saiz</w:t>
      </w:r>
      <w:proofErr w:type="spellEnd"/>
      <w:r>
        <w:t>’</w:t>
      </w:r>
    </w:p>
    <w:p w14:paraId="70C8E07A" w14:textId="77777777" w:rsidR="00847FFE" w:rsidRDefault="00847FFE" w:rsidP="00847FFE">
      <w:pPr>
        <w:numPr>
          <w:ilvl w:val="0"/>
          <w:numId w:val="81"/>
        </w:numPr>
      </w:pPr>
      <w:r>
        <w:t>‘</w:t>
      </w:r>
      <w:proofErr w:type="spellStart"/>
      <w:r>
        <w:t>saio</w:t>
      </w:r>
      <w:proofErr w:type="spellEnd"/>
      <w:r>
        <w:t>’</w:t>
      </w:r>
    </w:p>
    <w:p w14:paraId="6558A4A0" w14:textId="77777777" w:rsidR="00847FFE" w:rsidRDefault="00847FFE" w:rsidP="00847FFE">
      <w:pPr>
        <w:numPr>
          <w:ilvl w:val="0"/>
          <w:numId w:val="81"/>
        </w:numPr>
      </w:pPr>
      <w:r>
        <w:t>‘</w:t>
      </w:r>
      <w:proofErr w:type="spellStart"/>
      <w:r>
        <w:t>trun</w:t>
      </w:r>
      <w:proofErr w:type="spellEnd"/>
      <w:r>
        <w:t>’</w:t>
      </w:r>
    </w:p>
    <w:p w14:paraId="14B07528" w14:textId="77777777" w:rsidR="00847FFE" w:rsidRDefault="00847FFE" w:rsidP="00847FFE">
      <w:pPr>
        <w:numPr>
          <w:ilvl w:val="0"/>
          <w:numId w:val="81"/>
        </w:numPr>
      </w:pPr>
      <w:r>
        <w:t>‘</w:t>
      </w:r>
      <w:proofErr w:type="spellStart"/>
      <w:r>
        <w:t>schm</w:t>
      </w:r>
      <w:proofErr w:type="spellEnd"/>
      <w:r>
        <w:t>’</w:t>
      </w:r>
    </w:p>
    <w:p w14:paraId="508B29A4" w14:textId="77777777" w:rsidR="00847FFE" w:rsidRDefault="00847FFE" w:rsidP="00847FFE">
      <w:r>
        <w:t xml:space="preserve">We suggest clarifying the definitions of brands to indicate the versions of the boxes (as done in HEIF) and the values of the flags that </w:t>
      </w:r>
      <w:proofErr w:type="gramStart"/>
      <w:r>
        <w:t>have to</w:t>
      </w:r>
      <w:proofErr w:type="gramEnd"/>
      <w:r>
        <w:t xml:space="preserve"> be supported for each brand.</w:t>
      </w:r>
    </w:p>
    <w:p w14:paraId="7B1CFA8C" w14:textId="77777777" w:rsidR="00847FFE" w:rsidRDefault="00847FFE" w:rsidP="00847FFE">
      <w:pPr>
        <w:pStyle w:val="Heading4"/>
      </w:pPr>
      <w:bookmarkStart w:id="659" w:name="_jr9amonanowo" w:colFirst="0" w:colLast="0"/>
      <w:bookmarkStart w:id="660" w:name="_ii9mieqonzit" w:colFirst="0" w:colLast="0"/>
      <w:bookmarkEnd w:id="659"/>
      <w:bookmarkEnd w:id="660"/>
      <w:r>
        <w:t>Sample groups support</w:t>
      </w:r>
    </w:p>
    <w:p w14:paraId="21C4D023" w14:textId="77777777" w:rsidR="00847FFE" w:rsidRDefault="00847FFE" w:rsidP="00847FFE">
      <w:r>
        <w:t>The definition of ‘iso3’ says:</w:t>
      </w:r>
    </w:p>
    <w:p w14:paraId="16718B2F" w14:textId="77777777" w:rsidR="00847FFE" w:rsidRDefault="00847FFE" w:rsidP="00847FFE">
      <w:r>
        <w:t xml:space="preserve">“Within the sample groups, support for rate share information (grouping type ‘rash’) is required.” </w:t>
      </w:r>
    </w:p>
    <w:p w14:paraId="1CF553F5" w14:textId="77777777" w:rsidR="00847FFE" w:rsidRDefault="00847FFE" w:rsidP="00847FFE">
      <w:r>
        <w:t>The definition of ‘iso6’ says:</w:t>
      </w:r>
    </w:p>
    <w:p w14:paraId="0AA2953B" w14:textId="77777777" w:rsidR="00847FFE" w:rsidRDefault="00847FFE" w:rsidP="00847FFE">
      <w:r>
        <w:t>“Within the sample groups, support for random access point information (grouping type ‘</w:t>
      </w:r>
      <w:proofErr w:type="gramStart"/>
      <w:r>
        <w:t>rap ’</w:t>
      </w:r>
      <w:proofErr w:type="gramEnd"/>
      <w:r>
        <w:t>) is required.”</w:t>
      </w:r>
    </w:p>
    <w:p w14:paraId="1A43A6E4" w14:textId="77777777" w:rsidR="00847FFE" w:rsidRDefault="00847FFE" w:rsidP="00847FFE">
      <w:r>
        <w:t>It is unclear what requiring support for a sample group means (given that a file can always be processed ignoring the sample groups), and how this can be verified in a conformance program.</w:t>
      </w:r>
    </w:p>
    <w:p w14:paraId="306643FC" w14:textId="77777777" w:rsidR="00847FFE" w:rsidRDefault="00847FFE" w:rsidP="00847FFE">
      <w:pPr>
        <w:pStyle w:val="Heading4"/>
      </w:pPr>
      <w:bookmarkStart w:id="661" w:name="_f6ln9q1sqoex" w:colFirst="0" w:colLast="0"/>
      <w:bookmarkEnd w:id="661"/>
      <w:r>
        <w:t>Hint track support</w:t>
      </w:r>
    </w:p>
    <w:p w14:paraId="5E4AD524" w14:textId="77777777" w:rsidR="00847FFE" w:rsidRDefault="00847FFE" w:rsidP="00847FFE">
      <w:r>
        <w:t>The definition of ‘iso3’ says:</w:t>
      </w:r>
    </w:p>
    <w:p w14:paraId="77DFA190" w14:textId="77777777" w:rsidR="00847FFE" w:rsidRDefault="00847FFE" w:rsidP="00847FFE">
      <w:r>
        <w:t>“File delivery hint tracks (sample entry ‘</w:t>
      </w:r>
      <w:proofErr w:type="spellStart"/>
      <w:proofErr w:type="gramStart"/>
      <w:r>
        <w:t>fdp</w:t>
      </w:r>
      <w:proofErr w:type="spellEnd"/>
      <w:r>
        <w:t xml:space="preserve"> ’</w:t>
      </w:r>
      <w:proofErr w:type="gramEnd"/>
      <w:r>
        <w:t>) must be recognized.”</w:t>
      </w:r>
    </w:p>
    <w:p w14:paraId="59460932" w14:textId="77777777" w:rsidR="00847FFE" w:rsidRDefault="00847FFE" w:rsidP="00847FFE">
      <w:r>
        <w:t>It is not clear what it means given that hint tracks can be ignored in general. Section E.1 says:</w:t>
      </w:r>
    </w:p>
    <w:p w14:paraId="6EDBB4FA" w14:textId="77777777" w:rsidR="00847FFE" w:rsidRDefault="00847FFE" w:rsidP="00847FFE">
      <w:r>
        <w:t>“In general, readers are required to implement all features documented for a brand unless one of the following applies:</w:t>
      </w:r>
    </w:p>
    <w:p w14:paraId="7DBAD7A6" w14:textId="77777777" w:rsidR="00847FFE" w:rsidRDefault="00847FFE" w:rsidP="00847FFE">
      <w:pPr>
        <w:ind w:firstLine="720"/>
      </w:pPr>
      <w:r>
        <w:t>c) the context in which the product operates means that some structures are not relevant; for example, hint track structures are only relevant to products preparing content for, or performing, file delivery (such as streaming) for the protocol in the hint track.”</w:t>
      </w:r>
    </w:p>
    <w:p w14:paraId="03EFECD3" w14:textId="77777777" w:rsidR="00847FFE" w:rsidRDefault="00847FFE" w:rsidP="00847FFE">
      <w:r>
        <w:t>It is suggested to rephrase the requirement in ‘iso3’ along the lines of Annex E.1.</w:t>
      </w:r>
    </w:p>
    <w:p w14:paraId="265D1553" w14:textId="77777777" w:rsidR="00847FFE" w:rsidRDefault="00847FFE" w:rsidP="00847FFE">
      <w:pPr>
        <w:pStyle w:val="Heading4"/>
      </w:pPr>
      <w:bookmarkStart w:id="662" w:name="_2ypkkfqdc1op" w:colFirst="0" w:colLast="0"/>
      <w:bookmarkEnd w:id="662"/>
      <w:r>
        <w:lastRenderedPageBreak/>
        <w:t>32 bits in meta</w:t>
      </w:r>
    </w:p>
    <w:p w14:paraId="5C07CD3E" w14:textId="77777777" w:rsidR="00847FFE" w:rsidRDefault="00847FFE" w:rsidP="00847FFE">
      <w:r>
        <w:t>‘Iso7’ indicates:</w:t>
      </w:r>
    </w:p>
    <w:p w14:paraId="3259B74A" w14:textId="77777777" w:rsidR="00847FFE" w:rsidRDefault="00847FFE" w:rsidP="00847FFE">
      <w:r>
        <w:t xml:space="preserve">“Support for 32-bit </w:t>
      </w:r>
      <w:proofErr w:type="spellStart"/>
      <w:r>
        <w:t>item_ID</w:t>
      </w:r>
      <w:proofErr w:type="spellEnd"/>
      <w:r>
        <w:t xml:space="preserve"> and </w:t>
      </w:r>
      <w:proofErr w:type="spellStart"/>
      <w:r>
        <w:t>item_count</w:t>
      </w:r>
      <w:proofErr w:type="spellEnd"/>
      <w:r>
        <w:t xml:space="preserve"> values in </w:t>
      </w:r>
      <w:proofErr w:type="spellStart"/>
      <w:r>
        <w:t>MetaBox</w:t>
      </w:r>
      <w:proofErr w:type="spellEnd"/>
      <w:r>
        <w:t>”</w:t>
      </w:r>
    </w:p>
    <w:p w14:paraId="36D95DB6" w14:textId="77777777" w:rsidR="00847FFE" w:rsidRDefault="00847FFE" w:rsidP="00847FFE">
      <w:r>
        <w:t xml:space="preserve">It is unclear that it applies to boxes in the </w:t>
      </w:r>
      <w:proofErr w:type="spellStart"/>
      <w:r>
        <w:t>MetaBox</w:t>
      </w:r>
      <w:proofErr w:type="spellEnd"/>
      <w:r>
        <w:t xml:space="preserve"> hierarchy. </w:t>
      </w:r>
      <w:proofErr w:type="gramStart"/>
      <w:r>
        <w:t>Also</w:t>
      </w:r>
      <w:proofErr w:type="gramEnd"/>
      <w:r>
        <w:t xml:space="preserve"> some boxes are not covered by ‘</w:t>
      </w:r>
      <w:proofErr w:type="spellStart"/>
      <w:r>
        <w:t>item_ID</w:t>
      </w:r>
      <w:proofErr w:type="spellEnd"/>
      <w:r>
        <w:t>’ and ‘</w:t>
      </w:r>
      <w:proofErr w:type="spellStart"/>
      <w:r>
        <w:t>item_count</w:t>
      </w:r>
      <w:proofErr w:type="spellEnd"/>
      <w:r>
        <w:t>’ like ‘</w:t>
      </w:r>
      <w:proofErr w:type="spellStart"/>
      <w:r>
        <w:t>iinf</w:t>
      </w:r>
      <w:proofErr w:type="spellEnd"/>
      <w:r>
        <w:t xml:space="preserve">’. We suggest listing explicitly the versions of the boxes that are required to be supported: </w:t>
      </w:r>
      <w:proofErr w:type="spellStart"/>
      <w:r>
        <w:t>iloc</w:t>
      </w:r>
      <w:proofErr w:type="spellEnd"/>
      <w:r>
        <w:t xml:space="preserve"> v2, </w:t>
      </w:r>
      <w:proofErr w:type="spellStart"/>
      <w:r>
        <w:t>pitm</w:t>
      </w:r>
      <w:proofErr w:type="spellEnd"/>
      <w:r>
        <w:t xml:space="preserve"> v2, </w:t>
      </w:r>
      <w:proofErr w:type="spellStart"/>
      <w:r>
        <w:t>infe</w:t>
      </w:r>
      <w:proofErr w:type="spellEnd"/>
      <w:r>
        <w:t xml:space="preserve"> v3, </w:t>
      </w:r>
      <w:proofErr w:type="spellStart"/>
      <w:r>
        <w:t>iref</w:t>
      </w:r>
      <w:proofErr w:type="spellEnd"/>
      <w:r>
        <w:t xml:space="preserve"> v1, </w:t>
      </w:r>
      <w:proofErr w:type="spellStart"/>
      <w:r>
        <w:t>iinf</w:t>
      </w:r>
      <w:proofErr w:type="spellEnd"/>
      <w:r>
        <w:t xml:space="preserve"> v1</w:t>
      </w:r>
    </w:p>
    <w:p w14:paraId="4BECE210" w14:textId="77777777" w:rsidR="00847FFE" w:rsidRDefault="00847FFE" w:rsidP="00847FFE">
      <w:pPr>
        <w:pStyle w:val="Heading4"/>
      </w:pPr>
      <w:bookmarkStart w:id="663" w:name="_km2clxcxfbn9" w:colFirst="0" w:colLast="0"/>
      <w:bookmarkEnd w:id="663"/>
      <w:r>
        <w:t>Recognize tracks?</w:t>
      </w:r>
    </w:p>
    <w:p w14:paraId="59A95C93" w14:textId="77777777" w:rsidR="00847FFE" w:rsidRDefault="00847FFE" w:rsidP="00847FFE">
      <w:r>
        <w:t>‘iso7’ indicates</w:t>
      </w:r>
    </w:p>
    <w:p w14:paraId="5151484C" w14:textId="77777777" w:rsidR="00847FFE" w:rsidRDefault="00847FFE" w:rsidP="00847FFE">
      <w:r>
        <w:t>“Support for the following is required under this brand:</w:t>
      </w:r>
    </w:p>
    <w:p w14:paraId="364F5DBB" w14:textId="77777777" w:rsidR="00847FFE" w:rsidRDefault="00847FFE" w:rsidP="00847FFE">
      <w:pPr>
        <w:numPr>
          <w:ilvl w:val="0"/>
          <w:numId w:val="85"/>
        </w:numPr>
      </w:pPr>
      <w:r>
        <w:t>Recognizing incomplete tracks.”</w:t>
      </w:r>
    </w:p>
    <w:p w14:paraId="1DCBABC6" w14:textId="77777777" w:rsidR="00847FFE" w:rsidRDefault="00847FFE" w:rsidP="00847FFE">
      <w:r>
        <w:t>What is the meaning of “recognizing” in this case?</w:t>
      </w:r>
    </w:p>
    <w:p w14:paraId="2989806E" w14:textId="77777777" w:rsidR="00847FFE" w:rsidRDefault="00847FFE" w:rsidP="00847FFE">
      <w:pPr>
        <w:pStyle w:val="Heading3"/>
      </w:pPr>
      <w:bookmarkStart w:id="664" w:name="_h2t5la9ulnx2" w:colFirst="0" w:colLast="0"/>
      <w:bookmarkStart w:id="665" w:name="_Toc96427081"/>
      <w:bookmarkEnd w:id="664"/>
      <w:r>
        <w:t>Recommendations</w:t>
      </w:r>
      <w:bookmarkEnd w:id="665"/>
    </w:p>
    <w:p w14:paraId="1B10C9F7" w14:textId="77777777" w:rsidR="00847FFE" w:rsidRDefault="00847FFE" w:rsidP="00847FFE">
      <w:pPr>
        <w:pBdr>
          <w:top w:val="nil"/>
          <w:left w:val="nil"/>
          <w:bottom w:val="nil"/>
          <w:right w:val="nil"/>
          <w:between w:val="nil"/>
        </w:pBdr>
      </w:pPr>
      <w:r>
        <w:t>We recommend updating the ISOBMFF specification (and possibly its derived specifications) to address the issues identified in this document.</w:t>
      </w:r>
    </w:p>
    <w:p w14:paraId="6E20BF93" w14:textId="77777777" w:rsidR="00847FFE" w:rsidRDefault="00847FFE" w:rsidP="00847FFE">
      <w:pPr>
        <w:pBdr>
          <w:top w:val="nil"/>
          <w:left w:val="nil"/>
          <w:bottom w:val="nil"/>
          <w:right w:val="nil"/>
          <w:between w:val="nil"/>
        </w:pBdr>
      </w:pPr>
      <w:r>
        <w:t>We also recommend defining brands more precisely in ISOBMFF, following the way it is defined in HEIF as follows:</w:t>
      </w:r>
    </w:p>
    <w:p w14:paraId="7962691A" w14:textId="77777777" w:rsidR="00847FFE" w:rsidRDefault="00847FFE" w:rsidP="00847FFE">
      <w:pPr>
        <w:numPr>
          <w:ilvl w:val="0"/>
          <w:numId w:val="84"/>
        </w:numPr>
        <w:pBdr>
          <w:top w:val="nil"/>
          <w:left w:val="nil"/>
          <w:bottom w:val="nil"/>
          <w:right w:val="nil"/>
          <w:between w:val="nil"/>
        </w:pBdr>
      </w:pPr>
      <w:r>
        <w:t xml:space="preserve">File requirement: </w:t>
      </w:r>
    </w:p>
    <w:p w14:paraId="4F6710A4" w14:textId="77777777" w:rsidR="00847FFE" w:rsidRDefault="00847FFE" w:rsidP="00847FFE">
      <w:pPr>
        <w:numPr>
          <w:ilvl w:val="1"/>
          <w:numId w:val="84"/>
        </w:numPr>
        <w:pBdr>
          <w:top w:val="nil"/>
          <w:left w:val="nil"/>
          <w:bottom w:val="nil"/>
          <w:right w:val="nil"/>
          <w:between w:val="nil"/>
        </w:pBdr>
      </w:pPr>
      <w:r>
        <w:t>What box must be present, which version, which flags (the ‘claim’ part of the brand definition).</w:t>
      </w:r>
    </w:p>
    <w:p w14:paraId="3FF649B5" w14:textId="77777777" w:rsidR="00847FFE" w:rsidRDefault="00847FFE" w:rsidP="00847FFE">
      <w:pPr>
        <w:numPr>
          <w:ilvl w:val="2"/>
          <w:numId w:val="84"/>
        </w:numPr>
        <w:pBdr>
          <w:top w:val="nil"/>
          <w:left w:val="nil"/>
          <w:bottom w:val="nil"/>
          <w:right w:val="nil"/>
          <w:between w:val="nil"/>
        </w:pBdr>
      </w:pPr>
      <w:r>
        <w:t xml:space="preserve">It should be made clear that a file using one of these mandatory boxes with a version or flag value that is not explicitly permitted is invalid. </w:t>
      </w:r>
    </w:p>
    <w:p w14:paraId="66766E55" w14:textId="77777777" w:rsidR="00847FFE" w:rsidRDefault="00847FFE" w:rsidP="00847FFE">
      <w:pPr>
        <w:numPr>
          <w:ilvl w:val="1"/>
          <w:numId w:val="84"/>
        </w:numPr>
        <w:pBdr>
          <w:top w:val="nil"/>
          <w:left w:val="nil"/>
          <w:bottom w:val="nil"/>
          <w:right w:val="nil"/>
          <w:between w:val="nil"/>
        </w:pBdr>
      </w:pPr>
      <w:r>
        <w:t>Other boxes may be present (file is still valid) and if present, can be ignored (the ‘permission’ part of the brand definition)</w:t>
      </w:r>
    </w:p>
    <w:p w14:paraId="68739AF4" w14:textId="77777777" w:rsidR="00847FFE" w:rsidRDefault="00847FFE" w:rsidP="00847FFE">
      <w:pPr>
        <w:numPr>
          <w:ilvl w:val="1"/>
          <w:numId w:val="84"/>
        </w:numPr>
        <w:pBdr>
          <w:top w:val="nil"/>
          <w:left w:val="nil"/>
          <w:bottom w:val="nil"/>
          <w:right w:val="nil"/>
          <w:between w:val="nil"/>
        </w:pBdr>
      </w:pPr>
      <w:r>
        <w:t>We should create invalid files against these requirements</w:t>
      </w:r>
    </w:p>
    <w:p w14:paraId="360C67F2" w14:textId="77777777" w:rsidR="00847FFE" w:rsidRDefault="00847FFE" w:rsidP="00847FFE">
      <w:pPr>
        <w:numPr>
          <w:ilvl w:val="0"/>
          <w:numId w:val="84"/>
        </w:numPr>
        <w:pBdr>
          <w:top w:val="nil"/>
          <w:left w:val="nil"/>
          <w:bottom w:val="nil"/>
          <w:right w:val="nil"/>
          <w:between w:val="nil"/>
        </w:pBdr>
      </w:pPr>
      <w:r>
        <w:t>Reader requirement</w:t>
      </w:r>
    </w:p>
    <w:p w14:paraId="14FC7892" w14:textId="77777777" w:rsidR="00847FFE" w:rsidRDefault="00847FFE" w:rsidP="00847FFE">
      <w:pPr>
        <w:numPr>
          <w:ilvl w:val="1"/>
          <w:numId w:val="84"/>
        </w:numPr>
        <w:pBdr>
          <w:top w:val="nil"/>
          <w:left w:val="nil"/>
          <w:bottom w:val="nil"/>
          <w:right w:val="nil"/>
          <w:between w:val="nil"/>
        </w:pBdr>
      </w:pPr>
      <w:r>
        <w:t xml:space="preserve">ISOBMFF is loose </w:t>
      </w:r>
      <w:proofErr w:type="spellStart"/>
      <w:r>
        <w:t>wrt</w:t>
      </w:r>
      <w:proofErr w:type="spellEnd"/>
      <w:r>
        <w:t xml:space="preserve"> to reader requirements. We should limit to:</w:t>
      </w:r>
    </w:p>
    <w:p w14:paraId="34AA41B8" w14:textId="77777777" w:rsidR="00847FFE" w:rsidRDefault="00847FFE" w:rsidP="00847FFE">
      <w:pPr>
        <w:numPr>
          <w:ilvl w:val="2"/>
          <w:numId w:val="84"/>
        </w:numPr>
        <w:pBdr>
          <w:top w:val="nil"/>
          <w:left w:val="nil"/>
          <w:bottom w:val="nil"/>
          <w:right w:val="nil"/>
          <w:between w:val="nil"/>
        </w:pBdr>
      </w:pPr>
      <w:r>
        <w:t>List the boxes that a reader shall be able to parse (interpretation of the box data is left non normative)</w:t>
      </w:r>
    </w:p>
    <w:p w14:paraId="7A1CBA4E" w14:textId="24E44E0D" w:rsidR="00B74202" w:rsidRPr="00606ACC" w:rsidDel="00606ACC" w:rsidRDefault="00C32817" w:rsidP="00C32817">
      <w:pPr>
        <w:pStyle w:val="Heading2"/>
        <w:rPr>
          <w:del w:id="666" w:author="Dimitri Podborski" w:date="2022-08-24T19:00:00Z"/>
        </w:rPr>
      </w:pPr>
      <w:del w:id="667" w:author="Dimitri Podborski" w:date="2022-08-24T19:00:00Z">
        <w:r w:rsidRPr="00606ACC" w:rsidDel="00606ACC">
          <w:delText>CleanApertureBox bug</w:delText>
        </w:r>
      </w:del>
    </w:p>
    <w:p w14:paraId="233B2DEF" w14:textId="126C81F3" w:rsidR="00C32817" w:rsidDel="00606ACC" w:rsidRDefault="00917BCD" w:rsidP="003F67EA">
      <w:pPr>
        <w:rPr>
          <w:del w:id="668" w:author="Dimitri Podborski" w:date="2022-08-24T19:00:00Z"/>
        </w:rPr>
      </w:pPr>
      <w:del w:id="669" w:author="Dimitri Podborski" w:date="2022-08-24T19:00:00Z">
        <w:r w:rsidDel="00606ACC">
          <w:delText>All</w:delText>
        </w:r>
        <w:r w:rsidR="00C32817" w:rsidDel="00606ACC">
          <w:delText xml:space="preserve"> syntax</w:delText>
        </w:r>
        <w:r w:rsidDel="00606ACC">
          <w:delText xml:space="preserve"> elements</w:delText>
        </w:r>
        <w:r w:rsidR="00C32817" w:rsidDel="00606ACC">
          <w:delText xml:space="preserve"> of </w:delText>
        </w:r>
        <w:r w:rsidR="00C32817" w:rsidRPr="00C32817" w:rsidDel="00606ACC">
          <w:delText>CleanApertureBox</w:delText>
        </w:r>
        <w:r w:rsidR="00C32817" w:rsidDel="00606ACC">
          <w:delText xml:space="preserve"> 'clap' </w:delText>
        </w:r>
        <w:r w:rsidDel="00606ACC">
          <w:delText>are</w:delText>
        </w:r>
        <w:r w:rsidR="00C32817" w:rsidDel="00606ACC">
          <w:delText xml:space="preserve"> defined </w:delText>
        </w:r>
        <w:r w:rsidDel="00606ACC">
          <w:delText>as</w:delText>
        </w:r>
        <w:r w:rsidR="00C32817" w:rsidDel="00606ACC">
          <w:delText xml:space="preserve"> unsigned integers </w:delText>
        </w:r>
        <w:r w:rsidDel="00606ACC">
          <w:delText xml:space="preserve">while semantics of offsets </w:delText>
        </w:r>
        <w:r w:rsidRPr="00917BCD" w:rsidDel="00606ACC">
          <w:delText>are referring to the center of an image</w:delText>
        </w:r>
        <w:r w:rsidDel="00606ACC">
          <w:delText xml:space="preserve">. </w:delText>
        </w:r>
        <w:r w:rsidR="0040269B" w:rsidDel="00606ACC">
          <w:delText xml:space="preserve">Therefore, it is not possible to signal negative offsets. Note that the syntax </w:delText>
        </w:r>
        <w:r w:rsidR="00930757" w:rsidDel="00606ACC">
          <w:delText xml:space="preserve">elements </w:delText>
        </w:r>
        <w:r w:rsidR="0040269B" w:rsidDel="00606ACC">
          <w:delText>of the 'clap' atom in Quick</w:delText>
        </w:r>
        <w:r w:rsidR="00930757" w:rsidDel="00606ACC">
          <w:delText>T</w:delText>
        </w:r>
        <w:r w:rsidR="0040269B" w:rsidDel="00606ACC">
          <w:delText xml:space="preserve">ime </w:delText>
        </w:r>
        <w:r w:rsidR="00930757" w:rsidDel="00606ACC">
          <w:delText>File Format are defined as signed integers. To address this issue the types of nominator components for offsets need to be changed from unsigned to signed integers.</w:delText>
        </w:r>
      </w:del>
    </w:p>
    <w:p w14:paraId="5D09CE1F" w14:textId="1ACC03C8" w:rsidR="00930757" w:rsidRPr="00606ACC" w:rsidDel="00606ACC" w:rsidRDefault="00E60446" w:rsidP="00E60446">
      <w:pPr>
        <w:pStyle w:val="Heading2"/>
        <w:rPr>
          <w:del w:id="670" w:author="Dimitri Podborski" w:date="2022-08-24T19:00:00Z"/>
        </w:rPr>
      </w:pPr>
      <w:del w:id="671" w:author="Dimitri Podborski" w:date="2022-08-24T19:00:00Z">
        <w:r w:rsidRPr="00606ACC" w:rsidDel="00606ACC">
          <w:delText>StereoVideoBox syntax</w:delText>
        </w:r>
      </w:del>
    </w:p>
    <w:p w14:paraId="31880695" w14:textId="3679AA43" w:rsidR="00E60446" w:rsidRPr="00E60446" w:rsidDel="00606ACC" w:rsidRDefault="00E60446" w:rsidP="00E60446">
      <w:pPr>
        <w:rPr>
          <w:del w:id="672" w:author="Dimitri Podborski" w:date="2022-08-24T19:00:00Z"/>
        </w:rPr>
      </w:pPr>
      <w:del w:id="673" w:author="Dimitri Podborski" w:date="2022-08-24T19:00:00Z">
        <w:r w:rsidDel="00606ACC">
          <w:delText>The syntax of StereoVideoBox need to be corrected from:</w:delText>
        </w:r>
      </w:del>
    </w:p>
    <w:p w14:paraId="4E384F95" w14:textId="46BDBEF3" w:rsidR="00E60446" w:rsidDel="00606ACC" w:rsidRDefault="00E60446" w:rsidP="00E60446">
      <w:pPr>
        <w:pStyle w:val="code"/>
        <w:rPr>
          <w:del w:id="674" w:author="Dimitri Podborski" w:date="2022-08-24T19:00:00Z"/>
        </w:rPr>
      </w:pPr>
      <w:del w:id="675" w:author="Dimitri Podborski" w:date="2022-08-24T19:00:00Z">
        <w:r w:rsidDel="00606ACC">
          <w:delText>unsigned int(8)[length]</w:delText>
        </w:r>
        <w:r w:rsidDel="00606ACC">
          <w:tab/>
          <w:delText>stereo_indication_type;</w:delText>
        </w:r>
        <w:r w:rsidDel="00606ACC">
          <w:br/>
          <w:delText>Box[] any_box; // optional</w:delText>
        </w:r>
      </w:del>
    </w:p>
    <w:p w14:paraId="09373A2F" w14:textId="310C9304" w:rsidR="00E60446" w:rsidDel="00606ACC" w:rsidRDefault="00E60446" w:rsidP="00E60446">
      <w:pPr>
        <w:rPr>
          <w:del w:id="676" w:author="Dimitri Podborski" w:date="2022-08-24T19:00:00Z"/>
        </w:rPr>
      </w:pPr>
      <w:del w:id="677" w:author="Dimitri Podborski" w:date="2022-08-24T19:00:00Z">
        <w:r w:rsidDel="00606ACC">
          <w:delText>to:</w:delText>
        </w:r>
      </w:del>
    </w:p>
    <w:p w14:paraId="3C519149" w14:textId="2FBFFD02" w:rsidR="00E60446" w:rsidDel="00606ACC" w:rsidRDefault="00E60446" w:rsidP="00E60446">
      <w:pPr>
        <w:pStyle w:val="code"/>
        <w:rPr>
          <w:del w:id="678" w:author="Dimitri Podborski" w:date="2022-08-24T19:00:00Z"/>
        </w:rPr>
      </w:pPr>
      <w:del w:id="679" w:author="Dimitri Podborski" w:date="2022-08-24T19:00:00Z">
        <w:r w:rsidDel="00606ACC">
          <w:delText>unsigned int(8)</w:delText>
        </w:r>
        <w:r w:rsidDel="00606ACC">
          <w:tab/>
          <w:delText>stereo_indication_type[length];</w:delText>
        </w:r>
        <w:r w:rsidDel="00606ACC">
          <w:br/>
          <w:delText>Box boxes[]; // optional boxes</w:delText>
        </w:r>
      </w:del>
    </w:p>
    <w:p w14:paraId="605ACB20" w14:textId="77777777" w:rsidR="00E60446" w:rsidRPr="00B74202" w:rsidRDefault="00E60446" w:rsidP="00E60446"/>
    <w:sectPr w:rsidR="00E60446" w:rsidRPr="00B74202">
      <w:headerReference w:type="default" r:id="rId12"/>
      <w:footerReference w:type="default" r:id="rId13"/>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C7D74" w14:textId="77777777" w:rsidR="00CC2FE6" w:rsidRDefault="00CC2FE6">
      <w:r>
        <w:separator/>
      </w:r>
    </w:p>
  </w:endnote>
  <w:endnote w:type="continuationSeparator" w:id="0">
    <w:p w14:paraId="579C4011" w14:textId="77777777" w:rsidR="00CC2FE6" w:rsidRDefault="00CC2FE6">
      <w:r>
        <w:continuationSeparator/>
      </w:r>
    </w:p>
  </w:endnote>
  <w:endnote w:type="continuationNotice" w:id="1">
    <w:p w14:paraId="1E3ED30D" w14:textId="77777777" w:rsidR="00CC2FE6" w:rsidRDefault="00CC2F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98690" w14:textId="77777777" w:rsidR="00CC2FE6" w:rsidRDefault="00CC2FE6">
      <w:r>
        <w:separator/>
      </w:r>
    </w:p>
  </w:footnote>
  <w:footnote w:type="continuationSeparator" w:id="0">
    <w:p w14:paraId="0E44F4F0" w14:textId="77777777" w:rsidR="00CC2FE6" w:rsidRDefault="00CC2FE6">
      <w:r>
        <w:continuationSeparator/>
      </w:r>
    </w:p>
  </w:footnote>
  <w:footnote w:type="continuationNotice" w:id="1">
    <w:p w14:paraId="5EB371C8" w14:textId="77777777" w:rsidR="00CC2FE6" w:rsidRDefault="00CC2FE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13037D8"/>
    <w:multiLevelType w:val="hybridMultilevel"/>
    <w:tmpl w:val="4F142A60"/>
    <w:lvl w:ilvl="0" w:tplc="70EEE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375BCA"/>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F54E1"/>
    <w:multiLevelType w:val="multilevel"/>
    <w:tmpl w:val="082CEFD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056B7B40"/>
    <w:multiLevelType w:val="hybridMultilevel"/>
    <w:tmpl w:val="2984346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D57593"/>
    <w:multiLevelType w:val="hybridMultilevel"/>
    <w:tmpl w:val="D7D47D70"/>
    <w:lvl w:ilvl="0" w:tplc="A6767A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FC3392"/>
    <w:multiLevelType w:val="hybridMultilevel"/>
    <w:tmpl w:val="689C82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6550DBA"/>
    <w:multiLevelType w:val="hybridMultilevel"/>
    <w:tmpl w:val="7666C5C2"/>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A55008"/>
    <w:multiLevelType w:val="multilevel"/>
    <w:tmpl w:val="1A9C4E2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1F3142"/>
    <w:multiLevelType w:val="hybridMultilevel"/>
    <w:tmpl w:val="D21A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C30522"/>
    <w:multiLevelType w:val="hybridMultilevel"/>
    <w:tmpl w:val="2DEE9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180B67"/>
    <w:multiLevelType w:val="hybridMultilevel"/>
    <w:tmpl w:val="449A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4725FB"/>
    <w:multiLevelType w:val="hybridMultilevel"/>
    <w:tmpl w:val="C1208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06B5957"/>
    <w:multiLevelType w:val="hybridMultilevel"/>
    <w:tmpl w:val="37729F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06B6E57"/>
    <w:multiLevelType w:val="hybridMultilevel"/>
    <w:tmpl w:val="46A0CC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F96013"/>
    <w:multiLevelType w:val="hybridMultilevel"/>
    <w:tmpl w:val="1D36F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08652F"/>
    <w:multiLevelType w:val="hybridMultilevel"/>
    <w:tmpl w:val="FA509022"/>
    <w:lvl w:ilvl="0" w:tplc="04090003">
      <w:start w:val="1"/>
      <w:numFmt w:val="bullet"/>
      <w:lvlText w:val="o"/>
      <w:lvlJc w:val="left"/>
      <w:pPr>
        <w:ind w:left="1493" w:hanging="360"/>
      </w:pPr>
      <w:rPr>
        <w:rFonts w:ascii="Courier New" w:hAnsi="Courier New" w:cs="Courier New"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25" w15:restartNumberingAfterBreak="0">
    <w:nsid w:val="25F43ADB"/>
    <w:multiLevelType w:val="hybridMultilevel"/>
    <w:tmpl w:val="EFCAAFC6"/>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A356928"/>
    <w:multiLevelType w:val="hybridMultilevel"/>
    <w:tmpl w:val="E70E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C1E3109"/>
    <w:multiLevelType w:val="hybridMultilevel"/>
    <w:tmpl w:val="3D9632A6"/>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206A04"/>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252151"/>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2E0BC7"/>
    <w:multiLevelType w:val="hybridMultilevel"/>
    <w:tmpl w:val="238E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577D14"/>
    <w:multiLevelType w:val="hybridMultilevel"/>
    <w:tmpl w:val="82B6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4" w15:restartNumberingAfterBreak="0">
    <w:nsid w:val="3E93604A"/>
    <w:multiLevelType w:val="hybridMultilevel"/>
    <w:tmpl w:val="B8E014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240FA1"/>
    <w:multiLevelType w:val="hybridMultilevel"/>
    <w:tmpl w:val="1A20BA4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36" w15:restartNumberingAfterBreak="0">
    <w:nsid w:val="440B222B"/>
    <w:multiLevelType w:val="hybridMultilevel"/>
    <w:tmpl w:val="13F28B6A"/>
    <w:lvl w:ilvl="0" w:tplc="B512FA88">
      <w:start w:val="3"/>
      <w:numFmt w:val="bullet"/>
      <w:lvlText w:val="-"/>
      <w:lvlJc w:val="left"/>
      <w:pPr>
        <w:ind w:left="360" w:hanging="360"/>
      </w:pPr>
      <w:rPr>
        <w:rFonts w:ascii="Arial" w:eastAsia="MS Mincho" w:hAnsi="Arial" w:cs="Time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441E7C40"/>
    <w:multiLevelType w:val="hybridMultilevel"/>
    <w:tmpl w:val="0082B50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40" w15:restartNumberingAfterBreak="0">
    <w:nsid w:val="48C157CC"/>
    <w:multiLevelType w:val="hybridMultilevel"/>
    <w:tmpl w:val="0FCE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B856361"/>
    <w:multiLevelType w:val="hybridMultilevel"/>
    <w:tmpl w:val="A334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6D0640"/>
    <w:multiLevelType w:val="hybridMultilevel"/>
    <w:tmpl w:val="081431DE"/>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F577A84"/>
    <w:multiLevelType w:val="hybridMultilevel"/>
    <w:tmpl w:val="D8328BC2"/>
    <w:lvl w:ilvl="0" w:tplc="9F76E4EC">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D55C66"/>
    <w:multiLevelType w:val="hybridMultilevel"/>
    <w:tmpl w:val="18E8D396"/>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48" w15:restartNumberingAfterBreak="0">
    <w:nsid w:val="5BFD3EDA"/>
    <w:multiLevelType w:val="hybridMultilevel"/>
    <w:tmpl w:val="5176B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1013553"/>
    <w:multiLevelType w:val="hybridMultilevel"/>
    <w:tmpl w:val="EFF2BC6E"/>
    <w:lvl w:ilvl="0" w:tplc="38E040C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7D39FD"/>
    <w:multiLevelType w:val="hybridMultilevel"/>
    <w:tmpl w:val="527AAC7E"/>
    <w:lvl w:ilvl="0" w:tplc="7750BD94">
      <w:start w:val="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638E1CB1"/>
    <w:multiLevelType w:val="multilevel"/>
    <w:tmpl w:val="9A205844"/>
    <w:lvl w:ilvl="0">
      <w:start w:val="1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CF1B0D"/>
    <w:multiLevelType w:val="hybridMultilevel"/>
    <w:tmpl w:val="FBEA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702595"/>
    <w:multiLevelType w:val="multilevel"/>
    <w:tmpl w:val="1EF892A2"/>
    <w:lvl w:ilvl="0">
      <w:start w:val="1"/>
      <w:numFmt w:val="decimal"/>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B55185"/>
    <w:multiLevelType w:val="hybridMultilevel"/>
    <w:tmpl w:val="5212DF1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2463680"/>
    <w:multiLevelType w:val="hybridMultilevel"/>
    <w:tmpl w:val="74881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A573F"/>
    <w:multiLevelType w:val="hybridMultilevel"/>
    <w:tmpl w:val="BA32A5EE"/>
    <w:lvl w:ilvl="0" w:tplc="040C0001">
      <w:start w:val="1"/>
      <w:numFmt w:val="bullet"/>
      <w:lvlText w:val=""/>
      <w:lvlJc w:val="left"/>
      <w:pPr>
        <w:ind w:left="720" w:hanging="360"/>
      </w:pPr>
      <w:rPr>
        <w:rFonts w:ascii="Symbol" w:hAnsi="Symbol" w:hint="default"/>
      </w:rPr>
    </w:lvl>
    <w:lvl w:ilvl="1" w:tplc="3B742752">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5F61D23"/>
    <w:multiLevelType w:val="hybridMultilevel"/>
    <w:tmpl w:val="0CB26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82459CA"/>
    <w:multiLevelType w:val="hybridMultilevel"/>
    <w:tmpl w:val="C92AE5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8AF22B9"/>
    <w:multiLevelType w:val="hybridMultilevel"/>
    <w:tmpl w:val="B4E8C3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8" w15:restartNumberingAfterBreak="0">
    <w:nsid w:val="790A5040"/>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D06156A"/>
    <w:multiLevelType w:val="hybridMultilevel"/>
    <w:tmpl w:val="805006DE"/>
    <w:lvl w:ilvl="0" w:tplc="729669A6">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E612B93"/>
    <w:multiLevelType w:val="hybridMultilevel"/>
    <w:tmpl w:val="BD6C6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926AEF"/>
    <w:multiLevelType w:val="hybridMultilevel"/>
    <w:tmpl w:val="46BE36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588920">
    <w:abstractNumId w:val="62"/>
  </w:num>
  <w:num w:numId="2" w16cid:durableId="163134700">
    <w:abstractNumId w:val="23"/>
  </w:num>
  <w:num w:numId="3" w16cid:durableId="1496804154">
    <w:abstractNumId w:val="25"/>
  </w:num>
  <w:num w:numId="4" w16cid:durableId="141704911">
    <w:abstractNumId w:val="64"/>
  </w:num>
  <w:num w:numId="5" w16cid:durableId="187526974">
    <w:abstractNumId w:val="71"/>
  </w:num>
  <w:num w:numId="6" w16cid:durableId="1148281482">
    <w:abstractNumId w:val="21"/>
  </w:num>
  <w:num w:numId="7" w16cid:durableId="641274446">
    <w:abstractNumId w:val="18"/>
  </w:num>
  <w:num w:numId="8" w16cid:durableId="978075383">
    <w:abstractNumId w:val="56"/>
  </w:num>
  <w:num w:numId="9" w16cid:durableId="56129122">
    <w:abstractNumId w:val="69"/>
  </w:num>
  <w:num w:numId="10" w16cid:durableId="20590728">
    <w:abstractNumId w:val="6"/>
  </w:num>
  <w:num w:numId="11" w16cid:durableId="1431316764">
    <w:abstractNumId w:val="19"/>
  </w:num>
  <w:num w:numId="12" w16cid:durableId="1834447439">
    <w:abstractNumId w:val="43"/>
  </w:num>
  <w:num w:numId="13" w16cid:durableId="604924403">
    <w:abstractNumId w:val="32"/>
  </w:num>
  <w:num w:numId="14" w16cid:durableId="1391151222">
    <w:abstractNumId w:val="2"/>
  </w:num>
  <w:num w:numId="15" w16cid:durableId="554462968">
    <w:abstractNumId w:val="63"/>
  </w:num>
  <w:num w:numId="16" w16cid:durableId="2005428089">
    <w:abstractNumId w:val="60"/>
  </w:num>
  <w:num w:numId="17" w16cid:durableId="1535728199">
    <w:abstractNumId w:val="47"/>
  </w:num>
  <w:num w:numId="18" w16cid:durableId="283075155">
    <w:abstractNumId w:val="24"/>
  </w:num>
  <w:num w:numId="19" w16cid:durableId="45183456">
    <w:abstractNumId w:val="73"/>
  </w:num>
  <w:num w:numId="20" w16cid:durableId="1893541236">
    <w:abstractNumId w:val="11"/>
  </w:num>
  <w:num w:numId="21" w16cid:durableId="123616980">
    <w:abstractNumId w:val="20"/>
  </w:num>
  <w:num w:numId="22" w16cid:durableId="2075159015">
    <w:abstractNumId w:val="54"/>
  </w:num>
  <w:num w:numId="23" w16cid:durableId="449983252">
    <w:abstractNumId w:val="3"/>
  </w:num>
  <w:num w:numId="24" w16cid:durableId="1083069655">
    <w:abstractNumId w:val="9"/>
  </w:num>
  <w:num w:numId="25" w16cid:durableId="2136870196">
    <w:abstractNumId w:val="68"/>
  </w:num>
  <w:num w:numId="26" w16cid:durableId="136841220">
    <w:abstractNumId w:val="46"/>
  </w:num>
  <w:num w:numId="27" w16cid:durableId="526261470">
    <w:abstractNumId w:val="42"/>
  </w:num>
  <w:num w:numId="28" w16cid:durableId="1762799070">
    <w:abstractNumId w:val="34"/>
  </w:num>
  <w:num w:numId="29" w16cid:durableId="510805329">
    <w:abstractNumId w:val="61"/>
  </w:num>
  <w:num w:numId="30" w16cid:durableId="1606767467">
    <w:abstractNumId w:val="39"/>
  </w:num>
  <w:num w:numId="31" w16cid:durableId="485976714">
    <w:abstractNumId w:val="7"/>
  </w:num>
  <w:num w:numId="32" w16cid:durableId="2113435792">
    <w:abstractNumId w:val="51"/>
  </w:num>
  <w:num w:numId="33" w16cid:durableId="623119812">
    <w:abstractNumId w:val="30"/>
  </w:num>
  <w:num w:numId="34" w16cid:durableId="221446292">
    <w:abstractNumId w:val="62"/>
  </w:num>
  <w:num w:numId="35" w16cid:durableId="1117991666">
    <w:abstractNumId w:val="28"/>
  </w:num>
  <w:num w:numId="36" w16cid:durableId="1385330864">
    <w:abstractNumId w:val="15"/>
  </w:num>
  <w:num w:numId="37" w16cid:durableId="998196652">
    <w:abstractNumId w:val="40"/>
  </w:num>
  <w:num w:numId="38" w16cid:durableId="1449474754">
    <w:abstractNumId w:val="12"/>
  </w:num>
  <w:num w:numId="39" w16cid:durableId="14432193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6304718">
    <w:abstractNumId w:val="66"/>
  </w:num>
  <w:num w:numId="41" w16cid:durableId="1573656218">
    <w:abstractNumId w:val="16"/>
  </w:num>
  <w:num w:numId="42" w16cid:durableId="1211502238">
    <w:abstractNumId w:val="8"/>
  </w:num>
  <w:num w:numId="43" w16cid:durableId="391462449">
    <w:abstractNumId w:val="36"/>
  </w:num>
  <w:num w:numId="44" w16cid:durableId="1630430555">
    <w:abstractNumId w:val="48"/>
  </w:num>
  <w:num w:numId="45" w16cid:durableId="991450257">
    <w:abstractNumId w:val="62"/>
  </w:num>
  <w:num w:numId="46" w16cid:durableId="1538929329">
    <w:abstractNumId w:val="62"/>
  </w:num>
  <w:num w:numId="47" w16cid:durableId="903372421">
    <w:abstractNumId w:val="62"/>
  </w:num>
  <w:num w:numId="48" w16cid:durableId="1599286221">
    <w:abstractNumId w:val="62"/>
  </w:num>
  <w:num w:numId="49" w16cid:durableId="1533418928">
    <w:abstractNumId w:val="62"/>
  </w:num>
  <w:num w:numId="50" w16cid:durableId="635379636">
    <w:abstractNumId w:val="62"/>
  </w:num>
  <w:num w:numId="51" w16cid:durableId="1658997813">
    <w:abstractNumId w:val="62"/>
  </w:num>
  <w:num w:numId="52" w16cid:durableId="79956311">
    <w:abstractNumId w:val="62"/>
  </w:num>
  <w:num w:numId="53" w16cid:durableId="233973100">
    <w:abstractNumId w:val="62"/>
  </w:num>
  <w:num w:numId="54" w16cid:durableId="1231499648">
    <w:abstractNumId w:val="62"/>
  </w:num>
  <w:num w:numId="55" w16cid:durableId="1252424164">
    <w:abstractNumId w:val="62"/>
  </w:num>
  <w:num w:numId="56" w16cid:durableId="1691250014">
    <w:abstractNumId w:val="26"/>
  </w:num>
  <w:num w:numId="57" w16cid:durableId="1146051074">
    <w:abstractNumId w:val="37"/>
  </w:num>
  <w:num w:numId="58" w16cid:durableId="1011839081">
    <w:abstractNumId w:val="27"/>
  </w:num>
  <w:num w:numId="59" w16cid:durableId="616913638">
    <w:abstractNumId w:val="29"/>
  </w:num>
  <w:num w:numId="60" w16cid:durableId="573010539">
    <w:abstractNumId w:val="62"/>
  </w:num>
  <w:num w:numId="61" w16cid:durableId="1515224495">
    <w:abstractNumId w:val="67"/>
  </w:num>
  <w:num w:numId="62" w16cid:durableId="1452751214">
    <w:abstractNumId w:val="35"/>
  </w:num>
  <w:num w:numId="63" w16cid:durableId="137698196">
    <w:abstractNumId w:val="17"/>
  </w:num>
  <w:num w:numId="64" w16cid:durableId="1420249654">
    <w:abstractNumId w:val="44"/>
  </w:num>
  <w:num w:numId="65" w16cid:durableId="1685747442">
    <w:abstractNumId w:val="1"/>
  </w:num>
  <w:num w:numId="66" w16cid:durableId="449474754">
    <w:abstractNumId w:val="55"/>
  </w:num>
  <w:num w:numId="67" w16cid:durableId="428545178">
    <w:abstractNumId w:val="52"/>
  </w:num>
  <w:num w:numId="68" w16cid:durableId="2039161420">
    <w:abstractNumId w:val="33"/>
  </w:num>
  <w:num w:numId="69" w16cid:durableId="298845932">
    <w:abstractNumId w:val="72"/>
  </w:num>
  <w:num w:numId="70" w16cid:durableId="1067998780">
    <w:abstractNumId w:val="58"/>
  </w:num>
  <w:num w:numId="71" w16cid:durableId="269120392">
    <w:abstractNumId w:val="38"/>
  </w:num>
  <w:num w:numId="72" w16cid:durableId="1665890238">
    <w:abstractNumId w:val="65"/>
  </w:num>
  <w:num w:numId="73" w16cid:durableId="1600866647">
    <w:abstractNumId w:val="5"/>
  </w:num>
  <w:num w:numId="74" w16cid:durableId="386999823">
    <w:abstractNumId w:val="31"/>
  </w:num>
  <w:num w:numId="75" w16cid:durableId="2128961300">
    <w:abstractNumId w:val="70"/>
  </w:num>
  <w:num w:numId="76" w16cid:durableId="738134359">
    <w:abstractNumId w:val="22"/>
  </w:num>
  <w:num w:numId="77" w16cid:durableId="136339929">
    <w:abstractNumId w:val="50"/>
  </w:num>
  <w:num w:numId="78" w16cid:durableId="1011562591">
    <w:abstractNumId w:val="53"/>
  </w:num>
  <w:num w:numId="79" w16cid:durableId="1466239344">
    <w:abstractNumId w:val="57"/>
  </w:num>
  <w:num w:numId="80" w16cid:durableId="376010665">
    <w:abstractNumId w:val="4"/>
  </w:num>
  <w:num w:numId="81" w16cid:durableId="1535920297">
    <w:abstractNumId w:val="45"/>
  </w:num>
  <w:num w:numId="82" w16cid:durableId="1076241988">
    <w:abstractNumId w:val="49"/>
  </w:num>
  <w:num w:numId="83" w16cid:durableId="167141217">
    <w:abstractNumId w:val="13"/>
  </w:num>
  <w:num w:numId="84" w16cid:durableId="274949609">
    <w:abstractNumId w:val="41"/>
  </w:num>
  <w:num w:numId="85" w16cid:durableId="1248492561">
    <w:abstractNumId w:val="14"/>
  </w:num>
  <w:num w:numId="86" w16cid:durableId="158280038">
    <w:abstractNumId w:val="10"/>
  </w:num>
  <w:num w:numId="87" w16cid:durableId="52197991">
    <w:abstractNumId w:val="0"/>
  </w:num>
  <w:num w:numId="88" w16cid:durableId="861405514">
    <w:abstractNumId w:val="59"/>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10457"/>
    <w:rsid w:val="00010C07"/>
    <w:rsid w:val="0002353F"/>
    <w:rsid w:val="00024E0E"/>
    <w:rsid w:val="000361CB"/>
    <w:rsid w:val="00037A61"/>
    <w:rsid w:val="00040E7A"/>
    <w:rsid w:val="00047B0B"/>
    <w:rsid w:val="00050CF6"/>
    <w:rsid w:val="000555B1"/>
    <w:rsid w:val="00056B9E"/>
    <w:rsid w:val="00062AD2"/>
    <w:rsid w:val="00072883"/>
    <w:rsid w:val="00073F96"/>
    <w:rsid w:val="000762C8"/>
    <w:rsid w:val="00094783"/>
    <w:rsid w:val="00094A29"/>
    <w:rsid w:val="00094CA9"/>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3219"/>
    <w:rsid w:val="00113776"/>
    <w:rsid w:val="00116BE5"/>
    <w:rsid w:val="001176B4"/>
    <w:rsid w:val="001244BA"/>
    <w:rsid w:val="00134633"/>
    <w:rsid w:val="001368B7"/>
    <w:rsid w:val="00137ECC"/>
    <w:rsid w:val="00142478"/>
    <w:rsid w:val="001516E6"/>
    <w:rsid w:val="0015361D"/>
    <w:rsid w:val="00156A51"/>
    <w:rsid w:val="00170647"/>
    <w:rsid w:val="001819A9"/>
    <w:rsid w:val="00184C45"/>
    <w:rsid w:val="00184EFF"/>
    <w:rsid w:val="00193C7F"/>
    <w:rsid w:val="001B0C3D"/>
    <w:rsid w:val="001B1461"/>
    <w:rsid w:val="001B1F02"/>
    <w:rsid w:val="001B299E"/>
    <w:rsid w:val="001D08C3"/>
    <w:rsid w:val="001D0F52"/>
    <w:rsid w:val="001E0AE8"/>
    <w:rsid w:val="001F3BCE"/>
    <w:rsid w:val="001F3C11"/>
    <w:rsid w:val="001F7498"/>
    <w:rsid w:val="002005AB"/>
    <w:rsid w:val="00204C3A"/>
    <w:rsid w:val="002116D4"/>
    <w:rsid w:val="00212634"/>
    <w:rsid w:val="00226545"/>
    <w:rsid w:val="00250F12"/>
    <w:rsid w:val="0025114A"/>
    <w:rsid w:val="002575E9"/>
    <w:rsid w:val="00286907"/>
    <w:rsid w:val="00291B43"/>
    <w:rsid w:val="002958EE"/>
    <w:rsid w:val="002A1B75"/>
    <w:rsid w:val="002A1D9B"/>
    <w:rsid w:val="002B51DF"/>
    <w:rsid w:val="002B66D5"/>
    <w:rsid w:val="002E3305"/>
    <w:rsid w:val="002F0DE8"/>
    <w:rsid w:val="002F529E"/>
    <w:rsid w:val="003001D5"/>
    <w:rsid w:val="00300918"/>
    <w:rsid w:val="003061A1"/>
    <w:rsid w:val="0032464A"/>
    <w:rsid w:val="00324B42"/>
    <w:rsid w:val="00333596"/>
    <w:rsid w:val="0034355B"/>
    <w:rsid w:val="00352013"/>
    <w:rsid w:val="00353D19"/>
    <w:rsid w:val="00354C94"/>
    <w:rsid w:val="00356FE3"/>
    <w:rsid w:val="00367DCD"/>
    <w:rsid w:val="00371963"/>
    <w:rsid w:val="00372D41"/>
    <w:rsid w:val="00387F29"/>
    <w:rsid w:val="003A66FF"/>
    <w:rsid w:val="003C590B"/>
    <w:rsid w:val="003D578E"/>
    <w:rsid w:val="003D5A80"/>
    <w:rsid w:val="003F67EA"/>
    <w:rsid w:val="0040269B"/>
    <w:rsid w:val="00402B38"/>
    <w:rsid w:val="00403C9F"/>
    <w:rsid w:val="00410619"/>
    <w:rsid w:val="00410BA8"/>
    <w:rsid w:val="00413099"/>
    <w:rsid w:val="004164F5"/>
    <w:rsid w:val="00416866"/>
    <w:rsid w:val="00417C66"/>
    <w:rsid w:val="00420897"/>
    <w:rsid w:val="004516CA"/>
    <w:rsid w:val="0046695D"/>
    <w:rsid w:val="00482DD6"/>
    <w:rsid w:val="004875B5"/>
    <w:rsid w:val="00490F50"/>
    <w:rsid w:val="004917CA"/>
    <w:rsid w:val="00492849"/>
    <w:rsid w:val="00494B91"/>
    <w:rsid w:val="00494C4D"/>
    <w:rsid w:val="004A5BA8"/>
    <w:rsid w:val="004A64F8"/>
    <w:rsid w:val="004A6AA9"/>
    <w:rsid w:val="004B4AF1"/>
    <w:rsid w:val="004D4A97"/>
    <w:rsid w:val="004E11B3"/>
    <w:rsid w:val="004E1E33"/>
    <w:rsid w:val="004E3DBE"/>
    <w:rsid w:val="004E5C0A"/>
    <w:rsid w:val="00502522"/>
    <w:rsid w:val="00502666"/>
    <w:rsid w:val="00507D9F"/>
    <w:rsid w:val="00521078"/>
    <w:rsid w:val="00525B26"/>
    <w:rsid w:val="00530EF2"/>
    <w:rsid w:val="005349E3"/>
    <w:rsid w:val="005400FC"/>
    <w:rsid w:val="00544634"/>
    <w:rsid w:val="00550E78"/>
    <w:rsid w:val="00551613"/>
    <w:rsid w:val="0055288C"/>
    <w:rsid w:val="005529D8"/>
    <w:rsid w:val="00557CA1"/>
    <w:rsid w:val="00571877"/>
    <w:rsid w:val="00572E19"/>
    <w:rsid w:val="00573F74"/>
    <w:rsid w:val="00574F72"/>
    <w:rsid w:val="00584195"/>
    <w:rsid w:val="00587D57"/>
    <w:rsid w:val="0059492D"/>
    <w:rsid w:val="00595685"/>
    <w:rsid w:val="005A4EE8"/>
    <w:rsid w:val="005A6DE8"/>
    <w:rsid w:val="005C1AA2"/>
    <w:rsid w:val="005C5EE3"/>
    <w:rsid w:val="005E1669"/>
    <w:rsid w:val="005E33BF"/>
    <w:rsid w:val="005E7929"/>
    <w:rsid w:val="005E7A5D"/>
    <w:rsid w:val="005F04AA"/>
    <w:rsid w:val="005F6935"/>
    <w:rsid w:val="00606ACC"/>
    <w:rsid w:val="00607A4E"/>
    <w:rsid w:val="00611488"/>
    <w:rsid w:val="00612329"/>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B7D3E"/>
    <w:rsid w:val="006C35F0"/>
    <w:rsid w:val="006C503A"/>
    <w:rsid w:val="006E2A30"/>
    <w:rsid w:val="006F1F64"/>
    <w:rsid w:val="006F7105"/>
    <w:rsid w:val="00701B95"/>
    <w:rsid w:val="007110F7"/>
    <w:rsid w:val="00732D40"/>
    <w:rsid w:val="00740630"/>
    <w:rsid w:val="00743118"/>
    <w:rsid w:val="00754371"/>
    <w:rsid w:val="00755A97"/>
    <w:rsid w:val="00763FB4"/>
    <w:rsid w:val="00777A43"/>
    <w:rsid w:val="00777D36"/>
    <w:rsid w:val="007801DD"/>
    <w:rsid w:val="007836B2"/>
    <w:rsid w:val="007858B7"/>
    <w:rsid w:val="00792EEB"/>
    <w:rsid w:val="0079750C"/>
    <w:rsid w:val="007A69E2"/>
    <w:rsid w:val="007B5223"/>
    <w:rsid w:val="007C364F"/>
    <w:rsid w:val="007D140B"/>
    <w:rsid w:val="007D53AA"/>
    <w:rsid w:val="007E2611"/>
    <w:rsid w:val="007E4358"/>
    <w:rsid w:val="007F69E9"/>
    <w:rsid w:val="0080044F"/>
    <w:rsid w:val="00807E0A"/>
    <w:rsid w:val="00812C35"/>
    <w:rsid w:val="008152C5"/>
    <w:rsid w:val="008167CC"/>
    <w:rsid w:val="00820FD9"/>
    <w:rsid w:val="00824B50"/>
    <w:rsid w:val="008279CE"/>
    <w:rsid w:val="0083094A"/>
    <w:rsid w:val="00833871"/>
    <w:rsid w:val="008346BE"/>
    <w:rsid w:val="00843813"/>
    <w:rsid w:val="00847FFE"/>
    <w:rsid w:val="0086454D"/>
    <w:rsid w:val="00871B99"/>
    <w:rsid w:val="00874AE2"/>
    <w:rsid w:val="00875054"/>
    <w:rsid w:val="00877E88"/>
    <w:rsid w:val="00880B13"/>
    <w:rsid w:val="008865C0"/>
    <w:rsid w:val="008929AD"/>
    <w:rsid w:val="008A1312"/>
    <w:rsid w:val="008D006F"/>
    <w:rsid w:val="008D2331"/>
    <w:rsid w:val="008F012F"/>
    <w:rsid w:val="0090109F"/>
    <w:rsid w:val="00901176"/>
    <w:rsid w:val="0090553E"/>
    <w:rsid w:val="00907884"/>
    <w:rsid w:val="009078D5"/>
    <w:rsid w:val="00907945"/>
    <w:rsid w:val="00913B43"/>
    <w:rsid w:val="00913C90"/>
    <w:rsid w:val="00917BCD"/>
    <w:rsid w:val="00930757"/>
    <w:rsid w:val="00931F6E"/>
    <w:rsid w:val="00935E1F"/>
    <w:rsid w:val="00941D7E"/>
    <w:rsid w:val="00942B18"/>
    <w:rsid w:val="0095067A"/>
    <w:rsid w:val="009518AD"/>
    <w:rsid w:val="00952DA9"/>
    <w:rsid w:val="00954FAB"/>
    <w:rsid w:val="00970E30"/>
    <w:rsid w:val="009A3465"/>
    <w:rsid w:val="009A4A35"/>
    <w:rsid w:val="009A4AA6"/>
    <w:rsid w:val="009B18AD"/>
    <w:rsid w:val="009B20D9"/>
    <w:rsid w:val="009C1178"/>
    <w:rsid w:val="009C2D14"/>
    <w:rsid w:val="009D6CA0"/>
    <w:rsid w:val="009E12E0"/>
    <w:rsid w:val="009E3A2A"/>
    <w:rsid w:val="00A0250D"/>
    <w:rsid w:val="00A04A8B"/>
    <w:rsid w:val="00A05F07"/>
    <w:rsid w:val="00A1538B"/>
    <w:rsid w:val="00A17E6E"/>
    <w:rsid w:val="00A2647C"/>
    <w:rsid w:val="00A37028"/>
    <w:rsid w:val="00A50D2E"/>
    <w:rsid w:val="00A523B6"/>
    <w:rsid w:val="00A548CC"/>
    <w:rsid w:val="00A6172C"/>
    <w:rsid w:val="00A629A1"/>
    <w:rsid w:val="00A63469"/>
    <w:rsid w:val="00A640A0"/>
    <w:rsid w:val="00A73EB6"/>
    <w:rsid w:val="00A83581"/>
    <w:rsid w:val="00A93771"/>
    <w:rsid w:val="00A94202"/>
    <w:rsid w:val="00AA0611"/>
    <w:rsid w:val="00AA6BAB"/>
    <w:rsid w:val="00AB0D6A"/>
    <w:rsid w:val="00AB1A05"/>
    <w:rsid w:val="00AB2BB8"/>
    <w:rsid w:val="00AB49BF"/>
    <w:rsid w:val="00AC20B6"/>
    <w:rsid w:val="00AC4857"/>
    <w:rsid w:val="00AC5462"/>
    <w:rsid w:val="00AD27C3"/>
    <w:rsid w:val="00AD7970"/>
    <w:rsid w:val="00AE7E7F"/>
    <w:rsid w:val="00AF08B9"/>
    <w:rsid w:val="00AF1583"/>
    <w:rsid w:val="00B02685"/>
    <w:rsid w:val="00B07818"/>
    <w:rsid w:val="00B141C8"/>
    <w:rsid w:val="00B16D6E"/>
    <w:rsid w:val="00B171B9"/>
    <w:rsid w:val="00B2266B"/>
    <w:rsid w:val="00B2532C"/>
    <w:rsid w:val="00B310B7"/>
    <w:rsid w:val="00B5637D"/>
    <w:rsid w:val="00B61EC1"/>
    <w:rsid w:val="00B66865"/>
    <w:rsid w:val="00B67F63"/>
    <w:rsid w:val="00B70EC5"/>
    <w:rsid w:val="00B74202"/>
    <w:rsid w:val="00B80A7B"/>
    <w:rsid w:val="00B80C0E"/>
    <w:rsid w:val="00B975D9"/>
    <w:rsid w:val="00BA3E2B"/>
    <w:rsid w:val="00BB2D93"/>
    <w:rsid w:val="00BB6AD8"/>
    <w:rsid w:val="00BC0DC9"/>
    <w:rsid w:val="00BC1260"/>
    <w:rsid w:val="00BC5CE2"/>
    <w:rsid w:val="00BC6FC1"/>
    <w:rsid w:val="00BD135E"/>
    <w:rsid w:val="00BD5EBE"/>
    <w:rsid w:val="00BE5363"/>
    <w:rsid w:val="00BF27F6"/>
    <w:rsid w:val="00BF3835"/>
    <w:rsid w:val="00C06C29"/>
    <w:rsid w:val="00C11F89"/>
    <w:rsid w:val="00C12501"/>
    <w:rsid w:val="00C14FE1"/>
    <w:rsid w:val="00C21713"/>
    <w:rsid w:val="00C21AD2"/>
    <w:rsid w:val="00C27327"/>
    <w:rsid w:val="00C32817"/>
    <w:rsid w:val="00C40885"/>
    <w:rsid w:val="00C40B8B"/>
    <w:rsid w:val="00C43BB2"/>
    <w:rsid w:val="00C43D7B"/>
    <w:rsid w:val="00C44EF6"/>
    <w:rsid w:val="00C64730"/>
    <w:rsid w:val="00C90F70"/>
    <w:rsid w:val="00CA0365"/>
    <w:rsid w:val="00CA2A1D"/>
    <w:rsid w:val="00CA7C54"/>
    <w:rsid w:val="00CB0003"/>
    <w:rsid w:val="00CB0DCB"/>
    <w:rsid w:val="00CC2FE6"/>
    <w:rsid w:val="00CC4274"/>
    <w:rsid w:val="00CC467A"/>
    <w:rsid w:val="00CD3158"/>
    <w:rsid w:val="00CE0395"/>
    <w:rsid w:val="00CE2779"/>
    <w:rsid w:val="00CE4911"/>
    <w:rsid w:val="00D00769"/>
    <w:rsid w:val="00D07545"/>
    <w:rsid w:val="00D11E33"/>
    <w:rsid w:val="00D135A1"/>
    <w:rsid w:val="00D14B1E"/>
    <w:rsid w:val="00D239AC"/>
    <w:rsid w:val="00D245B5"/>
    <w:rsid w:val="00D26D8B"/>
    <w:rsid w:val="00D323F0"/>
    <w:rsid w:val="00D566FC"/>
    <w:rsid w:val="00D610A6"/>
    <w:rsid w:val="00D623A8"/>
    <w:rsid w:val="00D736D6"/>
    <w:rsid w:val="00D83469"/>
    <w:rsid w:val="00D92373"/>
    <w:rsid w:val="00D949A2"/>
    <w:rsid w:val="00DA23AE"/>
    <w:rsid w:val="00DA3EFB"/>
    <w:rsid w:val="00DA7E86"/>
    <w:rsid w:val="00DC0D5E"/>
    <w:rsid w:val="00DC4814"/>
    <w:rsid w:val="00DC5A9C"/>
    <w:rsid w:val="00DD47B6"/>
    <w:rsid w:val="00DF1EBA"/>
    <w:rsid w:val="00DF4294"/>
    <w:rsid w:val="00E111DE"/>
    <w:rsid w:val="00E12FA8"/>
    <w:rsid w:val="00E34B21"/>
    <w:rsid w:val="00E36D96"/>
    <w:rsid w:val="00E4096D"/>
    <w:rsid w:val="00E43878"/>
    <w:rsid w:val="00E507CB"/>
    <w:rsid w:val="00E5240A"/>
    <w:rsid w:val="00E53401"/>
    <w:rsid w:val="00E60446"/>
    <w:rsid w:val="00E623D0"/>
    <w:rsid w:val="00E84F15"/>
    <w:rsid w:val="00E84F1A"/>
    <w:rsid w:val="00E93962"/>
    <w:rsid w:val="00E97AD3"/>
    <w:rsid w:val="00EA289D"/>
    <w:rsid w:val="00EA637E"/>
    <w:rsid w:val="00EA655B"/>
    <w:rsid w:val="00EA6818"/>
    <w:rsid w:val="00EC0703"/>
    <w:rsid w:val="00EC4EC6"/>
    <w:rsid w:val="00EC6D86"/>
    <w:rsid w:val="00ED0852"/>
    <w:rsid w:val="00ED2B43"/>
    <w:rsid w:val="00ED7B27"/>
    <w:rsid w:val="00EE0755"/>
    <w:rsid w:val="00EE209B"/>
    <w:rsid w:val="00EE7671"/>
    <w:rsid w:val="00EF294B"/>
    <w:rsid w:val="00EF3360"/>
    <w:rsid w:val="00EF6557"/>
    <w:rsid w:val="00F01829"/>
    <w:rsid w:val="00F0206E"/>
    <w:rsid w:val="00F05901"/>
    <w:rsid w:val="00F05E3A"/>
    <w:rsid w:val="00F06937"/>
    <w:rsid w:val="00F071EB"/>
    <w:rsid w:val="00F1703D"/>
    <w:rsid w:val="00F20C95"/>
    <w:rsid w:val="00F31EAD"/>
    <w:rsid w:val="00F35204"/>
    <w:rsid w:val="00F559F8"/>
    <w:rsid w:val="00F715C8"/>
    <w:rsid w:val="00F73975"/>
    <w:rsid w:val="00F766D5"/>
    <w:rsid w:val="00F76FAC"/>
    <w:rsid w:val="00F80EBB"/>
    <w:rsid w:val="00F81A3F"/>
    <w:rsid w:val="00F81F57"/>
    <w:rsid w:val="00F95BA5"/>
    <w:rsid w:val="00FA3486"/>
    <w:rsid w:val="00FC511C"/>
    <w:rsid w:val="00FE4EDE"/>
    <w:rsid w:val="00FE7514"/>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D6F3D3"/>
  <w15:docId w15:val="{AD9B9325-8051-C14D-B7AF-E1194BC5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C0E"/>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rsid w:val="004E11B3"/>
    <w:rPr>
      <w:sz w:val="16"/>
      <w:szCs w:val="16"/>
    </w:rPr>
  </w:style>
  <w:style w:type="paragraph" w:styleId="CommentText">
    <w:name w:val="annotation text"/>
    <w:basedOn w:val="Normal"/>
    <w:link w:val="CommentTextChar"/>
    <w:uiPriority w:val="99"/>
    <w:unhideWhenUsed/>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87"/>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github.com/MPEGGroup/FileFormat"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C:\Users\Cyril\Downloads\wxxxx.dot</Template>
  <TotalTime>245</TotalTime>
  <Pages>11</Pages>
  <Words>3163</Words>
  <Characters>16039</Characters>
  <Application>Microsoft Office Word</Application>
  <DocSecurity>0</DocSecurity>
  <Lines>356</Lines>
  <Paragraphs>270</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Defect report for ISO/IEC 14496-12</vt:lpstr>
      <vt:lpstr>INTERNATIONAL ORGANISATION FOR STANDARDISATION</vt:lpstr>
      <vt:lpstr>INTERNATIONAL ORGANISATION FOR STANDARDISATION</vt:lpstr>
    </vt:vector>
  </TitlesOfParts>
  <Manager/>
  <Company>ITSCJ</Company>
  <LinksUpToDate>false</LinksUpToDate>
  <CharactersWithSpaces>18932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ISO/IEC 14496-12</dc:title>
  <dc:subject/>
  <dc:creator>Jean Le Feuvre (Telecom ParisTech), David Singer (Apple), Michael Dolan (Dolby), Mitsuhiro Hirabayashi (Sony), Cyril Concolato (Netflix), Dimitri Podborski (Apple)</dc:creator>
  <cp:keywords/>
  <dc:description/>
  <cp:lastModifiedBy>Dimitri Podborski</cp:lastModifiedBy>
  <cp:revision>11</cp:revision>
  <cp:lastPrinted>1901-01-01T07:59:00Z</cp:lastPrinted>
  <dcterms:created xsi:type="dcterms:W3CDTF">2021-11-11T21:25:00Z</dcterms:created>
  <dcterms:modified xsi:type="dcterms:W3CDTF">2022-10-30T07:12:00Z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0692</vt:lpwstr>
  </property>
  <property fmtid="{D5CDD505-2E9C-101B-9397-08002B2CF9AE}" pid="3" name="MDMSNumber">
    <vt:lpwstr>21971</vt:lpwstr>
  </property>
</Properties>
</file>