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5B2B" w14:textId="625AC141" w:rsidR="00FC5239" w:rsidRPr="00196997" w:rsidRDefault="00FC5239" w:rsidP="00FC5239">
      <w:pPr>
        <w:pStyle w:val="Title"/>
        <w:tabs>
          <w:tab w:val="left" w:pos="4589"/>
        </w:tabs>
        <w:jc w:val="right"/>
        <w:rPr>
          <w:rFonts w:cs="Times New Roman"/>
          <w:sz w:val="28"/>
          <w:szCs w:val="28"/>
        </w:rPr>
      </w:pPr>
      <w:bookmarkStart w:id="0" w:name="_Toc102049263"/>
      <w:r w:rsidRPr="004F5473">
        <w:rPr>
          <w:rFonts w:eastAsiaTheme="minorHAnsi"/>
          <w:noProof/>
          <w:lang w:eastAsia="ja-JP"/>
        </w:rPr>
        <w:drawing>
          <wp:anchor distT="0" distB="0" distL="114300" distR="114300" simplePos="0" relativeHeight="251663360" behindDoc="0" locked="0" layoutInCell="1" allowOverlap="1" wp14:anchorId="77320D6A" wp14:editId="5639A11B">
            <wp:simplePos x="0" y="0"/>
            <wp:positionH relativeFrom="page">
              <wp:posOffset>632561</wp:posOffset>
            </wp:positionH>
            <wp:positionV relativeFrom="paragraph">
              <wp:posOffset>59830</wp:posOffset>
            </wp:positionV>
            <wp:extent cx="1239520" cy="537845"/>
            <wp:effectExtent l="0" t="0" r="0" b="0"/>
            <wp:wrapNone/>
            <wp:docPr id="5"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sidRPr="004F5473">
        <w:rPr>
          <w:b w:val="0"/>
          <w:u w:val="thick"/>
        </w:rPr>
        <w:t xml:space="preserve"> </w:t>
      </w:r>
      <w:r w:rsidRPr="00196997">
        <w:rPr>
          <w:rFonts w:cs="Times New Roman"/>
          <w:w w:val="115"/>
          <w:sz w:val="28"/>
          <w:szCs w:val="28"/>
          <w:u w:val="thick"/>
        </w:rPr>
        <w:t>ISO/IEC JTC 1/SC</w:t>
      </w:r>
      <w:r w:rsidRPr="00196997">
        <w:rPr>
          <w:rFonts w:cs="Times New Roman"/>
          <w:spacing w:val="-25"/>
          <w:w w:val="115"/>
          <w:sz w:val="28"/>
          <w:szCs w:val="28"/>
          <w:u w:val="thick"/>
        </w:rPr>
        <w:t xml:space="preserve"> </w:t>
      </w:r>
      <w:r w:rsidRPr="00196997">
        <w:rPr>
          <w:rFonts w:cs="Times New Roman"/>
          <w:w w:val="115"/>
          <w:sz w:val="28"/>
          <w:szCs w:val="28"/>
          <w:u w:val="thick"/>
        </w:rPr>
        <w:t>29/WG</w:t>
      </w:r>
      <w:r w:rsidRPr="00196997">
        <w:rPr>
          <w:rFonts w:cs="Times New Roman"/>
          <w:spacing w:val="-9"/>
          <w:w w:val="115"/>
          <w:sz w:val="28"/>
          <w:szCs w:val="28"/>
          <w:u w:val="thick"/>
        </w:rPr>
        <w:t xml:space="preserve"> </w:t>
      </w:r>
      <w:r>
        <w:rPr>
          <w:rFonts w:cs="Times New Roman"/>
          <w:w w:val="115"/>
          <w:sz w:val="28"/>
          <w:szCs w:val="28"/>
          <w:u w:val="thick"/>
        </w:rPr>
        <w:t>2</w:t>
      </w:r>
      <w:r w:rsidRPr="00196997">
        <w:rPr>
          <w:rFonts w:cs="Times New Roman"/>
          <w:w w:val="115"/>
          <w:sz w:val="28"/>
          <w:szCs w:val="28"/>
          <w:u w:val="thick"/>
        </w:rPr>
        <w:t xml:space="preserve"> </w:t>
      </w:r>
      <w:r w:rsidRPr="00196997">
        <w:rPr>
          <w:rFonts w:cs="Times New Roman"/>
          <w:w w:val="115"/>
          <w:sz w:val="48"/>
          <w:szCs w:val="48"/>
          <w:u w:val="thick"/>
        </w:rPr>
        <w:t>N</w:t>
      </w:r>
      <w:bookmarkEnd w:id="0"/>
      <w:r w:rsidR="00566F51">
        <w:rPr>
          <w:rFonts w:cs="Times New Roman"/>
          <w:w w:val="115"/>
          <w:sz w:val="48"/>
          <w:szCs w:val="48"/>
          <w:u w:val="thick"/>
        </w:rPr>
        <w:t>231</w:t>
      </w:r>
    </w:p>
    <w:p w14:paraId="20E04F86" w14:textId="77777777" w:rsidR="00FC5239" w:rsidRPr="004F5473" w:rsidRDefault="00FC5239" w:rsidP="00FC5239">
      <w:pPr>
        <w:rPr>
          <w:b/>
          <w:sz w:val="20"/>
        </w:rPr>
      </w:pPr>
    </w:p>
    <w:p w14:paraId="5857856B" w14:textId="77777777" w:rsidR="00FC5239" w:rsidRPr="004F5473" w:rsidRDefault="00FC5239" w:rsidP="00FC5239">
      <w:pPr>
        <w:rPr>
          <w:b/>
          <w:sz w:val="20"/>
        </w:rPr>
      </w:pPr>
    </w:p>
    <w:p w14:paraId="30A64D7D" w14:textId="77777777" w:rsidR="00FC5239" w:rsidRPr="004F5473" w:rsidRDefault="00FC5239" w:rsidP="00FC5239">
      <w:pPr>
        <w:spacing w:before="3"/>
        <w:rPr>
          <w:b/>
          <w:sz w:val="23"/>
        </w:rPr>
      </w:pPr>
      <w:r w:rsidRPr="004F5473">
        <w:rPr>
          <w:noProof/>
        </w:rPr>
        <mc:AlternateContent>
          <mc:Choice Requires="wps">
            <w:drawing>
              <wp:anchor distT="0" distB="0" distL="0" distR="0" simplePos="0" relativeHeight="251662336" behindDoc="1" locked="0" layoutInCell="1" allowOverlap="1" wp14:anchorId="7BE65D8D" wp14:editId="4F9FD4C5">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A19E9B" w14:textId="77777777" w:rsidR="00FC5239" w:rsidRPr="00196997" w:rsidRDefault="00FC5239" w:rsidP="00FC5239">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65D8D"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4EA19E9B" w14:textId="77777777" w:rsidR="00FC5239" w:rsidRPr="00196997" w:rsidRDefault="00FC5239" w:rsidP="00FC5239">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76F7724C" w14:textId="77777777" w:rsidR="00FC5239" w:rsidRPr="004F5473" w:rsidRDefault="00FC5239" w:rsidP="00FC5239">
      <w:pPr>
        <w:rPr>
          <w:b/>
          <w:sz w:val="20"/>
        </w:rPr>
      </w:pPr>
    </w:p>
    <w:p w14:paraId="0DE8CF2A" w14:textId="77777777" w:rsidR="00FC5239" w:rsidRPr="004F5473" w:rsidRDefault="00FC5239" w:rsidP="00FC5239">
      <w:pPr>
        <w:rPr>
          <w:b/>
          <w:sz w:val="21"/>
        </w:rPr>
      </w:pPr>
    </w:p>
    <w:p w14:paraId="376033FB" w14:textId="77777777" w:rsidR="00FC5239" w:rsidRPr="00980E7B" w:rsidRDefault="00FC5239" w:rsidP="00FC5239">
      <w:pPr>
        <w:tabs>
          <w:tab w:val="left" w:pos="3099"/>
        </w:tabs>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00B70718" w14:textId="77777777" w:rsidR="00FC5239" w:rsidRPr="00980E7B" w:rsidRDefault="00FC5239" w:rsidP="00FC5239">
      <w:pPr>
        <w:spacing w:before="1"/>
        <w:rPr>
          <w:snapToGrid w:val="0"/>
        </w:rPr>
      </w:pPr>
    </w:p>
    <w:p w14:paraId="779752AA" w14:textId="77777777" w:rsidR="00FC5239" w:rsidRDefault="00FC5239" w:rsidP="00FC5239">
      <w:pPr>
        <w:tabs>
          <w:tab w:val="left" w:pos="3099"/>
        </w:tabs>
        <w:ind w:left="104"/>
        <w:rPr>
          <w:bCs/>
          <w:snapToGrid w:val="0"/>
        </w:rPr>
      </w:pPr>
      <w:r w:rsidRPr="00980E7B">
        <w:rPr>
          <w:b/>
          <w:snapToGrid w:val="0"/>
        </w:rPr>
        <w:t>Title:</w:t>
      </w:r>
      <w:r w:rsidRPr="00980E7B">
        <w:rPr>
          <w:snapToGrid w:val="0"/>
        </w:rPr>
        <w:tab/>
      </w:r>
      <w:r w:rsidRPr="008D74F8">
        <w:rPr>
          <w:bCs/>
          <w:snapToGrid w:val="0"/>
        </w:rPr>
        <w:t xml:space="preserve">Common Test Conditions and Evaluation Methodology for </w:t>
      </w:r>
    </w:p>
    <w:p w14:paraId="0897CE35" w14:textId="5A2BE270" w:rsidR="00FC5239" w:rsidRPr="00980E7B" w:rsidRDefault="00FC5239" w:rsidP="00FC5239">
      <w:pPr>
        <w:tabs>
          <w:tab w:val="left" w:pos="3099"/>
        </w:tabs>
        <w:ind w:left="104"/>
        <w:rPr>
          <w:snapToGrid w:val="0"/>
        </w:rPr>
      </w:pPr>
      <w:r>
        <w:rPr>
          <w:b/>
          <w:snapToGrid w:val="0"/>
        </w:rPr>
        <w:tab/>
      </w:r>
      <w:r w:rsidRPr="008D74F8">
        <w:rPr>
          <w:bCs/>
          <w:snapToGrid w:val="0"/>
        </w:rPr>
        <w:t>Video Coding for Machines</w:t>
      </w:r>
    </w:p>
    <w:p w14:paraId="42CE7A5B" w14:textId="77777777" w:rsidR="00FC5239" w:rsidRPr="00980E7B" w:rsidRDefault="00FC5239" w:rsidP="00FC5239">
      <w:pPr>
        <w:spacing w:before="6"/>
        <w:rPr>
          <w:snapToGrid w:val="0"/>
        </w:rPr>
      </w:pPr>
    </w:p>
    <w:p w14:paraId="0638D5C2" w14:textId="77777777" w:rsidR="00FC5239" w:rsidRPr="00980E7B" w:rsidRDefault="00FC5239" w:rsidP="00FC5239">
      <w:pPr>
        <w:tabs>
          <w:tab w:val="left" w:pos="3099"/>
        </w:tabs>
        <w:ind w:left="104"/>
        <w:rPr>
          <w:snapToGrid w:val="0"/>
        </w:rPr>
      </w:pPr>
      <w:r w:rsidRPr="00980E7B">
        <w:rPr>
          <w:b/>
          <w:snapToGrid w:val="0"/>
        </w:rPr>
        <w:t>Status:</w:t>
      </w:r>
      <w:r w:rsidRPr="00980E7B">
        <w:rPr>
          <w:snapToGrid w:val="0"/>
        </w:rPr>
        <w:tab/>
        <w:t>Approved</w:t>
      </w:r>
    </w:p>
    <w:p w14:paraId="4D6D236E" w14:textId="77777777" w:rsidR="00FC5239" w:rsidRPr="00980E7B" w:rsidRDefault="00FC5239" w:rsidP="00FC5239">
      <w:pPr>
        <w:spacing w:before="1"/>
        <w:rPr>
          <w:snapToGrid w:val="0"/>
        </w:rPr>
      </w:pPr>
    </w:p>
    <w:p w14:paraId="6EF51663" w14:textId="591B4B3B" w:rsidR="00FC5239" w:rsidRPr="00980E7B" w:rsidRDefault="00FC5239" w:rsidP="00FC5239">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9B0BB7">
        <w:rPr>
          <w:snapToGrid w:val="0"/>
        </w:rPr>
        <w:t>2022-0</w:t>
      </w:r>
      <w:r w:rsidR="00566F51">
        <w:rPr>
          <w:snapToGrid w:val="0"/>
        </w:rPr>
        <w:t>7</w:t>
      </w:r>
      <w:r w:rsidRPr="009B0BB7">
        <w:rPr>
          <w:snapToGrid w:val="0"/>
        </w:rPr>
        <w:t>-2</w:t>
      </w:r>
      <w:r w:rsidR="00566F51">
        <w:rPr>
          <w:snapToGrid w:val="0"/>
        </w:rPr>
        <w:t>2</w:t>
      </w:r>
    </w:p>
    <w:p w14:paraId="4B68D597" w14:textId="77777777" w:rsidR="00FC5239" w:rsidRPr="00980E7B" w:rsidRDefault="00FC5239" w:rsidP="00FC5239">
      <w:pPr>
        <w:spacing w:before="1"/>
        <w:rPr>
          <w:snapToGrid w:val="0"/>
        </w:rPr>
      </w:pPr>
    </w:p>
    <w:p w14:paraId="0FD6E4FD" w14:textId="77777777" w:rsidR="00FC5239" w:rsidRPr="00980E7B" w:rsidRDefault="00FC5239" w:rsidP="00FC5239">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Pr>
          <w:snapToGrid w:val="0"/>
        </w:rPr>
        <w:t>2</w:t>
      </w:r>
    </w:p>
    <w:p w14:paraId="421B7D4D" w14:textId="77777777" w:rsidR="00FC5239" w:rsidRPr="00980E7B" w:rsidRDefault="00FC5239" w:rsidP="00FC5239">
      <w:pPr>
        <w:spacing w:before="1"/>
        <w:rPr>
          <w:snapToGrid w:val="0"/>
        </w:rPr>
      </w:pPr>
    </w:p>
    <w:p w14:paraId="33A2C013" w14:textId="77777777" w:rsidR="00FC5239" w:rsidRPr="00980E7B" w:rsidRDefault="00FC5239" w:rsidP="00FC5239">
      <w:pPr>
        <w:tabs>
          <w:tab w:val="left" w:pos="3099"/>
        </w:tabs>
        <w:ind w:left="104"/>
        <w:rPr>
          <w:b/>
          <w:snapToGrid w:val="0"/>
        </w:rPr>
      </w:pPr>
      <w:r w:rsidRPr="009B0BB7">
        <w:rPr>
          <w:b/>
          <w:snapToGrid w:val="0"/>
        </w:rPr>
        <w:t>Expected</w:t>
      </w:r>
      <w:r w:rsidRPr="00980E7B">
        <w:rPr>
          <w:snapToGrid w:val="0"/>
          <w:spacing w:val="42"/>
        </w:rPr>
        <w:t xml:space="preserve"> </w:t>
      </w:r>
      <w:r w:rsidRPr="009B0BB7">
        <w:rPr>
          <w:b/>
          <w:snapToGrid w:val="0"/>
        </w:rPr>
        <w:t>action</w:t>
      </w:r>
      <w:r w:rsidRPr="009B0BB7">
        <w:rPr>
          <w:b/>
          <w:bCs/>
          <w:snapToGrid w:val="0"/>
        </w:rPr>
        <w:t>:</w:t>
      </w:r>
      <w:r w:rsidRPr="00980E7B">
        <w:rPr>
          <w:snapToGrid w:val="0"/>
        </w:rPr>
        <w:tab/>
        <w:t>None</w:t>
      </w:r>
    </w:p>
    <w:p w14:paraId="05AF6F39" w14:textId="77777777" w:rsidR="00FC5239" w:rsidRPr="00980E7B" w:rsidRDefault="00FC5239" w:rsidP="00FC5239">
      <w:pPr>
        <w:spacing w:before="1"/>
        <w:rPr>
          <w:snapToGrid w:val="0"/>
        </w:rPr>
      </w:pPr>
    </w:p>
    <w:p w14:paraId="364A9AC6" w14:textId="77777777" w:rsidR="00FC5239" w:rsidRPr="00980E7B" w:rsidRDefault="00FC5239" w:rsidP="00FC5239">
      <w:pPr>
        <w:tabs>
          <w:tab w:val="left" w:pos="3099"/>
        </w:tabs>
        <w:ind w:left="104"/>
        <w:rPr>
          <w:b/>
          <w:snapToGrid w:val="0"/>
        </w:rPr>
      </w:pPr>
      <w:r w:rsidRPr="009B0BB7">
        <w:rPr>
          <w:b/>
          <w:snapToGrid w:val="0"/>
        </w:rPr>
        <w:t>Action</w:t>
      </w:r>
      <w:r w:rsidRPr="00980E7B">
        <w:rPr>
          <w:snapToGrid w:val="0"/>
        </w:rPr>
        <w:t xml:space="preserve"> </w:t>
      </w:r>
      <w:r w:rsidRPr="009B0BB7">
        <w:rPr>
          <w:b/>
          <w:snapToGrid w:val="0"/>
        </w:rPr>
        <w:t>due date:</w:t>
      </w:r>
      <w:r w:rsidRPr="00980E7B">
        <w:rPr>
          <w:snapToGrid w:val="0"/>
        </w:rPr>
        <w:tab/>
        <w:t>None</w:t>
      </w:r>
    </w:p>
    <w:p w14:paraId="67207931" w14:textId="77777777" w:rsidR="00FC5239" w:rsidRPr="00980E7B" w:rsidRDefault="00FC5239" w:rsidP="00FC5239">
      <w:pPr>
        <w:spacing w:before="1"/>
        <w:rPr>
          <w:snapToGrid w:val="0"/>
        </w:rPr>
      </w:pPr>
    </w:p>
    <w:p w14:paraId="63D62FC7" w14:textId="30CF86FD" w:rsidR="00FC5239" w:rsidRPr="00980E7B" w:rsidRDefault="00FC5239" w:rsidP="00FC5239">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Pr>
          <w:snapToGrid w:val="0"/>
        </w:rPr>
        <w:t>1</w:t>
      </w:r>
      <w:r w:rsidR="000414EC">
        <w:rPr>
          <w:snapToGrid w:val="0"/>
        </w:rPr>
        <w:t>5</w:t>
      </w:r>
      <w:r w:rsidRPr="00980E7B">
        <w:rPr>
          <w:snapToGrid w:val="0"/>
        </w:rPr>
        <w:t xml:space="preserve"> (with cover</w:t>
      </w:r>
      <w:r w:rsidRPr="00980E7B">
        <w:rPr>
          <w:snapToGrid w:val="0"/>
          <w:spacing w:val="-10"/>
        </w:rPr>
        <w:t xml:space="preserve"> </w:t>
      </w:r>
      <w:r w:rsidRPr="00980E7B">
        <w:rPr>
          <w:snapToGrid w:val="0"/>
        </w:rPr>
        <w:t>page)</w:t>
      </w:r>
      <w:r>
        <w:rPr>
          <w:snapToGrid w:val="0"/>
        </w:rPr>
        <w:t xml:space="preserve"> + </w:t>
      </w:r>
      <w:r w:rsidR="000414EC">
        <w:rPr>
          <w:snapToGrid w:val="0"/>
        </w:rPr>
        <w:t>1 XLS sheet</w:t>
      </w:r>
    </w:p>
    <w:p w14:paraId="2AF3E379" w14:textId="77777777" w:rsidR="00FC5239" w:rsidRPr="00980E7B" w:rsidRDefault="00FC5239" w:rsidP="00FC5239">
      <w:pPr>
        <w:spacing w:before="1"/>
        <w:rPr>
          <w:snapToGrid w:val="0"/>
        </w:rPr>
      </w:pPr>
    </w:p>
    <w:p w14:paraId="696A6E4C" w14:textId="77777777" w:rsidR="00FC5239" w:rsidRPr="00980E7B" w:rsidRDefault="00FC5239" w:rsidP="00FC5239">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3316558B" w14:textId="77777777" w:rsidR="00FC5239" w:rsidRPr="00980E7B" w:rsidRDefault="00FC5239" w:rsidP="00FC5239">
      <w:pPr>
        <w:spacing w:before="1"/>
        <w:rPr>
          <w:snapToGrid w:val="0"/>
        </w:rPr>
      </w:pPr>
    </w:p>
    <w:p w14:paraId="43CED583" w14:textId="4F8E778D" w:rsidR="003D36F0" w:rsidRDefault="00FC5239" w:rsidP="00F224A6">
      <w:pPr>
        <w:widowControl/>
        <w:autoSpaceDE/>
        <w:autoSpaceDN/>
        <w:jc w:val="center"/>
        <w:rPr>
          <w:rFonts w:ascii="Times New Roman" w:eastAsia="SimSun" w:hAnsi="Times New Roman" w:cs="Times New Roman"/>
          <w:b/>
          <w:sz w:val="28"/>
          <w:szCs w:val="24"/>
          <w:lang w:val="fr-FR" w:eastAsia="zh-CN"/>
        </w:rPr>
      </w:pPr>
      <w:r w:rsidRPr="00980E7B">
        <w:rPr>
          <w:snapToGrid w:val="0"/>
        </w:rPr>
        <w:t>Committee</w:t>
      </w:r>
      <w:r w:rsidRPr="00980E7B">
        <w:rPr>
          <w:snapToGrid w:val="0"/>
          <w:spacing w:val="-6"/>
        </w:rPr>
        <w:t xml:space="preserve"> </w:t>
      </w:r>
      <w:r w:rsidRPr="00980E7B">
        <w:rPr>
          <w:snapToGrid w:val="0"/>
        </w:rPr>
        <w:t>URL:</w:t>
      </w:r>
      <w:r w:rsidRPr="00980E7B">
        <w:rPr>
          <w:snapToGrid w:val="0"/>
        </w:rPr>
        <w:tab/>
      </w:r>
      <w:hyperlink r:id="rId9" w:anchor="!/browse/iso/iso-iec-jtc-1/iso-iec-jtc-1-sc-29/iso-iec-jtc-1-sc-29-wg-2" w:history="1">
        <w:r w:rsidRPr="00EA0017">
          <w:rPr>
            <w:rStyle w:val="Hyperlink"/>
          </w:rPr>
          <w:t>https://sd.iso.org/documents/ui/#!/browse/iso/iso-iec-jtc-1/iso-iec-jtc-1-sc-29/iso-iec-jtc-1-sc-29-wg-2</w:t>
        </w:r>
      </w:hyperlink>
    </w:p>
    <w:p w14:paraId="4B6885AE" w14:textId="77777777" w:rsidR="003D36F0" w:rsidRDefault="003D36F0" w:rsidP="00F224A6">
      <w:pPr>
        <w:widowControl/>
        <w:autoSpaceDE/>
        <w:autoSpaceDN/>
        <w:jc w:val="center"/>
        <w:rPr>
          <w:rFonts w:ascii="Times New Roman" w:eastAsia="SimSun" w:hAnsi="Times New Roman" w:cs="Times New Roman"/>
          <w:b/>
          <w:sz w:val="28"/>
          <w:szCs w:val="24"/>
          <w:lang w:val="fr-FR" w:eastAsia="zh-CN"/>
        </w:rPr>
      </w:pPr>
    </w:p>
    <w:p w14:paraId="10211E12" w14:textId="7600B3AA" w:rsidR="00B51E32" w:rsidRDefault="00B51E32" w:rsidP="00F224A6">
      <w:pPr>
        <w:widowControl/>
        <w:autoSpaceDE/>
        <w:autoSpaceDN/>
        <w:jc w:val="center"/>
        <w:rPr>
          <w:rFonts w:ascii="Times New Roman" w:eastAsia="SimSun" w:hAnsi="Times New Roman" w:cs="Times New Roman"/>
          <w:b/>
          <w:sz w:val="28"/>
          <w:szCs w:val="24"/>
          <w:lang w:val="fr-FR" w:eastAsia="zh-CN"/>
        </w:rPr>
      </w:pPr>
    </w:p>
    <w:p w14:paraId="13F96B9C" w14:textId="2A03C7CE"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E14F416" w14:textId="267B5DFC"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5D15334" w14:textId="70367770"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7490E803" w14:textId="7621C3AE"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085CEF83" w14:textId="42A218A2"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F97CCC6" w14:textId="009FFE5B"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14ED998A" w14:textId="37405A9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3ADFE344" w14:textId="56E5D8BA"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4AB829D7" w14:textId="162A07E2"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57D165B" w14:textId="460F4D6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418E532" w14:textId="5A1D904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3B34907E" w14:textId="1658CFF3"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82E5B2A" w14:textId="0113A40F"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9899263" w14:textId="77777777"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D542300" w14:textId="1BEDE2C3"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1E400BD0"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20D76">
        <w:rPr>
          <w:rFonts w:ascii="Times New Roman" w:eastAsia="SimSun" w:hAnsi="Times New Roman" w:cs="Times New Roman"/>
          <w:b/>
          <w:sz w:val="28"/>
          <w:szCs w:val="24"/>
          <w:lang w:val="fr-FR" w:eastAsia="zh-CN"/>
        </w:rPr>
        <w:t>2</w:t>
      </w:r>
    </w:p>
    <w:p w14:paraId="0D92B76F" w14:textId="4027E546" w:rsidR="00385C5D" w:rsidRPr="00881959" w:rsidRDefault="00920D76" w:rsidP="00F224A6">
      <w:pPr>
        <w:widowControl/>
        <w:autoSpaceDE/>
        <w:autoSpaceDN/>
        <w:jc w:val="center"/>
        <w:rPr>
          <w:rFonts w:ascii="Times New Roman" w:eastAsia="SimSun" w:hAnsi="Times New Roman" w:cs="Times New Roman"/>
          <w:b/>
          <w:sz w:val="28"/>
          <w:szCs w:val="24"/>
          <w:lang w:eastAsia="zh-CN"/>
        </w:rPr>
      </w:pPr>
      <w:r w:rsidRPr="00881959">
        <w:rPr>
          <w:rFonts w:ascii="Times New Roman" w:eastAsia="SimSun" w:hAnsi="Times New Roman" w:cs="Times New Roman"/>
          <w:b/>
          <w:sz w:val="28"/>
          <w:szCs w:val="24"/>
          <w:lang w:eastAsia="zh-CN"/>
        </w:rPr>
        <w:t>MPEG TECHNICAL REQUIREMENTS</w:t>
      </w:r>
    </w:p>
    <w:p w14:paraId="5093E541" w14:textId="77777777" w:rsidR="00385C5D" w:rsidRPr="007100EA" w:rsidRDefault="00385C5D" w:rsidP="00385C5D">
      <w:pPr>
        <w:rPr>
          <w:lang w:val="en-GB"/>
        </w:rPr>
      </w:pPr>
    </w:p>
    <w:p w14:paraId="14F1527F" w14:textId="77777777" w:rsidR="00920D76" w:rsidRPr="005C5A18" w:rsidRDefault="00920D76" w:rsidP="00385C5D">
      <w:pPr>
        <w:widowControl/>
        <w:jc w:val="right"/>
        <w:rPr>
          <w:rFonts w:ascii="Times New Roman" w:eastAsia="SimSun" w:hAnsi="Times New Roman" w:cs="Times New Roman"/>
          <w:b/>
          <w:sz w:val="28"/>
          <w:szCs w:val="24"/>
          <w:lang w:eastAsia="zh-CN"/>
        </w:rPr>
      </w:pPr>
    </w:p>
    <w:p w14:paraId="42A79274" w14:textId="77777777" w:rsidR="00920D76" w:rsidRDefault="00920D76" w:rsidP="00385C5D">
      <w:pPr>
        <w:widowControl/>
        <w:jc w:val="right"/>
        <w:rPr>
          <w:rFonts w:ascii="Times New Roman" w:eastAsia="SimSun" w:hAnsi="Times New Roman" w:cs="Times New Roman"/>
          <w:b/>
          <w:sz w:val="28"/>
          <w:szCs w:val="24"/>
          <w:lang w:val="en-GB" w:eastAsia="zh-CN"/>
        </w:rPr>
      </w:pPr>
    </w:p>
    <w:p w14:paraId="54CED6D6" w14:textId="34A5E009" w:rsidR="00385C5D" w:rsidRPr="00F224A6" w:rsidRDefault="00385C5D" w:rsidP="00385C5D">
      <w:pPr>
        <w:widowControl/>
        <w:jc w:val="right"/>
        <w:rPr>
          <w:rFonts w:ascii="Times New Roman" w:eastAsia="SimSun" w:hAnsi="Times New Roman" w:cs="Times New Roman"/>
          <w:b/>
          <w:sz w:val="48"/>
          <w:szCs w:val="24"/>
          <w:lang w:val="en-GB" w:eastAsia="zh-CN"/>
        </w:rPr>
      </w:pPr>
      <w:r w:rsidRPr="004754A7">
        <w:rPr>
          <w:rFonts w:ascii="Times New Roman" w:eastAsia="SimSun" w:hAnsi="Times New Roman" w:cs="Times New Roman"/>
          <w:b/>
          <w:sz w:val="28"/>
          <w:szCs w:val="24"/>
          <w:lang w:val="en-GB" w:eastAsia="zh-CN"/>
        </w:rPr>
        <w:t xml:space="preserve">ISO/IEC JTC 1/SC 29/WG </w:t>
      </w:r>
      <w:r w:rsidR="00920D76" w:rsidRPr="004754A7">
        <w:rPr>
          <w:rFonts w:ascii="Times New Roman" w:eastAsia="SimSun" w:hAnsi="Times New Roman" w:cs="Times New Roman"/>
          <w:b/>
          <w:sz w:val="28"/>
          <w:szCs w:val="24"/>
          <w:lang w:val="en-GB" w:eastAsia="zh-CN"/>
        </w:rPr>
        <w:t>2</w:t>
      </w:r>
      <w:r w:rsidRPr="004754A7">
        <w:rPr>
          <w:rFonts w:ascii="Times New Roman" w:eastAsia="SimSun" w:hAnsi="Times New Roman" w:cs="Times New Roman"/>
          <w:b/>
          <w:sz w:val="28"/>
          <w:szCs w:val="24"/>
          <w:lang w:val="en-GB" w:eastAsia="zh-CN"/>
        </w:rPr>
        <w:t xml:space="preserve"> </w:t>
      </w:r>
      <w:r w:rsidR="00B51E32">
        <w:rPr>
          <w:rFonts w:ascii="Times New Roman" w:eastAsia="SimSun" w:hAnsi="Times New Roman" w:cs="Times New Roman"/>
          <w:b/>
          <w:sz w:val="48"/>
          <w:szCs w:val="24"/>
          <w:lang w:val="en-GB" w:eastAsia="zh-CN"/>
        </w:rPr>
        <w:t>N</w:t>
      </w:r>
      <w:r w:rsidR="00566F51">
        <w:rPr>
          <w:rFonts w:ascii="Times New Roman" w:eastAsia="SimSun" w:hAnsi="Times New Roman" w:cs="Times New Roman"/>
          <w:b/>
          <w:sz w:val="48"/>
          <w:szCs w:val="24"/>
          <w:lang w:val="en-GB" w:eastAsia="zh-CN"/>
        </w:rPr>
        <w:t>231</w:t>
      </w:r>
    </w:p>
    <w:p w14:paraId="1E14C2FC" w14:textId="7CA16F07"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sidR="000414EC">
        <w:rPr>
          <w:rFonts w:ascii="Times New Roman" w:eastAsia="SimSun" w:hAnsi="Times New Roman" w:cs="Times New Roman"/>
          <w:b/>
          <w:sz w:val="28"/>
          <w:szCs w:val="24"/>
          <w:lang w:val="en-GB" w:eastAsia="zh-CN"/>
        </w:rPr>
        <w:t>July</w:t>
      </w:r>
      <w:r w:rsidR="003A39CF" w:rsidRPr="00F224A6">
        <w:rPr>
          <w:rFonts w:ascii="Times New Roman" w:eastAsia="SimSun" w:hAnsi="Times New Roman" w:cs="Times New Roman"/>
          <w:b/>
          <w:sz w:val="28"/>
          <w:szCs w:val="24"/>
          <w:lang w:val="en-GB" w:eastAsia="zh-CN"/>
        </w:rPr>
        <w:t xml:space="preserve"> 202</w:t>
      </w:r>
      <w:r w:rsidR="003A39CF">
        <w:rPr>
          <w:rFonts w:ascii="Times New Roman" w:eastAsia="SimSun" w:hAnsi="Times New Roman" w:cs="Times New Roman"/>
          <w:b/>
          <w:sz w:val="28"/>
          <w:szCs w:val="24"/>
          <w:lang w:val="en-GB" w:eastAsia="zh-CN"/>
        </w:rPr>
        <w:t>2</w:t>
      </w:r>
    </w:p>
    <w:p w14:paraId="0F0DC0D2" w14:textId="72A149C6" w:rsidR="00FF2653" w:rsidRPr="00F224A6" w:rsidRDefault="00FF2653" w:rsidP="0018563E">
      <w:pPr>
        <w:rPr>
          <w:rFonts w:ascii="Times New Roman" w:hAnsi="Times New Roman" w:cs="Times New Roman"/>
          <w:sz w:val="24"/>
          <w:lang w:eastAsia="zh-CN"/>
        </w:rPr>
      </w:pPr>
    </w:p>
    <w:p w14:paraId="6B292CEA" w14:textId="77777777" w:rsidR="00920D76" w:rsidRDefault="00920D76" w:rsidP="00F224A6">
      <w:pPr>
        <w:widowControl/>
        <w:autoSpaceDE/>
        <w:autoSpaceDN/>
        <w:rPr>
          <w:rFonts w:ascii="Times New Roman" w:eastAsia="SimSun" w:hAnsi="Times New Roman" w:cs="Times New Roman"/>
          <w:b/>
          <w:sz w:val="28"/>
          <w:szCs w:val="24"/>
          <w:lang w:eastAsia="zh-CN"/>
        </w:rPr>
      </w:pPr>
    </w:p>
    <w:p w14:paraId="6DC39CFC" w14:textId="1A800050" w:rsidR="003D36F0" w:rsidRDefault="00F224A6" w:rsidP="003569CB">
      <w:pPr>
        <w:widowControl/>
        <w:autoSpaceDE/>
        <w:autoSpaceDN/>
        <w:ind w:left="1440" w:hanging="1440"/>
        <w:rPr>
          <w:rFonts w:ascii="Times New Roman" w:eastAsia="SimSun" w:hAnsi="Times New Roman" w:cs="Times New Roman"/>
          <w:b/>
          <w:sz w:val="28"/>
          <w:szCs w:val="24"/>
          <w:lang w:val="fi-FI" w:eastAsia="zh-CN"/>
        </w:rPr>
      </w:pPr>
      <w:r w:rsidRPr="00F224A6">
        <w:rPr>
          <w:rFonts w:ascii="Times New Roman" w:eastAsia="SimSun" w:hAnsi="Times New Roman" w:cs="Times New Roman"/>
          <w:b/>
          <w:sz w:val="28"/>
          <w:szCs w:val="24"/>
          <w:lang w:eastAsia="zh-CN"/>
        </w:rPr>
        <w:t>Title:</w:t>
      </w:r>
      <w:r w:rsidR="00F42BB9">
        <w:rPr>
          <w:rFonts w:ascii="Times New Roman" w:eastAsia="SimSun" w:hAnsi="Times New Roman" w:cs="Times New Roman"/>
          <w:b/>
          <w:sz w:val="28"/>
          <w:szCs w:val="24"/>
          <w:lang w:eastAsia="zh-CN"/>
        </w:rPr>
        <w:tab/>
      </w:r>
      <w:r w:rsidR="003D36F0" w:rsidRPr="003D36F0">
        <w:rPr>
          <w:rFonts w:ascii="Times New Roman" w:eastAsia="SimSun" w:hAnsi="Times New Roman" w:cs="Times New Roman"/>
          <w:b/>
          <w:sz w:val="28"/>
          <w:szCs w:val="24"/>
          <w:lang w:eastAsia="zh-CN"/>
        </w:rPr>
        <w:t>Common Test Conditions and Evaluation Methodology for Video Coding for Machines</w:t>
      </w:r>
      <w:r w:rsidR="003D36F0" w:rsidRPr="003D36F0">
        <w:rPr>
          <w:rFonts w:ascii="Times New Roman" w:eastAsia="SimSun" w:hAnsi="Times New Roman" w:cs="Times New Roman"/>
          <w:b/>
          <w:sz w:val="28"/>
          <w:szCs w:val="24"/>
          <w:lang w:val="fi-FI" w:eastAsia="zh-CN"/>
        </w:rPr>
        <w:t xml:space="preserve"> </w:t>
      </w:r>
    </w:p>
    <w:p w14:paraId="2F5DE584" w14:textId="148D0B79" w:rsidR="00C33161" w:rsidRDefault="003D36F0" w:rsidP="008D74F8">
      <w:pPr>
        <w:widowControl/>
        <w:autoSpaceDE/>
        <w:autoSpaceDN/>
        <w:ind w:left="1440" w:hanging="1440"/>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So</w:t>
      </w:r>
      <w:r w:rsidR="002F50B1">
        <w:rPr>
          <w:rFonts w:ascii="Times New Roman" w:eastAsia="SimSun" w:hAnsi="Times New Roman" w:cs="Times New Roman"/>
          <w:b/>
          <w:sz w:val="28"/>
          <w:szCs w:val="24"/>
          <w:lang w:eastAsia="zh-CN"/>
        </w:rPr>
        <w:t>urce</w:t>
      </w:r>
      <w:r w:rsidR="00F224A6" w:rsidRPr="00F224A6">
        <w:rPr>
          <w:rFonts w:ascii="Times New Roman" w:eastAsia="SimSun" w:hAnsi="Times New Roman" w:cs="Times New Roman"/>
          <w:b/>
          <w:sz w:val="28"/>
          <w:szCs w:val="24"/>
          <w:lang w:eastAsia="zh-CN"/>
        </w:rPr>
        <w:t>:</w:t>
      </w:r>
      <w:r w:rsidR="00937688">
        <w:rPr>
          <w:rFonts w:ascii="Times New Roman" w:eastAsia="SimSun" w:hAnsi="Times New Roman" w:cs="Times New Roman"/>
          <w:b/>
          <w:sz w:val="28"/>
          <w:szCs w:val="24"/>
          <w:lang w:eastAsia="zh-CN"/>
        </w:rPr>
        <w:tab/>
      </w:r>
      <w:r w:rsidR="00B51E32">
        <w:rPr>
          <w:rFonts w:ascii="Times New Roman" w:eastAsia="SimSun" w:hAnsi="Times New Roman" w:cs="Times New Roman"/>
          <w:b/>
          <w:sz w:val="28"/>
          <w:szCs w:val="24"/>
          <w:lang w:eastAsia="zh-CN"/>
        </w:rPr>
        <w:t>WG2, MPEG Technical Requirements</w:t>
      </w:r>
    </w:p>
    <w:p w14:paraId="4F07E3DE" w14:textId="01FDEA3E" w:rsidR="003D36F0" w:rsidRDefault="003D36F0">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Status:</w:t>
      </w:r>
      <w:r>
        <w:rPr>
          <w:rFonts w:ascii="Times New Roman" w:eastAsia="SimSun" w:hAnsi="Times New Roman" w:cs="Times New Roman"/>
          <w:b/>
          <w:sz w:val="28"/>
          <w:szCs w:val="24"/>
          <w:lang w:eastAsia="zh-CN"/>
        </w:rPr>
        <w:tab/>
      </w:r>
      <w:r w:rsidR="00B51E32">
        <w:rPr>
          <w:rFonts w:ascii="Times New Roman" w:eastAsia="SimSun" w:hAnsi="Times New Roman" w:cs="Times New Roman"/>
          <w:b/>
          <w:sz w:val="28"/>
          <w:szCs w:val="24"/>
          <w:lang w:eastAsia="zh-CN"/>
        </w:rPr>
        <w:t>Approved</w:t>
      </w:r>
    </w:p>
    <w:p w14:paraId="63A929AC" w14:textId="66A2424C" w:rsidR="00B51E32" w:rsidRDefault="00B51E32">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Serial Number: 21</w:t>
      </w:r>
      <w:r w:rsidR="00566F51">
        <w:rPr>
          <w:rFonts w:ascii="Times New Roman" w:eastAsia="SimSun" w:hAnsi="Times New Roman" w:cs="Times New Roman"/>
          <w:b/>
          <w:sz w:val="28"/>
          <w:szCs w:val="24"/>
          <w:lang w:eastAsia="zh-CN"/>
        </w:rPr>
        <w:t>834</w:t>
      </w:r>
    </w:p>
    <w:p w14:paraId="47B50CD8" w14:textId="3099B66D" w:rsidR="00FA23D3" w:rsidRPr="00C33ADA" w:rsidRDefault="00FA23D3" w:rsidP="00FA23D3">
      <w:pPr>
        <w:pStyle w:val="Heading1"/>
        <w:ind w:left="0"/>
        <w:rPr>
          <w:rFonts w:ascii="Times New Roman" w:hAnsi="Times New Roman" w:cs="Times New Roman"/>
          <w:sz w:val="28"/>
          <w:szCs w:val="28"/>
          <w:lang w:eastAsia="zh-CN"/>
        </w:rPr>
      </w:pPr>
    </w:p>
    <w:p w14:paraId="13F84EB7" w14:textId="77777777" w:rsidR="005123CA" w:rsidRDefault="005123CA" w:rsidP="00FA23D3">
      <w:pPr>
        <w:pStyle w:val="Heading1"/>
        <w:ind w:left="0"/>
        <w:rPr>
          <w:rFonts w:ascii="Times New Roman" w:hAnsi="Times New Roman" w:cs="Times New Roman"/>
          <w:sz w:val="28"/>
          <w:szCs w:val="28"/>
          <w:lang w:eastAsia="zh-CN"/>
        </w:rPr>
      </w:pPr>
    </w:p>
    <w:p w14:paraId="55248F80" w14:textId="5EA7EC33" w:rsidR="00344D50" w:rsidRPr="000B3E11" w:rsidRDefault="00FA23D3" w:rsidP="001C5CE6">
      <w:pPr>
        <w:pStyle w:val="Heading1"/>
        <w:ind w:left="0"/>
        <w:rPr>
          <w:lang w:eastAsia="zh-CN"/>
        </w:rPr>
      </w:pPr>
      <w:r>
        <w:rPr>
          <w:rFonts w:ascii="Times New Roman" w:hAnsi="Times New Roman" w:cs="Times New Roman"/>
          <w:sz w:val="28"/>
          <w:szCs w:val="28"/>
          <w:lang w:eastAsia="zh-CN"/>
        </w:rPr>
        <w:t>Abstract</w:t>
      </w:r>
    </w:p>
    <w:p w14:paraId="0FC86FFB" w14:textId="75093B50" w:rsidR="00C33ADA" w:rsidRPr="001C5CE6" w:rsidRDefault="00D90406" w:rsidP="003569CB">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 xml:space="preserve">This document defines common test conditions (CTC), training </w:t>
      </w:r>
      <w:r w:rsidR="003458D5">
        <w:rPr>
          <w:rFonts w:ascii="Times New Roman" w:eastAsia="SimSun" w:hAnsi="Times New Roman" w:cs="Times New Roman" w:hint="eastAsia"/>
          <w:bCs/>
          <w:lang w:eastAsia="zh-CN"/>
        </w:rPr>
        <w:t>condition</w:t>
      </w:r>
      <w:r w:rsidR="00C33ADA" w:rsidRPr="001C5CE6">
        <w:rPr>
          <w:rFonts w:ascii="Times New Roman" w:eastAsia="SimSun" w:hAnsi="Times New Roman" w:cs="Times New Roman"/>
          <w:bCs/>
          <w:lang w:eastAsia="zh-CN"/>
        </w:rPr>
        <w:t>s</w:t>
      </w:r>
      <w:r w:rsidRPr="001C5CE6">
        <w:rPr>
          <w:rFonts w:ascii="Times New Roman" w:eastAsia="SimSun" w:hAnsi="Times New Roman" w:cs="Times New Roman"/>
          <w:bCs/>
          <w:lang w:eastAsia="zh-CN"/>
        </w:rPr>
        <w:t xml:space="preserve">, </w:t>
      </w:r>
      <w:r w:rsidR="00C33ADA" w:rsidRPr="001C5CE6">
        <w:rPr>
          <w:rFonts w:ascii="Times New Roman" w:eastAsia="SimSun" w:hAnsi="Times New Roman" w:cs="Times New Roman"/>
          <w:bCs/>
          <w:lang w:eastAsia="zh-CN"/>
        </w:rPr>
        <w:t>reporting</w:t>
      </w:r>
      <w:r w:rsidR="00A65BFC">
        <w:rPr>
          <w:rFonts w:ascii="Times New Roman" w:eastAsia="SimSun" w:hAnsi="Times New Roman" w:cs="Times New Roman"/>
          <w:bCs/>
          <w:lang w:eastAsia="zh-CN"/>
        </w:rPr>
        <w:t xml:space="preserve"> templates</w:t>
      </w:r>
      <w:r w:rsidR="00C33ADA" w:rsidRPr="001C5CE6">
        <w:rPr>
          <w:rFonts w:ascii="Times New Roman" w:eastAsia="SimSun" w:hAnsi="Times New Roman" w:cs="Times New Roman"/>
          <w:bCs/>
          <w:lang w:eastAsia="zh-CN"/>
        </w:rPr>
        <w:t xml:space="preserve"> to be used in the context of the video coding for machine experiments after the VCM meeting in the 138</w:t>
      </w:r>
      <w:r w:rsidR="00C33ADA" w:rsidRPr="001C5CE6">
        <w:rPr>
          <w:rFonts w:ascii="Times New Roman" w:eastAsia="SimSun" w:hAnsi="Times New Roman" w:cs="Times New Roman"/>
          <w:bCs/>
          <w:vertAlign w:val="superscript"/>
          <w:lang w:eastAsia="zh-CN"/>
        </w:rPr>
        <w:t>th</w:t>
      </w:r>
      <w:r w:rsidR="00C33ADA" w:rsidRPr="001C5CE6">
        <w:rPr>
          <w:rFonts w:ascii="Times New Roman" w:eastAsia="SimSun" w:hAnsi="Times New Roman" w:cs="Times New Roman"/>
          <w:bCs/>
          <w:lang w:eastAsia="zh-CN"/>
        </w:rPr>
        <w:t xml:space="preserve"> MPEG meeting. This </w:t>
      </w:r>
      <w:r w:rsidR="00C33ADA" w:rsidRPr="00997E93">
        <w:rPr>
          <w:rFonts w:ascii="Times New Roman" w:eastAsia="SimSun" w:hAnsi="Times New Roman" w:cs="Times New Roman"/>
          <w:bCs/>
          <w:lang w:eastAsia="zh-CN"/>
        </w:rPr>
        <w:t>common test conditions are recommended for use in technical contributions to the VCM meetings in 139</w:t>
      </w:r>
      <w:r w:rsidR="00C33ADA" w:rsidRPr="001C5CE6">
        <w:rPr>
          <w:rFonts w:ascii="Times New Roman" w:eastAsia="SimSun" w:hAnsi="Times New Roman" w:cs="Times New Roman"/>
          <w:bCs/>
          <w:vertAlign w:val="superscript"/>
          <w:lang w:eastAsia="zh-CN"/>
        </w:rPr>
        <w:t>th</w:t>
      </w:r>
      <w:r w:rsidR="00C33ADA" w:rsidRPr="00997E93">
        <w:rPr>
          <w:rFonts w:ascii="Times New Roman" w:eastAsia="SimSun" w:hAnsi="Times New Roman" w:cs="Times New Roman"/>
          <w:bCs/>
          <w:lang w:eastAsia="zh-CN"/>
        </w:rPr>
        <w:t xml:space="preserve"> MPEG meeting and following, as applicable.</w:t>
      </w:r>
    </w:p>
    <w:p w14:paraId="322C00B6" w14:textId="77777777" w:rsidR="00D90406" w:rsidRPr="00ED0C18" w:rsidRDefault="00D90406" w:rsidP="003569CB">
      <w:pPr>
        <w:widowControl/>
        <w:autoSpaceDE/>
        <w:autoSpaceDN/>
        <w:jc w:val="both"/>
        <w:rPr>
          <w:rFonts w:ascii="Times New Roman" w:eastAsia="SimSun" w:hAnsi="Times New Roman" w:cs="Times New Roman"/>
          <w:b/>
          <w:sz w:val="36"/>
          <w:szCs w:val="32"/>
          <w:lang w:eastAsia="zh-CN"/>
        </w:rPr>
      </w:pPr>
    </w:p>
    <w:p w14:paraId="601FE1D6" w14:textId="788ADFC9" w:rsidR="005D6D5D" w:rsidRPr="001C5CE6" w:rsidRDefault="00FA23D3" w:rsidP="001C5CE6">
      <w:pPr>
        <w:pStyle w:val="Heading1"/>
        <w:numPr>
          <w:ilvl w:val="0"/>
          <w:numId w:val="2"/>
        </w:numPr>
        <w:rPr>
          <w:rFonts w:ascii="Times New Roman" w:eastAsia="SimSun" w:hAnsi="Times New Roman" w:cs="Times New Roman"/>
          <w:lang w:eastAsia="zh-CN"/>
        </w:rPr>
      </w:pPr>
      <w:r w:rsidRPr="00FA23D3">
        <w:rPr>
          <w:rFonts w:ascii="Times New Roman" w:hAnsi="Times New Roman" w:cs="Times New Roman"/>
          <w:sz w:val="28"/>
          <w:szCs w:val="28"/>
          <w:lang w:eastAsia="zh-CN"/>
        </w:rPr>
        <w:t>Introduction</w:t>
      </w:r>
    </w:p>
    <w:p w14:paraId="58C42594" w14:textId="7AF633FB" w:rsidR="00EA7010" w:rsidRDefault="005D6D5D" w:rsidP="001C5CE6">
      <w:pPr>
        <w:widowControl/>
        <w:autoSpaceDE/>
        <w:autoSpaceDN/>
        <w:jc w:val="both"/>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Common test conditions (CTC) are desirable to conduct experiments in a well-defined environment and to ease the comparison of the outcome of experiments.</w:t>
      </w:r>
      <w:r w:rsidR="00EA7010" w:rsidRPr="001C5CE6">
        <w:rPr>
          <w:rFonts w:ascii="Times New Roman" w:eastAsia="SimSun" w:hAnsi="Times New Roman" w:cs="Times New Roman"/>
          <w:bCs/>
          <w:lang w:val="en-CA" w:eastAsia="zh-CN"/>
        </w:rPr>
        <w:t xml:space="preserve"> </w:t>
      </w:r>
      <w:r w:rsidR="0095785C">
        <w:rPr>
          <w:rFonts w:ascii="Times New Roman" w:eastAsia="SimSun" w:hAnsi="Times New Roman" w:cs="Times New Roman" w:hint="eastAsia"/>
          <w:bCs/>
          <w:lang w:val="en-CA" w:eastAsia="zh-CN"/>
        </w:rPr>
        <w:t>This</w:t>
      </w:r>
      <w:r w:rsidR="0095785C">
        <w:rPr>
          <w:rFonts w:ascii="Times New Roman" w:eastAsia="SimSun" w:hAnsi="Times New Roman" w:cs="Times New Roman"/>
          <w:bCs/>
          <w:lang w:val="en-CA" w:eastAsia="zh-CN"/>
        </w:rPr>
        <w:t xml:space="preserve"> document describes the common test conditions for the Video Coding for Machine (VCM) coding experiments. </w:t>
      </w:r>
      <w:r w:rsidR="00EA7010" w:rsidRPr="001C5CE6">
        <w:rPr>
          <w:rFonts w:ascii="Times New Roman" w:eastAsia="SimSun" w:hAnsi="Times New Roman" w:cs="Times New Roman" w:hint="eastAsia"/>
          <w:bCs/>
          <w:lang w:val="en-CA" w:eastAsia="zh-CN"/>
        </w:rPr>
        <w:t>The</w:t>
      </w:r>
      <w:r w:rsidR="00EA7010">
        <w:rPr>
          <w:rFonts w:ascii="Times New Roman" w:eastAsia="SimSun" w:hAnsi="Times New Roman" w:cs="Times New Roman"/>
          <w:bCs/>
          <w:lang w:val="en-CA" w:eastAsia="zh-CN"/>
        </w:rPr>
        <w:t xml:space="preserve"> main objectives of this document are:</w:t>
      </w:r>
    </w:p>
    <w:p w14:paraId="2B66A16C" w14:textId="0F0879A8" w:rsidR="00EA7010" w:rsidRPr="001C5CE6"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 xml:space="preserve">Define the </w:t>
      </w:r>
      <w:r w:rsidRPr="001C5CE6">
        <w:rPr>
          <w:rFonts w:ascii="Times New Roman" w:eastAsia="DengXian" w:hAnsi="Times New Roman" w:cs="Times New Roman"/>
        </w:rPr>
        <w:t>common</w:t>
      </w:r>
      <w:r w:rsidRPr="001C5CE6">
        <w:rPr>
          <w:rFonts w:ascii="Times New Roman" w:eastAsia="SimSun" w:hAnsi="Times New Roman" w:cs="Times New Roman"/>
          <w:bCs/>
          <w:lang w:val="en-CA" w:eastAsia="zh-CN"/>
        </w:rPr>
        <w:t xml:space="preserve"> machine tasks and datasets that should be used in the evaluation of the video coding for machine solutions.</w:t>
      </w:r>
    </w:p>
    <w:p w14:paraId="52DD074B" w14:textId="40034E8C" w:rsidR="00EA7010"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Define the </w:t>
      </w:r>
      <w:r w:rsidRPr="001C5CE6">
        <w:rPr>
          <w:rFonts w:ascii="Times New Roman" w:eastAsia="DengXian" w:hAnsi="Times New Roman" w:cs="Times New Roman"/>
        </w:rPr>
        <w:t>anchors</w:t>
      </w:r>
      <w:r>
        <w:rPr>
          <w:rFonts w:ascii="Times New Roman" w:eastAsia="SimSun" w:hAnsi="Times New Roman" w:cs="Times New Roman"/>
          <w:bCs/>
          <w:lang w:val="en-CA" w:eastAsia="zh-CN"/>
        </w:rPr>
        <w:t xml:space="preserve"> that should be used to comparatively evaluate the performance of the video coding for machine solutions.</w:t>
      </w:r>
    </w:p>
    <w:p w14:paraId="026BEF83" w14:textId="67E7F9EB" w:rsidR="00EA7010"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D</w:t>
      </w:r>
      <w:r>
        <w:rPr>
          <w:rFonts w:ascii="Times New Roman" w:eastAsia="SimSun" w:hAnsi="Times New Roman" w:cs="Times New Roman"/>
          <w:bCs/>
          <w:lang w:val="en-CA" w:eastAsia="zh-CN"/>
        </w:rPr>
        <w:t>efine the test</w:t>
      </w:r>
      <w:r w:rsidR="00734A6A">
        <w:rPr>
          <w:rFonts w:ascii="Times New Roman" w:eastAsia="SimSun" w:hAnsi="Times New Roman" w:cs="Times New Roman"/>
          <w:bCs/>
          <w:lang w:val="en-CA" w:eastAsia="zh-CN"/>
        </w:rPr>
        <w:t xml:space="preserve"> </w:t>
      </w:r>
      <w:r w:rsidR="00734A6A" w:rsidRPr="001C5CE6">
        <w:rPr>
          <w:rFonts w:ascii="Times New Roman" w:eastAsia="DengXian" w:hAnsi="Times New Roman" w:cs="Times New Roman"/>
        </w:rPr>
        <w:t>and</w:t>
      </w:r>
      <w:r w:rsidR="00734A6A">
        <w:rPr>
          <w:rFonts w:ascii="Times New Roman" w:eastAsia="SimSun" w:hAnsi="Times New Roman" w:cs="Times New Roman"/>
          <w:bCs/>
          <w:lang w:val="en-CA" w:eastAsia="zh-CN"/>
        </w:rPr>
        <w:t xml:space="preserve"> training</w:t>
      </w:r>
      <w:r>
        <w:rPr>
          <w:rFonts w:ascii="Times New Roman" w:eastAsia="SimSun" w:hAnsi="Times New Roman" w:cs="Times New Roman"/>
          <w:bCs/>
          <w:lang w:val="en-CA" w:eastAsia="zh-CN"/>
        </w:rPr>
        <w:t xml:space="preserve"> conditions,</w:t>
      </w:r>
      <w:r w:rsidR="00B50490">
        <w:rPr>
          <w:rFonts w:ascii="Times New Roman" w:eastAsia="SimSun" w:hAnsi="Times New Roman" w:cs="Times New Roman"/>
          <w:bCs/>
          <w:lang w:val="en-CA" w:eastAsia="zh-CN"/>
        </w:rPr>
        <w:t xml:space="preserve"> </w:t>
      </w:r>
      <w:r w:rsidR="00734A6A">
        <w:rPr>
          <w:rFonts w:ascii="Times New Roman" w:eastAsia="SimSun" w:hAnsi="Times New Roman" w:cs="Times New Roman"/>
          <w:bCs/>
          <w:lang w:val="en-CA" w:eastAsia="zh-CN"/>
        </w:rPr>
        <w:t>including the constraints of the input/output formats, target bitrates, training materials that a video coding for machine solution should satisfy.</w:t>
      </w:r>
    </w:p>
    <w:p w14:paraId="496B9B31" w14:textId="70826F61" w:rsidR="00FC54B5" w:rsidRPr="00EA7010" w:rsidRDefault="00FC54B5"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D</w:t>
      </w:r>
      <w:r>
        <w:rPr>
          <w:rFonts w:ascii="Times New Roman" w:eastAsia="SimSun" w:hAnsi="Times New Roman" w:cs="Times New Roman"/>
          <w:bCs/>
          <w:lang w:val="en-CA" w:eastAsia="zh-CN"/>
        </w:rPr>
        <w:t>efine the performance metrics</w:t>
      </w:r>
      <w:r w:rsidR="00986747">
        <w:rPr>
          <w:rFonts w:ascii="Times New Roman" w:eastAsia="SimSun" w:hAnsi="Times New Roman" w:cs="Times New Roman"/>
          <w:bCs/>
          <w:lang w:val="en-CA" w:eastAsia="zh-CN"/>
        </w:rPr>
        <w:t xml:space="preserve"> and the reporting manner</w:t>
      </w:r>
      <w:r>
        <w:rPr>
          <w:rFonts w:ascii="Times New Roman" w:eastAsia="SimSun" w:hAnsi="Times New Roman" w:cs="Times New Roman"/>
          <w:bCs/>
          <w:lang w:val="en-CA" w:eastAsia="zh-CN"/>
        </w:rPr>
        <w:t xml:space="preserve"> for quality assessment and for the machine tasks that can be used to reliably evaluate the decoded image/video obtained from the video coding for machine codecs.</w:t>
      </w:r>
    </w:p>
    <w:p w14:paraId="21D62090" w14:textId="77777777" w:rsidR="00A51C1B" w:rsidRDefault="00A51C1B" w:rsidP="005A742E">
      <w:pPr>
        <w:widowControl/>
        <w:autoSpaceDE/>
        <w:autoSpaceDN/>
        <w:ind w:leftChars="82" w:left="180"/>
        <w:jc w:val="both"/>
        <w:rPr>
          <w:rFonts w:ascii="Times New Roman" w:eastAsia="SimSun" w:hAnsi="Times New Roman" w:cs="Times New Roman"/>
          <w:bCs/>
          <w:lang w:val="en-CA" w:eastAsia="zh-CN"/>
        </w:rPr>
      </w:pPr>
    </w:p>
    <w:p w14:paraId="093C74A7" w14:textId="3735FE10" w:rsidR="00C60BCA" w:rsidRDefault="00F50D62" w:rsidP="005A742E">
      <w:pPr>
        <w:widowControl/>
        <w:autoSpaceDE/>
        <w:autoSpaceDN/>
        <w:ind w:leftChars="82" w:left="180"/>
        <w:jc w:val="both"/>
        <w:rPr>
          <w:rFonts w:ascii="Times New Roman" w:eastAsia="SimSun" w:hAnsi="Times New Roman" w:cs="Times New Roman"/>
          <w:bCs/>
          <w:lang w:val="en-CA" w:eastAsia="zh-CN"/>
        </w:rPr>
      </w:pPr>
      <w:r>
        <w:rPr>
          <w:rFonts w:ascii="Times New Roman" w:eastAsia="SimSun" w:hAnsi="Times New Roman" w:cs="Times New Roman"/>
          <w:bCs/>
          <w:lang w:val="en-CA" w:eastAsia="zh-CN"/>
        </w:rPr>
        <w:t>The CTC package consists of the following documents and files:</w:t>
      </w:r>
    </w:p>
    <w:p w14:paraId="00A4E4D6" w14:textId="347446CC" w:rsidR="00C60BCA"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
          <w:lang w:val="en-CA" w:eastAsia="zh-CN"/>
        </w:rPr>
        <w:t xml:space="preserve">[VCM] Common Test Conditions and Evaluation Methodology for Video Coding for Machines </w:t>
      </w:r>
      <w:r>
        <w:rPr>
          <w:rFonts w:ascii="Times New Roman" w:eastAsia="SimSun" w:hAnsi="Times New Roman" w:cs="Times New Roman"/>
          <w:bCs/>
          <w:lang w:val="en-CA" w:eastAsia="zh-CN"/>
        </w:rPr>
        <w:t>(This document)</w:t>
      </w:r>
    </w:p>
    <w:p w14:paraId="6BCCC57E" w14:textId="1E1D2F8C" w:rsidR="008B63E6" w:rsidRPr="001C5CE6" w:rsidRDefault="008B63E6"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lastRenderedPageBreak/>
        <w:t>Re</w:t>
      </w:r>
      <w:r w:rsidR="00E11047">
        <w:rPr>
          <w:rFonts w:ascii="Times New Roman" w:eastAsia="SimSun" w:hAnsi="Times New Roman" w:cs="Times New Roman"/>
          <w:b/>
          <w:lang w:val="en-CA" w:eastAsia="zh-CN"/>
        </w:rPr>
        <w:t>porting</w:t>
      </w:r>
      <w:r w:rsidRPr="001C5CE6">
        <w:rPr>
          <w:rFonts w:ascii="Times New Roman" w:eastAsia="SimSun" w:hAnsi="Times New Roman" w:cs="Times New Roman"/>
          <w:b/>
          <w:lang w:val="en-CA" w:eastAsia="zh-CN"/>
        </w:rPr>
        <w:t>_</w:t>
      </w:r>
      <w:r w:rsidR="00CA5285">
        <w:rPr>
          <w:rFonts w:ascii="Times New Roman" w:eastAsia="SimSun" w:hAnsi="Times New Roman" w:cs="Times New Roman"/>
          <w:b/>
          <w:lang w:val="en-CA" w:eastAsia="zh-CN"/>
        </w:rPr>
        <w:t>template</w:t>
      </w:r>
      <w:r w:rsidRPr="001C5CE6">
        <w:rPr>
          <w:rFonts w:ascii="Times New Roman" w:eastAsia="SimSun" w:hAnsi="Times New Roman" w:cs="Times New Roman"/>
          <w:b/>
          <w:lang w:val="en-CA" w:eastAsia="zh-CN"/>
        </w:rPr>
        <w:t>.xlsx</w:t>
      </w:r>
    </w:p>
    <w:p w14:paraId="3ACD84C2" w14:textId="2FF1C017" w:rsidR="008B63E6" w:rsidRDefault="008B63E6" w:rsidP="001C5CE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An excel template which shall be used to calculate performance results such as BD-rate</w:t>
      </w:r>
      <w:r w:rsidR="000C4E8B">
        <w:rPr>
          <w:rFonts w:ascii="Times New Roman" w:eastAsia="SimSun" w:hAnsi="Times New Roman" w:cs="Times New Roman"/>
          <w:bCs/>
          <w:lang w:val="en-CA" w:eastAsia="zh-CN"/>
        </w:rPr>
        <w:t>, the anchor results</w:t>
      </w:r>
      <w:r w:rsidR="00241D84">
        <w:rPr>
          <w:rFonts w:ascii="Times New Roman" w:eastAsia="SimSun" w:hAnsi="Times New Roman" w:cs="Times New Roman"/>
          <w:bCs/>
          <w:lang w:val="en-CA" w:eastAsia="zh-CN"/>
        </w:rPr>
        <w:t xml:space="preserve"> included</w:t>
      </w:r>
      <w:r w:rsidRPr="001C5CE6">
        <w:rPr>
          <w:rFonts w:ascii="Times New Roman" w:eastAsia="SimSun" w:hAnsi="Times New Roman" w:cs="Times New Roman"/>
          <w:bCs/>
          <w:lang w:val="en-CA" w:eastAsia="zh-CN"/>
        </w:rPr>
        <w:t>.</w:t>
      </w:r>
    </w:p>
    <w:p w14:paraId="4A0B2BDE" w14:textId="442E4BE5"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t>OpenImages_scripts.zip</w:t>
      </w:r>
    </w:p>
    <w:p w14:paraId="3A1B4B8E" w14:textId="7B3699F1" w:rsidR="00C60BCA" w:rsidRDefault="00C60BCA" w:rsidP="001C5CE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T</w:t>
      </w:r>
      <w:r>
        <w:rPr>
          <w:rFonts w:ascii="Times New Roman" w:eastAsia="SimSun" w:hAnsi="Times New Roman" w:cs="Times New Roman"/>
          <w:bCs/>
          <w:lang w:val="en-CA" w:eastAsia="zh-CN"/>
        </w:rPr>
        <w:t xml:space="preserve">he </w:t>
      </w:r>
      <w:r w:rsidRPr="00237835">
        <w:rPr>
          <w:rFonts w:ascii="Times New Roman" w:eastAsia="SimSun" w:hAnsi="Times New Roman" w:cs="Times New Roman"/>
          <w:bCs/>
          <w:lang w:eastAsia="zh-CN"/>
        </w:rPr>
        <w:t>Scripts for evaluating object detection and instance segmentation using OpenImageV6 dataset</w:t>
      </w:r>
    </w:p>
    <w:p w14:paraId="0D67966B" w14:textId="20051F73"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t>SFU-HW_scripts.zip</w:t>
      </w:r>
    </w:p>
    <w:p w14:paraId="210A5615" w14:textId="2DE96D84" w:rsidR="00C60BCA" w:rsidRPr="001C5CE6" w:rsidRDefault="00C60BCA" w:rsidP="001C5CE6">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using SFU-HW-objects-v1 dataset.</w:t>
      </w:r>
    </w:p>
    <w:p w14:paraId="21776C5D" w14:textId="6F1B2835"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hint="eastAsia"/>
          <w:b/>
          <w:lang w:val="en-CA" w:eastAsia="zh-CN"/>
        </w:rPr>
        <w:t>F</w:t>
      </w:r>
      <w:r w:rsidRPr="001C5CE6">
        <w:rPr>
          <w:rFonts w:ascii="Times New Roman" w:eastAsia="SimSun" w:hAnsi="Times New Roman" w:cs="Times New Roman"/>
          <w:b/>
          <w:lang w:val="en-CA" w:eastAsia="zh-CN"/>
        </w:rPr>
        <w:t>LIR_scripts.zip</w:t>
      </w:r>
    </w:p>
    <w:p w14:paraId="7FE26F7D" w14:textId="4D40554E" w:rsidR="00C60BCA" w:rsidRPr="001C5CE6" w:rsidRDefault="00C60BCA" w:rsidP="001C5CE6">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using FLIR dataset</w:t>
      </w:r>
    </w:p>
    <w:p w14:paraId="1C962933" w14:textId="450FFDA2"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hint="eastAsia"/>
          <w:b/>
          <w:lang w:val="en-CA" w:eastAsia="zh-CN"/>
        </w:rPr>
        <w:t>T</w:t>
      </w:r>
      <w:r w:rsidRPr="001C5CE6">
        <w:rPr>
          <w:rFonts w:ascii="Times New Roman" w:eastAsia="SimSun" w:hAnsi="Times New Roman" w:cs="Times New Roman"/>
          <w:b/>
          <w:lang w:val="en-CA" w:eastAsia="zh-CN"/>
        </w:rPr>
        <w:t>VD_scripts.zip</w:t>
      </w:r>
    </w:p>
    <w:p w14:paraId="472D40C8" w14:textId="28306E09" w:rsidR="00C60BCA" w:rsidRDefault="00C60BCA" w:rsidP="00C60BCA">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segmentation and video object tracking using TVD dataset</w:t>
      </w:r>
      <w:r w:rsidR="001970AB">
        <w:rPr>
          <w:rFonts w:ascii="Times New Roman" w:eastAsia="SimSun" w:hAnsi="Times New Roman" w:cs="Times New Roman"/>
          <w:bCs/>
          <w:lang w:eastAsia="zh-CN"/>
        </w:rPr>
        <w:t xml:space="preserve"> </w:t>
      </w:r>
      <w:r w:rsidR="001970AB" w:rsidRPr="00C55DD4">
        <w:rPr>
          <w:rFonts w:ascii="Times New Roman" w:eastAsia="SimSun" w:hAnsi="Times New Roman" w:cs="Times New Roman"/>
          <w:bCs/>
          <w:lang w:eastAsia="zh-CN"/>
        </w:rPr>
        <w:t>[</w:t>
      </w:r>
      <w:r w:rsidR="009F00DC" w:rsidRPr="00C55DD4">
        <w:rPr>
          <w:rFonts w:ascii="Times New Roman" w:eastAsia="SimSun" w:hAnsi="Times New Roman" w:cs="Times New Roman"/>
          <w:bCs/>
          <w:lang w:eastAsia="zh-CN"/>
        </w:rPr>
        <w:t>1</w:t>
      </w:r>
      <w:r w:rsidR="001970AB" w:rsidRPr="00C55DD4">
        <w:rPr>
          <w:rFonts w:ascii="Times New Roman" w:eastAsia="SimSun" w:hAnsi="Times New Roman" w:cs="Times New Roman"/>
          <w:bCs/>
          <w:lang w:eastAsia="zh-CN"/>
        </w:rPr>
        <w:t>]</w:t>
      </w:r>
    </w:p>
    <w:p w14:paraId="225379DE" w14:textId="77777777" w:rsidR="00D9599D" w:rsidRPr="0036131D" w:rsidRDefault="00D9599D" w:rsidP="005A742E">
      <w:pPr>
        <w:widowControl/>
        <w:autoSpaceDE/>
        <w:autoSpaceDN/>
        <w:jc w:val="both"/>
        <w:rPr>
          <w:rFonts w:ascii="Times New Roman" w:eastAsia="SimSun" w:hAnsi="Times New Roman" w:cs="Times New Roman"/>
          <w:bCs/>
          <w:sz w:val="28"/>
          <w:szCs w:val="28"/>
          <w:lang w:eastAsia="zh-CN"/>
        </w:rPr>
      </w:pPr>
    </w:p>
    <w:p w14:paraId="4B28B327" w14:textId="4EECEA99" w:rsidR="00665605" w:rsidRPr="005A742E" w:rsidRDefault="00665605" w:rsidP="00665605">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 xml:space="preserve">Common </w:t>
      </w:r>
      <w:r w:rsidRPr="005A742E">
        <w:rPr>
          <w:rFonts w:ascii="Times New Roman" w:hAnsi="Times New Roman" w:cs="Times New Roman" w:hint="eastAsia"/>
          <w:sz w:val="28"/>
          <w:szCs w:val="28"/>
          <w:lang w:eastAsia="zh-CN"/>
        </w:rPr>
        <w:t>T</w:t>
      </w:r>
      <w:r w:rsidRPr="005A742E">
        <w:rPr>
          <w:rFonts w:ascii="Times New Roman" w:hAnsi="Times New Roman" w:cs="Times New Roman"/>
          <w:sz w:val="28"/>
          <w:szCs w:val="28"/>
          <w:lang w:eastAsia="zh-CN"/>
        </w:rPr>
        <w:t>est</w:t>
      </w:r>
      <w:r w:rsidR="00FF59EF">
        <w:rPr>
          <w:rFonts w:ascii="Times New Roman" w:hAnsi="Times New Roman" w:cs="Times New Roman"/>
          <w:sz w:val="28"/>
          <w:szCs w:val="28"/>
          <w:lang w:eastAsia="zh-CN"/>
        </w:rPr>
        <w:t xml:space="preserve"> and Train</w:t>
      </w:r>
      <w:r w:rsidR="00600DF1">
        <w:rPr>
          <w:rFonts w:ascii="Times New Roman" w:hAnsi="Times New Roman" w:cs="Times New Roman"/>
          <w:sz w:val="28"/>
          <w:szCs w:val="28"/>
          <w:lang w:eastAsia="zh-CN"/>
        </w:rPr>
        <w:t>ing</w:t>
      </w:r>
      <w:r w:rsidRPr="005A742E">
        <w:rPr>
          <w:rFonts w:ascii="Times New Roman" w:hAnsi="Times New Roman" w:cs="Times New Roman"/>
          <w:sz w:val="28"/>
          <w:szCs w:val="28"/>
          <w:lang w:eastAsia="zh-CN"/>
        </w:rPr>
        <w:t xml:space="preserve"> Conditions</w:t>
      </w:r>
    </w:p>
    <w:p w14:paraId="463700A3" w14:textId="38DF46D1" w:rsidR="0014407E" w:rsidRPr="001C5CE6" w:rsidRDefault="005071E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Machine</w:t>
      </w:r>
      <w:r w:rsidRPr="001C5CE6">
        <w:rPr>
          <w:rFonts w:ascii="Times New Roman" w:eastAsia="SimSun" w:hAnsi="Times New Roman" w:cs="Times New Roman"/>
          <w:sz w:val="28"/>
          <w:lang w:eastAsia="zh-CN"/>
        </w:rPr>
        <w:t xml:space="preserve"> tasks and test materials</w:t>
      </w:r>
    </w:p>
    <w:p w14:paraId="130C1975" w14:textId="3D75D3AF" w:rsidR="00173ED1" w:rsidRDefault="00173ED1" w:rsidP="00173ED1">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Table</w:t>
      </w:r>
      <w:r>
        <w:rPr>
          <w:rFonts w:ascii="Times New Roman" w:eastAsia="SimSun" w:hAnsi="Times New Roman" w:cs="Times New Roman"/>
          <w:bCs/>
          <w:lang w:eastAsia="zh-CN"/>
        </w:rPr>
        <w:t xml:space="preserve"> </w:t>
      </w:r>
      <w:r w:rsidR="004A24E8">
        <w:rPr>
          <w:rFonts w:ascii="Times New Roman" w:eastAsia="SimSun" w:hAnsi="Times New Roman" w:cs="Times New Roman"/>
          <w:bCs/>
          <w:lang w:eastAsia="zh-CN"/>
        </w:rPr>
        <w:t>1</w:t>
      </w:r>
      <w:r>
        <w:rPr>
          <w:rFonts w:ascii="Times New Roman" w:eastAsia="SimSun" w:hAnsi="Times New Roman" w:cs="Times New Roman"/>
          <w:bCs/>
          <w:lang w:eastAsia="zh-CN"/>
        </w:rPr>
        <w:t xml:space="preserve"> defines the set of machine tasks and the de</w:t>
      </w:r>
      <w:r w:rsidR="008B5526">
        <w:rPr>
          <w:rFonts w:ascii="Times New Roman" w:eastAsia="SimSun" w:hAnsi="Times New Roman" w:cs="Times New Roman"/>
          <w:bCs/>
          <w:lang w:eastAsia="zh-CN"/>
        </w:rPr>
        <w:t>scription</w:t>
      </w:r>
      <w:r>
        <w:rPr>
          <w:rFonts w:ascii="Times New Roman" w:eastAsia="SimSun" w:hAnsi="Times New Roman" w:cs="Times New Roman"/>
          <w:bCs/>
          <w:lang w:eastAsia="zh-CN"/>
        </w:rPr>
        <w:t xml:space="preserve"> of the corresponding</w:t>
      </w:r>
      <w:r w:rsidR="000017E8">
        <w:rPr>
          <w:rFonts w:ascii="Times New Roman" w:eastAsia="SimSun" w:hAnsi="Times New Roman" w:cs="Times New Roman"/>
          <w:bCs/>
          <w:lang w:eastAsia="zh-CN"/>
        </w:rPr>
        <w:t xml:space="preserve"> evaluation</w:t>
      </w:r>
      <w:r>
        <w:rPr>
          <w:rFonts w:ascii="Times New Roman" w:eastAsia="SimSun" w:hAnsi="Times New Roman" w:cs="Times New Roman"/>
          <w:bCs/>
          <w:lang w:eastAsia="zh-CN"/>
        </w:rPr>
        <w:t xml:space="preserve"> datasets.</w:t>
      </w:r>
      <w:r w:rsidR="00633B03">
        <w:rPr>
          <w:rFonts w:ascii="Times New Roman" w:eastAsia="SimSun" w:hAnsi="Times New Roman" w:cs="Times New Roman"/>
          <w:bCs/>
          <w:lang w:eastAsia="zh-CN"/>
        </w:rPr>
        <w:t xml:space="preserve"> </w:t>
      </w:r>
      <w:r w:rsidR="00633B03" w:rsidRPr="00633B03">
        <w:rPr>
          <w:rFonts w:ascii="Times New Roman" w:eastAsia="SimSun" w:hAnsi="Times New Roman" w:cs="Times New Roman"/>
          <w:bCs/>
          <w:lang w:eastAsia="zh-CN"/>
        </w:rPr>
        <w:t>In total, four datasets are used for testing four machine tasks. Specifically, three datasets are used for testing object detection, two are used for instance segmentation, one is used for object tracking, and one is used for video object detection.</w:t>
      </w:r>
    </w:p>
    <w:p w14:paraId="200B064D" w14:textId="77777777" w:rsidR="001E23B5" w:rsidRDefault="001E23B5" w:rsidP="00173ED1">
      <w:pPr>
        <w:widowControl/>
        <w:autoSpaceDE/>
        <w:autoSpaceDN/>
        <w:jc w:val="both"/>
        <w:rPr>
          <w:rFonts w:ascii="Times New Roman" w:eastAsia="SimSun" w:hAnsi="Times New Roman" w:cs="Times New Roman"/>
          <w:bCs/>
          <w:lang w:eastAsia="zh-CN"/>
        </w:rPr>
      </w:pPr>
    </w:p>
    <w:p w14:paraId="6081B569" w14:textId="77777777" w:rsidR="000017E8" w:rsidRPr="00665605" w:rsidRDefault="000017E8" w:rsidP="000017E8">
      <w:pPr>
        <w:widowControl/>
        <w:autoSpaceDE/>
        <w:autoSpaceDN/>
        <w:jc w:val="center"/>
        <w:rPr>
          <w:rFonts w:ascii="Times New Roman" w:eastAsia="SimSun" w:hAnsi="Times New Roman" w:cs="Times New Roman"/>
          <w:bCs/>
          <w:lang w:eastAsia="zh-CN"/>
        </w:rPr>
      </w:pPr>
      <w:r>
        <w:rPr>
          <w:rFonts w:ascii="Times New Roman" w:eastAsia="SimSun" w:hAnsi="Times New Roman" w:cs="Times New Roman"/>
          <w:bCs/>
          <w:lang w:eastAsia="zh-CN"/>
        </w:rPr>
        <w:t>Table 1. Machine tasks and corresponding evaluation datasets</w:t>
      </w:r>
    </w:p>
    <w:tbl>
      <w:tblPr>
        <w:tblStyle w:val="TableGrid"/>
        <w:tblW w:w="0" w:type="auto"/>
        <w:tblLayout w:type="fixed"/>
        <w:tblLook w:val="04A0" w:firstRow="1" w:lastRow="0" w:firstColumn="1" w:lastColumn="0" w:noHBand="0" w:noVBand="1"/>
      </w:tblPr>
      <w:tblGrid>
        <w:gridCol w:w="1390"/>
        <w:gridCol w:w="1724"/>
        <w:gridCol w:w="4432"/>
        <w:gridCol w:w="1464"/>
      </w:tblGrid>
      <w:tr w:rsidR="00F63F74" w14:paraId="4FE7270E" w14:textId="1BE85A37" w:rsidTr="005646F9">
        <w:tc>
          <w:tcPr>
            <w:tcW w:w="1390" w:type="dxa"/>
          </w:tcPr>
          <w:p w14:paraId="6B196F7C" w14:textId="77777777" w:rsidR="003348EB" w:rsidRDefault="003348EB" w:rsidP="008A00A1">
            <w:pPr>
              <w:widowControl/>
              <w:autoSpaceDE/>
              <w:autoSpaceDN/>
              <w:jc w:val="both"/>
              <w:rPr>
                <w:rFonts w:ascii="Times New Roman" w:eastAsia="SimSun" w:hAnsi="Times New Roman" w:cs="Times New Roman"/>
                <w:b/>
                <w:sz w:val="28"/>
                <w:szCs w:val="24"/>
                <w:lang w:eastAsia="zh-CN"/>
              </w:rPr>
            </w:pPr>
            <w:r w:rsidRPr="00FC759F">
              <w:rPr>
                <w:rFonts w:ascii="Times New Roman" w:eastAsia="SimSun" w:hAnsi="Times New Roman" w:cs="Times New Roman" w:hint="eastAsia"/>
                <w:bCs/>
                <w:lang w:eastAsia="zh-CN"/>
              </w:rPr>
              <w:t>M</w:t>
            </w:r>
            <w:r w:rsidRPr="00FC759F">
              <w:rPr>
                <w:rFonts w:ascii="Times New Roman" w:eastAsia="SimSun" w:hAnsi="Times New Roman" w:cs="Times New Roman"/>
                <w:bCs/>
                <w:lang w:eastAsia="zh-CN"/>
              </w:rPr>
              <w:t>achine Task</w:t>
            </w:r>
          </w:p>
        </w:tc>
        <w:tc>
          <w:tcPr>
            <w:tcW w:w="1724" w:type="dxa"/>
          </w:tcPr>
          <w:p w14:paraId="49D6C8EE" w14:textId="77777777" w:rsidR="003348EB" w:rsidRPr="00FC759F" w:rsidRDefault="003348EB" w:rsidP="008A00A1">
            <w:pPr>
              <w:widowControl/>
              <w:autoSpaceDE/>
              <w:autoSpaceDN/>
              <w:jc w:val="both"/>
              <w:rPr>
                <w:rFonts w:ascii="Times New Roman" w:eastAsia="SimSun" w:hAnsi="Times New Roman" w:cs="Times New Roman"/>
                <w:bCs/>
                <w:lang w:eastAsia="zh-CN"/>
              </w:rPr>
            </w:pPr>
            <w:r w:rsidRPr="00FC759F">
              <w:rPr>
                <w:rFonts w:ascii="Times New Roman" w:eastAsia="SimSun" w:hAnsi="Times New Roman" w:cs="Times New Roman" w:hint="eastAsia"/>
                <w:bCs/>
                <w:lang w:eastAsia="zh-CN"/>
              </w:rPr>
              <w:t>E</w:t>
            </w:r>
            <w:r w:rsidRPr="00FC759F">
              <w:rPr>
                <w:rFonts w:ascii="Times New Roman" w:eastAsia="SimSun" w:hAnsi="Times New Roman" w:cs="Times New Roman"/>
                <w:bCs/>
                <w:lang w:eastAsia="zh-CN"/>
              </w:rPr>
              <w:t>valuation Dataset</w:t>
            </w:r>
          </w:p>
        </w:tc>
        <w:tc>
          <w:tcPr>
            <w:tcW w:w="4432" w:type="dxa"/>
          </w:tcPr>
          <w:p w14:paraId="3BD9BAFC" w14:textId="6E8DA353" w:rsidR="003348EB" w:rsidRPr="00FC759F" w:rsidRDefault="002D1CB7"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D</w:t>
            </w:r>
            <w:r>
              <w:rPr>
                <w:rFonts w:ascii="Times New Roman" w:eastAsia="SimSun" w:hAnsi="Times New Roman" w:cs="Times New Roman"/>
                <w:bCs/>
                <w:lang w:eastAsia="zh-CN"/>
              </w:rPr>
              <w:t>e</w:t>
            </w:r>
            <w:r w:rsidR="00CA7DBA">
              <w:rPr>
                <w:rFonts w:ascii="Times New Roman" w:eastAsia="SimSun" w:hAnsi="Times New Roman" w:cs="Times New Roman"/>
                <w:bCs/>
                <w:lang w:eastAsia="zh-CN"/>
              </w:rPr>
              <w:t>scription</w:t>
            </w:r>
          </w:p>
        </w:tc>
        <w:tc>
          <w:tcPr>
            <w:tcW w:w="1464" w:type="dxa"/>
          </w:tcPr>
          <w:p w14:paraId="2AE72892" w14:textId="0F56E0B7" w:rsidR="003348EB" w:rsidRPr="00FC759F" w:rsidRDefault="002D1CB7"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ource</w:t>
            </w:r>
          </w:p>
        </w:tc>
      </w:tr>
      <w:tr w:rsidR="00E17384" w14:paraId="668EA2BA" w14:textId="010C2669" w:rsidTr="005646F9">
        <w:tc>
          <w:tcPr>
            <w:tcW w:w="1390" w:type="dxa"/>
            <w:vMerge w:val="restart"/>
          </w:tcPr>
          <w:p w14:paraId="160A0890" w14:textId="77777777" w:rsidR="00E17384" w:rsidRDefault="00E17384" w:rsidP="00F63F74">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p w14:paraId="71D220B2" w14:textId="6FFA2B39"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770A7099" w14:textId="78BCBE10" w:rsidR="00E17384" w:rsidRDefault="00E17384" w:rsidP="00F63F74">
            <w:pPr>
              <w:widowControl/>
              <w:autoSpaceDE/>
              <w:autoSpaceDN/>
              <w:jc w:val="both"/>
              <w:rPr>
                <w:rFonts w:ascii="Times New Roman" w:eastAsia="SimSun" w:hAnsi="Times New Roman" w:cs="Times New Roman"/>
                <w:bCs/>
                <w:lang w:eastAsia="zh-CN"/>
              </w:rPr>
            </w:pPr>
            <w:r w:rsidRPr="00947A15">
              <w:rPr>
                <w:rFonts w:ascii="Times New Roman" w:eastAsia="SimSun" w:hAnsi="Times New Roman" w:cs="Times New Roman"/>
                <w:bCs/>
                <w:lang w:eastAsia="zh-CN"/>
              </w:rPr>
              <w:t>OpenImageV6</w:t>
            </w:r>
          </w:p>
        </w:tc>
        <w:tc>
          <w:tcPr>
            <w:tcW w:w="4432" w:type="dxa"/>
          </w:tcPr>
          <w:p w14:paraId="4A2A348E" w14:textId="6B590A70" w:rsidR="00E17384" w:rsidRPr="00947A15" w:rsidRDefault="00E17384" w:rsidP="00F63F74">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A subset of the validation set of the </w:t>
            </w:r>
            <w:proofErr w:type="spellStart"/>
            <w:r>
              <w:rPr>
                <w:rFonts w:ascii="Times New Roman" w:eastAsia="SimSun" w:hAnsi="Times New Roman" w:cs="Times New Roman"/>
                <w:bCs/>
                <w:lang w:eastAsia="zh-CN"/>
              </w:rPr>
              <w:t>OpenImages</w:t>
            </w:r>
            <w:proofErr w:type="spellEnd"/>
            <w:r>
              <w:rPr>
                <w:rFonts w:ascii="Times New Roman" w:eastAsia="SimSun" w:hAnsi="Times New Roman" w:cs="Times New Roman"/>
                <w:bCs/>
                <w:lang w:eastAsia="zh-CN"/>
              </w:rPr>
              <w:t xml:space="preserve"> V6 dataset, consists of 5000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jpg format. The file list can be found in the scripts.</w:t>
            </w:r>
          </w:p>
        </w:tc>
        <w:tc>
          <w:tcPr>
            <w:tcW w:w="1464" w:type="dxa"/>
          </w:tcPr>
          <w:p w14:paraId="502EFE15" w14:textId="5C563C5A" w:rsidR="00E17384" w:rsidRPr="00947A15" w:rsidRDefault="00000000" w:rsidP="003458D5">
            <w:pPr>
              <w:widowControl/>
              <w:autoSpaceDE/>
              <w:autoSpaceDN/>
              <w:jc w:val="both"/>
              <w:rPr>
                <w:rFonts w:ascii="Times New Roman" w:eastAsia="SimSun" w:hAnsi="Times New Roman" w:cs="Times New Roman"/>
                <w:bCs/>
                <w:lang w:eastAsia="zh-CN"/>
              </w:rPr>
            </w:pPr>
            <w:hyperlink r:id="rId10" w:history="1">
              <w:r w:rsidR="00E17384" w:rsidRPr="00965D19">
                <w:rPr>
                  <w:rStyle w:val="Hyperlink"/>
                  <w:rFonts w:asciiTheme="minorBidi" w:hAnsiTheme="minorBidi" w:cstheme="minorBidi"/>
                  <w:szCs w:val="20"/>
                </w:rPr>
                <w:t>https://storage.googleapis.com/openimages/web/index.html</w:t>
              </w:r>
            </w:hyperlink>
          </w:p>
        </w:tc>
      </w:tr>
      <w:tr w:rsidR="00E17384" w14:paraId="78AC9E3D" w14:textId="77777777" w:rsidTr="005646F9">
        <w:tc>
          <w:tcPr>
            <w:tcW w:w="1390" w:type="dxa"/>
            <w:vMerge/>
          </w:tcPr>
          <w:p w14:paraId="729AC631" w14:textId="1F12245F"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36B23538" w14:textId="7ADA0A06"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F</w:t>
            </w:r>
            <w:r>
              <w:rPr>
                <w:rFonts w:ascii="Times New Roman" w:eastAsia="SimSun" w:hAnsi="Times New Roman" w:cs="Times New Roman"/>
                <w:bCs/>
                <w:lang w:eastAsia="zh-CN"/>
              </w:rPr>
              <w:t>LIR (IR)</w:t>
            </w:r>
          </w:p>
        </w:tc>
        <w:tc>
          <w:tcPr>
            <w:tcW w:w="4432" w:type="dxa"/>
          </w:tcPr>
          <w:p w14:paraId="6DB08314" w14:textId="51F257B5"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subset of the FLIR dataset, consists of 300 IR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 xml:space="preserve">jpg format. </w:t>
            </w:r>
            <w:bookmarkStart w:id="1" w:name="OLE_LINK1"/>
            <w:bookmarkStart w:id="2" w:name="OLE_LINK2"/>
            <w:r>
              <w:rPr>
                <w:rFonts w:ascii="Times New Roman" w:eastAsia="SimSun" w:hAnsi="Times New Roman" w:cs="Times New Roman"/>
                <w:bCs/>
                <w:lang w:eastAsia="zh-CN"/>
              </w:rPr>
              <w:t>The file list can be found in the scripts.</w:t>
            </w:r>
            <w:bookmarkEnd w:id="1"/>
            <w:bookmarkEnd w:id="2"/>
          </w:p>
        </w:tc>
        <w:tc>
          <w:tcPr>
            <w:tcW w:w="1464" w:type="dxa"/>
            <w:vAlign w:val="center"/>
          </w:tcPr>
          <w:p w14:paraId="27A17906" w14:textId="4A32B68B" w:rsidR="00E17384" w:rsidRPr="00A91DC0" w:rsidRDefault="00000000" w:rsidP="00A27578">
            <w:pPr>
              <w:widowControl/>
              <w:autoSpaceDE/>
              <w:autoSpaceDN/>
              <w:jc w:val="both"/>
              <w:rPr>
                <w:rFonts w:ascii="Times New Roman" w:eastAsia="SimSun" w:hAnsi="Times New Roman" w:cs="Times New Roman"/>
                <w:bCs/>
                <w:lang w:eastAsia="zh-CN"/>
              </w:rPr>
            </w:pPr>
            <w:hyperlink r:id="rId11" w:history="1">
              <w:r w:rsidR="00E17384" w:rsidRPr="00965D19">
                <w:rPr>
                  <w:rStyle w:val="Hyperlink"/>
                  <w:rFonts w:asciiTheme="minorBidi" w:hAnsiTheme="minorBidi" w:cstheme="minorBidi"/>
                  <w:szCs w:val="20"/>
                </w:rPr>
                <w:t>https://www.flir.com/oem/adas/adas-dataset-form/</w:t>
              </w:r>
            </w:hyperlink>
          </w:p>
        </w:tc>
      </w:tr>
      <w:tr w:rsidR="00E17384" w14:paraId="4F013970" w14:textId="77777777" w:rsidTr="005646F9">
        <w:tc>
          <w:tcPr>
            <w:tcW w:w="1390" w:type="dxa"/>
            <w:vMerge/>
          </w:tcPr>
          <w:p w14:paraId="45BE637B" w14:textId="3530611A"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33FB4585" w14:textId="630E12DD"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4432" w:type="dxa"/>
          </w:tcPr>
          <w:p w14:paraId="49A6BF01" w14:textId="591B9FAE"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n image dataset consists of 166 images </w:t>
            </w:r>
            <w:r w:rsidR="00CC6DF8">
              <w:rPr>
                <w:rFonts w:ascii="Times New Roman" w:eastAsia="SimSun" w:hAnsi="Times New Roman" w:cs="Times New Roman"/>
                <w:bCs/>
                <w:lang w:eastAsia="zh-CN"/>
              </w:rPr>
              <w:t xml:space="preserve">in </w:t>
            </w:r>
            <w:proofErr w:type="spellStart"/>
            <w:r>
              <w:rPr>
                <w:rFonts w:ascii="Times New Roman" w:eastAsia="SimSun" w:hAnsi="Times New Roman" w:cs="Times New Roman"/>
                <w:bCs/>
                <w:lang w:eastAsia="zh-CN"/>
              </w:rPr>
              <w:t>png</w:t>
            </w:r>
            <w:proofErr w:type="spellEnd"/>
            <w:r>
              <w:rPr>
                <w:rFonts w:ascii="Times New Roman" w:eastAsia="SimSun" w:hAnsi="Times New Roman" w:cs="Times New Roman"/>
                <w:bCs/>
                <w:lang w:eastAsia="zh-CN"/>
              </w:rPr>
              <w:t xml:space="preserve"> format.</w:t>
            </w:r>
          </w:p>
        </w:tc>
        <w:tc>
          <w:tcPr>
            <w:tcW w:w="1464" w:type="dxa"/>
            <w:vAlign w:val="center"/>
          </w:tcPr>
          <w:p w14:paraId="1CFA7257" w14:textId="75A02B26" w:rsidR="00E17384" w:rsidRPr="00947A15" w:rsidRDefault="00000000" w:rsidP="00A27578">
            <w:pPr>
              <w:widowControl/>
              <w:autoSpaceDE/>
              <w:autoSpaceDN/>
              <w:jc w:val="both"/>
              <w:rPr>
                <w:rFonts w:ascii="Times New Roman" w:eastAsia="SimSun" w:hAnsi="Times New Roman" w:cs="Times New Roman"/>
                <w:bCs/>
                <w:lang w:eastAsia="zh-CN"/>
              </w:rPr>
            </w:pPr>
            <w:hyperlink r:id="rId12" w:history="1">
              <w:r w:rsidR="00E17384" w:rsidRPr="006D4D36">
                <w:rPr>
                  <w:rStyle w:val="Hyperlink"/>
                  <w:rFonts w:asciiTheme="minorBidi" w:hAnsiTheme="minorBidi" w:cstheme="minorBidi"/>
                  <w:szCs w:val="20"/>
                  <w:lang w:val="en-GB"/>
                </w:rPr>
                <w:t>https://multimedia.tencent.com/resources/tvd</w:t>
              </w:r>
            </w:hyperlink>
            <w:r w:rsidR="00E17384">
              <w:rPr>
                <w:rFonts w:asciiTheme="minorBidi" w:hAnsiTheme="minorBidi" w:cstheme="minorBidi"/>
                <w:szCs w:val="20"/>
                <w:lang w:val="en-GB"/>
              </w:rPr>
              <w:t xml:space="preserve"> </w:t>
            </w:r>
          </w:p>
        </w:tc>
      </w:tr>
      <w:tr w:rsidR="00E17384" w14:paraId="6AA2D55A" w14:textId="35D65069" w:rsidTr="005646F9">
        <w:tc>
          <w:tcPr>
            <w:tcW w:w="1390" w:type="dxa"/>
            <w:vMerge w:val="restart"/>
          </w:tcPr>
          <w:p w14:paraId="571F1940" w14:textId="77777777" w:rsidR="00E17384" w:rsidRPr="00FC759F"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p w14:paraId="0905B13C" w14:textId="13C9C9C1" w:rsidR="00E17384" w:rsidRPr="00FC759F" w:rsidRDefault="00E17384" w:rsidP="00A27578">
            <w:pPr>
              <w:widowControl/>
              <w:autoSpaceDE/>
              <w:autoSpaceDN/>
              <w:jc w:val="both"/>
              <w:rPr>
                <w:rFonts w:ascii="Times New Roman" w:eastAsia="SimSun" w:hAnsi="Times New Roman" w:cs="Times New Roman"/>
                <w:bCs/>
                <w:lang w:eastAsia="zh-CN"/>
              </w:rPr>
            </w:pPr>
          </w:p>
        </w:tc>
        <w:tc>
          <w:tcPr>
            <w:tcW w:w="1724" w:type="dxa"/>
          </w:tcPr>
          <w:p w14:paraId="02D96FCE" w14:textId="7BD47467" w:rsidR="00E17384" w:rsidRPr="00FC759F"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O</w:t>
            </w:r>
            <w:r>
              <w:rPr>
                <w:rFonts w:ascii="Times New Roman" w:eastAsia="SimSun" w:hAnsi="Times New Roman" w:cs="Times New Roman"/>
                <w:bCs/>
                <w:lang w:eastAsia="zh-CN"/>
              </w:rPr>
              <w:t>penImageV6</w:t>
            </w:r>
          </w:p>
        </w:tc>
        <w:tc>
          <w:tcPr>
            <w:tcW w:w="4432" w:type="dxa"/>
          </w:tcPr>
          <w:p w14:paraId="79D78B61" w14:textId="21344095"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A subset of the validation set of the </w:t>
            </w:r>
            <w:proofErr w:type="spellStart"/>
            <w:r>
              <w:rPr>
                <w:rFonts w:ascii="Times New Roman" w:eastAsia="SimSun" w:hAnsi="Times New Roman" w:cs="Times New Roman"/>
                <w:bCs/>
                <w:lang w:eastAsia="zh-CN"/>
              </w:rPr>
              <w:t>OpenImages</w:t>
            </w:r>
            <w:proofErr w:type="spellEnd"/>
            <w:r>
              <w:rPr>
                <w:rFonts w:ascii="Times New Roman" w:eastAsia="SimSun" w:hAnsi="Times New Roman" w:cs="Times New Roman"/>
                <w:bCs/>
                <w:lang w:eastAsia="zh-CN"/>
              </w:rPr>
              <w:t xml:space="preserve"> V6 dataset, consists of 5000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jpg format and its corresponding ground truth segmentation map. The file list can be found in the scripts.</w:t>
            </w:r>
          </w:p>
        </w:tc>
        <w:tc>
          <w:tcPr>
            <w:tcW w:w="1464" w:type="dxa"/>
          </w:tcPr>
          <w:p w14:paraId="5D0B1421" w14:textId="0FC40332" w:rsidR="00E17384" w:rsidRDefault="00000000" w:rsidP="00A27578">
            <w:pPr>
              <w:widowControl/>
              <w:autoSpaceDE/>
              <w:autoSpaceDN/>
              <w:jc w:val="both"/>
              <w:rPr>
                <w:rFonts w:ascii="Times New Roman" w:eastAsia="SimSun" w:hAnsi="Times New Roman" w:cs="Times New Roman"/>
                <w:bCs/>
                <w:lang w:eastAsia="zh-CN"/>
              </w:rPr>
            </w:pPr>
            <w:hyperlink r:id="rId13" w:history="1">
              <w:r w:rsidR="00E17384" w:rsidRPr="00965D19">
                <w:rPr>
                  <w:rStyle w:val="Hyperlink"/>
                  <w:rFonts w:asciiTheme="minorBidi" w:hAnsiTheme="minorBidi" w:cstheme="minorBidi"/>
                  <w:szCs w:val="20"/>
                </w:rPr>
                <w:t>https://storage.googleapis.com/openimages/web/index.html</w:t>
              </w:r>
            </w:hyperlink>
          </w:p>
        </w:tc>
      </w:tr>
      <w:tr w:rsidR="00E17384" w14:paraId="72917E69" w14:textId="77777777" w:rsidTr="005646F9">
        <w:tc>
          <w:tcPr>
            <w:tcW w:w="1390" w:type="dxa"/>
            <w:vMerge/>
          </w:tcPr>
          <w:p w14:paraId="09D63CD5" w14:textId="478F14D5"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7AE86C93" w14:textId="219E1950"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4432" w:type="dxa"/>
          </w:tcPr>
          <w:p w14:paraId="419A4242" w14:textId="6C9E4967"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n image dataset consists of 166 images </w:t>
            </w:r>
            <w:r w:rsidR="00CC6DF8">
              <w:rPr>
                <w:rFonts w:ascii="Times New Roman" w:eastAsia="SimSun" w:hAnsi="Times New Roman" w:cs="Times New Roman"/>
                <w:bCs/>
                <w:lang w:eastAsia="zh-CN"/>
              </w:rPr>
              <w:t xml:space="preserve">in </w:t>
            </w:r>
            <w:proofErr w:type="spellStart"/>
            <w:r>
              <w:rPr>
                <w:rFonts w:ascii="Times New Roman" w:eastAsia="SimSun" w:hAnsi="Times New Roman" w:cs="Times New Roman"/>
                <w:bCs/>
                <w:lang w:eastAsia="zh-CN"/>
              </w:rPr>
              <w:t>png</w:t>
            </w:r>
            <w:proofErr w:type="spellEnd"/>
            <w:r>
              <w:rPr>
                <w:rFonts w:ascii="Times New Roman" w:eastAsia="SimSun" w:hAnsi="Times New Roman" w:cs="Times New Roman"/>
                <w:bCs/>
                <w:lang w:eastAsia="zh-CN"/>
              </w:rPr>
              <w:t xml:space="preserve"> format and its corresponding ground truth segmentation map.</w:t>
            </w:r>
            <w:r w:rsidR="00CC6DF8">
              <w:rPr>
                <w:rFonts w:ascii="Times New Roman" w:eastAsia="SimSun" w:hAnsi="Times New Roman" w:cs="Times New Roman"/>
                <w:bCs/>
                <w:lang w:eastAsia="zh-CN"/>
              </w:rPr>
              <w:t xml:space="preserve"> Note that this TVD image dataset is the same as the one used in object detection.</w:t>
            </w:r>
          </w:p>
        </w:tc>
        <w:tc>
          <w:tcPr>
            <w:tcW w:w="1464" w:type="dxa"/>
            <w:vAlign w:val="center"/>
          </w:tcPr>
          <w:p w14:paraId="55ECA562" w14:textId="47768F60" w:rsidR="00E17384" w:rsidRDefault="00000000" w:rsidP="00A27578">
            <w:pPr>
              <w:widowControl/>
              <w:autoSpaceDE/>
              <w:autoSpaceDN/>
              <w:jc w:val="both"/>
              <w:rPr>
                <w:rFonts w:ascii="Times New Roman" w:eastAsia="SimSun" w:hAnsi="Times New Roman" w:cs="Times New Roman"/>
                <w:bCs/>
                <w:lang w:eastAsia="zh-CN"/>
              </w:rPr>
            </w:pPr>
            <w:hyperlink r:id="rId14" w:history="1">
              <w:r w:rsidR="00E17384" w:rsidRPr="006D4D36">
                <w:rPr>
                  <w:rStyle w:val="Hyperlink"/>
                  <w:rFonts w:asciiTheme="minorBidi" w:hAnsiTheme="minorBidi" w:cstheme="minorBidi"/>
                  <w:szCs w:val="20"/>
                  <w:lang w:val="en-GB"/>
                </w:rPr>
                <w:t>https://multimedia.tencent.com/resources/tvd</w:t>
              </w:r>
            </w:hyperlink>
            <w:r w:rsidR="00E17384">
              <w:rPr>
                <w:rFonts w:asciiTheme="minorBidi" w:hAnsiTheme="minorBidi" w:cstheme="minorBidi"/>
                <w:szCs w:val="20"/>
                <w:lang w:val="en-GB"/>
              </w:rPr>
              <w:t xml:space="preserve"> </w:t>
            </w:r>
          </w:p>
        </w:tc>
      </w:tr>
      <w:tr w:rsidR="00A27578" w14:paraId="3465F345" w14:textId="0D1014A0" w:rsidTr="005646F9">
        <w:tc>
          <w:tcPr>
            <w:tcW w:w="1390" w:type="dxa"/>
          </w:tcPr>
          <w:p w14:paraId="03DFBB49" w14:textId="77777777" w:rsidR="00A27578" w:rsidRPr="00FC759F"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lastRenderedPageBreak/>
              <w:t>Object tracking</w:t>
            </w:r>
          </w:p>
        </w:tc>
        <w:tc>
          <w:tcPr>
            <w:tcW w:w="1724" w:type="dxa"/>
          </w:tcPr>
          <w:p w14:paraId="3920A4FB" w14:textId="77777777" w:rsidR="00A27578" w:rsidRPr="00FC759F"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(video)</w:t>
            </w:r>
          </w:p>
        </w:tc>
        <w:tc>
          <w:tcPr>
            <w:tcW w:w="4432" w:type="dxa"/>
          </w:tcPr>
          <w:p w14:paraId="3CF40169" w14:textId="40DD25E1"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video dataset contains 3 video sequences </w:t>
            </w:r>
            <w:r w:rsidR="005D739D">
              <w:rPr>
                <w:rFonts w:ascii="Times New Roman" w:eastAsia="SimSun" w:hAnsi="Times New Roman" w:cs="Times New Roman"/>
                <w:bCs/>
                <w:lang w:eastAsia="zh-CN"/>
              </w:rPr>
              <w:t xml:space="preserve">in mp4 </w:t>
            </w:r>
            <w:r>
              <w:rPr>
                <w:rFonts w:ascii="Times New Roman" w:eastAsia="SimSun" w:hAnsi="Times New Roman" w:cs="Times New Roman"/>
                <w:bCs/>
                <w:lang w:eastAsia="zh-CN"/>
              </w:rPr>
              <w:t>format</w:t>
            </w:r>
            <w:r w:rsidR="001010C3">
              <w:rPr>
                <w:rFonts w:ascii="Times New Roman" w:eastAsia="SimSun" w:hAnsi="Times New Roman" w:cs="Times New Roman"/>
                <w:bCs/>
                <w:lang w:eastAsia="zh-CN"/>
              </w:rPr>
              <w:t xml:space="preserve"> and </w:t>
            </w:r>
            <w:r w:rsidR="00E17384">
              <w:rPr>
                <w:rFonts w:ascii="Times New Roman" w:eastAsia="SimSun" w:hAnsi="Times New Roman" w:cs="Times New Roman"/>
                <w:bCs/>
                <w:lang w:eastAsia="zh-CN"/>
              </w:rPr>
              <w:t xml:space="preserve">their </w:t>
            </w:r>
            <w:r w:rsidR="001010C3">
              <w:rPr>
                <w:rFonts w:ascii="Times New Roman" w:eastAsia="SimSun" w:hAnsi="Times New Roman" w:cs="Times New Roman"/>
                <w:bCs/>
                <w:lang w:eastAsia="zh-CN"/>
              </w:rPr>
              <w:t xml:space="preserve">corresponding ground truth </w:t>
            </w:r>
            <w:r w:rsidR="00E17384">
              <w:rPr>
                <w:rFonts w:ascii="Times New Roman" w:eastAsia="SimSun" w:hAnsi="Times New Roman" w:cs="Times New Roman"/>
                <w:bCs/>
                <w:lang w:eastAsia="zh-CN"/>
              </w:rPr>
              <w:t xml:space="preserve">containing </w:t>
            </w:r>
            <w:r w:rsidR="001010C3">
              <w:rPr>
                <w:rFonts w:ascii="Times New Roman" w:eastAsia="SimSun" w:hAnsi="Times New Roman" w:cs="Times New Roman"/>
                <w:bCs/>
                <w:lang w:eastAsia="zh-CN"/>
              </w:rPr>
              <w:t>bounding boxes</w:t>
            </w:r>
            <w:r w:rsidR="00E17384">
              <w:rPr>
                <w:rFonts w:ascii="Times New Roman" w:eastAsia="SimSun" w:hAnsi="Times New Roman" w:cs="Times New Roman"/>
                <w:bCs/>
                <w:lang w:eastAsia="zh-CN"/>
              </w:rPr>
              <w:t xml:space="preserve"> of multiple object</w:t>
            </w:r>
            <w:r w:rsidR="005D739D">
              <w:rPr>
                <w:rFonts w:ascii="Times New Roman" w:eastAsia="SimSun" w:hAnsi="Times New Roman" w:cs="Times New Roman"/>
                <w:bCs/>
                <w:lang w:eastAsia="zh-CN"/>
              </w:rPr>
              <w:t xml:space="preserve"> and associated trajectory IDs</w:t>
            </w:r>
            <w:r>
              <w:rPr>
                <w:rFonts w:ascii="Times New Roman" w:eastAsia="SimSun" w:hAnsi="Times New Roman" w:cs="Times New Roman"/>
                <w:bCs/>
                <w:lang w:eastAsia="zh-CN"/>
              </w:rPr>
              <w:t>.</w:t>
            </w:r>
            <w:r w:rsidR="001010C3">
              <w:rPr>
                <w:rFonts w:ascii="Times New Roman" w:eastAsia="SimSun" w:hAnsi="Times New Roman" w:cs="Times New Roman"/>
                <w:bCs/>
                <w:lang w:eastAsia="zh-CN"/>
              </w:rPr>
              <w:t xml:space="preserve"> </w:t>
            </w:r>
          </w:p>
        </w:tc>
        <w:tc>
          <w:tcPr>
            <w:tcW w:w="1464" w:type="dxa"/>
            <w:vAlign w:val="center"/>
          </w:tcPr>
          <w:p w14:paraId="77E6F754" w14:textId="54A10583" w:rsidR="00A27578" w:rsidRDefault="00000000" w:rsidP="00A27578">
            <w:pPr>
              <w:widowControl/>
              <w:autoSpaceDE/>
              <w:autoSpaceDN/>
              <w:jc w:val="both"/>
              <w:rPr>
                <w:rFonts w:ascii="Times New Roman" w:eastAsia="SimSun" w:hAnsi="Times New Roman" w:cs="Times New Roman"/>
                <w:bCs/>
                <w:lang w:eastAsia="zh-CN"/>
              </w:rPr>
            </w:pPr>
            <w:hyperlink r:id="rId15" w:history="1">
              <w:r w:rsidR="00A27578" w:rsidRPr="006D4D36">
                <w:rPr>
                  <w:rStyle w:val="Hyperlink"/>
                  <w:rFonts w:asciiTheme="minorBidi" w:hAnsiTheme="minorBidi" w:cstheme="minorBidi"/>
                  <w:szCs w:val="20"/>
                  <w:lang w:val="en-GB"/>
                </w:rPr>
                <w:t>https://multimedia.tencent.com/resources/tvd</w:t>
              </w:r>
            </w:hyperlink>
            <w:r w:rsidR="00A27578">
              <w:rPr>
                <w:rFonts w:asciiTheme="minorBidi" w:hAnsiTheme="minorBidi" w:cstheme="minorBidi"/>
                <w:szCs w:val="20"/>
                <w:lang w:val="en-GB"/>
              </w:rPr>
              <w:t xml:space="preserve"> </w:t>
            </w:r>
          </w:p>
        </w:tc>
      </w:tr>
      <w:tr w:rsidR="00A27578" w14:paraId="5D3AD270" w14:textId="72AB37B7" w:rsidTr="005646F9">
        <w:tc>
          <w:tcPr>
            <w:tcW w:w="1390" w:type="dxa"/>
          </w:tcPr>
          <w:p w14:paraId="46327FD9" w14:textId="77777777"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Video Object Detection</w:t>
            </w:r>
          </w:p>
        </w:tc>
        <w:tc>
          <w:tcPr>
            <w:tcW w:w="1724" w:type="dxa"/>
          </w:tcPr>
          <w:p w14:paraId="1A5F833F" w14:textId="77777777"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FU-HW-Objects-v1</w:t>
            </w:r>
          </w:p>
        </w:tc>
        <w:tc>
          <w:tcPr>
            <w:tcW w:w="4432" w:type="dxa"/>
          </w:tcPr>
          <w:p w14:paraId="2D855E65" w14:textId="28DB376C"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subset from JCT-VC CTC video sequences with yuv420p format.</w:t>
            </w:r>
          </w:p>
        </w:tc>
        <w:tc>
          <w:tcPr>
            <w:tcW w:w="1464" w:type="dxa"/>
            <w:vAlign w:val="center"/>
          </w:tcPr>
          <w:p w14:paraId="022F7047" w14:textId="77777777" w:rsidR="009A0E26" w:rsidRPr="009E2F79" w:rsidRDefault="009A0E26" w:rsidP="009A0E26">
            <w:pPr>
              <w:jc w:val="center"/>
              <w:rPr>
                <w:rStyle w:val="Hyperlink"/>
                <w:rFonts w:asciiTheme="minorBidi" w:hAnsiTheme="minorBidi" w:cstheme="minorBidi"/>
                <w:szCs w:val="20"/>
              </w:rPr>
            </w:pPr>
            <w:r w:rsidRPr="009E2F79">
              <w:rPr>
                <w:rStyle w:val="Hyperlink"/>
                <w:rFonts w:ascii="Times New Roman" w:eastAsia="SimSun" w:hAnsi="Times New Roman" w:cs="Times New Roman"/>
                <w:color w:val="0D0D0D" w:themeColor="text1" w:themeTint="F2"/>
                <w:szCs w:val="20"/>
                <w:u w:val="none"/>
                <w:lang w:eastAsia="zh-CN"/>
              </w:rPr>
              <w:t>Video</w:t>
            </w:r>
            <w:r w:rsidRPr="009E2F79">
              <w:rPr>
                <w:rStyle w:val="Hyperlink"/>
                <w:rFonts w:ascii="Times New Roman" w:hAnsi="Times New Roman" w:cs="Times New Roman"/>
                <w:color w:val="0D0D0D" w:themeColor="text1" w:themeTint="F2"/>
                <w:szCs w:val="20"/>
                <w:u w:val="none"/>
              </w:rPr>
              <w:t xml:space="preserve">: </w:t>
            </w:r>
            <w:hyperlink r:id="rId16" w:tgtFrame="_blank" w:history="1">
              <w:r w:rsidRPr="009E2F79">
                <w:rPr>
                  <w:rStyle w:val="Hyperlink"/>
                  <w:rFonts w:asciiTheme="minorBidi" w:hAnsiTheme="minorBidi" w:cstheme="minorBidi"/>
                  <w:szCs w:val="20"/>
                </w:rPr>
                <w:t>ftp://hevc@mpeg.tnt.uni-hannover.de/testsequences/</w:t>
              </w:r>
            </w:hyperlink>
          </w:p>
          <w:p w14:paraId="70F2F6B5" w14:textId="77777777" w:rsidR="009A0E26" w:rsidRPr="009E2F79" w:rsidRDefault="009A0E26" w:rsidP="009A0E26">
            <w:pPr>
              <w:jc w:val="center"/>
              <w:rPr>
                <w:rStyle w:val="Hyperlink"/>
                <w:rFonts w:ascii="Times New Roman" w:eastAsia="SimSun" w:hAnsi="Times New Roman" w:cs="Times New Roman"/>
                <w:color w:val="0D0D0D" w:themeColor="text1" w:themeTint="F2"/>
                <w:u w:val="none"/>
                <w:lang w:eastAsia="zh-CN"/>
              </w:rPr>
            </w:pPr>
            <w:r w:rsidRPr="009E2F79">
              <w:rPr>
                <w:rStyle w:val="Hyperlink"/>
                <w:rFonts w:ascii="Times New Roman" w:eastAsia="SimSun" w:hAnsi="Times New Roman" w:cs="Times New Roman"/>
                <w:color w:val="0D0D0D" w:themeColor="text1" w:themeTint="F2"/>
                <w:u w:val="none"/>
                <w:lang w:eastAsia="zh-CN"/>
              </w:rPr>
              <w:t>Label:</w:t>
            </w:r>
          </w:p>
          <w:p w14:paraId="7083065B" w14:textId="08A879E8" w:rsidR="00A27578" w:rsidRPr="003458D5" w:rsidRDefault="00000000" w:rsidP="009A0E26">
            <w:pPr>
              <w:jc w:val="center"/>
              <w:rPr>
                <w:rFonts w:asciiTheme="minorBidi" w:hAnsiTheme="minorBidi" w:cstheme="minorBidi"/>
                <w:szCs w:val="20"/>
              </w:rPr>
            </w:pPr>
            <w:hyperlink r:id="rId17" w:history="1">
              <w:r w:rsidR="009A0E26" w:rsidRPr="000142D3">
                <w:rPr>
                  <w:rStyle w:val="Hyperlink"/>
                  <w:rFonts w:asciiTheme="minorBidi" w:hAnsiTheme="minorBidi" w:cstheme="minorBidi"/>
                  <w:szCs w:val="20"/>
                </w:rPr>
                <w:t>https://dx.doi.org/10.25314/7d8efc0a-3943-4738-b7a5-72badb04d765</w:t>
              </w:r>
            </w:hyperlink>
          </w:p>
        </w:tc>
      </w:tr>
    </w:tbl>
    <w:p w14:paraId="582622C2" w14:textId="3030A8D4" w:rsidR="000017E8" w:rsidRDefault="00CA7DBA" w:rsidP="00600DF1">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The detail</w:t>
      </w:r>
      <w:r w:rsidR="00FF04A7">
        <w:rPr>
          <w:rFonts w:ascii="Times New Roman" w:eastAsia="SimSun" w:hAnsi="Times New Roman" w:cs="Times New Roman"/>
          <w:bCs/>
          <w:lang w:eastAsia="zh-CN"/>
        </w:rPr>
        <w:t>ed information</w:t>
      </w:r>
      <w:r w:rsidRPr="001C5CE6">
        <w:rPr>
          <w:rFonts w:ascii="Times New Roman" w:eastAsia="SimSun" w:hAnsi="Times New Roman" w:cs="Times New Roman"/>
          <w:bCs/>
          <w:lang w:eastAsia="zh-CN"/>
        </w:rPr>
        <w:t xml:space="preserve"> of each dataset can be found in the</w:t>
      </w:r>
      <w:r w:rsidR="00376EE4">
        <w:rPr>
          <w:rFonts w:ascii="Times New Roman" w:eastAsia="SimSun" w:hAnsi="Times New Roman" w:cs="Times New Roman"/>
          <w:bCs/>
          <w:lang w:eastAsia="zh-CN"/>
        </w:rPr>
        <w:t xml:space="preserve"> scripts of each dataset </w:t>
      </w:r>
      <w:r w:rsidR="00FF04A7">
        <w:rPr>
          <w:rFonts w:ascii="Times New Roman" w:eastAsia="SimSun" w:hAnsi="Times New Roman" w:cs="Times New Roman"/>
          <w:bCs/>
          <w:lang w:eastAsia="zh-CN"/>
        </w:rPr>
        <w:t>attached to</w:t>
      </w:r>
      <w:r w:rsidRPr="001C5CE6">
        <w:rPr>
          <w:rFonts w:ascii="Times New Roman" w:eastAsia="SimSun" w:hAnsi="Times New Roman" w:cs="Times New Roman"/>
          <w:bCs/>
          <w:lang w:eastAsia="zh-CN"/>
        </w:rPr>
        <w:t xml:space="preserve"> this document.</w:t>
      </w:r>
    </w:p>
    <w:p w14:paraId="00C3BB5F" w14:textId="527631B7" w:rsidR="00083D34" w:rsidRPr="001C5CE6" w:rsidRDefault="00FF04A7" w:rsidP="00C55DD4">
      <w:pPr>
        <w:jc w:val="both"/>
        <w:rPr>
          <w:rFonts w:ascii="Times New Roman" w:hAnsi="Times New Roman" w:cs="Times New Roman"/>
          <w:lang w:val="en-GB"/>
        </w:rPr>
      </w:pPr>
      <w:r>
        <w:rPr>
          <w:rFonts w:ascii="Times New Roman" w:hAnsi="Times New Roman" w:cs="Times New Roman"/>
          <w:lang w:val="en-GB"/>
        </w:rPr>
        <w:t>T</w:t>
      </w:r>
      <w:r w:rsidR="00083D34" w:rsidRPr="001C5CE6">
        <w:rPr>
          <w:rFonts w:ascii="Times New Roman" w:hAnsi="Times New Roman" w:cs="Times New Roman"/>
          <w:lang w:val="en-GB"/>
        </w:rPr>
        <w:t>he relevant files</w:t>
      </w:r>
      <w:r>
        <w:rPr>
          <w:rFonts w:ascii="Times New Roman" w:hAnsi="Times New Roman" w:cs="Times New Roman"/>
          <w:lang w:val="en-GB"/>
        </w:rPr>
        <w:t xml:space="preserve"> and </w:t>
      </w:r>
      <w:r w:rsidR="00083D34" w:rsidRPr="001C5CE6">
        <w:rPr>
          <w:rFonts w:ascii="Times New Roman" w:hAnsi="Times New Roman" w:cs="Times New Roman"/>
          <w:lang w:val="en-GB"/>
        </w:rPr>
        <w:t xml:space="preserve">data corresponding to </w:t>
      </w:r>
      <w:r w:rsidR="00083D34">
        <w:rPr>
          <w:rFonts w:ascii="Times New Roman" w:hAnsi="Times New Roman" w:cs="Times New Roman"/>
          <w:lang w:val="en-GB"/>
        </w:rPr>
        <w:t>the test materials</w:t>
      </w:r>
      <w:r w:rsidR="00083D34" w:rsidRPr="001C5CE6">
        <w:rPr>
          <w:rFonts w:ascii="Times New Roman" w:hAnsi="Times New Roman" w:cs="Times New Roman"/>
          <w:lang w:val="en-GB"/>
        </w:rPr>
        <w:t xml:space="preserve"> </w:t>
      </w:r>
      <w:r>
        <w:rPr>
          <w:rFonts w:ascii="Times New Roman" w:hAnsi="Times New Roman" w:cs="Times New Roman"/>
          <w:lang w:val="en-GB"/>
        </w:rPr>
        <w:t>have been</w:t>
      </w:r>
      <w:r w:rsidRPr="001C5CE6">
        <w:rPr>
          <w:rFonts w:ascii="Times New Roman" w:hAnsi="Times New Roman" w:cs="Times New Roman"/>
          <w:lang w:val="en-GB"/>
        </w:rPr>
        <w:t xml:space="preserve"> </w:t>
      </w:r>
      <w:r w:rsidR="00083D34" w:rsidRPr="001C5CE6">
        <w:rPr>
          <w:rFonts w:ascii="Times New Roman" w:hAnsi="Times New Roman" w:cs="Times New Roman"/>
          <w:lang w:val="en-GB"/>
        </w:rPr>
        <w:t>uploaded</w:t>
      </w:r>
      <w:r w:rsidR="00083D34" w:rsidRPr="001C5CE6">
        <w:rPr>
          <w:rFonts w:ascii="Times New Roman" w:hAnsi="Times New Roman" w:cs="Times New Roman"/>
        </w:rPr>
        <w:t xml:space="preserve"> </w:t>
      </w:r>
      <w:r>
        <w:rPr>
          <w:rFonts w:ascii="Times New Roman" w:hAnsi="Times New Roman" w:cs="Times New Roman"/>
        </w:rPr>
        <w:t>to</w:t>
      </w:r>
      <w:r w:rsidRPr="001C5CE6">
        <w:rPr>
          <w:rFonts w:ascii="Times New Roman" w:hAnsi="Times New Roman" w:cs="Times New Roman"/>
        </w:rPr>
        <w:t xml:space="preserve"> </w:t>
      </w:r>
      <w:r w:rsidR="00083D34" w:rsidRPr="001C5CE6">
        <w:rPr>
          <w:rFonts w:ascii="Times New Roman" w:hAnsi="Times New Roman" w:cs="Times New Roman"/>
        </w:rPr>
        <w:t>“</w:t>
      </w:r>
      <w:r w:rsidR="00083D34" w:rsidRPr="001C5CE6">
        <w:rPr>
          <w:rFonts w:ascii="Times New Roman" w:hAnsi="Times New Roman" w:cs="Times New Roman"/>
          <w:lang w:val="en-GB"/>
        </w:rPr>
        <w:t>MPEG Content Repository” (</w:t>
      </w:r>
      <w:hyperlink r:id="rId18" w:history="1">
        <w:r w:rsidR="00083D34" w:rsidRPr="001C5CE6">
          <w:rPr>
            <w:rStyle w:val="Hyperlink"/>
            <w:rFonts w:ascii="Times New Roman" w:hAnsi="Times New Roman" w:cs="Times New Roman"/>
            <w:lang w:val="en-GB"/>
          </w:rPr>
          <w:t>https://mpegfs.int-evry.fr/</w:t>
        </w:r>
      </w:hyperlink>
      <w:r w:rsidR="00083D34" w:rsidRPr="001C5CE6">
        <w:rPr>
          <w:rFonts w:ascii="Times New Roman" w:hAnsi="Times New Roman" w:cs="Times New Roman"/>
          <w:lang w:val="en-GB"/>
        </w:rPr>
        <w:t>)</w:t>
      </w:r>
      <w:r>
        <w:rPr>
          <w:rFonts w:ascii="Times New Roman" w:hAnsi="Times New Roman" w:cs="Times New Roman"/>
          <w:lang w:val="en-GB"/>
        </w:rPr>
        <w:t>, with access instructions as follows.</w:t>
      </w:r>
    </w:p>
    <w:p w14:paraId="6FF7CDFA" w14:textId="55750E25" w:rsidR="00083D34" w:rsidRPr="001C5CE6" w:rsidRDefault="00FF04A7"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Pr>
          <w:rFonts w:ascii="Times New Roman" w:hAnsi="Times New Roman" w:cs="Times New Roman"/>
          <w:lang w:val="en-GB"/>
        </w:rPr>
        <w:t xml:space="preserve">First, log in using </w:t>
      </w:r>
      <w:r w:rsidR="00083D34" w:rsidRPr="001C5CE6">
        <w:rPr>
          <w:rFonts w:ascii="Times New Roman" w:hAnsi="Times New Roman" w:cs="Times New Roman"/>
          <w:lang w:val="en-GB"/>
        </w:rPr>
        <w:t>username = mpeg</w:t>
      </w:r>
    </w:p>
    <w:p w14:paraId="10A5EC99" w14:textId="77777777" w:rsidR="00083D34" w:rsidRPr="001C5CE6" w:rsidRDefault="00083D34"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sidRPr="001C5CE6">
        <w:rPr>
          <w:rFonts w:ascii="Times New Roman" w:hAnsi="Times New Roman" w:cs="Times New Roman"/>
          <w:lang w:val="en-GB"/>
        </w:rPr>
        <w:t xml:space="preserve">Then, log into the mpeg content repository using username = </w:t>
      </w:r>
      <w:proofErr w:type="spellStart"/>
      <w:r w:rsidRPr="001C5CE6">
        <w:rPr>
          <w:rFonts w:ascii="Times New Roman" w:hAnsi="Times New Roman" w:cs="Times New Roman"/>
          <w:lang w:val="en-GB"/>
        </w:rPr>
        <w:t>mpegcontent</w:t>
      </w:r>
      <w:proofErr w:type="spellEnd"/>
    </w:p>
    <w:p w14:paraId="4872600E" w14:textId="77777777" w:rsidR="00083D34" w:rsidRPr="001C5CE6" w:rsidRDefault="00083D34"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sidRPr="001C5CE6">
        <w:rPr>
          <w:rFonts w:ascii="Times New Roman" w:hAnsi="Times New Roman" w:cs="Times New Roman"/>
          <w:lang w:val="en-GB"/>
        </w:rPr>
        <w:t>Subdirectories: Explorations/VCM</w:t>
      </w:r>
    </w:p>
    <w:p w14:paraId="010A2488" w14:textId="66DBD4F2" w:rsidR="00083D34" w:rsidRPr="001C5CE6" w:rsidRDefault="00083D34" w:rsidP="001C5CE6">
      <w:pPr>
        <w:pStyle w:val="ListParagraph"/>
        <w:widowControl/>
        <w:numPr>
          <w:ilvl w:val="0"/>
          <w:numId w:val="15"/>
        </w:numPr>
        <w:autoSpaceDE/>
        <w:autoSpaceDN/>
        <w:spacing w:before="120" w:after="120"/>
        <w:contextualSpacing/>
        <w:rPr>
          <w:rFonts w:ascii="Times New Roman" w:eastAsia="SimSun" w:hAnsi="Times New Roman" w:cs="Times New Roman"/>
          <w:bCs/>
          <w:lang w:eastAsia="zh-CN"/>
        </w:rPr>
      </w:pPr>
      <w:r w:rsidRPr="001C5CE6">
        <w:rPr>
          <w:rFonts w:ascii="Times New Roman" w:hAnsi="Times New Roman" w:cs="Times New Roman"/>
          <w:lang w:val="en-GB"/>
        </w:rPr>
        <w:t xml:space="preserve">VCM path: </w:t>
      </w:r>
      <w:hyperlink r:id="rId19" w:history="1">
        <w:r w:rsidRPr="001C5CE6">
          <w:rPr>
            <w:rStyle w:val="Hyperlink"/>
            <w:rFonts w:ascii="Times New Roman" w:hAnsi="Times New Roman" w:cs="Times New Roman"/>
            <w:lang w:val="en-GB"/>
          </w:rPr>
          <w:t>https://mpegfs.int-evry.fr/mpegcontent/ws-mpegcontent/Explorations/VCM/</w:t>
        </w:r>
      </w:hyperlink>
    </w:p>
    <w:p w14:paraId="4B56705E" w14:textId="77777777" w:rsidR="00CA7DBA" w:rsidRPr="00C33ADA" w:rsidRDefault="00CA7DBA" w:rsidP="001C5CE6">
      <w:pPr>
        <w:widowControl/>
        <w:autoSpaceDE/>
        <w:autoSpaceDN/>
        <w:jc w:val="both"/>
        <w:rPr>
          <w:rFonts w:ascii="Times New Roman" w:eastAsia="SimSun" w:hAnsi="Times New Roman" w:cs="Times New Roman"/>
          <w:b/>
          <w:sz w:val="28"/>
          <w:szCs w:val="24"/>
          <w:highlight w:val="yellow"/>
          <w:lang w:eastAsia="zh-CN"/>
        </w:rPr>
      </w:pPr>
    </w:p>
    <w:p w14:paraId="69E6F581" w14:textId="09EFDE07" w:rsidR="005071E4" w:rsidRPr="001C5CE6" w:rsidRDefault="005071E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sidRPr="001C5CE6">
        <w:rPr>
          <w:rFonts w:ascii="Times New Roman" w:eastAsia="SimSun" w:hAnsi="Times New Roman" w:cs="Times New Roman"/>
          <w:sz w:val="28"/>
          <w:lang w:eastAsia="zh-CN"/>
        </w:rPr>
        <w:t xml:space="preserve"> </w:t>
      </w:r>
    </w:p>
    <w:p w14:paraId="7E30D6F5" w14:textId="11B09B50" w:rsidR="00BE758A" w:rsidRPr="001C5CE6" w:rsidRDefault="00AF34E0"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hint="eastAsia"/>
          <w:sz w:val="28"/>
          <w:szCs w:val="28"/>
          <w:lang w:eastAsia="zh-CN"/>
        </w:rPr>
        <w:t>Anchor</w:t>
      </w:r>
      <w:r>
        <w:rPr>
          <w:rFonts w:ascii="Times New Roman" w:eastAsia="SimSun" w:hAnsi="Times New Roman" w:cs="Times New Roman"/>
          <w:sz w:val="28"/>
          <w:lang w:eastAsia="zh-CN"/>
        </w:rPr>
        <w:t xml:space="preserve"> </w:t>
      </w:r>
      <w:r>
        <w:rPr>
          <w:rFonts w:ascii="Times New Roman" w:eastAsia="SimSun" w:hAnsi="Times New Roman" w:cs="Times New Roman" w:hint="eastAsia"/>
          <w:sz w:val="28"/>
          <w:lang w:eastAsia="zh-CN"/>
        </w:rPr>
        <w:t>s</w:t>
      </w:r>
      <w:r w:rsidR="005071E4" w:rsidRPr="001C5CE6">
        <w:rPr>
          <w:rFonts w:ascii="Times New Roman" w:eastAsia="SimSun" w:hAnsi="Times New Roman" w:cs="Times New Roman"/>
          <w:sz w:val="28"/>
          <w:lang w:eastAsia="zh-CN"/>
        </w:rPr>
        <w:t>oftware</w:t>
      </w:r>
    </w:p>
    <w:p w14:paraId="59AE8C8D" w14:textId="1B5E174B" w:rsidR="00AB1DA7" w:rsidRPr="001C5CE6" w:rsidRDefault="00AB1DA7" w:rsidP="001C5CE6">
      <w:pPr>
        <w:widowControl/>
        <w:autoSpaceDE/>
        <w:autoSpaceDN/>
        <w:rPr>
          <w:rFonts w:ascii="Times New Roman" w:eastAsia="SimSun" w:hAnsi="Times New Roman" w:cs="Times New Roman"/>
          <w:bCs/>
          <w:highlight w:val="yellow"/>
          <w:lang w:eastAsia="zh-CN"/>
        </w:rPr>
      </w:pPr>
      <w:r w:rsidRPr="001C5CE6">
        <w:rPr>
          <w:rFonts w:ascii="Times New Roman" w:eastAsia="SimSun" w:hAnsi="Times New Roman" w:cs="Times New Roman"/>
          <w:bCs/>
          <w:lang w:eastAsia="zh-CN"/>
        </w:rPr>
        <w:t>Version 12.0 of the VTM</w:t>
      </w:r>
      <w:r w:rsidR="0009240B">
        <w:rPr>
          <w:rFonts w:ascii="Times New Roman" w:eastAsia="SimSun" w:hAnsi="Times New Roman" w:cs="Times New Roman"/>
          <w:bCs/>
          <w:lang w:eastAsia="zh-CN"/>
        </w:rPr>
        <w:t xml:space="preserve"> </w:t>
      </w:r>
      <w:r w:rsidR="0009240B" w:rsidRPr="00C55DD4">
        <w:rPr>
          <w:rFonts w:ascii="Times New Roman" w:eastAsia="SimSun" w:hAnsi="Times New Roman" w:cs="Times New Roman"/>
          <w:bCs/>
          <w:lang w:eastAsia="zh-CN"/>
        </w:rPr>
        <w:t>[</w:t>
      </w:r>
      <w:r w:rsidR="00E30523" w:rsidRPr="00C55DD4">
        <w:rPr>
          <w:rFonts w:ascii="Times New Roman" w:eastAsia="SimSun" w:hAnsi="Times New Roman" w:cs="Times New Roman"/>
          <w:bCs/>
          <w:lang w:eastAsia="zh-CN"/>
        </w:rPr>
        <w:t>2</w:t>
      </w:r>
      <w:r w:rsidR="0009240B" w:rsidRPr="00C55DD4">
        <w:rPr>
          <w:rFonts w:ascii="Times New Roman" w:eastAsia="SimSun" w:hAnsi="Times New Roman" w:cs="Times New Roman"/>
          <w:bCs/>
          <w:lang w:eastAsia="zh-CN"/>
        </w:rPr>
        <w:t>]</w:t>
      </w:r>
      <w:r w:rsidRPr="001C5CE6">
        <w:rPr>
          <w:rFonts w:ascii="Times New Roman" w:eastAsia="SimSun" w:hAnsi="Times New Roman" w:cs="Times New Roman"/>
          <w:bCs/>
          <w:lang w:eastAsia="zh-CN"/>
        </w:rPr>
        <w:t xml:space="preserve"> software is </w:t>
      </w:r>
      <w:r>
        <w:rPr>
          <w:rFonts w:ascii="Times New Roman" w:eastAsia="SimSun" w:hAnsi="Times New Roman" w:cs="Times New Roman"/>
          <w:bCs/>
          <w:lang w:eastAsia="zh-CN"/>
        </w:rPr>
        <w:t>expected to be used for the</w:t>
      </w:r>
      <w:r w:rsidR="00E56385">
        <w:rPr>
          <w:rFonts w:ascii="Times New Roman" w:eastAsia="SimSun" w:hAnsi="Times New Roman" w:cs="Times New Roman"/>
          <w:bCs/>
          <w:lang w:eastAsia="zh-CN"/>
        </w:rPr>
        <w:t xml:space="preserve"> compression</w:t>
      </w:r>
      <w:r>
        <w:rPr>
          <w:rFonts w:ascii="Times New Roman" w:eastAsia="SimSun" w:hAnsi="Times New Roman" w:cs="Times New Roman"/>
          <w:bCs/>
          <w:lang w:eastAsia="zh-CN"/>
        </w:rPr>
        <w:t xml:space="preserve"> anchor of the VCM experiments. </w:t>
      </w:r>
      <w:r w:rsidRPr="00AB1DA7">
        <w:rPr>
          <w:rFonts w:ascii="Times New Roman" w:eastAsia="SimSun" w:hAnsi="Times New Roman" w:cs="Times New Roman"/>
          <w:bCs/>
          <w:lang w:eastAsia="zh-CN"/>
        </w:rPr>
        <w:t xml:space="preserve">The VTM software is available at </w:t>
      </w:r>
      <w:hyperlink r:id="rId20" w:history="1">
        <w:r w:rsidRPr="00BE758A">
          <w:rPr>
            <w:rStyle w:val="Hyperlink"/>
            <w:rFonts w:ascii="Times New Roman" w:eastAsia="SimSun" w:hAnsi="Times New Roman" w:cs="Times New Roman"/>
            <w:bCs/>
            <w:lang w:eastAsia="zh-CN"/>
          </w:rPr>
          <w:t>https://vcgit.hhi.fraunhofer.de/jvet/VVCSoftware_VTM/</w:t>
        </w:r>
      </w:hyperlink>
      <w:r w:rsidRPr="00AB1DA7">
        <w:rPr>
          <w:rFonts w:ascii="Times New Roman" w:eastAsia="SimSun" w:hAnsi="Times New Roman" w:cs="Times New Roman"/>
          <w:bCs/>
          <w:lang w:eastAsia="zh-CN"/>
        </w:rPr>
        <w:t>.</w:t>
      </w:r>
    </w:p>
    <w:p w14:paraId="3987C17B" w14:textId="03B05B9C" w:rsidR="000717E8" w:rsidRDefault="000717E8">
      <w:pPr>
        <w:widowControl/>
        <w:autoSpaceDE/>
        <w:autoSpaceDN/>
        <w:jc w:val="both"/>
        <w:rPr>
          <w:rFonts w:ascii="Times New Roman" w:eastAsia="SimSun" w:hAnsi="Times New Roman" w:cs="Times New Roman"/>
          <w:b/>
          <w:sz w:val="28"/>
          <w:szCs w:val="24"/>
          <w:highlight w:val="yellow"/>
          <w:lang w:eastAsia="zh-CN"/>
        </w:rPr>
      </w:pPr>
      <w:r w:rsidRPr="001C5CE6">
        <w:rPr>
          <w:rFonts w:ascii="Times New Roman" w:eastAsia="SimSun" w:hAnsi="Times New Roman" w:cs="Times New Roman"/>
          <w:bCs/>
          <w:lang w:eastAsia="zh-CN"/>
        </w:rPr>
        <w:t>Version 4.2.2</w:t>
      </w:r>
      <w:r>
        <w:rPr>
          <w:rFonts w:ascii="Times New Roman" w:eastAsia="SimSun" w:hAnsi="Times New Roman" w:cs="Times New Roman"/>
          <w:bCs/>
          <w:lang w:eastAsia="zh-CN"/>
        </w:rPr>
        <w:t xml:space="preserve"> of the </w:t>
      </w:r>
      <w:proofErr w:type="spellStart"/>
      <w:r>
        <w:rPr>
          <w:rFonts w:ascii="Times New Roman" w:eastAsia="SimSun" w:hAnsi="Times New Roman" w:cs="Times New Roman"/>
          <w:bCs/>
          <w:lang w:eastAsia="zh-CN"/>
        </w:rPr>
        <w:t>FFmpeg</w:t>
      </w:r>
      <w:proofErr w:type="spellEnd"/>
      <w:r w:rsidR="0009240B">
        <w:rPr>
          <w:rFonts w:ascii="Times New Roman" w:eastAsia="SimSun" w:hAnsi="Times New Roman" w:cs="Times New Roman"/>
          <w:bCs/>
          <w:lang w:eastAsia="zh-CN"/>
        </w:rPr>
        <w:t xml:space="preserve"> </w:t>
      </w:r>
      <w:r w:rsidR="0009240B" w:rsidRPr="00C55DD4">
        <w:rPr>
          <w:rFonts w:ascii="Times New Roman" w:eastAsia="SimSun" w:hAnsi="Times New Roman" w:cs="Times New Roman"/>
          <w:bCs/>
          <w:lang w:eastAsia="zh-CN"/>
        </w:rPr>
        <w:t>[</w:t>
      </w:r>
      <w:r w:rsidR="00E30523" w:rsidRPr="00C55DD4">
        <w:rPr>
          <w:rFonts w:ascii="Times New Roman" w:eastAsia="SimSun" w:hAnsi="Times New Roman" w:cs="Times New Roman"/>
          <w:bCs/>
          <w:lang w:eastAsia="zh-CN"/>
        </w:rPr>
        <w:t>3</w:t>
      </w:r>
      <w:r w:rsidR="0009240B" w:rsidRPr="00C55DD4">
        <w:rPr>
          <w:rFonts w:ascii="Times New Roman" w:eastAsia="SimSun" w:hAnsi="Times New Roman" w:cs="Times New Roman"/>
          <w:bCs/>
          <w:lang w:eastAsia="zh-CN"/>
        </w:rPr>
        <w:t>]</w:t>
      </w:r>
      <w:r>
        <w:rPr>
          <w:rFonts w:ascii="Times New Roman" w:eastAsia="SimSun" w:hAnsi="Times New Roman" w:cs="Times New Roman"/>
          <w:bCs/>
          <w:lang w:eastAsia="zh-CN"/>
        </w:rPr>
        <w:t xml:space="preserve"> is expected to be used for the format conversion and resolution scaling</w:t>
      </w:r>
      <w:r w:rsidR="005D739D">
        <w:rPr>
          <w:rFonts w:ascii="Times New Roman" w:eastAsia="SimSun" w:hAnsi="Times New Roman" w:cs="Times New Roman"/>
          <w:bCs/>
          <w:lang w:eastAsia="zh-CN"/>
        </w:rPr>
        <w:t>, image padding or clipping</w:t>
      </w:r>
      <w:r>
        <w:rPr>
          <w:rFonts w:ascii="Times New Roman" w:eastAsia="SimSun" w:hAnsi="Times New Roman" w:cs="Times New Roman"/>
          <w:bCs/>
          <w:lang w:eastAsia="zh-CN"/>
        </w:rPr>
        <w:t xml:space="preserve">. </w:t>
      </w:r>
      <w:r w:rsidR="00D357D0">
        <w:rPr>
          <w:rFonts w:ascii="Times New Roman" w:eastAsia="SimSun" w:hAnsi="Times New Roman" w:cs="Times New Roman"/>
          <w:bCs/>
          <w:lang w:eastAsia="zh-CN"/>
        </w:rPr>
        <w:t xml:space="preserve"> The </w:t>
      </w:r>
      <w:proofErr w:type="spellStart"/>
      <w:r w:rsidR="00D357D0">
        <w:rPr>
          <w:rFonts w:ascii="Times New Roman" w:eastAsia="SimSun" w:hAnsi="Times New Roman" w:cs="Times New Roman"/>
          <w:bCs/>
          <w:lang w:eastAsia="zh-CN"/>
        </w:rPr>
        <w:t>FFmpeg</w:t>
      </w:r>
      <w:proofErr w:type="spellEnd"/>
      <w:r w:rsidR="00D357D0">
        <w:rPr>
          <w:rFonts w:ascii="Times New Roman" w:eastAsia="SimSun" w:hAnsi="Times New Roman" w:cs="Times New Roman"/>
          <w:bCs/>
          <w:lang w:eastAsia="zh-CN"/>
        </w:rPr>
        <w:t xml:space="preserve"> software is available at </w:t>
      </w:r>
      <w:hyperlink r:id="rId21" w:history="1">
        <w:r w:rsidR="00D357D0" w:rsidRPr="00BE758A">
          <w:rPr>
            <w:rStyle w:val="Hyperlink"/>
            <w:rFonts w:ascii="Times New Roman" w:eastAsia="SimSun" w:hAnsi="Times New Roman" w:cs="Times New Roman"/>
            <w:bCs/>
            <w:lang w:eastAsia="zh-CN"/>
          </w:rPr>
          <w:t>https://ffmpeg.org</w:t>
        </w:r>
        <w:r w:rsidR="00BE758A" w:rsidRPr="00BE758A">
          <w:rPr>
            <w:rStyle w:val="Hyperlink"/>
            <w:rFonts w:ascii="Times New Roman" w:eastAsia="SimSun" w:hAnsi="Times New Roman" w:cs="Times New Roman"/>
            <w:bCs/>
            <w:lang w:eastAsia="zh-CN"/>
          </w:rPr>
          <w:t>/releases</w:t>
        </w:r>
      </w:hyperlink>
      <w:r w:rsidR="008141AF">
        <w:rPr>
          <w:rFonts w:ascii="Times New Roman" w:eastAsia="SimSun" w:hAnsi="Times New Roman" w:cs="Times New Roman"/>
          <w:bCs/>
          <w:lang w:eastAsia="zh-CN"/>
        </w:rPr>
        <w:t>.</w:t>
      </w:r>
    </w:p>
    <w:p w14:paraId="7AA9F723" w14:textId="77777777" w:rsidR="000717E8" w:rsidRPr="00C33ADA" w:rsidRDefault="000717E8" w:rsidP="001C5CE6">
      <w:pPr>
        <w:widowControl/>
        <w:autoSpaceDE/>
        <w:autoSpaceDN/>
        <w:jc w:val="both"/>
        <w:rPr>
          <w:rFonts w:ascii="Times New Roman" w:eastAsia="SimSun" w:hAnsi="Times New Roman" w:cs="Times New Roman"/>
          <w:b/>
          <w:sz w:val="28"/>
          <w:szCs w:val="24"/>
          <w:highlight w:val="yellow"/>
          <w:lang w:eastAsia="zh-CN"/>
        </w:rPr>
      </w:pPr>
    </w:p>
    <w:p w14:paraId="7BC54E09" w14:textId="3F430B01" w:rsidR="008F1885" w:rsidRPr="001C5CE6" w:rsidRDefault="00AF34E0"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Pr>
          <w:rFonts w:ascii="Times New Roman" w:eastAsia="SimSun" w:hAnsi="Times New Roman" w:cs="Times New Roman"/>
          <w:sz w:val="28"/>
          <w:lang w:eastAsia="zh-CN"/>
        </w:rPr>
        <w:t xml:space="preserve"> c</w:t>
      </w:r>
      <w:r w:rsidR="0014407E" w:rsidRPr="001C5CE6">
        <w:rPr>
          <w:rFonts w:ascii="Times New Roman" w:eastAsia="SimSun" w:hAnsi="Times New Roman" w:cs="Times New Roman"/>
          <w:sz w:val="28"/>
          <w:lang w:eastAsia="zh-CN"/>
        </w:rPr>
        <w:t>onfiguration</w:t>
      </w:r>
    </w:p>
    <w:p w14:paraId="3EDC2E7F" w14:textId="3A235B7F" w:rsidR="008F1885" w:rsidRDefault="00B16C1D" w:rsidP="008F1885">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The d</w:t>
      </w:r>
      <w:r w:rsidR="00AF34E0">
        <w:rPr>
          <w:rFonts w:ascii="Times New Roman" w:eastAsia="SimSun" w:hAnsi="Times New Roman" w:cs="Times New Roman"/>
          <w:bCs/>
          <w:lang w:eastAsia="zh-CN"/>
        </w:rPr>
        <w:t>efault c</w:t>
      </w:r>
      <w:r w:rsidR="008F1885" w:rsidRPr="001C5CE6">
        <w:rPr>
          <w:rFonts w:ascii="Times New Roman" w:eastAsia="SimSun" w:hAnsi="Times New Roman" w:cs="Times New Roman"/>
          <w:bCs/>
          <w:lang w:eastAsia="zh-CN"/>
        </w:rPr>
        <w:t>onfiguration files are provided with the VTM software and should be used</w:t>
      </w:r>
      <w:r w:rsidR="00AF34E0">
        <w:rPr>
          <w:rFonts w:ascii="Times New Roman" w:eastAsia="SimSun" w:hAnsi="Times New Roman" w:cs="Times New Roman"/>
          <w:bCs/>
          <w:lang w:eastAsia="zh-CN"/>
        </w:rPr>
        <w:t xml:space="preserve"> for the anchor of VCM</w:t>
      </w:r>
      <w:r w:rsidR="008F1885" w:rsidRPr="001C5CE6">
        <w:rPr>
          <w:rFonts w:ascii="Times New Roman" w:eastAsia="SimSun" w:hAnsi="Times New Roman" w:cs="Times New Roman"/>
          <w:bCs/>
          <w:lang w:eastAsia="zh-CN"/>
        </w:rPr>
        <w:t xml:space="preserve">.  There are </w:t>
      </w:r>
      <w:r w:rsidR="008F1885">
        <w:rPr>
          <w:rFonts w:ascii="Times New Roman" w:eastAsia="SimSun" w:hAnsi="Times New Roman" w:cs="Times New Roman"/>
          <w:bCs/>
          <w:lang w:eastAsia="zh-CN"/>
        </w:rPr>
        <w:t>two</w:t>
      </w:r>
      <w:r w:rsidR="0035472D">
        <w:rPr>
          <w:rFonts w:ascii="Times New Roman" w:eastAsia="SimSun" w:hAnsi="Times New Roman" w:cs="Times New Roman"/>
          <w:bCs/>
          <w:lang w:eastAsia="zh-CN"/>
        </w:rPr>
        <w:t xml:space="preserve"> default</w:t>
      </w:r>
      <w:r w:rsidR="008F1885" w:rsidRPr="001C5CE6">
        <w:rPr>
          <w:rFonts w:ascii="Times New Roman" w:eastAsia="SimSun" w:hAnsi="Times New Roman" w:cs="Times New Roman"/>
          <w:bCs/>
          <w:lang w:eastAsia="zh-CN"/>
        </w:rPr>
        <w:t xml:space="preserve"> test configurations provided as follows:</w:t>
      </w:r>
    </w:p>
    <w:p w14:paraId="2C8B3B03" w14:textId="045D4923" w:rsidR="008F1885" w:rsidRPr="001C5CE6" w:rsidRDefault="008F1885" w:rsidP="008F1885">
      <w:pPr>
        <w:widowControl/>
        <w:numPr>
          <w:ilvl w:val="0"/>
          <w:numId w:val="12"/>
        </w:numPr>
        <w:tabs>
          <w:tab w:val="left" w:pos="360"/>
          <w:tab w:val="left" w:pos="1080"/>
          <w:tab w:val="left" w:pos="1440"/>
        </w:tabs>
        <w:overflowPunct w:val="0"/>
        <w:adjustRightInd w:val="0"/>
        <w:spacing w:before="136"/>
        <w:jc w:val="both"/>
        <w:rPr>
          <w:rFonts w:ascii="Times New Roman" w:eastAsia="SimSun" w:hAnsi="Times New Roman" w:cs="Times New Roman"/>
          <w:bCs/>
          <w:lang w:eastAsia="zh-CN"/>
        </w:rPr>
      </w:pPr>
      <w:r w:rsidRPr="00E92B15">
        <w:rPr>
          <w:rFonts w:ascii="Times New Roman" w:eastAsia="SimSun" w:hAnsi="Times New Roman" w:cs="Times New Roman"/>
          <w:b/>
          <w:lang w:eastAsia="zh-CN"/>
        </w:rPr>
        <w:t>“All Intra” (AI)</w:t>
      </w:r>
      <w:r w:rsidR="00AF34E0">
        <w:rPr>
          <w:rFonts w:ascii="Times New Roman" w:eastAsia="SimSun" w:hAnsi="Times New Roman" w:cs="Times New Roman"/>
          <w:bCs/>
          <w:lang w:eastAsia="zh-CN"/>
        </w:rPr>
        <w:t xml:space="preserve"> used for image dataset</w:t>
      </w:r>
      <w:r w:rsidRPr="001C5CE6">
        <w:rPr>
          <w:rFonts w:ascii="Times New Roman" w:eastAsia="SimSun" w:hAnsi="Times New Roman" w:cs="Times New Roman"/>
          <w:bCs/>
          <w:lang w:eastAsia="zh-CN"/>
        </w:rPr>
        <w:t xml:space="preserve">: </w:t>
      </w:r>
      <w:proofErr w:type="spellStart"/>
      <w:r w:rsidRPr="001C5CE6">
        <w:rPr>
          <w:rFonts w:ascii="Times New Roman" w:eastAsia="SimSun" w:hAnsi="Times New Roman" w:cs="Times New Roman"/>
          <w:bCs/>
          <w:lang w:eastAsia="zh-CN"/>
        </w:rPr>
        <w:t>encoder_intra_vtm.cfg</w:t>
      </w:r>
      <w:proofErr w:type="spellEnd"/>
    </w:p>
    <w:p w14:paraId="497902BF" w14:textId="3AC76571" w:rsidR="008F1885" w:rsidRPr="001C5CE6" w:rsidRDefault="008F1885" w:rsidP="008F1885">
      <w:pPr>
        <w:widowControl/>
        <w:numPr>
          <w:ilvl w:val="0"/>
          <w:numId w:val="12"/>
        </w:numPr>
        <w:tabs>
          <w:tab w:val="left" w:pos="360"/>
          <w:tab w:val="left" w:pos="1080"/>
          <w:tab w:val="left" w:pos="1440"/>
        </w:tabs>
        <w:overflowPunct w:val="0"/>
        <w:adjustRightInd w:val="0"/>
        <w:spacing w:before="136"/>
        <w:jc w:val="both"/>
        <w:rPr>
          <w:rFonts w:ascii="Times New Roman" w:eastAsia="SimSun" w:hAnsi="Times New Roman" w:cs="Times New Roman"/>
          <w:bCs/>
          <w:lang w:eastAsia="zh-CN"/>
        </w:rPr>
      </w:pPr>
      <w:r w:rsidRPr="00E92B15">
        <w:rPr>
          <w:rFonts w:ascii="Times New Roman" w:eastAsia="SimSun" w:hAnsi="Times New Roman" w:cs="Times New Roman"/>
          <w:b/>
          <w:lang w:eastAsia="zh-CN"/>
        </w:rPr>
        <w:t>“Random access” (RA)</w:t>
      </w:r>
      <w:r w:rsidR="00AF34E0">
        <w:rPr>
          <w:rFonts w:ascii="Times New Roman" w:eastAsia="SimSun" w:hAnsi="Times New Roman" w:cs="Times New Roman"/>
          <w:bCs/>
          <w:lang w:eastAsia="zh-CN"/>
        </w:rPr>
        <w:t xml:space="preserve"> used for video dataset</w:t>
      </w:r>
      <w:r w:rsidRPr="001C5CE6">
        <w:rPr>
          <w:rFonts w:ascii="Times New Roman" w:eastAsia="SimSun" w:hAnsi="Times New Roman" w:cs="Times New Roman"/>
          <w:bCs/>
          <w:lang w:eastAsia="zh-CN"/>
        </w:rPr>
        <w:t xml:space="preserve">: </w:t>
      </w:r>
      <w:proofErr w:type="spellStart"/>
      <w:r w:rsidRPr="001C5CE6">
        <w:rPr>
          <w:rFonts w:ascii="Times New Roman" w:eastAsia="SimSun" w:hAnsi="Times New Roman" w:cs="Times New Roman"/>
          <w:bCs/>
          <w:lang w:eastAsia="zh-CN"/>
        </w:rPr>
        <w:t>encoder_randomaccess_vtm.cfg</w:t>
      </w:r>
      <w:proofErr w:type="spellEnd"/>
    </w:p>
    <w:p w14:paraId="279FE46D" w14:textId="77777777" w:rsidR="00967C5D" w:rsidRDefault="00967C5D" w:rsidP="008F1885">
      <w:pPr>
        <w:widowControl/>
        <w:autoSpaceDE/>
        <w:autoSpaceDN/>
        <w:jc w:val="both"/>
        <w:rPr>
          <w:rFonts w:ascii="Times New Roman" w:eastAsia="SimSun" w:hAnsi="Times New Roman" w:cs="Times New Roman"/>
          <w:bCs/>
          <w:lang w:val="en-CA" w:eastAsia="zh-CN"/>
        </w:rPr>
      </w:pPr>
    </w:p>
    <w:p w14:paraId="59C90B94" w14:textId="3D0B8300" w:rsidR="008141AF" w:rsidRDefault="00967C5D" w:rsidP="008F1885">
      <w:pPr>
        <w:widowControl/>
        <w:autoSpaceDE/>
        <w:autoSpaceDN/>
        <w:jc w:val="both"/>
        <w:rPr>
          <w:rFonts w:ascii="Times New Roman" w:eastAsia="SimSun" w:hAnsi="Times New Roman" w:cs="Times New Roman"/>
          <w:bCs/>
          <w:lang w:val="en-CA" w:eastAsia="zh-CN"/>
        </w:rPr>
      </w:pPr>
      <w:r w:rsidRPr="00967C5D">
        <w:rPr>
          <w:rFonts w:ascii="Times New Roman" w:eastAsia="SimSun" w:hAnsi="Times New Roman" w:cs="Times New Roman"/>
          <w:bCs/>
          <w:lang w:val="en-CA" w:eastAsia="zh-CN"/>
        </w:rPr>
        <w:t>The following define</w:t>
      </w:r>
      <w:r w:rsidR="000D0BFA">
        <w:rPr>
          <w:rFonts w:ascii="Times New Roman" w:eastAsia="SimSun" w:hAnsi="Times New Roman" w:cs="Times New Roman"/>
          <w:bCs/>
          <w:lang w:val="en-CA" w:eastAsia="zh-CN"/>
        </w:rPr>
        <w:t>s</w:t>
      </w:r>
      <w:r w:rsidRPr="00967C5D">
        <w:rPr>
          <w:rFonts w:ascii="Times New Roman" w:eastAsia="SimSun" w:hAnsi="Times New Roman" w:cs="Times New Roman"/>
          <w:bCs/>
          <w:lang w:val="en-CA" w:eastAsia="zh-CN"/>
        </w:rPr>
        <w:t xml:space="preserve"> </w:t>
      </w:r>
      <w:r w:rsidR="001C161F">
        <w:rPr>
          <w:rFonts w:ascii="Times New Roman" w:eastAsia="SimSun" w:hAnsi="Times New Roman" w:cs="Times New Roman" w:hint="eastAsia"/>
          <w:bCs/>
          <w:lang w:val="en-CA" w:eastAsia="zh-CN"/>
        </w:rPr>
        <w:t>the</w:t>
      </w:r>
      <w:r w:rsidRPr="00967C5D">
        <w:rPr>
          <w:rFonts w:ascii="Times New Roman" w:eastAsia="SimSun" w:hAnsi="Times New Roman" w:cs="Times New Roman"/>
          <w:bCs/>
          <w:lang w:val="en-CA" w:eastAsia="zh-CN"/>
        </w:rPr>
        <w:t xml:space="preserve"> </w:t>
      </w:r>
      <w:r w:rsidR="001C161F">
        <w:rPr>
          <w:rFonts w:ascii="Times New Roman" w:eastAsia="SimSun" w:hAnsi="Times New Roman" w:cs="Times New Roman"/>
          <w:bCs/>
          <w:lang w:val="en-CA" w:eastAsia="zh-CN"/>
        </w:rPr>
        <w:t>p</w:t>
      </w:r>
      <w:r w:rsidRPr="00967C5D">
        <w:rPr>
          <w:rFonts w:ascii="Times New Roman" w:eastAsia="SimSun" w:hAnsi="Times New Roman" w:cs="Times New Roman"/>
          <w:bCs/>
          <w:lang w:val="en-CA" w:eastAsia="zh-CN"/>
        </w:rPr>
        <w:t>arameters to be changed for each test point are:</w:t>
      </w:r>
    </w:p>
    <w:p w14:paraId="0D977B39" w14:textId="5692717F"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InputFile</w:t>
      </w:r>
      <w:proofErr w:type="spellEnd"/>
      <w:r w:rsidRPr="001C5CE6">
        <w:rPr>
          <w:rFonts w:ascii="Times New Roman" w:hAnsi="Times New Roman" w:cs="Times New Roman"/>
        </w:rPr>
        <w:t xml:space="preserve"> to reflect the location of the source </w:t>
      </w:r>
      <w:r w:rsidR="00F25D01">
        <w:rPr>
          <w:rFonts w:ascii="Times New Roman" w:hAnsi="Times New Roman" w:cs="Times New Roman"/>
        </w:rPr>
        <w:t>image/</w:t>
      </w:r>
      <w:r w:rsidRPr="001C5CE6">
        <w:rPr>
          <w:rFonts w:ascii="Times New Roman" w:hAnsi="Times New Roman" w:cs="Times New Roman"/>
        </w:rPr>
        <w:t>video sequence on the test system</w:t>
      </w:r>
    </w:p>
    <w:p w14:paraId="075F022B" w14:textId="36CB2290"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FrameRate</w:t>
      </w:r>
      <w:proofErr w:type="spellEnd"/>
      <w:r w:rsidRPr="001C5CE6">
        <w:rPr>
          <w:rFonts w:ascii="Times New Roman" w:hAnsi="Times New Roman" w:cs="Times New Roman"/>
        </w:rPr>
        <w:t xml:space="preserve"> to reflect the frame rate of a given</w:t>
      </w:r>
      <w:r w:rsidR="00313727">
        <w:rPr>
          <w:rFonts w:ascii="Times New Roman" w:hAnsi="Times New Roman" w:cs="Times New Roman"/>
        </w:rPr>
        <w:t xml:space="preserve"> </w:t>
      </w:r>
      <w:r w:rsidR="00F25D01">
        <w:rPr>
          <w:rFonts w:ascii="Times New Roman" w:hAnsi="Times New Roman" w:cs="Times New Roman"/>
        </w:rPr>
        <w:t>image/</w:t>
      </w:r>
      <w:r w:rsidR="00313727">
        <w:rPr>
          <w:rFonts w:ascii="Times New Roman" w:hAnsi="Times New Roman" w:cs="Times New Roman"/>
        </w:rPr>
        <w:t>video</w:t>
      </w:r>
      <w:r w:rsidRPr="001C5CE6">
        <w:rPr>
          <w:rFonts w:ascii="Times New Roman" w:hAnsi="Times New Roman" w:cs="Times New Roman"/>
        </w:rPr>
        <w:t xml:space="preserve"> sequence</w:t>
      </w:r>
    </w:p>
    <w:p w14:paraId="62E2D188" w14:textId="05BFD91C"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SourceWidth</w:t>
      </w:r>
      <w:proofErr w:type="spellEnd"/>
      <w:r w:rsidRPr="00E92B15">
        <w:rPr>
          <w:rFonts w:ascii="Times New Roman" w:hAnsi="Times New Roman" w:cs="Times New Roman"/>
          <w:b/>
          <w:bCs/>
        </w:rPr>
        <w:t xml:space="preserve"> </w:t>
      </w:r>
      <w:r w:rsidRPr="001C5CE6">
        <w:rPr>
          <w:rFonts w:ascii="Times New Roman" w:hAnsi="Times New Roman" w:cs="Times New Roman"/>
        </w:rPr>
        <w:t xml:space="preserve">to reflect the width of the source </w:t>
      </w:r>
      <w:r w:rsidR="00F25D01">
        <w:rPr>
          <w:rFonts w:ascii="Times New Roman" w:hAnsi="Times New Roman" w:cs="Times New Roman"/>
        </w:rPr>
        <w:t>image/</w:t>
      </w:r>
      <w:r w:rsidRPr="001C5CE6">
        <w:rPr>
          <w:rFonts w:ascii="Times New Roman" w:hAnsi="Times New Roman" w:cs="Times New Roman"/>
        </w:rPr>
        <w:t>video</w:t>
      </w:r>
      <w:r w:rsidR="00313727">
        <w:rPr>
          <w:rFonts w:ascii="Times New Roman" w:hAnsi="Times New Roman" w:cs="Times New Roman"/>
        </w:rPr>
        <w:t xml:space="preserve"> or image</w:t>
      </w:r>
      <w:r w:rsidRPr="001C5CE6">
        <w:rPr>
          <w:rFonts w:ascii="Times New Roman" w:hAnsi="Times New Roman" w:cs="Times New Roman"/>
        </w:rPr>
        <w:t xml:space="preserve"> sequence</w:t>
      </w:r>
    </w:p>
    <w:p w14:paraId="328D4B2A" w14:textId="03C7FE22"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SourceHeight</w:t>
      </w:r>
      <w:proofErr w:type="spellEnd"/>
      <w:r w:rsidRPr="00E92B15">
        <w:rPr>
          <w:rFonts w:ascii="Times New Roman" w:hAnsi="Times New Roman" w:cs="Times New Roman"/>
          <w:b/>
          <w:bCs/>
        </w:rPr>
        <w:t xml:space="preserve"> </w:t>
      </w:r>
      <w:r w:rsidRPr="001C5CE6">
        <w:rPr>
          <w:rFonts w:ascii="Times New Roman" w:hAnsi="Times New Roman" w:cs="Times New Roman"/>
        </w:rPr>
        <w:t xml:space="preserve">to reflect the height of the source </w:t>
      </w:r>
      <w:r w:rsidR="00F25D01">
        <w:rPr>
          <w:rFonts w:ascii="Times New Roman" w:hAnsi="Times New Roman" w:cs="Times New Roman"/>
        </w:rPr>
        <w:t>image/</w:t>
      </w:r>
      <w:r w:rsidRPr="001C5CE6">
        <w:rPr>
          <w:rFonts w:ascii="Times New Roman" w:hAnsi="Times New Roman" w:cs="Times New Roman"/>
        </w:rPr>
        <w:t>video</w:t>
      </w:r>
      <w:r w:rsidR="00313727">
        <w:rPr>
          <w:rFonts w:ascii="Times New Roman" w:hAnsi="Times New Roman" w:cs="Times New Roman"/>
        </w:rPr>
        <w:t xml:space="preserve"> or image</w:t>
      </w:r>
      <w:r w:rsidRPr="001C5CE6">
        <w:rPr>
          <w:rFonts w:ascii="Times New Roman" w:hAnsi="Times New Roman" w:cs="Times New Roman"/>
        </w:rPr>
        <w:t xml:space="preserve"> sequence</w:t>
      </w:r>
    </w:p>
    <w:p w14:paraId="71894E4A" w14:textId="6937F1C2"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FramesToBeEncoded</w:t>
      </w:r>
      <w:proofErr w:type="spellEnd"/>
      <w:r w:rsidRPr="001C5CE6">
        <w:rPr>
          <w:rFonts w:ascii="Times New Roman" w:hAnsi="Times New Roman" w:cs="Times New Roman"/>
        </w:rPr>
        <w:t xml:space="preserve"> to reflect the frame count of a given</w:t>
      </w:r>
      <w:r w:rsidR="00313727">
        <w:rPr>
          <w:rFonts w:ascii="Times New Roman" w:hAnsi="Times New Roman" w:cs="Times New Roman"/>
        </w:rPr>
        <w:t xml:space="preserve"> </w:t>
      </w:r>
      <w:r w:rsidR="00F25D01">
        <w:rPr>
          <w:rFonts w:ascii="Times New Roman" w:hAnsi="Times New Roman" w:cs="Times New Roman"/>
        </w:rPr>
        <w:t>image/</w:t>
      </w:r>
      <w:r w:rsidR="00313727">
        <w:rPr>
          <w:rFonts w:ascii="Times New Roman" w:hAnsi="Times New Roman" w:cs="Times New Roman"/>
        </w:rPr>
        <w:t>video</w:t>
      </w:r>
      <w:r w:rsidRPr="001C5CE6">
        <w:rPr>
          <w:rFonts w:ascii="Times New Roman" w:hAnsi="Times New Roman" w:cs="Times New Roman"/>
        </w:rPr>
        <w:t xml:space="preserve"> sequence </w:t>
      </w:r>
    </w:p>
    <w:p w14:paraId="3B8D6A63" w14:textId="1316F45B"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lastRenderedPageBreak/>
        <w:t>IntraPeriod</w:t>
      </w:r>
      <w:proofErr w:type="spellEnd"/>
      <w:r w:rsidRPr="001C5CE6">
        <w:rPr>
          <w:rFonts w:ascii="Times New Roman" w:hAnsi="Times New Roman" w:cs="Times New Roman"/>
        </w:rPr>
        <w:t xml:space="preserve"> to reflect the intra refresh period in the </w:t>
      </w:r>
      <w:proofErr w:type="gramStart"/>
      <w:r w:rsidRPr="001C5CE6">
        <w:rPr>
          <w:rFonts w:ascii="Times New Roman" w:hAnsi="Times New Roman" w:cs="Times New Roman"/>
        </w:rPr>
        <w:t>random access</w:t>
      </w:r>
      <w:proofErr w:type="gramEnd"/>
      <w:r w:rsidRPr="001C5CE6">
        <w:rPr>
          <w:rFonts w:ascii="Times New Roman" w:hAnsi="Times New Roman" w:cs="Times New Roman"/>
        </w:rPr>
        <w:t xml:space="preserve"> test cases. The intra refresh period is dependent on the frame rate of the source and the GOP size in use: a value </w:t>
      </w:r>
      <w:r w:rsidR="00313727">
        <w:rPr>
          <w:rFonts w:ascii="Times New Roman" w:hAnsi="Times New Roman" w:cs="Times New Roman"/>
        </w:rPr>
        <w:t>32</w:t>
      </w:r>
      <w:r w:rsidR="00313727" w:rsidRPr="001C5CE6">
        <w:rPr>
          <w:rFonts w:ascii="Times New Roman" w:hAnsi="Times New Roman" w:cs="Times New Roman"/>
        </w:rPr>
        <w:t xml:space="preserve"> </w:t>
      </w:r>
      <w:r w:rsidRPr="001C5CE6">
        <w:rPr>
          <w:rFonts w:ascii="Times New Roman" w:hAnsi="Times New Roman" w:cs="Times New Roman"/>
        </w:rPr>
        <w:t>shall be used for sequences with a frame rate equal to 20fps, 24fps</w:t>
      </w:r>
      <w:r w:rsidR="00313727">
        <w:rPr>
          <w:rFonts w:ascii="Times New Roman" w:hAnsi="Times New Roman" w:cs="Times New Roman"/>
        </w:rPr>
        <w:t xml:space="preserve">, 25fps and </w:t>
      </w:r>
      <w:r w:rsidRPr="001C5CE6">
        <w:rPr>
          <w:rFonts w:ascii="Times New Roman" w:hAnsi="Times New Roman" w:cs="Times New Roman"/>
        </w:rPr>
        <w:t xml:space="preserve">30fps, 64 for 50fps, </w:t>
      </w:r>
      <w:r w:rsidR="00313727">
        <w:rPr>
          <w:rFonts w:ascii="Times New Roman" w:hAnsi="Times New Roman" w:cs="Times New Roman"/>
        </w:rPr>
        <w:t>and</w:t>
      </w:r>
      <w:r w:rsidRPr="001C5CE6">
        <w:rPr>
          <w:rFonts w:ascii="Times New Roman" w:hAnsi="Times New Roman" w:cs="Times New Roman"/>
        </w:rPr>
        <w:t xml:space="preserve"> 60fps, and 96 for 100fps.</w:t>
      </w:r>
    </w:p>
    <w:p w14:paraId="3B373B65" w14:textId="754CC0B0"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QP</w:t>
      </w:r>
      <w:r w:rsidRPr="001C5CE6">
        <w:rPr>
          <w:rFonts w:ascii="Times New Roman" w:hAnsi="Times New Roman" w:cs="Times New Roman"/>
        </w:rPr>
        <w:t xml:space="preserve"> to reflect the quantization parameter value</w:t>
      </w:r>
    </w:p>
    <w:p w14:paraId="3769C8DA" w14:textId="77777777" w:rsidR="005D739D"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E92B15">
        <w:rPr>
          <w:rFonts w:ascii="Times New Roman" w:hAnsi="Times New Roman" w:cs="Times New Roman"/>
          <w:b/>
          <w:bCs/>
        </w:rPr>
        <w:t>InputBitDepth</w:t>
      </w:r>
      <w:proofErr w:type="spellEnd"/>
      <w:r w:rsidRPr="001C5CE6">
        <w:rPr>
          <w:rFonts w:ascii="Times New Roman" w:hAnsi="Times New Roman" w:cs="Times New Roman"/>
        </w:rPr>
        <w:t xml:space="preserve"> to reflect the bit depth of a given</w:t>
      </w:r>
      <w:r w:rsidR="005F1DDB">
        <w:rPr>
          <w:rFonts w:ascii="Times New Roman" w:hAnsi="Times New Roman" w:cs="Times New Roman"/>
        </w:rPr>
        <w:t xml:space="preserve"> image/video</w:t>
      </w:r>
      <w:r w:rsidRPr="001C5CE6">
        <w:rPr>
          <w:rFonts w:ascii="Times New Roman" w:hAnsi="Times New Roman" w:cs="Times New Roman"/>
        </w:rPr>
        <w:t xml:space="preserve"> sequence</w:t>
      </w:r>
    </w:p>
    <w:p w14:paraId="6B734A43" w14:textId="64F4B261" w:rsidR="005D739D" w:rsidRPr="00C55DD4" w:rsidRDefault="005D739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C55DD4">
        <w:rPr>
          <w:rFonts w:ascii="Times New Roman" w:hAnsi="Times New Roman" w:cs="Times New Roman"/>
          <w:b/>
          <w:bCs/>
        </w:rPr>
        <w:t>ConformanceWindowMode</w:t>
      </w:r>
      <w:proofErr w:type="spellEnd"/>
      <w:r w:rsidRPr="005646F9">
        <w:rPr>
          <w:rFonts w:ascii="Times New Roman" w:hAnsi="Times New Roman" w:cs="Times New Roman"/>
        </w:rPr>
        <w:t xml:space="preserve">=1 to use automatic padding </w:t>
      </w:r>
      <w:r w:rsidR="00E977A1" w:rsidRPr="005646F9">
        <w:rPr>
          <w:rFonts w:ascii="Times New Roman" w:hAnsi="Times New Roman" w:cs="Times New Roman"/>
        </w:rPr>
        <w:t>mode</w:t>
      </w:r>
    </w:p>
    <w:p w14:paraId="50EE6CF4" w14:textId="1FB72E77" w:rsidR="00967C5D" w:rsidRDefault="005D739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proofErr w:type="spellStart"/>
      <w:r w:rsidRPr="00C55DD4">
        <w:rPr>
          <w:rFonts w:ascii="Times New Roman" w:hAnsi="Times New Roman" w:cs="Times New Roman"/>
          <w:b/>
          <w:bCs/>
        </w:rPr>
        <w:t>InternalBitDepth</w:t>
      </w:r>
      <w:proofErr w:type="spellEnd"/>
      <w:r w:rsidR="00E977A1">
        <w:rPr>
          <w:rFonts w:ascii="Times New Roman" w:hAnsi="Times New Roman" w:cs="Times New Roman"/>
        </w:rPr>
        <w:t>=10 to use 10-bit internal bit-depth</w:t>
      </w:r>
    </w:p>
    <w:p w14:paraId="687FE505" w14:textId="41504CF7" w:rsidR="006F16A9" w:rsidRPr="00967C5D" w:rsidRDefault="00892FC6" w:rsidP="008F1885">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Table 2 shows the configuration</w:t>
      </w:r>
      <w:r w:rsidR="006844E5">
        <w:rPr>
          <w:rFonts w:ascii="Times New Roman" w:eastAsia="SimSun" w:hAnsi="Times New Roman" w:cs="Times New Roman"/>
          <w:bCs/>
          <w:lang w:eastAsia="zh-CN"/>
        </w:rPr>
        <w:t>s</w:t>
      </w:r>
      <w:r>
        <w:rPr>
          <w:rFonts w:ascii="Times New Roman" w:eastAsia="SimSun" w:hAnsi="Times New Roman" w:cs="Times New Roman"/>
          <w:bCs/>
          <w:lang w:eastAsia="zh-CN"/>
        </w:rPr>
        <w:t xml:space="preserve"> that need to be indicated for each test dataset.</w:t>
      </w:r>
      <w:r w:rsidR="0073183E">
        <w:rPr>
          <w:rFonts w:ascii="Times New Roman" w:eastAsia="SimSun" w:hAnsi="Times New Roman" w:cs="Times New Roman"/>
          <w:bCs/>
          <w:lang w:eastAsia="zh-CN"/>
        </w:rPr>
        <w:t xml:space="preserve"> </w:t>
      </w:r>
      <w:r w:rsidR="0073183E">
        <w:rPr>
          <w:rFonts w:ascii="Times New Roman" w:eastAsia="SimSun" w:hAnsi="Times New Roman" w:cs="Times New Roman" w:hint="eastAsia"/>
          <w:bCs/>
          <w:lang w:eastAsia="zh-CN"/>
        </w:rPr>
        <w:t>The</w:t>
      </w:r>
      <w:r w:rsidR="0073183E">
        <w:rPr>
          <w:rFonts w:ascii="Times New Roman" w:eastAsia="SimSun" w:hAnsi="Times New Roman" w:cs="Times New Roman"/>
          <w:bCs/>
          <w:lang w:eastAsia="zh-CN"/>
        </w:rPr>
        <w:t xml:space="preserve"> other </w:t>
      </w:r>
      <w:r w:rsidR="0073183E">
        <w:rPr>
          <w:rFonts w:ascii="Times New Roman" w:eastAsia="SimSun" w:hAnsi="Times New Roman" w:cs="Times New Roman" w:hint="eastAsia"/>
          <w:bCs/>
          <w:lang w:eastAsia="zh-CN"/>
        </w:rPr>
        <w:t>parameter</w:t>
      </w:r>
      <w:r w:rsidR="0073183E">
        <w:rPr>
          <w:rFonts w:ascii="Times New Roman" w:eastAsia="SimSun" w:hAnsi="Times New Roman" w:cs="Times New Roman"/>
          <w:bCs/>
          <w:lang w:eastAsia="zh-CN"/>
        </w:rPr>
        <w:t>s need to be defined according to the</w:t>
      </w:r>
      <w:r w:rsidR="009F0D61">
        <w:rPr>
          <w:rFonts w:ascii="Times New Roman" w:eastAsia="SimSun" w:hAnsi="Times New Roman" w:cs="Times New Roman"/>
          <w:bCs/>
          <w:lang w:eastAsia="zh-CN"/>
        </w:rPr>
        <w:t xml:space="preserve"> specific</w:t>
      </w:r>
      <w:r w:rsidR="0073183E">
        <w:rPr>
          <w:rFonts w:ascii="Times New Roman" w:eastAsia="SimSun" w:hAnsi="Times New Roman" w:cs="Times New Roman"/>
          <w:bCs/>
          <w:lang w:eastAsia="zh-CN"/>
        </w:rPr>
        <w:t xml:space="preserve"> test sequence.</w:t>
      </w:r>
    </w:p>
    <w:p w14:paraId="48A0E599" w14:textId="4F0D607D" w:rsidR="00715976" w:rsidRPr="00665605" w:rsidRDefault="00715976" w:rsidP="00715976">
      <w:pPr>
        <w:widowControl/>
        <w:autoSpaceDE/>
        <w:autoSpaceDN/>
        <w:jc w:val="center"/>
        <w:rPr>
          <w:rFonts w:ascii="Times New Roman" w:eastAsia="SimSun" w:hAnsi="Times New Roman" w:cs="Times New Roman"/>
          <w:bCs/>
          <w:lang w:eastAsia="zh-CN"/>
        </w:rPr>
      </w:pPr>
      <w:r>
        <w:rPr>
          <w:rFonts w:ascii="Times New Roman" w:eastAsia="SimSun" w:hAnsi="Times New Roman" w:cs="Times New Roman"/>
          <w:bCs/>
          <w:lang w:eastAsia="zh-CN"/>
        </w:rPr>
        <w:t xml:space="preserve">Table </w:t>
      </w:r>
      <w:r w:rsidR="005202B3">
        <w:rPr>
          <w:rFonts w:ascii="Times New Roman" w:eastAsia="SimSun" w:hAnsi="Times New Roman" w:cs="Times New Roman"/>
          <w:bCs/>
          <w:lang w:eastAsia="zh-CN"/>
        </w:rPr>
        <w:t>2</w:t>
      </w:r>
      <w:r>
        <w:rPr>
          <w:rFonts w:ascii="Times New Roman" w:eastAsia="SimSun" w:hAnsi="Times New Roman" w:cs="Times New Roman"/>
          <w:bCs/>
          <w:lang w:eastAsia="zh-CN"/>
        </w:rPr>
        <w:t xml:space="preserve">. </w:t>
      </w:r>
      <w:r w:rsidR="005202B3">
        <w:rPr>
          <w:rFonts w:ascii="Times New Roman" w:eastAsia="SimSun" w:hAnsi="Times New Roman" w:cs="Times New Roman"/>
          <w:bCs/>
          <w:lang w:eastAsia="zh-CN"/>
        </w:rPr>
        <w:t>The configurations of the anchor for each dataset</w:t>
      </w:r>
    </w:p>
    <w:tbl>
      <w:tblPr>
        <w:tblStyle w:val="TableGrid"/>
        <w:tblW w:w="0" w:type="auto"/>
        <w:jc w:val="center"/>
        <w:tblLook w:val="04A0" w:firstRow="1" w:lastRow="0" w:firstColumn="1" w:lastColumn="0" w:noHBand="0" w:noVBand="1"/>
      </w:tblPr>
      <w:tblGrid>
        <w:gridCol w:w="1390"/>
        <w:gridCol w:w="1512"/>
        <w:gridCol w:w="1488"/>
        <w:gridCol w:w="2409"/>
      </w:tblGrid>
      <w:tr w:rsidR="00592905" w14:paraId="196ABFBD" w14:textId="6645713F" w:rsidTr="003458D5">
        <w:trPr>
          <w:jc w:val="center"/>
        </w:trPr>
        <w:tc>
          <w:tcPr>
            <w:tcW w:w="1390" w:type="dxa"/>
          </w:tcPr>
          <w:p w14:paraId="5F94FBA4" w14:textId="77777777" w:rsidR="00592905" w:rsidRDefault="00592905" w:rsidP="008A00A1">
            <w:pPr>
              <w:widowControl/>
              <w:autoSpaceDE/>
              <w:autoSpaceDN/>
              <w:jc w:val="both"/>
              <w:rPr>
                <w:rFonts w:ascii="Times New Roman" w:eastAsia="SimSun" w:hAnsi="Times New Roman" w:cs="Times New Roman"/>
                <w:b/>
                <w:sz w:val="28"/>
                <w:szCs w:val="24"/>
                <w:lang w:eastAsia="zh-CN"/>
              </w:rPr>
            </w:pPr>
            <w:r w:rsidRPr="00FC759F">
              <w:rPr>
                <w:rFonts w:ascii="Times New Roman" w:eastAsia="SimSun" w:hAnsi="Times New Roman" w:cs="Times New Roman" w:hint="eastAsia"/>
                <w:bCs/>
                <w:lang w:eastAsia="zh-CN"/>
              </w:rPr>
              <w:t>M</w:t>
            </w:r>
            <w:r w:rsidRPr="00FC759F">
              <w:rPr>
                <w:rFonts w:ascii="Times New Roman" w:eastAsia="SimSun" w:hAnsi="Times New Roman" w:cs="Times New Roman"/>
                <w:bCs/>
                <w:lang w:eastAsia="zh-CN"/>
              </w:rPr>
              <w:t>achine Task</w:t>
            </w:r>
          </w:p>
        </w:tc>
        <w:tc>
          <w:tcPr>
            <w:tcW w:w="1512" w:type="dxa"/>
          </w:tcPr>
          <w:p w14:paraId="7186B358" w14:textId="77777777" w:rsidR="00592905" w:rsidRPr="00FC759F" w:rsidRDefault="00592905" w:rsidP="008A00A1">
            <w:pPr>
              <w:widowControl/>
              <w:autoSpaceDE/>
              <w:autoSpaceDN/>
              <w:jc w:val="both"/>
              <w:rPr>
                <w:rFonts w:ascii="Times New Roman" w:eastAsia="SimSun" w:hAnsi="Times New Roman" w:cs="Times New Roman"/>
                <w:bCs/>
                <w:lang w:eastAsia="zh-CN"/>
              </w:rPr>
            </w:pPr>
            <w:r w:rsidRPr="00FC759F">
              <w:rPr>
                <w:rFonts w:ascii="Times New Roman" w:eastAsia="SimSun" w:hAnsi="Times New Roman" w:cs="Times New Roman" w:hint="eastAsia"/>
                <w:bCs/>
                <w:lang w:eastAsia="zh-CN"/>
              </w:rPr>
              <w:t>E</w:t>
            </w:r>
            <w:r w:rsidRPr="00FC759F">
              <w:rPr>
                <w:rFonts w:ascii="Times New Roman" w:eastAsia="SimSun" w:hAnsi="Times New Roman" w:cs="Times New Roman"/>
                <w:bCs/>
                <w:lang w:eastAsia="zh-CN"/>
              </w:rPr>
              <w:t>valuation Dataset</w:t>
            </w:r>
          </w:p>
        </w:tc>
        <w:tc>
          <w:tcPr>
            <w:tcW w:w="1488" w:type="dxa"/>
          </w:tcPr>
          <w:p w14:paraId="579B1EF8" w14:textId="51E1AC00"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Configuration</w:t>
            </w:r>
          </w:p>
        </w:tc>
        <w:tc>
          <w:tcPr>
            <w:tcW w:w="2409" w:type="dxa"/>
          </w:tcPr>
          <w:p w14:paraId="74FFEE6D" w14:textId="59B964D1"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QP </w:t>
            </w:r>
          </w:p>
        </w:tc>
      </w:tr>
      <w:tr w:rsidR="00592905" w14:paraId="6A2CC897" w14:textId="25A2A6E5" w:rsidTr="003458D5">
        <w:trPr>
          <w:jc w:val="center"/>
        </w:trPr>
        <w:tc>
          <w:tcPr>
            <w:tcW w:w="1390" w:type="dxa"/>
          </w:tcPr>
          <w:p w14:paraId="2F4A7E1E"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57D5112D" w14:textId="208298B8" w:rsidR="00592905" w:rsidRDefault="00592905" w:rsidP="008A00A1">
            <w:pPr>
              <w:widowControl/>
              <w:autoSpaceDE/>
              <w:autoSpaceDN/>
              <w:jc w:val="both"/>
              <w:rPr>
                <w:rFonts w:ascii="Times New Roman" w:eastAsia="SimSun" w:hAnsi="Times New Roman" w:cs="Times New Roman"/>
                <w:bCs/>
                <w:lang w:eastAsia="zh-CN"/>
              </w:rPr>
            </w:pPr>
            <w:r w:rsidRPr="00947A15">
              <w:rPr>
                <w:rFonts w:ascii="Times New Roman" w:eastAsia="SimSun" w:hAnsi="Times New Roman" w:cs="Times New Roman"/>
                <w:bCs/>
                <w:lang w:eastAsia="zh-CN"/>
              </w:rPr>
              <w:t>OpenImageV6</w:t>
            </w:r>
          </w:p>
        </w:tc>
        <w:tc>
          <w:tcPr>
            <w:tcW w:w="1488" w:type="dxa"/>
          </w:tcPr>
          <w:p w14:paraId="2400C1BE" w14:textId="6E46D335"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4C155A0F" w14:textId="36BD3223" w:rsidR="00592905" w:rsidRPr="00947A15" w:rsidRDefault="00592905" w:rsidP="008A00A1">
            <w:pPr>
              <w:widowControl/>
              <w:autoSpaceDE/>
              <w:autoSpaceDN/>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560917F4" w14:textId="7162D84C" w:rsidTr="003458D5">
        <w:trPr>
          <w:jc w:val="center"/>
        </w:trPr>
        <w:tc>
          <w:tcPr>
            <w:tcW w:w="1390" w:type="dxa"/>
          </w:tcPr>
          <w:p w14:paraId="53182C36"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6164E7E9" w14:textId="77777777"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F</w:t>
            </w:r>
            <w:r>
              <w:rPr>
                <w:rFonts w:ascii="Times New Roman" w:eastAsia="SimSun" w:hAnsi="Times New Roman" w:cs="Times New Roman"/>
                <w:bCs/>
                <w:lang w:eastAsia="zh-CN"/>
              </w:rPr>
              <w:t>LIR (IR)</w:t>
            </w:r>
          </w:p>
        </w:tc>
        <w:tc>
          <w:tcPr>
            <w:tcW w:w="1488" w:type="dxa"/>
          </w:tcPr>
          <w:p w14:paraId="7721BCBE" w14:textId="2A285476"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6452C2D3" w14:textId="5E51B981" w:rsidR="00592905" w:rsidRPr="00A91DC0"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4D17A8DF" w14:textId="3A51C65C" w:rsidTr="003458D5">
        <w:trPr>
          <w:jc w:val="center"/>
        </w:trPr>
        <w:tc>
          <w:tcPr>
            <w:tcW w:w="1390" w:type="dxa"/>
          </w:tcPr>
          <w:p w14:paraId="35E8DCC9"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416AC923" w14:textId="77777777"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1488" w:type="dxa"/>
          </w:tcPr>
          <w:p w14:paraId="38B30D72" w14:textId="0446652B"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I</w:t>
            </w:r>
          </w:p>
        </w:tc>
        <w:tc>
          <w:tcPr>
            <w:tcW w:w="2409" w:type="dxa"/>
          </w:tcPr>
          <w:p w14:paraId="48179E10" w14:textId="2A8DBDFB"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41963196" w14:textId="4CABB9C0" w:rsidTr="003458D5">
        <w:trPr>
          <w:jc w:val="center"/>
        </w:trPr>
        <w:tc>
          <w:tcPr>
            <w:tcW w:w="1390" w:type="dxa"/>
          </w:tcPr>
          <w:p w14:paraId="1FB663C8"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tc>
        <w:tc>
          <w:tcPr>
            <w:tcW w:w="1512" w:type="dxa"/>
          </w:tcPr>
          <w:p w14:paraId="331EB14B" w14:textId="4D2983B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O</w:t>
            </w:r>
            <w:r>
              <w:rPr>
                <w:rFonts w:ascii="Times New Roman" w:eastAsia="SimSun" w:hAnsi="Times New Roman" w:cs="Times New Roman"/>
                <w:bCs/>
                <w:lang w:eastAsia="zh-CN"/>
              </w:rPr>
              <w:t>penImageV6</w:t>
            </w:r>
          </w:p>
        </w:tc>
        <w:tc>
          <w:tcPr>
            <w:tcW w:w="1488" w:type="dxa"/>
          </w:tcPr>
          <w:p w14:paraId="3B846895" w14:textId="50AE9764"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61ACE9E7" w14:textId="0AF94514"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3F5BB499" w14:textId="2A1161D6" w:rsidTr="003458D5">
        <w:trPr>
          <w:jc w:val="center"/>
        </w:trPr>
        <w:tc>
          <w:tcPr>
            <w:tcW w:w="1390" w:type="dxa"/>
          </w:tcPr>
          <w:p w14:paraId="39F92C32"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tc>
        <w:tc>
          <w:tcPr>
            <w:tcW w:w="1512" w:type="dxa"/>
          </w:tcPr>
          <w:p w14:paraId="272158CD"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1488" w:type="dxa"/>
          </w:tcPr>
          <w:p w14:paraId="455873C2" w14:textId="7FC2766D"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I</w:t>
            </w:r>
          </w:p>
        </w:tc>
        <w:tc>
          <w:tcPr>
            <w:tcW w:w="2409" w:type="dxa"/>
          </w:tcPr>
          <w:p w14:paraId="6D5DB7A9" w14:textId="6458C88C"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1373E41E" w14:textId="5F793ABB" w:rsidTr="003458D5">
        <w:trPr>
          <w:jc w:val="center"/>
        </w:trPr>
        <w:tc>
          <w:tcPr>
            <w:tcW w:w="1390" w:type="dxa"/>
          </w:tcPr>
          <w:p w14:paraId="3C2C2221"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tracking</w:t>
            </w:r>
          </w:p>
        </w:tc>
        <w:tc>
          <w:tcPr>
            <w:tcW w:w="1512" w:type="dxa"/>
          </w:tcPr>
          <w:p w14:paraId="04262FF2"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(video)</w:t>
            </w:r>
          </w:p>
        </w:tc>
        <w:tc>
          <w:tcPr>
            <w:tcW w:w="1488" w:type="dxa"/>
          </w:tcPr>
          <w:p w14:paraId="480A163A" w14:textId="108A3CFF"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RA</w:t>
            </w:r>
          </w:p>
        </w:tc>
        <w:tc>
          <w:tcPr>
            <w:tcW w:w="2409" w:type="dxa"/>
          </w:tcPr>
          <w:p w14:paraId="46039B91" w14:textId="3B7C81FA"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Refer to Appendix</w:t>
            </w:r>
            <w:r w:rsidR="000143DA">
              <w:rPr>
                <w:rFonts w:ascii="Times New Roman" w:eastAsia="SimSun" w:hAnsi="Times New Roman" w:cs="Times New Roman"/>
                <w:bCs/>
                <w:lang w:eastAsia="zh-CN"/>
              </w:rPr>
              <w:t xml:space="preserve"> </w:t>
            </w:r>
            <w:r w:rsidR="000143DA">
              <w:rPr>
                <w:rFonts w:ascii="Times New Roman" w:eastAsia="SimSun" w:hAnsi="Times New Roman" w:cs="Times New Roman" w:hint="eastAsia"/>
                <w:bCs/>
                <w:lang w:eastAsia="zh-CN"/>
              </w:rPr>
              <w:t>A</w:t>
            </w:r>
          </w:p>
        </w:tc>
      </w:tr>
      <w:tr w:rsidR="00592905" w14:paraId="65A49D75" w14:textId="4A56D9FA" w:rsidTr="003458D5">
        <w:trPr>
          <w:jc w:val="center"/>
        </w:trPr>
        <w:tc>
          <w:tcPr>
            <w:tcW w:w="1390" w:type="dxa"/>
          </w:tcPr>
          <w:p w14:paraId="60030F97"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Video Object Detection</w:t>
            </w:r>
          </w:p>
        </w:tc>
        <w:tc>
          <w:tcPr>
            <w:tcW w:w="1512" w:type="dxa"/>
          </w:tcPr>
          <w:p w14:paraId="7079F2A3"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FU-HW-Objects-v1</w:t>
            </w:r>
          </w:p>
        </w:tc>
        <w:tc>
          <w:tcPr>
            <w:tcW w:w="1488" w:type="dxa"/>
          </w:tcPr>
          <w:p w14:paraId="115E4ECE" w14:textId="15FE5CD2"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RA</w:t>
            </w:r>
          </w:p>
        </w:tc>
        <w:tc>
          <w:tcPr>
            <w:tcW w:w="2409" w:type="dxa"/>
          </w:tcPr>
          <w:p w14:paraId="6A01E46A" w14:textId="657D700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Refer to Appendix</w:t>
            </w:r>
            <w:r w:rsidR="000143DA">
              <w:rPr>
                <w:rFonts w:ascii="Times New Roman" w:eastAsia="SimSun" w:hAnsi="Times New Roman" w:cs="Times New Roman"/>
                <w:bCs/>
                <w:lang w:eastAsia="zh-CN"/>
              </w:rPr>
              <w:t xml:space="preserve"> </w:t>
            </w:r>
            <w:r w:rsidR="000143DA">
              <w:rPr>
                <w:rFonts w:ascii="Times New Roman" w:eastAsia="SimSun" w:hAnsi="Times New Roman" w:cs="Times New Roman" w:hint="eastAsia"/>
                <w:bCs/>
                <w:lang w:eastAsia="zh-CN"/>
              </w:rPr>
              <w:t>A</w:t>
            </w:r>
          </w:p>
        </w:tc>
      </w:tr>
    </w:tbl>
    <w:p w14:paraId="4DF48E96" w14:textId="77777777" w:rsidR="00715976" w:rsidRPr="001C5CE6" w:rsidRDefault="00715976" w:rsidP="001C5CE6">
      <w:pPr>
        <w:widowControl/>
        <w:autoSpaceDE/>
        <w:autoSpaceDN/>
        <w:rPr>
          <w:rFonts w:ascii="Times New Roman" w:eastAsia="SimSun" w:hAnsi="Times New Roman" w:cs="Times New Roman"/>
          <w:b/>
          <w:sz w:val="28"/>
          <w:szCs w:val="24"/>
          <w:highlight w:val="yellow"/>
          <w:lang w:eastAsia="zh-CN"/>
        </w:rPr>
      </w:pPr>
    </w:p>
    <w:p w14:paraId="055BDD75" w14:textId="06BC9E28" w:rsidR="0014407E" w:rsidRPr="001C5CE6" w:rsidRDefault="00A35598"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sidRPr="001C5CE6">
        <w:rPr>
          <w:rFonts w:ascii="Times New Roman" w:eastAsia="SimSun" w:hAnsi="Times New Roman" w:cs="Times New Roman"/>
          <w:sz w:val="28"/>
          <w:lang w:eastAsia="zh-CN"/>
        </w:rPr>
        <w:t xml:space="preserve"> generation</w:t>
      </w:r>
    </w:p>
    <w:p w14:paraId="0E667F0B" w14:textId="70F4AD4B" w:rsidR="00D12868" w:rsidRDefault="00A35598" w:rsidP="003458D5">
      <w:pPr>
        <w:widowControl/>
        <w:autoSpaceDE/>
        <w:autoSpaceDN/>
        <w:jc w:val="both"/>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This section describes the detail of the anchor generation procedure for different machine tasks and its corresponding evaluation datasets.</w:t>
      </w:r>
      <w:r w:rsidR="00757869">
        <w:rPr>
          <w:rFonts w:ascii="Times New Roman" w:eastAsia="SimSun" w:hAnsi="Times New Roman" w:cs="Times New Roman"/>
          <w:bCs/>
          <w:lang w:val="en-CA" w:eastAsia="zh-CN"/>
        </w:rPr>
        <w:t xml:space="preserve"> </w:t>
      </w:r>
      <w:r w:rsidR="00757869" w:rsidRPr="0095638E">
        <w:rPr>
          <w:rFonts w:ascii="Times New Roman" w:eastAsia="SimSun" w:hAnsi="Times New Roman" w:cs="Times New Roman"/>
          <w:bCs/>
          <w:lang w:val="en-CA" w:eastAsia="zh-CN"/>
        </w:rPr>
        <w:t>Some datasets need to be downscaled before encoding</w:t>
      </w:r>
      <w:r w:rsidR="00B751B1">
        <w:rPr>
          <w:rFonts w:ascii="Times New Roman" w:eastAsia="SimSun" w:hAnsi="Times New Roman" w:cs="Times New Roman"/>
          <w:bCs/>
          <w:lang w:val="en-CA" w:eastAsia="zh-CN"/>
        </w:rPr>
        <w:t xml:space="preserve"> and upscaled inversely after decoding</w:t>
      </w:r>
      <w:r w:rsidR="004D5678" w:rsidRPr="0095638E">
        <w:rPr>
          <w:rFonts w:ascii="Times New Roman" w:eastAsia="SimSun" w:hAnsi="Times New Roman" w:cs="Times New Roman"/>
          <w:bCs/>
          <w:lang w:val="en-CA" w:eastAsia="zh-CN"/>
        </w:rPr>
        <w:t xml:space="preserve"> for the generation of pareto front</w:t>
      </w:r>
      <w:r w:rsidR="00927CC1">
        <w:rPr>
          <w:rFonts w:ascii="Times New Roman" w:eastAsia="SimSun" w:hAnsi="Times New Roman" w:cs="Times New Roman"/>
          <w:bCs/>
          <w:lang w:val="en-CA" w:eastAsia="zh-CN"/>
        </w:rPr>
        <w:t xml:space="preserve"> curve</w:t>
      </w:r>
      <w:r w:rsidR="004D5678" w:rsidRPr="0095638E">
        <w:rPr>
          <w:rFonts w:ascii="Times New Roman" w:eastAsia="SimSun" w:hAnsi="Times New Roman" w:cs="Times New Roman"/>
          <w:bCs/>
          <w:lang w:val="en-CA" w:eastAsia="zh-CN"/>
        </w:rPr>
        <w:t>. A recommended scaling ratio list is {100%, 75%, 50%, 25%}</w:t>
      </w:r>
      <w:r w:rsidR="00C0579E" w:rsidRPr="003458D5">
        <w:rPr>
          <w:rFonts w:ascii="Times New Roman" w:eastAsia="SimSun" w:hAnsi="Times New Roman" w:cs="Times New Roman"/>
          <w:bCs/>
          <w:lang w:val="en-CA" w:eastAsia="zh-CN"/>
        </w:rPr>
        <w:t xml:space="preserve">. </w:t>
      </w:r>
    </w:p>
    <w:p w14:paraId="0E369686" w14:textId="53F07368" w:rsidR="00B856D7" w:rsidRPr="00B856D7" w:rsidRDefault="00B856D7" w:rsidP="00E92B15">
      <w:pPr>
        <w:widowControl/>
        <w:autoSpaceDE/>
        <w:autoSpaceDN/>
        <w:jc w:val="both"/>
        <w:rPr>
          <w:rFonts w:ascii="Times New Roman" w:hAnsi="Times New Roman" w:cs="Times New Roman"/>
          <w:lang w:val="en-CA"/>
        </w:rPr>
      </w:pPr>
      <w:r>
        <w:rPr>
          <w:rFonts w:ascii="Times New Roman" w:eastAsia="SimSun" w:hAnsi="Times New Roman" w:cs="Times New Roman" w:hint="eastAsia"/>
          <w:bCs/>
          <w:lang w:val="en-CA" w:eastAsia="zh-CN"/>
        </w:rPr>
        <w:t>The</w:t>
      </w:r>
      <w:r>
        <w:rPr>
          <w:rFonts w:ascii="Times New Roman" w:eastAsia="SimSun" w:hAnsi="Times New Roman" w:cs="Times New Roman"/>
          <w:bCs/>
          <w:lang w:val="en-CA" w:eastAsia="zh-CN"/>
        </w:rPr>
        <w:t xml:space="preserve"> following is the example command to perform the scaling operation using </w:t>
      </w:r>
      <w:proofErr w:type="spellStart"/>
      <w:r>
        <w:rPr>
          <w:rFonts w:ascii="Times New Roman" w:eastAsia="SimSun" w:hAnsi="Times New Roman" w:cs="Times New Roman"/>
          <w:bCs/>
          <w:lang w:val="en-CA" w:eastAsia="zh-CN"/>
        </w:rPr>
        <w:t>ffmpeg</w:t>
      </w:r>
      <w:proofErr w:type="spellEnd"/>
      <w:r>
        <w:rPr>
          <w:rFonts w:ascii="Times New Roman" w:eastAsia="SimSun" w:hAnsi="Times New Roman" w:cs="Times New Roman"/>
          <w:bCs/>
          <w:lang w:val="en-CA" w:eastAsia="zh-CN"/>
        </w:rPr>
        <w:t>:</w:t>
      </w:r>
    </w:p>
    <w:p w14:paraId="5F395584" w14:textId="77777777" w:rsidR="00B856D7" w:rsidRPr="00E92B15" w:rsidRDefault="00B856D7" w:rsidP="00E92B15">
      <w:pPr>
        <w:widowControl/>
        <w:autoSpaceDE/>
        <w:autoSpaceDN/>
        <w:ind w:leftChars="200" w:left="440"/>
        <w:jc w:val="both"/>
        <w:rPr>
          <w:rFonts w:ascii="Courier New" w:hAnsi="Courier New" w:cs="Courier New"/>
          <w:lang w:val="en-CA"/>
        </w:rPr>
      </w:pPr>
      <w:proofErr w:type="spellStart"/>
      <w:r w:rsidRPr="00E92B15">
        <w:rPr>
          <w:rFonts w:ascii="Courier New" w:hAnsi="Courier New" w:cs="Courier New"/>
          <w:lang w:val="en-CA"/>
        </w:rPr>
        <w:t>ffmpeg</w:t>
      </w:r>
      <w:proofErr w:type="spellEnd"/>
      <w:r w:rsidRPr="00E92B15">
        <w:rPr>
          <w:rFonts w:ascii="Courier New" w:hAnsi="Courier New" w:cs="Courier New"/>
          <w:lang w:val="en-CA"/>
        </w:rPr>
        <w:t xml:space="preserve"> -</w:t>
      </w:r>
      <w:proofErr w:type="spellStart"/>
      <w:r w:rsidRPr="00E92B15">
        <w:rPr>
          <w:rFonts w:ascii="Courier New" w:hAnsi="Courier New" w:cs="Courier New"/>
          <w:lang w:val="en-CA"/>
        </w:rPr>
        <w:t>i</w:t>
      </w:r>
      <w:proofErr w:type="spellEnd"/>
      <w:r w:rsidRPr="00E92B15">
        <w:rPr>
          <w:rFonts w:ascii="Courier New" w:hAnsi="Courier New" w:cs="Courier New"/>
          <w:lang w:val="en-CA"/>
        </w:rPr>
        <w:t xml:space="preserve"> input.png -</w:t>
      </w:r>
      <w:proofErr w:type="spellStart"/>
      <w:r w:rsidRPr="00E92B15">
        <w:rPr>
          <w:rFonts w:ascii="Courier New" w:hAnsi="Courier New" w:cs="Courier New"/>
          <w:lang w:val="en-CA"/>
        </w:rPr>
        <w:t>vf</w:t>
      </w:r>
      <w:proofErr w:type="spellEnd"/>
      <w:r w:rsidRPr="00E92B15">
        <w:rPr>
          <w:rFonts w:ascii="Courier New" w:hAnsi="Courier New" w:cs="Courier New"/>
          <w:lang w:val="en-CA"/>
        </w:rPr>
        <w:t xml:space="preserve"> “scale=NEW_</w:t>
      </w:r>
      <w:proofErr w:type="gramStart"/>
      <w:r w:rsidRPr="00E92B15">
        <w:rPr>
          <w:rFonts w:ascii="Courier New" w:hAnsi="Courier New" w:cs="Courier New"/>
          <w:lang w:val="en-CA"/>
        </w:rPr>
        <w:t>WDT:NEW</w:t>
      </w:r>
      <w:proofErr w:type="gramEnd"/>
      <w:r w:rsidRPr="00E92B15">
        <w:rPr>
          <w:rFonts w:ascii="Courier New" w:hAnsi="Courier New" w:cs="Courier New"/>
          <w:lang w:val="en-CA"/>
        </w:rPr>
        <w:t>_HGT“ output.png</w:t>
      </w:r>
    </w:p>
    <w:p w14:paraId="359283B1" w14:textId="77777777"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for 100%: -</w:t>
      </w:r>
      <w:proofErr w:type="spellStart"/>
      <w:r w:rsidRPr="00B856D7">
        <w:rPr>
          <w:rFonts w:ascii="Times New Roman" w:hAnsi="Times New Roman" w:cs="Times New Roman"/>
          <w:lang w:val="en-CA"/>
        </w:rPr>
        <w:t>vf</w:t>
      </w:r>
      <w:proofErr w:type="spellEnd"/>
      <w:r w:rsidRPr="00B856D7">
        <w:rPr>
          <w:rFonts w:ascii="Times New Roman" w:hAnsi="Times New Roman" w:cs="Times New Roman"/>
          <w:lang w:val="en-CA"/>
        </w:rPr>
        <w:t xml:space="preserve"> “pad=ceil(</w:t>
      </w:r>
      <w:proofErr w:type="spellStart"/>
      <w:r w:rsidRPr="00B856D7">
        <w:rPr>
          <w:rFonts w:ascii="Times New Roman" w:hAnsi="Times New Roman" w:cs="Times New Roman"/>
          <w:lang w:val="en-CA"/>
        </w:rPr>
        <w:t>iw</w:t>
      </w:r>
      <w:proofErr w:type="spellEnd"/>
      <w:r w:rsidRPr="00B856D7">
        <w:rPr>
          <w:rFonts w:ascii="Times New Roman" w:hAnsi="Times New Roman" w:cs="Times New Roman"/>
          <w:lang w:val="en-CA"/>
        </w:rPr>
        <w:t>/</w:t>
      </w:r>
      <w:proofErr w:type="gramStart"/>
      <w:r w:rsidRPr="00B856D7">
        <w:rPr>
          <w:rFonts w:ascii="Times New Roman" w:hAnsi="Times New Roman" w:cs="Times New Roman"/>
          <w:lang w:val="en-CA"/>
        </w:rPr>
        <w:t>2)*</w:t>
      </w:r>
      <w:proofErr w:type="gramEnd"/>
      <w:r w:rsidRPr="00B856D7">
        <w:rPr>
          <w:rFonts w:ascii="Times New Roman" w:hAnsi="Times New Roman" w:cs="Times New Roman"/>
          <w:lang w:val="en-CA"/>
        </w:rPr>
        <w:t>2:ceil(</w:t>
      </w:r>
      <w:proofErr w:type="spellStart"/>
      <w:r w:rsidRPr="00B856D7">
        <w:rPr>
          <w:rFonts w:ascii="Times New Roman" w:hAnsi="Times New Roman" w:cs="Times New Roman"/>
          <w:lang w:val="en-CA"/>
        </w:rPr>
        <w:t>ih</w:t>
      </w:r>
      <w:proofErr w:type="spellEnd"/>
      <w:r w:rsidRPr="00B856D7">
        <w:rPr>
          <w:rFonts w:ascii="Times New Roman" w:hAnsi="Times New Roman" w:cs="Times New Roman"/>
          <w:lang w:val="en-CA"/>
        </w:rPr>
        <w:t>/2)*2”</w:t>
      </w:r>
    </w:p>
    <w:p w14:paraId="50D2F5DE" w14:textId="75C42B16"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 xml:space="preserve">for 75%: </w:t>
      </w:r>
      <w:r w:rsidR="005C49BF">
        <w:rPr>
          <w:rFonts w:ascii="Times New Roman" w:hAnsi="Times New Roman" w:cs="Times New Roman"/>
          <w:lang w:val="en-CA"/>
        </w:rPr>
        <w:t xml:space="preserve"> </w:t>
      </w:r>
      <w:r w:rsidRPr="00B856D7">
        <w:rPr>
          <w:rFonts w:ascii="Times New Roman" w:hAnsi="Times New Roman" w:cs="Times New Roman"/>
          <w:lang w:val="en-CA"/>
        </w:rPr>
        <w:t xml:space="preserve"> -</w:t>
      </w:r>
      <w:proofErr w:type="spellStart"/>
      <w:r w:rsidRPr="00B856D7">
        <w:rPr>
          <w:rFonts w:ascii="Times New Roman" w:hAnsi="Times New Roman" w:cs="Times New Roman"/>
          <w:lang w:val="en-CA"/>
        </w:rPr>
        <w:t>vf</w:t>
      </w:r>
      <w:proofErr w:type="spellEnd"/>
      <w:r w:rsidRPr="00B856D7">
        <w:rPr>
          <w:rFonts w:ascii="Times New Roman" w:hAnsi="Times New Roman" w:cs="Times New Roman"/>
          <w:lang w:val="en-CA"/>
        </w:rPr>
        <w:t xml:space="preserve"> "scale=ceil(</w:t>
      </w:r>
      <w:proofErr w:type="spellStart"/>
      <w:r w:rsidRPr="00B856D7">
        <w:rPr>
          <w:rFonts w:ascii="Times New Roman" w:hAnsi="Times New Roman" w:cs="Times New Roman"/>
          <w:lang w:val="en-CA"/>
        </w:rPr>
        <w:t>iw</w:t>
      </w:r>
      <w:proofErr w:type="spellEnd"/>
      <w:r w:rsidRPr="00B856D7">
        <w:rPr>
          <w:rFonts w:ascii="Times New Roman" w:hAnsi="Times New Roman" w:cs="Times New Roman"/>
          <w:lang w:val="en-CA"/>
        </w:rPr>
        <w:t>*3/</w:t>
      </w:r>
      <w:proofErr w:type="gramStart"/>
      <w:r w:rsidRPr="00B856D7">
        <w:rPr>
          <w:rFonts w:ascii="Times New Roman" w:hAnsi="Times New Roman" w:cs="Times New Roman"/>
          <w:lang w:val="en-CA"/>
        </w:rPr>
        <w:t>8)*</w:t>
      </w:r>
      <w:proofErr w:type="gramEnd"/>
      <w:r w:rsidRPr="00B856D7">
        <w:rPr>
          <w:rFonts w:ascii="Times New Roman" w:hAnsi="Times New Roman" w:cs="Times New Roman"/>
          <w:lang w:val="en-CA"/>
        </w:rPr>
        <w:t>2:ceil(</w:t>
      </w:r>
      <w:proofErr w:type="spellStart"/>
      <w:r w:rsidRPr="00B856D7">
        <w:rPr>
          <w:rFonts w:ascii="Times New Roman" w:hAnsi="Times New Roman" w:cs="Times New Roman"/>
          <w:lang w:val="en-CA"/>
        </w:rPr>
        <w:t>ih</w:t>
      </w:r>
      <w:proofErr w:type="spellEnd"/>
      <w:r w:rsidRPr="00B856D7">
        <w:rPr>
          <w:rFonts w:ascii="Times New Roman" w:hAnsi="Times New Roman" w:cs="Times New Roman"/>
          <w:lang w:val="en-CA"/>
        </w:rPr>
        <w:t>*3/8)*2"</w:t>
      </w:r>
    </w:p>
    <w:p w14:paraId="482F13F3" w14:textId="77777777"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for 50%:   -</w:t>
      </w:r>
      <w:proofErr w:type="spellStart"/>
      <w:r w:rsidRPr="00B856D7">
        <w:rPr>
          <w:rFonts w:ascii="Times New Roman" w:hAnsi="Times New Roman" w:cs="Times New Roman"/>
          <w:lang w:val="en-CA"/>
        </w:rPr>
        <w:t>vf</w:t>
      </w:r>
      <w:proofErr w:type="spellEnd"/>
      <w:r w:rsidRPr="00B856D7">
        <w:rPr>
          <w:rFonts w:ascii="Times New Roman" w:hAnsi="Times New Roman" w:cs="Times New Roman"/>
          <w:lang w:val="en-CA"/>
        </w:rPr>
        <w:t xml:space="preserve"> "scale=ceil(</w:t>
      </w:r>
      <w:proofErr w:type="spellStart"/>
      <w:r w:rsidRPr="00B856D7">
        <w:rPr>
          <w:rFonts w:ascii="Times New Roman" w:hAnsi="Times New Roman" w:cs="Times New Roman"/>
          <w:lang w:val="en-CA"/>
        </w:rPr>
        <w:t>iw</w:t>
      </w:r>
      <w:proofErr w:type="spellEnd"/>
      <w:r w:rsidRPr="00B856D7">
        <w:rPr>
          <w:rFonts w:ascii="Times New Roman" w:hAnsi="Times New Roman" w:cs="Times New Roman"/>
          <w:lang w:val="en-CA"/>
        </w:rPr>
        <w:t>*/</w:t>
      </w:r>
      <w:proofErr w:type="gramStart"/>
      <w:r w:rsidRPr="00B856D7">
        <w:rPr>
          <w:rFonts w:ascii="Times New Roman" w:hAnsi="Times New Roman" w:cs="Times New Roman"/>
          <w:lang w:val="en-CA"/>
        </w:rPr>
        <w:t>4)*</w:t>
      </w:r>
      <w:proofErr w:type="gramEnd"/>
      <w:r w:rsidRPr="00B856D7">
        <w:rPr>
          <w:rFonts w:ascii="Times New Roman" w:hAnsi="Times New Roman" w:cs="Times New Roman"/>
          <w:lang w:val="en-CA"/>
        </w:rPr>
        <w:t>2:ceil(</w:t>
      </w:r>
      <w:proofErr w:type="spellStart"/>
      <w:r w:rsidRPr="00B856D7">
        <w:rPr>
          <w:rFonts w:ascii="Times New Roman" w:hAnsi="Times New Roman" w:cs="Times New Roman"/>
          <w:lang w:val="en-CA"/>
        </w:rPr>
        <w:t>ih</w:t>
      </w:r>
      <w:proofErr w:type="spellEnd"/>
      <w:r w:rsidRPr="00B856D7">
        <w:rPr>
          <w:rFonts w:ascii="Times New Roman" w:hAnsi="Times New Roman" w:cs="Times New Roman"/>
          <w:lang w:val="en-CA"/>
        </w:rPr>
        <w:t>*/4)*2"</w:t>
      </w:r>
    </w:p>
    <w:p w14:paraId="3AA686F6" w14:textId="511D23FF" w:rsidR="00B856D7" w:rsidRPr="00E92B15" w:rsidRDefault="00B856D7" w:rsidP="00E92B15">
      <w:pPr>
        <w:widowControl/>
        <w:autoSpaceDE/>
        <w:autoSpaceDN/>
        <w:ind w:leftChars="200" w:left="440"/>
        <w:jc w:val="both"/>
        <w:rPr>
          <w:rFonts w:ascii="Times New Roman" w:hAnsi="Times New Roman" w:cs="Times New Roman"/>
          <w:highlight w:val="yellow"/>
          <w:lang w:val="en-CA"/>
        </w:rPr>
      </w:pPr>
      <w:r w:rsidRPr="00B856D7">
        <w:rPr>
          <w:rFonts w:ascii="Times New Roman" w:hAnsi="Times New Roman" w:cs="Times New Roman"/>
          <w:lang w:val="en-CA"/>
        </w:rPr>
        <w:t>for 25%:   -</w:t>
      </w:r>
      <w:proofErr w:type="spellStart"/>
      <w:r w:rsidRPr="00B856D7">
        <w:rPr>
          <w:rFonts w:ascii="Times New Roman" w:hAnsi="Times New Roman" w:cs="Times New Roman"/>
          <w:lang w:val="en-CA"/>
        </w:rPr>
        <w:t>vf</w:t>
      </w:r>
      <w:proofErr w:type="spellEnd"/>
      <w:r w:rsidRPr="00B856D7">
        <w:rPr>
          <w:rFonts w:ascii="Times New Roman" w:hAnsi="Times New Roman" w:cs="Times New Roman"/>
          <w:lang w:val="en-CA"/>
        </w:rPr>
        <w:t xml:space="preserve"> "scale=ceil(</w:t>
      </w:r>
      <w:proofErr w:type="spellStart"/>
      <w:r w:rsidRPr="00B856D7">
        <w:rPr>
          <w:rFonts w:ascii="Times New Roman" w:hAnsi="Times New Roman" w:cs="Times New Roman"/>
          <w:lang w:val="en-CA"/>
        </w:rPr>
        <w:t>iw</w:t>
      </w:r>
      <w:proofErr w:type="spellEnd"/>
      <w:r w:rsidRPr="00B856D7">
        <w:rPr>
          <w:rFonts w:ascii="Times New Roman" w:hAnsi="Times New Roman" w:cs="Times New Roman"/>
          <w:lang w:val="en-CA"/>
        </w:rPr>
        <w:t>*/</w:t>
      </w:r>
      <w:proofErr w:type="gramStart"/>
      <w:r w:rsidRPr="00B856D7">
        <w:rPr>
          <w:rFonts w:ascii="Times New Roman" w:hAnsi="Times New Roman" w:cs="Times New Roman"/>
          <w:lang w:val="en-CA"/>
        </w:rPr>
        <w:t>8)*</w:t>
      </w:r>
      <w:proofErr w:type="gramEnd"/>
      <w:r w:rsidRPr="00B856D7">
        <w:rPr>
          <w:rFonts w:ascii="Times New Roman" w:hAnsi="Times New Roman" w:cs="Times New Roman"/>
          <w:lang w:val="en-CA"/>
        </w:rPr>
        <w:t>2:ceil(</w:t>
      </w:r>
      <w:proofErr w:type="spellStart"/>
      <w:r w:rsidRPr="00B856D7">
        <w:rPr>
          <w:rFonts w:ascii="Times New Roman" w:hAnsi="Times New Roman" w:cs="Times New Roman"/>
          <w:lang w:val="en-CA"/>
        </w:rPr>
        <w:t>ih</w:t>
      </w:r>
      <w:proofErr w:type="spellEnd"/>
      <w:r w:rsidRPr="00B856D7">
        <w:rPr>
          <w:rFonts w:ascii="Times New Roman" w:hAnsi="Times New Roman" w:cs="Times New Roman"/>
          <w:lang w:val="en-CA"/>
        </w:rPr>
        <w:t>*/8)*2"</w:t>
      </w:r>
    </w:p>
    <w:p w14:paraId="614EB760" w14:textId="77777777" w:rsidR="005321B2" w:rsidRPr="001C5CE6" w:rsidRDefault="005321B2" w:rsidP="001C5CE6">
      <w:pPr>
        <w:widowControl/>
        <w:autoSpaceDE/>
        <w:autoSpaceDN/>
        <w:jc w:val="both"/>
        <w:rPr>
          <w:rFonts w:ascii="Times New Roman" w:eastAsia="SimSun" w:hAnsi="Times New Roman" w:cs="Times New Roman"/>
          <w:bCs/>
          <w:lang w:val="en-CA" w:eastAsia="zh-CN"/>
        </w:rPr>
      </w:pPr>
    </w:p>
    <w:p w14:paraId="3B582632" w14:textId="6864C8D3" w:rsidR="007F4109" w:rsidRPr="001C5CE6" w:rsidRDefault="00EB285A" w:rsidP="001C5CE6">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 object detection</w:t>
      </w:r>
      <w:r w:rsidR="007B09C9">
        <w:rPr>
          <w:rFonts w:ascii="Times New Roman" w:eastAsia="SimSun" w:hAnsi="Times New Roman" w:cs="Times New Roman"/>
          <w:b/>
          <w:sz w:val="28"/>
          <w:szCs w:val="24"/>
          <w:lang w:eastAsia="zh-CN"/>
        </w:rPr>
        <w:t xml:space="preserve"> and instance segmentation</w:t>
      </w:r>
      <w:r>
        <w:rPr>
          <w:rFonts w:ascii="Times New Roman" w:eastAsia="SimSun" w:hAnsi="Times New Roman" w:cs="Times New Roman"/>
          <w:b/>
          <w:sz w:val="28"/>
          <w:szCs w:val="24"/>
          <w:lang w:eastAsia="zh-CN"/>
        </w:rPr>
        <w:t xml:space="preserve"> tasks</w:t>
      </w:r>
    </w:p>
    <w:p w14:paraId="67643EBA" w14:textId="579F9B26" w:rsidR="007F4109" w:rsidRPr="001C5CE6" w:rsidRDefault="007F4109" w:rsidP="007F4109">
      <w:pPr>
        <w:widowControl/>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F</w:t>
      </w:r>
      <w:r w:rsidRPr="001C5CE6">
        <w:rPr>
          <w:rFonts w:ascii="Times New Roman" w:eastAsia="SimSun" w:hAnsi="Times New Roman" w:cs="Times New Roman"/>
          <w:bCs/>
          <w:lang w:eastAsia="zh-CN"/>
        </w:rPr>
        <w:t xml:space="preserve">ig. </w:t>
      </w:r>
      <w:r w:rsidR="002A6581" w:rsidRPr="001C5CE6">
        <w:rPr>
          <w:rFonts w:ascii="Times New Roman" w:eastAsia="SimSun" w:hAnsi="Times New Roman" w:cs="Times New Roman"/>
          <w:bCs/>
          <w:lang w:eastAsia="zh-CN"/>
        </w:rPr>
        <w:t>1</w:t>
      </w:r>
      <w:r w:rsidR="008A00A1" w:rsidRPr="001C5CE6">
        <w:rPr>
          <w:rFonts w:ascii="Times New Roman" w:eastAsia="SimSun" w:hAnsi="Times New Roman" w:cs="Times New Roman"/>
          <w:bCs/>
          <w:lang w:eastAsia="zh-CN"/>
        </w:rPr>
        <w:t xml:space="preserve"> shows the pipeline of the anchor generation for object detection and instance segmentation tasks, including the following</w:t>
      </w:r>
      <w:r w:rsidR="001E0478">
        <w:rPr>
          <w:rFonts w:ascii="Times New Roman" w:eastAsia="SimSun" w:hAnsi="Times New Roman" w:cs="Times New Roman"/>
          <w:bCs/>
          <w:lang w:eastAsia="zh-CN"/>
        </w:rPr>
        <w:t xml:space="preserve"> specific</w:t>
      </w:r>
      <w:r w:rsidR="008A00A1" w:rsidRPr="001C5CE6">
        <w:rPr>
          <w:rFonts w:ascii="Times New Roman" w:eastAsia="SimSun" w:hAnsi="Times New Roman" w:cs="Times New Roman"/>
          <w:bCs/>
          <w:lang w:eastAsia="zh-CN"/>
        </w:rPr>
        <w:t xml:space="preserve"> datasets</w:t>
      </w:r>
      <w:r w:rsidR="007B09C9">
        <w:rPr>
          <w:rFonts w:ascii="Times New Roman" w:eastAsia="SimSun" w:hAnsi="Times New Roman" w:cs="Times New Roman"/>
          <w:bCs/>
          <w:lang w:eastAsia="zh-CN"/>
        </w:rPr>
        <w:t>:</w:t>
      </w:r>
    </w:p>
    <w:p w14:paraId="0A41F382" w14:textId="4CAED826"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O</w:t>
      </w:r>
      <w:r w:rsidRPr="001C5CE6">
        <w:rPr>
          <w:rFonts w:ascii="Times New Roman" w:eastAsia="SimSun" w:hAnsi="Times New Roman" w:cs="Times New Roman"/>
          <w:bCs/>
          <w:lang w:eastAsia="zh-CN"/>
        </w:rPr>
        <w:t>bject detection: OpenImageV6</w:t>
      </w:r>
    </w:p>
    <w:p w14:paraId="5185F65E" w14:textId="77777777" w:rsidR="008A00A1" w:rsidRPr="001C5CE6" w:rsidRDefault="008A00A1" w:rsidP="008A00A1">
      <w:pPr>
        <w:pStyle w:val="ListParagraph"/>
        <w:numPr>
          <w:ilvl w:val="0"/>
          <w:numId w:val="13"/>
        </w:numPr>
        <w:rPr>
          <w:rFonts w:ascii="Times New Roman" w:eastAsia="SimSun" w:hAnsi="Times New Roman" w:cs="Times New Roman"/>
          <w:bCs/>
          <w:lang w:eastAsia="zh-CN"/>
        </w:rPr>
      </w:pPr>
      <w:r w:rsidRPr="001C5CE6">
        <w:rPr>
          <w:rFonts w:ascii="Times New Roman" w:eastAsia="SimSun" w:hAnsi="Times New Roman" w:cs="Times New Roman"/>
          <w:bCs/>
          <w:lang w:eastAsia="zh-CN"/>
        </w:rPr>
        <w:t>Object detection: FLIR</w:t>
      </w:r>
    </w:p>
    <w:p w14:paraId="42BC656A" w14:textId="40B16C4F"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O</w:t>
      </w:r>
      <w:r w:rsidRPr="001C5CE6">
        <w:rPr>
          <w:rFonts w:ascii="Times New Roman" w:eastAsia="SimSun" w:hAnsi="Times New Roman" w:cs="Times New Roman"/>
          <w:bCs/>
          <w:lang w:eastAsia="zh-CN"/>
        </w:rPr>
        <w:t>bject detection: TVD (Image)</w:t>
      </w:r>
    </w:p>
    <w:p w14:paraId="7194E4E5" w14:textId="25B951CE"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I</w:t>
      </w:r>
      <w:r w:rsidRPr="001C5CE6">
        <w:rPr>
          <w:rFonts w:ascii="Times New Roman" w:eastAsia="SimSun" w:hAnsi="Times New Roman" w:cs="Times New Roman"/>
          <w:bCs/>
          <w:lang w:eastAsia="zh-CN"/>
        </w:rPr>
        <w:t>nstance segmentation: OpenImage</w:t>
      </w:r>
      <w:r w:rsidR="005646F9">
        <w:rPr>
          <w:rFonts w:ascii="Times New Roman" w:eastAsia="SimSun" w:hAnsi="Times New Roman" w:cs="Times New Roman"/>
          <w:bCs/>
          <w:lang w:eastAsia="zh-CN"/>
        </w:rPr>
        <w:t>V</w:t>
      </w:r>
      <w:r w:rsidRPr="001C5CE6">
        <w:rPr>
          <w:rFonts w:ascii="Times New Roman" w:eastAsia="SimSun" w:hAnsi="Times New Roman" w:cs="Times New Roman"/>
          <w:bCs/>
          <w:lang w:eastAsia="zh-CN"/>
        </w:rPr>
        <w:t>6</w:t>
      </w:r>
    </w:p>
    <w:p w14:paraId="515ECF3B" w14:textId="7A60AF26" w:rsidR="00925134" w:rsidRDefault="008A00A1" w:rsidP="000630E9">
      <w:pPr>
        <w:pStyle w:val="ListParagraph"/>
        <w:widowControl/>
        <w:numPr>
          <w:ilvl w:val="0"/>
          <w:numId w:val="13"/>
        </w:numPr>
        <w:autoSpaceDE/>
        <w:autoSpaceDN/>
        <w:rPr>
          <w:lang w:eastAsia="zh-CN"/>
        </w:rPr>
      </w:pPr>
      <w:r w:rsidRPr="001C5CE6">
        <w:rPr>
          <w:rFonts w:ascii="Times New Roman" w:eastAsia="SimSun" w:hAnsi="Times New Roman" w:cs="Times New Roman" w:hint="eastAsia"/>
          <w:bCs/>
          <w:lang w:eastAsia="zh-CN"/>
        </w:rPr>
        <w:t>I</w:t>
      </w:r>
      <w:r w:rsidRPr="001C5CE6">
        <w:rPr>
          <w:rFonts w:ascii="Times New Roman" w:eastAsia="SimSun" w:hAnsi="Times New Roman" w:cs="Times New Roman"/>
          <w:bCs/>
          <w:lang w:eastAsia="zh-CN"/>
        </w:rPr>
        <w:t>nstance segmentation: TVD (Image)</w:t>
      </w:r>
    </w:p>
    <w:p w14:paraId="161FEABF" w14:textId="39FF7F17" w:rsidR="00EE624A" w:rsidRDefault="00EE624A" w:rsidP="003613C9">
      <w:pPr>
        <w:widowControl/>
        <w:autoSpaceDE/>
        <w:autoSpaceDN/>
        <w:jc w:val="center"/>
        <w:rPr>
          <w:rFonts w:ascii="Times New Roman" w:eastAsia="SimSun" w:hAnsi="Times New Roman" w:cs="Times New Roman"/>
          <w:bCs/>
          <w:sz w:val="28"/>
          <w:szCs w:val="24"/>
          <w:lang w:eastAsia="zh-CN"/>
        </w:rPr>
      </w:pPr>
      <w:r>
        <w:rPr>
          <w:noProof/>
        </w:rPr>
        <w:lastRenderedPageBreak/>
        <w:drawing>
          <wp:inline distT="0" distB="0" distL="0" distR="0" wp14:anchorId="19BB6B27" wp14:editId="6AB857F9">
            <wp:extent cx="5175250" cy="1317336"/>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46847" cy="1335561"/>
                    </a:xfrm>
                    <a:prstGeom prst="rect">
                      <a:avLst/>
                    </a:prstGeom>
                  </pic:spPr>
                </pic:pic>
              </a:graphicData>
            </a:graphic>
          </wp:inline>
        </w:drawing>
      </w:r>
    </w:p>
    <w:p w14:paraId="46F978DC" w14:textId="51795711" w:rsidR="003613C9" w:rsidRPr="001C5CE6" w:rsidRDefault="003613C9" w:rsidP="003613C9">
      <w:pPr>
        <w:widowControl/>
        <w:autoSpaceDE/>
        <w:autoSpaceDN/>
        <w:jc w:val="center"/>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F</w:t>
      </w:r>
      <w:r w:rsidRPr="001C5CE6">
        <w:rPr>
          <w:rFonts w:ascii="Times New Roman" w:eastAsia="SimSun" w:hAnsi="Times New Roman" w:cs="Times New Roman"/>
          <w:bCs/>
          <w:lang w:eastAsia="zh-CN"/>
        </w:rPr>
        <w:t xml:space="preserve">ig. </w:t>
      </w:r>
      <w:r w:rsidR="002A6581" w:rsidRPr="001C5CE6">
        <w:rPr>
          <w:rFonts w:ascii="Times New Roman" w:eastAsia="SimSun" w:hAnsi="Times New Roman" w:cs="Times New Roman"/>
          <w:bCs/>
          <w:lang w:eastAsia="zh-CN"/>
        </w:rPr>
        <w:t>1</w:t>
      </w:r>
      <w:r w:rsidR="00376FE1" w:rsidRPr="001C5CE6">
        <w:rPr>
          <w:rFonts w:ascii="Times New Roman" w:eastAsia="SimSun" w:hAnsi="Times New Roman" w:cs="Times New Roman"/>
          <w:bCs/>
          <w:lang w:eastAsia="zh-CN"/>
        </w:rPr>
        <w:t>.</w:t>
      </w:r>
      <w:r w:rsidR="00DE4A3B" w:rsidRPr="001C5CE6">
        <w:rPr>
          <w:rFonts w:ascii="Times New Roman" w:eastAsia="SimSun" w:hAnsi="Times New Roman" w:cs="Times New Roman"/>
          <w:bCs/>
          <w:lang w:eastAsia="zh-CN"/>
        </w:rPr>
        <w:t xml:space="preserve"> the pipeline of the anchor generation for object detection, instance segmentation tasks</w:t>
      </w:r>
    </w:p>
    <w:p w14:paraId="370E19D1" w14:textId="2BEB87B7" w:rsidR="002A6581" w:rsidRDefault="00373132" w:rsidP="001C5CE6">
      <w:pPr>
        <w:widowControl/>
        <w:autoSpaceDE/>
        <w:autoSpaceDN/>
        <w:rPr>
          <w:rFonts w:ascii="Times New Roman" w:eastAsia="SimSun" w:hAnsi="Times New Roman" w:cs="Times New Roman"/>
          <w:bCs/>
          <w:lang w:eastAsia="zh-CN"/>
        </w:rPr>
      </w:pPr>
      <w:r w:rsidRPr="003458D5">
        <w:rPr>
          <w:rFonts w:ascii="Times New Roman" w:eastAsia="SimSun" w:hAnsi="Times New Roman" w:cs="Times New Roman"/>
          <w:bCs/>
          <w:lang w:eastAsia="zh-CN"/>
        </w:rPr>
        <w:t>The original images with PNG format should</w:t>
      </w:r>
      <w:r w:rsidR="003C62DC">
        <w:rPr>
          <w:rFonts w:ascii="Times New Roman" w:eastAsia="SimSun" w:hAnsi="Times New Roman" w:cs="Times New Roman"/>
          <w:bCs/>
          <w:lang w:eastAsia="zh-CN"/>
        </w:rPr>
        <w:t xml:space="preserve"> be </w:t>
      </w:r>
      <w:r w:rsidRPr="003458D5">
        <w:rPr>
          <w:rFonts w:ascii="Times New Roman" w:eastAsia="SimSun" w:hAnsi="Times New Roman" w:cs="Times New Roman"/>
          <w:bCs/>
          <w:lang w:eastAsia="zh-CN"/>
        </w:rPr>
        <w:t>first downscaled</w:t>
      </w:r>
      <w:r w:rsidR="006F334B">
        <w:rPr>
          <w:rFonts w:ascii="Times New Roman" w:eastAsia="SimSun" w:hAnsi="Times New Roman" w:cs="Times New Roman"/>
          <w:bCs/>
          <w:lang w:eastAsia="zh-CN"/>
        </w:rPr>
        <w:t xml:space="preserve"> or padded</w:t>
      </w:r>
      <w:r w:rsidRPr="003458D5">
        <w:rPr>
          <w:rFonts w:ascii="Times New Roman" w:eastAsia="SimSun" w:hAnsi="Times New Roman" w:cs="Times New Roman"/>
          <w:bCs/>
          <w:lang w:eastAsia="zh-CN"/>
        </w:rPr>
        <w:t xml:space="preserve"> and converted to YUV420 format using </w:t>
      </w:r>
      <w:proofErr w:type="spellStart"/>
      <w:r w:rsidRPr="003458D5">
        <w:rPr>
          <w:rFonts w:ascii="Times New Roman" w:eastAsia="SimSun" w:hAnsi="Times New Roman" w:cs="Times New Roman"/>
          <w:bCs/>
          <w:lang w:eastAsia="zh-CN"/>
        </w:rPr>
        <w:t>FFmpeg</w:t>
      </w:r>
      <w:proofErr w:type="spellEnd"/>
      <w:r w:rsidRPr="003458D5">
        <w:rPr>
          <w:rFonts w:ascii="Times New Roman" w:eastAsia="SimSun" w:hAnsi="Times New Roman" w:cs="Times New Roman"/>
          <w:bCs/>
          <w:lang w:eastAsia="zh-CN"/>
        </w:rPr>
        <w:t>.</w:t>
      </w:r>
      <w:r w:rsidR="007B71F1" w:rsidRPr="003458D5">
        <w:rPr>
          <w:rFonts w:ascii="Times New Roman" w:eastAsia="SimSun" w:hAnsi="Times New Roman" w:cs="Times New Roman"/>
          <w:bCs/>
          <w:lang w:eastAsia="zh-CN"/>
        </w:rPr>
        <w:t xml:space="preserve"> The generated images in YUV format are compressed and decompressed using VTM software with the configuration predefined. The reconstructed YUV files with bit depth of 10 are then converted and upscaled </w:t>
      </w:r>
      <w:r w:rsidR="006F334B">
        <w:rPr>
          <w:rFonts w:ascii="Times New Roman" w:eastAsia="SimSun" w:hAnsi="Times New Roman" w:cs="Times New Roman"/>
          <w:bCs/>
          <w:lang w:eastAsia="zh-CN"/>
        </w:rPr>
        <w:t xml:space="preserve">or clipped </w:t>
      </w:r>
      <w:r w:rsidR="007B71F1" w:rsidRPr="003458D5">
        <w:rPr>
          <w:rFonts w:ascii="Times New Roman" w:eastAsia="SimSun" w:hAnsi="Times New Roman" w:cs="Times New Roman"/>
          <w:bCs/>
          <w:lang w:eastAsia="zh-CN"/>
        </w:rPr>
        <w:t>to the same format and resolution of the input for the machine tasks.</w:t>
      </w:r>
    </w:p>
    <w:p w14:paraId="37BA7F7A" w14:textId="77777777" w:rsidR="00F978FA" w:rsidRPr="003458D5" w:rsidRDefault="00F978FA" w:rsidP="001C5CE6">
      <w:pPr>
        <w:widowControl/>
        <w:autoSpaceDE/>
        <w:autoSpaceDN/>
        <w:rPr>
          <w:rFonts w:ascii="Times New Roman" w:eastAsia="SimSun" w:hAnsi="Times New Roman" w:cs="Times New Roman"/>
          <w:bCs/>
          <w:lang w:eastAsia="zh-CN"/>
        </w:rPr>
      </w:pPr>
    </w:p>
    <w:p w14:paraId="2FBF3889" w14:textId="27A41FD3" w:rsidR="004D4885" w:rsidRPr="001C5CE6" w:rsidRDefault="00E770E6" w:rsidP="00A35598">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 o</w:t>
      </w:r>
      <w:r w:rsidR="004D4885" w:rsidRPr="001C5CE6">
        <w:rPr>
          <w:rFonts w:ascii="Times New Roman" w:eastAsia="SimSun" w:hAnsi="Times New Roman" w:cs="Times New Roman"/>
          <w:b/>
          <w:sz w:val="28"/>
          <w:szCs w:val="24"/>
          <w:lang w:eastAsia="zh-CN"/>
        </w:rPr>
        <w:t>bject tracking</w:t>
      </w:r>
      <w:r>
        <w:rPr>
          <w:rFonts w:ascii="Times New Roman" w:eastAsia="SimSun" w:hAnsi="Times New Roman" w:cs="Times New Roman"/>
          <w:b/>
          <w:sz w:val="28"/>
          <w:szCs w:val="24"/>
          <w:lang w:eastAsia="zh-CN"/>
        </w:rPr>
        <w:t xml:space="preserve"> task</w:t>
      </w:r>
      <w:r w:rsidR="004D4885" w:rsidRPr="001C5CE6">
        <w:rPr>
          <w:rFonts w:ascii="Times New Roman" w:eastAsia="SimSun" w:hAnsi="Times New Roman" w:cs="Times New Roman"/>
          <w:b/>
          <w:sz w:val="28"/>
          <w:szCs w:val="24"/>
          <w:lang w:eastAsia="zh-CN"/>
        </w:rPr>
        <w:t>: TVD</w:t>
      </w:r>
      <w:r w:rsidR="00812288">
        <w:rPr>
          <w:rFonts w:ascii="Times New Roman" w:eastAsia="SimSun" w:hAnsi="Times New Roman" w:cs="Times New Roman"/>
          <w:b/>
          <w:sz w:val="28"/>
          <w:szCs w:val="24"/>
          <w:lang w:eastAsia="zh-CN"/>
        </w:rPr>
        <w:t xml:space="preserve"> (Video)</w:t>
      </w:r>
    </w:p>
    <w:p w14:paraId="543EF2BC" w14:textId="46A5A1CF" w:rsidR="00F4219E" w:rsidRPr="00620C11" w:rsidRDefault="00165192" w:rsidP="00C55DD4">
      <w:pPr>
        <w:widowControl/>
        <w:autoSpaceDE/>
        <w:autoSpaceDN/>
        <w:rPr>
          <w:rFonts w:ascii="Times New Roman" w:eastAsia="SimSun" w:hAnsi="Times New Roman" w:cs="Times New Roman"/>
          <w:b/>
          <w:sz w:val="28"/>
          <w:szCs w:val="24"/>
          <w:highlight w:val="yellow"/>
          <w:lang w:eastAsia="zh-CN"/>
        </w:rPr>
      </w:pPr>
      <w:r w:rsidRPr="001C5050">
        <w:rPr>
          <w:rFonts w:ascii="Times New Roman" w:eastAsia="SimSun" w:hAnsi="Times New Roman" w:cs="Times New Roman" w:hint="eastAsia"/>
          <w:bCs/>
          <w:lang w:eastAsia="zh-CN"/>
        </w:rPr>
        <w:t>F</w:t>
      </w:r>
      <w:r w:rsidRPr="00CF3F2E">
        <w:rPr>
          <w:rFonts w:ascii="Times New Roman" w:eastAsia="SimSun" w:hAnsi="Times New Roman" w:cs="Times New Roman"/>
          <w:bCs/>
          <w:lang w:eastAsia="zh-CN"/>
        </w:rPr>
        <w:t>ig. 2 shows the pipeline</w:t>
      </w:r>
      <w:r w:rsidRPr="00755823">
        <w:rPr>
          <w:rFonts w:ascii="Times New Roman" w:eastAsia="SimSun" w:hAnsi="Times New Roman" w:cs="Times New Roman"/>
          <w:bCs/>
          <w:lang w:eastAsia="zh-CN"/>
        </w:rPr>
        <w:t xml:space="preserve"> of the anchor generation for object tracking task on the TVD (Video) dataset. The </w:t>
      </w:r>
      <w:r w:rsidR="00EC1BA3">
        <w:rPr>
          <w:rFonts w:ascii="Times New Roman" w:eastAsia="SimSun" w:hAnsi="Times New Roman" w:cs="Times New Roman"/>
          <w:bCs/>
          <w:lang w:eastAsia="zh-CN"/>
        </w:rPr>
        <w:t>original</w:t>
      </w:r>
      <w:r w:rsidR="00EC1BA3" w:rsidRPr="00755823">
        <w:rPr>
          <w:rFonts w:ascii="Times New Roman" w:eastAsia="SimSun" w:hAnsi="Times New Roman" w:cs="Times New Roman"/>
          <w:bCs/>
          <w:lang w:eastAsia="zh-CN"/>
        </w:rPr>
        <w:t xml:space="preserve"> </w:t>
      </w:r>
      <w:r w:rsidRPr="00755823">
        <w:rPr>
          <w:rFonts w:ascii="Times New Roman" w:eastAsia="SimSun" w:hAnsi="Times New Roman" w:cs="Times New Roman"/>
          <w:bCs/>
          <w:lang w:eastAsia="zh-CN"/>
        </w:rPr>
        <w:t xml:space="preserve">format of video is </w:t>
      </w:r>
      <w:r w:rsidR="00CF3F2E">
        <w:rPr>
          <w:rFonts w:ascii="Times New Roman" w:eastAsia="SimSun" w:hAnsi="Times New Roman" w:cs="Times New Roman"/>
          <w:bCs/>
          <w:lang w:eastAsia="zh-CN"/>
        </w:rPr>
        <w:t>mp4</w:t>
      </w:r>
      <w:r w:rsidRPr="00CF3F2E">
        <w:rPr>
          <w:rFonts w:ascii="Times New Roman" w:eastAsia="SimSun" w:hAnsi="Times New Roman" w:cs="Times New Roman"/>
          <w:bCs/>
          <w:lang w:eastAsia="zh-CN"/>
        </w:rPr>
        <w:t>.</w:t>
      </w:r>
    </w:p>
    <w:p w14:paraId="4630C5FC" w14:textId="181FBB93" w:rsidR="001C5050" w:rsidRDefault="001C5050" w:rsidP="001C5CE6">
      <w:pPr>
        <w:widowControl/>
        <w:autoSpaceDE/>
        <w:autoSpaceDN/>
        <w:jc w:val="center"/>
        <w:rPr>
          <w:rFonts w:ascii="Times New Roman" w:eastAsia="SimSun" w:hAnsi="Times New Roman" w:cs="Times New Roman"/>
          <w:bCs/>
          <w:highlight w:val="yellow"/>
          <w:lang w:eastAsia="zh-CN"/>
        </w:rPr>
      </w:pPr>
      <w:r>
        <w:rPr>
          <w:noProof/>
        </w:rPr>
        <w:drawing>
          <wp:inline distT="0" distB="0" distL="0" distR="0" wp14:anchorId="146BC77A" wp14:editId="57CFD297">
            <wp:extent cx="3695700" cy="1368474"/>
            <wp:effectExtent l="0" t="0" r="0" b="317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72643" cy="1396965"/>
                    </a:xfrm>
                    <a:prstGeom prst="rect">
                      <a:avLst/>
                    </a:prstGeom>
                  </pic:spPr>
                </pic:pic>
              </a:graphicData>
            </a:graphic>
          </wp:inline>
        </w:drawing>
      </w:r>
    </w:p>
    <w:p w14:paraId="0C38A91B" w14:textId="18350C97" w:rsidR="00DB412D" w:rsidRPr="00C55DD4" w:rsidRDefault="00DB412D" w:rsidP="001C5CE6">
      <w:pPr>
        <w:widowControl/>
        <w:autoSpaceDE/>
        <w:autoSpaceDN/>
        <w:jc w:val="center"/>
        <w:rPr>
          <w:rFonts w:ascii="Times New Roman" w:eastAsia="SimSun" w:hAnsi="Times New Roman" w:cs="Times New Roman"/>
          <w:b/>
          <w:sz w:val="28"/>
          <w:szCs w:val="24"/>
          <w:lang w:eastAsia="zh-CN"/>
        </w:rPr>
      </w:pPr>
      <w:r w:rsidRPr="001C5050">
        <w:rPr>
          <w:rFonts w:ascii="Times New Roman" w:eastAsia="SimSun" w:hAnsi="Times New Roman" w:cs="Times New Roman" w:hint="eastAsia"/>
          <w:bCs/>
          <w:lang w:eastAsia="zh-CN"/>
        </w:rPr>
        <w:t>F</w:t>
      </w:r>
      <w:r w:rsidRPr="001C5050">
        <w:rPr>
          <w:rFonts w:ascii="Times New Roman" w:eastAsia="SimSun" w:hAnsi="Times New Roman" w:cs="Times New Roman"/>
          <w:bCs/>
          <w:lang w:eastAsia="zh-CN"/>
        </w:rPr>
        <w:t xml:space="preserve">ig. </w:t>
      </w:r>
      <w:r w:rsidRPr="00755823">
        <w:rPr>
          <w:rFonts w:ascii="Times New Roman" w:eastAsia="SimSun" w:hAnsi="Times New Roman" w:cs="Times New Roman"/>
          <w:bCs/>
          <w:lang w:eastAsia="zh-CN"/>
        </w:rPr>
        <w:t xml:space="preserve">2. the pipeline of the anchor generation for </w:t>
      </w:r>
      <w:r w:rsidRPr="00B22DD1">
        <w:rPr>
          <w:rFonts w:ascii="Times New Roman" w:eastAsia="SimSun" w:hAnsi="Times New Roman" w:cs="Times New Roman"/>
          <w:bCs/>
          <w:lang w:eastAsia="zh-CN"/>
        </w:rPr>
        <w:t>object tracking tasks</w:t>
      </w:r>
    </w:p>
    <w:p w14:paraId="44529A4F" w14:textId="28C4B62B" w:rsidR="00F4219E" w:rsidRDefault="000B3E11" w:rsidP="001E23B5">
      <w:pPr>
        <w:widowControl/>
        <w:autoSpaceDE/>
        <w:autoSpaceDN/>
        <w:rPr>
          <w:rFonts w:ascii="Times New Roman" w:eastAsia="SimSun" w:hAnsi="Times New Roman" w:cs="Times New Roman"/>
          <w:bCs/>
          <w:lang w:eastAsia="zh-CN"/>
        </w:rPr>
      </w:pPr>
      <w:r w:rsidRPr="001C5050">
        <w:rPr>
          <w:rFonts w:ascii="Times New Roman" w:eastAsia="SimSun" w:hAnsi="Times New Roman" w:cs="Times New Roman"/>
          <w:bCs/>
          <w:lang w:eastAsia="zh-CN"/>
        </w:rPr>
        <w:t>The source video</w:t>
      </w:r>
      <w:r w:rsidR="00184506" w:rsidRPr="001C5050">
        <w:rPr>
          <w:rFonts w:ascii="Times New Roman" w:eastAsia="SimSun" w:hAnsi="Times New Roman" w:cs="Times New Roman"/>
          <w:bCs/>
          <w:lang w:eastAsia="zh-CN"/>
        </w:rPr>
        <w:t xml:space="preserve"> sequen</w:t>
      </w:r>
      <w:r w:rsidR="00184506" w:rsidRPr="00DC6B19">
        <w:rPr>
          <w:rFonts w:ascii="Times New Roman" w:eastAsia="SimSun" w:hAnsi="Times New Roman" w:cs="Times New Roman"/>
          <w:bCs/>
          <w:lang w:eastAsia="zh-CN"/>
        </w:rPr>
        <w:t>ce</w:t>
      </w:r>
      <w:r w:rsidRPr="00DC6B19">
        <w:rPr>
          <w:rFonts w:ascii="Times New Roman" w:eastAsia="SimSun" w:hAnsi="Times New Roman" w:cs="Times New Roman"/>
          <w:bCs/>
          <w:lang w:eastAsia="zh-CN"/>
        </w:rPr>
        <w:t xml:space="preserve"> in </w:t>
      </w:r>
      <w:r w:rsidR="00DC6B19">
        <w:rPr>
          <w:rFonts w:ascii="Times New Roman" w:eastAsia="SimSun" w:hAnsi="Times New Roman" w:cs="Times New Roman"/>
          <w:bCs/>
          <w:lang w:eastAsia="zh-CN"/>
        </w:rPr>
        <w:t>mp4</w:t>
      </w:r>
      <w:r w:rsidR="00DC6B19" w:rsidRPr="00DC6B19">
        <w:rPr>
          <w:rFonts w:ascii="Times New Roman" w:eastAsia="SimSun" w:hAnsi="Times New Roman" w:cs="Times New Roman"/>
          <w:bCs/>
          <w:lang w:eastAsia="zh-CN"/>
        </w:rPr>
        <w:t xml:space="preserve"> </w:t>
      </w:r>
      <w:r w:rsidR="003C62DC" w:rsidRPr="00DC6B19">
        <w:rPr>
          <w:rFonts w:ascii="Times New Roman" w:eastAsia="SimSun" w:hAnsi="Times New Roman" w:cs="Times New Roman"/>
          <w:bCs/>
          <w:lang w:eastAsia="zh-CN"/>
        </w:rPr>
        <w:t xml:space="preserve">format should be first </w:t>
      </w:r>
      <w:r w:rsidR="00DC6B19">
        <w:rPr>
          <w:rFonts w:ascii="Times New Roman" w:eastAsia="SimSun" w:hAnsi="Times New Roman" w:cs="Times New Roman"/>
          <w:bCs/>
          <w:lang w:eastAsia="zh-CN"/>
        </w:rPr>
        <w:t>converted to PNG and YUV</w:t>
      </w:r>
      <w:r w:rsidR="00CF1108">
        <w:rPr>
          <w:rFonts w:ascii="Times New Roman" w:eastAsia="SimSun" w:hAnsi="Times New Roman" w:cs="Times New Roman"/>
          <w:bCs/>
          <w:lang w:eastAsia="zh-CN"/>
        </w:rPr>
        <w:t xml:space="preserve"> format</w:t>
      </w:r>
      <w:r w:rsidR="00DC6B19" w:rsidRPr="00DC6B19">
        <w:rPr>
          <w:rFonts w:ascii="Times New Roman" w:eastAsia="SimSun" w:hAnsi="Times New Roman" w:cs="Times New Roman"/>
          <w:bCs/>
          <w:lang w:eastAsia="zh-CN"/>
        </w:rPr>
        <w:t xml:space="preserve"> </w:t>
      </w:r>
      <w:r w:rsidR="00D95654" w:rsidRPr="00DC6B19">
        <w:rPr>
          <w:rFonts w:ascii="Times New Roman" w:eastAsia="SimSun" w:hAnsi="Times New Roman" w:cs="Times New Roman"/>
          <w:bCs/>
          <w:lang w:eastAsia="zh-CN"/>
        </w:rPr>
        <w:t xml:space="preserve">using </w:t>
      </w:r>
      <w:proofErr w:type="spellStart"/>
      <w:r w:rsidR="00D95654" w:rsidRPr="00DC6B19">
        <w:rPr>
          <w:rFonts w:ascii="Times New Roman" w:eastAsia="SimSun" w:hAnsi="Times New Roman" w:cs="Times New Roman"/>
          <w:bCs/>
          <w:lang w:eastAsia="zh-CN"/>
        </w:rPr>
        <w:t>FFmpeg</w:t>
      </w:r>
      <w:proofErr w:type="spellEnd"/>
      <w:r w:rsidR="00D95654" w:rsidRPr="00DC6B19">
        <w:rPr>
          <w:rFonts w:ascii="Times New Roman" w:eastAsia="SimSun" w:hAnsi="Times New Roman" w:cs="Times New Roman"/>
          <w:bCs/>
          <w:lang w:eastAsia="zh-CN"/>
        </w:rPr>
        <w:t>, and then compressed and decompressed using VTM software with the configuration predefined.</w:t>
      </w:r>
      <w:r w:rsidR="00D95654" w:rsidRPr="00755823">
        <w:rPr>
          <w:rFonts w:ascii="Times New Roman" w:eastAsia="SimSun" w:hAnsi="Times New Roman" w:cs="Times New Roman"/>
          <w:bCs/>
          <w:lang w:eastAsia="zh-CN"/>
        </w:rPr>
        <w:t xml:space="preserve"> </w:t>
      </w:r>
      <w:r w:rsidR="00AA7642" w:rsidRPr="00755823">
        <w:rPr>
          <w:rFonts w:ascii="Times New Roman" w:eastAsia="SimSun" w:hAnsi="Times New Roman" w:cs="Times New Roman" w:hint="eastAsia"/>
          <w:bCs/>
          <w:lang w:eastAsia="zh-CN"/>
        </w:rPr>
        <w:t>The</w:t>
      </w:r>
      <w:r w:rsidR="00AA7642" w:rsidRPr="00B22DD1">
        <w:rPr>
          <w:rFonts w:ascii="Times New Roman" w:eastAsia="SimSun" w:hAnsi="Times New Roman" w:cs="Times New Roman"/>
          <w:bCs/>
          <w:lang w:eastAsia="zh-CN"/>
        </w:rPr>
        <w:t xml:space="preserve"> reconstructed YUV files should be</w:t>
      </w:r>
      <w:r w:rsidR="00CF1108">
        <w:rPr>
          <w:rFonts w:ascii="Times New Roman" w:eastAsia="SimSun" w:hAnsi="Times New Roman" w:cs="Times New Roman"/>
          <w:bCs/>
          <w:lang w:eastAsia="zh-CN"/>
        </w:rPr>
        <w:t xml:space="preserve"> converted to PNG</w:t>
      </w:r>
      <w:r w:rsidR="00AA7642" w:rsidRPr="00B22DD1">
        <w:rPr>
          <w:rFonts w:ascii="Times New Roman" w:eastAsia="SimSun" w:hAnsi="Times New Roman" w:cs="Times New Roman"/>
          <w:bCs/>
          <w:lang w:eastAsia="zh-CN"/>
        </w:rPr>
        <w:t xml:space="preserve"> </w:t>
      </w:r>
      <w:r w:rsidR="00AA7642" w:rsidRPr="001C5050">
        <w:rPr>
          <w:rFonts w:ascii="Times New Roman" w:eastAsia="SimSun" w:hAnsi="Times New Roman" w:cs="Times New Roman"/>
          <w:bCs/>
          <w:lang w:eastAsia="zh-CN"/>
        </w:rPr>
        <w:t>and then fed into the task</w:t>
      </w:r>
      <w:r w:rsidR="007537B8" w:rsidRPr="001C5050">
        <w:rPr>
          <w:rFonts w:ascii="Times New Roman" w:eastAsia="SimSun" w:hAnsi="Times New Roman" w:cs="Times New Roman"/>
          <w:bCs/>
          <w:lang w:eastAsia="zh-CN"/>
        </w:rPr>
        <w:t xml:space="preserve"> object tracking</w:t>
      </w:r>
      <w:r w:rsidR="00AA7642" w:rsidRPr="001C5050">
        <w:rPr>
          <w:rFonts w:ascii="Times New Roman" w:eastAsia="SimSun" w:hAnsi="Times New Roman" w:cs="Times New Roman"/>
          <w:bCs/>
          <w:lang w:eastAsia="zh-CN"/>
        </w:rPr>
        <w:t xml:space="preserve"> networks.</w:t>
      </w:r>
    </w:p>
    <w:p w14:paraId="2C24D772" w14:textId="77777777" w:rsidR="00B30570" w:rsidRPr="001E23B5" w:rsidRDefault="00B30570" w:rsidP="001E23B5">
      <w:pPr>
        <w:widowControl/>
        <w:autoSpaceDE/>
        <w:autoSpaceDN/>
        <w:rPr>
          <w:rFonts w:ascii="Times New Roman" w:eastAsia="SimSun" w:hAnsi="Times New Roman" w:cs="Times New Roman"/>
          <w:b/>
          <w:sz w:val="28"/>
          <w:szCs w:val="24"/>
          <w:highlight w:val="yellow"/>
          <w:lang w:eastAsia="zh-CN"/>
        </w:rPr>
      </w:pPr>
    </w:p>
    <w:p w14:paraId="2646D943" w14:textId="1D8D4E6A" w:rsidR="00F4219E" w:rsidRPr="001C5CE6" w:rsidRDefault="00185348" w:rsidP="001C5CE6">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w:t>
      </w:r>
      <w:r w:rsidRPr="001C5CE6">
        <w:rPr>
          <w:rFonts w:ascii="Times New Roman" w:eastAsia="SimSun" w:hAnsi="Times New Roman" w:cs="Times New Roman"/>
          <w:b/>
          <w:sz w:val="28"/>
          <w:szCs w:val="24"/>
          <w:lang w:eastAsia="zh-CN"/>
        </w:rPr>
        <w:t xml:space="preserve"> </w:t>
      </w:r>
      <w:r w:rsidR="00FC2A48">
        <w:rPr>
          <w:rFonts w:ascii="Times New Roman" w:eastAsia="SimSun" w:hAnsi="Times New Roman" w:cs="Times New Roman" w:hint="eastAsia"/>
          <w:b/>
          <w:sz w:val="28"/>
          <w:szCs w:val="24"/>
          <w:lang w:eastAsia="zh-CN"/>
        </w:rPr>
        <w:t>v</w:t>
      </w:r>
      <w:r w:rsidR="004D4885" w:rsidRPr="001C5CE6">
        <w:rPr>
          <w:rFonts w:ascii="Times New Roman" w:eastAsia="SimSun" w:hAnsi="Times New Roman" w:cs="Times New Roman"/>
          <w:b/>
          <w:sz w:val="28"/>
          <w:szCs w:val="24"/>
          <w:lang w:eastAsia="zh-CN"/>
        </w:rPr>
        <w:t>ideo object detection: SFU-HW-Objects-v1</w:t>
      </w:r>
    </w:p>
    <w:p w14:paraId="7E91DEC8" w14:textId="749C71FC" w:rsidR="008141AF" w:rsidRDefault="009D0861" w:rsidP="00C55DD4">
      <w:pPr>
        <w:widowControl/>
        <w:autoSpaceDE/>
        <w:autoSpaceDN/>
        <w:rPr>
          <w:rFonts w:ascii="Times New Roman" w:eastAsia="SimSun" w:hAnsi="Times New Roman" w:cs="Times New Roman"/>
          <w:bCs/>
          <w:sz w:val="28"/>
          <w:szCs w:val="24"/>
          <w:highlight w:val="yellow"/>
          <w:lang w:eastAsia="zh-CN"/>
        </w:rPr>
      </w:pPr>
      <w:r w:rsidRPr="000E6B45">
        <w:rPr>
          <w:rFonts w:ascii="Times New Roman" w:eastAsia="SimSun" w:hAnsi="Times New Roman" w:cs="Times New Roman" w:hint="eastAsia"/>
          <w:bCs/>
          <w:lang w:eastAsia="zh-CN"/>
        </w:rPr>
        <w:t>F</w:t>
      </w:r>
      <w:r w:rsidRPr="000E6B45">
        <w:rPr>
          <w:rFonts w:ascii="Times New Roman" w:eastAsia="SimSun" w:hAnsi="Times New Roman" w:cs="Times New Roman"/>
          <w:bCs/>
          <w:lang w:eastAsia="zh-CN"/>
        </w:rPr>
        <w:t xml:space="preserve">ig. </w:t>
      </w:r>
      <w:r>
        <w:rPr>
          <w:rFonts w:ascii="Times New Roman" w:eastAsia="SimSun" w:hAnsi="Times New Roman" w:cs="Times New Roman"/>
          <w:bCs/>
          <w:lang w:eastAsia="zh-CN"/>
        </w:rPr>
        <w:t>3</w:t>
      </w:r>
      <w:r w:rsidRPr="000E6B45">
        <w:rPr>
          <w:rFonts w:ascii="Times New Roman" w:eastAsia="SimSun" w:hAnsi="Times New Roman" w:cs="Times New Roman"/>
          <w:bCs/>
          <w:lang w:eastAsia="zh-CN"/>
        </w:rPr>
        <w:t xml:space="preserve"> shows the pipeline</w:t>
      </w:r>
      <w:r>
        <w:rPr>
          <w:rFonts w:ascii="Times New Roman" w:eastAsia="SimSun" w:hAnsi="Times New Roman" w:cs="Times New Roman"/>
          <w:bCs/>
          <w:lang w:eastAsia="zh-CN"/>
        </w:rPr>
        <w:t xml:space="preserve"> of the anchor generation for video object detection task on the </w:t>
      </w:r>
      <w:r w:rsidRPr="009D0861">
        <w:rPr>
          <w:rFonts w:ascii="Times New Roman" w:eastAsia="SimSun" w:hAnsi="Times New Roman" w:cs="Times New Roman"/>
          <w:bCs/>
          <w:lang w:eastAsia="zh-CN"/>
        </w:rPr>
        <w:t>SFU-HW-Objects-v1</w:t>
      </w:r>
      <w:r>
        <w:rPr>
          <w:rFonts w:ascii="Times New Roman" w:eastAsia="SimSun" w:hAnsi="Times New Roman" w:cs="Times New Roman"/>
          <w:bCs/>
          <w:lang w:eastAsia="zh-CN"/>
        </w:rPr>
        <w:t xml:space="preserve"> dataset. The input format of video is YUV420p. </w:t>
      </w:r>
      <w:r>
        <w:rPr>
          <w:rFonts w:ascii="Times New Roman" w:eastAsia="SimSun" w:hAnsi="Times New Roman" w:cs="Times New Roman" w:hint="eastAsia"/>
          <w:bCs/>
          <w:lang w:eastAsia="zh-CN"/>
        </w:rPr>
        <w:t>The</w:t>
      </w:r>
      <w:r>
        <w:rPr>
          <w:rFonts w:ascii="Times New Roman" w:eastAsia="SimSun" w:hAnsi="Times New Roman" w:cs="Times New Roman"/>
          <w:bCs/>
          <w:lang w:eastAsia="zh-CN"/>
        </w:rPr>
        <w:t xml:space="preserve"> reconstructed video should be converted to PNG format before running the task network.</w:t>
      </w:r>
    </w:p>
    <w:p w14:paraId="5C4DD61F" w14:textId="59E7A1F6" w:rsidR="00667576" w:rsidRDefault="00667576" w:rsidP="00FF1549">
      <w:pPr>
        <w:widowControl/>
        <w:autoSpaceDE/>
        <w:autoSpaceDN/>
        <w:jc w:val="center"/>
        <w:rPr>
          <w:rFonts w:ascii="Times New Roman" w:eastAsia="SimSun" w:hAnsi="Times New Roman" w:cs="Times New Roman"/>
          <w:bCs/>
          <w:sz w:val="28"/>
          <w:szCs w:val="24"/>
          <w:highlight w:val="yellow"/>
          <w:lang w:eastAsia="zh-CN"/>
        </w:rPr>
      </w:pPr>
      <w:r>
        <w:rPr>
          <w:noProof/>
        </w:rPr>
        <w:drawing>
          <wp:inline distT="0" distB="0" distL="0" distR="0" wp14:anchorId="263D484A" wp14:editId="62F4EDCA">
            <wp:extent cx="3705099" cy="20891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30796" cy="2103639"/>
                    </a:xfrm>
                    <a:prstGeom prst="rect">
                      <a:avLst/>
                    </a:prstGeom>
                  </pic:spPr>
                </pic:pic>
              </a:graphicData>
            </a:graphic>
          </wp:inline>
        </w:drawing>
      </w:r>
    </w:p>
    <w:p w14:paraId="62B5F1BA" w14:textId="5A03E431" w:rsidR="00325B96" w:rsidRPr="001C5CE6" w:rsidRDefault="00325B96" w:rsidP="001C5CE6">
      <w:pPr>
        <w:widowControl/>
        <w:autoSpaceDE/>
        <w:autoSpaceDN/>
        <w:jc w:val="center"/>
        <w:rPr>
          <w:rFonts w:ascii="Times New Roman" w:eastAsia="SimSun" w:hAnsi="Times New Roman" w:cs="Times New Roman"/>
          <w:bCs/>
          <w:sz w:val="28"/>
          <w:szCs w:val="24"/>
          <w:highlight w:val="yellow"/>
          <w:lang w:eastAsia="zh-CN"/>
        </w:rPr>
      </w:pPr>
      <w:r w:rsidRPr="000E6B45">
        <w:rPr>
          <w:rFonts w:ascii="Times New Roman" w:eastAsia="SimSun" w:hAnsi="Times New Roman" w:cs="Times New Roman" w:hint="eastAsia"/>
          <w:bCs/>
          <w:lang w:eastAsia="zh-CN"/>
        </w:rPr>
        <w:t>F</w:t>
      </w:r>
      <w:r w:rsidRPr="000E6B45">
        <w:rPr>
          <w:rFonts w:ascii="Times New Roman" w:eastAsia="SimSun" w:hAnsi="Times New Roman" w:cs="Times New Roman"/>
          <w:bCs/>
          <w:lang w:eastAsia="zh-CN"/>
        </w:rPr>
        <w:t xml:space="preserve">ig. </w:t>
      </w:r>
      <w:r>
        <w:rPr>
          <w:rFonts w:ascii="Times New Roman" w:eastAsia="SimSun" w:hAnsi="Times New Roman" w:cs="Times New Roman"/>
          <w:bCs/>
          <w:lang w:eastAsia="zh-CN"/>
        </w:rPr>
        <w:t>3</w:t>
      </w:r>
      <w:r w:rsidRPr="000E6B45">
        <w:rPr>
          <w:rFonts w:ascii="Times New Roman" w:eastAsia="SimSun" w:hAnsi="Times New Roman" w:cs="Times New Roman"/>
          <w:bCs/>
          <w:lang w:eastAsia="zh-CN"/>
        </w:rPr>
        <w:t>. the pipeline of the anchor generation for</w:t>
      </w:r>
      <w:r>
        <w:rPr>
          <w:rFonts w:ascii="Times New Roman" w:eastAsia="SimSun" w:hAnsi="Times New Roman" w:cs="Times New Roman"/>
          <w:bCs/>
          <w:lang w:eastAsia="zh-CN"/>
        </w:rPr>
        <w:t xml:space="preserve"> video</w:t>
      </w:r>
      <w:r w:rsidRPr="000E6B45">
        <w:rPr>
          <w:rFonts w:ascii="Times New Roman" w:eastAsia="SimSun" w:hAnsi="Times New Roman" w:cs="Times New Roman"/>
          <w:bCs/>
          <w:lang w:eastAsia="zh-CN"/>
        </w:rPr>
        <w:t xml:space="preserve"> </w:t>
      </w:r>
      <w:r>
        <w:rPr>
          <w:rFonts w:ascii="Times New Roman" w:eastAsia="SimSun" w:hAnsi="Times New Roman" w:cs="Times New Roman"/>
          <w:bCs/>
          <w:lang w:eastAsia="zh-CN"/>
        </w:rPr>
        <w:t>object detection task</w:t>
      </w:r>
    </w:p>
    <w:p w14:paraId="70262354" w14:textId="0A4F615F" w:rsidR="000C4A17" w:rsidRDefault="00184506" w:rsidP="001C5CE6">
      <w:pPr>
        <w:rPr>
          <w:rFonts w:ascii="Times New Roman" w:eastAsia="SimSun" w:hAnsi="Times New Roman" w:cs="Times New Roman"/>
          <w:bCs/>
          <w:lang w:eastAsia="zh-CN"/>
        </w:rPr>
      </w:pPr>
      <w:r w:rsidRPr="007962E0">
        <w:rPr>
          <w:rFonts w:ascii="Times New Roman" w:eastAsia="SimSun" w:hAnsi="Times New Roman" w:cs="Times New Roman"/>
          <w:bCs/>
          <w:lang w:eastAsia="zh-CN"/>
        </w:rPr>
        <w:t>The source video</w:t>
      </w:r>
      <w:r>
        <w:rPr>
          <w:rFonts w:ascii="Times New Roman" w:eastAsia="SimSun" w:hAnsi="Times New Roman" w:cs="Times New Roman"/>
          <w:bCs/>
          <w:lang w:eastAsia="zh-CN"/>
        </w:rPr>
        <w:t xml:space="preserve"> sequence</w:t>
      </w:r>
      <w:r w:rsidRPr="007962E0">
        <w:rPr>
          <w:rFonts w:ascii="Times New Roman" w:eastAsia="SimSun" w:hAnsi="Times New Roman" w:cs="Times New Roman"/>
          <w:bCs/>
          <w:lang w:eastAsia="zh-CN"/>
        </w:rPr>
        <w:t xml:space="preserve"> in yuv420 format should be first downscaled using </w:t>
      </w:r>
      <w:proofErr w:type="spellStart"/>
      <w:r w:rsidRPr="007962E0">
        <w:rPr>
          <w:rFonts w:ascii="Times New Roman" w:eastAsia="SimSun" w:hAnsi="Times New Roman" w:cs="Times New Roman"/>
          <w:bCs/>
          <w:lang w:eastAsia="zh-CN"/>
        </w:rPr>
        <w:t>FFmpe</w:t>
      </w:r>
      <w:r w:rsidR="008B5E93">
        <w:rPr>
          <w:rFonts w:ascii="Times New Roman" w:eastAsia="SimSun" w:hAnsi="Times New Roman" w:cs="Times New Roman"/>
          <w:bCs/>
          <w:lang w:eastAsia="zh-CN"/>
        </w:rPr>
        <w:t>g</w:t>
      </w:r>
      <w:proofErr w:type="spellEnd"/>
      <w:r w:rsidRPr="007962E0">
        <w:rPr>
          <w:rFonts w:ascii="Times New Roman" w:eastAsia="SimSun" w:hAnsi="Times New Roman" w:cs="Times New Roman"/>
          <w:bCs/>
          <w:lang w:eastAsia="zh-CN"/>
        </w:rPr>
        <w:t xml:space="preserve">, and then </w:t>
      </w:r>
      <w:r w:rsidRPr="007962E0">
        <w:rPr>
          <w:rFonts w:ascii="Times New Roman" w:eastAsia="SimSun" w:hAnsi="Times New Roman" w:cs="Times New Roman"/>
          <w:bCs/>
          <w:lang w:eastAsia="zh-CN"/>
        </w:rPr>
        <w:lastRenderedPageBreak/>
        <w:t>compressed and decompressed using VTM software</w:t>
      </w:r>
      <w:r w:rsidRPr="00D95654">
        <w:rPr>
          <w:rFonts w:ascii="Times New Roman" w:eastAsia="SimSun" w:hAnsi="Times New Roman" w:cs="Times New Roman"/>
          <w:bCs/>
          <w:lang w:eastAsia="zh-CN"/>
        </w:rPr>
        <w:t xml:space="preserve"> </w:t>
      </w:r>
      <w:r w:rsidRPr="007962E0">
        <w:rPr>
          <w:rFonts w:ascii="Times New Roman" w:eastAsia="SimSun" w:hAnsi="Times New Roman" w:cs="Times New Roman"/>
          <w:bCs/>
          <w:lang w:eastAsia="zh-CN"/>
        </w:rPr>
        <w:t>with the configuration predefined.</w:t>
      </w:r>
      <w:r w:rsidR="008B5E93">
        <w:rPr>
          <w:rFonts w:ascii="Times New Roman" w:eastAsia="SimSun" w:hAnsi="Times New Roman" w:cs="Times New Roman"/>
          <w:bCs/>
          <w:lang w:eastAsia="zh-CN"/>
        </w:rPr>
        <w:t xml:space="preserve"> The generated YUV files </w:t>
      </w:r>
      <w:r w:rsidR="008B5E93" w:rsidRPr="007962E0">
        <w:rPr>
          <w:rFonts w:ascii="Times New Roman" w:eastAsia="SimSun" w:hAnsi="Times New Roman" w:cs="Times New Roman"/>
          <w:bCs/>
          <w:lang w:eastAsia="zh-CN"/>
        </w:rPr>
        <w:t>with bit depth of 10 are then converted and upscaled to the same format and resolution of the input</w:t>
      </w:r>
      <w:r w:rsidR="008B5E93">
        <w:rPr>
          <w:rFonts w:ascii="Times New Roman" w:eastAsia="SimSun" w:hAnsi="Times New Roman" w:cs="Times New Roman"/>
          <w:bCs/>
          <w:lang w:eastAsia="zh-CN"/>
        </w:rPr>
        <w:t xml:space="preserve"> using </w:t>
      </w:r>
      <w:proofErr w:type="spellStart"/>
      <w:r w:rsidR="008B5E93">
        <w:rPr>
          <w:rFonts w:ascii="Times New Roman" w:eastAsia="SimSun" w:hAnsi="Times New Roman" w:cs="Times New Roman"/>
          <w:bCs/>
          <w:lang w:eastAsia="zh-CN"/>
        </w:rPr>
        <w:t>FFmpeg</w:t>
      </w:r>
      <w:proofErr w:type="spellEnd"/>
      <w:r w:rsidR="008B5E93" w:rsidRPr="007962E0">
        <w:rPr>
          <w:rFonts w:ascii="Times New Roman" w:eastAsia="SimSun" w:hAnsi="Times New Roman" w:cs="Times New Roman"/>
          <w:bCs/>
          <w:lang w:eastAsia="zh-CN"/>
        </w:rPr>
        <w:t xml:space="preserve"> for the machine tasks.</w:t>
      </w:r>
    </w:p>
    <w:p w14:paraId="351774CE" w14:textId="77777777" w:rsidR="00184506" w:rsidRPr="00C33ADA" w:rsidRDefault="00184506" w:rsidP="001C5CE6">
      <w:pPr>
        <w:rPr>
          <w:highlight w:val="yellow"/>
          <w:lang w:eastAsia="zh-CN"/>
        </w:rPr>
      </w:pPr>
    </w:p>
    <w:p w14:paraId="1524DCAB" w14:textId="765B169F" w:rsidR="005071E4" w:rsidRPr="001C5CE6" w:rsidRDefault="005071E4" w:rsidP="00F30A78">
      <w:pPr>
        <w:pStyle w:val="Heading1"/>
        <w:numPr>
          <w:ilvl w:val="1"/>
          <w:numId w:val="2"/>
        </w:numPr>
        <w:rPr>
          <w:rFonts w:ascii="Times New Roman" w:eastAsia="SimSun" w:hAnsi="Times New Roman" w:cs="Times New Roman"/>
          <w:b w:val="0"/>
          <w:sz w:val="28"/>
          <w:lang w:eastAsia="zh-CN"/>
        </w:rPr>
      </w:pPr>
      <w:r w:rsidRPr="001C5CE6">
        <w:rPr>
          <w:rFonts w:ascii="Times New Roman" w:eastAsia="SimSun" w:hAnsi="Times New Roman" w:cs="Times New Roman"/>
          <w:sz w:val="28"/>
          <w:lang w:eastAsia="zh-CN"/>
        </w:rPr>
        <w:t>Test condition</w:t>
      </w:r>
      <w:r w:rsidR="00DD4A24" w:rsidRPr="001C5CE6">
        <w:rPr>
          <w:rFonts w:ascii="Times New Roman" w:eastAsia="SimSun" w:hAnsi="Times New Roman" w:cs="Times New Roman"/>
          <w:sz w:val="28"/>
          <w:lang w:eastAsia="zh-CN"/>
        </w:rPr>
        <w:t>s</w:t>
      </w:r>
    </w:p>
    <w:p w14:paraId="1D57B1BB" w14:textId="1F7FD9C2" w:rsidR="0014407E" w:rsidRPr="001C5CE6" w:rsidRDefault="00B522D2"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Test</w:t>
      </w:r>
      <w:r w:rsidRPr="001C5CE6">
        <w:rPr>
          <w:rFonts w:ascii="Times New Roman" w:eastAsia="SimSun" w:hAnsi="Times New Roman" w:cs="Times New Roman"/>
          <w:sz w:val="28"/>
          <w:lang w:eastAsia="zh-CN"/>
        </w:rPr>
        <w:t xml:space="preserve"> procedure</w:t>
      </w:r>
    </w:p>
    <w:p w14:paraId="21C515AF" w14:textId="06D1B508" w:rsidR="000E3A28" w:rsidRDefault="00F04729" w:rsidP="001C5CE6">
      <w:pPr>
        <w:widowControl/>
        <w:autoSpaceDE/>
        <w:autoSpaceDN/>
        <w:rPr>
          <w:rFonts w:ascii="Times New Roman" w:eastAsia="SimSun" w:hAnsi="Times New Roman" w:cs="Times New Roman"/>
          <w:bCs/>
          <w:lang w:eastAsia="zh-CN"/>
        </w:rPr>
      </w:pPr>
      <w:r w:rsidRPr="00402A7F">
        <w:rPr>
          <w:rFonts w:ascii="Times New Roman" w:eastAsia="SimSun" w:hAnsi="Times New Roman" w:cs="Times New Roman"/>
          <w:bCs/>
          <w:lang w:eastAsia="zh-CN"/>
        </w:rPr>
        <w:t>Fig. 4 shows a common test procedure for a VCM solution.</w:t>
      </w:r>
      <w:r w:rsidR="009D77B1" w:rsidRPr="00402A7F">
        <w:rPr>
          <w:rFonts w:ascii="Times New Roman" w:eastAsia="SimSun" w:hAnsi="Times New Roman" w:cs="Times New Roman"/>
          <w:bCs/>
          <w:lang w:eastAsia="zh-CN"/>
        </w:rPr>
        <w:t xml:space="preserve"> </w:t>
      </w:r>
      <w:r w:rsidR="002622EC" w:rsidRPr="00402A7F">
        <w:rPr>
          <w:rFonts w:ascii="Times New Roman" w:eastAsia="SimSun" w:hAnsi="Times New Roman" w:cs="Times New Roman"/>
          <w:bCs/>
          <w:lang w:eastAsia="zh-CN"/>
        </w:rPr>
        <w:t>Proponents may perform encoding with any color space representation and resolution scaling</w:t>
      </w:r>
      <w:r w:rsidR="00F07AEB">
        <w:rPr>
          <w:rFonts w:ascii="Times New Roman" w:eastAsia="SimSun" w:hAnsi="Times New Roman" w:cs="Times New Roman"/>
          <w:bCs/>
          <w:lang w:eastAsia="zh-CN"/>
        </w:rPr>
        <w:t>.</w:t>
      </w:r>
      <w:r w:rsidR="002622EC">
        <w:rPr>
          <w:rFonts w:ascii="Times New Roman" w:eastAsia="SimSun" w:hAnsi="Times New Roman" w:cs="Times New Roman"/>
          <w:bCs/>
          <w:lang w:eastAsia="zh-CN"/>
        </w:rPr>
        <w:t xml:space="preserve"> </w:t>
      </w:r>
      <w:r w:rsidR="00F07AEB">
        <w:rPr>
          <w:rFonts w:ascii="Times New Roman" w:eastAsia="SimSun" w:hAnsi="Times New Roman" w:cs="Times New Roman"/>
          <w:bCs/>
          <w:lang w:eastAsia="zh-CN"/>
        </w:rPr>
        <w:t>T</w:t>
      </w:r>
      <w:r w:rsidR="00335895">
        <w:rPr>
          <w:rFonts w:ascii="Times New Roman" w:eastAsia="SimSun" w:hAnsi="Times New Roman" w:cs="Times New Roman"/>
          <w:bCs/>
          <w:lang w:eastAsia="zh-CN"/>
        </w:rPr>
        <w:t xml:space="preserve">he input </w:t>
      </w:r>
      <w:r w:rsidR="00335895" w:rsidRPr="005306C0">
        <w:rPr>
          <w:rFonts w:ascii="Times New Roman" w:eastAsia="SimSun" w:hAnsi="Times New Roman" w:cs="Times New Roman"/>
          <w:bCs/>
          <w:lang w:eastAsia="zh-CN"/>
        </w:rPr>
        <w:t>shall be in the same format</w:t>
      </w:r>
      <w:r w:rsidR="00F07AEB">
        <w:rPr>
          <w:rFonts w:ascii="Times New Roman" w:eastAsia="SimSun" w:hAnsi="Times New Roman" w:cs="Times New Roman"/>
          <w:bCs/>
          <w:lang w:eastAsia="zh-CN"/>
        </w:rPr>
        <w:t xml:space="preserve"> (PNG)</w:t>
      </w:r>
      <w:r w:rsidR="00335895" w:rsidRPr="005306C0">
        <w:rPr>
          <w:rFonts w:ascii="Times New Roman" w:eastAsia="SimSun" w:hAnsi="Times New Roman" w:cs="Times New Roman"/>
          <w:bCs/>
          <w:lang w:eastAsia="zh-CN"/>
        </w:rPr>
        <w:t xml:space="preserve"> and resolution with the image/video in the datasets</w:t>
      </w:r>
      <w:r w:rsidR="00F07AEB">
        <w:rPr>
          <w:rFonts w:ascii="Times New Roman" w:eastAsia="SimSun" w:hAnsi="Times New Roman" w:cs="Times New Roman"/>
          <w:bCs/>
          <w:lang w:eastAsia="zh-CN"/>
        </w:rPr>
        <w:t>,</w:t>
      </w:r>
      <w:r w:rsidR="00317C9D">
        <w:rPr>
          <w:rFonts w:ascii="Times New Roman" w:eastAsia="SimSun" w:hAnsi="Times New Roman" w:cs="Times New Roman"/>
          <w:bCs/>
          <w:lang w:eastAsia="zh-CN"/>
        </w:rPr>
        <w:t xml:space="preserve"> t</w:t>
      </w:r>
      <w:r w:rsidR="00B2261F">
        <w:rPr>
          <w:rFonts w:ascii="Times New Roman" w:eastAsia="SimSun" w:hAnsi="Times New Roman" w:cs="Times New Roman"/>
          <w:bCs/>
          <w:lang w:eastAsia="zh-CN"/>
        </w:rPr>
        <w:t>he reconstructed image/video shall be in the same format</w:t>
      </w:r>
      <w:r w:rsidR="007D4F6F">
        <w:rPr>
          <w:rFonts w:ascii="Times New Roman" w:eastAsia="SimSun" w:hAnsi="Times New Roman" w:cs="Times New Roman"/>
          <w:bCs/>
          <w:lang w:eastAsia="zh-CN"/>
        </w:rPr>
        <w:t xml:space="preserve"> (PNG)</w:t>
      </w:r>
      <w:r w:rsidR="00B2261F">
        <w:rPr>
          <w:rFonts w:ascii="Times New Roman" w:eastAsia="SimSun" w:hAnsi="Times New Roman" w:cs="Times New Roman"/>
          <w:bCs/>
          <w:lang w:eastAsia="zh-CN"/>
        </w:rPr>
        <w:t xml:space="preserve"> and resolution as the input of the corresponding machine task networks</w:t>
      </w:r>
      <w:r w:rsidR="002622EC">
        <w:rPr>
          <w:rFonts w:ascii="Times New Roman" w:eastAsia="SimSun" w:hAnsi="Times New Roman" w:cs="Times New Roman"/>
          <w:bCs/>
          <w:lang w:eastAsia="zh-CN"/>
        </w:rPr>
        <w:t xml:space="preserve"> for machine task evaluation</w:t>
      </w:r>
      <w:r w:rsidR="00B2261F">
        <w:rPr>
          <w:rFonts w:ascii="Times New Roman" w:eastAsia="SimSun" w:hAnsi="Times New Roman" w:cs="Times New Roman"/>
          <w:bCs/>
          <w:lang w:eastAsia="zh-CN"/>
        </w:rPr>
        <w:t xml:space="preserve">. </w:t>
      </w:r>
      <w:r w:rsidR="00B2261F" w:rsidRPr="003458D5">
        <w:rPr>
          <w:rFonts w:ascii="Times New Roman" w:eastAsia="SimSun" w:hAnsi="Times New Roman" w:cs="Times New Roman"/>
          <w:bCs/>
          <w:lang w:eastAsia="zh-CN"/>
        </w:rPr>
        <w:t>The file size of the</w:t>
      </w:r>
      <w:r w:rsidR="00B2261F">
        <w:rPr>
          <w:rFonts w:ascii="Times New Roman" w:eastAsia="SimSun" w:hAnsi="Times New Roman" w:cs="Times New Roman"/>
          <w:bCs/>
          <w:lang w:eastAsia="zh-CN"/>
        </w:rPr>
        <w:t xml:space="preserve"> encoded</w:t>
      </w:r>
      <w:r w:rsidR="00B2261F" w:rsidRPr="003458D5">
        <w:rPr>
          <w:rFonts w:ascii="Times New Roman" w:eastAsia="SimSun" w:hAnsi="Times New Roman" w:cs="Times New Roman"/>
          <w:bCs/>
          <w:lang w:eastAsia="zh-CN"/>
        </w:rPr>
        <w:t xml:space="preserve"> bitstream is used for the bitrate measurement.</w:t>
      </w:r>
      <w:r w:rsidR="00B2261F">
        <w:rPr>
          <w:rFonts w:ascii="Times New Roman" w:eastAsia="SimSun" w:hAnsi="Times New Roman" w:cs="Times New Roman"/>
          <w:bCs/>
          <w:lang w:eastAsia="zh-CN"/>
        </w:rPr>
        <w:t xml:space="preserve">  Besides, the o</w:t>
      </w:r>
      <w:r w:rsidR="00B2261F" w:rsidRPr="00402A7F">
        <w:rPr>
          <w:rFonts w:ascii="Times New Roman" w:eastAsia="SimSun" w:hAnsi="Times New Roman" w:cs="Times New Roman"/>
          <w:bCs/>
          <w:lang w:eastAsia="zh-CN"/>
        </w:rPr>
        <w:t>bjective image</w:t>
      </w:r>
      <w:r w:rsidR="00B2261F">
        <w:rPr>
          <w:rFonts w:ascii="Times New Roman" w:eastAsia="SimSun" w:hAnsi="Times New Roman" w:cs="Times New Roman"/>
          <w:bCs/>
          <w:lang w:eastAsia="zh-CN"/>
        </w:rPr>
        <w:t>/video</w:t>
      </w:r>
      <w:r w:rsidR="00B2261F" w:rsidRPr="00402A7F">
        <w:rPr>
          <w:rFonts w:ascii="Times New Roman" w:eastAsia="SimSun" w:hAnsi="Times New Roman" w:cs="Times New Roman"/>
          <w:bCs/>
          <w:lang w:eastAsia="zh-CN"/>
        </w:rPr>
        <w:t xml:space="preserve"> quality will be measured with luminance and color-based metrics</w:t>
      </w:r>
      <w:r w:rsidR="007D4F6F">
        <w:rPr>
          <w:rFonts w:ascii="Times New Roman" w:eastAsia="SimSun" w:hAnsi="Times New Roman" w:cs="Times New Roman"/>
          <w:bCs/>
          <w:lang w:eastAsia="zh-CN"/>
        </w:rPr>
        <w:t xml:space="preserve"> (PSNR/SSIM)</w:t>
      </w:r>
      <w:r w:rsidR="00B2261F" w:rsidRPr="00402A7F">
        <w:rPr>
          <w:rFonts w:ascii="Times New Roman" w:eastAsia="SimSun" w:hAnsi="Times New Roman" w:cs="Times New Roman"/>
          <w:bCs/>
          <w:lang w:eastAsia="zh-CN"/>
        </w:rPr>
        <w:t>.</w:t>
      </w:r>
    </w:p>
    <w:p w14:paraId="7C099E16" w14:textId="6A6713AE" w:rsidR="001421AC" w:rsidRPr="00BE069B" w:rsidRDefault="006844E5" w:rsidP="004D0844">
      <w:pPr>
        <w:widowControl/>
        <w:autoSpaceDE/>
        <w:autoSpaceDN/>
        <w:jc w:val="center"/>
        <w:rPr>
          <w:rFonts w:ascii="Times New Roman" w:eastAsia="SimSun" w:hAnsi="Times New Roman" w:cs="Times New Roman"/>
          <w:b/>
          <w:sz w:val="28"/>
          <w:szCs w:val="24"/>
          <w:lang w:eastAsia="zh-CN"/>
        </w:rPr>
      </w:pPr>
      <w:r>
        <w:rPr>
          <w:noProof/>
        </w:rPr>
        <w:drawing>
          <wp:inline distT="0" distB="0" distL="0" distR="0" wp14:anchorId="09B17F08" wp14:editId="2C51C196">
            <wp:extent cx="5651902" cy="2015762"/>
            <wp:effectExtent l="0" t="0" r="635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66641" cy="2021019"/>
                    </a:xfrm>
                    <a:prstGeom prst="rect">
                      <a:avLst/>
                    </a:prstGeom>
                  </pic:spPr>
                </pic:pic>
              </a:graphicData>
            </a:graphic>
          </wp:inline>
        </w:drawing>
      </w:r>
    </w:p>
    <w:p w14:paraId="7E95DFBD" w14:textId="6AB0D67A" w:rsidR="003C4689" w:rsidRPr="001C5CE6" w:rsidRDefault="003C4689" w:rsidP="001C5CE6">
      <w:pPr>
        <w:widowControl/>
        <w:autoSpaceDE/>
        <w:autoSpaceDN/>
        <w:jc w:val="center"/>
        <w:rPr>
          <w:rFonts w:ascii="Times New Roman" w:eastAsia="SimSun" w:hAnsi="Times New Roman" w:cs="Times New Roman"/>
          <w:bCs/>
          <w:lang w:eastAsia="zh-CN"/>
        </w:rPr>
      </w:pPr>
      <w:r w:rsidRPr="00BE069B">
        <w:rPr>
          <w:rFonts w:ascii="Times New Roman" w:eastAsia="SimSun" w:hAnsi="Times New Roman" w:cs="Times New Roman"/>
          <w:bCs/>
          <w:lang w:eastAsia="zh-CN"/>
        </w:rPr>
        <w:t xml:space="preserve">Fig. </w:t>
      </w:r>
      <w:r w:rsidR="003F65C5" w:rsidRPr="00BE069B">
        <w:rPr>
          <w:rFonts w:ascii="Times New Roman" w:eastAsia="SimSun" w:hAnsi="Times New Roman" w:cs="Times New Roman"/>
          <w:bCs/>
          <w:lang w:eastAsia="zh-CN"/>
        </w:rPr>
        <w:t>4</w:t>
      </w:r>
      <w:r w:rsidRPr="00BE069B">
        <w:rPr>
          <w:rFonts w:ascii="Times New Roman" w:eastAsia="SimSun" w:hAnsi="Times New Roman" w:cs="Times New Roman"/>
          <w:bCs/>
          <w:lang w:eastAsia="zh-CN"/>
        </w:rPr>
        <w:t>. the</w:t>
      </w:r>
      <w:r w:rsidR="002B7C36" w:rsidRPr="00BE069B">
        <w:rPr>
          <w:rFonts w:ascii="Times New Roman" w:eastAsia="SimSun" w:hAnsi="Times New Roman" w:cs="Times New Roman"/>
          <w:bCs/>
          <w:lang w:eastAsia="zh-CN"/>
        </w:rPr>
        <w:t xml:space="preserve"> encoding-decoding</w:t>
      </w:r>
      <w:r w:rsidRPr="00BE069B">
        <w:rPr>
          <w:rFonts w:ascii="Times New Roman" w:eastAsia="SimSun" w:hAnsi="Times New Roman" w:cs="Times New Roman"/>
          <w:bCs/>
          <w:lang w:eastAsia="zh-CN"/>
        </w:rPr>
        <w:t xml:space="preserve"> pipeline for</w:t>
      </w:r>
      <w:r w:rsidR="002B7C36" w:rsidRPr="00BE069B">
        <w:rPr>
          <w:rFonts w:ascii="Times New Roman" w:eastAsia="SimSun" w:hAnsi="Times New Roman" w:cs="Times New Roman"/>
          <w:bCs/>
          <w:lang w:eastAsia="zh-CN"/>
        </w:rPr>
        <w:t xml:space="preserve"> a</w:t>
      </w:r>
      <w:r w:rsidRPr="00BE069B">
        <w:rPr>
          <w:rFonts w:ascii="Times New Roman" w:eastAsia="SimSun" w:hAnsi="Times New Roman" w:cs="Times New Roman"/>
          <w:bCs/>
          <w:lang w:eastAsia="zh-CN"/>
        </w:rPr>
        <w:t xml:space="preserve"> VCM </w:t>
      </w:r>
      <w:r w:rsidR="002B7C36" w:rsidRPr="00BE069B">
        <w:rPr>
          <w:rFonts w:ascii="Times New Roman" w:eastAsia="SimSun" w:hAnsi="Times New Roman" w:cs="Times New Roman"/>
          <w:bCs/>
          <w:lang w:eastAsia="zh-CN"/>
        </w:rPr>
        <w:t>solution</w:t>
      </w:r>
    </w:p>
    <w:p w14:paraId="637F02CB" w14:textId="77777777" w:rsidR="008141AF" w:rsidRPr="001C5CE6" w:rsidRDefault="008141AF" w:rsidP="001C5CE6">
      <w:pPr>
        <w:widowControl/>
        <w:autoSpaceDE/>
        <w:autoSpaceDN/>
        <w:rPr>
          <w:rFonts w:ascii="Times New Roman" w:eastAsia="SimSun" w:hAnsi="Times New Roman" w:cs="Times New Roman"/>
          <w:b/>
          <w:sz w:val="28"/>
          <w:szCs w:val="24"/>
          <w:lang w:eastAsia="zh-CN"/>
        </w:rPr>
      </w:pPr>
    </w:p>
    <w:p w14:paraId="75E23A85" w14:textId="1A2A631E" w:rsidR="00930D04" w:rsidRPr="001C5CE6" w:rsidRDefault="00976C18"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Bitrate</w:t>
      </w:r>
      <w:r w:rsidRPr="001C5CE6">
        <w:rPr>
          <w:rFonts w:ascii="Times New Roman" w:eastAsia="SimSun" w:hAnsi="Times New Roman" w:cs="Times New Roman"/>
          <w:sz w:val="28"/>
          <w:lang w:eastAsia="zh-CN"/>
        </w:rPr>
        <w:t xml:space="preserve"> </w:t>
      </w:r>
      <w:r w:rsidR="00086AA9" w:rsidRPr="001C5CE6">
        <w:rPr>
          <w:rFonts w:ascii="Times New Roman" w:eastAsia="SimSun" w:hAnsi="Times New Roman" w:cs="Times New Roman"/>
          <w:sz w:val="28"/>
          <w:lang w:eastAsia="zh-CN"/>
        </w:rPr>
        <w:t>target</w:t>
      </w:r>
    </w:p>
    <w:p w14:paraId="686C96EF" w14:textId="239E44FB" w:rsidR="00917EEB" w:rsidRDefault="00930D04">
      <w:pPr>
        <w:widowControl/>
        <w:autoSpaceDE/>
        <w:autoSpaceDN/>
        <w:jc w:val="both"/>
        <w:rPr>
          <w:rStyle w:val="hp"/>
          <w:rFonts w:ascii="Times New Roman" w:hAnsi="Times New Roman" w:cs="Times New Roman"/>
          <w:color w:val="000000"/>
          <w:lang w:val="en-GB"/>
        </w:rPr>
      </w:pPr>
      <w:r w:rsidRPr="001C5CE6">
        <w:rPr>
          <w:rFonts w:ascii="Times New Roman" w:eastAsia="SimSun" w:hAnsi="Times New Roman" w:cs="Times New Roman"/>
          <w:bCs/>
          <w:lang w:val="en-CA" w:eastAsia="zh-CN"/>
        </w:rPr>
        <w:t xml:space="preserve">For proposals that do not have a quantization concept substantially </w:t>
      </w:r>
      <w:proofErr w:type="gramStart"/>
      <w:r w:rsidRPr="001C5CE6">
        <w:rPr>
          <w:rFonts w:ascii="Times New Roman" w:eastAsia="SimSun" w:hAnsi="Times New Roman" w:cs="Times New Roman"/>
          <w:bCs/>
          <w:lang w:val="en-CA" w:eastAsia="zh-CN"/>
        </w:rPr>
        <w:t>similar to</w:t>
      </w:r>
      <w:proofErr w:type="gramEnd"/>
      <w:r w:rsidRPr="001C5CE6">
        <w:rPr>
          <w:rFonts w:ascii="Times New Roman" w:eastAsia="SimSun" w:hAnsi="Times New Roman" w:cs="Times New Roman"/>
          <w:bCs/>
          <w:lang w:val="en-CA" w:eastAsia="zh-CN"/>
        </w:rPr>
        <w:t xml:space="preserve"> the anchor, </w:t>
      </w:r>
      <w:r w:rsidRPr="001C5CE6">
        <w:rPr>
          <w:rStyle w:val="hp"/>
          <w:rFonts w:ascii="Times New Roman" w:hAnsi="Times New Roman" w:cs="Times New Roman"/>
          <w:color w:val="000000"/>
          <w:lang w:val="en-GB"/>
        </w:rPr>
        <w:t xml:space="preserve">results shall be provided for </w:t>
      </w:r>
      <w:r w:rsidR="002E58BE" w:rsidRPr="001C5CE6">
        <w:rPr>
          <w:rStyle w:val="hp"/>
          <w:rFonts w:ascii="Times New Roman" w:hAnsi="Times New Roman" w:cs="Times New Roman"/>
          <w:color w:val="000000"/>
          <w:lang w:val="en-GB"/>
        </w:rPr>
        <w:t>6</w:t>
      </w:r>
      <w:r w:rsidRPr="001C5CE6">
        <w:rPr>
          <w:rStyle w:val="hp"/>
          <w:rFonts w:ascii="Times New Roman" w:hAnsi="Times New Roman" w:cs="Times New Roman"/>
          <w:color w:val="000000"/>
          <w:lang w:val="en-GB"/>
        </w:rPr>
        <w:t xml:space="preserve"> rate-distortion points</w:t>
      </w:r>
      <w:r w:rsidR="002E58BE">
        <w:rPr>
          <w:rStyle w:val="hp"/>
          <w:rFonts w:ascii="Times New Roman" w:hAnsi="Times New Roman" w:cs="Times New Roman"/>
          <w:color w:val="000000"/>
          <w:lang w:val="en-GB"/>
        </w:rPr>
        <w:t xml:space="preserve"> according to the dataset</w:t>
      </w:r>
      <w:r w:rsidR="00E24C77">
        <w:rPr>
          <w:rStyle w:val="hp"/>
          <w:rFonts w:ascii="Times New Roman" w:hAnsi="Times New Roman" w:cs="Times New Roman"/>
          <w:color w:val="000000"/>
          <w:lang w:val="en-GB"/>
        </w:rPr>
        <w:t xml:space="preserve"> categories</w:t>
      </w:r>
      <w:r w:rsidR="002E58BE">
        <w:rPr>
          <w:rStyle w:val="hp"/>
          <w:rFonts w:ascii="Times New Roman" w:hAnsi="Times New Roman" w:cs="Times New Roman"/>
          <w:color w:val="000000"/>
          <w:lang w:val="en-GB"/>
        </w:rPr>
        <w:t>.</w:t>
      </w:r>
    </w:p>
    <w:p w14:paraId="1552252F" w14:textId="25481915" w:rsidR="00930D04" w:rsidRDefault="009A0E26">
      <w:pPr>
        <w:widowControl/>
        <w:autoSpaceDE/>
        <w:autoSpaceDN/>
        <w:jc w:val="both"/>
        <w:rPr>
          <w:rStyle w:val="hp"/>
          <w:rFonts w:ascii="Times New Roman" w:hAnsi="Times New Roman" w:cs="Times New Roman"/>
          <w:color w:val="000000"/>
          <w:lang w:val="en-GB"/>
        </w:rPr>
      </w:pPr>
      <w:r>
        <w:rPr>
          <w:rStyle w:val="hp"/>
          <w:rFonts w:ascii="Times New Roman" w:eastAsia="SimSun" w:hAnsi="Times New Roman" w:cs="Times New Roman" w:hint="eastAsia"/>
          <w:color w:val="000000"/>
          <w:lang w:val="en-GB" w:eastAsia="zh-CN"/>
        </w:rPr>
        <w:t>F</w:t>
      </w:r>
      <w:r>
        <w:rPr>
          <w:rStyle w:val="hp"/>
          <w:rFonts w:ascii="Times New Roman" w:eastAsia="SimSun" w:hAnsi="Times New Roman" w:cs="Times New Roman"/>
          <w:color w:val="000000"/>
          <w:lang w:val="en-GB" w:eastAsia="zh-CN"/>
        </w:rPr>
        <w:t xml:space="preserve">or the image datasets, </w:t>
      </w:r>
      <w:r>
        <w:rPr>
          <w:rStyle w:val="hp"/>
          <w:rFonts w:ascii="Times New Roman" w:hAnsi="Times New Roman" w:cs="Times New Roman"/>
          <w:color w:val="000000"/>
          <w:lang w:val="en-GB"/>
        </w:rPr>
        <w:t>t</w:t>
      </w:r>
      <w:r w:rsidRPr="00917EEB">
        <w:rPr>
          <w:rStyle w:val="hp"/>
          <w:rFonts w:ascii="Times New Roman" w:hAnsi="Times New Roman" w:cs="Times New Roman"/>
          <w:color w:val="000000"/>
          <w:lang w:val="en-GB"/>
        </w:rPr>
        <w:t xml:space="preserve">he bitrate of each set shall be calculated based on all bitstreams belonging to the set. For the six sets, further referred to as rate points, </w:t>
      </w:r>
      <w:r w:rsidRPr="000630E9">
        <w:rPr>
          <w:rStyle w:val="hp"/>
          <w:rFonts w:ascii="Times New Roman" w:hAnsi="Times New Roman" w:cs="Times New Roman"/>
          <w:color w:val="000000"/>
          <w:lang w:val="en-GB"/>
        </w:rPr>
        <w:t xml:space="preserve">the bitrates should be </w:t>
      </w:r>
      <w:r w:rsidRPr="000630E9">
        <w:rPr>
          <w:rStyle w:val="hp"/>
          <w:rFonts w:ascii="Times New Roman" w:eastAsia="SimSun" w:hAnsi="Times New Roman" w:cs="Times New Roman"/>
          <w:color w:val="000000"/>
          <w:lang w:val="en-GB" w:eastAsia="zh-CN"/>
        </w:rPr>
        <w:t>within</w:t>
      </w:r>
      <w:r w:rsidRPr="000630E9">
        <w:rPr>
          <w:rStyle w:val="hp"/>
          <w:rFonts w:ascii="Times New Roman" w:hAnsi="Times New Roman" w:cs="Times New Roman"/>
          <w:color w:val="000000"/>
          <w:lang w:val="en-GB"/>
        </w:rPr>
        <w:t xml:space="preserve"> the values defined</w:t>
      </w:r>
      <w:r>
        <w:rPr>
          <w:rStyle w:val="hp"/>
          <w:rFonts w:ascii="Times New Roman" w:hAnsi="Times New Roman" w:cs="Times New Roman"/>
          <w:color w:val="000000"/>
          <w:lang w:val="en-GB"/>
        </w:rPr>
        <w:t xml:space="preserve"> </w:t>
      </w:r>
      <w:r w:rsidRPr="00917EEB">
        <w:rPr>
          <w:rStyle w:val="hp"/>
          <w:rFonts w:ascii="Times New Roman" w:hAnsi="Times New Roman" w:cs="Times New Roman"/>
          <w:color w:val="000000"/>
          <w:lang w:val="en-GB"/>
        </w:rPr>
        <w:t xml:space="preserve">in Table </w:t>
      </w:r>
      <w:r>
        <w:rPr>
          <w:rStyle w:val="hp"/>
          <w:rFonts w:ascii="Times New Roman" w:hAnsi="Times New Roman" w:cs="Times New Roman"/>
          <w:color w:val="000000"/>
          <w:lang w:val="en-GB"/>
        </w:rPr>
        <w:t>3</w:t>
      </w:r>
      <w:r w:rsidRPr="00917EEB">
        <w:rPr>
          <w:rStyle w:val="hp"/>
          <w:rFonts w:ascii="Times New Roman" w:hAnsi="Times New Roman" w:cs="Times New Roman"/>
          <w:color w:val="000000"/>
          <w:lang w:val="en-GB"/>
        </w:rPr>
        <w:t xml:space="preserve">. Note that the values in Table </w:t>
      </w:r>
      <w:r>
        <w:rPr>
          <w:rStyle w:val="hp"/>
          <w:rFonts w:ascii="Times New Roman" w:hAnsi="Times New Roman" w:cs="Times New Roman"/>
          <w:color w:val="000000"/>
          <w:lang w:val="en-GB"/>
        </w:rPr>
        <w:t>3</w:t>
      </w:r>
      <w:r w:rsidRPr="00917EEB">
        <w:rPr>
          <w:rStyle w:val="hp"/>
          <w:rFonts w:ascii="Times New Roman" w:hAnsi="Times New Roman" w:cs="Times New Roman"/>
          <w:color w:val="000000"/>
          <w:lang w:val="en-GB"/>
        </w:rPr>
        <w:t xml:space="preserve"> are measured in BPP</w:t>
      </w:r>
      <w:r>
        <w:rPr>
          <w:rStyle w:val="hp"/>
          <w:rFonts w:ascii="Times New Roman" w:hAnsi="Times New Roman" w:cs="Times New Roman"/>
          <w:color w:val="000000"/>
          <w:lang w:val="en-GB"/>
        </w:rPr>
        <w:t xml:space="preserve"> (bits per pixel)</w:t>
      </w:r>
      <w:r w:rsidRPr="00917EEB">
        <w:rPr>
          <w:rStyle w:val="hp"/>
          <w:rFonts w:ascii="Times New Roman" w:hAnsi="Times New Roman" w:cs="Times New Roman"/>
          <w:color w:val="000000"/>
          <w:lang w:val="en-GB"/>
        </w:rPr>
        <w:t>.</w:t>
      </w:r>
      <w:r>
        <w:rPr>
          <w:rStyle w:val="hp"/>
          <w:rFonts w:ascii="Times New Roman" w:hAnsi="Times New Roman" w:cs="Times New Roman"/>
          <w:color w:val="000000"/>
          <w:lang w:val="en-GB"/>
        </w:rPr>
        <w:t xml:space="preserve"> </w:t>
      </w:r>
      <w:r w:rsidRPr="00ED753B">
        <w:rPr>
          <w:rStyle w:val="hp"/>
          <w:rFonts w:ascii="Times New Roman" w:hAnsi="Times New Roman" w:cs="Times New Roman"/>
          <w:color w:val="000000"/>
          <w:lang w:val="en-GB"/>
        </w:rPr>
        <w:t>Bitrates of the proposal shall not be less than 50% of the rate point to show that a proposed algorithm can perform at different bitrate levels.</w:t>
      </w:r>
    </w:p>
    <w:p w14:paraId="1BE7DC9B" w14:textId="5B4F1949" w:rsidR="00917EEB" w:rsidRPr="0086127A" w:rsidRDefault="00917EEB" w:rsidP="001C5CE6">
      <w:pPr>
        <w:pStyle w:val="Caption"/>
        <w:rPr>
          <w:rStyle w:val="hp"/>
          <w:b w:val="0"/>
          <w:bCs w:val="0"/>
        </w:rPr>
      </w:pPr>
      <w:bookmarkStart w:id="3" w:name="_Ref88216622"/>
      <w:r w:rsidRPr="0086127A">
        <w:rPr>
          <w:b w:val="0"/>
          <w:bCs w:val="0"/>
        </w:rPr>
        <w:t xml:space="preserve">Table </w:t>
      </w:r>
      <w:r w:rsidRPr="0086127A">
        <w:rPr>
          <w:b w:val="0"/>
          <w:bCs w:val="0"/>
        </w:rPr>
        <w:fldChar w:fldCharType="begin"/>
      </w:r>
      <w:r w:rsidRPr="0086127A">
        <w:rPr>
          <w:b w:val="0"/>
          <w:bCs w:val="0"/>
        </w:rPr>
        <w:instrText xml:space="preserve"> SEQ Table \* ARABIC </w:instrText>
      </w:r>
      <w:r w:rsidRPr="0086127A">
        <w:rPr>
          <w:b w:val="0"/>
          <w:bCs w:val="0"/>
        </w:rPr>
        <w:fldChar w:fldCharType="separate"/>
      </w:r>
      <w:r w:rsidRPr="0086127A">
        <w:rPr>
          <w:b w:val="0"/>
          <w:bCs w:val="0"/>
          <w:noProof/>
        </w:rPr>
        <w:t>3</w:t>
      </w:r>
      <w:r w:rsidRPr="0086127A">
        <w:rPr>
          <w:b w:val="0"/>
          <w:bCs w:val="0"/>
          <w:noProof/>
        </w:rPr>
        <w:fldChar w:fldCharType="end"/>
      </w:r>
      <w:bookmarkEnd w:id="3"/>
      <w:r w:rsidR="008E2676">
        <w:rPr>
          <w:b w:val="0"/>
          <w:bCs w:val="0"/>
          <w:noProof/>
        </w:rPr>
        <w:t>.</w:t>
      </w:r>
      <w:r w:rsidRPr="0086127A">
        <w:rPr>
          <w:b w:val="0"/>
          <w:bCs w:val="0"/>
        </w:rPr>
        <w:t xml:space="preserve"> Rate points</w:t>
      </w:r>
      <w:r w:rsidR="00494D31">
        <w:rPr>
          <w:b w:val="0"/>
          <w:bCs w:val="0"/>
        </w:rPr>
        <w:t xml:space="preserve"> (BPP)</w:t>
      </w:r>
      <w:r w:rsidRPr="0086127A">
        <w:rPr>
          <w:b w:val="0"/>
          <w:bCs w:val="0"/>
        </w:rPr>
        <w:t xml:space="preserve"> for image datasets</w:t>
      </w:r>
    </w:p>
    <w:tbl>
      <w:tblPr>
        <w:tblStyle w:val="TableGrid"/>
        <w:tblW w:w="0" w:type="auto"/>
        <w:tblLook w:val="04A0" w:firstRow="1" w:lastRow="0" w:firstColumn="1" w:lastColumn="0" w:noHBand="0" w:noVBand="1"/>
      </w:tblPr>
      <w:tblGrid>
        <w:gridCol w:w="1819"/>
        <w:gridCol w:w="2745"/>
        <w:gridCol w:w="2044"/>
        <w:gridCol w:w="2402"/>
      </w:tblGrid>
      <w:tr w:rsidR="00917EEB" w:rsidRPr="001C5CE6" w14:paraId="2F81D2C7" w14:textId="77777777" w:rsidTr="009A0E26">
        <w:tc>
          <w:tcPr>
            <w:tcW w:w="1819" w:type="dxa"/>
          </w:tcPr>
          <w:p w14:paraId="73481E5A" w14:textId="122223D3"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w:t>
            </w:r>
            <w:r w:rsidR="00F567DF">
              <w:rPr>
                <w:rFonts w:ascii="Times New Roman" w:hAnsi="Times New Roman" w:cs="Times New Roman"/>
                <w:lang w:eastAsia="ja-JP"/>
              </w:rPr>
              <w:t xml:space="preserve"> (BPP)</w:t>
            </w:r>
          </w:p>
        </w:tc>
        <w:tc>
          <w:tcPr>
            <w:tcW w:w="2745" w:type="dxa"/>
          </w:tcPr>
          <w:p w14:paraId="30C15A48" w14:textId="51840036"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OpenImage</w:t>
            </w:r>
            <w:r w:rsidR="00E44273">
              <w:rPr>
                <w:rFonts w:ascii="Times New Roman" w:hAnsi="Times New Roman" w:cs="Times New Roman"/>
                <w:lang w:eastAsia="ja-JP"/>
              </w:rPr>
              <w:t>V6</w:t>
            </w:r>
            <w:r w:rsidRPr="001C5CE6">
              <w:rPr>
                <w:rFonts w:ascii="Times New Roman" w:hAnsi="Times New Roman" w:cs="Times New Roman"/>
                <w:lang w:eastAsia="ja-JP"/>
              </w:rPr>
              <w:t xml:space="preserve"> (object detection</w:t>
            </w:r>
            <w:r w:rsidR="009A0E26">
              <w:rPr>
                <w:rFonts w:ascii="Times New Roman" w:eastAsia="SimSun" w:hAnsi="Times New Roman" w:cs="Times New Roman" w:hint="eastAsia"/>
                <w:lang w:eastAsia="zh-CN"/>
              </w:rPr>
              <w:t>/</w:t>
            </w:r>
            <w:r w:rsidRPr="001C5CE6">
              <w:rPr>
                <w:rFonts w:ascii="Times New Roman" w:hAnsi="Times New Roman" w:cs="Times New Roman"/>
                <w:lang w:eastAsia="ja-JP"/>
              </w:rPr>
              <w:t>segmentation)</w:t>
            </w:r>
          </w:p>
        </w:tc>
        <w:tc>
          <w:tcPr>
            <w:tcW w:w="2044" w:type="dxa"/>
          </w:tcPr>
          <w:p w14:paraId="04B1521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FLIR (object detection)</w:t>
            </w:r>
          </w:p>
        </w:tc>
        <w:tc>
          <w:tcPr>
            <w:tcW w:w="2402" w:type="dxa"/>
          </w:tcPr>
          <w:p w14:paraId="21A77009" w14:textId="76C4F22B"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TVD (object detection</w:t>
            </w:r>
            <w:r w:rsidR="009A0E26">
              <w:rPr>
                <w:rFonts w:ascii="Times New Roman" w:hAnsi="Times New Roman" w:cs="Times New Roman"/>
                <w:lang w:eastAsia="ja-JP"/>
              </w:rPr>
              <w:t>/</w:t>
            </w:r>
            <w:r w:rsidRPr="001C5CE6">
              <w:rPr>
                <w:rFonts w:ascii="Times New Roman" w:hAnsi="Times New Roman" w:cs="Times New Roman"/>
                <w:lang w:eastAsia="ja-JP"/>
              </w:rPr>
              <w:t>segmentation)</w:t>
            </w:r>
          </w:p>
        </w:tc>
      </w:tr>
      <w:tr w:rsidR="00917EEB" w:rsidRPr="001C5CE6" w14:paraId="0D56CC67" w14:textId="77777777" w:rsidTr="009A0E26">
        <w:tc>
          <w:tcPr>
            <w:tcW w:w="1819" w:type="dxa"/>
          </w:tcPr>
          <w:p w14:paraId="227FD70A"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1</w:t>
            </w:r>
          </w:p>
        </w:tc>
        <w:tc>
          <w:tcPr>
            <w:tcW w:w="2745" w:type="dxa"/>
            <w:vAlign w:val="bottom"/>
          </w:tcPr>
          <w:p w14:paraId="1D695DB2"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0.9</w:t>
            </w:r>
          </w:p>
        </w:tc>
        <w:tc>
          <w:tcPr>
            <w:tcW w:w="2044" w:type="dxa"/>
            <w:vAlign w:val="bottom"/>
          </w:tcPr>
          <w:p w14:paraId="6E3C3EF1" w14:textId="03F43CBE" w:rsidR="00917EEB" w:rsidRPr="001C5CE6" w:rsidRDefault="00EE3FF9" w:rsidP="00DF642D">
            <w:pPr>
              <w:jc w:val="center"/>
              <w:rPr>
                <w:rFonts w:ascii="Times New Roman" w:hAnsi="Times New Roman" w:cs="Times New Roman"/>
                <w:lang w:eastAsia="ja-JP"/>
              </w:rPr>
            </w:pPr>
            <w:r w:rsidRPr="00844E56">
              <w:rPr>
                <w:rFonts w:ascii="Times New Roman" w:hAnsi="Times New Roman" w:cs="Times New Roman"/>
                <w:lang w:eastAsia="ja-JP"/>
              </w:rPr>
              <w:t>2</w:t>
            </w:r>
            <w:r w:rsidR="00917EEB" w:rsidRPr="00844E56">
              <w:rPr>
                <w:rFonts w:ascii="Times New Roman" w:hAnsi="Times New Roman" w:cs="Times New Roman"/>
                <w:lang w:eastAsia="ja-JP"/>
              </w:rPr>
              <w:t>.</w:t>
            </w:r>
            <w:r w:rsidRPr="00844E56">
              <w:rPr>
                <w:rFonts w:ascii="Times New Roman" w:hAnsi="Times New Roman" w:cs="Times New Roman"/>
                <w:lang w:eastAsia="ja-JP"/>
              </w:rPr>
              <w:t>0</w:t>
            </w:r>
          </w:p>
        </w:tc>
        <w:tc>
          <w:tcPr>
            <w:tcW w:w="2402" w:type="dxa"/>
            <w:vAlign w:val="bottom"/>
          </w:tcPr>
          <w:p w14:paraId="1847961E"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0.5</w:t>
            </w:r>
          </w:p>
        </w:tc>
      </w:tr>
      <w:tr w:rsidR="00917EEB" w:rsidRPr="001C5CE6" w14:paraId="66C97CE4" w14:textId="77777777" w:rsidTr="009A0E26">
        <w:tc>
          <w:tcPr>
            <w:tcW w:w="1819" w:type="dxa"/>
          </w:tcPr>
          <w:p w14:paraId="55EC342E"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2</w:t>
            </w:r>
          </w:p>
        </w:tc>
        <w:tc>
          <w:tcPr>
            <w:tcW w:w="2745" w:type="dxa"/>
            <w:vAlign w:val="bottom"/>
          </w:tcPr>
          <w:p w14:paraId="619A9B5B"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0.55</w:t>
            </w:r>
          </w:p>
        </w:tc>
        <w:tc>
          <w:tcPr>
            <w:tcW w:w="2044" w:type="dxa"/>
            <w:vAlign w:val="bottom"/>
          </w:tcPr>
          <w:p w14:paraId="0346D950"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1.4</w:t>
            </w:r>
          </w:p>
        </w:tc>
        <w:tc>
          <w:tcPr>
            <w:tcW w:w="2402" w:type="dxa"/>
            <w:vAlign w:val="bottom"/>
          </w:tcPr>
          <w:p w14:paraId="500B9114"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0.3</w:t>
            </w:r>
          </w:p>
        </w:tc>
      </w:tr>
      <w:tr w:rsidR="00917EEB" w:rsidRPr="001C5CE6" w14:paraId="2F8310CB" w14:textId="77777777" w:rsidTr="009A0E26">
        <w:tc>
          <w:tcPr>
            <w:tcW w:w="1819" w:type="dxa"/>
          </w:tcPr>
          <w:p w14:paraId="5AC91264"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3</w:t>
            </w:r>
          </w:p>
        </w:tc>
        <w:tc>
          <w:tcPr>
            <w:tcW w:w="2745" w:type="dxa"/>
            <w:vAlign w:val="bottom"/>
          </w:tcPr>
          <w:p w14:paraId="6ED35ED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0.3</w:t>
            </w:r>
          </w:p>
        </w:tc>
        <w:tc>
          <w:tcPr>
            <w:tcW w:w="2044" w:type="dxa"/>
            <w:vAlign w:val="bottom"/>
          </w:tcPr>
          <w:p w14:paraId="3DE9659F"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0.4</w:t>
            </w:r>
          </w:p>
        </w:tc>
        <w:tc>
          <w:tcPr>
            <w:tcW w:w="2402" w:type="dxa"/>
            <w:vAlign w:val="bottom"/>
          </w:tcPr>
          <w:p w14:paraId="3DEC5B9B"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0.15</w:t>
            </w:r>
          </w:p>
        </w:tc>
      </w:tr>
      <w:tr w:rsidR="00917EEB" w:rsidRPr="001C5CE6" w14:paraId="67895F1B" w14:textId="77777777" w:rsidTr="009A0E26">
        <w:tc>
          <w:tcPr>
            <w:tcW w:w="1819" w:type="dxa"/>
          </w:tcPr>
          <w:p w14:paraId="5227FA29"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4</w:t>
            </w:r>
          </w:p>
        </w:tc>
        <w:tc>
          <w:tcPr>
            <w:tcW w:w="2745" w:type="dxa"/>
            <w:vAlign w:val="bottom"/>
          </w:tcPr>
          <w:p w14:paraId="62B4DC7F"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0.16</w:t>
            </w:r>
          </w:p>
        </w:tc>
        <w:tc>
          <w:tcPr>
            <w:tcW w:w="2044" w:type="dxa"/>
            <w:vAlign w:val="bottom"/>
          </w:tcPr>
          <w:p w14:paraId="4F7BD9A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0.15</w:t>
            </w:r>
          </w:p>
        </w:tc>
        <w:tc>
          <w:tcPr>
            <w:tcW w:w="2402" w:type="dxa"/>
            <w:vAlign w:val="bottom"/>
          </w:tcPr>
          <w:p w14:paraId="5D5A2D5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0.08</w:t>
            </w:r>
          </w:p>
        </w:tc>
      </w:tr>
      <w:tr w:rsidR="00917EEB" w:rsidRPr="001C5CE6" w14:paraId="583598FE" w14:textId="77777777" w:rsidTr="009A0E26">
        <w:tc>
          <w:tcPr>
            <w:tcW w:w="1819" w:type="dxa"/>
          </w:tcPr>
          <w:p w14:paraId="1C12711E"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5</w:t>
            </w:r>
          </w:p>
        </w:tc>
        <w:tc>
          <w:tcPr>
            <w:tcW w:w="2745" w:type="dxa"/>
            <w:vAlign w:val="bottom"/>
          </w:tcPr>
          <w:p w14:paraId="0A8A4B5E"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0.08</w:t>
            </w:r>
          </w:p>
        </w:tc>
        <w:tc>
          <w:tcPr>
            <w:tcW w:w="2044" w:type="dxa"/>
            <w:vAlign w:val="bottom"/>
          </w:tcPr>
          <w:p w14:paraId="767A02D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0.075</w:t>
            </w:r>
          </w:p>
        </w:tc>
        <w:tc>
          <w:tcPr>
            <w:tcW w:w="2402" w:type="dxa"/>
            <w:vAlign w:val="bottom"/>
          </w:tcPr>
          <w:p w14:paraId="41CC5DC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r>
      <w:tr w:rsidR="00917EEB" w:rsidRPr="001C5CE6" w14:paraId="5F4B825B" w14:textId="77777777" w:rsidTr="009A0E26">
        <w:tc>
          <w:tcPr>
            <w:tcW w:w="1819" w:type="dxa"/>
          </w:tcPr>
          <w:p w14:paraId="1B3B26FC"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6</w:t>
            </w:r>
          </w:p>
        </w:tc>
        <w:tc>
          <w:tcPr>
            <w:tcW w:w="2745" w:type="dxa"/>
            <w:vAlign w:val="bottom"/>
          </w:tcPr>
          <w:p w14:paraId="47535BCD"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c>
          <w:tcPr>
            <w:tcW w:w="2044" w:type="dxa"/>
            <w:vAlign w:val="bottom"/>
          </w:tcPr>
          <w:p w14:paraId="63F5A189"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c>
          <w:tcPr>
            <w:tcW w:w="2402" w:type="dxa"/>
            <w:vAlign w:val="bottom"/>
          </w:tcPr>
          <w:p w14:paraId="6142EB58" w14:textId="77777777" w:rsidR="00917EEB" w:rsidRPr="001C5CE6" w:rsidRDefault="00917EEB" w:rsidP="00DF642D">
            <w:pPr>
              <w:keepNext/>
              <w:jc w:val="center"/>
              <w:rPr>
                <w:rFonts w:ascii="Times New Roman" w:hAnsi="Times New Roman" w:cs="Times New Roman"/>
                <w:lang w:eastAsia="ja-JP"/>
              </w:rPr>
            </w:pPr>
            <w:r w:rsidRPr="001C5CE6">
              <w:rPr>
                <w:rFonts w:ascii="Times New Roman" w:hAnsi="Times New Roman" w:cs="Times New Roman"/>
                <w:lang w:eastAsia="ja-JP"/>
              </w:rPr>
              <w:t>0.02</w:t>
            </w:r>
          </w:p>
        </w:tc>
      </w:tr>
    </w:tbl>
    <w:p w14:paraId="28C9419D" w14:textId="06CF2225" w:rsidR="00917EEB" w:rsidRPr="001C5CE6" w:rsidRDefault="009A0E26">
      <w:pPr>
        <w:widowControl/>
        <w:autoSpaceDE/>
        <w:autoSpaceDN/>
        <w:jc w:val="both"/>
        <w:rPr>
          <w:rFonts w:ascii="Times New Roman" w:hAnsi="Times New Roman" w:cs="Times New Roman"/>
          <w:lang w:eastAsia="ja-JP"/>
        </w:rPr>
      </w:pPr>
      <w:r w:rsidRPr="001C5CE6">
        <w:rPr>
          <w:rFonts w:ascii="Times New Roman" w:eastAsia="SimSun" w:hAnsi="Times New Roman" w:cs="Times New Roman"/>
          <w:bCs/>
          <w:lang w:eastAsia="zh-CN"/>
        </w:rPr>
        <w:t xml:space="preserve">For video datasets, </w:t>
      </w:r>
      <w:r w:rsidRPr="001C5CE6">
        <w:rPr>
          <w:rFonts w:ascii="Times New Roman" w:hAnsi="Times New Roman" w:cs="Times New Roman"/>
          <w:lang w:eastAsia="ja-JP"/>
        </w:rPr>
        <w:t>proponents are required to provide six bitstreams</w:t>
      </w:r>
      <w:r>
        <w:rPr>
          <w:rFonts w:ascii="Times New Roman" w:hAnsi="Times New Roman" w:cs="Times New Roman"/>
          <w:lang w:eastAsia="ja-JP"/>
        </w:rPr>
        <w:t xml:space="preserve"> </w:t>
      </w:r>
      <w:r>
        <w:rPr>
          <w:rFonts w:ascii="Times New Roman" w:hAnsi="Times New Roman" w:cs="Times New Roman" w:hint="eastAsia"/>
          <w:lang w:eastAsia="zh-CN"/>
        </w:rPr>
        <w:t>with</w:t>
      </w:r>
      <w:r>
        <w:rPr>
          <w:rFonts w:ascii="Times New Roman" w:hAnsi="Times New Roman" w:cs="Times New Roman"/>
          <w:lang w:eastAsia="zh-CN"/>
        </w:rPr>
        <w:t xml:space="preserve"> different bitrate</w:t>
      </w:r>
      <w:r w:rsidRPr="001C5CE6">
        <w:rPr>
          <w:rFonts w:ascii="Times New Roman" w:hAnsi="Times New Roman" w:cs="Times New Roman"/>
          <w:lang w:eastAsia="ja-JP"/>
        </w:rPr>
        <w:t xml:space="preserve"> shall be submitted per</w:t>
      </w:r>
      <w:r>
        <w:rPr>
          <w:rFonts w:ascii="Times New Roman" w:hAnsi="Times New Roman" w:cs="Times New Roman"/>
          <w:lang w:eastAsia="ja-JP"/>
        </w:rPr>
        <w:t xml:space="preserve"> video</w:t>
      </w:r>
      <w:r w:rsidRPr="001C5CE6">
        <w:rPr>
          <w:rFonts w:ascii="Times New Roman" w:hAnsi="Times New Roman" w:cs="Times New Roman"/>
          <w:lang w:eastAsia="ja-JP"/>
        </w:rPr>
        <w:t xml:space="preserve"> sequence. Each sequence is assigned to a group. </w:t>
      </w:r>
      <w:r w:rsidRPr="000630E9">
        <w:rPr>
          <w:rFonts w:ascii="Times New Roman" w:hAnsi="Times New Roman" w:cs="Times New Roman"/>
          <w:lang w:eastAsia="ja-JP"/>
        </w:rPr>
        <w:t>For each group, the bitrates in Table 4 shall not be exceeded.</w:t>
      </w:r>
      <w:r w:rsidRPr="00EE02D6">
        <w:rPr>
          <w:rFonts w:ascii="Times New Roman" w:hAnsi="Times New Roman" w:cs="Times New Roman"/>
          <w:lang w:eastAsia="ja-JP"/>
        </w:rPr>
        <w:t xml:space="preserve"> Information on which sequence belongs to which group can be found in Appendix B. </w:t>
      </w:r>
      <w:r w:rsidRPr="000630E9">
        <w:rPr>
          <w:rFonts w:ascii="Times New Roman" w:hAnsi="Times New Roman" w:cs="Times New Roman"/>
          <w:lang w:eastAsia="ja-JP"/>
        </w:rPr>
        <w:t>Bitrates of the proposal shall not be less than 50% of the rate point to show that a proposed algorithm can perform at different bitrate levels. Note that the values in Table 4 are measured in Kbps.</w:t>
      </w:r>
    </w:p>
    <w:p w14:paraId="0DB70268" w14:textId="3A7E04BF" w:rsidR="00D12B96" w:rsidRPr="0086127A" w:rsidRDefault="00D12B96" w:rsidP="001C5CE6">
      <w:pPr>
        <w:pStyle w:val="Caption"/>
        <w:rPr>
          <w:b w:val="0"/>
          <w:bCs w:val="0"/>
        </w:rPr>
      </w:pPr>
      <w:r w:rsidRPr="0086127A">
        <w:rPr>
          <w:b w:val="0"/>
          <w:bCs w:val="0"/>
        </w:rPr>
        <w:t>Table 4</w:t>
      </w:r>
      <w:r w:rsidR="008E2676">
        <w:rPr>
          <w:b w:val="0"/>
          <w:bCs w:val="0"/>
        </w:rPr>
        <w:t>.</w:t>
      </w:r>
      <w:r w:rsidRPr="0086127A">
        <w:rPr>
          <w:b w:val="0"/>
          <w:bCs w:val="0"/>
        </w:rPr>
        <w:t xml:space="preserve"> Rate points</w:t>
      </w:r>
      <w:r w:rsidR="00494D31">
        <w:rPr>
          <w:b w:val="0"/>
          <w:bCs w:val="0"/>
        </w:rPr>
        <w:t xml:space="preserve"> (Kbps)</w:t>
      </w:r>
      <w:r w:rsidRPr="0086127A">
        <w:rPr>
          <w:b w:val="0"/>
          <w:bCs w:val="0"/>
        </w:rPr>
        <w:t xml:space="preserve"> for video datasets</w:t>
      </w:r>
    </w:p>
    <w:tbl>
      <w:tblPr>
        <w:tblStyle w:val="TableGrid"/>
        <w:tblW w:w="9067" w:type="dxa"/>
        <w:jc w:val="center"/>
        <w:tblLayout w:type="fixed"/>
        <w:tblLook w:val="04A0" w:firstRow="1" w:lastRow="0" w:firstColumn="1" w:lastColumn="0" w:noHBand="0" w:noVBand="1"/>
      </w:tblPr>
      <w:tblGrid>
        <w:gridCol w:w="1413"/>
        <w:gridCol w:w="850"/>
        <w:gridCol w:w="851"/>
        <w:gridCol w:w="850"/>
        <w:gridCol w:w="851"/>
        <w:gridCol w:w="850"/>
        <w:gridCol w:w="851"/>
        <w:gridCol w:w="850"/>
        <w:gridCol w:w="851"/>
        <w:gridCol w:w="850"/>
      </w:tblGrid>
      <w:tr w:rsidR="006D1DA8" w:rsidRPr="001C5CE6" w14:paraId="159195ED" w14:textId="42DE3FF3" w:rsidTr="00844E56">
        <w:trPr>
          <w:trHeight w:val="260"/>
          <w:jc w:val="center"/>
        </w:trPr>
        <w:tc>
          <w:tcPr>
            <w:tcW w:w="1413" w:type="dxa"/>
          </w:tcPr>
          <w:p w14:paraId="11983EF4" w14:textId="64D37946"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w:t>
            </w:r>
            <w:r>
              <w:rPr>
                <w:rFonts w:ascii="Times New Roman" w:hAnsi="Times New Roman" w:cs="Times New Roman"/>
                <w:lang w:eastAsia="ja-JP"/>
              </w:rPr>
              <w:t xml:space="preserve"> </w:t>
            </w:r>
            <w:r>
              <w:rPr>
                <w:rFonts w:ascii="Times New Roman" w:hAnsi="Times New Roman" w:cs="Times New Roman"/>
                <w:lang w:eastAsia="ja-JP"/>
              </w:rPr>
              <w:lastRenderedPageBreak/>
              <w:t>(Kbps)</w:t>
            </w:r>
          </w:p>
        </w:tc>
        <w:tc>
          <w:tcPr>
            <w:tcW w:w="850" w:type="dxa"/>
          </w:tcPr>
          <w:p w14:paraId="18B3CED7"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w:t>
            </w:r>
          </w:p>
        </w:tc>
        <w:tc>
          <w:tcPr>
            <w:tcW w:w="851" w:type="dxa"/>
          </w:tcPr>
          <w:p w14:paraId="4512CA6C"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II</w:t>
            </w:r>
          </w:p>
        </w:tc>
        <w:tc>
          <w:tcPr>
            <w:tcW w:w="850" w:type="dxa"/>
          </w:tcPr>
          <w:p w14:paraId="7CEC7389"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III</w:t>
            </w:r>
          </w:p>
        </w:tc>
        <w:tc>
          <w:tcPr>
            <w:tcW w:w="851" w:type="dxa"/>
          </w:tcPr>
          <w:p w14:paraId="16195AF7"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IV</w:t>
            </w:r>
          </w:p>
        </w:tc>
        <w:tc>
          <w:tcPr>
            <w:tcW w:w="850" w:type="dxa"/>
          </w:tcPr>
          <w:p w14:paraId="65C36382"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w:t>
            </w:r>
          </w:p>
        </w:tc>
        <w:tc>
          <w:tcPr>
            <w:tcW w:w="851" w:type="dxa"/>
          </w:tcPr>
          <w:p w14:paraId="13CD71C2"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w:t>
            </w:r>
          </w:p>
        </w:tc>
        <w:tc>
          <w:tcPr>
            <w:tcW w:w="850" w:type="dxa"/>
          </w:tcPr>
          <w:p w14:paraId="4B91D8CC"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VII</w:t>
            </w:r>
          </w:p>
        </w:tc>
        <w:tc>
          <w:tcPr>
            <w:tcW w:w="851" w:type="dxa"/>
          </w:tcPr>
          <w:p w14:paraId="3536E23A"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VIII</w:t>
            </w:r>
          </w:p>
        </w:tc>
        <w:tc>
          <w:tcPr>
            <w:tcW w:w="850" w:type="dxa"/>
          </w:tcPr>
          <w:p w14:paraId="534BF9BE" w14:textId="35C2F13E" w:rsidR="009550D1" w:rsidRPr="001C5CE6" w:rsidRDefault="009550D1" w:rsidP="009550D1">
            <w:pPr>
              <w:jc w:val="center"/>
              <w:rPr>
                <w:rFonts w:ascii="Times New Roman" w:hAnsi="Times New Roman" w:cs="Times New Roman"/>
                <w:lang w:eastAsia="ja-JP"/>
              </w:rPr>
            </w:pPr>
            <w:r w:rsidRPr="00F537E5">
              <w:rPr>
                <w:rFonts w:ascii="Times New Roman" w:eastAsia="Calibri" w:hAnsi="Times New Roman" w:cs="Times New Roman"/>
                <w:lang w:eastAsia="ja-JP"/>
              </w:rPr>
              <w:lastRenderedPageBreak/>
              <w:t xml:space="preserve">Group </w:t>
            </w:r>
            <w:r>
              <w:rPr>
                <w:rFonts w:ascii="Times New Roman" w:eastAsia="Calibri" w:hAnsi="Times New Roman" w:cs="Times New Roman"/>
                <w:lang w:eastAsia="ja-JP"/>
              </w:rPr>
              <w:lastRenderedPageBreak/>
              <w:t>IX</w:t>
            </w:r>
          </w:p>
        </w:tc>
      </w:tr>
      <w:tr w:rsidR="006D1DA8" w:rsidRPr="001C5CE6" w14:paraId="516FE060" w14:textId="633C6E1E" w:rsidTr="00844E56">
        <w:trPr>
          <w:trHeight w:val="255"/>
          <w:jc w:val="center"/>
        </w:trPr>
        <w:tc>
          <w:tcPr>
            <w:tcW w:w="1413" w:type="dxa"/>
          </w:tcPr>
          <w:p w14:paraId="0D316A2F"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lastRenderedPageBreak/>
              <w:t>Rate point 1</w:t>
            </w:r>
          </w:p>
        </w:tc>
        <w:tc>
          <w:tcPr>
            <w:tcW w:w="850" w:type="dxa"/>
            <w:vAlign w:val="bottom"/>
          </w:tcPr>
          <w:p w14:paraId="3BC352AF"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2000</w:t>
            </w:r>
          </w:p>
        </w:tc>
        <w:tc>
          <w:tcPr>
            <w:tcW w:w="851" w:type="dxa"/>
            <w:vAlign w:val="bottom"/>
          </w:tcPr>
          <w:p w14:paraId="4F47D39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1600</w:t>
            </w:r>
          </w:p>
        </w:tc>
        <w:tc>
          <w:tcPr>
            <w:tcW w:w="850" w:type="dxa"/>
            <w:vAlign w:val="bottom"/>
          </w:tcPr>
          <w:p w14:paraId="118D6E20" w14:textId="4BCAFB0C"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1</w:t>
            </w:r>
            <w:r w:rsidR="00EE3FF9" w:rsidRPr="003677AF">
              <w:rPr>
                <w:rFonts w:ascii="Times New Roman" w:hAnsi="Times New Roman" w:cs="Times New Roman"/>
                <w:color w:val="000000"/>
              </w:rPr>
              <w:t>700</w:t>
            </w:r>
          </w:p>
        </w:tc>
        <w:tc>
          <w:tcPr>
            <w:tcW w:w="851" w:type="dxa"/>
            <w:vAlign w:val="bottom"/>
          </w:tcPr>
          <w:p w14:paraId="79C6776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1300</w:t>
            </w:r>
          </w:p>
        </w:tc>
        <w:tc>
          <w:tcPr>
            <w:tcW w:w="850" w:type="dxa"/>
            <w:vAlign w:val="bottom"/>
          </w:tcPr>
          <w:p w14:paraId="4DE0541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900</w:t>
            </w:r>
          </w:p>
        </w:tc>
        <w:tc>
          <w:tcPr>
            <w:tcW w:w="851" w:type="dxa"/>
            <w:vAlign w:val="bottom"/>
          </w:tcPr>
          <w:p w14:paraId="320782F9" w14:textId="450DD3C6" w:rsidR="009550D1" w:rsidRPr="00CA07FD" w:rsidRDefault="00EE3FF9" w:rsidP="009550D1">
            <w:pPr>
              <w:jc w:val="center"/>
              <w:rPr>
                <w:rFonts w:ascii="Times New Roman" w:hAnsi="Times New Roman" w:cs="Times New Roman"/>
                <w:color w:val="000000"/>
              </w:rPr>
            </w:pPr>
            <w:r w:rsidRPr="00844E56">
              <w:rPr>
                <w:rFonts w:ascii="Times New Roman" w:hAnsi="Times New Roman" w:cs="Times New Roman"/>
                <w:color w:val="000000"/>
              </w:rPr>
              <w:t>2</w:t>
            </w:r>
            <w:r w:rsidRPr="003677AF">
              <w:rPr>
                <w:rFonts w:ascii="Times New Roman" w:hAnsi="Times New Roman" w:cs="Times New Roman"/>
                <w:color w:val="000000"/>
              </w:rPr>
              <w:t>400</w:t>
            </w:r>
          </w:p>
        </w:tc>
        <w:tc>
          <w:tcPr>
            <w:tcW w:w="850" w:type="dxa"/>
            <w:vAlign w:val="bottom"/>
          </w:tcPr>
          <w:p w14:paraId="65386B43" w14:textId="62D2F142"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3600</w:t>
            </w:r>
          </w:p>
        </w:tc>
        <w:tc>
          <w:tcPr>
            <w:tcW w:w="851" w:type="dxa"/>
            <w:vAlign w:val="bottom"/>
          </w:tcPr>
          <w:p w14:paraId="4077DD41" w14:textId="4979FA50"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700</w:t>
            </w:r>
          </w:p>
        </w:tc>
        <w:tc>
          <w:tcPr>
            <w:tcW w:w="850" w:type="dxa"/>
            <w:vAlign w:val="bottom"/>
          </w:tcPr>
          <w:p w14:paraId="5E4E6CAC" w14:textId="4092507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10500</w:t>
            </w:r>
          </w:p>
        </w:tc>
      </w:tr>
      <w:tr w:rsidR="006D1DA8" w:rsidRPr="001C5CE6" w14:paraId="7F411D68" w14:textId="21E00447" w:rsidTr="00844E56">
        <w:trPr>
          <w:trHeight w:val="260"/>
          <w:jc w:val="center"/>
        </w:trPr>
        <w:tc>
          <w:tcPr>
            <w:tcW w:w="1413" w:type="dxa"/>
          </w:tcPr>
          <w:p w14:paraId="4BFFB3F1"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2</w:t>
            </w:r>
          </w:p>
        </w:tc>
        <w:tc>
          <w:tcPr>
            <w:tcW w:w="850" w:type="dxa"/>
            <w:vAlign w:val="bottom"/>
          </w:tcPr>
          <w:p w14:paraId="2BA70210"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1000</w:t>
            </w:r>
          </w:p>
        </w:tc>
        <w:tc>
          <w:tcPr>
            <w:tcW w:w="851" w:type="dxa"/>
            <w:vAlign w:val="bottom"/>
          </w:tcPr>
          <w:p w14:paraId="4106EDAA"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850</w:t>
            </w:r>
          </w:p>
        </w:tc>
        <w:tc>
          <w:tcPr>
            <w:tcW w:w="850" w:type="dxa"/>
            <w:vAlign w:val="bottom"/>
          </w:tcPr>
          <w:p w14:paraId="41D86208"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800</w:t>
            </w:r>
          </w:p>
        </w:tc>
        <w:tc>
          <w:tcPr>
            <w:tcW w:w="851" w:type="dxa"/>
            <w:vAlign w:val="bottom"/>
          </w:tcPr>
          <w:p w14:paraId="2535AD7E" w14:textId="3E8239A8"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6</w:t>
            </w:r>
            <w:r w:rsidR="006D1DA8" w:rsidRPr="003677AF">
              <w:rPr>
                <w:rFonts w:ascii="Times New Roman" w:hAnsi="Times New Roman" w:cs="Times New Roman"/>
                <w:color w:val="000000"/>
              </w:rPr>
              <w:t>25</w:t>
            </w:r>
          </w:p>
        </w:tc>
        <w:tc>
          <w:tcPr>
            <w:tcW w:w="850" w:type="dxa"/>
            <w:vAlign w:val="bottom"/>
          </w:tcPr>
          <w:p w14:paraId="174D736C" w14:textId="24EABCFF"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4</w:t>
            </w:r>
            <w:r w:rsidR="006D1DA8" w:rsidRPr="003677AF">
              <w:rPr>
                <w:rFonts w:ascii="Times New Roman" w:hAnsi="Times New Roman" w:cs="Times New Roman"/>
                <w:color w:val="000000"/>
              </w:rPr>
              <w:t>6</w:t>
            </w:r>
            <w:r w:rsidRPr="003677AF">
              <w:rPr>
                <w:rFonts w:ascii="Times New Roman" w:hAnsi="Times New Roman" w:cs="Times New Roman"/>
                <w:color w:val="000000"/>
              </w:rPr>
              <w:t>0</w:t>
            </w:r>
          </w:p>
        </w:tc>
        <w:tc>
          <w:tcPr>
            <w:tcW w:w="851" w:type="dxa"/>
            <w:vAlign w:val="bottom"/>
          </w:tcPr>
          <w:p w14:paraId="1151B60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1200</w:t>
            </w:r>
          </w:p>
        </w:tc>
        <w:tc>
          <w:tcPr>
            <w:tcW w:w="850" w:type="dxa"/>
            <w:vAlign w:val="bottom"/>
          </w:tcPr>
          <w:p w14:paraId="06BFE795" w14:textId="777029EB"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1600</w:t>
            </w:r>
          </w:p>
        </w:tc>
        <w:tc>
          <w:tcPr>
            <w:tcW w:w="851" w:type="dxa"/>
            <w:vAlign w:val="bottom"/>
          </w:tcPr>
          <w:p w14:paraId="0B2400D8" w14:textId="6784B08B"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360</w:t>
            </w:r>
          </w:p>
        </w:tc>
        <w:tc>
          <w:tcPr>
            <w:tcW w:w="850" w:type="dxa"/>
            <w:vAlign w:val="bottom"/>
          </w:tcPr>
          <w:p w14:paraId="3D3DDF23" w14:textId="0599F644"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4600</w:t>
            </w:r>
          </w:p>
        </w:tc>
      </w:tr>
      <w:tr w:rsidR="006D1DA8" w:rsidRPr="001C5CE6" w14:paraId="0C1BBFAF" w14:textId="61D1620C" w:rsidTr="00844E56">
        <w:trPr>
          <w:trHeight w:val="260"/>
          <w:jc w:val="center"/>
        </w:trPr>
        <w:tc>
          <w:tcPr>
            <w:tcW w:w="1413" w:type="dxa"/>
          </w:tcPr>
          <w:p w14:paraId="00120ECE"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3</w:t>
            </w:r>
          </w:p>
        </w:tc>
        <w:tc>
          <w:tcPr>
            <w:tcW w:w="850" w:type="dxa"/>
            <w:vAlign w:val="bottom"/>
          </w:tcPr>
          <w:p w14:paraId="4FCE973A"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520</w:t>
            </w:r>
          </w:p>
        </w:tc>
        <w:tc>
          <w:tcPr>
            <w:tcW w:w="851" w:type="dxa"/>
            <w:vAlign w:val="bottom"/>
          </w:tcPr>
          <w:p w14:paraId="438C743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500</w:t>
            </w:r>
          </w:p>
        </w:tc>
        <w:tc>
          <w:tcPr>
            <w:tcW w:w="850" w:type="dxa"/>
            <w:vAlign w:val="bottom"/>
          </w:tcPr>
          <w:p w14:paraId="7E53824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400</w:t>
            </w:r>
          </w:p>
        </w:tc>
        <w:tc>
          <w:tcPr>
            <w:tcW w:w="851" w:type="dxa"/>
            <w:vAlign w:val="bottom"/>
          </w:tcPr>
          <w:p w14:paraId="64B8BF6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310</w:t>
            </w:r>
          </w:p>
        </w:tc>
        <w:tc>
          <w:tcPr>
            <w:tcW w:w="850" w:type="dxa"/>
            <w:vAlign w:val="bottom"/>
          </w:tcPr>
          <w:p w14:paraId="1E936022"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225</w:t>
            </w:r>
          </w:p>
        </w:tc>
        <w:tc>
          <w:tcPr>
            <w:tcW w:w="851" w:type="dxa"/>
            <w:vAlign w:val="bottom"/>
          </w:tcPr>
          <w:p w14:paraId="16DBB50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610</w:t>
            </w:r>
          </w:p>
        </w:tc>
        <w:tc>
          <w:tcPr>
            <w:tcW w:w="850" w:type="dxa"/>
            <w:vAlign w:val="bottom"/>
          </w:tcPr>
          <w:p w14:paraId="05BD45C9" w14:textId="50260526"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750</w:t>
            </w:r>
          </w:p>
        </w:tc>
        <w:tc>
          <w:tcPr>
            <w:tcW w:w="851" w:type="dxa"/>
            <w:vAlign w:val="bottom"/>
          </w:tcPr>
          <w:p w14:paraId="492ADAE1" w14:textId="6875AA65"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200</w:t>
            </w:r>
          </w:p>
        </w:tc>
        <w:tc>
          <w:tcPr>
            <w:tcW w:w="850" w:type="dxa"/>
            <w:vAlign w:val="bottom"/>
          </w:tcPr>
          <w:p w14:paraId="45AF916C" w14:textId="70F0C513"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2100</w:t>
            </w:r>
          </w:p>
        </w:tc>
      </w:tr>
      <w:tr w:rsidR="006D1DA8" w:rsidRPr="001C5CE6" w14:paraId="0DEC6CBE" w14:textId="1E4BE4DF" w:rsidTr="00844E56">
        <w:trPr>
          <w:trHeight w:val="255"/>
          <w:jc w:val="center"/>
        </w:trPr>
        <w:tc>
          <w:tcPr>
            <w:tcW w:w="1413" w:type="dxa"/>
          </w:tcPr>
          <w:p w14:paraId="1F955D2A"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4</w:t>
            </w:r>
          </w:p>
        </w:tc>
        <w:tc>
          <w:tcPr>
            <w:tcW w:w="850" w:type="dxa"/>
            <w:vAlign w:val="bottom"/>
          </w:tcPr>
          <w:p w14:paraId="4023DDC3"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260</w:t>
            </w:r>
          </w:p>
        </w:tc>
        <w:tc>
          <w:tcPr>
            <w:tcW w:w="851" w:type="dxa"/>
            <w:vAlign w:val="bottom"/>
          </w:tcPr>
          <w:p w14:paraId="3AFF62F3"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300</w:t>
            </w:r>
          </w:p>
        </w:tc>
        <w:tc>
          <w:tcPr>
            <w:tcW w:w="850" w:type="dxa"/>
            <w:vAlign w:val="bottom"/>
          </w:tcPr>
          <w:p w14:paraId="7283C756"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200</w:t>
            </w:r>
          </w:p>
        </w:tc>
        <w:tc>
          <w:tcPr>
            <w:tcW w:w="851" w:type="dxa"/>
            <w:vAlign w:val="bottom"/>
          </w:tcPr>
          <w:p w14:paraId="44831DE3"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170</w:t>
            </w:r>
          </w:p>
        </w:tc>
        <w:tc>
          <w:tcPr>
            <w:tcW w:w="850" w:type="dxa"/>
            <w:vAlign w:val="bottom"/>
          </w:tcPr>
          <w:p w14:paraId="751E59D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120</w:t>
            </w:r>
          </w:p>
        </w:tc>
        <w:tc>
          <w:tcPr>
            <w:tcW w:w="851" w:type="dxa"/>
            <w:vAlign w:val="bottom"/>
          </w:tcPr>
          <w:p w14:paraId="2868844A"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310</w:t>
            </w:r>
          </w:p>
        </w:tc>
        <w:tc>
          <w:tcPr>
            <w:tcW w:w="850" w:type="dxa"/>
            <w:vAlign w:val="bottom"/>
          </w:tcPr>
          <w:p w14:paraId="4CA7CAF2" w14:textId="6D090C5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350</w:t>
            </w:r>
          </w:p>
        </w:tc>
        <w:tc>
          <w:tcPr>
            <w:tcW w:w="851" w:type="dxa"/>
            <w:vAlign w:val="bottom"/>
          </w:tcPr>
          <w:p w14:paraId="5C218B5E" w14:textId="0516E619"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110</w:t>
            </w:r>
          </w:p>
        </w:tc>
        <w:tc>
          <w:tcPr>
            <w:tcW w:w="850" w:type="dxa"/>
            <w:vAlign w:val="bottom"/>
          </w:tcPr>
          <w:p w14:paraId="49533781" w14:textId="2ECD15E0"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1000</w:t>
            </w:r>
          </w:p>
        </w:tc>
      </w:tr>
      <w:tr w:rsidR="006D1DA8" w:rsidRPr="001C5CE6" w14:paraId="05B75D35" w14:textId="43A84FC4" w:rsidTr="00844E56">
        <w:trPr>
          <w:trHeight w:val="260"/>
          <w:jc w:val="center"/>
        </w:trPr>
        <w:tc>
          <w:tcPr>
            <w:tcW w:w="1413" w:type="dxa"/>
          </w:tcPr>
          <w:p w14:paraId="42147576"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5</w:t>
            </w:r>
          </w:p>
        </w:tc>
        <w:tc>
          <w:tcPr>
            <w:tcW w:w="850" w:type="dxa"/>
            <w:vAlign w:val="bottom"/>
          </w:tcPr>
          <w:p w14:paraId="25EB11CD"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140</w:t>
            </w:r>
          </w:p>
        </w:tc>
        <w:tc>
          <w:tcPr>
            <w:tcW w:w="851" w:type="dxa"/>
            <w:vAlign w:val="bottom"/>
          </w:tcPr>
          <w:p w14:paraId="4616A875"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175</w:t>
            </w:r>
          </w:p>
        </w:tc>
        <w:tc>
          <w:tcPr>
            <w:tcW w:w="850" w:type="dxa"/>
            <w:vAlign w:val="bottom"/>
          </w:tcPr>
          <w:p w14:paraId="6E49792D"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100</w:t>
            </w:r>
          </w:p>
        </w:tc>
        <w:tc>
          <w:tcPr>
            <w:tcW w:w="851" w:type="dxa"/>
            <w:vAlign w:val="bottom"/>
          </w:tcPr>
          <w:p w14:paraId="13BAAA09"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100</w:t>
            </w:r>
          </w:p>
        </w:tc>
        <w:tc>
          <w:tcPr>
            <w:tcW w:w="850" w:type="dxa"/>
            <w:vAlign w:val="bottom"/>
          </w:tcPr>
          <w:p w14:paraId="7B19EA51"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65</w:t>
            </w:r>
          </w:p>
        </w:tc>
        <w:tc>
          <w:tcPr>
            <w:tcW w:w="851" w:type="dxa"/>
            <w:vAlign w:val="bottom"/>
          </w:tcPr>
          <w:p w14:paraId="2C3F1778"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150</w:t>
            </w:r>
          </w:p>
        </w:tc>
        <w:tc>
          <w:tcPr>
            <w:tcW w:w="850" w:type="dxa"/>
            <w:vAlign w:val="bottom"/>
          </w:tcPr>
          <w:p w14:paraId="0B741BC2" w14:textId="299E3477"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150</w:t>
            </w:r>
          </w:p>
        </w:tc>
        <w:tc>
          <w:tcPr>
            <w:tcW w:w="851" w:type="dxa"/>
            <w:vAlign w:val="bottom"/>
          </w:tcPr>
          <w:p w14:paraId="005987B2" w14:textId="5A85F4CB"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45</w:t>
            </w:r>
          </w:p>
        </w:tc>
        <w:tc>
          <w:tcPr>
            <w:tcW w:w="850" w:type="dxa"/>
            <w:vAlign w:val="bottom"/>
          </w:tcPr>
          <w:p w14:paraId="4689BC7A" w14:textId="2D413AD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450</w:t>
            </w:r>
          </w:p>
        </w:tc>
      </w:tr>
      <w:tr w:rsidR="006D1DA8" w:rsidRPr="001C5CE6" w14:paraId="15DAF11A" w14:textId="123CDDB0" w:rsidTr="00844E56">
        <w:trPr>
          <w:trHeight w:val="255"/>
          <w:jc w:val="center"/>
        </w:trPr>
        <w:tc>
          <w:tcPr>
            <w:tcW w:w="1413" w:type="dxa"/>
          </w:tcPr>
          <w:p w14:paraId="667F6DCE"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6</w:t>
            </w:r>
          </w:p>
        </w:tc>
        <w:tc>
          <w:tcPr>
            <w:tcW w:w="850" w:type="dxa"/>
            <w:vAlign w:val="bottom"/>
          </w:tcPr>
          <w:p w14:paraId="41A45ED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70</w:t>
            </w:r>
          </w:p>
        </w:tc>
        <w:tc>
          <w:tcPr>
            <w:tcW w:w="851" w:type="dxa"/>
            <w:vAlign w:val="bottom"/>
          </w:tcPr>
          <w:p w14:paraId="59D78AD0"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100</w:t>
            </w:r>
          </w:p>
        </w:tc>
        <w:tc>
          <w:tcPr>
            <w:tcW w:w="850" w:type="dxa"/>
            <w:vAlign w:val="bottom"/>
          </w:tcPr>
          <w:p w14:paraId="3CF5418D"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50</w:t>
            </w:r>
          </w:p>
        </w:tc>
        <w:tc>
          <w:tcPr>
            <w:tcW w:w="851" w:type="dxa"/>
            <w:vAlign w:val="bottom"/>
          </w:tcPr>
          <w:p w14:paraId="27E09EF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60</w:t>
            </w:r>
          </w:p>
        </w:tc>
        <w:tc>
          <w:tcPr>
            <w:tcW w:w="850" w:type="dxa"/>
            <w:vAlign w:val="bottom"/>
          </w:tcPr>
          <w:p w14:paraId="6F3EE39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35</w:t>
            </w:r>
          </w:p>
        </w:tc>
        <w:tc>
          <w:tcPr>
            <w:tcW w:w="851" w:type="dxa"/>
            <w:vAlign w:val="bottom"/>
          </w:tcPr>
          <w:p w14:paraId="5AADCF6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75</w:t>
            </w:r>
          </w:p>
        </w:tc>
        <w:tc>
          <w:tcPr>
            <w:tcW w:w="850" w:type="dxa"/>
            <w:vAlign w:val="bottom"/>
          </w:tcPr>
          <w:p w14:paraId="58F986A4" w14:textId="46C1A29E"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60</w:t>
            </w:r>
          </w:p>
        </w:tc>
        <w:tc>
          <w:tcPr>
            <w:tcW w:w="851" w:type="dxa"/>
            <w:vAlign w:val="bottom"/>
          </w:tcPr>
          <w:p w14:paraId="77AF2993" w14:textId="600CF3EC"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20</w:t>
            </w:r>
          </w:p>
        </w:tc>
        <w:tc>
          <w:tcPr>
            <w:tcW w:w="850" w:type="dxa"/>
            <w:vAlign w:val="bottom"/>
          </w:tcPr>
          <w:p w14:paraId="6C1998A6" w14:textId="394016AA"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200</w:t>
            </w:r>
          </w:p>
        </w:tc>
      </w:tr>
    </w:tbl>
    <w:p w14:paraId="68A10335" w14:textId="77777777" w:rsidR="0014407E" w:rsidRPr="001C5CE6" w:rsidRDefault="0014407E" w:rsidP="001C5CE6">
      <w:pPr>
        <w:widowControl/>
        <w:autoSpaceDE/>
        <w:autoSpaceDN/>
        <w:rPr>
          <w:rFonts w:ascii="Times New Roman" w:eastAsia="SimSun" w:hAnsi="Times New Roman" w:cs="Times New Roman"/>
          <w:b/>
          <w:sz w:val="28"/>
          <w:szCs w:val="24"/>
          <w:highlight w:val="yellow"/>
          <w:lang w:eastAsia="zh-CN"/>
        </w:rPr>
      </w:pPr>
    </w:p>
    <w:p w14:paraId="2FB325BE" w14:textId="7B51C0DB" w:rsidR="00DD4A24" w:rsidRPr="001C5CE6" w:rsidRDefault="00DD4A2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Training</w:t>
      </w:r>
      <w:r w:rsidRPr="001C5CE6">
        <w:rPr>
          <w:rFonts w:ascii="Times New Roman" w:eastAsia="SimSun" w:hAnsi="Times New Roman" w:cs="Times New Roman"/>
          <w:sz w:val="28"/>
          <w:lang w:eastAsia="zh-CN"/>
        </w:rPr>
        <w:t xml:space="preserve"> conditions</w:t>
      </w:r>
    </w:p>
    <w:p w14:paraId="0A607AC3" w14:textId="65CA1CB6" w:rsidR="00DD4A24" w:rsidRPr="001C5CE6" w:rsidRDefault="00DD4A24"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Training</w:t>
      </w:r>
      <w:r w:rsidRPr="001C5CE6">
        <w:rPr>
          <w:rFonts w:ascii="Times New Roman" w:eastAsia="SimSun" w:hAnsi="Times New Roman" w:cs="Times New Roman"/>
          <w:sz w:val="28"/>
          <w:lang w:eastAsia="zh-CN"/>
        </w:rPr>
        <w:t xml:space="preserve"> </w:t>
      </w:r>
      <w:r w:rsidR="0042133E" w:rsidRPr="001C5CE6">
        <w:rPr>
          <w:rFonts w:ascii="Times New Roman" w:eastAsia="SimSun" w:hAnsi="Times New Roman" w:cs="Times New Roman"/>
          <w:sz w:val="28"/>
          <w:lang w:eastAsia="zh-CN"/>
        </w:rPr>
        <w:t>materials</w:t>
      </w:r>
    </w:p>
    <w:p w14:paraId="55F155C4" w14:textId="40836811" w:rsidR="003E1009" w:rsidRPr="001C5CE6" w:rsidRDefault="003E1009" w:rsidP="001C5CE6">
      <w:pPr>
        <w:widowControl/>
        <w:autoSpaceDE/>
        <w:autoSpaceDN/>
        <w:jc w:val="both"/>
        <w:rPr>
          <w:rFonts w:ascii="Times New Roman" w:eastAsia="SimSun" w:hAnsi="Times New Roman" w:cs="Times New Roman"/>
          <w:bCs/>
          <w:lang w:val="en-CA"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proposal can train the compressor with various training materials. </w:t>
      </w:r>
      <w:r>
        <w:rPr>
          <w:rFonts w:ascii="Times New Roman" w:eastAsia="SimSun" w:hAnsi="Times New Roman" w:cs="Times New Roman"/>
          <w:bCs/>
          <w:lang w:val="en-CA" w:eastAsia="zh-CN"/>
        </w:rPr>
        <w:t>T</w:t>
      </w:r>
      <w:r w:rsidRPr="001C5CE6">
        <w:rPr>
          <w:rFonts w:ascii="Times New Roman" w:eastAsia="SimSun" w:hAnsi="Times New Roman" w:cs="Times New Roman"/>
          <w:bCs/>
          <w:lang w:val="en-CA" w:eastAsia="zh-CN"/>
        </w:rPr>
        <w:t xml:space="preserve">he training </w:t>
      </w:r>
      <w:r>
        <w:rPr>
          <w:rFonts w:ascii="Times New Roman" w:eastAsia="SimSun" w:hAnsi="Times New Roman" w:cs="Times New Roman"/>
          <w:bCs/>
          <w:lang w:val="en-CA" w:eastAsia="zh-CN"/>
        </w:rPr>
        <w:t>materials</w:t>
      </w:r>
      <w:r w:rsidRPr="001C5CE6">
        <w:rPr>
          <w:rFonts w:ascii="Times New Roman" w:eastAsia="SimSun" w:hAnsi="Times New Roman" w:cs="Times New Roman"/>
          <w:bCs/>
          <w:lang w:val="en-CA" w:eastAsia="zh-CN"/>
        </w:rPr>
        <w:t xml:space="preserve"> shall be publicly available with license terms that allow commercial usage</w:t>
      </w:r>
      <w:r>
        <w:rPr>
          <w:rFonts w:ascii="Times New Roman" w:eastAsia="SimSun" w:hAnsi="Times New Roman" w:cs="Times New Roman"/>
          <w:bCs/>
          <w:lang w:val="en-CA" w:eastAsia="zh-CN"/>
        </w:rPr>
        <w:t xml:space="preserve"> or can be used by </w:t>
      </w:r>
      <w:r w:rsidRPr="008135C7">
        <w:rPr>
          <w:rFonts w:ascii="Times New Roman" w:eastAsia="SimSun" w:hAnsi="Times New Roman" w:cs="Times New Roman"/>
          <w:bCs/>
          <w:lang w:val="en-CA" w:eastAsia="zh-CN"/>
        </w:rPr>
        <w:t>standards committees</w:t>
      </w:r>
      <w:r>
        <w:rPr>
          <w:rFonts w:ascii="Times New Roman" w:eastAsia="SimSun" w:hAnsi="Times New Roman" w:cs="Times New Roman"/>
          <w:bCs/>
          <w:lang w:val="en-CA" w:eastAsia="zh-CN"/>
        </w:rPr>
        <w:t xml:space="preserve"> or </w:t>
      </w:r>
      <w:r w:rsidRPr="008135C7">
        <w:rPr>
          <w:rFonts w:ascii="Times New Roman" w:eastAsia="SimSun" w:hAnsi="Times New Roman" w:cs="Times New Roman"/>
          <w:bCs/>
          <w:lang w:val="en-CA" w:eastAsia="zh-CN"/>
        </w:rPr>
        <w:t>standardization activities</w:t>
      </w:r>
      <w:r w:rsidRPr="001C5CE6">
        <w:rPr>
          <w:rFonts w:ascii="Times New Roman" w:eastAsia="SimSun" w:hAnsi="Times New Roman" w:cs="Times New Roman"/>
          <w:bCs/>
          <w:lang w:val="en-CA" w:eastAsia="zh-CN"/>
        </w:rPr>
        <w:t>. No images or videos from the VCM validation dataset shall be used in training.</w:t>
      </w:r>
      <w:r>
        <w:rPr>
          <w:rFonts w:ascii="Times New Roman" w:eastAsia="SimSun" w:hAnsi="Times New Roman" w:cs="Times New Roman"/>
          <w:bCs/>
          <w:lang w:val="en-CA" w:eastAsia="zh-CN"/>
        </w:rPr>
        <w:t xml:space="preserve"> It is required that the usage of any training materials be described in the contribution for reproducing training results. </w:t>
      </w:r>
    </w:p>
    <w:p w14:paraId="4749DB3B" w14:textId="7DA5C6DC" w:rsidR="004A4452" w:rsidRDefault="003E1009" w:rsidP="0042133E">
      <w:pPr>
        <w:widowControl/>
        <w:autoSpaceDE/>
        <w:autoSpaceDN/>
        <w:rPr>
          <w:rFonts w:ascii="Times New Roman" w:eastAsia="SimSun" w:hAnsi="Times New Roman" w:cs="Times New Roman"/>
          <w:bCs/>
          <w:lang w:eastAsia="zh-CN"/>
        </w:rPr>
      </w:pPr>
      <w:r w:rsidRPr="000630E9">
        <w:rPr>
          <w:rFonts w:ascii="Times New Roman" w:eastAsia="SimSun" w:hAnsi="Times New Roman" w:cs="Times New Roman"/>
          <w:bCs/>
          <w:lang w:eastAsia="zh-CN"/>
        </w:rPr>
        <w:t>Table 5 describes a list of recommended training sets. It is desirable that all proposals use the specific training sets.  Results using sequences not in the list of specific sequences may also be provided as supplemental information.</w:t>
      </w:r>
    </w:p>
    <w:p w14:paraId="1E20F4E9" w14:textId="3F5721BE" w:rsidR="00044047" w:rsidRPr="0086127A" w:rsidRDefault="00044047" w:rsidP="00044047">
      <w:pPr>
        <w:pStyle w:val="Caption"/>
        <w:rPr>
          <w:b w:val="0"/>
          <w:bCs w:val="0"/>
        </w:rPr>
      </w:pPr>
      <w:r w:rsidRPr="0086127A">
        <w:rPr>
          <w:b w:val="0"/>
          <w:bCs w:val="0"/>
        </w:rPr>
        <w:t xml:space="preserve">Table </w:t>
      </w:r>
      <w:r w:rsidR="00792C8F" w:rsidRPr="0086127A">
        <w:rPr>
          <w:b w:val="0"/>
          <w:bCs w:val="0"/>
          <w:noProof/>
        </w:rPr>
        <w:t>5</w:t>
      </w:r>
      <w:r w:rsidRPr="0086127A">
        <w:rPr>
          <w:b w:val="0"/>
          <w:bCs w:val="0"/>
          <w:noProof/>
        </w:rPr>
        <w:t>.</w:t>
      </w:r>
      <w:r w:rsidRPr="0086127A">
        <w:rPr>
          <w:b w:val="0"/>
          <w:bCs w:val="0"/>
        </w:rPr>
        <w:t xml:space="preserve"> </w:t>
      </w:r>
      <w:r w:rsidR="00271537" w:rsidRPr="0086127A">
        <w:rPr>
          <w:b w:val="0"/>
          <w:bCs w:val="0"/>
        </w:rPr>
        <w:t xml:space="preserve"> Recommended s</w:t>
      </w:r>
      <w:r w:rsidRPr="0086127A">
        <w:rPr>
          <w:b w:val="0"/>
          <w:bCs w:val="0"/>
        </w:rPr>
        <w:t xml:space="preserve">ource for training </w:t>
      </w:r>
      <w:r w:rsidR="00336CD4" w:rsidRPr="0086127A">
        <w:rPr>
          <w:b w:val="0"/>
          <w:bCs w:val="0"/>
        </w:rPr>
        <w:t>datasets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 w:author="Shan Liu" w:date="2022-07-21T17:26: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2245"/>
        <w:gridCol w:w="5404"/>
        <w:gridCol w:w="1361"/>
        <w:tblGridChange w:id="5">
          <w:tblGrid>
            <w:gridCol w:w="1838"/>
            <w:gridCol w:w="5811"/>
            <w:gridCol w:w="1361"/>
          </w:tblGrid>
        </w:tblGridChange>
      </w:tblGrid>
      <w:tr w:rsidR="00044047" w:rsidRPr="001C5CE6" w14:paraId="0C84C31D" w14:textId="77777777" w:rsidTr="00566F51">
        <w:trPr>
          <w:jc w:val="center"/>
          <w:trPrChange w:id="6" w:author="Shan Liu" w:date="2022-07-21T17:26:00Z">
            <w:trPr>
              <w:jc w:val="center"/>
            </w:trPr>
          </w:trPrChange>
        </w:trPr>
        <w:tc>
          <w:tcPr>
            <w:tcW w:w="1246" w:type="pct"/>
            <w:shd w:val="clear" w:color="auto" w:fill="auto"/>
            <w:tcPrChange w:id="7" w:author="Shan Liu" w:date="2022-07-21T17:26:00Z">
              <w:tcPr>
                <w:tcW w:w="1020" w:type="pct"/>
                <w:shd w:val="clear" w:color="auto" w:fill="auto"/>
              </w:tcPr>
            </w:tcPrChange>
          </w:tcPr>
          <w:p w14:paraId="71604FC1" w14:textId="77777777" w:rsidR="00044047" w:rsidRPr="001C5CE6" w:rsidRDefault="00044047" w:rsidP="00DF642D">
            <w:pPr>
              <w:jc w:val="center"/>
              <w:rPr>
                <w:rFonts w:ascii="Times New Roman" w:hAnsi="Times New Roman" w:cs="Times New Roman"/>
              </w:rPr>
            </w:pPr>
            <w:r w:rsidRPr="001C5CE6">
              <w:rPr>
                <w:rFonts w:ascii="Times New Roman" w:hAnsi="Times New Roman" w:cs="Times New Roman"/>
              </w:rPr>
              <w:t>Database</w:t>
            </w:r>
          </w:p>
        </w:tc>
        <w:tc>
          <w:tcPr>
            <w:tcW w:w="2999" w:type="pct"/>
            <w:shd w:val="clear" w:color="auto" w:fill="auto"/>
            <w:tcPrChange w:id="8" w:author="Shan Liu" w:date="2022-07-21T17:26:00Z">
              <w:tcPr>
                <w:tcW w:w="3225" w:type="pct"/>
                <w:shd w:val="clear" w:color="auto" w:fill="auto"/>
              </w:tcPr>
            </w:tcPrChange>
          </w:tcPr>
          <w:p w14:paraId="16E09966" w14:textId="77777777" w:rsidR="00044047" w:rsidRPr="001C5CE6" w:rsidRDefault="00044047" w:rsidP="00DF642D">
            <w:pPr>
              <w:jc w:val="center"/>
              <w:rPr>
                <w:rFonts w:ascii="Times New Roman" w:hAnsi="Times New Roman" w:cs="Times New Roman"/>
              </w:rPr>
            </w:pPr>
            <w:r w:rsidRPr="001C5CE6">
              <w:rPr>
                <w:rFonts w:ascii="Times New Roman" w:hAnsi="Times New Roman" w:cs="Times New Roman"/>
              </w:rPr>
              <w:t xml:space="preserve">Location </w:t>
            </w:r>
          </w:p>
        </w:tc>
        <w:tc>
          <w:tcPr>
            <w:tcW w:w="755" w:type="pct"/>
            <w:shd w:val="clear" w:color="auto" w:fill="auto"/>
            <w:tcPrChange w:id="9" w:author="Shan Liu" w:date="2022-07-21T17:26:00Z">
              <w:tcPr>
                <w:tcW w:w="755" w:type="pct"/>
                <w:shd w:val="clear" w:color="auto" w:fill="auto"/>
              </w:tcPr>
            </w:tcPrChange>
          </w:tcPr>
          <w:p w14:paraId="4169A251" w14:textId="77777777" w:rsidR="00044047" w:rsidRPr="001C5CE6" w:rsidRDefault="00044047">
            <w:pPr>
              <w:jc w:val="center"/>
              <w:rPr>
                <w:rFonts w:ascii="Times New Roman" w:hAnsi="Times New Roman" w:cs="Times New Roman"/>
              </w:rPr>
            </w:pPr>
            <w:r w:rsidRPr="001C5CE6">
              <w:rPr>
                <w:rFonts w:ascii="Times New Roman" w:hAnsi="Times New Roman" w:cs="Times New Roman"/>
              </w:rPr>
              <w:t>Access Information</w:t>
            </w:r>
          </w:p>
        </w:tc>
      </w:tr>
      <w:tr w:rsidR="00044047" w:rsidRPr="001C5CE6" w14:paraId="3EE21AF4" w14:textId="77777777" w:rsidTr="00566F51">
        <w:trPr>
          <w:jc w:val="center"/>
          <w:trPrChange w:id="10" w:author="Shan Liu" w:date="2022-07-21T17:26:00Z">
            <w:trPr>
              <w:jc w:val="center"/>
            </w:trPr>
          </w:trPrChange>
        </w:trPr>
        <w:tc>
          <w:tcPr>
            <w:tcW w:w="1246" w:type="pct"/>
            <w:shd w:val="clear" w:color="auto" w:fill="auto"/>
            <w:vAlign w:val="center"/>
            <w:tcPrChange w:id="11" w:author="Shan Liu" w:date="2022-07-21T17:26:00Z">
              <w:tcPr>
                <w:tcW w:w="1020" w:type="pct"/>
                <w:shd w:val="clear" w:color="auto" w:fill="auto"/>
                <w:vAlign w:val="center"/>
              </w:tcPr>
            </w:tcPrChange>
          </w:tcPr>
          <w:p w14:paraId="5C3DE02A" w14:textId="36FF8EA4" w:rsidR="00044047" w:rsidRPr="001C5CE6" w:rsidRDefault="00414432" w:rsidP="00DF642D">
            <w:pPr>
              <w:jc w:val="center"/>
              <w:rPr>
                <w:rFonts w:ascii="Times New Roman" w:hAnsi="Times New Roman" w:cs="Times New Roman"/>
              </w:rPr>
            </w:pPr>
            <w:r>
              <w:rPr>
                <w:rFonts w:ascii="Times New Roman" w:hAnsi="Times New Roman" w:cs="Times New Roman"/>
              </w:rPr>
              <w:t>OpenImageV6</w:t>
            </w:r>
            <w:ins w:id="12" w:author="Shan Liu" w:date="2022-07-21T17:26:00Z">
              <w:r w:rsidR="00566F51">
                <w:rPr>
                  <w:rFonts w:ascii="Times New Roman" w:hAnsi="Times New Roman" w:cs="Times New Roman"/>
                </w:rPr>
                <w:t>-train</w:t>
              </w:r>
              <w:r w:rsidR="00566F51" w:rsidRPr="00863F1D">
                <w:rPr>
                  <w:rFonts w:ascii="Times New Roman" w:eastAsia="SimSun" w:hAnsi="Times New Roman" w:cs="Times New Roman"/>
                  <w:vertAlign w:val="superscript"/>
                  <w:lang w:eastAsia="zh-CN"/>
                </w:rPr>
                <w:t>+</w:t>
              </w:r>
            </w:ins>
          </w:p>
        </w:tc>
        <w:tc>
          <w:tcPr>
            <w:tcW w:w="2999" w:type="pct"/>
            <w:shd w:val="clear" w:color="auto" w:fill="auto"/>
            <w:tcPrChange w:id="13" w:author="Shan Liu" w:date="2022-07-21T17:26:00Z">
              <w:tcPr>
                <w:tcW w:w="3225" w:type="pct"/>
                <w:shd w:val="clear" w:color="auto" w:fill="auto"/>
              </w:tcPr>
            </w:tcPrChange>
          </w:tcPr>
          <w:p w14:paraId="4CCD80AD" w14:textId="02A44F82" w:rsidR="00044047" w:rsidRPr="001C5CE6" w:rsidRDefault="00000000" w:rsidP="00DF642D">
            <w:pPr>
              <w:jc w:val="center"/>
              <w:rPr>
                <w:rFonts w:ascii="Times New Roman" w:eastAsia="SimSun" w:hAnsi="Times New Roman" w:cs="Times New Roman"/>
                <w:lang w:eastAsia="zh-CN"/>
              </w:rPr>
            </w:pPr>
            <w:r>
              <w:fldChar w:fldCharType="begin"/>
            </w:r>
            <w:r>
              <w:instrText xml:space="preserve"> HYPERLINK "https://storage.googleapis.com/openimages/web/index.html" </w:instrText>
            </w:r>
            <w:r>
              <w:fldChar w:fldCharType="separate"/>
            </w:r>
            <w:r w:rsidR="003533BA" w:rsidRPr="00965D19">
              <w:rPr>
                <w:rStyle w:val="Hyperlink"/>
                <w:rFonts w:asciiTheme="minorBidi" w:hAnsiTheme="minorBidi" w:cstheme="minorBidi"/>
                <w:szCs w:val="20"/>
              </w:rPr>
              <w:t>https://storage.googleapis.com/openimages/web/index.html</w:t>
            </w:r>
            <w:r>
              <w:rPr>
                <w:rStyle w:val="Hyperlink"/>
                <w:rFonts w:asciiTheme="minorBidi" w:hAnsiTheme="minorBidi" w:cstheme="minorBidi"/>
                <w:szCs w:val="20"/>
              </w:rPr>
              <w:fldChar w:fldCharType="end"/>
            </w:r>
          </w:p>
        </w:tc>
        <w:tc>
          <w:tcPr>
            <w:tcW w:w="755" w:type="pct"/>
            <w:shd w:val="clear" w:color="auto" w:fill="auto"/>
            <w:tcPrChange w:id="14" w:author="Shan Liu" w:date="2022-07-21T17:26:00Z">
              <w:tcPr>
                <w:tcW w:w="755" w:type="pct"/>
                <w:shd w:val="clear" w:color="auto" w:fill="auto"/>
              </w:tcPr>
            </w:tcPrChange>
          </w:tcPr>
          <w:p w14:paraId="02CE4963" w14:textId="748AEA51" w:rsidR="00044047" w:rsidRPr="001C5CE6" w:rsidRDefault="003533BA" w:rsidP="000630E9">
            <w:pPr>
              <w:jc w:val="center"/>
              <w:rPr>
                <w:rFonts w:ascii="Times New Roman" w:hAnsi="Times New Roman" w:cs="Times New Roman"/>
              </w:rPr>
            </w:pPr>
            <w:r>
              <w:rPr>
                <w:rFonts w:ascii="Times New Roman" w:hAnsi="Times New Roman" w:cs="Times New Roman"/>
              </w:rPr>
              <w:t>None</w:t>
            </w:r>
          </w:p>
        </w:tc>
      </w:tr>
      <w:tr w:rsidR="00044047" w:rsidRPr="001C5CE6" w14:paraId="1AAF2201" w14:textId="77777777" w:rsidTr="00566F51">
        <w:trPr>
          <w:jc w:val="center"/>
          <w:trPrChange w:id="15" w:author="Shan Liu" w:date="2022-07-21T17:26:00Z">
            <w:trPr>
              <w:jc w:val="center"/>
            </w:trPr>
          </w:trPrChange>
        </w:trPr>
        <w:tc>
          <w:tcPr>
            <w:tcW w:w="1246" w:type="pct"/>
            <w:shd w:val="clear" w:color="auto" w:fill="auto"/>
            <w:vAlign w:val="center"/>
            <w:tcPrChange w:id="16" w:author="Shan Liu" w:date="2022-07-21T17:26:00Z">
              <w:tcPr>
                <w:tcW w:w="1020" w:type="pct"/>
                <w:shd w:val="clear" w:color="auto" w:fill="auto"/>
                <w:vAlign w:val="center"/>
              </w:tcPr>
            </w:tcPrChange>
          </w:tcPr>
          <w:p w14:paraId="0330E122" w14:textId="5BCAED04" w:rsidR="00044047" w:rsidRPr="001C5CE6" w:rsidRDefault="003E1009" w:rsidP="00DF642D">
            <w:pPr>
              <w:jc w:val="center"/>
              <w:rPr>
                <w:rFonts w:ascii="Times New Roman" w:hAnsi="Times New Roman" w:cs="Times New Roman"/>
              </w:rPr>
            </w:pPr>
            <w:r w:rsidRPr="000630E9">
              <w:rPr>
                <w:rFonts w:ascii="Times New Roman" w:eastAsia="SimSun" w:hAnsi="Times New Roman" w:cs="Times New Roman"/>
                <w:lang w:eastAsia="zh-CN"/>
              </w:rPr>
              <w:t>TVD-train*</w:t>
            </w:r>
          </w:p>
        </w:tc>
        <w:tc>
          <w:tcPr>
            <w:tcW w:w="2999" w:type="pct"/>
            <w:shd w:val="clear" w:color="auto" w:fill="auto"/>
            <w:tcPrChange w:id="17" w:author="Shan Liu" w:date="2022-07-21T17:26:00Z">
              <w:tcPr>
                <w:tcW w:w="3225" w:type="pct"/>
                <w:shd w:val="clear" w:color="auto" w:fill="auto"/>
              </w:tcPr>
            </w:tcPrChange>
          </w:tcPr>
          <w:p w14:paraId="05397B58" w14:textId="12F39F7A" w:rsidR="00044047" w:rsidRPr="001C5CE6" w:rsidRDefault="00000000" w:rsidP="00DF642D">
            <w:pPr>
              <w:jc w:val="center"/>
              <w:rPr>
                <w:rFonts w:ascii="Times New Roman" w:hAnsi="Times New Roman" w:cs="Times New Roman"/>
              </w:rPr>
            </w:pPr>
            <w:r>
              <w:fldChar w:fldCharType="begin"/>
            </w:r>
            <w:r>
              <w:instrText xml:space="preserve"> HYPERLINK "https://multimedia.tencent.com/resources/tvd" </w:instrText>
            </w:r>
            <w:r>
              <w:fldChar w:fldCharType="separate"/>
            </w:r>
            <w:r w:rsidR="003E1009" w:rsidRPr="000630E9">
              <w:rPr>
                <w:rStyle w:val="Hyperlink"/>
                <w:rFonts w:asciiTheme="minorBidi" w:hAnsiTheme="minorBidi" w:cstheme="minorBidi"/>
                <w:szCs w:val="20"/>
                <w:lang w:val="en-GB"/>
              </w:rPr>
              <w:t>https://multimedia.tencent.com/resources/tvd</w:t>
            </w:r>
            <w:r>
              <w:rPr>
                <w:rStyle w:val="Hyperlink"/>
                <w:rFonts w:asciiTheme="minorBidi" w:hAnsiTheme="minorBidi" w:cstheme="minorBidi"/>
                <w:szCs w:val="20"/>
                <w:lang w:val="en-GB"/>
              </w:rPr>
              <w:fldChar w:fldCharType="end"/>
            </w:r>
          </w:p>
        </w:tc>
        <w:tc>
          <w:tcPr>
            <w:tcW w:w="755" w:type="pct"/>
            <w:shd w:val="clear" w:color="auto" w:fill="auto"/>
            <w:tcPrChange w:id="18" w:author="Shan Liu" w:date="2022-07-21T17:26:00Z">
              <w:tcPr>
                <w:tcW w:w="755" w:type="pct"/>
                <w:shd w:val="clear" w:color="auto" w:fill="auto"/>
              </w:tcPr>
            </w:tcPrChange>
          </w:tcPr>
          <w:p w14:paraId="093D95F9" w14:textId="77777777" w:rsidR="00044047" w:rsidRPr="001C5CE6" w:rsidRDefault="00044047" w:rsidP="000630E9">
            <w:pPr>
              <w:jc w:val="center"/>
              <w:rPr>
                <w:rFonts w:ascii="Times New Roman" w:hAnsi="Times New Roman" w:cs="Times New Roman"/>
              </w:rPr>
            </w:pPr>
            <w:r w:rsidRPr="001C5CE6">
              <w:rPr>
                <w:rFonts w:ascii="Times New Roman" w:hAnsi="Times New Roman" w:cs="Times New Roman"/>
              </w:rPr>
              <w:t>None</w:t>
            </w:r>
          </w:p>
        </w:tc>
      </w:tr>
    </w:tbl>
    <w:p w14:paraId="78D8D5A4" w14:textId="1A73DCAE" w:rsidR="00566F51" w:rsidRDefault="00566F51" w:rsidP="00566F51">
      <w:pPr>
        <w:widowControl/>
        <w:autoSpaceDE/>
        <w:autoSpaceDN/>
        <w:rPr>
          <w:ins w:id="19" w:author="Shan Liu" w:date="2022-07-21T17:26:00Z"/>
          <w:rFonts w:ascii="Times New Roman" w:eastAsia="SimSun" w:hAnsi="Times New Roman" w:cs="Times New Roman"/>
          <w:sz w:val="18"/>
          <w:szCs w:val="18"/>
          <w:lang w:eastAsia="zh-CN"/>
        </w:rPr>
      </w:pPr>
      <w:ins w:id="20" w:author="Shan Liu" w:date="2022-07-21T17:26:00Z">
        <w:r w:rsidRPr="00863F1D">
          <w:rPr>
            <w:rFonts w:ascii="Times New Roman" w:eastAsia="SimSun" w:hAnsi="Times New Roman" w:cs="Times New Roman"/>
            <w:sz w:val="18"/>
            <w:szCs w:val="18"/>
            <w:vertAlign w:val="superscript"/>
            <w:lang w:eastAsia="zh-CN"/>
          </w:rPr>
          <w:t>+</w:t>
        </w:r>
        <w:r>
          <w:rPr>
            <w:rFonts w:ascii="Times New Roman" w:eastAsia="SimSun" w:hAnsi="Times New Roman" w:cs="Times New Roman"/>
            <w:sz w:val="18"/>
            <w:szCs w:val="18"/>
            <w:lang w:eastAsia="zh-CN"/>
          </w:rPr>
          <w:t xml:space="preserve">OpenImageV6-train: the “train” subset of OpenImageV6. </w:t>
        </w:r>
      </w:ins>
    </w:p>
    <w:p w14:paraId="28966E73" w14:textId="4939489F" w:rsidR="003E1009" w:rsidRPr="00DC30A9" w:rsidRDefault="003E1009" w:rsidP="003E1009">
      <w:pPr>
        <w:widowControl/>
        <w:autoSpaceDE/>
        <w:autoSpaceDN/>
        <w:rPr>
          <w:rFonts w:ascii="Times New Roman" w:eastAsia="SimSun" w:hAnsi="Times New Roman" w:cs="Times New Roman"/>
          <w:bCs/>
          <w:sz w:val="18"/>
          <w:szCs w:val="18"/>
          <w:lang w:val="en-CA" w:eastAsia="zh-CN"/>
        </w:rPr>
      </w:pPr>
      <w:r w:rsidRPr="000630E9">
        <w:rPr>
          <w:rFonts w:ascii="Times New Roman" w:eastAsia="SimSun" w:hAnsi="Times New Roman" w:cs="Times New Roman"/>
          <w:sz w:val="18"/>
          <w:szCs w:val="18"/>
          <w:lang w:eastAsia="zh-CN"/>
        </w:rPr>
        <w:t xml:space="preserve">*TVD-train: </w:t>
      </w:r>
      <w:ins w:id="21" w:author="Shan Liu" w:date="2022-07-21T17:27:00Z">
        <w:r w:rsidR="00FA6F57" w:rsidRPr="000630E9">
          <w:rPr>
            <w:rFonts w:ascii="Times New Roman" w:eastAsia="SimSun" w:hAnsi="Times New Roman" w:cs="Times New Roman"/>
            <w:sz w:val="18"/>
            <w:szCs w:val="18"/>
            <w:lang w:eastAsia="zh-CN"/>
          </w:rPr>
          <w:t xml:space="preserve">TVD video dataset excluding </w:t>
        </w:r>
        <w:r w:rsidR="00FA6F57">
          <w:rPr>
            <w:rFonts w:ascii="Times New Roman" w:eastAsia="SimSun" w:hAnsi="Times New Roman" w:cs="Times New Roman"/>
            <w:sz w:val="18"/>
            <w:szCs w:val="18"/>
            <w:lang w:eastAsia="zh-CN"/>
          </w:rPr>
          <w:t xml:space="preserve">sequences listed in Appendix C. </w:t>
        </w:r>
      </w:ins>
      <w:del w:id="22" w:author="Shan Liu" w:date="2022-07-21T17:27:00Z">
        <w:r w:rsidRPr="000630E9" w:rsidDel="00FA6F57">
          <w:rPr>
            <w:rFonts w:ascii="Times New Roman" w:eastAsia="SimSun" w:hAnsi="Times New Roman" w:cs="Times New Roman"/>
            <w:sz w:val="18"/>
            <w:szCs w:val="18"/>
            <w:lang w:eastAsia="zh-CN"/>
          </w:rPr>
          <w:delText>the TVD video dataset excluding “</w:delText>
        </w:r>
        <w:r w:rsidRPr="000630E9" w:rsidDel="00FA6F57">
          <w:rPr>
            <w:rFonts w:ascii="Times New Roman" w:eastAsia="SimSun" w:hAnsi="Times New Roman" w:cs="Times New Roman"/>
            <w:bCs/>
            <w:sz w:val="18"/>
            <w:szCs w:val="18"/>
            <w:lang w:val="en-CA" w:eastAsia="zh-CN"/>
          </w:rPr>
          <w:delText>MovingBikes_3840x2160_50fps_8bit_420</w:delText>
        </w:r>
        <w:r w:rsidRPr="000630E9" w:rsidDel="00FA6F57">
          <w:rPr>
            <w:rFonts w:ascii="Times New Roman" w:eastAsia="SimSun" w:hAnsi="Times New Roman" w:cs="Times New Roman"/>
            <w:sz w:val="18"/>
            <w:szCs w:val="18"/>
            <w:lang w:eastAsia="zh-CN"/>
          </w:rPr>
          <w:delText>”, “</w:delText>
        </w:r>
        <w:r w:rsidRPr="000630E9" w:rsidDel="00FA6F57">
          <w:rPr>
            <w:rFonts w:ascii="Times New Roman" w:eastAsia="SimSun" w:hAnsi="Times New Roman" w:cs="Times New Roman"/>
            <w:bCs/>
            <w:sz w:val="18"/>
            <w:szCs w:val="18"/>
            <w:lang w:val="en-CA" w:eastAsia="zh-CN"/>
          </w:rPr>
          <w:delText>MovingBikesAndPedestrian4_3840x2160_50fps_10bit_420</w:delText>
        </w:r>
        <w:r w:rsidRPr="000630E9" w:rsidDel="00FA6F57">
          <w:rPr>
            <w:rFonts w:ascii="Times New Roman" w:eastAsia="SimSun" w:hAnsi="Times New Roman" w:cs="Times New Roman"/>
            <w:sz w:val="18"/>
            <w:szCs w:val="18"/>
            <w:lang w:eastAsia="zh-CN"/>
          </w:rPr>
          <w:delText>” and “</w:delText>
        </w:r>
        <w:r w:rsidRPr="000630E9" w:rsidDel="00FA6F57">
          <w:rPr>
            <w:rFonts w:ascii="Times New Roman" w:eastAsia="SimSun" w:hAnsi="Times New Roman" w:cs="Times New Roman"/>
            <w:bCs/>
            <w:sz w:val="18"/>
            <w:szCs w:val="18"/>
            <w:lang w:val="en-CA" w:eastAsia="zh-CN"/>
          </w:rPr>
          <w:delText>PeopleOnGrass_3840x2160_50fps_10bit_420</w:delText>
        </w:r>
        <w:r w:rsidRPr="000630E9" w:rsidDel="00FA6F57">
          <w:rPr>
            <w:rFonts w:ascii="Times New Roman" w:eastAsia="SimSun" w:hAnsi="Times New Roman" w:cs="Times New Roman"/>
            <w:sz w:val="18"/>
            <w:szCs w:val="18"/>
            <w:lang w:eastAsia="zh-CN"/>
          </w:rPr>
          <w:delText>”</w:delText>
        </w:r>
        <w:r w:rsidRPr="003E1009" w:rsidDel="00FA6F57">
          <w:rPr>
            <w:rFonts w:ascii="Times New Roman" w:eastAsia="SimSun" w:hAnsi="Times New Roman" w:cs="Times New Roman"/>
            <w:sz w:val="18"/>
            <w:szCs w:val="18"/>
            <w:lang w:eastAsia="zh-CN"/>
          </w:rPr>
          <w:delText>.</w:delText>
        </w:r>
        <w:r w:rsidR="00C429FA" w:rsidDel="00FA6F57">
          <w:rPr>
            <w:rFonts w:ascii="Times New Roman" w:eastAsia="SimSun" w:hAnsi="Times New Roman" w:cs="Times New Roman"/>
            <w:sz w:val="18"/>
            <w:szCs w:val="18"/>
            <w:lang w:eastAsia="zh-CN"/>
          </w:rPr>
          <w:delText xml:space="preserve"> Note that TVD-train dataset is used in training for object tracking task.</w:delText>
        </w:r>
      </w:del>
    </w:p>
    <w:p w14:paraId="7DB1C9C4" w14:textId="1539FEC5" w:rsidR="003E1009" w:rsidRDefault="003E1009" w:rsidP="00226418">
      <w:pPr>
        <w:widowControl/>
        <w:autoSpaceDE/>
        <w:autoSpaceDN/>
        <w:rPr>
          <w:ins w:id="23" w:author="Shan Liu" w:date="2022-07-21T17:27:00Z"/>
          <w:rFonts w:ascii="Times New Roman" w:eastAsia="SimSun" w:hAnsi="Times New Roman" w:cs="Times New Roman"/>
          <w:b/>
          <w:sz w:val="28"/>
          <w:szCs w:val="24"/>
          <w:lang w:val="en-CA" w:eastAsia="zh-CN"/>
        </w:rPr>
      </w:pPr>
    </w:p>
    <w:p w14:paraId="2E915FDF" w14:textId="77777777" w:rsidR="00C062F6" w:rsidRPr="00863F1D" w:rsidRDefault="00C062F6" w:rsidP="00C062F6">
      <w:pPr>
        <w:widowControl/>
        <w:autoSpaceDE/>
        <w:autoSpaceDN/>
        <w:rPr>
          <w:ins w:id="24" w:author="Shan Liu" w:date="2022-07-21T17:27:00Z"/>
          <w:rFonts w:ascii="Times New Roman" w:eastAsia="SimSun" w:hAnsi="Times New Roman" w:cs="Times New Roman"/>
          <w:bCs/>
          <w:lang w:eastAsia="zh-CN"/>
        </w:rPr>
      </w:pPr>
      <w:ins w:id="25" w:author="Shan Liu" w:date="2022-07-21T17:27:00Z">
        <w:r w:rsidRPr="00863F1D">
          <w:rPr>
            <w:rFonts w:ascii="Times New Roman" w:eastAsia="SimSun" w:hAnsi="Times New Roman" w:cs="Times New Roman"/>
            <w:bCs/>
            <w:lang w:eastAsia="zh-CN"/>
          </w:rPr>
          <w:t xml:space="preserve">In general, </w:t>
        </w:r>
        <w:r>
          <w:rPr>
            <w:rFonts w:ascii="Times New Roman" w:eastAsia="SimSun" w:hAnsi="Times New Roman" w:cs="Times New Roman"/>
            <w:bCs/>
            <w:lang w:eastAsia="zh-CN"/>
          </w:rPr>
          <w:t>if an image or video, or part of it is used for testing, it shall not be used for training.</w:t>
        </w:r>
      </w:ins>
    </w:p>
    <w:p w14:paraId="6CEF75C0" w14:textId="77777777" w:rsidR="00C062F6" w:rsidRPr="00C062F6" w:rsidRDefault="00C062F6" w:rsidP="00226418">
      <w:pPr>
        <w:widowControl/>
        <w:autoSpaceDE/>
        <w:autoSpaceDN/>
        <w:rPr>
          <w:rFonts w:ascii="Times New Roman" w:eastAsia="SimSun" w:hAnsi="Times New Roman" w:cs="Times New Roman"/>
          <w:b/>
          <w:sz w:val="28"/>
          <w:szCs w:val="24"/>
          <w:lang w:eastAsia="zh-CN"/>
          <w:rPrChange w:id="26" w:author="Shan Liu" w:date="2022-07-21T17:27:00Z">
            <w:rPr>
              <w:rFonts w:ascii="Times New Roman" w:eastAsia="SimSun" w:hAnsi="Times New Roman" w:cs="Times New Roman"/>
              <w:b/>
              <w:sz w:val="28"/>
              <w:szCs w:val="24"/>
              <w:lang w:val="en-CA" w:eastAsia="zh-CN"/>
            </w:rPr>
          </w:rPrChange>
        </w:rPr>
      </w:pPr>
    </w:p>
    <w:p w14:paraId="0D1E6C3D" w14:textId="17A3EF89" w:rsidR="00EA0D62" w:rsidRPr="001C5CE6" w:rsidRDefault="00E00B4D" w:rsidP="001C5CE6">
      <w:pPr>
        <w:pStyle w:val="Heading1"/>
        <w:numPr>
          <w:ilvl w:val="0"/>
          <w:numId w:val="2"/>
        </w:numPr>
        <w:rPr>
          <w:lang w:eastAsia="zh-CN"/>
        </w:rPr>
      </w:pPr>
      <w:r w:rsidRPr="001C5CE6">
        <w:rPr>
          <w:rFonts w:ascii="Times New Roman" w:eastAsia="SimSun" w:hAnsi="Times New Roman" w:cs="Times New Roman" w:hint="eastAsia"/>
          <w:sz w:val="28"/>
          <w:szCs w:val="28"/>
          <w:lang w:eastAsia="zh-CN"/>
        </w:rPr>
        <w:t>E</w:t>
      </w:r>
      <w:r w:rsidRPr="001C5CE6">
        <w:rPr>
          <w:rFonts w:ascii="Times New Roman" w:eastAsia="SimSun" w:hAnsi="Times New Roman" w:cs="Times New Roman"/>
          <w:sz w:val="28"/>
          <w:szCs w:val="28"/>
          <w:lang w:eastAsia="zh-CN"/>
        </w:rPr>
        <w:t xml:space="preserve">valuation </w:t>
      </w:r>
      <w:r w:rsidR="00DD4BDA">
        <w:rPr>
          <w:rFonts w:ascii="Times New Roman" w:eastAsia="SimSun" w:hAnsi="Times New Roman" w:cs="Times New Roman"/>
          <w:sz w:val="28"/>
          <w:szCs w:val="28"/>
          <w:lang w:eastAsia="zh-CN"/>
        </w:rPr>
        <w:t>m</w:t>
      </w:r>
      <w:r w:rsidRPr="001C5CE6">
        <w:rPr>
          <w:rFonts w:ascii="Times New Roman" w:eastAsia="SimSun" w:hAnsi="Times New Roman" w:cs="Times New Roman"/>
          <w:sz w:val="28"/>
          <w:szCs w:val="28"/>
          <w:lang w:eastAsia="zh-CN"/>
        </w:rPr>
        <w:t>ethodology</w:t>
      </w:r>
    </w:p>
    <w:p w14:paraId="0A9D5A71" w14:textId="20BB1AD8" w:rsidR="00A530C1" w:rsidRDefault="00A530C1"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 xml:space="preserve">he reconstructed image/video should be converted in a specific format and fed into the neural network to get the inference results of different machine tasks defined in Table 1. The inference results then will be evaluated with different </w:t>
      </w:r>
      <w:r w:rsidRPr="00A530C1">
        <w:rPr>
          <w:rFonts w:ascii="Times New Roman" w:eastAsia="SimSun" w:hAnsi="Times New Roman" w:cs="Times New Roman"/>
          <w:bCs/>
          <w:lang w:eastAsia="zh-CN"/>
        </w:rPr>
        <w:t>criterion</w:t>
      </w:r>
      <w:r>
        <w:rPr>
          <w:rFonts w:ascii="Times New Roman" w:eastAsia="SimSun" w:hAnsi="Times New Roman" w:cs="Times New Roman"/>
          <w:bCs/>
          <w:lang w:eastAsia="zh-CN"/>
        </w:rPr>
        <w:t>s according to the tasks.</w:t>
      </w:r>
    </w:p>
    <w:p w14:paraId="4574F021" w14:textId="0C293D26" w:rsidR="00EA7415" w:rsidRDefault="00EA7415"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 xml:space="preserve">he following network architectures are used for the evaluation of different machine tasks. </w:t>
      </w:r>
      <w:r w:rsidR="001A04CC">
        <w:rPr>
          <w:rFonts w:ascii="Times New Roman" w:eastAsia="SimSun" w:hAnsi="Times New Roman" w:cs="Times New Roman"/>
          <w:bCs/>
          <w:lang w:eastAsia="zh-CN"/>
        </w:rPr>
        <w:t>The detail of the evaluation procedure can be found in the test scripts of each task.</w:t>
      </w:r>
    </w:p>
    <w:p w14:paraId="79585CFA"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Detection: </w:t>
      </w:r>
    </w:p>
    <w:p w14:paraId="4DF3DF33" w14:textId="129FE024" w:rsidR="00EA7415" w:rsidRPr="001C5CE6" w:rsidRDefault="00EA7415" w:rsidP="00EA7415">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Faster R-CNN</w:t>
      </w:r>
      <w:r w:rsidR="00D70392">
        <w:rPr>
          <w:rFonts w:ascii="Times New Roman" w:hAnsi="Times New Roman" w:cs="Times New Roman"/>
        </w:rPr>
        <w:t xml:space="preserve"> </w:t>
      </w:r>
      <w:r w:rsidR="00D70392" w:rsidRPr="00C55DD4">
        <w:rPr>
          <w:rFonts w:ascii="Times New Roman" w:hAnsi="Times New Roman" w:cs="Times New Roman"/>
        </w:rPr>
        <w:t>[</w:t>
      </w:r>
      <w:r w:rsidR="00E30523" w:rsidRPr="00C55DD4">
        <w:rPr>
          <w:rFonts w:ascii="Times New Roman" w:hAnsi="Times New Roman" w:cs="Times New Roman"/>
        </w:rPr>
        <w:t>4</w:t>
      </w:r>
      <w:r w:rsidR="00D70392" w:rsidRPr="00C55DD4">
        <w:rPr>
          <w:rFonts w:ascii="Times New Roman" w:hAnsi="Times New Roman" w:cs="Times New Roman"/>
        </w:rPr>
        <w:t>]</w:t>
      </w:r>
      <w:r w:rsidRPr="001C5CE6">
        <w:rPr>
          <w:rFonts w:ascii="Times New Roman" w:hAnsi="Times New Roman" w:cs="Times New Roman"/>
        </w:rPr>
        <w:t xml:space="preserve"> X101-FPN (part of Facebook AI Research’s Detectron2</w:t>
      </w:r>
      <w:r w:rsidR="0009240B">
        <w:rPr>
          <w:rFonts w:ascii="Times New Roman" w:hAnsi="Times New Roman" w:cs="Times New Roman"/>
        </w:rPr>
        <w:t xml:space="preserve"> </w:t>
      </w:r>
      <w:r w:rsidR="0009240B" w:rsidRPr="00C55DD4">
        <w:rPr>
          <w:rFonts w:ascii="Times New Roman" w:hAnsi="Times New Roman" w:cs="Times New Roman"/>
        </w:rPr>
        <w:t>[</w:t>
      </w:r>
      <w:r w:rsidR="00E30523" w:rsidRPr="00C55DD4">
        <w:rPr>
          <w:rFonts w:ascii="Times New Roman" w:hAnsi="Times New Roman" w:cs="Times New Roman"/>
        </w:rPr>
        <w:t>5</w:t>
      </w:r>
      <w:r w:rsidR="0009240B" w:rsidRPr="00C55DD4">
        <w:rPr>
          <w:rFonts w:ascii="Times New Roman" w:hAnsi="Times New Roman" w:cs="Times New Roman"/>
        </w:rPr>
        <w:t>]</w:t>
      </w:r>
      <w:r w:rsidRPr="001C5CE6">
        <w:rPr>
          <w:rFonts w:ascii="Times New Roman" w:hAnsi="Times New Roman" w:cs="Times New Roman"/>
        </w:rPr>
        <w:t>)   </w:t>
      </w:r>
    </w:p>
    <w:p w14:paraId="2060222A"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Segmentation (Instance): </w:t>
      </w:r>
    </w:p>
    <w:p w14:paraId="230B6061" w14:textId="6BDA86D6" w:rsidR="00EA7415" w:rsidRPr="001C5CE6" w:rsidRDefault="00EA7415" w:rsidP="00EA7415">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Mask R-CNN</w:t>
      </w:r>
      <w:r w:rsidR="00E11DB1">
        <w:rPr>
          <w:rFonts w:ascii="Times New Roman" w:hAnsi="Times New Roman" w:cs="Times New Roman"/>
        </w:rPr>
        <w:t xml:space="preserve"> </w:t>
      </w:r>
      <w:r w:rsidR="00E11DB1" w:rsidRPr="00C55DD4">
        <w:rPr>
          <w:rFonts w:ascii="Times New Roman" w:hAnsi="Times New Roman" w:cs="Times New Roman"/>
        </w:rPr>
        <w:t>[</w:t>
      </w:r>
      <w:r w:rsidR="00E30523" w:rsidRPr="00C55DD4">
        <w:rPr>
          <w:rFonts w:ascii="Times New Roman" w:hAnsi="Times New Roman" w:cs="Times New Roman"/>
        </w:rPr>
        <w:t>6</w:t>
      </w:r>
      <w:r w:rsidR="00E11DB1" w:rsidRPr="00C55DD4">
        <w:rPr>
          <w:rFonts w:ascii="Times New Roman" w:hAnsi="Times New Roman" w:cs="Times New Roman"/>
        </w:rPr>
        <w:t>]</w:t>
      </w:r>
      <w:r w:rsidRPr="001C5CE6">
        <w:rPr>
          <w:rFonts w:ascii="Times New Roman" w:hAnsi="Times New Roman" w:cs="Times New Roman"/>
        </w:rPr>
        <w:t xml:space="preserve"> X101-FPN</w:t>
      </w:r>
      <w:r w:rsidR="0009240B">
        <w:rPr>
          <w:rFonts w:ascii="Times New Roman" w:hAnsi="Times New Roman" w:cs="Times New Roman"/>
        </w:rPr>
        <w:t xml:space="preserve"> </w:t>
      </w:r>
      <w:r w:rsidRPr="001C5CE6">
        <w:rPr>
          <w:rFonts w:ascii="Times New Roman" w:hAnsi="Times New Roman" w:cs="Times New Roman"/>
        </w:rPr>
        <w:t xml:space="preserve">(part of Facebook AI Research’s Detectron2) </w:t>
      </w:r>
    </w:p>
    <w:p w14:paraId="0A923556"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tracking: </w:t>
      </w:r>
    </w:p>
    <w:p w14:paraId="06E133D3" w14:textId="3973B681" w:rsidR="00EA7415" w:rsidRPr="001C5CE6" w:rsidRDefault="00EA7415" w:rsidP="001C5CE6">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JDE-1088x608</w:t>
      </w:r>
      <w:r w:rsidR="0009240B">
        <w:rPr>
          <w:rFonts w:ascii="Times New Roman" w:hAnsi="Times New Roman" w:cs="Times New Roman"/>
        </w:rPr>
        <w:t xml:space="preserve"> </w:t>
      </w:r>
      <w:r w:rsidR="0009240B" w:rsidRPr="00C55DD4">
        <w:rPr>
          <w:rFonts w:ascii="Times New Roman" w:hAnsi="Times New Roman" w:cs="Times New Roman"/>
        </w:rPr>
        <w:t>[</w:t>
      </w:r>
      <w:r w:rsidR="00E30523" w:rsidRPr="00C55DD4">
        <w:rPr>
          <w:rFonts w:ascii="Times New Roman" w:hAnsi="Times New Roman" w:cs="Times New Roman"/>
        </w:rPr>
        <w:t>7</w:t>
      </w:r>
      <w:r w:rsidR="0009240B" w:rsidRPr="00C55DD4">
        <w:rPr>
          <w:rFonts w:ascii="Times New Roman" w:hAnsi="Times New Roman" w:cs="Times New Roman"/>
        </w:rPr>
        <w:t>]</w:t>
      </w:r>
    </w:p>
    <w:p w14:paraId="549F2B99" w14:textId="0383A271" w:rsidR="00EA7415" w:rsidRPr="001C5CE6" w:rsidRDefault="006954F2"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Af</w:t>
      </w:r>
      <w:r>
        <w:rPr>
          <w:rFonts w:ascii="Times New Roman" w:eastAsia="SimSun" w:hAnsi="Times New Roman" w:cs="Times New Roman"/>
          <w:bCs/>
          <w:lang w:eastAsia="zh-CN"/>
        </w:rPr>
        <w:t>t</w:t>
      </w:r>
      <w:r>
        <w:rPr>
          <w:rFonts w:ascii="Times New Roman" w:eastAsia="SimSun" w:hAnsi="Times New Roman" w:cs="Times New Roman" w:hint="eastAsia"/>
          <w:bCs/>
          <w:lang w:eastAsia="zh-CN"/>
        </w:rPr>
        <w:t>er</w:t>
      </w:r>
      <w:r>
        <w:rPr>
          <w:rFonts w:ascii="Times New Roman" w:eastAsia="SimSun" w:hAnsi="Times New Roman" w:cs="Times New Roman"/>
          <w:bCs/>
          <w:lang w:eastAsia="zh-CN"/>
        </w:rPr>
        <w:t xml:space="preserve"> the evaluation of the machine tasks, </w:t>
      </w:r>
      <w:r w:rsidR="00A530C1" w:rsidRPr="00E00B4D">
        <w:rPr>
          <w:rFonts w:ascii="Times New Roman" w:eastAsia="SimSun" w:hAnsi="Times New Roman" w:cs="Times New Roman" w:hint="eastAsia"/>
          <w:bCs/>
          <w:lang w:eastAsia="zh-CN"/>
        </w:rPr>
        <w:t>B</w:t>
      </w:r>
      <w:r w:rsidR="00A530C1" w:rsidRPr="00E00B4D">
        <w:rPr>
          <w:rFonts w:ascii="Times New Roman" w:eastAsia="SimSun" w:hAnsi="Times New Roman" w:cs="Times New Roman"/>
          <w:bCs/>
          <w:lang w:eastAsia="zh-CN"/>
        </w:rPr>
        <w:t>D</w:t>
      </w:r>
      <w:r w:rsidR="00A530C1" w:rsidRPr="00E00B4D">
        <w:rPr>
          <w:rFonts w:ascii="Times New Roman" w:eastAsia="SimSun" w:hAnsi="Times New Roman" w:cs="Times New Roman" w:hint="eastAsia"/>
          <w:bCs/>
          <w:lang w:eastAsia="zh-CN"/>
        </w:rPr>
        <w:t>-rat</w:t>
      </w:r>
      <w:r w:rsidR="00A530C1" w:rsidRPr="00E00B4D">
        <w:rPr>
          <w:rFonts w:ascii="Times New Roman" w:eastAsia="SimSun" w:hAnsi="Times New Roman" w:cs="Times New Roman"/>
          <w:bCs/>
          <w:lang w:eastAsia="zh-CN"/>
        </w:rPr>
        <w:t>e</w:t>
      </w:r>
      <w:r w:rsidR="00A530C1">
        <w:rPr>
          <w:rFonts w:ascii="Times New Roman" w:eastAsia="SimSun" w:hAnsi="Times New Roman" w:cs="Times New Roman"/>
          <w:bCs/>
          <w:lang w:eastAsia="zh-CN"/>
        </w:rPr>
        <w:t>-</w:t>
      </w:r>
      <w:proofErr w:type="spellStart"/>
      <w:r w:rsidR="00A530C1">
        <w:rPr>
          <w:rFonts w:ascii="Times New Roman" w:eastAsia="SimSun" w:hAnsi="Times New Roman" w:cs="Times New Roman"/>
          <w:bCs/>
          <w:lang w:eastAsia="zh-CN"/>
        </w:rPr>
        <w:t>mAP</w:t>
      </w:r>
      <w:proofErr w:type="spellEnd"/>
      <w:r w:rsidR="00A530C1">
        <w:rPr>
          <w:rFonts w:ascii="Times New Roman" w:eastAsia="SimSun" w:hAnsi="Times New Roman" w:cs="Times New Roman"/>
          <w:bCs/>
          <w:lang w:eastAsia="zh-CN"/>
        </w:rPr>
        <w:t xml:space="preserve"> and BD-rate-MOTA</w:t>
      </w:r>
      <w:r w:rsidR="00A530C1" w:rsidRPr="00E00B4D">
        <w:rPr>
          <w:rFonts w:ascii="Times New Roman" w:eastAsia="SimSun" w:hAnsi="Times New Roman" w:cs="Times New Roman"/>
          <w:bCs/>
          <w:lang w:eastAsia="zh-CN"/>
        </w:rPr>
        <w:t xml:space="preserve"> </w:t>
      </w:r>
      <w:r w:rsidR="00A530C1">
        <w:rPr>
          <w:rFonts w:ascii="Times New Roman" w:eastAsia="SimSun" w:hAnsi="Times New Roman" w:cs="Times New Roman"/>
          <w:bCs/>
          <w:lang w:eastAsia="zh-CN"/>
        </w:rPr>
        <w:t>are</w:t>
      </w:r>
      <w:r w:rsidR="00A530C1" w:rsidRPr="00E00B4D">
        <w:rPr>
          <w:rFonts w:ascii="Times New Roman" w:eastAsia="SimSun" w:hAnsi="Times New Roman" w:cs="Times New Roman"/>
          <w:bCs/>
          <w:lang w:eastAsia="zh-CN"/>
        </w:rPr>
        <w:t xml:space="preserve"> used to evaluate the proposed solution against the anchor. </w:t>
      </w:r>
      <w:r w:rsidR="00A530C1">
        <w:rPr>
          <w:rFonts w:ascii="Times New Roman" w:eastAsia="SimSun" w:hAnsi="Times New Roman" w:cs="Times New Roman"/>
          <w:bCs/>
          <w:lang w:eastAsia="zh-CN"/>
        </w:rPr>
        <w:t>Specifically, BD-rate-MOTA is used for object tracking and BD-rate-</w:t>
      </w:r>
      <w:proofErr w:type="spellStart"/>
      <w:r w:rsidR="00A530C1">
        <w:rPr>
          <w:rFonts w:ascii="Times New Roman" w:eastAsia="SimSun" w:hAnsi="Times New Roman" w:cs="Times New Roman"/>
          <w:bCs/>
          <w:lang w:eastAsia="zh-CN"/>
        </w:rPr>
        <w:t>mAP</w:t>
      </w:r>
      <w:proofErr w:type="spellEnd"/>
      <w:r w:rsidR="00A530C1">
        <w:rPr>
          <w:rFonts w:ascii="Times New Roman" w:eastAsia="SimSun" w:hAnsi="Times New Roman" w:cs="Times New Roman"/>
          <w:bCs/>
          <w:lang w:eastAsia="zh-CN"/>
        </w:rPr>
        <w:t xml:space="preserve"> is used for all other machine tasks listed in Table 1. Here the rate is measured in BPP, i.e., bits per pixel for image datasets, while bitrate in k</w:t>
      </w:r>
      <w:r w:rsidR="00A530C1">
        <w:rPr>
          <w:rFonts w:ascii="Times New Roman" w:eastAsia="SimSun" w:hAnsi="Times New Roman" w:cs="Times New Roman" w:hint="eastAsia"/>
          <w:bCs/>
          <w:lang w:eastAsia="zh-CN"/>
        </w:rPr>
        <w:t>bp</w:t>
      </w:r>
      <w:r w:rsidR="00A530C1">
        <w:rPr>
          <w:rFonts w:ascii="Times New Roman" w:eastAsia="SimSun" w:hAnsi="Times New Roman" w:cs="Times New Roman"/>
          <w:bCs/>
          <w:lang w:eastAsia="zh-CN"/>
        </w:rPr>
        <w:t>s is used to measure rate for video datasets. R-D curves are also used to demonstrate the R-D performance of the proposed solution compared with the anchor.</w:t>
      </w:r>
    </w:p>
    <w:p w14:paraId="5EBD1172" w14:textId="77777777" w:rsidR="00315DFA" w:rsidRDefault="00315DFA" w:rsidP="00F224A6">
      <w:pPr>
        <w:widowControl/>
        <w:autoSpaceDE/>
        <w:autoSpaceDN/>
        <w:rPr>
          <w:rFonts w:ascii="Times New Roman" w:eastAsia="SimSun" w:hAnsi="Times New Roman" w:cs="Times New Roman"/>
          <w:b/>
          <w:sz w:val="28"/>
          <w:szCs w:val="24"/>
          <w:lang w:eastAsia="zh-CN"/>
        </w:rPr>
      </w:pPr>
    </w:p>
    <w:p w14:paraId="088DE726" w14:textId="5037E059" w:rsidR="00E00B4D" w:rsidRPr="00C33ADA" w:rsidRDefault="00E00B4D" w:rsidP="00FA23D3">
      <w:pPr>
        <w:pStyle w:val="Heading1"/>
        <w:numPr>
          <w:ilvl w:val="0"/>
          <w:numId w:val="2"/>
        </w:numPr>
        <w:rPr>
          <w:rFonts w:ascii="Times New Roman" w:hAnsi="Times New Roman" w:cs="Times New Roman"/>
          <w:sz w:val="28"/>
          <w:szCs w:val="28"/>
          <w:lang w:eastAsia="zh-CN"/>
        </w:rPr>
      </w:pPr>
      <w:r>
        <w:rPr>
          <w:rFonts w:ascii="Times New Roman" w:eastAsia="SimSun" w:hAnsi="Times New Roman" w:cs="Times New Roman" w:hint="eastAsia"/>
          <w:sz w:val="28"/>
          <w:szCs w:val="28"/>
          <w:lang w:eastAsia="zh-CN"/>
        </w:rPr>
        <w:t>R</w:t>
      </w:r>
      <w:r>
        <w:rPr>
          <w:rFonts w:ascii="Times New Roman" w:eastAsia="SimSun" w:hAnsi="Times New Roman" w:cs="Times New Roman"/>
          <w:sz w:val="28"/>
          <w:szCs w:val="28"/>
          <w:lang w:eastAsia="zh-CN"/>
        </w:rPr>
        <w:t>eporting</w:t>
      </w:r>
    </w:p>
    <w:p w14:paraId="63B6F3AE" w14:textId="43F56A0C" w:rsidR="00AC2B96" w:rsidRDefault="00285262" w:rsidP="00C33ADA">
      <w:pPr>
        <w:pStyle w:val="Heading1"/>
        <w:numPr>
          <w:ilvl w:val="1"/>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lastRenderedPageBreak/>
        <w:t>M</w:t>
      </w:r>
      <w:r>
        <w:rPr>
          <w:rFonts w:ascii="Times New Roman" w:eastAsia="SimSun" w:hAnsi="Times New Roman" w:cs="Times New Roman" w:hint="eastAsia"/>
          <w:sz w:val="28"/>
          <w:szCs w:val="28"/>
          <w:lang w:eastAsia="zh-CN"/>
        </w:rPr>
        <w:t>etric</w:t>
      </w:r>
      <w:r w:rsidR="00EF34F0">
        <w:rPr>
          <w:rFonts w:ascii="Times New Roman" w:eastAsia="SimSun" w:hAnsi="Times New Roman" w:cs="Times New Roman"/>
          <w:sz w:val="28"/>
          <w:szCs w:val="28"/>
          <w:lang w:eastAsia="zh-CN"/>
        </w:rPr>
        <w:t>s</w:t>
      </w:r>
    </w:p>
    <w:p w14:paraId="4AF4FDBD" w14:textId="4E0535BE" w:rsidR="00B940AD" w:rsidRDefault="00B940AD" w:rsidP="001C5CE6">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 xml:space="preserve">The attached </w:t>
      </w:r>
      <w:r w:rsidR="00E230B5">
        <w:rPr>
          <w:rFonts w:ascii="Times New Roman" w:eastAsia="SimSun" w:hAnsi="Times New Roman" w:cs="Times New Roman" w:hint="eastAsia"/>
          <w:bCs/>
          <w:lang w:eastAsia="zh-CN"/>
        </w:rPr>
        <w:t>e</w:t>
      </w:r>
      <w:r w:rsidRPr="001C5CE6">
        <w:rPr>
          <w:rFonts w:ascii="Times New Roman" w:eastAsia="SimSun" w:hAnsi="Times New Roman" w:cs="Times New Roman"/>
          <w:bCs/>
          <w:lang w:eastAsia="zh-CN"/>
        </w:rPr>
        <w:t xml:space="preserve">xcel sheets contain a reporting template in which bitrate, PSNR, SSIM, </w:t>
      </w:r>
      <w:proofErr w:type="spellStart"/>
      <w:r>
        <w:rPr>
          <w:rFonts w:ascii="Times New Roman" w:eastAsia="SimSun" w:hAnsi="Times New Roman" w:cs="Times New Roman"/>
          <w:bCs/>
          <w:lang w:eastAsia="zh-CN"/>
        </w:rPr>
        <w:t>mAP</w:t>
      </w:r>
      <w:proofErr w:type="spellEnd"/>
      <w:r>
        <w:rPr>
          <w:rFonts w:ascii="Times New Roman" w:eastAsia="SimSun" w:hAnsi="Times New Roman" w:cs="Times New Roman"/>
          <w:bCs/>
          <w:lang w:eastAsia="zh-CN"/>
        </w:rPr>
        <w:t>, MOTA</w:t>
      </w:r>
      <w:r w:rsidRPr="001C5CE6">
        <w:rPr>
          <w:rFonts w:ascii="Times New Roman" w:eastAsia="SimSun" w:hAnsi="Times New Roman" w:cs="Times New Roman"/>
          <w:bCs/>
          <w:lang w:eastAsia="zh-CN"/>
        </w:rPr>
        <w:t>, and BD-rate results are reported for the tested configuration against the anchor (VTM). A description of these metrics follows.</w:t>
      </w:r>
    </w:p>
    <w:p w14:paraId="35407C4B" w14:textId="77777777" w:rsidR="00FF506D" w:rsidRPr="001C5CE6" w:rsidRDefault="00FF506D" w:rsidP="001C5CE6">
      <w:pPr>
        <w:widowControl/>
        <w:autoSpaceDE/>
        <w:autoSpaceDN/>
        <w:jc w:val="both"/>
        <w:rPr>
          <w:rFonts w:ascii="Times New Roman" w:eastAsia="SimSun" w:hAnsi="Times New Roman" w:cs="Times New Roman"/>
          <w:lang w:eastAsia="zh-CN"/>
        </w:rPr>
      </w:pPr>
    </w:p>
    <w:p w14:paraId="2ABA20FE" w14:textId="61B66259" w:rsidR="00EC5C33" w:rsidRPr="001C5CE6" w:rsidRDefault="00EC5C33"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Bitrate measurement</w:t>
      </w:r>
    </w:p>
    <w:p w14:paraId="12EB2017" w14:textId="12D491D7"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eastAsia="zh-TW"/>
        </w:rPr>
        <w:t xml:space="preserve">For image datasets, bits per pixel (BPP) shall be used. </w:t>
      </w:r>
      <w:r w:rsidRPr="001C5CE6">
        <w:rPr>
          <w:rFonts w:ascii="Times New Roman" w:hAnsi="Times New Roman" w:cs="Times New Roman"/>
          <w:lang w:val="en-GB" w:eastAsia="zh-TW"/>
        </w:rPr>
        <w:t>BPP is the number of bits occupied by each pixel, which is defined by:</w:t>
      </w:r>
    </w:p>
    <w:p w14:paraId="0BF8E16D" w14:textId="77777777" w:rsidR="00EC5C33" w:rsidRPr="001C5CE6" w:rsidRDefault="00EC5C33" w:rsidP="00EC5C33">
      <w:pPr>
        <w:rPr>
          <w:rFonts w:ascii="Times New Roman" w:hAnsi="Times New Roman" w:cs="Times New Roman"/>
          <w:lang w:val="en-GB" w:eastAsia="zh-TW"/>
        </w:rPr>
      </w:pPr>
      <m:oMathPara>
        <m:oMath>
          <m:r>
            <w:rPr>
              <w:rFonts w:ascii="Cambria Math" w:hAnsi="Cambria Math" w:cs="Times New Roman"/>
              <w:lang w:val="en-GB" w:eastAsia="zh-TW"/>
            </w:rPr>
            <m:t>bitrate</m:t>
          </m:r>
          <m:r>
            <m:rPr>
              <m:sty m:val="p"/>
            </m:rPr>
            <w:rPr>
              <w:rFonts w:ascii="Cambria Math" w:hAnsi="Cambria Math" w:cs="Times New Roman"/>
              <w:lang w:val="en-GB" w:eastAsia="zh-TW"/>
            </w:rPr>
            <m:t>=</m:t>
          </m:r>
          <m:f>
            <m:fPr>
              <m:ctrlPr>
                <w:rPr>
                  <w:rFonts w:ascii="Cambria Math" w:hAnsi="Cambria Math" w:cs="Times New Roman"/>
                  <w:lang w:val="en-GB" w:eastAsia="zh-TW"/>
                </w:rPr>
              </m:ctrlPr>
            </m:fPr>
            <m:num>
              <m:r>
                <w:rPr>
                  <w:rFonts w:ascii="Cambria Math" w:hAnsi="Cambria Math" w:cs="Times New Roman"/>
                  <w:lang w:val="en-GB" w:eastAsia="zh-TW"/>
                </w:rPr>
                <m:t>total bits</m:t>
              </m:r>
            </m:num>
            <m:den>
              <m:r>
                <w:rPr>
                  <w:rFonts w:ascii="Cambria Math" w:hAnsi="Cambria Math" w:cs="Times New Roman"/>
                  <w:lang w:val="en-GB" w:eastAsia="zh-TW"/>
                </w:rPr>
                <m:t>total pixels</m:t>
              </m:r>
            </m:den>
          </m:f>
        </m:oMath>
      </m:oMathPara>
    </w:p>
    <w:p w14:paraId="6372D49C" w14:textId="77777777"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“Total pixels” refers to the total number of pixels overall images at their original resolution.</w:t>
      </w:r>
    </w:p>
    <w:p w14:paraId="47534D1F" w14:textId="0B16B73C"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For video sequences, the bitrate shall be measured in kilobits per second (kbps). This is defined as:</w:t>
      </w:r>
    </w:p>
    <w:p w14:paraId="2E09C146" w14:textId="77777777" w:rsidR="00EC5C33" w:rsidRPr="001C5CE6" w:rsidRDefault="00EC5C33" w:rsidP="00EC5C33">
      <w:pPr>
        <w:rPr>
          <w:rFonts w:ascii="Times New Roman" w:hAnsi="Times New Roman" w:cs="Times New Roman"/>
          <w:lang w:val="en-GB" w:eastAsia="zh-TW"/>
        </w:rPr>
      </w:pPr>
      <m:oMathPara>
        <m:oMath>
          <m:r>
            <w:rPr>
              <w:rFonts w:ascii="Cambria Math" w:hAnsi="Cambria Math" w:cs="Times New Roman"/>
              <w:lang w:val="en-GB" w:eastAsia="zh-TW"/>
            </w:rPr>
            <m:t xml:space="preserve">bitrate= </m:t>
          </m:r>
          <m:f>
            <m:fPr>
              <m:ctrlPr>
                <w:rPr>
                  <w:rFonts w:ascii="Cambria Math" w:hAnsi="Cambria Math" w:cs="Times New Roman"/>
                  <w:i/>
                  <w:lang w:val="en-GB" w:eastAsia="zh-TW"/>
                </w:rPr>
              </m:ctrlPr>
            </m:fPr>
            <m:num>
              <m:r>
                <w:rPr>
                  <w:rFonts w:ascii="Cambria Math" w:hAnsi="Cambria Math" w:cs="Times New Roman"/>
                  <w:lang w:val="en-GB" w:eastAsia="zh-TW"/>
                </w:rPr>
                <m:t>total bits ×fps</m:t>
              </m:r>
            </m:num>
            <m:den>
              <m:r>
                <w:rPr>
                  <w:rFonts w:ascii="Cambria Math" w:hAnsi="Cambria Math" w:cs="Times New Roman"/>
                  <w:lang w:val="en-GB" w:eastAsia="zh-TW"/>
                </w:rPr>
                <m:t>1000 ×frames</m:t>
              </m:r>
            </m:den>
          </m:f>
        </m:oMath>
      </m:oMathPara>
    </w:p>
    <w:p w14:paraId="018031F9" w14:textId="663571AB" w:rsidR="00EC5C33"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 xml:space="preserve">Here </w:t>
      </w:r>
      <w:r w:rsidRPr="001C5CE6">
        <w:rPr>
          <w:rFonts w:ascii="Times New Roman" w:hAnsi="Times New Roman" w:cs="Times New Roman"/>
          <w:i/>
          <w:iCs/>
          <w:lang w:val="en-GB" w:eastAsia="zh-TW"/>
        </w:rPr>
        <w:t>fps</w:t>
      </w:r>
      <w:r w:rsidRPr="001C5CE6">
        <w:rPr>
          <w:rFonts w:ascii="Times New Roman" w:hAnsi="Times New Roman" w:cs="Times New Roman"/>
          <w:lang w:val="en-GB" w:eastAsia="zh-TW"/>
        </w:rPr>
        <w:t xml:space="preserve"> denotes the number of frames per second and </w:t>
      </w:r>
      <w:r w:rsidRPr="001C5CE6">
        <w:rPr>
          <w:rFonts w:ascii="Times New Roman" w:hAnsi="Times New Roman" w:cs="Times New Roman"/>
          <w:i/>
          <w:iCs/>
          <w:lang w:val="en-GB" w:eastAsia="zh-TW"/>
        </w:rPr>
        <w:t>frames</w:t>
      </w:r>
      <w:r w:rsidRPr="001C5CE6">
        <w:rPr>
          <w:rFonts w:ascii="Times New Roman" w:hAnsi="Times New Roman" w:cs="Times New Roman"/>
          <w:lang w:val="en-GB" w:eastAsia="zh-TW"/>
        </w:rPr>
        <w:t xml:space="preserve"> denote the number of encoded frames.</w:t>
      </w:r>
    </w:p>
    <w:p w14:paraId="2B56919A" w14:textId="331C8AAD" w:rsidR="0019185C" w:rsidRDefault="0019185C" w:rsidP="00EC5C33">
      <w:pPr>
        <w:rPr>
          <w:rFonts w:ascii="Times New Roman" w:eastAsia="PMingLiU" w:hAnsi="Times New Roman" w:cs="Times New Roman"/>
          <w:lang w:val="en-GB" w:eastAsia="zh-TW"/>
        </w:rPr>
      </w:pPr>
    </w:p>
    <w:p w14:paraId="560A79C5" w14:textId="6618CDFB" w:rsidR="00EC5C33" w:rsidRPr="001C5CE6" w:rsidRDefault="00EC5C33"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hint="eastAsia"/>
          <w:sz w:val="28"/>
          <w:szCs w:val="28"/>
          <w:lang w:eastAsia="zh-CN"/>
        </w:rPr>
        <w:t>P</w:t>
      </w:r>
      <w:r>
        <w:rPr>
          <w:rFonts w:ascii="Times New Roman" w:eastAsia="SimSun" w:hAnsi="Times New Roman" w:cs="Times New Roman"/>
          <w:sz w:val="28"/>
          <w:szCs w:val="28"/>
          <w:lang w:eastAsia="zh-CN"/>
        </w:rPr>
        <w:t>SNR</w:t>
      </w:r>
    </w:p>
    <w:p w14:paraId="5F4D7909" w14:textId="77777777" w:rsidR="00175CE8" w:rsidRPr="001C5CE6" w:rsidRDefault="00175CE8" w:rsidP="00175CE8">
      <w:pPr>
        <w:rPr>
          <w:rFonts w:ascii="Times New Roman" w:hAnsi="Times New Roman" w:cs="Times New Roman"/>
        </w:rPr>
      </w:pPr>
      <w:r w:rsidRPr="001C5CE6">
        <w:rPr>
          <w:rFonts w:ascii="Times New Roman" w:hAnsi="Times New Roman" w:cs="Times New Roman"/>
        </w:rPr>
        <w:t>PSNR shall be calculated as</w:t>
      </w:r>
    </w:p>
    <w:p w14:paraId="0B358899" w14:textId="0965A75D" w:rsidR="003976FB" w:rsidRPr="00965D19" w:rsidRDefault="00175CE8" w:rsidP="003976FB">
      <w:pPr>
        <w:ind w:left="360"/>
        <w:rPr>
          <w:lang w:val="en-GB" w:eastAsia="zh-TW"/>
        </w:rPr>
      </w:pPr>
      <m:oMathPara>
        <m:oMath>
          <m:r>
            <w:rPr>
              <w:rFonts w:ascii="Cambria Math" w:hAnsi="Cambria Math"/>
              <w:lang w:val="en-GB" w:eastAsia="zh-TW"/>
            </w:rPr>
            <m:t>MSE</m:t>
          </m:r>
          <m:r>
            <m:rPr>
              <m:sty m:val="p"/>
            </m:rPr>
            <w:rPr>
              <w:rFonts w:ascii="Cambria Math" w:hAnsi="Cambria Math"/>
              <w:lang w:val="en-GB" w:eastAsia="zh-TW"/>
            </w:rPr>
            <m:t>=</m:t>
          </m:r>
          <m:f>
            <m:fPr>
              <m:ctrlPr>
                <w:rPr>
                  <w:rFonts w:ascii="Cambria Math" w:hAnsi="Cambria Math"/>
                  <w:lang w:val="en-GB" w:eastAsia="zh-TW"/>
                </w:rPr>
              </m:ctrlPr>
            </m:fPr>
            <m:num>
              <m:r>
                <w:rPr>
                  <w:rFonts w:ascii="Cambria Math" w:hAnsi="Cambria Math"/>
                  <w:lang w:val="en-GB" w:eastAsia="zh-TW"/>
                </w:rPr>
                <m:t>1</m:t>
              </m:r>
            </m:num>
            <m:den>
              <m:r>
                <w:rPr>
                  <w:rFonts w:ascii="Cambria Math" w:hAnsi="Cambria Math"/>
                  <w:lang w:val="en-GB" w:eastAsia="zh-TW"/>
                </w:rPr>
                <m:t>m*n</m:t>
              </m:r>
            </m:den>
          </m:f>
          <m:nary>
            <m:naryPr>
              <m:chr m:val="∑"/>
              <m:limLoc m:val="undOvr"/>
              <m:ctrlPr>
                <w:rPr>
                  <w:rFonts w:ascii="Cambria Math" w:hAnsi="Cambria Math"/>
                  <w:i/>
                  <w:lang w:val="en-GB" w:eastAsia="zh-TW"/>
                </w:rPr>
              </m:ctrlPr>
            </m:naryPr>
            <m:sub>
              <m:r>
                <w:rPr>
                  <w:rFonts w:ascii="Cambria Math" w:hAnsi="Cambria Math"/>
                  <w:lang w:val="en-GB" w:eastAsia="zh-TW"/>
                </w:rPr>
                <m:t>i=0</m:t>
              </m:r>
            </m:sub>
            <m:sup>
              <m:r>
                <w:rPr>
                  <w:rFonts w:ascii="Cambria Math" w:hAnsi="Cambria Math"/>
                  <w:lang w:val="en-GB" w:eastAsia="zh-TW"/>
                </w:rPr>
                <m:t>n-1</m:t>
              </m:r>
            </m:sup>
            <m:e>
              <m:nary>
                <m:naryPr>
                  <m:chr m:val="∑"/>
                  <m:limLoc m:val="undOvr"/>
                  <m:ctrlPr>
                    <w:rPr>
                      <w:rFonts w:ascii="Cambria Math" w:hAnsi="Cambria Math"/>
                      <w:i/>
                      <w:lang w:val="en-GB" w:eastAsia="zh-TW"/>
                    </w:rPr>
                  </m:ctrlPr>
                </m:naryPr>
                <m:sub>
                  <m:r>
                    <w:rPr>
                      <w:rFonts w:ascii="Cambria Math" w:hAnsi="Cambria Math"/>
                      <w:lang w:val="en-GB" w:eastAsia="zh-TW"/>
                    </w:rPr>
                    <m:t>j=0</m:t>
                  </m:r>
                </m:sub>
                <m:sup>
                  <m:r>
                    <w:rPr>
                      <w:rFonts w:ascii="Cambria Math" w:hAnsi="Cambria Math"/>
                      <w:lang w:val="en-GB" w:eastAsia="zh-TW"/>
                    </w:rPr>
                    <m:t>m-1</m:t>
                  </m:r>
                </m:sup>
                <m:e>
                  <m:sSup>
                    <m:sSupPr>
                      <m:ctrlPr>
                        <w:rPr>
                          <w:rFonts w:ascii="Cambria Math" w:hAnsi="Cambria Math"/>
                          <w:i/>
                          <w:lang w:val="en-GB" w:eastAsia="zh-TW"/>
                        </w:rPr>
                      </m:ctrlPr>
                    </m:sSupPr>
                    <m:e>
                      <m:d>
                        <m:dPr>
                          <m:begChr m:val="‖"/>
                          <m:endChr m:val="‖"/>
                          <m:ctrlPr>
                            <w:rPr>
                              <w:rFonts w:ascii="Cambria Math" w:hAnsi="Cambria Math"/>
                              <w:i/>
                              <w:lang w:val="en-GB" w:eastAsia="zh-TW"/>
                            </w:rPr>
                          </m:ctrlPr>
                        </m:dPr>
                        <m:e>
                          <m:r>
                            <w:rPr>
                              <w:rFonts w:ascii="Cambria Math" w:hAnsi="Cambria Math"/>
                              <w:lang w:val="en-GB" w:eastAsia="zh-TW"/>
                            </w:rPr>
                            <m:t>x</m:t>
                          </m:r>
                          <m:d>
                            <m:dPr>
                              <m:ctrlPr>
                                <w:rPr>
                                  <w:rFonts w:ascii="Cambria Math" w:hAnsi="Cambria Math"/>
                                  <w:i/>
                                  <w:lang w:val="en-GB" w:eastAsia="zh-TW"/>
                                </w:rPr>
                              </m:ctrlPr>
                            </m:dPr>
                            <m:e>
                              <m:r>
                                <w:rPr>
                                  <w:rFonts w:ascii="Cambria Math" w:hAnsi="Cambria Math"/>
                                  <w:lang w:val="en-GB" w:eastAsia="zh-TW"/>
                                </w:rPr>
                                <m:t>i,j</m:t>
                              </m:r>
                            </m:e>
                          </m:d>
                          <m:r>
                            <w:rPr>
                              <w:rFonts w:ascii="Cambria Math" w:hAnsi="Cambria Math"/>
                              <w:lang w:val="en-GB" w:eastAsia="zh-TW"/>
                            </w:rPr>
                            <m:t>-y</m:t>
                          </m:r>
                          <m:d>
                            <m:dPr>
                              <m:ctrlPr>
                                <w:rPr>
                                  <w:rFonts w:ascii="Cambria Math" w:hAnsi="Cambria Math"/>
                                  <w:i/>
                                  <w:lang w:val="en-GB" w:eastAsia="zh-TW"/>
                                </w:rPr>
                              </m:ctrlPr>
                            </m:dPr>
                            <m:e>
                              <m:r>
                                <w:rPr>
                                  <w:rFonts w:ascii="Cambria Math" w:hAnsi="Cambria Math"/>
                                  <w:lang w:val="en-GB" w:eastAsia="zh-TW"/>
                                </w:rPr>
                                <m:t>i,j</m:t>
                              </m:r>
                            </m:e>
                          </m:d>
                        </m:e>
                      </m:d>
                    </m:e>
                    <m:sup>
                      <m:r>
                        <w:rPr>
                          <w:rFonts w:ascii="Cambria Math" w:hAnsi="Cambria Math"/>
                          <w:lang w:val="en-GB" w:eastAsia="zh-TW"/>
                        </w:rPr>
                        <m:t>2</m:t>
                      </m:r>
                    </m:sup>
                  </m:sSup>
                </m:e>
              </m:nary>
            </m:e>
          </m:nary>
        </m:oMath>
      </m:oMathPara>
    </w:p>
    <w:p w14:paraId="2F848D82" w14:textId="19D1BF33" w:rsidR="003976FB" w:rsidRPr="005306C0" w:rsidRDefault="003976FB" w:rsidP="005306C0">
      <w:pPr>
        <w:ind w:left="360"/>
        <w:rPr>
          <w:rFonts w:eastAsia="PMingLiU"/>
          <w:lang w:val="en-GB" w:eastAsia="zh-TW"/>
        </w:rPr>
      </w:pPr>
      <m:oMathPara>
        <m:oMath>
          <m:r>
            <w:rPr>
              <w:rFonts w:ascii="Cambria Math" w:hAnsi="Cambria Math"/>
              <w:lang w:val="en-GB" w:eastAsia="zh-TW"/>
            </w:rPr>
            <m:t>PSNR</m:t>
          </m:r>
          <m:r>
            <m:rPr>
              <m:sty m:val="p"/>
            </m:rPr>
            <w:rPr>
              <w:rFonts w:ascii="Cambria Math" w:hAnsi="Cambria Math"/>
              <w:lang w:val="en-GB" w:eastAsia="zh-TW"/>
            </w:rPr>
            <m:t>=</m:t>
          </m:r>
          <m:r>
            <w:rPr>
              <w:rFonts w:ascii="Cambria Math" w:hAnsi="Cambria Math"/>
              <w:lang w:val="en-GB" w:eastAsia="zh-TW"/>
            </w:rPr>
            <m:t>10*</m:t>
          </m:r>
          <m:sSub>
            <m:sSubPr>
              <m:ctrlPr>
                <w:rPr>
                  <w:rFonts w:ascii="Cambria Math" w:hAnsi="Cambria Math"/>
                  <w:lang w:val="en-GB" w:eastAsia="zh-TW"/>
                </w:rPr>
              </m:ctrlPr>
            </m:sSubPr>
            <m:e>
              <m:r>
                <w:rPr>
                  <w:rFonts w:ascii="Cambria Math" w:hAnsi="Cambria Math"/>
                  <w:lang w:val="en-GB" w:eastAsia="zh-TW"/>
                </w:rPr>
                <m:t>log</m:t>
              </m:r>
            </m:e>
            <m:sub>
              <m:r>
                <w:rPr>
                  <w:rFonts w:ascii="Cambria Math" w:hAnsi="Cambria Math"/>
                  <w:lang w:val="en-GB" w:eastAsia="zh-TW"/>
                </w:rPr>
                <m:t>10</m:t>
              </m:r>
            </m:sub>
          </m:sSub>
          <m:d>
            <m:dPr>
              <m:ctrlPr>
                <w:rPr>
                  <w:rFonts w:ascii="Cambria Math" w:hAnsi="Cambria Math"/>
                  <w:i/>
                  <w:lang w:val="en-GB" w:eastAsia="zh-TW"/>
                </w:rPr>
              </m:ctrlPr>
            </m:dPr>
            <m:e>
              <m:f>
                <m:fPr>
                  <m:ctrlPr>
                    <w:rPr>
                      <w:rFonts w:ascii="Cambria Math" w:hAnsi="Cambria Math"/>
                      <w:i/>
                      <w:lang w:val="en-GB" w:eastAsia="zh-TW"/>
                    </w:rPr>
                  </m:ctrlPr>
                </m:fPr>
                <m:num>
                  <m:sSup>
                    <m:sSupPr>
                      <m:ctrlPr>
                        <w:rPr>
                          <w:rFonts w:ascii="Cambria Math" w:hAnsi="Cambria Math"/>
                          <w:i/>
                          <w:lang w:val="en-GB" w:eastAsia="zh-TW"/>
                        </w:rPr>
                      </m:ctrlPr>
                    </m:sSupPr>
                    <m:e>
                      <m:d>
                        <m:dPr>
                          <m:ctrlPr>
                            <w:rPr>
                              <w:rFonts w:ascii="Cambria Math" w:hAnsi="Cambria Math"/>
                              <w:i/>
                              <w:lang w:val="en-GB" w:eastAsia="zh-TW"/>
                            </w:rPr>
                          </m:ctrlPr>
                        </m:dPr>
                        <m:e>
                          <m:r>
                            <w:rPr>
                              <w:rFonts w:ascii="Cambria Math" w:hAnsi="Cambria Math"/>
                              <w:lang w:val="en-GB" w:eastAsia="zh-TW"/>
                            </w:rPr>
                            <m:t>255≪</m:t>
                          </m:r>
                          <m:d>
                            <m:dPr>
                              <m:ctrlPr>
                                <w:rPr>
                                  <w:rFonts w:ascii="Cambria Math" w:hAnsi="Cambria Math"/>
                                  <w:i/>
                                  <w:lang w:val="en-GB" w:eastAsia="zh-TW"/>
                                </w:rPr>
                              </m:ctrlPr>
                            </m:dPr>
                            <m:e>
                              <m:r>
                                <w:rPr>
                                  <w:rFonts w:ascii="Cambria Math" w:hAnsi="Cambria Math"/>
                                  <w:lang w:val="en-GB" w:eastAsia="zh-TW"/>
                                </w:rPr>
                                <m:t>bitdepth-8</m:t>
                              </m:r>
                            </m:e>
                          </m:d>
                        </m:e>
                      </m:d>
                    </m:e>
                    <m:sup>
                      <m:r>
                        <w:rPr>
                          <w:rFonts w:ascii="Cambria Math" w:hAnsi="Cambria Math"/>
                          <w:lang w:val="en-GB" w:eastAsia="zh-TW"/>
                        </w:rPr>
                        <m:t>2</m:t>
                      </m:r>
                    </m:sup>
                  </m:sSup>
                </m:num>
                <m:den>
                  <m:r>
                    <w:rPr>
                      <w:rFonts w:ascii="Cambria Math" w:hAnsi="Cambria Math"/>
                      <w:lang w:val="en-GB" w:eastAsia="zh-TW"/>
                    </w:rPr>
                    <m:t>MSE</m:t>
                  </m:r>
                </m:den>
              </m:f>
            </m:e>
          </m:d>
        </m:oMath>
      </m:oMathPara>
    </w:p>
    <w:p w14:paraId="322F6549" w14:textId="1AB98DBC" w:rsidR="00175CE8" w:rsidRDefault="00175CE8" w:rsidP="00E67EF1">
      <w:pPr>
        <w:rPr>
          <w:rFonts w:ascii="Times New Roman" w:hAnsi="Times New Roman" w:cs="Times New Roman"/>
        </w:rPr>
      </w:pPr>
      <w:r w:rsidRPr="001C5CE6">
        <w:rPr>
          <w:rFonts w:ascii="Times New Roman" w:hAnsi="Times New Roman" w:cs="Times New Roman"/>
          <w:color w:val="000000"/>
        </w:rPr>
        <w:t xml:space="preserve">where </w:t>
      </w:r>
      <w:proofErr w:type="spellStart"/>
      <w:r w:rsidRPr="001C5CE6">
        <w:rPr>
          <w:rFonts w:ascii="Times New Roman" w:hAnsi="Times New Roman" w:cs="Times New Roman"/>
          <w:color w:val="000000"/>
        </w:rPr>
        <w:t>bitDepth</w:t>
      </w:r>
      <w:proofErr w:type="spellEnd"/>
      <w:r w:rsidRPr="001C5CE6">
        <w:rPr>
          <w:rFonts w:ascii="Times New Roman" w:hAnsi="Times New Roman" w:cs="Times New Roman"/>
          <w:color w:val="000000"/>
        </w:rPr>
        <w:t xml:space="preserve"> is the bit-depth of the input </w:t>
      </w:r>
      <w:r w:rsidR="003976FB">
        <w:rPr>
          <w:rFonts w:ascii="Times New Roman" w:hAnsi="Times New Roman" w:cs="Times New Roman"/>
          <w:color w:val="000000"/>
        </w:rPr>
        <w:t>image/</w:t>
      </w:r>
      <w:r w:rsidRPr="001C5CE6">
        <w:rPr>
          <w:rFonts w:ascii="Times New Roman" w:hAnsi="Times New Roman" w:cs="Times New Roman"/>
          <w:color w:val="000000"/>
        </w:rPr>
        <w:t xml:space="preserve">video.  </w:t>
      </w:r>
    </w:p>
    <w:p w14:paraId="1441D54B" w14:textId="6BF69F51" w:rsidR="00E37FE6" w:rsidRDefault="00CE3AC9" w:rsidP="006C5F5D">
      <w:pPr>
        <w:rPr>
          <w:rFonts w:ascii="Times New Roman" w:hAnsi="Times New Roman" w:cs="Times New Roman"/>
          <w:color w:val="000000"/>
        </w:rPr>
      </w:pPr>
      <w:r>
        <w:rPr>
          <w:rFonts w:ascii="Times New Roman" w:hAnsi="Times New Roman" w:cs="Times New Roman"/>
          <w:color w:val="000000"/>
        </w:rPr>
        <w:t xml:space="preserve">The PSNR is calculated in </w:t>
      </w:r>
      <w:r w:rsidR="006C5F5D">
        <w:rPr>
          <w:rFonts w:ascii="Times New Roman" w:hAnsi="Times New Roman" w:cs="Times New Roman" w:hint="eastAsia"/>
          <w:color w:val="000000"/>
          <w:lang w:eastAsia="zh-CN"/>
        </w:rPr>
        <w:t>RGB</w:t>
      </w:r>
      <w:r>
        <w:rPr>
          <w:rFonts w:ascii="Times New Roman" w:hAnsi="Times New Roman" w:cs="Times New Roman"/>
          <w:color w:val="000000"/>
        </w:rPr>
        <w:t xml:space="preserve"> domain.</w:t>
      </w:r>
      <w:r w:rsidR="00677F71">
        <w:rPr>
          <w:rFonts w:ascii="Times New Roman" w:hAnsi="Times New Roman" w:cs="Times New Roman"/>
          <w:color w:val="000000"/>
        </w:rPr>
        <w:t xml:space="preserve"> The RGB PNSR is calculated by averaging the PSNR</w:t>
      </w:r>
      <w:r w:rsidR="002F3BCB">
        <w:rPr>
          <w:rFonts w:ascii="Times New Roman" w:hAnsi="Times New Roman" w:cs="Times New Roman"/>
          <w:color w:val="000000"/>
        </w:rPr>
        <w:t xml:space="preserve"> value </w:t>
      </w:r>
      <w:r w:rsidR="00677F71">
        <w:rPr>
          <w:rFonts w:ascii="Times New Roman" w:hAnsi="Times New Roman" w:cs="Times New Roman"/>
          <w:color w:val="000000"/>
        </w:rPr>
        <w:t>of three components.</w:t>
      </w:r>
    </w:p>
    <w:p w14:paraId="42B92A5E" w14:textId="77777777" w:rsidR="00FF506D" w:rsidRDefault="00FF506D" w:rsidP="00FF506D">
      <w:pPr>
        <w:rPr>
          <w:rFonts w:ascii="Times New Roman" w:hAnsi="Times New Roman" w:cs="Times New Roman"/>
          <w:b/>
          <w:bCs/>
        </w:rPr>
      </w:pPr>
    </w:p>
    <w:p w14:paraId="53541A07" w14:textId="22CE47B6" w:rsidR="001F1285" w:rsidRPr="001C5CE6" w:rsidRDefault="00285262"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SSIM</w:t>
      </w:r>
    </w:p>
    <w:p w14:paraId="56F57CAA" w14:textId="0D084991" w:rsidR="001F1285" w:rsidRPr="001C5CE6" w:rsidRDefault="001F1285" w:rsidP="001F1285">
      <w:pPr>
        <w:rPr>
          <w:rFonts w:ascii="Times New Roman" w:hAnsi="Times New Roman" w:cs="Times New Roman"/>
          <w:lang w:val="en-GB" w:eastAsia="zh-TW"/>
        </w:rPr>
      </w:pPr>
      <w:r w:rsidRPr="001C5CE6">
        <w:rPr>
          <w:rFonts w:ascii="Times New Roman" w:hAnsi="Times New Roman" w:cs="Times New Roman"/>
          <w:lang w:val="en-GB" w:eastAsia="zh-TW"/>
        </w:rPr>
        <w:t xml:space="preserve">For two given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the SSIM</w:t>
      </w:r>
      <w:r w:rsidR="0009240B">
        <w:rPr>
          <w:rFonts w:ascii="Times New Roman" w:hAnsi="Times New Roman" w:cs="Times New Roman"/>
          <w:lang w:val="en-GB" w:eastAsia="zh-TW"/>
        </w:rPr>
        <w:t xml:space="preserve"> </w:t>
      </w:r>
      <w:r w:rsidR="0009240B" w:rsidRPr="00C55DD4">
        <w:rPr>
          <w:rFonts w:ascii="Times New Roman" w:hAnsi="Times New Roman" w:cs="Times New Roman"/>
          <w:lang w:val="en-GB" w:eastAsia="zh-TW"/>
        </w:rPr>
        <w:t>[</w:t>
      </w:r>
      <w:r w:rsidR="00E30523" w:rsidRPr="00C55DD4">
        <w:rPr>
          <w:rFonts w:ascii="Times New Roman" w:hAnsi="Times New Roman" w:cs="Times New Roman"/>
          <w:lang w:val="en-GB" w:eastAsia="zh-TW"/>
        </w:rPr>
        <w:t>8</w:t>
      </w:r>
      <w:r w:rsidR="0009240B" w:rsidRPr="00C55DD4">
        <w:rPr>
          <w:rFonts w:ascii="Times New Roman" w:hAnsi="Times New Roman" w:cs="Times New Roman"/>
          <w:lang w:val="en-GB" w:eastAsia="zh-TW"/>
        </w:rPr>
        <w:t>]</w:t>
      </w:r>
      <w:r w:rsidRPr="001C5CE6">
        <w:rPr>
          <w:rFonts w:ascii="Times New Roman" w:hAnsi="Times New Roman" w:cs="Times New Roman"/>
          <w:lang w:val="en-GB" w:eastAsia="zh-TW"/>
        </w:rPr>
        <w:t xml:space="preserve"> of the two signals is defined by:</w:t>
      </w:r>
    </w:p>
    <w:p w14:paraId="22BC7A33" w14:textId="77777777" w:rsidR="001F1285" w:rsidRPr="001C5CE6" w:rsidRDefault="001F1285" w:rsidP="001F1285">
      <w:pPr>
        <w:ind w:left="360"/>
        <w:rPr>
          <w:rFonts w:ascii="Times New Roman" w:hAnsi="Times New Roman" w:cs="Times New Roman"/>
          <w:lang w:val="en-GB" w:eastAsia="zh-TW"/>
        </w:rPr>
      </w:pPr>
      <m:oMathPara>
        <m:oMath>
          <m:r>
            <w:rPr>
              <w:rFonts w:ascii="Cambria Math" w:hAnsi="Cambria Math" w:cs="Times New Roman"/>
              <w:lang w:val="en-GB" w:eastAsia="zh-TW"/>
            </w:rPr>
            <m:t>SSIM</m:t>
          </m:r>
          <m:d>
            <m:dPr>
              <m:ctrlPr>
                <w:rPr>
                  <w:rFonts w:ascii="Cambria Math" w:hAnsi="Cambria Math" w:cs="Times New Roman"/>
                  <w:i/>
                  <w:lang w:val="en-GB" w:eastAsia="zh-TW"/>
                </w:rPr>
              </m:ctrlPr>
            </m:dPr>
            <m:e>
              <m:r>
                <w:rPr>
                  <w:rFonts w:ascii="Cambria Math" w:hAnsi="Cambria Math" w:cs="Times New Roman"/>
                  <w:lang w:val="en-GB" w:eastAsia="zh-TW"/>
                </w:rPr>
                <m:t>x,y</m:t>
              </m:r>
            </m:e>
          </m:d>
          <m:r>
            <m:rPr>
              <m:sty m:val="p"/>
            </m:rPr>
            <w:rPr>
              <w:rFonts w:ascii="Cambria Math" w:hAnsi="Cambria Math" w:cs="Times New Roman"/>
              <w:lang w:val="en-GB" w:eastAsia="zh-TW"/>
            </w:rPr>
            <m:t>=</m:t>
          </m:r>
          <m:f>
            <m:fPr>
              <m:ctrlPr>
                <w:rPr>
                  <w:rFonts w:ascii="Cambria Math" w:hAnsi="Cambria Math" w:cs="Times New Roman"/>
                  <w:i/>
                  <w:lang w:val="en-GB" w:eastAsia="zh-TW"/>
                </w:rPr>
              </m:ctrlPr>
            </m:fPr>
            <m:num>
              <m:d>
                <m:dPr>
                  <m:ctrlPr>
                    <w:rPr>
                      <w:rFonts w:ascii="Cambria Math" w:hAnsi="Cambria Math" w:cs="Times New Roman"/>
                      <w:i/>
                      <w:lang w:val="en-GB" w:eastAsia="zh-TW"/>
                    </w:rPr>
                  </m:ctrlPr>
                </m:dPr>
                <m:e>
                  <m:r>
                    <w:rPr>
                      <w:rFonts w:ascii="Cambria Math" w:hAnsi="Cambria Math" w:cs="Times New Roman"/>
                      <w:lang w:val="en-GB" w:eastAsia="zh-TW"/>
                    </w:rPr>
                    <m:t>2</m:t>
                  </m:r>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x</m:t>
                      </m:r>
                    </m:sub>
                  </m:sSub>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y</m:t>
                      </m:r>
                    </m:sub>
                  </m:sSub>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e>
              </m:d>
              <m:d>
                <m:dPr>
                  <m:ctrlPr>
                    <w:rPr>
                      <w:rFonts w:ascii="Cambria Math" w:hAnsi="Cambria Math" w:cs="Times New Roman"/>
                      <w:i/>
                      <w:lang w:val="en-GB" w:eastAsia="zh-TW"/>
                    </w:rPr>
                  </m:ctrlPr>
                </m:dPr>
                <m:e>
                  <m:r>
                    <w:rPr>
                      <w:rFonts w:ascii="Cambria Math" w:hAnsi="Cambria Math" w:cs="Times New Roman"/>
                      <w:lang w:val="en-GB" w:eastAsia="zh-TW"/>
                    </w:rPr>
                    <m:t>2</m:t>
                  </m:r>
                  <m:sSub>
                    <m:sSubPr>
                      <m:ctrlPr>
                        <w:rPr>
                          <w:rFonts w:ascii="Cambria Math" w:hAnsi="Cambria Math" w:cs="Times New Roman"/>
                          <w:i/>
                          <w:lang w:val="en-GB" w:eastAsia="zh-TW"/>
                        </w:rPr>
                      </m:ctrlPr>
                    </m:sSubPr>
                    <m:e>
                      <m:r>
                        <w:rPr>
                          <w:rFonts w:ascii="Cambria Math" w:hAnsi="Cambria Math" w:cs="Times New Roman"/>
                          <w:lang w:val="en-GB" w:eastAsia="zh-TW"/>
                        </w:rPr>
                        <m:t>σ</m:t>
                      </m:r>
                    </m:e>
                    <m:sub>
                      <m:r>
                        <w:rPr>
                          <w:rFonts w:ascii="Cambria Math" w:hAnsi="Cambria Math" w:cs="Times New Roman"/>
                          <w:lang w:val="en-GB" w:eastAsia="zh-TW"/>
                        </w:rPr>
                        <m:t>xy</m:t>
                      </m:r>
                    </m:sub>
                  </m:sSub>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e>
              </m:d>
            </m:num>
            <m:den>
              <m:d>
                <m:dPr>
                  <m:ctrlPr>
                    <w:rPr>
                      <w:rFonts w:ascii="Cambria Math" w:hAnsi="Cambria Math" w:cs="Times New Roman"/>
                      <w:i/>
                      <w:lang w:val="en-GB" w:eastAsia="zh-TW"/>
                    </w:rPr>
                  </m:ctrlPr>
                </m:dPr>
                <m:e>
                  <m:sSubSup>
                    <m:sSubSupPr>
                      <m:ctrlPr>
                        <w:rPr>
                          <w:rFonts w:ascii="Cambria Math" w:hAnsi="Cambria Math" w:cs="Times New Roman"/>
                          <w:i/>
                          <w:lang w:val="en-GB" w:eastAsia="zh-TW"/>
                        </w:rPr>
                      </m:ctrlPr>
                    </m:sSubSupPr>
                    <m:e>
                      <m:r>
                        <w:rPr>
                          <w:rFonts w:ascii="Cambria Math" w:hAnsi="Cambria Math" w:cs="Times New Roman"/>
                          <w:lang w:val="en-GB" w:eastAsia="zh-TW"/>
                        </w:rPr>
                        <m:t>μ</m:t>
                      </m:r>
                    </m:e>
                    <m:sub>
                      <m:r>
                        <w:rPr>
                          <w:rFonts w:ascii="Cambria Math" w:hAnsi="Cambria Math" w:cs="Times New Roman"/>
                          <w:lang w:val="en-GB" w:eastAsia="zh-TW"/>
                        </w:rPr>
                        <m:t>x</m:t>
                      </m:r>
                    </m:sub>
                    <m:sup>
                      <m:r>
                        <w:rPr>
                          <w:rFonts w:ascii="Cambria Math" w:hAnsi="Cambria Math" w:cs="Times New Roman"/>
                          <w:lang w:val="en-GB" w:eastAsia="zh-TW"/>
                        </w:rPr>
                        <m:t>2</m:t>
                      </m:r>
                    </m:sup>
                  </m:sSubSup>
                  <m:r>
                    <w:rPr>
                      <w:rFonts w:ascii="Cambria Math" w:hAnsi="Cambria Math" w:cs="Times New Roman"/>
                      <w:lang w:val="en-GB" w:eastAsia="zh-TW"/>
                    </w:rPr>
                    <m:t>+</m:t>
                  </m:r>
                  <m:sSubSup>
                    <m:sSubSupPr>
                      <m:ctrlPr>
                        <w:rPr>
                          <w:rFonts w:ascii="Cambria Math" w:hAnsi="Cambria Math" w:cs="Times New Roman"/>
                          <w:i/>
                          <w:lang w:val="en-GB" w:eastAsia="zh-TW"/>
                        </w:rPr>
                      </m:ctrlPr>
                    </m:sSubSupPr>
                    <m:e>
                      <m:r>
                        <w:rPr>
                          <w:rFonts w:ascii="Cambria Math" w:hAnsi="Cambria Math" w:cs="Times New Roman"/>
                          <w:lang w:val="en-GB" w:eastAsia="zh-TW"/>
                        </w:rPr>
                        <m:t>μ</m:t>
                      </m:r>
                    </m:e>
                    <m:sub>
                      <m:r>
                        <w:rPr>
                          <w:rFonts w:ascii="Cambria Math" w:hAnsi="Cambria Math" w:cs="Times New Roman"/>
                          <w:lang w:val="en-GB" w:eastAsia="zh-TW"/>
                        </w:rPr>
                        <m:t>y</m:t>
                      </m:r>
                    </m:sub>
                    <m:sup>
                      <m:r>
                        <w:rPr>
                          <w:rFonts w:ascii="Cambria Math" w:hAnsi="Cambria Math" w:cs="Times New Roman"/>
                          <w:lang w:val="en-GB" w:eastAsia="zh-TW"/>
                        </w:rPr>
                        <m:t>2</m:t>
                      </m:r>
                    </m:sup>
                  </m:sSubSup>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e>
              </m:d>
              <m:d>
                <m:dPr>
                  <m:ctrlPr>
                    <w:rPr>
                      <w:rFonts w:ascii="Cambria Math" w:hAnsi="Cambria Math" w:cs="Times New Roman"/>
                      <w:i/>
                      <w:lang w:val="en-GB" w:eastAsia="zh-TW"/>
                    </w:rPr>
                  </m:ctrlPr>
                </m:dPr>
                <m:e>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x</m:t>
                      </m:r>
                    </m:sub>
                    <m:sup>
                      <m:r>
                        <w:rPr>
                          <w:rFonts w:ascii="Cambria Math" w:hAnsi="Cambria Math" w:cs="Times New Roman"/>
                          <w:lang w:val="en-GB" w:eastAsia="zh-TW"/>
                        </w:rPr>
                        <m:t>2</m:t>
                      </m:r>
                    </m:sup>
                  </m:sSubSup>
                  <m:r>
                    <w:rPr>
                      <w:rFonts w:ascii="Cambria Math" w:hAnsi="Cambria Math" w:cs="Times New Roman"/>
                      <w:lang w:val="en-GB" w:eastAsia="zh-TW"/>
                    </w:rPr>
                    <m:t>+</m:t>
                  </m:r>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y</m:t>
                      </m:r>
                    </m:sub>
                    <m:sup>
                      <m:r>
                        <w:rPr>
                          <w:rFonts w:ascii="Cambria Math" w:hAnsi="Cambria Math" w:cs="Times New Roman"/>
                          <w:lang w:val="en-GB" w:eastAsia="zh-TW"/>
                        </w:rPr>
                        <m:t>2</m:t>
                      </m:r>
                    </m:sup>
                  </m:sSubSup>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e>
              </m:d>
            </m:den>
          </m:f>
        </m:oMath>
      </m:oMathPara>
    </w:p>
    <w:p w14:paraId="01E6448D" w14:textId="74FB2FE9" w:rsidR="0037557F" w:rsidRDefault="001F1285" w:rsidP="004B2B82">
      <w:pPr>
        <w:rPr>
          <w:rFonts w:ascii="Times New Roman" w:hAnsi="Times New Roman" w:cs="Times New Roman"/>
          <w:color w:val="000000"/>
        </w:rPr>
      </w:pPr>
      <w:bookmarkStart w:id="27" w:name="OLE_LINK3"/>
      <w:bookmarkStart w:id="28" w:name="OLE_LINK4"/>
      <w:bookmarkStart w:id="29" w:name="OLE_LINK9"/>
      <w:r w:rsidRPr="001C5CE6">
        <w:rPr>
          <w:rFonts w:ascii="Times New Roman" w:hAnsi="Times New Roman" w:cs="Times New Roman"/>
          <w:lang w:val="en-GB" w:eastAsia="zh-TW"/>
        </w:rPr>
        <w:t xml:space="preserve">where </w:t>
      </w:r>
      <m:oMath>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x</m:t>
            </m:r>
          </m:sub>
        </m:sSub>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y</m:t>
            </m:r>
          </m:sub>
        </m:sSub>
      </m:oMath>
      <w:r w:rsidRPr="001C5CE6">
        <w:rPr>
          <w:rFonts w:ascii="Times New Roman" w:hAnsi="Times New Roman" w:cs="Times New Roman"/>
          <w:lang w:val="en-GB" w:eastAsia="zh-TW"/>
        </w:rPr>
        <w:t xml:space="preserve"> are the average value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respectively,</w:t>
      </w:r>
      <w:bookmarkEnd w:id="27"/>
      <w:bookmarkEnd w:id="28"/>
      <w:bookmarkEnd w:id="29"/>
      <w:r w:rsidRPr="001C5CE6">
        <w:rPr>
          <w:rFonts w:ascii="Times New Roman" w:hAnsi="Times New Roman" w:cs="Times New Roman"/>
          <w:lang w:val="en-GB" w:eastAsia="zh-TW"/>
        </w:rPr>
        <w:t xml:space="preserve"> </w:t>
      </w:r>
      <m:oMath>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x</m:t>
            </m:r>
          </m:sub>
          <m:sup>
            <m:r>
              <w:rPr>
                <w:rFonts w:ascii="Cambria Math" w:hAnsi="Cambria Math" w:cs="Times New Roman"/>
                <w:lang w:val="en-GB" w:eastAsia="zh-TW"/>
              </w:rPr>
              <m:t>2</m:t>
            </m:r>
          </m:sup>
        </m:sSubSup>
      </m:oMath>
      <w:r w:rsidRPr="001C5CE6">
        <w:rPr>
          <w:rFonts w:ascii="Times New Roman" w:hAnsi="Times New Roman" w:cs="Times New Roman"/>
          <w:lang w:val="en-GB" w:eastAsia="zh-TW"/>
        </w:rPr>
        <w:t xml:space="preserve"> and </w:t>
      </w:r>
      <m:oMath>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y</m:t>
            </m:r>
          </m:sub>
          <m:sup>
            <m:r>
              <w:rPr>
                <w:rFonts w:ascii="Cambria Math" w:hAnsi="Cambria Math" w:cs="Times New Roman"/>
                <w:lang w:val="en-GB" w:eastAsia="zh-TW"/>
              </w:rPr>
              <m:t>2</m:t>
            </m:r>
          </m:sup>
        </m:sSubSup>
      </m:oMath>
      <w:r w:rsidRPr="001C5CE6">
        <w:rPr>
          <w:rFonts w:ascii="Times New Roman" w:hAnsi="Times New Roman" w:cs="Times New Roman"/>
          <w:lang w:val="en-GB" w:eastAsia="zh-TW"/>
        </w:rPr>
        <w:t xml:space="preserve"> are the variances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respectively, </w:t>
      </w:r>
      <m:oMath>
        <m:sSub>
          <m:sSubPr>
            <m:ctrlPr>
              <w:rPr>
                <w:rFonts w:ascii="Cambria Math" w:hAnsi="Cambria Math" w:cs="Times New Roman"/>
                <w:i/>
                <w:lang w:val="en-GB" w:eastAsia="zh-TW"/>
              </w:rPr>
            </m:ctrlPr>
          </m:sSubPr>
          <m:e>
            <m:r>
              <w:rPr>
                <w:rFonts w:ascii="Cambria Math" w:hAnsi="Cambria Math" w:cs="Times New Roman"/>
                <w:lang w:val="en-GB" w:eastAsia="zh-TW"/>
              </w:rPr>
              <m:t>σ</m:t>
            </m:r>
          </m:e>
          <m:sub>
            <m:r>
              <w:rPr>
                <w:rFonts w:ascii="Cambria Math" w:hAnsi="Cambria Math" w:cs="Times New Roman"/>
                <w:lang w:val="en-GB" w:eastAsia="zh-TW"/>
              </w:rPr>
              <m:t>xy</m:t>
            </m:r>
          </m:sub>
        </m:sSub>
      </m:oMath>
      <w:r w:rsidRPr="001C5CE6">
        <w:rPr>
          <w:rFonts w:ascii="Times New Roman" w:hAnsi="Times New Roman" w:cs="Times New Roman"/>
          <w:lang w:val="en-GB" w:eastAsia="zh-TW"/>
        </w:rPr>
        <w:t xml:space="preserve"> is the covariance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oMath>
      <w:r w:rsidRPr="001C5CE6">
        <w:rPr>
          <w:rFonts w:ascii="Times New Roman" w:hAnsi="Times New Roman" w:cs="Times New Roman"/>
          <w:lang w:val="en-GB" w:eastAsia="zh-TW"/>
        </w:rPr>
        <w:t xml:space="preserve"> are two constants. Specifically, we choose </w:t>
      </w:r>
      <w:bookmarkStart w:id="30" w:name="OLE_LINK10"/>
      <w:bookmarkStart w:id="31" w:name="OLE_LINK13"/>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r>
          <w:rPr>
            <w:rFonts w:ascii="Cambria Math" w:hAnsi="Cambria Math" w:cs="Times New Roman"/>
            <w:lang w:val="en-GB" w:eastAsia="zh-TW"/>
          </w:rPr>
          <m:t>=</m:t>
        </m:r>
        <m:sSup>
          <m:sSupPr>
            <m:ctrlPr>
              <w:rPr>
                <w:rFonts w:ascii="Cambria Math" w:hAnsi="Cambria Math" w:cs="Times New Roman"/>
                <w:i/>
                <w:lang w:val="en-GB" w:eastAsia="zh-TW"/>
              </w:rPr>
            </m:ctrlPr>
          </m:sSupPr>
          <m:e>
            <m:d>
              <m:dPr>
                <m:ctrlPr>
                  <w:rPr>
                    <w:rFonts w:ascii="Cambria Math" w:hAnsi="Cambria Math" w:cs="Times New Roman"/>
                    <w:i/>
                    <w:lang w:val="en-GB" w:eastAsia="zh-TW"/>
                  </w:rPr>
                </m:ctrlPr>
              </m:dPr>
              <m:e>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1</m:t>
                    </m:r>
                  </m:sub>
                </m:sSub>
                <m:r>
                  <w:rPr>
                    <w:rFonts w:ascii="Cambria Math" w:hAnsi="Cambria Math" w:cs="Times New Roman"/>
                    <w:lang w:val="en-GB" w:eastAsia="zh-TW"/>
                  </w:rPr>
                  <m:t>L</m:t>
                </m:r>
              </m:e>
            </m:d>
          </m:e>
          <m:sup>
            <m:r>
              <w:rPr>
                <w:rFonts w:ascii="Cambria Math" w:hAnsi="Cambria Math" w:cs="Times New Roman"/>
                <w:lang w:val="en-GB" w:eastAsia="zh-TW"/>
              </w:rPr>
              <m:t>2</m:t>
            </m:r>
          </m:sup>
        </m:sSup>
      </m:oMath>
      <w:r w:rsidRPr="001C5CE6">
        <w:rPr>
          <w:rFonts w:ascii="Times New Roman" w:hAnsi="Times New Roman" w:cs="Times New Roman"/>
          <w:lang w:val="en-GB" w:eastAsia="zh-TW"/>
        </w:rPr>
        <w:t xml:space="preserve"> </w:t>
      </w:r>
      <w:bookmarkEnd w:id="30"/>
      <w:bookmarkEnd w:id="31"/>
      <w:r w:rsidRPr="001C5CE6">
        <w:rPr>
          <w:rFonts w:ascii="Times New Roman" w:hAnsi="Times New Roman" w:cs="Times New Roman"/>
          <w:lang w:val="en-GB" w:eastAsia="zh-TW"/>
        </w:rPr>
        <w:t xml:space="preserve">and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r>
          <w:rPr>
            <w:rFonts w:ascii="Cambria Math" w:hAnsi="Cambria Math" w:cs="Times New Roman"/>
            <w:lang w:val="en-GB" w:eastAsia="zh-TW"/>
          </w:rPr>
          <m:t>=</m:t>
        </m:r>
        <m:sSup>
          <m:sSupPr>
            <m:ctrlPr>
              <w:rPr>
                <w:rFonts w:ascii="Cambria Math" w:hAnsi="Cambria Math" w:cs="Times New Roman"/>
                <w:i/>
                <w:lang w:val="en-GB" w:eastAsia="zh-TW"/>
              </w:rPr>
            </m:ctrlPr>
          </m:sSupPr>
          <m:e>
            <m:d>
              <m:dPr>
                <m:ctrlPr>
                  <w:rPr>
                    <w:rFonts w:ascii="Cambria Math" w:hAnsi="Cambria Math" w:cs="Times New Roman"/>
                    <w:i/>
                    <w:lang w:val="en-GB" w:eastAsia="zh-TW"/>
                  </w:rPr>
                </m:ctrlPr>
              </m:dPr>
              <m:e>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2</m:t>
                    </m:r>
                  </m:sub>
                </m:sSub>
                <m:r>
                  <w:rPr>
                    <w:rFonts w:ascii="Cambria Math" w:hAnsi="Cambria Math" w:cs="Times New Roman"/>
                    <w:lang w:val="en-GB" w:eastAsia="zh-TW"/>
                  </w:rPr>
                  <m:t>L</m:t>
                </m:r>
              </m:e>
            </m:d>
          </m:e>
          <m:sup>
            <m:r>
              <w:rPr>
                <w:rFonts w:ascii="Cambria Math" w:hAnsi="Cambria Math" w:cs="Times New Roman"/>
                <w:lang w:val="en-GB" w:eastAsia="zh-TW"/>
              </w:rPr>
              <m:t>2</m:t>
            </m:r>
          </m:sup>
        </m:sSup>
      </m:oMath>
      <w:r w:rsidRPr="001C5CE6">
        <w:rPr>
          <w:rFonts w:ascii="Times New Roman" w:hAnsi="Times New Roman" w:cs="Times New Roman"/>
          <w:lang w:val="en-GB" w:eastAsia="zh-TW"/>
        </w:rPr>
        <w:t xml:space="preserve">, where </w:t>
      </w:r>
      <m:oMath>
        <m:r>
          <w:rPr>
            <w:rFonts w:ascii="Cambria Math" w:hAnsi="Cambria Math" w:cs="Times New Roman"/>
            <w:lang w:val="en-GB" w:eastAsia="zh-TW"/>
          </w:rPr>
          <m:t>L</m:t>
        </m:r>
      </m:oMath>
      <w:r w:rsidRPr="001C5CE6">
        <w:rPr>
          <w:rFonts w:ascii="Times New Roman" w:hAnsi="Times New Roman" w:cs="Times New Roman"/>
          <w:lang w:val="en-GB" w:eastAsia="zh-TW"/>
        </w:rPr>
        <w:t xml:space="preserve"> is the dynamic range of the pixel values (255 for 8-bit grayscale images), </w:t>
      </w:r>
      <m:oMath>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1</m:t>
            </m:r>
          </m:sub>
        </m:sSub>
        <m:r>
          <w:rPr>
            <w:rFonts w:ascii="Cambria Math" w:hAnsi="Cambria Math" w:cs="Times New Roman"/>
            <w:lang w:val="en-GB" w:eastAsia="zh-TW"/>
          </w:rPr>
          <m:t>≪1</m:t>
        </m:r>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2</m:t>
            </m:r>
          </m:sub>
        </m:sSub>
        <m:r>
          <w:rPr>
            <w:rFonts w:ascii="Cambria Math" w:hAnsi="Cambria Math" w:cs="Times New Roman"/>
            <w:lang w:val="en-GB" w:eastAsia="zh-TW"/>
          </w:rPr>
          <m:t>≪1</m:t>
        </m:r>
      </m:oMath>
      <w:r w:rsidRPr="001C5CE6">
        <w:rPr>
          <w:rFonts w:ascii="Times New Roman" w:hAnsi="Times New Roman" w:cs="Times New Roman"/>
          <w:lang w:val="en-GB" w:eastAsia="zh-TW"/>
        </w:rPr>
        <w:t xml:space="preserve"> are a small constant.</w:t>
      </w:r>
    </w:p>
    <w:p w14:paraId="469BCD89" w14:textId="6F4AC68E" w:rsidR="00F31BCF" w:rsidRDefault="00CE3AC9">
      <w:pPr>
        <w:rPr>
          <w:rFonts w:ascii="Times New Roman" w:hAnsi="Times New Roman" w:cs="Times New Roman"/>
          <w:color w:val="000000"/>
        </w:rPr>
      </w:pPr>
      <w:r>
        <w:rPr>
          <w:rFonts w:ascii="Times New Roman" w:eastAsia="SimSun" w:hAnsi="Times New Roman" w:cs="Times New Roman" w:hint="eastAsia"/>
          <w:color w:val="000000"/>
          <w:lang w:eastAsia="zh-CN"/>
        </w:rPr>
        <w:t>T</w:t>
      </w:r>
      <w:r>
        <w:rPr>
          <w:rFonts w:ascii="Times New Roman" w:eastAsia="SimSun" w:hAnsi="Times New Roman" w:cs="Times New Roman"/>
          <w:color w:val="000000"/>
          <w:lang w:eastAsia="zh-CN"/>
        </w:rPr>
        <w:t xml:space="preserve">he SSIM is calculated in </w:t>
      </w:r>
      <w:r w:rsidR="006C5F5D">
        <w:rPr>
          <w:rFonts w:ascii="Times New Roman" w:eastAsia="SimSun" w:hAnsi="Times New Roman" w:cs="Times New Roman"/>
          <w:color w:val="000000"/>
          <w:lang w:eastAsia="zh-CN"/>
        </w:rPr>
        <w:t>RGB domain.</w:t>
      </w:r>
      <w:r w:rsidR="00677F71">
        <w:rPr>
          <w:rFonts w:ascii="Times New Roman" w:eastAsia="SimSun" w:hAnsi="Times New Roman" w:cs="Times New Roman"/>
          <w:color w:val="000000"/>
          <w:lang w:eastAsia="zh-CN"/>
        </w:rPr>
        <w:t xml:space="preserve"> </w:t>
      </w:r>
      <w:r w:rsidR="00677F71">
        <w:rPr>
          <w:rFonts w:ascii="Times New Roman" w:hAnsi="Times New Roman" w:cs="Times New Roman"/>
          <w:color w:val="000000"/>
        </w:rPr>
        <w:t>The RGB SSIM is calculated by averaging the SSIM</w:t>
      </w:r>
      <w:r w:rsidR="002F3BCB">
        <w:rPr>
          <w:rFonts w:ascii="Times New Roman" w:hAnsi="Times New Roman" w:cs="Times New Roman"/>
          <w:color w:val="000000"/>
        </w:rPr>
        <w:t xml:space="preserve"> value</w:t>
      </w:r>
      <w:r w:rsidR="00677F71">
        <w:rPr>
          <w:rFonts w:ascii="Times New Roman" w:hAnsi="Times New Roman" w:cs="Times New Roman"/>
          <w:color w:val="000000"/>
        </w:rPr>
        <w:t xml:space="preserve"> of three components.</w:t>
      </w:r>
    </w:p>
    <w:p w14:paraId="3020005E" w14:textId="7E2378E4" w:rsidR="00CE3AC9" w:rsidRPr="005306C0" w:rsidRDefault="00CE3AC9" w:rsidP="006C5F5D">
      <w:pPr>
        <w:rPr>
          <w:rFonts w:ascii="Times New Roman" w:eastAsia="SimSun" w:hAnsi="Times New Roman" w:cs="Times New Roman"/>
          <w:color w:val="000000"/>
          <w:lang w:eastAsia="zh-CN"/>
        </w:rPr>
      </w:pPr>
    </w:p>
    <w:p w14:paraId="4E48F7D3" w14:textId="1984E186" w:rsidR="002264E1" w:rsidRDefault="00CB61BA" w:rsidP="005306C0">
      <w:pPr>
        <w:pStyle w:val="Heading1"/>
        <w:numPr>
          <w:ilvl w:val="2"/>
          <w:numId w:val="2"/>
        </w:numPr>
        <w:rPr>
          <w:rFonts w:ascii="Times New Roman" w:hAnsi="Times New Roman" w:cs="Times New Roman"/>
          <w:color w:val="000000"/>
        </w:rPr>
      </w:pPr>
      <w:r w:rsidRPr="005306C0">
        <w:rPr>
          <w:rFonts w:ascii="Times New Roman" w:eastAsia="SimSun" w:hAnsi="Times New Roman" w:cs="Times New Roman"/>
          <w:sz w:val="28"/>
          <w:szCs w:val="28"/>
          <w:lang w:eastAsia="zh-CN"/>
        </w:rPr>
        <w:t>MS</w:t>
      </w:r>
      <w:r w:rsidR="007763C8">
        <w:rPr>
          <w:rFonts w:ascii="Times New Roman" w:eastAsia="SimSun" w:hAnsi="Times New Roman" w:cs="Times New Roman"/>
          <w:sz w:val="28"/>
          <w:szCs w:val="28"/>
          <w:lang w:eastAsia="zh-CN"/>
        </w:rPr>
        <w:t>-</w:t>
      </w:r>
      <w:r w:rsidRPr="005306C0">
        <w:rPr>
          <w:rFonts w:ascii="Times New Roman" w:eastAsia="SimSun" w:hAnsi="Times New Roman" w:cs="Times New Roman"/>
          <w:sz w:val="28"/>
          <w:szCs w:val="28"/>
          <w:lang w:eastAsia="zh-CN"/>
        </w:rPr>
        <w:t xml:space="preserve">SSIM </w:t>
      </w:r>
    </w:p>
    <w:p w14:paraId="2D799148" w14:textId="46971A7B" w:rsidR="002264E1" w:rsidRDefault="002264E1" w:rsidP="001E23B5">
      <w:pPr>
        <w:rPr>
          <w:rFonts w:ascii="Times New Roman" w:hAnsi="Times New Roman" w:cs="Times New Roman"/>
          <w:color w:val="000000"/>
        </w:rPr>
      </w:pPr>
      <w:r w:rsidRPr="002264E1">
        <w:rPr>
          <w:rFonts w:ascii="Times New Roman" w:hAnsi="Times New Roman" w:cs="Times New Roman"/>
          <w:color w:val="000000"/>
        </w:rPr>
        <w:t>Multi-Scale SSIM</w:t>
      </w:r>
      <w:r>
        <w:rPr>
          <w:rFonts w:ascii="Times New Roman" w:hAnsi="Times New Roman" w:cs="Times New Roman"/>
          <w:color w:val="000000"/>
        </w:rPr>
        <w:t xml:space="preserve"> (MS-SSIM)</w:t>
      </w:r>
      <w:r w:rsidR="00843992">
        <w:rPr>
          <w:rFonts w:ascii="Times New Roman" w:hAnsi="Times New Roman" w:cs="Times New Roman"/>
          <w:color w:val="000000"/>
        </w:rPr>
        <w:t xml:space="preserve"> </w:t>
      </w:r>
      <w:r w:rsidR="007F6A70">
        <w:rPr>
          <w:rFonts w:ascii="Times New Roman" w:hAnsi="Times New Roman" w:cs="Times New Roman"/>
          <w:color w:val="000000"/>
        </w:rPr>
        <w:t>[</w:t>
      </w:r>
      <w:r w:rsidR="00F70C69">
        <w:rPr>
          <w:rFonts w:ascii="Times New Roman" w:hAnsi="Times New Roman" w:cs="Times New Roman"/>
          <w:color w:val="000000"/>
        </w:rPr>
        <w:t>12</w:t>
      </w:r>
      <w:r w:rsidR="007F6A70">
        <w:rPr>
          <w:rFonts w:ascii="Times New Roman" w:hAnsi="Times New Roman" w:cs="Times New Roman"/>
          <w:color w:val="000000"/>
        </w:rPr>
        <w:t>]</w:t>
      </w:r>
      <w:r>
        <w:rPr>
          <w:rFonts w:ascii="Times New Roman" w:hAnsi="Times New Roman" w:cs="Times New Roman"/>
          <w:color w:val="000000"/>
        </w:rPr>
        <w:t xml:space="preserve"> is a</w:t>
      </w:r>
      <w:r w:rsidRPr="002264E1">
        <w:rPr>
          <w:rFonts w:ascii="Times New Roman" w:hAnsi="Times New Roman" w:cs="Times New Roman"/>
          <w:color w:val="000000"/>
        </w:rPr>
        <w:t xml:space="preserve"> more advanced form of SSIM</w:t>
      </w:r>
      <w:r>
        <w:rPr>
          <w:rFonts w:ascii="Times New Roman" w:hAnsi="Times New Roman" w:cs="Times New Roman"/>
          <w:color w:val="000000"/>
        </w:rPr>
        <w:t xml:space="preserve"> that </w:t>
      </w:r>
      <w:r w:rsidRPr="002264E1">
        <w:rPr>
          <w:rFonts w:ascii="Times New Roman" w:hAnsi="Times New Roman" w:cs="Times New Roman"/>
          <w:color w:val="000000"/>
        </w:rPr>
        <w:t>conduct</w:t>
      </w:r>
      <w:r>
        <w:rPr>
          <w:rFonts w:ascii="Times New Roman" w:hAnsi="Times New Roman" w:cs="Times New Roman"/>
          <w:color w:val="000000"/>
        </w:rPr>
        <w:t>s</w:t>
      </w:r>
      <w:r w:rsidRPr="002264E1">
        <w:rPr>
          <w:rFonts w:ascii="Times New Roman" w:hAnsi="Times New Roman" w:cs="Times New Roman"/>
          <w:color w:val="000000"/>
        </w:rPr>
        <w:t xml:space="preserve"> over multiple scales through a process of multiple stages of sub-sampling, reminiscent of multiscale processing in the early vision system.</w:t>
      </w:r>
    </w:p>
    <w:p w14:paraId="1398B091" w14:textId="33989A65" w:rsidR="002264E1" w:rsidRDefault="009C400C" w:rsidP="001E23B5">
      <w:pPr>
        <w:rPr>
          <w:rFonts w:ascii="Times New Roman" w:eastAsia="SimSun" w:hAnsi="Times New Roman" w:cs="Times New Roman"/>
          <w:color w:val="000000"/>
          <w:lang w:eastAsia="zh-CN"/>
        </w:rPr>
      </w:pPr>
      <w:r>
        <w:rPr>
          <w:rFonts w:ascii="Times New Roman" w:eastAsia="SimSun" w:hAnsi="Times New Roman" w:cs="Times New Roman"/>
          <w:color w:val="000000"/>
          <w:lang w:eastAsia="zh-CN"/>
        </w:rPr>
        <w:t>The MS-SSIM calculation is:</w:t>
      </w:r>
    </w:p>
    <w:p w14:paraId="0067F6ED" w14:textId="7CBF3D22" w:rsidR="009C400C" w:rsidRPr="005306C0" w:rsidRDefault="009C400C" w:rsidP="001E23B5">
      <w:pPr>
        <w:rPr>
          <w:rFonts w:ascii="Times New Roman" w:eastAsia="SimSun" w:hAnsi="Times New Roman" w:cs="Times New Roman"/>
          <w:color w:val="000000"/>
          <w:lang w:eastAsia="zh-CN"/>
        </w:rPr>
      </w:pPr>
      <m:oMathPara>
        <m:oMath>
          <m:r>
            <w:rPr>
              <w:rFonts w:ascii="Cambria Math" w:eastAsia="SimSun" w:hAnsi="Cambria Math" w:cs="Times New Roman"/>
              <w:color w:val="000000"/>
              <w:lang w:eastAsia="zh-CN"/>
            </w:rPr>
            <m:t>MSSSIM</m:t>
          </m:r>
          <m:d>
            <m:dPr>
              <m:ctrlPr>
                <w:rPr>
                  <w:rFonts w:ascii="Cambria Math" w:eastAsia="SimSun" w:hAnsi="Cambria Math" w:cs="Times New Roman"/>
                  <w:i/>
                  <w:color w:val="000000"/>
                  <w:lang w:eastAsia="zh-CN"/>
                </w:rPr>
              </m:ctrlPr>
            </m:dPr>
            <m:e>
              <m:r>
                <w:rPr>
                  <w:rFonts w:ascii="Cambria Math" w:eastAsia="SimSun" w:hAnsi="Cambria Math" w:cs="Times New Roman"/>
                  <w:color w:val="000000"/>
                  <w:lang w:eastAsia="zh-CN"/>
                </w:rPr>
                <m:t>x,y</m:t>
              </m:r>
            </m:e>
          </m:d>
          <m:r>
            <w:rPr>
              <w:rFonts w:ascii="Cambria Math" w:eastAsia="SimSun" w:hAnsi="Cambria Math" w:cs="Times New Roman"/>
              <w:color w:val="000000"/>
              <w:lang w:eastAsia="zh-CN"/>
            </w:rPr>
            <m:t>=</m:t>
          </m:r>
          <m:sSup>
            <m:sSupPr>
              <m:ctrlPr>
                <w:rPr>
                  <w:rFonts w:ascii="Cambria Math" w:eastAsia="SimSun" w:hAnsi="Cambria Math" w:cs="Times New Roman"/>
                  <w:i/>
                  <w:color w:val="000000"/>
                  <w:lang w:eastAsia="zh-CN"/>
                </w:rPr>
              </m:ctrlPr>
            </m:sSupPr>
            <m:e>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[l</m:t>
                  </m:r>
                </m:e>
                <m:sub>
                  <m:r>
                    <w:rPr>
                      <w:rFonts w:ascii="Cambria Math" w:eastAsia="SimSun" w:hAnsi="Cambria Math" w:cs="Times New Roman"/>
                      <w:color w:val="000000"/>
                      <w:lang w:eastAsia="zh-CN"/>
                    </w:rPr>
                    <m:t>M</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α</m:t>
                  </m:r>
                </m:e>
                <m:sub>
                  <m:r>
                    <w:rPr>
                      <w:rFonts w:ascii="Cambria Math" w:eastAsia="SimSun" w:hAnsi="Cambria Math" w:cs="Times New Roman"/>
                      <w:color w:val="000000"/>
                      <w:lang w:eastAsia="zh-CN"/>
                    </w:rPr>
                    <m:t>M</m:t>
                  </m:r>
                </m:sub>
              </m:sSub>
            </m:sup>
          </m:sSup>
          <m:r>
            <w:rPr>
              <w:rFonts w:ascii="Cambria Math" w:eastAsia="SimSun" w:hAnsi="Cambria Math" w:cs="Times New Roman"/>
              <w:color w:val="000000"/>
              <w:lang w:eastAsia="zh-CN"/>
            </w:rPr>
            <m:t>∙</m:t>
          </m:r>
          <m:nary>
            <m:naryPr>
              <m:chr m:val="∏"/>
              <m:limLoc m:val="undOvr"/>
              <m:ctrlPr>
                <w:rPr>
                  <w:rFonts w:ascii="Cambria Math" w:eastAsia="SimSun" w:hAnsi="Cambria Math" w:cs="Times New Roman"/>
                  <w:i/>
                  <w:color w:val="000000"/>
                  <w:lang w:eastAsia="zh-CN"/>
                </w:rPr>
              </m:ctrlPr>
            </m:naryPr>
            <m:sub>
              <m:r>
                <w:rPr>
                  <w:rFonts w:ascii="Cambria Math" w:eastAsia="SimSun" w:hAnsi="Cambria Math" w:cs="Times New Roman"/>
                  <w:color w:val="000000"/>
                  <w:lang w:eastAsia="zh-CN"/>
                </w:rPr>
                <m:t>j=1</m:t>
              </m:r>
            </m:sub>
            <m:sup>
              <m:r>
                <w:rPr>
                  <w:rFonts w:ascii="Cambria Math" w:eastAsia="SimSun" w:hAnsi="Cambria Math" w:cs="Times New Roman"/>
                  <w:color w:val="000000"/>
                  <w:lang w:eastAsia="zh-CN"/>
                </w:rPr>
                <m:t>M</m:t>
              </m:r>
            </m:sup>
            <m:e>
              <m:sSup>
                <m:sSupPr>
                  <m:ctrlPr>
                    <w:rPr>
                      <w:rFonts w:ascii="Cambria Math" w:eastAsia="SimSun" w:hAnsi="Cambria Math" w:cs="Times New Roman"/>
                      <w:i/>
                      <w:color w:val="000000"/>
                      <w:lang w:eastAsia="zh-CN"/>
                    </w:rPr>
                  </m:ctrlPr>
                </m:sSupPr>
                <m:e>
                  <m:r>
                    <w:rPr>
                      <w:rFonts w:ascii="Cambria Math" w:eastAsia="SimSun" w:hAnsi="Cambria Math" w:cs="Times New Roman"/>
                      <w:color w:val="000000"/>
                      <w:lang w:eastAsia="zh-CN"/>
                    </w:rPr>
                    <m:t>[</m:t>
                  </m:r>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c</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β</m:t>
                      </m:r>
                    </m:e>
                    <m:sub>
                      <m:r>
                        <w:rPr>
                          <w:rFonts w:ascii="Cambria Math" w:eastAsia="SimSun" w:hAnsi="Cambria Math" w:cs="Times New Roman"/>
                          <w:color w:val="000000"/>
                          <w:lang w:eastAsia="zh-CN"/>
                        </w:rPr>
                        <m:t>j</m:t>
                      </m:r>
                    </m:sub>
                  </m:sSub>
                </m:sup>
              </m:sSup>
              <m:sSup>
                <m:sSupPr>
                  <m:ctrlPr>
                    <w:rPr>
                      <w:rFonts w:ascii="Cambria Math" w:eastAsia="SimSun" w:hAnsi="Cambria Math" w:cs="Times New Roman"/>
                      <w:i/>
                      <w:color w:val="000000"/>
                      <w:lang w:eastAsia="zh-CN"/>
                    </w:rPr>
                  </m:ctrlPr>
                </m:sSupPr>
                <m:e>
                  <m:r>
                    <w:rPr>
                      <w:rFonts w:ascii="Cambria Math" w:eastAsia="SimSun" w:hAnsi="Cambria Math" w:cs="Times New Roman"/>
                      <w:color w:val="000000"/>
                      <w:lang w:eastAsia="zh-CN"/>
                    </w:rPr>
                    <m:t>[</m:t>
                  </m:r>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s</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γ</m:t>
                      </m:r>
                    </m:e>
                    <m:sub>
                      <m:r>
                        <w:rPr>
                          <w:rFonts w:ascii="Cambria Math" w:eastAsia="SimSun" w:hAnsi="Cambria Math" w:cs="Times New Roman"/>
                          <w:color w:val="000000"/>
                          <w:lang w:eastAsia="zh-CN"/>
                        </w:rPr>
                        <m:t>j</m:t>
                      </m:r>
                    </m:sub>
                  </m:sSub>
                </m:sup>
              </m:sSup>
            </m:e>
          </m:nary>
        </m:oMath>
      </m:oMathPara>
    </w:p>
    <w:p w14:paraId="331F56E4" w14:textId="50B2EECD" w:rsidR="005207ED" w:rsidRDefault="009C3672" w:rsidP="009C400C">
      <w:pPr>
        <w:rPr>
          <w:rFonts w:ascii="Times New Roman" w:eastAsia="SimSun" w:hAnsi="Times New Roman" w:cs="Times New Roman"/>
          <w:color w:val="000000"/>
          <w:lang w:eastAsia="zh-CN"/>
        </w:rPr>
      </w:pPr>
      <w:r>
        <w:rPr>
          <w:rFonts w:ascii="Times New Roman" w:eastAsia="SimSun" w:hAnsi="Times New Roman" w:cs="Times New Roman"/>
          <w:color w:val="000000"/>
          <w:lang w:eastAsia="zh-CN"/>
        </w:rPr>
        <w:t>w</w:t>
      </w:r>
      <w:r w:rsidR="009C400C" w:rsidRPr="005306C0">
        <w:rPr>
          <w:rFonts w:ascii="Times New Roman" w:eastAsia="SimSun" w:hAnsi="Times New Roman" w:cs="Times New Roman"/>
          <w:color w:val="000000"/>
          <w:lang w:eastAsia="zh-CN"/>
        </w:rPr>
        <w:t>here</w:t>
      </w:r>
      <w:r w:rsidR="009C400C">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α</m:t>
            </m:r>
          </m:e>
          <m:sub>
            <m:r>
              <w:rPr>
                <w:rFonts w:ascii="Cambria Math" w:eastAsia="SimSun" w:hAnsi="Cambria Math" w:cs="Times New Roman"/>
                <w:color w:val="000000"/>
                <w:lang w:eastAsia="zh-CN"/>
              </w:rPr>
              <m:t>M</m:t>
            </m:r>
          </m:sub>
        </m:sSub>
      </m:oMath>
      <w:r w:rsidR="009C400C">
        <w:rPr>
          <w:rFonts w:ascii="Times New Roman" w:eastAsia="SimSun" w:hAnsi="Times New Roman" w:cs="Times New Roman" w:hint="eastAsia"/>
          <w:color w:val="000000"/>
          <w:lang w:eastAsia="zh-CN"/>
        </w:rPr>
        <w:t>,</w:t>
      </w:r>
      <w:r w:rsidR="009C400C">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β</m:t>
            </m:r>
          </m:e>
          <m:sub>
            <m:r>
              <w:rPr>
                <w:rFonts w:ascii="Cambria Math" w:eastAsia="SimSun" w:hAnsi="Cambria Math" w:cs="Times New Roman"/>
                <w:color w:val="000000"/>
                <w:lang w:eastAsia="zh-CN"/>
              </w:rPr>
              <m:t>j</m:t>
            </m:r>
          </m:sub>
        </m:sSub>
      </m:oMath>
      <w:r w:rsidR="009C400C">
        <w:rPr>
          <w:rFonts w:ascii="Times New Roman" w:eastAsia="SimSun" w:hAnsi="Times New Roman" w:cs="Times New Roman" w:hint="eastAsia"/>
          <w:color w:val="000000"/>
          <w:lang w:eastAsia="zh-CN"/>
        </w:rPr>
        <w:t xml:space="preserve"> </w:t>
      </w:r>
      <w:r w:rsidR="009C400C">
        <w:rPr>
          <w:rFonts w:ascii="Times New Roman" w:eastAsia="SimSun" w:hAnsi="Times New Roman" w:cs="Times New Roman"/>
          <w:color w:val="000000"/>
          <w:lang w:eastAsia="zh-CN"/>
        </w:rPr>
        <w:t xml:space="preserve">and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γ</m:t>
            </m:r>
          </m:e>
          <m:sub>
            <m:r>
              <w:rPr>
                <w:rFonts w:ascii="Cambria Math" w:eastAsia="SimSun" w:hAnsi="Cambria Math" w:cs="Times New Roman"/>
                <w:color w:val="000000"/>
                <w:lang w:eastAsia="zh-CN"/>
              </w:rPr>
              <m:t>j</m:t>
            </m:r>
          </m:sub>
        </m:sSub>
      </m:oMath>
      <w:r w:rsidR="009C400C">
        <w:rPr>
          <w:rFonts w:ascii="Times New Roman" w:eastAsia="SimSun" w:hAnsi="Times New Roman" w:cs="Times New Roman" w:hint="eastAsia"/>
          <w:color w:val="000000"/>
          <w:lang w:eastAsia="zh-CN"/>
        </w:rPr>
        <w:t xml:space="preserve"> </w:t>
      </w:r>
      <w:r w:rsidR="009C400C" w:rsidRPr="009C400C">
        <w:rPr>
          <w:rFonts w:ascii="Times New Roman" w:eastAsia="SimSun" w:hAnsi="Times New Roman" w:cs="Times New Roman"/>
          <w:color w:val="000000"/>
          <w:lang w:eastAsia="zh-CN"/>
        </w:rPr>
        <w:t>are used to adjust the relative importance of different components</w:t>
      </w:r>
      <w:r w:rsidR="00344A0C">
        <w:rPr>
          <w:rFonts w:ascii="Times New Roman" w:eastAsia="SimSun" w:hAnsi="Times New Roman" w:cs="Times New Roman"/>
          <w:color w:val="000000"/>
          <w:lang w:eastAsia="zh-CN"/>
        </w:rPr>
        <w:t xml:space="preserve"> and the detailed value</w:t>
      </w:r>
      <w:r w:rsidR="00410B44">
        <w:rPr>
          <w:rFonts w:ascii="Times New Roman" w:eastAsia="SimSun" w:hAnsi="Times New Roman" w:cs="Times New Roman"/>
          <w:color w:val="000000"/>
          <w:lang w:eastAsia="zh-CN"/>
        </w:rPr>
        <w:t>s</w:t>
      </w:r>
      <w:r w:rsidR="00344A0C">
        <w:rPr>
          <w:rFonts w:ascii="Times New Roman" w:eastAsia="SimSun" w:hAnsi="Times New Roman" w:cs="Times New Roman"/>
          <w:color w:val="000000"/>
          <w:lang w:eastAsia="zh-CN"/>
        </w:rPr>
        <w:t xml:space="preserve"> can be</w:t>
      </w:r>
      <w:r w:rsidR="005207ED">
        <w:rPr>
          <w:rFonts w:ascii="Times New Roman" w:eastAsia="SimSun" w:hAnsi="Times New Roman" w:cs="Times New Roman"/>
          <w:color w:val="000000"/>
          <w:lang w:eastAsia="zh-CN"/>
        </w:rPr>
        <w:t xml:space="preserve"> </w:t>
      </w:r>
      <w:r w:rsidR="00344A0C">
        <w:rPr>
          <w:rFonts w:ascii="Times New Roman" w:eastAsia="SimSun" w:hAnsi="Times New Roman" w:cs="Times New Roman"/>
          <w:color w:val="000000"/>
          <w:lang w:eastAsia="zh-CN"/>
        </w:rPr>
        <w:t>referred in [12],</w:t>
      </w:r>
      <w:r w:rsidR="005207ED">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l</m:t>
            </m:r>
          </m:e>
          <m:sub>
            <m:r>
              <w:rPr>
                <w:rFonts w:ascii="Cambria Math" w:eastAsia="SimSun" w:hAnsi="Cambria Math" w:cs="Times New Roman"/>
                <w:color w:val="000000"/>
                <w:lang w:eastAsia="zh-CN"/>
              </w:rPr>
              <m:t>M</m:t>
            </m:r>
          </m:sub>
        </m:sSub>
        <m:r>
          <w:rPr>
            <w:rFonts w:ascii="Cambria Math" w:eastAsia="SimSun" w:hAnsi="Cambria Math" w:cs="Times New Roman"/>
            <w:color w:val="000000"/>
            <w:lang w:eastAsia="zh-CN"/>
          </w:rPr>
          <m:t>(x,y)</m:t>
        </m:r>
      </m:oMath>
      <w:r w:rsidR="005207ED">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c</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oMath>
      <w:r w:rsidR="005207ED">
        <w:rPr>
          <w:rFonts w:ascii="Times New Roman" w:eastAsia="SimSun" w:hAnsi="Times New Roman" w:cs="Times New Roman"/>
          <w:color w:val="000000"/>
          <w:lang w:eastAsia="zh-CN"/>
        </w:rPr>
        <w:t xml:space="preserve"> and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s</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oMath>
      <w:r w:rsidR="005207ED">
        <w:rPr>
          <w:rFonts w:ascii="Times New Roman" w:eastAsia="SimSun" w:hAnsi="Times New Roman" w:cs="Times New Roman" w:hint="eastAsia"/>
          <w:color w:val="000000"/>
          <w:lang w:eastAsia="zh-CN"/>
        </w:rPr>
        <w:t xml:space="preserve"> </w:t>
      </w:r>
      <w:r w:rsidR="005207ED">
        <w:rPr>
          <w:rFonts w:ascii="Times New Roman" w:eastAsia="SimSun" w:hAnsi="Times New Roman" w:cs="Times New Roman"/>
          <w:color w:val="000000"/>
          <w:lang w:eastAsia="zh-CN"/>
        </w:rPr>
        <w:t>are defined as:</w:t>
      </w:r>
    </w:p>
    <w:p w14:paraId="1D1ADA35" w14:textId="77777777" w:rsidR="005E73A6" w:rsidRPr="004F0955" w:rsidRDefault="005E73A6" w:rsidP="005E73A6">
      <w:pPr>
        <w:rPr>
          <w:rFonts w:eastAsia="PMingLiU"/>
          <w:lang w:eastAsia="zh-TW"/>
        </w:rPr>
      </w:pPr>
      <m:oMathPara>
        <m:oMath>
          <m:r>
            <w:rPr>
              <w:rFonts w:ascii="Cambria Math" w:eastAsia="PMingLiU" w:hAnsi="Cambria Math"/>
              <w:lang w:eastAsia="zh-TW"/>
            </w:rPr>
            <m:t>l</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r>
                <w:rPr>
                  <w:rFonts w:ascii="Cambria Math" w:hAnsi="Cambria Math"/>
                  <w:lang w:val="en-GB" w:eastAsia="zh-TW"/>
                </w:rPr>
                <m:t>2</m:t>
              </m:r>
              <m:sSub>
                <m:sSubPr>
                  <m:ctrlPr>
                    <w:rPr>
                      <w:rFonts w:ascii="Cambria Math" w:hAnsi="Cambria Math"/>
                      <w:i/>
                      <w:lang w:val="en-GB" w:eastAsia="zh-TW"/>
                    </w:rPr>
                  </m:ctrlPr>
                </m:sSubPr>
                <m:e>
                  <m:r>
                    <w:rPr>
                      <w:rFonts w:ascii="Cambria Math" w:hAnsi="Cambria Math"/>
                      <w:lang w:val="en-GB" w:eastAsia="zh-TW"/>
                    </w:rPr>
                    <m:t>μ</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μ</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1</m:t>
                  </m:r>
                </m:sub>
              </m:sSub>
            </m:num>
            <m:den>
              <m:sSubSup>
                <m:sSubSupPr>
                  <m:ctrlPr>
                    <w:rPr>
                      <w:rFonts w:ascii="Cambria Math" w:hAnsi="Cambria Math"/>
                      <w:i/>
                      <w:lang w:val="en-GB" w:eastAsia="zh-TW"/>
                    </w:rPr>
                  </m:ctrlPr>
                </m:sSubSupPr>
                <m:e>
                  <m:r>
                    <w:rPr>
                      <w:rFonts w:ascii="Cambria Math" w:hAnsi="Cambria Math"/>
                      <w:lang w:val="en-GB" w:eastAsia="zh-TW"/>
                    </w:rPr>
                    <m:t>μ</m:t>
                  </m:r>
                </m:e>
                <m:sub>
                  <m:r>
                    <w:rPr>
                      <w:rFonts w:ascii="Cambria Math" w:hAnsi="Cambria Math"/>
                      <w:lang w:val="en-GB" w:eastAsia="zh-TW"/>
                    </w:rPr>
                    <m:t>x</m:t>
                  </m:r>
                </m:sub>
                <m:sup>
                  <m:r>
                    <w:rPr>
                      <w:rFonts w:ascii="Cambria Math" w:hAnsi="Cambria Math"/>
                      <w:lang w:val="en-GB" w:eastAsia="zh-TW"/>
                    </w:rPr>
                    <m:t>2</m:t>
                  </m:r>
                </m:sup>
              </m:sSubSup>
              <m:r>
                <w:rPr>
                  <w:rFonts w:ascii="Cambria Math" w:hAnsi="Cambria Math"/>
                  <w:lang w:val="en-GB" w:eastAsia="zh-TW"/>
                </w:rPr>
                <m:t>+</m:t>
              </m:r>
              <m:sSubSup>
                <m:sSubSupPr>
                  <m:ctrlPr>
                    <w:rPr>
                      <w:rFonts w:ascii="Cambria Math" w:hAnsi="Cambria Math"/>
                      <w:i/>
                      <w:lang w:val="en-GB" w:eastAsia="zh-TW"/>
                    </w:rPr>
                  </m:ctrlPr>
                </m:sSubSupPr>
                <m:e>
                  <m:r>
                    <w:rPr>
                      <w:rFonts w:ascii="Cambria Math" w:hAnsi="Cambria Math"/>
                      <w:lang w:val="en-GB" w:eastAsia="zh-TW"/>
                    </w:rPr>
                    <m:t>μ</m:t>
                  </m:r>
                </m:e>
                <m:sub>
                  <m:r>
                    <w:rPr>
                      <w:rFonts w:ascii="Cambria Math" w:hAnsi="Cambria Math"/>
                      <w:lang w:val="en-GB" w:eastAsia="zh-TW"/>
                    </w:rPr>
                    <m:t>y</m:t>
                  </m:r>
                </m:sub>
                <m:sup>
                  <m:r>
                    <w:rPr>
                      <w:rFonts w:ascii="Cambria Math" w:hAnsi="Cambria Math"/>
                      <w:lang w:val="en-GB" w:eastAsia="zh-TW"/>
                    </w:rPr>
                    <m:t>2</m:t>
                  </m:r>
                </m:sup>
              </m:sSubSup>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1</m:t>
                  </m:r>
                </m:sub>
              </m:sSub>
            </m:den>
          </m:f>
        </m:oMath>
      </m:oMathPara>
    </w:p>
    <w:p w14:paraId="2A31DB60" w14:textId="77777777" w:rsidR="005E73A6" w:rsidRPr="004F0955" w:rsidRDefault="005E73A6" w:rsidP="005E73A6">
      <w:pPr>
        <w:rPr>
          <w:rFonts w:eastAsia="PMingLiU"/>
          <w:lang w:eastAsia="zh-TW"/>
        </w:rPr>
      </w:pPr>
      <m:oMathPara>
        <m:oMath>
          <m:r>
            <w:rPr>
              <w:rFonts w:ascii="Cambria Math" w:eastAsia="PMingLiU" w:hAnsi="Cambria Math"/>
              <w:lang w:eastAsia="zh-TW"/>
            </w:rPr>
            <w:lastRenderedPageBreak/>
            <m:t>c</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r>
                <w:rPr>
                  <w:rFonts w:ascii="Cambria Math" w:hAnsi="Cambria Math"/>
                  <w:lang w:val="en-GB" w:eastAsia="zh-TW"/>
                </w:rPr>
                <m:t>2</m:t>
              </m:r>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2</m:t>
                  </m:r>
                </m:sub>
              </m:sSub>
            </m:num>
            <m:den>
              <m:sSubSup>
                <m:sSubSupPr>
                  <m:ctrlPr>
                    <w:rPr>
                      <w:rFonts w:ascii="Cambria Math" w:hAnsi="Cambria Math"/>
                      <w:i/>
                      <w:lang w:val="en-GB" w:eastAsia="zh-TW"/>
                    </w:rPr>
                  </m:ctrlPr>
                </m:sSubSupPr>
                <m:e>
                  <m:r>
                    <w:rPr>
                      <w:rFonts w:ascii="Cambria Math" w:hAnsi="Cambria Math"/>
                      <w:lang w:val="en-GB" w:eastAsia="zh-TW"/>
                    </w:rPr>
                    <m:t>σ</m:t>
                  </m:r>
                </m:e>
                <m:sub>
                  <m:r>
                    <w:rPr>
                      <w:rFonts w:ascii="Cambria Math" w:hAnsi="Cambria Math"/>
                      <w:lang w:val="en-GB" w:eastAsia="zh-TW"/>
                    </w:rPr>
                    <m:t>x</m:t>
                  </m:r>
                </m:sub>
                <m:sup>
                  <m:r>
                    <w:rPr>
                      <w:rFonts w:ascii="Cambria Math" w:hAnsi="Cambria Math"/>
                      <w:lang w:val="en-GB" w:eastAsia="zh-TW"/>
                    </w:rPr>
                    <m:t>2</m:t>
                  </m:r>
                </m:sup>
              </m:sSubSup>
              <m:r>
                <w:rPr>
                  <w:rFonts w:ascii="Cambria Math" w:hAnsi="Cambria Math"/>
                  <w:lang w:val="en-GB" w:eastAsia="zh-TW"/>
                </w:rPr>
                <m:t>+</m:t>
              </m:r>
              <m:sSubSup>
                <m:sSubSupPr>
                  <m:ctrlPr>
                    <w:rPr>
                      <w:rFonts w:ascii="Cambria Math" w:hAnsi="Cambria Math"/>
                      <w:i/>
                      <w:lang w:val="en-GB" w:eastAsia="zh-TW"/>
                    </w:rPr>
                  </m:ctrlPr>
                </m:sSubSupPr>
                <m:e>
                  <m:r>
                    <w:rPr>
                      <w:rFonts w:ascii="Cambria Math" w:hAnsi="Cambria Math"/>
                      <w:lang w:val="en-GB" w:eastAsia="zh-TW"/>
                    </w:rPr>
                    <m:t>σ</m:t>
                  </m:r>
                </m:e>
                <m:sub>
                  <m:r>
                    <w:rPr>
                      <w:rFonts w:ascii="Cambria Math" w:hAnsi="Cambria Math"/>
                      <w:lang w:val="en-GB" w:eastAsia="zh-TW"/>
                    </w:rPr>
                    <m:t>y</m:t>
                  </m:r>
                </m:sub>
                <m:sup>
                  <m:r>
                    <w:rPr>
                      <w:rFonts w:ascii="Cambria Math" w:hAnsi="Cambria Math"/>
                      <w:lang w:val="en-GB" w:eastAsia="zh-TW"/>
                    </w:rPr>
                    <m:t>2</m:t>
                  </m:r>
                </m:sup>
              </m:sSubSup>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2</m:t>
                  </m:r>
                </m:sub>
              </m:sSub>
            </m:den>
          </m:f>
        </m:oMath>
      </m:oMathPara>
    </w:p>
    <w:p w14:paraId="6C573B6F" w14:textId="22B03797" w:rsidR="009C400C" w:rsidRPr="005306C0" w:rsidRDefault="005E73A6" w:rsidP="005646F9">
      <w:pPr>
        <w:rPr>
          <w:rFonts w:ascii="Times New Roman" w:eastAsia="SimSun" w:hAnsi="Times New Roman" w:cs="Times New Roman"/>
          <w:color w:val="000000"/>
          <w:lang w:eastAsia="zh-CN"/>
        </w:rPr>
      </w:pPr>
      <m:oMathPara>
        <m:oMath>
          <m:r>
            <w:rPr>
              <w:rFonts w:ascii="Cambria Math" w:eastAsia="PMingLiU" w:hAnsi="Cambria Math"/>
              <w:lang w:eastAsia="zh-TW"/>
            </w:rPr>
            <m:t>s</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3</m:t>
                  </m:r>
                </m:sub>
              </m:sSub>
            </m:num>
            <m:den>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3</m:t>
                  </m:r>
                </m:sub>
              </m:sSub>
            </m:den>
          </m:f>
        </m:oMath>
      </m:oMathPara>
    </w:p>
    <w:p w14:paraId="7A085C7E" w14:textId="5D515506" w:rsidR="00F31BCF" w:rsidRPr="001C5CE6" w:rsidRDefault="00F31BCF" w:rsidP="001C5CE6">
      <w:pPr>
        <w:rPr>
          <w:rFonts w:ascii="Times New Roman" w:hAnsi="Times New Roman" w:cs="Times New Roman"/>
          <w:color w:val="000000"/>
        </w:rPr>
      </w:pPr>
      <w:r>
        <w:rPr>
          <w:rFonts w:ascii="Times New Roman" w:eastAsia="SimSun" w:hAnsi="Times New Roman" w:cs="Times New Roman" w:hint="eastAsia"/>
          <w:color w:val="000000"/>
          <w:lang w:eastAsia="zh-CN"/>
        </w:rPr>
        <w:t>T</w:t>
      </w:r>
      <w:r>
        <w:rPr>
          <w:rFonts w:ascii="Times New Roman" w:eastAsia="SimSun" w:hAnsi="Times New Roman" w:cs="Times New Roman"/>
          <w:color w:val="000000"/>
          <w:lang w:eastAsia="zh-CN"/>
        </w:rPr>
        <w:t xml:space="preserve">he </w:t>
      </w:r>
      <w:r>
        <w:rPr>
          <w:rFonts w:ascii="Times New Roman" w:eastAsia="SimSun" w:hAnsi="Times New Roman" w:cs="Times New Roman" w:hint="eastAsia"/>
          <w:color w:val="000000"/>
          <w:lang w:eastAsia="zh-CN"/>
        </w:rPr>
        <w:t>MS</w:t>
      </w:r>
      <w:r>
        <w:rPr>
          <w:rFonts w:ascii="Times New Roman" w:eastAsia="SimSun" w:hAnsi="Times New Roman" w:cs="Times New Roman"/>
          <w:color w:val="000000"/>
          <w:lang w:eastAsia="zh-CN"/>
        </w:rPr>
        <w:t>-SSIM is calculated in RGB domain.</w:t>
      </w:r>
      <w:r w:rsidR="00677F71">
        <w:rPr>
          <w:rFonts w:ascii="Times New Roman" w:eastAsia="SimSun" w:hAnsi="Times New Roman" w:cs="Times New Roman"/>
          <w:color w:val="000000"/>
          <w:lang w:eastAsia="zh-CN"/>
        </w:rPr>
        <w:t xml:space="preserve"> </w:t>
      </w:r>
      <w:r w:rsidR="00677F71">
        <w:rPr>
          <w:rFonts w:ascii="Times New Roman" w:hAnsi="Times New Roman" w:cs="Times New Roman"/>
          <w:color w:val="000000"/>
        </w:rPr>
        <w:t>The RGB MS-SSIM is calculated by averaging the MS-SSIM</w:t>
      </w:r>
      <w:r w:rsidR="002F3BCB">
        <w:rPr>
          <w:rFonts w:ascii="Times New Roman" w:hAnsi="Times New Roman" w:cs="Times New Roman"/>
          <w:color w:val="000000"/>
        </w:rPr>
        <w:t xml:space="preserve"> value</w:t>
      </w:r>
      <w:r w:rsidR="00677F71">
        <w:rPr>
          <w:rFonts w:ascii="Times New Roman" w:hAnsi="Times New Roman" w:cs="Times New Roman"/>
          <w:color w:val="000000"/>
        </w:rPr>
        <w:t xml:space="preserve"> of three components.</w:t>
      </w:r>
    </w:p>
    <w:p w14:paraId="07D808E6" w14:textId="77777777" w:rsidR="004567D0" w:rsidRPr="001C5CE6" w:rsidRDefault="004567D0" w:rsidP="001C5CE6">
      <w:pPr>
        <w:rPr>
          <w:rFonts w:ascii="Times New Roman" w:hAnsi="Times New Roman" w:cs="Times New Roman"/>
          <w:color w:val="000000"/>
          <w:sz w:val="24"/>
          <w:szCs w:val="24"/>
        </w:rPr>
      </w:pPr>
    </w:p>
    <w:p w14:paraId="1F3F7646" w14:textId="6159CA62" w:rsidR="00285262" w:rsidRDefault="00285262" w:rsidP="00285262">
      <w:pPr>
        <w:pStyle w:val="Heading1"/>
        <w:numPr>
          <w:ilvl w:val="2"/>
          <w:numId w:val="2"/>
        </w:numPr>
        <w:rPr>
          <w:rFonts w:ascii="Times New Roman" w:eastAsia="SimSun" w:hAnsi="Times New Roman" w:cs="Times New Roman"/>
          <w:sz w:val="28"/>
          <w:szCs w:val="28"/>
          <w:lang w:eastAsia="zh-CN"/>
        </w:rPr>
      </w:pPr>
      <w:proofErr w:type="spellStart"/>
      <w:r>
        <w:rPr>
          <w:rFonts w:ascii="Times New Roman" w:eastAsia="SimSun" w:hAnsi="Times New Roman" w:cs="Times New Roman" w:hint="eastAsia"/>
          <w:sz w:val="28"/>
          <w:szCs w:val="28"/>
          <w:lang w:eastAsia="zh-CN"/>
        </w:rPr>
        <w:t>m</w:t>
      </w:r>
      <w:r>
        <w:rPr>
          <w:rFonts w:ascii="Times New Roman" w:eastAsia="SimSun" w:hAnsi="Times New Roman" w:cs="Times New Roman"/>
          <w:sz w:val="28"/>
          <w:szCs w:val="28"/>
          <w:lang w:eastAsia="zh-CN"/>
        </w:rPr>
        <w:t>AP</w:t>
      </w:r>
      <w:proofErr w:type="spellEnd"/>
      <w:r>
        <w:rPr>
          <w:rFonts w:ascii="Times New Roman" w:eastAsia="SimSun" w:hAnsi="Times New Roman" w:cs="Times New Roman"/>
          <w:sz w:val="28"/>
          <w:szCs w:val="28"/>
          <w:lang w:eastAsia="zh-CN"/>
        </w:rPr>
        <w:t xml:space="preserve"> for detection</w:t>
      </w:r>
      <w:r w:rsidR="0001121F">
        <w:rPr>
          <w:rFonts w:ascii="Times New Roman" w:eastAsia="SimSun" w:hAnsi="Times New Roman" w:cs="Times New Roman"/>
          <w:sz w:val="28"/>
          <w:szCs w:val="28"/>
          <w:lang w:eastAsia="zh-CN"/>
        </w:rPr>
        <w:t xml:space="preserve"> and segmentation</w:t>
      </w:r>
      <w:r>
        <w:rPr>
          <w:rFonts w:ascii="Times New Roman" w:eastAsia="SimSun" w:hAnsi="Times New Roman" w:cs="Times New Roman"/>
          <w:sz w:val="28"/>
          <w:szCs w:val="28"/>
          <w:lang w:eastAsia="zh-CN"/>
        </w:rPr>
        <w:t xml:space="preserve"> tasks</w:t>
      </w:r>
    </w:p>
    <w:p w14:paraId="62E5EE40" w14:textId="09FD96EE"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For both object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sidR="00E230B5">
        <w:rPr>
          <w:rFonts w:ascii="Times New Roman" w:hAnsi="Times New Roman" w:cs="Times New Roman"/>
          <w:color w:val="000000"/>
        </w:rPr>
        <w:t xml:space="preserve"> </w:t>
      </w:r>
      <w:r w:rsidR="00E230B5" w:rsidRPr="00C55DD4">
        <w:rPr>
          <w:rFonts w:ascii="Times New Roman" w:hAnsi="Times New Roman" w:cs="Times New Roman"/>
          <w:color w:val="000000"/>
        </w:rPr>
        <w:t>[</w:t>
      </w:r>
      <w:r w:rsidR="00E30523" w:rsidRPr="00C55DD4">
        <w:rPr>
          <w:rFonts w:ascii="Times New Roman" w:hAnsi="Times New Roman" w:cs="Times New Roman"/>
          <w:color w:val="000000"/>
        </w:rPr>
        <w:t>9</w:t>
      </w:r>
      <w:r w:rsidR="00E230B5" w:rsidRPr="00C55DD4">
        <w:rPr>
          <w:rFonts w:ascii="Times New Roman" w:hAnsi="Times New Roman" w:cs="Times New Roman"/>
          <w:color w:val="000000"/>
        </w:rPr>
        <w:t>] [</w:t>
      </w:r>
      <w:r w:rsidR="00E30523" w:rsidRPr="00C55DD4">
        <w:rPr>
          <w:rFonts w:ascii="Times New Roman" w:hAnsi="Times New Roman" w:cs="Times New Roman"/>
          <w:color w:val="000000"/>
        </w:rPr>
        <w:t>10</w:t>
      </w:r>
      <w:r w:rsidR="00E230B5" w:rsidRPr="00C55DD4">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hall be used to measure the performance of the network.</w:t>
      </w:r>
    </w:p>
    <w:p w14:paraId="29F2003B"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For a given category of object, true positive </w:t>
      </w:r>
      <m:oMath>
        <m:r>
          <w:rPr>
            <w:rFonts w:ascii="Cambria Math" w:hAnsi="Cambria Math" w:cs="Times New Roman"/>
            <w:color w:val="000000"/>
          </w:rPr>
          <m:t>TP</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false positive </w:t>
      </w:r>
      <m:oMath>
        <m:r>
          <w:rPr>
            <w:rFonts w:ascii="Cambria Math" w:hAnsi="Cambria Math" w:cs="Times New Roman"/>
            <w:color w:val="000000"/>
          </w:rPr>
          <m:t>FP</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false negative </w:t>
      </w:r>
      <m:oMath>
        <m:r>
          <w:rPr>
            <w:rFonts w:ascii="Cambria Math" w:hAnsi="Cambria Math" w:cs="Times New Roman"/>
            <w:color w:val="000000"/>
          </w:rPr>
          <m:t>FN</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and true negative </w:t>
      </w:r>
      <m:oMath>
        <m:r>
          <w:rPr>
            <w:rFonts w:ascii="Cambria Math" w:hAnsi="Cambria Math" w:cs="Times New Roman"/>
            <w:color w:val="000000"/>
          </w:rPr>
          <m:t>TN</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are defined with an Intersection over Union (IoU) threshold </w:t>
      </w:r>
      <m:oMath>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oMath>
      <w:r w:rsidRPr="001C5CE6">
        <w:rPr>
          <w:rFonts w:ascii="Times New Roman" w:hAnsi="Times New Roman" w:cs="Times New Roman"/>
          <w:color w:val="000000"/>
        </w:rPr>
        <w:t xml:space="preserve"> for that category, where true/false represents the output of the neural network, positive/negative represents the label in the ground truth.</w:t>
      </w:r>
    </w:p>
    <w:p w14:paraId="43FF93AD"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Then, recall of the given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 is defined as the proportion of all true positive examples in all true positive and false negative examples corresponding to that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w:t>
      </w:r>
      <w:r w:rsidRPr="001C5CE6">
        <w:rPr>
          <w:rFonts w:ascii="Times New Roman" w:hAnsi="Times New Roman" w:cs="Times New Roman" w:hint="eastAsia"/>
          <w:color w:val="000000"/>
        </w:rPr>
        <w:t>:</w:t>
      </w:r>
    </w:p>
    <w:p w14:paraId="3ED12F30" w14:textId="77777777" w:rsidR="0001121F" w:rsidRPr="001C5CE6" w:rsidRDefault="0001121F" w:rsidP="009259FE">
      <w:pPr>
        <w:rPr>
          <w:rFonts w:ascii="Times New Roman" w:eastAsia="SimSun" w:hAnsi="Times New Roman" w:cs="Times New Roman"/>
          <w:b/>
          <w:bCs/>
          <w:color w:val="000000"/>
          <w:lang w:eastAsia="zh-CN"/>
        </w:rPr>
      </w:pPr>
      <m:oMathPara>
        <m:oMath>
          <m:r>
            <w:rPr>
              <w:rFonts w:ascii="Cambria Math" w:eastAsia="SimSun" w:hAnsi="Cambria Math" w:cs="Times New Roman"/>
              <w:color w:val="000000"/>
              <w:lang w:eastAsia="zh-CN"/>
            </w:rPr>
            <m:t>recall</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f>
            <m:fPr>
              <m:ctrlPr>
                <w:rPr>
                  <w:rFonts w:ascii="Cambria Math" w:eastAsia="SimSun" w:hAnsi="Cambria Math" w:cs="Times New Roman"/>
                  <w:color w:val="000000"/>
                  <w:lang w:eastAsia="zh-CN"/>
                </w:rPr>
              </m:ctrlPr>
            </m:fPr>
            <m:num>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num>
            <m:den>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FN</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den>
          </m:f>
        </m:oMath>
      </m:oMathPara>
    </w:p>
    <w:p w14:paraId="7A0C0805"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The precision of the given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 is the proportion of all true positive examples which are from all positive examples:</w:t>
      </w:r>
    </w:p>
    <w:p w14:paraId="3A9CA1E0" w14:textId="77777777" w:rsidR="0001121F" w:rsidRPr="001C5CE6" w:rsidRDefault="0001121F" w:rsidP="009259FE">
      <w:pPr>
        <w:rPr>
          <w:rFonts w:ascii="Times New Roman" w:eastAsia="SimSun" w:hAnsi="Times New Roman" w:cs="Times New Roman"/>
          <w:b/>
          <w:bCs/>
          <w:color w:val="000000"/>
          <w:lang w:eastAsia="zh-CN"/>
        </w:rPr>
      </w:pPr>
      <m:oMathPara>
        <m:oMath>
          <m:r>
            <w:rPr>
              <w:rFonts w:ascii="Cambria Math" w:hAnsi="Cambria Math" w:cs="Times New Roman"/>
              <w:color w:val="000000"/>
            </w:rPr>
            <m:t>precision</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f>
            <m:fPr>
              <m:ctrlPr>
                <w:rPr>
                  <w:rFonts w:ascii="Cambria Math" w:eastAsia="SimSun" w:hAnsi="Cambria Math" w:cs="Times New Roman"/>
                  <w:color w:val="000000"/>
                  <w:lang w:eastAsia="zh-CN"/>
                </w:rPr>
              </m:ctrlPr>
            </m:fPr>
            <m:num>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num>
            <m:den>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FP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den>
          </m:f>
        </m:oMath>
      </m:oMathPara>
    </w:p>
    <w:p w14:paraId="25FAE42B"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A neural network of detection or segmentation may achieve several pairs of recall and precision values corresponding to a certain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 and different confidence levels. For each recall value </w:t>
      </w:r>
      <m:oMath>
        <m:r>
          <w:rPr>
            <w:rFonts w:ascii="Cambria Math" w:hAnsi="Cambria Math" w:cs="Times New Roman"/>
            <w:color w:val="000000"/>
          </w:rPr>
          <m:t>r</m:t>
        </m:r>
      </m:oMath>
      <w:r w:rsidRPr="001C5CE6">
        <w:rPr>
          <w:rFonts w:ascii="Times New Roman" w:hAnsi="Times New Roman" w:cs="Times New Roman"/>
          <w:color w:val="000000"/>
        </w:rPr>
        <w:t xml:space="preserve"> in the pairs, let </w:t>
      </w:r>
      <m:oMath>
        <m:r>
          <w:rPr>
            <w:rFonts w:ascii="Cambria Math" w:hAnsi="Cambria Math" w:cs="Times New Roman"/>
            <w:color w:val="000000"/>
          </w:rPr>
          <m:t>p</m:t>
        </m:r>
        <m:d>
          <m:dPr>
            <m:ctrlPr>
              <w:rPr>
                <w:rFonts w:ascii="Cambria Math" w:hAnsi="Cambria Math" w:cs="Times New Roman"/>
                <w:color w:val="000000"/>
              </w:rPr>
            </m:ctrlPr>
          </m:dPr>
          <m:e>
            <m:r>
              <w:rPr>
                <w:rFonts w:ascii="Cambria Math" w:hAnsi="Cambria Math" w:cs="Times New Roman"/>
                <w:color w:val="000000"/>
              </w:rPr>
              <m:t>r</m:t>
            </m:r>
          </m:e>
        </m:d>
      </m:oMath>
      <w:r w:rsidRPr="001C5CE6">
        <w:rPr>
          <w:rFonts w:ascii="Times New Roman" w:hAnsi="Times New Roman" w:cs="Times New Roman" w:hint="eastAsia"/>
          <w:color w:val="000000"/>
        </w:rPr>
        <w:t xml:space="preserve"> </w:t>
      </w:r>
      <w:r w:rsidRPr="001C5CE6">
        <w:rPr>
          <w:rFonts w:ascii="Times New Roman" w:hAnsi="Times New Roman" w:cs="Times New Roman"/>
          <w:color w:val="000000"/>
        </w:rPr>
        <w:t xml:space="preserve">takes the maximum precision value in all precision values for which the corresponding recall values are above the given recall value </w:t>
      </w:r>
      <m:oMath>
        <m:r>
          <w:rPr>
            <w:rFonts w:ascii="Cambria Math" w:hAnsi="Cambria Math" w:cs="Times New Roman"/>
            <w:color w:val="000000"/>
          </w:rPr>
          <m:t>r</m:t>
        </m:r>
      </m:oMath>
      <w:r w:rsidRPr="001C5CE6">
        <w:rPr>
          <w:rFonts w:ascii="Times New Roman" w:hAnsi="Times New Roman" w:cs="Times New Roman"/>
          <w:color w:val="000000"/>
        </w:rPr>
        <w:t>:</w:t>
      </w:r>
    </w:p>
    <w:p w14:paraId="767424F5" w14:textId="354FDEA0" w:rsidR="0001121F" w:rsidRPr="001C5CE6" w:rsidRDefault="0001121F" w:rsidP="009259FE">
      <w:pPr>
        <w:rPr>
          <w:rFonts w:ascii="Times New Roman" w:eastAsia="SimSun" w:hAnsi="Times New Roman" w:cs="Times New Roman"/>
          <w:b/>
          <w:bCs/>
          <w:color w:val="000000"/>
          <w:lang w:eastAsia="zh-CN"/>
        </w:rPr>
      </w:pPr>
      <w:bookmarkStart w:id="32" w:name="OLE_LINK7"/>
      <w:bookmarkStart w:id="33" w:name="OLE_LINK8"/>
      <m:oMathPara>
        <m:oMath>
          <m:r>
            <w:rPr>
              <w:rFonts w:ascii="Cambria Math" w:eastAsia="SimSun" w:hAnsi="Cambria Math" w:cs="Times New Roman"/>
              <w:color w:val="000000"/>
              <w:lang w:eastAsia="zh-CN"/>
            </w:rPr>
            <m:t>p</m:t>
          </m:r>
          <m:d>
            <m:dPr>
              <m:ctrlPr>
                <w:rPr>
                  <w:rFonts w:ascii="Cambria Math" w:eastAsia="SimSun" w:hAnsi="Cambria Math" w:cs="Times New Roman"/>
                  <w:color w:val="000000"/>
                  <w:lang w:eastAsia="zh-CN"/>
                </w:rPr>
              </m:ctrlPr>
            </m:dPr>
            <m:e>
              <m:r>
                <w:rPr>
                  <w:rFonts w:ascii="Cambria Math" w:eastAsia="SimSun" w:hAnsi="Cambria Math" w:cs="Times New Roman"/>
                  <w:color w:val="000000"/>
                  <w:lang w:eastAsia="zh-CN"/>
                </w:rPr>
                <m:t>r</m:t>
              </m:r>
            </m:e>
          </m:d>
          <w:bookmarkEnd w:id="32"/>
          <w:bookmarkEnd w:id="33"/>
          <m:r>
            <m:rPr>
              <m:sty m:val="p"/>
            </m:rPr>
            <w:rPr>
              <w:rFonts w:ascii="Cambria Math" w:eastAsia="SimSun" w:hAnsi="Cambria Math" w:cs="Times New Roman"/>
              <w:color w:val="000000"/>
              <w:lang w:eastAsia="zh-CN"/>
            </w:rPr>
            <m:t>=</m:t>
          </m:r>
          <m:func>
            <m:funcPr>
              <m:ctrlPr>
                <w:rPr>
                  <w:rFonts w:ascii="Cambria Math" w:eastAsia="SimSun" w:hAnsi="Cambria Math" w:cs="Times New Roman"/>
                  <w:color w:val="000000"/>
                  <w:lang w:eastAsia="zh-CN"/>
                </w:rPr>
              </m:ctrlPr>
            </m:funcPr>
            <m:fName>
              <m:limLow>
                <m:limLowPr>
                  <m:ctrlPr>
                    <w:rPr>
                      <w:rFonts w:ascii="Cambria Math" w:eastAsia="SimSun" w:hAnsi="Cambria Math" w:cs="Times New Roman"/>
                      <w:color w:val="000000"/>
                      <w:lang w:eastAsia="zh-CN"/>
                    </w:rPr>
                  </m:ctrlPr>
                </m:limLowPr>
                <m:e>
                  <m:r>
                    <m:rPr>
                      <m:sty m:val="p"/>
                    </m:rPr>
                    <w:rPr>
                      <w:rFonts w:ascii="Cambria Math" w:eastAsia="SimSun" w:hAnsi="Cambria Math" w:cs="Times New Roman"/>
                      <w:color w:val="000000"/>
                      <w:lang w:eastAsia="zh-CN"/>
                    </w:rPr>
                    <m:t>max</m:t>
                  </m:r>
                </m:e>
                <m:lim>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r>
                    <m:rPr>
                      <m:sty m:val="p"/>
                    </m:rPr>
                    <w:rPr>
                      <w:rFonts w:ascii="Cambria Math" w:eastAsia="SimSun" w:hAnsi="Cambria Math" w:cs="Times New Roman"/>
                      <w:color w:val="000000"/>
                      <w:lang w:eastAsia="zh-CN"/>
                    </w:rPr>
                    <m:t>:</m:t>
                  </m:r>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r</m:t>
                  </m:r>
                </m:lim>
              </m:limLow>
            </m:fName>
            <m:e>
              <m:r>
                <w:rPr>
                  <w:rFonts w:ascii="Cambria Math" w:eastAsia="SimSun" w:hAnsi="Cambria Math" w:cs="Times New Roman"/>
                  <w:color w:val="000000"/>
                  <w:lang w:eastAsia="zh-CN"/>
                </w:rPr>
                <m:t>precision</m:t>
              </m:r>
              <m:d>
                <m:dPr>
                  <m:ctrlPr>
                    <w:rPr>
                      <w:rFonts w:ascii="Cambria Math" w:eastAsia="SimSun" w:hAnsi="Cambria Math" w:cs="Times New Roman"/>
                      <w:color w:val="000000"/>
                      <w:lang w:eastAsia="zh-CN"/>
                    </w:rPr>
                  </m:ctrlPr>
                </m:dPr>
                <m:e>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e>
              </m:d>
            </m:e>
          </m:func>
        </m:oMath>
      </m:oMathPara>
    </w:p>
    <w:p w14:paraId="32474E20" w14:textId="60BAD1B9"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Average Precision (AP) of a given category of object is defined as the average value of </w:t>
      </w:r>
      <m:oMath>
        <m:r>
          <w:rPr>
            <w:rFonts w:ascii="Cambria Math" w:hAnsi="Cambria Math" w:cs="Times New Roman"/>
            <w:color w:val="000000"/>
          </w:rPr>
          <m:t>p</m:t>
        </m:r>
        <m:d>
          <m:dPr>
            <m:ctrlPr>
              <w:rPr>
                <w:rFonts w:ascii="Cambria Math" w:hAnsi="Cambria Math" w:cs="Times New Roman"/>
                <w:color w:val="000000"/>
              </w:rPr>
            </m:ctrlPr>
          </m:dPr>
          <m:e>
            <m:r>
              <w:rPr>
                <w:rFonts w:ascii="Cambria Math" w:hAnsi="Cambria Math" w:cs="Times New Roman"/>
                <w:color w:val="000000"/>
              </w:rPr>
              <m:t>r</m:t>
            </m:r>
          </m:e>
        </m:d>
      </m:oMath>
      <w:r w:rsidRPr="001C5CE6">
        <w:rPr>
          <w:rFonts w:ascii="Times New Roman" w:hAnsi="Times New Roman" w:cs="Times New Roman"/>
          <w:color w:val="000000"/>
        </w:rPr>
        <w:t xml:space="preserve"> for all recall values provided by the neural network, which can characterize the area of the entire precision-recall curve</w:t>
      </w:r>
      <w:r w:rsidRPr="001C5CE6">
        <w:rPr>
          <w:rFonts w:ascii="Times New Roman" w:hAnsi="Times New Roman" w:cs="Times New Roman" w:hint="eastAsia"/>
          <w:color w:val="000000"/>
        </w:rPr>
        <w:t>.</w:t>
      </w:r>
    </w:p>
    <w:p w14:paraId="0CE4268E" w14:textId="2EE39E56"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 xml:space="preserve">) is an </w:t>
      </w:r>
      <w:r w:rsidR="0037557F" w:rsidRPr="001C5CE6">
        <w:rPr>
          <w:rFonts w:ascii="Times New Roman" w:hAnsi="Times New Roman" w:cs="Times New Roman"/>
          <w:color w:val="000000"/>
        </w:rPr>
        <w:t>averaged AP overall category of objects</w:t>
      </w:r>
      <w:r w:rsidRPr="001C5CE6">
        <w:rPr>
          <w:rFonts w:ascii="Times New Roman" w:hAnsi="Times New Roman" w:cs="Times New Roman"/>
          <w:color w:val="000000"/>
        </w:rPr>
        <w:t xml:space="preserve"> and in a range of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thresholds. As an example, in MS COCO 2017 dataset, 10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thresholds are taken at equal intervals from 0.50 to 0.95. </w:t>
      </w:r>
      <w:proofErr w:type="gramStart"/>
      <w:r w:rsidRPr="001C5CE6">
        <w:rPr>
          <w:rFonts w:ascii="Times New Roman" w:hAnsi="Times New Roman" w:cs="Times New Roman"/>
          <w:color w:val="000000"/>
        </w:rPr>
        <w:t>In particular, AP50</w:t>
      </w:r>
      <w:proofErr w:type="gramEnd"/>
      <w:r w:rsidRPr="001C5CE6">
        <w:rPr>
          <w:rFonts w:ascii="Times New Roman" w:hAnsi="Times New Roman" w:cs="Times New Roman"/>
          <w:color w:val="000000"/>
        </w:rPr>
        <w:t xml:space="preserve"> and AP75 generally present the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 xml:space="preserve"> when the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 is 0.50 and 0.75 respectively.</w:t>
      </w:r>
    </w:p>
    <w:p w14:paraId="252D5DD5"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 xml:space="preserve">The following variants of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 xml:space="preserve"> are used:</w:t>
      </w:r>
    </w:p>
    <w:p w14:paraId="58758AEB"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w:t>
      </w:r>
      <w:r w:rsidRPr="001C5CE6">
        <w:rPr>
          <w:rFonts w:ascii="Times New Roman" w:hAnsi="Times New Roman" w:cs="Times New Roman"/>
          <w:color w:val="000000"/>
        </w:rPr>
        <w:tab/>
      </w:r>
      <w:r w:rsidRPr="001C5CE6">
        <w:rPr>
          <w:rFonts w:ascii="Times New Roman" w:hAnsi="Times New Roman" w:cs="Times New Roman"/>
          <w:b/>
          <w:bCs/>
          <w:color w:val="000000"/>
        </w:rPr>
        <w:t>mAP@0.5:</w:t>
      </w:r>
      <w:r w:rsidRPr="001C5CE6">
        <w:rPr>
          <w:rFonts w:ascii="Times New Roman" w:hAnsi="Times New Roman" w:cs="Times New Roman"/>
          <w:color w:val="000000"/>
        </w:rPr>
        <w:t xml:space="preserve"> the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 xml:space="preserve"> when the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 is 0.5</w:t>
      </w:r>
    </w:p>
    <w:p w14:paraId="49792909" w14:textId="305F51B5"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w:t>
      </w:r>
      <w:r w:rsidRPr="001C5CE6">
        <w:rPr>
          <w:rFonts w:ascii="Times New Roman" w:hAnsi="Times New Roman" w:cs="Times New Roman"/>
          <w:color w:val="000000"/>
        </w:rPr>
        <w:tab/>
      </w:r>
      <w:proofErr w:type="spellStart"/>
      <w:r w:rsidRPr="001C5CE6">
        <w:rPr>
          <w:rFonts w:ascii="Times New Roman" w:hAnsi="Times New Roman" w:cs="Times New Roman"/>
          <w:b/>
          <w:bCs/>
          <w:color w:val="000000"/>
        </w:rPr>
        <w:t>mAP</w:t>
      </w:r>
      <w:proofErr w:type="spellEnd"/>
      <w:proofErr w:type="gramStart"/>
      <w:r w:rsidRPr="001C5CE6">
        <w:rPr>
          <w:rFonts w:ascii="Times New Roman" w:hAnsi="Times New Roman" w:cs="Times New Roman"/>
          <w:b/>
          <w:bCs/>
          <w:color w:val="000000"/>
        </w:rPr>
        <w:t>@[</w:t>
      </w:r>
      <w:proofErr w:type="gramEnd"/>
      <w:r w:rsidRPr="001C5CE6">
        <w:rPr>
          <w:rFonts w:ascii="Times New Roman" w:hAnsi="Times New Roman" w:cs="Times New Roman"/>
          <w:b/>
          <w:bCs/>
          <w:color w:val="000000"/>
        </w:rPr>
        <w:t>0.5:0.05:0.95]:</w:t>
      </w:r>
      <w:r w:rsidRPr="001C5CE6">
        <w:rPr>
          <w:rFonts w:ascii="Times New Roman" w:hAnsi="Times New Roman" w:cs="Times New Roman"/>
          <w:color w:val="000000"/>
        </w:rPr>
        <w:t xml:space="preserve"> the average of 10 </w:t>
      </w:r>
      <w:proofErr w:type="spellStart"/>
      <w:r w:rsidRPr="001C5CE6">
        <w:rPr>
          <w:rFonts w:ascii="Times New Roman" w:hAnsi="Times New Roman" w:cs="Times New Roman"/>
          <w:color w:val="000000"/>
        </w:rPr>
        <w:t>IoU</w:t>
      </w:r>
      <w:proofErr w:type="spellEnd"/>
      <w:r w:rsidRPr="001C5CE6">
        <w:rPr>
          <w:rFonts w:ascii="Times New Roman" w:hAnsi="Times New Roman" w:cs="Times New Roman"/>
          <w:color w:val="000000"/>
        </w:rPr>
        <w:t xml:space="preserve"> thresholds at equal intervals from 0.50 to 0.95.</w:t>
      </w:r>
    </w:p>
    <w:p w14:paraId="778FEF1A" w14:textId="77777777" w:rsidR="004B2B82" w:rsidRPr="001C5CE6" w:rsidRDefault="004B2B82" w:rsidP="001C5CE6">
      <w:pPr>
        <w:rPr>
          <w:rFonts w:ascii="Times New Roman" w:hAnsi="Times New Roman" w:cs="Times New Roman"/>
          <w:color w:val="000000"/>
        </w:rPr>
      </w:pPr>
    </w:p>
    <w:p w14:paraId="56F9D66D" w14:textId="6023943C" w:rsidR="00285262" w:rsidRDefault="00285262">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MOTA for tracking tasks</w:t>
      </w:r>
    </w:p>
    <w:p w14:paraId="1D153A58" w14:textId="4A86F54D"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 xml:space="preserve">For the object tracking task, Multiple Object Tracking Accuracy (MOTA) </w:t>
      </w:r>
      <w:r w:rsidR="0056759A" w:rsidRPr="00C55DD4">
        <w:rPr>
          <w:rFonts w:ascii="Times New Roman" w:hAnsi="Times New Roman" w:cs="Times New Roman"/>
          <w:color w:val="000000"/>
        </w:rPr>
        <w:t>[1</w:t>
      </w:r>
      <w:r w:rsidR="00E30523" w:rsidRPr="00C55DD4">
        <w:rPr>
          <w:rFonts w:ascii="Times New Roman" w:hAnsi="Times New Roman" w:cs="Times New Roman"/>
          <w:color w:val="000000"/>
        </w:rPr>
        <w:t>1</w:t>
      </w:r>
      <w:r w:rsidR="0056759A" w:rsidRPr="00C55DD4">
        <w:rPr>
          <w:rFonts w:ascii="Times New Roman" w:hAnsi="Times New Roman" w:cs="Times New Roman"/>
          <w:color w:val="000000"/>
        </w:rPr>
        <w:t>]</w:t>
      </w:r>
      <w:r w:rsidR="0056759A">
        <w:rPr>
          <w:rFonts w:ascii="Times New Roman" w:hAnsi="Times New Roman" w:cs="Times New Roman"/>
          <w:color w:val="000000"/>
        </w:rPr>
        <w:t xml:space="preserve"> </w:t>
      </w:r>
      <w:r w:rsidRPr="001C5CE6">
        <w:rPr>
          <w:rFonts w:ascii="Times New Roman" w:hAnsi="Times New Roman" w:cs="Times New Roman"/>
          <w:color w:val="000000"/>
        </w:rPr>
        <w:t>shall be used to measure performance.</w:t>
      </w:r>
    </w:p>
    <w:p w14:paraId="526BF777"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The MOTA accounts for all object configuration errors made by the tracker, false positives, misses (</w:t>
      </w:r>
      <w:r w:rsidRPr="001C5CE6">
        <w:rPr>
          <w:rFonts w:ascii="Times New Roman" w:hAnsi="Times New Roman" w:cs="Times New Roman" w:hint="eastAsia"/>
          <w:color w:val="000000"/>
        </w:rPr>
        <w:t>true</w:t>
      </w:r>
      <w:r w:rsidRPr="001C5CE6">
        <w:rPr>
          <w:rFonts w:ascii="Times New Roman" w:hAnsi="Times New Roman" w:cs="Times New Roman"/>
          <w:color w:val="000000"/>
        </w:rPr>
        <w:t xml:space="preserve"> negative), mismatches, overall frames.</w:t>
      </w:r>
    </w:p>
    <w:p w14:paraId="13018499" w14:textId="77777777" w:rsidR="005C0594" w:rsidRPr="001C5CE6" w:rsidRDefault="005C0594" w:rsidP="009259FE">
      <w:pPr>
        <w:rPr>
          <w:rFonts w:ascii="Times New Roman" w:eastAsia="SimSun" w:hAnsi="Times New Roman" w:cs="Times New Roman"/>
          <w:b/>
          <w:bCs/>
          <w:color w:val="000000"/>
          <w:lang w:eastAsia="zh-CN"/>
        </w:rPr>
      </w:pPr>
      <m:oMathPara>
        <m:oMath>
          <m:r>
            <w:rPr>
              <w:rFonts w:ascii="Cambria Math" w:eastAsia="SimSun" w:hAnsi="Cambria Math" w:cs="Times New Roman"/>
              <w:color w:val="000000"/>
              <w:lang w:eastAsia="zh-CN"/>
            </w:rPr>
            <m:t>MOTA</m:t>
          </m:r>
          <m:r>
            <m:rPr>
              <m:sty m:val="p"/>
            </m:rPr>
            <w:rPr>
              <w:rFonts w:ascii="Cambria Math" w:eastAsia="SimSun" w:hAnsi="Cambria Math" w:cs="Times New Roman"/>
              <w:color w:val="000000"/>
              <w:lang w:eastAsia="zh-CN"/>
            </w:rPr>
            <m:t>=1-</m:t>
          </m:r>
          <m:f>
            <m:fPr>
              <m:ctrlPr>
                <w:rPr>
                  <w:rFonts w:ascii="Cambria Math" w:eastAsia="SimSun" w:hAnsi="Cambria Math" w:cs="Times New Roman"/>
                  <w:color w:val="000000"/>
                  <w:lang w:eastAsia="zh-CN"/>
                </w:rPr>
              </m:ctrlPr>
            </m:fPr>
            <m:num>
              <m:nary>
                <m:naryPr>
                  <m:chr m:val="∑"/>
                  <m:limLoc m:val="subSup"/>
                  <m:supHide m:val="1"/>
                  <m:ctrlPr>
                    <w:rPr>
                      <w:rFonts w:ascii="Cambria Math" w:eastAsia="SimSun" w:hAnsi="Cambria Math" w:cs="Times New Roman"/>
                      <w:color w:val="000000"/>
                      <w:lang w:eastAsia="zh-CN"/>
                    </w:rPr>
                  </m:ctrlPr>
                </m:naryPr>
                <m:sub>
                  <m:r>
                    <w:rPr>
                      <w:rFonts w:ascii="Cambria Math" w:eastAsia="SimSun" w:hAnsi="Cambria Math" w:cs="Times New Roman"/>
                      <w:color w:val="000000"/>
                      <w:lang w:eastAsia="zh-CN"/>
                    </w:rPr>
                    <m:t>t</m:t>
                  </m:r>
                </m:sub>
                <m:sup/>
                <m:e>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FN</m:t>
                          </m:r>
                        </m:e>
                        <m:sub>
                          <m:r>
                            <w:rPr>
                              <w:rFonts w:ascii="Cambria Math" w:eastAsia="SimSun" w:hAnsi="Cambria Math" w:cs="Times New Roman"/>
                              <w:color w:val="000000"/>
                              <w:lang w:eastAsia="zh-CN"/>
                            </w:rPr>
                            <m:t>t</m:t>
                          </m:r>
                        </m:sub>
                      </m:sSub>
                      <m:r>
                        <m:rPr>
                          <m:sty m:val="p"/>
                        </m:rPr>
                        <w:rPr>
                          <w:rFonts w:ascii="Cambria Math" w:eastAsia="SimSun" w:hAnsi="Cambria Math" w:cs="Times New Roman"/>
                          <w:color w:val="000000"/>
                          <w:lang w:eastAsia="zh-CN"/>
                        </w:rPr>
                        <m:t>+</m:t>
                      </m:r>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FP</m:t>
                          </m:r>
                        </m:e>
                        <m:sub>
                          <m:r>
                            <w:rPr>
                              <w:rFonts w:ascii="Cambria Math" w:eastAsia="SimSun" w:hAnsi="Cambria Math" w:cs="Times New Roman"/>
                              <w:color w:val="000000"/>
                              <w:lang w:eastAsia="zh-CN"/>
                            </w:rPr>
                            <m:t>t</m:t>
                          </m:r>
                        </m:sub>
                      </m:sSub>
                      <m:r>
                        <m:rPr>
                          <m:sty m:val="p"/>
                        </m:rPr>
                        <w:rPr>
                          <w:rFonts w:ascii="Cambria Math" w:eastAsia="SimSun" w:hAnsi="Cambria Math" w:cs="Times New Roman"/>
                          <w:color w:val="000000"/>
                          <w:lang w:eastAsia="zh-CN"/>
                        </w:rPr>
                        <m:t>+</m:t>
                      </m:r>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mme</m:t>
                          </m:r>
                        </m:e>
                        <m:sub>
                          <m:r>
                            <w:rPr>
                              <w:rFonts w:ascii="Cambria Math" w:eastAsia="SimSun" w:hAnsi="Cambria Math" w:cs="Times New Roman"/>
                              <w:color w:val="000000"/>
                              <w:lang w:eastAsia="zh-CN"/>
                            </w:rPr>
                            <m:t>t</m:t>
                          </m:r>
                        </m:sub>
                      </m:sSub>
                    </m:e>
                  </m:d>
                </m:e>
              </m:nary>
            </m:num>
            <m:den>
              <m:nary>
                <m:naryPr>
                  <m:chr m:val="∑"/>
                  <m:limLoc m:val="subSup"/>
                  <m:supHide m:val="1"/>
                  <m:ctrlPr>
                    <w:rPr>
                      <w:rFonts w:ascii="Cambria Math" w:eastAsia="SimSun" w:hAnsi="Cambria Math" w:cs="Times New Roman"/>
                      <w:color w:val="000000"/>
                      <w:lang w:eastAsia="zh-CN"/>
                    </w:rPr>
                  </m:ctrlPr>
                </m:naryPr>
                <m:sub>
                  <m:r>
                    <w:rPr>
                      <w:rFonts w:ascii="Cambria Math" w:eastAsia="SimSun" w:hAnsi="Cambria Math" w:cs="Times New Roman"/>
                      <w:color w:val="000000"/>
                      <w:lang w:eastAsia="zh-CN"/>
                    </w:rPr>
                    <m:t>t</m:t>
                  </m:r>
                </m:sub>
                <m:sup/>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g</m:t>
                      </m:r>
                    </m:e>
                    <m:sub>
                      <m:r>
                        <w:rPr>
                          <w:rFonts w:ascii="Cambria Math" w:eastAsia="SimSun" w:hAnsi="Cambria Math" w:cs="Times New Roman"/>
                          <w:color w:val="000000"/>
                          <w:lang w:eastAsia="zh-CN"/>
                        </w:rPr>
                        <m:t>t</m:t>
                      </m:r>
                    </m:sub>
                  </m:sSub>
                </m:e>
              </m:nary>
            </m:den>
          </m:f>
        </m:oMath>
      </m:oMathPara>
    </w:p>
    <w:p w14:paraId="25FB27AC" w14:textId="1E337FAA" w:rsidR="005321B2"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 xml:space="preserve">where </w:t>
      </w:r>
      <m:oMath>
        <m:sSub>
          <m:sSubPr>
            <m:ctrlPr>
              <w:rPr>
                <w:rFonts w:ascii="Cambria Math" w:hAnsi="Cambria Math" w:cs="Times New Roman"/>
                <w:color w:val="000000"/>
              </w:rPr>
            </m:ctrlPr>
          </m:sSubPr>
          <m:e>
            <m:r>
              <w:rPr>
                <w:rFonts w:ascii="Cambria Math" w:hAnsi="Cambria Math" w:cs="Times New Roman"/>
                <w:color w:val="000000"/>
              </w:rPr>
              <m:t>FN</m:t>
            </m:r>
          </m:e>
          <m:sub>
            <m:r>
              <w:rPr>
                <w:rFonts w:ascii="Cambria Math" w:hAnsi="Cambria Math" w:cs="Times New Roman"/>
                <w:color w:val="000000"/>
              </w:rPr>
              <m:t>t</m:t>
            </m:r>
          </m:sub>
        </m:sSub>
      </m:oMath>
      <w:r w:rsidRPr="001C5CE6">
        <w:rPr>
          <w:rFonts w:ascii="Times New Roman" w:hAnsi="Times New Roman" w:cs="Times New Roman" w:hint="eastAsia"/>
          <w:color w:val="000000"/>
        </w:rPr>
        <w:t>,</w:t>
      </w:r>
      <w:r w:rsidRPr="001C5CE6">
        <w:rPr>
          <w:rFonts w:ascii="Times New Roman" w:hAnsi="Times New Roman" w:cs="Times New Roman"/>
          <w:color w:val="000000"/>
        </w:rPr>
        <w:t xml:space="preserve"> </w:t>
      </w:r>
      <m:oMath>
        <m:sSub>
          <m:sSubPr>
            <m:ctrlPr>
              <w:rPr>
                <w:rFonts w:ascii="Cambria Math" w:hAnsi="Cambria Math" w:cs="Times New Roman"/>
                <w:color w:val="000000"/>
              </w:rPr>
            </m:ctrlPr>
          </m:sSubPr>
          <m:e>
            <m:r>
              <w:rPr>
                <w:rFonts w:ascii="Cambria Math" w:hAnsi="Cambria Math" w:cs="Times New Roman"/>
                <w:color w:val="000000"/>
              </w:rPr>
              <m:t>FP</m:t>
            </m:r>
          </m:e>
          <m:sub>
            <m:r>
              <w:rPr>
                <w:rFonts w:ascii="Cambria Math" w:hAnsi="Cambria Math" w:cs="Times New Roman"/>
                <w:color w:val="000000"/>
              </w:rPr>
              <m:t>t</m:t>
            </m:r>
          </m:sub>
        </m:sSub>
      </m:oMath>
      <w:r w:rsidRPr="001C5CE6">
        <w:rPr>
          <w:rFonts w:ascii="Times New Roman" w:hAnsi="Times New Roman" w:cs="Times New Roman"/>
          <w:color w:val="000000"/>
        </w:rPr>
        <w:t xml:space="preserve">, </w:t>
      </w:r>
      <m:oMath>
        <m:sSub>
          <m:sSubPr>
            <m:ctrlPr>
              <w:rPr>
                <w:rFonts w:ascii="Cambria Math" w:hAnsi="Cambria Math" w:cs="Times New Roman"/>
                <w:color w:val="000000"/>
              </w:rPr>
            </m:ctrlPr>
          </m:sSubPr>
          <m:e>
            <m:r>
              <w:rPr>
                <w:rFonts w:ascii="Cambria Math" w:hAnsi="Cambria Math" w:cs="Times New Roman"/>
                <w:color w:val="000000"/>
              </w:rPr>
              <m:t>mme</m:t>
            </m:r>
          </m:e>
          <m:sub>
            <m:r>
              <w:rPr>
                <w:rFonts w:ascii="Cambria Math" w:hAnsi="Cambria Math" w:cs="Times New Roman"/>
                <w:color w:val="000000"/>
              </w:rPr>
              <m:t>t</m:t>
            </m:r>
          </m:sub>
        </m:sSub>
      </m:oMath>
      <w:r w:rsidRPr="001C5CE6">
        <w:rPr>
          <w:rFonts w:ascii="Times New Roman" w:hAnsi="Times New Roman" w:cs="Times New Roman"/>
          <w:color w:val="000000"/>
        </w:rPr>
        <w:t xml:space="preserve"> and </w:t>
      </w:r>
      <m:oMath>
        <m:sSub>
          <m:sSubPr>
            <m:ctrlPr>
              <w:rPr>
                <w:rFonts w:ascii="Cambria Math" w:hAnsi="Cambria Math" w:cs="Times New Roman"/>
                <w:color w:val="000000"/>
              </w:rPr>
            </m:ctrlPr>
          </m:sSubPr>
          <m:e>
            <m:r>
              <w:rPr>
                <w:rFonts w:ascii="Cambria Math" w:hAnsi="Cambria Math" w:cs="Times New Roman"/>
                <w:color w:val="000000"/>
              </w:rPr>
              <m:t>g</m:t>
            </m:r>
          </m:e>
          <m:sub>
            <m:r>
              <w:rPr>
                <w:rFonts w:ascii="Cambria Math" w:hAnsi="Cambria Math" w:cs="Times New Roman"/>
                <w:color w:val="000000"/>
              </w:rPr>
              <m:t>t</m:t>
            </m:r>
          </m:sub>
        </m:sSub>
      </m:oMath>
      <w:r w:rsidRPr="001C5CE6">
        <w:rPr>
          <w:rFonts w:ascii="Times New Roman" w:hAnsi="Times New Roman" w:cs="Times New Roman"/>
          <w:color w:val="000000"/>
        </w:rPr>
        <w:t xml:space="preserve"> are the number of false negatives, the number of false positives, the number of mismatch error (ID Switching between 2 successive frames), and the number of objects in the ground truth respectively at time</w:t>
      </w:r>
      <w:r w:rsidRPr="001C5CE6">
        <w:rPr>
          <w:rFonts w:ascii="Times New Roman" w:hAnsi="Times New Roman" w:cs="Times New Roman" w:hint="eastAsia"/>
          <w:color w:val="000000"/>
        </w:rPr>
        <w:t xml:space="preserve"> </w:t>
      </w:r>
      <m:oMath>
        <m:r>
          <w:rPr>
            <w:rFonts w:ascii="Cambria Math" w:hAnsi="Cambria Math" w:cs="Times New Roman"/>
            <w:color w:val="000000"/>
          </w:rPr>
          <m:t>t</m:t>
        </m:r>
      </m:oMath>
      <w:r w:rsidRPr="001C5CE6">
        <w:rPr>
          <w:rFonts w:ascii="Times New Roman" w:hAnsi="Times New Roman" w:cs="Times New Roman" w:hint="eastAsia"/>
          <w:color w:val="000000"/>
        </w:rPr>
        <w:t>.</w:t>
      </w:r>
    </w:p>
    <w:p w14:paraId="760890A8" w14:textId="6A4C0318" w:rsidR="00C55A83" w:rsidRDefault="00C55A83" w:rsidP="001C5CE6">
      <w:pPr>
        <w:rPr>
          <w:lang w:eastAsia="zh-CN"/>
        </w:rPr>
      </w:pPr>
    </w:p>
    <w:p w14:paraId="2A8A48A1" w14:textId="077C1ECF" w:rsidR="00E77EC0" w:rsidRPr="00C55DD4" w:rsidRDefault="00E77EC0" w:rsidP="003458D5">
      <w:pPr>
        <w:pStyle w:val="Heading1"/>
        <w:numPr>
          <w:ilvl w:val="1"/>
          <w:numId w:val="2"/>
        </w:numPr>
        <w:rPr>
          <w:rFonts w:ascii="Times New Roman" w:eastAsia="SimSun" w:hAnsi="Times New Roman" w:cs="Times New Roman"/>
          <w:sz w:val="28"/>
          <w:szCs w:val="28"/>
          <w:lang w:eastAsia="zh-CN"/>
        </w:rPr>
      </w:pPr>
      <w:r w:rsidRPr="00E92B15">
        <w:rPr>
          <w:rFonts w:ascii="Times New Roman" w:eastAsia="SimSun" w:hAnsi="Times New Roman" w:cs="Times New Roman"/>
          <w:sz w:val="28"/>
          <w:szCs w:val="28"/>
          <w:lang w:eastAsia="zh-CN"/>
        </w:rPr>
        <w:t>Pareto</w:t>
      </w:r>
      <w:r w:rsidR="00DA7D2C" w:rsidRPr="00E92B15">
        <w:rPr>
          <w:rFonts w:ascii="Times New Roman" w:eastAsia="SimSun" w:hAnsi="Times New Roman" w:cs="Times New Roman"/>
          <w:sz w:val="28"/>
          <w:szCs w:val="28"/>
          <w:lang w:eastAsia="zh-CN"/>
        </w:rPr>
        <w:t xml:space="preserve"> front</w:t>
      </w:r>
    </w:p>
    <w:p w14:paraId="36281A67" w14:textId="367D7718" w:rsidR="00E94376" w:rsidRPr="003458D5" w:rsidRDefault="008149C1" w:rsidP="001C5CE6">
      <w:pPr>
        <w:rPr>
          <w:rFonts w:ascii="Times New Roman" w:eastAsia="SimSun" w:hAnsi="Times New Roman" w:cs="Times New Roman"/>
          <w:lang w:eastAsia="zh-CN"/>
        </w:rPr>
      </w:pPr>
      <w:r w:rsidRPr="00E92B15">
        <w:rPr>
          <w:rFonts w:ascii="Times New Roman" w:eastAsia="SimSun" w:hAnsi="Times New Roman" w:cs="Times New Roman"/>
          <w:lang w:eastAsia="zh-CN"/>
        </w:rPr>
        <w:t>Due to</w:t>
      </w:r>
      <w:r w:rsidR="00DF642D" w:rsidRPr="00E92B15">
        <w:rPr>
          <w:rFonts w:ascii="Times New Roman" w:eastAsia="SimSun" w:hAnsi="Times New Roman" w:cs="Times New Roman"/>
          <w:lang w:eastAsia="zh-CN"/>
        </w:rPr>
        <w:t xml:space="preserve"> the downscaling</w:t>
      </w:r>
      <w:r w:rsidR="006055F6" w:rsidRPr="00E92B15">
        <w:rPr>
          <w:rFonts w:ascii="Times New Roman" w:eastAsia="SimSun" w:hAnsi="Times New Roman" w:cs="Times New Roman"/>
          <w:lang w:eastAsia="zh-CN"/>
        </w:rPr>
        <w:t xml:space="preserve"> operation</w:t>
      </w:r>
      <w:r w:rsidR="00DF642D" w:rsidRPr="00E92B15">
        <w:rPr>
          <w:rFonts w:ascii="Times New Roman" w:eastAsia="SimSun" w:hAnsi="Times New Roman" w:cs="Times New Roman"/>
          <w:lang w:eastAsia="zh-CN"/>
        </w:rPr>
        <w:t xml:space="preserve"> in the coding procedure, </w:t>
      </w:r>
      <w:r w:rsidRPr="00E92B15">
        <w:rPr>
          <w:rFonts w:ascii="Times New Roman" w:eastAsia="SimSun" w:hAnsi="Times New Roman" w:cs="Times New Roman"/>
          <w:lang w:eastAsia="zh-CN"/>
        </w:rPr>
        <w:t xml:space="preserve">there will be multiple </w:t>
      </w:r>
      <w:proofErr w:type="spellStart"/>
      <w:r w:rsidR="007B38CB">
        <w:rPr>
          <w:rFonts w:ascii="Times New Roman" w:eastAsia="SimSun" w:hAnsi="Times New Roman" w:cs="Times New Roman"/>
          <w:lang w:eastAsia="zh-CN"/>
        </w:rPr>
        <w:t>mAP</w:t>
      </w:r>
      <w:proofErr w:type="spellEnd"/>
      <w:r w:rsidR="00583E18">
        <w:rPr>
          <w:rFonts w:ascii="Times New Roman" w:eastAsia="SimSun" w:hAnsi="Times New Roman" w:cs="Times New Roman"/>
          <w:lang w:eastAsia="zh-CN"/>
        </w:rPr>
        <w:t xml:space="preserve"> or </w:t>
      </w:r>
      <w:r w:rsidR="007B38CB">
        <w:rPr>
          <w:rFonts w:ascii="Times New Roman" w:eastAsia="SimSun" w:hAnsi="Times New Roman" w:cs="Times New Roman"/>
          <w:lang w:eastAsia="zh-CN"/>
        </w:rPr>
        <w:t xml:space="preserve">MOTA vs </w:t>
      </w:r>
      <w:r w:rsidR="007B38CB">
        <w:rPr>
          <w:rFonts w:ascii="Times New Roman" w:eastAsia="SimSun" w:hAnsi="Times New Roman" w:cs="Times New Roman"/>
          <w:lang w:eastAsia="zh-CN"/>
        </w:rPr>
        <w:lastRenderedPageBreak/>
        <w:t>bitrate</w:t>
      </w:r>
      <w:r w:rsidRPr="00E92B15">
        <w:rPr>
          <w:rFonts w:ascii="Times New Roman" w:eastAsia="SimSun" w:hAnsi="Times New Roman" w:cs="Times New Roman"/>
          <w:lang w:eastAsia="zh-CN"/>
        </w:rPr>
        <w:t xml:space="preserve"> curves for different scaling ratios. The pareto front</w:t>
      </w:r>
      <w:r w:rsidR="00835C50">
        <w:rPr>
          <w:rFonts w:ascii="Times New Roman" w:eastAsia="SimSun" w:hAnsi="Times New Roman" w:cs="Times New Roman"/>
          <w:lang w:eastAsia="zh-CN"/>
        </w:rPr>
        <w:t xml:space="preserve"> curve</w:t>
      </w:r>
      <w:r w:rsidRPr="00E92B15">
        <w:rPr>
          <w:rFonts w:ascii="Times New Roman" w:eastAsia="SimSun" w:hAnsi="Times New Roman" w:cs="Times New Roman"/>
          <w:lang w:eastAsia="zh-CN"/>
        </w:rPr>
        <w:t xml:space="preserve"> </w:t>
      </w:r>
      <w:r w:rsidRPr="00E92B15">
        <w:rPr>
          <w:rFonts w:ascii="Times New Roman" w:hAnsi="Times New Roman" w:cs="Times New Roman"/>
        </w:rPr>
        <w:t>created from the generated multiple curves is used to present the performance of a VCM solution. The</w:t>
      </w:r>
      <w:r w:rsidR="006055F6" w:rsidRPr="00E92B15">
        <w:rPr>
          <w:rFonts w:ascii="Times New Roman" w:hAnsi="Times New Roman" w:cs="Times New Roman"/>
        </w:rPr>
        <w:t xml:space="preserve"> definition of the</w:t>
      </w:r>
      <w:r w:rsidRPr="00E92B15">
        <w:rPr>
          <w:rFonts w:ascii="Times New Roman" w:hAnsi="Times New Roman" w:cs="Times New Roman"/>
        </w:rPr>
        <w:t xml:space="preserve"> pareto front </w:t>
      </w:r>
      <w:r w:rsidR="00463ECC">
        <w:rPr>
          <w:rFonts w:ascii="Times New Roman" w:hAnsi="Times New Roman" w:cs="Times New Roman"/>
        </w:rPr>
        <w:t>curve</w:t>
      </w:r>
      <w:r w:rsidR="006862E4">
        <w:rPr>
          <w:rFonts w:ascii="Times New Roman" w:hAnsi="Times New Roman" w:cs="Times New Roman"/>
        </w:rPr>
        <w:t xml:space="preserve"> </w:t>
      </w:r>
      <w:r w:rsidRPr="00E92B15">
        <w:rPr>
          <w:rFonts w:ascii="Times New Roman" w:hAnsi="Times New Roman" w:cs="Times New Roman"/>
        </w:rPr>
        <w:t>calculation can be found in the results excel</w:t>
      </w:r>
      <w:r w:rsidR="006055F6" w:rsidRPr="00E92B15">
        <w:rPr>
          <w:rFonts w:ascii="Times New Roman" w:hAnsi="Times New Roman" w:cs="Times New Roman"/>
        </w:rPr>
        <w:t xml:space="preserve"> templates</w:t>
      </w:r>
      <w:r w:rsidRPr="00E92B15">
        <w:rPr>
          <w:rFonts w:ascii="Times New Roman" w:hAnsi="Times New Roman" w:cs="Times New Roman"/>
        </w:rPr>
        <w:t>.</w:t>
      </w:r>
    </w:p>
    <w:p w14:paraId="29810C30" w14:textId="77777777" w:rsidR="00E94376" w:rsidRPr="003458D5" w:rsidRDefault="00E94376" w:rsidP="001C5CE6">
      <w:pPr>
        <w:rPr>
          <w:rFonts w:eastAsia="SimSun"/>
          <w:lang w:eastAsia="zh-CN"/>
        </w:rPr>
      </w:pPr>
    </w:p>
    <w:p w14:paraId="737253A9" w14:textId="1A9FE6E0" w:rsidR="00844E56" w:rsidRPr="0080729C" w:rsidRDefault="00844E56" w:rsidP="005306C0">
      <w:pPr>
        <w:pStyle w:val="Heading1"/>
        <w:numPr>
          <w:ilvl w:val="1"/>
          <w:numId w:val="2"/>
        </w:numPr>
        <w:rPr>
          <w:rFonts w:ascii="Times New Roman" w:hAnsi="Times New Roman" w:cs="Times New Roman"/>
          <w:sz w:val="28"/>
          <w:szCs w:val="28"/>
          <w:lang w:eastAsia="zh-CN"/>
        </w:rPr>
      </w:pPr>
      <w:r>
        <w:rPr>
          <w:rFonts w:ascii="Times New Roman" w:hAnsi="Times New Roman" w:cs="Times New Roman" w:hint="eastAsia"/>
          <w:sz w:val="28"/>
          <w:szCs w:val="28"/>
          <w:lang w:eastAsia="zh-CN"/>
        </w:rPr>
        <w:t>R</w:t>
      </w:r>
      <w:r>
        <w:rPr>
          <w:rFonts w:ascii="Times New Roman" w:hAnsi="Times New Roman" w:cs="Times New Roman"/>
          <w:sz w:val="28"/>
          <w:szCs w:val="28"/>
          <w:lang w:eastAsia="zh-CN"/>
        </w:rPr>
        <w:t>untime measurement</w:t>
      </w:r>
    </w:p>
    <w:p w14:paraId="3B985D75" w14:textId="591DD1AF" w:rsidR="0080729C" w:rsidRDefault="0051559A" w:rsidP="0080729C">
      <w:pPr>
        <w:rPr>
          <w:rFonts w:ascii="Times New Roman" w:eastAsia="SimSun" w:hAnsi="Times New Roman" w:cs="Times New Roman"/>
          <w:lang w:eastAsia="zh-CN"/>
        </w:rPr>
      </w:pPr>
      <w:r>
        <w:rPr>
          <w:rFonts w:ascii="Times New Roman" w:eastAsia="SimSun" w:hAnsi="Times New Roman" w:cs="Times New Roman"/>
          <w:lang w:eastAsia="zh-CN"/>
        </w:rPr>
        <w:t xml:space="preserve">It is </w:t>
      </w:r>
      <w:r w:rsidR="0067197B">
        <w:rPr>
          <w:rFonts w:ascii="Times New Roman" w:eastAsia="SimSun" w:hAnsi="Times New Roman" w:cs="Times New Roman"/>
          <w:lang w:eastAsia="zh-CN"/>
        </w:rPr>
        <w:t>recommended</w:t>
      </w:r>
      <w:r>
        <w:rPr>
          <w:rFonts w:ascii="Times New Roman" w:eastAsia="SimSun" w:hAnsi="Times New Roman" w:cs="Times New Roman"/>
          <w:lang w:eastAsia="zh-CN"/>
        </w:rPr>
        <w:t xml:space="preserve"> to report the runtime including Encoding time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and Decoding time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xml:space="preserve">) for </w:t>
      </w:r>
      <w:r w:rsidR="0067197B">
        <w:rPr>
          <w:rFonts w:ascii="Times New Roman" w:eastAsia="SimSun" w:hAnsi="Times New Roman" w:cs="Times New Roman"/>
          <w:lang w:eastAsia="zh-CN"/>
        </w:rPr>
        <w:t>complexity measurement</w:t>
      </w:r>
      <w:r>
        <w:rPr>
          <w:rFonts w:ascii="Times New Roman" w:eastAsia="SimSun" w:hAnsi="Times New Roman" w:cs="Times New Roman"/>
          <w:lang w:eastAsia="zh-CN"/>
        </w:rPr>
        <w:t>.</w:t>
      </w:r>
      <w:r w:rsidR="0067197B">
        <w:rPr>
          <w:rFonts w:ascii="Times New Roman" w:eastAsia="SimSun" w:hAnsi="Times New Roman" w:cs="Times New Roman"/>
          <w:lang w:eastAsia="zh-CN"/>
        </w:rPr>
        <w:t xml:space="preserve"> </w:t>
      </w:r>
      <w:r w:rsidR="0080729C" w:rsidRPr="005306C0">
        <w:rPr>
          <w:rFonts w:ascii="Times New Roman" w:eastAsia="SimSun" w:hAnsi="Times New Roman" w:cs="Times New Roman"/>
          <w:lang w:eastAsia="zh-CN"/>
        </w:rPr>
        <w:t xml:space="preserve">The proposed runtime methods for </w:t>
      </w:r>
      <w:r w:rsidR="009963AA">
        <w:rPr>
          <w:rFonts w:ascii="Times New Roman" w:eastAsia="SimSun" w:hAnsi="Times New Roman" w:cs="Times New Roman"/>
          <w:lang w:eastAsia="zh-CN"/>
        </w:rPr>
        <w:t>a VCM solution</w:t>
      </w:r>
      <w:r w:rsidR="0080729C" w:rsidRPr="005306C0">
        <w:rPr>
          <w:rFonts w:ascii="Times New Roman" w:eastAsia="SimSun" w:hAnsi="Times New Roman" w:cs="Times New Roman"/>
          <w:lang w:eastAsia="zh-CN"/>
        </w:rPr>
        <w:t xml:space="preserve"> are:</w:t>
      </w:r>
    </w:p>
    <w:p w14:paraId="4B3361EE" w14:textId="434A8804" w:rsidR="0080729C" w:rsidRDefault="0080729C" w:rsidP="005306C0">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sidR="009963AA">
        <w:rPr>
          <w:rFonts w:ascii="Times New Roman" w:eastAsia="SimSun" w:hAnsi="Times New Roman" w:cs="Times New Roman" w:hint="eastAsia"/>
          <w:lang w:eastAsia="zh-CN"/>
        </w:rPr>
        <w:t>Time</w:t>
      </w:r>
      <w:r w:rsidR="009963AA">
        <w:rPr>
          <w:rFonts w:ascii="Times New Roman" w:eastAsia="SimSun" w:hAnsi="Times New Roman" w:cs="Times New Roman"/>
          <w:lang w:eastAsia="zh-CN"/>
        </w:rPr>
        <w:t xml:space="preserve"> needed </w:t>
      </w:r>
      <w:r w:rsidR="009963AA" w:rsidRPr="009963AA">
        <w:rPr>
          <w:rFonts w:ascii="Times New Roman" w:eastAsia="SimSun" w:hAnsi="Times New Roman" w:cs="Times New Roman"/>
          <w:lang w:eastAsia="zh-CN"/>
        </w:rPr>
        <w:t>to convert RGB input to bitstream</w:t>
      </w:r>
      <w:r w:rsidR="009963AA">
        <w:rPr>
          <w:rFonts w:ascii="Times New Roman" w:eastAsia="SimSun" w:hAnsi="Times New Roman" w:cs="Times New Roman"/>
          <w:lang w:eastAsia="zh-CN"/>
        </w:rPr>
        <w:t>.</w:t>
      </w:r>
    </w:p>
    <w:p w14:paraId="1D50E0D7" w14:textId="7D43E5A3" w:rsidR="009963AA" w:rsidRPr="005306C0" w:rsidRDefault="009963AA" w:rsidP="005306C0">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RGB.</w:t>
      </w:r>
    </w:p>
    <w:p w14:paraId="08AB5468" w14:textId="1902F9EA" w:rsidR="00844E56" w:rsidRPr="005306C0" w:rsidRDefault="009963AA" w:rsidP="005306C0">
      <w:pPr>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running times, the anchor and proposal should be simulated on the same platform, </w:t>
      </w:r>
      <w:proofErr w:type="gramStart"/>
      <w:r w:rsidRPr="005306C0">
        <w:rPr>
          <w:rFonts w:ascii="Times New Roman" w:eastAsia="SimSun" w:hAnsi="Times New Roman" w:cs="Times New Roman"/>
          <w:lang w:eastAsia="zh-CN"/>
        </w:rPr>
        <w:t>e.g.</w:t>
      </w:r>
      <w:proofErr w:type="gramEnd"/>
      <w:r w:rsidRPr="005306C0">
        <w:rPr>
          <w:rFonts w:ascii="Times New Roman" w:eastAsia="SimSun" w:hAnsi="Times New Roman" w:cs="Times New Roman"/>
          <w:lang w:eastAsia="zh-CN"/>
        </w:rPr>
        <w:t xml:space="preserve"> similar CPU and GPU configuration, to have reliable time comparison.</w:t>
      </w:r>
    </w:p>
    <w:p w14:paraId="31C2B105" w14:textId="77777777" w:rsidR="009963AA" w:rsidRPr="005306C0" w:rsidRDefault="009963AA" w:rsidP="005306C0">
      <w:pPr>
        <w:pStyle w:val="Heading1"/>
        <w:ind w:left="0"/>
        <w:rPr>
          <w:rFonts w:ascii="Times New Roman" w:hAnsi="Times New Roman" w:cs="Times New Roman"/>
          <w:sz w:val="28"/>
          <w:szCs w:val="28"/>
          <w:lang w:eastAsia="zh-CN"/>
        </w:rPr>
      </w:pPr>
    </w:p>
    <w:p w14:paraId="64195E4A" w14:textId="4DD2DC86" w:rsidR="00CD5CC9" w:rsidRPr="001C5CE6" w:rsidRDefault="00E008A8" w:rsidP="001C5CE6">
      <w:pPr>
        <w:pStyle w:val="Heading1"/>
        <w:numPr>
          <w:ilvl w:val="1"/>
          <w:numId w:val="2"/>
        </w:numPr>
        <w:rPr>
          <w:rFonts w:ascii="Times New Roman" w:hAnsi="Times New Roman" w:cs="Times New Roman"/>
          <w:sz w:val="28"/>
          <w:szCs w:val="28"/>
          <w:lang w:eastAsia="zh-CN"/>
        </w:rPr>
      </w:pPr>
      <w:r>
        <w:rPr>
          <w:rFonts w:ascii="Times New Roman" w:eastAsia="SimSun" w:hAnsi="Times New Roman" w:cs="Times New Roman"/>
          <w:sz w:val="28"/>
          <w:szCs w:val="28"/>
          <w:lang w:eastAsia="zh-CN"/>
        </w:rPr>
        <w:t>Inference information</w:t>
      </w:r>
    </w:p>
    <w:p w14:paraId="12DE20D2" w14:textId="000286BE" w:rsidR="0058562C" w:rsidRPr="001C5CE6" w:rsidRDefault="0058562C" w:rsidP="001C5CE6">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sidR="007767C1">
        <w:rPr>
          <w:rFonts w:ascii="Times New Roman" w:hAnsi="Times New Roman" w:cs="Times New Roman"/>
          <w:color w:val="000000"/>
        </w:rPr>
        <w:t xml:space="preserve"> for</w:t>
      </w:r>
      <w:r w:rsidR="00B3402A">
        <w:rPr>
          <w:rFonts w:ascii="Times New Roman" w:hAnsi="Times New Roman" w:cs="Times New Roman"/>
          <w:color w:val="000000"/>
        </w:rPr>
        <w:t xml:space="preserve"> both</w:t>
      </w:r>
      <w:r w:rsidR="007767C1">
        <w:rPr>
          <w:rFonts w:ascii="Times New Roman" w:hAnsi="Times New Roman" w:cs="Times New Roman"/>
          <w:color w:val="000000"/>
        </w:rPr>
        <w:t xml:space="preserve"> encoding and decoding process</w:t>
      </w:r>
      <w:r w:rsidRPr="001C5CE6">
        <w:rPr>
          <w:rFonts w:ascii="Times New Roman" w:hAnsi="Times New Roman" w:cs="Times New Roman"/>
          <w:color w:val="000000"/>
        </w:rPr>
        <w:t xml:space="preserve">.  </w:t>
      </w:r>
    </w:p>
    <w:p w14:paraId="6E9DCB03"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3682312B"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3BA51ADC"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5EE5B9E4" w14:textId="463DFA4B" w:rsidR="004E49CE" w:rsidRPr="001C5CE6" w:rsidRDefault="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(Giga)</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sidR="00201250">
        <w:rPr>
          <w:rFonts w:ascii="Times New Roman" w:eastAsia="DengXian" w:hAnsi="Times New Roman" w:cs="Times New Roman"/>
        </w:rPr>
        <w:t>, where</w:t>
      </w:r>
      <w:r w:rsidR="00787BBF">
        <w:rPr>
          <w:rFonts w:ascii="Times New Roman" w:eastAsia="DengXian" w:hAnsi="Times New Roman" w:cs="Times New Roman"/>
        </w:rPr>
        <w:t xml:space="preserve"> </w:t>
      </w:r>
      <w:r w:rsidR="00201250">
        <w:rPr>
          <w:rFonts w:ascii="Times New Roman" w:eastAsia="DengXian" w:hAnsi="Times New Roman" w:cs="Times New Roman"/>
        </w:rPr>
        <w:t>t</w:t>
      </w:r>
      <w:r w:rsidR="00787BBF">
        <w:rPr>
          <w:rFonts w:ascii="Times New Roman" w:eastAsia="DengXian" w:hAnsi="Times New Roman" w:cs="Times New Roman"/>
        </w:rPr>
        <w:t>he</w:t>
      </w:r>
      <w:r w:rsidR="00201250">
        <w:rPr>
          <w:rFonts w:ascii="Times New Roman" w:eastAsia="DengXian" w:hAnsi="Times New Roman" w:cs="Times New Roman"/>
        </w:rPr>
        <w:t xml:space="preserve"> </w:t>
      </w:r>
      <w:r w:rsidR="00201250" w:rsidRPr="001C5CE6">
        <w:rPr>
          <w:rFonts w:ascii="Times New Roman" w:eastAsia="DengXian" w:hAnsi="Times New Roman" w:cs="Times New Roman"/>
        </w:rPr>
        <w:t>multiply–accumulat</w:t>
      </w:r>
      <w:r w:rsidR="00FE1F39">
        <w:rPr>
          <w:rFonts w:ascii="Times New Roman" w:eastAsia="DengXian" w:hAnsi="Times New Roman" w:cs="Times New Roman"/>
        </w:rPr>
        <w:t>e</w:t>
      </w:r>
      <w:r w:rsidR="00787BBF">
        <w:rPr>
          <w:rFonts w:ascii="Times New Roman" w:eastAsia="DengXian" w:hAnsi="Times New Roman" w:cs="Times New Roman"/>
        </w:rPr>
        <w:t xml:space="preserve"> </w:t>
      </w:r>
      <w:r w:rsidR="00787BBF" w:rsidRPr="00787BBF">
        <w:rPr>
          <w:rFonts w:ascii="Times New Roman" w:eastAsia="DengXian" w:hAnsi="Times New Roman" w:cs="Times New Roman"/>
        </w:rPr>
        <w:t>operation is a common step that computes the product of two numbers and adds that product to an accumulator.</w:t>
      </w:r>
    </w:p>
    <w:p w14:paraId="76269F40"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3402F671" w14:textId="064EB1AF"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78C23B39" w14:textId="77777777" w:rsidR="00CD5CC9" w:rsidRPr="001C5CE6" w:rsidRDefault="00CD5CC9" w:rsidP="009259FE">
      <w:pPr>
        <w:tabs>
          <w:tab w:val="left" w:pos="1800"/>
          <w:tab w:val="left" w:pos="2160"/>
          <w:tab w:val="left" w:pos="2520"/>
          <w:tab w:val="left" w:pos="2880"/>
          <w:tab w:val="left" w:pos="3240"/>
          <w:tab w:val="left" w:pos="3600"/>
          <w:tab w:val="left" w:pos="3960"/>
          <w:tab w:val="left" w:pos="4320"/>
        </w:tabs>
        <w:rPr>
          <w:rFonts w:ascii="Times New Roman" w:hAnsi="Times New Roman" w:cs="Times New Roman"/>
          <w:sz w:val="28"/>
          <w:szCs w:val="28"/>
          <w:lang w:val="en-CA" w:eastAsia="zh-CN"/>
        </w:rPr>
      </w:pPr>
    </w:p>
    <w:p w14:paraId="17F5A8FD" w14:textId="32F962D8" w:rsidR="00CD5CC9" w:rsidRPr="001C5CE6" w:rsidRDefault="00E008A8" w:rsidP="001C5CE6">
      <w:pPr>
        <w:pStyle w:val="Heading1"/>
        <w:numPr>
          <w:ilvl w:val="1"/>
          <w:numId w:val="2"/>
        </w:numPr>
        <w:rPr>
          <w:rFonts w:ascii="Times New Roman" w:eastAsia="SimSun" w:hAnsi="Times New Roman" w:cs="Times New Roman"/>
          <w:lang w:eastAsia="zh-CN"/>
        </w:rPr>
      </w:pPr>
      <w:r>
        <w:rPr>
          <w:rFonts w:ascii="Times New Roman" w:eastAsia="SimSun" w:hAnsi="Times New Roman" w:cs="Times New Roman"/>
          <w:sz w:val="28"/>
          <w:szCs w:val="28"/>
          <w:lang w:eastAsia="zh-CN"/>
        </w:rPr>
        <w:t>Training information</w:t>
      </w:r>
    </w:p>
    <w:p w14:paraId="3694019B" w14:textId="77777777" w:rsidR="00CD5CC9" w:rsidRPr="001C5CE6" w:rsidRDefault="00CD5CC9" w:rsidP="00CD5CC9">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670E78A3"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100)</w:t>
      </w:r>
    </w:p>
    <w:p w14:paraId="3137038C" w14:textId="14033183"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4Kx16frames)</w:t>
      </w:r>
    </w:p>
    <w:p w14:paraId="268FCEC7" w14:textId="598F2523"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48h)</w:t>
      </w:r>
    </w:p>
    <w:p w14:paraId="75FC759E" w14:textId="6390928B"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sidR="00171CB1">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7139199E" w14:textId="3C52CEB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sidR="00EF6E81">
        <w:rPr>
          <w:rFonts w:ascii="Times New Roman" w:eastAsia="DengXian" w:hAnsi="Times New Roman" w:cs="Times New Roman"/>
          <w:lang w:val="en-CA"/>
        </w:rPr>
        <w:t>. If a pre-trained model is used, the source of the pre-trained model and its training sets should be reported in detail.</w:t>
      </w:r>
    </w:p>
    <w:p w14:paraId="3698BFE7" w14:textId="2BA2F23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sidR="00171CB1">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00171CB1">
        <w:rPr>
          <w:rFonts w:ascii="Times New Roman" w:eastAsia="DengXian" w:hAnsi="Times New Roman" w:cs="Times New Roman"/>
          <w:b/>
          <w:bCs/>
          <w:lang w:val="en-CA"/>
        </w:rPr>
        <w:t>D</w:t>
      </w:r>
      <w:r w:rsidR="00171CB1" w:rsidRPr="001C5CE6">
        <w:rPr>
          <w:rFonts w:ascii="Times New Roman" w:eastAsia="DengXian" w:hAnsi="Times New Roman" w:cs="Times New Roman"/>
          <w:b/>
          <w:bCs/>
          <w:lang w:val="en-CA"/>
        </w:rPr>
        <w:t>istortion</w:t>
      </w:r>
      <w:r w:rsidRPr="001C5CE6">
        <w:rPr>
          <w:rFonts w:ascii="Times New Roman" w:eastAsia="DengXian" w:hAnsi="Times New Roman" w:cs="Times New Roman"/>
          <w:b/>
          <w:bCs/>
          <w:lang w:val="en-CA"/>
        </w:rPr>
        <w:t xml:space="preserve"> </w:t>
      </w:r>
      <w:r w:rsidR="00171CB1">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proofErr w:type="spellStart"/>
      <w:r w:rsidRPr="001C5CE6">
        <w:rPr>
          <w:rFonts w:ascii="Times New Roman" w:eastAsia="DengXian" w:hAnsi="Times New Roman" w:cs="Times New Roman"/>
          <w:lang w:val="en-CA"/>
        </w:rPr>
        <w:t>distoration</w:t>
      </w:r>
      <w:proofErr w:type="spellEnd"/>
      <w:r w:rsidRPr="001C5CE6">
        <w:rPr>
          <w:rFonts w:ascii="Times New Roman" w:eastAsia="DengXian" w:hAnsi="Times New Roman" w:cs="Times New Roman"/>
          <w:lang w:val="en-CA"/>
        </w:rPr>
        <w:t xml:space="preserve"> points</w:t>
      </w:r>
    </w:p>
    <w:p w14:paraId="1D06E45A" w14:textId="77777777" w:rsidR="00CD5CC9" w:rsidRPr="001C5CE6" w:rsidRDefault="00CD5CC9" w:rsidP="00CD5CC9">
      <w:pPr>
        <w:tabs>
          <w:tab w:val="left" w:pos="1800"/>
          <w:tab w:val="left" w:pos="2160"/>
          <w:tab w:val="left" w:pos="2520"/>
          <w:tab w:val="left" w:pos="2880"/>
          <w:tab w:val="left" w:pos="3240"/>
          <w:tab w:val="left" w:pos="3600"/>
          <w:tab w:val="left" w:pos="3960"/>
          <w:tab w:val="left" w:pos="4320"/>
        </w:tabs>
        <w:rPr>
          <w:rFonts w:ascii="Times New Roman" w:eastAsia="DengXian" w:hAnsi="Times New Roman" w:cs="Times New Roman"/>
          <w:lang w:val="en-CA"/>
        </w:rPr>
      </w:pPr>
      <w:r w:rsidRPr="001C5CE6">
        <w:rPr>
          <w:rFonts w:ascii="Times New Roman" w:eastAsia="DengXian" w:hAnsi="Times New Roman" w:cs="Times New Roman"/>
          <w:lang w:val="en-CA"/>
        </w:rPr>
        <w:lastRenderedPageBreak/>
        <w:t>Additional training information could also help to better understand the proposed neural network-based method and thus encouraged to be included in the contribution.</w:t>
      </w:r>
    </w:p>
    <w:p w14:paraId="2C730599"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53AA7B33" w14:textId="2533E9C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4E452B58" w14:textId="539D1691"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sidR="00171CB1">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5e-4)</w:t>
      </w:r>
    </w:p>
    <w:p w14:paraId="4E9CA450"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ADAM)</w:t>
      </w:r>
    </w:p>
    <w:p w14:paraId="6A5866A1" w14:textId="4C77A240"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sidR="00171CB1">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L1, L2, etc.)</w:t>
      </w:r>
    </w:p>
    <w:p w14:paraId="069E42A8" w14:textId="5C6618F6" w:rsidR="00CD5CC9" w:rsidRPr="00CD5CC9" w:rsidRDefault="00CD5CC9"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preprocessing procedure, normalization, cropping method, rotation, zoom etc.)</w:t>
      </w:r>
    </w:p>
    <w:p w14:paraId="6FD9BC39" w14:textId="77777777" w:rsidR="007B22CC" w:rsidRPr="007B22CC" w:rsidRDefault="007B22CC" w:rsidP="001C5CE6">
      <w:pPr>
        <w:rPr>
          <w:rFonts w:eastAsia="SimSun"/>
          <w:b/>
          <w:szCs w:val="24"/>
          <w:lang w:eastAsia="zh-CN"/>
        </w:rPr>
      </w:pPr>
    </w:p>
    <w:p w14:paraId="3D45B884" w14:textId="3FB69948" w:rsidR="00FA23D3" w:rsidRPr="001C5CE6" w:rsidRDefault="00FA23D3" w:rsidP="00FA23D3">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r w:rsidR="004B2B82">
        <w:rPr>
          <w:rFonts w:ascii="Times New Roman" w:hAnsi="Times New Roman" w:cs="Times New Roman"/>
          <w:sz w:val="28"/>
          <w:szCs w:val="28"/>
          <w:lang w:eastAsia="zh-CN"/>
        </w:rPr>
        <w:t xml:space="preserve"> </w:t>
      </w:r>
    </w:p>
    <w:p w14:paraId="1D88330D" w14:textId="2FCFBDA8" w:rsidR="00EE6C57" w:rsidRPr="00E00AD9" w:rsidRDefault="00EE6C57" w:rsidP="00C034E3">
      <w:pPr>
        <w:widowControl/>
        <w:numPr>
          <w:ilvl w:val="0"/>
          <w:numId w:val="3"/>
        </w:numPr>
        <w:autoSpaceDE/>
        <w:autoSpaceDN/>
        <w:rPr>
          <w:rFonts w:ascii="Times New Roman" w:hAnsi="Times New Roman" w:cs="Times New Roman"/>
          <w:color w:val="000000" w:themeColor="text1"/>
          <w:lang w:val="en-GB" w:eastAsia="ko-KR"/>
        </w:rPr>
      </w:pPr>
      <w:r w:rsidRPr="008C6F01">
        <w:rPr>
          <w:rFonts w:ascii="Times New Roman" w:hAnsi="Times New Roman" w:cs="Times New Roman"/>
          <w:color w:val="000000" w:themeColor="text1"/>
          <w:lang w:val="en-GB" w:eastAsia="ko-KR"/>
        </w:rPr>
        <w:t xml:space="preserve">X. Xu, S. </w:t>
      </w:r>
      <w:proofErr w:type="gramStart"/>
      <w:r w:rsidRPr="008C6F01">
        <w:rPr>
          <w:rFonts w:ascii="Times New Roman" w:hAnsi="Times New Roman" w:cs="Times New Roman"/>
          <w:color w:val="000000" w:themeColor="text1"/>
          <w:lang w:val="en-GB" w:eastAsia="ko-KR"/>
        </w:rPr>
        <w:t>Liu</w:t>
      </w:r>
      <w:proofErr w:type="gramEnd"/>
      <w:r w:rsidRPr="008C6F01">
        <w:rPr>
          <w:rFonts w:ascii="Times New Roman" w:hAnsi="Times New Roman" w:cs="Times New Roman"/>
          <w:color w:val="000000" w:themeColor="text1"/>
          <w:lang w:val="en-GB" w:eastAsia="ko-KR"/>
        </w:rPr>
        <w:t xml:space="preserve"> and Z. Li, "A Video Dataset for Learning-based Visual Data Compression and Analysis</w:t>
      </w:r>
      <w:r w:rsidR="00A25483">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p>
    <w:p w14:paraId="3FDEED5D" w14:textId="20EC1FAF" w:rsidR="0009240B" w:rsidRPr="00620C11" w:rsidRDefault="0009240B" w:rsidP="00C034E3">
      <w:pPr>
        <w:widowControl/>
        <w:numPr>
          <w:ilvl w:val="0"/>
          <w:numId w:val="3"/>
        </w:numPr>
        <w:autoSpaceDE/>
        <w:autoSpaceDN/>
        <w:rPr>
          <w:rFonts w:ascii="Times New Roman" w:hAnsi="Times New Roman" w:cs="Times New Roman"/>
          <w:color w:val="000000" w:themeColor="text1"/>
          <w:lang w:val="en-GB" w:eastAsia="ko-KR"/>
        </w:rPr>
      </w:pPr>
      <w:r w:rsidRPr="001C5050">
        <w:rPr>
          <w:rFonts w:ascii="Times New Roman" w:hAnsi="Times New Roman" w:cs="Times New Roman"/>
          <w:color w:val="000000" w:themeColor="text1"/>
          <w:lang w:val="en-GB" w:eastAsia="ko-KR"/>
        </w:rPr>
        <w:t xml:space="preserve">ISO/IEC JTC1/SC29/WG5, "VVC Reference Model (VTM)," </w:t>
      </w:r>
      <w:hyperlink r:id="rId26" w:history="1">
        <w:r w:rsidR="005A1B1D"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p>
    <w:p w14:paraId="07B729D8" w14:textId="1C85CA81" w:rsidR="005A1B1D" w:rsidRPr="008C6F01" w:rsidRDefault="005A1B1D" w:rsidP="00C034E3">
      <w:pPr>
        <w:widowControl/>
        <w:numPr>
          <w:ilvl w:val="0"/>
          <w:numId w:val="3"/>
        </w:numPr>
        <w:autoSpaceDE/>
        <w:autoSpaceDN/>
        <w:rPr>
          <w:rFonts w:ascii="Times New Roman" w:hAnsi="Times New Roman" w:cs="Times New Roman"/>
          <w:color w:val="000000" w:themeColor="text1"/>
          <w:lang w:val="en-GB" w:eastAsia="ko-KR"/>
        </w:rPr>
      </w:pPr>
      <w:proofErr w:type="spellStart"/>
      <w:r w:rsidRPr="00E00AD9">
        <w:rPr>
          <w:rFonts w:ascii="Times New Roman" w:hAnsi="Times New Roman" w:cs="Times New Roman"/>
          <w:color w:val="000000" w:themeColor="text1"/>
          <w:lang w:val="en-GB" w:eastAsia="ko-KR"/>
        </w:rPr>
        <w:t>FFmpeg</w:t>
      </w:r>
      <w:proofErr w:type="spellEnd"/>
      <w:r w:rsidRPr="00E00AD9">
        <w:rPr>
          <w:rFonts w:ascii="Times New Roman" w:hAnsi="Times New Roman" w:cs="Times New Roman"/>
          <w:color w:val="000000" w:themeColor="text1"/>
          <w:lang w:val="en-GB" w:eastAsia="ko-KR"/>
        </w:rPr>
        <w:t xml:space="preserve">, </w:t>
      </w:r>
      <w:hyperlink r:id="rId27" w:history="1">
        <w:r w:rsidRPr="00A25483">
          <w:rPr>
            <w:rStyle w:val="Hyperlink"/>
            <w:rFonts w:ascii="Times New Roman" w:hAnsi="Times New Roman" w:cs="Times New Roman"/>
            <w:lang w:val="en-GB" w:eastAsia="ko-KR"/>
          </w:rPr>
          <w:t>https://ffmpeg.org</w:t>
        </w:r>
      </w:hyperlink>
    </w:p>
    <w:p w14:paraId="53B670A2" w14:textId="0120E78F" w:rsidR="005A1B1D" w:rsidRPr="00A25483" w:rsidRDefault="00D70392" w:rsidP="00C034E3">
      <w:pPr>
        <w:widowControl/>
        <w:numPr>
          <w:ilvl w:val="0"/>
          <w:numId w:val="3"/>
        </w:numPr>
        <w:autoSpaceDE/>
        <w:autoSpaceDN/>
        <w:rPr>
          <w:rFonts w:ascii="Times New Roman" w:hAnsi="Times New Roman" w:cs="Times New Roman"/>
          <w:color w:val="000000" w:themeColor="text1"/>
          <w:lang w:val="en-GB" w:eastAsia="ko-KR"/>
        </w:rPr>
      </w:pPr>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00A25483"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p>
    <w:p w14:paraId="50D8D5D6" w14:textId="0C56B3F5" w:rsidR="00D70392" w:rsidRPr="008C6F01" w:rsidRDefault="00E11DB1"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zh-CN"/>
        </w:rPr>
        <w:t>Y</w:t>
      </w:r>
      <w:r w:rsidRPr="008C6F01">
        <w:rPr>
          <w:rFonts w:ascii="Times New Roman" w:hAnsi="Times New Roman" w:cs="Times New Roman"/>
          <w:color w:val="000000" w:themeColor="text1"/>
          <w:lang w:val="en-GB" w:eastAsia="zh-CN"/>
        </w:rPr>
        <w:t>. Wu, A. Kirillov</w:t>
      </w:r>
      <w:r w:rsidRPr="00620C11">
        <w:rPr>
          <w:rFonts w:ascii="Times New Roman" w:hAnsi="Times New Roman" w:cs="Times New Roman"/>
          <w:color w:val="000000" w:themeColor="text1"/>
          <w:lang w:val="en-GB" w:eastAsia="zh-CN"/>
        </w:rPr>
        <w:t xml:space="preserve">, F. Massa, et al. </w:t>
      </w:r>
      <w:r w:rsidR="00A25483"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sidR="00A25483">
        <w:rPr>
          <w:rFonts w:ascii="Times New Roman" w:hAnsi="Times New Roman" w:cs="Times New Roman"/>
          <w:color w:val="000000" w:themeColor="text1"/>
          <w:lang w:val="en-GB" w:eastAsia="zh-CN"/>
        </w:rPr>
        <w:t>,</w:t>
      </w:r>
      <w:r w:rsidR="00A25483" w:rsidRPr="00A25483">
        <w:rPr>
          <w:rFonts w:ascii="Times New Roman" w:hAnsi="Times New Roman" w:cs="Times New Roman"/>
          <w:color w:val="000000" w:themeColor="text1"/>
          <w:lang w:val="en-GB" w:eastAsia="ko-KR"/>
        </w:rPr>
        <w:t>"</w:t>
      </w:r>
      <w:r w:rsidR="00A25483" w:rsidRPr="00A25483">
        <w:rPr>
          <w:rFonts w:ascii="Times New Roman" w:hAnsi="Times New Roman" w:cs="Times New Roman"/>
          <w:color w:val="000000" w:themeColor="text1"/>
          <w:lang w:val="en-GB" w:eastAsia="zh-CN"/>
        </w:rPr>
        <w:t xml:space="preserve"> </w:t>
      </w:r>
      <w:hyperlink r:id="rId28" w:history="1">
        <w:r w:rsidR="00A25483" w:rsidRPr="00620C11">
          <w:rPr>
            <w:rStyle w:val="Hyperlink"/>
            <w:rFonts w:ascii="Times New Roman" w:hAnsi="Times New Roman" w:cs="Times New Roman"/>
            <w:lang w:val="en-GB" w:eastAsia="zh-CN"/>
          </w:rPr>
          <w:t>https://github.com/facebookresearch/detectron2</w:t>
        </w:r>
      </w:hyperlink>
    </w:p>
    <w:p w14:paraId="1B72E615" w14:textId="11DD03CA" w:rsidR="00794DDA" w:rsidRPr="00A25483" w:rsidRDefault="00794DDA" w:rsidP="00C034E3">
      <w:pPr>
        <w:widowControl/>
        <w:numPr>
          <w:ilvl w:val="0"/>
          <w:numId w:val="3"/>
        </w:numPr>
        <w:autoSpaceDE/>
        <w:autoSpaceDN/>
        <w:rPr>
          <w:rFonts w:ascii="Times New Roman" w:hAnsi="Times New Roman" w:cs="Times New Roman"/>
          <w:color w:val="000000" w:themeColor="text1"/>
          <w:lang w:val="en-GB" w:eastAsia="ko-KR"/>
        </w:rPr>
      </w:pPr>
      <w:r w:rsidRPr="00620C11">
        <w:rPr>
          <w:rFonts w:ascii="Times New Roman" w:hAnsi="Times New Roman" w:cs="Times New Roman"/>
          <w:color w:val="000000" w:themeColor="text1"/>
          <w:lang w:val="en-GB" w:eastAsia="ko-KR"/>
        </w:rPr>
        <w:t xml:space="preserve">K. He, </w:t>
      </w:r>
      <w:r w:rsidRPr="00E00AD9">
        <w:rPr>
          <w:rFonts w:ascii="Times New Roman" w:hAnsi="Times New Roman" w:cs="Times New Roman"/>
          <w:color w:val="000000" w:themeColor="text1"/>
          <w:lang w:val="en-GB" w:eastAsia="ko-KR"/>
        </w:rPr>
        <w:t xml:space="preserve">G. </w:t>
      </w:r>
      <w:proofErr w:type="spellStart"/>
      <w:r w:rsidRPr="00E00AD9">
        <w:rPr>
          <w:rFonts w:ascii="Times New Roman" w:hAnsi="Times New Roman" w:cs="Times New Roman"/>
          <w:color w:val="000000" w:themeColor="text1"/>
          <w:lang w:val="en-GB" w:eastAsia="ko-KR"/>
        </w:rPr>
        <w:t>Gkioxari</w:t>
      </w:r>
      <w:proofErr w:type="spellEnd"/>
      <w:r w:rsidRPr="00E00AD9">
        <w:rPr>
          <w:rFonts w:ascii="Times New Roman" w:hAnsi="Times New Roman" w:cs="Times New Roman"/>
          <w:color w:val="000000" w:themeColor="text1"/>
          <w:lang w:val="en-GB" w:eastAsia="ko-KR"/>
        </w:rPr>
        <w:t xml:space="preserve">, P. </w:t>
      </w:r>
      <w:proofErr w:type="spellStart"/>
      <w:r w:rsidRPr="00E00AD9">
        <w:rPr>
          <w:rFonts w:ascii="Times New Roman" w:hAnsi="Times New Roman" w:cs="Times New Roman"/>
          <w:color w:val="000000" w:themeColor="text1"/>
          <w:lang w:val="en-GB" w:eastAsia="ko-KR"/>
        </w:rPr>
        <w:t>Dollár</w:t>
      </w:r>
      <w:proofErr w:type="spellEnd"/>
      <w:r w:rsidRPr="00E00AD9">
        <w:rPr>
          <w:rFonts w:ascii="Times New Roman" w:hAnsi="Times New Roman" w:cs="Times New Roman"/>
          <w:color w:val="000000" w:themeColor="text1"/>
          <w:lang w:val="en-GB" w:eastAsia="ko-KR"/>
        </w:rPr>
        <w:t xml:space="preserve">, et al. </w:t>
      </w:r>
      <w:r w:rsidR="00A25483"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Mask R-CNN</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00A25483" w:rsidRPr="00620C11">
        <w:rPr>
          <w:rFonts w:ascii="Times New Roman" w:hAnsi="Times New Roman" w:cs="Times New Roman"/>
          <w:color w:val="000000" w:themeColor="text1"/>
          <w:lang w:val="en-GB" w:eastAsia="ko-KR"/>
        </w:rPr>
        <w:t xml:space="preserve"> </w:t>
      </w:r>
      <w:r w:rsidR="00A25483" w:rsidRPr="00A25483">
        <w:rPr>
          <w:rFonts w:ascii="Times New Roman" w:hAnsi="Times New Roman" w:cs="Times New Roman"/>
          <w:color w:val="000000" w:themeColor="text1"/>
          <w:lang w:val="en-GB" w:eastAsia="ko-KR"/>
        </w:rPr>
        <w:t xml:space="preserve">in </w:t>
      </w:r>
      <w:r w:rsidRPr="00A25483">
        <w:rPr>
          <w:rFonts w:ascii="Times New Roman" w:hAnsi="Times New Roman" w:cs="Times New Roman"/>
          <w:color w:val="000000" w:themeColor="text1"/>
          <w:lang w:val="en-GB" w:eastAsia="ko-KR"/>
        </w:rPr>
        <w:t>Proceedings of the IEEE International Conference on Computer Vision</w:t>
      </w:r>
      <w:r w:rsidR="00A25483" w:rsidRPr="00A25483">
        <w:rPr>
          <w:rFonts w:ascii="Times New Roman" w:hAnsi="Times New Roman" w:cs="Times New Roman"/>
          <w:color w:val="000000" w:themeColor="text1"/>
          <w:lang w:val="en-GB" w:eastAsia="ko-KR"/>
        </w:rPr>
        <w:t xml:space="preserve"> (ICCV)</w:t>
      </w:r>
      <w:r w:rsidRPr="00A25483">
        <w:rPr>
          <w:rFonts w:ascii="Times New Roman" w:hAnsi="Times New Roman" w:cs="Times New Roman"/>
          <w:color w:val="000000" w:themeColor="text1"/>
          <w:lang w:val="en-GB" w:eastAsia="ko-KR"/>
        </w:rPr>
        <w:t>. 2017: 2961-2969.</w:t>
      </w:r>
    </w:p>
    <w:p w14:paraId="1C017856" w14:textId="4991BA02" w:rsidR="006618D6" w:rsidRPr="00A25483" w:rsidRDefault="006618D6"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Z. Wang, L. Zheng, Y. Liu, et al. </w:t>
      </w:r>
      <w:r w:rsidR="00A25483"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Towards real-time multi-object tracking</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00A25483" w:rsidRPr="00620C11">
        <w:rPr>
          <w:rFonts w:ascii="Times New Roman" w:hAnsi="Times New Roman" w:cs="Times New Roman"/>
          <w:color w:val="000000" w:themeColor="text1"/>
          <w:lang w:val="en-GB" w:eastAsia="ko-KR"/>
        </w:rPr>
        <w:t xml:space="preserve"> in</w:t>
      </w:r>
      <w:r w:rsidR="00A25483"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w:t>
      </w:r>
      <w:r w:rsidR="00A25483" w:rsidRPr="00A25483">
        <w:rPr>
          <w:rFonts w:ascii="Times New Roman" w:hAnsi="Times New Roman" w:cs="Times New Roman"/>
          <w:color w:val="000000" w:themeColor="text1"/>
          <w:lang w:val="en-GB" w:eastAsia="ko-KR"/>
        </w:rPr>
        <w:t xml:space="preserve"> (ECCV).</w:t>
      </w:r>
      <w:r w:rsidRPr="00A25483">
        <w:rPr>
          <w:rFonts w:ascii="Times New Roman" w:hAnsi="Times New Roman" w:cs="Times New Roman"/>
          <w:color w:val="000000" w:themeColor="text1"/>
          <w:lang w:val="en-GB" w:eastAsia="ko-KR"/>
        </w:rPr>
        <w:t xml:space="preserve"> 2020: 107-122.</w:t>
      </w:r>
    </w:p>
    <w:p w14:paraId="283AA0F8" w14:textId="7699B26B" w:rsidR="006618D6" w:rsidRPr="00A25483" w:rsidRDefault="00DD7F7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Z. Wang, A. C. </w:t>
      </w:r>
      <w:proofErr w:type="spellStart"/>
      <w:r w:rsidRPr="00A25483">
        <w:rPr>
          <w:rFonts w:ascii="Times New Roman" w:hAnsi="Times New Roman" w:cs="Times New Roman"/>
          <w:color w:val="000000" w:themeColor="text1"/>
          <w:lang w:val="en-GB" w:eastAsia="ko-KR"/>
        </w:rPr>
        <w:t>Bovik</w:t>
      </w:r>
      <w:proofErr w:type="spellEnd"/>
      <w:r w:rsidRPr="00A25483">
        <w:rPr>
          <w:rFonts w:ascii="Times New Roman" w:hAnsi="Times New Roman" w:cs="Times New Roman"/>
          <w:color w:val="000000" w:themeColor="text1"/>
          <w:lang w:val="en-GB" w:eastAsia="ko-KR"/>
        </w:rPr>
        <w:t xml:space="preserve">, H. R. Sheikh and E. P. </w:t>
      </w:r>
      <w:proofErr w:type="spellStart"/>
      <w:r w:rsidRPr="00A25483">
        <w:rPr>
          <w:rFonts w:ascii="Times New Roman" w:hAnsi="Times New Roman" w:cs="Times New Roman"/>
          <w:color w:val="000000" w:themeColor="text1"/>
          <w:lang w:val="en-GB" w:eastAsia="ko-KR"/>
        </w:rPr>
        <w:t>Simoncelli</w:t>
      </w:r>
      <w:proofErr w:type="spellEnd"/>
      <w:r w:rsidRPr="00A25483">
        <w:rPr>
          <w:rFonts w:ascii="Times New Roman" w:hAnsi="Times New Roman" w:cs="Times New Roman"/>
          <w:color w:val="000000" w:themeColor="text1"/>
          <w:lang w:val="en-GB" w:eastAsia="ko-KR"/>
        </w:rPr>
        <w:t>, "Image quality assessment: from error visibility to structural similarity," IEEE Transactions on Image Processing, Vols. vol. 13, no. 4, pp. 600-612, April 2004.</w:t>
      </w:r>
    </w:p>
    <w:p w14:paraId="4C78C977" w14:textId="22C30C76" w:rsidR="00E230B5" w:rsidRPr="00A25483" w:rsidRDefault="00E230B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M. Everingham, L. Van Gool, C. K. Williams, J. </w:t>
      </w:r>
      <w:proofErr w:type="gramStart"/>
      <w:r w:rsidRPr="00A25483">
        <w:rPr>
          <w:rFonts w:ascii="Times New Roman" w:hAnsi="Times New Roman" w:cs="Times New Roman"/>
          <w:color w:val="000000" w:themeColor="text1"/>
          <w:lang w:val="en-GB" w:eastAsia="ko-KR"/>
        </w:rPr>
        <w:t>Winn</w:t>
      </w:r>
      <w:proofErr w:type="gramEnd"/>
      <w:r w:rsidRPr="00A25483">
        <w:rPr>
          <w:rFonts w:ascii="Times New Roman" w:hAnsi="Times New Roman" w:cs="Times New Roman"/>
          <w:color w:val="000000" w:themeColor="text1"/>
          <w:lang w:val="en-GB" w:eastAsia="ko-KR"/>
        </w:rPr>
        <w:t xml:space="preserve"> and A. Zisserman, "The Pascal Visual Object Classes (VOC) Challenge," International Journal of Computer Vision, vol. 88, no. 2, pp. :303-338., 2010.</w:t>
      </w:r>
    </w:p>
    <w:p w14:paraId="2FC1D054" w14:textId="2CB2FD65" w:rsidR="00E230B5" w:rsidRPr="00A25483" w:rsidRDefault="00E230B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M. Everingham, S. A. </w:t>
      </w:r>
      <w:proofErr w:type="spellStart"/>
      <w:r w:rsidRPr="00A25483">
        <w:rPr>
          <w:rFonts w:ascii="Times New Roman" w:hAnsi="Times New Roman" w:cs="Times New Roman"/>
          <w:color w:val="000000" w:themeColor="text1"/>
          <w:lang w:val="en-GB" w:eastAsia="ko-KR"/>
        </w:rPr>
        <w:t>Eslami</w:t>
      </w:r>
      <w:proofErr w:type="spellEnd"/>
      <w:r w:rsidRPr="00A25483">
        <w:rPr>
          <w:rFonts w:ascii="Times New Roman" w:hAnsi="Times New Roman" w:cs="Times New Roman"/>
          <w:color w:val="000000" w:themeColor="text1"/>
          <w:lang w:val="en-GB" w:eastAsia="ko-KR"/>
        </w:rPr>
        <w:t xml:space="preserve">, L. Van Gool, C. K. Williams, J. </w:t>
      </w:r>
      <w:proofErr w:type="gramStart"/>
      <w:r w:rsidRPr="00A25483">
        <w:rPr>
          <w:rFonts w:ascii="Times New Roman" w:hAnsi="Times New Roman" w:cs="Times New Roman"/>
          <w:color w:val="000000" w:themeColor="text1"/>
          <w:lang w:val="en-GB" w:eastAsia="ko-KR"/>
        </w:rPr>
        <w:t>Winn</w:t>
      </w:r>
      <w:proofErr w:type="gramEnd"/>
      <w:r w:rsidRPr="00A25483">
        <w:rPr>
          <w:rFonts w:ascii="Times New Roman" w:hAnsi="Times New Roman" w:cs="Times New Roman"/>
          <w:color w:val="000000" w:themeColor="text1"/>
          <w:lang w:val="en-GB" w:eastAsia="ko-KR"/>
        </w:rPr>
        <w:t xml:space="preserve"> and A. Zisserman, "The Pascal Visual Object Classes Challenge: A Retrospective," International Journal of Computer Vision, vol. 111, no. 1, pp. 98-136., 2015.</w:t>
      </w:r>
    </w:p>
    <w:p w14:paraId="69AFE527" w14:textId="47125278" w:rsidR="0056759A" w:rsidRDefault="0056759A"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K. Bernardin, A. </w:t>
      </w:r>
      <w:proofErr w:type="spellStart"/>
      <w:r w:rsidRPr="00A25483">
        <w:rPr>
          <w:rFonts w:ascii="Times New Roman" w:hAnsi="Times New Roman" w:cs="Times New Roman"/>
          <w:color w:val="000000" w:themeColor="text1"/>
          <w:lang w:val="en-GB" w:eastAsia="ko-KR"/>
        </w:rPr>
        <w:t>Elbs</w:t>
      </w:r>
      <w:proofErr w:type="spellEnd"/>
      <w:r w:rsidRPr="00A25483">
        <w:rPr>
          <w:rFonts w:ascii="Times New Roman" w:hAnsi="Times New Roman" w:cs="Times New Roman"/>
          <w:color w:val="000000" w:themeColor="text1"/>
          <w:lang w:val="en-GB" w:eastAsia="ko-KR"/>
        </w:rPr>
        <w:t xml:space="preserve"> and A. </w:t>
      </w:r>
      <w:proofErr w:type="spellStart"/>
      <w:r w:rsidRPr="00A25483">
        <w:rPr>
          <w:rFonts w:ascii="Times New Roman" w:hAnsi="Times New Roman" w:cs="Times New Roman"/>
          <w:color w:val="000000" w:themeColor="text1"/>
          <w:lang w:val="en-GB" w:eastAsia="ko-KR"/>
        </w:rPr>
        <w:t>Stiefelhagen</w:t>
      </w:r>
      <w:proofErr w:type="spellEnd"/>
      <w:r w:rsidRPr="00A25483">
        <w:rPr>
          <w:rFonts w:ascii="Times New Roman" w:hAnsi="Times New Roman" w:cs="Times New Roman"/>
          <w:color w:val="000000" w:themeColor="text1"/>
          <w:lang w:val="en-GB" w:eastAsia="ko-KR"/>
        </w:rPr>
        <w:t xml:space="preserve">, "Multiple Object Tracking Performance Metrics and Evaluation in a Smart Room Environment," </w:t>
      </w:r>
      <w:r w:rsidR="00A25483">
        <w:rPr>
          <w:rFonts w:ascii="Times New Roman" w:hAnsi="Times New Roman" w:cs="Times New Roman"/>
          <w:color w:val="000000" w:themeColor="text1"/>
          <w:lang w:val="en-GB" w:eastAsia="ko-KR"/>
        </w:rPr>
        <w:t xml:space="preserve">in </w:t>
      </w:r>
      <w:r w:rsidRPr="008C6F01">
        <w:rPr>
          <w:rFonts w:ascii="Times New Roman" w:hAnsi="Times New Roman" w:cs="Times New Roman"/>
          <w:color w:val="000000" w:themeColor="text1"/>
          <w:lang w:val="en-GB" w:eastAsia="ko-KR"/>
        </w:rPr>
        <w:t xml:space="preserve">Sixth IEEE International Workshop on Visual Surveillance in Conjunction with </w:t>
      </w:r>
      <w:r w:rsidR="00A25483" w:rsidRPr="00A25483">
        <w:rPr>
          <w:rFonts w:ascii="Times New Roman" w:hAnsi="Times New Roman" w:cs="Times New Roman"/>
          <w:color w:val="000000" w:themeColor="text1"/>
          <w:lang w:val="en-GB" w:eastAsia="ko-KR"/>
        </w:rPr>
        <w:t>E</w:t>
      </w:r>
      <w:r w:rsidR="00A25483">
        <w:rPr>
          <w:rFonts w:ascii="Times New Roman" w:hAnsi="Times New Roman" w:cs="Times New Roman"/>
          <w:color w:val="000000" w:themeColor="text1"/>
          <w:lang w:val="en-GB" w:eastAsia="ko-KR"/>
        </w:rPr>
        <w:t>CCV</w:t>
      </w:r>
      <w:r w:rsidRPr="008C6F01">
        <w:rPr>
          <w:rFonts w:ascii="Times New Roman" w:hAnsi="Times New Roman" w:cs="Times New Roman"/>
          <w:color w:val="000000" w:themeColor="text1"/>
          <w:lang w:val="en-GB" w:eastAsia="ko-KR"/>
        </w:rPr>
        <w:t>, May 2008.</w:t>
      </w:r>
    </w:p>
    <w:p w14:paraId="24F2A727" w14:textId="31EC0A7E" w:rsidR="007F6A70" w:rsidRPr="00620C11" w:rsidRDefault="007F6A70" w:rsidP="00C034E3">
      <w:pPr>
        <w:widowControl/>
        <w:numPr>
          <w:ilvl w:val="0"/>
          <w:numId w:val="3"/>
        </w:numPr>
        <w:autoSpaceDE/>
        <w:autoSpaceDN/>
        <w:rPr>
          <w:rFonts w:ascii="Times New Roman" w:hAnsi="Times New Roman" w:cs="Times New Roman"/>
          <w:color w:val="000000" w:themeColor="text1"/>
          <w:lang w:val="en-GB" w:eastAsia="ko-KR"/>
        </w:rPr>
      </w:pPr>
      <w:r>
        <w:rPr>
          <w:rFonts w:ascii="Times New Roman" w:hAnsi="Times New Roman" w:cs="Times New Roman"/>
          <w:color w:val="000000" w:themeColor="text1"/>
          <w:lang w:val="en-GB" w:eastAsia="ko-KR"/>
        </w:rPr>
        <w:t xml:space="preserve">Z. </w:t>
      </w:r>
      <w:r w:rsidRPr="007F6A70">
        <w:rPr>
          <w:rFonts w:ascii="Times New Roman" w:hAnsi="Times New Roman" w:cs="Times New Roman"/>
          <w:color w:val="000000" w:themeColor="text1"/>
          <w:lang w:val="en-GB" w:eastAsia="ko-KR"/>
        </w:rPr>
        <w:t xml:space="preserve">Wang, </w:t>
      </w:r>
      <w:r>
        <w:rPr>
          <w:rFonts w:ascii="Times New Roman" w:hAnsi="Times New Roman" w:cs="Times New Roman"/>
          <w:color w:val="000000" w:themeColor="text1"/>
          <w:lang w:val="en-GB" w:eastAsia="ko-KR"/>
        </w:rPr>
        <w:t>E</w:t>
      </w:r>
      <w:r w:rsidR="00A37D1D">
        <w:rPr>
          <w:rFonts w:ascii="Times New Roman" w:hAnsi="Times New Roman" w:cs="Times New Roman"/>
          <w:color w:val="000000" w:themeColor="text1"/>
          <w:lang w:val="en-GB" w:eastAsia="ko-KR"/>
        </w:rPr>
        <w:t>.</w:t>
      </w:r>
      <w:r w:rsidRPr="007F6A70">
        <w:rPr>
          <w:rFonts w:ascii="Times New Roman" w:hAnsi="Times New Roman" w:cs="Times New Roman"/>
          <w:color w:val="000000" w:themeColor="text1"/>
          <w:lang w:val="en-GB" w:eastAsia="ko-KR"/>
        </w:rPr>
        <w:t xml:space="preserve"> </w:t>
      </w:r>
      <w:r w:rsidRPr="005306C0">
        <w:rPr>
          <w:rFonts w:ascii="Times New Roman" w:eastAsia="SimSun" w:hAnsi="Times New Roman" w:cs="Times New Roman"/>
          <w:color w:val="000000" w:themeColor="text1"/>
          <w:lang w:val="en-GB" w:eastAsia="zh-CN"/>
        </w:rPr>
        <w:t>P</w:t>
      </w:r>
      <w:r>
        <w:rPr>
          <w:rFonts w:ascii="Times New Roman" w:hAnsi="Times New Roman" w:cs="Times New Roman"/>
          <w:color w:val="000000" w:themeColor="text1"/>
          <w:lang w:val="en-GB" w:eastAsia="ko-KR"/>
        </w:rPr>
        <w:t xml:space="preserve">. </w:t>
      </w:r>
      <w:proofErr w:type="spellStart"/>
      <w:r w:rsidRPr="007F6A70">
        <w:rPr>
          <w:rFonts w:ascii="Times New Roman" w:hAnsi="Times New Roman" w:cs="Times New Roman"/>
          <w:color w:val="000000" w:themeColor="text1"/>
          <w:lang w:val="en-GB" w:eastAsia="ko-KR"/>
        </w:rPr>
        <w:t>Simoncelli</w:t>
      </w:r>
      <w:proofErr w:type="spellEnd"/>
      <w:r w:rsidRPr="007F6A70">
        <w:rPr>
          <w:rFonts w:ascii="Times New Roman" w:hAnsi="Times New Roman" w:cs="Times New Roman"/>
          <w:color w:val="000000" w:themeColor="text1"/>
          <w:lang w:val="en-GB" w:eastAsia="ko-KR"/>
        </w:rPr>
        <w:t>,</w:t>
      </w:r>
      <w:r>
        <w:rPr>
          <w:rFonts w:ascii="Times New Roman" w:hAnsi="Times New Roman" w:cs="Times New Roman"/>
          <w:color w:val="000000" w:themeColor="text1"/>
          <w:lang w:val="en-GB" w:eastAsia="ko-KR"/>
        </w:rPr>
        <w:t xml:space="preserve"> A</w:t>
      </w:r>
      <w:r w:rsidR="00A37D1D">
        <w:rPr>
          <w:rFonts w:ascii="Times New Roman" w:hAnsi="Times New Roman" w:cs="Times New Roman"/>
          <w:color w:val="000000" w:themeColor="text1"/>
          <w:lang w:val="en-GB" w:eastAsia="ko-KR"/>
        </w:rPr>
        <w:t>.</w:t>
      </w:r>
      <w:r w:rsidR="007864A3">
        <w:rPr>
          <w:rFonts w:ascii="Times New Roman" w:hAnsi="Times New Roman" w:cs="Times New Roman"/>
          <w:color w:val="000000" w:themeColor="text1"/>
          <w:lang w:val="en-GB" w:eastAsia="ko-KR"/>
        </w:rPr>
        <w:t xml:space="preserve"> C</w:t>
      </w:r>
      <w:r>
        <w:rPr>
          <w:rFonts w:ascii="Times New Roman" w:hAnsi="Times New Roman" w:cs="Times New Roman"/>
          <w:color w:val="000000" w:themeColor="text1"/>
          <w:lang w:val="en-GB" w:eastAsia="ko-KR"/>
        </w:rPr>
        <w:t>.</w:t>
      </w:r>
      <w:r w:rsidRPr="007F6A70">
        <w:rPr>
          <w:rFonts w:ascii="Times New Roman" w:hAnsi="Times New Roman" w:cs="Times New Roman"/>
          <w:color w:val="000000" w:themeColor="text1"/>
          <w:lang w:val="en-GB" w:eastAsia="ko-KR"/>
        </w:rPr>
        <w:t xml:space="preserve"> </w:t>
      </w:r>
      <w:proofErr w:type="spellStart"/>
      <w:r w:rsidRPr="007F6A70">
        <w:rPr>
          <w:rFonts w:ascii="Times New Roman" w:hAnsi="Times New Roman" w:cs="Times New Roman"/>
          <w:color w:val="000000" w:themeColor="text1"/>
          <w:lang w:val="en-GB" w:eastAsia="ko-KR"/>
        </w:rPr>
        <w:t>Bovik</w:t>
      </w:r>
      <w:proofErr w:type="spellEnd"/>
      <w:r w:rsidRPr="007F6A70">
        <w:rPr>
          <w:rFonts w:ascii="Times New Roman" w:hAnsi="Times New Roman" w:cs="Times New Roman"/>
          <w:color w:val="000000" w:themeColor="text1"/>
          <w:lang w:val="en-GB" w:eastAsia="ko-KR"/>
        </w:rPr>
        <w:t>. Multiscale structural similarity for image quality assessment</w:t>
      </w:r>
      <w:r>
        <w:rPr>
          <w:rFonts w:ascii="Times New Roman" w:hAnsi="Times New Roman" w:cs="Times New Roman"/>
          <w:color w:val="000000" w:themeColor="text1"/>
          <w:lang w:val="en-GB" w:eastAsia="ko-KR"/>
        </w:rPr>
        <w:t xml:space="preserve">, </w:t>
      </w:r>
      <w:r w:rsidRPr="007F6A70">
        <w:rPr>
          <w:rFonts w:ascii="Times New Roman" w:hAnsi="Times New Roman" w:cs="Times New Roman"/>
          <w:color w:val="000000" w:themeColor="text1"/>
          <w:lang w:val="en-GB" w:eastAsia="ko-KR"/>
        </w:rPr>
        <w:t xml:space="preserve">The </w:t>
      </w:r>
      <w:proofErr w:type="spellStart"/>
      <w:r w:rsidRPr="007F6A70">
        <w:rPr>
          <w:rFonts w:ascii="Times New Roman" w:hAnsi="Times New Roman" w:cs="Times New Roman"/>
          <w:color w:val="000000" w:themeColor="text1"/>
          <w:lang w:val="en-GB" w:eastAsia="ko-KR"/>
        </w:rPr>
        <w:t>Thrity</w:t>
      </w:r>
      <w:proofErr w:type="spellEnd"/>
      <w:r w:rsidRPr="007F6A70">
        <w:rPr>
          <w:rFonts w:ascii="Times New Roman" w:hAnsi="Times New Roman" w:cs="Times New Roman"/>
          <w:color w:val="000000" w:themeColor="text1"/>
          <w:lang w:val="en-GB" w:eastAsia="ko-KR"/>
        </w:rPr>
        <w:t>-Seventh Asilomar Conference on Signals, Systems &amp; Computers, 2003. I</w:t>
      </w:r>
      <w:r w:rsidR="00672ABC">
        <w:rPr>
          <w:rFonts w:ascii="Times New Roman" w:hAnsi="Times New Roman" w:cs="Times New Roman"/>
          <w:color w:val="000000" w:themeColor="text1"/>
          <w:lang w:val="en-GB" w:eastAsia="ko-KR"/>
        </w:rPr>
        <w:t>EEE</w:t>
      </w:r>
      <w:r w:rsidRPr="007F6A70">
        <w:rPr>
          <w:rFonts w:ascii="Times New Roman" w:hAnsi="Times New Roman" w:cs="Times New Roman"/>
          <w:color w:val="000000" w:themeColor="text1"/>
          <w:lang w:val="en-GB" w:eastAsia="ko-KR"/>
        </w:rPr>
        <w:t>, 2003, 2: 1398-1402.</w:t>
      </w:r>
    </w:p>
    <w:p w14:paraId="5D885675" w14:textId="76A92D70" w:rsidR="0023550F" w:rsidRDefault="0023550F">
      <w:pPr>
        <w:rPr>
          <w:rFonts w:ascii="Times New Roman" w:hAnsi="Times New Roman" w:cs="Times New Roman"/>
          <w:lang w:eastAsia="zh-CN"/>
        </w:rPr>
      </w:pPr>
      <w:r>
        <w:rPr>
          <w:rFonts w:ascii="Times New Roman" w:hAnsi="Times New Roman" w:cs="Times New Roman"/>
          <w:lang w:eastAsia="zh-CN"/>
        </w:rPr>
        <w:br w:type="page"/>
      </w:r>
    </w:p>
    <w:p w14:paraId="53411B85" w14:textId="331807F6" w:rsidR="0036131D" w:rsidRDefault="0023550F" w:rsidP="001C5CE6">
      <w:pPr>
        <w:pStyle w:val="ListParagraph"/>
        <w:jc w:val="center"/>
        <w:rPr>
          <w:rFonts w:ascii="Times New Roman" w:eastAsia="SimSun" w:hAnsi="Times New Roman" w:cs="Times New Roman"/>
          <w:b/>
          <w:bCs/>
          <w:sz w:val="28"/>
          <w:szCs w:val="28"/>
          <w:lang w:eastAsia="zh-CN"/>
        </w:rPr>
      </w:pPr>
      <w:r w:rsidRPr="001C5CE6">
        <w:rPr>
          <w:rFonts w:ascii="Times New Roman" w:eastAsia="SimSun" w:hAnsi="Times New Roman" w:cs="Times New Roman" w:hint="eastAsia"/>
          <w:b/>
          <w:bCs/>
          <w:sz w:val="28"/>
          <w:szCs w:val="28"/>
          <w:lang w:eastAsia="zh-CN"/>
        </w:rPr>
        <w:lastRenderedPageBreak/>
        <w:t>A</w:t>
      </w:r>
      <w:r w:rsidRPr="001C5CE6">
        <w:rPr>
          <w:rFonts w:ascii="Times New Roman" w:eastAsia="SimSun" w:hAnsi="Times New Roman" w:cs="Times New Roman"/>
          <w:b/>
          <w:bCs/>
          <w:sz w:val="28"/>
          <w:szCs w:val="28"/>
          <w:lang w:eastAsia="zh-CN"/>
        </w:rPr>
        <w:t>ppendix</w:t>
      </w:r>
      <w:r w:rsidR="00A37FF9">
        <w:rPr>
          <w:rFonts w:ascii="Times New Roman" w:eastAsia="SimSun" w:hAnsi="Times New Roman" w:cs="Times New Roman"/>
          <w:b/>
          <w:bCs/>
          <w:sz w:val="28"/>
          <w:szCs w:val="28"/>
          <w:lang w:eastAsia="zh-CN"/>
        </w:rPr>
        <w:t xml:space="preserve"> A</w:t>
      </w:r>
      <w:r w:rsidR="006C0033">
        <w:rPr>
          <w:rFonts w:ascii="Times New Roman" w:eastAsia="SimSun" w:hAnsi="Times New Roman" w:cs="Times New Roman"/>
          <w:b/>
          <w:bCs/>
          <w:sz w:val="28"/>
          <w:szCs w:val="28"/>
          <w:lang w:eastAsia="zh-CN"/>
        </w:rPr>
        <w:t>:</w:t>
      </w:r>
      <w:r w:rsidR="006B3FEC">
        <w:rPr>
          <w:rFonts w:ascii="Times New Roman" w:eastAsia="SimSun" w:hAnsi="Times New Roman" w:cs="Times New Roman"/>
          <w:b/>
          <w:bCs/>
          <w:sz w:val="28"/>
          <w:szCs w:val="28"/>
          <w:lang w:eastAsia="zh-CN"/>
        </w:rPr>
        <w:t xml:space="preserve"> QP for anchor generation</w:t>
      </w:r>
    </w:p>
    <w:p w14:paraId="6BF48D2D" w14:textId="0C75EC99" w:rsidR="00E96755" w:rsidRPr="001E23B5" w:rsidRDefault="00E96755" w:rsidP="00E96755">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 xml:space="preserve">Table 1. </w:t>
      </w:r>
      <w:r w:rsidR="00506B75">
        <w:rPr>
          <w:rFonts w:ascii="Times New Roman" w:eastAsia="SimSun" w:hAnsi="Times New Roman" w:cs="Times New Roman"/>
          <w:lang w:eastAsia="zh-CN"/>
        </w:rPr>
        <w:t>QP</w:t>
      </w:r>
      <w:r w:rsidR="00506B75" w:rsidRPr="001E23B5">
        <w:rPr>
          <w:rFonts w:ascii="Times New Roman" w:eastAsia="SimSun" w:hAnsi="Times New Roman" w:cs="Times New Roman"/>
          <w:lang w:eastAsia="zh-CN"/>
        </w:rPr>
        <w:t xml:space="preserve"> for</w:t>
      </w:r>
      <w:r w:rsidR="00506B75">
        <w:rPr>
          <w:rFonts w:ascii="Times New Roman" w:eastAsia="SimSun" w:hAnsi="Times New Roman" w:cs="Times New Roman"/>
          <w:lang w:eastAsia="zh-CN"/>
        </w:rPr>
        <w:t xml:space="preserve"> anchor generation of</w:t>
      </w:r>
      <w:r w:rsidRPr="001E23B5">
        <w:rPr>
          <w:rFonts w:ascii="Times New Roman" w:eastAsia="SimSun" w:hAnsi="Times New Roman" w:cs="Times New Roman"/>
          <w:lang w:eastAsia="zh-CN"/>
        </w:rPr>
        <w:t xml:space="preserve"> TVD video sequences</w:t>
      </w:r>
    </w:p>
    <w:tbl>
      <w:tblPr>
        <w:tblStyle w:val="TableGrid"/>
        <w:tblW w:w="0" w:type="auto"/>
        <w:jc w:val="center"/>
        <w:tblLook w:val="04A0" w:firstRow="1" w:lastRow="0" w:firstColumn="1" w:lastColumn="0" w:noHBand="0" w:noVBand="1"/>
      </w:tblPr>
      <w:tblGrid>
        <w:gridCol w:w="1834"/>
        <w:gridCol w:w="1996"/>
        <w:gridCol w:w="1848"/>
        <w:gridCol w:w="2397"/>
      </w:tblGrid>
      <w:tr w:rsidR="000A4338" w:rsidRPr="001E23B5" w14:paraId="363B63BB" w14:textId="77777777" w:rsidTr="00620C2E">
        <w:trPr>
          <w:jc w:val="center"/>
        </w:trPr>
        <w:tc>
          <w:tcPr>
            <w:tcW w:w="1834" w:type="dxa"/>
          </w:tcPr>
          <w:p w14:paraId="1FD8E2DF"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Name</w:t>
            </w:r>
          </w:p>
        </w:tc>
        <w:tc>
          <w:tcPr>
            <w:tcW w:w="1996" w:type="dxa"/>
          </w:tcPr>
          <w:p w14:paraId="5E8451A9"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Resolution</w:t>
            </w:r>
          </w:p>
        </w:tc>
        <w:tc>
          <w:tcPr>
            <w:tcW w:w="1848" w:type="dxa"/>
          </w:tcPr>
          <w:p w14:paraId="153DB9A2"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Frame rate</w:t>
            </w:r>
          </w:p>
        </w:tc>
        <w:tc>
          <w:tcPr>
            <w:tcW w:w="2397" w:type="dxa"/>
          </w:tcPr>
          <w:p w14:paraId="7C072B47" w14:textId="7F4259F5" w:rsidR="000A4338" w:rsidRPr="001E23B5" w:rsidRDefault="000A4338" w:rsidP="008C6F01">
            <w:pPr>
              <w:rPr>
                <w:rFonts w:ascii="Times New Roman" w:hAnsi="Times New Roman" w:cs="Times New Roman"/>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0A4338" w:rsidRPr="001E23B5" w14:paraId="7B19EF2B" w14:textId="77777777" w:rsidTr="00620C2E">
        <w:trPr>
          <w:jc w:val="center"/>
        </w:trPr>
        <w:tc>
          <w:tcPr>
            <w:tcW w:w="1834" w:type="dxa"/>
          </w:tcPr>
          <w:p w14:paraId="1F6DDD4B"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TVD-01</w:t>
            </w:r>
          </w:p>
        </w:tc>
        <w:tc>
          <w:tcPr>
            <w:tcW w:w="1996" w:type="dxa"/>
          </w:tcPr>
          <w:p w14:paraId="54CF5059"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304A58D3"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2F3E5F1C" w14:textId="5B4EA4AE" w:rsidR="000A4338" w:rsidRPr="001E23B5" w:rsidRDefault="000A4338" w:rsidP="008C6F01">
            <w:pPr>
              <w:rPr>
                <w:rFonts w:ascii="Times New Roman" w:hAnsi="Times New Roman" w:cs="Times New Roman"/>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0A4338" w:rsidRPr="001E23B5" w14:paraId="79646659" w14:textId="77777777" w:rsidTr="00620C2E">
        <w:trPr>
          <w:jc w:val="center"/>
        </w:trPr>
        <w:tc>
          <w:tcPr>
            <w:tcW w:w="1834" w:type="dxa"/>
          </w:tcPr>
          <w:p w14:paraId="2CF92F05"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TVD-02</w:t>
            </w:r>
          </w:p>
        </w:tc>
        <w:tc>
          <w:tcPr>
            <w:tcW w:w="1996" w:type="dxa"/>
          </w:tcPr>
          <w:p w14:paraId="6E8DA9F5"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4BBDFF5C"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52FA40DD" w14:textId="2DF47037" w:rsidR="000A4338" w:rsidRPr="001E23B5" w:rsidRDefault="0025615A" w:rsidP="008C6F01">
            <w:pPr>
              <w:rPr>
                <w:rFonts w:ascii="Times New Roman" w:hAnsi="Times New Roman" w:cs="Times New Roman"/>
              </w:rPr>
            </w:pPr>
            <w:r>
              <w:rPr>
                <w:rFonts w:ascii="Times New Roman" w:hAnsi="Times New Roman" w:cs="Times New Roman"/>
              </w:rPr>
              <w:t>{27, 32, 37, 42</w:t>
            </w:r>
            <w:r>
              <w:rPr>
                <w:rFonts w:ascii="Times New Roman" w:hAnsi="Times New Roman" w:cs="Times New Roman" w:hint="eastAsia"/>
                <w:lang w:eastAsia="zh-CN"/>
              </w:rPr>
              <w:t>,</w:t>
            </w:r>
            <w:r>
              <w:rPr>
                <w:rFonts w:ascii="Times New Roman" w:hAnsi="Times New Roman" w:cs="Times New Roman"/>
                <w:lang w:eastAsia="zh-CN"/>
              </w:rPr>
              <w:t xml:space="preserve"> 50, 58</w:t>
            </w:r>
            <w:r>
              <w:rPr>
                <w:rFonts w:ascii="Times New Roman" w:hAnsi="Times New Roman" w:cs="Times New Roman"/>
              </w:rPr>
              <w:t>}</w:t>
            </w:r>
          </w:p>
        </w:tc>
      </w:tr>
      <w:tr w:rsidR="000A4338" w:rsidRPr="001E23B5" w14:paraId="78E3DB1D" w14:textId="77777777" w:rsidTr="00620C2E">
        <w:trPr>
          <w:jc w:val="center"/>
        </w:trPr>
        <w:tc>
          <w:tcPr>
            <w:tcW w:w="1834" w:type="dxa"/>
          </w:tcPr>
          <w:p w14:paraId="1BB76450"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TVD-03</w:t>
            </w:r>
          </w:p>
        </w:tc>
        <w:tc>
          <w:tcPr>
            <w:tcW w:w="1996" w:type="dxa"/>
          </w:tcPr>
          <w:p w14:paraId="65900DD4"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626F63C4"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665349AA" w14:textId="5BA3E1D9" w:rsidR="000A4338" w:rsidRPr="001E23B5" w:rsidRDefault="000A4338" w:rsidP="008C6F01">
            <w:pPr>
              <w:rPr>
                <w:rFonts w:ascii="Times New Roman" w:hAnsi="Times New Roman" w:cs="Times New Roman"/>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3BF62549" w14:textId="6D012ED8" w:rsidR="00EF1EDA" w:rsidRDefault="00EF1EDA" w:rsidP="001C5CE6">
      <w:pPr>
        <w:pStyle w:val="ListParagraph"/>
        <w:jc w:val="center"/>
        <w:rPr>
          <w:rFonts w:ascii="Times New Roman" w:eastAsia="SimSun" w:hAnsi="Times New Roman" w:cs="Times New Roman"/>
          <w:b/>
          <w:bCs/>
          <w:sz w:val="28"/>
          <w:szCs w:val="28"/>
          <w:lang w:eastAsia="zh-CN"/>
        </w:rPr>
      </w:pPr>
    </w:p>
    <w:p w14:paraId="0124BF91" w14:textId="405D210B" w:rsidR="00EF1EDA" w:rsidRPr="001E23B5" w:rsidRDefault="00EF1EDA" w:rsidP="00EF1EDA">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 xml:space="preserve">Table 2. </w:t>
      </w:r>
      <w:r w:rsidR="000A4338">
        <w:rPr>
          <w:rFonts w:ascii="Times New Roman" w:eastAsia="SimSun" w:hAnsi="Times New Roman" w:cs="Times New Roman"/>
          <w:lang w:eastAsia="zh-CN"/>
        </w:rPr>
        <w:t>QP</w:t>
      </w:r>
      <w:r w:rsidRPr="001E23B5">
        <w:rPr>
          <w:rFonts w:ascii="Times New Roman" w:eastAsia="SimSun" w:hAnsi="Times New Roman" w:cs="Times New Roman"/>
          <w:lang w:eastAsia="zh-CN"/>
        </w:rPr>
        <w:t xml:space="preserve"> for</w:t>
      </w:r>
      <w:r w:rsidR="000A4338">
        <w:rPr>
          <w:rFonts w:ascii="Times New Roman" w:eastAsia="SimSun" w:hAnsi="Times New Roman" w:cs="Times New Roman"/>
          <w:lang w:eastAsia="zh-CN"/>
        </w:rPr>
        <w:t xml:space="preserve"> anchor generation of</w:t>
      </w:r>
      <w:r w:rsidRPr="001E23B5">
        <w:rPr>
          <w:rFonts w:ascii="Times New Roman" w:eastAsia="SimSun" w:hAnsi="Times New Roman" w:cs="Times New Roman"/>
          <w:lang w:eastAsia="zh-CN"/>
        </w:rPr>
        <w:t xml:space="preserve"> SFU-HW video sequences</w:t>
      </w:r>
    </w:p>
    <w:p w14:paraId="79D5CB27" w14:textId="74C63F0A"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Class A:</w:t>
      </w:r>
      <w:r w:rsidRPr="001E23B5">
        <w:rPr>
          <w:rFonts w:ascii="Times New Roman" w:hAnsi="Times New Roman" w:cs="Times New Roman"/>
          <w:lang w:val="en-GB"/>
        </w:rPr>
        <w:t xml:space="preserve"> Size 2560x1600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840"/>
        <w:gridCol w:w="1845"/>
        <w:gridCol w:w="1477"/>
        <w:gridCol w:w="2410"/>
      </w:tblGrid>
      <w:tr w:rsidR="00B27171" w:rsidRPr="001E23B5" w14:paraId="22009437" w14:textId="77777777" w:rsidTr="005306C0">
        <w:trPr>
          <w:jc w:val="center"/>
        </w:trPr>
        <w:tc>
          <w:tcPr>
            <w:tcW w:w="571" w:type="dxa"/>
          </w:tcPr>
          <w:p w14:paraId="19DFA131" w14:textId="77777777" w:rsidR="00B27171" w:rsidRPr="003458D5" w:rsidRDefault="00B27171" w:rsidP="003458D5">
            <w:pPr>
              <w:rPr>
                <w:rFonts w:ascii="Times New Roman" w:hAnsi="Times New Roman" w:cs="Times New Roman"/>
                <w:lang w:val="en-GB"/>
              </w:rPr>
            </w:pPr>
            <w:proofErr w:type="spellStart"/>
            <w:r w:rsidRPr="003458D5">
              <w:rPr>
                <w:rFonts w:ascii="Times New Roman" w:hAnsi="Times New Roman" w:cs="Times New Roman"/>
                <w:lang w:val="en-GB"/>
              </w:rPr>
              <w:t>Sxx</w:t>
            </w:r>
            <w:proofErr w:type="spellEnd"/>
          </w:p>
        </w:tc>
        <w:tc>
          <w:tcPr>
            <w:tcW w:w="840" w:type="dxa"/>
          </w:tcPr>
          <w:p w14:paraId="333783C8" w14:textId="77777777" w:rsidR="00B27171" w:rsidRPr="001E23B5" w:rsidRDefault="00B27171" w:rsidP="008C6F01">
            <w:pPr>
              <w:keepNext/>
              <w:rPr>
                <w:rFonts w:ascii="Times New Roman" w:hAnsi="Times New Roman" w:cs="Times New Roman"/>
                <w:lang w:val="en-GB"/>
              </w:rPr>
            </w:pPr>
            <w:r w:rsidRPr="001E23B5">
              <w:rPr>
                <w:rFonts w:ascii="Times New Roman" w:hAnsi="Times New Roman" w:cs="Times New Roman"/>
                <w:lang w:val="en-GB"/>
              </w:rPr>
              <w:t>Name</w:t>
            </w:r>
          </w:p>
        </w:tc>
        <w:tc>
          <w:tcPr>
            <w:tcW w:w="1845" w:type="dxa"/>
          </w:tcPr>
          <w:p w14:paraId="73C76539" w14:textId="29FE75B7" w:rsidR="00B27171" w:rsidRPr="001E23B5" w:rsidRDefault="002D5366" w:rsidP="008C6F01">
            <w:pPr>
              <w:keepNext/>
              <w:rPr>
                <w:rFonts w:ascii="Times New Roman" w:hAnsi="Times New Roman" w:cs="Times New Roman"/>
                <w:lang w:val="en-GB"/>
              </w:rPr>
            </w:pPr>
            <w:r w:rsidRPr="001E23B5">
              <w:rPr>
                <w:rFonts w:ascii="Times New Roman" w:hAnsi="Times New Roman" w:cs="Times New Roman"/>
              </w:rPr>
              <w:t>Resolution</w:t>
            </w:r>
          </w:p>
        </w:tc>
        <w:tc>
          <w:tcPr>
            <w:tcW w:w="1477" w:type="dxa"/>
          </w:tcPr>
          <w:p w14:paraId="4383262E" w14:textId="392BD4F7" w:rsidR="00B27171" w:rsidRPr="001E23B5" w:rsidRDefault="002D5366" w:rsidP="008C6F01">
            <w:pPr>
              <w:keepNext/>
              <w:rPr>
                <w:rFonts w:ascii="Times New Roman" w:hAnsi="Times New Roman" w:cs="Times New Roman"/>
                <w:lang w:val="en-GB"/>
              </w:rPr>
            </w:pPr>
            <w:r>
              <w:rPr>
                <w:rFonts w:ascii="Times New Roman" w:hAnsi="Times New Roman" w:cs="Times New Roman"/>
                <w:lang w:val="en-GB"/>
              </w:rPr>
              <w:t>Frame rate</w:t>
            </w:r>
          </w:p>
        </w:tc>
        <w:tc>
          <w:tcPr>
            <w:tcW w:w="2410" w:type="dxa"/>
          </w:tcPr>
          <w:p w14:paraId="564B4E1D" w14:textId="7EBA899C" w:rsidR="00B27171" w:rsidRPr="001E23B5" w:rsidRDefault="00B27171" w:rsidP="008C6F01">
            <w:pPr>
              <w:keepNext/>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2D68888F" w14:textId="77777777" w:rsidTr="005306C0">
        <w:trPr>
          <w:jc w:val="center"/>
        </w:trPr>
        <w:tc>
          <w:tcPr>
            <w:tcW w:w="571" w:type="dxa"/>
          </w:tcPr>
          <w:p w14:paraId="0B42C81E" w14:textId="77777777" w:rsidR="00B27171" w:rsidRPr="003458D5" w:rsidRDefault="00B27171" w:rsidP="003458D5">
            <w:pPr>
              <w:rPr>
                <w:rFonts w:ascii="Times New Roman" w:hAnsi="Times New Roman" w:cs="Times New Roman"/>
              </w:rPr>
            </w:pPr>
            <w:r w:rsidRPr="003458D5">
              <w:rPr>
                <w:rFonts w:ascii="Times New Roman" w:hAnsi="Times New Roman" w:cs="Times New Roman"/>
                <w:lang w:val="en-GB"/>
              </w:rPr>
              <w:t>S01</w:t>
            </w:r>
          </w:p>
        </w:tc>
        <w:tc>
          <w:tcPr>
            <w:tcW w:w="840" w:type="dxa"/>
          </w:tcPr>
          <w:p w14:paraId="1C03DAFA" w14:textId="77777777" w:rsidR="00B27171" w:rsidRPr="001E23B5" w:rsidRDefault="00B27171" w:rsidP="008C6F01">
            <w:pPr>
              <w:keepNext/>
              <w:rPr>
                <w:rFonts w:ascii="Times New Roman" w:hAnsi="Times New Roman" w:cs="Times New Roman"/>
                <w:lang w:val="en-GB"/>
              </w:rPr>
            </w:pPr>
            <w:r w:rsidRPr="001E23B5">
              <w:rPr>
                <w:rFonts w:ascii="Times New Roman" w:hAnsi="Times New Roman" w:cs="Times New Roman"/>
                <w:lang w:val="en-GB"/>
              </w:rPr>
              <w:t>Traffic</w:t>
            </w:r>
          </w:p>
        </w:tc>
        <w:tc>
          <w:tcPr>
            <w:tcW w:w="1845" w:type="dxa"/>
          </w:tcPr>
          <w:p w14:paraId="5AF46583" w14:textId="2358BEC9" w:rsidR="00B27171" w:rsidRPr="001E23B5" w:rsidRDefault="005A2D3C" w:rsidP="008C6F01">
            <w:pPr>
              <w:keepNext/>
              <w:rPr>
                <w:rFonts w:ascii="Times New Roman" w:hAnsi="Times New Roman" w:cs="Times New Roman"/>
                <w:lang w:val="en-GB"/>
              </w:rPr>
            </w:pPr>
            <w:r>
              <w:rPr>
                <w:rFonts w:ascii="Times New Roman" w:hAnsi="Times New Roman" w:cs="Times New Roman"/>
                <w:lang w:val="en-GB"/>
              </w:rPr>
              <w:t>2560</w:t>
            </w:r>
            <w:r w:rsidR="00B27171" w:rsidRPr="001E23B5">
              <w:rPr>
                <w:rFonts w:ascii="Times New Roman" w:hAnsi="Times New Roman" w:cs="Times New Roman"/>
                <w:lang w:val="en-GB"/>
              </w:rPr>
              <w:t>x</w:t>
            </w:r>
            <w:r>
              <w:rPr>
                <w:rFonts w:ascii="Times New Roman" w:hAnsi="Times New Roman" w:cs="Times New Roman"/>
                <w:lang w:val="en-GB"/>
              </w:rPr>
              <w:t>1600</w:t>
            </w:r>
          </w:p>
        </w:tc>
        <w:tc>
          <w:tcPr>
            <w:tcW w:w="1477" w:type="dxa"/>
          </w:tcPr>
          <w:p w14:paraId="6CE7315F" w14:textId="34C3BE95" w:rsidR="00B27171" w:rsidRPr="001E23B5" w:rsidRDefault="002D5366" w:rsidP="008C6F01">
            <w:pPr>
              <w:keepNext/>
              <w:rPr>
                <w:rFonts w:ascii="Times New Roman" w:hAnsi="Times New Roman" w:cs="Times New Roman"/>
                <w:lang w:val="en-GB" w:eastAsia="zh-CN"/>
              </w:rPr>
            </w:pPr>
            <w:r>
              <w:rPr>
                <w:rFonts w:ascii="Times New Roman" w:hAnsi="Times New Roman" w:cs="Times New Roman" w:hint="eastAsia"/>
                <w:lang w:val="en-GB" w:eastAsia="zh-CN"/>
              </w:rPr>
              <w:t>3</w:t>
            </w:r>
            <w:r>
              <w:rPr>
                <w:rFonts w:ascii="Times New Roman" w:hAnsi="Times New Roman" w:cs="Times New Roman"/>
                <w:lang w:val="en-GB" w:eastAsia="zh-CN"/>
              </w:rPr>
              <w:t>0</w:t>
            </w:r>
          </w:p>
        </w:tc>
        <w:tc>
          <w:tcPr>
            <w:tcW w:w="2410" w:type="dxa"/>
          </w:tcPr>
          <w:p w14:paraId="562A3CBA" w14:textId="7E21ACAD" w:rsidR="00B27171" w:rsidRPr="001E23B5" w:rsidRDefault="00B27171" w:rsidP="008C6F01">
            <w:pPr>
              <w:keepNext/>
              <w:rPr>
                <w:rFonts w:ascii="Times New Roman" w:hAnsi="Times New Roman" w:cs="Times New Roman"/>
                <w:lang w:val="en-GB"/>
              </w:rPr>
            </w:pPr>
            <w:r>
              <w:rPr>
                <w:rFonts w:ascii="Times New Roman" w:hAnsi="Times New Roman" w:cs="Times New Roman"/>
              </w:rPr>
              <w:t>{</w:t>
            </w:r>
            <w:r w:rsidR="008A0A93">
              <w:rPr>
                <w:rFonts w:ascii="Times New Roman" w:hAnsi="Times New Roman" w:cs="Times New Roman"/>
              </w:rPr>
              <w:t>37</w:t>
            </w:r>
            <w:r>
              <w:rPr>
                <w:rFonts w:ascii="Times New Roman" w:hAnsi="Times New Roman" w:cs="Times New Roman" w:hint="eastAsia"/>
                <w:lang w:eastAsia="zh-CN"/>
              </w:rPr>
              <w:t>,</w:t>
            </w:r>
            <w:r>
              <w:rPr>
                <w:rFonts w:ascii="Times New Roman" w:hAnsi="Times New Roman" w:cs="Times New Roman"/>
                <w:lang w:eastAsia="zh-CN"/>
              </w:rPr>
              <w:t xml:space="preserve"> </w:t>
            </w:r>
            <w:r w:rsidR="008A0A93">
              <w:rPr>
                <w:rFonts w:ascii="Times New Roman" w:hAnsi="Times New Roman" w:cs="Times New Roman"/>
                <w:lang w:eastAsia="zh-CN"/>
              </w:rPr>
              <w:t>42</w:t>
            </w:r>
            <w:r>
              <w:rPr>
                <w:rFonts w:ascii="Times New Roman" w:hAnsi="Times New Roman" w:cs="Times New Roman"/>
                <w:lang w:eastAsia="zh-CN"/>
              </w:rPr>
              <w:t xml:space="preserve">, </w:t>
            </w:r>
            <w:r w:rsidR="008A0A93">
              <w:rPr>
                <w:rFonts w:ascii="Times New Roman" w:hAnsi="Times New Roman" w:cs="Times New Roman"/>
                <w:lang w:eastAsia="zh-CN"/>
              </w:rPr>
              <w:t>47</w:t>
            </w:r>
            <w:r>
              <w:rPr>
                <w:rFonts w:ascii="Times New Roman" w:hAnsi="Times New Roman" w:cs="Times New Roman"/>
                <w:lang w:eastAsia="zh-CN"/>
              </w:rPr>
              <w:t xml:space="preserve">, </w:t>
            </w:r>
            <w:r w:rsidR="008A0A93">
              <w:rPr>
                <w:rFonts w:ascii="Times New Roman" w:hAnsi="Times New Roman" w:cs="Times New Roman"/>
                <w:lang w:eastAsia="zh-CN"/>
              </w:rPr>
              <w:t>52</w:t>
            </w:r>
            <w:r>
              <w:rPr>
                <w:rFonts w:ascii="Times New Roman" w:hAnsi="Times New Roman" w:cs="Times New Roman"/>
                <w:lang w:eastAsia="zh-CN"/>
              </w:rPr>
              <w:t xml:space="preserve">, </w:t>
            </w:r>
            <w:r w:rsidR="008A0A93">
              <w:rPr>
                <w:rFonts w:ascii="Times New Roman" w:hAnsi="Times New Roman" w:cs="Times New Roman"/>
                <w:lang w:eastAsia="zh-CN"/>
              </w:rPr>
              <w:t>57</w:t>
            </w:r>
            <w:r>
              <w:rPr>
                <w:rFonts w:ascii="Times New Roman" w:hAnsi="Times New Roman" w:cs="Times New Roman"/>
                <w:lang w:eastAsia="zh-CN"/>
              </w:rPr>
              <w:t xml:space="preserve">, </w:t>
            </w:r>
            <w:r w:rsidR="008A0A93">
              <w:rPr>
                <w:rFonts w:ascii="Times New Roman" w:hAnsi="Times New Roman" w:cs="Times New Roman"/>
                <w:lang w:eastAsia="zh-CN"/>
              </w:rPr>
              <w:t>62</w:t>
            </w:r>
            <w:r>
              <w:rPr>
                <w:rFonts w:ascii="Times New Roman" w:hAnsi="Times New Roman" w:cs="Times New Roman"/>
              </w:rPr>
              <w:t>}</w:t>
            </w:r>
          </w:p>
        </w:tc>
      </w:tr>
    </w:tbl>
    <w:p w14:paraId="1E4B9963" w14:textId="77777777" w:rsidR="00EF1EDA" w:rsidRPr="001E23B5" w:rsidRDefault="00EF1EDA" w:rsidP="00EF1EDA">
      <w:pPr>
        <w:rPr>
          <w:rFonts w:ascii="Times New Roman" w:hAnsi="Times New Roman" w:cs="Times New Roman"/>
          <w:lang w:val="en-GB"/>
        </w:rPr>
      </w:pPr>
    </w:p>
    <w:p w14:paraId="554830B9"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B: </w:t>
      </w:r>
      <w:r w:rsidRPr="001E23B5">
        <w:rPr>
          <w:rFonts w:ascii="Times New Roman" w:hAnsi="Times New Roman" w:cs="Times New Roman"/>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1646"/>
        <w:gridCol w:w="1335"/>
        <w:gridCol w:w="1260"/>
        <w:gridCol w:w="2571"/>
      </w:tblGrid>
      <w:tr w:rsidR="002D5366" w:rsidRPr="001E23B5" w14:paraId="66E94829" w14:textId="77777777" w:rsidTr="003458D5">
        <w:trPr>
          <w:jc w:val="center"/>
        </w:trPr>
        <w:tc>
          <w:tcPr>
            <w:tcW w:w="574" w:type="dxa"/>
          </w:tcPr>
          <w:p w14:paraId="4D82072B" w14:textId="77777777" w:rsidR="002D5366" w:rsidRPr="001E23B5" w:rsidRDefault="002D5366" w:rsidP="002D5366">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646" w:type="dxa"/>
          </w:tcPr>
          <w:p w14:paraId="1059CDEC"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335" w:type="dxa"/>
          </w:tcPr>
          <w:p w14:paraId="603D8D48" w14:textId="7AA92D4F"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60" w:type="dxa"/>
          </w:tcPr>
          <w:p w14:paraId="3461E5FD" w14:textId="69CA50E3"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71" w:type="dxa"/>
          </w:tcPr>
          <w:p w14:paraId="76B05CE9" w14:textId="0D8E1E7E" w:rsidR="002D5366" w:rsidRPr="001E23B5" w:rsidRDefault="002D5366"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18F665B3" w14:textId="77777777" w:rsidTr="003458D5">
        <w:trPr>
          <w:jc w:val="center"/>
        </w:trPr>
        <w:tc>
          <w:tcPr>
            <w:tcW w:w="574" w:type="dxa"/>
          </w:tcPr>
          <w:p w14:paraId="1E822DEE"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S03</w:t>
            </w:r>
          </w:p>
        </w:tc>
        <w:tc>
          <w:tcPr>
            <w:tcW w:w="1646" w:type="dxa"/>
          </w:tcPr>
          <w:p w14:paraId="0328BF8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Kimono</w:t>
            </w:r>
          </w:p>
        </w:tc>
        <w:tc>
          <w:tcPr>
            <w:tcW w:w="1335" w:type="dxa"/>
          </w:tcPr>
          <w:p w14:paraId="4D4977FD" w14:textId="3856285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168CF0BE" w14:textId="4F0833A5"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2</w:t>
            </w:r>
            <w:r>
              <w:rPr>
                <w:rFonts w:ascii="Times New Roman" w:hAnsi="Times New Roman" w:cs="Times New Roman"/>
                <w:lang w:val="en-GB" w:eastAsia="zh-CN"/>
              </w:rPr>
              <w:t>4</w:t>
            </w:r>
          </w:p>
        </w:tc>
        <w:tc>
          <w:tcPr>
            <w:tcW w:w="2571" w:type="dxa"/>
          </w:tcPr>
          <w:p w14:paraId="3BE69BDE" w14:textId="00562B58" w:rsidR="00B27171" w:rsidRPr="001E23B5" w:rsidRDefault="002D5366"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sidR="008A0A93">
              <w:rPr>
                <w:rFonts w:ascii="Times New Roman" w:hAnsi="Times New Roman" w:cs="Times New Roman" w:hint="eastAsia"/>
                <w:lang w:eastAsia="zh-CN"/>
              </w:rPr>
              <w:t>,</w:t>
            </w:r>
            <w:r w:rsidR="008A0A93">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5B1EBD10" w14:textId="77777777" w:rsidTr="003458D5">
        <w:trPr>
          <w:jc w:val="center"/>
        </w:trPr>
        <w:tc>
          <w:tcPr>
            <w:tcW w:w="574" w:type="dxa"/>
          </w:tcPr>
          <w:p w14:paraId="3FA83388"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S04</w:t>
            </w:r>
          </w:p>
        </w:tc>
        <w:tc>
          <w:tcPr>
            <w:tcW w:w="1646" w:type="dxa"/>
          </w:tcPr>
          <w:p w14:paraId="32CDC864"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ParkScene</w:t>
            </w:r>
            <w:proofErr w:type="spellEnd"/>
          </w:p>
        </w:tc>
        <w:tc>
          <w:tcPr>
            <w:tcW w:w="1335" w:type="dxa"/>
          </w:tcPr>
          <w:p w14:paraId="1B8D71F5" w14:textId="74F78D2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1C597E60" w14:textId="6B146DE7" w:rsidR="00B27171" w:rsidRPr="001E23B5" w:rsidRDefault="002D5366" w:rsidP="008C6F01">
            <w:pPr>
              <w:rPr>
                <w:rFonts w:ascii="Times New Roman" w:hAnsi="Times New Roman" w:cs="Times New Roman"/>
                <w:lang w:val="en-GB"/>
              </w:rPr>
            </w:pPr>
            <w:r>
              <w:rPr>
                <w:rFonts w:ascii="Times New Roman" w:hAnsi="Times New Roman" w:cs="Times New Roman"/>
                <w:lang w:val="en-GB"/>
              </w:rPr>
              <w:t>24</w:t>
            </w:r>
          </w:p>
        </w:tc>
        <w:tc>
          <w:tcPr>
            <w:tcW w:w="2571" w:type="dxa"/>
          </w:tcPr>
          <w:p w14:paraId="37127BA8" w14:textId="2CC07A26"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60B94E0B" w14:textId="77777777" w:rsidTr="003458D5">
        <w:trPr>
          <w:jc w:val="center"/>
        </w:trPr>
        <w:tc>
          <w:tcPr>
            <w:tcW w:w="574" w:type="dxa"/>
          </w:tcPr>
          <w:p w14:paraId="4547F145"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S05</w:t>
            </w:r>
          </w:p>
        </w:tc>
        <w:tc>
          <w:tcPr>
            <w:tcW w:w="1646" w:type="dxa"/>
          </w:tcPr>
          <w:p w14:paraId="73FFB177"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Cactus</w:t>
            </w:r>
          </w:p>
        </w:tc>
        <w:tc>
          <w:tcPr>
            <w:tcW w:w="1335" w:type="dxa"/>
          </w:tcPr>
          <w:p w14:paraId="3348146C" w14:textId="1E9B2B9A"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6F44462D" w14:textId="4E6AE89A" w:rsidR="00B27171" w:rsidRPr="001E23B5" w:rsidRDefault="002D5366" w:rsidP="008C6F01">
            <w:pPr>
              <w:rPr>
                <w:rFonts w:ascii="Times New Roman" w:hAnsi="Times New Roman" w:cs="Times New Roman"/>
                <w:lang w:val="en-GB" w:eastAsia="zh-CN"/>
              </w:rPr>
            </w:pPr>
            <w:r>
              <w:rPr>
                <w:rFonts w:ascii="Times New Roman" w:hAnsi="Times New Roman" w:cs="Times New Roman"/>
                <w:lang w:val="en-GB" w:eastAsia="zh-CN"/>
              </w:rPr>
              <w:t>50</w:t>
            </w:r>
          </w:p>
        </w:tc>
        <w:tc>
          <w:tcPr>
            <w:tcW w:w="2571" w:type="dxa"/>
          </w:tcPr>
          <w:p w14:paraId="19FB8210" w14:textId="094F6613"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6231C01D" w14:textId="77777777" w:rsidTr="003458D5">
        <w:trPr>
          <w:jc w:val="center"/>
        </w:trPr>
        <w:tc>
          <w:tcPr>
            <w:tcW w:w="574" w:type="dxa"/>
          </w:tcPr>
          <w:p w14:paraId="3FF3D89C"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S06</w:t>
            </w:r>
          </w:p>
        </w:tc>
        <w:tc>
          <w:tcPr>
            <w:tcW w:w="1646" w:type="dxa"/>
          </w:tcPr>
          <w:p w14:paraId="08C99FA2"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BasketballDrive</w:t>
            </w:r>
            <w:proofErr w:type="spellEnd"/>
            <w:r w:rsidRPr="001E23B5">
              <w:rPr>
                <w:rFonts w:ascii="Times New Roman" w:hAnsi="Times New Roman" w:cs="Times New Roman"/>
                <w:lang w:val="en-GB"/>
              </w:rPr>
              <w:t xml:space="preserve"> </w:t>
            </w:r>
          </w:p>
        </w:tc>
        <w:tc>
          <w:tcPr>
            <w:tcW w:w="1335" w:type="dxa"/>
          </w:tcPr>
          <w:p w14:paraId="39FDBDDA" w14:textId="2F346ECD"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56693048" w14:textId="2584BB33"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71" w:type="dxa"/>
          </w:tcPr>
          <w:p w14:paraId="728E8FDB" w14:textId="4538CF6C"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04FD7A6A" w14:textId="77777777" w:rsidTr="003458D5">
        <w:trPr>
          <w:jc w:val="center"/>
        </w:trPr>
        <w:tc>
          <w:tcPr>
            <w:tcW w:w="574" w:type="dxa"/>
          </w:tcPr>
          <w:p w14:paraId="29A4069B"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S07</w:t>
            </w:r>
          </w:p>
        </w:tc>
        <w:tc>
          <w:tcPr>
            <w:tcW w:w="1646" w:type="dxa"/>
          </w:tcPr>
          <w:p w14:paraId="149E3BA2"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BQTerrace</w:t>
            </w:r>
            <w:proofErr w:type="spellEnd"/>
          </w:p>
        </w:tc>
        <w:tc>
          <w:tcPr>
            <w:tcW w:w="1335" w:type="dxa"/>
          </w:tcPr>
          <w:p w14:paraId="156268BB" w14:textId="463A8C75"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7B588E38" w14:textId="0767AE82"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71" w:type="dxa"/>
          </w:tcPr>
          <w:p w14:paraId="2D893D32" w14:textId="79376C92"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bl>
    <w:p w14:paraId="0B4DE06B" w14:textId="77777777" w:rsidR="00EF1EDA" w:rsidRPr="001E23B5" w:rsidRDefault="00EF1EDA" w:rsidP="00EF1EDA">
      <w:pPr>
        <w:rPr>
          <w:rFonts w:ascii="Times New Roman" w:hAnsi="Times New Roman" w:cs="Times New Roman"/>
          <w:lang w:val="en-GB"/>
        </w:rPr>
      </w:pPr>
    </w:p>
    <w:p w14:paraId="45A72D48"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Class C:</w:t>
      </w:r>
      <w:r w:rsidRPr="001E23B5">
        <w:rPr>
          <w:rFonts w:ascii="Times New Roman" w:hAnsi="Times New Roman" w:cs="Times New Roman"/>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26"/>
        <w:gridCol w:w="1170"/>
        <w:gridCol w:w="1292"/>
        <w:gridCol w:w="2552"/>
      </w:tblGrid>
      <w:tr w:rsidR="002D5366" w:rsidRPr="001E23B5" w14:paraId="60028EB4" w14:textId="77777777" w:rsidTr="003458D5">
        <w:trPr>
          <w:jc w:val="center"/>
        </w:trPr>
        <w:tc>
          <w:tcPr>
            <w:tcW w:w="585" w:type="dxa"/>
          </w:tcPr>
          <w:p w14:paraId="3980F6C7" w14:textId="77777777" w:rsidR="002D5366" w:rsidRPr="001E23B5" w:rsidRDefault="002D5366" w:rsidP="002D5366">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626" w:type="dxa"/>
          </w:tcPr>
          <w:p w14:paraId="2387FF0B"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170" w:type="dxa"/>
          </w:tcPr>
          <w:p w14:paraId="33501F2A" w14:textId="64CD4F33"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92" w:type="dxa"/>
          </w:tcPr>
          <w:p w14:paraId="23C863C1" w14:textId="2678ECCE"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2" w:type="dxa"/>
          </w:tcPr>
          <w:p w14:paraId="53BBA054" w14:textId="4C31B86F"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161B961B" w14:textId="77777777" w:rsidTr="003458D5">
        <w:trPr>
          <w:jc w:val="center"/>
        </w:trPr>
        <w:tc>
          <w:tcPr>
            <w:tcW w:w="585" w:type="dxa"/>
          </w:tcPr>
          <w:p w14:paraId="5D298793"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S08</w:t>
            </w:r>
          </w:p>
        </w:tc>
        <w:tc>
          <w:tcPr>
            <w:tcW w:w="1626" w:type="dxa"/>
          </w:tcPr>
          <w:p w14:paraId="1D42F9BB"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BasketballDrill</w:t>
            </w:r>
            <w:proofErr w:type="spellEnd"/>
          </w:p>
        </w:tc>
        <w:tc>
          <w:tcPr>
            <w:tcW w:w="1170" w:type="dxa"/>
          </w:tcPr>
          <w:p w14:paraId="2D7340EB" w14:textId="6F7D8184"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398E43E0" w14:textId="60BDEB51" w:rsidR="00B27171" w:rsidRPr="001E23B5" w:rsidRDefault="00FC41FE" w:rsidP="008C6F01">
            <w:pPr>
              <w:rPr>
                <w:rFonts w:ascii="Times New Roman" w:hAnsi="Times New Roman" w:cs="Times New Roman"/>
                <w:lang w:val="en-GB"/>
              </w:rPr>
            </w:pPr>
            <w:r>
              <w:rPr>
                <w:rFonts w:ascii="Times New Roman" w:hAnsi="Times New Roman" w:cs="Times New Roman"/>
                <w:lang w:val="en-GB"/>
              </w:rPr>
              <w:t>50</w:t>
            </w:r>
          </w:p>
        </w:tc>
        <w:tc>
          <w:tcPr>
            <w:tcW w:w="2552" w:type="dxa"/>
          </w:tcPr>
          <w:p w14:paraId="51D93D90" w14:textId="62B9BCA4" w:rsidR="00B27171" w:rsidRPr="001E23B5" w:rsidRDefault="0022140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w:t>
            </w:r>
            <w:r w:rsidR="008A0A93">
              <w:rPr>
                <w:rFonts w:ascii="Times New Roman" w:hAnsi="Times New Roman" w:cs="Times New Roman"/>
                <w:lang w:eastAsia="zh-CN"/>
              </w:rPr>
              <w:t>, 52</w:t>
            </w:r>
            <w:r>
              <w:rPr>
                <w:rFonts w:ascii="Times New Roman" w:hAnsi="Times New Roman" w:cs="Times New Roman"/>
              </w:rPr>
              <w:t>}</w:t>
            </w:r>
          </w:p>
        </w:tc>
      </w:tr>
      <w:tr w:rsidR="00B27171" w:rsidRPr="001E23B5" w14:paraId="0D682AC9" w14:textId="77777777" w:rsidTr="003458D5">
        <w:trPr>
          <w:jc w:val="center"/>
        </w:trPr>
        <w:tc>
          <w:tcPr>
            <w:tcW w:w="585" w:type="dxa"/>
          </w:tcPr>
          <w:p w14:paraId="3B5A46A7"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S09</w:t>
            </w:r>
          </w:p>
        </w:tc>
        <w:tc>
          <w:tcPr>
            <w:tcW w:w="1626" w:type="dxa"/>
          </w:tcPr>
          <w:p w14:paraId="11553B07"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BQMall</w:t>
            </w:r>
            <w:proofErr w:type="spellEnd"/>
          </w:p>
        </w:tc>
        <w:tc>
          <w:tcPr>
            <w:tcW w:w="1170" w:type="dxa"/>
          </w:tcPr>
          <w:p w14:paraId="0DC64487" w14:textId="182EA560"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0A3F9F60" w14:textId="55353BC0" w:rsidR="00B27171" w:rsidRPr="001E23B5" w:rsidRDefault="00FC41FE" w:rsidP="008C6F01">
            <w:pPr>
              <w:rPr>
                <w:rFonts w:ascii="Times New Roman" w:hAnsi="Times New Roman" w:cs="Times New Roman"/>
                <w:lang w:val="en-GB"/>
              </w:rPr>
            </w:pPr>
            <w:r>
              <w:rPr>
                <w:rFonts w:ascii="Times New Roman" w:hAnsi="Times New Roman" w:cs="Times New Roman"/>
                <w:lang w:val="en-GB"/>
              </w:rPr>
              <w:t>60</w:t>
            </w:r>
          </w:p>
        </w:tc>
        <w:tc>
          <w:tcPr>
            <w:tcW w:w="2552" w:type="dxa"/>
          </w:tcPr>
          <w:p w14:paraId="657D27AE" w14:textId="736DD8BF"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r w:rsidR="00B27171" w:rsidRPr="001E23B5" w14:paraId="3370975A" w14:textId="77777777" w:rsidTr="003458D5">
        <w:trPr>
          <w:jc w:val="center"/>
        </w:trPr>
        <w:tc>
          <w:tcPr>
            <w:tcW w:w="585" w:type="dxa"/>
          </w:tcPr>
          <w:p w14:paraId="703E1C0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S10</w:t>
            </w:r>
          </w:p>
        </w:tc>
        <w:tc>
          <w:tcPr>
            <w:tcW w:w="1626" w:type="dxa"/>
          </w:tcPr>
          <w:p w14:paraId="19C770C0"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PartyScene</w:t>
            </w:r>
            <w:proofErr w:type="spellEnd"/>
          </w:p>
        </w:tc>
        <w:tc>
          <w:tcPr>
            <w:tcW w:w="1170" w:type="dxa"/>
          </w:tcPr>
          <w:p w14:paraId="133D2EA0" w14:textId="68BAB2E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2D325E6F" w14:textId="2A85FE24" w:rsidR="00B27171" w:rsidRPr="001E23B5" w:rsidRDefault="00FC41FE" w:rsidP="008C6F01">
            <w:pPr>
              <w:rPr>
                <w:rFonts w:ascii="Times New Roman" w:hAnsi="Times New Roman" w:cs="Times New Roman"/>
                <w:lang w:val="en-GB"/>
              </w:rPr>
            </w:pPr>
            <w:r>
              <w:rPr>
                <w:rFonts w:ascii="Times New Roman" w:hAnsi="Times New Roman" w:cs="Times New Roman"/>
                <w:lang w:val="en-GB"/>
              </w:rPr>
              <w:t>50</w:t>
            </w:r>
          </w:p>
        </w:tc>
        <w:tc>
          <w:tcPr>
            <w:tcW w:w="2552" w:type="dxa"/>
          </w:tcPr>
          <w:p w14:paraId="0255DF9F" w14:textId="51524D23"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r w:rsidR="00B27171" w:rsidRPr="001E23B5" w14:paraId="421CA192" w14:textId="77777777" w:rsidTr="003458D5">
        <w:trPr>
          <w:jc w:val="center"/>
        </w:trPr>
        <w:tc>
          <w:tcPr>
            <w:tcW w:w="585" w:type="dxa"/>
          </w:tcPr>
          <w:p w14:paraId="016B2135"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S11</w:t>
            </w:r>
          </w:p>
        </w:tc>
        <w:tc>
          <w:tcPr>
            <w:tcW w:w="1626" w:type="dxa"/>
          </w:tcPr>
          <w:p w14:paraId="05E599A4"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RaceHorses</w:t>
            </w:r>
            <w:proofErr w:type="spellEnd"/>
          </w:p>
        </w:tc>
        <w:tc>
          <w:tcPr>
            <w:tcW w:w="1170" w:type="dxa"/>
          </w:tcPr>
          <w:p w14:paraId="5443E293" w14:textId="7ABFD01C"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4B57F701" w14:textId="6FC2E819" w:rsidR="00B27171" w:rsidRPr="001E23B5" w:rsidRDefault="00FC41FE" w:rsidP="008C6F01">
            <w:pPr>
              <w:rPr>
                <w:rFonts w:ascii="Times New Roman" w:hAnsi="Times New Roman" w:cs="Times New Roman"/>
                <w:lang w:val="en-GB"/>
              </w:rPr>
            </w:pPr>
            <w:r>
              <w:rPr>
                <w:rFonts w:ascii="Times New Roman" w:hAnsi="Times New Roman" w:cs="Times New Roman"/>
                <w:lang w:val="en-GB"/>
              </w:rPr>
              <w:t>30</w:t>
            </w:r>
          </w:p>
        </w:tc>
        <w:tc>
          <w:tcPr>
            <w:tcW w:w="2552" w:type="dxa"/>
          </w:tcPr>
          <w:p w14:paraId="47311C6F" w14:textId="1228AFA8"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bl>
    <w:p w14:paraId="5F6F304F" w14:textId="77777777" w:rsidR="00EF1EDA" w:rsidRPr="001E23B5" w:rsidRDefault="00EF1EDA" w:rsidP="00EF1EDA">
      <w:pPr>
        <w:rPr>
          <w:rFonts w:ascii="Times New Roman" w:hAnsi="Times New Roman" w:cs="Times New Roman"/>
          <w:lang w:val="en-GB"/>
        </w:rPr>
      </w:pPr>
    </w:p>
    <w:p w14:paraId="479D3179"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D: </w:t>
      </w:r>
      <w:r w:rsidRPr="001E23B5">
        <w:rPr>
          <w:rFonts w:ascii="Times New Roman" w:hAnsi="Times New Roman" w:cs="Times New Roman"/>
          <w:lang w:val="en-GB"/>
        </w:rPr>
        <w:t>Size 416x240p (WQVGA) 30-60 fps</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1836"/>
        <w:gridCol w:w="1170"/>
        <w:gridCol w:w="1261"/>
        <w:gridCol w:w="2499"/>
      </w:tblGrid>
      <w:tr w:rsidR="002D5366" w:rsidRPr="001E23B5" w14:paraId="49FA3652" w14:textId="77777777" w:rsidTr="003458D5">
        <w:trPr>
          <w:jc w:val="center"/>
        </w:trPr>
        <w:tc>
          <w:tcPr>
            <w:tcW w:w="601" w:type="dxa"/>
          </w:tcPr>
          <w:p w14:paraId="747FC293" w14:textId="77777777" w:rsidR="002D5366" w:rsidRPr="001E23B5" w:rsidRDefault="002D5366" w:rsidP="002D5366">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840" w:type="dxa"/>
          </w:tcPr>
          <w:p w14:paraId="64587683"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098" w:type="dxa"/>
          </w:tcPr>
          <w:p w14:paraId="30C77C32" w14:textId="3BC6CC67"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76" w:type="dxa"/>
          </w:tcPr>
          <w:p w14:paraId="6FF4669F" w14:textId="0D2D9A70"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1" w:type="dxa"/>
          </w:tcPr>
          <w:p w14:paraId="6058CE96" w14:textId="298CEF7F"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44B3BB89" w14:textId="77777777" w:rsidTr="003458D5">
        <w:trPr>
          <w:jc w:val="center"/>
        </w:trPr>
        <w:tc>
          <w:tcPr>
            <w:tcW w:w="601" w:type="dxa"/>
          </w:tcPr>
          <w:p w14:paraId="1F02BBDC"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S12</w:t>
            </w:r>
          </w:p>
        </w:tc>
        <w:tc>
          <w:tcPr>
            <w:tcW w:w="1840" w:type="dxa"/>
          </w:tcPr>
          <w:p w14:paraId="46EDB91E"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BasketballPass</w:t>
            </w:r>
            <w:proofErr w:type="spellEnd"/>
          </w:p>
        </w:tc>
        <w:tc>
          <w:tcPr>
            <w:tcW w:w="1098" w:type="dxa"/>
          </w:tcPr>
          <w:p w14:paraId="28E397B4" w14:textId="575D4170"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3E3FAC22" w14:textId="48AFCC70"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51" w:type="dxa"/>
          </w:tcPr>
          <w:p w14:paraId="4FD1F513" w14:textId="78FAC6AA"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2ACECA18" w14:textId="77777777" w:rsidTr="003458D5">
        <w:trPr>
          <w:jc w:val="center"/>
        </w:trPr>
        <w:tc>
          <w:tcPr>
            <w:tcW w:w="601" w:type="dxa"/>
          </w:tcPr>
          <w:p w14:paraId="3E2E443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S13</w:t>
            </w:r>
          </w:p>
        </w:tc>
        <w:tc>
          <w:tcPr>
            <w:tcW w:w="1840" w:type="dxa"/>
          </w:tcPr>
          <w:p w14:paraId="0FFCF7B0"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BQSquare</w:t>
            </w:r>
            <w:proofErr w:type="spellEnd"/>
          </w:p>
        </w:tc>
        <w:tc>
          <w:tcPr>
            <w:tcW w:w="1098" w:type="dxa"/>
          </w:tcPr>
          <w:p w14:paraId="76B6C365" w14:textId="40FFFBFB"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5C72FD30" w14:textId="3B461B6B"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6</w:t>
            </w:r>
            <w:r>
              <w:rPr>
                <w:rFonts w:ascii="Times New Roman" w:hAnsi="Times New Roman" w:cs="Times New Roman"/>
                <w:lang w:val="en-GB" w:eastAsia="zh-CN"/>
              </w:rPr>
              <w:t>0</w:t>
            </w:r>
          </w:p>
        </w:tc>
        <w:tc>
          <w:tcPr>
            <w:tcW w:w="2551" w:type="dxa"/>
          </w:tcPr>
          <w:p w14:paraId="2ACA37E3" w14:textId="089F71BA"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0DF4C544" w14:textId="77777777" w:rsidTr="003458D5">
        <w:trPr>
          <w:jc w:val="center"/>
        </w:trPr>
        <w:tc>
          <w:tcPr>
            <w:tcW w:w="601" w:type="dxa"/>
          </w:tcPr>
          <w:p w14:paraId="5A2BD142"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S14</w:t>
            </w:r>
          </w:p>
        </w:tc>
        <w:tc>
          <w:tcPr>
            <w:tcW w:w="1840" w:type="dxa"/>
          </w:tcPr>
          <w:p w14:paraId="5E07C94F"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BlowingBubbles</w:t>
            </w:r>
            <w:proofErr w:type="spellEnd"/>
          </w:p>
        </w:tc>
        <w:tc>
          <w:tcPr>
            <w:tcW w:w="1098" w:type="dxa"/>
          </w:tcPr>
          <w:p w14:paraId="6BC2D0F6" w14:textId="3ECAE4A7"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2BD75179" w14:textId="24ABEE4B"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51" w:type="dxa"/>
          </w:tcPr>
          <w:p w14:paraId="5188F390" w14:textId="627DF52C"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4A3FDEC4" w14:textId="77777777" w:rsidTr="003458D5">
        <w:trPr>
          <w:jc w:val="center"/>
        </w:trPr>
        <w:tc>
          <w:tcPr>
            <w:tcW w:w="601" w:type="dxa"/>
          </w:tcPr>
          <w:p w14:paraId="02406F0A"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S15</w:t>
            </w:r>
          </w:p>
        </w:tc>
        <w:tc>
          <w:tcPr>
            <w:tcW w:w="1840" w:type="dxa"/>
          </w:tcPr>
          <w:p w14:paraId="7CF081FC" w14:textId="77777777" w:rsidR="00B27171" w:rsidRPr="001E23B5" w:rsidRDefault="00B27171" w:rsidP="008C6F01">
            <w:pPr>
              <w:rPr>
                <w:rFonts w:ascii="Times New Roman" w:hAnsi="Times New Roman" w:cs="Times New Roman"/>
                <w:lang w:val="en-GB"/>
              </w:rPr>
            </w:pPr>
            <w:proofErr w:type="spellStart"/>
            <w:r w:rsidRPr="001E23B5">
              <w:rPr>
                <w:rFonts w:ascii="Times New Roman" w:hAnsi="Times New Roman" w:cs="Times New Roman"/>
                <w:lang w:val="en-GB"/>
              </w:rPr>
              <w:t>RaceHorses</w:t>
            </w:r>
            <w:proofErr w:type="spellEnd"/>
          </w:p>
        </w:tc>
        <w:tc>
          <w:tcPr>
            <w:tcW w:w="1098" w:type="dxa"/>
          </w:tcPr>
          <w:p w14:paraId="31B798F6" w14:textId="0135B056"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6B73DBDF" w14:textId="7C9E709E"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3</w:t>
            </w:r>
            <w:r>
              <w:rPr>
                <w:rFonts w:ascii="Times New Roman" w:hAnsi="Times New Roman" w:cs="Times New Roman"/>
                <w:lang w:val="en-GB" w:eastAsia="zh-CN"/>
              </w:rPr>
              <w:t>0</w:t>
            </w:r>
          </w:p>
        </w:tc>
        <w:tc>
          <w:tcPr>
            <w:tcW w:w="2551" w:type="dxa"/>
          </w:tcPr>
          <w:p w14:paraId="54187B52" w14:textId="6DC6D33E"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0F51E736" w14:textId="77777777" w:rsidR="00EF1EDA" w:rsidRPr="001E23B5" w:rsidRDefault="00EF1EDA" w:rsidP="00EF1EDA">
      <w:pPr>
        <w:rPr>
          <w:rFonts w:ascii="Times New Roman" w:hAnsi="Times New Roman" w:cs="Times New Roman"/>
          <w:lang w:val="en-GB"/>
        </w:rPr>
      </w:pPr>
    </w:p>
    <w:p w14:paraId="541FCC92"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E: </w:t>
      </w:r>
      <w:r w:rsidRPr="001E23B5">
        <w:rPr>
          <w:rFonts w:ascii="Times New Roman" w:hAnsi="Times New Roman" w:cs="Times New Roman"/>
          <w:lang w:val="en-GB"/>
        </w:rPr>
        <w:t>Size 1280x720p 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703"/>
        <w:gridCol w:w="1170"/>
        <w:gridCol w:w="1341"/>
        <w:gridCol w:w="2551"/>
      </w:tblGrid>
      <w:tr w:rsidR="002D5366" w:rsidRPr="001E23B5" w14:paraId="641A2A4E" w14:textId="0FA1D088" w:rsidTr="003458D5">
        <w:trPr>
          <w:jc w:val="center"/>
        </w:trPr>
        <w:tc>
          <w:tcPr>
            <w:tcW w:w="601" w:type="dxa"/>
          </w:tcPr>
          <w:p w14:paraId="62F7E197" w14:textId="77777777" w:rsidR="002D5366" w:rsidRPr="001E23B5" w:rsidRDefault="002D5366" w:rsidP="002D5366">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703" w:type="dxa"/>
          </w:tcPr>
          <w:p w14:paraId="5A9654EA"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170" w:type="dxa"/>
          </w:tcPr>
          <w:p w14:paraId="544486E6" w14:textId="476422F9"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341" w:type="dxa"/>
          </w:tcPr>
          <w:p w14:paraId="1DA87EEE" w14:textId="48E136CA"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1" w:type="dxa"/>
          </w:tcPr>
          <w:p w14:paraId="4DC9AD80" w14:textId="5D60DCF2"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2D5366" w:rsidRPr="001E23B5" w14:paraId="75609A8E" w14:textId="4D11D4E7" w:rsidTr="003458D5">
        <w:trPr>
          <w:jc w:val="center"/>
        </w:trPr>
        <w:tc>
          <w:tcPr>
            <w:tcW w:w="601" w:type="dxa"/>
          </w:tcPr>
          <w:p w14:paraId="5AD5D4DE"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S16</w:t>
            </w:r>
          </w:p>
        </w:tc>
        <w:tc>
          <w:tcPr>
            <w:tcW w:w="1703" w:type="dxa"/>
          </w:tcPr>
          <w:p w14:paraId="58541D04" w14:textId="77777777" w:rsidR="002D5366" w:rsidRPr="001E23B5" w:rsidRDefault="002D5366" w:rsidP="008C6F01">
            <w:pPr>
              <w:rPr>
                <w:rFonts w:ascii="Times New Roman" w:hAnsi="Times New Roman" w:cs="Times New Roman"/>
                <w:lang w:val="en-GB"/>
              </w:rPr>
            </w:pPr>
            <w:proofErr w:type="spellStart"/>
            <w:r w:rsidRPr="001E23B5">
              <w:rPr>
                <w:rFonts w:ascii="Times New Roman" w:hAnsi="Times New Roman" w:cs="Times New Roman"/>
                <w:lang w:val="en-GB"/>
              </w:rPr>
              <w:t>FourPeople</w:t>
            </w:r>
            <w:proofErr w:type="spellEnd"/>
          </w:p>
        </w:tc>
        <w:tc>
          <w:tcPr>
            <w:tcW w:w="1170" w:type="dxa"/>
          </w:tcPr>
          <w:p w14:paraId="2DEA1086" w14:textId="7D5F8023"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792757CF" w14:textId="53B65D36"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40216DBF" w14:textId="1C2DEF17"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2D5366" w:rsidRPr="001E23B5" w14:paraId="639171E9" w14:textId="5D7C0B55" w:rsidTr="003458D5">
        <w:trPr>
          <w:jc w:val="center"/>
        </w:trPr>
        <w:tc>
          <w:tcPr>
            <w:tcW w:w="601" w:type="dxa"/>
          </w:tcPr>
          <w:p w14:paraId="16162B41"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S17</w:t>
            </w:r>
          </w:p>
        </w:tc>
        <w:tc>
          <w:tcPr>
            <w:tcW w:w="1703" w:type="dxa"/>
          </w:tcPr>
          <w:p w14:paraId="6B862537"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Johnny</w:t>
            </w:r>
          </w:p>
        </w:tc>
        <w:tc>
          <w:tcPr>
            <w:tcW w:w="1170" w:type="dxa"/>
          </w:tcPr>
          <w:p w14:paraId="144EAF8F" w14:textId="0DE79B32"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5CCDF088" w14:textId="6331481E"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7ACB98A3" w14:textId="4FE66215"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2D5366" w:rsidRPr="001E23B5" w14:paraId="3735D8EF" w14:textId="6FABA078" w:rsidTr="003458D5">
        <w:trPr>
          <w:jc w:val="center"/>
        </w:trPr>
        <w:tc>
          <w:tcPr>
            <w:tcW w:w="601" w:type="dxa"/>
          </w:tcPr>
          <w:p w14:paraId="5DCBF60C"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S18</w:t>
            </w:r>
          </w:p>
        </w:tc>
        <w:tc>
          <w:tcPr>
            <w:tcW w:w="1703" w:type="dxa"/>
          </w:tcPr>
          <w:p w14:paraId="74AB149B" w14:textId="77777777" w:rsidR="002D5366" w:rsidRPr="001E23B5" w:rsidRDefault="002D5366" w:rsidP="008C6F01">
            <w:pPr>
              <w:rPr>
                <w:rFonts w:ascii="Times New Roman" w:hAnsi="Times New Roman" w:cs="Times New Roman"/>
                <w:lang w:val="en-GB"/>
              </w:rPr>
            </w:pPr>
            <w:proofErr w:type="spellStart"/>
            <w:r w:rsidRPr="001E23B5">
              <w:rPr>
                <w:rFonts w:ascii="Times New Roman" w:hAnsi="Times New Roman" w:cs="Times New Roman"/>
                <w:lang w:val="en-GB"/>
              </w:rPr>
              <w:t>KristenAndSara</w:t>
            </w:r>
            <w:proofErr w:type="spellEnd"/>
          </w:p>
        </w:tc>
        <w:tc>
          <w:tcPr>
            <w:tcW w:w="1170" w:type="dxa"/>
          </w:tcPr>
          <w:p w14:paraId="62426DE0" w14:textId="620BDF93"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3061E909" w14:textId="24E973B1"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26381428" w14:textId="48945800"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616EFFB0" w14:textId="77777777" w:rsidR="00EF1EDA" w:rsidRDefault="00EF1EDA" w:rsidP="001C5CE6">
      <w:pPr>
        <w:pStyle w:val="ListParagraph"/>
        <w:jc w:val="center"/>
        <w:rPr>
          <w:rFonts w:ascii="Times New Roman" w:eastAsia="SimSun" w:hAnsi="Times New Roman" w:cs="Times New Roman"/>
          <w:b/>
          <w:bCs/>
          <w:sz w:val="28"/>
          <w:szCs w:val="28"/>
          <w:lang w:eastAsia="zh-CN"/>
        </w:rPr>
      </w:pPr>
    </w:p>
    <w:p w14:paraId="2C3F2EBA" w14:textId="53A34051" w:rsidR="00A37FF9" w:rsidRPr="001C5CE6" w:rsidRDefault="00A37FF9" w:rsidP="001C5CE6">
      <w:pPr>
        <w:pStyle w:val="ListParagraph"/>
        <w:jc w:val="center"/>
        <w:rPr>
          <w:rFonts w:ascii="Times New Roman" w:eastAsia="SimSun" w:hAnsi="Times New Roman" w:cs="Times New Roman"/>
          <w:b/>
          <w:bCs/>
          <w:sz w:val="28"/>
          <w:szCs w:val="28"/>
          <w:lang w:eastAsia="zh-CN"/>
        </w:rPr>
      </w:pPr>
      <w:r>
        <w:rPr>
          <w:rFonts w:ascii="Times New Roman" w:eastAsia="SimSun" w:hAnsi="Times New Roman" w:cs="Times New Roman" w:hint="eastAsia"/>
          <w:b/>
          <w:bCs/>
          <w:sz w:val="28"/>
          <w:szCs w:val="28"/>
          <w:lang w:eastAsia="zh-CN"/>
        </w:rPr>
        <w:t>A</w:t>
      </w:r>
      <w:r>
        <w:rPr>
          <w:rFonts w:ascii="Times New Roman" w:eastAsia="SimSun" w:hAnsi="Times New Roman" w:cs="Times New Roman"/>
          <w:b/>
          <w:bCs/>
          <w:sz w:val="28"/>
          <w:szCs w:val="28"/>
          <w:lang w:eastAsia="zh-CN"/>
        </w:rPr>
        <w:t>ppendix B</w:t>
      </w:r>
      <w:r w:rsidR="006C0033">
        <w:rPr>
          <w:rFonts w:ascii="Times New Roman" w:eastAsia="SimSun" w:hAnsi="Times New Roman" w:cs="Times New Roman"/>
          <w:b/>
          <w:bCs/>
          <w:sz w:val="28"/>
          <w:szCs w:val="28"/>
          <w:lang w:eastAsia="zh-CN"/>
        </w:rPr>
        <w:t>:</w:t>
      </w:r>
      <w:r w:rsidR="006B3FEC">
        <w:rPr>
          <w:rFonts w:ascii="Times New Roman" w:eastAsia="SimSun" w:hAnsi="Times New Roman" w:cs="Times New Roman"/>
          <w:b/>
          <w:bCs/>
          <w:sz w:val="28"/>
          <w:szCs w:val="28"/>
          <w:lang w:eastAsia="zh-CN"/>
        </w:rPr>
        <w:t xml:space="preserve"> </w:t>
      </w:r>
      <w:r w:rsidR="006B3FEC">
        <w:rPr>
          <w:rFonts w:ascii="Times New Roman" w:eastAsia="SimSun" w:hAnsi="Times New Roman" w:cs="Times New Roman" w:hint="eastAsia"/>
          <w:b/>
          <w:bCs/>
          <w:sz w:val="28"/>
          <w:szCs w:val="28"/>
          <w:lang w:eastAsia="zh-CN"/>
        </w:rPr>
        <w:t>B</w:t>
      </w:r>
      <w:r w:rsidR="006B3FEC">
        <w:rPr>
          <w:rFonts w:ascii="Times New Roman" w:eastAsia="SimSun" w:hAnsi="Times New Roman" w:cs="Times New Roman"/>
          <w:b/>
          <w:bCs/>
          <w:sz w:val="28"/>
          <w:szCs w:val="28"/>
          <w:lang w:eastAsia="zh-CN"/>
        </w:rPr>
        <w:t>i</w:t>
      </w:r>
      <w:r w:rsidR="006B3FEC">
        <w:rPr>
          <w:rFonts w:ascii="Times New Roman" w:eastAsia="SimSun" w:hAnsi="Times New Roman" w:cs="Times New Roman" w:hint="eastAsia"/>
          <w:b/>
          <w:bCs/>
          <w:sz w:val="28"/>
          <w:szCs w:val="28"/>
          <w:lang w:eastAsia="zh-CN"/>
        </w:rPr>
        <w:t>trate</w:t>
      </w:r>
      <w:r w:rsidR="006B3FEC">
        <w:rPr>
          <w:rFonts w:ascii="Times New Roman" w:eastAsia="SimSun" w:hAnsi="Times New Roman" w:cs="Times New Roman"/>
          <w:b/>
          <w:bCs/>
          <w:sz w:val="28"/>
          <w:szCs w:val="28"/>
          <w:lang w:eastAsia="zh-CN"/>
        </w:rPr>
        <w:t xml:space="preserve"> group for video sequences</w:t>
      </w:r>
    </w:p>
    <w:p w14:paraId="3999624B" w14:textId="6A8A7D65" w:rsidR="0023550F" w:rsidRPr="001E23B5" w:rsidRDefault="0023550F" w:rsidP="00881959">
      <w:pPr>
        <w:pStyle w:val="ListParagraph"/>
        <w:rPr>
          <w:rFonts w:ascii="Times New Roman" w:eastAsia="SimSun" w:hAnsi="Times New Roman" w:cs="Times New Roman"/>
          <w:lang w:eastAsia="zh-CN"/>
        </w:rPr>
      </w:pPr>
      <w:r>
        <w:rPr>
          <w:rFonts w:ascii="Times New Roman" w:eastAsia="SimSun" w:hAnsi="Times New Roman" w:cs="Times New Roman" w:hint="eastAsia"/>
          <w:lang w:eastAsia="zh-CN"/>
        </w:rPr>
        <w:t>T</w:t>
      </w:r>
      <w:r>
        <w:rPr>
          <w:rFonts w:ascii="Times New Roman" w:eastAsia="SimSun" w:hAnsi="Times New Roman" w:cs="Times New Roman"/>
          <w:lang w:eastAsia="zh-CN"/>
        </w:rPr>
        <w:t>he bitrate group for the TVD dataset and SFU-HW dataset is described in this appendix.</w:t>
      </w:r>
    </w:p>
    <w:p w14:paraId="48C3C514" w14:textId="296BDEE3" w:rsidR="0023550F" w:rsidRPr="001E23B5" w:rsidRDefault="0023550F" w:rsidP="001C5CE6">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Table 1. Rate group for TVD video sequences</w:t>
      </w:r>
    </w:p>
    <w:tbl>
      <w:tblPr>
        <w:tblStyle w:val="TableGrid"/>
        <w:tblW w:w="0" w:type="auto"/>
        <w:tblLook w:val="04A0" w:firstRow="1" w:lastRow="0" w:firstColumn="1" w:lastColumn="0" w:noHBand="0" w:noVBand="1"/>
      </w:tblPr>
      <w:tblGrid>
        <w:gridCol w:w="1834"/>
        <w:gridCol w:w="1996"/>
        <w:gridCol w:w="1848"/>
        <w:gridCol w:w="1666"/>
        <w:gridCol w:w="1666"/>
      </w:tblGrid>
      <w:tr w:rsidR="0023550F" w:rsidRPr="001E23B5" w14:paraId="5D5D2DCF" w14:textId="77777777" w:rsidTr="0023550F">
        <w:tc>
          <w:tcPr>
            <w:tcW w:w="1834" w:type="dxa"/>
          </w:tcPr>
          <w:p w14:paraId="7F9D71D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Name</w:t>
            </w:r>
          </w:p>
        </w:tc>
        <w:tc>
          <w:tcPr>
            <w:tcW w:w="1996" w:type="dxa"/>
          </w:tcPr>
          <w:p w14:paraId="562469D8"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Resolution</w:t>
            </w:r>
          </w:p>
        </w:tc>
        <w:tc>
          <w:tcPr>
            <w:tcW w:w="1848" w:type="dxa"/>
          </w:tcPr>
          <w:p w14:paraId="4DFD545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Frame rate</w:t>
            </w:r>
          </w:p>
        </w:tc>
        <w:tc>
          <w:tcPr>
            <w:tcW w:w="1666" w:type="dxa"/>
          </w:tcPr>
          <w:p w14:paraId="0A9880E5"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Bitrate group</w:t>
            </w:r>
          </w:p>
        </w:tc>
        <w:tc>
          <w:tcPr>
            <w:tcW w:w="1666" w:type="dxa"/>
          </w:tcPr>
          <w:p w14:paraId="1795800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Frame count</w:t>
            </w:r>
          </w:p>
        </w:tc>
      </w:tr>
      <w:tr w:rsidR="0023550F" w:rsidRPr="001E23B5" w14:paraId="77D8F333" w14:textId="77777777" w:rsidTr="0023550F">
        <w:tc>
          <w:tcPr>
            <w:tcW w:w="1834" w:type="dxa"/>
          </w:tcPr>
          <w:p w14:paraId="5AB350EA"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TVD-01</w:t>
            </w:r>
          </w:p>
        </w:tc>
        <w:tc>
          <w:tcPr>
            <w:tcW w:w="1996" w:type="dxa"/>
          </w:tcPr>
          <w:p w14:paraId="2C33FE5F"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61B2426C"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0EAB271E"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Group VII</w:t>
            </w:r>
          </w:p>
        </w:tc>
        <w:tc>
          <w:tcPr>
            <w:tcW w:w="1666" w:type="dxa"/>
          </w:tcPr>
          <w:p w14:paraId="5708635E"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3000</w:t>
            </w:r>
          </w:p>
        </w:tc>
      </w:tr>
      <w:tr w:rsidR="0023550F" w:rsidRPr="001E23B5" w14:paraId="1DFA3772" w14:textId="77777777" w:rsidTr="0023550F">
        <w:tc>
          <w:tcPr>
            <w:tcW w:w="1834" w:type="dxa"/>
          </w:tcPr>
          <w:p w14:paraId="58F6D480"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TVD-02</w:t>
            </w:r>
          </w:p>
        </w:tc>
        <w:tc>
          <w:tcPr>
            <w:tcW w:w="1996" w:type="dxa"/>
          </w:tcPr>
          <w:p w14:paraId="10431EC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7A00577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7A283948" w14:textId="2780E521" w:rsidR="0023550F" w:rsidRPr="001E23B5" w:rsidRDefault="0023550F" w:rsidP="00DF642D">
            <w:pPr>
              <w:rPr>
                <w:rFonts w:ascii="Times New Roman" w:hAnsi="Times New Roman" w:cs="Times New Roman"/>
              </w:rPr>
            </w:pPr>
            <w:r w:rsidRPr="001E23B5">
              <w:rPr>
                <w:rFonts w:ascii="Times New Roman" w:hAnsi="Times New Roman" w:cs="Times New Roman"/>
              </w:rPr>
              <w:t xml:space="preserve">Group </w:t>
            </w:r>
            <w:r w:rsidR="00F436B6">
              <w:rPr>
                <w:rFonts w:ascii="Times New Roman" w:hAnsi="Times New Roman" w:cs="Times New Roman"/>
              </w:rPr>
              <w:t>V</w:t>
            </w:r>
            <w:r w:rsidRPr="001E23B5">
              <w:rPr>
                <w:rFonts w:ascii="Times New Roman" w:hAnsi="Times New Roman" w:cs="Times New Roman"/>
              </w:rPr>
              <w:t>II</w:t>
            </w:r>
            <w:r w:rsidR="00F436B6">
              <w:rPr>
                <w:rFonts w:ascii="Times New Roman" w:hAnsi="Times New Roman" w:cs="Times New Roman"/>
              </w:rPr>
              <w:t>I</w:t>
            </w:r>
          </w:p>
        </w:tc>
        <w:tc>
          <w:tcPr>
            <w:tcW w:w="1666" w:type="dxa"/>
          </w:tcPr>
          <w:p w14:paraId="742A834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636</w:t>
            </w:r>
          </w:p>
        </w:tc>
      </w:tr>
      <w:tr w:rsidR="0023550F" w:rsidRPr="001E23B5" w14:paraId="6B642703" w14:textId="77777777" w:rsidTr="0023550F">
        <w:tc>
          <w:tcPr>
            <w:tcW w:w="1834" w:type="dxa"/>
          </w:tcPr>
          <w:p w14:paraId="232DDA5F"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TVD-03</w:t>
            </w:r>
          </w:p>
        </w:tc>
        <w:tc>
          <w:tcPr>
            <w:tcW w:w="1996" w:type="dxa"/>
          </w:tcPr>
          <w:p w14:paraId="311F2CB4"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1402C617"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49762BE2" w14:textId="4242D63C" w:rsidR="0023550F" w:rsidRPr="001E23B5" w:rsidRDefault="0023550F" w:rsidP="00DF642D">
            <w:pPr>
              <w:rPr>
                <w:rFonts w:ascii="Times New Roman" w:hAnsi="Times New Roman" w:cs="Times New Roman"/>
              </w:rPr>
            </w:pPr>
            <w:r w:rsidRPr="001E23B5">
              <w:rPr>
                <w:rFonts w:ascii="Times New Roman" w:hAnsi="Times New Roman" w:cs="Times New Roman"/>
              </w:rPr>
              <w:t xml:space="preserve">Group </w:t>
            </w:r>
            <w:r w:rsidR="00F436B6">
              <w:rPr>
                <w:rFonts w:ascii="Times New Roman" w:hAnsi="Times New Roman" w:cs="Times New Roman"/>
              </w:rPr>
              <w:t>IX</w:t>
            </w:r>
          </w:p>
        </w:tc>
        <w:tc>
          <w:tcPr>
            <w:tcW w:w="1666" w:type="dxa"/>
          </w:tcPr>
          <w:p w14:paraId="557E5A89"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2334</w:t>
            </w:r>
          </w:p>
        </w:tc>
      </w:tr>
    </w:tbl>
    <w:p w14:paraId="1654DE79" w14:textId="1C1EFDDD" w:rsidR="0023550F" w:rsidRPr="001E23B5" w:rsidRDefault="0023550F" w:rsidP="0023550F">
      <w:pPr>
        <w:rPr>
          <w:rFonts w:ascii="Times New Roman" w:eastAsiaTheme="minorEastAsia" w:hAnsi="Times New Roman" w:cs="Times New Roman"/>
          <w:lang w:val="en-GB" w:eastAsia="ja-JP"/>
        </w:rPr>
      </w:pPr>
    </w:p>
    <w:p w14:paraId="6BFDC852" w14:textId="0907B51F" w:rsidR="0023550F" w:rsidRPr="001E23B5" w:rsidRDefault="0023550F" w:rsidP="001C5CE6">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Table 2. Rate group for SFU-HW video sequences</w:t>
      </w:r>
    </w:p>
    <w:p w14:paraId="50E7864C" w14:textId="1E9BE1F0"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lastRenderedPageBreak/>
        <w:t>Class A:</w:t>
      </w:r>
      <w:r w:rsidRPr="001E23B5">
        <w:rPr>
          <w:rFonts w:ascii="Times New Roman" w:hAnsi="Times New Roman" w:cs="Times New Roman"/>
          <w:lang w:val="en-GB"/>
        </w:rPr>
        <w:t xml:space="preserve"> Size 2560x1600</w:t>
      </w:r>
      <w:r w:rsidR="00FD30C5">
        <w:rPr>
          <w:rFonts w:ascii="Times New Roman" w:hAnsi="Times New Roman" w:cs="Times New Roman"/>
          <w:lang w:val="en-GB"/>
        </w:rPr>
        <w:t>p</w:t>
      </w:r>
      <w:r w:rsidRPr="001E23B5">
        <w:rPr>
          <w:rFonts w:ascii="Times New Roman" w:hAnsi="Times New Roman" w:cs="Times New Roman"/>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836"/>
        <w:gridCol w:w="1408"/>
        <w:gridCol w:w="1042"/>
        <w:gridCol w:w="857"/>
        <w:gridCol w:w="1019"/>
        <w:gridCol w:w="817"/>
      </w:tblGrid>
      <w:tr w:rsidR="00E81054" w:rsidRPr="001E23B5" w14:paraId="505995CA" w14:textId="77777777" w:rsidTr="00E92B15">
        <w:trPr>
          <w:jc w:val="center"/>
        </w:trPr>
        <w:tc>
          <w:tcPr>
            <w:tcW w:w="566" w:type="dxa"/>
          </w:tcPr>
          <w:p w14:paraId="5D17F03E" w14:textId="77777777" w:rsidR="00E81054" w:rsidRPr="001E23B5" w:rsidRDefault="00E81054" w:rsidP="00DF642D">
            <w:pPr>
              <w:keepNext/>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836" w:type="dxa"/>
          </w:tcPr>
          <w:p w14:paraId="7A68642B"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Name</w:t>
            </w:r>
          </w:p>
        </w:tc>
        <w:tc>
          <w:tcPr>
            <w:tcW w:w="1408" w:type="dxa"/>
          </w:tcPr>
          <w:p w14:paraId="11D7CA2C"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Original size, framerate</w:t>
            </w:r>
          </w:p>
        </w:tc>
        <w:tc>
          <w:tcPr>
            <w:tcW w:w="1042" w:type="dxa"/>
          </w:tcPr>
          <w:p w14:paraId="1E73B9E7"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Duration</w:t>
            </w:r>
          </w:p>
        </w:tc>
        <w:tc>
          <w:tcPr>
            <w:tcW w:w="857" w:type="dxa"/>
          </w:tcPr>
          <w:p w14:paraId="58AF8412"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Used frames</w:t>
            </w:r>
          </w:p>
        </w:tc>
        <w:tc>
          <w:tcPr>
            <w:tcW w:w="1019" w:type="dxa"/>
          </w:tcPr>
          <w:p w14:paraId="606A865F"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Cropped area position</w:t>
            </w:r>
          </w:p>
        </w:tc>
        <w:tc>
          <w:tcPr>
            <w:tcW w:w="817" w:type="dxa"/>
          </w:tcPr>
          <w:p w14:paraId="71B1D090"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2AFC958D" w14:textId="77777777" w:rsidTr="00E92B15">
        <w:trPr>
          <w:jc w:val="center"/>
        </w:trPr>
        <w:tc>
          <w:tcPr>
            <w:tcW w:w="566" w:type="dxa"/>
          </w:tcPr>
          <w:p w14:paraId="17D45248"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S01</w:t>
            </w:r>
          </w:p>
        </w:tc>
        <w:tc>
          <w:tcPr>
            <w:tcW w:w="836" w:type="dxa"/>
          </w:tcPr>
          <w:p w14:paraId="47655D36"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Traffic</w:t>
            </w:r>
          </w:p>
        </w:tc>
        <w:tc>
          <w:tcPr>
            <w:tcW w:w="1408" w:type="dxa"/>
          </w:tcPr>
          <w:p w14:paraId="16B5BE48" w14:textId="5D378183" w:rsidR="00E81054" w:rsidRPr="001E23B5" w:rsidRDefault="007322C6" w:rsidP="00DF642D">
            <w:pPr>
              <w:keepNext/>
              <w:rPr>
                <w:rFonts w:ascii="Times New Roman" w:hAnsi="Times New Roman" w:cs="Times New Roman"/>
                <w:lang w:val="en-GB"/>
              </w:rPr>
            </w:pPr>
            <w:r>
              <w:rPr>
                <w:rFonts w:ascii="Times New Roman" w:hAnsi="Times New Roman" w:cs="Times New Roman"/>
                <w:lang w:val="en-GB"/>
              </w:rPr>
              <w:t>2560</w:t>
            </w:r>
            <w:r w:rsidRPr="001E23B5">
              <w:rPr>
                <w:rFonts w:ascii="Times New Roman" w:hAnsi="Times New Roman" w:cs="Times New Roman"/>
                <w:lang w:val="en-GB"/>
              </w:rPr>
              <w:t>x</w:t>
            </w:r>
            <w:r>
              <w:rPr>
                <w:rFonts w:ascii="Times New Roman" w:hAnsi="Times New Roman" w:cs="Times New Roman"/>
                <w:lang w:val="en-GB"/>
              </w:rPr>
              <w:t>1600</w:t>
            </w:r>
            <w:r w:rsidRPr="001E23B5">
              <w:rPr>
                <w:rFonts w:ascii="Times New Roman" w:hAnsi="Times New Roman" w:cs="Times New Roman"/>
                <w:lang w:val="en-GB"/>
              </w:rPr>
              <w:t xml:space="preserve">p </w:t>
            </w:r>
            <w:r w:rsidR="00E81054" w:rsidRPr="001E23B5">
              <w:rPr>
                <w:rFonts w:ascii="Times New Roman" w:hAnsi="Times New Roman" w:cs="Times New Roman"/>
                <w:lang w:val="en-GB"/>
              </w:rPr>
              <w:t>30 fps</w:t>
            </w:r>
          </w:p>
        </w:tc>
        <w:tc>
          <w:tcPr>
            <w:tcW w:w="1042" w:type="dxa"/>
          </w:tcPr>
          <w:p w14:paraId="55518594"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5s</w:t>
            </w:r>
          </w:p>
        </w:tc>
        <w:tc>
          <w:tcPr>
            <w:tcW w:w="857" w:type="dxa"/>
          </w:tcPr>
          <w:p w14:paraId="337E6C29"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117 to 149</w:t>
            </w:r>
          </w:p>
        </w:tc>
        <w:tc>
          <w:tcPr>
            <w:tcW w:w="1019" w:type="dxa"/>
          </w:tcPr>
          <w:p w14:paraId="1408423B"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 xml:space="preserve">Line 80, </w:t>
            </w:r>
            <w:r w:rsidRPr="001E23B5">
              <w:rPr>
                <w:rFonts w:ascii="Times New Roman" w:hAnsi="Times New Roman" w:cs="Times New Roman"/>
                <w:lang w:val="en-GB"/>
              </w:rPr>
              <w:br/>
              <w:t>Column 1200</w:t>
            </w:r>
          </w:p>
        </w:tc>
        <w:tc>
          <w:tcPr>
            <w:tcW w:w="817" w:type="dxa"/>
          </w:tcPr>
          <w:p w14:paraId="1BE1830A"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Group I</w:t>
            </w:r>
          </w:p>
        </w:tc>
      </w:tr>
    </w:tbl>
    <w:p w14:paraId="37020715" w14:textId="77777777" w:rsidR="0023550F" w:rsidRPr="001E23B5" w:rsidRDefault="0023550F" w:rsidP="0023550F">
      <w:pPr>
        <w:rPr>
          <w:rFonts w:ascii="Times New Roman" w:hAnsi="Times New Roman" w:cs="Times New Roman"/>
          <w:lang w:val="en-GB"/>
        </w:rPr>
      </w:pPr>
    </w:p>
    <w:p w14:paraId="63D687B2"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B: </w:t>
      </w:r>
      <w:r w:rsidRPr="001E23B5">
        <w:rPr>
          <w:rFonts w:ascii="Times New Roman" w:hAnsi="Times New Roman" w:cs="Times New Roman"/>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1713"/>
        <w:gridCol w:w="544"/>
        <w:gridCol w:w="1070"/>
        <w:gridCol w:w="1194"/>
        <w:gridCol w:w="1154"/>
      </w:tblGrid>
      <w:tr w:rsidR="00E81054" w:rsidRPr="001E23B5" w14:paraId="6317E360" w14:textId="77777777" w:rsidTr="00E92B15">
        <w:trPr>
          <w:jc w:val="center"/>
        </w:trPr>
        <w:tc>
          <w:tcPr>
            <w:tcW w:w="574" w:type="dxa"/>
          </w:tcPr>
          <w:p w14:paraId="3820940D"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713" w:type="dxa"/>
          </w:tcPr>
          <w:p w14:paraId="54DC8F2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544" w:type="dxa"/>
          </w:tcPr>
          <w:p w14:paraId="2C6C187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70" w:type="dxa"/>
          </w:tcPr>
          <w:p w14:paraId="49F2820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194" w:type="dxa"/>
          </w:tcPr>
          <w:p w14:paraId="77729A8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154" w:type="dxa"/>
          </w:tcPr>
          <w:p w14:paraId="02A0484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4EA83644" w14:textId="77777777" w:rsidTr="00E92B15">
        <w:trPr>
          <w:jc w:val="center"/>
        </w:trPr>
        <w:tc>
          <w:tcPr>
            <w:tcW w:w="574" w:type="dxa"/>
          </w:tcPr>
          <w:p w14:paraId="267ABAA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S03</w:t>
            </w:r>
          </w:p>
        </w:tc>
        <w:tc>
          <w:tcPr>
            <w:tcW w:w="1713" w:type="dxa"/>
          </w:tcPr>
          <w:p w14:paraId="4D589920"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Kimono</w:t>
            </w:r>
          </w:p>
        </w:tc>
        <w:tc>
          <w:tcPr>
            <w:tcW w:w="544" w:type="dxa"/>
          </w:tcPr>
          <w:p w14:paraId="5AF73A6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24</w:t>
            </w:r>
          </w:p>
        </w:tc>
        <w:tc>
          <w:tcPr>
            <w:tcW w:w="1070" w:type="dxa"/>
          </w:tcPr>
          <w:p w14:paraId="5987D90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4B9DE56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207 to 239</w:t>
            </w:r>
          </w:p>
        </w:tc>
        <w:tc>
          <w:tcPr>
            <w:tcW w:w="1154" w:type="dxa"/>
          </w:tcPr>
          <w:p w14:paraId="037707B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w:t>
            </w:r>
          </w:p>
        </w:tc>
      </w:tr>
      <w:tr w:rsidR="00E81054" w:rsidRPr="001E23B5" w14:paraId="1E2B6160" w14:textId="77777777" w:rsidTr="00E92B15">
        <w:trPr>
          <w:jc w:val="center"/>
        </w:trPr>
        <w:tc>
          <w:tcPr>
            <w:tcW w:w="574" w:type="dxa"/>
          </w:tcPr>
          <w:p w14:paraId="2636ADB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S04</w:t>
            </w:r>
          </w:p>
        </w:tc>
        <w:tc>
          <w:tcPr>
            <w:tcW w:w="1713" w:type="dxa"/>
          </w:tcPr>
          <w:p w14:paraId="1AB3053F"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ParkScene</w:t>
            </w:r>
            <w:proofErr w:type="spellEnd"/>
          </w:p>
        </w:tc>
        <w:tc>
          <w:tcPr>
            <w:tcW w:w="544" w:type="dxa"/>
          </w:tcPr>
          <w:p w14:paraId="60DD0B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24</w:t>
            </w:r>
          </w:p>
        </w:tc>
        <w:tc>
          <w:tcPr>
            <w:tcW w:w="1070" w:type="dxa"/>
          </w:tcPr>
          <w:p w14:paraId="1B0DBC4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78FDE1A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207 to 239</w:t>
            </w:r>
          </w:p>
        </w:tc>
        <w:tc>
          <w:tcPr>
            <w:tcW w:w="1154" w:type="dxa"/>
          </w:tcPr>
          <w:p w14:paraId="3EC61A3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2E56401E" w14:textId="77777777" w:rsidTr="00E92B15">
        <w:trPr>
          <w:jc w:val="center"/>
        </w:trPr>
        <w:tc>
          <w:tcPr>
            <w:tcW w:w="574" w:type="dxa"/>
          </w:tcPr>
          <w:p w14:paraId="014365C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S05</w:t>
            </w:r>
          </w:p>
        </w:tc>
        <w:tc>
          <w:tcPr>
            <w:tcW w:w="1713" w:type="dxa"/>
          </w:tcPr>
          <w:p w14:paraId="11A4958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Cactus</w:t>
            </w:r>
          </w:p>
        </w:tc>
        <w:tc>
          <w:tcPr>
            <w:tcW w:w="544" w:type="dxa"/>
          </w:tcPr>
          <w:p w14:paraId="720A31A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0" w:type="dxa"/>
          </w:tcPr>
          <w:p w14:paraId="0C1F49B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275CC22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54" w:type="dxa"/>
          </w:tcPr>
          <w:p w14:paraId="2C9070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3918FF49" w14:textId="77777777" w:rsidTr="00E92B15">
        <w:trPr>
          <w:jc w:val="center"/>
        </w:trPr>
        <w:tc>
          <w:tcPr>
            <w:tcW w:w="574" w:type="dxa"/>
          </w:tcPr>
          <w:p w14:paraId="3DE67C1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S06</w:t>
            </w:r>
          </w:p>
        </w:tc>
        <w:tc>
          <w:tcPr>
            <w:tcW w:w="1713" w:type="dxa"/>
          </w:tcPr>
          <w:p w14:paraId="4E344DBC"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BasketballDrive</w:t>
            </w:r>
            <w:proofErr w:type="spellEnd"/>
            <w:r w:rsidRPr="001E23B5">
              <w:rPr>
                <w:rFonts w:ascii="Times New Roman" w:hAnsi="Times New Roman" w:cs="Times New Roman"/>
                <w:lang w:val="en-GB"/>
              </w:rPr>
              <w:t xml:space="preserve"> </w:t>
            </w:r>
          </w:p>
        </w:tc>
        <w:tc>
          <w:tcPr>
            <w:tcW w:w="544" w:type="dxa"/>
          </w:tcPr>
          <w:p w14:paraId="4797000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0" w:type="dxa"/>
          </w:tcPr>
          <w:p w14:paraId="06E931D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3B29AD0B" w14:textId="1CBA4E45" w:rsidR="00E81054" w:rsidRPr="001E23B5" w:rsidRDefault="00D12D63" w:rsidP="00DF642D">
            <w:pPr>
              <w:rPr>
                <w:rFonts w:ascii="Times New Roman" w:hAnsi="Times New Roman" w:cs="Times New Roman"/>
                <w:lang w:val="en-GB"/>
              </w:rPr>
            </w:pPr>
            <w:ins w:id="34" w:author="Shan Liu" w:date="2022-09-27T20:27:00Z">
              <w:r w:rsidRPr="001E23B5">
                <w:rPr>
                  <w:rFonts w:ascii="Times New Roman" w:hAnsi="Times New Roman" w:cs="Times New Roman"/>
                  <w:lang w:val="en-GB"/>
                </w:rPr>
                <w:t>403 to 499</w:t>
              </w:r>
              <w:r>
                <w:rPr>
                  <w:rFonts w:ascii="Times New Roman" w:hAnsi="Times New Roman" w:cs="Times New Roman"/>
                  <w:lang w:val="en-GB"/>
                </w:rPr>
                <w:t xml:space="preserve"> </w:t>
              </w:r>
            </w:ins>
            <w:del w:id="35" w:author="Shan Liu" w:date="2022-09-27T20:27:00Z">
              <w:r w:rsidR="00E81054" w:rsidRPr="001E23B5" w:rsidDel="00D12D63">
                <w:rPr>
                  <w:rFonts w:ascii="Times New Roman" w:hAnsi="Times New Roman" w:cs="Times New Roman"/>
                  <w:lang w:val="en-GB"/>
                </w:rPr>
                <w:delText>471 to 599</w:delText>
              </w:r>
            </w:del>
          </w:p>
        </w:tc>
        <w:tc>
          <w:tcPr>
            <w:tcW w:w="1154" w:type="dxa"/>
          </w:tcPr>
          <w:p w14:paraId="48E051B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VI</w:t>
            </w:r>
          </w:p>
        </w:tc>
      </w:tr>
      <w:tr w:rsidR="00D12D63" w:rsidRPr="001E23B5" w14:paraId="59CD537A" w14:textId="77777777" w:rsidTr="00E92B15">
        <w:trPr>
          <w:jc w:val="center"/>
        </w:trPr>
        <w:tc>
          <w:tcPr>
            <w:tcW w:w="574" w:type="dxa"/>
          </w:tcPr>
          <w:p w14:paraId="0F066485" w14:textId="77777777" w:rsidR="00D12D63" w:rsidRPr="001E23B5" w:rsidRDefault="00D12D63" w:rsidP="00D12D63">
            <w:pPr>
              <w:rPr>
                <w:rFonts w:ascii="Times New Roman" w:hAnsi="Times New Roman" w:cs="Times New Roman"/>
                <w:lang w:val="en-GB"/>
              </w:rPr>
            </w:pPr>
            <w:r w:rsidRPr="001E23B5">
              <w:rPr>
                <w:rFonts w:ascii="Times New Roman" w:hAnsi="Times New Roman" w:cs="Times New Roman"/>
                <w:lang w:val="en-GB"/>
              </w:rPr>
              <w:t>S07</w:t>
            </w:r>
          </w:p>
        </w:tc>
        <w:tc>
          <w:tcPr>
            <w:tcW w:w="1713" w:type="dxa"/>
          </w:tcPr>
          <w:p w14:paraId="034B035C" w14:textId="77777777" w:rsidR="00D12D63" w:rsidRPr="001E23B5" w:rsidRDefault="00D12D63" w:rsidP="00D12D63">
            <w:pPr>
              <w:rPr>
                <w:rFonts w:ascii="Times New Roman" w:hAnsi="Times New Roman" w:cs="Times New Roman"/>
                <w:lang w:val="en-GB"/>
              </w:rPr>
            </w:pPr>
            <w:proofErr w:type="spellStart"/>
            <w:r w:rsidRPr="001E23B5">
              <w:rPr>
                <w:rFonts w:ascii="Times New Roman" w:hAnsi="Times New Roman" w:cs="Times New Roman"/>
                <w:lang w:val="en-GB"/>
              </w:rPr>
              <w:t>BQTerrace</w:t>
            </w:r>
            <w:proofErr w:type="spellEnd"/>
          </w:p>
        </w:tc>
        <w:tc>
          <w:tcPr>
            <w:tcW w:w="544" w:type="dxa"/>
          </w:tcPr>
          <w:p w14:paraId="6FCC8702" w14:textId="77777777" w:rsidR="00D12D63" w:rsidRPr="001E23B5" w:rsidRDefault="00D12D63" w:rsidP="00D12D63">
            <w:pPr>
              <w:rPr>
                <w:rFonts w:ascii="Times New Roman" w:hAnsi="Times New Roman" w:cs="Times New Roman"/>
                <w:lang w:val="en-GB"/>
              </w:rPr>
            </w:pPr>
            <w:r w:rsidRPr="001E23B5">
              <w:rPr>
                <w:rFonts w:ascii="Times New Roman" w:hAnsi="Times New Roman" w:cs="Times New Roman"/>
                <w:lang w:val="en-GB"/>
              </w:rPr>
              <w:t>60</w:t>
            </w:r>
          </w:p>
        </w:tc>
        <w:tc>
          <w:tcPr>
            <w:tcW w:w="1070" w:type="dxa"/>
          </w:tcPr>
          <w:p w14:paraId="1464467A" w14:textId="77777777" w:rsidR="00D12D63" w:rsidRPr="001E23B5" w:rsidRDefault="00D12D63" w:rsidP="00D12D63">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65F06C57" w14:textId="66838A62" w:rsidR="00D12D63" w:rsidRPr="001E23B5" w:rsidRDefault="00D12D63" w:rsidP="00D12D63">
            <w:pPr>
              <w:rPr>
                <w:rFonts w:ascii="Times New Roman" w:hAnsi="Times New Roman" w:cs="Times New Roman"/>
                <w:lang w:val="en-GB"/>
              </w:rPr>
            </w:pPr>
            <w:ins w:id="36" w:author="Shan Liu" w:date="2022-09-27T20:27:00Z">
              <w:r w:rsidRPr="001E23B5">
                <w:rPr>
                  <w:rFonts w:ascii="Times New Roman" w:hAnsi="Times New Roman" w:cs="Times New Roman"/>
                  <w:lang w:val="en-GB"/>
                </w:rPr>
                <w:t>471 to 599</w:t>
              </w:r>
              <w:r>
                <w:rPr>
                  <w:rFonts w:ascii="Times New Roman" w:hAnsi="Times New Roman" w:cs="Times New Roman"/>
                  <w:lang w:val="en-GB"/>
                </w:rPr>
                <w:t xml:space="preserve"> </w:t>
              </w:r>
            </w:ins>
            <w:del w:id="37" w:author="Shan Liu" w:date="2022-09-27T20:27:00Z">
              <w:r w:rsidRPr="001E23B5" w:rsidDel="00404F62">
                <w:rPr>
                  <w:rFonts w:ascii="Times New Roman" w:hAnsi="Times New Roman" w:cs="Times New Roman"/>
                  <w:lang w:val="en-GB"/>
                </w:rPr>
                <w:delText>403 to 499</w:delText>
              </w:r>
            </w:del>
          </w:p>
        </w:tc>
        <w:tc>
          <w:tcPr>
            <w:tcW w:w="1154" w:type="dxa"/>
          </w:tcPr>
          <w:p w14:paraId="53794462" w14:textId="77777777" w:rsidR="00D12D63" w:rsidRPr="001E23B5" w:rsidRDefault="00D12D63" w:rsidP="00D12D63">
            <w:pPr>
              <w:rPr>
                <w:rFonts w:ascii="Times New Roman" w:hAnsi="Times New Roman" w:cs="Times New Roman"/>
                <w:lang w:val="en-GB"/>
              </w:rPr>
            </w:pPr>
            <w:r w:rsidRPr="001E23B5">
              <w:rPr>
                <w:rFonts w:ascii="Times New Roman" w:hAnsi="Times New Roman" w:cs="Times New Roman"/>
                <w:lang w:val="en-GB"/>
              </w:rPr>
              <w:t>Group I</w:t>
            </w:r>
          </w:p>
        </w:tc>
      </w:tr>
    </w:tbl>
    <w:p w14:paraId="35085CF1" w14:textId="77777777" w:rsidR="0023550F" w:rsidRPr="001E23B5" w:rsidRDefault="0023550F" w:rsidP="0023550F">
      <w:pPr>
        <w:rPr>
          <w:rFonts w:ascii="Times New Roman" w:hAnsi="Times New Roman" w:cs="Times New Roman"/>
          <w:lang w:val="en-GB"/>
        </w:rPr>
      </w:pPr>
    </w:p>
    <w:p w14:paraId="1CE2596D"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Class C:</w:t>
      </w:r>
      <w:r w:rsidRPr="001E23B5">
        <w:rPr>
          <w:rFonts w:ascii="Times New Roman" w:hAnsi="Times New Roman" w:cs="Times New Roman"/>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26"/>
        <w:gridCol w:w="606"/>
        <w:gridCol w:w="1095"/>
        <w:gridCol w:w="1289"/>
        <w:gridCol w:w="1237"/>
      </w:tblGrid>
      <w:tr w:rsidR="00E81054" w:rsidRPr="001E23B5" w14:paraId="24691A93" w14:textId="77777777" w:rsidTr="00E92B15">
        <w:trPr>
          <w:jc w:val="center"/>
        </w:trPr>
        <w:tc>
          <w:tcPr>
            <w:tcW w:w="585" w:type="dxa"/>
          </w:tcPr>
          <w:p w14:paraId="328D7634"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626" w:type="dxa"/>
          </w:tcPr>
          <w:p w14:paraId="77FC66E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606" w:type="dxa"/>
          </w:tcPr>
          <w:p w14:paraId="2905A19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95" w:type="dxa"/>
          </w:tcPr>
          <w:p w14:paraId="5814CB5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289" w:type="dxa"/>
          </w:tcPr>
          <w:p w14:paraId="30C985E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237" w:type="dxa"/>
          </w:tcPr>
          <w:p w14:paraId="3E22925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5B6FA0DA" w14:textId="77777777" w:rsidTr="00E92B15">
        <w:trPr>
          <w:jc w:val="center"/>
        </w:trPr>
        <w:tc>
          <w:tcPr>
            <w:tcW w:w="585" w:type="dxa"/>
          </w:tcPr>
          <w:p w14:paraId="6F2D442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S08</w:t>
            </w:r>
          </w:p>
        </w:tc>
        <w:tc>
          <w:tcPr>
            <w:tcW w:w="1626" w:type="dxa"/>
          </w:tcPr>
          <w:p w14:paraId="369D7D31"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BasketballDrill</w:t>
            </w:r>
            <w:proofErr w:type="spellEnd"/>
          </w:p>
        </w:tc>
        <w:tc>
          <w:tcPr>
            <w:tcW w:w="606" w:type="dxa"/>
          </w:tcPr>
          <w:p w14:paraId="52D88A9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95" w:type="dxa"/>
          </w:tcPr>
          <w:p w14:paraId="584A32E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190870A" w14:textId="573D5B5B" w:rsidR="00E81054" w:rsidRPr="001E23B5" w:rsidRDefault="00D12D63" w:rsidP="00DF642D">
            <w:pPr>
              <w:rPr>
                <w:rFonts w:ascii="Times New Roman" w:hAnsi="Times New Roman" w:cs="Times New Roman"/>
                <w:lang w:val="en-GB"/>
              </w:rPr>
            </w:pPr>
            <w:ins w:id="38" w:author="Shan Liu" w:date="2022-09-27T20:28:00Z">
              <w:r w:rsidRPr="001E23B5">
                <w:rPr>
                  <w:rFonts w:ascii="Times New Roman" w:hAnsi="Times New Roman" w:cs="Times New Roman"/>
                  <w:lang w:val="en-GB"/>
                </w:rPr>
                <w:t>403 to 499</w:t>
              </w:r>
              <w:r>
                <w:rPr>
                  <w:rFonts w:ascii="Times New Roman" w:hAnsi="Times New Roman" w:cs="Times New Roman"/>
                  <w:lang w:val="en-GB"/>
                </w:rPr>
                <w:t xml:space="preserve"> </w:t>
              </w:r>
            </w:ins>
            <w:del w:id="39" w:author="Shan Liu" w:date="2022-09-27T20:28:00Z">
              <w:r w:rsidR="00E81054" w:rsidRPr="001E23B5" w:rsidDel="00D12D63">
                <w:rPr>
                  <w:rFonts w:ascii="Times New Roman" w:hAnsi="Times New Roman" w:cs="Times New Roman"/>
                  <w:lang w:val="en-GB"/>
                </w:rPr>
                <w:delText>471 to 599</w:delText>
              </w:r>
            </w:del>
          </w:p>
        </w:tc>
        <w:tc>
          <w:tcPr>
            <w:tcW w:w="1237" w:type="dxa"/>
          </w:tcPr>
          <w:p w14:paraId="1099556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2573793C" w14:textId="77777777" w:rsidTr="00E92B15">
        <w:trPr>
          <w:jc w:val="center"/>
        </w:trPr>
        <w:tc>
          <w:tcPr>
            <w:tcW w:w="585" w:type="dxa"/>
          </w:tcPr>
          <w:p w14:paraId="647AC13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S09</w:t>
            </w:r>
          </w:p>
        </w:tc>
        <w:tc>
          <w:tcPr>
            <w:tcW w:w="1626" w:type="dxa"/>
          </w:tcPr>
          <w:p w14:paraId="5452EB50"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BQMall</w:t>
            </w:r>
            <w:proofErr w:type="spellEnd"/>
          </w:p>
        </w:tc>
        <w:tc>
          <w:tcPr>
            <w:tcW w:w="606" w:type="dxa"/>
          </w:tcPr>
          <w:p w14:paraId="0C1A4CD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60</w:t>
            </w:r>
          </w:p>
        </w:tc>
        <w:tc>
          <w:tcPr>
            <w:tcW w:w="1095" w:type="dxa"/>
          </w:tcPr>
          <w:p w14:paraId="6802490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AB7FCCA" w14:textId="2C0CB9A5" w:rsidR="00E81054" w:rsidRPr="001E23B5" w:rsidRDefault="00D12D63" w:rsidP="00DF642D">
            <w:pPr>
              <w:rPr>
                <w:rFonts w:ascii="Times New Roman" w:hAnsi="Times New Roman" w:cs="Times New Roman"/>
                <w:lang w:val="en-GB"/>
              </w:rPr>
            </w:pPr>
            <w:ins w:id="40" w:author="Shan Liu" w:date="2022-09-27T20:28:00Z">
              <w:r w:rsidRPr="001E23B5">
                <w:rPr>
                  <w:rFonts w:ascii="Times New Roman" w:hAnsi="Times New Roman" w:cs="Times New Roman"/>
                  <w:lang w:val="en-GB"/>
                </w:rPr>
                <w:t>471 to 599</w:t>
              </w:r>
              <w:r>
                <w:rPr>
                  <w:rFonts w:ascii="Times New Roman" w:hAnsi="Times New Roman" w:cs="Times New Roman"/>
                  <w:lang w:val="en-GB"/>
                </w:rPr>
                <w:t xml:space="preserve"> </w:t>
              </w:r>
            </w:ins>
            <w:del w:id="41" w:author="Shan Liu" w:date="2022-09-27T20:29:00Z">
              <w:r w:rsidR="00E81054" w:rsidRPr="001E23B5" w:rsidDel="00D12D63">
                <w:rPr>
                  <w:rFonts w:ascii="Times New Roman" w:hAnsi="Times New Roman" w:cs="Times New Roman"/>
                  <w:lang w:val="en-GB"/>
                </w:rPr>
                <w:delText>403 to 499</w:delText>
              </w:r>
            </w:del>
          </w:p>
        </w:tc>
        <w:tc>
          <w:tcPr>
            <w:tcW w:w="1237" w:type="dxa"/>
          </w:tcPr>
          <w:p w14:paraId="3F699F2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6E0EA639" w14:textId="77777777" w:rsidTr="00E92B15">
        <w:trPr>
          <w:jc w:val="center"/>
        </w:trPr>
        <w:tc>
          <w:tcPr>
            <w:tcW w:w="585" w:type="dxa"/>
          </w:tcPr>
          <w:p w14:paraId="59FEAB1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S10</w:t>
            </w:r>
          </w:p>
        </w:tc>
        <w:tc>
          <w:tcPr>
            <w:tcW w:w="1626" w:type="dxa"/>
          </w:tcPr>
          <w:p w14:paraId="19F594D4"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PartyScene</w:t>
            </w:r>
            <w:proofErr w:type="spellEnd"/>
          </w:p>
        </w:tc>
        <w:tc>
          <w:tcPr>
            <w:tcW w:w="606" w:type="dxa"/>
          </w:tcPr>
          <w:p w14:paraId="7D5B40D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95" w:type="dxa"/>
          </w:tcPr>
          <w:p w14:paraId="30D337F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2160F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237" w:type="dxa"/>
          </w:tcPr>
          <w:p w14:paraId="135C05D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1AEB0710" w14:textId="77777777" w:rsidTr="00E92B15">
        <w:trPr>
          <w:jc w:val="center"/>
        </w:trPr>
        <w:tc>
          <w:tcPr>
            <w:tcW w:w="585" w:type="dxa"/>
          </w:tcPr>
          <w:p w14:paraId="430BD98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S11</w:t>
            </w:r>
          </w:p>
        </w:tc>
        <w:tc>
          <w:tcPr>
            <w:tcW w:w="1626" w:type="dxa"/>
          </w:tcPr>
          <w:p w14:paraId="38A4335C"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RaceHorses</w:t>
            </w:r>
            <w:proofErr w:type="spellEnd"/>
          </w:p>
        </w:tc>
        <w:tc>
          <w:tcPr>
            <w:tcW w:w="606" w:type="dxa"/>
          </w:tcPr>
          <w:p w14:paraId="0E530FD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30</w:t>
            </w:r>
          </w:p>
        </w:tc>
        <w:tc>
          <w:tcPr>
            <w:tcW w:w="1095" w:type="dxa"/>
          </w:tcPr>
          <w:p w14:paraId="23926BA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43392F1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235 to 299</w:t>
            </w:r>
          </w:p>
        </w:tc>
        <w:tc>
          <w:tcPr>
            <w:tcW w:w="1237" w:type="dxa"/>
          </w:tcPr>
          <w:p w14:paraId="03CFCF5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bl>
    <w:p w14:paraId="457AA244" w14:textId="77777777" w:rsidR="0023550F" w:rsidRPr="001E23B5" w:rsidRDefault="0023550F" w:rsidP="0023550F">
      <w:pPr>
        <w:rPr>
          <w:rFonts w:ascii="Times New Roman" w:hAnsi="Times New Roman" w:cs="Times New Roman"/>
          <w:lang w:val="en-GB"/>
        </w:rPr>
      </w:pPr>
    </w:p>
    <w:p w14:paraId="0CAFE00D"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D: </w:t>
      </w:r>
      <w:r w:rsidRPr="001E23B5">
        <w:rPr>
          <w:rFonts w:ascii="Times New Roman" w:hAnsi="Times New Roman" w:cs="Times New Roman"/>
          <w:lang w:val="en-GB"/>
        </w:rPr>
        <w:t>Size 416x240p (WQVGA) 30-60 fps</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883"/>
        <w:gridCol w:w="617"/>
        <w:gridCol w:w="1072"/>
        <w:gridCol w:w="1338"/>
        <w:gridCol w:w="1134"/>
      </w:tblGrid>
      <w:tr w:rsidR="00E81054" w:rsidRPr="001E23B5" w14:paraId="650ECBEB" w14:textId="77777777" w:rsidTr="00E92B15">
        <w:trPr>
          <w:jc w:val="center"/>
        </w:trPr>
        <w:tc>
          <w:tcPr>
            <w:tcW w:w="614" w:type="dxa"/>
          </w:tcPr>
          <w:p w14:paraId="523301ED"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883" w:type="dxa"/>
          </w:tcPr>
          <w:p w14:paraId="09DDCB9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617" w:type="dxa"/>
          </w:tcPr>
          <w:p w14:paraId="1CD77E2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72" w:type="dxa"/>
          </w:tcPr>
          <w:p w14:paraId="120F570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338" w:type="dxa"/>
          </w:tcPr>
          <w:p w14:paraId="718AEF4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134" w:type="dxa"/>
          </w:tcPr>
          <w:p w14:paraId="7A0B408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735C6B6C" w14:textId="77777777" w:rsidTr="00E92B15">
        <w:trPr>
          <w:jc w:val="center"/>
        </w:trPr>
        <w:tc>
          <w:tcPr>
            <w:tcW w:w="614" w:type="dxa"/>
          </w:tcPr>
          <w:p w14:paraId="03B1D1C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S12</w:t>
            </w:r>
          </w:p>
        </w:tc>
        <w:tc>
          <w:tcPr>
            <w:tcW w:w="1883" w:type="dxa"/>
          </w:tcPr>
          <w:p w14:paraId="57C9D692"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BasketballPass</w:t>
            </w:r>
            <w:proofErr w:type="spellEnd"/>
          </w:p>
        </w:tc>
        <w:tc>
          <w:tcPr>
            <w:tcW w:w="617" w:type="dxa"/>
          </w:tcPr>
          <w:p w14:paraId="753994F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2" w:type="dxa"/>
          </w:tcPr>
          <w:p w14:paraId="3D1510E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6C36AF9B" w14:textId="39C599C9" w:rsidR="00E81054" w:rsidRPr="001E23B5" w:rsidRDefault="00D12D63" w:rsidP="00DF642D">
            <w:pPr>
              <w:rPr>
                <w:rFonts w:ascii="Times New Roman" w:hAnsi="Times New Roman" w:cs="Times New Roman"/>
                <w:lang w:val="en-GB"/>
              </w:rPr>
            </w:pPr>
            <w:ins w:id="42" w:author="Shan Liu" w:date="2022-09-27T20:29:00Z">
              <w:r w:rsidRPr="001E23B5">
                <w:rPr>
                  <w:rFonts w:ascii="Times New Roman" w:hAnsi="Times New Roman" w:cs="Times New Roman"/>
                  <w:lang w:val="en-GB"/>
                </w:rPr>
                <w:t>403 to 499</w:t>
              </w:r>
              <w:r>
                <w:rPr>
                  <w:rFonts w:ascii="Times New Roman" w:hAnsi="Times New Roman" w:cs="Times New Roman"/>
                  <w:lang w:val="en-GB"/>
                </w:rPr>
                <w:t xml:space="preserve"> </w:t>
              </w:r>
            </w:ins>
            <w:del w:id="43" w:author="Shan Liu" w:date="2022-09-27T20:29:00Z">
              <w:r w:rsidR="00E81054" w:rsidRPr="001E23B5" w:rsidDel="00D12D63">
                <w:rPr>
                  <w:rFonts w:ascii="Times New Roman" w:hAnsi="Times New Roman" w:cs="Times New Roman"/>
                  <w:lang w:val="en-GB"/>
                </w:rPr>
                <w:delText>471 to 599</w:delText>
              </w:r>
            </w:del>
          </w:p>
        </w:tc>
        <w:tc>
          <w:tcPr>
            <w:tcW w:w="1134" w:type="dxa"/>
          </w:tcPr>
          <w:p w14:paraId="08FBBBE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39B7FA48" w14:textId="77777777" w:rsidTr="00E92B15">
        <w:trPr>
          <w:jc w:val="center"/>
        </w:trPr>
        <w:tc>
          <w:tcPr>
            <w:tcW w:w="614" w:type="dxa"/>
          </w:tcPr>
          <w:p w14:paraId="3B91F78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S13</w:t>
            </w:r>
          </w:p>
        </w:tc>
        <w:tc>
          <w:tcPr>
            <w:tcW w:w="1883" w:type="dxa"/>
          </w:tcPr>
          <w:p w14:paraId="69D11801"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BQSquare</w:t>
            </w:r>
            <w:proofErr w:type="spellEnd"/>
          </w:p>
        </w:tc>
        <w:tc>
          <w:tcPr>
            <w:tcW w:w="617" w:type="dxa"/>
          </w:tcPr>
          <w:p w14:paraId="1592E02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60</w:t>
            </w:r>
          </w:p>
        </w:tc>
        <w:tc>
          <w:tcPr>
            <w:tcW w:w="1072" w:type="dxa"/>
          </w:tcPr>
          <w:p w14:paraId="3EAD8FA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236C096D" w14:textId="7A8068B6" w:rsidR="00E81054" w:rsidRPr="001E23B5" w:rsidRDefault="00D12D63" w:rsidP="00DF642D">
            <w:pPr>
              <w:rPr>
                <w:rFonts w:ascii="Times New Roman" w:hAnsi="Times New Roman" w:cs="Times New Roman"/>
                <w:lang w:val="en-GB"/>
              </w:rPr>
            </w:pPr>
            <w:ins w:id="44" w:author="Shan Liu" w:date="2022-09-27T20:29:00Z">
              <w:r w:rsidRPr="001E23B5">
                <w:rPr>
                  <w:rFonts w:ascii="Times New Roman" w:hAnsi="Times New Roman" w:cs="Times New Roman"/>
                  <w:lang w:val="en-GB"/>
                </w:rPr>
                <w:t>471 to 599</w:t>
              </w:r>
              <w:r>
                <w:rPr>
                  <w:rFonts w:ascii="Times New Roman" w:hAnsi="Times New Roman" w:cs="Times New Roman"/>
                  <w:lang w:val="en-GB"/>
                </w:rPr>
                <w:t xml:space="preserve"> </w:t>
              </w:r>
            </w:ins>
            <w:del w:id="45" w:author="Shan Liu" w:date="2022-09-27T20:29:00Z">
              <w:r w:rsidR="00E81054" w:rsidRPr="001E23B5" w:rsidDel="00D12D63">
                <w:rPr>
                  <w:rFonts w:ascii="Times New Roman" w:hAnsi="Times New Roman" w:cs="Times New Roman"/>
                  <w:lang w:val="en-GB"/>
                </w:rPr>
                <w:delText>403 to 499</w:delText>
              </w:r>
            </w:del>
          </w:p>
        </w:tc>
        <w:tc>
          <w:tcPr>
            <w:tcW w:w="1134" w:type="dxa"/>
          </w:tcPr>
          <w:p w14:paraId="02B270B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6AA059DB" w14:textId="77777777" w:rsidTr="00E92B15">
        <w:trPr>
          <w:jc w:val="center"/>
        </w:trPr>
        <w:tc>
          <w:tcPr>
            <w:tcW w:w="614" w:type="dxa"/>
          </w:tcPr>
          <w:p w14:paraId="62096EA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S14</w:t>
            </w:r>
          </w:p>
        </w:tc>
        <w:tc>
          <w:tcPr>
            <w:tcW w:w="1883" w:type="dxa"/>
          </w:tcPr>
          <w:p w14:paraId="1EE6D5FC"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BlowingBubbles</w:t>
            </w:r>
            <w:proofErr w:type="spellEnd"/>
          </w:p>
        </w:tc>
        <w:tc>
          <w:tcPr>
            <w:tcW w:w="617" w:type="dxa"/>
          </w:tcPr>
          <w:p w14:paraId="18ABEBC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2" w:type="dxa"/>
          </w:tcPr>
          <w:p w14:paraId="16820DB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1654CAB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34" w:type="dxa"/>
          </w:tcPr>
          <w:p w14:paraId="4DF1D93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4431338E" w14:textId="77777777" w:rsidTr="00E92B15">
        <w:trPr>
          <w:jc w:val="center"/>
        </w:trPr>
        <w:tc>
          <w:tcPr>
            <w:tcW w:w="614" w:type="dxa"/>
          </w:tcPr>
          <w:p w14:paraId="24A4299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S15</w:t>
            </w:r>
          </w:p>
        </w:tc>
        <w:tc>
          <w:tcPr>
            <w:tcW w:w="1883" w:type="dxa"/>
          </w:tcPr>
          <w:p w14:paraId="48DD1399"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RaceHorses</w:t>
            </w:r>
            <w:proofErr w:type="spellEnd"/>
          </w:p>
        </w:tc>
        <w:tc>
          <w:tcPr>
            <w:tcW w:w="617" w:type="dxa"/>
          </w:tcPr>
          <w:p w14:paraId="6445AAD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30</w:t>
            </w:r>
          </w:p>
        </w:tc>
        <w:tc>
          <w:tcPr>
            <w:tcW w:w="1072" w:type="dxa"/>
          </w:tcPr>
          <w:p w14:paraId="5FB73D1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13B060E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235 to 299</w:t>
            </w:r>
          </w:p>
        </w:tc>
        <w:tc>
          <w:tcPr>
            <w:tcW w:w="1134" w:type="dxa"/>
          </w:tcPr>
          <w:p w14:paraId="7082F9F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w:t>
            </w:r>
          </w:p>
        </w:tc>
      </w:tr>
    </w:tbl>
    <w:p w14:paraId="2E93A953" w14:textId="77777777" w:rsidR="0023550F" w:rsidRPr="001E23B5" w:rsidRDefault="0023550F" w:rsidP="0023550F">
      <w:pPr>
        <w:rPr>
          <w:rFonts w:ascii="Times New Roman" w:hAnsi="Times New Roman" w:cs="Times New Roman"/>
          <w:lang w:val="en-GB"/>
        </w:rPr>
      </w:pPr>
    </w:p>
    <w:p w14:paraId="71D3ADB7"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E: </w:t>
      </w:r>
      <w:r w:rsidRPr="001E23B5">
        <w:rPr>
          <w:rFonts w:ascii="Times New Roman" w:hAnsi="Times New Roman" w:cs="Times New Roman"/>
          <w:lang w:val="en-GB"/>
        </w:rPr>
        <w:t>Size 1280x720p 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703"/>
        <w:gridCol w:w="1137"/>
        <w:gridCol w:w="1279"/>
        <w:gridCol w:w="1734"/>
      </w:tblGrid>
      <w:tr w:rsidR="00E81054" w:rsidRPr="001E23B5" w14:paraId="7CA9B174" w14:textId="77777777" w:rsidTr="00E92B15">
        <w:trPr>
          <w:jc w:val="center"/>
        </w:trPr>
        <w:tc>
          <w:tcPr>
            <w:tcW w:w="601" w:type="dxa"/>
          </w:tcPr>
          <w:p w14:paraId="60BC3A24"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Sxx</w:t>
            </w:r>
            <w:proofErr w:type="spellEnd"/>
          </w:p>
        </w:tc>
        <w:tc>
          <w:tcPr>
            <w:tcW w:w="1703" w:type="dxa"/>
          </w:tcPr>
          <w:p w14:paraId="300F703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1137" w:type="dxa"/>
          </w:tcPr>
          <w:p w14:paraId="5B51A2F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279" w:type="dxa"/>
          </w:tcPr>
          <w:p w14:paraId="65E67AA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734" w:type="dxa"/>
          </w:tcPr>
          <w:p w14:paraId="55FD5CF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06C53483" w14:textId="77777777" w:rsidTr="00E92B15">
        <w:trPr>
          <w:jc w:val="center"/>
        </w:trPr>
        <w:tc>
          <w:tcPr>
            <w:tcW w:w="601" w:type="dxa"/>
          </w:tcPr>
          <w:p w14:paraId="15099FC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S16</w:t>
            </w:r>
          </w:p>
        </w:tc>
        <w:tc>
          <w:tcPr>
            <w:tcW w:w="1703" w:type="dxa"/>
          </w:tcPr>
          <w:p w14:paraId="2D42AF9E"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FourPeople</w:t>
            </w:r>
            <w:proofErr w:type="spellEnd"/>
          </w:p>
        </w:tc>
        <w:tc>
          <w:tcPr>
            <w:tcW w:w="1137" w:type="dxa"/>
          </w:tcPr>
          <w:p w14:paraId="7258079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3627A80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2A66311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w:t>
            </w:r>
          </w:p>
        </w:tc>
      </w:tr>
      <w:tr w:rsidR="00E81054" w:rsidRPr="001E23B5" w14:paraId="6B4E8962" w14:textId="77777777" w:rsidTr="00E92B15">
        <w:trPr>
          <w:jc w:val="center"/>
        </w:trPr>
        <w:tc>
          <w:tcPr>
            <w:tcW w:w="601" w:type="dxa"/>
          </w:tcPr>
          <w:p w14:paraId="567C47F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S17</w:t>
            </w:r>
          </w:p>
        </w:tc>
        <w:tc>
          <w:tcPr>
            <w:tcW w:w="1703" w:type="dxa"/>
          </w:tcPr>
          <w:p w14:paraId="78E2191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Johnny</w:t>
            </w:r>
          </w:p>
        </w:tc>
        <w:tc>
          <w:tcPr>
            <w:tcW w:w="1137" w:type="dxa"/>
          </w:tcPr>
          <w:p w14:paraId="14EA38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7884F94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205C270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6DD15C97" w14:textId="77777777" w:rsidTr="00E92B15">
        <w:trPr>
          <w:jc w:val="center"/>
        </w:trPr>
        <w:tc>
          <w:tcPr>
            <w:tcW w:w="601" w:type="dxa"/>
          </w:tcPr>
          <w:p w14:paraId="3EF95A4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S18</w:t>
            </w:r>
          </w:p>
        </w:tc>
        <w:tc>
          <w:tcPr>
            <w:tcW w:w="1703" w:type="dxa"/>
          </w:tcPr>
          <w:p w14:paraId="7F09425C" w14:textId="77777777" w:rsidR="00E81054" w:rsidRPr="001E23B5" w:rsidRDefault="00E81054" w:rsidP="00DF642D">
            <w:pPr>
              <w:rPr>
                <w:rFonts w:ascii="Times New Roman" w:hAnsi="Times New Roman" w:cs="Times New Roman"/>
                <w:lang w:val="en-GB"/>
              </w:rPr>
            </w:pPr>
            <w:proofErr w:type="spellStart"/>
            <w:r w:rsidRPr="001E23B5">
              <w:rPr>
                <w:rFonts w:ascii="Times New Roman" w:hAnsi="Times New Roman" w:cs="Times New Roman"/>
                <w:lang w:val="en-GB"/>
              </w:rPr>
              <w:t>KristenAndSara</w:t>
            </w:r>
            <w:proofErr w:type="spellEnd"/>
          </w:p>
        </w:tc>
        <w:tc>
          <w:tcPr>
            <w:tcW w:w="1137" w:type="dxa"/>
          </w:tcPr>
          <w:p w14:paraId="2143CB3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40D6F5B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119E0C7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w:t>
            </w:r>
          </w:p>
        </w:tc>
      </w:tr>
    </w:tbl>
    <w:p w14:paraId="23794D76" w14:textId="6308491A" w:rsidR="0023550F" w:rsidRDefault="0023550F" w:rsidP="00881959">
      <w:pPr>
        <w:pStyle w:val="ListParagraph"/>
        <w:rPr>
          <w:ins w:id="46" w:author="Shan Liu" w:date="2022-07-21T17:28:00Z"/>
          <w:rFonts w:ascii="Times New Roman" w:eastAsia="SimSun" w:hAnsi="Times New Roman" w:cs="Times New Roman"/>
          <w:lang w:eastAsia="zh-CN"/>
        </w:rPr>
      </w:pPr>
    </w:p>
    <w:p w14:paraId="2F3FF0B7" w14:textId="77777777" w:rsidR="00C062F6" w:rsidRPr="006E6F70" w:rsidRDefault="00C062F6" w:rsidP="00C062F6">
      <w:pPr>
        <w:pStyle w:val="Heading1"/>
        <w:ind w:left="0"/>
        <w:jc w:val="center"/>
        <w:rPr>
          <w:ins w:id="47" w:author="Shan Liu" w:date="2022-07-21T17:28:00Z"/>
          <w:rFonts w:ascii="Times New Roman" w:hAnsi="Times New Roman" w:cs="Times New Roman"/>
          <w:sz w:val="28"/>
          <w:szCs w:val="28"/>
          <w:lang w:eastAsia="zh-CN"/>
        </w:rPr>
      </w:pPr>
      <w:ins w:id="48" w:author="Shan Liu" w:date="2022-07-21T17:28:00Z">
        <w:r>
          <w:rPr>
            <w:rFonts w:ascii="Times New Roman" w:hAnsi="Times New Roman" w:cs="Times New Roman"/>
            <w:sz w:val="28"/>
            <w:szCs w:val="28"/>
            <w:lang w:eastAsia="zh-CN"/>
          </w:rPr>
          <w:t>Appendix C: TVD-train dataset</w:t>
        </w:r>
      </w:ins>
    </w:p>
    <w:p w14:paraId="43026BE8" w14:textId="77777777" w:rsidR="00C062F6" w:rsidRDefault="00C062F6" w:rsidP="00C062F6">
      <w:pPr>
        <w:pStyle w:val="Heading1"/>
        <w:ind w:left="0"/>
        <w:rPr>
          <w:ins w:id="49" w:author="Shan Liu" w:date="2022-07-21T17:28:00Z"/>
          <w:rFonts w:ascii="Times New Roman" w:hAnsi="Times New Roman" w:cs="Times New Roman"/>
          <w:b w:val="0"/>
          <w:bCs w:val="0"/>
          <w:sz w:val="22"/>
          <w:szCs w:val="22"/>
          <w:lang w:eastAsia="ja-JP"/>
        </w:rPr>
      </w:pPr>
      <w:ins w:id="50" w:author="Shan Liu" w:date="2022-07-21T17:28:00Z">
        <w:r w:rsidRPr="008C20FA">
          <w:rPr>
            <w:rFonts w:ascii="Times New Roman" w:hAnsi="Times New Roman" w:cs="Times New Roman"/>
            <w:b w:val="0"/>
            <w:bCs w:val="0"/>
            <w:sz w:val="22"/>
            <w:szCs w:val="22"/>
            <w:lang w:eastAsia="ja-JP"/>
          </w:rPr>
          <w:t>TVD-train</w:t>
        </w:r>
        <w:r>
          <w:rPr>
            <w:rFonts w:ascii="Times New Roman" w:hAnsi="Times New Roman" w:cs="Times New Roman"/>
            <w:b w:val="0"/>
            <w:bCs w:val="0"/>
            <w:sz w:val="22"/>
            <w:szCs w:val="22"/>
            <w:lang w:eastAsia="ja-JP"/>
          </w:rPr>
          <w:t xml:space="preserve"> is a training dataset consisting video sequences from </w:t>
        </w:r>
        <w:r w:rsidRPr="008C20FA">
          <w:rPr>
            <w:rFonts w:ascii="Times New Roman" w:hAnsi="Times New Roman" w:cs="Times New Roman"/>
            <w:b w:val="0"/>
            <w:bCs w:val="0"/>
            <w:sz w:val="22"/>
            <w:szCs w:val="22"/>
            <w:lang w:eastAsia="ja-JP"/>
          </w:rPr>
          <w:t xml:space="preserve">TVD video dataset excluding sequences listed </w:t>
        </w:r>
        <w:r>
          <w:rPr>
            <w:rFonts w:ascii="Times New Roman" w:hAnsi="Times New Roman" w:cs="Times New Roman"/>
            <w:b w:val="0"/>
            <w:bCs w:val="0"/>
            <w:sz w:val="22"/>
            <w:szCs w:val="22"/>
            <w:lang w:eastAsia="ja-JP"/>
          </w:rPr>
          <w:t>below:</w:t>
        </w:r>
      </w:ins>
    </w:p>
    <w:p w14:paraId="4EF26B70" w14:textId="77777777" w:rsidR="00C062F6" w:rsidRDefault="00C062F6" w:rsidP="00C062F6">
      <w:pPr>
        <w:pStyle w:val="Heading1"/>
        <w:rPr>
          <w:ins w:id="51" w:author="Shan Liu" w:date="2022-07-21T17:28:00Z"/>
          <w:rFonts w:ascii="Times New Roman" w:eastAsia="SimSun" w:hAnsi="Times New Roman" w:cs="Times New Roman"/>
          <w:sz w:val="18"/>
          <w:szCs w:val="18"/>
          <w:lang w:eastAsia="zh-CN"/>
        </w:rPr>
      </w:pPr>
    </w:p>
    <w:p w14:paraId="45107E74" w14:textId="77777777" w:rsidR="00C062F6" w:rsidRPr="0055473C" w:rsidRDefault="00C062F6" w:rsidP="00C062F6">
      <w:pPr>
        <w:pStyle w:val="Heading1"/>
        <w:rPr>
          <w:ins w:id="52" w:author="Shan Liu" w:date="2022-07-21T17:28:00Z"/>
          <w:rFonts w:ascii="Times New Roman" w:hAnsi="Times New Roman" w:cs="Times New Roman"/>
          <w:b w:val="0"/>
          <w:bCs w:val="0"/>
          <w:sz w:val="22"/>
          <w:szCs w:val="22"/>
          <w:lang w:eastAsia="ja-JP"/>
        </w:rPr>
      </w:pPr>
      <w:ins w:id="53" w:author="Shan Liu" w:date="2022-07-21T17:28:00Z">
        <w:r w:rsidRPr="0055473C">
          <w:rPr>
            <w:rFonts w:ascii="Times New Roman" w:hAnsi="Times New Roman" w:cs="Times New Roman"/>
            <w:b w:val="0"/>
            <w:bCs w:val="0"/>
            <w:sz w:val="22"/>
            <w:szCs w:val="22"/>
            <w:lang w:eastAsia="ja-JP"/>
          </w:rPr>
          <w:t>*MovingBikes_3840x2160_50fps_8bit_420</w:t>
        </w:r>
      </w:ins>
    </w:p>
    <w:p w14:paraId="24D00F05" w14:textId="77777777" w:rsidR="00C062F6" w:rsidRPr="0055473C" w:rsidRDefault="00C062F6" w:rsidP="00C062F6">
      <w:pPr>
        <w:pStyle w:val="Heading1"/>
        <w:rPr>
          <w:ins w:id="54" w:author="Shan Liu" w:date="2022-07-21T17:28:00Z"/>
          <w:rFonts w:ascii="Times New Roman" w:hAnsi="Times New Roman" w:cs="Times New Roman"/>
          <w:b w:val="0"/>
          <w:bCs w:val="0"/>
          <w:sz w:val="22"/>
          <w:szCs w:val="22"/>
          <w:lang w:eastAsia="ja-JP"/>
        </w:rPr>
      </w:pPr>
      <w:ins w:id="55" w:author="Shan Liu" w:date="2022-07-21T17:28:00Z">
        <w:r w:rsidRPr="0055473C">
          <w:rPr>
            <w:rFonts w:ascii="Times New Roman" w:hAnsi="Times New Roman" w:cs="Times New Roman"/>
            <w:b w:val="0"/>
            <w:bCs w:val="0"/>
            <w:sz w:val="22"/>
            <w:szCs w:val="22"/>
            <w:lang w:eastAsia="ja-JP"/>
          </w:rPr>
          <w:t>FallingLeaves_3840x2160_50fps_8bit_420</w:t>
        </w:r>
      </w:ins>
    </w:p>
    <w:p w14:paraId="5CDCF55A" w14:textId="77777777" w:rsidR="00C062F6" w:rsidRPr="0055473C" w:rsidRDefault="00C062F6" w:rsidP="00C062F6">
      <w:pPr>
        <w:pStyle w:val="Heading1"/>
        <w:rPr>
          <w:ins w:id="56" w:author="Shan Liu" w:date="2022-07-21T17:28:00Z"/>
          <w:rFonts w:ascii="Times New Roman" w:hAnsi="Times New Roman" w:cs="Times New Roman"/>
          <w:b w:val="0"/>
          <w:bCs w:val="0"/>
          <w:sz w:val="22"/>
          <w:szCs w:val="22"/>
          <w:lang w:eastAsia="ja-JP"/>
        </w:rPr>
      </w:pPr>
      <w:ins w:id="57" w:author="Shan Liu" w:date="2022-07-21T17:28:00Z">
        <w:r w:rsidRPr="0055473C">
          <w:rPr>
            <w:rFonts w:ascii="Times New Roman" w:hAnsi="Times New Roman" w:cs="Times New Roman"/>
            <w:b w:val="0"/>
            <w:bCs w:val="0"/>
            <w:sz w:val="22"/>
            <w:szCs w:val="22"/>
            <w:lang w:eastAsia="ja-JP"/>
          </w:rPr>
          <w:lastRenderedPageBreak/>
          <w:t>FallenLeaves_3840x2160_50fps_8bit_420</w:t>
        </w:r>
      </w:ins>
    </w:p>
    <w:p w14:paraId="23BD62ED" w14:textId="77777777" w:rsidR="00C062F6" w:rsidRPr="0055473C" w:rsidRDefault="00C062F6" w:rsidP="00C062F6">
      <w:pPr>
        <w:pStyle w:val="Heading1"/>
        <w:rPr>
          <w:ins w:id="58" w:author="Shan Liu" w:date="2022-07-21T17:28:00Z"/>
          <w:rFonts w:ascii="Times New Roman" w:hAnsi="Times New Roman" w:cs="Times New Roman"/>
          <w:b w:val="0"/>
          <w:bCs w:val="0"/>
          <w:sz w:val="22"/>
          <w:szCs w:val="22"/>
          <w:lang w:eastAsia="zh-CN"/>
        </w:rPr>
      </w:pPr>
      <w:ins w:id="59" w:author="Shan Liu" w:date="2022-07-21T17:28:00Z">
        <w:r w:rsidRPr="0055473C">
          <w:rPr>
            <w:rFonts w:ascii="Times New Roman" w:hAnsi="Times New Roman" w:cs="Times New Roman"/>
            <w:b w:val="0"/>
            <w:bCs w:val="0"/>
            <w:sz w:val="22"/>
            <w:szCs w:val="22"/>
            <w:lang w:eastAsia="ja-JP"/>
          </w:rPr>
          <w:t>GirlThrowingLeaves_3840x2160_50fps_8bit_420</w:t>
        </w:r>
      </w:ins>
    </w:p>
    <w:p w14:paraId="3388E0C9" w14:textId="77777777" w:rsidR="00C062F6" w:rsidRPr="0055473C" w:rsidRDefault="00C062F6" w:rsidP="00C062F6">
      <w:pPr>
        <w:pStyle w:val="Heading1"/>
        <w:rPr>
          <w:ins w:id="60" w:author="Shan Liu" w:date="2022-07-21T17:28:00Z"/>
          <w:rFonts w:ascii="Times New Roman" w:hAnsi="Times New Roman" w:cs="Times New Roman"/>
          <w:b w:val="0"/>
          <w:bCs w:val="0"/>
          <w:sz w:val="22"/>
          <w:szCs w:val="22"/>
          <w:lang w:eastAsia="ja-JP"/>
        </w:rPr>
      </w:pPr>
      <w:ins w:id="61" w:author="Shan Liu" w:date="2022-07-21T17:28:00Z">
        <w:r w:rsidRPr="0055473C">
          <w:rPr>
            <w:rFonts w:ascii="Times New Roman" w:hAnsi="Times New Roman" w:cs="Times New Roman"/>
            <w:b w:val="0"/>
            <w:bCs w:val="0"/>
            <w:sz w:val="22"/>
            <w:szCs w:val="22"/>
            <w:lang w:eastAsia="ja-JP"/>
          </w:rPr>
          <w:t>GirlWalkingOnStreet_3840x2160_50fps_8bit_420</w:t>
        </w:r>
      </w:ins>
    </w:p>
    <w:p w14:paraId="25244BD3" w14:textId="77777777" w:rsidR="00C062F6" w:rsidRPr="0055473C" w:rsidRDefault="00C062F6" w:rsidP="00C062F6">
      <w:pPr>
        <w:pStyle w:val="Heading1"/>
        <w:rPr>
          <w:ins w:id="62" w:author="Shan Liu" w:date="2022-07-21T17:28:00Z"/>
          <w:rFonts w:ascii="Times New Roman" w:hAnsi="Times New Roman" w:cs="Times New Roman"/>
          <w:b w:val="0"/>
          <w:bCs w:val="0"/>
          <w:sz w:val="22"/>
          <w:szCs w:val="22"/>
          <w:lang w:eastAsia="ja-JP"/>
        </w:rPr>
      </w:pPr>
      <w:ins w:id="63" w:author="Shan Liu" w:date="2022-07-21T17:28:00Z">
        <w:r w:rsidRPr="0055473C">
          <w:rPr>
            <w:rFonts w:ascii="Times New Roman" w:hAnsi="Times New Roman" w:cs="Times New Roman"/>
            <w:b w:val="0"/>
            <w:bCs w:val="0"/>
            <w:sz w:val="22"/>
            <w:szCs w:val="22"/>
            <w:lang w:eastAsia="ja-JP"/>
          </w:rPr>
          <w:t>GirlWatchingPhone_3840x2160_50fps_8bit_420</w:t>
        </w:r>
      </w:ins>
    </w:p>
    <w:p w14:paraId="7C7D9818" w14:textId="77777777" w:rsidR="00C062F6" w:rsidRPr="0055473C" w:rsidRDefault="00C062F6" w:rsidP="00C062F6">
      <w:pPr>
        <w:pStyle w:val="Heading1"/>
        <w:rPr>
          <w:ins w:id="64" w:author="Shan Liu" w:date="2022-07-21T17:28:00Z"/>
          <w:rFonts w:ascii="Times New Roman" w:hAnsi="Times New Roman" w:cs="Times New Roman"/>
          <w:b w:val="0"/>
          <w:bCs w:val="0"/>
          <w:sz w:val="22"/>
          <w:szCs w:val="22"/>
          <w:lang w:eastAsia="ja-JP"/>
        </w:rPr>
      </w:pPr>
      <w:ins w:id="65" w:author="Shan Liu" w:date="2022-07-21T17:28:00Z">
        <w:r w:rsidRPr="0055473C">
          <w:rPr>
            <w:rFonts w:ascii="Times New Roman" w:hAnsi="Times New Roman" w:cs="Times New Roman"/>
            <w:b w:val="0"/>
            <w:bCs w:val="0"/>
            <w:sz w:val="22"/>
            <w:szCs w:val="22"/>
            <w:lang w:eastAsia="ja-JP"/>
          </w:rPr>
          <w:t>StaticWaterAndBikes2_3840x2160_50fps_10bit_420</w:t>
        </w:r>
      </w:ins>
    </w:p>
    <w:p w14:paraId="7940C4A1" w14:textId="77777777" w:rsidR="00C062F6" w:rsidRPr="0055473C" w:rsidRDefault="00C062F6" w:rsidP="00C062F6">
      <w:pPr>
        <w:pStyle w:val="Heading1"/>
        <w:rPr>
          <w:ins w:id="66" w:author="Shan Liu" w:date="2022-07-21T17:28:00Z"/>
          <w:rFonts w:ascii="Times New Roman" w:hAnsi="Times New Roman" w:cs="Times New Roman"/>
          <w:b w:val="0"/>
          <w:bCs w:val="0"/>
          <w:sz w:val="22"/>
          <w:szCs w:val="22"/>
          <w:lang w:eastAsia="ja-JP"/>
        </w:rPr>
      </w:pPr>
      <w:ins w:id="67" w:author="Shan Liu" w:date="2022-07-21T17:28:00Z">
        <w:r w:rsidRPr="0055473C">
          <w:rPr>
            <w:rFonts w:ascii="Times New Roman" w:hAnsi="Times New Roman" w:cs="Times New Roman"/>
            <w:b w:val="0"/>
            <w:bCs w:val="0"/>
            <w:sz w:val="22"/>
            <w:szCs w:val="22"/>
            <w:lang w:eastAsia="ja-JP"/>
          </w:rPr>
          <w:t>GirlRunningOnGrass_3840x2160_50fps_10bit_420</w:t>
        </w:r>
      </w:ins>
    </w:p>
    <w:p w14:paraId="44C454B1" w14:textId="77777777" w:rsidR="00C062F6" w:rsidRPr="0055473C" w:rsidRDefault="00C062F6" w:rsidP="00C062F6">
      <w:pPr>
        <w:pStyle w:val="Heading1"/>
        <w:rPr>
          <w:ins w:id="68" w:author="Shan Liu" w:date="2022-07-21T17:28:00Z"/>
          <w:rFonts w:ascii="Times New Roman" w:hAnsi="Times New Roman" w:cs="Times New Roman"/>
          <w:b w:val="0"/>
          <w:bCs w:val="0"/>
          <w:sz w:val="22"/>
          <w:szCs w:val="22"/>
          <w:lang w:eastAsia="ja-JP"/>
        </w:rPr>
      </w:pPr>
      <w:ins w:id="69" w:author="Shan Liu" w:date="2022-07-21T17:28:00Z">
        <w:r w:rsidRPr="0055473C">
          <w:rPr>
            <w:rFonts w:ascii="Times New Roman" w:hAnsi="Times New Roman" w:cs="Times New Roman"/>
            <w:b w:val="0"/>
            <w:bCs w:val="0"/>
            <w:sz w:val="22"/>
            <w:szCs w:val="22"/>
            <w:lang w:eastAsia="ja-JP"/>
          </w:rPr>
          <w:t>GirlsOnGrass1_3840x2160_50fps_10bit_420</w:t>
        </w:r>
      </w:ins>
    </w:p>
    <w:p w14:paraId="3AF1DC0C" w14:textId="77777777" w:rsidR="00C062F6" w:rsidRPr="0055473C" w:rsidRDefault="00C062F6" w:rsidP="00C062F6">
      <w:pPr>
        <w:pStyle w:val="Heading1"/>
        <w:rPr>
          <w:ins w:id="70" w:author="Shan Liu" w:date="2022-07-21T17:28:00Z"/>
          <w:rFonts w:ascii="Times New Roman" w:hAnsi="Times New Roman" w:cs="Times New Roman"/>
          <w:b w:val="0"/>
          <w:bCs w:val="0"/>
          <w:sz w:val="22"/>
          <w:szCs w:val="22"/>
          <w:lang w:eastAsia="ja-JP"/>
        </w:rPr>
      </w:pPr>
      <w:ins w:id="71" w:author="Shan Liu" w:date="2022-07-21T17:28:00Z">
        <w:r w:rsidRPr="0055473C">
          <w:rPr>
            <w:rFonts w:ascii="Times New Roman" w:hAnsi="Times New Roman" w:cs="Times New Roman"/>
            <w:b w:val="0"/>
            <w:bCs w:val="0"/>
            <w:sz w:val="22"/>
            <w:szCs w:val="22"/>
            <w:lang w:eastAsia="ja-JP"/>
          </w:rPr>
          <w:t>GirlsOnGrass2_3840x2160_50fps_10bit_420</w:t>
        </w:r>
      </w:ins>
    </w:p>
    <w:p w14:paraId="6B9398B7" w14:textId="77777777" w:rsidR="00C062F6" w:rsidRPr="0055473C" w:rsidRDefault="00C062F6" w:rsidP="00C062F6">
      <w:pPr>
        <w:pStyle w:val="Heading1"/>
        <w:rPr>
          <w:ins w:id="72" w:author="Shan Liu" w:date="2022-07-21T17:28:00Z"/>
          <w:rFonts w:ascii="Times New Roman" w:hAnsi="Times New Roman" w:cs="Times New Roman"/>
          <w:b w:val="0"/>
          <w:bCs w:val="0"/>
          <w:sz w:val="22"/>
          <w:szCs w:val="22"/>
          <w:lang w:eastAsia="ja-JP"/>
        </w:rPr>
      </w:pPr>
      <w:ins w:id="73" w:author="Shan Liu" w:date="2022-07-21T17:28:00Z">
        <w:r w:rsidRPr="0055473C">
          <w:rPr>
            <w:rFonts w:ascii="Times New Roman" w:hAnsi="Times New Roman" w:cs="Times New Roman"/>
            <w:b w:val="0"/>
            <w:bCs w:val="0"/>
            <w:sz w:val="22"/>
            <w:szCs w:val="22"/>
            <w:lang w:eastAsia="ja-JP"/>
          </w:rPr>
          <w:t>*PeopleOnGrass_3840x2160_50fps_10bit_420</w:t>
        </w:r>
      </w:ins>
    </w:p>
    <w:p w14:paraId="185694F3" w14:textId="77777777" w:rsidR="00C062F6" w:rsidRPr="00AE3BE6" w:rsidRDefault="00C062F6" w:rsidP="00C062F6">
      <w:pPr>
        <w:pStyle w:val="Heading1"/>
        <w:rPr>
          <w:ins w:id="74" w:author="Shan Liu" w:date="2022-07-21T17:28:00Z"/>
          <w:rFonts w:ascii="Times New Roman" w:hAnsi="Times New Roman" w:cs="Times New Roman"/>
          <w:b w:val="0"/>
          <w:bCs w:val="0"/>
          <w:sz w:val="22"/>
          <w:szCs w:val="22"/>
          <w:lang w:eastAsia="ja-JP"/>
        </w:rPr>
      </w:pPr>
      <w:ins w:id="75" w:author="Shan Liu" w:date="2022-07-21T17:28:00Z">
        <w:r w:rsidRPr="0055473C">
          <w:rPr>
            <w:rFonts w:ascii="Times New Roman" w:hAnsi="Times New Roman" w:cs="Times New Roman"/>
            <w:b w:val="0"/>
            <w:bCs w:val="0"/>
            <w:sz w:val="22"/>
            <w:szCs w:val="22"/>
            <w:lang w:eastAsia="ja-JP"/>
          </w:rPr>
          <w:t>*MovingBikesAndPedestrian4_3840x2160_50fps_10bit_420</w:t>
        </w:r>
      </w:ins>
    </w:p>
    <w:p w14:paraId="4C9CFA7B" w14:textId="77777777" w:rsidR="00C062F6" w:rsidRPr="00AE3BE6" w:rsidRDefault="00C062F6" w:rsidP="00C062F6">
      <w:pPr>
        <w:pStyle w:val="Heading1"/>
        <w:rPr>
          <w:ins w:id="76" w:author="Shan Liu" w:date="2022-07-21T17:28:00Z"/>
          <w:rFonts w:ascii="Times New Roman" w:hAnsi="Times New Roman" w:cs="Times New Roman"/>
          <w:b w:val="0"/>
          <w:bCs w:val="0"/>
          <w:sz w:val="22"/>
          <w:szCs w:val="22"/>
          <w:lang w:eastAsia="ja-JP"/>
        </w:rPr>
      </w:pPr>
      <w:ins w:id="77" w:author="Shan Liu" w:date="2022-07-21T17:28:00Z">
        <w:r w:rsidRPr="00AE3BE6">
          <w:rPr>
            <w:rFonts w:ascii="Times New Roman" w:hAnsi="Times New Roman" w:cs="Times New Roman"/>
            <w:b w:val="0"/>
            <w:bCs w:val="0"/>
            <w:sz w:val="22"/>
            <w:szCs w:val="22"/>
            <w:lang w:eastAsia="ja-JP"/>
          </w:rPr>
          <w:t>BoyMakingUp1_3840x2160_50fps_10bit_420</w:t>
        </w:r>
      </w:ins>
    </w:p>
    <w:p w14:paraId="3D42101C" w14:textId="77777777" w:rsidR="00C062F6" w:rsidRPr="00AE3BE6" w:rsidRDefault="00C062F6" w:rsidP="00C062F6">
      <w:pPr>
        <w:pStyle w:val="Heading1"/>
        <w:rPr>
          <w:ins w:id="78" w:author="Shan Liu" w:date="2022-07-21T17:28:00Z"/>
          <w:rFonts w:ascii="Times New Roman" w:hAnsi="Times New Roman" w:cs="Times New Roman"/>
          <w:b w:val="0"/>
          <w:bCs w:val="0"/>
          <w:sz w:val="22"/>
          <w:szCs w:val="22"/>
          <w:lang w:eastAsia="ja-JP"/>
        </w:rPr>
      </w:pPr>
      <w:ins w:id="79" w:author="Shan Liu" w:date="2022-07-21T17:28:00Z">
        <w:r w:rsidRPr="00AE3BE6">
          <w:rPr>
            <w:rFonts w:ascii="Times New Roman" w:hAnsi="Times New Roman" w:cs="Times New Roman"/>
            <w:b w:val="0"/>
            <w:bCs w:val="0"/>
            <w:sz w:val="22"/>
            <w:szCs w:val="22"/>
            <w:lang w:eastAsia="ja-JP"/>
          </w:rPr>
          <w:t>BoyMakingUp2_3840x2160_50fps_10bit_420</w:t>
        </w:r>
      </w:ins>
    </w:p>
    <w:p w14:paraId="2A70CA54" w14:textId="77777777" w:rsidR="00C062F6" w:rsidRPr="00AE3BE6" w:rsidRDefault="00C062F6" w:rsidP="00C062F6">
      <w:pPr>
        <w:pStyle w:val="Heading1"/>
        <w:rPr>
          <w:ins w:id="80" w:author="Shan Liu" w:date="2022-07-21T17:28:00Z"/>
          <w:rFonts w:ascii="Times New Roman" w:hAnsi="Times New Roman" w:cs="Times New Roman"/>
          <w:b w:val="0"/>
          <w:bCs w:val="0"/>
          <w:sz w:val="22"/>
          <w:szCs w:val="22"/>
          <w:lang w:eastAsia="ja-JP"/>
        </w:rPr>
      </w:pPr>
      <w:ins w:id="81" w:author="Shan Liu" w:date="2022-07-21T17:28:00Z">
        <w:r w:rsidRPr="00AE3BE6">
          <w:rPr>
            <w:rFonts w:ascii="Times New Roman" w:hAnsi="Times New Roman" w:cs="Times New Roman"/>
            <w:b w:val="0"/>
            <w:bCs w:val="0"/>
            <w:sz w:val="22"/>
            <w:szCs w:val="22"/>
            <w:lang w:eastAsia="ja-JP"/>
          </w:rPr>
          <w:t>BoyDressing1_3840x2160_50fps_10bit_420</w:t>
        </w:r>
      </w:ins>
    </w:p>
    <w:p w14:paraId="440ECF48" w14:textId="77777777" w:rsidR="00C062F6" w:rsidRPr="00AE3BE6" w:rsidRDefault="00C062F6" w:rsidP="00C062F6">
      <w:pPr>
        <w:pStyle w:val="Heading1"/>
        <w:rPr>
          <w:ins w:id="82" w:author="Shan Liu" w:date="2022-07-21T17:28:00Z"/>
          <w:rFonts w:ascii="Times New Roman" w:hAnsi="Times New Roman" w:cs="Times New Roman"/>
          <w:b w:val="0"/>
          <w:bCs w:val="0"/>
          <w:sz w:val="22"/>
          <w:szCs w:val="22"/>
          <w:lang w:eastAsia="ja-JP"/>
        </w:rPr>
      </w:pPr>
      <w:ins w:id="83" w:author="Shan Liu" w:date="2022-07-21T17:28:00Z">
        <w:r w:rsidRPr="00AE3BE6">
          <w:rPr>
            <w:rFonts w:ascii="Times New Roman" w:hAnsi="Times New Roman" w:cs="Times New Roman"/>
            <w:b w:val="0"/>
            <w:bCs w:val="0"/>
            <w:sz w:val="22"/>
            <w:szCs w:val="22"/>
            <w:lang w:eastAsia="ja-JP"/>
          </w:rPr>
          <w:t>BoyDressing2_3840x2160_50fps_10bit_420</w:t>
        </w:r>
      </w:ins>
    </w:p>
    <w:p w14:paraId="0732E409" w14:textId="77777777" w:rsidR="00C062F6" w:rsidRPr="00AE3BE6" w:rsidRDefault="00C062F6" w:rsidP="00C062F6">
      <w:pPr>
        <w:pStyle w:val="Heading1"/>
        <w:rPr>
          <w:ins w:id="84" w:author="Shan Liu" w:date="2022-07-21T17:28:00Z"/>
          <w:rFonts w:ascii="Times New Roman" w:hAnsi="Times New Roman" w:cs="Times New Roman"/>
          <w:b w:val="0"/>
          <w:bCs w:val="0"/>
          <w:sz w:val="22"/>
          <w:szCs w:val="22"/>
          <w:lang w:eastAsia="ja-JP"/>
        </w:rPr>
      </w:pPr>
      <w:ins w:id="85" w:author="Shan Liu" w:date="2022-07-21T17:28:00Z">
        <w:r w:rsidRPr="00AE3BE6">
          <w:rPr>
            <w:rFonts w:ascii="Times New Roman" w:hAnsi="Times New Roman" w:cs="Times New Roman"/>
            <w:b w:val="0"/>
            <w:bCs w:val="0"/>
            <w:sz w:val="22"/>
            <w:szCs w:val="22"/>
            <w:lang w:eastAsia="ja-JP"/>
          </w:rPr>
          <w:t>BoyWithCostume_3840x2160_50fps_10bit_420</w:t>
        </w:r>
      </w:ins>
    </w:p>
    <w:p w14:paraId="4662EFCE" w14:textId="77777777" w:rsidR="00C062F6" w:rsidRPr="00AE3BE6" w:rsidRDefault="00C062F6" w:rsidP="00C062F6">
      <w:pPr>
        <w:pStyle w:val="Heading1"/>
        <w:rPr>
          <w:ins w:id="86" w:author="Shan Liu" w:date="2022-07-21T17:28:00Z"/>
          <w:rFonts w:ascii="Times New Roman" w:hAnsi="Times New Roman" w:cs="Times New Roman"/>
          <w:b w:val="0"/>
          <w:bCs w:val="0"/>
          <w:sz w:val="22"/>
          <w:szCs w:val="22"/>
          <w:lang w:eastAsia="ja-JP"/>
        </w:rPr>
      </w:pPr>
      <w:ins w:id="87" w:author="Shan Liu" w:date="2022-07-21T17:28:00Z">
        <w:r w:rsidRPr="00AE3BE6">
          <w:rPr>
            <w:rFonts w:ascii="Times New Roman" w:hAnsi="Times New Roman" w:cs="Times New Roman"/>
            <w:b w:val="0"/>
            <w:bCs w:val="0"/>
            <w:sz w:val="22"/>
            <w:szCs w:val="22"/>
            <w:lang w:eastAsia="ja-JP"/>
          </w:rPr>
          <w:t>MountainsAndStairs1_3840x2160_24fps_10bit_420</w:t>
        </w:r>
      </w:ins>
    </w:p>
    <w:p w14:paraId="5C969710" w14:textId="77777777" w:rsidR="00C062F6" w:rsidRPr="00AE3BE6" w:rsidRDefault="00C062F6" w:rsidP="00C062F6">
      <w:pPr>
        <w:pStyle w:val="Heading1"/>
        <w:rPr>
          <w:ins w:id="88" w:author="Shan Liu" w:date="2022-07-21T17:28:00Z"/>
          <w:rFonts w:ascii="Times New Roman" w:hAnsi="Times New Roman" w:cs="Times New Roman"/>
          <w:b w:val="0"/>
          <w:bCs w:val="0"/>
          <w:sz w:val="22"/>
          <w:szCs w:val="22"/>
          <w:lang w:eastAsia="ja-JP"/>
        </w:rPr>
      </w:pPr>
      <w:ins w:id="89" w:author="Shan Liu" w:date="2022-07-21T17:28:00Z">
        <w:r w:rsidRPr="00AE3BE6">
          <w:rPr>
            <w:rFonts w:ascii="Times New Roman" w:hAnsi="Times New Roman" w:cs="Times New Roman"/>
            <w:b w:val="0"/>
            <w:bCs w:val="0"/>
            <w:sz w:val="22"/>
            <w:szCs w:val="22"/>
            <w:lang w:eastAsia="ja-JP"/>
          </w:rPr>
          <w:t>MountainsAndStairs4_3840x2160_25fps_10bit_420</w:t>
        </w:r>
      </w:ins>
    </w:p>
    <w:p w14:paraId="182E29DD" w14:textId="77777777" w:rsidR="00C062F6" w:rsidRPr="00AE3BE6" w:rsidRDefault="00C062F6" w:rsidP="00C062F6">
      <w:pPr>
        <w:pStyle w:val="Heading1"/>
        <w:rPr>
          <w:ins w:id="90" w:author="Shan Liu" w:date="2022-07-21T17:28:00Z"/>
          <w:rFonts w:ascii="Times New Roman" w:hAnsi="Times New Roman" w:cs="Times New Roman"/>
          <w:b w:val="0"/>
          <w:bCs w:val="0"/>
          <w:sz w:val="22"/>
          <w:szCs w:val="22"/>
          <w:lang w:eastAsia="ja-JP"/>
        </w:rPr>
      </w:pPr>
      <w:ins w:id="91" w:author="Shan Liu" w:date="2022-07-21T17:28:00Z">
        <w:r w:rsidRPr="00AE3BE6">
          <w:rPr>
            <w:rFonts w:ascii="Times New Roman" w:hAnsi="Times New Roman" w:cs="Times New Roman"/>
            <w:b w:val="0"/>
            <w:bCs w:val="0"/>
            <w:sz w:val="22"/>
            <w:szCs w:val="22"/>
            <w:lang w:eastAsia="ja-JP"/>
          </w:rPr>
          <w:t>GirlWithTeaSet1_3840x2160_25fps_10bit_420</w:t>
        </w:r>
      </w:ins>
    </w:p>
    <w:p w14:paraId="3E08D016" w14:textId="77777777" w:rsidR="00C062F6" w:rsidRPr="00AE3BE6" w:rsidRDefault="00C062F6" w:rsidP="00C062F6">
      <w:pPr>
        <w:pStyle w:val="Heading1"/>
        <w:rPr>
          <w:ins w:id="92" w:author="Shan Liu" w:date="2022-07-21T17:28:00Z"/>
          <w:rFonts w:ascii="Times New Roman" w:hAnsi="Times New Roman" w:cs="Times New Roman"/>
          <w:b w:val="0"/>
          <w:bCs w:val="0"/>
          <w:sz w:val="22"/>
          <w:szCs w:val="22"/>
          <w:lang w:eastAsia="ja-JP"/>
        </w:rPr>
      </w:pPr>
      <w:ins w:id="93" w:author="Shan Liu" w:date="2022-07-21T17:28:00Z">
        <w:r w:rsidRPr="00AE3BE6">
          <w:rPr>
            <w:rFonts w:ascii="Times New Roman" w:hAnsi="Times New Roman" w:cs="Times New Roman"/>
            <w:b w:val="0"/>
            <w:bCs w:val="0"/>
            <w:sz w:val="22"/>
            <w:szCs w:val="22"/>
            <w:lang w:eastAsia="ja-JP"/>
          </w:rPr>
          <w:t>GirlWithTeaSet2_3840x2160_25fps_10bit_420</w:t>
        </w:r>
      </w:ins>
    </w:p>
    <w:p w14:paraId="7323BCCC" w14:textId="77777777" w:rsidR="00C062F6" w:rsidRPr="00AE3BE6" w:rsidRDefault="00C062F6" w:rsidP="00C062F6">
      <w:pPr>
        <w:pStyle w:val="Heading1"/>
        <w:rPr>
          <w:ins w:id="94" w:author="Shan Liu" w:date="2022-07-21T17:28:00Z"/>
          <w:rFonts w:ascii="Times New Roman" w:hAnsi="Times New Roman" w:cs="Times New Roman"/>
          <w:b w:val="0"/>
          <w:bCs w:val="0"/>
          <w:sz w:val="22"/>
          <w:szCs w:val="22"/>
          <w:lang w:eastAsia="ja-JP"/>
        </w:rPr>
      </w:pPr>
      <w:ins w:id="95" w:author="Shan Liu" w:date="2022-07-21T17:28:00Z">
        <w:r w:rsidRPr="00AE3BE6">
          <w:rPr>
            <w:rFonts w:ascii="Times New Roman" w:hAnsi="Times New Roman" w:cs="Times New Roman"/>
            <w:b w:val="0"/>
            <w:bCs w:val="0"/>
            <w:sz w:val="22"/>
            <w:szCs w:val="22"/>
            <w:lang w:eastAsia="ja-JP"/>
          </w:rPr>
          <w:t>GirlWithTeaSet3_3840x2160_25fps_10bit_420</w:t>
        </w:r>
      </w:ins>
    </w:p>
    <w:p w14:paraId="3D0ED206" w14:textId="77777777" w:rsidR="00C062F6" w:rsidRPr="00AE3BE6" w:rsidRDefault="00C062F6" w:rsidP="00C062F6">
      <w:pPr>
        <w:pStyle w:val="Heading1"/>
        <w:rPr>
          <w:ins w:id="96" w:author="Shan Liu" w:date="2022-07-21T17:28:00Z"/>
          <w:rFonts w:ascii="Times New Roman" w:hAnsi="Times New Roman" w:cs="Times New Roman"/>
          <w:b w:val="0"/>
          <w:bCs w:val="0"/>
          <w:sz w:val="22"/>
          <w:szCs w:val="22"/>
          <w:lang w:eastAsia="ja-JP"/>
        </w:rPr>
      </w:pPr>
      <w:ins w:id="97" w:author="Shan Liu" w:date="2022-07-21T17:28:00Z">
        <w:r w:rsidRPr="00AE3BE6">
          <w:rPr>
            <w:rFonts w:ascii="Times New Roman" w:hAnsi="Times New Roman" w:cs="Times New Roman"/>
            <w:b w:val="0"/>
            <w:bCs w:val="0"/>
            <w:sz w:val="22"/>
            <w:szCs w:val="22"/>
            <w:lang w:eastAsia="ja-JP"/>
          </w:rPr>
          <w:t>CableCar_3840x2160_25fps_10bit_420</w:t>
        </w:r>
      </w:ins>
    </w:p>
    <w:p w14:paraId="7C9C0A04" w14:textId="77777777" w:rsidR="00C062F6" w:rsidRPr="00AE3BE6" w:rsidRDefault="00C062F6" w:rsidP="00C062F6">
      <w:pPr>
        <w:pStyle w:val="Heading1"/>
        <w:rPr>
          <w:ins w:id="98" w:author="Shan Liu" w:date="2022-07-21T17:28:00Z"/>
          <w:rFonts w:ascii="Times New Roman" w:hAnsi="Times New Roman" w:cs="Times New Roman"/>
          <w:b w:val="0"/>
          <w:bCs w:val="0"/>
          <w:sz w:val="22"/>
          <w:szCs w:val="22"/>
          <w:lang w:eastAsia="ja-JP"/>
        </w:rPr>
      </w:pPr>
      <w:ins w:id="99" w:author="Shan Liu" w:date="2022-07-21T17:28:00Z">
        <w:r w:rsidRPr="00AE3BE6">
          <w:rPr>
            <w:rFonts w:ascii="Times New Roman" w:hAnsi="Times New Roman" w:cs="Times New Roman"/>
            <w:b w:val="0"/>
            <w:bCs w:val="0"/>
            <w:sz w:val="22"/>
            <w:szCs w:val="22"/>
            <w:lang w:eastAsia="ja-JP"/>
          </w:rPr>
          <w:t>HotelClerks_3840x2160_25fps_10bit_420</w:t>
        </w:r>
      </w:ins>
    </w:p>
    <w:p w14:paraId="0939337E" w14:textId="77777777" w:rsidR="00C062F6" w:rsidRPr="00AE3BE6" w:rsidRDefault="00C062F6" w:rsidP="00C062F6">
      <w:pPr>
        <w:pStyle w:val="Heading1"/>
        <w:rPr>
          <w:ins w:id="100" w:author="Shan Liu" w:date="2022-07-21T17:28:00Z"/>
          <w:rFonts w:ascii="Times New Roman" w:hAnsi="Times New Roman" w:cs="Times New Roman"/>
          <w:b w:val="0"/>
          <w:bCs w:val="0"/>
          <w:sz w:val="22"/>
          <w:szCs w:val="22"/>
          <w:lang w:eastAsia="ja-JP"/>
        </w:rPr>
      </w:pPr>
      <w:ins w:id="101" w:author="Shan Liu" w:date="2022-07-21T17:28:00Z">
        <w:r w:rsidRPr="00AE3BE6">
          <w:rPr>
            <w:rFonts w:ascii="Times New Roman" w:hAnsi="Times New Roman" w:cs="Times New Roman"/>
            <w:b w:val="0"/>
            <w:bCs w:val="0"/>
            <w:sz w:val="22"/>
            <w:szCs w:val="22"/>
            <w:lang w:eastAsia="ja-JP"/>
          </w:rPr>
          <w:t>RestaurantWaitress1_3840x2160_25fps_10bit_420</w:t>
        </w:r>
      </w:ins>
    </w:p>
    <w:p w14:paraId="72791BF2" w14:textId="77777777" w:rsidR="00C062F6" w:rsidRPr="00AE3BE6" w:rsidRDefault="00C062F6" w:rsidP="00C062F6">
      <w:pPr>
        <w:pStyle w:val="Heading1"/>
        <w:rPr>
          <w:ins w:id="102" w:author="Shan Liu" w:date="2022-07-21T17:28:00Z"/>
          <w:rFonts w:ascii="Times New Roman" w:hAnsi="Times New Roman" w:cs="Times New Roman"/>
          <w:b w:val="0"/>
          <w:bCs w:val="0"/>
          <w:sz w:val="22"/>
          <w:szCs w:val="22"/>
          <w:lang w:eastAsia="ja-JP"/>
        </w:rPr>
      </w:pPr>
      <w:ins w:id="103" w:author="Shan Liu" w:date="2022-07-21T17:28:00Z">
        <w:r w:rsidRPr="00AE3BE6">
          <w:rPr>
            <w:rFonts w:ascii="Times New Roman" w:hAnsi="Times New Roman" w:cs="Times New Roman"/>
            <w:b w:val="0"/>
            <w:bCs w:val="0"/>
            <w:sz w:val="22"/>
            <w:szCs w:val="22"/>
            <w:lang w:eastAsia="ja-JP"/>
          </w:rPr>
          <w:t>RestaurantWaitress2_3840x2160_25fps_10bit_420</w:t>
        </w:r>
      </w:ins>
    </w:p>
    <w:p w14:paraId="2B321571" w14:textId="77777777" w:rsidR="00C062F6" w:rsidRPr="00AE3BE6" w:rsidRDefault="00C062F6" w:rsidP="00C062F6">
      <w:pPr>
        <w:pStyle w:val="Heading1"/>
        <w:rPr>
          <w:ins w:id="104" w:author="Shan Liu" w:date="2022-07-21T17:28:00Z"/>
          <w:rFonts w:ascii="Times New Roman" w:hAnsi="Times New Roman" w:cs="Times New Roman"/>
          <w:b w:val="0"/>
          <w:bCs w:val="0"/>
          <w:sz w:val="22"/>
          <w:szCs w:val="22"/>
          <w:lang w:eastAsia="ja-JP"/>
        </w:rPr>
      </w:pPr>
      <w:ins w:id="105" w:author="Shan Liu" w:date="2022-07-21T17:28:00Z">
        <w:r w:rsidRPr="00AE3BE6">
          <w:rPr>
            <w:rFonts w:ascii="Times New Roman" w:hAnsi="Times New Roman" w:cs="Times New Roman"/>
            <w:b w:val="0"/>
            <w:bCs w:val="0"/>
            <w:sz w:val="22"/>
            <w:szCs w:val="22"/>
            <w:lang w:eastAsia="ja-JP"/>
          </w:rPr>
          <w:t>ChefCuttingUp1_3840x2160_25fps_10bit_420</w:t>
        </w:r>
      </w:ins>
    </w:p>
    <w:p w14:paraId="3B6D53B6" w14:textId="77777777" w:rsidR="00C062F6" w:rsidRPr="00AE3BE6" w:rsidRDefault="00C062F6" w:rsidP="00C062F6">
      <w:pPr>
        <w:pStyle w:val="Heading1"/>
        <w:rPr>
          <w:ins w:id="106" w:author="Shan Liu" w:date="2022-07-21T17:28:00Z"/>
          <w:rFonts w:ascii="Times New Roman" w:hAnsi="Times New Roman" w:cs="Times New Roman"/>
          <w:b w:val="0"/>
          <w:bCs w:val="0"/>
          <w:sz w:val="22"/>
          <w:szCs w:val="22"/>
          <w:lang w:eastAsia="ja-JP"/>
        </w:rPr>
      </w:pPr>
      <w:ins w:id="107" w:author="Shan Liu" w:date="2022-07-21T17:28:00Z">
        <w:r w:rsidRPr="00AE3BE6">
          <w:rPr>
            <w:rFonts w:ascii="Times New Roman" w:hAnsi="Times New Roman" w:cs="Times New Roman"/>
            <w:b w:val="0"/>
            <w:bCs w:val="0"/>
            <w:sz w:val="22"/>
            <w:szCs w:val="22"/>
            <w:lang w:eastAsia="ja-JP"/>
          </w:rPr>
          <w:t>ChefCuttingUp2_3840x2160_25fps_10bit_420</w:t>
        </w:r>
      </w:ins>
    </w:p>
    <w:p w14:paraId="6C3147C7" w14:textId="77777777" w:rsidR="00C062F6" w:rsidRPr="00AE3BE6" w:rsidRDefault="00C062F6" w:rsidP="00C062F6">
      <w:pPr>
        <w:pStyle w:val="Heading1"/>
        <w:rPr>
          <w:ins w:id="108" w:author="Shan Liu" w:date="2022-07-21T17:28:00Z"/>
          <w:rFonts w:ascii="Times New Roman" w:hAnsi="Times New Roman" w:cs="Times New Roman"/>
          <w:b w:val="0"/>
          <w:bCs w:val="0"/>
          <w:sz w:val="22"/>
          <w:szCs w:val="22"/>
          <w:lang w:eastAsia="ja-JP"/>
        </w:rPr>
      </w:pPr>
      <w:ins w:id="109" w:author="Shan Liu" w:date="2022-07-21T17:28:00Z">
        <w:r w:rsidRPr="00AE3BE6">
          <w:rPr>
            <w:rFonts w:ascii="Times New Roman" w:hAnsi="Times New Roman" w:cs="Times New Roman"/>
            <w:b w:val="0"/>
            <w:bCs w:val="0"/>
            <w:sz w:val="22"/>
            <w:szCs w:val="22"/>
            <w:lang w:eastAsia="ja-JP"/>
          </w:rPr>
          <w:t>ChefCooking2_3840x2160_25fps_10bit_420</w:t>
        </w:r>
      </w:ins>
    </w:p>
    <w:p w14:paraId="399B9541" w14:textId="77777777" w:rsidR="00C062F6" w:rsidRPr="00AE3BE6" w:rsidRDefault="00C062F6" w:rsidP="00C062F6">
      <w:pPr>
        <w:pStyle w:val="Heading1"/>
        <w:rPr>
          <w:ins w:id="110" w:author="Shan Liu" w:date="2022-07-21T17:28:00Z"/>
          <w:rFonts w:ascii="Times New Roman" w:hAnsi="Times New Roman" w:cs="Times New Roman"/>
          <w:b w:val="0"/>
          <w:bCs w:val="0"/>
          <w:sz w:val="22"/>
          <w:szCs w:val="22"/>
          <w:lang w:eastAsia="ja-JP"/>
        </w:rPr>
      </w:pPr>
      <w:ins w:id="111" w:author="Shan Liu" w:date="2022-07-21T17:28:00Z">
        <w:r w:rsidRPr="00AE3BE6">
          <w:rPr>
            <w:rFonts w:ascii="Times New Roman" w:hAnsi="Times New Roman" w:cs="Times New Roman"/>
            <w:b w:val="0"/>
            <w:bCs w:val="0"/>
            <w:sz w:val="22"/>
            <w:szCs w:val="22"/>
            <w:lang w:eastAsia="ja-JP"/>
          </w:rPr>
          <w:t>ChefCooking3_3840x2160_25fps_10bit_420</w:t>
        </w:r>
      </w:ins>
    </w:p>
    <w:p w14:paraId="20B9B11D" w14:textId="77777777" w:rsidR="00C062F6" w:rsidRPr="00AE3BE6" w:rsidRDefault="00C062F6" w:rsidP="00C062F6">
      <w:pPr>
        <w:pStyle w:val="Heading1"/>
        <w:rPr>
          <w:ins w:id="112" w:author="Shan Liu" w:date="2022-07-21T17:28:00Z"/>
          <w:rFonts w:ascii="Times New Roman" w:hAnsi="Times New Roman" w:cs="Times New Roman"/>
          <w:b w:val="0"/>
          <w:bCs w:val="0"/>
          <w:sz w:val="22"/>
          <w:szCs w:val="22"/>
          <w:lang w:eastAsia="ja-JP"/>
        </w:rPr>
      </w:pPr>
      <w:ins w:id="113" w:author="Shan Liu" w:date="2022-07-21T17:28:00Z">
        <w:r w:rsidRPr="00AE3BE6">
          <w:rPr>
            <w:rFonts w:ascii="Times New Roman" w:hAnsi="Times New Roman" w:cs="Times New Roman"/>
            <w:b w:val="0"/>
            <w:bCs w:val="0"/>
            <w:sz w:val="22"/>
            <w:szCs w:val="22"/>
            <w:lang w:eastAsia="ja-JP"/>
          </w:rPr>
          <w:t>ChefCooking4_3840x2160_25fps_10bit_420</w:t>
        </w:r>
      </w:ins>
    </w:p>
    <w:p w14:paraId="0ECC587D" w14:textId="77777777" w:rsidR="00C062F6" w:rsidRPr="00AE3BE6" w:rsidRDefault="00C062F6" w:rsidP="00C062F6">
      <w:pPr>
        <w:pStyle w:val="Heading1"/>
        <w:rPr>
          <w:ins w:id="114" w:author="Shan Liu" w:date="2022-07-21T17:28:00Z"/>
          <w:rFonts w:ascii="Times New Roman" w:hAnsi="Times New Roman" w:cs="Times New Roman"/>
          <w:b w:val="0"/>
          <w:bCs w:val="0"/>
          <w:sz w:val="22"/>
          <w:szCs w:val="22"/>
          <w:lang w:eastAsia="ja-JP"/>
        </w:rPr>
      </w:pPr>
      <w:ins w:id="115" w:author="Shan Liu" w:date="2022-07-21T17:28:00Z">
        <w:r w:rsidRPr="00AE3BE6">
          <w:rPr>
            <w:rFonts w:ascii="Times New Roman" w:hAnsi="Times New Roman" w:cs="Times New Roman"/>
            <w:b w:val="0"/>
            <w:bCs w:val="0"/>
            <w:sz w:val="22"/>
            <w:szCs w:val="22"/>
            <w:lang w:eastAsia="ja-JP"/>
          </w:rPr>
          <w:t>ChefCooking5_3840x2160_25fps_10bit_420</w:t>
        </w:r>
      </w:ins>
    </w:p>
    <w:p w14:paraId="506B7AAB" w14:textId="77777777" w:rsidR="00C062F6" w:rsidRPr="00AE3BE6" w:rsidRDefault="00C062F6" w:rsidP="00C062F6">
      <w:pPr>
        <w:pStyle w:val="Heading1"/>
        <w:rPr>
          <w:ins w:id="116" w:author="Shan Liu" w:date="2022-07-21T17:28:00Z"/>
          <w:rFonts w:ascii="Times New Roman" w:hAnsi="Times New Roman" w:cs="Times New Roman"/>
          <w:b w:val="0"/>
          <w:bCs w:val="0"/>
          <w:sz w:val="22"/>
          <w:szCs w:val="22"/>
          <w:lang w:eastAsia="ja-JP"/>
        </w:rPr>
      </w:pPr>
      <w:ins w:id="117" w:author="Shan Liu" w:date="2022-07-21T17:28:00Z">
        <w:r w:rsidRPr="00AE3BE6">
          <w:rPr>
            <w:rFonts w:ascii="Times New Roman" w:hAnsi="Times New Roman" w:cs="Times New Roman"/>
            <w:b w:val="0"/>
            <w:bCs w:val="0"/>
            <w:sz w:val="22"/>
            <w:szCs w:val="22"/>
            <w:lang w:eastAsia="ja-JP"/>
          </w:rPr>
          <w:t>RawDucks_3840x2160_25fps_10bit_420</w:t>
        </w:r>
      </w:ins>
    </w:p>
    <w:p w14:paraId="464DC1FF" w14:textId="77777777" w:rsidR="00C062F6" w:rsidRPr="00AE3BE6" w:rsidRDefault="00C062F6" w:rsidP="00C062F6">
      <w:pPr>
        <w:pStyle w:val="Heading1"/>
        <w:rPr>
          <w:ins w:id="118" w:author="Shan Liu" w:date="2022-07-21T17:28:00Z"/>
          <w:rFonts w:ascii="Times New Roman" w:hAnsi="Times New Roman" w:cs="Times New Roman"/>
          <w:b w:val="0"/>
          <w:bCs w:val="0"/>
          <w:sz w:val="22"/>
          <w:szCs w:val="22"/>
          <w:lang w:eastAsia="ja-JP"/>
        </w:rPr>
      </w:pPr>
      <w:ins w:id="119" w:author="Shan Liu" w:date="2022-07-21T17:28:00Z">
        <w:r w:rsidRPr="00AE3BE6">
          <w:rPr>
            <w:rFonts w:ascii="Times New Roman" w:hAnsi="Times New Roman" w:cs="Times New Roman"/>
            <w:b w:val="0"/>
            <w:bCs w:val="0"/>
            <w:sz w:val="22"/>
            <w:szCs w:val="22"/>
            <w:lang w:eastAsia="ja-JP"/>
          </w:rPr>
          <w:t>PeopleNearDesk_3840x2160_25fps_10bit_420</w:t>
        </w:r>
      </w:ins>
    </w:p>
    <w:p w14:paraId="30181F3E" w14:textId="77777777" w:rsidR="00C062F6" w:rsidRPr="00AE3BE6" w:rsidRDefault="00C062F6" w:rsidP="00C062F6">
      <w:pPr>
        <w:pStyle w:val="Heading1"/>
        <w:rPr>
          <w:ins w:id="120" w:author="Shan Liu" w:date="2022-07-21T17:28:00Z"/>
          <w:rFonts w:ascii="Times New Roman" w:hAnsi="Times New Roman" w:cs="Times New Roman"/>
          <w:b w:val="0"/>
          <w:bCs w:val="0"/>
          <w:sz w:val="22"/>
          <w:szCs w:val="22"/>
          <w:lang w:eastAsia="ja-JP"/>
        </w:rPr>
      </w:pPr>
      <w:ins w:id="121" w:author="Shan Liu" w:date="2022-07-21T17:28:00Z">
        <w:r w:rsidRPr="00AE3BE6">
          <w:rPr>
            <w:rFonts w:ascii="Times New Roman" w:hAnsi="Times New Roman" w:cs="Times New Roman"/>
            <w:b w:val="0"/>
            <w:bCs w:val="0"/>
            <w:sz w:val="22"/>
            <w:szCs w:val="22"/>
            <w:lang w:eastAsia="ja-JP"/>
          </w:rPr>
          <w:t>HotPot_3840x2160_25fps_10bit_420</w:t>
        </w:r>
      </w:ins>
    </w:p>
    <w:p w14:paraId="28734B91" w14:textId="77777777" w:rsidR="00C062F6" w:rsidRPr="00AE3BE6" w:rsidRDefault="00C062F6" w:rsidP="00C062F6">
      <w:pPr>
        <w:pStyle w:val="Heading1"/>
        <w:rPr>
          <w:ins w:id="122" w:author="Shan Liu" w:date="2022-07-21T17:28:00Z"/>
          <w:rFonts w:ascii="Times New Roman" w:hAnsi="Times New Roman" w:cs="Times New Roman"/>
          <w:b w:val="0"/>
          <w:bCs w:val="0"/>
          <w:sz w:val="22"/>
          <w:szCs w:val="22"/>
          <w:lang w:eastAsia="ja-JP"/>
        </w:rPr>
      </w:pPr>
      <w:ins w:id="123" w:author="Shan Liu" w:date="2022-07-21T17:28:00Z">
        <w:r w:rsidRPr="00AE3BE6">
          <w:rPr>
            <w:rFonts w:ascii="Times New Roman" w:hAnsi="Times New Roman" w:cs="Times New Roman"/>
            <w:b w:val="0"/>
            <w:bCs w:val="0"/>
            <w:sz w:val="22"/>
            <w:szCs w:val="22"/>
            <w:lang w:eastAsia="ja-JP"/>
          </w:rPr>
          <w:t>RiverAndTrees_3840x2160_25fps_10bit_420</w:t>
        </w:r>
      </w:ins>
    </w:p>
    <w:p w14:paraId="6A26BC6F" w14:textId="77777777" w:rsidR="00C062F6" w:rsidRPr="00AE3BE6" w:rsidRDefault="00C062F6" w:rsidP="00C062F6">
      <w:pPr>
        <w:pStyle w:val="Heading1"/>
        <w:rPr>
          <w:ins w:id="124" w:author="Shan Liu" w:date="2022-07-21T17:28:00Z"/>
          <w:rFonts w:ascii="Times New Roman" w:hAnsi="Times New Roman" w:cs="Times New Roman"/>
          <w:b w:val="0"/>
          <w:bCs w:val="0"/>
          <w:sz w:val="22"/>
          <w:szCs w:val="22"/>
          <w:lang w:eastAsia="ja-JP"/>
        </w:rPr>
      </w:pPr>
      <w:ins w:id="125" w:author="Shan Liu" w:date="2022-07-21T17:28:00Z">
        <w:r w:rsidRPr="00AE3BE6">
          <w:rPr>
            <w:rFonts w:ascii="Times New Roman" w:hAnsi="Times New Roman" w:cs="Times New Roman"/>
            <w:b w:val="0"/>
            <w:bCs w:val="0"/>
            <w:sz w:val="22"/>
            <w:szCs w:val="22"/>
            <w:lang w:eastAsia="ja-JP"/>
          </w:rPr>
          <w:t>BuildingTouristAttraction2_3840x2160_25fps_10bit_420</w:t>
        </w:r>
      </w:ins>
    </w:p>
    <w:p w14:paraId="6B17E874" w14:textId="77777777" w:rsidR="00C062F6" w:rsidRPr="00AE3BE6" w:rsidRDefault="00C062F6" w:rsidP="00C062F6">
      <w:pPr>
        <w:pStyle w:val="Heading1"/>
        <w:rPr>
          <w:ins w:id="126" w:author="Shan Liu" w:date="2022-07-21T17:28:00Z"/>
          <w:rFonts w:ascii="Times New Roman" w:hAnsi="Times New Roman" w:cs="Times New Roman"/>
          <w:b w:val="0"/>
          <w:bCs w:val="0"/>
          <w:sz w:val="22"/>
          <w:szCs w:val="22"/>
          <w:lang w:eastAsia="ja-JP"/>
        </w:rPr>
      </w:pPr>
      <w:ins w:id="127" w:author="Shan Liu" w:date="2022-07-21T17:28:00Z">
        <w:r w:rsidRPr="00AE3BE6">
          <w:rPr>
            <w:rFonts w:ascii="Times New Roman" w:hAnsi="Times New Roman" w:cs="Times New Roman"/>
            <w:b w:val="0"/>
            <w:bCs w:val="0"/>
            <w:sz w:val="22"/>
            <w:szCs w:val="22"/>
            <w:lang w:eastAsia="ja-JP"/>
          </w:rPr>
          <w:t>BuildingTouristAttraction3_3840x2160_25fps_10bit_420</w:t>
        </w:r>
      </w:ins>
    </w:p>
    <w:p w14:paraId="0F3DAD32" w14:textId="77777777" w:rsidR="00C062F6" w:rsidRPr="00AE3BE6" w:rsidRDefault="00C062F6" w:rsidP="00C062F6">
      <w:pPr>
        <w:pStyle w:val="Heading1"/>
        <w:rPr>
          <w:ins w:id="128" w:author="Shan Liu" w:date="2022-07-21T17:28:00Z"/>
          <w:rFonts w:ascii="Times New Roman" w:hAnsi="Times New Roman" w:cs="Times New Roman"/>
          <w:b w:val="0"/>
          <w:bCs w:val="0"/>
          <w:sz w:val="22"/>
          <w:szCs w:val="22"/>
          <w:lang w:eastAsia="ja-JP"/>
        </w:rPr>
      </w:pPr>
      <w:ins w:id="129" w:author="Shan Liu" w:date="2022-07-21T17:28:00Z">
        <w:r w:rsidRPr="00AE3BE6">
          <w:rPr>
            <w:rFonts w:ascii="Times New Roman" w:hAnsi="Times New Roman" w:cs="Times New Roman"/>
            <w:b w:val="0"/>
            <w:bCs w:val="0"/>
            <w:sz w:val="22"/>
            <w:szCs w:val="22"/>
            <w:lang w:eastAsia="ja-JP"/>
          </w:rPr>
          <w:t>RoomTouristAttraction1_3840x2160_25fps_10bit_420</w:t>
        </w:r>
      </w:ins>
    </w:p>
    <w:p w14:paraId="4C29FECD" w14:textId="77777777" w:rsidR="00C062F6" w:rsidRPr="00AE3BE6" w:rsidRDefault="00C062F6" w:rsidP="00C062F6">
      <w:pPr>
        <w:pStyle w:val="Heading1"/>
        <w:rPr>
          <w:ins w:id="130" w:author="Shan Liu" w:date="2022-07-21T17:28:00Z"/>
          <w:rFonts w:ascii="Times New Roman" w:hAnsi="Times New Roman" w:cs="Times New Roman"/>
          <w:b w:val="0"/>
          <w:bCs w:val="0"/>
          <w:sz w:val="22"/>
          <w:szCs w:val="22"/>
          <w:lang w:eastAsia="ja-JP"/>
        </w:rPr>
      </w:pPr>
      <w:ins w:id="131" w:author="Shan Liu" w:date="2022-07-21T17:28:00Z">
        <w:r w:rsidRPr="00AE3BE6">
          <w:rPr>
            <w:rFonts w:ascii="Times New Roman" w:hAnsi="Times New Roman" w:cs="Times New Roman"/>
            <w:b w:val="0"/>
            <w:bCs w:val="0"/>
            <w:sz w:val="22"/>
            <w:szCs w:val="22"/>
            <w:lang w:eastAsia="ja-JP"/>
          </w:rPr>
          <w:t>RoomTouristAttraction2_3840x2160_25fps_10bit_420</w:t>
        </w:r>
      </w:ins>
    </w:p>
    <w:p w14:paraId="0220DBB0" w14:textId="77777777" w:rsidR="00C062F6" w:rsidRPr="00AE3BE6" w:rsidRDefault="00C062F6" w:rsidP="00C062F6">
      <w:pPr>
        <w:pStyle w:val="Heading1"/>
        <w:rPr>
          <w:ins w:id="132" w:author="Shan Liu" w:date="2022-07-21T17:28:00Z"/>
          <w:rFonts w:ascii="Times New Roman" w:hAnsi="Times New Roman" w:cs="Times New Roman"/>
          <w:b w:val="0"/>
          <w:bCs w:val="0"/>
          <w:sz w:val="22"/>
          <w:szCs w:val="22"/>
          <w:lang w:eastAsia="ja-JP"/>
        </w:rPr>
      </w:pPr>
      <w:ins w:id="133" w:author="Shan Liu" w:date="2022-07-21T17:28:00Z">
        <w:r w:rsidRPr="00AE3BE6">
          <w:rPr>
            <w:rFonts w:ascii="Times New Roman" w:hAnsi="Times New Roman" w:cs="Times New Roman"/>
            <w:b w:val="0"/>
            <w:bCs w:val="0"/>
            <w:sz w:val="22"/>
            <w:szCs w:val="22"/>
            <w:lang w:eastAsia="ja-JP"/>
          </w:rPr>
          <w:t>RoomTouristAttraction3_3840x2160_25fps_10bit_420</w:t>
        </w:r>
      </w:ins>
    </w:p>
    <w:p w14:paraId="4198A0EA" w14:textId="77777777" w:rsidR="00C062F6" w:rsidRPr="00AE3BE6" w:rsidRDefault="00C062F6" w:rsidP="00C062F6">
      <w:pPr>
        <w:pStyle w:val="Heading1"/>
        <w:rPr>
          <w:ins w:id="134" w:author="Shan Liu" w:date="2022-07-21T17:28:00Z"/>
          <w:rFonts w:ascii="Times New Roman" w:hAnsi="Times New Roman" w:cs="Times New Roman"/>
          <w:b w:val="0"/>
          <w:bCs w:val="0"/>
          <w:sz w:val="22"/>
          <w:szCs w:val="22"/>
          <w:lang w:eastAsia="ja-JP"/>
        </w:rPr>
      </w:pPr>
      <w:ins w:id="135" w:author="Shan Liu" w:date="2022-07-21T17:28:00Z">
        <w:r w:rsidRPr="00AE3BE6">
          <w:rPr>
            <w:rFonts w:ascii="Times New Roman" w:hAnsi="Times New Roman" w:cs="Times New Roman"/>
            <w:b w:val="0"/>
            <w:bCs w:val="0"/>
            <w:sz w:val="22"/>
            <w:szCs w:val="22"/>
            <w:lang w:eastAsia="ja-JP"/>
          </w:rPr>
          <w:t>RoomTouristAttraction4_3840x2160_25fps_10bit_420</w:t>
        </w:r>
      </w:ins>
    </w:p>
    <w:p w14:paraId="176210C5" w14:textId="77777777" w:rsidR="00C062F6" w:rsidRPr="00AE3BE6" w:rsidRDefault="00C062F6" w:rsidP="00C062F6">
      <w:pPr>
        <w:pStyle w:val="Heading1"/>
        <w:rPr>
          <w:ins w:id="136" w:author="Shan Liu" w:date="2022-07-21T17:28:00Z"/>
          <w:rFonts w:ascii="Times New Roman" w:hAnsi="Times New Roman" w:cs="Times New Roman"/>
          <w:b w:val="0"/>
          <w:bCs w:val="0"/>
          <w:sz w:val="22"/>
          <w:szCs w:val="22"/>
          <w:lang w:eastAsia="ja-JP"/>
        </w:rPr>
      </w:pPr>
      <w:ins w:id="137" w:author="Shan Liu" w:date="2022-07-21T17:28:00Z">
        <w:r w:rsidRPr="00AE3BE6">
          <w:rPr>
            <w:rFonts w:ascii="Times New Roman" w:hAnsi="Times New Roman" w:cs="Times New Roman"/>
            <w:b w:val="0"/>
            <w:bCs w:val="0"/>
            <w:sz w:val="22"/>
            <w:szCs w:val="22"/>
            <w:lang w:eastAsia="ja-JP"/>
          </w:rPr>
          <w:t>RoomTouristAttraction5_3840x2160_25fps_10bit_420</w:t>
        </w:r>
      </w:ins>
    </w:p>
    <w:p w14:paraId="282A254B" w14:textId="77777777" w:rsidR="00C062F6" w:rsidRPr="00AE3BE6" w:rsidRDefault="00C062F6" w:rsidP="00C062F6">
      <w:pPr>
        <w:pStyle w:val="Heading1"/>
        <w:rPr>
          <w:ins w:id="138" w:author="Shan Liu" w:date="2022-07-21T17:28:00Z"/>
          <w:rFonts w:ascii="Times New Roman" w:hAnsi="Times New Roman" w:cs="Times New Roman"/>
          <w:b w:val="0"/>
          <w:bCs w:val="0"/>
          <w:sz w:val="22"/>
          <w:szCs w:val="22"/>
          <w:lang w:eastAsia="ja-JP"/>
        </w:rPr>
      </w:pPr>
      <w:ins w:id="139" w:author="Shan Liu" w:date="2022-07-21T17:28:00Z">
        <w:r w:rsidRPr="00AE3BE6">
          <w:rPr>
            <w:rFonts w:ascii="Times New Roman" w:hAnsi="Times New Roman" w:cs="Times New Roman"/>
            <w:b w:val="0"/>
            <w:bCs w:val="0"/>
            <w:sz w:val="22"/>
            <w:szCs w:val="22"/>
            <w:lang w:eastAsia="ja-JP"/>
          </w:rPr>
          <w:t>RoomTouristAttraction6_3840x2160_25fps_10bit_420</w:t>
        </w:r>
      </w:ins>
    </w:p>
    <w:p w14:paraId="73E56BE9" w14:textId="77777777" w:rsidR="00C062F6" w:rsidRDefault="00C062F6" w:rsidP="00C062F6">
      <w:pPr>
        <w:pStyle w:val="Heading1"/>
        <w:ind w:left="0" w:firstLine="104"/>
        <w:rPr>
          <w:ins w:id="140" w:author="Shan Liu" w:date="2022-07-21T17:28:00Z"/>
          <w:rFonts w:ascii="Times New Roman" w:hAnsi="Times New Roman" w:cs="Times New Roman"/>
          <w:b w:val="0"/>
          <w:bCs w:val="0"/>
          <w:sz w:val="22"/>
          <w:szCs w:val="22"/>
          <w:lang w:eastAsia="ja-JP"/>
        </w:rPr>
      </w:pPr>
      <w:ins w:id="141" w:author="Shan Liu" w:date="2022-07-21T17:28:00Z">
        <w:r w:rsidRPr="00AE3BE6">
          <w:rPr>
            <w:rFonts w:ascii="Times New Roman" w:hAnsi="Times New Roman" w:cs="Times New Roman"/>
            <w:b w:val="0"/>
            <w:bCs w:val="0"/>
            <w:sz w:val="22"/>
            <w:szCs w:val="22"/>
            <w:lang w:eastAsia="ja-JP"/>
          </w:rPr>
          <w:t>RoomTouristAttraction7_3840x2160_25fps_10bit_420</w:t>
        </w:r>
      </w:ins>
    </w:p>
    <w:p w14:paraId="4369B64A" w14:textId="77777777" w:rsidR="00C062F6" w:rsidRPr="00AE3BE6" w:rsidRDefault="00C062F6" w:rsidP="00C062F6">
      <w:pPr>
        <w:pStyle w:val="Heading1"/>
        <w:rPr>
          <w:ins w:id="142" w:author="Shan Liu" w:date="2022-07-21T17:28:00Z"/>
          <w:rFonts w:ascii="Times New Roman" w:hAnsi="Times New Roman" w:cs="Times New Roman"/>
          <w:b w:val="0"/>
          <w:bCs w:val="0"/>
          <w:sz w:val="22"/>
          <w:szCs w:val="22"/>
          <w:lang w:eastAsia="ja-JP"/>
        </w:rPr>
      </w:pPr>
      <w:ins w:id="143" w:author="Shan Liu" w:date="2022-07-21T17:28:00Z">
        <w:r w:rsidRPr="00AE3BE6">
          <w:rPr>
            <w:rFonts w:ascii="Times New Roman" w:hAnsi="Times New Roman" w:cs="Times New Roman"/>
            <w:b w:val="0"/>
            <w:bCs w:val="0"/>
            <w:sz w:val="22"/>
            <w:szCs w:val="22"/>
            <w:lang w:eastAsia="ja-JP"/>
          </w:rPr>
          <w:t>BlackBird_3840x2160_25fps_10bit_420</w:t>
        </w:r>
      </w:ins>
    </w:p>
    <w:p w14:paraId="49831D68" w14:textId="77777777" w:rsidR="00C062F6" w:rsidRPr="00AE3BE6" w:rsidRDefault="00C062F6" w:rsidP="00C062F6">
      <w:pPr>
        <w:pStyle w:val="Heading1"/>
        <w:rPr>
          <w:ins w:id="144" w:author="Shan Liu" w:date="2022-07-21T17:28:00Z"/>
          <w:rFonts w:ascii="Times New Roman" w:hAnsi="Times New Roman" w:cs="Times New Roman"/>
          <w:b w:val="0"/>
          <w:bCs w:val="0"/>
          <w:sz w:val="22"/>
          <w:szCs w:val="22"/>
          <w:lang w:eastAsia="ja-JP"/>
        </w:rPr>
      </w:pPr>
      <w:ins w:id="145" w:author="Shan Liu" w:date="2022-07-21T17:28:00Z">
        <w:r w:rsidRPr="00AE3BE6">
          <w:rPr>
            <w:rFonts w:ascii="Times New Roman" w:hAnsi="Times New Roman" w:cs="Times New Roman"/>
            <w:b w:val="0"/>
            <w:bCs w:val="0"/>
            <w:sz w:val="22"/>
            <w:szCs w:val="22"/>
            <w:lang w:eastAsia="ja-JP"/>
          </w:rPr>
          <w:t>StampCarving1_3840x2160_25fps_10bit_420</w:t>
        </w:r>
      </w:ins>
    </w:p>
    <w:p w14:paraId="460C0788" w14:textId="77777777" w:rsidR="00C062F6" w:rsidRPr="00AE3BE6" w:rsidRDefault="00C062F6" w:rsidP="00C062F6">
      <w:pPr>
        <w:pStyle w:val="Heading1"/>
        <w:rPr>
          <w:ins w:id="146" w:author="Shan Liu" w:date="2022-07-21T17:28:00Z"/>
          <w:rFonts w:ascii="Times New Roman" w:hAnsi="Times New Roman" w:cs="Times New Roman"/>
          <w:b w:val="0"/>
          <w:bCs w:val="0"/>
          <w:sz w:val="22"/>
          <w:szCs w:val="22"/>
          <w:lang w:eastAsia="ja-JP"/>
        </w:rPr>
      </w:pPr>
      <w:ins w:id="147" w:author="Shan Liu" w:date="2022-07-21T17:28:00Z">
        <w:r w:rsidRPr="00AE3BE6">
          <w:rPr>
            <w:rFonts w:ascii="Times New Roman" w:hAnsi="Times New Roman" w:cs="Times New Roman"/>
            <w:b w:val="0"/>
            <w:bCs w:val="0"/>
            <w:sz w:val="22"/>
            <w:szCs w:val="22"/>
            <w:lang w:eastAsia="ja-JP"/>
          </w:rPr>
          <w:t>StampCarving2_3840x2160_25fps_10bit_420</w:t>
        </w:r>
      </w:ins>
    </w:p>
    <w:p w14:paraId="5689C3B2" w14:textId="77777777" w:rsidR="00C062F6" w:rsidRPr="00AE3BE6" w:rsidRDefault="00C062F6" w:rsidP="00C062F6">
      <w:pPr>
        <w:pStyle w:val="Heading1"/>
        <w:rPr>
          <w:ins w:id="148" w:author="Shan Liu" w:date="2022-07-21T17:28:00Z"/>
          <w:rFonts w:ascii="Times New Roman" w:hAnsi="Times New Roman" w:cs="Times New Roman"/>
          <w:b w:val="0"/>
          <w:bCs w:val="0"/>
          <w:sz w:val="22"/>
          <w:szCs w:val="22"/>
          <w:lang w:eastAsia="ja-JP"/>
        </w:rPr>
      </w:pPr>
      <w:ins w:id="149" w:author="Shan Liu" w:date="2022-07-21T17:28:00Z">
        <w:r w:rsidRPr="00AE3BE6">
          <w:rPr>
            <w:rFonts w:ascii="Times New Roman" w:hAnsi="Times New Roman" w:cs="Times New Roman"/>
            <w:b w:val="0"/>
            <w:bCs w:val="0"/>
            <w:sz w:val="22"/>
            <w:szCs w:val="22"/>
            <w:lang w:eastAsia="ja-JP"/>
          </w:rPr>
          <w:t>Weave_3840x2160_25fps_10bit_420</w:t>
        </w:r>
      </w:ins>
    </w:p>
    <w:p w14:paraId="7E2574F4" w14:textId="77777777" w:rsidR="00C062F6" w:rsidRPr="00AE3BE6" w:rsidRDefault="00C062F6" w:rsidP="00C062F6">
      <w:pPr>
        <w:pStyle w:val="Heading1"/>
        <w:rPr>
          <w:ins w:id="150" w:author="Shan Liu" w:date="2022-07-21T17:28:00Z"/>
          <w:rFonts w:ascii="Times New Roman" w:hAnsi="Times New Roman" w:cs="Times New Roman"/>
          <w:b w:val="0"/>
          <w:bCs w:val="0"/>
          <w:sz w:val="22"/>
          <w:szCs w:val="22"/>
          <w:lang w:eastAsia="ja-JP"/>
        </w:rPr>
      </w:pPr>
      <w:ins w:id="151" w:author="Shan Liu" w:date="2022-07-21T17:28:00Z">
        <w:r w:rsidRPr="00AE3BE6">
          <w:rPr>
            <w:rFonts w:ascii="Times New Roman" w:hAnsi="Times New Roman" w:cs="Times New Roman"/>
            <w:b w:val="0"/>
            <w:bCs w:val="0"/>
            <w:sz w:val="22"/>
            <w:szCs w:val="22"/>
            <w:lang w:eastAsia="ja-JP"/>
          </w:rPr>
          <w:t>ManWithFilmMachine_3840x2160_25fps_10bit_420</w:t>
        </w:r>
      </w:ins>
    </w:p>
    <w:p w14:paraId="7E04A70D" w14:textId="77777777" w:rsidR="00C062F6" w:rsidRPr="00AE3BE6" w:rsidRDefault="00C062F6" w:rsidP="00C062F6">
      <w:pPr>
        <w:pStyle w:val="Heading1"/>
        <w:rPr>
          <w:ins w:id="152" w:author="Shan Liu" w:date="2022-07-21T17:28:00Z"/>
          <w:rFonts w:ascii="Times New Roman" w:hAnsi="Times New Roman" w:cs="Times New Roman"/>
          <w:b w:val="0"/>
          <w:bCs w:val="0"/>
          <w:sz w:val="22"/>
          <w:szCs w:val="22"/>
          <w:lang w:eastAsia="ja-JP"/>
        </w:rPr>
      </w:pPr>
      <w:ins w:id="153" w:author="Shan Liu" w:date="2022-07-21T17:28:00Z">
        <w:r w:rsidRPr="00AE3BE6">
          <w:rPr>
            <w:rFonts w:ascii="Times New Roman" w:hAnsi="Times New Roman" w:cs="Times New Roman"/>
            <w:b w:val="0"/>
            <w:bCs w:val="0"/>
            <w:sz w:val="22"/>
            <w:szCs w:val="22"/>
            <w:lang w:eastAsia="ja-JP"/>
          </w:rPr>
          <w:t>LyingDog_3840x2160_25fps_10bit_420</w:t>
        </w:r>
      </w:ins>
    </w:p>
    <w:p w14:paraId="1389AC04" w14:textId="77777777" w:rsidR="00C062F6" w:rsidRPr="00AE3BE6" w:rsidRDefault="00C062F6" w:rsidP="00C062F6">
      <w:pPr>
        <w:pStyle w:val="Heading1"/>
        <w:rPr>
          <w:ins w:id="154" w:author="Shan Liu" w:date="2022-07-21T17:28:00Z"/>
          <w:rFonts w:ascii="Times New Roman" w:hAnsi="Times New Roman" w:cs="Times New Roman"/>
          <w:b w:val="0"/>
          <w:bCs w:val="0"/>
          <w:sz w:val="22"/>
          <w:szCs w:val="22"/>
          <w:lang w:eastAsia="ja-JP"/>
        </w:rPr>
      </w:pPr>
      <w:ins w:id="155" w:author="Shan Liu" w:date="2022-07-21T17:28:00Z">
        <w:r w:rsidRPr="00AE3BE6">
          <w:rPr>
            <w:rFonts w:ascii="Times New Roman" w:hAnsi="Times New Roman" w:cs="Times New Roman"/>
            <w:b w:val="0"/>
            <w:bCs w:val="0"/>
            <w:sz w:val="22"/>
            <w:szCs w:val="22"/>
            <w:lang w:eastAsia="ja-JP"/>
          </w:rPr>
          <w:t>OilPainting1_3840x2160_25fps_10bit_420</w:t>
        </w:r>
      </w:ins>
    </w:p>
    <w:p w14:paraId="2398C689" w14:textId="77777777" w:rsidR="00C062F6" w:rsidRPr="008C20FA" w:rsidRDefault="00C062F6" w:rsidP="00C062F6">
      <w:pPr>
        <w:pStyle w:val="Heading1"/>
        <w:ind w:left="0" w:firstLine="104"/>
        <w:rPr>
          <w:ins w:id="156" w:author="Shan Liu" w:date="2022-07-21T17:28:00Z"/>
          <w:rFonts w:ascii="Times New Roman" w:hAnsi="Times New Roman" w:cs="Times New Roman"/>
          <w:b w:val="0"/>
          <w:bCs w:val="0"/>
          <w:sz w:val="22"/>
          <w:szCs w:val="22"/>
          <w:lang w:eastAsia="ja-JP"/>
        </w:rPr>
      </w:pPr>
      <w:ins w:id="157" w:author="Shan Liu" w:date="2022-07-21T17:28:00Z">
        <w:r w:rsidRPr="00AE3BE6">
          <w:rPr>
            <w:rFonts w:ascii="Times New Roman" w:hAnsi="Times New Roman" w:cs="Times New Roman"/>
            <w:b w:val="0"/>
            <w:bCs w:val="0"/>
            <w:sz w:val="22"/>
            <w:szCs w:val="22"/>
            <w:lang w:eastAsia="ja-JP"/>
          </w:rPr>
          <w:t>OilPainting2_3840x2160_25fps_10bit_420</w:t>
        </w:r>
      </w:ins>
    </w:p>
    <w:p w14:paraId="37052846" w14:textId="77777777" w:rsidR="00C062F6" w:rsidRPr="001C5CE6" w:rsidRDefault="00C062F6" w:rsidP="00C062F6">
      <w:pPr>
        <w:pStyle w:val="Heading1"/>
        <w:ind w:left="0"/>
        <w:rPr>
          <w:ins w:id="158" w:author="Shan Liu" w:date="2022-07-21T17:28:00Z"/>
          <w:rFonts w:ascii="Times New Roman" w:hAnsi="Times New Roman" w:cs="Times New Roman"/>
          <w:sz w:val="28"/>
          <w:szCs w:val="28"/>
          <w:lang w:eastAsia="zh-CN"/>
        </w:rPr>
      </w:pPr>
    </w:p>
    <w:p w14:paraId="5BE6C93D" w14:textId="77777777" w:rsidR="00C062F6" w:rsidRPr="0055473C" w:rsidRDefault="00C062F6" w:rsidP="00C062F6">
      <w:pPr>
        <w:pStyle w:val="Heading1"/>
        <w:rPr>
          <w:ins w:id="159" w:author="Shan Liu" w:date="2022-07-21T17:28:00Z"/>
          <w:rFonts w:ascii="Times New Roman" w:hAnsi="Times New Roman" w:cs="Times New Roman"/>
          <w:b w:val="0"/>
          <w:bCs w:val="0"/>
          <w:sz w:val="22"/>
          <w:szCs w:val="22"/>
          <w:lang w:eastAsia="zh-CN"/>
        </w:rPr>
      </w:pPr>
      <w:ins w:id="160" w:author="Shan Liu" w:date="2022-07-21T17:28:00Z">
        <w:r>
          <w:rPr>
            <w:rFonts w:ascii="Times New Roman" w:hAnsi="Times New Roman" w:cs="Times New Roman"/>
            <w:b w:val="0"/>
            <w:bCs w:val="0"/>
            <w:sz w:val="22"/>
            <w:szCs w:val="22"/>
            <w:lang w:eastAsia="ja-JP"/>
          </w:rPr>
          <w:t xml:space="preserve">*These sequences are used in video task testing; while other sequences contain extracted frames </w:t>
        </w:r>
        <w:r>
          <w:rPr>
            <w:rFonts w:ascii="Times New Roman" w:hAnsi="Times New Roman" w:cs="Times New Roman"/>
            <w:b w:val="0"/>
            <w:bCs w:val="0"/>
            <w:sz w:val="22"/>
            <w:szCs w:val="22"/>
            <w:lang w:eastAsia="ja-JP"/>
          </w:rPr>
          <w:lastRenderedPageBreak/>
          <w:t>used for image task testing.</w:t>
        </w:r>
      </w:ins>
    </w:p>
    <w:p w14:paraId="4FE95AFD" w14:textId="77777777" w:rsidR="00C062F6" w:rsidRPr="001C5CE6" w:rsidRDefault="00C062F6" w:rsidP="00881959">
      <w:pPr>
        <w:pStyle w:val="ListParagraph"/>
        <w:rPr>
          <w:rFonts w:ascii="Times New Roman" w:eastAsia="SimSun" w:hAnsi="Times New Roman" w:cs="Times New Roman"/>
          <w:lang w:eastAsia="zh-CN"/>
        </w:rPr>
      </w:pPr>
    </w:p>
    <w:sectPr w:rsidR="00C062F6" w:rsidRPr="001C5CE6" w:rsidSect="00385C5D">
      <w:footerReference w:type="default" r:id="rId29"/>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41290" w14:textId="77777777" w:rsidR="0067545F" w:rsidRDefault="0067545F" w:rsidP="009E784A">
      <w:r>
        <w:separator/>
      </w:r>
    </w:p>
  </w:endnote>
  <w:endnote w:type="continuationSeparator" w:id="0">
    <w:p w14:paraId="682C3F15" w14:textId="77777777" w:rsidR="0067545F" w:rsidRDefault="0067545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3243A616" w:rsidR="00E37FE6" w:rsidRDefault="00E37F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E37FE6" w:rsidRDefault="00E37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4F14E" w14:textId="77777777" w:rsidR="0067545F" w:rsidRDefault="0067545F" w:rsidP="009E784A">
      <w:r>
        <w:separator/>
      </w:r>
    </w:p>
  </w:footnote>
  <w:footnote w:type="continuationSeparator" w:id="0">
    <w:p w14:paraId="0C59ACC7" w14:textId="77777777" w:rsidR="0067545F" w:rsidRDefault="0067545F"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60EA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3D599E"/>
    <w:multiLevelType w:val="multilevel"/>
    <w:tmpl w:val="B5BEDBD0"/>
    <w:lvl w:ilvl="0">
      <w:start w:val="12"/>
      <w:numFmt w:val="bullet"/>
      <w:lvlText w:val="-"/>
      <w:lvlJc w:val="left"/>
      <w:pPr>
        <w:ind w:left="720" w:hanging="360"/>
      </w:pPr>
      <w:rPr>
        <w:rFonts w:ascii="Times New Roman" w:eastAsia="SimSu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15:restartNumberingAfterBreak="0">
    <w:nsid w:val="1F3A3193"/>
    <w:multiLevelType w:val="hybridMultilevel"/>
    <w:tmpl w:val="96D619A0"/>
    <w:lvl w:ilvl="0" w:tplc="1F6849D4">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4362F4"/>
    <w:multiLevelType w:val="hybridMultilevel"/>
    <w:tmpl w:val="A32C5C2E"/>
    <w:lvl w:ilvl="0" w:tplc="EDB4949E">
      <w:start w:val="1"/>
      <w:numFmt w:val="bullet"/>
      <w:lvlText w:val=""/>
      <w:lvlJc w:val="left"/>
      <w:pPr>
        <w:ind w:left="840" w:hanging="420"/>
      </w:pPr>
      <w:rPr>
        <w:rFonts w:ascii="Wingdings" w:hAnsi="Wingdings" w:hint="default"/>
        <w:sz w:val="15"/>
        <w:szCs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43497CB9"/>
    <w:multiLevelType w:val="hybridMultilevel"/>
    <w:tmpl w:val="EE3AB780"/>
    <w:lvl w:ilvl="0" w:tplc="D82A3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A7C2E50"/>
    <w:multiLevelType w:val="hybridMultilevel"/>
    <w:tmpl w:val="C0B2FD26"/>
    <w:lvl w:ilvl="0" w:tplc="04090001">
      <w:start w:val="1"/>
      <w:numFmt w:val="bullet"/>
      <w:lvlText w:val=""/>
      <w:lvlJc w:val="left"/>
      <w:pPr>
        <w:ind w:left="600" w:hanging="420"/>
      </w:pPr>
      <w:rPr>
        <w:rFonts w:ascii="Wingdings" w:hAnsi="Wingdings" w:hint="default"/>
      </w:rPr>
    </w:lvl>
    <w:lvl w:ilvl="1" w:tplc="04090003" w:tentative="1">
      <w:start w:val="1"/>
      <w:numFmt w:val="bullet"/>
      <w:lvlText w:val=""/>
      <w:lvlJc w:val="left"/>
      <w:pPr>
        <w:ind w:left="1020" w:hanging="420"/>
      </w:pPr>
      <w:rPr>
        <w:rFonts w:ascii="Wingdings" w:hAnsi="Wingdings" w:hint="default"/>
      </w:rPr>
    </w:lvl>
    <w:lvl w:ilvl="2" w:tplc="04090005"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3" w:tentative="1">
      <w:start w:val="1"/>
      <w:numFmt w:val="bullet"/>
      <w:lvlText w:val=""/>
      <w:lvlJc w:val="left"/>
      <w:pPr>
        <w:ind w:left="2280" w:hanging="420"/>
      </w:pPr>
      <w:rPr>
        <w:rFonts w:ascii="Wingdings" w:hAnsi="Wingdings" w:hint="default"/>
      </w:rPr>
    </w:lvl>
    <w:lvl w:ilvl="5" w:tplc="04090005"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3" w:tentative="1">
      <w:start w:val="1"/>
      <w:numFmt w:val="bullet"/>
      <w:lvlText w:val=""/>
      <w:lvlJc w:val="left"/>
      <w:pPr>
        <w:ind w:left="3540" w:hanging="420"/>
      </w:pPr>
      <w:rPr>
        <w:rFonts w:ascii="Wingdings" w:hAnsi="Wingdings" w:hint="default"/>
      </w:rPr>
    </w:lvl>
    <w:lvl w:ilvl="8" w:tplc="04090005" w:tentative="1">
      <w:start w:val="1"/>
      <w:numFmt w:val="bullet"/>
      <w:lvlText w:val=""/>
      <w:lvlJc w:val="left"/>
      <w:pPr>
        <w:ind w:left="3960" w:hanging="420"/>
      </w:pPr>
      <w:rPr>
        <w:rFonts w:ascii="Wingdings" w:hAnsi="Wingdings" w:hint="default"/>
      </w:rPr>
    </w:lvl>
  </w:abstractNum>
  <w:abstractNum w:abstractNumId="7" w15:restartNumberingAfterBreak="0">
    <w:nsid w:val="51FC6474"/>
    <w:multiLevelType w:val="multilevel"/>
    <w:tmpl w:val="844CE5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3A9447C"/>
    <w:multiLevelType w:val="multilevel"/>
    <w:tmpl w:val="11CAD080"/>
    <w:lvl w:ilvl="0">
      <w:start w:val="12"/>
      <w:numFmt w:val="bullet"/>
      <w:lvlText w:val="-"/>
      <w:lvlJc w:val="left"/>
      <w:pPr>
        <w:ind w:left="720" w:hanging="360"/>
      </w:pPr>
      <w:rPr>
        <w:rFonts w:ascii="Times New Roman" w:eastAsia="SimSu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547C65B4"/>
    <w:multiLevelType w:val="multilevel"/>
    <w:tmpl w:val="954886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A234455"/>
    <w:multiLevelType w:val="multilevel"/>
    <w:tmpl w:val="7698462A"/>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6D71D5D"/>
    <w:multiLevelType w:val="singleLevel"/>
    <w:tmpl w:val="66D71D5D"/>
    <w:lvl w:ilvl="0">
      <w:start w:val="1"/>
      <w:numFmt w:val="decimal"/>
      <w:suff w:val="space"/>
      <w:lvlText w:val="[%1]"/>
      <w:lvlJc w:val="left"/>
    </w:lvl>
  </w:abstractNum>
  <w:abstractNum w:abstractNumId="14" w15:restartNumberingAfterBreak="0">
    <w:nsid w:val="68C22E9A"/>
    <w:multiLevelType w:val="hybridMultilevel"/>
    <w:tmpl w:val="F8DA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B1134"/>
    <w:multiLevelType w:val="hybridMultilevel"/>
    <w:tmpl w:val="0E949FBC"/>
    <w:lvl w:ilvl="0" w:tplc="29AACBCC">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158291">
    <w:abstractNumId w:val="12"/>
  </w:num>
  <w:num w:numId="2" w16cid:durableId="1441797252">
    <w:abstractNumId w:val="10"/>
  </w:num>
  <w:num w:numId="3" w16cid:durableId="1671449342">
    <w:abstractNumId w:val="13"/>
  </w:num>
  <w:num w:numId="4" w16cid:durableId="2084989852">
    <w:abstractNumId w:val="5"/>
  </w:num>
  <w:num w:numId="5" w16cid:durableId="1207643751">
    <w:abstractNumId w:val="4"/>
  </w:num>
  <w:num w:numId="6" w16cid:durableId="953176956">
    <w:abstractNumId w:val="15"/>
  </w:num>
  <w:num w:numId="7" w16cid:durableId="1111049030">
    <w:abstractNumId w:val="2"/>
  </w:num>
  <w:num w:numId="8" w16cid:durableId="7608937">
    <w:abstractNumId w:val="0"/>
  </w:num>
  <w:num w:numId="9" w16cid:durableId="1864198989">
    <w:abstractNumId w:val="7"/>
  </w:num>
  <w:num w:numId="10" w16cid:durableId="1129081753">
    <w:abstractNumId w:val="1"/>
  </w:num>
  <w:num w:numId="11" w16cid:durableId="1736509916">
    <w:abstractNumId w:val="8"/>
  </w:num>
  <w:num w:numId="12" w16cid:durableId="1745952021">
    <w:abstractNumId w:val="11"/>
  </w:num>
  <w:num w:numId="13" w16cid:durableId="890729110">
    <w:abstractNumId w:val="3"/>
  </w:num>
  <w:num w:numId="14" w16cid:durableId="1339692820">
    <w:abstractNumId w:val="6"/>
  </w:num>
  <w:num w:numId="15" w16cid:durableId="1550266773">
    <w:abstractNumId w:val="14"/>
  </w:num>
  <w:num w:numId="16" w16cid:durableId="94307946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an Liu">
    <w15:presenceInfo w15:providerId="Windows Live" w15:userId="8b5ad3e8accead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17E8"/>
    <w:rsid w:val="00004E4A"/>
    <w:rsid w:val="00007F62"/>
    <w:rsid w:val="0001004D"/>
    <w:rsid w:val="00010740"/>
    <w:rsid w:val="000107A0"/>
    <w:rsid w:val="0001121F"/>
    <w:rsid w:val="000143DA"/>
    <w:rsid w:val="00031C5D"/>
    <w:rsid w:val="000363E2"/>
    <w:rsid w:val="00040DDC"/>
    <w:rsid w:val="000414EC"/>
    <w:rsid w:val="00044047"/>
    <w:rsid w:val="000446EA"/>
    <w:rsid w:val="000449A7"/>
    <w:rsid w:val="00056375"/>
    <w:rsid w:val="000629F2"/>
    <w:rsid w:val="000630E9"/>
    <w:rsid w:val="000637F1"/>
    <w:rsid w:val="00064AD1"/>
    <w:rsid w:val="00065A1C"/>
    <w:rsid w:val="0006647C"/>
    <w:rsid w:val="000707E1"/>
    <w:rsid w:val="000717E8"/>
    <w:rsid w:val="00074EC6"/>
    <w:rsid w:val="00075B6F"/>
    <w:rsid w:val="00082F60"/>
    <w:rsid w:val="00083BEC"/>
    <w:rsid w:val="00083D34"/>
    <w:rsid w:val="00086AA9"/>
    <w:rsid w:val="000923FF"/>
    <w:rsid w:val="0009240B"/>
    <w:rsid w:val="000953A2"/>
    <w:rsid w:val="000968DA"/>
    <w:rsid w:val="00097B19"/>
    <w:rsid w:val="000A2F26"/>
    <w:rsid w:val="000A31AF"/>
    <w:rsid w:val="000A4338"/>
    <w:rsid w:val="000A6FB3"/>
    <w:rsid w:val="000B3E11"/>
    <w:rsid w:val="000B5802"/>
    <w:rsid w:val="000C03EA"/>
    <w:rsid w:val="000C0493"/>
    <w:rsid w:val="000C319A"/>
    <w:rsid w:val="000C4A17"/>
    <w:rsid w:val="000C4E8B"/>
    <w:rsid w:val="000C603B"/>
    <w:rsid w:val="000C78E6"/>
    <w:rsid w:val="000C7C4E"/>
    <w:rsid w:val="000D0BFA"/>
    <w:rsid w:val="000D2D87"/>
    <w:rsid w:val="000D30DC"/>
    <w:rsid w:val="000D4C72"/>
    <w:rsid w:val="000E065D"/>
    <w:rsid w:val="000E363F"/>
    <w:rsid w:val="000E3A28"/>
    <w:rsid w:val="000E6A59"/>
    <w:rsid w:val="000F07E7"/>
    <w:rsid w:val="000F2A23"/>
    <w:rsid w:val="000F46B7"/>
    <w:rsid w:val="000F4B8B"/>
    <w:rsid w:val="000F4C94"/>
    <w:rsid w:val="000F50B0"/>
    <w:rsid w:val="001010C3"/>
    <w:rsid w:val="00106CF4"/>
    <w:rsid w:val="00117E1F"/>
    <w:rsid w:val="001274CD"/>
    <w:rsid w:val="001300B4"/>
    <w:rsid w:val="00130E36"/>
    <w:rsid w:val="00131CE8"/>
    <w:rsid w:val="00140005"/>
    <w:rsid w:val="00141900"/>
    <w:rsid w:val="001421AC"/>
    <w:rsid w:val="0014407E"/>
    <w:rsid w:val="00150A6C"/>
    <w:rsid w:val="00152D81"/>
    <w:rsid w:val="0015538D"/>
    <w:rsid w:val="00165192"/>
    <w:rsid w:val="00167516"/>
    <w:rsid w:val="0016775E"/>
    <w:rsid w:val="00171CB1"/>
    <w:rsid w:val="00173ED1"/>
    <w:rsid w:val="00175C2B"/>
    <w:rsid w:val="00175CE8"/>
    <w:rsid w:val="00177664"/>
    <w:rsid w:val="001805F7"/>
    <w:rsid w:val="00184506"/>
    <w:rsid w:val="00185348"/>
    <w:rsid w:val="0018563E"/>
    <w:rsid w:val="00190679"/>
    <w:rsid w:val="0019185C"/>
    <w:rsid w:val="00192BF9"/>
    <w:rsid w:val="00195589"/>
    <w:rsid w:val="001970AB"/>
    <w:rsid w:val="001A0099"/>
    <w:rsid w:val="001A04CC"/>
    <w:rsid w:val="001A06E5"/>
    <w:rsid w:val="001A096D"/>
    <w:rsid w:val="001A0B80"/>
    <w:rsid w:val="001A1A60"/>
    <w:rsid w:val="001A6383"/>
    <w:rsid w:val="001C161F"/>
    <w:rsid w:val="001C332A"/>
    <w:rsid w:val="001C5050"/>
    <w:rsid w:val="001C5CE6"/>
    <w:rsid w:val="001E0478"/>
    <w:rsid w:val="001E23B5"/>
    <w:rsid w:val="001E75F3"/>
    <w:rsid w:val="001F09F9"/>
    <w:rsid w:val="001F1285"/>
    <w:rsid w:val="001F25B1"/>
    <w:rsid w:val="001F3F3E"/>
    <w:rsid w:val="001F51B2"/>
    <w:rsid w:val="0020035D"/>
    <w:rsid w:val="00201250"/>
    <w:rsid w:val="0021117F"/>
    <w:rsid w:val="002117C2"/>
    <w:rsid w:val="00212CF3"/>
    <w:rsid w:val="00212FD7"/>
    <w:rsid w:val="0021578A"/>
    <w:rsid w:val="00221181"/>
    <w:rsid w:val="00221408"/>
    <w:rsid w:val="00226418"/>
    <w:rsid w:val="002264E1"/>
    <w:rsid w:val="0023521D"/>
    <w:rsid w:val="0023550F"/>
    <w:rsid w:val="00237835"/>
    <w:rsid w:val="00241D84"/>
    <w:rsid w:val="002430E0"/>
    <w:rsid w:val="00247155"/>
    <w:rsid w:val="0024763D"/>
    <w:rsid w:val="002551A0"/>
    <w:rsid w:val="0025615A"/>
    <w:rsid w:val="00257830"/>
    <w:rsid w:val="00261A09"/>
    <w:rsid w:val="002622EC"/>
    <w:rsid w:val="00263789"/>
    <w:rsid w:val="00264150"/>
    <w:rsid w:val="002650BB"/>
    <w:rsid w:val="00266236"/>
    <w:rsid w:val="00271537"/>
    <w:rsid w:val="00275C43"/>
    <w:rsid w:val="00276175"/>
    <w:rsid w:val="00280AAB"/>
    <w:rsid w:val="0028395D"/>
    <w:rsid w:val="00285262"/>
    <w:rsid w:val="00285C34"/>
    <w:rsid w:val="0029023A"/>
    <w:rsid w:val="0029353B"/>
    <w:rsid w:val="0029453E"/>
    <w:rsid w:val="00297303"/>
    <w:rsid w:val="002A32C8"/>
    <w:rsid w:val="002A6581"/>
    <w:rsid w:val="002B71EF"/>
    <w:rsid w:val="002B7C36"/>
    <w:rsid w:val="002C3E11"/>
    <w:rsid w:val="002D168B"/>
    <w:rsid w:val="002D1A83"/>
    <w:rsid w:val="002D1CB7"/>
    <w:rsid w:val="002D3DC2"/>
    <w:rsid w:val="002D5366"/>
    <w:rsid w:val="002E1866"/>
    <w:rsid w:val="002E4B5F"/>
    <w:rsid w:val="002E5433"/>
    <w:rsid w:val="002E58BE"/>
    <w:rsid w:val="002F220D"/>
    <w:rsid w:val="002F3BCB"/>
    <w:rsid w:val="002F50B1"/>
    <w:rsid w:val="002F67F7"/>
    <w:rsid w:val="002F75CD"/>
    <w:rsid w:val="00300197"/>
    <w:rsid w:val="00300DD2"/>
    <w:rsid w:val="00307BB9"/>
    <w:rsid w:val="0031094C"/>
    <w:rsid w:val="0031329C"/>
    <w:rsid w:val="00313727"/>
    <w:rsid w:val="00313B22"/>
    <w:rsid w:val="00314387"/>
    <w:rsid w:val="00315DFA"/>
    <w:rsid w:val="00317C9D"/>
    <w:rsid w:val="0032234D"/>
    <w:rsid w:val="00322715"/>
    <w:rsid w:val="00325B96"/>
    <w:rsid w:val="00327B84"/>
    <w:rsid w:val="00330F28"/>
    <w:rsid w:val="00333DB9"/>
    <w:rsid w:val="003348EB"/>
    <w:rsid w:val="00335895"/>
    <w:rsid w:val="00336CD4"/>
    <w:rsid w:val="003421F0"/>
    <w:rsid w:val="00344A0C"/>
    <w:rsid w:val="00344D50"/>
    <w:rsid w:val="00345537"/>
    <w:rsid w:val="003458D5"/>
    <w:rsid w:val="003478DC"/>
    <w:rsid w:val="003533BA"/>
    <w:rsid w:val="0035472D"/>
    <w:rsid w:val="003569CB"/>
    <w:rsid w:val="00356FF2"/>
    <w:rsid w:val="0036131D"/>
    <w:rsid w:val="003613C9"/>
    <w:rsid w:val="0036244A"/>
    <w:rsid w:val="00363172"/>
    <w:rsid w:val="00366A0D"/>
    <w:rsid w:val="003677AF"/>
    <w:rsid w:val="00373132"/>
    <w:rsid w:val="0037557F"/>
    <w:rsid w:val="003768F7"/>
    <w:rsid w:val="00376EE4"/>
    <w:rsid w:val="00376FE1"/>
    <w:rsid w:val="003770B3"/>
    <w:rsid w:val="00377A8E"/>
    <w:rsid w:val="0038288B"/>
    <w:rsid w:val="00383BA2"/>
    <w:rsid w:val="00385C5D"/>
    <w:rsid w:val="0039116B"/>
    <w:rsid w:val="00393150"/>
    <w:rsid w:val="0039342D"/>
    <w:rsid w:val="0039399A"/>
    <w:rsid w:val="00394F61"/>
    <w:rsid w:val="003976FB"/>
    <w:rsid w:val="003A25E9"/>
    <w:rsid w:val="003A39CF"/>
    <w:rsid w:val="003A4C5D"/>
    <w:rsid w:val="003A5F7B"/>
    <w:rsid w:val="003A64E1"/>
    <w:rsid w:val="003B0FC6"/>
    <w:rsid w:val="003B13D3"/>
    <w:rsid w:val="003C308F"/>
    <w:rsid w:val="003C336C"/>
    <w:rsid w:val="003C3810"/>
    <w:rsid w:val="003C4689"/>
    <w:rsid w:val="003C62DC"/>
    <w:rsid w:val="003D3216"/>
    <w:rsid w:val="003D33AE"/>
    <w:rsid w:val="003D36F0"/>
    <w:rsid w:val="003D5A46"/>
    <w:rsid w:val="003D5B10"/>
    <w:rsid w:val="003E1009"/>
    <w:rsid w:val="003E13EA"/>
    <w:rsid w:val="003E25E6"/>
    <w:rsid w:val="003E7044"/>
    <w:rsid w:val="003F3FDD"/>
    <w:rsid w:val="003F4A51"/>
    <w:rsid w:val="003F4D57"/>
    <w:rsid w:val="003F65C5"/>
    <w:rsid w:val="0040099C"/>
    <w:rsid w:val="00402797"/>
    <w:rsid w:val="00402A7F"/>
    <w:rsid w:val="004062ED"/>
    <w:rsid w:val="00407E96"/>
    <w:rsid w:val="00410B44"/>
    <w:rsid w:val="00411CF8"/>
    <w:rsid w:val="00413E8C"/>
    <w:rsid w:val="00414432"/>
    <w:rsid w:val="0042133E"/>
    <w:rsid w:val="00421B02"/>
    <w:rsid w:val="00422135"/>
    <w:rsid w:val="00422A23"/>
    <w:rsid w:val="00430A41"/>
    <w:rsid w:val="00446362"/>
    <w:rsid w:val="00453E82"/>
    <w:rsid w:val="004561FE"/>
    <w:rsid w:val="004567D0"/>
    <w:rsid w:val="00460453"/>
    <w:rsid w:val="004605EE"/>
    <w:rsid w:val="00463ECC"/>
    <w:rsid w:val="004657A3"/>
    <w:rsid w:val="00466766"/>
    <w:rsid w:val="004754A7"/>
    <w:rsid w:val="00480B79"/>
    <w:rsid w:val="00481C14"/>
    <w:rsid w:val="00482452"/>
    <w:rsid w:val="00484795"/>
    <w:rsid w:val="00491310"/>
    <w:rsid w:val="0049321D"/>
    <w:rsid w:val="00494D31"/>
    <w:rsid w:val="0049639B"/>
    <w:rsid w:val="004A1CCE"/>
    <w:rsid w:val="004A24E8"/>
    <w:rsid w:val="004A4452"/>
    <w:rsid w:val="004B0C5B"/>
    <w:rsid w:val="004B0FF3"/>
    <w:rsid w:val="004B2B82"/>
    <w:rsid w:val="004B6CBA"/>
    <w:rsid w:val="004D0844"/>
    <w:rsid w:val="004D43DA"/>
    <w:rsid w:val="004D4885"/>
    <w:rsid w:val="004D4BB5"/>
    <w:rsid w:val="004D4F6A"/>
    <w:rsid w:val="004D5678"/>
    <w:rsid w:val="004D7B85"/>
    <w:rsid w:val="004D7C6B"/>
    <w:rsid w:val="004E2DC5"/>
    <w:rsid w:val="004E3879"/>
    <w:rsid w:val="004E45B6"/>
    <w:rsid w:val="004E49CE"/>
    <w:rsid w:val="004F1089"/>
    <w:rsid w:val="004F1578"/>
    <w:rsid w:val="004F2E48"/>
    <w:rsid w:val="004F4D43"/>
    <w:rsid w:val="004F5273"/>
    <w:rsid w:val="004F5473"/>
    <w:rsid w:val="004F79E1"/>
    <w:rsid w:val="004F7FD7"/>
    <w:rsid w:val="00500566"/>
    <w:rsid w:val="005045B7"/>
    <w:rsid w:val="005047B1"/>
    <w:rsid w:val="00506B75"/>
    <w:rsid w:val="005071E4"/>
    <w:rsid w:val="005123CA"/>
    <w:rsid w:val="0051303A"/>
    <w:rsid w:val="0051559A"/>
    <w:rsid w:val="005202B3"/>
    <w:rsid w:val="005207ED"/>
    <w:rsid w:val="00521EAC"/>
    <w:rsid w:val="00522640"/>
    <w:rsid w:val="00523286"/>
    <w:rsid w:val="00525443"/>
    <w:rsid w:val="00526D8D"/>
    <w:rsid w:val="005306C0"/>
    <w:rsid w:val="005321B2"/>
    <w:rsid w:val="00534AC3"/>
    <w:rsid w:val="0054074D"/>
    <w:rsid w:val="005416EC"/>
    <w:rsid w:val="00544E4D"/>
    <w:rsid w:val="00545FFA"/>
    <w:rsid w:val="00552694"/>
    <w:rsid w:val="005612C2"/>
    <w:rsid w:val="00564496"/>
    <w:rsid w:val="005646F9"/>
    <w:rsid w:val="0056607B"/>
    <w:rsid w:val="00566F51"/>
    <w:rsid w:val="0056759A"/>
    <w:rsid w:val="005705B3"/>
    <w:rsid w:val="00575EF7"/>
    <w:rsid w:val="005802A6"/>
    <w:rsid w:val="00581379"/>
    <w:rsid w:val="005818FD"/>
    <w:rsid w:val="00582635"/>
    <w:rsid w:val="00583E18"/>
    <w:rsid w:val="005845F8"/>
    <w:rsid w:val="0058562C"/>
    <w:rsid w:val="005857BB"/>
    <w:rsid w:val="005860A7"/>
    <w:rsid w:val="00592905"/>
    <w:rsid w:val="0059414B"/>
    <w:rsid w:val="00594299"/>
    <w:rsid w:val="00594309"/>
    <w:rsid w:val="005948DD"/>
    <w:rsid w:val="00594A68"/>
    <w:rsid w:val="005A09E6"/>
    <w:rsid w:val="005A0BE7"/>
    <w:rsid w:val="005A1B1D"/>
    <w:rsid w:val="005A2D3C"/>
    <w:rsid w:val="005A5553"/>
    <w:rsid w:val="005A742E"/>
    <w:rsid w:val="005B4E4A"/>
    <w:rsid w:val="005B6061"/>
    <w:rsid w:val="005B77F8"/>
    <w:rsid w:val="005C0594"/>
    <w:rsid w:val="005C1C06"/>
    <w:rsid w:val="005C2A51"/>
    <w:rsid w:val="005C41CB"/>
    <w:rsid w:val="005C49BF"/>
    <w:rsid w:val="005C57A0"/>
    <w:rsid w:val="005C5A18"/>
    <w:rsid w:val="005D0B43"/>
    <w:rsid w:val="005D115F"/>
    <w:rsid w:val="005D3800"/>
    <w:rsid w:val="005D6D5D"/>
    <w:rsid w:val="005D739D"/>
    <w:rsid w:val="005E2379"/>
    <w:rsid w:val="005E73A6"/>
    <w:rsid w:val="005F1DDB"/>
    <w:rsid w:val="00600080"/>
    <w:rsid w:val="00600DF1"/>
    <w:rsid w:val="00602458"/>
    <w:rsid w:val="00603AAD"/>
    <w:rsid w:val="006055F6"/>
    <w:rsid w:val="006129B3"/>
    <w:rsid w:val="00620C11"/>
    <w:rsid w:val="00620C2E"/>
    <w:rsid w:val="006210BB"/>
    <w:rsid w:val="00621729"/>
    <w:rsid w:val="0062563E"/>
    <w:rsid w:val="00625A5F"/>
    <w:rsid w:val="00626D9B"/>
    <w:rsid w:val="00632B44"/>
    <w:rsid w:val="00633B03"/>
    <w:rsid w:val="00634A89"/>
    <w:rsid w:val="00635087"/>
    <w:rsid w:val="006368B2"/>
    <w:rsid w:val="006401F9"/>
    <w:rsid w:val="00640463"/>
    <w:rsid w:val="00643815"/>
    <w:rsid w:val="006471FD"/>
    <w:rsid w:val="00651477"/>
    <w:rsid w:val="006618D6"/>
    <w:rsid w:val="00664050"/>
    <w:rsid w:val="0066407F"/>
    <w:rsid w:val="00665605"/>
    <w:rsid w:val="006671B0"/>
    <w:rsid w:val="006672D7"/>
    <w:rsid w:val="00667576"/>
    <w:rsid w:val="00667DD0"/>
    <w:rsid w:val="00671705"/>
    <w:rsid w:val="0067197B"/>
    <w:rsid w:val="00672ABC"/>
    <w:rsid w:val="0067545F"/>
    <w:rsid w:val="006770EA"/>
    <w:rsid w:val="00677F71"/>
    <w:rsid w:val="0068083A"/>
    <w:rsid w:val="006819A5"/>
    <w:rsid w:val="006844E5"/>
    <w:rsid w:val="006862E4"/>
    <w:rsid w:val="00687A92"/>
    <w:rsid w:val="00691629"/>
    <w:rsid w:val="00694C9C"/>
    <w:rsid w:val="006954F2"/>
    <w:rsid w:val="006A6644"/>
    <w:rsid w:val="006B076A"/>
    <w:rsid w:val="006B0C0C"/>
    <w:rsid w:val="006B1C7A"/>
    <w:rsid w:val="006B3FEC"/>
    <w:rsid w:val="006B57AC"/>
    <w:rsid w:val="006C0033"/>
    <w:rsid w:val="006C22B0"/>
    <w:rsid w:val="006C4D38"/>
    <w:rsid w:val="006C5F5D"/>
    <w:rsid w:val="006D19EF"/>
    <w:rsid w:val="006D1DA8"/>
    <w:rsid w:val="006D291B"/>
    <w:rsid w:val="006D5AE0"/>
    <w:rsid w:val="006D7C5F"/>
    <w:rsid w:val="006E04AC"/>
    <w:rsid w:val="006E39E5"/>
    <w:rsid w:val="006F16A9"/>
    <w:rsid w:val="006F334B"/>
    <w:rsid w:val="006F362F"/>
    <w:rsid w:val="0070356D"/>
    <w:rsid w:val="00715976"/>
    <w:rsid w:val="00725D8E"/>
    <w:rsid w:val="0073183E"/>
    <w:rsid w:val="007322C6"/>
    <w:rsid w:val="00734A6A"/>
    <w:rsid w:val="00734B79"/>
    <w:rsid w:val="007405A5"/>
    <w:rsid w:val="007440B3"/>
    <w:rsid w:val="00744432"/>
    <w:rsid w:val="00751C78"/>
    <w:rsid w:val="007537B8"/>
    <w:rsid w:val="00755823"/>
    <w:rsid w:val="00757869"/>
    <w:rsid w:val="007674A1"/>
    <w:rsid w:val="007710CD"/>
    <w:rsid w:val="00773943"/>
    <w:rsid w:val="007763C8"/>
    <w:rsid w:val="007767C1"/>
    <w:rsid w:val="007767FA"/>
    <w:rsid w:val="0078443D"/>
    <w:rsid w:val="007849F0"/>
    <w:rsid w:val="00784A1D"/>
    <w:rsid w:val="007864A3"/>
    <w:rsid w:val="00787BBF"/>
    <w:rsid w:val="00792127"/>
    <w:rsid w:val="00792C8F"/>
    <w:rsid w:val="007945BA"/>
    <w:rsid w:val="00794DDA"/>
    <w:rsid w:val="00796825"/>
    <w:rsid w:val="007A2F77"/>
    <w:rsid w:val="007A4823"/>
    <w:rsid w:val="007A4D29"/>
    <w:rsid w:val="007A5F17"/>
    <w:rsid w:val="007A6EB4"/>
    <w:rsid w:val="007A7AE0"/>
    <w:rsid w:val="007B09C9"/>
    <w:rsid w:val="007B22CC"/>
    <w:rsid w:val="007B24A1"/>
    <w:rsid w:val="007B2575"/>
    <w:rsid w:val="007B38CB"/>
    <w:rsid w:val="007B5DD1"/>
    <w:rsid w:val="007B71F1"/>
    <w:rsid w:val="007B7B0D"/>
    <w:rsid w:val="007C3CA1"/>
    <w:rsid w:val="007D40B0"/>
    <w:rsid w:val="007D4F6F"/>
    <w:rsid w:val="007E325C"/>
    <w:rsid w:val="007E3E37"/>
    <w:rsid w:val="007F0518"/>
    <w:rsid w:val="007F4109"/>
    <w:rsid w:val="007F4B87"/>
    <w:rsid w:val="007F5ABC"/>
    <w:rsid w:val="007F6A70"/>
    <w:rsid w:val="007F7DC7"/>
    <w:rsid w:val="00800371"/>
    <w:rsid w:val="00801D8F"/>
    <w:rsid w:val="0080729C"/>
    <w:rsid w:val="00807F0E"/>
    <w:rsid w:val="00812288"/>
    <w:rsid w:val="008141AF"/>
    <w:rsid w:val="008141CC"/>
    <w:rsid w:val="008149C1"/>
    <w:rsid w:val="0082131D"/>
    <w:rsid w:val="008264E8"/>
    <w:rsid w:val="00826C74"/>
    <w:rsid w:val="00835C50"/>
    <w:rsid w:val="00836678"/>
    <w:rsid w:val="008368F6"/>
    <w:rsid w:val="00840097"/>
    <w:rsid w:val="0084142E"/>
    <w:rsid w:val="00843992"/>
    <w:rsid w:val="00844E56"/>
    <w:rsid w:val="0084513C"/>
    <w:rsid w:val="00845268"/>
    <w:rsid w:val="0086127A"/>
    <w:rsid w:val="00861D82"/>
    <w:rsid w:val="00863898"/>
    <w:rsid w:val="008664F7"/>
    <w:rsid w:val="00871631"/>
    <w:rsid w:val="00874480"/>
    <w:rsid w:val="008767A4"/>
    <w:rsid w:val="00880ECA"/>
    <w:rsid w:val="00881959"/>
    <w:rsid w:val="008850F8"/>
    <w:rsid w:val="00886587"/>
    <w:rsid w:val="008910AA"/>
    <w:rsid w:val="00891967"/>
    <w:rsid w:val="00892E48"/>
    <w:rsid w:val="00892FC6"/>
    <w:rsid w:val="00894DB4"/>
    <w:rsid w:val="008A00A1"/>
    <w:rsid w:val="008A0A93"/>
    <w:rsid w:val="008A6798"/>
    <w:rsid w:val="008B3F84"/>
    <w:rsid w:val="008B4AB1"/>
    <w:rsid w:val="008B4B7F"/>
    <w:rsid w:val="008B5526"/>
    <w:rsid w:val="008B5C00"/>
    <w:rsid w:val="008B5E93"/>
    <w:rsid w:val="008B63E6"/>
    <w:rsid w:val="008B67AB"/>
    <w:rsid w:val="008C65DA"/>
    <w:rsid w:val="008C6F01"/>
    <w:rsid w:val="008D06D7"/>
    <w:rsid w:val="008D2921"/>
    <w:rsid w:val="008D3524"/>
    <w:rsid w:val="008D54B9"/>
    <w:rsid w:val="008D5FF8"/>
    <w:rsid w:val="008D74F8"/>
    <w:rsid w:val="008E2676"/>
    <w:rsid w:val="008E2B97"/>
    <w:rsid w:val="008E738C"/>
    <w:rsid w:val="008F059B"/>
    <w:rsid w:val="008F1885"/>
    <w:rsid w:val="00900207"/>
    <w:rsid w:val="00902A13"/>
    <w:rsid w:val="009115C6"/>
    <w:rsid w:val="00914CAB"/>
    <w:rsid w:val="00917A30"/>
    <w:rsid w:val="00917EEB"/>
    <w:rsid w:val="00920D76"/>
    <w:rsid w:val="0092479E"/>
    <w:rsid w:val="00925134"/>
    <w:rsid w:val="009252F1"/>
    <w:rsid w:val="009259FE"/>
    <w:rsid w:val="009276C7"/>
    <w:rsid w:val="00927CC1"/>
    <w:rsid w:val="00930D04"/>
    <w:rsid w:val="00937688"/>
    <w:rsid w:val="00943563"/>
    <w:rsid w:val="009478B1"/>
    <w:rsid w:val="00947A15"/>
    <w:rsid w:val="0095115F"/>
    <w:rsid w:val="00954A3B"/>
    <w:rsid w:val="009550D1"/>
    <w:rsid w:val="0095638E"/>
    <w:rsid w:val="0095785C"/>
    <w:rsid w:val="009636E0"/>
    <w:rsid w:val="00963963"/>
    <w:rsid w:val="00964610"/>
    <w:rsid w:val="00967644"/>
    <w:rsid w:val="00967C5D"/>
    <w:rsid w:val="00971F78"/>
    <w:rsid w:val="00976C18"/>
    <w:rsid w:val="00986747"/>
    <w:rsid w:val="00990B34"/>
    <w:rsid w:val="00993050"/>
    <w:rsid w:val="00994FBE"/>
    <w:rsid w:val="009960AD"/>
    <w:rsid w:val="009963AA"/>
    <w:rsid w:val="00997E93"/>
    <w:rsid w:val="009A0647"/>
    <w:rsid w:val="009A0B80"/>
    <w:rsid w:val="009A0E26"/>
    <w:rsid w:val="009A3292"/>
    <w:rsid w:val="009B09C2"/>
    <w:rsid w:val="009B18FF"/>
    <w:rsid w:val="009B2495"/>
    <w:rsid w:val="009B56AC"/>
    <w:rsid w:val="009C04C9"/>
    <w:rsid w:val="009C1B84"/>
    <w:rsid w:val="009C2259"/>
    <w:rsid w:val="009C3672"/>
    <w:rsid w:val="009C400C"/>
    <w:rsid w:val="009C5963"/>
    <w:rsid w:val="009C5AAC"/>
    <w:rsid w:val="009C7BE6"/>
    <w:rsid w:val="009D0861"/>
    <w:rsid w:val="009D4D8C"/>
    <w:rsid w:val="009D5282"/>
    <w:rsid w:val="009D5D9F"/>
    <w:rsid w:val="009D6962"/>
    <w:rsid w:val="009D77B1"/>
    <w:rsid w:val="009E21A4"/>
    <w:rsid w:val="009E3E07"/>
    <w:rsid w:val="009E50A7"/>
    <w:rsid w:val="009E784A"/>
    <w:rsid w:val="009F00DC"/>
    <w:rsid w:val="009F0AF7"/>
    <w:rsid w:val="009F0D61"/>
    <w:rsid w:val="009F1BAE"/>
    <w:rsid w:val="009F6319"/>
    <w:rsid w:val="00A10373"/>
    <w:rsid w:val="00A16EE6"/>
    <w:rsid w:val="00A22090"/>
    <w:rsid w:val="00A25483"/>
    <w:rsid w:val="00A27578"/>
    <w:rsid w:val="00A33D2B"/>
    <w:rsid w:val="00A35598"/>
    <w:rsid w:val="00A36A7A"/>
    <w:rsid w:val="00A37D1D"/>
    <w:rsid w:val="00A37E64"/>
    <w:rsid w:val="00A37FF9"/>
    <w:rsid w:val="00A42CA6"/>
    <w:rsid w:val="00A44A85"/>
    <w:rsid w:val="00A4561D"/>
    <w:rsid w:val="00A4568B"/>
    <w:rsid w:val="00A51B25"/>
    <w:rsid w:val="00A51C19"/>
    <w:rsid w:val="00A51C1B"/>
    <w:rsid w:val="00A5235B"/>
    <w:rsid w:val="00A530C1"/>
    <w:rsid w:val="00A65BFC"/>
    <w:rsid w:val="00A770D2"/>
    <w:rsid w:val="00A77353"/>
    <w:rsid w:val="00A774D9"/>
    <w:rsid w:val="00A86640"/>
    <w:rsid w:val="00A90FDD"/>
    <w:rsid w:val="00A91DC0"/>
    <w:rsid w:val="00A925AA"/>
    <w:rsid w:val="00A94608"/>
    <w:rsid w:val="00A97FF4"/>
    <w:rsid w:val="00AA7642"/>
    <w:rsid w:val="00AB1517"/>
    <w:rsid w:val="00AB1DA7"/>
    <w:rsid w:val="00AC0BFF"/>
    <w:rsid w:val="00AC1579"/>
    <w:rsid w:val="00AC2B96"/>
    <w:rsid w:val="00AC3E29"/>
    <w:rsid w:val="00AD6107"/>
    <w:rsid w:val="00AE0BDF"/>
    <w:rsid w:val="00AE21D7"/>
    <w:rsid w:val="00AE4088"/>
    <w:rsid w:val="00AE4755"/>
    <w:rsid w:val="00AE6660"/>
    <w:rsid w:val="00AE68C3"/>
    <w:rsid w:val="00AF3271"/>
    <w:rsid w:val="00AF34E0"/>
    <w:rsid w:val="00AF792A"/>
    <w:rsid w:val="00B03A92"/>
    <w:rsid w:val="00B043AE"/>
    <w:rsid w:val="00B057DA"/>
    <w:rsid w:val="00B1382B"/>
    <w:rsid w:val="00B16C1D"/>
    <w:rsid w:val="00B20962"/>
    <w:rsid w:val="00B2261F"/>
    <w:rsid w:val="00B22DD1"/>
    <w:rsid w:val="00B27171"/>
    <w:rsid w:val="00B27B23"/>
    <w:rsid w:val="00B30570"/>
    <w:rsid w:val="00B314FF"/>
    <w:rsid w:val="00B3150E"/>
    <w:rsid w:val="00B32A47"/>
    <w:rsid w:val="00B3402A"/>
    <w:rsid w:val="00B35E66"/>
    <w:rsid w:val="00B416F9"/>
    <w:rsid w:val="00B41B14"/>
    <w:rsid w:val="00B46A6F"/>
    <w:rsid w:val="00B47136"/>
    <w:rsid w:val="00B50490"/>
    <w:rsid w:val="00B506D8"/>
    <w:rsid w:val="00B5143E"/>
    <w:rsid w:val="00B51E32"/>
    <w:rsid w:val="00B522D2"/>
    <w:rsid w:val="00B53935"/>
    <w:rsid w:val="00B572A8"/>
    <w:rsid w:val="00B572E8"/>
    <w:rsid w:val="00B61B3A"/>
    <w:rsid w:val="00B64453"/>
    <w:rsid w:val="00B724B7"/>
    <w:rsid w:val="00B738F0"/>
    <w:rsid w:val="00B742EE"/>
    <w:rsid w:val="00B751B1"/>
    <w:rsid w:val="00B81A70"/>
    <w:rsid w:val="00B856D7"/>
    <w:rsid w:val="00B9119A"/>
    <w:rsid w:val="00B932A7"/>
    <w:rsid w:val="00B940AD"/>
    <w:rsid w:val="00BA5B43"/>
    <w:rsid w:val="00BA5C51"/>
    <w:rsid w:val="00BA6DEA"/>
    <w:rsid w:val="00BB1195"/>
    <w:rsid w:val="00BB3E68"/>
    <w:rsid w:val="00BC32EF"/>
    <w:rsid w:val="00BC49A9"/>
    <w:rsid w:val="00BC4FFF"/>
    <w:rsid w:val="00BC5F23"/>
    <w:rsid w:val="00BC6205"/>
    <w:rsid w:val="00BC724D"/>
    <w:rsid w:val="00BC7FE2"/>
    <w:rsid w:val="00BD2788"/>
    <w:rsid w:val="00BD7960"/>
    <w:rsid w:val="00BD7BCA"/>
    <w:rsid w:val="00BE069B"/>
    <w:rsid w:val="00BE272E"/>
    <w:rsid w:val="00BE746C"/>
    <w:rsid w:val="00BE758A"/>
    <w:rsid w:val="00BF1F57"/>
    <w:rsid w:val="00BF3802"/>
    <w:rsid w:val="00BF3867"/>
    <w:rsid w:val="00BF43E7"/>
    <w:rsid w:val="00C025B2"/>
    <w:rsid w:val="00C034E3"/>
    <w:rsid w:val="00C04440"/>
    <w:rsid w:val="00C0579E"/>
    <w:rsid w:val="00C062F6"/>
    <w:rsid w:val="00C07929"/>
    <w:rsid w:val="00C133B1"/>
    <w:rsid w:val="00C27A5D"/>
    <w:rsid w:val="00C33161"/>
    <w:rsid w:val="00C33ADA"/>
    <w:rsid w:val="00C35297"/>
    <w:rsid w:val="00C40169"/>
    <w:rsid w:val="00C40B15"/>
    <w:rsid w:val="00C421AA"/>
    <w:rsid w:val="00C429FA"/>
    <w:rsid w:val="00C435C5"/>
    <w:rsid w:val="00C502FA"/>
    <w:rsid w:val="00C52E6C"/>
    <w:rsid w:val="00C540A5"/>
    <w:rsid w:val="00C555E5"/>
    <w:rsid w:val="00C55A83"/>
    <w:rsid w:val="00C55DD4"/>
    <w:rsid w:val="00C60BCA"/>
    <w:rsid w:val="00C61B72"/>
    <w:rsid w:val="00C63B11"/>
    <w:rsid w:val="00C6469D"/>
    <w:rsid w:val="00C71A24"/>
    <w:rsid w:val="00C72C37"/>
    <w:rsid w:val="00C75DF6"/>
    <w:rsid w:val="00C864A7"/>
    <w:rsid w:val="00C876EE"/>
    <w:rsid w:val="00C90EBE"/>
    <w:rsid w:val="00C911A7"/>
    <w:rsid w:val="00C916D9"/>
    <w:rsid w:val="00CA07FD"/>
    <w:rsid w:val="00CA5285"/>
    <w:rsid w:val="00CA7DBA"/>
    <w:rsid w:val="00CB1293"/>
    <w:rsid w:val="00CB2370"/>
    <w:rsid w:val="00CB40C6"/>
    <w:rsid w:val="00CB588F"/>
    <w:rsid w:val="00CB61BA"/>
    <w:rsid w:val="00CB798F"/>
    <w:rsid w:val="00CC05F5"/>
    <w:rsid w:val="00CC09AC"/>
    <w:rsid w:val="00CC1935"/>
    <w:rsid w:val="00CC37E4"/>
    <w:rsid w:val="00CC4CD9"/>
    <w:rsid w:val="00CC6DF8"/>
    <w:rsid w:val="00CC7B54"/>
    <w:rsid w:val="00CD2C4B"/>
    <w:rsid w:val="00CD36BE"/>
    <w:rsid w:val="00CD4D78"/>
    <w:rsid w:val="00CD5CC9"/>
    <w:rsid w:val="00CD6F51"/>
    <w:rsid w:val="00CE0F54"/>
    <w:rsid w:val="00CE3AC9"/>
    <w:rsid w:val="00CE3B08"/>
    <w:rsid w:val="00CE3DEF"/>
    <w:rsid w:val="00CF0810"/>
    <w:rsid w:val="00CF1108"/>
    <w:rsid w:val="00CF1629"/>
    <w:rsid w:val="00CF1F92"/>
    <w:rsid w:val="00CF3F2E"/>
    <w:rsid w:val="00CF6B72"/>
    <w:rsid w:val="00CF6F71"/>
    <w:rsid w:val="00D04A43"/>
    <w:rsid w:val="00D12261"/>
    <w:rsid w:val="00D12868"/>
    <w:rsid w:val="00D12B96"/>
    <w:rsid w:val="00D12D63"/>
    <w:rsid w:val="00D1440C"/>
    <w:rsid w:val="00D15BF6"/>
    <w:rsid w:val="00D16161"/>
    <w:rsid w:val="00D1629C"/>
    <w:rsid w:val="00D17280"/>
    <w:rsid w:val="00D210BA"/>
    <w:rsid w:val="00D23BB0"/>
    <w:rsid w:val="00D321DF"/>
    <w:rsid w:val="00D349D9"/>
    <w:rsid w:val="00D357D0"/>
    <w:rsid w:val="00D44769"/>
    <w:rsid w:val="00D44F6C"/>
    <w:rsid w:val="00D4547D"/>
    <w:rsid w:val="00D522FA"/>
    <w:rsid w:val="00D533FA"/>
    <w:rsid w:val="00D56E11"/>
    <w:rsid w:val="00D70392"/>
    <w:rsid w:val="00D70503"/>
    <w:rsid w:val="00D709E9"/>
    <w:rsid w:val="00D75081"/>
    <w:rsid w:val="00D81079"/>
    <w:rsid w:val="00D82A08"/>
    <w:rsid w:val="00D86E87"/>
    <w:rsid w:val="00D90406"/>
    <w:rsid w:val="00D9139F"/>
    <w:rsid w:val="00D936FA"/>
    <w:rsid w:val="00D95654"/>
    <w:rsid w:val="00D9599D"/>
    <w:rsid w:val="00D967C8"/>
    <w:rsid w:val="00DA24F6"/>
    <w:rsid w:val="00DA2E8E"/>
    <w:rsid w:val="00DA4B20"/>
    <w:rsid w:val="00DA5562"/>
    <w:rsid w:val="00DA67A6"/>
    <w:rsid w:val="00DA7AA9"/>
    <w:rsid w:val="00DA7AC8"/>
    <w:rsid w:val="00DA7B46"/>
    <w:rsid w:val="00DA7D2C"/>
    <w:rsid w:val="00DA7FBD"/>
    <w:rsid w:val="00DB36AF"/>
    <w:rsid w:val="00DB412D"/>
    <w:rsid w:val="00DB41A5"/>
    <w:rsid w:val="00DB5559"/>
    <w:rsid w:val="00DB6725"/>
    <w:rsid w:val="00DB6E29"/>
    <w:rsid w:val="00DC3B92"/>
    <w:rsid w:val="00DC475F"/>
    <w:rsid w:val="00DC5210"/>
    <w:rsid w:val="00DC6B19"/>
    <w:rsid w:val="00DD196D"/>
    <w:rsid w:val="00DD4A24"/>
    <w:rsid w:val="00DD4BDA"/>
    <w:rsid w:val="00DD6F19"/>
    <w:rsid w:val="00DD7F75"/>
    <w:rsid w:val="00DE4A3B"/>
    <w:rsid w:val="00DE7945"/>
    <w:rsid w:val="00DF0F27"/>
    <w:rsid w:val="00DF1326"/>
    <w:rsid w:val="00DF642D"/>
    <w:rsid w:val="00DF7CF2"/>
    <w:rsid w:val="00E008A8"/>
    <w:rsid w:val="00E00AD9"/>
    <w:rsid w:val="00E00B4D"/>
    <w:rsid w:val="00E01001"/>
    <w:rsid w:val="00E06474"/>
    <w:rsid w:val="00E06A66"/>
    <w:rsid w:val="00E11047"/>
    <w:rsid w:val="00E11DB1"/>
    <w:rsid w:val="00E13620"/>
    <w:rsid w:val="00E17384"/>
    <w:rsid w:val="00E20127"/>
    <w:rsid w:val="00E2037B"/>
    <w:rsid w:val="00E230B5"/>
    <w:rsid w:val="00E24C77"/>
    <w:rsid w:val="00E2636F"/>
    <w:rsid w:val="00E2696C"/>
    <w:rsid w:val="00E30523"/>
    <w:rsid w:val="00E32876"/>
    <w:rsid w:val="00E32E7D"/>
    <w:rsid w:val="00E33892"/>
    <w:rsid w:val="00E378D5"/>
    <w:rsid w:val="00E37FE6"/>
    <w:rsid w:val="00E44273"/>
    <w:rsid w:val="00E5024C"/>
    <w:rsid w:val="00E50C75"/>
    <w:rsid w:val="00E54C1D"/>
    <w:rsid w:val="00E56385"/>
    <w:rsid w:val="00E57319"/>
    <w:rsid w:val="00E60990"/>
    <w:rsid w:val="00E62269"/>
    <w:rsid w:val="00E67EF1"/>
    <w:rsid w:val="00E71085"/>
    <w:rsid w:val="00E74001"/>
    <w:rsid w:val="00E770E6"/>
    <w:rsid w:val="00E77EC0"/>
    <w:rsid w:val="00E81054"/>
    <w:rsid w:val="00E843CE"/>
    <w:rsid w:val="00E85FCA"/>
    <w:rsid w:val="00E92B15"/>
    <w:rsid w:val="00E93424"/>
    <w:rsid w:val="00E94376"/>
    <w:rsid w:val="00E9507F"/>
    <w:rsid w:val="00E95E07"/>
    <w:rsid w:val="00E965CC"/>
    <w:rsid w:val="00E96755"/>
    <w:rsid w:val="00E977A1"/>
    <w:rsid w:val="00E97C1E"/>
    <w:rsid w:val="00EA0D62"/>
    <w:rsid w:val="00EA239C"/>
    <w:rsid w:val="00EA347E"/>
    <w:rsid w:val="00EA7010"/>
    <w:rsid w:val="00EA7415"/>
    <w:rsid w:val="00EB285A"/>
    <w:rsid w:val="00EC1BA3"/>
    <w:rsid w:val="00EC1F68"/>
    <w:rsid w:val="00EC5C33"/>
    <w:rsid w:val="00EC76CE"/>
    <w:rsid w:val="00ED01B9"/>
    <w:rsid w:val="00ED0C18"/>
    <w:rsid w:val="00ED43CC"/>
    <w:rsid w:val="00ED5E0D"/>
    <w:rsid w:val="00ED787E"/>
    <w:rsid w:val="00EE02D6"/>
    <w:rsid w:val="00EE3FF9"/>
    <w:rsid w:val="00EE579C"/>
    <w:rsid w:val="00EE57EF"/>
    <w:rsid w:val="00EE624A"/>
    <w:rsid w:val="00EE6C57"/>
    <w:rsid w:val="00EF1EDA"/>
    <w:rsid w:val="00EF34F0"/>
    <w:rsid w:val="00EF634B"/>
    <w:rsid w:val="00EF6E81"/>
    <w:rsid w:val="00F03D9F"/>
    <w:rsid w:val="00F03F9B"/>
    <w:rsid w:val="00F04729"/>
    <w:rsid w:val="00F05B03"/>
    <w:rsid w:val="00F06F8A"/>
    <w:rsid w:val="00F07AEB"/>
    <w:rsid w:val="00F11610"/>
    <w:rsid w:val="00F13C9A"/>
    <w:rsid w:val="00F146E6"/>
    <w:rsid w:val="00F14CC1"/>
    <w:rsid w:val="00F1605D"/>
    <w:rsid w:val="00F17E0F"/>
    <w:rsid w:val="00F224A6"/>
    <w:rsid w:val="00F228F8"/>
    <w:rsid w:val="00F25265"/>
    <w:rsid w:val="00F25D01"/>
    <w:rsid w:val="00F30A78"/>
    <w:rsid w:val="00F31BCF"/>
    <w:rsid w:val="00F3224C"/>
    <w:rsid w:val="00F329E0"/>
    <w:rsid w:val="00F332BE"/>
    <w:rsid w:val="00F358A0"/>
    <w:rsid w:val="00F35A5B"/>
    <w:rsid w:val="00F374CD"/>
    <w:rsid w:val="00F37785"/>
    <w:rsid w:val="00F4219E"/>
    <w:rsid w:val="00F42BB9"/>
    <w:rsid w:val="00F436B6"/>
    <w:rsid w:val="00F438B8"/>
    <w:rsid w:val="00F46F17"/>
    <w:rsid w:val="00F50D62"/>
    <w:rsid w:val="00F55704"/>
    <w:rsid w:val="00F567DF"/>
    <w:rsid w:val="00F63F74"/>
    <w:rsid w:val="00F70C69"/>
    <w:rsid w:val="00F71B83"/>
    <w:rsid w:val="00F73309"/>
    <w:rsid w:val="00F7574C"/>
    <w:rsid w:val="00F775D1"/>
    <w:rsid w:val="00F822D2"/>
    <w:rsid w:val="00F82618"/>
    <w:rsid w:val="00F82DA8"/>
    <w:rsid w:val="00F85273"/>
    <w:rsid w:val="00F91E83"/>
    <w:rsid w:val="00F978FA"/>
    <w:rsid w:val="00FA23D3"/>
    <w:rsid w:val="00FA29EC"/>
    <w:rsid w:val="00FA3142"/>
    <w:rsid w:val="00FA6F57"/>
    <w:rsid w:val="00FA7781"/>
    <w:rsid w:val="00FB2F75"/>
    <w:rsid w:val="00FB77F5"/>
    <w:rsid w:val="00FB7E75"/>
    <w:rsid w:val="00FC1B06"/>
    <w:rsid w:val="00FC2A48"/>
    <w:rsid w:val="00FC41FE"/>
    <w:rsid w:val="00FC5239"/>
    <w:rsid w:val="00FC54B5"/>
    <w:rsid w:val="00FC6F5A"/>
    <w:rsid w:val="00FC759F"/>
    <w:rsid w:val="00FD00B3"/>
    <w:rsid w:val="00FD30C5"/>
    <w:rsid w:val="00FD4E08"/>
    <w:rsid w:val="00FE1F39"/>
    <w:rsid w:val="00FE58E0"/>
    <w:rsid w:val="00FE7D2D"/>
    <w:rsid w:val="00FF04A7"/>
    <w:rsid w:val="00FF065E"/>
    <w:rsid w:val="00FF1549"/>
    <w:rsid w:val="00FF223A"/>
    <w:rsid w:val="00FF2653"/>
    <w:rsid w:val="00FF2C3D"/>
    <w:rsid w:val="00FF388F"/>
    <w:rsid w:val="00FF47CC"/>
    <w:rsid w:val="00FF506D"/>
    <w:rsid w:val="00FF5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A23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A23D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264E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FA23D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A23D3"/>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FC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16EC"/>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5416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416EC"/>
    <w:rPr>
      <w:rFonts w:ascii="Times New Roman" w:eastAsia="Arial" w:hAnsi="Times New Roman" w:cs="Times New Roman"/>
      <w:sz w:val="18"/>
      <w:szCs w:val="18"/>
    </w:rPr>
  </w:style>
  <w:style w:type="character" w:styleId="CommentReference">
    <w:name w:val="annotation reference"/>
    <w:basedOn w:val="DefaultParagraphFont"/>
    <w:uiPriority w:val="99"/>
    <w:semiHidden/>
    <w:unhideWhenUsed/>
    <w:rsid w:val="00F35A5B"/>
    <w:rPr>
      <w:sz w:val="21"/>
      <w:szCs w:val="21"/>
    </w:rPr>
  </w:style>
  <w:style w:type="paragraph" w:styleId="CommentText">
    <w:name w:val="annotation text"/>
    <w:basedOn w:val="Normal"/>
    <w:link w:val="CommentTextChar"/>
    <w:uiPriority w:val="99"/>
    <w:unhideWhenUsed/>
    <w:rsid w:val="00F35A5B"/>
  </w:style>
  <w:style w:type="character" w:customStyle="1" w:styleId="CommentTextChar">
    <w:name w:val="Comment Text Char"/>
    <w:basedOn w:val="DefaultParagraphFont"/>
    <w:link w:val="CommentText"/>
    <w:uiPriority w:val="99"/>
    <w:rsid w:val="00F35A5B"/>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F35A5B"/>
    <w:rPr>
      <w:b/>
      <w:bCs/>
    </w:rPr>
  </w:style>
  <w:style w:type="character" w:customStyle="1" w:styleId="CommentSubjectChar">
    <w:name w:val="Comment Subject Char"/>
    <w:basedOn w:val="CommentTextChar"/>
    <w:link w:val="CommentSubject"/>
    <w:uiPriority w:val="99"/>
    <w:semiHidden/>
    <w:rsid w:val="00F35A5B"/>
    <w:rPr>
      <w:rFonts w:ascii="Arial" w:eastAsia="Arial" w:hAnsi="Arial" w:cs="Arial"/>
      <w:b/>
      <w:bCs/>
    </w:rPr>
  </w:style>
  <w:style w:type="character" w:styleId="UnresolvedMention">
    <w:name w:val="Unresolved Mention"/>
    <w:basedOn w:val="DefaultParagraphFont"/>
    <w:uiPriority w:val="99"/>
    <w:semiHidden/>
    <w:unhideWhenUsed/>
    <w:rsid w:val="004B6CBA"/>
    <w:rPr>
      <w:color w:val="605E5C"/>
      <w:shd w:val="clear" w:color="auto" w:fill="E1DFDD"/>
    </w:rPr>
  </w:style>
  <w:style w:type="paragraph" w:styleId="Date">
    <w:name w:val="Date"/>
    <w:basedOn w:val="Normal"/>
    <w:next w:val="Normal"/>
    <w:link w:val="DateChar"/>
    <w:uiPriority w:val="99"/>
    <w:semiHidden/>
    <w:unhideWhenUsed/>
    <w:rsid w:val="005071E4"/>
    <w:pPr>
      <w:ind w:leftChars="2500" w:left="100"/>
    </w:pPr>
  </w:style>
  <w:style w:type="character" w:customStyle="1" w:styleId="DateChar">
    <w:name w:val="Date Char"/>
    <w:basedOn w:val="DefaultParagraphFont"/>
    <w:link w:val="Date"/>
    <w:uiPriority w:val="99"/>
    <w:semiHidden/>
    <w:rsid w:val="005071E4"/>
    <w:rPr>
      <w:rFonts w:ascii="Arial" w:eastAsia="Arial" w:hAnsi="Arial" w:cs="Arial"/>
    </w:rPr>
  </w:style>
  <w:style w:type="character" w:customStyle="1" w:styleId="hp">
    <w:name w:val="hp"/>
    <w:rsid w:val="00930D04"/>
  </w:style>
  <w:style w:type="character" w:styleId="FollowedHyperlink">
    <w:name w:val="FollowedHyperlink"/>
    <w:basedOn w:val="DefaultParagraphFont"/>
    <w:uiPriority w:val="99"/>
    <w:semiHidden/>
    <w:unhideWhenUsed/>
    <w:rsid w:val="00BE758A"/>
    <w:rPr>
      <w:color w:val="800080" w:themeColor="followedHyperlink"/>
      <w:u w:val="single"/>
    </w:rPr>
  </w:style>
  <w:style w:type="character" w:customStyle="1" w:styleId="ListParagraphChar">
    <w:name w:val="List Paragraph Char"/>
    <w:basedOn w:val="DefaultParagraphFont"/>
    <w:link w:val="ListParagraph"/>
    <w:uiPriority w:val="34"/>
    <w:rsid w:val="00083D34"/>
    <w:rPr>
      <w:rFonts w:ascii="Arial" w:eastAsia="Arial" w:hAnsi="Arial" w:cs="Arial"/>
    </w:rPr>
  </w:style>
  <w:style w:type="paragraph" w:styleId="Caption">
    <w:name w:val="caption"/>
    <w:basedOn w:val="Normal"/>
    <w:next w:val="Normal"/>
    <w:link w:val="CaptionChar"/>
    <w:qFormat/>
    <w:rsid w:val="00044047"/>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44047"/>
    <w:rPr>
      <w:rFonts w:ascii="Times New Roman" w:eastAsia="Malgun Gothic" w:hAnsi="Times New Roman" w:cs="Times New Roman"/>
      <w:b/>
      <w:bCs/>
      <w:sz w:val="20"/>
      <w:szCs w:val="20"/>
    </w:rPr>
  </w:style>
  <w:style w:type="character" w:customStyle="1" w:styleId="Heading4Char">
    <w:name w:val="Heading 4 Char"/>
    <w:basedOn w:val="DefaultParagraphFont"/>
    <w:link w:val="Heading4"/>
    <w:uiPriority w:val="9"/>
    <w:semiHidden/>
    <w:rsid w:val="002264E1"/>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sid w:val="009C400C"/>
    <w:rPr>
      <w:color w:val="808080"/>
    </w:rPr>
  </w:style>
  <w:style w:type="character" w:customStyle="1" w:styleId="TitleChar">
    <w:name w:val="Title Char"/>
    <w:basedOn w:val="DefaultParagraphFont"/>
    <w:link w:val="Title"/>
    <w:uiPriority w:val="10"/>
    <w:rsid w:val="00FC5239"/>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5651">
      <w:bodyDiv w:val="1"/>
      <w:marLeft w:val="0"/>
      <w:marRight w:val="0"/>
      <w:marTop w:val="0"/>
      <w:marBottom w:val="0"/>
      <w:divBdr>
        <w:top w:val="none" w:sz="0" w:space="0" w:color="auto"/>
        <w:left w:val="none" w:sz="0" w:space="0" w:color="auto"/>
        <w:bottom w:val="none" w:sz="0" w:space="0" w:color="auto"/>
        <w:right w:val="none" w:sz="0" w:space="0" w:color="auto"/>
      </w:divBdr>
    </w:div>
    <w:div w:id="2178720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91373">
      <w:bodyDiv w:val="1"/>
      <w:marLeft w:val="0"/>
      <w:marRight w:val="0"/>
      <w:marTop w:val="0"/>
      <w:marBottom w:val="0"/>
      <w:divBdr>
        <w:top w:val="none" w:sz="0" w:space="0" w:color="auto"/>
        <w:left w:val="none" w:sz="0" w:space="0" w:color="auto"/>
        <w:bottom w:val="none" w:sz="0" w:space="0" w:color="auto"/>
        <w:right w:val="none" w:sz="0" w:space="0" w:color="auto"/>
      </w:divBdr>
    </w:div>
    <w:div w:id="519248033">
      <w:bodyDiv w:val="1"/>
      <w:marLeft w:val="0"/>
      <w:marRight w:val="0"/>
      <w:marTop w:val="0"/>
      <w:marBottom w:val="0"/>
      <w:divBdr>
        <w:top w:val="none" w:sz="0" w:space="0" w:color="auto"/>
        <w:left w:val="none" w:sz="0" w:space="0" w:color="auto"/>
        <w:bottom w:val="none" w:sz="0" w:space="0" w:color="auto"/>
        <w:right w:val="none" w:sz="0" w:space="0" w:color="auto"/>
      </w:divBdr>
    </w:div>
    <w:div w:id="5398296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65525">
      <w:bodyDiv w:val="1"/>
      <w:marLeft w:val="0"/>
      <w:marRight w:val="0"/>
      <w:marTop w:val="0"/>
      <w:marBottom w:val="0"/>
      <w:divBdr>
        <w:top w:val="none" w:sz="0" w:space="0" w:color="auto"/>
        <w:left w:val="none" w:sz="0" w:space="0" w:color="auto"/>
        <w:bottom w:val="none" w:sz="0" w:space="0" w:color="auto"/>
        <w:right w:val="none" w:sz="0" w:space="0" w:color="auto"/>
      </w:divBdr>
    </w:div>
    <w:div w:id="897475779">
      <w:bodyDiv w:val="1"/>
      <w:marLeft w:val="0"/>
      <w:marRight w:val="0"/>
      <w:marTop w:val="0"/>
      <w:marBottom w:val="0"/>
      <w:divBdr>
        <w:top w:val="none" w:sz="0" w:space="0" w:color="auto"/>
        <w:left w:val="none" w:sz="0" w:space="0" w:color="auto"/>
        <w:bottom w:val="none" w:sz="0" w:space="0" w:color="auto"/>
        <w:right w:val="none" w:sz="0" w:space="0" w:color="auto"/>
      </w:divBdr>
    </w:div>
    <w:div w:id="939917465">
      <w:bodyDiv w:val="1"/>
      <w:marLeft w:val="0"/>
      <w:marRight w:val="0"/>
      <w:marTop w:val="0"/>
      <w:marBottom w:val="0"/>
      <w:divBdr>
        <w:top w:val="none" w:sz="0" w:space="0" w:color="auto"/>
        <w:left w:val="none" w:sz="0" w:space="0" w:color="auto"/>
        <w:bottom w:val="none" w:sz="0" w:space="0" w:color="auto"/>
        <w:right w:val="none" w:sz="0" w:space="0" w:color="auto"/>
      </w:divBdr>
    </w:div>
    <w:div w:id="1045300283">
      <w:bodyDiv w:val="1"/>
      <w:marLeft w:val="0"/>
      <w:marRight w:val="0"/>
      <w:marTop w:val="0"/>
      <w:marBottom w:val="0"/>
      <w:divBdr>
        <w:top w:val="none" w:sz="0" w:space="0" w:color="auto"/>
        <w:left w:val="none" w:sz="0" w:space="0" w:color="auto"/>
        <w:bottom w:val="none" w:sz="0" w:space="0" w:color="auto"/>
        <w:right w:val="none" w:sz="0" w:space="0" w:color="auto"/>
      </w:divBdr>
    </w:div>
    <w:div w:id="1128889563">
      <w:bodyDiv w:val="1"/>
      <w:marLeft w:val="0"/>
      <w:marRight w:val="0"/>
      <w:marTop w:val="0"/>
      <w:marBottom w:val="0"/>
      <w:divBdr>
        <w:top w:val="none" w:sz="0" w:space="0" w:color="auto"/>
        <w:left w:val="none" w:sz="0" w:space="0" w:color="auto"/>
        <w:bottom w:val="none" w:sz="0" w:space="0" w:color="auto"/>
        <w:right w:val="none" w:sz="0" w:space="0" w:color="auto"/>
      </w:divBdr>
    </w:div>
    <w:div w:id="1376924112">
      <w:bodyDiv w:val="1"/>
      <w:marLeft w:val="0"/>
      <w:marRight w:val="0"/>
      <w:marTop w:val="0"/>
      <w:marBottom w:val="0"/>
      <w:divBdr>
        <w:top w:val="none" w:sz="0" w:space="0" w:color="auto"/>
        <w:left w:val="none" w:sz="0" w:space="0" w:color="auto"/>
        <w:bottom w:val="none" w:sz="0" w:space="0" w:color="auto"/>
        <w:right w:val="none" w:sz="0" w:space="0" w:color="auto"/>
      </w:divBdr>
    </w:div>
    <w:div w:id="1488011010">
      <w:bodyDiv w:val="1"/>
      <w:marLeft w:val="0"/>
      <w:marRight w:val="0"/>
      <w:marTop w:val="0"/>
      <w:marBottom w:val="0"/>
      <w:divBdr>
        <w:top w:val="none" w:sz="0" w:space="0" w:color="auto"/>
        <w:left w:val="none" w:sz="0" w:space="0" w:color="auto"/>
        <w:bottom w:val="none" w:sz="0" w:space="0" w:color="auto"/>
        <w:right w:val="none" w:sz="0" w:space="0" w:color="auto"/>
      </w:divBdr>
    </w:div>
    <w:div w:id="1816406416">
      <w:bodyDiv w:val="1"/>
      <w:marLeft w:val="0"/>
      <w:marRight w:val="0"/>
      <w:marTop w:val="0"/>
      <w:marBottom w:val="0"/>
      <w:divBdr>
        <w:top w:val="none" w:sz="0" w:space="0" w:color="auto"/>
        <w:left w:val="none" w:sz="0" w:space="0" w:color="auto"/>
        <w:bottom w:val="none" w:sz="0" w:space="0" w:color="auto"/>
        <w:right w:val="none" w:sz="0" w:space="0" w:color="auto"/>
      </w:divBdr>
    </w:div>
    <w:div w:id="1980527723">
      <w:bodyDiv w:val="1"/>
      <w:marLeft w:val="0"/>
      <w:marRight w:val="0"/>
      <w:marTop w:val="0"/>
      <w:marBottom w:val="0"/>
      <w:divBdr>
        <w:top w:val="none" w:sz="0" w:space="0" w:color="auto"/>
        <w:left w:val="none" w:sz="0" w:space="0" w:color="auto"/>
        <w:bottom w:val="none" w:sz="0" w:space="0" w:color="auto"/>
        <w:right w:val="none" w:sz="0" w:space="0" w:color="auto"/>
      </w:divBdr>
    </w:div>
    <w:div w:id="1996757471">
      <w:bodyDiv w:val="1"/>
      <w:marLeft w:val="0"/>
      <w:marRight w:val="0"/>
      <w:marTop w:val="0"/>
      <w:marBottom w:val="0"/>
      <w:divBdr>
        <w:top w:val="none" w:sz="0" w:space="0" w:color="auto"/>
        <w:left w:val="none" w:sz="0" w:space="0" w:color="auto"/>
        <w:bottom w:val="none" w:sz="0" w:space="0" w:color="auto"/>
        <w:right w:val="none" w:sz="0" w:space="0" w:color="auto"/>
      </w:divBdr>
    </w:div>
    <w:div w:id="2006127266">
      <w:bodyDiv w:val="1"/>
      <w:marLeft w:val="0"/>
      <w:marRight w:val="0"/>
      <w:marTop w:val="0"/>
      <w:marBottom w:val="0"/>
      <w:divBdr>
        <w:top w:val="none" w:sz="0" w:space="0" w:color="auto"/>
        <w:left w:val="none" w:sz="0" w:space="0" w:color="auto"/>
        <w:bottom w:val="none" w:sz="0" w:space="0" w:color="auto"/>
        <w:right w:val="none" w:sz="0" w:space="0" w:color="auto"/>
      </w:divBdr>
    </w:div>
    <w:div w:id="2109814886">
      <w:bodyDiv w:val="1"/>
      <w:marLeft w:val="0"/>
      <w:marRight w:val="0"/>
      <w:marTop w:val="0"/>
      <w:marBottom w:val="0"/>
      <w:divBdr>
        <w:top w:val="none" w:sz="0" w:space="0" w:color="auto"/>
        <w:left w:val="none" w:sz="0" w:space="0" w:color="auto"/>
        <w:bottom w:val="none" w:sz="0" w:space="0" w:color="auto"/>
        <w:right w:val="none" w:sz="0" w:space="0" w:color="auto"/>
      </w:divBdr>
    </w:div>
    <w:div w:id="211767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torage.googleapis.com/openimages/web/index.html" TargetMode="External"/><Relationship Id="rId18" Type="http://schemas.openxmlformats.org/officeDocument/2006/relationships/hyperlink" Target="https://mpegfs.int-evry.fr/" TargetMode="External"/><Relationship Id="rId26" Type="http://schemas.openxmlformats.org/officeDocument/2006/relationships/hyperlink" Target="https://vcgit.hhi.fraunhofer.de/jvet/VVCSoftware_VTM.git" TargetMode="External"/><Relationship Id="rId3" Type="http://schemas.openxmlformats.org/officeDocument/2006/relationships/styles" Target="styles.xml"/><Relationship Id="rId21" Type="http://schemas.openxmlformats.org/officeDocument/2006/relationships/hyperlink" Target="https://ffmpeg.org/releases" TargetMode="External"/><Relationship Id="rId7" Type="http://schemas.openxmlformats.org/officeDocument/2006/relationships/endnotes" Target="endnotes.xml"/><Relationship Id="rId12" Type="http://schemas.openxmlformats.org/officeDocument/2006/relationships/hyperlink" Target="https://multimedia.tencent.com/resources/tvd" TargetMode="External"/><Relationship Id="rId17" Type="http://schemas.openxmlformats.org/officeDocument/2006/relationships/hyperlink" Target="https://dx.doi.org/10.25314/7d8efc0a-3943-4738-b7a5-72badb04d765"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ftp/hevc@mpeg.tnt.uni-hannover.de/testsequences/" TargetMode="External"/><Relationship Id="rId20" Type="http://schemas.openxmlformats.org/officeDocument/2006/relationships/hyperlink" Target="https://vcgit.hhi.fraunhofer.de/jvet/VVCSoftware_V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lir.com/oem/adas/adas-dataset-form/" TargetMode="External"/><Relationship Id="rId24" Type="http://schemas.openxmlformats.org/officeDocument/2006/relationships/image" Target="media/image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ultimedia.tencent.com/resources/tvd" TargetMode="External"/><Relationship Id="rId23" Type="http://schemas.openxmlformats.org/officeDocument/2006/relationships/image" Target="media/image3.png"/><Relationship Id="rId28" Type="http://schemas.openxmlformats.org/officeDocument/2006/relationships/hyperlink" Target="https://github.com/facebookresearch/detectron2" TargetMode="External"/><Relationship Id="rId10" Type="http://schemas.openxmlformats.org/officeDocument/2006/relationships/hyperlink" Target="https://storage.googleapis.com/openimages/web/index.html" TargetMode="External"/><Relationship Id="rId19" Type="http://schemas.openxmlformats.org/officeDocument/2006/relationships/hyperlink" Target="https://mpegfs.int-evry.fr/mpegcontent/ws-mpegcontent/Explorations/VC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2.png"/><Relationship Id="rId27" Type="http://schemas.openxmlformats.org/officeDocument/2006/relationships/hyperlink" Target="https://ffmpeg.o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20</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21</b:RefOrder>
  </b:Source>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22</b:RefOrder>
  </b:Source>
  <b:Source>
    <b:Tag>Sha20</b:Tag>
    <b:SourceType>Report</b:SourceType>
    <b:Guid>{91E00FA7-F13E-4510-844C-8B8656E52305}</b:Guid>
    <b:Author>
      <b:Author>
        <b:NameList>
          <b:Person>
            <b:Last>Liu</b:Last>
            <b:First>Shan</b:First>
          </b:Person>
          <b:Person>
            <b:Last>Segall</b:Last>
            <b:First>Andrew</b:First>
          </b:Person>
          <b:Person>
            <b:Last>Alshina</b:Last>
            <b:First>Elena</b:First>
          </b:Person>
          <b:Person>
            <b:Last>Liao</b:Last>
            <b:First>R.-L.</b:First>
          </b:Person>
        </b:NameList>
      </b:Author>
    </b:Author>
    <b:Title>JVET common test conditions and evaluation procedures for neural network-based video coding technology</b:Title>
    <b:Year>Oct. 2020</b:Year>
    <b:Publisher>ISO/IEC and ITU-T Joint Video Exploration Team (JVET), Doc. JVET-T2006</b:Publisher>
    <b:RefOrder>19</b:RefOrder>
  </b:Source>
</b:Sources>
</file>

<file path=customXml/itemProps1.xml><?xml version="1.0" encoding="utf-8"?>
<ds:datastoreItem xmlns:ds="http://schemas.openxmlformats.org/officeDocument/2006/customXml" ds:itemID="{7F0906DE-965D-4F9C-A475-0064E574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5183</Words>
  <Characters>29547</Characters>
  <Application>Microsoft Office Word</Application>
  <DocSecurity>0</DocSecurity>
  <Lines>246</Lines>
  <Paragraphs>69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2</cp:revision>
  <dcterms:created xsi:type="dcterms:W3CDTF">2022-09-28T03:30:00Z</dcterms:created>
  <dcterms:modified xsi:type="dcterms:W3CDTF">2022-09-28T03:30:00Z</dcterms:modified>
</cp:coreProperties>
</file>