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5999D" w14:textId="60EBCE5F" w:rsidR="001C7FFB" w:rsidRDefault="002814B9">
      <w:pPr>
        <w:widowControl w:val="0"/>
        <w:tabs>
          <w:tab w:val="left" w:pos="4589"/>
        </w:tabs>
        <w:autoSpaceDE w:val="0"/>
        <w:autoSpaceDN w:val="0"/>
        <w:spacing w:before="90" w:after="0"/>
        <w:ind w:left="1194"/>
        <w:jc w:val="right"/>
        <w:rPr>
          <w:rFonts w:eastAsia="宋体" w:cs="Arial"/>
          <w:b/>
          <w:bCs/>
          <w:sz w:val="36"/>
          <w:u w:color="000000"/>
          <w:lang w:eastAsia="zh-CN"/>
        </w:rPr>
      </w:pPr>
      <w:bookmarkStart w:id="0" w:name="_Hlk53662623"/>
      <w:r>
        <w:rPr>
          <w:rFonts w:eastAsia="Calibri" w:cs="Arial"/>
          <w:b/>
          <w:bCs/>
          <w:noProof/>
          <w:sz w:val="36"/>
          <w:szCs w:val="36"/>
          <w:u w:val="single" w:color="000000"/>
          <w:lang w:eastAsia="zh-CN"/>
        </w:rPr>
        <w:drawing>
          <wp:anchor distT="0" distB="0" distL="114300" distR="114300" simplePos="0" relativeHeight="251661312" behindDoc="0" locked="0" layoutInCell="1" allowOverlap="1" wp14:anchorId="257858C8" wp14:editId="14F2A748">
            <wp:simplePos x="0" y="0"/>
            <wp:positionH relativeFrom="page">
              <wp:posOffset>632460</wp:posOffset>
            </wp:positionH>
            <wp:positionV relativeFrom="paragraph">
              <wp:posOffset>59690</wp:posOffset>
            </wp:positionV>
            <wp:extent cx="1239520" cy="537845"/>
            <wp:effectExtent l="0" t="0" r="10160" b="10795"/>
            <wp:wrapNone/>
            <wp:docPr id="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239520" cy="537845"/>
                    </a:xfrm>
                    <a:prstGeom prst="rect">
                      <a:avLst/>
                    </a:prstGeom>
                    <a:noFill/>
                    <a:ln>
                      <a:noFill/>
                    </a:ln>
                  </pic:spPr>
                </pic:pic>
              </a:graphicData>
            </a:graphic>
          </wp:anchor>
        </w:drawing>
      </w:r>
      <w:r>
        <w:rPr>
          <w:rFonts w:eastAsia="Arial" w:cs="Arial"/>
          <w:bCs/>
          <w:sz w:val="36"/>
          <w:szCs w:val="36"/>
          <w:u w:color="000000"/>
        </w:rPr>
        <w:t xml:space="preserve">             </w:t>
      </w:r>
      <w:r>
        <w:rPr>
          <w:rFonts w:eastAsia="Arial" w:cs="Arial"/>
          <w:bCs/>
          <w:szCs w:val="32"/>
          <w:u w:val="thick" w:color="000000"/>
        </w:rPr>
        <w:t xml:space="preserve">                      </w:t>
      </w:r>
      <w:r>
        <w:rPr>
          <w:rFonts w:eastAsia="Arial" w:cs="Arial"/>
          <w:b/>
          <w:bCs/>
          <w:w w:val="115"/>
          <w:szCs w:val="32"/>
          <w:u w:val="thick" w:color="000000"/>
        </w:rPr>
        <w:t>ISO/IEC JTC 1/SC</w:t>
      </w:r>
      <w:r>
        <w:rPr>
          <w:rFonts w:eastAsia="Arial" w:cs="Arial"/>
          <w:b/>
          <w:bCs/>
          <w:spacing w:val="-25"/>
          <w:w w:val="115"/>
          <w:szCs w:val="32"/>
          <w:u w:val="thick" w:color="000000"/>
        </w:rPr>
        <w:t xml:space="preserve"> </w:t>
      </w:r>
      <w:r>
        <w:rPr>
          <w:rFonts w:eastAsia="Arial" w:cs="Arial"/>
          <w:b/>
          <w:bCs/>
          <w:w w:val="115"/>
          <w:szCs w:val="32"/>
          <w:u w:val="thick" w:color="000000"/>
        </w:rPr>
        <w:t>29/WG</w:t>
      </w:r>
      <w:r>
        <w:rPr>
          <w:rFonts w:eastAsia="Arial" w:cs="Arial"/>
          <w:b/>
          <w:bCs/>
          <w:spacing w:val="-9"/>
          <w:w w:val="115"/>
          <w:szCs w:val="32"/>
          <w:u w:val="thick" w:color="000000"/>
        </w:rPr>
        <w:t xml:space="preserve"> </w:t>
      </w:r>
      <w:r>
        <w:rPr>
          <w:rFonts w:eastAsia="Arial" w:cs="Arial"/>
          <w:b/>
          <w:bCs/>
          <w:w w:val="115"/>
          <w:szCs w:val="32"/>
          <w:u w:val="thick" w:color="000000"/>
        </w:rPr>
        <w:t xml:space="preserve">2 </w:t>
      </w:r>
      <w:r>
        <w:rPr>
          <w:rFonts w:eastAsia="Arial" w:cs="Arial"/>
          <w:b/>
          <w:bCs/>
          <w:w w:val="115"/>
          <w:sz w:val="36"/>
          <w:u w:val="thick" w:color="000000"/>
        </w:rPr>
        <w:t>N</w:t>
      </w:r>
      <w:r>
        <w:rPr>
          <w:rFonts w:eastAsia="宋体" w:cs="Arial" w:hint="eastAsia"/>
          <w:b/>
          <w:bCs/>
          <w:w w:val="115"/>
          <w:sz w:val="36"/>
          <w:u w:val="thick" w:color="000000"/>
          <w:lang w:eastAsia="zh-CN"/>
        </w:rPr>
        <w:t>00215</w:t>
      </w:r>
    </w:p>
    <w:p w14:paraId="6C4312F2" w14:textId="77777777" w:rsidR="001C7FFB" w:rsidRDefault="001C7FFB">
      <w:pPr>
        <w:widowControl w:val="0"/>
        <w:autoSpaceDE w:val="0"/>
        <w:autoSpaceDN w:val="0"/>
        <w:spacing w:before="0" w:after="0"/>
        <w:rPr>
          <w:rFonts w:eastAsia="Arial" w:cs="Arial"/>
          <w:b/>
          <w:szCs w:val="22"/>
        </w:rPr>
      </w:pPr>
    </w:p>
    <w:p w14:paraId="643AB1F1" w14:textId="77777777" w:rsidR="001C7FFB" w:rsidRDefault="001C7FFB">
      <w:pPr>
        <w:widowControl w:val="0"/>
        <w:autoSpaceDE w:val="0"/>
        <w:autoSpaceDN w:val="0"/>
        <w:spacing w:before="0" w:after="0"/>
        <w:rPr>
          <w:rFonts w:eastAsia="Arial" w:cs="Arial"/>
          <w:b/>
          <w:szCs w:val="22"/>
        </w:rPr>
      </w:pPr>
    </w:p>
    <w:p w14:paraId="3AC95746" w14:textId="77777777" w:rsidR="001C7FFB" w:rsidRDefault="002814B9">
      <w:pPr>
        <w:widowControl w:val="0"/>
        <w:autoSpaceDE w:val="0"/>
        <w:autoSpaceDN w:val="0"/>
        <w:spacing w:before="3" w:after="0"/>
        <w:rPr>
          <w:rFonts w:eastAsia="Arial" w:cs="Arial"/>
          <w:b/>
          <w:sz w:val="23"/>
          <w:szCs w:val="22"/>
        </w:rPr>
      </w:pPr>
      <w:r>
        <w:rPr>
          <w:rFonts w:eastAsia="Arial" w:cs="Arial"/>
          <w:noProof/>
          <w:sz w:val="22"/>
          <w:szCs w:val="22"/>
          <w:lang w:eastAsia="zh-CN"/>
        </w:rPr>
        <mc:AlternateContent>
          <mc:Choice Requires="wps">
            <w:drawing>
              <wp:anchor distT="0" distB="0" distL="0" distR="0" simplePos="0" relativeHeight="251660288" behindDoc="1" locked="0" layoutInCell="1" allowOverlap="1" wp14:anchorId="3C083898" wp14:editId="226FE4FB">
                <wp:simplePos x="0" y="0"/>
                <wp:positionH relativeFrom="page">
                  <wp:posOffset>706120</wp:posOffset>
                </wp:positionH>
                <wp:positionV relativeFrom="paragraph">
                  <wp:posOffset>199390</wp:posOffset>
                </wp:positionV>
                <wp:extent cx="6155055" cy="829310"/>
                <wp:effectExtent l="5080" t="5080" r="12065" b="1905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ln>
                      </wps:spPr>
                      <wps:txbx>
                        <w:txbxContent>
                          <w:p w14:paraId="0E98AD1C" w14:textId="77777777" w:rsidR="000613CE" w:rsidRDefault="000613CE">
                            <w:pPr>
                              <w:spacing w:before="107"/>
                              <w:ind w:left="2916" w:right="2896"/>
                              <w:jc w:val="center"/>
                              <w:rPr>
                                <w:b/>
                              </w:rPr>
                            </w:pPr>
                            <w:r>
                              <w:rPr>
                                <w:b/>
                                <w:w w:val="115"/>
                              </w:rPr>
                              <w:t>ISO/IEC JTC 1/SC 29/WG 2</w:t>
                            </w:r>
                          </w:p>
                          <w:p w14:paraId="1235B56F" w14:textId="77777777" w:rsidR="000613CE" w:rsidRDefault="000613CE">
                            <w:pPr>
                              <w:spacing w:before="134" w:line="362" w:lineRule="auto"/>
                              <w:ind w:right="-46"/>
                              <w:jc w:val="center"/>
                              <w:rPr>
                                <w:b/>
                              </w:rPr>
                            </w:pPr>
                            <w:r>
                              <w:rPr>
                                <w:b/>
                                <w:w w:val="115"/>
                              </w:rPr>
                              <w:t xml:space="preserve">MPEG Technical requirements </w:t>
                            </w:r>
                            <w:r>
                              <w:rPr>
                                <w:b/>
                                <w:w w:val="115"/>
                              </w:rPr>
                              <w:br/>
                              <w:t>Convenorship: SFS (Finland)</w:t>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C083898" id="_x0000_t202" coordsize="21600,21600" o:spt="202" path="m,l,21600r21600,l21600,xe">
                <v:stroke joinstyle="miter"/>
                <v:path gradientshapeok="t" o:connecttype="rect"/>
              </v:shapetype>
              <v:shape id="Text Box 3" o:spid="_x0000_s1026" type="#_x0000_t202" style="position:absolute;margin-left:55.6pt;margin-top:15.7pt;width:484.65pt;height:65.3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" filled="f" strokeweight=".27094mm">
                <v:textbox inset="0,0,0,0">
                  <w:txbxContent>
                    <w:p w14:paraId="0E98AD1C" w14:textId="77777777" w:rsidR="000613CE" w:rsidRDefault="000613CE">
                      <w:pPr>
                        <w:spacing w:before="107"/>
                        <w:ind w:left="2916" w:right="2896"/>
                        <w:jc w:val="center"/>
                        <w:rPr>
                          <w:b/>
                        </w:rPr>
                      </w:pPr>
                      <w:r>
                        <w:rPr>
                          <w:b/>
                          <w:w w:val="115"/>
                        </w:rPr>
                        <w:t>ISO/IEC JTC 1/SC 29/WG 2</w:t>
                      </w:r>
                    </w:p>
                    <w:p w14:paraId="1235B56F" w14:textId="77777777" w:rsidR="000613CE" w:rsidRDefault="000613CE">
                      <w:pPr>
                        <w:spacing w:before="134" w:line="362" w:lineRule="auto"/>
                        <w:ind w:right="-46"/>
                        <w:jc w:val="center"/>
                        <w:rPr>
                          <w:b/>
                        </w:rPr>
                      </w:pPr>
                      <w:r>
                        <w:rPr>
                          <w:b/>
                          <w:w w:val="115"/>
                        </w:rPr>
                        <w:t xml:space="preserve">MPEG Technical requirements </w:t>
                      </w:r>
                      <w:r>
                        <w:rPr>
                          <w:b/>
                          <w:w w:val="115"/>
                        </w:rPr>
                        <w:br/>
                        <w:t>Convenorship: SFS (Finland)</w:t>
                      </w:r>
                    </w:p>
                  </w:txbxContent>
                </v:textbox>
                <w10:wrap type="topAndBottom" anchorx="page"/>
              </v:shape>
            </w:pict>
          </mc:Fallback>
        </mc:AlternateContent>
      </w:r>
    </w:p>
    <w:p w14:paraId="5925E169" w14:textId="77777777" w:rsidR="001C7FFB" w:rsidRDefault="001C7FFB">
      <w:pPr>
        <w:widowControl w:val="0"/>
        <w:autoSpaceDE w:val="0"/>
        <w:autoSpaceDN w:val="0"/>
        <w:spacing w:before="0" w:after="0"/>
        <w:rPr>
          <w:rFonts w:eastAsia="Arial" w:cs="Arial"/>
          <w:b/>
          <w:szCs w:val="22"/>
        </w:rPr>
      </w:pPr>
    </w:p>
    <w:p w14:paraId="1D454FD7" w14:textId="77777777" w:rsidR="001C7FFB" w:rsidRDefault="001C7FFB">
      <w:pPr>
        <w:widowControl w:val="0"/>
        <w:autoSpaceDE w:val="0"/>
        <w:autoSpaceDN w:val="0"/>
        <w:spacing w:before="0" w:after="0"/>
        <w:rPr>
          <w:rFonts w:eastAsia="Arial" w:cs="Arial"/>
          <w:b/>
        </w:rPr>
      </w:pPr>
    </w:p>
    <w:p w14:paraId="0714A4A7" w14:textId="77777777" w:rsidR="001C7FFB" w:rsidRDefault="002814B9">
      <w:pPr>
        <w:widowControl w:val="0"/>
        <w:tabs>
          <w:tab w:val="left" w:pos="3099"/>
        </w:tabs>
        <w:autoSpaceDE w:val="0"/>
        <w:autoSpaceDN w:val="0"/>
        <w:spacing w:before="103" w:after="0"/>
        <w:ind w:left="104"/>
        <w:rPr>
          <w:rFonts w:eastAsia="Arial" w:cs="Arial"/>
        </w:rPr>
      </w:pPr>
      <w:r>
        <w:rPr>
          <w:rFonts w:eastAsia="Arial" w:cs="Arial"/>
          <w:b/>
          <w:w w:val="120"/>
        </w:rPr>
        <w:t>Document</w:t>
      </w:r>
      <w:r>
        <w:rPr>
          <w:rFonts w:eastAsia="Arial" w:cs="Arial"/>
          <w:b/>
          <w:spacing w:val="14"/>
          <w:w w:val="120"/>
        </w:rPr>
        <w:t xml:space="preserve"> </w:t>
      </w:r>
      <w:r>
        <w:rPr>
          <w:rFonts w:eastAsia="Arial" w:cs="Arial"/>
          <w:b/>
          <w:w w:val="120"/>
        </w:rPr>
        <w:t>type:</w:t>
      </w:r>
      <w:r>
        <w:rPr>
          <w:rFonts w:eastAsia="Arial" w:cs="Arial"/>
          <w:b/>
          <w:w w:val="120"/>
        </w:rPr>
        <w:tab/>
      </w:r>
      <w:r>
        <w:rPr>
          <w:rFonts w:eastAsia="Arial" w:cs="Arial"/>
          <w:w w:val="120"/>
        </w:rPr>
        <w:t>Output Document</w:t>
      </w:r>
    </w:p>
    <w:p w14:paraId="3DFD6153" w14:textId="77777777" w:rsidR="001C7FFB" w:rsidRDefault="001C7FFB">
      <w:pPr>
        <w:widowControl w:val="0"/>
        <w:autoSpaceDE w:val="0"/>
        <w:autoSpaceDN w:val="0"/>
        <w:spacing w:before="1" w:after="0"/>
        <w:rPr>
          <w:rFonts w:eastAsia="Arial" w:cs="Arial"/>
        </w:rPr>
      </w:pPr>
    </w:p>
    <w:p w14:paraId="3C8B9202" w14:textId="77777777" w:rsidR="001C7FFB" w:rsidRDefault="002814B9">
      <w:pPr>
        <w:widowControl w:val="0"/>
        <w:tabs>
          <w:tab w:val="left" w:pos="3099"/>
        </w:tabs>
        <w:autoSpaceDE w:val="0"/>
        <w:autoSpaceDN w:val="0"/>
        <w:spacing w:before="1" w:after="0" w:line="254" w:lineRule="auto"/>
        <w:ind w:left="3099" w:right="214" w:hanging="2996"/>
        <w:rPr>
          <w:rFonts w:eastAsia="Arial" w:cs="Arial"/>
          <w:b/>
          <w:bCs/>
          <w:w w:val="120"/>
        </w:rPr>
      </w:pPr>
      <w:r>
        <w:rPr>
          <w:rFonts w:eastAsia="Arial" w:cs="Arial"/>
          <w:b/>
          <w:w w:val="120"/>
        </w:rPr>
        <w:t>Title:</w:t>
      </w:r>
      <w:r>
        <w:rPr>
          <w:rFonts w:eastAsia="Arial" w:cs="Arial"/>
          <w:b/>
          <w:w w:val="120"/>
        </w:rPr>
        <w:tab/>
        <w:t>Call for Evidence for Video Coding for Machines</w:t>
      </w:r>
    </w:p>
    <w:p w14:paraId="516D1CEF" w14:textId="77777777" w:rsidR="001C7FFB" w:rsidRDefault="001C7FFB">
      <w:pPr>
        <w:widowControl w:val="0"/>
        <w:tabs>
          <w:tab w:val="left" w:pos="3099"/>
        </w:tabs>
        <w:autoSpaceDE w:val="0"/>
        <w:autoSpaceDN w:val="0"/>
        <w:spacing w:before="1" w:after="0" w:line="254" w:lineRule="auto"/>
        <w:ind w:left="3099" w:right="214" w:hanging="2996"/>
        <w:rPr>
          <w:rFonts w:eastAsia="Arial" w:cs="Arial"/>
        </w:rPr>
      </w:pPr>
    </w:p>
    <w:p w14:paraId="61FBDE3B" w14:textId="77777777" w:rsidR="001C7FFB" w:rsidRDefault="001C7FFB">
      <w:pPr>
        <w:widowControl w:val="0"/>
        <w:autoSpaceDE w:val="0"/>
        <w:autoSpaceDN w:val="0"/>
        <w:spacing w:before="6" w:after="0"/>
        <w:rPr>
          <w:rFonts w:eastAsia="Arial" w:cs="Arial"/>
        </w:rPr>
      </w:pPr>
    </w:p>
    <w:p w14:paraId="16895C5F" w14:textId="77777777" w:rsidR="001C7FFB" w:rsidRDefault="002814B9">
      <w:pPr>
        <w:widowControl w:val="0"/>
        <w:tabs>
          <w:tab w:val="left" w:pos="3099"/>
        </w:tabs>
        <w:autoSpaceDE w:val="0"/>
        <w:autoSpaceDN w:val="0"/>
        <w:spacing w:before="1" w:after="0" w:line="254" w:lineRule="auto"/>
        <w:ind w:left="3099" w:right="214" w:hanging="2996"/>
        <w:rPr>
          <w:rFonts w:eastAsia="Arial" w:cs="Arial"/>
          <w:w w:val="120"/>
        </w:rPr>
      </w:pPr>
      <w:r>
        <w:rPr>
          <w:rFonts w:eastAsia="Arial" w:cs="Arial"/>
          <w:b/>
          <w:w w:val="120"/>
        </w:rPr>
        <w:t>Status:</w:t>
      </w:r>
      <w:r>
        <w:rPr>
          <w:rFonts w:eastAsia="Arial" w:cs="Arial"/>
          <w:b/>
          <w:w w:val="120"/>
        </w:rPr>
        <w:tab/>
      </w:r>
      <w:r>
        <w:rPr>
          <w:rFonts w:eastAsia="Arial" w:cs="Arial"/>
          <w:w w:val="120"/>
        </w:rPr>
        <w:t>Approved</w:t>
      </w:r>
    </w:p>
    <w:p w14:paraId="2EA9614F" w14:textId="77777777" w:rsidR="001C7FFB" w:rsidRDefault="001C7FFB">
      <w:pPr>
        <w:widowControl w:val="0"/>
        <w:tabs>
          <w:tab w:val="left" w:pos="3099"/>
        </w:tabs>
        <w:autoSpaceDE w:val="0"/>
        <w:autoSpaceDN w:val="0"/>
        <w:spacing w:before="1" w:after="0" w:line="254" w:lineRule="auto"/>
        <w:ind w:left="3099" w:right="214" w:hanging="2996"/>
        <w:rPr>
          <w:rFonts w:eastAsia="Arial" w:cs="Arial"/>
        </w:rPr>
      </w:pPr>
    </w:p>
    <w:p w14:paraId="3306E167" w14:textId="77777777" w:rsidR="001C7FFB" w:rsidRDefault="001C7FFB">
      <w:pPr>
        <w:widowControl w:val="0"/>
        <w:tabs>
          <w:tab w:val="left" w:pos="3099"/>
        </w:tabs>
        <w:autoSpaceDE w:val="0"/>
        <w:autoSpaceDN w:val="0"/>
        <w:spacing w:before="0" w:after="0"/>
        <w:ind w:left="104"/>
        <w:rPr>
          <w:rFonts w:eastAsia="Arial" w:cs="Arial"/>
          <w:b/>
          <w:w w:val="125"/>
        </w:rPr>
      </w:pPr>
    </w:p>
    <w:p w14:paraId="2A01EDC2" w14:textId="77777777" w:rsidR="001C7FFB" w:rsidRDefault="002814B9">
      <w:pPr>
        <w:widowControl w:val="0"/>
        <w:tabs>
          <w:tab w:val="left" w:pos="3099"/>
        </w:tabs>
        <w:autoSpaceDE w:val="0"/>
        <w:autoSpaceDN w:val="0"/>
        <w:spacing w:before="0" w:after="0"/>
        <w:ind w:left="104"/>
        <w:rPr>
          <w:rFonts w:eastAsia="宋体" w:cs="Arial"/>
          <w:lang w:eastAsia="zh-CN"/>
        </w:rPr>
      </w:pPr>
      <w:r>
        <w:rPr>
          <w:rFonts w:eastAsia="Arial" w:cs="Arial"/>
          <w:b/>
          <w:w w:val="125"/>
        </w:rPr>
        <w:t>Date</w:t>
      </w:r>
      <w:r>
        <w:rPr>
          <w:rFonts w:eastAsia="Arial" w:cs="Arial"/>
          <w:b/>
          <w:spacing w:val="-16"/>
          <w:w w:val="125"/>
        </w:rPr>
        <w:t xml:space="preserve"> </w:t>
      </w:r>
      <w:r>
        <w:rPr>
          <w:rFonts w:eastAsia="Arial" w:cs="Arial"/>
          <w:b/>
          <w:w w:val="125"/>
        </w:rPr>
        <w:t>of</w:t>
      </w:r>
      <w:r>
        <w:rPr>
          <w:rFonts w:eastAsia="Arial" w:cs="Arial"/>
          <w:b/>
          <w:spacing w:val="-16"/>
          <w:w w:val="125"/>
        </w:rPr>
        <w:t xml:space="preserve"> </w:t>
      </w:r>
      <w:r>
        <w:rPr>
          <w:rFonts w:eastAsia="Arial" w:cs="Arial"/>
          <w:b/>
          <w:w w:val="125"/>
        </w:rPr>
        <w:t>document:</w:t>
      </w:r>
      <w:r>
        <w:rPr>
          <w:rFonts w:eastAsia="Arial" w:cs="Arial"/>
          <w:b/>
          <w:w w:val="125"/>
        </w:rPr>
        <w:tab/>
      </w:r>
      <w:r>
        <w:rPr>
          <w:rFonts w:eastAsia="Arial" w:cs="Arial"/>
          <w:w w:val="125"/>
        </w:rPr>
        <w:t>2022-0</w:t>
      </w:r>
      <w:r>
        <w:rPr>
          <w:rFonts w:eastAsia="宋体" w:cs="Arial" w:hint="eastAsia"/>
          <w:w w:val="125"/>
          <w:lang w:eastAsia="zh-CN"/>
        </w:rPr>
        <w:t>7</w:t>
      </w:r>
      <w:r>
        <w:rPr>
          <w:rFonts w:eastAsia="Arial" w:cs="Arial"/>
          <w:w w:val="125"/>
        </w:rPr>
        <w:t>-</w:t>
      </w:r>
      <w:r>
        <w:rPr>
          <w:rFonts w:eastAsia="宋体" w:cs="Arial" w:hint="eastAsia"/>
          <w:w w:val="125"/>
          <w:lang w:eastAsia="zh-CN"/>
        </w:rPr>
        <w:t>22</w:t>
      </w:r>
    </w:p>
    <w:p w14:paraId="270AEDF1" w14:textId="77777777" w:rsidR="001C7FFB" w:rsidRDefault="001C7FFB">
      <w:pPr>
        <w:widowControl w:val="0"/>
        <w:autoSpaceDE w:val="0"/>
        <w:autoSpaceDN w:val="0"/>
        <w:spacing w:before="1" w:after="0"/>
        <w:rPr>
          <w:rFonts w:eastAsia="Arial" w:cs="Arial"/>
        </w:rPr>
      </w:pPr>
    </w:p>
    <w:p w14:paraId="6956EE72" w14:textId="77777777" w:rsidR="001C7FFB" w:rsidRDefault="002814B9">
      <w:pPr>
        <w:widowControl w:val="0"/>
        <w:tabs>
          <w:tab w:val="left" w:pos="3099"/>
        </w:tabs>
        <w:autoSpaceDE w:val="0"/>
        <w:autoSpaceDN w:val="0"/>
        <w:spacing w:before="0" w:after="0"/>
        <w:ind w:left="104"/>
        <w:rPr>
          <w:rFonts w:eastAsia="Arial" w:cs="Arial"/>
        </w:rPr>
      </w:pPr>
      <w:r>
        <w:rPr>
          <w:rFonts w:eastAsia="Arial" w:cs="Arial"/>
          <w:b/>
          <w:w w:val="110"/>
        </w:rPr>
        <w:t>Source:</w:t>
      </w:r>
      <w:r>
        <w:rPr>
          <w:rFonts w:eastAsia="Arial" w:cs="Arial"/>
          <w:b/>
          <w:w w:val="110"/>
        </w:rPr>
        <w:tab/>
      </w:r>
      <w:r>
        <w:rPr>
          <w:rFonts w:eastAsia="Arial" w:cs="Arial"/>
          <w:w w:val="110"/>
        </w:rPr>
        <w:t>ISO/IEC JTC 1/SC 29/WG</w:t>
      </w:r>
      <w:r>
        <w:rPr>
          <w:rFonts w:eastAsia="Arial" w:cs="Arial"/>
          <w:spacing w:val="4"/>
          <w:w w:val="110"/>
        </w:rPr>
        <w:t xml:space="preserve"> </w:t>
      </w:r>
      <w:r>
        <w:rPr>
          <w:rFonts w:eastAsia="Arial" w:cs="Arial"/>
          <w:w w:val="110"/>
        </w:rPr>
        <w:t>2</w:t>
      </w:r>
    </w:p>
    <w:p w14:paraId="47067896" w14:textId="77777777" w:rsidR="001C7FFB" w:rsidRDefault="001C7FFB">
      <w:pPr>
        <w:widowControl w:val="0"/>
        <w:autoSpaceDE w:val="0"/>
        <w:autoSpaceDN w:val="0"/>
        <w:spacing w:before="1" w:after="0"/>
        <w:rPr>
          <w:rFonts w:eastAsia="Arial" w:cs="Arial"/>
        </w:rPr>
      </w:pPr>
    </w:p>
    <w:p w14:paraId="5E4CDEEB" w14:textId="77777777" w:rsidR="001C7FFB" w:rsidRDefault="002814B9">
      <w:pPr>
        <w:widowControl w:val="0"/>
        <w:tabs>
          <w:tab w:val="left" w:pos="3099"/>
        </w:tabs>
        <w:autoSpaceDE w:val="0"/>
        <w:autoSpaceDN w:val="0"/>
        <w:spacing w:before="0" w:after="0"/>
        <w:ind w:left="104"/>
        <w:rPr>
          <w:rFonts w:eastAsia="Arial" w:cs="Arial"/>
          <w:b/>
          <w:w w:val="110"/>
        </w:rPr>
      </w:pPr>
      <w:r>
        <w:rPr>
          <w:rFonts w:eastAsia="Arial" w:cs="Arial"/>
          <w:b/>
          <w:w w:val="110"/>
        </w:rPr>
        <w:t>Expected action:</w:t>
      </w:r>
      <w:r>
        <w:rPr>
          <w:rFonts w:eastAsia="Arial" w:cs="Arial"/>
          <w:b/>
          <w:w w:val="110"/>
        </w:rPr>
        <w:tab/>
      </w:r>
      <w:r>
        <w:rPr>
          <w:rFonts w:eastAsia="Arial" w:cs="Arial"/>
          <w:w w:val="110"/>
        </w:rPr>
        <w:t>none</w:t>
      </w:r>
    </w:p>
    <w:p w14:paraId="4610C1B3" w14:textId="5E4189E8" w:rsidR="001C7FFB" w:rsidRDefault="002814B9">
      <w:pPr>
        <w:widowControl w:val="0"/>
        <w:tabs>
          <w:tab w:val="right" w:pos="4526"/>
        </w:tabs>
        <w:autoSpaceDE w:val="0"/>
        <w:autoSpaceDN w:val="0"/>
        <w:spacing w:before="416" w:after="0"/>
        <w:ind w:left="104"/>
        <w:rPr>
          <w:rFonts w:eastAsia="Arial" w:cs="Arial"/>
        </w:rPr>
      </w:pPr>
      <w:r>
        <w:rPr>
          <w:rFonts w:eastAsia="Arial" w:cs="Arial"/>
          <w:b/>
          <w:w w:val="120"/>
        </w:rPr>
        <w:t>Action</w:t>
      </w:r>
      <w:r>
        <w:rPr>
          <w:rFonts w:eastAsia="Arial" w:cs="Arial"/>
          <w:b/>
          <w:spacing w:val="1"/>
          <w:w w:val="120"/>
        </w:rPr>
        <w:t xml:space="preserve"> </w:t>
      </w:r>
      <w:r>
        <w:rPr>
          <w:rFonts w:eastAsia="Arial" w:cs="Arial"/>
          <w:b/>
          <w:w w:val="120"/>
        </w:rPr>
        <w:t>due</w:t>
      </w:r>
      <w:r>
        <w:rPr>
          <w:rFonts w:eastAsia="Arial" w:cs="Arial"/>
          <w:b/>
          <w:spacing w:val="2"/>
          <w:w w:val="120"/>
        </w:rPr>
        <w:t xml:space="preserve"> </w:t>
      </w:r>
      <w:r>
        <w:rPr>
          <w:rFonts w:eastAsia="Arial" w:cs="Arial"/>
          <w:b/>
          <w:w w:val="120"/>
        </w:rPr>
        <w:t>date:</w:t>
      </w:r>
      <w:r>
        <w:rPr>
          <w:rFonts w:eastAsia="Arial" w:cs="Arial"/>
          <w:b/>
          <w:w w:val="110"/>
        </w:rPr>
        <w:t xml:space="preserve">                  </w:t>
      </w:r>
      <w:r>
        <w:rPr>
          <w:rFonts w:eastAsia="Arial" w:cs="Arial"/>
          <w:bCs/>
          <w:w w:val="110"/>
        </w:rPr>
        <w:t>none</w:t>
      </w:r>
    </w:p>
    <w:p w14:paraId="0BE3D230" w14:textId="77777777" w:rsidR="001C7FFB" w:rsidRDefault="001C7FFB">
      <w:pPr>
        <w:widowControl w:val="0"/>
        <w:autoSpaceDE w:val="0"/>
        <w:autoSpaceDN w:val="0"/>
        <w:spacing w:before="1" w:after="0"/>
        <w:rPr>
          <w:rFonts w:eastAsia="Arial" w:cs="Arial"/>
        </w:rPr>
      </w:pPr>
    </w:p>
    <w:p w14:paraId="3E032CF7" w14:textId="10D87D49" w:rsidR="001C7FFB" w:rsidRDefault="002814B9">
      <w:pPr>
        <w:widowControl w:val="0"/>
        <w:tabs>
          <w:tab w:val="left" w:pos="3099"/>
        </w:tabs>
        <w:autoSpaceDE w:val="0"/>
        <w:autoSpaceDN w:val="0"/>
        <w:spacing w:before="0" w:after="0"/>
        <w:ind w:left="104"/>
        <w:rPr>
          <w:rFonts w:eastAsia="Arial" w:cs="Arial"/>
        </w:rPr>
      </w:pPr>
      <w:r>
        <w:rPr>
          <w:rFonts w:eastAsia="Arial" w:cs="Arial"/>
          <w:b/>
          <w:w w:val="120"/>
        </w:rPr>
        <w:t>No.</w:t>
      </w:r>
      <w:r>
        <w:rPr>
          <w:rFonts w:eastAsia="Arial" w:cs="Arial"/>
          <w:b/>
          <w:spacing w:val="5"/>
          <w:w w:val="120"/>
        </w:rPr>
        <w:t xml:space="preserve"> </w:t>
      </w:r>
      <w:r>
        <w:rPr>
          <w:rFonts w:eastAsia="Arial" w:cs="Arial"/>
          <w:b/>
          <w:w w:val="120"/>
        </w:rPr>
        <w:t>of</w:t>
      </w:r>
      <w:r>
        <w:rPr>
          <w:rFonts w:eastAsia="Arial" w:cs="Arial"/>
          <w:b/>
          <w:spacing w:val="6"/>
          <w:w w:val="120"/>
        </w:rPr>
        <w:t xml:space="preserve"> </w:t>
      </w:r>
      <w:r>
        <w:rPr>
          <w:rFonts w:eastAsia="Arial" w:cs="Arial"/>
          <w:b/>
          <w:w w:val="120"/>
        </w:rPr>
        <w:t>pages:</w:t>
      </w:r>
      <w:r>
        <w:rPr>
          <w:rFonts w:eastAsia="Arial" w:cs="Arial"/>
          <w:b/>
          <w:w w:val="120"/>
        </w:rPr>
        <w:tab/>
      </w:r>
      <w:r w:rsidR="00330B0F">
        <w:rPr>
          <w:rFonts w:eastAsia="宋体" w:cs="Arial"/>
          <w:w w:val="120"/>
          <w:lang w:eastAsia="zh-CN"/>
        </w:rPr>
        <w:t>19</w:t>
      </w:r>
      <w:r>
        <w:rPr>
          <w:rFonts w:eastAsia="Arial" w:cs="Arial"/>
          <w:w w:val="120"/>
        </w:rPr>
        <w:t xml:space="preserve"> (Including the cover page)</w:t>
      </w:r>
      <w:r w:rsidR="009A1421">
        <w:rPr>
          <w:rFonts w:eastAsia="Arial" w:cs="Arial"/>
          <w:w w:val="120"/>
        </w:rPr>
        <w:t xml:space="preserve"> + 1 XLS (reporting template)</w:t>
      </w:r>
    </w:p>
    <w:p w14:paraId="1AE0DC0B" w14:textId="77777777" w:rsidR="001C7FFB" w:rsidRDefault="001C7FFB">
      <w:pPr>
        <w:widowControl w:val="0"/>
        <w:autoSpaceDE w:val="0"/>
        <w:autoSpaceDN w:val="0"/>
        <w:spacing w:before="1" w:after="0"/>
        <w:rPr>
          <w:rFonts w:eastAsia="Arial" w:cs="Arial"/>
        </w:rPr>
      </w:pPr>
    </w:p>
    <w:p w14:paraId="3F666372" w14:textId="77777777" w:rsidR="001C7FFB" w:rsidRDefault="002814B9">
      <w:pPr>
        <w:widowControl w:val="0"/>
        <w:tabs>
          <w:tab w:val="left" w:pos="3099"/>
        </w:tabs>
        <w:autoSpaceDE w:val="0"/>
        <w:autoSpaceDN w:val="0"/>
        <w:spacing w:before="0" w:after="0"/>
        <w:ind w:left="104"/>
        <w:rPr>
          <w:rFonts w:eastAsia="Arial" w:cs="Arial"/>
        </w:rPr>
      </w:pPr>
      <w:r>
        <w:rPr>
          <w:rFonts w:eastAsia="Arial" w:cs="Arial"/>
          <w:b/>
          <w:w w:val="120"/>
        </w:rPr>
        <w:t>Email</w:t>
      </w:r>
      <w:r>
        <w:rPr>
          <w:rFonts w:eastAsia="Arial" w:cs="Arial"/>
          <w:b/>
          <w:spacing w:val="5"/>
          <w:w w:val="120"/>
        </w:rPr>
        <w:t xml:space="preserve"> </w:t>
      </w:r>
      <w:r>
        <w:rPr>
          <w:rFonts w:eastAsia="Arial" w:cs="Arial"/>
          <w:b/>
          <w:w w:val="120"/>
        </w:rPr>
        <w:t>of</w:t>
      </w:r>
      <w:r>
        <w:rPr>
          <w:rFonts w:eastAsia="Arial" w:cs="Arial"/>
          <w:b/>
          <w:spacing w:val="6"/>
          <w:w w:val="120"/>
        </w:rPr>
        <w:t xml:space="preserve"> </w:t>
      </w:r>
      <w:r>
        <w:rPr>
          <w:rFonts w:eastAsia="Arial" w:cs="Arial"/>
          <w:b/>
          <w:w w:val="120"/>
        </w:rPr>
        <w:t>Convenor:</w:t>
      </w:r>
      <w:r>
        <w:rPr>
          <w:rFonts w:eastAsia="Arial" w:cs="Arial"/>
          <w:b/>
          <w:w w:val="120"/>
        </w:rPr>
        <w:tab/>
      </w:r>
      <w:r>
        <w:rPr>
          <w:rFonts w:eastAsia="Arial" w:cs="Arial"/>
          <w:w w:val="120"/>
        </w:rPr>
        <w:t>igor.curcio@nokia.com</w:t>
      </w:r>
    </w:p>
    <w:p w14:paraId="5601D0E6" w14:textId="77777777" w:rsidR="001C7FFB" w:rsidRDefault="001C7FFB">
      <w:pPr>
        <w:widowControl w:val="0"/>
        <w:autoSpaceDE w:val="0"/>
        <w:autoSpaceDN w:val="0"/>
        <w:spacing w:before="1" w:after="0"/>
        <w:rPr>
          <w:rFonts w:eastAsia="Arial" w:cs="Arial"/>
          <w:b/>
        </w:rPr>
      </w:pPr>
    </w:p>
    <w:p w14:paraId="1EB7E225" w14:textId="77777777" w:rsidR="001C7FFB" w:rsidRDefault="002814B9">
      <w:pPr>
        <w:widowControl w:val="0"/>
        <w:tabs>
          <w:tab w:val="left" w:pos="3099"/>
        </w:tabs>
        <w:autoSpaceDE w:val="0"/>
        <w:autoSpaceDN w:val="0"/>
        <w:spacing w:before="0" w:after="0"/>
        <w:ind w:left="104"/>
        <w:rPr>
          <w:rFonts w:eastAsia="Arial" w:cs="Arial"/>
          <w:w w:val="120"/>
        </w:rPr>
      </w:pPr>
      <w:r>
        <w:rPr>
          <w:rFonts w:eastAsia="Arial" w:cs="Arial"/>
          <w:b/>
          <w:w w:val="120"/>
        </w:rPr>
        <w:t>Committee</w:t>
      </w:r>
      <w:r>
        <w:rPr>
          <w:rFonts w:eastAsia="Arial" w:cs="Arial"/>
          <w:b/>
          <w:spacing w:val="-6"/>
          <w:w w:val="120"/>
        </w:rPr>
        <w:t xml:space="preserve"> </w:t>
      </w:r>
      <w:r>
        <w:rPr>
          <w:rFonts w:eastAsia="Arial" w:cs="Arial"/>
          <w:b/>
          <w:w w:val="120"/>
        </w:rPr>
        <w:t>URL:</w:t>
      </w:r>
      <w:r>
        <w:rPr>
          <w:rFonts w:eastAsia="Arial" w:cs="Arial"/>
          <w:b/>
          <w:w w:val="120"/>
        </w:rPr>
        <w:tab/>
      </w:r>
      <w:hyperlink r:id="rId10" w:anchor="!/browse/iso/iso-iec-jtc-1/iso-iec-jtc-1-sc-29/iso-iec-jtc-1-sc-29-wg-2" w:history="1">
        <w:r>
          <w:rPr>
            <w:rStyle w:val="afe"/>
            <w:rFonts w:eastAsia="Arial" w:cs="Arial"/>
            <w:b/>
            <w:bCs/>
            <w:w w:val="120"/>
          </w:rPr>
          <w:t>https://sd.iso.org/documents/ui/#!/browse/iso/iso-iec-jtc-1/iso-iec-jtc-1-sc-29/iso-iec-jtc-1-sc-29-wg-2</w:t>
        </w:r>
      </w:hyperlink>
      <w:r>
        <w:rPr>
          <w:rFonts w:eastAsia="Arial" w:cs="Arial"/>
          <w:w w:val="120"/>
        </w:rPr>
        <w:t xml:space="preserve"> </w:t>
      </w:r>
    </w:p>
    <w:p w14:paraId="0F6B7013" w14:textId="77777777" w:rsidR="001C7FFB" w:rsidRDefault="001C7FFB">
      <w:pPr>
        <w:widowControl w:val="0"/>
        <w:tabs>
          <w:tab w:val="left" w:pos="3099"/>
        </w:tabs>
        <w:autoSpaceDE w:val="0"/>
        <w:autoSpaceDN w:val="0"/>
        <w:spacing w:before="0" w:after="0"/>
        <w:ind w:left="104"/>
        <w:rPr>
          <w:rFonts w:eastAsia="Arial" w:cs="Arial"/>
          <w:b/>
          <w:w w:val="120"/>
          <w:szCs w:val="22"/>
        </w:rPr>
      </w:pPr>
    </w:p>
    <w:p w14:paraId="27B73915" w14:textId="77777777" w:rsidR="001C7FFB" w:rsidRDefault="002814B9">
      <w:pPr>
        <w:spacing w:before="240" w:after="60" w:line="252" w:lineRule="auto"/>
        <w:rPr>
          <w:rFonts w:eastAsia="Arial" w:cs="Arial"/>
          <w:b/>
          <w:w w:val="120"/>
          <w:szCs w:val="22"/>
        </w:rPr>
      </w:pPr>
      <w:r>
        <w:rPr>
          <w:rFonts w:eastAsia="Arial" w:cs="Arial"/>
          <w:b/>
          <w:w w:val="120"/>
          <w:szCs w:val="22"/>
        </w:rPr>
        <w:br w:type="page"/>
      </w:r>
    </w:p>
    <w:p w14:paraId="3B15AC9A" w14:textId="77777777" w:rsidR="001C7FFB" w:rsidRDefault="002814B9">
      <w:pPr>
        <w:spacing w:before="0" w:after="0"/>
        <w:jc w:val="center"/>
        <w:rPr>
          <w:rFonts w:eastAsia="宋体"/>
          <w:b/>
          <w:sz w:val="28"/>
          <w:lang w:val="fr-FR" w:eastAsia="zh-CN"/>
        </w:rPr>
      </w:pPr>
      <w:bookmarkStart w:id="1" w:name="_Hlk53662886"/>
      <w:r>
        <w:rPr>
          <w:rFonts w:eastAsia="宋体"/>
          <w:b/>
          <w:sz w:val="28"/>
          <w:lang w:val="fr-FR" w:eastAsia="zh-CN"/>
        </w:rPr>
        <w:lastRenderedPageBreak/>
        <w:t>INTERNATIONAL ORGANISATION FOR STANDARDISATION</w:t>
      </w:r>
    </w:p>
    <w:p w14:paraId="498B5ED8" w14:textId="77777777" w:rsidR="001C7FFB" w:rsidRDefault="002814B9">
      <w:pPr>
        <w:spacing w:before="0" w:after="0"/>
        <w:jc w:val="center"/>
        <w:rPr>
          <w:rFonts w:eastAsia="宋体"/>
          <w:b/>
          <w:sz w:val="28"/>
          <w:lang w:val="fr-FR" w:eastAsia="zh-CN"/>
        </w:rPr>
      </w:pPr>
      <w:r>
        <w:rPr>
          <w:rFonts w:eastAsia="宋体"/>
          <w:b/>
          <w:sz w:val="28"/>
          <w:lang w:val="fr-FR" w:eastAsia="zh-CN"/>
        </w:rPr>
        <w:t>ORGANISATION INTERNATIONALE DE NORMALISATION</w:t>
      </w:r>
    </w:p>
    <w:p w14:paraId="02C26894" w14:textId="77777777" w:rsidR="001C7FFB" w:rsidRDefault="002814B9">
      <w:pPr>
        <w:spacing w:before="0" w:after="0"/>
        <w:jc w:val="center"/>
        <w:rPr>
          <w:rFonts w:eastAsia="宋体"/>
          <w:b/>
          <w:sz w:val="28"/>
          <w:lang w:val="fr-FR" w:eastAsia="zh-CN"/>
        </w:rPr>
      </w:pPr>
      <w:r>
        <w:rPr>
          <w:rFonts w:eastAsia="宋体"/>
          <w:b/>
          <w:sz w:val="28"/>
          <w:lang w:val="fr-FR" w:eastAsia="zh-CN"/>
        </w:rPr>
        <w:t>ISO/IEC JTC 1/SC 29/WG 2</w:t>
      </w:r>
    </w:p>
    <w:p w14:paraId="77329CA6" w14:textId="77777777" w:rsidR="001C7FFB" w:rsidRDefault="002814B9">
      <w:pPr>
        <w:spacing w:before="0" w:after="0"/>
        <w:jc w:val="center"/>
        <w:rPr>
          <w:rFonts w:eastAsia="宋体"/>
          <w:b/>
          <w:sz w:val="28"/>
          <w:lang w:val="fr-FR" w:eastAsia="zh-CN"/>
        </w:rPr>
      </w:pPr>
      <w:r>
        <w:rPr>
          <w:rFonts w:eastAsia="宋体"/>
          <w:b/>
          <w:sz w:val="28"/>
          <w:lang w:val="fr-FR" w:eastAsia="zh-CN"/>
        </w:rPr>
        <w:t>MPEG TECHNICAL REQUIREMENTS</w:t>
      </w:r>
    </w:p>
    <w:p w14:paraId="6BB096EC" w14:textId="77777777" w:rsidR="001C7FFB" w:rsidRDefault="001C7FFB">
      <w:pPr>
        <w:widowControl w:val="0"/>
        <w:autoSpaceDE w:val="0"/>
        <w:autoSpaceDN w:val="0"/>
        <w:spacing w:before="0" w:after="0"/>
        <w:rPr>
          <w:rFonts w:eastAsia="Arial" w:cs="Arial"/>
          <w:sz w:val="22"/>
          <w:szCs w:val="22"/>
          <w:lang w:val="en-GB"/>
        </w:rPr>
      </w:pPr>
    </w:p>
    <w:p w14:paraId="709ACDFF" w14:textId="77777777" w:rsidR="001C7FFB" w:rsidRDefault="001C7FFB">
      <w:pPr>
        <w:autoSpaceDE w:val="0"/>
        <w:autoSpaceDN w:val="0"/>
        <w:spacing w:before="0" w:after="0"/>
        <w:jc w:val="right"/>
        <w:rPr>
          <w:rFonts w:eastAsia="宋体"/>
          <w:b/>
          <w:sz w:val="28"/>
          <w:lang w:val="en-GB" w:eastAsia="zh-CN"/>
        </w:rPr>
      </w:pPr>
    </w:p>
    <w:p w14:paraId="7DDDAFFC" w14:textId="77777777" w:rsidR="001C7FFB" w:rsidRDefault="001C7FFB">
      <w:pPr>
        <w:autoSpaceDE w:val="0"/>
        <w:autoSpaceDN w:val="0"/>
        <w:spacing w:before="0" w:after="0"/>
        <w:jc w:val="right"/>
        <w:rPr>
          <w:rFonts w:eastAsia="宋体"/>
          <w:b/>
          <w:sz w:val="28"/>
          <w:lang w:val="en-GB" w:eastAsia="zh-CN"/>
        </w:rPr>
      </w:pPr>
    </w:p>
    <w:p w14:paraId="3CB55C98" w14:textId="2790CC41" w:rsidR="001C7FFB" w:rsidRDefault="002814B9">
      <w:pPr>
        <w:autoSpaceDE w:val="0"/>
        <w:autoSpaceDN w:val="0"/>
        <w:spacing w:before="0" w:after="0"/>
        <w:jc w:val="right"/>
        <w:rPr>
          <w:rFonts w:eastAsia="宋体"/>
          <w:b/>
          <w:sz w:val="48"/>
          <w:lang w:eastAsia="zh-CN"/>
        </w:rPr>
      </w:pPr>
      <w:r>
        <w:rPr>
          <w:rFonts w:eastAsia="宋体"/>
          <w:b/>
          <w:sz w:val="28"/>
          <w:lang w:val="en-GB" w:eastAsia="zh-CN"/>
        </w:rPr>
        <w:t xml:space="preserve">ISO/IEC JTC 1/SC 29/WG 2 </w:t>
      </w:r>
      <w:r>
        <w:rPr>
          <w:rFonts w:eastAsia="宋体" w:hint="eastAsia"/>
          <w:b/>
          <w:sz w:val="28"/>
          <w:lang w:eastAsia="zh-CN"/>
        </w:rPr>
        <w:t>N</w:t>
      </w:r>
      <w:r w:rsidRPr="003B7BD1">
        <w:rPr>
          <w:rFonts w:eastAsia="宋体"/>
          <w:b/>
          <w:sz w:val="36"/>
          <w:szCs w:val="18"/>
          <w:lang w:eastAsia="zh-CN"/>
        </w:rPr>
        <w:t>00215</w:t>
      </w:r>
    </w:p>
    <w:p w14:paraId="14AE0B6A" w14:textId="77777777" w:rsidR="001C7FFB" w:rsidRDefault="002814B9">
      <w:pPr>
        <w:autoSpaceDE w:val="0"/>
        <w:autoSpaceDN w:val="0"/>
        <w:spacing w:before="0" w:after="0"/>
        <w:jc w:val="right"/>
        <w:rPr>
          <w:rFonts w:eastAsia="宋体"/>
          <w:b/>
          <w:sz w:val="28"/>
          <w:lang w:val="en-GB" w:eastAsia="zh-CN"/>
        </w:rPr>
      </w:pPr>
      <w:r>
        <w:rPr>
          <w:rFonts w:eastAsia="宋体"/>
          <w:b/>
          <w:sz w:val="28"/>
          <w:lang w:val="en-GB" w:eastAsia="zh-CN"/>
        </w:rPr>
        <w:t xml:space="preserve">Online – </w:t>
      </w:r>
      <w:r>
        <w:rPr>
          <w:rFonts w:eastAsia="宋体" w:hint="eastAsia"/>
          <w:b/>
          <w:sz w:val="28"/>
          <w:lang w:eastAsia="zh-CN"/>
        </w:rPr>
        <w:t>July</w:t>
      </w:r>
      <w:r>
        <w:rPr>
          <w:rFonts w:eastAsia="宋体"/>
          <w:b/>
          <w:sz w:val="28"/>
          <w:lang w:val="en-GB" w:eastAsia="zh-CN"/>
        </w:rPr>
        <w:t xml:space="preserve"> 2022</w:t>
      </w:r>
    </w:p>
    <w:p w14:paraId="73F88CF7" w14:textId="77777777" w:rsidR="001C7FFB" w:rsidRDefault="001C7FFB">
      <w:pPr>
        <w:widowControl w:val="0"/>
        <w:autoSpaceDE w:val="0"/>
        <w:autoSpaceDN w:val="0"/>
        <w:spacing w:before="0" w:after="0"/>
        <w:rPr>
          <w:rFonts w:eastAsia="Arial"/>
          <w:szCs w:val="22"/>
        </w:rPr>
      </w:pPr>
    </w:p>
    <w:p w14:paraId="2144C70F" w14:textId="77777777" w:rsidR="001C7FFB" w:rsidRDefault="001C7FFB">
      <w:pPr>
        <w:spacing w:before="0" w:after="0"/>
        <w:rPr>
          <w:rFonts w:eastAsia="宋体"/>
          <w:b/>
          <w:sz w:val="28"/>
          <w:lang w:eastAsia="zh-CN"/>
        </w:rPr>
      </w:pPr>
    </w:p>
    <w:p w14:paraId="66955081" w14:textId="77777777" w:rsidR="001C7FFB" w:rsidRDefault="002814B9">
      <w:pPr>
        <w:spacing w:before="0" w:after="0"/>
        <w:rPr>
          <w:rFonts w:eastAsia="宋体"/>
          <w:b/>
          <w:sz w:val="28"/>
          <w:lang w:eastAsia="zh-CN"/>
        </w:rPr>
      </w:pPr>
      <w:r>
        <w:rPr>
          <w:rFonts w:eastAsia="宋体"/>
          <w:b/>
          <w:sz w:val="28"/>
          <w:lang w:eastAsia="zh-CN"/>
        </w:rPr>
        <w:t>Title:</w:t>
      </w:r>
      <w:r>
        <w:rPr>
          <w:rFonts w:eastAsia="宋体"/>
          <w:b/>
          <w:sz w:val="28"/>
          <w:lang w:eastAsia="zh-CN"/>
        </w:rPr>
        <w:tab/>
      </w:r>
      <w:r>
        <w:rPr>
          <w:rFonts w:eastAsia="宋体"/>
          <w:b/>
          <w:sz w:val="28"/>
          <w:lang w:eastAsia="zh-CN"/>
        </w:rPr>
        <w:tab/>
      </w:r>
      <w:r>
        <w:rPr>
          <w:rFonts w:eastAsia="宋体"/>
          <w:b/>
          <w:sz w:val="28"/>
          <w:lang w:eastAsia="zh-CN"/>
        </w:rPr>
        <w:tab/>
      </w:r>
      <w:r>
        <w:rPr>
          <w:rFonts w:eastAsia="宋体"/>
          <w:b/>
          <w:bCs/>
          <w:sz w:val="28"/>
          <w:lang w:eastAsia="zh-CN"/>
        </w:rPr>
        <w:t>Call for Evidence for Video Coding for Machines</w:t>
      </w:r>
      <w:r>
        <w:rPr>
          <w:rFonts w:eastAsia="宋体"/>
          <w:b/>
          <w:sz w:val="28"/>
          <w:lang w:eastAsia="zh-CN"/>
        </w:rPr>
        <w:t xml:space="preserve"> </w:t>
      </w:r>
    </w:p>
    <w:p w14:paraId="093E5EB3" w14:textId="77777777" w:rsidR="001C7FFB" w:rsidRDefault="001C7FFB">
      <w:pPr>
        <w:spacing w:before="0" w:after="0"/>
        <w:rPr>
          <w:rFonts w:eastAsia="宋体"/>
          <w:b/>
          <w:sz w:val="28"/>
          <w:lang w:eastAsia="zh-CN"/>
        </w:rPr>
      </w:pPr>
    </w:p>
    <w:p w14:paraId="38C3B9D7" w14:textId="77777777" w:rsidR="001C7FFB" w:rsidRDefault="002814B9">
      <w:pPr>
        <w:spacing w:before="0" w:after="0"/>
        <w:rPr>
          <w:rFonts w:eastAsia="宋体"/>
          <w:b/>
          <w:sz w:val="28"/>
          <w:lang w:eastAsia="zh-CN"/>
        </w:rPr>
      </w:pPr>
      <w:r>
        <w:rPr>
          <w:rFonts w:eastAsia="宋体"/>
          <w:b/>
          <w:sz w:val="28"/>
          <w:lang w:eastAsia="zh-CN"/>
        </w:rPr>
        <w:t>Source:</w:t>
      </w:r>
      <w:r>
        <w:rPr>
          <w:rFonts w:eastAsia="宋体"/>
          <w:b/>
          <w:sz w:val="28"/>
          <w:lang w:eastAsia="zh-CN"/>
        </w:rPr>
        <w:tab/>
      </w:r>
      <w:r>
        <w:rPr>
          <w:rFonts w:eastAsia="宋体"/>
          <w:b/>
          <w:sz w:val="28"/>
          <w:lang w:eastAsia="zh-CN"/>
        </w:rPr>
        <w:tab/>
        <w:t>WG 2 MPEG Technical requirements</w:t>
      </w:r>
    </w:p>
    <w:p w14:paraId="47BD4B84" w14:textId="77777777" w:rsidR="001C7FFB" w:rsidRDefault="001C7FFB">
      <w:pPr>
        <w:spacing w:before="0" w:after="0"/>
        <w:rPr>
          <w:rFonts w:eastAsia="宋体"/>
          <w:b/>
          <w:sz w:val="28"/>
          <w:lang w:eastAsia="zh-CN"/>
        </w:rPr>
      </w:pPr>
    </w:p>
    <w:p w14:paraId="4406DBB2" w14:textId="77777777" w:rsidR="001C7FFB" w:rsidRDefault="002814B9">
      <w:pPr>
        <w:spacing w:before="0" w:after="0"/>
        <w:rPr>
          <w:rFonts w:eastAsia="宋体"/>
          <w:b/>
          <w:sz w:val="28"/>
          <w:lang w:eastAsia="zh-CN"/>
        </w:rPr>
      </w:pPr>
      <w:r>
        <w:rPr>
          <w:rFonts w:eastAsia="宋体"/>
          <w:b/>
          <w:sz w:val="28"/>
          <w:lang w:eastAsia="zh-CN"/>
        </w:rPr>
        <w:t xml:space="preserve">Status: </w:t>
      </w:r>
      <w:r>
        <w:rPr>
          <w:rFonts w:eastAsia="宋体"/>
          <w:b/>
          <w:sz w:val="28"/>
          <w:lang w:eastAsia="zh-CN"/>
        </w:rPr>
        <w:tab/>
      </w:r>
      <w:r>
        <w:rPr>
          <w:rFonts w:eastAsia="宋体"/>
          <w:b/>
          <w:sz w:val="28"/>
          <w:lang w:eastAsia="zh-CN"/>
        </w:rPr>
        <w:tab/>
        <w:t>Approved</w:t>
      </w:r>
      <w:bookmarkEnd w:id="1"/>
    </w:p>
    <w:p w14:paraId="56272636" w14:textId="77777777" w:rsidR="001C7FFB" w:rsidRDefault="001C7FFB">
      <w:pPr>
        <w:spacing w:before="0" w:after="0"/>
        <w:rPr>
          <w:rFonts w:eastAsia="宋体"/>
          <w:b/>
          <w:sz w:val="28"/>
          <w:lang w:eastAsia="zh-CN"/>
        </w:rPr>
      </w:pPr>
    </w:p>
    <w:p w14:paraId="36F1CAB2" w14:textId="5AF2AABB" w:rsidR="001C7FFB" w:rsidRDefault="002814B9">
      <w:pPr>
        <w:spacing w:before="0" w:after="0"/>
        <w:rPr>
          <w:rFonts w:eastAsia="宋体"/>
          <w:b/>
          <w:sz w:val="28"/>
          <w:lang w:eastAsia="zh-CN"/>
        </w:rPr>
      </w:pPr>
      <w:r>
        <w:rPr>
          <w:rFonts w:eastAsia="宋体"/>
          <w:b/>
          <w:sz w:val="28"/>
          <w:lang w:eastAsia="zh-CN"/>
        </w:rPr>
        <w:t xml:space="preserve">Serial number: </w:t>
      </w:r>
      <w:r>
        <w:rPr>
          <w:rFonts w:eastAsia="宋体"/>
          <w:b/>
          <w:sz w:val="28"/>
          <w:lang w:eastAsia="zh-CN"/>
        </w:rPr>
        <w:tab/>
      </w:r>
      <w:r w:rsidRPr="003B7BD1">
        <w:rPr>
          <w:rFonts w:eastAsia="宋体"/>
          <w:b/>
          <w:sz w:val="28"/>
          <w:szCs w:val="28"/>
          <w:lang w:eastAsia="zh-CN"/>
        </w:rPr>
        <w:t>21818</w:t>
      </w:r>
    </w:p>
    <w:p w14:paraId="74F9E9C6" w14:textId="77777777" w:rsidR="001C7FFB" w:rsidRDefault="001C7FFB">
      <w:pPr>
        <w:spacing w:before="0" w:after="0"/>
        <w:rPr>
          <w:rFonts w:eastAsia="宋体"/>
          <w:b/>
          <w:sz w:val="28"/>
          <w:lang w:eastAsia="zh-CN"/>
        </w:rPr>
      </w:pPr>
    </w:p>
    <w:p w14:paraId="328A4C56" w14:textId="77777777" w:rsidR="001C7FFB" w:rsidRDefault="002814B9">
      <w:pPr>
        <w:spacing w:before="0" w:after="0"/>
        <w:rPr>
          <w:rFonts w:eastAsia="宋体"/>
          <w:b/>
          <w:sz w:val="28"/>
          <w:lang w:eastAsia="zh-CN"/>
        </w:rPr>
      </w:pPr>
      <w:r>
        <w:rPr>
          <w:rFonts w:eastAsia="宋体"/>
          <w:b/>
          <w:sz w:val="28"/>
          <w:lang w:eastAsia="zh-CN"/>
        </w:rPr>
        <w:t>Editor(s):</w:t>
      </w:r>
      <w:r>
        <w:rPr>
          <w:rFonts w:eastAsia="宋体"/>
          <w:b/>
          <w:sz w:val="28"/>
          <w:lang w:eastAsia="zh-CN"/>
        </w:rPr>
        <w:tab/>
      </w:r>
      <w:r>
        <w:rPr>
          <w:rFonts w:eastAsia="宋体"/>
          <w:b/>
          <w:sz w:val="28"/>
          <w:lang w:eastAsia="zh-CN"/>
        </w:rPr>
        <w:tab/>
        <w:t xml:space="preserve">Yuan Zhang (China Telecom) </w:t>
      </w:r>
      <w:r>
        <w:rPr>
          <w:rFonts w:eastAsia="宋体"/>
          <w:b/>
          <w:sz w:val="28"/>
          <w:lang w:eastAsia="zh-CN"/>
        </w:rPr>
        <w:tab/>
      </w:r>
      <w:r>
        <w:rPr>
          <w:rFonts w:eastAsia="宋体"/>
          <w:b/>
          <w:sz w:val="28"/>
          <w:lang w:eastAsia="zh-CN"/>
        </w:rPr>
        <w:tab/>
      </w:r>
      <w:r>
        <w:rPr>
          <w:rFonts w:eastAsia="宋体"/>
          <w:b/>
          <w:sz w:val="28"/>
          <w:lang w:eastAsia="zh-CN"/>
        </w:rPr>
        <w:tab/>
      </w:r>
    </w:p>
    <w:p w14:paraId="7E9F5F5F" w14:textId="77777777" w:rsidR="001C7FFB" w:rsidRDefault="002814B9">
      <w:pPr>
        <w:spacing w:before="0" w:after="0"/>
        <w:ind w:left="1440" w:firstLine="720"/>
        <w:rPr>
          <w:rFonts w:eastAsia="宋体"/>
          <w:b/>
          <w:sz w:val="28"/>
          <w:lang w:eastAsia="zh-CN"/>
        </w:rPr>
      </w:pPr>
      <w:r>
        <w:rPr>
          <w:rFonts w:eastAsia="宋体"/>
          <w:b/>
          <w:sz w:val="28"/>
          <w:lang w:eastAsia="zh-CN"/>
        </w:rPr>
        <w:t>Chris Rosewarne (Canon)</w:t>
      </w:r>
    </w:p>
    <w:p w14:paraId="431AC170" w14:textId="77777777" w:rsidR="001C7FFB" w:rsidRDefault="002814B9">
      <w:pPr>
        <w:spacing w:before="0" w:after="0"/>
        <w:ind w:left="1440" w:firstLine="720"/>
        <w:rPr>
          <w:rFonts w:eastAsia="宋体"/>
          <w:b/>
          <w:sz w:val="28"/>
          <w:lang w:eastAsia="zh-CN"/>
        </w:rPr>
      </w:pPr>
      <w:r>
        <w:rPr>
          <w:rFonts w:eastAsia="宋体"/>
          <w:b/>
          <w:sz w:val="28"/>
          <w:lang w:eastAsia="zh-CN"/>
        </w:rPr>
        <w:t>Shan Liu (Tencent)</w:t>
      </w:r>
    </w:p>
    <w:p w14:paraId="747BBE53" w14:textId="77777777" w:rsidR="001C7FFB" w:rsidRDefault="002814B9">
      <w:pPr>
        <w:spacing w:before="0" w:after="0"/>
        <w:ind w:left="1440" w:firstLine="720"/>
        <w:rPr>
          <w:rFonts w:eastAsia="宋体"/>
          <w:b/>
          <w:sz w:val="28"/>
          <w:lang w:eastAsia="zh-CN"/>
        </w:rPr>
      </w:pPr>
      <w:r>
        <w:rPr>
          <w:rFonts w:eastAsia="宋体"/>
          <w:b/>
          <w:sz w:val="28"/>
          <w:lang w:eastAsia="zh-CN"/>
        </w:rPr>
        <w:t xml:space="preserve">Christopher Hollmann (Ericsson) </w:t>
      </w:r>
    </w:p>
    <w:bookmarkEnd w:id="0"/>
    <w:p w14:paraId="4A4171C9" w14:textId="77777777" w:rsidR="001C7FFB" w:rsidRDefault="002814B9">
      <w:pPr>
        <w:rPr>
          <w:b/>
          <w:lang w:val="en-GB"/>
        </w:rPr>
      </w:pPr>
      <w:r>
        <w:rPr>
          <w:b/>
          <w:lang w:val="en-GB"/>
        </w:rPr>
        <w:br w:type="page"/>
      </w:r>
    </w:p>
    <w:sdt>
      <w:sdtPr>
        <w:rPr>
          <w:rFonts w:ascii="宋体" w:eastAsia="宋体" w:hAnsi="宋体" w:cstheme="minorHAnsi"/>
          <w:b/>
          <w:bCs/>
          <w:caps/>
          <w:sz w:val="21"/>
        </w:rPr>
        <w:id w:val="147463405"/>
        <w15:color w:val="DBDBDB"/>
        <w:docPartObj>
          <w:docPartGallery w:val="Table of Contents"/>
          <w:docPartUnique/>
        </w:docPartObj>
      </w:sdtPr>
      <w:sdtEndPr/>
      <w:sdtContent>
        <w:p w14:paraId="4BB6FAC5" w14:textId="21E0CA90" w:rsidR="001C7FFB" w:rsidRDefault="002814B9">
          <w:pPr>
            <w:rPr>
              <w:rFonts w:cs="Arial"/>
              <w:b/>
              <w:sz w:val="32"/>
              <w:szCs w:val="32"/>
            </w:rPr>
          </w:pPr>
          <w:r>
            <w:rPr>
              <w:rFonts w:cs="Arial"/>
              <w:b/>
              <w:sz w:val="32"/>
              <w:szCs w:val="32"/>
            </w:rPr>
            <w:t>Table of Contents</w:t>
          </w:r>
        </w:p>
        <w:p w14:paraId="45BF2DBC" w14:textId="77777777" w:rsidR="001C7FFB" w:rsidRDefault="001C7FFB">
          <w:pPr>
            <w:spacing w:before="0" w:after="0"/>
            <w:jc w:val="center"/>
          </w:pPr>
        </w:p>
        <w:p w14:paraId="2340B4EB" w14:textId="64C36F6D" w:rsidR="000613CE" w:rsidRDefault="002814B9">
          <w:pPr>
            <w:pStyle w:val="18"/>
            <w:tabs>
              <w:tab w:val="left" w:pos="400"/>
              <w:tab w:val="right" w:leader="dot" w:pos="9345"/>
            </w:tabs>
            <w:rPr>
              <w:rFonts w:eastAsiaTheme="minorEastAsia" w:cstheme="minorBidi"/>
              <w:b w:val="0"/>
              <w:bCs w:val="0"/>
              <w:caps w:val="0"/>
              <w:noProof/>
              <w:kern w:val="2"/>
              <w:sz w:val="21"/>
              <w:szCs w:val="22"/>
              <w:lang w:eastAsia="zh-CN"/>
            </w:rPr>
          </w:pPr>
          <w:r>
            <w:fldChar w:fldCharType="begin"/>
          </w:r>
          <w:r>
            <w:instrText xml:space="preserve">TOC \o "1-3" \h \u </w:instrText>
          </w:r>
          <w:r>
            <w:fldChar w:fldCharType="separate"/>
          </w:r>
          <w:hyperlink w:anchor="_Toc109420473" w:history="1">
            <w:r w:rsidR="000613CE" w:rsidRPr="00421438">
              <w:rPr>
                <w:rStyle w:val="afe"/>
                <w:noProof/>
                <w:lang w:val="en-GB"/>
              </w:rPr>
              <w:t>1</w:t>
            </w:r>
            <w:r w:rsidR="000613CE">
              <w:rPr>
                <w:rFonts w:eastAsiaTheme="minorEastAsia" w:cstheme="minorBidi"/>
                <w:b w:val="0"/>
                <w:bCs w:val="0"/>
                <w:caps w:val="0"/>
                <w:noProof/>
                <w:kern w:val="2"/>
                <w:sz w:val="21"/>
                <w:szCs w:val="22"/>
                <w:lang w:eastAsia="zh-CN"/>
              </w:rPr>
              <w:tab/>
            </w:r>
            <w:r w:rsidR="000613CE" w:rsidRPr="00421438">
              <w:rPr>
                <w:rStyle w:val="afe"/>
                <w:noProof/>
                <w:lang w:val="en-GB"/>
              </w:rPr>
              <w:t>Introduction</w:t>
            </w:r>
            <w:r w:rsidR="000613CE">
              <w:rPr>
                <w:noProof/>
              </w:rPr>
              <w:tab/>
            </w:r>
            <w:r w:rsidR="000613CE">
              <w:rPr>
                <w:noProof/>
              </w:rPr>
              <w:fldChar w:fldCharType="begin"/>
            </w:r>
            <w:r w:rsidR="000613CE">
              <w:rPr>
                <w:noProof/>
              </w:rPr>
              <w:instrText xml:space="preserve"> PAGEREF _Toc109420473 \h </w:instrText>
            </w:r>
            <w:r w:rsidR="000613CE">
              <w:rPr>
                <w:noProof/>
              </w:rPr>
            </w:r>
            <w:r w:rsidR="000613CE">
              <w:rPr>
                <w:noProof/>
              </w:rPr>
              <w:fldChar w:fldCharType="separate"/>
            </w:r>
            <w:r w:rsidR="000613CE">
              <w:rPr>
                <w:noProof/>
              </w:rPr>
              <w:t>5</w:t>
            </w:r>
            <w:r w:rsidR="000613CE">
              <w:rPr>
                <w:noProof/>
              </w:rPr>
              <w:fldChar w:fldCharType="end"/>
            </w:r>
          </w:hyperlink>
        </w:p>
        <w:p w14:paraId="04696B79" w14:textId="4D2C8A29" w:rsidR="000613CE" w:rsidRDefault="00CC7476">
          <w:pPr>
            <w:pStyle w:val="18"/>
            <w:tabs>
              <w:tab w:val="left" w:pos="400"/>
              <w:tab w:val="right" w:leader="dot" w:pos="9345"/>
            </w:tabs>
            <w:rPr>
              <w:rFonts w:eastAsiaTheme="minorEastAsia" w:cstheme="minorBidi"/>
              <w:b w:val="0"/>
              <w:bCs w:val="0"/>
              <w:caps w:val="0"/>
              <w:noProof/>
              <w:kern w:val="2"/>
              <w:sz w:val="21"/>
              <w:szCs w:val="22"/>
              <w:lang w:eastAsia="zh-CN"/>
            </w:rPr>
          </w:pPr>
          <w:hyperlink w:anchor="_Toc109420474" w:history="1">
            <w:r w:rsidR="000613CE" w:rsidRPr="00421438">
              <w:rPr>
                <w:rStyle w:val="afe"/>
                <w:rFonts w:eastAsia="MS Gothic"/>
                <w:noProof/>
                <w:lang w:eastAsia="ja-JP"/>
              </w:rPr>
              <w:t>2</w:t>
            </w:r>
            <w:r w:rsidR="000613CE">
              <w:rPr>
                <w:rFonts w:eastAsiaTheme="minorEastAsia" w:cstheme="minorBidi"/>
                <w:b w:val="0"/>
                <w:bCs w:val="0"/>
                <w:caps w:val="0"/>
                <w:noProof/>
                <w:kern w:val="2"/>
                <w:sz w:val="21"/>
                <w:szCs w:val="22"/>
                <w:lang w:eastAsia="zh-CN"/>
              </w:rPr>
              <w:tab/>
            </w:r>
            <w:r w:rsidR="000613CE" w:rsidRPr="00421438">
              <w:rPr>
                <w:rStyle w:val="afe"/>
                <w:rFonts w:eastAsia="MS Gothic"/>
                <w:noProof/>
                <w:lang w:eastAsia="ja-JP"/>
              </w:rPr>
              <w:t>Who may Participate?</w:t>
            </w:r>
            <w:r w:rsidR="000613CE">
              <w:rPr>
                <w:noProof/>
              </w:rPr>
              <w:tab/>
            </w:r>
            <w:r w:rsidR="000613CE">
              <w:rPr>
                <w:noProof/>
              </w:rPr>
              <w:fldChar w:fldCharType="begin"/>
            </w:r>
            <w:r w:rsidR="000613CE">
              <w:rPr>
                <w:noProof/>
              </w:rPr>
              <w:instrText xml:space="preserve"> PAGEREF _Toc109420474 \h </w:instrText>
            </w:r>
            <w:r w:rsidR="000613CE">
              <w:rPr>
                <w:noProof/>
              </w:rPr>
            </w:r>
            <w:r w:rsidR="000613CE">
              <w:rPr>
                <w:noProof/>
              </w:rPr>
              <w:fldChar w:fldCharType="separate"/>
            </w:r>
            <w:r w:rsidR="000613CE">
              <w:rPr>
                <w:noProof/>
              </w:rPr>
              <w:t>5</w:t>
            </w:r>
            <w:r w:rsidR="000613CE">
              <w:rPr>
                <w:noProof/>
              </w:rPr>
              <w:fldChar w:fldCharType="end"/>
            </w:r>
          </w:hyperlink>
        </w:p>
        <w:p w14:paraId="5B4CBB1A" w14:textId="6910DD48" w:rsidR="000613CE" w:rsidRDefault="00CC7476">
          <w:pPr>
            <w:pStyle w:val="18"/>
            <w:tabs>
              <w:tab w:val="left" w:pos="400"/>
              <w:tab w:val="right" w:leader="dot" w:pos="9345"/>
            </w:tabs>
            <w:rPr>
              <w:rFonts w:eastAsiaTheme="minorEastAsia" w:cstheme="minorBidi"/>
              <w:b w:val="0"/>
              <w:bCs w:val="0"/>
              <w:caps w:val="0"/>
              <w:noProof/>
              <w:kern w:val="2"/>
              <w:sz w:val="21"/>
              <w:szCs w:val="22"/>
              <w:lang w:eastAsia="zh-CN"/>
            </w:rPr>
          </w:pPr>
          <w:hyperlink w:anchor="_Toc109420475" w:history="1">
            <w:r w:rsidR="000613CE" w:rsidRPr="00421438">
              <w:rPr>
                <w:rStyle w:val="afe"/>
                <w:rFonts w:eastAsia="MS Gothic"/>
                <w:noProof/>
                <w:lang w:eastAsia="ja-JP"/>
              </w:rPr>
              <w:t>3</w:t>
            </w:r>
            <w:r w:rsidR="000613CE">
              <w:rPr>
                <w:rFonts w:eastAsiaTheme="minorEastAsia" w:cstheme="minorBidi"/>
                <w:b w:val="0"/>
                <w:bCs w:val="0"/>
                <w:caps w:val="0"/>
                <w:noProof/>
                <w:kern w:val="2"/>
                <w:sz w:val="21"/>
                <w:szCs w:val="22"/>
                <w:lang w:eastAsia="zh-CN"/>
              </w:rPr>
              <w:tab/>
            </w:r>
            <w:r w:rsidR="000613CE" w:rsidRPr="00421438">
              <w:rPr>
                <w:rStyle w:val="afe"/>
                <w:rFonts w:eastAsia="MS Gothic"/>
                <w:noProof/>
                <w:lang w:eastAsia="ja-JP"/>
              </w:rPr>
              <w:t>Code of Conduct and Rules of Engagement</w:t>
            </w:r>
            <w:r w:rsidR="000613CE">
              <w:rPr>
                <w:noProof/>
              </w:rPr>
              <w:tab/>
            </w:r>
            <w:r w:rsidR="000613CE">
              <w:rPr>
                <w:noProof/>
              </w:rPr>
              <w:fldChar w:fldCharType="begin"/>
            </w:r>
            <w:r w:rsidR="000613CE">
              <w:rPr>
                <w:noProof/>
              </w:rPr>
              <w:instrText xml:space="preserve"> PAGEREF _Toc109420475 \h </w:instrText>
            </w:r>
            <w:r w:rsidR="000613CE">
              <w:rPr>
                <w:noProof/>
              </w:rPr>
            </w:r>
            <w:r w:rsidR="000613CE">
              <w:rPr>
                <w:noProof/>
              </w:rPr>
              <w:fldChar w:fldCharType="separate"/>
            </w:r>
            <w:r w:rsidR="000613CE">
              <w:rPr>
                <w:noProof/>
              </w:rPr>
              <w:t>5</w:t>
            </w:r>
            <w:r w:rsidR="000613CE">
              <w:rPr>
                <w:noProof/>
              </w:rPr>
              <w:fldChar w:fldCharType="end"/>
            </w:r>
          </w:hyperlink>
        </w:p>
        <w:p w14:paraId="29B2AC7D" w14:textId="16AD6DD7" w:rsidR="000613CE" w:rsidRDefault="00CC7476">
          <w:pPr>
            <w:pStyle w:val="18"/>
            <w:tabs>
              <w:tab w:val="left" w:pos="400"/>
              <w:tab w:val="right" w:leader="dot" w:pos="9345"/>
            </w:tabs>
            <w:rPr>
              <w:rFonts w:eastAsiaTheme="minorEastAsia" w:cstheme="minorBidi"/>
              <w:b w:val="0"/>
              <w:bCs w:val="0"/>
              <w:caps w:val="0"/>
              <w:noProof/>
              <w:kern w:val="2"/>
              <w:sz w:val="21"/>
              <w:szCs w:val="22"/>
              <w:lang w:eastAsia="zh-CN"/>
            </w:rPr>
          </w:pPr>
          <w:hyperlink w:anchor="_Toc109420476" w:history="1">
            <w:r w:rsidR="000613CE" w:rsidRPr="00421438">
              <w:rPr>
                <w:rStyle w:val="afe"/>
                <w:rFonts w:eastAsia="MS Gothic"/>
                <w:noProof/>
                <w:lang w:eastAsia="ja-JP"/>
              </w:rPr>
              <w:t>4</w:t>
            </w:r>
            <w:r w:rsidR="000613CE">
              <w:rPr>
                <w:rFonts w:eastAsiaTheme="minorEastAsia" w:cstheme="minorBidi"/>
                <w:b w:val="0"/>
                <w:bCs w:val="0"/>
                <w:caps w:val="0"/>
                <w:noProof/>
                <w:kern w:val="2"/>
                <w:sz w:val="21"/>
                <w:szCs w:val="22"/>
                <w:lang w:eastAsia="zh-CN"/>
              </w:rPr>
              <w:tab/>
            </w:r>
            <w:r w:rsidR="000613CE" w:rsidRPr="00421438">
              <w:rPr>
                <w:rStyle w:val="afe"/>
                <w:rFonts w:eastAsia="MS Gothic"/>
                <w:noProof/>
                <w:lang w:eastAsia="ja-JP"/>
              </w:rPr>
              <w:t>Source Code and IPR</w:t>
            </w:r>
            <w:r w:rsidR="000613CE">
              <w:rPr>
                <w:noProof/>
              </w:rPr>
              <w:tab/>
            </w:r>
            <w:r w:rsidR="000613CE">
              <w:rPr>
                <w:noProof/>
              </w:rPr>
              <w:fldChar w:fldCharType="begin"/>
            </w:r>
            <w:r w:rsidR="000613CE">
              <w:rPr>
                <w:noProof/>
              </w:rPr>
              <w:instrText xml:space="preserve"> PAGEREF _Toc109420476 \h </w:instrText>
            </w:r>
            <w:r w:rsidR="000613CE">
              <w:rPr>
                <w:noProof/>
              </w:rPr>
            </w:r>
            <w:r w:rsidR="000613CE">
              <w:rPr>
                <w:noProof/>
              </w:rPr>
              <w:fldChar w:fldCharType="separate"/>
            </w:r>
            <w:r w:rsidR="000613CE">
              <w:rPr>
                <w:noProof/>
              </w:rPr>
              <w:t>5</w:t>
            </w:r>
            <w:r w:rsidR="000613CE">
              <w:rPr>
                <w:noProof/>
              </w:rPr>
              <w:fldChar w:fldCharType="end"/>
            </w:r>
          </w:hyperlink>
        </w:p>
        <w:p w14:paraId="468FFB4C" w14:textId="4EEBF103" w:rsidR="000613CE" w:rsidRDefault="00CC7476">
          <w:pPr>
            <w:pStyle w:val="18"/>
            <w:tabs>
              <w:tab w:val="left" w:pos="400"/>
              <w:tab w:val="right" w:leader="dot" w:pos="9345"/>
            </w:tabs>
            <w:rPr>
              <w:rFonts w:eastAsiaTheme="minorEastAsia" w:cstheme="minorBidi"/>
              <w:b w:val="0"/>
              <w:bCs w:val="0"/>
              <w:caps w:val="0"/>
              <w:noProof/>
              <w:kern w:val="2"/>
              <w:sz w:val="21"/>
              <w:szCs w:val="22"/>
              <w:lang w:eastAsia="zh-CN"/>
            </w:rPr>
          </w:pPr>
          <w:hyperlink w:anchor="_Toc109420477" w:history="1">
            <w:r w:rsidR="000613CE" w:rsidRPr="00421438">
              <w:rPr>
                <w:rStyle w:val="afe"/>
                <w:rFonts w:eastAsia="MS Gothic"/>
                <w:noProof/>
                <w:lang w:eastAsia="ja-JP"/>
              </w:rPr>
              <w:t>5</w:t>
            </w:r>
            <w:r w:rsidR="000613CE">
              <w:rPr>
                <w:rFonts w:eastAsiaTheme="minorEastAsia" w:cstheme="minorBidi"/>
                <w:b w:val="0"/>
                <w:bCs w:val="0"/>
                <w:caps w:val="0"/>
                <w:noProof/>
                <w:kern w:val="2"/>
                <w:sz w:val="21"/>
                <w:szCs w:val="22"/>
                <w:lang w:eastAsia="zh-CN"/>
              </w:rPr>
              <w:tab/>
            </w:r>
            <w:r w:rsidR="000613CE" w:rsidRPr="00421438">
              <w:rPr>
                <w:rStyle w:val="afe"/>
                <w:rFonts w:eastAsia="MS Gothic"/>
                <w:noProof/>
                <w:lang w:eastAsia="ja-JP"/>
              </w:rPr>
              <w:t>Definitions</w:t>
            </w:r>
            <w:r w:rsidR="000613CE">
              <w:rPr>
                <w:noProof/>
              </w:rPr>
              <w:tab/>
            </w:r>
            <w:r w:rsidR="000613CE">
              <w:rPr>
                <w:noProof/>
              </w:rPr>
              <w:fldChar w:fldCharType="begin"/>
            </w:r>
            <w:r w:rsidR="000613CE">
              <w:rPr>
                <w:noProof/>
              </w:rPr>
              <w:instrText xml:space="preserve"> PAGEREF _Toc109420477 \h </w:instrText>
            </w:r>
            <w:r w:rsidR="000613CE">
              <w:rPr>
                <w:noProof/>
              </w:rPr>
            </w:r>
            <w:r w:rsidR="000613CE">
              <w:rPr>
                <w:noProof/>
              </w:rPr>
              <w:fldChar w:fldCharType="separate"/>
            </w:r>
            <w:r w:rsidR="000613CE">
              <w:rPr>
                <w:noProof/>
              </w:rPr>
              <w:t>6</w:t>
            </w:r>
            <w:r w:rsidR="000613CE">
              <w:rPr>
                <w:noProof/>
              </w:rPr>
              <w:fldChar w:fldCharType="end"/>
            </w:r>
          </w:hyperlink>
        </w:p>
        <w:p w14:paraId="1CA85BD1" w14:textId="52A32C1E" w:rsidR="000613CE" w:rsidRDefault="00CC7476">
          <w:pPr>
            <w:pStyle w:val="18"/>
            <w:tabs>
              <w:tab w:val="left" w:pos="400"/>
              <w:tab w:val="right" w:leader="dot" w:pos="9345"/>
            </w:tabs>
            <w:rPr>
              <w:rFonts w:eastAsiaTheme="minorEastAsia" w:cstheme="minorBidi"/>
              <w:b w:val="0"/>
              <w:bCs w:val="0"/>
              <w:caps w:val="0"/>
              <w:noProof/>
              <w:kern w:val="2"/>
              <w:sz w:val="21"/>
              <w:szCs w:val="22"/>
              <w:lang w:eastAsia="zh-CN"/>
            </w:rPr>
          </w:pPr>
          <w:hyperlink w:anchor="_Toc109420478" w:history="1">
            <w:r w:rsidR="000613CE" w:rsidRPr="00421438">
              <w:rPr>
                <w:rStyle w:val="afe"/>
                <w:rFonts w:eastAsia="MS Gothic"/>
                <w:noProof/>
                <w:lang w:eastAsia="ja-JP"/>
              </w:rPr>
              <w:t>6</w:t>
            </w:r>
            <w:r w:rsidR="000613CE">
              <w:rPr>
                <w:rFonts w:eastAsiaTheme="minorEastAsia" w:cstheme="minorBidi"/>
                <w:b w:val="0"/>
                <w:bCs w:val="0"/>
                <w:caps w:val="0"/>
                <w:noProof/>
                <w:kern w:val="2"/>
                <w:sz w:val="21"/>
                <w:szCs w:val="22"/>
                <w:lang w:eastAsia="zh-CN"/>
              </w:rPr>
              <w:tab/>
            </w:r>
            <w:r w:rsidR="000613CE" w:rsidRPr="00421438">
              <w:rPr>
                <w:rStyle w:val="afe"/>
                <w:rFonts w:eastAsia="MS Gothic"/>
                <w:noProof/>
                <w:lang w:eastAsia="ja-JP"/>
              </w:rPr>
              <w:t>Documents of CfE Package</w:t>
            </w:r>
            <w:r w:rsidR="000613CE">
              <w:rPr>
                <w:noProof/>
              </w:rPr>
              <w:tab/>
            </w:r>
            <w:r w:rsidR="000613CE">
              <w:rPr>
                <w:noProof/>
              </w:rPr>
              <w:fldChar w:fldCharType="begin"/>
            </w:r>
            <w:r w:rsidR="000613CE">
              <w:rPr>
                <w:noProof/>
              </w:rPr>
              <w:instrText xml:space="preserve"> PAGEREF _Toc109420478 \h </w:instrText>
            </w:r>
            <w:r w:rsidR="000613CE">
              <w:rPr>
                <w:noProof/>
              </w:rPr>
            </w:r>
            <w:r w:rsidR="000613CE">
              <w:rPr>
                <w:noProof/>
              </w:rPr>
              <w:fldChar w:fldCharType="separate"/>
            </w:r>
            <w:r w:rsidR="000613CE">
              <w:rPr>
                <w:noProof/>
              </w:rPr>
              <w:t>6</w:t>
            </w:r>
            <w:r w:rsidR="000613CE">
              <w:rPr>
                <w:noProof/>
              </w:rPr>
              <w:fldChar w:fldCharType="end"/>
            </w:r>
          </w:hyperlink>
        </w:p>
        <w:p w14:paraId="01D7262A" w14:textId="17E24372" w:rsidR="000613CE" w:rsidRDefault="00CC7476">
          <w:pPr>
            <w:pStyle w:val="18"/>
            <w:tabs>
              <w:tab w:val="left" w:pos="400"/>
              <w:tab w:val="right" w:leader="dot" w:pos="9345"/>
            </w:tabs>
            <w:rPr>
              <w:rFonts w:eastAsiaTheme="minorEastAsia" w:cstheme="minorBidi"/>
              <w:b w:val="0"/>
              <w:bCs w:val="0"/>
              <w:caps w:val="0"/>
              <w:noProof/>
              <w:kern w:val="2"/>
              <w:sz w:val="21"/>
              <w:szCs w:val="22"/>
              <w:lang w:eastAsia="zh-CN"/>
            </w:rPr>
          </w:pPr>
          <w:hyperlink w:anchor="_Toc109420479" w:history="1">
            <w:r w:rsidR="000613CE" w:rsidRPr="00421438">
              <w:rPr>
                <w:rStyle w:val="afe"/>
                <w:rFonts w:eastAsia="MS Gothic"/>
                <w:noProof/>
                <w:lang w:eastAsia="ja-JP"/>
              </w:rPr>
              <w:t>7</w:t>
            </w:r>
            <w:r w:rsidR="000613CE">
              <w:rPr>
                <w:rFonts w:eastAsiaTheme="minorEastAsia" w:cstheme="minorBidi"/>
                <w:b w:val="0"/>
                <w:bCs w:val="0"/>
                <w:caps w:val="0"/>
                <w:noProof/>
                <w:kern w:val="2"/>
                <w:sz w:val="21"/>
                <w:szCs w:val="22"/>
                <w:lang w:eastAsia="zh-CN"/>
              </w:rPr>
              <w:tab/>
            </w:r>
            <w:r w:rsidR="000613CE" w:rsidRPr="00421438">
              <w:rPr>
                <w:rStyle w:val="afe"/>
                <w:rFonts w:eastAsia="MS Gothic"/>
                <w:noProof/>
                <w:lang w:eastAsia="ja-JP"/>
              </w:rPr>
              <w:t>Submission Process</w:t>
            </w:r>
            <w:r w:rsidR="000613CE">
              <w:rPr>
                <w:noProof/>
              </w:rPr>
              <w:tab/>
            </w:r>
            <w:r w:rsidR="000613CE">
              <w:rPr>
                <w:noProof/>
              </w:rPr>
              <w:fldChar w:fldCharType="begin"/>
            </w:r>
            <w:r w:rsidR="000613CE">
              <w:rPr>
                <w:noProof/>
              </w:rPr>
              <w:instrText xml:space="preserve"> PAGEREF _Toc109420479 \h </w:instrText>
            </w:r>
            <w:r w:rsidR="000613CE">
              <w:rPr>
                <w:noProof/>
              </w:rPr>
            </w:r>
            <w:r w:rsidR="000613CE">
              <w:rPr>
                <w:noProof/>
              </w:rPr>
              <w:fldChar w:fldCharType="separate"/>
            </w:r>
            <w:r w:rsidR="000613CE">
              <w:rPr>
                <w:noProof/>
              </w:rPr>
              <w:t>6</w:t>
            </w:r>
            <w:r w:rsidR="000613CE">
              <w:rPr>
                <w:noProof/>
              </w:rPr>
              <w:fldChar w:fldCharType="end"/>
            </w:r>
          </w:hyperlink>
        </w:p>
        <w:p w14:paraId="35DFC671" w14:textId="51E3F4AA" w:rsidR="000613CE" w:rsidRDefault="00CC7476">
          <w:pPr>
            <w:pStyle w:val="23"/>
            <w:tabs>
              <w:tab w:val="left" w:pos="800"/>
              <w:tab w:val="right" w:leader="dot" w:pos="9345"/>
            </w:tabs>
            <w:rPr>
              <w:rFonts w:eastAsiaTheme="minorEastAsia" w:cstheme="minorBidi"/>
              <w:smallCaps w:val="0"/>
              <w:noProof/>
              <w:kern w:val="2"/>
              <w:sz w:val="21"/>
              <w:szCs w:val="22"/>
              <w:lang w:eastAsia="zh-CN"/>
            </w:rPr>
          </w:pPr>
          <w:hyperlink w:anchor="_Toc109420480" w:history="1">
            <w:r w:rsidR="000613CE" w:rsidRPr="00421438">
              <w:rPr>
                <w:rStyle w:val="afe"/>
                <w:rFonts w:eastAsia="MS Gothic"/>
                <w:noProof/>
                <w:lang w:eastAsia="ja-JP"/>
              </w:rPr>
              <w:t>7.1</w:t>
            </w:r>
            <w:r w:rsidR="000613CE">
              <w:rPr>
                <w:rFonts w:eastAsiaTheme="minorEastAsia" w:cstheme="minorBidi"/>
                <w:smallCaps w:val="0"/>
                <w:noProof/>
                <w:kern w:val="2"/>
                <w:sz w:val="21"/>
                <w:szCs w:val="22"/>
                <w:lang w:eastAsia="zh-CN"/>
              </w:rPr>
              <w:tab/>
            </w:r>
            <w:r w:rsidR="000613CE" w:rsidRPr="00421438">
              <w:rPr>
                <w:rStyle w:val="afe"/>
                <w:rFonts w:eastAsia="MS Gothic"/>
                <w:noProof/>
                <w:lang w:eastAsia="ja-JP"/>
              </w:rPr>
              <w:t>CfE Timeline Table</w:t>
            </w:r>
            <w:r w:rsidR="000613CE">
              <w:rPr>
                <w:noProof/>
              </w:rPr>
              <w:tab/>
            </w:r>
            <w:r w:rsidR="000613CE">
              <w:rPr>
                <w:noProof/>
              </w:rPr>
              <w:fldChar w:fldCharType="begin"/>
            </w:r>
            <w:r w:rsidR="000613CE">
              <w:rPr>
                <w:noProof/>
              </w:rPr>
              <w:instrText xml:space="preserve"> PAGEREF _Toc109420480 \h </w:instrText>
            </w:r>
            <w:r w:rsidR="000613CE">
              <w:rPr>
                <w:noProof/>
              </w:rPr>
            </w:r>
            <w:r w:rsidR="000613CE">
              <w:rPr>
                <w:noProof/>
              </w:rPr>
              <w:fldChar w:fldCharType="separate"/>
            </w:r>
            <w:r w:rsidR="000613CE">
              <w:rPr>
                <w:noProof/>
              </w:rPr>
              <w:t>6</w:t>
            </w:r>
            <w:r w:rsidR="000613CE">
              <w:rPr>
                <w:noProof/>
              </w:rPr>
              <w:fldChar w:fldCharType="end"/>
            </w:r>
          </w:hyperlink>
        </w:p>
        <w:p w14:paraId="64CCA4D5" w14:textId="48EAA51E" w:rsidR="000613CE" w:rsidRDefault="00CC7476">
          <w:pPr>
            <w:pStyle w:val="23"/>
            <w:tabs>
              <w:tab w:val="left" w:pos="800"/>
              <w:tab w:val="right" w:leader="dot" w:pos="9345"/>
            </w:tabs>
            <w:rPr>
              <w:rFonts w:eastAsiaTheme="minorEastAsia" w:cstheme="minorBidi"/>
              <w:smallCaps w:val="0"/>
              <w:noProof/>
              <w:kern w:val="2"/>
              <w:sz w:val="21"/>
              <w:szCs w:val="22"/>
              <w:lang w:eastAsia="zh-CN"/>
            </w:rPr>
          </w:pPr>
          <w:hyperlink w:anchor="_Toc109420481" w:history="1">
            <w:r w:rsidR="000613CE" w:rsidRPr="00421438">
              <w:rPr>
                <w:rStyle w:val="afe"/>
                <w:rFonts w:eastAsia="MS Gothic"/>
                <w:noProof/>
                <w:lang w:eastAsia="ja-JP"/>
              </w:rPr>
              <w:t>7.2</w:t>
            </w:r>
            <w:r w:rsidR="000613CE">
              <w:rPr>
                <w:rFonts w:eastAsiaTheme="minorEastAsia" w:cstheme="minorBidi"/>
                <w:smallCaps w:val="0"/>
                <w:noProof/>
                <w:kern w:val="2"/>
                <w:sz w:val="21"/>
                <w:szCs w:val="22"/>
                <w:lang w:eastAsia="zh-CN"/>
              </w:rPr>
              <w:tab/>
            </w:r>
            <w:r w:rsidR="000613CE" w:rsidRPr="00421438">
              <w:rPr>
                <w:rStyle w:val="afe"/>
                <w:rFonts w:eastAsia="MS Gothic"/>
                <w:noProof/>
                <w:lang w:eastAsia="ja-JP"/>
              </w:rPr>
              <w:t>Register your participation</w:t>
            </w:r>
            <w:r w:rsidR="000613CE">
              <w:rPr>
                <w:noProof/>
              </w:rPr>
              <w:tab/>
            </w:r>
            <w:r w:rsidR="000613CE">
              <w:rPr>
                <w:noProof/>
              </w:rPr>
              <w:fldChar w:fldCharType="begin"/>
            </w:r>
            <w:r w:rsidR="000613CE">
              <w:rPr>
                <w:noProof/>
              </w:rPr>
              <w:instrText xml:space="preserve"> PAGEREF _Toc109420481 \h </w:instrText>
            </w:r>
            <w:r w:rsidR="000613CE">
              <w:rPr>
                <w:noProof/>
              </w:rPr>
            </w:r>
            <w:r w:rsidR="000613CE">
              <w:rPr>
                <w:noProof/>
              </w:rPr>
              <w:fldChar w:fldCharType="separate"/>
            </w:r>
            <w:r w:rsidR="000613CE">
              <w:rPr>
                <w:noProof/>
              </w:rPr>
              <w:t>6</w:t>
            </w:r>
            <w:r w:rsidR="000613CE">
              <w:rPr>
                <w:noProof/>
              </w:rPr>
              <w:fldChar w:fldCharType="end"/>
            </w:r>
          </w:hyperlink>
        </w:p>
        <w:p w14:paraId="19DC70AC" w14:textId="0F1A922E" w:rsidR="000613CE" w:rsidRDefault="00CC7476">
          <w:pPr>
            <w:pStyle w:val="23"/>
            <w:tabs>
              <w:tab w:val="left" w:pos="800"/>
              <w:tab w:val="right" w:leader="dot" w:pos="9345"/>
            </w:tabs>
            <w:rPr>
              <w:rFonts w:eastAsiaTheme="minorEastAsia" w:cstheme="minorBidi"/>
              <w:smallCaps w:val="0"/>
              <w:noProof/>
              <w:kern w:val="2"/>
              <w:sz w:val="21"/>
              <w:szCs w:val="22"/>
              <w:lang w:eastAsia="zh-CN"/>
            </w:rPr>
          </w:pPr>
          <w:hyperlink w:anchor="_Toc109420482" w:history="1">
            <w:r w:rsidR="000613CE" w:rsidRPr="00421438">
              <w:rPr>
                <w:rStyle w:val="afe"/>
                <w:rFonts w:eastAsia="MS Gothic"/>
                <w:noProof/>
                <w:lang w:eastAsia="ja-JP"/>
              </w:rPr>
              <w:t>7.3</w:t>
            </w:r>
            <w:r w:rsidR="000613CE">
              <w:rPr>
                <w:rFonts w:eastAsiaTheme="minorEastAsia" w:cstheme="minorBidi"/>
                <w:smallCaps w:val="0"/>
                <w:noProof/>
                <w:kern w:val="2"/>
                <w:sz w:val="21"/>
                <w:szCs w:val="22"/>
                <w:lang w:eastAsia="zh-CN"/>
              </w:rPr>
              <w:tab/>
            </w:r>
            <w:r w:rsidR="000613CE" w:rsidRPr="00421438">
              <w:rPr>
                <w:rStyle w:val="afe"/>
                <w:rFonts w:eastAsia="MS Gothic"/>
                <w:noProof/>
                <w:lang w:eastAsia="ja-JP"/>
              </w:rPr>
              <w:t>Mandatory Equipment, Software, and Data Components</w:t>
            </w:r>
            <w:r w:rsidR="000613CE">
              <w:rPr>
                <w:noProof/>
              </w:rPr>
              <w:tab/>
            </w:r>
            <w:r w:rsidR="000613CE">
              <w:rPr>
                <w:noProof/>
              </w:rPr>
              <w:fldChar w:fldCharType="begin"/>
            </w:r>
            <w:r w:rsidR="000613CE">
              <w:rPr>
                <w:noProof/>
              </w:rPr>
              <w:instrText xml:space="preserve"> PAGEREF _Toc109420482 \h </w:instrText>
            </w:r>
            <w:r w:rsidR="000613CE">
              <w:rPr>
                <w:noProof/>
              </w:rPr>
            </w:r>
            <w:r w:rsidR="000613CE">
              <w:rPr>
                <w:noProof/>
              </w:rPr>
              <w:fldChar w:fldCharType="separate"/>
            </w:r>
            <w:r w:rsidR="000613CE">
              <w:rPr>
                <w:noProof/>
              </w:rPr>
              <w:t>7</w:t>
            </w:r>
            <w:r w:rsidR="000613CE">
              <w:rPr>
                <w:noProof/>
              </w:rPr>
              <w:fldChar w:fldCharType="end"/>
            </w:r>
          </w:hyperlink>
        </w:p>
        <w:p w14:paraId="38DB428A" w14:textId="478958FA" w:rsidR="000613CE" w:rsidRDefault="00CC7476">
          <w:pPr>
            <w:pStyle w:val="23"/>
            <w:tabs>
              <w:tab w:val="left" w:pos="800"/>
              <w:tab w:val="right" w:leader="dot" w:pos="9345"/>
            </w:tabs>
            <w:rPr>
              <w:rFonts w:eastAsiaTheme="minorEastAsia" w:cstheme="minorBidi"/>
              <w:smallCaps w:val="0"/>
              <w:noProof/>
              <w:kern w:val="2"/>
              <w:sz w:val="21"/>
              <w:szCs w:val="22"/>
              <w:lang w:eastAsia="zh-CN"/>
            </w:rPr>
          </w:pPr>
          <w:hyperlink w:anchor="_Toc109420483" w:history="1">
            <w:r w:rsidR="000613CE" w:rsidRPr="00421438">
              <w:rPr>
                <w:rStyle w:val="afe"/>
                <w:rFonts w:eastAsia="MS Gothic"/>
                <w:noProof/>
                <w:lang w:eastAsia="ja-JP"/>
              </w:rPr>
              <w:t>7.4</w:t>
            </w:r>
            <w:r w:rsidR="000613CE">
              <w:rPr>
                <w:rFonts w:eastAsiaTheme="minorEastAsia" w:cstheme="minorBidi"/>
                <w:smallCaps w:val="0"/>
                <w:noProof/>
                <w:kern w:val="2"/>
                <w:sz w:val="21"/>
                <w:szCs w:val="22"/>
                <w:lang w:eastAsia="zh-CN"/>
              </w:rPr>
              <w:tab/>
            </w:r>
            <w:r w:rsidR="000613CE" w:rsidRPr="00421438">
              <w:rPr>
                <w:rStyle w:val="afe"/>
                <w:rFonts w:eastAsia="MS Gothic"/>
                <w:noProof/>
                <w:lang w:eastAsia="ja-JP"/>
              </w:rPr>
              <w:t>Access to Test Material</w:t>
            </w:r>
            <w:r w:rsidR="000613CE">
              <w:rPr>
                <w:noProof/>
              </w:rPr>
              <w:tab/>
            </w:r>
            <w:r w:rsidR="000613CE">
              <w:rPr>
                <w:noProof/>
              </w:rPr>
              <w:fldChar w:fldCharType="begin"/>
            </w:r>
            <w:r w:rsidR="000613CE">
              <w:rPr>
                <w:noProof/>
              </w:rPr>
              <w:instrText xml:space="preserve"> PAGEREF _Toc109420483 \h </w:instrText>
            </w:r>
            <w:r w:rsidR="000613CE">
              <w:rPr>
                <w:noProof/>
              </w:rPr>
            </w:r>
            <w:r w:rsidR="000613CE">
              <w:rPr>
                <w:noProof/>
              </w:rPr>
              <w:fldChar w:fldCharType="separate"/>
            </w:r>
            <w:r w:rsidR="000613CE">
              <w:rPr>
                <w:noProof/>
              </w:rPr>
              <w:t>7</w:t>
            </w:r>
            <w:r w:rsidR="000613CE">
              <w:rPr>
                <w:noProof/>
              </w:rPr>
              <w:fldChar w:fldCharType="end"/>
            </w:r>
          </w:hyperlink>
        </w:p>
        <w:p w14:paraId="4E94699F" w14:textId="1D75C803" w:rsidR="000613CE" w:rsidRDefault="00CC7476">
          <w:pPr>
            <w:pStyle w:val="23"/>
            <w:tabs>
              <w:tab w:val="left" w:pos="800"/>
              <w:tab w:val="right" w:leader="dot" w:pos="9345"/>
            </w:tabs>
            <w:rPr>
              <w:rFonts w:eastAsiaTheme="minorEastAsia" w:cstheme="minorBidi"/>
              <w:smallCaps w:val="0"/>
              <w:noProof/>
              <w:kern w:val="2"/>
              <w:sz w:val="21"/>
              <w:szCs w:val="22"/>
              <w:lang w:eastAsia="zh-CN"/>
            </w:rPr>
          </w:pPr>
          <w:hyperlink w:anchor="_Toc109420484" w:history="1">
            <w:r w:rsidR="000613CE" w:rsidRPr="00421438">
              <w:rPr>
                <w:rStyle w:val="afe"/>
                <w:rFonts w:eastAsia="MS Gothic"/>
                <w:noProof/>
                <w:lang w:eastAsia="ja-JP"/>
              </w:rPr>
              <w:t>7.5</w:t>
            </w:r>
            <w:r w:rsidR="000613CE">
              <w:rPr>
                <w:rFonts w:eastAsiaTheme="minorEastAsia" w:cstheme="minorBidi"/>
                <w:smallCaps w:val="0"/>
                <w:noProof/>
                <w:kern w:val="2"/>
                <w:sz w:val="21"/>
                <w:szCs w:val="22"/>
                <w:lang w:eastAsia="zh-CN"/>
              </w:rPr>
              <w:tab/>
            </w:r>
            <w:r w:rsidR="000613CE" w:rsidRPr="00421438">
              <w:rPr>
                <w:rStyle w:val="afe"/>
                <w:rFonts w:eastAsia="MS Gothic"/>
                <w:noProof/>
                <w:lang w:eastAsia="ja-JP"/>
              </w:rPr>
              <w:t xml:space="preserve">Conduct Objective </w:t>
            </w:r>
            <w:r w:rsidR="000613CE" w:rsidRPr="00421438">
              <w:rPr>
                <w:rStyle w:val="afe"/>
                <w:rFonts w:eastAsia="宋体"/>
                <w:noProof/>
                <w:lang w:eastAsia="zh-CN"/>
              </w:rPr>
              <w:t>Evaluations</w:t>
            </w:r>
            <w:r w:rsidR="000613CE">
              <w:rPr>
                <w:noProof/>
              </w:rPr>
              <w:tab/>
            </w:r>
            <w:r w:rsidR="000613CE">
              <w:rPr>
                <w:noProof/>
              </w:rPr>
              <w:fldChar w:fldCharType="begin"/>
            </w:r>
            <w:r w:rsidR="000613CE">
              <w:rPr>
                <w:noProof/>
              </w:rPr>
              <w:instrText xml:space="preserve"> PAGEREF _Toc109420484 \h </w:instrText>
            </w:r>
            <w:r w:rsidR="000613CE">
              <w:rPr>
                <w:noProof/>
              </w:rPr>
            </w:r>
            <w:r w:rsidR="000613CE">
              <w:rPr>
                <w:noProof/>
              </w:rPr>
              <w:fldChar w:fldCharType="separate"/>
            </w:r>
            <w:r w:rsidR="000613CE">
              <w:rPr>
                <w:noProof/>
              </w:rPr>
              <w:t>7</w:t>
            </w:r>
            <w:r w:rsidR="000613CE">
              <w:rPr>
                <w:noProof/>
              </w:rPr>
              <w:fldChar w:fldCharType="end"/>
            </w:r>
          </w:hyperlink>
        </w:p>
        <w:p w14:paraId="2EA4C929" w14:textId="03843E5C" w:rsidR="000613CE" w:rsidRDefault="00CC7476">
          <w:pPr>
            <w:pStyle w:val="23"/>
            <w:tabs>
              <w:tab w:val="left" w:pos="800"/>
              <w:tab w:val="right" w:leader="dot" w:pos="9345"/>
            </w:tabs>
            <w:rPr>
              <w:rFonts w:eastAsiaTheme="minorEastAsia" w:cstheme="minorBidi"/>
              <w:smallCaps w:val="0"/>
              <w:noProof/>
              <w:kern w:val="2"/>
              <w:sz w:val="21"/>
              <w:szCs w:val="22"/>
              <w:lang w:eastAsia="zh-CN"/>
            </w:rPr>
          </w:pPr>
          <w:hyperlink w:anchor="_Toc109420485" w:history="1">
            <w:r w:rsidR="000613CE" w:rsidRPr="00421438">
              <w:rPr>
                <w:rStyle w:val="afe"/>
                <w:rFonts w:eastAsia="MS Gothic"/>
                <w:noProof/>
                <w:lang w:eastAsia="ja-JP"/>
              </w:rPr>
              <w:t>7.6</w:t>
            </w:r>
            <w:r w:rsidR="000613CE">
              <w:rPr>
                <w:rFonts w:eastAsiaTheme="minorEastAsia" w:cstheme="minorBidi"/>
                <w:smallCaps w:val="0"/>
                <w:noProof/>
                <w:kern w:val="2"/>
                <w:sz w:val="21"/>
                <w:szCs w:val="22"/>
                <w:lang w:eastAsia="zh-CN"/>
              </w:rPr>
              <w:tab/>
            </w:r>
            <w:r w:rsidR="000613CE" w:rsidRPr="00421438">
              <w:rPr>
                <w:rStyle w:val="afe"/>
                <w:rFonts w:eastAsia="MS Gothic"/>
                <w:noProof/>
                <w:lang w:eastAsia="ja-JP"/>
              </w:rPr>
              <w:t>Details of the Submission</w:t>
            </w:r>
            <w:r w:rsidR="000613CE">
              <w:rPr>
                <w:noProof/>
              </w:rPr>
              <w:tab/>
            </w:r>
            <w:r w:rsidR="000613CE">
              <w:rPr>
                <w:noProof/>
              </w:rPr>
              <w:fldChar w:fldCharType="begin"/>
            </w:r>
            <w:r w:rsidR="000613CE">
              <w:rPr>
                <w:noProof/>
              </w:rPr>
              <w:instrText xml:space="preserve"> PAGEREF _Toc109420485 \h </w:instrText>
            </w:r>
            <w:r w:rsidR="000613CE">
              <w:rPr>
                <w:noProof/>
              </w:rPr>
            </w:r>
            <w:r w:rsidR="000613CE">
              <w:rPr>
                <w:noProof/>
              </w:rPr>
              <w:fldChar w:fldCharType="separate"/>
            </w:r>
            <w:r w:rsidR="000613CE">
              <w:rPr>
                <w:noProof/>
              </w:rPr>
              <w:t>8</w:t>
            </w:r>
            <w:r w:rsidR="000613CE">
              <w:rPr>
                <w:noProof/>
              </w:rPr>
              <w:fldChar w:fldCharType="end"/>
            </w:r>
          </w:hyperlink>
        </w:p>
        <w:p w14:paraId="02C5FFEB" w14:textId="019A2288" w:rsidR="000613CE" w:rsidRDefault="00CC7476">
          <w:pPr>
            <w:pStyle w:val="30"/>
            <w:tabs>
              <w:tab w:val="left" w:pos="1200"/>
              <w:tab w:val="right" w:leader="dot" w:pos="9345"/>
            </w:tabs>
            <w:rPr>
              <w:rFonts w:eastAsiaTheme="minorEastAsia" w:cstheme="minorBidi"/>
              <w:i w:val="0"/>
              <w:iCs w:val="0"/>
              <w:noProof/>
              <w:kern w:val="2"/>
              <w:sz w:val="21"/>
              <w:szCs w:val="22"/>
              <w:lang w:eastAsia="zh-CN"/>
            </w:rPr>
          </w:pPr>
          <w:hyperlink w:anchor="_Toc109420486" w:history="1">
            <w:r w:rsidR="000613CE" w:rsidRPr="00421438">
              <w:rPr>
                <w:rStyle w:val="afe"/>
                <w:rFonts w:eastAsia="MS Gothic"/>
                <w:noProof/>
                <w:lang w:eastAsia="ja-JP"/>
              </w:rPr>
              <w:t>7.6.1</w:t>
            </w:r>
            <w:r w:rsidR="000613CE">
              <w:rPr>
                <w:rFonts w:eastAsiaTheme="minorEastAsia" w:cstheme="minorBidi"/>
                <w:i w:val="0"/>
                <w:iCs w:val="0"/>
                <w:noProof/>
                <w:kern w:val="2"/>
                <w:sz w:val="21"/>
                <w:szCs w:val="22"/>
                <w:lang w:eastAsia="zh-CN"/>
              </w:rPr>
              <w:tab/>
            </w:r>
            <w:r w:rsidR="000613CE" w:rsidRPr="00421438">
              <w:rPr>
                <w:rStyle w:val="afe"/>
                <w:rFonts w:eastAsia="MS Gothic"/>
                <w:noProof/>
                <w:lang w:eastAsia="ja-JP"/>
              </w:rPr>
              <w:t>Target rate points</w:t>
            </w:r>
            <w:r w:rsidR="000613CE">
              <w:rPr>
                <w:noProof/>
              </w:rPr>
              <w:tab/>
            </w:r>
            <w:r w:rsidR="000613CE">
              <w:rPr>
                <w:noProof/>
              </w:rPr>
              <w:fldChar w:fldCharType="begin"/>
            </w:r>
            <w:r w:rsidR="000613CE">
              <w:rPr>
                <w:noProof/>
              </w:rPr>
              <w:instrText xml:space="preserve"> PAGEREF _Toc109420486 \h </w:instrText>
            </w:r>
            <w:r w:rsidR="000613CE">
              <w:rPr>
                <w:noProof/>
              </w:rPr>
            </w:r>
            <w:r w:rsidR="000613CE">
              <w:rPr>
                <w:noProof/>
              </w:rPr>
              <w:fldChar w:fldCharType="separate"/>
            </w:r>
            <w:r w:rsidR="000613CE">
              <w:rPr>
                <w:noProof/>
              </w:rPr>
              <w:t>8</w:t>
            </w:r>
            <w:r w:rsidR="000613CE">
              <w:rPr>
                <w:noProof/>
              </w:rPr>
              <w:fldChar w:fldCharType="end"/>
            </w:r>
          </w:hyperlink>
        </w:p>
        <w:p w14:paraId="00F77B92" w14:textId="1A7A1E4D" w:rsidR="000613CE" w:rsidRDefault="00CC7476">
          <w:pPr>
            <w:pStyle w:val="30"/>
            <w:tabs>
              <w:tab w:val="left" w:pos="1200"/>
              <w:tab w:val="right" w:leader="dot" w:pos="9345"/>
            </w:tabs>
            <w:rPr>
              <w:rFonts w:eastAsiaTheme="minorEastAsia" w:cstheme="minorBidi"/>
              <w:i w:val="0"/>
              <w:iCs w:val="0"/>
              <w:noProof/>
              <w:kern w:val="2"/>
              <w:sz w:val="21"/>
              <w:szCs w:val="22"/>
              <w:lang w:eastAsia="zh-CN"/>
            </w:rPr>
          </w:pPr>
          <w:hyperlink w:anchor="_Toc109420588" w:history="1">
            <w:r w:rsidR="000613CE" w:rsidRPr="00421438">
              <w:rPr>
                <w:rStyle w:val="afe"/>
                <w:rFonts w:eastAsia="MS Gothic"/>
                <w:noProof/>
                <w:lang w:eastAsia="ja-JP"/>
              </w:rPr>
              <w:t>7.6.2</w:t>
            </w:r>
            <w:r w:rsidR="000613CE">
              <w:rPr>
                <w:rFonts w:eastAsiaTheme="minorEastAsia" w:cstheme="minorBidi"/>
                <w:i w:val="0"/>
                <w:iCs w:val="0"/>
                <w:noProof/>
                <w:kern w:val="2"/>
                <w:sz w:val="21"/>
                <w:szCs w:val="22"/>
                <w:lang w:eastAsia="zh-CN"/>
              </w:rPr>
              <w:tab/>
            </w:r>
            <w:r w:rsidR="000613CE" w:rsidRPr="00421438">
              <w:rPr>
                <w:rStyle w:val="afe"/>
                <w:rFonts w:eastAsia="MS Gothic"/>
                <w:noProof/>
                <w:lang w:eastAsia="ja-JP"/>
              </w:rPr>
              <w:t>Informative reference point</w:t>
            </w:r>
            <w:r w:rsidR="000613CE">
              <w:rPr>
                <w:noProof/>
              </w:rPr>
              <w:tab/>
            </w:r>
            <w:r w:rsidR="000613CE">
              <w:rPr>
                <w:noProof/>
              </w:rPr>
              <w:fldChar w:fldCharType="begin"/>
            </w:r>
            <w:r w:rsidR="000613CE">
              <w:rPr>
                <w:noProof/>
              </w:rPr>
              <w:instrText xml:space="preserve"> PAGEREF _Toc109420588 \h </w:instrText>
            </w:r>
            <w:r w:rsidR="000613CE">
              <w:rPr>
                <w:noProof/>
              </w:rPr>
            </w:r>
            <w:r w:rsidR="000613CE">
              <w:rPr>
                <w:noProof/>
              </w:rPr>
              <w:fldChar w:fldCharType="separate"/>
            </w:r>
            <w:r w:rsidR="000613CE">
              <w:rPr>
                <w:noProof/>
              </w:rPr>
              <w:t>10</w:t>
            </w:r>
            <w:r w:rsidR="000613CE">
              <w:rPr>
                <w:noProof/>
              </w:rPr>
              <w:fldChar w:fldCharType="end"/>
            </w:r>
          </w:hyperlink>
        </w:p>
        <w:p w14:paraId="314C2F10" w14:textId="5CD012AB" w:rsidR="000613CE" w:rsidRDefault="00CC7476">
          <w:pPr>
            <w:pStyle w:val="23"/>
            <w:tabs>
              <w:tab w:val="left" w:pos="800"/>
              <w:tab w:val="right" w:leader="dot" w:pos="9345"/>
            </w:tabs>
            <w:rPr>
              <w:rFonts w:eastAsiaTheme="minorEastAsia" w:cstheme="minorBidi"/>
              <w:smallCaps w:val="0"/>
              <w:noProof/>
              <w:kern w:val="2"/>
              <w:sz w:val="21"/>
              <w:szCs w:val="22"/>
              <w:lang w:eastAsia="zh-CN"/>
            </w:rPr>
          </w:pPr>
          <w:hyperlink w:anchor="_Toc109420589" w:history="1">
            <w:r w:rsidR="000613CE" w:rsidRPr="00421438">
              <w:rPr>
                <w:rStyle w:val="afe"/>
                <w:rFonts w:eastAsia="MS Gothic"/>
                <w:noProof/>
                <w:lang w:eastAsia="ja-JP"/>
              </w:rPr>
              <w:t>7.7</w:t>
            </w:r>
            <w:r w:rsidR="000613CE">
              <w:rPr>
                <w:rFonts w:eastAsiaTheme="minorEastAsia" w:cstheme="minorBidi"/>
                <w:smallCaps w:val="0"/>
                <w:noProof/>
                <w:kern w:val="2"/>
                <w:sz w:val="21"/>
                <w:szCs w:val="22"/>
                <w:lang w:eastAsia="zh-CN"/>
              </w:rPr>
              <w:tab/>
            </w:r>
            <w:r w:rsidR="000613CE" w:rsidRPr="00421438">
              <w:rPr>
                <w:rStyle w:val="afe"/>
                <w:rFonts w:eastAsia="MS Gothic"/>
                <w:noProof/>
                <w:lang w:eastAsia="ja-JP"/>
              </w:rPr>
              <w:t>Submission of respon</w:t>
            </w:r>
            <w:r w:rsidR="000613CE" w:rsidRPr="00421438">
              <w:rPr>
                <w:rStyle w:val="afe"/>
                <w:rFonts w:eastAsia="宋体"/>
                <w:noProof/>
                <w:lang w:eastAsia="zh-CN"/>
              </w:rPr>
              <w:t>se</w:t>
            </w:r>
            <w:r w:rsidR="000613CE" w:rsidRPr="00421438">
              <w:rPr>
                <w:rStyle w:val="afe"/>
                <w:rFonts w:eastAsia="MS Gothic"/>
                <w:noProof/>
                <w:lang w:eastAsia="ja-JP"/>
              </w:rPr>
              <w:t xml:space="preserve"> documentation</w:t>
            </w:r>
            <w:r w:rsidR="000613CE">
              <w:rPr>
                <w:noProof/>
              </w:rPr>
              <w:tab/>
            </w:r>
            <w:r w:rsidR="000613CE">
              <w:rPr>
                <w:noProof/>
              </w:rPr>
              <w:fldChar w:fldCharType="begin"/>
            </w:r>
            <w:r w:rsidR="000613CE">
              <w:rPr>
                <w:noProof/>
              </w:rPr>
              <w:instrText xml:space="preserve"> PAGEREF _Toc109420589 \h </w:instrText>
            </w:r>
            <w:r w:rsidR="000613CE">
              <w:rPr>
                <w:noProof/>
              </w:rPr>
            </w:r>
            <w:r w:rsidR="000613CE">
              <w:rPr>
                <w:noProof/>
              </w:rPr>
              <w:fldChar w:fldCharType="separate"/>
            </w:r>
            <w:r w:rsidR="000613CE">
              <w:rPr>
                <w:noProof/>
              </w:rPr>
              <w:t>11</w:t>
            </w:r>
            <w:r w:rsidR="000613CE">
              <w:rPr>
                <w:noProof/>
              </w:rPr>
              <w:fldChar w:fldCharType="end"/>
            </w:r>
          </w:hyperlink>
        </w:p>
        <w:p w14:paraId="52B64AED" w14:textId="5224F730" w:rsidR="000613CE" w:rsidRDefault="00CC7476">
          <w:pPr>
            <w:pStyle w:val="23"/>
            <w:tabs>
              <w:tab w:val="left" w:pos="800"/>
              <w:tab w:val="right" w:leader="dot" w:pos="9345"/>
            </w:tabs>
            <w:rPr>
              <w:rFonts w:eastAsiaTheme="minorEastAsia" w:cstheme="minorBidi"/>
              <w:smallCaps w:val="0"/>
              <w:noProof/>
              <w:kern w:val="2"/>
              <w:sz w:val="21"/>
              <w:szCs w:val="22"/>
              <w:lang w:eastAsia="zh-CN"/>
            </w:rPr>
          </w:pPr>
          <w:hyperlink w:anchor="_Toc109420590" w:history="1">
            <w:r w:rsidR="000613CE" w:rsidRPr="00421438">
              <w:rPr>
                <w:rStyle w:val="afe"/>
                <w:rFonts w:eastAsia="MS Gothic"/>
                <w:noProof/>
                <w:lang w:eastAsia="ja-JP"/>
              </w:rPr>
              <w:t>7.8</w:t>
            </w:r>
            <w:r w:rsidR="000613CE">
              <w:rPr>
                <w:rFonts w:eastAsiaTheme="minorEastAsia" w:cstheme="minorBidi"/>
                <w:smallCaps w:val="0"/>
                <w:noProof/>
                <w:kern w:val="2"/>
                <w:sz w:val="21"/>
                <w:szCs w:val="22"/>
                <w:lang w:eastAsia="zh-CN"/>
              </w:rPr>
              <w:tab/>
            </w:r>
            <w:r w:rsidR="000613CE" w:rsidRPr="00421438">
              <w:rPr>
                <w:rStyle w:val="afe"/>
                <w:rFonts w:eastAsia="MS Gothic"/>
                <w:noProof/>
                <w:lang w:eastAsia="ja-JP"/>
              </w:rPr>
              <w:t>Evaluate CfE Submissions</w:t>
            </w:r>
            <w:r w:rsidR="000613CE">
              <w:rPr>
                <w:noProof/>
              </w:rPr>
              <w:tab/>
            </w:r>
            <w:r w:rsidR="000613CE">
              <w:rPr>
                <w:noProof/>
              </w:rPr>
              <w:fldChar w:fldCharType="begin"/>
            </w:r>
            <w:r w:rsidR="000613CE">
              <w:rPr>
                <w:noProof/>
              </w:rPr>
              <w:instrText xml:space="preserve"> PAGEREF _Toc109420590 \h </w:instrText>
            </w:r>
            <w:r w:rsidR="000613CE">
              <w:rPr>
                <w:noProof/>
              </w:rPr>
            </w:r>
            <w:r w:rsidR="000613CE">
              <w:rPr>
                <w:noProof/>
              </w:rPr>
              <w:fldChar w:fldCharType="separate"/>
            </w:r>
            <w:r w:rsidR="000613CE">
              <w:rPr>
                <w:noProof/>
              </w:rPr>
              <w:t>12</w:t>
            </w:r>
            <w:r w:rsidR="000613CE">
              <w:rPr>
                <w:noProof/>
              </w:rPr>
              <w:fldChar w:fldCharType="end"/>
            </w:r>
          </w:hyperlink>
        </w:p>
        <w:p w14:paraId="36655627" w14:textId="556D880C" w:rsidR="000613CE" w:rsidRDefault="00CC7476">
          <w:pPr>
            <w:pStyle w:val="18"/>
            <w:tabs>
              <w:tab w:val="left" w:pos="400"/>
              <w:tab w:val="right" w:leader="dot" w:pos="9345"/>
            </w:tabs>
            <w:rPr>
              <w:rFonts w:eastAsiaTheme="minorEastAsia" w:cstheme="minorBidi"/>
              <w:b w:val="0"/>
              <w:bCs w:val="0"/>
              <w:caps w:val="0"/>
              <w:noProof/>
              <w:kern w:val="2"/>
              <w:sz w:val="21"/>
              <w:szCs w:val="22"/>
              <w:lang w:eastAsia="zh-CN"/>
            </w:rPr>
          </w:pPr>
          <w:hyperlink w:anchor="_Toc109420591" w:history="1">
            <w:r w:rsidR="000613CE" w:rsidRPr="00421438">
              <w:rPr>
                <w:rStyle w:val="afe"/>
                <w:rFonts w:eastAsia="MS Gothic"/>
                <w:noProof/>
                <w:lang w:eastAsia="ja-JP"/>
              </w:rPr>
              <w:t>8</w:t>
            </w:r>
            <w:r w:rsidR="000613CE">
              <w:rPr>
                <w:rFonts w:eastAsiaTheme="minorEastAsia" w:cstheme="minorBidi"/>
                <w:b w:val="0"/>
                <w:bCs w:val="0"/>
                <w:caps w:val="0"/>
                <w:noProof/>
                <w:kern w:val="2"/>
                <w:sz w:val="21"/>
                <w:szCs w:val="22"/>
                <w:lang w:eastAsia="zh-CN"/>
              </w:rPr>
              <w:tab/>
            </w:r>
            <w:r w:rsidR="000613CE" w:rsidRPr="00421438">
              <w:rPr>
                <w:rStyle w:val="afe"/>
                <w:rFonts w:eastAsia="MS Gothic"/>
                <w:noProof/>
                <w:lang w:eastAsia="ja-JP"/>
              </w:rPr>
              <w:t>Call Administrator</w:t>
            </w:r>
            <w:r w:rsidR="000613CE">
              <w:rPr>
                <w:noProof/>
              </w:rPr>
              <w:tab/>
            </w:r>
            <w:r w:rsidR="000613CE">
              <w:rPr>
                <w:noProof/>
              </w:rPr>
              <w:fldChar w:fldCharType="begin"/>
            </w:r>
            <w:r w:rsidR="000613CE">
              <w:rPr>
                <w:noProof/>
              </w:rPr>
              <w:instrText xml:space="preserve"> PAGEREF _Toc109420591 \h </w:instrText>
            </w:r>
            <w:r w:rsidR="000613CE">
              <w:rPr>
                <w:noProof/>
              </w:rPr>
            </w:r>
            <w:r w:rsidR="000613CE">
              <w:rPr>
                <w:noProof/>
              </w:rPr>
              <w:fldChar w:fldCharType="separate"/>
            </w:r>
            <w:r w:rsidR="000613CE">
              <w:rPr>
                <w:noProof/>
              </w:rPr>
              <w:t>12</w:t>
            </w:r>
            <w:r w:rsidR="000613CE">
              <w:rPr>
                <w:noProof/>
              </w:rPr>
              <w:fldChar w:fldCharType="end"/>
            </w:r>
          </w:hyperlink>
        </w:p>
        <w:p w14:paraId="68A6F579" w14:textId="280C1DD1" w:rsidR="000613CE" w:rsidRDefault="00CC7476">
          <w:pPr>
            <w:pStyle w:val="18"/>
            <w:tabs>
              <w:tab w:val="left" w:pos="400"/>
              <w:tab w:val="right" w:leader="dot" w:pos="9345"/>
            </w:tabs>
            <w:rPr>
              <w:rFonts w:eastAsiaTheme="minorEastAsia" w:cstheme="minorBidi"/>
              <w:b w:val="0"/>
              <w:bCs w:val="0"/>
              <w:caps w:val="0"/>
              <w:noProof/>
              <w:kern w:val="2"/>
              <w:sz w:val="21"/>
              <w:szCs w:val="22"/>
              <w:lang w:eastAsia="zh-CN"/>
            </w:rPr>
          </w:pPr>
          <w:hyperlink w:anchor="_Toc109420592" w:history="1">
            <w:r w:rsidR="000613CE" w:rsidRPr="00421438">
              <w:rPr>
                <w:rStyle w:val="afe"/>
                <w:rFonts w:eastAsia="MS Gothic"/>
                <w:noProof/>
                <w:lang w:eastAsia="ja-JP"/>
              </w:rPr>
              <w:t>9</w:t>
            </w:r>
            <w:r w:rsidR="000613CE">
              <w:rPr>
                <w:rFonts w:eastAsiaTheme="minorEastAsia" w:cstheme="minorBidi"/>
                <w:b w:val="0"/>
                <w:bCs w:val="0"/>
                <w:caps w:val="0"/>
                <w:noProof/>
                <w:kern w:val="2"/>
                <w:sz w:val="21"/>
                <w:szCs w:val="22"/>
                <w:lang w:eastAsia="zh-CN"/>
              </w:rPr>
              <w:tab/>
            </w:r>
            <w:r w:rsidR="000613CE" w:rsidRPr="00421438">
              <w:rPr>
                <w:rStyle w:val="afe"/>
                <w:rFonts w:eastAsia="MS Gothic"/>
                <w:noProof/>
                <w:lang w:eastAsia="ja-JP"/>
              </w:rPr>
              <w:t>Email reflector</w:t>
            </w:r>
            <w:r w:rsidR="000613CE">
              <w:rPr>
                <w:noProof/>
              </w:rPr>
              <w:tab/>
            </w:r>
            <w:r w:rsidR="000613CE">
              <w:rPr>
                <w:noProof/>
              </w:rPr>
              <w:fldChar w:fldCharType="begin"/>
            </w:r>
            <w:r w:rsidR="000613CE">
              <w:rPr>
                <w:noProof/>
              </w:rPr>
              <w:instrText xml:space="preserve"> PAGEREF _Toc109420592 \h </w:instrText>
            </w:r>
            <w:r w:rsidR="000613CE">
              <w:rPr>
                <w:noProof/>
              </w:rPr>
            </w:r>
            <w:r w:rsidR="000613CE">
              <w:rPr>
                <w:noProof/>
              </w:rPr>
              <w:fldChar w:fldCharType="separate"/>
            </w:r>
            <w:r w:rsidR="000613CE">
              <w:rPr>
                <w:noProof/>
              </w:rPr>
              <w:t>13</w:t>
            </w:r>
            <w:r w:rsidR="000613CE">
              <w:rPr>
                <w:noProof/>
              </w:rPr>
              <w:fldChar w:fldCharType="end"/>
            </w:r>
          </w:hyperlink>
        </w:p>
        <w:p w14:paraId="682424F5" w14:textId="2CE750B2" w:rsidR="000613CE" w:rsidRDefault="00CC7476">
          <w:pPr>
            <w:pStyle w:val="18"/>
            <w:tabs>
              <w:tab w:val="left" w:pos="600"/>
              <w:tab w:val="right" w:leader="dot" w:pos="9345"/>
            </w:tabs>
            <w:rPr>
              <w:rFonts w:eastAsiaTheme="minorEastAsia" w:cstheme="minorBidi"/>
              <w:b w:val="0"/>
              <w:bCs w:val="0"/>
              <w:caps w:val="0"/>
              <w:noProof/>
              <w:kern w:val="2"/>
              <w:sz w:val="21"/>
              <w:szCs w:val="22"/>
              <w:lang w:eastAsia="zh-CN"/>
            </w:rPr>
          </w:pPr>
          <w:hyperlink w:anchor="_Toc109420593" w:history="1">
            <w:r w:rsidR="000613CE" w:rsidRPr="00421438">
              <w:rPr>
                <w:rStyle w:val="afe"/>
                <w:noProof/>
              </w:rPr>
              <w:t>10</w:t>
            </w:r>
            <w:r w:rsidR="000613CE">
              <w:rPr>
                <w:rFonts w:eastAsiaTheme="minorEastAsia" w:cstheme="minorBidi"/>
                <w:b w:val="0"/>
                <w:bCs w:val="0"/>
                <w:caps w:val="0"/>
                <w:noProof/>
                <w:kern w:val="2"/>
                <w:sz w:val="21"/>
                <w:szCs w:val="22"/>
                <w:lang w:eastAsia="zh-CN"/>
              </w:rPr>
              <w:tab/>
            </w:r>
            <w:r w:rsidR="000613CE" w:rsidRPr="00421438">
              <w:rPr>
                <w:rStyle w:val="afe"/>
                <w:noProof/>
              </w:rPr>
              <w:t>References</w:t>
            </w:r>
            <w:r w:rsidR="000613CE">
              <w:rPr>
                <w:noProof/>
              </w:rPr>
              <w:tab/>
            </w:r>
            <w:r w:rsidR="000613CE">
              <w:rPr>
                <w:noProof/>
              </w:rPr>
              <w:fldChar w:fldCharType="begin"/>
            </w:r>
            <w:r w:rsidR="000613CE">
              <w:rPr>
                <w:noProof/>
              </w:rPr>
              <w:instrText xml:space="preserve"> PAGEREF _Toc109420593 \h </w:instrText>
            </w:r>
            <w:r w:rsidR="000613CE">
              <w:rPr>
                <w:noProof/>
              </w:rPr>
            </w:r>
            <w:r w:rsidR="000613CE">
              <w:rPr>
                <w:noProof/>
              </w:rPr>
              <w:fldChar w:fldCharType="separate"/>
            </w:r>
            <w:r w:rsidR="000613CE">
              <w:rPr>
                <w:noProof/>
              </w:rPr>
              <w:t>13</w:t>
            </w:r>
            <w:r w:rsidR="000613CE">
              <w:rPr>
                <w:noProof/>
              </w:rPr>
              <w:fldChar w:fldCharType="end"/>
            </w:r>
          </w:hyperlink>
        </w:p>
        <w:p w14:paraId="4DAAAA76" w14:textId="3BFE9325" w:rsidR="000613CE" w:rsidRDefault="00CC7476">
          <w:pPr>
            <w:pStyle w:val="18"/>
            <w:tabs>
              <w:tab w:val="right" w:leader="dot" w:pos="9345"/>
            </w:tabs>
            <w:rPr>
              <w:rFonts w:eastAsiaTheme="minorEastAsia" w:cstheme="minorBidi"/>
              <w:b w:val="0"/>
              <w:bCs w:val="0"/>
              <w:caps w:val="0"/>
              <w:noProof/>
              <w:kern w:val="2"/>
              <w:sz w:val="21"/>
              <w:szCs w:val="22"/>
              <w:lang w:eastAsia="zh-CN"/>
            </w:rPr>
          </w:pPr>
          <w:hyperlink w:anchor="_Toc109420594" w:history="1">
            <w:r w:rsidR="000613CE" w:rsidRPr="00421438">
              <w:rPr>
                <w:rStyle w:val="afe"/>
                <w:rFonts w:eastAsia="MS Mincho" w:cs="Arial"/>
                <w:noProof/>
                <w:lang w:val="en-GB" w:eastAsia="ja-JP"/>
              </w:rPr>
              <w:t>Appendix A: Detailed description of test datasets</w:t>
            </w:r>
            <w:r w:rsidR="000613CE">
              <w:rPr>
                <w:noProof/>
              </w:rPr>
              <w:tab/>
            </w:r>
            <w:r w:rsidR="000613CE">
              <w:rPr>
                <w:noProof/>
              </w:rPr>
              <w:fldChar w:fldCharType="begin"/>
            </w:r>
            <w:r w:rsidR="000613CE">
              <w:rPr>
                <w:noProof/>
              </w:rPr>
              <w:instrText xml:space="preserve"> PAGEREF _Toc109420594 \h </w:instrText>
            </w:r>
            <w:r w:rsidR="000613CE">
              <w:rPr>
                <w:noProof/>
              </w:rPr>
            </w:r>
            <w:r w:rsidR="000613CE">
              <w:rPr>
                <w:noProof/>
              </w:rPr>
              <w:fldChar w:fldCharType="separate"/>
            </w:r>
            <w:r w:rsidR="000613CE">
              <w:rPr>
                <w:noProof/>
              </w:rPr>
              <w:t>14</w:t>
            </w:r>
            <w:r w:rsidR="000613CE">
              <w:rPr>
                <w:noProof/>
              </w:rPr>
              <w:fldChar w:fldCharType="end"/>
            </w:r>
          </w:hyperlink>
        </w:p>
        <w:p w14:paraId="275A5A71" w14:textId="03962929"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595" w:history="1">
            <w:r w:rsidR="000613CE" w:rsidRPr="00421438">
              <w:rPr>
                <w:rStyle w:val="afe"/>
                <w:rFonts w:eastAsia="宋体" w:cs="Arial"/>
                <w:b/>
                <w:bCs/>
                <w:noProof/>
                <w:lang w:eastAsia="zh-CN"/>
              </w:rPr>
              <w:t>A</w:t>
            </w:r>
            <w:r w:rsidR="000613CE" w:rsidRPr="00421438">
              <w:rPr>
                <w:rStyle w:val="afe"/>
                <w:rFonts w:eastAsia="MS Mincho" w:cs="Arial"/>
                <w:b/>
                <w:bCs/>
                <w:noProof/>
                <w:lang w:val="en-GB" w:eastAsia="ja-JP"/>
              </w:rPr>
              <w:t>.1 Dataset 1: Tencent Video Dataset (TVD)</w:t>
            </w:r>
            <w:r w:rsidR="000613CE">
              <w:rPr>
                <w:noProof/>
              </w:rPr>
              <w:tab/>
            </w:r>
            <w:r w:rsidR="000613CE">
              <w:rPr>
                <w:noProof/>
              </w:rPr>
              <w:fldChar w:fldCharType="begin"/>
            </w:r>
            <w:r w:rsidR="000613CE">
              <w:rPr>
                <w:noProof/>
              </w:rPr>
              <w:instrText xml:space="preserve"> PAGEREF _Toc109420595 \h </w:instrText>
            </w:r>
            <w:r w:rsidR="000613CE">
              <w:rPr>
                <w:noProof/>
              </w:rPr>
            </w:r>
            <w:r w:rsidR="000613CE">
              <w:rPr>
                <w:noProof/>
              </w:rPr>
              <w:fldChar w:fldCharType="separate"/>
            </w:r>
            <w:r w:rsidR="000613CE">
              <w:rPr>
                <w:noProof/>
              </w:rPr>
              <w:t>14</w:t>
            </w:r>
            <w:r w:rsidR="000613CE">
              <w:rPr>
                <w:noProof/>
              </w:rPr>
              <w:fldChar w:fldCharType="end"/>
            </w:r>
          </w:hyperlink>
        </w:p>
        <w:p w14:paraId="504C7844" w14:textId="3EFF5227"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596" w:history="1">
            <w:r w:rsidR="000613CE" w:rsidRPr="00421438">
              <w:rPr>
                <w:rStyle w:val="afe"/>
                <w:rFonts w:eastAsia="宋体" w:cs="Arial"/>
                <w:b/>
                <w:bCs/>
                <w:noProof/>
                <w:lang w:eastAsia="zh-CN"/>
              </w:rPr>
              <w:t>A</w:t>
            </w:r>
            <w:r w:rsidR="000613CE" w:rsidRPr="00421438">
              <w:rPr>
                <w:rStyle w:val="afe"/>
                <w:rFonts w:eastAsia="MS Mincho" w:cs="Arial"/>
                <w:b/>
                <w:bCs/>
                <w:noProof/>
                <w:lang w:val="en-GB" w:eastAsia="ja-JP"/>
              </w:rPr>
              <w:t>.2 Dataset 2: OpenImages v6</w:t>
            </w:r>
            <w:r w:rsidR="000613CE">
              <w:rPr>
                <w:noProof/>
              </w:rPr>
              <w:tab/>
            </w:r>
            <w:r w:rsidR="000613CE">
              <w:rPr>
                <w:noProof/>
              </w:rPr>
              <w:fldChar w:fldCharType="begin"/>
            </w:r>
            <w:r w:rsidR="000613CE">
              <w:rPr>
                <w:noProof/>
              </w:rPr>
              <w:instrText xml:space="preserve"> PAGEREF _Toc109420596 \h </w:instrText>
            </w:r>
            <w:r w:rsidR="000613CE">
              <w:rPr>
                <w:noProof/>
              </w:rPr>
            </w:r>
            <w:r w:rsidR="000613CE">
              <w:rPr>
                <w:noProof/>
              </w:rPr>
              <w:fldChar w:fldCharType="separate"/>
            </w:r>
            <w:r w:rsidR="000613CE">
              <w:rPr>
                <w:noProof/>
              </w:rPr>
              <w:t>14</w:t>
            </w:r>
            <w:r w:rsidR="000613CE">
              <w:rPr>
                <w:noProof/>
              </w:rPr>
              <w:fldChar w:fldCharType="end"/>
            </w:r>
          </w:hyperlink>
        </w:p>
        <w:p w14:paraId="20AEB307" w14:textId="42FEF520" w:rsidR="000613CE" w:rsidRDefault="00CC7476">
          <w:pPr>
            <w:pStyle w:val="18"/>
            <w:tabs>
              <w:tab w:val="right" w:leader="dot" w:pos="9345"/>
            </w:tabs>
            <w:rPr>
              <w:rFonts w:eastAsiaTheme="minorEastAsia" w:cstheme="minorBidi"/>
              <w:b w:val="0"/>
              <w:bCs w:val="0"/>
              <w:caps w:val="0"/>
              <w:noProof/>
              <w:kern w:val="2"/>
              <w:sz w:val="21"/>
              <w:szCs w:val="22"/>
              <w:lang w:eastAsia="zh-CN"/>
            </w:rPr>
          </w:pPr>
          <w:hyperlink w:anchor="_Toc109420597" w:history="1">
            <w:r w:rsidR="000613CE" w:rsidRPr="00421438">
              <w:rPr>
                <w:rStyle w:val="afe"/>
                <w:rFonts w:eastAsia="MS Mincho" w:cs="Arial"/>
                <w:noProof/>
                <w:lang w:val="en-GB" w:eastAsia="ja-JP"/>
              </w:rPr>
              <w:t>Appendix B: Anchor metrics</w:t>
            </w:r>
            <w:r w:rsidR="000613CE">
              <w:rPr>
                <w:noProof/>
              </w:rPr>
              <w:tab/>
            </w:r>
            <w:r w:rsidR="000613CE">
              <w:rPr>
                <w:noProof/>
              </w:rPr>
              <w:fldChar w:fldCharType="begin"/>
            </w:r>
            <w:r w:rsidR="000613CE">
              <w:rPr>
                <w:noProof/>
              </w:rPr>
              <w:instrText xml:space="preserve"> PAGEREF _Toc109420597 \h </w:instrText>
            </w:r>
            <w:r w:rsidR="000613CE">
              <w:rPr>
                <w:noProof/>
              </w:rPr>
            </w:r>
            <w:r w:rsidR="000613CE">
              <w:rPr>
                <w:noProof/>
              </w:rPr>
              <w:fldChar w:fldCharType="separate"/>
            </w:r>
            <w:r w:rsidR="000613CE">
              <w:rPr>
                <w:noProof/>
              </w:rPr>
              <w:t>15</w:t>
            </w:r>
            <w:r w:rsidR="000613CE">
              <w:rPr>
                <w:noProof/>
              </w:rPr>
              <w:fldChar w:fldCharType="end"/>
            </w:r>
          </w:hyperlink>
        </w:p>
        <w:p w14:paraId="6916E3B7" w14:textId="115D8BC5"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598" w:history="1">
            <w:r w:rsidR="000613CE" w:rsidRPr="00421438">
              <w:rPr>
                <w:rStyle w:val="afe"/>
                <w:rFonts w:eastAsia="宋体"/>
                <w:noProof/>
                <w:lang w:eastAsia="zh-CN"/>
              </w:rPr>
              <w:t xml:space="preserve">B.1 </w:t>
            </w:r>
            <w:r w:rsidR="000613CE" w:rsidRPr="00421438">
              <w:rPr>
                <w:rStyle w:val="afe"/>
                <w:noProof/>
                <w:lang w:eastAsia="zh-TW"/>
              </w:rPr>
              <w:t>Bitrate measurement</w:t>
            </w:r>
            <w:r w:rsidR="000613CE">
              <w:rPr>
                <w:noProof/>
              </w:rPr>
              <w:tab/>
            </w:r>
            <w:r w:rsidR="000613CE">
              <w:rPr>
                <w:noProof/>
              </w:rPr>
              <w:fldChar w:fldCharType="begin"/>
            </w:r>
            <w:r w:rsidR="000613CE">
              <w:rPr>
                <w:noProof/>
              </w:rPr>
              <w:instrText xml:space="preserve"> PAGEREF _Toc109420598 \h </w:instrText>
            </w:r>
            <w:r w:rsidR="000613CE">
              <w:rPr>
                <w:noProof/>
              </w:rPr>
            </w:r>
            <w:r w:rsidR="000613CE">
              <w:rPr>
                <w:noProof/>
              </w:rPr>
              <w:fldChar w:fldCharType="separate"/>
            </w:r>
            <w:r w:rsidR="000613CE">
              <w:rPr>
                <w:noProof/>
              </w:rPr>
              <w:t>15</w:t>
            </w:r>
            <w:r w:rsidR="000613CE">
              <w:rPr>
                <w:noProof/>
              </w:rPr>
              <w:fldChar w:fldCharType="end"/>
            </w:r>
          </w:hyperlink>
        </w:p>
        <w:p w14:paraId="2E2ACAF5" w14:textId="01799BF5"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599" w:history="1">
            <w:r w:rsidR="000613CE" w:rsidRPr="00421438">
              <w:rPr>
                <w:rStyle w:val="afe"/>
                <w:rFonts w:eastAsia="宋体"/>
                <w:noProof/>
                <w:lang w:eastAsia="zh-CN"/>
              </w:rPr>
              <w:t xml:space="preserve">B.2 </w:t>
            </w:r>
            <w:r w:rsidR="000613CE" w:rsidRPr="00421438">
              <w:rPr>
                <w:rStyle w:val="afe"/>
                <w:noProof/>
                <w:lang w:eastAsia="zh-TW"/>
              </w:rPr>
              <w:t>Task: Object Tracking</w:t>
            </w:r>
            <w:r w:rsidR="000613CE">
              <w:rPr>
                <w:noProof/>
              </w:rPr>
              <w:tab/>
            </w:r>
            <w:r w:rsidR="000613CE">
              <w:rPr>
                <w:noProof/>
              </w:rPr>
              <w:fldChar w:fldCharType="begin"/>
            </w:r>
            <w:r w:rsidR="000613CE">
              <w:rPr>
                <w:noProof/>
              </w:rPr>
              <w:instrText xml:space="preserve"> PAGEREF _Toc109420599 \h </w:instrText>
            </w:r>
            <w:r w:rsidR="000613CE">
              <w:rPr>
                <w:noProof/>
              </w:rPr>
            </w:r>
            <w:r w:rsidR="000613CE">
              <w:rPr>
                <w:noProof/>
              </w:rPr>
              <w:fldChar w:fldCharType="separate"/>
            </w:r>
            <w:r w:rsidR="000613CE">
              <w:rPr>
                <w:noProof/>
              </w:rPr>
              <w:t>15</w:t>
            </w:r>
            <w:r w:rsidR="000613CE">
              <w:rPr>
                <w:noProof/>
              </w:rPr>
              <w:fldChar w:fldCharType="end"/>
            </w:r>
          </w:hyperlink>
        </w:p>
        <w:p w14:paraId="3AB8ECED" w14:textId="5700B950"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600" w:history="1">
            <w:r w:rsidR="000613CE" w:rsidRPr="00421438">
              <w:rPr>
                <w:rStyle w:val="afe"/>
                <w:rFonts w:eastAsia="宋体"/>
                <w:noProof/>
                <w:lang w:eastAsia="zh-CN"/>
              </w:rPr>
              <w:t xml:space="preserve">B.3 </w:t>
            </w:r>
            <w:r w:rsidR="000613CE" w:rsidRPr="00421438">
              <w:rPr>
                <w:rStyle w:val="afe"/>
                <w:noProof/>
                <w:lang w:eastAsia="zh-TW"/>
              </w:rPr>
              <w:t>Task: Object segmentation / Object detection</w:t>
            </w:r>
            <w:r w:rsidR="000613CE">
              <w:rPr>
                <w:noProof/>
              </w:rPr>
              <w:tab/>
            </w:r>
            <w:r w:rsidR="000613CE">
              <w:rPr>
                <w:noProof/>
              </w:rPr>
              <w:fldChar w:fldCharType="begin"/>
            </w:r>
            <w:r w:rsidR="000613CE">
              <w:rPr>
                <w:noProof/>
              </w:rPr>
              <w:instrText xml:space="preserve"> PAGEREF _Toc109420600 \h </w:instrText>
            </w:r>
            <w:r w:rsidR="000613CE">
              <w:rPr>
                <w:noProof/>
              </w:rPr>
            </w:r>
            <w:r w:rsidR="000613CE">
              <w:rPr>
                <w:noProof/>
              </w:rPr>
              <w:fldChar w:fldCharType="separate"/>
            </w:r>
            <w:r w:rsidR="000613CE">
              <w:rPr>
                <w:noProof/>
              </w:rPr>
              <w:t>15</w:t>
            </w:r>
            <w:r w:rsidR="000613CE">
              <w:rPr>
                <w:noProof/>
              </w:rPr>
              <w:fldChar w:fldCharType="end"/>
            </w:r>
          </w:hyperlink>
        </w:p>
        <w:p w14:paraId="6366045B" w14:textId="220C94D4"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601" w:history="1">
            <w:r w:rsidR="000613CE" w:rsidRPr="00421438">
              <w:rPr>
                <w:rStyle w:val="afe"/>
                <w:rFonts w:eastAsia="宋体"/>
                <w:noProof/>
                <w:lang w:eastAsia="zh-CN"/>
              </w:rPr>
              <w:t>B.4 Runtime Measurement</w:t>
            </w:r>
            <w:r w:rsidR="000613CE">
              <w:rPr>
                <w:noProof/>
              </w:rPr>
              <w:tab/>
            </w:r>
            <w:r w:rsidR="000613CE">
              <w:rPr>
                <w:noProof/>
              </w:rPr>
              <w:fldChar w:fldCharType="begin"/>
            </w:r>
            <w:r w:rsidR="000613CE">
              <w:rPr>
                <w:noProof/>
              </w:rPr>
              <w:instrText xml:space="preserve"> PAGEREF _Toc109420601 \h </w:instrText>
            </w:r>
            <w:r w:rsidR="000613CE">
              <w:rPr>
                <w:noProof/>
              </w:rPr>
            </w:r>
            <w:r w:rsidR="000613CE">
              <w:rPr>
                <w:noProof/>
              </w:rPr>
              <w:fldChar w:fldCharType="separate"/>
            </w:r>
            <w:r w:rsidR="000613CE">
              <w:rPr>
                <w:noProof/>
              </w:rPr>
              <w:t>16</w:t>
            </w:r>
            <w:r w:rsidR="000613CE">
              <w:rPr>
                <w:noProof/>
              </w:rPr>
              <w:fldChar w:fldCharType="end"/>
            </w:r>
          </w:hyperlink>
        </w:p>
        <w:p w14:paraId="5BC2031B" w14:textId="79EED638" w:rsidR="000613CE" w:rsidRDefault="00CC7476">
          <w:pPr>
            <w:pStyle w:val="18"/>
            <w:tabs>
              <w:tab w:val="right" w:leader="dot" w:pos="9345"/>
            </w:tabs>
            <w:rPr>
              <w:rFonts w:eastAsiaTheme="minorEastAsia" w:cstheme="minorBidi"/>
              <w:b w:val="0"/>
              <w:bCs w:val="0"/>
              <w:caps w:val="0"/>
              <w:noProof/>
              <w:kern w:val="2"/>
              <w:sz w:val="21"/>
              <w:szCs w:val="22"/>
              <w:lang w:eastAsia="zh-CN"/>
            </w:rPr>
          </w:pPr>
          <w:hyperlink w:anchor="_Toc109420602" w:history="1">
            <w:r w:rsidR="000613CE" w:rsidRPr="00421438">
              <w:rPr>
                <w:rStyle w:val="afe"/>
                <w:rFonts w:eastAsia="MS Mincho" w:cs="Arial"/>
                <w:noProof/>
                <w:lang w:val="en-GB" w:eastAsia="ja-JP"/>
              </w:rPr>
              <w:t>Appendix C: Inference and Training information</w:t>
            </w:r>
            <w:r w:rsidR="000613CE">
              <w:rPr>
                <w:noProof/>
              </w:rPr>
              <w:tab/>
            </w:r>
            <w:r w:rsidR="000613CE">
              <w:rPr>
                <w:noProof/>
              </w:rPr>
              <w:fldChar w:fldCharType="begin"/>
            </w:r>
            <w:r w:rsidR="000613CE">
              <w:rPr>
                <w:noProof/>
              </w:rPr>
              <w:instrText xml:space="preserve"> PAGEREF _Toc109420602 \h </w:instrText>
            </w:r>
            <w:r w:rsidR="000613CE">
              <w:rPr>
                <w:noProof/>
              </w:rPr>
            </w:r>
            <w:r w:rsidR="000613CE">
              <w:rPr>
                <w:noProof/>
              </w:rPr>
              <w:fldChar w:fldCharType="separate"/>
            </w:r>
            <w:r w:rsidR="000613CE">
              <w:rPr>
                <w:noProof/>
              </w:rPr>
              <w:t>17</w:t>
            </w:r>
            <w:r w:rsidR="000613CE">
              <w:rPr>
                <w:noProof/>
              </w:rPr>
              <w:fldChar w:fldCharType="end"/>
            </w:r>
          </w:hyperlink>
        </w:p>
        <w:p w14:paraId="3CFDF9CD" w14:textId="22DA3919"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603" w:history="1">
            <w:r w:rsidR="000613CE" w:rsidRPr="00421438">
              <w:rPr>
                <w:rStyle w:val="afe"/>
                <w:rFonts w:eastAsia="宋体"/>
                <w:noProof/>
                <w:lang w:eastAsia="zh-CN"/>
              </w:rPr>
              <w:t>C.1 Inference information</w:t>
            </w:r>
            <w:r w:rsidR="000613CE">
              <w:rPr>
                <w:noProof/>
              </w:rPr>
              <w:tab/>
            </w:r>
            <w:r w:rsidR="000613CE">
              <w:rPr>
                <w:noProof/>
              </w:rPr>
              <w:fldChar w:fldCharType="begin"/>
            </w:r>
            <w:r w:rsidR="000613CE">
              <w:rPr>
                <w:noProof/>
              </w:rPr>
              <w:instrText xml:space="preserve"> PAGEREF _Toc109420603 \h </w:instrText>
            </w:r>
            <w:r w:rsidR="000613CE">
              <w:rPr>
                <w:noProof/>
              </w:rPr>
            </w:r>
            <w:r w:rsidR="000613CE">
              <w:rPr>
                <w:noProof/>
              </w:rPr>
              <w:fldChar w:fldCharType="separate"/>
            </w:r>
            <w:r w:rsidR="000613CE">
              <w:rPr>
                <w:noProof/>
              </w:rPr>
              <w:t>17</w:t>
            </w:r>
            <w:r w:rsidR="000613CE">
              <w:rPr>
                <w:noProof/>
              </w:rPr>
              <w:fldChar w:fldCharType="end"/>
            </w:r>
          </w:hyperlink>
        </w:p>
        <w:p w14:paraId="766502E3" w14:textId="27E28E9E"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604" w:history="1">
            <w:r w:rsidR="000613CE" w:rsidRPr="00421438">
              <w:rPr>
                <w:rStyle w:val="afe"/>
                <w:rFonts w:eastAsia="宋体"/>
                <w:noProof/>
                <w:lang w:eastAsia="zh-CN"/>
              </w:rPr>
              <w:t>C.2 Training information</w:t>
            </w:r>
            <w:r w:rsidR="000613CE">
              <w:rPr>
                <w:noProof/>
              </w:rPr>
              <w:tab/>
            </w:r>
            <w:r w:rsidR="000613CE">
              <w:rPr>
                <w:noProof/>
              </w:rPr>
              <w:fldChar w:fldCharType="begin"/>
            </w:r>
            <w:r w:rsidR="000613CE">
              <w:rPr>
                <w:noProof/>
              </w:rPr>
              <w:instrText xml:space="preserve"> PAGEREF _Toc109420604 \h </w:instrText>
            </w:r>
            <w:r w:rsidR="000613CE">
              <w:rPr>
                <w:noProof/>
              </w:rPr>
            </w:r>
            <w:r w:rsidR="000613CE">
              <w:rPr>
                <w:noProof/>
              </w:rPr>
              <w:fldChar w:fldCharType="separate"/>
            </w:r>
            <w:r w:rsidR="000613CE">
              <w:rPr>
                <w:noProof/>
              </w:rPr>
              <w:t>17</w:t>
            </w:r>
            <w:r w:rsidR="000613CE">
              <w:rPr>
                <w:noProof/>
              </w:rPr>
              <w:fldChar w:fldCharType="end"/>
            </w:r>
          </w:hyperlink>
        </w:p>
        <w:p w14:paraId="1C2CC15E" w14:textId="784E7608" w:rsidR="000613CE" w:rsidRDefault="00CC7476">
          <w:pPr>
            <w:pStyle w:val="18"/>
            <w:tabs>
              <w:tab w:val="right" w:leader="dot" w:pos="9345"/>
            </w:tabs>
            <w:rPr>
              <w:rFonts w:eastAsiaTheme="minorEastAsia" w:cstheme="minorBidi"/>
              <w:b w:val="0"/>
              <w:bCs w:val="0"/>
              <w:caps w:val="0"/>
              <w:noProof/>
              <w:kern w:val="2"/>
              <w:sz w:val="21"/>
              <w:szCs w:val="22"/>
              <w:lang w:eastAsia="zh-CN"/>
            </w:rPr>
          </w:pPr>
          <w:hyperlink w:anchor="_Toc109420605" w:history="1">
            <w:r w:rsidR="000613CE" w:rsidRPr="00421438">
              <w:rPr>
                <w:rStyle w:val="afe"/>
                <w:rFonts w:eastAsia="MS Mincho" w:cs="Arial"/>
                <w:noProof/>
                <w:lang w:eastAsia="zh-CN"/>
              </w:rPr>
              <w:t xml:space="preserve">Appendix D Anchor generation </w:t>
            </w:r>
            <w:r w:rsidR="000613CE" w:rsidRPr="00421438">
              <w:rPr>
                <w:rStyle w:val="afe"/>
                <w:rFonts w:eastAsia="MS Mincho" w:cs="Arial"/>
                <w:noProof/>
                <w:lang w:val="en-GB" w:eastAsia="ja-JP"/>
              </w:rPr>
              <w:t>environment</w:t>
            </w:r>
            <w:r w:rsidR="000613CE">
              <w:rPr>
                <w:noProof/>
              </w:rPr>
              <w:tab/>
            </w:r>
            <w:r w:rsidR="000613CE">
              <w:rPr>
                <w:noProof/>
              </w:rPr>
              <w:fldChar w:fldCharType="begin"/>
            </w:r>
            <w:r w:rsidR="000613CE">
              <w:rPr>
                <w:noProof/>
              </w:rPr>
              <w:instrText xml:space="preserve"> PAGEREF _Toc109420605 \h </w:instrText>
            </w:r>
            <w:r w:rsidR="000613CE">
              <w:rPr>
                <w:noProof/>
              </w:rPr>
            </w:r>
            <w:r w:rsidR="000613CE">
              <w:rPr>
                <w:noProof/>
              </w:rPr>
              <w:fldChar w:fldCharType="separate"/>
            </w:r>
            <w:r w:rsidR="000613CE">
              <w:rPr>
                <w:noProof/>
              </w:rPr>
              <w:t>18</w:t>
            </w:r>
            <w:r w:rsidR="000613CE">
              <w:rPr>
                <w:noProof/>
              </w:rPr>
              <w:fldChar w:fldCharType="end"/>
            </w:r>
          </w:hyperlink>
        </w:p>
        <w:p w14:paraId="7C02F335" w14:textId="6AA04B99"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606" w:history="1">
            <w:r w:rsidR="000613CE" w:rsidRPr="00421438">
              <w:rPr>
                <w:rStyle w:val="afe"/>
                <w:rFonts w:eastAsia="宋体"/>
                <w:noProof/>
                <w:lang w:eastAsia="zh-CN"/>
              </w:rPr>
              <w:t>D.1 Object Tracking on TVD</w:t>
            </w:r>
            <w:r w:rsidR="000613CE" w:rsidRPr="00421438">
              <w:rPr>
                <w:rStyle w:val="afe"/>
                <w:rFonts w:eastAsia="宋体"/>
                <w:noProof/>
                <w:lang w:val="it-IT" w:eastAsia="zh-TW"/>
              </w:rPr>
              <w:t xml:space="preserve"> (feature </w:t>
            </w:r>
            <w:r w:rsidR="000613CE" w:rsidRPr="00421438">
              <w:rPr>
                <w:rStyle w:val="afe"/>
                <w:rFonts w:eastAsia="宋体"/>
                <w:noProof/>
                <w:lang w:eastAsia="zh-CN"/>
              </w:rPr>
              <w:t>anchor</w:t>
            </w:r>
            <w:r w:rsidR="000613CE" w:rsidRPr="00421438">
              <w:rPr>
                <w:rStyle w:val="afe"/>
                <w:rFonts w:eastAsia="宋体"/>
                <w:noProof/>
                <w:lang w:val="it-IT" w:eastAsia="zh-TW"/>
              </w:rPr>
              <w:t>)</w:t>
            </w:r>
            <w:r w:rsidR="000613CE">
              <w:rPr>
                <w:noProof/>
              </w:rPr>
              <w:tab/>
            </w:r>
            <w:r w:rsidR="000613CE">
              <w:rPr>
                <w:noProof/>
              </w:rPr>
              <w:fldChar w:fldCharType="begin"/>
            </w:r>
            <w:r w:rsidR="000613CE">
              <w:rPr>
                <w:noProof/>
              </w:rPr>
              <w:instrText xml:space="preserve"> PAGEREF _Toc109420606 \h </w:instrText>
            </w:r>
            <w:r w:rsidR="000613CE">
              <w:rPr>
                <w:noProof/>
              </w:rPr>
            </w:r>
            <w:r w:rsidR="000613CE">
              <w:rPr>
                <w:noProof/>
              </w:rPr>
              <w:fldChar w:fldCharType="separate"/>
            </w:r>
            <w:r w:rsidR="000613CE">
              <w:rPr>
                <w:noProof/>
              </w:rPr>
              <w:t>18</w:t>
            </w:r>
            <w:r w:rsidR="000613CE">
              <w:rPr>
                <w:noProof/>
              </w:rPr>
              <w:fldChar w:fldCharType="end"/>
            </w:r>
          </w:hyperlink>
        </w:p>
        <w:p w14:paraId="18394413" w14:textId="6C55B0BE"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607" w:history="1">
            <w:r w:rsidR="000613CE" w:rsidRPr="00421438">
              <w:rPr>
                <w:rStyle w:val="afe"/>
                <w:rFonts w:eastAsia="宋体"/>
                <w:noProof/>
                <w:lang w:eastAsia="zh-CN"/>
              </w:rPr>
              <w:t xml:space="preserve">D.2 Instance Segmentation on </w:t>
            </w:r>
            <w:r w:rsidR="000613CE" w:rsidRPr="00421438">
              <w:rPr>
                <w:rStyle w:val="afe"/>
                <w:rFonts w:eastAsia="宋体"/>
                <w:noProof/>
                <w:lang w:val="it-IT" w:eastAsia="zh-TW"/>
              </w:rPr>
              <w:t>OpenImages (</w:t>
            </w:r>
            <w:r w:rsidR="000613CE" w:rsidRPr="00421438">
              <w:rPr>
                <w:rStyle w:val="afe"/>
                <w:rFonts w:eastAsia="宋体"/>
                <w:noProof/>
                <w:lang w:eastAsia="zh-CN"/>
              </w:rPr>
              <w:t>feature</w:t>
            </w:r>
            <w:r w:rsidR="000613CE" w:rsidRPr="00421438">
              <w:rPr>
                <w:rStyle w:val="afe"/>
                <w:rFonts w:eastAsia="宋体"/>
                <w:noProof/>
                <w:lang w:val="it-IT" w:eastAsia="zh-TW"/>
              </w:rPr>
              <w:t xml:space="preserve"> </w:t>
            </w:r>
            <w:r w:rsidR="000613CE" w:rsidRPr="00421438">
              <w:rPr>
                <w:rStyle w:val="afe"/>
                <w:rFonts w:eastAsia="宋体"/>
                <w:noProof/>
                <w:lang w:eastAsia="zh-CN"/>
              </w:rPr>
              <w:t>anchor</w:t>
            </w:r>
            <w:r w:rsidR="000613CE" w:rsidRPr="00421438">
              <w:rPr>
                <w:rStyle w:val="afe"/>
                <w:rFonts w:eastAsia="宋体"/>
                <w:noProof/>
                <w:lang w:val="it-IT" w:eastAsia="zh-TW"/>
              </w:rPr>
              <w:t>)</w:t>
            </w:r>
            <w:r w:rsidR="000613CE">
              <w:rPr>
                <w:noProof/>
              </w:rPr>
              <w:tab/>
            </w:r>
            <w:r w:rsidR="000613CE">
              <w:rPr>
                <w:noProof/>
              </w:rPr>
              <w:fldChar w:fldCharType="begin"/>
            </w:r>
            <w:r w:rsidR="000613CE">
              <w:rPr>
                <w:noProof/>
              </w:rPr>
              <w:instrText xml:space="preserve"> PAGEREF _Toc109420607 \h </w:instrText>
            </w:r>
            <w:r w:rsidR="000613CE">
              <w:rPr>
                <w:noProof/>
              </w:rPr>
            </w:r>
            <w:r w:rsidR="000613CE">
              <w:rPr>
                <w:noProof/>
              </w:rPr>
              <w:fldChar w:fldCharType="separate"/>
            </w:r>
            <w:r w:rsidR="000613CE">
              <w:rPr>
                <w:noProof/>
              </w:rPr>
              <w:t>18</w:t>
            </w:r>
            <w:r w:rsidR="000613CE">
              <w:rPr>
                <w:noProof/>
              </w:rPr>
              <w:fldChar w:fldCharType="end"/>
            </w:r>
          </w:hyperlink>
        </w:p>
        <w:p w14:paraId="67F53E47" w14:textId="7561259F"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608" w:history="1">
            <w:r w:rsidR="000613CE" w:rsidRPr="00421438">
              <w:rPr>
                <w:rStyle w:val="afe"/>
                <w:rFonts w:eastAsia="宋体"/>
                <w:noProof/>
                <w:lang w:eastAsia="zh-CN"/>
              </w:rPr>
              <w:t xml:space="preserve">D.3 </w:t>
            </w:r>
            <w:r w:rsidR="000613CE" w:rsidRPr="00421438">
              <w:rPr>
                <w:rStyle w:val="afe"/>
                <w:rFonts w:eastAsia="宋体"/>
                <w:noProof/>
                <w:lang w:val="it-IT" w:eastAsia="zh-TW"/>
              </w:rPr>
              <w:t>Object Detection</w:t>
            </w:r>
            <w:r w:rsidR="000613CE" w:rsidRPr="00421438">
              <w:rPr>
                <w:rStyle w:val="afe"/>
                <w:rFonts w:eastAsia="宋体"/>
                <w:noProof/>
                <w:lang w:eastAsia="zh-CN"/>
              </w:rPr>
              <w:t xml:space="preserve"> on </w:t>
            </w:r>
            <w:r w:rsidR="000613CE" w:rsidRPr="00421438">
              <w:rPr>
                <w:rStyle w:val="afe"/>
                <w:rFonts w:eastAsia="宋体"/>
                <w:noProof/>
                <w:lang w:val="it-IT" w:eastAsia="zh-TW"/>
              </w:rPr>
              <w:t xml:space="preserve">OpenImages (feature </w:t>
            </w:r>
            <w:r w:rsidR="000613CE" w:rsidRPr="00421438">
              <w:rPr>
                <w:rStyle w:val="afe"/>
                <w:rFonts w:eastAsia="宋体"/>
                <w:noProof/>
                <w:lang w:eastAsia="zh-CN"/>
              </w:rPr>
              <w:t>anchor</w:t>
            </w:r>
            <w:r w:rsidR="000613CE" w:rsidRPr="00421438">
              <w:rPr>
                <w:rStyle w:val="afe"/>
                <w:rFonts w:eastAsia="宋体"/>
                <w:noProof/>
                <w:lang w:val="it-IT" w:eastAsia="zh-TW"/>
              </w:rPr>
              <w:t>)</w:t>
            </w:r>
            <w:r w:rsidR="000613CE">
              <w:rPr>
                <w:noProof/>
              </w:rPr>
              <w:tab/>
            </w:r>
            <w:r w:rsidR="000613CE">
              <w:rPr>
                <w:noProof/>
              </w:rPr>
              <w:fldChar w:fldCharType="begin"/>
            </w:r>
            <w:r w:rsidR="000613CE">
              <w:rPr>
                <w:noProof/>
              </w:rPr>
              <w:instrText xml:space="preserve"> PAGEREF _Toc109420608 \h </w:instrText>
            </w:r>
            <w:r w:rsidR="000613CE">
              <w:rPr>
                <w:noProof/>
              </w:rPr>
            </w:r>
            <w:r w:rsidR="000613CE">
              <w:rPr>
                <w:noProof/>
              </w:rPr>
              <w:fldChar w:fldCharType="separate"/>
            </w:r>
            <w:r w:rsidR="000613CE">
              <w:rPr>
                <w:noProof/>
              </w:rPr>
              <w:t>18</w:t>
            </w:r>
            <w:r w:rsidR="000613CE">
              <w:rPr>
                <w:noProof/>
              </w:rPr>
              <w:fldChar w:fldCharType="end"/>
            </w:r>
          </w:hyperlink>
        </w:p>
        <w:p w14:paraId="46631E88" w14:textId="0AC7EFA9"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609" w:history="1">
            <w:r w:rsidR="000613CE" w:rsidRPr="00421438">
              <w:rPr>
                <w:rStyle w:val="afe"/>
                <w:rFonts w:eastAsia="宋体"/>
                <w:noProof/>
                <w:lang w:eastAsia="zh-CN"/>
              </w:rPr>
              <w:t>D.4 Object Tracking on TVD</w:t>
            </w:r>
            <w:r w:rsidR="000613CE" w:rsidRPr="00421438">
              <w:rPr>
                <w:rStyle w:val="afe"/>
                <w:rFonts w:eastAsia="宋体"/>
                <w:noProof/>
                <w:lang w:val="it-IT" w:eastAsia="zh-TW"/>
              </w:rPr>
              <w:t xml:space="preserve"> (informative </w:t>
            </w:r>
            <w:r w:rsidR="000613CE" w:rsidRPr="00421438">
              <w:rPr>
                <w:rStyle w:val="afe"/>
                <w:rFonts w:eastAsia="宋体"/>
                <w:noProof/>
                <w:lang w:eastAsia="zh-CN"/>
              </w:rPr>
              <w:t>video</w:t>
            </w:r>
            <w:r w:rsidR="000613CE" w:rsidRPr="00421438">
              <w:rPr>
                <w:rStyle w:val="afe"/>
                <w:rFonts w:eastAsia="宋体"/>
                <w:noProof/>
                <w:lang w:val="it-IT" w:eastAsia="zh-TW"/>
              </w:rPr>
              <w:t xml:space="preserve"> </w:t>
            </w:r>
            <w:r w:rsidR="000613CE" w:rsidRPr="00421438">
              <w:rPr>
                <w:rStyle w:val="afe"/>
                <w:rFonts w:eastAsia="宋体"/>
                <w:noProof/>
                <w:lang w:eastAsia="zh-CN"/>
              </w:rPr>
              <w:t>anchor</w:t>
            </w:r>
            <w:r w:rsidR="000613CE" w:rsidRPr="00421438">
              <w:rPr>
                <w:rStyle w:val="afe"/>
                <w:rFonts w:eastAsia="宋体"/>
                <w:noProof/>
                <w:lang w:val="it-IT" w:eastAsia="zh-TW"/>
              </w:rPr>
              <w:t>)</w:t>
            </w:r>
            <w:r w:rsidR="000613CE">
              <w:rPr>
                <w:noProof/>
              </w:rPr>
              <w:tab/>
            </w:r>
            <w:r w:rsidR="000613CE">
              <w:rPr>
                <w:noProof/>
              </w:rPr>
              <w:fldChar w:fldCharType="begin"/>
            </w:r>
            <w:r w:rsidR="000613CE">
              <w:rPr>
                <w:noProof/>
              </w:rPr>
              <w:instrText xml:space="preserve"> PAGEREF _Toc109420609 \h </w:instrText>
            </w:r>
            <w:r w:rsidR="000613CE">
              <w:rPr>
                <w:noProof/>
              </w:rPr>
            </w:r>
            <w:r w:rsidR="000613CE">
              <w:rPr>
                <w:noProof/>
              </w:rPr>
              <w:fldChar w:fldCharType="separate"/>
            </w:r>
            <w:r w:rsidR="000613CE">
              <w:rPr>
                <w:noProof/>
              </w:rPr>
              <w:t>19</w:t>
            </w:r>
            <w:r w:rsidR="000613CE">
              <w:rPr>
                <w:noProof/>
              </w:rPr>
              <w:fldChar w:fldCharType="end"/>
            </w:r>
          </w:hyperlink>
        </w:p>
        <w:p w14:paraId="63972118" w14:textId="5EEDFC2F" w:rsidR="000613CE" w:rsidRDefault="00CC7476">
          <w:pPr>
            <w:pStyle w:val="23"/>
            <w:tabs>
              <w:tab w:val="right" w:leader="dot" w:pos="9345"/>
            </w:tabs>
            <w:rPr>
              <w:rFonts w:eastAsiaTheme="minorEastAsia" w:cstheme="minorBidi"/>
              <w:smallCaps w:val="0"/>
              <w:noProof/>
              <w:kern w:val="2"/>
              <w:sz w:val="21"/>
              <w:szCs w:val="22"/>
              <w:lang w:eastAsia="zh-CN"/>
            </w:rPr>
          </w:pPr>
          <w:hyperlink w:anchor="_Toc109420610" w:history="1">
            <w:r w:rsidR="000613CE" w:rsidRPr="00421438">
              <w:rPr>
                <w:rStyle w:val="afe"/>
                <w:rFonts w:eastAsia="宋体"/>
                <w:noProof/>
                <w:lang w:eastAsia="zh-CN"/>
              </w:rPr>
              <w:t xml:space="preserve">D.5 Instance Segmentation / object detection on </w:t>
            </w:r>
            <w:r w:rsidR="000613CE" w:rsidRPr="00421438">
              <w:rPr>
                <w:rStyle w:val="afe"/>
                <w:rFonts w:eastAsia="宋体"/>
                <w:noProof/>
                <w:lang w:val="it-IT" w:eastAsia="zh-TW"/>
              </w:rPr>
              <w:t>OpenImages (</w:t>
            </w:r>
            <w:r w:rsidR="000613CE" w:rsidRPr="00421438">
              <w:rPr>
                <w:rStyle w:val="afe"/>
                <w:rFonts w:eastAsia="宋体"/>
                <w:noProof/>
                <w:lang w:eastAsia="zh-CN"/>
              </w:rPr>
              <w:t>informative</w:t>
            </w:r>
            <w:r w:rsidR="000613CE" w:rsidRPr="00421438">
              <w:rPr>
                <w:rStyle w:val="afe"/>
                <w:rFonts w:eastAsia="宋体"/>
                <w:noProof/>
                <w:lang w:val="it-IT" w:eastAsia="zh-TW"/>
              </w:rPr>
              <w:t xml:space="preserve"> </w:t>
            </w:r>
            <w:r w:rsidR="000613CE" w:rsidRPr="00421438">
              <w:rPr>
                <w:rStyle w:val="afe"/>
                <w:rFonts w:eastAsia="宋体"/>
                <w:noProof/>
                <w:lang w:eastAsia="zh-CN"/>
              </w:rPr>
              <w:t>anchor</w:t>
            </w:r>
            <w:r w:rsidR="000613CE" w:rsidRPr="00421438">
              <w:rPr>
                <w:rStyle w:val="afe"/>
                <w:rFonts w:eastAsia="宋体"/>
                <w:noProof/>
                <w:lang w:val="it-IT" w:eastAsia="zh-TW"/>
              </w:rPr>
              <w:t>)</w:t>
            </w:r>
            <w:r w:rsidR="000613CE">
              <w:rPr>
                <w:noProof/>
              </w:rPr>
              <w:tab/>
            </w:r>
            <w:r w:rsidR="000613CE">
              <w:rPr>
                <w:noProof/>
              </w:rPr>
              <w:fldChar w:fldCharType="begin"/>
            </w:r>
            <w:r w:rsidR="000613CE">
              <w:rPr>
                <w:noProof/>
              </w:rPr>
              <w:instrText xml:space="preserve"> PAGEREF _Toc109420610 \h </w:instrText>
            </w:r>
            <w:r w:rsidR="000613CE">
              <w:rPr>
                <w:noProof/>
              </w:rPr>
            </w:r>
            <w:r w:rsidR="000613CE">
              <w:rPr>
                <w:noProof/>
              </w:rPr>
              <w:fldChar w:fldCharType="separate"/>
            </w:r>
            <w:r w:rsidR="000613CE">
              <w:rPr>
                <w:noProof/>
              </w:rPr>
              <w:t>19</w:t>
            </w:r>
            <w:r w:rsidR="000613CE">
              <w:rPr>
                <w:noProof/>
              </w:rPr>
              <w:fldChar w:fldCharType="end"/>
            </w:r>
          </w:hyperlink>
        </w:p>
        <w:p w14:paraId="1F98E92C" w14:textId="77777777" w:rsidR="001C7FFB" w:rsidRDefault="002814B9">
          <w:pPr>
            <w:pStyle w:val="18"/>
            <w:tabs>
              <w:tab w:val="right" w:leader="dot" w:pos="9355"/>
            </w:tabs>
            <w:rPr>
              <w:rFonts w:ascii="宋体" w:eastAsia="宋体" w:hAnsi="宋体" w:cs="Times New Roman"/>
              <w:sz w:val="21"/>
            </w:rPr>
          </w:pPr>
          <w:r>
            <w:fldChar w:fldCharType="end"/>
          </w:r>
        </w:p>
      </w:sdtContent>
    </w:sdt>
    <w:p w14:paraId="4836109B" w14:textId="77777777" w:rsidR="001C7FFB" w:rsidRDefault="002814B9">
      <w:pPr>
        <w:spacing w:before="240" w:after="60" w:line="252" w:lineRule="auto"/>
        <w:rPr>
          <w:rFonts w:cs="Arial"/>
          <w:b/>
          <w:sz w:val="32"/>
          <w:szCs w:val="32"/>
        </w:rPr>
      </w:pPr>
      <w:r>
        <w:rPr>
          <w:rFonts w:cs="Arial"/>
          <w:b/>
          <w:sz w:val="32"/>
          <w:szCs w:val="32"/>
        </w:rPr>
        <w:br w:type="page"/>
      </w:r>
    </w:p>
    <w:p w14:paraId="5D27D90F" w14:textId="77777777" w:rsidR="001C7FFB" w:rsidRDefault="002814B9">
      <w:pPr>
        <w:rPr>
          <w:rFonts w:cs="Arial"/>
          <w:b/>
          <w:sz w:val="32"/>
          <w:szCs w:val="32"/>
        </w:rPr>
      </w:pPr>
      <w:r>
        <w:rPr>
          <w:rFonts w:cs="Arial"/>
          <w:b/>
          <w:sz w:val="32"/>
          <w:szCs w:val="32"/>
        </w:rPr>
        <w:lastRenderedPageBreak/>
        <w:t>Table of Tables</w:t>
      </w:r>
    </w:p>
    <w:p w14:paraId="5CBEEA9E" w14:textId="77777777" w:rsidR="001C7FFB" w:rsidRDefault="001C7FFB">
      <w:pPr>
        <w:spacing w:line="276" w:lineRule="auto"/>
        <w:rPr>
          <w:rFonts w:cs="Arial"/>
          <w:color w:val="365F91" w:themeColor="accent1" w:themeShade="BF"/>
        </w:rPr>
      </w:pPr>
    </w:p>
    <w:bookmarkStart w:id="2" w:name="_Toc27049"/>
    <w:bookmarkStart w:id="3" w:name="_Toc102074803"/>
    <w:bookmarkStart w:id="4" w:name="_Toc8840"/>
    <w:bookmarkStart w:id="5" w:name="_Toc33"/>
    <w:bookmarkStart w:id="6" w:name="_Toc16111"/>
    <w:bookmarkStart w:id="7" w:name="_Toc8720"/>
    <w:p w14:paraId="43196B6A" w14:textId="1B79C557" w:rsidR="000613CE" w:rsidRDefault="002814B9">
      <w:pPr>
        <w:pStyle w:val="af4"/>
        <w:tabs>
          <w:tab w:val="right" w:leader="dot" w:pos="9345"/>
        </w:tabs>
        <w:rPr>
          <w:rFonts w:asciiTheme="minorHAnsi" w:eastAsiaTheme="minorEastAsia" w:hAnsiTheme="minorHAnsi" w:cstheme="minorBidi"/>
          <w:noProof/>
          <w:kern w:val="2"/>
          <w:sz w:val="21"/>
          <w:szCs w:val="22"/>
          <w:lang w:eastAsia="zh-CN"/>
        </w:rPr>
      </w:pPr>
      <w:r>
        <w:rPr>
          <w:rFonts w:eastAsia="宋体"/>
          <w:lang w:eastAsia="zh-CN"/>
        </w:rPr>
        <w:fldChar w:fldCharType="begin"/>
      </w:r>
      <w:r>
        <w:rPr>
          <w:rFonts w:eastAsia="宋体"/>
          <w:lang w:eastAsia="zh-CN"/>
        </w:rPr>
        <w:instrText>TOC \h \c "Table"</w:instrText>
      </w:r>
      <w:r>
        <w:rPr>
          <w:rFonts w:eastAsia="宋体"/>
          <w:lang w:eastAsia="zh-CN"/>
        </w:rPr>
        <w:fldChar w:fldCharType="separate"/>
      </w:r>
      <w:hyperlink w:anchor="_Toc109420611" w:history="1">
        <w:r w:rsidR="000613CE" w:rsidRPr="006D4CE8">
          <w:rPr>
            <w:rStyle w:val="afe"/>
            <w:rFonts w:cs="Arial"/>
            <w:noProof/>
          </w:rPr>
          <w:t>Table 1. CfE Timeline</w:t>
        </w:r>
        <w:r w:rsidR="000613CE">
          <w:rPr>
            <w:noProof/>
          </w:rPr>
          <w:tab/>
        </w:r>
        <w:r w:rsidR="000613CE">
          <w:rPr>
            <w:noProof/>
          </w:rPr>
          <w:fldChar w:fldCharType="begin"/>
        </w:r>
        <w:r w:rsidR="000613CE">
          <w:rPr>
            <w:noProof/>
          </w:rPr>
          <w:instrText xml:space="preserve"> PAGEREF _Toc109420611 \h </w:instrText>
        </w:r>
        <w:r w:rsidR="000613CE">
          <w:rPr>
            <w:noProof/>
          </w:rPr>
        </w:r>
        <w:r w:rsidR="000613CE">
          <w:rPr>
            <w:noProof/>
          </w:rPr>
          <w:fldChar w:fldCharType="separate"/>
        </w:r>
        <w:r w:rsidR="000613CE">
          <w:rPr>
            <w:noProof/>
          </w:rPr>
          <w:t>6</w:t>
        </w:r>
        <w:r w:rsidR="000613CE">
          <w:rPr>
            <w:noProof/>
          </w:rPr>
          <w:fldChar w:fldCharType="end"/>
        </w:r>
      </w:hyperlink>
    </w:p>
    <w:p w14:paraId="413AAB88" w14:textId="3A093FC9" w:rsidR="000613CE" w:rsidRDefault="00CC7476">
      <w:pPr>
        <w:pStyle w:val="af4"/>
        <w:tabs>
          <w:tab w:val="right" w:leader="dot" w:pos="9345"/>
        </w:tabs>
        <w:rPr>
          <w:rFonts w:asciiTheme="minorHAnsi" w:eastAsiaTheme="minorEastAsia" w:hAnsiTheme="minorHAnsi" w:cstheme="minorBidi"/>
          <w:noProof/>
          <w:kern w:val="2"/>
          <w:sz w:val="21"/>
          <w:szCs w:val="22"/>
          <w:lang w:eastAsia="zh-CN"/>
        </w:rPr>
      </w:pPr>
      <w:hyperlink w:anchor="_Toc109420612" w:history="1">
        <w:r w:rsidR="000613CE" w:rsidRPr="006D4CE8">
          <w:rPr>
            <w:rStyle w:val="afe"/>
            <w:rFonts w:cs="Arial"/>
            <w:noProof/>
          </w:rPr>
          <w:t>Table 2. Rate points for TVD videos for object tracking</w:t>
        </w:r>
        <w:r w:rsidR="000613CE" w:rsidRPr="006D4CE8">
          <w:rPr>
            <w:rStyle w:val="afe"/>
            <w:rFonts w:eastAsia="宋体" w:cs="Arial"/>
            <w:noProof/>
            <w:lang w:eastAsia="zh-CN"/>
          </w:rPr>
          <w:t xml:space="preserve"> </w:t>
        </w:r>
        <w:r w:rsidR="000613CE" w:rsidRPr="006D4CE8">
          <w:rPr>
            <w:rStyle w:val="afe"/>
            <w:rFonts w:cs="Arial"/>
            <w:noProof/>
          </w:rPr>
          <w:t>(overall)</w:t>
        </w:r>
        <w:r w:rsidR="000613CE">
          <w:rPr>
            <w:noProof/>
          </w:rPr>
          <w:tab/>
        </w:r>
        <w:r w:rsidR="000613CE">
          <w:rPr>
            <w:noProof/>
          </w:rPr>
          <w:fldChar w:fldCharType="begin"/>
        </w:r>
        <w:r w:rsidR="000613CE">
          <w:rPr>
            <w:noProof/>
          </w:rPr>
          <w:instrText xml:space="preserve"> PAGEREF _Toc109420612 \h </w:instrText>
        </w:r>
        <w:r w:rsidR="000613CE">
          <w:rPr>
            <w:noProof/>
          </w:rPr>
        </w:r>
        <w:r w:rsidR="000613CE">
          <w:rPr>
            <w:noProof/>
          </w:rPr>
          <w:fldChar w:fldCharType="separate"/>
        </w:r>
        <w:r w:rsidR="000613CE">
          <w:rPr>
            <w:noProof/>
          </w:rPr>
          <w:t>8</w:t>
        </w:r>
        <w:r w:rsidR="000613CE">
          <w:rPr>
            <w:noProof/>
          </w:rPr>
          <w:fldChar w:fldCharType="end"/>
        </w:r>
      </w:hyperlink>
    </w:p>
    <w:p w14:paraId="02D35B13" w14:textId="171A23B4" w:rsidR="000613CE" w:rsidRDefault="00CC7476">
      <w:pPr>
        <w:pStyle w:val="af4"/>
        <w:tabs>
          <w:tab w:val="right" w:leader="dot" w:pos="9345"/>
        </w:tabs>
        <w:rPr>
          <w:rFonts w:asciiTheme="minorHAnsi" w:eastAsiaTheme="minorEastAsia" w:hAnsiTheme="minorHAnsi" w:cstheme="minorBidi"/>
          <w:noProof/>
          <w:kern w:val="2"/>
          <w:sz w:val="21"/>
          <w:szCs w:val="22"/>
          <w:lang w:eastAsia="zh-CN"/>
        </w:rPr>
      </w:pPr>
      <w:hyperlink w:anchor="_Toc109420613" w:history="1">
        <w:r w:rsidR="000613CE" w:rsidRPr="006D4CE8">
          <w:rPr>
            <w:rStyle w:val="afe"/>
            <w:rFonts w:cs="Arial"/>
            <w:noProof/>
          </w:rPr>
          <w:t>Table 3. Rate points for TVD videos for object tracking (per-sequence)</w:t>
        </w:r>
        <w:r w:rsidR="000613CE">
          <w:rPr>
            <w:noProof/>
          </w:rPr>
          <w:tab/>
        </w:r>
        <w:r w:rsidR="000613CE">
          <w:rPr>
            <w:noProof/>
          </w:rPr>
          <w:fldChar w:fldCharType="begin"/>
        </w:r>
        <w:r w:rsidR="000613CE">
          <w:rPr>
            <w:noProof/>
          </w:rPr>
          <w:instrText xml:space="preserve"> PAGEREF _Toc109420613 \h </w:instrText>
        </w:r>
        <w:r w:rsidR="000613CE">
          <w:rPr>
            <w:noProof/>
          </w:rPr>
        </w:r>
        <w:r w:rsidR="000613CE">
          <w:rPr>
            <w:noProof/>
          </w:rPr>
          <w:fldChar w:fldCharType="separate"/>
        </w:r>
        <w:r w:rsidR="000613CE">
          <w:rPr>
            <w:noProof/>
          </w:rPr>
          <w:t>8</w:t>
        </w:r>
        <w:r w:rsidR="000613CE">
          <w:rPr>
            <w:noProof/>
          </w:rPr>
          <w:fldChar w:fldCharType="end"/>
        </w:r>
      </w:hyperlink>
    </w:p>
    <w:p w14:paraId="01599324" w14:textId="45B700CD" w:rsidR="000613CE" w:rsidRDefault="00CC7476">
      <w:pPr>
        <w:pStyle w:val="af4"/>
        <w:tabs>
          <w:tab w:val="right" w:leader="dot" w:pos="9345"/>
        </w:tabs>
        <w:rPr>
          <w:rFonts w:asciiTheme="minorHAnsi" w:eastAsiaTheme="minorEastAsia" w:hAnsiTheme="minorHAnsi" w:cstheme="minorBidi"/>
          <w:noProof/>
          <w:kern w:val="2"/>
          <w:sz w:val="21"/>
          <w:szCs w:val="22"/>
          <w:lang w:eastAsia="zh-CN"/>
        </w:rPr>
      </w:pPr>
      <w:hyperlink w:anchor="_Toc109420614" w:history="1">
        <w:r w:rsidR="000613CE" w:rsidRPr="006D4CE8">
          <w:rPr>
            <w:rStyle w:val="afe"/>
            <w:rFonts w:cs="Arial"/>
            <w:noProof/>
          </w:rPr>
          <w:t xml:space="preserve">Table 4. Rate points </w:t>
        </w:r>
        <w:r w:rsidR="000613CE" w:rsidRPr="006D4CE8">
          <w:rPr>
            <w:rStyle w:val="afe"/>
            <w:rFonts w:eastAsia="宋体" w:cs="Arial"/>
            <w:noProof/>
            <w:lang w:eastAsia="zh-CN"/>
          </w:rPr>
          <w:t xml:space="preserve">of instance segmentation on </w:t>
        </w:r>
        <w:r w:rsidR="000613CE" w:rsidRPr="006D4CE8">
          <w:rPr>
            <w:rStyle w:val="afe"/>
            <w:rFonts w:cs="Arial"/>
            <w:noProof/>
          </w:rPr>
          <w:t>OpenImages dataset</w:t>
        </w:r>
        <w:r w:rsidR="000613CE">
          <w:rPr>
            <w:noProof/>
          </w:rPr>
          <w:tab/>
        </w:r>
        <w:r w:rsidR="000613CE">
          <w:rPr>
            <w:noProof/>
          </w:rPr>
          <w:fldChar w:fldCharType="begin"/>
        </w:r>
        <w:r w:rsidR="000613CE">
          <w:rPr>
            <w:noProof/>
          </w:rPr>
          <w:instrText xml:space="preserve"> PAGEREF _Toc109420614 \h </w:instrText>
        </w:r>
        <w:r w:rsidR="000613CE">
          <w:rPr>
            <w:noProof/>
          </w:rPr>
        </w:r>
        <w:r w:rsidR="000613CE">
          <w:rPr>
            <w:noProof/>
          </w:rPr>
          <w:fldChar w:fldCharType="separate"/>
        </w:r>
        <w:r w:rsidR="000613CE">
          <w:rPr>
            <w:noProof/>
          </w:rPr>
          <w:t>9</w:t>
        </w:r>
        <w:r w:rsidR="000613CE">
          <w:rPr>
            <w:noProof/>
          </w:rPr>
          <w:fldChar w:fldCharType="end"/>
        </w:r>
      </w:hyperlink>
    </w:p>
    <w:p w14:paraId="646E7823" w14:textId="5C275873" w:rsidR="000613CE" w:rsidRDefault="00CC7476">
      <w:pPr>
        <w:pStyle w:val="af4"/>
        <w:tabs>
          <w:tab w:val="right" w:leader="dot" w:pos="9345"/>
        </w:tabs>
        <w:rPr>
          <w:rFonts w:asciiTheme="minorHAnsi" w:eastAsiaTheme="minorEastAsia" w:hAnsiTheme="minorHAnsi" w:cstheme="minorBidi"/>
          <w:noProof/>
          <w:kern w:val="2"/>
          <w:sz w:val="21"/>
          <w:szCs w:val="22"/>
          <w:lang w:eastAsia="zh-CN"/>
        </w:rPr>
      </w:pPr>
      <w:hyperlink w:anchor="_Toc109420615" w:history="1">
        <w:r w:rsidR="000613CE" w:rsidRPr="006D4CE8">
          <w:rPr>
            <w:rStyle w:val="afe"/>
            <w:rFonts w:cs="Arial"/>
            <w:noProof/>
          </w:rPr>
          <w:t>Table 5</w:t>
        </w:r>
        <w:r w:rsidR="000613CE" w:rsidRPr="006D4CE8">
          <w:rPr>
            <w:rStyle w:val="afe"/>
            <w:rFonts w:eastAsia="宋体" w:cs="Arial"/>
            <w:noProof/>
            <w:lang w:eastAsia="zh-CN"/>
          </w:rPr>
          <w:t>.</w:t>
        </w:r>
        <w:r w:rsidR="000613CE" w:rsidRPr="006D4CE8">
          <w:rPr>
            <w:rStyle w:val="afe"/>
            <w:rFonts w:cs="Arial"/>
            <w:noProof/>
          </w:rPr>
          <w:t xml:space="preserve"> Rate points </w:t>
        </w:r>
        <w:r w:rsidR="000613CE" w:rsidRPr="006D4CE8">
          <w:rPr>
            <w:rStyle w:val="afe"/>
            <w:rFonts w:eastAsia="宋体" w:cs="Arial"/>
            <w:noProof/>
            <w:lang w:eastAsia="zh-CN"/>
          </w:rPr>
          <w:t xml:space="preserve">of (optional) object detection on </w:t>
        </w:r>
        <w:r w:rsidR="000613CE" w:rsidRPr="006D4CE8">
          <w:rPr>
            <w:rStyle w:val="afe"/>
            <w:rFonts w:cs="Arial"/>
            <w:noProof/>
          </w:rPr>
          <w:t>OpenImages dataset</w:t>
        </w:r>
        <w:r w:rsidR="000613CE">
          <w:rPr>
            <w:noProof/>
          </w:rPr>
          <w:tab/>
        </w:r>
        <w:r w:rsidR="000613CE">
          <w:rPr>
            <w:noProof/>
          </w:rPr>
          <w:fldChar w:fldCharType="begin"/>
        </w:r>
        <w:r w:rsidR="000613CE">
          <w:rPr>
            <w:noProof/>
          </w:rPr>
          <w:instrText xml:space="preserve"> PAGEREF _Toc109420615 \h </w:instrText>
        </w:r>
        <w:r w:rsidR="000613CE">
          <w:rPr>
            <w:noProof/>
          </w:rPr>
        </w:r>
        <w:r w:rsidR="000613CE">
          <w:rPr>
            <w:noProof/>
          </w:rPr>
          <w:fldChar w:fldCharType="separate"/>
        </w:r>
        <w:r w:rsidR="000613CE">
          <w:rPr>
            <w:noProof/>
          </w:rPr>
          <w:t>9</w:t>
        </w:r>
        <w:r w:rsidR="000613CE">
          <w:rPr>
            <w:noProof/>
          </w:rPr>
          <w:fldChar w:fldCharType="end"/>
        </w:r>
      </w:hyperlink>
    </w:p>
    <w:p w14:paraId="7D03C00E" w14:textId="6B38AF23" w:rsidR="000613CE" w:rsidRDefault="00CC7476">
      <w:pPr>
        <w:pStyle w:val="af4"/>
        <w:tabs>
          <w:tab w:val="right" w:leader="dot" w:pos="9345"/>
        </w:tabs>
        <w:rPr>
          <w:rFonts w:asciiTheme="minorHAnsi" w:eastAsiaTheme="minorEastAsia" w:hAnsiTheme="minorHAnsi" w:cstheme="minorBidi"/>
          <w:noProof/>
          <w:kern w:val="2"/>
          <w:sz w:val="21"/>
          <w:szCs w:val="22"/>
          <w:lang w:eastAsia="zh-CN"/>
        </w:rPr>
      </w:pPr>
      <w:hyperlink w:anchor="_Toc109420616" w:history="1">
        <w:r w:rsidR="000613CE" w:rsidRPr="006D4CE8">
          <w:rPr>
            <w:rStyle w:val="afe"/>
            <w:rFonts w:cs="Arial"/>
            <w:noProof/>
          </w:rPr>
          <w:t>Table 6. Informative reference points for TVD video dataset for object tracking</w:t>
        </w:r>
        <w:r w:rsidR="000613CE">
          <w:rPr>
            <w:noProof/>
          </w:rPr>
          <w:tab/>
        </w:r>
        <w:r w:rsidR="000613CE">
          <w:rPr>
            <w:noProof/>
          </w:rPr>
          <w:fldChar w:fldCharType="begin"/>
        </w:r>
        <w:r w:rsidR="000613CE">
          <w:rPr>
            <w:noProof/>
          </w:rPr>
          <w:instrText xml:space="preserve"> PAGEREF _Toc109420616 \h </w:instrText>
        </w:r>
        <w:r w:rsidR="000613CE">
          <w:rPr>
            <w:noProof/>
          </w:rPr>
        </w:r>
        <w:r w:rsidR="000613CE">
          <w:rPr>
            <w:noProof/>
          </w:rPr>
          <w:fldChar w:fldCharType="separate"/>
        </w:r>
        <w:r w:rsidR="000613CE">
          <w:rPr>
            <w:noProof/>
          </w:rPr>
          <w:t>10</w:t>
        </w:r>
        <w:r w:rsidR="000613CE">
          <w:rPr>
            <w:noProof/>
          </w:rPr>
          <w:fldChar w:fldCharType="end"/>
        </w:r>
      </w:hyperlink>
    </w:p>
    <w:p w14:paraId="13EBD505" w14:textId="13946397" w:rsidR="000613CE" w:rsidRDefault="00CC7476">
      <w:pPr>
        <w:pStyle w:val="af4"/>
        <w:tabs>
          <w:tab w:val="right" w:leader="dot" w:pos="9345"/>
        </w:tabs>
        <w:rPr>
          <w:rFonts w:asciiTheme="minorHAnsi" w:eastAsiaTheme="minorEastAsia" w:hAnsiTheme="minorHAnsi" w:cstheme="minorBidi"/>
          <w:noProof/>
          <w:kern w:val="2"/>
          <w:sz w:val="21"/>
          <w:szCs w:val="22"/>
          <w:lang w:eastAsia="zh-CN"/>
        </w:rPr>
      </w:pPr>
      <w:hyperlink w:anchor="_Toc109420617" w:history="1">
        <w:r w:rsidR="000613CE" w:rsidRPr="006D4CE8">
          <w:rPr>
            <w:rStyle w:val="afe"/>
            <w:rFonts w:cs="Arial"/>
            <w:noProof/>
          </w:rPr>
          <w:t>Table 7. Informative reference points for TVD video dataset per-sequence for object tracking</w:t>
        </w:r>
        <w:r w:rsidR="000613CE">
          <w:rPr>
            <w:noProof/>
          </w:rPr>
          <w:tab/>
        </w:r>
        <w:r w:rsidR="000613CE">
          <w:rPr>
            <w:noProof/>
          </w:rPr>
          <w:fldChar w:fldCharType="begin"/>
        </w:r>
        <w:r w:rsidR="000613CE">
          <w:rPr>
            <w:noProof/>
          </w:rPr>
          <w:instrText xml:space="preserve"> PAGEREF _Toc109420617 \h </w:instrText>
        </w:r>
        <w:r w:rsidR="000613CE">
          <w:rPr>
            <w:noProof/>
          </w:rPr>
        </w:r>
        <w:r w:rsidR="000613CE">
          <w:rPr>
            <w:noProof/>
          </w:rPr>
          <w:fldChar w:fldCharType="separate"/>
        </w:r>
        <w:r w:rsidR="000613CE">
          <w:rPr>
            <w:noProof/>
          </w:rPr>
          <w:t>10</w:t>
        </w:r>
        <w:r w:rsidR="000613CE">
          <w:rPr>
            <w:noProof/>
          </w:rPr>
          <w:fldChar w:fldCharType="end"/>
        </w:r>
      </w:hyperlink>
    </w:p>
    <w:p w14:paraId="5957E513" w14:textId="4A84C903" w:rsidR="000613CE" w:rsidRDefault="00CC7476">
      <w:pPr>
        <w:pStyle w:val="af4"/>
        <w:tabs>
          <w:tab w:val="right" w:leader="dot" w:pos="9345"/>
        </w:tabs>
        <w:rPr>
          <w:rFonts w:asciiTheme="minorHAnsi" w:eastAsiaTheme="minorEastAsia" w:hAnsiTheme="minorHAnsi" w:cstheme="minorBidi"/>
          <w:noProof/>
          <w:kern w:val="2"/>
          <w:sz w:val="21"/>
          <w:szCs w:val="22"/>
          <w:lang w:eastAsia="zh-CN"/>
        </w:rPr>
      </w:pPr>
      <w:hyperlink w:anchor="_Toc109420618" w:history="1">
        <w:r w:rsidR="000613CE" w:rsidRPr="006D4CE8">
          <w:rPr>
            <w:rStyle w:val="afe"/>
            <w:rFonts w:cs="Arial"/>
            <w:noProof/>
          </w:rPr>
          <w:t xml:space="preserve">Table 8. Informative </w:t>
        </w:r>
        <w:r w:rsidR="000613CE" w:rsidRPr="006D4CE8">
          <w:rPr>
            <w:rStyle w:val="afe"/>
            <w:rFonts w:eastAsia="宋体" w:cs="Arial"/>
            <w:noProof/>
            <w:lang w:eastAsia="zh-CN"/>
          </w:rPr>
          <w:t>reference</w:t>
        </w:r>
        <w:r w:rsidR="000613CE" w:rsidRPr="006D4CE8">
          <w:rPr>
            <w:rStyle w:val="afe"/>
            <w:rFonts w:cs="Arial"/>
            <w:noProof/>
          </w:rPr>
          <w:t xml:space="preserve"> points for OpenImages dataset for instance segmentation </w:t>
        </w:r>
        <w:r w:rsidR="000613CE" w:rsidRPr="006D4CE8">
          <w:rPr>
            <w:rStyle w:val="afe"/>
            <w:rFonts w:eastAsia="宋体" w:cs="Arial"/>
            <w:noProof/>
            <w:lang w:eastAsia="zh-CN"/>
          </w:rPr>
          <w:t>and object detection</w:t>
        </w:r>
        <w:r w:rsidR="000613CE">
          <w:rPr>
            <w:noProof/>
          </w:rPr>
          <w:tab/>
        </w:r>
        <w:r w:rsidR="000613CE">
          <w:rPr>
            <w:noProof/>
          </w:rPr>
          <w:fldChar w:fldCharType="begin"/>
        </w:r>
        <w:r w:rsidR="000613CE">
          <w:rPr>
            <w:noProof/>
          </w:rPr>
          <w:instrText xml:space="preserve"> PAGEREF _Toc109420618 \h </w:instrText>
        </w:r>
        <w:r w:rsidR="000613CE">
          <w:rPr>
            <w:noProof/>
          </w:rPr>
        </w:r>
        <w:r w:rsidR="000613CE">
          <w:rPr>
            <w:noProof/>
          </w:rPr>
          <w:fldChar w:fldCharType="separate"/>
        </w:r>
        <w:r w:rsidR="000613CE">
          <w:rPr>
            <w:noProof/>
          </w:rPr>
          <w:t>11</w:t>
        </w:r>
        <w:r w:rsidR="000613CE">
          <w:rPr>
            <w:noProof/>
          </w:rPr>
          <w:fldChar w:fldCharType="end"/>
        </w:r>
      </w:hyperlink>
    </w:p>
    <w:p w14:paraId="66707B84" w14:textId="77777777" w:rsidR="001C7FFB" w:rsidRDefault="002814B9">
      <w:pPr>
        <w:spacing w:line="276" w:lineRule="auto"/>
        <w:rPr>
          <w:rFonts w:eastAsia="宋体"/>
          <w:lang w:eastAsia="zh-CN"/>
        </w:rPr>
      </w:pPr>
      <w:r>
        <w:rPr>
          <w:rFonts w:eastAsia="宋体"/>
          <w:lang w:eastAsia="zh-CN"/>
        </w:rPr>
        <w:fldChar w:fldCharType="end"/>
      </w:r>
    </w:p>
    <w:p w14:paraId="043F52E5" w14:textId="77777777" w:rsidR="001C7FFB" w:rsidRDefault="002814B9">
      <w:pPr>
        <w:pStyle w:val="1"/>
        <w:rPr>
          <w:lang w:val="en-GB"/>
        </w:rPr>
      </w:pPr>
      <w:bookmarkStart w:id="8" w:name="_Toc7808"/>
      <w:bookmarkStart w:id="9" w:name="_Toc23050"/>
      <w:bookmarkStart w:id="10" w:name="_Toc3453"/>
      <w:bookmarkStart w:id="11" w:name="_Toc3926"/>
      <w:bookmarkStart w:id="12" w:name="_Toc108985897"/>
      <w:bookmarkStart w:id="13" w:name="_Toc8446"/>
      <w:bookmarkStart w:id="14" w:name="_Toc6976"/>
      <w:bookmarkStart w:id="15" w:name="_Toc21598"/>
      <w:bookmarkStart w:id="16" w:name="_Toc13038"/>
      <w:bookmarkStart w:id="17" w:name="_Toc19503"/>
      <w:bookmarkStart w:id="18" w:name="_Toc109420473"/>
      <w:r>
        <w:rPr>
          <w:lang w:val="en-GB"/>
        </w:rPr>
        <w:lastRenderedPageBreak/>
        <w:t>Introduction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0C5BC9CD" w14:textId="63421A48" w:rsidR="001C7FFB" w:rsidRDefault="002814B9">
      <w:pPr>
        <w:rPr>
          <w:rFonts w:eastAsia="Calibri" w:cs="Arial"/>
        </w:rPr>
      </w:pPr>
      <w:bookmarkStart w:id="19" w:name="_Toc44384348"/>
      <w:bookmarkStart w:id="20" w:name="_Toc44383975"/>
      <w:bookmarkStart w:id="21" w:name="_Toc44384700"/>
      <w:bookmarkStart w:id="22" w:name="_Toc44384489"/>
      <w:bookmarkStart w:id="23" w:name="_Toc44384594"/>
      <w:bookmarkStart w:id="24" w:name="_Toc89252420"/>
      <w:bookmarkStart w:id="25" w:name="_Toc44396529"/>
      <w:bookmarkStart w:id="26" w:name="_Toc44396533"/>
      <w:bookmarkStart w:id="27" w:name="_Toc44384349"/>
      <w:bookmarkStart w:id="28" w:name="_Toc89252426"/>
      <w:bookmarkStart w:id="29" w:name="_Toc44384908"/>
      <w:bookmarkStart w:id="30" w:name="_Toc89252445"/>
      <w:bookmarkStart w:id="31" w:name="_Toc44396532"/>
      <w:bookmarkStart w:id="32" w:name="_Toc89252349"/>
      <w:bookmarkStart w:id="33" w:name="_Toc89252351"/>
      <w:bookmarkStart w:id="34" w:name="_Toc44384490"/>
      <w:bookmarkStart w:id="35" w:name="_Toc44384698"/>
      <w:bookmarkStart w:id="36" w:name="_Toc44384160"/>
      <w:bookmarkStart w:id="37" w:name="_Toc44383978"/>
      <w:bookmarkStart w:id="38" w:name="_Toc44385320"/>
      <w:bookmarkStart w:id="39" w:name="_Toc44385007"/>
      <w:bookmarkStart w:id="40" w:name="_Toc44384595"/>
      <w:bookmarkStart w:id="41" w:name="_Toc44385216"/>
      <w:bookmarkStart w:id="42" w:name="_Toc44384347"/>
      <w:bookmarkStart w:id="43" w:name="_Toc89252443"/>
      <w:bookmarkStart w:id="44" w:name="_Toc44384696"/>
      <w:bookmarkStart w:id="45" w:name="_Toc44384161"/>
      <w:bookmarkStart w:id="46" w:name="_Toc44385011"/>
      <w:bookmarkStart w:id="47" w:name="_Toc44385214"/>
      <w:bookmarkStart w:id="48" w:name="_Toc89252442"/>
      <w:bookmarkStart w:id="49" w:name="_Toc89252419"/>
      <w:bookmarkStart w:id="50" w:name="_Toc44384905"/>
      <w:bookmarkStart w:id="51" w:name="_Toc44384804"/>
      <w:bookmarkStart w:id="52" w:name="_Toc44384346"/>
      <w:bookmarkStart w:id="53" w:name="_Toc44385010"/>
      <w:bookmarkStart w:id="54" w:name="_Toc89252422"/>
      <w:bookmarkStart w:id="55" w:name="_Toc89252350"/>
      <w:bookmarkStart w:id="56" w:name="_Toc44401169"/>
      <w:bookmarkStart w:id="57" w:name="_Toc44384697"/>
      <w:bookmarkStart w:id="58" w:name="_Toc44385116"/>
      <w:bookmarkStart w:id="59" w:name="_Toc89252515"/>
      <w:bookmarkStart w:id="60" w:name="_Toc44384806"/>
      <w:bookmarkStart w:id="61" w:name="_Toc44383977"/>
      <w:bookmarkStart w:id="62" w:name="_Toc44385218"/>
      <w:bookmarkStart w:id="63" w:name="_Toc44385219"/>
      <w:bookmarkStart w:id="64" w:name="_Toc89252444"/>
      <w:bookmarkStart w:id="65" w:name="_Toc89252352"/>
      <w:bookmarkStart w:id="66" w:name="_Toc44383974"/>
      <w:bookmarkStart w:id="67" w:name="_Toc44385115"/>
      <w:bookmarkStart w:id="68" w:name="_Toc44385008"/>
      <w:bookmarkStart w:id="69" w:name="_Toc89252518"/>
      <w:bookmarkStart w:id="70" w:name="_Toc44385215"/>
      <w:bookmarkStart w:id="71" w:name="_Toc44384906"/>
      <w:bookmarkStart w:id="72" w:name="_Toc44384487"/>
      <w:bookmarkStart w:id="73" w:name="_Toc44384590"/>
      <w:bookmarkStart w:id="74" w:name="_Toc44384592"/>
      <w:bookmarkStart w:id="75" w:name="_Toc89252519"/>
      <w:bookmarkStart w:id="76" w:name="_Toc44384699"/>
      <w:bookmarkStart w:id="77" w:name="_Toc44384807"/>
      <w:bookmarkStart w:id="78" w:name="_Toc44384163"/>
      <w:bookmarkStart w:id="79" w:name="_Toc44396530"/>
      <w:bookmarkStart w:id="80" w:name="_Toc44384591"/>
      <w:bookmarkStart w:id="81" w:name="_Toc44384593"/>
      <w:bookmarkStart w:id="82" w:name="_Toc89252488"/>
      <w:bookmarkStart w:id="83" w:name="_Toc44385319"/>
      <w:bookmarkStart w:id="84" w:name="_Toc89252395"/>
      <w:bookmarkStart w:id="85" w:name="_Toc44383979"/>
      <w:bookmarkStart w:id="86" w:name="_Toc44385321"/>
      <w:bookmarkStart w:id="87" w:name="_Toc89252424"/>
      <w:bookmarkStart w:id="88" w:name="_Toc44384488"/>
      <w:bookmarkStart w:id="89" w:name="_Toc44385114"/>
      <w:bookmarkStart w:id="90" w:name="_Toc44384909"/>
      <w:bookmarkStart w:id="91" w:name="_Toc44385012"/>
      <w:bookmarkStart w:id="92" w:name="_Toc44385112"/>
      <w:bookmarkStart w:id="93" w:name="_Toc44384344"/>
      <w:bookmarkStart w:id="94" w:name="_Toc44385317"/>
      <w:bookmarkStart w:id="95" w:name="_Toc44384803"/>
      <w:bookmarkStart w:id="96" w:name="_Toc44401168"/>
      <w:bookmarkStart w:id="97" w:name="_Toc44384486"/>
      <w:bookmarkStart w:id="98" w:name="_Toc44385111"/>
      <w:bookmarkStart w:id="99" w:name="_Toc89252487"/>
      <w:bookmarkStart w:id="100" w:name="_Toc44385217"/>
      <w:bookmarkStart w:id="101" w:name="_Toc44384159"/>
      <w:bookmarkStart w:id="102" w:name="_Toc44384802"/>
      <w:bookmarkStart w:id="103" w:name="_Toc89252441"/>
      <w:bookmarkStart w:id="104" w:name="_Toc89252394"/>
      <w:bookmarkStart w:id="105" w:name="_Toc44401170"/>
      <w:bookmarkStart w:id="106" w:name="_Toc44385322"/>
      <w:bookmarkStart w:id="107" w:name="_Toc44384162"/>
      <w:bookmarkStart w:id="108" w:name="_Toc89252517"/>
      <w:bookmarkStart w:id="109" w:name="_Toc44384907"/>
      <w:bookmarkStart w:id="110" w:name="_Toc44401167"/>
      <w:bookmarkStart w:id="111" w:name="_Toc44384345"/>
      <w:bookmarkStart w:id="112" w:name="_Toc44384805"/>
      <w:bookmarkStart w:id="113" w:name="_Toc44384701"/>
      <w:bookmarkStart w:id="114" w:name="_Toc89252512"/>
      <w:bookmarkStart w:id="115" w:name="_Toc44385009"/>
      <w:bookmarkStart w:id="116" w:name="_Toc89252348"/>
      <w:bookmarkStart w:id="117" w:name="_Toc44401166"/>
      <w:bookmarkStart w:id="118" w:name="_Toc44384910"/>
      <w:bookmarkStart w:id="119" w:name="_Toc44385318"/>
      <w:bookmarkStart w:id="120" w:name="_Toc44384485"/>
      <w:bookmarkStart w:id="121" w:name="_Toc44385113"/>
      <w:bookmarkStart w:id="122" w:name="_Toc44396531"/>
      <w:bookmarkStart w:id="123" w:name="_Toc89252513"/>
      <w:bookmarkStart w:id="124" w:name="_Toc44383976"/>
      <w:bookmarkStart w:id="125" w:name="_Toc44396534"/>
      <w:bookmarkStart w:id="126" w:name="_Toc44401165"/>
      <w:bookmarkStart w:id="127" w:name="_Toc89252425"/>
      <w:bookmarkStart w:id="128" w:name="_Toc4438416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Pr>
          <w:rFonts w:eastAsia="Calibri" w:cs="Arial"/>
        </w:rPr>
        <w:t xml:space="preserve">In 2019 MPEG started an investigation into the area of video coding for machines. The focus of this exploration was to study the case where videos are compressed not to be looked at and evaluated by humans, but rather machine vision algorithms. These algorithms can serve different purposes such as object detection, segmentation, or tracking. As video compression standards such as HEVC or VVC are developed and optimized towards the human visual system, the existing standards may not be optimal for applications where the video is </w:t>
      </w:r>
      <w:r w:rsidR="009E3B7E">
        <w:rPr>
          <w:rFonts w:eastAsia="Calibri" w:cs="Arial"/>
        </w:rPr>
        <w:t xml:space="preserve">analysed </w:t>
      </w:r>
      <w:r>
        <w:rPr>
          <w:rFonts w:eastAsia="Calibri" w:cs="Arial"/>
        </w:rPr>
        <w:t>by machines or where features are being compressed.</w:t>
      </w:r>
    </w:p>
    <w:p w14:paraId="38597033" w14:textId="146487B8" w:rsidR="001C7FFB" w:rsidRDefault="002814B9">
      <w:pPr>
        <w:rPr>
          <w:rFonts w:eastAsia="Calibri" w:cs="Arial"/>
        </w:rPr>
      </w:pPr>
      <w:r>
        <w:rPr>
          <w:rFonts w:eastAsia="Calibri" w:cs="Arial"/>
        </w:rPr>
        <w:t xml:space="preserve">To better coordinate this study, WG 2 created a Video Coding for Machines (VCM) Ad-hoc Group (AhG) to investigate the Requirements and Use cases for Video Coding for Machines </w:t>
      </w:r>
      <w:r>
        <w:rPr>
          <w:rFonts w:eastAsia="Calibri" w:cs="Arial"/>
        </w:rPr>
        <w:fldChar w:fldCharType="begin"/>
      </w:r>
      <w:r>
        <w:rPr>
          <w:rFonts w:eastAsia="Calibri" w:cs="Arial"/>
        </w:rPr>
        <w:instrText xml:space="preserve">CITATION w19201 \l 1033 </w:instrText>
      </w:r>
      <w:r>
        <w:rPr>
          <w:rFonts w:eastAsia="Calibri" w:cs="Arial"/>
        </w:rPr>
        <w:fldChar w:fldCharType="separate"/>
      </w:r>
      <w:r>
        <w:rPr>
          <w:rFonts w:eastAsia="Calibri" w:cs="Arial"/>
        </w:rPr>
        <w:t>[1]</w:t>
      </w:r>
      <w:r>
        <w:rPr>
          <w:rFonts w:eastAsia="Calibri" w:cs="Arial"/>
        </w:rPr>
        <w:fldChar w:fldCharType="end"/>
      </w:r>
      <w:r>
        <w:rPr>
          <w:rFonts w:eastAsia="Calibri" w:cs="Arial"/>
          <w:lang w:val="en-CA"/>
        </w:rPr>
        <w:t>. The following technologies require evidence</w:t>
      </w:r>
      <w:r>
        <w:rPr>
          <w:rFonts w:eastAsia="Calibri" w:cs="Arial"/>
          <w:lang w:val="en-GB"/>
        </w:rPr>
        <w:t>:</w:t>
      </w:r>
    </w:p>
    <w:p w14:paraId="5A322D3E" w14:textId="471DDED3" w:rsidR="001C7FFB" w:rsidRDefault="002814B9">
      <w:pPr>
        <w:numPr>
          <w:ilvl w:val="0"/>
          <w:numId w:val="7"/>
        </w:numPr>
        <w:rPr>
          <w:rFonts w:eastAsia="Calibri" w:cs="Arial"/>
          <w:lang w:val="en-GB"/>
        </w:rPr>
      </w:pPr>
      <w:r>
        <w:rPr>
          <w:rFonts w:eastAsia="Calibri" w:cs="Arial"/>
          <w:lang w:val="en-GB"/>
        </w:rPr>
        <w:t xml:space="preserve">Efficient </w:t>
      </w:r>
      <w:r w:rsidR="003E51AA">
        <w:rPr>
          <w:rFonts w:eastAsia="Calibri" w:cs="Arial"/>
          <w:lang w:val="en-GB"/>
        </w:rPr>
        <w:t>video</w:t>
      </w:r>
      <w:r>
        <w:rPr>
          <w:rFonts w:eastAsia="Calibri" w:cs="Arial"/>
          <w:lang w:val="en-GB"/>
        </w:rPr>
        <w:t xml:space="preserve"> feature compression technologies</w:t>
      </w:r>
    </w:p>
    <w:p w14:paraId="51FE7FC2" w14:textId="0ADBDCB9" w:rsidR="001C7FFB" w:rsidRDefault="002814B9">
      <w:pPr>
        <w:rPr>
          <w:rFonts w:eastAsia="Calibri" w:cs="Arial"/>
        </w:rPr>
      </w:pPr>
      <w:r>
        <w:rPr>
          <w:rFonts w:eastAsia="Calibri" w:cs="Arial"/>
        </w:rPr>
        <w:t>As detailed in the use cases in </w:t>
      </w:r>
      <w:sdt>
        <w:sdtPr>
          <w:rPr>
            <w:rFonts w:eastAsia="Calibri" w:cs="Arial"/>
          </w:rPr>
          <w:id w:val="226418262"/>
        </w:sdtPr>
        <w:sdtEndPr/>
        <w:sdtContent>
          <w:r>
            <w:rPr>
              <w:rFonts w:eastAsia="Calibri" w:cs="Arial"/>
            </w:rPr>
            <w:fldChar w:fldCharType="begin"/>
          </w:r>
          <w:r>
            <w:rPr>
              <w:rFonts w:eastAsia="Calibri" w:cs="Arial"/>
            </w:rPr>
            <w:instrText xml:space="preserve">CITATION w19201 \l 1033 </w:instrText>
          </w:r>
          <w:r>
            <w:rPr>
              <w:rFonts w:eastAsia="Calibri" w:cs="Arial"/>
            </w:rPr>
            <w:fldChar w:fldCharType="separate"/>
          </w:r>
          <w:r>
            <w:rPr>
              <w:rFonts w:eastAsia="Calibri" w:cs="Arial"/>
            </w:rPr>
            <w:t>[1]</w:t>
          </w:r>
          <w:r>
            <w:rPr>
              <w:rFonts w:eastAsia="Calibri" w:cs="Arial"/>
            </w:rPr>
            <w:fldChar w:fldCharType="end"/>
          </w:r>
        </w:sdtContent>
      </w:sdt>
      <w:r>
        <w:rPr>
          <w:rFonts w:eastAsia="Calibri" w:cs="Arial"/>
        </w:rPr>
        <w:t xml:space="preserve">, more video is produced than can be consumed and watched by humans. With video being by far the largest share of traffic on the internet, encoding video that is supposed to be </w:t>
      </w:r>
      <w:r w:rsidR="009E3B7E">
        <w:rPr>
          <w:rFonts w:eastAsia="Calibri" w:cs="Arial"/>
        </w:rPr>
        <w:t xml:space="preserve">analysed </w:t>
      </w:r>
      <w:r>
        <w:rPr>
          <w:rFonts w:eastAsia="Calibri" w:cs="Arial"/>
        </w:rPr>
        <w:t xml:space="preserve">by machines in a manner that is optimized for humans seems like a wasteful idea, including using existing video compression standards to compress features for distributed network architectures. Over the past years, MPEG has studied and seen evidence that </w:t>
      </w:r>
      <w:r w:rsidR="004E3529">
        <w:rPr>
          <w:rFonts w:eastAsia="Calibri" w:cs="Arial"/>
        </w:rPr>
        <w:t xml:space="preserve">videos </w:t>
      </w:r>
      <w:r>
        <w:rPr>
          <w:rFonts w:eastAsia="Calibri" w:cs="Arial"/>
        </w:rPr>
        <w:t xml:space="preserve">specifically compressed for machine vision tasks achieve a better machine vision task performance to bitrate ratio than compressing </w:t>
      </w:r>
      <w:r w:rsidR="004E3529">
        <w:rPr>
          <w:rFonts w:eastAsia="Calibri" w:cs="Arial"/>
        </w:rPr>
        <w:t xml:space="preserve">videos </w:t>
      </w:r>
      <w:r>
        <w:rPr>
          <w:rFonts w:eastAsia="Calibri" w:cs="Arial"/>
        </w:rPr>
        <w:t xml:space="preserve">with the VVC Test Model (VTM) and executing the machine vision task on the decoded </w:t>
      </w:r>
      <w:r w:rsidR="004E3529">
        <w:rPr>
          <w:rFonts w:eastAsia="Calibri" w:cs="Arial"/>
        </w:rPr>
        <w:t>videos</w:t>
      </w:r>
      <w:r>
        <w:rPr>
          <w:rFonts w:eastAsia="Calibri" w:cs="Arial"/>
        </w:rPr>
        <w:t>.</w:t>
      </w:r>
    </w:p>
    <w:p w14:paraId="2B782652" w14:textId="77777777" w:rsidR="001C7FFB" w:rsidRDefault="002814B9">
      <w:pPr>
        <w:rPr>
          <w:rFonts w:eastAsia="Calibri" w:cs="Arial"/>
        </w:rPr>
      </w:pPr>
      <w:r>
        <w:rPr>
          <w:rFonts w:eastAsia="Calibri" w:cs="Arial"/>
        </w:rPr>
        <w:t xml:space="preserve">This call for evidence (CfE) is the start of a process that has the creation of a new international standard for Video Coding for Machines, specifically targeting feature compression, as its goal. </w:t>
      </w:r>
    </w:p>
    <w:p w14:paraId="3B62E065" w14:textId="2FAF6619" w:rsidR="001C7FFB" w:rsidRDefault="002814B9">
      <w:pPr>
        <w:rPr>
          <w:rFonts w:eastAsia="Calibri" w:cs="Arial"/>
        </w:rPr>
      </w:pPr>
      <w:r>
        <w:rPr>
          <w:rFonts w:eastAsia="Calibri" w:cs="Arial" w:hint="eastAsia"/>
        </w:rPr>
        <w:t>This call requires proponents to sub</w:t>
      </w:r>
      <w:r>
        <w:rPr>
          <w:rFonts w:eastAsia="宋体" w:cs="Arial" w:hint="eastAsia"/>
          <w:lang w:eastAsia="zh-CN"/>
        </w:rPr>
        <w:t>m</w:t>
      </w:r>
      <w:r>
        <w:rPr>
          <w:rFonts w:eastAsia="Calibri" w:cs="Arial" w:hint="eastAsia"/>
        </w:rPr>
        <w:t xml:space="preserve">it technology suitable for compressing </w:t>
      </w:r>
      <w:r>
        <w:rPr>
          <w:rFonts w:eastAsia="宋体" w:cs="Arial" w:hint="eastAsia"/>
          <w:lang w:eastAsia="zh-CN"/>
        </w:rPr>
        <w:t>feature</w:t>
      </w:r>
      <w:r>
        <w:rPr>
          <w:rFonts w:eastAsia="Calibri" w:cs="Arial" w:hint="eastAsia"/>
        </w:rPr>
        <w:t xml:space="preserve">s. </w:t>
      </w:r>
      <w:r w:rsidR="004E3529" w:rsidRPr="003B7BD1">
        <w:rPr>
          <w:rFonts w:eastAsia="Calibri" w:cs="Arial"/>
          <w:b/>
        </w:rPr>
        <w:t>Note that i</w:t>
      </w:r>
      <w:r w:rsidRPr="003B7BD1">
        <w:rPr>
          <w:rFonts w:eastAsia="Calibri" w:cs="Arial"/>
          <w:b/>
        </w:rPr>
        <w:t>t is mandatory to provide results for machine vision task</w:t>
      </w:r>
      <w:r w:rsidRPr="003B7BD1">
        <w:rPr>
          <w:rFonts w:eastAsia="宋体" w:cs="Arial"/>
          <w:b/>
          <w:lang w:eastAsia="zh-CN"/>
        </w:rPr>
        <w:t xml:space="preserve"> of </w:t>
      </w:r>
      <w:r w:rsidRPr="003B7BD1">
        <w:rPr>
          <w:rFonts w:eastAsia="Calibri" w:cs="Arial"/>
          <w:b/>
        </w:rPr>
        <w:t>object tracking for video dataset.</w:t>
      </w:r>
      <w:r>
        <w:rPr>
          <w:rFonts w:eastAsia="Calibri" w:cs="Arial" w:hint="eastAsia"/>
        </w:rPr>
        <w:t xml:space="preserve"> </w:t>
      </w:r>
      <w:r w:rsidR="005E4770">
        <w:rPr>
          <w:rFonts w:eastAsia="Calibri" w:cs="Arial"/>
        </w:rPr>
        <w:t xml:space="preserve">Due to the scarcity of suitably licensed video datasets, an image dataset is also used in this CfE. </w:t>
      </w:r>
      <w:r>
        <w:rPr>
          <w:rFonts w:eastAsia="Calibri" w:cs="Arial" w:hint="eastAsia"/>
        </w:rPr>
        <w:t>The exact submission requirements are listed in Section</w:t>
      </w:r>
      <w:r>
        <w:rPr>
          <w:rFonts w:eastAsia="宋体" w:cs="Arial" w:hint="eastAsia"/>
          <w:lang w:eastAsia="zh-CN"/>
        </w:rPr>
        <w:t xml:space="preserve"> 7.6</w:t>
      </w:r>
      <w:r>
        <w:rPr>
          <w:rFonts w:eastAsia="Calibri" w:cs="Arial" w:hint="eastAsia"/>
        </w:rPr>
        <w:t>.</w:t>
      </w:r>
    </w:p>
    <w:p w14:paraId="5B475CE7" w14:textId="77777777" w:rsidR="001C7FFB" w:rsidRDefault="002814B9">
      <w:pPr>
        <w:rPr>
          <w:rFonts w:eastAsia="Calibri" w:cs="Arial"/>
        </w:rPr>
      </w:pPr>
      <w:r>
        <w:rPr>
          <w:rFonts w:eastAsia="Calibri" w:cs="Arial"/>
        </w:rPr>
        <w:t>This document contains detailed information about the setup of this call, general rules for conduct, the planned timeline for both this call and the development of a standard, detailed information on what needs to be submitted, and the next steps following the evaluation of responses to the call.</w:t>
      </w:r>
    </w:p>
    <w:p w14:paraId="0904AD1D" w14:textId="77777777" w:rsidR="001C7FFB" w:rsidRDefault="001C7FFB">
      <w:pPr>
        <w:rPr>
          <w:rFonts w:eastAsia="Calibri" w:cs="Arial"/>
        </w:rPr>
      </w:pPr>
    </w:p>
    <w:p w14:paraId="1371DB46" w14:textId="77777777" w:rsidR="001C7FFB" w:rsidRDefault="002814B9">
      <w:pPr>
        <w:pStyle w:val="1"/>
        <w:pageBreakBefore w:val="0"/>
        <w:rPr>
          <w:rFonts w:eastAsia="MS Gothic"/>
          <w:lang w:eastAsia="ja-JP"/>
        </w:rPr>
      </w:pPr>
      <w:bookmarkStart w:id="129" w:name="_Ref86757142"/>
      <w:bookmarkStart w:id="130" w:name="_Toc93051154"/>
      <w:bookmarkStart w:id="131" w:name="_Toc2049"/>
      <w:bookmarkStart w:id="132" w:name="_Toc22676"/>
      <w:bookmarkStart w:id="133" w:name="_Toc8119"/>
      <w:bookmarkStart w:id="134" w:name="_Toc20430"/>
      <w:bookmarkStart w:id="135" w:name="_Toc7627"/>
      <w:bookmarkStart w:id="136" w:name="_Toc21676"/>
      <w:bookmarkStart w:id="137" w:name="_Toc5460"/>
      <w:bookmarkStart w:id="138" w:name="_Toc20428"/>
      <w:bookmarkStart w:id="139" w:name="_Toc102074804"/>
      <w:bookmarkStart w:id="140" w:name="_Toc8032"/>
      <w:bookmarkStart w:id="141" w:name="_Toc30054"/>
      <w:bookmarkStart w:id="142" w:name="_Toc17802"/>
      <w:bookmarkStart w:id="143" w:name="_Toc31239"/>
      <w:bookmarkStart w:id="144" w:name="_Toc16366"/>
      <w:bookmarkStart w:id="145" w:name="_Toc108985898"/>
      <w:bookmarkStart w:id="146" w:name="_Toc9827"/>
      <w:bookmarkStart w:id="147" w:name="_Toc109420474"/>
      <w:r>
        <w:rPr>
          <w:rFonts w:eastAsia="MS Gothic"/>
          <w:lang w:eastAsia="ja-JP"/>
        </w:rPr>
        <w:t>Who may P</w:t>
      </w:r>
      <w:bookmarkEnd w:id="129"/>
      <w:bookmarkEnd w:id="130"/>
      <w:r>
        <w:rPr>
          <w:rFonts w:eastAsia="MS Gothic"/>
          <w:lang w:eastAsia="ja-JP"/>
        </w:rPr>
        <w:t>articipate?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Pr>
          <w:rFonts w:eastAsia="MS Gothic"/>
          <w:lang w:eastAsia="ja-JP"/>
        </w:rPr>
        <w:t xml:space="preserve"> </w:t>
      </w:r>
    </w:p>
    <w:p w14:paraId="11F5C694" w14:textId="77777777" w:rsidR="001C7FFB" w:rsidRDefault="002814B9">
      <w:pPr>
        <w:rPr>
          <w:rFonts w:eastAsia="Calibri" w:cs="Arial"/>
          <w:szCs w:val="32"/>
          <w:lang w:eastAsia="ja-JP"/>
        </w:rPr>
      </w:pPr>
      <w:r>
        <w:rPr>
          <w:rFonts w:eastAsia="宋体" w:cs="Arial"/>
          <w:szCs w:val="32"/>
          <w:lang w:eastAsia="zh-CN"/>
        </w:rPr>
        <w:t>Respondent</w:t>
      </w:r>
      <w:r>
        <w:rPr>
          <w:rFonts w:eastAsia="Calibri" w:cs="Arial"/>
          <w:szCs w:val="32"/>
          <w:lang w:eastAsia="ja-JP"/>
        </w:rPr>
        <w:t>s that respond to this call may include any persons whether they are or are not accredited delegates of ISO/IEC JTC1/SC29/WG2. However, all</w:t>
      </w:r>
      <w:r>
        <w:rPr>
          <w:rFonts w:eastAsia="宋体" w:cs="Arial"/>
          <w:szCs w:val="32"/>
          <w:lang w:eastAsia="zh-CN"/>
        </w:rPr>
        <w:t xml:space="preserve"> respondent</w:t>
      </w:r>
      <w:r>
        <w:rPr>
          <w:rFonts w:eastAsia="Calibri" w:cs="Arial"/>
          <w:szCs w:val="32"/>
          <w:lang w:eastAsia="ja-JP"/>
        </w:rPr>
        <w:t xml:space="preserve">s are required to attend the meetings at which their respective </w:t>
      </w:r>
      <w:r>
        <w:rPr>
          <w:rFonts w:eastAsia="宋体" w:cs="Arial"/>
          <w:szCs w:val="32"/>
          <w:lang w:eastAsia="zh-CN"/>
        </w:rPr>
        <w:t>response</w:t>
      </w:r>
      <w:r>
        <w:rPr>
          <w:rFonts w:eastAsia="Calibri" w:cs="Arial"/>
          <w:szCs w:val="32"/>
          <w:lang w:eastAsia="ja-JP"/>
        </w:rPr>
        <w:t xml:space="preserve">s are evaluated. </w:t>
      </w:r>
    </w:p>
    <w:p w14:paraId="1CCFCD72" w14:textId="77777777" w:rsidR="001C7FFB" w:rsidRDefault="002814B9">
      <w:pPr>
        <w:rPr>
          <w:rFonts w:eastAsia="Calibri" w:cs="Arial"/>
          <w:szCs w:val="32"/>
          <w:lang w:eastAsia="ja-JP"/>
        </w:rPr>
      </w:pPr>
      <w:r>
        <w:rPr>
          <w:rFonts w:eastAsia="Calibri" w:cs="Arial"/>
          <w:szCs w:val="32"/>
          <w:lang w:eastAsia="ja-JP"/>
        </w:rPr>
        <w:t xml:space="preserve">A one-time invitation may be extended to </w:t>
      </w:r>
      <w:r>
        <w:rPr>
          <w:rFonts w:eastAsia="宋体" w:cs="Arial"/>
          <w:szCs w:val="32"/>
          <w:lang w:eastAsia="zh-CN"/>
        </w:rPr>
        <w:t>respondent</w:t>
      </w:r>
      <w:r>
        <w:rPr>
          <w:rFonts w:eastAsia="Calibri" w:cs="Arial"/>
          <w:szCs w:val="32"/>
          <w:lang w:eastAsia="ja-JP"/>
        </w:rPr>
        <w:t xml:space="preserve">s to participate in the evaluation process if the </w:t>
      </w:r>
      <w:r>
        <w:rPr>
          <w:rFonts w:eastAsia="宋体" w:cs="Arial"/>
          <w:szCs w:val="32"/>
          <w:lang w:eastAsia="zh-CN"/>
        </w:rPr>
        <w:t>respondent</w:t>
      </w:r>
      <w:r>
        <w:rPr>
          <w:rFonts w:eastAsia="Calibri" w:cs="Arial"/>
          <w:szCs w:val="32"/>
          <w:lang w:eastAsia="ja-JP"/>
        </w:rPr>
        <w:t xml:space="preserve"> is not an accredited delegate of ISO/IEC JTC1/SC29/WG2. Information for how to join National Body committees and to become an accredited delegate for ISO/IEC JTC1/SC29/WG2 is available at </w:t>
      </w:r>
      <w:hyperlink r:id="rId11" w:history="1">
        <w:r>
          <w:rPr>
            <w:rFonts w:eastAsia="Calibri" w:cs="Arial"/>
            <w:color w:val="0563C1"/>
            <w:szCs w:val="32"/>
            <w:u w:val="single"/>
            <w:lang w:eastAsia="ja-JP"/>
          </w:rPr>
          <w:t>How to Get Involved</w:t>
        </w:r>
      </w:hyperlink>
      <w:r>
        <w:rPr>
          <w:rFonts w:eastAsia="Calibri" w:cs="Arial"/>
          <w:szCs w:val="32"/>
          <w:lang w:eastAsia="ja-JP"/>
        </w:rPr>
        <w:t>.</w:t>
      </w:r>
    </w:p>
    <w:p w14:paraId="5FA71D2D" w14:textId="77777777" w:rsidR="001C7FFB" w:rsidRDefault="001C7FFB">
      <w:pPr>
        <w:rPr>
          <w:rFonts w:eastAsia="Calibri" w:cs="Arial"/>
          <w:lang w:eastAsia="ja-JP"/>
        </w:rPr>
      </w:pPr>
    </w:p>
    <w:p w14:paraId="29173305" w14:textId="77777777" w:rsidR="001C7FFB" w:rsidRDefault="002814B9">
      <w:pPr>
        <w:pStyle w:val="1"/>
        <w:pageBreakBefore w:val="0"/>
        <w:rPr>
          <w:rFonts w:eastAsia="MS Gothic"/>
          <w:lang w:eastAsia="ja-JP"/>
        </w:rPr>
      </w:pPr>
      <w:bookmarkStart w:id="148" w:name="_Toc93051155"/>
      <w:bookmarkStart w:id="149" w:name="_Toc6381"/>
      <w:bookmarkStart w:id="150" w:name="_Toc14250"/>
      <w:bookmarkStart w:id="151" w:name="_Toc17922"/>
      <w:bookmarkStart w:id="152" w:name="_Toc2938"/>
      <w:bookmarkStart w:id="153" w:name="_Toc19272"/>
      <w:bookmarkStart w:id="154" w:name="_Toc102074805"/>
      <w:bookmarkStart w:id="155" w:name="_Toc349"/>
      <w:bookmarkStart w:id="156" w:name="_Toc2981"/>
      <w:bookmarkStart w:id="157" w:name="_Toc31563"/>
      <w:bookmarkStart w:id="158" w:name="_Toc6570"/>
      <w:bookmarkStart w:id="159" w:name="_Toc108985899"/>
      <w:bookmarkStart w:id="160" w:name="_Toc23937"/>
      <w:bookmarkStart w:id="161" w:name="_Toc10150"/>
      <w:bookmarkStart w:id="162" w:name="_Toc25952"/>
      <w:bookmarkStart w:id="163" w:name="_Toc6127"/>
      <w:bookmarkStart w:id="164" w:name="_Toc26459"/>
      <w:bookmarkStart w:id="165" w:name="_Toc109420475"/>
      <w:r>
        <w:rPr>
          <w:rFonts w:eastAsia="MS Gothic"/>
          <w:lang w:eastAsia="ja-JP"/>
        </w:rPr>
        <w:t>Code of Conduct and Rules of Engagement</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7A0D2154" w14:textId="77777777" w:rsidR="001C7FFB" w:rsidRDefault="002814B9">
      <w:pPr>
        <w:rPr>
          <w:rFonts w:eastAsia="宋体" w:cs="Arial"/>
          <w:szCs w:val="32"/>
          <w:lang w:eastAsia="zh-CN"/>
        </w:rPr>
      </w:pPr>
      <w:r>
        <w:rPr>
          <w:rFonts w:eastAsia="Calibri" w:cs="Arial"/>
          <w:szCs w:val="32"/>
        </w:rPr>
        <w:t xml:space="preserve">All participants shall be required to </w:t>
      </w:r>
      <w:r>
        <w:rPr>
          <w:rFonts w:eastAsia="宋体" w:cs="Arial"/>
          <w:szCs w:val="32"/>
          <w:lang w:eastAsia="zh-CN"/>
        </w:rPr>
        <w:t xml:space="preserve">familiarize themselves with relevant </w:t>
      </w:r>
      <w:hyperlink r:id="rId12" w:history="1">
        <w:r>
          <w:rPr>
            <w:rFonts w:eastAsia="宋体" w:cs="Arial"/>
            <w:color w:val="0563C1"/>
            <w:szCs w:val="32"/>
            <w:u w:val="single"/>
          </w:rPr>
          <w:t>ISO Policies and Procedures</w:t>
        </w:r>
      </w:hyperlink>
      <w:r>
        <w:rPr>
          <w:rFonts w:eastAsia="宋体" w:cs="Arial"/>
          <w:szCs w:val="32"/>
          <w:lang w:eastAsia="zh-CN"/>
        </w:rPr>
        <w:t xml:space="preserve">, including in particular </w:t>
      </w:r>
      <w:hyperlink r:id="rId13" w:history="1">
        <w:r>
          <w:rPr>
            <w:rFonts w:eastAsia="宋体" w:cs="Arial"/>
            <w:color w:val="0563C1"/>
            <w:szCs w:val="32"/>
            <w:u w:val="single"/>
          </w:rPr>
          <w:t>ISO Code of Conduct</w:t>
        </w:r>
      </w:hyperlink>
      <w:r>
        <w:rPr>
          <w:rFonts w:eastAsia="宋体" w:cs="Arial"/>
          <w:szCs w:val="32"/>
          <w:lang w:eastAsia="zh-CN"/>
        </w:rPr>
        <w:t xml:space="preserve">, </w:t>
      </w:r>
      <w:hyperlink r:id="rId14" w:history="1">
        <w:r>
          <w:rPr>
            <w:rFonts w:eastAsia="宋体" w:cs="Arial"/>
            <w:color w:val="0563C1"/>
            <w:szCs w:val="32"/>
            <w:u w:val="single"/>
          </w:rPr>
          <w:t>ISO Declaration for Participants in ISO Activities</w:t>
        </w:r>
      </w:hyperlink>
      <w:r>
        <w:rPr>
          <w:rFonts w:eastAsia="宋体" w:cs="Arial"/>
          <w:szCs w:val="32"/>
          <w:lang w:eastAsia="zh-CN"/>
        </w:rPr>
        <w:t xml:space="preserve">, </w:t>
      </w:r>
      <w:hyperlink r:id="rId15" w:history="1">
        <w:r>
          <w:rPr>
            <w:rFonts w:eastAsia="宋体" w:cs="Arial"/>
            <w:color w:val="0563C1"/>
            <w:szCs w:val="32"/>
            <w:u w:val="single"/>
          </w:rPr>
          <w:t>ISO Privacy and Copyright</w:t>
        </w:r>
      </w:hyperlink>
      <w:r>
        <w:rPr>
          <w:rFonts w:eastAsia="宋体" w:cs="Arial"/>
          <w:szCs w:val="32"/>
          <w:lang w:eastAsia="zh-CN"/>
        </w:rPr>
        <w:t xml:space="preserve"> policy, and </w:t>
      </w:r>
      <w:hyperlink r:id="rId16" w:history="1">
        <w:r>
          <w:rPr>
            <w:rFonts w:eastAsia="宋体" w:cs="Arial"/>
            <w:color w:val="0563C1"/>
            <w:szCs w:val="32"/>
            <w:u w:val="single"/>
          </w:rPr>
          <w:t>ISO Policy on Communication of Committee Work</w:t>
        </w:r>
      </w:hyperlink>
      <w:r>
        <w:rPr>
          <w:rFonts w:eastAsia="宋体" w:cs="Arial"/>
          <w:szCs w:val="32"/>
          <w:lang w:eastAsia="zh-CN"/>
        </w:rPr>
        <w:t>, and to consent to be bound by these policies.</w:t>
      </w:r>
    </w:p>
    <w:p w14:paraId="64C47D8A" w14:textId="77777777" w:rsidR="001C7FFB" w:rsidRPr="003102E3" w:rsidRDefault="001C7FFB">
      <w:pPr>
        <w:rPr>
          <w:rFonts w:eastAsia="宋体" w:cs="Arial"/>
          <w:lang w:eastAsia="zh-CN"/>
        </w:rPr>
      </w:pPr>
    </w:p>
    <w:p w14:paraId="6110F1DF" w14:textId="77777777" w:rsidR="001C7FFB" w:rsidRDefault="002814B9">
      <w:pPr>
        <w:pStyle w:val="1"/>
        <w:pageBreakBefore w:val="0"/>
        <w:rPr>
          <w:rFonts w:eastAsia="MS Gothic"/>
          <w:lang w:eastAsia="ja-JP"/>
        </w:rPr>
      </w:pPr>
      <w:bookmarkStart w:id="166" w:name="_Toc89416555"/>
      <w:bookmarkStart w:id="167" w:name="_Toc88642205"/>
      <w:bookmarkStart w:id="168" w:name="_Toc88654180"/>
      <w:bookmarkStart w:id="169" w:name="_Toc30726"/>
      <w:bookmarkStart w:id="170" w:name="_Toc27552"/>
      <w:bookmarkStart w:id="171" w:name="_Toc102074806"/>
      <w:bookmarkStart w:id="172" w:name="_Toc93051156"/>
      <w:bookmarkStart w:id="173" w:name="_Toc108985900"/>
      <w:bookmarkStart w:id="174" w:name="_Toc19880"/>
      <w:bookmarkStart w:id="175" w:name="_Toc2975"/>
      <w:bookmarkStart w:id="176" w:name="_Toc10169"/>
      <w:bookmarkStart w:id="177" w:name="_Toc29568"/>
      <w:bookmarkStart w:id="178" w:name="_Toc17905"/>
      <w:bookmarkStart w:id="179" w:name="_Toc27629"/>
      <w:bookmarkStart w:id="180" w:name="_Toc8732"/>
      <w:bookmarkStart w:id="181" w:name="_Toc23111"/>
      <w:bookmarkStart w:id="182" w:name="_Toc13638"/>
      <w:bookmarkStart w:id="183" w:name="_Toc14039"/>
      <w:bookmarkStart w:id="184" w:name="_Toc2407"/>
      <w:bookmarkStart w:id="185" w:name="_Toc18896"/>
      <w:bookmarkStart w:id="186" w:name="_Toc109420476"/>
      <w:bookmarkEnd w:id="166"/>
      <w:bookmarkEnd w:id="167"/>
      <w:bookmarkEnd w:id="168"/>
      <w:r>
        <w:rPr>
          <w:rFonts w:eastAsia="MS Gothic"/>
          <w:lang w:eastAsia="ja-JP"/>
        </w:rPr>
        <w:t>Source Code and IPR</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621BD093" w14:textId="0B2508F4" w:rsidR="001C7FFB" w:rsidRPr="00E700A8" w:rsidRDefault="002814B9">
      <w:pPr>
        <w:rPr>
          <w:rFonts w:eastAsia="宋体" w:cs="Arial"/>
          <w:lang w:eastAsia="zh-CN"/>
        </w:rPr>
      </w:pPr>
      <w:r w:rsidRPr="003102E3">
        <w:rPr>
          <w:rFonts w:eastAsia="宋体" w:cs="Arial"/>
          <w:lang w:eastAsia="zh-CN"/>
        </w:rPr>
        <w:t>There is no obligation of the proponent to release source code, provided experts are still able to conclude that technical evidence to commence standardi</w:t>
      </w:r>
      <w:r w:rsidRPr="003102E3">
        <w:rPr>
          <w:rFonts w:eastAsia="宋体" w:cs="Arial" w:hint="eastAsia"/>
          <w:lang w:eastAsia="zh-CN"/>
        </w:rPr>
        <w:t>z</w:t>
      </w:r>
      <w:r w:rsidRPr="003102E3">
        <w:rPr>
          <w:rFonts w:eastAsia="宋体" w:cs="Arial"/>
          <w:lang w:eastAsia="zh-CN"/>
        </w:rPr>
        <w:t>ation work exists.</w:t>
      </w:r>
    </w:p>
    <w:p w14:paraId="601D8C10" w14:textId="77777777" w:rsidR="001C7FFB" w:rsidRPr="003102E3" w:rsidRDefault="002814B9">
      <w:pPr>
        <w:rPr>
          <w:rFonts w:eastAsia="MS Mincho" w:cs="Arial"/>
          <w:lang w:val="en-GB"/>
        </w:rPr>
      </w:pPr>
      <w:r w:rsidRPr="009B36B0">
        <w:rPr>
          <w:rFonts w:eastAsia="MS Mincho" w:cs="Arial"/>
          <w:lang w:val="en-GB"/>
        </w:rPr>
        <w:lastRenderedPageBreak/>
        <w:t xml:space="preserve">Furthermore, </w:t>
      </w:r>
      <w:r w:rsidRPr="00AA6C04">
        <w:rPr>
          <w:rFonts w:eastAsia="宋体" w:cs="Arial"/>
          <w:lang w:eastAsia="zh-CN"/>
        </w:rPr>
        <w:t>respondent</w:t>
      </w:r>
      <w:r w:rsidRPr="009E3B7E">
        <w:rPr>
          <w:rFonts w:eastAsia="MS Mincho" w:cs="Arial"/>
          <w:lang w:val="en-GB"/>
        </w:rPr>
        <w:t>s are advised that this Call is being made subject to the common patent policy of ITU-T/IT</w:t>
      </w:r>
      <w:r w:rsidRPr="00D26E8A">
        <w:rPr>
          <w:rFonts w:eastAsia="MS Mincho" w:cs="Arial"/>
          <w:lang w:val="en-GB"/>
        </w:rPr>
        <w:t xml:space="preserve">U-R/ISO/IEC (refer to </w:t>
      </w:r>
      <w:hyperlink r:id="rId17" w:history="1">
        <w:r w:rsidRPr="003102E3">
          <w:rPr>
            <w:rFonts w:eastAsia="MS Mincho" w:cs="Arial"/>
            <w:color w:val="0563C1"/>
            <w:u w:val="single"/>
            <w:lang w:val="en-GB"/>
          </w:rPr>
          <w:t>www.itu.int/ITU-T/dbase/patent/patent-policy.html</w:t>
        </w:r>
      </w:hyperlink>
      <w:r w:rsidRPr="003102E3">
        <w:rPr>
          <w:rFonts w:eastAsia="MS Mincho" w:cs="Arial"/>
          <w:lang w:val="en-GB"/>
        </w:rPr>
        <w:t xml:space="preserve"> or Appendix I of </w:t>
      </w:r>
      <w:hyperlink r:id="rId18" w:history="1">
        <w:r w:rsidRPr="003102E3">
          <w:rPr>
            <w:rFonts w:eastAsia="MS Mincho" w:cs="Arial"/>
            <w:color w:val="0563C1"/>
            <w:u w:val="single"/>
            <w:lang w:val="en-GB"/>
          </w:rPr>
          <w:t>ISO/IEC Directives Part 1</w:t>
        </w:r>
      </w:hyperlink>
      <w:r w:rsidRPr="003102E3">
        <w:rPr>
          <w:rFonts w:eastAsia="MS Mincho" w:cs="Arial"/>
          <w:lang w:val="en-GB"/>
        </w:rPr>
        <w:t xml:space="preserve">).  </w:t>
      </w:r>
    </w:p>
    <w:p w14:paraId="68933AE5" w14:textId="77777777" w:rsidR="001C7FFB" w:rsidRPr="00E700A8" w:rsidRDefault="001C7FFB">
      <w:pPr>
        <w:rPr>
          <w:rFonts w:eastAsia="Calibri" w:cs="Arial"/>
          <w:lang w:val="en-GB"/>
        </w:rPr>
      </w:pPr>
    </w:p>
    <w:p w14:paraId="73475168" w14:textId="77777777" w:rsidR="001C7FFB" w:rsidRDefault="002814B9">
      <w:pPr>
        <w:pStyle w:val="1"/>
        <w:pageBreakBefore w:val="0"/>
        <w:rPr>
          <w:rFonts w:eastAsia="MS Gothic"/>
          <w:lang w:eastAsia="ja-JP"/>
        </w:rPr>
      </w:pPr>
      <w:bookmarkStart w:id="187" w:name="_Toc53064450"/>
      <w:bookmarkStart w:id="188" w:name="_Toc53064448"/>
      <w:bookmarkStart w:id="189" w:name="_Toc53557977"/>
      <w:bookmarkStart w:id="190" w:name="_Toc102074446"/>
      <w:bookmarkStart w:id="191" w:name="_Toc53064451"/>
      <w:bookmarkStart w:id="192" w:name="_Toc102074443"/>
      <w:bookmarkStart w:id="193" w:name="_Toc102074807"/>
      <w:bookmarkStart w:id="194" w:name="_Toc53557978"/>
      <w:bookmarkStart w:id="195" w:name="_Toc53062022"/>
      <w:bookmarkStart w:id="196" w:name="_Toc53557975"/>
      <w:bookmarkStart w:id="197" w:name="_Toc53064452"/>
      <w:bookmarkStart w:id="198" w:name="_Toc102074445"/>
      <w:bookmarkStart w:id="199" w:name="_Toc53557979"/>
      <w:bookmarkStart w:id="200" w:name="_Toc53557976"/>
      <w:bookmarkStart w:id="201" w:name="_Toc102074809"/>
      <w:bookmarkStart w:id="202" w:name="_Toc102074444"/>
      <w:bookmarkStart w:id="203" w:name="_Toc102074811"/>
      <w:bookmarkStart w:id="204" w:name="_Toc53062024"/>
      <w:bookmarkStart w:id="205" w:name="_Toc102074810"/>
      <w:bookmarkStart w:id="206" w:name="_Toc53062026"/>
      <w:bookmarkStart w:id="207" w:name="_Toc102074808"/>
      <w:bookmarkStart w:id="208" w:name="_Toc102074447"/>
      <w:bookmarkStart w:id="209" w:name="_Toc53064449"/>
      <w:bookmarkStart w:id="210" w:name="_Toc53062023"/>
      <w:bookmarkStart w:id="211" w:name="_Toc53062025"/>
      <w:bookmarkStart w:id="212" w:name="_Toc220647734"/>
      <w:bookmarkStart w:id="213" w:name="_Toc18497"/>
      <w:bookmarkStart w:id="214" w:name="_Toc30122"/>
      <w:bookmarkStart w:id="215" w:name="_Toc21629"/>
      <w:bookmarkStart w:id="216" w:name="_Toc30295"/>
      <w:bookmarkStart w:id="217" w:name="_Toc14603"/>
      <w:bookmarkStart w:id="218" w:name="_Toc7706"/>
      <w:bookmarkStart w:id="219" w:name="_Toc11099"/>
      <w:bookmarkStart w:id="220" w:name="_Toc27133"/>
      <w:bookmarkStart w:id="221" w:name="_Toc93051158"/>
      <w:bookmarkStart w:id="222" w:name="_Toc7701"/>
      <w:bookmarkStart w:id="223" w:name="_Toc108985901"/>
      <w:bookmarkStart w:id="224" w:name="_Toc30491"/>
      <w:bookmarkStart w:id="225" w:name="_Toc23751"/>
      <w:bookmarkStart w:id="226" w:name="_Toc102074812"/>
      <w:bookmarkStart w:id="227" w:name="_Toc3671"/>
      <w:bookmarkStart w:id="228" w:name="_Toc28363"/>
      <w:bookmarkStart w:id="229" w:name="_Toc23076"/>
      <w:bookmarkStart w:id="230" w:name="_Toc3553473"/>
      <w:bookmarkStart w:id="231" w:name="_Toc10942047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Pr>
          <w:rFonts w:eastAsia="MS Gothic"/>
          <w:lang w:eastAsia="ja-JP"/>
        </w:rPr>
        <w:t>Definitions</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120B0A68" w14:textId="6BC76BB4" w:rsidR="001C7FFB" w:rsidRPr="003102E3" w:rsidRDefault="002814B9">
      <w:pPr>
        <w:rPr>
          <w:rFonts w:eastAsia="Calibri" w:cs="Arial"/>
          <w:szCs w:val="32"/>
        </w:rPr>
      </w:pPr>
      <w:r w:rsidRPr="003102E3">
        <w:rPr>
          <w:rFonts w:eastAsia="Calibri" w:cs="Arial"/>
          <w:szCs w:val="32"/>
        </w:rPr>
        <w:t>The definitions for terms associated with this Call for Evidence can be found in section 1 of </w:t>
      </w:r>
      <w:sdt>
        <w:sdtPr>
          <w:rPr>
            <w:rFonts w:eastAsia="Calibri" w:cs="Arial"/>
            <w:szCs w:val="32"/>
          </w:rPr>
          <w:id w:val="-1747103583"/>
        </w:sdtPr>
        <w:sdtEndPr/>
        <w:sdtContent>
          <w:r w:rsidRPr="003102E3">
            <w:rPr>
              <w:rFonts w:eastAsia="Calibri" w:cs="Arial"/>
              <w:szCs w:val="32"/>
            </w:rPr>
            <w:fldChar w:fldCharType="begin"/>
          </w:r>
          <w:r w:rsidRPr="003B7BD1">
            <w:rPr>
              <w:rFonts w:eastAsia="Calibri" w:cs="Arial"/>
              <w:szCs w:val="32"/>
            </w:rPr>
            <w:instrText xml:space="preserve">CITATION w19201 \l 1033 </w:instrText>
          </w:r>
          <w:r w:rsidRPr="003102E3">
            <w:rPr>
              <w:rFonts w:eastAsia="Calibri" w:cs="Arial"/>
              <w:szCs w:val="32"/>
            </w:rPr>
            <w:fldChar w:fldCharType="separate"/>
          </w:r>
          <w:r w:rsidRPr="003B7BD1">
            <w:rPr>
              <w:rFonts w:eastAsia="Calibri" w:cs="Arial"/>
              <w:szCs w:val="32"/>
            </w:rPr>
            <w:t>[1]</w:t>
          </w:r>
          <w:r w:rsidRPr="003102E3">
            <w:rPr>
              <w:rFonts w:eastAsia="Calibri" w:cs="Arial"/>
              <w:szCs w:val="32"/>
            </w:rPr>
            <w:fldChar w:fldCharType="end"/>
          </w:r>
        </w:sdtContent>
      </w:sdt>
      <w:r w:rsidRPr="003102E3">
        <w:rPr>
          <w:rFonts w:eastAsia="Calibri" w:cs="Arial"/>
          <w:szCs w:val="32"/>
        </w:rPr>
        <w:t>.</w:t>
      </w:r>
    </w:p>
    <w:p w14:paraId="6CF2A3A6" w14:textId="77777777" w:rsidR="001C7FFB" w:rsidRPr="009B36B0" w:rsidRDefault="001C7FFB">
      <w:pPr>
        <w:rPr>
          <w:rFonts w:eastAsia="Calibri" w:cs="Arial"/>
        </w:rPr>
      </w:pPr>
    </w:p>
    <w:p w14:paraId="337D0261" w14:textId="77777777" w:rsidR="001C7FFB" w:rsidRDefault="002814B9">
      <w:pPr>
        <w:pStyle w:val="1"/>
        <w:pageBreakBefore w:val="0"/>
        <w:rPr>
          <w:rFonts w:eastAsia="MS Gothic"/>
          <w:lang w:eastAsia="ja-JP"/>
        </w:rPr>
      </w:pPr>
      <w:bookmarkStart w:id="232" w:name="_Toc6166"/>
      <w:bookmarkStart w:id="233" w:name="_Toc108985902"/>
      <w:bookmarkStart w:id="234" w:name="_Toc18560"/>
      <w:bookmarkStart w:id="235" w:name="_Toc23939"/>
      <w:bookmarkStart w:id="236" w:name="_Toc93051159"/>
      <w:bookmarkStart w:id="237" w:name="_Toc1836"/>
      <w:bookmarkStart w:id="238" w:name="_Toc15937"/>
      <w:bookmarkStart w:id="239" w:name="_Toc26852"/>
      <w:bookmarkStart w:id="240" w:name="_Toc19392"/>
      <w:bookmarkStart w:id="241" w:name="_Toc27578"/>
      <w:bookmarkStart w:id="242" w:name="_Toc26879"/>
      <w:bookmarkStart w:id="243" w:name="_Toc102074813"/>
      <w:bookmarkStart w:id="244" w:name="_Toc22122"/>
      <w:bookmarkStart w:id="245" w:name="_Toc32621"/>
      <w:bookmarkStart w:id="246" w:name="_Toc10049"/>
      <w:bookmarkStart w:id="247" w:name="_Toc28946"/>
      <w:bookmarkStart w:id="248" w:name="_Toc2441"/>
      <w:bookmarkStart w:id="249" w:name="_Toc109420478"/>
      <w:r>
        <w:rPr>
          <w:rFonts w:eastAsia="MS Gothic"/>
          <w:lang w:eastAsia="ja-JP"/>
        </w:rPr>
        <w:t>Documents of CfE Package</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Pr>
          <w:rFonts w:eastAsia="MS Gothic"/>
          <w:lang w:eastAsia="ja-JP"/>
        </w:rPr>
        <w:t xml:space="preserve"> </w:t>
      </w:r>
    </w:p>
    <w:p w14:paraId="5DD10C71" w14:textId="77777777" w:rsidR="001C7FFB" w:rsidRPr="003102E3" w:rsidRDefault="002814B9">
      <w:pPr>
        <w:rPr>
          <w:rFonts w:eastAsia="Calibri" w:cs="Arial"/>
          <w:szCs w:val="32"/>
          <w:lang w:eastAsia="ja-JP"/>
        </w:rPr>
      </w:pPr>
      <w:r w:rsidRPr="003102E3">
        <w:rPr>
          <w:rFonts w:eastAsia="Calibri" w:cs="Arial"/>
          <w:szCs w:val="32"/>
          <w:lang w:eastAsia="ja-JP"/>
        </w:rPr>
        <w:t>The CfE package consists of the following documents:</w:t>
      </w:r>
    </w:p>
    <w:p w14:paraId="37D736A6" w14:textId="7391B7A9" w:rsidR="001C7FFB" w:rsidRPr="00D26E8A" w:rsidRDefault="002814B9">
      <w:pPr>
        <w:pStyle w:val="aff5"/>
        <w:numPr>
          <w:ilvl w:val="0"/>
          <w:numId w:val="7"/>
        </w:numPr>
        <w:rPr>
          <w:rFonts w:eastAsia="Calibri" w:cs="Arial"/>
          <w:szCs w:val="32"/>
        </w:rPr>
      </w:pPr>
      <w:r w:rsidRPr="00E700A8">
        <w:rPr>
          <w:rFonts w:eastAsia="Calibri" w:cs="Arial"/>
          <w:szCs w:val="32"/>
        </w:rPr>
        <w:t>N</w:t>
      </w:r>
      <w:r w:rsidRPr="00AA6C04">
        <w:rPr>
          <w:rFonts w:eastAsia="宋体" w:cs="Arial"/>
          <w:szCs w:val="32"/>
          <w:lang w:eastAsia="zh-CN"/>
        </w:rPr>
        <w:t>00190</w:t>
      </w:r>
      <w:r w:rsidRPr="009E3B7E">
        <w:rPr>
          <w:rFonts w:eastAsia="Calibri" w:cs="Arial"/>
          <w:szCs w:val="32"/>
        </w:rPr>
        <w:t xml:space="preserve"> Requirements and Use Cases for Video Coding for Machines</w:t>
      </w:r>
    </w:p>
    <w:p w14:paraId="565851D9" w14:textId="77777777" w:rsidR="001C7FFB" w:rsidRPr="003B7BD1" w:rsidRDefault="002814B9">
      <w:pPr>
        <w:ind w:left="720"/>
        <w:rPr>
          <w:rFonts w:eastAsia="Calibri" w:cs="Arial"/>
          <w:szCs w:val="32"/>
        </w:rPr>
      </w:pPr>
      <w:r w:rsidRPr="00505810">
        <w:rPr>
          <w:rFonts w:eastAsia="Calibri" w:cs="Arial"/>
          <w:szCs w:val="32"/>
        </w:rPr>
        <w:t xml:space="preserve">This document describes the use cases where </w:t>
      </w:r>
      <w:r w:rsidRPr="00505810">
        <w:rPr>
          <w:rFonts w:eastAsia="宋体" w:cs="Arial"/>
          <w:szCs w:val="32"/>
          <w:lang w:eastAsia="zh-CN"/>
        </w:rPr>
        <w:t>response</w:t>
      </w:r>
      <w:r w:rsidRPr="00505810">
        <w:rPr>
          <w:rFonts w:eastAsia="Calibri" w:cs="Arial"/>
          <w:szCs w:val="32"/>
        </w:rPr>
        <w:t>s can be applied and what requirements the final standard needs to fulfill.</w:t>
      </w:r>
    </w:p>
    <w:p w14:paraId="3A78C71E" w14:textId="1F43B7CE" w:rsidR="001C7FFB" w:rsidRPr="003B7BD1" w:rsidRDefault="002814B9">
      <w:pPr>
        <w:pStyle w:val="aff5"/>
        <w:numPr>
          <w:ilvl w:val="0"/>
          <w:numId w:val="7"/>
        </w:numPr>
        <w:rPr>
          <w:rFonts w:eastAsia="Calibri" w:cs="Arial"/>
        </w:rPr>
      </w:pPr>
      <w:r w:rsidRPr="003B7BD1">
        <w:rPr>
          <w:rFonts w:eastAsia="Calibri" w:cs="Arial"/>
        </w:rPr>
        <w:t>N</w:t>
      </w:r>
      <w:r w:rsidRPr="003B7BD1">
        <w:rPr>
          <w:rFonts w:eastAsia="宋体" w:cs="Arial"/>
          <w:lang w:eastAsia="zh-CN"/>
        </w:rPr>
        <w:t>00215</w:t>
      </w:r>
      <w:r w:rsidRPr="003B7BD1">
        <w:rPr>
          <w:rFonts w:eastAsia="Calibri" w:cs="Arial"/>
        </w:rPr>
        <w:t xml:space="preserve"> Call for Evidence on Video Coding for Machines (this document)</w:t>
      </w:r>
    </w:p>
    <w:p w14:paraId="467BA6E2" w14:textId="77777777" w:rsidR="001C7FFB" w:rsidRPr="003B7BD1" w:rsidRDefault="002814B9">
      <w:pPr>
        <w:ind w:left="720"/>
        <w:rPr>
          <w:rFonts w:eastAsia="Calibri" w:cs="Arial"/>
          <w:szCs w:val="32"/>
        </w:rPr>
      </w:pPr>
      <w:r w:rsidRPr="003B7BD1">
        <w:rPr>
          <w:rFonts w:eastAsia="Calibri" w:cs="Arial"/>
          <w:szCs w:val="32"/>
        </w:rPr>
        <w:t>This document contains details about the submission process and the guidelines to follow. Furthermore, it describes who may participate and what the rules for participation are.</w:t>
      </w:r>
    </w:p>
    <w:p w14:paraId="29CF3ECF" w14:textId="77777777" w:rsidR="001C7FFB" w:rsidRPr="003B7BD1" w:rsidRDefault="001C7FFB">
      <w:pPr>
        <w:pStyle w:val="aff5"/>
        <w:rPr>
          <w:rFonts w:eastAsia="Calibri" w:cs="Arial"/>
        </w:rPr>
      </w:pPr>
    </w:p>
    <w:p w14:paraId="0EA95C80" w14:textId="77777777" w:rsidR="001C7FFB" w:rsidRDefault="002814B9">
      <w:pPr>
        <w:pStyle w:val="1"/>
        <w:pageBreakBefore w:val="0"/>
        <w:rPr>
          <w:rFonts w:eastAsia="MS Gothic"/>
          <w:lang w:eastAsia="ja-JP"/>
        </w:rPr>
      </w:pPr>
      <w:bookmarkStart w:id="250" w:name="_Toc53064458"/>
      <w:bookmarkStart w:id="251" w:name="_Toc52531764"/>
      <w:bookmarkStart w:id="252" w:name="_Toc52544149"/>
      <w:bookmarkStart w:id="253" w:name="_Toc52531996"/>
      <w:bookmarkStart w:id="254" w:name="_Toc52531760"/>
      <w:bookmarkStart w:id="255" w:name="_Toc52531762"/>
      <w:bookmarkStart w:id="256" w:name="_Toc52531995"/>
      <w:bookmarkStart w:id="257" w:name="_Toc53557988"/>
      <w:bookmarkStart w:id="258" w:name="_Toc53062030"/>
      <w:bookmarkStart w:id="259" w:name="_Toc53557984"/>
      <w:bookmarkStart w:id="260" w:name="_Toc53557985"/>
      <w:bookmarkStart w:id="261" w:name="_Toc53064459"/>
      <w:bookmarkStart w:id="262" w:name="_Toc52792763"/>
      <w:bookmarkStart w:id="263" w:name="_Toc52792756"/>
      <w:bookmarkStart w:id="264" w:name="_Toc53064457"/>
      <w:bookmarkStart w:id="265" w:name="_Toc52544148"/>
      <w:bookmarkStart w:id="266" w:name="_Toc52531763"/>
      <w:bookmarkStart w:id="267" w:name="_Toc52544150"/>
      <w:bookmarkStart w:id="268" w:name="_Toc53064462"/>
      <w:bookmarkStart w:id="269" w:name="_Toc52544153"/>
      <w:bookmarkStart w:id="270" w:name="_Toc52792762"/>
      <w:bookmarkStart w:id="271" w:name="_Toc52531997"/>
      <w:bookmarkStart w:id="272" w:name="_Toc52531758"/>
      <w:bookmarkStart w:id="273" w:name="_Toc52544154"/>
      <w:bookmarkStart w:id="274" w:name="_Toc52544147"/>
      <w:bookmarkStart w:id="275" w:name="_Toc53062031"/>
      <w:bookmarkStart w:id="276" w:name="_Toc52531992"/>
      <w:bookmarkStart w:id="277" w:name="_Toc53557986"/>
      <w:bookmarkStart w:id="278" w:name="_Toc53557987"/>
      <w:bookmarkStart w:id="279" w:name="_Toc53064460"/>
      <w:bookmarkStart w:id="280" w:name="_Toc52531994"/>
      <w:bookmarkStart w:id="281" w:name="_Toc53062029"/>
      <w:bookmarkStart w:id="282" w:name="_Toc53557982"/>
      <w:bookmarkStart w:id="283" w:name="_Toc53062034"/>
      <w:bookmarkStart w:id="284" w:name="_Toc52531761"/>
      <w:bookmarkStart w:id="285" w:name="_Toc52792758"/>
      <w:bookmarkStart w:id="286" w:name="_Toc52531759"/>
      <w:bookmarkStart w:id="287" w:name="_Toc52792760"/>
      <w:bookmarkStart w:id="288" w:name="_Toc52792759"/>
      <w:bookmarkStart w:id="289" w:name="_Toc52531765"/>
      <w:bookmarkStart w:id="290" w:name="_Toc53557989"/>
      <w:bookmarkStart w:id="291" w:name="_Toc52544152"/>
      <w:bookmarkStart w:id="292" w:name="_Toc53557983"/>
      <w:bookmarkStart w:id="293" w:name="_Toc53062036"/>
      <w:bookmarkStart w:id="294" w:name="_Toc53062033"/>
      <w:bookmarkStart w:id="295" w:name="_Toc52531998"/>
      <w:bookmarkStart w:id="296" w:name="_Toc52531991"/>
      <w:bookmarkStart w:id="297" w:name="_Toc52792761"/>
      <w:bookmarkStart w:id="298" w:name="_Toc53064461"/>
      <w:bookmarkStart w:id="299" w:name="_Toc53062032"/>
      <w:bookmarkStart w:id="300" w:name="_Toc53064455"/>
      <w:bookmarkStart w:id="301" w:name="_Toc52792757"/>
      <w:bookmarkStart w:id="302" w:name="_Toc53062035"/>
      <w:bookmarkStart w:id="303" w:name="_Toc52544151"/>
      <w:bookmarkStart w:id="304" w:name="_Toc52531993"/>
      <w:bookmarkStart w:id="305" w:name="_Toc53064456"/>
      <w:bookmarkStart w:id="306" w:name="_Toc14541"/>
      <w:bookmarkStart w:id="307" w:name="_Toc4179"/>
      <w:bookmarkStart w:id="308" w:name="_Toc19039"/>
      <w:bookmarkStart w:id="309" w:name="_Toc20472"/>
      <w:bookmarkStart w:id="310" w:name="_Toc22727"/>
      <w:bookmarkStart w:id="311" w:name="_Toc23891"/>
      <w:bookmarkStart w:id="312" w:name="_Toc3553474"/>
      <w:bookmarkStart w:id="313" w:name="_Toc5959"/>
      <w:bookmarkStart w:id="314" w:name="_Toc108985903"/>
      <w:bookmarkStart w:id="315" w:name="_Toc28323"/>
      <w:bookmarkStart w:id="316" w:name="_Toc10666"/>
      <w:bookmarkStart w:id="317" w:name="_Toc93051160"/>
      <w:bookmarkStart w:id="318" w:name="_Toc25142"/>
      <w:bookmarkStart w:id="319" w:name="_Toc28032"/>
      <w:bookmarkStart w:id="320" w:name="_Toc3744"/>
      <w:bookmarkStart w:id="321" w:name="_Toc102074814"/>
      <w:bookmarkStart w:id="322" w:name="_Toc29898"/>
      <w:bookmarkStart w:id="323" w:name="_Toc8520"/>
      <w:bookmarkStart w:id="324" w:name="_Toc10942047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Pr>
          <w:rFonts w:eastAsia="MS Gothic"/>
          <w:lang w:eastAsia="ja-JP"/>
        </w:rPr>
        <w:t>Submission Process</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124E510D" w14:textId="77777777" w:rsidR="001C7FFB" w:rsidRPr="003102E3" w:rsidRDefault="001C7FFB">
      <w:pPr>
        <w:rPr>
          <w:rFonts w:eastAsia="MS Gothic" w:cs="Arial"/>
          <w:lang w:eastAsia="ja-JP"/>
        </w:rPr>
      </w:pPr>
    </w:p>
    <w:p w14:paraId="61881C30" w14:textId="77777777" w:rsidR="001C7FFB" w:rsidRDefault="002814B9">
      <w:pPr>
        <w:pStyle w:val="2"/>
        <w:rPr>
          <w:rFonts w:eastAsia="MS Gothic"/>
          <w:lang w:eastAsia="ja-JP"/>
        </w:rPr>
      </w:pPr>
      <w:bookmarkStart w:id="325" w:name="_Toc6189"/>
      <w:bookmarkStart w:id="326" w:name="_Toc19203"/>
      <w:bookmarkStart w:id="327" w:name="_Toc5919"/>
      <w:bookmarkStart w:id="328" w:name="_Toc2235"/>
      <w:bookmarkStart w:id="329" w:name="_Toc24226"/>
      <w:bookmarkStart w:id="330" w:name="_Toc10515"/>
      <w:bookmarkStart w:id="331" w:name="_Toc30156"/>
      <w:bookmarkStart w:id="332" w:name="_Toc17824"/>
      <w:bookmarkStart w:id="333" w:name="_Toc7938"/>
      <w:bookmarkStart w:id="334" w:name="_Toc26737"/>
      <w:bookmarkStart w:id="335" w:name="_Toc108985904"/>
      <w:bookmarkStart w:id="336" w:name="_Toc8994"/>
      <w:bookmarkStart w:id="337" w:name="_Toc93051161"/>
      <w:bookmarkStart w:id="338" w:name="_Toc4768"/>
      <w:bookmarkStart w:id="339" w:name="_Toc31866"/>
      <w:bookmarkStart w:id="340" w:name="_Toc7115"/>
      <w:bookmarkStart w:id="341" w:name="_Toc102074815"/>
      <w:bookmarkStart w:id="342" w:name="_Toc109420480"/>
      <w:r>
        <w:rPr>
          <w:rFonts w:eastAsia="MS Gothic"/>
          <w:lang w:eastAsia="ja-JP"/>
        </w:rPr>
        <w:t>CfE Timeline Table</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3DAE4DAE" w14:textId="03EF0A05" w:rsidR="001C7FFB" w:rsidRPr="00E700A8" w:rsidRDefault="002814B9">
      <w:pPr>
        <w:rPr>
          <w:rFonts w:eastAsia="Calibri" w:cs="Arial"/>
          <w:szCs w:val="32"/>
          <w:lang w:eastAsia="ja-JP"/>
        </w:rPr>
      </w:pPr>
      <w:r w:rsidRPr="003102E3">
        <w:rPr>
          <w:rFonts w:eastAsia="Calibri" w:cs="Arial"/>
          <w:szCs w:val="32"/>
          <w:lang w:eastAsia="ja-JP"/>
        </w:rPr>
        <w:t xml:space="preserve">Each entry in </w:t>
      </w:r>
      <w:r w:rsidRPr="003102E3">
        <w:rPr>
          <w:rFonts w:eastAsia="Calibri" w:cs="Arial"/>
          <w:szCs w:val="32"/>
          <w:lang w:eastAsia="ja-JP"/>
        </w:rPr>
        <w:fldChar w:fldCharType="begin"/>
      </w:r>
      <w:r w:rsidRPr="003B7BD1">
        <w:rPr>
          <w:rFonts w:eastAsia="Calibri" w:cs="Arial"/>
          <w:szCs w:val="32"/>
          <w:lang w:eastAsia="ja-JP"/>
        </w:rPr>
        <w:instrText xml:space="preserve"> REF _Ref98856540 \h </w:instrText>
      </w:r>
      <w:r w:rsidRPr="003102E3">
        <w:rPr>
          <w:rFonts w:eastAsia="Calibri" w:cs="Arial"/>
          <w:szCs w:val="32"/>
          <w:lang w:eastAsia="ja-JP"/>
        </w:rPr>
      </w:r>
      <w:r w:rsidRPr="003102E3">
        <w:rPr>
          <w:rFonts w:eastAsia="Calibri" w:cs="Arial"/>
          <w:szCs w:val="32"/>
          <w:lang w:eastAsia="ja-JP"/>
        </w:rPr>
        <w:fldChar w:fldCharType="separate"/>
      </w:r>
      <w:r w:rsidRPr="003102E3">
        <w:rPr>
          <w:rFonts w:cs="Arial"/>
        </w:rPr>
        <w:t xml:space="preserve">Table </w:t>
      </w:r>
      <w:r w:rsidRPr="003B7BD1">
        <w:rPr>
          <w:rFonts w:cs="Arial"/>
        </w:rPr>
        <w:t>1</w:t>
      </w:r>
      <w:r w:rsidRPr="003102E3">
        <w:rPr>
          <w:rFonts w:eastAsia="Calibri" w:cs="Arial"/>
          <w:szCs w:val="32"/>
          <w:lang w:eastAsia="ja-JP"/>
        </w:rPr>
        <w:fldChar w:fldCharType="end"/>
      </w:r>
      <w:r w:rsidRPr="003102E3">
        <w:rPr>
          <w:rFonts w:eastAsia="Calibri" w:cs="Arial"/>
          <w:szCs w:val="32"/>
          <w:lang w:eastAsia="ja-JP"/>
        </w:rPr>
        <w:t xml:space="preserve"> is described in the section below. WG2 is the SC 29 working group WG2 MPEG Technical Requirements. Unless stated otherwise, deadlines refer to a specific day at 23:59 UTC.</w:t>
      </w:r>
    </w:p>
    <w:p w14:paraId="62E6E9CB" w14:textId="77777777" w:rsidR="001C7FFB" w:rsidRPr="003B7BD1" w:rsidRDefault="001C7FFB">
      <w:pPr>
        <w:spacing w:before="0" w:after="0"/>
        <w:rPr>
          <w:rFonts w:eastAsia="Calibri" w:cs="Arial"/>
          <w:lang w:eastAsia="ja-JP"/>
        </w:rPr>
      </w:pPr>
    </w:p>
    <w:p w14:paraId="4FA40BED" w14:textId="77777777" w:rsidR="001C7FFB" w:rsidRPr="003102E3" w:rsidRDefault="002814B9">
      <w:pPr>
        <w:pStyle w:val="a9"/>
        <w:keepNext/>
        <w:rPr>
          <w:rFonts w:cs="Arial"/>
          <w:b w:val="0"/>
          <w:bCs w:val="0"/>
          <w:szCs w:val="24"/>
        </w:rPr>
      </w:pPr>
      <w:bookmarkStart w:id="343" w:name="_Ref98856540"/>
      <w:bookmarkStart w:id="344" w:name="_Toc102081082"/>
      <w:bookmarkStart w:id="345" w:name="_Toc108986785"/>
      <w:bookmarkStart w:id="346" w:name="_Toc109420611"/>
      <w:r w:rsidRPr="003102E3">
        <w:rPr>
          <w:rFonts w:cs="Arial"/>
          <w:b w:val="0"/>
          <w:bCs w:val="0"/>
          <w:szCs w:val="24"/>
        </w:rPr>
        <w:t xml:space="preserve">Table </w:t>
      </w:r>
      <w:r w:rsidRPr="003102E3">
        <w:rPr>
          <w:rFonts w:cs="Arial"/>
          <w:b w:val="0"/>
          <w:bCs w:val="0"/>
          <w:szCs w:val="24"/>
        </w:rPr>
        <w:fldChar w:fldCharType="begin"/>
      </w:r>
      <w:r w:rsidRPr="003B7BD1">
        <w:rPr>
          <w:rFonts w:cs="Arial"/>
          <w:b w:val="0"/>
          <w:bCs w:val="0"/>
          <w:szCs w:val="24"/>
        </w:rPr>
        <w:instrText xml:space="preserve"> SEQ Table \* ARABIC </w:instrText>
      </w:r>
      <w:r w:rsidRPr="003102E3">
        <w:rPr>
          <w:rFonts w:cs="Arial"/>
          <w:b w:val="0"/>
          <w:bCs w:val="0"/>
          <w:szCs w:val="24"/>
        </w:rPr>
        <w:fldChar w:fldCharType="separate"/>
      </w:r>
      <w:r w:rsidRPr="003102E3">
        <w:rPr>
          <w:rFonts w:cs="Arial"/>
          <w:b w:val="0"/>
          <w:bCs w:val="0"/>
          <w:szCs w:val="24"/>
        </w:rPr>
        <w:t>1</w:t>
      </w:r>
      <w:r w:rsidRPr="003102E3">
        <w:rPr>
          <w:rFonts w:cs="Arial"/>
          <w:b w:val="0"/>
          <w:bCs w:val="0"/>
          <w:szCs w:val="24"/>
        </w:rPr>
        <w:fldChar w:fldCharType="end"/>
      </w:r>
      <w:bookmarkStart w:id="347" w:name="_Toc14456"/>
      <w:bookmarkStart w:id="348" w:name="_Toc17482"/>
      <w:bookmarkStart w:id="349" w:name="_Toc22528"/>
      <w:bookmarkStart w:id="350" w:name="_Toc12544"/>
      <w:bookmarkStart w:id="351" w:name="_Toc17917"/>
      <w:bookmarkStart w:id="352" w:name="_Toc22211"/>
      <w:bookmarkStart w:id="353" w:name="_Toc9058"/>
      <w:bookmarkStart w:id="354" w:name="_Toc16348"/>
      <w:bookmarkStart w:id="355" w:name="_Toc6187"/>
      <w:bookmarkStart w:id="356" w:name="_Toc11835"/>
      <w:bookmarkStart w:id="357" w:name="_Toc15824"/>
      <w:bookmarkStart w:id="358" w:name="_Toc17150"/>
      <w:bookmarkStart w:id="359" w:name="_Toc6454"/>
      <w:bookmarkStart w:id="360" w:name="_Toc11562"/>
      <w:bookmarkStart w:id="361" w:name="_Toc18538"/>
      <w:bookmarkStart w:id="362" w:name="_Toc19657"/>
      <w:bookmarkStart w:id="363" w:name="_Toc32367"/>
      <w:bookmarkStart w:id="364" w:name="_Toc28046"/>
      <w:bookmarkStart w:id="365" w:name="_Toc15700"/>
      <w:bookmarkStart w:id="366" w:name="_Toc5090"/>
      <w:bookmarkStart w:id="367" w:name="_Toc2213"/>
      <w:bookmarkStart w:id="368" w:name="_Toc9248"/>
      <w:bookmarkStart w:id="369" w:name="_Toc8389"/>
      <w:bookmarkStart w:id="370" w:name="_Toc18290"/>
      <w:bookmarkStart w:id="371" w:name="_Toc7464"/>
      <w:bookmarkStart w:id="372" w:name="_Toc20861"/>
      <w:bookmarkStart w:id="373" w:name="_Toc22635"/>
      <w:bookmarkStart w:id="374" w:name="_Toc9221"/>
      <w:bookmarkStart w:id="375" w:name="_Toc25117"/>
      <w:bookmarkStart w:id="376" w:name="_Toc21442"/>
      <w:bookmarkStart w:id="377" w:name="_Toc10035"/>
      <w:bookmarkEnd w:id="343"/>
      <w:r w:rsidRPr="003102E3">
        <w:rPr>
          <w:rFonts w:cs="Arial"/>
          <w:b w:val="0"/>
          <w:bCs w:val="0"/>
          <w:szCs w:val="24"/>
        </w:rPr>
        <w:t>. CfE Timeline</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tbl>
      <w:tblPr>
        <w:tblStyle w:val="TableGrid5"/>
        <w:tblW w:w="9443" w:type="dxa"/>
        <w:tblLayout w:type="fixed"/>
        <w:tblLook w:val="04A0" w:firstRow="1" w:lastRow="0" w:firstColumn="1" w:lastColumn="0" w:noHBand="0" w:noVBand="1"/>
      </w:tblPr>
      <w:tblGrid>
        <w:gridCol w:w="1166"/>
        <w:gridCol w:w="1518"/>
        <w:gridCol w:w="1706"/>
        <w:gridCol w:w="5053"/>
      </w:tblGrid>
      <w:tr w:rsidR="001C7FFB" w14:paraId="5A18973D" w14:textId="77777777">
        <w:tc>
          <w:tcPr>
            <w:tcW w:w="1166" w:type="dxa"/>
          </w:tcPr>
          <w:p w14:paraId="636A749D" w14:textId="77777777" w:rsidR="001C7FFB" w:rsidRPr="003B7BD1" w:rsidRDefault="002814B9">
            <w:pPr>
              <w:spacing w:before="0" w:after="0"/>
              <w:jc w:val="center"/>
              <w:rPr>
                <w:rFonts w:eastAsia="Calibri"/>
                <w:b/>
                <w:lang w:eastAsia="ja-JP"/>
              </w:rPr>
            </w:pPr>
            <w:r>
              <w:rPr>
                <w:rFonts w:eastAsia="Calibri"/>
                <w:b/>
                <w:lang w:eastAsia="ja-JP"/>
              </w:rPr>
              <w:t>Meeting</w:t>
            </w:r>
          </w:p>
        </w:tc>
        <w:tc>
          <w:tcPr>
            <w:tcW w:w="1518" w:type="dxa"/>
          </w:tcPr>
          <w:p w14:paraId="06088BFF" w14:textId="77777777" w:rsidR="001C7FFB" w:rsidRPr="003B7BD1" w:rsidRDefault="002814B9">
            <w:pPr>
              <w:spacing w:before="0" w:after="0"/>
              <w:jc w:val="center"/>
              <w:rPr>
                <w:rFonts w:eastAsia="Calibri"/>
                <w:b/>
                <w:lang w:eastAsia="ja-JP"/>
              </w:rPr>
            </w:pPr>
            <w:r>
              <w:rPr>
                <w:rFonts w:eastAsia="Calibri"/>
                <w:b/>
                <w:lang w:eastAsia="ja-JP"/>
              </w:rPr>
              <w:t>Date</w:t>
            </w:r>
          </w:p>
        </w:tc>
        <w:tc>
          <w:tcPr>
            <w:tcW w:w="1706" w:type="dxa"/>
          </w:tcPr>
          <w:p w14:paraId="10EF6AC4" w14:textId="77777777" w:rsidR="001C7FFB" w:rsidRPr="003B7BD1" w:rsidRDefault="002814B9">
            <w:pPr>
              <w:spacing w:before="0" w:after="0"/>
              <w:jc w:val="center"/>
              <w:rPr>
                <w:rFonts w:eastAsia="Calibri"/>
                <w:b/>
                <w:lang w:eastAsia="ja-JP"/>
              </w:rPr>
            </w:pPr>
            <w:r>
              <w:rPr>
                <w:rFonts w:eastAsia="Calibri"/>
                <w:b/>
                <w:lang w:eastAsia="ja-JP"/>
              </w:rPr>
              <w:t>Who</w:t>
            </w:r>
          </w:p>
        </w:tc>
        <w:tc>
          <w:tcPr>
            <w:tcW w:w="5053" w:type="dxa"/>
          </w:tcPr>
          <w:p w14:paraId="4BDF8C5D" w14:textId="77777777" w:rsidR="001C7FFB" w:rsidRPr="003B7BD1" w:rsidRDefault="002814B9">
            <w:pPr>
              <w:spacing w:before="0" w:after="0"/>
              <w:rPr>
                <w:rFonts w:eastAsia="Calibri"/>
                <w:b/>
                <w:lang w:eastAsia="ja-JP"/>
              </w:rPr>
            </w:pPr>
            <w:r>
              <w:rPr>
                <w:rFonts w:eastAsia="Calibri"/>
                <w:b/>
                <w:lang w:eastAsia="ja-JP"/>
              </w:rPr>
              <w:t>Action</w:t>
            </w:r>
          </w:p>
        </w:tc>
      </w:tr>
      <w:tr w:rsidR="001C7FFB" w14:paraId="7AF4718C" w14:textId="77777777">
        <w:tc>
          <w:tcPr>
            <w:tcW w:w="1166" w:type="dxa"/>
          </w:tcPr>
          <w:p w14:paraId="03F149AB" w14:textId="77777777" w:rsidR="001C7FFB" w:rsidRPr="003B7BD1" w:rsidRDefault="002814B9">
            <w:pPr>
              <w:spacing w:before="0" w:after="0"/>
              <w:jc w:val="center"/>
              <w:rPr>
                <w:rFonts w:eastAsia="Calibri"/>
                <w:lang w:eastAsia="ja-JP"/>
              </w:rPr>
            </w:pPr>
            <w:r>
              <w:rPr>
                <w:rFonts w:eastAsia="Calibri"/>
                <w:lang w:eastAsia="ja-JP"/>
              </w:rPr>
              <w:t>8</w:t>
            </w:r>
          </w:p>
        </w:tc>
        <w:tc>
          <w:tcPr>
            <w:tcW w:w="1518" w:type="dxa"/>
          </w:tcPr>
          <w:p w14:paraId="5AA3D7C5" w14:textId="77777777" w:rsidR="001C7FFB" w:rsidRDefault="002814B9">
            <w:pPr>
              <w:spacing w:before="0" w:after="0"/>
              <w:jc w:val="center"/>
              <w:rPr>
                <w:rFonts w:eastAsia="Calibri"/>
                <w:lang w:eastAsia="ja-JP"/>
              </w:rPr>
            </w:pPr>
            <w:r>
              <w:rPr>
                <w:rFonts w:eastAsia="Calibri"/>
                <w:lang w:eastAsia="ja-JP"/>
              </w:rPr>
              <w:t>Jul 2022</w:t>
            </w:r>
          </w:p>
          <w:p w14:paraId="5A9998AD" w14:textId="77777777" w:rsidR="001C7FFB" w:rsidRPr="003B7BD1" w:rsidRDefault="002814B9">
            <w:pPr>
              <w:spacing w:before="0" w:after="0"/>
              <w:jc w:val="center"/>
              <w:rPr>
                <w:rFonts w:eastAsia="Calibri"/>
                <w:lang w:eastAsia="ja-JP"/>
              </w:rPr>
            </w:pPr>
            <w:r>
              <w:rPr>
                <w:rFonts w:eastAsia="Calibri"/>
                <w:lang w:eastAsia="ja-JP"/>
              </w:rPr>
              <w:t>(18-22)</w:t>
            </w:r>
          </w:p>
        </w:tc>
        <w:tc>
          <w:tcPr>
            <w:tcW w:w="1706" w:type="dxa"/>
          </w:tcPr>
          <w:p w14:paraId="51830534" w14:textId="77777777" w:rsidR="001C7FFB" w:rsidRPr="003B7BD1" w:rsidRDefault="002814B9">
            <w:pPr>
              <w:spacing w:before="0" w:after="0"/>
              <w:jc w:val="center"/>
              <w:rPr>
                <w:rFonts w:eastAsia="Calibri"/>
                <w:lang w:eastAsia="ja-JP"/>
              </w:rPr>
            </w:pPr>
            <w:r>
              <w:rPr>
                <w:rFonts w:eastAsia="Calibri"/>
                <w:lang w:eastAsia="ja-JP"/>
              </w:rPr>
              <w:t>WG2</w:t>
            </w:r>
          </w:p>
        </w:tc>
        <w:tc>
          <w:tcPr>
            <w:tcW w:w="5053" w:type="dxa"/>
          </w:tcPr>
          <w:p w14:paraId="2A6B8C5C" w14:textId="77777777" w:rsidR="001C7FFB" w:rsidRPr="003B7BD1" w:rsidRDefault="002814B9">
            <w:pPr>
              <w:spacing w:before="0" w:after="0"/>
              <w:rPr>
                <w:rFonts w:eastAsia="Calibri"/>
                <w:lang w:eastAsia="ja-JP"/>
              </w:rPr>
            </w:pPr>
            <w:r>
              <w:rPr>
                <w:rFonts w:eastAsia="Calibri"/>
                <w:lang w:eastAsia="ja-JP"/>
              </w:rPr>
              <w:t>Issue Call for Evidence package</w:t>
            </w:r>
          </w:p>
        </w:tc>
      </w:tr>
      <w:tr w:rsidR="001C7FFB" w14:paraId="03E7766F" w14:textId="77777777">
        <w:tc>
          <w:tcPr>
            <w:tcW w:w="1166" w:type="dxa"/>
          </w:tcPr>
          <w:p w14:paraId="0EB4F6AF" w14:textId="77777777" w:rsidR="001C7FFB" w:rsidRPr="003B7BD1" w:rsidRDefault="001C7FFB">
            <w:pPr>
              <w:spacing w:before="0" w:after="0"/>
              <w:jc w:val="center"/>
              <w:rPr>
                <w:rFonts w:eastAsia="Calibri"/>
                <w:lang w:eastAsia="ja-JP"/>
              </w:rPr>
            </w:pPr>
          </w:p>
        </w:tc>
        <w:tc>
          <w:tcPr>
            <w:tcW w:w="1518" w:type="dxa"/>
          </w:tcPr>
          <w:p w14:paraId="4F683D90" w14:textId="77777777" w:rsidR="001C7FFB" w:rsidRPr="003B7BD1" w:rsidRDefault="002814B9">
            <w:pPr>
              <w:spacing w:before="0" w:after="0"/>
              <w:jc w:val="center"/>
              <w:rPr>
                <w:rFonts w:eastAsia="Calibri"/>
                <w:lang w:eastAsia="ja-JP"/>
              </w:rPr>
            </w:pPr>
            <w:r>
              <w:rPr>
                <w:rFonts w:eastAsia="宋体"/>
                <w:lang w:eastAsia="zh-CN"/>
              </w:rPr>
              <w:t xml:space="preserve">Aug </w:t>
            </w:r>
            <w:r>
              <w:rPr>
                <w:rFonts w:eastAsia="Calibri"/>
                <w:lang w:eastAsia="ja-JP"/>
              </w:rPr>
              <w:t>2022</w:t>
            </w:r>
            <w:r>
              <w:rPr>
                <w:rFonts w:eastAsia="宋体"/>
                <w:lang w:eastAsia="zh-CN"/>
              </w:rPr>
              <w:t xml:space="preserve"> </w:t>
            </w:r>
            <w:r>
              <w:rPr>
                <w:rFonts w:eastAsia="Calibri"/>
                <w:lang w:eastAsia="ja-JP"/>
              </w:rPr>
              <w:t>05</w:t>
            </w:r>
          </w:p>
        </w:tc>
        <w:tc>
          <w:tcPr>
            <w:tcW w:w="1706" w:type="dxa"/>
          </w:tcPr>
          <w:p w14:paraId="6D0E9AAC" w14:textId="77777777" w:rsidR="001C7FFB" w:rsidRPr="003B7BD1" w:rsidRDefault="002814B9">
            <w:pPr>
              <w:spacing w:before="0" w:after="0"/>
              <w:jc w:val="center"/>
              <w:rPr>
                <w:rFonts w:eastAsia="Calibri"/>
                <w:lang w:eastAsia="ja-JP"/>
              </w:rPr>
            </w:pPr>
            <w:r>
              <w:rPr>
                <w:rFonts w:eastAsia="Calibri"/>
                <w:lang w:eastAsia="ja-JP"/>
              </w:rPr>
              <w:t>WG2</w:t>
            </w:r>
          </w:p>
        </w:tc>
        <w:tc>
          <w:tcPr>
            <w:tcW w:w="5053" w:type="dxa"/>
          </w:tcPr>
          <w:p w14:paraId="64509EC2" w14:textId="77777777" w:rsidR="001C7FFB" w:rsidRPr="003B7BD1" w:rsidRDefault="002814B9">
            <w:pPr>
              <w:spacing w:before="0" w:after="0"/>
              <w:rPr>
                <w:rFonts w:eastAsia="Calibri"/>
                <w:lang w:eastAsia="ja-JP"/>
              </w:rPr>
            </w:pPr>
            <w:r>
              <w:rPr>
                <w:rFonts w:eastAsia="Calibri"/>
                <w:lang w:eastAsia="ja-JP"/>
              </w:rPr>
              <w:t>Verified version of the test material is available</w:t>
            </w:r>
          </w:p>
        </w:tc>
      </w:tr>
      <w:tr w:rsidR="001C7FFB" w14:paraId="0D758C7A" w14:textId="77777777">
        <w:tc>
          <w:tcPr>
            <w:tcW w:w="1166" w:type="dxa"/>
          </w:tcPr>
          <w:p w14:paraId="61B740C3" w14:textId="77777777" w:rsidR="001C7FFB" w:rsidRPr="003B7BD1" w:rsidRDefault="001C7FFB">
            <w:pPr>
              <w:spacing w:before="0" w:after="0"/>
              <w:jc w:val="center"/>
              <w:rPr>
                <w:rFonts w:eastAsia="Calibri"/>
                <w:lang w:eastAsia="ja-JP"/>
              </w:rPr>
            </w:pPr>
          </w:p>
        </w:tc>
        <w:tc>
          <w:tcPr>
            <w:tcW w:w="1518" w:type="dxa"/>
          </w:tcPr>
          <w:p w14:paraId="4E3C5AC5" w14:textId="77777777" w:rsidR="001C7FFB" w:rsidRDefault="002814B9">
            <w:pPr>
              <w:spacing w:before="0" w:after="0"/>
              <w:jc w:val="center"/>
              <w:rPr>
                <w:rFonts w:eastAsia="Calibri"/>
                <w:lang w:eastAsia="ja-JP"/>
              </w:rPr>
            </w:pPr>
            <w:r>
              <w:rPr>
                <w:rFonts w:eastAsia="Calibri"/>
                <w:lang w:eastAsia="ja-JP"/>
              </w:rPr>
              <w:t>Aug 2022</w:t>
            </w:r>
          </w:p>
          <w:p w14:paraId="7C7320EA" w14:textId="77777777" w:rsidR="001C7FFB" w:rsidRPr="003B7BD1" w:rsidRDefault="002814B9">
            <w:pPr>
              <w:spacing w:before="0" w:after="0"/>
              <w:jc w:val="center"/>
              <w:rPr>
                <w:rFonts w:eastAsia="Calibri"/>
                <w:lang w:eastAsia="ja-JP"/>
              </w:rPr>
            </w:pPr>
            <w:r>
              <w:rPr>
                <w:rFonts w:eastAsia="Calibri"/>
                <w:lang w:eastAsia="ja-JP"/>
              </w:rPr>
              <w:t>26</w:t>
            </w:r>
          </w:p>
        </w:tc>
        <w:tc>
          <w:tcPr>
            <w:tcW w:w="1706" w:type="dxa"/>
          </w:tcPr>
          <w:p w14:paraId="67C299AE" w14:textId="77777777" w:rsidR="001C7FFB" w:rsidRPr="003B7BD1" w:rsidRDefault="002814B9">
            <w:pPr>
              <w:spacing w:before="0" w:after="0"/>
              <w:jc w:val="center"/>
              <w:rPr>
                <w:rFonts w:eastAsia="Calibri"/>
                <w:lang w:eastAsia="ja-JP"/>
              </w:rPr>
            </w:pPr>
            <w:r>
              <w:rPr>
                <w:rFonts w:eastAsia="Calibri"/>
                <w:lang w:eastAsia="ja-JP"/>
              </w:rPr>
              <w:t>Respondent</w:t>
            </w:r>
          </w:p>
        </w:tc>
        <w:tc>
          <w:tcPr>
            <w:tcW w:w="5053" w:type="dxa"/>
          </w:tcPr>
          <w:p w14:paraId="2F8E9EF9" w14:textId="77777777" w:rsidR="001C7FFB" w:rsidRPr="003B7BD1" w:rsidRDefault="002814B9">
            <w:pPr>
              <w:spacing w:before="0" w:after="0"/>
              <w:rPr>
                <w:rFonts w:eastAsia="Calibri"/>
                <w:lang w:eastAsia="ja-JP"/>
              </w:rPr>
            </w:pPr>
            <w:r>
              <w:rPr>
                <w:rFonts w:eastAsia="Calibri"/>
                <w:lang w:eastAsia="ja-JP"/>
              </w:rPr>
              <w:t>Register</w:t>
            </w:r>
          </w:p>
        </w:tc>
      </w:tr>
      <w:tr w:rsidR="001C7FFB" w14:paraId="78FFDAEA" w14:textId="77777777">
        <w:tc>
          <w:tcPr>
            <w:tcW w:w="1166" w:type="dxa"/>
          </w:tcPr>
          <w:p w14:paraId="719AEBE0" w14:textId="77777777" w:rsidR="001C7FFB" w:rsidRPr="003B7BD1" w:rsidRDefault="001C7FFB">
            <w:pPr>
              <w:spacing w:before="0" w:after="0"/>
              <w:jc w:val="center"/>
              <w:rPr>
                <w:rFonts w:eastAsia="Calibri"/>
                <w:lang w:eastAsia="ja-JP"/>
              </w:rPr>
            </w:pPr>
          </w:p>
        </w:tc>
        <w:tc>
          <w:tcPr>
            <w:tcW w:w="1518" w:type="dxa"/>
          </w:tcPr>
          <w:p w14:paraId="5F57DC1F" w14:textId="77777777" w:rsidR="001C7FFB" w:rsidRPr="003B7BD1" w:rsidRDefault="002814B9">
            <w:pPr>
              <w:spacing w:before="0" w:after="0"/>
              <w:jc w:val="center"/>
              <w:rPr>
                <w:rFonts w:eastAsia="Calibri"/>
                <w:lang w:eastAsia="ja-JP"/>
              </w:rPr>
            </w:pPr>
            <w:r>
              <w:rPr>
                <w:rFonts w:eastAsia="宋体"/>
                <w:lang w:eastAsia="zh-CN"/>
              </w:rPr>
              <w:t xml:space="preserve">Oct </w:t>
            </w:r>
            <w:r>
              <w:rPr>
                <w:rFonts w:eastAsia="Calibri"/>
                <w:lang w:eastAsia="ja-JP"/>
              </w:rPr>
              <w:t>2022</w:t>
            </w:r>
            <w:r>
              <w:rPr>
                <w:rFonts w:eastAsia="宋体"/>
                <w:lang w:eastAsia="zh-CN"/>
              </w:rPr>
              <w:t xml:space="preserve"> </w:t>
            </w:r>
            <w:r>
              <w:rPr>
                <w:rFonts w:eastAsia="Calibri"/>
                <w:lang w:eastAsia="ja-JP"/>
              </w:rPr>
              <w:t>14</w:t>
            </w:r>
          </w:p>
        </w:tc>
        <w:tc>
          <w:tcPr>
            <w:tcW w:w="1706" w:type="dxa"/>
          </w:tcPr>
          <w:p w14:paraId="48A472E5" w14:textId="77777777" w:rsidR="001C7FFB" w:rsidRPr="003B7BD1" w:rsidRDefault="002814B9">
            <w:pPr>
              <w:spacing w:before="0" w:after="0"/>
              <w:jc w:val="center"/>
              <w:rPr>
                <w:rFonts w:eastAsia="宋体"/>
                <w:lang w:eastAsia="zh-CN"/>
              </w:rPr>
            </w:pPr>
            <w:r>
              <w:rPr>
                <w:rFonts w:eastAsia="宋体"/>
                <w:lang w:eastAsia="zh-CN"/>
              </w:rPr>
              <w:t>Respondent</w:t>
            </w:r>
          </w:p>
        </w:tc>
        <w:tc>
          <w:tcPr>
            <w:tcW w:w="5053" w:type="dxa"/>
          </w:tcPr>
          <w:p w14:paraId="67D888AA" w14:textId="77777777" w:rsidR="001C7FFB" w:rsidRPr="003B7BD1" w:rsidRDefault="002814B9">
            <w:pPr>
              <w:spacing w:before="0" w:after="0"/>
              <w:rPr>
                <w:rFonts w:eastAsia="Calibri"/>
                <w:lang w:eastAsia="ja-JP"/>
              </w:rPr>
            </w:pPr>
            <w:r>
              <w:rPr>
                <w:rFonts w:eastAsia="Calibri"/>
                <w:lang w:eastAsia="ja-JP"/>
              </w:rPr>
              <w:t>Submit</w:t>
            </w:r>
            <w:r>
              <w:rPr>
                <w:rFonts w:eastAsia="宋体"/>
                <w:lang w:eastAsia="zh-CN"/>
              </w:rPr>
              <w:t xml:space="preserve"> response</w:t>
            </w:r>
            <w:r>
              <w:rPr>
                <w:rFonts w:eastAsia="Calibri"/>
                <w:lang w:eastAsia="ja-JP"/>
              </w:rPr>
              <w:t xml:space="preserve"> as a contribution to the </w:t>
            </w:r>
            <w:r>
              <w:rPr>
                <w:rFonts w:eastAsia="宋体"/>
                <w:lang w:eastAsia="zh-CN"/>
              </w:rPr>
              <w:t>9</w:t>
            </w:r>
            <w:r>
              <w:rPr>
                <w:rFonts w:eastAsia="Calibri"/>
                <w:lang w:eastAsia="ja-JP"/>
              </w:rPr>
              <w:t>th WG 2 meeting</w:t>
            </w:r>
          </w:p>
        </w:tc>
      </w:tr>
      <w:tr w:rsidR="001C7FFB" w14:paraId="41D83C8B" w14:textId="77777777">
        <w:tc>
          <w:tcPr>
            <w:tcW w:w="1166" w:type="dxa"/>
          </w:tcPr>
          <w:p w14:paraId="0A7E3833" w14:textId="77777777" w:rsidR="001C7FFB" w:rsidRPr="003B7BD1" w:rsidRDefault="002814B9">
            <w:pPr>
              <w:spacing w:before="0" w:after="0"/>
              <w:jc w:val="center"/>
              <w:rPr>
                <w:rFonts w:eastAsia="Calibri"/>
                <w:lang w:eastAsia="ja-JP"/>
              </w:rPr>
            </w:pPr>
            <w:r>
              <w:rPr>
                <w:rFonts w:eastAsia="Calibri"/>
                <w:lang w:eastAsia="ja-JP"/>
              </w:rPr>
              <w:t>9</w:t>
            </w:r>
          </w:p>
        </w:tc>
        <w:tc>
          <w:tcPr>
            <w:tcW w:w="1518" w:type="dxa"/>
          </w:tcPr>
          <w:p w14:paraId="273EB34D" w14:textId="77777777" w:rsidR="001C7FFB" w:rsidRPr="003B7BD1" w:rsidRDefault="002814B9">
            <w:pPr>
              <w:spacing w:before="0" w:after="0"/>
              <w:jc w:val="center"/>
              <w:rPr>
                <w:rFonts w:eastAsia="Calibri"/>
                <w:lang w:eastAsia="ja-JP"/>
              </w:rPr>
            </w:pPr>
            <w:r>
              <w:rPr>
                <w:rFonts w:eastAsia="Calibri"/>
                <w:lang w:eastAsia="ja-JP"/>
              </w:rPr>
              <w:t>Oct 2022 (24-28)</w:t>
            </w:r>
          </w:p>
        </w:tc>
        <w:tc>
          <w:tcPr>
            <w:tcW w:w="1706" w:type="dxa"/>
          </w:tcPr>
          <w:p w14:paraId="2B716259" w14:textId="77777777" w:rsidR="001C7FFB" w:rsidRPr="003B7BD1" w:rsidRDefault="002814B9">
            <w:pPr>
              <w:spacing w:before="0" w:after="0"/>
              <w:jc w:val="center"/>
              <w:rPr>
                <w:rFonts w:eastAsia="Calibri"/>
                <w:lang w:eastAsia="ja-JP"/>
              </w:rPr>
            </w:pPr>
            <w:r>
              <w:rPr>
                <w:rFonts w:eastAsia="Calibri"/>
                <w:lang w:eastAsia="ja-JP"/>
              </w:rPr>
              <w:t>WG2</w:t>
            </w:r>
          </w:p>
        </w:tc>
        <w:tc>
          <w:tcPr>
            <w:tcW w:w="5053" w:type="dxa"/>
          </w:tcPr>
          <w:p w14:paraId="37D6ADD9" w14:textId="77777777" w:rsidR="001C7FFB" w:rsidRDefault="002814B9">
            <w:pPr>
              <w:spacing w:before="0" w:after="0"/>
              <w:rPr>
                <w:rFonts w:eastAsia="Calibri"/>
                <w:lang w:eastAsia="ja-JP"/>
              </w:rPr>
            </w:pPr>
            <w:r>
              <w:rPr>
                <w:rFonts w:eastAsia="宋体"/>
                <w:lang w:eastAsia="zh-CN"/>
              </w:rPr>
              <w:t>Discuss the</w:t>
            </w:r>
            <w:r>
              <w:rPr>
                <w:rFonts w:eastAsia="Calibri"/>
                <w:lang w:eastAsia="ja-JP"/>
              </w:rPr>
              <w:t xml:space="preserve"> Call for Evidence submissions and </w:t>
            </w:r>
            <w:r>
              <w:rPr>
                <w:rFonts w:eastAsia="宋体"/>
                <w:lang w:eastAsia="zh-CN"/>
              </w:rPr>
              <w:t>produce the CfE response report</w:t>
            </w:r>
            <w:r>
              <w:rPr>
                <w:rFonts w:eastAsia="Calibri"/>
                <w:lang w:eastAsia="ja-JP"/>
              </w:rPr>
              <w:t xml:space="preserve">. </w:t>
            </w:r>
          </w:p>
        </w:tc>
      </w:tr>
    </w:tbl>
    <w:p w14:paraId="1F976AC1" w14:textId="77777777" w:rsidR="001C7FFB" w:rsidRDefault="002814B9">
      <w:pPr>
        <w:pStyle w:val="2"/>
        <w:rPr>
          <w:rFonts w:eastAsia="MS Gothic"/>
          <w:lang w:eastAsia="ja-JP"/>
        </w:rPr>
      </w:pPr>
      <w:bookmarkStart w:id="378" w:name="_Toc98823939"/>
      <w:bookmarkStart w:id="379" w:name="_Toc102074454"/>
      <w:bookmarkStart w:id="380" w:name="_Toc102074475"/>
      <w:bookmarkStart w:id="381" w:name="_Toc102074817"/>
      <w:bookmarkStart w:id="382" w:name="_Toc102074820"/>
      <w:bookmarkStart w:id="383" w:name="_Toc95862963"/>
      <w:bookmarkStart w:id="384" w:name="_Toc102074453"/>
      <w:bookmarkStart w:id="385" w:name="_Toc102074818"/>
      <w:bookmarkStart w:id="386" w:name="_Toc102074457"/>
      <w:bookmarkStart w:id="387" w:name="_Toc102074838"/>
      <w:bookmarkStart w:id="388" w:name="_Toc102074474"/>
      <w:bookmarkStart w:id="389" w:name="_Toc102074456"/>
      <w:bookmarkStart w:id="390" w:name="_Toc102074816"/>
      <w:bookmarkStart w:id="391" w:name="_Toc102074839"/>
      <w:bookmarkStart w:id="392" w:name="_Toc102074819"/>
      <w:bookmarkStart w:id="393" w:name="_Toc102074821"/>
      <w:bookmarkStart w:id="394" w:name="_Toc102074452"/>
      <w:bookmarkStart w:id="395" w:name="_Toc102074455"/>
      <w:bookmarkStart w:id="396" w:name="_Toc3553476"/>
      <w:bookmarkStart w:id="397" w:name="_Toc30291"/>
      <w:bookmarkStart w:id="398" w:name="_Toc16080"/>
      <w:bookmarkStart w:id="399" w:name="_Toc20371"/>
      <w:bookmarkStart w:id="400" w:name="_Toc9088"/>
      <w:bookmarkStart w:id="401" w:name="_Toc22037"/>
      <w:bookmarkStart w:id="402" w:name="_Toc15056"/>
      <w:bookmarkStart w:id="403" w:name="_Toc7482"/>
      <w:bookmarkStart w:id="404" w:name="_Toc3427"/>
      <w:bookmarkStart w:id="405" w:name="_Toc93051163"/>
      <w:bookmarkStart w:id="406" w:name="_Toc18166"/>
      <w:bookmarkStart w:id="407" w:name="_Toc108985905"/>
      <w:bookmarkStart w:id="408" w:name="_Toc102074840"/>
      <w:bookmarkStart w:id="409" w:name="_Toc7086"/>
      <w:bookmarkStart w:id="410" w:name="_Toc14846"/>
      <w:bookmarkStart w:id="411" w:name="_Toc29749"/>
      <w:bookmarkStart w:id="412" w:name="_Toc109420481"/>
      <w:bookmarkStart w:id="413" w:name="_Toc220647740"/>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Pr>
          <w:rFonts w:eastAsia="MS Gothic"/>
          <w:lang w:eastAsia="ja-JP"/>
        </w:rPr>
        <w:t>Register</w:t>
      </w:r>
      <w:bookmarkEnd w:id="396"/>
      <w:r>
        <w:rPr>
          <w:rFonts w:eastAsia="MS Gothic"/>
          <w:lang w:eastAsia="ja-JP"/>
        </w:rPr>
        <w:t xml:space="preserve"> your participation</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eastAsia="MS Gothic"/>
          <w:lang w:eastAsia="ja-JP"/>
        </w:rPr>
        <w:t xml:space="preserve"> </w:t>
      </w:r>
    </w:p>
    <w:p w14:paraId="0EE721D1" w14:textId="02F63C6E" w:rsidR="001C7FFB" w:rsidRPr="00330B0F" w:rsidRDefault="002814B9">
      <w:pPr>
        <w:rPr>
          <w:rFonts w:eastAsia="Calibri" w:cs="Arial"/>
        </w:rPr>
      </w:pPr>
      <w:r w:rsidRPr="003102E3">
        <w:rPr>
          <w:rFonts w:eastAsia="Calibri" w:cs="Arial"/>
        </w:rPr>
        <w:t xml:space="preserve">Respondents must register on or before the date shown in the CfE Timeline </w:t>
      </w:r>
      <w:r w:rsidR="005E49B5">
        <w:rPr>
          <w:rFonts w:eastAsia="Calibri" w:cs="Arial"/>
        </w:rPr>
        <w:t>Table 1</w:t>
      </w:r>
      <w:r w:rsidRPr="003102E3">
        <w:rPr>
          <w:rFonts w:eastAsia="Calibri" w:cs="Arial"/>
        </w:rPr>
        <w:t xml:space="preserve">, an intention to participate in the CfE. Registering an intent is not binding and </w:t>
      </w:r>
      <w:r w:rsidRPr="00E700A8">
        <w:rPr>
          <w:rFonts w:eastAsia="Calibri" w:cs="Arial"/>
        </w:rPr>
        <w:t>registered parties are not required to make a submission. However, parties that do not register will not be able to make a submission. Each organization shall only register once. Register by sending an email to the people detailed in section </w:t>
      </w:r>
      <w:r w:rsidRPr="003102E3">
        <w:rPr>
          <w:rFonts w:eastAsia="Calibri" w:cs="Arial"/>
        </w:rPr>
        <w:fldChar w:fldCharType="begin"/>
      </w:r>
      <w:r w:rsidRPr="003B7BD1">
        <w:rPr>
          <w:rFonts w:eastAsia="Calibri" w:cs="Arial"/>
        </w:rPr>
        <w:instrText xml:space="preserve"> REF _Ref85210101 \r \h  \* MERGEFORMAT </w:instrText>
      </w:r>
      <w:r w:rsidRPr="003102E3">
        <w:rPr>
          <w:rFonts w:eastAsia="Calibri" w:cs="Arial"/>
        </w:rPr>
      </w:r>
      <w:r w:rsidRPr="003102E3">
        <w:rPr>
          <w:rFonts w:eastAsia="Calibri" w:cs="Arial"/>
        </w:rPr>
        <w:fldChar w:fldCharType="separate"/>
      </w:r>
      <w:r w:rsidRPr="003102E3">
        <w:rPr>
          <w:rFonts w:eastAsia="Calibri" w:cs="Arial"/>
        </w:rPr>
        <w:t>8</w:t>
      </w:r>
      <w:r w:rsidRPr="003102E3">
        <w:rPr>
          <w:rFonts w:eastAsia="Calibri" w:cs="Arial"/>
        </w:rPr>
        <w:fldChar w:fldCharType="end"/>
      </w:r>
      <w:r w:rsidRPr="003102E3">
        <w:rPr>
          <w:rFonts w:eastAsia="Calibri" w:cs="Arial"/>
        </w:rPr>
        <w:t>. This email should indicate</w:t>
      </w:r>
      <w:r w:rsidR="00176A70">
        <w:rPr>
          <w:rFonts w:eastAsia="Calibri" w:cs="Arial"/>
        </w:rPr>
        <w:t>:</w:t>
      </w:r>
    </w:p>
    <w:p w14:paraId="54090F23" w14:textId="77777777" w:rsidR="001C7FFB" w:rsidRPr="009B36B0" w:rsidRDefault="002814B9">
      <w:pPr>
        <w:numPr>
          <w:ilvl w:val="0"/>
          <w:numId w:val="8"/>
        </w:numPr>
        <w:spacing w:before="0" w:after="0"/>
        <w:contextualSpacing/>
        <w:rPr>
          <w:rFonts w:eastAsia="Calibri" w:cs="Arial"/>
        </w:rPr>
      </w:pPr>
      <w:r w:rsidRPr="00E700A8">
        <w:rPr>
          <w:rFonts w:eastAsia="Calibri" w:cs="Arial"/>
        </w:rPr>
        <w:t>Company name</w:t>
      </w:r>
    </w:p>
    <w:p w14:paraId="7A96A51A" w14:textId="77777777" w:rsidR="001C7FFB" w:rsidRPr="009E3B7E" w:rsidRDefault="002814B9">
      <w:pPr>
        <w:numPr>
          <w:ilvl w:val="0"/>
          <w:numId w:val="8"/>
        </w:numPr>
        <w:spacing w:before="0" w:after="0"/>
        <w:contextualSpacing/>
        <w:rPr>
          <w:rFonts w:eastAsia="Calibri" w:cs="Arial"/>
        </w:rPr>
      </w:pPr>
      <w:r w:rsidRPr="00AA6C04">
        <w:rPr>
          <w:rFonts w:eastAsia="Calibri" w:cs="Arial"/>
        </w:rPr>
        <w:lastRenderedPageBreak/>
        <w:t>Contact name and contact email address</w:t>
      </w:r>
    </w:p>
    <w:p w14:paraId="0048CC29" w14:textId="77777777" w:rsidR="001C7FFB" w:rsidRPr="00D26E8A" w:rsidRDefault="002814B9">
      <w:pPr>
        <w:numPr>
          <w:ilvl w:val="0"/>
          <w:numId w:val="8"/>
        </w:numPr>
        <w:spacing w:before="0" w:after="0"/>
        <w:contextualSpacing/>
        <w:rPr>
          <w:rFonts w:eastAsia="Calibri" w:cs="Arial"/>
        </w:rPr>
      </w:pPr>
      <w:r w:rsidRPr="00D26E8A">
        <w:rPr>
          <w:rFonts w:eastAsia="Calibri" w:cs="Arial"/>
        </w:rPr>
        <w:t>The number of submissions the respondent plans to submit</w:t>
      </w:r>
    </w:p>
    <w:p w14:paraId="03CD0229" w14:textId="77777777" w:rsidR="001C7FFB" w:rsidRPr="003B7BD1" w:rsidRDefault="002814B9">
      <w:pPr>
        <w:numPr>
          <w:ilvl w:val="0"/>
          <w:numId w:val="8"/>
        </w:numPr>
        <w:spacing w:before="0" w:after="0"/>
        <w:contextualSpacing/>
        <w:rPr>
          <w:rFonts w:eastAsia="Calibri" w:cs="Arial"/>
        </w:rPr>
      </w:pPr>
      <w:r w:rsidRPr="00505810">
        <w:rPr>
          <w:rFonts w:eastAsia="Calibri" w:cs="Arial"/>
        </w:rPr>
        <w:t>The envisioned scope of the submission(s) (e.g., will it process all or only some content types, will it meet all or only some requirements). This envisioned scope is not binding and is not a restriction on submissions but is rather for planning purposes only.</w:t>
      </w:r>
    </w:p>
    <w:p w14:paraId="6AD89A63" w14:textId="77777777" w:rsidR="001C7FFB" w:rsidRDefault="002814B9">
      <w:pPr>
        <w:pStyle w:val="2"/>
        <w:rPr>
          <w:rFonts w:eastAsia="MS Gothic"/>
          <w:lang w:eastAsia="ja-JP"/>
        </w:rPr>
      </w:pPr>
      <w:bookmarkStart w:id="414" w:name="_Toc102074479"/>
      <w:bookmarkStart w:id="415" w:name="_Toc102074478"/>
      <w:bookmarkStart w:id="416" w:name="_Toc102074841"/>
      <w:bookmarkStart w:id="417" w:name="_Toc102074477"/>
      <w:bookmarkStart w:id="418" w:name="_Toc102074843"/>
      <w:bookmarkStart w:id="419" w:name="_Toc102074842"/>
      <w:bookmarkStart w:id="420" w:name="_Toc102074844"/>
      <w:bookmarkStart w:id="421" w:name="_Toc31468"/>
      <w:bookmarkStart w:id="422" w:name="_Toc93051164"/>
      <w:bookmarkStart w:id="423" w:name="_Toc31607"/>
      <w:bookmarkStart w:id="424" w:name="_Toc18730"/>
      <w:bookmarkStart w:id="425" w:name="_Toc2196"/>
      <w:bookmarkStart w:id="426" w:name="_Toc3280"/>
      <w:bookmarkStart w:id="427" w:name="_Toc22096"/>
      <w:bookmarkStart w:id="428" w:name="_Toc17612"/>
      <w:bookmarkStart w:id="429" w:name="_Toc8611"/>
      <w:bookmarkStart w:id="430" w:name="_Toc18016"/>
      <w:bookmarkStart w:id="431" w:name="_Toc20631"/>
      <w:bookmarkStart w:id="432" w:name="_Toc19022"/>
      <w:bookmarkStart w:id="433" w:name="_Toc3528"/>
      <w:bookmarkStart w:id="434" w:name="_Toc108985906"/>
      <w:bookmarkStart w:id="435" w:name="_Toc109420482"/>
      <w:bookmarkEnd w:id="414"/>
      <w:bookmarkEnd w:id="415"/>
      <w:bookmarkEnd w:id="416"/>
      <w:bookmarkEnd w:id="417"/>
      <w:bookmarkEnd w:id="418"/>
      <w:bookmarkEnd w:id="419"/>
      <w:r>
        <w:rPr>
          <w:rFonts w:eastAsia="MS Gothic"/>
          <w:lang w:eastAsia="ja-JP"/>
        </w:rPr>
        <w:t>Mandatory Equipment, Software, and Data Components</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12A7B8B9" w14:textId="77777777" w:rsidR="001C7FFB" w:rsidRPr="009B36B0" w:rsidRDefault="002814B9">
      <w:pPr>
        <w:rPr>
          <w:rFonts w:eastAsia="Calibri" w:cs="Arial"/>
        </w:rPr>
      </w:pPr>
      <w:r w:rsidRPr="003102E3">
        <w:rPr>
          <w:rFonts w:eastAsia="Calibri" w:cs="Arial"/>
        </w:rPr>
        <w:t>The use of the following software and data components is required to regenerate the anchors used in the CfE. Where applicable, the same software and configuration shall be used for the proposed techno</w:t>
      </w:r>
      <w:r w:rsidRPr="00E700A8">
        <w:rPr>
          <w:rFonts w:eastAsia="Calibri" w:cs="Arial"/>
        </w:rPr>
        <w:t>logy as for the anchors, e.g., for converting YCbCr files to PNG FFmpeg shall be used.</w:t>
      </w:r>
    </w:p>
    <w:p w14:paraId="47663BFE" w14:textId="77777777" w:rsidR="001C7FFB" w:rsidRPr="003102E3" w:rsidRDefault="002814B9">
      <w:pPr>
        <w:numPr>
          <w:ilvl w:val="0"/>
          <w:numId w:val="8"/>
        </w:numPr>
        <w:spacing w:before="0" w:after="0"/>
        <w:contextualSpacing/>
        <w:rPr>
          <w:rFonts w:eastAsia="Calibri" w:cs="Arial"/>
        </w:rPr>
      </w:pPr>
      <w:r w:rsidRPr="00AA6C04">
        <w:rPr>
          <w:rFonts w:eastAsia="Calibri" w:cs="Arial"/>
        </w:rPr>
        <w:t xml:space="preserve">FFmpeg, version 4.2.2: </w:t>
      </w:r>
      <w:hyperlink r:id="rId19" w:history="1">
        <w:r w:rsidRPr="003102E3">
          <w:rPr>
            <w:rFonts w:eastAsia="Calibri" w:cs="Arial"/>
            <w:color w:val="0563C1"/>
            <w:u w:val="single"/>
          </w:rPr>
          <w:t>https://ffmpeg.org/releases</w:t>
        </w:r>
      </w:hyperlink>
      <w:r w:rsidRPr="003102E3">
        <w:rPr>
          <w:rFonts w:eastAsia="Calibri" w:cs="Arial"/>
        </w:rPr>
        <w:t xml:space="preserve"> </w:t>
      </w:r>
    </w:p>
    <w:p w14:paraId="38184E40" w14:textId="77777777" w:rsidR="001C7FFB" w:rsidRPr="003B7BD1" w:rsidRDefault="002814B9">
      <w:pPr>
        <w:numPr>
          <w:ilvl w:val="0"/>
          <w:numId w:val="8"/>
        </w:numPr>
        <w:spacing w:before="0" w:after="0"/>
        <w:contextualSpacing/>
        <w:rPr>
          <w:rFonts w:eastAsia="Calibri" w:cs="Arial"/>
        </w:rPr>
      </w:pPr>
      <w:r w:rsidRPr="003102E3">
        <w:rPr>
          <w:rFonts w:eastAsia="Calibri" w:cs="Arial"/>
        </w:rPr>
        <w:t xml:space="preserve">VTM, version 12.0: </w:t>
      </w:r>
      <w:hyperlink r:id="rId20" w:history="1">
        <w:r w:rsidRPr="003102E3">
          <w:rPr>
            <w:rFonts w:eastAsia="Calibri" w:cs="Arial"/>
            <w:color w:val="0563C1"/>
            <w:u w:val="single"/>
          </w:rPr>
          <w:t>https://vcgit.hhi.fraunhofer.de/jvet/VVCSoftware_VTM</w:t>
        </w:r>
      </w:hyperlink>
      <w:r w:rsidRPr="003B7BD1">
        <w:rPr>
          <w:rFonts w:eastAsia="Calibri" w:cs="Arial"/>
        </w:rPr>
        <w:t xml:space="preserve"> </w:t>
      </w:r>
    </w:p>
    <w:p w14:paraId="177EB1F6" w14:textId="77777777" w:rsidR="001C7FFB" w:rsidRPr="003102E3" w:rsidRDefault="001C7FFB">
      <w:pPr>
        <w:rPr>
          <w:rFonts w:eastAsia="Calibri" w:cs="Arial"/>
          <w:lang w:eastAsia="ja-JP"/>
        </w:rPr>
      </w:pPr>
      <w:bookmarkStart w:id="436" w:name="_Toc3553477"/>
    </w:p>
    <w:p w14:paraId="727DF37F" w14:textId="77777777" w:rsidR="001C7FFB" w:rsidRDefault="002814B9">
      <w:pPr>
        <w:pStyle w:val="2"/>
        <w:rPr>
          <w:rFonts w:eastAsia="MS Gothic"/>
          <w:lang w:eastAsia="ja-JP"/>
        </w:rPr>
      </w:pPr>
      <w:bookmarkStart w:id="437" w:name="_Toc27701"/>
      <w:bookmarkStart w:id="438" w:name="_Toc93051165"/>
      <w:bookmarkStart w:id="439" w:name="_Toc13316"/>
      <w:bookmarkStart w:id="440" w:name="_Toc19112"/>
      <w:bookmarkStart w:id="441" w:name="_Toc20537"/>
      <w:bookmarkStart w:id="442" w:name="_Toc9486"/>
      <w:bookmarkStart w:id="443" w:name="_Toc9881"/>
      <w:bookmarkStart w:id="444" w:name="_Ref86676420"/>
      <w:bookmarkStart w:id="445" w:name="_Toc18025"/>
      <w:bookmarkStart w:id="446" w:name="_Toc108985907"/>
      <w:bookmarkStart w:id="447" w:name="_Toc102074845"/>
      <w:bookmarkStart w:id="448" w:name="_Toc24930"/>
      <w:bookmarkStart w:id="449" w:name="_Toc6002"/>
      <w:bookmarkStart w:id="450" w:name="_Toc27980"/>
      <w:bookmarkStart w:id="451" w:name="_Toc30470"/>
      <w:bookmarkStart w:id="452" w:name="_Toc5551"/>
      <w:bookmarkStart w:id="453" w:name="_Toc12644"/>
      <w:bookmarkStart w:id="454" w:name="_Toc4144"/>
      <w:bookmarkStart w:id="455" w:name="_Toc109420483"/>
      <w:r>
        <w:rPr>
          <w:rFonts w:eastAsia="MS Gothic"/>
          <w:lang w:eastAsia="ja-JP"/>
        </w:rPr>
        <w:t xml:space="preserve">Access to Test </w:t>
      </w:r>
      <w:bookmarkEnd w:id="413"/>
      <w:r>
        <w:rPr>
          <w:rFonts w:eastAsia="MS Gothic"/>
          <w:lang w:eastAsia="ja-JP"/>
        </w:rPr>
        <w:t>Material</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64F333C3" w14:textId="5637DE64" w:rsidR="001C7FFB" w:rsidRPr="003B7BD1" w:rsidRDefault="002814B9">
      <w:pPr>
        <w:rPr>
          <w:rFonts w:eastAsia="Calibri" w:cs="Arial"/>
        </w:rPr>
      </w:pPr>
      <w:r w:rsidRPr="003102E3">
        <w:rPr>
          <w:rFonts w:eastAsia="宋体" w:cs="Arial"/>
          <w:lang w:eastAsia="zh-CN"/>
        </w:rPr>
        <w:t>Respondent</w:t>
      </w:r>
      <w:r w:rsidRPr="003102E3">
        <w:rPr>
          <w:rFonts w:eastAsia="Calibri" w:cs="Arial"/>
        </w:rPr>
        <w:t xml:space="preserve">s can obtain access to a verified version of the test material by the date shown in the CfE Timeline </w:t>
      </w:r>
      <w:r w:rsidR="005E49B5">
        <w:rPr>
          <w:rFonts w:eastAsia="Calibri" w:cs="Arial"/>
        </w:rPr>
        <w:t>Table 1</w:t>
      </w:r>
      <w:r w:rsidRPr="003102E3">
        <w:rPr>
          <w:rFonts w:eastAsia="Calibri" w:cs="Arial"/>
        </w:rPr>
        <w:t xml:space="preserve"> above. Although the datasets are currently publicly available, a verified collection of the data will be made available together with the anchor results. </w:t>
      </w:r>
      <w:r w:rsidRPr="00505810">
        <w:rPr>
          <w:rFonts w:eastAsia="Calibri" w:cs="Arial"/>
        </w:rPr>
        <w:t>The purpose of this verified collection of datasets is to be independent of changes made to the datasets, as MPEG does not own these datasets.</w:t>
      </w:r>
    </w:p>
    <w:p w14:paraId="1A24BB4B" w14:textId="3A422CA6" w:rsidR="001C7FFB" w:rsidRPr="003B7BD1" w:rsidRDefault="002814B9">
      <w:pPr>
        <w:rPr>
          <w:rFonts w:eastAsia="Calibri" w:cs="Arial"/>
        </w:rPr>
      </w:pPr>
      <w:r w:rsidRPr="003B7BD1">
        <w:rPr>
          <w:rFonts w:eastAsia="Calibri" w:cs="Arial"/>
        </w:rPr>
        <w:t>An overview of the datasets to be used can be found in A</w:t>
      </w:r>
      <w:r w:rsidRPr="003B7BD1">
        <w:rPr>
          <w:rFonts w:eastAsia="宋体" w:cs="Arial"/>
          <w:lang w:eastAsia="zh-CN"/>
        </w:rPr>
        <w:t>ppendix</w:t>
      </w:r>
      <w:r w:rsidRPr="003B7BD1">
        <w:rPr>
          <w:rFonts w:eastAsia="Calibri" w:cs="Arial"/>
        </w:rPr>
        <w:t xml:space="preserve"> </w:t>
      </w:r>
      <w:r w:rsidRPr="003B7BD1">
        <w:rPr>
          <w:rFonts w:eastAsia="宋体" w:cs="Arial"/>
          <w:lang w:eastAsia="zh-CN"/>
        </w:rPr>
        <w:t>A</w:t>
      </w:r>
      <w:r w:rsidRPr="003B7BD1">
        <w:rPr>
          <w:rFonts w:eastAsia="Calibri" w:cs="Arial"/>
        </w:rPr>
        <w:t xml:space="preserve"> in this document.</w:t>
      </w:r>
    </w:p>
    <w:p w14:paraId="2A5ACE24" w14:textId="3472E3AB" w:rsidR="001C7FFB" w:rsidRPr="003102E3" w:rsidRDefault="002814B9" w:rsidP="003B7BD1">
      <w:pPr>
        <w:pStyle w:val="ac"/>
        <w:rPr>
          <w:rFonts w:cs="Arial"/>
        </w:rPr>
      </w:pPr>
      <w:r w:rsidRPr="003B7BD1">
        <w:rPr>
          <w:rFonts w:eastAsia="宋体" w:cs="Arial"/>
          <w:lang w:eastAsia="zh-CN"/>
        </w:rPr>
        <w:t xml:space="preserve">Datasets and the corresponding </w:t>
      </w:r>
      <w:r w:rsidRPr="003B7BD1">
        <w:rPr>
          <w:rFonts w:eastAsia="Calibri" w:cs="Arial"/>
        </w:rPr>
        <w:t xml:space="preserve">scripts to generate the anchor results will be included in the test material. </w:t>
      </w:r>
      <w:r w:rsidRPr="003B7BD1">
        <w:rPr>
          <w:rFonts w:eastAsia="Calibri" w:cs="Arial"/>
          <w:lang w:eastAsia="ja-JP"/>
        </w:rPr>
        <w:t>The test material</w:t>
      </w:r>
      <w:r w:rsidRPr="003B7BD1">
        <w:rPr>
          <w:rFonts w:eastAsia="宋体" w:cs="Arial"/>
          <w:lang w:eastAsia="zh-CN"/>
        </w:rPr>
        <w:t xml:space="preserve"> can be access</w:t>
      </w:r>
      <w:r w:rsidRPr="003102E3">
        <w:rPr>
          <w:rFonts w:eastAsia="宋体" w:cs="Arial"/>
          <w:lang w:eastAsia="zh-CN"/>
        </w:rPr>
        <w:t>ed</w:t>
      </w:r>
      <w:r w:rsidRPr="003B7BD1">
        <w:rPr>
          <w:rFonts w:eastAsia="宋体" w:cs="Arial"/>
          <w:lang w:eastAsia="zh-CN"/>
        </w:rPr>
        <w:t xml:space="preserve"> at </w:t>
      </w:r>
      <w:hyperlink r:id="rId21" w:history="1">
        <w:r w:rsidRPr="003B7BD1">
          <w:rPr>
            <w:rStyle w:val="afe"/>
            <w:rFonts w:eastAsia="宋体" w:cs="Arial"/>
            <w:lang w:eastAsia="zh-CN"/>
          </w:rPr>
          <w:t>ftp://mpeg.org,</w:t>
        </w:r>
      </w:hyperlink>
      <w:r w:rsidRPr="003B7BD1">
        <w:rPr>
          <w:rFonts w:eastAsia="宋体" w:cs="Arial"/>
          <w:lang w:eastAsia="zh-CN"/>
        </w:rPr>
        <w:t xml:space="preserve"> </w:t>
      </w:r>
      <w:r w:rsidRPr="003102E3">
        <w:rPr>
          <w:rFonts w:eastAsia="宋体" w:cs="Arial"/>
          <w:lang w:eastAsia="zh-CN"/>
        </w:rPr>
        <w:t xml:space="preserve">and </w:t>
      </w:r>
      <w:r w:rsidRPr="003B7BD1">
        <w:rPr>
          <w:rFonts w:eastAsia="宋体" w:cs="Arial"/>
          <w:lang w:eastAsia="zh-CN"/>
        </w:rPr>
        <w:t>the username and password will be communicated</w:t>
      </w:r>
      <w:r w:rsidRPr="003B7BD1">
        <w:rPr>
          <w:rFonts w:eastAsia="Calibri" w:cs="Arial"/>
          <w:lang w:eastAsia="ja-JP"/>
        </w:rPr>
        <w:t xml:space="preserve"> by the VCM Co-chairs </w:t>
      </w:r>
      <w:r w:rsidRPr="003102E3">
        <w:rPr>
          <w:rFonts w:eastAsia="宋体" w:cs="Arial"/>
          <w:lang w:eastAsia="zh-CN"/>
        </w:rPr>
        <w:t xml:space="preserve">list in Chapter 8 </w:t>
      </w:r>
      <w:r w:rsidRPr="003B7BD1">
        <w:rPr>
          <w:rFonts w:eastAsia="Calibri" w:cs="Arial"/>
          <w:lang w:eastAsia="ja-JP"/>
        </w:rPr>
        <w:t xml:space="preserve">to </w:t>
      </w:r>
      <w:r w:rsidRPr="003102E3">
        <w:rPr>
          <w:rFonts w:eastAsia="宋体" w:cs="Arial"/>
          <w:lang w:eastAsia="zh-CN"/>
        </w:rPr>
        <w:t>interested parties</w:t>
      </w:r>
      <w:r w:rsidRPr="003B7BD1">
        <w:rPr>
          <w:rFonts w:eastAsia="宋体" w:cs="Arial"/>
          <w:lang w:eastAsia="zh-CN"/>
        </w:rPr>
        <w:t xml:space="preserve"> </w:t>
      </w:r>
      <w:r w:rsidRPr="003B7BD1">
        <w:rPr>
          <w:rFonts w:eastAsia="Calibri" w:cs="Arial"/>
          <w:lang w:eastAsia="ja-JP"/>
        </w:rPr>
        <w:t>directly</w:t>
      </w:r>
      <w:r w:rsidRPr="003102E3">
        <w:rPr>
          <w:rFonts w:eastAsia="宋体" w:cs="Arial"/>
          <w:lang w:eastAsia="zh-CN"/>
        </w:rPr>
        <w:t xml:space="preserve"> upon email request</w:t>
      </w:r>
      <w:r w:rsidRPr="003B7BD1">
        <w:rPr>
          <w:rFonts w:eastAsia="Calibri" w:cs="Arial"/>
          <w:lang w:eastAsia="ja-JP"/>
        </w:rPr>
        <w:t>.</w:t>
      </w:r>
    </w:p>
    <w:p w14:paraId="666DB525" w14:textId="77777777" w:rsidR="001C7FFB" w:rsidRPr="00AA6C04" w:rsidRDefault="001C7FFB">
      <w:pPr>
        <w:rPr>
          <w:rFonts w:eastAsia="宋体" w:cs="Arial"/>
          <w:lang w:eastAsia="zh-CN"/>
        </w:rPr>
      </w:pPr>
    </w:p>
    <w:p w14:paraId="19CB2935" w14:textId="77777777" w:rsidR="001C7FFB" w:rsidRDefault="002814B9">
      <w:pPr>
        <w:pStyle w:val="2"/>
        <w:rPr>
          <w:rFonts w:eastAsia="MS Gothic"/>
          <w:lang w:eastAsia="ja-JP"/>
        </w:rPr>
      </w:pPr>
      <w:bookmarkStart w:id="456" w:name="_Ref90545234"/>
      <w:bookmarkStart w:id="457" w:name="_Toc16703"/>
      <w:bookmarkStart w:id="458" w:name="_Toc15510"/>
      <w:bookmarkStart w:id="459" w:name="_Toc93051166"/>
      <w:bookmarkStart w:id="460" w:name="_Toc4441"/>
      <w:bookmarkStart w:id="461" w:name="_Toc22586"/>
      <w:bookmarkStart w:id="462" w:name="_Toc32591"/>
      <w:bookmarkStart w:id="463" w:name="_Toc4449"/>
      <w:bookmarkStart w:id="464" w:name="_Toc19806"/>
      <w:bookmarkStart w:id="465" w:name="_Toc19803"/>
      <w:bookmarkStart w:id="466" w:name="_Toc108985908"/>
      <w:bookmarkStart w:id="467" w:name="_Toc26328"/>
      <w:bookmarkStart w:id="468" w:name="_Toc11998"/>
      <w:bookmarkStart w:id="469" w:name="_Toc8991"/>
      <w:bookmarkStart w:id="470" w:name="_Toc20193"/>
      <w:bookmarkStart w:id="471" w:name="_Toc4591"/>
      <w:bookmarkStart w:id="472" w:name="_Toc952"/>
      <w:bookmarkStart w:id="473" w:name="_Toc109420484"/>
      <w:r>
        <w:rPr>
          <w:rFonts w:eastAsia="MS Gothic"/>
          <w:lang w:eastAsia="ja-JP"/>
        </w:rPr>
        <w:t xml:space="preserve">Conduct </w:t>
      </w:r>
      <w:bookmarkStart w:id="474" w:name="_Toc102074846"/>
      <w:r>
        <w:rPr>
          <w:rFonts w:eastAsia="MS Gothic"/>
          <w:lang w:eastAsia="ja-JP"/>
        </w:rPr>
        <w:t xml:space="preserve">Objective </w:t>
      </w:r>
      <w:bookmarkEnd w:id="456"/>
      <w:bookmarkEnd w:id="457"/>
      <w:bookmarkEnd w:id="458"/>
      <w:bookmarkEnd w:id="459"/>
      <w:bookmarkEnd w:id="474"/>
      <w:r>
        <w:rPr>
          <w:rFonts w:eastAsia="宋体"/>
          <w:lang w:eastAsia="zh-CN"/>
        </w:rPr>
        <w:t>Evaluations</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21F884C9" w14:textId="3FFF2A2A" w:rsidR="001C7FFB" w:rsidRPr="00505810" w:rsidRDefault="002814B9">
      <w:pPr>
        <w:rPr>
          <w:rFonts w:eastAsia="Calibri" w:cs="Arial"/>
        </w:rPr>
      </w:pPr>
      <w:r w:rsidRPr="003102E3">
        <w:rPr>
          <w:rFonts w:eastAsia="宋体" w:cs="Arial"/>
          <w:lang w:eastAsia="zh-CN"/>
        </w:rPr>
        <w:t>Respondent</w:t>
      </w:r>
      <w:r w:rsidRPr="003102E3">
        <w:rPr>
          <w:rFonts w:eastAsia="Calibri" w:cs="Arial"/>
        </w:rPr>
        <w:t xml:space="preserve">s must provide the objective measurement of the following parameters. Details on how to </w:t>
      </w:r>
      <w:r w:rsidRPr="00E700A8">
        <w:rPr>
          <w:rFonts w:eastAsia="Calibri" w:cs="Arial"/>
        </w:rPr>
        <w:t>measure the following metrics are given in</w:t>
      </w:r>
      <w:r w:rsidRPr="00AA6C04">
        <w:rPr>
          <w:rFonts w:eastAsia="宋体" w:cs="Arial"/>
          <w:lang w:eastAsia="zh-CN"/>
        </w:rPr>
        <w:t xml:space="preserve"> </w:t>
      </w:r>
      <w:r w:rsidRPr="009E3B7E">
        <w:rPr>
          <w:rFonts w:eastAsia="Calibri" w:cs="Arial"/>
        </w:rPr>
        <w:t>A</w:t>
      </w:r>
      <w:r>
        <w:rPr>
          <w:rFonts w:eastAsia="宋体" w:cs="Arial" w:hint="eastAsia"/>
          <w:lang w:eastAsia="zh-CN"/>
        </w:rPr>
        <w:t>ppendix</w:t>
      </w:r>
      <w:r w:rsidRPr="00AA6C04">
        <w:rPr>
          <w:rFonts w:eastAsia="宋体" w:cs="Arial"/>
          <w:lang w:eastAsia="zh-CN"/>
        </w:rPr>
        <w:t xml:space="preserve"> </w:t>
      </w:r>
      <w:r w:rsidRPr="00D26E8A">
        <w:rPr>
          <w:rFonts w:eastAsia="宋体" w:cs="Arial"/>
          <w:lang w:eastAsia="zh-CN"/>
        </w:rPr>
        <w:t>B</w:t>
      </w:r>
      <w:r w:rsidRPr="00D26E8A">
        <w:rPr>
          <w:rFonts w:eastAsia="Calibri" w:cs="Arial"/>
        </w:rPr>
        <w:t>.</w:t>
      </w:r>
    </w:p>
    <w:p w14:paraId="560AE524" w14:textId="77777777" w:rsidR="001C7FFB" w:rsidRPr="003B7BD1" w:rsidRDefault="002814B9">
      <w:pPr>
        <w:rPr>
          <w:rFonts w:eastAsia="Calibri" w:cs="Arial"/>
        </w:rPr>
      </w:pPr>
      <w:r w:rsidRPr="003B7BD1">
        <w:rPr>
          <w:rFonts w:eastAsia="Calibri" w:cs="Arial"/>
        </w:rPr>
        <w:t>The following objective results are to be reported:</w:t>
      </w:r>
    </w:p>
    <w:p w14:paraId="7B0572E9" w14:textId="642EF956" w:rsidR="001C7FFB" w:rsidRPr="00E700A8" w:rsidRDefault="002814B9">
      <w:pPr>
        <w:numPr>
          <w:ilvl w:val="0"/>
          <w:numId w:val="9"/>
        </w:numPr>
        <w:spacing w:before="0" w:after="0"/>
        <w:contextualSpacing/>
        <w:rPr>
          <w:rFonts w:eastAsia="Calibri" w:cs="Arial"/>
        </w:rPr>
      </w:pPr>
      <w:r w:rsidRPr="003B7BD1">
        <w:rPr>
          <w:rFonts w:eastAsia="Calibri" w:cs="Arial"/>
        </w:rPr>
        <w:t>Machine vision task performance (</w:t>
      </w:r>
      <w:r w:rsidRPr="003B7BD1">
        <w:rPr>
          <w:rFonts w:eastAsia="宋体" w:cs="Arial"/>
          <w:lang w:eastAsia="zh-CN"/>
        </w:rPr>
        <w:t>per-sequence and</w:t>
      </w:r>
      <w:r w:rsidRPr="003B7BD1">
        <w:rPr>
          <w:rFonts w:eastAsia="Calibri" w:cs="Arial"/>
        </w:rPr>
        <w:t xml:space="preserve"> overall MOTA for object tracking</w:t>
      </w:r>
      <w:r w:rsidR="003E51AA">
        <w:rPr>
          <w:rFonts w:eastAsia="Calibri" w:cs="Arial"/>
        </w:rPr>
        <w:t xml:space="preserve">, </w:t>
      </w:r>
      <w:r w:rsidR="003E51AA" w:rsidRPr="00015DFA">
        <w:rPr>
          <w:rFonts w:eastAsia="Calibri" w:cs="Arial"/>
        </w:rPr>
        <w:t>mAP@</w:t>
      </w:r>
      <w:r w:rsidR="003E51AA" w:rsidRPr="00015DFA">
        <w:rPr>
          <w:rFonts w:eastAsia="宋体" w:cs="Arial"/>
          <w:lang w:eastAsia="zh-CN"/>
        </w:rPr>
        <w:t>0.5</w:t>
      </w:r>
      <w:r w:rsidR="003E51AA" w:rsidRPr="00015DFA">
        <w:rPr>
          <w:rFonts w:eastAsia="Calibri" w:cs="Arial"/>
        </w:rPr>
        <w:t xml:space="preserve"> for instance segmentation</w:t>
      </w:r>
      <w:r w:rsidR="003E51AA">
        <w:rPr>
          <w:rFonts w:eastAsia="Calibri" w:cs="Arial"/>
        </w:rPr>
        <w:t xml:space="preserve"> and (optional) object detection</w:t>
      </w:r>
      <w:r w:rsidRPr="00330B0F">
        <w:rPr>
          <w:rFonts w:eastAsia="Calibri" w:cs="Arial"/>
        </w:rPr>
        <w:t>)</w:t>
      </w:r>
    </w:p>
    <w:p w14:paraId="50DB9655" w14:textId="77777777" w:rsidR="004E3529" w:rsidRPr="0082327A" w:rsidRDefault="004E3529" w:rsidP="004E3529">
      <w:pPr>
        <w:numPr>
          <w:ilvl w:val="0"/>
          <w:numId w:val="9"/>
        </w:numPr>
        <w:spacing w:before="0" w:after="0"/>
        <w:contextualSpacing/>
        <w:rPr>
          <w:rFonts w:eastAsia="Calibri" w:cs="Arial"/>
        </w:rPr>
      </w:pPr>
      <w:r w:rsidRPr="0082327A">
        <w:rPr>
          <w:rFonts w:eastAsia="Calibri" w:cs="Arial"/>
        </w:rPr>
        <w:t xml:space="preserve">For video dataset(s): </w:t>
      </w:r>
      <w:r w:rsidRPr="0082327A">
        <w:rPr>
          <w:rFonts w:eastAsia="宋体" w:cs="Arial"/>
          <w:lang w:eastAsia="zh-CN"/>
        </w:rPr>
        <w:t>Per-sequence and a</w:t>
      </w:r>
      <w:r w:rsidRPr="0082327A">
        <w:rPr>
          <w:rFonts w:eastAsia="Calibri" w:cs="Arial"/>
        </w:rPr>
        <w:t>verage of per-sequence bitrate (kbps)</w:t>
      </w:r>
    </w:p>
    <w:p w14:paraId="1B1656DF" w14:textId="79204050" w:rsidR="001C7FFB" w:rsidRPr="003102E3" w:rsidRDefault="002814B9">
      <w:pPr>
        <w:numPr>
          <w:ilvl w:val="0"/>
          <w:numId w:val="9"/>
        </w:numPr>
        <w:spacing w:before="0" w:after="0"/>
        <w:contextualSpacing/>
        <w:rPr>
          <w:rFonts w:eastAsia="Calibri" w:cs="Arial"/>
        </w:rPr>
      </w:pPr>
      <w:r w:rsidRPr="003102E3">
        <w:rPr>
          <w:rFonts w:eastAsia="Calibri" w:cs="Arial"/>
        </w:rPr>
        <w:t>For image dataset(s): B</w:t>
      </w:r>
      <w:r w:rsidR="005E49B5">
        <w:rPr>
          <w:rFonts w:eastAsia="Calibri" w:cs="Arial"/>
        </w:rPr>
        <w:t>PP</w:t>
      </w:r>
      <w:r w:rsidRPr="003102E3">
        <w:rPr>
          <w:rFonts w:eastAsia="Calibri" w:cs="Arial"/>
        </w:rPr>
        <w:t xml:space="preserve"> calculated from total compressed bits and total pixels of the dataset</w:t>
      </w:r>
    </w:p>
    <w:p w14:paraId="435B4B0B" w14:textId="77777777" w:rsidR="001C7FFB" w:rsidRPr="00505810" w:rsidRDefault="002814B9">
      <w:pPr>
        <w:numPr>
          <w:ilvl w:val="0"/>
          <w:numId w:val="9"/>
        </w:numPr>
        <w:spacing w:before="0" w:after="0"/>
        <w:contextualSpacing/>
        <w:rPr>
          <w:rFonts w:eastAsia="Calibri" w:cs="Arial"/>
        </w:rPr>
      </w:pPr>
      <w:r w:rsidRPr="009B36B0">
        <w:rPr>
          <w:rFonts w:eastAsia="宋体" w:cs="Arial"/>
          <w:lang w:eastAsia="zh-CN"/>
        </w:rPr>
        <w:t>Runtime: Encoding</w:t>
      </w:r>
      <w:r w:rsidRPr="00AA6C04">
        <w:rPr>
          <w:rFonts w:eastAsia="宋体" w:cs="Arial"/>
          <w:lang w:eastAsia="zh-CN"/>
        </w:rPr>
        <w:t>, d</w:t>
      </w:r>
      <w:r w:rsidRPr="009E3B7E">
        <w:rPr>
          <w:rFonts w:eastAsia="宋体" w:cs="Arial"/>
          <w:lang w:eastAsia="zh-CN"/>
        </w:rPr>
        <w:t>ecoding</w:t>
      </w:r>
      <w:r w:rsidRPr="00D26E8A">
        <w:rPr>
          <w:rFonts w:eastAsia="宋体" w:cs="Arial"/>
          <w:lang w:eastAsia="zh-CN"/>
        </w:rPr>
        <w:t xml:space="preserve"> and task time (part 1, part 2) </w:t>
      </w:r>
      <w:r w:rsidRPr="00505810">
        <w:rPr>
          <w:rFonts w:eastAsia="宋体" w:cs="Arial"/>
          <w:lang w:eastAsia="zh-CN"/>
        </w:rPr>
        <w:t>(optional)</w:t>
      </w:r>
    </w:p>
    <w:p w14:paraId="205AB519" w14:textId="77777777" w:rsidR="001C7FFB" w:rsidRPr="00505810" w:rsidRDefault="001C7FFB" w:rsidP="003B7BD1">
      <w:pPr>
        <w:numPr>
          <w:ilvl w:val="255"/>
          <w:numId w:val="0"/>
        </w:numPr>
        <w:spacing w:before="0" w:after="0"/>
        <w:contextualSpacing/>
        <w:rPr>
          <w:rFonts w:eastAsia="Calibri" w:cs="Arial"/>
        </w:rPr>
      </w:pPr>
    </w:p>
    <w:p w14:paraId="02AB6B6D" w14:textId="77777777" w:rsidR="001C7FFB" w:rsidRPr="003B7BD1" w:rsidRDefault="002814B9">
      <w:pPr>
        <w:spacing w:before="0" w:after="0"/>
        <w:contextualSpacing/>
        <w:rPr>
          <w:rFonts w:eastAsia="Calibri" w:cs="Arial"/>
        </w:rPr>
      </w:pPr>
      <w:r w:rsidRPr="003B7BD1">
        <w:rPr>
          <w:rFonts w:eastAsia="Calibri" w:cs="Arial"/>
        </w:rPr>
        <w:t>For each dataset and task, objective results are to be presented as follows:</w:t>
      </w:r>
    </w:p>
    <w:p w14:paraId="0544D771" w14:textId="715C0341" w:rsidR="001C7FFB" w:rsidRPr="00505810" w:rsidRDefault="002814B9">
      <w:pPr>
        <w:numPr>
          <w:ilvl w:val="0"/>
          <w:numId w:val="9"/>
        </w:numPr>
        <w:spacing w:before="0" w:after="0"/>
        <w:contextualSpacing/>
        <w:rPr>
          <w:rFonts w:eastAsia="Calibri" w:cs="Arial"/>
        </w:rPr>
      </w:pPr>
      <w:r w:rsidRPr="003B7BD1">
        <w:rPr>
          <w:rFonts w:eastAsia="Calibri" w:cs="Arial"/>
        </w:rPr>
        <w:t>Tabular presentation</w:t>
      </w:r>
      <w:r w:rsidRPr="003B7BD1">
        <w:rPr>
          <w:rFonts w:eastAsia="宋体" w:cs="Arial"/>
          <w:lang w:eastAsia="zh-CN"/>
        </w:rPr>
        <w:t xml:space="preserve"> of </w:t>
      </w:r>
      <w:r w:rsidR="003102E3">
        <w:rPr>
          <w:rFonts w:eastAsia="宋体" w:cs="Arial"/>
          <w:lang w:eastAsia="zh-CN"/>
        </w:rPr>
        <w:t>Bitrate/</w:t>
      </w:r>
      <w:r w:rsidRPr="00330B0F">
        <w:rPr>
          <w:rFonts w:eastAsia="宋体" w:cs="Arial"/>
          <w:lang w:eastAsia="zh-CN"/>
        </w:rPr>
        <w:t>BPP/</w:t>
      </w:r>
      <w:r w:rsidR="003102E3">
        <w:rPr>
          <w:rFonts w:eastAsia="宋体" w:cs="Arial"/>
          <w:lang w:eastAsia="zh-CN"/>
        </w:rPr>
        <w:t>MOTA/</w:t>
      </w:r>
      <w:r w:rsidRPr="00330B0F">
        <w:rPr>
          <w:rFonts w:eastAsia="宋体" w:cs="Arial"/>
          <w:lang w:eastAsia="zh-CN"/>
        </w:rPr>
        <w:t>mAP</w:t>
      </w:r>
      <w:r w:rsidRPr="00AA6C04">
        <w:rPr>
          <w:rFonts w:eastAsia="宋体" w:cs="Arial"/>
          <w:lang w:eastAsia="zh-CN"/>
        </w:rPr>
        <w:t>/</w:t>
      </w:r>
      <w:r w:rsidRPr="00D26E8A">
        <w:rPr>
          <w:rFonts w:eastAsia="宋体" w:cs="Arial"/>
          <w:lang w:eastAsia="zh-CN"/>
        </w:rPr>
        <w:t>Runtime</w:t>
      </w:r>
    </w:p>
    <w:p w14:paraId="3D09CF4A" w14:textId="0C04F247" w:rsidR="001C7FFB" w:rsidRPr="00D26E8A" w:rsidRDefault="002814B9">
      <w:pPr>
        <w:numPr>
          <w:ilvl w:val="0"/>
          <w:numId w:val="9"/>
        </w:numPr>
        <w:spacing w:before="0" w:after="0"/>
        <w:contextualSpacing/>
        <w:rPr>
          <w:rFonts w:eastAsia="Calibri" w:cs="Arial"/>
        </w:rPr>
      </w:pPr>
      <w:r w:rsidRPr="003B7BD1">
        <w:rPr>
          <w:rFonts w:eastAsia="Calibri" w:cs="Arial"/>
        </w:rPr>
        <w:t>BD-rate</w:t>
      </w:r>
      <w:r w:rsidR="003E51AA">
        <w:rPr>
          <w:rFonts w:eastAsia="Calibri" w:cs="Arial"/>
        </w:rPr>
        <w:t>, BD-[MOTA/mAP]</w:t>
      </w:r>
      <w:r w:rsidRPr="00330B0F">
        <w:rPr>
          <w:rFonts w:eastAsia="Calibri" w:cs="Arial"/>
        </w:rPr>
        <w:t xml:space="preserve"> </w:t>
      </w:r>
      <w:r w:rsidRPr="00AA6C04">
        <w:rPr>
          <w:rFonts w:cs="Arial"/>
        </w:rPr>
        <w:t xml:space="preserve">(mAP/MOTA vs. </w:t>
      </w:r>
      <w:r w:rsidR="003102E3">
        <w:rPr>
          <w:rFonts w:cs="Arial"/>
        </w:rPr>
        <w:t>bitrate/</w:t>
      </w:r>
      <w:r w:rsidRPr="00330B0F">
        <w:rPr>
          <w:rFonts w:cs="Arial"/>
        </w:rPr>
        <w:t>BPP</w:t>
      </w:r>
      <w:r w:rsidRPr="00AA6C04">
        <w:rPr>
          <w:rFonts w:cs="Arial"/>
        </w:rPr>
        <w:t xml:space="preserve">) </w:t>
      </w:r>
      <w:r w:rsidRPr="009E3B7E">
        <w:rPr>
          <w:rFonts w:eastAsia="Calibri" w:cs="Arial"/>
        </w:rPr>
        <w:t>gain compared to feature anchor</w:t>
      </w:r>
    </w:p>
    <w:p w14:paraId="3C620E0F" w14:textId="599B4715" w:rsidR="001C7FFB" w:rsidRPr="00E700A8" w:rsidRDefault="002814B9">
      <w:pPr>
        <w:numPr>
          <w:ilvl w:val="0"/>
          <w:numId w:val="9"/>
        </w:numPr>
        <w:spacing w:before="0" w:after="0"/>
        <w:contextualSpacing/>
        <w:rPr>
          <w:rFonts w:eastAsia="Calibri" w:cs="Arial"/>
        </w:rPr>
      </w:pPr>
      <w:r w:rsidRPr="00505810">
        <w:rPr>
          <w:rFonts w:eastAsia="Calibri" w:cs="Arial"/>
        </w:rPr>
        <w:t xml:space="preserve">RD curve showing task performance vs </w:t>
      </w:r>
      <w:r w:rsidR="003102E3">
        <w:rPr>
          <w:rFonts w:eastAsia="Calibri" w:cs="Arial"/>
        </w:rPr>
        <w:t>bitrate/BPP</w:t>
      </w:r>
      <w:r w:rsidRPr="00AA6C04">
        <w:rPr>
          <w:rFonts w:eastAsia="Calibri" w:cs="Arial"/>
        </w:rPr>
        <w:t xml:space="preserve"> for the result and for corresponding feature anchor and informative </w:t>
      </w:r>
      <w:r w:rsidRPr="00330B0F">
        <w:rPr>
          <w:rFonts w:eastAsia="Calibri" w:cs="Arial"/>
        </w:rPr>
        <w:t xml:space="preserve">anchor. </w:t>
      </w:r>
    </w:p>
    <w:p w14:paraId="18C22B3F" w14:textId="77777777" w:rsidR="001C7FFB" w:rsidRPr="009B36B0" w:rsidRDefault="001C7FFB">
      <w:pPr>
        <w:spacing w:before="0" w:after="0"/>
        <w:ind w:left="720"/>
        <w:contextualSpacing/>
        <w:rPr>
          <w:rFonts w:eastAsia="Calibri" w:cs="Arial"/>
        </w:rPr>
      </w:pPr>
    </w:p>
    <w:p w14:paraId="1A90F9E2" w14:textId="77777777" w:rsidR="001C7FFB" w:rsidRDefault="002814B9">
      <w:pPr>
        <w:rPr>
          <w:rFonts w:eastAsia="Calibri" w:cs="Arial"/>
        </w:rPr>
      </w:pPr>
      <w:r>
        <w:rPr>
          <w:rFonts w:eastAsia="Calibri" w:cs="Arial"/>
        </w:rPr>
        <w:t>A template for the submission of this information is given in</w:t>
      </w:r>
      <w:r>
        <w:rPr>
          <w:rFonts w:eastAsia="宋体" w:cs="Arial"/>
          <w:lang w:eastAsia="zh-CN"/>
        </w:rPr>
        <w:t xml:space="preserve"> the attached excel document</w:t>
      </w:r>
      <w:r>
        <w:rPr>
          <w:rFonts w:eastAsia="Calibri" w:cs="Arial"/>
        </w:rPr>
        <w:t xml:space="preserve">. The </w:t>
      </w:r>
      <w:r>
        <w:rPr>
          <w:rFonts w:eastAsia="宋体" w:cs="Arial"/>
          <w:lang w:eastAsia="zh-CN"/>
        </w:rPr>
        <w:t>respondent</w:t>
      </w:r>
      <w:r>
        <w:rPr>
          <w:rFonts w:eastAsia="Calibri" w:cs="Arial"/>
        </w:rPr>
        <w:t xml:space="preserve"> shall include a summary of the objective results in the contribution document describing the proposed technology. This shall include a description of the any software libraries, hardware and software environment where the objective evaluation is performed.</w:t>
      </w:r>
    </w:p>
    <w:p w14:paraId="46CF0D2C" w14:textId="79733E8C" w:rsidR="001C7FFB" w:rsidRDefault="002814B9">
      <w:pPr>
        <w:rPr>
          <w:rFonts w:eastAsia="Calibri" w:cs="Arial"/>
        </w:rPr>
      </w:pPr>
      <w:r>
        <w:rPr>
          <w:rFonts w:eastAsia="Calibri" w:cs="Arial"/>
        </w:rPr>
        <w:t xml:space="preserve">The performance for the machine vision tasks shall be evaluated </w:t>
      </w:r>
      <w:r>
        <w:rPr>
          <w:rFonts w:eastAsia="宋体" w:cs="Arial"/>
          <w:lang w:eastAsia="zh-CN"/>
        </w:rPr>
        <w:t xml:space="preserve">against </w:t>
      </w:r>
      <w:r>
        <w:rPr>
          <w:rFonts w:eastAsia="Calibri" w:cs="Arial"/>
        </w:rPr>
        <w:t xml:space="preserve">the </w:t>
      </w:r>
      <w:r>
        <w:rPr>
          <w:rFonts w:eastAsia="宋体" w:cs="Arial"/>
          <w:lang w:eastAsia="zh-CN"/>
        </w:rPr>
        <w:t xml:space="preserve">anchors produced using the following </w:t>
      </w:r>
      <w:r>
        <w:rPr>
          <w:rFonts w:eastAsia="Calibri" w:cs="Arial"/>
        </w:rPr>
        <w:t>neural networks</w:t>
      </w:r>
      <w:r>
        <w:rPr>
          <w:rFonts w:eastAsia="宋体" w:cs="Arial"/>
          <w:lang w:eastAsia="zh-CN"/>
        </w:rPr>
        <w:t>:</w:t>
      </w:r>
      <w:r>
        <w:rPr>
          <w:rFonts w:eastAsia="Calibri" w:cs="Arial"/>
        </w:rPr>
        <w:t xml:space="preserve"> </w:t>
      </w:r>
    </w:p>
    <w:p w14:paraId="7F9359C2" w14:textId="03CE75F0" w:rsidR="004E3529" w:rsidRPr="0082327A" w:rsidRDefault="004E3529" w:rsidP="004E3529">
      <w:pPr>
        <w:numPr>
          <w:ilvl w:val="0"/>
          <w:numId w:val="10"/>
        </w:numPr>
        <w:spacing w:before="0" w:after="0"/>
        <w:contextualSpacing/>
        <w:rPr>
          <w:rFonts w:eastAsia="Calibri" w:cs="Arial"/>
          <w:lang w:eastAsia="ja-JP"/>
        </w:rPr>
      </w:pPr>
      <w:r w:rsidRPr="0082327A">
        <w:rPr>
          <w:rFonts w:eastAsia="Calibri" w:cs="Arial"/>
          <w:lang w:eastAsia="ja-JP"/>
        </w:rPr>
        <w:t>TVD (object tracking</w:t>
      </w:r>
      <w:r w:rsidRPr="0082327A">
        <w:rPr>
          <w:rFonts w:eastAsia="宋体" w:cs="Arial"/>
          <w:lang w:eastAsia="zh-CN"/>
        </w:rPr>
        <w:t xml:space="preserve"> - JDE -</w:t>
      </w:r>
      <w:r w:rsidRPr="0082327A">
        <w:rPr>
          <w:rFonts w:cs="Arial"/>
        </w:rPr>
        <w:t>1088x608</w:t>
      </w:r>
      <w:r w:rsidRPr="0082327A">
        <w:rPr>
          <w:rFonts w:eastAsia="宋体" w:cs="Arial"/>
          <w:lang w:eastAsia="zh-CN"/>
        </w:rPr>
        <w:t xml:space="preserve"> </w:t>
      </w:r>
      <w:sdt>
        <w:sdtPr>
          <w:rPr>
            <w:rFonts w:eastAsia="宋体" w:cs="Arial"/>
            <w:lang w:eastAsia="zh-CN"/>
          </w:rPr>
          <w:id w:val="-1463257959"/>
        </w:sdtPr>
        <w:sdtEndPr/>
        <w:sdtContent>
          <w:r w:rsidRPr="0082327A">
            <w:rPr>
              <w:rFonts w:eastAsia="宋体" w:cs="Arial"/>
              <w:lang w:eastAsia="zh-CN"/>
            </w:rPr>
            <w:fldChar w:fldCharType="begin"/>
          </w:r>
          <w:r w:rsidRPr="0082327A">
            <w:rPr>
              <w:rFonts w:eastAsia="宋体" w:cs="Arial"/>
              <w:lang w:val="en-AU" w:eastAsia="zh-CN"/>
            </w:rPr>
            <w:instrText xml:space="preserve"> CITATION Tow \l 3081 </w:instrText>
          </w:r>
          <w:r w:rsidRPr="0082327A">
            <w:rPr>
              <w:rFonts w:eastAsia="宋体" w:cs="Arial"/>
              <w:lang w:eastAsia="zh-CN"/>
            </w:rPr>
            <w:fldChar w:fldCharType="separate"/>
          </w:r>
          <w:r w:rsidRPr="0082327A">
            <w:rPr>
              <w:rFonts w:eastAsia="宋体" w:cs="Arial"/>
              <w:lang w:val="en-AU" w:eastAsia="zh-CN"/>
            </w:rPr>
            <w:t>[3]</w:t>
          </w:r>
          <w:r w:rsidRPr="0082327A">
            <w:rPr>
              <w:rFonts w:eastAsia="宋体" w:cs="Arial"/>
              <w:lang w:eastAsia="zh-CN"/>
            </w:rPr>
            <w:fldChar w:fldCharType="end"/>
          </w:r>
        </w:sdtContent>
      </w:sdt>
      <w:r w:rsidRPr="0082327A">
        <w:rPr>
          <w:rFonts w:eastAsia="宋体" w:cs="Arial"/>
          <w:lang w:eastAsia="zh-CN"/>
        </w:rPr>
        <w:t xml:space="preserve"> DarkNet-53 split point</w:t>
      </w:r>
      <w:r w:rsidRPr="0082327A">
        <w:rPr>
          <w:rFonts w:eastAsia="Calibri" w:cs="Arial"/>
          <w:lang w:eastAsia="ja-JP"/>
        </w:rPr>
        <w:t>)</w:t>
      </w:r>
      <w:r w:rsidRPr="0082327A">
        <w:rPr>
          <w:rFonts w:eastAsia="宋体" w:cs="Arial"/>
          <w:lang w:eastAsia="zh-CN"/>
        </w:rPr>
        <w:t xml:space="preserve"> (mandatory)</w:t>
      </w:r>
    </w:p>
    <w:p w14:paraId="1039220F" w14:textId="018E218D" w:rsidR="001C7FFB" w:rsidRPr="00D26E8A" w:rsidRDefault="002814B9">
      <w:pPr>
        <w:numPr>
          <w:ilvl w:val="0"/>
          <w:numId w:val="10"/>
        </w:numPr>
        <w:spacing w:before="0" w:after="0"/>
        <w:contextualSpacing/>
        <w:rPr>
          <w:rFonts w:eastAsia="Calibri" w:cs="Arial"/>
          <w:lang w:eastAsia="ja-JP"/>
        </w:rPr>
      </w:pPr>
      <w:r w:rsidRPr="003102E3">
        <w:rPr>
          <w:rFonts w:eastAsia="Calibri" w:cs="Arial"/>
          <w:lang w:eastAsia="ja-JP"/>
        </w:rPr>
        <w:t>OpenImages V6 (</w:t>
      </w:r>
      <w:r w:rsidRPr="003102E3">
        <w:rPr>
          <w:rFonts w:eastAsia="宋体" w:cs="Arial"/>
          <w:lang w:eastAsia="zh-CN"/>
        </w:rPr>
        <w:t>instance</w:t>
      </w:r>
      <w:r w:rsidRPr="003102E3">
        <w:rPr>
          <w:rFonts w:eastAsia="Calibri" w:cs="Arial"/>
          <w:lang w:eastAsia="ja-JP"/>
        </w:rPr>
        <w:t xml:space="preserve"> segmentation</w:t>
      </w:r>
      <w:r w:rsidRPr="00330B0F">
        <w:rPr>
          <w:rFonts w:eastAsia="宋体" w:cs="Arial"/>
          <w:lang w:eastAsia="zh-CN"/>
        </w:rPr>
        <w:t xml:space="preserve"> - Mask R-CNN </w:t>
      </w:r>
      <w:r w:rsidRPr="00D26E8A">
        <w:rPr>
          <w:rFonts w:eastAsia="宋体" w:cs="Arial"/>
          <w:lang w:eastAsia="zh-CN"/>
        </w:rPr>
        <w:t xml:space="preserve">X101-FPN </w:t>
      </w:r>
      <w:sdt>
        <w:sdtPr>
          <w:rPr>
            <w:rFonts w:eastAsia="宋体" w:cs="Arial"/>
            <w:lang w:eastAsia="zh-CN"/>
          </w:rPr>
          <w:id w:val="-638034706"/>
        </w:sdtPr>
        <w:sdtEndPr/>
        <w:sdtContent>
          <w:r w:rsidRPr="003102E3">
            <w:rPr>
              <w:rFonts w:eastAsia="宋体" w:cs="Arial"/>
              <w:lang w:eastAsia="zh-CN"/>
            </w:rPr>
            <w:fldChar w:fldCharType="begin"/>
          </w:r>
          <w:r w:rsidRPr="003B7BD1">
            <w:rPr>
              <w:rFonts w:eastAsia="宋体" w:cs="Arial"/>
              <w:lang w:val="en-AU" w:eastAsia="zh-CN"/>
            </w:rPr>
            <w:instrText xml:space="preserve"> CITATION Det \l 3081 </w:instrText>
          </w:r>
          <w:r w:rsidRPr="003102E3">
            <w:rPr>
              <w:rFonts w:eastAsia="宋体" w:cs="Arial"/>
              <w:lang w:eastAsia="zh-CN"/>
            </w:rPr>
            <w:fldChar w:fldCharType="separate"/>
          </w:r>
          <w:r w:rsidRPr="003B7BD1">
            <w:rPr>
              <w:rFonts w:eastAsia="宋体" w:cs="Arial"/>
              <w:lang w:val="en-AU" w:eastAsia="zh-CN"/>
            </w:rPr>
            <w:t>[2]</w:t>
          </w:r>
          <w:r w:rsidRPr="003102E3">
            <w:rPr>
              <w:rFonts w:eastAsia="宋体" w:cs="Arial"/>
              <w:lang w:eastAsia="zh-CN"/>
            </w:rPr>
            <w:fldChar w:fldCharType="end"/>
          </w:r>
        </w:sdtContent>
      </w:sdt>
      <w:r w:rsidRPr="003102E3">
        <w:rPr>
          <w:rFonts w:eastAsia="宋体" w:cs="Arial"/>
          <w:lang w:eastAsia="zh-CN"/>
        </w:rPr>
        <w:t xml:space="preserve"> P-layer split point</w:t>
      </w:r>
      <w:r w:rsidRPr="003102E3">
        <w:rPr>
          <w:rFonts w:eastAsia="Calibri" w:cs="Arial"/>
          <w:lang w:eastAsia="ja-JP"/>
        </w:rPr>
        <w:t>)</w:t>
      </w:r>
      <w:r w:rsidRPr="00AA6C04">
        <w:rPr>
          <w:rFonts w:eastAsia="宋体" w:cs="Arial"/>
          <w:lang w:eastAsia="zh-CN"/>
        </w:rPr>
        <w:t xml:space="preserve"> (mandatory)</w:t>
      </w:r>
    </w:p>
    <w:p w14:paraId="73938E55" w14:textId="77777777" w:rsidR="001C7FFB" w:rsidRPr="00AA6C04" w:rsidRDefault="002814B9">
      <w:pPr>
        <w:numPr>
          <w:ilvl w:val="0"/>
          <w:numId w:val="10"/>
        </w:numPr>
        <w:spacing w:before="0" w:after="0"/>
        <w:contextualSpacing/>
        <w:rPr>
          <w:rFonts w:eastAsia="Calibri" w:cs="Arial"/>
          <w:lang w:eastAsia="ja-JP"/>
        </w:rPr>
      </w:pPr>
      <w:r w:rsidRPr="003B7BD1">
        <w:rPr>
          <w:rFonts w:eastAsia="宋体" w:cs="Arial"/>
          <w:lang w:eastAsia="zh-CN"/>
        </w:rPr>
        <w:t xml:space="preserve">OpenImages V6 (object detection - Faster R-CNN X101-FPN </w:t>
      </w:r>
      <w:sdt>
        <w:sdtPr>
          <w:rPr>
            <w:rFonts w:eastAsia="宋体" w:cs="Arial"/>
            <w:lang w:eastAsia="zh-CN"/>
          </w:rPr>
          <w:id w:val="1354462917"/>
        </w:sdtPr>
        <w:sdtEndPr/>
        <w:sdtContent>
          <w:r w:rsidRPr="003102E3">
            <w:rPr>
              <w:rFonts w:eastAsia="宋体" w:cs="Arial"/>
              <w:lang w:eastAsia="zh-CN"/>
            </w:rPr>
            <w:fldChar w:fldCharType="begin"/>
          </w:r>
          <w:r w:rsidRPr="003B7BD1">
            <w:rPr>
              <w:rFonts w:eastAsia="宋体" w:cs="Arial"/>
              <w:lang w:val="en-AU" w:eastAsia="zh-CN"/>
            </w:rPr>
            <w:instrText xml:space="preserve"> CITATION Det \l 3081 </w:instrText>
          </w:r>
          <w:r w:rsidRPr="003102E3">
            <w:rPr>
              <w:rFonts w:eastAsia="宋体" w:cs="Arial"/>
              <w:lang w:eastAsia="zh-CN"/>
            </w:rPr>
            <w:fldChar w:fldCharType="separate"/>
          </w:r>
          <w:r w:rsidRPr="003B7BD1">
            <w:rPr>
              <w:rFonts w:eastAsia="宋体" w:cs="Arial"/>
              <w:lang w:val="en-AU" w:eastAsia="zh-CN"/>
            </w:rPr>
            <w:t>[2]</w:t>
          </w:r>
          <w:r w:rsidRPr="003102E3">
            <w:rPr>
              <w:rFonts w:eastAsia="宋体" w:cs="Arial"/>
              <w:lang w:eastAsia="zh-CN"/>
            </w:rPr>
            <w:fldChar w:fldCharType="end"/>
          </w:r>
        </w:sdtContent>
      </w:sdt>
      <w:r w:rsidRPr="003102E3">
        <w:rPr>
          <w:rFonts w:eastAsia="宋体" w:cs="Arial"/>
          <w:lang w:eastAsia="zh-CN"/>
        </w:rPr>
        <w:t xml:space="preserve"> P-layer spli</w:t>
      </w:r>
      <w:r w:rsidRPr="00330B0F">
        <w:rPr>
          <w:rFonts w:eastAsia="宋体" w:cs="Arial"/>
          <w:lang w:eastAsia="zh-CN"/>
        </w:rPr>
        <w:t>t point) (</w:t>
      </w:r>
      <w:r w:rsidRPr="00E700A8">
        <w:rPr>
          <w:rFonts w:eastAsia="宋体" w:cs="Arial"/>
          <w:lang w:eastAsia="zh-CN"/>
        </w:rPr>
        <w:t>optional</w:t>
      </w:r>
      <w:r w:rsidRPr="009B36B0">
        <w:rPr>
          <w:rFonts w:eastAsia="宋体" w:cs="Arial"/>
          <w:lang w:eastAsia="zh-CN"/>
        </w:rPr>
        <w:t>)</w:t>
      </w:r>
    </w:p>
    <w:p w14:paraId="7EC841FE" w14:textId="77777777" w:rsidR="001C7FFB" w:rsidRDefault="001C7FFB">
      <w:pPr>
        <w:rPr>
          <w:rFonts w:eastAsia="Calibri" w:cs="Arial"/>
        </w:rPr>
      </w:pPr>
    </w:p>
    <w:p w14:paraId="6398BBDC" w14:textId="77777777" w:rsidR="001C7FFB" w:rsidRDefault="002814B9">
      <w:pPr>
        <w:pStyle w:val="2"/>
        <w:rPr>
          <w:rFonts w:eastAsia="MS Gothic"/>
          <w:lang w:eastAsia="ja-JP"/>
        </w:rPr>
      </w:pPr>
      <w:bookmarkStart w:id="475" w:name="_Toc53062045"/>
      <w:bookmarkStart w:id="476" w:name="_Toc93051167"/>
      <w:bookmarkStart w:id="477" w:name="_Toc53064472"/>
      <w:bookmarkStart w:id="478" w:name="_Toc53064471"/>
      <w:bookmarkStart w:id="479" w:name="_Toc90553822"/>
      <w:bookmarkStart w:id="480" w:name="_Toc53062046"/>
      <w:bookmarkStart w:id="481" w:name="_Toc53557999"/>
      <w:bookmarkStart w:id="482" w:name="_Toc53557998"/>
      <w:bookmarkStart w:id="483" w:name="_Toc19629"/>
      <w:bookmarkStart w:id="484" w:name="_Toc24758"/>
      <w:bookmarkStart w:id="485" w:name="_Toc22925"/>
      <w:bookmarkStart w:id="486" w:name="_Toc18876"/>
      <w:bookmarkStart w:id="487" w:name="_Toc11256"/>
      <w:bookmarkStart w:id="488" w:name="_Toc108985909"/>
      <w:bookmarkStart w:id="489" w:name="_Toc9696"/>
      <w:bookmarkStart w:id="490" w:name="_Toc30162"/>
      <w:bookmarkStart w:id="491" w:name="_Toc5348"/>
      <w:bookmarkStart w:id="492" w:name="_Toc15749"/>
      <w:bookmarkStart w:id="493" w:name="_Toc12849"/>
      <w:bookmarkStart w:id="494" w:name="_Toc1940"/>
      <w:bookmarkStart w:id="495" w:name="_Toc329"/>
      <w:bookmarkStart w:id="496" w:name="_Toc15064"/>
      <w:bookmarkStart w:id="497" w:name="_Toc102074847"/>
      <w:bookmarkStart w:id="498" w:name="_Toc16324"/>
      <w:bookmarkStart w:id="499" w:name="_Toc109420485"/>
      <w:bookmarkStart w:id="500" w:name="_Toc93051168"/>
      <w:bookmarkEnd w:id="475"/>
      <w:bookmarkEnd w:id="476"/>
      <w:bookmarkEnd w:id="477"/>
      <w:bookmarkEnd w:id="478"/>
      <w:bookmarkEnd w:id="479"/>
      <w:bookmarkEnd w:id="480"/>
      <w:bookmarkEnd w:id="481"/>
      <w:bookmarkEnd w:id="482"/>
      <w:r>
        <w:rPr>
          <w:rFonts w:eastAsia="MS Gothic"/>
          <w:lang w:eastAsia="ja-JP"/>
        </w:rPr>
        <w:t>Details of the Submission</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Pr>
          <w:rFonts w:eastAsia="MS Gothic"/>
          <w:lang w:eastAsia="ja-JP"/>
        </w:rPr>
        <w:t xml:space="preserve"> </w:t>
      </w:r>
      <w:bookmarkEnd w:id="500"/>
    </w:p>
    <w:p w14:paraId="756BDA3C" w14:textId="769AC6FF" w:rsidR="001C7FFB" w:rsidRPr="003102E3" w:rsidRDefault="002814B9">
      <w:pPr>
        <w:rPr>
          <w:rFonts w:eastAsia="Calibri" w:cs="Arial"/>
          <w:lang w:eastAsia="ja-JP"/>
        </w:rPr>
      </w:pPr>
      <w:r w:rsidRPr="003102E3">
        <w:rPr>
          <w:rFonts w:eastAsia="宋体" w:cs="Arial"/>
          <w:lang w:eastAsia="zh-CN"/>
        </w:rPr>
        <w:t>Respondent</w:t>
      </w:r>
      <w:r w:rsidRPr="003102E3">
        <w:rPr>
          <w:rFonts w:eastAsia="Calibri" w:cs="Arial"/>
          <w:lang w:eastAsia="ja-JP"/>
        </w:rPr>
        <w:t>s must submit their response as an input document to the 9</w:t>
      </w:r>
      <w:r w:rsidRPr="003102E3">
        <w:rPr>
          <w:rFonts w:eastAsia="Calibri" w:cs="Arial"/>
          <w:vertAlign w:val="superscript"/>
          <w:lang w:eastAsia="ja-JP"/>
        </w:rPr>
        <w:t>th</w:t>
      </w:r>
      <w:r w:rsidRPr="00330B0F">
        <w:rPr>
          <w:rFonts w:eastAsia="Calibri" w:cs="Arial"/>
          <w:lang w:eastAsia="ja-JP"/>
        </w:rPr>
        <w:t xml:space="preserve"> WG2 meeting by the date shown in the CfE Timeline </w:t>
      </w:r>
      <w:r w:rsidR="005E49B5" w:rsidRPr="003B7BD1">
        <w:rPr>
          <w:rFonts w:eastAsia="Calibri" w:cs="Arial"/>
          <w:lang w:eastAsia="ja-JP"/>
        </w:rPr>
        <w:t>Table 1</w:t>
      </w:r>
      <w:r w:rsidRPr="003102E3">
        <w:rPr>
          <w:rFonts w:eastAsia="Calibri" w:cs="Arial"/>
          <w:lang w:eastAsia="ja-JP"/>
        </w:rPr>
        <w:t>.</w:t>
      </w:r>
    </w:p>
    <w:p w14:paraId="2AC07FF5" w14:textId="68AB109C" w:rsidR="001C7FFB" w:rsidRPr="003B7BD1" w:rsidRDefault="002814B9">
      <w:pPr>
        <w:rPr>
          <w:rFonts w:eastAsia="宋体" w:cs="Arial"/>
          <w:lang w:eastAsia="zh-CN"/>
        </w:rPr>
      </w:pPr>
      <w:r w:rsidRPr="00E700A8">
        <w:rPr>
          <w:rFonts w:eastAsia="宋体" w:cs="Arial"/>
          <w:lang w:eastAsia="zh-CN"/>
        </w:rPr>
        <w:t>Respondent</w:t>
      </w:r>
      <w:r w:rsidRPr="009B36B0">
        <w:rPr>
          <w:rFonts w:eastAsia="Calibri" w:cs="Arial"/>
        </w:rPr>
        <w:t xml:space="preserve">s shall not manually select nor hardcode the encoder and decoder algorithm or parts of the encoder and/or decoder algorithm according to the testing </w:t>
      </w:r>
      <w:r w:rsidRPr="00AA6C04">
        <w:rPr>
          <w:rFonts w:eastAsia="宋体" w:cs="Arial"/>
          <w:lang w:eastAsia="zh-CN"/>
        </w:rPr>
        <w:t xml:space="preserve">and validation </w:t>
      </w:r>
      <w:r w:rsidRPr="009E3B7E">
        <w:rPr>
          <w:rFonts w:eastAsia="Calibri" w:cs="Arial"/>
        </w:rPr>
        <w:t>dataset, test data</w:t>
      </w:r>
      <w:r w:rsidRPr="00AA6C04">
        <w:rPr>
          <w:rFonts w:eastAsia="Calibri" w:cs="Arial"/>
        </w:rPr>
        <w:t>, or machine tasks.</w:t>
      </w:r>
      <w:r w:rsidRPr="00D26E8A">
        <w:rPr>
          <w:rFonts w:eastAsia="宋体" w:cs="Arial"/>
          <w:lang w:eastAsia="zh-CN"/>
        </w:rPr>
        <w:t xml:space="preserve"> </w:t>
      </w:r>
      <w:bookmarkStart w:id="501" w:name="OLE_LINK3"/>
      <w:r w:rsidRPr="00D26E8A">
        <w:rPr>
          <w:rFonts w:eastAsia="宋体" w:cs="Arial"/>
          <w:lang w:eastAsia="zh-CN"/>
        </w:rPr>
        <w:t xml:space="preserve">The proposed </w:t>
      </w:r>
      <w:r w:rsidRPr="00505810">
        <w:rPr>
          <w:rFonts w:eastAsia="宋体" w:cs="Arial"/>
          <w:lang w:eastAsia="zh-CN"/>
        </w:rPr>
        <w:t>encoding and decoding methods shall support different network models, e.g</w:t>
      </w:r>
      <w:r w:rsidRPr="003B7BD1">
        <w:rPr>
          <w:rFonts w:eastAsia="宋体" w:cs="Arial"/>
          <w:lang w:eastAsia="zh-CN"/>
        </w:rPr>
        <w:t>., Mask R-CNN and JDE -</w:t>
      </w:r>
      <w:r w:rsidRPr="003B7BD1">
        <w:rPr>
          <w:rFonts w:cs="Arial"/>
        </w:rPr>
        <w:t>1088x608</w:t>
      </w:r>
      <w:r w:rsidRPr="003B7BD1">
        <w:rPr>
          <w:rFonts w:eastAsia="宋体" w:cs="Arial"/>
          <w:lang w:eastAsia="zh-CN"/>
        </w:rPr>
        <w:t>, and various machine tasks, e.g., instance segmentation and object tracking.</w:t>
      </w:r>
      <w:bookmarkEnd w:id="501"/>
    </w:p>
    <w:p w14:paraId="69A01A20" w14:textId="12A8E348" w:rsidR="001C7FFB" w:rsidRPr="00505810" w:rsidRDefault="002814B9" w:rsidP="003B7BD1">
      <w:pPr>
        <w:numPr>
          <w:ilvl w:val="255"/>
          <w:numId w:val="0"/>
        </w:numPr>
        <w:spacing w:before="0" w:after="0"/>
        <w:rPr>
          <w:rFonts w:eastAsia="宋体" w:cs="Arial"/>
          <w:lang w:eastAsia="zh-CN"/>
        </w:rPr>
      </w:pPr>
      <w:r w:rsidRPr="003B7BD1">
        <w:rPr>
          <w:rFonts w:eastAsia="宋体" w:cs="Arial"/>
          <w:lang w:eastAsia="zh-CN"/>
        </w:rPr>
        <w:t>Respondent</w:t>
      </w:r>
      <w:r w:rsidRPr="003B7BD1">
        <w:rPr>
          <w:rFonts w:eastAsia="Calibri" w:cs="Arial"/>
          <w:lang w:eastAsia="ja-JP"/>
        </w:rPr>
        <w:t xml:space="preserve">s shall submit </w:t>
      </w:r>
      <w:r w:rsidRPr="003B7BD1">
        <w:rPr>
          <w:rFonts w:eastAsia="宋体" w:cs="Arial"/>
          <w:lang w:eastAsia="zh-CN"/>
        </w:rPr>
        <w:t>results</w:t>
      </w:r>
      <w:r w:rsidRPr="003B7BD1">
        <w:rPr>
          <w:rFonts w:eastAsia="Calibri" w:cs="Arial"/>
          <w:lang w:eastAsia="ja-JP"/>
        </w:rPr>
        <w:t xml:space="preserve"> for each bitrate point for each of the </w:t>
      </w:r>
      <w:r w:rsidRPr="009E3B7E">
        <w:rPr>
          <w:rFonts w:eastAsia="Calibri" w:cs="Arial"/>
          <w:lang w:eastAsia="ja-JP"/>
        </w:rPr>
        <w:t>datasets</w:t>
      </w:r>
      <w:r w:rsidRPr="00D26E8A">
        <w:rPr>
          <w:rFonts w:eastAsia="宋体" w:cs="Arial"/>
          <w:lang w:eastAsia="zh-CN"/>
        </w:rPr>
        <w:t>:</w:t>
      </w:r>
      <w:r w:rsidRPr="00505810">
        <w:rPr>
          <w:rFonts w:eastAsia="宋体" w:cs="Arial"/>
          <w:lang w:eastAsia="zh-CN"/>
        </w:rPr>
        <w:t xml:space="preserve"> </w:t>
      </w:r>
      <w:r w:rsidR="003102E3" w:rsidRPr="00015DFA">
        <w:rPr>
          <w:rFonts w:eastAsia="Calibri" w:cs="Arial"/>
          <w:lang w:eastAsia="ja-JP"/>
        </w:rPr>
        <w:t>TVD (object tracking)</w:t>
      </w:r>
      <w:r w:rsidR="003102E3">
        <w:rPr>
          <w:rFonts w:eastAsia="Calibri" w:cs="Arial"/>
          <w:lang w:eastAsia="ja-JP"/>
        </w:rPr>
        <w:t xml:space="preserve"> and </w:t>
      </w:r>
      <w:r w:rsidRPr="00330B0F">
        <w:rPr>
          <w:rFonts w:eastAsia="Calibri" w:cs="Arial"/>
          <w:lang w:eastAsia="ja-JP"/>
        </w:rPr>
        <w:t>OpenImages V6 (</w:t>
      </w:r>
      <w:r w:rsidRPr="00330B0F">
        <w:rPr>
          <w:rFonts w:eastAsia="宋体" w:cs="Arial"/>
          <w:lang w:eastAsia="zh-CN"/>
        </w:rPr>
        <w:t>instance</w:t>
      </w:r>
      <w:r w:rsidRPr="00E700A8">
        <w:rPr>
          <w:rFonts w:eastAsia="Calibri" w:cs="Arial"/>
          <w:lang w:eastAsia="ja-JP"/>
        </w:rPr>
        <w:t xml:space="preserve"> segmentation</w:t>
      </w:r>
      <w:r w:rsidRPr="00AA6C04">
        <w:rPr>
          <w:rFonts w:eastAsia="Calibri" w:cs="Arial"/>
          <w:lang w:eastAsia="ja-JP"/>
        </w:rPr>
        <w:t>)</w:t>
      </w:r>
      <w:r w:rsidRPr="00505810">
        <w:rPr>
          <w:rFonts w:eastAsia="宋体" w:cs="Arial"/>
          <w:lang w:eastAsia="zh-CN"/>
        </w:rPr>
        <w:t>.</w:t>
      </w:r>
    </w:p>
    <w:p w14:paraId="1A615A13" w14:textId="394A7F78" w:rsidR="001C7FFB" w:rsidRPr="003B7BD1" w:rsidRDefault="002814B9">
      <w:pPr>
        <w:rPr>
          <w:rFonts w:eastAsia="Calibri" w:cs="Arial"/>
          <w:lang w:eastAsia="ja-JP"/>
        </w:rPr>
      </w:pPr>
      <w:r w:rsidRPr="003B7BD1">
        <w:rPr>
          <w:rFonts w:eastAsia="宋体" w:cs="Arial"/>
          <w:lang w:eastAsia="zh-CN"/>
        </w:rPr>
        <w:t>Respondent</w:t>
      </w:r>
      <w:r w:rsidRPr="003B7BD1">
        <w:rPr>
          <w:rFonts w:eastAsia="Calibri" w:cs="Arial"/>
          <w:lang w:eastAsia="ja-JP"/>
        </w:rPr>
        <w:t xml:space="preserve">s are </w:t>
      </w:r>
      <w:r w:rsidRPr="003B7BD1">
        <w:rPr>
          <w:rFonts w:eastAsia="宋体" w:cs="Arial"/>
          <w:lang w:eastAsia="zh-CN"/>
        </w:rPr>
        <w:t>encouraged</w:t>
      </w:r>
      <w:r w:rsidRPr="003B7BD1">
        <w:rPr>
          <w:rFonts w:eastAsia="Calibri" w:cs="Arial"/>
          <w:lang w:eastAsia="ja-JP"/>
        </w:rPr>
        <w:t xml:space="preserve"> to use </w:t>
      </w:r>
      <w:r w:rsidRPr="003B7BD1">
        <w:rPr>
          <w:rFonts w:eastAsia="宋体" w:cs="Arial"/>
          <w:lang w:eastAsia="zh-CN"/>
        </w:rPr>
        <w:t>publicly available</w:t>
      </w:r>
      <w:r w:rsidRPr="003B7BD1">
        <w:rPr>
          <w:rFonts w:eastAsia="Calibri" w:cs="Arial"/>
          <w:lang w:eastAsia="ja-JP"/>
        </w:rPr>
        <w:t xml:space="preserve"> datasets with permissible license terms to be used for standa</w:t>
      </w:r>
      <w:r w:rsidRPr="00505810">
        <w:rPr>
          <w:rFonts w:eastAsia="Calibri" w:cs="Arial"/>
          <w:lang w:eastAsia="ja-JP"/>
        </w:rPr>
        <w:t>rdization activities for training</w:t>
      </w:r>
      <w:r w:rsidRPr="00505810">
        <w:rPr>
          <w:rFonts w:eastAsia="宋体" w:cs="Arial"/>
          <w:lang w:eastAsia="zh-CN"/>
        </w:rPr>
        <w:t xml:space="preserve"> </w:t>
      </w:r>
      <w:r w:rsidRPr="00505810">
        <w:rPr>
          <w:rFonts w:eastAsia="Calibri" w:cs="Arial"/>
          <w:lang w:eastAsia="ja-JP"/>
        </w:rPr>
        <w:t xml:space="preserve">– </w:t>
      </w:r>
      <w:r w:rsidRPr="00505810">
        <w:rPr>
          <w:rFonts w:eastAsia="宋体" w:cs="Arial"/>
          <w:lang w:eastAsia="zh-CN"/>
        </w:rPr>
        <w:t>respondent</w:t>
      </w:r>
      <w:r w:rsidRPr="00505810">
        <w:rPr>
          <w:rFonts w:eastAsia="Calibri" w:cs="Arial"/>
          <w:lang w:eastAsia="ja-JP"/>
        </w:rPr>
        <w:t>s need to specify</w:t>
      </w:r>
      <w:r w:rsidRPr="00505810">
        <w:rPr>
          <w:rFonts w:eastAsia="宋体" w:cs="Arial"/>
          <w:lang w:eastAsia="zh-CN"/>
        </w:rPr>
        <w:t xml:space="preserve"> the training</w:t>
      </w:r>
      <w:r w:rsidRPr="003B7BD1">
        <w:rPr>
          <w:rFonts w:eastAsia="Calibri" w:cs="Arial"/>
          <w:lang w:eastAsia="ja-JP"/>
        </w:rPr>
        <w:t xml:space="preserve"> datasets</w:t>
      </w:r>
      <w:r w:rsidRPr="003B7BD1">
        <w:rPr>
          <w:rFonts w:eastAsia="宋体" w:cs="Arial"/>
          <w:lang w:eastAsia="zh-CN"/>
        </w:rPr>
        <w:t xml:space="preserve"> they used</w:t>
      </w:r>
      <w:r w:rsidRPr="003B7BD1">
        <w:rPr>
          <w:rFonts w:eastAsia="Calibri" w:cs="Arial"/>
          <w:lang w:eastAsia="ja-JP"/>
        </w:rPr>
        <w:t>.</w:t>
      </w:r>
    </w:p>
    <w:p w14:paraId="23C93AA2" w14:textId="1AE265FB" w:rsidR="001C7FFB" w:rsidRPr="003102E3" w:rsidRDefault="002814B9">
      <w:pPr>
        <w:rPr>
          <w:rFonts w:eastAsia="Calibri" w:cs="Arial"/>
        </w:rPr>
      </w:pPr>
      <w:r w:rsidRPr="003B7BD1">
        <w:rPr>
          <w:rFonts w:eastAsia="Calibri" w:cs="Arial"/>
          <w:lang w:eastAsia="ja-JP"/>
        </w:rPr>
        <w:t xml:space="preserve">A diagram describing the pipeline of </w:t>
      </w:r>
      <w:r w:rsidRPr="003B7BD1">
        <w:rPr>
          <w:rFonts w:eastAsia="宋体" w:cs="Arial"/>
          <w:lang w:eastAsia="zh-CN"/>
        </w:rPr>
        <w:t>response</w:t>
      </w:r>
      <w:r w:rsidRPr="003B7BD1">
        <w:rPr>
          <w:rFonts w:eastAsia="Calibri" w:cs="Arial"/>
          <w:lang w:eastAsia="ja-JP"/>
        </w:rPr>
        <w:t xml:space="preserve">s can be found in Figure </w:t>
      </w:r>
      <w:r w:rsidRPr="003B7BD1">
        <w:rPr>
          <w:rFonts w:eastAsia="宋体" w:cs="Arial"/>
          <w:lang w:eastAsia="zh-CN"/>
        </w:rPr>
        <w:t>1</w:t>
      </w:r>
      <w:r w:rsidRPr="003102E3">
        <w:rPr>
          <w:rFonts w:eastAsia="Calibri" w:cs="Arial"/>
        </w:rPr>
        <w:t>.</w:t>
      </w:r>
    </w:p>
    <w:p w14:paraId="79DB2760" w14:textId="77777777" w:rsidR="001C7FFB" w:rsidRPr="003102E3" w:rsidRDefault="002814B9">
      <w:pPr>
        <w:rPr>
          <w:rFonts w:cs="Arial"/>
        </w:rPr>
      </w:pPr>
      <w:r w:rsidRPr="003102E3">
        <w:rPr>
          <w:rFonts w:cs="Arial"/>
          <w:noProof/>
          <w:lang w:eastAsia="zh-CN"/>
        </w:rPr>
        <mc:AlternateContent>
          <mc:Choice Requires="wpg">
            <w:drawing>
              <wp:inline distT="0" distB="0" distL="0" distR="0" wp14:anchorId="39B028C8" wp14:editId="361951F4">
                <wp:extent cx="5850890" cy="1171575"/>
                <wp:effectExtent l="0" t="12700" r="16510" b="19685"/>
                <wp:docPr id="1" name="Group 78"/>
                <wp:cNvGraphicFramePr/>
                <a:graphic xmlns:a="http://schemas.openxmlformats.org/drawingml/2006/main">
                  <a:graphicData uri="http://schemas.microsoft.com/office/word/2010/wordprocessingGroup">
                    <wpg:wgp>
                      <wpg:cNvGrpSpPr/>
                      <wpg:grpSpPr>
                        <a:xfrm>
                          <a:off x="0" y="0"/>
                          <a:ext cx="5850902" cy="1171852"/>
                          <a:chOff x="-26670" y="0"/>
                          <a:chExt cx="5850902" cy="1171852"/>
                        </a:xfrm>
                      </wpg:grpSpPr>
                      <wps:wsp>
                        <wps:cNvPr id="1031" name="Rectangle 1031"/>
                        <wps:cNvSpPr/>
                        <wps:spPr>
                          <a:xfrm>
                            <a:off x="1421326" y="0"/>
                            <a:ext cx="909959" cy="1171852"/>
                          </a:xfrm>
                          <a:prstGeom prst="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4FCCEAA8" w14:textId="77777777" w:rsidR="000613CE" w:rsidRDefault="000613CE">
                              <w:pPr>
                                <w:jc w:val="center"/>
                                <w:rPr>
                                  <w:color w:val="000000"/>
                                  <w:kern w:val="24"/>
                                  <w:szCs w:val="20"/>
                                </w:rPr>
                              </w:pPr>
                              <w:r>
                                <w:rPr>
                                  <w:color w:val="000000"/>
                                  <w:kern w:val="24"/>
                                  <w:szCs w:val="20"/>
                                </w:rPr>
                                <w:t>VCM encoder</w:t>
                              </w:r>
                            </w:p>
                          </w:txbxContent>
                        </wps:txbx>
                        <wps:bodyPr lIns="91440" tIns="0" rIns="91440" bIns="45720" rtlCol="0" anchor="t" anchorCtr="0"/>
                      </wps:wsp>
                      <wps:wsp>
                        <wps:cNvPr id="1032" name="Rectangle 1032"/>
                        <wps:cNvSpPr/>
                        <wps:spPr>
                          <a:xfrm>
                            <a:off x="3002286" y="0"/>
                            <a:ext cx="981077" cy="1171852"/>
                          </a:xfrm>
                          <a:prstGeom prst="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266243D6" w14:textId="77777777" w:rsidR="000613CE" w:rsidRDefault="000613CE">
                              <w:pPr>
                                <w:jc w:val="center"/>
                                <w:rPr>
                                  <w:color w:val="000000"/>
                                  <w:kern w:val="24"/>
                                  <w:szCs w:val="20"/>
                                </w:rPr>
                              </w:pPr>
                              <w:r>
                                <w:rPr>
                                  <w:color w:val="000000"/>
                                  <w:kern w:val="24"/>
                                  <w:szCs w:val="20"/>
                                </w:rPr>
                                <w:t>VCM decoder</w:t>
                              </w:r>
                            </w:p>
                          </w:txbxContent>
                        </wps:txbx>
                        <wps:bodyPr lIns="91440" tIns="0" rIns="91440" bIns="45720" rtlCol="0" anchor="t" anchorCtr="0"/>
                      </wps:wsp>
                      <wps:wsp>
                        <wps:cNvPr id="1033" name="Rectangle 1033"/>
                        <wps:cNvSpPr/>
                        <wps:spPr>
                          <a:xfrm>
                            <a:off x="4914273" y="393354"/>
                            <a:ext cx="909959" cy="515747"/>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4F3F4A76" w14:textId="77777777" w:rsidR="000613CE" w:rsidRPr="003B7BD1" w:rsidRDefault="000613CE">
                              <w:pPr>
                                <w:jc w:val="center"/>
                                <w:rPr>
                                  <w:color w:val="000000"/>
                                  <w:kern w:val="24"/>
                                  <w:sz w:val="18"/>
                                  <w:szCs w:val="18"/>
                                </w:rPr>
                              </w:pPr>
                              <w:r w:rsidRPr="003B7BD1">
                                <w:rPr>
                                  <w:color w:val="000000"/>
                                  <w:kern w:val="24"/>
                                  <w:sz w:val="18"/>
                                  <w:szCs w:val="18"/>
                                </w:rPr>
                                <w:t>Neural Network Task (part 2)</w:t>
                              </w:r>
                            </w:p>
                          </w:txbxContent>
                        </wps:txbx>
                        <wps:bodyPr lIns="91440" tIns="0" rIns="91440" bIns="0" rtlCol="0" anchor="ctr"/>
                      </wps:wsp>
                      <wps:wsp>
                        <wps:cNvPr id="1034" name="Straight Arrow Connector 1034"/>
                        <wps:cNvCnPr/>
                        <wps:spPr>
                          <a:xfrm>
                            <a:off x="2232269" y="637017"/>
                            <a:ext cx="742333" cy="1"/>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35" name="Straight Arrow Connector 1035"/>
                        <wps:cNvCnPr/>
                        <wps:spPr>
                          <a:xfrm>
                            <a:off x="1278809" y="637016"/>
                            <a:ext cx="241533" cy="1"/>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36" name="Connector: Elbow 1036"/>
                        <wps:cNvCnPr/>
                        <wps:spPr>
                          <a:xfrm flipV="1">
                            <a:off x="3884561" y="637016"/>
                            <a:ext cx="1037826" cy="2"/>
                          </a:xfrm>
                          <a:prstGeom prst="bentConnector3">
                            <a:avLst>
                              <a:gd name="adj1" fmla="val 50000"/>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37" name="TextBox 61"/>
                        <wps:cNvSpPr txBox="1"/>
                        <wps:spPr>
                          <a:xfrm>
                            <a:off x="-26670" y="171491"/>
                            <a:ext cx="615951" cy="454132"/>
                          </a:xfrm>
                          <a:prstGeom prst="rect">
                            <a:avLst/>
                          </a:prstGeom>
                          <a:noFill/>
                        </wps:spPr>
                        <wps:txbx>
                          <w:txbxContent>
                            <w:p w14:paraId="26384E20" w14:textId="4622DD2A" w:rsidR="000613CE" w:rsidRDefault="000613CE">
                              <w:pPr>
                                <w:jc w:val="center"/>
                                <w:rPr>
                                  <w:color w:val="000000" w:themeColor="text1"/>
                                  <w:kern w:val="24"/>
                                  <w:szCs w:val="20"/>
                                </w:rPr>
                              </w:pPr>
                              <w:r>
                                <w:rPr>
                                  <w:color w:val="000000" w:themeColor="text1"/>
                                  <w:kern w:val="24"/>
                                  <w:szCs w:val="20"/>
                                </w:rPr>
                                <w:t>Video</w:t>
                              </w:r>
                            </w:p>
                          </w:txbxContent>
                        </wps:txbx>
                        <wps:bodyPr wrap="square" rtlCol="0">
                          <a:noAutofit/>
                        </wps:bodyPr>
                      </wps:wsp>
                      <wps:wsp>
                        <wps:cNvPr id="1038" name="TextBox 62"/>
                        <wps:cNvSpPr txBox="1"/>
                        <wps:spPr>
                          <a:xfrm>
                            <a:off x="2309490" y="190455"/>
                            <a:ext cx="599440" cy="535940"/>
                          </a:xfrm>
                          <a:prstGeom prst="rect">
                            <a:avLst/>
                          </a:prstGeom>
                          <a:noFill/>
                        </wps:spPr>
                        <wps:txbx>
                          <w:txbxContent>
                            <w:p w14:paraId="526C9173" w14:textId="77777777" w:rsidR="000613CE" w:rsidRDefault="000613CE">
                              <w:pPr>
                                <w:jc w:val="center"/>
                                <w:rPr>
                                  <w:color w:val="000000" w:themeColor="text1"/>
                                  <w:kern w:val="24"/>
                                  <w:szCs w:val="20"/>
                                </w:rPr>
                              </w:pPr>
                              <w:r>
                                <w:rPr>
                                  <w:color w:val="000000" w:themeColor="text1"/>
                                  <w:kern w:val="24"/>
                                  <w:szCs w:val="20"/>
                                </w:rPr>
                                <w:t>Bit stream</w:t>
                              </w:r>
                            </w:p>
                          </w:txbxContent>
                        </wps:txbx>
                        <wps:bodyPr wrap="square" rtlCol="0">
                          <a:spAutoFit/>
                        </wps:bodyPr>
                      </wps:wsp>
                      <wps:wsp>
                        <wps:cNvPr id="1039" name="TextBox 63"/>
                        <wps:cNvSpPr txBox="1"/>
                        <wps:spPr>
                          <a:xfrm>
                            <a:off x="3947803" y="186099"/>
                            <a:ext cx="1003937" cy="682151"/>
                          </a:xfrm>
                          <a:prstGeom prst="rect">
                            <a:avLst/>
                          </a:prstGeom>
                          <a:noFill/>
                        </wps:spPr>
                        <wps:txbx>
                          <w:txbxContent>
                            <w:p w14:paraId="78BA61BB" w14:textId="77777777" w:rsidR="000613CE" w:rsidRDefault="000613CE">
                              <w:pPr>
                                <w:jc w:val="center"/>
                                <w:rPr>
                                  <w:color w:val="000000" w:themeColor="text1"/>
                                  <w:kern w:val="24"/>
                                  <w:szCs w:val="20"/>
                                </w:rPr>
                              </w:pPr>
                              <w:r>
                                <w:rPr>
                                  <w:color w:val="000000" w:themeColor="text1"/>
                                  <w:kern w:val="24"/>
                                  <w:szCs w:val="20"/>
                                </w:rPr>
                                <w:t xml:space="preserve">Reconstructed </w:t>
                              </w:r>
                              <w:r>
                                <w:rPr>
                                  <w:color w:val="000000"/>
                                  <w:kern w:val="24"/>
                                  <w:szCs w:val="20"/>
                                </w:rPr>
                                <w:t>F</w:t>
                              </w:r>
                              <w:r>
                                <w:rPr>
                                  <w:color w:val="000000" w:themeColor="text1"/>
                                  <w:kern w:val="24"/>
                                  <w:szCs w:val="20"/>
                                </w:rPr>
                                <w:t>eature</w:t>
                              </w:r>
                            </w:p>
                          </w:txbxContent>
                        </wps:txbx>
                        <wps:bodyPr wrap="square" rtlCol="0">
                          <a:noAutofit/>
                        </wps:bodyPr>
                      </wps:wsp>
                      <wps:wsp>
                        <wps:cNvPr id="1040" name="Rectangle 1040"/>
                        <wps:cNvSpPr/>
                        <wps:spPr>
                          <a:xfrm>
                            <a:off x="1520193" y="436983"/>
                            <a:ext cx="749937" cy="400145"/>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53E17B40" w14:textId="77777777" w:rsidR="000613CE" w:rsidRDefault="000613CE">
                              <w:pPr>
                                <w:jc w:val="center"/>
                                <w:rPr>
                                  <w:color w:val="000000"/>
                                  <w:kern w:val="24"/>
                                  <w:szCs w:val="20"/>
                                </w:rPr>
                              </w:pPr>
                              <w:r>
                                <w:rPr>
                                  <w:color w:val="000000"/>
                                  <w:kern w:val="24"/>
                                  <w:szCs w:val="20"/>
                                </w:rPr>
                                <w:t>Feature Encoding</w:t>
                              </w:r>
                            </w:p>
                          </w:txbxContent>
                        </wps:txbx>
                        <wps:bodyPr lIns="91440" tIns="0" rIns="91440" bIns="0" rtlCol="0" anchor="ctr"/>
                      </wps:wsp>
                      <wps:wsp>
                        <wps:cNvPr id="1041" name="Rectangle 1041"/>
                        <wps:cNvSpPr/>
                        <wps:spPr>
                          <a:xfrm>
                            <a:off x="476250" y="390850"/>
                            <a:ext cx="872531" cy="477646"/>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60AD7A54" w14:textId="77777777" w:rsidR="000613CE" w:rsidRPr="003B7BD1" w:rsidRDefault="000613CE">
                              <w:pPr>
                                <w:jc w:val="center"/>
                                <w:rPr>
                                  <w:color w:val="000000"/>
                                  <w:kern w:val="24"/>
                                  <w:sz w:val="18"/>
                                  <w:szCs w:val="18"/>
                                </w:rPr>
                              </w:pPr>
                              <w:r w:rsidRPr="003B7BD1">
                                <w:rPr>
                                  <w:color w:val="000000"/>
                                  <w:kern w:val="24"/>
                                  <w:sz w:val="18"/>
                                  <w:szCs w:val="18"/>
                                </w:rPr>
                                <w:t>Neural Network Task (part 1)</w:t>
                              </w:r>
                            </w:p>
                          </w:txbxContent>
                        </wps:txbx>
                        <wps:bodyPr lIns="91440" tIns="0" rIns="91440" bIns="0" rtlCol="0" anchor="ctr"/>
                      </wps:wsp>
                      <wps:wsp>
                        <wps:cNvPr id="1042" name="Rectangle 1042"/>
                        <wps:cNvSpPr/>
                        <wps:spPr>
                          <a:xfrm>
                            <a:off x="3056261" y="436983"/>
                            <a:ext cx="828042" cy="400145"/>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3ADA5342" w14:textId="77777777" w:rsidR="000613CE" w:rsidRDefault="000613CE">
                              <w:pPr>
                                <w:jc w:val="center"/>
                                <w:rPr>
                                  <w:color w:val="000000"/>
                                  <w:kern w:val="24"/>
                                  <w:szCs w:val="20"/>
                                </w:rPr>
                              </w:pPr>
                              <w:r>
                                <w:rPr>
                                  <w:color w:val="000000"/>
                                  <w:kern w:val="24"/>
                                  <w:szCs w:val="20"/>
                                </w:rPr>
                                <w:t>Feature Decoding</w:t>
                              </w:r>
                            </w:p>
                          </w:txbxContent>
                        </wps:txbx>
                        <wps:bodyPr lIns="91440" tIns="0" rIns="91440" bIns="0" rtlCol="0" anchor="ctr"/>
                      </wps:wsp>
                      <wps:wsp>
                        <wps:cNvPr id="1043" name="Straight Arrow Connector 1043"/>
                        <wps:cNvCnPr/>
                        <wps:spPr>
                          <a:xfrm>
                            <a:off x="134735" y="636865"/>
                            <a:ext cx="328815"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9B028C8" id="Group 78" o:spid="_x0000_s1027" style="width:460.7pt;height:92.25pt;mso-position-horizontal-relative:char;mso-position-vertical-relative:line" coordorigin="-266" coordsize="58509,1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">
                <v:rect id="Rectangle 1031" o:spid="_x0000_s1028" style="position:absolute;left:14213;width:9099;height:1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" fillcolor="#8064a2 [3207]" strokecolor="#3f3151 [1607]" strokeweight="2pt">
                  <v:textbox inset=",0">
                    <w:txbxContent>
                      <w:p w14:paraId="4FCCEAA8" w14:textId="77777777" w:rsidR="000613CE" w:rsidRDefault="000613CE">
                        <w:pPr>
                          <w:jc w:val="center"/>
                          <w:rPr>
                            <w:color w:val="000000"/>
                            <w:kern w:val="24"/>
                            <w:szCs w:val="20"/>
                          </w:rPr>
                        </w:pPr>
                        <w:r>
                          <w:rPr>
                            <w:color w:val="000000"/>
                            <w:kern w:val="24"/>
                            <w:szCs w:val="20"/>
                          </w:rPr>
                          <w:t>VCM encoder</w:t>
                        </w:r>
                      </w:p>
                    </w:txbxContent>
                  </v:textbox>
                </v:rect>
                <v:rect id="Rectangle 1032" o:spid="_x0000_s1029" style="position:absolute;left:30022;width:9811;height:1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" fillcolor="#8064a2 [3207]" strokecolor="#3f3151 [1607]" strokeweight="2pt">
                  <v:textbox inset=",0">
                    <w:txbxContent>
                      <w:p w14:paraId="266243D6" w14:textId="77777777" w:rsidR="000613CE" w:rsidRDefault="000613CE">
                        <w:pPr>
                          <w:jc w:val="center"/>
                          <w:rPr>
                            <w:color w:val="000000"/>
                            <w:kern w:val="24"/>
                            <w:szCs w:val="20"/>
                          </w:rPr>
                        </w:pPr>
                        <w:r>
                          <w:rPr>
                            <w:color w:val="000000"/>
                            <w:kern w:val="24"/>
                            <w:szCs w:val="20"/>
                          </w:rPr>
                          <w:t>VCM decoder</w:t>
                        </w:r>
                      </w:p>
                    </w:txbxContent>
                  </v:textbox>
                </v:rect>
                <v:rect id="Rectangle 1033" o:spid="_x0000_s1030" style="position:absolute;left:49142;top:3933;width:9100;height:51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" fillcolor="white [3201]" strokecolor="black [3200]" strokeweight="1.5pt">
                  <v:textbox inset=",0,,0">
                    <w:txbxContent>
                      <w:p w14:paraId="4F3F4A76" w14:textId="77777777" w:rsidR="000613CE" w:rsidRPr="003B7BD1" w:rsidRDefault="000613CE">
                        <w:pPr>
                          <w:jc w:val="center"/>
                          <w:rPr>
                            <w:color w:val="000000"/>
                            <w:kern w:val="24"/>
                            <w:sz w:val="18"/>
                            <w:szCs w:val="18"/>
                          </w:rPr>
                        </w:pPr>
                        <w:r w:rsidRPr="003B7BD1">
                          <w:rPr>
                            <w:color w:val="000000"/>
                            <w:kern w:val="24"/>
                            <w:sz w:val="18"/>
                            <w:szCs w:val="18"/>
                          </w:rPr>
                          <w:t>Neural Network Task (part 2)</w:t>
                        </w:r>
                      </w:p>
                    </w:txbxContent>
                  </v:textbox>
                </v:rect>
                <v:shapetype id="_x0000_t32" coordsize="21600,21600" o:spt="32" o:oned="t" path="m,l21600,21600e" filled="f">
                  <v:path arrowok="t" fillok="f" o:connecttype="none"/>
                  <o:lock v:ext="edit" shapetype="t"/>
                </v:shapetype>
                <v:shape id="Straight Arrow Connector 1034" o:spid="_x0000_s1031" type="#_x0000_t32" style="position:absolute;left:22322;top:6370;width:74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" strokecolor="black [3040]" strokeweight="1.5pt">
                  <v:stroke endarrow="block"/>
                </v:shape>
                <v:shape id="Straight Arrow Connector 1035" o:spid="_x0000_s1032" type="#_x0000_t32" style="position:absolute;left:12788;top:6370;width:24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" strokecolor="black [3040]" strokeweight="1.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36" o:spid="_x0000_s1033" type="#_x0000_t34" style="position:absolute;left:38845;top:6370;width:10378;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" strokecolor="black [3040]" strokeweight="1.5pt">
                  <v:stroke endarrow="block"/>
                </v:shape>
                <v:shape id="TextBox 61" o:spid="_x0000_s1034" type="#_x0000_t202" style="position:absolute;left:-266;top:1714;width:6158;height:4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" filled="f" stroked="f">
                  <v:textbox>
                    <w:txbxContent>
                      <w:p w14:paraId="26384E20" w14:textId="4622DD2A" w:rsidR="000613CE" w:rsidRDefault="000613CE">
                        <w:pPr>
                          <w:jc w:val="center"/>
                          <w:rPr>
                            <w:color w:val="000000" w:themeColor="text1"/>
                            <w:kern w:val="24"/>
                            <w:szCs w:val="20"/>
                          </w:rPr>
                        </w:pPr>
                        <w:r>
                          <w:rPr>
                            <w:color w:val="000000" w:themeColor="text1"/>
                            <w:kern w:val="24"/>
                            <w:szCs w:val="20"/>
                          </w:rPr>
                          <w:t>Video</w:t>
                        </w:r>
                      </w:p>
                    </w:txbxContent>
                  </v:textbox>
                </v:shape>
                <v:shape id="TextBox 62" o:spid="_x0000_s1035" type="#_x0000_t202" style="position:absolute;left:23094;top:1904;width:5995;height:5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" filled="f" stroked="f">
                  <v:textbox style="mso-fit-shape-to-text:t">
                    <w:txbxContent>
                      <w:p w14:paraId="526C9173" w14:textId="77777777" w:rsidR="000613CE" w:rsidRDefault="000613CE">
                        <w:pPr>
                          <w:jc w:val="center"/>
                          <w:rPr>
                            <w:color w:val="000000" w:themeColor="text1"/>
                            <w:kern w:val="24"/>
                            <w:szCs w:val="20"/>
                          </w:rPr>
                        </w:pPr>
                        <w:r>
                          <w:rPr>
                            <w:color w:val="000000" w:themeColor="text1"/>
                            <w:kern w:val="24"/>
                            <w:szCs w:val="20"/>
                          </w:rPr>
                          <w:t>Bit stream</w:t>
                        </w:r>
                      </w:p>
                    </w:txbxContent>
                  </v:textbox>
                </v:shape>
                <v:shape id="TextBox 63" o:spid="_x0000_s1036" type="#_x0000_t202" style="position:absolute;left:39478;top:1860;width:10039;height:6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" filled="f" stroked="f">
                  <v:textbox>
                    <w:txbxContent>
                      <w:p w14:paraId="78BA61BB" w14:textId="77777777" w:rsidR="000613CE" w:rsidRDefault="000613CE">
                        <w:pPr>
                          <w:jc w:val="center"/>
                          <w:rPr>
                            <w:color w:val="000000" w:themeColor="text1"/>
                            <w:kern w:val="24"/>
                            <w:szCs w:val="20"/>
                          </w:rPr>
                        </w:pPr>
                        <w:r>
                          <w:rPr>
                            <w:color w:val="000000" w:themeColor="text1"/>
                            <w:kern w:val="24"/>
                            <w:szCs w:val="20"/>
                          </w:rPr>
                          <w:t xml:space="preserve">Reconstructed </w:t>
                        </w:r>
                        <w:r>
                          <w:rPr>
                            <w:color w:val="000000"/>
                            <w:kern w:val="24"/>
                            <w:szCs w:val="20"/>
                          </w:rPr>
                          <w:t>F</w:t>
                        </w:r>
                        <w:r>
                          <w:rPr>
                            <w:color w:val="000000" w:themeColor="text1"/>
                            <w:kern w:val="24"/>
                            <w:szCs w:val="20"/>
                          </w:rPr>
                          <w:t>eature</w:t>
                        </w:r>
                      </w:p>
                    </w:txbxContent>
                  </v:textbox>
                </v:shape>
                <v:rect id="Rectangle 1040" o:spid="_x0000_s1037" style="position:absolute;left:15201;top:4369;width:7500;height: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" fillcolor="white [3201]" strokecolor="black [3200]" strokeweight="1.5pt">
                  <v:textbox inset=",0,,0">
                    <w:txbxContent>
                      <w:p w14:paraId="53E17B40" w14:textId="77777777" w:rsidR="000613CE" w:rsidRDefault="000613CE">
                        <w:pPr>
                          <w:jc w:val="center"/>
                          <w:rPr>
                            <w:color w:val="000000"/>
                            <w:kern w:val="24"/>
                            <w:szCs w:val="20"/>
                          </w:rPr>
                        </w:pPr>
                        <w:r>
                          <w:rPr>
                            <w:color w:val="000000"/>
                            <w:kern w:val="24"/>
                            <w:szCs w:val="20"/>
                          </w:rPr>
                          <w:t>Feature Encoding</w:t>
                        </w:r>
                      </w:p>
                    </w:txbxContent>
                  </v:textbox>
                </v:rect>
                <v:rect id="Rectangle 1041" o:spid="_x0000_s1038" style="position:absolute;left:4762;top:3908;width:8725;height:47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" fillcolor="white [3201]" strokecolor="black [3200]" strokeweight="1.5pt">
                  <v:textbox inset=",0,,0">
                    <w:txbxContent>
                      <w:p w14:paraId="60AD7A54" w14:textId="77777777" w:rsidR="000613CE" w:rsidRPr="003B7BD1" w:rsidRDefault="000613CE">
                        <w:pPr>
                          <w:jc w:val="center"/>
                          <w:rPr>
                            <w:color w:val="000000"/>
                            <w:kern w:val="24"/>
                            <w:sz w:val="18"/>
                            <w:szCs w:val="18"/>
                          </w:rPr>
                        </w:pPr>
                        <w:r w:rsidRPr="003B7BD1">
                          <w:rPr>
                            <w:color w:val="000000"/>
                            <w:kern w:val="24"/>
                            <w:sz w:val="18"/>
                            <w:szCs w:val="18"/>
                          </w:rPr>
                          <w:t>Neural Network Task (part 1)</w:t>
                        </w:r>
                      </w:p>
                    </w:txbxContent>
                  </v:textbox>
                </v:rect>
                <v:rect id="Rectangle 1042" o:spid="_x0000_s1039" style="position:absolute;left:30562;top:4369;width:8281;height: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" fillcolor="white [3201]" strokecolor="black [3200]" strokeweight="1.5pt">
                  <v:textbox inset=",0,,0">
                    <w:txbxContent>
                      <w:p w14:paraId="3ADA5342" w14:textId="77777777" w:rsidR="000613CE" w:rsidRDefault="000613CE">
                        <w:pPr>
                          <w:jc w:val="center"/>
                          <w:rPr>
                            <w:color w:val="000000"/>
                            <w:kern w:val="24"/>
                            <w:szCs w:val="20"/>
                          </w:rPr>
                        </w:pPr>
                        <w:r>
                          <w:rPr>
                            <w:color w:val="000000"/>
                            <w:kern w:val="24"/>
                            <w:szCs w:val="20"/>
                          </w:rPr>
                          <w:t>Feature Decoding</w:t>
                        </w:r>
                      </w:p>
                    </w:txbxContent>
                  </v:textbox>
                </v:rect>
                <v:shape id="Straight Arrow Connector 1043" o:spid="_x0000_s1040" type="#_x0000_t32" style="position:absolute;left:1347;top:6368;width:32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" strokecolor="black [3040]" strokeweight="1.5pt">
                  <v:stroke endarrow="block"/>
                </v:shape>
                <w10:anchorlock/>
              </v:group>
            </w:pict>
          </mc:Fallback>
        </mc:AlternateContent>
      </w:r>
    </w:p>
    <w:p w14:paraId="67827580" w14:textId="72BE21E0" w:rsidR="001C7FFB" w:rsidRPr="00D26E8A" w:rsidRDefault="002814B9" w:rsidP="003B7BD1">
      <w:pPr>
        <w:jc w:val="center"/>
        <w:rPr>
          <w:rFonts w:eastAsia="宋体" w:cs="Arial"/>
          <w:lang w:eastAsia="zh-CN"/>
        </w:rPr>
      </w:pPr>
      <w:r w:rsidRPr="003102E3">
        <w:rPr>
          <w:rFonts w:cs="Arial"/>
        </w:rPr>
        <w:t xml:space="preserve">Figure </w:t>
      </w:r>
      <w:r w:rsidRPr="003B7BD1">
        <w:rPr>
          <w:rFonts w:eastAsia="宋体" w:cs="Arial"/>
          <w:lang w:eastAsia="zh-CN"/>
        </w:rPr>
        <w:t>1</w:t>
      </w:r>
      <w:r w:rsidRPr="003102E3">
        <w:rPr>
          <w:rFonts w:eastAsia="宋体" w:cs="Arial"/>
          <w:lang w:eastAsia="zh-CN"/>
        </w:rPr>
        <w:t xml:space="preserve"> </w:t>
      </w:r>
      <w:r w:rsidRPr="00AA6C04">
        <w:rPr>
          <w:rFonts w:eastAsia="宋体" w:cs="Arial"/>
          <w:lang w:eastAsia="zh-CN"/>
        </w:rPr>
        <w:t>P</w:t>
      </w:r>
      <w:r w:rsidRPr="009E3B7E">
        <w:rPr>
          <w:rFonts w:eastAsia="Calibri" w:cs="Arial"/>
          <w:lang w:eastAsia="ja-JP"/>
        </w:rPr>
        <w:t xml:space="preserve">ipeline of </w:t>
      </w:r>
      <w:r w:rsidRPr="00D26E8A">
        <w:rPr>
          <w:rFonts w:eastAsia="宋体" w:cs="Arial"/>
          <w:lang w:eastAsia="zh-CN"/>
        </w:rPr>
        <w:t>response</w:t>
      </w:r>
    </w:p>
    <w:p w14:paraId="12E2916F" w14:textId="77777777" w:rsidR="001C7FFB" w:rsidRDefault="002814B9">
      <w:pPr>
        <w:pStyle w:val="3"/>
        <w:rPr>
          <w:rFonts w:eastAsia="MS Gothic"/>
          <w:lang w:eastAsia="ja-JP"/>
        </w:rPr>
      </w:pPr>
      <w:bookmarkStart w:id="502" w:name="_Toc10559"/>
      <w:bookmarkStart w:id="503" w:name="_Toc25802"/>
      <w:bookmarkStart w:id="504" w:name="_Toc31549"/>
      <w:bookmarkStart w:id="505" w:name="_Toc20845"/>
      <w:bookmarkStart w:id="506" w:name="_Toc102074848"/>
      <w:bookmarkStart w:id="507" w:name="_Toc30898"/>
      <w:bookmarkStart w:id="508" w:name="_Toc108985910"/>
      <w:bookmarkStart w:id="509" w:name="_Toc14253"/>
      <w:bookmarkStart w:id="510" w:name="_Toc5350"/>
      <w:bookmarkStart w:id="511" w:name="_Toc7417"/>
      <w:bookmarkStart w:id="512" w:name="_Toc31752"/>
      <w:bookmarkStart w:id="513" w:name="_Toc28869"/>
      <w:bookmarkStart w:id="514" w:name="_Toc1878"/>
      <w:bookmarkStart w:id="515" w:name="_Toc5737"/>
      <w:bookmarkStart w:id="516" w:name="_Toc13928"/>
      <w:bookmarkStart w:id="517" w:name="_Toc14158"/>
      <w:bookmarkStart w:id="518" w:name="_Toc109420486"/>
      <w:bookmarkStart w:id="519" w:name="_Target_rate_points"/>
      <w:r>
        <w:rPr>
          <w:rFonts w:eastAsia="MS Gothic"/>
          <w:lang w:eastAsia="ja-JP"/>
        </w:rPr>
        <w:t>Target rate points</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bookmarkEnd w:id="519"/>
    <w:p w14:paraId="18F21250" w14:textId="2C79283B" w:rsidR="001C7FFB" w:rsidRDefault="002814B9">
      <w:pPr>
        <w:rPr>
          <w:rFonts w:eastAsia="宋体" w:cs="Arial"/>
          <w:lang w:eastAsia="zh-CN"/>
        </w:rPr>
      </w:pPr>
      <w:r w:rsidRPr="003102E3">
        <w:rPr>
          <w:rFonts w:eastAsia="Calibri" w:cs="Arial"/>
          <w:lang w:eastAsia="ja-JP"/>
        </w:rPr>
        <w:t xml:space="preserve">For each dataset and task, </w:t>
      </w:r>
      <w:r w:rsidRPr="003102E3">
        <w:rPr>
          <w:rFonts w:eastAsia="宋体" w:cs="Arial"/>
          <w:lang w:eastAsia="zh-CN"/>
        </w:rPr>
        <w:t>respondent</w:t>
      </w:r>
      <w:r w:rsidRPr="003102E3">
        <w:rPr>
          <w:rFonts w:eastAsia="Calibri" w:cs="Arial"/>
          <w:lang w:eastAsia="ja-JP"/>
        </w:rPr>
        <w:t xml:space="preserve">s are to provide results targeting six rate points. The bitrate or BPP </w:t>
      </w:r>
      <w:r w:rsidRPr="00AA6C04">
        <w:rPr>
          <w:rFonts w:eastAsia="宋体" w:cs="Arial"/>
          <w:lang w:eastAsia="zh-CN"/>
        </w:rPr>
        <w:t>shall</w:t>
      </w:r>
      <w:r w:rsidRPr="009E3B7E">
        <w:rPr>
          <w:rFonts w:eastAsia="Calibri" w:cs="Arial"/>
          <w:lang w:eastAsia="ja-JP"/>
        </w:rPr>
        <w:t xml:space="preserve"> not exceed the values defined in </w:t>
      </w:r>
      <w:r w:rsidR="007B1694">
        <w:rPr>
          <w:rFonts w:eastAsia="Calibri" w:cs="Arial"/>
          <w:lang w:eastAsia="ja-JP"/>
        </w:rPr>
        <w:t>Table 2</w:t>
      </w:r>
      <w:r w:rsidRPr="003102E3">
        <w:rPr>
          <w:rFonts w:eastAsia="Calibri" w:cs="Arial"/>
          <w:lang w:eastAsia="ja-JP"/>
        </w:rPr>
        <w:fldChar w:fldCharType="begin"/>
      </w:r>
      <w:r w:rsidRPr="003B7BD1">
        <w:rPr>
          <w:rFonts w:eastAsia="Calibri" w:cs="Arial"/>
          <w:lang w:eastAsia="ja-JP"/>
        </w:rPr>
        <w:instrText xml:space="preserve"> REF _Ref101976787 \h </w:instrText>
      </w:r>
      <w:r w:rsidRPr="003102E3">
        <w:rPr>
          <w:rFonts w:eastAsia="Calibri" w:cs="Arial"/>
          <w:lang w:eastAsia="ja-JP"/>
        </w:rPr>
      </w:r>
      <w:r w:rsidRPr="003102E3">
        <w:rPr>
          <w:rFonts w:eastAsia="Calibri" w:cs="Arial"/>
          <w:lang w:eastAsia="ja-JP"/>
        </w:rPr>
        <w:fldChar w:fldCharType="end"/>
      </w:r>
      <w:r w:rsidRPr="00AA6C04">
        <w:rPr>
          <w:rFonts w:eastAsia="宋体" w:cs="Arial"/>
          <w:lang w:eastAsia="zh-CN"/>
        </w:rPr>
        <w:t xml:space="preserve">, </w:t>
      </w:r>
      <w:r w:rsidR="006B6479">
        <w:rPr>
          <w:rFonts w:eastAsia="宋体" w:cs="Arial"/>
          <w:lang w:eastAsia="zh-CN"/>
        </w:rPr>
        <w:t>Table 3</w:t>
      </w:r>
      <w:r w:rsidRPr="00AA6C04">
        <w:rPr>
          <w:rFonts w:eastAsia="宋体" w:cs="Arial"/>
          <w:lang w:eastAsia="zh-CN"/>
        </w:rPr>
        <w:t>,</w:t>
      </w:r>
      <w:r w:rsidRPr="009E3B7E">
        <w:rPr>
          <w:rFonts w:eastAsia="宋体" w:cs="Arial"/>
          <w:lang w:eastAsia="zh-CN"/>
        </w:rPr>
        <w:t xml:space="preserve"> </w:t>
      </w:r>
      <w:r w:rsidR="007B1694">
        <w:rPr>
          <w:rFonts w:eastAsia="宋体" w:cs="Arial"/>
          <w:lang w:eastAsia="zh-CN"/>
        </w:rPr>
        <w:t xml:space="preserve">Table </w:t>
      </w:r>
      <w:r w:rsidRPr="00330B0F">
        <w:rPr>
          <w:rFonts w:eastAsia="宋体" w:cs="Arial"/>
          <w:lang w:eastAsia="zh-CN"/>
        </w:rPr>
        <w:t>4</w:t>
      </w:r>
      <w:r w:rsidR="007B1694">
        <w:rPr>
          <w:rFonts w:eastAsia="宋体" w:cs="Arial"/>
          <w:lang w:eastAsia="zh-CN"/>
        </w:rPr>
        <w:t>,</w:t>
      </w:r>
      <w:r w:rsidRPr="00330B0F">
        <w:rPr>
          <w:rFonts w:eastAsia="宋体" w:cs="Arial"/>
          <w:lang w:eastAsia="zh-CN"/>
        </w:rPr>
        <w:t xml:space="preserve"> and </w:t>
      </w:r>
      <w:r w:rsidR="007B1694">
        <w:rPr>
          <w:rFonts w:eastAsia="宋体" w:cs="Arial"/>
          <w:lang w:eastAsia="zh-CN"/>
        </w:rPr>
        <w:t>Table 5</w:t>
      </w:r>
      <w:r w:rsidRPr="003102E3">
        <w:rPr>
          <w:rFonts w:eastAsia="Calibri" w:cs="Arial"/>
          <w:lang w:eastAsia="ja-JP"/>
        </w:rPr>
        <w:t xml:space="preserve"> for the </w:t>
      </w:r>
      <w:r w:rsidRPr="003102E3">
        <w:rPr>
          <w:rFonts w:eastAsia="宋体" w:cs="Arial"/>
          <w:lang w:eastAsia="zh-CN"/>
        </w:rPr>
        <w:t xml:space="preserve">indicated </w:t>
      </w:r>
      <w:r w:rsidRPr="00AA6C04">
        <w:rPr>
          <w:rFonts w:eastAsia="Calibri" w:cs="Arial"/>
          <w:lang w:eastAsia="ja-JP"/>
        </w:rPr>
        <w:t>dataset</w:t>
      </w:r>
      <w:r w:rsidRPr="009E3B7E">
        <w:rPr>
          <w:rFonts w:eastAsia="宋体" w:cs="Arial"/>
          <w:lang w:eastAsia="zh-CN"/>
        </w:rPr>
        <w:t>s and tasks</w:t>
      </w:r>
      <w:r w:rsidRPr="00D26E8A">
        <w:rPr>
          <w:rFonts w:eastAsia="宋体" w:cs="Arial"/>
          <w:lang w:eastAsia="zh-CN"/>
        </w:rPr>
        <w:t>.</w:t>
      </w:r>
      <w:r w:rsidRPr="00505810">
        <w:rPr>
          <w:rFonts w:eastAsia="宋体" w:cs="Arial"/>
          <w:lang w:eastAsia="zh-CN"/>
        </w:rPr>
        <w:t xml:space="preserve"> </w:t>
      </w:r>
      <w:r w:rsidR="00207956">
        <w:rPr>
          <w:rFonts w:eastAsia="宋体" w:cs="Arial"/>
          <w:lang w:eastAsia="zh-CN"/>
        </w:rPr>
        <w:t>In order to produce a reliable BD-rate measurement, t</w:t>
      </w:r>
      <w:r w:rsidRPr="00AA6C04">
        <w:rPr>
          <w:rFonts w:eastAsia="宋体" w:cs="Arial"/>
          <w:lang w:eastAsia="zh-CN"/>
        </w:rPr>
        <w:t xml:space="preserve">he </w:t>
      </w:r>
      <w:r w:rsidR="006B6479">
        <w:rPr>
          <w:rFonts w:eastAsia="宋体" w:cs="Arial"/>
          <w:lang w:eastAsia="zh-CN"/>
        </w:rPr>
        <w:t>MOTA/</w:t>
      </w:r>
      <w:r w:rsidRPr="00330B0F">
        <w:rPr>
          <w:rFonts w:eastAsia="宋体" w:cs="Arial"/>
          <w:lang w:eastAsia="zh-CN"/>
        </w:rPr>
        <w:t>mAP</w:t>
      </w:r>
      <w:r w:rsidRPr="00AA6C04">
        <w:rPr>
          <w:rFonts w:eastAsia="宋体" w:cs="Arial"/>
          <w:lang w:eastAsia="zh-CN"/>
        </w:rPr>
        <w:t xml:space="preserve"> should cover </w:t>
      </w:r>
      <w:r w:rsidR="00AD74E9">
        <w:rPr>
          <w:rFonts w:eastAsia="宋体" w:cs="Arial"/>
          <w:lang w:eastAsia="zh-CN"/>
        </w:rPr>
        <w:t>a</w:t>
      </w:r>
      <w:r w:rsidRPr="00AA6C04">
        <w:rPr>
          <w:rFonts w:eastAsia="宋体" w:cs="Arial"/>
          <w:lang w:eastAsia="zh-CN"/>
        </w:rPr>
        <w:t xml:space="preserve"> </w:t>
      </w:r>
      <w:r w:rsidRPr="009E3B7E">
        <w:rPr>
          <w:rFonts w:eastAsia="宋体" w:cs="Arial"/>
          <w:lang w:eastAsia="zh-CN"/>
        </w:rPr>
        <w:t xml:space="preserve">similar </w:t>
      </w:r>
      <w:r w:rsidRPr="00D26E8A">
        <w:rPr>
          <w:rFonts w:eastAsia="宋体" w:cs="Arial"/>
          <w:lang w:eastAsia="zh-CN"/>
        </w:rPr>
        <w:t xml:space="preserve">range </w:t>
      </w:r>
      <w:r w:rsidR="00AD74E9">
        <w:rPr>
          <w:rFonts w:eastAsia="宋体" w:cs="Arial"/>
          <w:lang w:eastAsia="zh-CN"/>
        </w:rPr>
        <w:t xml:space="preserve">to that </w:t>
      </w:r>
      <w:r w:rsidRPr="00330B0F">
        <w:rPr>
          <w:rFonts w:eastAsia="宋体" w:cs="Arial"/>
          <w:lang w:eastAsia="zh-CN"/>
        </w:rPr>
        <w:t>of the resul</w:t>
      </w:r>
      <w:r w:rsidRPr="00E700A8">
        <w:rPr>
          <w:rFonts w:eastAsia="宋体" w:cs="Arial"/>
          <w:lang w:eastAsia="zh-CN"/>
        </w:rPr>
        <w:t>ts in the anchors.</w:t>
      </w:r>
    </w:p>
    <w:p w14:paraId="42A4B766" w14:textId="77777777" w:rsidR="006B6479" w:rsidRPr="00015DFA" w:rsidRDefault="006B6479" w:rsidP="006B6479">
      <w:pPr>
        <w:pStyle w:val="a9"/>
        <w:keepNext/>
        <w:rPr>
          <w:rFonts w:eastAsia="Calibri" w:cs="Arial"/>
          <w:b w:val="0"/>
          <w:bCs w:val="0"/>
          <w:szCs w:val="24"/>
          <w:lang w:val="en-GB" w:eastAsia="ja-JP"/>
        </w:rPr>
      </w:pPr>
      <w:r w:rsidRPr="00015DFA">
        <w:rPr>
          <w:rFonts w:eastAsia="Calibri" w:cs="Arial"/>
          <w:b w:val="0"/>
          <w:bCs w:val="0"/>
          <w:szCs w:val="24"/>
          <w:lang w:eastAsia="ja-JP"/>
        </w:rPr>
        <w:t xml:space="preserve">The video sequences shall be coded in a random-access configuration, meaning </w:t>
      </w:r>
      <w:r w:rsidRPr="00015DFA">
        <w:rPr>
          <w:rFonts w:eastAsia="Calibri" w:cs="Arial"/>
          <w:b w:val="0"/>
          <w:bCs w:val="0"/>
          <w:szCs w:val="24"/>
          <w:lang w:val="en-GB" w:eastAsia="ja-JP"/>
        </w:rPr>
        <w:t>no more than 32 frames of structural delay, e.g., 32 pictures “group of pictures (GOP)”, and random-access intervals of 64 pictures or less for a video sequence with a frame rate of 50 frames per second.</w:t>
      </w:r>
    </w:p>
    <w:p w14:paraId="441CAB3C" w14:textId="7622FF3E" w:rsidR="006B6479" w:rsidRDefault="006B6479" w:rsidP="006B6479">
      <w:pPr>
        <w:pStyle w:val="a9"/>
        <w:keepNext/>
        <w:rPr>
          <w:rFonts w:eastAsia="宋体" w:cs="Arial"/>
          <w:lang w:eastAsia="zh-CN"/>
        </w:rPr>
      </w:pPr>
      <w:bookmarkStart w:id="520" w:name="_Toc109420612"/>
      <w:r w:rsidRPr="00015DFA">
        <w:rPr>
          <w:rFonts w:cs="Arial"/>
          <w:b w:val="0"/>
          <w:bCs w:val="0"/>
        </w:rPr>
        <w:t xml:space="preserve">Table </w:t>
      </w:r>
      <w:r w:rsidRPr="003102E3">
        <w:rPr>
          <w:rFonts w:cs="Arial"/>
          <w:b w:val="0"/>
          <w:bCs w:val="0"/>
        </w:rPr>
        <w:fldChar w:fldCharType="begin"/>
      </w:r>
      <w:r w:rsidRPr="00015DFA">
        <w:rPr>
          <w:rFonts w:cs="Arial"/>
          <w:b w:val="0"/>
          <w:bCs w:val="0"/>
        </w:rPr>
        <w:instrText xml:space="preserve"> SEQ Table \* ARABIC </w:instrText>
      </w:r>
      <w:r w:rsidRPr="003102E3">
        <w:rPr>
          <w:rFonts w:cs="Arial"/>
          <w:b w:val="0"/>
          <w:bCs w:val="0"/>
        </w:rPr>
        <w:fldChar w:fldCharType="separate"/>
      </w:r>
      <w:r>
        <w:rPr>
          <w:rFonts w:cs="Arial"/>
          <w:b w:val="0"/>
          <w:bCs w:val="0"/>
          <w:noProof/>
        </w:rPr>
        <w:t>2</w:t>
      </w:r>
      <w:r w:rsidRPr="003102E3">
        <w:rPr>
          <w:rFonts w:cs="Arial"/>
          <w:b w:val="0"/>
          <w:bCs w:val="0"/>
        </w:rPr>
        <w:fldChar w:fldCharType="end"/>
      </w:r>
      <w:r w:rsidRPr="003102E3">
        <w:rPr>
          <w:rFonts w:cs="Arial"/>
          <w:b w:val="0"/>
          <w:bCs w:val="0"/>
        </w:rPr>
        <w:t xml:space="preserve">. </w:t>
      </w:r>
      <w:r>
        <w:rPr>
          <w:rFonts w:cs="Arial"/>
          <w:b w:val="0"/>
          <w:bCs w:val="0"/>
        </w:rPr>
        <w:t>Rate points for TVD videos for object tracking</w:t>
      </w:r>
      <w:r>
        <w:rPr>
          <w:rFonts w:eastAsia="宋体" w:cs="Arial"/>
          <w:b w:val="0"/>
          <w:bCs w:val="0"/>
          <w:lang w:eastAsia="zh-CN"/>
        </w:rPr>
        <w:t xml:space="preserve"> </w:t>
      </w:r>
      <w:r>
        <w:rPr>
          <w:rFonts w:cs="Arial"/>
          <w:b w:val="0"/>
          <w:bCs w:val="0"/>
        </w:rPr>
        <w:t>(overall)</w:t>
      </w:r>
      <w:bookmarkEnd w:id="5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6"/>
        <w:gridCol w:w="3120"/>
      </w:tblGrid>
      <w:tr w:rsidR="006B6479" w:rsidRPr="00D16B2E" w14:paraId="6F56F999" w14:textId="77777777" w:rsidTr="003B7BD1">
        <w:trPr>
          <w:trHeight w:val="436"/>
        </w:trPr>
        <w:tc>
          <w:tcPr>
            <w:tcW w:w="3116" w:type="dxa"/>
            <w:vAlign w:val="center"/>
          </w:tcPr>
          <w:p w14:paraId="1AE1EBD9" w14:textId="77777777" w:rsidR="006B6479" w:rsidRPr="003B7BD1" w:rsidRDefault="006B6479" w:rsidP="00330B0F">
            <w:pPr>
              <w:spacing w:before="0" w:after="0"/>
              <w:jc w:val="center"/>
              <w:rPr>
                <w:rFonts w:eastAsia="Calibri" w:cs="Arial"/>
                <w:b/>
                <w:bCs/>
                <w:szCs w:val="20"/>
                <w:lang w:eastAsia="ja-JP"/>
              </w:rPr>
            </w:pPr>
            <w:r w:rsidRPr="003B7BD1">
              <w:rPr>
                <w:rFonts w:eastAsia="Calibri" w:cs="Arial"/>
                <w:b/>
                <w:bCs/>
                <w:szCs w:val="20"/>
                <w:lang w:eastAsia="ja-JP"/>
              </w:rPr>
              <w:t>Rate point</w:t>
            </w:r>
          </w:p>
        </w:tc>
        <w:tc>
          <w:tcPr>
            <w:tcW w:w="3120" w:type="dxa"/>
            <w:vAlign w:val="center"/>
          </w:tcPr>
          <w:p w14:paraId="6821AF82" w14:textId="77777777" w:rsidR="006B6479" w:rsidRPr="003B7BD1" w:rsidRDefault="006B6479" w:rsidP="00E700A8">
            <w:pPr>
              <w:spacing w:before="0" w:after="0"/>
              <w:jc w:val="center"/>
              <w:rPr>
                <w:rFonts w:eastAsia="Calibri" w:cs="Arial"/>
                <w:b/>
                <w:bCs/>
                <w:szCs w:val="20"/>
                <w:lang w:eastAsia="ja-JP"/>
              </w:rPr>
            </w:pPr>
            <w:r w:rsidRPr="003B7BD1">
              <w:rPr>
                <w:rFonts w:eastAsia="Calibri" w:cs="Arial"/>
                <w:b/>
                <w:bCs/>
                <w:szCs w:val="20"/>
                <w:lang w:eastAsia="ja-JP"/>
              </w:rPr>
              <w:t>Bitrate(kbps)</w:t>
            </w:r>
          </w:p>
        </w:tc>
      </w:tr>
      <w:tr w:rsidR="006B6479" w14:paraId="7DF15B73" w14:textId="77777777" w:rsidTr="003B7BD1">
        <w:trPr>
          <w:trHeight w:val="436"/>
        </w:trPr>
        <w:tc>
          <w:tcPr>
            <w:tcW w:w="3116" w:type="dxa"/>
            <w:vAlign w:val="center"/>
          </w:tcPr>
          <w:p w14:paraId="76B24795" w14:textId="77777777" w:rsidR="006B6479" w:rsidRPr="003B7BD1" w:rsidRDefault="006B6479" w:rsidP="00330B0F">
            <w:pPr>
              <w:spacing w:before="0" w:after="0"/>
              <w:jc w:val="center"/>
              <w:rPr>
                <w:rFonts w:eastAsia="Calibri" w:cs="Arial"/>
                <w:szCs w:val="20"/>
                <w:lang w:eastAsia="ja-JP"/>
              </w:rPr>
            </w:pPr>
            <w:r w:rsidRPr="003B7BD1">
              <w:rPr>
                <w:rFonts w:eastAsia="Calibri" w:cs="Arial"/>
                <w:szCs w:val="20"/>
                <w:lang w:eastAsia="ja-JP"/>
              </w:rPr>
              <w:t>Rate point 1</w:t>
            </w:r>
          </w:p>
        </w:tc>
        <w:tc>
          <w:tcPr>
            <w:tcW w:w="3120" w:type="dxa"/>
            <w:vAlign w:val="center"/>
          </w:tcPr>
          <w:p w14:paraId="307119A3" w14:textId="77777777" w:rsidR="006B6479" w:rsidRPr="003B7BD1" w:rsidRDefault="006B6479" w:rsidP="00E700A8">
            <w:pPr>
              <w:spacing w:before="0" w:after="0"/>
              <w:jc w:val="center"/>
              <w:rPr>
                <w:rFonts w:eastAsia="Calibri" w:cs="Arial"/>
                <w:szCs w:val="20"/>
                <w:lang w:eastAsia="ja-JP"/>
              </w:rPr>
            </w:pPr>
            <w:r w:rsidRPr="003B7BD1">
              <w:rPr>
                <w:rFonts w:eastAsia="Calibri" w:cs="Arial"/>
                <w:szCs w:val="20"/>
                <w:lang w:eastAsia="ja-JP"/>
              </w:rPr>
              <w:t>8254.629</w:t>
            </w:r>
          </w:p>
        </w:tc>
      </w:tr>
      <w:tr w:rsidR="006B6479" w14:paraId="48FC35FE" w14:textId="77777777" w:rsidTr="003B7BD1">
        <w:trPr>
          <w:trHeight w:val="436"/>
        </w:trPr>
        <w:tc>
          <w:tcPr>
            <w:tcW w:w="3116" w:type="dxa"/>
            <w:vAlign w:val="center"/>
          </w:tcPr>
          <w:p w14:paraId="2F4E57CB" w14:textId="77777777" w:rsidR="006B6479" w:rsidRPr="003B7BD1" w:rsidRDefault="006B6479" w:rsidP="00330B0F">
            <w:pPr>
              <w:spacing w:before="0" w:after="0"/>
              <w:jc w:val="center"/>
              <w:rPr>
                <w:rFonts w:eastAsia="Calibri" w:cs="Arial"/>
                <w:szCs w:val="20"/>
                <w:lang w:eastAsia="ja-JP"/>
              </w:rPr>
            </w:pPr>
            <w:r w:rsidRPr="003B7BD1">
              <w:rPr>
                <w:rFonts w:eastAsia="Calibri" w:cs="Arial"/>
                <w:szCs w:val="20"/>
                <w:lang w:eastAsia="ja-JP"/>
              </w:rPr>
              <w:t>Rate point 2</w:t>
            </w:r>
          </w:p>
        </w:tc>
        <w:tc>
          <w:tcPr>
            <w:tcW w:w="3120" w:type="dxa"/>
            <w:vAlign w:val="center"/>
          </w:tcPr>
          <w:p w14:paraId="6B8ADAE3" w14:textId="77777777" w:rsidR="006B6479" w:rsidRPr="003B7BD1" w:rsidRDefault="006B6479" w:rsidP="00E700A8">
            <w:pPr>
              <w:spacing w:before="0" w:after="0"/>
              <w:jc w:val="center"/>
              <w:rPr>
                <w:rFonts w:eastAsia="Calibri" w:cs="Arial"/>
                <w:szCs w:val="20"/>
                <w:lang w:eastAsia="ja-JP"/>
              </w:rPr>
            </w:pPr>
            <w:r w:rsidRPr="003B7BD1">
              <w:rPr>
                <w:rFonts w:eastAsia="Calibri" w:cs="Arial"/>
                <w:szCs w:val="20"/>
                <w:lang w:eastAsia="ja-JP"/>
              </w:rPr>
              <w:t>6075.859</w:t>
            </w:r>
          </w:p>
        </w:tc>
      </w:tr>
      <w:tr w:rsidR="006B6479" w14:paraId="1F9EE6E6" w14:textId="77777777" w:rsidTr="003B7BD1">
        <w:trPr>
          <w:trHeight w:val="436"/>
        </w:trPr>
        <w:tc>
          <w:tcPr>
            <w:tcW w:w="3116" w:type="dxa"/>
            <w:vAlign w:val="center"/>
          </w:tcPr>
          <w:p w14:paraId="0EB0311C" w14:textId="77777777" w:rsidR="006B6479" w:rsidRPr="003B7BD1" w:rsidRDefault="006B6479" w:rsidP="00330B0F">
            <w:pPr>
              <w:spacing w:before="0" w:after="0"/>
              <w:jc w:val="center"/>
              <w:rPr>
                <w:rFonts w:eastAsia="Calibri" w:cs="Arial"/>
                <w:szCs w:val="20"/>
                <w:lang w:eastAsia="ja-JP"/>
              </w:rPr>
            </w:pPr>
            <w:r w:rsidRPr="003B7BD1">
              <w:rPr>
                <w:rFonts w:eastAsia="Calibri" w:cs="Arial"/>
                <w:szCs w:val="20"/>
                <w:lang w:eastAsia="ja-JP"/>
              </w:rPr>
              <w:t>Rate point 3</w:t>
            </w:r>
          </w:p>
        </w:tc>
        <w:tc>
          <w:tcPr>
            <w:tcW w:w="3120" w:type="dxa"/>
            <w:vAlign w:val="center"/>
          </w:tcPr>
          <w:p w14:paraId="1858BEDD" w14:textId="77777777" w:rsidR="006B6479" w:rsidRPr="003B7BD1" w:rsidRDefault="006B6479" w:rsidP="00E700A8">
            <w:pPr>
              <w:spacing w:before="0" w:after="0"/>
              <w:jc w:val="center"/>
              <w:rPr>
                <w:rFonts w:eastAsia="Calibri" w:cs="Arial"/>
                <w:szCs w:val="20"/>
                <w:lang w:eastAsia="ja-JP"/>
              </w:rPr>
            </w:pPr>
            <w:r w:rsidRPr="003B7BD1">
              <w:rPr>
                <w:rFonts w:eastAsia="Calibri" w:cs="Arial"/>
                <w:szCs w:val="20"/>
                <w:lang w:eastAsia="ja-JP"/>
              </w:rPr>
              <w:t>4393.071</w:t>
            </w:r>
          </w:p>
        </w:tc>
      </w:tr>
      <w:tr w:rsidR="006B6479" w14:paraId="20C8135F" w14:textId="77777777" w:rsidTr="003B7BD1">
        <w:trPr>
          <w:trHeight w:val="436"/>
        </w:trPr>
        <w:tc>
          <w:tcPr>
            <w:tcW w:w="3116" w:type="dxa"/>
            <w:vAlign w:val="center"/>
          </w:tcPr>
          <w:p w14:paraId="2E0CCB64" w14:textId="77777777" w:rsidR="006B6479" w:rsidRPr="003B7BD1" w:rsidRDefault="006B6479" w:rsidP="00330B0F">
            <w:pPr>
              <w:spacing w:before="0" w:after="0"/>
              <w:jc w:val="center"/>
              <w:rPr>
                <w:rFonts w:eastAsia="Calibri" w:cs="Arial"/>
                <w:szCs w:val="20"/>
                <w:lang w:eastAsia="ja-JP"/>
              </w:rPr>
            </w:pPr>
            <w:r w:rsidRPr="003B7BD1">
              <w:rPr>
                <w:rFonts w:eastAsia="Calibri" w:cs="Arial"/>
                <w:szCs w:val="20"/>
                <w:lang w:eastAsia="ja-JP"/>
              </w:rPr>
              <w:t>Rate point 4</w:t>
            </w:r>
          </w:p>
        </w:tc>
        <w:tc>
          <w:tcPr>
            <w:tcW w:w="3120" w:type="dxa"/>
            <w:vAlign w:val="center"/>
          </w:tcPr>
          <w:p w14:paraId="3BE379E5" w14:textId="77777777" w:rsidR="006B6479" w:rsidRPr="003B7BD1" w:rsidRDefault="006B6479" w:rsidP="00E700A8">
            <w:pPr>
              <w:spacing w:before="0" w:after="0"/>
              <w:jc w:val="center"/>
              <w:rPr>
                <w:rFonts w:eastAsia="Calibri" w:cs="Arial"/>
                <w:szCs w:val="20"/>
                <w:lang w:eastAsia="ja-JP"/>
              </w:rPr>
            </w:pPr>
            <w:r w:rsidRPr="003B7BD1">
              <w:rPr>
                <w:rFonts w:eastAsia="Calibri" w:cs="Arial"/>
                <w:szCs w:val="20"/>
                <w:lang w:eastAsia="ja-JP"/>
              </w:rPr>
              <w:t>2520.689</w:t>
            </w:r>
          </w:p>
        </w:tc>
      </w:tr>
      <w:tr w:rsidR="006B6479" w14:paraId="6C53297D" w14:textId="77777777" w:rsidTr="003B7BD1">
        <w:trPr>
          <w:trHeight w:val="436"/>
        </w:trPr>
        <w:tc>
          <w:tcPr>
            <w:tcW w:w="3116" w:type="dxa"/>
            <w:vAlign w:val="center"/>
          </w:tcPr>
          <w:p w14:paraId="369BDA6F" w14:textId="77777777" w:rsidR="006B6479" w:rsidRPr="003B7BD1" w:rsidRDefault="006B6479" w:rsidP="00330B0F">
            <w:pPr>
              <w:spacing w:before="0" w:after="0"/>
              <w:jc w:val="center"/>
              <w:rPr>
                <w:rFonts w:eastAsia="Calibri" w:cs="Arial"/>
                <w:szCs w:val="20"/>
                <w:lang w:eastAsia="ja-JP"/>
              </w:rPr>
            </w:pPr>
            <w:r w:rsidRPr="003B7BD1">
              <w:rPr>
                <w:rFonts w:eastAsia="Calibri" w:cs="Arial"/>
                <w:szCs w:val="20"/>
                <w:lang w:eastAsia="ja-JP"/>
              </w:rPr>
              <w:t>Rate point 5</w:t>
            </w:r>
          </w:p>
        </w:tc>
        <w:tc>
          <w:tcPr>
            <w:tcW w:w="3120" w:type="dxa"/>
            <w:vAlign w:val="center"/>
          </w:tcPr>
          <w:p w14:paraId="1417B3A3" w14:textId="77777777" w:rsidR="006B6479" w:rsidRPr="003B7BD1" w:rsidRDefault="006B6479" w:rsidP="00E700A8">
            <w:pPr>
              <w:spacing w:before="0" w:after="0"/>
              <w:jc w:val="center"/>
              <w:rPr>
                <w:rFonts w:eastAsia="Calibri" w:cs="Arial"/>
                <w:szCs w:val="20"/>
                <w:lang w:eastAsia="ja-JP"/>
              </w:rPr>
            </w:pPr>
            <w:r w:rsidRPr="003B7BD1">
              <w:rPr>
                <w:rFonts w:eastAsia="Calibri" w:cs="Arial"/>
                <w:szCs w:val="20"/>
                <w:lang w:eastAsia="ja-JP"/>
              </w:rPr>
              <w:t>1664.718</w:t>
            </w:r>
          </w:p>
        </w:tc>
      </w:tr>
      <w:tr w:rsidR="006B6479" w14:paraId="3CDF8EAA" w14:textId="77777777" w:rsidTr="003B7BD1">
        <w:trPr>
          <w:trHeight w:val="436"/>
        </w:trPr>
        <w:tc>
          <w:tcPr>
            <w:tcW w:w="3116" w:type="dxa"/>
            <w:vAlign w:val="center"/>
          </w:tcPr>
          <w:p w14:paraId="4D6B7FDE" w14:textId="77777777" w:rsidR="006B6479" w:rsidRPr="003B7BD1" w:rsidRDefault="006B6479" w:rsidP="00330B0F">
            <w:pPr>
              <w:spacing w:before="0" w:after="0"/>
              <w:jc w:val="center"/>
              <w:rPr>
                <w:rFonts w:eastAsia="Calibri" w:cs="Arial"/>
                <w:szCs w:val="20"/>
                <w:lang w:eastAsia="ja-JP"/>
              </w:rPr>
            </w:pPr>
            <w:r w:rsidRPr="003B7BD1">
              <w:rPr>
                <w:rFonts w:eastAsia="Calibri" w:cs="Arial"/>
                <w:szCs w:val="20"/>
                <w:lang w:eastAsia="ja-JP"/>
              </w:rPr>
              <w:t>Rate point 6</w:t>
            </w:r>
          </w:p>
        </w:tc>
        <w:tc>
          <w:tcPr>
            <w:tcW w:w="3120" w:type="dxa"/>
            <w:vAlign w:val="center"/>
          </w:tcPr>
          <w:p w14:paraId="30155160" w14:textId="77777777" w:rsidR="006B6479" w:rsidRPr="003B7BD1" w:rsidRDefault="006B6479" w:rsidP="00E700A8">
            <w:pPr>
              <w:spacing w:before="0" w:after="0"/>
              <w:jc w:val="center"/>
              <w:rPr>
                <w:rFonts w:eastAsia="Calibri" w:cs="Arial"/>
                <w:szCs w:val="20"/>
                <w:lang w:eastAsia="ja-JP"/>
              </w:rPr>
            </w:pPr>
            <w:r w:rsidRPr="003B7BD1">
              <w:rPr>
                <w:rFonts w:eastAsia="Calibri" w:cs="Arial"/>
                <w:szCs w:val="20"/>
                <w:lang w:eastAsia="ja-JP"/>
              </w:rPr>
              <w:t>1106.308</w:t>
            </w:r>
          </w:p>
        </w:tc>
      </w:tr>
    </w:tbl>
    <w:p w14:paraId="6770F1D6" w14:textId="1B1535A1" w:rsidR="006B6479" w:rsidRPr="003102E3" w:rsidRDefault="006B6479" w:rsidP="006B6479">
      <w:pPr>
        <w:pStyle w:val="a9"/>
        <w:keepNext/>
        <w:rPr>
          <w:rFonts w:cs="Arial"/>
          <w:b w:val="0"/>
          <w:bCs w:val="0"/>
        </w:rPr>
      </w:pPr>
      <w:bookmarkStart w:id="521" w:name="_Toc109420613"/>
      <w:r w:rsidRPr="003102E3">
        <w:rPr>
          <w:rFonts w:cs="Arial"/>
          <w:b w:val="0"/>
          <w:bCs w:val="0"/>
        </w:rPr>
        <w:t xml:space="preserve">Table </w:t>
      </w:r>
      <w:r w:rsidRPr="003102E3">
        <w:rPr>
          <w:rFonts w:cs="Arial"/>
          <w:b w:val="0"/>
          <w:bCs w:val="0"/>
        </w:rPr>
        <w:fldChar w:fldCharType="begin"/>
      </w:r>
      <w:r w:rsidRPr="00015DFA">
        <w:rPr>
          <w:rFonts w:cs="Arial"/>
          <w:b w:val="0"/>
          <w:bCs w:val="0"/>
        </w:rPr>
        <w:instrText xml:space="preserve"> SEQ Table \* ARABIC </w:instrText>
      </w:r>
      <w:r w:rsidRPr="003102E3">
        <w:rPr>
          <w:rFonts w:cs="Arial"/>
          <w:b w:val="0"/>
          <w:bCs w:val="0"/>
        </w:rPr>
        <w:fldChar w:fldCharType="separate"/>
      </w:r>
      <w:r>
        <w:rPr>
          <w:rFonts w:cs="Arial"/>
          <w:b w:val="0"/>
          <w:bCs w:val="0"/>
          <w:noProof/>
        </w:rPr>
        <w:t>3</w:t>
      </w:r>
      <w:r w:rsidRPr="003102E3">
        <w:rPr>
          <w:rFonts w:cs="Arial"/>
          <w:b w:val="0"/>
          <w:bCs w:val="0"/>
        </w:rPr>
        <w:fldChar w:fldCharType="end"/>
      </w:r>
      <w:r w:rsidRPr="003102E3">
        <w:rPr>
          <w:rFonts w:cs="Arial"/>
          <w:b w:val="0"/>
          <w:bCs w:val="0"/>
        </w:rPr>
        <w:t xml:space="preserve">. </w:t>
      </w:r>
      <w:r>
        <w:rPr>
          <w:rFonts w:cs="Arial"/>
          <w:b w:val="0"/>
          <w:bCs w:val="0"/>
          <w:szCs w:val="24"/>
        </w:rPr>
        <w:t>Rate points for TVD videos for object tracking (per-sequence)</w:t>
      </w:r>
      <w:bookmarkEnd w:id="521"/>
    </w:p>
    <w:tbl>
      <w:tblPr>
        <w:tblW w:w="6136" w:type="dxa"/>
        <w:tblInd w:w="96" w:type="dxa"/>
        <w:tblLook w:val="04A0" w:firstRow="1" w:lastRow="0" w:firstColumn="1" w:lastColumn="0" w:noHBand="0" w:noVBand="1"/>
      </w:tblPr>
      <w:tblGrid>
        <w:gridCol w:w="1207"/>
        <w:gridCol w:w="2207"/>
        <w:gridCol w:w="2722"/>
      </w:tblGrid>
      <w:tr w:rsidR="006B6479" w:rsidRPr="00D16B2E" w14:paraId="323EFE12" w14:textId="77777777" w:rsidTr="003B7BD1">
        <w:trPr>
          <w:trHeight w:val="291"/>
        </w:trPr>
        <w:tc>
          <w:tcPr>
            <w:tcW w:w="12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FA9606" w14:textId="77777777" w:rsidR="006B6479" w:rsidRPr="003B7BD1" w:rsidRDefault="006B6479" w:rsidP="009B36B0">
            <w:pPr>
              <w:spacing w:before="0" w:after="0"/>
              <w:jc w:val="center"/>
              <w:rPr>
                <w:rFonts w:eastAsia="Calibri" w:cs="Arial"/>
                <w:b/>
                <w:bCs/>
                <w:szCs w:val="20"/>
                <w:lang w:eastAsia="ja-JP"/>
              </w:rPr>
            </w:pPr>
            <w:r w:rsidRPr="003B7BD1">
              <w:rPr>
                <w:rFonts w:eastAsia="Calibri" w:cs="Arial"/>
                <w:b/>
                <w:bCs/>
                <w:szCs w:val="20"/>
                <w:lang w:eastAsia="ja-JP" w:bidi="ar"/>
              </w:rPr>
              <w:t>Sequence</w:t>
            </w: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125A6AFB" w14:textId="34EFB8C0" w:rsidR="006B6479" w:rsidRPr="003B7BD1" w:rsidRDefault="007010A6" w:rsidP="009B36B0">
            <w:pPr>
              <w:rPr>
                <w:rFonts w:cs="Arial"/>
                <w:b/>
                <w:bCs/>
                <w:szCs w:val="20"/>
              </w:rPr>
            </w:pPr>
            <w:r w:rsidRPr="003B7BD1">
              <w:rPr>
                <w:rFonts w:eastAsia="Calibri" w:cs="Arial"/>
                <w:b/>
                <w:bCs/>
                <w:szCs w:val="20"/>
                <w:lang w:eastAsia="ja-JP"/>
              </w:rPr>
              <w:t xml:space="preserve">Rate </w:t>
            </w:r>
            <w:r w:rsidR="006B6479" w:rsidRPr="003B7BD1">
              <w:rPr>
                <w:rFonts w:eastAsia="宋体" w:cs="Arial"/>
                <w:b/>
                <w:bCs/>
                <w:szCs w:val="20"/>
                <w:lang w:eastAsia="zh-CN" w:bidi="ar"/>
              </w:rPr>
              <w:t>point</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6C9F8" w14:textId="77777777" w:rsidR="006B6479" w:rsidRPr="003B7BD1" w:rsidRDefault="006B6479" w:rsidP="009B36B0">
            <w:pPr>
              <w:spacing w:before="0" w:after="0"/>
              <w:jc w:val="center"/>
              <w:rPr>
                <w:rFonts w:eastAsia="宋体" w:cs="Arial"/>
                <w:b/>
                <w:bCs/>
                <w:szCs w:val="20"/>
                <w:lang w:eastAsia="zh-CN" w:bidi="ar"/>
              </w:rPr>
            </w:pPr>
            <w:r w:rsidRPr="003B7BD1">
              <w:rPr>
                <w:rFonts w:eastAsia="宋体" w:cs="Arial"/>
                <w:b/>
                <w:bCs/>
                <w:szCs w:val="20"/>
                <w:lang w:eastAsia="zh-CN" w:bidi="ar"/>
              </w:rPr>
              <w:t>bitrate (kbps)</w:t>
            </w:r>
          </w:p>
        </w:tc>
      </w:tr>
      <w:tr w:rsidR="006B6479" w14:paraId="3EA8C651" w14:textId="77777777" w:rsidTr="003B7BD1">
        <w:trPr>
          <w:trHeight w:val="276"/>
        </w:trPr>
        <w:tc>
          <w:tcPr>
            <w:tcW w:w="1207" w:type="dxa"/>
            <w:vMerge w:val="restart"/>
            <w:tcBorders>
              <w:top w:val="single" w:sz="4" w:space="0" w:color="auto"/>
              <w:left w:val="single" w:sz="4" w:space="0" w:color="auto"/>
              <w:right w:val="single" w:sz="4" w:space="0" w:color="auto"/>
            </w:tcBorders>
            <w:shd w:val="clear" w:color="auto" w:fill="auto"/>
            <w:noWrap/>
            <w:vAlign w:val="center"/>
          </w:tcPr>
          <w:p w14:paraId="35A5BD40" w14:textId="77777777" w:rsidR="006B6479" w:rsidRPr="003B7BD1" w:rsidRDefault="006B6479" w:rsidP="009B36B0">
            <w:pPr>
              <w:spacing w:before="0" w:after="0"/>
              <w:jc w:val="center"/>
              <w:rPr>
                <w:rFonts w:eastAsia="Calibri" w:cs="Arial"/>
                <w:szCs w:val="20"/>
                <w:lang w:eastAsia="ja-JP"/>
              </w:rPr>
            </w:pPr>
            <w:r w:rsidRPr="003B7BD1">
              <w:rPr>
                <w:rFonts w:eastAsia="Calibri" w:cs="Arial"/>
                <w:szCs w:val="20"/>
                <w:lang w:eastAsia="ja-JP" w:bidi="ar"/>
              </w:rPr>
              <w:t>TVD-01</w:t>
            </w: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325A0962" w14:textId="7620193D"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1</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6B2DE" w14:textId="77777777" w:rsidR="006B6479" w:rsidRPr="003B7BD1" w:rsidRDefault="006B6479" w:rsidP="009B36B0">
            <w:pPr>
              <w:jc w:val="center"/>
              <w:rPr>
                <w:rFonts w:eastAsia="宋体" w:cs="Arial"/>
                <w:szCs w:val="20"/>
                <w:lang w:eastAsia="ja-JP"/>
              </w:rPr>
            </w:pPr>
            <w:r w:rsidRPr="00E700A8">
              <w:rPr>
                <w:rFonts w:cs="Arial"/>
                <w:szCs w:val="20"/>
              </w:rPr>
              <w:t>10039.353</w:t>
            </w:r>
          </w:p>
        </w:tc>
      </w:tr>
      <w:tr w:rsidR="006B6479" w14:paraId="76B1E20B"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6BCCD8D5"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2CA74131" w14:textId="501BA517"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2</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CB82A" w14:textId="77777777" w:rsidR="006B6479" w:rsidRPr="003B7BD1" w:rsidRDefault="006B6479" w:rsidP="009B36B0">
            <w:pPr>
              <w:jc w:val="center"/>
              <w:rPr>
                <w:rFonts w:eastAsia="宋体" w:cs="Arial"/>
                <w:szCs w:val="20"/>
                <w:lang w:eastAsia="ja-JP"/>
              </w:rPr>
            </w:pPr>
            <w:r w:rsidRPr="00E700A8">
              <w:rPr>
                <w:rFonts w:cs="Arial"/>
                <w:szCs w:val="20"/>
              </w:rPr>
              <w:t>7133.127</w:t>
            </w:r>
          </w:p>
        </w:tc>
      </w:tr>
      <w:tr w:rsidR="006B6479" w14:paraId="418FB4CB"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2139C871"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40CB680C" w14:textId="43E4A350"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3</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37BC2" w14:textId="77777777" w:rsidR="006B6479" w:rsidRPr="003B7BD1" w:rsidRDefault="006B6479" w:rsidP="009B36B0">
            <w:pPr>
              <w:jc w:val="center"/>
              <w:rPr>
                <w:rFonts w:eastAsia="宋体" w:cs="Arial"/>
                <w:szCs w:val="20"/>
                <w:lang w:eastAsia="ja-JP"/>
              </w:rPr>
            </w:pPr>
            <w:r w:rsidRPr="00E700A8">
              <w:rPr>
                <w:rFonts w:cs="Arial"/>
                <w:szCs w:val="20"/>
              </w:rPr>
              <w:t>4870.162</w:t>
            </w:r>
          </w:p>
        </w:tc>
      </w:tr>
      <w:tr w:rsidR="006B6479" w14:paraId="664DBC49"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41179821"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4133EF4C" w14:textId="590B1D27"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4</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01121" w14:textId="77777777" w:rsidR="006B6479" w:rsidRPr="003B7BD1" w:rsidRDefault="006B6479" w:rsidP="009B36B0">
            <w:pPr>
              <w:jc w:val="center"/>
              <w:rPr>
                <w:rFonts w:eastAsia="宋体" w:cs="Arial"/>
                <w:szCs w:val="20"/>
                <w:lang w:eastAsia="ja-JP"/>
              </w:rPr>
            </w:pPr>
            <w:r w:rsidRPr="00E700A8">
              <w:rPr>
                <w:rFonts w:cs="Arial"/>
                <w:szCs w:val="20"/>
              </w:rPr>
              <w:t>2466.427</w:t>
            </w:r>
          </w:p>
        </w:tc>
      </w:tr>
      <w:tr w:rsidR="006B6479" w14:paraId="660746F9"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4F3D172F"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75AF4322" w14:textId="78CB28DE"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5</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F601E" w14:textId="77777777" w:rsidR="006B6479" w:rsidRPr="003B7BD1" w:rsidRDefault="006B6479" w:rsidP="009B36B0">
            <w:pPr>
              <w:jc w:val="center"/>
              <w:rPr>
                <w:rFonts w:eastAsia="宋体" w:cs="Arial"/>
                <w:szCs w:val="20"/>
                <w:lang w:eastAsia="ja-JP"/>
              </w:rPr>
            </w:pPr>
            <w:r w:rsidRPr="00E700A8">
              <w:rPr>
                <w:rFonts w:cs="Arial"/>
                <w:szCs w:val="20"/>
              </w:rPr>
              <w:t>1428.580</w:t>
            </w:r>
          </w:p>
        </w:tc>
      </w:tr>
      <w:tr w:rsidR="006B6479" w14:paraId="6D8D841B" w14:textId="77777777" w:rsidTr="003B7BD1">
        <w:trPr>
          <w:trHeight w:val="291"/>
        </w:trPr>
        <w:tc>
          <w:tcPr>
            <w:tcW w:w="1207" w:type="dxa"/>
            <w:vMerge/>
            <w:tcBorders>
              <w:left w:val="single" w:sz="4" w:space="0" w:color="auto"/>
              <w:bottom w:val="single" w:sz="4" w:space="0" w:color="auto"/>
              <w:right w:val="single" w:sz="4" w:space="0" w:color="auto"/>
            </w:tcBorders>
            <w:shd w:val="clear" w:color="auto" w:fill="auto"/>
            <w:noWrap/>
            <w:vAlign w:val="center"/>
          </w:tcPr>
          <w:p w14:paraId="403AA3C3"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24A9397F" w14:textId="066EE9BD"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6</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F85D2" w14:textId="77777777" w:rsidR="006B6479" w:rsidRPr="003B7BD1" w:rsidRDefault="006B6479" w:rsidP="009B36B0">
            <w:pPr>
              <w:jc w:val="center"/>
              <w:rPr>
                <w:rFonts w:eastAsia="宋体" w:cs="Arial"/>
                <w:szCs w:val="20"/>
                <w:lang w:eastAsia="ja-JP"/>
              </w:rPr>
            </w:pPr>
            <w:r w:rsidRPr="00E700A8">
              <w:rPr>
                <w:rFonts w:cs="Arial"/>
                <w:szCs w:val="20"/>
              </w:rPr>
              <w:t>755.897</w:t>
            </w:r>
          </w:p>
        </w:tc>
      </w:tr>
      <w:tr w:rsidR="006B6479" w14:paraId="621C7906" w14:textId="77777777" w:rsidTr="003B7BD1">
        <w:trPr>
          <w:trHeight w:val="276"/>
        </w:trPr>
        <w:tc>
          <w:tcPr>
            <w:tcW w:w="1207" w:type="dxa"/>
            <w:vMerge w:val="restart"/>
            <w:tcBorders>
              <w:top w:val="single" w:sz="4" w:space="0" w:color="auto"/>
              <w:left w:val="single" w:sz="4" w:space="0" w:color="auto"/>
              <w:right w:val="single" w:sz="4" w:space="0" w:color="auto"/>
            </w:tcBorders>
            <w:shd w:val="clear" w:color="auto" w:fill="auto"/>
            <w:noWrap/>
            <w:vAlign w:val="center"/>
          </w:tcPr>
          <w:p w14:paraId="6911F033" w14:textId="77777777" w:rsidR="006B6479" w:rsidRPr="003B7BD1" w:rsidRDefault="006B6479" w:rsidP="009B36B0">
            <w:pPr>
              <w:spacing w:before="0" w:after="0"/>
              <w:jc w:val="center"/>
              <w:rPr>
                <w:rFonts w:eastAsia="Calibri" w:cs="Arial"/>
                <w:szCs w:val="20"/>
                <w:lang w:eastAsia="ja-JP"/>
              </w:rPr>
            </w:pPr>
            <w:r w:rsidRPr="003B7BD1">
              <w:rPr>
                <w:rFonts w:eastAsia="Calibri" w:cs="Arial"/>
                <w:szCs w:val="20"/>
                <w:lang w:eastAsia="ja-JP" w:bidi="ar"/>
              </w:rPr>
              <w:t>TVD-02</w:t>
            </w: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7038C00C" w14:textId="58613395"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1</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C7F4D" w14:textId="77777777" w:rsidR="006B6479" w:rsidRPr="003B7BD1" w:rsidRDefault="006B6479" w:rsidP="009B36B0">
            <w:pPr>
              <w:spacing w:before="0" w:after="0"/>
              <w:jc w:val="center"/>
              <w:rPr>
                <w:rFonts w:eastAsia="Calibri" w:cs="Arial"/>
                <w:szCs w:val="20"/>
                <w:lang w:eastAsia="ja-JP"/>
              </w:rPr>
            </w:pPr>
            <w:r w:rsidRPr="00E700A8">
              <w:rPr>
                <w:rFonts w:cs="Arial"/>
                <w:szCs w:val="20"/>
              </w:rPr>
              <w:t>7403.181</w:t>
            </w:r>
          </w:p>
        </w:tc>
      </w:tr>
      <w:tr w:rsidR="006B6479" w14:paraId="3244227D"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795BC307"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5055DA4E" w14:textId="630146E0"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2</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4B86F" w14:textId="77777777" w:rsidR="006B6479" w:rsidRPr="003B7BD1" w:rsidRDefault="006B6479" w:rsidP="009B36B0">
            <w:pPr>
              <w:spacing w:before="0" w:after="0"/>
              <w:jc w:val="center"/>
              <w:rPr>
                <w:rFonts w:eastAsia="Calibri" w:cs="Arial"/>
                <w:szCs w:val="20"/>
                <w:lang w:eastAsia="ja-JP"/>
              </w:rPr>
            </w:pPr>
            <w:r w:rsidRPr="00E700A8">
              <w:rPr>
                <w:rFonts w:cs="Arial"/>
                <w:szCs w:val="20"/>
              </w:rPr>
              <w:t>5018.684</w:t>
            </w:r>
          </w:p>
        </w:tc>
      </w:tr>
      <w:tr w:rsidR="006B6479" w14:paraId="07B1E516"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7AEBD6AB"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44976657" w14:textId="4AA9494B"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3</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DFA22" w14:textId="77777777" w:rsidR="006B6479" w:rsidRPr="003B7BD1" w:rsidRDefault="006B6479" w:rsidP="009B36B0">
            <w:pPr>
              <w:spacing w:before="0" w:after="0"/>
              <w:jc w:val="center"/>
              <w:rPr>
                <w:rFonts w:eastAsia="Calibri" w:cs="Arial"/>
                <w:szCs w:val="20"/>
                <w:lang w:eastAsia="ja-JP"/>
              </w:rPr>
            </w:pPr>
            <w:r w:rsidRPr="00E700A8">
              <w:rPr>
                <w:rFonts w:cs="Arial"/>
                <w:szCs w:val="20"/>
              </w:rPr>
              <w:t>3309.629</w:t>
            </w:r>
          </w:p>
        </w:tc>
      </w:tr>
      <w:tr w:rsidR="006B6479" w14:paraId="096F251A"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4EAE44D9"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0E941A18" w14:textId="15353EBF"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4</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9B55A" w14:textId="77777777" w:rsidR="006B6479" w:rsidRPr="003B7BD1" w:rsidRDefault="006B6479" w:rsidP="009B36B0">
            <w:pPr>
              <w:spacing w:before="0" w:after="0"/>
              <w:jc w:val="center"/>
              <w:rPr>
                <w:rFonts w:eastAsia="Calibri" w:cs="Arial"/>
                <w:szCs w:val="20"/>
                <w:lang w:eastAsia="ja-JP"/>
              </w:rPr>
            </w:pPr>
            <w:r w:rsidRPr="00E700A8">
              <w:rPr>
                <w:rFonts w:cs="Arial"/>
                <w:szCs w:val="20"/>
              </w:rPr>
              <w:t>2669.620</w:t>
            </w:r>
          </w:p>
        </w:tc>
      </w:tr>
      <w:tr w:rsidR="006B6479" w14:paraId="43D6EA69"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07EEFD0A"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766E0AA6" w14:textId="55CD66FA"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5</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9B6DF9" w14:textId="77777777" w:rsidR="006B6479" w:rsidRPr="003B7BD1" w:rsidRDefault="006B6479" w:rsidP="009B36B0">
            <w:pPr>
              <w:spacing w:before="0" w:after="0"/>
              <w:jc w:val="center"/>
              <w:rPr>
                <w:rFonts w:eastAsia="Calibri" w:cs="Arial"/>
                <w:szCs w:val="20"/>
                <w:lang w:eastAsia="ja-JP"/>
              </w:rPr>
            </w:pPr>
            <w:r w:rsidRPr="00E700A8">
              <w:rPr>
                <w:rFonts w:cs="Arial"/>
                <w:szCs w:val="20"/>
              </w:rPr>
              <w:t>1654.542</w:t>
            </w:r>
          </w:p>
        </w:tc>
      </w:tr>
      <w:tr w:rsidR="006B6479" w14:paraId="2200CA91" w14:textId="77777777" w:rsidTr="003B7BD1">
        <w:trPr>
          <w:trHeight w:val="291"/>
        </w:trPr>
        <w:tc>
          <w:tcPr>
            <w:tcW w:w="1207" w:type="dxa"/>
            <w:vMerge/>
            <w:tcBorders>
              <w:left w:val="single" w:sz="4" w:space="0" w:color="auto"/>
              <w:bottom w:val="single" w:sz="4" w:space="0" w:color="auto"/>
              <w:right w:val="single" w:sz="4" w:space="0" w:color="auto"/>
            </w:tcBorders>
            <w:shd w:val="clear" w:color="auto" w:fill="auto"/>
            <w:noWrap/>
            <w:vAlign w:val="center"/>
          </w:tcPr>
          <w:p w14:paraId="26EB88DA"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34EDCA58" w14:textId="144D03A0"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6</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85FD2" w14:textId="77777777" w:rsidR="006B6479" w:rsidRPr="003B7BD1" w:rsidRDefault="006B6479" w:rsidP="009B36B0">
            <w:pPr>
              <w:spacing w:before="0" w:after="0"/>
              <w:jc w:val="center"/>
              <w:rPr>
                <w:rFonts w:eastAsia="Calibri" w:cs="Arial"/>
                <w:szCs w:val="20"/>
                <w:lang w:eastAsia="ja-JP"/>
              </w:rPr>
            </w:pPr>
            <w:r w:rsidRPr="00E700A8">
              <w:rPr>
                <w:rFonts w:cs="Arial"/>
                <w:szCs w:val="20"/>
              </w:rPr>
              <w:t>1287.730</w:t>
            </w:r>
          </w:p>
        </w:tc>
      </w:tr>
      <w:tr w:rsidR="006B6479" w14:paraId="5ECBF69C" w14:textId="77777777" w:rsidTr="003B7BD1">
        <w:trPr>
          <w:trHeight w:val="276"/>
        </w:trPr>
        <w:tc>
          <w:tcPr>
            <w:tcW w:w="1207" w:type="dxa"/>
            <w:vMerge w:val="restart"/>
            <w:tcBorders>
              <w:top w:val="single" w:sz="4" w:space="0" w:color="auto"/>
              <w:left w:val="single" w:sz="4" w:space="0" w:color="auto"/>
              <w:right w:val="single" w:sz="4" w:space="0" w:color="auto"/>
            </w:tcBorders>
            <w:shd w:val="clear" w:color="auto" w:fill="auto"/>
            <w:noWrap/>
            <w:vAlign w:val="center"/>
          </w:tcPr>
          <w:p w14:paraId="1367D6E6" w14:textId="77777777" w:rsidR="006B6479" w:rsidRPr="003B7BD1" w:rsidRDefault="006B6479" w:rsidP="009B36B0">
            <w:pPr>
              <w:spacing w:before="0" w:after="0"/>
              <w:jc w:val="center"/>
              <w:rPr>
                <w:rFonts w:eastAsia="Calibri" w:cs="Arial"/>
                <w:szCs w:val="20"/>
                <w:lang w:eastAsia="ja-JP"/>
              </w:rPr>
            </w:pPr>
            <w:r w:rsidRPr="003B7BD1">
              <w:rPr>
                <w:rFonts w:eastAsia="Calibri" w:cs="Arial"/>
                <w:szCs w:val="20"/>
                <w:lang w:eastAsia="ja-JP" w:bidi="ar"/>
              </w:rPr>
              <w:t>TVD-03</w:t>
            </w: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11ABEE34" w14:textId="731DAABE"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1</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E00A8" w14:textId="77777777" w:rsidR="006B6479" w:rsidRPr="003B7BD1" w:rsidRDefault="006B6479" w:rsidP="009B36B0">
            <w:pPr>
              <w:spacing w:before="0" w:after="0"/>
              <w:jc w:val="center"/>
              <w:rPr>
                <w:rFonts w:eastAsia="Calibri" w:cs="Arial"/>
                <w:szCs w:val="20"/>
                <w:lang w:eastAsia="ja-JP"/>
              </w:rPr>
            </w:pPr>
            <w:r w:rsidRPr="00E700A8">
              <w:rPr>
                <w:rFonts w:cs="Arial"/>
                <w:szCs w:val="20"/>
              </w:rPr>
              <w:t>6192.655</w:t>
            </w:r>
          </w:p>
        </w:tc>
      </w:tr>
      <w:tr w:rsidR="006B6479" w14:paraId="30B314B0"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51C0A6BF"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66C9D2B0" w14:textId="3DCF69ED"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2</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499F4" w14:textId="77777777" w:rsidR="006B6479" w:rsidRPr="003B7BD1" w:rsidRDefault="006B6479" w:rsidP="009B36B0">
            <w:pPr>
              <w:spacing w:before="0" w:after="0"/>
              <w:jc w:val="center"/>
              <w:rPr>
                <w:rFonts w:eastAsia="Calibri" w:cs="Arial"/>
                <w:szCs w:val="20"/>
                <w:lang w:eastAsia="ja-JP"/>
              </w:rPr>
            </w:pPr>
            <w:r w:rsidRPr="00E700A8">
              <w:rPr>
                <w:rFonts w:cs="Arial"/>
                <w:szCs w:val="20"/>
              </w:rPr>
              <w:t>5004.977</w:t>
            </w:r>
          </w:p>
        </w:tc>
      </w:tr>
      <w:tr w:rsidR="006B6479" w14:paraId="6FEF748A"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612D5EC1"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24990282" w14:textId="295F1DD1"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3</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1FA63" w14:textId="77777777" w:rsidR="006B6479" w:rsidRPr="003B7BD1" w:rsidRDefault="006B6479" w:rsidP="009B36B0">
            <w:pPr>
              <w:spacing w:before="0" w:after="0"/>
              <w:jc w:val="center"/>
              <w:rPr>
                <w:rFonts w:eastAsia="Calibri" w:cs="Arial"/>
                <w:szCs w:val="20"/>
                <w:lang w:eastAsia="ja-JP"/>
              </w:rPr>
            </w:pPr>
            <w:r w:rsidRPr="00E700A8">
              <w:rPr>
                <w:rFonts w:cs="Arial"/>
                <w:szCs w:val="20"/>
              </w:rPr>
              <w:t>4075.076</w:t>
            </w:r>
          </w:p>
        </w:tc>
      </w:tr>
      <w:tr w:rsidR="006B6479" w14:paraId="29E8AB75"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5056C466"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2BB9570C" w14:textId="5E868232"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4</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D209C" w14:textId="77777777" w:rsidR="006B6479" w:rsidRPr="003B7BD1" w:rsidRDefault="006B6479" w:rsidP="009B36B0">
            <w:pPr>
              <w:spacing w:before="0" w:after="0"/>
              <w:jc w:val="center"/>
              <w:rPr>
                <w:rFonts w:eastAsia="Calibri" w:cs="Arial"/>
                <w:szCs w:val="20"/>
                <w:lang w:eastAsia="ja-JP"/>
              </w:rPr>
            </w:pPr>
            <w:r w:rsidRPr="00E700A8">
              <w:rPr>
                <w:rFonts w:cs="Arial"/>
                <w:szCs w:val="20"/>
              </w:rPr>
              <w:t>2549.853</w:t>
            </w:r>
          </w:p>
        </w:tc>
      </w:tr>
      <w:tr w:rsidR="006B6479" w14:paraId="53787FED"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5E06767A"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4" w:space="0" w:color="auto"/>
              <w:right w:val="single" w:sz="4" w:space="0" w:color="auto"/>
            </w:tcBorders>
            <w:shd w:val="clear" w:color="auto" w:fill="auto"/>
            <w:noWrap/>
          </w:tcPr>
          <w:p w14:paraId="38FC1FC8" w14:textId="7A649E8A"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5</w:t>
            </w:r>
          </w:p>
        </w:tc>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BFFFE" w14:textId="77777777" w:rsidR="006B6479" w:rsidRPr="003B7BD1" w:rsidRDefault="006B6479" w:rsidP="009B36B0">
            <w:pPr>
              <w:spacing w:before="0" w:after="0"/>
              <w:jc w:val="center"/>
              <w:rPr>
                <w:rFonts w:eastAsia="Calibri" w:cs="Arial"/>
                <w:szCs w:val="20"/>
                <w:lang w:eastAsia="ja-JP"/>
              </w:rPr>
            </w:pPr>
            <w:r w:rsidRPr="00E700A8">
              <w:rPr>
                <w:rFonts w:cs="Arial"/>
                <w:szCs w:val="20"/>
              </w:rPr>
              <w:t>1971.010</w:t>
            </w:r>
          </w:p>
        </w:tc>
      </w:tr>
      <w:tr w:rsidR="006B6479" w14:paraId="22121D6F" w14:textId="77777777" w:rsidTr="003B7BD1">
        <w:trPr>
          <w:trHeight w:val="291"/>
        </w:trPr>
        <w:tc>
          <w:tcPr>
            <w:tcW w:w="1207" w:type="dxa"/>
            <w:vMerge/>
            <w:tcBorders>
              <w:left w:val="single" w:sz="4" w:space="0" w:color="auto"/>
              <w:bottom w:val="single" w:sz="8" w:space="0" w:color="000000"/>
              <w:right w:val="single" w:sz="4" w:space="0" w:color="auto"/>
            </w:tcBorders>
            <w:shd w:val="clear" w:color="auto" w:fill="auto"/>
            <w:noWrap/>
            <w:vAlign w:val="center"/>
          </w:tcPr>
          <w:p w14:paraId="50D079F8" w14:textId="77777777" w:rsidR="006B6479" w:rsidRPr="003B7BD1" w:rsidRDefault="006B6479" w:rsidP="009B36B0">
            <w:pPr>
              <w:jc w:val="center"/>
              <w:rPr>
                <w:rFonts w:eastAsia="Calibri" w:cs="Arial"/>
                <w:szCs w:val="20"/>
                <w:lang w:eastAsia="ja-JP"/>
              </w:rPr>
            </w:pPr>
          </w:p>
        </w:tc>
        <w:tc>
          <w:tcPr>
            <w:tcW w:w="2207" w:type="dxa"/>
            <w:tcBorders>
              <w:top w:val="single" w:sz="4" w:space="0" w:color="auto"/>
              <w:left w:val="single" w:sz="4" w:space="0" w:color="auto"/>
              <w:bottom w:val="single" w:sz="8" w:space="0" w:color="000000"/>
              <w:right w:val="single" w:sz="4" w:space="0" w:color="auto"/>
            </w:tcBorders>
            <w:shd w:val="clear" w:color="auto" w:fill="auto"/>
            <w:noWrap/>
          </w:tcPr>
          <w:p w14:paraId="68E3F4E2" w14:textId="3A515318" w:rsidR="006B6479" w:rsidRPr="00330B0F" w:rsidRDefault="007010A6" w:rsidP="009B36B0">
            <w:pPr>
              <w:rPr>
                <w:rFonts w:cs="Arial"/>
                <w:szCs w:val="20"/>
              </w:rPr>
            </w:pPr>
            <w:r w:rsidRPr="003B7BD1">
              <w:rPr>
                <w:rFonts w:eastAsia="Calibri" w:cs="Arial"/>
                <w:szCs w:val="20"/>
                <w:lang w:eastAsia="ja-JP"/>
              </w:rPr>
              <w:t xml:space="preserve">Rate </w:t>
            </w:r>
            <w:r w:rsidR="006B6479" w:rsidRPr="003B7BD1">
              <w:rPr>
                <w:rFonts w:eastAsia="宋体" w:cs="Arial"/>
                <w:szCs w:val="20"/>
                <w:lang w:eastAsia="zh-CN"/>
              </w:rPr>
              <w:t>point 6</w:t>
            </w:r>
          </w:p>
        </w:tc>
        <w:tc>
          <w:tcPr>
            <w:tcW w:w="2722" w:type="dxa"/>
            <w:tcBorders>
              <w:top w:val="single" w:sz="4" w:space="0" w:color="auto"/>
              <w:left w:val="single" w:sz="4" w:space="0" w:color="auto"/>
              <w:bottom w:val="single" w:sz="8" w:space="0" w:color="000000"/>
              <w:right w:val="single" w:sz="4" w:space="0" w:color="auto"/>
            </w:tcBorders>
            <w:shd w:val="clear" w:color="auto" w:fill="auto"/>
            <w:noWrap/>
            <w:vAlign w:val="bottom"/>
          </w:tcPr>
          <w:p w14:paraId="0C36817C" w14:textId="77777777" w:rsidR="006B6479" w:rsidRPr="003B7BD1" w:rsidRDefault="006B6479" w:rsidP="009B36B0">
            <w:pPr>
              <w:spacing w:before="0" w:after="0"/>
              <w:jc w:val="center"/>
              <w:rPr>
                <w:rFonts w:eastAsia="Calibri" w:cs="Arial"/>
                <w:szCs w:val="20"/>
                <w:lang w:eastAsia="ja-JP"/>
              </w:rPr>
            </w:pPr>
            <w:r w:rsidRPr="00E700A8">
              <w:rPr>
                <w:rFonts w:cs="Arial"/>
                <w:szCs w:val="20"/>
              </w:rPr>
              <w:t>1507.273</w:t>
            </w:r>
          </w:p>
        </w:tc>
      </w:tr>
    </w:tbl>
    <w:p w14:paraId="2A749CF1" w14:textId="77777777" w:rsidR="006B6479" w:rsidRPr="00330B0F" w:rsidRDefault="006B6479">
      <w:pPr>
        <w:rPr>
          <w:rFonts w:eastAsia="Calibri" w:cs="Arial"/>
          <w:lang w:eastAsia="ja-JP"/>
        </w:rPr>
      </w:pPr>
    </w:p>
    <w:p w14:paraId="19B54960" w14:textId="1668A4C3" w:rsidR="001C7FFB" w:rsidRPr="003B7BD1" w:rsidRDefault="002814B9">
      <w:pPr>
        <w:pStyle w:val="a9"/>
        <w:keepNext/>
        <w:rPr>
          <w:rFonts w:eastAsia="宋体" w:cs="Arial"/>
          <w:b w:val="0"/>
          <w:bCs w:val="0"/>
          <w:szCs w:val="24"/>
          <w:lang w:eastAsia="zh-CN"/>
        </w:rPr>
      </w:pPr>
      <w:bookmarkStart w:id="522" w:name="_Ref109405451"/>
      <w:bookmarkStart w:id="523" w:name="_Toc102081083"/>
      <w:bookmarkStart w:id="524" w:name="_Toc32631"/>
      <w:bookmarkStart w:id="525" w:name="_Toc7676"/>
      <w:bookmarkStart w:id="526" w:name="_Toc18804"/>
      <w:bookmarkStart w:id="527" w:name="_Toc23497"/>
      <w:bookmarkStart w:id="528" w:name="_Toc31305"/>
      <w:bookmarkStart w:id="529" w:name="_Toc1910"/>
      <w:bookmarkStart w:id="530" w:name="_Toc11735"/>
      <w:bookmarkStart w:id="531" w:name="_Toc1042"/>
      <w:bookmarkStart w:id="532" w:name="_Toc108986786"/>
      <w:bookmarkStart w:id="533" w:name="_Toc109420614"/>
      <w:bookmarkStart w:id="534" w:name="_Toc24032"/>
      <w:bookmarkStart w:id="535" w:name="_Toc14609"/>
      <w:bookmarkStart w:id="536" w:name="_Toc3603"/>
      <w:bookmarkStart w:id="537" w:name="_Toc27620"/>
      <w:bookmarkStart w:id="538" w:name="_Toc2368"/>
      <w:bookmarkStart w:id="539" w:name="_Toc213"/>
      <w:bookmarkStart w:id="540" w:name="_Toc9512"/>
      <w:bookmarkStart w:id="541" w:name="_Toc4677"/>
      <w:bookmarkStart w:id="542" w:name="_Toc31330"/>
      <w:bookmarkStart w:id="543" w:name="_Toc18370"/>
      <w:bookmarkStart w:id="544" w:name="_Toc3097"/>
      <w:bookmarkStart w:id="545" w:name="_Toc22302"/>
      <w:bookmarkStart w:id="546" w:name="_Toc13763"/>
      <w:bookmarkStart w:id="547" w:name="_Toc31757"/>
      <w:bookmarkStart w:id="548" w:name="_Toc31371"/>
      <w:bookmarkStart w:id="549" w:name="_Toc20455"/>
      <w:bookmarkStart w:id="550" w:name="_Toc20838"/>
      <w:bookmarkStart w:id="551" w:name="_Toc3578"/>
      <w:bookmarkStart w:id="552" w:name="_Toc26380"/>
      <w:bookmarkStart w:id="553" w:name="_Toc14225"/>
      <w:bookmarkStart w:id="554" w:name="_Toc12917"/>
      <w:bookmarkStart w:id="555" w:name="_Toc11853"/>
      <w:bookmarkStart w:id="556" w:name="_Toc19401"/>
      <w:r w:rsidRPr="003102E3">
        <w:rPr>
          <w:rFonts w:cs="Arial"/>
          <w:b w:val="0"/>
          <w:bCs w:val="0"/>
          <w:szCs w:val="24"/>
        </w:rPr>
        <w:t>Table</w:t>
      </w:r>
      <w:bookmarkEnd w:id="522"/>
      <w:r w:rsidRPr="003102E3">
        <w:rPr>
          <w:rFonts w:cs="Arial"/>
          <w:b w:val="0"/>
          <w:bCs w:val="0"/>
          <w:szCs w:val="24"/>
        </w:rPr>
        <w:t xml:space="preserve"> </w:t>
      </w:r>
      <w:r w:rsidRPr="003102E3">
        <w:rPr>
          <w:rFonts w:cs="Arial"/>
          <w:b w:val="0"/>
          <w:bCs w:val="0"/>
          <w:szCs w:val="24"/>
        </w:rPr>
        <w:fldChar w:fldCharType="begin"/>
      </w:r>
      <w:r w:rsidRPr="003B7BD1">
        <w:rPr>
          <w:rFonts w:cs="Arial"/>
          <w:b w:val="0"/>
          <w:bCs w:val="0"/>
          <w:szCs w:val="24"/>
        </w:rPr>
        <w:instrText xml:space="preserve"> SEQ Table \* ARABIC </w:instrText>
      </w:r>
      <w:r w:rsidRPr="003102E3">
        <w:rPr>
          <w:rFonts w:cs="Arial"/>
          <w:b w:val="0"/>
          <w:bCs w:val="0"/>
          <w:szCs w:val="24"/>
        </w:rPr>
        <w:fldChar w:fldCharType="separate"/>
      </w:r>
      <w:r w:rsidR="006B6479">
        <w:rPr>
          <w:rFonts w:cs="Arial"/>
          <w:b w:val="0"/>
          <w:bCs w:val="0"/>
          <w:noProof/>
          <w:szCs w:val="24"/>
        </w:rPr>
        <w:t>4</w:t>
      </w:r>
      <w:r w:rsidRPr="003102E3">
        <w:rPr>
          <w:rFonts w:cs="Arial"/>
          <w:b w:val="0"/>
          <w:bCs w:val="0"/>
          <w:szCs w:val="24"/>
        </w:rPr>
        <w:fldChar w:fldCharType="end"/>
      </w:r>
      <w:r w:rsidRPr="00AA6C04">
        <w:rPr>
          <w:rFonts w:cs="Arial"/>
          <w:szCs w:val="24"/>
        </w:rPr>
        <w:t>.</w:t>
      </w:r>
      <w:r w:rsidRPr="009E3B7E">
        <w:rPr>
          <w:rFonts w:cs="Arial"/>
          <w:szCs w:val="24"/>
        </w:rPr>
        <w:t xml:space="preserve"> </w:t>
      </w:r>
      <w:r w:rsidRPr="003B7BD1">
        <w:rPr>
          <w:rFonts w:cs="Arial"/>
          <w:b w:val="0"/>
          <w:bCs w:val="0"/>
          <w:szCs w:val="24"/>
        </w:rPr>
        <w:t xml:space="preserve">Rate points </w:t>
      </w:r>
      <w:r w:rsidRPr="003B7BD1">
        <w:rPr>
          <w:rFonts w:eastAsia="宋体" w:cs="Arial"/>
          <w:b w:val="0"/>
          <w:bCs w:val="0"/>
          <w:szCs w:val="24"/>
          <w:lang w:eastAsia="zh-CN"/>
        </w:rPr>
        <w:t>of instance segmentation</w:t>
      </w:r>
      <w:bookmarkEnd w:id="523"/>
      <w:bookmarkEnd w:id="524"/>
      <w:bookmarkEnd w:id="525"/>
      <w:bookmarkEnd w:id="526"/>
      <w:bookmarkEnd w:id="527"/>
      <w:bookmarkEnd w:id="528"/>
      <w:bookmarkEnd w:id="529"/>
      <w:bookmarkEnd w:id="530"/>
      <w:bookmarkEnd w:id="531"/>
      <w:r w:rsidRPr="003B7BD1">
        <w:rPr>
          <w:rFonts w:eastAsia="宋体" w:cs="Arial"/>
          <w:b w:val="0"/>
          <w:bCs w:val="0"/>
          <w:lang w:eastAsia="zh-CN"/>
        </w:rPr>
        <w:t xml:space="preserve"> on </w:t>
      </w:r>
      <w:r w:rsidRPr="003B7BD1">
        <w:rPr>
          <w:rFonts w:cs="Arial"/>
          <w:b w:val="0"/>
          <w:bCs w:val="0"/>
          <w:szCs w:val="24"/>
        </w:rPr>
        <w:t>OpenImages dataset</w:t>
      </w:r>
      <w:bookmarkEnd w:id="532"/>
      <w:bookmarkEnd w:id="533"/>
      <w:r w:rsidRPr="003B7BD1">
        <w:rPr>
          <w:rFonts w:cs="Arial"/>
          <w:b w:val="0"/>
          <w:bCs w:val="0"/>
          <w:szCs w:val="24"/>
        </w:rPr>
        <w:t xml:space="preserve"> </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tbl>
      <w:tblPr>
        <w:tblStyle w:val="af8"/>
        <w:tblW w:w="0" w:type="auto"/>
        <w:tblLook w:val="04A0" w:firstRow="1" w:lastRow="0" w:firstColumn="1" w:lastColumn="0" w:noHBand="0" w:noVBand="1"/>
      </w:tblPr>
      <w:tblGrid>
        <w:gridCol w:w="3115"/>
        <w:gridCol w:w="3115"/>
      </w:tblGrid>
      <w:tr w:rsidR="001C7FFB" w14:paraId="31373872" w14:textId="77777777">
        <w:tc>
          <w:tcPr>
            <w:tcW w:w="3115" w:type="dxa"/>
          </w:tcPr>
          <w:p w14:paraId="5ACCB832" w14:textId="77777777" w:rsidR="001C7FFB" w:rsidRPr="003102E3" w:rsidRDefault="002814B9" w:rsidP="003B7BD1">
            <w:pPr>
              <w:jc w:val="center"/>
              <w:rPr>
                <w:rFonts w:cs="Arial"/>
                <w:b/>
                <w:bCs/>
                <w:szCs w:val="20"/>
              </w:rPr>
            </w:pPr>
            <w:r w:rsidRPr="003102E3">
              <w:rPr>
                <w:rFonts w:cs="Arial"/>
                <w:b/>
                <w:bCs/>
                <w:szCs w:val="20"/>
              </w:rPr>
              <w:t>Rate point</w:t>
            </w:r>
          </w:p>
        </w:tc>
        <w:tc>
          <w:tcPr>
            <w:tcW w:w="3115" w:type="dxa"/>
          </w:tcPr>
          <w:p w14:paraId="7AC34B93" w14:textId="77777777" w:rsidR="001C7FFB" w:rsidRPr="009B36B0" w:rsidRDefault="002814B9" w:rsidP="003B7BD1">
            <w:pPr>
              <w:jc w:val="center"/>
              <w:rPr>
                <w:rFonts w:cs="Arial"/>
                <w:b/>
                <w:bCs/>
                <w:szCs w:val="20"/>
              </w:rPr>
            </w:pPr>
            <w:r w:rsidRPr="00E700A8">
              <w:rPr>
                <w:rFonts w:cs="Arial"/>
                <w:b/>
                <w:bCs/>
                <w:szCs w:val="20"/>
              </w:rPr>
              <w:t>BPP</w:t>
            </w:r>
          </w:p>
        </w:tc>
      </w:tr>
      <w:tr w:rsidR="001C7FFB" w14:paraId="5E615216" w14:textId="77777777">
        <w:tc>
          <w:tcPr>
            <w:tcW w:w="3115" w:type="dxa"/>
          </w:tcPr>
          <w:p w14:paraId="2E7D3293" w14:textId="77777777" w:rsidR="001C7FFB" w:rsidRPr="003102E3" w:rsidRDefault="002814B9" w:rsidP="003B7BD1">
            <w:pPr>
              <w:jc w:val="center"/>
              <w:rPr>
                <w:rFonts w:cs="Arial"/>
                <w:szCs w:val="20"/>
              </w:rPr>
            </w:pPr>
            <w:r w:rsidRPr="003102E3">
              <w:rPr>
                <w:rFonts w:cs="Arial"/>
                <w:szCs w:val="20"/>
              </w:rPr>
              <w:t>Rate point 1</w:t>
            </w:r>
          </w:p>
        </w:tc>
        <w:tc>
          <w:tcPr>
            <w:tcW w:w="3115" w:type="dxa"/>
          </w:tcPr>
          <w:p w14:paraId="1409FDFB" w14:textId="25AB0D48" w:rsidR="001C7FFB" w:rsidRPr="009B36B0" w:rsidRDefault="002814B9" w:rsidP="007B7BD1">
            <w:pPr>
              <w:jc w:val="center"/>
              <w:rPr>
                <w:rFonts w:cs="Arial"/>
                <w:szCs w:val="20"/>
              </w:rPr>
            </w:pPr>
            <w:del w:id="557" w:author="HP" w:date="2022-08-03T21:07:00Z">
              <w:r w:rsidRPr="00E700A8" w:rsidDel="007B7BD1">
                <w:rPr>
                  <w:rFonts w:cs="Arial"/>
                  <w:szCs w:val="20"/>
                </w:rPr>
                <w:delText>1.355</w:delText>
              </w:r>
            </w:del>
            <w:ins w:id="558" w:author="HP" w:date="2022-08-03T21:08:00Z">
              <w:r w:rsidR="007B7BD1">
                <w:rPr>
                  <w:rFonts w:cs="Arial"/>
                  <w:szCs w:val="20"/>
                </w:rPr>
                <w:t>1.377</w:t>
              </w:r>
            </w:ins>
            <w:bookmarkStart w:id="559" w:name="_GoBack"/>
            <w:bookmarkEnd w:id="559"/>
          </w:p>
        </w:tc>
      </w:tr>
      <w:tr w:rsidR="001C7FFB" w14:paraId="48988601" w14:textId="77777777">
        <w:tc>
          <w:tcPr>
            <w:tcW w:w="3115" w:type="dxa"/>
          </w:tcPr>
          <w:p w14:paraId="5696EFE8" w14:textId="77777777" w:rsidR="001C7FFB" w:rsidRPr="003102E3" w:rsidRDefault="002814B9" w:rsidP="003B7BD1">
            <w:pPr>
              <w:jc w:val="center"/>
              <w:rPr>
                <w:rFonts w:cs="Arial"/>
                <w:szCs w:val="20"/>
              </w:rPr>
            </w:pPr>
            <w:r w:rsidRPr="003102E3">
              <w:rPr>
                <w:rFonts w:cs="Arial"/>
                <w:szCs w:val="20"/>
              </w:rPr>
              <w:t>Rate point 2</w:t>
            </w:r>
          </w:p>
        </w:tc>
        <w:tc>
          <w:tcPr>
            <w:tcW w:w="3115" w:type="dxa"/>
          </w:tcPr>
          <w:p w14:paraId="777E6FEB" w14:textId="6EB17D34" w:rsidR="001C7FFB" w:rsidRPr="009B36B0" w:rsidRDefault="002814B9" w:rsidP="003B7BD1">
            <w:pPr>
              <w:jc w:val="center"/>
              <w:rPr>
                <w:rFonts w:cs="Arial"/>
                <w:szCs w:val="20"/>
              </w:rPr>
            </w:pPr>
            <w:del w:id="560" w:author="HP" w:date="2022-08-03T21:07:00Z">
              <w:r w:rsidRPr="00E700A8" w:rsidDel="007B7BD1">
                <w:rPr>
                  <w:rFonts w:cs="Arial"/>
                  <w:szCs w:val="20"/>
                </w:rPr>
                <w:delText>0.931</w:delText>
              </w:r>
            </w:del>
            <w:ins w:id="561" w:author="HP" w:date="2022-08-03T21:07:00Z">
              <w:r w:rsidR="007B7BD1" w:rsidRPr="00E700A8">
                <w:rPr>
                  <w:rFonts w:cs="Arial"/>
                  <w:szCs w:val="20"/>
                  <w:lang w:eastAsia="zh-CN"/>
                </w:rPr>
                <w:t>0.946</w:t>
              </w:r>
            </w:ins>
          </w:p>
        </w:tc>
      </w:tr>
      <w:tr w:rsidR="001C7FFB" w14:paraId="1BF17FE3" w14:textId="77777777">
        <w:tc>
          <w:tcPr>
            <w:tcW w:w="3115" w:type="dxa"/>
          </w:tcPr>
          <w:p w14:paraId="1E59A31E" w14:textId="77777777" w:rsidR="001C7FFB" w:rsidRPr="003102E3" w:rsidRDefault="002814B9" w:rsidP="003B7BD1">
            <w:pPr>
              <w:jc w:val="center"/>
              <w:rPr>
                <w:rFonts w:cs="Arial"/>
                <w:szCs w:val="20"/>
              </w:rPr>
            </w:pPr>
            <w:r w:rsidRPr="003102E3">
              <w:rPr>
                <w:rFonts w:cs="Arial"/>
                <w:szCs w:val="20"/>
              </w:rPr>
              <w:t>Rate point 3</w:t>
            </w:r>
          </w:p>
        </w:tc>
        <w:tc>
          <w:tcPr>
            <w:tcW w:w="3115" w:type="dxa"/>
          </w:tcPr>
          <w:p w14:paraId="6FD365B3" w14:textId="6B4F7CE6" w:rsidR="001C7FFB" w:rsidRPr="009B36B0" w:rsidRDefault="002814B9" w:rsidP="003B7BD1">
            <w:pPr>
              <w:jc w:val="center"/>
              <w:rPr>
                <w:rFonts w:cs="Arial"/>
                <w:szCs w:val="20"/>
              </w:rPr>
            </w:pPr>
            <w:del w:id="562" w:author="HP" w:date="2022-08-03T21:08:00Z">
              <w:r w:rsidRPr="00E700A8" w:rsidDel="007B7BD1">
                <w:rPr>
                  <w:rFonts w:cs="Arial"/>
                  <w:szCs w:val="20"/>
                </w:rPr>
                <w:delText>0.641</w:delText>
              </w:r>
            </w:del>
            <w:ins w:id="563" w:author="HP" w:date="2022-08-03T21:08:00Z">
              <w:r w:rsidR="007B7BD1" w:rsidRPr="00E700A8">
                <w:rPr>
                  <w:rFonts w:cs="Arial"/>
                  <w:szCs w:val="20"/>
                  <w:lang w:eastAsia="zh-CN"/>
                </w:rPr>
                <w:t>0.650</w:t>
              </w:r>
            </w:ins>
          </w:p>
        </w:tc>
      </w:tr>
      <w:tr w:rsidR="001C7FFB" w14:paraId="00D026E3" w14:textId="77777777">
        <w:tc>
          <w:tcPr>
            <w:tcW w:w="3115" w:type="dxa"/>
          </w:tcPr>
          <w:p w14:paraId="1AC3E4AF" w14:textId="77777777" w:rsidR="001C7FFB" w:rsidRPr="003102E3" w:rsidRDefault="002814B9" w:rsidP="003B7BD1">
            <w:pPr>
              <w:jc w:val="center"/>
              <w:rPr>
                <w:rFonts w:cs="Arial"/>
                <w:szCs w:val="20"/>
              </w:rPr>
            </w:pPr>
            <w:r w:rsidRPr="003102E3">
              <w:rPr>
                <w:rFonts w:cs="Arial"/>
                <w:szCs w:val="20"/>
              </w:rPr>
              <w:t>Rate point 4</w:t>
            </w:r>
          </w:p>
        </w:tc>
        <w:tc>
          <w:tcPr>
            <w:tcW w:w="3115" w:type="dxa"/>
          </w:tcPr>
          <w:p w14:paraId="6828D068" w14:textId="32DFBE0E" w:rsidR="001C7FFB" w:rsidRPr="009B36B0" w:rsidRDefault="002814B9" w:rsidP="003B7BD1">
            <w:pPr>
              <w:jc w:val="center"/>
              <w:rPr>
                <w:rFonts w:cs="Arial"/>
                <w:szCs w:val="20"/>
              </w:rPr>
            </w:pPr>
            <w:del w:id="564" w:author="HP" w:date="2022-08-03T21:08:00Z">
              <w:r w:rsidRPr="00E700A8" w:rsidDel="007B7BD1">
                <w:rPr>
                  <w:rFonts w:cs="Arial"/>
                  <w:szCs w:val="20"/>
                </w:rPr>
                <w:delText>0.437</w:delText>
              </w:r>
            </w:del>
            <w:ins w:id="565" w:author="HP" w:date="2022-08-03T21:08:00Z">
              <w:r w:rsidR="007B7BD1" w:rsidRPr="00E700A8">
                <w:rPr>
                  <w:rFonts w:cs="Arial"/>
                  <w:szCs w:val="20"/>
                  <w:lang w:eastAsia="zh-CN"/>
                </w:rPr>
                <w:t>0.443</w:t>
              </w:r>
            </w:ins>
          </w:p>
        </w:tc>
      </w:tr>
      <w:tr w:rsidR="001C7FFB" w14:paraId="3E32A76B" w14:textId="77777777">
        <w:tc>
          <w:tcPr>
            <w:tcW w:w="3115" w:type="dxa"/>
          </w:tcPr>
          <w:p w14:paraId="4C7084AB" w14:textId="77777777" w:rsidR="001C7FFB" w:rsidRPr="003102E3" w:rsidRDefault="002814B9" w:rsidP="003B7BD1">
            <w:pPr>
              <w:jc w:val="center"/>
              <w:rPr>
                <w:rFonts w:cs="Arial"/>
                <w:szCs w:val="20"/>
              </w:rPr>
            </w:pPr>
            <w:r w:rsidRPr="003102E3">
              <w:rPr>
                <w:rFonts w:cs="Arial"/>
                <w:szCs w:val="20"/>
              </w:rPr>
              <w:t>Rate point 5</w:t>
            </w:r>
          </w:p>
        </w:tc>
        <w:tc>
          <w:tcPr>
            <w:tcW w:w="3115" w:type="dxa"/>
          </w:tcPr>
          <w:p w14:paraId="139E626D" w14:textId="3B869070" w:rsidR="001C7FFB" w:rsidRPr="009B36B0" w:rsidRDefault="002814B9" w:rsidP="003B7BD1">
            <w:pPr>
              <w:jc w:val="center"/>
              <w:rPr>
                <w:rFonts w:cs="Arial"/>
                <w:szCs w:val="20"/>
              </w:rPr>
            </w:pPr>
            <w:del w:id="566" w:author="HP" w:date="2022-08-03T21:08:00Z">
              <w:r w:rsidRPr="00E700A8" w:rsidDel="007B7BD1">
                <w:rPr>
                  <w:rFonts w:cs="Arial"/>
                  <w:szCs w:val="20"/>
                </w:rPr>
                <w:delText>0.292</w:delText>
              </w:r>
            </w:del>
            <w:ins w:id="567" w:author="HP" w:date="2022-08-03T21:08:00Z">
              <w:r w:rsidR="007B7BD1" w:rsidRPr="00E700A8">
                <w:rPr>
                  <w:rFonts w:cs="Arial"/>
                  <w:szCs w:val="20"/>
                  <w:lang w:eastAsia="zh-CN"/>
                </w:rPr>
                <w:t>0.295</w:t>
              </w:r>
            </w:ins>
          </w:p>
        </w:tc>
      </w:tr>
      <w:tr w:rsidR="001C7FFB" w14:paraId="28846EBC" w14:textId="77777777">
        <w:tc>
          <w:tcPr>
            <w:tcW w:w="3115" w:type="dxa"/>
          </w:tcPr>
          <w:p w14:paraId="384D9A13" w14:textId="77777777" w:rsidR="001C7FFB" w:rsidRPr="003102E3" w:rsidRDefault="002814B9" w:rsidP="003B7BD1">
            <w:pPr>
              <w:jc w:val="center"/>
              <w:rPr>
                <w:rFonts w:cs="Arial"/>
                <w:szCs w:val="20"/>
              </w:rPr>
            </w:pPr>
            <w:r w:rsidRPr="003102E3">
              <w:rPr>
                <w:rFonts w:cs="Arial"/>
                <w:szCs w:val="20"/>
              </w:rPr>
              <w:t>Rate point 6</w:t>
            </w:r>
          </w:p>
        </w:tc>
        <w:tc>
          <w:tcPr>
            <w:tcW w:w="3115" w:type="dxa"/>
          </w:tcPr>
          <w:p w14:paraId="141C9B74" w14:textId="60BF60FC" w:rsidR="001C7FFB" w:rsidRPr="009B36B0" w:rsidRDefault="002814B9" w:rsidP="003B7BD1">
            <w:pPr>
              <w:jc w:val="center"/>
              <w:rPr>
                <w:rFonts w:cs="Arial"/>
                <w:szCs w:val="20"/>
              </w:rPr>
            </w:pPr>
            <w:del w:id="568" w:author="HP" w:date="2022-08-03T21:08:00Z">
              <w:r w:rsidRPr="00E700A8" w:rsidDel="007B7BD1">
                <w:rPr>
                  <w:rFonts w:cs="Arial"/>
                  <w:szCs w:val="20"/>
                </w:rPr>
                <w:delText>0.194</w:delText>
              </w:r>
            </w:del>
            <w:ins w:id="569" w:author="HP" w:date="2022-08-03T21:08:00Z">
              <w:r w:rsidR="007B7BD1" w:rsidRPr="00E700A8">
                <w:rPr>
                  <w:rFonts w:cs="Arial"/>
                  <w:szCs w:val="20"/>
                </w:rPr>
                <w:t>0.195</w:t>
              </w:r>
            </w:ins>
          </w:p>
        </w:tc>
      </w:tr>
    </w:tbl>
    <w:p w14:paraId="7B98E19C" w14:textId="3F244D4D" w:rsidR="001C7FFB" w:rsidRPr="003102E3" w:rsidRDefault="002814B9" w:rsidP="003B7BD1">
      <w:pPr>
        <w:pStyle w:val="a9"/>
        <w:keepNext/>
        <w:rPr>
          <w:rFonts w:cs="Arial"/>
          <w:lang w:eastAsia="zh-CN"/>
        </w:rPr>
      </w:pPr>
      <w:bookmarkStart w:id="570" w:name="_Ref109405475"/>
      <w:bookmarkStart w:id="571" w:name="_Toc109420615"/>
      <w:r w:rsidRPr="003B7BD1">
        <w:rPr>
          <w:rFonts w:cs="Arial"/>
          <w:b w:val="0"/>
          <w:bCs w:val="0"/>
        </w:rPr>
        <w:t xml:space="preserve">Table </w:t>
      </w:r>
      <w:r w:rsidRPr="003B7BD1">
        <w:rPr>
          <w:rFonts w:cs="Arial"/>
          <w:b w:val="0"/>
          <w:bCs w:val="0"/>
        </w:rPr>
        <w:fldChar w:fldCharType="begin"/>
      </w:r>
      <w:r w:rsidRPr="003B7BD1">
        <w:rPr>
          <w:rFonts w:cs="Arial"/>
          <w:b w:val="0"/>
          <w:bCs w:val="0"/>
        </w:rPr>
        <w:instrText xml:space="preserve"> SEQ Table \* ARABIC </w:instrText>
      </w:r>
      <w:r w:rsidRPr="003B7BD1">
        <w:rPr>
          <w:rFonts w:cs="Arial"/>
          <w:b w:val="0"/>
          <w:bCs w:val="0"/>
        </w:rPr>
        <w:fldChar w:fldCharType="separate"/>
      </w:r>
      <w:r w:rsidR="00F73B45">
        <w:rPr>
          <w:rFonts w:cs="Arial"/>
          <w:b w:val="0"/>
          <w:bCs w:val="0"/>
          <w:noProof/>
        </w:rPr>
        <w:t>5</w:t>
      </w:r>
      <w:r w:rsidRPr="003B7BD1">
        <w:rPr>
          <w:rFonts w:cs="Arial"/>
          <w:b w:val="0"/>
          <w:bCs w:val="0"/>
        </w:rPr>
        <w:fldChar w:fldCharType="end"/>
      </w:r>
      <w:bookmarkEnd w:id="570"/>
      <w:r w:rsidRPr="003B7BD1">
        <w:rPr>
          <w:rFonts w:eastAsia="宋体" w:cs="Arial"/>
          <w:b w:val="0"/>
          <w:bCs w:val="0"/>
          <w:lang w:eastAsia="zh-CN"/>
        </w:rPr>
        <w:t>.</w:t>
      </w:r>
      <w:r w:rsidRPr="003B7BD1">
        <w:rPr>
          <w:rFonts w:cs="Arial"/>
          <w:b w:val="0"/>
          <w:bCs w:val="0"/>
          <w:szCs w:val="24"/>
        </w:rPr>
        <w:t xml:space="preserve"> Rate points </w:t>
      </w:r>
      <w:r w:rsidRPr="003B7BD1">
        <w:rPr>
          <w:rFonts w:eastAsia="宋体" w:cs="Arial"/>
          <w:b w:val="0"/>
          <w:bCs w:val="0"/>
          <w:szCs w:val="24"/>
          <w:lang w:eastAsia="zh-CN"/>
        </w:rPr>
        <w:t xml:space="preserve">of </w:t>
      </w:r>
      <w:r w:rsidR="007B1694">
        <w:rPr>
          <w:rFonts w:eastAsia="宋体" w:cs="Arial"/>
          <w:b w:val="0"/>
          <w:bCs w:val="0"/>
          <w:szCs w:val="24"/>
          <w:lang w:eastAsia="zh-CN"/>
        </w:rPr>
        <w:t xml:space="preserve">(optional) </w:t>
      </w:r>
      <w:r w:rsidRPr="003B7BD1">
        <w:rPr>
          <w:rFonts w:eastAsia="宋体" w:cs="Arial"/>
          <w:b w:val="0"/>
          <w:bCs w:val="0"/>
          <w:szCs w:val="24"/>
          <w:lang w:eastAsia="zh-CN"/>
        </w:rPr>
        <w:t>object detection</w:t>
      </w:r>
      <w:r w:rsidRPr="003B7BD1">
        <w:rPr>
          <w:rFonts w:eastAsia="宋体" w:cs="Arial"/>
          <w:b w:val="0"/>
          <w:bCs w:val="0"/>
          <w:lang w:eastAsia="zh-CN"/>
        </w:rPr>
        <w:t xml:space="preserve"> on </w:t>
      </w:r>
      <w:r w:rsidRPr="003B7BD1">
        <w:rPr>
          <w:rFonts w:cs="Arial"/>
          <w:b w:val="0"/>
          <w:bCs w:val="0"/>
          <w:szCs w:val="24"/>
        </w:rPr>
        <w:t>OpenImages dataset</w:t>
      </w:r>
      <w:bookmarkEnd w:id="571"/>
    </w:p>
    <w:tbl>
      <w:tblPr>
        <w:tblStyle w:val="af8"/>
        <w:tblW w:w="0" w:type="auto"/>
        <w:tblLook w:val="04A0" w:firstRow="1" w:lastRow="0" w:firstColumn="1" w:lastColumn="0" w:noHBand="0" w:noVBand="1"/>
      </w:tblPr>
      <w:tblGrid>
        <w:gridCol w:w="3115"/>
        <w:gridCol w:w="3115"/>
      </w:tblGrid>
      <w:tr w:rsidR="001C7FFB" w14:paraId="2A779882" w14:textId="77777777">
        <w:tc>
          <w:tcPr>
            <w:tcW w:w="3115" w:type="dxa"/>
          </w:tcPr>
          <w:p w14:paraId="33140A2B" w14:textId="77777777" w:rsidR="001C7FFB" w:rsidRPr="003102E3" w:rsidRDefault="002814B9" w:rsidP="003B7BD1">
            <w:pPr>
              <w:jc w:val="center"/>
              <w:rPr>
                <w:rFonts w:cs="Arial"/>
                <w:b/>
                <w:bCs/>
                <w:szCs w:val="20"/>
              </w:rPr>
            </w:pPr>
            <w:r w:rsidRPr="003102E3">
              <w:rPr>
                <w:rFonts w:cs="Arial"/>
                <w:b/>
                <w:bCs/>
                <w:szCs w:val="20"/>
              </w:rPr>
              <w:t>Rate point</w:t>
            </w:r>
          </w:p>
        </w:tc>
        <w:tc>
          <w:tcPr>
            <w:tcW w:w="3115" w:type="dxa"/>
          </w:tcPr>
          <w:p w14:paraId="22D6EE10" w14:textId="77777777" w:rsidR="001C7FFB" w:rsidRPr="00E700A8" w:rsidRDefault="002814B9" w:rsidP="003B7BD1">
            <w:pPr>
              <w:jc w:val="center"/>
              <w:rPr>
                <w:rFonts w:cs="Arial"/>
                <w:b/>
                <w:bCs/>
                <w:szCs w:val="20"/>
              </w:rPr>
            </w:pPr>
            <w:r w:rsidRPr="00E700A8">
              <w:rPr>
                <w:rFonts w:cs="Arial"/>
                <w:b/>
                <w:bCs/>
                <w:szCs w:val="20"/>
              </w:rPr>
              <w:t>BPP</w:t>
            </w:r>
          </w:p>
        </w:tc>
      </w:tr>
      <w:tr w:rsidR="001C7FFB" w14:paraId="3A1D60FD" w14:textId="77777777">
        <w:tc>
          <w:tcPr>
            <w:tcW w:w="3115" w:type="dxa"/>
          </w:tcPr>
          <w:p w14:paraId="49226BA6" w14:textId="77777777" w:rsidR="001C7FFB" w:rsidRPr="003102E3" w:rsidRDefault="002814B9" w:rsidP="003B7BD1">
            <w:pPr>
              <w:jc w:val="center"/>
              <w:rPr>
                <w:rFonts w:cs="Arial"/>
                <w:szCs w:val="20"/>
              </w:rPr>
            </w:pPr>
            <w:r w:rsidRPr="003102E3">
              <w:rPr>
                <w:rFonts w:cs="Arial"/>
                <w:szCs w:val="20"/>
              </w:rPr>
              <w:t>Rate point 1</w:t>
            </w:r>
          </w:p>
        </w:tc>
        <w:tc>
          <w:tcPr>
            <w:tcW w:w="3115" w:type="dxa"/>
          </w:tcPr>
          <w:p w14:paraId="48889087" w14:textId="459937CF" w:rsidR="001C7FFB" w:rsidRPr="00E700A8" w:rsidRDefault="007B7BD1" w:rsidP="003B7BD1">
            <w:pPr>
              <w:jc w:val="center"/>
              <w:rPr>
                <w:rFonts w:cs="Arial"/>
                <w:szCs w:val="20"/>
              </w:rPr>
            </w:pPr>
            <w:ins w:id="572" w:author="HP" w:date="2022-08-03T21:07:00Z">
              <w:r w:rsidRPr="00E700A8">
                <w:rPr>
                  <w:rFonts w:cs="Arial"/>
                  <w:szCs w:val="20"/>
                </w:rPr>
                <w:t>1.355</w:t>
              </w:r>
            </w:ins>
            <w:del w:id="573" w:author="HP" w:date="2022-08-03T21:07:00Z">
              <w:r w:rsidR="002814B9" w:rsidRPr="00E700A8" w:rsidDel="007B7BD1">
                <w:rPr>
                  <w:rFonts w:cs="Arial"/>
                  <w:szCs w:val="20"/>
                  <w:lang w:eastAsia="zh-CN"/>
                </w:rPr>
                <w:delText>1.377</w:delText>
              </w:r>
            </w:del>
          </w:p>
        </w:tc>
      </w:tr>
      <w:tr w:rsidR="001C7FFB" w14:paraId="02567979" w14:textId="77777777">
        <w:tc>
          <w:tcPr>
            <w:tcW w:w="3115" w:type="dxa"/>
          </w:tcPr>
          <w:p w14:paraId="141E8A80" w14:textId="77777777" w:rsidR="001C7FFB" w:rsidRPr="003102E3" w:rsidRDefault="002814B9" w:rsidP="003B7BD1">
            <w:pPr>
              <w:jc w:val="center"/>
              <w:rPr>
                <w:rFonts w:cs="Arial"/>
                <w:szCs w:val="20"/>
              </w:rPr>
            </w:pPr>
            <w:r w:rsidRPr="003102E3">
              <w:rPr>
                <w:rFonts w:cs="Arial"/>
                <w:szCs w:val="20"/>
              </w:rPr>
              <w:lastRenderedPageBreak/>
              <w:t>Rate point 2</w:t>
            </w:r>
          </w:p>
        </w:tc>
        <w:tc>
          <w:tcPr>
            <w:tcW w:w="3115" w:type="dxa"/>
          </w:tcPr>
          <w:p w14:paraId="72B41A00" w14:textId="11D83178" w:rsidR="001C7FFB" w:rsidRPr="00E700A8" w:rsidRDefault="007B7BD1" w:rsidP="003B7BD1">
            <w:pPr>
              <w:jc w:val="center"/>
              <w:rPr>
                <w:rFonts w:cs="Arial"/>
                <w:szCs w:val="20"/>
              </w:rPr>
            </w:pPr>
            <w:ins w:id="574" w:author="HP" w:date="2022-08-03T21:07:00Z">
              <w:r w:rsidRPr="00E700A8">
                <w:rPr>
                  <w:rFonts w:cs="Arial"/>
                  <w:szCs w:val="20"/>
                </w:rPr>
                <w:t>0.931</w:t>
              </w:r>
            </w:ins>
            <w:del w:id="575" w:author="HP" w:date="2022-08-03T21:07:00Z">
              <w:r w:rsidR="002814B9" w:rsidRPr="00E700A8" w:rsidDel="007B7BD1">
                <w:rPr>
                  <w:rFonts w:cs="Arial"/>
                  <w:szCs w:val="20"/>
                  <w:lang w:eastAsia="zh-CN"/>
                </w:rPr>
                <w:delText>0.946</w:delText>
              </w:r>
            </w:del>
          </w:p>
        </w:tc>
      </w:tr>
      <w:tr w:rsidR="001C7FFB" w14:paraId="3BDC914A" w14:textId="77777777">
        <w:tc>
          <w:tcPr>
            <w:tcW w:w="3115" w:type="dxa"/>
          </w:tcPr>
          <w:p w14:paraId="4A7EDA04" w14:textId="77777777" w:rsidR="001C7FFB" w:rsidRPr="003102E3" w:rsidRDefault="002814B9" w:rsidP="003B7BD1">
            <w:pPr>
              <w:jc w:val="center"/>
              <w:rPr>
                <w:rFonts w:cs="Arial"/>
                <w:szCs w:val="20"/>
              </w:rPr>
            </w:pPr>
            <w:r w:rsidRPr="003102E3">
              <w:rPr>
                <w:rFonts w:cs="Arial"/>
                <w:szCs w:val="20"/>
              </w:rPr>
              <w:t>Rate point 3</w:t>
            </w:r>
          </w:p>
        </w:tc>
        <w:tc>
          <w:tcPr>
            <w:tcW w:w="3115" w:type="dxa"/>
          </w:tcPr>
          <w:p w14:paraId="7F7EBB18" w14:textId="7C43FC8D" w:rsidR="001C7FFB" w:rsidRPr="00E700A8" w:rsidRDefault="002814B9" w:rsidP="003B7BD1">
            <w:pPr>
              <w:jc w:val="center"/>
              <w:rPr>
                <w:rFonts w:cs="Arial"/>
                <w:szCs w:val="20"/>
              </w:rPr>
            </w:pPr>
            <w:del w:id="576" w:author="HP" w:date="2022-08-03T21:08:00Z">
              <w:r w:rsidRPr="00E700A8" w:rsidDel="007B7BD1">
                <w:rPr>
                  <w:rFonts w:cs="Arial"/>
                  <w:szCs w:val="20"/>
                  <w:lang w:eastAsia="zh-CN"/>
                </w:rPr>
                <w:delText>0.650</w:delText>
              </w:r>
            </w:del>
            <w:ins w:id="577" w:author="HP" w:date="2022-08-03T21:08:00Z">
              <w:r w:rsidR="007B7BD1" w:rsidRPr="00E700A8">
                <w:rPr>
                  <w:rFonts w:cs="Arial"/>
                  <w:szCs w:val="20"/>
                </w:rPr>
                <w:t>0.641</w:t>
              </w:r>
            </w:ins>
          </w:p>
        </w:tc>
      </w:tr>
      <w:tr w:rsidR="001C7FFB" w14:paraId="7F736C8D" w14:textId="77777777">
        <w:tc>
          <w:tcPr>
            <w:tcW w:w="3115" w:type="dxa"/>
          </w:tcPr>
          <w:p w14:paraId="17BE8A3E" w14:textId="77777777" w:rsidR="001C7FFB" w:rsidRPr="003102E3" w:rsidRDefault="002814B9" w:rsidP="003B7BD1">
            <w:pPr>
              <w:jc w:val="center"/>
              <w:rPr>
                <w:rFonts w:cs="Arial"/>
                <w:szCs w:val="20"/>
              </w:rPr>
            </w:pPr>
            <w:r w:rsidRPr="003102E3">
              <w:rPr>
                <w:rFonts w:cs="Arial"/>
                <w:szCs w:val="20"/>
              </w:rPr>
              <w:t>Rate point 4</w:t>
            </w:r>
          </w:p>
        </w:tc>
        <w:tc>
          <w:tcPr>
            <w:tcW w:w="3115" w:type="dxa"/>
          </w:tcPr>
          <w:p w14:paraId="03CA3582" w14:textId="35CFA7FE" w:rsidR="001C7FFB" w:rsidRPr="00E700A8" w:rsidRDefault="002814B9" w:rsidP="003B7BD1">
            <w:pPr>
              <w:jc w:val="center"/>
              <w:rPr>
                <w:rFonts w:cs="Arial"/>
                <w:szCs w:val="20"/>
              </w:rPr>
            </w:pPr>
            <w:del w:id="578" w:author="HP" w:date="2022-08-03T21:08:00Z">
              <w:r w:rsidRPr="00E700A8" w:rsidDel="007B7BD1">
                <w:rPr>
                  <w:rFonts w:cs="Arial"/>
                  <w:szCs w:val="20"/>
                  <w:lang w:eastAsia="zh-CN"/>
                </w:rPr>
                <w:delText>0.443</w:delText>
              </w:r>
            </w:del>
            <w:ins w:id="579" w:author="HP" w:date="2022-08-03T21:08:00Z">
              <w:r w:rsidR="007B7BD1" w:rsidRPr="00E700A8">
                <w:rPr>
                  <w:rFonts w:cs="Arial"/>
                  <w:szCs w:val="20"/>
                </w:rPr>
                <w:t>0.437</w:t>
              </w:r>
            </w:ins>
          </w:p>
        </w:tc>
      </w:tr>
      <w:tr w:rsidR="001C7FFB" w14:paraId="7989E199" w14:textId="77777777">
        <w:tc>
          <w:tcPr>
            <w:tcW w:w="3115" w:type="dxa"/>
          </w:tcPr>
          <w:p w14:paraId="0A18637F" w14:textId="77777777" w:rsidR="001C7FFB" w:rsidRPr="003102E3" w:rsidRDefault="002814B9" w:rsidP="003B7BD1">
            <w:pPr>
              <w:jc w:val="center"/>
              <w:rPr>
                <w:rFonts w:cs="Arial"/>
                <w:szCs w:val="20"/>
              </w:rPr>
            </w:pPr>
            <w:r w:rsidRPr="003102E3">
              <w:rPr>
                <w:rFonts w:cs="Arial"/>
                <w:szCs w:val="20"/>
              </w:rPr>
              <w:t>Rate point 5</w:t>
            </w:r>
          </w:p>
        </w:tc>
        <w:tc>
          <w:tcPr>
            <w:tcW w:w="3115" w:type="dxa"/>
          </w:tcPr>
          <w:p w14:paraId="64ADC5CB" w14:textId="5453024E" w:rsidR="001C7FFB" w:rsidRPr="00E700A8" w:rsidRDefault="002814B9" w:rsidP="003B7BD1">
            <w:pPr>
              <w:jc w:val="center"/>
              <w:rPr>
                <w:rFonts w:cs="Arial"/>
                <w:szCs w:val="20"/>
              </w:rPr>
            </w:pPr>
            <w:del w:id="580" w:author="HP" w:date="2022-08-03T21:08:00Z">
              <w:r w:rsidRPr="00E700A8" w:rsidDel="007B7BD1">
                <w:rPr>
                  <w:rFonts w:cs="Arial"/>
                  <w:szCs w:val="20"/>
                  <w:lang w:eastAsia="zh-CN"/>
                </w:rPr>
                <w:delText>0.295</w:delText>
              </w:r>
            </w:del>
            <w:ins w:id="581" w:author="HP" w:date="2022-08-03T21:08:00Z">
              <w:r w:rsidR="007B7BD1" w:rsidRPr="00E700A8">
                <w:rPr>
                  <w:rFonts w:cs="Arial"/>
                  <w:szCs w:val="20"/>
                </w:rPr>
                <w:t>0.292</w:t>
              </w:r>
            </w:ins>
          </w:p>
        </w:tc>
      </w:tr>
      <w:tr w:rsidR="001C7FFB" w14:paraId="2FFA8A35" w14:textId="77777777">
        <w:trPr>
          <w:trHeight w:val="459"/>
        </w:trPr>
        <w:tc>
          <w:tcPr>
            <w:tcW w:w="3115" w:type="dxa"/>
          </w:tcPr>
          <w:p w14:paraId="39A09727" w14:textId="77777777" w:rsidR="001C7FFB" w:rsidRPr="003102E3" w:rsidRDefault="002814B9" w:rsidP="003B7BD1">
            <w:pPr>
              <w:jc w:val="center"/>
              <w:rPr>
                <w:rFonts w:cs="Arial"/>
                <w:szCs w:val="20"/>
              </w:rPr>
            </w:pPr>
            <w:r w:rsidRPr="003102E3">
              <w:rPr>
                <w:rFonts w:cs="Arial"/>
                <w:szCs w:val="20"/>
              </w:rPr>
              <w:t>Rate point 6</w:t>
            </w:r>
          </w:p>
        </w:tc>
        <w:tc>
          <w:tcPr>
            <w:tcW w:w="3115" w:type="dxa"/>
          </w:tcPr>
          <w:p w14:paraId="60D394A6" w14:textId="042E0B93" w:rsidR="001C7FFB" w:rsidRPr="00E700A8" w:rsidRDefault="002814B9" w:rsidP="003B7BD1">
            <w:pPr>
              <w:jc w:val="center"/>
              <w:rPr>
                <w:rFonts w:cs="Arial"/>
                <w:szCs w:val="20"/>
              </w:rPr>
            </w:pPr>
            <w:del w:id="582" w:author="HP" w:date="2022-08-03T21:08:00Z">
              <w:r w:rsidRPr="00E700A8" w:rsidDel="007B7BD1">
                <w:rPr>
                  <w:rFonts w:cs="Arial"/>
                  <w:szCs w:val="20"/>
                </w:rPr>
                <w:delText>0.195</w:delText>
              </w:r>
            </w:del>
            <w:ins w:id="583" w:author="HP" w:date="2022-08-03T21:08:00Z">
              <w:r w:rsidR="007B7BD1" w:rsidRPr="00E700A8">
                <w:rPr>
                  <w:rFonts w:cs="Arial"/>
                  <w:szCs w:val="20"/>
                </w:rPr>
                <w:t>0.194</w:t>
              </w:r>
            </w:ins>
          </w:p>
        </w:tc>
      </w:tr>
    </w:tbl>
    <w:p w14:paraId="797C9D3B" w14:textId="77777777" w:rsidR="001C7FFB" w:rsidRDefault="002814B9">
      <w:pPr>
        <w:pStyle w:val="3"/>
        <w:rPr>
          <w:rFonts w:eastAsia="MS Gothic"/>
          <w:lang w:eastAsia="ja-JP"/>
        </w:rPr>
      </w:pPr>
      <w:bookmarkStart w:id="584" w:name="_Toc109416734"/>
      <w:bookmarkStart w:id="585" w:name="_Toc109416932"/>
      <w:bookmarkStart w:id="586" w:name="_Toc109417074"/>
      <w:bookmarkStart w:id="587" w:name="_Toc109419910"/>
      <w:bookmarkStart w:id="588" w:name="_Toc109420340"/>
      <w:bookmarkStart w:id="589" w:name="_Toc109420487"/>
      <w:bookmarkStart w:id="590" w:name="_Toc109416735"/>
      <w:bookmarkStart w:id="591" w:name="_Toc109416933"/>
      <w:bookmarkStart w:id="592" w:name="_Toc109417075"/>
      <w:bookmarkStart w:id="593" w:name="_Toc109419911"/>
      <w:bookmarkStart w:id="594" w:name="_Toc109420341"/>
      <w:bookmarkStart w:id="595" w:name="_Toc109420488"/>
      <w:bookmarkStart w:id="596" w:name="_Toc109416757"/>
      <w:bookmarkStart w:id="597" w:name="_Toc109416955"/>
      <w:bookmarkStart w:id="598" w:name="_Toc109417097"/>
      <w:bookmarkStart w:id="599" w:name="_Toc109419933"/>
      <w:bookmarkStart w:id="600" w:name="_Toc109420363"/>
      <w:bookmarkStart w:id="601" w:name="_Toc109420510"/>
      <w:bookmarkStart w:id="602" w:name="_Toc109416766"/>
      <w:bookmarkStart w:id="603" w:name="_Toc109416964"/>
      <w:bookmarkStart w:id="604" w:name="_Toc109417106"/>
      <w:bookmarkStart w:id="605" w:name="_Toc109419942"/>
      <w:bookmarkStart w:id="606" w:name="_Toc109420372"/>
      <w:bookmarkStart w:id="607" w:name="_Toc109420519"/>
      <w:bookmarkStart w:id="608" w:name="_Toc109416770"/>
      <w:bookmarkStart w:id="609" w:name="_Toc109416968"/>
      <w:bookmarkStart w:id="610" w:name="_Toc109417110"/>
      <w:bookmarkStart w:id="611" w:name="_Toc109419946"/>
      <w:bookmarkStart w:id="612" w:name="_Toc109420376"/>
      <w:bookmarkStart w:id="613" w:name="_Toc109420523"/>
      <w:bookmarkStart w:id="614" w:name="_Toc109416774"/>
      <w:bookmarkStart w:id="615" w:name="_Toc109416972"/>
      <w:bookmarkStart w:id="616" w:name="_Toc109417114"/>
      <w:bookmarkStart w:id="617" w:name="_Toc109419950"/>
      <w:bookmarkStart w:id="618" w:name="_Toc109420380"/>
      <w:bookmarkStart w:id="619" w:name="_Toc109420527"/>
      <w:bookmarkStart w:id="620" w:name="_Toc109416778"/>
      <w:bookmarkStart w:id="621" w:name="_Toc109416976"/>
      <w:bookmarkStart w:id="622" w:name="_Toc109417118"/>
      <w:bookmarkStart w:id="623" w:name="_Toc109419954"/>
      <w:bookmarkStart w:id="624" w:name="_Toc109420384"/>
      <w:bookmarkStart w:id="625" w:name="_Toc109420531"/>
      <w:bookmarkStart w:id="626" w:name="_Toc109416782"/>
      <w:bookmarkStart w:id="627" w:name="_Toc109416980"/>
      <w:bookmarkStart w:id="628" w:name="_Toc109417122"/>
      <w:bookmarkStart w:id="629" w:name="_Toc109419958"/>
      <w:bookmarkStart w:id="630" w:name="_Toc109420388"/>
      <w:bookmarkStart w:id="631" w:name="_Toc109420535"/>
      <w:bookmarkStart w:id="632" w:name="_Toc109416790"/>
      <w:bookmarkStart w:id="633" w:name="_Toc109416988"/>
      <w:bookmarkStart w:id="634" w:name="_Toc109417130"/>
      <w:bookmarkStart w:id="635" w:name="_Toc109419966"/>
      <w:bookmarkStart w:id="636" w:name="_Toc109420396"/>
      <w:bookmarkStart w:id="637" w:name="_Toc109420543"/>
      <w:bookmarkStart w:id="638" w:name="_Toc109416794"/>
      <w:bookmarkStart w:id="639" w:name="_Toc109416992"/>
      <w:bookmarkStart w:id="640" w:name="_Toc109417134"/>
      <w:bookmarkStart w:id="641" w:name="_Toc109419970"/>
      <w:bookmarkStart w:id="642" w:name="_Toc109420400"/>
      <w:bookmarkStart w:id="643" w:name="_Toc109420547"/>
      <w:bookmarkStart w:id="644" w:name="_Toc109416798"/>
      <w:bookmarkStart w:id="645" w:name="_Toc109416996"/>
      <w:bookmarkStart w:id="646" w:name="_Toc109417138"/>
      <w:bookmarkStart w:id="647" w:name="_Toc109419974"/>
      <w:bookmarkStart w:id="648" w:name="_Toc109420404"/>
      <w:bookmarkStart w:id="649" w:name="_Toc109420551"/>
      <w:bookmarkStart w:id="650" w:name="_Toc109416802"/>
      <w:bookmarkStart w:id="651" w:name="_Toc109417000"/>
      <w:bookmarkStart w:id="652" w:name="_Toc109417142"/>
      <w:bookmarkStart w:id="653" w:name="_Toc109419978"/>
      <w:bookmarkStart w:id="654" w:name="_Toc109420408"/>
      <w:bookmarkStart w:id="655" w:name="_Toc109420555"/>
      <w:bookmarkStart w:id="656" w:name="_Toc109416806"/>
      <w:bookmarkStart w:id="657" w:name="_Toc109417004"/>
      <w:bookmarkStart w:id="658" w:name="_Toc109417146"/>
      <w:bookmarkStart w:id="659" w:name="_Toc109419982"/>
      <w:bookmarkStart w:id="660" w:name="_Toc109420412"/>
      <w:bookmarkStart w:id="661" w:name="_Toc109420559"/>
      <w:bookmarkStart w:id="662" w:name="_Toc109416814"/>
      <w:bookmarkStart w:id="663" w:name="_Toc109417012"/>
      <w:bookmarkStart w:id="664" w:name="_Toc109417154"/>
      <w:bookmarkStart w:id="665" w:name="_Toc109419990"/>
      <w:bookmarkStart w:id="666" w:name="_Toc109420420"/>
      <w:bookmarkStart w:id="667" w:name="_Toc109420567"/>
      <w:bookmarkStart w:id="668" w:name="_Toc109416818"/>
      <w:bookmarkStart w:id="669" w:name="_Toc109417016"/>
      <w:bookmarkStart w:id="670" w:name="_Toc109417158"/>
      <w:bookmarkStart w:id="671" w:name="_Toc109419994"/>
      <w:bookmarkStart w:id="672" w:name="_Toc109420424"/>
      <w:bookmarkStart w:id="673" w:name="_Toc109420571"/>
      <w:bookmarkStart w:id="674" w:name="_Toc109416822"/>
      <w:bookmarkStart w:id="675" w:name="_Toc109417020"/>
      <w:bookmarkStart w:id="676" w:name="_Toc109417162"/>
      <w:bookmarkStart w:id="677" w:name="_Toc109419998"/>
      <w:bookmarkStart w:id="678" w:name="_Toc109420428"/>
      <w:bookmarkStart w:id="679" w:name="_Toc109420575"/>
      <w:bookmarkStart w:id="680" w:name="_Toc109416826"/>
      <w:bookmarkStart w:id="681" w:name="_Toc109417024"/>
      <w:bookmarkStart w:id="682" w:name="_Toc109417166"/>
      <w:bookmarkStart w:id="683" w:name="_Toc109420002"/>
      <w:bookmarkStart w:id="684" w:name="_Toc109420432"/>
      <w:bookmarkStart w:id="685" w:name="_Toc109420579"/>
      <w:bookmarkStart w:id="686" w:name="_Toc109416830"/>
      <w:bookmarkStart w:id="687" w:name="_Toc109417028"/>
      <w:bookmarkStart w:id="688" w:name="_Toc109417170"/>
      <w:bookmarkStart w:id="689" w:name="_Toc109420006"/>
      <w:bookmarkStart w:id="690" w:name="_Toc109420436"/>
      <w:bookmarkStart w:id="691" w:name="_Toc109420583"/>
      <w:bookmarkStart w:id="692" w:name="_Toc109416834"/>
      <w:bookmarkStart w:id="693" w:name="_Toc109417032"/>
      <w:bookmarkStart w:id="694" w:name="_Toc109417174"/>
      <w:bookmarkStart w:id="695" w:name="_Toc109420010"/>
      <w:bookmarkStart w:id="696" w:name="_Toc109420440"/>
      <w:bookmarkStart w:id="697" w:name="_Toc109420587"/>
      <w:bookmarkStart w:id="698" w:name="_Toc17428"/>
      <w:bookmarkStart w:id="699" w:name="_Toc28887"/>
      <w:bookmarkStart w:id="700" w:name="_Toc102074849"/>
      <w:bookmarkStart w:id="701" w:name="_Toc16630"/>
      <w:bookmarkStart w:id="702" w:name="_Toc29175"/>
      <w:bookmarkStart w:id="703" w:name="_Toc7826"/>
      <w:bookmarkStart w:id="704" w:name="_Toc29471"/>
      <w:bookmarkStart w:id="705" w:name="_Toc15739"/>
      <w:bookmarkStart w:id="706" w:name="_Toc14655"/>
      <w:bookmarkStart w:id="707" w:name="_Toc1740"/>
      <w:bookmarkStart w:id="708" w:name="_Toc32133"/>
      <w:bookmarkStart w:id="709" w:name="_Toc29095"/>
      <w:bookmarkStart w:id="710" w:name="_Toc28335"/>
      <w:bookmarkStart w:id="711" w:name="_Toc28536"/>
      <w:bookmarkStart w:id="712" w:name="_Toc108985911"/>
      <w:bookmarkStart w:id="713" w:name="_Toc29753"/>
      <w:bookmarkStart w:id="714" w:name="_Toc109420588"/>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Pr>
          <w:rFonts w:eastAsia="MS Gothic"/>
          <w:lang w:eastAsia="ja-JP"/>
        </w:rPr>
        <w:t>Informative reference point</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14:paraId="3CA8EBF3" w14:textId="77777777" w:rsidR="001C7FFB" w:rsidRPr="00E700A8" w:rsidRDefault="002814B9">
      <w:pPr>
        <w:rPr>
          <w:rFonts w:eastAsia="Calibri" w:cs="Arial"/>
          <w:szCs w:val="20"/>
          <w:lang w:eastAsia="ja-JP"/>
        </w:rPr>
      </w:pPr>
      <w:r w:rsidRPr="00330B0F">
        <w:rPr>
          <w:rFonts w:eastAsia="Calibri" w:cs="Arial"/>
          <w:szCs w:val="20"/>
          <w:lang w:eastAsia="ja-JP"/>
        </w:rPr>
        <w:t>To facilitate comparison of the performance of feature compression technology against state-of-the-art technology, an informative reference point is provided.</w:t>
      </w:r>
    </w:p>
    <w:p w14:paraId="3770AB82" w14:textId="068E8F6E" w:rsidR="001C7FFB" w:rsidRPr="003B7BD1" w:rsidRDefault="00F73B45">
      <w:pPr>
        <w:rPr>
          <w:rFonts w:eastAsia="宋体" w:cs="Arial"/>
          <w:szCs w:val="20"/>
          <w:lang w:eastAsia="zh-CN"/>
        </w:rPr>
      </w:pPr>
      <w:r w:rsidRPr="009B36B0">
        <w:rPr>
          <w:rFonts w:eastAsia="宋体" w:cs="Arial"/>
          <w:szCs w:val="20"/>
          <w:lang w:eastAsia="zh-CN"/>
        </w:rPr>
        <w:t>The anchor results in Table 6</w:t>
      </w:r>
      <w:r w:rsidRPr="00AA6C04">
        <w:rPr>
          <w:rFonts w:eastAsia="宋体" w:cs="Arial"/>
          <w:szCs w:val="20"/>
          <w:lang w:eastAsia="zh-CN"/>
        </w:rPr>
        <w:t xml:space="preserve"> and Table 7</w:t>
      </w:r>
      <w:r w:rsidRPr="009E3B7E">
        <w:rPr>
          <w:rFonts w:eastAsia="宋体" w:cs="Arial"/>
          <w:szCs w:val="20"/>
          <w:lang w:eastAsia="zh-CN"/>
        </w:rPr>
        <w:t xml:space="preserve"> for video compression provide an informative reference point against the case of not performing feature compression</w:t>
      </w:r>
      <w:r w:rsidRPr="00D26E8A">
        <w:rPr>
          <w:rFonts w:eastAsia="宋体" w:cs="Arial"/>
          <w:szCs w:val="20"/>
          <w:lang w:eastAsia="zh-CN"/>
        </w:rPr>
        <w:t xml:space="preserve"> for the video dataset. The results in Table 6 are the </w:t>
      </w:r>
      <w:r w:rsidR="008905FE" w:rsidRPr="00505810">
        <w:rPr>
          <w:rFonts w:eastAsia="宋体" w:cs="Arial"/>
          <w:szCs w:val="20"/>
          <w:lang w:eastAsia="zh-CN"/>
        </w:rPr>
        <w:t>frame-</w:t>
      </w:r>
      <w:r w:rsidRPr="00505810">
        <w:rPr>
          <w:rFonts w:eastAsia="宋体" w:cs="Arial"/>
          <w:szCs w:val="20"/>
          <w:lang w:eastAsia="zh-CN"/>
        </w:rPr>
        <w:t>average</w:t>
      </w:r>
      <w:r w:rsidR="008905FE" w:rsidRPr="003B7BD1">
        <w:rPr>
          <w:rFonts w:eastAsia="宋体" w:cs="Arial"/>
          <w:szCs w:val="20"/>
          <w:lang w:eastAsia="zh-CN"/>
        </w:rPr>
        <w:t>d</w:t>
      </w:r>
      <w:r w:rsidRPr="003B7BD1">
        <w:rPr>
          <w:rFonts w:eastAsia="宋体" w:cs="Arial"/>
          <w:szCs w:val="20"/>
          <w:lang w:eastAsia="zh-CN"/>
        </w:rPr>
        <w:t xml:space="preserve"> bitrates and MOTA scores. The results in Table 7 are the pre-sequence bitrates and MOTA scores. </w:t>
      </w:r>
      <w:r w:rsidR="002814B9" w:rsidRPr="003B7BD1">
        <w:rPr>
          <w:rFonts w:eastAsia="宋体" w:cs="Arial"/>
          <w:szCs w:val="20"/>
          <w:lang w:eastAsia="zh-CN"/>
        </w:rPr>
        <w:t>The anchor results i</w:t>
      </w:r>
      <w:r w:rsidRPr="003B7BD1">
        <w:rPr>
          <w:rFonts w:eastAsia="宋体" w:cs="Arial"/>
          <w:szCs w:val="20"/>
          <w:lang w:eastAsia="zh-CN"/>
        </w:rPr>
        <w:t xml:space="preserve">n Table 8 </w:t>
      </w:r>
      <w:r w:rsidR="002814B9" w:rsidRPr="00505810">
        <w:rPr>
          <w:rFonts w:eastAsia="宋体" w:cs="Arial"/>
          <w:szCs w:val="20"/>
          <w:lang w:eastAsia="zh-CN"/>
        </w:rPr>
        <w:t>provide an informative reference point against the case of not performing feature compression</w:t>
      </w:r>
      <w:r w:rsidRPr="00505810">
        <w:rPr>
          <w:rFonts w:eastAsia="宋体" w:cs="Arial"/>
          <w:szCs w:val="20"/>
          <w:lang w:eastAsia="zh-CN"/>
        </w:rPr>
        <w:t xml:space="preserve"> </w:t>
      </w:r>
      <w:r w:rsidR="008905FE" w:rsidRPr="003B7BD1">
        <w:rPr>
          <w:rFonts w:eastAsia="宋体" w:cs="Arial"/>
          <w:szCs w:val="20"/>
          <w:lang w:eastAsia="zh-CN"/>
        </w:rPr>
        <w:t>for instance segmentation and object detection</w:t>
      </w:r>
      <w:r w:rsidRPr="003B7BD1">
        <w:rPr>
          <w:rFonts w:eastAsia="宋体" w:cs="Arial"/>
          <w:szCs w:val="20"/>
          <w:lang w:eastAsia="zh-CN"/>
        </w:rPr>
        <w:t>.</w:t>
      </w:r>
    </w:p>
    <w:p w14:paraId="64A63220" w14:textId="4DF17BAE" w:rsidR="001C7FFB" w:rsidRPr="00330B0F" w:rsidRDefault="002814B9" w:rsidP="003B7BD1">
      <w:pPr>
        <w:pStyle w:val="a9"/>
        <w:keepNext/>
        <w:rPr>
          <w:rFonts w:cs="Arial"/>
        </w:rPr>
      </w:pPr>
      <w:bookmarkStart w:id="715" w:name="_Ref109406066"/>
      <w:bookmarkStart w:id="716" w:name="_Toc109420616"/>
      <w:bookmarkStart w:id="717" w:name="_Toc220647742"/>
      <w:r w:rsidRPr="003B7BD1">
        <w:rPr>
          <w:rFonts w:cs="Arial"/>
          <w:b w:val="0"/>
          <w:bCs w:val="0"/>
        </w:rPr>
        <w:t>Table</w:t>
      </w:r>
      <w:bookmarkEnd w:id="715"/>
      <w:r w:rsidRPr="003B7BD1">
        <w:rPr>
          <w:rFonts w:cs="Arial"/>
          <w:b w:val="0"/>
          <w:bCs w:val="0"/>
        </w:rPr>
        <w:t xml:space="preserve"> </w:t>
      </w:r>
      <w:r w:rsidRPr="003B7BD1">
        <w:rPr>
          <w:rFonts w:cs="Arial"/>
          <w:b w:val="0"/>
          <w:bCs w:val="0"/>
        </w:rPr>
        <w:fldChar w:fldCharType="begin"/>
      </w:r>
      <w:r w:rsidRPr="003B7BD1">
        <w:rPr>
          <w:rFonts w:cs="Arial"/>
          <w:b w:val="0"/>
          <w:bCs w:val="0"/>
        </w:rPr>
        <w:instrText xml:space="preserve"> SEQ Table \* ARABIC </w:instrText>
      </w:r>
      <w:r w:rsidRPr="003B7BD1">
        <w:rPr>
          <w:rFonts w:cs="Arial"/>
          <w:b w:val="0"/>
          <w:bCs w:val="0"/>
        </w:rPr>
        <w:fldChar w:fldCharType="separate"/>
      </w:r>
      <w:r w:rsidR="00F73B45" w:rsidRPr="003B7BD1">
        <w:rPr>
          <w:rFonts w:cs="Arial"/>
          <w:b w:val="0"/>
          <w:bCs w:val="0"/>
          <w:noProof/>
        </w:rPr>
        <w:t>6</w:t>
      </w:r>
      <w:r w:rsidRPr="003B7BD1">
        <w:rPr>
          <w:rFonts w:cs="Arial"/>
          <w:b w:val="0"/>
          <w:bCs w:val="0"/>
        </w:rPr>
        <w:fldChar w:fldCharType="end"/>
      </w:r>
      <w:r w:rsidRPr="003B7BD1">
        <w:rPr>
          <w:rFonts w:cs="Arial"/>
          <w:b w:val="0"/>
          <w:bCs w:val="0"/>
        </w:rPr>
        <w:t>. Informative reference points for TVD video dataset for object tracking</w:t>
      </w:r>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7"/>
        <w:gridCol w:w="2041"/>
        <w:gridCol w:w="1984"/>
      </w:tblGrid>
      <w:tr w:rsidR="001C7FFB" w:rsidRPr="00D16B2E" w14:paraId="755E615D" w14:textId="77777777" w:rsidTr="003B7BD1">
        <w:trPr>
          <w:trHeight w:val="515"/>
        </w:trPr>
        <w:tc>
          <w:tcPr>
            <w:tcW w:w="2207" w:type="dxa"/>
            <w:vAlign w:val="center"/>
          </w:tcPr>
          <w:p w14:paraId="56DDDB74" w14:textId="77777777" w:rsidR="001C7FFB" w:rsidRPr="003B7BD1" w:rsidRDefault="002814B9" w:rsidP="00330B0F">
            <w:pPr>
              <w:spacing w:before="0" w:after="0"/>
              <w:jc w:val="center"/>
              <w:rPr>
                <w:rFonts w:eastAsia="Calibri" w:cs="Arial"/>
                <w:b/>
                <w:bCs/>
                <w:szCs w:val="20"/>
                <w:lang w:eastAsia="ja-JP"/>
              </w:rPr>
            </w:pPr>
            <w:r w:rsidRPr="003B7BD1">
              <w:rPr>
                <w:rFonts w:eastAsia="宋体" w:cs="Arial"/>
                <w:b/>
                <w:bCs/>
                <w:szCs w:val="20"/>
                <w:lang w:eastAsia="zh-CN"/>
              </w:rPr>
              <w:t>Reference</w:t>
            </w:r>
            <w:r w:rsidRPr="003B7BD1">
              <w:rPr>
                <w:rFonts w:eastAsia="Calibri" w:cs="Arial"/>
                <w:b/>
                <w:bCs/>
                <w:szCs w:val="20"/>
                <w:lang w:eastAsia="ja-JP"/>
              </w:rPr>
              <w:t xml:space="preserve"> point</w:t>
            </w:r>
          </w:p>
        </w:tc>
        <w:tc>
          <w:tcPr>
            <w:tcW w:w="2041" w:type="dxa"/>
            <w:vAlign w:val="center"/>
          </w:tcPr>
          <w:p w14:paraId="1838C537" w14:textId="4422B141" w:rsidR="001C7FFB" w:rsidRPr="003B7BD1" w:rsidRDefault="002814B9" w:rsidP="00E700A8">
            <w:pPr>
              <w:spacing w:before="0" w:after="0"/>
              <w:jc w:val="center"/>
              <w:rPr>
                <w:rFonts w:eastAsia="Calibri" w:cs="Arial"/>
                <w:b/>
                <w:bCs/>
                <w:szCs w:val="20"/>
                <w:lang w:eastAsia="zh-CN"/>
              </w:rPr>
            </w:pPr>
            <w:r w:rsidRPr="003B7BD1">
              <w:rPr>
                <w:rFonts w:eastAsia="宋体" w:cs="Arial"/>
                <w:b/>
                <w:bCs/>
                <w:szCs w:val="20"/>
                <w:lang w:eastAsia="zh-CN"/>
              </w:rPr>
              <w:t>bitrate (kbps)</w:t>
            </w:r>
          </w:p>
        </w:tc>
        <w:tc>
          <w:tcPr>
            <w:tcW w:w="1984" w:type="dxa"/>
            <w:vAlign w:val="center"/>
          </w:tcPr>
          <w:p w14:paraId="54F27AD0" w14:textId="77777777" w:rsidR="001C7FFB" w:rsidRPr="003B7BD1" w:rsidRDefault="002814B9" w:rsidP="00E700A8">
            <w:pPr>
              <w:spacing w:before="0" w:after="0"/>
              <w:jc w:val="center"/>
              <w:rPr>
                <w:rFonts w:cs="Arial"/>
                <w:b/>
                <w:bCs/>
                <w:szCs w:val="20"/>
                <w:lang w:eastAsia="zh-CN"/>
              </w:rPr>
            </w:pPr>
            <w:r w:rsidRPr="003B7BD1">
              <w:rPr>
                <w:rFonts w:eastAsia="宋体" w:cs="Arial"/>
                <w:b/>
                <w:bCs/>
                <w:szCs w:val="20"/>
                <w:lang w:eastAsia="zh-CN"/>
              </w:rPr>
              <w:t>MOTA (object tracking)</w:t>
            </w:r>
          </w:p>
        </w:tc>
      </w:tr>
      <w:tr w:rsidR="001C7FFB" w14:paraId="0FBA68C2" w14:textId="77777777" w:rsidTr="003B7BD1">
        <w:trPr>
          <w:trHeight w:val="255"/>
        </w:trPr>
        <w:tc>
          <w:tcPr>
            <w:tcW w:w="2207" w:type="dxa"/>
            <w:vAlign w:val="center"/>
          </w:tcPr>
          <w:p w14:paraId="40CA2AE4" w14:textId="77777777" w:rsidR="001C7FFB" w:rsidRPr="003B7BD1" w:rsidRDefault="002814B9" w:rsidP="00330B0F">
            <w:pPr>
              <w:spacing w:before="0" w:after="0"/>
              <w:jc w:val="center"/>
              <w:rPr>
                <w:rFonts w:eastAsia="Calibri" w:cs="Arial"/>
                <w:szCs w:val="20"/>
                <w:lang w:eastAsia="ja-JP"/>
              </w:rPr>
            </w:pPr>
            <w:r w:rsidRPr="003B7BD1">
              <w:rPr>
                <w:rFonts w:eastAsia="宋体" w:cs="Arial"/>
                <w:szCs w:val="20"/>
                <w:lang w:eastAsia="zh-CN"/>
              </w:rPr>
              <w:t>Reference</w:t>
            </w:r>
            <w:r w:rsidRPr="003B7BD1">
              <w:rPr>
                <w:rFonts w:eastAsia="Calibri" w:cs="Arial"/>
                <w:szCs w:val="20"/>
                <w:lang w:eastAsia="ja-JP"/>
              </w:rPr>
              <w:t xml:space="preserve"> point 1</w:t>
            </w:r>
          </w:p>
        </w:tc>
        <w:tc>
          <w:tcPr>
            <w:tcW w:w="2041" w:type="dxa"/>
            <w:vAlign w:val="center"/>
          </w:tcPr>
          <w:p w14:paraId="26DC3B48" w14:textId="77777777" w:rsidR="001C7FFB" w:rsidRPr="003B7BD1" w:rsidRDefault="002814B9" w:rsidP="00E700A8">
            <w:pPr>
              <w:jc w:val="center"/>
              <w:rPr>
                <w:rFonts w:eastAsia="Calibri" w:cs="Arial"/>
                <w:szCs w:val="20"/>
                <w:lang w:eastAsia="ja-JP"/>
              </w:rPr>
            </w:pPr>
            <w:r w:rsidRPr="003B7BD1">
              <w:rPr>
                <w:rFonts w:eastAsia="Calibri" w:cs="Arial"/>
                <w:szCs w:val="20"/>
                <w:lang w:eastAsia="ja-JP"/>
              </w:rPr>
              <w:t>4756.92</w:t>
            </w:r>
          </w:p>
        </w:tc>
        <w:tc>
          <w:tcPr>
            <w:tcW w:w="1984" w:type="dxa"/>
            <w:vAlign w:val="center"/>
          </w:tcPr>
          <w:p w14:paraId="69DAF373" w14:textId="77777777" w:rsidR="001C7FFB" w:rsidRPr="003B7BD1" w:rsidRDefault="002814B9">
            <w:pPr>
              <w:jc w:val="center"/>
              <w:rPr>
                <w:rFonts w:eastAsia="Calibri" w:cs="Arial"/>
                <w:szCs w:val="20"/>
                <w:lang w:eastAsia="ja-JP"/>
              </w:rPr>
            </w:pPr>
            <w:r w:rsidRPr="003B7BD1">
              <w:rPr>
                <w:rFonts w:eastAsia="宋体" w:cs="Arial"/>
                <w:szCs w:val="20"/>
                <w:lang w:eastAsia="zh-CN"/>
              </w:rPr>
              <w:t>51</w:t>
            </w:r>
            <w:r w:rsidRPr="003B7BD1">
              <w:rPr>
                <w:rFonts w:eastAsia="Calibri" w:cs="Arial"/>
                <w:szCs w:val="20"/>
                <w:lang w:eastAsia="ja-JP"/>
              </w:rPr>
              <w:t>.</w:t>
            </w:r>
            <w:r w:rsidRPr="003B7BD1">
              <w:rPr>
                <w:rFonts w:eastAsia="宋体" w:cs="Arial"/>
                <w:szCs w:val="20"/>
                <w:lang w:eastAsia="zh-CN"/>
              </w:rPr>
              <w:t>1</w:t>
            </w:r>
            <w:r w:rsidRPr="003B7BD1">
              <w:rPr>
                <w:rFonts w:eastAsia="Calibri" w:cs="Arial"/>
                <w:szCs w:val="20"/>
                <w:lang w:eastAsia="ja-JP"/>
              </w:rPr>
              <w:t>0%</w:t>
            </w:r>
          </w:p>
        </w:tc>
      </w:tr>
      <w:tr w:rsidR="001C7FFB" w14:paraId="5748A756" w14:textId="77777777" w:rsidTr="003B7BD1">
        <w:trPr>
          <w:trHeight w:val="260"/>
        </w:trPr>
        <w:tc>
          <w:tcPr>
            <w:tcW w:w="2207" w:type="dxa"/>
            <w:vAlign w:val="center"/>
          </w:tcPr>
          <w:p w14:paraId="7D51961E" w14:textId="77777777" w:rsidR="001C7FFB" w:rsidRPr="003B7BD1" w:rsidRDefault="002814B9" w:rsidP="00330B0F">
            <w:pPr>
              <w:spacing w:before="0" w:after="0"/>
              <w:jc w:val="center"/>
              <w:rPr>
                <w:rFonts w:eastAsia="Calibri" w:cs="Arial"/>
                <w:szCs w:val="20"/>
                <w:lang w:eastAsia="ja-JP"/>
              </w:rPr>
            </w:pPr>
            <w:r w:rsidRPr="003B7BD1">
              <w:rPr>
                <w:rFonts w:eastAsia="宋体" w:cs="Arial"/>
                <w:szCs w:val="20"/>
                <w:lang w:eastAsia="zh-CN"/>
              </w:rPr>
              <w:t>Reference</w:t>
            </w:r>
            <w:r w:rsidRPr="003B7BD1">
              <w:rPr>
                <w:rFonts w:eastAsia="Calibri" w:cs="Arial"/>
                <w:szCs w:val="20"/>
                <w:lang w:eastAsia="ja-JP"/>
              </w:rPr>
              <w:t xml:space="preserve"> point 2</w:t>
            </w:r>
          </w:p>
        </w:tc>
        <w:tc>
          <w:tcPr>
            <w:tcW w:w="2041" w:type="dxa"/>
            <w:vAlign w:val="center"/>
          </w:tcPr>
          <w:p w14:paraId="3DF8ED37" w14:textId="77777777" w:rsidR="001C7FFB" w:rsidRPr="003B7BD1" w:rsidRDefault="002814B9" w:rsidP="00E700A8">
            <w:pPr>
              <w:jc w:val="center"/>
              <w:rPr>
                <w:rFonts w:eastAsia="Calibri" w:cs="Arial"/>
                <w:szCs w:val="20"/>
                <w:lang w:eastAsia="ja-JP"/>
              </w:rPr>
            </w:pPr>
            <w:r w:rsidRPr="003B7BD1">
              <w:rPr>
                <w:rFonts w:eastAsia="Calibri" w:cs="Arial"/>
                <w:szCs w:val="20"/>
                <w:lang w:eastAsia="ja-JP"/>
              </w:rPr>
              <w:t>2148.92</w:t>
            </w:r>
          </w:p>
        </w:tc>
        <w:tc>
          <w:tcPr>
            <w:tcW w:w="1984" w:type="dxa"/>
            <w:vAlign w:val="center"/>
          </w:tcPr>
          <w:p w14:paraId="11B13B9D" w14:textId="77777777" w:rsidR="001C7FFB" w:rsidRPr="003B7BD1" w:rsidRDefault="002814B9">
            <w:pPr>
              <w:jc w:val="center"/>
              <w:rPr>
                <w:rFonts w:eastAsia="Calibri" w:cs="Arial"/>
                <w:szCs w:val="20"/>
                <w:lang w:eastAsia="ja-JP"/>
              </w:rPr>
            </w:pPr>
            <w:r w:rsidRPr="003B7BD1">
              <w:rPr>
                <w:rFonts w:eastAsia="宋体" w:cs="Arial"/>
                <w:szCs w:val="20"/>
                <w:lang w:eastAsia="zh-CN"/>
              </w:rPr>
              <w:t>49</w:t>
            </w:r>
            <w:r w:rsidRPr="003B7BD1">
              <w:rPr>
                <w:rFonts w:eastAsia="Calibri" w:cs="Arial"/>
                <w:szCs w:val="20"/>
                <w:lang w:eastAsia="ja-JP"/>
              </w:rPr>
              <w:t>.</w:t>
            </w:r>
            <w:r w:rsidRPr="003B7BD1">
              <w:rPr>
                <w:rFonts w:eastAsia="宋体" w:cs="Arial"/>
                <w:szCs w:val="20"/>
                <w:lang w:eastAsia="zh-CN"/>
              </w:rPr>
              <w:t>9</w:t>
            </w:r>
            <w:r w:rsidRPr="003B7BD1">
              <w:rPr>
                <w:rFonts w:eastAsia="Calibri" w:cs="Arial"/>
                <w:szCs w:val="20"/>
                <w:lang w:eastAsia="ja-JP"/>
              </w:rPr>
              <w:t>0%</w:t>
            </w:r>
          </w:p>
        </w:tc>
      </w:tr>
      <w:tr w:rsidR="001C7FFB" w14:paraId="188201F3" w14:textId="77777777" w:rsidTr="003B7BD1">
        <w:trPr>
          <w:trHeight w:val="260"/>
        </w:trPr>
        <w:tc>
          <w:tcPr>
            <w:tcW w:w="2207" w:type="dxa"/>
            <w:vAlign w:val="center"/>
          </w:tcPr>
          <w:p w14:paraId="19487C04" w14:textId="77777777" w:rsidR="001C7FFB" w:rsidRPr="003B7BD1" w:rsidRDefault="002814B9" w:rsidP="00330B0F">
            <w:pPr>
              <w:spacing w:before="0" w:after="0"/>
              <w:jc w:val="center"/>
              <w:rPr>
                <w:rFonts w:eastAsia="Calibri" w:cs="Arial"/>
                <w:szCs w:val="20"/>
                <w:lang w:eastAsia="ja-JP"/>
              </w:rPr>
            </w:pPr>
            <w:r w:rsidRPr="003B7BD1">
              <w:rPr>
                <w:rFonts w:eastAsia="宋体" w:cs="Arial"/>
                <w:szCs w:val="20"/>
                <w:lang w:eastAsia="zh-CN"/>
              </w:rPr>
              <w:t>Reference</w:t>
            </w:r>
            <w:r w:rsidRPr="003B7BD1">
              <w:rPr>
                <w:rFonts w:eastAsia="Calibri" w:cs="Arial"/>
                <w:szCs w:val="20"/>
                <w:lang w:eastAsia="ja-JP"/>
              </w:rPr>
              <w:t xml:space="preserve"> point 3</w:t>
            </w:r>
          </w:p>
        </w:tc>
        <w:tc>
          <w:tcPr>
            <w:tcW w:w="2041" w:type="dxa"/>
            <w:vAlign w:val="center"/>
          </w:tcPr>
          <w:p w14:paraId="0CCA5CE7" w14:textId="77777777" w:rsidR="001C7FFB" w:rsidRPr="003B7BD1" w:rsidRDefault="002814B9" w:rsidP="00E700A8">
            <w:pPr>
              <w:jc w:val="center"/>
              <w:rPr>
                <w:rFonts w:eastAsia="Calibri" w:cs="Arial"/>
                <w:szCs w:val="20"/>
                <w:lang w:eastAsia="ja-JP"/>
              </w:rPr>
            </w:pPr>
            <w:r w:rsidRPr="003B7BD1">
              <w:rPr>
                <w:rFonts w:eastAsia="Calibri" w:cs="Arial"/>
                <w:szCs w:val="20"/>
                <w:lang w:eastAsia="ja-JP"/>
              </w:rPr>
              <w:t>1002.07</w:t>
            </w:r>
          </w:p>
        </w:tc>
        <w:tc>
          <w:tcPr>
            <w:tcW w:w="1984" w:type="dxa"/>
            <w:vAlign w:val="center"/>
          </w:tcPr>
          <w:p w14:paraId="4A5ACD47" w14:textId="77777777" w:rsidR="001C7FFB" w:rsidRPr="003B7BD1" w:rsidRDefault="002814B9">
            <w:pPr>
              <w:jc w:val="center"/>
              <w:rPr>
                <w:rFonts w:eastAsia="Calibri" w:cs="Arial"/>
                <w:szCs w:val="20"/>
                <w:lang w:eastAsia="ja-JP"/>
              </w:rPr>
            </w:pPr>
            <w:r w:rsidRPr="003B7BD1">
              <w:rPr>
                <w:rFonts w:eastAsia="Calibri" w:cs="Arial"/>
                <w:szCs w:val="20"/>
                <w:lang w:eastAsia="ja-JP"/>
              </w:rPr>
              <w:t>4</w:t>
            </w:r>
            <w:r w:rsidRPr="003B7BD1">
              <w:rPr>
                <w:rFonts w:eastAsia="宋体" w:cs="Arial"/>
                <w:szCs w:val="20"/>
                <w:lang w:eastAsia="zh-CN"/>
              </w:rPr>
              <w:t>6</w:t>
            </w:r>
            <w:r w:rsidRPr="003B7BD1">
              <w:rPr>
                <w:rFonts w:eastAsia="Calibri" w:cs="Arial"/>
                <w:szCs w:val="20"/>
                <w:lang w:eastAsia="ja-JP"/>
              </w:rPr>
              <w:t>.</w:t>
            </w:r>
            <w:r w:rsidRPr="003B7BD1">
              <w:rPr>
                <w:rFonts w:eastAsia="宋体" w:cs="Arial"/>
                <w:szCs w:val="20"/>
                <w:lang w:eastAsia="zh-CN"/>
              </w:rPr>
              <w:t>8</w:t>
            </w:r>
            <w:r w:rsidRPr="003B7BD1">
              <w:rPr>
                <w:rFonts w:eastAsia="Calibri" w:cs="Arial"/>
                <w:szCs w:val="20"/>
                <w:lang w:eastAsia="ja-JP"/>
              </w:rPr>
              <w:t>0%</w:t>
            </w:r>
          </w:p>
        </w:tc>
      </w:tr>
      <w:tr w:rsidR="001C7FFB" w14:paraId="2AC8DFAD" w14:textId="77777777" w:rsidTr="003B7BD1">
        <w:trPr>
          <w:trHeight w:val="255"/>
        </w:trPr>
        <w:tc>
          <w:tcPr>
            <w:tcW w:w="2207" w:type="dxa"/>
            <w:vAlign w:val="center"/>
          </w:tcPr>
          <w:p w14:paraId="4E9182FF" w14:textId="77777777" w:rsidR="001C7FFB" w:rsidRPr="003B7BD1" w:rsidRDefault="002814B9" w:rsidP="00330B0F">
            <w:pPr>
              <w:spacing w:before="0" w:after="0"/>
              <w:jc w:val="center"/>
              <w:rPr>
                <w:rFonts w:eastAsia="Calibri" w:cs="Arial"/>
                <w:szCs w:val="20"/>
                <w:lang w:eastAsia="ja-JP"/>
              </w:rPr>
            </w:pPr>
            <w:r w:rsidRPr="003B7BD1">
              <w:rPr>
                <w:rFonts w:eastAsia="宋体" w:cs="Arial"/>
                <w:szCs w:val="20"/>
                <w:lang w:eastAsia="zh-CN"/>
              </w:rPr>
              <w:t>Reference</w:t>
            </w:r>
            <w:r w:rsidRPr="003B7BD1">
              <w:rPr>
                <w:rFonts w:eastAsia="Calibri" w:cs="Arial"/>
                <w:szCs w:val="20"/>
                <w:lang w:eastAsia="ja-JP"/>
              </w:rPr>
              <w:t xml:space="preserve"> point 4</w:t>
            </w:r>
          </w:p>
        </w:tc>
        <w:tc>
          <w:tcPr>
            <w:tcW w:w="2041" w:type="dxa"/>
            <w:vAlign w:val="center"/>
          </w:tcPr>
          <w:p w14:paraId="3F5B418F" w14:textId="77777777" w:rsidR="001C7FFB" w:rsidRPr="003B7BD1" w:rsidRDefault="002814B9" w:rsidP="00E700A8">
            <w:pPr>
              <w:jc w:val="center"/>
              <w:rPr>
                <w:rFonts w:eastAsia="Calibri" w:cs="Arial"/>
                <w:szCs w:val="20"/>
                <w:lang w:eastAsia="ja-JP"/>
              </w:rPr>
            </w:pPr>
            <w:r w:rsidRPr="003B7BD1">
              <w:rPr>
                <w:rFonts w:eastAsia="Calibri" w:cs="Arial"/>
                <w:szCs w:val="20"/>
                <w:lang w:eastAsia="ja-JP"/>
              </w:rPr>
              <w:t>472.07</w:t>
            </w:r>
          </w:p>
        </w:tc>
        <w:tc>
          <w:tcPr>
            <w:tcW w:w="1984" w:type="dxa"/>
            <w:vAlign w:val="center"/>
          </w:tcPr>
          <w:p w14:paraId="2AEEEB62" w14:textId="77777777" w:rsidR="001C7FFB" w:rsidRPr="003B7BD1" w:rsidRDefault="002814B9">
            <w:pPr>
              <w:jc w:val="center"/>
              <w:rPr>
                <w:rFonts w:eastAsia="Calibri" w:cs="Arial"/>
                <w:szCs w:val="20"/>
                <w:lang w:eastAsia="ja-JP"/>
              </w:rPr>
            </w:pPr>
            <w:r w:rsidRPr="003B7BD1">
              <w:rPr>
                <w:rFonts w:eastAsia="宋体" w:cs="Arial"/>
                <w:szCs w:val="20"/>
                <w:lang w:eastAsia="zh-CN"/>
              </w:rPr>
              <w:t>40</w:t>
            </w:r>
            <w:r w:rsidRPr="003B7BD1">
              <w:rPr>
                <w:rFonts w:eastAsia="Calibri" w:cs="Arial"/>
                <w:szCs w:val="20"/>
                <w:lang w:eastAsia="ja-JP"/>
              </w:rPr>
              <w:t>.</w:t>
            </w:r>
            <w:r w:rsidRPr="003B7BD1">
              <w:rPr>
                <w:rFonts w:eastAsia="宋体" w:cs="Arial"/>
                <w:szCs w:val="20"/>
                <w:lang w:eastAsia="zh-CN"/>
              </w:rPr>
              <w:t>0</w:t>
            </w:r>
            <w:r w:rsidRPr="003B7BD1">
              <w:rPr>
                <w:rFonts w:eastAsia="Calibri" w:cs="Arial"/>
                <w:szCs w:val="20"/>
                <w:lang w:eastAsia="ja-JP"/>
              </w:rPr>
              <w:t>0%</w:t>
            </w:r>
          </w:p>
        </w:tc>
      </w:tr>
      <w:tr w:rsidR="001C7FFB" w14:paraId="3AFD1BDB" w14:textId="77777777" w:rsidTr="003B7BD1">
        <w:trPr>
          <w:trHeight w:val="260"/>
        </w:trPr>
        <w:tc>
          <w:tcPr>
            <w:tcW w:w="2207" w:type="dxa"/>
            <w:vAlign w:val="center"/>
          </w:tcPr>
          <w:p w14:paraId="7739B7DA" w14:textId="77777777" w:rsidR="001C7FFB" w:rsidRPr="003B7BD1" w:rsidRDefault="002814B9" w:rsidP="00330B0F">
            <w:pPr>
              <w:spacing w:before="0" w:after="0"/>
              <w:jc w:val="center"/>
              <w:rPr>
                <w:rFonts w:eastAsia="Calibri" w:cs="Arial"/>
                <w:szCs w:val="20"/>
                <w:lang w:eastAsia="ja-JP"/>
              </w:rPr>
            </w:pPr>
            <w:r w:rsidRPr="003B7BD1">
              <w:rPr>
                <w:rFonts w:eastAsia="宋体" w:cs="Arial"/>
                <w:szCs w:val="20"/>
                <w:lang w:eastAsia="zh-CN"/>
              </w:rPr>
              <w:t>Reference</w:t>
            </w:r>
            <w:r w:rsidRPr="003B7BD1">
              <w:rPr>
                <w:rFonts w:eastAsia="Calibri" w:cs="Arial"/>
                <w:szCs w:val="20"/>
                <w:lang w:eastAsia="ja-JP"/>
              </w:rPr>
              <w:t xml:space="preserve"> point 5</w:t>
            </w:r>
          </w:p>
        </w:tc>
        <w:tc>
          <w:tcPr>
            <w:tcW w:w="2041" w:type="dxa"/>
            <w:vAlign w:val="center"/>
          </w:tcPr>
          <w:p w14:paraId="7C4F1563" w14:textId="77777777" w:rsidR="001C7FFB" w:rsidRPr="003B7BD1" w:rsidRDefault="002814B9" w:rsidP="00E700A8">
            <w:pPr>
              <w:jc w:val="center"/>
              <w:rPr>
                <w:rFonts w:eastAsia="Calibri" w:cs="Arial"/>
                <w:szCs w:val="20"/>
                <w:lang w:eastAsia="ja-JP"/>
              </w:rPr>
            </w:pPr>
            <w:r w:rsidRPr="003B7BD1">
              <w:rPr>
                <w:rFonts w:eastAsia="Calibri" w:cs="Arial"/>
                <w:szCs w:val="20"/>
                <w:lang w:eastAsia="ja-JP"/>
              </w:rPr>
              <w:t>207.59</w:t>
            </w:r>
          </w:p>
        </w:tc>
        <w:tc>
          <w:tcPr>
            <w:tcW w:w="1984" w:type="dxa"/>
            <w:vAlign w:val="center"/>
          </w:tcPr>
          <w:p w14:paraId="00F46616" w14:textId="77777777" w:rsidR="001C7FFB" w:rsidRPr="003B7BD1" w:rsidRDefault="002814B9">
            <w:pPr>
              <w:jc w:val="center"/>
              <w:rPr>
                <w:rFonts w:eastAsia="Calibri" w:cs="Arial"/>
                <w:szCs w:val="20"/>
                <w:lang w:eastAsia="ja-JP"/>
              </w:rPr>
            </w:pPr>
            <w:r w:rsidRPr="003B7BD1">
              <w:rPr>
                <w:rFonts w:eastAsia="宋体" w:cs="Arial"/>
                <w:szCs w:val="20"/>
                <w:lang w:eastAsia="zh-CN"/>
              </w:rPr>
              <w:t>32</w:t>
            </w:r>
            <w:r w:rsidRPr="003B7BD1">
              <w:rPr>
                <w:rFonts w:eastAsia="Calibri" w:cs="Arial"/>
                <w:szCs w:val="20"/>
                <w:lang w:eastAsia="ja-JP"/>
              </w:rPr>
              <w:t>.</w:t>
            </w:r>
            <w:r w:rsidRPr="003B7BD1">
              <w:rPr>
                <w:rFonts w:eastAsia="宋体" w:cs="Arial"/>
                <w:szCs w:val="20"/>
                <w:lang w:eastAsia="zh-CN"/>
              </w:rPr>
              <w:t>7</w:t>
            </w:r>
            <w:r w:rsidRPr="003B7BD1">
              <w:rPr>
                <w:rFonts w:eastAsia="Calibri" w:cs="Arial"/>
                <w:szCs w:val="20"/>
                <w:lang w:eastAsia="ja-JP"/>
              </w:rPr>
              <w:t>0%</w:t>
            </w:r>
          </w:p>
        </w:tc>
      </w:tr>
      <w:tr w:rsidR="001C7FFB" w14:paraId="250E65CA" w14:textId="77777777" w:rsidTr="003B7BD1">
        <w:trPr>
          <w:trHeight w:val="255"/>
        </w:trPr>
        <w:tc>
          <w:tcPr>
            <w:tcW w:w="2207" w:type="dxa"/>
            <w:vAlign w:val="center"/>
          </w:tcPr>
          <w:p w14:paraId="1B226D70" w14:textId="77777777" w:rsidR="001C7FFB" w:rsidRPr="003B7BD1" w:rsidRDefault="002814B9" w:rsidP="00330B0F">
            <w:pPr>
              <w:spacing w:before="0" w:after="0"/>
              <w:jc w:val="center"/>
              <w:rPr>
                <w:rFonts w:eastAsia="Calibri" w:cs="Arial"/>
                <w:szCs w:val="20"/>
                <w:lang w:eastAsia="ja-JP"/>
              </w:rPr>
            </w:pPr>
            <w:r w:rsidRPr="003B7BD1">
              <w:rPr>
                <w:rFonts w:eastAsia="宋体" w:cs="Arial"/>
                <w:szCs w:val="20"/>
                <w:lang w:eastAsia="zh-CN"/>
              </w:rPr>
              <w:t>Reference</w:t>
            </w:r>
            <w:r w:rsidRPr="003B7BD1">
              <w:rPr>
                <w:rFonts w:eastAsia="Calibri" w:cs="Arial"/>
                <w:szCs w:val="20"/>
                <w:lang w:eastAsia="ja-JP"/>
              </w:rPr>
              <w:t xml:space="preserve"> point 6</w:t>
            </w:r>
          </w:p>
        </w:tc>
        <w:tc>
          <w:tcPr>
            <w:tcW w:w="2041" w:type="dxa"/>
            <w:vAlign w:val="center"/>
          </w:tcPr>
          <w:p w14:paraId="12CD2E91" w14:textId="77777777" w:rsidR="001C7FFB" w:rsidRPr="003B7BD1" w:rsidRDefault="002814B9" w:rsidP="00E700A8">
            <w:pPr>
              <w:jc w:val="center"/>
              <w:rPr>
                <w:rFonts w:eastAsia="Calibri" w:cs="Arial"/>
                <w:szCs w:val="20"/>
                <w:lang w:eastAsia="ja-JP"/>
              </w:rPr>
            </w:pPr>
            <w:r w:rsidRPr="003B7BD1">
              <w:rPr>
                <w:rFonts w:eastAsia="Calibri" w:cs="Arial"/>
                <w:szCs w:val="20"/>
                <w:lang w:eastAsia="ja-JP"/>
              </w:rPr>
              <w:t>87.30</w:t>
            </w:r>
          </w:p>
        </w:tc>
        <w:tc>
          <w:tcPr>
            <w:tcW w:w="1984" w:type="dxa"/>
            <w:vAlign w:val="center"/>
          </w:tcPr>
          <w:p w14:paraId="64803216" w14:textId="77777777" w:rsidR="001C7FFB" w:rsidRPr="003B7BD1" w:rsidRDefault="002814B9">
            <w:pPr>
              <w:jc w:val="center"/>
              <w:rPr>
                <w:rFonts w:eastAsia="Calibri" w:cs="Arial"/>
                <w:szCs w:val="20"/>
                <w:lang w:eastAsia="ja-JP"/>
              </w:rPr>
            </w:pPr>
            <w:r w:rsidRPr="003B7BD1">
              <w:rPr>
                <w:rFonts w:eastAsia="Calibri" w:cs="Arial"/>
                <w:szCs w:val="20"/>
                <w:lang w:eastAsia="ja-JP"/>
              </w:rPr>
              <w:t>2</w:t>
            </w:r>
            <w:r w:rsidRPr="003B7BD1">
              <w:rPr>
                <w:rFonts w:eastAsia="宋体" w:cs="Arial"/>
                <w:szCs w:val="20"/>
                <w:lang w:eastAsia="zh-CN"/>
              </w:rPr>
              <w:t>6</w:t>
            </w:r>
            <w:r w:rsidRPr="003B7BD1">
              <w:rPr>
                <w:rFonts w:eastAsia="Calibri" w:cs="Arial"/>
                <w:szCs w:val="20"/>
                <w:lang w:eastAsia="ja-JP"/>
              </w:rPr>
              <w:t>.</w:t>
            </w:r>
            <w:r w:rsidRPr="003B7BD1">
              <w:rPr>
                <w:rFonts w:eastAsia="宋体" w:cs="Arial"/>
                <w:szCs w:val="20"/>
                <w:lang w:eastAsia="zh-CN"/>
              </w:rPr>
              <w:t>1</w:t>
            </w:r>
            <w:r w:rsidRPr="003B7BD1">
              <w:rPr>
                <w:rFonts w:eastAsia="Calibri" w:cs="Arial"/>
                <w:szCs w:val="20"/>
                <w:lang w:eastAsia="ja-JP"/>
              </w:rPr>
              <w:t>0%</w:t>
            </w:r>
          </w:p>
        </w:tc>
      </w:tr>
    </w:tbl>
    <w:p w14:paraId="17017062" w14:textId="01F6EBCD" w:rsidR="001C7FFB" w:rsidRPr="003102E3" w:rsidRDefault="002814B9" w:rsidP="003B7BD1">
      <w:pPr>
        <w:pStyle w:val="a9"/>
        <w:keepNext/>
        <w:rPr>
          <w:rFonts w:cs="Arial"/>
        </w:rPr>
      </w:pPr>
      <w:bookmarkStart w:id="718" w:name="_Toc109420617"/>
      <w:r w:rsidRPr="003B7BD1">
        <w:rPr>
          <w:rFonts w:cs="Arial"/>
          <w:b w:val="0"/>
          <w:bCs w:val="0"/>
        </w:rPr>
        <w:t xml:space="preserve">Table </w:t>
      </w:r>
      <w:r w:rsidRPr="003B7BD1">
        <w:rPr>
          <w:rFonts w:cs="Arial"/>
          <w:b w:val="0"/>
          <w:bCs w:val="0"/>
        </w:rPr>
        <w:fldChar w:fldCharType="begin"/>
      </w:r>
      <w:r w:rsidRPr="003B7BD1">
        <w:rPr>
          <w:rFonts w:cs="Arial"/>
          <w:b w:val="0"/>
          <w:bCs w:val="0"/>
        </w:rPr>
        <w:instrText xml:space="preserve"> SEQ Table \* ARABIC </w:instrText>
      </w:r>
      <w:r w:rsidRPr="003B7BD1">
        <w:rPr>
          <w:rFonts w:cs="Arial"/>
          <w:b w:val="0"/>
          <w:bCs w:val="0"/>
        </w:rPr>
        <w:fldChar w:fldCharType="separate"/>
      </w:r>
      <w:r w:rsidR="00F73B45">
        <w:rPr>
          <w:rFonts w:cs="Arial"/>
          <w:b w:val="0"/>
          <w:bCs w:val="0"/>
          <w:noProof/>
        </w:rPr>
        <w:t>7</w:t>
      </w:r>
      <w:r w:rsidRPr="003B7BD1">
        <w:rPr>
          <w:rFonts w:cs="Arial"/>
          <w:b w:val="0"/>
          <w:bCs w:val="0"/>
        </w:rPr>
        <w:fldChar w:fldCharType="end"/>
      </w:r>
      <w:r w:rsidRPr="003B7BD1">
        <w:rPr>
          <w:rFonts w:cs="Arial"/>
          <w:b w:val="0"/>
          <w:bCs w:val="0"/>
        </w:rPr>
        <w:t>. Informative reference points for TVD video dataset per-sequence for object tracking</w:t>
      </w:r>
      <w:bookmarkEnd w:id="718"/>
    </w:p>
    <w:tbl>
      <w:tblPr>
        <w:tblW w:w="6136" w:type="dxa"/>
        <w:tblInd w:w="96" w:type="dxa"/>
        <w:tblLook w:val="04A0" w:firstRow="1" w:lastRow="0" w:firstColumn="1" w:lastColumn="0" w:noHBand="0" w:noVBand="1"/>
      </w:tblPr>
      <w:tblGrid>
        <w:gridCol w:w="1207"/>
        <w:gridCol w:w="1953"/>
        <w:gridCol w:w="1559"/>
        <w:gridCol w:w="1461"/>
      </w:tblGrid>
      <w:tr w:rsidR="001C7FFB" w:rsidRPr="00D16B2E" w14:paraId="0795D715" w14:textId="77777777" w:rsidTr="003B7BD1">
        <w:trPr>
          <w:trHeight w:val="291"/>
        </w:trPr>
        <w:tc>
          <w:tcPr>
            <w:tcW w:w="12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12E81" w14:textId="77777777" w:rsidR="001C7FFB" w:rsidRPr="003B7BD1" w:rsidRDefault="002814B9" w:rsidP="00330B0F">
            <w:pPr>
              <w:spacing w:before="0" w:after="0"/>
              <w:jc w:val="center"/>
              <w:rPr>
                <w:rFonts w:eastAsia="Calibri" w:cs="Arial"/>
                <w:b/>
                <w:bCs/>
                <w:szCs w:val="20"/>
                <w:lang w:eastAsia="ja-JP"/>
              </w:rPr>
            </w:pPr>
            <w:r w:rsidRPr="003B7BD1">
              <w:rPr>
                <w:rFonts w:eastAsia="Calibri" w:cs="Arial"/>
                <w:b/>
                <w:bCs/>
                <w:szCs w:val="20"/>
                <w:lang w:eastAsia="ja-JP" w:bidi="ar"/>
              </w:rPr>
              <w:t>Sequence</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A1C89B" w14:textId="77777777" w:rsidR="001C7FFB" w:rsidRPr="003B7BD1" w:rsidRDefault="002814B9" w:rsidP="003B7BD1">
            <w:pPr>
              <w:jc w:val="center"/>
              <w:rPr>
                <w:rFonts w:cs="Arial"/>
                <w:b/>
                <w:bCs/>
                <w:szCs w:val="20"/>
              </w:rPr>
            </w:pPr>
            <w:r w:rsidRPr="003B7BD1">
              <w:rPr>
                <w:rFonts w:eastAsia="宋体" w:cs="Arial"/>
                <w:b/>
                <w:bCs/>
                <w:szCs w:val="20"/>
                <w:lang w:eastAsia="ja-JP" w:bidi="ar"/>
              </w:rPr>
              <w:t>Reference</w:t>
            </w:r>
            <w:r w:rsidRPr="003B7BD1">
              <w:rPr>
                <w:rFonts w:eastAsia="宋体" w:cs="Arial"/>
                <w:b/>
                <w:bCs/>
                <w:szCs w:val="20"/>
                <w:lang w:eastAsia="zh-CN" w:bidi="ar"/>
              </w:rPr>
              <w:t xml:space="preserve"> point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9AF90" w14:textId="77777777" w:rsidR="001C7FFB" w:rsidRPr="003B7BD1" w:rsidRDefault="002814B9" w:rsidP="00330B0F">
            <w:pPr>
              <w:spacing w:before="0" w:after="0"/>
              <w:jc w:val="center"/>
              <w:rPr>
                <w:rFonts w:eastAsia="宋体" w:cs="Arial"/>
                <w:b/>
                <w:bCs/>
                <w:szCs w:val="20"/>
                <w:lang w:eastAsia="zh-CN" w:bidi="ar"/>
              </w:rPr>
            </w:pPr>
            <w:r w:rsidRPr="003B7BD1">
              <w:rPr>
                <w:rFonts w:eastAsia="宋体" w:cs="Arial"/>
                <w:b/>
                <w:bCs/>
                <w:szCs w:val="20"/>
                <w:lang w:eastAsia="zh-CN" w:bidi="ar"/>
              </w:rPr>
              <w:t>bitrate (kbps)</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F0E533" w14:textId="77777777" w:rsidR="001C7FFB" w:rsidRPr="003B7BD1" w:rsidRDefault="002814B9" w:rsidP="00E700A8">
            <w:pPr>
              <w:spacing w:before="0" w:after="0"/>
              <w:jc w:val="center"/>
              <w:rPr>
                <w:rFonts w:eastAsia="宋体" w:cs="Arial"/>
                <w:b/>
                <w:bCs/>
                <w:szCs w:val="20"/>
                <w:lang w:eastAsia="ja-JP" w:bidi="ar"/>
              </w:rPr>
            </w:pPr>
            <w:r w:rsidRPr="003B7BD1">
              <w:rPr>
                <w:rFonts w:eastAsia="宋体" w:cs="Arial"/>
                <w:b/>
                <w:bCs/>
                <w:szCs w:val="20"/>
                <w:lang w:eastAsia="ja-JP" w:bidi="ar"/>
              </w:rPr>
              <w:t>MOTA(object tracking)</w:t>
            </w:r>
          </w:p>
        </w:tc>
      </w:tr>
      <w:tr w:rsidR="001C7FFB" w14:paraId="49F3B2CF" w14:textId="77777777" w:rsidTr="003B7BD1">
        <w:trPr>
          <w:trHeight w:val="276"/>
        </w:trPr>
        <w:tc>
          <w:tcPr>
            <w:tcW w:w="1207" w:type="dxa"/>
            <w:vMerge w:val="restart"/>
            <w:tcBorders>
              <w:top w:val="single" w:sz="4" w:space="0" w:color="auto"/>
              <w:left w:val="single" w:sz="4" w:space="0" w:color="auto"/>
              <w:right w:val="single" w:sz="4" w:space="0" w:color="auto"/>
            </w:tcBorders>
            <w:shd w:val="clear" w:color="auto" w:fill="auto"/>
            <w:noWrap/>
            <w:vAlign w:val="center"/>
          </w:tcPr>
          <w:p w14:paraId="1A68F65B"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TVD-01</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FBD9A" w14:textId="77777777" w:rsidR="001C7FFB" w:rsidRPr="00330B0F" w:rsidRDefault="002814B9" w:rsidP="003B7BD1">
            <w:pPr>
              <w:jc w:val="center"/>
              <w:rPr>
                <w:rFonts w:cs="Arial"/>
                <w:szCs w:val="20"/>
              </w:rPr>
            </w:pPr>
            <w:r w:rsidRPr="003B7BD1">
              <w:rPr>
                <w:rFonts w:eastAsia="宋体" w:cs="Arial"/>
                <w:szCs w:val="20"/>
                <w:lang w:eastAsia="zh-CN"/>
              </w:rPr>
              <w:t>Reference point 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98DCC" w14:textId="77777777" w:rsidR="001C7FFB" w:rsidRPr="003B7BD1" w:rsidRDefault="002814B9" w:rsidP="00330B0F">
            <w:pPr>
              <w:jc w:val="center"/>
              <w:rPr>
                <w:rFonts w:eastAsia="宋体" w:cs="Arial"/>
                <w:szCs w:val="20"/>
                <w:lang w:eastAsia="ja-JP"/>
              </w:rPr>
            </w:pPr>
            <w:r w:rsidRPr="003B7BD1">
              <w:rPr>
                <w:rFonts w:eastAsia="宋体" w:cs="Arial"/>
                <w:szCs w:val="20"/>
                <w:lang w:eastAsia="zh-CN" w:bidi="ar"/>
              </w:rPr>
              <w:t>3544.371199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17E36" w14:textId="77777777" w:rsidR="001C7FFB" w:rsidRPr="003B7BD1" w:rsidRDefault="002814B9" w:rsidP="00E700A8">
            <w:pPr>
              <w:spacing w:before="0" w:after="0"/>
              <w:jc w:val="center"/>
              <w:rPr>
                <w:rFonts w:eastAsia="宋体" w:cs="Arial"/>
                <w:szCs w:val="20"/>
                <w:lang w:eastAsia="zh-CN"/>
              </w:rPr>
            </w:pPr>
            <w:r w:rsidRPr="003B7BD1">
              <w:rPr>
                <w:rFonts w:eastAsia="宋体" w:cs="Arial"/>
                <w:szCs w:val="20"/>
                <w:lang w:eastAsia="zh-CN" w:bidi="ar"/>
              </w:rPr>
              <w:t>37.3%</w:t>
            </w:r>
          </w:p>
        </w:tc>
      </w:tr>
      <w:tr w:rsidR="001C7FFB" w14:paraId="2C788420"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251F9D32"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E5384" w14:textId="77777777" w:rsidR="001C7FFB" w:rsidRPr="00330B0F" w:rsidRDefault="002814B9" w:rsidP="003B7BD1">
            <w:pPr>
              <w:jc w:val="center"/>
              <w:rPr>
                <w:rFonts w:cs="Arial"/>
                <w:szCs w:val="20"/>
              </w:rPr>
            </w:pPr>
            <w:r w:rsidRPr="003B7BD1">
              <w:rPr>
                <w:rFonts w:eastAsia="宋体" w:cs="Arial"/>
                <w:szCs w:val="20"/>
                <w:lang w:eastAsia="zh-CN"/>
              </w:rPr>
              <w:t>Reference point 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6CC51" w14:textId="77777777" w:rsidR="001C7FFB" w:rsidRPr="003B7BD1" w:rsidRDefault="002814B9" w:rsidP="00330B0F">
            <w:pPr>
              <w:jc w:val="center"/>
              <w:rPr>
                <w:rFonts w:eastAsia="宋体" w:cs="Arial"/>
                <w:szCs w:val="20"/>
                <w:lang w:eastAsia="ja-JP"/>
              </w:rPr>
            </w:pPr>
            <w:r w:rsidRPr="003B7BD1">
              <w:rPr>
                <w:rFonts w:eastAsia="宋体" w:cs="Arial"/>
                <w:szCs w:val="20"/>
                <w:lang w:eastAsia="zh-CN" w:bidi="ar"/>
              </w:rPr>
              <w:t>1584.968259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8FF58" w14:textId="77777777" w:rsidR="001C7FFB" w:rsidRPr="003B7BD1" w:rsidRDefault="002814B9" w:rsidP="00E700A8">
            <w:pPr>
              <w:spacing w:before="0" w:after="0"/>
              <w:jc w:val="center"/>
              <w:rPr>
                <w:rFonts w:eastAsia="宋体" w:cs="Arial"/>
                <w:szCs w:val="20"/>
                <w:lang w:eastAsia="zh-CN"/>
              </w:rPr>
            </w:pPr>
            <w:r w:rsidRPr="003B7BD1">
              <w:rPr>
                <w:rFonts w:eastAsia="宋体" w:cs="Arial"/>
                <w:szCs w:val="20"/>
                <w:lang w:eastAsia="zh-CN"/>
              </w:rPr>
              <w:t>35.7%</w:t>
            </w:r>
          </w:p>
        </w:tc>
      </w:tr>
      <w:tr w:rsidR="001C7FFB" w14:paraId="1AC60A72"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26717919"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F73C5" w14:textId="77777777" w:rsidR="001C7FFB" w:rsidRPr="00330B0F" w:rsidRDefault="002814B9" w:rsidP="003B7BD1">
            <w:pPr>
              <w:jc w:val="center"/>
              <w:rPr>
                <w:rFonts w:cs="Arial"/>
                <w:szCs w:val="20"/>
              </w:rPr>
            </w:pPr>
            <w:r w:rsidRPr="003B7BD1">
              <w:rPr>
                <w:rFonts w:eastAsia="宋体" w:cs="Arial"/>
                <w:szCs w:val="20"/>
                <w:lang w:eastAsia="zh-CN"/>
              </w:rPr>
              <w:t>Reference point 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9358B" w14:textId="77777777" w:rsidR="001C7FFB" w:rsidRPr="003B7BD1" w:rsidRDefault="002814B9" w:rsidP="00330B0F">
            <w:pPr>
              <w:jc w:val="center"/>
              <w:rPr>
                <w:rFonts w:eastAsia="宋体" w:cs="Arial"/>
                <w:szCs w:val="20"/>
                <w:lang w:eastAsia="ja-JP"/>
              </w:rPr>
            </w:pPr>
            <w:r w:rsidRPr="003B7BD1">
              <w:rPr>
                <w:rFonts w:eastAsia="宋体" w:cs="Arial"/>
                <w:szCs w:val="20"/>
                <w:lang w:eastAsia="zh-CN" w:bidi="ar"/>
              </w:rPr>
              <w:t>731.1409347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97DB54" w14:textId="77777777" w:rsidR="001C7FFB" w:rsidRPr="003B7BD1" w:rsidRDefault="002814B9" w:rsidP="00E700A8">
            <w:pPr>
              <w:spacing w:before="0" w:after="0"/>
              <w:jc w:val="center"/>
              <w:rPr>
                <w:rFonts w:eastAsia="宋体" w:cs="Arial"/>
                <w:szCs w:val="20"/>
                <w:lang w:eastAsia="zh-CN"/>
              </w:rPr>
            </w:pPr>
            <w:r w:rsidRPr="003B7BD1">
              <w:rPr>
                <w:rFonts w:eastAsia="宋体" w:cs="Arial"/>
                <w:szCs w:val="20"/>
                <w:lang w:eastAsia="zh-CN"/>
              </w:rPr>
              <w:t>30.7%</w:t>
            </w:r>
          </w:p>
        </w:tc>
      </w:tr>
      <w:tr w:rsidR="001C7FFB" w14:paraId="1428DE68"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3A8B8497"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6A7225" w14:textId="77777777" w:rsidR="001C7FFB" w:rsidRPr="00330B0F" w:rsidRDefault="002814B9" w:rsidP="003B7BD1">
            <w:pPr>
              <w:jc w:val="center"/>
              <w:rPr>
                <w:rFonts w:cs="Arial"/>
                <w:szCs w:val="20"/>
              </w:rPr>
            </w:pPr>
            <w:r w:rsidRPr="003B7BD1">
              <w:rPr>
                <w:rFonts w:eastAsia="宋体" w:cs="Arial"/>
                <w:szCs w:val="20"/>
                <w:lang w:eastAsia="zh-CN"/>
              </w:rPr>
              <w:t>Reference point 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9AE63" w14:textId="77777777" w:rsidR="001C7FFB" w:rsidRPr="003B7BD1" w:rsidRDefault="002814B9" w:rsidP="00330B0F">
            <w:pPr>
              <w:jc w:val="center"/>
              <w:rPr>
                <w:rFonts w:eastAsia="宋体" w:cs="Arial"/>
                <w:szCs w:val="20"/>
                <w:lang w:eastAsia="ja-JP"/>
              </w:rPr>
            </w:pPr>
            <w:r w:rsidRPr="003B7BD1">
              <w:rPr>
                <w:rFonts w:eastAsia="宋体" w:cs="Arial"/>
                <w:szCs w:val="20"/>
                <w:lang w:eastAsia="zh-CN" w:bidi="ar"/>
              </w:rPr>
              <w:t>329.2842596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3E79B" w14:textId="77777777" w:rsidR="001C7FFB" w:rsidRPr="003B7BD1" w:rsidRDefault="002814B9" w:rsidP="00E700A8">
            <w:pPr>
              <w:spacing w:before="0" w:after="0"/>
              <w:jc w:val="center"/>
              <w:rPr>
                <w:rFonts w:eastAsia="宋体" w:cs="Arial"/>
                <w:szCs w:val="20"/>
                <w:lang w:eastAsia="zh-CN"/>
              </w:rPr>
            </w:pPr>
            <w:r w:rsidRPr="003B7BD1">
              <w:rPr>
                <w:rFonts w:eastAsia="宋体" w:cs="Arial"/>
                <w:szCs w:val="20"/>
                <w:lang w:eastAsia="zh-CN"/>
              </w:rPr>
              <w:t>21.9%</w:t>
            </w:r>
          </w:p>
        </w:tc>
      </w:tr>
      <w:tr w:rsidR="001C7FFB" w14:paraId="1DF3DD12"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7EE8FEFD"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B2D7D" w14:textId="77777777" w:rsidR="001C7FFB" w:rsidRPr="00330B0F" w:rsidRDefault="002814B9" w:rsidP="003B7BD1">
            <w:pPr>
              <w:jc w:val="center"/>
              <w:rPr>
                <w:rFonts w:cs="Arial"/>
                <w:szCs w:val="20"/>
              </w:rPr>
            </w:pPr>
            <w:r w:rsidRPr="003B7BD1">
              <w:rPr>
                <w:rFonts w:eastAsia="宋体" w:cs="Arial"/>
                <w:szCs w:val="20"/>
                <w:lang w:eastAsia="zh-CN"/>
              </w:rPr>
              <w:t>Reference point 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CFEBC" w14:textId="77777777" w:rsidR="001C7FFB" w:rsidRPr="003B7BD1" w:rsidRDefault="002814B9" w:rsidP="00330B0F">
            <w:pPr>
              <w:jc w:val="center"/>
              <w:rPr>
                <w:rFonts w:eastAsia="宋体" w:cs="Arial"/>
                <w:szCs w:val="20"/>
                <w:lang w:eastAsia="ja-JP"/>
              </w:rPr>
            </w:pPr>
            <w:r w:rsidRPr="003B7BD1">
              <w:rPr>
                <w:rFonts w:eastAsia="宋体" w:cs="Arial"/>
                <w:szCs w:val="20"/>
                <w:lang w:eastAsia="zh-CN" w:bidi="ar"/>
              </w:rPr>
              <w:t>139.2548007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54278" w14:textId="77777777" w:rsidR="001C7FFB" w:rsidRPr="003B7BD1" w:rsidRDefault="002814B9" w:rsidP="00E700A8">
            <w:pPr>
              <w:spacing w:before="0" w:after="0"/>
              <w:jc w:val="center"/>
              <w:rPr>
                <w:rFonts w:eastAsia="宋体" w:cs="Arial"/>
                <w:szCs w:val="20"/>
                <w:lang w:eastAsia="zh-CN"/>
              </w:rPr>
            </w:pPr>
            <w:r w:rsidRPr="003B7BD1">
              <w:rPr>
                <w:rFonts w:eastAsia="宋体" w:cs="Arial"/>
                <w:szCs w:val="20"/>
                <w:lang w:eastAsia="zh-CN"/>
              </w:rPr>
              <w:t>12.8%</w:t>
            </w:r>
          </w:p>
        </w:tc>
      </w:tr>
      <w:tr w:rsidR="001C7FFB" w14:paraId="498E13BD" w14:textId="77777777" w:rsidTr="003B7BD1">
        <w:trPr>
          <w:trHeight w:val="291"/>
        </w:trPr>
        <w:tc>
          <w:tcPr>
            <w:tcW w:w="1207" w:type="dxa"/>
            <w:vMerge/>
            <w:tcBorders>
              <w:left w:val="single" w:sz="4" w:space="0" w:color="auto"/>
              <w:bottom w:val="single" w:sz="4" w:space="0" w:color="auto"/>
              <w:right w:val="single" w:sz="4" w:space="0" w:color="auto"/>
            </w:tcBorders>
            <w:shd w:val="clear" w:color="auto" w:fill="auto"/>
            <w:noWrap/>
            <w:vAlign w:val="center"/>
          </w:tcPr>
          <w:p w14:paraId="2F74CF76"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7A621" w14:textId="77777777" w:rsidR="001C7FFB" w:rsidRPr="00330B0F" w:rsidRDefault="002814B9" w:rsidP="003B7BD1">
            <w:pPr>
              <w:jc w:val="center"/>
              <w:rPr>
                <w:rFonts w:cs="Arial"/>
                <w:szCs w:val="20"/>
              </w:rPr>
            </w:pPr>
            <w:r w:rsidRPr="003B7BD1">
              <w:rPr>
                <w:rFonts w:eastAsia="宋体" w:cs="Arial"/>
                <w:szCs w:val="20"/>
                <w:lang w:eastAsia="zh-CN"/>
              </w:rPr>
              <w:t>Reference point 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D05AB" w14:textId="77777777" w:rsidR="001C7FFB" w:rsidRPr="003B7BD1" w:rsidRDefault="002814B9" w:rsidP="00330B0F">
            <w:pPr>
              <w:jc w:val="center"/>
              <w:rPr>
                <w:rFonts w:eastAsia="宋体" w:cs="Arial"/>
                <w:szCs w:val="20"/>
                <w:lang w:eastAsia="ja-JP"/>
              </w:rPr>
            </w:pPr>
            <w:r w:rsidRPr="003B7BD1">
              <w:rPr>
                <w:rFonts w:eastAsia="宋体" w:cs="Arial"/>
                <w:szCs w:val="20"/>
                <w:lang w:eastAsia="zh-CN" w:bidi="ar"/>
              </w:rPr>
              <w:t>58.17240493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F6E79" w14:textId="77777777" w:rsidR="001C7FFB" w:rsidRPr="003B7BD1" w:rsidRDefault="002814B9" w:rsidP="00E700A8">
            <w:pPr>
              <w:spacing w:before="0" w:after="0"/>
              <w:jc w:val="center"/>
              <w:rPr>
                <w:rFonts w:eastAsia="宋体" w:cs="Arial"/>
                <w:szCs w:val="20"/>
                <w:lang w:eastAsia="zh-CN"/>
              </w:rPr>
            </w:pPr>
            <w:r w:rsidRPr="003B7BD1">
              <w:rPr>
                <w:rFonts w:eastAsia="宋体" w:cs="Arial"/>
                <w:szCs w:val="20"/>
                <w:lang w:eastAsia="zh-CN"/>
              </w:rPr>
              <w:t>3.3%</w:t>
            </w:r>
          </w:p>
        </w:tc>
      </w:tr>
      <w:tr w:rsidR="001C7FFB" w14:paraId="74F3037B" w14:textId="77777777" w:rsidTr="003B7BD1">
        <w:trPr>
          <w:trHeight w:val="276"/>
        </w:trPr>
        <w:tc>
          <w:tcPr>
            <w:tcW w:w="1207" w:type="dxa"/>
            <w:vMerge w:val="restart"/>
            <w:tcBorders>
              <w:top w:val="single" w:sz="4" w:space="0" w:color="auto"/>
              <w:left w:val="single" w:sz="4" w:space="0" w:color="auto"/>
              <w:right w:val="single" w:sz="4" w:space="0" w:color="auto"/>
            </w:tcBorders>
            <w:shd w:val="clear" w:color="auto" w:fill="auto"/>
            <w:noWrap/>
            <w:vAlign w:val="center"/>
          </w:tcPr>
          <w:p w14:paraId="6A981632"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TVD-02</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86284" w14:textId="77777777" w:rsidR="001C7FFB" w:rsidRPr="00330B0F" w:rsidRDefault="002814B9" w:rsidP="003B7BD1">
            <w:pPr>
              <w:jc w:val="center"/>
              <w:rPr>
                <w:rFonts w:cs="Arial"/>
                <w:szCs w:val="20"/>
              </w:rPr>
            </w:pPr>
            <w:r w:rsidRPr="003B7BD1">
              <w:rPr>
                <w:rFonts w:eastAsia="宋体" w:cs="Arial"/>
                <w:szCs w:val="20"/>
                <w:lang w:eastAsia="zh-CN"/>
              </w:rPr>
              <w:t>Reference point 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84070"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693.5037862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CE466"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bidi="ar"/>
              </w:rPr>
              <w:t>55%</w:t>
            </w:r>
          </w:p>
        </w:tc>
      </w:tr>
      <w:tr w:rsidR="001C7FFB" w14:paraId="0DF53BB3"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29D96B23"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FF575" w14:textId="77777777" w:rsidR="001C7FFB" w:rsidRPr="00330B0F" w:rsidRDefault="002814B9" w:rsidP="003B7BD1">
            <w:pPr>
              <w:jc w:val="center"/>
              <w:rPr>
                <w:rFonts w:cs="Arial"/>
                <w:szCs w:val="20"/>
              </w:rPr>
            </w:pPr>
            <w:r w:rsidRPr="003B7BD1">
              <w:rPr>
                <w:rFonts w:eastAsia="宋体" w:cs="Arial"/>
                <w:szCs w:val="20"/>
                <w:lang w:eastAsia="zh-CN"/>
              </w:rPr>
              <w:t>Reference point 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857E1"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358.2855385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02C6D"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rPr>
              <w:t>52.2%</w:t>
            </w:r>
          </w:p>
        </w:tc>
      </w:tr>
      <w:tr w:rsidR="001C7FFB" w14:paraId="2A0A2264"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13FFFD4C"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51A15" w14:textId="77777777" w:rsidR="001C7FFB" w:rsidRPr="00330B0F" w:rsidRDefault="002814B9" w:rsidP="003B7BD1">
            <w:pPr>
              <w:jc w:val="center"/>
              <w:rPr>
                <w:rFonts w:cs="Arial"/>
                <w:szCs w:val="20"/>
              </w:rPr>
            </w:pPr>
            <w:r w:rsidRPr="003B7BD1">
              <w:rPr>
                <w:rFonts w:eastAsia="宋体" w:cs="Arial"/>
                <w:szCs w:val="20"/>
                <w:lang w:eastAsia="zh-CN"/>
              </w:rPr>
              <w:t>Reference point 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690C9"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190.4754646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D6434"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rPr>
              <w:t>51.1%</w:t>
            </w:r>
          </w:p>
        </w:tc>
      </w:tr>
      <w:tr w:rsidR="001C7FFB" w14:paraId="6A179558"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61D627C6"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0C1C6" w14:textId="77777777" w:rsidR="001C7FFB" w:rsidRPr="00330B0F" w:rsidRDefault="002814B9" w:rsidP="003B7BD1">
            <w:pPr>
              <w:jc w:val="center"/>
              <w:rPr>
                <w:rFonts w:cs="Arial"/>
                <w:szCs w:val="20"/>
              </w:rPr>
            </w:pPr>
            <w:r w:rsidRPr="003B7BD1">
              <w:rPr>
                <w:rFonts w:eastAsia="宋体" w:cs="Arial"/>
                <w:szCs w:val="20"/>
                <w:lang w:eastAsia="zh-CN"/>
              </w:rPr>
              <w:t>Reference point 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6C9E1"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102.5553176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BADCE" w14:textId="77777777" w:rsidR="001C7FFB" w:rsidRPr="003B7BD1" w:rsidRDefault="002814B9" w:rsidP="00E700A8">
            <w:pPr>
              <w:spacing w:before="0" w:after="0"/>
              <w:jc w:val="center"/>
              <w:rPr>
                <w:rFonts w:eastAsia="宋体" w:cs="Arial"/>
                <w:szCs w:val="20"/>
                <w:lang w:eastAsia="zh-CN"/>
              </w:rPr>
            </w:pPr>
            <w:r w:rsidRPr="003B7BD1">
              <w:rPr>
                <w:rFonts w:eastAsia="Calibri" w:cs="Arial"/>
                <w:szCs w:val="20"/>
                <w:lang w:eastAsia="ja-JP"/>
              </w:rPr>
              <w:t>43.5%</w:t>
            </w:r>
          </w:p>
        </w:tc>
      </w:tr>
      <w:tr w:rsidR="001C7FFB" w14:paraId="3051AC95"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25C9452F"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FEB59" w14:textId="77777777" w:rsidR="001C7FFB" w:rsidRPr="00330B0F" w:rsidRDefault="002814B9" w:rsidP="003B7BD1">
            <w:pPr>
              <w:jc w:val="center"/>
              <w:rPr>
                <w:rFonts w:cs="Arial"/>
                <w:szCs w:val="20"/>
              </w:rPr>
            </w:pPr>
            <w:r w:rsidRPr="003B7BD1">
              <w:rPr>
                <w:rFonts w:eastAsia="宋体" w:cs="Arial"/>
                <w:szCs w:val="20"/>
                <w:lang w:eastAsia="zh-CN"/>
              </w:rPr>
              <w:t>Reference point 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A495EB"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40.32515881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81104"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rPr>
              <w:t>34.9%</w:t>
            </w:r>
          </w:p>
        </w:tc>
      </w:tr>
      <w:tr w:rsidR="001C7FFB" w14:paraId="6A214B18" w14:textId="77777777" w:rsidTr="003B7BD1">
        <w:trPr>
          <w:trHeight w:val="291"/>
        </w:trPr>
        <w:tc>
          <w:tcPr>
            <w:tcW w:w="1207" w:type="dxa"/>
            <w:vMerge/>
            <w:tcBorders>
              <w:left w:val="single" w:sz="4" w:space="0" w:color="auto"/>
              <w:bottom w:val="single" w:sz="4" w:space="0" w:color="auto"/>
              <w:right w:val="single" w:sz="4" w:space="0" w:color="auto"/>
            </w:tcBorders>
            <w:shd w:val="clear" w:color="auto" w:fill="auto"/>
            <w:noWrap/>
            <w:vAlign w:val="center"/>
          </w:tcPr>
          <w:p w14:paraId="485699B5"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39CD4" w14:textId="77777777" w:rsidR="001C7FFB" w:rsidRPr="00330B0F" w:rsidRDefault="002814B9" w:rsidP="003B7BD1">
            <w:pPr>
              <w:jc w:val="center"/>
              <w:rPr>
                <w:rFonts w:cs="Arial"/>
                <w:szCs w:val="20"/>
              </w:rPr>
            </w:pPr>
            <w:r w:rsidRPr="003B7BD1">
              <w:rPr>
                <w:rFonts w:eastAsia="宋体" w:cs="Arial"/>
                <w:szCs w:val="20"/>
                <w:lang w:eastAsia="zh-CN"/>
              </w:rPr>
              <w:t>Reference point 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B45651"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18.69057154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605171"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rPr>
              <w:t>31.4%</w:t>
            </w:r>
          </w:p>
        </w:tc>
      </w:tr>
      <w:tr w:rsidR="001C7FFB" w14:paraId="0FB23F9C" w14:textId="77777777" w:rsidTr="003B7BD1">
        <w:trPr>
          <w:trHeight w:val="276"/>
        </w:trPr>
        <w:tc>
          <w:tcPr>
            <w:tcW w:w="1207" w:type="dxa"/>
            <w:vMerge w:val="restart"/>
            <w:tcBorders>
              <w:top w:val="single" w:sz="4" w:space="0" w:color="auto"/>
              <w:left w:val="single" w:sz="4" w:space="0" w:color="auto"/>
              <w:right w:val="single" w:sz="4" w:space="0" w:color="auto"/>
            </w:tcBorders>
            <w:shd w:val="clear" w:color="auto" w:fill="auto"/>
            <w:noWrap/>
            <w:vAlign w:val="center"/>
          </w:tcPr>
          <w:p w14:paraId="1A4AB8E7"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TVD-03</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43FF3" w14:textId="77777777" w:rsidR="001C7FFB" w:rsidRPr="00330B0F" w:rsidRDefault="002814B9" w:rsidP="003B7BD1">
            <w:pPr>
              <w:jc w:val="center"/>
              <w:rPr>
                <w:rFonts w:cs="Arial"/>
                <w:szCs w:val="20"/>
              </w:rPr>
            </w:pPr>
            <w:r w:rsidRPr="003B7BD1">
              <w:rPr>
                <w:rFonts w:eastAsia="宋体" w:cs="Arial"/>
                <w:szCs w:val="20"/>
                <w:lang w:eastAsia="zh-CN"/>
              </w:rPr>
              <w:t>Reference point 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61270"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10032.89425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E1F45"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rPr>
              <w:t>68.5%</w:t>
            </w:r>
          </w:p>
        </w:tc>
      </w:tr>
      <w:tr w:rsidR="001C7FFB" w14:paraId="3B8D362A"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443EF739"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9F1E59" w14:textId="77777777" w:rsidR="001C7FFB" w:rsidRPr="00330B0F" w:rsidRDefault="002814B9" w:rsidP="003B7BD1">
            <w:pPr>
              <w:jc w:val="center"/>
              <w:rPr>
                <w:rFonts w:cs="Arial"/>
                <w:szCs w:val="20"/>
              </w:rPr>
            </w:pPr>
            <w:r w:rsidRPr="003B7BD1">
              <w:rPr>
                <w:rFonts w:eastAsia="宋体" w:cs="Arial"/>
                <w:szCs w:val="20"/>
                <w:lang w:eastAsia="zh-CN"/>
              </w:rPr>
              <w:t>Reference point 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C1199"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4503.496998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1C0F8B"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rPr>
              <w:t>67.9%</w:t>
            </w:r>
          </w:p>
        </w:tc>
      </w:tr>
      <w:tr w:rsidR="001C7FFB" w14:paraId="40FFA19D"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3363CDF6"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13501" w14:textId="77777777" w:rsidR="001C7FFB" w:rsidRPr="00330B0F" w:rsidRDefault="002814B9" w:rsidP="003B7BD1">
            <w:pPr>
              <w:jc w:val="center"/>
              <w:rPr>
                <w:rFonts w:cs="Arial"/>
                <w:szCs w:val="20"/>
              </w:rPr>
            </w:pPr>
            <w:r w:rsidRPr="003B7BD1">
              <w:rPr>
                <w:rFonts w:eastAsia="宋体" w:cs="Arial"/>
                <w:szCs w:val="20"/>
                <w:lang w:eastAsia="zh-CN"/>
              </w:rPr>
              <w:t>Reference point 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B2AA6"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2084.580128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60007E"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rPr>
              <w:t>67.1%</w:t>
            </w:r>
          </w:p>
        </w:tc>
      </w:tr>
      <w:tr w:rsidR="001C7FFB" w14:paraId="16FD40D2"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29E7D496"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D33C15" w14:textId="77777777" w:rsidR="001C7FFB" w:rsidRPr="00330B0F" w:rsidRDefault="002814B9" w:rsidP="003B7BD1">
            <w:pPr>
              <w:jc w:val="center"/>
              <w:rPr>
                <w:rFonts w:cs="Arial"/>
                <w:szCs w:val="20"/>
              </w:rPr>
            </w:pPr>
            <w:r w:rsidRPr="003B7BD1">
              <w:rPr>
                <w:rFonts w:eastAsia="宋体" w:cs="Arial"/>
                <w:szCs w:val="20"/>
                <w:lang w:eastAsia="zh-CN"/>
              </w:rPr>
              <w:t>Reference point 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B4D74E"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984.3581748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4B7D6"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rPr>
              <w:t>63%</w:t>
            </w:r>
          </w:p>
        </w:tc>
      </w:tr>
      <w:tr w:rsidR="001C7FFB" w14:paraId="423BA01A" w14:textId="77777777" w:rsidTr="003B7BD1">
        <w:trPr>
          <w:trHeight w:val="276"/>
        </w:trPr>
        <w:tc>
          <w:tcPr>
            <w:tcW w:w="1207" w:type="dxa"/>
            <w:vMerge/>
            <w:tcBorders>
              <w:left w:val="single" w:sz="4" w:space="0" w:color="auto"/>
              <w:right w:val="single" w:sz="4" w:space="0" w:color="auto"/>
            </w:tcBorders>
            <w:shd w:val="clear" w:color="auto" w:fill="auto"/>
            <w:noWrap/>
            <w:vAlign w:val="center"/>
          </w:tcPr>
          <w:p w14:paraId="0CAC74FC"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09FF8" w14:textId="77777777" w:rsidR="001C7FFB" w:rsidRPr="00330B0F" w:rsidRDefault="002814B9" w:rsidP="003B7BD1">
            <w:pPr>
              <w:jc w:val="center"/>
              <w:rPr>
                <w:rFonts w:cs="Arial"/>
                <w:szCs w:val="20"/>
              </w:rPr>
            </w:pPr>
            <w:r w:rsidRPr="003B7BD1">
              <w:rPr>
                <w:rFonts w:eastAsia="宋体" w:cs="Arial"/>
                <w:szCs w:val="20"/>
                <w:lang w:eastAsia="zh-CN"/>
              </w:rPr>
              <w:t>Reference point 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5BE51"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443.2046287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2FF5E"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rPr>
              <w:t>58.1%</w:t>
            </w:r>
          </w:p>
        </w:tc>
      </w:tr>
      <w:tr w:rsidR="001C7FFB" w14:paraId="11529202" w14:textId="77777777" w:rsidTr="003B7BD1">
        <w:trPr>
          <w:trHeight w:val="291"/>
        </w:trPr>
        <w:tc>
          <w:tcPr>
            <w:tcW w:w="1207" w:type="dxa"/>
            <w:vMerge/>
            <w:tcBorders>
              <w:left w:val="single" w:sz="4" w:space="0" w:color="auto"/>
              <w:bottom w:val="single" w:sz="8" w:space="0" w:color="000000"/>
              <w:right w:val="single" w:sz="4" w:space="0" w:color="auto"/>
            </w:tcBorders>
            <w:shd w:val="clear" w:color="auto" w:fill="auto"/>
            <w:noWrap/>
            <w:vAlign w:val="center"/>
          </w:tcPr>
          <w:p w14:paraId="0479CEF4" w14:textId="77777777" w:rsidR="001C7FFB" w:rsidRPr="003B7BD1" w:rsidRDefault="001C7FFB">
            <w:pPr>
              <w:jc w:val="center"/>
              <w:rPr>
                <w:rFonts w:eastAsia="Calibri" w:cs="Arial"/>
                <w:szCs w:val="20"/>
                <w:lang w:eastAsia="ja-JP"/>
              </w:rPr>
            </w:pPr>
          </w:p>
        </w:tc>
        <w:tc>
          <w:tcPr>
            <w:tcW w:w="1953" w:type="dxa"/>
            <w:tcBorders>
              <w:top w:val="single" w:sz="4" w:space="0" w:color="auto"/>
              <w:left w:val="single" w:sz="4" w:space="0" w:color="auto"/>
              <w:bottom w:val="single" w:sz="8" w:space="0" w:color="000000"/>
              <w:right w:val="single" w:sz="4" w:space="0" w:color="auto"/>
            </w:tcBorders>
            <w:shd w:val="clear" w:color="auto" w:fill="auto"/>
            <w:noWrap/>
            <w:vAlign w:val="center"/>
          </w:tcPr>
          <w:p w14:paraId="50052162" w14:textId="77777777" w:rsidR="001C7FFB" w:rsidRPr="00330B0F" w:rsidRDefault="002814B9" w:rsidP="003B7BD1">
            <w:pPr>
              <w:jc w:val="center"/>
              <w:rPr>
                <w:rFonts w:cs="Arial"/>
                <w:szCs w:val="20"/>
              </w:rPr>
            </w:pPr>
            <w:r w:rsidRPr="003B7BD1">
              <w:rPr>
                <w:rFonts w:eastAsia="宋体" w:cs="Arial"/>
                <w:szCs w:val="20"/>
                <w:lang w:eastAsia="zh-CN"/>
              </w:rPr>
              <w:t>Reference point 6</w:t>
            </w:r>
          </w:p>
        </w:tc>
        <w:tc>
          <w:tcPr>
            <w:tcW w:w="1559" w:type="dxa"/>
            <w:tcBorders>
              <w:top w:val="single" w:sz="4" w:space="0" w:color="auto"/>
              <w:left w:val="single" w:sz="4" w:space="0" w:color="auto"/>
              <w:bottom w:val="single" w:sz="8" w:space="0" w:color="000000"/>
              <w:right w:val="single" w:sz="4" w:space="0" w:color="auto"/>
            </w:tcBorders>
            <w:shd w:val="clear" w:color="auto" w:fill="auto"/>
            <w:noWrap/>
            <w:vAlign w:val="center"/>
          </w:tcPr>
          <w:p w14:paraId="6FDE9606" w14:textId="77777777" w:rsidR="001C7FFB" w:rsidRPr="003B7BD1" w:rsidRDefault="002814B9" w:rsidP="00330B0F">
            <w:pPr>
              <w:spacing w:before="0" w:after="0"/>
              <w:jc w:val="center"/>
              <w:rPr>
                <w:rFonts w:eastAsia="Calibri" w:cs="Arial"/>
                <w:szCs w:val="20"/>
                <w:lang w:eastAsia="ja-JP"/>
              </w:rPr>
            </w:pPr>
            <w:r w:rsidRPr="003B7BD1">
              <w:rPr>
                <w:rFonts w:eastAsia="Calibri" w:cs="Arial"/>
                <w:szCs w:val="20"/>
                <w:lang w:eastAsia="ja-JP" w:bidi="ar"/>
              </w:rPr>
              <w:t>185.0438772</w:t>
            </w:r>
          </w:p>
        </w:tc>
        <w:tc>
          <w:tcPr>
            <w:tcW w:w="1417" w:type="dxa"/>
            <w:tcBorders>
              <w:top w:val="single" w:sz="4" w:space="0" w:color="auto"/>
              <w:left w:val="single" w:sz="4" w:space="0" w:color="auto"/>
              <w:bottom w:val="single" w:sz="8" w:space="0" w:color="000000"/>
              <w:right w:val="single" w:sz="4" w:space="0" w:color="auto"/>
            </w:tcBorders>
            <w:shd w:val="clear" w:color="auto" w:fill="auto"/>
            <w:noWrap/>
            <w:vAlign w:val="center"/>
          </w:tcPr>
          <w:p w14:paraId="492E53D3" w14:textId="77777777" w:rsidR="001C7FFB" w:rsidRPr="003B7BD1" w:rsidRDefault="002814B9" w:rsidP="00E700A8">
            <w:pPr>
              <w:spacing w:before="0" w:after="0"/>
              <w:jc w:val="center"/>
              <w:rPr>
                <w:rFonts w:eastAsia="Calibri" w:cs="Arial"/>
                <w:szCs w:val="20"/>
                <w:lang w:eastAsia="ja-JP"/>
              </w:rPr>
            </w:pPr>
            <w:r w:rsidRPr="003B7BD1">
              <w:rPr>
                <w:rFonts w:eastAsia="Calibri" w:cs="Arial"/>
                <w:szCs w:val="20"/>
                <w:lang w:eastAsia="ja-JP"/>
              </w:rPr>
              <w:t>54.9%</w:t>
            </w:r>
          </w:p>
        </w:tc>
      </w:tr>
    </w:tbl>
    <w:p w14:paraId="68C055DC" w14:textId="465467DC" w:rsidR="00F73B45" w:rsidRDefault="00F73B45" w:rsidP="00F73B45">
      <w:pPr>
        <w:rPr>
          <w:rFonts w:eastAsia="宋体" w:cs="Arial"/>
          <w:lang w:eastAsia="zh-CN"/>
        </w:rPr>
      </w:pPr>
      <w:bookmarkStart w:id="719" w:name="_Toc109420618"/>
      <w:r w:rsidRPr="00015DFA">
        <w:rPr>
          <w:rFonts w:cs="Arial"/>
        </w:rPr>
        <w:t xml:space="preserve">Table </w:t>
      </w:r>
      <w:r w:rsidRPr="003102E3">
        <w:rPr>
          <w:rFonts w:cs="Arial"/>
        </w:rPr>
        <w:fldChar w:fldCharType="begin"/>
      </w:r>
      <w:r w:rsidRPr="00015DFA">
        <w:rPr>
          <w:rFonts w:cs="Arial"/>
        </w:rPr>
        <w:instrText xml:space="preserve"> SEQ Table \* ARABIC </w:instrText>
      </w:r>
      <w:r w:rsidRPr="003102E3">
        <w:rPr>
          <w:rFonts w:cs="Arial"/>
        </w:rPr>
        <w:fldChar w:fldCharType="separate"/>
      </w:r>
      <w:r>
        <w:rPr>
          <w:rFonts w:cs="Arial"/>
          <w:noProof/>
        </w:rPr>
        <w:t>8</w:t>
      </w:r>
      <w:r w:rsidRPr="003102E3">
        <w:rPr>
          <w:rFonts w:cs="Arial"/>
        </w:rPr>
        <w:fldChar w:fldCharType="end"/>
      </w:r>
      <w:r w:rsidRPr="003102E3">
        <w:rPr>
          <w:rFonts w:cs="Arial"/>
        </w:rPr>
        <w:t xml:space="preserve">. </w:t>
      </w:r>
      <w:r>
        <w:rPr>
          <w:rFonts w:cs="Arial"/>
        </w:rPr>
        <w:t xml:space="preserve">Informative </w:t>
      </w:r>
      <w:r>
        <w:rPr>
          <w:rFonts w:eastAsia="宋体" w:cs="Arial"/>
          <w:lang w:eastAsia="zh-CN"/>
        </w:rPr>
        <w:t>reference</w:t>
      </w:r>
      <w:r>
        <w:rPr>
          <w:rFonts w:cs="Arial"/>
        </w:rPr>
        <w:t xml:space="preserve"> points for OpenImages dataset for instance segmentation </w:t>
      </w:r>
      <w:r>
        <w:rPr>
          <w:rFonts w:eastAsia="宋体" w:cs="Arial"/>
          <w:lang w:eastAsia="zh-CN"/>
        </w:rPr>
        <w:t>and object detection</w:t>
      </w:r>
      <w:bookmarkEnd w:id="719"/>
    </w:p>
    <w:tbl>
      <w:tblPr>
        <w:tblStyle w:val="af8"/>
        <w:tblW w:w="9526" w:type="dxa"/>
        <w:tblLayout w:type="fixed"/>
        <w:tblLook w:val="04A0" w:firstRow="1" w:lastRow="0" w:firstColumn="1" w:lastColumn="0" w:noHBand="0" w:noVBand="1"/>
      </w:tblPr>
      <w:tblGrid>
        <w:gridCol w:w="1905"/>
        <w:gridCol w:w="1905"/>
        <w:gridCol w:w="1905"/>
        <w:gridCol w:w="1905"/>
        <w:gridCol w:w="1906"/>
      </w:tblGrid>
      <w:tr w:rsidR="00F73B45" w:rsidRPr="00D16B2E" w14:paraId="7900A972" w14:textId="77777777" w:rsidTr="003B7BD1">
        <w:tc>
          <w:tcPr>
            <w:tcW w:w="1905" w:type="dxa"/>
            <w:vAlign w:val="center"/>
          </w:tcPr>
          <w:p w14:paraId="35AACEDC" w14:textId="4584FC9D" w:rsidR="00F73B45" w:rsidRPr="003B7BD1" w:rsidRDefault="00F73B45" w:rsidP="003B7BD1">
            <w:pPr>
              <w:jc w:val="center"/>
              <w:rPr>
                <w:rFonts w:cs="Arial"/>
                <w:b/>
                <w:bCs/>
                <w:szCs w:val="20"/>
                <w:lang w:eastAsia="ja-JP"/>
              </w:rPr>
            </w:pPr>
            <w:r w:rsidRPr="003B7BD1">
              <w:rPr>
                <w:rFonts w:eastAsia="宋体" w:cs="Arial"/>
                <w:b/>
                <w:bCs/>
                <w:szCs w:val="20"/>
                <w:lang w:eastAsia="zh-CN"/>
              </w:rPr>
              <w:t>Reference</w:t>
            </w:r>
            <w:r w:rsidRPr="003B7BD1">
              <w:rPr>
                <w:rFonts w:cs="Arial"/>
                <w:b/>
                <w:bCs/>
                <w:szCs w:val="20"/>
                <w:lang w:eastAsia="ja-JP"/>
              </w:rPr>
              <w:t xml:space="preserve"> point</w:t>
            </w:r>
          </w:p>
        </w:tc>
        <w:tc>
          <w:tcPr>
            <w:tcW w:w="1905" w:type="dxa"/>
            <w:vAlign w:val="center"/>
          </w:tcPr>
          <w:p w14:paraId="74CEA403" w14:textId="1789EDF4" w:rsidR="00F73B45" w:rsidRPr="003B7BD1" w:rsidRDefault="00F73B45" w:rsidP="00330B0F">
            <w:pPr>
              <w:jc w:val="center"/>
              <w:rPr>
                <w:rFonts w:cs="Arial"/>
                <w:b/>
                <w:bCs/>
                <w:szCs w:val="20"/>
                <w:lang w:eastAsia="ja-JP"/>
              </w:rPr>
            </w:pPr>
            <w:r w:rsidRPr="003B7BD1">
              <w:rPr>
                <w:rFonts w:eastAsia="宋体" w:cs="Arial"/>
                <w:b/>
                <w:bCs/>
                <w:szCs w:val="20"/>
                <w:lang w:eastAsia="zh-CN"/>
              </w:rPr>
              <w:t>BPP</w:t>
            </w:r>
            <w:r w:rsidR="008905FE" w:rsidRPr="003B7BD1">
              <w:rPr>
                <w:rFonts w:eastAsia="宋体" w:cs="Arial"/>
                <w:b/>
                <w:bCs/>
                <w:szCs w:val="20"/>
                <w:lang w:eastAsia="zh-CN"/>
              </w:rPr>
              <w:t xml:space="preserve"> </w:t>
            </w:r>
            <w:r w:rsidRPr="003B7BD1">
              <w:rPr>
                <w:rFonts w:eastAsia="宋体" w:cs="Arial"/>
                <w:b/>
                <w:bCs/>
                <w:szCs w:val="20"/>
                <w:lang w:eastAsia="zh-CN"/>
              </w:rPr>
              <w:t xml:space="preserve">(instance </w:t>
            </w:r>
            <w:r w:rsidRPr="003B7BD1">
              <w:rPr>
                <w:rFonts w:cs="Arial"/>
                <w:b/>
                <w:bCs/>
                <w:szCs w:val="20"/>
                <w:lang w:eastAsia="ja-JP"/>
              </w:rPr>
              <w:t>segmentation)</w:t>
            </w:r>
          </w:p>
        </w:tc>
        <w:tc>
          <w:tcPr>
            <w:tcW w:w="1905" w:type="dxa"/>
            <w:vAlign w:val="center"/>
          </w:tcPr>
          <w:p w14:paraId="3676FBFB" w14:textId="77777777" w:rsidR="00F73B45" w:rsidRPr="003B7BD1" w:rsidRDefault="00F73B45" w:rsidP="00E700A8">
            <w:pPr>
              <w:jc w:val="center"/>
              <w:rPr>
                <w:rFonts w:cs="Arial"/>
                <w:b/>
                <w:bCs/>
                <w:szCs w:val="20"/>
                <w:lang w:eastAsia="ja-JP"/>
              </w:rPr>
            </w:pPr>
            <w:r w:rsidRPr="003B7BD1">
              <w:rPr>
                <w:rFonts w:cs="Arial"/>
                <w:b/>
                <w:bCs/>
                <w:szCs w:val="20"/>
                <w:lang w:eastAsia="ja-JP"/>
              </w:rPr>
              <w:t>mAP [%] (</w:t>
            </w:r>
            <w:r w:rsidRPr="003B7BD1">
              <w:rPr>
                <w:rFonts w:eastAsia="宋体" w:cs="Arial"/>
                <w:b/>
                <w:bCs/>
                <w:szCs w:val="20"/>
                <w:lang w:eastAsia="zh-CN"/>
              </w:rPr>
              <w:t xml:space="preserve">instance </w:t>
            </w:r>
            <w:r w:rsidRPr="003B7BD1">
              <w:rPr>
                <w:rFonts w:cs="Arial"/>
                <w:b/>
                <w:bCs/>
                <w:szCs w:val="20"/>
                <w:lang w:eastAsia="ja-JP"/>
              </w:rPr>
              <w:t>segmentation)</w:t>
            </w:r>
          </w:p>
        </w:tc>
        <w:tc>
          <w:tcPr>
            <w:tcW w:w="1905" w:type="dxa"/>
            <w:vAlign w:val="center"/>
          </w:tcPr>
          <w:p w14:paraId="0DAD8D73" w14:textId="217A59AC" w:rsidR="00F73B45" w:rsidRPr="003B7BD1" w:rsidRDefault="00F73B45">
            <w:pPr>
              <w:jc w:val="center"/>
              <w:rPr>
                <w:rFonts w:cs="Arial"/>
                <w:b/>
                <w:bCs/>
                <w:szCs w:val="20"/>
                <w:lang w:eastAsia="ja-JP"/>
              </w:rPr>
            </w:pPr>
            <w:r w:rsidRPr="003B7BD1">
              <w:rPr>
                <w:rFonts w:eastAsia="宋体" w:cs="Arial"/>
                <w:b/>
                <w:bCs/>
                <w:szCs w:val="20"/>
                <w:lang w:eastAsia="zh-CN"/>
              </w:rPr>
              <w:t>BPP</w:t>
            </w:r>
            <w:r w:rsidR="008905FE" w:rsidRPr="003B7BD1">
              <w:rPr>
                <w:rFonts w:eastAsia="宋体" w:cs="Arial"/>
                <w:b/>
                <w:bCs/>
                <w:szCs w:val="20"/>
                <w:lang w:eastAsia="zh-CN"/>
              </w:rPr>
              <w:t xml:space="preserve"> </w:t>
            </w:r>
            <w:r w:rsidRPr="003B7BD1">
              <w:rPr>
                <w:rFonts w:eastAsia="宋体" w:cs="Arial"/>
                <w:b/>
                <w:bCs/>
                <w:szCs w:val="20"/>
                <w:lang w:eastAsia="zh-CN"/>
              </w:rPr>
              <w:t>(object detection</w:t>
            </w:r>
            <w:r w:rsidRPr="003B7BD1">
              <w:rPr>
                <w:rFonts w:cs="Arial"/>
                <w:b/>
                <w:bCs/>
                <w:szCs w:val="20"/>
                <w:lang w:eastAsia="ja-JP"/>
              </w:rPr>
              <w:t>)</w:t>
            </w:r>
          </w:p>
        </w:tc>
        <w:tc>
          <w:tcPr>
            <w:tcW w:w="1906" w:type="dxa"/>
            <w:vAlign w:val="center"/>
          </w:tcPr>
          <w:p w14:paraId="56183045" w14:textId="77777777" w:rsidR="00F73B45" w:rsidRPr="003B7BD1" w:rsidRDefault="00F73B45">
            <w:pPr>
              <w:jc w:val="center"/>
              <w:rPr>
                <w:rFonts w:cs="Arial"/>
                <w:b/>
                <w:bCs/>
                <w:szCs w:val="20"/>
                <w:lang w:eastAsia="ja-JP"/>
              </w:rPr>
            </w:pPr>
            <w:r w:rsidRPr="003B7BD1">
              <w:rPr>
                <w:rFonts w:cs="Arial"/>
                <w:b/>
                <w:bCs/>
                <w:szCs w:val="20"/>
                <w:lang w:eastAsia="ja-JP"/>
              </w:rPr>
              <w:t>mAP [%] (</w:t>
            </w:r>
            <w:r w:rsidRPr="003B7BD1">
              <w:rPr>
                <w:rFonts w:eastAsia="宋体" w:cs="Arial"/>
                <w:b/>
                <w:bCs/>
                <w:szCs w:val="20"/>
                <w:lang w:eastAsia="zh-CN"/>
              </w:rPr>
              <w:t>Object Detection</w:t>
            </w:r>
            <w:r w:rsidRPr="003B7BD1">
              <w:rPr>
                <w:rFonts w:cs="Arial"/>
                <w:b/>
                <w:bCs/>
                <w:szCs w:val="20"/>
                <w:lang w:eastAsia="ja-JP"/>
              </w:rPr>
              <w:t>)</w:t>
            </w:r>
          </w:p>
        </w:tc>
      </w:tr>
      <w:tr w:rsidR="00F73B45" w14:paraId="23F1A471" w14:textId="77777777" w:rsidTr="003B7BD1">
        <w:tc>
          <w:tcPr>
            <w:tcW w:w="1905" w:type="dxa"/>
            <w:vAlign w:val="center"/>
          </w:tcPr>
          <w:p w14:paraId="29716736" w14:textId="77777777" w:rsidR="00F73B45" w:rsidRPr="00AA6C04" w:rsidRDefault="00F73B45" w:rsidP="003B7BD1">
            <w:pPr>
              <w:jc w:val="center"/>
              <w:rPr>
                <w:rFonts w:cs="Arial"/>
                <w:szCs w:val="20"/>
                <w:lang w:eastAsia="ja-JP"/>
              </w:rPr>
            </w:pPr>
            <w:r w:rsidRPr="00E700A8">
              <w:rPr>
                <w:rFonts w:eastAsia="宋体" w:cs="Arial"/>
                <w:szCs w:val="20"/>
                <w:lang w:eastAsia="zh-CN"/>
              </w:rPr>
              <w:t>Reference</w:t>
            </w:r>
            <w:r w:rsidRPr="009B36B0">
              <w:rPr>
                <w:rFonts w:cs="Arial"/>
                <w:szCs w:val="20"/>
                <w:lang w:eastAsia="ja-JP"/>
              </w:rPr>
              <w:t xml:space="preserve"> point 1</w:t>
            </w:r>
          </w:p>
        </w:tc>
        <w:tc>
          <w:tcPr>
            <w:tcW w:w="1905" w:type="dxa"/>
            <w:vAlign w:val="center"/>
          </w:tcPr>
          <w:p w14:paraId="7E915290" w14:textId="77777777" w:rsidR="00F73B45" w:rsidRPr="00D26E8A" w:rsidRDefault="00F73B45" w:rsidP="00330B0F">
            <w:pPr>
              <w:jc w:val="center"/>
              <w:rPr>
                <w:rFonts w:cs="Arial"/>
                <w:szCs w:val="20"/>
                <w:lang w:eastAsia="ja-JP"/>
              </w:rPr>
            </w:pPr>
            <w:r w:rsidRPr="009E3B7E">
              <w:rPr>
                <w:rFonts w:cs="Arial"/>
                <w:szCs w:val="20"/>
                <w:lang w:eastAsia="ja-JP"/>
              </w:rPr>
              <w:t>0.841</w:t>
            </w:r>
          </w:p>
        </w:tc>
        <w:tc>
          <w:tcPr>
            <w:tcW w:w="1905" w:type="dxa"/>
            <w:vAlign w:val="center"/>
          </w:tcPr>
          <w:p w14:paraId="28195740" w14:textId="77777777" w:rsidR="00F73B45" w:rsidRPr="00505810" w:rsidRDefault="00F73B45" w:rsidP="00E700A8">
            <w:pPr>
              <w:jc w:val="center"/>
              <w:rPr>
                <w:rFonts w:cs="Arial"/>
                <w:szCs w:val="20"/>
                <w:lang w:eastAsia="ja-JP"/>
              </w:rPr>
            </w:pPr>
            <w:r w:rsidRPr="00505810">
              <w:rPr>
                <w:rFonts w:cs="Arial"/>
                <w:szCs w:val="20"/>
                <w:lang w:eastAsia="ja-JP"/>
              </w:rPr>
              <w:t>80.536</w:t>
            </w:r>
          </w:p>
        </w:tc>
        <w:tc>
          <w:tcPr>
            <w:tcW w:w="1905" w:type="dxa"/>
            <w:vAlign w:val="center"/>
          </w:tcPr>
          <w:p w14:paraId="6F34EC51" w14:textId="77777777" w:rsidR="00F73B45" w:rsidRPr="003B7BD1" w:rsidRDefault="00F73B45">
            <w:pPr>
              <w:jc w:val="center"/>
              <w:rPr>
                <w:rFonts w:cs="Arial"/>
                <w:szCs w:val="20"/>
                <w:lang w:eastAsia="ja-JP"/>
              </w:rPr>
            </w:pPr>
            <w:r w:rsidRPr="003B7BD1">
              <w:rPr>
                <w:rFonts w:cs="Arial"/>
                <w:szCs w:val="20"/>
                <w:lang w:eastAsia="ja-JP"/>
              </w:rPr>
              <w:t>0.863</w:t>
            </w:r>
          </w:p>
        </w:tc>
        <w:tc>
          <w:tcPr>
            <w:tcW w:w="1906" w:type="dxa"/>
            <w:vAlign w:val="center"/>
          </w:tcPr>
          <w:p w14:paraId="5C5AD6DC" w14:textId="77777777" w:rsidR="00F73B45" w:rsidRPr="00E700A8" w:rsidRDefault="00F73B45">
            <w:pPr>
              <w:widowControl w:val="0"/>
              <w:autoSpaceDE w:val="0"/>
              <w:autoSpaceDN w:val="0"/>
              <w:jc w:val="center"/>
              <w:rPr>
                <w:rFonts w:cs="Arial"/>
                <w:szCs w:val="20"/>
                <w:lang w:eastAsia="ja-JP"/>
              </w:rPr>
            </w:pPr>
            <w:r w:rsidRPr="003B7BD1">
              <w:rPr>
                <w:rFonts w:cs="Arial"/>
                <w:szCs w:val="20"/>
              </w:rPr>
              <w:t>78.929</w:t>
            </w:r>
          </w:p>
        </w:tc>
      </w:tr>
      <w:tr w:rsidR="00F73B45" w14:paraId="39E98CDD" w14:textId="77777777" w:rsidTr="003B7BD1">
        <w:tc>
          <w:tcPr>
            <w:tcW w:w="1905" w:type="dxa"/>
            <w:vAlign w:val="center"/>
          </w:tcPr>
          <w:p w14:paraId="083E59D2" w14:textId="77777777" w:rsidR="00F73B45" w:rsidRPr="00AA6C04" w:rsidRDefault="00F73B45" w:rsidP="003B7BD1">
            <w:pPr>
              <w:jc w:val="center"/>
              <w:rPr>
                <w:rFonts w:cs="Arial"/>
                <w:szCs w:val="20"/>
                <w:lang w:eastAsia="ja-JP"/>
              </w:rPr>
            </w:pPr>
            <w:r w:rsidRPr="00E700A8">
              <w:rPr>
                <w:rFonts w:eastAsia="宋体" w:cs="Arial"/>
                <w:szCs w:val="20"/>
                <w:lang w:eastAsia="zh-CN"/>
              </w:rPr>
              <w:t>Reference</w:t>
            </w:r>
            <w:r w:rsidRPr="009B36B0">
              <w:rPr>
                <w:rFonts w:cs="Arial"/>
                <w:szCs w:val="20"/>
                <w:lang w:eastAsia="ja-JP"/>
              </w:rPr>
              <w:t xml:space="preserve"> point 2</w:t>
            </w:r>
          </w:p>
        </w:tc>
        <w:tc>
          <w:tcPr>
            <w:tcW w:w="1905" w:type="dxa"/>
            <w:vAlign w:val="center"/>
          </w:tcPr>
          <w:p w14:paraId="5B088DCD" w14:textId="77777777" w:rsidR="00F73B45" w:rsidRPr="00D26E8A" w:rsidRDefault="00F73B45" w:rsidP="00330B0F">
            <w:pPr>
              <w:jc w:val="center"/>
              <w:rPr>
                <w:rFonts w:cs="Arial"/>
                <w:szCs w:val="20"/>
                <w:lang w:eastAsia="ja-JP"/>
              </w:rPr>
            </w:pPr>
            <w:r w:rsidRPr="009E3B7E">
              <w:rPr>
                <w:rFonts w:cs="Arial"/>
                <w:szCs w:val="20"/>
                <w:lang w:eastAsia="ja-JP"/>
              </w:rPr>
              <w:t>0.493</w:t>
            </w:r>
          </w:p>
        </w:tc>
        <w:tc>
          <w:tcPr>
            <w:tcW w:w="1905" w:type="dxa"/>
            <w:vAlign w:val="center"/>
          </w:tcPr>
          <w:p w14:paraId="7234DA5F" w14:textId="77777777" w:rsidR="00F73B45" w:rsidRPr="00505810" w:rsidRDefault="00F73B45" w:rsidP="00E700A8">
            <w:pPr>
              <w:jc w:val="center"/>
              <w:rPr>
                <w:rFonts w:cs="Arial"/>
                <w:szCs w:val="20"/>
                <w:lang w:eastAsia="ja-JP"/>
              </w:rPr>
            </w:pPr>
            <w:r w:rsidRPr="00505810">
              <w:rPr>
                <w:rFonts w:cs="Arial"/>
                <w:szCs w:val="20"/>
                <w:lang w:eastAsia="ja-JP"/>
              </w:rPr>
              <w:t>80.197</w:t>
            </w:r>
          </w:p>
        </w:tc>
        <w:tc>
          <w:tcPr>
            <w:tcW w:w="1905" w:type="dxa"/>
            <w:vAlign w:val="center"/>
          </w:tcPr>
          <w:p w14:paraId="70AA53BD" w14:textId="77777777" w:rsidR="00F73B45" w:rsidRPr="003B7BD1" w:rsidRDefault="00F73B45">
            <w:pPr>
              <w:jc w:val="center"/>
              <w:rPr>
                <w:rFonts w:cs="Arial"/>
                <w:szCs w:val="20"/>
                <w:lang w:eastAsia="ja-JP"/>
              </w:rPr>
            </w:pPr>
            <w:r w:rsidRPr="003B7BD1">
              <w:rPr>
                <w:rFonts w:cs="Arial"/>
                <w:szCs w:val="20"/>
                <w:lang w:eastAsia="ja-JP"/>
              </w:rPr>
              <w:t>0.509</w:t>
            </w:r>
          </w:p>
        </w:tc>
        <w:tc>
          <w:tcPr>
            <w:tcW w:w="1906" w:type="dxa"/>
            <w:vAlign w:val="center"/>
          </w:tcPr>
          <w:p w14:paraId="515B62C9" w14:textId="77777777" w:rsidR="00F73B45" w:rsidRPr="00E700A8" w:rsidRDefault="00F73B45">
            <w:pPr>
              <w:widowControl w:val="0"/>
              <w:autoSpaceDE w:val="0"/>
              <w:autoSpaceDN w:val="0"/>
              <w:jc w:val="center"/>
              <w:rPr>
                <w:rFonts w:cs="Arial"/>
                <w:szCs w:val="20"/>
                <w:lang w:eastAsia="ja-JP"/>
              </w:rPr>
            </w:pPr>
            <w:r w:rsidRPr="003B7BD1">
              <w:rPr>
                <w:rFonts w:cs="Arial"/>
                <w:szCs w:val="20"/>
              </w:rPr>
              <w:t>77.989</w:t>
            </w:r>
          </w:p>
        </w:tc>
      </w:tr>
      <w:tr w:rsidR="00F73B45" w14:paraId="40C51360" w14:textId="77777777" w:rsidTr="003B7BD1">
        <w:tc>
          <w:tcPr>
            <w:tcW w:w="1905" w:type="dxa"/>
            <w:vAlign w:val="center"/>
          </w:tcPr>
          <w:p w14:paraId="4FCDDDF0" w14:textId="77777777" w:rsidR="00F73B45" w:rsidRPr="00AA6C04" w:rsidRDefault="00F73B45" w:rsidP="003B7BD1">
            <w:pPr>
              <w:jc w:val="center"/>
              <w:rPr>
                <w:rFonts w:cs="Arial"/>
                <w:szCs w:val="20"/>
                <w:lang w:eastAsia="ja-JP"/>
              </w:rPr>
            </w:pPr>
            <w:r w:rsidRPr="00E700A8">
              <w:rPr>
                <w:rFonts w:eastAsia="宋体" w:cs="Arial"/>
                <w:szCs w:val="20"/>
                <w:lang w:eastAsia="zh-CN"/>
              </w:rPr>
              <w:t>Reference</w:t>
            </w:r>
            <w:r w:rsidRPr="009B36B0">
              <w:rPr>
                <w:rFonts w:cs="Arial"/>
                <w:szCs w:val="20"/>
                <w:lang w:eastAsia="ja-JP"/>
              </w:rPr>
              <w:t xml:space="preserve"> point 3</w:t>
            </w:r>
          </w:p>
        </w:tc>
        <w:tc>
          <w:tcPr>
            <w:tcW w:w="1905" w:type="dxa"/>
            <w:vAlign w:val="center"/>
          </w:tcPr>
          <w:p w14:paraId="27C8305B" w14:textId="77777777" w:rsidR="00F73B45" w:rsidRPr="00D26E8A" w:rsidRDefault="00F73B45" w:rsidP="00330B0F">
            <w:pPr>
              <w:jc w:val="center"/>
              <w:rPr>
                <w:rFonts w:cs="Arial"/>
                <w:szCs w:val="20"/>
                <w:lang w:eastAsia="ja-JP"/>
              </w:rPr>
            </w:pPr>
            <w:r w:rsidRPr="009E3B7E">
              <w:rPr>
                <w:rFonts w:cs="Arial"/>
                <w:szCs w:val="20"/>
                <w:lang w:eastAsia="ja-JP"/>
              </w:rPr>
              <w:t>0.277</w:t>
            </w:r>
          </w:p>
        </w:tc>
        <w:tc>
          <w:tcPr>
            <w:tcW w:w="1905" w:type="dxa"/>
            <w:vAlign w:val="center"/>
          </w:tcPr>
          <w:p w14:paraId="45F3E9AD" w14:textId="77777777" w:rsidR="00F73B45" w:rsidRPr="00505810" w:rsidRDefault="00F73B45" w:rsidP="00E700A8">
            <w:pPr>
              <w:jc w:val="center"/>
              <w:rPr>
                <w:rFonts w:cs="Arial"/>
                <w:szCs w:val="20"/>
                <w:lang w:eastAsia="ja-JP"/>
              </w:rPr>
            </w:pPr>
            <w:r w:rsidRPr="00505810">
              <w:rPr>
                <w:rFonts w:cs="Arial"/>
                <w:szCs w:val="20"/>
                <w:lang w:eastAsia="ja-JP"/>
              </w:rPr>
              <w:t>78.775</w:t>
            </w:r>
          </w:p>
        </w:tc>
        <w:tc>
          <w:tcPr>
            <w:tcW w:w="1905" w:type="dxa"/>
            <w:vAlign w:val="center"/>
          </w:tcPr>
          <w:p w14:paraId="39586ACA" w14:textId="77777777" w:rsidR="00F73B45" w:rsidRPr="003B7BD1" w:rsidRDefault="00F73B45">
            <w:pPr>
              <w:jc w:val="center"/>
              <w:rPr>
                <w:rFonts w:cs="Arial"/>
                <w:szCs w:val="20"/>
                <w:lang w:eastAsia="ja-JP"/>
              </w:rPr>
            </w:pPr>
            <w:r w:rsidRPr="003B7BD1">
              <w:rPr>
                <w:rFonts w:cs="Arial"/>
                <w:szCs w:val="20"/>
                <w:lang w:eastAsia="ja-JP"/>
              </w:rPr>
              <w:t>0.287</w:t>
            </w:r>
          </w:p>
        </w:tc>
        <w:tc>
          <w:tcPr>
            <w:tcW w:w="1906" w:type="dxa"/>
            <w:vAlign w:val="center"/>
          </w:tcPr>
          <w:p w14:paraId="1005922A" w14:textId="77777777" w:rsidR="00F73B45" w:rsidRPr="00E700A8" w:rsidRDefault="00F73B45">
            <w:pPr>
              <w:widowControl w:val="0"/>
              <w:autoSpaceDE w:val="0"/>
              <w:autoSpaceDN w:val="0"/>
              <w:jc w:val="center"/>
              <w:rPr>
                <w:rFonts w:cs="Arial"/>
                <w:szCs w:val="20"/>
                <w:lang w:eastAsia="ja-JP"/>
              </w:rPr>
            </w:pPr>
            <w:r w:rsidRPr="003B7BD1">
              <w:rPr>
                <w:rFonts w:cs="Arial"/>
                <w:szCs w:val="20"/>
              </w:rPr>
              <w:t>77.263</w:t>
            </w:r>
          </w:p>
        </w:tc>
      </w:tr>
      <w:tr w:rsidR="00F73B45" w14:paraId="38CAB0D6" w14:textId="77777777" w:rsidTr="003B7BD1">
        <w:tc>
          <w:tcPr>
            <w:tcW w:w="1905" w:type="dxa"/>
            <w:vAlign w:val="center"/>
          </w:tcPr>
          <w:p w14:paraId="6385139A" w14:textId="77777777" w:rsidR="00F73B45" w:rsidRPr="00AA6C04" w:rsidRDefault="00F73B45" w:rsidP="003B7BD1">
            <w:pPr>
              <w:jc w:val="center"/>
              <w:rPr>
                <w:rFonts w:cs="Arial"/>
                <w:szCs w:val="20"/>
                <w:lang w:eastAsia="ja-JP"/>
              </w:rPr>
            </w:pPr>
            <w:r w:rsidRPr="00E700A8">
              <w:rPr>
                <w:rFonts w:eastAsia="宋体" w:cs="Arial"/>
                <w:szCs w:val="20"/>
                <w:lang w:eastAsia="zh-CN"/>
              </w:rPr>
              <w:t>Reference</w:t>
            </w:r>
            <w:r w:rsidRPr="009B36B0">
              <w:rPr>
                <w:rFonts w:cs="Arial"/>
                <w:szCs w:val="20"/>
                <w:lang w:eastAsia="ja-JP"/>
              </w:rPr>
              <w:t xml:space="preserve"> point 4</w:t>
            </w:r>
          </w:p>
        </w:tc>
        <w:tc>
          <w:tcPr>
            <w:tcW w:w="1905" w:type="dxa"/>
            <w:vAlign w:val="center"/>
          </w:tcPr>
          <w:p w14:paraId="034DF0F6" w14:textId="77777777" w:rsidR="00F73B45" w:rsidRPr="00D26E8A" w:rsidRDefault="00F73B45" w:rsidP="00330B0F">
            <w:pPr>
              <w:jc w:val="center"/>
              <w:rPr>
                <w:rFonts w:cs="Arial"/>
                <w:szCs w:val="20"/>
                <w:lang w:eastAsia="ja-JP"/>
              </w:rPr>
            </w:pPr>
            <w:r w:rsidRPr="009E3B7E">
              <w:rPr>
                <w:rFonts w:cs="Arial"/>
                <w:szCs w:val="20"/>
                <w:lang w:eastAsia="ja-JP"/>
              </w:rPr>
              <w:t>0.147</w:t>
            </w:r>
          </w:p>
        </w:tc>
        <w:tc>
          <w:tcPr>
            <w:tcW w:w="1905" w:type="dxa"/>
            <w:vAlign w:val="center"/>
          </w:tcPr>
          <w:p w14:paraId="6021C410" w14:textId="77777777" w:rsidR="00F73B45" w:rsidRPr="00505810" w:rsidRDefault="00F73B45" w:rsidP="00E700A8">
            <w:pPr>
              <w:jc w:val="center"/>
              <w:rPr>
                <w:rFonts w:cs="Arial"/>
                <w:szCs w:val="20"/>
                <w:lang w:eastAsia="ja-JP"/>
              </w:rPr>
            </w:pPr>
            <w:r w:rsidRPr="00505810">
              <w:rPr>
                <w:rFonts w:cs="Arial"/>
                <w:szCs w:val="20"/>
                <w:lang w:eastAsia="ja-JP"/>
              </w:rPr>
              <w:t>75.653</w:t>
            </w:r>
          </w:p>
        </w:tc>
        <w:tc>
          <w:tcPr>
            <w:tcW w:w="1905" w:type="dxa"/>
            <w:vAlign w:val="center"/>
          </w:tcPr>
          <w:p w14:paraId="0A6B8A96" w14:textId="77777777" w:rsidR="00F73B45" w:rsidRPr="003B7BD1" w:rsidRDefault="00F73B45">
            <w:pPr>
              <w:jc w:val="center"/>
              <w:rPr>
                <w:rFonts w:cs="Arial"/>
                <w:szCs w:val="20"/>
                <w:lang w:eastAsia="ja-JP"/>
              </w:rPr>
            </w:pPr>
            <w:r w:rsidRPr="003B7BD1">
              <w:rPr>
                <w:rFonts w:cs="Arial"/>
                <w:szCs w:val="20"/>
                <w:lang w:eastAsia="ja-JP"/>
              </w:rPr>
              <w:t>0.153</w:t>
            </w:r>
          </w:p>
        </w:tc>
        <w:tc>
          <w:tcPr>
            <w:tcW w:w="1906" w:type="dxa"/>
            <w:vAlign w:val="center"/>
          </w:tcPr>
          <w:p w14:paraId="5AB04EC5" w14:textId="77777777" w:rsidR="00F73B45" w:rsidRPr="00E700A8" w:rsidRDefault="00F73B45">
            <w:pPr>
              <w:widowControl w:val="0"/>
              <w:autoSpaceDE w:val="0"/>
              <w:autoSpaceDN w:val="0"/>
              <w:jc w:val="center"/>
              <w:rPr>
                <w:rFonts w:cs="Arial"/>
                <w:szCs w:val="20"/>
                <w:lang w:eastAsia="ja-JP"/>
              </w:rPr>
            </w:pPr>
            <w:r w:rsidRPr="003B7BD1">
              <w:rPr>
                <w:rFonts w:cs="Arial"/>
                <w:szCs w:val="20"/>
              </w:rPr>
              <w:t>73.963</w:t>
            </w:r>
          </w:p>
        </w:tc>
      </w:tr>
      <w:tr w:rsidR="00F73B45" w14:paraId="361F35B9" w14:textId="77777777" w:rsidTr="003B7BD1">
        <w:tc>
          <w:tcPr>
            <w:tcW w:w="1905" w:type="dxa"/>
            <w:vAlign w:val="center"/>
          </w:tcPr>
          <w:p w14:paraId="52EED057" w14:textId="77777777" w:rsidR="00F73B45" w:rsidRPr="00AA6C04" w:rsidRDefault="00F73B45" w:rsidP="003B7BD1">
            <w:pPr>
              <w:jc w:val="center"/>
              <w:rPr>
                <w:rFonts w:cs="Arial"/>
                <w:szCs w:val="20"/>
                <w:lang w:eastAsia="ja-JP"/>
              </w:rPr>
            </w:pPr>
            <w:r w:rsidRPr="00E700A8">
              <w:rPr>
                <w:rFonts w:eastAsia="宋体" w:cs="Arial"/>
                <w:szCs w:val="20"/>
                <w:lang w:eastAsia="zh-CN"/>
              </w:rPr>
              <w:t>Reference</w:t>
            </w:r>
            <w:r w:rsidRPr="009B36B0">
              <w:rPr>
                <w:rFonts w:cs="Arial"/>
                <w:szCs w:val="20"/>
                <w:lang w:eastAsia="ja-JP"/>
              </w:rPr>
              <w:t xml:space="preserve"> point 5</w:t>
            </w:r>
          </w:p>
        </w:tc>
        <w:tc>
          <w:tcPr>
            <w:tcW w:w="1905" w:type="dxa"/>
            <w:vAlign w:val="center"/>
          </w:tcPr>
          <w:p w14:paraId="2EBB8833" w14:textId="77777777" w:rsidR="00F73B45" w:rsidRPr="00D26E8A" w:rsidRDefault="00F73B45" w:rsidP="00330B0F">
            <w:pPr>
              <w:jc w:val="center"/>
              <w:rPr>
                <w:rFonts w:cs="Arial"/>
                <w:szCs w:val="20"/>
                <w:lang w:eastAsia="ja-JP"/>
              </w:rPr>
            </w:pPr>
            <w:r w:rsidRPr="009E3B7E">
              <w:rPr>
                <w:rFonts w:cs="Arial"/>
                <w:szCs w:val="20"/>
                <w:lang w:eastAsia="ja-JP"/>
              </w:rPr>
              <w:t>0.074</w:t>
            </w:r>
          </w:p>
        </w:tc>
        <w:tc>
          <w:tcPr>
            <w:tcW w:w="1905" w:type="dxa"/>
            <w:vAlign w:val="center"/>
          </w:tcPr>
          <w:p w14:paraId="6B64EA43" w14:textId="77777777" w:rsidR="00F73B45" w:rsidRPr="00505810" w:rsidRDefault="00F73B45" w:rsidP="00E700A8">
            <w:pPr>
              <w:jc w:val="center"/>
              <w:rPr>
                <w:rFonts w:cs="Arial"/>
                <w:szCs w:val="20"/>
                <w:lang w:eastAsia="ja-JP"/>
              </w:rPr>
            </w:pPr>
            <w:r w:rsidRPr="00505810">
              <w:rPr>
                <w:rFonts w:cs="Arial"/>
                <w:szCs w:val="20"/>
                <w:lang w:eastAsia="ja-JP"/>
              </w:rPr>
              <w:t>69.917</w:t>
            </w:r>
          </w:p>
        </w:tc>
        <w:tc>
          <w:tcPr>
            <w:tcW w:w="1905" w:type="dxa"/>
            <w:vAlign w:val="center"/>
          </w:tcPr>
          <w:p w14:paraId="197BEF19" w14:textId="77777777" w:rsidR="00F73B45" w:rsidRPr="003B7BD1" w:rsidRDefault="00F73B45">
            <w:pPr>
              <w:jc w:val="center"/>
              <w:rPr>
                <w:rFonts w:cs="Arial"/>
                <w:szCs w:val="20"/>
                <w:lang w:eastAsia="ja-JP"/>
              </w:rPr>
            </w:pPr>
            <w:r w:rsidRPr="003B7BD1">
              <w:rPr>
                <w:rFonts w:cs="Arial"/>
                <w:szCs w:val="20"/>
                <w:lang w:eastAsia="ja-JP"/>
              </w:rPr>
              <w:t>0.078</w:t>
            </w:r>
          </w:p>
        </w:tc>
        <w:tc>
          <w:tcPr>
            <w:tcW w:w="1906" w:type="dxa"/>
            <w:vAlign w:val="center"/>
          </w:tcPr>
          <w:p w14:paraId="42905525" w14:textId="77777777" w:rsidR="00F73B45" w:rsidRPr="00E700A8" w:rsidRDefault="00F73B45">
            <w:pPr>
              <w:widowControl w:val="0"/>
              <w:autoSpaceDE w:val="0"/>
              <w:autoSpaceDN w:val="0"/>
              <w:jc w:val="center"/>
              <w:rPr>
                <w:rFonts w:cs="Arial"/>
                <w:szCs w:val="20"/>
                <w:lang w:eastAsia="ja-JP"/>
              </w:rPr>
            </w:pPr>
            <w:r w:rsidRPr="003B7BD1">
              <w:rPr>
                <w:rFonts w:cs="Arial"/>
                <w:szCs w:val="20"/>
              </w:rPr>
              <w:t>68.842</w:t>
            </w:r>
          </w:p>
        </w:tc>
      </w:tr>
      <w:tr w:rsidR="00F73B45" w14:paraId="00798325" w14:textId="77777777" w:rsidTr="003B7BD1">
        <w:tc>
          <w:tcPr>
            <w:tcW w:w="1905" w:type="dxa"/>
            <w:vAlign w:val="center"/>
          </w:tcPr>
          <w:p w14:paraId="665CC668" w14:textId="77777777" w:rsidR="00F73B45" w:rsidRPr="00AA6C04" w:rsidRDefault="00F73B45" w:rsidP="003B7BD1">
            <w:pPr>
              <w:jc w:val="center"/>
              <w:rPr>
                <w:rFonts w:cs="Arial"/>
                <w:szCs w:val="20"/>
                <w:lang w:eastAsia="ja-JP"/>
              </w:rPr>
            </w:pPr>
            <w:r w:rsidRPr="00E700A8">
              <w:rPr>
                <w:rFonts w:eastAsia="宋体" w:cs="Arial"/>
                <w:szCs w:val="20"/>
                <w:lang w:eastAsia="zh-CN"/>
              </w:rPr>
              <w:t>Reference</w:t>
            </w:r>
            <w:r w:rsidRPr="009B36B0">
              <w:rPr>
                <w:rFonts w:cs="Arial"/>
                <w:szCs w:val="20"/>
                <w:lang w:eastAsia="ja-JP"/>
              </w:rPr>
              <w:t xml:space="preserve"> point 6</w:t>
            </w:r>
          </w:p>
        </w:tc>
        <w:tc>
          <w:tcPr>
            <w:tcW w:w="1905" w:type="dxa"/>
            <w:vAlign w:val="center"/>
          </w:tcPr>
          <w:p w14:paraId="10347992" w14:textId="77777777" w:rsidR="00F73B45" w:rsidRPr="00D26E8A" w:rsidRDefault="00F73B45" w:rsidP="00330B0F">
            <w:pPr>
              <w:jc w:val="center"/>
              <w:rPr>
                <w:rFonts w:cs="Arial"/>
                <w:szCs w:val="20"/>
                <w:lang w:eastAsia="ja-JP"/>
              </w:rPr>
            </w:pPr>
            <w:r w:rsidRPr="009E3B7E">
              <w:rPr>
                <w:rFonts w:cs="Arial"/>
                <w:szCs w:val="20"/>
                <w:lang w:eastAsia="ja-JP"/>
              </w:rPr>
              <w:t>0.036</w:t>
            </w:r>
          </w:p>
        </w:tc>
        <w:tc>
          <w:tcPr>
            <w:tcW w:w="1905" w:type="dxa"/>
            <w:vAlign w:val="center"/>
          </w:tcPr>
          <w:p w14:paraId="48289E32" w14:textId="77777777" w:rsidR="00F73B45" w:rsidRPr="00505810" w:rsidRDefault="00F73B45" w:rsidP="00E700A8">
            <w:pPr>
              <w:jc w:val="center"/>
              <w:rPr>
                <w:rFonts w:cs="Arial"/>
                <w:szCs w:val="20"/>
                <w:lang w:eastAsia="ja-JP"/>
              </w:rPr>
            </w:pPr>
            <w:r w:rsidRPr="00505810">
              <w:rPr>
                <w:rFonts w:cs="Arial"/>
                <w:szCs w:val="20"/>
                <w:lang w:eastAsia="ja-JP"/>
              </w:rPr>
              <w:t>57.773</w:t>
            </w:r>
          </w:p>
        </w:tc>
        <w:tc>
          <w:tcPr>
            <w:tcW w:w="1905" w:type="dxa"/>
            <w:vAlign w:val="center"/>
          </w:tcPr>
          <w:p w14:paraId="5949BAEE" w14:textId="77777777" w:rsidR="00F73B45" w:rsidRPr="003B7BD1" w:rsidRDefault="00F73B45">
            <w:pPr>
              <w:jc w:val="center"/>
              <w:rPr>
                <w:rFonts w:cs="Arial"/>
                <w:szCs w:val="20"/>
                <w:lang w:eastAsia="ja-JP"/>
              </w:rPr>
            </w:pPr>
            <w:r w:rsidRPr="003B7BD1">
              <w:rPr>
                <w:rFonts w:cs="Arial"/>
                <w:szCs w:val="20"/>
                <w:lang w:eastAsia="ja-JP"/>
              </w:rPr>
              <w:t>0.037</w:t>
            </w:r>
          </w:p>
        </w:tc>
        <w:tc>
          <w:tcPr>
            <w:tcW w:w="1906" w:type="dxa"/>
            <w:vAlign w:val="center"/>
          </w:tcPr>
          <w:p w14:paraId="7C952356" w14:textId="77777777" w:rsidR="00F73B45" w:rsidRPr="00E700A8" w:rsidRDefault="00F73B45">
            <w:pPr>
              <w:widowControl w:val="0"/>
              <w:autoSpaceDE w:val="0"/>
              <w:autoSpaceDN w:val="0"/>
              <w:jc w:val="center"/>
              <w:rPr>
                <w:rFonts w:cs="Arial"/>
                <w:szCs w:val="20"/>
                <w:lang w:eastAsia="ja-JP"/>
              </w:rPr>
            </w:pPr>
            <w:r w:rsidRPr="003B7BD1">
              <w:rPr>
                <w:rFonts w:cs="Arial"/>
                <w:szCs w:val="20"/>
              </w:rPr>
              <w:t>58.021</w:t>
            </w:r>
          </w:p>
        </w:tc>
      </w:tr>
    </w:tbl>
    <w:p w14:paraId="11B7197F" w14:textId="77777777" w:rsidR="001C7FFB" w:rsidRDefault="001C7FFB">
      <w:pPr>
        <w:rPr>
          <w:rFonts w:eastAsia="Calibri"/>
          <w:strike/>
        </w:rPr>
      </w:pPr>
      <w:bookmarkStart w:id="720" w:name="_Toc102074850"/>
      <w:bookmarkStart w:id="721" w:name="_Toc102074872"/>
      <w:bookmarkStart w:id="722" w:name="_Toc102074508"/>
      <w:bookmarkStart w:id="723" w:name="_Toc102074486"/>
      <w:bookmarkStart w:id="724" w:name="_Toc87007996"/>
      <w:bookmarkStart w:id="725" w:name="_Toc87888548"/>
      <w:bookmarkStart w:id="726" w:name="_Toc53558002"/>
      <w:bookmarkStart w:id="727" w:name="_Toc87888590"/>
      <w:bookmarkStart w:id="728" w:name="_Toc86926637"/>
      <w:bookmarkStart w:id="729" w:name="_Toc87882167"/>
      <w:bookmarkStart w:id="730" w:name="_Toc87882209"/>
      <w:bookmarkStart w:id="731" w:name="_Toc86926641"/>
      <w:bookmarkStart w:id="732" w:name="_Toc87888593"/>
      <w:bookmarkStart w:id="733" w:name="_Toc87888591"/>
      <w:bookmarkStart w:id="734" w:name="_Toc87008000"/>
      <w:bookmarkStart w:id="735" w:name="_Toc87882173"/>
      <w:bookmarkStart w:id="736" w:name="_Toc87882172"/>
      <w:bookmarkStart w:id="737" w:name="_Toc87882162"/>
      <w:bookmarkStart w:id="738" w:name="_Toc87882208"/>
      <w:bookmarkStart w:id="739" w:name="_Toc87882164"/>
      <w:bookmarkStart w:id="740" w:name="_Toc53558003"/>
      <w:bookmarkStart w:id="741" w:name="_Toc87888549"/>
      <w:bookmarkStart w:id="742" w:name="_Toc53558005"/>
      <w:bookmarkStart w:id="743" w:name="_Toc87882206"/>
      <w:bookmarkStart w:id="744" w:name="_Toc87888547"/>
      <w:bookmarkStart w:id="745" w:name="_Toc53558004"/>
      <w:bookmarkStart w:id="746" w:name="_Toc87882188"/>
      <w:bookmarkStart w:id="747" w:name="_Toc87888638"/>
      <w:bookmarkStart w:id="748" w:name="_Toc87882228"/>
      <w:bookmarkStart w:id="749" w:name="_Toc87882230"/>
      <w:bookmarkStart w:id="750" w:name="_Toc86926639"/>
      <w:bookmarkStart w:id="751" w:name="_Toc87882189"/>
      <w:bookmarkStart w:id="752" w:name="_Toc87888556"/>
      <w:bookmarkStart w:id="753" w:name="_Toc87007997"/>
      <w:bookmarkStart w:id="754" w:name="_Toc87882160"/>
      <w:bookmarkStart w:id="755" w:name="_Toc87888557"/>
      <w:bookmarkStart w:id="756" w:name="_Toc87007999"/>
      <w:bookmarkStart w:id="757" w:name="_Toc87888614"/>
      <w:bookmarkStart w:id="758" w:name="_Toc87888544"/>
      <w:bookmarkStart w:id="759" w:name="_Toc87888611"/>
      <w:bookmarkStart w:id="760" w:name="_Toc87882161"/>
      <w:bookmarkStart w:id="761" w:name="_Toc87882165"/>
      <w:bookmarkStart w:id="762" w:name="_Toc87888546"/>
      <w:bookmarkStart w:id="763" w:name="_Toc87882163"/>
      <w:bookmarkStart w:id="764" w:name="_Toc87882169"/>
      <w:bookmarkStart w:id="765" w:name="_Toc87007998"/>
      <w:bookmarkStart w:id="766" w:name="_Toc87882170"/>
      <w:bookmarkStart w:id="767" w:name="_Toc87888573"/>
      <w:bookmarkStart w:id="768" w:name="_Toc86926636"/>
      <w:bookmarkStart w:id="769" w:name="_Toc87882171"/>
      <w:bookmarkStart w:id="770" w:name="_Toc87888554"/>
      <w:bookmarkStart w:id="771" w:name="_Toc87882168"/>
      <w:bookmarkStart w:id="772" w:name="_Toc87888592"/>
      <w:bookmarkStart w:id="773" w:name="_Toc86926638"/>
      <w:bookmarkStart w:id="774" w:name="_Toc87882229"/>
      <w:bookmarkStart w:id="775" w:name="_Toc87888551"/>
      <w:bookmarkStart w:id="776" w:name="_Toc87888552"/>
      <w:bookmarkStart w:id="777" w:name="_Toc87882253"/>
      <w:bookmarkStart w:id="778" w:name="_Toc87888574"/>
      <w:bookmarkStart w:id="779" w:name="_Toc87882207"/>
      <w:bookmarkStart w:id="780" w:name="_Toc87888572"/>
      <w:bookmarkStart w:id="781" w:name="_Toc87888553"/>
      <w:bookmarkStart w:id="782" w:name="_Toc53558007"/>
      <w:bookmarkStart w:id="783" w:name="_Toc86926640"/>
      <w:bookmarkStart w:id="784" w:name="_Toc87008001"/>
      <w:bookmarkStart w:id="785" w:name="_Toc87882254"/>
      <w:bookmarkStart w:id="786" w:name="_Toc87882191"/>
      <w:bookmarkStart w:id="787" w:name="_Toc87888637"/>
      <w:bookmarkStart w:id="788" w:name="_Toc87888612"/>
      <w:bookmarkStart w:id="789" w:name="_Toc53558006"/>
      <w:bookmarkStart w:id="790" w:name="_Toc87882227"/>
      <w:bookmarkStart w:id="791" w:name="_Toc87888613"/>
      <w:bookmarkStart w:id="792" w:name="_Toc87882190"/>
      <w:bookmarkStart w:id="793" w:name="_Toc87888575"/>
      <w:bookmarkStart w:id="794" w:name="_Toc87888545"/>
      <w:bookmarkStart w:id="795" w:name="_Toc87888555"/>
      <w:bookmarkStart w:id="796" w:name="_Toc3553481"/>
      <w:bookmarkEnd w:id="717"/>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14:paraId="3859DFC0" w14:textId="77777777" w:rsidR="001C7FFB" w:rsidRDefault="002814B9">
      <w:pPr>
        <w:pStyle w:val="2"/>
        <w:rPr>
          <w:rFonts w:eastAsia="MS Gothic"/>
          <w:sz w:val="24"/>
          <w:szCs w:val="24"/>
          <w:lang w:eastAsia="ja-JP"/>
        </w:rPr>
      </w:pPr>
      <w:bookmarkStart w:id="797" w:name="_Toc87882260"/>
      <w:bookmarkStart w:id="798" w:name="_Toc87888644"/>
      <w:bookmarkStart w:id="799" w:name="_Toc87882257"/>
      <w:bookmarkStart w:id="800" w:name="_Toc87882258"/>
      <w:bookmarkStart w:id="801" w:name="_Toc87888641"/>
      <w:bookmarkStart w:id="802" w:name="_Toc87888645"/>
      <w:bookmarkStart w:id="803" w:name="_Toc87882256"/>
      <w:bookmarkStart w:id="804" w:name="_Toc87882261"/>
      <w:bookmarkStart w:id="805" w:name="_Toc87888642"/>
      <w:bookmarkStart w:id="806" w:name="_Toc87882259"/>
      <w:bookmarkStart w:id="807" w:name="_Toc87888643"/>
      <w:bookmarkStart w:id="808" w:name="_Toc87888640"/>
      <w:bookmarkStart w:id="809" w:name="_Toc108985912"/>
      <w:bookmarkStart w:id="810" w:name="_Toc3553483"/>
      <w:bookmarkStart w:id="811" w:name="_Toc249"/>
      <w:bookmarkStart w:id="812" w:name="_Toc24749"/>
      <w:bookmarkStart w:id="813" w:name="_Toc220647743"/>
      <w:bookmarkStart w:id="814" w:name="_Toc5532"/>
      <w:bookmarkStart w:id="815" w:name="_Toc102074874"/>
      <w:bookmarkStart w:id="816" w:name="_Toc16682"/>
      <w:bookmarkStart w:id="817" w:name="_Toc25762"/>
      <w:bookmarkStart w:id="818" w:name="_Toc3833"/>
      <w:bookmarkStart w:id="819" w:name="_Toc3585"/>
      <w:bookmarkStart w:id="820" w:name="_Toc18718"/>
      <w:bookmarkStart w:id="821" w:name="_Toc23680"/>
      <w:bookmarkStart w:id="822" w:name="_Toc26258"/>
      <w:bookmarkStart w:id="823" w:name="_Toc12181"/>
      <w:bookmarkStart w:id="824" w:name="_Toc93051171"/>
      <w:bookmarkStart w:id="825" w:name="_Toc11846"/>
      <w:bookmarkStart w:id="826" w:name="_Ref2777949"/>
      <w:bookmarkStart w:id="827" w:name="_Toc31271"/>
      <w:bookmarkStart w:id="828" w:name="_Toc29004"/>
      <w:bookmarkStart w:id="829" w:name="_Toc109420589"/>
      <w:bookmarkStart w:id="830" w:name="_Toc220647745"/>
      <w:bookmarkEnd w:id="796"/>
      <w:bookmarkEnd w:id="797"/>
      <w:bookmarkEnd w:id="798"/>
      <w:bookmarkEnd w:id="799"/>
      <w:bookmarkEnd w:id="800"/>
      <w:bookmarkEnd w:id="801"/>
      <w:bookmarkEnd w:id="802"/>
      <w:bookmarkEnd w:id="803"/>
      <w:bookmarkEnd w:id="804"/>
      <w:bookmarkEnd w:id="805"/>
      <w:bookmarkEnd w:id="806"/>
      <w:bookmarkEnd w:id="807"/>
      <w:bookmarkEnd w:id="808"/>
      <w:r>
        <w:rPr>
          <w:rFonts w:eastAsia="MS Gothic"/>
          <w:sz w:val="24"/>
          <w:szCs w:val="24"/>
          <w:lang w:eastAsia="ja-JP"/>
        </w:rPr>
        <w:t>Submission of respon</w:t>
      </w:r>
      <w:r>
        <w:rPr>
          <w:rFonts w:eastAsia="宋体"/>
          <w:sz w:val="24"/>
          <w:szCs w:val="24"/>
          <w:lang w:eastAsia="zh-CN"/>
        </w:rPr>
        <w:t>se</w:t>
      </w:r>
      <w:r>
        <w:rPr>
          <w:rFonts w:eastAsia="MS Gothic"/>
          <w:sz w:val="24"/>
          <w:szCs w:val="24"/>
          <w:lang w:eastAsia="ja-JP"/>
        </w:rPr>
        <w:t xml:space="preserve"> documentation</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14:paraId="6AE98E95" w14:textId="355B7499" w:rsidR="001C7FFB" w:rsidRPr="003102E3" w:rsidRDefault="002814B9">
      <w:pPr>
        <w:rPr>
          <w:rFonts w:eastAsia="Calibri" w:cs="Arial"/>
        </w:rPr>
      </w:pPr>
      <w:r w:rsidRPr="003102E3">
        <w:rPr>
          <w:rFonts w:eastAsia="宋体" w:cs="Arial"/>
          <w:lang w:eastAsia="zh-CN"/>
        </w:rPr>
        <w:t>Respondent</w:t>
      </w:r>
      <w:r w:rsidRPr="003102E3">
        <w:rPr>
          <w:rFonts w:eastAsia="Calibri" w:cs="Arial"/>
        </w:rPr>
        <w:t xml:space="preserve">s shall submit the following information as a contribution to the MPEG meeting indicated in the CfE Timeline </w:t>
      </w:r>
      <w:r w:rsidRPr="003102E3">
        <w:rPr>
          <w:rFonts w:eastAsia="Calibri" w:cs="Arial"/>
        </w:rPr>
        <w:fldChar w:fldCharType="begin"/>
      </w:r>
      <w:r w:rsidRPr="003B7BD1">
        <w:rPr>
          <w:rFonts w:eastAsia="Calibri" w:cs="Arial"/>
        </w:rPr>
        <w:instrText xml:space="preserve"> REF _Ref98856540 \h </w:instrText>
      </w:r>
      <w:r w:rsidRPr="003102E3">
        <w:rPr>
          <w:rFonts w:eastAsia="Calibri" w:cs="Arial"/>
        </w:rPr>
      </w:r>
      <w:r w:rsidRPr="003102E3">
        <w:rPr>
          <w:rFonts w:eastAsia="Calibri" w:cs="Arial"/>
        </w:rPr>
        <w:fldChar w:fldCharType="separate"/>
      </w:r>
      <w:r w:rsidRPr="003102E3">
        <w:rPr>
          <w:rFonts w:cs="Arial"/>
        </w:rPr>
        <w:t xml:space="preserve">Table </w:t>
      </w:r>
      <w:r w:rsidRPr="003B7BD1">
        <w:rPr>
          <w:rFonts w:cs="Arial"/>
        </w:rPr>
        <w:t>1</w:t>
      </w:r>
      <w:r w:rsidRPr="003102E3">
        <w:rPr>
          <w:rFonts w:eastAsia="Calibri" w:cs="Arial"/>
        </w:rPr>
        <w:fldChar w:fldCharType="end"/>
      </w:r>
      <w:r w:rsidRPr="003102E3">
        <w:rPr>
          <w:rFonts w:eastAsia="Calibri" w:cs="Arial"/>
        </w:rPr>
        <w:t>:</w:t>
      </w:r>
    </w:p>
    <w:p w14:paraId="1D0FCF0F" w14:textId="77777777" w:rsidR="001C7FFB" w:rsidRPr="009B36B0" w:rsidRDefault="002814B9">
      <w:pPr>
        <w:numPr>
          <w:ilvl w:val="0"/>
          <w:numId w:val="11"/>
        </w:numPr>
        <w:spacing w:before="0" w:after="0"/>
        <w:rPr>
          <w:rFonts w:eastAsia="Calibri" w:cs="Arial"/>
        </w:rPr>
      </w:pPr>
      <w:r w:rsidRPr="00E700A8">
        <w:rPr>
          <w:rFonts w:eastAsia="Calibri" w:cs="Arial"/>
        </w:rPr>
        <w:t>A written description of the technology having sufficient detail to permit technical discussions</w:t>
      </w:r>
    </w:p>
    <w:p w14:paraId="02873FB4" w14:textId="6298EFC4" w:rsidR="001C7FFB" w:rsidRPr="003B7BD1" w:rsidRDefault="002814B9">
      <w:pPr>
        <w:numPr>
          <w:ilvl w:val="0"/>
          <w:numId w:val="11"/>
        </w:numPr>
        <w:spacing w:before="0" w:after="0"/>
        <w:rPr>
          <w:rFonts w:eastAsia="Calibri" w:cs="Arial"/>
        </w:rPr>
      </w:pPr>
      <w:r w:rsidRPr="00AA6C04">
        <w:rPr>
          <w:rFonts w:eastAsia="Calibri" w:cs="Arial"/>
        </w:rPr>
        <w:t xml:space="preserve">Objective test results, </w:t>
      </w:r>
      <w:r w:rsidRPr="009E3B7E">
        <w:rPr>
          <w:rFonts w:eastAsia="Calibri" w:cs="Arial"/>
        </w:rPr>
        <w:t>including machine vision task performance, bitrate/</w:t>
      </w:r>
      <w:r w:rsidR="00176A70">
        <w:rPr>
          <w:rFonts w:eastAsia="Calibri" w:cs="Arial"/>
        </w:rPr>
        <w:t>BPP</w:t>
      </w:r>
      <w:r w:rsidRPr="00AA6C04">
        <w:rPr>
          <w:rFonts w:eastAsia="Calibri" w:cs="Arial"/>
        </w:rPr>
        <w:t xml:space="preserve">, and </w:t>
      </w:r>
      <w:r w:rsidRPr="009E3B7E">
        <w:rPr>
          <w:rFonts w:eastAsia="Calibri" w:cs="Arial"/>
        </w:rPr>
        <w:t xml:space="preserve">(optional) </w:t>
      </w:r>
      <w:r w:rsidRPr="00D26E8A">
        <w:rPr>
          <w:rFonts w:eastAsia="Calibri" w:cs="Arial"/>
        </w:rPr>
        <w:t xml:space="preserve">runtime measurement as indicated in </w:t>
      </w:r>
      <w:r w:rsidRPr="00505810">
        <w:rPr>
          <w:rFonts w:eastAsia="宋体" w:cs="Arial"/>
          <w:lang w:eastAsia="zh-CN"/>
        </w:rPr>
        <w:t>A</w:t>
      </w:r>
      <w:r w:rsidRPr="00505810">
        <w:rPr>
          <w:rFonts w:eastAsia="Calibri" w:cs="Arial"/>
        </w:rPr>
        <w:t>ppendix</w:t>
      </w:r>
      <w:r w:rsidRPr="003B7BD1">
        <w:rPr>
          <w:rFonts w:eastAsia="Calibri" w:cs="Arial"/>
        </w:rPr>
        <w:t xml:space="preserve"> </w:t>
      </w:r>
      <w:r w:rsidRPr="003B7BD1">
        <w:rPr>
          <w:rFonts w:eastAsia="宋体" w:cs="Arial"/>
          <w:lang w:eastAsia="zh-CN"/>
        </w:rPr>
        <w:t>B</w:t>
      </w:r>
    </w:p>
    <w:p w14:paraId="19A39A49" w14:textId="66443B69" w:rsidR="001C7FFB" w:rsidRPr="003102E3" w:rsidRDefault="002814B9">
      <w:pPr>
        <w:numPr>
          <w:ilvl w:val="0"/>
          <w:numId w:val="11"/>
        </w:numPr>
        <w:spacing w:before="0" w:after="0"/>
        <w:rPr>
          <w:rFonts w:eastAsia="Calibri" w:cs="Arial"/>
        </w:rPr>
      </w:pPr>
      <w:r w:rsidRPr="003B7BD1">
        <w:rPr>
          <w:rFonts w:eastAsia="Calibri" w:cs="Arial"/>
        </w:rPr>
        <w:t xml:space="preserve">Description of how the requirements in </w:t>
      </w:r>
      <w:sdt>
        <w:sdtPr>
          <w:rPr>
            <w:rFonts w:eastAsia="Calibri" w:cs="Arial"/>
          </w:rPr>
          <w:id w:val="1081956585"/>
        </w:sdtPr>
        <w:sdtEndPr/>
        <w:sdtContent>
          <w:r w:rsidRPr="003102E3">
            <w:rPr>
              <w:rFonts w:eastAsia="Calibri" w:cs="Arial"/>
            </w:rPr>
            <w:fldChar w:fldCharType="begin"/>
          </w:r>
          <w:r w:rsidRPr="003B7BD1">
            <w:rPr>
              <w:rFonts w:eastAsia="Calibri" w:cs="Arial"/>
            </w:rPr>
            <w:instrText xml:space="preserve">CITATION w19201 \l 1033 </w:instrText>
          </w:r>
          <w:r w:rsidRPr="003102E3">
            <w:rPr>
              <w:rFonts w:eastAsia="Calibri" w:cs="Arial"/>
            </w:rPr>
            <w:fldChar w:fldCharType="separate"/>
          </w:r>
          <w:r w:rsidRPr="003B7BD1">
            <w:rPr>
              <w:rFonts w:eastAsia="Calibri" w:cs="Arial"/>
            </w:rPr>
            <w:t>[1]</w:t>
          </w:r>
          <w:r w:rsidRPr="003102E3">
            <w:rPr>
              <w:rFonts w:eastAsia="Calibri" w:cs="Arial"/>
            </w:rPr>
            <w:fldChar w:fldCharType="end"/>
          </w:r>
        </w:sdtContent>
      </w:sdt>
      <w:r w:rsidRPr="003102E3">
        <w:rPr>
          <w:rFonts w:eastAsia="Calibri" w:cs="Arial"/>
        </w:rPr>
        <w:t xml:space="preserve"> are met</w:t>
      </w:r>
    </w:p>
    <w:p w14:paraId="34629759" w14:textId="77777777" w:rsidR="001C7FFB" w:rsidRPr="009E3B7E" w:rsidRDefault="002814B9">
      <w:pPr>
        <w:numPr>
          <w:ilvl w:val="0"/>
          <w:numId w:val="11"/>
        </w:numPr>
        <w:spacing w:before="0" w:after="0"/>
        <w:rPr>
          <w:rFonts w:eastAsia="Calibri" w:cs="Arial"/>
        </w:rPr>
      </w:pPr>
      <w:r w:rsidRPr="00E700A8">
        <w:rPr>
          <w:rFonts w:eastAsia="Calibri" w:cs="Arial"/>
        </w:rPr>
        <w:t xml:space="preserve">Description of the training details if the </w:t>
      </w:r>
      <w:r w:rsidRPr="00E700A8">
        <w:rPr>
          <w:rFonts w:eastAsia="宋体" w:cs="Arial"/>
          <w:lang w:eastAsia="zh-CN"/>
        </w:rPr>
        <w:t>response</w:t>
      </w:r>
      <w:r w:rsidRPr="00AA6C04">
        <w:rPr>
          <w:rFonts w:eastAsia="Calibri" w:cs="Arial"/>
        </w:rPr>
        <w:t xml:space="preserve"> contains components that are learned </w:t>
      </w:r>
    </w:p>
    <w:p w14:paraId="4554FDFC" w14:textId="64525804" w:rsidR="001C7FFB" w:rsidRPr="003102E3" w:rsidRDefault="002814B9">
      <w:pPr>
        <w:numPr>
          <w:ilvl w:val="0"/>
          <w:numId w:val="11"/>
        </w:numPr>
        <w:spacing w:before="0" w:after="0"/>
        <w:rPr>
          <w:rFonts w:eastAsia="Calibri" w:cs="Arial"/>
        </w:rPr>
      </w:pPr>
      <w:r w:rsidRPr="00D26E8A">
        <w:rPr>
          <w:rFonts w:eastAsia="Calibri" w:cs="Arial"/>
        </w:rPr>
        <w:t>Description of the</w:t>
      </w:r>
      <w:r w:rsidRPr="00D26E8A">
        <w:rPr>
          <w:rFonts w:eastAsia="宋体" w:cs="Arial"/>
          <w:lang w:eastAsia="zh-CN"/>
        </w:rPr>
        <w:t xml:space="preserve"> software libraries, hardware</w:t>
      </w:r>
      <w:r w:rsidRPr="00505810">
        <w:rPr>
          <w:rFonts w:eastAsia="宋体" w:cs="Arial"/>
          <w:lang w:eastAsia="zh-CN"/>
        </w:rPr>
        <w:t xml:space="preserve"> (CPU and GPU types)</w:t>
      </w:r>
      <w:r w:rsidRPr="003B7BD1">
        <w:rPr>
          <w:rFonts w:eastAsia="宋体" w:cs="Arial"/>
          <w:lang w:eastAsia="zh-CN"/>
        </w:rPr>
        <w:t xml:space="preserve"> and software environment where the objective evaluation is performed.</w:t>
      </w:r>
    </w:p>
    <w:p w14:paraId="68A07F6A" w14:textId="77777777" w:rsidR="001C7FFB" w:rsidRPr="00505810" w:rsidRDefault="002814B9">
      <w:pPr>
        <w:numPr>
          <w:ilvl w:val="0"/>
          <w:numId w:val="11"/>
        </w:numPr>
        <w:spacing w:before="0" w:after="0"/>
        <w:rPr>
          <w:rFonts w:eastAsia="Calibri" w:cs="Arial"/>
        </w:rPr>
      </w:pPr>
      <w:r w:rsidRPr="00330B0F">
        <w:rPr>
          <w:rFonts w:eastAsia="宋体" w:cs="Arial"/>
          <w:lang w:eastAsia="zh-CN"/>
        </w:rPr>
        <w:t xml:space="preserve">Reporting template </w:t>
      </w:r>
      <w:r w:rsidRPr="00E700A8">
        <w:rPr>
          <w:rFonts w:eastAsia="宋体" w:cs="Arial"/>
          <w:lang w:eastAsia="zh-CN"/>
        </w:rPr>
        <w:t>attached to this document</w:t>
      </w:r>
      <w:r w:rsidRPr="00AA6C04">
        <w:rPr>
          <w:rFonts w:eastAsia="宋体" w:cs="Arial"/>
          <w:lang w:eastAsia="zh-CN"/>
        </w:rPr>
        <w:t xml:space="preserve"> </w:t>
      </w:r>
      <w:r w:rsidRPr="009E3B7E">
        <w:rPr>
          <w:rFonts w:eastAsia="宋体" w:cs="Arial"/>
          <w:lang w:eastAsia="zh-CN"/>
        </w:rPr>
        <w:t xml:space="preserve">with all </w:t>
      </w:r>
      <w:r w:rsidRPr="00D26E8A">
        <w:rPr>
          <w:rFonts w:eastAsia="宋体" w:cs="Arial"/>
          <w:lang w:eastAsia="zh-CN"/>
        </w:rPr>
        <w:t xml:space="preserve">mandatory information </w:t>
      </w:r>
      <w:r w:rsidRPr="00505810">
        <w:rPr>
          <w:rFonts w:eastAsia="宋体" w:cs="Arial"/>
          <w:lang w:eastAsia="zh-CN"/>
        </w:rPr>
        <w:t>filled out accordingly</w:t>
      </w:r>
    </w:p>
    <w:p w14:paraId="7F2D10AC" w14:textId="246A10B9" w:rsidR="001C7FFB" w:rsidRPr="00505810" w:rsidRDefault="002814B9">
      <w:pPr>
        <w:rPr>
          <w:rFonts w:eastAsia="Calibri" w:cs="Arial"/>
        </w:rPr>
      </w:pPr>
      <w:r w:rsidRPr="009E3B7E">
        <w:rPr>
          <w:rFonts w:eastAsia="Calibri" w:cs="Arial"/>
        </w:rPr>
        <w:t>Upon entering the data in the attached reporting template, several different performance measurements will be automatically calculated. This includes BD-rate</w:t>
      </w:r>
      <w:r w:rsidRPr="00D26E8A">
        <w:rPr>
          <w:rFonts w:eastAsia="宋体" w:cs="Arial"/>
          <w:lang w:eastAsia="zh-CN"/>
        </w:rPr>
        <w:t xml:space="preserve"> </w:t>
      </w:r>
      <w:r w:rsidRPr="00D26E8A">
        <w:rPr>
          <w:rFonts w:eastAsia="Calibri" w:cs="Arial"/>
        </w:rPr>
        <w:t>and BD-mAP/MOTA. The results will be summarized in the</w:t>
      </w:r>
      <w:r w:rsidR="00B30FA2" w:rsidRPr="00B30FA2">
        <w:rPr>
          <w:rFonts w:eastAsia="Calibri" w:cs="Arial"/>
        </w:rPr>
        <w:t xml:space="preserve"> “Summary”</w:t>
      </w:r>
      <w:r w:rsidRPr="00D26E8A">
        <w:rPr>
          <w:rFonts w:eastAsia="Calibri" w:cs="Arial"/>
        </w:rPr>
        <w:t xml:space="preserve"> sheet of the template. The summarized results shall be reported in the contribution.</w:t>
      </w:r>
    </w:p>
    <w:p w14:paraId="7EE59D34" w14:textId="516FEF28" w:rsidR="001C7FFB" w:rsidRDefault="002814B9">
      <w:pPr>
        <w:rPr>
          <w:rFonts w:eastAsia="Calibri"/>
        </w:rPr>
      </w:pPr>
      <w:r>
        <w:rPr>
          <w:rFonts w:eastAsia="Calibri"/>
        </w:rPr>
        <w:lastRenderedPageBreak/>
        <w:t xml:space="preserve">A template for reporting the training details can be found in </w:t>
      </w:r>
      <w:r>
        <w:rPr>
          <w:rFonts w:eastAsia="宋体"/>
          <w:lang w:eastAsia="zh-CN"/>
        </w:rPr>
        <w:t>A</w:t>
      </w:r>
      <w:r>
        <w:rPr>
          <w:rFonts w:eastAsia="Calibri"/>
        </w:rPr>
        <w:t xml:space="preserve">ppendix </w:t>
      </w:r>
      <w:r>
        <w:rPr>
          <w:rFonts w:eastAsia="宋体" w:hint="eastAsia"/>
          <w:lang w:eastAsia="zh-CN"/>
        </w:rPr>
        <w:t>C</w:t>
      </w:r>
      <w:r>
        <w:rPr>
          <w:rFonts w:eastAsia="Calibri"/>
        </w:rPr>
        <w:t>.</w:t>
      </w:r>
    </w:p>
    <w:p w14:paraId="49CCC482" w14:textId="4E369F62" w:rsidR="001C7FFB" w:rsidRDefault="002814B9">
      <w:pPr>
        <w:rPr>
          <w:rFonts w:eastAsia="Calibri"/>
        </w:rPr>
      </w:pPr>
      <w:r>
        <w:rPr>
          <w:rFonts w:eastAsia="宋体" w:hint="eastAsia"/>
          <w:lang w:eastAsia="zh-CN"/>
        </w:rPr>
        <w:t>Respondent</w:t>
      </w:r>
      <w:r>
        <w:rPr>
          <w:rFonts w:eastAsia="Calibri"/>
        </w:rPr>
        <w:t>s that are WG2 members shall register and upload an input contribution to the WG2 meeting as indicated in section </w:t>
      </w:r>
      <w:r w:rsidRPr="003B7BD1">
        <w:rPr>
          <w:rFonts w:eastAsia="宋体"/>
          <w:lang w:eastAsia="zh-CN"/>
        </w:rPr>
        <w:t>7</w:t>
      </w:r>
      <w:r>
        <w:rPr>
          <w:rFonts w:eastAsia="Calibri"/>
        </w:rPr>
        <w:t xml:space="preserve"> prior to the contribution upload deadline. The contribution shall contain all documentation mentioned above.</w:t>
      </w:r>
    </w:p>
    <w:p w14:paraId="4F9B895D" w14:textId="77777777" w:rsidR="001C7FFB" w:rsidRDefault="002814B9">
      <w:pPr>
        <w:rPr>
          <w:rFonts w:eastAsia="Calibri"/>
        </w:rPr>
      </w:pPr>
      <w:r>
        <w:rPr>
          <w:rFonts w:eastAsia="宋体" w:hint="eastAsia"/>
          <w:lang w:eastAsia="zh-CN"/>
        </w:rPr>
        <w:t>Respondent</w:t>
      </w:r>
      <w:r>
        <w:rPr>
          <w:rFonts w:eastAsia="Calibri"/>
        </w:rPr>
        <w:t xml:space="preserve">s that are not WG2 members shall email the documents to the convenor of WG2 two weeks before the </w:t>
      </w:r>
      <w:r>
        <w:rPr>
          <w:rFonts w:eastAsia="宋体" w:hint="eastAsia"/>
          <w:lang w:eastAsia="zh-CN"/>
        </w:rPr>
        <w:t>9</w:t>
      </w:r>
      <w:r>
        <w:rPr>
          <w:rFonts w:eastAsia="Calibri"/>
        </w:rPr>
        <w:t>th WG2 meeting, so that the documents can be registered and uploaded by the convenor. The documents should be written in Microsoft Word. A template for input contributions can be found at the FTP site where the test data is available (see section </w:t>
      </w:r>
      <w:r>
        <w:rPr>
          <w:rFonts w:eastAsia="Calibri"/>
        </w:rPr>
        <w:fldChar w:fldCharType="begin"/>
      </w:r>
      <w:r>
        <w:rPr>
          <w:rFonts w:eastAsia="Calibri"/>
        </w:rPr>
        <w:instrText xml:space="preserve"> REF _Ref86676420 \r \h  \* MERGEFORMAT </w:instrText>
      </w:r>
      <w:r>
        <w:rPr>
          <w:rFonts w:eastAsia="Calibri"/>
        </w:rPr>
      </w:r>
      <w:r>
        <w:rPr>
          <w:rFonts w:eastAsia="Calibri"/>
        </w:rPr>
        <w:fldChar w:fldCharType="separate"/>
      </w:r>
      <w:r>
        <w:rPr>
          <w:rFonts w:eastAsia="Calibri"/>
        </w:rPr>
        <w:t>7.4</w:t>
      </w:r>
      <w:r>
        <w:rPr>
          <w:rFonts w:eastAsia="Calibri"/>
        </w:rPr>
        <w:fldChar w:fldCharType="end"/>
      </w:r>
      <w:r>
        <w:rPr>
          <w:rFonts w:eastAsia="Calibri"/>
        </w:rPr>
        <w:t xml:space="preserve">). The Convenor of WG2 will extend a one-time-only invitation to the WG2 meeting so that a non-member </w:t>
      </w:r>
      <w:r>
        <w:rPr>
          <w:rFonts w:eastAsia="宋体" w:hint="eastAsia"/>
          <w:lang w:eastAsia="zh-CN"/>
        </w:rPr>
        <w:t>respondent</w:t>
      </w:r>
      <w:r>
        <w:rPr>
          <w:rFonts w:eastAsia="Calibri"/>
        </w:rPr>
        <w:t xml:space="preserve"> can present their contributions and participate in the selection process. </w:t>
      </w:r>
    </w:p>
    <w:p w14:paraId="1CF1A255" w14:textId="77777777" w:rsidR="001C7FFB" w:rsidRDefault="002814B9">
      <w:pPr>
        <w:rPr>
          <w:rFonts w:eastAsia="Calibri"/>
        </w:rPr>
      </w:pPr>
      <w:r>
        <w:rPr>
          <w:rFonts w:eastAsia="Calibri"/>
        </w:rPr>
        <w:t xml:space="preserve">All </w:t>
      </w:r>
      <w:r>
        <w:rPr>
          <w:rFonts w:eastAsia="宋体" w:hint="eastAsia"/>
          <w:lang w:eastAsia="zh-CN"/>
        </w:rPr>
        <w:t>respondent</w:t>
      </w:r>
      <w:r>
        <w:rPr>
          <w:rFonts w:eastAsia="Calibri"/>
        </w:rPr>
        <w:t>s are urged to become WG2 members (see Section </w:t>
      </w:r>
      <w:r>
        <w:rPr>
          <w:rFonts w:eastAsia="Calibri"/>
        </w:rPr>
        <w:fldChar w:fldCharType="begin"/>
      </w:r>
      <w:r>
        <w:rPr>
          <w:rFonts w:eastAsia="Calibri"/>
        </w:rPr>
        <w:instrText xml:space="preserve"> REF _Ref86757142 \r \h  \* MERGEFORMAT </w:instrText>
      </w:r>
      <w:r>
        <w:rPr>
          <w:rFonts w:eastAsia="Calibri"/>
        </w:rPr>
      </w:r>
      <w:r>
        <w:rPr>
          <w:rFonts w:eastAsia="Calibri"/>
        </w:rPr>
        <w:fldChar w:fldCharType="separate"/>
      </w:r>
      <w:r>
        <w:rPr>
          <w:rFonts w:eastAsia="Calibri"/>
        </w:rPr>
        <w:t>2</w:t>
      </w:r>
      <w:r>
        <w:rPr>
          <w:rFonts w:eastAsia="Calibri"/>
        </w:rPr>
        <w:fldChar w:fldCharType="end"/>
      </w:r>
      <w:r>
        <w:rPr>
          <w:rFonts w:eastAsia="Calibri"/>
        </w:rPr>
        <w:t xml:space="preserve">). </w:t>
      </w:r>
    </w:p>
    <w:p w14:paraId="7CED5FC8" w14:textId="77777777" w:rsidR="001C7FFB" w:rsidRDefault="001C7FFB">
      <w:pPr>
        <w:rPr>
          <w:rFonts w:eastAsia="Calibri"/>
        </w:rPr>
      </w:pPr>
    </w:p>
    <w:p w14:paraId="398071BE" w14:textId="77777777" w:rsidR="001C7FFB" w:rsidRDefault="002814B9">
      <w:pPr>
        <w:pStyle w:val="2"/>
        <w:rPr>
          <w:rFonts w:eastAsia="MS Gothic"/>
          <w:sz w:val="24"/>
          <w:szCs w:val="24"/>
          <w:lang w:eastAsia="ja-JP"/>
        </w:rPr>
      </w:pPr>
      <w:bookmarkStart w:id="831" w:name="_Toc87882263"/>
      <w:bookmarkStart w:id="832" w:name="_Toc87888647"/>
      <w:bookmarkStart w:id="833" w:name="_Toc86926648"/>
      <w:bookmarkStart w:id="834" w:name="_Toc87008008"/>
      <w:bookmarkStart w:id="835" w:name="_Toc8531"/>
      <w:bookmarkStart w:id="836" w:name="_Toc14422"/>
      <w:bookmarkStart w:id="837" w:name="_Toc27876"/>
      <w:bookmarkStart w:id="838" w:name="_Toc593"/>
      <w:bookmarkStart w:id="839" w:name="_Toc21840"/>
      <w:bookmarkStart w:id="840" w:name="_Toc25096"/>
      <w:bookmarkStart w:id="841" w:name="_Toc24093"/>
      <w:bookmarkStart w:id="842" w:name="_Toc13770"/>
      <w:bookmarkStart w:id="843" w:name="_Toc24273"/>
      <w:bookmarkStart w:id="844" w:name="_Toc102074875"/>
      <w:bookmarkStart w:id="845" w:name="_Toc28517"/>
      <w:bookmarkStart w:id="846" w:name="_Toc108985913"/>
      <w:bookmarkStart w:id="847" w:name="_Toc25105"/>
      <w:bookmarkStart w:id="848" w:name="_Toc19555"/>
      <w:bookmarkStart w:id="849" w:name="_Toc109420590"/>
      <w:bookmarkStart w:id="850" w:name="_Toc3553484"/>
      <w:bookmarkStart w:id="851" w:name="_Toc93051172"/>
      <w:bookmarkStart w:id="852" w:name="_Toc220647744"/>
      <w:bookmarkEnd w:id="831"/>
      <w:bookmarkEnd w:id="832"/>
      <w:bookmarkEnd w:id="833"/>
      <w:bookmarkEnd w:id="834"/>
      <w:r>
        <w:rPr>
          <w:rFonts w:eastAsia="MS Gothic"/>
          <w:sz w:val="24"/>
          <w:szCs w:val="24"/>
          <w:lang w:eastAsia="ja-JP"/>
        </w:rPr>
        <w:t>Evaluate CfE Submissions</w:t>
      </w:r>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r>
        <w:rPr>
          <w:rFonts w:eastAsia="MS Gothic"/>
          <w:sz w:val="24"/>
          <w:szCs w:val="24"/>
          <w:lang w:eastAsia="ja-JP"/>
        </w:rPr>
        <w:t xml:space="preserve"> </w:t>
      </w:r>
      <w:bookmarkEnd w:id="850"/>
      <w:bookmarkEnd w:id="851"/>
    </w:p>
    <w:bookmarkEnd w:id="852"/>
    <w:p w14:paraId="0F986A0E" w14:textId="208D41E1" w:rsidR="001C7FFB" w:rsidRDefault="002814B9">
      <w:pPr>
        <w:rPr>
          <w:rFonts w:eastAsia="Calibri"/>
          <w:lang w:eastAsia="ja-JP"/>
        </w:rPr>
      </w:pPr>
      <w:r>
        <w:rPr>
          <w:rFonts w:eastAsia="Calibri"/>
          <w:lang w:eastAsia="ja-JP"/>
        </w:rPr>
        <w:t xml:space="preserve">At the </w:t>
      </w:r>
      <w:r>
        <w:rPr>
          <w:rFonts w:eastAsia="Calibri"/>
        </w:rPr>
        <w:t xml:space="preserve">WG2 meeting indicated in the CfE Timeline </w:t>
      </w:r>
      <w:r w:rsidR="005E49B5">
        <w:rPr>
          <w:rFonts w:eastAsia="Calibri"/>
        </w:rPr>
        <w:t>Table 1</w:t>
      </w:r>
      <w:r>
        <w:rPr>
          <w:rFonts w:eastAsia="Calibri"/>
          <w:lang w:eastAsia="ja-JP"/>
        </w:rPr>
        <w:t xml:space="preserve">, submissions will be evaluated by the WG2 experts. </w:t>
      </w:r>
      <w:r>
        <w:rPr>
          <w:rFonts w:eastAsia="Calibri"/>
        </w:rPr>
        <w:t>It is strongly urged that respondents have experts familiar with the submitted technology attend to allow discussions on details of the submissions</w:t>
      </w:r>
      <w:r>
        <w:rPr>
          <w:rFonts w:eastAsia="Calibri"/>
          <w:lang w:eastAsia="ja-JP"/>
        </w:rPr>
        <w:t>.</w:t>
      </w:r>
    </w:p>
    <w:p w14:paraId="6529615E" w14:textId="77777777" w:rsidR="001C7FFB" w:rsidRDefault="002814B9">
      <w:pPr>
        <w:rPr>
          <w:rFonts w:eastAsia="Calibri"/>
        </w:rPr>
      </w:pPr>
      <w:r>
        <w:rPr>
          <w:rFonts w:eastAsia="Calibri"/>
        </w:rPr>
        <w:t xml:space="preserve">Submissions shall be evaluated considering all submitted information including objective results. </w:t>
      </w:r>
    </w:p>
    <w:p w14:paraId="7F893B85" w14:textId="77777777" w:rsidR="001C7FFB" w:rsidRDefault="002814B9">
      <w:pPr>
        <w:rPr>
          <w:rFonts w:eastAsia="Calibri"/>
        </w:rPr>
      </w:pPr>
      <w:r>
        <w:rPr>
          <w:rFonts w:eastAsia="Calibri"/>
        </w:rPr>
        <w:t>The metrics for evaluating the submissions can be found in Section </w:t>
      </w:r>
      <w:r>
        <w:rPr>
          <w:rFonts w:eastAsia="Calibri"/>
        </w:rPr>
        <w:fldChar w:fldCharType="begin"/>
      </w:r>
      <w:r>
        <w:rPr>
          <w:rFonts w:eastAsia="Calibri"/>
        </w:rPr>
        <w:instrText xml:space="preserve"> REF _Ref90545234 \r \h  \* MERGEFORMAT </w:instrText>
      </w:r>
      <w:r>
        <w:rPr>
          <w:rFonts w:eastAsia="Calibri"/>
        </w:rPr>
      </w:r>
      <w:r>
        <w:rPr>
          <w:rFonts w:eastAsia="Calibri"/>
        </w:rPr>
        <w:fldChar w:fldCharType="separate"/>
      </w:r>
      <w:r>
        <w:rPr>
          <w:rFonts w:eastAsia="Calibri"/>
        </w:rPr>
        <w:t>7.5</w:t>
      </w:r>
      <w:r>
        <w:rPr>
          <w:rFonts w:eastAsia="Calibri"/>
        </w:rPr>
        <w:fldChar w:fldCharType="end"/>
      </w:r>
      <w:r>
        <w:rPr>
          <w:rFonts w:eastAsia="Calibri"/>
        </w:rPr>
        <w:t xml:space="preserve">. </w:t>
      </w:r>
    </w:p>
    <w:p w14:paraId="4EBD5E7E" w14:textId="77777777" w:rsidR="001C7FFB" w:rsidRPr="003102E3" w:rsidRDefault="001C7FFB">
      <w:pPr>
        <w:rPr>
          <w:rFonts w:eastAsia="Calibri" w:cs="Arial"/>
        </w:rPr>
      </w:pPr>
    </w:p>
    <w:p w14:paraId="51DEE74E" w14:textId="77777777" w:rsidR="001C7FFB" w:rsidRDefault="002814B9">
      <w:pPr>
        <w:pStyle w:val="1"/>
        <w:pageBreakBefore w:val="0"/>
        <w:rPr>
          <w:rFonts w:eastAsia="MS Gothic"/>
          <w:lang w:eastAsia="ja-JP"/>
        </w:rPr>
      </w:pPr>
      <w:bookmarkStart w:id="853" w:name="_Toc98860606"/>
      <w:bookmarkStart w:id="854" w:name="_Toc52531790"/>
      <w:bookmarkStart w:id="855" w:name="_Toc98860608"/>
      <w:bookmarkStart w:id="856" w:name="_Toc98860314"/>
      <w:bookmarkStart w:id="857" w:name="_Toc98860316"/>
      <w:bookmarkStart w:id="858" w:name="_Toc98857574"/>
      <w:bookmarkStart w:id="859" w:name="_Toc98857575"/>
      <w:bookmarkStart w:id="860" w:name="_Toc98884159"/>
      <w:bookmarkStart w:id="861" w:name="_Toc87888653"/>
      <w:bookmarkStart w:id="862" w:name="_Toc98860609"/>
      <w:bookmarkStart w:id="863" w:name="_Toc52532020"/>
      <w:bookmarkStart w:id="864" w:name="_Toc52531786"/>
      <w:bookmarkStart w:id="865" w:name="_Toc53064482"/>
      <w:bookmarkStart w:id="866" w:name="_Toc98884155"/>
      <w:bookmarkStart w:id="867" w:name="_Toc88654203"/>
      <w:bookmarkStart w:id="868" w:name="_Toc52532017"/>
      <w:bookmarkStart w:id="869" w:name="_Toc98860607"/>
      <w:bookmarkStart w:id="870" w:name="_Toc87888652"/>
      <w:bookmarkStart w:id="871" w:name="_Toc98857570"/>
      <w:bookmarkStart w:id="872" w:name="_Toc53558018"/>
      <w:bookmarkStart w:id="873" w:name="_Toc98857764"/>
      <w:bookmarkStart w:id="874" w:name="_Toc98857763"/>
      <w:bookmarkStart w:id="875" w:name="_Toc88654202"/>
      <w:bookmarkStart w:id="876" w:name="_Toc98857758"/>
      <w:bookmarkStart w:id="877" w:name="_Toc87882270"/>
      <w:bookmarkStart w:id="878" w:name="_Toc98857568"/>
      <w:bookmarkStart w:id="879" w:name="_Toc89416573"/>
      <w:bookmarkStart w:id="880" w:name="_Toc52532019"/>
      <w:bookmarkStart w:id="881" w:name="_Toc53064483"/>
      <w:bookmarkStart w:id="882" w:name="_Toc98860610"/>
      <w:bookmarkStart w:id="883" w:name="_Toc98857571"/>
      <w:bookmarkStart w:id="884" w:name="_Toc98823978"/>
      <w:bookmarkStart w:id="885" w:name="_Toc89416579"/>
      <w:bookmarkStart w:id="886" w:name="_Toc88642228"/>
      <w:bookmarkStart w:id="887" w:name="_Toc98859900"/>
      <w:bookmarkStart w:id="888" w:name="_Toc98856465"/>
      <w:bookmarkStart w:id="889" w:name="_Toc98884158"/>
      <w:bookmarkStart w:id="890" w:name="_Toc98860315"/>
      <w:bookmarkStart w:id="891" w:name="_Toc98884157"/>
      <w:bookmarkStart w:id="892" w:name="_Toc52531789"/>
      <w:bookmarkStart w:id="893" w:name="_Toc98856459"/>
      <w:bookmarkStart w:id="894" w:name="_Toc52544176"/>
      <w:bookmarkStart w:id="895" w:name="_Toc53064486"/>
      <w:bookmarkStart w:id="896" w:name="_Toc88654204"/>
      <w:bookmarkStart w:id="897" w:name="_Toc98860521"/>
      <w:bookmarkStart w:id="898" w:name="_Toc88654200"/>
      <w:bookmarkStart w:id="899" w:name="_Toc89416574"/>
      <w:bookmarkStart w:id="900" w:name="_Toc98859905"/>
      <w:bookmarkStart w:id="901" w:name="_Toc52792784"/>
      <w:bookmarkStart w:id="902" w:name="_Toc98860528"/>
      <w:bookmarkStart w:id="903" w:name="_Toc98823983"/>
      <w:bookmarkStart w:id="904" w:name="_Toc98859904"/>
      <w:bookmarkStart w:id="905" w:name="_Toc88642224"/>
      <w:bookmarkStart w:id="906" w:name="_Toc98860611"/>
      <w:bookmarkStart w:id="907" w:name="_Toc98859902"/>
      <w:bookmarkStart w:id="908" w:name="_Toc87888655"/>
      <w:bookmarkStart w:id="909" w:name="_Toc98856460"/>
      <w:bookmarkStart w:id="910" w:name="_Toc98823979"/>
      <w:bookmarkStart w:id="911" w:name="_Toc98884153"/>
      <w:bookmarkStart w:id="912" w:name="_Toc87882268"/>
      <w:bookmarkStart w:id="913" w:name="_Toc89416577"/>
      <w:bookmarkStart w:id="914" w:name="_Toc98823982"/>
      <w:bookmarkStart w:id="915" w:name="_Toc88642225"/>
      <w:bookmarkStart w:id="916" w:name="_Toc53558016"/>
      <w:bookmarkStart w:id="917" w:name="_Toc98859907"/>
      <w:bookmarkStart w:id="918" w:name="_Toc98856467"/>
      <w:bookmarkStart w:id="919" w:name="_Toc98823980"/>
      <w:bookmarkStart w:id="920" w:name="_Toc88654198"/>
      <w:bookmarkStart w:id="921" w:name="_Toc52532016"/>
      <w:bookmarkStart w:id="922" w:name="_Toc98856461"/>
      <w:bookmarkStart w:id="923" w:name="_Toc52792785"/>
      <w:bookmarkStart w:id="924" w:name="_Toc98857569"/>
      <w:bookmarkStart w:id="925" w:name="_Toc98860612"/>
      <w:bookmarkStart w:id="926" w:name="_Toc98823977"/>
      <w:bookmarkStart w:id="927" w:name="_Toc87882269"/>
      <w:bookmarkStart w:id="928" w:name="_Toc98860522"/>
      <w:bookmarkStart w:id="929" w:name="_Toc89416576"/>
      <w:bookmarkStart w:id="930" w:name="_Toc53062057"/>
      <w:bookmarkStart w:id="931" w:name="_Toc89416575"/>
      <w:bookmarkStart w:id="932" w:name="_Toc98859901"/>
      <w:bookmarkStart w:id="933" w:name="_Toc87888654"/>
      <w:bookmarkStart w:id="934" w:name="_Toc53062060"/>
      <w:bookmarkStart w:id="935" w:name="_Toc98860317"/>
      <w:bookmarkStart w:id="936" w:name="_Toc98860527"/>
      <w:bookmarkStart w:id="937" w:name="_Toc88642226"/>
      <w:bookmarkStart w:id="938" w:name="_Toc53558019"/>
      <w:bookmarkStart w:id="939" w:name="_Toc98860319"/>
      <w:bookmarkStart w:id="940" w:name="_Toc98857756"/>
      <w:bookmarkStart w:id="941" w:name="_Toc88642223"/>
      <w:bookmarkStart w:id="942" w:name="_Toc98884160"/>
      <w:bookmarkStart w:id="943" w:name="_Toc98884156"/>
      <w:bookmarkStart w:id="944" w:name="_Toc52792782"/>
      <w:bookmarkStart w:id="945" w:name="_Toc98860318"/>
      <w:bookmarkStart w:id="946" w:name="_Toc98860524"/>
      <w:bookmarkStart w:id="947" w:name="_Toc98860604"/>
      <w:bookmarkStart w:id="948" w:name="_Toc88642229"/>
      <w:bookmarkStart w:id="949" w:name="_Toc98857761"/>
      <w:bookmarkStart w:id="950" w:name="_Toc52544173"/>
      <w:bookmarkStart w:id="951" w:name="_Toc98859906"/>
      <w:bookmarkStart w:id="952" w:name="_Toc98857572"/>
      <w:bookmarkStart w:id="953" w:name="_Toc98860520"/>
      <w:bookmarkStart w:id="954" w:name="_Toc98857762"/>
      <w:bookmarkStart w:id="955" w:name="_Toc98860320"/>
      <w:bookmarkStart w:id="956" w:name="_Toc87882271"/>
      <w:bookmarkStart w:id="957" w:name="_Toc53062056"/>
      <w:bookmarkStart w:id="958" w:name="_Toc53062059"/>
      <w:bookmarkStart w:id="959" w:name="_Toc53558015"/>
      <w:bookmarkStart w:id="960" w:name="_Toc98856466"/>
      <w:bookmarkStart w:id="961" w:name="_Toc88654201"/>
      <w:bookmarkStart w:id="962" w:name="_Toc98860313"/>
      <w:bookmarkStart w:id="963" w:name="_Toc52544172"/>
      <w:bookmarkStart w:id="964" w:name="_Toc98857760"/>
      <w:bookmarkStart w:id="965" w:name="_Toc98856464"/>
      <w:bookmarkStart w:id="966" w:name="_Toc98884154"/>
      <w:bookmarkStart w:id="967" w:name="_Toc98823981"/>
      <w:bookmarkStart w:id="968" w:name="_Toc98859903"/>
      <w:bookmarkStart w:id="969" w:name="_Toc98884161"/>
      <w:bookmarkStart w:id="970" w:name="_Toc98857757"/>
      <w:bookmarkStart w:id="971" w:name="_Toc98856463"/>
      <w:bookmarkStart w:id="972" w:name="_Toc52531787"/>
      <w:bookmarkStart w:id="973" w:name="_Toc98860526"/>
      <w:bookmarkStart w:id="974" w:name="_Toc52792781"/>
      <w:bookmarkStart w:id="975" w:name="_Toc98823976"/>
      <w:bookmarkStart w:id="976" w:name="_Toc89416578"/>
      <w:bookmarkStart w:id="977" w:name="_Toc98860525"/>
      <w:bookmarkStart w:id="978" w:name="_Toc88654199"/>
      <w:bookmarkStart w:id="979" w:name="_Toc88642227"/>
      <w:bookmarkStart w:id="980" w:name="_Toc53064485"/>
      <w:bookmarkStart w:id="981" w:name="_Toc52544175"/>
      <w:bookmarkStart w:id="982" w:name="_Toc98857759"/>
      <w:bookmarkStart w:id="983" w:name="_Toc98857573"/>
      <w:bookmarkStart w:id="984" w:name="_Toc98823975"/>
      <w:bookmarkStart w:id="985" w:name="_Toc98859899"/>
      <w:bookmarkStart w:id="986" w:name="_Toc98860321"/>
      <w:bookmarkStart w:id="987" w:name="_Toc98857567"/>
      <w:bookmarkStart w:id="988" w:name="_Toc98860523"/>
      <w:bookmarkStart w:id="989" w:name="_Toc98860605"/>
      <w:bookmarkStart w:id="990" w:name="_Toc98856462"/>
      <w:bookmarkStart w:id="991" w:name="_Toc18235"/>
      <w:bookmarkStart w:id="992" w:name="_Toc16584"/>
      <w:bookmarkStart w:id="993" w:name="_Toc220"/>
      <w:bookmarkStart w:id="994" w:name="_Toc25373"/>
      <w:bookmarkStart w:id="995" w:name="_Toc3553488"/>
      <w:bookmarkStart w:id="996" w:name="_Toc19424"/>
      <w:bookmarkStart w:id="997" w:name="_Toc19949"/>
      <w:bookmarkStart w:id="998" w:name="_Toc22066"/>
      <w:bookmarkStart w:id="999" w:name="_Ref85210101"/>
      <w:bookmarkStart w:id="1000" w:name="_Ref86675962"/>
      <w:bookmarkStart w:id="1001" w:name="_Toc19088"/>
      <w:bookmarkStart w:id="1002" w:name="_Toc220647753"/>
      <w:bookmarkStart w:id="1003" w:name="_Toc9579"/>
      <w:bookmarkStart w:id="1004" w:name="_Toc12299"/>
      <w:bookmarkStart w:id="1005" w:name="_Toc93051174"/>
      <w:bookmarkStart w:id="1006" w:name="_Toc102074876"/>
      <w:bookmarkStart w:id="1007" w:name="_Toc108985914"/>
      <w:bookmarkStart w:id="1008" w:name="_Toc8989"/>
      <w:bookmarkStart w:id="1009" w:name="_Toc17395"/>
      <w:bookmarkStart w:id="1010" w:name="_Toc32630"/>
      <w:bookmarkStart w:id="1011" w:name="_Toc16001"/>
      <w:bookmarkStart w:id="1012" w:name="_Toc109420591"/>
      <w:bookmarkEnd w:id="830"/>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Pr>
          <w:rFonts w:eastAsia="MS Gothic"/>
          <w:lang w:eastAsia="ja-JP"/>
        </w:rPr>
        <w:t>Call Administrator</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14:paraId="6F5C8BE0" w14:textId="77777777" w:rsidR="001C7FFB" w:rsidRPr="00330B0F" w:rsidRDefault="002814B9">
      <w:pPr>
        <w:rPr>
          <w:rFonts w:eastAsia="Calibri" w:cs="Arial"/>
        </w:rPr>
      </w:pPr>
      <w:bookmarkStart w:id="1013" w:name="_Toc220647754"/>
      <w:r w:rsidRPr="003102E3">
        <w:rPr>
          <w:rFonts w:eastAsia="Calibri" w:cs="Arial"/>
        </w:rPr>
        <w:t xml:space="preserve">This Call for </w:t>
      </w:r>
      <w:r w:rsidRPr="003102E3">
        <w:rPr>
          <w:rFonts w:eastAsia="宋体" w:cs="Arial"/>
          <w:lang w:eastAsia="zh-CN"/>
        </w:rPr>
        <w:t>Evidence</w:t>
      </w:r>
      <w:r w:rsidRPr="003102E3">
        <w:rPr>
          <w:rFonts w:eastAsia="Calibri" w:cs="Arial"/>
        </w:rPr>
        <w:t xml:space="preserve"> is issued by WG2. The WG2 convenor serves as the administrator:</w:t>
      </w:r>
    </w:p>
    <w:p w14:paraId="4C6F09D5" w14:textId="77777777" w:rsidR="001C7FFB" w:rsidRPr="00AA6C04" w:rsidRDefault="002814B9">
      <w:pPr>
        <w:rPr>
          <w:rFonts w:eastAsia="Calibri" w:cs="Arial"/>
        </w:rPr>
      </w:pPr>
      <w:r w:rsidRPr="00E700A8">
        <w:rPr>
          <w:rFonts w:eastAsia="Calibri" w:cs="Arial"/>
        </w:rPr>
        <w:tab/>
        <w:t>Igor Curcio</w:t>
      </w:r>
    </w:p>
    <w:p w14:paraId="5AD91B27" w14:textId="77777777" w:rsidR="001C7FFB" w:rsidRPr="00D26E8A" w:rsidRDefault="002814B9">
      <w:pPr>
        <w:rPr>
          <w:rFonts w:eastAsia="Calibri" w:cs="Arial"/>
        </w:rPr>
      </w:pPr>
      <w:r w:rsidRPr="009E3B7E">
        <w:rPr>
          <w:rFonts w:eastAsia="Calibri" w:cs="Arial"/>
        </w:rPr>
        <w:tab/>
        <w:t>Convenor, WG2 MPEG Technical Requirements</w:t>
      </w:r>
    </w:p>
    <w:p w14:paraId="55F37AC9" w14:textId="77777777" w:rsidR="001C7FFB" w:rsidRPr="00AA6C04" w:rsidRDefault="002814B9">
      <w:pPr>
        <w:rPr>
          <w:rFonts w:eastAsia="Calibri" w:cs="Arial"/>
          <w:szCs w:val="20"/>
        </w:rPr>
      </w:pPr>
      <w:r w:rsidRPr="00E700A8">
        <w:rPr>
          <w:rFonts w:eastAsia="Calibri" w:cs="Arial"/>
          <w:szCs w:val="20"/>
        </w:rPr>
        <w:tab/>
      </w:r>
      <w:hyperlink r:id="rId22" w:history="1">
        <w:r w:rsidRPr="003B7BD1">
          <w:rPr>
            <w:rStyle w:val="afe"/>
            <w:rFonts w:eastAsia="Calibri"/>
            <w:szCs w:val="20"/>
          </w:rPr>
          <w:t>igor.curcio@nokia.com</w:t>
        </w:r>
      </w:hyperlink>
      <w:r w:rsidRPr="00E700A8">
        <w:rPr>
          <w:rFonts w:eastAsia="Calibri" w:cs="Arial"/>
          <w:szCs w:val="20"/>
        </w:rPr>
        <w:t xml:space="preserve"> </w:t>
      </w:r>
    </w:p>
    <w:p w14:paraId="78BA6621" w14:textId="77777777" w:rsidR="001C7FFB" w:rsidRPr="00E700A8" w:rsidRDefault="001C7FFB">
      <w:pPr>
        <w:rPr>
          <w:rFonts w:eastAsia="Calibri" w:cs="Arial"/>
          <w:color w:val="000000"/>
        </w:rPr>
      </w:pPr>
    </w:p>
    <w:p w14:paraId="21ECFC85" w14:textId="77777777" w:rsidR="001C7FFB" w:rsidRPr="009E3B7E" w:rsidRDefault="002814B9">
      <w:pPr>
        <w:rPr>
          <w:rFonts w:eastAsia="Calibri" w:cs="Arial"/>
          <w:color w:val="000000"/>
        </w:rPr>
      </w:pPr>
      <w:r w:rsidRPr="00AA6C04">
        <w:rPr>
          <w:rFonts w:eastAsia="Calibri" w:cs="Arial"/>
          <w:color w:val="000000"/>
        </w:rPr>
        <w:t>For any questions related to this Call for Evidence or associated evaluation procedures please contact the co-chairs of the VCM AhG:</w:t>
      </w:r>
    </w:p>
    <w:tbl>
      <w:tblPr>
        <w:tblStyle w:val="TableGrid5"/>
        <w:tblW w:w="0" w:type="auto"/>
        <w:tblLook w:val="04A0" w:firstRow="1" w:lastRow="0" w:firstColumn="1" w:lastColumn="0" w:noHBand="0" w:noVBand="1"/>
      </w:tblPr>
      <w:tblGrid>
        <w:gridCol w:w="4672"/>
        <w:gridCol w:w="4673"/>
      </w:tblGrid>
      <w:tr w:rsidR="001C7FFB" w14:paraId="526607B4" w14:textId="77777777">
        <w:tc>
          <w:tcPr>
            <w:tcW w:w="4675" w:type="dxa"/>
          </w:tcPr>
          <w:p w14:paraId="1BA04FF6" w14:textId="77777777" w:rsidR="001C7FFB" w:rsidRPr="003B7BD1" w:rsidRDefault="002814B9">
            <w:pPr>
              <w:spacing w:before="0" w:after="0"/>
              <w:rPr>
                <w:rFonts w:eastAsia="Calibri"/>
              </w:rPr>
            </w:pPr>
            <w:r w:rsidRPr="003B7BD1">
              <w:rPr>
                <w:rFonts w:eastAsia="Calibri" w:cs="Times New Roman"/>
              </w:rPr>
              <w:t>Chris Rosewarne</w:t>
            </w:r>
          </w:p>
          <w:p w14:paraId="70285B71" w14:textId="77777777" w:rsidR="001C7FFB" w:rsidRPr="003B7BD1" w:rsidRDefault="002814B9">
            <w:pPr>
              <w:spacing w:before="0" w:after="0"/>
              <w:rPr>
                <w:rFonts w:eastAsia="Calibri"/>
              </w:rPr>
            </w:pPr>
            <w:r w:rsidRPr="003B7BD1">
              <w:rPr>
                <w:rFonts w:eastAsia="Calibri" w:cs="Times New Roman"/>
              </w:rPr>
              <w:t>Canon</w:t>
            </w:r>
          </w:p>
          <w:p w14:paraId="5748FE67" w14:textId="77777777" w:rsidR="001C7FFB" w:rsidRPr="003B7BD1" w:rsidRDefault="00CC7476">
            <w:pPr>
              <w:spacing w:before="0" w:after="0"/>
              <w:rPr>
                <w:rFonts w:eastAsia="Calibri"/>
              </w:rPr>
            </w:pPr>
            <w:hyperlink r:id="rId23" w:history="1">
              <w:r w:rsidR="002814B9" w:rsidRPr="003B7BD1">
                <w:rPr>
                  <w:rStyle w:val="afe"/>
                  <w:rFonts w:eastAsia="Calibri" w:cs="Times New Roman"/>
                </w:rPr>
                <w:t>chris.rosewarne@canon.com.au</w:t>
              </w:r>
            </w:hyperlink>
          </w:p>
        </w:tc>
        <w:tc>
          <w:tcPr>
            <w:tcW w:w="4675" w:type="dxa"/>
          </w:tcPr>
          <w:p w14:paraId="2654951A" w14:textId="77777777" w:rsidR="001C7FFB" w:rsidRPr="003B7BD1" w:rsidRDefault="002814B9">
            <w:pPr>
              <w:spacing w:before="0" w:after="0"/>
              <w:rPr>
                <w:rFonts w:eastAsia="Calibri"/>
              </w:rPr>
            </w:pPr>
            <w:r w:rsidRPr="003B7BD1">
              <w:rPr>
                <w:rFonts w:eastAsia="Calibri" w:cs="Times New Roman"/>
              </w:rPr>
              <w:t>Yuan Zhang</w:t>
            </w:r>
          </w:p>
          <w:p w14:paraId="15E8DE90" w14:textId="77777777" w:rsidR="001C7FFB" w:rsidRPr="003B7BD1" w:rsidRDefault="002814B9">
            <w:pPr>
              <w:spacing w:before="0" w:after="0"/>
              <w:rPr>
                <w:rFonts w:eastAsia="Calibri"/>
              </w:rPr>
            </w:pPr>
            <w:r w:rsidRPr="003B7BD1">
              <w:rPr>
                <w:rFonts w:eastAsia="Calibri" w:cs="Times New Roman"/>
              </w:rPr>
              <w:t>China Telecom</w:t>
            </w:r>
          </w:p>
          <w:p w14:paraId="21AF052B" w14:textId="77777777" w:rsidR="001C7FFB" w:rsidRPr="003B7BD1" w:rsidRDefault="00CC7476">
            <w:pPr>
              <w:spacing w:before="0" w:after="0"/>
              <w:rPr>
                <w:rFonts w:eastAsia="Calibri"/>
              </w:rPr>
            </w:pPr>
            <w:hyperlink r:id="rId24" w:history="1">
              <w:r w:rsidR="002814B9" w:rsidRPr="003B7BD1">
                <w:rPr>
                  <w:rStyle w:val="afe"/>
                  <w:rFonts w:eastAsia="Calibri" w:cs="Times New Roman"/>
                </w:rPr>
                <w:t>zhangy666@chinatelecom.cn</w:t>
              </w:r>
            </w:hyperlink>
          </w:p>
        </w:tc>
      </w:tr>
      <w:tr w:rsidR="001C7FFB" w14:paraId="0822D164" w14:textId="77777777">
        <w:tc>
          <w:tcPr>
            <w:tcW w:w="4675" w:type="dxa"/>
          </w:tcPr>
          <w:p w14:paraId="2F42705D" w14:textId="77777777" w:rsidR="001C7FFB" w:rsidRPr="003B7BD1" w:rsidRDefault="002814B9">
            <w:pPr>
              <w:spacing w:before="0" w:after="0"/>
              <w:rPr>
                <w:rFonts w:eastAsia="Calibri"/>
              </w:rPr>
            </w:pPr>
            <w:r w:rsidRPr="003B7BD1">
              <w:rPr>
                <w:rFonts w:eastAsia="Calibri" w:cs="Times New Roman"/>
              </w:rPr>
              <w:t>Shan Liu</w:t>
            </w:r>
          </w:p>
          <w:p w14:paraId="22DD6FD0" w14:textId="77777777" w:rsidR="001C7FFB" w:rsidRPr="003B7BD1" w:rsidRDefault="002814B9">
            <w:pPr>
              <w:spacing w:before="0" w:after="0"/>
              <w:rPr>
                <w:rFonts w:eastAsia="Calibri"/>
              </w:rPr>
            </w:pPr>
            <w:r w:rsidRPr="003B7BD1">
              <w:rPr>
                <w:rFonts w:eastAsia="Calibri" w:cs="Times New Roman"/>
              </w:rPr>
              <w:t>Tencent</w:t>
            </w:r>
          </w:p>
          <w:p w14:paraId="241731BE" w14:textId="77777777" w:rsidR="001C7FFB" w:rsidRPr="003B7BD1" w:rsidRDefault="00CC7476">
            <w:pPr>
              <w:spacing w:before="0" w:after="0"/>
              <w:rPr>
                <w:rFonts w:eastAsia="Calibri"/>
              </w:rPr>
            </w:pPr>
            <w:hyperlink r:id="rId25" w:history="1">
              <w:r w:rsidR="002814B9" w:rsidRPr="003B7BD1">
                <w:rPr>
                  <w:rStyle w:val="afe"/>
                  <w:rFonts w:eastAsia="Calibri" w:cs="Times New Roman"/>
                </w:rPr>
                <w:t>shanl@tencent.com</w:t>
              </w:r>
            </w:hyperlink>
            <w:r w:rsidR="002814B9" w:rsidRPr="003B7BD1">
              <w:rPr>
                <w:rFonts w:eastAsia="Calibri" w:cs="Times New Roman"/>
              </w:rPr>
              <w:t xml:space="preserve"> </w:t>
            </w:r>
          </w:p>
        </w:tc>
        <w:tc>
          <w:tcPr>
            <w:tcW w:w="4675" w:type="dxa"/>
          </w:tcPr>
          <w:p w14:paraId="28DBFBD3" w14:textId="77777777" w:rsidR="001C7FFB" w:rsidRPr="003B7BD1" w:rsidRDefault="002814B9">
            <w:pPr>
              <w:spacing w:before="0" w:after="0"/>
              <w:rPr>
                <w:rFonts w:eastAsia="Calibri"/>
              </w:rPr>
            </w:pPr>
            <w:r w:rsidRPr="003B7BD1">
              <w:rPr>
                <w:rFonts w:eastAsia="Calibri" w:cs="Times New Roman"/>
              </w:rPr>
              <w:t>Christopher Hollmann</w:t>
            </w:r>
          </w:p>
          <w:p w14:paraId="1A58912A" w14:textId="77777777" w:rsidR="001C7FFB" w:rsidRPr="003B7BD1" w:rsidRDefault="002814B9">
            <w:pPr>
              <w:spacing w:before="0" w:after="0"/>
              <w:rPr>
                <w:rFonts w:eastAsia="Calibri"/>
              </w:rPr>
            </w:pPr>
            <w:r w:rsidRPr="003B7BD1">
              <w:rPr>
                <w:rFonts w:eastAsia="Calibri" w:cs="Times New Roman"/>
              </w:rPr>
              <w:t>Ericsson</w:t>
            </w:r>
          </w:p>
          <w:p w14:paraId="52C5C4FC" w14:textId="77777777" w:rsidR="001C7FFB" w:rsidRPr="003B7BD1" w:rsidRDefault="00CC7476">
            <w:pPr>
              <w:spacing w:before="0" w:after="0"/>
              <w:rPr>
                <w:rFonts w:eastAsia="Calibri"/>
              </w:rPr>
            </w:pPr>
            <w:hyperlink r:id="rId26" w:history="1">
              <w:r w:rsidR="002814B9" w:rsidRPr="003B7BD1">
                <w:rPr>
                  <w:rStyle w:val="afe"/>
                  <w:rFonts w:eastAsia="Calibri" w:cs="Times New Roman"/>
                </w:rPr>
                <w:t>christopher.hollmann@ericsson.com</w:t>
              </w:r>
            </w:hyperlink>
            <w:r w:rsidR="002814B9" w:rsidRPr="003B7BD1">
              <w:rPr>
                <w:rFonts w:eastAsia="Calibri" w:cs="Times New Roman"/>
              </w:rPr>
              <w:t xml:space="preserve"> </w:t>
            </w:r>
          </w:p>
        </w:tc>
      </w:tr>
    </w:tbl>
    <w:p w14:paraId="3AC794A3" w14:textId="77777777" w:rsidR="001C7FFB" w:rsidRDefault="002814B9">
      <w:pPr>
        <w:pStyle w:val="1"/>
        <w:rPr>
          <w:rFonts w:eastAsia="MS Gothic"/>
          <w:lang w:eastAsia="ja-JP"/>
        </w:rPr>
      </w:pPr>
      <w:bookmarkStart w:id="1014" w:name="_Toc102074881"/>
      <w:bookmarkStart w:id="1015" w:name="_Toc102074515"/>
      <w:bookmarkStart w:id="1016" w:name="_Toc102074880"/>
      <w:bookmarkStart w:id="1017" w:name="_Toc102074516"/>
      <w:bookmarkStart w:id="1018" w:name="_Toc102074877"/>
      <w:bookmarkStart w:id="1019" w:name="_Toc101979953"/>
      <w:bookmarkStart w:id="1020" w:name="_Toc87882273"/>
      <w:bookmarkStart w:id="1021" w:name="_Toc87888657"/>
      <w:bookmarkStart w:id="1022" w:name="_Toc102074879"/>
      <w:bookmarkStart w:id="1023" w:name="_Toc102074513"/>
      <w:bookmarkStart w:id="1024" w:name="_Toc102074517"/>
      <w:bookmarkStart w:id="1025" w:name="_Toc101979954"/>
      <w:bookmarkStart w:id="1026" w:name="_Toc101979956"/>
      <w:bookmarkStart w:id="1027" w:name="_Toc102074878"/>
      <w:bookmarkStart w:id="1028" w:name="_Toc101979952"/>
      <w:bookmarkStart w:id="1029" w:name="_Toc101979955"/>
      <w:bookmarkStart w:id="1030" w:name="_Toc102074514"/>
      <w:bookmarkStart w:id="1031" w:name="_Toc8430"/>
      <w:bookmarkStart w:id="1032" w:name="_Toc9066"/>
      <w:bookmarkStart w:id="1033" w:name="_Toc23440"/>
      <w:bookmarkStart w:id="1034" w:name="_Toc13669"/>
      <w:bookmarkStart w:id="1035" w:name="_Toc93051176"/>
      <w:bookmarkStart w:id="1036" w:name="_Toc671"/>
      <w:bookmarkStart w:id="1037" w:name="_Toc11503"/>
      <w:bookmarkStart w:id="1038" w:name="_Toc102074882"/>
      <w:bookmarkStart w:id="1039" w:name="_Toc32139"/>
      <w:bookmarkStart w:id="1040" w:name="_Toc619"/>
      <w:bookmarkStart w:id="1041" w:name="_Toc108985915"/>
      <w:bookmarkStart w:id="1042" w:name="_Toc31537"/>
      <w:bookmarkStart w:id="1043" w:name="_Toc7543"/>
      <w:bookmarkStart w:id="1044" w:name="_Toc32201"/>
      <w:bookmarkStart w:id="1045" w:name="_Toc12015"/>
      <w:bookmarkStart w:id="1046" w:name="_Toc4788"/>
      <w:bookmarkStart w:id="1047" w:name="_Toc29005"/>
      <w:bookmarkStart w:id="1048" w:name="_Toc109420592"/>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r>
        <w:rPr>
          <w:rFonts w:eastAsia="MS Gothic"/>
          <w:lang w:eastAsia="ja-JP"/>
        </w:rPr>
        <w:lastRenderedPageBreak/>
        <w:t>Email reflector</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14:paraId="159E0A9B" w14:textId="77777777" w:rsidR="001C7FFB" w:rsidRDefault="002814B9">
      <w:pPr>
        <w:rPr>
          <w:rFonts w:eastAsia="Calibri"/>
          <w:szCs w:val="32"/>
        </w:rPr>
      </w:pPr>
      <w:r>
        <w:rPr>
          <w:rFonts w:eastAsia="Calibri"/>
          <w:szCs w:val="32"/>
        </w:rPr>
        <w:t xml:space="preserve">For communication, usage of the reflector is encouraged: </w:t>
      </w:r>
      <w:hyperlink r:id="rId27" w:history="1">
        <w:r>
          <w:rPr>
            <w:rFonts w:eastAsia="Calibri"/>
            <w:color w:val="0563C1"/>
            <w:szCs w:val="32"/>
            <w:u w:val="single"/>
          </w:rPr>
          <w:t>mpeg-vcm@lists.aau.at</w:t>
        </w:r>
      </w:hyperlink>
    </w:p>
    <w:p w14:paraId="6B09AA88" w14:textId="77777777" w:rsidR="001C7FFB" w:rsidRDefault="002814B9">
      <w:pPr>
        <w:rPr>
          <w:rFonts w:eastAsia="Calibri"/>
          <w:szCs w:val="32"/>
        </w:rPr>
      </w:pPr>
      <w:r>
        <w:rPr>
          <w:rFonts w:eastAsia="Calibri"/>
          <w:szCs w:val="32"/>
        </w:rPr>
        <w:t xml:space="preserve">You can subscribe to the VCM reflector on the following webpage: </w:t>
      </w:r>
      <w:hyperlink r:id="rId28" w:history="1">
        <w:r>
          <w:rPr>
            <w:rFonts w:eastAsia="Calibri"/>
            <w:color w:val="0563C1"/>
            <w:szCs w:val="32"/>
            <w:u w:val="single"/>
          </w:rPr>
          <w:t>https://lists.aau.at/mailman/listinfo/mpeg-vcm</w:t>
        </w:r>
      </w:hyperlink>
    </w:p>
    <w:p w14:paraId="6CE01585" w14:textId="77777777" w:rsidR="001C7FFB" w:rsidRDefault="002814B9">
      <w:pPr>
        <w:rPr>
          <w:rFonts w:eastAsia="Calibri"/>
          <w:szCs w:val="32"/>
        </w:rPr>
      </w:pPr>
      <w:r>
        <w:rPr>
          <w:rFonts w:eastAsia="Calibri"/>
          <w:szCs w:val="32"/>
        </w:rPr>
        <w:t>Important information such as scheduling for AhG, BoG, or WG2 meetings may be shared via this reflector.</w:t>
      </w:r>
    </w:p>
    <w:p w14:paraId="6BA681BB" w14:textId="77777777" w:rsidR="001C7FFB" w:rsidRDefault="002814B9">
      <w:pPr>
        <w:rPr>
          <w:rFonts w:eastAsia="Calibri"/>
          <w:szCs w:val="32"/>
        </w:rPr>
      </w:pPr>
      <w:r>
        <w:rPr>
          <w:rFonts w:eastAsia="Calibri"/>
          <w:szCs w:val="32"/>
        </w:rPr>
        <w:t xml:space="preserve">WG2 is using the following reflector: </w:t>
      </w:r>
      <w:hyperlink r:id="rId29" w:history="1">
        <w:r>
          <w:rPr>
            <w:rFonts w:eastAsia="Calibri"/>
            <w:color w:val="0563C1"/>
            <w:szCs w:val="32"/>
            <w:u w:val="single"/>
          </w:rPr>
          <w:t>mpeg-req@lists.aau.at</w:t>
        </w:r>
      </w:hyperlink>
    </w:p>
    <w:p w14:paraId="6DCBCADB" w14:textId="77777777" w:rsidR="001C7FFB" w:rsidRDefault="002814B9">
      <w:pPr>
        <w:rPr>
          <w:rFonts w:eastAsia="Calibri"/>
          <w:szCs w:val="32"/>
        </w:rPr>
      </w:pPr>
      <w:r>
        <w:rPr>
          <w:rFonts w:eastAsia="Calibri"/>
          <w:szCs w:val="32"/>
        </w:rPr>
        <w:t xml:space="preserve">You can subscribe to the WG2 reflector on the following webpage: </w:t>
      </w:r>
      <w:hyperlink r:id="rId30" w:history="1">
        <w:r>
          <w:rPr>
            <w:rFonts w:eastAsia="Calibri"/>
            <w:color w:val="0563C1"/>
            <w:szCs w:val="32"/>
            <w:u w:val="single"/>
          </w:rPr>
          <w:t>https://lists.aau.at/mailman/listinfo/mpeg-req</w:t>
        </w:r>
      </w:hyperlink>
      <w:r>
        <w:rPr>
          <w:rFonts w:eastAsia="Calibri"/>
          <w:szCs w:val="32"/>
        </w:rPr>
        <w:t xml:space="preserve"> </w:t>
      </w:r>
    </w:p>
    <w:p w14:paraId="180DF9D0" w14:textId="77777777" w:rsidR="001C7FFB" w:rsidRDefault="001C7FFB">
      <w:pPr>
        <w:rPr>
          <w:rFonts w:eastAsia="Calibri"/>
        </w:rPr>
      </w:pPr>
    </w:p>
    <w:bookmarkStart w:id="1049" w:name="_Toc109420593" w:displacedByCustomXml="next"/>
    <w:bookmarkStart w:id="1050" w:name="_Toc4320" w:displacedByCustomXml="next"/>
    <w:bookmarkStart w:id="1051" w:name="_Toc108985916" w:displacedByCustomXml="next"/>
    <w:bookmarkStart w:id="1052" w:name="_Toc9693" w:displacedByCustomXml="next"/>
    <w:bookmarkStart w:id="1053" w:name="_Toc32714" w:displacedByCustomXml="next"/>
    <w:bookmarkStart w:id="1054" w:name="_Toc28437" w:displacedByCustomXml="next"/>
    <w:bookmarkStart w:id="1055" w:name="_Toc29720" w:displacedByCustomXml="next"/>
    <w:bookmarkStart w:id="1056" w:name="_Toc7914" w:displacedByCustomXml="next"/>
    <w:bookmarkStart w:id="1057" w:name="_Toc8551" w:displacedByCustomXml="next"/>
    <w:bookmarkStart w:id="1058" w:name="_Toc29510" w:displacedByCustomXml="next"/>
    <w:bookmarkStart w:id="1059" w:name="_Toc19307" w:displacedByCustomXml="next"/>
    <w:bookmarkStart w:id="1060" w:name="_Toc7968" w:displacedByCustomXml="next"/>
    <w:bookmarkStart w:id="1061" w:name="_Toc102074883" w:displacedByCustomXml="next"/>
    <w:bookmarkStart w:id="1062" w:name="_Toc1619" w:displacedByCustomXml="next"/>
    <w:bookmarkStart w:id="1063" w:name="_Toc23701" w:displacedByCustomXml="next"/>
    <w:bookmarkStart w:id="1064" w:name="_Toc20796" w:displacedByCustomXml="next"/>
    <w:bookmarkStart w:id="1065" w:name="_Toc23946" w:displacedByCustomXml="next"/>
    <w:sdt>
      <w:sdtPr>
        <w:rPr>
          <w:rFonts w:cs="Times New Roman"/>
          <w:b w:val="0"/>
          <w:bCs w:val="0"/>
          <w:kern w:val="0"/>
          <w:sz w:val="20"/>
          <w:szCs w:val="24"/>
        </w:rPr>
        <w:id w:val="-1211953792"/>
      </w:sdtPr>
      <w:sdtEndPr/>
      <w:sdtContent>
        <w:p w14:paraId="6B356A4A" w14:textId="77777777" w:rsidR="001C7FFB" w:rsidRDefault="002814B9">
          <w:pPr>
            <w:pStyle w:val="1"/>
            <w:pageBreakBefore w:val="0"/>
          </w:pPr>
          <w:r>
            <w:t>References</w:t>
          </w:r>
          <w:bookmarkEnd w:id="1065"/>
          <w:bookmarkEnd w:id="1064"/>
          <w:bookmarkEnd w:id="1063"/>
          <w:bookmarkEnd w:id="1062"/>
          <w:bookmarkEnd w:id="1061"/>
          <w:bookmarkEnd w:id="1060"/>
          <w:bookmarkEnd w:id="1059"/>
          <w:bookmarkEnd w:id="1058"/>
          <w:bookmarkEnd w:id="1057"/>
          <w:bookmarkEnd w:id="1056"/>
          <w:bookmarkEnd w:id="1055"/>
          <w:bookmarkEnd w:id="1054"/>
          <w:bookmarkEnd w:id="1053"/>
          <w:bookmarkEnd w:id="1052"/>
          <w:bookmarkEnd w:id="1051"/>
          <w:bookmarkEnd w:id="1050"/>
          <w:bookmarkEnd w:id="1049"/>
        </w:p>
        <w:sdt>
          <w:sdtPr>
            <w:rPr>
              <w:rFonts w:cs="Arial"/>
            </w:rPr>
            <w:id w:val="-573587230"/>
          </w:sdtPr>
          <w:sdtEndPr/>
          <w:sdtContent>
            <w:p w14:paraId="2BDC691A" w14:textId="77777777" w:rsidR="000920AE" w:rsidRDefault="002814B9">
              <w:pPr>
                <w:rPr>
                  <w:rFonts w:ascii="Times New Roman" w:eastAsia="宋体" w:hAnsi="Times New Roman"/>
                  <w:noProof/>
                  <w:szCs w:val="20"/>
                  <w:lang w:val="en-AU" w:eastAsia="en-AU"/>
                </w:rPr>
              </w:pPr>
              <w:r w:rsidRPr="003102E3">
                <w:rPr>
                  <w:rFonts w:cs="Arial"/>
                </w:rPr>
                <w:fldChar w:fldCharType="begin"/>
              </w:r>
              <w:r w:rsidRPr="003B7BD1">
                <w:rPr>
                  <w:rFonts w:cs="Arial"/>
                </w:rPr>
                <w:instrText xml:space="preserve"> BIBLIOGRAPHY </w:instrText>
              </w:r>
              <w:r w:rsidRPr="003102E3">
                <w:rPr>
                  <w:rFonts w:cs="Arial"/>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8"/>
                <w:gridCol w:w="9057"/>
              </w:tblGrid>
              <w:tr w:rsidR="000920AE" w14:paraId="3B1BF0E1" w14:textId="77777777">
                <w:trPr>
                  <w:divId w:val="1737238848"/>
                  <w:tblCellSpacing w:w="15" w:type="dxa"/>
                </w:trPr>
                <w:tc>
                  <w:tcPr>
                    <w:tcW w:w="50" w:type="pct"/>
                    <w:hideMark/>
                  </w:tcPr>
                  <w:p w14:paraId="17A5BE63" w14:textId="36EFE2CB" w:rsidR="000920AE" w:rsidRDefault="000920AE">
                    <w:pPr>
                      <w:pStyle w:val="afff1"/>
                      <w:rPr>
                        <w:noProof/>
                        <w:sz w:val="24"/>
                      </w:rPr>
                    </w:pPr>
                    <w:r>
                      <w:rPr>
                        <w:noProof/>
                      </w:rPr>
                      <w:t xml:space="preserve">[1] </w:t>
                    </w:r>
                  </w:p>
                </w:tc>
                <w:tc>
                  <w:tcPr>
                    <w:tcW w:w="0" w:type="auto"/>
                    <w:hideMark/>
                  </w:tcPr>
                  <w:p w14:paraId="4C859117" w14:textId="77777777" w:rsidR="000920AE" w:rsidRDefault="000920AE">
                    <w:pPr>
                      <w:pStyle w:val="afff1"/>
                      <w:rPr>
                        <w:noProof/>
                      </w:rPr>
                    </w:pPr>
                    <w:r>
                      <w:rPr>
                        <w:noProof/>
                      </w:rPr>
                      <w:t>"N00190 Use cases and draft requirements for Video Coding for Machines," Online.</w:t>
                    </w:r>
                  </w:p>
                </w:tc>
              </w:tr>
              <w:tr w:rsidR="000920AE" w14:paraId="26876312" w14:textId="77777777">
                <w:trPr>
                  <w:divId w:val="1737238848"/>
                  <w:tblCellSpacing w:w="15" w:type="dxa"/>
                </w:trPr>
                <w:tc>
                  <w:tcPr>
                    <w:tcW w:w="50" w:type="pct"/>
                    <w:hideMark/>
                  </w:tcPr>
                  <w:p w14:paraId="39F4B331" w14:textId="77777777" w:rsidR="000920AE" w:rsidRDefault="000920AE">
                    <w:pPr>
                      <w:pStyle w:val="afff1"/>
                      <w:rPr>
                        <w:noProof/>
                      </w:rPr>
                    </w:pPr>
                    <w:r>
                      <w:rPr>
                        <w:noProof/>
                      </w:rPr>
                      <w:t xml:space="preserve">[2] </w:t>
                    </w:r>
                  </w:p>
                </w:tc>
                <w:tc>
                  <w:tcPr>
                    <w:tcW w:w="0" w:type="auto"/>
                    <w:hideMark/>
                  </w:tcPr>
                  <w:p w14:paraId="7B8B3544" w14:textId="77777777" w:rsidR="000920AE" w:rsidRDefault="000920AE">
                    <w:pPr>
                      <w:pStyle w:val="afff1"/>
                      <w:rPr>
                        <w:noProof/>
                      </w:rPr>
                    </w:pPr>
                    <w:r>
                      <w:rPr>
                        <w:noProof/>
                      </w:rPr>
                      <w:t>"Detectron2, https://github.com/facebookresearch/detectron2," Facebook AI Research.</w:t>
                    </w:r>
                  </w:p>
                </w:tc>
              </w:tr>
              <w:tr w:rsidR="000920AE" w14:paraId="0B4816E1" w14:textId="77777777">
                <w:trPr>
                  <w:divId w:val="1737238848"/>
                  <w:tblCellSpacing w:w="15" w:type="dxa"/>
                </w:trPr>
                <w:tc>
                  <w:tcPr>
                    <w:tcW w:w="50" w:type="pct"/>
                    <w:hideMark/>
                  </w:tcPr>
                  <w:p w14:paraId="32F07CA3" w14:textId="77777777" w:rsidR="000920AE" w:rsidRDefault="000920AE">
                    <w:pPr>
                      <w:pStyle w:val="afff1"/>
                      <w:rPr>
                        <w:noProof/>
                      </w:rPr>
                    </w:pPr>
                    <w:r>
                      <w:rPr>
                        <w:noProof/>
                      </w:rPr>
                      <w:t xml:space="preserve">[3] </w:t>
                    </w:r>
                  </w:p>
                </w:tc>
                <w:tc>
                  <w:tcPr>
                    <w:tcW w:w="0" w:type="auto"/>
                    <w:hideMark/>
                  </w:tcPr>
                  <w:p w14:paraId="4EEA3D8D" w14:textId="77777777" w:rsidR="000920AE" w:rsidRDefault="000920AE">
                    <w:pPr>
                      <w:pStyle w:val="afff1"/>
                      <w:rPr>
                        <w:noProof/>
                      </w:rPr>
                    </w:pPr>
                    <w:r>
                      <w:rPr>
                        <w:noProof/>
                      </w:rPr>
                      <w:t>"Towards-Real-Time-MOT, https://github.com/Zhongdao/Towards-Realtime-MOT," Online.</w:t>
                    </w:r>
                  </w:p>
                </w:tc>
              </w:tr>
              <w:tr w:rsidR="000920AE" w14:paraId="1F7B4C3A" w14:textId="77777777">
                <w:trPr>
                  <w:divId w:val="1737238848"/>
                  <w:tblCellSpacing w:w="15" w:type="dxa"/>
                </w:trPr>
                <w:tc>
                  <w:tcPr>
                    <w:tcW w:w="50" w:type="pct"/>
                    <w:hideMark/>
                  </w:tcPr>
                  <w:p w14:paraId="67A2623E" w14:textId="77777777" w:rsidR="000920AE" w:rsidRDefault="000920AE">
                    <w:pPr>
                      <w:pStyle w:val="afff1"/>
                      <w:rPr>
                        <w:noProof/>
                      </w:rPr>
                    </w:pPr>
                    <w:r>
                      <w:rPr>
                        <w:noProof/>
                      </w:rPr>
                      <w:t xml:space="preserve">[4] </w:t>
                    </w:r>
                  </w:p>
                </w:tc>
                <w:tc>
                  <w:tcPr>
                    <w:tcW w:w="0" w:type="auto"/>
                    <w:hideMark/>
                  </w:tcPr>
                  <w:p w14:paraId="5B9FE0AE" w14:textId="77777777" w:rsidR="000920AE" w:rsidRDefault="000920AE">
                    <w:pPr>
                      <w:pStyle w:val="afff1"/>
                      <w:rPr>
                        <w:noProof/>
                      </w:rPr>
                    </w:pPr>
                    <w:r>
                      <w:rPr>
                        <w:noProof/>
                      </w:rPr>
                      <w:t xml:space="preserve">M. Everingham, L. Van Gool, C. K. Williams, J. Winn and A. Zisserman, "The Pascal Visual Object Classes (VOC) Challenge," </w:t>
                    </w:r>
                    <w:r>
                      <w:rPr>
                        <w:i/>
                        <w:iCs/>
                        <w:noProof/>
                      </w:rPr>
                      <w:t xml:space="preserve">International Journal of Computer Vision, </w:t>
                    </w:r>
                    <w:r>
                      <w:rPr>
                        <w:noProof/>
                      </w:rPr>
                      <w:t xml:space="preserve">vol. 88, no. 2, pp. :303-338., 2010. </w:t>
                    </w:r>
                  </w:p>
                </w:tc>
              </w:tr>
              <w:tr w:rsidR="000920AE" w14:paraId="413772A0" w14:textId="77777777">
                <w:trPr>
                  <w:divId w:val="1737238848"/>
                  <w:tblCellSpacing w:w="15" w:type="dxa"/>
                </w:trPr>
                <w:tc>
                  <w:tcPr>
                    <w:tcW w:w="50" w:type="pct"/>
                    <w:hideMark/>
                  </w:tcPr>
                  <w:p w14:paraId="58281ED1" w14:textId="77777777" w:rsidR="000920AE" w:rsidRDefault="000920AE">
                    <w:pPr>
                      <w:pStyle w:val="afff1"/>
                      <w:rPr>
                        <w:noProof/>
                      </w:rPr>
                    </w:pPr>
                    <w:r>
                      <w:rPr>
                        <w:noProof/>
                      </w:rPr>
                      <w:t xml:space="preserve">[5] </w:t>
                    </w:r>
                  </w:p>
                </w:tc>
                <w:tc>
                  <w:tcPr>
                    <w:tcW w:w="0" w:type="auto"/>
                    <w:hideMark/>
                  </w:tcPr>
                  <w:p w14:paraId="16331849" w14:textId="77777777" w:rsidR="000920AE" w:rsidRDefault="000920AE">
                    <w:pPr>
                      <w:pStyle w:val="afff1"/>
                      <w:rPr>
                        <w:noProof/>
                      </w:rPr>
                    </w:pPr>
                    <w:r>
                      <w:rPr>
                        <w:noProof/>
                      </w:rPr>
                      <w:t xml:space="preserve">M. Everingham, S. A. Eslami, L. Van Gool, C. K. Williams, J. Winn and A. Zisserman, "The Pascal Visual Object Classes Challenge: A Retrospective," </w:t>
                    </w:r>
                    <w:r>
                      <w:rPr>
                        <w:i/>
                        <w:iCs/>
                        <w:noProof/>
                      </w:rPr>
                      <w:t xml:space="preserve">International Journal of Computer Vision, </w:t>
                    </w:r>
                    <w:r>
                      <w:rPr>
                        <w:noProof/>
                      </w:rPr>
                      <w:t xml:space="preserve">vol. 111, no. 1, pp. 98-136., 2015. </w:t>
                    </w:r>
                  </w:p>
                </w:tc>
              </w:tr>
              <w:tr w:rsidR="000920AE" w14:paraId="0754DCD2" w14:textId="77777777">
                <w:trPr>
                  <w:divId w:val="1737238848"/>
                  <w:tblCellSpacing w:w="15" w:type="dxa"/>
                </w:trPr>
                <w:tc>
                  <w:tcPr>
                    <w:tcW w:w="50" w:type="pct"/>
                    <w:hideMark/>
                  </w:tcPr>
                  <w:p w14:paraId="07353042" w14:textId="77777777" w:rsidR="000920AE" w:rsidRDefault="000920AE">
                    <w:pPr>
                      <w:pStyle w:val="afff1"/>
                      <w:rPr>
                        <w:noProof/>
                      </w:rPr>
                    </w:pPr>
                    <w:r>
                      <w:rPr>
                        <w:noProof/>
                      </w:rPr>
                      <w:t xml:space="preserve">[6] </w:t>
                    </w:r>
                  </w:p>
                </w:tc>
                <w:tc>
                  <w:tcPr>
                    <w:tcW w:w="0" w:type="auto"/>
                    <w:hideMark/>
                  </w:tcPr>
                  <w:p w14:paraId="1E88F612" w14:textId="77777777" w:rsidR="000920AE" w:rsidRDefault="000920AE">
                    <w:pPr>
                      <w:pStyle w:val="afff1"/>
                      <w:rPr>
                        <w:noProof/>
                      </w:rPr>
                    </w:pPr>
                    <w:r>
                      <w:rPr>
                        <w:noProof/>
                      </w:rPr>
                      <w:t>K. Bernardin, A. Elbs and A. Stiefelhagen, "Multiple Object Tracking Performance Metrics and Evaluation in a Smart Room Environment," Sixth IEEE International Workshop on Visual Surveillance in Conjunction with ECCV, May 2008.</w:t>
                    </w:r>
                  </w:p>
                </w:tc>
              </w:tr>
            </w:tbl>
            <w:p w14:paraId="5DA81451" w14:textId="77777777" w:rsidR="000920AE" w:rsidRDefault="000920AE">
              <w:pPr>
                <w:divId w:val="1737238848"/>
                <w:rPr>
                  <w:noProof/>
                </w:rPr>
              </w:pPr>
            </w:p>
            <w:p w14:paraId="69B8D02A" w14:textId="77777777" w:rsidR="001C7FFB" w:rsidRPr="003102E3" w:rsidRDefault="002814B9">
              <w:pPr>
                <w:rPr>
                  <w:rFonts w:cs="Arial"/>
                </w:rPr>
              </w:pPr>
              <w:r w:rsidRPr="003102E3">
                <w:rPr>
                  <w:rFonts w:cs="Arial"/>
                  <w:b/>
                  <w:bCs/>
                </w:rPr>
                <w:fldChar w:fldCharType="end"/>
              </w:r>
            </w:p>
          </w:sdtContent>
        </w:sdt>
        <w:p w14:paraId="7216DBE8" w14:textId="77777777" w:rsidR="001C7FFB" w:rsidRPr="003102E3" w:rsidRDefault="00CC7476">
          <w:pPr>
            <w:rPr>
              <w:rFonts w:cs="Arial"/>
            </w:rPr>
          </w:pPr>
        </w:p>
      </w:sdtContent>
    </w:sdt>
    <w:p w14:paraId="71FF4EC3" w14:textId="77777777" w:rsidR="001C7FFB" w:rsidRPr="003102E3" w:rsidRDefault="001C7FFB">
      <w:pPr>
        <w:rPr>
          <w:rFonts w:cs="Arial"/>
        </w:rPr>
      </w:pPr>
    </w:p>
    <w:p w14:paraId="6A7D75DD" w14:textId="77777777" w:rsidR="001C7FFB" w:rsidRPr="00E700A8" w:rsidRDefault="001C7FFB">
      <w:pPr>
        <w:rPr>
          <w:rFonts w:cs="Arial"/>
        </w:rPr>
      </w:pPr>
    </w:p>
    <w:p w14:paraId="6A1F9632" w14:textId="77777777" w:rsidR="001C7FFB" w:rsidRPr="00AA6C04" w:rsidRDefault="001C7FFB">
      <w:pPr>
        <w:rPr>
          <w:rFonts w:cs="Arial"/>
        </w:rPr>
      </w:pPr>
    </w:p>
    <w:p w14:paraId="58D1E01E" w14:textId="77777777" w:rsidR="001C7FFB" w:rsidRPr="009E3B7E" w:rsidRDefault="001C7FFB" w:rsidP="003B7BD1">
      <w:pPr>
        <w:spacing w:before="0" w:after="0"/>
        <w:rPr>
          <w:rFonts w:eastAsia="Calibri" w:cs="Arial"/>
        </w:rPr>
      </w:pPr>
      <w:bookmarkStart w:id="1066" w:name="_Toc87008015"/>
      <w:bookmarkStart w:id="1067" w:name="_Toc86926655"/>
      <w:bookmarkStart w:id="1068" w:name="_Toc87888659"/>
      <w:bookmarkStart w:id="1069" w:name="_Toc87882275"/>
      <w:bookmarkEnd w:id="1013"/>
      <w:bookmarkEnd w:id="1066"/>
      <w:bookmarkEnd w:id="1067"/>
      <w:bookmarkEnd w:id="1068"/>
      <w:bookmarkEnd w:id="1069"/>
    </w:p>
    <w:p w14:paraId="0AB8FE6C" w14:textId="793F45F1" w:rsidR="001C7FFB" w:rsidRPr="003B7BD1" w:rsidRDefault="002814B9" w:rsidP="003B7BD1">
      <w:pPr>
        <w:tabs>
          <w:tab w:val="left" w:pos="450"/>
          <w:tab w:val="left" w:pos="1191"/>
          <w:tab w:val="left" w:pos="1588"/>
          <w:tab w:val="left" w:pos="1985"/>
        </w:tabs>
        <w:overflowPunct w:val="0"/>
        <w:autoSpaceDE w:val="0"/>
        <w:autoSpaceDN w:val="0"/>
        <w:adjustRightInd w:val="0"/>
        <w:spacing w:before="360" w:after="240" w:line="310" w:lineRule="exact"/>
        <w:jc w:val="both"/>
        <w:textAlignment w:val="baseline"/>
        <w:outlineLvl w:val="0"/>
        <w:rPr>
          <w:rFonts w:eastAsia="MS Mincho" w:cs="Arial"/>
          <w:b/>
          <w:bCs/>
          <w:caps/>
          <w:sz w:val="28"/>
          <w:szCs w:val="28"/>
          <w:lang w:val="en-GB" w:eastAsia="ja-JP"/>
        </w:rPr>
      </w:pPr>
      <w:bookmarkStart w:id="1070" w:name="_Toc53558082"/>
      <w:bookmarkStart w:id="1071" w:name="_Toc53558023"/>
      <w:bookmarkStart w:id="1072" w:name="_Toc53558090"/>
      <w:bookmarkStart w:id="1073" w:name="_Toc53558134"/>
      <w:bookmarkStart w:id="1074" w:name="_Toc53558117"/>
      <w:bookmarkStart w:id="1075" w:name="_Toc53558062"/>
      <w:bookmarkStart w:id="1076" w:name="_Toc53558083"/>
      <w:bookmarkStart w:id="1077" w:name="_Toc53558084"/>
      <w:bookmarkStart w:id="1078" w:name="_Toc53558091"/>
      <w:bookmarkStart w:id="1079" w:name="_Toc53558136"/>
      <w:bookmarkStart w:id="1080" w:name="_Toc53558081"/>
      <w:bookmarkStart w:id="1081" w:name="_Toc53558024"/>
      <w:bookmarkStart w:id="1082" w:name="_Toc53558064"/>
      <w:bookmarkStart w:id="1083" w:name="_Toc53558124"/>
      <w:bookmarkStart w:id="1084" w:name="_Toc53558058"/>
      <w:bookmarkStart w:id="1085" w:name="_Toc53558088"/>
      <w:bookmarkStart w:id="1086" w:name="_Toc53558086"/>
      <w:bookmarkStart w:id="1087" w:name="_Toc53558025"/>
      <w:bookmarkStart w:id="1088" w:name="_Toc53558026"/>
      <w:bookmarkStart w:id="1089" w:name="_Toc53558077"/>
      <w:bookmarkStart w:id="1090" w:name="_Toc53558123"/>
      <w:bookmarkStart w:id="1091" w:name="_Toc53558092"/>
      <w:bookmarkStart w:id="1092" w:name="_Toc53558122"/>
      <w:bookmarkStart w:id="1093" w:name="_Toc53558055"/>
      <w:bookmarkStart w:id="1094" w:name="_Toc53558135"/>
      <w:bookmarkStart w:id="1095" w:name="_Toc53558043"/>
      <w:bookmarkStart w:id="1096" w:name="_Toc53558044"/>
      <w:bookmarkStart w:id="1097" w:name="_Toc53558085"/>
      <w:bookmarkStart w:id="1098" w:name="_Toc53558045"/>
      <w:bookmarkStart w:id="1099" w:name="_Toc53558039"/>
      <w:bookmarkStart w:id="1100" w:name="_Toc53558087"/>
      <w:bookmarkStart w:id="1101" w:name="_Toc53558063"/>
      <w:bookmarkStart w:id="1102" w:name="_Toc53558121"/>
      <w:bookmarkStart w:id="1103" w:name="_Toc53558120"/>
      <w:bookmarkStart w:id="1104" w:name="_Toc53558119"/>
      <w:bookmarkStart w:id="1105" w:name="_Toc53558036"/>
      <w:bookmarkStart w:id="1106" w:name="_Toc53558074"/>
      <w:bookmarkStart w:id="1107" w:name="_Toc53558042"/>
      <w:bookmarkStart w:id="1108" w:name="_Toc53558080"/>
      <w:bookmarkStart w:id="1109" w:name="_Toc53558089"/>
      <w:bookmarkStart w:id="1110" w:name="_Toc53558061"/>
      <w:bookmarkStart w:id="1111" w:name="_Toc53558118"/>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r w:rsidRPr="003B7BD1">
        <w:rPr>
          <w:rFonts w:eastAsia="Calibri" w:cs="Arial"/>
          <w:color w:val="000000"/>
        </w:rPr>
        <w:br w:type="page"/>
      </w:r>
      <w:bookmarkStart w:id="1112" w:name="_Toc6152"/>
      <w:bookmarkStart w:id="1113" w:name="_Toc93051180"/>
      <w:bookmarkStart w:id="1114" w:name="_Toc8016"/>
      <w:bookmarkStart w:id="1115" w:name="_Toc32182"/>
      <w:bookmarkStart w:id="1116" w:name="_Toc30252"/>
      <w:bookmarkStart w:id="1117" w:name="_Toc108985918"/>
      <w:bookmarkStart w:id="1118" w:name="_Toc18271"/>
      <w:bookmarkStart w:id="1119" w:name="_Toc23452"/>
      <w:bookmarkStart w:id="1120" w:name="_Toc17290"/>
      <w:bookmarkStart w:id="1121" w:name="_Toc102074886"/>
      <w:bookmarkStart w:id="1122" w:name="_Toc17942"/>
      <w:bookmarkStart w:id="1123" w:name="_Toc8586"/>
      <w:bookmarkStart w:id="1124" w:name="_Toc23546"/>
      <w:bookmarkStart w:id="1125" w:name="_Toc16139"/>
      <w:bookmarkStart w:id="1126" w:name="_Toc30740"/>
      <w:bookmarkStart w:id="1127" w:name="_Toc109420594"/>
      <w:r w:rsidRPr="003B7BD1">
        <w:rPr>
          <w:rFonts w:eastAsia="MS Mincho" w:cs="Arial"/>
          <w:b/>
          <w:bCs/>
          <w:caps/>
          <w:sz w:val="28"/>
          <w:szCs w:val="28"/>
          <w:lang w:val="en-GB" w:eastAsia="ja-JP"/>
        </w:rPr>
        <w:lastRenderedPageBreak/>
        <w:t>Appendix A: Detailed description of test datasets</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14:paraId="07F46C97" w14:textId="401E07F9" w:rsidR="009B36B0" w:rsidRPr="00691C35" w:rsidRDefault="009B36B0" w:rsidP="009B36B0">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
          <w:bCs/>
          <w:sz w:val="26"/>
          <w:szCs w:val="28"/>
          <w:lang w:val="en-GB" w:eastAsia="ja-JP"/>
        </w:rPr>
      </w:pPr>
      <w:bookmarkStart w:id="1128" w:name="_Toc87888664"/>
      <w:bookmarkStart w:id="1129" w:name="_Toc109420595"/>
      <w:bookmarkStart w:id="1130" w:name="_Toc750"/>
      <w:bookmarkStart w:id="1131" w:name="_Toc7283"/>
      <w:bookmarkStart w:id="1132" w:name="_Toc2053"/>
      <w:bookmarkStart w:id="1133" w:name="_Toc22819"/>
      <w:bookmarkStart w:id="1134" w:name="_Toc28731"/>
      <w:bookmarkStart w:id="1135" w:name="_Toc5077"/>
      <w:bookmarkStart w:id="1136" w:name="_Toc102074887"/>
      <w:bookmarkStart w:id="1137" w:name="_Toc29272"/>
      <w:bookmarkStart w:id="1138" w:name="_Toc10650"/>
      <w:bookmarkStart w:id="1139" w:name="_Toc9868"/>
      <w:bookmarkStart w:id="1140" w:name="_Toc27714"/>
      <w:bookmarkStart w:id="1141" w:name="_Toc14839"/>
      <w:bookmarkStart w:id="1142" w:name="_Toc12095"/>
      <w:bookmarkStart w:id="1143" w:name="_Toc30472"/>
      <w:bookmarkStart w:id="1144" w:name="_Toc93051181"/>
      <w:bookmarkStart w:id="1145" w:name="_Toc299"/>
      <w:bookmarkEnd w:id="1128"/>
      <w:r w:rsidRPr="00691C35">
        <w:rPr>
          <w:rFonts w:eastAsia="宋体" w:cs="Arial"/>
          <w:b/>
          <w:bCs/>
          <w:sz w:val="26"/>
          <w:szCs w:val="28"/>
          <w:lang w:eastAsia="zh-CN"/>
        </w:rPr>
        <w:t>A</w:t>
      </w:r>
      <w:r w:rsidRPr="00691C35">
        <w:rPr>
          <w:rFonts w:eastAsia="MS Mincho" w:cs="Arial"/>
          <w:b/>
          <w:bCs/>
          <w:sz w:val="26"/>
          <w:szCs w:val="28"/>
          <w:lang w:val="en-GB" w:eastAsia="ja-JP"/>
        </w:rPr>
        <w:t>.</w:t>
      </w:r>
      <w:r>
        <w:rPr>
          <w:rFonts w:eastAsia="MS Mincho" w:cs="Arial"/>
          <w:b/>
          <w:bCs/>
          <w:sz w:val="26"/>
          <w:szCs w:val="28"/>
          <w:lang w:val="en-GB" w:eastAsia="ja-JP"/>
        </w:rPr>
        <w:t>1</w:t>
      </w:r>
      <w:r w:rsidRPr="00691C35">
        <w:rPr>
          <w:rFonts w:eastAsia="MS Mincho" w:cs="Arial"/>
          <w:b/>
          <w:bCs/>
          <w:sz w:val="26"/>
          <w:szCs w:val="28"/>
          <w:lang w:val="en-GB" w:eastAsia="ja-JP"/>
        </w:rPr>
        <w:t xml:space="preserve"> Dataset </w:t>
      </w:r>
      <w:r>
        <w:rPr>
          <w:rFonts w:eastAsia="MS Mincho" w:cs="Arial"/>
          <w:b/>
          <w:bCs/>
          <w:sz w:val="26"/>
          <w:szCs w:val="28"/>
          <w:lang w:val="en-GB" w:eastAsia="ja-JP"/>
        </w:rPr>
        <w:t>1</w:t>
      </w:r>
      <w:r w:rsidRPr="00691C35">
        <w:rPr>
          <w:rFonts w:eastAsia="MS Mincho" w:cs="Arial"/>
          <w:b/>
          <w:bCs/>
          <w:sz w:val="26"/>
          <w:szCs w:val="28"/>
          <w:lang w:val="en-GB" w:eastAsia="ja-JP"/>
        </w:rPr>
        <w:t>: Tencent Video Dataset (TVD)</w:t>
      </w:r>
      <w:bookmarkEnd w:id="1129"/>
    </w:p>
    <w:p w14:paraId="46F6876A" w14:textId="77777777" w:rsidR="009B36B0" w:rsidRPr="003102E3" w:rsidRDefault="009B36B0" w:rsidP="009B36B0">
      <w:pPr>
        <w:rPr>
          <w:rFonts w:eastAsia="宋体" w:cs="Arial"/>
          <w:lang w:eastAsia="zh-CN"/>
        </w:rPr>
      </w:pPr>
      <w:r w:rsidRPr="00691C35">
        <w:rPr>
          <w:rFonts w:eastAsia="Calibri" w:cs="Arial"/>
          <w:lang w:val="en-GB" w:eastAsia="ja-JP"/>
        </w:rPr>
        <w:t>The Tencent Video Dataset (TVD) consists of 166 images for object detection and segmentation as well as 3 video sequences for object tracking.</w:t>
      </w:r>
      <w:r w:rsidRPr="00691C35">
        <w:rPr>
          <w:rFonts w:eastAsia="宋体" w:cs="Arial"/>
          <w:lang w:eastAsia="zh-CN"/>
        </w:rPr>
        <w:t xml:space="preserve"> The three video sequences, TVD-01, TVD-02 and TVD-03 are used for the CfE for video coding for machines. TVD-01, TVD-02 and TVD-03 have 3000, 636 and 2334 frames respectively, and the resolution of the videos</w:t>
      </w:r>
      <w:r w:rsidRPr="003102E3">
        <w:rPr>
          <w:rFonts w:eastAsia="宋体" w:cs="Arial"/>
          <w:lang w:eastAsia="zh-CN"/>
        </w:rPr>
        <w:t xml:space="preserve"> is 1920x1080</w:t>
      </w:r>
      <w:r w:rsidRPr="00691C35">
        <w:rPr>
          <w:rFonts w:eastAsia="宋体" w:cs="Arial"/>
          <w:lang w:eastAsia="zh-CN"/>
        </w:rPr>
        <w:t>. The files are in MP4 format</w:t>
      </w:r>
      <w:r w:rsidRPr="003102E3">
        <w:rPr>
          <w:rFonts w:eastAsia="宋体" w:cs="Arial"/>
          <w:lang w:eastAsia="zh-CN"/>
        </w:rPr>
        <w:t>. The dataset is provided and labeled by Tencent.</w:t>
      </w:r>
    </w:p>
    <w:p w14:paraId="562E5ED7" w14:textId="77777777" w:rsidR="009B36B0" w:rsidRPr="003B7BD1" w:rsidRDefault="009B36B0" w:rsidP="003B7BD1">
      <w:pPr>
        <w:rPr>
          <w:rFonts w:eastAsia="Calibri"/>
        </w:rPr>
      </w:pPr>
      <w:r w:rsidRPr="003B7BD1">
        <w:rPr>
          <w:rFonts w:eastAsia="Calibri"/>
        </w:rPr>
        <w:t xml:space="preserve">Detailed information can be found on </w:t>
      </w:r>
      <w:hyperlink r:id="rId31" w:history="1">
        <w:r w:rsidRPr="003B7BD1">
          <w:rPr>
            <w:rStyle w:val="afe"/>
            <w:rFonts w:eastAsia="Calibri"/>
          </w:rPr>
          <w:t>https://multimedia.tencent.com/resources/tvd</w:t>
        </w:r>
      </w:hyperlink>
      <w:r w:rsidRPr="003B7BD1">
        <w:rPr>
          <w:rFonts w:eastAsia="Calibri"/>
        </w:rPr>
        <w:t xml:space="preserve">. </w:t>
      </w:r>
    </w:p>
    <w:p w14:paraId="7605281C" w14:textId="6C1DDADF" w:rsidR="001C7FFB" w:rsidRPr="003102E3" w:rsidRDefault="002814B9" w:rsidP="009B36B0">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
          <w:bCs/>
          <w:sz w:val="26"/>
          <w:szCs w:val="28"/>
          <w:lang w:val="en-GB" w:eastAsia="ja-JP"/>
        </w:rPr>
      </w:pPr>
      <w:bookmarkStart w:id="1146" w:name="_Toc108985919"/>
      <w:bookmarkStart w:id="1147" w:name="_Toc109420596"/>
      <w:r w:rsidRPr="003102E3">
        <w:rPr>
          <w:rFonts w:eastAsia="宋体" w:cs="Arial"/>
          <w:b/>
          <w:bCs/>
          <w:sz w:val="26"/>
          <w:szCs w:val="28"/>
          <w:lang w:eastAsia="zh-CN"/>
        </w:rPr>
        <w:t>A</w:t>
      </w:r>
      <w:r w:rsidRPr="003102E3">
        <w:rPr>
          <w:rFonts w:eastAsia="MS Mincho" w:cs="Arial"/>
          <w:b/>
          <w:bCs/>
          <w:sz w:val="26"/>
          <w:szCs w:val="28"/>
          <w:lang w:val="en-GB" w:eastAsia="ja-JP"/>
        </w:rPr>
        <w:t>.</w:t>
      </w:r>
      <w:r w:rsidR="009B36B0">
        <w:rPr>
          <w:rFonts w:eastAsia="MS Mincho" w:cs="Arial"/>
          <w:b/>
          <w:bCs/>
          <w:sz w:val="26"/>
          <w:szCs w:val="28"/>
          <w:lang w:val="en-GB" w:eastAsia="ja-JP"/>
        </w:rPr>
        <w:t>2</w:t>
      </w:r>
      <w:r w:rsidR="009B36B0" w:rsidRPr="003102E3">
        <w:rPr>
          <w:rFonts w:eastAsia="MS Mincho" w:cs="Arial"/>
          <w:b/>
          <w:bCs/>
          <w:sz w:val="26"/>
          <w:szCs w:val="28"/>
          <w:lang w:val="en-GB" w:eastAsia="ja-JP"/>
        </w:rPr>
        <w:t xml:space="preserve"> </w:t>
      </w:r>
      <w:r w:rsidRPr="003102E3">
        <w:rPr>
          <w:rFonts w:eastAsia="MS Mincho" w:cs="Arial"/>
          <w:b/>
          <w:bCs/>
          <w:sz w:val="26"/>
          <w:szCs w:val="28"/>
          <w:lang w:val="en-GB" w:eastAsia="ja-JP"/>
        </w:rPr>
        <w:t xml:space="preserve">Dataset </w:t>
      </w:r>
      <w:r w:rsidR="009B36B0">
        <w:rPr>
          <w:rFonts w:eastAsia="MS Mincho" w:cs="Arial"/>
          <w:b/>
          <w:bCs/>
          <w:sz w:val="26"/>
          <w:szCs w:val="28"/>
          <w:lang w:val="en-GB" w:eastAsia="ja-JP"/>
        </w:rPr>
        <w:t>2</w:t>
      </w:r>
      <w:r w:rsidRPr="003102E3">
        <w:rPr>
          <w:rFonts w:eastAsia="MS Mincho" w:cs="Arial"/>
          <w:b/>
          <w:bCs/>
          <w:sz w:val="26"/>
          <w:szCs w:val="28"/>
          <w:lang w:val="en-GB" w:eastAsia="ja-JP"/>
        </w:rPr>
        <w:t>: OpenImages v6</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3EE0A0D3" w14:textId="53631C48" w:rsidR="001C7FFB" w:rsidRPr="00AA6C04" w:rsidRDefault="002814B9">
      <w:pPr>
        <w:rPr>
          <w:rFonts w:eastAsia="宋体" w:cs="Arial"/>
          <w:lang w:eastAsia="zh-CN"/>
        </w:rPr>
      </w:pPr>
      <w:r w:rsidRPr="00E700A8">
        <w:rPr>
          <w:rFonts w:eastAsia="宋体" w:cs="Arial"/>
          <w:lang w:eastAsia="zh-CN"/>
        </w:rPr>
        <w:t>OpenImages V6 is a large-scale dataset, consists of 9 million training images, 41,620 validation samples, and 125,456 test samples. Note that all images are already compressed.</w:t>
      </w:r>
    </w:p>
    <w:p w14:paraId="4A8692CC" w14:textId="77777777" w:rsidR="001C7FFB" w:rsidRPr="00505810" w:rsidRDefault="002814B9">
      <w:pPr>
        <w:rPr>
          <w:rFonts w:eastAsia="Calibri" w:cs="Arial"/>
          <w:lang w:val="en-GB" w:eastAsia="ja-JP"/>
        </w:rPr>
      </w:pPr>
      <w:r w:rsidRPr="009E3B7E">
        <w:rPr>
          <w:rFonts w:eastAsia="Calibri" w:cs="Arial"/>
          <w:lang w:val="en-GB" w:eastAsia="ja-JP"/>
        </w:rPr>
        <w:t xml:space="preserve">In this </w:t>
      </w:r>
      <w:r w:rsidRPr="00D26E8A">
        <w:rPr>
          <w:rFonts w:eastAsia="宋体" w:cs="Arial"/>
          <w:lang w:val="en-GB" w:eastAsia="zh-CN"/>
        </w:rPr>
        <w:t>Call for Evidence</w:t>
      </w:r>
      <w:r w:rsidRPr="00D26E8A">
        <w:rPr>
          <w:rFonts w:eastAsia="Calibri" w:cs="Arial"/>
          <w:lang w:val="en-GB" w:eastAsia="ja-JP"/>
        </w:rPr>
        <w:t>, a subset of the OpenImages</w:t>
      </w:r>
      <w:r w:rsidRPr="00505810">
        <w:rPr>
          <w:rFonts w:eastAsia="Calibri" w:cs="Arial"/>
          <w:lang w:val="en-GB" w:eastAsia="ja-JP"/>
        </w:rPr>
        <w:t xml:space="preserve"> dataset is used. A total of 5000 images were selected for object detection and object segmentation. While there is an overlap between the two subsets, these are not identical.</w:t>
      </w:r>
    </w:p>
    <w:p w14:paraId="27BA7547" w14:textId="77777777" w:rsidR="001C7FFB" w:rsidRPr="003102E3" w:rsidRDefault="002814B9">
      <w:pPr>
        <w:rPr>
          <w:rFonts w:eastAsia="Calibri" w:cs="Arial"/>
          <w:lang w:val="en-GB" w:eastAsia="ja-JP"/>
        </w:rPr>
      </w:pPr>
      <w:r w:rsidRPr="003B7BD1">
        <w:rPr>
          <w:rFonts w:eastAsia="Calibri" w:cs="Arial"/>
          <w:lang w:val="en-GB" w:eastAsia="ja-JP"/>
        </w:rPr>
        <w:t xml:space="preserve">More information on the dataset can be found on </w:t>
      </w:r>
      <w:hyperlink r:id="rId32" w:history="1">
        <w:r w:rsidRPr="003102E3">
          <w:rPr>
            <w:rFonts w:eastAsia="Calibri" w:cs="Arial"/>
            <w:color w:val="0563C1"/>
            <w:u w:val="single"/>
            <w:lang w:val="en-GB" w:eastAsia="ja-JP"/>
          </w:rPr>
          <w:t>https://storage.googleapis.com/openimages/web/index.html</w:t>
        </w:r>
      </w:hyperlink>
      <w:r w:rsidRPr="003102E3">
        <w:rPr>
          <w:rFonts w:eastAsia="Calibri" w:cs="Arial"/>
          <w:lang w:val="en-GB" w:eastAsia="ja-JP"/>
        </w:rPr>
        <w:t>.</w:t>
      </w:r>
    </w:p>
    <w:p w14:paraId="3731DE1D" w14:textId="77777777" w:rsidR="001C7FFB" w:rsidRPr="00AA6C04" w:rsidRDefault="002814B9">
      <w:pPr>
        <w:rPr>
          <w:rFonts w:eastAsia="Calibri" w:cs="Arial"/>
          <w:lang w:val="en-GB" w:eastAsia="ja-JP"/>
        </w:rPr>
      </w:pPr>
      <w:r w:rsidRPr="00E700A8">
        <w:rPr>
          <w:rFonts w:eastAsia="Calibri" w:cs="Arial"/>
          <w:lang w:val="en-GB" w:eastAsia="ja-JP"/>
        </w:rPr>
        <w:t>For the machine vision task performance, mAP@0.5 shall be used.</w:t>
      </w:r>
    </w:p>
    <w:p w14:paraId="0F22D6A7" w14:textId="77777777" w:rsidR="001C7FFB" w:rsidRPr="00D26E8A" w:rsidRDefault="002814B9">
      <w:pPr>
        <w:rPr>
          <w:rFonts w:eastAsia="Calibri" w:cs="Arial"/>
          <w:lang w:val="en-GB" w:eastAsia="ja-JP"/>
        </w:rPr>
      </w:pPr>
      <w:r w:rsidRPr="009E3B7E">
        <w:rPr>
          <w:rFonts w:eastAsia="Calibri" w:cs="Arial"/>
          <w:lang w:val="en-GB" w:eastAsia="ja-JP"/>
        </w:rPr>
        <w:t>The dataset i</w:t>
      </w:r>
      <w:r w:rsidRPr="00D26E8A">
        <w:rPr>
          <w:rFonts w:eastAsia="Calibri" w:cs="Arial"/>
          <w:lang w:val="en-GB" w:eastAsia="ja-JP"/>
        </w:rPr>
        <w:t xml:space="preserve">s available using the following license text: </w:t>
      </w:r>
    </w:p>
    <w:p w14:paraId="46918F85" w14:textId="77777777" w:rsidR="001C7FFB" w:rsidRPr="00AA6C04" w:rsidRDefault="002814B9">
      <w:pPr>
        <w:rPr>
          <w:rFonts w:eastAsia="Calibri" w:cs="Arial"/>
          <w:i/>
          <w:iCs/>
        </w:rPr>
      </w:pPr>
      <w:r w:rsidRPr="00505810">
        <w:rPr>
          <w:rFonts w:eastAsia="Calibri" w:cs="Arial"/>
          <w:i/>
          <w:iCs/>
        </w:rPr>
        <w:t xml:space="preserve">The annotations are licensed by Google LLC under the </w:t>
      </w:r>
      <w:hyperlink r:id="rId33" w:history="1">
        <w:r w:rsidRPr="003102E3">
          <w:rPr>
            <w:rFonts w:eastAsia="Calibri" w:cs="Arial"/>
            <w:i/>
            <w:iCs/>
            <w:color w:val="0563C1"/>
            <w:u w:val="single"/>
          </w:rPr>
          <w:t>CC BY 4.0</w:t>
        </w:r>
      </w:hyperlink>
      <w:r w:rsidRPr="003102E3">
        <w:rPr>
          <w:rFonts w:eastAsia="Calibri" w:cs="Arial"/>
          <w:i/>
          <w:iCs/>
        </w:rPr>
        <w:t xml:space="preserve"> license. The images are listed as having a </w:t>
      </w:r>
      <w:hyperlink r:id="rId34" w:history="1">
        <w:r w:rsidRPr="003102E3">
          <w:rPr>
            <w:rFonts w:eastAsia="Calibri" w:cs="Arial"/>
            <w:i/>
            <w:iCs/>
            <w:color w:val="0563C1"/>
            <w:u w:val="single"/>
          </w:rPr>
          <w:t>CC BY 2.0</w:t>
        </w:r>
      </w:hyperlink>
      <w:r w:rsidRPr="003102E3">
        <w:rPr>
          <w:rFonts w:eastAsia="Calibri" w:cs="Arial"/>
          <w:i/>
          <w:iCs/>
        </w:rPr>
        <w:t xml:space="preserve"> license. </w:t>
      </w:r>
      <w:r w:rsidRPr="003102E3">
        <w:rPr>
          <w:rFonts w:eastAsia="Calibri" w:cs="Arial"/>
          <w:b/>
          <w:bCs/>
          <w:i/>
          <w:iCs/>
        </w:rPr>
        <w:t>Note:</w:t>
      </w:r>
      <w:r w:rsidRPr="003102E3">
        <w:rPr>
          <w:rFonts w:eastAsia="Calibri" w:cs="Arial"/>
          <w:i/>
          <w:iCs/>
        </w:rPr>
        <w:t xml:space="preserve"> while we tried to identify images that are licensed under a Creative Commons Attribution license, we make no representations or warranties regarding the license status of each image and you should ve</w:t>
      </w:r>
      <w:r w:rsidRPr="00E700A8">
        <w:rPr>
          <w:rFonts w:eastAsia="Calibri" w:cs="Arial"/>
          <w:i/>
          <w:iCs/>
        </w:rPr>
        <w:t>rify the license for each image yourself.</w:t>
      </w:r>
    </w:p>
    <w:p w14:paraId="6794C308" w14:textId="77777777" w:rsidR="001C7FFB" w:rsidRDefault="002814B9">
      <w:pPr>
        <w:rPr>
          <w:rFonts w:eastAsia="Calibri"/>
          <w:lang w:val="en-GB" w:eastAsia="ja-JP"/>
        </w:rPr>
      </w:pPr>
      <w:r>
        <w:rPr>
          <w:rFonts w:eastAsia="Calibri"/>
          <w:lang w:val="en-GB" w:eastAsia="ja-JP"/>
        </w:rPr>
        <w:br w:type="page"/>
      </w:r>
    </w:p>
    <w:p w14:paraId="7DFB9C9D" w14:textId="77777777" w:rsidR="001C7FFB" w:rsidRPr="003102E3" w:rsidRDefault="002814B9">
      <w:pPr>
        <w:tabs>
          <w:tab w:val="left" w:pos="450"/>
          <w:tab w:val="left" w:pos="1191"/>
          <w:tab w:val="left" w:pos="1588"/>
          <w:tab w:val="left" w:pos="1985"/>
        </w:tabs>
        <w:overflowPunct w:val="0"/>
        <w:autoSpaceDE w:val="0"/>
        <w:autoSpaceDN w:val="0"/>
        <w:adjustRightInd w:val="0"/>
        <w:spacing w:before="360" w:after="240" w:line="310" w:lineRule="exact"/>
        <w:jc w:val="both"/>
        <w:textAlignment w:val="baseline"/>
        <w:outlineLvl w:val="0"/>
        <w:rPr>
          <w:rFonts w:eastAsia="MS Mincho" w:cs="Arial"/>
          <w:b/>
          <w:bCs/>
          <w:caps/>
          <w:sz w:val="28"/>
          <w:szCs w:val="28"/>
          <w:lang w:val="en-GB" w:eastAsia="ja-JP"/>
        </w:rPr>
      </w:pPr>
      <w:bookmarkStart w:id="1148" w:name="_Toc109420597"/>
      <w:r w:rsidRPr="003102E3">
        <w:rPr>
          <w:rFonts w:eastAsia="MS Mincho" w:cs="Arial"/>
          <w:b/>
          <w:bCs/>
          <w:caps/>
          <w:sz w:val="28"/>
          <w:szCs w:val="28"/>
          <w:lang w:val="en-GB" w:eastAsia="ja-JP"/>
        </w:rPr>
        <w:lastRenderedPageBreak/>
        <w:t>Appendix B: Anchor metrics</w:t>
      </w:r>
      <w:bookmarkEnd w:id="1148"/>
    </w:p>
    <w:p w14:paraId="72E54201" w14:textId="6A6CDE95" w:rsidR="001C7FFB" w:rsidRPr="00330B0F" w:rsidRDefault="002814B9">
      <w:pPr>
        <w:pStyle w:val="2"/>
        <w:numPr>
          <w:ilvl w:val="0"/>
          <w:numId w:val="0"/>
        </w:numPr>
        <w:ind w:left="864" w:hanging="864"/>
        <w:rPr>
          <w:iCs w:val="0"/>
          <w:kern w:val="0"/>
          <w:sz w:val="26"/>
          <w:szCs w:val="26"/>
          <w:lang w:eastAsia="zh-TW"/>
        </w:rPr>
      </w:pPr>
      <w:bookmarkStart w:id="1149" w:name="_Toc20780"/>
      <w:bookmarkStart w:id="1150" w:name="_Toc102141951"/>
      <w:bookmarkStart w:id="1151" w:name="_Toc22541"/>
      <w:bookmarkStart w:id="1152" w:name="_Toc5552"/>
      <w:bookmarkStart w:id="1153" w:name="_Toc31166"/>
      <w:bookmarkStart w:id="1154" w:name="_Toc108985922"/>
      <w:bookmarkStart w:id="1155" w:name="_Toc109420598"/>
      <w:r w:rsidRPr="003102E3">
        <w:rPr>
          <w:rFonts w:eastAsia="宋体"/>
          <w:iCs w:val="0"/>
          <w:kern w:val="0"/>
          <w:sz w:val="26"/>
          <w:szCs w:val="26"/>
          <w:lang w:eastAsia="zh-CN"/>
        </w:rPr>
        <w:t xml:space="preserve">B.1 </w:t>
      </w:r>
      <w:r w:rsidRPr="003102E3">
        <w:rPr>
          <w:iCs w:val="0"/>
          <w:kern w:val="0"/>
          <w:sz w:val="26"/>
          <w:szCs w:val="26"/>
          <w:lang w:eastAsia="zh-TW"/>
        </w:rPr>
        <w:t>Bitrate measurement</w:t>
      </w:r>
      <w:bookmarkEnd w:id="1149"/>
      <w:bookmarkEnd w:id="1150"/>
      <w:bookmarkEnd w:id="1151"/>
      <w:bookmarkEnd w:id="1152"/>
      <w:bookmarkEnd w:id="1153"/>
      <w:bookmarkEnd w:id="1154"/>
      <w:bookmarkEnd w:id="1155"/>
    </w:p>
    <w:p w14:paraId="602212DA" w14:textId="77777777" w:rsidR="001C7FFB" w:rsidRPr="009E3B7E" w:rsidRDefault="002814B9">
      <w:pPr>
        <w:rPr>
          <w:rFonts w:cs="Arial"/>
          <w:lang w:val="en-GB" w:eastAsia="zh-TW"/>
        </w:rPr>
      </w:pPr>
      <w:bookmarkStart w:id="1156" w:name="_Toc12605"/>
      <w:r w:rsidRPr="00E700A8">
        <w:rPr>
          <w:rFonts w:cs="Arial"/>
          <w:lang w:eastAsia="zh-TW"/>
        </w:rPr>
        <w:t xml:space="preserve">For image datasets, bits per pixel (BPP) shall be used. </w:t>
      </w:r>
      <w:r w:rsidRPr="00AA6C04">
        <w:rPr>
          <w:rFonts w:cs="Arial"/>
          <w:lang w:val="en-GB" w:eastAsia="zh-TW"/>
        </w:rPr>
        <w:t>BPP is the number of bits occupied by each pixel, which is defined by:</w:t>
      </w:r>
      <w:bookmarkEnd w:id="1156"/>
    </w:p>
    <w:p w14:paraId="163A2404" w14:textId="77777777" w:rsidR="001C7FFB" w:rsidRPr="003102E3" w:rsidRDefault="002814B9">
      <w:pPr>
        <w:rPr>
          <w:rFonts w:cs="Arial"/>
          <w:lang w:val="en-GB" w:eastAsia="zh-TW"/>
        </w:rPr>
      </w:pPr>
      <w:bookmarkStart w:id="1157" w:name="_Toc21023"/>
      <m:oMathPara>
        <m:oMath>
          <m:r>
            <w:rPr>
              <w:rFonts w:ascii="Cambria Math" w:hAnsi="Cambria Math" w:cs="Arial"/>
              <w:lang w:val="en-GB" w:eastAsia="zh-TW"/>
            </w:rPr>
            <m:t>bitrate</m:t>
          </m:r>
          <m:r>
            <m:rPr>
              <m:sty m:val="p"/>
            </m:rPr>
            <w:rPr>
              <w:rFonts w:ascii="Cambria Math" w:hAnsi="Cambria Math" w:cs="Arial"/>
              <w:lang w:val="en-GB" w:eastAsia="zh-TW"/>
            </w:rPr>
            <m:t>=</m:t>
          </m:r>
          <m:f>
            <m:fPr>
              <m:ctrlPr>
                <w:rPr>
                  <w:rFonts w:ascii="Cambria Math" w:hAnsi="Cambria Math" w:cs="Arial"/>
                  <w:lang w:val="en-GB" w:eastAsia="zh-TW"/>
                </w:rPr>
              </m:ctrlPr>
            </m:fPr>
            <m:num>
              <m:r>
                <w:rPr>
                  <w:rFonts w:ascii="Cambria Math" w:hAnsi="Cambria Math" w:cs="Arial"/>
                  <w:lang w:val="en-GB" w:eastAsia="zh-TW"/>
                </w:rPr>
                <m:t>total bits</m:t>
              </m:r>
            </m:num>
            <m:den>
              <m:r>
                <w:rPr>
                  <w:rFonts w:ascii="Cambria Math" w:hAnsi="Cambria Math" w:cs="Arial"/>
                  <w:lang w:val="en-GB" w:eastAsia="zh-TW"/>
                </w:rPr>
                <m:t>total pixels</m:t>
              </m:r>
            </m:den>
          </m:f>
        </m:oMath>
      </m:oMathPara>
      <w:bookmarkEnd w:id="1157"/>
    </w:p>
    <w:p w14:paraId="4F8479BB" w14:textId="77777777" w:rsidR="001C7FFB" w:rsidRPr="00D26E8A" w:rsidRDefault="002814B9">
      <w:pPr>
        <w:rPr>
          <w:rFonts w:cs="Arial"/>
          <w:lang w:val="en-GB" w:eastAsia="zh-TW"/>
        </w:rPr>
      </w:pPr>
      <w:bookmarkStart w:id="1158" w:name="_Toc2132"/>
      <w:r w:rsidRPr="00E700A8">
        <w:rPr>
          <w:rFonts w:cs="Arial"/>
          <w:lang w:val="en-GB" w:eastAsia="zh-TW"/>
        </w:rPr>
        <w:t xml:space="preserve">“Total pixels” refers to the total number of </w:t>
      </w:r>
      <w:r w:rsidRPr="00AA6C04">
        <w:rPr>
          <w:rFonts w:cs="Arial"/>
          <w:lang w:val="en-GB" w:eastAsia="zh-TW"/>
        </w:rPr>
        <w:t>pixels overall images at t</w:t>
      </w:r>
      <w:r w:rsidRPr="009E3B7E">
        <w:rPr>
          <w:rFonts w:cs="Arial"/>
          <w:lang w:val="en-GB" w:eastAsia="zh-TW"/>
        </w:rPr>
        <w:t>heir original resolution.</w:t>
      </w:r>
      <w:bookmarkEnd w:id="1158"/>
    </w:p>
    <w:p w14:paraId="283ED154" w14:textId="77777777" w:rsidR="001C7FFB" w:rsidRPr="00505810" w:rsidRDefault="002814B9">
      <w:pPr>
        <w:rPr>
          <w:rFonts w:cs="Arial"/>
          <w:lang w:val="en-GB" w:eastAsia="zh-TW"/>
        </w:rPr>
      </w:pPr>
      <w:bookmarkStart w:id="1159" w:name="_Toc149"/>
      <w:r w:rsidRPr="00505810">
        <w:rPr>
          <w:rFonts w:cs="Arial"/>
          <w:lang w:val="en-GB" w:eastAsia="zh-TW"/>
        </w:rPr>
        <w:t>For video sequences, the bitrate shall be measured in kilobits per second (kbps). This is defined as:</w:t>
      </w:r>
      <w:bookmarkEnd w:id="1159"/>
    </w:p>
    <w:p w14:paraId="0CF1478E" w14:textId="77777777" w:rsidR="001C7FFB" w:rsidRPr="003102E3" w:rsidRDefault="002814B9">
      <w:pPr>
        <w:rPr>
          <w:rFonts w:cs="Arial"/>
          <w:lang w:val="en-GB" w:eastAsia="zh-TW"/>
        </w:rPr>
      </w:pPr>
      <w:bookmarkStart w:id="1160" w:name="_Toc22241"/>
      <m:oMathPara>
        <m:oMath>
          <m:r>
            <w:rPr>
              <w:rFonts w:ascii="Cambria Math" w:hAnsi="Cambria Math" w:cs="Arial"/>
              <w:lang w:val="en-GB" w:eastAsia="zh-TW"/>
            </w:rPr>
            <m:t xml:space="preserve">bitrate= </m:t>
          </m:r>
          <m:f>
            <m:fPr>
              <m:ctrlPr>
                <w:rPr>
                  <w:rFonts w:ascii="Cambria Math" w:hAnsi="Cambria Math" w:cs="Arial"/>
                  <w:i/>
                  <w:lang w:val="en-GB" w:eastAsia="zh-TW"/>
                </w:rPr>
              </m:ctrlPr>
            </m:fPr>
            <m:num>
              <m:r>
                <w:rPr>
                  <w:rFonts w:ascii="Cambria Math" w:hAnsi="Cambria Math" w:cs="Arial"/>
                  <w:lang w:val="en-GB" w:eastAsia="zh-TW"/>
                </w:rPr>
                <m:t>total bits ×fps</m:t>
              </m:r>
            </m:num>
            <m:den>
              <m:r>
                <w:rPr>
                  <w:rFonts w:ascii="Cambria Math" w:hAnsi="Cambria Math" w:cs="Arial"/>
                  <w:lang w:val="en-GB" w:eastAsia="zh-TW"/>
                </w:rPr>
                <m:t>1000 ×frames</m:t>
              </m:r>
            </m:den>
          </m:f>
        </m:oMath>
      </m:oMathPara>
      <w:bookmarkEnd w:id="1160"/>
    </w:p>
    <w:p w14:paraId="1F52C35E" w14:textId="2DEBEB26" w:rsidR="001C7FFB" w:rsidRDefault="002814B9">
      <w:pPr>
        <w:rPr>
          <w:rFonts w:cs="Arial"/>
          <w:lang w:val="en-GB" w:eastAsia="zh-TW"/>
        </w:rPr>
      </w:pPr>
      <w:bookmarkStart w:id="1161" w:name="_Toc10175"/>
      <w:r w:rsidRPr="003102E3">
        <w:rPr>
          <w:rFonts w:cs="Arial"/>
          <w:lang w:val="en-GB" w:eastAsia="zh-TW"/>
        </w:rPr>
        <w:t xml:space="preserve">Here </w:t>
      </w:r>
      <w:r w:rsidRPr="003102E3">
        <w:rPr>
          <w:rFonts w:cs="Arial"/>
          <w:i/>
          <w:iCs/>
          <w:lang w:val="en-GB" w:eastAsia="zh-TW"/>
        </w:rPr>
        <w:t>fps</w:t>
      </w:r>
      <w:r w:rsidRPr="003102E3">
        <w:rPr>
          <w:rFonts w:cs="Arial"/>
          <w:lang w:val="en-GB" w:eastAsia="zh-TW"/>
        </w:rPr>
        <w:t xml:space="preserve"> denotes the number of frames pe</w:t>
      </w:r>
      <w:r w:rsidRPr="00330B0F">
        <w:rPr>
          <w:rFonts w:cs="Arial"/>
          <w:lang w:val="en-GB" w:eastAsia="zh-TW"/>
        </w:rPr>
        <w:t xml:space="preserve">r second and </w:t>
      </w:r>
      <w:r w:rsidRPr="00E700A8">
        <w:rPr>
          <w:rFonts w:cs="Arial"/>
          <w:i/>
          <w:iCs/>
          <w:lang w:val="en-GB" w:eastAsia="zh-TW"/>
        </w:rPr>
        <w:t>frames</w:t>
      </w:r>
      <w:r w:rsidRPr="00AA6C04">
        <w:rPr>
          <w:rFonts w:cs="Arial"/>
          <w:lang w:val="en-GB" w:eastAsia="zh-TW"/>
        </w:rPr>
        <w:t xml:space="preserve"> denote the number of encoded frames.</w:t>
      </w:r>
      <w:bookmarkEnd w:id="1161"/>
    </w:p>
    <w:p w14:paraId="1E2248CD" w14:textId="1E5CF1FF" w:rsidR="00F62546" w:rsidRDefault="00F62546" w:rsidP="00F62546">
      <w:pPr>
        <w:pStyle w:val="2"/>
        <w:numPr>
          <w:ilvl w:val="255"/>
          <w:numId w:val="0"/>
        </w:numPr>
        <w:rPr>
          <w:sz w:val="26"/>
          <w:szCs w:val="26"/>
          <w:lang w:eastAsia="zh-TW"/>
        </w:rPr>
      </w:pPr>
      <w:bookmarkStart w:id="1162" w:name="_Toc109420599"/>
      <w:r>
        <w:rPr>
          <w:rFonts w:eastAsia="宋体"/>
          <w:sz w:val="26"/>
          <w:szCs w:val="26"/>
          <w:lang w:eastAsia="zh-CN"/>
        </w:rPr>
        <w:t xml:space="preserve">B.2 </w:t>
      </w:r>
      <w:r>
        <w:rPr>
          <w:sz w:val="26"/>
          <w:szCs w:val="26"/>
          <w:lang w:eastAsia="zh-TW"/>
        </w:rPr>
        <w:t>Task: Object Tracking</w:t>
      </w:r>
      <w:bookmarkEnd w:id="1162"/>
    </w:p>
    <w:p w14:paraId="244FA8C8" w14:textId="77777777" w:rsidR="00F62546" w:rsidRPr="00691C35" w:rsidRDefault="00F62546" w:rsidP="00F62546">
      <w:pPr>
        <w:rPr>
          <w:rFonts w:cs="Arial"/>
          <w:lang w:eastAsia="zh-TW"/>
        </w:rPr>
      </w:pPr>
      <w:r w:rsidRPr="00330B0F">
        <w:rPr>
          <w:rFonts w:eastAsiaTheme="minorEastAsia" w:cs="Arial"/>
          <w:lang w:eastAsia="zh-CN"/>
        </w:rPr>
        <w:t>For the object tracking task, Multiple</w:t>
      </w:r>
      <w:r w:rsidRPr="00E700A8">
        <w:rPr>
          <w:rFonts w:cs="Arial"/>
          <w:lang w:eastAsia="zh-TW"/>
        </w:rPr>
        <w:t xml:space="preserve"> Object Tracking Accuracy (MOTA)</w:t>
      </w:r>
      <w:r w:rsidRPr="00407F82">
        <w:rPr>
          <w:rFonts w:cs="Arial"/>
          <w:lang w:eastAsia="zh-TW"/>
        </w:rPr>
        <w:t xml:space="preserve"> </w:t>
      </w:r>
      <w:sdt>
        <w:sdtPr>
          <w:rPr>
            <w:rFonts w:cs="Arial"/>
            <w:lang w:eastAsia="zh-TW"/>
          </w:rPr>
          <w:id w:val="1084957201"/>
          <w:citation/>
        </w:sdtPr>
        <w:sdtEndPr/>
        <w:sdtContent>
          <w:r w:rsidRPr="00691C35">
            <w:rPr>
              <w:rFonts w:cs="Arial"/>
              <w:lang w:eastAsia="zh-TW"/>
            </w:rPr>
            <w:fldChar w:fldCharType="begin"/>
          </w:r>
          <w:r w:rsidRPr="00407F82">
            <w:rPr>
              <w:rFonts w:cs="Arial"/>
              <w:lang w:val="en-AU" w:eastAsia="zh-TW"/>
            </w:rPr>
            <w:instrText xml:space="preserve">CITATION Ber08 \l 3081 </w:instrText>
          </w:r>
          <w:r w:rsidRPr="00691C35">
            <w:rPr>
              <w:rFonts w:cs="Arial"/>
              <w:lang w:eastAsia="zh-TW"/>
            </w:rPr>
            <w:fldChar w:fldCharType="separate"/>
          </w:r>
          <w:r w:rsidRPr="00691C35">
            <w:rPr>
              <w:rFonts w:cs="Arial"/>
              <w:noProof/>
              <w:lang w:val="en-AU" w:eastAsia="zh-TW"/>
            </w:rPr>
            <w:t>[6]</w:t>
          </w:r>
          <w:r w:rsidRPr="00691C35">
            <w:rPr>
              <w:rFonts w:cs="Arial"/>
              <w:lang w:eastAsia="zh-TW"/>
            </w:rPr>
            <w:fldChar w:fldCharType="end"/>
          </w:r>
        </w:sdtContent>
      </w:sdt>
      <w:r w:rsidRPr="00330B0F">
        <w:rPr>
          <w:rFonts w:cs="Arial"/>
          <w:lang w:eastAsia="zh-TW"/>
        </w:rPr>
        <w:t xml:space="preserve"> </w:t>
      </w:r>
      <w:r w:rsidRPr="00691C35">
        <w:rPr>
          <w:rFonts w:cs="Arial"/>
          <w:lang w:eastAsia="zh-TW"/>
        </w:rPr>
        <w:t>shall be used to measure performance.</w:t>
      </w:r>
    </w:p>
    <w:p w14:paraId="1F0ABF00" w14:textId="77777777" w:rsidR="00F62546" w:rsidRPr="00691C35" w:rsidRDefault="00F62546" w:rsidP="00F62546">
      <w:pPr>
        <w:rPr>
          <w:rFonts w:eastAsiaTheme="minorEastAsia" w:cs="Arial"/>
          <w:lang w:eastAsia="zh-CN"/>
        </w:rPr>
      </w:pPr>
      <w:r w:rsidRPr="00691C35">
        <w:rPr>
          <w:rFonts w:eastAsiaTheme="minorEastAsia" w:cs="Arial"/>
          <w:lang w:eastAsia="zh-CN"/>
        </w:rPr>
        <w:t>The MOTA accounts for all object configuration errors made by the tracker, false positives, misses (true negative), mismatches, and overall frames.</w:t>
      </w:r>
    </w:p>
    <w:p w14:paraId="7A4E1B45" w14:textId="77777777" w:rsidR="00F62546" w:rsidRPr="00330B0F" w:rsidRDefault="00F62546" w:rsidP="00F62546">
      <w:pPr>
        <w:rPr>
          <w:rFonts w:eastAsiaTheme="minorEastAsia" w:cs="Arial"/>
          <w:lang w:eastAsia="zh-CN"/>
        </w:rPr>
      </w:pPr>
      <m:oMathPara>
        <m:oMath>
          <m:r>
            <w:rPr>
              <w:rFonts w:ascii="Cambria Math" w:eastAsiaTheme="minorEastAsia" w:hAnsi="Cambria Math" w:cs="Arial"/>
              <w:lang w:eastAsia="zh-CN"/>
            </w:rPr>
            <m:t>MOTA</m:t>
          </m:r>
          <m:r>
            <m:rPr>
              <m:sty m:val="p"/>
            </m:rPr>
            <w:rPr>
              <w:rFonts w:ascii="Cambria Math" w:eastAsiaTheme="minorEastAsia" w:hAnsi="Cambria Math" w:cs="Arial"/>
              <w:lang w:eastAsia="zh-CN"/>
            </w:rPr>
            <m:t>=1-</m:t>
          </m:r>
          <m:f>
            <m:fPr>
              <m:ctrlPr>
                <w:rPr>
                  <w:rFonts w:ascii="Cambria Math" w:eastAsiaTheme="minorEastAsia" w:hAnsi="Cambria Math" w:cs="Arial"/>
                  <w:lang w:eastAsia="zh-CN"/>
                </w:rPr>
              </m:ctrlPr>
            </m:fPr>
            <m:num>
              <m:nary>
                <m:naryPr>
                  <m:chr m:val="∑"/>
                  <m:limLoc m:val="subSup"/>
                  <m:supHide m:val="1"/>
                  <m:ctrlPr>
                    <w:rPr>
                      <w:rFonts w:ascii="Cambria Math" w:eastAsiaTheme="minorEastAsia" w:hAnsi="Cambria Math" w:cs="Arial"/>
                      <w:i/>
                      <w:lang w:eastAsia="zh-CN"/>
                    </w:rPr>
                  </m:ctrlPr>
                </m:naryPr>
                <m:sub>
                  <m:r>
                    <w:rPr>
                      <w:rFonts w:ascii="Cambria Math" w:eastAsiaTheme="minorEastAsia" w:hAnsi="Cambria Math" w:cs="Arial"/>
                      <w:lang w:eastAsia="zh-CN"/>
                    </w:rPr>
                    <m:t>t</m:t>
                  </m:r>
                </m:sub>
                <m:sup/>
                <m:e>
                  <m:d>
                    <m:dPr>
                      <m:ctrlPr>
                        <w:rPr>
                          <w:rFonts w:ascii="Cambria Math" w:eastAsiaTheme="minorEastAsia" w:hAnsi="Cambria Math" w:cs="Arial"/>
                          <w:i/>
                          <w:lang w:eastAsia="zh-CN"/>
                        </w:rPr>
                      </m:ctrlPr>
                    </m:dPr>
                    <m:e>
                      <m:sSub>
                        <m:sSubPr>
                          <m:ctrlPr>
                            <w:rPr>
                              <w:rFonts w:ascii="Cambria Math" w:eastAsiaTheme="minorEastAsia" w:hAnsi="Cambria Math" w:cs="Arial"/>
                              <w:i/>
                              <w:lang w:eastAsia="zh-CN"/>
                            </w:rPr>
                          </m:ctrlPr>
                        </m:sSubPr>
                        <m:e>
                          <m:r>
                            <w:rPr>
                              <w:rFonts w:ascii="Cambria Math" w:eastAsiaTheme="minorEastAsia" w:hAnsi="Cambria Math" w:cs="Arial"/>
                              <w:lang w:eastAsia="zh-CN"/>
                            </w:rPr>
                            <m:t>FN</m:t>
                          </m:r>
                        </m:e>
                        <m:sub>
                          <m:r>
                            <w:rPr>
                              <w:rFonts w:ascii="Cambria Math" w:eastAsiaTheme="minorEastAsia" w:hAnsi="Cambria Math" w:cs="Arial"/>
                              <w:lang w:eastAsia="zh-CN"/>
                            </w:rPr>
                            <m:t>t</m:t>
                          </m:r>
                        </m:sub>
                      </m:sSub>
                      <m:r>
                        <w:rPr>
                          <w:rFonts w:ascii="Cambria Math" w:eastAsiaTheme="minorEastAsia" w:hAnsi="Cambria Math" w:cs="Arial"/>
                          <w:lang w:eastAsia="zh-CN"/>
                        </w:rPr>
                        <m:t>+</m:t>
                      </m:r>
                      <m:sSub>
                        <m:sSubPr>
                          <m:ctrlPr>
                            <w:rPr>
                              <w:rFonts w:ascii="Cambria Math" w:eastAsiaTheme="minorEastAsia" w:hAnsi="Cambria Math" w:cs="Arial"/>
                              <w:i/>
                              <w:lang w:eastAsia="zh-CN"/>
                            </w:rPr>
                          </m:ctrlPr>
                        </m:sSubPr>
                        <m:e>
                          <m:r>
                            <w:rPr>
                              <w:rFonts w:ascii="Cambria Math" w:eastAsiaTheme="minorEastAsia" w:hAnsi="Cambria Math" w:cs="Arial"/>
                              <w:lang w:eastAsia="zh-CN"/>
                            </w:rPr>
                            <m:t>FP</m:t>
                          </m:r>
                        </m:e>
                        <m:sub>
                          <m:r>
                            <w:rPr>
                              <w:rFonts w:ascii="Cambria Math" w:eastAsiaTheme="minorEastAsia" w:hAnsi="Cambria Math" w:cs="Arial"/>
                              <w:lang w:eastAsia="zh-CN"/>
                            </w:rPr>
                            <m:t>t</m:t>
                          </m:r>
                        </m:sub>
                      </m:sSub>
                      <m:r>
                        <w:rPr>
                          <w:rFonts w:ascii="Cambria Math" w:eastAsiaTheme="minorEastAsia" w:hAnsi="Cambria Math" w:cs="Arial"/>
                          <w:lang w:eastAsia="zh-CN"/>
                        </w:rPr>
                        <m:t>+</m:t>
                      </m:r>
                      <m:sSub>
                        <m:sSubPr>
                          <m:ctrlPr>
                            <w:rPr>
                              <w:rFonts w:ascii="Cambria Math" w:eastAsiaTheme="minorEastAsia" w:hAnsi="Cambria Math" w:cs="Arial"/>
                              <w:i/>
                              <w:lang w:eastAsia="zh-CN"/>
                            </w:rPr>
                          </m:ctrlPr>
                        </m:sSubPr>
                        <m:e>
                          <m:r>
                            <w:rPr>
                              <w:rFonts w:ascii="Cambria Math" w:eastAsiaTheme="minorEastAsia" w:hAnsi="Cambria Math" w:cs="Arial"/>
                              <w:lang w:eastAsia="zh-CN"/>
                            </w:rPr>
                            <m:t>mme</m:t>
                          </m:r>
                        </m:e>
                        <m:sub>
                          <m:r>
                            <w:rPr>
                              <w:rFonts w:ascii="Cambria Math" w:eastAsiaTheme="minorEastAsia" w:hAnsi="Cambria Math" w:cs="Arial"/>
                              <w:lang w:eastAsia="zh-CN"/>
                            </w:rPr>
                            <m:t>t</m:t>
                          </m:r>
                        </m:sub>
                      </m:sSub>
                    </m:e>
                  </m:d>
                </m:e>
              </m:nary>
            </m:num>
            <m:den>
              <m:nary>
                <m:naryPr>
                  <m:chr m:val="∑"/>
                  <m:limLoc m:val="subSup"/>
                  <m:supHide m:val="1"/>
                  <m:ctrlPr>
                    <w:rPr>
                      <w:rFonts w:ascii="Cambria Math" w:eastAsiaTheme="minorEastAsia" w:hAnsi="Cambria Math" w:cs="Arial"/>
                      <w:i/>
                      <w:lang w:eastAsia="zh-CN"/>
                    </w:rPr>
                  </m:ctrlPr>
                </m:naryPr>
                <m:sub>
                  <m:r>
                    <w:rPr>
                      <w:rFonts w:ascii="Cambria Math" w:eastAsiaTheme="minorEastAsia" w:hAnsi="Cambria Math" w:cs="Arial"/>
                      <w:lang w:eastAsia="zh-CN"/>
                    </w:rPr>
                    <m:t>t</m:t>
                  </m:r>
                </m:sub>
                <m:sup/>
                <m:e>
                  <m:sSub>
                    <m:sSubPr>
                      <m:ctrlPr>
                        <w:rPr>
                          <w:rFonts w:ascii="Cambria Math" w:eastAsiaTheme="minorEastAsia" w:hAnsi="Cambria Math" w:cs="Arial"/>
                          <w:i/>
                          <w:lang w:eastAsia="zh-CN"/>
                        </w:rPr>
                      </m:ctrlPr>
                    </m:sSubPr>
                    <m:e>
                      <m:r>
                        <w:rPr>
                          <w:rFonts w:ascii="Cambria Math" w:eastAsiaTheme="minorEastAsia" w:hAnsi="Cambria Math" w:cs="Arial"/>
                          <w:lang w:eastAsia="zh-CN"/>
                        </w:rPr>
                        <m:t>g</m:t>
                      </m:r>
                    </m:e>
                    <m:sub>
                      <m:r>
                        <w:rPr>
                          <w:rFonts w:ascii="Cambria Math" w:eastAsiaTheme="minorEastAsia" w:hAnsi="Cambria Math" w:cs="Arial"/>
                          <w:lang w:eastAsia="zh-CN"/>
                        </w:rPr>
                        <m:t>t</m:t>
                      </m:r>
                    </m:sub>
                  </m:sSub>
                </m:e>
              </m:nary>
            </m:den>
          </m:f>
        </m:oMath>
      </m:oMathPara>
    </w:p>
    <w:p w14:paraId="21790FB8" w14:textId="77777777" w:rsidR="00F62546" w:rsidRPr="00691C35" w:rsidRDefault="00F62546" w:rsidP="00F62546">
      <w:pPr>
        <w:rPr>
          <w:rFonts w:eastAsiaTheme="minorEastAsia" w:cs="Arial"/>
          <w:lang w:eastAsia="zh-CN"/>
        </w:rPr>
      </w:pPr>
      <w:r w:rsidRPr="00E700A8">
        <w:rPr>
          <w:rFonts w:eastAsiaTheme="minorEastAsia" w:cs="Arial"/>
          <w:lang w:eastAsia="zh-CN"/>
        </w:rPr>
        <w:t xml:space="preserve">where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FN</m:t>
            </m:r>
          </m:e>
          <m:sub>
            <m:r>
              <w:rPr>
                <w:rFonts w:ascii="Cambria Math" w:eastAsiaTheme="minorEastAsia" w:hAnsi="Cambria Math" w:cs="Arial"/>
                <w:lang w:eastAsia="zh-CN"/>
              </w:rPr>
              <m:t>t</m:t>
            </m:r>
          </m:sub>
        </m:sSub>
      </m:oMath>
      <w:r w:rsidRPr="00330B0F">
        <w:rPr>
          <w:rFonts w:eastAsiaTheme="minorEastAsia" w:cs="Arial"/>
          <w:lang w:eastAsia="zh-CN"/>
        </w:rPr>
        <w:t xml:space="preserv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FP</m:t>
            </m:r>
          </m:e>
          <m:sub>
            <m:r>
              <w:rPr>
                <w:rFonts w:ascii="Cambria Math" w:eastAsiaTheme="minorEastAsia" w:hAnsi="Cambria Math" w:cs="Arial"/>
                <w:lang w:eastAsia="zh-CN"/>
              </w:rPr>
              <m:t>t</m:t>
            </m:r>
          </m:sub>
        </m:sSub>
      </m:oMath>
      <w:r w:rsidRPr="00330B0F">
        <w:rPr>
          <w:rFonts w:eastAsiaTheme="minorEastAsia" w:cs="Arial"/>
          <w:lang w:eastAsia="zh-CN"/>
        </w:rPr>
        <w:t xml:space="preserv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mme</m:t>
            </m:r>
          </m:e>
          <m:sub>
            <m:r>
              <w:rPr>
                <w:rFonts w:ascii="Cambria Math" w:eastAsiaTheme="minorEastAsia" w:hAnsi="Cambria Math" w:cs="Arial"/>
                <w:lang w:eastAsia="zh-CN"/>
              </w:rPr>
              <m:t>t</m:t>
            </m:r>
          </m:sub>
        </m:sSub>
      </m:oMath>
      <w:r w:rsidRPr="00330B0F">
        <w:rPr>
          <w:rFonts w:eastAsiaTheme="minorEastAsia" w:cs="Arial"/>
          <w:lang w:eastAsia="zh-CN"/>
        </w:rPr>
        <w:t xml:space="preserve"> and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g</m:t>
            </m:r>
          </m:e>
          <m:sub>
            <m:r>
              <w:rPr>
                <w:rFonts w:ascii="Cambria Math" w:eastAsiaTheme="minorEastAsia" w:hAnsi="Cambria Math" w:cs="Arial"/>
                <w:lang w:eastAsia="zh-CN"/>
              </w:rPr>
              <m:t>t</m:t>
            </m:r>
          </m:sub>
        </m:sSub>
      </m:oMath>
      <w:r w:rsidRPr="00330B0F">
        <w:rPr>
          <w:rFonts w:eastAsiaTheme="minorEastAsia" w:cs="Arial"/>
          <w:lang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eastAsia="zh-CN"/>
          </w:rPr>
          <m:t>t</m:t>
        </m:r>
      </m:oMath>
      <w:r w:rsidRPr="00407F82">
        <w:rPr>
          <w:rFonts w:eastAsiaTheme="minorEastAsia" w:cs="Arial"/>
          <w:lang w:eastAsia="zh-CN"/>
        </w:rPr>
        <w:t>.</w:t>
      </w:r>
    </w:p>
    <w:p w14:paraId="3C5CBDD1" w14:textId="77777777" w:rsidR="00F62546" w:rsidRPr="00691C35" w:rsidRDefault="00F62546" w:rsidP="00F62546">
      <w:pPr>
        <w:rPr>
          <w:rFonts w:cs="Arial"/>
          <w:lang w:eastAsia="zh-TW"/>
        </w:rPr>
      </w:pPr>
    </w:p>
    <w:p w14:paraId="4EA8EDF1" w14:textId="4CEAC8B3" w:rsidR="00F62546" w:rsidRPr="00AA6C04" w:rsidRDefault="00F62546" w:rsidP="00F62546">
      <w:pPr>
        <w:rPr>
          <w:rFonts w:cs="Arial"/>
          <w:lang w:val="en-GB" w:eastAsia="zh-TW"/>
        </w:rPr>
      </w:pPr>
      <w:r w:rsidRPr="00691C35">
        <w:rPr>
          <w:rFonts w:cs="Arial"/>
          <w:bCs/>
          <w:szCs w:val="20"/>
          <w:lang w:eastAsia="zh-TW"/>
        </w:rPr>
        <w:t>For object detection and segmentation performance, mAP@0.5 shall be used. The performance for object tracking shall be measured in MOTA.</w:t>
      </w:r>
    </w:p>
    <w:p w14:paraId="451DAA24" w14:textId="3A579198" w:rsidR="001C7FFB" w:rsidRPr="00505810" w:rsidRDefault="002814B9">
      <w:pPr>
        <w:pStyle w:val="2"/>
        <w:numPr>
          <w:ilvl w:val="0"/>
          <w:numId w:val="0"/>
        </w:numPr>
        <w:ind w:left="864" w:hanging="864"/>
        <w:rPr>
          <w:iCs w:val="0"/>
          <w:kern w:val="0"/>
          <w:sz w:val="26"/>
          <w:szCs w:val="26"/>
          <w:lang w:eastAsia="zh-TW"/>
        </w:rPr>
      </w:pPr>
      <w:bookmarkStart w:id="1163" w:name="_Toc109420600"/>
      <w:r w:rsidRPr="009E3B7E">
        <w:rPr>
          <w:rFonts w:eastAsia="宋体"/>
          <w:iCs w:val="0"/>
          <w:kern w:val="0"/>
          <w:sz w:val="26"/>
          <w:szCs w:val="26"/>
          <w:lang w:eastAsia="zh-CN"/>
        </w:rPr>
        <w:t>B.</w:t>
      </w:r>
      <w:r w:rsidR="00F62546">
        <w:rPr>
          <w:rFonts w:eastAsia="宋体"/>
          <w:iCs w:val="0"/>
          <w:kern w:val="0"/>
          <w:sz w:val="26"/>
          <w:szCs w:val="26"/>
          <w:lang w:eastAsia="zh-CN"/>
        </w:rPr>
        <w:t>3</w:t>
      </w:r>
      <w:r w:rsidRPr="00AA6C04">
        <w:rPr>
          <w:rFonts w:eastAsia="宋体"/>
          <w:iCs w:val="0"/>
          <w:kern w:val="0"/>
          <w:sz w:val="26"/>
          <w:szCs w:val="26"/>
          <w:lang w:eastAsia="zh-CN"/>
        </w:rPr>
        <w:t xml:space="preserve"> </w:t>
      </w:r>
      <w:r w:rsidRPr="009E3B7E">
        <w:rPr>
          <w:iCs w:val="0"/>
          <w:kern w:val="0"/>
          <w:sz w:val="26"/>
          <w:szCs w:val="26"/>
          <w:lang w:eastAsia="zh-TW"/>
        </w:rPr>
        <w:t>Ta</w:t>
      </w:r>
      <w:r w:rsidRPr="00D26E8A">
        <w:rPr>
          <w:iCs w:val="0"/>
          <w:kern w:val="0"/>
          <w:sz w:val="26"/>
          <w:szCs w:val="26"/>
          <w:lang w:eastAsia="zh-TW"/>
        </w:rPr>
        <w:t>sk: Object segmentation / Object detection</w:t>
      </w:r>
      <w:bookmarkEnd w:id="1163"/>
    </w:p>
    <w:p w14:paraId="20FDB10B" w14:textId="49DBA24A" w:rsidR="001C7FFB" w:rsidRPr="00E700A8" w:rsidRDefault="002814B9">
      <w:pPr>
        <w:rPr>
          <w:rFonts w:cs="Arial"/>
          <w:szCs w:val="20"/>
          <w:lang w:eastAsia="zh-TW"/>
        </w:rPr>
      </w:pPr>
      <w:r w:rsidRPr="00330B0F">
        <w:rPr>
          <w:rFonts w:eastAsiaTheme="minorEastAsia" w:cs="Arial"/>
          <w:szCs w:val="20"/>
          <w:lang w:eastAsia="zh-CN"/>
        </w:rPr>
        <w:t>For both object detection and object segmentation, mean Average Precision (mAP) </w:t>
      </w:r>
      <w:sdt>
        <w:sdtPr>
          <w:rPr>
            <w:rFonts w:cs="Arial"/>
            <w:szCs w:val="20"/>
            <w:lang w:eastAsia="zh-TW"/>
          </w:rPr>
          <w:id w:val="-474835593"/>
        </w:sdtPr>
        <w:sdtEndPr/>
        <w:sdtContent>
          <w:r w:rsidRPr="003B7BD1">
            <w:rPr>
              <w:rFonts w:cs="Arial"/>
              <w:szCs w:val="20"/>
              <w:lang w:eastAsia="zh-TW"/>
            </w:rPr>
            <w:fldChar w:fldCharType="begin"/>
          </w:r>
          <w:r w:rsidRPr="003B7BD1">
            <w:rPr>
              <w:rFonts w:cs="Arial"/>
              <w:szCs w:val="20"/>
              <w:lang w:eastAsia="zh-TW"/>
            </w:rPr>
            <w:instrText xml:space="preserve">CITATION Eve10 \l 1033 </w:instrText>
          </w:r>
          <w:r w:rsidRPr="003B7BD1">
            <w:rPr>
              <w:rFonts w:cs="Arial"/>
              <w:szCs w:val="20"/>
              <w:lang w:eastAsia="zh-TW"/>
            </w:rPr>
            <w:fldChar w:fldCharType="separate"/>
          </w:r>
          <w:r w:rsidRPr="003B7BD1">
            <w:rPr>
              <w:rFonts w:cs="Arial"/>
              <w:szCs w:val="20"/>
              <w:lang w:eastAsia="zh-TW"/>
            </w:rPr>
            <w:t>[4]</w:t>
          </w:r>
          <w:r w:rsidRPr="003B7BD1">
            <w:rPr>
              <w:rFonts w:cs="Arial"/>
              <w:szCs w:val="20"/>
              <w:lang w:eastAsia="zh-TW"/>
            </w:rPr>
            <w:fldChar w:fldCharType="end"/>
          </w:r>
        </w:sdtContent>
      </w:sdt>
      <w:sdt>
        <w:sdtPr>
          <w:rPr>
            <w:rFonts w:cs="Arial"/>
            <w:szCs w:val="20"/>
            <w:lang w:eastAsia="zh-TW"/>
          </w:rPr>
          <w:id w:val="1250927122"/>
        </w:sdtPr>
        <w:sdtEndPr/>
        <w:sdtContent>
          <w:r w:rsidRPr="009E3B7E">
            <w:rPr>
              <w:rFonts w:cs="Arial"/>
              <w:szCs w:val="20"/>
              <w:lang w:eastAsia="zh-TW"/>
            </w:rPr>
            <w:fldChar w:fldCharType="begin"/>
          </w:r>
          <w:r w:rsidRPr="003B7BD1">
            <w:rPr>
              <w:rFonts w:cs="Arial"/>
              <w:szCs w:val="20"/>
              <w:lang w:eastAsia="zh-TW"/>
            </w:rPr>
            <w:instrText xml:space="preserve">CITATION Eve15 \l 1033 </w:instrText>
          </w:r>
          <w:r w:rsidRPr="009E3B7E">
            <w:rPr>
              <w:rFonts w:cs="Arial"/>
              <w:szCs w:val="20"/>
              <w:lang w:eastAsia="zh-TW"/>
            </w:rPr>
            <w:fldChar w:fldCharType="separate"/>
          </w:r>
          <w:r w:rsidRPr="009E3B7E">
            <w:rPr>
              <w:rFonts w:cs="Arial"/>
              <w:szCs w:val="20"/>
              <w:lang w:eastAsia="zh-TW"/>
            </w:rPr>
            <w:t xml:space="preserve"> [5]</w:t>
          </w:r>
          <w:r w:rsidRPr="009E3B7E">
            <w:rPr>
              <w:rFonts w:cs="Arial"/>
              <w:szCs w:val="20"/>
              <w:lang w:eastAsia="zh-TW"/>
            </w:rPr>
            <w:fldChar w:fldCharType="end"/>
          </w:r>
        </w:sdtContent>
      </w:sdt>
      <w:r w:rsidRPr="00330B0F">
        <w:rPr>
          <w:rFonts w:cs="Arial"/>
          <w:szCs w:val="20"/>
          <w:lang w:eastAsia="zh-TW"/>
        </w:rPr>
        <w:t xml:space="preserve"> shall be used to measure the performance of the network.</w:t>
      </w:r>
    </w:p>
    <w:p w14:paraId="3F7DBF0C" w14:textId="77777777" w:rsidR="001C7FFB" w:rsidRPr="00AA6C04" w:rsidRDefault="001C7FFB">
      <w:pPr>
        <w:rPr>
          <w:rFonts w:cs="Arial"/>
          <w:szCs w:val="20"/>
          <w:lang w:eastAsia="zh-TW"/>
        </w:rPr>
      </w:pPr>
    </w:p>
    <w:p w14:paraId="56171735" w14:textId="77777777" w:rsidR="001C7FFB" w:rsidRPr="00E700A8" w:rsidRDefault="002814B9">
      <w:pPr>
        <w:rPr>
          <w:rFonts w:eastAsiaTheme="minorEastAsia" w:cs="Arial"/>
          <w:szCs w:val="20"/>
          <w:lang w:eastAsia="zh-CN"/>
        </w:rPr>
      </w:pPr>
      <w:r w:rsidRPr="009E3B7E">
        <w:rPr>
          <w:rFonts w:eastAsiaTheme="minorEastAsia" w:cs="Arial"/>
          <w:szCs w:val="20"/>
          <w:lang w:eastAsia="zh-CN"/>
        </w:rPr>
        <w:t xml:space="preserve">For a given category of object, true positive </w:t>
      </w:r>
      <m:oMath>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sidRPr="00330B0F">
        <w:rPr>
          <w:rFonts w:eastAsiaTheme="minorEastAsia" w:cs="Arial"/>
          <w:szCs w:val="20"/>
          <w:lang w:eastAsia="zh-CN"/>
        </w:rPr>
        <w:t xml:space="preserve">, false positive </w:t>
      </w:r>
      <m:oMath>
        <m:r>
          <w:rPr>
            <w:rFonts w:ascii="Cambria Math" w:eastAsiaTheme="minorEastAsia" w:hAnsi="Cambria Math" w:cs="Arial"/>
            <w:szCs w:val="20"/>
            <w:lang w:eastAsia="zh-CN"/>
          </w:rPr>
          <m:t>FP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sidRPr="00330B0F">
        <w:rPr>
          <w:rFonts w:eastAsiaTheme="minorEastAsia" w:cs="Arial"/>
          <w:szCs w:val="20"/>
          <w:lang w:eastAsia="zh-CN"/>
        </w:rPr>
        <w:t xml:space="preserve">, false negative </w:t>
      </w:r>
      <m:oMath>
        <m:r>
          <w:rPr>
            <w:rFonts w:ascii="Cambria Math" w:eastAsiaTheme="minorEastAsia" w:hAnsi="Cambria Math" w:cs="Arial"/>
            <w:szCs w:val="20"/>
            <w:lang w:eastAsia="zh-CN"/>
          </w:rPr>
          <m:t>FN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sidRPr="00330B0F">
        <w:rPr>
          <w:rFonts w:eastAsiaTheme="minorEastAsia" w:cs="Arial"/>
          <w:szCs w:val="20"/>
          <w:lang w:eastAsia="zh-CN"/>
        </w:rPr>
        <w:t xml:space="preserve">, and true negative </w:t>
      </w:r>
      <m:oMath>
        <m:r>
          <w:rPr>
            <w:rFonts w:ascii="Cambria Math" w:eastAsiaTheme="minorEastAsia" w:hAnsi="Cambria Math" w:cs="Arial"/>
            <w:szCs w:val="20"/>
            <w:lang w:eastAsia="zh-CN"/>
          </w:rPr>
          <m:t>TN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sidRPr="00330B0F">
        <w:rPr>
          <w:rFonts w:eastAsiaTheme="minorEastAsia" w:cs="Arial"/>
          <w:szCs w:val="20"/>
          <w:lang w:eastAsia="zh-CN"/>
        </w:rPr>
        <w:t xml:space="preserve"> are defined with an Intersection over Union (IoU) threshold </w:t>
      </w:r>
      <m:oMath>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oMath>
      <w:r w:rsidRPr="00330B0F">
        <w:rPr>
          <w:rFonts w:eastAsiaTheme="minorEastAsia" w:cs="Arial"/>
          <w:szCs w:val="20"/>
          <w:lang w:eastAsia="zh-CN"/>
        </w:rPr>
        <w:t xml:space="preserve"> for that category, where true/false represents the output of the neural network, positive/negative represents the label in the ground truth.</w:t>
      </w:r>
    </w:p>
    <w:p w14:paraId="4EE24304" w14:textId="77777777" w:rsidR="001C7FFB" w:rsidRPr="00D26E8A" w:rsidRDefault="002814B9">
      <w:pPr>
        <w:rPr>
          <w:rFonts w:eastAsiaTheme="minorEastAsia" w:cs="Arial"/>
          <w:szCs w:val="20"/>
          <w:lang w:eastAsia="zh-CN"/>
        </w:rPr>
      </w:pPr>
      <w:r w:rsidRPr="00AA6C04">
        <w:rPr>
          <w:rFonts w:eastAsiaTheme="minorEastAsia" w:cs="Arial"/>
          <w:szCs w:val="20"/>
          <w:lang w:eastAsia="zh-CN"/>
        </w:rPr>
        <w:t>Then, recall of the given IoU threshold is de</w:t>
      </w:r>
      <w:r w:rsidRPr="009E3B7E">
        <w:rPr>
          <w:rFonts w:eastAsiaTheme="minorEastAsia" w:cs="Arial"/>
          <w:szCs w:val="20"/>
          <w:lang w:eastAsia="zh-CN"/>
        </w:rPr>
        <w:t>fined as the proportion of all true positive examples in all true positive and false negative examples corresponding to that IoU threshold:</w:t>
      </w:r>
    </w:p>
    <w:p w14:paraId="5931C678" w14:textId="77777777" w:rsidR="001C7FFB" w:rsidRPr="00330B0F" w:rsidRDefault="002814B9">
      <w:pPr>
        <w:rPr>
          <w:rFonts w:eastAsiaTheme="minorEastAsia" w:cs="Arial"/>
          <w:szCs w:val="20"/>
          <w:lang w:eastAsia="zh-CN"/>
        </w:rPr>
      </w:pPr>
      <m:oMathPara>
        <m:oMath>
          <m:r>
            <w:rPr>
              <w:rFonts w:ascii="Cambria Math" w:eastAsiaTheme="minorEastAsia" w:hAnsi="Cambria Math" w:cs="Arial"/>
              <w:szCs w:val="20"/>
              <w:lang w:eastAsia="zh-CN"/>
            </w:rPr>
            <m:t>recall</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m:rPr>
              <m:sty m:val="p"/>
            </m:rPr>
            <w:rPr>
              <w:rFonts w:ascii="Cambria Math" w:eastAsiaTheme="minorEastAsia" w:hAnsi="Cambria Math" w:cs="Arial"/>
              <w:szCs w:val="20"/>
              <w:lang w:eastAsia="zh-CN"/>
            </w:rPr>
            <m:t>=</m:t>
          </m:r>
          <m:f>
            <m:fPr>
              <m:ctrlPr>
                <w:rPr>
                  <w:rFonts w:ascii="Cambria Math" w:eastAsiaTheme="minorEastAsia" w:hAnsi="Cambria Math" w:cs="Arial"/>
                  <w:szCs w:val="20"/>
                  <w:lang w:eastAsia="zh-CN"/>
                </w:rPr>
              </m:ctrlPr>
            </m:fPr>
            <m:num>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num>
            <m:den>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w:rPr>
                  <w:rFonts w:ascii="Cambria Math" w:eastAsiaTheme="minorEastAsia" w:hAnsi="Cambria Math" w:cs="Arial"/>
                  <w:szCs w:val="20"/>
                  <w:lang w:eastAsia="zh-CN"/>
                </w:rPr>
                <m:t>+FN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den>
          </m:f>
        </m:oMath>
      </m:oMathPara>
    </w:p>
    <w:p w14:paraId="6597D783" w14:textId="77777777" w:rsidR="001C7FFB" w:rsidRPr="00AA6C04" w:rsidRDefault="002814B9">
      <w:pPr>
        <w:rPr>
          <w:rFonts w:eastAsiaTheme="minorEastAsia" w:cs="Arial"/>
          <w:szCs w:val="20"/>
          <w:lang w:eastAsia="zh-CN"/>
        </w:rPr>
      </w:pPr>
      <w:r w:rsidRPr="00E700A8">
        <w:rPr>
          <w:rFonts w:eastAsiaTheme="minorEastAsia" w:cs="Arial"/>
          <w:szCs w:val="20"/>
          <w:lang w:eastAsia="zh-CN"/>
        </w:rPr>
        <w:t>The precision of the given IoU threshold is the proportion of all true positive examples which are from all positive examples:</w:t>
      </w:r>
    </w:p>
    <w:p w14:paraId="0D33A857" w14:textId="77777777" w:rsidR="001C7FFB" w:rsidRPr="00330B0F" w:rsidRDefault="002814B9">
      <w:pPr>
        <w:rPr>
          <w:rFonts w:eastAsiaTheme="minorEastAsia" w:cs="Arial"/>
          <w:szCs w:val="20"/>
          <w:lang w:eastAsia="zh-CN"/>
        </w:rPr>
      </w:pPr>
      <m:oMathPara>
        <m:oMath>
          <m:r>
            <w:rPr>
              <w:rFonts w:ascii="Cambria Math" w:eastAsiaTheme="minorEastAsia" w:hAnsi="Cambria Math" w:cs="Arial"/>
              <w:szCs w:val="20"/>
              <w:lang w:eastAsia="zh-CN"/>
            </w:rPr>
            <m:t>precision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m:rPr>
              <m:sty m:val="p"/>
            </m:rPr>
            <w:rPr>
              <w:rFonts w:ascii="Cambria Math" w:eastAsiaTheme="minorEastAsia" w:hAnsi="Cambria Math" w:cs="Arial"/>
              <w:szCs w:val="20"/>
              <w:lang w:eastAsia="zh-CN"/>
            </w:rPr>
            <m:t>=</m:t>
          </m:r>
          <m:f>
            <m:fPr>
              <m:ctrlPr>
                <w:rPr>
                  <w:rFonts w:ascii="Cambria Math" w:eastAsiaTheme="minorEastAsia" w:hAnsi="Cambria Math" w:cs="Arial"/>
                  <w:i/>
                  <w:szCs w:val="20"/>
                  <w:lang w:eastAsia="zh-CN"/>
                </w:rPr>
              </m:ctrlPr>
            </m:fPr>
            <m:num>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num>
            <m:den>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w:rPr>
                  <w:rFonts w:ascii="Cambria Math" w:eastAsiaTheme="minorEastAsia" w:hAnsi="Cambria Math" w:cs="Arial"/>
                  <w:szCs w:val="20"/>
                  <w:lang w:eastAsia="zh-CN"/>
                </w:rPr>
                <m:t>+FP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den>
          </m:f>
        </m:oMath>
      </m:oMathPara>
    </w:p>
    <w:p w14:paraId="11CDCCBA" w14:textId="77777777" w:rsidR="001C7FFB" w:rsidRPr="009E3B7E" w:rsidRDefault="002814B9">
      <w:pPr>
        <w:rPr>
          <w:rFonts w:eastAsiaTheme="minorEastAsia" w:cs="Arial"/>
          <w:szCs w:val="20"/>
          <w:lang w:eastAsia="zh-CN"/>
        </w:rPr>
      </w:pPr>
      <w:r w:rsidRPr="00E700A8">
        <w:rPr>
          <w:rFonts w:eastAsiaTheme="minorEastAsia" w:cs="Arial"/>
          <w:szCs w:val="20"/>
          <w:lang w:eastAsia="zh-CN"/>
        </w:rPr>
        <w:t xml:space="preserve">A neural network of segmentation may achieve several pairs of recall and precision values corresponding to a certain IoU </w:t>
      </w:r>
      <w:r w:rsidRPr="00AA6C04">
        <w:rPr>
          <w:rFonts w:eastAsiaTheme="minorEastAsia" w:cs="Arial"/>
          <w:szCs w:val="20"/>
          <w:lang w:eastAsia="zh-CN"/>
        </w:rPr>
        <w:t xml:space="preserve">threshold and different confidence levels. For each recall value </w:t>
      </w:r>
      <m:oMath>
        <m:r>
          <w:rPr>
            <w:rFonts w:ascii="Cambria Math" w:eastAsiaTheme="minorEastAsia" w:hAnsi="Cambria Math" w:cs="Arial"/>
            <w:szCs w:val="20"/>
            <w:lang w:eastAsia="zh-CN"/>
          </w:rPr>
          <m:t>r</m:t>
        </m:r>
      </m:oMath>
      <w:r w:rsidRPr="00D26E8A">
        <w:rPr>
          <w:rFonts w:eastAsiaTheme="minorEastAsia" w:cs="Arial"/>
          <w:szCs w:val="20"/>
          <w:lang w:eastAsia="zh-CN"/>
        </w:rPr>
        <w:t xml:space="preserve"> in the pairs, let </w:t>
      </w:r>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m:oMath>
      <w:r w:rsidRPr="00330B0F">
        <w:rPr>
          <w:rFonts w:eastAsiaTheme="minorEastAsia" w:cs="Arial"/>
          <w:szCs w:val="20"/>
          <w:lang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eastAsia="zh-CN"/>
          </w:rPr>
          <m:t>r</m:t>
        </m:r>
      </m:oMath>
      <w:r w:rsidRPr="00AA6C04">
        <w:rPr>
          <w:rFonts w:eastAsiaTheme="minorEastAsia" w:cs="Arial"/>
          <w:szCs w:val="20"/>
          <w:lang w:eastAsia="zh-CN"/>
        </w:rPr>
        <w:t>:</w:t>
      </w:r>
    </w:p>
    <w:p w14:paraId="1F33BB1D" w14:textId="77777777" w:rsidR="001C7FFB" w:rsidRPr="00330B0F" w:rsidRDefault="002814B9">
      <w:pPr>
        <w:rPr>
          <w:rFonts w:eastAsiaTheme="minorEastAsia" w:cs="Arial"/>
          <w:szCs w:val="20"/>
          <w:lang w:eastAsia="zh-CN"/>
        </w:rPr>
      </w:pPr>
      <w:bookmarkStart w:id="1164" w:name="OLE_LINK8"/>
      <w:bookmarkStart w:id="1165" w:name="OLE_LINK7"/>
      <m:oMathPara>
        <m:oMath>
          <m:r>
            <w:rPr>
              <w:rFonts w:ascii="Cambria Math" w:eastAsiaTheme="minorEastAsia" w:hAnsi="Cambria Math" w:cs="Arial"/>
              <w:szCs w:val="20"/>
              <w:lang w:eastAsia="zh-CN"/>
            </w:rPr>
            <w:lastRenderedPageBreak/>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w:bookmarkEnd w:id="1164"/>
          <w:bookmarkEnd w:id="1165"/>
          <m:r>
            <m:rPr>
              <m:sty m:val="p"/>
            </m:rPr>
            <w:rPr>
              <w:rFonts w:ascii="Cambria Math" w:eastAsiaTheme="minorEastAsia" w:hAnsi="Cambria Math" w:cs="Arial"/>
              <w:szCs w:val="20"/>
              <w:lang w:eastAsia="zh-CN"/>
            </w:rPr>
            <m:t>=</m:t>
          </m:r>
          <m:func>
            <m:funcPr>
              <m:ctrlPr>
                <w:rPr>
                  <w:rFonts w:ascii="Cambria Math" w:eastAsiaTheme="minorEastAsia" w:hAnsi="Cambria Math" w:cs="Arial"/>
                  <w:szCs w:val="20"/>
                  <w:lang w:eastAsia="zh-CN"/>
                </w:rPr>
              </m:ctrlPr>
            </m:funcPr>
            <m:fName>
              <m:limLow>
                <m:limLowPr>
                  <m:ctrlPr>
                    <w:rPr>
                      <w:rFonts w:ascii="Cambria Math" w:eastAsiaTheme="minorEastAsia" w:hAnsi="Cambria Math" w:cs="Arial"/>
                      <w:szCs w:val="20"/>
                      <w:lang w:eastAsia="zh-CN"/>
                    </w:rPr>
                  </m:ctrlPr>
                </m:limLowPr>
                <m:e>
                  <m:r>
                    <m:rPr>
                      <m:sty m:val="p"/>
                    </m:rPr>
                    <w:rPr>
                      <w:rFonts w:ascii="Cambria Math" w:hAnsi="Cambria Math" w:cs="Arial"/>
                      <w:szCs w:val="20"/>
                    </w:rPr>
                    <m:t>max</m:t>
                  </m:r>
                </m:e>
                <m:lim>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r>
                    <w:rPr>
                      <w:rFonts w:ascii="Cambria Math" w:eastAsiaTheme="minorEastAsia" w:hAnsi="Cambria Math" w:cs="Arial"/>
                      <w:szCs w:val="20"/>
                      <w:lang w:eastAsia="zh-CN"/>
                    </w:rPr>
                    <m:t>:</m:t>
                  </m:r>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r>
                    <w:rPr>
                      <w:rFonts w:ascii="Cambria Math" w:eastAsiaTheme="minorEastAsia" w:hAnsi="Cambria Math" w:cs="Arial" w:hint="eastAsia"/>
                      <w:szCs w:val="20"/>
                      <w:lang w:eastAsia="zh-CN"/>
                    </w:rPr>
                    <m:t>≥</m:t>
                  </m:r>
                  <m:r>
                    <w:rPr>
                      <w:rFonts w:ascii="Cambria Math" w:eastAsiaTheme="minorEastAsia" w:hAnsi="Cambria Math" w:cs="Arial"/>
                      <w:szCs w:val="20"/>
                      <w:lang w:eastAsia="zh-CN"/>
                    </w:rPr>
                    <m:t>r</m:t>
                  </m:r>
                </m:lim>
              </m:limLow>
            </m:fName>
            <m:e>
              <m:r>
                <w:rPr>
                  <w:rFonts w:ascii="Cambria Math" w:eastAsiaTheme="minorEastAsia" w:hAnsi="Cambria Math" w:cs="Arial"/>
                  <w:szCs w:val="20"/>
                  <w:lang w:eastAsia="zh-CN"/>
                </w:rPr>
                <m:t>precision</m:t>
              </m:r>
              <m:d>
                <m:dPr>
                  <m:ctrlPr>
                    <w:rPr>
                      <w:rFonts w:ascii="Cambria Math" w:eastAsiaTheme="minorEastAsia" w:hAnsi="Cambria Math" w:cs="Arial"/>
                      <w:szCs w:val="20"/>
                      <w:lang w:eastAsia="zh-CN"/>
                    </w:rPr>
                  </m:ctrlPr>
                </m:dPr>
                <m:e>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e>
              </m:d>
            </m:e>
          </m:func>
        </m:oMath>
      </m:oMathPara>
    </w:p>
    <w:p w14:paraId="1E9DFC36" w14:textId="77777777" w:rsidR="001C7FFB" w:rsidRPr="00E700A8" w:rsidRDefault="001C7FFB">
      <w:pPr>
        <w:ind w:leftChars="200" w:left="400"/>
        <w:rPr>
          <w:rFonts w:eastAsiaTheme="minorEastAsia" w:cs="Arial"/>
          <w:szCs w:val="20"/>
          <w:lang w:eastAsia="zh-CN"/>
        </w:rPr>
      </w:pPr>
    </w:p>
    <w:p w14:paraId="2DE171B2" w14:textId="77777777" w:rsidR="001C7FFB" w:rsidRPr="00E700A8" w:rsidRDefault="002814B9">
      <w:pPr>
        <w:rPr>
          <w:rFonts w:eastAsiaTheme="minorEastAsia" w:cs="Arial"/>
          <w:szCs w:val="20"/>
          <w:lang w:eastAsia="zh-CN"/>
        </w:rPr>
      </w:pPr>
      <w:r w:rsidRPr="00AA6C04">
        <w:rPr>
          <w:rFonts w:eastAsiaTheme="minorEastAsia" w:cs="Arial"/>
          <w:szCs w:val="20"/>
          <w:lang w:eastAsia="zh-CN"/>
        </w:rPr>
        <w:t xml:space="preserve">Average Precision (AP) of a given category of object is defined as the average value of </w:t>
      </w:r>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m:oMath>
      <w:r w:rsidRPr="00330B0F">
        <w:rPr>
          <w:rFonts w:eastAsiaTheme="minorEastAsia" w:cs="Arial"/>
          <w:szCs w:val="20"/>
          <w:lang w:eastAsia="zh-CN"/>
        </w:rPr>
        <w:t xml:space="preserve"> for all recall values provided by the neural network, which can characterize the area of the entire precision-recall curve.</w:t>
      </w:r>
    </w:p>
    <w:p w14:paraId="3CD3777B" w14:textId="77777777" w:rsidR="001C7FFB" w:rsidRPr="009E3B7E" w:rsidRDefault="002814B9">
      <w:pPr>
        <w:rPr>
          <w:rFonts w:eastAsiaTheme="minorEastAsia" w:cs="Arial"/>
          <w:lang w:eastAsia="zh-CN"/>
        </w:rPr>
      </w:pPr>
      <w:r w:rsidRPr="00E700A8">
        <w:rPr>
          <w:rFonts w:eastAsiaTheme="minorEastAsia" w:cs="Arial"/>
          <w:lang w:eastAsia="zh-CN"/>
        </w:rPr>
        <w:t xml:space="preserve">Mean Average Precision (mAP) is an averaged AP overall categories of objects and in a range of IoU thresholds. As an example, in MS COCO 2017 dataset, 10 IoU thresholds are taken at equal intervals from 0.50 to 0.95. In particular, AP50 and AP75 generally present the mAP when the IoU </w:t>
      </w:r>
      <w:r w:rsidRPr="00AA6C04">
        <w:rPr>
          <w:rFonts w:eastAsiaTheme="minorEastAsia" w:cs="Arial"/>
          <w:lang w:eastAsia="zh-CN"/>
        </w:rPr>
        <w:t>threshold is 0.50 and 0.75 respectively.</w:t>
      </w:r>
    </w:p>
    <w:p w14:paraId="179B7DE8" w14:textId="77777777" w:rsidR="001C7FFB" w:rsidRPr="00505810" w:rsidRDefault="002814B9">
      <w:pPr>
        <w:rPr>
          <w:rFonts w:eastAsiaTheme="minorEastAsia" w:cs="Arial"/>
          <w:lang w:eastAsia="zh-CN"/>
        </w:rPr>
      </w:pPr>
      <w:r w:rsidRPr="00D26E8A">
        <w:rPr>
          <w:rFonts w:eastAsiaTheme="minorEastAsia" w:cs="Arial"/>
          <w:lang w:eastAsia="zh-CN"/>
        </w:rPr>
        <w:t>The following variants of mAP are used:</w:t>
      </w:r>
    </w:p>
    <w:p w14:paraId="4339E70D" w14:textId="77777777" w:rsidR="001C7FFB" w:rsidRPr="003102E3" w:rsidRDefault="00CC7476">
      <w:pPr>
        <w:numPr>
          <w:ilvl w:val="0"/>
          <w:numId w:val="12"/>
        </w:numPr>
        <w:rPr>
          <w:rFonts w:eastAsiaTheme="minorEastAsia" w:cs="Arial"/>
          <w:lang w:eastAsia="zh-CN"/>
        </w:rPr>
      </w:pPr>
      <w:hyperlink r:id="rId35" w:history="1">
        <w:r w:rsidR="002814B9" w:rsidRPr="003B7BD1">
          <w:rPr>
            <w:rFonts w:eastAsiaTheme="minorEastAsia"/>
          </w:rPr>
          <w:t>mAP@0.5</w:t>
        </w:r>
      </w:hyperlink>
      <w:r w:rsidR="002814B9" w:rsidRPr="003102E3">
        <w:rPr>
          <w:rFonts w:eastAsiaTheme="minorEastAsia" w:cs="Arial"/>
          <w:lang w:eastAsia="zh-CN"/>
        </w:rPr>
        <w:t>: the mAP when the IoU threshold is 0.5</w:t>
      </w:r>
    </w:p>
    <w:p w14:paraId="1F61B94A" w14:textId="77777777" w:rsidR="001C7FFB" w:rsidRPr="003102E3" w:rsidRDefault="00CC7476">
      <w:pPr>
        <w:numPr>
          <w:ilvl w:val="0"/>
          <w:numId w:val="12"/>
        </w:numPr>
        <w:rPr>
          <w:rFonts w:eastAsiaTheme="minorEastAsia" w:cs="Arial"/>
          <w:lang w:eastAsia="zh-CN"/>
        </w:rPr>
      </w:pPr>
      <w:hyperlink r:id="rId36" w:history="1">
        <w:r w:rsidR="002814B9" w:rsidRPr="003B7BD1">
          <w:rPr>
            <w:rFonts w:eastAsiaTheme="minorEastAsia"/>
          </w:rPr>
          <w:t>mAP@[0.5:0.05:0.95</w:t>
        </w:r>
      </w:hyperlink>
      <w:r w:rsidR="002814B9" w:rsidRPr="003102E3">
        <w:rPr>
          <w:rFonts w:eastAsiaTheme="minorEastAsia" w:cs="Arial"/>
          <w:lang w:eastAsia="zh-CN"/>
        </w:rPr>
        <w:t>]: the average of 10 IoU thresholds at equal intervals from 0.50 to 0.95.</w:t>
      </w:r>
    </w:p>
    <w:p w14:paraId="5D26128A" w14:textId="763CD0F2" w:rsidR="001C7FFB" w:rsidRPr="00407F82" w:rsidRDefault="002814B9">
      <w:pPr>
        <w:rPr>
          <w:rFonts w:cs="Arial"/>
          <w:lang w:eastAsia="zh-CN"/>
        </w:rPr>
      </w:pPr>
      <w:r w:rsidRPr="00E700A8">
        <w:rPr>
          <w:rFonts w:eastAsiaTheme="minorEastAsia" w:cs="Arial"/>
          <w:lang w:eastAsia="zh-CN"/>
        </w:rPr>
        <w:t>A different neural network may provide object detection or segmentation results with a different number of confidence level. This may affect the quality evaluation in VCM. So we reco</w:t>
      </w:r>
      <w:r w:rsidRPr="00AA6C04">
        <w:rPr>
          <w:rFonts w:eastAsiaTheme="minorEastAsia" w:cs="Arial"/>
          <w:lang w:eastAsia="zh-CN"/>
        </w:rPr>
        <w:t>mmend specifying the num</w:t>
      </w:r>
      <w:r w:rsidRPr="009E3B7E">
        <w:rPr>
          <w:rFonts w:eastAsiaTheme="minorEastAsia" w:cs="Arial"/>
          <w:lang w:eastAsia="zh-CN"/>
        </w:rPr>
        <w:t>ber of confidence levels provided by the neural network for each dataset/task. For example, the number of confidence levels provided by a new neural network should be the same as anchors. This will help to align potential responses to the CfE and easy comp</w:t>
      </w:r>
      <w:r w:rsidRPr="00D26E8A">
        <w:rPr>
          <w:rFonts w:eastAsiaTheme="minorEastAsia" w:cs="Arial"/>
          <w:lang w:eastAsia="zh-CN"/>
        </w:rPr>
        <w:t>arison.</w:t>
      </w:r>
      <w:r w:rsidR="00F62546">
        <w:rPr>
          <w:rFonts w:eastAsiaTheme="minorEastAsia" w:cs="Arial"/>
          <w:lang w:eastAsia="zh-CN"/>
        </w:rPr>
        <w:t xml:space="preserve"> </w:t>
      </w:r>
      <w:bookmarkStart w:id="1166" w:name="_1316535432"/>
      <w:bookmarkStart w:id="1167" w:name="_1316533934"/>
      <w:bookmarkStart w:id="1168" w:name="_1325554413"/>
      <w:bookmarkStart w:id="1169" w:name="_1316530261"/>
      <w:bookmarkStart w:id="1170" w:name="_1318796773"/>
      <w:bookmarkStart w:id="1171" w:name="_1325555141"/>
      <w:bookmarkStart w:id="1172" w:name="_Toc27923"/>
      <w:bookmarkEnd w:id="1166"/>
      <w:bookmarkEnd w:id="1167"/>
      <w:bookmarkEnd w:id="1168"/>
      <w:bookmarkEnd w:id="1169"/>
      <w:bookmarkEnd w:id="1170"/>
      <w:bookmarkEnd w:id="1171"/>
    </w:p>
    <w:p w14:paraId="18A2235C" w14:textId="1628D11F" w:rsidR="001C7FFB" w:rsidRDefault="002814B9">
      <w:pPr>
        <w:pStyle w:val="2"/>
        <w:numPr>
          <w:ilvl w:val="255"/>
          <w:numId w:val="0"/>
        </w:numPr>
        <w:rPr>
          <w:rFonts w:eastAsia="宋体"/>
          <w:sz w:val="26"/>
          <w:szCs w:val="26"/>
          <w:lang w:eastAsia="zh-CN"/>
        </w:rPr>
      </w:pPr>
      <w:bookmarkStart w:id="1173" w:name="_Toc29429"/>
      <w:bookmarkStart w:id="1174" w:name="_Toc3151"/>
      <w:bookmarkStart w:id="1175" w:name="_Toc20485"/>
      <w:bookmarkStart w:id="1176" w:name="_Toc108985925"/>
      <w:bookmarkStart w:id="1177" w:name="_Toc109420601"/>
      <w:r>
        <w:rPr>
          <w:rFonts w:eastAsia="宋体"/>
          <w:sz w:val="26"/>
          <w:szCs w:val="26"/>
          <w:lang w:eastAsia="zh-CN"/>
        </w:rPr>
        <w:t>B.4 Runtime Measurement</w:t>
      </w:r>
      <w:bookmarkEnd w:id="1172"/>
      <w:bookmarkEnd w:id="1173"/>
      <w:bookmarkEnd w:id="1174"/>
      <w:bookmarkEnd w:id="1175"/>
      <w:bookmarkEnd w:id="1176"/>
      <w:bookmarkEnd w:id="1177"/>
    </w:p>
    <w:p w14:paraId="1F333121" w14:textId="192CC5CD" w:rsidR="001C7FFB" w:rsidRPr="003B7BD1" w:rsidRDefault="002814B9">
      <w:pPr>
        <w:rPr>
          <w:rFonts w:eastAsia="宋体" w:cs="Arial"/>
          <w:lang w:eastAsia="zh-CN"/>
        </w:rPr>
      </w:pPr>
      <w:r w:rsidRPr="003B7BD1">
        <w:rPr>
          <w:rFonts w:eastAsia="宋体" w:cs="Arial"/>
          <w:lang w:eastAsia="zh-CN"/>
        </w:rPr>
        <w:t>Runtime includes Encoding time (EncT), Decoding time (DecT) and Task time for part 1 and part 2 of the network (TaskT1, TaskT2) for complexity measurement. The proposed runtime measurements for a VCM solution are:</w:t>
      </w:r>
    </w:p>
    <w:p w14:paraId="09F07504"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宋体" w:cs="Arial"/>
          <w:lang w:eastAsia="zh-CN"/>
        </w:rPr>
      </w:pPr>
      <w:r w:rsidRPr="003B7BD1">
        <w:rPr>
          <w:rFonts w:eastAsia="宋体" w:cs="Arial"/>
          <w:b/>
          <w:bCs/>
          <w:lang w:eastAsia="zh-CN"/>
        </w:rPr>
        <w:t>TaskT1</w:t>
      </w:r>
      <w:r w:rsidRPr="003B7BD1">
        <w:rPr>
          <w:rFonts w:eastAsia="宋体" w:cs="Arial"/>
          <w:lang w:eastAsia="zh-CN"/>
        </w:rPr>
        <w:t>: Time needed to perform part 1 of the network (e.g., the backbone) to produce features.</w:t>
      </w:r>
    </w:p>
    <w:p w14:paraId="07435798"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宋体" w:cs="Arial"/>
          <w:lang w:eastAsia="zh-CN"/>
        </w:rPr>
      </w:pPr>
      <w:r w:rsidRPr="003B7BD1">
        <w:rPr>
          <w:rFonts w:eastAsia="等线" w:cs="Arial"/>
          <w:b/>
          <w:bCs/>
          <w:color w:val="000000"/>
        </w:rPr>
        <w:t>EncT</w:t>
      </w:r>
      <w:r w:rsidRPr="003B7BD1">
        <w:rPr>
          <w:rFonts w:eastAsia="宋体" w:cs="Arial"/>
          <w:b/>
          <w:bCs/>
          <w:lang w:eastAsia="zh-CN"/>
        </w:rPr>
        <w:t>:</w:t>
      </w:r>
      <w:r w:rsidRPr="003B7BD1">
        <w:rPr>
          <w:rFonts w:eastAsia="宋体" w:cs="Arial"/>
          <w:lang w:eastAsia="zh-CN"/>
        </w:rPr>
        <w:t xml:space="preserve"> Time needed to convert feature input to bitstream.</w:t>
      </w:r>
    </w:p>
    <w:p w14:paraId="3D8416D2" w14:textId="2EA9074E"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宋体" w:cs="Arial"/>
          <w:lang w:eastAsia="zh-CN"/>
        </w:rPr>
      </w:pPr>
      <w:r w:rsidRPr="003B7BD1">
        <w:rPr>
          <w:rFonts w:eastAsia="宋体" w:cs="Arial"/>
          <w:b/>
          <w:bCs/>
          <w:lang w:eastAsia="zh-CN"/>
        </w:rPr>
        <w:t>DecT:</w:t>
      </w:r>
      <w:r w:rsidRPr="003B7BD1">
        <w:rPr>
          <w:rFonts w:eastAsia="宋体" w:cs="Arial"/>
          <w:lang w:eastAsia="zh-CN"/>
        </w:rPr>
        <w:t xml:space="preserve"> Time needed to convert bitstream to decoded features.</w:t>
      </w:r>
    </w:p>
    <w:p w14:paraId="0F6C3D66" w14:textId="3AE88D3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宋体" w:cs="Arial"/>
          <w:lang w:eastAsia="zh-CN"/>
        </w:rPr>
      </w:pPr>
      <w:r w:rsidRPr="003B7BD1">
        <w:rPr>
          <w:rFonts w:eastAsia="宋体" w:cs="Arial"/>
          <w:b/>
          <w:bCs/>
          <w:lang w:eastAsia="zh-CN"/>
        </w:rPr>
        <w:t>TaskT2</w:t>
      </w:r>
      <w:r w:rsidRPr="003B7BD1">
        <w:rPr>
          <w:rFonts w:eastAsia="宋体" w:cs="Arial"/>
          <w:lang w:eastAsia="zh-CN"/>
        </w:rPr>
        <w:t>: Time needed to perform part 2 of the network (e.g., the head) to complete the task based on the decoded features.</w:t>
      </w:r>
    </w:p>
    <w:p w14:paraId="467C33FE" w14:textId="77777777" w:rsidR="001C7FFB" w:rsidRPr="003B7BD1" w:rsidRDefault="002814B9">
      <w:pPr>
        <w:rPr>
          <w:rFonts w:eastAsia="宋体" w:cs="Arial"/>
          <w:lang w:eastAsia="zh-CN"/>
        </w:rPr>
      </w:pPr>
      <w:r w:rsidRPr="003B7BD1">
        <w:rPr>
          <w:rFonts w:eastAsia="宋体" w:cs="Arial"/>
          <w:lang w:eastAsia="zh-CN"/>
        </w:rPr>
        <w:t>For the purpose of reporting encoding and decoding running times, the anchor and proposal should be simulated on the same platform, e.g., similar CPU and GPU configuration, to have reliable time comparison.</w:t>
      </w:r>
    </w:p>
    <w:p w14:paraId="25E36B1F" w14:textId="77777777" w:rsidR="001C7FFB" w:rsidRPr="003102E3" w:rsidRDefault="002814B9">
      <w:pPr>
        <w:rPr>
          <w:rFonts w:eastAsia="MS Mincho" w:cs="Arial"/>
          <w:b/>
          <w:bCs/>
          <w:caps/>
          <w:sz w:val="28"/>
          <w:szCs w:val="28"/>
          <w:lang w:val="en-GB" w:eastAsia="ja-JP"/>
        </w:rPr>
      </w:pPr>
      <w:bookmarkStart w:id="1178" w:name="_Toc30068"/>
      <w:bookmarkStart w:id="1179" w:name="_Toc108985926"/>
      <w:bookmarkStart w:id="1180" w:name="_Toc17311"/>
      <w:bookmarkStart w:id="1181" w:name="_Toc6507"/>
      <w:bookmarkStart w:id="1182" w:name="_Toc2403"/>
      <w:bookmarkStart w:id="1183" w:name="_Toc6476"/>
      <w:bookmarkStart w:id="1184" w:name="_Toc8606"/>
      <w:bookmarkStart w:id="1185" w:name="_Toc32476"/>
      <w:r w:rsidRPr="003102E3">
        <w:rPr>
          <w:rFonts w:eastAsia="MS Mincho" w:cs="Arial"/>
          <w:b/>
          <w:bCs/>
          <w:caps/>
          <w:sz w:val="28"/>
          <w:szCs w:val="28"/>
          <w:lang w:val="en-GB" w:eastAsia="ja-JP"/>
        </w:rPr>
        <w:br w:type="page"/>
      </w:r>
    </w:p>
    <w:p w14:paraId="2091418E" w14:textId="33858147" w:rsidR="001C7FFB" w:rsidRPr="003B7BD1" w:rsidRDefault="002814B9">
      <w:pPr>
        <w:tabs>
          <w:tab w:val="left" w:pos="450"/>
          <w:tab w:val="left" w:pos="1191"/>
          <w:tab w:val="left" w:pos="1588"/>
          <w:tab w:val="left" w:pos="1985"/>
        </w:tabs>
        <w:overflowPunct w:val="0"/>
        <w:autoSpaceDE w:val="0"/>
        <w:autoSpaceDN w:val="0"/>
        <w:adjustRightInd w:val="0"/>
        <w:spacing w:before="360" w:after="240" w:line="310" w:lineRule="exact"/>
        <w:jc w:val="both"/>
        <w:textAlignment w:val="baseline"/>
        <w:outlineLvl w:val="0"/>
        <w:rPr>
          <w:rFonts w:eastAsia="MS Mincho" w:cs="Arial"/>
          <w:b/>
          <w:bCs/>
          <w:caps/>
          <w:sz w:val="28"/>
          <w:szCs w:val="28"/>
          <w:lang w:val="en-GB" w:eastAsia="ja-JP"/>
        </w:rPr>
      </w:pPr>
      <w:bookmarkStart w:id="1186" w:name="_Toc109420602"/>
      <w:r w:rsidRPr="003B7BD1">
        <w:rPr>
          <w:rFonts w:eastAsia="MS Mincho" w:cs="Arial"/>
          <w:b/>
          <w:bCs/>
          <w:caps/>
          <w:sz w:val="28"/>
          <w:szCs w:val="28"/>
          <w:lang w:val="en-GB" w:eastAsia="ja-JP"/>
        </w:rPr>
        <w:lastRenderedPageBreak/>
        <w:t>Appendix C: I</w:t>
      </w:r>
      <w:r w:rsidRPr="003102E3">
        <w:rPr>
          <w:rFonts w:eastAsia="MS Mincho" w:cs="Arial"/>
          <w:b/>
          <w:bCs/>
          <w:caps/>
          <w:sz w:val="28"/>
          <w:szCs w:val="28"/>
          <w:lang w:val="en-GB" w:eastAsia="ja-JP"/>
        </w:rPr>
        <w:t>n</w:t>
      </w:r>
      <w:r w:rsidRPr="003B7BD1">
        <w:rPr>
          <w:rFonts w:eastAsia="MS Mincho" w:cs="Arial"/>
          <w:b/>
          <w:bCs/>
          <w:caps/>
          <w:sz w:val="28"/>
          <w:szCs w:val="28"/>
          <w:lang w:val="en-GB" w:eastAsia="ja-JP"/>
        </w:rPr>
        <w:t>ference and Training information</w:t>
      </w:r>
      <w:bookmarkEnd w:id="1178"/>
      <w:bookmarkEnd w:id="1179"/>
      <w:bookmarkEnd w:id="1180"/>
      <w:bookmarkEnd w:id="1181"/>
      <w:bookmarkEnd w:id="1182"/>
      <w:bookmarkEnd w:id="1183"/>
      <w:bookmarkEnd w:id="1184"/>
      <w:bookmarkEnd w:id="1185"/>
      <w:bookmarkEnd w:id="1186"/>
    </w:p>
    <w:p w14:paraId="7F8CAE63" w14:textId="45A04415" w:rsidR="001C7FFB" w:rsidRPr="003B7BD1" w:rsidRDefault="002814B9" w:rsidP="003B7BD1">
      <w:pPr>
        <w:pStyle w:val="2"/>
        <w:numPr>
          <w:ilvl w:val="255"/>
          <w:numId w:val="0"/>
        </w:numPr>
        <w:ind w:left="420" w:hanging="420"/>
        <w:rPr>
          <w:rFonts w:eastAsia="宋体"/>
          <w:sz w:val="26"/>
          <w:szCs w:val="26"/>
          <w:lang w:eastAsia="zh-CN"/>
        </w:rPr>
      </w:pPr>
      <w:bookmarkStart w:id="1187" w:name="_Toc27833"/>
      <w:bookmarkStart w:id="1188" w:name="_Toc11637"/>
      <w:bookmarkStart w:id="1189" w:name="_Toc32217"/>
      <w:bookmarkStart w:id="1190" w:name="_Toc30960"/>
      <w:bookmarkStart w:id="1191" w:name="_Toc9343"/>
      <w:bookmarkStart w:id="1192" w:name="_Toc21705"/>
      <w:bookmarkStart w:id="1193" w:name="_Toc24031"/>
      <w:bookmarkStart w:id="1194" w:name="_Toc15027"/>
      <w:bookmarkStart w:id="1195" w:name="_Toc108985927"/>
      <w:bookmarkStart w:id="1196" w:name="_Toc109420603"/>
      <w:r>
        <w:rPr>
          <w:rFonts w:eastAsia="宋体"/>
          <w:sz w:val="26"/>
          <w:szCs w:val="26"/>
          <w:lang w:eastAsia="zh-CN"/>
        </w:rPr>
        <w:t xml:space="preserve">C.1 </w:t>
      </w:r>
      <w:r w:rsidRPr="003B7BD1">
        <w:rPr>
          <w:rFonts w:eastAsia="宋体"/>
          <w:sz w:val="26"/>
          <w:szCs w:val="26"/>
          <w:lang w:eastAsia="zh-CN"/>
        </w:rPr>
        <w:t>Inference information</w:t>
      </w:r>
      <w:bookmarkEnd w:id="1187"/>
      <w:bookmarkEnd w:id="1188"/>
      <w:bookmarkEnd w:id="1189"/>
      <w:bookmarkEnd w:id="1190"/>
      <w:bookmarkEnd w:id="1191"/>
      <w:bookmarkEnd w:id="1192"/>
      <w:bookmarkEnd w:id="1193"/>
      <w:bookmarkEnd w:id="1194"/>
      <w:bookmarkEnd w:id="1195"/>
      <w:bookmarkEnd w:id="1196"/>
    </w:p>
    <w:p w14:paraId="530B08F2" w14:textId="77777777" w:rsidR="001C7FFB" w:rsidRPr="003B7BD1" w:rsidRDefault="002814B9">
      <w:pPr>
        <w:rPr>
          <w:rFonts w:cs="Arial"/>
          <w:color w:val="000000"/>
        </w:rPr>
      </w:pPr>
      <w:r w:rsidRPr="003B7BD1">
        <w:rPr>
          <w:rFonts w:eastAsia="宋体" w:cs="Arial"/>
          <w:color w:val="000000"/>
          <w:lang w:eastAsia="zh-CN"/>
        </w:rPr>
        <w:t>T</w:t>
      </w:r>
      <w:r w:rsidRPr="003B7BD1">
        <w:rPr>
          <w:rFonts w:cs="Arial"/>
          <w:color w:val="000000"/>
        </w:rPr>
        <w:t>he information described below is required to be provided for the inference process for both encoding and decoding process</w:t>
      </w:r>
      <w:r>
        <w:rPr>
          <w:rFonts w:cs="Arial"/>
          <w:color w:val="000000"/>
        </w:rPr>
        <w:t>es</w:t>
      </w:r>
      <w:r w:rsidRPr="003B7BD1">
        <w:rPr>
          <w:rFonts w:cs="Arial"/>
          <w:color w:val="000000"/>
        </w:rPr>
        <w:t xml:space="preserve">.  </w:t>
      </w:r>
    </w:p>
    <w:p w14:paraId="696304DA"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color w:val="000000"/>
        </w:rPr>
        <w:t xml:space="preserve">Network Visualization: </w:t>
      </w:r>
      <w:r w:rsidRPr="003B7BD1">
        <w:rPr>
          <w:rFonts w:eastAsia="等线" w:cs="Arial"/>
          <w:color w:val="000000"/>
        </w:rPr>
        <w:t>Graphical representation of the neural network</w:t>
      </w:r>
    </w:p>
    <w:p w14:paraId="16BE1057"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color w:val="000000"/>
        </w:rPr>
        <w:t>Param. Number</w:t>
      </w:r>
      <w:r w:rsidRPr="003B7BD1">
        <w:rPr>
          <w:rFonts w:eastAsia="等线" w:cs="Arial"/>
        </w:rPr>
        <w:t>: Total numbers of parameters in the neural network.</w:t>
      </w:r>
    </w:p>
    <w:p w14:paraId="148597B9" w14:textId="5261553D"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color w:val="000000"/>
        </w:rPr>
        <w:t>Param. Precision</w:t>
      </w:r>
      <w:r w:rsidRPr="003B7BD1">
        <w:rPr>
          <w:rFonts w:eastAsia="等线" w:cs="Arial"/>
          <w:lang w:val="en-CA"/>
        </w:rPr>
        <w:t xml:space="preserve">: Bits for storing one parameter. </w:t>
      </w:r>
      <w:r>
        <w:rPr>
          <w:rFonts w:eastAsia="等线" w:cs="Arial"/>
          <w:lang w:val="en-CA"/>
        </w:rPr>
        <w:t>Additionally, use</w:t>
      </w:r>
      <w:r w:rsidRPr="003B7BD1">
        <w:rPr>
          <w:rFonts w:eastAsia="等线" w:cs="Arial"/>
          <w:lang w:val="en-CA"/>
        </w:rPr>
        <w:t xml:space="preserve"> “I” for indicating </w:t>
      </w:r>
      <w:r>
        <w:rPr>
          <w:rFonts w:eastAsia="等线" w:cs="Arial"/>
          <w:lang w:val="en-CA"/>
        </w:rPr>
        <w:t>an</w:t>
      </w:r>
      <w:r w:rsidRPr="003B7BD1">
        <w:rPr>
          <w:rFonts w:eastAsia="等线" w:cs="Arial"/>
          <w:lang w:val="en-CA"/>
        </w:rPr>
        <w:t xml:space="preserve"> integer</w:t>
      </w:r>
      <w:r>
        <w:rPr>
          <w:rFonts w:eastAsia="等线" w:cs="Arial"/>
          <w:lang w:val="en-CA"/>
        </w:rPr>
        <w:t xml:space="preserve"> parameter</w:t>
      </w:r>
      <w:r w:rsidRPr="003B7BD1">
        <w:rPr>
          <w:rFonts w:eastAsia="等线" w:cs="Arial"/>
          <w:lang w:val="en-CA"/>
        </w:rPr>
        <w:t xml:space="preserve"> and us</w:t>
      </w:r>
      <w:r>
        <w:rPr>
          <w:rFonts w:eastAsia="等线" w:cs="Arial"/>
          <w:lang w:val="en-CA"/>
        </w:rPr>
        <w:t>e</w:t>
      </w:r>
      <w:r w:rsidRPr="003B7BD1">
        <w:rPr>
          <w:rFonts w:eastAsia="等线" w:cs="Arial"/>
          <w:lang w:val="en-CA"/>
        </w:rPr>
        <w:t xml:space="preserve"> “F” </w:t>
      </w:r>
      <w:r>
        <w:rPr>
          <w:rFonts w:eastAsia="等线" w:cs="Arial"/>
          <w:lang w:val="en-CA"/>
        </w:rPr>
        <w:t>to</w:t>
      </w:r>
      <w:r w:rsidRPr="003B7BD1">
        <w:rPr>
          <w:rFonts w:eastAsia="等线" w:cs="Arial"/>
          <w:lang w:val="en-CA"/>
        </w:rPr>
        <w:t xml:space="preserve"> indicat</w:t>
      </w:r>
      <w:r>
        <w:rPr>
          <w:rFonts w:eastAsia="等线" w:cs="Arial"/>
          <w:lang w:val="en-CA"/>
        </w:rPr>
        <w:t>e</w:t>
      </w:r>
      <w:r w:rsidRPr="003B7BD1">
        <w:rPr>
          <w:rFonts w:eastAsia="等线" w:cs="Arial"/>
          <w:lang w:val="en-CA"/>
        </w:rPr>
        <w:t xml:space="preserve"> </w:t>
      </w:r>
      <w:r>
        <w:rPr>
          <w:rFonts w:eastAsia="等线" w:cs="Arial"/>
          <w:lang w:val="en-CA"/>
        </w:rPr>
        <w:t>a</w:t>
      </w:r>
      <w:r w:rsidRPr="003B7BD1">
        <w:rPr>
          <w:rFonts w:eastAsia="等线" w:cs="Arial"/>
          <w:lang w:val="en-CA"/>
        </w:rPr>
        <w:t xml:space="preserve"> floating</w:t>
      </w:r>
      <w:r>
        <w:rPr>
          <w:rFonts w:eastAsia="等线" w:cs="Arial"/>
          <w:lang w:val="en-CA"/>
        </w:rPr>
        <w:t>-point</w:t>
      </w:r>
      <w:r w:rsidRPr="003B7BD1">
        <w:rPr>
          <w:rFonts w:eastAsia="等线" w:cs="Arial"/>
          <w:lang w:val="en-CA"/>
        </w:rPr>
        <w:t xml:space="preserve"> number.</w:t>
      </w:r>
      <w:r w:rsidRPr="003B7BD1">
        <w:rPr>
          <w:rFonts w:eastAsia="等线" w:cs="Arial"/>
        </w:rPr>
        <w:t xml:space="preserve"> For example, if the proposed method uses 16-bit integer to represent a parameter, you can report this information as “16 (I)”.</w:t>
      </w:r>
    </w:p>
    <w:p w14:paraId="641A5DEF" w14:textId="7B0FE584"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jc w:val="both"/>
        <w:textAlignment w:val="baseline"/>
        <w:rPr>
          <w:rFonts w:eastAsia="等线" w:cs="Arial"/>
          <w:lang w:val="en-CA"/>
        </w:rPr>
      </w:pPr>
      <w:r w:rsidRPr="003B7BD1">
        <w:rPr>
          <w:rFonts w:eastAsia="等线" w:cs="Arial"/>
          <w:b/>
          <w:bCs/>
          <w:color w:val="000000"/>
        </w:rPr>
        <w:t>MAC (Giga):</w:t>
      </w:r>
      <w:r w:rsidRPr="003B7BD1">
        <w:rPr>
          <w:rFonts w:eastAsia="等线" w:cs="Arial"/>
          <w:color w:val="000000"/>
        </w:rPr>
        <w:t xml:space="preserve"> Number of multiply–accumulate (MAC) operations per pixel in the worst case for the inference stage, where the multiply–accumulate operation is a common step that computes the product of two numbers and adds that product to an accumulator.</w:t>
      </w:r>
      <w:r>
        <w:rPr>
          <w:rFonts w:eastAsia="等线" w:cs="Arial"/>
          <w:color w:val="000000"/>
        </w:rPr>
        <w:t xml:space="preserve"> Since different size of input may influence the value, it is suggested to use 3840x2160 as the input frame size for unification.</w:t>
      </w:r>
    </w:p>
    <w:p w14:paraId="62928FD6" w14:textId="2BE4E96C"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jc w:val="both"/>
        <w:textAlignment w:val="baseline"/>
        <w:rPr>
          <w:rFonts w:cs="Arial"/>
        </w:rPr>
      </w:pPr>
      <w:r w:rsidRPr="003B7BD1">
        <w:rPr>
          <w:rFonts w:eastAsia="等线" w:cs="Arial"/>
          <w:b/>
          <w:bCs/>
          <w:color w:val="000000"/>
        </w:rPr>
        <w:t>Mem.T (MB):</w:t>
      </w:r>
      <w:r w:rsidRPr="003B7BD1">
        <w:rPr>
          <w:rFonts w:eastAsia="等线" w:cs="Arial"/>
        </w:rPr>
        <w:t xml:space="preserve"> </w:t>
      </w:r>
      <w:r w:rsidRPr="003B7BD1">
        <w:rPr>
          <w:rFonts w:eastAsia="等线" w:cs="Arial"/>
          <w:lang w:val="en-CA"/>
        </w:rPr>
        <w:t xml:space="preserve">Temporary memory. It denotes the memory used to store the output feature map </w:t>
      </w:r>
      <w:r w:rsidR="00176A70">
        <w:rPr>
          <w:rFonts w:eastAsia="等线" w:cs="Arial"/>
          <w:lang w:val="en-CA"/>
        </w:rPr>
        <w:t>for</w:t>
      </w:r>
      <w:r w:rsidRPr="003B7BD1">
        <w:rPr>
          <w:rFonts w:eastAsia="等线" w:cs="Arial"/>
          <w:lang w:val="en-CA"/>
        </w:rPr>
        <w:t xml:space="preserve"> </w:t>
      </w:r>
      <w:r>
        <w:rPr>
          <w:rFonts w:eastAsia="等线" w:cs="Arial"/>
          <w:lang w:val="en-CA"/>
        </w:rPr>
        <w:t>all</w:t>
      </w:r>
      <w:r w:rsidRPr="003B7BD1">
        <w:rPr>
          <w:rFonts w:eastAsia="等线" w:cs="Arial"/>
          <w:lang w:val="en-CA"/>
        </w:rPr>
        <w:t xml:space="preserve"> intermediate layer</w:t>
      </w:r>
      <w:r>
        <w:rPr>
          <w:rFonts w:eastAsia="等线" w:cs="Arial"/>
          <w:lang w:val="en-CA"/>
        </w:rPr>
        <w:t>s</w:t>
      </w:r>
      <w:r w:rsidRPr="003B7BD1">
        <w:rPr>
          <w:rFonts w:eastAsia="等线" w:cs="Arial"/>
          <w:lang w:val="en-CA"/>
        </w:rPr>
        <w:t xml:space="preserve"> (forward pass). Since different size of input may influence the value, it is suggested to use 3840x2160 as the input </w:t>
      </w:r>
      <w:r>
        <w:rPr>
          <w:rFonts w:eastAsia="等线" w:cs="Arial"/>
          <w:lang w:val="en-CA"/>
        </w:rPr>
        <w:t xml:space="preserve">frame </w:t>
      </w:r>
      <w:r w:rsidRPr="003B7BD1">
        <w:rPr>
          <w:rFonts w:eastAsia="等线" w:cs="Arial"/>
          <w:lang w:val="en-CA"/>
        </w:rPr>
        <w:t>size for unification. For reporting Mem.T (MB) the calculation process is also suggested to be provided for crosschecking.</w:t>
      </w:r>
    </w:p>
    <w:p w14:paraId="529A1A29"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Patch Size</w:t>
      </w:r>
      <w:r w:rsidRPr="003B7BD1">
        <w:rPr>
          <w:rFonts w:eastAsia="等线" w:cs="Arial"/>
          <w:lang w:val="en-CA"/>
        </w:rPr>
        <w:t>:</w:t>
      </w:r>
      <w:r w:rsidRPr="003B7BD1">
        <w:rPr>
          <w:rFonts w:eastAsia="等线" w:cs="Arial"/>
          <w:lang w:val="en-CA"/>
        </w:rPr>
        <w:tab/>
      </w:r>
      <w:r>
        <w:rPr>
          <w:rFonts w:eastAsia="等线" w:cs="Arial"/>
          <w:lang w:val="en-CA"/>
        </w:rPr>
        <w:t xml:space="preserve">The </w:t>
      </w:r>
      <w:r w:rsidRPr="003B7BD1">
        <w:rPr>
          <w:rFonts w:eastAsia="等线" w:cs="Arial"/>
          <w:lang w:val="en-CA"/>
        </w:rPr>
        <w:t>size of input to the neural networks during inference (patchW×patchH×patchT, e.g.</w:t>
      </w:r>
      <w:r>
        <w:rPr>
          <w:rFonts w:eastAsia="等线" w:cs="Arial"/>
          <w:lang w:val="en-CA"/>
        </w:rPr>
        <w:t>,</w:t>
      </w:r>
      <w:r w:rsidRPr="003B7BD1">
        <w:rPr>
          <w:rFonts w:eastAsia="等线" w:cs="Arial"/>
          <w:lang w:val="en-CA"/>
        </w:rPr>
        <w:t xml:space="preserve"> 64x64x3)</w:t>
      </w:r>
      <w:r>
        <w:rPr>
          <w:rFonts w:eastAsia="等线" w:cs="Arial"/>
          <w:lang w:val="en-CA"/>
        </w:rPr>
        <w:t xml:space="preserve"> where applicable (e.g., when patch-wise processing of features is performed).</w:t>
      </w:r>
    </w:p>
    <w:p w14:paraId="7CEA753A" w14:textId="77777777" w:rsidR="001C7FFB" w:rsidRPr="003B7BD1" w:rsidRDefault="001C7FFB">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49A02635" w14:textId="69B4646D" w:rsidR="001C7FFB" w:rsidRPr="003B7BD1" w:rsidRDefault="002814B9" w:rsidP="003B7BD1">
      <w:pPr>
        <w:pStyle w:val="2"/>
        <w:numPr>
          <w:ilvl w:val="255"/>
          <w:numId w:val="0"/>
        </w:numPr>
        <w:ind w:left="420" w:hanging="420"/>
        <w:rPr>
          <w:rFonts w:eastAsia="宋体"/>
          <w:sz w:val="26"/>
          <w:szCs w:val="26"/>
          <w:lang w:eastAsia="zh-CN"/>
        </w:rPr>
      </w:pPr>
      <w:bookmarkStart w:id="1197" w:name="_Toc20113"/>
      <w:bookmarkStart w:id="1198" w:name="_Toc3007"/>
      <w:bookmarkStart w:id="1199" w:name="_Toc22965"/>
      <w:bookmarkStart w:id="1200" w:name="_Toc3808"/>
      <w:bookmarkStart w:id="1201" w:name="_Toc1296"/>
      <w:bookmarkStart w:id="1202" w:name="_Toc2950"/>
      <w:bookmarkStart w:id="1203" w:name="_Toc3180"/>
      <w:bookmarkStart w:id="1204" w:name="_Toc23285"/>
      <w:bookmarkStart w:id="1205" w:name="_Toc108985928"/>
      <w:bookmarkStart w:id="1206" w:name="_Toc109420604"/>
      <w:r>
        <w:rPr>
          <w:rFonts w:eastAsia="宋体"/>
          <w:sz w:val="26"/>
          <w:szCs w:val="26"/>
          <w:lang w:eastAsia="zh-CN"/>
        </w:rPr>
        <w:t xml:space="preserve">C.2 </w:t>
      </w:r>
      <w:r w:rsidRPr="003B7BD1">
        <w:rPr>
          <w:rFonts w:eastAsia="宋体"/>
          <w:sz w:val="26"/>
          <w:szCs w:val="26"/>
          <w:lang w:eastAsia="zh-CN"/>
        </w:rPr>
        <w:t>Training information</w:t>
      </w:r>
      <w:bookmarkEnd w:id="1197"/>
      <w:bookmarkEnd w:id="1198"/>
      <w:bookmarkEnd w:id="1199"/>
      <w:bookmarkEnd w:id="1200"/>
      <w:bookmarkEnd w:id="1201"/>
      <w:bookmarkEnd w:id="1202"/>
      <w:bookmarkEnd w:id="1203"/>
      <w:bookmarkEnd w:id="1204"/>
      <w:bookmarkEnd w:id="1205"/>
      <w:bookmarkEnd w:id="1206"/>
    </w:p>
    <w:p w14:paraId="1FE6AE13" w14:textId="56C3B6DF" w:rsidR="001C7FFB" w:rsidRPr="003B7BD1" w:rsidRDefault="002814B9">
      <w:pPr>
        <w:rPr>
          <w:rFonts w:eastAsia="等线" w:cs="Arial"/>
        </w:rPr>
      </w:pPr>
      <w:r>
        <w:rPr>
          <w:rFonts w:eastAsia="等线" w:cs="Arial"/>
          <w:lang w:val="en-CA"/>
        </w:rPr>
        <w:t>When applicable, i</w:t>
      </w:r>
      <w:r w:rsidRPr="003B7BD1">
        <w:rPr>
          <w:rFonts w:eastAsia="等线" w:cs="Arial"/>
          <w:lang w:val="en-CA"/>
        </w:rPr>
        <w:t>t is required to report and discuss the following information for the training process.</w:t>
      </w:r>
    </w:p>
    <w:p w14:paraId="6FB0DB2D"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Epoch</w:t>
      </w:r>
      <w:r w:rsidRPr="003B7BD1">
        <w:rPr>
          <w:rFonts w:eastAsia="等线" w:cs="Arial"/>
          <w:lang w:val="en-CA"/>
        </w:rPr>
        <w:t>:</w:t>
      </w:r>
      <w:r w:rsidRPr="003B7BD1">
        <w:rPr>
          <w:rFonts w:eastAsia="等线" w:cs="Arial"/>
          <w:lang w:val="en-CA"/>
        </w:rPr>
        <w:tab/>
        <w:t>The number of complete passes through the training data (e.g.</w:t>
      </w:r>
      <w:r>
        <w:rPr>
          <w:rFonts w:eastAsia="等线" w:cs="Arial"/>
          <w:lang w:val="en-CA"/>
        </w:rPr>
        <w:t>,</w:t>
      </w:r>
      <w:r w:rsidRPr="003B7BD1">
        <w:rPr>
          <w:rFonts w:eastAsia="等线" w:cs="Arial"/>
          <w:lang w:val="en-CA"/>
        </w:rPr>
        <w:t xml:space="preserve"> 100)</w:t>
      </w:r>
    </w:p>
    <w:p w14:paraId="6ED54A1A"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Batch Size</w:t>
      </w:r>
      <w:r w:rsidRPr="003B7BD1">
        <w:rPr>
          <w:rFonts w:eastAsia="等线" w:cs="Arial"/>
          <w:lang w:val="en-CA"/>
        </w:rPr>
        <w:t>:</w:t>
      </w:r>
      <w:r w:rsidRPr="003B7BD1">
        <w:rPr>
          <w:rFonts w:eastAsia="等线" w:cs="Arial"/>
          <w:lang w:val="en-CA"/>
        </w:rPr>
        <w:tab/>
        <w:t>The number of samples processed before the model is updated. (e.g.</w:t>
      </w:r>
      <w:r>
        <w:rPr>
          <w:rFonts w:eastAsia="等线" w:cs="Arial"/>
          <w:lang w:val="en-CA"/>
        </w:rPr>
        <w:t>,</w:t>
      </w:r>
      <w:r w:rsidRPr="003B7BD1">
        <w:rPr>
          <w:rFonts w:eastAsia="等线" w:cs="Arial"/>
          <w:lang w:val="en-CA"/>
        </w:rPr>
        <w:t xml:space="preserve"> 4Kx16frames)</w:t>
      </w:r>
    </w:p>
    <w:p w14:paraId="0788B1EC"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Training Time</w:t>
      </w:r>
      <w:r w:rsidRPr="003B7BD1">
        <w:rPr>
          <w:rFonts w:eastAsia="等线" w:cs="Arial"/>
          <w:lang w:val="en-CA"/>
        </w:rPr>
        <w:t>: CPU and/or GPU (e.g.</w:t>
      </w:r>
      <w:r>
        <w:rPr>
          <w:rFonts w:eastAsia="等线" w:cs="Arial"/>
          <w:lang w:val="en-CA"/>
        </w:rPr>
        <w:t>,</w:t>
      </w:r>
      <w:r w:rsidRPr="003B7BD1">
        <w:rPr>
          <w:rFonts w:eastAsia="等线" w:cs="Arial"/>
          <w:lang w:val="en-CA"/>
        </w:rPr>
        <w:t xml:space="preserve"> 48h)</w:t>
      </w:r>
      <w:r>
        <w:rPr>
          <w:rFonts w:eastAsia="等线" w:cs="Arial"/>
          <w:lang w:val="en-CA"/>
        </w:rPr>
        <w:t xml:space="preserve"> and hardware such as CPU/GPU model and count (if different to that used for inferencing).</w:t>
      </w:r>
    </w:p>
    <w:p w14:paraId="221E628F"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b/>
          <w:bCs/>
          <w:lang w:val="en-CA"/>
        </w:rPr>
      </w:pPr>
      <w:r w:rsidRPr="003B7BD1">
        <w:rPr>
          <w:rFonts w:eastAsia="等线" w:cs="Arial"/>
          <w:b/>
          <w:bCs/>
          <w:lang w:val="en-CA"/>
        </w:rPr>
        <w:t xml:space="preserve">Learning Curve: </w:t>
      </w:r>
      <w:r w:rsidRPr="003B7BD1">
        <w:rPr>
          <w:rFonts w:eastAsia="等线" w:cs="Arial"/>
          <w:lang w:val="en-CA"/>
        </w:rPr>
        <w:t>Plot of the training loss and validation loss (or similar) versus the number of epochs</w:t>
      </w:r>
    </w:p>
    <w:p w14:paraId="02B7C7CB"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Training Sets</w:t>
      </w:r>
      <w:r w:rsidRPr="003B7BD1">
        <w:rPr>
          <w:rFonts w:eastAsia="等线" w:cs="Arial"/>
          <w:lang w:val="en-CA"/>
        </w:rPr>
        <w:t>: Training sets used. If a pre-trained model is used, the source of the pre-trained model and its training sets should be reported in detail.</w:t>
      </w:r>
    </w:p>
    <w:p w14:paraId="5F7860EE" w14:textId="2D4B633A"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Training Configuration per Rate-Distortion Point</w:t>
      </w:r>
      <w:r w:rsidRPr="003B7BD1">
        <w:rPr>
          <w:rFonts w:eastAsia="等线" w:cs="Arial"/>
          <w:lang w:val="en-CA"/>
        </w:rPr>
        <w:t>: Any changes in the requested information used to generate different rate-distortion points</w:t>
      </w:r>
    </w:p>
    <w:p w14:paraId="282B6E6B" w14:textId="4909ED85" w:rsidR="001C7FFB" w:rsidRPr="003B7BD1" w:rsidRDefault="002814B9">
      <w:pPr>
        <w:tabs>
          <w:tab w:val="left" w:pos="1800"/>
          <w:tab w:val="left" w:pos="2160"/>
          <w:tab w:val="left" w:pos="2520"/>
          <w:tab w:val="left" w:pos="2880"/>
          <w:tab w:val="left" w:pos="3240"/>
          <w:tab w:val="left" w:pos="3600"/>
          <w:tab w:val="left" w:pos="3960"/>
          <w:tab w:val="left" w:pos="4320"/>
        </w:tabs>
        <w:rPr>
          <w:rFonts w:eastAsia="等线" w:cs="Arial"/>
          <w:lang w:val="en-CA"/>
        </w:rPr>
      </w:pPr>
      <w:r>
        <w:rPr>
          <w:rFonts w:eastAsia="等线" w:cs="Arial"/>
          <w:lang w:val="en-CA"/>
        </w:rPr>
        <w:t>The following a</w:t>
      </w:r>
      <w:r w:rsidRPr="003B7BD1">
        <w:rPr>
          <w:rFonts w:eastAsia="等线" w:cs="Arial"/>
          <w:lang w:val="en-CA"/>
        </w:rPr>
        <w:t>dditional training information could help to better understand proposed neural network-based method</w:t>
      </w:r>
      <w:r>
        <w:rPr>
          <w:rFonts w:eastAsia="等线" w:cs="Arial"/>
          <w:lang w:val="en-CA"/>
        </w:rPr>
        <w:t>s:</w:t>
      </w:r>
    </w:p>
    <w:p w14:paraId="2537D531"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 xml:space="preserve">Number of Iterations: </w:t>
      </w:r>
      <w:r w:rsidRPr="003B7BD1">
        <w:rPr>
          <w:rFonts w:eastAsia="等线" w:cs="Arial"/>
          <w:lang w:val="en-CA"/>
        </w:rPr>
        <w:t>number of gradient updates within an epoch</w:t>
      </w:r>
    </w:p>
    <w:p w14:paraId="69FA75DD"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Patch Size</w:t>
      </w:r>
      <w:r w:rsidRPr="003B7BD1">
        <w:rPr>
          <w:rFonts w:eastAsia="等线" w:cs="Arial"/>
          <w:lang w:val="en-CA"/>
        </w:rPr>
        <w:t>:</w:t>
      </w:r>
      <w:r w:rsidRPr="003B7BD1">
        <w:rPr>
          <w:rFonts w:eastAsia="等线" w:cs="Arial"/>
          <w:lang w:val="en-CA"/>
        </w:rPr>
        <w:tab/>
        <w:t>size of input to the neural networks (patchW×patchH×patchT, e.g.</w:t>
      </w:r>
      <w:r>
        <w:rPr>
          <w:rFonts w:eastAsia="等线" w:cs="Arial"/>
          <w:lang w:val="en-CA"/>
        </w:rPr>
        <w:t>,</w:t>
      </w:r>
      <w:r w:rsidRPr="003B7BD1">
        <w:rPr>
          <w:rFonts w:eastAsia="等线" w:cs="Arial"/>
          <w:lang w:val="en-CA"/>
        </w:rPr>
        <w:t xml:space="preserve"> 64x64x3)</w:t>
      </w:r>
      <w:r>
        <w:rPr>
          <w:rFonts w:eastAsia="等线" w:cs="Arial"/>
          <w:lang w:val="en-CA"/>
        </w:rPr>
        <w:t xml:space="preserve"> where applicable (e.g., when patch-wise training using features is performed).</w:t>
      </w:r>
    </w:p>
    <w:p w14:paraId="4888A0E9"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Learning Rate</w:t>
      </w:r>
      <w:r w:rsidRPr="003B7BD1">
        <w:rPr>
          <w:rFonts w:eastAsia="等线" w:cs="Arial"/>
          <w:lang w:val="en-CA"/>
        </w:rPr>
        <w:t>:</w:t>
      </w:r>
      <w:r w:rsidRPr="003B7BD1">
        <w:rPr>
          <w:rFonts w:eastAsia="等线" w:cs="Arial"/>
          <w:lang w:val="en-CA"/>
        </w:rPr>
        <w:tab/>
        <w:t>The amount that the weights are updated during training (e.g.</w:t>
      </w:r>
      <w:r>
        <w:rPr>
          <w:rFonts w:eastAsia="等线" w:cs="Arial"/>
          <w:lang w:val="en-CA"/>
        </w:rPr>
        <w:t>,</w:t>
      </w:r>
      <w:r w:rsidRPr="003B7BD1">
        <w:rPr>
          <w:rFonts w:eastAsia="等线" w:cs="Arial"/>
          <w:lang w:val="en-CA"/>
        </w:rPr>
        <w:t xml:space="preserve"> 5e-4)</w:t>
      </w:r>
    </w:p>
    <w:p w14:paraId="3C91EDA0"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Optimizer</w:t>
      </w:r>
      <w:r w:rsidRPr="003B7BD1">
        <w:rPr>
          <w:rFonts w:eastAsia="等线" w:cs="Arial"/>
          <w:lang w:val="en-CA"/>
        </w:rPr>
        <w:t>:</w:t>
      </w:r>
      <w:r w:rsidRPr="003B7BD1">
        <w:rPr>
          <w:rFonts w:eastAsia="等线" w:cs="Arial"/>
          <w:lang w:val="en-CA"/>
        </w:rPr>
        <w:tab/>
        <w:t>The algorithm used to change the attributes of proposed neural networks (e.g.</w:t>
      </w:r>
      <w:r>
        <w:rPr>
          <w:rFonts w:eastAsia="等线" w:cs="Arial"/>
          <w:lang w:val="en-CA"/>
        </w:rPr>
        <w:t>,</w:t>
      </w:r>
      <w:r w:rsidRPr="003B7BD1">
        <w:rPr>
          <w:rFonts w:eastAsia="等线" w:cs="Arial"/>
          <w:lang w:val="en-CA"/>
        </w:rPr>
        <w:t xml:space="preserve"> ADAM)</w:t>
      </w:r>
    </w:p>
    <w:p w14:paraId="4555EAF1" w14:textId="77777777" w:rsidR="001C7FFB" w:rsidRPr="003B7BD1" w:rsidRDefault="002814B9">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eastAsia="等线" w:cs="Arial"/>
          <w:lang w:val="en-CA"/>
        </w:rPr>
      </w:pPr>
      <w:r w:rsidRPr="003B7BD1">
        <w:rPr>
          <w:rFonts w:eastAsia="等线" w:cs="Arial"/>
          <w:b/>
          <w:bCs/>
          <w:lang w:val="en-CA"/>
        </w:rPr>
        <w:t>Loss Function</w:t>
      </w:r>
      <w:r w:rsidRPr="003B7BD1">
        <w:rPr>
          <w:rFonts w:eastAsia="等线" w:cs="Arial"/>
          <w:lang w:val="en-CA"/>
        </w:rPr>
        <w:t>:</w:t>
      </w:r>
      <w:r w:rsidRPr="003B7BD1">
        <w:rPr>
          <w:rFonts w:eastAsia="等线" w:cs="Arial"/>
          <w:lang w:val="en-CA"/>
        </w:rPr>
        <w:tab/>
        <w:t>The function to calculate the model error during training and optimization (e.g.</w:t>
      </w:r>
      <w:r>
        <w:rPr>
          <w:rFonts w:eastAsia="等线" w:cs="Arial"/>
          <w:lang w:val="en-CA"/>
        </w:rPr>
        <w:t>,</w:t>
      </w:r>
      <w:r w:rsidRPr="003B7BD1">
        <w:rPr>
          <w:rFonts w:eastAsia="等线" w:cs="Arial"/>
          <w:lang w:val="en-CA"/>
        </w:rPr>
        <w:t xml:space="preserve"> L1, L2, etc.)</w:t>
      </w:r>
    </w:p>
    <w:p w14:paraId="3419CAC3" w14:textId="1CE9DF5C" w:rsidR="001C7FFB" w:rsidRPr="00E700A8" w:rsidRDefault="002814B9" w:rsidP="003B7BD1">
      <w:pPr>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宋体" w:hAnsi="Times New Roman"/>
          <w:lang w:eastAsia="zh-CN"/>
        </w:rPr>
      </w:pPr>
      <w:r w:rsidRPr="003B7BD1">
        <w:rPr>
          <w:rFonts w:eastAsia="等线" w:cs="Arial"/>
          <w:b/>
          <w:bCs/>
          <w:lang w:val="en-CA"/>
        </w:rPr>
        <w:t>Preprocessing</w:t>
      </w:r>
      <w:r w:rsidRPr="003B7BD1">
        <w:rPr>
          <w:rFonts w:eastAsia="等线" w:cs="Arial"/>
          <w:lang w:val="en-CA"/>
        </w:rPr>
        <w:t>:</w:t>
      </w:r>
      <w:r w:rsidRPr="003B7BD1">
        <w:rPr>
          <w:rFonts w:eastAsia="等线" w:cs="Arial"/>
          <w:lang w:val="en-CA"/>
        </w:rPr>
        <w:tab/>
        <w:t>(e.g.</w:t>
      </w:r>
      <w:r>
        <w:rPr>
          <w:rFonts w:eastAsia="等线" w:cs="Arial"/>
          <w:lang w:val="en-CA"/>
        </w:rPr>
        <w:t>,</w:t>
      </w:r>
      <w:r w:rsidRPr="003B7BD1">
        <w:rPr>
          <w:rFonts w:eastAsia="等线" w:cs="Arial"/>
          <w:lang w:val="en-CA"/>
        </w:rPr>
        <w:t xml:space="preserve"> preprocessing procedure, normalization, cropping method, rotation, zoom etc.)</w:t>
      </w:r>
      <w:r w:rsidRPr="00330B0F">
        <w:rPr>
          <w:rFonts w:ascii="Times New Roman" w:eastAsia="宋体" w:hAnsi="Times New Roman" w:hint="eastAsia"/>
          <w:lang w:eastAsia="zh-CN"/>
        </w:rPr>
        <w:br w:type="page"/>
      </w:r>
    </w:p>
    <w:p w14:paraId="5C845EF3" w14:textId="239AF373" w:rsidR="001C7FFB" w:rsidRDefault="002814B9">
      <w:pPr>
        <w:tabs>
          <w:tab w:val="left" w:pos="450"/>
          <w:tab w:val="left" w:pos="1191"/>
          <w:tab w:val="left" w:pos="1588"/>
          <w:tab w:val="left" w:pos="1985"/>
        </w:tabs>
        <w:overflowPunct w:val="0"/>
        <w:autoSpaceDE w:val="0"/>
        <w:autoSpaceDN w:val="0"/>
        <w:adjustRightInd w:val="0"/>
        <w:spacing w:before="360" w:after="240" w:line="310" w:lineRule="exact"/>
        <w:jc w:val="both"/>
        <w:textAlignment w:val="baseline"/>
        <w:outlineLvl w:val="0"/>
        <w:rPr>
          <w:rFonts w:eastAsia="MS Mincho" w:cs="Arial"/>
          <w:b/>
          <w:bCs/>
          <w:caps/>
          <w:sz w:val="28"/>
          <w:szCs w:val="28"/>
          <w:lang w:val="it-IT" w:eastAsia="zh-TW"/>
        </w:rPr>
      </w:pPr>
      <w:bookmarkStart w:id="1207" w:name="_Toc109420605"/>
      <w:r w:rsidRPr="003102E3">
        <w:rPr>
          <w:rFonts w:eastAsia="MS Mincho" w:cs="Arial"/>
          <w:b/>
          <w:bCs/>
          <w:caps/>
          <w:sz w:val="28"/>
          <w:szCs w:val="28"/>
          <w:lang w:eastAsia="zh-CN"/>
        </w:rPr>
        <w:lastRenderedPageBreak/>
        <w:t>Appendix D</w:t>
      </w:r>
      <w:bookmarkStart w:id="1208" w:name="_Toc102141934"/>
      <w:r w:rsidRPr="003102E3">
        <w:rPr>
          <w:rFonts w:eastAsia="MS Mincho" w:cs="Arial"/>
          <w:b/>
          <w:bCs/>
          <w:caps/>
          <w:sz w:val="28"/>
          <w:szCs w:val="28"/>
          <w:lang w:eastAsia="zh-CN"/>
        </w:rPr>
        <w:t xml:space="preserve"> Anchor generation </w:t>
      </w:r>
      <w:r w:rsidRPr="00330B0F">
        <w:rPr>
          <w:rFonts w:eastAsia="MS Mincho" w:cs="Arial"/>
          <w:b/>
          <w:bCs/>
          <w:caps/>
          <w:sz w:val="28"/>
          <w:szCs w:val="28"/>
          <w:lang w:val="en-GB" w:eastAsia="ja-JP"/>
        </w:rPr>
        <w:t>environment</w:t>
      </w:r>
      <w:bookmarkEnd w:id="1207"/>
      <w:r w:rsidRPr="00E700A8">
        <w:rPr>
          <w:rFonts w:eastAsia="MS Mincho" w:cs="Arial"/>
          <w:b/>
          <w:bCs/>
          <w:caps/>
          <w:sz w:val="28"/>
          <w:szCs w:val="28"/>
          <w:lang w:val="it-IT" w:eastAsia="zh-TW"/>
        </w:rPr>
        <w:t xml:space="preserve"> </w:t>
      </w:r>
      <w:bookmarkEnd w:id="1208"/>
    </w:p>
    <w:p w14:paraId="2539C871" w14:textId="54394418" w:rsidR="009B36B0" w:rsidRDefault="009B36B0" w:rsidP="009B36B0">
      <w:pPr>
        <w:pStyle w:val="2"/>
        <w:numPr>
          <w:ilvl w:val="255"/>
          <w:numId w:val="0"/>
        </w:numPr>
        <w:ind w:left="420" w:hanging="420"/>
        <w:rPr>
          <w:rFonts w:eastAsia="宋体"/>
          <w:sz w:val="26"/>
          <w:szCs w:val="26"/>
          <w:lang w:val="it-IT" w:eastAsia="zh-TW"/>
        </w:rPr>
      </w:pPr>
      <w:bookmarkStart w:id="1209" w:name="_Toc109420606"/>
      <w:r>
        <w:rPr>
          <w:rFonts w:eastAsia="宋体"/>
          <w:sz w:val="26"/>
          <w:szCs w:val="26"/>
          <w:lang w:eastAsia="zh-CN"/>
        </w:rPr>
        <w:t>D.1 Object Tracking on TVD</w:t>
      </w:r>
      <w:r>
        <w:rPr>
          <w:rFonts w:eastAsia="宋体"/>
          <w:sz w:val="26"/>
          <w:szCs w:val="26"/>
          <w:lang w:val="it-IT" w:eastAsia="zh-TW"/>
        </w:rPr>
        <w:t xml:space="preserve"> (feature </w:t>
      </w:r>
      <w:r>
        <w:rPr>
          <w:rFonts w:eastAsia="宋体"/>
          <w:sz w:val="26"/>
          <w:szCs w:val="26"/>
          <w:lang w:eastAsia="zh-CN"/>
        </w:rPr>
        <w:t>anchor</w:t>
      </w:r>
      <w:r>
        <w:rPr>
          <w:rFonts w:eastAsia="宋体"/>
          <w:sz w:val="26"/>
          <w:szCs w:val="26"/>
          <w:lang w:val="it-IT" w:eastAsia="zh-TW"/>
        </w:rPr>
        <w:t>)</w:t>
      </w:r>
      <w:bookmarkEnd w:id="1209"/>
    </w:p>
    <w:p w14:paraId="34CB6FEB" w14:textId="77777777" w:rsidR="009B36B0" w:rsidRPr="00691C35" w:rsidRDefault="009B36B0" w:rsidP="009B36B0">
      <w:pPr>
        <w:spacing w:before="0" w:after="160" w:line="259" w:lineRule="auto"/>
        <w:rPr>
          <w:rFonts w:eastAsia="Calibri" w:cs="Arial"/>
          <w:szCs w:val="20"/>
          <w:lang w:val="en-AU"/>
        </w:rPr>
      </w:pPr>
      <w:r w:rsidRPr="00691C35">
        <w:rPr>
          <w:rFonts w:eastAsia="Calibri" w:cs="Arial"/>
          <w:szCs w:val="20"/>
          <w:lang w:val="en-AU"/>
        </w:rPr>
        <w:t>Software package versions used to generate the object tracking feature anchor are as follows:</w:t>
      </w:r>
    </w:p>
    <w:p w14:paraId="7B914E2E" w14:textId="77777777" w:rsidR="009B36B0" w:rsidRPr="00691C35" w:rsidRDefault="009B36B0" w:rsidP="009B36B0">
      <w:pPr>
        <w:numPr>
          <w:ilvl w:val="0"/>
          <w:numId w:val="18"/>
        </w:numPr>
        <w:spacing w:after="160" w:line="259" w:lineRule="auto"/>
        <w:contextualSpacing/>
        <w:rPr>
          <w:rFonts w:eastAsia="Calibri" w:cs="Arial"/>
          <w:szCs w:val="20"/>
          <w:lang w:val="en-AU"/>
        </w:rPr>
      </w:pPr>
      <w:r w:rsidRPr="00691C35">
        <w:rPr>
          <w:rFonts w:eastAsia="Calibri" w:cs="Arial"/>
          <w:szCs w:val="20"/>
          <w:lang w:val="en-AU"/>
        </w:rPr>
        <w:t>CentOS 7.9.2009</w:t>
      </w:r>
    </w:p>
    <w:p w14:paraId="10712350" w14:textId="77777777" w:rsidR="009B36B0" w:rsidRPr="00691C35" w:rsidRDefault="009B36B0" w:rsidP="009B36B0">
      <w:pPr>
        <w:numPr>
          <w:ilvl w:val="0"/>
          <w:numId w:val="18"/>
        </w:numPr>
        <w:spacing w:after="160" w:line="259" w:lineRule="auto"/>
        <w:contextualSpacing/>
        <w:rPr>
          <w:rFonts w:eastAsia="Calibri" w:cs="Arial"/>
          <w:szCs w:val="20"/>
          <w:lang w:val="en-AU"/>
        </w:rPr>
      </w:pPr>
      <w:r w:rsidRPr="00691C35">
        <w:rPr>
          <w:rFonts w:eastAsia="Calibri" w:cs="Arial"/>
          <w:szCs w:val="20"/>
          <w:lang w:val="en-AU"/>
        </w:rPr>
        <w:t>CUDA 11.3</w:t>
      </w:r>
    </w:p>
    <w:p w14:paraId="5F647D6A" w14:textId="77777777" w:rsidR="009B36B0" w:rsidRPr="00691C35" w:rsidRDefault="009B36B0" w:rsidP="009B36B0">
      <w:pPr>
        <w:numPr>
          <w:ilvl w:val="0"/>
          <w:numId w:val="18"/>
        </w:numPr>
        <w:spacing w:after="160" w:line="259" w:lineRule="auto"/>
        <w:contextualSpacing/>
        <w:rPr>
          <w:rFonts w:eastAsia="Calibri" w:cs="Arial"/>
          <w:szCs w:val="20"/>
          <w:lang w:val="en-AU"/>
        </w:rPr>
      </w:pPr>
      <w:r w:rsidRPr="00691C35">
        <w:rPr>
          <w:rFonts w:eastAsia="Calibri" w:cs="Arial"/>
          <w:szCs w:val="20"/>
          <w:lang w:val="en-AU"/>
        </w:rPr>
        <w:t>Nvidia driver 465.19.01</w:t>
      </w:r>
    </w:p>
    <w:p w14:paraId="2D2C450B" w14:textId="77777777" w:rsidR="009B36B0" w:rsidRPr="00691C35" w:rsidRDefault="009B36B0" w:rsidP="009B36B0">
      <w:pPr>
        <w:numPr>
          <w:ilvl w:val="0"/>
          <w:numId w:val="18"/>
        </w:numPr>
        <w:spacing w:after="160" w:line="259" w:lineRule="auto"/>
        <w:contextualSpacing/>
        <w:rPr>
          <w:rFonts w:eastAsia="Calibri" w:cs="Arial"/>
          <w:szCs w:val="20"/>
          <w:lang w:val="en-AU"/>
        </w:rPr>
      </w:pPr>
      <w:r w:rsidRPr="00691C35">
        <w:rPr>
          <w:rFonts w:eastAsia="Calibri" w:cs="Arial"/>
          <w:szCs w:val="20"/>
          <w:lang w:val="en-AU"/>
        </w:rPr>
        <w:t>Python 3.6.8</w:t>
      </w:r>
    </w:p>
    <w:p w14:paraId="1661824D" w14:textId="77777777" w:rsidR="009B36B0" w:rsidRPr="00691C35" w:rsidRDefault="009B36B0" w:rsidP="009B36B0">
      <w:pPr>
        <w:numPr>
          <w:ilvl w:val="0"/>
          <w:numId w:val="18"/>
        </w:numPr>
        <w:spacing w:after="160" w:line="259" w:lineRule="auto"/>
        <w:contextualSpacing/>
        <w:rPr>
          <w:rFonts w:eastAsia="Calibri" w:cs="Arial"/>
          <w:szCs w:val="20"/>
          <w:lang w:val="en-AU"/>
        </w:rPr>
      </w:pPr>
      <w:r w:rsidRPr="00691C35">
        <w:rPr>
          <w:rFonts w:eastAsia="Calibri" w:cs="Arial"/>
          <w:szCs w:val="20"/>
          <w:lang w:val="en-AU"/>
        </w:rPr>
        <w:t>Numpy 1.19.5</w:t>
      </w:r>
    </w:p>
    <w:p w14:paraId="35D08C81" w14:textId="77777777" w:rsidR="009B36B0" w:rsidRPr="00691C35" w:rsidRDefault="009B36B0" w:rsidP="009B36B0">
      <w:pPr>
        <w:numPr>
          <w:ilvl w:val="0"/>
          <w:numId w:val="18"/>
        </w:numPr>
        <w:spacing w:after="160" w:line="259" w:lineRule="auto"/>
        <w:contextualSpacing/>
        <w:rPr>
          <w:rFonts w:eastAsia="Calibri" w:cs="Arial"/>
          <w:szCs w:val="20"/>
          <w:lang w:val="en-AU"/>
        </w:rPr>
      </w:pPr>
      <w:r w:rsidRPr="00691C35">
        <w:rPr>
          <w:rFonts w:eastAsia="Calibri" w:cs="Arial"/>
          <w:szCs w:val="20"/>
          <w:lang w:val="en-AU"/>
        </w:rPr>
        <w:t>PyTorch 1.7.1</w:t>
      </w:r>
    </w:p>
    <w:p w14:paraId="1CAB041C" w14:textId="77777777" w:rsidR="009B36B0" w:rsidRPr="00691C35" w:rsidRDefault="009B36B0" w:rsidP="009B36B0">
      <w:pPr>
        <w:numPr>
          <w:ilvl w:val="0"/>
          <w:numId w:val="18"/>
        </w:numPr>
        <w:spacing w:after="160" w:line="259" w:lineRule="auto"/>
        <w:contextualSpacing/>
        <w:rPr>
          <w:rFonts w:eastAsia="Calibri" w:cs="Arial"/>
          <w:szCs w:val="20"/>
          <w:lang w:val="en-AU"/>
        </w:rPr>
      </w:pPr>
      <w:r w:rsidRPr="00691C35">
        <w:rPr>
          <w:rFonts w:eastAsia="Calibri" w:cs="Arial"/>
          <w:szCs w:val="20"/>
          <w:lang w:val="en-AU"/>
        </w:rPr>
        <w:t>Pandas 1.1.5</w:t>
      </w:r>
    </w:p>
    <w:p w14:paraId="67C97871" w14:textId="33F63685" w:rsidR="009B36B0" w:rsidRPr="00691C35" w:rsidRDefault="009B36B0" w:rsidP="009B36B0">
      <w:pPr>
        <w:numPr>
          <w:ilvl w:val="0"/>
          <w:numId w:val="18"/>
        </w:numPr>
        <w:spacing w:after="160" w:line="259" w:lineRule="auto"/>
        <w:contextualSpacing/>
        <w:rPr>
          <w:rFonts w:eastAsia="Calibri" w:cs="Arial"/>
          <w:szCs w:val="20"/>
          <w:lang w:val="en-AU"/>
        </w:rPr>
      </w:pPr>
      <w:r w:rsidRPr="00691C35">
        <w:rPr>
          <w:rFonts w:eastAsia="Calibri" w:cs="Arial"/>
          <w:szCs w:val="20"/>
          <w:lang w:val="en-AU"/>
        </w:rPr>
        <w:t xml:space="preserve">PIL 8.2.0 </w:t>
      </w:r>
    </w:p>
    <w:p w14:paraId="371E71D3" w14:textId="77777777" w:rsidR="009B36B0" w:rsidRPr="00691C35" w:rsidRDefault="009B36B0" w:rsidP="009B36B0">
      <w:pPr>
        <w:numPr>
          <w:ilvl w:val="0"/>
          <w:numId w:val="18"/>
        </w:numPr>
        <w:spacing w:after="160" w:line="259" w:lineRule="auto"/>
        <w:contextualSpacing/>
        <w:rPr>
          <w:rFonts w:eastAsia="Calibri" w:cs="Arial"/>
          <w:szCs w:val="20"/>
          <w:lang w:val="en-AU"/>
        </w:rPr>
      </w:pPr>
      <w:r w:rsidRPr="00691C35">
        <w:rPr>
          <w:rFonts w:eastAsia="Calibri" w:cs="Arial"/>
          <w:szCs w:val="20"/>
          <w:lang w:val="en-AU"/>
        </w:rPr>
        <w:t>GNU 'parallel' utility (for parallel VTM, inferencing execution)</w:t>
      </w:r>
    </w:p>
    <w:p w14:paraId="26017F46" w14:textId="77777777" w:rsidR="009B36B0" w:rsidRPr="00691C35" w:rsidRDefault="009B36B0" w:rsidP="009B36B0">
      <w:pPr>
        <w:numPr>
          <w:ilvl w:val="0"/>
          <w:numId w:val="18"/>
        </w:numPr>
        <w:spacing w:after="160" w:line="259" w:lineRule="auto"/>
        <w:contextualSpacing/>
        <w:rPr>
          <w:rFonts w:eastAsia="Calibri" w:cs="Arial"/>
          <w:szCs w:val="20"/>
          <w:lang w:val="en-AU"/>
        </w:rPr>
      </w:pPr>
      <w:r w:rsidRPr="00691C35">
        <w:rPr>
          <w:rFonts w:eastAsia="Calibri" w:cs="Arial"/>
          <w:szCs w:val="20"/>
          <w:lang w:val="en-AU"/>
        </w:rPr>
        <w:t>ffmpeg 4.2.2</w:t>
      </w:r>
    </w:p>
    <w:p w14:paraId="145BC60A" w14:textId="07965214" w:rsidR="00F62546" w:rsidRPr="003B7BD1" w:rsidRDefault="009B36B0">
      <w:pPr>
        <w:numPr>
          <w:ilvl w:val="0"/>
          <w:numId w:val="18"/>
        </w:numPr>
        <w:spacing w:after="160" w:line="259" w:lineRule="auto"/>
        <w:contextualSpacing/>
        <w:rPr>
          <w:rFonts w:eastAsia="Calibri" w:cs="Arial"/>
          <w:szCs w:val="20"/>
          <w:lang w:val="en-AU"/>
        </w:rPr>
      </w:pPr>
      <w:r w:rsidRPr="009B36B0">
        <w:rPr>
          <w:rFonts w:eastAsia="Calibri" w:cs="Arial"/>
          <w:szCs w:val="20"/>
          <w:lang w:val="en-AU"/>
        </w:rPr>
        <w:t>VTM-12.0 software (extracted and compiled under the `build` directory as 'VTM-12.0' subdirectory)</w:t>
      </w:r>
    </w:p>
    <w:p w14:paraId="5D3B6E63" w14:textId="2CD780DD" w:rsidR="001C7FFB" w:rsidRDefault="002814B9">
      <w:pPr>
        <w:pStyle w:val="2"/>
        <w:numPr>
          <w:ilvl w:val="255"/>
          <w:numId w:val="0"/>
        </w:numPr>
        <w:ind w:left="420" w:hanging="420"/>
        <w:rPr>
          <w:rFonts w:eastAsia="宋体"/>
          <w:sz w:val="26"/>
          <w:szCs w:val="26"/>
          <w:lang w:val="it-IT" w:eastAsia="zh-TW"/>
        </w:rPr>
      </w:pPr>
      <w:bookmarkStart w:id="1210" w:name="_Toc101949892"/>
      <w:bookmarkStart w:id="1211" w:name="_Toc109420607"/>
      <w:bookmarkStart w:id="1212" w:name="_Toc102141935"/>
      <w:bookmarkEnd w:id="1210"/>
      <w:r>
        <w:rPr>
          <w:rFonts w:eastAsia="宋体"/>
          <w:sz w:val="26"/>
          <w:szCs w:val="26"/>
          <w:lang w:eastAsia="zh-CN"/>
        </w:rPr>
        <w:t>D.</w:t>
      </w:r>
      <w:r w:rsidR="009B36B0">
        <w:rPr>
          <w:rFonts w:eastAsia="宋体"/>
          <w:sz w:val="26"/>
          <w:szCs w:val="26"/>
          <w:lang w:eastAsia="zh-CN"/>
        </w:rPr>
        <w:t>2</w:t>
      </w:r>
      <w:r>
        <w:rPr>
          <w:rFonts w:eastAsia="宋体"/>
          <w:sz w:val="26"/>
          <w:szCs w:val="26"/>
          <w:lang w:eastAsia="zh-CN"/>
        </w:rPr>
        <w:t xml:space="preserve"> Instance Segmentation on </w:t>
      </w:r>
      <w:r>
        <w:rPr>
          <w:rFonts w:eastAsia="宋体"/>
          <w:sz w:val="26"/>
          <w:szCs w:val="26"/>
          <w:lang w:val="it-IT" w:eastAsia="zh-TW"/>
        </w:rPr>
        <w:t>OpenImages (</w:t>
      </w:r>
      <w:r>
        <w:rPr>
          <w:rFonts w:eastAsia="宋体"/>
          <w:sz w:val="26"/>
          <w:szCs w:val="26"/>
          <w:lang w:eastAsia="zh-CN"/>
        </w:rPr>
        <w:t>feature</w:t>
      </w:r>
      <w:r>
        <w:rPr>
          <w:rFonts w:eastAsia="宋体"/>
          <w:sz w:val="26"/>
          <w:szCs w:val="26"/>
          <w:lang w:val="it-IT" w:eastAsia="zh-TW"/>
        </w:rPr>
        <w:t xml:space="preserve"> </w:t>
      </w:r>
      <w:r>
        <w:rPr>
          <w:rFonts w:eastAsia="宋体"/>
          <w:sz w:val="26"/>
          <w:szCs w:val="26"/>
          <w:lang w:eastAsia="zh-CN"/>
        </w:rPr>
        <w:t>anchor</w:t>
      </w:r>
      <w:r>
        <w:rPr>
          <w:rFonts w:eastAsia="宋体"/>
          <w:sz w:val="26"/>
          <w:szCs w:val="26"/>
          <w:lang w:val="it-IT" w:eastAsia="zh-TW"/>
        </w:rPr>
        <w:t>)</w:t>
      </w:r>
      <w:bookmarkEnd w:id="1211"/>
    </w:p>
    <w:p w14:paraId="4C06AB33" w14:textId="77777777" w:rsidR="001C7FFB" w:rsidRPr="003B7BD1" w:rsidRDefault="002814B9">
      <w:pPr>
        <w:spacing w:before="0" w:after="160" w:line="259" w:lineRule="auto"/>
        <w:rPr>
          <w:rFonts w:eastAsia="Calibri" w:cs="Arial"/>
          <w:szCs w:val="20"/>
          <w:lang w:val="en-AU"/>
        </w:rPr>
      </w:pPr>
      <w:r w:rsidRPr="003B7BD1">
        <w:rPr>
          <w:rFonts w:eastAsia="Calibri" w:cs="Arial"/>
          <w:szCs w:val="20"/>
          <w:lang w:val="en-AU"/>
        </w:rPr>
        <w:t>Software package versions used to generate the instance segmentation feature anchor are as follows:</w:t>
      </w:r>
    </w:p>
    <w:p w14:paraId="36E29832" w14:textId="77777777" w:rsidR="001C7FFB" w:rsidRPr="003B7BD1" w:rsidRDefault="002814B9">
      <w:pPr>
        <w:numPr>
          <w:ilvl w:val="0"/>
          <w:numId w:val="15"/>
        </w:numPr>
        <w:spacing w:after="160" w:line="259" w:lineRule="auto"/>
        <w:contextualSpacing/>
        <w:rPr>
          <w:rFonts w:eastAsia="Calibri" w:cs="Arial"/>
          <w:szCs w:val="20"/>
          <w:lang w:val="en-AU"/>
        </w:rPr>
      </w:pPr>
      <w:r w:rsidRPr="003B7BD1">
        <w:rPr>
          <w:rFonts w:eastAsia="Calibri" w:cs="Arial"/>
          <w:szCs w:val="20"/>
          <w:lang w:val="en-AU"/>
        </w:rPr>
        <w:t>Ubuntu 18.04.4 LTS</w:t>
      </w:r>
    </w:p>
    <w:p w14:paraId="2DF599BF" w14:textId="77777777" w:rsidR="001C7FFB" w:rsidRPr="003B7BD1" w:rsidRDefault="002814B9">
      <w:pPr>
        <w:numPr>
          <w:ilvl w:val="0"/>
          <w:numId w:val="15"/>
        </w:numPr>
        <w:spacing w:after="160" w:line="259" w:lineRule="auto"/>
        <w:contextualSpacing/>
        <w:rPr>
          <w:rFonts w:eastAsia="Calibri" w:cs="Arial"/>
          <w:szCs w:val="20"/>
          <w:lang w:val="en-AU"/>
        </w:rPr>
      </w:pPr>
      <w:r w:rsidRPr="003B7BD1">
        <w:rPr>
          <w:rFonts w:eastAsia="Calibri" w:cs="Arial"/>
          <w:szCs w:val="20"/>
          <w:lang w:val="en-AU"/>
        </w:rPr>
        <w:t>Nvidia Driver version: 460.91.03</w:t>
      </w:r>
    </w:p>
    <w:p w14:paraId="4217F739" w14:textId="77777777" w:rsidR="001C7FFB" w:rsidRPr="003B7BD1" w:rsidRDefault="002814B9">
      <w:pPr>
        <w:numPr>
          <w:ilvl w:val="0"/>
          <w:numId w:val="15"/>
        </w:numPr>
        <w:spacing w:after="160" w:line="259" w:lineRule="auto"/>
        <w:contextualSpacing/>
        <w:rPr>
          <w:rFonts w:eastAsia="Calibri" w:cs="Arial"/>
          <w:szCs w:val="20"/>
          <w:lang w:val="en-AU"/>
        </w:rPr>
      </w:pPr>
      <w:r w:rsidRPr="003B7BD1">
        <w:rPr>
          <w:rFonts w:eastAsia="Calibri" w:cs="Arial"/>
          <w:szCs w:val="20"/>
          <w:lang w:val="en-AU"/>
        </w:rPr>
        <w:t>CUDA: 11.2</w:t>
      </w:r>
    </w:p>
    <w:p w14:paraId="2C742072" w14:textId="77777777" w:rsidR="001C7FFB" w:rsidRPr="003B7BD1" w:rsidRDefault="002814B9">
      <w:pPr>
        <w:numPr>
          <w:ilvl w:val="0"/>
          <w:numId w:val="15"/>
        </w:numPr>
        <w:spacing w:after="160" w:line="259" w:lineRule="auto"/>
        <w:contextualSpacing/>
        <w:rPr>
          <w:rFonts w:eastAsia="Calibri" w:cs="Arial"/>
          <w:szCs w:val="20"/>
          <w:lang w:val="en-AU"/>
        </w:rPr>
      </w:pPr>
      <w:r w:rsidRPr="003B7BD1">
        <w:rPr>
          <w:rFonts w:eastAsia="Calibri" w:cs="Arial"/>
          <w:szCs w:val="20"/>
          <w:lang w:val="en-AU"/>
        </w:rPr>
        <w:t>Python: 3.6.9</w:t>
      </w:r>
    </w:p>
    <w:p w14:paraId="7E0D8DFA" w14:textId="77777777" w:rsidR="001C7FFB" w:rsidRPr="003B7BD1" w:rsidRDefault="002814B9">
      <w:pPr>
        <w:numPr>
          <w:ilvl w:val="0"/>
          <w:numId w:val="15"/>
        </w:numPr>
        <w:spacing w:after="160" w:line="259" w:lineRule="auto"/>
        <w:contextualSpacing/>
        <w:rPr>
          <w:rFonts w:eastAsia="Calibri" w:cs="Arial"/>
          <w:szCs w:val="20"/>
          <w:lang w:val="en-AU"/>
        </w:rPr>
      </w:pPr>
      <w:r w:rsidRPr="003B7BD1">
        <w:rPr>
          <w:rFonts w:eastAsia="Calibri" w:cs="Arial"/>
          <w:szCs w:val="20"/>
          <w:lang w:val="en-AU"/>
        </w:rPr>
        <w:t>Torch: 1.8.0</w:t>
      </w:r>
    </w:p>
    <w:p w14:paraId="690CA47B" w14:textId="77777777" w:rsidR="001C7FFB" w:rsidRPr="003B7BD1" w:rsidRDefault="002814B9">
      <w:pPr>
        <w:numPr>
          <w:ilvl w:val="0"/>
          <w:numId w:val="15"/>
        </w:numPr>
        <w:spacing w:after="160" w:line="259" w:lineRule="auto"/>
        <w:contextualSpacing/>
        <w:rPr>
          <w:rFonts w:eastAsia="Calibri" w:cs="Arial"/>
          <w:szCs w:val="20"/>
          <w:lang w:val="en-AU"/>
        </w:rPr>
      </w:pPr>
      <w:r w:rsidRPr="003B7BD1">
        <w:rPr>
          <w:rFonts w:eastAsia="Calibri" w:cs="Arial"/>
          <w:szCs w:val="20"/>
          <w:lang w:val="en-AU"/>
        </w:rPr>
        <w:t>Tensorflow: 2.6.0</w:t>
      </w:r>
    </w:p>
    <w:p w14:paraId="250EFBD8" w14:textId="77777777" w:rsidR="001C7FFB" w:rsidRPr="003B7BD1" w:rsidRDefault="002814B9">
      <w:pPr>
        <w:numPr>
          <w:ilvl w:val="0"/>
          <w:numId w:val="15"/>
        </w:numPr>
        <w:spacing w:after="160" w:line="259" w:lineRule="auto"/>
        <w:contextualSpacing/>
        <w:rPr>
          <w:rFonts w:eastAsia="Calibri" w:cs="Arial"/>
          <w:szCs w:val="20"/>
          <w:lang w:val="en-AU"/>
        </w:rPr>
      </w:pPr>
      <w:r w:rsidRPr="003B7BD1">
        <w:rPr>
          <w:rFonts w:eastAsia="Calibri" w:cs="Arial"/>
          <w:szCs w:val="20"/>
          <w:lang w:val="en-AU"/>
        </w:rPr>
        <w:t>Detectron2: 0.4</w:t>
      </w:r>
    </w:p>
    <w:p w14:paraId="4AE05C4B" w14:textId="77777777" w:rsidR="001C7FFB" w:rsidRPr="003B7BD1" w:rsidRDefault="002814B9">
      <w:pPr>
        <w:numPr>
          <w:ilvl w:val="0"/>
          <w:numId w:val="15"/>
        </w:numPr>
        <w:spacing w:after="160" w:line="259" w:lineRule="auto"/>
        <w:contextualSpacing/>
        <w:rPr>
          <w:rFonts w:eastAsia="Calibri" w:cs="Arial"/>
          <w:szCs w:val="20"/>
          <w:lang w:val="en-AU"/>
        </w:rPr>
      </w:pPr>
      <w:r w:rsidRPr="003B7BD1">
        <w:rPr>
          <w:rFonts w:eastAsia="Calibri" w:cs="Arial"/>
          <w:szCs w:val="20"/>
          <w:lang w:val="en-AU"/>
        </w:rPr>
        <w:t>VTM: 12.0</w:t>
      </w:r>
    </w:p>
    <w:p w14:paraId="1C418662" w14:textId="77777777" w:rsidR="001C7FFB" w:rsidRPr="003B7BD1" w:rsidRDefault="002814B9">
      <w:pPr>
        <w:numPr>
          <w:ilvl w:val="0"/>
          <w:numId w:val="15"/>
        </w:numPr>
        <w:spacing w:after="160" w:line="259" w:lineRule="auto"/>
        <w:contextualSpacing/>
        <w:rPr>
          <w:rFonts w:eastAsia="Calibri" w:cs="Arial"/>
          <w:szCs w:val="20"/>
          <w:lang w:val="en-AU"/>
        </w:rPr>
      </w:pPr>
      <w:r w:rsidRPr="003B7BD1">
        <w:rPr>
          <w:rFonts w:eastAsia="Calibri" w:cs="Arial"/>
          <w:szCs w:val="20"/>
          <w:lang w:val="en-AU"/>
        </w:rPr>
        <w:t>pandas: 1.1.5</w:t>
      </w:r>
    </w:p>
    <w:p w14:paraId="18CD2EFA" w14:textId="77777777" w:rsidR="001C7FFB" w:rsidRPr="003B7BD1" w:rsidRDefault="002814B9">
      <w:pPr>
        <w:numPr>
          <w:ilvl w:val="0"/>
          <w:numId w:val="15"/>
        </w:numPr>
        <w:spacing w:after="160" w:line="259" w:lineRule="auto"/>
        <w:contextualSpacing/>
        <w:rPr>
          <w:rFonts w:eastAsia="Calibri" w:cs="Arial"/>
          <w:szCs w:val="20"/>
          <w:lang w:val="en-AU"/>
        </w:rPr>
      </w:pPr>
      <w:r w:rsidRPr="003B7BD1">
        <w:rPr>
          <w:rFonts w:eastAsia="Calibri" w:cs="Arial"/>
          <w:szCs w:val="20"/>
          <w:lang w:val="en-AU"/>
        </w:rPr>
        <w:t>opencv-python: 4.5.1.48</w:t>
      </w:r>
    </w:p>
    <w:p w14:paraId="128FEA57" w14:textId="77777777" w:rsidR="001C7FFB" w:rsidRPr="003B7BD1" w:rsidRDefault="001C7FFB">
      <w:pPr>
        <w:spacing w:before="0" w:after="160" w:line="259" w:lineRule="auto"/>
        <w:rPr>
          <w:rFonts w:eastAsia="Calibri" w:cs="Arial"/>
          <w:szCs w:val="20"/>
          <w:lang w:val="en-AU"/>
        </w:rPr>
      </w:pPr>
    </w:p>
    <w:p w14:paraId="361DC3F4" w14:textId="77777777" w:rsidR="001C7FFB" w:rsidRPr="003B7BD1" w:rsidRDefault="002814B9">
      <w:pPr>
        <w:spacing w:before="0" w:after="160" w:line="259" w:lineRule="auto"/>
        <w:rPr>
          <w:rFonts w:eastAsia="Calibri" w:cs="Arial"/>
          <w:szCs w:val="20"/>
          <w:lang w:val="en-AU"/>
        </w:rPr>
      </w:pPr>
      <w:r w:rsidRPr="003B7BD1">
        <w:rPr>
          <w:rFonts w:eastAsia="Calibri" w:cs="Arial"/>
          <w:szCs w:val="20"/>
          <w:lang w:val="en-AU"/>
        </w:rPr>
        <w:t>Detectron2 and Tensorflow Object Detection API</w:t>
      </w:r>
    </w:p>
    <w:p w14:paraId="2EF331E5" w14:textId="77777777" w:rsidR="001C7FFB" w:rsidRPr="003B7BD1" w:rsidRDefault="002814B9">
      <w:pPr>
        <w:numPr>
          <w:ilvl w:val="0"/>
          <w:numId w:val="16"/>
        </w:numPr>
        <w:spacing w:after="160" w:line="259" w:lineRule="auto"/>
        <w:contextualSpacing/>
        <w:rPr>
          <w:rFonts w:eastAsia="Calibri" w:cs="Arial"/>
          <w:szCs w:val="20"/>
          <w:lang w:val="en-AU"/>
        </w:rPr>
      </w:pPr>
      <w:r w:rsidRPr="003B7BD1">
        <w:rPr>
          <w:rFonts w:eastAsia="Calibri" w:cs="Arial"/>
          <w:szCs w:val="20"/>
          <w:lang w:val="en-AU"/>
        </w:rPr>
        <w:t xml:space="preserve">Install detectron2 following instructions from the webpage  </w:t>
      </w:r>
      <w:hyperlink r:id="rId37" w:history="1">
        <w:r w:rsidRPr="003B7BD1">
          <w:rPr>
            <w:rFonts w:eastAsia="Calibri" w:cs="Arial"/>
            <w:color w:val="0563C1"/>
            <w:szCs w:val="20"/>
            <w:u w:val="single"/>
            <w:lang w:val="en-AU"/>
          </w:rPr>
          <w:t>https://github.com/facebookresearch/detectron2/releases/tag/v0.4</w:t>
        </w:r>
      </w:hyperlink>
    </w:p>
    <w:p w14:paraId="72B9BC30" w14:textId="62776F95" w:rsidR="001C7FFB" w:rsidRPr="003B7BD1" w:rsidRDefault="002814B9" w:rsidP="003B7BD1">
      <w:pPr>
        <w:numPr>
          <w:ilvl w:val="0"/>
          <w:numId w:val="16"/>
        </w:numPr>
        <w:spacing w:after="160" w:line="259" w:lineRule="auto"/>
        <w:contextualSpacing/>
        <w:rPr>
          <w:rFonts w:eastAsia="PMingLiU" w:cs="Arial"/>
          <w:lang w:val="it-IT" w:eastAsia="zh-TW"/>
        </w:rPr>
      </w:pPr>
      <w:r w:rsidRPr="003B7BD1">
        <w:rPr>
          <w:rFonts w:eastAsia="Calibri" w:cs="Arial"/>
          <w:szCs w:val="20"/>
          <w:lang w:val="en-AU"/>
        </w:rPr>
        <w:t xml:space="preserve">Install Tensorflow Object Detection API by following the webpage: </w:t>
      </w:r>
      <w:hyperlink r:id="rId38" w:anchor="tensorflow-object-detection-api-installation" w:history="1">
        <w:r w:rsidRPr="003B7BD1">
          <w:rPr>
            <w:rFonts w:eastAsia="Calibri" w:cs="Arial"/>
            <w:color w:val="0563C1"/>
            <w:szCs w:val="20"/>
            <w:u w:val="single"/>
            <w:lang w:val="en-AU"/>
          </w:rPr>
          <w:t>https://tensorflow-object-detection-api-tutorial.readthedocs.io/en/latest/install.html#tensorflow-object-detection-api-installation</w:t>
        </w:r>
      </w:hyperlink>
    </w:p>
    <w:p w14:paraId="5A7570D3" w14:textId="1B00840B" w:rsidR="001C7FFB" w:rsidRDefault="002814B9">
      <w:pPr>
        <w:pStyle w:val="2"/>
        <w:numPr>
          <w:ilvl w:val="255"/>
          <w:numId w:val="0"/>
        </w:numPr>
        <w:ind w:left="420" w:hanging="420"/>
        <w:rPr>
          <w:rFonts w:eastAsia="宋体"/>
          <w:sz w:val="26"/>
          <w:szCs w:val="26"/>
          <w:lang w:val="it-IT" w:eastAsia="zh-TW"/>
        </w:rPr>
      </w:pPr>
      <w:bookmarkStart w:id="1213" w:name="_Toc109420608"/>
      <w:r>
        <w:rPr>
          <w:rFonts w:eastAsia="宋体"/>
          <w:sz w:val="26"/>
          <w:szCs w:val="26"/>
          <w:lang w:eastAsia="zh-CN"/>
        </w:rPr>
        <w:t>D.</w:t>
      </w:r>
      <w:r w:rsidR="009B36B0">
        <w:rPr>
          <w:rFonts w:eastAsia="宋体"/>
          <w:sz w:val="26"/>
          <w:szCs w:val="26"/>
          <w:lang w:eastAsia="zh-CN"/>
        </w:rPr>
        <w:t>3</w:t>
      </w:r>
      <w:r>
        <w:rPr>
          <w:rFonts w:eastAsia="宋体"/>
          <w:sz w:val="26"/>
          <w:szCs w:val="26"/>
          <w:lang w:eastAsia="zh-CN"/>
        </w:rPr>
        <w:t xml:space="preserve"> </w:t>
      </w:r>
      <w:r>
        <w:rPr>
          <w:rFonts w:eastAsia="宋体"/>
          <w:sz w:val="26"/>
          <w:szCs w:val="26"/>
          <w:lang w:val="it-IT" w:eastAsia="zh-TW"/>
        </w:rPr>
        <w:t>Object Detection</w:t>
      </w:r>
      <w:r>
        <w:rPr>
          <w:rFonts w:eastAsia="宋体"/>
          <w:sz w:val="26"/>
          <w:szCs w:val="26"/>
          <w:lang w:eastAsia="zh-CN"/>
        </w:rPr>
        <w:t xml:space="preserve"> on </w:t>
      </w:r>
      <w:r>
        <w:rPr>
          <w:rFonts w:eastAsia="宋体"/>
          <w:sz w:val="26"/>
          <w:szCs w:val="26"/>
          <w:lang w:val="it-IT" w:eastAsia="zh-TW"/>
        </w:rPr>
        <w:t xml:space="preserve">OpenImages (feature </w:t>
      </w:r>
      <w:r>
        <w:rPr>
          <w:rFonts w:eastAsia="宋体"/>
          <w:sz w:val="26"/>
          <w:szCs w:val="26"/>
          <w:lang w:eastAsia="zh-CN"/>
        </w:rPr>
        <w:t>anchor</w:t>
      </w:r>
      <w:r>
        <w:rPr>
          <w:rFonts w:eastAsia="宋体"/>
          <w:sz w:val="26"/>
          <w:szCs w:val="26"/>
          <w:lang w:val="it-IT" w:eastAsia="zh-TW"/>
        </w:rPr>
        <w:t>)</w:t>
      </w:r>
      <w:bookmarkEnd w:id="1212"/>
      <w:bookmarkEnd w:id="1213"/>
    </w:p>
    <w:p w14:paraId="6676445D" w14:textId="77777777" w:rsidR="001C7FFB" w:rsidRPr="003B7BD1" w:rsidRDefault="002814B9">
      <w:pPr>
        <w:spacing w:before="0" w:after="160" w:line="259" w:lineRule="auto"/>
        <w:rPr>
          <w:rFonts w:eastAsia="Calibri" w:cs="Arial"/>
          <w:szCs w:val="20"/>
          <w:lang w:val="en-AU"/>
        </w:rPr>
      </w:pPr>
      <w:r w:rsidRPr="003B7BD1">
        <w:rPr>
          <w:rFonts w:eastAsia="Calibri" w:cs="Arial"/>
          <w:szCs w:val="20"/>
          <w:lang w:val="en-AU"/>
        </w:rPr>
        <w:t>Software package versions used to generate the object detection feature anchor are as follows:</w:t>
      </w:r>
    </w:p>
    <w:p w14:paraId="62298B56"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t>Ubuntu    20.04.1 LTS</w:t>
      </w:r>
    </w:p>
    <w:p w14:paraId="6ED33D21"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t>Python    3.8.11</w:t>
      </w:r>
    </w:p>
    <w:p w14:paraId="38DD017E"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t>Torch    1.9.0</w:t>
      </w:r>
    </w:p>
    <w:p w14:paraId="118F04D6"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t>Detectron2   0.5</w:t>
      </w:r>
    </w:p>
    <w:p w14:paraId="36B932DA"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t>Object-detection   0.1</w:t>
      </w:r>
    </w:p>
    <w:p w14:paraId="79E09601"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t>Pandas   1.3.3</w:t>
      </w:r>
    </w:p>
    <w:p w14:paraId="37E7A923"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t>Numpy   1.21.2</w:t>
      </w:r>
    </w:p>
    <w:p w14:paraId="4D507875"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t>Opencv-python 4.5.3.56</w:t>
      </w:r>
    </w:p>
    <w:p w14:paraId="232A0B0E"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t>Pillow   8.3.1</w:t>
      </w:r>
    </w:p>
    <w:p w14:paraId="1EF6D6CE"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t>ffmpeg   4.4</w:t>
      </w:r>
    </w:p>
    <w:p w14:paraId="7E9B5195" w14:textId="77777777" w:rsidR="001C7FFB" w:rsidRPr="003B7BD1" w:rsidRDefault="002814B9">
      <w:pPr>
        <w:numPr>
          <w:ilvl w:val="0"/>
          <w:numId w:val="17"/>
        </w:numPr>
        <w:spacing w:after="160" w:line="259" w:lineRule="auto"/>
        <w:contextualSpacing/>
        <w:rPr>
          <w:rFonts w:eastAsia="Calibri" w:cs="Arial"/>
          <w:szCs w:val="20"/>
          <w:lang w:val="en-AU"/>
        </w:rPr>
      </w:pPr>
      <w:r w:rsidRPr="003B7BD1">
        <w:rPr>
          <w:rFonts w:eastAsia="Calibri" w:cs="Arial"/>
          <w:szCs w:val="20"/>
          <w:lang w:val="en-AU"/>
        </w:rPr>
        <w:lastRenderedPageBreak/>
        <w:t>VTM   12.0</w:t>
      </w:r>
    </w:p>
    <w:p w14:paraId="7A63EC35" w14:textId="5107058B" w:rsidR="009B36B0" w:rsidRDefault="009B36B0" w:rsidP="009B36B0">
      <w:pPr>
        <w:pStyle w:val="2"/>
        <w:numPr>
          <w:ilvl w:val="255"/>
          <w:numId w:val="0"/>
        </w:numPr>
        <w:ind w:left="420" w:hanging="420"/>
        <w:rPr>
          <w:rFonts w:eastAsia="宋体"/>
          <w:sz w:val="26"/>
          <w:szCs w:val="26"/>
          <w:lang w:val="it-IT" w:eastAsia="zh-TW"/>
        </w:rPr>
      </w:pPr>
      <w:bookmarkStart w:id="1214" w:name="_Toc109420609"/>
      <w:r>
        <w:rPr>
          <w:rFonts w:eastAsia="宋体"/>
          <w:sz w:val="26"/>
          <w:szCs w:val="26"/>
          <w:lang w:eastAsia="zh-CN"/>
        </w:rPr>
        <w:t>D.4 Object Tracking on TVD</w:t>
      </w:r>
      <w:r>
        <w:rPr>
          <w:rFonts w:eastAsia="宋体"/>
          <w:sz w:val="26"/>
          <w:szCs w:val="26"/>
          <w:lang w:val="it-IT" w:eastAsia="zh-TW"/>
        </w:rPr>
        <w:t xml:space="preserve"> (</w:t>
      </w:r>
      <w:r w:rsidR="0068405F">
        <w:rPr>
          <w:rFonts w:eastAsia="宋体"/>
          <w:sz w:val="26"/>
          <w:szCs w:val="26"/>
          <w:lang w:val="it-IT" w:eastAsia="zh-TW"/>
        </w:rPr>
        <w:t xml:space="preserve">informative </w:t>
      </w:r>
      <w:r>
        <w:rPr>
          <w:rFonts w:eastAsia="宋体"/>
          <w:sz w:val="26"/>
          <w:szCs w:val="26"/>
          <w:lang w:eastAsia="zh-CN"/>
        </w:rPr>
        <w:t>video</w:t>
      </w:r>
      <w:r>
        <w:rPr>
          <w:rFonts w:eastAsia="宋体"/>
          <w:sz w:val="26"/>
          <w:szCs w:val="26"/>
          <w:lang w:val="it-IT" w:eastAsia="zh-TW"/>
        </w:rPr>
        <w:t xml:space="preserve"> </w:t>
      </w:r>
      <w:r>
        <w:rPr>
          <w:rFonts w:eastAsia="宋体"/>
          <w:sz w:val="26"/>
          <w:szCs w:val="26"/>
          <w:lang w:eastAsia="zh-CN"/>
        </w:rPr>
        <w:t>anchor</w:t>
      </w:r>
      <w:r>
        <w:rPr>
          <w:rFonts w:eastAsia="宋体"/>
          <w:sz w:val="26"/>
          <w:szCs w:val="26"/>
          <w:lang w:val="it-IT" w:eastAsia="zh-TW"/>
        </w:rPr>
        <w:t>)</w:t>
      </w:r>
      <w:bookmarkEnd w:id="1214"/>
    </w:p>
    <w:p w14:paraId="66699B19" w14:textId="77777777" w:rsidR="009B36B0" w:rsidRPr="00691C35" w:rsidRDefault="009B36B0" w:rsidP="009B36B0">
      <w:pPr>
        <w:spacing w:before="0" w:after="160" w:line="259" w:lineRule="auto"/>
        <w:rPr>
          <w:rFonts w:eastAsia="Calibri" w:cs="Arial"/>
          <w:szCs w:val="20"/>
          <w:lang w:val="en-AU"/>
        </w:rPr>
      </w:pPr>
      <w:r w:rsidRPr="00691C35">
        <w:rPr>
          <w:rFonts w:eastAsia="Calibri" w:cs="Arial"/>
          <w:szCs w:val="20"/>
          <w:lang w:val="en-AU"/>
        </w:rPr>
        <w:t xml:space="preserve">Software package versions used to generate the </w:t>
      </w:r>
      <w:r w:rsidRPr="00691C35">
        <w:rPr>
          <w:rFonts w:eastAsia="宋体" w:cs="Arial"/>
          <w:szCs w:val="20"/>
          <w:lang w:eastAsia="zh-CN"/>
        </w:rPr>
        <w:t>object tracking video</w:t>
      </w:r>
      <w:r w:rsidRPr="00691C35">
        <w:rPr>
          <w:rFonts w:eastAsia="Calibri" w:cs="Arial"/>
          <w:szCs w:val="20"/>
          <w:lang w:val="en-AU"/>
        </w:rPr>
        <w:t xml:space="preserve"> anchor are as follows:</w:t>
      </w:r>
    </w:p>
    <w:p w14:paraId="7C6FF302" w14:textId="77777777" w:rsidR="009B36B0" w:rsidRPr="00691C35" w:rsidRDefault="009B36B0" w:rsidP="009B36B0">
      <w:pPr>
        <w:numPr>
          <w:ilvl w:val="0"/>
          <w:numId w:val="18"/>
        </w:numPr>
        <w:spacing w:before="0" w:after="160" w:line="259" w:lineRule="auto"/>
        <w:contextualSpacing/>
        <w:rPr>
          <w:rFonts w:eastAsia="Calibri" w:cs="Arial"/>
          <w:szCs w:val="20"/>
          <w:lang w:val="en-AU"/>
        </w:rPr>
      </w:pPr>
      <w:r w:rsidRPr="00691C35">
        <w:rPr>
          <w:rFonts w:eastAsia="Calibri" w:cs="Arial"/>
          <w:szCs w:val="20"/>
          <w:lang w:val="en-AU"/>
        </w:rPr>
        <w:t>Ubuntu 18.04.3 LTS</w:t>
      </w:r>
    </w:p>
    <w:p w14:paraId="6DCA8743" w14:textId="77777777" w:rsidR="009B36B0" w:rsidRPr="00691C35" w:rsidRDefault="009B36B0" w:rsidP="009B36B0">
      <w:pPr>
        <w:numPr>
          <w:ilvl w:val="0"/>
          <w:numId w:val="18"/>
        </w:numPr>
        <w:spacing w:before="0" w:after="160" w:line="259" w:lineRule="auto"/>
        <w:contextualSpacing/>
        <w:rPr>
          <w:rFonts w:eastAsia="Calibri" w:cs="Arial"/>
          <w:szCs w:val="20"/>
          <w:lang w:val="en-AU"/>
        </w:rPr>
      </w:pPr>
      <w:r w:rsidRPr="00691C35">
        <w:rPr>
          <w:rFonts w:eastAsia="Calibri" w:cs="Arial"/>
          <w:szCs w:val="20"/>
          <w:lang w:val="en-AU"/>
        </w:rPr>
        <w:t>Nvidia Driver version: 450.80.02</w:t>
      </w:r>
    </w:p>
    <w:p w14:paraId="0DB41924" w14:textId="77777777" w:rsidR="009B36B0" w:rsidRPr="00691C35" w:rsidRDefault="009B36B0" w:rsidP="009B36B0">
      <w:pPr>
        <w:numPr>
          <w:ilvl w:val="0"/>
          <w:numId w:val="18"/>
        </w:numPr>
        <w:spacing w:before="0" w:after="160" w:line="259" w:lineRule="auto"/>
        <w:contextualSpacing/>
        <w:rPr>
          <w:rFonts w:eastAsia="Calibri" w:cs="Arial"/>
          <w:szCs w:val="20"/>
          <w:lang w:val="en-AU"/>
        </w:rPr>
      </w:pPr>
      <w:r w:rsidRPr="00691C35">
        <w:rPr>
          <w:rFonts w:eastAsia="Calibri" w:cs="Arial"/>
          <w:szCs w:val="20"/>
          <w:lang w:val="en-AU"/>
        </w:rPr>
        <w:t>CUDA: 11.0</w:t>
      </w:r>
    </w:p>
    <w:p w14:paraId="51354109" w14:textId="77777777" w:rsidR="009B36B0" w:rsidRPr="00691C35" w:rsidRDefault="009B36B0" w:rsidP="009B36B0">
      <w:pPr>
        <w:numPr>
          <w:ilvl w:val="0"/>
          <w:numId w:val="18"/>
        </w:numPr>
        <w:spacing w:before="0" w:after="160" w:line="259" w:lineRule="auto"/>
        <w:contextualSpacing/>
        <w:rPr>
          <w:rFonts w:eastAsia="Calibri" w:cs="Arial"/>
          <w:szCs w:val="20"/>
          <w:lang w:val="en-AU"/>
        </w:rPr>
      </w:pPr>
      <w:r w:rsidRPr="00691C35">
        <w:rPr>
          <w:rFonts w:eastAsia="Calibri" w:cs="Arial"/>
          <w:szCs w:val="20"/>
          <w:lang w:val="en-AU"/>
        </w:rPr>
        <w:t>Python: 3.8.8</w:t>
      </w:r>
    </w:p>
    <w:p w14:paraId="030CD0A3" w14:textId="77777777" w:rsidR="009B36B0" w:rsidRPr="00691C35" w:rsidRDefault="009B36B0" w:rsidP="009B36B0">
      <w:pPr>
        <w:numPr>
          <w:ilvl w:val="0"/>
          <w:numId w:val="18"/>
        </w:numPr>
        <w:spacing w:before="0" w:after="160" w:line="259" w:lineRule="auto"/>
        <w:contextualSpacing/>
        <w:rPr>
          <w:rFonts w:eastAsia="Calibri" w:cs="Arial"/>
          <w:szCs w:val="20"/>
          <w:lang w:val="en-AU"/>
        </w:rPr>
      </w:pPr>
      <w:r w:rsidRPr="00691C35">
        <w:rPr>
          <w:rFonts w:eastAsia="Calibri" w:cs="Arial"/>
          <w:szCs w:val="20"/>
          <w:lang w:val="en-AU"/>
        </w:rPr>
        <w:t>Torch: 1.8.1</w:t>
      </w:r>
    </w:p>
    <w:p w14:paraId="1DACB2F1" w14:textId="77777777" w:rsidR="009B36B0" w:rsidRPr="00691C35" w:rsidRDefault="009B36B0" w:rsidP="009B36B0">
      <w:pPr>
        <w:numPr>
          <w:ilvl w:val="0"/>
          <w:numId w:val="18"/>
        </w:numPr>
        <w:spacing w:before="0" w:after="160" w:line="259" w:lineRule="auto"/>
        <w:contextualSpacing/>
        <w:rPr>
          <w:rFonts w:eastAsia="Calibri" w:cs="Arial"/>
          <w:szCs w:val="20"/>
          <w:lang w:val="en-AU"/>
        </w:rPr>
      </w:pPr>
      <w:r w:rsidRPr="00691C35">
        <w:rPr>
          <w:rFonts w:eastAsia="Calibri" w:cs="Arial"/>
          <w:szCs w:val="20"/>
          <w:lang w:val="en-AU"/>
        </w:rPr>
        <w:t>Detectron2: 0.4</w:t>
      </w:r>
    </w:p>
    <w:p w14:paraId="05598419" w14:textId="77777777" w:rsidR="009B36B0" w:rsidRPr="00691C35" w:rsidRDefault="009B36B0" w:rsidP="009B36B0">
      <w:pPr>
        <w:numPr>
          <w:ilvl w:val="0"/>
          <w:numId w:val="18"/>
        </w:numPr>
        <w:spacing w:before="0" w:after="160" w:line="259" w:lineRule="auto"/>
        <w:contextualSpacing/>
        <w:rPr>
          <w:rFonts w:eastAsia="Calibri" w:cs="Arial"/>
          <w:szCs w:val="20"/>
          <w:lang w:val="en-AU"/>
        </w:rPr>
      </w:pPr>
      <w:r w:rsidRPr="00691C35">
        <w:rPr>
          <w:rFonts w:eastAsia="Calibri" w:cs="Arial"/>
          <w:szCs w:val="20"/>
          <w:lang w:val="en-AU"/>
        </w:rPr>
        <w:t>VTM 12.0</w:t>
      </w:r>
      <w:r w:rsidRPr="00691C35">
        <w:rPr>
          <w:rFonts w:eastAsia="宋体" w:cs="Arial"/>
          <w:szCs w:val="20"/>
          <w:lang w:eastAsia="zh-CN"/>
        </w:rPr>
        <w:t>i</w:t>
      </w:r>
    </w:p>
    <w:p w14:paraId="562D7491" w14:textId="77777777" w:rsidR="009B36B0" w:rsidRPr="00691C35" w:rsidRDefault="009B36B0" w:rsidP="009B36B0">
      <w:pPr>
        <w:numPr>
          <w:ilvl w:val="0"/>
          <w:numId w:val="18"/>
        </w:numPr>
        <w:spacing w:before="0" w:after="160" w:line="259" w:lineRule="auto"/>
        <w:contextualSpacing/>
        <w:rPr>
          <w:rFonts w:eastAsia="Calibri" w:cs="Arial"/>
          <w:szCs w:val="20"/>
          <w:lang w:val="en-AU"/>
        </w:rPr>
      </w:pPr>
      <w:r w:rsidRPr="00691C35">
        <w:rPr>
          <w:rFonts w:eastAsia="Calibri" w:cs="Arial"/>
          <w:szCs w:val="20"/>
          <w:lang w:val="en-AU"/>
        </w:rPr>
        <w:t>FFMPEG: 4.2.2</w:t>
      </w:r>
    </w:p>
    <w:p w14:paraId="20222903" w14:textId="7F8BAA55" w:rsidR="001C7FFB" w:rsidRDefault="002814B9">
      <w:pPr>
        <w:pStyle w:val="2"/>
        <w:numPr>
          <w:ilvl w:val="255"/>
          <w:numId w:val="0"/>
        </w:numPr>
        <w:ind w:left="420" w:hanging="420"/>
        <w:rPr>
          <w:rFonts w:eastAsia="宋体"/>
          <w:sz w:val="26"/>
          <w:szCs w:val="26"/>
          <w:lang w:val="it-IT" w:eastAsia="zh-TW"/>
        </w:rPr>
      </w:pPr>
      <w:bookmarkStart w:id="1215" w:name="_Toc109420610"/>
      <w:bookmarkStart w:id="1216" w:name="_Toc102141936"/>
      <w:r>
        <w:rPr>
          <w:rFonts w:eastAsia="宋体"/>
          <w:sz w:val="26"/>
          <w:szCs w:val="26"/>
          <w:lang w:eastAsia="zh-CN"/>
        </w:rPr>
        <w:t>D.</w:t>
      </w:r>
      <w:r w:rsidR="009B36B0">
        <w:rPr>
          <w:rFonts w:eastAsia="宋体"/>
          <w:sz w:val="26"/>
          <w:szCs w:val="26"/>
          <w:lang w:eastAsia="zh-CN"/>
        </w:rPr>
        <w:t>5</w:t>
      </w:r>
      <w:r>
        <w:rPr>
          <w:rFonts w:eastAsia="宋体"/>
          <w:sz w:val="26"/>
          <w:szCs w:val="26"/>
          <w:lang w:eastAsia="zh-CN"/>
        </w:rPr>
        <w:t xml:space="preserve"> Instance Segmentation / object detection on </w:t>
      </w:r>
      <w:r>
        <w:rPr>
          <w:rFonts w:eastAsia="宋体"/>
          <w:sz w:val="26"/>
          <w:szCs w:val="26"/>
          <w:lang w:val="it-IT" w:eastAsia="zh-TW"/>
        </w:rPr>
        <w:t>OpenImages (</w:t>
      </w:r>
      <w:r w:rsidR="0068405F">
        <w:rPr>
          <w:rFonts w:eastAsia="宋体"/>
          <w:sz w:val="26"/>
          <w:szCs w:val="26"/>
          <w:lang w:eastAsia="zh-CN"/>
        </w:rPr>
        <w:t>informative</w:t>
      </w:r>
      <w:r>
        <w:rPr>
          <w:rFonts w:eastAsia="宋体"/>
          <w:sz w:val="26"/>
          <w:szCs w:val="26"/>
          <w:lang w:val="it-IT" w:eastAsia="zh-TW"/>
        </w:rPr>
        <w:t xml:space="preserve"> </w:t>
      </w:r>
      <w:r>
        <w:rPr>
          <w:rFonts w:eastAsia="宋体"/>
          <w:sz w:val="26"/>
          <w:szCs w:val="26"/>
          <w:lang w:eastAsia="zh-CN"/>
        </w:rPr>
        <w:t>anchor</w:t>
      </w:r>
      <w:r>
        <w:rPr>
          <w:rFonts w:eastAsia="宋体"/>
          <w:sz w:val="26"/>
          <w:szCs w:val="26"/>
          <w:lang w:val="it-IT" w:eastAsia="zh-TW"/>
        </w:rPr>
        <w:t>)</w:t>
      </w:r>
      <w:bookmarkEnd w:id="1215"/>
    </w:p>
    <w:p w14:paraId="598C0F63" w14:textId="5AF5CDB8" w:rsidR="001C7FFB" w:rsidRPr="003B7BD1" w:rsidRDefault="002814B9">
      <w:pPr>
        <w:spacing w:before="0" w:after="160" w:line="259" w:lineRule="auto"/>
        <w:rPr>
          <w:rFonts w:eastAsia="Calibri" w:cs="Arial"/>
          <w:szCs w:val="20"/>
          <w:lang w:val="en-AU"/>
        </w:rPr>
      </w:pPr>
      <w:r w:rsidRPr="003B7BD1">
        <w:rPr>
          <w:rFonts w:eastAsia="Calibri" w:cs="Arial"/>
          <w:szCs w:val="20"/>
          <w:lang w:val="en-AU"/>
        </w:rPr>
        <w:t xml:space="preserve">Software package versions used to generate the </w:t>
      </w:r>
      <w:r w:rsidRPr="003B7BD1">
        <w:rPr>
          <w:rFonts w:eastAsia="宋体" w:cs="Arial"/>
          <w:szCs w:val="20"/>
          <w:lang w:eastAsia="zh-CN"/>
        </w:rPr>
        <w:t>instance segmentation and object detection</w:t>
      </w:r>
      <w:r w:rsidRPr="003B7BD1">
        <w:rPr>
          <w:rFonts w:eastAsia="Calibri" w:cs="Arial"/>
          <w:szCs w:val="20"/>
          <w:lang w:val="en-AU"/>
        </w:rPr>
        <w:t xml:space="preserve"> anchor are as follows:</w:t>
      </w:r>
    </w:p>
    <w:p w14:paraId="6D3724C0"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Ubuntu 18.04.4 LTS</w:t>
      </w:r>
    </w:p>
    <w:p w14:paraId="7789C724"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Nvidia Driver version: 440.100 or above</w:t>
      </w:r>
    </w:p>
    <w:p w14:paraId="7BA9B7C5"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CUDA: 10.2</w:t>
      </w:r>
    </w:p>
    <w:p w14:paraId="38FBFEF9"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Python: 3.7.4</w:t>
      </w:r>
    </w:p>
    <w:p w14:paraId="36715A6B"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Torch: 1.6.0</w:t>
      </w:r>
    </w:p>
    <w:p w14:paraId="35A68B0C"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Tensorflow: 2.7.0</w:t>
      </w:r>
    </w:p>
    <w:p w14:paraId="51310C79"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Detectron2: 0.2.1</w:t>
      </w:r>
    </w:p>
    <w:p w14:paraId="61B851E0"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VTM: 12.0</w:t>
      </w:r>
    </w:p>
    <w:p w14:paraId="7729E8FF"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pandas: 1.2.4</w:t>
      </w:r>
    </w:p>
    <w:p w14:paraId="1DDC6AB0"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opencv-python: 4.5.2.52</w:t>
      </w:r>
    </w:p>
    <w:p w14:paraId="2BF592B8" w14:textId="77777777" w:rsidR="001C7FFB" w:rsidRPr="003B7BD1" w:rsidRDefault="001C7FFB">
      <w:pPr>
        <w:shd w:val="clear" w:color="auto" w:fill="FFFFFF"/>
        <w:spacing w:before="0" w:after="0"/>
        <w:rPr>
          <w:rFonts w:cs="Arial"/>
          <w:color w:val="000000"/>
          <w:szCs w:val="20"/>
          <w:shd w:val="clear" w:color="auto" w:fill="FFFFFF"/>
          <w:lang w:eastAsia="zh-CN" w:bidi="ar"/>
        </w:rPr>
      </w:pPr>
    </w:p>
    <w:p w14:paraId="33253B0A" w14:textId="51434494" w:rsidR="001C7FFB" w:rsidRPr="003B7BD1" w:rsidRDefault="002814B9">
      <w:pPr>
        <w:shd w:val="clear" w:color="auto" w:fill="FFFFFF"/>
        <w:spacing w:before="0" w:after="0"/>
        <w:rPr>
          <w:rFonts w:cs="Arial"/>
          <w:color w:val="000000"/>
          <w:szCs w:val="20"/>
        </w:rPr>
      </w:pPr>
      <w:r w:rsidRPr="003B7BD1">
        <w:rPr>
          <w:rFonts w:cs="Arial"/>
          <w:color w:val="000000"/>
          <w:szCs w:val="20"/>
          <w:shd w:val="clear" w:color="auto" w:fill="FFFFFF"/>
          <w:lang w:eastAsia="zh-CN" w:bidi="ar"/>
        </w:rPr>
        <w:t>Detectron2 and Tensorflow Object Detection API</w:t>
      </w:r>
    </w:p>
    <w:p w14:paraId="3656AF5F" w14:textId="7777777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Install detectron2 0.2.1 following instructions from the webpage: </w:t>
      </w:r>
      <w:hyperlink r:id="rId39" w:history="1">
        <w:r w:rsidRPr="003B7BD1">
          <w:rPr>
            <w:rFonts w:eastAsia="Calibri" w:cs="Arial"/>
            <w:szCs w:val="20"/>
            <w:lang w:val="en-AU"/>
          </w:rPr>
          <w:t>https://github.com/facebookresearch/detectron2/releases/tag/v0.2.1</w:t>
        </w:r>
      </w:hyperlink>
    </w:p>
    <w:p w14:paraId="3692A6F4" w14:textId="23AE1897" w:rsidR="001C7FFB" w:rsidRPr="003B7BD1" w:rsidRDefault="002814B9" w:rsidP="003B7BD1">
      <w:pPr>
        <w:numPr>
          <w:ilvl w:val="0"/>
          <w:numId w:val="18"/>
        </w:numPr>
        <w:spacing w:before="0" w:after="160" w:line="259" w:lineRule="auto"/>
        <w:contextualSpacing/>
        <w:rPr>
          <w:rFonts w:eastAsia="Calibri" w:cs="Arial"/>
          <w:szCs w:val="20"/>
          <w:lang w:val="en-AU"/>
        </w:rPr>
      </w:pPr>
      <w:r w:rsidRPr="003B7BD1">
        <w:rPr>
          <w:rFonts w:eastAsia="Calibri" w:cs="Arial"/>
          <w:szCs w:val="20"/>
          <w:lang w:val="en-AU"/>
        </w:rPr>
        <w:t>Install Tensorflow Object Detection API by following the webpage: </w:t>
      </w:r>
      <w:hyperlink r:id="rId40" w:anchor="tensorflow-object-detection-api-installation" w:history="1">
        <w:r w:rsidRPr="003B7BD1">
          <w:rPr>
            <w:rFonts w:eastAsia="Calibri" w:cs="Arial"/>
            <w:szCs w:val="20"/>
            <w:lang w:val="en-AU"/>
          </w:rPr>
          <w:t>https://tensorflow-object-detection-api-tutorial.readthedocs.io/en/latest/install.html#tensorflow-object-detection-api-installation</w:t>
        </w:r>
      </w:hyperlink>
    </w:p>
    <w:bookmarkEnd w:id="1216"/>
    <w:p w14:paraId="6422C8A5" w14:textId="4A699F09" w:rsidR="001C7FFB" w:rsidRPr="003B7BD1" w:rsidRDefault="001C7FFB" w:rsidP="003B7BD1">
      <w:pPr>
        <w:pStyle w:val="CellBody"/>
        <w:rPr>
          <w:rFonts w:eastAsia="Calibri" w:cs="Arial"/>
          <w:lang w:val="en-AU"/>
        </w:rPr>
      </w:pPr>
    </w:p>
    <w:sectPr w:rsidR="001C7FFB" w:rsidRPr="003B7BD1">
      <w:footerReference w:type="default" r:id="rId41"/>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91DC5" w14:textId="77777777" w:rsidR="00CC7476" w:rsidRDefault="00CC7476"/>
  </w:endnote>
  <w:endnote w:type="continuationSeparator" w:id="0">
    <w:p w14:paraId="35ACC76B" w14:textId="77777777" w:rsidR="00CC7476" w:rsidRDefault="00CC74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default"/>
    <w:sig w:usb0="00000000" w:usb1="00000000"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iberation Serif">
    <w:altName w:val="Times New Roman"/>
    <w:charset w:val="00"/>
    <w:family w:val="roman"/>
    <w:pitch w:val="variable"/>
    <w:sig w:usb0="00000000" w:usb1="500078FF" w:usb2="00000021" w:usb3="00000000" w:csb0="000001BF" w:csb1="00000000"/>
  </w:font>
  <w:font w:name="Noto Sans CJK SC Regular">
    <w:altName w:val="Calibri"/>
    <w:charset w:val="00"/>
    <w:family w:val="auto"/>
    <w:pitch w:val="variable"/>
  </w:font>
  <w:font w:name="FreeSans">
    <w:altName w:val="Segoe Print"/>
    <w:charset w:val="01"/>
    <w:family w:val="roman"/>
    <w:pitch w:val="variable"/>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248661"/>
    </w:sdtPr>
    <w:sdtEndPr/>
    <w:sdtContent>
      <w:p w14:paraId="074C60BE" w14:textId="707722A6" w:rsidR="000613CE" w:rsidRDefault="000613CE">
        <w:pPr>
          <w:pStyle w:val="af0"/>
          <w:jc w:val="center"/>
        </w:pPr>
        <w:r>
          <w:fldChar w:fldCharType="begin"/>
        </w:r>
        <w:r>
          <w:instrText xml:space="preserve"> PAGE   \* MERGEFORMAT </w:instrText>
        </w:r>
        <w:r>
          <w:fldChar w:fldCharType="separate"/>
        </w:r>
        <w:r w:rsidR="007B7BD1">
          <w:rPr>
            <w:noProof/>
          </w:rPr>
          <w:t>10</w:t>
        </w:r>
        <w:r>
          <w:fldChar w:fldCharType="end"/>
        </w:r>
      </w:p>
    </w:sdtContent>
  </w:sdt>
  <w:p w14:paraId="182801CA" w14:textId="77777777" w:rsidR="000613CE" w:rsidRDefault="000613CE">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0023A" w14:textId="77777777" w:rsidR="00CC7476" w:rsidRDefault="00CC7476">
      <w:pPr>
        <w:spacing w:before="0" w:after="0"/>
      </w:pPr>
    </w:p>
  </w:footnote>
  <w:footnote w:type="continuationSeparator" w:id="0">
    <w:p w14:paraId="77A51825" w14:textId="77777777" w:rsidR="00CC7476" w:rsidRDefault="00CC7476">
      <w:pPr>
        <w:spacing w:before="0"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FFFFFF88"/>
    <w:lvl w:ilvl="0">
      <w:start w:val="1"/>
      <w:numFmt w:val="decimal"/>
      <w:pStyle w:val="a"/>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B86324C"/>
    <w:multiLevelType w:val="multilevel"/>
    <w:tmpl w:val="0B86324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5" w15:restartNumberingAfterBreak="0">
    <w:nsid w:val="257C49D0"/>
    <w:multiLevelType w:val="multilevel"/>
    <w:tmpl w:val="257C49D0"/>
    <w:lvl w:ilvl="0">
      <w:numFmt w:val="bullet"/>
      <w:lvlText w:val=""/>
      <w:lvlJc w:val="left"/>
      <w:pPr>
        <w:ind w:left="720" w:hanging="360"/>
      </w:pPr>
      <w:rPr>
        <w:rFonts w:ascii="Symbol" w:eastAsia="宋体"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7"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4C1F7F46"/>
    <w:multiLevelType w:val="multilevel"/>
    <w:tmpl w:val="4C1F7F46"/>
    <w:lvl w:ilvl="0">
      <w:start w:val="1"/>
      <w:numFmt w:val="decimal"/>
      <w:pStyle w:val="1"/>
      <w:lvlText w:val="%1"/>
      <w:lvlJc w:val="left"/>
      <w:pPr>
        <w:tabs>
          <w:tab w:val="left" w:pos="432"/>
        </w:tabs>
        <w:ind w:left="432" w:hanging="432"/>
      </w:pPr>
    </w:lvl>
    <w:lvl w:ilvl="1">
      <w:start w:val="1"/>
      <w:numFmt w:val="decimal"/>
      <w:pStyle w:val="2"/>
      <w:lvlText w:val="%1.%2"/>
      <w:lvlJc w:val="left"/>
      <w:pPr>
        <w:tabs>
          <w:tab w:val="left" w:pos="756"/>
        </w:tabs>
        <w:ind w:left="756" w:hanging="576"/>
      </w:pPr>
    </w:lvl>
    <w:lvl w:ilvl="2">
      <w:start w:val="1"/>
      <w:numFmt w:val="decimal"/>
      <w:pStyle w:val="3"/>
      <w:lvlText w:val="%1.%2.%3"/>
      <w:lvlJc w:val="left"/>
      <w:pPr>
        <w:tabs>
          <w:tab w:val="left" w:pos="720"/>
        </w:tabs>
        <w:ind w:left="720" w:hanging="720"/>
      </w:pPr>
    </w:lvl>
    <w:lvl w:ilvl="3">
      <w:start w:val="1"/>
      <w:numFmt w:val="decimal"/>
      <w:pStyle w:val="4"/>
      <w:lvlText w:val="%1.%2.%3.%4"/>
      <w:lvlJc w:val="left"/>
      <w:pPr>
        <w:tabs>
          <w:tab w:val="left" w:pos="864"/>
        </w:tabs>
        <w:ind w:left="8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abstractNum w:abstractNumId="9"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63D47AFB"/>
    <w:multiLevelType w:val="multilevel"/>
    <w:tmpl w:val="63D47AF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7"/>
  </w:num>
  <w:num w:numId="6">
    <w:abstractNumId w:val="4"/>
  </w:num>
  <w:num w:numId="7">
    <w:abstractNumId w:val="12"/>
  </w:num>
  <w:num w:numId="8">
    <w:abstractNumId w:val="15"/>
  </w:num>
  <w:num w:numId="9">
    <w:abstractNumId w:val="18"/>
  </w:num>
  <w:num w:numId="10">
    <w:abstractNumId w:val="3"/>
  </w:num>
  <w:num w:numId="11">
    <w:abstractNumId w:val="6"/>
  </w:num>
  <w:num w:numId="12">
    <w:abstractNumId w:val="16"/>
  </w:num>
  <w:num w:numId="13">
    <w:abstractNumId w:val="5"/>
  </w:num>
  <w:num w:numId="14">
    <w:abstractNumId w:val="11"/>
  </w:num>
  <w:num w:numId="15">
    <w:abstractNumId w:val="10"/>
  </w:num>
  <w:num w:numId="16">
    <w:abstractNumId w:val="13"/>
  </w:num>
  <w:num w:numId="17">
    <w:abstractNumId w:val="2"/>
  </w:num>
  <w:num w:numId="18">
    <w:abstractNumId w:val="9"/>
  </w:num>
  <w:num w:numId="19">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drawingGridHorizontalSpacing w:val="120"/>
  <w:noPunctuationKerning/>
  <w:characterSpacingControl w:val="doNotCompress"/>
  <w:doNotValidateAgainstSchema/>
  <w:doNotDemarcateInvalidXml/>
  <w:footnotePr>
    <w:footnote w:id="-1"/>
    <w:footnote w:id="0"/>
  </w:footnotePr>
  <w:endnotePr>
    <w:endnote w:id="-1"/>
    <w:endnote w:id="0"/>
  </w:endnotePr>
  <w:compat>
    <w:doNotExpandShiftReturn/>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cwNzMwMTG3MLWwMDVT0lEKTi0uzszPAykwN6sFAEctGlEtAAAA"/>
    <w:docVar w:name="commondata" w:val="eyJoZGlkIjoiY2Q3Yjg1YjQ1N2E1NjQ0MjFmYjM3ZTVmZWE4NDQ3NGEifQ=="/>
  </w:docVars>
  <w:rsids>
    <w:rsidRoot w:val="00337F9A"/>
    <w:rsid w:val="00000B6A"/>
    <w:rsid w:val="000013FF"/>
    <w:rsid w:val="00001B58"/>
    <w:rsid w:val="00001C01"/>
    <w:rsid w:val="0000252A"/>
    <w:rsid w:val="00002C7C"/>
    <w:rsid w:val="00002E2B"/>
    <w:rsid w:val="00003B63"/>
    <w:rsid w:val="0000417E"/>
    <w:rsid w:val="00004906"/>
    <w:rsid w:val="00004C3F"/>
    <w:rsid w:val="0000570A"/>
    <w:rsid w:val="00005D79"/>
    <w:rsid w:val="000079A7"/>
    <w:rsid w:val="0001082B"/>
    <w:rsid w:val="00010BD3"/>
    <w:rsid w:val="000117DF"/>
    <w:rsid w:val="000132EB"/>
    <w:rsid w:val="000154D2"/>
    <w:rsid w:val="00016534"/>
    <w:rsid w:val="000178C6"/>
    <w:rsid w:val="00017C55"/>
    <w:rsid w:val="00020D4D"/>
    <w:rsid w:val="00020DE8"/>
    <w:rsid w:val="000242CE"/>
    <w:rsid w:val="0002459C"/>
    <w:rsid w:val="00024E11"/>
    <w:rsid w:val="000266E3"/>
    <w:rsid w:val="00026883"/>
    <w:rsid w:val="00027110"/>
    <w:rsid w:val="0002781B"/>
    <w:rsid w:val="00030FE3"/>
    <w:rsid w:val="000315F8"/>
    <w:rsid w:val="000317B6"/>
    <w:rsid w:val="00031F63"/>
    <w:rsid w:val="00033914"/>
    <w:rsid w:val="00033AE5"/>
    <w:rsid w:val="000346B3"/>
    <w:rsid w:val="00035BE3"/>
    <w:rsid w:val="00035FC7"/>
    <w:rsid w:val="00036339"/>
    <w:rsid w:val="000363D7"/>
    <w:rsid w:val="000364A3"/>
    <w:rsid w:val="00041B13"/>
    <w:rsid w:val="000422BC"/>
    <w:rsid w:val="00043A95"/>
    <w:rsid w:val="00043DE9"/>
    <w:rsid w:val="00044C48"/>
    <w:rsid w:val="000459D2"/>
    <w:rsid w:val="00045A1E"/>
    <w:rsid w:val="00046443"/>
    <w:rsid w:val="00050B34"/>
    <w:rsid w:val="00050B9D"/>
    <w:rsid w:val="000515BF"/>
    <w:rsid w:val="0005171C"/>
    <w:rsid w:val="0005195A"/>
    <w:rsid w:val="00051DA2"/>
    <w:rsid w:val="00051FF3"/>
    <w:rsid w:val="00052179"/>
    <w:rsid w:val="0005311C"/>
    <w:rsid w:val="00053335"/>
    <w:rsid w:val="00053A86"/>
    <w:rsid w:val="00054024"/>
    <w:rsid w:val="00056112"/>
    <w:rsid w:val="000613CE"/>
    <w:rsid w:val="00062615"/>
    <w:rsid w:val="000628DC"/>
    <w:rsid w:val="00062EC5"/>
    <w:rsid w:val="0006354B"/>
    <w:rsid w:val="000638A5"/>
    <w:rsid w:val="00063D86"/>
    <w:rsid w:val="00064778"/>
    <w:rsid w:val="00064E3B"/>
    <w:rsid w:val="00067CEC"/>
    <w:rsid w:val="00070FD4"/>
    <w:rsid w:val="000715BB"/>
    <w:rsid w:val="000757BA"/>
    <w:rsid w:val="0007724F"/>
    <w:rsid w:val="000779B9"/>
    <w:rsid w:val="00077BFC"/>
    <w:rsid w:val="00080950"/>
    <w:rsid w:val="0008268E"/>
    <w:rsid w:val="00082F08"/>
    <w:rsid w:val="00083448"/>
    <w:rsid w:val="00083D3A"/>
    <w:rsid w:val="00084091"/>
    <w:rsid w:val="00084448"/>
    <w:rsid w:val="00084B5F"/>
    <w:rsid w:val="00084F70"/>
    <w:rsid w:val="0008572A"/>
    <w:rsid w:val="000864EA"/>
    <w:rsid w:val="00086D51"/>
    <w:rsid w:val="00086E6E"/>
    <w:rsid w:val="00087073"/>
    <w:rsid w:val="00090604"/>
    <w:rsid w:val="0009070A"/>
    <w:rsid w:val="0009093A"/>
    <w:rsid w:val="000919B9"/>
    <w:rsid w:val="000920AE"/>
    <w:rsid w:val="00092BB5"/>
    <w:rsid w:val="00092E04"/>
    <w:rsid w:val="0009346C"/>
    <w:rsid w:val="00093862"/>
    <w:rsid w:val="00093B11"/>
    <w:rsid w:val="0009508B"/>
    <w:rsid w:val="00095CAA"/>
    <w:rsid w:val="0009604A"/>
    <w:rsid w:val="00096196"/>
    <w:rsid w:val="00097BC4"/>
    <w:rsid w:val="000A0588"/>
    <w:rsid w:val="000A058B"/>
    <w:rsid w:val="000A0A7E"/>
    <w:rsid w:val="000A0F8E"/>
    <w:rsid w:val="000A2493"/>
    <w:rsid w:val="000A29D0"/>
    <w:rsid w:val="000A4F94"/>
    <w:rsid w:val="000A51CD"/>
    <w:rsid w:val="000A57F9"/>
    <w:rsid w:val="000A6EC7"/>
    <w:rsid w:val="000A6EF6"/>
    <w:rsid w:val="000A71E6"/>
    <w:rsid w:val="000B1807"/>
    <w:rsid w:val="000B19EF"/>
    <w:rsid w:val="000B20A3"/>
    <w:rsid w:val="000B48F4"/>
    <w:rsid w:val="000B511C"/>
    <w:rsid w:val="000B5EF2"/>
    <w:rsid w:val="000C00DC"/>
    <w:rsid w:val="000C0310"/>
    <w:rsid w:val="000C07D8"/>
    <w:rsid w:val="000C2082"/>
    <w:rsid w:val="000C2971"/>
    <w:rsid w:val="000C2FD3"/>
    <w:rsid w:val="000C32CF"/>
    <w:rsid w:val="000C3AF9"/>
    <w:rsid w:val="000C404A"/>
    <w:rsid w:val="000C41EA"/>
    <w:rsid w:val="000C4837"/>
    <w:rsid w:val="000C5002"/>
    <w:rsid w:val="000C52DF"/>
    <w:rsid w:val="000C54A0"/>
    <w:rsid w:val="000C54D3"/>
    <w:rsid w:val="000C5AC6"/>
    <w:rsid w:val="000C72F7"/>
    <w:rsid w:val="000D02B4"/>
    <w:rsid w:val="000D0C16"/>
    <w:rsid w:val="000D107D"/>
    <w:rsid w:val="000D142B"/>
    <w:rsid w:val="000D220E"/>
    <w:rsid w:val="000D2ABD"/>
    <w:rsid w:val="000D33D5"/>
    <w:rsid w:val="000D3DAD"/>
    <w:rsid w:val="000D43A6"/>
    <w:rsid w:val="000D4C44"/>
    <w:rsid w:val="000D53C8"/>
    <w:rsid w:val="000D578D"/>
    <w:rsid w:val="000D5DC8"/>
    <w:rsid w:val="000D5F6F"/>
    <w:rsid w:val="000E1F97"/>
    <w:rsid w:val="000E2E7B"/>
    <w:rsid w:val="000E3195"/>
    <w:rsid w:val="000E3378"/>
    <w:rsid w:val="000E33D5"/>
    <w:rsid w:val="000E427B"/>
    <w:rsid w:val="000E4311"/>
    <w:rsid w:val="000E5F6B"/>
    <w:rsid w:val="000E6AB4"/>
    <w:rsid w:val="000E6AD0"/>
    <w:rsid w:val="000E6C9E"/>
    <w:rsid w:val="000E6CDC"/>
    <w:rsid w:val="000E7252"/>
    <w:rsid w:val="000F036F"/>
    <w:rsid w:val="000F1132"/>
    <w:rsid w:val="000F1D15"/>
    <w:rsid w:val="000F20C1"/>
    <w:rsid w:val="000F2778"/>
    <w:rsid w:val="000F2CE8"/>
    <w:rsid w:val="000F36B2"/>
    <w:rsid w:val="000F36EC"/>
    <w:rsid w:val="000F387F"/>
    <w:rsid w:val="000F3FBC"/>
    <w:rsid w:val="000F43AC"/>
    <w:rsid w:val="000F4761"/>
    <w:rsid w:val="000F5399"/>
    <w:rsid w:val="000F5EE0"/>
    <w:rsid w:val="000F63AE"/>
    <w:rsid w:val="000F6442"/>
    <w:rsid w:val="000F6CB5"/>
    <w:rsid w:val="000F7EA4"/>
    <w:rsid w:val="001004F3"/>
    <w:rsid w:val="00101452"/>
    <w:rsid w:val="00101C4C"/>
    <w:rsid w:val="00102EAA"/>
    <w:rsid w:val="0010454B"/>
    <w:rsid w:val="00104634"/>
    <w:rsid w:val="0010517E"/>
    <w:rsid w:val="001056CC"/>
    <w:rsid w:val="00105D17"/>
    <w:rsid w:val="001067D2"/>
    <w:rsid w:val="0010685E"/>
    <w:rsid w:val="00107EAA"/>
    <w:rsid w:val="00107F3C"/>
    <w:rsid w:val="0011198E"/>
    <w:rsid w:val="00114C72"/>
    <w:rsid w:val="00117119"/>
    <w:rsid w:val="0012257C"/>
    <w:rsid w:val="00122A57"/>
    <w:rsid w:val="00123DAD"/>
    <w:rsid w:val="0012415F"/>
    <w:rsid w:val="001241E8"/>
    <w:rsid w:val="00124CAD"/>
    <w:rsid w:val="00125662"/>
    <w:rsid w:val="001257AC"/>
    <w:rsid w:val="001259DD"/>
    <w:rsid w:val="00125CD7"/>
    <w:rsid w:val="001265B7"/>
    <w:rsid w:val="00126AA6"/>
    <w:rsid w:val="00130167"/>
    <w:rsid w:val="0013169F"/>
    <w:rsid w:val="00131B59"/>
    <w:rsid w:val="001325B5"/>
    <w:rsid w:val="00132B0A"/>
    <w:rsid w:val="001330D3"/>
    <w:rsid w:val="0013315D"/>
    <w:rsid w:val="00136124"/>
    <w:rsid w:val="00136360"/>
    <w:rsid w:val="00136ED1"/>
    <w:rsid w:val="0014013B"/>
    <w:rsid w:val="001407ED"/>
    <w:rsid w:val="001422AD"/>
    <w:rsid w:val="0014298F"/>
    <w:rsid w:val="00142F17"/>
    <w:rsid w:val="00143251"/>
    <w:rsid w:val="001434EE"/>
    <w:rsid w:val="00143626"/>
    <w:rsid w:val="00143C81"/>
    <w:rsid w:val="001442F6"/>
    <w:rsid w:val="00145DCF"/>
    <w:rsid w:val="001461BE"/>
    <w:rsid w:val="001464BA"/>
    <w:rsid w:val="00146D32"/>
    <w:rsid w:val="00146DD3"/>
    <w:rsid w:val="0014743A"/>
    <w:rsid w:val="001534ED"/>
    <w:rsid w:val="001534F8"/>
    <w:rsid w:val="001539D0"/>
    <w:rsid w:val="00154E02"/>
    <w:rsid w:val="0015571A"/>
    <w:rsid w:val="0015574F"/>
    <w:rsid w:val="0015592A"/>
    <w:rsid w:val="00157998"/>
    <w:rsid w:val="00160AC4"/>
    <w:rsid w:val="0016103F"/>
    <w:rsid w:val="00161E65"/>
    <w:rsid w:val="001636BA"/>
    <w:rsid w:val="0016379E"/>
    <w:rsid w:val="0016557F"/>
    <w:rsid w:val="00166019"/>
    <w:rsid w:val="00166A52"/>
    <w:rsid w:val="00167040"/>
    <w:rsid w:val="001672A2"/>
    <w:rsid w:val="001673A1"/>
    <w:rsid w:val="00167748"/>
    <w:rsid w:val="0017032C"/>
    <w:rsid w:val="00170335"/>
    <w:rsid w:val="00171195"/>
    <w:rsid w:val="001714E9"/>
    <w:rsid w:val="001715A9"/>
    <w:rsid w:val="00171BC6"/>
    <w:rsid w:val="0017208D"/>
    <w:rsid w:val="00172164"/>
    <w:rsid w:val="001727D6"/>
    <w:rsid w:val="001731FC"/>
    <w:rsid w:val="00174211"/>
    <w:rsid w:val="00174D9B"/>
    <w:rsid w:val="00175FF7"/>
    <w:rsid w:val="001762BE"/>
    <w:rsid w:val="001764E8"/>
    <w:rsid w:val="00176A70"/>
    <w:rsid w:val="00176E4E"/>
    <w:rsid w:val="001778CE"/>
    <w:rsid w:val="00177E8D"/>
    <w:rsid w:val="0018015D"/>
    <w:rsid w:val="00180D6E"/>
    <w:rsid w:val="00181836"/>
    <w:rsid w:val="001820B8"/>
    <w:rsid w:val="001830D8"/>
    <w:rsid w:val="00184875"/>
    <w:rsid w:val="00185B32"/>
    <w:rsid w:val="00185DA7"/>
    <w:rsid w:val="00185DEE"/>
    <w:rsid w:val="0018745F"/>
    <w:rsid w:val="0018769F"/>
    <w:rsid w:val="00190072"/>
    <w:rsid w:val="00190881"/>
    <w:rsid w:val="001908F1"/>
    <w:rsid w:val="001917AC"/>
    <w:rsid w:val="00193149"/>
    <w:rsid w:val="001937DA"/>
    <w:rsid w:val="001951BE"/>
    <w:rsid w:val="00196FAE"/>
    <w:rsid w:val="001970E9"/>
    <w:rsid w:val="00197578"/>
    <w:rsid w:val="001A1193"/>
    <w:rsid w:val="001A2317"/>
    <w:rsid w:val="001A26E2"/>
    <w:rsid w:val="001A2FD2"/>
    <w:rsid w:val="001A3E4B"/>
    <w:rsid w:val="001A572F"/>
    <w:rsid w:val="001A5C8C"/>
    <w:rsid w:val="001A747C"/>
    <w:rsid w:val="001B06DD"/>
    <w:rsid w:val="001B08A3"/>
    <w:rsid w:val="001B0D47"/>
    <w:rsid w:val="001B0DEB"/>
    <w:rsid w:val="001B10A5"/>
    <w:rsid w:val="001B1DCC"/>
    <w:rsid w:val="001B265D"/>
    <w:rsid w:val="001B32CC"/>
    <w:rsid w:val="001B3B33"/>
    <w:rsid w:val="001B48DB"/>
    <w:rsid w:val="001B61E5"/>
    <w:rsid w:val="001B6740"/>
    <w:rsid w:val="001B6A31"/>
    <w:rsid w:val="001B7009"/>
    <w:rsid w:val="001B7A5A"/>
    <w:rsid w:val="001C02BD"/>
    <w:rsid w:val="001C0ADB"/>
    <w:rsid w:val="001C2589"/>
    <w:rsid w:val="001C3586"/>
    <w:rsid w:val="001C38D4"/>
    <w:rsid w:val="001C3C2B"/>
    <w:rsid w:val="001C5254"/>
    <w:rsid w:val="001C7647"/>
    <w:rsid w:val="001C7ABD"/>
    <w:rsid w:val="001C7FFB"/>
    <w:rsid w:val="001D2440"/>
    <w:rsid w:val="001D3265"/>
    <w:rsid w:val="001D432B"/>
    <w:rsid w:val="001D4AAD"/>
    <w:rsid w:val="001D5239"/>
    <w:rsid w:val="001D587A"/>
    <w:rsid w:val="001D5FF0"/>
    <w:rsid w:val="001D7A76"/>
    <w:rsid w:val="001D7EB4"/>
    <w:rsid w:val="001E001D"/>
    <w:rsid w:val="001E0358"/>
    <w:rsid w:val="001E05BF"/>
    <w:rsid w:val="001E2868"/>
    <w:rsid w:val="001E2875"/>
    <w:rsid w:val="001E2A00"/>
    <w:rsid w:val="001E2D98"/>
    <w:rsid w:val="001E32B3"/>
    <w:rsid w:val="001E3B73"/>
    <w:rsid w:val="001E59E9"/>
    <w:rsid w:val="001E6854"/>
    <w:rsid w:val="001E6A49"/>
    <w:rsid w:val="001F0046"/>
    <w:rsid w:val="001F0744"/>
    <w:rsid w:val="001F18D7"/>
    <w:rsid w:val="001F22EE"/>
    <w:rsid w:val="001F2BCE"/>
    <w:rsid w:val="001F3066"/>
    <w:rsid w:val="001F3780"/>
    <w:rsid w:val="001F45D5"/>
    <w:rsid w:val="001F509B"/>
    <w:rsid w:val="001F5608"/>
    <w:rsid w:val="001F6ED1"/>
    <w:rsid w:val="001F7A15"/>
    <w:rsid w:val="00200632"/>
    <w:rsid w:val="00201F13"/>
    <w:rsid w:val="002031CB"/>
    <w:rsid w:val="0020382F"/>
    <w:rsid w:val="0020458F"/>
    <w:rsid w:val="002045EE"/>
    <w:rsid w:val="00204C32"/>
    <w:rsid w:val="00205C66"/>
    <w:rsid w:val="002061BF"/>
    <w:rsid w:val="00206F19"/>
    <w:rsid w:val="00207956"/>
    <w:rsid w:val="00207FF2"/>
    <w:rsid w:val="00210782"/>
    <w:rsid w:val="00210A09"/>
    <w:rsid w:val="0021252F"/>
    <w:rsid w:val="00212655"/>
    <w:rsid w:val="00212949"/>
    <w:rsid w:val="00214738"/>
    <w:rsid w:val="00215054"/>
    <w:rsid w:val="002152A2"/>
    <w:rsid w:val="00216887"/>
    <w:rsid w:val="00216E41"/>
    <w:rsid w:val="0022071A"/>
    <w:rsid w:val="00220BB4"/>
    <w:rsid w:val="00220F99"/>
    <w:rsid w:val="00221283"/>
    <w:rsid w:val="0022161D"/>
    <w:rsid w:val="0022178B"/>
    <w:rsid w:val="00222694"/>
    <w:rsid w:val="002231BD"/>
    <w:rsid w:val="00223E73"/>
    <w:rsid w:val="00224DFE"/>
    <w:rsid w:val="002251C2"/>
    <w:rsid w:val="002257D6"/>
    <w:rsid w:val="002278C8"/>
    <w:rsid w:val="0023170F"/>
    <w:rsid w:val="00232683"/>
    <w:rsid w:val="00232DF1"/>
    <w:rsid w:val="002334DD"/>
    <w:rsid w:val="0023371D"/>
    <w:rsid w:val="0023410B"/>
    <w:rsid w:val="0023452D"/>
    <w:rsid w:val="00234BFF"/>
    <w:rsid w:val="0023571B"/>
    <w:rsid w:val="00236416"/>
    <w:rsid w:val="00236574"/>
    <w:rsid w:val="0023785D"/>
    <w:rsid w:val="00240EDB"/>
    <w:rsid w:val="00242249"/>
    <w:rsid w:val="002422F4"/>
    <w:rsid w:val="00243123"/>
    <w:rsid w:val="0024537C"/>
    <w:rsid w:val="00245500"/>
    <w:rsid w:val="0024557D"/>
    <w:rsid w:val="0024683A"/>
    <w:rsid w:val="00246C26"/>
    <w:rsid w:val="002501BE"/>
    <w:rsid w:val="002505BB"/>
    <w:rsid w:val="002523BB"/>
    <w:rsid w:val="002528B7"/>
    <w:rsid w:val="00253323"/>
    <w:rsid w:val="00253329"/>
    <w:rsid w:val="00253DC5"/>
    <w:rsid w:val="002544CE"/>
    <w:rsid w:val="00254C98"/>
    <w:rsid w:val="00254D5B"/>
    <w:rsid w:val="00254F05"/>
    <w:rsid w:val="00255C58"/>
    <w:rsid w:val="002564E3"/>
    <w:rsid w:val="00256592"/>
    <w:rsid w:val="00257921"/>
    <w:rsid w:val="00257D96"/>
    <w:rsid w:val="00257F73"/>
    <w:rsid w:val="00260C37"/>
    <w:rsid w:val="00260EF5"/>
    <w:rsid w:val="002615E5"/>
    <w:rsid w:val="00262C44"/>
    <w:rsid w:val="00263BC7"/>
    <w:rsid w:val="002642A0"/>
    <w:rsid w:val="00264627"/>
    <w:rsid w:val="0026565F"/>
    <w:rsid w:val="00267845"/>
    <w:rsid w:val="002678D9"/>
    <w:rsid w:val="002710AA"/>
    <w:rsid w:val="0027234F"/>
    <w:rsid w:val="00272815"/>
    <w:rsid w:val="00272AF7"/>
    <w:rsid w:val="00272B1A"/>
    <w:rsid w:val="00272EA9"/>
    <w:rsid w:val="00273626"/>
    <w:rsid w:val="00273871"/>
    <w:rsid w:val="00273E21"/>
    <w:rsid w:val="00274AF5"/>
    <w:rsid w:val="00275B4B"/>
    <w:rsid w:val="002770E2"/>
    <w:rsid w:val="0027742F"/>
    <w:rsid w:val="002806E0"/>
    <w:rsid w:val="00280E69"/>
    <w:rsid w:val="002814B9"/>
    <w:rsid w:val="00282490"/>
    <w:rsid w:val="0028280C"/>
    <w:rsid w:val="002829D3"/>
    <w:rsid w:val="00283A6F"/>
    <w:rsid w:val="00283C2B"/>
    <w:rsid w:val="00285592"/>
    <w:rsid w:val="00286054"/>
    <w:rsid w:val="0028661B"/>
    <w:rsid w:val="002871B3"/>
    <w:rsid w:val="002902C4"/>
    <w:rsid w:val="0029049A"/>
    <w:rsid w:val="00291307"/>
    <w:rsid w:val="00292634"/>
    <w:rsid w:val="00293E08"/>
    <w:rsid w:val="0029585C"/>
    <w:rsid w:val="002960E6"/>
    <w:rsid w:val="00296777"/>
    <w:rsid w:val="002972C1"/>
    <w:rsid w:val="0029797E"/>
    <w:rsid w:val="00297CF6"/>
    <w:rsid w:val="002A0C48"/>
    <w:rsid w:val="002A0F01"/>
    <w:rsid w:val="002A1B4E"/>
    <w:rsid w:val="002A35C6"/>
    <w:rsid w:val="002A4AEA"/>
    <w:rsid w:val="002A4B1A"/>
    <w:rsid w:val="002A51C3"/>
    <w:rsid w:val="002A52A8"/>
    <w:rsid w:val="002A5452"/>
    <w:rsid w:val="002A78EA"/>
    <w:rsid w:val="002B0915"/>
    <w:rsid w:val="002B0B20"/>
    <w:rsid w:val="002B17DC"/>
    <w:rsid w:val="002B36F6"/>
    <w:rsid w:val="002B4C98"/>
    <w:rsid w:val="002B4D5E"/>
    <w:rsid w:val="002B5041"/>
    <w:rsid w:val="002B59D9"/>
    <w:rsid w:val="002B6B1A"/>
    <w:rsid w:val="002B7882"/>
    <w:rsid w:val="002C0ECA"/>
    <w:rsid w:val="002C1033"/>
    <w:rsid w:val="002C1391"/>
    <w:rsid w:val="002C144A"/>
    <w:rsid w:val="002C25A4"/>
    <w:rsid w:val="002C2B99"/>
    <w:rsid w:val="002C2F16"/>
    <w:rsid w:val="002C4831"/>
    <w:rsid w:val="002C6A0E"/>
    <w:rsid w:val="002C71EE"/>
    <w:rsid w:val="002C7267"/>
    <w:rsid w:val="002D14D4"/>
    <w:rsid w:val="002D212A"/>
    <w:rsid w:val="002D25FD"/>
    <w:rsid w:val="002D2A13"/>
    <w:rsid w:val="002D3479"/>
    <w:rsid w:val="002D3BA2"/>
    <w:rsid w:val="002D4936"/>
    <w:rsid w:val="002D4CAA"/>
    <w:rsid w:val="002D6573"/>
    <w:rsid w:val="002D67DA"/>
    <w:rsid w:val="002D72C8"/>
    <w:rsid w:val="002D7B21"/>
    <w:rsid w:val="002D7D7F"/>
    <w:rsid w:val="002E0AC7"/>
    <w:rsid w:val="002E0BB3"/>
    <w:rsid w:val="002E12F8"/>
    <w:rsid w:val="002E1370"/>
    <w:rsid w:val="002E31CE"/>
    <w:rsid w:val="002E54A1"/>
    <w:rsid w:val="002E6A28"/>
    <w:rsid w:val="002E7D0A"/>
    <w:rsid w:val="002F080D"/>
    <w:rsid w:val="002F1190"/>
    <w:rsid w:val="002F26EC"/>
    <w:rsid w:val="002F2874"/>
    <w:rsid w:val="002F293C"/>
    <w:rsid w:val="002F3AD9"/>
    <w:rsid w:val="002F4216"/>
    <w:rsid w:val="002F424F"/>
    <w:rsid w:val="002F4266"/>
    <w:rsid w:val="002F47F8"/>
    <w:rsid w:val="002F49F3"/>
    <w:rsid w:val="002F56E1"/>
    <w:rsid w:val="002F6835"/>
    <w:rsid w:val="002F727D"/>
    <w:rsid w:val="002F7574"/>
    <w:rsid w:val="002F7A97"/>
    <w:rsid w:val="002F7F30"/>
    <w:rsid w:val="00300137"/>
    <w:rsid w:val="00300404"/>
    <w:rsid w:val="00300862"/>
    <w:rsid w:val="00300BD8"/>
    <w:rsid w:val="0030136B"/>
    <w:rsid w:val="003015AE"/>
    <w:rsid w:val="00301689"/>
    <w:rsid w:val="003028D3"/>
    <w:rsid w:val="00303D05"/>
    <w:rsid w:val="0030408A"/>
    <w:rsid w:val="003047A7"/>
    <w:rsid w:val="00304AE1"/>
    <w:rsid w:val="003058B5"/>
    <w:rsid w:val="00306D9E"/>
    <w:rsid w:val="00306E9E"/>
    <w:rsid w:val="00306FEA"/>
    <w:rsid w:val="00307255"/>
    <w:rsid w:val="0031008C"/>
    <w:rsid w:val="003102E3"/>
    <w:rsid w:val="00310DCD"/>
    <w:rsid w:val="003111BE"/>
    <w:rsid w:val="0031149B"/>
    <w:rsid w:val="00311CCD"/>
    <w:rsid w:val="003120AB"/>
    <w:rsid w:val="00312759"/>
    <w:rsid w:val="00312A77"/>
    <w:rsid w:val="00312CC9"/>
    <w:rsid w:val="00312F24"/>
    <w:rsid w:val="00314DCF"/>
    <w:rsid w:val="00315BD2"/>
    <w:rsid w:val="00316F40"/>
    <w:rsid w:val="003178D9"/>
    <w:rsid w:val="00317946"/>
    <w:rsid w:val="00320F9C"/>
    <w:rsid w:val="0032183F"/>
    <w:rsid w:val="00321A87"/>
    <w:rsid w:val="00322A0D"/>
    <w:rsid w:val="0032351E"/>
    <w:rsid w:val="00323C84"/>
    <w:rsid w:val="00324002"/>
    <w:rsid w:val="003246DE"/>
    <w:rsid w:val="0032478E"/>
    <w:rsid w:val="00324D34"/>
    <w:rsid w:val="00325585"/>
    <w:rsid w:val="00325CDF"/>
    <w:rsid w:val="00325F0C"/>
    <w:rsid w:val="003261BD"/>
    <w:rsid w:val="00326279"/>
    <w:rsid w:val="00330602"/>
    <w:rsid w:val="003309AE"/>
    <w:rsid w:val="00330B0F"/>
    <w:rsid w:val="00331BD6"/>
    <w:rsid w:val="003322AF"/>
    <w:rsid w:val="00332C26"/>
    <w:rsid w:val="00332FAA"/>
    <w:rsid w:val="0033355F"/>
    <w:rsid w:val="00333890"/>
    <w:rsid w:val="00333ECC"/>
    <w:rsid w:val="003343F9"/>
    <w:rsid w:val="00337338"/>
    <w:rsid w:val="00337569"/>
    <w:rsid w:val="00337F9A"/>
    <w:rsid w:val="0034050D"/>
    <w:rsid w:val="00340B7F"/>
    <w:rsid w:val="00340DD0"/>
    <w:rsid w:val="00340E48"/>
    <w:rsid w:val="00341007"/>
    <w:rsid w:val="0034273C"/>
    <w:rsid w:val="00342E42"/>
    <w:rsid w:val="0034354B"/>
    <w:rsid w:val="0034364C"/>
    <w:rsid w:val="00344723"/>
    <w:rsid w:val="003465E3"/>
    <w:rsid w:val="00346933"/>
    <w:rsid w:val="00350672"/>
    <w:rsid w:val="00350E30"/>
    <w:rsid w:val="00351692"/>
    <w:rsid w:val="00351A4C"/>
    <w:rsid w:val="00351B35"/>
    <w:rsid w:val="00351EAE"/>
    <w:rsid w:val="00352440"/>
    <w:rsid w:val="00352A6A"/>
    <w:rsid w:val="00352DC7"/>
    <w:rsid w:val="00353CA2"/>
    <w:rsid w:val="003546D8"/>
    <w:rsid w:val="00355112"/>
    <w:rsid w:val="00355553"/>
    <w:rsid w:val="003556F9"/>
    <w:rsid w:val="00355C42"/>
    <w:rsid w:val="00356D84"/>
    <w:rsid w:val="00356E0B"/>
    <w:rsid w:val="00356F88"/>
    <w:rsid w:val="0036007F"/>
    <w:rsid w:val="00360C89"/>
    <w:rsid w:val="003611A0"/>
    <w:rsid w:val="0036285D"/>
    <w:rsid w:val="003629A1"/>
    <w:rsid w:val="00363A02"/>
    <w:rsid w:val="00364156"/>
    <w:rsid w:val="00364557"/>
    <w:rsid w:val="00365127"/>
    <w:rsid w:val="003651DE"/>
    <w:rsid w:val="0036582E"/>
    <w:rsid w:val="00365C66"/>
    <w:rsid w:val="00365F85"/>
    <w:rsid w:val="003664F3"/>
    <w:rsid w:val="00366E52"/>
    <w:rsid w:val="003672F1"/>
    <w:rsid w:val="003702BF"/>
    <w:rsid w:val="00370CBC"/>
    <w:rsid w:val="0037127E"/>
    <w:rsid w:val="003717A9"/>
    <w:rsid w:val="00374946"/>
    <w:rsid w:val="003759CB"/>
    <w:rsid w:val="0037627A"/>
    <w:rsid w:val="0037742A"/>
    <w:rsid w:val="003775F9"/>
    <w:rsid w:val="003819D0"/>
    <w:rsid w:val="00382F40"/>
    <w:rsid w:val="0038314A"/>
    <w:rsid w:val="0038440C"/>
    <w:rsid w:val="0038491F"/>
    <w:rsid w:val="00386253"/>
    <w:rsid w:val="00386337"/>
    <w:rsid w:val="003868DA"/>
    <w:rsid w:val="003877A6"/>
    <w:rsid w:val="00390F14"/>
    <w:rsid w:val="003913D8"/>
    <w:rsid w:val="00392FAF"/>
    <w:rsid w:val="00393542"/>
    <w:rsid w:val="00394790"/>
    <w:rsid w:val="00396460"/>
    <w:rsid w:val="003974CD"/>
    <w:rsid w:val="003A0974"/>
    <w:rsid w:val="003A197C"/>
    <w:rsid w:val="003A27C3"/>
    <w:rsid w:val="003A2813"/>
    <w:rsid w:val="003A2951"/>
    <w:rsid w:val="003A38A5"/>
    <w:rsid w:val="003A3AE0"/>
    <w:rsid w:val="003A3E4C"/>
    <w:rsid w:val="003A424E"/>
    <w:rsid w:val="003A4414"/>
    <w:rsid w:val="003A4789"/>
    <w:rsid w:val="003A4F41"/>
    <w:rsid w:val="003A6A04"/>
    <w:rsid w:val="003A6CE6"/>
    <w:rsid w:val="003A7DB7"/>
    <w:rsid w:val="003B0D9D"/>
    <w:rsid w:val="003B1802"/>
    <w:rsid w:val="003B1AF5"/>
    <w:rsid w:val="003B1EBC"/>
    <w:rsid w:val="003B24E7"/>
    <w:rsid w:val="003B38F7"/>
    <w:rsid w:val="003B445E"/>
    <w:rsid w:val="003B4A1E"/>
    <w:rsid w:val="003B5ACD"/>
    <w:rsid w:val="003B6650"/>
    <w:rsid w:val="003B6A94"/>
    <w:rsid w:val="003B7524"/>
    <w:rsid w:val="003B78A7"/>
    <w:rsid w:val="003B7BD1"/>
    <w:rsid w:val="003C04B3"/>
    <w:rsid w:val="003C06C6"/>
    <w:rsid w:val="003C25F7"/>
    <w:rsid w:val="003C35B2"/>
    <w:rsid w:val="003C45A9"/>
    <w:rsid w:val="003C5352"/>
    <w:rsid w:val="003C54BF"/>
    <w:rsid w:val="003C7B66"/>
    <w:rsid w:val="003C7FC1"/>
    <w:rsid w:val="003D0100"/>
    <w:rsid w:val="003D04AE"/>
    <w:rsid w:val="003D07F5"/>
    <w:rsid w:val="003D0859"/>
    <w:rsid w:val="003D0C8B"/>
    <w:rsid w:val="003D1A23"/>
    <w:rsid w:val="003D23DA"/>
    <w:rsid w:val="003D36AC"/>
    <w:rsid w:val="003D38D9"/>
    <w:rsid w:val="003D3F2B"/>
    <w:rsid w:val="003D4D69"/>
    <w:rsid w:val="003D64EB"/>
    <w:rsid w:val="003E0DF2"/>
    <w:rsid w:val="003E1454"/>
    <w:rsid w:val="003E2475"/>
    <w:rsid w:val="003E2E52"/>
    <w:rsid w:val="003E2F79"/>
    <w:rsid w:val="003E48E9"/>
    <w:rsid w:val="003E4E90"/>
    <w:rsid w:val="003E51AA"/>
    <w:rsid w:val="003E63C5"/>
    <w:rsid w:val="003E6AEF"/>
    <w:rsid w:val="003E7FE7"/>
    <w:rsid w:val="003E7FF2"/>
    <w:rsid w:val="003F07C1"/>
    <w:rsid w:val="003F12D9"/>
    <w:rsid w:val="003F2564"/>
    <w:rsid w:val="003F2681"/>
    <w:rsid w:val="003F381E"/>
    <w:rsid w:val="003F479B"/>
    <w:rsid w:val="003F4BE5"/>
    <w:rsid w:val="003F526A"/>
    <w:rsid w:val="003F5332"/>
    <w:rsid w:val="003F5392"/>
    <w:rsid w:val="003F55BF"/>
    <w:rsid w:val="003F5A02"/>
    <w:rsid w:val="003F5E39"/>
    <w:rsid w:val="003F6734"/>
    <w:rsid w:val="003F6938"/>
    <w:rsid w:val="00401AC2"/>
    <w:rsid w:val="00401D6F"/>
    <w:rsid w:val="0040261F"/>
    <w:rsid w:val="00403184"/>
    <w:rsid w:val="00403354"/>
    <w:rsid w:val="00404647"/>
    <w:rsid w:val="0040541A"/>
    <w:rsid w:val="00406838"/>
    <w:rsid w:val="00406F86"/>
    <w:rsid w:val="004073C3"/>
    <w:rsid w:val="00407999"/>
    <w:rsid w:val="00407A22"/>
    <w:rsid w:val="00407F82"/>
    <w:rsid w:val="00411E8F"/>
    <w:rsid w:val="00411F29"/>
    <w:rsid w:val="004140B9"/>
    <w:rsid w:val="00414445"/>
    <w:rsid w:val="004163F3"/>
    <w:rsid w:val="00416920"/>
    <w:rsid w:val="004173E4"/>
    <w:rsid w:val="00417AEE"/>
    <w:rsid w:val="004201AF"/>
    <w:rsid w:val="00420615"/>
    <w:rsid w:val="00421B53"/>
    <w:rsid w:val="004222FF"/>
    <w:rsid w:val="0042285F"/>
    <w:rsid w:val="00422A48"/>
    <w:rsid w:val="00425D8C"/>
    <w:rsid w:val="004261BE"/>
    <w:rsid w:val="00427157"/>
    <w:rsid w:val="004306B2"/>
    <w:rsid w:val="00431AC5"/>
    <w:rsid w:val="0043427B"/>
    <w:rsid w:val="00434B4B"/>
    <w:rsid w:val="0043587E"/>
    <w:rsid w:val="00436666"/>
    <w:rsid w:val="00436712"/>
    <w:rsid w:val="00436742"/>
    <w:rsid w:val="0043678E"/>
    <w:rsid w:val="004406DF"/>
    <w:rsid w:val="00441F56"/>
    <w:rsid w:val="0044241D"/>
    <w:rsid w:val="00442F72"/>
    <w:rsid w:val="004431FA"/>
    <w:rsid w:val="00443BC4"/>
    <w:rsid w:val="00446787"/>
    <w:rsid w:val="00450326"/>
    <w:rsid w:val="00450C00"/>
    <w:rsid w:val="00452627"/>
    <w:rsid w:val="00452E18"/>
    <w:rsid w:val="00453DB5"/>
    <w:rsid w:val="00454609"/>
    <w:rsid w:val="00454B43"/>
    <w:rsid w:val="00455347"/>
    <w:rsid w:val="00455733"/>
    <w:rsid w:val="00455D31"/>
    <w:rsid w:val="0045604D"/>
    <w:rsid w:val="00456FE6"/>
    <w:rsid w:val="00457CCC"/>
    <w:rsid w:val="00462596"/>
    <w:rsid w:val="00462DC4"/>
    <w:rsid w:val="004639A8"/>
    <w:rsid w:val="0046417A"/>
    <w:rsid w:val="004660F5"/>
    <w:rsid w:val="004667DB"/>
    <w:rsid w:val="00466D7D"/>
    <w:rsid w:val="00470B26"/>
    <w:rsid w:val="00473055"/>
    <w:rsid w:val="00473DED"/>
    <w:rsid w:val="004744CD"/>
    <w:rsid w:val="00474FD1"/>
    <w:rsid w:val="00475AE1"/>
    <w:rsid w:val="00475C82"/>
    <w:rsid w:val="00475F3B"/>
    <w:rsid w:val="00475F7A"/>
    <w:rsid w:val="00476AAB"/>
    <w:rsid w:val="00476BAF"/>
    <w:rsid w:val="004771D6"/>
    <w:rsid w:val="00477371"/>
    <w:rsid w:val="004812A4"/>
    <w:rsid w:val="004822E7"/>
    <w:rsid w:val="004838B3"/>
    <w:rsid w:val="00485788"/>
    <w:rsid w:val="00486300"/>
    <w:rsid w:val="00486301"/>
    <w:rsid w:val="004868CB"/>
    <w:rsid w:val="00486D47"/>
    <w:rsid w:val="00486D8F"/>
    <w:rsid w:val="00487B70"/>
    <w:rsid w:val="004906B8"/>
    <w:rsid w:val="00492C64"/>
    <w:rsid w:val="004931E3"/>
    <w:rsid w:val="00493375"/>
    <w:rsid w:val="0049368C"/>
    <w:rsid w:val="00494B2A"/>
    <w:rsid w:val="00495832"/>
    <w:rsid w:val="004965EF"/>
    <w:rsid w:val="00496A9A"/>
    <w:rsid w:val="00496C52"/>
    <w:rsid w:val="00497407"/>
    <w:rsid w:val="004A09AD"/>
    <w:rsid w:val="004A1236"/>
    <w:rsid w:val="004A139F"/>
    <w:rsid w:val="004A2631"/>
    <w:rsid w:val="004A3171"/>
    <w:rsid w:val="004A32F9"/>
    <w:rsid w:val="004A3D99"/>
    <w:rsid w:val="004A4A60"/>
    <w:rsid w:val="004A51C2"/>
    <w:rsid w:val="004A5C33"/>
    <w:rsid w:val="004A7714"/>
    <w:rsid w:val="004B11C5"/>
    <w:rsid w:val="004B275A"/>
    <w:rsid w:val="004B2A07"/>
    <w:rsid w:val="004B2C3E"/>
    <w:rsid w:val="004B30DA"/>
    <w:rsid w:val="004B310A"/>
    <w:rsid w:val="004B43DE"/>
    <w:rsid w:val="004B4713"/>
    <w:rsid w:val="004B5AE4"/>
    <w:rsid w:val="004B64FF"/>
    <w:rsid w:val="004B6D22"/>
    <w:rsid w:val="004B7901"/>
    <w:rsid w:val="004C01A2"/>
    <w:rsid w:val="004C0210"/>
    <w:rsid w:val="004C083E"/>
    <w:rsid w:val="004C10DC"/>
    <w:rsid w:val="004C1D67"/>
    <w:rsid w:val="004C2826"/>
    <w:rsid w:val="004C3188"/>
    <w:rsid w:val="004C3900"/>
    <w:rsid w:val="004C4F13"/>
    <w:rsid w:val="004C505D"/>
    <w:rsid w:val="004C5619"/>
    <w:rsid w:val="004C5DEA"/>
    <w:rsid w:val="004D07D5"/>
    <w:rsid w:val="004D19B1"/>
    <w:rsid w:val="004D1E4A"/>
    <w:rsid w:val="004D21C0"/>
    <w:rsid w:val="004D47C9"/>
    <w:rsid w:val="004D4E54"/>
    <w:rsid w:val="004D54A5"/>
    <w:rsid w:val="004D7085"/>
    <w:rsid w:val="004D71BE"/>
    <w:rsid w:val="004E11BD"/>
    <w:rsid w:val="004E1722"/>
    <w:rsid w:val="004E2CA5"/>
    <w:rsid w:val="004E3529"/>
    <w:rsid w:val="004E66F1"/>
    <w:rsid w:val="004E6F47"/>
    <w:rsid w:val="004F05C8"/>
    <w:rsid w:val="004F0966"/>
    <w:rsid w:val="004F1F67"/>
    <w:rsid w:val="004F2994"/>
    <w:rsid w:val="004F332F"/>
    <w:rsid w:val="004F509A"/>
    <w:rsid w:val="004F5D49"/>
    <w:rsid w:val="004F5F4D"/>
    <w:rsid w:val="0050021A"/>
    <w:rsid w:val="00501160"/>
    <w:rsid w:val="005011D5"/>
    <w:rsid w:val="005012BB"/>
    <w:rsid w:val="00501AAF"/>
    <w:rsid w:val="00502059"/>
    <w:rsid w:val="0050216E"/>
    <w:rsid w:val="0050267B"/>
    <w:rsid w:val="00503034"/>
    <w:rsid w:val="00503B45"/>
    <w:rsid w:val="00504CC7"/>
    <w:rsid w:val="005054CB"/>
    <w:rsid w:val="00505810"/>
    <w:rsid w:val="00512527"/>
    <w:rsid w:val="005129A6"/>
    <w:rsid w:val="00513742"/>
    <w:rsid w:val="0051477C"/>
    <w:rsid w:val="00515555"/>
    <w:rsid w:val="005179C4"/>
    <w:rsid w:val="00517F97"/>
    <w:rsid w:val="00520259"/>
    <w:rsid w:val="00520B70"/>
    <w:rsid w:val="00520F9A"/>
    <w:rsid w:val="00522765"/>
    <w:rsid w:val="00523071"/>
    <w:rsid w:val="005232B2"/>
    <w:rsid w:val="00524419"/>
    <w:rsid w:val="005245E7"/>
    <w:rsid w:val="00524933"/>
    <w:rsid w:val="00524F48"/>
    <w:rsid w:val="00525132"/>
    <w:rsid w:val="00525399"/>
    <w:rsid w:val="005263C9"/>
    <w:rsid w:val="005277A4"/>
    <w:rsid w:val="0053078B"/>
    <w:rsid w:val="00530E96"/>
    <w:rsid w:val="00531FAD"/>
    <w:rsid w:val="0053205B"/>
    <w:rsid w:val="00533667"/>
    <w:rsid w:val="005339EF"/>
    <w:rsid w:val="00534833"/>
    <w:rsid w:val="005361A8"/>
    <w:rsid w:val="005376B4"/>
    <w:rsid w:val="00537A03"/>
    <w:rsid w:val="005404D7"/>
    <w:rsid w:val="00541700"/>
    <w:rsid w:val="00543058"/>
    <w:rsid w:val="0054335B"/>
    <w:rsid w:val="005437D0"/>
    <w:rsid w:val="00543C00"/>
    <w:rsid w:val="00544021"/>
    <w:rsid w:val="00546446"/>
    <w:rsid w:val="0054652C"/>
    <w:rsid w:val="0054786D"/>
    <w:rsid w:val="00547F50"/>
    <w:rsid w:val="0055090B"/>
    <w:rsid w:val="0055141E"/>
    <w:rsid w:val="00552377"/>
    <w:rsid w:val="00552F6C"/>
    <w:rsid w:val="00554B58"/>
    <w:rsid w:val="00555C1A"/>
    <w:rsid w:val="00556149"/>
    <w:rsid w:val="005568E9"/>
    <w:rsid w:val="00556A30"/>
    <w:rsid w:val="005610E8"/>
    <w:rsid w:val="005615FD"/>
    <w:rsid w:val="00561B31"/>
    <w:rsid w:val="00561BD1"/>
    <w:rsid w:val="00562A81"/>
    <w:rsid w:val="005631B9"/>
    <w:rsid w:val="005653F6"/>
    <w:rsid w:val="00565C73"/>
    <w:rsid w:val="00565D96"/>
    <w:rsid w:val="00566B5E"/>
    <w:rsid w:val="00567955"/>
    <w:rsid w:val="00567C64"/>
    <w:rsid w:val="00571F3A"/>
    <w:rsid w:val="00573071"/>
    <w:rsid w:val="00573E18"/>
    <w:rsid w:val="005752F4"/>
    <w:rsid w:val="00575A80"/>
    <w:rsid w:val="00575D28"/>
    <w:rsid w:val="00575F16"/>
    <w:rsid w:val="00577B70"/>
    <w:rsid w:val="00581626"/>
    <w:rsid w:val="005817BE"/>
    <w:rsid w:val="00581F4A"/>
    <w:rsid w:val="00584324"/>
    <w:rsid w:val="005867AF"/>
    <w:rsid w:val="00586FE5"/>
    <w:rsid w:val="0058755F"/>
    <w:rsid w:val="0058782C"/>
    <w:rsid w:val="005907C7"/>
    <w:rsid w:val="00590F19"/>
    <w:rsid w:val="0059238B"/>
    <w:rsid w:val="00592A36"/>
    <w:rsid w:val="0059324F"/>
    <w:rsid w:val="00593894"/>
    <w:rsid w:val="00593C8B"/>
    <w:rsid w:val="0059548F"/>
    <w:rsid w:val="005956FF"/>
    <w:rsid w:val="005959F5"/>
    <w:rsid w:val="00595B81"/>
    <w:rsid w:val="00595F4F"/>
    <w:rsid w:val="005963F2"/>
    <w:rsid w:val="00596AE7"/>
    <w:rsid w:val="00596C90"/>
    <w:rsid w:val="00597750"/>
    <w:rsid w:val="00597907"/>
    <w:rsid w:val="005A003C"/>
    <w:rsid w:val="005A0BDE"/>
    <w:rsid w:val="005A0D1E"/>
    <w:rsid w:val="005A1620"/>
    <w:rsid w:val="005A1976"/>
    <w:rsid w:val="005A4191"/>
    <w:rsid w:val="005A4E86"/>
    <w:rsid w:val="005A59AF"/>
    <w:rsid w:val="005A5D30"/>
    <w:rsid w:val="005A64DB"/>
    <w:rsid w:val="005A76D2"/>
    <w:rsid w:val="005A783B"/>
    <w:rsid w:val="005B05B4"/>
    <w:rsid w:val="005B07D0"/>
    <w:rsid w:val="005B0DED"/>
    <w:rsid w:val="005B191A"/>
    <w:rsid w:val="005B1F98"/>
    <w:rsid w:val="005B2D8B"/>
    <w:rsid w:val="005B342F"/>
    <w:rsid w:val="005B374D"/>
    <w:rsid w:val="005B4A90"/>
    <w:rsid w:val="005B4B33"/>
    <w:rsid w:val="005B6673"/>
    <w:rsid w:val="005C0D58"/>
    <w:rsid w:val="005C327C"/>
    <w:rsid w:val="005C4222"/>
    <w:rsid w:val="005C429D"/>
    <w:rsid w:val="005C4CC5"/>
    <w:rsid w:val="005C52E9"/>
    <w:rsid w:val="005C5703"/>
    <w:rsid w:val="005C7BD9"/>
    <w:rsid w:val="005D03C5"/>
    <w:rsid w:val="005D07BE"/>
    <w:rsid w:val="005D10BB"/>
    <w:rsid w:val="005D1861"/>
    <w:rsid w:val="005D1A48"/>
    <w:rsid w:val="005D4106"/>
    <w:rsid w:val="005D615D"/>
    <w:rsid w:val="005D6C01"/>
    <w:rsid w:val="005D7145"/>
    <w:rsid w:val="005E05C4"/>
    <w:rsid w:val="005E092D"/>
    <w:rsid w:val="005E113B"/>
    <w:rsid w:val="005E1D61"/>
    <w:rsid w:val="005E2236"/>
    <w:rsid w:val="005E24F6"/>
    <w:rsid w:val="005E2BBB"/>
    <w:rsid w:val="005E3028"/>
    <w:rsid w:val="005E391F"/>
    <w:rsid w:val="005E4770"/>
    <w:rsid w:val="005E49B5"/>
    <w:rsid w:val="005E4A1B"/>
    <w:rsid w:val="005E4C35"/>
    <w:rsid w:val="005E6E6F"/>
    <w:rsid w:val="005E79CB"/>
    <w:rsid w:val="005F0730"/>
    <w:rsid w:val="005F0922"/>
    <w:rsid w:val="005F211E"/>
    <w:rsid w:val="005F2A00"/>
    <w:rsid w:val="005F5168"/>
    <w:rsid w:val="005F537A"/>
    <w:rsid w:val="005F573D"/>
    <w:rsid w:val="005F57AB"/>
    <w:rsid w:val="005F6DD5"/>
    <w:rsid w:val="005F7869"/>
    <w:rsid w:val="005F79E2"/>
    <w:rsid w:val="005F7E4D"/>
    <w:rsid w:val="00600111"/>
    <w:rsid w:val="00602527"/>
    <w:rsid w:val="00603004"/>
    <w:rsid w:val="006042BC"/>
    <w:rsid w:val="00604C4B"/>
    <w:rsid w:val="00604CA8"/>
    <w:rsid w:val="00605DCB"/>
    <w:rsid w:val="00606664"/>
    <w:rsid w:val="00606C15"/>
    <w:rsid w:val="00606EDD"/>
    <w:rsid w:val="006070FD"/>
    <w:rsid w:val="00607425"/>
    <w:rsid w:val="00611CB3"/>
    <w:rsid w:val="00615223"/>
    <w:rsid w:val="00615289"/>
    <w:rsid w:val="006163F4"/>
    <w:rsid w:val="00617B98"/>
    <w:rsid w:val="00617E49"/>
    <w:rsid w:val="00621ABA"/>
    <w:rsid w:val="00622887"/>
    <w:rsid w:val="00622C7E"/>
    <w:rsid w:val="00623EDE"/>
    <w:rsid w:val="00623F6C"/>
    <w:rsid w:val="0062417B"/>
    <w:rsid w:val="00624DD4"/>
    <w:rsid w:val="00625E5C"/>
    <w:rsid w:val="0062608D"/>
    <w:rsid w:val="0062635E"/>
    <w:rsid w:val="006275E5"/>
    <w:rsid w:val="00631527"/>
    <w:rsid w:val="006315FF"/>
    <w:rsid w:val="00631AA7"/>
    <w:rsid w:val="00634280"/>
    <w:rsid w:val="00634436"/>
    <w:rsid w:val="00634598"/>
    <w:rsid w:val="006350EC"/>
    <w:rsid w:val="00635190"/>
    <w:rsid w:val="00635A4E"/>
    <w:rsid w:val="00635AF4"/>
    <w:rsid w:val="00637546"/>
    <w:rsid w:val="00640BE1"/>
    <w:rsid w:val="006414B1"/>
    <w:rsid w:val="00641AAF"/>
    <w:rsid w:val="0064301B"/>
    <w:rsid w:val="00643482"/>
    <w:rsid w:val="006439E7"/>
    <w:rsid w:val="00643F82"/>
    <w:rsid w:val="00647E6E"/>
    <w:rsid w:val="006502D1"/>
    <w:rsid w:val="0065108D"/>
    <w:rsid w:val="00653A6B"/>
    <w:rsid w:val="0065402E"/>
    <w:rsid w:val="00654274"/>
    <w:rsid w:val="006547AD"/>
    <w:rsid w:val="00654E07"/>
    <w:rsid w:val="00655ED6"/>
    <w:rsid w:val="00656419"/>
    <w:rsid w:val="00660103"/>
    <w:rsid w:val="00660620"/>
    <w:rsid w:val="00660D3B"/>
    <w:rsid w:val="00660E09"/>
    <w:rsid w:val="00661A48"/>
    <w:rsid w:val="00662083"/>
    <w:rsid w:val="00663DEF"/>
    <w:rsid w:val="006644AA"/>
    <w:rsid w:val="006646EA"/>
    <w:rsid w:val="0066490C"/>
    <w:rsid w:val="006653E5"/>
    <w:rsid w:val="006658EE"/>
    <w:rsid w:val="00667A4A"/>
    <w:rsid w:val="00667DA6"/>
    <w:rsid w:val="00670715"/>
    <w:rsid w:val="00670C5B"/>
    <w:rsid w:val="006753CD"/>
    <w:rsid w:val="0067582B"/>
    <w:rsid w:val="0067746F"/>
    <w:rsid w:val="00677F36"/>
    <w:rsid w:val="00677FE2"/>
    <w:rsid w:val="006803C7"/>
    <w:rsid w:val="00680739"/>
    <w:rsid w:val="00680D2E"/>
    <w:rsid w:val="0068257A"/>
    <w:rsid w:val="006836E0"/>
    <w:rsid w:val="0068389B"/>
    <w:rsid w:val="0068405F"/>
    <w:rsid w:val="00684325"/>
    <w:rsid w:val="00684517"/>
    <w:rsid w:val="00684AD7"/>
    <w:rsid w:val="00685432"/>
    <w:rsid w:val="00685866"/>
    <w:rsid w:val="00686598"/>
    <w:rsid w:val="0068797A"/>
    <w:rsid w:val="00687C38"/>
    <w:rsid w:val="00687EC8"/>
    <w:rsid w:val="00687F45"/>
    <w:rsid w:val="0069063C"/>
    <w:rsid w:val="00690D8B"/>
    <w:rsid w:val="006936B0"/>
    <w:rsid w:val="00694557"/>
    <w:rsid w:val="006961FA"/>
    <w:rsid w:val="006976EE"/>
    <w:rsid w:val="006A09DF"/>
    <w:rsid w:val="006A0EFE"/>
    <w:rsid w:val="006A0FF9"/>
    <w:rsid w:val="006A1406"/>
    <w:rsid w:val="006A242A"/>
    <w:rsid w:val="006A322E"/>
    <w:rsid w:val="006A4803"/>
    <w:rsid w:val="006A5A57"/>
    <w:rsid w:val="006A64C3"/>
    <w:rsid w:val="006A6B97"/>
    <w:rsid w:val="006A6C44"/>
    <w:rsid w:val="006A7801"/>
    <w:rsid w:val="006B06A8"/>
    <w:rsid w:val="006B1717"/>
    <w:rsid w:val="006B411F"/>
    <w:rsid w:val="006B46E2"/>
    <w:rsid w:val="006B4753"/>
    <w:rsid w:val="006B4BDD"/>
    <w:rsid w:val="006B6479"/>
    <w:rsid w:val="006B66DC"/>
    <w:rsid w:val="006B6A8D"/>
    <w:rsid w:val="006B7769"/>
    <w:rsid w:val="006B7996"/>
    <w:rsid w:val="006B7AF7"/>
    <w:rsid w:val="006B7F42"/>
    <w:rsid w:val="006C12D5"/>
    <w:rsid w:val="006C1CA2"/>
    <w:rsid w:val="006C22E6"/>
    <w:rsid w:val="006C315C"/>
    <w:rsid w:val="006C3BD5"/>
    <w:rsid w:val="006C3E42"/>
    <w:rsid w:val="006C53C9"/>
    <w:rsid w:val="006C5A98"/>
    <w:rsid w:val="006C5E82"/>
    <w:rsid w:val="006C6637"/>
    <w:rsid w:val="006C68D0"/>
    <w:rsid w:val="006C6F25"/>
    <w:rsid w:val="006D0834"/>
    <w:rsid w:val="006D0E5E"/>
    <w:rsid w:val="006D0F8B"/>
    <w:rsid w:val="006D0FEE"/>
    <w:rsid w:val="006D1B05"/>
    <w:rsid w:val="006D2D46"/>
    <w:rsid w:val="006D39BE"/>
    <w:rsid w:val="006D4064"/>
    <w:rsid w:val="006D45D1"/>
    <w:rsid w:val="006D5A16"/>
    <w:rsid w:val="006D63F7"/>
    <w:rsid w:val="006D694B"/>
    <w:rsid w:val="006D6A12"/>
    <w:rsid w:val="006D6D36"/>
    <w:rsid w:val="006D74A1"/>
    <w:rsid w:val="006D7802"/>
    <w:rsid w:val="006E0517"/>
    <w:rsid w:val="006E0584"/>
    <w:rsid w:val="006E06C5"/>
    <w:rsid w:val="006E09C1"/>
    <w:rsid w:val="006E2A19"/>
    <w:rsid w:val="006E2EC0"/>
    <w:rsid w:val="006E350B"/>
    <w:rsid w:val="006E41B4"/>
    <w:rsid w:val="006E427E"/>
    <w:rsid w:val="006E4470"/>
    <w:rsid w:val="006E4C4E"/>
    <w:rsid w:val="006E4D30"/>
    <w:rsid w:val="006E632B"/>
    <w:rsid w:val="006E6A45"/>
    <w:rsid w:val="006E6F3D"/>
    <w:rsid w:val="006F0602"/>
    <w:rsid w:val="006F1660"/>
    <w:rsid w:val="006F2DAD"/>
    <w:rsid w:val="006F316C"/>
    <w:rsid w:val="006F44DC"/>
    <w:rsid w:val="006F554F"/>
    <w:rsid w:val="006F6B9C"/>
    <w:rsid w:val="006F6F56"/>
    <w:rsid w:val="006F772D"/>
    <w:rsid w:val="00700267"/>
    <w:rsid w:val="0070068C"/>
    <w:rsid w:val="00700C79"/>
    <w:rsid w:val="007010A6"/>
    <w:rsid w:val="007020CA"/>
    <w:rsid w:val="00703B79"/>
    <w:rsid w:val="00706499"/>
    <w:rsid w:val="007068CD"/>
    <w:rsid w:val="007072D4"/>
    <w:rsid w:val="00707DFC"/>
    <w:rsid w:val="00707F54"/>
    <w:rsid w:val="0071017E"/>
    <w:rsid w:val="00711A17"/>
    <w:rsid w:val="007125D5"/>
    <w:rsid w:val="00713709"/>
    <w:rsid w:val="00714F2D"/>
    <w:rsid w:val="00715E77"/>
    <w:rsid w:val="007164F8"/>
    <w:rsid w:val="00717EE7"/>
    <w:rsid w:val="00720840"/>
    <w:rsid w:val="0072124B"/>
    <w:rsid w:val="00722CFA"/>
    <w:rsid w:val="00723195"/>
    <w:rsid w:val="00723AD8"/>
    <w:rsid w:val="007240C0"/>
    <w:rsid w:val="00725718"/>
    <w:rsid w:val="00725A80"/>
    <w:rsid w:val="007260A5"/>
    <w:rsid w:val="00726ABE"/>
    <w:rsid w:val="007307F0"/>
    <w:rsid w:val="0073191E"/>
    <w:rsid w:val="00731EBB"/>
    <w:rsid w:val="00733AB6"/>
    <w:rsid w:val="00733BC7"/>
    <w:rsid w:val="007342E5"/>
    <w:rsid w:val="00734F0B"/>
    <w:rsid w:val="00736808"/>
    <w:rsid w:val="0073708D"/>
    <w:rsid w:val="00737214"/>
    <w:rsid w:val="00740CBC"/>
    <w:rsid w:val="00740EE0"/>
    <w:rsid w:val="00741175"/>
    <w:rsid w:val="007421B2"/>
    <w:rsid w:val="007429E8"/>
    <w:rsid w:val="00742C01"/>
    <w:rsid w:val="007438C0"/>
    <w:rsid w:val="0074433E"/>
    <w:rsid w:val="007443B6"/>
    <w:rsid w:val="00744484"/>
    <w:rsid w:val="0074471E"/>
    <w:rsid w:val="0074479D"/>
    <w:rsid w:val="00745241"/>
    <w:rsid w:val="00746F2A"/>
    <w:rsid w:val="0074740E"/>
    <w:rsid w:val="0074756B"/>
    <w:rsid w:val="00747D4F"/>
    <w:rsid w:val="00751239"/>
    <w:rsid w:val="00752659"/>
    <w:rsid w:val="0075330B"/>
    <w:rsid w:val="007548A1"/>
    <w:rsid w:val="007549D7"/>
    <w:rsid w:val="00754E82"/>
    <w:rsid w:val="00756FFC"/>
    <w:rsid w:val="0075719C"/>
    <w:rsid w:val="00757686"/>
    <w:rsid w:val="007577ED"/>
    <w:rsid w:val="0076211A"/>
    <w:rsid w:val="00762AE7"/>
    <w:rsid w:val="007633E5"/>
    <w:rsid w:val="0076584A"/>
    <w:rsid w:val="007661F3"/>
    <w:rsid w:val="00766B74"/>
    <w:rsid w:val="00766E9B"/>
    <w:rsid w:val="00767862"/>
    <w:rsid w:val="00771238"/>
    <w:rsid w:val="00772253"/>
    <w:rsid w:val="00773323"/>
    <w:rsid w:val="00773E83"/>
    <w:rsid w:val="0077452A"/>
    <w:rsid w:val="00774585"/>
    <w:rsid w:val="00774BF2"/>
    <w:rsid w:val="00774E6D"/>
    <w:rsid w:val="00775703"/>
    <w:rsid w:val="00776EDF"/>
    <w:rsid w:val="00777C2A"/>
    <w:rsid w:val="007808CA"/>
    <w:rsid w:val="00780B0C"/>
    <w:rsid w:val="0078186A"/>
    <w:rsid w:val="0078227C"/>
    <w:rsid w:val="00782536"/>
    <w:rsid w:val="00782616"/>
    <w:rsid w:val="0078275F"/>
    <w:rsid w:val="00782881"/>
    <w:rsid w:val="007835A7"/>
    <w:rsid w:val="00784036"/>
    <w:rsid w:val="00785227"/>
    <w:rsid w:val="00785289"/>
    <w:rsid w:val="007854BE"/>
    <w:rsid w:val="00786568"/>
    <w:rsid w:val="00790609"/>
    <w:rsid w:val="00790679"/>
    <w:rsid w:val="007907D1"/>
    <w:rsid w:val="0079132A"/>
    <w:rsid w:val="007913F1"/>
    <w:rsid w:val="007919FC"/>
    <w:rsid w:val="00793005"/>
    <w:rsid w:val="007961C5"/>
    <w:rsid w:val="00796BF9"/>
    <w:rsid w:val="00796C9A"/>
    <w:rsid w:val="007979C6"/>
    <w:rsid w:val="007A039C"/>
    <w:rsid w:val="007A0713"/>
    <w:rsid w:val="007A183B"/>
    <w:rsid w:val="007A3353"/>
    <w:rsid w:val="007A413B"/>
    <w:rsid w:val="007A6770"/>
    <w:rsid w:val="007A7115"/>
    <w:rsid w:val="007A779F"/>
    <w:rsid w:val="007B1694"/>
    <w:rsid w:val="007B1A22"/>
    <w:rsid w:val="007B2689"/>
    <w:rsid w:val="007B31D7"/>
    <w:rsid w:val="007B3A97"/>
    <w:rsid w:val="007B3FBD"/>
    <w:rsid w:val="007B4F66"/>
    <w:rsid w:val="007B7BD1"/>
    <w:rsid w:val="007C0966"/>
    <w:rsid w:val="007C0A23"/>
    <w:rsid w:val="007C18F3"/>
    <w:rsid w:val="007C1D60"/>
    <w:rsid w:val="007C203C"/>
    <w:rsid w:val="007C2407"/>
    <w:rsid w:val="007C44EA"/>
    <w:rsid w:val="007C4A0B"/>
    <w:rsid w:val="007C4FBD"/>
    <w:rsid w:val="007C5424"/>
    <w:rsid w:val="007C63A2"/>
    <w:rsid w:val="007C654E"/>
    <w:rsid w:val="007C7B60"/>
    <w:rsid w:val="007D0388"/>
    <w:rsid w:val="007D203A"/>
    <w:rsid w:val="007D2193"/>
    <w:rsid w:val="007D2662"/>
    <w:rsid w:val="007D2C87"/>
    <w:rsid w:val="007D316A"/>
    <w:rsid w:val="007D34BA"/>
    <w:rsid w:val="007D3B43"/>
    <w:rsid w:val="007D44D0"/>
    <w:rsid w:val="007D5A48"/>
    <w:rsid w:val="007D75B2"/>
    <w:rsid w:val="007D7A5B"/>
    <w:rsid w:val="007E007E"/>
    <w:rsid w:val="007E0443"/>
    <w:rsid w:val="007E073B"/>
    <w:rsid w:val="007E1970"/>
    <w:rsid w:val="007E1E23"/>
    <w:rsid w:val="007E2722"/>
    <w:rsid w:val="007E3EBD"/>
    <w:rsid w:val="007E4BD8"/>
    <w:rsid w:val="007E59FE"/>
    <w:rsid w:val="007E700D"/>
    <w:rsid w:val="007E7EA4"/>
    <w:rsid w:val="007F055A"/>
    <w:rsid w:val="007F0DDE"/>
    <w:rsid w:val="007F1837"/>
    <w:rsid w:val="007F28BC"/>
    <w:rsid w:val="007F297F"/>
    <w:rsid w:val="007F2F1A"/>
    <w:rsid w:val="007F2FA2"/>
    <w:rsid w:val="007F3971"/>
    <w:rsid w:val="007F40C4"/>
    <w:rsid w:val="007F5B08"/>
    <w:rsid w:val="007F71DE"/>
    <w:rsid w:val="007F730F"/>
    <w:rsid w:val="00800DFA"/>
    <w:rsid w:val="00800EF6"/>
    <w:rsid w:val="008016D1"/>
    <w:rsid w:val="0080208A"/>
    <w:rsid w:val="00802780"/>
    <w:rsid w:val="00803BC4"/>
    <w:rsid w:val="0080614F"/>
    <w:rsid w:val="00806666"/>
    <w:rsid w:val="0080738B"/>
    <w:rsid w:val="008073D6"/>
    <w:rsid w:val="00807D8B"/>
    <w:rsid w:val="008103C0"/>
    <w:rsid w:val="00810D72"/>
    <w:rsid w:val="00812264"/>
    <w:rsid w:val="008135D9"/>
    <w:rsid w:val="008145F6"/>
    <w:rsid w:val="00815044"/>
    <w:rsid w:val="008150A8"/>
    <w:rsid w:val="008169DA"/>
    <w:rsid w:val="00817492"/>
    <w:rsid w:val="00817555"/>
    <w:rsid w:val="0082039E"/>
    <w:rsid w:val="0082088F"/>
    <w:rsid w:val="00821689"/>
    <w:rsid w:val="00822284"/>
    <w:rsid w:val="008223F5"/>
    <w:rsid w:val="0082291E"/>
    <w:rsid w:val="00822A81"/>
    <w:rsid w:val="00823EF5"/>
    <w:rsid w:val="008251C9"/>
    <w:rsid w:val="00825228"/>
    <w:rsid w:val="0082678B"/>
    <w:rsid w:val="0082717C"/>
    <w:rsid w:val="0082794D"/>
    <w:rsid w:val="00831260"/>
    <w:rsid w:val="0083310D"/>
    <w:rsid w:val="00833427"/>
    <w:rsid w:val="00834598"/>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5EEB"/>
    <w:rsid w:val="00846506"/>
    <w:rsid w:val="00846622"/>
    <w:rsid w:val="00846C3A"/>
    <w:rsid w:val="0085036D"/>
    <w:rsid w:val="00852792"/>
    <w:rsid w:val="008537A1"/>
    <w:rsid w:val="0085393A"/>
    <w:rsid w:val="00854190"/>
    <w:rsid w:val="00854812"/>
    <w:rsid w:val="0085634B"/>
    <w:rsid w:val="00856819"/>
    <w:rsid w:val="00856B24"/>
    <w:rsid w:val="008570B6"/>
    <w:rsid w:val="0086085F"/>
    <w:rsid w:val="00860C98"/>
    <w:rsid w:val="00860FE7"/>
    <w:rsid w:val="008611EB"/>
    <w:rsid w:val="00861800"/>
    <w:rsid w:val="0086192D"/>
    <w:rsid w:val="00861D6D"/>
    <w:rsid w:val="008637FD"/>
    <w:rsid w:val="00863A66"/>
    <w:rsid w:val="008641B9"/>
    <w:rsid w:val="008647A1"/>
    <w:rsid w:val="008647FC"/>
    <w:rsid w:val="00864A3B"/>
    <w:rsid w:val="008675F5"/>
    <w:rsid w:val="00867CF1"/>
    <w:rsid w:val="0087105C"/>
    <w:rsid w:val="0087127A"/>
    <w:rsid w:val="008714D1"/>
    <w:rsid w:val="0087159F"/>
    <w:rsid w:val="0087305B"/>
    <w:rsid w:val="008736FB"/>
    <w:rsid w:val="00874275"/>
    <w:rsid w:val="00875623"/>
    <w:rsid w:val="008757D1"/>
    <w:rsid w:val="00877A0B"/>
    <w:rsid w:val="00877B46"/>
    <w:rsid w:val="00877D9C"/>
    <w:rsid w:val="008815EE"/>
    <w:rsid w:val="00882256"/>
    <w:rsid w:val="00882965"/>
    <w:rsid w:val="00883341"/>
    <w:rsid w:val="00884619"/>
    <w:rsid w:val="008851BD"/>
    <w:rsid w:val="00885344"/>
    <w:rsid w:val="008855D0"/>
    <w:rsid w:val="00885AFF"/>
    <w:rsid w:val="00885BB2"/>
    <w:rsid w:val="00886C46"/>
    <w:rsid w:val="008876F5"/>
    <w:rsid w:val="00887E19"/>
    <w:rsid w:val="008905FE"/>
    <w:rsid w:val="00891058"/>
    <w:rsid w:val="0089280D"/>
    <w:rsid w:val="00892D4D"/>
    <w:rsid w:val="00894804"/>
    <w:rsid w:val="00894D2A"/>
    <w:rsid w:val="00896310"/>
    <w:rsid w:val="00897584"/>
    <w:rsid w:val="00897AFC"/>
    <w:rsid w:val="008A1DDF"/>
    <w:rsid w:val="008A2942"/>
    <w:rsid w:val="008A2A27"/>
    <w:rsid w:val="008A2FA3"/>
    <w:rsid w:val="008A38C3"/>
    <w:rsid w:val="008A3E80"/>
    <w:rsid w:val="008A3E85"/>
    <w:rsid w:val="008A434C"/>
    <w:rsid w:val="008A58A2"/>
    <w:rsid w:val="008A629E"/>
    <w:rsid w:val="008A6FBD"/>
    <w:rsid w:val="008B06E5"/>
    <w:rsid w:val="008B0BB3"/>
    <w:rsid w:val="008B14F1"/>
    <w:rsid w:val="008B1C29"/>
    <w:rsid w:val="008B3641"/>
    <w:rsid w:val="008B39E7"/>
    <w:rsid w:val="008B486A"/>
    <w:rsid w:val="008B4B35"/>
    <w:rsid w:val="008B570A"/>
    <w:rsid w:val="008B5C81"/>
    <w:rsid w:val="008B60E7"/>
    <w:rsid w:val="008B6D2F"/>
    <w:rsid w:val="008B714B"/>
    <w:rsid w:val="008C11D3"/>
    <w:rsid w:val="008C1488"/>
    <w:rsid w:val="008C1DD8"/>
    <w:rsid w:val="008C2672"/>
    <w:rsid w:val="008C34D0"/>
    <w:rsid w:val="008C3837"/>
    <w:rsid w:val="008C692A"/>
    <w:rsid w:val="008C6A2D"/>
    <w:rsid w:val="008C6DE3"/>
    <w:rsid w:val="008C7A08"/>
    <w:rsid w:val="008D071B"/>
    <w:rsid w:val="008D222D"/>
    <w:rsid w:val="008D55B9"/>
    <w:rsid w:val="008D636F"/>
    <w:rsid w:val="008D6633"/>
    <w:rsid w:val="008D7EA5"/>
    <w:rsid w:val="008E0872"/>
    <w:rsid w:val="008E1362"/>
    <w:rsid w:val="008E214E"/>
    <w:rsid w:val="008E2B56"/>
    <w:rsid w:val="008E3D3D"/>
    <w:rsid w:val="008E3FA7"/>
    <w:rsid w:val="008E726E"/>
    <w:rsid w:val="008F11D6"/>
    <w:rsid w:val="008F1A6E"/>
    <w:rsid w:val="008F29D3"/>
    <w:rsid w:val="008F2BC5"/>
    <w:rsid w:val="008F2DCC"/>
    <w:rsid w:val="008F5CC9"/>
    <w:rsid w:val="008F770D"/>
    <w:rsid w:val="009032F6"/>
    <w:rsid w:val="00904932"/>
    <w:rsid w:val="00904F72"/>
    <w:rsid w:val="009060CF"/>
    <w:rsid w:val="00906EE5"/>
    <w:rsid w:val="009072DF"/>
    <w:rsid w:val="00907565"/>
    <w:rsid w:val="009079FE"/>
    <w:rsid w:val="00907CAF"/>
    <w:rsid w:val="00907DA0"/>
    <w:rsid w:val="0091001F"/>
    <w:rsid w:val="009103ED"/>
    <w:rsid w:val="009115D9"/>
    <w:rsid w:val="00911607"/>
    <w:rsid w:val="009123ED"/>
    <w:rsid w:val="0091344B"/>
    <w:rsid w:val="00914575"/>
    <w:rsid w:val="0091540C"/>
    <w:rsid w:val="009160DF"/>
    <w:rsid w:val="00916108"/>
    <w:rsid w:val="00916561"/>
    <w:rsid w:val="0091661A"/>
    <w:rsid w:val="00916DD2"/>
    <w:rsid w:val="00917370"/>
    <w:rsid w:val="00917651"/>
    <w:rsid w:val="009176AD"/>
    <w:rsid w:val="009213CE"/>
    <w:rsid w:val="00923296"/>
    <w:rsid w:val="00925CA8"/>
    <w:rsid w:val="00927522"/>
    <w:rsid w:val="009305F9"/>
    <w:rsid w:val="00930C2F"/>
    <w:rsid w:val="00931E15"/>
    <w:rsid w:val="00936D9D"/>
    <w:rsid w:val="00940B41"/>
    <w:rsid w:val="00940E06"/>
    <w:rsid w:val="00941A4C"/>
    <w:rsid w:val="00941CB4"/>
    <w:rsid w:val="00941D4E"/>
    <w:rsid w:val="00942213"/>
    <w:rsid w:val="00942BDF"/>
    <w:rsid w:val="00944010"/>
    <w:rsid w:val="0094451D"/>
    <w:rsid w:val="009449E6"/>
    <w:rsid w:val="00945178"/>
    <w:rsid w:val="00945282"/>
    <w:rsid w:val="00945822"/>
    <w:rsid w:val="00945DC8"/>
    <w:rsid w:val="009463C3"/>
    <w:rsid w:val="009466A8"/>
    <w:rsid w:val="00950042"/>
    <w:rsid w:val="009515B7"/>
    <w:rsid w:val="00953857"/>
    <w:rsid w:val="00954488"/>
    <w:rsid w:val="0095476D"/>
    <w:rsid w:val="00955A4F"/>
    <w:rsid w:val="00955CA8"/>
    <w:rsid w:val="00955E73"/>
    <w:rsid w:val="009565D8"/>
    <w:rsid w:val="009569A7"/>
    <w:rsid w:val="00957058"/>
    <w:rsid w:val="009577BD"/>
    <w:rsid w:val="00960AE9"/>
    <w:rsid w:val="00960CD5"/>
    <w:rsid w:val="00961305"/>
    <w:rsid w:val="0096150C"/>
    <w:rsid w:val="00962345"/>
    <w:rsid w:val="0096251D"/>
    <w:rsid w:val="009653AD"/>
    <w:rsid w:val="00965D19"/>
    <w:rsid w:val="00965D75"/>
    <w:rsid w:val="00966E0A"/>
    <w:rsid w:val="009676D0"/>
    <w:rsid w:val="00967ED7"/>
    <w:rsid w:val="0097028B"/>
    <w:rsid w:val="009704F0"/>
    <w:rsid w:val="00970B75"/>
    <w:rsid w:val="0097157B"/>
    <w:rsid w:val="00971D62"/>
    <w:rsid w:val="0097288F"/>
    <w:rsid w:val="009738D5"/>
    <w:rsid w:val="00974422"/>
    <w:rsid w:val="0097653F"/>
    <w:rsid w:val="00977475"/>
    <w:rsid w:val="0097780B"/>
    <w:rsid w:val="00980065"/>
    <w:rsid w:val="0098016C"/>
    <w:rsid w:val="009802FD"/>
    <w:rsid w:val="009805C2"/>
    <w:rsid w:val="00980769"/>
    <w:rsid w:val="00982C01"/>
    <w:rsid w:val="00982F72"/>
    <w:rsid w:val="00983843"/>
    <w:rsid w:val="00984091"/>
    <w:rsid w:val="009840F7"/>
    <w:rsid w:val="0098410B"/>
    <w:rsid w:val="00984A17"/>
    <w:rsid w:val="00986843"/>
    <w:rsid w:val="00986A9B"/>
    <w:rsid w:val="009876B6"/>
    <w:rsid w:val="00987C32"/>
    <w:rsid w:val="009903A9"/>
    <w:rsid w:val="009909A5"/>
    <w:rsid w:val="00991481"/>
    <w:rsid w:val="00991878"/>
    <w:rsid w:val="00996194"/>
    <w:rsid w:val="00996300"/>
    <w:rsid w:val="00996717"/>
    <w:rsid w:val="00997FA9"/>
    <w:rsid w:val="009A0FBE"/>
    <w:rsid w:val="009A10AD"/>
    <w:rsid w:val="009A12C9"/>
    <w:rsid w:val="009A1421"/>
    <w:rsid w:val="009A2021"/>
    <w:rsid w:val="009A2ECB"/>
    <w:rsid w:val="009A3AF0"/>
    <w:rsid w:val="009A4FC7"/>
    <w:rsid w:val="009A5208"/>
    <w:rsid w:val="009A5617"/>
    <w:rsid w:val="009A5660"/>
    <w:rsid w:val="009A7210"/>
    <w:rsid w:val="009A74A7"/>
    <w:rsid w:val="009B0834"/>
    <w:rsid w:val="009B17EC"/>
    <w:rsid w:val="009B2BE3"/>
    <w:rsid w:val="009B2F08"/>
    <w:rsid w:val="009B36B0"/>
    <w:rsid w:val="009B3B28"/>
    <w:rsid w:val="009B3B4C"/>
    <w:rsid w:val="009B64E5"/>
    <w:rsid w:val="009B6B0A"/>
    <w:rsid w:val="009B759C"/>
    <w:rsid w:val="009B78B1"/>
    <w:rsid w:val="009C0718"/>
    <w:rsid w:val="009C1A3D"/>
    <w:rsid w:val="009C2955"/>
    <w:rsid w:val="009C38E5"/>
    <w:rsid w:val="009C4428"/>
    <w:rsid w:val="009C490F"/>
    <w:rsid w:val="009C560F"/>
    <w:rsid w:val="009C5B87"/>
    <w:rsid w:val="009C5E3C"/>
    <w:rsid w:val="009C646D"/>
    <w:rsid w:val="009C79DC"/>
    <w:rsid w:val="009C7A0F"/>
    <w:rsid w:val="009C7BE2"/>
    <w:rsid w:val="009D0605"/>
    <w:rsid w:val="009D1774"/>
    <w:rsid w:val="009D197A"/>
    <w:rsid w:val="009D21A4"/>
    <w:rsid w:val="009D2498"/>
    <w:rsid w:val="009D24F2"/>
    <w:rsid w:val="009D32BB"/>
    <w:rsid w:val="009D4094"/>
    <w:rsid w:val="009D42FC"/>
    <w:rsid w:val="009D5572"/>
    <w:rsid w:val="009D5619"/>
    <w:rsid w:val="009D5E2B"/>
    <w:rsid w:val="009D6D10"/>
    <w:rsid w:val="009E1CB6"/>
    <w:rsid w:val="009E29BD"/>
    <w:rsid w:val="009E398B"/>
    <w:rsid w:val="009E3B1F"/>
    <w:rsid w:val="009E3B7E"/>
    <w:rsid w:val="009E4285"/>
    <w:rsid w:val="009E42F5"/>
    <w:rsid w:val="009E4784"/>
    <w:rsid w:val="009E4C44"/>
    <w:rsid w:val="009E51FA"/>
    <w:rsid w:val="009E6026"/>
    <w:rsid w:val="009E63D4"/>
    <w:rsid w:val="009E703B"/>
    <w:rsid w:val="009E709A"/>
    <w:rsid w:val="009E7648"/>
    <w:rsid w:val="009F0211"/>
    <w:rsid w:val="009F08BA"/>
    <w:rsid w:val="009F14B7"/>
    <w:rsid w:val="009F16E7"/>
    <w:rsid w:val="009F271B"/>
    <w:rsid w:val="009F2BA8"/>
    <w:rsid w:val="009F2EA1"/>
    <w:rsid w:val="009F3B9A"/>
    <w:rsid w:val="009F50A1"/>
    <w:rsid w:val="009F5190"/>
    <w:rsid w:val="009F6DAC"/>
    <w:rsid w:val="009F76ED"/>
    <w:rsid w:val="009F7752"/>
    <w:rsid w:val="009F7B74"/>
    <w:rsid w:val="00A00160"/>
    <w:rsid w:val="00A00B8F"/>
    <w:rsid w:val="00A00E35"/>
    <w:rsid w:val="00A013A0"/>
    <w:rsid w:val="00A014F4"/>
    <w:rsid w:val="00A022AC"/>
    <w:rsid w:val="00A02E20"/>
    <w:rsid w:val="00A0317C"/>
    <w:rsid w:val="00A03E8D"/>
    <w:rsid w:val="00A04B4F"/>
    <w:rsid w:val="00A06939"/>
    <w:rsid w:val="00A06DFB"/>
    <w:rsid w:val="00A10873"/>
    <w:rsid w:val="00A12DC4"/>
    <w:rsid w:val="00A13B56"/>
    <w:rsid w:val="00A14258"/>
    <w:rsid w:val="00A14460"/>
    <w:rsid w:val="00A17CF4"/>
    <w:rsid w:val="00A202F5"/>
    <w:rsid w:val="00A21446"/>
    <w:rsid w:val="00A21E93"/>
    <w:rsid w:val="00A24AE6"/>
    <w:rsid w:val="00A25B18"/>
    <w:rsid w:val="00A26669"/>
    <w:rsid w:val="00A26BF4"/>
    <w:rsid w:val="00A27979"/>
    <w:rsid w:val="00A3073A"/>
    <w:rsid w:val="00A30981"/>
    <w:rsid w:val="00A30BF7"/>
    <w:rsid w:val="00A31017"/>
    <w:rsid w:val="00A316B4"/>
    <w:rsid w:val="00A32B8D"/>
    <w:rsid w:val="00A32F87"/>
    <w:rsid w:val="00A33CBF"/>
    <w:rsid w:val="00A33F3D"/>
    <w:rsid w:val="00A34025"/>
    <w:rsid w:val="00A35C02"/>
    <w:rsid w:val="00A36A30"/>
    <w:rsid w:val="00A37C5D"/>
    <w:rsid w:val="00A37D6D"/>
    <w:rsid w:val="00A401EF"/>
    <w:rsid w:val="00A415B2"/>
    <w:rsid w:val="00A418A9"/>
    <w:rsid w:val="00A41DD7"/>
    <w:rsid w:val="00A4273D"/>
    <w:rsid w:val="00A43339"/>
    <w:rsid w:val="00A4354D"/>
    <w:rsid w:val="00A438C7"/>
    <w:rsid w:val="00A43DAF"/>
    <w:rsid w:val="00A44581"/>
    <w:rsid w:val="00A4473E"/>
    <w:rsid w:val="00A47313"/>
    <w:rsid w:val="00A47E06"/>
    <w:rsid w:val="00A50591"/>
    <w:rsid w:val="00A50BA2"/>
    <w:rsid w:val="00A5184D"/>
    <w:rsid w:val="00A52408"/>
    <w:rsid w:val="00A52F55"/>
    <w:rsid w:val="00A53D6A"/>
    <w:rsid w:val="00A54E4E"/>
    <w:rsid w:val="00A54F5E"/>
    <w:rsid w:val="00A56206"/>
    <w:rsid w:val="00A562A1"/>
    <w:rsid w:val="00A574B3"/>
    <w:rsid w:val="00A575DB"/>
    <w:rsid w:val="00A57FB4"/>
    <w:rsid w:val="00A6040C"/>
    <w:rsid w:val="00A607C0"/>
    <w:rsid w:val="00A60B0D"/>
    <w:rsid w:val="00A62106"/>
    <w:rsid w:val="00A62194"/>
    <w:rsid w:val="00A63140"/>
    <w:rsid w:val="00A63550"/>
    <w:rsid w:val="00A63804"/>
    <w:rsid w:val="00A63D51"/>
    <w:rsid w:val="00A63E15"/>
    <w:rsid w:val="00A644E7"/>
    <w:rsid w:val="00A65036"/>
    <w:rsid w:val="00A6628E"/>
    <w:rsid w:val="00A66C69"/>
    <w:rsid w:val="00A67037"/>
    <w:rsid w:val="00A67467"/>
    <w:rsid w:val="00A67B25"/>
    <w:rsid w:val="00A67E0E"/>
    <w:rsid w:val="00A70030"/>
    <w:rsid w:val="00A704F1"/>
    <w:rsid w:val="00A721F9"/>
    <w:rsid w:val="00A72818"/>
    <w:rsid w:val="00A74321"/>
    <w:rsid w:val="00A74AB5"/>
    <w:rsid w:val="00A7501C"/>
    <w:rsid w:val="00A7506B"/>
    <w:rsid w:val="00A7533B"/>
    <w:rsid w:val="00A7570C"/>
    <w:rsid w:val="00A75CED"/>
    <w:rsid w:val="00A764EB"/>
    <w:rsid w:val="00A76925"/>
    <w:rsid w:val="00A76942"/>
    <w:rsid w:val="00A7782D"/>
    <w:rsid w:val="00A77DBA"/>
    <w:rsid w:val="00A77E5B"/>
    <w:rsid w:val="00A80C97"/>
    <w:rsid w:val="00A815C7"/>
    <w:rsid w:val="00A82DDD"/>
    <w:rsid w:val="00A833C9"/>
    <w:rsid w:val="00A83548"/>
    <w:rsid w:val="00A84644"/>
    <w:rsid w:val="00A8487A"/>
    <w:rsid w:val="00A84A1F"/>
    <w:rsid w:val="00A84E8D"/>
    <w:rsid w:val="00A8528F"/>
    <w:rsid w:val="00A8714D"/>
    <w:rsid w:val="00A8742B"/>
    <w:rsid w:val="00A876BB"/>
    <w:rsid w:val="00A90162"/>
    <w:rsid w:val="00A90A06"/>
    <w:rsid w:val="00A915CC"/>
    <w:rsid w:val="00A91EB3"/>
    <w:rsid w:val="00A92829"/>
    <w:rsid w:val="00A92A5F"/>
    <w:rsid w:val="00A94EDC"/>
    <w:rsid w:val="00A956B0"/>
    <w:rsid w:val="00A95FF0"/>
    <w:rsid w:val="00AA0586"/>
    <w:rsid w:val="00AA08DB"/>
    <w:rsid w:val="00AA1580"/>
    <w:rsid w:val="00AA4101"/>
    <w:rsid w:val="00AA4D7A"/>
    <w:rsid w:val="00AA6C04"/>
    <w:rsid w:val="00AA7B22"/>
    <w:rsid w:val="00AB0253"/>
    <w:rsid w:val="00AB137C"/>
    <w:rsid w:val="00AB241F"/>
    <w:rsid w:val="00AB2460"/>
    <w:rsid w:val="00AB316F"/>
    <w:rsid w:val="00AB39B7"/>
    <w:rsid w:val="00AB44AC"/>
    <w:rsid w:val="00AB572B"/>
    <w:rsid w:val="00AB6543"/>
    <w:rsid w:val="00AB7BA1"/>
    <w:rsid w:val="00AC0BEA"/>
    <w:rsid w:val="00AC0C36"/>
    <w:rsid w:val="00AC13FE"/>
    <w:rsid w:val="00AC14A2"/>
    <w:rsid w:val="00AC1EF3"/>
    <w:rsid w:val="00AC2C91"/>
    <w:rsid w:val="00AC2D4C"/>
    <w:rsid w:val="00AC2E65"/>
    <w:rsid w:val="00AC2E6E"/>
    <w:rsid w:val="00AC4362"/>
    <w:rsid w:val="00AC5CEE"/>
    <w:rsid w:val="00AC684A"/>
    <w:rsid w:val="00AC6BDA"/>
    <w:rsid w:val="00AD060F"/>
    <w:rsid w:val="00AD0718"/>
    <w:rsid w:val="00AD11CC"/>
    <w:rsid w:val="00AD20FC"/>
    <w:rsid w:val="00AD371D"/>
    <w:rsid w:val="00AD38F4"/>
    <w:rsid w:val="00AD43A1"/>
    <w:rsid w:val="00AD572B"/>
    <w:rsid w:val="00AD74E9"/>
    <w:rsid w:val="00AD77A0"/>
    <w:rsid w:val="00AD7E19"/>
    <w:rsid w:val="00AE000F"/>
    <w:rsid w:val="00AE13FE"/>
    <w:rsid w:val="00AE140A"/>
    <w:rsid w:val="00AE1611"/>
    <w:rsid w:val="00AE2B35"/>
    <w:rsid w:val="00AE2F6F"/>
    <w:rsid w:val="00AE3235"/>
    <w:rsid w:val="00AE334A"/>
    <w:rsid w:val="00AE41E0"/>
    <w:rsid w:val="00AE45A1"/>
    <w:rsid w:val="00AE4D9F"/>
    <w:rsid w:val="00AE794D"/>
    <w:rsid w:val="00AE7A7E"/>
    <w:rsid w:val="00AF0477"/>
    <w:rsid w:val="00AF1609"/>
    <w:rsid w:val="00AF2E71"/>
    <w:rsid w:val="00AF38D6"/>
    <w:rsid w:val="00AF399C"/>
    <w:rsid w:val="00AF4CED"/>
    <w:rsid w:val="00AF57BE"/>
    <w:rsid w:val="00AF7B16"/>
    <w:rsid w:val="00B005E3"/>
    <w:rsid w:val="00B02335"/>
    <w:rsid w:val="00B04A3B"/>
    <w:rsid w:val="00B0512C"/>
    <w:rsid w:val="00B052E9"/>
    <w:rsid w:val="00B05E16"/>
    <w:rsid w:val="00B07D13"/>
    <w:rsid w:val="00B07F8A"/>
    <w:rsid w:val="00B10298"/>
    <w:rsid w:val="00B1136F"/>
    <w:rsid w:val="00B114FE"/>
    <w:rsid w:val="00B11B1D"/>
    <w:rsid w:val="00B12F1C"/>
    <w:rsid w:val="00B13101"/>
    <w:rsid w:val="00B13292"/>
    <w:rsid w:val="00B13D97"/>
    <w:rsid w:val="00B13D99"/>
    <w:rsid w:val="00B14985"/>
    <w:rsid w:val="00B14E26"/>
    <w:rsid w:val="00B169F2"/>
    <w:rsid w:val="00B16CD3"/>
    <w:rsid w:val="00B17681"/>
    <w:rsid w:val="00B17A5E"/>
    <w:rsid w:val="00B21232"/>
    <w:rsid w:val="00B21CFA"/>
    <w:rsid w:val="00B229E1"/>
    <w:rsid w:val="00B22F08"/>
    <w:rsid w:val="00B230C2"/>
    <w:rsid w:val="00B23BE3"/>
    <w:rsid w:val="00B24541"/>
    <w:rsid w:val="00B24726"/>
    <w:rsid w:val="00B26379"/>
    <w:rsid w:val="00B263FF"/>
    <w:rsid w:val="00B264F3"/>
    <w:rsid w:val="00B26B40"/>
    <w:rsid w:val="00B27EC8"/>
    <w:rsid w:val="00B30507"/>
    <w:rsid w:val="00B30FA2"/>
    <w:rsid w:val="00B3210B"/>
    <w:rsid w:val="00B322DF"/>
    <w:rsid w:val="00B34C60"/>
    <w:rsid w:val="00B35650"/>
    <w:rsid w:val="00B359E5"/>
    <w:rsid w:val="00B35BB0"/>
    <w:rsid w:val="00B36584"/>
    <w:rsid w:val="00B378ED"/>
    <w:rsid w:val="00B40652"/>
    <w:rsid w:val="00B4335B"/>
    <w:rsid w:val="00B43BBB"/>
    <w:rsid w:val="00B4474D"/>
    <w:rsid w:val="00B45220"/>
    <w:rsid w:val="00B45830"/>
    <w:rsid w:val="00B50064"/>
    <w:rsid w:val="00B5088B"/>
    <w:rsid w:val="00B50E51"/>
    <w:rsid w:val="00B5197D"/>
    <w:rsid w:val="00B52098"/>
    <w:rsid w:val="00B527B6"/>
    <w:rsid w:val="00B52C8E"/>
    <w:rsid w:val="00B5321D"/>
    <w:rsid w:val="00B53955"/>
    <w:rsid w:val="00B546FA"/>
    <w:rsid w:val="00B54C22"/>
    <w:rsid w:val="00B55457"/>
    <w:rsid w:val="00B55E92"/>
    <w:rsid w:val="00B57013"/>
    <w:rsid w:val="00B57142"/>
    <w:rsid w:val="00B57DA0"/>
    <w:rsid w:val="00B57DBA"/>
    <w:rsid w:val="00B57EBC"/>
    <w:rsid w:val="00B57F89"/>
    <w:rsid w:val="00B607EE"/>
    <w:rsid w:val="00B60C45"/>
    <w:rsid w:val="00B61818"/>
    <w:rsid w:val="00B61E1D"/>
    <w:rsid w:val="00B61F27"/>
    <w:rsid w:val="00B62504"/>
    <w:rsid w:val="00B6271F"/>
    <w:rsid w:val="00B630BF"/>
    <w:rsid w:val="00B63C08"/>
    <w:rsid w:val="00B6441A"/>
    <w:rsid w:val="00B64622"/>
    <w:rsid w:val="00B64A85"/>
    <w:rsid w:val="00B65134"/>
    <w:rsid w:val="00B65EAC"/>
    <w:rsid w:val="00B70593"/>
    <w:rsid w:val="00B7195B"/>
    <w:rsid w:val="00B7211D"/>
    <w:rsid w:val="00B72B28"/>
    <w:rsid w:val="00B72FF5"/>
    <w:rsid w:val="00B73753"/>
    <w:rsid w:val="00B74C16"/>
    <w:rsid w:val="00B75188"/>
    <w:rsid w:val="00B758A4"/>
    <w:rsid w:val="00B75E7E"/>
    <w:rsid w:val="00B7664D"/>
    <w:rsid w:val="00B76AF3"/>
    <w:rsid w:val="00B774D7"/>
    <w:rsid w:val="00B8024B"/>
    <w:rsid w:val="00B81C32"/>
    <w:rsid w:val="00B82327"/>
    <w:rsid w:val="00B82366"/>
    <w:rsid w:val="00B82EC7"/>
    <w:rsid w:val="00B82FE1"/>
    <w:rsid w:val="00B843B7"/>
    <w:rsid w:val="00B85DB6"/>
    <w:rsid w:val="00B872B7"/>
    <w:rsid w:val="00B876E0"/>
    <w:rsid w:val="00B90622"/>
    <w:rsid w:val="00B9121B"/>
    <w:rsid w:val="00B91528"/>
    <w:rsid w:val="00B916B0"/>
    <w:rsid w:val="00B9198E"/>
    <w:rsid w:val="00B92114"/>
    <w:rsid w:val="00B92ED2"/>
    <w:rsid w:val="00B9326A"/>
    <w:rsid w:val="00B93422"/>
    <w:rsid w:val="00B958E4"/>
    <w:rsid w:val="00B960B8"/>
    <w:rsid w:val="00BA0C87"/>
    <w:rsid w:val="00BA1665"/>
    <w:rsid w:val="00BA31E2"/>
    <w:rsid w:val="00BA3302"/>
    <w:rsid w:val="00BA38D6"/>
    <w:rsid w:val="00BA40A2"/>
    <w:rsid w:val="00BA48C6"/>
    <w:rsid w:val="00BA4C74"/>
    <w:rsid w:val="00BA5081"/>
    <w:rsid w:val="00BA576B"/>
    <w:rsid w:val="00BA5A61"/>
    <w:rsid w:val="00BA7579"/>
    <w:rsid w:val="00BA77E0"/>
    <w:rsid w:val="00BB17FD"/>
    <w:rsid w:val="00BB2126"/>
    <w:rsid w:val="00BB3CD9"/>
    <w:rsid w:val="00BB3DEC"/>
    <w:rsid w:val="00BB4913"/>
    <w:rsid w:val="00BB51D2"/>
    <w:rsid w:val="00BB5DE7"/>
    <w:rsid w:val="00BB675C"/>
    <w:rsid w:val="00BB6F73"/>
    <w:rsid w:val="00BB77A9"/>
    <w:rsid w:val="00BC09E6"/>
    <w:rsid w:val="00BC10C5"/>
    <w:rsid w:val="00BC12CE"/>
    <w:rsid w:val="00BC2C22"/>
    <w:rsid w:val="00BC46A2"/>
    <w:rsid w:val="00BC56EF"/>
    <w:rsid w:val="00BC736E"/>
    <w:rsid w:val="00BD094C"/>
    <w:rsid w:val="00BD125E"/>
    <w:rsid w:val="00BD203F"/>
    <w:rsid w:val="00BD2234"/>
    <w:rsid w:val="00BD2748"/>
    <w:rsid w:val="00BD2821"/>
    <w:rsid w:val="00BD43FF"/>
    <w:rsid w:val="00BD4B31"/>
    <w:rsid w:val="00BD4E9B"/>
    <w:rsid w:val="00BD54DD"/>
    <w:rsid w:val="00BD559C"/>
    <w:rsid w:val="00BD714E"/>
    <w:rsid w:val="00BD7E08"/>
    <w:rsid w:val="00BE0103"/>
    <w:rsid w:val="00BE07B3"/>
    <w:rsid w:val="00BE18D2"/>
    <w:rsid w:val="00BE217F"/>
    <w:rsid w:val="00BE265D"/>
    <w:rsid w:val="00BE2976"/>
    <w:rsid w:val="00BE2DC6"/>
    <w:rsid w:val="00BE3B0D"/>
    <w:rsid w:val="00BE411C"/>
    <w:rsid w:val="00BE542C"/>
    <w:rsid w:val="00BE57CD"/>
    <w:rsid w:val="00BE5887"/>
    <w:rsid w:val="00BE67F2"/>
    <w:rsid w:val="00BE71CD"/>
    <w:rsid w:val="00BE743E"/>
    <w:rsid w:val="00BE7A98"/>
    <w:rsid w:val="00BF04F9"/>
    <w:rsid w:val="00BF0D72"/>
    <w:rsid w:val="00BF1662"/>
    <w:rsid w:val="00BF2634"/>
    <w:rsid w:val="00BF2D72"/>
    <w:rsid w:val="00BF4CE9"/>
    <w:rsid w:val="00BF4FAC"/>
    <w:rsid w:val="00BF6300"/>
    <w:rsid w:val="00BF64C6"/>
    <w:rsid w:val="00BF780B"/>
    <w:rsid w:val="00C0115B"/>
    <w:rsid w:val="00C01D29"/>
    <w:rsid w:val="00C027FF"/>
    <w:rsid w:val="00C0296D"/>
    <w:rsid w:val="00C03021"/>
    <w:rsid w:val="00C041FF"/>
    <w:rsid w:val="00C0450E"/>
    <w:rsid w:val="00C06C5E"/>
    <w:rsid w:val="00C07766"/>
    <w:rsid w:val="00C10703"/>
    <w:rsid w:val="00C112AF"/>
    <w:rsid w:val="00C13973"/>
    <w:rsid w:val="00C13A62"/>
    <w:rsid w:val="00C143ED"/>
    <w:rsid w:val="00C1442A"/>
    <w:rsid w:val="00C165AF"/>
    <w:rsid w:val="00C17081"/>
    <w:rsid w:val="00C178B0"/>
    <w:rsid w:val="00C20E8F"/>
    <w:rsid w:val="00C20FC8"/>
    <w:rsid w:val="00C214E8"/>
    <w:rsid w:val="00C22020"/>
    <w:rsid w:val="00C22138"/>
    <w:rsid w:val="00C22358"/>
    <w:rsid w:val="00C230BD"/>
    <w:rsid w:val="00C242DA"/>
    <w:rsid w:val="00C24DD7"/>
    <w:rsid w:val="00C25B75"/>
    <w:rsid w:val="00C26BF8"/>
    <w:rsid w:val="00C301C9"/>
    <w:rsid w:val="00C30288"/>
    <w:rsid w:val="00C304D5"/>
    <w:rsid w:val="00C304F0"/>
    <w:rsid w:val="00C30A7B"/>
    <w:rsid w:val="00C31868"/>
    <w:rsid w:val="00C31D9B"/>
    <w:rsid w:val="00C31DF4"/>
    <w:rsid w:val="00C331C1"/>
    <w:rsid w:val="00C33DFB"/>
    <w:rsid w:val="00C346BF"/>
    <w:rsid w:val="00C34D36"/>
    <w:rsid w:val="00C36277"/>
    <w:rsid w:val="00C36E3F"/>
    <w:rsid w:val="00C36FEE"/>
    <w:rsid w:val="00C37462"/>
    <w:rsid w:val="00C42D89"/>
    <w:rsid w:val="00C42E04"/>
    <w:rsid w:val="00C42F3B"/>
    <w:rsid w:val="00C43752"/>
    <w:rsid w:val="00C444F4"/>
    <w:rsid w:val="00C44C51"/>
    <w:rsid w:val="00C46456"/>
    <w:rsid w:val="00C464F6"/>
    <w:rsid w:val="00C47813"/>
    <w:rsid w:val="00C47D7C"/>
    <w:rsid w:val="00C50169"/>
    <w:rsid w:val="00C5035D"/>
    <w:rsid w:val="00C52678"/>
    <w:rsid w:val="00C52A12"/>
    <w:rsid w:val="00C52AB3"/>
    <w:rsid w:val="00C52D91"/>
    <w:rsid w:val="00C539DF"/>
    <w:rsid w:val="00C54006"/>
    <w:rsid w:val="00C55B6C"/>
    <w:rsid w:val="00C56094"/>
    <w:rsid w:val="00C560AD"/>
    <w:rsid w:val="00C56981"/>
    <w:rsid w:val="00C572E6"/>
    <w:rsid w:val="00C6021A"/>
    <w:rsid w:val="00C6034A"/>
    <w:rsid w:val="00C60591"/>
    <w:rsid w:val="00C62134"/>
    <w:rsid w:val="00C627F7"/>
    <w:rsid w:val="00C62C47"/>
    <w:rsid w:val="00C632D4"/>
    <w:rsid w:val="00C64642"/>
    <w:rsid w:val="00C64ABD"/>
    <w:rsid w:val="00C6577D"/>
    <w:rsid w:val="00C66406"/>
    <w:rsid w:val="00C66930"/>
    <w:rsid w:val="00C66AAA"/>
    <w:rsid w:val="00C66D8D"/>
    <w:rsid w:val="00C67A07"/>
    <w:rsid w:val="00C7010B"/>
    <w:rsid w:val="00C71D0F"/>
    <w:rsid w:val="00C72179"/>
    <w:rsid w:val="00C72FFE"/>
    <w:rsid w:val="00C732F1"/>
    <w:rsid w:val="00C73B7E"/>
    <w:rsid w:val="00C744A7"/>
    <w:rsid w:val="00C74997"/>
    <w:rsid w:val="00C753AD"/>
    <w:rsid w:val="00C76075"/>
    <w:rsid w:val="00C76239"/>
    <w:rsid w:val="00C762F4"/>
    <w:rsid w:val="00C76330"/>
    <w:rsid w:val="00C76529"/>
    <w:rsid w:val="00C7665B"/>
    <w:rsid w:val="00C77C01"/>
    <w:rsid w:val="00C80DC6"/>
    <w:rsid w:val="00C8152E"/>
    <w:rsid w:val="00C819BC"/>
    <w:rsid w:val="00C81E94"/>
    <w:rsid w:val="00C8392A"/>
    <w:rsid w:val="00C83A2A"/>
    <w:rsid w:val="00C83EC9"/>
    <w:rsid w:val="00C840FF"/>
    <w:rsid w:val="00C8430E"/>
    <w:rsid w:val="00C84418"/>
    <w:rsid w:val="00C8445B"/>
    <w:rsid w:val="00C856D7"/>
    <w:rsid w:val="00C8574C"/>
    <w:rsid w:val="00C85B11"/>
    <w:rsid w:val="00C87626"/>
    <w:rsid w:val="00C87CBB"/>
    <w:rsid w:val="00C905DE"/>
    <w:rsid w:val="00C90666"/>
    <w:rsid w:val="00C90720"/>
    <w:rsid w:val="00C90766"/>
    <w:rsid w:val="00C90D70"/>
    <w:rsid w:val="00C915BD"/>
    <w:rsid w:val="00C91A9A"/>
    <w:rsid w:val="00C91C49"/>
    <w:rsid w:val="00C91CCF"/>
    <w:rsid w:val="00C93476"/>
    <w:rsid w:val="00C93B50"/>
    <w:rsid w:val="00C93C3C"/>
    <w:rsid w:val="00C93FF8"/>
    <w:rsid w:val="00C9575B"/>
    <w:rsid w:val="00C9667B"/>
    <w:rsid w:val="00C96743"/>
    <w:rsid w:val="00CA0024"/>
    <w:rsid w:val="00CA2141"/>
    <w:rsid w:val="00CA2A12"/>
    <w:rsid w:val="00CA40D4"/>
    <w:rsid w:val="00CA5138"/>
    <w:rsid w:val="00CA52F8"/>
    <w:rsid w:val="00CA5349"/>
    <w:rsid w:val="00CA575F"/>
    <w:rsid w:val="00CA6E82"/>
    <w:rsid w:val="00CA77BB"/>
    <w:rsid w:val="00CB0017"/>
    <w:rsid w:val="00CB02A9"/>
    <w:rsid w:val="00CB035C"/>
    <w:rsid w:val="00CB0B2C"/>
    <w:rsid w:val="00CB13A9"/>
    <w:rsid w:val="00CB21F2"/>
    <w:rsid w:val="00CB2636"/>
    <w:rsid w:val="00CB327F"/>
    <w:rsid w:val="00CB35F1"/>
    <w:rsid w:val="00CB3B61"/>
    <w:rsid w:val="00CB44B2"/>
    <w:rsid w:val="00CB5409"/>
    <w:rsid w:val="00CB7081"/>
    <w:rsid w:val="00CB7AF5"/>
    <w:rsid w:val="00CC5BA0"/>
    <w:rsid w:val="00CC5CC0"/>
    <w:rsid w:val="00CC6137"/>
    <w:rsid w:val="00CC6447"/>
    <w:rsid w:val="00CC7476"/>
    <w:rsid w:val="00CD10E9"/>
    <w:rsid w:val="00CD1742"/>
    <w:rsid w:val="00CD1D61"/>
    <w:rsid w:val="00CD21D0"/>
    <w:rsid w:val="00CD2B34"/>
    <w:rsid w:val="00CD3555"/>
    <w:rsid w:val="00CD454E"/>
    <w:rsid w:val="00CD46EE"/>
    <w:rsid w:val="00CD4D0A"/>
    <w:rsid w:val="00CD4D51"/>
    <w:rsid w:val="00CD51AE"/>
    <w:rsid w:val="00CD5619"/>
    <w:rsid w:val="00CD6223"/>
    <w:rsid w:val="00CD75CF"/>
    <w:rsid w:val="00CD7EEA"/>
    <w:rsid w:val="00CE240F"/>
    <w:rsid w:val="00CE271E"/>
    <w:rsid w:val="00CE2DD6"/>
    <w:rsid w:val="00CE41E5"/>
    <w:rsid w:val="00CE4BD3"/>
    <w:rsid w:val="00CE5BE8"/>
    <w:rsid w:val="00CE5C06"/>
    <w:rsid w:val="00CE6CD5"/>
    <w:rsid w:val="00CE6FF1"/>
    <w:rsid w:val="00CE7081"/>
    <w:rsid w:val="00CE7BD1"/>
    <w:rsid w:val="00CF0006"/>
    <w:rsid w:val="00CF0354"/>
    <w:rsid w:val="00CF09F6"/>
    <w:rsid w:val="00CF17E9"/>
    <w:rsid w:val="00CF1B0A"/>
    <w:rsid w:val="00CF23D3"/>
    <w:rsid w:val="00CF24A0"/>
    <w:rsid w:val="00CF42CF"/>
    <w:rsid w:val="00CF4A69"/>
    <w:rsid w:val="00CF4B6F"/>
    <w:rsid w:val="00CF6EBF"/>
    <w:rsid w:val="00CF7656"/>
    <w:rsid w:val="00CF78B2"/>
    <w:rsid w:val="00D01080"/>
    <w:rsid w:val="00D01FA5"/>
    <w:rsid w:val="00D03724"/>
    <w:rsid w:val="00D03F73"/>
    <w:rsid w:val="00D04B25"/>
    <w:rsid w:val="00D04CF0"/>
    <w:rsid w:val="00D04DC9"/>
    <w:rsid w:val="00D06BF2"/>
    <w:rsid w:val="00D07CAB"/>
    <w:rsid w:val="00D11B21"/>
    <w:rsid w:val="00D12760"/>
    <w:rsid w:val="00D12D68"/>
    <w:rsid w:val="00D12F37"/>
    <w:rsid w:val="00D14FB7"/>
    <w:rsid w:val="00D15155"/>
    <w:rsid w:val="00D15AEC"/>
    <w:rsid w:val="00D15B65"/>
    <w:rsid w:val="00D16A31"/>
    <w:rsid w:val="00D16B2E"/>
    <w:rsid w:val="00D17482"/>
    <w:rsid w:val="00D17731"/>
    <w:rsid w:val="00D17D5D"/>
    <w:rsid w:val="00D2031A"/>
    <w:rsid w:val="00D20D78"/>
    <w:rsid w:val="00D222F2"/>
    <w:rsid w:val="00D2330D"/>
    <w:rsid w:val="00D233BE"/>
    <w:rsid w:val="00D253F8"/>
    <w:rsid w:val="00D26B22"/>
    <w:rsid w:val="00D26E8A"/>
    <w:rsid w:val="00D27373"/>
    <w:rsid w:val="00D308F7"/>
    <w:rsid w:val="00D31A0A"/>
    <w:rsid w:val="00D32068"/>
    <w:rsid w:val="00D32D86"/>
    <w:rsid w:val="00D33A95"/>
    <w:rsid w:val="00D34BDD"/>
    <w:rsid w:val="00D354C2"/>
    <w:rsid w:val="00D35B46"/>
    <w:rsid w:val="00D36209"/>
    <w:rsid w:val="00D36B04"/>
    <w:rsid w:val="00D36EB6"/>
    <w:rsid w:val="00D37DFD"/>
    <w:rsid w:val="00D37E9B"/>
    <w:rsid w:val="00D40301"/>
    <w:rsid w:val="00D426B4"/>
    <w:rsid w:val="00D436BD"/>
    <w:rsid w:val="00D43957"/>
    <w:rsid w:val="00D4465E"/>
    <w:rsid w:val="00D45BD0"/>
    <w:rsid w:val="00D45D70"/>
    <w:rsid w:val="00D45D74"/>
    <w:rsid w:val="00D469CC"/>
    <w:rsid w:val="00D5027C"/>
    <w:rsid w:val="00D5349B"/>
    <w:rsid w:val="00D54B20"/>
    <w:rsid w:val="00D554CF"/>
    <w:rsid w:val="00D565FD"/>
    <w:rsid w:val="00D56DFE"/>
    <w:rsid w:val="00D574DB"/>
    <w:rsid w:val="00D575E2"/>
    <w:rsid w:val="00D6027E"/>
    <w:rsid w:val="00D619D3"/>
    <w:rsid w:val="00D61C1B"/>
    <w:rsid w:val="00D61E25"/>
    <w:rsid w:val="00D61E54"/>
    <w:rsid w:val="00D62F58"/>
    <w:rsid w:val="00D631B6"/>
    <w:rsid w:val="00D6416D"/>
    <w:rsid w:val="00D6429F"/>
    <w:rsid w:val="00D65216"/>
    <w:rsid w:val="00D66640"/>
    <w:rsid w:val="00D672D1"/>
    <w:rsid w:val="00D675FB"/>
    <w:rsid w:val="00D67A85"/>
    <w:rsid w:val="00D67F5D"/>
    <w:rsid w:val="00D7050B"/>
    <w:rsid w:val="00D723FB"/>
    <w:rsid w:val="00D72D45"/>
    <w:rsid w:val="00D73E1D"/>
    <w:rsid w:val="00D744C8"/>
    <w:rsid w:val="00D75458"/>
    <w:rsid w:val="00D7600D"/>
    <w:rsid w:val="00D76931"/>
    <w:rsid w:val="00D76943"/>
    <w:rsid w:val="00D76F14"/>
    <w:rsid w:val="00D76FD8"/>
    <w:rsid w:val="00D80398"/>
    <w:rsid w:val="00D80CB7"/>
    <w:rsid w:val="00D82BD0"/>
    <w:rsid w:val="00D83244"/>
    <w:rsid w:val="00D856F1"/>
    <w:rsid w:val="00D870F8"/>
    <w:rsid w:val="00D87B0C"/>
    <w:rsid w:val="00D91282"/>
    <w:rsid w:val="00D9274E"/>
    <w:rsid w:val="00D93C19"/>
    <w:rsid w:val="00D94477"/>
    <w:rsid w:val="00D94BA2"/>
    <w:rsid w:val="00D95A8C"/>
    <w:rsid w:val="00D96996"/>
    <w:rsid w:val="00D97045"/>
    <w:rsid w:val="00D974AB"/>
    <w:rsid w:val="00DA0519"/>
    <w:rsid w:val="00DA05F0"/>
    <w:rsid w:val="00DA1147"/>
    <w:rsid w:val="00DA270B"/>
    <w:rsid w:val="00DA3AD8"/>
    <w:rsid w:val="00DA3C99"/>
    <w:rsid w:val="00DA7334"/>
    <w:rsid w:val="00DA7420"/>
    <w:rsid w:val="00DB004F"/>
    <w:rsid w:val="00DB0AC0"/>
    <w:rsid w:val="00DB0E1D"/>
    <w:rsid w:val="00DB1686"/>
    <w:rsid w:val="00DB33B4"/>
    <w:rsid w:val="00DB42E2"/>
    <w:rsid w:val="00DC0D06"/>
    <w:rsid w:val="00DC25FD"/>
    <w:rsid w:val="00DC2C31"/>
    <w:rsid w:val="00DC5402"/>
    <w:rsid w:val="00DC55AB"/>
    <w:rsid w:val="00DD0B6D"/>
    <w:rsid w:val="00DD0D8F"/>
    <w:rsid w:val="00DD3220"/>
    <w:rsid w:val="00DD4300"/>
    <w:rsid w:val="00DD442B"/>
    <w:rsid w:val="00DD4ACD"/>
    <w:rsid w:val="00DD56E9"/>
    <w:rsid w:val="00DD5B9E"/>
    <w:rsid w:val="00DD70FB"/>
    <w:rsid w:val="00DD7112"/>
    <w:rsid w:val="00DD7FC9"/>
    <w:rsid w:val="00DE0391"/>
    <w:rsid w:val="00DE0AAC"/>
    <w:rsid w:val="00DE13D1"/>
    <w:rsid w:val="00DE2553"/>
    <w:rsid w:val="00DE3785"/>
    <w:rsid w:val="00DE493E"/>
    <w:rsid w:val="00DE4DC6"/>
    <w:rsid w:val="00DE5AF5"/>
    <w:rsid w:val="00DE5C1C"/>
    <w:rsid w:val="00DE6524"/>
    <w:rsid w:val="00DE6DAE"/>
    <w:rsid w:val="00DE7058"/>
    <w:rsid w:val="00DE79FC"/>
    <w:rsid w:val="00DF07C2"/>
    <w:rsid w:val="00DF0A11"/>
    <w:rsid w:val="00DF14AC"/>
    <w:rsid w:val="00DF182E"/>
    <w:rsid w:val="00DF2DCF"/>
    <w:rsid w:val="00DF3A6B"/>
    <w:rsid w:val="00DF44C4"/>
    <w:rsid w:val="00DF5C27"/>
    <w:rsid w:val="00DF63A5"/>
    <w:rsid w:val="00DF660A"/>
    <w:rsid w:val="00DF7415"/>
    <w:rsid w:val="00DF768E"/>
    <w:rsid w:val="00DF79A0"/>
    <w:rsid w:val="00DF7D9B"/>
    <w:rsid w:val="00E002DA"/>
    <w:rsid w:val="00E015D5"/>
    <w:rsid w:val="00E03910"/>
    <w:rsid w:val="00E0416C"/>
    <w:rsid w:val="00E04DA1"/>
    <w:rsid w:val="00E0532F"/>
    <w:rsid w:val="00E101EE"/>
    <w:rsid w:val="00E112F5"/>
    <w:rsid w:val="00E11DF9"/>
    <w:rsid w:val="00E12EF0"/>
    <w:rsid w:val="00E131CC"/>
    <w:rsid w:val="00E14830"/>
    <w:rsid w:val="00E14FA7"/>
    <w:rsid w:val="00E20821"/>
    <w:rsid w:val="00E20FBD"/>
    <w:rsid w:val="00E210B7"/>
    <w:rsid w:val="00E2155F"/>
    <w:rsid w:val="00E219B4"/>
    <w:rsid w:val="00E21A71"/>
    <w:rsid w:val="00E23281"/>
    <w:rsid w:val="00E235CE"/>
    <w:rsid w:val="00E24907"/>
    <w:rsid w:val="00E24913"/>
    <w:rsid w:val="00E24F94"/>
    <w:rsid w:val="00E26F5B"/>
    <w:rsid w:val="00E273F8"/>
    <w:rsid w:val="00E27415"/>
    <w:rsid w:val="00E27A63"/>
    <w:rsid w:val="00E30D0B"/>
    <w:rsid w:val="00E3186F"/>
    <w:rsid w:val="00E324A2"/>
    <w:rsid w:val="00E32C11"/>
    <w:rsid w:val="00E357AC"/>
    <w:rsid w:val="00E35F3A"/>
    <w:rsid w:val="00E365FD"/>
    <w:rsid w:val="00E36ACC"/>
    <w:rsid w:val="00E36D2D"/>
    <w:rsid w:val="00E3753F"/>
    <w:rsid w:val="00E37695"/>
    <w:rsid w:val="00E37A2C"/>
    <w:rsid w:val="00E37BF8"/>
    <w:rsid w:val="00E37D16"/>
    <w:rsid w:val="00E41485"/>
    <w:rsid w:val="00E41D86"/>
    <w:rsid w:val="00E41FEC"/>
    <w:rsid w:val="00E420CC"/>
    <w:rsid w:val="00E4354C"/>
    <w:rsid w:val="00E440FA"/>
    <w:rsid w:val="00E444CB"/>
    <w:rsid w:val="00E446B3"/>
    <w:rsid w:val="00E450B3"/>
    <w:rsid w:val="00E45E53"/>
    <w:rsid w:val="00E46554"/>
    <w:rsid w:val="00E473F2"/>
    <w:rsid w:val="00E51902"/>
    <w:rsid w:val="00E51A6F"/>
    <w:rsid w:val="00E51DE1"/>
    <w:rsid w:val="00E51EBC"/>
    <w:rsid w:val="00E52B32"/>
    <w:rsid w:val="00E54508"/>
    <w:rsid w:val="00E552E6"/>
    <w:rsid w:val="00E55E48"/>
    <w:rsid w:val="00E569A6"/>
    <w:rsid w:val="00E57239"/>
    <w:rsid w:val="00E6085F"/>
    <w:rsid w:val="00E61169"/>
    <w:rsid w:val="00E61CFE"/>
    <w:rsid w:val="00E61F84"/>
    <w:rsid w:val="00E6222B"/>
    <w:rsid w:val="00E62831"/>
    <w:rsid w:val="00E62D11"/>
    <w:rsid w:val="00E638EF"/>
    <w:rsid w:val="00E649B5"/>
    <w:rsid w:val="00E6548F"/>
    <w:rsid w:val="00E65F03"/>
    <w:rsid w:val="00E6673B"/>
    <w:rsid w:val="00E700A8"/>
    <w:rsid w:val="00E71823"/>
    <w:rsid w:val="00E71A55"/>
    <w:rsid w:val="00E72591"/>
    <w:rsid w:val="00E72AD4"/>
    <w:rsid w:val="00E73099"/>
    <w:rsid w:val="00E74586"/>
    <w:rsid w:val="00E7465B"/>
    <w:rsid w:val="00E74C71"/>
    <w:rsid w:val="00E7691F"/>
    <w:rsid w:val="00E77238"/>
    <w:rsid w:val="00E77DA2"/>
    <w:rsid w:val="00E81963"/>
    <w:rsid w:val="00E81F18"/>
    <w:rsid w:val="00E827B9"/>
    <w:rsid w:val="00E82862"/>
    <w:rsid w:val="00E82EE4"/>
    <w:rsid w:val="00E84D53"/>
    <w:rsid w:val="00E874A4"/>
    <w:rsid w:val="00E87E9C"/>
    <w:rsid w:val="00E9086A"/>
    <w:rsid w:val="00E90E9A"/>
    <w:rsid w:val="00E91200"/>
    <w:rsid w:val="00E91C49"/>
    <w:rsid w:val="00E927B6"/>
    <w:rsid w:val="00E92972"/>
    <w:rsid w:val="00E93CFA"/>
    <w:rsid w:val="00E97308"/>
    <w:rsid w:val="00E977E7"/>
    <w:rsid w:val="00E97CF6"/>
    <w:rsid w:val="00E97DA9"/>
    <w:rsid w:val="00EA0D3C"/>
    <w:rsid w:val="00EA1091"/>
    <w:rsid w:val="00EA2EAF"/>
    <w:rsid w:val="00EA3EC7"/>
    <w:rsid w:val="00EA3ED5"/>
    <w:rsid w:val="00EA4A6C"/>
    <w:rsid w:val="00EA5C25"/>
    <w:rsid w:val="00EA5EE5"/>
    <w:rsid w:val="00EA60EF"/>
    <w:rsid w:val="00EA624C"/>
    <w:rsid w:val="00EA6516"/>
    <w:rsid w:val="00EB0353"/>
    <w:rsid w:val="00EB1EA1"/>
    <w:rsid w:val="00EB27D7"/>
    <w:rsid w:val="00EB2AE0"/>
    <w:rsid w:val="00EB3B65"/>
    <w:rsid w:val="00EB500F"/>
    <w:rsid w:val="00EB5023"/>
    <w:rsid w:val="00EB64FB"/>
    <w:rsid w:val="00EB69AB"/>
    <w:rsid w:val="00EB6D2C"/>
    <w:rsid w:val="00EB7804"/>
    <w:rsid w:val="00EC0BB7"/>
    <w:rsid w:val="00EC36D7"/>
    <w:rsid w:val="00EC3CCD"/>
    <w:rsid w:val="00EC3E60"/>
    <w:rsid w:val="00EC4F9B"/>
    <w:rsid w:val="00EC507C"/>
    <w:rsid w:val="00EC5F00"/>
    <w:rsid w:val="00EC7DB7"/>
    <w:rsid w:val="00ED0657"/>
    <w:rsid w:val="00ED19B8"/>
    <w:rsid w:val="00ED58B1"/>
    <w:rsid w:val="00ED62C9"/>
    <w:rsid w:val="00ED655C"/>
    <w:rsid w:val="00ED6CCB"/>
    <w:rsid w:val="00EE002B"/>
    <w:rsid w:val="00EE0999"/>
    <w:rsid w:val="00EE0EBC"/>
    <w:rsid w:val="00EE1405"/>
    <w:rsid w:val="00EE1DC2"/>
    <w:rsid w:val="00EE2798"/>
    <w:rsid w:val="00EE3374"/>
    <w:rsid w:val="00EE3C6E"/>
    <w:rsid w:val="00EE5731"/>
    <w:rsid w:val="00EE57B8"/>
    <w:rsid w:val="00EE679A"/>
    <w:rsid w:val="00EE6D7F"/>
    <w:rsid w:val="00EE720E"/>
    <w:rsid w:val="00EE794C"/>
    <w:rsid w:val="00EE7F8B"/>
    <w:rsid w:val="00EF0FE1"/>
    <w:rsid w:val="00EF388C"/>
    <w:rsid w:val="00EF47AB"/>
    <w:rsid w:val="00EF4897"/>
    <w:rsid w:val="00EF5BDC"/>
    <w:rsid w:val="00EF5DCF"/>
    <w:rsid w:val="00EF6AA8"/>
    <w:rsid w:val="00F0107C"/>
    <w:rsid w:val="00F02135"/>
    <w:rsid w:val="00F02332"/>
    <w:rsid w:val="00F03282"/>
    <w:rsid w:val="00F0342F"/>
    <w:rsid w:val="00F03CF4"/>
    <w:rsid w:val="00F051D0"/>
    <w:rsid w:val="00F059CC"/>
    <w:rsid w:val="00F0688C"/>
    <w:rsid w:val="00F06A14"/>
    <w:rsid w:val="00F071BF"/>
    <w:rsid w:val="00F075FF"/>
    <w:rsid w:val="00F1176D"/>
    <w:rsid w:val="00F11F8E"/>
    <w:rsid w:val="00F12E75"/>
    <w:rsid w:val="00F13247"/>
    <w:rsid w:val="00F1449D"/>
    <w:rsid w:val="00F144D9"/>
    <w:rsid w:val="00F145F6"/>
    <w:rsid w:val="00F148CB"/>
    <w:rsid w:val="00F14FEF"/>
    <w:rsid w:val="00F1541F"/>
    <w:rsid w:val="00F1558E"/>
    <w:rsid w:val="00F16357"/>
    <w:rsid w:val="00F17276"/>
    <w:rsid w:val="00F2030D"/>
    <w:rsid w:val="00F20E94"/>
    <w:rsid w:val="00F20E9D"/>
    <w:rsid w:val="00F20EEE"/>
    <w:rsid w:val="00F21010"/>
    <w:rsid w:val="00F2122B"/>
    <w:rsid w:val="00F22004"/>
    <w:rsid w:val="00F2236E"/>
    <w:rsid w:val="00F22987"/>
    <w:rsid w:val="00F23819"/>
    <w:rsid w:val="00F276F4"/>
    <w:rsid w:val="00F27C48"/>
    <w:rsid w:val="00F27FE1"/>
    <w:rsid w:val="00F3036F"/>
    <w:rsid w:val="00F326A8"/>
    <w:rsid w:val="00F32E61"/>
    <w:rsid w:val="00F3416B"/>
    <w:rsid w:val="00F346DB"/>
    <w:rsid w:val="00F350B8"/>
    <w:rsid w:val="00F350CD"/>
    <w:rsid w:val="00F35995"/>
    <w:rsid w:val="00F35B3A"/>
    <w:rsid w:val="00F36F64"/>
    <w:rsid w:val="00F3738E"/>
    <w:rsid w:val="00F376EE"/>
    <w:rsid w:val="00F3793F"/>
    <w:rsid w:val="00F37E83"/>
    <w:rsid w:val="00F40360"/>
    <w:rsid w:val="00F409E4"/>
    <w:rsid w:val="00F41A95"/>
    <w:rsid w:val="00F432FF"/>
    <w:rsid w:val="00F44001"/>
    <w:rsid w:val="00F444CA"/>
    <w:rsid w:val="00F45279"/>
    <w:rsid w:val="00F457F7"/>
    <w:rsid w:val="00F4592E"/>
    <w:rsid w:val="00F46B7E"/>
    <w:rsid w:val="00F46FCA"/>
    <w:rsid w:val="00F4700B"/>
    <w:rsid w:val="00F47A5E"/>
    <w:rsid w:val="00F50070"/>
    <w:rsid w:val="00F5084B"/>
    <w:rsid w:val="00F537E5"/>
    <w:rsid w:val="00F53BAA"/>
    <w:rsid w:val="00F544F4"/>
    <w:rsid w:val="00F550CA"/>
    <w:rsid w:val="00F5611D"/>
    <w:rsid w:val="00F57215"/>
    <w:rsid w:val="00F57421"/>
    <w:rsid w:val="00F57A3C"/>
    <w:rsid w:val="00F605D9"/>
    <w:rsid w:val="00F61123"/>
    <w:rsid w:val="00F61A89"/>
    <w:rsid w:val="00F62002"/>
    <w:rsid w:val="00F621A0"/>
    <w:rsid w:val="00F62546"/>
    <w:rsid w:val="00F6260B"/>
    <w:rsid w:val="00F634D1"/>
    <w:rsid w:val="00F6410B"/>
    <w:rsid w:val="00F649BA"/>
    <w:rsid w:val="00F651BC"/>
    <w:rsid w:val="00F671D1"/>
    <w:rsid w:val="00F673C7"/>
    <w:rsid w:val="00F67510"/>
    <w:rsid w:val="00F7242C"/>
    <w:rsid w:val="00F728C5"/>
    <w:rsid w:val="00F7378E"/>
    <w:rsid w:val="00F739AC"/>
    <w:rsid w:val="00F73B45"/>
    <w:rsid w:val="00F74693"/>
    <w:rsid w:val="00F75376"/>
    <w:rsid w:val="00F76A15"/>
    <w:rsid w:val="00F809EF"/>
    <w:rsid w:val="00F80B59"/>
    <w:rsid w:val="00F81488"/>
    <w:rsid w:val="00F81608"/>
    <w:rsid w:val="00F82E32"/>
    <w:rsid w:val="00F835C9"/>
    <w:rsid w:val="00F83A5F"/>
    <w:rsid w:val="00F83CBE"/>
    <w:rsid w:val="00F84416"/>
    <w:rsid w:val="00F846A2"/>
    <w:rsid w:val="00F847B1"/>
    <w:rsid w:val="00F84858"/>
    <w:rsid w:val="00F849A2"/>
    <w:rsid w:val="00F84A8A"/>
    <w:rsid w:val="00F860AF"/>
    <w:rsid w:val="00F872D6"/>
    <w:rsid w:val="00F87373"/>
    <w:rsid w:val="00F91625"/>
    <w:rsid w:val="00F93D5F"/>
    <w:rsid w:val="00F94E69"/>
    <w:rsid w:val="00F964EB"/>
    <w:rsid w:val="00FA0004"/>
    <w:rsid w:val="00FA07EA"/>
    <w:rsid w:val="00FA4260"/>
    <w:rsid w:val="00FA45A9"/>
    <w:rsid w:val="00FA4AB3"/>
    <w:rsid w:val="00FA7486"/>
    <w:rsid w:val="00FA74F5"/>
    <w:rsid w:val="00FB14EE"/>
    <w:rsid w:val="00FB2E55"/>
    <w:rsid w:val="00FB3140"/>
    <w:rsid w:val="00FB34EF"/>
    <w:rsid w:val="00FB42E6"/>
    <w:rsid w:val="00FB4D31"/>
    <w:rsid w:val="00FB573B"/>
    <w:rsid w:val="00FB5F95"/>
    <w:rsid w:val="00FB75CF"/>
    <w:rsid w:val="00FB7ED9"/>
    <w:rsid w:val="00FC0204"/>
    <w:rsid w:val="00FC05D4"/>
    <w:rsid w:val="00FC0977"/>
    <w:rsid w:val="00FC11AD"/>
    <w:rsid w:val="00FC1539"/>
    <w:rsid w:val="00FC4315"/>
    <w:rsid w:val="00FC472B"/>
    <w:rsid w:val="00FC5114"/>
    <w:rsid w:val="00FC5D1E"/>
    <w:rsid w:val="00FC6943"/>
    <w:rsid w:val="00FC6F59"/>
    <w:rsid w:val="00FD0A68"/>
    <w:rsid w:val="00FD1055"/>
    <w:rsid w:val="00FD1EDA"/>
    <w:rsid w:val="00FD3568"/>
    <w:rsid w:val="00FD3B04"/>
    <w:rsid w:val="00FD3BB1"/>
    <w:rsid w:val="00FD542D"/>
    <w:rsid w:val="00FD603A"/>
    <w:rsid w:val="00FD6445"/>
    <w:rsid w:val="00FD6462"/>
    <w:rsid w:val="00FD6F7A"/>
    <w:rsid w:val="00FE0598"/>
    <w:rsid w:val="00FE08B0"/>
    <w:rsid w:val="00FE161D"/>
    <w:rsid w:val="00FE1785"/>
    <w:rsid w:val="00FE1DF2"/>
    <w:rsid w:val="00FE21B0"/>
    <w:rsid w:val="00FE2484"/>
    <w:rsid w:val="00FE2A99"/>
    <w:rsid w:val="00FE2B3D"/>
    <w:rsid w:val="00FE329D"/>
    <w:rsid w:val="00FE4B9F"/>
    <w:rsid w:val="00FE5DBA"/>
    <w:rsid w:val="00FE5DC7"/>
    <w:rsid w:val="00FE7AF9"/>
    <w:rsid w:val="00FF0BF7"/>
    <w:rsid w:val="00FF210D"/>
    <w:rsid w:val="00FF412C"/>
    <w:rsid w:val="00FF42D0"/>
    <w:rsid w:val="00FF4678"/>
    <w:rsid w:val="00FF46CD"/>
    <w:rsid w:val="00FF4A1E"/>
    <w:rsid w:val="00FF4AD1"/>
    <w:rsid w:val="00FF51BE"/>
    <w:rsid w:val="00FF523A"/>
    <w:rsid w:val="00FF5DA3"/>
    <w:rsid w:val="0141123C"/>
    <w:rsid w:val="014E037A"/>
    <w:rsid w:val="029D6651"/>
    <w:rsid w:val="03DB2FB1"/>
    <w:rsid w:val="04436A3D"/>
    <w:rsid w:val="05186730"/>
    <w:rsid w:val="056D28AD"/>
    <w:rsid w:val="07047ECE"/>
    <w:rsid w:val="07A36994"/>
    <w:rsid w:val="07E22CA7"/>
    <w:rsid w:val="086735E7"/>
    <w:rsid w:val="0C861B98"/>
    <w:rsid w:val="0D0175CB"/>
    <w:rsid w:val="0DD81D17"/>
    <w:rsid w:val="0E6A3990"/>
    <w:rsid w:val="0EEE5DB9"/>
    <w:rsid w:val="10CF63C4"/>
    <w:rsid w:val="11FD667E"/>
    <w:rsid w:val="13922800"/>
    <w:rsid w:val="139E0753"/>
    <w:rsid w:val="14DE11EC"/>
    <w:rsid w:val="170E0DC5"/>
    <w:rsid w:val="175B76B8"/>
    <w:rsid w:val="18E26357"/>
    <w:rsid w:val="1D2B16ED"/>
    <w:rsid w:val="1D70401F"/>
    <w:rsid w:val="1D7E0B0E"/>
    <w:rsid w:val="1DF46158"/>
    <w:rsid w:val="1FD24B12"/>
    <w:rsid w:val="20F3266E"/>
    <w:rsid w:val="23F727A3"/>
    <w:rsid w:val="24F65E28"/>
    <w:rsid w:val="25775C7E"/>
    <w:rsid w:val="273E52BA"/>
    <w:rsid w:val="2AB85137"/>
    <w:rsid w:val="2C631273"/>
    <w:rsid w:val="2D5F51A4"/>
    <w:rsid w:val="2D8C6137"/>
    <w:rsid w:val="2E154EB3"/>
    <w:rsid w:val="2E7E7C5E"/>
    <w:rsid w:val="2E8E365F"/>
    <w:rsid w:val="2E8F5CB0"/>
    <w:rsid w:val="309B5464"/>
    <w:rsid w:val="313020A5"/>
    <w:rsid w:val="31EA4815"/>
    <w:rsid w:val="3223422D"/>
    <w:rsid w:val="323E439E"/>
    <w:rsid w:val="33741C80"/>
    <w:rsid w:val="3606040E"/>
    <w:rsid w:val="37F625D7"/>
    <w:rsid w:val="38511087"/>
    <w:rsid w:val="38E775B1"/>
    <w:rsid w:val="39AD1A39"/>
    <w:rsid w:val="39B31D73"/>
    <w:rsid w:val="3A5938BC"/>
    <w:rsid w:val="3B2A5E30"/>
    <w:rsid w:val="3BD4685C"/>
    <w:rsid w:val="3C32766A"/>
    <w:rsid w:val="3C6931D4"/>
    <w:rsid w:val="3C7A5054"/>
    <w:rsid w:val="3F8B5DC0"/>
    <w:rsid w:val="40533288"/>
    <w:rsid w:val="40AF0988"/>
    <w:rsid w:val="40D01BE8"/>
    <w:rsid w:val="421D3A27"/>
    <w:rsid w:val="42721584"/>
    <w:rsid w:val="42E53176"/>
    <w:rsid w:val="436058AB"/>
    <w:rsid w:val="460D0D0E"/>
    <w:rsid w:val="4621528F"/>
    <w:rsid w:val="47AD1F85"/>
    <w:rsid w:val="4A1909DF"/>
    <w:rsid w:val="4AD04F5B"/>
    <w:rsid w:val="4AEF518A"/>
    <w:rsid w:val="4C766050"/>
    <w:rsid w:val="4CEE3BA3"/>
    <w:rsid w:val="4F33290F"/>
    <w:rsid w:val="4F910D72"/>
    <w:rsid w:val="526F0818"/>
    <w:rsid w:val="53360043"/>
    <w:rsid w:val="539A440F"/>
    <w:rsid w:val="558D41B7"/>
    <w:rsid w:val="5624485F"/>
    <w:rsid w:val="5671228B"/>
    <w:rsid w:val="567B07BD"/>
    <w:rsid w:val="56E23478"/>
    <w:rsid w:val="57E83F90"/>
    <w:rsid w:val="58C606B9"/>
    <w:rsid w:val="59087A6E"/>
    <w:rsid w:val="59E51E6A"/>
    <w:rsid w:val="5CB941CF"/>
    <w:rsid w:val="5D2C3D6C"/>
    <w:rsid w:val="5F79141E"/>
    <w:rsid w:val="5FD95C8B"/>
    <w:rsid w:val="62034527"/>
    <w:rsid w:val="630F7C48"/>
    <w:rsid w:val="64CC4072"/>
    <w:rsid w:val="64DE6FED"/>
    <w:rsid w:val="66AD044E"/>
    <w:rsid w:val="67BB018F"/>
    <w:rsid w:val="6B1111DA"/>
    <w:rsid w:val="6B367737"/>
    <w:rsid w:val="6BCF268A"/>
    <w:rsid w:val="6D5E3734"/>
    <w:rsid w:val="6E1027BC"/>
    <w:rsid w:val="6EAC78F0"/>
    <w:rsid w:val="6EE96DCA"/>
    <w:rsid w:val="6FF70347"/>
    <w:rsid w:val="70FC1C2C"/>
    <w:rsid w:val="71934AC6"/>
    <w:rsid w:val="73700159"/>
    <w:rsid w:val="7535306B"/>
    <w:rsid w:val="7726650B"/>
    <w:rsid w:val="77813B7F"/>
    <w:rsid w:val="7ACB286C"/>
    <w:rsid w:val="7B046A0C"/>
    <w:rsid w:val="7E1E185E"/>
    <w:rsid w:val="7F957C6D"/>
    <w:rsid w:val="7FEC51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oNotEmbedSmartTags/>
  <w:decimalSymbol w:val="."/>
  <w:listSeparator w:val=","/>
  <w14:docId w14:val="7EA7E1B9"/>
  <w15:docId w15:val="{A43D4B61-027C-43C5-B838-229FF815F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nhideWhenUsed="1" w:qFormat="1"/>
    <w:lsdException w:name="header" w:locked="1" w:qFormat="1"/>
    <w:lsdException w:name="footer" w:locked="1" w:uiPriority="99" w:qFormat="1"/>
    <w:lsdException w:name="index heading" w:locked="1" w:semiHidden="1" w:unhideWhenUsed="1"/>
    <w:lsdException w:name="caption"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iPriority="1" w:unhideWhenUsed="1" w:qFormat="1"/>
    <w:lsdException w:name="Body Text" w:lock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qFormat="1"/>
    <w:lsdException w:name="Table Grid"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lsdException w:name="Light Grid Accent 1" w:uiPriority="62" w:qFormat="1"/>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qFormat="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30B0F"/>
    <w:pPr>
      <w:spacing w:before="120" w:after="120"/>
    </w:pPr>
    <w:rPr>
      <w:rFonts w:ascii="Arial" w:eastAsia="Times New Roman" w:hAnsi="Arial"/>
      <w:szCs w:val="24"/>
      <w:lang w:val="en-US" w:eastAsia="en-US"/>
    </w:rPr>
  </w:style>
  <w:style w:type="paragraph" w:styleId="1">
    <w:name w:val="heading 1"/>
    <w:basedOn w:val="a0"/>
    <w:next w:val="a0"/>
    <w:link w:val="11"/>
    <w:qFormat/>
    <w:pPr>
      <w:keepNext/>
      <w:keepLines/>
      <w:pageBreakBefore/>
      <w:numPr>
        <w:numId w:val="1"/>
      </w:numPr>
      <w:spacing w:before="240" w:after="60"/>
      <w:outlineLvl w:val="0"/>
    </w:pPr>
    <w:rPr>
      <w:rFonts w:cs="Arial"/>
      <w:b/>
      <w:bCs/>
      <w:kern w:val="32"/>
      <w:sz w:val="32"/>
      <w:szCs w:val="32"/>
    </w:rPr>
  </w:style>
  <w:style w:type="paragraph" w:styleId="2">
    <w:name w:val="heading 2"/>
    <w:basedOn w:val="1"/>
    <w:next w:val="a0"/>
    <w:link w:val="21"/>
    <w:qFormat/>
    <w:rsid w:val="00330B0F"/>
    <w:pPr>
      <w:pageBreakBefore w:val="0"/>
      <w:numPr>
        <w:ilvl w:val="1"/>
      </w:numPr>
      <w:tabs>
        <w:tab w:val="left" w:pos="864"/>
      </w:tabs>
      <w:ind w:left="578" w:hanging="578"/>
      <w:outlineLvl w:val="1"/>
    </w:pPr>
    <w:rPr>
      <w:bCs w:val="0"/>
      <w:iCs/>
      <w:sz w:val="28"/>
    </w:rPr>
  </w:style>
  <w:style w:type="paragraph" w:styleId="3">
    <w:name w:val="heading 3"/>
    <w:basedOn w:val="2"/>
    <w:next w:val="a0"/>
    <w:link w:val="31"/>
    <w:qFormat/>
    <w:pPr>
      <w:numPr>
        <w:ilvl w:val="2"/>
      </w:numPr>
      <w:outlineLvl w:val="2"/>
    </w:pPr>
    <w:rPr>
      <w:bCs/>
      <w:sz w:val="24"/>
      <w:szCs w:val="28"/>
    </w:rPr>
  </w:style>
  <w:style w:type="paragraph" w:styleId="4">
    <w:name w:val="heading 4"/>
    <w:basedOn w:val="3"/>
    <w:next w:val="a0"/>
    <w:link w:val="41"/>
    <w:qFormat/>
    <w:pPr>
      <w:numPr>
        <w:ilvl w:val="3"/>
      </w:numPr>
      <w:tabs>
        <w:tab w:val="clear" w:pos="864"/>
        <w:tab w:val="left" w:pos="1152"/>
      </w:tabs>
      <w:outlineLvl w:val="3"/>
    </w:pPr>
    <w:rPr>
      <w:bCs w:val="0"/>
    </w:rPr>
  </w:style>
  <w:style w:type="paragraph" w:styleId="5">
    <w:name w:val="heading 5"/>
    <w:basedOn w:val="4"/>
    <w:next w:val="a0"/>
    <w:link w:val="51"/>
    <w:qFormat/>
    <w:pPr>
      <w:numPr>
        <w:ilvl w:val="4"/>
      </w:numPr>
      <w:tabs>
        <w:tab w:val="clear" w:pos="1152"/>
        <w:tab w:val="left" w:pos="1296"/>
      </w:tabs>
      <w:outlineLvl w:val="4"/>
    </w:pPr>
    <w:rPr>
      <w:bCs/>
      <w:iCs w:val="0"/>
      <w:szCs w:val="24"/>
    </w:rPr>
  </w:style>
  <w:style w:type="paragraph" w:styleId="6">
    <w:name w:val="heading 6"/>
    <w:basedOn w:val="5"/>
    <w:next w:val="a0"/>
    <w:link w:val="61"/>
    <w:qFormat/>
    <w:pPr>
      <w:numPr>
        <w:ilvl w:val="5"/>
      </w:numPr>
      <w:outlineLvl w:val="5"/>
    </w:pPr>
    <w:rPr>
      <w:b w:val="0"/>
      <w:bCs w:val="0"/>
    </w:rPr>
  </w:style>
  <w:style w:type="paragraph" w:styleId="7">
    <w:name w:val="heading 7"/>
    <w:basedOn w:val="a0"/>
    <w:next w:val="a0"/>
    <w:link w:val="71"/>
    <w:uiPriority w:val="9"/>
    <w:qFormat/>
    <w:pPr>
      <w:numPr>
        <w:ilvl w:val="6"/>
        <w:numId w:val="1"/>
      </w:numPr>
      <w:spacing w:before="240" w:after="60"/>
      <w:outlineLvl w:val="6"/>
    </w:pPr>
    <w:rPr>
      <w:rFonts w:ascii="Times New Roman" w:hAnsi="Times New Roman"/>
    </w:rPr>
  </w:style>
  <w:style w:type="paragraph" w:styleId="8">
    <w:name w:val="heading 8"/>
    <w:basedOn w:val="a0"/>
    <w:next w:val="a0"/>
    <w:link w:val="81"/>
    <w:uiPriority w:val="9"/>
    <w:qFormat/>
    <w:pPr>
      <w:numPr>
        <w:ilvl w:val="7"/>
        <w:numId w:val="1"/>
      </w:numPr>
      <w:spacing w:before="240" w:after="60"/>
      <w:outlineLvl w:val="7"/>
    </w:pPr>
    <w:rPr>
      <w:rFonts w:ascii="Times New Roman" w:hAnsi="Times New Roman"/>
      <w:i/>
      <w:iCs/>
    </w:rPr>
  </w:style>
  <w:style w:type="paragraph" w:styleId="9">
    <w:name w:val="heading 9"/>
    <w:basedOn w:val="a0"/>
    <w:next w:val="a0"/>
    <w:link w:val="91"/>
    <w:uiPriority w:val="9"/>
    <w:qFormat/>
    <w:pPr>
      <w:numPr>
        <w:ilvl w:val="8"/>
        <w:numId w:val="1"/>
      </w:numPr>
      <w:spacing w:before="240" w:after="60"/>
      <w:outlineLvl w:val="8"/>
    </w:pPr>
    <w:rPr>
      <w:rFonts w:cs="Arial"/>
      <w:sz w:val="22"/>
      <w:szCs w:val="22"/>
    </w:rPr>
  </w:style>
  <w:style w:type="character" w:default="1" w:styleId="a1">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70">
    <w:name w:val="toc 7"/>
    <w:basedOn w:val="a0"/>
    <w:next w:val="a0"/>
    <w:uiPriority w:val="39"/>
    <w:unhideWhenUsed/>
    <w:qFormat/>
    <w:locked/>
    <w:pPr>
      <w:spacing w:before="0" w:after="0"/>
      <w:ind w:left="1200"/>
    </w:pPr>
    <w:rPr>
      <w:rFonts w:asciiTheme="minorHAnsi" w:hAnsiTheme="minorHAnsi" w:cstheme="minorHAnsi"/>
      <w:sz w:val="18"/>
      <w:szCs w:val="21"/>
    </w:rPr>
  </w:style>
  <w:style w:type="paragraph" w:styleId="a">
    <w:name w:val="List Number"/>
    <w:basedOn w:val="a0"/>
    <w:qFormat/>
    <w:locked/>
    <w:pPr>
      <w:numPr>
        <w:numId w:val="2"/>
      </w:numPr>
      <w:spacing w:before="0" w:after="0"/>
    </w:pPr>
  </w:style>
  <w:style w:type="paragraph" w:styleId="a9">
    <w:name w:val="caption"/>
    <w:basedOn w:val="a0"/>
    <w:next w:val="a0"/>
    <w:link w:val="aa"/>
    <w:qFormat/>
    <w:rPr>
      <w:b/>
      <w:bCs/>
      <w:szCs w:val="20"/>
    </w:rPr>
  </w:style>
  <w:style w:type="paragraph" w:styleId="ab">
    <w:name w:val="Document Map"/>
    <w:basedOn w:val="a0"/>
    <w:link w:val="10"/>
    <w:semiHidden/>
    <w:qFormat/>
    <w:locked/>
    <w:pPr>
      <w:shd w:val="clear" w:color="auto" w:fill="000080"/>
      <w:spacing w:before="0" w:after="0"/>
    </w:pPr>
    <w:rPr>
      <w:rFonts w:ascii="Tahoma" w:hAnsi="Tahoma"/>
      <w:szCs w:val="20"/>
    </w:rPr>
  </w:style>
  <w:style w:type="paragraph" w:styleId="ac">
    <w:name w:val="annotation text"/>
    <w:basedOn w:val="a0"/>
    <w:link w:val="12"/>
    <w:unhideWhenUsed/>
    <w:qFormat/>
    <w:rPr>
      <w:szCs w:val="20"/>
    </w:rPr>
  </w:style>
  <w:style w:type="paragraph" w:styleId="ad">
    <w:name w:val="Body Text"/>
    <w:basedOn w:val="a0"/>
    <w:link w:val="13"/>
    <w:qFormat/>
    <w:locked/>
    <w:pPr>
      <w:spacing w:before="0" w:after="240" w:line="240" w:lineRule="atLeast"/>
      <w:jc w:val="both"/>
    </w:pPr>
    <w:rPr>
      <w:rFonts w:ascii="Times New Roman" w:eastAsia="PMingLiU" w:hAnsi="Times New Roman"/>
      <w:spacing w:val="-5"/>
      <w:szCs w:val="20"/>
    </w:rPr>
  </w:style>
  <w:style w:type="paragraph" w:styleId="50">
    <w:name w:val="toc 5"/>
    <w:basedOn w:val="a0"/>
    <w:next w:val="a0"/>
    <w:uiPriority w:val="39"/>
    <w:unhideWhenUsed/>
    <w:qFormat/>
    <w:locked/>
    <w:pPr>
      <w:spacing w:before="0" w:after="0"/>
      <w:ind w:left="800"/>
    </w:pPr>
    <w:rPr>
      <w:rFonts w:asciiTheme="minorHAnsi" w:hAnsiTheme="minorHAnsi" w:cstheme="minorHAnsi"/>
      <w:sz w:val="18"/>
      <w:szCs w:val="21"/>
    </w:rPr>
  </w:style>
  <w:style w:type="paragraph" w:styleId="30">
    <w:name w:val="toc 3"/>
    <w:basedOn w:val="a0"/>
    <w:next w:val="a0"/>
    <w:uiPriority w:val="39"/>
    <w:qFormat/>
    <w:locked/>
    <w:pPr>
      <w:spacing w:before="0" w:after="0"/>
      <w:ind w:left="400"/>
    </w:pPr>
    <w:rPr>
      <w:rFonts w:asciiTheme="minorHAnsi" w:hAnsiTheme="minorHAnsi" w:cstheme="minorHAnsi"/>
      <w:i/>
      <w:iCs/>
    </w:rPr>
  </w:style>
  <w:style w:type="paragraph" w:styleId="80">
    <w:name w:val="toc 8"/>
    <w:basedOn w:val="a0"/>
    <w:next w:val="a0"/>
    <w:uiPriority w:val="39"/>
    <w:unhideWhenUsed/>
    <w:qFormat/>
    <w:locked/>
    <w:pPr>
      <w:spacing w:before="0" w:after="0"/>
      <w:ind w:left="1400"/>
    </w:pPr>
    <w:rPr>
      <w:rFonts w:asciiTheme="minorHAnsi" w:hAnsiTheme="minorHAnsi" w:cstheme="minorHAnsi"/>
      <w:sz w:val="18"/>
      <w:szCs w:val="21"/>
    </w:rPr>
  </w:style>
  <w:style w:type="paragraph" w:styleId="20">
    <w:name w:val="Body Text Indent 2"/>
    <w:basedOn w:val="a0"/>
    <w:link w:val="22"/>
    <w:qFormat/>
    <w:locked/>
    <w:pPr>
      <w:ind w:left="221"/>
    </w:pPr>
    <w:rPr>
      <w:rFonts w:eastAsia="Batang"/>
      <w:szCs w:val="20"/>
    </w:rPr>
  </w:style>
  <w:style w:type="paragraph" w:styleId="ae">
    <w:name w:val="endnote text"/>
    <w:basedOn w:val="a0"/>
    <w:link w:val="14"/>
    <w:qFormat/>
    <w:locked/>
    <w:pPr>
      <w:spacing w:before="0" w:after="0"/>
    </w:pPr>
    <w:rPr>
      <w:szCs w:val="20"/>
    </w:rPr>
  </w:style>
  <w:style w:type="paragraph" w:styleId="af">
    <w:name w:val="Balloon Text"/>
    <w:basedOn w:val="a0"/>
    <w:link w:val="15"/>
    <w:qFormat/>
    <w:pPr>
      <w:spacing w:before="0" w:after="0"/>
    </w:pPr>
    <w:rPr>
      <w:rFonts w:ascii="Tahoma" w:hAnsi="Tahoma" w:cs="Tahoma"/>
      <w:sz w:val="16"/>
      <w:szCs w:val="16"/>
    </w:rPr>
  </w:style>
  <w:style w:type="paragraph" w:styleId="af0">
    <w:name w:val="footer"/>
    <w:basedOn w:val="a0"/>
    <w:link w:val="16"/>
    <w:uiPriority w:val="99"/>
    <w:qFormat/>
    <w:locked/>
    <w:pPr>
      <w:tabs>
        <w:tab w:val="center" w:pos="4320"/>
        <w:tab w:val="right" w:pos="8640"/>
      </w:tabs>
    </w:pPr>
  </w:style>
  <w:style w:type="paragraph" w:styleId="af1">
    <w:name w:val="header"/>
    <w:basedOn w:val="a0"/>
    <w:link w:val="17"/>
    <w:qFormat/>
    <w:locked/>
    <w:pPr>
      <w:tabs>
        <w:tab w:val="center" w:pos="4320"/>
        <w:tab w:val="right" w:pos="8640"/>
      </w:tabs>
    </w:pPr>
  </w:style>
  <w:style w:type="paragraph" w:styleId="18">
    <w:name w:val="toc 1"/>
    <w:basedOn w:val="a0"/>
    <w:next w:val="a0"/>
    <w:uiPriority w:val="39"/>
    <w:qFormat/>
    <w:locked/>
    <w:rPr>
      <w:rFonts w:asciiTheme="minorHAnsi" w:hAnsiTheme="minorHAnsi" w:cstheme="minorHAnsi"/>
      <w:b/>
      <w:bCs/>
      <w:caps/>
    </w:rPr>
  </w:style>
  <w:style w:type="paragraph" w:styleId="40">
    <w:name w:val="toc 4"/>
    <w:basedOn w:val="a0"/>
    <w:next w:val="a0"/>
    <w:uiPriority w:val="39"/>
    <w:unhideWhenUsed/>
    <w:qFormat/>
    <w:locked/>
    <w:pPr>
      <w:spacing w:before="0" w:after="0"/>
      <w:ind w:left="600"/>
    </w:pPr>
    <w:rPr>
      <w:rFonts w:asciiTheme="minorHAnsi" w:hAnsiTheme="minorHAnsi" w:cstheme="minorHAnsi"/>
      <w:sz w:val="18"/>
      <w:szCs w:val="21"/>
    </w:rPr>
  </w:style>
  <w:style w:type="paragraph" w:styleId="af2">
    <w:name w:val="List"/>
    <w:basedOn w:val="a0"/>
    <w:uiPriority w:val="99"/>
    <w:semiHidden/>
    <w:unhideWhenUsed/>
    <w:qFormat/>
    <w:locked/>
    <w:pPr>
      <w:ind w:left="360" w:hanging="360"/>
      <w:contextualSpacing/>
    </w:pPr>
  </w:style>
  <w:style w:type="paragraph" w:styleId="af3">
    <w:name w:val="footnote text"/>
    <w:basedOn w:val="a0"/>
    <w:link w:val="19"/>
    <w:semiHidden/>
    <w:qFormat/>
    <w:pPr>
      <w:spacing w:before="0" w:after="0"/>
    </w:pPr>
    <w:rPr>
      <w:rFonts w:ascii="Times New Roman" w:hAnsi="Times New Roman"/>
      <w:szCs w:val="20"/>
    </w:rPr>
  </w:style>
  <w:style w:type="paragraph" w:styleId="60">
    <w:name w:val="toc 6"/>
    <w:basedOn w:val="a0"/>
    <w:next w:val="a0"/>
    <w:uiPriority w:val="39"/>
    <w:unhideWhenUsed/>
    <w:qFormat/>
    <w:locked/>
    <w:pPr>
      <w:spacing w:before="0" w:after="0"/>
      <w:ind w:left="1000"/>
    </w:pPr>
    <w:rPr>
      <w:rFonts w:asciiTheme="minorHAnsi" w:hAnsiTheme="minorHAnsi" w:cstheme="minorHAnsi"/>
      <w:sz w:val="18"/>
      <w:szCs w:val="21"/>
    </w:rPr>
  </w:style>
  <w:style w:type="paragraph" w:styleId="af4">
    <w:name w:val="table of figures"/>
    <w:basedOn w:val="a0"/>
    <w:next w:val="a0"/>
    <w:uiPriority w:val="99"/>
    <w:qFormat/>
    <w:locked/>
    <w:pPr>
      <w:spacing w:before="0" w:after="0"/>
    </w:pPr>
  </w:style>
  <w:style w:type="paragraph" w:styleId="23">
    <w:name w:val="toc 2"/>
    <w:basedOn w:val="a0"/>
    <w:next w:val="a0"/>
    <w:uiPriority w:val="39"/>
    <w:qFormat/>
    <w:locked/>
    <w:pPr>
      <w:spacing w:before="0" w:after="0"/>
      <w:ind w:left="200"/>
    </w:pPr>
    <w:rPr>
      <w:rFonts w:asciiTheme="minorHAnsi" w:hAnsiTheme="minorHAnsi" w:cstheme="minorHAnsi"/>
      <w:smallCaps/>
    </w:rPr>
  </w:style>
  <w:style w:type="paragraph" w:styleId="90">
    <w:name w:val="toc 9"/>
    <w:basedOn w:val="a0"/>
    <w:next w:val="a0"/>
    <w:uiPriority w:val="39"/>
    <w:unhideWhenUsed/>
    <w:qFormat/>
    <w:locked/>
    <w:pPr>
      <w:spacing w:before="0" w:after="0"/>
      <w:ind w:left="1600"/>
    </w:pPr>
    <w:rPr>
      <w:rFonts w:asciiTheme="minorHAnsi" w:hAnsiTheme="minorHAnsi" w:cstheme="minorHAnsi"/>
      <w:sz w:val="18"/>
      <w:szCs w:val="21"/>
    </w:rPr>
  </w:style>
  <w:style w:type="paragraph" w:styleId="HTML">
    <w:name w:val="HTML Preformatted"/>
    <w:basedOn w:val="a0"/>
    <w:link w:val="HTML0"/>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af5">
    <w:name w:val="Normal (Web)"/>
    <w:basedOn w:val="a0"/>
    <w:uiPriority w:val="99"/>
    <w:unhideWhenUsed/>
    <w:qFormat/>
    <w:locked/>
    <w:pPr>
      <w:spacing w:before="100" w:beforeAutospacing="1" w:after="100" w:afterAutospacing="1"/>
    </w:pPr>
    <w:rPr>
      <w:rFonts w:ascii="Times New Roman" w:eastAsiaTheme="minorEastAsia" w:hAnsi="Times New Roman"/>
      <w:sz w:val="24"/>
    </w:rPr>
  </w:style>
  <w:style w:type="paragraph" w:styleId="af6">
    <w:name w:val="Title"/>
    <w:basedOn w:val="a0"/>
    <w:link w:val="1a"/>
    <w:qFormat/>
    <w:locked/>
    <w:pPr>
      <w:spacing w:before="240" w:after="60"/>
      <w:jc w:val="center"/>
      <w:outlineLvl w:val="0"/>
    </w:pPr>
    <w:rPr>
      <w:rFonts w:cs="Arial"/>
      <w:b/>
      <w:bCs/>
      <w:kern w:val="28"/>
      <w:sz w:val="32"/>
      <w:szCs w:val="32"/>
    </w:rPr>
  </w:style>
  <w:style w:type="paragraph" w:styleId="af7">
    <w:name w:val="annotation subject"/>
    <w:basedOn w:val="ac"/>
    <w:next w:val="ac"/>
    <w:link w:val="1b"/>
    <w:unhideWhenUsed/>
    <w:qFormat/>
    <w:rPr>
      <w:b/>
      <w:bCs/>
    </w:rPr>
  </w:style>
  <w:style w:type="table" w:styleId="af8">
    <w:name w:val="Table Grid"/>
    <w:basedOn w:val="a7"/>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4">
    <w:name w:val="Table Classic 2"/>
    <w:basedOn w:val="a7"/>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1">
    <w:name w:val="Light Shading Accent 1"/>
    <w:basedOn w:val="a7"/>
    <w:uiPriority w:val="60"/>
    <w:qFormat/>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5">
    <w:name w:val="Light Shading Accent 5"/>
    <w:basedOn w:val="a7"/>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50">
    <w:name w:val="Light List Accent 5"/>
    <w:basedOn w:val="a7"/>
    <w:uiPriority w:val="61"/>
    <w:qFormat/>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
    <w:name w:val="Light Grid Accent 1"/>
    <w:basedOn w:val="a7"/>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1-1">
    <w:name w:val="Medium Shading 1 Accent 1"/>
    <w:basedOn w:val="a7"/>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5">
    <w:name w:val="Medium Shading 1 Accent 5"/>
    <w:basedOn w:val="a7"/>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2-3">
    <w:name w:val="Medium Shading 2 Accent 3"/>
    <w:basedOn w:val="a7"/>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7"/>
    <w:uiPriority w:val="66"/>
    <w:qFormat/>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1-10">
    <w:name w:val="Medium Grid 1 Accent 1"/>
    <w:basedOn w:val="a7"/>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2-10">
    <w:name w:val="Medium Grid 2 Accent 1"/>
    <w:basedOn w:val="a7"/>
    <w:uiPriority w:val="68"/>
    <w:qFormat/>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3-1">
    <w:name w:val="Medium Grid 3 Accent 1"/>
    <w:basedOn w:val="a7"/>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11">
    <w:name w:val="Colorful Grid Accent 1"/>
    <w:basedOn w:val="a7"/>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af9">
    <w:name w:val="Strong"/>
    <w:basedOn w:val="a1"/>
    <w:uiPriority w:val="22"/>
    <w:qFormat/>
    <w:locked/>
    <w:rPr>
      <w:b/>
      <w:bCs/>
    </w:rPr>
  </w:style>
  <w:style w:type="character" w:styleId="afa">
    <w:name w:val="endnote reference"/>
    <w:qFormat/>
    <w:locked/>
    <w:rPr>
      <w:vertAlign w:val="superscript"/>
    </w:rPr>
  </w:style>
  <w:style w:type="character" w:styleId="afb">
    <w:name w:val="page number"/>
    <w:basedOn w:val="a1"/>
    <w:uiPriority w:val="99"/>
    <w:semiHidden/>
    <w:unhideWhenUsed/>
    <w:qFormat/>
    <w:locked/>
  </w:style>
  <w:style w:type="character" w:styleId="afc">
    <w:name w:val="FollowedHyperlink"/>
    <w:basedOn w:val="a1"/>
    <w:uiPriority w:val="99"/>
    <w:unhideWhenUsed/>
    <w:qFormat/>
    <w:locked/>
    <w:rPr>
      <w:color w:val="800080" w:themeColor="followedHyperlink"/>
      <w:u w:val="single"/>
    </w:rPr>
  </w:style>
  <w:style w:type="character" w:styleId="afd">
    <w:name w:val="Emphasis"/>
    <w:basedOn w:val="a1"/>
    <w:uiPriority w:val="20"/>
    <w:qFormat/>
    <w:locked/>
    <w:rPr>
      <w:i/>
      <w:iCs/>
    </w:rPr>
  </w:style>
  <w:style w:type="character" w:styleId="afe">
    <w:name w:val="Hyperlink"/>
    <w:basedOn w:val="a1"/>
    <w:uiPriority w:val="99"/>
    <w:qFormat/>
    <w:rPr>
      <w:color w:val="0000FF"/>
      <w:u w:val="single"/>
    </w:rPr>
  </w:style>
  <w:style w:type="character" w:styleId="aff">
    <w:name w:val="annotation reference"/>
    <w:basedOn w:val="a1"/>
    <w:unhideWhenUsed/>
    <w:qFormat/>
    <w:rPr>
      <w:sz w:val="16"/>
      <w:szCs w:val="16"/>
    </w:rPr>
  </w:style>
  <w:style w:type="character" w:styleId="aff0">
    <w:name w:val="footnote reference"/>
    <w:semiHidden/>
    <w:qFormat/>
    <w:rPr>
      <w:vertAlign w:val="superscript"/>
    </w:rPr>
  </w:style>
  <w:style w:type="character" w:customStyle="1" w:styleId="1c">
    <w:name w:val="标题 1 字符"/>
    <w:basedOn w:val="a1"/>
    <w:uiPriority w:val="9"/>
    <w:qFormat/>
    <w:locked/>
    <w:rPr>
      <w:rFonts w:ascii="Arial" w:eastAsia="Times New Roman" w:hAnsi="Arial" w:cs="Arial"/>
      <w:b/>
      <w:bCs/>
      <w:kern w:val="32"/>
      <w:sz w:val="32"/>
      <w:szCs w:val="32"/>
    </w:rPr>
  </w:style>
  <w:style w:type="character" w:customStyle="1" w:styleId="25">
    <w:name w:val="标题 2 字符"/>
    <w:basedOn w:val="a1"/>
    <w:qFormat/>
    <w:locked/>
    <w:rPr>
      <w:rFonts w:ascii="Arial" w:eastAsia="Times New Roman" w:hAnsi="Arial" w:cs="Arial"/>
      <w:b/>
      <w:iCs/>
      <w:kern w:val="32"/>
      <w:sz w:val="28"/>
      <w:szCs w:val="32"/>
    </w:rPr>
  </w:style>
  <w:style w:type="character" w:customStyle="1" w:styleId="32">
    <w:name w:val="标题 3 字符"/>
    <w:basedOn w:val="a1"/>
    <w:qFormat/>
    <w:locked/>
    <w:rPr>
      <w:rFonts w:ascii="Arial" w:eastAsia="Times New Roman" w:hAnsi="Arial" w:cs="Arial"/>
      <w:b/>
      <w:bCs/>
      <w:iCs/>
      <w:kern w:val="32"/>
      <w:sz w:val="24"/>
      <w:szCs w:val="28"/>
    </w:rPr>
  </w:style>
  <w:style w:type="character" w:customStyle="1" w:styleId="42">
    <w:name w:val="标题 4 字符"/>
    <w:basedOn w:val="a1"/>
    <w:qFormat/>
    <w:locked/>
    <w:rPr>
      <w:rFonts w:ascii="Arial" w:eastAsia="Times New Roman" w:hAnsi="Arial" w:cs="Arial"/>
      <w:b/>
      <w:iCs/>
      <w:kern w:val="32"/>
      <w:sz w:val="24"/>
      <w:szCs w:val="28"/>
    </w:rPr>
  </w:style>
  <w:style w:type="character" w:customStyle="1" w:styleId="52">
    <w:name w:val="标题 5 字符"/>
    <w:basedOn w:val="a1"/>
    <w:qFormat/>
    <w:locked/>
    <w:rPr>
      <w:rFonts w:ascii="Arial" w:eastAsia="Times New Roman" w:hAnsi="Arial" w:cs="Arial"/>
      <w:b/>
      <w:bCs/>
      <w:kern w:val="32"/>
      <w:sz w:val="24"/>
      <w:szCs w:val="24"/>
    </w:rPr>
  </w:style>
  <w:style w:type="character" w:customStyle="1" w:styleId="62">
    <w:name w:val="标题 6 字符"/>
    <w:basedOn w:val="a1"/>
    <w:qFormat/>
    <w:locked/>
    <w:rPr>
      <w:rFonts w:ascii="Arial" w:eastAsia="Times New Roman" w:hAnsi="Arial" w:cs="Arial"/>
      <w:kern w:val="32"/>
      <w:sz w:val="24"/>
      <w:szCs w:val="24"/>
    </w:rPr>
  </w:style>
  <w:style w:type="character" w:customStyle="1" w:styleId="72">
    <w:name w:val="标题 7 字符"/>
    <w:basedOn w:val="a1"/>
    <w:uiPriority w:val="9"/>
    <w:qFormat/>
    <w:locked/>
    <w:rPr>
      <w:rFonts w:eastAsia="Times New Roman"/>
      <w:sz w:val="24"/>
      <w:szCs w:val="24"/>
    </w:rPr>
  </w:style>
  <w:style w:type="character" w:customStyle="1" w:styleId="82">
    <w:name w:val="标题 8 字符"/>
    <w:basedOn w:val="a1"/>
    <w:uiPriority w:val="9"/>
    <w:qFormat/>
    <w:locked/>
    <w:rPr>
      <w:rFonts w:eastAsia="Times New Roman"/>
      <w:i/>
      <w:iCs/>
      <w:sz w:val="24"/>
      <w:szCs w:val="24"/>
    </w:rPr>
  </w:style>
  <w:style w:type="character" w:customStyle="1" w:styleId="92">
    <w:name w:val="标题 9 字符"/>
    <w:basedOn w:val="a1"/>
    <w:uiPriority w:val="9"/>
    <w:qFormat/>
    <w:locked/>
    <w:rPr>
      <w:rFonts w:ascii="Arial" w:eastAsia="Times New Roman" w:hAnsi="Arial" w:cs="Arial"/>
      <w:sz w:val="22"/>
      <w:szCs w:val="22"/>
    </w:rPr>
  </w:style>
  <w:style w:type="character" w:customStyle="1" w:styleId="aff1">
    <w:name w:val="批注框文本 字符"/>
    <w:basedOn w:val="a1"/>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rFonts w:eastAsia="MS Mincho"/>
      <w:sz w:val="24"/>
      <w:szCs w:val="24"/>
      <w:lang w:val="en-US" w:eastAsia="en-US"/>
    </w:rPr>
  </w:style>
  <w:style w:type="character" w:customStyle="1" w:styleId="hp">
    <w:name w:val="hp"/>
    <w:qFormat/>
  </w:style>
  <w:style w:type="character" w:customStyle="1" w:styleId="aff2">
    <w:name w:val="批注文字 字符"/>
    <w:basedOn w:val="a1"/>
    <w:qFormat/>
    <w:locked/>
    <w:rPr>
      <w:rFonts w:ascii="Arial" w:eastAsia="Times New Roman" w:hAnsi="Arial"/>
      <w:sz w:val="24"/>
    </w:rPr>
  </w:style>
  <w:style w:type="character" w:customStyle="1" w:styleId="aff3">
    <w:name w:val="批注主题 字符"/>
    <w:basedOn w:val="aff2"/>
    <w:qFormat/>
    <w:locked/>
    <w:rPr>
      <w:rFonts w:ascii="Arial" w:eastAsia="Times New Roman" w:hAnsi="Arial"/>
      <w:b/>
      <w:bCs/>
      <w:sz w:val="24"/>
    </w:rPr>
  </w:style>
  <w:style w:type="paragraph" w:customStyle="1" w:styleId="ColorfulList-Accent11">
    <w:name w:val="Colorful List - Accent 11"/>
    <w:basedOn w:val="a0"/>
    <w:qFormat/>
    <w:pPr>
      <w:ind w:left="720"/>
    </w:pPr>
  </w:style>
  <w:style w:type="character" w:customStyle="1" w:styleId="aff4">
    <w:name w:val="脚注文本 字符"/>
    <w:basedOn w:val="a1"/>
    <w:semiHidden/>
    <w:qFormat/>
    <w:locked/>
    <w:rPr>
      <w:rFonts w:eastAsia="Times New Roman"/>
      <w:sz w:val="24"/>
    </w:rPr>
  </w:style>
  <w:style w:type="paragraph" w:customStyle="1" w:styleId="subheadingB">
    <w:name w:val="sub heading B"/>
    <w:basedOn w:val="a0"/>
    <w:next w:val="a0"/>
    <w:qFormat/>
    <w:pPr>
      <w:keepNext/>
      <w:spacing w:before="60"/>
    </w:pPr>
    <w:rPr>
      <w:rFonts w:eastAsia="BatangChe"/>
      <w:i/>
      <w:szCs w:val="20"/>
    </w:rPr>
  </w:style>
  <w:style w:type="paragraph" w:customStyle="1" w:styleId="Bibliography1">
    <w:name w:val="Bibliography1"/>
    <w:basedOn w:val="a0"/>
    <w:next w:val="a0"/>
    <w:uiPriority w:val="37"/>
    <w:unhideWhenUsed/>
    <w:qFormat/>
  </w:style>
  <w:style w:type="character" w:customStyle="1" w:styleId="HTML0">
    <w:name w:val="HTML 预设格式 字符"/>
    <w:basedOn w:val="a1"/>
    <w:link w:val="HTML"/>
    <w:uiPriority w:val="99"/>
    <w:qFormat/>
    <w:rPr>
      <w:rFonts w:ascii="Courier New" w:eastAsia="Times New Roman" w:hAnsi="Courier New" w:cs="Courier New"/>
    </w:rPr>
  </w:style>
  <w:style w:type="paragraph" w:styleId="aff5">
    <w:name w:val="List Paragraph"/>
    <w:basedOn w:val="a0"/>
    <w:link w:val="aff6"/>
    <w:uiPriority w:val="34"/>
    <w:qFormat/>
    <w:pPr>
      <w:ind w:left="720"/>
      <w:contextualSpacing/>
    </w:pPr>
  </w:style>
  <w:style w:type="character" w:customStyle="1" w:styleId="aff7">
    <w:name w:val="正文文本 字符"/>
    <w:basedOn w:val="a1"/>
    <w:qFormat/>
    <w:rPr>
      <w:rFonts w:eastAsia="PMingLiU"/>
      <w:spacing w:val="-5"/>
      <w:sz w:val="24"/>
    </w:rPr>
  </w:style>
  <w:style w:type="character" w:customStyle="1" w:styleId="aff8">
    <w:name w:val="页脚 字符"/>
    <w:basedOn w:val="a1"/>
    <w:uiPriority w:val="99"/>
    <w:qFormat/>
    <w:rPr>
      <w:rFonts w:ascii="Arial" w:eastAsia="Times New Roman" w:hAnsi="Arial"/>
      <w:sz w:val="24"/>
      <w:szCs w:val="24"/>
    </w:rPr>
  </w:style>
  <w:style w:type="character" w:customStyle="1" w:styleId="22">
    <w:name w:val="正文文本缩进 2 字符"/>
    <w:basedOn w:val="a1"/>
    <w:link w:val="20"/>
    <w:qFormat/>
    <w:rPr>
      <w:rFonts w:ascii="Arial" w:eastAsia="Batang" w:hAnsi="Arial"/>
    </w:rPr>
  </w:style>
  <w:style w:type="paragraph" w:customStyle="1" w:styleId="Revision1">
    <w:name w:val="Revision1"/>
    <w:hidden/>
    <w:uiPriority w:val="71"/>
    <w:semiHidden/>
    <w:qFormat/>
    <w:pPr>
      <w:spacing w:before="240" w:after="60" w:line="252" w:lineRule="auto"/>
    </w:pPr>
    <w:rPr>
      <w:rFonts w:eastAsia="MS Mincho"/>
      <w:sz w:val="24"/>
      <w:szCs w:val="24"/>
      <w:lang w:val="en-US" w:eastAsia="en-US"/>
    </w:rPr>
  </w:style>
  <w:style w:type="character" w:customStyle="1" w:styleId="aa">
    <w:name w:val="题注 字符"/>
    <w:link w:val="a9"/>
    <w:qFormat/>
    <w:locked/>
    <w:rPr>
      <w:rFonts w:ascii="Arial" w:eastAsia="Times New Roman" w:hAnsi="Arial"/>
      <w:b/>
      <w:bCs/>
    </w:rPr>
  </w:style>
  <w:style w:type="character" w:customStyle="1" w:styleId="Mention1">
    <w:name w:val="Mention1"/>
    <w:basedOn w:val="a1"/>
    <w:uiPriority w:val="99"/>
    <w:semiHidden/>
    <w:unhideWhenUsed/>
    <w:qFormat/>
    <w:rPr>
      <w:color w:val="2B579A"/>
      <w:shd w:val="clear" w:color="auto" w:fill="E6E6E6"/>
    </w:rPr>
  </w:style>
  <w:style w:type="character" w:customStyle="1" w:styleId="aff9">
    <w:name w:val="页眉 字符"/>
    <w:basedOn w:val="a1"/>
    <w:uiPriority w:val="99"/>
    <w:qFormat/>
    <w:rPr>
      <w:rFonts w:ascii="Arial" w:eastAsia="Times New Roman" w:hAnsi="Arial"/>
      <w:sz w:val="24"/>
      <w:szCs w:val="24"/>
    </w:rPr>
  </w:style>
  <w:style w:type="character" w:customStyle="1" w:styleId="affa">
    <w:name w:val="尾注文本 字符"/>
    <w:basedOn w:val="a1"/>
    <w:qFormat/>
    <w:rPr>
      <w:rFonts w:ascii="Arial" w:eastAsia="Times New Roman" w:hAnsi="Arial"/>
      <w:sz w:val="24"/>
    </w:rPr>
  </w:style>
  <w:style w:type="character" w:customStyle="1" w:styleId="UnresolvedMention1">
    <w:name w:val="Unresolved Mention1"/>
    <w:basedOn w:val="a1"/>
    <w:uiPriority w:val="99"/>
    <w:semiHidden/>
    <w:unhideWhenUsed/>
    <w:qFormat/>
    <w:rPr>
      <w:color w:val="605E5C"/>
      <w:shd w:val="clear" w:color="auto" w:fill="E1DFDD"/>
    </w:rPr>
  </w:style>
  <w:style w:type="character" w:customStyle="1" w:styleId="affb">
    <w:name w:val="列表段落 字符"/>
    <w:basedOn w:val="a1"/>
    <w:uiPriority w:val="34"/>
    <w:qFormat/>
    <w:rPr>
      <w:rFonts w:ascii="Arial" w:eastAsia="Times New Roman" w:hAnsi="Arial"/>
      <w:sz w:val="24"/>
      <w:szCs w:val="24"/>
    </w:rPr>
  </w:style>
  <w:style w:type="character" w:customStyle="1" w:styleId="affc">
    <w:name w:val="标题 字符"/>
    <w:basedOn w:val="a1"/>
    <w:qFormat/>
    <w:rPr>
      <w:rFonts w:ascii="Arial" w:eastAsia="Times New Roman" w:hAnsi="Arial" w:cs="Arial"/>
      <w:b/>
      <w:bCs/>
      <w:kern w:val="28"/>
      <w:sz w:val="32"/>
      <w:szCs w:val="32"/>
    </w:rPr>
  </w:style>
  <w:style w:type="character" w:customStyle="1" w:styleId="UnresolvedMention2">
    <w:name w:val="Unresolved Mention2"/>
    <w:basedOn w:val="a1"/>
    <w:uiPriority w:val="99"/>
    <w:semiHidden/>
    <w:unhideWhenUsed/>
    <w:qFormat/>
    <w:rPr>
      <w:color w:val="605E5C"/>
      <w:shd w:val="clear" w:color="auto" w:fill="E1DFDD"/>
    </w:rPr>
  </w:style>
  <w:style w:type="paragraph" w:customStyle="1" w:styleId="Revision2">
    <w:name w:val="Revision2"/>
    <w:hidden/>
    <w:uiPriority w:val="99"/>
    <w:semiHidden/>
    <w:qFormat/>
    <w:rPr>
      <w:rFonts w:ascii="Arial" w:eastAsia="Times New Roman" w:hAnsi="Arial"/>
      <w:szCs w:val="24"/>
      <w:lang w:val="en-US" w:eastAsia="en-US"/>
    </w:rPr>
  </w:style>
  <w:style w:type="paragraph" w:customStyle="1" w:styleId="StyleCaptionCentered">
    <w:name w:val="Style Caption + Centered"/>
    <w:basedOn w:val="a9"/>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US" w:eastAsia="en-US"/>
    </w:rPr>
  </w:style>
  <w:style w:type="paragraph" w:customStyle="1" w:styleId="Bibliography2">
    <w:name w:val="Bibliography2"/>
    <w:basedOn w:val="a0"/>
    <w:next w:val="a0"/>
    <w:uiPriority w:val="37"/>
    <w:unhideWhenUsed/>
    <w:qFormat/>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a1"/>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a0"/>
    <w:link w:val="FigureTitleChar"/>
    <w:qFormat/>
    <w:pPr>
      <w:numPr>
        <w:numId w:val="3"/>
      </w:numPr>
      <w:spacing w:after="0"/>
      <w:jc w:val="center"/>
    </w:pPr>
    <w:rPr>
      <w:rFonts w:ascii="Times New Roman" w:eastAsia="MS Mincho" w:hAnsi="Times New Roman"/>
      <w:b/>
      <w:sz w:val="24"/>
      <w:szCs w:val="20"/>
    </w:rPr>
  </w:style>
  <w:style w:type="paragraph" w:customStyle="1" w:styleId="CellBody">
    <w:name w:val="CellBody"/>
    <w:basedOn w:val="a0"/>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a0"/>
    <w:next w:val="a0"/>
    <w:qFormat/>
    <w:pPr>
      <w:numPr>
        <w:numId w:val="4"/>
      </w:numPr>
      <w:spacing w:before="0" w:after="0"/>
    </w:pPr>
  </w:style>
  <w:style w:type="character" w:customStyle="1" w:styleId="affd">
    <w:name w:val="文档结构图 字符"/>
    <w:basedOn w:val="a1"/>
    <w:semiHidden/>
    <w:qFormat/>
    <w:rPr>
      <w:rFonts w:ascii="Tahoma" w:eastAsia="Times New Roman" w:hAnsi="Tahoma"/>
      <w:sz w:val="24"/>
      <w:shd w:val="clear" w:color="auto" w:fill="000080"/>
    </w:rPr>
  </w:style>
  <w:style w:type="table" w:customStyle="1" w:styleId="TableGrid1">
    <w:name w:val="Table Grid1"/>
    <w:basedOn w:val="a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a0"/>
    <w:link w:val="mybodyChar"/>
    <w:qFormat/>
    <w:pPr>
      <w:spacing w:before="0" w:after="0"/>
    </w:pPr>
    <w:rPr>
      <w:rFonts w:ascii="Times New Roman" w:hAnsi="Times New Roman"/>
      <w:sz w:val="24"/>
    </w:rPr>
  </w:style>
  <w:style w:type="character" w:customStyle="1" w:styleId="mybodyChar">
    <w:name w:val="mybody Char"/>
    <w:link w:val="mybody"/>
    <w:qFormat/>
    <w:rPr>
      <w:rFonts w:eastAsia="Times New Roman"/>
      <w:sz w:val="24"/>
      <w:szCs w:val="24"/>
    </w:rPr>
  </w:style>
  <w:style w:type="table" w:customStyle="1" w:styleId="TableGrid2">
    <w:name w:val="Table Grid2"/>
    <w:basedOn w:val="a7"/>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
    <w:name w:val="Grid Table 4 - Accent 41"/>
    <w:basedOn w:val="a7"/>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affe">
    <w:name w:val="Placeholder Text"/>
    <w:basedOn w:val="a1"/>
    <w:uiPriority w:val="99"/>
    <w:semiHidden/>
    <w:qFormat/>
    <w:rPr>
      <w:color w:val="808080"/>
    </w:rPr>
  </w:style>
  <w:style w:type="paragraph" w:customStyle="1" w:styleId="font0">
    <w:name w:val="font0"/>
    <w:basedOn w:val="a0"/>
    <w:qFormat/>
    <w:pPr>
      <w:spacing w:before="100" w:beforeAutospacing="1" w:after="100" w:afterAutospacing="1"/>
    </w:pPr>
    <w:rPr>
      <w:rFonts w:ascii="Calibri" w:hAnsi="Calibri" w:cs="Calibri"/>
      <w:color w:val="000000"/>
      <w:sz w:val="22"/>
      <w:szCs w:val="22"/>
    </w:rPr>
  </w:style>
  <w:style w:type="paragraph" w:customStyle="1" w:styleId="font5">
    <w:name w:val="font5"/>
    <w:basedOn w:val="a0"/>
    <w:qFormat/>
    <w:pPr>
      <w:spacing w:before="100" w:beforeAutospacing="1" w:after="100" w:afterAutospacing="1"/>
    </w:pPr>
    <w:rPr>
      <w:rFonts w:cs="Arial"/>
      <w:color w:val="000000"/>
      <w:sz w:val="28"/>
      <w:szCs w:val="28"/>
    </w:rPr>
  </w:style>
  <w:style w:type="paragraph" w:customStyle="1" w:styleId="font6">
    <w:name w:val="font6"/>
    <w:basedOn w:val="a0"/>
    <w:qFormat/>
    <w:pPr>
      <w:spacing w:before="100" w:beforeAutospacing="1" w:after="100" w:afterAutospacing="1"/>
    </w:pPr>
    <w:rPr>
      <w:rFonts w:ascii="Symbol" w:hAnsi="Symbol"/>
      <w:color w:val="000000"/>
      <w:sz w:val="28"/>
      <w:szCs w:val="28"/>
    </w:rPr>
  </w:style>
  <w:style w:type="paragraph" w:customStyle="1" w:styleId="font7">
    <w:name w:val="font7"/>
    <w:basedOn w:val="a0"/>
    <w:qFormat/>
    <w:pPr>
      <w:spacing w:before="100" w:beforeAutospacing="1" w:after="100" w:afterAutospacing="1"/>
    </w:pPr>
    <w:rPr>
      <w:rFonts w:ascii="Symbol" w:hAnsi="Symbol"/>
      <w:color w:val="000000"/>
      <w:sz w:val="22"/>
      <w:szCs w:val="22"/>
    </w:rPr>
  </w:style>
  <w:style w:type="paragraph" w:customStyle="1" w:styleId="xl65">
    <w:name w:val="xl65"/>
    <w:basedOn w:val="a0"/>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rPr>
  </w:style>
  <w:style w:type="paragraph" w:customStyle="1" w:styleId="xl66">
    <w:name w:val="xl66"/>
    <w:basedOn w:val="a0"/>
    <w:qFormat/>
    <w:pPr>
      <w:spacing w:before="100" w:beforeAutospacing="1" w:after="100" w:afterAutospacing="1"/>
      <w:textAlignment w:val="top"/>
    </w:pPr>
    <w:rPr>
      <w:rFonts w:ascii="Times New Roman" w:hAnsi="Times New Roman"/>
      <w:sz w:val="24"/>
    </w:rPr>
  </w:style>
  <w:style w:type="paragraph" w:customStyle="1" w:styleId="xl67">
    <w:name w:val="xl67"/>
    <w:basedOn w:val="a0"/>
    <w:qFormat/>
    <w:pPr>
      <w:spacing w:before="100" w:beforeAutospacing="1" w:after="100" w:afterAutospacing="1"/>
      <w:jc w:val="center"/>
      <w:textAlignment w:val="top"/>
    </w:pPr>
    <w:rPr>
      <w:rFonts w:ascii="Times New Roman" w:hAnsi="Times New Roman"/>
      <w:sz w:val="24"/>
    </w:rPr>
  </w:style>
  <w:style w:type="paragraph" w:customStyle="1" w:styleId="xl68">
    <w:name w:val="xl68"/>
    <w:basedOn w:val="a0"/>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Times New Roman" w:hAnsi="Times New Roman"/>
      <w:sz w:val="24"/>
    </w:rPr>
  </w:style>
  <w:style w:type="paragraph" w:customStyle="1" w:styleId="xl69">
    <w:name w:val="xl69"/>
    <w:basedOn w:val="a0"/>
    <w:qFormat/>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Times New Roman" w:hAnsi="Times New Roman"/>
      <w:sz w:val="24"/>
    </w:rPr>
  </w:style>
  <w:style w:type="paragraph" w:customStyle="1" w:styleId="xl70">
    <w:name w:val="xl70"/>
    <w:basedOn w:val="a0"/>
    <w:qFormat/>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Times New Roman" w:hAnsi="Times New Roman"/>
      <w:sz w:val="24"/>
    </w:rPr>
  </w:style>
  <w:style w:type="paragraph" w:customStyle="1" w:styleId="xl71">
    <w:name w:val="xl71"/>
    <w:basedOn w:val="a0"/>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24"/>
    </w:rPr>
  </w:style>
  <w:style w:type="paragraph" w:customStyle="1" w:styleId="xl72">
    <w:name w:val="xl72"/>
    <w:basedOn w:val="a0"/>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rPr>
  </w:style>
  <w:style w:type="paragraph" w:customStyle="1" w:styleId="xl73">
    <w:name w:val="xl73"/>
    <w:basedOn w:val="a0"/>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sz w:val="24"/>
    </w:rPr>
  </w:style>
  <w:style w:type="paragraph" w:customStyle="1" w:styleId="xl74">
    <w:name w:val="xl74"/>
    <w:basedOn w:val="a0"/>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rPr>
  </w:style>
  <w:style w:type="paragraph" w:customStyle="1" w:styleId="xl75">
    <w:name w:val="xl75"/>
    <w:basedOn w:val="a0"/>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24"/>
    </w:rPr>
  </w:style>
  <w:style w:type="paragraph" w:customStyle="1" w:styleId="xl76">
    <w:name w:val="xl76"/>
    <w:basedOn w:val="a0"/>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a0"/>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a0"/>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a0"/>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ascii="Times New Roman" w:hAnsi="Times New Roman"/>
      <w:color w:val="000000"/>
      <w:sz w:val="28"/>
      <w:szCs w:val="28"/>
    </w:rPr>
  </w:style>
  <w:style w:type="paragraph" w:customStyle="1" w:styleId="xl80">
    <w:name w:val="xl80"/>
    <w:basedOn w:val="a0"/>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ascii="Times New Roman" w:hAnsi="Times New Roman"/>
      <w:color w:val="000000"/>
      <w:sz w:val="28"/>
      <w:szCs w:val="28"/>
    </w:rPr>
  </w:style>
  <w:style w:type="paragraph" w:customStyle="1" w:styleId="xl81">
    <w:name w:val="xl81"/>
    <w:basedOn w:val="a0"/>
    <w:qFormat/>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a0"/>
    <w:qFormat/>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a0"/>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4">
    <w:name w:val="xl84"/>
    <w:basedOn w:val="a0"/>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5">
    <w:name w:val="xl85"/>
    <w:basedOn w:val="a0"/>
    <w:qFormat/>
    <w:pPr>
      <w:spacing w:before="100" w:beforeAutospacing="1" w:after="100" w:afterAutospacing="1"/>
      <w:jc w:val="center"/>
      <w:textAlignment w:val="top"/>
    </w:pPr>
    <w:rPr>
      <w:rFonts w:ascii="Times New Roman" w:hAnsi="Times New Roman"/>
      <w:b/>
      <w:bCs/>
      <w:sz w:val="24"/>
    </w:rPr>
  </w:style>
  <w:style w:type="paragraph" w:customStyle="1" w:styleId="xl86">
    <w:name w:val="xl86"/>
    <w:basedOn w:val="a0"/>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rFonts w:ascii="Times New Roman" w:hAnsi="Times New Roman"/>
      <w:b/>
      <w:bCs/>
      <w:sz w:val="24"/>
    </w:rPr>
  </w:style>
  <w:style w:type="paragraph" w:customStyle="1" w:styleId="xl87">
    <w:name w:val="xl87"/>
    <w:basedOn w:val="a0"/>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sz w:val="24"/>
    </w:rPr>
  </w:style>
  <w:style w:type="paragraph" w:customStyle="1" w:styleId="xl88">
    <w:name w:val="xl88"/>
    <w:basedOn w:val="a0"/>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sz w:val="24"/>
    </w:rPr>
  </w:style>
  <w:style w:type="paragraph" w:customStyle="1" w:styleId="xl89">
    <w:name w:val="xl89"/>
    <w:basedOn w:val="a0"/>
    <w:qFormat/>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sz w:val="24"/>
    </w:rPr>
  </w:style>
  <w:style w:type="paragraph" w:customStyle="1" w:styleId="xl90">
    <w:name w:val="xl90"/>
    <w:basedOn w:val="a0"/>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rPr>
  </w:style>
  <w:style w:type="paragraph" w:customStyle="1" w:styleId="xl91">
    <w:name w:val="xl91"/>
    <w:basedOn w:val="a0"/>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rPr>
  </w:style>
  <w:style w:type="paragraph" w:customStyle="1" w:styleId="xl92">
    <w:name w:val="xl92"/>
    <w:basedOn w:val="a0"/>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a0"/>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a0"/>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sz w:val="24"/>
    </w:rPr>
  </w:style>
  <w:style w:type="paragraph" w:customStyle="1" w:styleId="xl95">
    <w:name w:val="xl95"/>
    <w:basedOn w:val="a0"/>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sz w:val="24"/>
    </w:rPr>
  </w:style>
  <w:style w:type="paragraph" w:customStyle="1" w:styleId="xl96">
    <w:name w:val="xl96"/>
    <w:basedOn w:val="a0"/>
    <w:qFormat/>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b/>
      <w:bCs/>
      <w:sz w:val="24"/>
    </w:rPr>
  </w:style>
  <w:style w:type="paragraph" w:customStyle="1" w:styleId="xl97">
    <w:name w:val="xl97"/>
    <w:basedOn w:val="a0"/>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hAnsi="Times New Roman"/>
      <w:sz w:val="24"/>
    </w:rPr>
  </w:style>
  <w:style w:type="paragraph" w:customStyle="1" w:styleId="xl98">
    <w:name w:val="xl98"/>
    <w:basedOn w:val="a0"/>
    <w:qFormat/>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sz w:val="24"/>
    </w:rPr>
  </w:style>
  <w:style w:type="paragraph" w:customStyle="1" w:styleId="xl99">
    <w:name w:val="xl99"/>
    <w:basedOn w:val="a0"/>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sz w:val="24"/>
    </w:rPr>
  </w:style>
  <w:style w:type="paragraph" w:customStyle="1" w:styleId="xl100">
    <w:name w:val="xl100"/>
    <w:basedOn w:val="a0"/>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sz w:val="24"/>
    </w:rPr>
  </w:style>
  <w:style w:type="paragraph" w:customStyle="1" w:styleId="xl101">
    <w:name w:val="xl101"/>
    <w:basedOn w:val="a0"/>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rPr>
  </w:style>
  <w:style w:type="paragraph" w:customStyle="1" w:styleId="xl102">
    <w:name w:val="xl102"/>
    <w:basedOn w:val="a0"/>
    <w:qFormat/>
    <w:pPr>
      <w:spacing w:before="100" w:beforeAutospacing="1" w:after="100" w:afterAutospacing="1"/>
      <w:textAlignment w:val="top"/>
    </w:pPr>
    <w:rPr>
      <w:rFonts w:ascii="Times New Roman" w:hAnsi="Times New Roman"/>
      <w:sz w:val="24"/>
    </w:rPr>
  </w:style>
  <w:style w:type="paragraph" w:styleId="afff">
    <w:name w:val="No Spacing"/>
    <w:link w:val="1d"/>
    <w:uiPriority w:val="1"/>
    <w:qFormat/>
    <w:pPr>
      <w:spacing w:before="240"/>
    </w:pPr>
    <w:rPr>
      <w:rFonts w:asciiTheme="minorHAnsi" w:eastAsiaTheme="minorEastAsia" w:hAnsiTheme="minorHAnsi" w:cstheme="minorBidi"/>
      <w:sz w:val="22"/>
      <w:szCs w:val="22"/>
      <w:lang w:val="en-US" w:eastAsia="en-US"/>
    </w:rPr>
  </w:style>
  <w:style w:type="character" w:customStyle="1" w:styleId="afff0">
    <w:name w:val="无间隔 字符"/>
    <w:basedOn w:val="a1"/>
    <w:uiPriority w:val="1"/>
    <w:qFormat/>
    <w:rPr>
      <w:rFonts w:asciiTheme="minorHAnsi" w:eastAsiaTheme="minorEastAsia" w:hAnsiTheme="minorHAnsi" w:cstheme="minorBidi"/>
      <w:sz w:val="22"/>
      <w:szCs w:val="22"/>
    </w:rPr>
  </w:style>
  <w:style w:type="paragraph" w:customStyle="1" w:styleId="Reference">
    <w:name w:val="Reference"/>
    <w:basedOn w:val="aff5"/>
    <w:link w:val="ReferenceChar"/>
    <w:qFormat/>
    <w:pPr>
      <w:numPr>
        <w:numId w:val="5"/>
      </w:numPr>
      <w:ind w:left="792"/>
    </w:pPr>
  </w:style>
  <w:style w:type="character" w:customStyle="1" w:styleId="ReferenceChar">
    <w:name w:val="Reference Char"/>
    <w:basedOn w:val="aff6"/>
    <w:link w:val="Reference"/>
    <w:qFormat/>
    <w:rPr>
      <w:rFonts w:ascii="Arial" w:eastAsia="Times New Roman" w:hAnsi="Arial"/>
      <w:szCs w:val="24"/>
    </w:rPr>
  </w:style>
  <w:style w:type="character" w:customStyle="1" w:styleId="aff6">
    <w:name w:val="列出段落 字符"/>
    <w:basedOn w:val="a1"/>
    <w:link w:val="aff5"/>
    <w:uiPriority w:val="34"/>
    <w:qFormat/>
    <w:rPr>
      <w:rFonts w:ascii="Arial" w:eastAsia="Times New Roman" w:hAnsi="Arial"/>
      <w:szCs w:val="24"/>
    </w:rPr>
  </w:style>
  <w:style w:type="table" w:customStyle="1" w:styleId="GridTable5Dark-Accent51">
    <w:name w:val="Grid Table 5 Dark - Accent 51"/>
    <w:basedOn w:val="a7"/>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11">
    <w:name w:val="Grid Table 5 Dark - Accent 11"/>
    <w:basedOn w:val="a7"/>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qFormat/>
    <w:pPr>
      <w:suppressAutoHyphens/>
      <w:autoSpaceDN w:val="0"/>
      <w:textAlignment w:val="baseline"/>
    </w:pPr>
    <w:rPr>
      <w:rFonts w:ascii="Liberation Serif" w:eastAsia="Noto Sans CJK SC Regular" w:hAnsi="Liberation Serif" w:cs="FreeSans"/>
      <w:kern w:val="3"/>
      <w:sz w:val="24"/>
      <w:szCs w:val="24"/>
      <w:lang w:val="en-US" w:eastAsia="zh-CN" w:bidi="hi-IN"/>
    </w:rPr>
  </w:style>
  <w:style w:type="table" w:customStyle="1" w:styleId="GridTable7Colorful-Accent61">
    <w:name w:val="Grid Table 7 Colorful - Accent 61"/>
    <w:basedOn w:val="a7"/>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ListTable7Colorful1">
    <w:name w:val="List Table 7 Colorful1"/>
    <w:basedOn w:val="a7"/>
    <w:uiPriority w:val="52"/>
    <w:qFormat/>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a7"/>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31">
    <w:name w:val="Plain Table 31"/>
    <w:basedOn w:val="a7"/>
    <w:uiPriority w:val="43"/>
    <w:qFormat/>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3-Accent61">
    <w:name w:val="Grid Table 3 - Accent 61"/>
    <w:basedOn w:val="a7"/>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Accent31">
    <w:name w:val="Grid Table 4 - Accent 31"/>
    <w:basedOn w:val="a7"/>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3-Accent41">
    <w:name w:val="Grid Table 3 - Accent 41"/>
    <w:basedOn w:val="a7"/>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1Light1">
    <w:name w:val="Grid Table 1 Light1"/>
    <w:basedOn w:val="a7"/>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5Dark-Accent31">
    <w:name w:val="Grid Table 5 Dark - Accent 31"/>
    <w:basedOn w:val="a7"/>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1Light-Accent11">
    <w:name w:val="Grid Table 1 Light - Accent 11"/>
    <w:basedOn w:val="a7"/>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ListTable7Colorful-Accent11">
    <w:name w:val="List Table 7 Colorful - Accent 11"/>
    <w:basedOn w:val="a7"/>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a7"/>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标题 1 字符1"/>
    <w:basedOn w:val="a1"/>
    <w:link w:val="1"/>
    <w:qFormat/>
    <w:rPr>
      <w:rFonts w:ascii="Arial" w:eastAsia="Times New Roman" w:hAnsi="Arial" w:cs="Arial"/>
      <w:b/>
      <w:bCs/>
      <w:kern w:val="32"/>
      <w:sz w:val="32"/>
      <w:szCs w:val="32"/>
    </w:rPr>
  </w:style>
  <w:style w:type="character" w:customStyle="1" w:styleId="21">
    <w:name w:val="标题 2 字符1"/>
    <w:basedOn w:val="a1"/>
    <w:link w:val="2"/>
    <w:qFormat/>
    <w:rsid w:val="00330B0F"/>
    <w:rPr>
      <w:rFonts w:ascii="Arial" w:eastAsia="Times New Roman" w:hAnsi="Arial" w:cs="Arial"/>
      <w:b/>
      <w:iCs/>
      <w:kern w:val="32"/>
      <w:sz w:val="28"/>
      <w:szCs w:val="32"/>
      <w:lang w:val="en-US" w:eastAsia="en-US"/>
    </w:rPr>
  </w:style>
  <w:style w:type="character" w:customStyle="1" w:styleId="31">
    <w:name w:val="标题 3 字符1"/>
    <w:basedOn w:val="a1"/>
    <w:link w:val="3"/>
    <w:qFormat/>
    <w:rPr>
      <w:rFonts w:ascii="Arial" w:eastAsia="Times New Roman" w:hAnsi="Arial" w:cs="Arial"/>
      <w:b/>
      <w:bCs/>
      <w:iCs/>
      <w:kern w:val="32"/>
      <w:sz w:val="24"/>
      <w:szCs w:val="28"/>
    </w:rPr>
  </w:style>
  <w:style w:type="character" w:customStyle="1" w:styleId="41">
    <w:name w:val="标题 4 字符1"/>
    <w:basedOn w:val="a1"/>
    <w:link w:val="4"/>
    <w:qFormat/>
    <w:rPr>
      <w:rFonts w:ascii="Arial" w:eastAsia="Times New Roman" w:hAnsi="Arial" w:cs="Arial"/>
      <w:b/>
      <w:iCs/>
      <w:kern w:val="32"/>
      <w:sz w:val="24"/>
      <w:szCs w:val="28"/>
    </w:rPr>
  </w:style>
  <w:style w:type="character" w:customStyle="1" w:styleId="51">
    <w:name w:val="标题 5 字符1"/>
    <w:basedOn w:val="a1"/>
    <w:link w:val="5"/>
    <w:qFormat/>
    <w:rPr>
      <w:rFonts w:ascii="Arial" w:eastAsia="Times New Roman" w:hAnsi="Arial" w:cs="Arial"/>
      <w:b/>
      <w:bCs/>
      <w:kern w:val="32"/>
      <w:sz w:val="24"/>
      <w:szCs w:val="24"/>
    </w:rPr>
  </w:style>
  <w:style w:type="character" w:customStyle="1" w:styleId="61">
    <w:name w:val="标题 6 字符1"/>
    <w:basedOn w:val="a1"/>
    <w:link w:val="6"/>
    <w:qFormat/>
    <w:rPr>
      <w:rFonts w:ascii="Arial" w:eastAsia="Times New Roman" w:hAnsi="Arial" w:cs="Arial"/>
      <w:kern w:val="32"/>
      <w:sz w:val="24"/>
      <w:szCs w:val="24"/>
    </w:rPr>
  </w:style>
  <w:style w:type="character" w:customStyle="1" w:styleId="71">
    <w:name w:val="标题 7 字符1"/>
    <w:basedOn w:val="a1"/>
    <w:link w:val="7"/>
    <w:uiPriority w:val="9"/>
    <w:qFormat/>
    <w:rPr>
      <w:rFonts w:eastAsia="Times New Roman"/>
      <w:szCs w:val="24"/>
    </w:rPr>
  </w:style>
  <w:style w:type="character" w:customStyle="1" w:styleId="81">
    <w:name w:val="标题 8 字符1"/>
    <w:basedOn w:val="a1"/>
    <w:link w:val="8"/>
    <w:uiPriority w:val="9"/>
    <w:qFormat/>
    <w:rPr>
      <w:rFonts w:eastAsia="Times New Roman"/>
      <w:i/>
      <w:iCs/>
      <w:szCs w:val="24"/>
    </w:rPr>
  </w:style>
  <w:style w:type="character" w:customStyle="1" w:styleId="91">
    <w:name w:val="标题 9 字符1"/>
    <w:basedOn w:val="a1"/>
    <w:link w:val="9"/>
    <w:uiPriority w:val="9"/>
    <w:qFormat/>
    <w:rPr>
      <w:rFonts w:ascii="Arial" w:eastAsia="Times New Roman" w:hAnsi="Arial" w:cs="Arial"/>
      <w:sz w:val="22"/>
      <w:szCs w:val="22"/>
    </w:rPr>
  </w:style>
  <w:style w:type="character" w:customStyle="1" w:styleId="1a">
    <w:name w:val="标题 字符1"/>
    <w:basedOn w:val="a1"/>
    <w:link w:val="af6"/>
    <w:qFormat/>
    <w:rPr>
      <w:rFonts w:ascii="Arial" w:eastAsia="Times New Roman" w:hAnsi="Arial" w:cs="Arial"/>
      <w:b/>
      <w:bCs/>
      <w:kern w:val="28"/>
      <w:sz w:val="32"/>
      <w:szCs w:val="32"/>
    </w:rPr>
  </w:style>
  <w:style w:type="character" w:customStyle="1" w:styleId="17">
    <w:name w:val="页眉 字符1"/>
    <w:basedOn w:val="a1"/>
    <w:link w:val="af1"/>
    <w:qFormat/>
    <w:rPr>
      <w:rFonts w:ascii="Arial" w:eastAsia="Times New Roman" w:hAnsi="Arial"/>
      <w:szCs w:val="24"/>
    </w:rPr>
  </w:style>
  <w:style w:type="character" w:customStyle="1" w:styleId="16">
    <w:name w:val="页脚 字符1"/>
    <w:basedOn w:val="a1"/>
    <w:link w:val="af0"/>
    <w:uiPriority w:val="99"/>
    <w:qFormat/>
    <w:rPr>
      <w:rFonts w:ascii="Arial" w:eastAsia="Times New Roman" w:hAnsi="Arial"/>
      <w:szCs w:val="24"/>
    </w:rPr>
  </w:style>
  <w:style w:type="character" w:customStyle="1" w:styleId="15">
    <w:name w:val="批注框文本 字符1"/>
    <w:basedOn w:val="a1"/>
    <w:link w:val="af"/>
    <w:qFormat/>
    <w:rPr>
      <w:rFonts w:ascii="Tahoma" w:eastAsia="Times New Roman" w:hAnsi="Tahoma" w:cs="Tahoma"/>
      <w:sz w:val="16"/>
      <w:szCs w:val="16"/>
    </w:rPr>
  </w:style>
  <w:style w:type="character" w:customStyle="1" w:styleId="12">
    <w:name w:val="批注文字 字符1"/>
    <w:basedOn w:val="a1"/>
    <w:link w:val="ac"/>
    <w:qFormat/>
    <w:rPr>
      <w:rFonts w:ascii="Arial" w:eastAsia="Times New Roman" w:hAnsi="Arial"/>
    </w:rPr>
  </w:style>
  <w:style w:type="character" w:customStyle="1" w:styleId="1b">
    <w:name w:val="批注主题 字符1"/>
    <w:basedOn w:val="12"/>
    <w:link w:val="af7"/>
    <w:qFormat/>
    <w:rPr>
      <w:rFonts w:ascii="Arial" w:eastAsia="Times New Roman" w:hAnsi="Arial"/>
      <w:b/>
      <w:bCs/>
    </w:rPr>
  </w:style>
  <w:style w:type="character" w:customStyle="1" w:styleId="13">
    <w:name w:val="正文文本 字符1"/>
    <w:basedOn w:val="a1"/>
    <w:link w:val="ad"/>
    <w:qFormat/>
    <w:rPr>
      <w:rFonts w:eastAsia="PMingLiU"/>
      <w:spacing w:val="-5"/>
    </w:rPr>
  </w:style>
  <w:style w:type="character" w:customStyle="1" w:styleId="19">
    <w:name w:val="脚注文本 字符1"/>
    <w:basedOn w:val="a1"/>
    <w:link w:val="af3"/>
    <w:semiHidden/>
    <w:qFormat/>
    <w:rPr>
      <w:rFonts w:eastAsia="Times New Roman"/>
    </w:rPr>
  </w:style>
  <w:style w:type="character" w:customStyle="1" w:styleId="10">
    <w:name w:val="文档结构图 字符1"/>
    <w:basedOn w:val="a1"/>
    <w:link w:val="ab"/>
    <w:semiHidden/>
    <w:qFormat/>
    <w:rPr>
      <w:rFonts w:ascii="Tahoma" w:eastAsia="Times New Roman" w:hAnsi="Tahoma"/>
      <w:shd w:val="clear" w:color="auto" w:fill="000080"/>
    </w:rPr>
  </w:style>
  <w:style w:type="character" w:customStyle="1" w:styleId="14">
    <w:name w:val="尾注文本 字符1"/>
    <w:basedOn w:val="a1"/>
    <w:link w:val="ae"/>
    <w:qFormat/>
    <w:rPr>
      <w:rFonts w:ascii="Arial" w:eastAsia="Times New Roman" w:hAnsi="Arial"/>
    </w:rPr>
  </w:style>
  <w:style w:type="character" w:customStyle="1" w:styleId="1d">
    <w:name w:val="无间隔 字符1"/>
    <w:basedOn w:val="a1"/>
    <w:link w:val="afff"/>
    <w:uiPriority w:val="1"/>
    <w:qFormat/>
    <w:rPr>
      <w:rFonts w:asciiTheme="minorHAnsi" w:eastAsiaTheme="minorEastAsia" w:hAnsiTheme="minorHAnsi" w:cstheme="minorBidi"/>
      <w:sz w:val="22"/>
      <w:szCs w:val="22"/>
    </w:rPr>
  </w:style>
  <w:style w:type="table" w:customStyle="1" w:styleId="PlainTable11">
    <w:name w:val="Plain Table 11"/>
    <w:basedOn w:val="a7"/>
    <w:uiPriority w:val="41"/>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a0"/>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a7"/>
    <w:uiPriority w:val="39"/>
    <w:qFormat/>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qFormat/>
    <w:pPr>
      <w:spacing w:before="100" w:beforeAutospacing="1" w:after="100" w:afterAutospacing="1"/>
    </w:pPr>
    <w:rPr>
      <w:rFonts w:ascii="Times New Roman" w:hAnsi="Times New Roman"/>
      <w:sz w:val="24"/>
    </w:rPr>
  </w:style>
  <w:style w:type="paragraph" w:customStyle="1" w:styleId="xl103">
    <w:name w:val="xl103"/>
    <w:basedOn w:val="a0"/>
    <w:qFormat/>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a0"/>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a0"/>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a0"/>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a0"/>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a0"/>
    <w:qFormat/>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a0"/>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a0"/>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a0"/>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a0"/>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a0"/>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a7"/>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1"/>
    <w:next w:val="a0"/>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a0"/>
    <w:qFormat/>
    <w:pPr>
      <w:spacing w:before="100" w:beforeAutospacing="1" w:after="100" w:afterAutospacing="1"/>
    </w:pPr>
    <w:rPr>
      <w:rFonts w:eastAsia="Batang"/>
      <w:lang w:val="de-DE" w:eastAsia="de-DE"/>
    </w:rPr>
  </w:style>
  <w:style w:type="paragraph" w:customStyle="1" w:styleId="Titolo2">
    <w:name w:val="Titolo2"/>
    <w:basedOn w:val="a0"/>
    <w:qFormat/>
    <w:pPr>
      <w:spacing w:after="0"/>
    </w:pPr>
    <w:rPr>
      <w:rFonts w:eastAsia="Batang" w:cs="Arial"/>
      <w:b/>
      <w:lang w:val="en-GB" w:eastAsia="ko-KR"/>
    </w:rPr>
  </w:style>
  <w:style w:type="paragraph" w:customStyle="1" w:styleId="a2">
    <w:name w:val="a2"/>
    <w:basedOn w:val="2"/>
    <w:next w:val="a0"/>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3"/>
    <w:next w:val="a0"/>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4"/>
    <w:next w:val="a0"/>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5"/>
    <w:next w:val="a0"/>
    <w:qFormat/>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6"/>
    <w:next w:val="a0"/>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1"/>
    <w:next w:val="a0"/>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a1"/>
    <w:qFormat/>
  </w:style>
  <w:style w:type="character" w:customStyle="1" w:styleId="Style1">
    <w:name w:val="Style1"/>
    <w:basedOn w:val="a1"/>
    <w:uiPriority w:val="1"/>
    <w:qFormat/>
    <w:locked/>
    <w:rPr>
      <w:rFonts w:asciiTheme="minorHAnsi" w:hAnsiTheme="minorHAnsi"/>
      <w:color w:val="000000" w:themeColor="text1"/>
      <w:sz w:val="24"/>
    </w:rPr>
  </w:style>
  <w:style w:type="character" w:customStyle="1" w:styleId="Style2">
    <w:name w:val="Style2"/>
    <w:basedOn w:val="a1"/>
    <w:uiPriority w:val="1"/>
    <w:qFormat/>
    <w:locked/>
    <w:rPr>
      <w:rFonts w:asciiTheme="minorHAnsi" w:hAnsiTheme="minorHAnsi"/>
      <w:color w:val="000000" w:themeColor="text1"/>
      <w:sz w:val="24"/>
      <w:vertAlign w:val="baseline"/>
    </w:rPr>
  </w:style>
  <w:style w:type="character" w:customStyle="1" w:styleId="Style3">
    <w:name w:val="Style3"/>
    <w:basedOn w:val="a1"/>
    <w:uiPriority w:val="1"/>
    <w:qFormat/>
    <w:locked/>
    <w:rPr>
      <w:vertAlign w:val="baseline"/>
    </w:rPr>
  </w:style>
  <w:style w:type="paragraph" w:customStyle="1" w:styleId="NormalSingle">
    <w:name w:val="Normal Single"/>
    <w:basedOn w:val="a0"/>
    <w:qFormat/>
    <w:locked/>
  </w:style>
  <w:style w:type="character" w:customStyle="1" w:styleId="Style4">
    <w:name w:val="Style4"/>
    <w:basedOn w:val="a1"/>
    <w:uiPriority w:val="1"/>
    <w:qFormat/>
    <w:locked/>
    <w:rPr>
      <w:color w:val="000000" w:themeColor="text1"/>
    </w:rPr>
  </w:style>
  <w:style w:type="character" w:customStyle="1" w:styleId="BookTitle1">
    <w:name w:val="Book Title1"/>
    <w:basedOn w:val="a1"/>
    <w:uiPriority w:val="33"/>
    <w:qFormat/>
    <w:rPr>
      <w:b/>
      <w:bCs/>
      <w:smallCaps/>
      <w:spacing w:val="5"/>
    </w:rPr>
  </w:style>
  <w:style w:type="paragraph" w:customStyle="1" w:styleId="TOCHeading2">
    <w:name w:val="TOC Heading2"/>
    <w:basedOn w:val="a0"/>
    <w:next w:val="a0"/>
    <w:uiPriority w:val="39"/>
    <w:unhideWhenUsed/>
    <w:qFormat/>
    <w:pPr>
      <w:spacing w:line="276" w:lineRule="auto"/>
    </w:pPr>
  </w:style>
  <w:style w:type="paragraph" w:customStyle="1" w:styleId="MajorHeading">
    <w:name w:val="Major Heading"/>
    <w:basedOn w:val="a0"/>
    <w:next w:val="1"/>
    <w:qFormat/>
    <w:locked/>
    <w:pPr>
      <w:spacing w:after="720"/>
      <w:jc w:val="center"/>
      <w:outlineLvl w:val="0"/>
    </w:pPr>
    <w:rPr>
      <w:b/>
      <w:caps/>
      <w:sz w:val="28"/>
    </w:rPr>
  </w:style>
  <w:style w:type="paragraph" w:customStyle="1" w:styleId="Subheadings">
    <w:name w:val="Subheadings"/>
    <w:basedOn w:val="1"/>
    <w:semiHidden/>
    <w:qFormat/>
    <w:locked/>
    <w:rPr>
      <w:b w:val="0"/>
      <w:u w:val="single"/>
    </w:rPr>
  </w:style>
  <w:style w:type="character" w:customStyle="1" w:styleId="Style5">
    <w:name w:val="Style5"/>
    <w:basedOn w:val="a1"/>
    <w:uiPriority w:val="1"/>
    <w:qFormat/>
    <w:locked/>
    <w:rPr>
      <w:rFonts w:ascii="Times New Roman" w:hAnsi="Times New Roman"/>
    </w:rPr>
  </w:style>
  <w:style w:type="character" w:customStyle="1" w:styleId="Style6">
    <w:name w:val="Style6"/>
    <w:basedOn w:val="a1"/>
    <w:uiPriority w:val="1"/>
    <w:qFormat/>
    <w:locked/>
    <w:rPr>
      <w:rFonts w:ascii="Times New Roman" w:hAnsi="Times New Roman"/>
    </w:rPr>
  </w:style>
  <w:style w:type="character" w:customStyle="1" w:styleId="Style7">
    <w:name w:val="Style7"/>
    <w:basedOn w:val="a1"/>
    <w:uiPriority w:val="1"/>
    <w:qFormat/>
    <w:locked/>
    <w:rPr>
      <w:rFonts w:ascii="Times New Roman" w:hAnsi="Times New Roman"/>
    </w:rPr>
  </w:style>
  <w:style w:type="character" w:customStyle="1" w:styleId="Style8">
    <w:name w:val="Style8"/>
    <w:basedOn w:val="a1"/>
    <w:uiPriority w:val="1"/>
    <w:qFormat/>
    <w:locked/>
    <w:rPr>
      <w:rFonts w:ascii="Times New Roman" w:hAnsi="Times New Roman"/>
      <w:color w:val="000000" w:themeColor="text1"/>
    </w:rPr>
  </w:style>
  <w:style w:type="character" w:customStyle="1" w:styleId="Style9">
    <w:name w:val="Style9"/>
    <w:basedOn w:val="a1"/>
    <w:uiPriority w:val="1"/>
    <w:qFormat/>
    <w:locked/>
    <w:rPr>
      <w:rFonts w:ascii="Times New Roman" w:hAnsi="Times New Roman"/>
      <w:color w:val="000000" w:themeColor="text1"/>
    </w:rPr>
  </w:style>
  <w:style w:type="character" w:customStyle="1" w:styleId="Style10">
    <w:name w:val="Style10"/>
    <w:basedOn w:val="a1"/>
    <w:uiPriority w:val="1"/>
    <w:qFormat/>
    <w:locked/>
    <w:rPr>
      <w:rFonts w:ascii="Times New Roman" w:hAnsi="Times New Roman"/>
      <w:color w:val="000000" w:themeColor="text1"/>
    </w:rPr>
  </w:style>
  <w:style w:type="character" w:customStyle="1" w:styleId="Style11">
    <w:name w:val="Style11"/>
    <w:basedOn w:val="a1"/>
    <w:uiPriority w:val="1"/>
    <w:qFormat/>
    <w:locked/>
    <w:rPr>
      <w:rFonts w:ascii="Times New Roman" w:hAnsi="Times New Roman"/>
      <w:color w:val="000000" w:themeColor="text1"/>
    </w:rPr>
  </w:style>
  <w:style w:type="character" w:customStyle="1" w:styleId="Style12">
    <w:name w:val="Style12"/>
    <w:basedOn w:val="a1"/>
    <w:uiPriority w:val="1"/>
    <w:qFormat/>
    <w:locked/>
    <w:rPr>
      <w:rFonts w:ascii="Times New Roman" w:hAnsi="Times New Roman"/>
      <w:color w:val="000000" w:themeColor="text1"/>
    </w:rPr>
  </w:style>
  <w:style w:type="character" w:customStyle="1" w:styleId="Style13">
    <w:name w:val="Style13"/>
    <w:basedOn w:val="a1"/>
    <w:uiPriority w:val="1"/>
    <w:qFormat/>
    <w:locked/>
    <w:rPr>
      <w:rFonts w:ascii="Times New Roman" w:hAnsi="Times New Roman"/>
      <w:color w:val="000000" w:themeColor="text1"/>
    </w:rPr>
  </w:style>
  <w:style w:type="character" w:customStyle="1" w:styleId="Style14">
    <w:name w:val="Style14"/>
    <w:basedOn w:val="a1"/>
    <w:uiPriority w:val="1"/>
    <w:qFormat/>
    <w:locked/>
    <w:rPr>
      <w:rFonts w:ascii="Times New Roman" w:hAnsi="Times New Roman"/>
      <w:color w:val="000000" w:themeColor="text1"/>
    </w:rPr>
  </w:style>
  <w:style w:type="character" w:customStyle="1" w:styleId="Style15">
    <w:name w:val="Style15"/>
    <w:basedOn w:val="a1"/>
    <w:uiPriority w:val="1"/>
    <w:qFormat/>
    <w:locked/>
    <w:rPr>
      <w:rFonts w:ascii="Times New Roman" w:hAnsi="Times New Roman"/>
      <w:color w:val="000000" w:themeColor="text1"/>
    </w:rPr>
  </w:style>
  <w:style w:type="character" w:customStyle="1" w:styleId="Style16">
    <w:name w:val="Style16"/>
    <w:basedOn w:val="a1"/>
    <w:uiPriority w:val="1"/>
    <w:qFormat/>
    <w:locked/>
    <w:rPr>
      <w:rFonts w:ascii="Times New Roman" w:hAnsi="Times New Roman"/>
      <w:color w:val="000000" w:themeColor="text1"/>
    </w:rPr>
  </w:style>
  <w:style w:type="character" w:customStyle="1" w:styleId="Style17">
    <w:name w:val="Style17"/>
    <w:basedOn w:val="a1"/>
    <w:uiPriority w:val="1"/>
    <w:qFormat/>
    <w:locked/>
    <w:rPr>
      <w:rFonts w:ascii="Times New Roman" w:hAnsi="Times New Roman"/>
      <w:caps/>
      <w:color w:val="000000" w:themeColor="text1"/>
      <w:vertAlign w:val="baseline"/>
    </w:rPr>
  </w:style>
  <w:style w:type="character" w:customStyle="1" w:styleId="Style18">
    <w:name w:val="Style18"/>
    <w:basedOn w:val="a1"/>
    <w:uiPriority w:val="1"/>
    <w:qFormat/>
    <w:locked/>
    <w:rPr>
      <w:rFonts w:ascii="Arial" w:hAnsi="Arial"/>
      <w:color w:val="000000" w:themeColor="text1"/>
    </w:rPr>
  </w:style>
  <w:style w:type="character" w:customStyle="1" w:styleId="Style19">
    <w:name w:val="Style19"/>
    <w:basedOn w:val="a1"/>
    <w:uiPriority w:val="1"/>
    <w:qFormat/>
    <w:locked/>
    <w:rPr>
      <w:rFonts w:ascii="Arial" w:hAnsi="Arial"/>
      <w:color w:val="000000" w:themeColor="text1"/>
    </w:rPr>
  </w:style>
  <w:style w:type="character" w:customStyle="1" w:styleId="Style20">
    <w:name w:val="Style20"/>
    <w:basedOn w:val="a1"/>
    <w:uiPriority w:val="1"/>
    <w:qFormat/>
    <w:locked/>
    <w:rPr>
      <w:rFonts w:ascii="Arial" w:hAnsi="Arial"/>
      <w:color w:val="000000" w:themeColor="text1"/>
    </w:rPr>
  </w:style>
  <w:style w:type="character" w:customStyle="1" w:styleId="Style21">
    <w:name w:val="Style21"/>
    <w:basedOn w:val="a1"/>
    <w:uiPriority w:val="1"/>
    <w:qFormat/>
    <w:locked/>
    <w:rPr>
      <w:rFonts w:ascii="Arial" w:hAnsi="Arial"/>
      <w:color w:val="000000" w:themeColor="text1"/>
    </w:rPr>
  </w:style>
  <w:style w:type="character" w:customStyle="1" w:styleId="Style22">
    <w:name w:val="Style22"/>
    <w:basedOn w:val="a1"/>
    <w:uiPriority w:val="1"/>
    <w:qFormat/>
    <w:locked/>
    <w:rPr>
      <w:rFonts w:ascii="Arial" w:hAnsi="Arial"/>
      <w:color w:val="000000" w:themeColor="text1"/>
    </w:rPr>
  </w:style>
  <w:style w:type="character" w:customStyle="1" w:styleId="Style23">
    <w:name w:val="Style23"/>
    <w:basedOn w:val="a1"/>
    <w:uiPriority w:val="1"/>
    <w:qFormat/>
    <w:locked/>
    <w:rPr>
      <w:rFonts w:ascii="Arial" w:hAnsi="Arial"/>
      <w:color w:val="000000" w:themeColor="text1"/>
    </w:rPr>
  </w:style>
  <w:style w:type="character" w:customStyle="1" w:styleId="Style24">
    <w:name w:val="Style24"/>
    <w:basedOn w:val="a1"/>
    <w:uiPriority w:val="1"/>
    <w:qFormat/>
    <w:locked/>
    <w:rPr>
      <w:rFonts w:ascii="Arial" w:hAnsi="Arial"/>
      <w:color w:val="000000" w:themeColor="text1"/>
    </w:rPr>
  </w:style>
  <w:style w:type="character" w:customStyle="1" w:styleId="Style25">
    <w:name w:val="Style25"/>
    <w:basedOn w:val="a1"/>
    <w:uiPriority w:val="1"/>
    <w:qFormat/>
    <w:locked/>
    <w:rPr>
      <w:rFonts w:ascii="Arial" w:hAnsi="Arial"/>
      <w:color w:val="000000" w:themeColor="text1"/>
    </w:rPr>
  </w:style>
  <w:style w:type="character" w:customStyle="1" w:styleId="Style26">
    <w:name w:val="Style26"/>
    <w:basedOn w:val="a1"/>
    <w:uiPriority w:val="1"/>
    <w:qFormat/>
    <w:locked/>
    <w:rPr>
      <w:rFonts w:ascii="Arial" w:hAnsi="Arial"/>
      <w:color w:val="000000" w:themeColor="text1"/>
    </w:rPr>
  </w:style>
  <w:style w:type="character" w:customStyle="1" w:styleId="Style27">
    <w:name w:val="Style27"/>
    <w:basedOn w:val="a1"/>
    <w:uiPriority w:val="1"/>
    <w:qFormat/>
    <w:locked/>
    <w:rPr>
      <w:rFonts w:ascii="Arial" w:hAnsi="Arial"/>
      <w:color w:val="000000" w:themeColor="text1"/>
    </w:rPr>
  </w:style>
  <w:style w:type="character" w:customStyle="1" w:styleId="Style28">
    <w:name w:val="Style28"/>
    <w:basedOn w:val="a1"/>
    <w:uiPriority w:val="1"/>
    <w:qFormat/>
    <w:locked/>
    <w:rPr>
      <w:rFonts w:ascii="Arial" w:hAnsi="Arial"/>
      <w:color w:val="000000" w:themeColor="text1"/>
    </w:rPr>
  </w:style>
  <w:style w:type="character" w:customStyle="1" w:styleId="Style29">
    <w:name w:val="Style29"/>
    <w:basedOn w:val="a1"/>
    <w:uiPriority w:val="1"/>
    <w:qFormat/>
    <w:locked/>
    <w:rPr>
      <w:rFonts w:ascii="Arial" w:hAnsi="Arial"/>
      <w:color w:val="000000" w:themeColor="text1"/>
    </w:rPr>
  </w:style>
  <w:style w:type="character" w:customStyle="1" w:styleId="Style30">
    <w:name w:val="Style30"/>
    <w:basedOn w:val="a1"/>
    <w:uiPriority w:val="1"/>
    <w:qFormat/>
    <w:locked/>
    <w:rPr>
      <w:rFonts w:ascii="Arial" w:hAnsi="Arial"/>
      <w:color w:val="000000" w:themeColor="text1"/>
    </w:rPr>
  </w:style>
  <w:style w:type="character" w:customStyle="1" w:styleId="Style31">
    <w:name w:val="Style31"/>
    <w:basedOn w:val="a1"/>
    <w:uiPriority w:val="1"/>
    <w:qFormat/>
    <w:locked/>
    <w:rPr>
      <w:rFonts w:ascii="Arial" w:hAnsi="Arial"/>
    </w:rPr>
  </w:style>
  <w:style w:type="character" w:customStyle="1" w:styleId="Style32">
    <w:name w:val="Style32"/>
    <w:basedOn w:val="a1"/>
    <w:uiPriority w:val="1"/>
    <w:qFormat/>
    <w:locked/>
    <w:rPr>
      <w:rFonts w:ascii="Arial" w:hAnsi="Arial"/>
      <w:color w:val="000000" w:themeColor="text1"/>
    </w:rPr>
  </w:style>
  <w:style w:type="character" w:customStyle="1" w:styleId="Style33">
    <w:name w:val="Style33"/>
    <w:basedOn w:val="a1"/>
    <w:uiPriority w:val="1"/>
    <w:qFormat/>
    <w:locked/>
    <w:rPr>
      <w:rFonts w:ascii="Arial" w:hAnsi="Arial"/>
      <w:color w:val="000000" w:themeColor="text1"/>
    </w:rPr>
  </w:style>
  <w:style w:type="character" w:customStyle="1" w:styleId="Style34">
    <w:name w:val="Style34"/>
    <w:basedOn w:val="a1"/>
    <w:uiPriority w:val="1"/>
    <w:qFormat/>
    <w:locked/>
    <w:rPr>
      <w:rFonts w:ascii="Arial" w:hAnsi="Arial"/>
      <w:color w:val="000000" w:themeColor="text1"/>
    </w:rPr>
  </w:style>
  <w:style w:type="character" w:customStyle="1" w:styleId="Style35">
    <w:name w:val="Style35"/>
    <w:basedOn w:val="a1"/>
    <w:uiPriority w:val="1"/>
    <w:qFormat/>
    <w:locked/>
    <w:rPr>
      <w:rFonts w:ascii="Times New Roman" w:hAnsi="Times New Roman"/>
      <w:sz w:val="24"/>
    </w:rPr>
  </w:style>
  <w:style w:type="character" w:customStyle="1" w:styleId="Style36">
    <w:name w:val="Style36"/>
    <w:basedOn w:val="a1"/>
    <w:uiPriority w:val="1"/>
    <w:qFormat/>
    <w:locked/>
    <w:rPr>
      <w:rFonts w:ascii="Times New Roman" w:hAnsi="Times New Roman"/>
      <w:sz w:val="24"/>
    </w:rPr>
  </w:style>
  <w:style w:type="character" w:customStyle="1" w:styleId="Style37">
    <w:name w:val="Style37"/>
    <w:basedOn w:val="a1"/>
    <w:uiPriority w:val="1"/>
    <w:qFormat/>
    <w:locked/>
    <w:rPr>
      <w:rFonts w:ascii="Times New Roman" w:hAnsi="Times New Roman"/>
      <w:sz w:val="24"/>
    </w:rPr>
  </w:style>
  <w:style w:type="character" w:customStyle="1" w:styleId="Style38">
    <w:name w:val="Style38"/>
    <w:basedOn w:val="a1"/>
    <w:uiPriority w:val="1"/>
    <w:qFormat/>
    <w:locked/>
    <w:rPr>
      <w:rFonts w:ascii="Times New Roman" w:hAnsi="Times New Roman"/>
      <w:sz w:val="24"/>
    </w:rPr>
  </w:style>
  <w:style w:type="character" w:customStyle="1" w:styleId="Style39">
    <w:name w:val="Style39"/>
    <w:basedOn w:val="a1"/>
    <w:uiPriority w:val="1"/>
    <w:qFormat/>
    <w:locked/>
    <w:rPr>
      <w:rFonts w:ascii="Times New Roman" w:hAnsi="Times New Roman"/>
      <w:sz w:val="24"/>
    </w:rPr>
  </w:style>
  <w:style w:type="character" w:customStyle="1" w:styleId="Style40">
    <w:name w:val="Style40"/>
    <w:basedOn w:val="a1"/>
    <w:uiPriority w:val="1"/>
    <w:qFormat/>
    <w:locked/>
    <w:rPr>
      <w:rFonts w:ascii="Times New Roman" w:hAnsi="Times New Roman"/>
      <w:sz w:val="24"/>
    </w:rPr>
  </w:style>
  <w:style w:type="character" w:customStyle="1" w:styleId="Style41">
    <w:name w:val="Style41"/>
    <w:basedOn w:val="a1"/>
    <w:uiPriority w:val="1"/>
    <w:qFormat/>
    <w:locked/>
    <w:rPr>
      <w:rFonts w:ascii="Times New Roman" w:hAnsi="Times New Roman"/>
      <w:sz w:val="24"/>
    </w:rPr>
  </w:style>
  <w:style w:type="character" w:customStyle="1" w:styleId="Style42">
    <w:name w:val="Style42"/>
    <w:basedOn w:val="a1"/>
    <w:uiPriority w:val="1"/>
    <w:qFormat/>
    <w:locked/>
    <w:rPr>
      <w:rFonts w:ascii="Times New Roman" w:hAnsi="Times New Roman"/>
      <w:sz w:val="24"/>
    </w:rPr>
  </w:style>
  <w:style w:type="character" w:customStyle="1" w:styleId="Style43">
    <w:name w:val="Style43"/>
    <w:basedOn w:val="a1"/>
    <w:uiPriority w:val="1"/>
    <w:qFormat/>
    <w:locked/>
    <w:rPr>
      <w:rFonts w:ascii="Times New Roman" w:hAnsi="Times New Roman"/>
      <w:sz w:val="24"/>
    </w:rPr>
  </w:style>
  <w:style w:type="character" w:customStyle="1" w:styleId="Style44">
    <w:name w:val="Style44"/>
    <w:basedOn w:val="a1"/>
    <w:uiPriority w:val="1"/>
    <w:qFormat/>
    <w:locked/>
    <w:rPr>
      <w:rFonts w:ascii="Times New Roman" w:hAnsi="Times New Roman"/>
      <w:sz w:val="24"/>
    </w:rPr>
  </w:style>
  <w:style w:type="paragraph" w:customStyle="1" w:styleId="PurdueMajorHeading">
    <w:name w:val="Purdue Major Heading"/>
    <w:basedOn w:val="1"/>
    <w:next w:val="a0"/>
    <w:link w:val="PurdueMajorHeadingChar"/>
    <w:qFormat/>
    <w:locked/>
    <w:pPr>
      <w:keepNext w:val="0"/>
      <w:keepLines w:val="0"/>
      <w:numPr>
        <w:numId w:val="0"/>
      </w:numPr>
    </w:pPr>
    <w:rPr>
      <w:rFonts w:eastAsiaTheme="minorHAnsi" w:cstheme="minorBidi"/>
      <w:b w:val="0"/>
      <w:bCs w:val="0"/>
      <w:szCs w:val="22"/>
    </w:rPr>
  </w:style>
  <w:style w:type="character" w:customStyle="1" w:styleId="PurdueMajorHeadingChar">
    <w:name w:val="Purdue Major Heading Char"/>
    <w:basedOn w:val="a1"/>
    <w:link w:val="PurdueMajorHeading"/>
    <w:qFormat/>
    <w:rPr>
      <w:rFonts w:ascii="Arial" w:eastAsiaTheme="minorHAnsi" w:hAnsi="Arial" w:cstheme="minorBidi"/>
      <w:kern w:val="32"/>
      <w:sz w:val="32"/>
      <w:szCs w:val="22"/>
    </w:rPr>
  </w:style>
  <w:style w:type="paragraph" w:customStyle="1" w:styleId="PurdueHeading3">
    <w:name w:val="Purdue Heading 3"/>
    <w:basedOn w:val="3"/>
    <w:link w:val="PurdueHeading3Char"/>
    <w:qFormat/>
    <w:locked/>
    <w:rPr>
      <w:bCs w:val="0"/>
    </w:rPr>
  </w:style>
  <w:style w:type="character" w:customStyle="1" w:styleId="PurdueHeading3Char">
    <w:name w:val="Purdue Heading 3 Char"/>
    <w:basedOn w:val="31"/>
    <w:link w:val="PurdueHeading3"/>
    <w:qFormat/>
    <w:rPr>
      <w:rFonts w:ascii="Arial" w:eastAsia="Times New Roman" w:hAnsi="Arial" w:cs="Arial"/>
      <w:b/>
      <w:bCs w:val="0"/>
      <w:iCs/>
      <w:kern w:val="32"/>
      <w:sz w:val="24"/>
      <w:szCs w:val="28"/>
    </w:rPr>
  </w:style>
  <w:style w:type="paragraph" w:customStyle="1" w:styleId="PurdueHeading2">
    <w:name w:val="Purdue Heading 2"/>
    <w:basedOn w:val="2"/>
    <w:next w:val="a0"/>
    <w:link w:val="PurdueHeading2Char"/>
    <w:qFormat/>
    <w:locked/>
    <w:pPr>
      <w:numPr>
        <w:ilvl w:val="0"/>
        <w:numId w:val="0"/>
      </w:numPr>
      <w:tabs>
        <w:tab w:val="left" w:pos="1440"/>
      </w:tabs>
      <w:ind w:left="1440" w:hanging="360"/>
    </w:pPr>
  </w:style>
  <w:style w:type="character" w:customStyle="1" w:styleId="PurdueHeading2Char">
    <w:name w:val="Purdue Heading 2 Char"/>
    <w:basedOn w:val="a1"/>
    <w:link w:val="PurdueHeading2"/>
    <w:qFormat/>
    <w:rPr>
      <w:rFonts w:ascii="Arial" w:eastAsia="Times New Roman" w:hAnsi="Arial" w:cs="Arial"/>
      <w:b/>
      <w:iCs/>
      <w:kern w:val="32"/>
      <w:sz w:val="28"/>
      <w:szCs w:val="32"/>
    </w:rPr>
  </w:style>
  <w:style w:type="paragraph" w:customStyle="1" w:styleId="PurdueBiblio">
    <w:name w:val="Purdue Biblio"/>
    <w:basedOn w:val="a0"/>
    <w:qFormat/>
    <w:locked/>
    <w:pPr>
      <w:spacing w:line="480" w:lineRule="auto"/>
      <w:ind w:left="720" w:hanging="720"/>
      <w:jc w:val="center"/>
    </w:pPr>
    <w:rPr>
      <w:b/>
    </w:rPr>
  </w:style>
  <w:style w:type="paragraph" w:customStyle="1" w:styleId="PurdueHeading4">
    <w:name w:val="Purdue Heading 4"/>
    <w:basedOn w:val="a0"/>
    <w:qFormat/>
    <w:locked/>
    <w:pPr>
      <w:keepNext/>
      <w:keepLines/>
      <w:spacing w:before="240" w:after="240"/>
      <w:contextualSpacing/>
      <w:outlineLvl w:val="3"/>
    </w:pPr>
    <w:rPr>
      <w:rFonts w:eastAsiaTheme="majorEastAsia" w:cstheme="majorBidi"/>
      <w:b/>
      <w:bCs/>
      <w:i/>
      <w:szCs w:val="26"/>
    </w:rPr>
  </w:style>
  <w:style w:type="paragraph" w:customStyle="1" w:styleId="PUBiblioText">
    <w:name w:val="PU Biblio Text"/>
    <w:basedOn w:val="a0"/>
    <w:qFormat/>
    <w:locked/>
    <w:pPr>
      <w:ind w:left="720" w:hanging="720"/>
      <w:contextualSpacing/>
    </w:pPr>
    <w:rPr>
      <w:rFonts w:eastAsiaTheme="minorHAnsi"/>
    </w:rPr>
  </w:style>
  <w:style w:type="character" w:customStyle="1" w:styleId="Style45">
    <w:name w:val="Style45"/>
    <w:basedOn w:val="a1"/>
    <w:uiPriority w:val="1"/>
    <w:qFormat/>
    <w:locked/>
    <w:rPr>
      <w:color w:val="4F81BD" w:themeColor="accent1"/>
    </w:rPr>
  </w:style>
  <w:style w:type="paragraph" w:customStyle="1" w:styleId="BlockQuote">
    <w:name w:val="Block Quote"/>
    <w:basedOn w:val="a0"/>
    <w:link w:val="BlockQuoteChar"/>
    <w:qFormat/>
    <w:pPr>
      <w:spacing w:after="240"/>
      <w:ind w:left="720" w:right="720"/>
    </w:pPr>
  </w:style>
  <w:style w:type="character" w:customStyle="1" w:styleId="BlockQuoteChar">
    <w:name w:val="Block Quote Char"/>
    <w:basedOn w:val="a1"/>
    <w:link w:val="BlockQuote"/>
    <w:qFormat/>
    <w:rPr>
      <w:rFonts w:ascii="Arial" w:eastAsia="Times New Roman" w:hAnsi="Arial"/>
      <w:szCs w:val="24"/>
    </w:rPr>
  </w:style>
  <w:style w:type="character" w:customStyle="1" w:styleId="MTEquationSection">
    <w:name w:val="MTEquationSection"/>
    <w:basedOn w:val="a1"/>
    <w:qFormat/>
    <w:rPr>
      <w:b/>
      <w:bCs/>
      <w:vanish/>
      <w:color w:val="FF0000"/>
      <w:sz w:val="52"/>
      <w:szCs w:val="72"/>
    </w:rPr>
  </w:style>
  <w:style w:type="paragraph" w:customStyle="1" w:styleId="MTDisplayEquation">
    <w:name w:val="MTDisplayEquation"/>
    <w:basedOn w:val="a0"/>
    <w:next w:val="a0"/>
    <w:link w:val="MTDisplayEquationChar"/>
    <w:qFormat/>
    <w:pPr>
      <w:tabs>
        <w:tab w:val="center" w:pos="4860"/>
        <w:tab w:val="right" w:pos="9360"/>
      </w:tabs>
      <w:ind w:left="360"/>
    </w:pPr>
  </w:style>
  <w:style w:type="character" w:customStyle="1" w:styleId="MTDisplayEquationChar">
    <w:name w:val="MTDisplayEquation Char"/>
    <w:basedOn w:val="a1"/>
    <w:link w:val="MTDisplayEquation"/>
    <w:qFormat/>
    <w:rPr>
      <w:rFonts w:ascii="Arial" w:eastAsia="Times New Roman" w:hAnsi="Arial"/>
      <w:szCs w:val="24"/>
    </w:rPr>
  </w:style>
  <w:style w:type="paragraph" w:customStyle="1" w:styleId="Text">
    <w:name w:val="Text"/>
    <w:basedOn w:val="a0"/>
    <w:qFormat/>
    <w:pPr>
      <w:spacing w:line="252" w:lineRule="auto"/>
      <w:ind w:firstLine="202"/>
      <w:jc w:val="both"/>
    </w:pPr>
    <w:rPr>
      <w:rFonts w:ascii="Times New Roman" w:eastAsiaTheme="minorEastAsia" w:hAnsi="Times New Roman"/>
      <w:szCs w:val="20"/>
    </w:rPr>
  </w:style>
  <w:style w:type="paragraph" w:customStyle="1" w:styleId="Revision3">
    <w:name w:val="Revision3"/>
    <w:hidden/>
    <w:uiPriority w:val="99"/>
    <w:semiHidden/>
    <w:qFormat/>
    <w:rPr>
      <w:rFonts w:ascii="Arial" w:eastAsia="Times New Roman" w:hAnsi="Arial"/>
      <w:szCs w:val="24"/>
      <w:lang w:val="en-US" w:eastAsia="en-US"/>
    </w:rPr>
  </w:style>
  <w:style w:type="paragraph" w:customStyle="1" w:styleId="Bibliography3">
    <w:name w:val="Bibliography3"/>
    <w:basedOn w:val="a0"/>
    <w:next w:val="a0"/>
    <w:uiPriority w:val="37"/>
    <w:unhideWhenUsed/>
    <w:qFormat/>
  </w:style>
  <w:style w:type="paragraph" w:customStyle="1" w:styleId="1e">
    <w:name w:val="书目1"/>
    <w:basedOn w:val="a0"/>
    <w:next w:val="a0"/>
    <w:uiPriority w:val="37"/>
    <w:unhideWhenUsed/>
    <w:qFormat/>
  </w:style>
  <w:style w:type="paragraph" w:customStyle="1" w:styleId="1f">
    <w:name w:val="修订1"/>
    <w:hidden/>
    <w:uiPriority w:val="99"/>
    <w:semiHidden/>
    <w:qFormat/>
    <w:rPr>
      <w:rFonts w:ascii="Arial" w:eastAsia="Times New Roman" w:hAnsi="Arial"/>
      <w:szCs w:val="24"/>
      <w:lang w:val="en-US" w:eastAsia="en-US"/>
    </w:rPr>
  </w:style>
  <w:style w:type="paragraph" w:customStyle="1" w:styleId="26">
    <w:name w:val="书目2"/>
    <w:basedOn w:val="a0"/>
    <w:next w:val="a0"/>
    <w:uiPriority w:val="37"/>
    <w:unhideWhenUsed/>
    <w:qFormat/>
  </w:style>
  <w:style w:type="character" w:customStyle="1" w:styleId="UnresolvedMention3">
    <w:name w:val="Unresolved Mention3"/>
    <w:basedOn w:val="a1"/>
    <w:uiPriority w:val="99"/>
    <w:semiHidden/>
    <w:unhideWhenUsed/>
    <w:qFormat/>
    <w:rPr>
      <w:color w:val="605E5C"/>
      <w:shd w:val="clear" w:color="auto" w:fill="E1DFDD"/>
    </w:rPr>
  </w:style>
  <w:style w:type="paragraph" w:customStyle="1" w:styleId="Revision4">
    <w:name w:val="Revision4"/>
    <w:hidden/>
    <w:uiPriority w:val="99"/>
    <w:semiHidden/>
    <w:qFormat/>
    <w:rPr>
      <w:rFonts w:ascii="Arial" w:eastAsia="Times New Roman" w:hAnsi="Arial"/>
      <w:szCs w:val="24"/>
      <w:lang w:val="en-US" w:eastAsia="en-US"/>
    </w:rPr>
  </w:style>
  <w:style w:type="paragraph" w:customStyle="1" w:styleId="Revision5">
    <w:name w:val="Revision5"/>
    <w:hidden/>
    <w:uiPriority w:val="99"/>
    <w:semiHidden/>
    <w:qFormat/>
    <w:rPr>
      <w:rFonts w:ascii="Arial" w:eastAsia="Times New Roman" w:hAnsi="Arial"/>
      <w:szCs w:val="24"/>
      <w:lang w:val="en-US" w:eastAsia="en-US"/>
    </w:rPr>
  </w:style>
  <w:style w:type="paragraph" w:customStyle="1" w:styleId="Revision6">
    <w:name w:val="Revision6"/>
    <w:hidden/>
    <w:uiPriority w:val="99"/>
    <w:semiHidden/>
    <w:qFormat/>
    <w:rPr>
      <w:rFonts w:ascii="Arial" w:eastAsia="Times New Roman" w:hAnsi="Arial"/>
      <w:szCs w:val="24"/>
      <w:lang w:val="en-US" w:eastAsia="en-US"/>
    </w:rPr>
  </w:style>
  <w:style w:type="paragraph" w:customStyle="1" w:styleId="Bibliography4">
    <w:name w:val="Bibliography4"/>
    <w:basedOn w:val="a0"/>
    <w:next w:val="a0"/>
    <w:uiPriority w:val="37"/>
    <w:unhideWhenUsed/>
    <w:qFormat/>
  </w:style>
  <w:style w:type="paragraph" w:styleId="afff1">
    <w:name w:val="Bibliography"/>
    <w:basedOn w:val="a0"/>
    <w:next w:val="a0"/>
    <w:uiPriority w:val="37"/>
    <w:unhideWhenUsed/>
    <w:rsid w:val="00283A6F"/>
  </w:style>
  <w:style w:type="paragraph" w:customStyle="1" w:styleId="Style105ptCenteredBefore0ptAfter0pt">
    <w:name w:val="Style 10.5 pt Centered Before:  0 pt After:  0 pt"/>
    <w:basedOn w:val="a0"/>
    <w:rsid w:val="009D21A4"/>
    <w:pPr>
      <w:spacing w:before="0" w:after="0"/>
      <w:jc w:val="center"/>
    </w:pPr>
    <w:rPr>
      <w:szCs w:val="20"/>
    </w:rPr>
  </w:style>
  <w:style w:type="paragraph" w:styleId="afff2">
    <w:name w:val="Revision"/>
    <w:hidden/>
    <w:uiPriority w:val="99"/>
    <w:semiHidden/>
    <w:rsid w:val="003B7BD1"/>
    <w:rPr>
      <w:rFonts w:ascii="Arial" w:eastAsia="Times New Roman"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58453">
      <w:bodyDiv w:val="1"/>
      <w:marLeft w:val="0"/>
      <w:marRight w:val="0"/>
      <w:marTop w:val="0"/>
      <w:marBottom w:val="0"/>
      <w:divBdr>
        <w:top w:val="none" w:sz="0" w:space="0" w:color="auto"/>
        <w:left w:val="none" w:sz="0" w:space="0" w:color="auto"/>
        <w:bottom w:val="none" w:sz="0" w:space="0" w:color="auto"/>
        <w:right w:val="none" w:sz="0" w:space="0" w:color="auto"/>
      </w:divBdr>
    </w:div>
    <w:div w:id="444157027">
      <w:bodyDiv w:val="1"/>
      <w:marLeft w:val="0"/>
      <w:marRight w:val="0"/>
      <w:marTop w:val="0"/>
      <w:marBottom w:val="0"/>
      <w:divBdr>
        <w:top w:val="none" w:sz="0" w:space="0" w:color="auto"/>
        <w:left w:val="none" w:sz="0" w:space="0" w:color="auto"/>
        <w:bottom w:val="none" w:sz="0" w:space="0" w:color="auto"/>
        <w:right w:val="none" w:sz="0" w:space="0" w:color="auto"/>
      </w:divBdr>
    </w:div>
    <w:div w:id="466778283">
      <w:bodyDiv w:val="1"/>
      <w:marLeft w:val="0"/>
      <w:marRight w:val="0"/>
      <w:marTop w:val="0"/>
      <w:marBottom w:val="0"/>
      <w:divBdr>
        <w:top w:val="none" w:sz="0" w:space="0" w:color="auto"/>
        <w:left w:val="none" w:sz="0" w:space="0" w:color="auto"/>
        <w:bottom w:val="none" w:sz="0" w:space="0" w:color="auto"/>
        <w:right w:val="none" w:sz="0" w:space="0" w:color="auto"/>
      </w:divBdr>
    </w:div>
    <w:div w:id="17372388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publication/PUB100397.html" TargetMode="External"/><Relationship Id="rId18" Type="http://schemas.openxmlformats.org/officeDocument/2006/relationships/hyperlink" Target="http://isotc.iso.org/livelink/livelink?func=ll&amp;objId=4230455&amp;objAction=browse&amp;sort=subtype" TargetMode="External"/><Relationship Id="rId26" Type="http://schemas.openxmlformats.org/officeDocument/2006/relationships/hyperlink" Target="mailto:christopher.hollmann@ericsson.com" TargetMode="External"/><Relationship Id="rId39" Type="http://schemas.openxmlformats.org/officeDocument/2006/relationships/hyperlink" Target="https://github.com/facebookresearch/detectron2/releases/tag/v0.2.1" TargetMode="External"/><Relationship Id="rId21" Type="http://schemas.openxmlformats.org/officeDocument/2006/relationships/hyperlink" Target="ftp://mpeg.org," TargetMode="External"/><Relationship Id="rId34" Type="http://schemas.openxmlformats.org/officeDocument/2006/relationships/hyperlink" Target="https://creativecommons.org/licenses/by/2.0/"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iso.org/publication/PUB100382.html" TargetMode="External"/><Relationship Id="rId20" Type="http://schemas.openxmlformats.org/officeDocument/2006/relationships/hyperlink" Target="https://vcgit.hhi.fraunhofer.de/jvet/VVCSoftware_VTM" TargetMode="External"/><Relationship Id="rId29" Type="http://schemas.openxmlformats.org/officeDocument/2006/relationships/hyperlink" Target="mailto:mpeg-req@lists.aau.at"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so.org/get-involved.html" TargetMode="External"/><Relationship Id="rId24" Type="http://schemas.openxmlformats.org/officeDocument/2006/relationships/hyperlink" Target="mailto:zhangy666@chinatelecom.cn" TargetMode="External"/><Relationship Id="rId32" Type="http://schemas.openxmlformats.org/officeDocument/2006/relationships/hyperlink" Target="https://storage.googleapis.com/openimages/web/index.html" TargetMode="External"/><Relationship Id="rId37" Type="http://schemas.openxmlformats.org/officeDocument/2006/relationships/hyperlink" Target="https://github.com/facebookresearch/detectron2/releases/tag/v0.4" TargetMode="External"/><Relationship Id="rId40" Type="http://schemas.openxmlformats.org/officeDocument/2006/relationships/hyperlink" Target="https://tensorflow-object-detection-api-tutorial.readthedocs.io/en/latest/install.html" TargetMode="External"/><Relationship Id="rId5" Type="http://schemas.openxmlformats.org/officeDocument/2006/relationships/settings" Target="settings.xml"/><Relationship Id="rId15" Type="http://schemas.openxmlformats.org/officeDocument/2006/relationships/hyperlink" Target="https://www.iso.org/privacy-and-copyright.html" TargetMode="External"/><Relationship Id="rId23" Type="http://schemas.openxmlformats.org/officeDocument/2006/relationships/hyperlink" Target="mailto:chris.rosewarne@canon.com.au" TargetMode="External"/><Relationship Id="rId28" Type="http://schemas.openxmlformats.org/officeDocument/2006/relationships/hyperlink" Target="https://lists.aau.at/mailman/listinfo/mpeg-vcm" TargetMode="External"/><Relationship Id="rId36" Type="http://schemas.openxmlformats.org/officeDocument/2006/relationships/hyperlink" Target="mailto:mAP@[0.5:0.05:0.95" TargetMode="External"/><Relationship Id="rId10" Type="http://schemas.openxmlformats.org/officeDocument/2006/relationships/hyperlink" Target="https://sd.iso.org/documents/ui/" TargetMode="External"/><Relationship Id="rId19" Type="http://schemas.openxmlformats.org/officeDocument/2006/relationships/hyperlink" Target="https://ffmpeg.org/releases/" TargetMode="External"/><Relationship Id="rId31" Type="http://schemas.openxmlformats.org/officeDocument/2006/relationships/hyperlink" Target="https://multimedia.tencent.com/resources/tvd"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iso.org/declaration-for-participants-in-iso-activities.html" TargetMode="External"/><Relationship Id="rId22" Type="http://schemas.openxmlformats.org/officeDocument/2006/relationships/hyperlink" Target="mailto:igor.curcio@nokia.com" TargetMode="External"/><Relationship Id="rId27" Type="http://schemas.openxmlformats.org/officeDocument/2006/relationships/hyperlink" Target="mailto:mpeg-vcm@lists.aau.at" TargetMode="External"/><Relationship Id="rId30" Type="http://schemas.openxmlformats.org/officeDocument/2006/relationships/hyperlink" Target="https://lists.aau.at/mailman/listinfo/mpeg-req" TargetMode="External"/><Relationship Id="rId35" Type="http://schemas.openxmlformats.org/officeDocument/2006/relationships/hyperlink" Target="mailto:mAP@0.5" TargetMode="External"/><Relationship Id="rId43" Type="http://schemas.microsoft.com/office/2011/relationships/people" Target="peop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iso.org/resources.html" TargetMode="External"/><Relationship Id="rId17" Type="http://schemas.openxmlformats.org/officeDocument/2006/relationships/hyperlink" Target="http://www.itu.int/ITU-T/dbase/patent/patent-policy.html" TargetMode="External"/><Relationship Id="rId25" Type="http://schemas.openxmlformats.org/officeDocument/2006/relationships/hyperlink" Target="mailto:shanl@tencent.com" TargetMode="External"/><Relationship Id="rId33" Type="http://schemas.openxmlformats.org/officeDocument/2006/relationships/hyperlink" Target="https://creativecommons.org/licenses/by/4.0/" TargetMode="External"/><Relationship Id="rId38" Type="http://schemas.openxmlformats.org/officeDocument/2006/relationships/hyperlink" Target="https://tensorflow-object-detection-api-tutorial.readthedocs.io/en/latest/insta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fie\Documents\Custom%20Office%20Templates\MS%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4</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5</b:RefOrder>
  </b:Source>
  <b:Source>
    <b:Tag>w19201</b:Tag>
    <b:SourceType>Report</b:SourceType>
    <b:Guid>{4E6F6EBC-167C-45DE-85E2-FF80A5AFD6B3}</b:Guid>
    <b:Title>N00190 Use cases and draft requirements for Video Coding for Machines</b:Title>
    <b:City>Online</b:City>
    <b:RefOrder>1</b:RefOrder>
  </b:Source>
  <b:Source>
    <b:Tag>Tow</b:Tag>
    <b:SourceType>Report</b:SourceType>
    <b:Guid>{34D49673-C3B5-410B-9145-659B9148E389}</b:Guid>
    <b:Title>Towards-Real-Time-MOT, https://github.com/Zhongdao/Towards-Realtime-MOT</b:Title>
    <b:Publisher>Online</b:Publisher>
    <b:RefOrder>3</b:RefOrder>
  </b:Source>
  <b:Source>
    <b:Tag>Det</b:Tag>
    <b:SourceType>Report</b:SourceType>
    <b:Guid>{ED5B3419-77D2-4719-8A19-789D43983CD8}</b:Guid>
    <b:Title>Detectron2, https://github.com/facebookresearch/detectron2</b:Title>
    <b:Publisher>Facebook AI Research</b:Publisher>
    <b:RefOrder>2</b:RefOrder>
  </b:Source>
  <b:Source>
    <b:Tag>Ber08</b:Tag>
    <b:SourceType>Report</b:SourceType>
    <b:Guid>{F1F12C91-CE61-4EF5-A21B-04FEA15CDF66}</b:Guid>
    <b:Title>Multiple Object Tracking Performance Metrics and Evaluation in a Smart Room Environment</b:Title>
    <b:Year>May 2008</b:Year>
    <b:Publisher>Sixth IEEE International Workshop on Visual Surveillance in Conjunction with ECCV</b:Publisher>
    <b:Author>
      <b:Author>
        <b:NameList>
          <b:Person>
            <b:Last>Bernardin</b:Last>
            <b:First>K.</b:First>
          </b:Person>
          <b:Person>
            <b:Last>Elbs</b:Last>
            <b:First>A.</b:First>
          </b:Person>
          <b:Person>
            <b:Last>Stiefelhagen</b:Last>
            <b:First>A.</b:First>
          </b:Person>
        </b:NameList>
      </b:Author>
    </b:Author>
    <b:RefOrder>6</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B0EA5E-D10C-4060-B09E-579E7F2D2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 Word Template</Template>
  <TotalTime>156</TotalTime>
  <Pages>1</Pages>
  <Words>5901</Words>
  <Characters>33639</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39462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HP</cp:lastModifiedBy>
  <cp:revision>35</cp:revision>
  <cp:lastPrinted>2021-07-15T08:41:00Z</cp:lastPrinted>
  <dcterms:created xsi:type="dcterms:W3CDTF">2022-07-22T07:27:00Z</dcterms:created>
  <dcterms:modified xsi:type="dcterms:W3CDTF">2022-08-03T13:09:00Z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ADD27E89D0294CEDBBC087D8D1EE94D9</vt:lpwstr>
  </property>
</Properties>
</file>