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0"/>
      </w:tblGrid>
      <w:tr w:rsidR="00BF75BD" w:rsidRPr="00BF75BD" w14:paraId="519AABD6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75D6EEF9" w14:textId="772846FB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32"/>
                <w:szCs w:val="36"/>
              </w:rPr>
            </w:pP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t>INTERNATIONAL ORGANIZATION FOR STANDARDIZATION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ISO/IEC JTC 1/SC 29/WG 5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MPEG JOINT VIDEO CODING TEAM WITH ITU-T SG 16</w:t>
            </w:r>
          </w:p>
        </w:tc>
      </w:tr>
      <w:tr w:rsidR="00BF75BD" w:rsidRPr="00BF75BD" w14:paraId="7BA71793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35BF0171" w14:textId="64C6F10D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ISO/IEC JTC 1 / SC 29 / WG 5 N </w:t>
            </w:r>
            <w:r w:rsidR="002F4400">
              <w:rPr>
                <w:rFonts w:eastAsia="Times New Roman" w:cs="Times New Roman"/>
                <w:b/>
                <w:bCs/>
                <w:sz w:val="24"/>
                <w:szCs w:val="27"/>
              </w:rPr>
              <w:t>14</w:t>
            </w:r>
            <w:r w:rsidR="005E77F1">
              <w:rPr>
                <w:rFonts w:eastAsia="Times New Roman" w:cs="Times New Roman"/>
                <w:b/>
                <w:bCs/>
                <w:sz w:val="24"/>
                <w:szCs w:val="27"/>
              </w:rPr>
              <w:t>7</w:t>
            </w:r>
          </w:p>
        </w:tc>
      </w:tr>
      <w:tr w:rsidR="00BF75BD" w:rsidRPr="00BF75BD" w14:paraId="459D9FD9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54406633" w14:textId="7A286AD5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>Online</w:t>
            </w:r>
            <w:r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, </w:t>
            </w:r>
            <w:r w:rsidR="00276690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13</w:t>
            </w:r>
            <w:r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–</w:t>
            </w:r>
            <w:r w:rsidR="00994033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  <w:r w:rsidR="00276690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  <w:r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 w:rsidR="00276690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July</w:t>
            </w:r>
            <w:r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202</w:t>
            </w:r>
            <w:r w:rsidR="00994033" w:rsidRPr="002F4400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</w:p>
        </w:tc>
      </w:tr>
      <w:tr w:rsidR="00BF75BD" w:rsidRPr="00BF75BD" w14:paraId="6BD9A7E9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tbl>
            <w:tblPr>
              <w:tblW w:w="979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  <w:gridCol w:w="7632"/>
            </w:tblGrid>
            <w:tr w:rsidR="00BF75BD" w:rsidRPr="00BF75BD" w14:paraId="502B4595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887562" w14:textId="77777777" w:rsidR="00BF75BD" w:rsidRPr="00BF75BD" w:rsidRDefault="00BF75BD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hideMark/>
                </w:tcPr>
                <w:p w14:paraId="510BE3B4" w14:textId="0FAFD143" w:rsidR="00BF75BD" w:rsidRPr="00BF75BD" w:rsidRDefault="002F4400" w:rsidP="002F4400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F4400">
                    <w:rPr>
                      <w:rFonts w:eastAsia="Times New Roman" w:cs="Times New Roman"/>
                      <w:b/>
                      <w:bCs/>
                    </w:rPr>
                    <w:t xml:space="preserve">Text of ISO/IEC </w:t>
                  </w:r>
                  <w:r w:rsidR="005E77F1">
                    <w:rPr>
                      <w:rFonts w:eastAsia="Times New Roman" w:cs="Times New Roman"/>
                      <w:b/>
                      <w:bCs/>
                    </w:rPr>
                    <w:t xml:space="preserve">CD </w:t>
                  </w:r>
                  <w:r w:rsidRPr="002F4400">
                    <w:rPr>
                      <w:rFonts w:eastAsia="Times New Roman" w:cs="Times New Roman"/>
                      <w:b/>
                      <w:bCs/>
                    </w:rPr>
                    <w:t>230</w:t>
                  </w:r>
                  <w:r w:rsidR="005E77F1">
                    <w:rPr>
                      <w:rFonts w:eastAsia="Times New Roman" w:cs="Times New Roman"/>
                      <w:b/>
                      <w:bCs/>
                    </w:rPr>
                    <w:t>91</w:t>
                  </w:r>
                  <w:r w:rsidR="00606C98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5E77F1">
                    <w:rPr>
                      <w:rFonts w:eastAsia="Times New Roman" w:cs="Times New Roman"/>
                      <w:b/>
                      <w:bCs/>
                    </w:rPr>
                    <w:t>2</w:t>
                  </w:r>
                  <w:r w:rsidRPr="002F4400">
                    <w:rPr>
                      <w:rFonts w:eastAsia="Times New Roman" w:cs="Times New Roman"/>
                      <w:b/>
                      <w:bCs/>
                    </w:rPr>
                    <w:t>:202x (</w:t>
                  </w:r>
                  <w:r w:rsidR="005E77F1">
                    <w:rPr>
                      <w:rFonts w:eastAsia="Times New Roman" w:cs="Times New Roman"/>
                      <w:b/>
                      <w:bCs/>
                    </w:rPr>
                    <w:t>3r</w:t>
                  </w:r>
                  <w:r w:rsidRPr="002F4400">
                    <w:rPr>
                      <w:rFonts w:eastAsia="Times New Roman" w:cs="Times New Roman"/>
                      <w:b/>
                      <w:bCs/>
                    </w:rPr>
                    <w:t xml:space="preserve">d Ed.) </w:t>
                  </w:r>
                  <w:r w:rsidR="00606C98" w:rsidRPr="00DB61DE">
                    <w:rPr>
                      <w:rFonts w:eastAsia="Times New Roman" w:cs="Times New Roman"/>
                      <w:b/>
                      <w:bCs/>
                      <w:lang w:val="en-CA"/>
                    </w:rPr>
                    <w:t xml:space="preserve">Information technology — </w:t>
                  </w:r>
                  <w:r w:rsidR="005E77F1" w:rsidRPr="005E77F1">
                    <w:rPr>
                      <w:rFonts w:eastAsia="Times New Roman" w:cs="Times New Roman"/>
                      <w:b/>
                      <w:bCs/>
                      <w:lang w:val="en-CA"/>
                    </w:rPr>
                    <w:t>Coding-independent code points</w:t>
                  </w:r>
                  <w:r w:rsidR="00606C98" w:rsidRPr="00DB61DE">
                    <w:rPr>
                      <w:rFonts w:eastAsia="Times New Roman" w:cs="Times New Roman"/>
                      <w:b/>
                      <w:bCs/>
                      <w:lang w:val="en-CA"/>
                    </w:rPr>
                    <w:t xml:space="preserve"> — Part </w:t>
                  </w:r>
                  <w:r w:rsidR="005E77F1">
                    <w:rPr>
                      <w:rFonts w:eastAsia="Times New Roman" w:cs="Times New Roman"/>
                      <w:b/>
                      <w:bCs/>
                      <w:lang w:val="en-CA"/>
                    </w:rPr>
                    <w:t>2</w:t>
                  </w:r>
                  <w:r w:rsidR="00606C98" w:rsidRPr="00DB61DE">
                    <w:rPr>
                      <w:rFonts w:eastAsia="Times New Roman" w:cs="Times New Roman"/>
                      <w:b/>
                      <w:bCs/>
                      <w:lang w:val="en-CA"/>
                    </w:rPr>
                    <w:t xml:space="preserve">: </w:t>
                  </w:r>
                  <w:r w:rsidR="005E77F1">
                    <w:rPr>
                      <w:rFonts w:eastAsia="Times New Roman" w:cs="Times New Roman"/>
                      <w:b/>
                      <w:bCs/>
                      <w:lang w:val="en-CA"/>
                    </w:rPr>
                    <w:t>Video</w:t>
                  </w:r>
                </w:p>
              </w:tc>
            </w:tr>
            <w:tr w:rsidR="00B4369A" w:rsidRPr="00BF75BD" w14:paraId="5365F798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1CC5F0C" w14:textId="4083C179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</w:tcPr>
                <w:p w14:paraId="68670634" w14:textId="19A22696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76690">
                    <w:rPr>
                      <w:rFonts w:eastAsia="Times New Roman" w:cs="Times New Roman"/>
                      <w:b/>
                      <w:bCs/>
                      <w:szCs w:val="24"/>
                    </w:rPr>
                    <w:t>Convenor (Jens-Rainer Ohm)</w:t>
                  </w:r>
                </w:p>
              </w:tc>
            </w:tr>
            <w:tr w:rsidR="00B4369A" w:rsidRPr="00BF75BD" w14:paraId="5F295A2E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hideMark/>
                </w:tcPr>
                <w:p w14:paraId="27195320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196BEFB" w14:textId="7A46AE49" w:rsidR="00B4369A" w:rsidRPr="00BF75BD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B4369A" w:rsidRPr="00BF75BD" w14:paraId="41113A8A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8B4BCF8" w14:textId="1ACA6E1D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Subtype: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C24D03" w14:textId="5D7B45CA" w:rsidR="00B4369A" w:rsidRPr="00BF75BD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B4369A" w:rsidRPr="00BF75BD" w14:paraId="71FDAE6E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0757CF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48CD6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B4369A" w:rsidRPr="00BF75BD" w14:paraId="57E7D5C0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C199804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E99436" w14:textId="60B51B82" w:rsidR="00B4369A" w:rsidRPr="00245B87" w:rsidRDefault="00D52B27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0E66A2">
                    <w:rPr>
                      <w:rFonts w:eastAsia="Times New Roman" w:cs="Times New Roman"/>
                      <w:b/>
                      <w:bCs/>
                    </w:rPr>
                    <w:t>2022-</w:t>
                  </w:r>
                  <w:r w:rsidR="000901DA">
                    <w:rPr>
                      <w:rFonts w:eastAsia="Times New Roman" w:cs="Times New Roman"/>
                      <w:b/>
                      <w:bCs/>
                    </w:rPr>
                    <w:t>08</w:t>
                  </w:r>
                  <w:r w:rsidRPr="000E66A2">
                    <w:rPr>
                      <w:rFonts w:eastAsia="Times New Roman" w:cs="Times New Roman"/>
                      <w:b/>
                      <w:bCs/>
                    </w:rPr>
                    <w:t>-1</w:t>
                  </w:r>
                  <w:r w:rsidR="005E77F1">
                    <w:rPr>
                      <w:rFonts w:eastAsia="Times New Roman" w:cs="Times New Roman"/>
                      <w:b/>
                      <w:bCs/>
                    </w:rPr>
                    <w:t>5</w:t>
                  </w:r>
                </w:p>
              </w:tc>
            </w:tr>
            <w:tr w:rsidR="00B4369A" w:rsidRPr="00BF75BD" w14:paraId="08EE0A3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4000395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66D5B" w14:textId="35D44427" w:rsidR="00B4369A" w:rsidRPr="00245B87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B4369A" w:rsidRPr="00BF75BD" w14:paraId="5600797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F0A7E67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A00584" w14:textId="3E7CE978" w:rsidR="00B4369A" w:rsidRPr="00245B87" w:rsidRDefault="000901D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7E474F">
                    <w:rPr>
                      <w:rFonts w:eastAsia="Times New Roman" w:cs="Times New Roman"/>
                      <w:b/>
                      <w:bCs/>
                    </w:rPr>
                    <w:t>2022-1</w:t>
                  </w:r>
                  <w:r w:rsidRPr="00245B87">
                    <w:rPr>
                      <w:rFonts w:eastAsia="Times New Roman" w:cs="Times New Roman"/>
                      <w:b/>
                      <w:bCs/>
                    </w:rPr>
                    <w:t>0</w:t>
                  </w:r>
                  <w:r w:rsidRPr="007E474F">
                    <w:rPr>
                      <w:rFonts w:eastAsia="Times New Roman" w:cs="Times New Roman"/>
                      <w:b/>
                      <w:bCs/>
                    </w:rPr>
                    <w:t>-1</w:t>
                  </w:r>
                  <w:r w:rsidRPr="00245B87">
                    <w:rPr>
                      <w:rFonts w:eastAsia="Times New Roman" w:cs="Times New Roman"/>
                      <w:b/>
                      <w:bCs/>
                    </w:rPr>
                    <w:t>5</w:t>
                  </w:r>
                </w:p>
              </w:tc>
            </w:tr>
            <w:tr w:rsidR="00B4369A" w:rsidRPr="00BF75BD" w14:paraId="5201310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F80C36C" w14:textId="4A02DE23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No. of pages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6016A" w14:textId="5C758036" w:rsidR="00B4369A" w:rsidRPr="00BF75BD" w:rsidRDefault="00E91EA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cs="Times New Roman"/>
                      <w:b/>
                    </w:rPr>
                    <w:t>23</w:t>
                  </w:r>
                  <w:r w:rsidRPr="00097160">
                    <w:rPr>
                      <w:rFonts w:cs="Times New Roman"/>
                      <w:bCs/>
                    </w:rPr>
                    <w:t xml:space="preserve"> </w:t>
                  </w:r>
                  <w:r w:rsidR="00B4369A" w:rsidRPr="00097160">
                    <w:rPr>
                      <w:rFonts w:cs="Times New Roman"/>
                      <w:bCs/>
                    </w:rPr>
                    <w:t xml:space="preserve">(without </w:t>
                  </w:r>
                  <w:r w:rsidR="00B4369A">
                    <w:rPr>
                      <w:rFonts w:cs="Times New Roman"/>
                      <w:bCs/>
                    </w:rPr>
                    <w:t xml:space="preserve">this </w:t>
                  </w:r>
                  <w:r w:rsidR="00B4369A" w:rsidRPr="00097160">
                    <w:rPr>
                      <w:rFonts w:cs="Times New Roman"/>
                      <w:bCs/>
                    </w:rPr>
                    <w:t>cover page)</w:t>
                  </w:r>
                </w:p>
              </w:tc>
            </w:tr>
            <w:tr w:rsidR="00B4369A" w:rsidRPr="00BF75BD" w14:paraId="24B6F3C3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6B407BE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DE5D8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ohm @ </w:t>
                  </w:r>
                  <w:proofErr w:type="spell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ient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 </w:t>
                  </w:r>
                  <w:proofErr w:type="spell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rwth-aachen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 de</w:t>
                  </w:r>
                </w:p>
              </w:tc>
            </w:tr>
            <w:tr w:rsidR="00B4369A" w:rsidRPr="00BF75BD" w14:paraId="27699C39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19B25303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27656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bookmarkStart w:id="0" w:name="_Hlk77393839"/>
                  <w:r w:rsidRPr="00BF75BD">
                    <w:rPr>
                      <w:rFonts w:eastAsia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  <w:bookmarkEnd w:id="0"/>
                </w:p>
              </w:tc>
            </w:tr>
          </w:tbl>
          <w:p w14:paraId="199B09F4" w14:textId="77777777" w:rsidR="00BF75BD" w:rsidRPr="00BF75BD" w:rsidRDefault="00BF75BD" w:rsidP="00BF75BD">
            <w:pPr>
              <w:widowControl/>
              <w:autoSpaceDE/>
              <w:autoSpaceDN/>
              <w:rPr>
                <w:rFonts w:eastAsia="Times New Roman" w:cs="Times New Roman"/>
                <w:szCs w:val="24"/>
              </w:rPr>
            </w:pPr>
          </w:p>
        </w:tc>
      </w:tr>
    </w:tbl>
    <w:p w14:paraId="6FFD1B98" w14:textId="294C91CF" w:rsidR="00F03F9B" w:rsidRDefault="00F03F9B" w:rsidP="00B42EB7">
      <w:pPr>
        <w:spacing w:before="1"/>
        <w:rPr>
          <w:rFonts w:cs="Times New Roman"/>
          <w:sz w:val="24"/>
          <w:szCs w:val="24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footerReference w:type="default" r:id="rId7"/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38108" w14:textId="77777777" w:rsidR="00C52863" w:rsidRDefault="00C52863" w:rsidP="00270388">
      <w:r>
        <w:separator/>
      </w:r>
    </w:p>
  </w:endnote>
  <w:endnote w:type="continuationSeparator" w:id="0">
    <w:p w14:paraId="5C09C233" w14:textId="77777777" w:rsidR="00C52863" w:rsidRDefault="00C52863" w:rsidP="0027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6C18" w14:textId="77777777" w:rsidR="00270388" w:rsidRDefault="00270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5332" w14:textId="77777777" w:rsidR="00C52863" w:rsidRDefault="00C52863" w:rsidP="00270388">
      <w:r>
        <w:separator/>
      </w:r>
    </w:p>
  </w:footnote>
  <w:footnote w:type="continuationSeparator" w:id="0">
    <w:p w14:paraId="080D83B4" w14:textId="77777777" w:rsidR="00C52863" w:rsidRDefault="00C52863" w:rsidP="0027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35350710">
    <w:abstractNumId w:val="1"/>
  </w:num>
  <w:num w:numId="2" w16cid:durableId="1104888709">
    <w:abstractNumId w:val="2"/>
  </w:num>
  <w:num w:numId="3" w16cid:durableId="163382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7231D"/>
    <w:rsid w:val="000901DA"/>
    <w:rsid w:val="000968DA"/>
    <w:rsid w:val="00097160"/>
    <w:rsid w:val="000D4FBA"/>
    <w:rsid w:val="000E66A2"/>
    <w:rsid w:val="0010406A"/>
    <w:rsid w:val="00122929"/>
    <w:rsid w:val="00126E7B"/>
    <w:rsid w:val="00131D58"/>
    <w:rsid w:val="00134CAD"/>
    <w:rsid w:val="0018563E"/>
    <w:rsid w:val="00195AB4"/>
    <w:rsid w:val="001B048A"/>
    <w:rsid w:val="00245B87"/>
    <w:rsid w:val="00261F1C"/>
    <w:rsid w:val="00270388"/>
    <w:rsid w:val="00276690"/>
    <w:rsid w:val="002846ED"/>
    <w:rsid w:val="002D3C3A"/>
    <w:rsid w:val="002F4400"/>
    <w:rsid w:val="00343427"/>
    <w:rsid w:val="00364540"/>
    <w:rsid w:val="00381108"/>
    <w:rsid w:val="003B0FC6"/>
    <w:rsid w:val="003F2E48"/>
    <w:rsid w:val="0040419C"/>
    <w:rsid w:val="0040558C"/>
    <w:rsid w:val="00444C9C"/>
    <w:rsid w:val="004A6D63"/>
    <w:rsid w:val="004B3361"/>
    <w:rsid w:val="004E45B6"/>
    <w:rsid w:val="005E77F1"/>
    <w:rsid w:val="00606C98"/>
    <w:rsid w:val="00644839"/>
    <w:rsid w:val="006E7F21"/>
    <w:rsid w:val="006F6895"/>
    <w:rsid w:val="00706B41"/>
    <w:rsid w:val="00736A33"/>
    <w:rsid w:val="00736F4E"/>
    <w:rsid w:val="007C390D"/>
    <w:rsid w:val="00824D0B"/>
    <w:rsid w:val="00854159"/>
    <w:rsid w:val="00882D27"/>
    <w:rsid w:val="008F5D5D"/>
    <w:rsid w:val="008F6FF5"/>
    <w:rsid w:val="00903707"/>
    <w:rsid w:val="009636E0"/>
    <w:rsid w:val="009640DC"/>
    <w:rsid w:val="00994033"/>
    <w:rsid w:val="009C5AAC"/>
    <w:rsid w:val="009C683B"/>
    <w:rsid w:val="00AB1150"/>
    <w:rsid w:val="00AB55C7"/>
    <w:rsid w:val="00AB5B00"/>
    <w:rsid w:val="00AF3B4A"/>
    <w:rsid w:val="00B11C83"/>
    <w:rsid w:val="00B42EB7"/>
    <w:rsid w:val="00B4369A"/>
    <w:rsid w:val="00B56082"/>
    <w:rsid w:val="00B949C0"/>
    <w:rsid w:val="00BF75BD"/>
    <w:rsid w:val="00C309BA"/>
    <w:rsid w:val="00C52863"/>
    <w:rsid w:val="00C62CB5"/>
    <w:rsid w:val="00C64715"/>
    <w:rsid w:val="00CB798F"/>
    <w:rsid w:val="00CC52AD"/>
    <w:rsid w:val="00D45F40"/>
    <w:rsid w:val="00D52B27"/>
    <w:rsid w:val="00D633CC"/>
    <w:rsid w:val="00D73E0E"/>
    <w:rsid w:val="00E91EAA"/>
    <w:rsid w:val="00ED6161"/>
    <w:rsid w:val="00F0000D"/>
    <w:rsid w:val="00F03F9B"/>
    <w:rsid w:val="00F45542"/>
    <w:rsid w:val="00F73309"/>
    <w:rsid w:val="00FA1696"/>
    <w:rsid w:val="00FB2E19"/>
    <w:rsid w:val="00FB55AC"/>
    <w:rsid w:val="00FD1345"/>
    <w:rsid w:val="00FE504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88"/>
    <w:rPr>
      <w:rFonts w:ascii="Times New Roman" w:eastAsia="Arial" w:hAnsi="Times New Roman" w:cs="Arial"/>
    </w:rPr>
  </w:style>
  <w:style w:type="paragraph" w:styleId="Footer">
    <w:name w:val="footer"/>
    <w:basedOn w:val="Normal"/>
    <w:link w:val="Foot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88"/>
    <w:rPr>
      <w:rFonts w:ascii="Times New Roman" w:eastAsia="Arial" w:hAnsi="Times New Roman" w:cs="Arial"/>
    </w:rPr>
  </w:style>
  <w:style w:type="paragraph" w:styleId="Revision">
    <w:name w:val="Revision"/>
    <w:hidden/>
    <w:uiPriority w:val="99"/>
    <w:semiHidden/>
    <w:rsid w:val="00444C9C"/>
    <w:pPr>
      <w:widowControl/>
      <w:autoSpaceDE/>
      <w:autoSpaceDN/>
    </w:pPr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Gary Sullivan</cp:lastModifiedBy>
  <cp:revision>6</cp:revision>
  <dcterms:created xsi:type="dcterms:W3CDTF">2022-08-12T14:30:00Z</dcterms:created>
  <dcterms:modified xsi:type="dcterms:W3CDTF">2022-08-15T04:50:00Z</dcterms:modified>
</cp:coreProperties>
</file>