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D10E7" w14:textId="5DEB8DC4" w:rsidR="00745E99" w:rsidRDefault="00745E99" w:rsidP="00745E99">
      <w:pPr>
        <w:rPr>
          <w:rFonts w:ascii="Times New Roman" w:eastAsia="SimSun" w:hAnsi="Times New Roman"/>
          <w:b/>
          <w:sz w:val="28"/>
          <w:szCs w:val="24"/>
          <w:lang w:eastAsia="zh-CN"/>
        </w:rPr>
      </w:pPr>
    </w:p>
    <w:p w14:paraId="668E41C8" w14:textId="77777777" w:rsidR="00CD4FB6" w:rsidRPr="00CD4FB6" w:rsidRDefault="00CD4FB6" w:rsidP="00CD4FB6">
      <w:pPr>
        <w:widowControl w:val="0"/>
        <w:tabs>
          <w:tab w:val="clear" w:pos="403"/>
          <w:tab w:val="left" w:pos="4589"/>
        </w:tabs>
        <w:autoSpaceDE w:val="0"/>
        <w:autoSpaceDN w:val="0"/>
        <w:spacing w:before="90" w:after="0" w:line="240" w:lineRule="auto"/>
        <w:ind w:left="1194"/>
        <w:jc w:val="right"/>
        <w:rPr>
          <w:rFonts w:ascii="Arial" w:eastAsia="Arial" w:hAnsi="Arial" w:cs="Arial"/>
          <w:b/>
          <w:bCs/>
          <w:sz w:val="44"/>
          <w:szCs w:val="29"/>
          <w:u w:color="000000"/>
          <w:lang w:val="en-US"/>
        </w:rPr>
      </w:pPr>
      <w:r w:rsidRPr="00CD4FB6">
        <w:rPr>
          <w:rFonts w:ascii="Arial" w:hAnsi="Arial" w:cs="Arial"/>
          <w:b/>
          <w:bCs/>
          <w:noProof/>
          <w:sz w:val="29"/>
          <w:szCs w:val="29"/>
          <w:u w:val="single" w:color="000000"/>
          <w:lang w:val="en-US" w:eastAsia="ja-JP"/>
        </w:rPr>
        <w:drawing>
          <wp:anchor distT="0" distB="0" distL="114300" distR="114300" simplePos="0" relativeHeight="251660288" behindDoc="0" locked="0" layoutInCell="1" allowOverlap="1" wp14:anchorId="313FA7B9" wp14:editId="7212208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D4FB6">
        <w:rPr>
          <w:rFonts w:ascii="Times New Roman" w:eastAsia="Arial" w:hAnsi="Arial" w:cs="Arial"/>
          <w:bCs/>
          <w:sz w:val="29"/>
          <w:szCs w:val="29"/>
          <w:u w:color="000000"/>
          <w:lang w:val="en-US"/>
        </w:rPr>
        <w:t xml:space="preserve">             </w:t>
      </w:r>
      <w:r w:rsidRPr="00CD4FB6">
        <w:rPr>
          <w:rFonts w:ascii="Times New Roman" w:eastAsia="Arial" w:hAnsi="Arial" w:cs="Arial"/>
          <w:bCs/>
          <w:sz w:val="29"/>
          <w:szCs w:val="29"/>
          <w:u w:val="thick" w:color="000000"/>
          <w:lang w:val="en-US"/>
        </w:rPr>
        <w:t xml:space="preserve">                           </w:t>
      </w:r>
      <w:r w:rsidRPr="00CD4FB6">
        <w:rPr>
          <w:rFonts w:ascii="Arial" w:eastAsia="Arial" w:hAnsi="Arial" w:cs="Arial"/>
          <w:b/>
          <w:bCs/>
          <w:w w:val="115"/>
          <w:sz w:val="29"/>
          <w:szCs w:val="29"/>
          <w:u w:val="thick" w:color="000000"/>
          <w:lang w:val="en-US"/>
        </w:rPr>
        <w:t>ISO/IEC JTC 1/SC</w:t>
      </w:r>
      <w:r w:rsidRPr="00CD4FB6">
        <w:rPr>
          <w:rFonts w:ascii="Arial" w:eastAsia="Arial" w:hAnsi="Arial" w:cs="Arial"/>
          <w:b/>
          <w:bCs/>
          <w:spacing w:val="-25"/>
          <w:w w:val="115"/>
          <w:sz w:val="29"/>
          <w:szCs w:val="29"/>
          <w:u w:val="thick" w:color="000000"/>
          <w:lang w:val="en-US"/>
        </w:rPr>
        <w:t xml:space="preserve"> </w:t>
      </w:r>
      <w:r w:rsidRPr="00CD4FB6">
        <w:rPr>
          <w:rFonts w:ascii="Arial" w:eastAsia="Arial" w:hAnsi="Arial" w:cs="Arial"/>
          <w:b/>
          <w:bCs/>
          <w:w w:val="115"/>
          <w:sz w:val="29"/>
          <w:szCs w:val="29"/>
          <w:u w:val="thick" w:color="000000"/>
          <w:lang w:val="en-US"/>
        </w:rPr>
        <w:t>29/WG</w:t>
      </w:r>
      <w:r w:rsidRPr="00CD4FB6">
        <w:rPr>
          <w:rFonts w:ascii="Arial" w:eastAsia="Arial" w:hAnsi="Arial" w:cs="Arial"/>
          <w:b/>
          <w:bCs/>
          <w:spacing w:val="-9"/>
          <w:w w:val="115"/>
          <w:sz w:val="29"/>
          <w:szCs w:val="29"/>
          <w:u w:val="thick" w:color="000000"/>
          <w:lang w:val="en-US"/>
        </w:rPr>
        <w:t xml:space="preserve"> </w:t>
      </w:r>
      <w:r w:rsidRPr="00CD4FB6">
        <w:rPr>
          <w:rFonts w:ascii="Arial" w:eastAsia="Arial" w:hAnsi="Arial" w:cs="Arial"/>
          <w:b/>
          <w:bCs/>
          <w:w w:val="115"/>
          <w:sz w:val="29"/>
          <w:szCs w:val="29"/>
          <w:u w:val="thick" w:color="000000"/>
          <w:lang w:val="en-US"/>
        </w:rPr>
        <w:t xml:space="preserve">3 </w:t>
      </w:r>
      <w:r w:rsidRPr="00CD4FB6">
        <w:rPr>
          <w:rFonts w:ascii="Arial" w:eastAsia="Arial" w:hAnsi="Arial" w:cs="Arial"/>
          <w:b/>
          <w:bCs/>
          <w:w w:val="115"/>
          <w:sz w:val="44"/>
          <w:szCs w:val="29"/>
          <w:u w:val="thick" w:color="000000"/>
          <w:lang w:val="en-US"/>
        </w:rPr>
        <w:t>N</w:t>
      </w:r>
      <w:r w:rsidRPr="00CD4FB6">
        <w:rPr>
          <w:rFonts w:ascii="Arial" w:eastAsia="Arial" w:hAnsi="Arial" w:cs="Arial"/>
          <w:b/>
          <w:bCs/>
          <w:spacing w:val="28"/>
          <w:w w:val="115"/>
          <w:sz w:val="44"/>
          <w:szCs w:val="29"/>
          <w:u w:val="thick" w:color="000000"/>
          <w:lang w:val="en-US"/>
        </w:rPr>
        <w:t>0660</w:t>
      </w:r>
    </w:p>
    <w:p w14:paraId="7A7E8585" w14:textId="77777777" w:rsidR="00CD4FB6" w:rsidRPr="00CD4FB6" w:rsidRDefault="00CD4FB6" w:rsidP="00CD4FB6">
      <w:pPr>
        <w:widowControl w:val="0"/>
        <w:tabs>
          <w:tab w:val="clear" w:pos="403"/>
        </w:tabs>
        <w:autoSpaceDE w:val="0"/>
        <w:autoSpaceDN w:val="0"/>
        <w:spacing w:after="0" w:line="240" w:lineRule="auto"/>
        <w:jc w:val="left"/>
        <w:rPr>
          <w:rFonts w:ascii="Arial" w:eastAsia="Arial" w:hAnsi="Arial" w:cs="Arial"/>
          <w:b/>
          <w:sz w:val="20"/>
          <w:lang w:val="en-US"/>
        </w:rPr>
      </w:pPr>
    </w:p>
    <w:p w14:paraId="62D546C9" w14:textId="77777777" w:rsidR="00CD4FB6" w:rsidRPr="00CD4FB6" w:rsidRDefault="00CD4FB6" w:rsidP="00CD4FB6">
      <w:pPr>
        <w:widowControl w:val="0"/>
        <w:tabs>
          <w:tab w:val="clear" w:pos="403"/>
        </w:tabs>
        <w:autoSpaceDE w:val="0"/>
        <w:autoSpaceDN w:val="0"/>
        <w:spacing w:after="0" w:line="240" w:lineRule="auto"/>
        <w:jc w:val="left"/>
        <w:rPr>
          <w:rFonts w:ascii="Arial" w:eastAsia="Arial" w:hAnsi="Arial" w:cs="Arial"/>
          <w:b/>
          <w:sz w:val="20"/>
          <w:lang w:val="en-US"/>
        </w:rPr>
      </w:pPr>
    </w:p>
    <w:p w14:paraId="2B097672" w14:textId="6B744222" w:rsidR="00CD4FB6" w:rsidRPr="00CD4FB6" w:rsidRDefault="004C6A6E" w:rsidP="00CD4FB6">
      <w:pPr>
        <w:widowControl w:val="0"/>
        <w:tabs>
          <w:tab w:val="clear" w:pos="403"/>
        </w:tabs>
        <w:autoSpaceDE w:val="0"/>
        <w:autoSpaceDN w:val="0"/>
        <w:spacing w:before="3" w:after="0" w:line="240" w:lineRule="auto"/>
        <w:jc w:val="left"/>
        <w:rPr>
          <w:rFonts w:ascii="Arial" w:eastAsia="Arial" w:hAnsi="Arial" w:cs="Arial"/>
          <w:b/>
          <w:sz w:val="23"/>
          <w:lang w:val="en-US"/>
        </w:rPr>
      </w:pPr>
      <w:r>
        <w:rPr>
          <w:noProof/>
        </w:rPr>
        <mc:AlternateContent>
          <mc:Choice Requires="wps">
            <w:drawing>
              <wp:anchor distT="0" distB="0" distL="0" distR="0" simplePos="0" relativeHeight="251659264" behindDoc="1" locked="0" layoutInCell="1" allowOverlap="1" wp14:anchorId="7A918B8C" wp14:editId="5C7E118D">
                <wp:simplePos x="0" y="0"/>
                <wp:positionH relativeFrom="page">
                  <wp:posOffset>706120</wp:posOffset>
                </wp:positionH>
                <wp:positionV relativeFrom="paragraph">
                  <wp:posOffset>199390</wp:posOffset>
                </wp:positionV>
                <wp:extent cx="6155055" cy="829310"/>
                <wp:effectExtent l="0" t="0" r="0" b="889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wps:spPr>
                      <wps:txbx>
                        <w:txbxContent>
                          <w:p w14:paraId="18B77E09" w14:textId="77777777" w:rsidR="00CD4FB6" w:rsidRPr="004F5473" w:rsidRDefault="00CD4FB6" w:rsidP="00CD4FB6">
                            <w:pPr>
                              <w:spacing w:before="107"/>
                              <w:ind w:left="2916" w:right="2896"/>
                              <w:jc w:val="center"/>
                              <w:rPr>
                                <w:b/>
                                <w:sz w:val="23"/>
                              </w:rPr>
                            </w:pPr>
                            <w:r w:rsidRPr="004F5473">
                              <w:rPr>
                                <w:b/>
                                <w:w w:val="115"/>
                                <w:sz w:val="23"/>
                              </w:rPr>
                              <w:t>ISO/IEC JTC 1/SC 29/WG 3</w:t>
                            </w:r>
                          </w:p>
                          <w:p w14:paraId="526ACED9" w14:textId="77777777" w:rsidR="00CD4FB6" w:rsidRDefault="00CD4FB6" w:rsidP="00CD4FB6">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918B8C" id="_x0000_t202" coordsize="21600,21600" o:spt="202" path="m,l,21600r21600,l21600,xe">
                <v:stroke joinstyle="miter"/>
                <v:path gradientshapeok="t" o:connecttype="rect"/>
              </v:shapetype>
              <v:shape id="Text Box 1" o:spid="_x0000_s1026" type="#_x0000_t202" style="position:absolute;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18B77E09" w14:textId="77777777" w:rsidR="00CD4FB6" w:rsidRPr="004F5473" w:rsidRDefault="00CD4FB6" w:rsidP="00CD4FB6">
                      <w:pPr>
                        <w:spacing w:before="107"/>
                        <w:ind w:left="2916" w:right="2896"/>
                        <w:jc w:val="center"/>
                        <w:rPr>
                          <w:b/>
                          <w:sz w:val="23"/>
                        </w:rPr>
                      </w:pPr>
                      <w:r w:rsidRPr="004F5473">
                        <w:rPr>
                          <w:b/>
                          <w:w w:val="115"/>
                          <w:sz w:val="23"/>
                        </w:rPr>
                        <w:t>ISO/IEC JTC 1/SC 29/WG 3</w:t>
                      </w:r>
                    </w:p>
                    <w:p w14:paraId="526ACED9" w14:textId="77777777" w:rsidR="00CD4FB6" w:rsidRDefault="00CD4FB6" w:rsidP="00CD4FB6">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2511BCB2" w14:textId="77777777" w:rsidR="00CD4FB6" w:rsidRPr="00CD4FB6" w:rsidRDefault="00CD4FB6" w:rsidP="00CD4FB6">
      <w:pPr>
        <w:widowControl w:val="0"/>
        <w:tabs>
          <w:tab w:val="clear" w:pos="403"/>
        </w:tabs>
        <w:autoSpaceDE w:val="0"/>
        <w:autoSpaceDN w:val="0"/>
        <w:spacing w:after="0" w:line="240" w:lineRule="auto"/>
        <w:jc w:val="left"/>
        <w:rPr>
          <w:rFonts w:ascii="Arial" w:eastAsia="Arial" w:hAnsi="Arial" w:cs="Arial"/>
          <w:b/>
          <w:sz w:val="20"/>
          <w:lang w:val="en-US"/>
        </w:rPr>
      </w:pPr>
    </w:p>
    <w:p w14:paraId="3480C4DE" w14:textId="77777777" w:rsidR="00CD4FB6" w:rsidRPr="00CD4FB6" w:rsidRDefault="00CD4FB6" w:rsidP="00CD4FB6">
      <w:pPr>
        <w:widowControl w:val="0"/>
        <w:tabs>
          <w:tab w:val="clear" w:pos="403"/>
        </w:tabs>
        <w:autoSpaceDE w:val="0"/>
        <w:autoSpaceDN w:val="0"/>
        <w:spacing w:after="0" w:line="240" w:lineRule="auto"/>
        <w:jc w:val="left"/>
        <w:rPr>
          <w:rFonts w:ascii="Arial" w:eastAsia="Arial" w:hAnsi="Arial" w:cs="Arial"/>
          <w:b/>
          <w:sz w:val="21"/>
          <w:lang w:val="en-US"/>
        </w:rPr>
      </w:pPr>
    </w:p>
    <w:p w14:paraId="4B0D4812" w14:textId="77777777" w:rsidR="00CD4FB6" w:rsidRPr="00CD4FB6" w:rsidRDefault="00CD4FB6" w:rsidP="00CD4FB6">
      <w:pPr>
        <w:widowControl w:val="0"/>
        <w:tabs>
          <w:tab w:val="clear" w:pos="403"/>
          <w:tab w:val="left" w:pos="3099"/>
        </w:tabs>
        <w:autoSpaceDE w:val="0"/>
        <w:autoSpaceDN w:val="0"/>
        <w:spacing w:before="103" w:after="0" w:line="240" w:lineRule="auto"/>
        <w:ind w:left="104"/>
        <w:jc w:val="left"/>
        <w:rPr>
          <w:rFonts w:ascii="Arial" w:eastAsia="Arial" w:hAnsi="Arial" w:cs="Arial"/>
          <w:sz w:val="24"/>
          <w:lang w:val="en-US"/>
        </w:rPr>
      </w:pPr>
      <w:r w:rsidRPr="00CD4FB6">
        <w:rPr>
          <w:rFonts w:ascii="Arial" w:eastAsia="Arial" w:hAnsi="Arial" w:cs="Arial"/>
          <w:b/>
          <w:w w:val="120"/>
          <w:sz w:val="24"/>
          <w:lang w:val="en-US"/>
        </w:rPr>
        <w:t>Document</w:t>
      </w:r>
      <w:r w:rsidRPr="00CD4FB6">
        <w:rPr>
          <w:rFonts w:ascii="Arial" w:eastAsia="Arial" w:hAnsi="Arial" w:cs="Arial"/>
          <w:b/>
          <w:spacing w:val="14"/>
          <w:w w:val="120"/>
          <w:sz w:val="24"/>
          <w:lang w:val="en-US"/>
        </w:rPr>
        <w:t xml:space="preserve"> </w:t>
      </w:r>
      <w:r w:rsidRPr="00CD4FB6">
        <w:rPr>
          <w:rFonts w:ascii="Arial" w:eastAsia="Arial" w:hAnsi="Arial" w:cs="Arial"/>
          <w:b/>
          <w:w w:val="120"/>
          <w:sz w:val="24"/>
          <w:lang w:val="en-US"/>
        </w:rPr>
        <w:t>type:</w:t>
      </w:r>
      <w:r w:rsidRPr="00CD4FB6">
        <w:rPr>
          <w:rFonts w:ascii="Arial" w:eastAsia="Arial" w:hAnsi="Arial" w:cs="Arial"/>
          <w:b/>
          <w:w w:val="120"/>
          <w:sz w:val="24"/>
          <w:lang w:val="en-US"/>
        </w:rPr>
        <w:tab/>
      </w:r>
      <w:r w:rsidRPr="00CD4FB6">
        <w:rPr>
          <w:rFonts w:ascii="Arial" w:eastAsia="Arial" w:hAnsi="Arial" w:cs="Arial"/>
          <w:w w:val="120"/>
          <w:sz w:val="24"/>
          <w:lang w:val="en-US"/>
        </w:rPr>
        <w:t>Output Document</w:t>
      </w:r>
    </w:p>
    <w:p w14:paraId="5792C90F" w14:textId="77777777" w:rsidR="00CD4FB6" w:rsidRPr="00CD4FB6" w:rsidRDefault="00CD4FB6" w:rsidP="00CD4FB6">
      <w:pPr>
        <w:widowControl w:val="0"/>
        <w:tabs>
          <w:tab w:val="clear" w:pos="403"/>
        </w:tabs>
        <w:autoSpaceDE w:val="0"/>
        <w:autoSpaceDN w:val="0"/>
        <w:spacing w:before="1" w:after="0" w:line="240" w:lineRule="auto"/>
        <w:jc w:val="left"/>
        <w:rPr>
          <w:rFonts w:ascii="Arial" w:eastAsia="Arial" w:hAnsi="Arial" w:cs="Arial"/>
          <w:sz w:val="36"/>
          <w:lang w:val="en-US"/>
        </w:rPr>
      </w:pPr>
    </w:p>
    <w:p w14:paraId="35381B38" w14:textId="624FDE99" w:rsidR="00CD4FB6" w:rsidRPr="00CD4FB6" w:rsidRDefault="00CD4FB6" w:rsidP="00CD4FB6">
      <w:pPr>
        <w:widowControl w:val="0"/>
        <w:tabs>
          <w:tab w:val="clear" w:pos="403"/>
          <w:tab w:val="left" w:pos="3099"/>
        </w:tabs>
        <w:autoSpaceDE w:val="0"/>
        <w:autoSpaceDN w:val="0"/>
        <w:spacing w:before="1" w:after="0" w:line="254" w:lineRule="auto"/>
        <w:ind w:left="3099" w:right="214" w:hanging="2996"/>
        <w:jc w:val="left"/>
        <w:rPr>
          <w:rFonts w:ascii="Arial" w:eastAsia="Arial" w:hAnsi="Arial" w:cs="Arial"/>
          <w:sz w:val="24"/>
          <w:szCs w:val="24"/>
          <w:lang w:val="en-US"/>
        </w:rPr>
      </w:pPr>
      <w:r w:rsidRPr="00CD4FB6">
        <w:rPr>
          <w:rFonts w:ascii="Arial" w:eastAsia="Arial" w:hAnsi="Arial" w:cs="Arial"/>
          <w:b/>
          <w:w w:val="120"/>
          <w:sz w:val="24"/>
          <w:szCs w:val="24"/>
          <w:lang w:val="en-US"/>
        </w:rPr>
        <w:t>Title:</w:t>
      </w:r>
      <w:r w:rsidRPr="00CD4FB6">
        <w:rPr>
          <w:rFonts w:ascii="Arial" w:eastAsia="Arial" w:hAnsi="Arial" w:cs="Arial"/>
          <w:b/>
          <w:w w:val="120"/>
          <w:sz w:val="24"/>
          <w:szCs w:val="24"/>
          <w:lang w:val="en-US"/>
        </w:rPr>
        <w:tab/>
      </w:r>
      <w:r>
        <w:rPr>
          <w:rFonts w:ascii="Arial" w:eastAsia="Arial" w:hAnsi="Arial" w:cs="Arial"/>
          <w:b/>
          <w:w w:val="120"/>
          <w:sz w:val="24"/>
          <w:szCs w:val="24"/>
          <w:lang w:val="en-US"/>
        </w:rPr>
        <w:t>WD Encoder and Packager Synchronization</w:t>
      </w:r>
    </w:p>
    <w:p w14:paraId="4478F3DB" w14:textId="77777777" w:rsidR="00CD4FB6" w:rsidRPr="00CD4FB6" w:rsidRDefault="00CD4FB6" w:rsidP="00CD4FB6">
      <w:pPr>
        <w:widowControl w:val="0"/>
        <w:tabs>
          <w:tab w:val="clear" w:pos="403"/>
        </w:tabs>
        <w:autoSpaceDE w:val="0"/>
        <w:autoSpaceDN w:val="0"/>
        <w:spacing w:before="6" w:after="0" w:line="240" w:lineRule="auto"/>
        <w:jc w:val="left"/>
        <w:rPr>
          <w:rFonts w:ascii="Arial" w:eastAsia="Arial" w:hAnsi="Arial" w:cs="Arial"/>
          <w:sz w:val="34"/>
          <w:lang w:val="en-US"/>
        </w:rPr>
      </w:pPr>
    </w:p>
    <w:p w14:paraId="6F300175" w14:textId="77777777" w:rsidR="00CD4FB6" w:rsidRPr="00CD4FB6" w:rsidRDefault="00CD4FB6" w:rsidP="00CD4FB6">
      <w:pPr>
        <w:widowControl w:val="0"/>
        <w:tabs>
          <w:tab w:val="clear" w:pos="403"/>
          <w:tab w:val="left" w:pos="3099"/>
        </w:tabs>
        <w:autoSpaceDE w:val="0"/>
        <w:autoSpaceDN w:val="0"/>
        <w:spacing w:before="1" w:after="0" w:line="254" w:lineRule="auto"/>
        <w:ind w:left="3099" w:right="214" w:hanging="2996"/>
        <w:jc w:val="left"/>
        <w:rPr>
          <w:rFonts w:ascii="Arial" w:eastAsia="Arial" w:hAnsi="Arial" w:cs="Arial"/>
          <w:w w:val="120"/>
          <w:sz w:val="24"/>
          <w:szCs w:val="24"/>
          <w:lang w:val="en-US"/>
        </w:rPr>
      </w:pPr>
      <w:r w:rsidRPr="00CD4FB6">
        <w:rPr>
          <w:rFonts w:ascii="Arial" w:eastAsia="Arial" w:hAnsi="Arial" w:cs="Arial"/>
          <w:b/>
          <w:w w:val="120"/>
          <w:sz w:val="24"/>
          <w:szCs w:val="24"/>
          <w:lang w:val="en-US"/>
        </w:rPr>
        <w:t>Status:</w:t>
      </w:r>
      <w:r w:rsidRPr="00CD4FB6">
        <w:rPr>
          <w:rFonts w:ascii="Arial" w:eastAsia="Arial" w:hAnsi="Arial" w:cs="Arial"/>
          <w:b/>
          <w:w w:val="120"/>
          <w:sz w:val="24"/>
          <w:szCs w:val="24"/>
          <w:lang w:val="en-US"/>
        </w:rPr>
        <w:tab/>
      </w:r>
      <w:r w:rsidRPr="00CD4FB6">
        <w:rPr>
          <w:rFonts w:ascii="Arial" w:eastAsia="Arial" w:hAnsi="Arial" w:cs="Arial"/>
          <w:w w:val="120"/>
          <w:sz w:val="24"/>
          <w:szCs w:val="24"/>
          <w:lang w:val="en-US"/>
        </w:rPr>
        <w:t>Approved</w:t>
      </w:r>
    </w:p>
    <w:p w14:paraId="1FB4CABC" w14:textId="77777777" w:rsidR="00CD4FB6" w:rsidRPr="00CD4FB6" w:rsidRDefault="00CD4FB6" w:rsidP="00CD4FB6">
      <w:pPr>
        <w:widowControl w:val="0"/>
        <w:tabs>
          <w:tab w:val="clear" w:pos="403"/>
          <w:tab w:val="left" w:pos="3099"/>
        </w:tabs>
        <w:autoSpaceDE w:val="0"/>
        <w:autoSpaceDN w:val="0"/>
        <w:spacing w:before="1" w:after="0" w:line="254" w:lineRule="auto"/>
        <w:ind w:left="3099" w:right="214" w:hanging="2996"/>
        <w:jc w:val="left"/>
        <w:rPr>
          <w:rFonts w:ascii="Arial" w:eastAsia="Arial" w:hAnsi="Arial" w:cs="Arial"/>
          <w:sz w:val="24"/>
          <w:szCs w:val="24"/>
          <w:lang w:val="en-US"/>
        </w:rPr>
      </w:pPr>
    </w:p>
    <w:p w14:paraId="75D2510E" w14:textId="77777777" w:rsidR="00CD4FB6" w:rsidRPr="00CD4FB6" w:rsidRDefault="00CD4FB6" w:rsidP="00CD4FB6">
      <w:pPr>
        <w:widowControl w:val="0"/>
        <w:tabs>
          <w:tab w:val="clear" w:pos="403"/>
          <w:tab w:val="left" w:pos="3099"/>
        </w:tabs>
        <w:autoSpaceDE w:val="0"/>
        <w:autoSpaceDN w:val="0"/>
        <w:spacing w:after="0" w:line="240" w:lineRule="auto"/>
        <w:ind w:left="104"/>
        <w:jc w:val="left"/>
        <w:rPr>
          <w:rFonts w:ascii="Arial" w:eastAsia="Arial" w:hAnsi="Arial" w:cs="Arial"/>
          <w:b/>
          <w:w w:val="125"/>
          <w:sz w:val="24"/>
          <w:lang w:val="en-US"/>
        </w:rPr>
      </w:pPr>
    </w:p>
    <w:p w14:paraId="207C8039" w14:textId="76771DE4" w:rsidR="00CD4FB6" w:rsidRPr="00CD4FB6" w:rsidRDefault="00CD4FB6" w:rsidP="00CD4FB6">
      <w:pPr>
        <w:widowControl w:val="0"/>
        <w:tabs>
          <w:tab w:val="clear" w:pos="403"/>
          <w:tab w:val="left" w:pos="3099"/>
        </w:tabs>
        <w:autoSpaceDE w:val="0"/>
        <w:autoSpaceDN w:val="0"/>
        <w:spacing w:after="0" w:line="240" w:lineRule="auto"/>
        <w:ind w:left="104"/>
        <w:jc w:val="left"/>
        <w:rPr>
          <w:rFonts w:ascii="Arial" w:eastAsia="Arial" w:hAnsi="Arial" w:cs="Arial"/>
          <w:sz w:val="24"/>
          <w:lang w:val="en-US"/>
        </w:rPr>
      </w:pPr>
      <w:r w:rsidRPr="00CD4FB6">
        <w:rPr>
          <w:rFonts w:ascii="Arial" w:eastAsia="Arial" w:hAnsi="Arial" w:cs="Arial"/>
          <w:b/>
          <w:w w:val="125"/>
          <w:sz w:val="24"/>
          <w:lang w:val="en-US"/>
        </w:rPr>
        <w:t>Date</w:t>
      </w:r>
      <w:r w:rsidRPr="00CD4FB6">
        <w:rPr>
          <w:rFonts w:ascii="Arial" w:eastAsia="Arial" w:hAnsi="Arial" w:cs="Arial"/>
          <w:b/>
          <w:spacing w:val="-16"/>
          <w:w w:val="125"/>
          <w:sz w:val="24"/>
          <w:lang w:val="en-US"/>
        </w:rPr>
        <w:t xml:space="preserve"> </w:t>
      </w:r>
      <w:r w:rsidRPr="00CD4FB6">
        <w:rPr>
          <w:rFonts w:ascii="Arial" w:eastAsia="Arial" w:hAnsi="Arial" w:cs="Arial"/>
          <w:b/>
          <w:w w:val="125"/>
          <w:sz w:val="24"/>
          <w:lang w:val="en-US"/>
        </w:rPr>
        <w:t>of</w:t>
      </w:r>
      <w:r w:rsidRPr="00CD4FB6">
        <w:rPr>
          <w:rFonts w:ascii="Arial" w:eastAsia="Arial" w:hAnsi="Arial" w:cs="Arial"/>
          <w:b/>
          <w:spacing w:val="-16"/>
          <w:w w:val="125"/>
          <w:sz w:val="24"/>
          <w:lang w:val="en-US"/>
        </w:rPr>
        <w:t xml:space="preserve"> </w:t>
      </w:r>
      <w:r w:rsidRPr="00CD4FB6">
        <w:rPr>
          <w:rFonts w:ascii="Arial" w:eastAsia="Arial" w:hAnsi="Arial" w:cs="Arial"/>
          <w:b/>
          <w:w w:val="125"/>
          <w:sz w:val="24"/>
          <w:lang w:val="en-US"/>
        </w:rPr>
        <w:t>document:</w:t>
      </w:r>
      <w:r w:rsidRPr="00CD4FB6">
        <w:rPr>
          <w:rFonts w:ascii="Arial" w:eastAsia="Arial" w:hAnsi="Arial" w:cs="Arial"/>
          <w:b/>
          <w:w w:val="125"/>
          <w:sz w:val="24"/>
          <w:lang w:val="en-US"/>
        </w:rPr>
        <w:tab/>
      </w:r>
      <w:r w:rsidRPr="00CD4FB6">
        <w:rPr>
          <w:rFonts w:ascii="Arial" w:eastAsia="Arial" w:hAnsi="Arial" w:cs="Arial"/>
          <w:w w:val="125"/>
          <w:sz w:val="24"/>
          <w:lang w:val="en-US"/>
        </w:rPr>
        <w:t>202</w:t>
      </w:r>
      <w:r>
        <w:rPr>
          <w:rFonts w:ascii="Arial" w:eastAsia="Arial" w:hAnsi="Arial" w:cs="Arial"/>
          <w:w w:val="125"/>
          <w:sz w:val="24"/>
          <w:lang w:val="en-US"/>
        </w:rPr>
        <w:t>2</w:t>
      </w:r>
      <w:r w:rsidRPr="00CD4FB6">
        <w:rPr>
          <w:rFonts w:ascii="Arial" w:eastAsia="Arial" w:hAnsi="Arial" w:cs="Arial"/>
          <w:w w:val="125"/>
          <w:sz w:val="24"/>
          <w:lang w:val="en-US"/>
        </w:rPr>
        <w:t>-0</w:t>
      </w:r>
      <w:r>
        <w:rPr>
          <w:rFonts w:ascii="Arial" w:eastAsia="Arial" w:hAnsi="Arial" w:cs="Arial"/>
          <w:w w:val="125"/>
          <w:sz w:val="24"/>
          <w:lang w:val="en-US"/>
        </w:rPr>
        <w:t>7</w:t>
      </w:r>
      <w:r w:rsidRPr="00CD4FB6">
        <w:rPr>
          <w:rFonts w:ascii="Arial" w:eastAsia="Arial" w:hAnsi="Arial" w:cs="Arial"/>
          <w:w w:val="125"/>
          <w:sz w:val="24"/>
          <w:lang w:val="en-US"/>
        </w:rPr>
        <w:t>-</w:t>
      </w:r>
      <w:r>
        <w:rPr>
          <w:rFonts w:ascii="Arial" w:eastAsia="Arial" w:hAnsi="Arial" w:cs="Arial"/>
          <w:w w:val="125"/>
          <w:sz w:val="24"/>
          <w:lang w:val="en-US"/>
        </w:rPr>
        <w:t>22</w:t>
      </w:r>
    </w:p>
    <w:p w14:paraId="634FC12E" w14:textId="77777777" w:rsidR="00CD4FB6" w:rsidRPr="00CD4FB6" w:rsidRDefault="00CD4FB6" w:rsidP="00CD4FB6">
      <w:pPr>
        <w:widowControl w:val="0"/>
        <w:tabs>
          <w:tab w:val="clear" w:pos="403"/>
        </w:tabs>
        <w:autoSpaceDE w:val="0"/>
        <w:autoSpaceDN w:val="0"/>
        <w:spacing w:before="1" w:after="0" w:line="240" w:lineRule="auto"/>
        <w:jc w:val="left"/>
        <w:rPr>
          <w:rFonts w:ascii="Arial" w:eastAsia="Arial" w:hAnsi="Arial" w:cs="Arial"/>
          <w:sz w:val="36"/>
          <w:lang w:val="en-US"/>
        </w:rPr>
      </w:pPr>
    </w:p>
    <w:p w14:paraId="05B2DD94" w14:textId="77777777" w:rsidR="00CD4FB6" w:rsidRPr="00CD4FB6" w:rsidRDefault="00CD4FB6" w:rsidP="00CD4FB6">
      <w:pPr>
        <w:widowControl w:val="0"/>
        <w:tabs>
          <w:tab w:val="clear" w:pos="403"/>
          <w:tab w:val="left" w:pos="3099"/>
        </w:tabs>
        <w:autoSpaceDE w:val="0"/>
        <w:autoSpaceDN w:val="0"/>
        <w:spacing w:after="0" w:line="240" w:lineRule="auto"/>
        <w:ind w:left="104"/>
        <w:jc w:val="left"/>
        <w:rPr>
          <w:rFonts w:ascii="Arial" w:eastAsia="Arial" w:hAnsi="Arial" w:cs="Arial"/>
          <w:sz w:val="24"/>
          <w:lang w:val="en-US"/>
        </w:rPr>
      </w:pPr>
      <w:r w:rsidRPr="00CD4FB6">
        <w:rPr>
          <w:rFonts w:ascii="Arial" w:eastAsia="Arial" w:hAnsi="Arial" w:cs="Arial"/>
          <w:b/>
          <w:w w:val="110"/>
          <w:sz w:val="24"/>
          <w:lang w:val="en-US"/>
        </w:rPr>
        <w:t>Source:</w:t>
      </w:r>
      <w:r w:rsidRPr="00CD4FB6">
        <w:rPr>
          <w:rFonts w:ascii="Arial" w:eastAsia="Arial" w:hAnsi="Arial" w:cs="Arial"/>
          <w:b/>
          <w:w w:val="110"/>
          <w:sz w:val="24"/>
          <w:lang w:val="en-US"/>
        </w:rPr>
        <w:tab/>
      </w:r>
      <w:r w:rsidRPr="00CD4FB6">
        <w:rPr>
          <w:rFonts w:ascii="Arial" w:eastAsia="Arial" w:hAnsi="Arial" w:cs="Arial"/>
          <w:w w:val="110"/>
          <w:sz w:val="24"/>
          <w:lang w:val="en-US"/>
        </w:rPr>
        <w:t>ISO/IEC JTC 1/SC 29/WG</w:t>
      </w:r>
      <w:r w:rsidRPr="00CD4FB6">
        <w:rPr>
          <w:rFonts w:ascii="Arial" w:eastAsia="Arial" w:hAnsi="Arial" w:cs="Arial"/>
          <w:spacing w:val="4"/>
          <w:w w:val="110"/>
          <w:sz w:val="24"/>
          <w:lang w:val="en-US"/>
        </w:rPr>
        <w:t xml:space="preserve"> </w:t>
      </w:r>
      <w:r w:rsidRPr="00CD4FB6">
        <w:rPr>
          <w:rFonts w:ascii="Arial" w:eastAsia="Arial" w:hAnsi="Arial" w:cs="Arial"/>
          <w:w w:val="110"/>
          <w:sz w:val="24"/>
          <w:lang w:val="en-US"/>
        </w:rPr>
        <w:t>3</w:t>
      </w:r>
    </w:p>
    <w:p w14:paraId="39EB1E67" w14:textId="77777777" w:rsidR="00CD4FB6" w:rsidRPr="00CD4FB6" w:rsidRDefault="00CD4FB6" w:rsidP="00CD4FB6">
      <w:pPr>
        <w:widowControl w:val="0"/>
        <w:tabs>
          <w:tab w:val="clear" w:pos="403"/>
        </w:tabs>
        <w:autoSpaceDE w:val="0"/>
        <w:autoSpaceDN w:val="0"/>
        <w:spacing w:before="1" w:after="0" w:line="240" w:lineRule="auto"/>
        <w:jc w:val="left"/>
        <w:rPr>
          <w:rFonts w:ascii="Arial" w:eastAsia="Arial" w:hAnsi="Arial" w:cs="Arial"/>
          <w:sz w:val="36"/>
          <w:lang w:val="en-US"/>
        </w:rPr>
      </w:pPr>
    </w:p>
    <w:p w14:paraId="0BFA32A2" w14:textId="77777777" w:rsidR="00CD4FB6" w:rsidRPr="00CD4FB6" w:rsidRDefault="00CD4FB6" w:rsidP="00CD4FB6">
      <w:pPr>
        <w:widowControl w:val="0"/>
        <w:numPr>
          <w:ilvl w:val="0"/>
          <w:numId w:val="51"/>
        </w:numPr>
        <w:tabs>
          <w:tab w:val="clear" w:pos="403"/>
          <w:tab w:val="clear" w:pos="432"/>
          <w:tab w:val="left" w:pos="3099"/>
        </w:tabs>
        <w:autoSpaceDE w:val="0"/>
        <w:autoSpaceDN w:val="0"/>
        <w:spacing w:after="0" w:line="240" w:lineRule="auto"/>
        <w:ind w:left="104" w:firstLine="0"/>
        <w:jc w:val="left"/>
        <w:outlineLvl w:val="0"/>
        <w:rPr>
          <w:rFonts w:ascii="Arial" w:eastAsia="Arial" w:hAnsi="Arial" w:cs="Arial"/>
          <w:bCs/>
          <w:sz w:val="24"/>
          <w:szCs w:val="24"/>
          <w:lang w:val="en-US"/>
        </w:rPr>
      </w:pPr>
      <w:r w:rsidRPr="00CD4FB6">
        <w:rPr>
          <w:rFonts w:ascii="Arial" w:eastAsia="Arial" w:hAnsi="Arial" w:cs="Arial"/>
          <w:b/>
          <w:bCs/>
          <w:w w:val="115"/>
          <w:sz w:val="24"/>
          <w:szCs w:val="24"/>
          <w:lang w:val="en-US"/>
        </w:rPr>
        <w:t>Expected</w:t>
      </w:r>
      <w:r w:rsidRPr="00CD4FB6">
        <w:rPr>
          <w:rFonts w:ascii="Arial" w:eastAsia="Arial" w:hAnsi="Arial" w:cs="Arial"/>
          <w:b/>
          <w:bCs/>
          <w:spacing w:val="42"/>
          <w:w w:val="115"/>
          <w:sz w:val="24"/>
          <w:szCs w:val="24"/>
          <w:lang w:val="en-US"/>
        </w:rPr>
        <w:t xml:space="preserve"> </w:t>
      </w:r>
      <w:r w:rsidRPr="00CD4FB6">
        <w:rPr>
          <w:rFonts w:ascii="Arial" w:eastAsia="Arial" w:hAnsi="Arial" w:cs="Arial"/>
          <w:b/>
          <w:bCs/>
          <w:w w:val="115"/>
          <w:sz w:val="24"/>
          <w:szCs w:val="24"/>
          <w:lang w:val="en-US"/>
        </w:rPr>
        <w:t>action:</w:t>
      </w:r>
      <w:r w:rsidRPr="00CD4FB6">
        <w:rPr>
          <w:rFonts w:ascii="Arial" w:eastAsia="Arial" w:hAnsi="Arial" w:cs="Arial"/>
          <w:b/>
          <w:bCs/>
          <w:w w:val="115"/>
          <w:sz w:val="24"/>
          <w:szCs w:val="24"/>
          <w:lang w:val="en-US"/>
        </w:rPr>
        <w:tab/>
      </w:r>
      <w:r w:rsidRPr="00CD4FB6">
        <w:rPr>
          <w:rFonts w:ascii="Arial" w:eastAsia="Arial" w:hAnsi="Arial" w:cs="Arial"/>
          <w:bCs/>
          <w:w w:val="115"/>
          <w:sz w:val="24"/>
          <w:szCs w:val="24"/>
          <w:lang w:val="en-US"/>
        </w:rPr>
        <w:t>ACT</w:t>
      </w:r>
    </w:p>
    <w:p w14:paraId="187522D5" w14:textId="55433210" w:rsidR="00CD4FB6" w:rsidRPr="00CD4FB6" w:rsidRDefault="00CD4FB6" w:rsidP="00CD4FB6">
      <w:pPr>
        <w:widowControl w:val="0"/>
        <w:tabs>
          <w:tab w:val="clear" w:pos="403"/>
          <w:tab w:val="right" w:pos="4526"/>
        </w:tabs>
        <w:autoSpaceDE w:val="0"/>
        <w:autoSpaceDN w:val="0"/>
        <w:spacing w:before="416" w:after="0" w:line="240" w:lineRule="auto"/>
        <w:ind w:left="104"/>
        <w:jc w:val="left"/>
        <w:rPr>
          <w:rFonts w:ascii="Arial" w:eastAsia="Arial" w:hAnsi="Arial" w:cs="Arial"/>
          <w:sz w:val="24"/>
          <w:lang w:val="en-US"/>
        </w:rPr>
      </w:pPr>
      <w:r w:rsidRPr="00CD4FB6">
        <w:rPr>
          <w:rFonts w:ascii="Arial" w:eastAsia="Arial" w:hAnsi="Arial" w:cs="Arial"/>
          <w:b/>
          <w:w w:val="120"/>
          <w:sz w:val="24"/>
          <w:lang w:val="en-US"/>
        </w:rPr>
        <w:t>Action</w:t>
      </w:r>
      <w:r w:rsidRPr="00CD4FB6">
        <w:rPr>
          <w:rFonts w:ascii="Arial" w:eastAsia="Arial" w:hAnsi="Arial" w:cs="Arial"/>
          <w:b/>
          <w:spacing w:val="1"/>
          <w:w w:val="120"/>
          <w:sz w:val="24"/>
          <w:lang w:val="en-US"/>
        </w:rPr>
        <w:t xml:space="preserve"> </w:t>
      </w:r>
      <w:r w:rsidRPr="00CD4FB6">
        <w:rPr>
          <w:rFonts w:ascii="Arial" w:eastAsia="Arial" w:hAnsi="Arial" w:cs="Arial"/>
          <w:b/>
          <w:w w:val="120"/>
          <w:sz w:val="24"/>
          <w:lang w:val="en-US"/>
        </w:rPr>
        <w:t>due</w:t>
      </w:r>
      <w:r w:rsidRPr="00CD4FB6">
        <w:rPr>
          <w:rFonts w:ascii="Arial" w:eastAsia="Arial" w:hAnsi="Arial" w:cs="Arial"/>
          <w:b/>
          <w:spacing w:val="2"/>
          <w:w w:val="120"/>
          <w:sz w:val="24"/>
          <w:lang w:val="en-US"/>
        </w:rPr>
        <w:t xml:space="preserve"> </w:t>
      </w:r>
      <w:r w:rsidRPr="00CD4FB6">
        <w:rPr>
          <w:rFonts w:ascii="Arial" w:eastAsia="Arial" w:hAnsi="Arial" w:cs="Arial"/>
          <w:b/>
          <w:w w:val="120"/>
          <w:sz w:val="24"/>
          <w:lang w:val="en-US"/>
        </w:rPr>
        <w:t>date:</w:t>
      </w:r>
      <w:r w:rsidRPr="00CD4FB6">
        <w:rPr>
          <w:rFonts w:ascii="Arial" w:eastAsia="Arial" w:hAnsi="Arial" w:cs="Arial"/>
          <w:b/>
          <w:w w:val="120"/>
          <w:sz w:val="24"/>
          <w:lang w:val="en-US"/>
        </w:rPr>
        <w:tab/>
      </w:r>
      <w:r w:rsidRPr="00CD4FB6">
        <w:rPr>
          <w:rFonts w:ascii="Arial" w:eastAsia="Arial" w:hAnsi="Arial" w:cs="Arial"/>
          <w:w w:val="120"/>
          <w:sz w:val="24"/>
          <w:lang w:val="en-US"/>
        </w:rPr>
        <w:t>202</w:t>
      </w:r>
      <w:r>
        <w:rPr>
          <w:rFonts w:ascii="Arial" w:eastAsia="Arial" w:hAnsi="Arial" w:cs="Arial"/>
          <w:w w:val="120"/>
          <w:sz w:val="24"/>
          <w:lang w:val="en-US"/>
        </w:rPr>
        <w:t>2</w:t>
      </w:r>
      <w:r w:rsidRPr="00CD4FB6">
        <w:rPr>
          <w:rFonts w:ascii="Arial" w:eastAsia="Arial" w:hAnsi="Arial" w:cs="Arial"/>
          <w:w w:val="120"/>
          <w:sz w:val="24"/>
          <w:lang w:val="en-US"/>
        </w:rPr>
        <w:t>-</w:t>
      </w:r>
      <w:r>
        <w:rPr>
          <w:rFonts w:ascii="Arial" w:eastAsia="Arial" w:hAnsi="Arial" w:cs="Arial"/>
          <w:w w:val="120"/>
          <w:sz w:val="24"/>
          <w:lang w:val="en-US"/>
        </w:rPr>
        <w:t>07</w:t>
      </w:r>
      <w:r w:rsidRPr="00CD4FB6">
        <w:rPr>
          <w:rFonts w:ascii="Arial" w:eastAsia="Arial" w:hAnsi="Arial" w:cs="Arial"/>
          <w:w w:val="120"/>
          <w:sz w:val="24"/>
          <w:lang w:val="en-US"/>
        </w:rPr>
        <w:t>-</w:t>
      </w:r>
      <w:r>
        <w:rPr>
          <w:rFonts w:ascii="Arial" w:eastAsia="Arial" w:hAnsi="Arial" w:cs="Arial"/>
          <w:w w:val="120"/>
          <w:sz w:val="24"/>
          <w:lang w:val="en-US"/>
        </w:rPr>
        <w:t>22</w:t>
      </w:r>
    </w:p>
    <w:p w14:paraId="60C5FEC6" w14:textId="77777777" w:rsidR="00CD4FB6" w:rsidRPr="00CD4FB6" w:rsidRDefault="00CD4FB6" w:rsidP="00CD4FB6">
      <w:pPr>
        <w:widowControl w:val="0"/>
        <w:tabs>
          <w:tab w:val="clear" w:pos="403"/>
        </w:tabs>
        <w:autoSpaceDE w:val="0"/>
        <w:autoSpaceDN w:val="0"/>
        <w:spacing w:before="1" w:after="0" w:line="240" w:lineRule="auto"/>
        <w:jc w:val="left"/>
        <w:rPr>
          <w:rFonts w:ascii="Arial" w:eastAsia="Arial" w:hAnsi="Arial" w:cs="Arial"/>
          <w:sz w:val="36"/>
          <w:lang w:val="en-US"/>
        </w:rPr>
      </w:pPr>
    </w:p>
    <w:p w14:paraId="26CBD104" w14:textId="77777777" w:rsidR="00CD4FB6" w:rsidRPr="00CD4FB6" w:rsidRDefault="00CD4FB6" w:rsidP="00CD4FB6">
      <w:pPr>
        <w:widowControl w:val="0"/>
        <w:tabs>
          <w:tab w:val="clear" w:pos="403"/>
          <w:tab w:val="left" w:pos="3099"/>
        </w:tabs>
        <w:autoSpaceDE w:val="0"/>
        <w:autoSpaceDN w:val="0"/>
        <w:spacing w:after="0" w:line="240" w:lineRule="auto"/>
        <w:ind w:left="104"/>
        <w:jc w:val="left"/>
        <w:rPr>
          <w:rFonts w:ascii="Arial" w:eastAsia="Arial" w:hAnsi="Arial" w:cs="Arial"/>
          <w:sz w:val="24"/>
          <w:lang w:val="en-US"/>
        </w:rPr>
      </w:pPr>
      <w:r w:rsidRPr="00CD4FB6">
        <w:rPr>
          <w:rFonts w:ascii="Arial" w:eastAsia="Arial" w:hAnsi="Arial" w:cs="Arial"/>
          <w:b/>
          <w:w w:val="120"/>
          <w:sz w:val="24"/>
          <w:lang w:val="en-US"/>
        </w:rPr>
        <w:t>No.</w:t>
      </w:r>
      <w:r w:rsidRPr="00CD4FB6">
        <w:rPr>
          <w:rFonts w:ascii="Arial" w:eastAsia="Arial" w:hAnsi="Arial" w:cs="Arial"/>
          <w:b/>
          <w:spacing w:val="5"/>
          <w:w w:val="120"/>
          <w:sz w:val="24"/>
          <w:lang w:val="en-US"/>
        </w:rPr>
        <w:t xml:space="preserve"> </w:t>
      </w:r>
      <w:r w:rsidRPr="00CD4FB6">
        <w:rPr>
          <w:rFonts w:ascii="Arial" w:eastAsia="Arial" w:hAnsi="Arial" w:cs="Arial"/>
          <w:b/>
          <w:w w:val="120"/>
          <w:sz w:val="24"/>
          <w:lang w:val="en-US"/>
        </w:rPr>
        <w:t>of</w:t>
      </w:r>
      <w:r w:rsidRPr="00CD4FB6">
        <w:rPr>
          <w:rFonts w:ascii="Arial" w:eastAsia="Arial" w:hAnsi="Arial" w:cs="Arial"/>
          <w:b/>
          <w:spacing w:val="6"/>
          <w:w w:val="120"/>
          <w:sz w:val="24"/>
          <w:lang w:val="en-US"/>
        </w:rPr>
        <w:t xml:space="preserve"> </w:t>
      </w:r>
      <w:r w:rsidRPr="00CD4FB6">
        <w:rPr>
          <w:rFonts w:ascii="Arial" w:eastAsia="Arial" w:hAnsi="Arial" w:cs="Arial"/>
          <w:b/>
          <w:w w:val="120"/>
          <w:sz w:val="24"/>
          <w:lang w:val="en-US"/>
        </w:rPr>
        <w:t>pages:</w:t>
      </w:r>
      <w:r w:rsidRPr="00CD4FB6">
        <w:rPr>
          <w:rFonts w:ascii="Arial" w:eastAsia="Arial" w:hAnsi="Arial" w:cs="Arial"/>
          <w:b/>
          <w:w w:val="120"/>
          <w:sz w:val="24"/>
          <w:lang w:val="en-US"/>
        </w:rPr>
        <w:tab/>
      </w:r>
      <w:r w:rsidRPr="00CD4FB6">
        <w:rPr>
          <w:rFonts w:ascii="Arial" w:eastAsia="Arial" w:hAnsi="Arial" w:cs="Arial"/>
          <w:w w:val="120"/>
          <w:sz w:val="24"/>
          <w:lang w:val="en-US"/>
        </w:rPr>
        <w:fldChar w:fldCharType="begin"/>
      </w:r>
      <w:r w:rsidRPr="00CD4FB6">
        <w:rPr>
          <w:rFonts w:ascii="Arial" w:eastAsia="Arial" w:hAnsi="Arial" w:cs="Arial"/>
          <w:w w:val="120"/>
          <w:sz w:val="24"/>
          <w:lang w:val="en-US"/>
        </w:rPr>
        <w:instrText xml:space="preserve"> NUMPAGES  \* Arabic  \* MERGEFORMAT </w:instrText>
      </w:r>
      <w:r w:rsidRPr="00CD4FB6">
        <w:rPr>
          <w:rFonts w:ascii="Arial" w:eastAsia="Arial" w:hAnsi="Arial" w:cs="Arial"/>
          <w:w w:val="120"/>
          <w:sz w:val="24"/>
          <w:lang w:val="en-US"/>
        </w:rPr>
        <w:fldChar w:fldCharType="separate"/>
      </w:r>
      <w:r w:rsidRPr="00CD4FB6">
        <w:rPr>
          <w:rFonts w:ascii="Arial" w:eastAsia="Arial" w:hAnsi="Arial" w:cs="Arial"/>
          <w:w w:val="120"/>
          <w:sz w:val="24"/>
          <w:lang w:val="en-US"/>
        </w:rPr>
        <w:t>2</w:t>
      </w:r>
      <w:r w:rsidRPr="00CD4FB6">
        <w:rPr>
          <w:rFonts w:ascii="Arial" w:eastAsia="Arial" w:hAnsi="Arial" w:cs="Arial"/>
          <w:w w:val="120"/>
          <w:sz w:val="24"/>
          <w:lang w:val="en-US"/>
        </w:rPr>
        <w:fldChar w:fldCharType="end"/>
      </w:r>
      <w:r w:rsidRPr="00CD4FB6">
        <w:rPr>
          <w:rFonts w:ascii="Arial" w:eastAsia="Arial" w:hAnsi="Arial" w:cs="Arial"/>
          <w:w w:val="120"/>
          <w:sz w:val="24"/>
          <w:lang w:val="en-US"/>
        </w:rPr>
        <w:t xml:space="preserve"> (with cover</w:t>
      </w:r>
      <w:r w:rsidRPr="00CD4FB6">
        <w:rPr>
          <w:rFonts w:ascii="Arial" w:eastAsia="Arial" w:hAnsi="Arial" w:cs="Arial"/>
          <w:spacing w:val="-10"/>
          <w:w w:val="120"/>
          <w:sz w:val="24"/>
          <w:lang w:val="en-US"/>
        </w:rPr>
        <w:t xml:space="preserve"> </w:t>
      </w:r>
      <w:r w:rsidRPr="00CD4FB6">
        <w:rPr>
          <w:rFonts w:ascii="Arial" w:eastAsia="Arial" w:hAnsi="Arial" w:cs="Arial"/>
          <w:w w:val="120"/>
          <w:sz w:val="24"/>
          <w:lang w:val="en-US"/>
        </w:rPr>
        <w:t>page)</w:t>
      </w:r>
    </w:p>
    <w:p w14:paraId="741E4D2F" w14:textId="77777777" w:rsidR="00CD4FB6" w:rsidRPr="00CD4FB6" w:rsidRDefault="00CD4FB6" w:rsidP="00CD4FB6">
      <w:pPr>
        <w:widowControl w:val="0"/>
        <w:tabs>
          <w:tab w:val="clear" w:pos="403"/>
        </w:tabs>
        <w:autoSpaceDE w:val="0"/>
        <w:autoSpaceDN w:val="0"/>
        <w:spacing w:before="1" w:after="0" w:line="240" w:lineRule="auto"/>
        <w:jc w:val="left"/>
        <w:rPr>
          <w:rFonts w:ascii="Arial" w:eastAsia="Arial" w:hAnsi="Arial" w:cs="Arial"/>
          <w:sz w:val="36"/>
          <w:lang w:val="en-US"/>
        </w:rPr>
      </w:pPr>
    </w:p>
    <w:p w14:paraId="4983EFE5" w14:textId="77777777" w:rsidR="00CD4FB6" w:rsidRPr="00CD4FB6" w:rsidRDefault="00CD4FB6" w:rsidP="00CD4FB6">
      <w:pPr>
        <w:widowControl w:val="0"/>
        <w:tabs>
          <w:tab w:val="clear" w:pos="403"/>
          <w:tab w:val="left" w:pos="3099"/>
        </w:tabs>
        <w:autoSpaceDE w:val="0"/>
        <w:autoSpaceDN w:val="0"/>
        <w:spacing w:after="0" w:line="240" w:lineRule="auto"/>
        <w:ind w:left="104"/>
        <w:jc w:val="left"/>
        <w:rPr>
          <w:rFonts w:ascii="Arial" w:eastAsia="Arial" w:hAnsi="Arial" w:cs="Arial"/>
          <w:sz w:val="24"/>
          <w:lang w:val="en-US"/>
        </w:rPr>
      </w:pPr>
      <w:r w:rsidRPr="00CD4FB6">
        <w:rPr>
          <w:rFonts w:ascii="Arial" w:eastAsia="Arial" w:hAnsi="Arial" w:cs="Arial"/>
          <w:b/>
          <w:w w:val="120"/>
          <w:sz w:val="24"/>
          <w:lang w:val="en-US"/>
        </w:rPr>
        <w:t>Email</w:t>
      </w:r>
      <w:r w:rsidRPr="00CD4FB6">
        <w:rPr>
          <w:rFonts w:ascii="Arial" w:eastAsia="Arial" w:hAnsi="Arial" w:cs="Arial"/>
          <w:b/>
          <w:spacing w:val="5"/>
          <w:w w:val="120"/>
          <w:sz w:val="24"/>
          <w:lang w:val="en-US"/>
        </w:rPr>
        <w:t xml:space="preserve"> </w:t>
      </w:r>
      <w:r w:rsidRPr="00CD4FB6">
        <w:rPr>
          <w:rFonts w:ascii="Arial" w:eastAsia="Arial" w:hAnsi="Arial" w:cs="Arial"/>
          <w:b/>
          <w:w w:val="120"/>
          <w:sz w:val="24"/>
          <w:lang w:val="en-US"/>
        </w:rPr>
        <w:t>of</w:t>
      </w:r>
      <w:r w:rsidRPr="00CD4FB6">
        <w:rPr>
          <w:rFonts w:ascii="Arial" w:eastAsia="Arial" w:hAnsi="Arial" w:cs="Arial"/>
          <w:b/>
          <w:spacing w:val="6"/>
          <w:w w:val="120"/>
          <w:sz w:val="24"/>
          <w:lang w:val="en-US"/>
        </w:rPr>
        <w:t xml:space="preserve"> </w:t>
      </w:r>
      <w:r w:rsidRPr="00CD4FB6">
        <w:rPr>
          <w:rFonts w:ascii="Arial" w:eastAsia="Arial" w:hAnsi="Arial" w:cs="Arial"/>
          <w:b/>
          <w:w w:val="120"/>
          <w:sz w:val="24"/>
          <w:lang w:val="en-US"/>
        </w:rPr>
        <w:t>Convenor:</w:t>
      </w:r>
      <w:r w:rsidRPr="00CD4FB6">
        <w:rPr>
          <w:rFonts w:ascii="Arial" w:eastAsia="Arial" w:hAnsi="Arial" w:cs="Arial"/>
          <w:b/>
          <w:w w:val="120"/>
          <w:sz w:val="24"/>
          <w:lang w:val="en-US"/>
        </w:rPr>
        <w:tab/>
      </w:r>
      <w:r w:rsidRPr="00CD4FB6">
        <w:rPr>
          <w:rFonts w:ascii="Arial" w:eastAsia="Arial" w:hAnsi="Arial" w:cs="Arial"/>
          <w:w w:val="120"/>
          <w:sz w:val="24"/>
          <w:lang w:val="en-US"/>
        </w:rPr>
        <w:t>young.L@samsung.com</w:t>
      </w:r>
    </w:p>
    <w:p w14:paraId="65970CB7" w14:textId="77777777" w:rsidR="00CD4FB6" w:rsidRPr="00CD4FB6" w:rsidRDefault="00CD4FB6" w:rsidP="00CD4FB6">
      <w:pPr>
        <w:widowControl w:val="0"/>
        <w:tabs>
          <w:tab w:val="clear" w:pos="403"/>
        </w:tabs>
        <w:autoSpaceDE w:val="0"/>
        <w:autoSpaceDN w:val="0"/>
        <w:spacing w:before="1" w:after="0" w:line="240" w:lineRule="auto"/>
        <w:jc w:val="left"/>
        <w:rPr>
          <w:rFonts w:ascii="Arial" w:eastAsia="Arial" w:hAnsi="Arial" w:cs="Arial"/>
          <w:b/>
          <w:sz w:val="36"/>
          <w:lang w:val="en-US"/>
        </w:rPr>
      </w:pPr>
    </w:p>
    <w:p w14:paraId="6ECFB13A" w14:textId="77777777" w:rsidR="00CD4FB6" w:rsidRPr="00CD4FB6" w:rsidRDefault="00CD4FB6" w:rsidP="00CD4FB6">
      <w:pPr>
        <w:widowControl w:val="0"/>
        <w:tabs>
          <w:tab w:val="clear" w:pos="403"/>
          <w:tab w:val="left" w:pos="3099"/>
        </w:tabs>
        <w:autoSpaceDE w:val="0"/>
        <w:autoSpaceDN w:val="0"/>
        <w:spacing w:after="0" w:line="240" w:lineRule="auto"/>
        <w:ind w:left="104"/>
        <w:jc w:val="left"/>
        <w:rPr>
          <w:rFonts w:ascii="Arial" w:eastAsia="Arial" w:hAnsi="Arial" w:cs="Arial"/>
          <w:color w:val="0000EE"/>
          <w:w w:val="120"/>
          <w:sz w:val="24"/>
          <w:u w:val="single" w:color="0000EE"/>
          <w:lang w:val="en-US"/>
        </w:rPr>
      </w:pPr>
      <w:r w:rsidRPr="00CD4FB6">
        <w:rPr>
          <w:rFonts w:ascii="Arial" w:eastAsia="Arial" w:hAnsi="Arial" w:cs="Arial"/>
          <w:b/>
          <w:w w:val="120"/>
          <w:sz w:val="24"/>
          <w:lang w:val="en-US"/>
        </w:rPr>
        <w:t>Committee</w:t>
      </w:r>
      <w:r w:rsidRPr="00CD4FB6">
        <w:rPr>
          <w:rFonts w:ascii="Arial" w:eastAsia="Arial" w:hAnsi="Arial" w:cs="Arial"/>
          <w:b/>
          <w:spacing w:val="-6"/>
          <w:w w:val="120"/>
          <w:sz w:val="24"/>
          <w:lang w:val="en-US"/>
        </w:rPr>
        <w:t xml:space="preserve"> </w:t>
      </w:r>
      <w:r w:rsidRPr="00CD4FB6">
        <w:rPr>
          <w:rFonts w:ascii="Arial" w:eastAsia="Arial" w:hAnsi="Arial" w:cs="Arial"/>
          <w:b/>
          <w:w w:val="120"/>
          <w:sz w:val="24"/>
          <w:lang w:val="en-US"/>
        </w:rPr>
        <w:t>URL:</w:t>
      </w:r>
      <w:r w:rsidRPr="00CD4FB6">
        <w:rPr>
          <w:rFonts w:ascii="Arial" w:eastAsia="Arial" w:hAnsi="Arial" w:cs="Arial"/>
          <w:b/>
          <w:w w:val="120"/>
          <w:sz w:val="24"/>
          <w:lang w:val="en-US"/>
        </w:rPr>
        <w:tab/>
      </w:r>
      <w:hyperlink r:id="rId12" w:history="1">
        <w:r w:rsidRPr="00CD4FB6">
          <w:rPr>
            <w:rFonts w:ascii="Arial" w:eastAsia="Arial" w:hAnsi="Arial" w:cs="Arial"/>
            <w:color w:val="0000FF"/>
            <w:w w:val="120"/>
            <w:sz w:val="24"/>
            <w:u w:val="single"/>
            <w:lang w:val="en-US"/>
          </w:rPr>
          <w:t>https://isotc.iso.org/livelink/livelink/open/jtc1sc29wg3</w:t>
        </w:r>
      </w:hyperlink>
    </w:p>
    <w:p w14:paraId="30CEFBBA" w14:textId="77777777" w:rsidR="00CD4FB6" w:rsidRPr="00CD4FB6" w:rsidRDefault="00CD4FB6" w:rsidP="00CD4FB6">
      <w:pPr>
        <w:widowControl w:val="0"/>
        <w:tabs>
          <w:tab w:val="clear" w:pos="403"/>
          <w:tab w:val="left" w:pos="3099"/>
        </w:tabs>
        <w:autoSpaceDE w:val="0"/>
        <w:autoSpaceDN w:val="0"/>
        <w:spacing w:after="0" w:line="240" w:lineRule="auto"/>
        <w:ind w:left="104"/>
        <w:jc w:val="left"/>
        <w:rPr>
          <w:rFonts w:ascii="Arial" w:eastAsia="Arial" w:hAnsi="Arial" w:cs="Arial"/>
          <w:color w:val="0000EE"/>
          <w:w w:val="120"/>
          <w:sz w:val="24"/>
          <w:u w:val="single" w:color="0000EE"/>
          <w:lang w:val="en-US"/>
        </w:rPr>
      </w:pPr>
    </w:p>
    <w:p w14:paraId="0F9BD994" w14:textId="77777777" w:rsidR="00CD4FB6" w:rsidRPr="00CD4FB6" w:rsidRDefault="00CD4FB6" w:rsidP="00CD4FB6">
      <w:pPr>
        <w:widowControl w:val="0"/>
        <w:tabs>
          <w:tab w:val="clear" w:pos="403"/>
          <w:tab w:val="left" w:pos="3099"/>
        </w:tabs>
        <w:autoSpaceDE w:val="0"/>
        <w:autoSpaceDN w:val="0"/>
        <w:spacing w:after="0" w:line="240" w:lineRule="auto"/>
        <w:ind w:left="104"/>
        <w:jc w:val="left"/>
        <w:rPr>
          <w:rFonts w:ascii="Arial" w:eastAsia="Arial" w:hAnsi="Arial" w:cs="Arial"/>
          <w:color w:val="0000EE"/>
          <w:w w:val="120"/>
          <w:sz w:val="24"/>
          <w:u w:val="single" w:color="0000EE"/>
          <w:lang w:val="en-US"/>
        </w:rPr>
      </w:pPr>
    </w:p>
    <w:p w14:paraId="68F6AF6C" w14:textId="77777777" w:rsidR="00CD4FB6" w:rsidRPr="00CD4FB6" w:rsidRDefault="00CD4FB6" w:rsidP="00CD4FB6">
      <w:pPr>
        <w:widowControl w:val="0"/>
        <w:tabs>
          <w:tab w:val="clear" w:pos="403"/>
          <w:tab w:val="left" w:pos="3099"/>
        </w:tabs>
        <w:autoSpaceDE w:val="0"/>
        <w:autoSpaceDN w:val="0"/>
        <w:spacing w:after="0" w:line="240" w:lineRule="auto"/>
        <w:ind w:left="104"/>
        <w:jc w:val="left"/>
        <w:rPr>
          <w:rFonts w:ascii="Arial" w:eastAsia="Arial" w:hAnsi="Arial" w:cs="Arial"/>
          <w:color w:val="0000EE"/>
          <w:w w:val="120"/>
          <w:sz w:val="24"/>
          <w:u w:val="single" w:color="0000EE"/>
          <w:lang w:val="en-US"/>
        </w:rPr>
      </w:pPr>
    </w:p>
    <w:p w14:paraId="5AB4A5F6" w14:textId="77777777" w:rsidR="00CD4FB6" w:rsidRPr="00CD4FB6" w:rsidRDefault="00CD4FB6" w:rsidP="00CD4FB6">
      <w:pPr>
        <w:widowControl w:val="0"/>
        <w:tabs>
          <w:tab w:val="clear" w:pos="403"/>
          <w:tab w:val="left" w:pos="3099"/>
        </w:tabs>
        <w:autoSpaceDE w:val="0"/>
        <w:autoSpaceDN w:val="0"/>
        <w:spacing w:after="0" w:line="240" w:lineRule="auto"/>
        <w:ind w:left="104"/>
        <w:jc w:val="left"/>
        <w:rPr>
          <w:rFonts w:ascii="Arial" w:eastAsia="Arial" w:hAnsi="Arial" w:cs="Arial"/>
          <w:color w:val="0000EE"/>
          <w:w w:val="120"/>
          <w:sz w:val="24"/>
          <w:u w:val="single" w:color="0000EE"/>
          <w:lang w:val="en-US"/>
        </w:rPr>
        <w:sectPr w:rsidR="00CD4FB6" w:rsidRPr="00CD4FB6" w:rsidSect="00CD4FB6">
          <w:type w:val="oddPage"/>
          <w:pgSz w:w="11900" w:h="16840"/>
          <w:pgMar w:top="540" w:right="980" w:bottom="280" w:left="1000" w:header="720" w:footer="720" w:gutter="0"/>
          <w:cols w:space="720"/>
        </w:sectPr>
      </w:pPr>
    </w:p>
    <w:p w14:paraId="5F4FC580" w14:textId="77777777" w:rsidR="00CD4FB6" w:rsidRPr="00CD4FB6" w:rsidRDefault="00CD4FB6" w:rsidP="00CD4FB6">
      <w:pPr>
        <w:tabs>
          <w:tab w:val="clear" w:pos="403"/>
        </w:tabs>
        <w:autoSpaceDE w:val="0"/>
        <w:autoSpaceDN w:val="0"/>
        <w:spacing w:after="0" w:line="240" w:lineRule="auto"/>
        <w:jc w:val="center"/>
        <w:rPr>
          <w:rFonts w:ascii="Times New Roman" w:eastAsia="SimSun" w:hAnsi="Times New Roman"/>
          <w:b/>
          <w:sz w:val="28"/>
          <w:szCs w:val="24"/>
          <w:lang w:eastAsia="zh-CN"/>
        </w:rPr>
      </w:pPr>
      <w:r w:rsidRPr="00CD4FB6">
        <w:rPr>
          <w:rFonts w:ascii="Times New Roman" w:eastAsia="SimSun" w:hAnsi="Times New Roman"/>
          <w:b/>
          <w:sz w:val="28"/>
          <w:szCs w:val="24"/>
          <w:lang w:eastAsia="zh-CN"/>
        </w:rPr>
        <w:lastRenderedPageBreak/>
        <w:t>INTERNATIONAL ORGANISATION FOR STANDARDISATION</w:t>
      </w:r>
    </w:p>
    <w:p w14:paraId="1258B85D" w14:textId="77777777" w:rsidR="00CD4FB6" w:rsidRPr="00CD4FB6" w:rsidRDefault="00CD4FB6" w:rsidP="00CD4FB6">
      <w:pPr>
        <w:tabs>
          <w:tab w:val="clear" w:pos="403"/>
        </w:tabs>
        <w:autoSpaceDE w:val="0"/>
        <w:autoSpaceDN w:val="0"/>
        <w:spacing w:after="0" w:line="240" w:lineRule="auto"/>
        <w:jc w:val="center"/>
        <w:rPr>
          <w:rFonts w:ascii="Times New Roman" w:eastAsia="SimSun" w:hAnsi="Times New Roman"/>
          <w:b/>
          <w:sz w:val="28"/>
          <w:szCs w:val="24"/>
          <w:lang w:eastAsia="zh-CN"/>
        </w:rPr>
      </w:pPr>
      <w:r w:rsidRPr="00CD4FB6">
        <w:rPr>
          <w:rFonts w:ascii="Times New Roman" w:eastAsia="SimSun" w:hAnsi="Times New Roman"/>
          <w:b/>
          <w:sz w:val="28"/>
          <w:szCs w:val="24"/>
          <w:lang w:eastAsia="zh-CN"/>
        </w:rPr>
        <w:t>ORGANISATION INTERNATIONALE DE NORMALISATION</w:t>
      </w:r>
    </w:p>
    <w:p w14:paraId="70A57ABC" w14:textId="77777777" w:rsidR="00CD4FB6" w:rsidRPr="00CD4FB6" w:rsidRDefault="00CD4FB6" w:rsidP="00CD4FB6">
      <w:pPr>
        <w:tabs>
          <w:tab w:val="clear" w:pos="403"/>
        </w:tabs>
        <w:autoSpaceDE w:val="0"/>
        <w:autoSpaceDN w:val="0"/>
        <w:spacing w:after="0" w:line="240" w:lineRule="auto"/>
        <w:jc w:val="center"/>
        <w:rPr>
          <w:rFonts w:ascii="Times New Roman" w:eastAsia="SimSun" w:hAnsi="Times New Roman"/>
          <w:b/>
          <w:sz w:val="28"/>
          <w:szCs w:val="24"/>
          <w:lang w:eastAsia="zh-CN"/>
        </w:rPr>
      </w:pPr>
      <w:r w:rsidRPr="00CD4FB6">
        <w:rPr>
          <w:rFonts w:ascii="Times New Roman" w:eastAsia="SimSun" w:hAnsi="Times New Roman"/>
          <w:b/>
          <w:sz w:val="28"/>
          <w:szCs w:val="24"/>
          <w:lang w:eastAsia="zh-CN"/>
        </w:rPr>
        <w:t>ISO/IEC JTC 1/SC 29/WG 3</w:t>
      </w:r>
    </w:p>
    <w:p w14:paraId="17626BEB" w14:textId="77777777" w:rsidR="00CD4FB6" w:rsidRPr="00CD4FB6" w:rsidRDefault="00CD4FB6" w:rsidP="00CD4FB6">
      <w:pPr>
        <w:tabs>
          <w:tab w:val="clear" w:pos="403"/>
        </w:tabs>
        <w:autoSpaceDE w:val="0"/>
        <w:autoSpaceDN w:val="0"/>
        <w:spacing w:after="0" w:line="240" w:lineRule="auto"/>
        <w:jc w:val="center"/>
        <w:rPr>
          <w:rFonts w:ascii="Times New Roman" w:eastAsia="SimSun" w:hAnsi="Times New Roman"/>
          <w:b/>
          <w:sz w:val="28"/>
          <w:szCs w:val="24"/>
          <w:lang w:eastAsia="zh-CN"/>
        </w:rPr>
      </w:pPr>
      <w:r w:rsidRPr="00CD4FB6">
        <w:rPr>
          <w:rFonts w:ascii="Times New Roman" w:eastAsia="SimSun" w:hAnsi="Times New Roman"/>
          <w:b/>
          <w:sz w:val="28"/>
          <w:szCs w:val="24"/>
          <w:lang w:eastAsia="zh-CN"/>
        </w:rPr>
        <w:t>CODING OF MOVING PICTURES AND AUDIO</w:t>
      </w:r>
    </w:p>
    <w:p w14:paraId="35D2E652" w14:textId="77777777" w:rsidR="00CD4FB6" w:rsidRPr="00CD4FB6" w:rsidRDefault="00CD4FB6" w:rsidP="00CD4FB6">
      <w:pPr>
        <w:widowControl w:val="0"/>
        <w:tabs>
          <w:tab w:val="clear" w:pos="403"/>
        </w:tabs>
        <w:autoSpaceDE w:val="0"/>
        <w:autoSpaceDN w:val="0"/>
        <w:spacing w:after="0" w:line="240" w:lineRule="auto"/>
        <w:jc w:val="left"/>
        <w:rPr>
          <w:rFonts w:ascii="Times New Roman" w:eastAsia="Arial" w:hAnsi="Times New Roman"/>
        </w:rPr>
      </w:pPr>
    </w:p>
    <w:p w14:paraId="76DAAA5B" w14:textId="77777777" w:rsidR="00CD4FB6" w:rsidRPr="00CD4FB6" w:rsidRDefault="00CD4FB6" w:rsidP="00CD4FB6">
      <w:pPr>
        <w:tabs>
          <w:tab w:val="clear" w:pos="403"/>
        </w:tabs>
        <w:autoSpaceDE w:val="0"/>
        <w:autoSpaceDN w:val="0"/>
        <w:spacing w:after="0" w:line="240" w:lineRule="auto"/>
        <w:jc w:val="right"/>
        <w:rPr>
          <w:rFonts w:ascii="Times New Roman" w:eastAsia="SimSun" w:hAnsi="Times New Roman"/>
          <w:b/>
          <w:sz w:val="48"/>
          <w:szCs w:val="24"/>
          <w:lang w:eastAsia="zh-CN"/>
        </w:rPr>
      </w:pPr>
      <w:r w:rsidRPr="00CD4FB6">
        <w:rPr>
          <w:rFonts w:ascii="Times New Roman" w:eastAsia="SimSun" w:hAnsi="Times New Roman"/>
          <w:b/>
          <w:sz w:val="28"/>
          <w:szCs w:val="24"/>
          <w:lang w:eastAsia="zh-CN"/>
        </w:rPr>
        <w:t xml:space="preserve">ISO/IEC JTC 1/SC 29/WG 3 </w:t>
      </w:r>
      <w:r w:rsidRPr="00CD4FB6">
        <w:rPr>
          <w:rFonts w:ascii="Times New Roman" w:eastAsia="SimSun" w:hAnsi="Times New Roman"/>
          <w:b/>
          <w:sz w:val="48"/>
          <w:szCs w:val="24"/>
          <w:lang w:eastAsia="zh-CN"/>
        </w:rPr>
        <w:t>N</w:t>
      </w:r>
      <w:r w:rsidRPr="00CD4FB6">
        <w:rPr>
          <w:rFonts w:ascii="Times New Roman" w:eastAsia="Arial" w:hAnsi="Times New Roman"/>
        </w:rPr>
        <w:t xml:space="preserve"> </w:t>
      </w:r>
      <w:r w:rsidRPr="00CD4FB6">
        <w:rPr>
          <w:rFonts w:ascii="Times New Roman" w:eastAsia="SimSun" w:hAnsi="Times New Roman"/>
          <w:b/>
          <w:sz w:val="48"/>
          <w:szCs w:val="24"/>
          <w:lang w:eastAsia="zh-CN"/>
        </w:rPr>
        <w:t>00660</w:t>
      </w:r>
    </w:p>
    <w:p w14:paraId="3DC66BB5" w14:textId="77777777" w:rsidR="00CD4FB6" w:rsidRPr="00CD4FB6" w:rsidRDefault="00CD4FB6" w:rsidP="00CD4FB6">
      <w:pPr>
        <w:tabs>
          <w:tab w:val="clear" w:pos="403"/>
        </w:tabs>
        <w:autoSpaceDE w:val="0"/>
        <w:autoSpaceDN w:val="0"/>
        <w:spacing w:after="0" w:line="240" w:lineRule="auto"/>
        <w:jc w:val="right"/>
        <w:rPr>
          <w:rFonts w:ascii="Times New Roman" w:eastAsia="SimSun" w:hAnsi="Times New Roman"/>
          <w:b/>
          <w:sz w:val="28"/>
          <w:szCs w:val="24"/>
          <w:lang w:eastAsia="zh-CN"/>
        </w:rPr>
      </w:pPr>
      <w:r w:rsidRPr="00CD4FB6">
        <w:rPr>
          <w:rFonts w:ascii="Times New Roman" w:eastAsia="SimSun" w:hAnsi="Times New Roman"/>
          <w:b/>
          <w:sz w:val="28"/>
          <w:szCs w:val="24"/>
          <w:lang w:eastAsia="zh-CN"/>
        </w:rPr>
        <w:t>Online – July 2022</w:t>
      </w:r>
    </w:p>
    <w:p w14:paraId="001EC1F8" w14:textId="77777777" w:rsidR="00CD4FB6" w:rsidRPr="00CD4FB6" w:rsidRDefault="00CD4FB6" w:rsidP="00CD4FB6">
      <w:pPr>
        <w:widowControl w:val="0"/>
        <w:tabs>
          <w:tab w:val="clear" w:pos="403"/>
        </w:tabs>
        <w:autoSpaceDE w:val="0"/>
        <w:autoSpaceDN w:val="0"/>
        <w:spacing w:after="0" w:line="240" w:lineRule="auto"/>
        <w:jc w:val="left"/>
        <w:rPr>
          <w:rFonts w:ascii="Times New Roman" w:eastAsia="Arial" w:hAnsi="Times New Roman"/>
          <w:sz w:val="24"/>
          <w:lang w:val="en-US"/>
        </w:rPr>
      </w:pPr>
    </w:p>
    <w:p w14:paraId="3703F7F3" w14:textId="77777777" w:rsidR="00CD4FB6" w:rsidRPr="00CD4FB6" w:rsidRDefault="00CD4FB6" w:rsidP="00CD4FB6">
      <w:pPr>
        <w:widowControl w:val="0"/>
        <w:tabs>
          <w:tab w:val="clear" w:pos="403"/>
        </w:tabs>
        <w:autoSpaceDE w:val="0"/>
        <w:autoSpaceDN w:val="0"/>
        <w:spacing w:after="0" w:line="240" w:lineRule="auto"/>
        <w:jc w:val="left"/>
        <w:rPr>
          <w:rFonts w:ascii="Times New Roman" w:eastAsia="Arial" w:hAnsi="Times New Roman"/>
          <w:sz w:val="24"/>
          <w:lang w:val="en-US"/>
        </w:rPr>
      </w:pPr>
    </w:p>
    <w:p w14:paraId="2E4BE93D" w14:textId="77777777" w:rsidR="00CD4FB6" w:rsidRPr="00CD4FB6" w:rsidRDefault="00CD4FB6" w:rsidP="00CD4FB6">
      <w:pPr>
        <w:widowControl w:val="0"/>
        <w:tabs>
          <w:tab w:val="clear" w:pos="403"/>
        </w:tabs>
        <w:autoSpaceDE w:val="0"/>
        <w:autoSpaceDN w:val="0"/>
        <w:spacing w:after="0" w:line="240" w:lineRule="auto"/>
        <w:jc w:val="left"/>
        <w:rPr>
          <w:rFonts w:ascii="Times New Roman" w:eastAsia="Arial" w:hAnsi="Times New Roman"/>
          <w:sz w:val="24"/>
        </w:rPr>
      </w:pPr>
    </w:p>
    <w:p w14:paraId="3ECF86D0" w14:textId="77777777" w:rsidR="004D75E1" w:rsidRPr="00745E99" w:rsidRDefault="004D75E1" w:rsidP="004D75E1">
      <w:pPr>
        <w:widowControl w:val="0"/>
        <w:tabs>
          <w:tab w:val="clear" w:pos="403"/>
          <w:tab w:val="left" w:pos="3099"/>
        </w:tabs>
        <w:autoSpaceDE w:val="0"/>
        <w:autoSpaceDN w:val="0"/>
        <w:spacing w:after="0" w:line="240" w:lineRule="auto"/>
        <w:ind w:left="104"/>
        <w:jc w:val="left"/>
        <w:rPr>
          <w:rFonts w:ascii="Arial" w:eastAsia="Arial" w:hAnsi="Arial" w:cs="Arial"/>
          <w:color w:val="0000EE"/>
          <w:w w:val="120"/>
          <w:sz w:val="24"/>
          <w:u w:val="single" w:color="0000EE"/>
        </w:rPr>
        <w:sectPr w:rsidR="004D75E1" w:rsidRPr="00745E99" w:rsidSect="004D75E1">
          <w:type w:val="oddPage"/>
          <w:pgSz w:w="11900" w:h="16840"/>
          <w:pgMar w:top="540" w:right="980" w:bottom="280" w:left="1000" w:header="720" w:footer="720" w:gutter="0"/>
          <w:cols w:space="720"/>
        </w:sectPr>
      </w:pPr>
    </w:p>
    <w:p w14:paraId="4733C435" w14:textId="77777777" w:rsidR="004D75E1" w:rsidRDefault="004D75E1" w:rsidP="001A33D0">
      <w:pPr>
        <w:jc w:val="right"/>
        <w:rPr>
          <w:b/>
          <w:noProof/>
          <w:sz w:val="28"/>
          <w:szCs w:val="28"/>
        </w:rPr>
      </w:pPr>
    </w:p>
    <w:p w14:paraId="611F2426" w14:textId="1C6F7D8A" w:rsidR="004D75E1" w:rsidRDefault="004D75E1">
      <w:pPr>
        <w:tabs>
          <w:tab w:val="clear" w:pos="403"/>
        </w:tabs>
        <w:spacing w:after="0" w:line="240" w:lineRule="auto"/>
        <w:jc w:val="left"/>
        <w:rPr>
          <w:b/>
          <w:noProof/>
          <w:sz w:val="28"/>
          <w:szCs w:val="28"/>
        </w:rPr>
      </w:pPr>
    </w:p>
    <w:p w14:paraId="7B11E9CB" w14:textId="289A11E1" w:rsidR="001A33D0" w:rsidRPr="00BC394B" w:rsidRDefault="001A33D0" w:rsidP="001A33D0">
      <w:pPr>
        <w:jc w:val="right"/>
        <w:rPr>
          <w:b/>
          <w:sz w:val="28"/>
          <w:szCs w:val="28"/>
        </w:rPr>
      </w:pPr>
      <w:r w:rsidRPr="00BC394B">
        <w:rPr>
          <w:b/>
          <w:noProof/>
          <w:sz w:val="28"/>
          <w:szCs w:val="28"/>
        </w:rPr>
        <w:t>ISO </w:t>
      </w:r>
      <w:r w:rsidR="00CD4FB6">
        <w:rPr>
          <w:b/>
          <w:noProof/>
          <w:sz w:val="28"/>
          <w:szCs w:val="28"/>
        </w:rPr>
        <w:t>23009</w:t>
      </w:r>
      <w:r w:rsidRPr="00BC394B">
        <w:rPr>
          <w:b/>
          <w:noProof/>
          <w:sz w:val="28"/>
          <w:szCs w:val="28"/>
        </w:rPr>
        <w:t>-</w:t>
      </w:r>
      <w:r w:rsidR="00CD4FB6">
        <w:rPr>
          <w:b/>
          <w:noProof/>
          <w:sz w:val="28"/>
          <w:szCs w:val="28"/>
        </w:rPr>
        <w:t>9</w:t>
      </w:r>
      <w:r w:rsidRPr="00BC394B">
        <w:rPr>
          <w:b/>
          <w:noProof/>
          <w:sz w:val="28"/>
          <w:szCs w:val="28"/>
        </w:rPr>
        <w:t>:</w:t>
      </w:r>
      <w:r w:rsidR="00CD4FB6">
        <w:rPr>
          <w:b/>
          <w:noProof/>
          <w:sz w:val="28"/>
          <w:szCs w:val="28"/>
        </w:rPr>
        <w:t>2022</w:t>
      </w:r>
    </w:p>
    <w:p w14:paraId="7942FCB7" w14:textId="46B96F0B" w:rsidR="001A33D0" w:rsidRPr="00BC394B" w:rsidRDefault="001A33D0" w:rsidP="001A33D0">
      <w:pPr>
        <w:jc w:val="right"/>
      </w:pPr>
      <w:r w:rsidRPr="00BC394B">
        <w:rPr>
          <w:noProof/>
        </w:rPr>
        <w:t>ISO </w:t>
      </w:r>
      <w:r w:rsidR="00CD4FB6">
        <w:rPr>
          <w:noProof/>
        </w:rPr>
        <w:t>J</w:t>
      </w:r>
      <w:r w:rsidRPr="00BC394B">
        <w:t>TC </w:t>
      </w:r>
      <w:r w:rsidR="00CD4FB6">
        <w:rPr>
          <w:noProof/>
        </w:rPr>
        <w:t>1</w:t>
      </w:r>
      <w:r w:rsidRPr="00BC394B">
        <w:t>/SC </w:t>
      </w:r>
      <w:r w:rsidR="00CD4FB6">
        <w:rPr>
          <w:noProof/>
        </w:rPr>
        <w:t>29</w:t>
      </w:r>
      <w:r w:rsidRPr="00BC394B">
        <w:t>/WG </w:t>
      </w:r>
      <w:r w:rsidR="00CD4FB6">
        <w:t>3</w:t>
      </w:r>
    </w:p>
    <w:p w14:paraId="19E5EEF2" w14:textId="7738FF33" w:rsidR="001A33D0" w:rsidRPr="00BC394B" w:rsidRDefault="000F0E7A" w:rsidP="001A33D0">
      <w:pPr>
        <w:spacing w:after="2000"/>
        <w:jc w:val="right"/>
      </w:pPr>
      <w:r>
        <w:t>Date</w:t>
      </w:r>
      <w:r w:rsidR="001A33D0" w:rsidRPr="00BC394B">
        <w:t xml:space="preserve">: </w:t>
      </w:r>
      <w:r w:rsidR="00CD4FB6">
        <w:rPr>
          <w:noProof/>
        </w:rPr>
        <w:t>2022</w:t>
      </w:r>
      <w:r>
        <w:rPr>
          <w:noProof/>
        </w:rPr>
        <w:t>-</w:t>
      </w:r>
      <w:r w:rsidR="00CD4FB6">
        <w:rPr>
          <w:noProof/>
        </w:rPr>
        <w:t>07</w:t>
      </w:r>
      <w:r>
        <w:rPr>
          <w:noProof/>
        </w:rPr>
        <w:t>-</w:t>
      </w:r>
      <w:r w:rsidR="00CD4FB6">
        <w:rPr>
          <w:noProof/>
        </w:rPr>
        <w:t>22</w:t>
      </w:r>
    </w:p>
    <w:p w14:paraId="250C7423" w14:textId="2CE20D55" w:rsidR="001A33D0" w:rsidRPr="00BC394B" w:rsidRDefault="001A33D0" w:rsidP="001A33D0">
      <w:pPr>
        <w:spacing w:line="360" w:lineRule="atLeast"/>
        <w:jc w:val="left"/>
        <w:rPr>
          <w:b/>
          <w:sz w:val="32"/>
          <w:szCs w:val="32"/>
        </w:rPr>
      </w:pPr>
      <w:r w:rsidRPr="00BC394B">
        <w:rPr>
          <w:b/>
          <w:sz w:val="32"/>
          <w:szCs w:val="32"/>
        </w:rPr>
        <w:t xml:space="preserve">Title </w:t>
      </w:r>
      <w:r w:rsidR="009212B3">
        <w:rPr>
          <w:sz w:val="32"/>
          <w:szCs w:val="32"/>
        </w:rPr>
        <w:t>Information technology</w:t>
      </w:r>
      <w:r w:rsidRPr="00BC394B">
        <w:rPr>
          <w:sz w:val="32"/>
          <w:szCs w:val="32"/>
        </w:rPr>
        <w:t xml:space="preserve"> — </w:t>
      </w:r>
      <w:r w:rsidR="009212B3">
        <w:rPr>
          <w:sz w:val="32"/>
          <w:szCs w:val="32"/>
        </w:rPr>
        <w:t>Dynamic adaptive streaming over HTTP (DASH)</w:t>
      </w:r>
      <w:r w:rsidRPr="00BC394B">
        <w:rPr>
          <w:sz w:val="32"/>
          <w:szCs w:val="32"/>
        </w:rPr>
        <w:t xml:space="preserve"> — </w:t>
      </w:r>
      <w:r w:rsidRPr="00AD05E8">
        <w:rPr>
          <w:sz w:val="32"/>
          <w:szCs w:val="32"/>
          <w:shd w:val="clear" w:color="auto" w:fill="FFFF00"/>
        </w:rPr>
        <w:t>Part </w:t>
      </w:r>
      <w:r w:rsidR="004F25C0" w:rsidRPr="00AD05E8">
        <w:rPr>
          <w:sz w:val="32"/>
          <w:szCs w:val="32"/>
          <w:shd w:val="clear" w:color="auto" w:fill="FFFF00"/>
        </w:rPr>
        <w:t>9</w:t>
      </w:r>
      <w:r w:rsidR="004F25C0" w:rsidRPr="00BC394B">
        <w:rPr>
          <w:sz w:val="32"/>
          <w:szCs w:val="32"/>
        </w:rPr>
        <w:t xml:space="preserve">: </w:t>
      </w:r>
      <w:r w:rsidR="00CD4FB6" w:rsidRPr="00CD4FB6">
        <w:rPr>
          <w:sz w:val="32"/>
          <w:szCs w:val="32"/>
        </w:rPr>
        <w:t xml:space="preserve">Encoder and Packager synchronization, multimedia </w:t>
      </w:r>
      <w:proofErr w:type="gramStart"/>
      <w:r w:rsidR="00CD4FB6" w:rsidRPr="00CD4FB6">
        <w:rPr>
          <w:sz w:val="32"/>
          <w:szCs w:val="32"/>
        </w:rPr>
        <w:t>ingest</w:t>
      </w:r>
      <w:proofErr w:type="gramEnd"/>
      <w:r w:rsidR="00CD4FB6" w:rsidRPr="00CD4FB6">
        <w:rPr>
          <w:sz w:val="32"/>
          <w:szCs w:val="32"/>
        </w:rPr>
        <w:t xml:space="preserve"> and storage</w:t>
      </w:r>
    </w:p>
    <w:p w14:paraId="69D01B5C" w14:textId="77777777" w:rsidR="001A33D0" w:rsidRPr="00BC394B" w:rsidRDefault="001A33D0" w:rsidP="001A33D0">
      <w:pPr>
        <w:spacing w:before="2000"/>
      </w:pPr>
    </w:p>
    <w:p w14:paraId="6FB67E8C" w14:textId="7C2FE894"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sidRPr="00BC394B">
        <w:rPr>
          <w:sz w:val="80"/>
          <w:szCs w:val="80"/>
        </w:rPr>
        <w:t>WD stage</w:t>
      </w:r>
    </w:p>
    <w:p w14:paraId="4721B0CD" w14:textId="77777777" w:rsidR="001A33D0" w:rsidRPr="00BC394B" w:rsidRDefault="001A33D0" w:rsidP="001A33D0"/>
    <w:p w14:paraId="728890B2"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7C23EFE7"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09B758D9"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59D82DE9" w14:textId="77777777" w:rsidR="00ED5FAB" w:rsidRDefault="00ED5FAB" w:rsidP="00DF6AAF">
      <w:pPr>
        <w:pStyle w:val="BodyText"/>
      </w:pPr>
    </w:p>
    <w:p w14:paraId="55661C82" w14:textId="77777777" w:rsidR="00ED5FAB" w:rsidRDefault="00ED5FAB" w:rsidP="00DF6AAF">
      <w:pPr>
        <w:pStyle w:val="BodyText"/>
      </w:pPr>
    </w:p>
    <w:p w14:paraId="18B6DEA8" w14:textId="77777777" w:rsidR="001A33D0" w:rsidRPr="00BC394B" w:rsidRDefault="001A33D0" w:rsidP="00DF6AAF">
      <w:pPr>
        <w:pStyle w:val="BodyText"/>
      </w:pPr>
    </w:p>
    <w:p w14:paraId="3A889C63" w14:textId="77777777" w:rsidR="001A33D0" w:rsidRPr="00BC394B" w:rsidRDefault="001A33D0" w:rsidP="00DF6AAF">
      <w:pPr>
        <w:pStyle w:val="BodyText"/>
        <w:sectPr w:rsidR="001A33D0" w:rsidRPr="00BC394B" w:rsidSect="00C845B4">
          <w:headerReference w:type="even" r:id="rId13"/>
          <w:footerReference w:type="even" r:id="rId14"/>
          <w:footerReference w:type="default" r:id="rId15"/>
          <w:type w:val="oddPage"/>
          <w:pgSz w:w="11906" w:h="16838" w:code="9"/>
          <w:pgMar w:top="794" w:right="737" w:bottom="284" w:left="851" w:header="709" w:footer="0" w:gutter="567"/>
          <w:cols w:space="720"/>
        </w:sectPr>
      </w:pPr>
    </w:p>
    <w:p w14:paraId="25E45523" w14:textId="00F23EC6"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sidR="00CD4FB6">
        <w:rPr>
          <w:color w:val="auto"/>
        </w:rPr>
        <w:t>22</w:t>
      </w:r>
    </w:p>
    <w:p w14:paraId="43A2EB05"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5C1EE758"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289E1494"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 xml:space="preserve">Ch. de </w:t>
      </w:r>
      <w:proofErr w:type="spellStart"/>
      <w:r w:rsidRPr="00BC394B">
        <w:rPr>
          <w:color w:val="auto"/>
          <w:sz w:val="20"/>
        </w:rPr>
        <w:t>Blandonnet</w:t>
      </w:r>
      <w:proofErr w:type="spellEnd"/>
      <w:r w:rsidRPr="00BC394B">
        <w:rPr>
          <w:color w:val="auto"/>
          <w:sz w:val="20"/>
        </w:rPr>
        <w:t xml:space="preserve"> 8</w:t>
      </w:r>
    </w:p>
    <w:p w14:paraId="53884409"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2DA6F80B"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7986919D" w14:textId="77777777" w:rsidR="001A33D0" w:rsidRPr="00ED097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r w:rsidRPr="00ED0975">
        <w:rPr>
          <w:color w:val="auto"/>
          <w:sz w:val="20"/>
          <w:lang w:val="de-DE"/>
        </w:rPr>
        <w:t xml:space="preserve">Email: </w:t>
      </w:r>
      <w:r w:rsidR="001A33D0" w:rsidRPr="00ED0975">
        <w:rPr>
          <w:color w:val="auto"/>
          <w:sz w:val="20"/>
          <w:lang w:val="de-DE"/>
        </w:rPr>
        <w:t>copyright@iso.org</w:t>
      </w:r>
    </w:p>
    <w:p w14:paraId="3A8D2926" w14:textId="77777777" w:rsidR="00BC394B"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ED0975">
        <w:rPr>
          <w:color w:val="auto"/>
          <w:sz w:val="20"/>
          <w:lang w:val="de-DE"/>
        </w:rPr>
        <w:t>Website: www.iso.org</w:t>
      </w:r>
    </w:p>
    <w:p w14:paraId="54706D0C" w14:textId="77777777" w:rsidR="001A33D0"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r w:rsidRPr="00ED0975">
        <w:rPr>
          <w:color w:val="auto"/>
          <w:sz w:val="20"/>
          <w:lang w:val="de-DE"/>
        </w:rPr>
        <w:t>Published in Switzerland</w:t>
      </w:r>
    </w:p>
    <w:p w14:paraId="781441D1" w14:textId="77777777" w:rsidR="001A33D0" w:rsidRPr="00BC394B" w:rsidRDefault="001A33D0" w:rsidP="001A33D0">
      <w:pPr>
        <w:pStyle w:val="zzContents"/>
        <w:spacing w:before="0"/>
      </w:pPr>
      <w:r w:rsidRPr="00BC394B">
        <w:lastRenderedPageBreak/>
        <w:t>Contents</w:t>
      </w:r>
    </w:p>
    <w:p w14:paraId="3AD0B0C9" w14:textId="7B89C4B6" w:rsidR="006C48F4" w:rsidRDefault="0054733A">
      <w:pPr>
        <w:pStyle w:val="TOC1"/>
        <w:rPr>
          <w:rFonts w:asciiTheme="minorHAnsi" w:eastAsiaTheme="minorEastAsia" w:hAnsiTheme="minorHAnsi" w:cstheme="minorBidi"/>
          <w:b w:val="0"/>
          <w:noProof/>
        </w:rPr>
      </w:pPr>
      <w:r w:rsidRPr="00BC394B">
        <w:fldChar w:fldCharType="begin"/>
      </w:r>
      <w:r w:rsidRPr="00BC394B">
        <w:instrText xml:space="preserve"> TOC \o "</w:instrText>
      </w:r>
      <w:r w:rsidR="002C453D">
        <w:instrText>1</w:instrText>
      </w:r>
      <w:r w:rsidRPr="00BC394B">
        <w:instrText xml:space="preserve">-3" \h \z \t "Heading 1;1;ANNEX;1;Biblio Title;1;Foreword Title;1;Intro Title;1" </w:instrText>
      </w:r>
      <w:r w:rsidRPr="00BC394B">
        <w:fldChar w:fldCharType="separate"/>
      </w:r>
      <w:hyperlink w:anchor="_Toc103345929" w:history="1">
        <w:r w:rsidR="006C48F4" w:rsidRPr="00B32522">
          <w:rPr>
            <w:rStyle w:val="Hyperlink"/>
            <w:noProof/>
          </w:rPr>
          <w:t>Foreword</w:t>
        </w:r>
        <w:r w:rsidR="006C48F4">
          <w:rPr>
            <w:noProof/>
            <w:webHidden/>
          </w:rPr>
          <w:tab/>
        </w:r>
        <w:r w:rsidR="006C48F4">
          <w:rPr>
            <w:noProof/>
            <w:webHidden/>
          </w:rPr>
          <w:fldChar w:fldCharType="begin"/>
        </w:r>
        <w:r w:rsidR="006C48F4">
          <w:rPr>
            <w:noProof/>
            <w:webHidden/>
          </w:rPr>
          <w:instrText xml:space="preserve"> PAGEREF _Toc103345929 \h </w:instrText>
        </w:r>
        <w:r w:rsidR="006C48F4">
          <w:rPr>
            <w:noProof/>
            <w:webHidden/>
          </w:rPr>
        </w:r>
        <w:r w:rsidR="006C48F4">
          <w:rPr>
            <w:noProof/>
            <w:webHidden/>
          </w:rPr>
          <w:fldChar w:fldCharType="separate"/>
        </w:r>
        <w:r w:rsidR="006C48F4">
          <w:rPr>
            <w:noProof/>
            <w:webHidden/>
          </w:rPr>
          <w:t>vi</w:t>
        </w:r>
        <w:r w:rsidR="006C48F4">
          <w:rPr>
            <w:noProof/>
            <w:webHidden/>
          </w:rPr>
          <w:fldChar w:fldCharType="end"/>
        </w:r>
      </w:hyperlink>
    </w:p>
    <w:p w14:paraId="731AE064" w14:textId="0B98527A" w:rsidR="006C48F4" w:rsidRDefault="00000000">
      <w:pPr>
        <w:pStyle w:val="TOC1"/>
        <w:rPr>
          <w:rFonts w:asciiTheme="minorHAnsi" w:eastAsiaTheme="minorEastAsia" w:hAnsiTheme="minorHAnsi" w:cstheme="minorBidi"/>
          <w:b w:val="0"/>
          <w:noProof/>
        </w:rPr>
      </w:pPr>
      <w:hyperlink w:anchor="_Toc103345930" w:history="1">
        <w:r w:rsidR="006C48F4" w:rsidRPr="00B32522">
          <w:rPr>
            <w:rStyle w:val="Hyperlink"/>
            <w:noProof/>
          </w:rPr>
          <w:t>Introduction</w:t>
        </w:r>
        <w:r w:rsidR="006C48F4">
          <w:rPr>
            <w:noProof/>
            <w:webHidden/>
          </w:rPr>
          <w:tab/>
        </w:r>
        <w:r w:rsidR="006C48F4">
          <w:rPr>
            <w:noProof/>
            <w:webHidden/>
          </w:rPr>
          <w:fldChar w:fldCharType="begin"/>
        </w:r>
        <w:r w:rsidR="006C48F4">
          <w:rPr>
            <w:noProof/>
            <w:webHidden/>
          </w:rPr>
          <w:instrText xml:space="preserve"> PAGEREF _Toc103345930 \h </w:instrText>
        </w:r>
        <w:r w:rsidR="006C48F4">
          <w:rPr>
            <w:noProof/>
            <w:webHidden/>
          </w:rPr>
        </w:r>
        <w:r w:rsidR="006C48F4">
          <w:rPr>
            <w:noProof/>
            <w:webHidden/>
          </w:rPr>
          <w:fldChar w:fldCharType="separate"/>
        </w:r>
        <w:r w:rsidR="006C48F4">
          <w:rPr>
            <w:noProof/>
            <w:webHidden/>
          </w:rPr>
          <w:t>vii</w:t>
        </w:r>
        <w:r w:rsidR="006C48F4">
          <w:rPr>
            <w:noProof/>
            <w:webHidden/>
          </w:rPr>
          <w:fldChar w:fldCharType="end"/>
        </w:r>
      </w:hyperlink>
    </w:p>
    <w:p w14:paraId="691F4035" w14:textId="5F010C73" w:rsidR="006C48F4" w:rsidRDefault="00000000">
      <w:pPr>
        <w:pStyle w:val="TOC1"/>
        <w:rPr>
          <w:rFonts w:asciiTheme="minorHAnsi" w:eastAsiaTheme="minorEastAsia" w:hAnsiTheme="minorHAnsi" w:cstheme="minorBidi"/>
          <w:b w:val="0"/>
          <w:noProof/>
        </w:rPr>
      </w:pPr>
      <w:hyperlink w:anchor="_Toc103345931" w:history="1">
        <w:r w:rsidR="006C48F4" w:rsidRPr="00B32522">
          <w:rPr>
            <w:rStyle w:val="Hyperlink"/>
            <w:noProof/>
          </w:rPr>
          <w:t>1</w:t>
        </w:r>
        <w:r w:rsidR="006C48F4">
          <w:rPr>
            <w:rFonts w:asciiTheme="minorHAnsi" w:eastAsiaTheme="minorEastAsia" w:hAnsiTheme="minorHAnsi" w:cstheme="minorBidi"/>
            <w:b w:val="0"/>
            <w:noProof/>
          </w:rPr>
          <w:tab/>
        </w:r>
        <w:r w:rsidR="006C48F4" w:rsidRPr="00B32522">
          <w:rPr>
            <w:rStyle w:val="Hyperlink"/>
            <w:noProof/>
          </w:rPr>
          <w:t>Scope</w:t>
        </w:r>
        <w:r w:rsidR="006C48F4">
          <w:rPr>
            <w:noProof/>
            <w:webHidden/>
          </w:rPr>
          <w:tab/>
        </w:r>
        <w:r w:rsidR="006C48F4">
          <w:rPr>
            <w:noProof/>
            <w:webHidden/>
          </w:rPr>
          <w:fldChar w:fldCharType="begin"/>
        </w:r>
        <w:r w:rsidR="006C48F4">
          <w:rPr>
            <w:noProof/>
            <w:webHidden/>
          </w:rPr>
          <w:instrText xml:space="preserve"> PAGEREF _Toc103345931 \h </w:instrText>
        </w:r>
        <w:r w:rsidR="006C48F4">
          <w:rPr>
            <w:noProof/>
            <w:webHidden/>
          </w:rPr>
        </w:r>
        <w:r w:rsidR="006C48F4">
          <w:rPr>
            <w:noProof/>
            <w:webHidden/>
          </w:rPr>
          <w:fldChar w:fldCharType="separate"/>
        </w:r>
        <w:r w:rsidR="006C48F4">
          <w:rPr>
            <w:noProof/>
            <w:webHidden/>
          </w:rPr>
          <w:t>1</w:t>
        </w:r>
        <w:r w:rsidR="006C48F4">
          <w:rPr>
            <w:noProof/>
            <w:webHidden/>
          </w:rPr>
          <w:fldChar w:fldCharType="end"/>
        </w:r>
      </w:hyperlink>
    </w:p>
    <w:p w14:paraId="6EEF1009" w14:textId="3762DF84" w:rsidR="006C48F4" w:rsidRDefault="00000000">
      <w:pPr>
        <w:pStyle w:val="TOC1"/>
        <w:rPr>
          <w:rFonts w:asciiTheme="minorHAnsi" w:eastAsiaTheme="minorEastAsia" w:hAnsiTheme="minorHAnsi" w:cstheme="minorBidi"/>
          <w:b w:val="0"/>
          <w:noProof/>
        </w:rPr>
      </w:pPr>
      <w:hyperlink w:anchor="_Toc103345932" w:history="1">
        <w:r w:rsidR="006C48F4" w:rsidRPr="00B32522">
          <w:rPr>
            <w:rStyle w:val="Hyperlink"/>
            <w:noProof/>
          </w:rPr>
          <w:t>2</w:t>
        </w:r>
        <w:r w:rsidR="006C48F4">
          <w:rPr>
            <w:rFonts w:asciiTheme="minorHAnsi" w:eastAsiaTheme="minorEastAsia" w:hAnsiTheme="minorHAnsi" w:cstheme="minorBidi"/>
            <w:b w:val="0"/>
            <w:noProof/>
          </w:rPr>
          <w:tab/>
        </w:r>
        <w:r w:rsidR="006C48F4" w:rsidRPr="00B32522">
          <w:rPr>
            <w:rStyle w:val="Hyperlink"/>
            <w:noProof/>
          </w:rPr>
          <w:t xml:space="preserve">Normative references </w:t>
        </w:r>
        <w:r w:rsidR="006C48F4" w:rsidRPr="00B32522">
          <w:rPr>
            <w:rStyle w:val="Hyperlink"/>
            <w:i/>
            <w:noProof/>
          </w:rPr>
          <w:t>(mandatory)</w:t>
        </w:r>
        <w:r w:rsidR="006C48F4">
          <w:rPr>
            <w:noProof/>
            <w:webHidden/>
          </w:rPr>
          <w:tab/>
        </w:r>
        <w:r w:rsidR="006C48F4">
          <w:rPr>
            <w:noProof/>
            <w:webHidden/>
          </w:rPr>
          <w:fldChar w:fldCharType="begin"/>
        </w:r>
        <w:r w:rsidR="006C48F4">
          <w:rPr>
            <w:noProof/>
            <w:webHidden/>
          </w:rPr>
          <w:instrText xml:space="preserve"> PAGEREF _Toc103345932 \h </w:instrText>
        </w:r>
        <w:r w:rsidR="006C48F4">
          <w:rPr>
            <w:noProof/>
            <w:webHidden/>
          </w:rPr>
        </w:r>
        <w:r w:rsidR="006C48F4">
          <w:rPr>
            <w:noProof/>
            <w:webHidden/>
          </w:rPr>
          <w:fldChar w:fldCharType="separate"/>
        </w:r>
        <w:r w:rsidR="006C48F4">
          <w:rPr>
            <w:noProof/>
            <w:webHidden/>
          </w:rPr>
          <w:t>1</w:t>
        </w:r>
        <w:r w:rsidR="006C48F4">
          <w:rPr>
            <w:noProof/>
            <w:webHidden/>
          </w:rPr>
          <w:fldChar w:fldCharType="end"/>
        </w:r>
      </w:hyperlink>
    </w:p>
    <w:p w14:paraId="644720DA" w14:textId="116B4324" w:rsidR="006C48F4" w:rsidRDefault="00000000">
      <w:pPr>
        <w:pStyle w:val="TOC1"/>
        <w:rPr>
          <w:rFonts w:asciiTheme="minorHAnsi" w:eastAsiaTheme="minorEastAsia" w:hAnsiTheme="minorHAnsi" w:cstheme="minorBidi"/>
          <w:b w:val="0"/>
          <w:noProof/>
        </w:rPr>
      </w:pPr>
      <w:hyperlink w:anchor="_Toc103345933" w:history="1">
        <w:r w:rsidR="006C48F4" w:rsidRPr="00B32522">
          <w:rPr>
            <w:rStyle w:val="Hyperlink"/>
            <w:noProof/>
          </w:rPr>
          <w:t>3</w:t>
        </w:r>
        <w:r w:rsidR="006C48F4">
          <w:rPr>
            <w:rFonts w:asciiTheme="minorHAnsi" w:eastAsiaTheme="minorEastAsia" w:hAnsiTheme="minorHAnsi" w:cstheme="minorBidi"/>
            <w:b w:val="0"/>
            <w:noProof/>
          </w:rPr>
          <w:tab/>
        </w:r>
        <w:r w:rsidR="006C48F4" w:rsidRPr="00B32522">
          <w:rPr>
            <w:rStyle w:val="Hyperlink"/>
            <w:noProof/>
          </w:rPr>
          <w:t xml:space="preserve">Terms and definitions </w:t>
        </w:r>
        <w:r w:rsidR="006C48F4" w:rsidRPr="00B32522">
          <w:rPr>
            <w:rStyle w:val="Hyperlink"/>
            <w:i/>
            <w:noProof/>
          </w:rPr>
          <w:t>(mandatory)</w:t>
        </w:r>
        <w:r w:rsidR="006C48F4">
          <w:rPr>
            <w:noProof/>
            <w:webHidden/>
          </w:rPr>
          <w:tab/>
        </w:r>
        <w:r w:rsidR="006C48F4">
          <w:rPr>
            <w:noProof/>
            <w:webHidden/>
          </w:rPr>
          <w:fldChar w:fldCharType="begin"/>
        </w:r>
        <w:r w:rsidR="006C48F4">
          <w:rPr>
            <w:noProof/>
            <w:webHidden/>
          </w:rPr>
          <w:instrText xml:space="preserve"> PAGEREF _Toc103345933 \h </w:instrText>
        </w:r>
        <w:r w:rsidR="006C48F4">
          <w:rPr>
            <w:noProof/>
            <w:webHidden/>
          </w:rPr>
        </w:r>
        <w:r w:rsidR="006C48F4">
          <w:rPr>
            <w:noProof/>
            <w:webHidden/>
          </w:rPr>
          <w:fldChar w:fldCharType="separate"/>
        </w:r>
        <w:r w:rsidR="006C48F4">
          <w:rPr>
            <w:noProof/>
            <w:webHidden/>
          </w:rPr>
          <w:t>1</w:t>
        </w:r>
        <w:r w:rsidR="006C48F4">
          <w:rPr>
            <w:noProof/>
            <w:webHidden/>
          </w:rPr>
          <w:fldChar w:fldCharType="end"/>
        </w:r>
      </w:hyperlink>
    </w:p>
    <w:p w14:paraId="17C44781" w14:textId="1B70B08F" w:rsidR="006C48F4" w:rsidRDefault="00000000">
      <w:pPr>
        <w:pStyle w:val="TOC2"/>
        <w:rPr>
          <w:rFonts w:asciiTheme="minorHAnsi" w:eastAsiaTheme="minorEastAsia" w:hAnsiTheme="minorHAnsi" w:cstheme="minorBidi"/>
          <w:b w:val="0"/>
          <w:noProof/>
        </w:rPr>
      </w:pPr>
      <w:hyperlink w:anchor="_Toc103345934" w:history="1">
        <w:r w:rsidR="006C48F4" w:rsidRPr="00B32522">
          <w:rPr>
            <w:rStyle w:val="Hyperlink"/>
            <w:noProof/>
          </w:rPr>
          <w:t>3.1</w:t>
        </w:r>
        <w:r w:rsidR="006C48F4">
          <w:rPr>
            <w:rFonts w:asciiTheme="minorHAnsi" w:eastAsiaTheme="minorEastAsia" w:hAnsiTheme="minorHAnsi" w:cstheme="minorBidi"/>
            <w:b w:val="0"/>
            <w:noProof/>
          </w:rPr>
          <w:tab/>
        </w:r>
        <w:r w:rsidR="006C48F4" w:rsidRPr="00B32522">
          <w:rPr>
            <w:rStyle w:val="Hyperlink"/>
            <w:noProof/>
          </w:rPr>
          <w:t>Terms</w:t>
        </w:r>
        <w:r w:rsidR="006C48F4">
          <w:rPr>
            <w:noProof/>
            <w:webHidden/>
          </w:rPr>
          <w:tab/>
        </w:r>
        <w:r w:rsidR="006C48F4">
          <w:rPr>
            <w:noProof/>
            <w:webHidden/>
          </w:rPr>
          <w:fldChar w:fldCharType="begin"/>
        </w:r>
        <w:r w:rsidR="006C48F4">
          <w:rPr>
            <w:noProof/>
            <w:webHidden/>
          </w:rPr>
          <w:instrText xml:space="preserve"> PAGEREF _Toc103345934 \h </w:instrText>
        </w:r>
        <w:r w:rsidR="006C48F4">
          <w:rPr>
            <w:noProof/>
            <w:webHidden/>
          </w:rPr>
        </w:r>
        <w:r w:rsidR="006C48F4">
          <w:rPr>
            <w:noProof/>
            <w:webHidden/>
          </w:rPr>
          <w:fldChar w:fldCharType="separate"/>
        </w:r>
        <w:r w:rsidR="006C48F4">
          <w:rPr>
            <w:noProof/>
            <w:webHidden/>
          </w:rPr>
          <w:t>1</w:t>
        </w:r>
        <w:r w:rsidR="006C48F4">
          <w:rPr>
            <w:noProof/>
            <w:webHidden/>
          </w:rPr>
          <w:fldChar w:fldCharType="end"/>
        </w:r>
      </w:hyperlink>
    </w:p>
    <w:p w14:paraId="5FF7E073" w14:textId="05FAC925" w:rsidR="006C48F4" w:rsidRDefault="00000000">
      <w:pPr>
        <w:pStyle w:val="TOC3"/>
        <w:rPr>
          <w:rFonts w:asciiTheme="minorHAnsi" w:eastAsiaTheme="minorEastAsia" w:hAnsiTheme="minorHAnsi" w:cstheme="minorBidi"/>
          <w:b w:val="0"/>
          <w:noProof/>
        </w:rPr>
      </w:pPr>
      <w:hyperlink w:anchor="_Toc103345935" w:history="1">
        <w:r w:rsidR="006C48F4" w:rsidRPr="00B32522">
          <w:rPr>
            <w:rStyle w:val="Hyperlink"/>
            <w:noProof/>
          </w:rPr>
          <w:t>3.1.1</w:t>
        </w:r>
        <w:r w:rsidR="006C48F4">
          <w:rPr>
            <w:rFonts w:asciiTheme="minorHAnsi" w:eastAsiaTheme="minorEastAsia" w:hAnsiTheme="minorHAnsi" w:cstheme="minorBidi"/>
            <w:b w:val="0"/>
            <w:noProof/>
          </w:rPr>
          <w:tab/>
        </w:r>
        <w:r w:rsidR="006C48F4" w:rsidRPr="00B32522">
          <w:rPr>
            <w:rStyle w:val="Hyperlink"/>
            <w:noProof/>
          </w:rPr>
          <w:t>Media Stream</w:t>
        </w:r>
        <w:r w:rsidR="006C48F4">
          <w:rPr>
            <w:noProof/>
            <w:webHidden/>
          </w:rPr>
          <w:tab/>
        </w:r>
        <w:r w:rsidR="006C48F4">
          <w:rPr>
            <w:noProof/>
            <w:webHidden/>
          </w:rPr>
          <w:fldChar w:fldCharType="begin"/>
        </w:r>
        <w:r w:rsidR="006C48F4">
          <w:rPr>
            <w:noProof/>
            <w:webHidden/>
          </w:rPr>
          <w:instrText xml:space="preserve"> PAGEREF _Toc103345935 \h </w:instrText>
        </w:r>
        <w:r w:rsidR="006C48F4">
          <w:rPr>
            <w:noProof/>
            <w:webHidden/>
          </w:rPr>
        </w:r>
        <w:r w:rsidR="006C48F4">
          <w:rPr>
            <w:noProof/>
            <w:webHidden/>
          </w:rPr>
          <w:fldChar w:fldCharType="separate"/>
        </w:r>
        <w:r w:rsidR="006C48F4">
          <w:rPr>
            <w:noProof/>
            <w:webHidden/>
          </w:rPr>
          <w:t>1</w:t>
        </w:r>
        <w:r w:rsidR="006C48F4">
          <w:rPr>
            <w:noProof/>
            <w:webHidden/>
          </w:rPr>
          <w:fldChar w:fldCharType="end"/>
        </w:r>
      </w:hyperlink>
    </w:p>
    <w:p w14:paraId="436A8BA5" w14:textId="7585CA0E" w:rsidR="006C48F4" w:rsidRDefault="00000000">
      <w:pPr>
        <w:pStyle w:val="TOC3"/>
        <w:rPr>
          <w:rFonts w:asciiTheme="minorHAnsi" w:eastAsiaTheme="minorEastAsia" w:hAnsiTheme="minorHAnsi" w:cstheme="minorBidi"/>
          <w:b w:val="0"/>
          <w:noProof/>
        </w:rPr>
      </w:pPr>
      <w:hyperlink w:anchor="_Toc103345936" w:history="1">
        <w:r w:rsidR="006C48F4" w:rsidRPr="00B32522">
          <w:rPr>
            <w:rStyle w:val="Hyperlink"/>
            <w:noProof/>
          </w:rPr>
          <w:t>3.1.2</w:t>
        </w:r>
        <w:r w:rsidR="006C48F4">
          <w:rPr>
            <w:rFonts w:asciiTheme="minorHAnsi" w:eastAsiaTheme="minorEastAsia" w:hAnsiTheme="minorHAnsi" w:cstheme="minorBidi"/>
            <w:b w:val="0"/>
            <w:noProof/>
          </w:rPr>
          <w:tab/>
        </w:r>
        <w:r w:rsidR="006C48F4" w:rsidRPr="00B32522">
          <w:rPr>
            <w:rStyle w:val="Hyperlink"/>
            <w:noProof/>
          </w:rPr>
          <w:t>Encoder</w:t>
        </w:r>
        <w:r w:rsidR="006C48F4">
          <w:rPr>
            <w:noProof/>
            <w:webHidden/>
          </w:rPr>
          <w:tab/>
        </w:r>
        <w:r w:rsidR="006C48F4">
          <w:rPr>
            <w:noProof/>
            <w:webHidden/>
          </w:rPr>
          <w:fldChar w:fldCharType="begin"/>
        </w:r>
        <w:r w:rsidR="006C48F4">
          <w:rPr>
            <w:noProof/>
            <w:webHidden/>
          </w:rPr>
          <w:instrText xml:space="preserve"> PAGEREF _Toc103345936 \h </w:instrText>
        </w:r>
        <w:r w:rsidR="006C48F4">
          <w:rPr>
            <w:noProof/>
            <w:webHidden/>
          </w:rPr>
        </w:r>
        <w:r w:rsidR="006C48F4">
          <w:rPr>
            <w:noProof/>
            <w:webHidden/>
          </w:rPr>
          <w:fldChar w:fldCharType="separate"/>
        </w:r>
        <w:r w:rsidR="006C48F4">
          <w:rPr>
            <w:noProof/>
            <w:webHidden/>
          </w:rPr>
          <w:t>1</w:t>
        </w:r>
        <w:r w:rsidR="006C48F4">
          <w:rPr>
            <w:noProof/>
            <w:webHidden/>
          </w:rPr>
          <w:fldChar w:fldCharType="end"/>
        </w:r>
      </w:hyperlink>
    </w:p>
    <w:p w14:paraId="697C1A0C" w14:textId="53577E89" w:rsidR="006C48F4" w:rsidRDefault="00000000">
      <w:pPr>
        <w:pStyle w:val="TOC3"/>
        <w:rPr>
          <w:rFonts w:asciiTheme="minorHAnsi" w:eastAsiaTheme="minorEastAsia" w:hAnsiTheme="minorHAnsi" w:cstheme="minorBidi"/>
          <w:b w:val="0"/>
          <w:noProof/>
        </w:rPr>
      </w:pPr>
      <w:hyperlink w:anchor="_Toc103345937" w:history="1">
        <w:r w:rsidR="006C48F4" w:rsidRPr="00B32522">
          <w:rPr>
            <w:rStyle w:val="Hyperlink"/>
            <w:noProof/>
          </w:rPr>
          <w:t>3.1.3</w:t>
        </w:r>
        <w:r w:rsidR="006C48F4">
          <w:rPr>
            <w:rFonts w:asciiTheme="minorHAnsi" w:eastAsiaTheme="minorEastAsia" w:hAnsiTheme="minorHAnsi" w:cstheme="minorBidi"/>
            <w:b w:val="0"/>
            <w:noProof/>
          </w:rPr>
          <w:tab/>
        </w:r>
        <w:r w:rsidR="006C48F4" w:rsidRPr="00B32522">
          <w:rPr>
            <w:rStyle w:val="Hyperlink"/>
            <w:noProof/>
          </w:rPr>
          <w:t>Packager</w:t>
        </w:r>
        <w:r w:rsidR="006C48F4">
          <w:rPr>
            <w:noProof/>
            <w:webHidden/>
          </w:rPr>
          <w:tab/>
        </w:r>
        <w:r w:rsidR="006C48F4">
          <w:rPr>
            <w:noProof/>
            <w:webHidden/>
          </w:rPr>
          <w:fldChar w:fldCharType="begin"/>
        </w:r>
        <w:r w:rsidR="006C48F4">
          <w:rPr>
            <w:noProof/>
            <w:webHidden/>
          </w:rPr>
          <w:instrText xml:space="preserve"> PAGEREF _Toc103345937 \h </w:instrText>
        </w:r>
        <w:r w:rsidR="006C48F4">
          <w:rPr>
            <w:noProof/>
            <w:webHidden/>
          </w:rPr>
        </w:r>
        <w:r w:rsidR="006C48F4">
          <w:rPr>
            <w:noProof/>
            <w:webHidden/>
          </w:rPr>
          <w:fldChar w:fldCharType="separate"/>
        </w:r>
        <w:r w:rsidR="006C48F4">
          <w:rPr>
            <w:noProof/>
            <w:webHidden/>
          </w:rPr>
          <w:t>1</w:t>
        </w:r>
        <w:r w:rsidR="006C48F4">
          <w:rPr>
            <w:noProof/>
            <w:webHidden/>
          </w:rPr>
          <w:fldChar w:fldCharType="end"/>
        </w:r>
      </w:hyperlink>
    </w:p>
    <w:p w14:paraId="590027C8" w14:textId="5FA6D7C0" w:rsidR="006C48F4" w:rsidRDefault="00000000">
      <w:pPr>
        <w:pStyle w:val="TOC3"/>
        <w:rPr>
          <w:rFonts w:asciiTheme="minorHAnsi" w:eastAsiaTheme="minorEastAsia" w:hAnsiTheme="minorHAnsi" w:cstheme="minorBidi"/>
          <w:b w:val="0"/>
          <w:noProof/>
        </w:rPr>
      </w:pPr>
      <w:hyperlink w:anchor="_Toc103345938" w:history="1">
        <w:r w:rsidR="006C48F4" w:rsidRPr="00B32522">
          <w:rPr>
            <w:rStyle w:val="Hyperlink"/>
            <w:noProof/>
          </w:rPr>
          <w:t>3.1.4</w:t>
        </w:r>
        <w:r w:rsidR="006C48F4">
          <w:rPr>
            <w:rFonts w:asciiTheme="minorHAnsi" w:eastAsiaTheme="minorEastAsia" w:hAnsiTheme="minorHAnsi" w:cstheme="minorBidi"/>
            <w:b w:val="0"/>
            <w:noProof/>
          </w:rPr>
          <w:tab/>
        </w:r>
        <w:r w:rsidR="006C48F4" w:rsidRPr="00B32522">
          <w:rPr>
            <w:rStyle w:val="Hyperlink"/>
            <w:noProof/>
          </w:rPr>
          <w:t>Origin</w:t>
        </w:r>
        <w:r w:rsidR="006C48F4">
          <w:rPr>
            <w:noProof/>
            <w:webHidden/>
          </w:rPr>
          <w:tab/>
        </w:r>
        <w:r w:rsidR="006C48F4">
          <w:rPr>
            <w:noProof/>
            <w:webHidden/>
          </w:rPr>
          <w:fldChar w:fldCharType="begin"/>
        </w:r>
        <w:r w:rsidR="006C48F4">
          <w:rPr>
            <w:noProof/>
            <w:webHidden/>
          </w:rPr>
          <w:instrText xml:space="preserve"> PAGEREF _Toc103345938 \h </w:instrText>
        </w:r>
        <w:r w:rsidR="006C48F4">
          <w:rPr>
            <w:noProof/>
            <w:webHidden/>
          </w:rPr>
        </w:r>
        <w:r w:rsidR="006C48F4">
          <w:rPr>
            <w:noProof/>
            <w:webHidden/>
          </w:rPr>
          <w:fldChar w:fldCharType="separate"/>
        </w:r>
        <w:r w:rsidR="006C48F4">
          <w:rPr>
            <w:noProof/>
            <w:webHidden/>
          </w:rPr>
          <w:t>1</w:t>
        </w:r>
        <w:r w:rsidR="006C48F4">
          <w:rPr>
            <w:noProof/>
            <w:webHidden/>
          </w:rPr>
          <w:fldChar w:fldCharType="end"/>
        </w:r>
      </w:hyperlink>
    </w:p>
    <w:p w14:paraId="7603134C" w14:textId="7ADE0D36" w:rsidR="006C48F4" w:rsidRDefault="00000000">
      <w:pPr>
        <w:pStyle w:val="TOC3"/>
        <w:rPr>
          <w:rFonts w:asciiTheme="minorHAnsi" w:eastAsiaTheme="minorEastAsia" w:hAnsiTheme="minorHAnsi" w:cstheme="minorBidi"/>
          <w:b w:val="0"/>
          <w:noProof/>
        </w:rPr>
      </w:pPr>
      <w:hyperlink w:anchor="_Toc103345939" w:history="1">
        <w:r w:rsidR="006C48F4" w:rsidRPr="00B32522">
          <w:rPr>
            <w:rStyle w:val="Hyperlink"/>
            <w:noProof/>
          </w:rPr>
          <w:t>3.1.5</w:t>
        </w:r>
        <w:r w:rsidR="006C48F4">
          <w:rPr>
            <w:rFonts w:asciiTheme="minorHAnsi" w:eastAsiaTheme="minorEastAsia" w:hAnsiTheme="minorHAnsi" w:cstheme="minorBidi"/>
            <w:b w:val="0"/>
            <w:noProof/>
          </w:rPr>
          <w:tab/>
        </w:r>
        <w:r w:rsidR="006C48F4" w:rsidRPr="00B32522">
          <w:rPr>
            <w:rStyle w:val="Hyperlink"/>
            <w:noProof/>
          </w:rPr>
          <w:t>Unix Epoch</w:t>
        </w:r>
        <w:r w:rsidR="006C48F4">
          <w:rPr>
            <w:noProof/>
            <w:webHidden/>
          </w:rPr>
          <w:tab/>
        </w:r>
        <w:r w:rsidR="006C48F4">
          <w:rPr>
            <w:noProof/>
            <w:webHidden/>
          </w:rPr>
          <w:fldChar w:fldCharType="begin"/>
        </w:r>
        <w:r w:rsidR="006C48F4">
          <w:rPr>
            <w:noProof/>
            <w:webHidden/>
          </w:rPr>
          <w:instrText xml:space="preserve"> PAGEREF _Toc103345939 \h </w:instrText>
        </w:r>
        <w:r w:rsidR="006C48F4">
          <w:rPr>
            <w:noProof/>
            <w:webHidden/>
          </w:rPr>
        </w:r>
        <w:r w:rsidR="006C48F4">
          <w:rPr>
            <w:noProof/>
            <w:webHidden/>
          </w:rPr>
          <w:fldChar w:fldCharType="separate"/>
        </w:r>
        <w:r w:rsidR="006C48F4">
          <w:rPr>
            <w:noProof/>
            <w:webHidden/>
          </w:rPr>
          <w:t>1</w:t>
        </w:r>
        <w:r w:rsidR="006C48F4">
          <w:rPr>
            <w:noProof/>
            <w:webHidden/>
          </w:rPr>
          <w:fldChar w:fldCharType="end"/>
        </w:r>
      </w:hyperlink>
    </w:p>
    <w:p w14:paraId="6F083D2C" w14:textId="2C441EB3" w:rsidR="006C48F4" w:rsidRDefault="00000000">
      <w:pPr>
        <w:pStyle w:val="TOC3"/>
        <w:rPr>
          <w:rFonts w:asciiTheme="minorHAnsi" w:eastAsiaTheme="minorEastAsia" w:hAnsiTheme="minorHAnsi" w:cstheme="minorBidi"/>
          <w:b w:val="0"/>
          <w:noProof/>
        </w:rPr>
      </w:pPr>
      <w:hyperlink w:anchor="_Toc103345940" w:history="1">
        <w:r w:rsidR="006C48F4" w:rsidRPr="00B32522">
          <w:rPr>
            <w:rStyle w:val="Hyperlink"/>
            <w:noProof/>
          </w:rPr>
          <w:t>3.1.6</w:t>
        </w:r>
        <w:r w:rsidR="006C48F4">
          <w:rPr>
            <w:rFonts w:asciiTheme="minorHAnsi" w:eastAsiaTheme="minorEastAsia" w:hAnsiTheme="minorHAnsi" w:cstheme="minorBidi"/>
            <w:b w:val="0"/>
            <w:noProof/>
          </w:rPr>
          <w:tab/>
        </w:r>
        <w:r w:rsidR="006C48F4" w:rsidRPr="00B32522">
          <w:rPr>
            <w:rStyle w:val="Hyperlink"/>
            <w:noProof/>
          </w:rPr>
          <w:t>Ceil()</w:t>
        </w:r>
        <w:r w:rsidR="006C48F4">
          <w:rPr>
            <w:noProof/>
            <w:webHidden/>
          </w:rPr>
          <w:tab/>
        </w:r>
        <w:r w:rsidR="006C48F4">
          <w:rPr>
            <w:noProof/>
            <w:webHidden/>
          </w:rPr>
          <w:fldChar w:fldCharType="begin"/>
        </w:r>
        <w:r w:rsidR="006C48F4">
          <w:rPr>
            <w:noProof/>
            <w:webHidden/>
          </w:rPr>
          <w:instrText xml:space="preserve"> PAGEREF _Toc103345940 \h </w:instrText>
        </w:r>
        <w:r w:rsidR="006C48F4">
          <w:rPr>
            <w:noProof/>
            <w:webHidden/>
          </w:rPr>
        </w:r>
        <w:r w:rsidR="006C48F4">
          <w:rPr>
            <w:noProof/>
            <w:webHidden/>
          </w:rPr>
          <w:fldChar w:fldCharType="separate"/>
        </w:r>
        <w:r w:rsidR="006C48F4">
          <w:rPr>
            <w:noProof/>
            <w:webHidden/>
          </w:rPr>
          <w:t>1</w:t>
        </w:r>
        <w:r w:rsidR="006C48F4">
          <w:rPr>
            <w:noProof/>
            <w:webHidden/>
          </w:rPr>
          <w:fldChar w:fldCharType="end"/>
        </w:r>
      </w:hyperlink>
    </w:p>
    <w:p w14:paraId="2A1FB6D9" w14:textId="4D879864" w:rsidR="006C48F4" w:rsidRDefault="00000000">
      <w:pPr>
        <w:pStyle w:val="TOC3"/>
        <w:rPr>
          <w:rFonts w:asciiTheme="minorHAnsi" w:eastAsiaTheme="minorEastAsia" w:hAnsiTheme="minorHAnsi" w:cstheme="minorBidi"/>
          <w:b w:val="0"/>
          <w:noProof/>
        </w:rPr>
      </w:pPr>
      <w:hyperlink w:anchor="_Toc103345941" w:history="1">
        <w:r w:rsidR="006C48F4" w:rsidRPr="00B32522">
          <w:rPr>
            <w:rStyle w:val="Hyperlink"/>
            <w:noProof/>
          </w:rPr>
          <w:t>3.1.7</w:t>
        </w:r>
        <w:r w:rsidR="006C48F4">
          <w:rPr>
            <w:rFonts w:asciiTheme="minorHAnsi" w:eastAsiaTheme="minorEastAsia" w:hAnsiTheme="minorHAnsi" w:cstheme="minorBidi"/>
            <w:b w:val="0"/>
            <w:noProof/>
          </w:rPr>
          <w:tab/>
        </w:r>
        <w:r w:rsidR="006C48F4" w:rsidRPr="00B32522">
          <w:rPr>
            <w:rStyle w:val="Hyperlink"/>
            <w:noProof/>
          </w:rPr>
          <w:t>Now</w:t>
        </w:r>
        <w:r w:rsidR="006C48F4">
          <w:rPr>
            <w:noProof/>
            <w:webHidden/>
          </w:rPr>
          <w:tab/>
        </w:r>
        <w:r w:rsidR="006C48F4">
          <w:rPr>
            <w:noProof/>
            <w:webHidden/>
          </w:rPr>
          <w:fldChar w:fldCharType="begin"/>
        </w:r>
        <w:r w:rsidR="006C48F4">
          <w:rPr>
            <w:noProof/>
            <w:webHidden/>
          </w:rPr>
          <w:instrText xml:space="preserve"> PAGEREF _Toc103345941 \h </w:instrText>
        </w:r>
        <w:r w:rsidR="006C48F4">
          <w:rPr>
            <w:noProof/>
            <w:webHidden/>
          </w:rPr>
        </w:r>
        <w:r w:rsidR="006C48F4">
          <w:rPr>
            <w:noProof/>
            <w:webHidden/>
          </w:rPr>
          <w:fldChar w:fldCharType="separate"/>
        </w:r>
        <w:r w:rsidR="006C48F4">
          <w:rPr>
            <w:noProof/>
            <w:webHidden/>
          </w:rPr>
          <w:t>1</w:t>
        </w:r>
        <w:r w:rsidR="006C48F4">
          <w:rPr>
            <w:noProof/>
            <w:webHidden/>
          </w:rPr>
          <w:fldChar w:fldCharType="end"/>
        </w:r>
      </w:hyperlink>
    </w:p>
    <w:p w14:paraId="1DB67209" w14:textId="22898A97" w:rsidR="006C48F4" w:rsidRDefault="00000000">
      <w:pPr>
        <w:pStyle w:val="TOC2"/>
        <w:rPr>
          <w:rFonts w:asciiTheme="minorHAnsi" w:eastAsiaTheme="minorEastAsia" w:hAnsiTheme="minorHAnsi" w:cstheme="minorBidi"/>
          <w:b w:val="0"/>
          <w:noProof/>
        </w:rPr>
      </w:pPr>
      <w:hyperlink w:anchor="_Toc103345942" w:history="1">
        <w:r w:rsidR="006C48F4" w:rsidRPr="00B32522">
          <w:rPr>
            <w:rStyle w:val="Hyperlink"/>
            <w:noProof/>
          </w:rPr>
          <w:t>3.2</w:t>
        </w:r>
        <w:r w:rsidR="006C48F4">
          <w:rPr>
            <w:rFonts w:asciiTheme="minorHAnsi" w:eastAsiaTheme="minorEastAsia" w:hAnsiTheme="minorHAnsi" w:cstheme="minorBidi"/>
            <w:b w:val="0"/>
            <w:noProof/>
          </w:rPr>
          <w:tab/>
        </w:r>
        <w:r w:rsidR="006C48F4" w:rsidRPr="00B32522">
          <w:rPr>
            <w:rStyle w:val="Hyperlink"/>
            <w:noProof/>
          </w:rPr>
          <w:t>Abbreviated terms</w:t>
        </w:r>
        <w:r w:rsidR="006C48F4">
          <w:rPr>
            <w:noProof/>
            <w:webHidden/>
          </w:rPr>
          <w:tab/>
        </w:r>
        <w:r w:rsidR="006C48F4">
          <w:rPr>
            <w:noProof/>
            <w:webHidden/>
          </w:rPr>
          <w:fldChar w:fldCharType="begin"/>
        </w:r>
        <w:r w:rsidR="006C48F4">
          <w:rPr>
            <w:noProof/>
            <w:webHidden/>
          </w:rPr>
          <w:instrText xml:space="preserve"> PAGEREF _Toc103345942 \h </w:instrText>
        </w:r>
        <w:r w:rsidR="006C48F4">
          <w:rPr>
            <w:noProof/>
            <w:webHidden/>
          </w:rPr>
        </w:r>
        <w:r w:rsidR="006C48F4">
          <w:rPr>
            <w:noProof/>
            <w:webHidden/>
          </w:rPr>
          <w:fldChar w:fldCharType="separate"/>
        </w:r>
        <w:r w:rsidR="006C48F4">
          <w:rPr>
            <w:noProof/>
            <w:webHidden/>
          </w:rPr>
          <w:t>2</w:t>
        </w:r>
        <w:r w:rsidR="006C48F4">
          <w:rPr>
            <w:noProof/>
            <w:webHidden/>
          </w:rPr>
          <w:fldChar w:fldCharType="end"/>
        </w:r>
      </w:hyperlink>
    </w:p>
    <w:p w14:paraId="7B417684" w14:textId="04B99F37" w:rsidR="006C48F4" w:rsidRDefault="00000000">
      <w:pPr>
        <w:pStyle w:val="TOC1"/>
        <w:rPr>
          <w:rFonts w:asciiTheme="minorHAnsi" w:eastAsiaTheme="minorEastAsia" w:hAnsiTheme="minorHAnsi" w:cstheme="minorBidi"/>
          <w:b w:val="0"/>
          <w:noProof/>
        </w:rPr>
      </w:pPr>
      <w:hyperlink w:anchor="_Toc103345943" w:history="1">
        <w:r w:rsidR="006C48F4" w:rsidRPr="00B32522">
          <w:rPr>
            <w:rStyle w:val="Hyperlink"/>
            <w:noProof/>
          </w:rPr>
          <w:t>4</w:t>
        </w:r>
        <w:r w:rsidR="006C48F4">
          <w:rPr>
            <w:rFonts w:asciiTheme="minorHAnsi" w:eastAsiaTheme="minorEastAsia" w:hAnsiTheme="minorHAnsi" w:cstheme="minorBidi"/>
            <w:b w:val="0"/>
            <w:noProof/>
          </w:rPr>
          <w:tab/>
        </w:r>
        <w:r w:rsidR="006C48F4" w:rsidRPr="00B32522">
          <w:rPr>
            <w:rStyle w:val="Hyperlink"/>
            <w:noProof/>
          </w:rPr>
          <w:t>Document organization</w:t>
        </w:r>
        <w:r w:rsidR="006C48F4">
          <w:rPr>
            <w:noProof/>
            <w:webHidden/>
          </w:rPr>
          <w:tab/>
        </w:r>
        <w:r w:rsidR="006C48F4">
          <w:rPr>
            <w:noProof/>
            <w:webHidden/>
          </w:rPr>
          <w:fldChar w:fldCharType="begin"/>
        </w:r>
        <w:r w:rsidR="006C48F4">
          <w:rPr>
            <w:noProof/>
            <w:webHidden/>
          </w:rPr>
          <w:instrText xml:space="preserve"> PAGEREF _Toc103345943 \h </w:instrText>
        </w:r>
        <w:r w:rsidR="006C48F4">
          <w:rPr>
            <w:noProof/>
            <w:webHidden/>
          </w:rPr>
        </w:r>
        <w:r w:rsidR="006C48F4">
          <w:rPr>
            <w:noProof/>
            <w:webHidden/>
          </w:rPr>
          <w:fldChar w:fldCharType="separate"/>
        </w:r>
        <w:r w:rsidR="006C48F4">
          <w:rPr>
            <w:noProof/>
            <w:webHidden/>
          </w:rPr>
          <w:t>2</w:t>
        </w:r>
        <w:r w:rsidR="006C48F4">
          <w:rPr>
            <w:noProof/>
            <w:webHidden/>
          </w:rPr>
          <w:fldChar w:fldCharType="end"/>
        </w:r>
      </w:hyperlink>
    </w:p>
    <w:p w14:paraId="196CAF73" w14:textId="7228E674" w:rsidR="006C48F4" w:rsidRDefault="00000000">
      <w:pPr>
        <w:pStyle w:val="TOC1"/>
        <w:rPr>
          <w:rFonts w:asciiTheme="minorHAnsi" w:eastAsiaTheme="minorEastAsia" w:hAnsiTheme="minorHAnsi" w:cstheme="minorBidi"/>
          <w:b w:val="0"/>
          <w:noProof/>
        </w:rPr>
      </w:pPr>
      <w:hyperlink w:anchor="_Toc103345944" w:history="1">
        <w:r w:rsidR="006C48F4" w:rsidRPr="00B32522">
          <w:rPr>
            <w:rStyle w:val="Hyperlink"/>
            <w:noProof/>
          </w:rPr>
          <w:t>5</w:t>
        </w:r>
        <w:r w:rsidR="006C48F4">
          <w:rPr>
            <w:rFonts w:asciiTheme="minorHAnsi" w:eastAsiaTheme="minorEastAsia" w:hAnsiTheme="minorHAnsi" w:cstheme="minorBidi"/>
            <w:b w:val="0"/>
            <w:noProof/>
          </w:rPr>
          <w:tab/>
        </w:r>
        <w:r w:rsidR="006C48F4" w:rsidRPr="00B32522">
          <w:rPr>
            <w:rStyle w:val="Hyperlink"/>
            <w:noProof/>
          </w:rPr>
          <w:t>Example workflow model for encoder and packager synchronization</w:t>
        </w:r>
        <w:r w:rsidR="006C48F4">
          <w:rPr>
            <w:noProof/>
            <w:webHidden/>
          </w:rPr>
          <w:tab/>
        </w:r>
        <w:r w:rsidR="006C48F4">
          <w:rPr>
            <w:noProof/>
            <w:webHidden/>
          </w:rPr>
          <w:fldChar w:fldCharType="begin"/>
        </w:r>
        <w:r w:rsidR="006C48F4">
          <w:rPr>
            <w:noProof/>
            <w:webHidden/>
          </w:rPr>
          <w:instrText xml:space="preserve"> PAGEREF _Toc103345944 \h </w:instrText>
        </w:r>
        <w:r w:rsidR="006C48F4">
          <w:rPr>
            <w:noProof/>
            <w:webHidden/>
          </w:rPr>
        </w:r>
        <w:r w:rsidR="006C48F4">
          <w:rPr>
            <w:noProof/>
            <w:webHidden/>
          </w:rPr>
          <w:fldChar w:fldCharType="separate"/>
        </w:r>
        <w:r w:rsidR="006C48F4">
          <w:rPr>
            <w:noProof/>
            <w:webHidden/>
          </w:rPr>
          <w:t>3</w:t>
        </w:r>
        <w:r w:rsidR="006C48F4">
          <w:rPr>
            <w:noProof/>
            <w:webHidden/>
          </w:rPr>
          <w:fldChar w:fldCharType="end"/>
        </w:r>
      </w:hyperlink>
    </w:p>
    <w:p w14:paraId="79938E3D" w14:textId="6EE72554" w:rsidR="006C48F4" w:rsidRDefault="00000000">
      <w:pPr>
        <w:pStyle w:val="TOC1"/>
        <w:rPr>
          <w:rFonts w:asciiTheme="minorHAnsi" w:eastAsiaTheme="minorEastAsia" w:hAnsiTheme="minorHAnsi" w:cstheme="minorBidi"/>
          <w:b w:val="0"/>
          <w:noProof/>
        </w:rPr>
      </w:pPr>
      <w:hyperlink w:anchor="_Toc103345945" w:history="1">
        <w:r w:rsidR="006C48F4" w:rsidRPr="00B32522">
          <w:rPr>
            <w:rStyle w:val="Hyperlink"/>
            <w:noProof/>
          </w:rPr>
          <w:t>6</w:t>
        </w:r>
        <w:r w:rsidR="006C48F4">
          <w:rPr>
            <w:rFonts w:asciiTheme="minorHAnsi" w:eastAsiaTheme="minorEastAsia" w:hAnsiTheme="minorHAnsi" w:cstheme="minorBidi"/>
            <w:b w:val="0"/>
            <w:noProof/>
          </w:rPr>
          <w:tab/>
        </w:r>
        <w:r w:rsidR="006C48F4" w:rsidRPr="00B32522">
          <w:rPr>
            <w:rStyle w:val="Hyperlink"/>
            <w:noProof/>
          </w:rPr>
          <w:t>Example workflow model for asset storage and recording</w:t>
        </w:r>
        <w:r w:rsidR="006C48F4">
          <w:rPr>
            <w:noProof/>
            <w:webHidden/>
          </w:rPr>
          <w:tab/>
        </w:r>
        <w:r w:rsidR="006C48F4">
          <w:rPr>
            <w:noProof/>
            <w:webHidden/>
          </w:rPr>
          <w:fldChar w:fldCharType="begin"/>
        </w:r>
        <w:r w:rsidR="006C48F4">
          <w:rPr>
            <w:noProof/>
            <w:webHidden/>
          </w:rPr>
          <w:instrText xml:space="preserve"> PAGEREF _Toc103345945 \h </w:instrText>
        </w:r>
        <w:r w:rsidR="006C48F4">
          <w:rPr>
            <w:noProof/>
            <w:webHidden/>
          </w:rPr>
        </w:r>
        <w:r w:rsidR="006C48F4">
          <w:rPr>
            <w:noProof/>
            <w:webHidden/>
          </w:rPr>
          <w:fldChar w:fldCharType="separate"/>
        </w:r>
        <w:r w:rsidR="006C48F4">
          <w:rPr>
            <w:noProof/>
            <w:webHidden/>
          </w:rPr>
          <w:t>4</w:t>
        </w:r>
        <w:r w:rsidR="006C48F4">
          <w:rPr>
            <w:noProof/>
            <w:webHidden/>
          </w:rPr>
          <w:fldChar w:fldCharType="end"/>
        </w:r>
      </w:hyperlink>
    </w:p>
    <w:p w14:paraId="2CC4B498" w14:textId="60374823" w:rsidR="006C48F4" w:rsidRDefault="00000000">
      <w:pPr>
        <w:pStyle w:val="TOC1"/>
        <w:rPr>
          <w:rFonts w:asciiTheme="minorHAnsi" w:eastAsiaTheme="minorEastAsia" w:hAnsiTheme="minorHAnsi" w:cstheme="minorBidi"/>
          <w:b w:val="0"/>
          <w:noProof/>
        </w:rPr>
      </w:pPr>
      <w:hyperlink w:anchor="_Toc103345946" w:history="1">
        <w:r w:rsidR="006C48F4" w:rsidRPr="00B32522">
          <w:rPr>
            <w:rStyle w:val="Hyperlink"/>
            <w:noProof/>
          </w:rPr>
          <w:t>7</w:t>
        </w:r>
        <w:r w:rsidR="006C48F4">
          <w:rPr>
            <w:rFonts w:asciiTheme="minorHAnsi" w:eastAsiaTheme="minorEastAsia" w:hAnsiTheme="minorHAnsi" w:cstheme="minorBidi"/>
            <w:b w:val="0"/>
            <w:noProof/>
          </w:rPr>
          <w:tab/>
        </w:r>
        <w:r w:rsidR="006C48F4" w:rsidRPr="00B32522">
          <w:rPr>
            <w:rStyle w:val="Hyperlink"/>
            <w:noProof/>
          </w:rPr>
          <w:t>Encoder synchronization</w:t>
        </w:r>
        <w:r w:rsidR="006C48F4">
          <w:rPr>
            <w:noProof/>
            <w:webHidden/>
          </w:rPr>
          <w:tab/>
        </w:r>
        <w:r w:rsidR="006C48F4">
          <w:rPr>
            <w:noProof/>
            <w:webHidden/>
          </w:rPr>
          <w:fldChar w:fldCharType="begin"/>
        </w:r>
        <w:r w:rsidR="006C48F4">
          <w:rPr>
            <w:noProof/>
            <w:webHidden/>
          </w:rPr>
          <w:instrText xml:space="preserve"> PAGEREF _Toc103345946 \h </w:instrText>
        </w:r>
        <w:r w:rsidR="006C48F4">
          <w:rPr>
            <w:noProof/>
            <w:webHidden/>
          </w:rPr>
        </w:r>
        <w:r w:rsidR="006C48F4">
          <w:rPr>
            <w:noProof/>
            <w:webHidden/>
          </w:rPr>
          <w:fldChar w:fldCharType="separate"/>
        </w:r>
        <w:r w:rsidR="006C48F4">
          <w:rPr>
            <w:noProof/>
            <w:webHidden/>
          </w:rPr>
          <w:t>4</w:t>
        </w:r>
        <w:r w:rsidR="006C48F4">
          <w:rPr>
            <w:noProof/>
            <w:webHidden/>
          </w:rPr>
          <w:fldChar w:fldCharType="end"/>
        </w:r>
      </w:hyperlink>
    </w:p>
    <w:p w14:paraId="1150FD91" w14:textId="7BCFDF93" w:rsidR="006C48F4" w:rsidRDefault="00000000">
      <w:pPr>
        <w:pStyle w:val="TOC2"/>
        <w:rPr>
          <w:rFonts w:asciiTheme="minorHAnsi" w:eastAsiaTheme="minorEastAsia" w:hAnsiTheme="minorHAnsi" w:cstheme="minorBidi"/>
          <w:b w:val="0"/>
          <w:noProof/>
        </w:rPr>
      </w:pPr>
      <w:hyperlink w:anchor="_Toc103345947" w:history="1">
        <w:r w:rsidR="006C48F4" w:rsidRPr="00B32522">
          <w:rPr>
            <w:rStyle w:val="Hyperlink"/>
            <w:noProof/>
          </w:rPr>
          <w:t>7.1</w:t>
        </w:r>
        <w:r w:rsidR="006C48F4">
          <w:rPr>
            <w:rFonts w:asciiTheme="minorHAnsi" w:eastAsiaTheme="minorEastAsia" w:hAnsiTheme="minorHAnsi" w:cstheme="minorBidi"/>
            <w:b w:val="0"/>
            <w:noProof/>
          </w:rPr>
          <w:tab/>
        </w:r>
        <w:r w:rsidR="006C48F4" w:rsidRPr="00B32522">
          <w:rPr>
            <w:rStyle w:val="Hyperlink"/>
            <w:noProof/>
          </w:rPr>
          <w:t>Encoder and origin/packager communication</w:t>
        </w:r>
        <w:r w:rsidR="006C48F4">
          <w:rPr>
            <w:noProof/>
            <w:webHidden/>
          </w:rPr>
          <w:tab/>
        </w:r>
        <w:r w:rsidR="006C48F4">
          <w:rPr>
            <w:noProof/>
            <w:webHidden/>
          </w:rPr>
          <w:fldChar w:fldCharType="begin"/>
        </w:r>
        <w:r w:rsidR="006C48F4">
          <w:rPr>
            <w:noProof/>
            <w:webHidden/>
          </w:rPr>
          <w:instrText xml:space="preserve"> PAGEREF _Toc103345947 \h </w:instrText>
        </w:r>
        <w:r w:rsidR="006C48F4">
          <w:rPr>
            <w:noProof/>
            <w:webHidden/>
          </w:rPr>
        </w:r>
        <w:r w:rsidR="006C48F4">
          <w:rPr>
            <w:noProof/>
            <w:webHidden/>
          </w:rPr>
          <w:fldChar w:fldCharType="separate"/>
        </w:r>
        <w:r w:rsidR="006C48F4">
          <w:rPr>
            <w:noProof/>
            <w:webHidden/>
          </w:rPr>
          <w:t>4</w:t>
        </w:r>
        <w:r w:rsidR="006C48F4">
          <w:rPr>
            <w:noProof/>
            <w:webHidden/>
          </w:rPr>
          <w:fldChar w:fldCharType="end"/>
        </w:r>
      </w:hyperlink>
    </w:p>
    <w:p w14:paraId="6B1C6F0D" w14:textId="7EE4981C" w:rsidR="006C48F4" w:rsidRDefault="00000000">
      <w:pPr>
        <w:pStyle w:val="TOC2"/>
        <w:rPr>
          <w:rFonts w:asciiTheme="minorHAnsi" w:eastAsiaTheme="minorEastAsia" w:hAnsiTheme="minorHAnsi" w:cstheme="minorBidi"/>
          <w:b w:val="0"/>
          <w:noProof/>
        </w:rPr>
      </w:pPr>
      <w:hyperlink w:anchor="_Toc103345948" w:history="1">
        <w:r w:rsidR="006C48F4" w:rsidRPr="00B32522">
          <w:rPr>
            <w:rStyle w:val="Hyperlink"/>
            <w:noProof/>
          </w:rPr>
          <w:t>7.2</w:t>
        </w:r>
        <w:r w:rsidR="006C48F4">
          <w:rPr>
            <w:rFonts w:asciiTheme="minorHAnsi" w:eastAsiaTheme="minorEastAsia" w:hAnsiTheme="minorHAnsi" w:cstheme="minorBidi"/>
            <w:b w:val="0"/>
            <w:noProof/>
          </w:rPr>
          <w:tab/>
        </w:r>
        <w:r w:rsidR="006C48F4" w:rsidRPr="00B32522">
          <w:rPr>
            <w:rStyle w:val="Hyperlink"/>
            <w:noProof/>
          </w:rPr>
          <w:t>Constraints on the Ingest Media Presentation Description (I-MPD) and track format</w:t>
        </w:r>
        <w:r w:rsidR="006C48F4">
          <w:rPr>
            <w:noProof/>
            <w:webHidden/>
          </w:rPr>
          <w:tab/>
        </w:r>
        <w:r w:rsidR="006C48F4">
          <w:rPr>
            <w:noProof/>
            <w:webHidden/>
          </w:rPr>
          <w:fldChar w:fldCharType="begin"/>
        </w:r>
        <w:r w:rsidR="006C48F4">
          <w:rPr>
            <w:noProof/>
            <w:webHidden/>
          </w:rPr>
          <w:instrText xml:space="preserve"> PAGEREF _Toc103345948 \h </w:instrText>
        </w:r>
        <w:r w:rsidR="006C48F4">
          <w:rPr>
            <w:noProof/>
            <w:webHidden/>
          </w:rPr>
        </w:r>
        <w:r w:rsidR="006C48F4">
          <w:rPr>
            <w:noProof/>
            <w:webHidden/>
          </w:rPr>
          <w:fldChar w:fldCharType="separate"/>
        </w:r>
        <w:r w:rsidR="006C48F4">
          <w:rPr>
            <w:noProof/>
            <w:webHidden/>
          </w:rPr>
          <w:t>5</w:t>
        </w:r>
        <w:r w:rsidR="006C48F4">
          <w:rPr>
            <w:noProof/>
            <w:webHidden/>
          </w:rPr>
          <w:fldChar w:fldCharType="end"/>
        </w:r>
      </w:hyperlink>
    </w:p>
    <w:p w14:paraId="3CDD3B96" w14:textId="4F8CF1A5" w:rsidR="006C48F4" w:rsidRDefault="00000000">
      <w:pPr>
        <w:pStyle w:val="TOC2"/>
        <w:rPr>
          <w:rFonts w:asciiTheme="minorHAnsi" w:eastAsiaTheme="minorEastAsia" w:hAnsiTheme="minorHAnsi" w:cstheme="minorBidi"/>
          <w:b w:val="0"/>
          <w:noProof/>
        </w:rPr>
      </w:pPr>
      <w:hyperlink w:anchor="_Toc103345949" w:history="1">
        <w:r w:rsidR="006C48F4" w:rsidRPr="00B32522">
          <w:rPr>
            <w:rStyle w:val="Hyperlink"/>
            <w:noProof/>
          </w:rPr>
          <w:t>7.3</w:t>
        </w:r>
        <w:r w:rsidR="006C48F4">
          <w:rPr>
            <w:rFonts w:asciiTheme="minorHAnsi" w:eastAsiaTheme="minorEastAsia" w:hAnsiTheme="minorHAnsi" w:cstheme="minorBidi"/>
            <w:b w:val="0"/>
            <w:noProof/>
          </w:rPr>
          <w:tab/>
        </w:r>
        <w:r w:rsidR="006C48F4" w:rsidRPr="00B32522">
          <w:rPr>
            <w:rStyle w:val="Hyperlink"/>
            <w:noProof/>
          </w:rPr>
          <w:t>Constraints on the track and segment format</w:t>
        </w:r>
        <w:r w:rsidR="006C48F4">
          <w:rPr>
            <w:noProof/>
            <w:webHidden/>
          </w:rPr>
          <w:tab/>
        </w:r>
        <w:r w:rsidR="006C48F4">
          <w:rPr>
            <w:noProof/>
            <w:webHidden/>
          </w:rPr>
          <w:fldChar w:fldCharType="begin"/>
        </w:r>
        <w:r w:rsidR="006C48F4">
          <w:rPr>
            <w:noProof/>
            <w:webHidden/>
          </w:rPr>
          <w:instrText xml:space="preserve"> PAGEREF _Toc103345949 \h </w:instrText>
        </w:r>
        <w:r w:rsidR="006C48F4">
          <w:rPr>
            <w:noProof/>
            <w:webHidden/>
          </w:rPr>
        </w:r>
        <w:r w:rsidR="006C48F4">
          <w:rPr>
            <w:noProof/>
            <w:webHidden/>
          </w:rPr>
          <w:fldChar w:fldCharType="separate"/>
        </w:r>
        <w:r w:rsidR="006C48F4">
          <w:rPr>
            <w:noProof/>
            <w:webHidden/>
          </w:rPr>
          <w:t>6</w:t>
        </w:r>
        <w:r w:rsidR="006C48F4">
          <w:rPr>
            <w:noProof/>
            <w:webHidden/>
          </w:rPr>
          <w:fldChar w:fldCharType="end"/>
        </w:r>
      </w:hyperlink>
    </w:p>
    <w:p w14:paraId="0E43B8B2" w14:textId="7C2282FC" w:rsidR="006C48F4" w:rsidRDefault="00000000">
      <w:pPr>
        <w:pStyle w:val="TOC2"/>
        <w:rPr>
          <w:rFonts w:asciiTheme="minorHAnsi" w:eastAsiaTheme="minorEastAsia" w:hAnsiTheme="minorHAnsi" w:cstheme="minorBidi"/>
          <w:b w:val="0"/>
          <w:noProof/>
        </w:rPr>
      </w:pPr>
      <w:hyperlink w:anchor="_Toc103345950" w:history="1">
        <w:r w:rsidR="006C48F4" w:rsidRPr="00B32522">
          <w:rPr>
            <w:rStyle w:val="Hyperlink"/>
            <w:noProof/>
          </w:rPr>
          <w:t>7.4</w:t>
        </w:r>
        <w:r w:rsidR="006C48F4">
          <w:rPr>
            <w:rFonts w:asciiTheme="minorHAnsi" w:eastAsiaTheme="minorEastAsia" w:hAnsiTheme="minorHAnsi" w:cstheme="minorBidi"/>
            <w:b w:val="0"/>
            <w:noProof/>
          </w:rPr>
          <w:tab/>
        </w:r>
        <w:r w:rsidR="006C48F4" w:rsidRPr="00B32522">
          <w:rPr>
            <w:rStyle w:val="Hyperlink"/>
            <w:noProof/>
          </w:rPr>
          <w:t>Method for encoder synchronization</w:t>
        </w:r>
        <w:r w:rsidR="006C48F4">
          <w:rPr>
            <w:noProof/>
            <w:webHidden/>
          </w:rPr>
          <w:tab/>
        </w:r>
        <w:r w:rsidR="006C48F4">
          <w:rPr>
            <w:noProof/>
            <w:webHidden/>
          </w:rPr>
          <w:fldChar w:fldCharType="begin"/>
        </w:r>
        <w:r w:rsidR="006C48F4">
          <w:rPr>
            <w:noProof/>
            <w:webHidden/>
          </w:rPr>
          <w:instrText xml:space="preserve"> PAGEREF _Toc103345950 \h </w:instrText>
        </w:r>
        <w:r w:rsidR="006C48F4">
          <w:rPr>
            <w:noProof/>
            <w:webHidden/>
          </w:rPr>
        </w:r>
        <w:r w:rsidR="006C48F4">
          <w:rPr>
            <w:noProof/>
            <w:webHidden/>
          </w:rPr>
          <w:fldChar w:fldCharType="separate"/>
        </w:r>
        <w:r w:rsidR="006C48F4">
          <w:rPr>
            <w:noProof/>
            <w:webHidden/>
          </w:rPr>
          <w:t>6</w:t>
        </w:r>
        <w:r w:rsidR="006C48F4">
          <w:rPr>
            <w:noProof/>
            <w:webHidden/>
          </w:rPr>
          <w:fldChar w:fldCharType="end"/>
        </w:r>
      </w:hyperlink>
    </w:p>
    <w:p w14:paraId="571137EA" w14:textId="176377F2" w:rsidR="006C48F4" w:rsidRDefault="00000000">
      <w:pPr>
        <w:pStyle w:val="TOC1"/>
        <w:rPr>
          <w:rFonts w:asciiTheme="minorHAnsi" w:eastAsiaTheme="minorEastAsia" w:hAnsiTheme="minorHAnsi" w:cstheme="minorBidi"/>
          <w:b w:val="0"/>
          <w:noProof/>
        </w:rPr>
      </w:pPr>
      <w:hyperlink w:anchor="_Toc103345951" w:history="1">
        <w:r w:rsidR="006C48F4" w:rsidRPr="00B32522">
          <w:rPr>
            <w:rStyle w:val="Hyperlink"/>
            <w:noProof/>
          </w:rPr>
          <w:t>8</w:t>
        </w:r>
        <w:r w:rsidR="006C48F4">
          <w:rPr>
            <w:rFonts w:asciiTheme="minorHAnsi" w:eastAsiaTheme="minorEastAsia" w:hAnsiTheme="minorHAnsi" w:cstheme="minorBidi"/>
            <w:b w:val="0"/>
            <w:noProof/>
          </w:rPr>
          <w:tab/>
        </w:r>
        <w:r w:rsidR="006C48F4" w:rsidRPr="00B32522">
          <w:rPr>
            <w:rStyle w:val="Hyperlink"/>
            <w:noProof/>
          </w:rPr>
          <w:t>Asset storage and recording Format</w:t>
        </w:r>
        <w:r w:rsidR="006C48F4">
          <w:rPr>
            <w:noProof/>
            <w:webHidden/>
          </w:rPr>
          <w:tab/>
        </w:r>
        <w:r w:rsidR="006C48F4">
          <w:rPr>
            <w:noProof/>
            <w:webHidden/>
          </w:rPr>
          <w:fldChar w:fldCharType="begin"/>
        </w:r>
        <w:r w:rsidR="006C48F4">
          <w:rPr>
            <w:noProof/>
            <w:webHidden/>
          </w:rPr>
          <w:instrText xml:space="preserve"> PAGEREF _Toc103345951 \h </w:instrText>
        </w:r>
        <w:r w:rsidR="006C48F4">
          <w:rPr>
            <w:noProof/>
            <w:webHidden/>
          </w:rPr>
        </w:r>
        <w:r w:rsidR="006C48F4">
          <w:rPr>
            <w:noProof/>
            <w:webHidden/>
          </w:rPr>
          <w:fldChar w:fldCharType="separate"/>
        </w:r>
        <w:r w:rsidR="006C48F4">
          <w:rPr>
            <w:noProof/>
            <w:webHidden/>
          </w:rPr>
          <w:t>8</w:t>
        </w:r>
        <w:r w:rsidR="006C48F4">
          <w:rPr>
            <w:noProof/>
            <w:webHidden/>
          </w:rPr>
          <w:fldChar w:fldCharType="end"/>
        </w:r>
      </w:hyperlink>
    </w:p>
    <w:p w14:paraId="4A9AEF23" w14:textId="120169C9" w:rsidR="006C48F4" w:rsidRDefault="00000000">
      <w:pPr>
        <w:pStyle w:val="TOC2"/>
        <w:rPr>
          <w:rFonts w:asciiTheme="minorHAnsi" w:eastAsiaTheme="minorEastAsia" w:hAnsiTheme="minorHAnsi" w:cstheme="minorBidi"/>
          <w:b w:val="0"/>
          <w:noProof/>
        </w:rPr>
      </w:pPr>
      <w:hyperlink w:anchor="_Toc103345952" w:history="1">
        <w:r w:rsidR="006C48F4" w:rsidRPr="00B32522">
          <w:rPr>
            <w:rStyle w:val="Hyperlink"/>
            <w:noProof/>
          </w:rPr>
          <w:t>8.1</w:t>
        </w:r>
        <w:r w:rsidR="006C48F4">
          <w:rPr>
            <w:rFonts w:asciiTheme="minorHAnsi" w:eastAsiaTheme="minorEastAsia" w:hAnsiTheme="minorHAnsi" w:cstheme="minorBidi"/>
            <w:b w:val="0"/>
            <w:noProof/>
          </w:rPr>
          <w:tab/>
        </w:r>
        <w:r w:rsidR="006C48F4" w:rsidRPr="00B32522">
          <w:rPr>
            <w:rStyle w:val="Hyperlink"/>
            <w:noProof/>
          </w:rPr>
          <w:t>Track format for storage of live archives</w:t>
        </w:r>
        <w:r w:rsidR="006C48F4">
          <w:rPr>
            <w:noProof/>
            <w:webHidden/>
          </w:rPr>
          <w:tab/>
        </w:r>
        <w:r w:rsidR="006C48F4">
          <w:rPr>
            <w:noProof/>
            <w:webHidden/>
          </w:rPr>
          <w:fldChar w:fldCharType="begin"/>
        </w:r>
        <w:r w:rsidR="006C48F4">
          <w:rPr>
            <w:noProof/>
            <w:webHidden/>
          </w:rPr>
          <w:instrText xml:space="preserve"> PAGEREF _Toc103345952 \h </w:instrText>
        </w:r>
        <w:r w:rsidR="006C48F4">
          <w:rPr>
            <w:noProof/>
            <w:webHidden/>
          </w:rPr>
        </w:r>
        <w:r w:rsidR="006C48F4">
          <w:rPr>
            <w:noProof/>
            <w:webHidden/>
          </w:rPr>
          <w:fldChar w:fldCharType="separate"/>
        </w:r>
        <w:r w:rsidR="006C48F4">
          <w:rPr>
            <w:noProof/>
            <w:webHidden/>
          </w:rPr>
          <w:t>8</w:t>
        </w:r>
        <w:r w:rsidR="006C48F4">
          <w:rPr>
            <w:noProof/>
            <w:webHidden/>
          </w:rPr>
          <w:fldChar w:fldCharType="end"/>
        </w:r>
      </w:hyperlink>
    </w:p>
    <w:p w14:paraId="34D4F778" w14:textId="6DA52E93" w:rsidR="006C48F4" w:rsidRDefault="00000000">
      <w:pPr>
        <w:pStyle w:val="TOC2"/>
        <w:rPr>
          <w:rFonts w:asciiTheme="minorHAnsi" w:eastAsiaTheme="minorEastAsia" w:hAnsiTheme="minorHAnsi" w:cstheme="minorBidi"/>
          <w:b w:val="0"/>
          <w:noProof/>
        </w:rPr>
      </w:pPr>
      <w:hyperlink w:anchor="_Toc103345953" w:history="1">
        <w:r w:rsidR="006C48F4" w:rsidRPr="00B32522">
          <w:rPr>
            <w:rStyle w:val="Hyperlink"/>
            <w:noProof/>
          </w:rPr>
          <w:t>8.2</w:t>
        </w:r>
        <w:r w:rsidR="006C48F4">
          <w:rPr>
            <w:rFonts w:asciiTheme="minorHAnsi" w:eastAsiaTheme="minorEastAsia" w:hAnsiTheme="minorHAnsi" w:cstheme="minorBidi"/>
            <w:b w:val="0"/>
            <w:noProof/>
          </w:rPr>
          <w:tab/>
        </w:r>
        <w:r w:rsidR="006C48F4" w:rsidRPr="00B32522">
          <w:rPr>
            <w:rStyle w:val="Hyperlink"/>
            <w:noProof/>
          </w:rPr>
          <w:t>Storage Media Presentation Description (S-MPD)</w:t>
        </w:r>
        <w:r w:rsidR="006C48F4">
          <w:rPr>
            <w:noProof/>
            <w:webHidden/>
          </w:rPr>
          <w:tab/>
        </w:r>
        <w:r w:rsidR="006C48F4">
          <w:rPr>
            <w:noProof/>
            <w:webHidden/>
          </w:rPr>
          <w:fldChar w:fldCharType="begin"/>
        </w:r>
        <w:r w:rsidR="006C48F4">
          <w:rPr>
            <w:noProof/>
            <w:webHidden/>
          </w:rPr>
          <w:instrText xml:space="preserve"> PAGEREF _Toc103345953 \h </w:instrText>
        </w:r>
        <w:r w:rsidR="006C48F4">
          <w:rPr>
            <w:noProof/>
            <w:webHidden/>
          </w:rPr>
        </w:r>
        <w:r w:rsidR="006C48F4">
          <w:rPr>
            <w:noProof/>
            <w:webHidden/>
          </w:rPr>
          <w:fldChar w:fldCharType="separate"/>
        </w:r>
        <w:r w:rsidR="006C48F4">
          <w:rPr>
            <w:noProof/>
            <w:webHidden/>
          </w:rPr>
          <w:t>10</w:t>
        </w:r>
        <w:r w:rsidR="006C48F4">
          <w:rPr>
            <w:noProof/>
            <w:webHidden/>
          </w:rPr>
          <w:fldChar w:fldCharType="end"/>
        </w:r>
      </w:hyperlink>
    </w:p>
    <w:p w14:paraId="692683B1" w14:textId="77E02A2A" w:rsidR="006C48F4" w:rsidRDefault="00000000">
      <w:pPr>
        <w:pStyle w:val="TOC3"/>
        <w:rPr>
          <w:rFonts w:asciiTheme="minorHAnsi" w:eastAsiaTheme="minorEastAsia" w:hAnsiTheme="minorHAnsi" w:cstheme="minorBidi"/>
          <w:b w:val="0"/>
          <w:noProof/>
        </w:rPr>
      </w:pPr>
      <w:hyperlink w:anchor="_Toc103345954" w:history="1">
        <w:r w:rsidR="006C48F4" w:rsidRPr="00B32522">
          <w:rPr>
            <w:rStyle w:val="Hyperlink"/>
            <w:noProof/>
          </w:rPr>
          <w:t>8.2.1</w:t>
        </w:r>
        <w:r w:rsidR="006C48F4">
          <w:rPr>
            <w:rFonts w:asciiTheme="minorHAnsi" w:eastAsiaTheme="minorEastAsia" w:hAnsiTheme="minorHAnsi" w:cstheme="minorBidi"/>
            <w:b w:val="0"/>
            <w:noProof/>
          </w:rPr>
          <w:tab/>
        </w:r>
        <w:r w:rsidR="006C48F4" w:rsidRPr="00B32522">
          <w:rPr>
            <w:rStyle w:val="Hyperlink"/>
            <w:noProof/>
          </w:rPr>
          <w:t>Overview</w:t>
        </w:r>
        <w:r w:rsidR="006C48F4">
          <w:rPr>
            <w:noProof/>
            <w:webHidden/>
          </w:rPr>
          <w:tab/>
        </w:r>
        <w:r w:rsidR="006C48F4">
          <w:rPr>
            <w:noProof/>
            <w:webHidden/>
          </w:rPr>
          <w:fldChar w:fldCharType="begin"/>
        </w:r>
        <w:r w:rsidR="006C48F4">
          <w:rPr>
            <w:noProof/>
            <w:webHidden/>
          </w:rPr>
          <w:instrText xml:space="preserve"> PAGEREF _Toc103345954 \h </w:instrText>
        </w:r>
        <w:r w:rsidR="006C48F4">
          <w:rPr>
            <w:noProof/>
            <w:webHidden/>
          </w:rPr>
        </w:r>
        <w:r w:rsidR="006C48F4">
          <w:rPr>
            <w:noProof/>
            <w:webHidden/>
          </w:rPr>
          <w:fldChar w:fldCharType="separate"/>
        </w:r>
        <w:r w:rsidR="006C48F4">
          <w:rPr>
            <w:noProof/>
            <w:webHidden/>
          </w:rPr>
          <w:t>10</w:t>
        </w:r>
        <w:r w:rsidR="006C48F4">
          <w:rPr>
            <w:noProof/>
            <w:webHidden/>
          </w:rPr>
          <w:fldChar w:fldCharType="end"/>
        </w:r>
      </w:hyperlink>
    </w:p>
    <w:p w14:paraId="059719FC" w14:textId="4A377756" w:rsidR="006C48F4" w:rsidRDefault="00000000">
      <w:pPr>
        <w:pStyle w:val="TOC3"/>
        <w:rPr>
          <w:rFonts w:asciiTheme="minorHAnsi" w:eastAsiaTheme="minorEastAsia" w:hAnsiTheme="minorHAnsi" w:cstheme="minorBidi"/>
          <w:b w:val="0"/>
          <w:noProof/>
        </w:rPr>
      </w:pPr>
      <w:hyperlink w:anchor="_Toc103345955" w:history="1">
        <w:r w:rsidR="006C48F4" w:rsidRPr="00B32522">
          <w:rPr>
            <w:rStyle w:val="Hyperlink"/>
            <w:noProof/>
          </w:rPr>
          <w:t>8.2.2</w:t>
        </w:r>
        <w:r w:rsidR="006C48F4">
          <w:rPr>
            <w:rFonts w:asciiTheme="minorHAnsi" w:eastAsiaTheme="minorEastAsia" w:hAnsiTheme="minorHAnsi" w:cstheme="minorBidi"/>
            <w:b w:val="0"/>
            <w:noProof/>
          </w:rPr>
          <w:tab/>
        </w:r>
        <w:r w:rsidR="006C48F4" w:rsidRPr="00B32522">
          <w:rPr>
            <w:rStyle w:val="Hyperlink"/>
            <w:noProof/>
          </w:rPr>
          <w:t>S-MPD for 24x7 live archiving and recording</w:t>
        </w:r>
        <w:r w:rsidR="006C48F4">
          <w:rPr>
            <w:noProof/>
            <w:webHidden/>
          </w:rPr>
          <w:tab/>
        </w:r>
        <w:r w:rsidR="006C48F4">
          <w:rPr>
            <w:noProof/>
            <w:webHidden/>
          </w:rPr>
          <w:fldChar w:fldCharType="begin"/>
        </w:r>
        <w:r w:rsidR="006C48F4">
          <w:rPr>
            <w:noProof/>
            <w:webHidden/>
          </w:rPr>
          <w:instrText xml:space="preserve"> PAGEREF _Toc103345955 \h </w:instrText>
        </w:r>
        <w:r w:rsidR="006C48F4">
          <w:rPr>
            <w:noProof/>
            <w:webHidden/>
          </w:rPr>
        </w:r>
        <w:r w:rsidR="006C48F4">
          <w:rPr>
            <w:noProof/>
            <w:webHidden/>
          </w:rPr>
          <w:fldChar w:fldCharType="separate"/>
        </w:r>
        <w:r w:rsidR="006C48F4">
          <w:rPr>
            <w:noProof/>
            <w:webHidden/>
          </w:rPr>
          <w:t>11</w:t>
        </w:r>
        <w:r w:rsidR="006C48F4">
          <w:rPr>
            <w:noProof/>
            <w:webHidden/>
          </w:rPr>
          <w:fldChar w:fldCharType="end"/>
        </w:r>
      </w:hyperlink>
    </w:p>
    <w:p w14:paraId="10CC959E" w14:textId="75867C30" w:rsidR="006C48F4" w:rsidRDefault="00000000">
      <w:pPr>
        <w:pStyle w:val="TOC3"/>
        <w:rPr>
          <w:rFonts w:asciiTheme="minorHAnsi" w:eastAsiaTheme="minorEastAsia" w:hAnsiTheme="minorHAnsi" w:cstheme="minorBidi"/>
          <w:b w:val="0"/>
          <w:noProof/>
        </w:rPr>
      </w:pPr>
      <w:hyperlink w:anchor="_Toc103345956" w:history="1">
        <w:r w:rsidR="006C48F4" w:rsidRPr="00B32522">
          <w:rPr>
            <w:rStyle w:val="Hyperlink"/>
            <w:noProof/>
          </w:rPr>
          <w:t>8.2.3</w:t>
        </w:r>
        <w:r w:rsidR="006C48F4">
          <w:rPr>
            <w:rFonts w:asciiTheme="minorHAnsi" w:eastAsiaTheme="minorEastAsia" w:hAnsiTheme="minorHAnsi" w:cstheme="minorBidi"/>
            <w:b w:val="0"/>
            <w:noProof/>
          </w:rPr>
          <w:tab/>
        </w:r>
        <w:r w:rsidR="006C48F4" w:rsidRPr="00B32522">
          <w:rPr>
            <w:rStyle w:val="Hyperlink"/>
            <w:noProof/>
          </w:rPr>
          <w:t>Generating an S-MPD from an I-MPD</w:t>
        </w:r>
        <w:r w:rsidR="006C48F4">
          <w:rPr>
            <w:noProof/>
            <w:webHidden/>
          </w:rPr>
          <w:tab/>
        </w:r>
        <w:r w:rsidR="006C48F4">
          <w:rPr>
            <w:noProof/>
            <w:webHidden/>
          </w:rPr>
          <w:fldChar w:fldCharType="begin"/>
        </w:r>
        <w:r w:rsidR="006C48F4">
          <w:rPr>
            <w:noProof/>
            <w:webHidden/>
          </w:rPr>
          <w:instrText xml:space="preserve"> PAGEREF _Toc103345956 \h </w:instrText>
        </w:r>
        <w:r w:rsidR="006C48F4">
          <w:rPr>
            <w:noProof/>
            <w:webHidden/>
          </w:rPr>
        </w:r>
        <w:r w:rsidR="006C48F4">
          <w:rPr>
            <w:noProof/>
            <w:webHidden/>
          </w:rPr>
          <w:fldChar w:fldCharType="separate"/>
        </w:r>
        <w:r w:rsidR="006C48F4">
          <w:rPr>
            <w:noProof/>
            <w:webHidden/>
          </w:rPr>
          <w:t>12</w:t>
        </w:r>
        <w:r w:rsidR="006C48F4">
          <w:rPr>
            <w:noProof/>
            <w:webHidden/>
          </w:rPr>
          <w:fldChar w:fldCharType="end"/>
        </w:r>
      </w:hyperlink>
    </w:p>
    <w:p w14:paraId="1394834D" w14:textId="1019BE3F" w:rsidR="006C48F4" w:rsidRDefault="00000000">
      <w:pPr>
        <w:pStyle w:val="TOC1"/>
        <w:rPr>
          <w:rFonts w:asciiTheme="minorHAnsi" w:eastAsiaTheme="minorEastAsia" w:hAnsiTheme="minorHAnsi" w:cstheme="minorBidi"/>
          <w:b w:val="0"/>
          <w:noProof/>
        </w:rPr>
      </w:pPr>
      <w:hyperlink w:anchor="_Toc103345957" w:history="1">
        <w:r w:rsidR="006C48F4" w:rsidRPr="00B32522">
          <w:rPr>
            <w:rStyle w:val="Hyperlink"/>
            <w:noProof/>
            <w:lang w:val="en-US"/>
          </w:rPr>
          <w:t>Annex A Example Media Presentation Description</w:t>
        </w:r>
        <w:r w:rsidR="006C48F4">
          <w:rPr>
            <w:noProof/>
            <w:webHidden/>
          </w:rPr>
          <w:tab/>
        </w:r>
        <w:r w:rsidR="006C48F4">
          <w:rPr>
            <w:noProof/>
            <w:webHidden/>
          </w:rPr>
          <w:fldChar w:fldCharType="begin"/>
        </w:r>
        <w:r w:rsidR="006C48F4">
          <w:rPr>
            <w:noProof/>
            <w:webHidden/>
          </w:rPr>
          <w:instrText xml:space="preserve"> PAGEREF _Toc103345957 \h </w:instrText>
        </w:r>
        <w:r w:rsidR="006C48F4">
          <w:rPr>
            <w:noProof/>
            <w:webHidden/>
          </w:rPr>
        </w:r>
        <w:r w:rsidR="006C48F4">
          <w:rPr>
            <w:noProof/>
            <w:webHidden/>
          </w:rPr>
          <w:fldChar w:fldCharType="separate"/>
        </w:r>
        <w:r w:rsidR="006C48F4">
          <w:rPr>
            <w:noProof/>
            <w:webHidden/>
          </w:rPr>
          <w:t>14</w:t>
        </w:r>
        <w:r w:rsidR="006C48F4">
          <w:rPr>
            <w:noProof/>
            <w:webHidden/>
          </w:rPr>
          <w:fldChar w:fldCharType="end"/>
        </w:r>
      </w:hyperlink>
    </w:p>
    <w:p w14:paraId="437DDD97" w14:textId="70215B57" w:rsidR="006C48F4" w:rsidRDefault="00000000">
      <w:pPr>
        <w:pStyle w:val="TOC2"/>
        <w:rPr>
          <w:rFonts w:asciiTheme="minorHAnsi" w:eastAsiaTheme="minorEastAsia" w:hAnsiTheme="minorHAnsi" w:cstheme="minorBidi"/>
          <w:b w:val="0"/>
          <w:noProof/>
        </w:rPr>
      </w:pPr>
      <w:hyperlink w:anchor="_Toc103345958" w:history="1">
        <w:r w:rsidR="006C48F4" w:rsidRPr="00B32522">
          <w:rPr>
            <w:rStyle w:val="Hyperlink"/>
            <w:noProof/>
          </w:rPr>
          <w:t>A.1</w:t>
        </w:r>
        <w:r w:rsidR="006C48F4">
          <w:rPr>
            <w:rFonts w:asciiTheme="minorHAnsi" w:eastAsiaTheme="minorEastAsia" w:hAnsiTheme="minorHAnsi" w:cstheme="minorBidi"/>
            <w:b w:val="0"/>
            <w:noProof/>
          </w:rPr>
          <w:tab/>
        </w:r>
        <w:r w:rsidR="006C48F4" w:rsidRPr="00B32522">
          <w:rPr>
            <w:rStyle w:val="Hyperlink"/>
            <w:noProof/>
          </w:rPr>
          <w:t>Example I-MPD (informative)</w:t>
        </w:r>
        <w:r w:rsidR="006C48F4">
          <w:rPr>
            <w:noProof/>
            <w:webHidden/>
          </w:rPr>
          <w:tab/>
        </w:r>
        <w:r w:rsidR="006C48F4">
          <w:rPr>
            <w:noProof/>
            <w:webHidden/>
          </w:rPr>
          <w:fldChar w:fldCharType="begin"/>
        </w:r>
        <w:r w:rsidR="006C48F4">
          <w:rPr>
            <w:noProof/>
            <w:webHidden/>
          </w:rPr>
          <w:instrText xml:space="preserve"> PAGEREF _Toc103345958 \h </w:instrText>
        </w:r>
        <w:r w:rsidR="006C48F4">
          <w:rPr>
            <w:noProof/>
            <w:webHidden/>
          </w:rPr>
        </w:r>
        <w:r w:rsidR="006C48F4">
          <w:rPr>
            <w:noProof/>
            <w:webHidden/>
          </w:rPr>
          <w:fldChar w:fldCharType="separate"/>
        </w:r>
        <w:r w:rsidR="006C48F4">
          <w:rPr>
            <w:noProof/>
            <w:webHidden/>
          </w:rPr>
          <w:t>14</w:t>
        </w:r>
        <w:r w:rsidR="006C48F4">
          <w:rPr>
            <w:noProof/>
            <w:webHidden/>
          </w:rPr>
          <w:fldChar w:fldCharType="end"/>
        </w:r>
      </w:hyperlink>
    </w:p>
    <w:p w14:paraId="4EAAC1AC" w14:textId="29BE0372" w:rsidR="006C48F4" w:rsidRDefault="00000000">
      <w:pPr>
        <w:pStyle w:val="TOC2"/>
        <w:rPr>
          <w:rFonts w:asciiTheme="minorHAnsi" w:eastAsiaTheme="minorEastAsia" w:hAnsiTheme="minorHAnsi" w:cstheme="minorBidi"/>
          <w:b w:val="0"/>
          <w:noProof/>
        </w:rPr>
      </w:pPr>
      <w:hyperlink w:anchor="_Toc103345959" w:history="1">
        <w:r w:rsidR="006C48F4" w:rsidRPr="00B32522">
          <w:rPr>
            <w:rStyle w:val="Hyperlink"/>
            <w:noProof/>
          </w:rPr>
          <w:t>A.2</w:t>
        </w:r>
        <w:r w:rsidR="006C48F4">
          <w:rPr>
            <w:rFonts w:asciiTheme="minorHAnsi" w:eastAsiaTheme="minorEastAsia" w:hAnsiTheme="minorHAnsi" w:cstheme="minorBidi"/>
            <w:b w:val="0"/>
            <w:noProof/>
          </w:rPr>
          <w:tab/>
        </w:r>
        <w:r w:rsidR="006C48F4" w:rsidRPr="00B32522">
          <w:rPr>
            <w:rStyle w:val="Hyperlink"/>
            <w:noProof/>
          </w:rPr>
          <w:t>Example S-MPD (informative)</w:t>
        </w:r>
        <w:r w:rsidR="006C48F4">
          <w:rPr>
            <w:noProof/>
            <w:webHidden/>
          </w:rPr>
          <w:tab/>
        </w:r>
        <w:r w:rsidR="006C48F4">
          <w:rPr>
            <w:noProof/>
            <w:webHidden/>
          </w:rPr>
          <w:fldChar w:fldCharType="begin"/>
        </w:r>
        <w:r w:rsidR="006C48F4">
          <w:rPr>
            <w:noProof/>
            <w:webHidden/>
          </w:rPr>
          <w:instrText xml:space="preserve"> PAGEREF _Toc103345959 \h </w:instrText>
        </w:r>
        <w:r w:rsidR="006C48F4">
          <w:rPr>
            <w:noProof/>
            <w:webHidden/>
          </w:rPr>
        </w:r>
        <w:r w:rsidR="006C48F4">
          <w:rPr>
            <w:noProof/>
            <w:webHidden/>
          </w:rPr>
          <w:fldChar w:fldCharType="separate"/>
        </w:r>
        <w:r w:rsidR="006C48F4">
          <w:rPr>
            <w:noProof/>
            <w:webHidden/>
          </w:rPr>
          <w:t>16</w:t>
        </w:r>
        <w:r w:rsidR="006C48F4">
          <w:rPr>
            <w:noProof/>
            <w:webHidden/>
          </w:rPr>
          <w:fldChar w:fldCharType="end"/>
        </w:r>
      </w:hyperlink>
    </w:p>
    <w:p w14:paraId="07D4B8D5" w14:textId="0F7D8379" w:rsidR="006C48F4" w:rsidRDefault="00000000">
      <w:pPr>
        <w:pStyle w:val="TOC1"/>
        <w:rPr>
          <w:rFonts w:asciiTheme="minorHAnsi" w:eastAsiaTheme="minorEastAsia" w:hAnsiTheme="minorHAnsi" w:cstheme="minorBidi"/>
          <w:b w:val="0"/>
          <w:noProof/>
        </w:rPr>
      </w:pPr>
      <w:hyperlink w:anchor="_Toc103345960" w:history="1">
        <w:r w:rsidR="006C48F4" w:rsidRPr="00B32522">
          <w:rPr>
            <w:rStyle w:val="Hyperlink"/>
            <w:noProof/>
            <w:lang w:val="en-US"/>
          </w:rPr>
          <w:t>Annex B Recommended Configurations</w:t>
        </w:r>
        <w:r w:rsidR="006C48F4">
          <w:rPr>
            <w:noProof/>
            <w:webHidden/>
          </w:rPr>
          <w:tab/>
        </w:r>
        <w:r w:rsidR="006C48F4">
          <w:rPr>
            <w:noProof/>
            <w:webHidden/>
          </w:rPr>
          <w:fldChar w:fldCharType="begin"/>
        </w:r>
        <w:r w:rsidR="006C48F4">
          <w:rPr>
            <w:noProof/>
            <w:webHidden/>
          </w:rPr>
          <w:instrText xml:space="preserve"> PAGEREF _Toc103345960 \h </w:instrText>
        </w:r>
        <w:r w:rsidR="006C48F4">
          <w:rPr>
            <w:noProof/>
            <w:webHidden/>
          </w:rPr>
        </w:r>
        <w:r w:rsidR="006C48F4">
          <w:rPr>
            <w:noProof/>
            <w:webHidden/>
          </w:rPr>
          <w:fldChar w:fldCharType="separate"/>
        </w:r>
        <w:r w:rsidR="006C48F4">
          <w:rPr>
            <w:noProof/>
            <w:webHidden/>
          </w:rPr>
          <w:t>17</w:t>
        </w:r>
        <w:r w:rsidR="006C48F4">
          <w:rPr>
            <w:noProof/>
            <w:webHidden/>
          </w:rPr>
          <w:fldChar w:fldCharType="end"/>
        </w:r>
      </w:hyperlink>
    </w:p>
    <w:p w14:paraId="06C37296" w14:textId="265EA432" w:rsidR="006C48F4" w:rsidRDefault="00000000">
      <w:pPr>
        <w:pStyle w:val="TOC2"/>
        <w:rPr>
          <w:rFonts w:asciiTheme="minorHAnsi" w:eastAsiaTheme="minorEastAsia" w:hAnsiTheme="minorHAnsi" w:cstheme="minorBidi"/>
          <w:b w:val="0"/>
          <w:noProof/>
        </w:rPr>
      </w:pPr>
      <w:hyperlink w:anchor="_Toc103345961" w:history="1">
        <w:r w:rsidR="006C48F4" w:rsidRPr="00B32522">
          <w:rPr>
            <w:rStyle w:val="Hyperlink"/>
            <w:noProof/>
          </w:rPr>
          <w:t>B.1</w:t>
        </w:r>
        <w:r w:rsidR="006C48F4">
          <w:rPr>
            <w:rFonts w:asciiTheme="minorHAnsi" w:eastAsiaTheme="minorEastAsia" w:hAnsiTheme="minorHAnsi" w:cstheme="minorBidi"/>
            <w:b w:val="0"/>
            <w:noProof/>
          </w:rPr>
          <w:tab/>
        </w:r>
        <w:r w:rsidR="006C48F4" w:rsidRPr="00B32522">
          <w:rPr>
            <w:rStyle w:val="Hyperlink"/>
            <w:noProof/>
          </w:rPr>
          <w:t>Recommended segment durations for encoder synchronization (informative)</w:t>
        </w:r>
        <w:r w:rsidR="006C48F4">
          <w:rPr>
            <w:noProof/>
            <w:webHidden/>
          </w:rPr>
          <w:tab/>
        </w:r>
        <w:r w:rsidR="006C48F4">
          <w:rPr>
            <w:noProof/>
            <w:webHidden/>
          </w:rPr>
          <w:fldChar w:fldCharType="begin"/>
        </w:r>
        <w:r w:rsidR="006C48F4">
          <w:rPr>
            <w:noProof/>
            <w:webHidden/>
          </w:rPr>
          <w:instrText xml:space="preserve"> PAGEREF _Toc103345961 \h </w:instrText>
        </w:r>
        <w:r w:rsidR="006C48F4">
          <w:rPr>
            <w:noProof/>
            <w:webHidden/>
          </w:rPr>
        </w:r>
        <w:r w:rsidR="006C48F4">
          <w:rPr>
            <w:noProof/>
            <w:webHidden/>
          </w:rPr>
          <w:fldChar w:fldCharType="separate"/>
        </w:r>
        <w:r w:rsidR="006C48F4">
          <w:rPr>
            <w:noProof/>
            <w:webHidden/>
          </w:rPr>
          <w:t>17</w:t>
        </w:r>
        <w:r w:rsidR="006C48F4">
          <w:rPr>
            <w:noProof/>
            <w:webHidden/>
          </w:rPr>
          <w:fldChar w:fldCharType="end"/>
        </w:r>
      </w:hyperlink>
    </w:p>
    <w:p w14:paraId="130FA89B" w14:textId="1BA82930" w:rsidR="006C48F4" w:rsidRDefault="00000000">
      <w:pPr>
        <w:pStyle w:val="TOC1"/>
        <w:rPr>
          <w:rFonts w:asciiTheme="minorHAnsi" w:eastAsiaTheme="minorEastAsia" w:hAnsiTheme="minorHAnsi" w:cstheme="minorBidi"/>
          <w:b w:val="0"/>
          <w:noProof/>
        </w:rPr>
      </w:pPr>
      <w:hyperlink w:anchor="_Toc103345962" w:history="1">
        <w:r w:rsidR="006C48F4" w:rsidRPr="00B32522">
          <w:rPr>
            <w:rStyle w:val="Hyperlink"/>
            <w:noProof/>
            <w:lang w:val="en-US"/>
          </w:rPr>
          <w:t>Annex C Example Applications</w:t>
        </w:r>
        <w:r w:rsidR="006C48F4">
          <w:rPr>
            <w:noProof/>
            <w:webHidden/>
          </w:rPr>
          <w:tab/>
        </w:r>
        <w:r w:rsidR="006C48F4">
          <w:rPr>
            <w:noProof/>
            <w:webHidden/>
          </w:rPr>
          <w:fldChar w:fldCharType="begin"/>
        </w:r>
        <w:r w:rsidR="006C48F4">
          <w:rPr>
            <w:noProof/>
            <w:webHidden/>
          </w:rPr>
          <w:instrText xml:space="preserve"> PAGEREF _Toc103345962 \h </w:instrText>
        </w:r>
        <w:r w:rsidR="006C48F4">
          <w:rPr>
            <w:noProof/>
            <w:webHidden/>
          </w:rPr>
        </w:r>
        <w:r w:rsidR="006C48F4">
          <w:rPr>
            <w:noProof/>
            <w:webHidden/>
          </w:rPr>
          <w:fldChar w:fldCharType="separate"/>
        </w:r>
        <w:r w:rsidR="006C48F4">
          <w:rPr>
            <w:noProof/>
            <w:webHidden/>
          </w:rPr>
          <w:t>18</w:t>
        </w:r>
        <w:r w:rsidR="006C48F4">
          <w:rPr>
            <w:noProof/>
            <w:webHidden/>
          </w:rPr>
          <w:fldChar w:fldCharType="end"/>
        </w:r>
      </w:hyperlink>
    </w:p>
    <w:p w14:paraId="5AC3FA0E" w14:textId="3F6CB3EB" w:rsidR="006C48F4" w:rsidRDefault="00000000">
      <w:pPr>
        <w:pStyle w:val="TOC2"/>
        <w:rPr>
          <w:rFonts w:asciiTheme="minorHAnsi" w:eastAsiaTheme="minorEastAsia" w:hAnsiTheme="minorHAnsi" w:cstheme="minorBidi"/>
          <w:b w:val="0"/>
          <w:noProof/>
        </w:rPr>
      </w:pPr>
      <w:hyperlink w:anchor="_Toc103345963" w:history="1">
        <w:r w:rsidR="006C48F4" w:rsidRPr="00B32522">
          <w:rPr>
            <w:rStyle w:val="Hyperlink"/>
            <w:noProof/>
          </w:rPr>
          <w:t>C.1</w:t>
        </w:r>
        <w:r w:rsidR="006C48F4">
          <w:rPr>
            <w:rFonts w:asciiTheme="minorHAnsi" w:eastAsiaTheme="minorEastAsia" w:hAnsiTheme="minorHAnsi" w:cstheme="minorBidi"/>
            <w:b w:val="0"/>
            <w:noProof/>
          </w:rPr>
          <w:tab/>
        </w:r>
        <w:r w:rsidR="006C48F4" w:rsidRPr="00B32522">
          <w:rPr>
            <w:rStyle w:val="Hyperlink"/>
            <w:noProof/>
          </w:rPr>
          <w:t>Redundant and high availability distribution:</w:t>
        </w:r>
        <w:r w:rsidR="006C48F4">
          <w:rPr>
            <w:noProof/>
            <w:webHidden/>
          </w:rPr>
          <w:tab/>
        </w:r>
        <w:r w:rsidR="006C48F4">
          <w:rPr>
            <w:noProof/>
            <w:webHidden/>
          </w:rPr>
          <w:fldChar w:fldCharType="begin"/>
        </w:r>
        <w:r w:rsidR="006C48F4">
          <w:rPr>
            <w:noProof/>
            <w:webHidden/>
          </w:rPr>
          <w:instrText xml:space="preserve"> PAGEREF _Toc103345963 \h </w:instrText>
        </w:r>
        <w:r w:rsidR="006C48F4">
          <w:rPr>
            <w:noProof/>
            <w:webHidden/>
          </w:rPr>
        </w:r>
        <w:r w:rsidR="006C48F4">
          <w:rPr>
            <w:noProof/>
            <w:webHidden/>
          </w:rPr>
          <w:fldChar w:fldCharType="separate"/>
        </w:r>
        <w:r w:rsidR="006C48F4">
          <w:rPr>
            <w:noProof/>
            <w:webHidden/>
          </w:rPr>
          <w:t>18</w:t>
        </w:r>
        <w:r w:rsidR="006C48F4">
          <w:rPr>
            <w:noProof/>
            <w:webHidden/>
          </w:rPr>
          <w:fldChar w:fldCharType="end"/>
        </w:r>
      </w:hyperlink>
    </w:p>
    <w:p w14:paraId="2B5CCA52" w14:textId="27A3F16D" w:rsidR="006C48F4" w:rsidRDefault="00000000">
      <w:pPr>
        <w:pStyle w:val="TOC2"/>
        <w:rPr>
          <w:rFonts w:asciiTheme="minorHAnsi" w:eastAsiaTheme="minorEastAsia" w:hAnsiTheme="minorHAnsi" w:cstheme="minorBidi"/>
          <w:b w:val="0"/>
          <w:noProof/>
        </w:rPr>
      </w:pPr>
      <w:hyperlink w:anchor="_Toc103345964" w:history="1">
        <w:r w:rsidR="006C48F4" w:rsidRPr="00B32522">
          <w:rPr>
            <w:rStyle w:val="Hyperlink"/>
            <w:noProof/>
          </w:rPr>
          <w:t>C.2</w:t>
        </w:r>
        <w:r w:rsidR="006C48F4">
          <w:rPr>
            <w:rFonts w:asciiTheme="minorHAnsi" w:eastAsiaTheme="minorEastAsia" w:hAnsiTheme="minorHAnsi" w:cstheme="minorBidi"/>
            <w:b w:val="0"/>
            <w:noProof/>
          </w:rPr>
          <w:tab/>
        </w:r>
        <w:r w:rsidR="006C48F4" w:rsidRPr="00B32522">
          <w:rPr>
            <w:rStyle w:val="Hyperlink"/>
            <w:noProof/>
          </w:rPr>
          <w:t>Distributed encoding:</w:t>
        </w:r>
        <w:r w:rsidR="006C48F4">
          <w:rPr>
            <w:noProof/>
            <w:webHidden/>
          </w:rPr>
          <w:tab/>
        </w:r>
        <w:r w:rsidR="006C48F4">
          <w:rPr>
            <w:noProof/>
            <w:webHidden/>
          </w:rPr>
          <w:fldChar w:fldCharType="begin"/>
        </w:r>
        <w:r w:rsidR="006C48F4">
          <w:rPr>
            <w:noProof/>
            <w:webHidden/>
          </w:rPr>
          <w:instrText xml:space="preserve"> PAGEREF _Toc103345964 \h </w:instrText>
        </w:r>
        <w:r w:rsidR="006C48F4">
          <w:rPr>
            <w:noProof/>
            <w:webHidden/>
          </w:rPr>
        </w:r>
        <w:r w:rsidR="006C48F4">
          <w:rPr>
            <w:noProof/>
            <w:webHidden/>
          </w:rPr>
          <w:fldChar w:fldCharType="separate"/>
        </w:r>
        <w:r w:rsidR="006C48F4">
          <w:rPr>
            <w:noProof/>
            <w:webHidden/>
          </w:rPr>
          <w:t>18</w:t>
        </w:r>
        <w:r w:rsidR="006C48F4">
          <w:rPr>
            <w:noProof/>
            <w:webHidden/>
          </w:rPr>
          <w:fldChar w:fldCharType="end"/>
        </w:r>
      </w:hyperlink>
    </w:p>
    <w:p w14:paraId="21CA8076" w14:textId="2993979A" w:rsidR="006C48F4" w:rsidRDefault="00000000">
      <w:pPr>
        <w:pStyle w:val="TOC2"/>
        <w:rPr>
          <w:rFonts w:asciiTheme="minorHAnsi" w:eastAsiaTheme="minorEastAsia" w:hAnsiTheme="minorHAnsi" w:cstheme="minorBidi"/>
          <w:b w:val="0"/>
          <w:noProof/>
        </w:rPr>
      </w:pPr>
      <w:hyperlink w:anchor="_Toc103345965" w:history="1">
        <w:r w:rsidR="006C48F4" w:rsidRPr="00B32522">
          <w:rPr>
            <w:rStyle w:val="Hyperlink"/>
            <w:noProof/>
          </w:rPr>
          <w:t>C.3</w:t>
        </w:r>
        <w:r w:rsidR="006C48F4">
          <w:rPr>
            <w:rFonts w:asciiTheme="minorHAnsi" w:eastAsiaTheme="minorEastAsia" w:hAnsiTheme="minorHAnsi" w:cstheme="minorBidi"/>
            <w:b w:val="0"/>
            <w:noProof/>
          </w:rPr>
          <w:tab/>
        </w:r>
        <w:r w:rsidR="006C48F4" w:rsidRPr="00B32522">
          <w:rPr>
            <w:rStyle w:val="Hyperlink"/>
            <w:noProof/>
          </w:rPr>
          <w:t>A/B watermarking:</w:t>
        </w:r>
        <w:r w:rsidR="006C48F4">
          <w:rPr>
            <w:noProof/>
            <w:webHidden/>
          </w:rPr>
          <w:tab/>
        </w:r>
        <w:r w:rsidR="006C48F4">
          <w:rPr>
            <w:noProof/>
            <w:webHidden/>
          </w:rPr>
          <w:fldChar w:fldCharType="begin"/>
        </w:r>
        <w:r w:rsidR="006C48F4">
          <w:rPr>
            <w:noProof/>
            <w:webHidden/>
          </w:rPr>
          <w:instrText xml:space="preserve"> PAGEREF _Toc103345965 \h </w:instrText>
        </w:r>
        <w:r w:rsidR="006C48F4">
          <w:rPr>
            <w:noProof/>
            <w:webHidden/>
          </w:rPr>
        </w:r>
        <w:r w:rsidR="006C48F4">
          <w:rPr>
            <w:noProof/>
            <w:webHidden/>
          </w:rPr>
          <w:fldChar w:fldCharType="separate"/>
        </w:r>
        <w:r w:rsidR="006C48F4">
          <w:rPr>
            <w:noProof/>
            <w:webHidden/>
          </w:rPr>
          <w:t>18</w:t>
        </w:r>
        <w:r w:rsidR="006C48F4">
          <w:rPr>
            <w:noProof/>
            <w:webHidden/>
          </w:rPr>
          <w:fldChar w:fldCharType="end"/>
        </w:r>
      </w:hyperlink>
    </w:p>
    <w:p w14:paraId="70AEEC15" w14:textId="2B78DC3C" w:rsidR="006C48F4" w:rsidRDefault="00000000">
      <w:pPr>
        <w:pStyle w:val="TOC1"/>
        <w:rPr>
          <w:rFonts w:asciiTheme="minorHAnsi" w:eastAsiaTheme="minorEastAsia" w:hAnsiTheme="minorHAnsi" w:cstheme="minorBidi"/>
          <w:b w:val="0"/>
          <w:noProof/>
        </w:rPr>
      </w:pPr>
      <w:hyperlink w:anchor="_Toc103345966" w:history="1">
        <w:r w:rsidR="006C48F4" w:rsidRPr="00B32522">
          <w:rPr>
            <w:rStyle w:val="Hyperlink"/>
            <w:noProof/>
          </w:rPr>
          <w:t>Bibliography</w:t>
        </w:r>
        <w:r w:rsidR="006C48F4">
          <w:rPr>
            <w:noProof/>
            <w:webHidden/>
          </w:rPr>
          <w:tab/>
        </w:r>
        <w:r w:rsidR="006C48F4">
          <w:rPr>
            <w:noProof/>
            <w:webHidden/>
          </w:rPr>
          <w:fldChar w:fldCharType="begin"/>
        </w:r>
        <w:r w:rsidR="006C48F4">
          <w:rPr>
            <w:noProof/>
            <w:webHidden/>
          </w:rPr>
          <w:instrText xml:space="preserve"> PAGEREF _Toc103345966 \h </w:instrText>
        </w:r>
        <w:r w:rsidR="006C48F4">
          <w:rPr>
            <w:noProof/>
            <w:webHidden/>
          </w:rPr>
        </w:r>
        <w:r w:rsidR="006C48F4">
          <w:rPr>
            <w:noProof/>
            <w:webHidden/>
          </w:rPr>
          <w:fldChar w:fldCharType="separate"/>
        </w:r>
        <w:r w:rsidR="006C48F4">
          <w:rPr>
            <w:noProof/>
            <w:webHidden/>
          </w:rPr>
          <w:t>19</w:t>
        </w:r>
        <w:r w:rsidR="006C48F4">
          <w:rPr>
            <w:noProof/>
            <w:webHidden/>
          </w:rPr>
          <w:fldChar w:fldCharType="end"/>
        </w:r>
      </w:hyperlink>
    </w:p>
    <w:p w14:paraId="48FB2FF3" w14:textId="23E2C335" w:rsidR="001A33D0" w:rsidRPr="00BC394B" w:rsidRDefault="0054733A" w:rsidP="001A33D0">
      <w:pPr>
        <w:pStyle w:val="TOC1"/>
      </w:pPr>
      <w:r w:rsidRPr="00BC394B">
        <w:fldChar w:fldCharType="end"/>
      </w:r>
    </w:p>
    <w:p w14:paraId="676B50E5" w14:textId="77777777" w:rsidR="001A33D0" w:rsidRPr="00BC394B" w:rsidRDefault="001A33D0" w:rsidP="001A33D0">
      <w:pPr>
        <w:pStyle w:val="ForewordTitle"/>
      </w:pPr>
      <w:bookmarkStart w:id="0" w:name="_Toc353342667"/>
      <w:bookmarkStart w:id="1" w:name="_Toc103345929"/>
      <w:r w:rsidRPr="00BC394B">
        <w:lastRenderedPageBreak/>
        <w:t>Foreword</w:t>
      </w:r>
      <w:bookmarkEnd w:id="0"/>
      <w:bookmarkEnd w:id="1"/>
    </w:p>
    <w:p w14:paraId="1B0B564F" w14:textId="77777777" w:rsidR="00BC394B" w:rsidRPr="00DF6AAF" w:rsidRDefault="00BC394B" w:rsidP="00AD6264">
      <w:pPr>
        <w:pStyle w:val="ForewordText"/>
        <w:rPr>
          <w:lang w:val="en-GB"/>
        </w:rPr>
      </w:pPr>
      <w:r w:rsidRPr="00DF6AAF">
        <w:rPr>
          <w:lang w:val="en-GB"/>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1CFAC482" w14:textId="77777777" w:rsidR="00BC394B" w:rsidRPr="00DF6AAF" w:rsidRDefault="00BC394B" w:rsidP="00AD6264">
      <w:pPr>
        <w:pStyle w:val="ForewordText"/>
        <w:rPr>
          <w:lang w:val="en-GB"/>
        </w:rPr>
      </w:pPr>
      <w:r w:rsidRPr="00DF6AAF">
        <w:rPr>
          <w:lang w:val="en-GB"/>
        </w:rPr>
        <w:t>The procedures used to develop this document and those intended for its further maintenance are described in the ISO/IEC Directives, Part 1. In particular</w:t>
      </w:r>
      <w:r w:rsidR="00F81ACE" w:rsidRPr="00DF6AAF">
        <w:rPr>
          <w:lang w:val="en-GB"/>
        </w:rPr>
        <w:t>,</w:t>
      </w:r>
      <w:r w:rsidRPr="00DF6AAF">
        <w:rPr>
          <w:lang w:val="en-GB"/>
        </w:rPr>
        <w:t xml:space="preserve"> the different approval criteria needed for the different types of ISO documents should be noted. This document was drafted in accordance with the editorial rules of the ISO/IEC Directives, Part 2 (see </w:t>
      </w:r>
      <w:hyperlink r:id="rId16" w:history="1">
        <w:r w:rsidRPr="00BC394B">
          <w:rPr>
            <w:rStyle w:val="Hyperlink"/>
            <w:lang w:val="en-GB"/>
          </w:rPr>
          <w:t>www.iso.org/directives</w:t>
        </w:r>
      </w:hyperlink>
      <w:r w:rsidRPr="00DF6AAF">
        <w:rPr>
          <w:lang w:val="en-GB"/>
        </w:rPr>
        <w:t>).</w:t>
      </w:r>
    </w:p>
    <w:p w14:paraId="5B515E5B" w14:textId="77777777" w:rsidR="00BC394B" w:rsidRPr="00DF6AAF" w:rsidRDefault="00BC394B" w:rsidP="00AD6264">
      <w:pPr>
        <w:pStyle w:val="ForewordText"/>
        <w:rPr>
          <w:lang w:val="en-GB"/>
        </w:rPr>
      </w:pPr>
      <w:r w:rsidRPr="00DF6AAF">
        <w:rPr>
          <w:lang w:val="en-GB"/>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7" w:history="1">
        <w:r w:rsidRPr="00BC394B">
          <w:rPr>
            <w:rStyle w:val="Hyperlink"/>
            <w:lang w:val="en-GB"/>
          </w:rPr>
          <w:t>www.iso.org/patents</w:t>
        </w:r>
      </w:hyperlink>
      <w:r w:rsidRPr="00DF6AAF">
        <w:rPr>
          <w:lang w:val="en-GB"/>
        </w:rPr>
        <w:t>).</w:t>
      </w:r>
    </w:p>
    <w:p w14:paraId="5B9DAC90" w14:textId="77777777" w:rsidR="00BC394B" w:rsidRPr="00DF6AAF" w:rsidRDefault="00BC394B" w:rsidP="00AD6264">
      <w:pPr>
        <w:pStyle w:val="ForewordText"/>
        <w:rPr>
          <w:lang w:val="en-GB"/>
        </w:rPr>
      </w:pPr>
      <w:r w:rsidRPr="00DF6AAF">
        <w:rPr>
          <w:lang w:val="en-GB"/>
        </w:rPr>
        <w:t>Any trade name used in this document is information given for the convenience of users and does not constitute an endorsement.</w:t>
      </w:r>
    </w:p>
    <w:p w14:paraId="4AF1F28B" w14:textId="77777777" w:rsidR="00BC394B" w:rsidRPr="00DF6AAF" w:rsidRDefault="00BC394B" w:rsidP="00AD6264">
      <w:pPr>
        <w:pStyle w:val="ForewordText"/>
        <w:rPr>
          <w:lang w:val="en-GB"/>
        </w:rPr>
      </w:pPr>
      <w:r w:rsidRPr="00DF6AAF">
        <w:rPr>
          <w:lang w:val="en-GB"/>
        </w:rPr>
        <w:t>For an explanation o</w:t>
      </w:r>
      <w:r w:rsidR="00F81ACE" w:rsidRPr="00DF6AAF">
        <w:rPr>
          <w:lang w:val="en-GB"/>
        </w:rPr>
        <w:t>f</w:t>
      </w:r>
      <w:r w:rsidRPr="00DF6AAF">
        <w:rPr>
          <w:lang w:val="en-GB"/>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DF6AAF">
        <w:rPr>
          <w:lang w:val="en-GB"/>
        </w:rPr>
        <w:t>,</w:t>
      </w:r>
      <w:r w:rsidRPr="00DF6AAF">
        <w:rPr>
          <w:color w:val="FF0000"/>
          <w:lang w:val="en-GB"/>
        </w:rPr>
        <w:t xml:space="preserve"> </w:t>
      </w:r>
      <w:r w:rsidRPr="00DF6AAF">
        <w:rPr>
          <w:lang w:val="en-GB"/>
        </w:rPr>
        <w:t xml:space="preserve">see </w:t>
      </w:r>
      <w:hyperlink r:id="rId18" w:history="1">
        <w:r w:rsidRPr="00C33932">
          <w:rPr>
            <w:rStyle w:val="Hyperlink"/>
            <w:rFonts w:eastAsia="Malgun Gothic" w:cs="Arial"/>
            <w:szCs w:val="24"/>
            <w:lang w:val="en-GB"/>
          </w:rPr>
          <w:t>www.iso.org/iso/foreword.html</w:t>
        </w:r>
      </w:hyperlink>
      <w:r w:rsidRPr="00DF6AAF">
        <w:rPr>
          <w:rFonts w:eastAsia="Malgun Gothic"/>
          <w:lang w:val="en-GB"/>
        </w:rPr>
        <w:t>.</w:t>
      </w:r>
    </w:p>
    <w:p w14:paraId="3EF29D5B" w14:textId="7734E3EC" w:rsidR="001A33D0" w:rsidRPr="00DF6AAF" w:rsidRDefault="00B9118A" w:rsidP="00AD6264">
      <w:pPr>
        <w:pStyle w:val="ForewordText"/>
        <w:rPr>
          <w:lang w:val="en-GB"/>
        </w:rPr>
      </w:pPr>
      <w:r w:rsidRPr="00DF6AAF">
        <w:rPr>
          <w:lang w:val="en-GB"/>
        </w:rPr>
        <w:t>This document was prepared by Technical Committee</w:t>
      </w:r>
      <w:r w:rsidR="001A33D0" w:rsidRPr="00DF6AAF">
        <w:rPr>
          <w:lang w:val="en-GB"/>
        </w:rPr>
        <w:t xml:space="preserve"> ISO/TC </w:t>
      </w:r>
      <w:r w:rsidR="001A33D0" w:rsidRPr="00DF6AAF">
        <w:rPr>
          <w:i/>
          <w:lang w:val="en-GB"/>
        </w:rPr>
        <w:t>[or ISO/PC]</w:t>
      </w:r>
      <w:r w:rsidR="001A33D0" w:rsidRPr="00DF6AAF">
        <w:rPr>
          <w:lang w:val="en-GB"/>
        </w:rPr>
        <w:t xml:space="preserve"> </w:t>
      </w:r>
      <w:r w:rsidR="00E15741">
        <w:rPr>
          <w:color w:val="FF0000"/>
          <w:lang w:val="en-GB"/>
        </w:rPr>
        <w:t>JTC1</w:t>
      </w:r>
      <w:r w:rsidR="00E15741" w:rsidRPr="00DF6AAF">
        <w:rPr>
          <w:lang w:val="en-GB"/>
        </w:rPr>
        <w:t xml:space="preserve">, </w:t>
      </w:r>
      <w:r w:rsidR="001A33D0" w:rsidRPr="00DF6AAF">
        <w:rPr>
          <w:i/>
          <w:color w:val="FF0000"/>
          <w:lang w:val="en-GB"/>
        </w:rPr>
        <w:t>[name of committee]</w:t>
      </w:r>
      <w:r w:rsidR="001A33D0" w:rsidRPr="00DF6AAF">
        <w:rPr>
          <w:lang w:val="en-GB"/>
        </w:rPr>
        <w:t xml:space="preserve">, Subcommittee SC </w:t>
      </w:r>
      <w:r w:rsidR="00E15741">
        <w:rPr>
          <w:color w:val="FF0000"/>
          <w:lang w:val="en-GB"/>
        </w:rPr>
        <w:t>29</w:t>
      </w:r>
      <w:r w:rsidR="001A33D0" w:rsidRPr="00DF6AAF">
        <w:rPr>
          <w:lang w:val="en-GB"/>
        </w:rPr>
        <w:t>.</w:t>
      </w:r>
    </w:p>
    <w:p w14:paraId="2185A4A2" w14:textId="7DE9D182" w:rsidR="001A33D0" w:rsidRPr="00DF6AAF" w:rsidRDefault="001A33D0" w:rsidP="00AD6264">
      <w:pPr>
        <w:pStyle w:val="ForewordText"/>
        <w:rPr>
          <w:rFonts w:ascii="Calibri" w:hAnsi="Calibri"/>
          <w:lang w:val="en-GB"/>
        </w:rPr>
      </w:pPr>
      <w:r w:rsidRPr="00DF6AAF">
        <w:rPr>
          <w:lang w:val="en-GB"/>
        </w:rPr>
        <w:t xml:space="preserve">A list of all parts in the ISO </w:t>
      </w:r>
      <w:r w:rsidR="00E15741">
        <w:rPr>
          <w:color w:val="FF0000"/>
          <w:lang w:val="en-GB"/>
        </w:rPr>
        <w:t>23009</w:t>
      </w:r>
      <w:r w:rsidR="00E15741" w:rsidRPr="00DF6AAF">
        <w:rPr>
          <w:lang w:val="en-GB"/>
        </w:rPr>
        <w:t xml:space="preserve"> </w:t>
      </w:r>
      <w:r w:rsidRPr="00DF6AAF">
        <w:rPr>
          <w:lang w:val="en-GB"/>
        </w:rPr>
        <w:t>series can be found on the ISO website.</w:t>
      </w:r>
    </w:p>
    <w:p w14:paraId="1F09A75B" w14:textId="77777777" w:rsidR="00DF121D" w:rsidRPr="00DF6AAF" w:rsidRDefault="0097303B" w:rsidP="00AD6264">
      <w:pPr>
        <w:pStyle w:val="ForewordText"/>
        <w:rPr>
          <w:iCs/>
          <w:lang w:val="en-GB"/>
        </w:rPr>
      </w:pPr>
      <w:r w:rsidRPr="00DF6AAF">
        <w:rPr>
          <w:iCs/>
          <w:lang w:val="en-GB"/>
        </w:rPr>
        <w:t xml:space="preserve">Any feedback or questions on this document should be directed to the user’s national standards body. A complete listing of these bodies can be found at </w:t>
      </w:r>
      <w:hyperlink r:id="rId19" w:history="1">
        <w:r w:rsidR="00F81ACE" w:rsidRPr="00C33932">
          <w:rPr>
            <w:rStyle w:val="Hyperlink"/>
            <w:iCs/>
            <w:lang w:val="en-US"/>
          </w:rPr>
          <w:t>www.iso.org/members.html</w:t>
        </w:r>
      </w:hyperlink>
      <w:r w:rsidRPr="00DF6AAF">
        <w:rPr>
          <w:iCs/>
          <w:lang w:val="en-GB"/>
        </w:rPr>
        <w:t>.</w:t>
      </w:r>
    </w:p>
    <w:p w14:paraId="506612FE" w14:textId="77777777" w:rsidR="001A33D0" w:rsidRPr="00BC394B" w:rsidRDefault="001A33D0" w:rsidP="001A33D0">
      <w:pPr>
        <w:pStyle w:val="IntroTitle"/>
        <w:pageBreakBefore/>
      </w:pPr>
      <w:bookmarkStart w:id="2" w:name="_Toc353342668"/>
      <w:bookmarkStart w:id="3" w:name="_Toc103345930"/>
      <w:r w:rsidRPr="00BC394B">
        <w:lastRenderedPageBreak/>
        <w:t>Introduction</w:t>
      </w:r>
      <w:bookmarkEnd w:id="2"/>
      <w:bookmarkEnd w:id="3"/>
    </w:p>
    <w:p w14:paraId="033937C4" w14:textId="21219584" w:rsidR="003C0DC7" w:rsidRDefault="008A045B" w:rsidP="008A045B">
      <w:pPr>
        <w:pStyle w:val="BodyText"/>
      </w:pPr>
      <w:r>
        <w:t xml:space="preserve">This standard specifies a method of synchronizing encoders and packagers in a stateless manner. The method is intended to be used to create media segments that are interchangeable based on a common timing mechanism. </w:t>
      </w:r>
    </w:p>
    <w:p w14:paraId="76F3784E" w14:textId="6B181D29" w:rsidR="001C6575" w:rsidRPr="00BC394B" w:rsidRDefault="008A045B" w:rsidP="008A045B">
      <w:pPr>
        <w:pStyle w:val="BodyText"/>
      </w:pPr>
      <w:r>
        <w:t xml:space="preserve">This standard also specifies </w:t>
      </w:r>
      <w:r w:rsidR="00261A4D">
        <w:t>a</w:t>
      </w:r>
      <w:r>
        <w:t xml:space="preserve"> method </w:t>
      </w:r>
      <w:r w:rsidR="00261A4D">
        <w:t xml:space="preserve">and related formats </w:t>
      </w:r>
      <w:r>
        <w:t>for large</w:t>
      </w:r>
      <w:r w:rsidR="00576B86">
        <w:t>-</w:t>
      </w:r>
      <w:r>
        <w:t>scale multimedia asset storage</w:t>
      </w:r>
      <w:r w:rsidR="00261A4D">
        <w:t>, recording and archiving</w:t>
      </w:r>
      <w:r w:rsidR="003C0DC7">
        <w:t>. This method includes support for 24x7 live recording and archiving.</w:t>
      </w:r>
    </w:p>
    <w:p w14:paraId="24437357" w14:textId="77777777" w:rsidR="00147C95" w:rsidRPr="00A91ACC" w:rsidRDefault="00147C95" w:rsidP="00147C95">
      <w:pPr>
        <w:pStyle w:val="BodyText"/>
      </w:pPr>
      <w:r w:rsidRPr="00A91ACC">
        <w:t>The International Organization for Standardization (ISO) draws attention to the fact that it is claimed that compliance with this document may involve the use of a patent.</w:t>
      </w:r>
    </w:p>
    <w:p w14:paraId="4AAC95B0" w14:textId="77777777" w:rsidR="00147C95" w:rsidRPr="00A91ACC" w:rsidRDefault="00147C95" w:rsidP="00147C95">
      <w:pPr>
        <w:pStyle w:val="BodyText"/>
      </w:pPr>
      <w:r w:rsidRPr="00A91ACC">
        <w:t>ISO takes no position concerning the evidence, validity and scope of this patent right.</w:t>
      </w:r>
    </w:p>
    <w:p w14:paraId="59F76CE8" w14:textId="77777777" w:rsidR="00147C95" w:rsidRPr="00A91ACC" w:rsidRDefault="00147C95" w:rsidP="00147C95">
      <w:pPr>
        <w:pStyle w:val="BodyText"/>
      </w:pPr>
      <w:r w:rsidRPr="00A91ACC">
        <w:t xml:space="preserve">The holder of this patent right has assured ISO that he/she is willing to negotiate licences under reasonable and non-discriminatory terms and conditions with applicants throughout the world. In this respect, the statement of the holder of this patent right is registered with ISO. Information may be obtained from the patent database available at </w:t>
      </w:r>
      <w:hyperlink r:id="rId20" w:history="1">
        <w:r w:rsidRPr="00A91ACC">
          <w:t>www.iso.org/patents</w:t>
        </w:r>
      </w:hyperlink>
      <w:r w:rsidRPr="00A91ACC">
        <w:t>.</w:t>
      </w:r>
    </w:p>
    <w:p w14:paraId="0419F6AC" w14:textId="77777777" w:rsidR="00147C95" w:rsidRPr="00A91ACC" w:rsidRDefault="00147C95" w:rsidP="00147C95">
      <w:pPr>
        <w:pStyle w:val="BodyText"/>
      </w:pPr>
      <w:r w:rsidRPr="00A91ACC">
        <w:t>Attention is drawn to the possibility that some of the elements of this document may be the subject of patent rights other than those in the patent database. ISO shall not be held responsible for identifying any or all such patent rights.</w:t>
      </w:r>
    </w:p>
    <w:p w14:paraId="7318D7A8" w14:textId="77777777" w:rsidR="001A33D0" w:rsidRPr="00BC394B" w:rsidRDefault="001A33D0" w:rsidP="00ED5FAB">
      <w:pPr>
        <w:pStyle w:val="BodyText"/>
      </w:pPr>
    </w:p>
    <w:p w14:paraId="1B164A8F" w14:textId="77777777" w:rsidR="001A33D0" w:rsidRPr="00BC394B" w:rsidRDefault="001A33D0" w:rsidP="00ED5FAB">
      <w:pPr>
        <w:pStyle w:val="BodyText"/>
        <w:rPr>
          <w:b/>
          <w:sz w:val="32"/>
          <w:szCs w:val="32"/>
        </w:rPr>
        <w:sectPr w:rsidR="001A33D0" w:rsidRPr="00BC394B" w:rsidSect="00C845B4">
          <w:headerReference w:type="even" r:id="rId21"/>
          <w:headerReference w:type="default" r:id="rId22"/>
          <w:footerReference w:type="even" r:id="rId23"/>
          <w:footerReference w:type="default" r:id="rId24"/>
          <w:pgSz w:w="11906" w:h="16838" w:code="9"/>
          <w:pgMar w:top="794" w:right="737" w:bottom="284" w:left="851" w:header="709" w:footer="0" w:gutter="567"/>
          <w:pgNumType w:fmt="lowerRoman"/>
          <w:cols w:space="720"/>
        </w:sectPr>
      </w:pPr>
    </w:p>
    <w:p w14:paraId="5BA3CF48" w14:textId="5901B0AB" w:rsidR="00BF68DA" w:rsidRDefault="00BF68DA" w:rsidP="00BF68DA">
      <w:pPr>
        <w:pStyle w:val="Heading1"/>
        <w:numPr>
          <w:ilvl w:val="0"/>
          <w:numId w:val="0"/>
        </w:numPr>
        <w:ind w:left="432" w:hanging="432"/>
        <w:rPr>
          <w:rFonts w:eastAsia="Calibri"/>
          <w:sz w:val="32"/>
          <w:szCs w:val="32"/>
          <w:lang w:eastAsia="en-US"/>
        </w:rPr>
      </w:pPr>
      <w:bookmarkStart w:id="4" w:name="_Toc103345931"/>
      <w:r w:rsidRPr="00BF68DA">
        <w:rPr>
          <w:rFonts w:eastAsia="Calibri"/>
          <w:sz w:val="32"/>
          <w:szCs w:val="32"/>
          <w:lang w:eastAsia="en-US"/>
        </w:rPr>
        <w:lastRenderedPageBreak/>
        <w:t>Information technology — Dynamic adaptive streaming ove</w:t>
      </w:r>
      <w:r>
        <w:rPr>
          <w:rFonts w:eastAsia="Calibri"/>
          <w:sz w:val="32"/>
          <w:szCs w:val="32"/>
          <w:lang w:eastAsia="en-US"/>
        </w:rPr>
        <w:t xml:space="preserve">r </w:t>
      </w:r>
      <w:r w:rsidRPr="00BF68DA">
        <w:rPr>
          <w:rFonts w:eastAsia="Calibri"/>
          <w:sz w:val="32"/>
          <w:szCs w:val="32"/>
          <w:lang w:eastAsia="en-US"/>
        </w:rPr>
        <w:t>HTTP (DASH) — Part 9: Encoder and Packager synchronization, multimedia ingest</w:t>
      </w:r>
      <w:r>
        <w:rPr>
          <w:rFonts w:eastAsia="Calibri"/>
          <w:sz w:val="32"/>
          <w:szCs w:val="32"/>
          <w:lang w:eastAsia="en-US"/>
        </w:rPr>
        <w:t>ion</w:t>
      </w:r>
      <w:r w:rsidRPr="00BF68DA">
        <w:rPr>
          <w:rFonts w:eastAsia="Calibri"/>
          <w:sz w:val="32"/>
          <w:szCs w:val="32"/>
          <w:lang w:eastAsia="en-US"/>
        </w:rPr>
        <w:t xml:space="preserve"> and storage</w:t>
      </w:r>
    </w:p>
    <w:p w14:paraId="055A7FBE" w14:textId="65477812" w:rsidR="00F75E93" w:rsidRDefault="00BF68DA" w:rsidP="00BF68DA">
      <w:pPr>
        <w:pStyle w:val="Heading1"/>
        <w:numPr>
          <w:ilvl w:val="0"/>
          <w:numId w:val="0"/>
        </w:numPr>
        <w:ind w:left="432" w:hanging="432"/>
      </w:pPr>
      <w:r>
        <w:t xml:space="preserve">1   </w:t>
      </w:r>
      <w:r w:rsidR="00F75E93">
        <w:t>Scope</w:t>
      </w:r>
      <w:bookmarkEnd w:id="4"/>
    </w:p>
    <w:p w14:paraId="4CF03536" w14:textId="2071A13A" w:rsidR="00F75E93" w:rsidRPr="00F75E93" w:rsidRDefault="00F75E93" w:rsidP="00F75E93">
      <w:pPr>
        <w:rPr>
          <w:lang w:eastAsia="ja-JP"/>
        </w:rPr>
      </w:pPr>
      <w:r>
        <w:rPr>
          <w:lang w:eastAsia="ja-JP"/>
        </w:rPr>
        <w:t>This document defines methods and media formats for encoder and packager synchronization</w:t>
      </w:r>
      <w:r w:rsidR="00BF68DA">
        <w:rPr>
          <w:lang w:eastAsia="ja-JP"/>
        </w:rPr>
        <w:t>. Related and derived formats for media</w:t>
      </w:r>
      <w:r w:rsidR="00994EEC">
        <w:rPr>
          <w:lang w:eastAsia="ja-JP"/>
        </w:rPr>
        <w:t xml:space="preserve"> ingest</w:t>
      </w:r>
      <w:r>
        <w:rPr>
          <w:lang w:eastAsia="ja-JP"/>
        </w:rPr>
        <w:t xml:space="preserve"> and large-scale distributed asset storage and recording</w:t>
      </w:r>
      <w:r w:rsidR="00BF68DA">
        <w:rPr>
          <w:lang w:eastAsia="ja-JP"/>
        </w:rPr>
        <w:t xml:space="preserve"> are also defined</w:t>
      </w:r>
      <w:r w:rsidR="00E15741">
        <w:rPr>
          <w:lang w:eastAsia="ja-JP"/>
        </w:rPr>
        <w:t xml:space="preserve"> in this document</w:t>
      </w:r>
      <w:r>
        <w:rPr>
          <w:lang w:eastAsia="ja-JP"/>
        </w:rPr>
        <w:t xml:space="preserve">. </w:t>
      </w:r>
    </w:p>
    <w:p w14:paraId="4E28209A" w14:textId="1877A155" w:rsidR="001A33D0" w:rsidRPr="00BC394B" w:rsidRDefault="001A33D0" w:rsidP="00AD05E8">
      <w:pPr>
        <w:pStyle w:val="Heading1"/>
      </w:pPr>
      <w:bookmarkStart w:id="5" w:name="_Toc353342670"/>
      <w:bookmarkStart w:id="6" w:name="_Toc103345932"/>
      <w:r w:rsidRPr="00BC394B">
        <w:t xml:space="preserve">Normative </w:t>
      </w:r>
      <w:r w:rsidRPr="002353C9">
        <w:t>references</w:t>
      </w:r>
      <w:bookmarkEnd w:id="5"/>
      <w:r w:rsidRPr="00BC394B">
        <w:t xml:space="preserve"> </w:t>
      </w:r>
      <w:bookmarkEnd w:id="6"/>
    </w:p>
    <w:p w14:paraId="3D6A5F88" w14:textId="77777777" w:rsidR="001A33D0" w:rsidRPr="00BC394B" w:rsidRDefault="001A33D0" w:rsidP="00ED5FAB">
      <w:pPr>
        <w:pStyle w:val="BodyText"/>
      </w:pPr>
      <w:r w:rsidRPr="00BC394B">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34DFB6FA" w14:textId="7AB254B1" w:rsidR="001A33D0" w:rsidRPr="00BC394B" w:rsidRDefault="001A33D0" w:rsidP="00ED5FAB">
      <w:pPr>
        <w:pStyle w:val="BodyText"/>
      </w:pPr>
      <w:bookmarkStart w:id="7" w:name="_Hlk102085156"/>
      <w:r w:rsidRPr="00BC394B">
        <w:t>ISO</w:t>
      </w:r>
      <w:r w:rsidR="00740F23">
        <w:t>/IEC 14496-12</w:t>
      </w:r>
      <w:r w:rsidRPr="00BC394B">
        <w:t xml:space="preserve">, </w:t>
      </w:r>
      <w:r w:rsidR="00740F23">
        <w:rPr>
          <w:i/>
        </w:rPr>
        <w:t>Information technology</w:t>
      </w:r>
      <w:r w:rsidRPr="00BC394B">
        <w:rPr>
          <w:i/>
        </w:rPr>
        <w:t xml:space="preserve"> — </w:t>
      </w:r>
      <w:r w:rsidR="00D97AA6">
        <w:rPr>
          <w:i/>
        </w:rPr>
        <w:t xml:space="preserve">Coding of audio-visual objects </w:t>
      </w:r>
      <w:r w:rsidR="00D97AA6" w:rsidRPr="00BC394B">
        <w:rPr>
          <w:i/>
        </w:rPr>
        <w:t>—</w:t>
      </w:r>
      <w:r w:rsidR="00D97AA6">
        <w:rPr>
          <w:i/>
        </w:rPr>
        <w:t xml:space="preserve"> </w:t>
      </w:r>
      <w:r w:rsidRPr="00BC394B">
        <w:rPr>
          <w:i/>
        </w:rPr>
        <w:t>Part </w:t>
      </w:r>
      <w:r w:rsidR="00D97AA6">
        <w:rPr>
          <w:i/>
        </w:rPr>
        <w:t>12</w:t>
      </w:r>
      <w:r w:rsidRPr="00BC394B">
        <w:rPr>
          <w:i/>
        </w:rPr>
        <w:t xml:space="preserve">: </w:t>
      </w:r>
      <w:r w:rsidR="00D97AA6">
        <w:rPr>
          <w:i/>
        </w:rPr>
        <w:t>ISO base media file format</w:t>
      </w:r>
    </w:p>
    <w:p w14:paraId="4BFB153F" w14:textId="4B773A03" w:rsidR="00D97AA6" w:rsidRDefault="00D97AA6" w:rsidP="00D97AA6">
      <w:pPr>
        <w:pStyle w:val="BodyText"/>
        <w:rPr>
          <w:i/>
        </w:rPr>
      </w:pPr>
      <w:bookmarkStart w:id="8" w:name="_Toc353342671"/>
      <w:bookmarkEnd w:id="7"/>
      <w:r w:rsidRPr="00BC394B">
        <w:t>ISO</w:t>
      </w:r>
      <w:r>
        <w:t>/IEC 23009-1</w:t>
      </w:r>
      <w:r w:rsidRPr="00BC394B">
        <w:t xml:space="preserve">, </w:t>
      </w:r>
      <w:r>
        <w:rPr>
          <w:i/>
        </w:rPr>
        <w:t>Information technology</w:t>
      </w:r>
      <w:r w:rsidRPr="00BC394B">
        <w:rPr>
          <w:i/>
        </w:rPr>
        <w:t xml:space="preserve"> — </w:t>
      </w:r>
      <w:r>
        <w:rPr>
          <w:i/>
        </w:rPr>
        <w:t xml:space="preserve">Dynamic adaptive streaming over HTTP (DASH) </w:t>
      </w:r>
      <w:r w:rsidRPr="00BC394B">
        <w:rPr>
          <w:i/>
        </w:rPr>
        <w:t>—</w:t>
      </w:r>
      <w:r>
        <w:rPr>
          <w:i/>
        </w:rPr>
        <w:t xml:space="preserve"> </w:t>
      </w:r>
      <w:r w:rsidRPr="00BC394B">
        <w:rPr>
          <w:i/>
        </w:rPr>
        <w:t>Part </w:t>
      </w:r>
      <w:r>
        <w:rPr>
          <w:i/>
        </w:rPr>
        <w:t>1</w:t>
      </w:r>
      <w:r w:rsidRPr="00BC394B">
        <w:rPr>
          <w:i/>
        </w:rPr>
        <w:t xml:space="preserve">: </w:t>
      </w:r>
      <w:r>
        <w:rPr>
          <w:i/>
        </w:rPr>
        <w:t>Media presentation description and segment formats</w:t>
      </w:r>
    </w:p>
    <w:p w14:paraId="7476A53C" w14:textId="7B4118F2" w:rsidR="00477F42" w:rsidRPr="00BC394B" w:rsidRDefault="00477F42" w:rsidP="00477F42">
      <w:pPr>
        <w:pStyle w:val="BodyText"/>
      </w:pPr>
      <w:r w:rsidRPr="00BC394B">
        <w:t>ISO</w:t>
      </w:r>
      <w:r>
        <w:t>/IEC 23000-19</w:t>
      </w:r>
      <w:r w:rsidRPr="00BC394B">
        <w:t xml:space="preserve">, </w:t>
      </w:r>
      <w:r>
        <w:rPr>
          <w:i/>
        </w:rPr>
        <w:t>Information technology</w:t>
      </w:r>
      <w:r w:rsidRPr="00BC394B">
        <w:rPr>
          <w:i/>
        </w:rPr>
        <w:t xml:space="preserve"> — </w:t>
      </w:r>
      <w:r>
        <w:rPr>
          <w:i/>
        </w:rPr>
        <w:t xml:space="preserve">Multimedia application format (MPEG-A) </w:t>
      </w:r>
      <w:r w:rsidRPr="00BC394B">
        <w:rPr>
          <w:i/>
        </w:rPr>
        <w:t>—</w:t>
      </w:r>
      <w:r>
        <w:rPr>
          <w:i/>
        </w:rPr>
        <w:t xml:space="preserve"> </w:t>
      </w:r>
      <w:r w:rsidRPr="00BC394B">
        <w:rPr>
          <w:i/>
        </w:rPr>
        <w:t>Part </w:t>
      </w:r>
      <w:r>
        <w:rPr>
          <w:i/>
        </w:rPr>
        <w:t>19</w:t>
      </w:r>
      <w:r w:rsidRPr="00BC394B">
        <w:rPr>
          <w:i/>
        </w:rPr>
        <w:t xml:space="preserve">: </w:t>
      </w:r>
      <w:r>
        <w:rPr>
          <w:i/>
        </w:rPr>
        <w:t>Common media application format (CMAF) for segmented media</w:t>
      </w:r>
    </w:p>
    <w:p w14:paraId="1CF85E6B" w14:textId="4074F6A5" w:rsidR="001A33D0" w:rsidRPr="00BC394B" w:rsidRDefault="001A33D0" w:rsidP="00AD05E8">
      <w:pPr>
        <w:pStyle w:val="Heading1"/>
      </w:pPr>
      <w:bookmarkStart w:id="9" w:name="_Toc103345933"/>
      <w:r w:rsidRPr="00F47228">
        <w:t>Terms and definitions</w:t>
      </w:r>
      <w:bookmarkEnd w:id="8"/>
      <w:r w:rsidRPr="00BC394B">
        <w:t xml:space="preserve"> </w:t>
      </w:r>
      <w:bookmarkEnd w:id="9"/>
    </w:p>
    <w:p w14:paraId="49E2D42D" w14:textId="07263E40" w:rsidR="001A33D0" w:rsidRPr="00BC394B" w:rsidRDefault="001A33D0" w:rsidP="00ED5FAB">
      <w:pPr>
        <w:pStyle w:val="BodyText"/>
      </w:pPr>
      <w:r w:rsidRPr="00BC394B">
        <w:t>For the purposes of this document, the terms and definitions given in</w:t>
      </w:r>
      <w:r w:rsidR="0051401E">
        <w:t xml:space="preserve"> </w:t>
      </w:r>
      <w:r w:rsidR="00624D79">
        <w:t>[1], [2]</w:t>
      </w:r>
      <w:r w:rsidR="00452683">
        <w:t xml:space="preserve">, </w:t>
      </w:r>
      <w:r w:rsidR="00624D79">
        <w:t>[3]</w:t>
      </w:r>
      <w:r w:rsidRPr="00BC394B">
        <w:t xml:space="preserve"> and the following apply.</w:t>
      </w:r>
    </w:p>
    <w:p w14:paraId="4DD88E4A" w14:textId="77777777" w:rsidR="001A33D0" w:rsidRPr="00BC394B" w:rsidRDefault="001A33D0" w:rsidP="00ED5FAB">
      <w:pPr>
        <w:pStyle w:val="BodyText"/>
      </w:pPr>
      <w:r w:rsidRPr="00BC394B">
        <w:t xml:space="preserve">ISO and IEC maintain </w:t>
      </w:r>
      <w:r w:rsidR="003621EE" w:rsidRPr="00BC394B">
        <w:t>terminolog</w:t>
      </w:r>
      <w:r w:rsidR="003621EE">
        <w:t>y</w:t>
      </w:r>
      <w:r w:rsidR="003621EE" w:rsidRPr="00BC394B">
        <w:t xml:space="preserve"> </w:t>
      </w:r>
      <w:r w:rsidRPr="00BC394B">
        <w:t>databases for use in standardization at the following addresses:</w:t>
      </w:r>
    </w:p>
    <w:p w14:paraId="07D7902B" w14:textId="77777777" w:rsidR="00A4141A" w:rsidRPr="001B0F4C" w:rsidRDefault="000C033F" w:rsidP="00692383">
      <w:pPr>
        <w:pStyle w:val="ListParagraph"/>
        <w:keepNext/>
        <w:numPr>
          <w:ilvl w:val="0"/>
          <w:numId w:val="18"/>
        </w:numPr>
        <w:tabs>
          <w:tab w:val="clear" w:pos="403"/>
        </w:tabs>
        <w:ind w:left="426" w:hanging="426"/>
        <w:rPr>
          <w:color w:val="0000FF"/>
          <w:u w:val="single"/>
          <w:lang w:eastAsia="fr-FR"/>
        </w:rPr>
      </w:pPr>
      <w:r w:rsidRPr="00BC394B">
        <w:t xml:space="preserve">ISO Online browsing platform: available at </w:t>
      </w:r>
      <w:hyperlink r:id="rId25" w:history="1">
        <w:r w:rsidRPr="00A4141A">
          <w:rPr>
            <w:color w:val="0000FF"/>
            <w:u w:val="single"/>
            <w:lang w:eastAsia="fr-FR"/>
          </w:rPr>
          <w:t>https://www.iso.org/obp</w:t>
        </w:r>
      </w:hyperlink>
    </w:p>
    <w:p w14:paraId="73C26895" w14:textId="6341164B" w:rsidR="001A33D0" w:rsidRDefault="005B3EC6" w:rsidP="00D21A10">
      <w:pPr>
        <w:pStyle w:val="ListParagraph"/>
        <w:keepNext/>
        <w:numPr>
          <w:ilvl w:val="0"/>
          <w:numId w:val="18"/>
        </w:numPr>
        <w:tabs>
          <w:tab w:val="clear" w:pos="403"/>
        </w:tabs>
        <w:ind w:left="426" w:hanging="426"/>
        <w:rPr>
          <w:color w:val="0000FF"/>
          <w:u w:val="single"/>
          <w:lang w:eastAsia="fr-FR"/>
        </w:rPr>
      </w:pPr>
      <w:r w:rsidRPr="00BC394B">
        <w:t xml:space="preserve">IEC </w:t>
      </w:r>
      <w:proofErr w:type="spellStart"/>
      <w:r w:rsidRPr="00BC394B">
        <w:t>Electropedia</w:t>
      </w:r>
      <w:proofErr w:type="spellEnd"/>
      <w:r w:rsidRPr="00BC394B">
        <w:t xml:space="preserve">: available at </w:t>
      </w:r>
      <w:hyperlink r:id="rId26" w:history="1">
        <w:r w:rsidR="00A4141A">
          <w:rPr>
            <w:color w:val="0000FF"/>
            <w:u w:val="single"/>
            <w:lang w:eastAsia="fr-FR"/>
          </w:rPr>
          <w:t>https://www.electropedia.org/</w:t>
        </w:r>
      </w:hyperlink>
    </w:p>
    <w:p w14:paraId="6BB628E8" w14:textId="77777777" w:rsidR="005F4D2D" w:rsidRDefault="00786E87" w:rsidP="005F4D2D">
      <w:pPr>
        <w:pStyle w:val="Heading2"/>
      </w:pPr>
      <w:bookmarkStart w:id="10" w:name="_Toc103345934"/>
      <w:r>
        <w:t>Terms</w:t>
      </w:r>
      <w:bookmarkEnd w:id="10"/>
      <w:r w:rsidR="005F4D2D">
        <w:t xml:space="preserve"> </w:t>
      </w:r>
    </w:p>
    <w:p w14:paraId="7516E5B5" w14:textId="11438C54" w:rsidR="005F4D2D" w:rsidRDefault="005F4D2D" w:rsidP="005F4D2D">
      <w:pPr>
        <w:pStyle w:val="Heading3"/>
      </w:pPr>
      <w:r>
        <w:t>Media Stream</w:t>
      </w:r>
    </w:p>
    <w:p w14:paraId="02219259" w14:textId="7B27FF33" w:rsidR="005F4D2D" w:rsidRDefault="005F4D2D" w:rsidP="005F4D2D">
      <w:pPr>
        <w:pStyle w:val="BodyText"/>
      </w:pPr>
      <w:r>
        <w:t xml:space="preserve">Media presentation, </w:t>
      </w:r>
      <w:proofErr w:type="gramStart"/>
      <w:r>
        <w:t>e.g.</w:t>
      </w:r>
      <w:proofErr w:type="gramEnd"/>
      <w:r>
        <w:t xml:space="preserve"> a CMAF presentation, a DASH Media Presentation or a media presentation based on the ISO base media file format.</w:t>
      </w:r>
    </w:p>
    <w:p w14:paraId="7EE41D2B" w14:textId="77777777" w:rsidR="005F4D2D" w:rsidRPr="005F4D2D" w:rsidRDefault="005F4D2D" w:rsidP="005F4D2D">
      <w:pPr>
        <w:rPr>
          <w:lang w:eastAsia="ja-JP"/>
        </w:rPr>
      </w:pPr>
    </w:p>
    <w:p w14:paraId="66729572" w14:textId="77777777" w:rsidR="00466193" w:rsidRDefault="00DD18CC" w:rsidP="00AD05E8">
      <w:pPr>
        <w:pStyle w:val="Heading3"/>
      </w:pPr>
      <w:bookmarkStart w:id="11" w:name="_Toc103345936"/>
      <w:r>
        <w:t>Encoder</w:t>
      </w:r>
      <w:bookmarkEnd w:id="11"/>
    </w:p>
    <w:p w14:paraId="0D4A9B1A" w14:textId="5424A5EB" w:rsidR="001A33D0" w:rsidRDefault="00DD18CC" w:rsidP="00AD05E8">
      <w:pPr>
        <w:pStyle w:val="BodyText"/>
      </w:pPr>
      <w:r>
        <w:tab/>
        <w:t xml:space="preserve">Entity or computational unit used to encode or transcode </w:t>
      </w:r>
      <w:r w:rsidR="00BA0989">
        <w:t xml:space="preserve">an input </w:t>
      </w:r>
      <w:r>
        <w:t xml:space="preserve">to </w:t>
      </w:r>
      <w:r w:rsidR="00576B86">
        <w:t>one</w:t>
      </w:r>
      <w:r>
        <w:t xml:space="preserve"> or more </w:t>
      </w:r>
      <w:r w:rsidR="00BA0989">
        <w:t>outputs</w:t>
      </w:r>
      <w:r w:rsidR="003C0DC7">
        <w:t xml:space="preserve"> in </w:t>
      </w:r>
      <w:r w:rsidR="00576B86">
        <w:t>one</w:t>
      </w:r>
      <w:r w:rsidR="003C0DC7">
        <w:t xml:space="preserve"> or more bitrates</w:t>
      </w:r>
      <w:r w:rsidR="00576B86">
        <w:t>.</w:t>
      </w:r>
      <w:r>
        <w:t xml:space="preserve"> </w:t>
      </w:r>
    </w:p>
    <w:p w14:paraId="0BAB842C" w14:textId="77777777" w:rsidR="00466193" w:rsidRDefault="00DD18CC" w:rsidP="00AD05E8">
      <w:pPr>
        <w:pStyle w:val="Heading3"/>
      </w:pPr>
      <w:bookmarkStart w:id="12" w:name="_Toc103345937"/>
      <w:r>
        <w:t>Packager</w:t>
      </w:r>
      <w:bookmarkEnd w:id="12"/>
    </w:p>
    <w:p w14:paraId="1A837904" w14:textId="786C5296" w:rsidR="00DD18CC" w:rsidRDefault="00DD18CC" w:rsidP="00AD05E8">
      <w:pPr>
        <w:pStyle w:val="BodyText"/>
      </w:pPr>
      <w:r>
        <w:tab/>
        <w:t>Entity or computation</w:t>
      </w:r>
      <w:r w:rsidR="00994EEC">
        <w:t>al</w:t>
      </w:r>
      <w:r>
        <w:t xml:space="preserve"> unit used to package</w:t>
      </w:r>
      <w:r w:rsidR="00BA0989">
        <w:t xml:space="preserve"> an input </w:t>
      </w:r>
      <w:r>
        <w:t xml:space="preserve">to an ISO BMFF track format and/or </w:t>
      </w:r>
      <w:r w:rsidR="003C0DC7">
        <w:t>media</w:t>
      </w:r>
      <w:r w:rsidR="00671AEB">
        <w:t xml:space="preserve"> </w:t>
      </w:r>
      <w:r>
        <w:t>streaming format.</w:t>
      </w:r>
    </w:p>
    <w:p w14:paraId="420FD37E" w14:textId="77777777" w:rsidR="00466193" w:rsidRDefault="00DD18CC" w:rsidP="00AD05E8">
      <w:pPr>
        <w:pStyle w:val="Heading3"/>
      </w:pPr>
      <w:bookmarkStart w:id="13" w:name="_Toc103345938"/>
      <w:r>
        <w:t>Origin</w:t>
      </w:r>
      <w:bookmarkEnd w:id="13"/>
    </w:p>
    <w:p w14:paraId="2FEAA720" w14:textId="516CC915" w:rsidR="00DD18CC" w:rsidRDefault="00DD18CC" w:rsidP="00DD18CC">
      <w:pPr>
        <w:pStyle w:val="Definition"/>
        <w:ind w:left="1440" w:hanging="1440"/>
      </w:pPr>
      <w:r>
        <w:tab/>
        <w:t xml:space="preserve">Entity or computational unit used to serve media content based on HTTP </w:t>
      </w:r>
      <w:r w:rsidR="00576B86">
        <w:t>r</w:t>
      </w:r>
      <w:r>
        <w:t xml:space="preserve">equests. </w:t>
      </w:r>
    </w:p>
    <w:p w14:paraId="435ED78F" w14:textId="77777777" w:rsidR="00466193" w:rsidRDefault="001D1084" w:rsidP="00AD05E8">
      <w:pPr>
        <w:pStyle w:val="Heading3"/>
      </w:pPr>
      <w:bookmarkStart w:id="14" w:name="_Toc102823970"/>
      <w:bookmarkStart w:id="15" w:name="_Toc103344298"/>
      <w:bookmarkStart w:id="16" w:name="_Toc103345939"/>
      <w:bookmarkEnd w:id="14"/>
      <w:bookmarkEnd w:id="15"/>
      <w:r>
        <w:t>Unix Epoch</w:t>
      </w:r>
      <w:bookmarkEnd w:id="16"/>
    </w:p>
    <w:p w14:paraId="5F522680" w14:textId="4657148E" w:rsidR="001D1084" w:rsidRPr="00BC394B" w:rsidRDefault="00466193" w:rsidP="00DD18CC">
      <w:pPr>
        <w:pStyle w:val="Definition"/>
        <w:ind w:left="1440" w:hanging="1440"/>
      </w:pPr>
      <w:r>
        <w:tab/>
      </w:r>
      <w:r w:rsidR="001D1084">
        <w:t xml:space="preserve">Seconds elapsed since </w:t>
      </w:r>
      <w:r w:rsidR="001D1084" w:rsidRPr="001D1084">
        <w:t xml:space="preserve">00:00:00 UTC </w:t>
      </w:r>
      <w:r w:rsidR="001D1084">
        <w:t>on</w:t>
      </w:r>
      <w:r w:rsidR="00825EA1">
        <w:t xml:space="preserve"> </w:t>
      </w:r>
      <w:r w:rsidR="001D1084">
        <w:t>J</w:t>
      </w:r>
      <w:r w:rsidR="001D1084" w:rsidRPr="001D1084">
        <w:t>anuar</w:t>
      </w:r>
      <w:r w:rsidR="001D1084">
        <w:t>y 1st</w:t>
      </w:r>
      <w:r w:rsidR="001D1084" w:rsidRPr="001D1084">
        <w:t xml:space="preserve"> 1970</w:t>
      </w:r>
      <w:r w:rsidR="001D1084">
        <w:t xml:space="preserve"> (excluding leap seconds)</w:t>
      </w:r>
      <w:r w:rsidR="00576B86">
        <w:t>.</w:t>
      </w:r>
    </w:p>
    <w:p w14:paraId="0FBB3655" w14:textId="77777777" w:rsidR="00466193" w:rsidRDefault="00457480" w:rsidP="00AD05E8">
      <w:pPr>
        <w:pStyle w:val="Heading3"/>
      </w:pPr>
      <w:bookmarkStart w:id="17" w:name="_Toc102823972"/>
      <w:bookmarkStart w:id="18" w:name="_Toc103344300"/>
      <w:bookmarkStart w:id="19" w:name="_Toc103345940"/>
      <w:bookmarkEnd w:id="17"/>
      <w:bookmarkEnd w:id="18"/>
      <w:proofErr w:type="gramStart"/>
      <w:r>
        <w:lastRenderedPageBreak/>
        <w:t>Ceil(</w:t>
      </w:r>
      <w:proofErr w:type="gramEnd"/>
      <w:r>
        <w:t>)</w:t>
      </w:r>
      <w:bookmarkEnd w:id="19"/>
    </w:p>
    <w:p w14:paraId="0DBE44F5" w14:textId="3419592C" w:rsidR="00457480" w:rsidRDefault="00457480" w:rsidP="00AD05E8">
      <w:pPr>
        <w:pStyle w:val="BodyText"/>
      </w:pPr>
      <w:r>
        <w:tab/>
        <w:t xml:space="preserve">Nearest integer larger than or equal to the </w:t>
      </w:r>
      <w:r w:rsidR="003C0DC7">
        <w:t xml:space="preserve">input </w:t>
      </w:r>
      <w:r>
        <w:t>number</w:t>
      </w:r>
      <w:r w:rsidR="00576B86">
        <w:t>.</w:t>
      </w:r>
    </w:p>
    <w:p w14:paraId="68EB214F" w14:textId="05EE02B7" w:rsidR="00466193" w:rsidRDefault="00457480" w:rsidP="00AD05E8">
      <w:pPr>
        <w:pStyle w:val="Heading3"/>
        <w:ind w:left="567"/>
      </w:pPr>
      <w:bookmarkStart w:id="20" w:name="_Toc103345941"/>
      <w:r>
        <w:t>Now</w:t>
      </w:r>
      <w:bookmarkEnd w:id="20"/>
      <w:r w:rsidR="003B5991">
        <w:t xml:space="preserve"> </w:t>
      </w:r>
      <w:r>
        <w:tab/>
      </w:r>
    </w:p>
    <w:p w14:paraId="20799994" w14:textId="4242F15B" w:rsidR="00457480" w:rsidRPr="00151B6D" w:rsidRDefault="00457480" w:rsidP="00AD05E8">
      <w:pPr>
        <w:pStyle w:val="BodyText"/>
      </w:pPr>
      <w:r>
        <w:tab/>
        <w:t xml:space="preserve">Current time in seconds relative to </w:t>
      </w:r>
      <w:r w:rsidRPr="001D1084">
        <w:t xml:space="preserve">00:00:00 UTC </w:t>
      </w:r>
      <w:r>
        <w:t>on</w:t>
      </w:r>
      <w:r w:rsidRPr="001D1084">
        <w:t xml:space="preserve"> </w:t>
      </w:r>
      <w:r>
        <w:t>J</w:t>
      </w:r>
      <w:r w:rsidRPr="001D1084">
        <w:t>anuar</w:t>
      </w:r>
      <w:r>
        <w:t>y 1st</w:t>
      </w:r>
      <w:r w:rsidRPr="001D1084">
        <w:t xml:space="preserve"> 1970</w:t>
      </w:r>
      <w:r>
        <w:t xml:space="preserve"> (excluding leap seconds</w:t>
      </w:r>
      <w:proofErr w:type="gramStart"/>
      <w:r>
        <w:t>),  retrieved</w:t>
      </w:r>
      <w:proofErr w:type="gramEnd"/>
      <w:r>
        <w:t xml:space="preserve"> on a real-time system.</w:t>
      </w:r>
    </w:p>
    <w:p w14:paraId="39B30B35" w14:textId="62B9AE2A" w:rsidR="001A33D0" w:rsidRPr="00BC394B" w:rsidRDefault="00011F08" w:rsidP="00AD05E8">
      <w:pPr>
        <w:pStyle w:val="Heading2"/>
        <w:ind w:left="567"/>
      </w:pPr>
      <w:bookmarkStart w:id="21" w:name="_Toc102823975"/>
      <w:bookmarkStart w:id="22" w:name="_Toc103344303"/>
      <w:bookmarkStart w:id="23" w:name="_Toc103345942"/>
      <w:bookmarkEnd w:id="21"/>
      <w:bookmarkEnd w:id="22"/>
      <w:r>
        <w:t>A</w:t>
      </w:r>
      <w:r w:rsidR="00366604">
        <w:t xml:space="preserve">bbreviated </w:t>
      </w:r>
      <w:r w:rsidR="001A33D0" w:rsidRPr="00BC394B">
        <w:t>term</w:t>
      </w:r>
      <w:r w:rsidR="00366604">
        <w:t>s</w:t>
      </w:r>
      <w:bookmarkEnd w:id="23"/>
    </w:p>
    <w:p w14:paraId="77D4D8EB" w14:textId="0EE30739" w:rsidR="00011F08" w:rsidRDefault="00011F08" w:rsidP="00AD05E8">
      <w:pPr>
        <w:pStyle w:val="Example"/>
        <w:ind w:left="567"/>
      </w:pPr>
      <w:r>
        <w:t>The following abbreviated terms are used in this document</w:t>
      </w:r>
    </w:p>
    <w:p w14:paraId="522C34B2" w14:textId="2C84AB83" w:rsidR="00011F08" w:rsidRDefault="00011F08" w:rsidP="00AD05E8">
      <w:pPr>
        <w:pStyle w:val="Example"/>
        <w:ind w:left="567"/>
      </w:pPr>
      <w:r>
        <w:t>DASH-IF</w:t>
      </w:r>
      <w:r w:rsidR="002353C9">
        <w:tab/>
      </w:r>
      <w:r w:rsidR="00576B86">
        <w:tab/>
      </w:r>
      <w:r>
        <w:t>DASH Industry Forum</w:t>
      </w:r>
      <w:r w:rsidR="00396685">
        <w:t>.</w:t>
      </w:r>
      <w:r>
        <w:t xml:space="preserve"> </w:t>
      </w:r>
    </w:p>
    <w:p w14:paraId="3B0F85F3" w14:textId="78B4881A" w:rsidR="00851D88" w:rsidRDefault="00851D88" w:rsidP="00691A8A">
      <w:pPr>
        <w:pStyle w:val="Example"/>
        <w:ind w:left="567"/>
      </w:pPr>
      <w:r>
        <w:t>IETF</w:t>
      </w:r>
      <w:r w:rsidR="002353C9">
        <w:tab/>
      </w:r>
      <w:r w:rsidR="003B5991">
        <w:tab/>
      </w:r>
      <w:r>
        <w:t>Internet Engineering Task Force</w:t>
      </w:r>
    </w:p>
    <w:p w14:paraId="72A85139" w14:textId="40D65840" w:rsidR="00011F08" w:rsidRDefault="00011F08" w:rsidP="00691A8A">
      <w:pPr>
        <w:pStyle w:val="Example"/>
        <w:ind w:left="567"/>
      </w:pPr>
      <w:r>
        <w:t>CMAF</w:t>
      </w:r>
      <w:r w:rsidR="002353C9">
        <w:t xml:space="preserve"> </w:t>
      </w:r>
      <w:r w:rsidR="002353C9">
        <w:tab/>
      </w:r>
      <w:r w:rsidR="003B5991">
        <w:tab/>
      </w:r>
      <w:r>
        <w:t>Common Media Application Format as defined in ISO/IEC 23000-19.</w:t>
      </w:r>
    </w:p>
    <w:p w14:paraId="04623FF6" w14:textId="7A0468C9" w:rsidR="00011F08" w:rsidRDefault="00011F08" w:rsidP="00691A8A">
      <w:pPr>
        <w:pStyle w:val="Example"/>
        <w:ind w:left="567"/>
      </w:pPr>
      <w:r>
        <w:t>DASH</w:t>
      </w:r>
      <w:r>
        <w:tab/>
      </w:r>
      <w:r w:rsidR="003B5991">
        <w:tab/>
      </w:r>
      <w:r>
        <w:t>MPEG-DASH as defined in ISO/IEC 23009-1.</w:t>
      </w:r>
    </w:p>
    <w:p w14:paraId="5DA4551E" w14:textId="1C9FD1C8" w:rsidR="00011F08" w:rsidRDefault="004A4630" w:rsidP="00691A8A">
      <w:pPr>
        <w:pStyle w:val="Example"/>
        <w:ind w:left="567"/>
      </w:pPr>
      <w:r>
        <w:t>HLS</w:t>
      </w:r>
      <w:r w:rsidR="002353C9">
        <w:tab/>
      </w:r>
      <w:r w:rsidR="003B5991">
        <w:tab/>
      </w:r>
      <w:r>
        <w:t xml:space="preserve">HTTP Live Streaming as defined in </w:t>
      </w:r>
      <w:commentRangeStart w:id="24"/>
      <w:r w:rsidR="00851D88">
        <w:t>IETF RFC 8216</w:t>
      </w:r>
      <w:commentRangeEnd w:id="24"/>
      <w:r w:rsidR="000200FE">
        <w:rPr>
          <w:rStyle w:val="CommentReference"/>
        </w:rPr>
        <w:commentReference w:id="24"/>
      </w:r>
      <w:r w:rsidR="00851D88">
        <w:t>.</w:t>
      </w:r>
    </w:p>
    <w:p w14:paraId="56052C35" w14:textId="3A3FB814" w:rsidR="003C0060" w:rsidRDefault="003C0060" w:rsidP="00691A8A">
      <w:pPr>
        <w:pStyle w:val="Example"/>
        <w:ind w:left="567"/>
      </w:pPr>
      <w:r>
        <w:t>UUID</w:t>
      </w:r>
      <w:r w:rsidR="002353C9">
        <w:tab/>
      </w:r>
      <w:r w:rsidR="003B5991">
        <w:tab/>
      </w:r>
      <w:r>
        <w:t>Universally Unique Identifier</w:t>
      </w:r>
    </w:p>
    <w:p w14:paraId="0579418C" w14:textId="57C8B769" w:rsidR="003C0060" w:rsidRDefault="003C0060" w:rsidP="00AD05E8">
      <w:pPr>
        <w:pStyle w:val="Example"/>
        <w:ind w:left="567"/>
      </w:pPr>
      <w:r>
        <w:t>ID</w:t>
      </w:r>
      <w:r w:rsidR="002353C9">
        <w:tab/>
      </w:r>
      <w:r w:rsidR="003B5991">
        <w:tab/>
      </w:r>
      <w:r>
        <w:t>Identifier</w:t>
      </w:r>
    </w:p>
    <w:p w14:paraId="2EF28D8D" w14:textId="2067C87B" w:rsidR="00C23157" w:rsidRDefault="00C23157" w:rsidP="00AD05E8">
      <w:pPr>
        <w:pStyle w:val="Example"/>
        <w:ind w:left="567"/>
      </w:pPr>
      <w:r>
        <w:t>MPD</w:t>
      </w:r>
      <w:r>
        <w:tab/>
      </w:r>
      <w:r>
        <w:tab/>
        <w:t>Media Presentation Description</w:t>
      </w:r>
    </w:p>
    <w:p w14:paraId="4882E4E9" w14:textId="4CFA56DE" w:rsidR="00535BDB" w:rsidRDefault="00535BDB" w:rsidP="00AD05E8">
      <w:pPr>
        <w:pStyle w:val="Example"/>
        <w:ind w:left="567"/>
      </w:pPr>
      <w:r>
        <w:t>I-MPD</w:t>
      </w:r>
      <w:r>
        <w:tab/>
      </w:r>
      <w:r>
        <w:tab/>
        <w:t>Ingest Media Presentation Description</w:t>
      </w:r>
    </w:p>
    <w:p w14:paraId="3AE358E4" w14:textId="1E09FEF5" w:rsidR="00535BDB" w:rsidRDefault="00535BDB" w:rsidP="00691A8A">
      <w:pPr>
        <w:pStyle w:val="Example"/>
        <w:ind w:left="567"/>
      </w:pPr>
      <w:r>
        <w:t>S-MPD</w:t>
      </w:r>
      <w:r>
        <w:tab/>
      </w:r>
      <w:r>
        <w:tab/>
        <w:t>Storage Media Presentation Description</w:t>
      </w:r>
    </w:p>
    <w:p w14:paraId="735CD3B9" w14:textId="69FC1FC2" w:rsidR="001A33D0" w:rsidRDefault="00795419" w:rsidP="00AD05E8">
      <w:pPr>
        <w:pStyle w:val="Heading1"/>
        <w:ind w:left="567"/>
      </w:pPr>
      <w:bookmarkStart w:id="25" w:name="_Toc103345943"/>
      <w:r>
        <w:t>Document organization</w:t>
      </w:r>
      <w:bookmarkEnd w:id="25"/>
    </w:p>
    <w:p w14:paraId="3709D71B" w14:textId="4A312D02" w:rsidR="00C23157" w:rsidRDefault="00AB7CA0" w:rsidP="00AD05E8">
      <w:pPr>
        <w:ind w:left="567"/>
        <w:rPr>
          <w:lang w:eastAsia="ja-JP"/>
        </w:rPr>
      </w:pPr>
      <w:r>
        <w:rPr>
          <w:lang w:eastAsia="ja-JP"/>
        </w:rPr>
        <w:t xml:space="preserve">This specification is organized as follows: Clause 1 to </w:t>
      </w:r>
      <w:r w:rsidR="003C0DC7">
        <w:rPr>
          <w:lang w:eastAsia="ja-JP"/>
        </w:rPr>
        <w:t>4</w:t>
      </w:r>
      <w:r>
        <w:rPr>
          <w:lang w:eastAsia="ja-JP"/>
        </w:rPr>
        <w:t xml:space="preserve"> provide the introduction, scope, references, definitions, functions and abbreviated terms. </w:t>
      </w:r>
    </w:p>
    <w:p w14:paraId="5512199B" w14:textId="01412769" w:rsidR="00C23157" w:rsidRDefault="00AB7CA0" w:rsidP="00AD05E8">
      <w:pPr>
        <w:ind w:left="567"/>
        <w:rPr>
          <w:lang w:eastAsia="ja-JP"/>
        </w:rPr>
      </w:pPr>
      <w:r>
        <w:rPr>
          <w:lang w:eastAsia="ja-JP"/>
        </w:rPr>
        <w:t xml:space="preserve">Clause </w:t>
      </w:r>
      <w:r w:rsidR="003C0DC7">
        <w:rPr>
          <w:lang w:eastAsia="ja-JP"/>
        </w:rPr>
        <w:t>5</w:t>
      </w:r>
      <w:r>
        <w:rPr>
          <w:lang w:eastAsia="ja-JP"/>
        </w:rPr>
        <w:t xml:space="preserve"> describes an example workflow assumed for encoder</w:t>
      </w:r>
      <w:r w:rsidR="005F4D2D">
        <w:rPr>
          <w:lang w:eastAsia="ja-JP"/>
        </w:rPr>
        <w:t xml:space="preserve"> and packager</w:t>
      </w:r>
      <w:r>
        <w:rPr>
          <w:lang w:eastAsia="ja-JP"/>
        </w:rPr>
        <w:t xml:space="preserve"> synchronization</w:t>
      </w:r>
      <w:r w:rsidR="005F4D2D">
        <w:rPr>
          <w:lang w:eastAsia="ja-JP"/>
        </w:rPr>
        <w:t xml:space="preserve"> and live media ingest</w:t>
      </w:r>
      <w:r>
        <w:rPr>
          <w:lang w:eastAsia="ja-JP"/>
        </w:rPr>
        <w:t xml:space="preserve">. </w:t>
      </w:r>
    </w:p>
    <w:p w14:paraId="22B072E2" w14:textId="02C7A1D8" w:rsidR="00C23157" w:rsidRDefault="00AB7CA0" w:rsidP="00AD05E8">
      <w:pPr>
        <w:ind w:left="567"/>
        <w:rPr>
          <w:lang w:eastAsia="ja-JP"/>
        </w:rPr>
      </w:pPr>
      <w:r>
        <w:rPr>
          <w:lang w:eastAsia="ja-JP"/>
        </w:rPr>
        <w:t xml:space="preserve">Clause </w:t>
      </w:r>
      <w:r w:rsidR="003C0DC7">
        <w:rPr>
          <w:lang w:eastAsia="ja-JP"/>
        </w:rPr>
        <w:t>6</w:t>
      </w:r>
      <w:r>
        <w:rPr>
          <w:lang w:eastAsia="ja-JP"/>
        </w:rPr>
        <w:t xml:space="preserve"> describes an example workflow assumed for multimedia asset storage and recording. </w:t>
      </w:r>
    </w:p>
    <w:p w14:paraId="085B329E" w14:textId="4C4E0131" w:rsidR="00AB7CA0" w:rsidRDefault="00AB7CA0" w:rsidP="00AD05E8">
      <w:pPr>
        <w:ind w:left="567"/>
        <w:rPr>
          <w:lang w:eastAsia="ja-JP"/>
        </w:rPr>
      </w:pPr>
      <w:r>
        <w:rPr>
          <w:lang w:eastAsia="ja-JP"/>
        </w:rPr>
        <w:t xml:space="preserve">Clause </w:t>
      </w:r>
      <w:r w:rsidR="003C0DC7">
        <w:rPr>
          <w:lang w:eastAsia="ja-JP"/>
        </w:rPr>
        <w:t>7</w:t>
      </w:r>
      <w:r>
        <w:rPr>
          <w:lang w:eastAsia="ja-JP"/>
        </w:rPr>
        <w:t xml:space="preserve"> specifies the mechanism used for encoder </w:t>
      </w:r>
      <w:r w:rsidR="005F4D2D">
        <w:rPr>
          <w:lang w:eastAsia="ja-JP"/>
        </w:rPr>
        <w:t>and</w:t>
      </w:r>
      <w:r>
        <w:rPr>
          <w:lang w:eastAsia="ja-JP"/>
        </w:rPr>
        <w:t xml:space="preserve"> packager synchronization</w:t>
      </w:r>
      <w:r w:rsidR="00C23157">
        <w:rPr>
          <w:lang w:eastAsia="ja-JP"/>
        </w:rPr>
        <w:t>, the required constraints on the MPD, the required constraints on the track and segment format as well as the method for encoder synchronization.</w:t>
      </w:r>
      <w:r w:rsidR="009645BF">
        <w:rPr>
          <w:lang w:eastAsia="ja-JP"/>
        </w:rPr>
        <w:t xml:space="preserve"> </w:t>
      </w:r>
    </w:p>
    <w:p w14:paraId="15AA3747" w14:textId="1C1714CD" w:rsidR="004478EE" w:rsidRDefault="004478EE" w:rsidP="00AD05E8">
      <w:pPr>
        <w:ind w:left="567"/>
        <w:rPr>
          <w:lang w:eastAsia="ja-JP"/>
        </w:rPr>
      </w:pPr>
      <w:r>
        <w:rPr>
          <w:lang w:eastAsia="ja-JP"/>
        </w:rPr>
        <w:t xml:space="preserve">Clause </w:t>
      </w:r>
      <w:r w:rsidR="003C0DC7">
        <w:rPr>
          <w:lang w:eastAsia="ja-JP"/>
        </w:rPr>
        <w:t>8</w:t>
      </w:r>
      <w:r>
        <w:rPr>
          <w:lang w:eastAsia="ja-JP"/>
        </w:rPr>
        <w:t xml:space="preserve"> specifies the track format</w:t>
      </w:r>
      <w:r w:rsidR="008339E8">
        <w:rPr>
          <w:lang w:eastAsia="ja-JP"/>
        </w:rPr>
        <w:t xml:space="preserve"> constraints</w:t>
      </w:r>
      <w:r>
        <w:rPr>
          <w:lang w:eastAsia="ja-JP"/>
        </w:rPr>
        <w:t xml:space="preserve"> for storage and the required constraints on the MPD for multimedia asset storage.</w:t>
      </w:r>
    </w:p>
    <w:p w14:paraId="3DEC2558" w14:textId="52ED3169" w:rsidR="009B730D" w:rsidRDefault="009B730D">
      <w:pPr>
        <w:ind w:left="567"/>
        <w:rPr>
          <w:lang w:eastAsia="ja-JP"/>
        </w:rPr>
      </w:pPr>
      <w:r>
        <w:rPr>
          <w:lang w:eastAsia="ja-JP"/>
        </w:rPr>
        <w:t>Annex A provides example media presentation descriptions for the ingest and storage applications.</w:t>
      </w:r>
    </w:p>
    <w:p w14:paraId="43734776" w14:textId="61EF3F11" w:rsidR="006C6D44" w:rsidRDefault="006C6D44">
      <w:pPr>
        <w:ind w:left="567"/>
        <w:rPr>
          <w:lang w:eastAsia="ja-JP"/>
        </w:rPr>
      </w:pPr>
      <w:r>
        <w:rPr>
          <w:lang w:eastAsia="ja-JP"/>
        </w:rPr>
        <w:t xml:space="preserve">Annex </w:t>
      </w:r>
      <w:r w:rsidR="009B730D">
        <w:rPr>
          <w:lang w:eastAsia="ja-JP"/>
        </w:rPr>
        <w:t>B</w:t>
      </w:r>
      <w:r>
        <w:rPr>
          <w:lang w:eastAsia="ja-JP"/>
        </w:rPr>
        <w:t xml:space="preserve"> provides informative recommendations </w:t>
      </w:r>
      <w:r w:rsidR="009645BF">
        <w:rPr>
          <w:lang w:eastAsia="ja-JP"/>
        </w:rPr>
        <w:t xml:space="preserve">for segment durations and </w:t>
      </w:r>
      <w:r w:rsidR="009B730D">
        <w:rPr>
          <w:lang w:eastAsia="ja-JP"/>
        </w:rPr>
        <w:t>configurations</w:t>
      </w:r>
      <w:r w:rsidR="009645BF">
        <w:rPr>
          <w:lang w:eastAsia="ja-JP"/>
        </w:rPr>
        <w:t>.</w:t>
      </w:r>
    </w:p>
    <w:p w14:paraId="325348DE" w14:textId="1951F48A" w:rsidR="005C408F" w:rsidRDefault="005C408F">
      <w:pPr>
        <w:ind w:left="567"/>
        <w:rPr>
          <w:lang w:eastAsia="ja-JP"/>
        </w:rPr>
      </w:pPr>
      <w:r>
        <w:rPr>
          <w:lang w:eastAsia="ja-JP"/>
        </w:rPr>
        <w:t>Annex C provides example and intended applications.</w:t>
      </w:r>
    </w:p>
    <w:p w14:paraId="0DA931CC" w14:textId="1F409AC6" w:rsidR="00671AEB" w:rsidRDefault="00671AEB">
      <w:pPr>
        <w:tabs>
          <w:tab w:val="clear" w:pos="403"/>
        </w:tabs>
        <w:spacing w:after="0" w:line="240" w:lineRule="auto"/>
        <w:jc w:val="left"/>
        <w:rPr>
          <w:lang w:eastAsia="ja-JP"/>
        </w:rPr>
      </w:pPr>
      <w:r>
        <w:rPr>
          <w:lang w:eastAsia="ja-JP"/>
        </w:rPr>
        <w:br w:type="page"/>
      </w:r>
    </w:p>
    <w:p w14:paraId="4453BF76" w14:textId="29ABF67E" w:rsidR="001A33D0" w:rsidRDefault="00521455" w:rsidP="00AD05E8">
      <w:pPr>
        <w:pStyle w:val="Heading1"/>
        <w:spacing w:before="0"/>
      </w:pPr>
      <w:bookmarkStart w:id="26" w:name="_Toc103345944"/>
      <w:r>
        <w:lastRenderedPageBreak/>
        <w:t>Example workflow model</w:t>
      </w:r>
      <w:r w:rsidR="00624D79">
        <w:t xml:space="preserve"> for encoder</w:t>
      </w:r>
      <w:r w:rsidR="004A4630">
        <w:t xml:space="preserve"> and packager</w:t>
      </w:r>
      <w:r w:rsidR="00624D79">
        <w:t xml:space="preserve"> synchronization</w:t>
      </w:r>
      <w:bookmarkEnd w:id="26"/>
    </w:p>
    <w:p w14:paraId="0862B44F" w14:textId="0CE81972" w:rsidR="00521455" w:rsidRDefault="00521455" w:rsidP="00DD18CC">
      <w:pPr>
        <w:spacing w:before="270"/>
        <w:ind w:left="567"/>
        <w:rPr>
          <w:lang w:eastAsia="ja-JP"/>
        </w:rPr>
      </w:pPr>
    </w:p>
    <w:p w14:paraId="3F24E981" w14:textId="4894D7CB" w:rsidR="00521455" w:rsidRDefault="00F037CD" w:rsidP="00DD18CC">
      <w:pPr>
        <w:spacing w:before="270"/>
        <w:ind w:left="567"/>
        <w:jc w:val="center"/>
        <w:rPr>
          <w:lang w:eastAsia="ja-JP"/>
        </w:rPr>
      </w:pPr>
      <w:r>
        <w:rPr>
          <w:noProof/>
        </w:rPr>
        <w:object w:dxaOrig="9660" w:dyaOrig="5617" w14:anchorId="71DCEA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pt;height:245.25pt" o:ole="">
            <v:imagedata r:id="rId31" o:title=""/>
          </v:shape>
          <o:OLEObject Type="Embed" ProgID="Visio.Drawing.15" ShapeID="_x0000_i1025" DrawAspect="Content" ObjectID="_1723034166" r:id="rId32"/>
        </w:object>
      </w:r>
    </w:p>
    <w:p w14:paraId="015BC659" w14:textId="483E3FA2" w:rsidR="00DD18CC" w:rsidRDefault="00DD18CC" w:rsidP="00DD18CC">
      <w:pPr>
        <w:pStyle w:val="FigureTitle"/>
        <w:spacing w:before="270"/>
        <w:ind w:left="567"/>
        <w:rPr>
          <w:lang w:eastAsia="ja-JP"/>
        </w:rPr>
      </w:pPr>
      <w:r w:rsidRPr="00521455">
        <w:rPr>
          <w:lang w:eastAsia="ja-JP"/>
        </w:rPr>
        <w:t>An example workflow</w:t>
      </w:r>
      <w:r w:rsidR="005F4D2D">
        <w:rPr>
          <w:lang w:eastAsia="ja-JP"/>
        </w:rPr>
        <w:t xml:space="preserve"> for encode</w:t>
      </w:r>
      <w:r w:rsidR="008339E8">
        <w:rPr>
          <w:lang w:eastAsia="ja-JP"/>
        </w:rPr>
        <w:t>r</w:t>
      </w:r>
      <w:r w:rsidR="005F4D2D">
        <w:rPr>
          <w:lang w:eastAsia="ja-JP"/>
        </w:rPr>
        <w:t xml:space="preserve"> and packager synchronization</w:t>
      </w:r>
      <w:r w:rsidRPr="00521455">
        <w:rPr>
          <w:lang w:eastAsia="ja-JP"/>
        </w:rPr>
        <w:t xml:space="preserve">. The encoders produce CMAF media segments whose boundaries are calculated based on the method described in this </w:t>
      </w:r>
      <w:r w:rsidR="004C6A6E">
        <w:rPr>
          <w:lang w:eastAsia="ja-JP"/>
        </w:rPr>
        <w:t>document</w:t>
      </w:r>
      <w:r w:rsidRPr="00521455">
        <w:rPr>
          <w:lang w:eastAsia="ja-JP"/>
        </w:rPr>
        <w:t xml:space="preserve">. </w:t>
      </w:r>
      <w:r w:rsidR="005F4D2D" w:rsidRPr="00521455">
        <w:rPr>
          <w:lang w:eastAsia="ja-JP"/>
        </w:rPr>
        <w:t>The epoch and D parameters are set to be the same for synchronized encoders</w:t>
      </w:r>
    </w:p>
    <w:p w14:paraId="6875413A" w14:textId="2A1D9A1B" w:rsidR="00253057" w:rsidRDefault="00521455" w:rsidP="00AD05E8">
      <w:pPr>
        <w:pStyle w:val="BodyText"/>
        <w:rPr>
          <w:lang w:eastAsia="ja-JP"/>
        </w:rPr>
      </w:pPr>
      <w:r w:rsidRPr="00AD05E8">
        <w:t>Figure</w:t>
      </w:r>
      <w:r w:rsidRPr="00521455">
        <w:rPr>
          <w:lang w:eastAsia="ja-JP"/>
        </w:rPr>
        <w:t xml:space="preserve"> 1 illustrates an example of using the </w:t>
      </w:r>
      <w:r>
        <w:rPr>
          <w:lang w:eastAsia="ja-JP"/>
        </w:rPr>
        <w:t>specified</w:t>
      </w:r>
      <w:r w:rsidRPr="00521455">
        <w:rPr>
          <w:lang w:eastAsia="ja-JP"/>
        </w:rPr>
        <w:t xml:space="preserve"> method with more than one encode</w:t>
      </w:r>
      <w:r w:rsidR="003C0DC7">
        <w:rPr>
          <w:lang w:eastAsia="ja-JP"/>
        </w:rPr>
        <w:t xml:space="preserve">r </w:t>
      </w:r>
      <w:r w:rsidRPr="00521455">
        <w:rPr>
          <w:lang w:eastAsia="ja-JP"/>
        </w:rPr>
        <w:t>to achieve a redundant workflow. The epoch reference and segment duration D are set as part of the encoder configuration. Encoders that are intended to have synchronized output shall have the same values set for these parameters. The example workflow shows the output of the encoders</w:t>
      </w:r>
      <w:r w:rsidR="00D80A90">
        <w:rPr>
          <w:lang w:eastAsia="ja-JP"/>
        </w:rPr>
        <w:t>:</w:t>
      </w:r>
      <w:r w:rsidRPr="00521455">
        <w:rPr>
          <w:lang w:eastAsia="ja-JP"/>
        </w:rPr>
        <w:t xml:space="preserve"> </w:t>
      </w:r>
      <w:r w:rsidR="003C0DC7">
        <w:rPr>
          <w:lang w:eastAsia="ja-JP"/>
        </w:rPr>
        <w:t>media</w:t>
      </w:r>
      <w:r w:rsidRPr="00521455">
        <w:rPr>
          <w:lang w:eastAsia="ja-JP"/>
        </w:rPr>
        <w:t xml:space="preserve"> segments carrying the same label</w:t>
      </w:r>
      <w:r w:rsidR="00D80A90">
        <w:rPr>
          <w:lang w:eastAsia="ja-JP"/>
        </w:rPr>
        <w:t xml:space="preserve"> S1 S</w:t>
      </w:r>
      <w:proofErr w:type="gramStart"/>
      <w:r w:rsidR="00D80A90">
        <w:rPr>
          <w:lang w:eastAsia="ja-JP"/>
        </w:rPr>
        <w:t>2..</w:t>
      </w:r>
      <w:proofErr w:type="gramEnd"/>
      <w:r w:rsidRPr="00521455">
        <w:rPr>
          <w:lang w:eastAsia="ja-JP"/>
        </w:rPr>
        <w:t xml:space="preserve"> </w:t>
      </w:r>
      <w:r w:rsidR="00D80A90">
        <w:rPr>
          <w:lang w:eastAsia="ja-JP"/>
        </w:rPr>
        <w:t>are</w:t>
      </w:r>
      <w:r w:rsidR="00D80A90" w:rsidRPr="00521455">
        <w:rPr>
          <w:lang w:eastAsia="ja-JP"/>
        </w:rPr>
        <w:t xml:space="preserve"> </w:t>
      </w:r>
      <w:r w:rsidRPr="00521455">
        <w:rPr>
          <w:lang w:eastAsia="ja-JP"/>
        </w:rPr>
        <w:t>interchangeable. The segments are ingested by the origin or packagers and the output of these entities in Figure 1 is a streaming format such as DASH or HLS.</w:t>
      </w:r>
    </w:p>
    <w:p w14:paraId="6026C3B1" w14:textId="2499C7E5" w:rsidR="004A4630" w:rsidRDefault="004A4630" w:rsidP="00AD05E8">
      <w:pPr>
        <w:pStyle w:val="Heading1"/>
      </w:pPr>
      <w:bookmarkStart w:id="27" w:name="_Toc103345945"/>
      <w:bookmarkStart w:id="28" w:name="_Toc450303222"/>
      <w:bookmarkStart w:id="29" w:name="_Toc9996972"/>
      <w:bookmarkStart w:id="30" w:name="_Toc438968655"/>
      <w:bookmarkStart w:id="31" w:name="_Toc443461103"/>
      <w:bookmarkStart w:id="32" w:name="_Toc353342675"/>
      <w:r>
        <w:lastRenderedPageBreak/>
        <w:t>Example workflow model for asset storage</w:t>
      </w:r>
      <w:r w:rsidR="00DD18CC">
        <w:t xml:space="preserve"> and recording</w:t>
      </w:r>
      <w:bookmarkEnd w:id="27"/>
    </w:p>
    <w:p w14:paraId="697AAD24" w14:textId="7660C065" w:rsidR="00851D88" w:rsidRDefault="00F037CD" w:rsidP="00DD18CC">
      <w:pPr>
        <w:spacing w:before="270"/>
        <w:ind w:left="567"/>
        <w:jc w:val="center"/>
        <w:rPr>
          <w:lang w:eastAsia="ja-JP"/>
        </w:rPr>
      </w:pPr>
      <w:r>
        <w:rPr>
          <w:noProof/>
        </w:rPr>
        <w:object w:dxaOrig="11221" w:dyaOrig="5617" w14:anchorId="1104CA23">
          <v:shape id="_x0000_i1026" type="#_x0000_t75" style="width:443.25pt;height:222pt" o:ole="">
            <v:imagedata r:id="rId33" o:title=""/>
          </v:shape>
          <o:OLEObject Type="Embed" ProgID="Visio.Drawing.15" ShapeID="_x0000_i1026" DrawAspect="Content" ObjectID="_1723034167" r:id="rId34"/>
        </w:object>
      </w:r>
      <w:commentRangeStart w:id="33"/>
      <w:commentRangeEnd w:id="33"/>
      <w:r w:rsidR="009C377F">
        <w:rPr>
          <w:rStyle w:val="CommentReference"/>
        </w:rPr>
        <w:commentReference w:id="33"/>
      </w:r>
    </w:p>
    <w:p w14:paraId="6338FDA8" w14:textId="4736294C" w:rsidR="00851D88" w:rsidRDefault="00851D88" w:rsidP="00AD05E8">
      <w:pPr>
        <w:pStyle w:val="FigureTitle"/>
        <w:spacing w:before="270"/>
        <w:ind w:left="1174"/>
        <w:rPr>
          <w:lang w:eastAsia="ja-JP"/>
        </w:rPr>
      </w:pPr>
      <w:r w:rsidRPr="00521455">
        <w:rPr>
          <w:lang w:eastAsia="ja-JP"/>
        </w:rPr>
        <w:t>An example workflow</w:t>
      </w:r>
      <w:r w:rsidR="009C377F">
        <w:rPr>
          <w:lang w:eastAsia="ja-JP"/>
        </w:rPr>
        <w:t xml:space="preserve"> for asset recording and archiving</w:t>
      </w:r>
      <w:r w:rsidRPr="00521455">
        <w:rPr>
          <w:lang w:eastAsia="ja-JP"/>
        </w:rPr>
        <w:t xml:space="preserve">. </w:t>
      </w:r>
      <w:r>
        <w:rPr>
          <w:lang w:eastAsia="ja-JP"/>
        </w:rPr>
        <w:t>In addition to the synchronized and redundant encoding, as in Figure 1, the workflow includes storing and archiving content in a cloud storage</w:t>
      </w:r>
      <w:r w:rsidRPr="00521455">
        <w:rPr>
          <w:lang w:eastAsia="ja-JP"/>
        </w:rPr>
        <w:t>.</w:t>
      </w:r>
      <w:r>
        <w:rPr>
          <w:lang w:eastAsia="ja-JP"/>
        </w:rPr>
        <w:t xml:space="preserve"> The cloud storage</w:t>
      </w:r>
      <w:r w:rsidR="009C377F">
        <w:rPr>
          <w:lang w:eastAsia="ja-JP"/>
        </w:rPr>
        <w:t xml:space="preserve"> may be accessed from the encoder, origin/packager or a client retrieving the media stream.</w:t>
      </w:r>
    </w:p>
    <w:p w14:paraId="08065F23" w14:textId="46BE13D7" w:rsidR="00E73E46" w:rsidRDefault="00E73E46" w:rsidP="00004A8F">
      <w:pPr>
        <w:pStyle w:val="FigureTitle"/>
        <w:numPr>
          <w:ilvl w:val="0"/>
          <w:numId w:val="0"/>
        </w:numPr>
        <w:spacing w:before="270"/>
        <w:ind w:left="720" w:hanging="607"/>
        <w:rPr>
          <w:lang w:eastAsia="ja-JP"/>
        </w:rPr>
      </w:pPr>
    </w:p>
    <w:p w14:paraId="050C0922" w14:textId="0D0B0ED3" w:rsidR="001D1084" w:rsidRDefault="001D1084" w:rsidP="00AD05E8">
      <w:pPr>
        <w:pStyle w:val="BodyText"/>
        <w:ind w:left="567"/>
        <w:rPr>
          <w:lang w:eastAsia="ja-JP"/>
        </w:rPr>
      </w:pPr>
      <w:r w:rsidRPr="00521455">
        <w:rPr>
          <w:lang w:eastAsia="ja-JP"/>
        </w:rPr>
        <w:t xml:space="preserve">Figure </w:t>
      </w:r>
      <w:r>
        <w:rPr>
          <w:lang w:eastAsia="ja-JP"/>
        </w:rPr>
        <w:t>2</w:t>
      </w:r>
      <w:r w:rsidRPr="00521455">
        <w:rPr>
          <w:lang w:eastAsia="ja-JP"/>
        </w:rPr>
        <w:t xml:space="preserve"> illustrates </w:t>
      </w:r>
      <w:r w:rsidRPr="00AD05E8">
        <w:t>an</w:t>
      </w:r>
      <w:r w:rsidRPr="00521455">
        <w:rPr>
          <w:lang w:eastAsia="ja-JP"/>
        </w:rPr>
        <w:t xml:space="preserve"> example of using the </w:t>
      </w:r>
      <w:r>
        <w:rPr>
          <w:lang w:eastAsia="ja-JP"/>
        </w:rPr>
        <w:t>specified</w:t>
      </w:r>
      <w:r w:rsidRPr="00521455">
        <w:rPr>
          <w:lang w:eastAsia="ja-JP"/>
        </w:rPr>
        <w:t xml:space="preserve"> method </w:t>
      </w:r>
      <w:r>
        <w:rPr>
          <w:lang w:eastAsia="ja-JP"/>
        </w:rPr>
        <w:t>including cloud storage</w:t>
      </w:r>
      <w:r w:rsidRPr="00521455">
        <w:rPr>
          <w:lang w:eastAsia="ja-JP"/>
        </w:rPr>
        <w:t>.</w:t>
      </w:r>
      <w:r>
        <w:rPr>
          <w:lang w:eastAsia="ja-JP"/>
        </w:rPr>
        <w:t xml:space="preserve"> Media streams can be written to the cloud storge from the encoder, from the origin/packager or from a client receiving the media content. The format for asset storage and recording enables efficient and interoperable writing of content to a cloud storage</w:t>
      </w:r>
      <w:r w:rsidR="00EC5EEF">
        <w:rPr>
          <w:lang w:eastAsia="ja-JP"/>
        </w:rPr>
        <w:t>, and efficient retrieval later on</w:t>
      </w:r>
      <w:r>
        <w:rPr>
          <w:lang w:eastAsia="ja-JP"/>
        </w:rPr>
        <w:t>.</w:t>
      </w:r>
    </w:p>
    <w:p w14:paraId="02A31FB3" w14:textId="78C1C78B" w:rsidR="00E73E46" w:rsidRDefault="00E73E46" w:rsidP="00AD05E8">
      <w:pPr>
        <w:pStyle w:val="Heading1"/>
        <w:spacing w:before="260"/>
        <w:ind w:left="567"/>
      </w:pPr>
      <w:bookmarkStart w:id="34" w:name="_Toc103345946"/>
      <w:r>
        <w:t xml:space="preserve">Encoder </w:t>
      </w:r>
      <w:r w:rsidR="00576B86">
        <w:t>s</w:t>
      </w:r>
      <w:r>
        <w:t>ynchronization</w:t>
      </w:r>
      <w:bookmarkEnd w:id="34"/>
      <w:r>
        <w:t xml:space="preserve"> </w:t>
      </w:r>
    </w:p>
    <w:p w14:paraId="4D96A7CC" w14:textId="585AB8DF" w:rsidR="00E73E46" w:rsidRDefault="00E73E46" w:rsidP="00AD05E8">
      <w:pPr>
        <w:pStyle w:val="Heading2"/>
        <w:spacing w:before="260"/>
        <w:ind w:left="567"/>
      </w:pPr>
      <w:bookmarkStart w:id="35" w:name="_Toc103345947"/>
      <w:r>
        <w:t xml:space="preserve">Encoder </w:t>
      </w:r>
      <w:r w:rsidR="00F037F8">
        <w:t>to</w:t>
      </w:r>
      <w:r w:rsidR="00F037F8">
        <w:t xml:space="preserve"> </w:t>
      </w:r>
      <w:r>
        <w:t>origin/packager</w:t>
      </w:r>
      <w:r w:rsidR="00AB7CA0">
        <w:t xml:space="preserve"> </w:t>
      </w:r>
      <w:bookmarkEnd w:id="35"/>
      <w:r w:rsidR="00F037F8">
        <w:t>inges</w:t>
      </w:r>
      <w:r w:rsidR="007264CC">
        <w:t>t</w:t>
      </w:r>
    </w:p>
    <w:p w14:paraId="5B287B30" w14:textId="181440A1" w:rsidR="00470F21" w:rsidRDefault="00470F21" w:rsidP="00AD05E8">
      <w:pPr>
        <w:pStyle w:val="BodyText"/>
        <w:ind w:left="567"/>
        <w:rPr>
          <w:lang w:eastAsia="ja-JP"/>
        </w:rPr>
      </w:pPr>
      <w:r>
        <w:rPr>
          <w:lang w:eastAsia="ja-JP"/>
        </w:rPr>
        <w:t>This specification assumes that segments of media data are transmitted from an encoder to a packager</w:t>
      </w:r>
      <w:r w:rsidR="00F037F8">
        <w:rPr>
          <w:lang w:eastAsia="ja-JP"/>
        </w:rPr>
        <w:t>/origin</w:t>
      </w:r>
      <w:r>
        <w:rPr>
          <w:lang w:eastAsia="ja-JP"/>
        </w:rPr>
        <w:t>, and</w:t>
      </w:r>
      <w:r w:rsidR="00B25A95">
        <w:rPr>
          <w:lang w:eastAsia="ja-JP"/>
        </w:rPr>
        <w:t xml:space="preserve"> optionally</w:t>
      </w:r>
      <w:r>
        <w:rPr>
          <w:lang w:eastAsia="ja-JP"/>
        </w:rPr>
        <w:t xml:space="preserve"> a constrained manifest to describe the groupings of tracks. </w:t>
      </w:r>
      <w:r w:rsidR="00B25A95">
        <w:rPr>
          <w:lang w:eastAsia="ja-JP"/>
        </w:rPr>
        <w:t>Protocol details are out of scope of this specification.</w:t>
      </w:r>
      <w:r w:rsidR="004826DA">
        <w:rPr>
          <w:lang w:eastAsia="ja-JP"/>
        </w:rPr>
        <w:t xml:space="preserve"> The process and formats used for </w:t>
      </w:r>
      <w:r w:rsidR="00797C57">
        <w:rPr>
          <w:lang w:eastAsia="ja-JP"/>
        </w:rPr>
        <w:t>t</w:t>
      </w:r>
      <w:r w:rsidR="004826DA">
        <w:rPr>
          <w:lang w:eastAsia="ja-JP"/>
        </w:rPr>
        <w:t>his are referred to as media ingest</w:t>
      </w:r>
      <w:r w:rsidR="00797C57">
        <w:rPr>
          <w:lang w:eastAsia="ja-JP"/>
        </w:rPr>
        <w:t xml:space="preserve"> in this document</w:t>
      </w:r>
      <w:r w:rsidR="004826DA">
        <w:rPr>
          <w:lang w:eastAsia="ja-JP"/>
        </w:rPr>
        <w:t>.</w:t>
      </w:r>
    </w:p>
    <w:p w14:paraId="4C295580" w14:textId="07DA8E16" w:rsidR="00470F21" w:rsidRPr="00470F21" w:rsidRDefault="00B25A95" w:rsidP="00AD05E8">
      <w:pPr>
        <w:pStyle w:val="BodyText"/>
        <w:ind w:left="567"/>
        <w:rPr>
          <w:lang w:eastAsia="ja-JP"/>
        </w:rPr>
      </w:pPr>
      <w:r>
        <w:rPr>
          <w:lang w:val="en-AU" w:eastAsia="ja-JP"/>
        </w:rPr>
        <w:t>A general sequence of communication between the encoder and origin packager is as follows</w:t>
      </w:r>
      <w:r w:rsidR="00470F21" w:rsidRPr="00470F21">
        <w:rPr>
          <w:lang w:val="en-AU" w:eastAsia="ja-JP"/>
        </w:rPr>
        <w:t xml:space="preserve">: </w:t>
      </w:r>
    </w:p>
    <w:p w14:paraId="68C1EEA8" w14:textId="1BCBC9EA" w:rsidR="00470F21" w:rsidRPr="00470F21" w:rsidRDefault="00470F21" w:rsidP="00AD05E8">
      <w:pPr>
        <w:numPr>
          <w:ilvl w:val="0"/>
          <w:numId w:val="34"/>
        </w:numPr>
        <w:spacing w:before="260"/>
        <w:ind w:left="1137"/>
        <w:rPr>
          <w:lang w:val="en-AU" w:eastAsia="ja-JP"/>
        </w:rPr>
      </w:pPr>
      <w:r w:rsidRPr="00470F21">
        <w:rPr>
          <w:lang w:val="en-AU" w:eastAsia="ja-JP"/>
        </w:rPr>
        <w:t xml:space="preserve">The </w:t>
      </w:r>
      <w:r w:rsidR="00B25A95">
        <w:rPr>
          <w:lang w:val="en-AU" w:eastAsia="ja-JP"/>
        </w:rPr>
        <w:t>receiver packager</w:t>
      </w:r>
      <w:r w:rsidRPr="00470F21">
        <w:rPr>
          <w:lang w:val="en-AU" w:eastAsia="ja-JP"/>
        </w:rPr>
        <w:t xml:space="preserve"> sets up a URL endpoint that a sender encoder can send requests towards. </w:t>
      </w:r>
    </w:p>
    <w:p w14:paraId="72ED9718" w14:textId="20846321" w:rsidR="00470F21" w:rsidRPr="00470F21" w:rsidRDefault="00470F21" w:rsidP="00AD05E8">
      <w:pPr>
        <w:numPr>
          <w:ilvl w:val="0"/>
          <w:numId w:val="34"/>
        </w:numPr>
        <w:spacing w:before="260"/>
        <w:ind w:left="1137"/>
        <w:rPr>
          <w:lang w:val="en-AU" w:eastAsia="ja-JP"/>
        </w:rPr>
      </w:pPr>
      <w:r w:rsidRPr="00470F21">
        <w:rPr>
          <w:lang w:val="en-AU" w:eastAsia="ja-JP"/>
        </w:rPr>
        <w:t>The sender</w:t>
      </w:r>
      <w:r w:rsidR="00B25A95">
        <w:rPr>
          <w:lang w:val="en-AU" w:eastAsia="ja-JP"/>
        </w:rPr>
        <w:t xml:space="preserve"> encoder</w:t>
      </w:r>
      <w:r w:rsidRPr="00470F21">
        <w:rPr>
          <w:lang w:val="en-AU" w:eastAsia="ja-JP"/>
        </w:rPr>
        <w:t xml:space="preserve"> authenticates, connects, and sends a constrained manifest</w:t>
      </w:r>
      <w:r w:rsidR="004826DA">
        <w:rPr>
          <w:lang w:val="en-AU" w:eastAsia="ja-JP"/>
        </w:rPr>
        <w:t>, ingest media presentation description</w:t>
      </w:r>
      <w:r w:rsidR="00B25A95">
        <w:rPr>
          <w:lang w:val="en-AU" w:eastAsia="ja-JP"/>
        </w:rPr>
        <w:t xml:space="preserve"> </w:t>
      </w:r>
      <w:r w:rsidR="004826DA">
        <w:rPr>
          <w:lang w:val="en-AU" w:eastAsia="ja-JP"/>
        </w:rPr>
        <w:t>(</w:t>
      </w:r>
      <w:r w:rsidR="00B25A95">
        <w:rPr>
          <w:lang w:val="en-AU" w:eastAsia="ja-JP"/>
        </w:rPr>
        <w:t>I-MPD</w:t>
      </w:r>
      <w:r w:rsidR="004826DA">
        <w:rPr>
          <w:lang w:val="en-AU" w:eastAsia="ja-JP"/>
        </w:rPr>
        <w:t>)</w:t>
      </w:r>
      <w:r w:rsidRPr="00470F21">
        <w:rPr>
          <w:lang w:val="en-AU" w:eastAsia="ja-JP"/>
        </w:rPr>
        <w:t xml:space="preserve"> and/or initialization segments</w:t>
      </w:r>
      <w:r w:rsidR="00B25A95">
        <w:rPr>
          <w:lang w:val="en-AU" w:eastAsia="ja-JP"/>
        </w:rPr>
        <w:t xml:space="preserve"> </w:t>
      </w:r>
      <w:r w:rsidRPr="00470F21">
        <w:rPr>
          <w:lang w:val="en-AU" w:eastAsia="ja-JP"/>
        </w:rPr>
        <w:t xml:space="preserve">for each </w:t>
      </w:r>
      <w:r w:rsidR="00B25A95">
        <w:rPr>
          <w:lang w:val="en-AU" w:eastAsia="ja-JP"/>
        </w:rPr>
        <w:t>Representation</w:t>
      </w:r>
      <w:r w:rsidRPr="00470F21">
        <w:rPr>
          <w:lang w:val="en-AU" w:eastAsia="ja-JP"/>
        </w:rPr>
        <w:t xml:space="preserve">. The I-MPD is mainly used to define the groupings </w:t>
      </w:r>
      <w:r w:rsidR="00B25A95">
        <w:rPr>
          <w:lang w:val="en-AU" w:eastAsia="ja-JP"/>
        </w:rPr>
        <w:t xml:space="preserve">using AdaptationSets </w:t>
      </w:r>
      <w:r w:rsidRPr="00470F21">
        <w:rPr>
          <w:lang w:val="en-AU" w:eastAsia="ja-JP"/>
        </w:rPr>
        <w:t xml:space="preserve">and the segment URL naming via SegmentTemplate elements. </w:t>
      </w:r>
    </w:p>
    <w:p w14:paraId="39C1FF09" w14:textId="5C001B28" w:rsidR="00B25A95" w:rsidRDefault="00470F21" w:rsidP="00AD05E8">
      <w:pPr>
        <w:numPr>
          <w:ilvl w:val="0"/>
          <w:numId w:val="34"/>
        </w:numPr>
        <w:spacing w:before="260"/>
        <w:ind w:left="1137"/>
        <w:rPr>
          <w:lang w:val="en-AU" w:eastAsia="ja-JP"/>
        </w:rPr>
      </w:pPr>
      <w:r w:rsidRPr="00470F21">
        <w:rPr>
          <w:lang w:val="en-AU" w:eastAsia="ja-JP"/>
        </w:rPr>
        <w:t>The receiver</w:t>
      </w:r>
      <w:r w:rsidR="00B25A95">
        <w:rPr>
          <w:lang w:val="en-AU" w:eastAsia="ja-JP"/>
        </w:rPr>
        <w:t xml:space="preserve"> origin/packager</w:t>
      </w:r>
      <w:r w:rsidRPr="00470F21">
        <w:rPr>
          <w:lang w:val="en-AU" w:eastAsia="ja-JP"/>
        </w:rPr>
        <w:t xml:space="preserve"> reads the I-MPD.</w:t>
      </w:r>
      <w:r w:rsidR="00B25A95">
        <w:rPr>
          <w:lang w:val="en-AU" w:eastAsia="ja-JP"/>
        </w:rPr>
        <w:t xml:space="preserve"> When the CMAF profile for DASH is used, or when content is formatted according to the CM</w:t>
      </w:r>
      <w:r w:rsidR="00797C57">
        <w:rPr>
          <w:lang w:val="en-AU" w:eastAsia="ja-JP"/>
        </w:rPr>
        <w:t>A</w:t>
      </w:r>
      <w:r w:rsidR="00B25A95">
        <w:rPr>
          <w:lang w:val="en-AU" w:eastAsia="ja-JP"/>
        </w:rPr>
        <w:t>F track format, all Representations map to CMAF tracks</w:t>
      </w:r>
      <w:r w:rsidR="00B74020">
        <w:rPr>
          <w:lang w:val="en-AU" w:eastAsia="ja-JP"/>
        </w:rPr>
        <w:t>, and the adaptation sets will map to CMAF switching sets.</w:t>
      </w:r>
      <w:r w:rsidRPr="00470F21">
        <w:rPr>
          <w:lang w:val="en-AU" w:eastAsia="ja-JP"/>
        </w:rPr>
        <w:t xml:space="preserve"> </w:t>
      </w:r>
    </w:p>
    <w:p w14:paraId="312200B2" w14:textId="5182E5C7" w:rsidR="00470F21" w:rsidRPr="00470F21" w:rsidRDefault="00470F21" w:rsidP="00AD05E8">
      <w:pPr>
        <w:numPr>
          <w:ilvl w:val="0"/>
          <w:numId w:val="34"/>
        </w:numPr>
        <w:spacing w:before="260"/>
        <w:ind w:left="1137"/>
        <w:rPr>
          <w:lang w:val="en-AU" w:eastAsia="ja-JP"/>
        </w:rPr>
      </w:pPr>
      <w:r w:rsidRPr="00470F21">
        <w:rPr>
          <w:lang w:val="en-AU" w:eastAsia="ja-JP"/>
        </w:rPr>
        <w:lastRenderedPageBreak/>
        <w:t xml:space="preserve">The sender sends each media segment </w:t>
      </w:r>
      <w:r w:rsidR="00B74020">
        <w:rPr>
          <w:lang w:val="en-AU" w:eastAsia="ja-JP"/>
        </w:rPr>
        <w:t>using a</w:t>
      </w:r>
      <w:r w:rsidRPr="00470F21">
        <w:rPr>
          <w:lang w:val="en-AU" w:eastAsia="ja-JP"/>
        </w:rPr>
        <w:t xml:space="preserve"> separate HTTP</w:t>
      </w:r>
      <w:r w:rsidR="00B74020">
        <w:rPr>
          <w:lang w:val="en-AU" w:eastAsia="ja-JP"/>
        </w:rPr>
        <w:t xml:space="preserve"> request using the HTTP</w:t>
      </w:r>
      <w:r w:rsidRPr="00470F21">
        <w:rPr>
          <w:lang w:val="en-AU" w:eastAsia="ja-JP"/>
        </w:rPr>
        <w:t xml:space="preserve"> POST or PUT </w:t>
      </w:r>
      <w:r w:rsidR="00B74020">
        <w:rPr>
          <w:lang w:val="en-AU" w:eastAsia="ja-JP"/>
        </w:rPr>
        <w:t>method</w:t>
      </w:r>
      <w:r w:rsidRPr="00470F21">
        <w:rPr>
          <w:lang w:val="en-AU" w:eastAsia="ja-JP"/>
        </w:rPr>
        <w:t>.</w:t>
      </w:r>
      <w:r w:rsidR="00B74020">
        <w:rPr>
          <w:lang w:val="en-AU" w:eastAsia="ja-JP"/>
        </w:rPr>
        <w:t xml:space="preserve"> The URL is derived from URL endpoint combined with the segment name derived from the </w:t>
      </w:r>
      <w:r w:rsidR="001D7E5B">
        <w:rPr>
          <w:lang w:val="en-AU" w:eastAsia="ja-JP"/>
        </w:rPr>
        <w:t>S</w:t>
      </w:r>
      <w:r w:rsidR="00B74020">
        <w:rPr>
          <w:lang w:val="en-AU" w:eastAsia="ja-JP"/>
        </w:rPr>
        <w:t>egmentTemplate Element.</w:t>
      </w:r>
      <w:r w:rsidRPr="00470F21">
        <w:rPr>
          <w:lang w:val="en-AU" w:eastAsia="ja-JP"/>
        </w:rPr>
        <w:t xml:space="preserve"> </w:t>
      </w:r>
    </w:p>
    <w:p w14:paraId="00818AEE" w14:textId="6C941808" w:rsidR="00470F21" w:rsidRPr="00470F21" w:rsidRDefault="00470F21" w:rsidP="00AD05E8">
      <w:pPr>
        <w:numPr>
          <w:ilvl w:val="0"/>
          <w:numId w:val="34"/>
        </w:numPr>
        <w:spacing w:before="260"/>
        <w:ind w:left="1137"/>
        <w:rPr>
          <w:lang w:val="en-AU" w:eastAsia="ja-JP"/>
        </w:rPr>
      </w:pPr>
      <w:r w:rsidRPr="00470F21">
        <w:rPr>
          <w:lang w:val="en-AU" w:eastAsia="ja-JP"/>
        </w:rPr>
        <w:t>The receiver appends the media segments to the corresponding initialization segment and stores these in memory.</w:t>
      </w:r>
    </w:p>
    <w:p w14:paraId="04BB6CE9" w14:textId="55F10302" w:rsidR="00470F21" w:rsidRPr="00470F21" w:rsidRDefault="00470F21" w:rsidP="00AD05E8">
      <w:pPr>
        <w:numPr>
          <w:ilvl w:val="0"/>
          <w:numId w:val="34"/>
        </w:numPr>
        <w:spacing w:before="260"/>
        <w:ind w:left="1137"/>
        <w:rPr>
          <w:lang w:val="en-AU" w:eastAsia="ja-JP"/>
        </w:rPr>
      </w:pPr>
      <w:r w:rsidRPr="00470F21">
        <w:rPr>
          <w:lang w:val="en-AU" w:eastAsia="ja-JP"/>
        </w:rPr>
        <w:t xml:space="preserve">Each representation/track uses a separate </w:t>
      </w:r>
      <w:r w:rsidR="00B74020">
        <w:rPr>
          <w:lang w:val="en-AU" w:eastAsia="ja-JP"/>
        </w:rPr>
        <w:t xml:space="preserve">TCP </w:t>
      </w:r>
      <w:r w:rsidRPr="00470F21">
        <w:rPr>
          <w:lang w:val="en-AU" w:eastAsia="ja-JP"/>
        </w:rPr>
        <w:t>connection.</w:t>
      </w:r>
    </w:p>
    <w:p w14:paraId="254DCCB6" w14:textId="53C04034" w:rsidR="00470F21" w:rsidRPr="00470F21" w:rsidRDefault="00B74020" w:rsidP="00AD05E8">
      <w:pPr>
        <w:numPr>
          <w:ilvl w:val="0"/>
          <w:numId w:val="34"/>
        </w:numPr>
        <w:spacing w:before="260"/>
        <w:ind w:left="1137"/>
        <w:rPr>
          <w:lang w:val="en-AU" w:eastAsia="ja-JP"/>
        </w:rPr>
      </w:pPr>
      <w:r>
        <w:rPr>
          <w:lang w:val="en-AU" w:eastAsia="ja-JP"/>
        </w:rPr>
        <w:t>V</w:t>
      </w:r>
      <w:r w:rsidR="00470F21" w:rsidRPr="00470F21">
        <w:rPr>
          <w:lang w:val="en-AU" w:eastAsia="ja-JP"/>
        </w:rPr>
        <w:t>ideo, audio, text/subtitle and metadata</w:t>
      </w:r>
      <w:r>
        <w:rPr>
          <w:lang w:val="en-AU" w:eastAsia="ja-JP"/>
        </w:rPr>
        <w:t xml:space="preserve"> CMAF/ISOBMFF</w:t>
      </w:r>
      <w:r w:rsidR="00470F21" w:rsidRPr="00470F21">
        <w:rPr>
          <w:lang w:val="en-AU" w:eastAsia="ja-JP"/>
        </w:rPr>
        <w:t xml:space="preserve"> tracks are all supported.</w:t>
      </w:r>
    </w:p>
    <w:p w14:paraId="34B32B95" w14:textId="20E40A8F" w:rsidR="00470F21" w:rsidRPr="00470F21" w:rsidRDefault="00470F21" w:rsidP="00AD05E8">
      <w:pPr>
        <w:numPr>
          <w:ilvl w:val="0"/>
          <w:numId w:val="34"/>
        </w:numPr>
        <w:spacing w:before="260"/>
        <w:ind w:left="1137"/>
        <w:rPr>
          <w:lang w:val="en-AU" w:eastAsia="ja-JP"/>
        </w:rPr>
      </w:pPr>
      <w:r w:rsidRPr="00470F21">
        <w:rPr>
          <w:lang w:val="en-AU" w:eastAsia="ja-JP"/>
        </w:rPr>
        <w:t xml:space="preserve">Retransmission of media segments in a track/representation </w:t>
      </w:r>
      <w:r w:rsidR="00B74020">
        <w:rPr>
          <w:lang w:val="en-AU" w:eastAsia="ja-JP"/>
        </w:rPr>
        <w:t>may happen in case of failures</w:t>
      </w:r>
      <w:r w:rsidRPr="00470F21">
        <w:rPr>
          <w:lang w:val="en-AU" w:eastAsia="ja-JP"/>
        </w:rPr>
        <w:t xml:space="preserve">. In </w:t>
      </w:r>
      <w:r w:rsidR="00B74020">
        <w:rPr>
          <w:lang w:val="en-AU" w:eastAsia="ja-JP"/>
        </w:rPr>
        <w:t>such cases it is also possible to retransmit the initialization segment.</w:t>
      </w:r>
    </w:p>
    <w:p w14:paraId="589BB5ED" w14:textId="77777777" w:rsidR="00470F21" w:rsidRPr="00470F21" w:rsidRDefault="00470F21" w:rsidP="00AD05E8">
      <w:pPr>
        <w:numPr>
          <w:ilvl w:val="0"/>
          <w:numId w:val="34"/>
        </w:numPr>
        <w:spacing w:before="260"/>
        <w:ind w:left="1137"/>
        <w:rPr>
          <w:lang w:val="en-AU" w:eastAsia="ja-JP"/>
        </w:rPr>
      </w:pPr>
      <w:r w:rsidRPr="00470F21">
        <w:rPr>
          <w:lang w:val="en-AU" w:eastAsia="ja-JP"/>
        </w:rPr>
        <w:t xml:space="preserve">The media segment's earliest presentation time is used as a “key” of segments in a track, the track name identified by Representation@id is used as a key for the track. Using these keys, interchangeable segments for different tracks from different senders can be identified by the receiver. </w:t>
      </w:r>
    </w:p>
    <w:p w14:paraId="689F2F88" w14:textId="3F48D32B" w:rsidR="00470F21" w:rsidRPr="00470F21" w:rsidRDefault="00470F21" w:rsidP="00AD05E8">
      <w:pPr>
        <w:numPr>
          <w:ilvl w:val="0"/>
          <w:numId w:val="34"/>
        </w:numPr>
        <w:spacing w:before="260"/>
        <w:ind w:left="1137"/>
        <w:rPr>
          <w:lang w:val="en-AU" w:eastAsia="ja-JP"/>
        </w:rPr>
      </w:pPr>
      <w:r w:rsidRPr="00470F21">
        <w:rPr>
          <w:lang w:val="en-AU" w:eastAsia="ja-JP"/>
        </w:rPr>
        <w:t xml:space="preserve">Optionally the sequence number in the </w:t>
      </w:r>
      <w:r w:rsidR="00AF536F" w:rsidRPr="00AF536F">
        <w:rPr>
          <w:rFonts w:ascii="Courier New" w:hAnsi="Courier New" w:cs="Courier New"/>
          <w:sz w:val="20"/>
          <w:szCs w:val="20"/>
          <w:lang w:val="en-AU" w:eastAsia="ja-JP"/>
        </w:rPr>
        <w:t>M</w:t>
      </w:r>
      <w:r w:rsidRPr="00AF536F">
        <w:rPr>
          <w:rFonts w:ascii="Courier New" w:hAnsi="Courier New" w:cs="Courier New"/>
          <w:sz w:val="20"/>
          <w:szCs w:val="20"/>
          <w:lang w:val="en-AU" w:eastAsia="ja-JP"/>
        </w:rPr>
        <w:t>ovieFragmentHea</w:t>
      </w:r>
      <w:r w:rsidR="00B74020" w:rsidRPr="00AF536F">
        <w:rPr>
          <w:rFonts w:ascii="Courier New" w:hAnsi="Courier New" w:cs="Courier New"/>
          <w:sz w:val="20"/>
          <w:szCs w:val="20"/>
          <w:lang w:val="en-AU" w:eastAsia="ja-JP"/>
        </w:rPr>
        <w:t>d</w:t>
      </w:r>
      <w:r w:rsidRPr="00AF536F">
        <w:rPr>
          <w:rFonts w:ascii="Courier New" w:hAnsi="Courier New" w:cs="Courier New"/>
          <w:sz w:val="20"/>
          <w:szCs w:val="20"/>
          <w:lang w:val="en-AU" w:eastAsia="ja-JP"/>
        </w:rPr>
        <w:t>erBox</w:t>
      </w:r>
      <w:r w:rsidRPr="00470F21">
        <w:rPr>
          <w:lang w:val="en-AU" w:eastAsia="ja-JP"/>
        </w:rPr>
        <w:t xml:space="preserve"> </w:t>
      </w:r>
      <w:r w:rsidR="00EA044C">
        <w:rPr>
          <w:lang w:val="en-AU" w:eastAsia="ja-JP"/>
        </w:rPr>
        <w:t>tracks the segment numbering</w:t>
      </w:r>
    </w:p>
    <w:p w14:paraId="3DEF6240" w14:textId="29F4053D" w:rsidR="00470F21" w:rsidRPr="00470F21" w:rsidRDefault="00B74020" w:rsidP="00AD05E8">
      <w:pPr>
        <w:spacing w:before="260"/>
        <w:ind w:left="567"/>
        <w:rPr>
          <w:lang w:val="en-AU" w:eastAsia="ja-JP"/>
        </w:rPr>
      </w:pPr>
      <w:r>
        <w:rPr>
          <w:lang w:val="en-AU" w:eastAsia="ja-JP"/>
        </w:rPr>
        <w:t>Some additional recommendations apply:</w:t>
      </w:r>
    </w:p>
    <w:p w14:paraId="13C838BB" w14:textId="46273D14" w:rsidR="009D11BA" w:rsidRDefault="009D11BA" w:rsidP="00AD05E8">
      <w:pPr>
        <w:numPr>
          <w:ilvl w:val="0"/>
          <w:numId w:val="59"/>
        </w:numPr>
        <w:spacing w:before="260"/>
        <w:rPr>
          <w:lang w:val="en-AU" w:eastAsia="ja-JP"/>
        </w:rPr>
      </w:pPr>
      <w:r>
        <w:rPr>
          <w:lang w:val="en-AU" w:eastAsia="ja-JP"/>
        </w:rPr>
        <w:t xml:space="preserve">For encoder synchronization media segments should be of a constant duration </w:t>
      </w:r>
      <w:r w:rsidRPr="000149A6">
        <w:rPr>
          <w:b/>
          <w:bCs/>
          <w:lang w:val="en-AU" w:eastAsia="ja-JP"/>
        </w:rPr>
        <w:t>D</w:t>
      </w:r>
    </w:p>
    <w:p w14:paraId="23991608" w14:textId="0EC9CDEB" w:rsidR="00470F21" w:rsidRPr="00470F21" w:rsidRDefault="009D11BA" w:rsidP="00AD05E8">
      <w:pPr>
        <w:numPr>
          <w:ilvl w:val="0"/>
          <w:numId w:val="59"/>
        </w:numPr>
        <w:spacing w:before="260"/>
        <w:rPr>
          <w:lang w:val="en-AU" w:eastAsia="ja-JP"/>
        </w:rPr>
      </w:pPr>
      <w:r>
        <w:rPr>
          <w:lang w:val="en-AU" w:eastAsia="ja-JP"/>
        </w:rPr>
        <w:t>In case of s</w:t>
      </w:r>
      <w:r w:rsidR="00470F21" w:rsidRPr="00470F21">
        <w:rPr>
          <w:lang w:val="en-AU" w:eastAsia="ja-JP"/>
        </w:rPr>
        <w:t>plic</w:t>
      </w:r>
      <w:r>
        <w:rPr>
          <w:lang w:val="en-AU" w:eastAsia="ja-JP"/>
        </w:rPr>
        <w:t xml:space="preserve">ing, when </w:t>
      </w:r>
      <w:r w:rsidR="00470F21" w:rsidRPr="00470F21">
        <w:rPr>
          <w:lang w:val="en-AU" w:eastAsia="ja-JP"/>
        </w:rPr>
        <w:t>a segment is created with duration A</w:t>
      </w:r>
      <w:r>
        <w:rPr>
          <w:lang w:val="en-AU" w:eastAsia="ja-JP"/>
        </w:rPr>
        <w:t xml:space="preserve"> instead</w:t>
      </w:r>
      <w:r w:rsidR="00470F21" w:rsidRPr="00470F21">
        <w:rPr>
          <w:lang w:val="en-AU" w:eastAsia="ja-JP"/>
        </w:rPr>
        <w:t>, the next media segment sh</w:t>
      </w:r>
      <w:r>
        <w:rPr>
          <w:lang w:val="en-AU" w:eastAsia="ja-JP"/>
        </w:rPr>
        <w:t>all</w:t>
      </w:r>
      <w:r w:rsidR="00470F21" w:rsidRPr="00470F21">
        <w:rPr>
          <w:lang w:val="en-AU" w:eastAsia="ja-JP"/>
        </w:rPr>
        <w:t xml:space="preserve"> be of duration </w:t>
      </w:r>
      <w:r w:rsidR="00470F21" w:rsidRPr="00797C57">
        <w:rPr>
          <w:b/>
          <w:bCs/>
          <w:lang w:val="en-AU" w:eastAsia="ja-JP"/>
        </w:rPr>
        <w:t xml:space="preserve">2 </w:t>
      </w:r>
      <w:r w:rsidR="00797C57">
        <w:rPr>
          <w:b/>
          <w:bCs/>
          <w:lang w:val="en-AU" w:eastAsia="ja-JP"/>
        </w:rPr>
        <w:t xml:space="preserve">x </w:t>
      </w:r>
      <w:r w:rsidR="00470F21" w:rsidRPr="00797C57">
        <w:rPr>
          <w:b/>
          <w:bCs/>
          <w:lang w:val="en-AU" w:eastAsia="ja-JP"/>
        </w:rPr>
        <w:t>D - A</w:t>
      </w:r>
      <w:r w:rsidR="00470F21" w:rsidRPr="00470F21">
        <w:rPr>
          <w:lang w:val="en-AU" w:eastAsia="ja-JP"/>
        </w:rPr>
        <w:t xml:space="preserve"> to keep the numbering and the number of segments since epoch.</w:t>
      </w:r>
      <w:r>
        <w:rPr>
          <w:lang w:val="en-AU" w:eastAsia="ja-JP"/>
        </w:rPr>
        <w:t xml:space="preserve"> Alternatively, splicing can be achieved by inserting an IDR within the media segment and not creating a segment boundary.</w:t>
      </w:r>
    </w:p>
    <w:p w14:paraId="42EEF025" w14:textId="0FC5D65F" w:rsidR="00470F21" w:rsidRPr="00470F21" w:rsidRDefault="009D11BA" w:rsidP="00AD05E8">
      <w:pPr>
        <w:numPr>
          <w:ilvl w:val="0"/>
          <w:numId w:val="59"/>
        </w:numPr>
        <w:spacing w:before="260"/>
        <w:rPr>
          <w:lang w:val="en-AU" w:eastAsia="ja-JP"/>
        </w:rPr>
      </w:pPr>
      <w:r>
        <w:rPr>
          <w:lang w:val="en-AU" w:eastAsia="ja-JP"/>
        </w:rPr>
        <w:t>In case of l</w:t>
      </w:r>
      <w:r w:rsidR="00470F21" w:rsidRPr="00470F21">
        <w:rPr>
          <w:lang w:val="en-AU" w:eastAsia="ja-JP"/>
        </w:rPr>
        <w:t>oss of encoder input filling segments with filler content</w:t>
      </w:r>
      <w:r>
        <w:rPr>
          <w:lang w:val="en-AU" w:eastAsia="ja-JP"/>
        </w:rPr>
        <w:t xml:space="preserve"> should be inserted</w:t>
      </w:r>
      <w:r w:rsidR="00470F21" w:rsidRPr="00470F21">
        <w:rPr>
          <w:lang w:val="en-AU" w:eastAsia="ja-JP"/>
        </w:rPr>
        <w:t>,</w:t>
      </w:r>
      <w:r>
        <w:rPr>
          <w:lang w:val="en-AU" w:eastAsia="ja-JP"/>
        </w:rPr>
        <w:t xml:space="preserve"> to keep the track continuity. The </w:t>
      </w:r>
      <w:r w:rsidRPr="00AF536F">
        <w:rPr>
          <w:rFonts w:ascii="Courier New" w:hAnsi="Courier New" w:cs="Courier New"/>
          <w:sz w:val="20"/>
          <w:szCs w:val="20"/>
          <w:lang w:val="en-AU" w:eastAsia="ja-JP"/>
        </w:rPr>
        <w:t>SegmentTypeBox</w:t>
      </w:r>
      <w:r>
        <w:rPr>
          <w:lang w:val="en-AU" w:eastAsia="ja-JP"/>
        </w:rPr>
        <w:t xml:space="preserve"> with the ‘slat’ brand may be used to indicate segments include artificial filler content.</w:t>
      </w:r>
      <w:r w:rsidR="00470F21" w:rsidRPr="00470F21">
        <w:rPr>
          <w:lang w:val="en-AU" w:eastAsia="ja-JP"/>
        </w:rPr>
        <w:t xml:space="preserve"> </w:t>
      </w:r>
    </w:p>
    <w:p w14:paraId="637FA0F8" w14:textId="2E769808" w:rsidR="00470F21" w:rsidRDefault="00470F21" w:rsidP="00AD05E8">
      <w:pPr>
        <w:numPr>
          <w:ilvl w:val="0"/>
          <w:numId w:val="59"/>
        </w:numPr>
        <w:spacing w:before="260"/>
        <w:rPr>
          <w:lang w:val="en-AU" w:eastAsia="ja-JP"/>
        </w:rPr>
      </w:pPr>
      <w:r w:rsidRPr="00470F21">
        <w:rPr>
          <w:lang w:val="en-AU" w:eastAsia="ja-JP"/>
        </w:rPr>
        <w:t xml:space="preserve">Signalling the end of a track/representation </w:t>
      </w:r>
      <w:r w:rsidR="009D11BA">
        <w:rPr>
          <w:lang w:val="en-AU" w:eastAsia="ja-JP"/>
        </w:rPr>
        <w:t>may be achieved by inserting the ‘</w:t>
      </w:r>
      <w:r w:rsidRPr="00470F21">
        <w:rPr>
          <w:lang w:val="en-AU" w:eastAsia="ja-JP"/>
        </w:rPr>
        <w:t>lmsg</w:t>
      </w:r>
      <w:r w:rsidR="009D11BA">
        <w:rPr>
          <w:lang w:val="en-AU" w:eastAsia="ja-JP"/>
        </w:rPr>
        <w:t>’</w:t>
      </w:r>
    </w:p>
    <w:p w14:paraId="06373DF4" w14:textId="77777777" w:rsidR="00BB6883" w:rsidRDefault="00BB6883" w:rsidP="00BB6883">
      <w:pPr>
        <w:rPr>
          <w:lang w:eastAsia="ja-JP"/>
        </w:rPr>
      </w:pPr>
    </w:p>
    <w:p w14:paraId="41945C62" w14:textId="3C448A0E" w:rsidR="00E73E46" w:rsidRDefault="00E73E46" w:rsidP="003C3593">
      <w:pPr>
        <w:pStyle w:val="Heading2"/>
        <w:spacing w:before="270"/>
        <w:ind w:left="567"/>
      </w:pPr>
      <w:bookmarkStart w:id="36" w:name="_Toc103345948"/>
      <w:r>
        <w:t xml:space="preserve">Constraints on the </w:t>
      </w:r>
      <w:r w:rsidR="009A42ED">
        <w:t xml:space="preserve">Ingest </w:t>
      </w:r>
      <w:r w:rsidR="00535BDB">
        <w:t xml:space="preserve">Media </w:t>
      </w:r>
      <w:r>
        <w:t>Presentation Description (I-MPD) and track format</w:t>
      </w:r>
      <w:bookmarkEnd w:id="36"/>
    </w:p>
    <w:p w14:paraId="4E0BE51C" w14:textId="03E0F656" w:rsidR="00113772" w:rsidRDefault="00BB6883" w:rsidP="00113772">
      <w:pPr>
        <w:pStyle w:val="BodyText"/>
        <w:ind w:left="567"/>
        <w:rPr>
          <w:lang w:val="en-AU" w:eastAsia="ja-JP"/>
        </w:rPr>
      </w:pPr>
      <w:r>
        <w:rPr>
          <w:lang w:val="en-AU" w:eastAsia="ja-JP"/>
        </w:rPr>
        <w:t xml:space="preserve">Before the segment </w:t>
      </w:r>
      <w:r w:rsidR="003405A4">
        <w:rPr>
          <w:lang w:val="en-AU" w:eastAsia="ja-JP"/>
        </w:rPr>
        <w:t>exchange</w:t>
      </w:r>
      <w:r w:rsidR="009A42ED">
        <w:rPr>
          <w:lang w:val="en-AU" w:eastAsia="ja-JP"/>
        </w:rPr>
        <w:t>,</w:t>
      </w:r>
      <w:r w:rsidR="003405A4">
        <w:rPr>
          <w:lang w:val="en-AU" w:eastAsia="ja-JP"/>
        </w:rPr>
        <w:t xml:space="preserve"> an</w:t>
      </w:r>
      <w:r>
        <w:rPr>
          <w:lang w:val="en-AU" w:eastAsia="ja-JP"/>
        </w:rPr>
        <w:t xml:space="preserve"> </w:t>
      </w:r>
      <w:r w:rsidR="009A42ED">
        <w:rPr>
          <w:lang w:val="en-AU" w:eastAsia="ja-JP"/>
        </w:rPr>
        <w:t>I-MPD</w:t>
      </w:r>
      <w:r>
        <w:rPr>
          <w:lang w:val="en-AU" w:eastAsia="ja-JP"/>
        </w:rPr>
        <w:t xml:space="preserve"> is transmitted to the receiver. </w:t>
      </w:r>
      <w:r w:rsidR="00113772" w:rsidRPr="00470F21">
        <w:rPr>
          <w:lang w:val="en-AU" w:eastAsia="ja-JP"/>
        </w:rPr>
        <w:t xml:space="preserve">The I-MPD is used to establish the naming convention of the segment URLs and switching set groupings. </w:t>
      </w:r>
      <w:r w:rsidR="00113772">
        <w:rPr>
          <w:lang w:val="en-AU" w:eastAsia="ja-JP"/>
        </w:rPr>
        <w:t xml:space="preserve"> </w:t>
      </w:r>
      <w:r w:rsidR="00113772" w:rsidRPr="00470F21">
        <w:rPr>
          <w:lang w:val="en-AU" w:eastAsia="ja-JP"/>
        </w:rPr>
        <w:t xml:space="preserve">SegmentTemplate@media and SegmentTemplate@initialization are used to define the segment URLs to be </w:t>
      </w:r>
      <w:r w:rsidR="00113772">
        <w:rPr>
          <w:lang w:val="en-AU" w:eastAsia="ja-JP"/>
        </w:rPr>
        <w:t xml:space="preserve">used </w:t>
      </w:r>
      <w:r w:rsidR="00113772" w:rsidRPr="00470F21">
        <w:rPr>
          <w:lang w:val="en-AU" w:eastAsia="ja-JP"/>
        </w:rPr>
        <w:t xml:space="preserve">by the sender. </w:t>
      </w:r>
      <w:r w:rsidR="00113772">
        <w:rPr>
          <w:lang w:val="en-AU" w:eastAsia="ja-JP"/>
        </w:rPr>
        <w:t xml:space="preserve"> T</w:t>
      </w:r>
      <w:r w:rsidR="00113772" w:rsidRPr="00470F21">
        <w:rPr>
          <w:lang w:val="en-AU" w:eastAsia="ja-JP"/>
        </w:rPr>
        <w:t>racks/segments can then be stored as compliant ISO-BMFF/CMAF track files</w:t>
      </w:r>
      <w:r w:rsidR="00113772">
        <w:rPr>
          <w:lang w:val="en-AU" w:eastAsia="ja-JP"/>
        </w:rPr>
        <w:t xml:space="preserve"> by a receiver</w:t>
      </w:r>
      <w:r w:rsidR="00113772" w:rsidRPr="00470F21">
        <w:rPr>
          <w:lang w:val="en-AU" w:eastAsia="ja-JP"/>
        </w:rPr>
        <w:t xml:space="preserve">. </w:t>
      </w:r>
      <w:r w:rsidR="00113772">
        <w:rPr>
          <w:lang w:val="en-AU" w:eastAsia="ja-JP"/>
        </w:rPr>
        <w:t>Also, b</w:t>
      </w:r>
      <w:r w:rsidR="00113772" w:rsidRPr="00470F21">
        <w:rPr>
          <w:lang w:val="en-AU" w:eastAsia="ja-JP"/>
        </w:rPr>
        <w:t xml:space="preserve">ased on this information, </w:t>
      </w:r>
      <w:r w:rsidR="00113772">
        <w:rPr>
          <w:lang w:val="en-AU" w:eastAsia="ja-JP"/>
        </w:rPr>
        <w:t>a</w:t>
      </w:r>
      <w:r w:rsidR="00113772" w:rsidRPr="00470F21">
        <w:rPr>
          <w:lang w:val="en-AU" w:eastAsia="ja-JP"/>
        </w:rPr>
        <w:t xml:space="preserve"> receiver </w:t>
      </w:r>
      <w:r w:rsidR="00113772">
        <w:rPr>
          <w:lang w:val="en-AU" w:eastAsia="ja-JP"/>
        </w:rPr>
        <w:t>can optionally</w:t>
      </w:r>
      <w:r w:rsidR="00113772" w:rsidRPr="00470F21">
        <w:rPr>
          <w:lang w:val="en-AU" w:eastAsia="ja-JP"/>
        </w:rPr>
        <w:t xml:space="preserve"> produce the customized delivery manifest (D-MPD)</w:t>
      </w:r>
      <w:r w:rsidR="00113772">
        <w:rPr>
          <w:lang w:val="en-AU" w:eastAsia="ja-JP"/>
        </w:rPr>
        <w:t xml:space="preserve"> for transmitting the content to a client.</w:t>
      </w:r>
    </w:p>
    <w:p w14:paraId="300D4535" w14:textId="258F1427" w:rsidR="0081345E" w:rsidRPr="00470F21" w:rsidRDefault="00BB6883" w:rsidP="00AD05E8">
      <w:pPr>
        <w:pStyle w:val="BodyText"/>
        <w:ind w:left="567"/>
        <w:rPr>
          <w:lang w:val="en-AU" w:eastAsia="ja-JP"/>
        </w:rPr>
      </w:pPr>
      <w:r>
        <w:rPr>
          <w:lang w:val="en-AU" w:eastAsia="ja-JP"/>
        </w:rPr>
        <w:t xml:space="preserve">The </w:t>
      </w:r>
      <w:r w:rsidR="009A42ED">
        <w:rPr>
          <w:lang w:val="en-AU" w:eastAsia="ja-JP"/>
        </w:rPr>
        <w:t>I-MPD</w:t>
      </w:r>
      <w:r>
        <w:rPr>
          <w:lang w:val="en-AU" w:eastAsia="ja-JP"/>
        </w:rPr>
        <w:t xml:space="preserve"> conforms to ISO/IEC 23009-1. Additional c</w:t>
      </w:r>
      <w:r w:rsidR="0081345E" w:rsidRPr="00470F21">
        <w:rPr>
          <w:lang w:val="en-AU" w:eastAsia="ja-JP"/>
        </w:rPr>
        <w:t xml:space="preserve">onstraints on the I-MPD </w:t>
      </w:r>
      <w:r w:rsidR="0081345E">
        <w:rPr>
          <w:lang w:val="en-AU" w:eastAsia="ja-JP"/>
        </w:rPr>
        <w:t>are the following</w:t>
      </w:r>
      <w:r w:rsidR="0081345E" w:rsidRPr="00470F21">
        <w:rPr>
          <w:lang w:val="en-AU" w:eastAsia="ja-JP"/>
        </w:rPr>
        <w:t>:</w:t>
      </w:r>
    </w:p>
    <w:p w14:paraId="0CF513A7" w14:textId="52D1EA4A" w:rsidR="006C48F4" w:rsidRPr="00470F21" w:rsidRDefault="006C48F4" w:rsidP="006C48F4">
      <w:pPr>
        <w:numPr>
          <w:ilvl w:val="0"/>
          <w:numId w:val="35"/>
        </w:numPr>
        <w:ind w:left="927"/>
        <w:rPr>
          <w:lang w:val="en-AU" w:eastAsia="ja-JP"/>
        </w:rPr>
      </w:pPr>
      <w:r w:rsidRPr="00470F21">
        <w:rPr>
          <w:lang w:val="en-AU" w:eastAsia="ja-JP"/>
        </w:rPr>
        <w:t xml:space="preserve">The I-MPD shall use a SegmentTemplate element in each </w:t>
      </w:r>
      <w:proofErr w:type="spellStart"/>
      <w:r w:rsidRPr="00470F21">
        <w:rPr>
          <w:lang w:val="en-AU" w:eastAsia="ja-JP"/>
        </w:rPr>
        <w:t>AdaptationSet</w:t>
      </w:r>
      <w:proofErr w:type="spellEnd"/>
      <w:r w:rsidRPr="00470F21">
        <w:rPr>
          <w:lang w:val="en-AU" w:eastAsia="ja-JP"/>
        </w:rPr>
        <w:t xml:space="preserve"> element</w:t>
      </w:r>
    </w:p>
    <w:p w14:paraId="30FF9575" w14:textId="501C1CAB" w:rsidR="006C48F4" w:rsidRPr="00470F21" w:rsidRDefault="006C48F4" w:rsidP="006C48F4">
      <w:pPr>
        <w:numPr>
          <w:ilvl w:val="0"/>
          <w:numId w:val="35"/>
        </w:numPr>
        <w:ind w:left="927"/>
        <w:rPr>
          <w:lang w:val="en-AU" w:eastAsia="ja-JP"/>
        </w:rPr>
      </w:pPr>
      <w:r w:rsidRPr="00470F21">
        <w:rPr>
          <w:lang w:val="en-AU" w:eastAsia="ja-JP"/>
        </w:rPr>
        <w:t xml:space="preserve">The SegmentTemplate@initialization in the I-MPD shall contain </w:t>
      </w:r>
      <w:r w:rsidR="00D95E39">
        <w:rPr>
          <w:lang w:val="en-AU" w:eastAsia="ja-JP"/>
        </w:rPr>
        <w:t>a</w:t>
      </w:r>
      <w:r w:rsidRPr="00470F21">
        <w:rPr>
          <w:lang w:val="en-AU" w:eastAsia="ja-JP"/>
        </w:rPr>
        <w:t xml:space="preserve"> single substring $RepresentationID$ and the </w:t>
      </w:r>
      <w:proofErr w:type="spellStart"/>
      <w:r w:rsidRPr="00470F21">
        <w:rPr>
          <w:lang w:val="en-AU" w:eastAsia="ja-JP"/>
        </w:rPr>
        <w:t>SegmentTemplate@media</w:t>
      </w:r>
      <w:proofErr w:type="spellEnd"/>
      <w:r w:rsidRPr="00470F21">
        <w:rPr>
          <w:lang w:val="en-AU" w:eastAsia="ja-JP"/>
        </w:rPr>
        <w:t xml:space="preserve"> shall contain </w:t>
      </w:r>
      <w:r w:rsidR="00D95E39">
        <w:rPr>
          <w:lang w:val="en-AU" w:eastAsia="ja-JP"/>
        </w:rPr>
        <w:t>a</w:t>
      </w:r>
      <w:r w:rsidRPr="00470F21">
        <w:rPr>
          <w:lang w:val="en-AU" w:eastAsia="ja-JP"/>
        </w:rPr>
        <w:t xml:space="preserve"> single substring $</w:t>
      </w:r>
      <w:proofErr w:type="spellStart"/>
      <w:r w:rsidRPr="00470F21">
        <w:rPr>
          <w:lang w:val="en-AU" w:eastAsia="ja-JP"/>
        </w:rPr>
        <w:t>RepresentationID</w:t>
      </w:r>
      <w:proofErr w:type="spellEnd"/>
      <w:r w:rsidRPr="00470F21">
        <w:rPr>
          <w:lang w:val="en-AU" w:eastAsia="ja-JP"/>
        </w:rPr>
        <w:t xml:space="preserve">$ and </w:t>
      </w:r>
      <w:r w:rsidR="00EA5EC8">
        <w:rPr>
          <w:lang w:val="en-AU" w:eastAsia="ja-JP"/>
        </w:rPr>
        <w:t>a single</w:t>
      </w:r>
      <w:r w:rsidR="00EA5EC8" w:rsidRPr="00470F21">
        <w:rPr>
          <w:lang w:val="en-AU" w:eastAsia="ja-JP"/>
        </w:rPr>
        <w:t xml:space="preserve"> </w:t>
      </w:r>
      <w:r w:rsidRPr="00470F21">
        <w:rPr>
          <w:lang w:val="en-AU" w:eastAsia="ja-JP"/>
        </w:rPr>
        <w:t xml:space="preserve">substring $Number$ or $Time$ (not both). </w:t>
      </w:r>
      <w:r>
        <w:rPr>
          <w:lang w:val="en-AU" w:eastAsia="ja-JP"/>
        </w:rPr>
        <w:t>A</w:t>
      </w:r>
      <w:r w:rsidRPr="00470F21">
        <w:rPr>
          <w:lang w:val="en-AU" w:eastAsia="ja-JP"/>
        </w:rPr>
        <w:t xml:space="preserve"> separator </w:t>
      </w:r>
      <w:r w:rsidRPr="00470F21">
        <w:rPr>
          <w:lang w:val="en-AU" w:eastAsia="ja-JP"/>
        </w:rPr>
        <w:lastRenderedPageBreak/>
        <w:t>character</w:t>
      </w:r>
      <w:r>
        <w:rPr>
          <w:lang w:val="en-AU" w:eastAsia="ja-JP"/>
        </w:rPr>
        <w:t xml:space="preserve"> (- or _)</w:t>
      </w:r>
      <w:r w:rsidRPr="00470F21">
        <w:rPr>
          <w:lang w:val="en-AU" w:eastAsia="ja-JP"/>
        </w:rPr>
        <w:t xml:space="preserve"> sh</w:t>
      </w:r>
      <w:r>
        <w:rPr>
          <w:lang w:val="en-AU" w:eastAsia="ja-JP"/>
        </w:rPr>
        <w:t>all</w:t>
      </w:r>
      <w:r w:rsidRPr="00470F21">
        <w:rPr>
          <w:lang w:val="en-AU" w:eastAsia="ja-JP"/>
        </w:rPr>
        <w:t xml:space="preserve"> be between </w:t>
      </w:r>
      <w:r>
        <w:rPr>
          <w:lang w:val="en-AU" w:eastAsia="ja-JP"/>
        </w:rPr>
        <w:t>$R</w:t>
      </w:r>
      <w:r w:rsidRPr="00470F21">
        <w:rPr>
          <w:lang w:val="en-AU" w:eastAsia="ja-JP"/>
        </w:rPr>
        <w:t>epresentation</w:t>
      </w:r>
      <w:r>
        <w:rPr>
          <w:lang w:val="en-AU" w:eastAsia="ja-JP"/>
        </w:rPr>
        <w:t>$</w:t>
      </w:r>
      <w:r w:rsidRPr="00470F21">
        <w:rPr>
          <w:lang w:val="en-AU" w:eastAsia="ja-JP"/>
        </w:rPr>
        <w:t xml:space="preserve"> </w:t>
      </w:r>
      <w:r>
        <w:rPr>
          <w:lang w:val="en-AU" w:eastAsia="ja-JP"/>
        </w:rPr>
        <w:t>and $Number$ or $Time$ if one or more Representation@id end with a number.</w:t>
      </w:r>
      <w:r w:rsidRPr="00470F21">
        <w:rPr>
          <w:lang w:val="en-AU" w:eastAsia="ja-JP"/>
        </w:rPr>
        <w:t xml:space="preserve"> </w:t>
      </w:r>
    </w:p>
    <w:p w14:paraId="58156E49" w14:textId="77777777" w:rsidR="006C48F4" w:rsidRPr="00470F21" w:rsidRDefault="006C48F4" w:rsidP="006C48F4">
      <w:pPr>
        <w:numPr>
          <w:ilvl w:val="0"/>
          <w:numId w:val="35"/>
        </w:numPr>
        <w:ind w:left="927"/>
        <w:rPr>
          <w:lang w:val="en-AU" w:eastAsia="ja-JP"/>
        </w:rPr>
      </w:pPr>
      <w:r w:rsidRPr="00470F21">
        <w:rPr>
          <w:lang w:val="en-AU" w:eastAsia="ja-JP"/>
        </w:rPr>
        <w:t xml:space="preserve">SegmentTemplate@media shall be identical for each SegmentTemplate element </w:t>
      </w:r>
    </w:p>
    <w:p w14:paraId="4934DCFB" w14:textId="77777777" w:rsidR="006C48F4" w:rsidRPr="00470F21" w:rsidRDefault="006C48F4" w:rsidP="006C48F4">
      <w:pPr>
        <w:numPr>
          <w:ilvl w:val="0"/>
          <w:numId w:val="35"/>
        </w:numPr>
        <w:ind w:left="927"/>
        <w:rPr>
          <w:lang w:val="en-AU" w:eastAsia="ja-JP"/>
        </w:rPr>
      </w:pPr>
      <w:r w:rsidRPr="00470F21">
        <w:rPr>
          <w:lang w:val="en-AU" w:eastAsia="ja-JP"/>
        </w:rPr>
        <w:t xml:space="preserve">SegmentTemplate@initialization shall be identical for each SegmentTemplate element </w:t>
      </w:r>
    </w:p>
    <w:p w14:paraId="0C0E69B2" w14:textId="77777777" w:rsidR="006C48F4" w:rsidRPr="00470F21" w:rsidRDefault="006C48F4" w:rsidP="006C48F4">
      <w:pPr>
        <w:numPr>
          <w:ilvl w:val="0"/>
          <w:numId w:val="35"/>
        </w:numPr>
        <w:ind w:left="927"/>
        <w:rPr>
          <w:lang w:val="en-AU" w:eastAsia="ja-JP"/>
        </w:rPr>
      </w:pPr>
      <w:r>
        <w:rPr>
          <w:lang w:val="en-AU" w:eastAsia="ja-JP"/>
        </w:rPr>
        <w:t xml:space="preserve"> </w:t>
      </w:r>
      <w:r w:rsidRPr="00470F21">
        <w:rPr>
          <w:lang w:val="en-AU" w:eastAsia="ja-JP"/>
        </w:rPr>
        <w:t xml:space="preserve">The BaseURL element shall be absent. </w:t>
      </w:r>
    </w:p>
    <w:p w14:paraId="1FF98358" w14:textId="5A160215" w:rsidR="006C48F4" w:rsidRPr="00470F21" w:rsidRDefault="006C48F4" w:rsidP="006C48F4">
      <w:pPr>
        <w:numPr>
          <w:ilvl w:val="0"/>
          <w:numId w:val="35"/>
        </w:numPr>
        <w:ind w:left="927"/>
        <w:rPr>
          <w:lang w:val="en-AU" w:eastAsia="ja-JP"/>
        </w:rPr>
      </w:pPr>
      <w:r>
        <w:rPr>
          <w:lang w:val="en-AU" w:eastAsia="ja-JP"/>
        </w:rPr>
        <w:t xml:space="preserve"> </w:t>
      </w:r>
      <w:r w:rsidRPr="00470F21">
        <w:rPr>
          <w:lang w:val="en-AU" w:eastAsia="ja-JP"/>
        </w:rPr>
        <w:t xml:space="preserve">The @availabilityStartTime </w:t>
      </w:r>
      <w:r w:rsidR="00D17C57">
        <w:rPr>
          <w:lang w:val="en-AU" w:eastAsia="ja-JP"/>
        </w:rPr>
        <w:t>should</w:t>
      </w:r>
      <w:r w:rsidRPr="00470F21">
        <w:rPr>
          <w:lang w:val="en-AU" w:eastAsia="ja-JP"/>
        </w:rPr>
        <w:t xml:space="preserve"> be set to “1970-01-01T00:00:00Z” and the </w:t>
      </w:r>
      <w:r>
        <w:rPr>
          <w:lang w:val="en-AU" w:eastAsia="ja-JP"/>
        </w:rPr>
        <w:t>P</w:t>
      </w:r>
      <w:r w:rsidRPr="00470F21">
        <w:rPr>
          <w:lang w:val="en-AU" w:eastAsia="ja-JP"/>
        </w:rPr>
        <w:t>eriod @start should be set to PT0S or a semantically equivalent value</w:t>
      </w:r>
      <w:r>
        <w:rPr>
          <w:lang w:val="en-AU" w:eastAsia="ja-JP"/>
        </w:rPr>
        <w:t>.</w:t>
      </w:r>
    </w:p>
    <w:p w14:paraId="42308ADB" w14:textId="77777777" w:rsidR="006C48F4" w:rsidRPr="00470F21" w:rsidRDefault="006C48F4" w:rsidP="006C48F4">
      <w:pPr>
        <w:numPr>
          <w:ilvl w:val="0"/>
          <w:numId w:val="35"/>
        </w:numPr>
        <w:ind w:left="927"/>
        <w:rPr>
          <w:lang w:val="en-AU" w:eastAsia="ja-JP"/>
        </w:rPr>
      </w:pPr>
      <w:r>
        <w:rPr>
          <w:lang w:val="en-AU" w:eastAsia="ja-JP"/>
        </w:rPr>
        <w:t xml:space="preserve"> </w:t>
      </w:r>
      <w:r w:rsidRPr="00470F21">
        <w:rPr>
          <w:lang w:val="en-AU" w:eastAsia="ja-JP"/>
        </w:rPr>
        <w:t xml:space="preserve">Each representation in the I-MPD represents a CMAF track, each AdaptationSet in the I-MPD represents a CMAF switching set. </w:t>
      </w:r>
    </w:p>
    <w:p w14:paraId="5B4BBCC3" w14:textId="643F9855" w:rsidR="006C48F4" w:rsidRPr="00470F21" w:rsidRDefault="006C48F4" w:rsidP="006C48F4">
      <w:pPr>
        <w:numPr>
          <w:ilvl w:val="0"/>
          <w:numId w:val="35"/>
        </w:numPr>
        <w:ind w:left="927"/>
        <w:rPr>
          <w:lang w:val="en-AU" w:eastAsia="ja-JP"/>
        </w:rPr>
      </w:pPr>
      <w:r>
        <w:rPr>
          <w:lang w:val="en-AU" w:eastAsia="ja-JP"/>
        </w:rPr>
        <w:t xml:space="preserve">    </w:t>
      </w:r>
      <w:r w:rsidRPr="00470F21">
        <w:rPr>
          <w:lang w:val="en-AU" w:eastAsia="ja-JP"/>
        </w:rPr>
        <w:t xml:space="preserve">In case an ingest source issues an HTTP request with an updated I-MPD, identical naming conventions </w:t>
      </w:r>
      <w:r w:rsidR="00D17C57">
        <w:rPr>
          <w:lang w:val="en-AU" w:eastAsia="ja-JP"/>
        </w:rPr>
        <w:t xml:space="preserve">shall </w:t>
      </w:r>
      <w:r w:rsidRPr="00470F21">
        <w:rPr>
          <w:lang w:val="en-AU" w:eastAsia="ja-JP"/>
        </w:rPr>
        <w:t xml:space="preserve">apply. </w:t>
      </w:r>
    </w:p>
    <w:p w14:paraId="03957071" w14:textId="03FAF27E" w:rsidR="006C48F4" w:rsidRPr="00470F21" w:rsidRDefault="006C48F4" w:rsidP="006C48F4">
      <w:pPr>
        <w:numPr>
          <w:ilvl w:val="0"/>
          <w:numId w:val="35"/>
        </w:numPr>
        <w:ind w:left="927"/>
        <w:rPr>
          <w:lang w:val="en-AU" w:eastAsia="ja-JP"/>
        </w:rPr>
      </w:pPr>
      <w:r>
        <w:rPr>
          <w:lang w:val="en-AU" w:eastAsia="ja-JP"/>
        </w:rPr>
        <w:t xml:space="preserve">  </w:t>
      </w:r>
      <w:r w:rsidRPr="00470F21">
        <w:rPr>
          <w:lang w:val="en-AU" w:eastAsia="ja-JP"/>
        </w:rPr>
        <w:t>The I-MPD shall contain a single Period element.</w:t>
      </w:r>
    </w:p>
    <w:p w14:paraId="17074C3C" w14:textId="50C45BAE" w:rsidR="006C48F4" w:rsidRDefault="00D17C57" w:rsidP="006C48F4">
      <w:pPr>
        <w:numPr>
          <w:ilvl w:val="0"/>
          <w:numId w:val="35"/>
        </w:numPr>
        <w:ind w:left="927"/>
        <w:rPr>
          <w:lang w:val="en-AU" w:eastAsia="ja-JP"/>
        </w:rPr>
      </w:pPr>
      <w:r>
        <w:rPr>
          <w:lang w:val="en-AU" w:eastAsia="ja-JP"/>
        </w:rPr>
        <w:t xml:space="preserve">  </w:t>
      </w:r>
      <w:r w:rsidR="006C48F4" w:rsidRPr="00470F21">
        <w:rPr>
          <w:lang w:val="en-AU" w:eastAsia="ja-JP"/>
        </w:rPr>
        <w:t xml:space="preserve">The </w:t>
      </w:r>
      <w:proofErr w:type="spellStart"/>
      <w:r w:rsidR="006C48F4" w:rsidRPr="00470F21">
        <w:rPr>
          <w:lang w:val="en-AU" w:eastAsia="ja-JP"/>
        </w:rPr>
        <w:t>SegmentTimeline</w:t>
      </w:r>
      <w:proofErr w:type="spellEnd"/>
      <w:r w:rsidR="006C48F4" w:rsidRPr="00470F21">
        <w:rPr>
          <w:lang w:val="en-AU" w:eastAsia="ja-JP"/>
        </w:rPr>
        <w:t xml:space="preserve"> element may be empty.</w:t>
      </w:r>
    </w:p>
    <w:p w14:paraId="0E046195" w14:textId="43680334" w:rsidR="006C48F4" w:rsidRPr="0081345E" w:rsidRDefault="00D17C57" w:rsidP="006C48F4">
      <w:pPr>
        <w:numPr>
          <w:ilvl w:val="0"/>
          <w:numId w:val="35"/>
        </w:numPr>
        <w:ind w:left="927"/>
        <w:rPr>
          <w:lang w:val="en-AU" w:eastAsia="ja-JP"/>
        </w:rPr>
      </w:pPr>
      <w:r>
        <w:rPr>
          <w:lang w:val="en-AU" w:eastAsia="ja-JP"/>
        </w:rPr>
        <w:t xml:space="preserve">  The I-MPD</w:t>
      </w:r>
      <w:r w:rsidR="006C48F4">
        <w:rPr>
          <w:lang w:val="en-AU" w:eastAsia="ja-JP"/>
        </w:rPr>
        <w:t xml:space="preserve"> should </w:t>
      </w:r>
      <w:r>
        <w:rPr>
          <w:lang w:val="en-AU" w:eastAsia="ja-JP"/>
        </w:rPr>
        <w:t>f</w:t>
      </w:r>
      <w:r w:rsidR="006C48F4" w:rsidRPr="0081345E">
        <w:rPr>
          <w:lang w:val="en-AU" w:eastAsia="ja-JP"/>
        </w:rPr>
        <w:t>ollow the CMAF profile for DASH</w:t>
      </w:r>
      <w:r w:rsidR="005A337D">
        <w:rPr>
          <w:lang w:val="en-AU" w:eastAsia="ja-JP"/>
        </w:rPr>
        <w:t xml:space="preserve"> indicated by the </w:t>
      </w:r>
      <w:proofErr w:type="spellStart"/>
      <w:r w:rsidR="005A337D">
        <w:rPr>
          <w:lang w:val="en-AU" w:eastAsia="ja-JP"/>
        </w:rPr>
        <w:t>uri</w:t>
      </w:r>
      <w:proofErr w:type="spellEnd"/>
      <w:r w:rsidR="005A337D">
        <w:rPr>
          <w:lang w:val="en-AU" w:eastAsia="ja-JP"/>
        </w:rPr>
        <w:t>:</w:t>
      </w:r>
      <w:r w:rsidR="006F713A">
        <w:rPr>
          <w:lang w:val="en-AU" w:eastAsia="ja-JP"/>
        </w:rPr>
        <w:t xml:space="preserve"> “</w:t>
      </w:r>
      <w:r w:rsidR="005A337D" w:rsidRPr="005A337D">
        <w:rPr>
          <w:lang w:val="en-AU" w:eastAsia="ja-JP"/>
        </w:rPr>
        <w:t>urn:</w:t>
      </w:r>
      <w:proofErr w:type="gramStart"/>
      <w:r w:rsidR="005A337D" w:rsidRPr="005A337D">
        <w:rPr>
          <w:lang w:val="en-AU" w:eastAsia="ja-JP"/>
        </w:rPr>
        <w:t>mpeg:dash</w:t>
      </w:r>
      <w:proofErr w:type="gramEnd"/>
      <w:r w:rsidR="005A337D" w:rsidRPr="005A337D">
        <w:rPr>
          <w:lang w:val="en-AU" w:eastAsia="ja-JP"/>
        </w:rPr>
        <w:t>:profile:cmaf:2019</w:t>
      </w:r>
      <w:r w:rsidR="006F713A">
        <w:rPr>
          <w:lang w:val="en-AU" w:eastAsia="ja-JP"/>
        </w:rPr>
        <w:t>”</w:t>
      </w:r>
      <w:r w:rsidR="006C48F4" w:rsidRPr="0081345E">
        <w:rPr>
          <w:lang w:val="en-AU" w:eastAsia="ja-JP"/>
        </w:rPr>
        <w:t xml:space="preserve"> and the ISO live profile of DASH</w:t>
      </w:r>
      <w:r w:rsidR="006F713A">
        <w:rPr>
          <w:lang w:val="en-AU" w:eastAsia="ja-JP"/>
        </w:rPr>
        <w:t xml:space="preserve"> “</w:t>
      </w:r>
      <w:r w:rsidR="006F713A" w:rsidRPr="006F713A">
        <w:rPr>
          <w:lang w:val="en-AU" w:eastAsia="ja-JP"/>
        </w:rPr>
        <w:t>urn:mpeg:dash:profile:isoff-live:2011</w:t>
      </w:r>
      <w:r w:rsidR="006F713A">
        <w:rPr>
          <w:lang w:val="en-AU" w:eastAsia="ja-JP"/>
        </w:rPr>
        <w:t>”</w:t>
      </w:r>
    </w:p>
    <w:p w14:paraId="4FA89D47" w14:textId="77777777" w:rsidR="0081345E" w:rsidRPr="00470F21" w:rsidRDefault="0081345E" w:rsidP="0081345E">
      <w:pPr>
        <w:rPr>
          <w:lang w:val="en-AU" w:eastAsia="ja-JP"/>
        </w:rPr>
      </w:pPr>
    </w:p>
    <w:p w14:paraId="2F445364" w14:textId="7A3136BF" w:rsidR="0081345E" w:rsidRDefault="0081345E" w:rsidP="0097297C">
      <w:pPr>
        <w:pStyle w:val="Heading2"/>
        <w:spacing w:before="270"/>
        <w:ind w:left="567"/>
      </w:pPr>
      <w:bookmarkStart w:id="37" w:name="_Toc102823983"/>
      <w:bookmarkStart w:id="38" w:name="_Toc103344311"/>
      <w:bookmarkStart w:id="39" w:name="_Toc103345949"/>
      <w:bookmarkEnd w:id="37"/>
      <w:bookmarkEnd w:id="38"/>
      <w:r>
        <w:t>Constraints on the track and segment format</w:t>
      </w:r>
      <w:bookmarkEnd w:id="39"/>
    </w:p>
    <w:p w14:paraId="2626333C" w14:textId="462BCA54" w:rsidR="0081345E" w:rsidRPr="0081345E" w:rsidRDefault="00B113FC" w:rsidP="00AD05E8">
      <w:pPr>
        <w:pStyle w:val="BodyText"/>
        <w:ind w:left="567"/>
        <w:rPr>
          <w:lang w:val="en-AU" w:eastAsia="ja-JP"/>
        </w:rPr>
      </w:pPr>
      <w:r>
        <w:rPr>
          <w:lang w:val="en-AU" w:eastAsia="ja-JP"/>
        </w:rPr>
        <w:t>Entities</w:t>
      </w:r>
      <w:r w:rsidR="0081345E" w:rsidRPr="0081345E">
        <w:rPr>
          <w:lang w:val="en-AU" w:eastAsia="ja-JP"/>
        </w:rPr>
        <w:t xml:space="preserve"> conforming to this </w:t>
      </w:r>
      <w:r>
        <w:rPr>
          <w:lang w:val="en-AU" w:eastAsia="ja-JP"/>
        </w:rPr>
        <w:t>specification</w:t>
      </w:r>
      <w:r w:rsidR="0081345E" w:rsidRPr="0081345E">
        <w:rPr>
          <w:lang w:val="en-AU" w:eastAsia="ja-JP"/>
        </w:rPr>
        <w:t xml:space="preserve"> shall produce media segments in conformance with ISO/IEC 23000-19 (CMAF) clause 7 or as described in ISO/IEC 23009-1 (DASH)</w:t>
      </w:r>
      <w:r w:rsidR="0081345E">
        <w:rPr>
          <w:lang w:val="en-AU" w:eastAsia="ja-JP"/>
        </w:rPr>
        <w:t>.</w:t>
      </w:r>
    </w:p>
    <w:p w14:paraId="6310F6FE" w14:textId="43AFD1A6" w:rsidR="0081345E" w:rsidRDefault="0081345E" w:rsidP="00AD05E8">
      <w:pPr>
        <w:pStyle w:val="BodyText"/>
        <w:ind w:left="567"/>
        <w:rPr>
          <w:lang w:val="en-AU" w:eastAsia="ja-JP"/>
        </w:rPr>
      </w:pPr>
      <w:r w:rsidRPr="0081345E">
        <w:rPr>
          <w:lang w:val="en-AU" w:eastAsia="ja-JP"/>
        </w:rPr>
        <w:t xml:space="preserve">In the case of CMAF, conforming </w:t>
      </w:r>
      <w:r w:rsidR="00B113FC">
        <w:rPr>
          <w:lang w:val="en-AU" w:eastAsia="ja-JP"/>
        </w:rPr>
        <w:t xml:space="preserve">entities </w:t>
      </w:r>
      <w:r w:rsidRPr="0081345E">
        <w:rPr>
          <w:lang w:val="en-AU" w:eastAsia="ja-JP"/>
        </w:rPr>
        <w:t>shall apply the track synchronization model specified in clause 6 of ISO/IEC 23000-19.</w:t>
      </w:r>
      <w:r>
        <w:rPr>
          <w:lang w:val="en-AU" w:eastAsia="ja-JP"/>
        </w:rPr>
        <w:t xml:space="preserve"> </w:t>
      </w:r>
      <w:r w:rsidRPr="0081345E">
        <w:rPr>
          <w:lang w:val="en-AU" w:eastAsia="ja-JP"/>
        </w:rPr>
        <w:t xml:space="preserve">Conforming encoders shall use the Unix epoch </w:t>
      </w:r>
      <w:r w:rsidR="00003DC8">
        <w:rPr>
          <w:lang w:val="en-AU" w:eastAsia="ja-JP"/>
        </w:rPr>
        <w:t>the reference</w:t>
      </w:r>
      <w:r w:rsidR="00AF536F">
        <w:rPr>
          <w:lang w:val="en-AU" w:eastAsia="ja-JP"/>
        </w:rPr>
        <w:t>, therefore</w:t>
      </w:r>
      <w:r w:rsidR="00003DC8">
        <w:rPr>
          <w:lang w:val="en-AU" w:eastAsia="ja-JP"/>
        </w:rPr>
        <w:t xml:space="preserve"> </w:t>
      </w:r>
      <w:r w:rsidR="00AF536F">
        <w:rPr>
          <w:lang w:val="en-AU" w:eastAsia="ja-JP"/>
        </w:rPr>
        <w:t xml:space="preserve">media presentation </w:t>
      </w:r>
      <w:r w:rsidR="00003DC8">
        <w:rPr>
          <w:lang w:val="en-AU" w:eastAsia="ja-JP"/>
        </w:rPr>
        <w:t>tim</w:t>
      </w:r>
      <w:r w:rsidR="00AF536F">
        <w:rPr>
          <w:lang w:val="en-AU" w:eastAsia="ja-JP"/>
        </w:rPr>
        <w:t>es</w:t>
      </w:r>
      <w:r w:rsidR="00003DC8">
        <w:rPr>
          <w:lang w:val="en-AU" w:eastAsia="ja-JP"/>
        </w:rPr>
        <w:t xml:space="preserve"> shall be relative to 00:00:00 on January 1</w:t>
      </w:r>
      <w:r w:rsidR="00003DC8" w:rsidRPr="00003DC8">
        <w:rPr>
          <w:vertAlign w:val="superscript"/>
          <w:lang w:val="en-AU" w:eastAsia="ja-JP"/>
        </w:rPr>
        <w:t>st</w:t>
      </w:r>
      <w:r w:rsidR="00003DC8">
        <w:rPr>
          <w:lang w:val="en-AU" w:eastAsia="ja-JP"/>
        </w:rPr>
        <w:t xml:space="preserve"> 1970 excluding leap seconds</w:t>
      </w:r>
      <w:r w:rsidRPr="0081345E">
        <w:rPr>
          <w:lang w:val="en-AU" w:eastAsia="ja-JP"/>
        </w:rPr>
        <w:t xml:space="preserve">. </w:t>
      </w:r>
    </w:p>
    <w:p w14:paraId="1CE0492A" w14:textId="5784459B" w:rsidR="0081345E" w:rsidRPr="0081345E" w:rsidRDefault="00B113FC" w:rsidP="00AD05E8">
      <w:pPr>
        <w:pStyle w:val="BodyText"/>
        <w:ind w:left="567"/>
        <w:rPr>
          <w:lang w:val="en-AU" w:eastAsia="ja-JP"/>
        </w:rPr>
      </w:pPr>
      <w:r>
        <w:rPr>
          <w:lang w:val="en-AU" w:eastAsia="ja-JP"/>
        </w:rPr>
        <w:t>Encoder entities</w:t>
      </w:r>
      <w:r w:rsidR="0081345E" w:rsidRPr="0081345E">
        <w:rPr>
          <w:lang w:val="en-AU" w:eastAsia="ja-JP"/>
        </w:rPr>
        <w:t xml:space="preserve"> conforming to this specification that produce CMAF</w:t>
      </w:r>
      <w:r w:rsidR="002E65F7">
        <w:rPr>
          <w:lang w:val="en-AU" w:eastAsia="ja-JP"/>
        </w:rPr>
        <w:t xml:space="preserve"> or DASH</w:t>
      </w:r>
      <w:r w:rsidR="0081345E" w:rsidRPr="0081345E">
        <w:rPr>
          <w:lang w:val="en-AU" w:eastAsia="ja-JP"/>
        </w:rPr>
        <w:t xml:space="preserve"> media segments shall generate </w:t>
      </w:r>
      <w:r w:rsidR="0081345E" w:rsidRPr="002E65F7">
        <w:rPr>
          <w:rFonts w:ascii="Courier New" w:hAnsi="Courier New" w:cs="Courier New"/>
          <w:sz w:val="20"/>
          <w:szCs w:val="20"/>
          <w:lang w:val="en-AU" w:eastAsia="ja-JP"/>
        </w:rPr>
        <w:t>MovieFragmentBox</w:t>
      </w:r>
      <w:r w:rsidR="0081345E" w:rsidRPr="0081345E">
        <w:rPr>
          <w:lang w:val="en-AU" w:eastAsia="ja-JP"/>
        </w:rPr>
        <w:t xml:space="preserve">es (moof) and </w:t>
      </w:r>
      <w:r w:rsidR="00AF536F">
        <w:rPr>
          <w:lang w:val="en-AU" w:eastAsia="ja-JP"/>
        </w:rPr>
        <w:t>optional</w:t>
      </w:r>
      <w:r w:rsidR="00BB6883">
        <w:rPr>
          <w:lang w:val="en-AU" w:eastAsia="ja-JP"/>
        </w:rPr>
        <w:t>ly</w:t>
      </w:r>
      <w:r w:rsidR="00AF536F">
        <w:rPr>
          <w:lang w:val="en-AU" w:eastAsia="ja-JP"/>
        </w:rPr>
        <w:t xml:space="preserve"> </w:t>
      </w:r>
      <w:r w:rsidR="0081345E" w:rsidRPr="002E65F7">
        <w:rPr>
          <w:rFonts w:ascii="Courier New" w:hAnsi="Courier New" w:cs="Courier New"/>
          <w:sz w:val="20"/>
          <w:szCs w:val="20"/>
          <w:lang w:val="en-AU" w:eastAsia="ja-JP"/>
        </w:rPr>
        <w:t>SegmentType</w:t>
      </w:r>
      <w:r w:rsidR="002E65F7">
        <w:rPr>
          <w:rFonts w:ascii="Courier New" w:hAnsi="Courier New" w:cs="Courier New"/>
          <w:sz w:val="20"/>
          <w:szCs w:val="20"/>
          <w:lang w:val="en-AU" w:eastAsia="ja-JP"/>
        </w:rPr>
        <w:t>Box</w:t>
      </w:r>
      <w:r w:rsidR="002E65F7">
        <w:rPr>
          <w:lang w:val="en-AU" w:eastAsia="ja-JP"/>
        </w:rPr>
        <w:t>(</w:t>
      </w:r>
      <w:r w:rsidR="0081345E" w:rsidRPr="0081345E">
        <w:rPr>
          <w:lang w:val="en-AU" w:eastAsia="ja-JP"/>
        </w:rPr>
        <w:t>es</w:t>
      </w:r>
      <w:r w:rsidR="002E65F7">
        <w:rPr>
          <w:lang w:val="en-AU" w:eastAsia="ja-JP"/>
        </w:rPr>
        <w:t>)</w:t>
      </w:r>
      <w:r w:rsidR="0081345E" w:rsidRPr="0081345E">
        <w:rPr>
          <w:lang w:val="en-AU" w:eastAsia="ja-JP"/>
        </w:rPr>
        <w:t xml:space="preserve"> with the following constraints:</w:t>
      </w:r>
    </w:p>
    <w:p w14:paraId="63639065" w14:textId="55E43825" w:rsidR="0081345E" w:rsidRPr="0081345E" w:rsidRDefault="0081345E" w:rsidP="00F142A7">
      <w:pPr>
        <w:numPr>
          <w:ilvl w:val="0"/>
          <w:numId w:val="37"/>
        </w:numPr>
        <w:ind w:left="1137"/>
        <w:rPr>
          <w:lang w:val="en-AU" w:eastAsia="ja-JP"/>
        </w:rPr>
      </w:pPr>
      <w:r w:rsidRPr="0081345E">
        <w:rPr>
          <w:lang w:val="en-AU" w:eastAsia="ja-JP"/>
        </w:rPr>
        <w:t>The</w:t>
      </w:r>
      <w:r w:rsidR="00AF536F">
        <w:rPr>
          <w:lang w:val="en-AU" w:eastAsia="ja-JP"/>
        </w:rPr>
        <w:t xml:space="preserve"> </w:t>
      </w:r>
      <w:r w:rsidR="00AF536F" w:rsidRPr="00AF536F">
        <w:rPr>
          <w:rFonts w:ascii="Courier New" w:hAnsi="Courier New" w:cs="Courier New"/>
          <w:sz w:val="20"/>
          <w:szCs w:val="20"/>
          <w:lang w:val="en-AU" w:eastAsia="ja-JP"/>
        </w:rPr>
        <w:t>SegmentType</w:t>
      </w:r>
      <w:r w:rsidRPr="0081345E">
        <w:rPr>
          <w:lang w:val="en-AU" w:eastAsia="ja-JP"/>
        </w:rPr>
        <w:t xml:space="preserve"> box may contain a ‘slat’ brand in case the input of the encoder was missing frames and the encoder filled the gap with filler frames.</w:t>
      </w:r>
      <w:r w:rsidR="00AF536F">
        <w:rPr>
          <w:lang w:val="en-AU" w:eastAsia="ja-JP"/>
        </w:rPr>
        <w:t xml:space="preserve"> In case the </w:t>
      </w:r>
      <w:r w:rsidR="00AF536F" w:rsidRPr="00AF536F">
        <w:rPr>
          <w:rFonts w:ascii="Courier New" w:hAnsi="Courier New" w:cs="Courier New"/>
          <w:sz w:val="20"/>
          <w:szCs w:val="20"/>
          <w:lang w:val="en-AU" w:eastAsia="ja-JP"/>
        </w:rPr>
        <w:t>SegmentType</w:t>
      </w:r>
      <w:r w:rsidR="00AF536F">
        <w:rPr>
          <w:rFonts w:ascii="Courier New" w:hAnsi="Courier New" w:cs="Courier New"/>
          <w:sz w:val="20"/>
          <w:szCs w:val="20"/>
          <w:lang w:val="en-AU" w:eastAsia="ja-JP"/>
        </w:rPr>
        <w:t>Box</w:t>
      </w:r>
      <w:r w:rsidR="00AF536F" w:rsidRPr="0081345E">
        <w:rPr>
          <w:lang w:val="en-AU" w:eastAsia="ja-JP"/>
        </w:rPr>
        <w:t xml:space="preserve"> contain</w:t>
      </w:r>
      <w:r w:rsidR="00AF536F">
        <w:rPr>
          <w:lang w:val="en-AU" w:eastAsia="ja-JP"/>
        </w:rPr>
        <w:t>s</w:t>
      </w:r>
      <w:r w:rsidR="00AF536F" w:rsidRPr="0081345E">
        <w:rPr>
          <w:lang w:val="en-AU" w:eastAsia="ja-JP"/>
        </w:rPr>
        <w:t xml:space="preserve"> a</w:t>
      </w:r>
      <w:r w:rsidR="00AF536F">
        <w:rPr>
          <w:lang w:val="en-AU" w:eastAsia="ja-JP"/>
        </w:rPr>
        <w:t xml:space="preserve"> ‘slat’ brand, it indicates that one or more frames in the segment were replaced with filler content</w:t>
      </w:r>
      <w:r w:rsidR="00F037F8">
        <w:rPr>
          <w:lang w:val="en-AU" w:eastAsia="ja-JP"/>
        </w:rPr>
        <w:t xml:space="preserve"> to avoid discontinuities</w:t>
      </w:r>
      <w:r w:rsidR="00AF536F">
        <w:rPr>
          <w:lang w:val="en-AU" w:eastAsia="ja-JP"/>
        </w:rPr>
        <w:t>.</w:t>
      </w:r>
    </w:p>
    <w:p w14:paraId="7DA75F1C" w14:textId="6FE64028" w:rsidR="0081345E" w:rsidRPr="0081345E" w:rsidRDefault="0081345E" w:rsidP="00F142A7">
      <w:pPr>
        <w:numPr>
          <w:ilvl w:val="0"/>
          <w:numId w:val="37"/>
        </w:numPr>
        <w:ind w:left="1137"/>
        <w:rPr>
          <w:lang w:val="en-AU" w:eastAsia="ja-JP"/>
        </w:rPr>
      </w:pPr>
      <w:r w:rsidRPr="0081345E">
        <w:rPr>
          <w:lang w:val="en-AU" w:eastAsia="ja-JP"/>
        </w:rPr>
        <w:t>In case the segment is the last segment, the</w:t>
      </w:r>
      <w:r w:rsidR="00AF536F">
        <w:rPr>
          <w:lang w:val="en-AU" w:eastAsia="ja-JP"/>
        </w:rPr>
        <w:t xml:space="preserve"> </w:t>
      </w:r>
      <w:r w:rsidR="00AF536F" w:rsidRPr="00AF536F">
        <w:rPr>
          <w:rFonts w:ascii="Courier New" w:hAnsi="Courier New" w:cs="Courier New"/>
          <w:sz w:val="20"/>
          <w:szCs w:val="20"/>
          <w:lang w:val="en-AU" w:eastAsia="ja-JP"/>
        </w:rPr>
        <w:t>SegmentTypeB</w:t>
      </w:r>
      <w:r w:rsidRPr="00AF536F">
        <w:rPr>
          <w:rFonts w:ascii="Courier New" w:hAnsi="Courier New" w:cs="Courier New"/>
          <w:sz w:val="20"/>
          <w:szCs w:val="20"/>
          <w:lang w:val="en-AU" w:eastAsia="ja-JP"/>
        </w:rPr>
        <w:t>ox</w:t>
      </w:r>
      <w:r w:rsidRPr="0081345E">
        <w:rPr>
          <w:lang w:val="en-AU" w:eastAsia="ja-JP"/>
        </w:rPr>
        <w:t xml:space="preserve"> should contain the ‘lmsg’ brand.</w:t>
      </w:r>
      <w:r w:rsidR="00AF536F">
        <w:rPr>
          <w:lang w:val="en-AU" w:eastAsia="ja-JP"/>
        </w:rPr>
        <w:t xml:space="preserve"> If the</w:t>
      </w:r>
      <w:r w:rsidR="00AF536F" w:rsidRPr="00AF536F">
        <w:rPr>
          <w:rFonts w:ascii="Courier New" w:hAnsi="Courier New" w:cs="Courier New"/>
          <w:sz w:val="20"/>
          <w:szCs w:val="20"/>
          <w:lang w:val="en-AU" w:eastAsia="ja-JP"/>
        </w:rPr>
        <w:t xml:space="preserve"> SegmentTypeBox</w:t>
      </w:r>
      <w:r w:rsidR="00AF536F">
        <w:rPr>
          <w:lang w:val="en-AU" w:eastAsia="ja-JP"/>
        </w:rPr>
        <w:t xml:space="preserve"> contains the </w:t>
      </w:r>
      <w:r w:rsidR="002E65F7">
        <w:rPr>
          <w:lang w:val="en-AU" w:eastAsia="ja-JP"/>
        </w:rPr>
        <w:t>`</w:t>
      </w:r>
      <w:r w:rsidR="00AF536F">
        <w:rPr>
          <w:lang w:val="en-AU" w:eastAsia="ja-JP"/>
        </w:rPr>
        <w:t>lmsg</w:t>
      </w:r>
      <w:r w:rsidR="002E65F7">
        <w:rPr>
          <w:lang w:val="en-AU" w:eastAsia="ja-JP"/>
        </w:rPr>
        <w:t>`</w:t>
      </w:r>
      <w:r w:rsidR="00AF536F">
        <w:rPr>
          <w:lang w:val="en-AU" w:eastAsia="ja-JP"/>
        </w:rPr>
        <w:t xml:space="preserve"> brand it is the last segment in the track.</w:t>
      </w:r>
    </w:p>
    <w:p w14:paraId="18F8AF02" w14:textId="09DD2586" w:rsidR="0081345E" w:rsidRPr="0081345E" w:rsidRDefault="0081345E" w:rsidP="00F142A7">
      <w:pPr>
        <w:numPr>
          <w:ilvl w:val="0"/>
          <w:numId w:val="37"/>
        </w:numPr>
        <w:ind w:left="1137"/>
        <w:rPr>
          <w:lang w:val="en-AU" w:eastAsia="ja-JP"/>
        </w:rPr>
      </w:pPr>
      <w:r w:rsidRPr="0081345E">
        <w:rPr>
          <w:lang w:val="en-AU" w:eastAsia="ja-JP"/>
        </w:rPr>
        <w:t>The</w:t>
      </w:r>
      <w:r w:rsidRPr="00AF536F">
        <w:rPr>
          <w:rFonts w:ascii="Courier New" w:hAnsi="Courier New" w:cs="Courier New"/>
          <w:sz w:val="20"/>
          <w:szCs w:val="20"/>
          <w:lang w:val="en-AU" w:eastAsia="ja-JP"/>
        </w:rPr>
        <w:t xml:space="preserve"> MovieFragmentHeader</w:t>
      </w:r>
      <w:r w:rsidR="00AF536F" w:rsidRPr="00AF536F">
        <w:rPr>
          <w:rFonts w:ascii="Courier New" w:hAnsi="Courier New" w:cs="Courier New"/>
          <w:sz w:val="20"/>
          <w:szCs w:val="20"/>
          <w:lang w:val="en-AU" w:eastAsia="ja-JP"/>
        </w:rPr>
        <w:t>Box</w:t>
      </w:r>
      <w:r w:rsidRPr="0081345E">
        <w:rPr>
          <w:lang w:val="en-AU" w:eastAsia="ja-JP"/>
        </w:rPr>
        <w:t xml:space="preserve"> shall contain the segment sequence number (K). </w:t>
      </w:r>
    </w:p>
    <w:p w14:paraId="438B201D" w14:textId="7F871E3A" w:rsidR="0081345E" w:rsidRPr="0081345E" w:rsidRDefault="0081345E" w:rsidP="00F142A7">
      <w:pPr>
        <w:numPr>
          <w:ilvl w:val="0"/>
          <w:numId w:val="37"/>
        </w:numPr>
        <w:ind w:left="1137"/>
        <w:rPr>
          <w:lang w:val="en-AU" w:eastAsia="ja-JP"/>
        </w:rPr>
      </w:pPr>
      <w:r w:rsidRPr="0081345E">
        <w:rPr>
          <w:lang w:val="en-AU" w:eastAsia="ja-JP"/>
        </w:rPr>
        <w:t xml:space="preserve">The </w:t>
      </w:r>
      <w:r w:rsidRPr="00AF536F">
        <w:rPr>
          <w:rFonts w:ascii="Courier New" w:hAnsi="Courier New" w:cs="Courier New"/>
          <w:sz w:val="20"/>
          <w:szCs w:val="20"/>
          <w:lang w:val="en-AU" w:eastAsia="ja-JP"/>
        </w:rPr>
        <w:t xml:space="preserve">TrackFragmentDecodeTime </w:t>
      </w:r>
      <w:r w:rsidRPr="0081345E">
        <w:rPr>
          <w:lang w:val="en-AU" w:eastAsia="ja-JP"/>
        </w:rPr>
        <w:t>box shall contain a baseMediaDecodeTime that is equal to K*D*</w:t>
      </w:r>
      <w:r w:rsidR="00A96ED9">
        <w:rPr>
          <w:lang w:val="en-AU" w:eastAsia="ja-JP"/>
        </w:rPr>
        <w:t>track_</w:t>
      </w:r>
      <w:r w:rsidRPr="0081345E">
        <w:rPr>
          <w:lang w:val="en-AU" w:eastAsia="ja-JP"/>
        </w:rPr>
        <w:t xml:space="preserve">timescale. </w:t>
      </w:r>
      <w:r w:rsidR="00B113FC">
        <w:rPr>
          <w:lang w:val="en-AU" w:eastAsia="ja-JP"/>
        </w:rPr>
        <w:t xml:space="preserve"> </w:t>
      </w:r>
    </w:p>
    <w:p w14:paraId="7A4D8115" w14:textId="7593E91A" w:rsidR="00004A8F" w:rsidRDefault="00004A8F" w:rsidP="0097297C">
      <w:pPr>
        <w:pStyle w:val="Heading2"/>
        <w:spacing w:before="270"/>
        <w:ind w:left="567"/>
      </w:pPr>
      <w:bookmarkStart w:id="40" w:name="_Toc102824055"/>
      <w:bookmarkStart w:id="41" w:name="_Toc103344383"/>
      <w:bookmarkStart w:id="42" w:name="_Toc102824056"/>
      <w:bookmarkStart w:id="43" w:name="_Toc103344384"/>
      <w:bookmarkStart w:id="44" w:name="_Toc102824057"/>
      <w:bookmarkStart w:id="45" w:name="_Toc103344385"/>
      <w:bookmarkStart w:id="46" w:name="_Toc103345950"/>
      <w:bookmarkEnd w:id="40"/>
      <w:bookmarkEnd w:id="41"/>
      <w:bookmarkEnd w:id="42"/>
      <w:bookmarkEnd w:id="43"/>
      <w:bookmarkEnd w:id="44"/>
      <w:bookmarkEnd w:id="45"/>
      <w:r>
        <w:t xml:space="preserve">Method </w:t>
      </w:r>
      <w:r w:rsidR="009A42ED">
        <w:t>f</w:t>
      </w:r>
      <w:r>
        <w:t xml:space="preserve">or </w:t>
      </w:r>
      <w:r w:rsidR="009A42ED">
        <w:t>e</w:t>
      </w:r>
      <w:r>
        <w:t xml:space="preserve">ncoder </w:t>
      </w:r>
      <w:r w:rsidR="009A42ED">
        <w:t>s</w:t>
      </w:r>
      <w:r>
        <w:t>ynchronization</w:t>
      </w:r>
      <w:bookmarkEnd w:id="46"/>
    </w:p>
    <w:p w14:paraId="07C57697" w14:textId="195ABA5F" w:rsidR="00664C24" w:rsidRPr="003405A4" w:rsidRDefault="000F2F00" w:rsidP="00AD05E8">
      <w:pPr>
        <w:pStyle w:val="BodyText"/>
        <w:ind w:left="567"/>
      </w:pPr>
      <w:r w:rsidRPr="00AD05E8">
        <w:rPr>
          <w:lang w:val="en-AU" w:eastAsia="ja-JP"/>
        </w:rPr>
        <w:t xml:space="preserve">The method targets a workflow as depicted in Figure 1. </w:t>
      </w:r>
      <w:r w:rsidR="00AF536F" w:rsidRPr="00AD05E8">
        <w:rPr>
          <w:lang w:val="en-AU" w:eastAsia="ja-JP"/>
        </w:rPr>
        <w:t>The</w:t>
      </w:r>
      <w:r w:rsidRPr="00AD05E8">
        <w:rPr>
          <w:lang w:val="en-AU" w:eastAsia="ja-JP"/>
        </w:rPr>
        <w:t xml:space="preserve"> encoders are expected to </w:t>
      </w:r>
      <w:r w:rsidR="00AF536F" w:rsidRPr="00AD05E8">
        <w:rPr>
          <w:lang w:val="en-AU" w:eastAsia="ja-JP"/>
        </w:rPr>
        <w:t>receive an input signal with</w:t>
      </w:r>
      <w:r w:rsidRPr="00AD05E8">
        <w:rPr>
          <w:lang w:val="en-AU" w:eastAsia="ja-JP"/>
        </w:rPr>
        <w:t xml:space="preserve"> common per frame timing information. The assumption is that the timing information can be mapped back</w:t>
      </w:r>
      <w:r w:rsidR="00A96ED9" w:rsidRPr="00AD05E8">
        <w:rPr>
          <w:lang w:val="en-AU" w:eastAsia="ja-JP"/>
        </w:rPr>
        <w:t xml:space="preserve"> </w:t>
      </w:r>
      <w:r w:rsidR="00664C24" w:rsidRPr="00AD05E8">
        <w:rPr>
          <w:lang w:val="en-AU" w:eastAsia="ja-JP"/>
        </w:rPr>
        <w:t>be relative to</w:t>
      </w:r>
      <w:r w:rsidRPr="00AD05E8">
        <w:rPr>
          <w:lang w:val="en-AU" w:eastAsia="ja-JP"/>
        </w:rPr>
        <w:t xml:space="preserve"> 1-1-1970 00:00:00</w:t>
      </w:r>
      <w:r w:rsidR="00664C24" w:rsidRPr="00AD05E8">
        <w:rPr>
          <w:lang w:val="en-AU" w:eastAsia="ja-JP"/>
        </w:rPr>
        <w:t xml:space="preserve"> UTC excluding leap seconds</w:t>
      </w:r>
      <w:r w:rsidRPr="00AD05E8">
        <w:rPr>
          <w:lang w:val="en-AU" w:eastAsia="ja-JP"/>
        </w:rPr>
        <w:t xml:space="preserve"> as a common time anchor. If internal timing is not relative</w:t>
      </w:r>
      <w:r w:rsidRPr="003405A4">
        <w:t xml:space="preserve"> to such a common anchor, then a Synchronization Time Stamp (STS)</w:t>
      </w:r>
      <w:r w:rsidR="0085719C">
        <w:t xml:space="preserve"> is</w:t>
      </w:r>
      <w:r w:rsidRPr="003405A4">
        <w:t xml:space="preserve"> required to map input timestamps to output timestamps relative to this anchor. </w:t>
      </w:r>
    </w:p>
    <w:p w14:paraId="012CDA1D" w14:textId="78B85D54" w:rsidR="00664C24" w:rsidRDefault="000F2F00" w:rsidP="00AD05E8">
      <w:pPr>
        <w:pStyle w:val="BodyText"/>
        <w:ind w:left="567"/>
      </w:pPr>
      <w:r>
        <w:lastRenderedPageBreak/>
        <w:t xml:space="preserve">The STS (Synchronization Time Stamp) is the difference </w:t>
      </w:r>
      <w:r w:rsidRPr="003405A4">
        <w:t>between</w:t>
      </w:r>
      <w:r>
        <w:t xml:space="preserve"> the zero time of the input signal</w:t>
      </w:r>
      <w:r w:rsidR="00280FB9">
        <w:t xml:space="preserve"> to 1-1-1970 00:00:00 UTC excluding leap seconds.</w:t>
      </w:r>
    </w:p>
    <w:p w14:paraId="30B832A0" w14:textId="46626F4C" w:rsidR="000F2F00" w:rsidRDefault="00280FB9" w:rsidP="00AD05E8">
      <w:pPr>
        <w:pStyle w:val="BodyText"/>
        <w:ind w:left="567"/>
      </w:pPr>
      <w:r>
        <w:t>T</w:t>
      </w:r>
      <w:r w:rsidR="000F2F00">
        <w:t>he output frame time is calculated using</w:t>
      </w:r>
      <w:r w:rsidR="00664C24">
        <w:t>:</w:t>
      </w:r>
      <w:r w:rsidR="000F2F00">
        <w:t xml:space="preserve"> </w:t>
      </w:r>
    </w:p>
    <w:bookmarkStart w:id="47" w:name="_heading=h.gjdgxs" w:colFirst="0" w:colLast="0"/>
    <w:bookmarkEnd w:id="47"/>
    <w:p w14:paraId="257ADE6C" w14:textId="1A71A6E0" w:rsidR="000F2F00" w:rsidRDefault="00000000" w:rsidP="00AD05E8">
      <w:pPr>
        <w:pBdr>
          <w:top w:val="nil"/>
          <w:left w:val="nil"/>
          <w:bottom w:val="nil"/>
          <w:right w:val="nil"/>
          <w:between w:val="nil"/>
        </w:pBdr>
        <w:spacing w:line="240" w:lineRule="auto"/>
        <w:ind w:left="567"/>
        <w:rPr>
          <w:i/>
          <w:color w:val="000000"/>
        </w:rPr>
      </w:pPr>
      <m:oMath>
        <m:sSub>
          <m:sSubPr>
            <m:ctrlPr>
              <w:rPr>
                <w:rFonts w:ascii="Cambria Math" w:eastAsia="Cambria Math" w:hAnsi="Cambria Math" w:cs="Cambria Math"/>
                <w:i/>
                <w:color w:val="000000"/>
              </w:rPr>
            </m:ctrlPr>
          </m:sSubPr>
          <m:e>
            <m:r>
              <w:rPr>
                <w:rFonts w:ascii="Cambria Math" w:eastAsia="Cambria Math" w:hAnsi="Cambria Math" w:cs="Cambria Math"/>
                <w:color w:val="000000"/>
              </w:rPr>
              <m:t>frametime</m:t>
            </m:r>
          </m:e>
          <m:sub>
            <m:r>
              <w:rPr>
                <w:rFonts w:ascii="Cambria Math" w:eastAsia="Cambria Math" w:hAnsi="Cambria Math" w:cs="Cambria Math"/>
                <w:color w:val="000000"/>
              </w:rPr>
              <m:t>out</m:t>
            </m:r>
          </m:sub>
        </m:sSub>
        <m:r>
          <w:rPr>
            <w:rFonts w:ascii="Cambria Math" w:eastAsia="Cambria Math" w:hAnsi="Cambria Math" w:cs="Cambria Math"/>
            <w:color w:val="000000"/>
          </w:rPr>
          <m:t xml:space="preserve">= </m:t>
        </m:r>
        <m:sSub>
          <m:sSubPr>
            <m:ctrlPr>
              <w:rPr>
                <w:rFonts w:ascii="Cambria Math" w:eastAsia="Cambria Math" w:hAnsi="Cambria Math" w:cs="Cambria Math"/>
                <w:i/>
                <w:color w:val="000000"/>
              </w:rPr>
            </m:ctrlPr>
          </m:sSubPr>
          <m:e>
            <m:r>
              <w:rPr>
                <w:rFonts w:ascii="Cambria Math" w:eastAsia="Cambria Math" w:hAnsi="Cambria Math" w:cs="Cambria Math"/>
                <w:color w:val="000000"/>
              </w:rPr>
              <m:t>frametime</m:t>
            </m:r>
          </m:e>
          <m:sub>
            <m:r>
              <w:rPr>
                <w:rFonts w:ascii="Cambria Math" w:eastAsia="Cambria Math" w:hAnsi="Cambria Math" w:cs="Cambria Math"/>
                <w:color w:val="000000"/>
              </w:rPr>
              <m:t>in</m:t>
            </m:r>
          </m:sub>
        </m:sSub>
        <m:r>
          <w:rPr>
            <w:rFonts w:ascii="Cambria Math" w:eastAsia="Cambria Math" w:hAnsi="Cambria Math" w:cs="Cambria Math"/>
            <w:color w:val="000000"/>
          </w:rPr>
          <m:t>+STS*track_timescale</m:t>
        </m:r>
      </m:oMath>
      <w:r w:rsidR="000F2F00">
        <w:rPr>
          <w:rFonts w:ascii="Times New Roman" w:eastAsia="Times New Roman" w:hAnsi="Times New Roman"/>
          <w:i/>
          <w:color w:val="000000"/>
        </w:rPr>
        <w:t xml:space="preserve"> </w:t>
      </w:r>
      <w:r w:rsidR="000F2F00">
        <w:rPr>
          <w:rFonts w:ascii="Times New Roman" w:eastAsia="Times New Roman" w:hAnsi="Times New Roman"/>
          <w:i/>
          <w:color w:val="000000"/>
        </w:rPr>
        <w:tab/>
      </w:r>
      <w:r w:rsidR="006C48F4">
        <w:rPr>
          <w:rFonts w:ascii="Times New Roman" w:eastAsia="Times New Roman" w:hAnsi="Times New Roman"/>
          <w:i/>
          <w:color w:val="000000"/>
        </w:rPr>
        <w:tab/>
      </w:r>
      <w:r w:rsidR="006C48F4">
        <w:rPr>
          <w:rFonts w:ascii="Times New Roman" w:eastAsia="Times New Roman" w:hAnsi="Times New Roman"/>
          <w:i/>
          <w:color w:val="000000"/>
        </w:rPr>
        <w:tab/>
      </w:r>
      <w:r w:rsidR="006C48F4">
        <w:rPr>
          <w:rFonts w:ascii="Times New Roman" w:eastAsia="Times New Roman" w:hAnsi="Times New Roman"/>
          <w:i/>
          <w:color w:val="000000"/>
        </w:rPr>
        <w:tab/>
      </w:r>
      <w:r w:rsidR="006C48F4">
        <w:rPr>
          <w:rFonts w:ascii="Times New Roman" w:eastAsia="Times New Roman" w:hAnsi="Times New Roman"/>
          <w:i/>
          <w:color w:val="000000"/>
        </w:rPr>
        <w:tab/>
      </w:r>
      <w:r w:rsidR="000F2F00">
        <w:rPr>
          <w:rFonts w:ascii="Times New Roman" w:eastAsia="Times New Roman" w:hAnsi="Times New Roman"/>
          <w:i/>
          <w:color w:val="000000"/>
        </w:rPr>
        <w:t>(1)</w:t>
      </w:r>
    </w:p>
    <w:p w14:paraId="75B3A059" w14:textId="77777777" w:rsidR="000F2F00" w:rsidRDefault="000F2F00" w:rsidP="00AD05E8">
      <w:pPr>
        <w:pStyle w:val="BodyText"/>
        <w:ind w:left="567"/>
      </w:pPr>
      <w:r>
        <w:t xml:space="preserve">Frame times lie on a continuous timeline on the track. In some cases, the input time will need to be converted from its original form to a continuous form that also matches the output timescale to derive </w:t>
      </w:r>
      <m:oMath>
        <m:sSub>
          <m:sSubPr>
            <m:ctrlPr>
              <w:rPr>
                <w:rFonts w:ascii="Cambria Math" w:eastAsia="Cambria Math" w:hAnsi="Cambria Math" w:cs="Cambria Math"/>
                <w:i/>
              </w:rPr>
            </m:ctrlPr>
          </m:sSubPr>
          <m:e>
            <m:r>
              <w:rPr>
                <w:rFonts w:ascii="Cambria Math" w:eastAsia="Cambria Math" w:hAnsi="Cambria Math" w:cs="Cambria Math"/>
              </w:rPr>
              <m:t>frametime</m:t>
            </m:r>
          </m:e>
          <m:sub>
            <m:r>
              <w:rPr>
                <w:rFonts w:ascii="Cambria Math" w:eastAsia="Cambria Math" w:hAnsi="Cambria Math" w:cs="Cambria Math"/>
              </w:rPr>
              <m:t>in</m:t>
            </m:r>
          </m:sub>
        </m:sSub>
      </m:oMath>
      <w:r>
        <w:t xml:space="preserve">. </w:t>
      </w:r>
    </w:p>
    <w:p w14:paraId="071B66FE" w14:textId="2A169B15" w:rsidR="000F2F00" w:rsidRDefault="000F2F00" w:rsidP="00AD05E8">
      <w:pPr>
        <w:pStyle w:val="BodyText"/>
        <w:ind w:left="567"/>
      </w:pPr>
      <w:r>
        <w:t xml:space="preserve">In case the </w:t>
      </w:r>
      <w:r w:rsidRPr="00AD05E8">
        <w:rPr>
          <w:i/>
          <w:iCs/>
        </w:rPr>
        <w:t>track_timescale</w:t>
      </w:r>
      <w:r>
        <w:t xml:space="preserve"> and the input timescale are not the same, the input time should also be adjusted for this by a timescale conversion. In this case the original input time is also multiplied by the </w:t>
      </w:r>
      <w:r w:rsidRPr="00AD05E8">
        <w:rPr>
          <w:i/>
          <w:iCs/>
        </w:rPr>
        <w:t>track_timescale</w:t>
      </w:r>
      <w:r>
        <w:t xml:space="preserve"> and later divided by the original (input) timescale. In this case it is important to avoid rounding error</w:t>
      </w:r>
      <w:r w:rsidR="00664C24">
        <w:t xml:space="preserve"> and </w:t>
      </w:r>
      <w:r>
        <w:t xml:space="preserve">encoders should only choose integer multiples of the input timescale as the output </w:t>
      </w:r>
      <m:oMath>
        <m:r>
          <w:rPr>
            <w:rFonts w:ascii="Cambria Math" w:eastAsia="Cambria Math" w:hAnsi="Cambria Math" w:cs="Cambria Math"/>
          </w:rPr>
          <m:t>track_timescale</m:t>
        </m:r>
      </m:oMath>
      <w:r>
        <w:t>.</w:t>
      </w:r>
    </w:p>
    <w:p w14:paraId="414AC250" w14:textId="4954A355" w:rsidR="000F2F00" w:rsidRDefault="00664C24" w:rsidP="00AD05E8">
      <w:pPr>
        <w:pStyle w:val="BodyText"/>
        <w:ind w:left="567"/>
      </w:pPr>
      <w:r>
        <w:t>The</w:t>
      </w:r>
      <w:r w:rsidR="000F2F00">
        <w:t xml:space="preserve"> STS </w:t>
      </w:r>
      <w:r>
        <w:t>may</w:t>
      </w:r>
      <w:r w:rsidR="000F2F00">
        <w:t xml:space="preserve"> not directly obtained from the encoder configuration, but may, for example, be retrieved from timing markers or other metadata markers (e.g. SCTE-35) in the input signal.  </w:t>
      </w:r>
    </w:p>
    <w:p w14:paraId="468BD937" w14:textId="4F0ABCDC" w:rsidR="00280FB9" w:rsidRDefault="000F2F00" w:rsidP="00AD05E8">
      <w:pPr>
        <w:pStyle w:val="BodyText"/>
        <w:ind w:left="567"/>
      </w:pPr>
      <w:r>
        <w:t xml:space="preserve">Another conversion that the encoder </w:t>
      </w:r>
      <w:r w:rsidR="00280FB9">
        <w:t xml:space="preserve">shall </w:t>
      </w:r>
      <w:r>
        <w:t>make is for timestamp wraparound to map to a continuous timeline.  For example, an MPEG-2 timestamp would need to be converted to a continuous timeline even when the timestamp wraps</w:t>
      </w:r>
      <w:r w:rsidR="00280FB9">
        <w:t xml:space="preserve"> due to overflow</w:t>
      </w:r>
      <w:r>
        <w:t>. This conversion is conducted by the encoder.</w:t>
      </w:r>
    </w:p>
    <w:p w14:paraId="5804C725" w14:textId="008DFFE6" w:rsidR="000F2F00" w:rsidRDefault="000F2F00" w:rsidP="00AD05E8">
      <w:pPr>
        <w:pStyle w:val="BodyText"/>
        <w:ind w:left="567"/>
      </w:pPr>
      <w:r>
        <w:t xml:space="preserve">In equation (1), </w:t>
      </w:r>
      <w:r>
        <w:rPr>
          <w:i/>
        </w:rPr>
        <w:t>track_timescale</w:t>
      </w:r>
      <w:r>
        <w:t xml:space="preserve"> is the timescale used by the media track, where timescale is as defined in ISO/IEC 14496-12 in the mdhd (MediaHeader box).</w:t>
      </w:r>
      <w:r w:rsidR="00280FB9">
        <w:t xml:space="preserve"> </w:t>
      </w:r>
      <w:r>
        <w:t xml:space="preserve">To avoid rounding errors, the timescale of the input should either be the same as the </w:t>
      </w:r>
      <w:r w:rsidR="00280FB9">
        <w:rPr>
          <w:i/>
        </w:rPr>
        <w:t>track_timescale</w:t>
      </w:r>
      <w:r w:rsidR="00280FB9">
        <w:t xml:space="preserve"> </w:t>
      </w:r>
      <w:r>
        <w:t xml:space="preserve">or an integer fraction of the </w:t>
      </w:r>
      <w:r w:rsidR="00280FB9">
        <w:rPr>
          <w:i/>
        </w:rPr>
        <w:t>track_timescale</w:t>
      </w:r>
      <w:r w:rsidR="00280FB9">
        <w:t xml:space="preserve"> </w:t>
      </w:r>
      <w:r>
        <w:t>.</w:t>
      </w:r>
    </w:p>
    <w:p w14:paraId="4A58CAA8" w14:textId="77777777" w:rsidR="000F2F00" w:rsidRDefault="000F2F00" w:rsidP="00AD05E8">
      <w:pPr>
        <w:pStyle w:val="BodyText"/>
        <w:ind w:left="567"/>
      </w:pPr>
      <w:r>
        <w:t>To calculate segment boundaries equation (2) is used:</w:t>
      </w:r>
    </w:p>
    <w:p w14:paraId="4B635E4E" w14:textId="00314961" w:rsidR="000F2F00" w:rsidRDefault="00000000" w:rsidP="00AD05E8">
      <w:pPr>
        <w:pBdr>
          <w:top w:val="nil"/>
          <w:left w:val="nil"/>
          <w:bottom w:val="nil"/>
          <w:right w:val="nil"/>
          <w:between w:val="nil"/>
        </w:pBdr>
        <w:spacing w:line="240" w:lineRule="auto"/>
        <w:ind w:left="567"/>
        <w:rPr>
          <w:i/>
          <w:color w:val="000000"/>
        </w:rPr>
      </w:pPr>
      <w:sdt>
        <w:sdtPr>
          <w:tag w:val="goog_rdk_0"/>
          <w:id w:val="1798718614"/>
        </w:sdtPr>
        <w:sdtContent/>
      </w:sdt>
      <m:oMath>
        <m:sSub>
          <m:sSubPr>
            <m:ctrlPr>
              <w:rPr>
                <w:rFonts w:ascii="Cambria Math" w:eastAsia="Cambria Math" w:hAnsi="Cambria Math" w:cs="Cambria Math"/>
                <w:i/>
                <w:color w:val="000000"/>
              </w:rPr>
            </m:ctrlPr>
          </m:sSubPr>
          <m:e>
            <m:r>
              <w:rPr>
                <w:rFonts w:ascii="Cambria Math" w:eastAsia="Cambria Math" w:hAnsi="Cambria Math" w:cs="Cambria Math"/>
                <w:color w:val="000000"/>
              </w:rPr>
              <m:t>Segmentboundary</m:t>
            </m:r>
          </m:e>
          <m:sub>
            <m:r>
              <w:rPr>
                <w:rFonts w:ascii="Cambria Math" w:eastAsia="Cambria Math" w:hAnsi="Cambria Math" w:cs="Cambria Math"/>
                <w:color w:val="000000"/>
              </w:rPr>
              <m:t>K</m:t>
            </m:r>
          </m:sub>
        </m:sSub>
        <m:r>
          <w:rPr>
            <w:rFonts w:ascii="Cambria Math" w:eastAsia="Cambria Math" w:hAnsi="Cambria Math" w:cs="Cambria Math"/>
            <w:color w:val="000000"/>
          </w:rPr>
          <m:t>=K*D*track_timescale</m:t>
        </m:r>
      </m:oMath>
      <w:r w:rsidR="000F2F00">
        <w:rPr>
          <w:rFonts w:ascii="Times New Roman" w:eastAsia="Times New Roman" w:hAnsi="Times New Roman"/>
          <w:i/>
          <w:color w:val="000000"/>
        </w:rPr>
        <w:tab/>
      </w:r>
      <w:r w:rsidR="006C48F4">
        <w:rPr>
          <w:rFonts w:ascii="Times New Roman" w:eastAsia="Times New Roman" w:hAnsi="Times New Roman"/>
          <w:i/>
          <w:color w:val="000000"/>
        </w:rPr>
        <w:tab/>
      </w:r>
      <w:r w:rsidR="006C48F4">
        <w:rPr>
          <w:rFonts w:ascii="Times New Roman" w:eastAsia="Times New Roman" w:hAnsi="Times New Roman"/>
          <w:i/>
          <w:color w:val="000000"/>
        </w:rPr>
        <w:tab/>
      </w:r>
      <w:r w:rsidR="006C48F4">
        <w:rPr>
          <w:rFonts w:ascii="Times New Roman" w:eastAsia="Times New Roman" w:hAnsi="Times New Roman"/>
          <w:i/>
          <w:color w:val="000000"/>
        </w:rPr>
        <w:tab/>
      </w:r>
      <w:r w:rsidR="006C48F4">
        <w:rPr>
          <w:rFonts w:ascii="Times New Roman" w:eastAsia="Times New Roman" w:hAnsi="Times New Roman"/>
          <w:i/>
          <w:color w:val="000000"/>
        </w:rPr>
        <w:tab/>
      </w:r>
      <w:r w:rsidR="006C48F4">
        <w:rPr>
          <w:rFonts w:ascii="Times New Roman" w:eastAsia="Times New Roman" w:hAnsi="Times New Roman"/>
          <w:i/>
          <w:color w:val="000000"/>
        </w:rPr>
        <w:tab/>
      </w:r>
      <w:r w:rsidR="000F2F00">
        <w:rPr>
          <w:rFonts w:ascii="Times New Roman" w:eastAsia="Times New Roman" w:hAnsi="Times New Roman"/>
          <w:i/>
          <w:color w:val="000000"/>
        </w:rPr>
        <w:t>(2)</w:t>
      </w:r>
    </w:p>
    <w:p w14:paraId="3E25B6EB" w14:textId="77777777" w:rsidR="000F2F00" w:rsidRDefault="000F2F00" w:rsidP="00AD05E8">
      <w:pPr>
        <w:pStyle w:val="BodyText"/>
        <w:ind w:left="567"/>
      </w:pPr>
      <w:r>
        <w:t xml:space="preserve">The segment boundary of the </w:t>
      </w:r>
      <m:oMath>
        <m:sSup>
          <m:sSupPr>
            <m:ctrlPr>
              <w:rPr>
                <w:rFonts w:ascii="Cambria Math" w:eastAsia="Cambria Math" w:hAnsi="Cambria Math" w:cs="Cambria Math"/>
              </w:rPr>
            </m:ctrlPr>
          </m:sSupPr>
          <m:e>
            <m:r>
              <w:rPr>
                <w:rFonts w:ascii="Cambria Math" w:eastAsia="Cambria Math" w:hAnsi="Cambria Math" w:cs="Cambria Math"/>
              </w:rPr>
              <m:t>K +1</m:t>
            </m:r>
          </m:e>
          <m:sup>
            <m:r>
              <w:rPr>
                <w:rFonts w:ascii="Cambria Math" w:eastAsia="Cambria Math" w:hAnsi="Cambria Math" w:cs="Cambria Math"/>
              </w:rPr>
              <m:t>th</m:t>
            </m:r>
          </m:sup>
        </m:sSup>
      </m:oMath>
      <w:r>
        <w:t xml:space="preserve"> segment is the earliest presentation time of that segment. To calculate the number of the next segment (i.e., the next </w:t>
      </w:r>
      <m:oMath>
        <m:r>
          <w:rPr>
            <w:rFonts w:ascii="Cambria Math" w:eastAsia="Cambria Math" w:hAnsi="Cambria Math" w:cs="Cambria Math"/>
          </w:rPr>
          <m:t>K</m:t>
        </m:r>
      </m:oMath>
      <w:r>
        <w:t>), equation (3).</w:t>
      </w:r>
    </w:p>
    <w:p w14:paraId="47E73461" w14:textId="09BEB8D4" w:rsidR="000F2F00" w:rsidRDefault="000F2F00" w:rsidP="00AD05E8">
      <w:pPr>
        <w:pBdr>
          <w:top w:val="nil"/>
          <w:left w:val="nil"/>
          <w:bottom w:val="nil"/>
          <w:right w:val="nil"/>
          <w:between w:val="nil"/>
        </w:pBdr>
        <w:spacing w:line="240" w:lineRule="auto"/>
        <w:ind w:left="567"/>
        <w:rPr>
          <w:i/>
          <w:color w:val="000000"/>
        </w:rPr>
      </w:pPr>
      <m:oMath>
        <m:r>
          <w:rPr>
            <w:rFonts w:ascii="Cambria Math" w:eastAsia="Cambria Math" w:hAnsi="Cambria Math" w:cs="Cambria Math"/>
            <w:color w:val="000000"/>
          </w:rPr>
          <m:t xml:space="preserve">Next_K=ceil </m:t>
        </m:r>
        <m:d>
          <m:dPr>
            <m:ctrlPr>
              <w:rPr>
                <w:rFonts w:ascii="Cambria Math" w:eastAsia="Cambria Math" w:hAnsi="Cambria Math" w:cs="Cambria Math"/>
                <w:i/>
                <w:color w:val="000000"/>
              </w:rPr>
            </m:ctrlPr>
          </m:dPr>
          <m:e>
            <m:f>
              <m:fPr>
                <m:ctrlPr>
                  <w:rPr>
                    <w:rFonts w:ascii="Cambria Math" w:eastAsia="Cambria Math" w:hAnsi="Cambria Math" w:cs="Cambria Math"/>
                    <w:i/>
                    <w:color w:val="000000"/>
                  </w:rPr>
                </m:ctrlPr>
              </m:fPr>
              <m:num>
                <m:r>
                  <w:rPr>
                    <w:rFonts w:ascii="Cambria Math" w:eastAsia="Cambria Math" w:hAnsi="Cambria Math" w:cs="Cambria Math"/>
                    <w:color w:val="000000"/>
                  </w:rPr>
                  <m:t>now</m:t>
                </m:r>
              </m:num>
              <m:den>
                <m:r>
                  <w:rPr>
                    <w:rFonts w:ascii="Cambria Math" w:eastAsia="Cambria Math" w:hAnsi="Cambria Math" w:cs="Cambria Math"/>
                    <w:color w:val="000000"/>
                  </w:rPr>
                  <m:t>D</m:t>
                </m:r>
              </m:den>
            </m:f>
          </m:e>
        </m:d>
      </m:oMath>
      <w:r>
        <w:rPr>
          <w:rFonts w:ascii="Times New Roman" w:eastAsia="Times New Roman" w:hAnsi="Times New Roman"/>
          <w:i/>
          <w:color w:val="000000"/>
        </w:rPr>
        <w:t xml:space="preserve"> </w:t>
      </w:r>
      <w:r>
        <w:rPr>
          <w:rFonts w:ascii="Times New Roman" w:eastAsia="Times New Roman" w:hAnsi="Times New Roman"/>
          <w:i/>
          <w:color w:val="000000"/>
        </w:rPr>
        <w:tab/>
      </w:r>
      <w:r w:rsidR="006C48F4">
        <w:rPr>
          <w:rFonts w:ascii="Times New Roman" w:eastAsia="Times New Roman" w:hAnsi="Times New Roman"/>
          <w:i/>
          <w:color w:val="000000"/>
        </w:rPr>
        <w:tab/>
      </w:r>
      <w:r w:rsidR="006C48F4">
        <w:rPr>
          <w:rFonts w:ascii="Times New Roman" w:eastAsia="Times New Roman" w:hAnsi="Times New Roman"/>
          <w:i/>
          <w:color w:val="000000"/>
        </w:rPr>
        <w:tab/>
      </w:r>
      <w:r w:rsidR="006C48F4">
        <w:rPr>
          <w:rFonts w:ascii="Times New Roman" w:eastAsia="Times New Roman" w:hAnsi="Times New Roman"/>
          <w:i/>
          <w:color w:val="000000"/>
        </w:rPr>
        <w:tab/>
      </w:r>
      <w:r w:rsidR="006C48F4">
        <w:rPr>
          <w:rFonts w:ascii="Times New Roman" w:eastAsia="Times New Roman" w:hAnsi="Times New Roman"/>
          <w:i/>
          <w:color w:val="000000"/>
        </w:rPr>
        <w:tab/>
      </w:r>
      <w:r w:rsidR="006C48F4">
        <w:rPr>
          <w:rFonts w:ascii="Times New Roman" w:eastAsia="Times New Roman" w:hAnsi="Times New Roman"/>
          <w:i/>
          <w:color w:val="000000"/>
        </w:rPr>
        <w:tab/>
      </w:r>
      <w:r w:rsidR="006C48F4">
        <w:rPr>
          <w:rFonts w:ascii="Times New Roman" w:eastAsia="Times New Roman" w:hAnsi="Times New Roman"/>
          <w:i/>
          <w:color w:val="000000"/>
        </w:rPr>
        <w:tab/>
      </w:r>
      <w:r w:rsidR="006C48F4">
        <w:rPr>
          <w:rFonts w:ascii="Times New Roman" w:eastAsia="Times New Roman" w:hAnsi="Times New Roman"/>
          <w:i/>
          <w:color w:val="000000"/>
        </w:rPr>
        <w:tab/>
      </w:r>
      <w:r w:rsidR="006C48F4">
        <w:rPr>
          <w:rFonts w:ascii="Times New Roman" w:eastAsia="Times New Roman" w:hAnsi="Times New Roman"/>
          <w:i/>
          <w:color w:val="000000"/>
        </w:rPr>
        <w:tab/>
      </w:r>
      <w:r w:rsidR="006C48F4">
        <w:rPr>
          <w:rFonts w:ascii="Times New Roman" w:eastAsia="Times New Roman" w:hAnsi="Times New Roman"/>
          <w:i/>
          <w:color w:val="000000"/>
        </w:rPr>
        <w:tab/>
      </w:r>
      <w:r>
        <w:rPr>
          <w:rFonts w:ascii="Times New Roman" w:eastAsia="Times New Roman" w:hAnsi="Times New Roman"/>
          <w:i/>
          <w:color w:val="000000"/>
        </w:rPr>
        <w:t>(3)</w:t>
      </w:r>
    </w:p>
    <w:p w14:paraId="40E59FB0" w14:textId="7DAF7770" w:rsidR="000F2F00" w:rsidRDefault="000F2F00" w:rsidP="00AD05E8">
      <w:pPr>
        <w:pStyle w:val="BodyText"/>
        <w:ind w:left="567"/>
      </w:pPr>
      <w:r>
        <w:t xml:space="preserve">In equation (3) </w:t>
      </w:r>
      <w:r>
        <w:rPr>
          <w:i/>
        </w:rPr>
        <w:t>now</w:t>
      </w:r>
      <w:r>
        <w:t xml:space="preserve"> is the </w:t>
      </w:r>
      <w:r w:rsidR="002E65F7">
        <w:t>time in seconds relative to epoch</w:t>
      </w:r>
      <w:r w:rsidR="00280FB9">
        <w:t xml:space="preserve"> calculated using a real-time system routine</w:t>
      </w:r>
      <w:r>
        <w:t>. Next K is the value of K to compute the next segment boundary.</w:t>
      </w:r>
    </w:p>
    <w:p w14:paraId="043DBAB3" w14:textId="7E61BC76" w:rsidR="00664C24" w:rsidRDefault="00664C24" w:rsidP="00AD05E8">
      <w:pPr>
        <w:pStyle w:val="BodyText"/>
        <w:ind w:left="567"/>
      </w:pPr>
      <w:r>
        <w:t>An encoder joining a synchronized encoder session,</w:t>
      </w:r>
      <w:r w:rsidR="00280FB9">
        <w:t xml:space="preserve"> </w:t>
      </w:r>
      <w:r>
        <w:t>compute</w:t>
      </w:r>
      <w:r w:rsidR="00280FB9">
        <w:t>s</w:t>
      </w:r>
      <w:r>
        <w:t xml:space="preserve"> Next_K and may also compute the previous K (Next_K - 1) and start buffering and encoding frames based on received input. Once a complete media segment is encoded with the segment boundary computed as based on (2) it can be transmitted using an HTTP POST or PUT request or another method of transferring the media segment to a receiver.</w:t>
      </w:r>
      <w:r w:rsidR="003C3593">
        <w:t xml:space="preserve"> Joining or leaving encoders shall use the same segment naming, thus identical Representation@id and SegmentTemplate@media and  SegmentTemplate@initialization shall be used in the I-MPD generated by different encoders.</w:t>
      </w:r>
    </w:p>
    <w:p w14:paraId="36B4A116" w14:textId="77D48536" w:rsidR="00004A8F" w:rsidRDefault="00280FB9" w:rsidP="00AD05E8">
      <w:pPr>
        <w:pStyle w:val="BodyText"/>
        <w:ind w:left="567"/>
      </w:pPr>
      <w:r>
        <w:t>T</w:t>
      </w:r>
      <w:r w:rsidR="00457480">
        <w:t xml:space="preserve">he @availabilityStartTime attribute in the </w:t>
      </w:r>
      <w:r>
        <w:t>I-</w:t>
      </w:r>
      <w:r w:rsidR="00457480">
        <w:t xml:space="preserve">MPD </w:t>
      </w:r>
      <w:r>
        <w:t xml:space="preserve">shall </w:t>
      </w:r>
      <w:r w:rsidR="00457480">
        <w:t xml:space="preserve">be set to 1970-01-01T00:00:00Z and the Period@start </w:t>
      </w:r>
      <w:r>
        <w:t>should be set to</w:t>
      </w:r>
      <w:r w:rsidR="00457480">
        <w:t xml:space="preserve"> PT0S. In case Period@start is not </w:t>
      </w:r>
      <w:r>
        <w:t>PT0s or a semantically equivalent value</w:t>
      </w:r>
      <w:r w:rsidR="00457480">
        <w:t>,</w:t>
      </w:r>
      <w:r>
        <w:t xml:space="preserve"> the</w:t>
      </w:r>
      <w:r w:rsidR="00457480">
        <w:t xml:space="preserve"> corresponding </w:t>
      </w:r>
      <w:proofErr w:type="spellStart"/>
      <w:r w:rsidR="00457480">
        <w:t>SegmentTemplate@presentationTimeOffset</w:t>
      </w:r>
      <w:proofErr w:type="spellEnd"/>
      <w:r w:rsidR="00457480">
        <w:t xml:space="preserve"> attributes </w:t>
      </w:r>
      <w:r w:rsidR="0085719C">
        <w:t>shall</w:t>
      </w:r>
      <w:r w:rsidR="0085719C">
        <w:t xml:space="preserve"> </w:t>
      </w:r>
      <w:r w:rsidR="00457480">
        <w:t>be used to compensate the media presentation times relative to the period start time. The media presentation times are always relative to 00:00:00 1970-01-01 UTC excluding leap seconds.</w:t>
      </w:r>
    </w:p>
    <w:p w14:paraId="1EEFA1A3" w14:textId="48AC80B7" w:rsidR="003C3593" w:rsidRDefault="003C3593" w:rsidP="00AD05E8">
      <w:pPr>
        <w:pStyle w:val="BodyText"/>
        <w:ind w:left="567"/>
      </w:pPr>
      <w:r>
        <w:t xml:space="preserve">Any receiver </w:t>
      </w:r>
      <w:r w:rsidR="0085719C">
        <w:t>may</w:t>
      </w:r>
      <w:r w:rsidR="0085719C">
        <w:t xml:space="preserve"> </w:t>
      </w:r>
      <w:r>
        <w:t xml:space="preserve">identify identical segments based on the baseMediaDecodeTime and the naming scheme identified from the AdaptationSet@SegmentTemplate and Representation@id. Any segment from the same Representation of track is interchangeable given that it has the same baseMediaDecodeTime. This way receivers can detect redundant/duplicate segments and/or additional representations or tracks. </w:t>
      </w:r>
    </w:p>
    <w:p w14:paraId="2D9C2C4A" w14:textId="3DC7B604" w:rsidR="00004A8F" w:rsidRDefault="00004A8F" w:rsidP="00AD05E8">
      <w:pPr>
        <w:pStyle w:val="Heading1"/>
      </w:pPr>
      <w:bookmarkStart w:id="48" w:name="_Toc103345951"/>
      <w:r>
        <w:lastRenderedPageBreak/>
        <w:t xml:space="preserve">Asset storage and </w:t>
      </w:r>
      <w:r w:rsidR="009A42ED">
        <w:t>r</w:t>
      </w:r>
      <w:r>
        <w:t>ecording Format</w:t>
      </w:r>
      <w:bookmarkEnd w:id="48"/>
      <w:r>
        <w:t xml:space="preserve"> </w:t>
      </w:r>
    </w:p>
    <w:p w14:paraId="36F881C2" w14:textId="66598753" w:rsidR="002B1BC6" w:rsidRPr="002B1BC6" w:rsidRDefault="008F510E" w:rsidP="00AD05E8">
      <w:pPr>
        <w:pStyle w:val="BodyText"/>
        <w:ind w:left="567"/>
        <w:rPr>
          <w:lang w:eastAsia="ja-JP"/>
        </w:rPr>
      </w:pPr>
      <w:bookmarkStart w:id="49" w:name="_1fob9te" w:colFirst="0" w:colLast="0"/>
      <w:bookmarkEnd w:id="49"/>
      <w:r>
        <w:rPr>
          <w:lang w:eastAsia="ja-JP"/>
        </w:rPr>
        <w:t xml:space="preserve">Asset storage and recording shall </w:t>
      </w:r>
      <w:r w:rsidR="008E17B4">
        <w:rPr>
          <w:lang w:eastAsia="ja-JP"/>
        </w:rPr>
        <w:t>use</w:t>
      </w:r>
      <w:r w:rsidR="002B1BC6">
        <w:rPr>
          <w:lang w:eastAsia="ja-JP"/>
        </w:rPr>
        <w:t xml:space="preserve"> ISO</w:t>
      </w:r>
      <w:r>
        <w:rPr>
          <w:lang w:eastAsia="ja-JP"/>
        </w:rPr>
        <w:t xml:space="preserve"> </w:t>
      </w:r>
      <w:r w:rsidR="002B1BC6">
        <w:rPr>
          <w:lang w:eastAsia="ja-JP"/>
        </w:rPr>
        <w:t>B</w:t>
      </w:r>
      <w:r>
        <w:rPr>
          <w:lang w:eastAsia="ja-JP"/>
        </w:rPr>
        <w:t xml:space="preserve">ase Media </w:t>
      </w:r>
      <w:r w:rsidR="002B1BC6">
        <w:rPr>
          <w:lang w:eastAsia="ja-JP"/>
        </w:rPr>
        <w:t>F</w:t>
      </w:r>
      <w:r>
        <w:rPr>
          <w:lang w:eastAsia="ja-JP"/>
        </w:rPr>
        <w:t>ile format</w:t>
      </w:r>
      <w:r w:rsidR="008E17B4">
        <w:rPr>
          <w:lang w:eastAsia="ja-JP"/>
        </w:rPr>
        <w:t xml:space="preserve"> ISO/IEC 14496-12</w:t>
      </w:r>
      <w:r w:rsidR="002B1BC6">
        <w:rPr>
          <w:lang w:eastAsia="ja-JP"/>
        </w:rPr>
        <w:t xml:space="preserve"> and a storage </w:t>
      </w:r>
      <w:r w:rsidR="009A42ED">
        <w:rPr>
          <w:lang w:eastAsia="ja-JP"/>
        </w:rPr>
        <w:t>M</w:t>
      </w:r>
      <w:r>
        <w:rPr>
          <w:lang w:eastAsia="ja-JP"/>
        </w:rPr>
        <w:t>edia Presentation Descr</w:t>
      </w:r>
      <w:r w:rsidR="008E17B4">
        <w:rPr>
          <w:lang w:eastAsia="ja-JP"/>
        </w:rPr>
        <w:t>i</w:t>
      </w:r>
      <w:r>
        <w:rPr>
          <w:lang w:eastAsia="ja-JP"/>
        </w:rPr>
        <w:t>ption</w:t>
      </w:r>
      <w:r w:rsidR="009A42ED">
        <w:rPr>
          <w:lang w:eastAsia="ja-JP"/>
        </w:rPr>
        <w:t xml:space="preserve"> </w:t>
      </w:r>
      <w:r w:rsidR="002B1BC6">
        <w:rPr>
          <w:lang w:eastAsia="ja-JP"/>
        </w:rPr>
        <w:t>(S-MPD)</w:t>
      </w:r>
      <w:r w:rsidR="008E17B4">
        <w:rPr>
          <w:lang w:eastAsia="ja-JP"/>
        </w:rPr>
        <w:t xml:space="preserve"> using Media presentation description defined in ISO/IEC 23009-</w:t>
      </w:r>
      <w:r w:rsidR="007264CC">
        <w:rPr>
          <w:lang w:eastAsia="ja-JP"/>
        </w:rPr>
        <w:t>-1</w:t>
      </w:r>
      <w:r w:rsidR="002B1BC6">
        <w:rPr>
          <w:lang w:eastAsia="ja-JP"/>
        </w:rPr>
        <w:t xml:space="preserve">. </w:t>
      </w:r>
      <w:r w:rsidR="008E17B4">
        <w:rPr>
          <w:lang w:eastAsia="ja-JP"/>
        </w:rPr>
        <w:t>Further restriction to the</w:t>
      </w:r>
      <w:r w:rsidR="002B1BC6">
        <w:rPr>
          <w:lang w:eastAsia="ja-JP"/>
        </w:rPr>
        <w:t xml:space="preserve"> track storage format </w:t>
      </w:r>
      <w:r w:rsidR="008E17B4">
        <w:rPr>
          <w:lang w:eastAsia="ja-JP"/>
        </w:rPr>
        <w:t>will be</w:t>
      </w:r>
      <w:r w:rsidR="008E17B4">
        <w:rPr>
          <w:lang w:eastAsia="ja-JP"/>
        </w:rPr>
        <w:t xml:space="preserve"> </w:t>
      </w:r>
      <w:r w:rsidR="002B1BC6">
        <w:rPr>
          <w:lang w:eastAsia="ja-JP"/>
        </w:rPr>
        <w:t xml:space="preserve">defined in clause 8.1. </w:t>
      </w:r>
      <w:r w:rsidR="008E17B4">
        <w:rPr>
          <w:lang w:eastAsia="ja-JP"/>
        </w:rPr>
        <w:t>Further constraints to the S</w:t>
      </w:r>
      <w:r w:rsidR="002B1BC6">
        <w:rPr>
          <w:lang w:eastAsia="ja-JP"/>
        </w:rPr>
        <w:t>torage M</w:t>
      </w:r>
      <w:r>
        <w:rPr>
          <w:lang w:eastAsia="ja-JP"/>
        </w:rPr>
        <w:t>edia Presentation Description</w:t>
      </w:r>
      <w:r w:rsidR="008E17B4">
        <w:rPr>
          <w:lang w:eastAsia="ja-JP"/>
        </w:rPr>
        <w:t xml:space="preserve"> </w:t>
      </w:r>
      <w:r w:rsidR="002B1BC6">
        <w:rPr>
          <w:lang w:eastAsia="ja-JP"/>
        </w:rPr>
        <w:t>(S-MPD</w:t>
      </w:r>
      <w:r w:rsidR="009A42ED">
        <w:rPr>
          <w:lang w:eastAsia="ja-JP"/>
        </w:rPr>
        <w:t>)</w:t>
      </w:r>
      <w:r w:rsidR="002B1BC6">
        <w:rPr>
          <w:lang w:eastAsia="ja-JP"/>
        </w:rPr>
        <w:t xml:space="preserve"> constraints are defined in clause 8.2</w:t>
      </w:r>
      <w:r w:rsidR="007E2F36">
        <w:rPr>
          <w:lang w:eastAsia="ja-JP"/>
        </w:rPr>
        <w:t>.</w:t>
      </w:r>
      <w:r w:rsidR="002B1BC6">
        <w:rPr>
          <w:lang w:eastAsia="ja-JP"/>
        </w:rPr>
        <w:t xml:space="preserve"> </w:t>
      </w:r>
    </w:p>
    <w:p w14:paraId="7696CB30" w14:textId="566166B6" w:rsidR="002B1BC6" w:rsidRPr="002B1BC6" w:rsidRDefault="002B1BC6" w:rsidP="00AD05E8">
      <w:pPr>
        <w:pStyle w:val="Heading2"/>
        <w:ind w:left="567"/>
      </w:pPr>
      <w:bookmarkStart w:id="50" w:name="_80ggmp4obs2e" w:colFirst="0" w:colLast="0"/>
      <w:bookmarkStart w:id="51" w:name="_Toc103345952"/>
      <w:bookmarkEnd w:id="50"/>
      <w:r w:rsidRPr="002B1BC6">
        <w:t xml:space="preserve">Track </w:t>
      </w:r>
      <w:r w:rsidR="009A42ED">
        <w:t>f</w:t>
      </w:r>
      <w:r w:rsidRPr="002B1BC6">
        <w:t xml:space="preserve">ormat for </w:t>
      </w:r>
      <w:r w:rsidR="009A42ED">
        <w:t>s</w:t>
      </w:r>
      <w:r w:rsidRPr="002B1BC6">
        <w:t xml:space="preserve">torage of </w:t>
      </w:r>
      <w:r w:rsidR="009A42ED">
        <w:t>l</w:t>
      </w:r>
      <w:r w:rsidRPr="002B1BC6">
        <w:t xml:space="preserve">ive </w:t>
      </w:r>
      <w:r w:rsidR="009A42ED">
        <w:t>a</w:t>
      </w:r>
      <w:r w:rsidRPr="002B1BC6">
        <w:t>rchives</w:t>
      </w:r>
      <w:bookmarkEnd w:id="51"/>
    </w:p>
    <w:p w14:paraId="66369109" w14:textId="73C699BB" w:rsidR="003C0060" w:rsidRPr="003C0060" w:rsidRDefault="003C0060" w:rsidP="00AD05E8">
      <w:pPr>
        <w:pStyle w:val="BodyText"/>
        <w:ind w:left="567"/>
        <w:rPr>
          <w:lang w:eastAsia="ja-JP"/>
        </w:rPr>
      </w:pPr>
      <w:r>
        <w:rPr>
          <w:lang w:eastAsia="ja-JP"/>
        </w:rPr>
        <w:t>A storage track file is defined as follows.</w:t>
      </w:r>
    </w:p>
    <w:p w14:paraId="295C8FC4" w14:textId="03EB7E03" w:rsidR="002B1BC6" w:rsidRPr="002B1BC6" w:rsidRDefault="002B1BC6" w:rsidP="00AD05E8">
      <w:pPr>
        <w:pStyle w:val="BodyText"/>
        <w:ind w:left="567"/>
        <w:rPr>
          <w:lang w:eastAsia="ja-JP"/>
        </w:rPr>
      </w:pPr>
      <w:r>
        <w:rPr>
          <w:b/>
          <w:lang w:eastAsia="ja-JP"/>
        </w:rPr>
        <w:t>Storage</w:t>
      </w:r>
      <w:commentRangeStart w:id="52"/>
      <w:commentRangeStart w:id="53"/>
      <w:r w:rsidRPr="002B1BC6">
        <w:rPr>
          <w:b/>
          <w:lang w:eastAsia="ja-JP"/>
        </w:rPr>
        <w:t xml:space="preserve"> Track file: </w:t>
      </w:r>
      <w:r w:rsidRPr="002B1BC6">
        <w:rPr>
          <w:lang w:eastAsia="ja-JP"/>
        </w:rPr>
        <w:t>A</w:t>
      </w:r>
      <w:r w:rsidR="003C0060">
        <w:rPr>
          <w:lang w:eastAsia="ja-JP"/>
        </w:rPr>
        <w:t xml:space="preserve"> stored ISOBMFF track that follows the constraints of a</w:t>
      </w:r>
      <w:r w:rsidRPr="002B1BC6">
        <w:rPr>
          <w:b/>
          <w:lang w:eastAsia="ja-JP"/>
        </w:rPr>
        <w:t xml:space="preserve"> </w:t>
      </w:r>
      <w:r w:rsidRPr="002B1BC6">
        <w:rPr>
          <w:lang w:eastAsia="ja-JP"/>
        </w:rPr>
        <w:t xml:space="preserve">CMAF Track file, without the restriction that the track starts at presentation time zero. In addition, it may also contain interleaved </w:t>
      </w:r>
      <w:r w:rsidRPr="00AD05E8">
        <w:rPr>
          <w:rFonts w:ascii="Courier New" w:hAnsi="Courier New" w:cs="Courier New"/>
          <w:sz w:val="20"/>
          <w:szCs w:val="20"/>
          <w:lang w:eastAsia="ja-JP"/>
        </w:rPr>
        <w:t>SegmentIndexBox</w:t>
      </w:r>
      <w:r w:rsidRPr="002B1BC6">
        <w:rPr>
          <w:lang w:eastAsia="ja-JP"/>
        </w:rPr>
        <w:t xml:space="preserve">es after the first </w:t>
      </w:r>
      <w:r w:rsidRPr="00AD05E8">
        <w:rPr>
          <w:rFonts w:ascii="Courier New" w:hAnsi="Courier New" w:cs="Courier New"/>
          <w:sz w:val="20"/>
          <w:szCs w:val="20"/>
          <w:lang w:eastAsia="ja-JP"/>
        </w:rPr>
        <w:t>MovieFragmentBox</w:t>
      </w:r>
      <w:r w:rsidRPr="002B1BC6">
        <w:rPr>
          <w:lang w:eastAsia="ja-JP"/>
        </w:rPr>
        <w:t xml:space="preserve"> that may occur at the start of a segment to enable random access on portions of the track or segment.</w:t>
      </w:r>
      <w:commentRangeEnd w:id="52"/>
      <w:r w:rsidRPr="002B1BC6">
        <w:rPr>
          <w:lang w:eastAsia="ja-JP"/>
        </w:rPr>
        <w:commentReference w:id="52"/>
      </w:r>
      <w:commentRangeEnd w:id="53"/>
      <w:r w:rsidRPr="002B1BC6">
        <w:rPr>
          <w:lang w:eastAsia="ja-JP"/>
        </w:rPr>
        <w:commentReference w:id="53"/>
      </w:r>
    </w:p>
    <w:p w14:paraId="11FDD6DE" w14:textId="3AB7E4EE" w:rsidR="002B1BC6" w:rsidRPr="002B1BC6" w:rsidRDefault="002B1BC6" w:rsidP="00AD05E8">
      <w:pPr>
        <w:pStyle w:val="BodyText"/>
        <w:ind w:left="567"/>
        <w:rPr>
          <w:lang w:eastAsia="ja-JP"/>
        </w:rPr>
      </w:pPr>
      <w:r w:rsidRPr="002B1BC6">
        <w:rPr>
          <w:lang w:eastAsia="ja-JP"/>
        </w:rPr>
        <w:t xml:space="preserve">The CMAF Track format structure is used to store media content as defined in clause 7 of ISO/IEC 23000-19 [2]. A CMAF track includes a CMAF Header for setting metadata such as language, image width/height, media timescale, defining the codec usage in the sample entry and several other metadata relating to the track. Next it may include a SegmentIndexBox (sidx box) for byte-range based access in the track. </w:t>
      </w:r>
    </w:p>
    <w:p w14:paraId="0445D7C6" w14:textId="2F194FEC" w:rsidR="002B1BC6" w:rsidRPr="002B1BC6" w:rsidRDefault="003C0060" w:rsidP="00AD05E8">
      <w:pPr>
        <w:pStyle w:val="BodyText"/>
        <w:ind w:left="567"/>
        <w:rPr>
          <w:lang w:eastAsia="ja-JP"/>
        </w:rPr>
      </w:pPr>
      <w:bookmarkStart w:id="54" w:name="_t2lznk8arne7" w:colFirst="0" w:colLast="0"/>
      <w:bookmarkEnd w:id="54"/>
      <w:r>
        <w:rPr>
          <w:lang w:eastAsia="ja-JP"/>
        </w:rPr>
        <w:t>In addition, this clause defines several urn’s and identifiers to code properties in each track to allow recreating the manifest if needed. Both identifiers corresponding to DASH and CMAF constructs are introduced and linked.</w:t>
      </w:r>
      <w:r w:rsidR="00F73A66">
        <w:rPr>
          <w:lang w:eastAsia="ja-JP"/>
        </w:rPr>
        <w:t xml:space="preserve"> </w:t>
      </w:r>
      <w:r w:rsidR="002B1BC6" w:rsidRPr="002B1BC6">
        <w:rPr>
          <w:lang w:eastAsia="ja-JP"/>
        </w:rPr>
        <w:t>Table 1 links the DASH identifiers and the CMAF identifier constructs . Table 2 defines the schemeURI for each identifier when used according to this proposal when signalling in a `kind` box</w:t>
      </w:r>
      <w:r w:rsidR="00F73A66">
        <w:rPr>
          <w:lang w:eastAsia="ja-JP"/>
        </w:rPr>
        <w:t>. The</w:t>
      </w:r>
      <w:r w:rsidR="002B1BC6" w:rsidRPr="002B1BC6">
        <w:rPr>
          <w:lang w:eastAsia="ja-JP"/>
        </w:rPr>
        <w:t xml:space="preserve"> value</w:t>
      </w:r>
      <w:r w:rsidR="00F73A66">
        <w:rPr>
          <w:lang w:eastAsia="ja-JP"/>
        </w:rPr>
        <w:t xml:space="preserve"> attribute in kind</w:t>
      </w:r>
      <w:r w:rsidR="002B1BC6" w:rsidRPr="002B1BC6">
        <w:rPr>
          <w:lang w:eastAsia="ja-JP"/>
        </w:rPr>
        <w:t xml:space="preserve"> shall be set to the identifier and UUID/ID respectively. </w:t>
      </w:r>
    </w:p>
    <w:p w14:paraId="14B07609" w14:textId="791BD451" w:rsidR="002B1BC6" w:rsidRPr="002B1BC6" w:rsidRDefault="00C406F0" w:rsidP="00AD05E8">
      <w:pPr>
        <w:spacing w:before="270"/>
        <w:ind w:left="567"/>
        <w:jc w:val="center"/>
        <w:rPr>
          <w:lang w:eastAsia="ja-JP"/>
        </w:rPr>
      </w:pPr>
      <w:r>
        <w:rPr>
          <w:noProof/>
        </w:rPr>
        <w:object w:dxaOrig="8809" w:dyaOrig="5089" w14:anchorId="12F54A07">
          <v:shape id="_x0000_i1027" type="#_x0000_t75" style="width:381.75pt;height:219.75pt" o:ole="">
            <v:imagedata r:id="rId35" o:title=""/>
          </v:shape>
          <o:OLEObject Type="Embed" ProgID="Visio.Drawing.15" ShapeID="_x0000_i1027" DrawAspect="Content" ObjectID="_1723034168" r:id="rId36"/>
        </w:object>
      </w:r>
    </w:p>
    <w:p w14:paraId="18E6A2D3" w14:textId="7BEA67D6" w:rsidR="002B1BC6" w:rsidRPr="00AD05E8" w:rsidRDefault="002B1BC6">
      <w:pPr>
        <w:pStyle w:val="FigureTitle"/>
        <w:rPr>
          <w:b w:val="0"/>
        </w:rPr>
      </w:pPr>
      <w:r w:rsidRPr="00AD05E8">
        <w:t>Relationship between the manifest and its segments.</w:t>
      </w:r>
    </w:p>
    <w:p w14:paraId="08BED9CD" w14:textId="6F85F0A9" w:rsidR="00F41618" w:rsidRDefault="00F41618">
      <w:pPr>
        <w:tabs>
          <w:tab w:val="clear" w:pos="403"/>
        </w:tabs>
        <w:spacing w:after="0" w:line="240" w:lineRule="auto"/>
        <w:jc w:val="left"/>
        <w:rPr>
          <w:b/>
          <w:bCs/>
        </w:rPr>
      </w:pPr>
      <w:r>
        <w:br w:type="page"/>
      </w:r>
    </w:p>
    <w:p w14:paraId="006E6E2C" w14:textId="77777777" w:rsidR="00F41618" w:rsidRPr="00AD05E8" w:rsidRDefault="00F41618" w:rsidP="00AD05E8">
      <w:pPr>
        <w:pStyle w:val="FigureTitle"/>
        <w:numPr>
          <w:ilvl w:val="0"/>
          <w:numId w:val="0"/>
        </w:numPr>
        <w:ind w:left="1327"/>
        <w:jc w:val="both"/>
        <w:rPr>
          <w:b w:val="0"/>
        </w:rPr>
      </w:pPr>
    </w:p>
    <w:p w14:paraId="3E90E4F7" w14:textId="6A9E7C1E" w:rsidR="002B1BC6" w:rsidRPr="002B1BC6" w:rsidRDefault="00C406F0" w:rsidP="00AD05E8">
      <w:pPr>
        <w:spacing w:before="270"/>
        <w:ind w:left="567"/>
        <w:jc w:val="center"/>
        <w:rPr>
          <w:lang w:eastAsia="ja-JP"/>
        </w:rPr>
      </w:pPr>
      <w:r>
        <w:rPr>
          <w:noProof/>
        </w:rPr>
        <w:object w:dxaOrig="14484" w:dyaOrig="2869" w14:anchorId="3F5B3779">
          <v:shape id="_x0000_i1028" type="#_x0000_t75" style="width:423pt;height:83.25pt" o:ole="">
            <v:imagedata r:id="rId37" o:title=""/>
          </v:shape>
          <o:OLEObject Type="Embed" ProgID="Visio.Drawing.15" ShapeID="_x0000_i1028" DrawAspect="Content" ObjectID="_1723034169" r:id="rId38"/>
        </w:object>
      </w:r>
    </w:p>
    <w:p w14:paraId="13A707EF" w14:textId="440AC416" w:rsidR="002B1BC6" w:rsidRPr="00AD05E8" w:rsidRDefault="002B1BC6" w:rsidP="00AD05E8">
      <w:pPr>
        <w:pStyle w:val="FigureTitle"/>
        <w:rPr>
          <w:b w:val="0"/>
        </w:rPr>
      </w:pPr>
      <w:r w:rsidRPr="00AD05E8">
        <w:t>Orphaned content stream or asset with information to do reverse lookup.</w:t>
      </w:r>
    </w:p>
    <w:p w14:paraId="0AA79A37" w14:textId="77B165F6" w:rsidR="002B1BC6" w:rsidRPr="002B1BC6" w:rsidRDefault="002B1BC6" w:rsidP="00AD05E8">
      <w:pPr>
        <w:pStyle w:val="Tabletitle"/>
        <w:rPr>
          <w:lang w:eastAsia="ja-JP"/>
        </w:rPr>
      </w:pPr>
      <w:r w:rsidRPr="002B1BC6">
        <w:rPr>
          <w:lang w:eastAsia="ja-JP"/>
        </w:rPr>
        <w:t>Example CMAF identifiers and mapping to DASH identifiers.</w:t>
      </w:r>
    </w:p>
    <w:tbl>
      <w:tblPr>
        <w:tblW w:w="8068" w:type="dxa"/>
        <w:jc w:val="center"/>
        <w:tblLayout w:type="fixed"/>
        <w:tblLook w:val="0400" w:firstRow="0" w:lastRow="0" w:firstColumn="0" w:lastColumn="0" w:noHBand="0" w:noVBand="1"/>
      </w:tblPr>
      <w:tblGrid>
        <w:gridCol w:w="3600"/>
        <w:gridCol w:w="4468"/>
      </w:tblGrid>
      <w:tr w:rsidR="002B1BC6" w:rsidRPr="002B1BC6" w14:paraId="1AF93035" w14:textId="77777777" w:rsidTr="00AD05E8">
        <w:trPr>
          <w:trHeight w:val="342"/>
          <w:jc w:val="center"/>
        </w:trPr>
        <w:tc>
          <w:tcPr>
            <w:tcW w:w="3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BF6A9D" w14:textId="77777777" w:rsidR="002B1BC6" w:rsidRPr="002B1BC6" w:rsidRDefault="002B1BC6" w:rsidP="003C0060">
            <w:pPr>
              <w:spacing w:before="270"/>
              <w:ind w:left="567"/>
              <w:rPr>
                <w:b/>
                <w:lang w:eastAsia="ja-JP"/>
              </w:rPr>
            </w:pPr>
            <w:r w:rsidRPr="002B1BC6">
              <w:rPr>
                <w:b/>
                <w:lang w:eastAsia="ja-JP"/>
              </w:rPr>
              <w:t>DASH construct</w:t>
            </w:r>
          </w:p>
        </w:tc>
        <w:tc>
          <w:tcPr>
            <w:tcW w:w="44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69B2B2" w14:textId="77777777" w:rsidR="002B1BC6" w:rsidRPr="002B1BC6" w:rsidRDefault="002B1BC6" w:rsidP="003C0060">
            <w:pPr>
              <w:spacing w:before="270"/>
              <w:ind w:left="567"/>
              <w:rPr>
                <w:b/>
                <w:lang w:eastAsia="ja-JP"/>
              </w:rPr>
            </w:pPr>
            <w:r w:rsidRPr="002B1BC6">
              <w:rPr>
                <w:b/>
                <w:lang w:eastAsia="ja-JP"/>
              </w:rPr>
              <w:t>CMAF construct</w:t>
            </w:r>
          </w:p>
        </w:tc>
      </w:tr>
      <w:tr w:rsidR="002B1BC6" w:rsidRPr="002B1BC6" w14:paraId="0411B550" w14:textId="77777777" w:rsidTr="00AD05E8">
        <w:trPr>
          <w:trHeight w:val="609"/>
          <w:jc w:val="center"/>
        </w:trPr>
        <w:tc>
          <w:tcPr>
            <w:tcW w:w="3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BB170D" w14:textId="77777777" w:rsidR="002B1BC6" w:rsidRPr="002B1BC6" w:rsidRDefault="002B1BC6" w:rsidP="003C0060">
            <w:pPr>
              <w:spacing w:before="270"/>
              <w:ind w:left="567"/>
              <w:rPr>
                <w:lang w:eastAsia="ja-JP"/>
              </w:rPr>
            </w:pPr>
            <w:r w:rsidRPr="002B1BC6">
              <w:rPr>
                <w:lang w:eastAsia="ja-JP"/>
              </w:rPr>
              <w:t>MPD ID</w:t>
            </w:r>
          </w:p>
        </w:tc>
        <w:tc>
          <w:tcPr>
            <w:tcW w:w="44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703798" w14:textId="77777777" w:rsidR="002B1BC6" w:rsidRPr="002B1BC6" w:rsidRDefault="002B1BC6" w:rsidP="003C0060">
            <w:pPr>
              <w:spacing w:before="270"/>
              <w:ind w:left="567"/>
              <w:rPr>
                <w:lang w:eastAsia="ja-JP"/>
              </w:rPr>
            </w:pPr>
            <w:r w:rsidRPr="002B1BC6">
              <w:rPr>
                <w:lang w:eastAsia="ja-JP"/>
              </w:rPr>
              <w:t>CMAF Presentation ID</w:t>
            </w:r>
          </w:p>
        </w:tc>
      </w:tr>
      <w:tr w:rsidR="002B1BC6" w:rsidRPr="002B1BC6" w14:paraId="58439439" w14:textId="77777777" w:rsidTr="00AD05E8">
        <w:trPr>
          <w:trHeight w:val="452"/>
          <w:jc w:val="center"/>
        </w:trPr>
        <w:tc>
          <w:tcPr>
            <w:tcW w:w="3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65718A" w14:textId="77777777" w:rsidR="002B1BC6" w:rsidRPr="002B1BC6" w:rsidRDefault="002B1BC6" w:rsidP="003C0060">
            <w:pPr>
              <w:spacing w:before="270"/>
              <w:ind w:left="567"/>
              <w:rPr>
                <w:lang w:eastAsia="ja-JP"/>
              </w:rPr>
            </w:pPr>
            <w:r w:rsidRPr="002B1BC6">
              <w:rPr>
                <w:lang w:eastAsia="ja-JP"/>
              </w:rPr>
              <w:t>Period ID</w:t>
            </w:r>
          </w:p>
        </w:tc>
        <w:tc>
          <w:tcPr>
            <w:tcW w:w="44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C18CCD" w14:textId="009BEC71" w:rsidR="002B1BC6" w:rsidRPr="002B1BC6" w:rsidRDefault="002B1BC6" w:rsidP="003C0060">
            <w:pPr>
              <w:spacing w:before="270"/>
              <w:ind w:left="567"/>
              <w:rPr>
                <w:lang w:eastAsia="ja-JP"/>
              </w:rPr>
            </w:pPr>
            <w:r w:rsidRPr="002B1BC6">
              <w:rPr>
                <w:lang w:eastAsia="ja-JP"/>
              </w:rPr>
              <w:t>CMAF Presentation</w:t>
            </w:r>
            <w:r w:rsidR="00C406F0">
              <w:rPr>
                <w:lang w:eastAsia="ja-JP"/>
              </w:rPr>
              <w:t xml:space="preserve"> </w:t>
            </w:r>
            <w:r w:rsidRPr="002B1BC6">
              <w:rPr>
                <w:lang w:eastAsia="ja-JP"/>
              </w:rPr>
              <w:t>ID</w:t>
            </w:r>
          </w:p>
        </w:tc>
      </w:tr>
      <w:tr w:rsidR="002B1BC6" w:rsidRPr="002B1BC6" w14:paraId="5CB9D3A7" w14:textId="77777777" w:rsidTr="00AD05E8">
        <w:trPr>
          <w:trHeight w:val="22"/>
          <w:jc w:val="center"/>
        </w:trPr>
        <w:tc>
          <w:tcPr>
            <w:tcW w:w="3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9A435F" w14:textId="13A96E78" w:rsidR="002B1BC6" w:rsidRPr="002B1BC6" w:rsidRDefault="002B1BC6" w:rsidP="003C0060">
            <w:pPr>
              <w:spacing w:before="270"/>
              <w:ind w:left="567"/>
              <w:rPr>
                <w:lang w:eastAsia="ja-JP"/>
              </w:rPr>
            </w:pPr>
            <w:proofErr w:type="spellStart"/>
            <w:proofErr w:type="gramStart"/>
            <w:r w:rsidRPr="002B1BC6">
              <w:rPr>
                <w:lang w:eastAsia="ja-JP"/>
              </w:rPr>
              <w:t>AdaptationSet</w:t>
            </w:r>
            <w:proofErr w:type="spellEnd"/>
            <w:r w:rsidRPr="002B1BC6">
              <w:rPr>
                <w:lang w:eastAsia="ja-JP"/>
              </w:rPr>
              <w:t>  Group</w:t>
            </w:r>
            <w:proofErr w:type="gramEnd"/>
            <w:r w:rsidRPr="002B1BC6">
              <w:rPr>
                <w:lang w:eastAsia="ja-JP"/>
              </w:rPr>
              <w:t xml:space="preserve"> ID</w:t>
            </w:r>
          </w:p>
        </w:tc>
        <w:tc>
          <w:tcPr>
            <w:tcW w:w="44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17663C" w14:textId="77777777" w:rsidR="002B1BC6" w:rsidRPr="002B1BC6" w:rsidRDefault="002B1BC6" w:rsidP="003C0060">
            <w:pPr>
              <w:spacing w:before="270"/>
              <w:ind w:left="567"/>
              <w:rPr>
                <w:lang w:eastAsia="ja-JP"/>
              </w:rPr>
            </w:pPr>
            <w:r w:rsidRPr="002B1BC6">
              <w:rPr>
                <w:lang w:eastAsia="ja-JP"/>
              </w:rPr>
              <w:t>Aligned Switching Set ID</w:t>
            </w:r>
          </w:p>
        </w:tc>
      </w:tr>
      <w:tr w:rsidR="002B1BC6" w:rsidRPr="002B1BC6" w14:paraId="3303DF1F" w14:textId="77777777" w:rsidTr="00AD05E8">
        <w:trPr>
          <w:jc w:val="center"/>
        </w:trPr>
        <w:tc>
          <w:tcPr>
            <w:tcW w:w="3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F98EEC" w14:textId="77777777" w:rsidR="002B1BC6" w:rsidRPr="002B1BC6" w:rsidRDefault="002B1BC6" w:rsidP="003C0060">
            <w:pPr>
              <w:spacing w:before="270"/>
              <w:ind w:left="567"/>
              <w:rPr>
                <w:lang w:eastAsia="ja-JP"/>
              </w:rPr>
            </w:pPr>
            <w:r w:rsidRPr="002B1BC6">
              <w:rPr>
                <w:lang w:eastAsia="ja-JP"/>
              </w:rPr>
              <w:t>AdaptationSet ID</w:t>
            </w:r>
          </w:p>
        </w:tc>
        <w:tc>
          <w:tcPr>
            <w:tcW w:w="44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ECEB19" w14:textId="77777777" w:rsidR="002B1BC6" w:rsidRPr="002B1BC6" w:rsidRDefault="002B1BC6" w:rsidP="003C0060">
            <w:pPr>
              <w:spacing w:before="270"/>
              <w:ind w:left="567"/>
              <w:rPr>
                <w:lang w:eastAsia="ja-JP"/>
              </w:rPr>
            </w:pPr>
            <w:r w:rsidRPr="002B1BC6">
              <w:rPr>
                <w:lang w:eastAsia="ja-JP"/>
              </w:rPr>
              <w:t>SwitchingSet ID</w:t>
            </w:r>
          </w:p>
        </w:tc>
      </w:tr>
      <w:tr w:rsidR="002B1BC6" w:rsidRPr="002B1BC6" w14:paraId="12C9C019" w14:textId="77777777" w:rsidTr="00AD05E8">
        <w:trPr>
          <w:trHeight w:val="557"/>
          <w:jc w:val="center"/>
        </w:trPr>
        <w:tc>
          <w:tcPr>
            <w:tcW w:w="3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937537" w14:textId="77777777" w:rsidR="002B1BC6" w:rsidRPr="002B1BC6" w:rsidRDefault="002B1BC6" w:rsidP="003C0060">
            <w:pPr>
              <w:spacing w:before="270"/>
              <w:ind w:left="567"/>
              <w:rPr>
                <w:lang w:eastAsia="ja-JP"/>
              </w:rPr>
            </w:pPr>
            <w:r w:rsidRPr="002B1BC6">
              <w:rPr>
                <w:lang w:eastAsia="ja-JP"/>
              </w:rPr>
              <w:t>Representation ID</w:t>
            </w:r>
          </w:p>
        </w:tc>
        <w:tc>
          <w:tcPr>
            <w:tcW w:w="44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04875C" w14:textId="77777777" w:rsidR="002B1BC6" w:rsidRPr="002B1BC6" w:rsidRDefault="002B1BC6" w:rsidP="003C0060">
            <w:pPr>
              <w:spacing w:before="270"/>
              <w:ind w:left="567"/>
              <w:rPr>
                <w:lang w:eastAsia="ja-JP"/>
              </w:rPr>
            </w:pPr>
            <w:r w:rsidRPr="002B1BC6">
              <w:rPr>
                <w:lang w:eastAsia="ja-JP"/>
              </w:rPr>
              <w:t>CMAF track id (not to confuse with track_id)</w:t>
            </w:r>
          </w:p>
        </w:tc>
      </w:tr>
    </w:tbl>
    <w:p w14:paraId="23049482" w14:textId="77777777" w:rsidR="00C406F0" w:rsidRDefault="00C406F0" w:rsidP="00AD05E8">
      <w:pPr>
        <w:pStyle w:val="Tabletitle"/>
        <w:numPr>
          <w:ilvl w:val="0"/>
          <w:numId w:val="0"/>
        </w:numPr>
        <w:ind w:left="720"/>
        <w:jc w:val="both"/>
        <w:rPr>
          <w:lang w:eastAsia="ja-JP"/>
        </w:rPr>
      </w:pPr>
    </w:p>
    <w:p w14:paraId="54494875" w14:textId="2F9F331B" w:rsidR="002B1BC6" w:rsidRDefault="002B1BC6" w:rsidP="00AD05E8">
      <w:pPr>
        <w:pStyle w:val="Tabletitle"/>
        <w:rPr>
          <w:lang w:eastAsia="ja-JP"/>
        </w:rPr>
      </w:pPr>
      <w:r w:rsidRPr="002B1BC6">
        <w:rPr>
          <w:lang w:eastAsia="ja-JP"/>
        </w:rPr>
        <w:t xml:space="preserve"> </w:t>
      </w:r>
      <w:r w:rsidR="0010104B">
        <w:rPr>
          <w:lang w:eastAsia="ja-JP"/>
        </w:rPr>
        <w:t>L</w:t>
      </w:r>
      <w:r w:rsidR="00A30786">
        <w:rPr>
          <w:lang w:eastAsia="ja-JP"/>
        </w:rPr>
        <w:t>ink between constructs in DASH and HLS</w:t>
      </w:r>
    </w:p>
    <w:tbl>
      <w:tblPr>
        <w:tblW w:w="9346" w:type="dxa"/>
        <w:tblLayout w:type="fixed"/>
        <w:tblLook w:val="0400" w:firstRow="0" w:lastRow="0" w:firstColumn="0" w:lastColumn="0" w:noHBand="0" w:noVBand="1"/>
      </w:tblPr>
      <w:tblGrid>
        <w:gridCol w:w="3030"/>
        <w:gridCol w:w="6316"/>
      </w:tblGrid>
      <w:tr w:rsidR="002B1BC6" w:rsidRPr="002B1BC6" w14:paraId="3935218D" w14:textId="77777777" w:rsidTr="00AD05E8">
        <w:trPr>
          <w:trHeight w:val="512"/>
        </w:trPr>
        <w:tc>
          <w:tcPr>
            <w:tcW w:w="30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80C237" w14:textId="77777777" w:rsidR="002B1BC6" w:rsidRPr="002B1BC6" w:rsidRDefault="002B1BC6" w:rsidP="003C0060">
            <w:pPr>
              <w:spacing w:before="270"/>
              <w:ind w:left="567"/>
              <w:rPr>
                <w:lang w:eastAsia="ja-JP"/>
              </w:rPr>
            </w:pPr>
            <w:r w:rsidRPr="002B1BC6">
              <w:rPr>
                <w:lang w:eastAsia="ja-JP"/>
              </w:rPr>
              <w:t>Content ID (optional)</w:t>
            </w:r>
          </w:p>
        </w:tc>
        <w:tc>
          <w:tcPr>
            <w:tcW w:w="63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A7B0C4" w14:textId="77777777" w:rsidR="002B1BC6" w:rsidRPr="002B1BC6" w:rsidRDefault="002B1BC6" w:rsidP="003C0060">
            <w:pPr>
              <w:spacing w:before="270"/>
              <w:ind w:left="567"/>
              <w:rPr>
                <w:lang w:eastAsia="ja-JP"/>
              </w:rPr>
            </w:pPr>
            <w:r w:rsidRPr="002B1BC6">
              <w:rPr>
                <w:lang w:eastAsia="ja-JP"/>
              </w:rPr>
              <w:t>urn:mpeg:asset-storage-format:cmaf-content-id</w:t>
            </w:r>
          </w:p>
        </w:tc>
      </w:tr>
      <w:tr w:rsidR="002B1BC6" w:rsidRPr="002B1BC6" w14:paraId="0A894C8B" w14:textId="77777777" w:rsidTr="00AD05E8">
        <w:trPr>
          <w:trHeight w:val="495"/>
        </w:trPr>
        <w:tc>
          <w:tcPr>
            <w:tcW w:w="30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54E99A" w14:textId="77777777" w:rsidR="002B1BC6" w:rsidRPr="002B1BC6" w:rsidRDefault="002B1BC6" w:rsidP="003C0060">
            <w:pPr>
              <w:spacing w:before="270"/>
              <w:ind w:left="567"/>
              <w:rPr>
                <w:lang w:eastAsia="ja-JP"/>
              </w:rPr>
            </w:pPr>
            <w:r w:rsidRPr="002B1BC6">
              <w:rPr>
                <w:lang w:eastAsia="ja-JP"/>
              </w:rPr>
              <w:t>CMAF Presentation ID (MPD)</w:t>
            </w:r>
          </w:p>
        </w:tc>
        <w:tc>
          <w:tcPr>
            <w:tcW w:w="63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928872" w14:textId="77777777" w:rsidR="002B1BC6" w:rsidRPr="002B1BC6" w:rsidRDefault="002B1BC6" w:rsidP="003C0060">
            <w:pPr>
              <w:spacing w:before="270"/>
              <w:ind w:left="567"/>
              <w:rPr>
                <w:lang w:eastAsia="ja-JP"/>
              </w:rPr>
            </w:pPr>
            <w:r w:rsidRPr="002B1BC6">
              <w:rPr>
                <w:lang w:eastAsia="ja-JP"/>
              </w:rPr>
              <w:t>urn:mpeg:asset-storage-format:cmaf-mpd-id</w:t>
            </w:r>
          </w:p>
        </w:tc>
      </w:tr>
      <w:tr w:rsidR="002B1BC6" w:rsidRPr="002B1BC6" w14:paraId="75F8EADF" w14:textId="77777777" w:rsidTr="00AD05E8">
        <w:trPr>
          <w:trHeight w:val="511"/>
        </w:trPr>
        <w:tc>
          <w:tcPr>
            <w:tcW w:w="30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4A1CC7" w14:textId="77777777" w:rsidR="002B1BC6" w:rsidRPr="002B1BC6" w:rsidRDefault="002B1BC6" w:rsidP="003C0060">
            <w:pPr>
              <w:spacing w:before="270"/>
              <w:ind w:left="567"/>
              <w:rPr>
                <w:lang w:eastAsia="ja-JP"/>
              </w:rPr>
            </w:pPr>
            <w:r w:rsidRPr="002B1BC6">
              <w:rPr>
                <w:lang w:eastAsia="ja-JP"/>
              </w:rPr>
              <w:t>CMAF PresentationID (Period)</w:t>
            </w:r>
          </w:p>
        </w:tc>
        <w:tc>
          <w:tcPr>
            <w:tcW w:w="63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3EE58B" w14:textId="77777777" w:rsidR="002B1BC6" w:rsidRPr="002B1BC6" w:rsidRDefault="002B1BC6" w:rsidP="003C0060">
            <w:pPr>
              <w:spacing w:before="270"/>
              <w:ind w:left="567"/>
              <w:rPr>
                <w:lang w:eastAsia="ja-JP"/>
              </w:rPr>
            </w:pPr>
            <w:r w:rsidRPr="002B1BC6">
              <w:rPr>
                <w:lang w:eastAsia="ja-JP"/>
              </w:rPr>
              <w:t>urn:mpeg:asset-storage-format:cmaf-period-id</w:t>
            </w:r>
          </w:p>
        </w:tc>
      </w:tr>
      <w:tr w:rsidR="002B1BC6" w:rsidRPr="002B1BC6" w14:paraId="2A4F0782" w14:textId="77777777" w:rsidTr="00AD05E8">
        <w:tc>
          <w:tcPr>
            <w:tcW w:w="30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5763FF" w14:textId="77777777" w:rsidR="002B1BC6" w:rsidRPr="002B1BC6" w:rsidRDefault="002B1BC6" w:rsidP="003C0060">
            <w:pPr>
              <w:spacing w:before="270"/>
              <w:ind w:left="567"/>
              <w:rPr>
                <w:lang w:eastAsia="ja-JP"/>
              </w:rPr>
            </w:pPr>
            <w:r w:rsidRPr="002B1BC6">
              <w:rPr>
                <w:lang w:eastAsia="ja-JP"/>
              </w:rPr>
              <w:t>Aligned Switching Set ID</w:t>
            </w:r>
          </w:p>
        </w:tc>
        <w:tc>
          <w:tcPr>
            <w:tcW w:w="63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A4188F" w14:textId="77777777" w:rsidR="002B1BC6" w:rsidRPr="002B1BC6" w:rsidRDefault="002B1BC6" w:rsidP="003C0060">
            <w:pPr>
              <w:spacing w:before="270"/>
              <w:ind w:left="567"/>
              <w:rPr>
                <w:lang w:eastAsia="ja-JP"/>
              </w:rPr>
            </w:pPr>
            <w:r w:rsidRPr="002B1BC6">
              <w:rPr>
                <w:lang w:eastAsia="ja-JP"/>
              </w:rPr>
              <w:t>urn:mpeg:asset-storage-format:cmaf-aligned-switching-id</w:t>
            </w:r>
          </w:p>
        </w:tc>
      </w:tr>
      <w:tr w:rsidR="002B1BC6" w:rsidRPr="002B1BC6" w14:paraId="00C04F6F" w14:textId="77777777" w:rsidTr="00AD05E8">
        <w:tc>
          <w:tcPr>
            <w:tcW w:w="30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DFCCBC" w14:textId="77777777" w:rsidR="002B1BC6" w:rsidRPr="002B1BC6" w:rsidRDefault="002B1BC6" w:rsidP="00A30786">
            <w:pPr>
              <w:spacing w:before="270"/>
              <w:ind w:left="567"/>
              <w:rPr>
                <w:lang w:eastAsia="ja-JP"/>
              </w:rPr>
            </w:pPr>
            <w:r w:rsidRPr="002B1BC6">
              <w:rPr>
                <w:lang w:eastAsia="ja-JP"/>
              </w:rPr>
              <w:t>SwitchingSet ID</w:t>
            </w:r>
          </w:p>
        </w:tc>
        <w:tc>
          <w:tcPr>
            <w:tcW w:w="63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BE1F38" w14:textId="77777777" w:rsidR="002B1BC6" w:rsidRPr="002B1BC6" w:rsidRDefault="002B1BC6" w:rsidP="00A30786">
            <w:pPr>
              <w:spacing w:before="270"/>
              <w:ind w:left="567"/>
              <w:rPr>
                <w:lang w:eastAsia="ja-JP"/>
              </w:rPr>
            </w:pPr>
            <w:r w:rsidRPr="002B1BC6">
              <w:rPr>
                <w:lang w:eastAsia="ja-JP"/>
              </w:rPr>
              <w:t>urn:mpeg:asset-storage-format:cmaf-switching-id</w:t>
            </w:r>
          </w:p>
        </w:tc>
      </w:tr>
      <w:tr w:rsidR="002B1BC6" w:rsidRPr="002B1BC6" w14:paraId="5EA97E7E" w14:textId="77777777" w:rsidTr="00AD05E8">
        <w:tc>
          <w:tcPr>
            <w:tcW w:w="30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B40F9E" w14:textId="77777777" w:rsidR="002B1BC6" w:rsidRPr="002B1BC6" w:rsidRDefault="002B1BC6" w:rsidP="00A30786">
            <w:pPr>
              <w:spacing w:before="270"/>
              <w:ind w:left="567"/>
              <w:rPr>
                <w:lang w:eastAsia="ja-JP"/>
              </w:rPr>
            </w:pPr>
            <w:r w:rsidRPr="002B1BC6">
              <w:rPr>
                <w:lang w:eastAsia="ja-JP"/>
              </w:rPr>
              <w:lastRenderedPageBreak/>
              <w:t>CMAF track id (not to confuse with track_id)</w:t>
            </w:r>
          </w:p>
        </w:tc>
        <w:tc>
          <w:tcPr>
            <w:tcW w:w="63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C80660" w14:textId="77777777" w:rsidR="002B1BC6" w:rsidRPr="002B1BC6" w:rsidRDefault="002B1BC6" w:rsidP="00A30786">
            <w:pPr>
              <w:spacing w:before="270"/>
              <w:ind w:left="567"/>
              <w:rPr>
                <w:lang w:eastAsia="ja-JP"/>
              </w:rPr>
            </w:pPr>
            <w:r w:rsidRPr="002B1BC6">
              <w:rPr>
                <w:lang w:eastAsia="ja-JP"/>
              </w:rPr>
              <w:t>urn:mpeg:asset-storage-format:cmaf-track-id</w:t>
            </w:r>
          </w:p>
        </w:tc>
      </w:tr>
    </w:tbl>
    <w:p w14:paraId="342F1C0F" w14:textId="77777777" w:rsidR="007E2F36" w:rsidRDefault="007E2F36" w:rsidP="00AD05E8">
      <w:pPr>
        <w:pStyle w:val="BodyText"/>
        <w:ind w:left="567"/>
        <w:rPr>
          <w:lang w:eastAsia="ja-JP"/>
        </w:rPr>
      </w:pPr>
    </w:p>
    <w:p w14:paraId="3855D11D" w14:textId="5996D980" w:rsidR="00F73A66" w:rsidRDefault="007E2F36" w:rsidP="00AD05E8">
      <w:pPr>
        <w:pStyle w:val="BodyText"/>
        <w:ind w:left="567"/>
        <w:rPr>
          <w:lang w:eastAsia="ja-JP"/>
        </w:rPr>
      </w:pPr>
      <w:r>
        <w:rPr>
          <w:lang w:eastAsia="ja-JP"/>
        </w:rPr>
        <w:t>T</w:t>
      </w:r>
      <w:commentRangeStart w:id="55"/>
      <w:commentRangeStart w:id="56"/>
      <w:commentRangeStart w:id="57"/>
      <w:del w:id="58" w:author="rufael mekuria" w:date="2022-08-26T15:45:00Z">
        <w:r w:rsidDel="00832192">
          <w:rPr>
            <w:lang w:eastAsia="ja-JP"/>
          </w:rPr>
          <w:delText>t</w:delText>
        </w:r>
      </w:del>
      <w:r>
        <w:rPr>
          <w:lang w:eastAsia="ja-JP"/>
        </w:rPr>
        <w:t xml:space="preserve">rack identifiers may be optionally present in tracks. If present, they shall be signalled using a </w:t>
      </w:r>
      <w:proofErr w:type="spellStart"/>
      <w:r w:rsidR="002B1BC6" w:rsidRPr="002B1BC6">
        <w:rPr>
          <w:lang w:eastAsia="ja-JP"/>
        </w:rPr>
        <w:t>schemeURI</w:t>
      </w:r>
      <w:proofErr w:type="spellEnd"/>
      <w:r w:rsidR="002B1BC6" w:rsidRPr="002B1BC6">
        <w:rPr>
          <w:lang w:eastAsia="ja-JP"/>
        </w:rPr>
        <w:t xml:space="preserve"> in the kind box in udta as and the value as a UTF-8 character encoded and null terminated UUID or id value as string.</w:t>
      </w:r>
      <w:r>
        <w:rPr>
          <w:lang w:eastAsia="ja-JP"/>
        </w:rPr>
        <w:t xml:space="preserve"> The defined </w:t>
      </w:r>
      <w:proofErr w:type="spellStart"/>
      <w:r>
        <w:rPr>
          <w:lang w:eastAsia="ja-JP"/>
        </w:rPr>
        <w:t>schemeURI</w:t>
      </w:r>
      <w:proofErr w:type="spellEnd"/>
      <w:r>
        <w:rPr>
          <w:lang w:eastAsia="ja-JP"/>
        </w:rPr>
        <w:t xml:space="preserve"> from Table 2 are supported.</w:t>
      </w:r>
      <w:r w:rsidR="002B1BC6" w:rsidRPr="002B1BC6">
        <w:rPr>
          <w:lang w:eastAsia="ja-JP"/>
        </w:rPr>
        <w:t xml:space="preserve"> </w:t>
      </w:r>
      <w:commentRangeEnd w:id="55"/>
      <w:r w:rsidR="002B1BC6" w:rsidRPr="002B1BC6">
        <w:rPr>
          <w:lang w:eastAsia="ja-JP"/>
        </w:rPr>
        <w:commentReference w:id="55"/>
      </w:r>
      <w:commentRangeEnd w:id="56"/>
      <w:r w:rsidR="002B1BC6" w:rsidRPr="002B1BC6">
        <w:rPr>
          <w:lang w:eastAsia="ja-JP"/>
        </w:rPr>
        <w:commentReference w:id="56"/>
      </w:r>
      <w:commentRangeEnd w:id="57"/>
      <w:r w:rsidR="002B1BC6" w:rsidRPr="002B1BC6">
        <w:rPr>
          <w:lang w:eastAsia="ja-JP"/>
        </w:rPr>
        <w:commentReference w:id="57"/>
      </w:r>
    </w:p>
    <w:p w14:paraId="009D3845" w14:textId="44A76055" w:rsidR="00F73A66" w:rsidRPr="002B1BC6" w:rsidRDefault="00E0340A" w:rsidP="00A30786">
      <w:pPr>
        <w:spacing w:before="270"/>
        <w:ind w:left="567"/>
        <w:rPr>
          <w:lang w:eastAsia="ja-JP"/>
        </w:rPr>
      </w:pPr>
      <w:commentRangeStart w:id="59"/>
      <w:commentRangeEnd w:id="59"/>
      <w:r>
        <w:rPr>
          <w:rStyle w:val="CommentReference"/>
        </w:rPr>
        <w:commentReference w:id="59"/>
      </w:r>
    </w:p>
    <w:p w14:paraId="636DD16C" w14:textId="3B832349" w:rsidR="002B1BC6" w:rsidRDefault="00A30786" w:rsidP="00A30786">
      <w:pPr>
        <w:pStyle w:val="Heading2"/>
      </w:pPr>
      <w:bookmarkStart w:id="60" w:name="_Toc102824061"/>
      <w:bookmarkStart w:id="61" w:name="_Toc103344389"/>
      <w:bookmarkStart w:id="62" w:name="_Toc102824062"/>
      <w:bookmarkStart w:id="63" w:name="_Toc103344390"/>
      <w:bookmarkStart w:id="64" w:name="_Toc102824063"/>
      <w:bookmarkStart w:id="65" w:name="_Toc103344391"/>
      <w:bookmarkStart w:id="66" w:name="_Toc102824064"/>
      <w:bookmarkStart w:id="67" w:name="_Toc103344392"/>
      <w:bookmarkStart w:id="68" w:name="_Toc102824065"/>
      <w:bookmarkStart w:id="69" w:name="_Toc103344393"/>
      <w:bookmarkStart w:id="70" w:name="_la1up6lif2jb" w:colFirst="0" w:colLast="0"/>
      <w:bookmarkStart w:id="71" w:name="_Toc103345953"/>
      <w:bookmarkEnd w:id="60"/>
      <w:bookmarkEnd w:id="61"/>
      <w:bookmarkEnd w:id="62"/>
      <w:bookmarkEnd w:id="63"/>
      <w:bookmarkEnd w:id="64"/>
      <w:bookmarkEnd w:id="65"/>
      <w:bookmarkEnd w:id="66"/>
      <w:bookmarkEnd w:id="67"/>
      <w:bookmarkEnd w:id="68"/>
      <w:bookmarkEnd w:id="69"/>
      <w:bookmarkEnd w:id="70"/>
      <w:r>
        <w:t xml:space="preserve">Storage </w:t>
      </w:r>
      <w:r w:rsidR="00535BDB">
        <w:t xml:space="preserve">Media </w:t>
      </w:r>
      <w:r>
        <w:t>Presentation Description (S-MPD)</w:t>
      </w:r>
      <w:bookmarkEnd w:id="71"/>
    </w:p>
    <w:p w14:paraId="3E9ED9A9" w14:textId="482A7703" w:rsidR="003E47DD" w:rsidRDefault="003E47DD" w:rsidP="003E47DD">
      <w:pPr>
        <w:pStyle w:val="Heading3"/>
      </w:pPr>
      <w:bookmarkStart w:id="72" w:name="_Toc103345954"/>
      <w:r>
        <w:t>Overview</w:t>
      </w:r>
      <w:bookmarkEnd w:id="72"/>
    </w:p>
    <w:p w14:paraId="59145835" w14:textId="4199A6C0" w:rsidR="00E72433" w:rsidRDefault="00E72433" w:rsidP="00AD05E8">
      <w:pPr>
        <w:pStyle w:val="BodyText"/>
        <w:ind w:left="567"/>
        <w:rPr>
          <w:lang w:eastAsia="ja-JP"/>
        </w:rPr>
      </w:pPr>
      <w:r>
        <w:rPr>
          <w:lang w:eastAsia="ja-JP"/>
        </w:rPr>
        <w:t>A manifest</w:t>
      </w:r>
      <w:r w:rsidR="00A30786">
        <w:rPr>
          <w:lang w:eastAsia="ja-JP"/>
        </w:rPr>
        <w:t xml:space="preserve"> presentation description (MPD)</w:t>
      </w:r>
      <w:r>
        <w:rPr>
          <w:lang w:eastAsia="ja-JP"/>
        </w:rPr>
        <w:t xml:space="preserve"> can be used to reference stored track files</w:t>
      </w:r>
      <w:r w:rsidR="00A30786">
        <w:rPr>
          <w:lang w:eastAsia="ja-JP"/>
        </w:rPr>
        <w:t>. For video on demand content is it easy to use to on demand profile defined in ISO/IEC. For live</w:t>
      </w:r>
      <w:r>
        <w:rPr>
          <w:lang w:eastAsia="ja-JP"/>
        </w:rPr>
        <w:t xml:space="preserve"> content</w:t>
      </w:r>
      <w:r w:rsidR="00A30786">
        <w:rPr>
          <w:lang w:eastAsia="ja-JP"/>
        </w:rPr>
        <w:t xml:space="preserve"> the iso</w:t>
      </w:r>
      <w:r>
        <w:rPr>
          <w:lang w:eastAsia="ja-JP"/>
        </w:rPr>
        <w:t>ff</w:t>
      </w:r>
      <w:r w:rsidR="00A30786">
        <w:rPr>
          <w:lang w:eastAsia="ja-JP"/>
        </w:rPr>
        <w:t xml:space="preserve"> live profile can be used</w:t>
      </w:r>
      <w:r>
        <w:rPr>
          <w:lang w:eastAsia="ja-JP"/>
        </w:rPr>
        <w:t xml:space="preserve">. </w:t>
      </w:r>
    </w:p>
    <w:p w14:paraId="231A8805" w14:textId="1A56238F" w:rsidR="00E72433" w:rsidRDefault="00E72433" w:rsidP="00AD05E8">
      <w:pPr>
        <w:pStyle w:val="BodyText"/>
        <w:ind w:left="567"/>
        <w:rPr>
          <w:lang w:eastAsia="ja-JP"/>
        </w:rPr>
      </w:pPr>
      <w:r>
        <w:rPr>
          <w:lang w:eastAsia="ja-JP"/>
        </w:rPr>
        <w:t>The case is for recording or archiving live 24x7 content</w:t>
      </w:r>
      <w:r w:rsidR="00F73A66">
        <w:rPr>
          <w:lang w:eastAsia="ja-JP"/>
        </w:rPr>
        <w:t xml:space="preserve"> is more challenging</w:t>
      </w:r>
      <w:r w:rsidR="00774FBD">
        <w:rPr>
          <w:lang w:eastAsia="ja-JP"/>
        </w:rPr>
        <w:t xml:space="preserve"> as receiver may be continuously updating and writing/appending segments</w:t>
      </w:r>
      <w:r>
        <w:rPr>
          <w:lang w:eastAsia="ja-JP"/>
        </w:rPr>
        <w:t>. In this case the S-MPD references track file segments of intermediate durations</w:t>
      </w:r>
      <w:r w:rsidR="00774FBD">
        <w:rPr>
          <w:lang w:eastAsia="ja-JP"/>
        </w:rPr>
        <w:t xml:space="preserve"> (1 or more concatenated segments)</w:t>
      </w:r>
      <w:r>
        <w:rPr>
          <w:lang w:eastAsia="ja-JP"/>
        </w:rPr>
        <w:t xml:space="preserve">.  </w:t>
      </w:r>
      <w:r w:rsidR="009D49D4">
        <w:rPr>
          <w:lang w:eastAsia="ja-JP"/>
        </w:rPr>
        <w:t>For this case, we introduce constraints to the manifests and naming schemes to the S-MPD</w:t>
      </w:r>
    </w:p>
    <w:p w14:paraId="57193797" w14:textId="7D768953" w:rsidR="00774FBD" w:rsidRDefault="00774FBD" w:rsidP="009D49D4">
      <w:pPr>
        <w:rPr>
          <w:lang w:eastAsia="ja-JP"/>
        </w:rPr>
      </w:pPr>
    </w:p>
    <w:p w14:paraId="477F1D74" w14:textId="759EDE57" w:rsidR="00774FBD" w:rsidRDefault="00774FBD" w:rsidP="009D49D4">
      <w:pPr>
        <w:rPr>
          <w:lang w:eastAsia="ja-JP"/>
        </w:rPr>
      </w:pPr>
      <w:r>
        <w:rPr>
          <w:lang w:eastAsia="ja-JP"/>
        </w:rPr>
        <w:t xml:space="preserve">Table </w:t>
      </w:r>
      <w:r w:rsidR="00F41618">
        <w:rPr>
          <w:lang w:eastAsia="ja-JP"/>
        </w:rPr>
        <w:t>3</w:t>
      </w:r>
      <w:r>
        <w:rPr>
          <w:lang w:eastAsia="ja-JP"/>
        </w:rPr>
        <w:t xml:space="preserve"> summarizes the profiles and </w:t>
      </w:r>
      <w:r w:rsidR="00A86E66">
        <w:rPr>
          <w:lang w:eastAsia="ja-JP"/>
        </w:rPr>
        <w:t>constraints</w:t>
      </w:r>
      <w:r>
        <w:rPr>
          <w:lang w:eastAsia="ja-JP"/>
        </w:rPr>
        <w:t xml:space="preserve"> for the different storage, recor</w:t>
      </w:r>
      <w:r w:rsidR="00A86E66">
        <w:rPr>
          <w:lang w:eastAsia="ja-JP"/>
        </w:rPr>
        <w:t>d</w:t>
      </w:r>
      <w:r>
        <w:rPr>
          <w:lang w:eastAsia="ja-JP"/>
        </w:rPr>
        <w:t>ing and archiving options.</w:t>
      </w:r>
    </w:p>
    <w:p w14:paraId="79954B5D" w14:textId="77777777" w:rsidR="00774FBD" w:rsidRDefault="00774FBD" w:rsidP="00A30786">
      <w:pPr>
        <w:spacing w:before="270"/>
        <w:rPr>
          <w:lang w:eastAsia="ja-JP"/>
        </w:rPr>
      </w:pPr>
    </w:p>
    <w:p w14:paraId="2E4489C3" w14:textId="3DC33DB2" w:rsidR="00A30786" w:rsidRPr="002B1BC6" w:rsidRDefault="00432961" w:rsidP="00AD05E8">
      <w:pPr>
        <w:pStyle w:val="Tabletitle"/>
        <w:rPr>
          <w:lang w:eastAsia="ja-JP"/>
        </w:rPr>
      </w:pPr>
      <w:r>
        <w:rPr>
          <w:lang w:eastAsia="ja-JP"/>
        </w:rPr>
        <w:t>Options and profiles for Storage MPD (S-MPD)</w:t>
      </w:r>
    </w:p>
    <w:tbl>
      <w:tblPr>
        <w:tblW w:w="9116" w:type="dxa"/>
        <w:tblInd w:w="27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91"/>
        <w:gridCol w:w="4230"/>
        <w:gridCol w:w="4095"/>
      </w:tblGrid>
      <w:tr w:rsidR="00A30786" w:rsidRPr="002B1BC6" w14:paraId="0A5079B4" w14:textId="77777777" w:rsidTr="00AD05E8">
        <w:trPr>
          <w:trHeight w:val="906"/>
        </w:trPr>
        <w:tc>
          <w:tcPr>
            <w:tcW w:w="791" w:type="dxa"/>
            <w:shd w:val="clear" w:color="auto" w:fill="auto"/>
            <w:tcMar>
              <w:top w:w="100" w:type="dxa"/>
              <w:left w:w="100" w:type="dxa"/>
              <w:bottom w:w="100" w:type="dxa"/>
              <w:right w:w="100" w:type="dxa"/>
            </w:tcMar>
          </w:tcPr>
          <w:p w14:paraId="1665D090" w14:textId="77777777" w:rsidR="00A30786" w:rsidRPr="002B1BC6" w:rsidRDefault="00A30786" w:rsidP="00ED11B9">
            <w:pPr>
              <w:spacing w:before="270"/>
              <w:rPr>
                <w:lang w:eastAsia="ja-JP"/>
              </w:rPr>
            </w:pPr>
          </w:p>
        </w:tc>
        <w:tc>
          <w:tcPr>
            <w:tcW w:w="4230" w:type="dxa"/>
            <w:shd w:val="clear" w:color="auto" w:fill="auto"/>
            <w:tcMar>
              <w:top w:w="100" w:type="dxa"/>
              <w:left w:w="100" w:type="dxa"/>
              <w:bottom w:w="100" w:type="dxa"/>
              <w:right w:w="100" w:type="dxa"/>
            </w:tcMar>
          </w:tcPr>
          <w:p w14:paraId="5AFEEC2B" w14:textId="77777777" w:rsidR="00A30786" w:rsidRPr="002B1BC6" w:rsidRDefault="00A30786" w:rsidP="00ED11B9">
            <w:pPr>
              <w:spacing w:before="270"/>
              <w:rPr>
                <w:lang w:eastAsia="ja-JP"/>
              </w:rPr>
            </w:pPr>
            <w:r w:rsidRPr="002B1BC6">
              <w:rPr>
                <w:lang w:eastAsia="ja-JP"/>
              </w:rPr>
              <w:t>@profiles</w:t>
            </w:r>
          </w:p>
          <w:p w14:paraId="00B70EE2" w14:textId="77777777" w:rsidR="00A30786" w:rsidRPr="002B1BC6" w:rsidRDefault="00A30786" w:rsidP="00ED11B9">
            <w:pPr>
              <w:spacing w:before="270"/>
              <w:rPr>
                <w:lang w:eastAsia="ja-JP"/>
              </w:rPr>
            </w:pPr>
          </w:p>
        </w:tc>
        <w:tc>
          <w:tcPr>
            <w:tcW w:w="4095" w:type="dxa"/>
            <w:shd w:val="clear" w:color="auto" w:fill="auto"/>
            <w:tcMar>
              <w:top w:w="100" w:type="dxa"/>
              <w:left w:w="100" w:type="dxa"/>
              <w:bottom w:w="100" w:type="dxa"/>
              <w:right w:w="100" w:type="dxa"/>
            </w:tcMar>
          </w:tcPr>
          <w:p w14:paraId="09C29EBD" w14:textId="06229A9A" w:rsidR="00A30786" w:rsidRPr="002B1BC6" w:rsidRDefault="00A86E66" w:rsidP="00ED11B9">
            <w:pPr>
              <w:spacing w:before="270"/>
              <w:rPr>
                <w:lang w:eastAsia="ja-JP"/>
              </w:rPr>
            </w:pPr>
            <w:r>
              <w:rPr>
                <w:lang w:eastAsia="ja-JP"/>
              </w:rPr>
              <w:t>constraints</w:t>
            </w:r>
          </w:p>
        </w:tc>
      </w:tr>
      <w:tr w:rsidR="00A30786" w:rsidRPr="002B1BC6" w14:paraId="2F579940" w14:textId="77777777" w:rsidTr="00F142A7">
        <w:tc>
          <w:tcPr>
            <w:tcW w:w="791" w:type="dxa"/>
            <w:shd w:val="clear" w:color="auto" w:fill="auto"/>
            <w:tcMar>
              <w:top w:w="100" w:type="dxa"/>
              <w:left w:w="100" w:type="dxa"/>
              <w:bottom w:w="100" w:type="dxa"/>
              <w:right w:w="100" w:type="dxa"/>
            </w:tcMar>
          </w:tcPr>
          <w:p w14:paraId="4C59A07B" w14:textId="77777777" w:rsidR="00A30786" w:rsidRPr="002B1BC6" w:rsidRDefault="00A30786" w:rsidP="00ED11B9">
            <w:pPr>
              <w:spacing w:before="270"/>
              <w:rPr>
                <w:lang w:eastAsia="ja-JP"/>
              </w:rPr>
            </w:pPr>
            <w:r w:rsidRPr="002B1BC6">
              <w:rPr>
                <w:lang w:eastAsia="ja-JP"/>
              </w:rPr>
              <w:t xml:space="preserve">24x7 live </w:t>
            </w:r>
          </w:p>
        </w:tc>
        <w:tc>
          <w:tcPr>
            <w:tcW w:w="4230" w:type="dxa"/>
            <w:shd w:val="clear" w:color="auto" w:fill="auto"/>
            <w:tcMar>
              <w:top w:w="100" w:type="dxa"/>
              <w:left w:w="100" w:type="dxa"/>
              <w:bottom w:w="100" w:type="dxa"/>
              <w:right w:w="100" w:type="dxa"/>
            </w:tcMar>
          </w:tcPr>
          <w:p w14:paraId="256E65B7" w14:textId="77777777" w:rsidR="00A30786" w:rsidRPr="002B1BC6" w:rsidRDefault="00A30786" w:rsidP="00ED11B9">
            <w:pPr>
              <w:spacing w:before="270"/>
              <w:rPr>
                <w:lang w:eastAsia="ja-JP"/>
              </w:rPr>
            </w:pPr>
            <w:r w:rsidRPr="002B1BC6">
              <w:rPr>
                <w:lang w:eastAsia="ja-JP"/>
              </w:rPr>
              <w:t>urn:mpeg:dash:profile:isoff-live:2011</w:t>
            </w:r>
          </w:p>
        </w:tc>
        <w:tc>
          <w:tcPr>
            <w:tcW w:w="4095" w:type="dxa"/>
            <w:shd w:val="clear" w:color="auto" w:fill="auto"/>
            <w:tcMar>
              <w:top w:w="100" w:type="dxa"/>
              <w:left w:w="100" w:type="dxa"/>
              <w:bottom w:w="100" w:type="dxa"/>
              <w:right w:w="100" w:type="dxa"/>
            </w:tcMar>
          </w:tcPr>
          <w:p w14:paraId="1740E32B" w14:textId="6AE0C1E1" w:rsidR="00A30786" w:rsidRPr="002B1BC6" w:rsidRDefault="00A30786" w:rsidP="00ED11B9">
            <w:pPr>
              <w:spacing w:before="270"/>
              <w:rPr>
                <w:lang w:eastAsia="ja-JP"/>
              </w:rPr>
            </w:pPr>
            <w:r w:rsidRPr="002B1BC6">
              <w:rPr>
                <w:lang w:eastAsia="ja-JP"/>
              </w:rPr>
              <w:t xml:space="preserve">As in clause </w:t>
            </w:r>
            <w:r w:rsidR="00E0340A">
              <w:rPr>
                <w:lang w:eastAsia="ja-JP"/>
              </w:rPr>
              <w:t>8</w:t>
            </w:r>
            <w:r w:rsidRPr="002B1BC6">
              <w:rPr>
                <w:lang w:eastAsia="ja-JP"/>
              </w:rPr>
              <w:t xml:space="preserve">.2, </w:t>
            </w:r>
            <w:del w:id="73" w:author="rufael mekuria" w:date="2022-08-26T15:46:00Z">
              <w:r w:rsidRPr="002B1BC6" w:rsidDel="00832192">
                <w:rPr>
                  <w:lang w:eastAsia="ja-JP"/>
                </w:rPr>
                <w:delText>no SegmentTimeline,</w:delText>
              </w:r>
            </w:del>
            <w:r w:rsidRPr="002B1BC6">
              <w:rPr>
                <w:lang w:eastAsia="ja-JP"/>
              </w:rPr>
              <w:t>may use CMAF profile for DASH</w:t>
            </w:r>
          </w:p>
        </w:tc>
      </w:tr>
      <w:tr w:rsidR="00A30786" w:rsidRPr="002B1BC6" w14:paraId="7268D615" w14:textId="77777777" w:rsidTr="00F142A7">
        <w:tc>
          <w:tcPr>
            <w:tcW w:w="791" w:type="dxa"/>
            <w:shd w:val="clear" w:color="auto" w:fill="auto"/>
            <w:tcMar>
              <w:top w:w="100" w:type="dxa"/>
              <w:left w:w="100" w:type="dxa"/>
              <w:bottom w:w="100" w:type="dxa"/>
              <w:right w:w="100" w:type="dxa"/>
            </w:tcMar>
          </w:tcPr>
          <w:p w14:paraId="4E9F01AB" w14:textId="77777777" w:rsidR="00A30786" w:rsidRPr="002B1BC6" w:rsidRDefault="00A30786" w:rsidP="00ED11B9">
            <w:pPr>
              <w:spacing w:before="270"/>
              <w:rPr>
                <w:lang w:eastAsia="ja-JP"/>
              </w:rPr>
            </w:pPr>
            <w:r w:rsidRPr="002B1BC6">
              <w:rPr>
                <w:lang w:eastAsia="ja-JP"/>
              </w:rPr>
              <w:t>simple live</w:t>
            </w:r>
          </w:p>
        </w:tc>
        <w:tc>
          <w:tcPr>
            <w:tcW w:w="4230" w:type="dxa"/>
            <w:shd w:val="clear" w:color="auto" w:fill="auto"/>
            <w:tcMar>
              <w:top w:w="100" w:type="dxa"/>
              <w:left w:w="100" w:type="dxa"/>
              <w:bottom w:w="100" w:type="dxa"/>
              <w:right w:w="100" w:type="dxa"/>
            </w:tcMar>
          </w:tcPr>
          <w:p w14:paraId="450FD9A8" w14:textId="77777777" w:rsidR="00A30786" w:rsidRPr="002B1BC6" w:rsidRDefault="00A30786" w:rsidP="00ED11B9">
            <w:pPr>
              <w:spacing w:before="270"/>
              <w:rPr>
                <w:lang w:eastAsia="ja-JP"/>
              </w:rPr>
            </w:pPr>
            <w:r w:rsidRPr="002B1BC6">
              <w:rPr>
                <w:lang w:eastAsia="ja-JP"/>
              </w:rPr>
              <w:t>urn:mpeg:dash:profile:isoff-live:2011</w:t>
            </w:r>
          </w:p>
        </w:tc>
        <w:tc>
          <w:tcPr>
            <w:tcW w:w="4095" w:type="dxa"/>
            <w:shd w:val="clear" w:color="auto" w:fill="auto"/>
            <w:tcMar>
              <w:top w:w="100" w:type="dxa"/>
              <w:left w:w="100" w:type="dxa"/>
              <w:bottom w:w="100" w:type="dxa"/>
              <w:right w:w="100" w:type="dxa"/>
            </w:tcMar>
          </w:tcPr>
          <w:p w14:paraId="0C1DE863" w14:textId="77777777" w:rsidR="00A30786" w:rsidRPr="002B1BC6" w:rsidRDefault="00A30786" w:rsidP="00ED11B9">
            <w:pPr>
              <w:spacing w:before="270"/>
              <w:rPr>
                <w:lang w:eastAsia="ja-JP"/>
              </w:rPr>
            </w:pPr>
            <w:r w:rsidRPr="002B1BC6">
              <w:rPr>
                <w:lang w:eastAsia="ja-JP"/>
              </w:rPr>
              <w:t>may include SegmentTimeline, may use CMAF profile for DASH</w:t>
            </w:r>
          </w:p>
        </w:tc>
      </w:tr>
      <w:tr w:rsidR="00A30786" w:rsidRPr="002B1BC6" w14:paraId="4DBFEBD4" w14:textId="77777777" w:rsidTr="00F142A7">
        <w:trPr>
          <w:trHeight w:val="706"/>
        </w:trPr>
        <w:tc>
          <w:tcPr>
            <w:tcW w:w="791" w:type="dxa"/>
            <w:shd w:val="clear" w:color="auto" w:fill="auto"/>
            <w:tcMar>
              <w:top w:w="100" w:type="dxa"/>
              <w:left w:w="100" w:type="dxa"/>
              <w:bottom w:w="100" w:type="dxa"/>
              <w:right w:w="100" w:type="dxa"/>
            </w:tcMar>
          </w:tcPr>
          <w:p w14:paraId="3AE9E5B4" w14:textId="77777777" w:rsidR="00A30786" w:rsidRPr="002B1BC6" w:rsidRDefault="00A30786" w:rsidP="00ED11B9">
            <w:pPr>
              <w:spacing w:before="270"/>
              <w:rPr>
                <w:lang w:eastAsia="ja-JP"/>
              </w:rPr>
            </w:pPr>
            <w:r w:rsidRPr="002B1BC6">
              <w:rPr>
                <w:lang w:eastAsia="ja-JP"/>
              </w:rPr>
              <w:t>VoD</w:t>
            </w:r>
          </w:p>
        </w:tc>
        <w:tc>
          <w:tcPr>
            <w:tcW w:w="4230" w:type="dxa"/>
            <w:shd w:val="clear" w:color="auto" w:fill="auto"/>
            <w:tcMar>
              <w:top w:w="100" w:type="dxa"/>
              <w:left w:w="100" w:type="dxa"/>
              <w:bottom w:w="100" w:type="dxa"/>
              <w:right w:w="100" w:type="dxa"/>
            </w:tcMar>
          </w:tcPr>
          <w:p w14:paraId="3A1E10D1" w14:textId="77777777" w:rsidR="00A30786" w:rsidRPr="002B1BC6" w:rsidRDefault="00A30786" w:rsidP="00ED11B9">
            <w:pPr>
              <w:spacing w:before="270"/>
              <w:rPr>
                <w:lang w:eastAsia="ja-JP"/>
              </w:rPr>
            </w:pPr>
            <w:r w:rsidRPr="002B1BC6">
              <w:rPr>
                <w:lang w:eastAsia="ja-JP"/>
              </w:rPr>
              <w:t>urn:mpeg:dash:profile:isoff-on-demand:2011</w:t>
            </w:r>
          </w:p>
        </w:tc>
        <w:tc>
          <w:tcPr>
            <w:tcW w:w="4095" w:type="dxa"/>
            <w:shd w:val="clear" w:color="auto" w:fill="auto"/>
            <w:tcMar>
              <w:top w:w="100" w:type="dxa"/>
              <w:left w:w="100" w:type="dxa"/>
              <w:bottom w:w="100" w:type="dxa"/>
              <w:right w:w="100" w:type="dxa"/>
            </w:tcMar>
          </w:tcPr>
          <w:p w14:paraId="2E780761" w14:textId="77777777" w:rsidR="00A30786" w:rsidRPr="002B1BC6" w:rsidRDefault="00A30786" w:rsidP="00ED11B9">
            <w:pPr>
              <w:spacing w:before="270"/>
              <w:rPr>
                <w:lang w:eastAsia="ja-JP"/>
              </w:rPr>
            </w:pPr>
            <w:r w:rsidRPr="002B1BC6">
              <w:rPr>
                <w:lang w:eastAsia="ja-JP"/>
              </w:rPr>
              <w:t>may use CMAF profile for DASH</w:t>
            </w:r>
          </w:p>
        </w:tc>
      </w:tr>
    </w:tbl>
    <w:p w14:paraId="02FDC358" w14:textId="77777777" w:rsidR="00C406F0" w:rsidRDefault="00C406F0" w:rsidP="00AD05E8">
      <w:pPr>
        <w:pStyle w:val="Heading3"/>
        <w:numPr>
          <w:ilvl w:val="0"/>
          <w:numId w:val="0"/>
        </w:numPr>
        <w:ind w:left="432"/>
      </w:pPr>
    </w:p>
    <w:p w14:paraId="659ECFDC" w14:textId="7891BD9D" w:rsidR="00A30786" w:rsidRPr="002B1BC6" w:rsidRDefault="003E47DD" w:rsidP="003E47DD">
      <w:pPr>
        <w:pStyle w:val="Heading3"/>
      </w:pPr>
      <w:bookmarkStart w:id="74" w:name="_Toc103345955"/>
      <w:r>
        <w:t>S-MPD for 24x7 live archiving and recording</w:t>
      </w:r>
      <w:bookmarkEnd w:id="74"/>
    </w:p>
    <w:p w14:paraId="0B56213E" w14:textId="4109EF27" w:rsidR="00774FBD" w:rsidRDefault="00774FBD" w:rsidP="00AD05E8">
      <w:pPr>
        <w:pStyle w:val="BodyText"/>
        <w:ind w:left="567"/>
        <w:rPr>
          <w:lang w:eastAsia="ja-JP"/>
        </w:rPr>
      </w:pPr>
      <w:bookmarkStart w:id="75" w:name="_1qyu91qj6dg9" w:colFirst="0" w:colLast="0"/>
      <w:bookmarkEnd w:id="75"/>
      <w:r>
        <w:rPr>
          <w:lang w:eastAsia="ja-JP"/>
        </w:rPr>
        <w:t xml:space="preserve">S-MPD </w:t>
      </w:r>
      <w:r w:rsidR="00E0340A">
        <w:rPr>
          <w:lang w:eastAsia="ja-JP"/>
        </w:rPr>
        <w:t>may</w:t>
      </w:r>
      <w:r>
        <w:rPr>
          <w:lang w:eastAsia="ja-JP"/>
        </w:rPr>
        <w:t xml:space="preserve"> be used to reference tracks used in an archived or stored/recorded media presentation. </w:t>
      </w:r>
    </w:p>
    <w:p w14:paraId="594394C9" w14:textId="269D85CF" w:rsidR="002B1BC6" w:rsidRPr="002B1BC6" w:rsidRDefault="002B1BC6" w:rsidP="00AD05E8">
      <w:pPr>
        <w:pStyle w:val="BodyText"/>
        <w:ind w:left="567"/>
        <w:rPr>
          <w:lang w:eastAsia="ja-JP"/>
        </w:rPr>
      </w:pPr>
      <w:r w:rsidRPr="002B1BC6">
        <w:rPr>
          <w:lang w:eastAsia="ja-JP"/>
        </w:rPr>
        <w:lastRenderedPageBreak/>
        <w:t xml:space="preserve">Fixed duration (with small deviations allowed) </w:t>
      </w:r>
      <w:r w:rsidR="00774FBD">
        <w:rPr>
          <w:lang w:eastAsia="ja-JP"/>
        </w:rPr>
        <w:t>intermediate duration (with one or more concatenated segments)</w:t>
      </w:r>
      <w:r w:rsidRPr="002B1BC6">
        <w:rPr>
          <w:lang w:eastAsia="ja-JP"/>
        </w:rPr>
        <w:t xml:space="preserve"> track files are stored as long duration media segments in the S-MPD. These media segments contain all data from the archive track file except the initialization segment or CMAF Header</w:t>
      </w:r>
      <w:r w:rsidR="00774FBD">
        <w:rPr>
          <w:lang w:eastAsia="ja-JP"/>
        </w:rPr>
        <w:t xml:space="preserve">. The may </w:t>
      </w:r>
      <w:r w:rsidRPr="002B1BC6">
        <w:rPr>
          <w:lang w:eastAsia="ja-JP"/>
        </w:rPr>
        <w:t xml:space="preserve"> also include the </w:t>
      </w:r>
      <w:r w:rsidRPr="00AD05E8">
        <w:rPr>
          <w:rFonts w:ascii="Courier New" w:hAnsi="Courier New" w:cs="Courier New"/>
          <w:sz w:val="20"/>
          <w:szCs w:val="20"/>
          <w:lang w:eastAsia="ja-JP"/>
        </w:rPr>
        <w:t>SegmentIndexBox</w:t>
      </w:r>
      <w:r w:rsidRPr="002B1BC6">
        <w:rPr>
          <w:lang w:eastAsia="ja-JP"/>
        </w:rPr>
        <w:t xml:space="preserve">. </w:t>
      </w:r>
    </w:p>
    <w:p w14:paraId="10AFCB79" w14:textId="77777777" w:rsidR="002B1BC6" w:rsidRPr="002B1BC6" w:rsidRDefault="002B1BC6" w:rsidP="00AD05E8">
      <w:pPr>
        <w:pStyle w:val="BodyText"/>
        <w:ind w:left="567"/>
        <w:rPr>
          <w:lang w:eastAsia="ja-JP"/>
        </w:rPr>
      </w:pPr>
      <w:r w:rsidRPr="002B1BC6">
        <w:rPr>
          <w:lang w:eastAsia="ja-JP"/>
        </w:rPr>
        <w:t>The first long duration archive track segment may also be of a shorter duration as compared to the target fixed duration.</w:t>
      </w:r>
    </w:p>
    <w:p w14:paraId="431D9C60" w14:textId="4394CA8E" w:rsidR="002B1BC6" w:rsidRPr="002B1BC6" w:rsidRDefault="002B1BC6" w:rsidP="00D80A90">
      <w:pPr>
        <w:spacing w:before="270"/>
        <w:ind w:left="567" w:firstLine="403"/>
        <w:rPr>
          <w:lang w:eastAsia="ja-JP"/>
        </w:rPr>
      </w:pPr>
      <w:r w:rsidRPr="002B1BC6">
        <w:rPr>
          <w:lang w:eastAsia="ja-JP"/>
        </w:rPr>
        <w:t xml:space="preserve">NOTE: In case the initialization segment changes a new Period would need to be introduced to </w:t>
      </w:r>
      <w:r w:rsidR="00E0340A">
        <w:rPr>
          <w:lang w:eastAsia="ja-JP"/>
        </w:rPr>
        <w:t xml:space="preserve">    </w:t>
      </w:r>
      <w:r w:rsidRPr="002B1BC6">
        <w:rPr>
          <w:lang w:eastAsia="ja-JP"/>
        </w:rPr>
        <w:t xml:space="preserve">describe it, this is not described in this contribution but may be discussed more when the proposal is accepted.  </w:t>
      </w:r>
    </w:p>
    <w:p w14:paraId="6204EA49" w14:textId="50CF3128" w:rsidR="002B1BC6" w:rsidRPr="002B1BC6" w:rsidRDefault="002B1BC6" w:rsidP="00AD05E8">
      <w:pPr>
        <w:pStyle w:val="BodyText"/>
        <w:ind w:left="567"/>
        <w:rPr>
          <w:lang w:eastAsia="ja-JP"/>
        </w:rPr>
      </w:pPr>
      <w:r w:rsidRPr="002B1BC6">
        <w:rPr>
          <w:lang w:eastAsia="ja-JP"/>
        </w:rPr>
        <w:t xml:space="preserve">The receiver/archiver is configured to generate and store track files using a fixed duration M. The S-MPD uses the iso live profile, and SegmentTemplate elements with @duration set to the fixed duration M accounted for the timescale of the tracks. </w:t>
      </w:r>
      <w:r w:rsidR="00531E64">
        <w:rPr>
          <w:lang w:eastAsia="ja-JP"/>
        </w:rPr>
        <w:t>Each track file is stored as a media segment in the Media Presentation Description.</w:t>
      </w:r>
    </w:p>
    <w:p w14:paraId="2ACE0F43" w14:textId="7B883D39" w:rsidR="002B1BC6" w:rsidRDefault="002B1BC6" w:rsidP="004D5F02">
      <w:pPr>
        <w:pStyle w:val="BodyText"/>
        <w:ind w:left="567"/>
        <w:rPr>
          <w:lang w:eastAsia="ja-JP"/>
        </w:rPr>
      </w:pPr>
      <w:r w:rsidRPr="002B1BC6">
        <w:rPr>
          <w:lang w:eastAsia="ja-JP"/>
        </w:rPr>
        <w:t xml:space="preserve">Table </w:t>
      </w:r>
      <w:r w:rsidR="00F41618">
        <w:rPr>
          <w:lang w:eastAsia="ja-JP"/>
        </w:rPr>
        <w:t>4</w:t>
      </w:r>
      <w:r w:rsidR="00531E64" w:rsidRPr="002B1BC6">
        <w:rPr>
          <w:lang w:eastAsia="ja-JP"/>
        </w:rPr>
        <w:t xml:space="preserve"> </w:t>
      </w:r>
      <w:r w:rsidR="00531E64">
        <w:rPr>
          <w:lang w:eastAsia="ja-JP"/>
        </w:rPr>
        <w:t>specifies</w:t>
      </w:r>
      <w:r w:rsidR="00531E64" w:rsidRPr="002B1BC6">
        <w:rPr>
          <w:lang w:eastAsia="ja-JP"/>
        </w:rPr>
        <w:t xml:space="preserve"> </w:t>
      </w:r>
      <w:r w:rsidRPr="002B1BC6">
        <w:rPr>
          <w:lang w:eastAsia="ja-JP"/>
        </w:rPr>
        <w:t xml:space="preserve">the constraints on the manifest. The @availabilityStartTime is set to the time of the earliest presentation time of the first archive track file (if this S-MPD is written after that has been received) or the time the MPD was written given that this is before the earliest presentation time of the first archive track segment. The @timeShiftBufferDepth should be absent unless the solution also handles removing archive track segments. AdaptationSets are created corresponding to the I-MPD using similar configuration of the adaptation sets, but as SegmentTemplate@duration and </w:t>
      </w:r>
      <w:r w:rsidR="00531E64">
        <w:rPr>
          <w:lang w:eastAsia="ja-JP"/>
        </w:rPr>
        <w:t>$</w:t>
      </w:r>
      <w:r w:rsidRPr="002B1BC6">
        <w:rPr>
          <w:lang w:eastAsia="ja-JP"/>
        </w:rPr>
        <w:t>number</w:t>
      </w:r>
      <w:r w:rsidR="00531E64">
        <w:rPr>
          <w:lang w:eastAsia="ja-JP"/>
        </w:rPr>
        <w:t>$</w:t>
      </w:r>
      <w:r w:rsidRPr="002B1BC6">
        <w:rPr>
          <w:lang w:eastAsia="ja-JP"/>
        </w:rPr>
        <w:t xml:space="preserve"> based indexing instead of </w:t>
      </w:r>
      <w:r w:rsidR="00531E64">
        <w:rPr>
          <w:lang w:eastAsia="ja-JP"/>
        </w:rPr>
        <w:t xml:space="preserve">optional </w:t>
      </w:r>
      <w:r w:rsidRPr="002B1BC6">
        <w:rPr>
          <w:lang w:eastAsia="ja-JP"/>
        </w:rPr>
        <w:t>$Time$</w:t>
      </w:r>
      <w:r w:rsidR="00531E64">
        <w:rPr>
          <w:lang w:eastAsia="ja-JP"/>
        </w:rPr>
        <w:t xml:space="preserve"> based indexing</w:t>
      </w:r>
      <w:r w:rsidRPr="002B1BC6">
        <w:rPr>
          <w:lang w:eastAsia="ja-JP"/>
        </w:rPr>
        <w:t>.</w:t>
      </w:r>
    </w:p>
    <w:p w14:paraId="34A1B735" w14:textId="192AE6AE" w:rsidR="00E0340A" w:rsidRDefault="00E0340A" w:rsidP="004D5F02">
      <w:pPr>
        <w:pStyle w:val="BodyText"/>
        <w:ind w:left="567"/>
        <w:rPr>
          <w:lang w:eastAsia="ja-JP"/>
        </w:rPr>
      </w:pPr>
      <w:r>
        <w:rPr>
          <w:lang w:eastAsia="ja-JP"/>
        </w:rPr>
        <w:t xml:space="preserve">The following example sequence illustrates </w:t>
      </w:r>
      <w:r w:rsidR="002A522C">
        <w:rPr>
          <w:lang w:eastAsia="ja-JP"/>
        </w:rPr>
        <w:t xml:space="preserve">initialising </w:t>
      </w:r>
      <w:r>
        <w:rPr>
          <w:lang w:eastAsia="ja-JP"/>
        </w:rPr>
        <w:t>the S-MPD from an I-MPD:</w:t>
      </w:r>
    </w:p>
    <w:p w14:paraId="1DE059EF" w14:textId="6BDC5B79" w:rsidR="000149A6" w:rsidRPr="000149A6" w:rsidRDefault="000149A6" w:rsidP="000149A6">
      <w:pPr>
        <w:pStyle w:val="Tabletitle"/>
        <w:rPr>
          <w:lang w:eastAsia="ja-JP"/>
        </w:rPr>
      </w:pPr>
      <w:proofErr w:type="spellStart"/>
      <w:r w:rsidRPr="002B1BC6">
        <w:rPr>
          <w:lang w:eastAsia="ja-JP"/>
        </w:rPr>
        <w:t>Steps</w:t>
      </w:r>
      <w:proofErr w:type="spellEnd"/>
      <w:r w:rsidRPr="002B1BC6">
        <w:rPr>
          <w:lang w:eastAsia="ja-JP"/>
        </w:rPr>
        <w:t xml:space="preserve"> for </w:t>
      </w:r>
      <w:proofErr w:type="spellStart"/>
      <w:r>
        <w:rPr>
          <w:lang w:eastAsia="ja-JP"/>
        </w:rPr>
        <w:t>initializating</w:t>
      </w:r>
      <w:proofErr w:type="spellEnd"/>
      <w:r w:rsidRPr="002B1BC6">
        <w:rPr>
          <w:lang w:eastAsia="ja-JP"/>
        </w:rPr>
        <w:t xml:space="preserve"> the S-MPD for 24x7 live conten</w:t>
      </w:r>
      <w:r>
        <w:rPr>
          <w:lang w:eastAsia="ja-JP"/>
        </w:rPr>
        <w:t>t</w:t>
      </w:r>
    </w:p>
    <w:tbl>
      <w:tblPr>
        <w:tblStyle w:val="TableGrid"/>
        <w:tblW w:w="0" w:type="auto"/>
        <w:tblInd w:w="567" w:type="dxa"/>
        <w:tblLook w:val="04A0" w:firstRow="1" w:lastRow="0" w:firstColumn="1" w:lastColumn="0" w:noHBand="0" w:noVBand="1"/>
      </w:tblPr>
      <w:tblGrid>
        <w:gridCol w:w="9174"/>
      </w:tblGrid>
      <w:tr w:rsidR="000149A6" w14:paraId="7716D484" w14:textId="77777777" w:rsidTr="000149A6">
        <w:tc>
          <w:tcPr>
            <w:tcW w:w="9741" w:type="dxa"/>
          </w:tcPr>
          <w:p w14:paraId="01CB68D0" w14:textId="77777777" w:rsidR="000149A6" w:rsidRPr="002B1BC6" w:rsidRDefault="000149A6" w:rsidP="000149A6">
            <w:pPr>
              <w:numPr>
                <w:ilvl w:val="0"/>
                <w:numId w:val="43"/>
              </w:numPr>
              <w:spacing w:before="270"/>
              <w:rPr>
                <w:lang w:eastAsia="ja-JP"/>
              </w:rPr>
            </w:pPr>
            <w:r w:rsidRPr="002B1BC6">
              <w:rPr>
                <w:lang w:eastAsia="ja-JP"/>
              </w:rPr>
              <w:t>The MPD follows the iso live profile (urn:</w:t>
            </w:r>
            <w:proofErr w:type="gramStart"/>
            <w:r w:rsidRPr="002B1BC6">
              <w:rPr>
                <w:lang w:eastAsia="ja-JP"/>
              </w:rPr>
              <w:t>mpeg:dash</w:t>
            </w:r>
            <w:proofErr w:type="gramEnd"/>
            <w:r w:rsidRPr="002B1BC6">
              <w:rPr>
                <w:lang w:eastAsia="ja-JP"/>
              </w:rPr>
              <w:t>:profile:isoff-live:2011)</w:t>
            </w:r>
          </w:p>
          <w:p w14:paraId="738093DB" w14:textId="77777777" w:rsidR="000149A6" w:rsidRPr="002B1BC6" w:rsidRDefault="000149A6" w:rsidP="000149A6">
            <w:pPr>
              <w:numPr>
                <w:ilvl w:val="0"/>
                <w:numId w:val="43"/>
              </w:numPr>
              <w:spacing w:before="270"/>
              <w:rPr>
                <w:lang w:eastAsia="ja-JP"/>
              </w:rPr>
            </w:pPr>
            <w:proofErr w:type="spellStart"/>
            <w:r w:rsidRPr="002B1BC6">
              <w:rPr>
                <w:lang w:eastAsia="ja-JP"/>
              </w:rPr>
              <w:t>MPD@type</w:t>
            </w:r>
            <w:proofErr w:type="spellEnd"/>
            <w:r w:rsidRPr="002B1BC6">
              <w:rPr>
                <w:lang w:eastAsia="ja-JP"/>
              </w:rPr>
              <w:t xml:space="preserve"> shall be ‘dynamic’</w:t>
            </w:r>
          </w:p>
          <w:p w14:paraId="26B51D6B" w14:textId="77777777" w:rsidR="000149A6" w:rsidRPr="002B1BC6" w:rsidRDefault="000149A6" w:rsidP="000149A6">
            <w:pPr>
              <w:numPr>
                <w:ilvl w:val="0"/>
                <w:numId w:val="43"/>
              </w:numPr>
              <w:spacing w:before="270"/>
              <w:rPr>
                <w:lang w:eastAsia="ja-JP"/>
              </w:rPr>
            </w:pPr>
            <w:r w:rsidRPr="002B1BC6">
              <w:rPr>
                <w:lang w:eastAsia="ja-JP"/>
              </w:rPr>
              <w:t>@availabilityStartTime is set to the earliest presentation time of the first archive track segment (or if it is not known to the time the MPD was written)</w:t>
            </w:r>
          </w:p>
          <w:p w14:paraId="0D3648CC" w14:textId="77777777" w:rsidR="000149A6" w:rsidRPr="002B1BC6" w:rsidRDefault="000149A6" w:rsidP="000149A6">
            <w:pPr>
              <w:numPr>
                <w:ilvl w:val="0"/>
                <w:numId w:val="43"/>
              </w:numPr>
              <w:spacing w:before="270"/>
              <w:rPr>
                <w:lang w:eastAsia="ja-JP"/>
              </w:rPr>
            </w:pPr>
            <w:proofErr w:type="spellStart"/>
            <w:r w:rsidRPr="002B1BC6">
              <w:rPr>
                <w:lang w:eastAsia="ja-JP"/>
              </w:rPr>
              <w:t>Period@start</w:t>
            </w:r>
            <w:proofErr w:type="spellEnd"/>
            <w:r w:rsidRPr="002B1BC6">
              <w:rPr>
                <w:lang w:eastAsia="ja-JP"/>
              </w:rPr>
              <w:t xml:space="preserve"> is set to “PT0S” or a semantically equivalent value</w:t>
            </w:r>
          </w:p>
          <w:p w14:paraId="7693730D" w14:textId="77777777" w:rsidR="000149A6" w:rsidRPr="002B1BC6" w:rsidRDefault="000149A6" w:rsidP="000149A6">
            <w:pPr>
              <w:numPr>
                <w:ilvl w:val="0"/>
                <w:numId w:val="43"/>
              </w:numPr>
              <w:spacing w:before="270"/>
              <w:rPr>
                <w:lang w:eastAsia="ja-JP"/>
              </w:rPr>
            </w:pPr>
            <w:proofErr w:type="spellStart"/>
            <w:r w:rsidRPr="002B1BC6">
              <w:rPr>
                <w:lang w:eastAsia="ja-JP"/>
              </w:rPr>
              <w:t>MPD@timeShiftBufferDepth</w:t>
            </w:r>
            <w:proofErr w:type="spellEnd"/>
            <w:r w:rsidRPr="002B1BC6">
              <w:rPr>
                <w:lang w:eastAsia="ja-JP"/>
              </w:rPr>
              <w:t xml:space="preserve"> and </w:t>
            </w:r>
            <w:proofErr w:type="spellStart"/>
            <w:r w:rsidRPr="002B1BC6">
              <w:rPr>
                <w:lang w:eastAsia="ja-JP"/>
              </w:rPr>
              <w:t>Period@timeShiftBufferDepth</w:t>
            </w:r>
            <w:proofErr w:type="spellEnd"/>
            <w:r w:rsidRPr="002B1BC6">
              <w:rPr>
                <w:lang w:eastAsia="ja-JP"/>
              </w:rPr>
              <w:t xml:space="preserve"> shall not be present</w:t>
            </w:r>
          </w:p>
          <w:p w14:paraId="11B1BBBA" w14:textId="77777777" w:rsidR="000149A6" w:rsidRPr="002B1BC6" w:rsidRDefault="000149A6" w:rsidP="000149A6">
            <w:pPr>
              <w:numPr>
                <w:ilvl w:val="0"/>
                <w:numId w:val="43"/>
              </w:numPr>
              <w:spacing w:before="270"/>
              <w:rPr>
                <w:lang w:eastAsia="ja-JP"/>
              </w:rPr>
            </w:pPr>
            <w:r w:rsidRPr="002B1BC6">
              <w:rPr>
                <w:lang w:eastAsia="ja-JP"/>
              </w:rPr>
              <w:t xml:space="preserve">Each </w:t>
            </w:r>
            <w:proofErr w:type="spellStart"/>
            <w:r w:rsidRPr="002B1BC6">
              <w:rPr>
                <w:lang w:eastAsia="ja-JP"/>
              </w:rPr>
              <w:t>AdaptationSet</w:t>
            </w:r>
            <w:proofErr w:type="spellEnd"/>
            <w:r w:rsidRPr="002B1BC6">
              <w:rPr>
                <w:lang w:eastAsia="ja-JP"/>
              </w:rPr>
              <w:t xml:space="preserve"> shall contain a </w:t>
            </w:r>
            <w:proofErr w:type="spellStart"/>
            <w:r w:rsidRPr="002B1BC6">
              <w:rPr>
                <w:lang w:eastAsia="ja-JP"/>
              </w:rPr>
              <w:t>SegmentTemplate</w:t>
            </w:r>
            <w:proofErr w:type="spellEnd"/>
            <w:r w:rsidRPr="002B1BC6">
              <w:rPr>
                <w:lang w:eastAsia="ja-JP"/>
              </w:rPr>
              <w:t xml:space="preserve"> element, the </w:t>
            </w:r>
            <w:proofErr w:type="spellStart"/>
            <w:r w:rsidRPr="002B1BC6">
              <w:rPr>
                <w:lang w:eastAsia="ja-JP"/>
              </w:rPr>
              <w:t>SegmentTemplate</w:t>
            </w:r>
            <w:proofErr w:type="spellEnd"/>
            <w:r w:rsidRPr="002B1BC6">
              <w:rPr>
                <w:lang w:eastAsia="ja-JP"/>
              </w:rPr>
              <w:t xml:space="preserve"> element constrained as follows:</w:t>
            </w:r>
          </w:p>
          <w:p w14:paraId="6A7B87BD" w14:textId="77777777" w:rsidR="000149A6" w:rsidRPr="002B1BC6" w:rsidRDefault="000149A6" w:rsidP="000149A6">
            <w:pPr>
              <w:numPr>
                <w:ilvl w:val="1"/>
                <w:numId w:val="43"/>
              </w:numPr>
              <w:spacing w:before="270"/>
              <w:rPr>
                <w:lang w:eastAsia="ja-JP"/>
              </w:rPr>
            </w:pPr>
            <w:r w:rsidRPr="002B1BC6">
              <w:rPr>
                <w:lang w:eastAsia="ja-JP"/>
              </w:rPr>
              <w:t xml:space="preserve">Each </w:t>
            </w:r>
            <w:proofErr w:type="spellStart"/>
            <w:r w:rsidRPr="002B1BC6">
              <w:rPr>
                <w:lang w:eastAsia="ja-JP"/>
              </w:rPr>
              <w:t>SegmentTemplate@presentationTimeOffset</w:t>
            </w:r>
            <w:proofErr w:type="spellEnd"/>
            <w:r w:rsidRPr="002B1BC6">
              <w:rPr>
                <w:lang w:eastAsia="ja-JP"/>
              </w:rPr>
              <w:t xml:space="preserve"> is present to make the media presentation timing relative to the epoch anchor, </w:t>
            </w:r>
            <w:proofErr w:type="gramStart"/>
            <w:r w:rsidRPr="002B1BC6">
              <w:rPr>
                <w:lang w:eastAsia="ja-JP"/>
              </w:rPr>
              <w:t>i.e.</w:t>
            </w:r>
            <w:proofErr w:type="gramEnd"/>
            <w:r w:rsidRPr="002B1BC6">
              <w:rPr>
                <w:lang w:eastAsia="ja-JP"/>
              </w:rPr>
              <w:t xml:space="preserve"> 1970-01-01T00:00:00Z, the time is </w:t>
            </w:r>
            <w:proofErr w:type="spellStart"/>
            <w:r w:rsidRPr="002B1BC6">
              <w:rPr>
                <w:lang w:eastAsia="ja-JP"/>
              </w:rPr>
              <w:t>MPD@availabilityStartTime</w:t>
            </w:r>
            <w:proofErr w:type="spellEnd"/>
            <w:r w:rsidRPr="002B1BC6">
              <w:rPr>
                <w:lang w:eastAsia="ja-JP"/>
              </w:rPr>
              <w:t xml:space="preserve"> - 1970-01-01T00:00:00Z adjusted for the </w:t>
            </w:r>
            <w:proofErr w:type="spellStart"/>
            <w:r w:rsidRPr="002B1BC6">
              <w:rPr>
                <w:lang w:eastAsia="ja-JP"/>
              </w:rPr>
              <w:t>SegmentTemplate@timescale</w:t>
            </w:r>
            <w:proofErr w:type="spellEnd"/>
          </w:p>
          <w:p w14:paraId="20134E34" w14:textId="77777777" w:rsidR="000149A6" w:rsidRPr="002B1BC6" w:rsidRDefault="000149A6" w:rsidP="000149A6">
            <w:pPr>
              <w:numPr>
                <w:ilvl w:val="1"/>
                <w:numId w:val="43"/>
              </w:numPr>
              <w:spacing w:before="270"/>
              <w:rPr>
                <w:lang w:eastAsia="ja-JP"/>
              </w:rPr>
            </w:pPr>
            <w:r w:rsidRPr="002B1BC6">
              <w:rPr>
                <w:lang w:eastAsia="ja-JP"/>
              </w:rPr>
              <w:t xml:space="preserve">The </w:t>
            </w:r>
            <w:proofErr w:type="spellStart"/>
            <w:r w:rsidRPr="002B1BC6">
              <w:rPr>
                <w:lang w:eastAsia="ja-JP"/>
              </w:rPr>
              <w:t>SegmentTemplate@duration</w:t>
            </w:r>
            <w:proofErr w:type="spellEnd"/>
            <w:r w:rsidRPr="002B1BC6">
              <w:rPr>
                <w:lang w:eastAsia="ja-JP"/>
              </w:rPr>
              <w:t xml:space="preserve"> is set to the fixed duration M adjusted for </w:t>
            </w:r>
            <w:proofErr w:type="spellStart"/>
            <w:r w:rsidRPr="002B1BC6">
              <w:rPr>
                <w:lang w:eastAsia="ja-JP"/>
              </w:rPr>
              <w:t>SegmentTemplate@timescale</w:t>
            </w:r>
            <w:proofErr w:type="spellEnd"/>
          </w:p>
          <w:p w14:paraId="1FABF3FD" w14:textId="77777777" w:rsidR="000149A6" w:rsidRPr="002B1BC6" w:rsidRDefault="000149A6" w:rsidP="000149A6">
            <w:pPr>
              <w:numPr>
                <w:ilvl w:val="1"/>
                <w:numId w:val="43"/>
              </w:numPr>
              <w:spacing w:before="270"/>
              <w:rPr>
                <w:lang w:eastAsia="ja-JP"/>
              </w:rPr>
            </w:pPr>
            <w:proofErr w:type="spellStart"/>
            <w:r w:rsidRPr="002B1BC6">
              <w:rPr>
                <w:lang w:eastAsia="ja-JP"/>
              </w:rPr>
              <w:t>SegmentTemplate@media</w:t>
            </w:r>
            <w:proofErr w:type="spellEnd"/>
            <w:r w:rsidRPr="002B1BC6">
              <w:rPr>
                <w:lang w:eastAsia="ja-JP"/>
              </w:rPr>
              <w:t xml:space="preserve"> is the same for each </w:t>
            </w:r>
            <w:proofErr w:type="spellStart"/>
            <w:r w:rsidRPr="002B1BC6">
              <w:rPr>
                <w:lang w:eastAsia="ja-JP"/>
              </w:rPr>
              <w:t>SegmentTemplate</w:t>
            </w:r>
            <w:proofErr w:type="spellEnd"/>
            <w:r w:rsidRPr="002B1BC6">
              <w:rPr>
                <w:lang w:eastAsia="ja-JP"/>
              </w:rPr>
              <w:t xml:space="preserve"> and contains the substring “$</w:t>
            </w:r>
            <w:proofErr w:type="spellStart"/>
            <w:r w:rsidRPr="002B1BC6">
              <w:rPr>
                <w:lang w:eastAsia="ja-JP"/>
              </w:rPr>
              <w:t>RepresentationID</w:t>
            </w:r>
            <w:proofErr w:type="spellEnd"/>
            <w:r w:rsidRPr="002B1BC6">
              <w:rPr>
                <w:lang w:eastAsia="ja-JP"/>
              </w:rPr>
              <w:t xml:space="preserve">$” and “$Number$” </w:t>
            </w:r>
          </w:p>
          <w:p w14:paraId="22BBF53F" w14:textId="77777777" w:rsidR="000149A6" w:rsidRDefault="000149A6" w:rsidP="000149A6">
            <w:pPr>
              <w:pStyle w:val="BodyText"/>
              <w:ind w:left="567"/>
              <w:rPr>
                <w:lang w:eastAsia="ja-JP"/>
              </w:rPr>
            </w:pPr>
            <w:proofErr w:type="spellStart"/>
            <w:r w:rsidRPr="002B1BC6">
              <w:rPr>
                <w:lang w:eastAsia="ja-JP"/>
              </w:rPr>
              <w:t>SegmentTemplate@initialization</w:t>
            </w:r>
            <w:proofErr w:type="spellEnd"/>
            <w:r w:rsidRPr="002B1BC6">
              <w:rPr>
                <w:lang w:eastAsia="ja-JP"/>
              </w:rPr>
              <w:t xml:space="preserve"> is the same for each </w:t>
            </w:r>
            <w:proofErr w:type="spellStart"/>
            <w:r w:rsidRPr="002B1BC6">
              <w:rPr>
                <w:lang w:eastAsia="ja-JP"/>
              </w:rPr>
              <w:t>SegmentTemplate</w:t>
            </w:r>
            <w:proofErr w:type="spellEnd"/>
            <w:r w:rsidRPr="002B1BC6">
              <w:rPr>
                <w:lang w:eastAsia="ja-JP"/>
              </w:rPr>
              <w:t xml:space="preserve"> and contains   the substring “$</w:t>
            </w:r>
            <w:proofErr w:type="spellStart"/>
            <w:r w:rsidRPr="002B1BC6">
              <w:rPr>
                <w:lang w:eastAsia="ja-JP"/>
              </w:rPr>
              <w:t>RepresentationID</w:t>
            </w:r>
            <w:proofErr w:type="spellEnd"/>
            <w:r w:rsidRPr="002B1BC6">
              <w:rPr>
                <w:lang w:eastAsia="ja-JP"/>
              </w:rPr>
              <w:t>$”</w:t>
            </w:r>
          </w:p>
          <w:p w14:paraId="14AE2039" w14:textId="77777777" w:rsidR="000149A6" w:rsidRDefault="000149A6" w:rsidP="004D5F02">
            <w:pPr>
              <w:pStyle w:val="BodyText"/>
              <w:rPr>
                <w:lang w:eastAsia="ja-JP"/>
              </w:rPr>
            </w:pPr>
          </w:p>
        </w:tc>
      </w:tr>
    </w:tbl>
    <w:p w14:paraId="7C5AE2D7" w14:textId="45BD5694" w:rsidR="00C406F0" w:rsidRDefault="00C406F0" w:rsidP="004D5F02">
      <w:pPr>
        <w:pStyle w:val="BodyText"/>
        <w:ind w:left="567"/>
        <w:rPr>
          <w:lang w:eastAsia="ja-JP"/>
        </w:rPr>
      </w:pPr>
    </w:p>
    <w:p w14:paraId="477C9526" w14:textId="0C1DA1A6" w:rsidR="00531E64" w:rsidRPr="002B1BC6" w:rsidRDefault="00531E64" w:rsidP="00531E64">
      <w:pPr>
        <w:pStyle w:val="Heading3"/>
      </w:pPr>
      <w:bookmarkStart w:id="76" w:name="_Toc103345956"/>
      <w:r>
        <w:t>Generating an S-MPD from an I-MPD</w:t>
      </w:r>
      <w:bookmarkEnd w:id="76"/>
    </w:p>
    <w:p w14:paraId="455D76AE" w14:textId="11D87E08" w:rsidR="00691A8A" w:rsidRDefault="00531E64" w:rsidP="00AD05E8">
      <w:pPr>
        <w:pStyle w:val="BodyText"/>
        <w:rPr>
          <w:lang w:eastAsia="ja-JP"/>
        </w:rPr>
      </w:pPr>
      <w:r>
        <w:rPr>
          <w:lang w:eastAsia="ja-JP"/>
        </w:rPr>
        <w:t>Following the architecture in Figure 3, a receiver may create and write a S-MPD based on an I MPD following the steps</w:t>
      </w:r>
      <w:r w:rsidR="000149A6">
        <w:rPr>
          <w:lang w:eastAsia="ja-JP"/>
        </w:rPr>
        <w:t xml:space="preserve"> </w:t>
      </w:r>
      <w:r w:rsidR="002A522C">
        <w:rPr>
          <w:lang w:eastAsia="ja-JP"/>
        </w:rPr>
        <w:t xml:space="preserve">in Table </w:t>
      </w:r>
      <w:r w:rsidR="000149A6">
        <w:rPr>
          <w:lang w:eastAsia="ja-JP"/>
        </w:rPr>
        <w:t>4 and Table 5</w:t>
      </w:r>
      <w:r>
        <w:rPr>
          <w:lang w:eastAsia="ja-JP"/>
        </w:rPr>
        <w:t xml:space="preserve">. </w:t>
      </w:r>
      <w:r w:rsidR="00691A8A">
        <w:rPr>
          <w:lang w:eastAsia="ja-JP"/>
        </w:rPr>
        <w:t>A receiver may write the received segments as track files references in the S-MPD using the steps detailed in Table</w:t>
      </w:r>
      <w:r w:rsidR="000149A6">
        <w:rPr>
          <w:lang w:eastAsia="ja-JP"/>
        </w:rPr>
        <w:t>6</w:t>
      </w:r>
      <w:r w:rsidR="00691A8A">
        <w:rPr>
          <w:lang w:eastAsia="ja-JP"/>
        </w:rPr>
        <w:t>.</w:t>
      </w:r>
    </w:p>
    <w:p w14:paraId="237D4ED4" w14:textId="0F12EA4B" w:rsidR="00531E64" w:rsidRDefault="00691A8A" w:rsidP="00AD05E8">
      <w:pPr>
        <w:pStyle w:val="BodyText"/>
        <w:rPr>
          <w:lang w:eastAsia="ja-JP"/>
        </w:rPr>
      </w:pPr>
      <w:r w:rsidRPr="002B1BC6">
        <w:rPr>
          <w:lang w:eastAsia="ja-JP"/>
        </w:rPr>
        <w:t>When the live stream stops, and no more segments are expected, the MPD@type attribute may be changed from ‘dynamic’ to ‘static’ and the SegmentTemplate@endNumber, Period@duration attributes may be set in the manifest.</w:t>
      </w:r>
    </w:p>
    <w:p w14:paraId="6527DE78" w14:textId="3967B141" w:rsidR="002B1BC6" w:rsidRPr="002B1BC6" w:rsidRDefault="002B1BC6" w:rsidP="00AD05E8">
      <w:pPr>
        <w:pStyle w:val="Tabletitle"/>
        <w:rPr>
          <w:lang w:eastAsia="ja-JP"/>
        </w:rPr>
      </w:pPr>
      <w:proofErr w:type="spellStart"/>
      <w:r w:rsidRPr="002B1BC6">
        <w:rPr>
          <w:lang w:eastAsia="ja-JP"/>
        </w:rPr>
        <w:t>Steps</w:t>
      </w:r>
      <w:proofErr w:type="spellEnd"/>
      <w:r w:rsidRPr="002B1BC6">
        <w:rPr>
          <w:lang w:eastAsia="ja-JP"/>
        </w:rPr>
        <w:t xml:space="preserve"> for </w:t>
      </w:r>
      <w:proofErr w:type="spellStart"/>
      <w:r w:rsidRPr="002B1BC6">
        <w:rPr>
          <w:lang w:eastAsia="ja-JP"/>
        </w:rPr>
        <w:t>writing</w:t>
      </w:r>
      <w:proofErr w:type="spellEnd"/>
      <w:r w:rsidR="000149A6">
        <w:rPr>
          <w:lang w:eastAsia="ja-JP"/>
        </w:rPr>
        <w:t xml:space="preserve"> segments </w:t>
      </w:r>
      <w:proofErr w:type="gramStart"/>
      <w:r w:rsidR="000149A6">
        <w:rPr>
          <w:lang w:eastAsia="ja-JP"/>
        </w:rPr>
        <w:t xml:space="preserve">to </w:t>
      </w:r>
      <w:r w:rsidRPr="002B1BC6">
        <w:rPr>
          <w:lang w:eastAsia="ja-JP"/>
        </w:rPr>
        <w:t xml:space="preserve"> the</w:t>
      </w:r>
      <w:proofErr w:type="gramEnd"/>
      <w:r w:rsidRPr="002B1BC6">
        <w:rPr>
          <w:lang w:eastAsia="ja-JP"/>
        </w:rPr>
        <w:t xml:space="preserve"> S-MPD for 24x7 live content </w:t>
      </w:r>
    </w:p>
    <w:tbl>
      <w:tblPr>
        <w:tblW w:w="90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0"/>
      </w:tblGrid>
      <w:tr w:rsidR="002B1BC6" w:rsidRPr="002B1BC6" w14:paraId="689C9CFF" w14:textId="77777777" w:rsidTr="00ED11B9">
        <w:tc>
          <w:tcPr>
            <w:tcW w:w="9020" w:type="dxa"/>
            <w:shd w:val="clear" w:color="auto" w:fill="auto"/>
            <w:tcMar>
              <w:top w:w="100" w:type="dxa"/>
              <w:left w:w="100" w:type="dxa"/>
              <w:bottom w:w="100" w:type="dxa"/>
              <w:right w:w="100" w:type="dxa"/>
            </w:tcMar>
          </w:tcPr>
          <w:p w14:paraId="098EDB8E" w14:textId="77777777" w:rsidR="002B1BC6" w:rsidRPr="002B1BC6" w:rsidRDefault="002B1BC6" w:rsidP="002B1BC6">
            <w:pPr>
              <w:numPr>
                <w:ilvl w:val="0"/>
                <w:numId w:val="42"/>
              </w:numPr>
              <w:spacing w:before="270"/>
              <w:rPr>
                <w:lang w:eastAsia="ja-JP"/>
              </w:rPr>
            </w:pPr>
            <w:r w:rsidRPr="002B1BC6">
              <w:rPr>
                <w:lang w:eastAsia="ja-JP"/>
              </w:rPr>
              <w:t>Initialise the S-MPD based on constraints from Table 3, read the configuration values for duration M from a memory</w:t>
            </w:r>
          </w:p>
          <w:p w14:paraId="488992AE" w14:textId="77777777" w:rsidR="002B1BC6" w:rsidRPr="002B1BC6" w:rsidRDefault="002B1BC6" w:rsidP="002B1BC6">
            <w:pPr>
              <w:numPr>
                <w:ilvl w:val="0"/>
                <w:numId w:val="42"/>
              </w:numPr>
              <w:spacing w:before="270"/>
              <w:rPr>
                <w:lang w:eastAsia="ja-JP"/>
              </w:rPr>
            </w:pPr>
            <w:r w:rsidRPr="002B1BC6">
              <w:rPr>
                <w:lang w:eastAsia="ja-JP"/>
              </w:rPr>
              <w:t>Set the MPD@availabilityStartTime and SegmentTemplate@presentationTimeOffset fields to the earliest presentation time of a received archive track file (or if this is not known to the time the MPD was written)</w:t>
            </w:r>
          </w:p>
          <w:p w14:paraId="60CCEA9C" w14:textId="77777777" w:rsidR="002B1BC6" w:rsidRPr="002B1BC6" w:rsidRDefault="002B1BC6" w:rsidP="002B1BC6">
            <w:pPr>
              <w:numPr>
                <w:ilvl w:val="0"/>
                <w:numId w:val="42"/>
              </w:numPr>
              <w:spacing w:before="270"/>
              <w:rPr>
                <w:lang w:eastAsia="ja-JP"/>
              </w:rPr>
            </w:pPr>
            <w:r w:rsidRPr="002B1BC6">
              <w:rPr>
                <w:lang w:eastAsia="ja-JP"/>
              </w:rPr>
              <w:t xml:space="preserve">Read the I-MPD and create the corresponding AdaptationSets in the S-MPD, </w:t>
            </w:r>
          </w:p>
          <w:p w14:paraId="305154DD" w14:textId="77777777" w:rsidR="002B1BC6" w:rsidRPr="002B1BC6" w:rsidRDefault="002B1BC6" w:rsidP="002B1BC6">
            <w:pPr>
              <w:numPr>
                <w:ilvl w:val="1"/>
                <w:numId w:val="42"/>
              </w:numPr>
              <w:spacing w:before="270"/>
              <w:rPr>
                <w:lang w:eastAsia="ja-JP"/>
              </w:rPr>
            </w:pPr>
            <w:r w:rsidRPr="002B1BC6">
              <w:rPr>
                <w:lang w:eastAsia="ja-JP"/>
              </w:rPr>
              <w:t>The SegmentTimeline is not used but instead SegmentTemplate with @duration is used, @duration being set to M accounted for the SegmentTemplate@timescale</w:t>
            </w:r>
          </w:p>
          <w:p w14:paraId="3B31753B" w14:textId="77777777" w:rsidR="002B1BC6" w:rsidRPr="002B1BC6" w:rsidRDefault="002B1BC6" w:rsidP="002B1BC6">
            <w:pPr>
              <w:numPr>
                <w:ilvl w:val="1"/>
                <w:numId w:val="42"/>
              </w:numPr>
              <w:spacing w:before="270"/>
              <w:rPr>
                <w:lang w:eastAsia="ja-JP"/>
              </w:rPr>
            </w:pPr>
            <w:r w:rsidRPr="002B1BC6">
              <w:rPr>
                <w:lang w:eastAsia="ja-JP"/>
              </w:rPr>
              <w:t>Representation@id matches between the I-MPD and S-MPD</w:t>
            </w:r>
          </w:p>
          <w:p w14:paraId="736B3531" w14:textId="77777777" w:rsidR="002B1BC6" w:rsidRPr="002B1BC6" w:rsidRDefault="002B1BC6" w:rsidP="002B1BC6">
            <w:pPr>
              <w:numPr>
                <w:ilvl w:val="1"/>
                <w:numId w:val="42"/>
              </w:numPr>
              <w:spacing w:before="270"/>
              <w:rPr>
                <w:lang w:eastAsia="ja-JP"/>
              </w:rPr>
            </w:pPr>
            <w:r w:rsidRPr="002B1BC6">
              <w:rPr>
                <w:lang w:eastAsia="ja-JP"/>
              </w:rPr>
              <w:t>The @startNumber is set to floor(MPD@availabilityStartTime (in seconds relative to 1970-01-01T00:00:00Z)/M)</w:t>
            </w:r>
          </w:p>
          <w:p w14:paraId="72E4940E" w14:textId="77777777" w:rsidR="002B1BC6" w:rsidRPr="002B1BC6" w:rsidRDefault="002B1BC6" w:rsidP="002B1BC6">
            <w:pPr>
              <w:numPr>
                <w:ilvl w:val="1"/>
                <w:numId w:val="42"/>
              </w:numPr>
              <w:spacing w:before="270"/>
              <w:rPr>
                <w:lang w:eastAsia="ja-JP"/>
              </w:rPr>
            </w:pPr>
            <w:r w:rsidRPr="002B1BC6">
              <w:rPr>
                <w:lang w:eastAsia="ja-JP"/>
              </w:rPr>
              <w:t xml:space="preserve">SegmentTemplate@media from I-MPD but replacing $Number$ instead of $Time$ </w:t>
            </w:r>
          </w:p>
          <w:p w14:paraId="4610D5A5" w14:textId="77777777" w:rsidR="002B1BC6" w:rsidRPr="002B1BC6" w:rsidRDefault="002B1BC6" w:rsidP="002B1BC6">
            <w:pPr>
              <w:numPr>
                <w:ilvl w:val="0"/>
                <w:numId w:val="42"/>
              </w:numPr>
              <w:spacing w:before="270"/>
              <w:rPr>
                <w:lang w:eastAsia="ja-JP"/>
              </w:rPr>
            </w:pPr>
            <w:r w:rsidRPr="002B1BC6">
              <w:rPr>
                <w:lang w:eastAsia="ja-JP"/>
              </w:rPr>
              <w:t>Only write the S-MPD to storage if it was not already present in the storage</w:t>
            </w:r>
          </w:p>
          <w:p w14:paraId="0EE0FED3" w14:textId="77777777" w:rsidR="002B1BC6" w:rsidRPr="002B1BC6" w:rsidRDefault="002B1BC6" w:rsidP="002B1BC6">
            <w:pPr>
              <w:spacing w:before="270"/>
              <w:rPr>
                <w:lang w:eastAsia="ja-JP"/>
              </w:rPr>
            </w:pPr>
          </w:p>
        </w:tc>
      </w:tr>
    </w:tbl>
    <w:p w14:paraId="0A5B49D7" w14:textId="77777777" w:rsidR="00C406F0" w:rsidRDefault="00C406F0" w:rsidP="00AD05E8">
      <w:pPr>
        <w:pStyle w:val="Tabletitle"/>
        <w:numPr>
          <w:ilvl w:val="0"/>
          <w:numId w:val="0"/>
        </w:numPr>
        <w:ind w:left="720"/>
        <w:jc w:val="both"/>
        <w:rPr>
          <w:lang w:eastAsia="ja-JP"/>
        </w:rPr>
      </w:pPr>
    </w:p>
    <w:p w14:paraId="3A983EAE" w14:textId="53495E33" w:rsidR="002B1BC6" w:rsidRPr="002B1BC6" w:rsidRDefault="002B1BC6" w:rsidP="00AD05E8">
      <w:pPr>
        <w:pStyle w:val="Tabletitle"/>
        <w:rPr>
          <w:lang w:eastAsia="ja-JP"/>
        </w:rPr>
      </w:pPr>
      <w:r w:rsidRPr="002B1BC6">
        <w:rPr>
          <w:lang w:eastAsia="ja-JP"/>
        </w:rPr>
        <w:t>Steps for writing the archive track files for 24x7 live content or encoder synced content (assuming the S-MPD is already written)</w:t>
      </w:r>
    </w:p>
    <w:tbl>
      <w:tblPr>
        <w:tblW w:w="90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0"/>
      </w:tblGrid>
      <w:tr w:rsidR="002B1BC6" w:rsidRPr="002B1BC6" w14:paraId="00DFE316" w14:textId="77777777" w:rsidTr="00ED11B9">
        <w:tc>
          <w:tcPr>
            <w:tcW w:w="9020" w:type="dxa"/>
            <w:shd w:val="clear" w:color="auto" w:fill="auto"/>
            <w:tcMar>
              <w:top w:w="100" w:type="dxa"/>
              <w:left w:w="100" w:type="dxa"/>
              <w:bottom w:w="100" w:type="dxa"/>
              <w:right w:w="100" w:type="dxa"/>
            </w:tcMar>
          </w:tcPr>
          <w:p w14:paraId="64D8779F" w14:textId="77777777" w:rsidR="002B1BC6" w:rsidRPr="002B1BC6" w:rsidRDefault="002B1BC6" w:rsidP="002B1BC6">
            <w:pPr>
              <w:numPr>
                <w:ilvl w:val="0"/>
                <w:numId w:val="41"/>
              </w:numPr>
              <w:spacing w:before="270"/>
              <w:rPr>
                <w:lang w:eastAsia="ja-JP"/>
              </w:rPr>
            </w:pPr>
            <w:r w:rsidRPr="002B1BC6">
              <w:rPr>
                <w:lang w:eastAsia="ja-JP"/>
              </w:rPr>
              <w:t>Compute the next  archive track boundary next_L, the L + 1th archive track file since the established anchor 1970-01-01T00:00:00Z by next_L =  ceil(now/M), where now is the seconds based timestamp relative to Epoch or the established anchor.</w:t>
            </w:r>
          </w:p>
          <w:p w14:paraId="5F720479" w14:textId="77777777" w:rsidR="002B1BC6" w:rsidRPr="002B1BC6" w:rsidRDefault="002B1BC6" w:rsidP="002B1BC6">
            <w:pPr>
              <w:numPr>
                <w:ilvl w:val="0"/>
                <w:numId w:val="41"/>
              </w:numPr>
              <w:spacing w:before="270"/>
              <w:rPr>
                <w:lang w:eastAsia="ja-JP"/>
              </w:rPr>
            </w:pPr>
            <w:r w:rsidRPr="002B1BC6">
              <w:rPr>
                <w:lang w:eastAsia="ja-JP"/>
              </w:rPr>
              <w:t>Compute the next archive track file boundary B as next_L * D * output track timescale</w:t>
            </w:r>
          </w:p>
          <w:p w14:paraId="34227D82" w14:textId="77777777" w:rsidR="002B1BC6" w:rsidRPr="002B1BC6" w:rsidRDefault="002B1BC6" w:rsidP="002B1BC6">
            <w:pPr>
              <w:numPr>
                <w:ilvl w:val="0"/>
                <w:numId w:val="41"/>
              </w:numPr>
              <w:spacing w:before="270"/>
              <w:rPr>
                <w:lang w:eastAsia="ja-JP"/>
              </w:rPr>
            </w:pPr>
            <w:r w:rsidRPr="002B1BC6">
              <w:rPr>
                <w:lang w:eastAsia="ja-JP"/>
              </w:rPr>
              <w:lastRenderedPageBreak/>
              <w:t>Identify from the input signal the frame time information, in this case the input is a CMAF media segment, it is the CMAF media segments earliest presentation time, potentially adjust it with a synchronisation timestamp</w:t>
            </w:r>
          </w:p>
          <w:p w14:paraId="2A35BF1E" w14:textId="77777777" w:rsidR="002B1BC6" w:rsidRPr="002B1BC6" w:rsidRDefault="002B1BC6" w:rsidP="002B1BC6">
            <w:pPr>
              <w:numPr>
                <w:ilvl w:val="0"/>
                <w:numId w:val="41"/>
              </w:numPr>
              <w:spacing w:before="270"/>
              <w:rPr>
                <w:lang w:eastAsia="ja-JP"/>
              </w:rPr>
            </w:pPr>
            <w:r w:rsidRPr="002B1BC6">
              <w:rPr>
                <w:lang w:eastAsia="ja-JP"/>
              </w:rPr>
              <w:t>Append the incoming media segment in memory to the continue creating the archive track file</w:t>
            </w:r>
          </w:p>
          <w:p w14:paraId="6AF1A209" w14:textId="54645543" w:rsidR="002B1BC6" w:rsidRPr="002B1BC6" w:rsidRDefault="002B1BC6" w:rsidP="002B1BC6">
            <w:pPr>
              <w:numPr>
                <w:ilvl w:val="0"/>
                <w:numId w:val="41"/>
              </w:numPr>
              <w:spacing w:before="270"/>
              <w:rPr>
                <w:lang w:eastAsia="ja-JP"/>
              </w:rPr>
            </w:pPr>
            <w:r w:rsidRPr="002B1BC6">
              <w:rPr>
                <w:lang w:eastAsia="ja-JP"/>
              </w:rPr>
              <w:t>In case the media segment earliest presentation time plus the media segment duration equals or is greater than B goto 6 otherwise to 3</w:t>
            </w:r>
          </w:p>
          <w:p w14:paraId="52E21FB1" w14:textId="355F06BE" w:rsidR="002B1BC6" w:rsidRDefault="002B1BC6" w:rsidP="002B1BC6">
            <w:pPr>
              <w:numPr>
                <w:ilvl w:val="0"/>
                <w:numId w:val="41"/>
              </w:numPr>
              <w:spacing w:before="270"/>
              <w:rPr>
                <w:lang w:eastAsia="ja-JP"/>
              </w:rPr>
            </w:pPr>
            <w:r w:rsidRPr="002B1BC6">
              <w:rPr>
                <w:lang w:eastAsia="ja-JP"/>
              </w:rPr>
              <w:t xml:space="preserve">Upload the </w:t>
            </w:r>
            <w:proofErr w:type="gramStart"/>
            <w:r w:rsidRPr="002B1BC6">
              <w:rPr>
                <w:lang w:eastAsia="ja-JP"/>
              </w:rPr>
              <w:t>in memory</w:t>
            </w:r>
            <w:proofErr w:type="gramEnd"/>
            <w:r w:rsidRPr="002B1BC6">
              <w:rPr>
                <w:lang w:eastAsia="ja-JP"/>
              </w:rPr>
              <w:t xml:space="preserve"> archive track file using the SegmentTemplate URL generation substituting $RepresentationID$ for the Representation@id derived from the input track and replacing $Number$ by </w:t>
            </w:r>
            <w:proofErr w:type="spellStart"/>
            <w:r w:rsidRPr="002B1BC6">
              <w:rPr>
                <w:lang w:eastAsia="ja-JP"/>
              </w:rPr>
              <w:t>next_L</w:t>
            </w:r>
            <w:proofErr w:type="spellEnd"/>
            <w:r w:rsidRPr="002B1BC6">
              <w:rPr>
                <w:lang w:eastAsia="ja-JP"/>
              </w:rPr>
              <w:t xml:space="preserve"> </w:t>
            </w:r>
            <w:r w:rsidR="002A522C">
              <w:rPr>
                <w:lang w:eastAsia="ja-JP"/>
              </w:rPr>
              <w:t>–</w:t>
            </w:r>
            <w:r w:rsidRPr="002B1BC6">
              <w:rPr>
                <w:lang w:eastAsia="ja-JP"/>
              </w:rPr>
              <w:t xml:space="preserve"> 1</w:t>
            </w:r>
          </w:p>
          <w:p w14:paraId="6147B831" w14:textId="1F4E9648" w:rsidR="002A522C" w:rsidRPr="002B1BC6" w:rsidRDefault="002A522C" w:rsidP="002B1BC6">
            <w:pPr>
              <w:numPr>
                <w:ilvl w:val="0"/>
                <w:numId w:val="41"/>
              </w:numPr>
              <w:spacing w:before="270"/>
              <w:rPr>
                <w:lang w:eastAsia="ja-JP"/>
              </w:rPr>
            </w:pPr>
            <w:proofErr w:type="spellStart"/>
            <w:r>
              <w:rPr>
                <w:lang w:eastAsia="ja-JP"/>
              </w:rPr>
              <w:t>GoTo</w:t>
            </w:r>
            <w:proofErr w:type="spellEnd"/>
            <w:r>
              <w:rPr>
                <w:lang w:eastAsia="ja-JP"/>
              </w:rPr>
              <w:t xml:space="preserve"> 1</w:t>
            </w:r>
          </w:p>
          <w:p w14:paraId="48FF2FF7" w14:textId="68387E9E" w:rsidR="002B1BC6" w:rsidRPr="002B1BC6" w:rsidRDefault="002B1BC6" w:rsidP="002B1BC6">
            <w:pPr>
              <w:numPr>
                <w:ilvl w:val="1"/>
                <w:numId w:val="41"/>
              </w:numPr>
              <w:spacing w:before="270"/>
              <w:rPr>
                <w:lang w:eastAsia="ja-JP"/>
              </w:rPr>
            </w:pPr>
            <w:r w:rsidRPr="002B1BC6">
              <w:rPr>
                <w:lang w:eastAsia="ja-JP"/>
              </w:rPr>
              <w:t xml:space="preserve"> </w:t>
            </w:r>
          </w:p>
        </w:tc>
      </w:tr>
    </w:tbl>
    <w:p w14:paraId="281779FE" w14:textId="517CC61F" w:rsidR="000901D2" w:rsidRDefault="000901D2" w:rsidP="002B1BC6">
      <w:pPr>
        <w:spacing w:before="270"/>
        <w:rPr>
          <w:lang w:eastAsia="ja-JP"/>
        </w:rPr>
      </w:pPr>
    </w:p>
    <w:p w14:paraId="34630052" w14:textId="74A9B4EB" w:rsidR="00004A8F" w:rsidRDefault="000901D2" w:rsidP="00AD05E8">
      <w:pPr>
        <w:pStyle w:val="Heading1"/>
        <w:numPr>
          <w:ilvl w:val="0"/>
          <w:numId w:val="55"/>
        </w:numPr>
        <w:jc w:val="center"/>
        <w:rPr>
          <w:lang w:val="en-US"/>
        </w:rPr>
      </w:pPr>
      <w:r>
        <w:br w:type="page"/>
      </w:r>
      <w:bookmarkStart w:id="77" w:name="_Toc102824070"/>
      <w:bookmarkStart w:id="78" w:name="_Toc103344398"/>
      <w:bookmarkStart w:id="79" w:name="_j2t6o8uw0rsa" w:colFirst="0" w:colLast="0"/>
      <w:bookmarkEnd w:id="77"/>
      <w:bookmarkEnd w:id="78"/>
      <w:bookmarkEnd w:id="79"/>
      <w:r w:rsidR="00585792">
        <w:rPr>
          <w:lang w:val="en-US"/>
        </w:rPr>
        <w:lastRenderedPageBreak/>
        <w:t xml:space="preserve"> </w:t>
      </w:r>
      <w:bookmarkStart w:id="80" w:name="_Toc103345957"/>
      <w:r w:rsidR="00585792">
        <w:rPr>
          <w:lang w:val="en-US"/>
        </w:rPr>
        <w:t>Example Media Presentation Description</w:t>
      </w:r>
      <w:bookmarkEnd w:id="80"/>
    </w:p>
    <w:p w14:paraId="733E0E18" w14:textId="26CEFD7A" w:rsidR="00DD6A8D" w:rsidRPr="00AD05E8" w:rsidRDefault="00DD6A8D" w:rsidP="00AD05E8">
      <w:pPr>
        <w:pStyle w:val="BodyText"/>
        <w:jc w:val="center"/>
        <w:rPr>
          <w:sz w:val="28"/>
        </w:rPr>
      </w:pPr>
      <w:r w:rsidRPr="00AD05E8">
        <w:rPr>
          <w:rFonts w:eastAsia="MS Mincho"/>
          <w:sz w:val="28"/>
          <w:lang w:eastAsia="ja-JP"/>
        </w:rPr>
        <w:t>(Informative)</w:t>
      </w:r>
    </w:p>
    <w:p w14:paraId="6803DEA6" w14:textId="6B9AC4DB" w:rsidR="00585792" w:rsidRDefault="00585792">
      <w:pPr>
        <w:pStyle w:val="Heading2"/>
        <w:numPr>
          <w:ilvl w:val="1"/>
          <w:numId w:val="55"/>
        </w:numPr>
      </w:pPr>
      <w:r>
        <w:t xml:space="preserve"> </w:t>
      </w:r>
      <w:bookmarkStart w:id="81" w:name="_Toc103345958"/>
      <w:r>
        <w:t>Example I-MPD (informative)</w:t>
      </w:r>
      <w:bookmarkEnd w:id="81"/>
    </w:p>
    <w:p w14:paraId="131C2ACD" w14:textId="7D702884" w:rsidR="00585792" w:rsidRPr="00585792" w:rsidRDefault="00585792" w:rsidP="00AD05E8">
      <w:pPr>
        <w:pStyle w:val="BodyText"/>
        <w:ind w:left="567"/>
        <w:rPr>
          <w:lang w:val="en-AU" w:eastAsia="ja-JP"/>
        </w:rPr>
      </w:pPr>
      <w:r w:rsidRPr="00585792">
        <w:rPr>
          <w:lang w:val="en-AU" w:eastAsia="ja-JP"/>
        </w:rPr>
        <w:t>An example I-MPD is shown below</w:t>
      </w:r>
      <w:r>
        <w:rPr>
          <w:lang w:val="en-AU" w:eastAsia="ja-JP"/>
        </w:rPr>
        <w:t>.</w:t>
      </w:r>
    </w:p>
    <w:tbl>
      <w:tblPr>
        <w:tblW w:w="8027"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027"/>
      </w:tblGrid>
      <w:tr w:rsidR="00585792" w:rsidRPr="0081345E" w14:paraId="151473B7" w14:textId="77777777" w:rsidTr="00ED11B9">
        <w:tc>
          <w:tcPr>
            <w:tcW w:w="8027" w:type="dxa"/>
            <w:tcBorders>
              <w:top w:val="single" w:sz="4" w:space="0" w:color="000000"/>
              <w:left w:val="single" w:sz="4" w:space="0" w:color="000000"/>
              <w:bottom w:val="single" w:sz="4" w:space="0" w:color="000000"/>
              <w:right w:val="single" w:sz="4" w:space="0" w:color="000000"/>
            </w:tcBorders>
            <w:hideMark/>
          </w:tcPr>
          <w:p w14:paraId="3AA2A34F" w14:textId="77777777" w:rsidR="00585792" w:rsidRPr="0081345E" w:rsidRDefault="00585792" w:rsidP="00ED11B9">
            <w:pPr>
              <w:ind w:left="567"/>
              <w:rPr>
                <w:lang w:val="nl-NL" w:eastAsia="ja-JP"/>
              </w:rPr>
            </w:pPr>
            <w:r w:rsidRPr="0081345E">
              <w:rPr>
                <w:lang w:val="nl-NL" w:eastAsia="ja-JP"/>
              </w:rPr>
              <w:t>&lt;MPD</w:t>
            </w:r>
          </w:p>
          <w:p w14:paraId="0C5FE751" w14:textId="77777777" w:rsidR="00585792" w:rsidRPr="0081345E" w:rsidRDefault="00585792" w:rsidP="00ED11B9">
            <w:pPr>
              <w:ind w:left="567"/>
              <w:rPr>
                <w:lang w:val="nl-NL" w:eastAsia="ja-JP"/>
              </w:rPr>
            </w:pPr>
            <w:r w:rsidRPr="0081345E">
              <w:rPr>
                <w:lang w:val="nl-NL" w:eastAsia="ja-JP"/>
              </w:rPr>
              <w:t xml:space="preserve">  xmlns:xsi="http://www.w3.org/2001/XMLSchema-instance”xmlns="urn:mpeg:dash:schema:mpd:2011"</w:t>
            </w:r>
          </w:p>
          <w:p w14:paraId="5639CB31" w14:textId="77777777" w:rsidR="00585792" w:rsidRPr="0081345E" w:rsidRDefault="00585792" w:rsidP="00ED11B9">
            <w:pPr>
              <w:ind w:left="567"/>
              <w:rPr>
                <w:lang w:val="en-AU" w:eastAsia="ja-JP"/>
              </w:rPr>
            </w:pPr>
            <w:r w:rsidRPr="0081345E">
              <w:rPr>
                <w:lang w:val="nl-NL" w:eastAsia="ja-JP"/>
              </w:rPr>
              <w:t xml:space="preserve">  </w:t>
            </w:r>
            <w:r w:rsidRPr="0081345E">
              <w:rPr>
                <w:lang w:val="en-AU" w:eastAsia="ja-JP"/>
              </w:rPr>
              <w:t>xsi:schemaLocation="urn:mpeg:dash:schema:mpd:2011"</w:t>
            </w:r>
          </w:p>
          <w:p w14:paraId="0234FC8F" w14:textId="77777777" w:rsidR="00585792" w:rsidRPr="0081345E" w:rsidRDefault="00585792" w:rsidP="00ED11B9">
            <w:pPr>
              <w:ind w:left="567"/>
              <w:rPr>
                <w:lang w:val="en-AU" w:eastAsia="ja-JP"/>
              </w:rPr>
            </w:pPr>
            <w:r w:rsidRPr="0081345E">
              <w:rPr>
                <w:lang w:val="en-AU" w:eastAsia="ja-JP"/>
              </w:rPr>
              <w:t xml:space="preserve">  type="dynamic“ </w:t>
            </w:r>
          </w:p>
          <w:p w14:paraId="45C9A0B0" w14:textId="77777777" w:rsidR="00585792" w:rsidRPr="0081345E" w:rsidRDefault="00585792" w:rsidP="00ED11B9">
            <w:pPr>
              <w:ind w:left="567"/>
              <w:rPr>
                <w:lang w:val="en-AU" w:eastAsia="ja-JP"/>
              </w:rPr>
            </w:pPr>
            <w:r w:rsidRPr="0081345E">
              <w:rPr>
                <w:lang w:val="en-AU" w:eastAsia="ja-JP"/>
              </w:rPr>
              <w:t xml:space="preserve">  availabilityStartTime="1970-01-01T00:00:00Z“ </w:t>
            </w:r>
          </w:p>
          <w:p w14:paraId="63265641" w14:textId="77777777" w:rsidR="00585792" w:rsidRPr="0081345E" w:rsidRDefault="00585792" w:rsidP="00ED11B9">
            <w:pPr>
              <w:ind w:left="567"/>
              <w:rPr>
                <w:lang w:val="en-AU" w:eastAsia="ja-JP"/>
              </w:rPr>
            </w:pPr>
            <w:r w:rsidRPr="0081345E">
              <w:rPr>
                <w:lang w:val="en-AU" w:eastAsia="ja-JP"/>
              </w:rPr>
              <w:t xml:space="preserve">  publishTime="2022-02-21T13:22:39.799801Z“ </w:t>
            </w:r>
          </w:p>
          <w:p w14:paraId="50C7F60C" w14:textId="77777777" w:rsidR="00585792" w:rsidRPr="0081345E" w:rsidRDefault="00585792" w:rsidP="00ED11B9">
            <w:pPr>
              <w:ind w:left="567"/>
              <w:rPr>
                <w:lang w:val="en-AU" w:eastAsia="ja-JP"/>
              </w:rPr>
            </w:pPr>
            <w:r w:rsidRPr="0081345E">
              <w:rPr>
                <w:lang w:val="en-AU" w:eastAsia="ja-JP"/>
              </w:rPr>
              <w:t xml:space="preserve">  minimumUpdatePeriod="PT2S”</w:t>
            </w:r>
          </w:p>
          <w:p w14:paraId="2236FC8F" w14:textId="77777777" w:rsidR="00585792" w:rsidRPr="0081345E" w:rsidRDefault="00585792" w:rsidP="00ED11B9">
            <w:pPr>
              <w:ind w:left="567"/>
              <w:rPr>
                <w:lang w:val="en-AU" w:eastAsia="ja-JP"/>
              </w:rPr>
            </w:pPr>
            <w:r w:rsidRPr="0081345E">
              <w:rPr>
                <w:lang w:val="en-AU" w:eastAsia="ja-JP"/>
              </w:rPr>
              <w:t xml:space="preserve">  timeShiftBufferDepth="PT5M"</w:t>
            </w:r>
          </w:p>
          <w:p w14:paraId="3283B764" w14:textId="77777777" w:rsidR="00585792" w:rsidRPr="0081345E" w:rsidRDefault="00585792" w:rsidP="00ED11B9">
            <w:pPr>
              <w:ind w:left="567"/>
              <w:rPr>
                <w:lang w:val="en-AU" w:eastAsia="ja-JP"/>
              </w:rPr>
            </w:pPr>
            <w:r w:rsidRPr="0081345E">
              <w:rPr>
                <w:lang w:val="en-AU" w:eastAsia="ja-JP"/>
              </w:rPr>
              <w:t xml:space="preserve">  maxSegmentDuration="PT2S“ </w:t>
            </w:r>
          </w:p>
          <w:p w14:paraId="021F4F13" w14:textId="77777777" w:rsidR="00585792" w:rsidRPr="0081345E" w:rsidRDefault="00585792" w:rsidP="00ED11B9">
            <w:pPr>
              <w:ind w:left="567"/>
              <w:rPr>
                <w:lang w:val="en-AU" w:eastAsia="ja-JP"/>
              </w:rPr>
            </w:pPr>
            <w:r w:rsidRPr="0081345E">
              <w:rPr>
                <w:lang w:val="en-AU" w:eastAsia="ja-JP"/>
              </w:rPr>
              <w:t xml:space="preserve">  minBufferTime="PT10S“ </w:t>
            </w:r>
          </w:p>
          <w:p w14:paraId="062933EB" w14:textId="77777777" w:rsidR="00585792" w:rsidRPr="0081345E" w:rsidRDefault="00585792" w:rsidP="00ED11B9">
            <w:pPr>
              <w:ind w:left="567"/>
              <w:rPr>
                <w:lang w:val="en-AU" w:eastAsia="ja-JP"/>
              </w:rPr>
            </w:pPr>
            <w:r w:rsidRPr="0081345E">
              <w:rPr>
                <w:lang w:val="en-AU" w:eastAsia="ja-JP"/>
              </w:rPr>
              <w:t xml:space="preserve">  profiles="urn:mpeg:dash:profile:isoff-live:2011"&gt;</w:t>
            </w:r>
          </w:p>
          <w:p w14:paraId="75B971B2" w14:textId="77777777" w:rsidR="00585792" w:rsidRPr="0081345E" w:rsidRDefault="00585792" w:rsidP="00ED11B9">
            <w:pPr>
              <w:ind w:left="567"/>
              <w:rPr>
                <w:lang w:val="en-AU" w:eastAsia="ja-JP"/>
              </w:rPr>
            </w:pPr>
            <w:r w:rsidRPr="0081345E">
              <w:rPr>
                <w:lang w:val="en-AU" w:eastAsia="ja-JP"/>
              </w:rPr>
              <w:t xml:space="preserve">  &lt;Period id="1“ start="PT0S"&gt;</w:t>
            </w:r>
          </w:p>
          <w:p w14:paraId="664BBAC1" w14:textId="77777777" w:rsidR="00585792" w:rsidRPr="0081345E" w:rsidRDefault="00585792" w:rsidP="00ED11B9">
            <w:pPr>
              <w:ind w:left="567"/>
              <w:rPr>
                <w:lang w:val="en-AU" w:eastAsia="ja-JP"/>
              </w:rPr>
            </w:pPr>
            <w:r w:rsidRPr="0081345E">
              <w:rPr>
                <w:lang w:val="en-AU" w:eastAsia="ja-JP"/>
              </w:rPr>
              <w:t xml:space="preserve">   &lt;AdaptationSet </w:t>
            </w:r>
          </w:p>
          <w:p w14:paraId="02486DD6" w14:textId="77777777" w:rsidR="00585792" w:rsidRPr="0081345E" w:rsidRDefault="00585792" w:rsidP="00ED11B9">
            <w:pPr>
              <w:ind w:left="567"/>
              <w:rPr>
                <w:lang w:val="en-AU" w:eastAsia="ja-JP"/>
              </w:rPr>
            </w:pPr>
            <w:r w:rsidRPr="0081345E">
              <w:rPr>
                <w:lang w:val="en-AU" w:eastAsia="ja-JP"/>
              </w:rPr>
              <w:t xml:space="preserve">         id="1“ </w:t>
            </w:r>
          </w:p>
          <w:p w14:paraId="2FAA578D" w14:textId="77777777" w:rsidR="00585792" w:rsidRPr="0081345E" w:rsidRDefault="00585792" w:rsidP="00ED11B9">
            <w:pPr>
              <w:ind w:left="567"/>
              <w:rPr>
                <w:lang w:val="nl-NL" w:eastAsia="ja-JP"/>
              </w:rPr>
            </w:pPr>
            <w:r w:rsidRPr="0081345E">
              <w:rPr>
                <w:lang w:val="en-AU" w:eastAsia="ja-JP"/>
              </w:rPr>
              <w:t xml:space="preserve">         </w:t>
            </w:r>
            <w:r w:rsidRPr="0081345E">
              <w:rPr>
                <w:lang w:val="nl-NL" w:eastAsia="ja-JP"/>
              </w:rPr>
              <w:t xml:space="preserve">group="1“ </w:t>
            </w:r>
          </w:p>
          <w:p w14:paraId="34ED8787" w14:textId="77777777" w:rsidR="00585792" w:rsidRPr="0081345E" w:rsidRDefault="00585792" w:rsidP="00ED11B9">
            <w:pPr>
              <w:ind w:left="567"/>
              <w:rPr>
                <w:lang w:val="nl-NL" w:eastAsia="ja-JP"/>
              </w:rPr>
            </w:pPr>
            <w:r w:rsidRPr="0081345E">
              <w:rPr>
                <w:lang w:val="nl-NL" w:eastAsia="ja-JP"/>
              </w:rPr>
              <w:t xml:space="preserve">         contentType="audio“ </w:t>
            </w:r>
          </w:p>
          <w:p w14:paraId="17752594" w14:textId="77777777" w:rsidR="00585792" w:rsidRPr="0081345E" w:rsidRDefault="00585792" w:rsidP="00ED11B9">
            <w:pPr>
              <w:ind w:left="567"/>
              <w:rPr>
                <w:lang w:val="nl-NL" w:eastAsia="ja-JP"/>
              </w:rPr>
            </w:pPr>
            <w:r w:rsidRPr="0081345E">
              <w:rPr>
                <w:lang w:val="nl-NL" w:eastAsia="ja-JP"/>
              </w:rPr>
              <w:t xml:space="preserve">         lang="en“ </w:t>
            </w:r>
          </w:p>
          <w:p w14:paraId="042F68F3" w14:textId="77777777" w:rsidR="00585792" w:rsidRPr="0081345E" w:rsidRDefault="00585792" w:rsidP="00ED11B9">
            <w:pPr>
              <w:ind w:left="567"/>
              <w:rPr>
                <w:lang w:val="en-AU" w:eastAsia="ja-JP"/>
              </w:rPr>
            </w:pPr>
            <w:r w:rsidRPr="0081345E">
              <w:rPr>
                <w:lang w:val="nl-NL" w:eastAsia="ja-JP"/>
              </w:rPr>
              <w:t xml:space="preserve">         </w:t>
            </w:r>
            <w:r w:rsidRPr="0081345E">
              <w:rPr>
                <w:lang w:val="en-AU" w:eastAsia="ja-JP"/>
              </w:rPr>
              <w:t xml:space="preserve">minBandwidth="64000“ </w:t>
            </w:r>
          </w:p>
          <w:p w14:paraId="29D9DF03" w14:textId="77777777" w:rsidR="00585792" w:rsidRPr="0081345E" w:rsidRDefault="00585792" w:rsidP="00ED11B9">
            <w:pPr>
              <w:ind w:left="567"/>
              <w:rPr>
                <w:lang w:val="en-AU" w:eastAsia="ja-JP"/>
              </w:rPr>
            </w:pPr>
            <w:r w:rsidRPr="0081345E">
              <w:rPr>
                <w:lang w:val="en-AU" w:eastAsia="ja-JP"/>
              </w:rPr>
              <w:t xml:space="preserve">         maxBandwidth="128000“ </w:t>
            </w:r>
          </w:p>
          <w:p w14:paraId="264D3A6D" w14:textId="77777777" w:rsidR="00585792" w:rsidRPr="0081345E" w:rsidRDefault="00585792" w:rsidP="00ED11B9">
            <w:pPr>
              <w:ind w:left="567"/>
              <w:rPr>
                <w:lang w:val="en-AU" w:eastAsia="ja-JP"/>
              </w:rPr>
            </w:pPr>
            <w:r w:rsidRPr="0081345E">
              <w:rPr>
                <w:lang w:val="en-AU" w:eastAsia="ja-JP"/>
              </w:rPr>
              <w:t xml:space="preserve">         segmentAlignment="true“ </w:t>
            </w:r>
          </w:p>
          <w:p w14:paraId="7BC7343F" w14:textId="77777777" w:rsidR="00585792" w:rsidRPr="0081345E" w:rsidRDefault="00585792" w:rsidP="00ED11B9">
            <w:pPr>
              <w:ind w:left="567"/>
              <w:rPr>
                <w:lang w:val="en-AU" w:eastAsia="ja-JP"/>
              </w:rPr>
            </w:pPr>
            <w:r w:rsidRPr="0081345E">
              <w:rPr>
                <w:lang w:val="en-AU" w:eastAsia="ja-JP"/>
              </w:rPr>
              <w:t xml:space="preserve">         audioSamplingRate="48000"</w:t>
            </w:r>
          </w:p>
          <w:p w14:paraId="242C4E1F" w14:textId="77777777" w:rsidR="00585792" w:rsidRPr="0081345E" w:rsidRDefault="00585792" w:rsidP="00ED11B9">
            <w:pPr>
              <w:ind w:left="567"/>
              <w:rPr>
                <w:lang w:val="en-AU" w:eastAsia="ja-JP"/>
              </w:rPr>
            </w:pPr>
            <w:r w:rsidRPr="0081345E">
              <w:rPr>
                <w:lang w:val="en-AU" w:eastAsia="ja-JP"/>
              </w:rPr>
              <w:t xml:space="preserve">         mimeType="audio/mp4“ </w:t>
            </w:r>
          </w:p>
          <w:p w14:paraId="52BDD134" w14:textId="77777777" w:rsidR="00585792" w:rsidRPr="0081345E" w:rsidRDefault="00585792" w:rsidP="00ED11B9">
            <w:pPr>
              <w:ind w:left="567"/>
              <w:rPr>
                <w:lang w:val="en-AU" w:eastAsia="ja-JP"/>
              </w:rPr>
            </w:pPr>
            <w:r w:rsidRPr="0081345E">
              <w:rPr>
                <w:lang w:val="en-AU" w:eastAsia="ja-JP"/>
              </w:rPr>
              <w:t xml:space="preserve">         codecs="mp4a.40.2“startWithSAP="1"&gt;</w:t>
            </w:r>
          </w:p>
          <w:p w14:paraId="570F9ED7" w14:textId="77777777" w:rsidR="00585792" w:rsidRPr="0081345E" w:rsidRDefault="00585792" w:rsidP="00ED11B9">
            <w:pPr>
              <w:ind w:left="567"/>
              <w:rPr>
                <w:lang w:val="en-AU" w:eastAsia="ja-JP"/>
              </w:rPr>
            </w:pPr>
            <w:r w:rsidRPr="0081345E">
              <w:rPr>
                <w:lang w:val="en-AU" w:eastAsia="ja-JP"/>
              </w:rPr>
              <w:t xml:space="preserve">      &lt;AudioChannelConfiguration </w:t>
            </w:r>
          </w:p>
          <w:p w14:paraId="0D4D8DFA" w14:textId="77777777" w:rsidR="00585792" w:rsidRPr="0081345E" w:rsidRDefault="00585792" w:rsidP="00ED11B9">
            <w:pPr>
              <w:ind w:left="567"/>
              <w:rPr>
                <w:lang w:val="en-AU" w:eastAsia="ja-JP"/>
              </w:rPr>
            </w:pPr>
            <w:r w:rsidRPr="0081345E">
              <w:rPr>
                <w:lang w:val="en-AU" w:eastAsia="ja-JP"/>
              </w:rPr>
              <w:t xml:space="preserve">            schemeIdUri="urn:mpeg:dash:23003:3:audio_channel_configuration:2011“ </w:t>
            </w:r>
          </w:p>
          <w:p w14:paraId="734C6A90" w14:textId="77777777" w:rsidR="00585792" w:rsidRPr="0081345E" w:rsidRDefault="00585792" w:rsidP="00ED11B9">
            <w:pPr>
              <w:ind w:left="567"/>
              <w:rPr>
                <w:lang w:val="en-AU" w:eastAsia="ja-JP"/>
              </w:rPr>
            </w:pPr>
            <w:r w:rsidRPr="0081345E">
              <w:rPr>
                <w:lang w:val="en-AU" w:eastAsia="ja-JP"/>
              </w:rPr>
              <w:t xml:space="preserve">            value="1" /&gt;</w:t>
            </w:r>
          </w:p>
          <w:p w14:paraId="55A0FFBC" w14:textId="77777777" w:rsidR="00585792" w:rsidRPr="0081345E" w:rsidRDefault="00585792" w:rsidP="00ED11B9">
            <w:pPr>
              <w:ind w:left="567"/>
              <w:rPr>
                <w:lang w:val="en-AU" w:eastAsia="ja-JP"/>
              </w:rPr>
            </w:pPr>
            <w:r w:rsidRPr="0081345E">
              <w:rPr>
                <w:lang w:val="en-AU" w:eastAsia="ja-JP"/>
              </w:rPr>
              <w:t xml:space="preserve">      &lt;Role schemeIdUri="urn:mpeg:dash:role:2011" value="main" /&gt;</w:t>
            </w:r>
          </w:p>
          <w:p w14:paraId="1C7FBF04" w14:textId="77777777" w:rsidR="00585792" w:rsidRPr="0081345E" w:rsidRDefault="00585792" w:rsidP="00ED11B9">
            <w:pPr>
              <w:ind w:left="567"/>
              <w:rPr>
                <w:lang w:val="en-AU" w:eastAsia="ja-JP"/>
              </w:rPr>
            </w:pPr>
            <w:r w:rsidRPr="0081345E">
              <w:rPr>
                <w:lang w:val="en-AU" w:eastAsia="ja-JP"/>
              </w:rPr>
              <w:t xml:space="preserve">      &lt;SegmentTemplate </w:t>
            </w:r>
          </w:p>
          <w:p w14:paraId="6BCFCF9F" w14:textId="77777777" w:rsidR="00585792" w:rsidRPr="0081345E" w:rsidRDefault="00585792" w:rsidP="00ED11B9">
            <w:pPr>
              <w:ind w:left="567"/>
              <w:rPr>
                <w:lang w:val="en-AU" w:eastAsia="ja-JP"/>
              </w:rPr>
            </w:pPr>
            <w:r w:rsidRPr="0081345E">
              <w:rPr>
                <w:lang w:val="en-AU" w:eastAsia="ja-JP"/>
              </w:rPr>
              <w:t xml:space="preserve">                 timescale="48000“ </w:t>
            </w:r>
          </w:p>
          <w:p w14:paraId="1E5CF86E" w14:textId="77777777" w:rsidR="00585792" w:rsidRPr="0081345E" w:rsidRDefault="00585792" w:rsidP="00ED11B9">
            <w:pPr>
              <w:ind w:left="567"/>
              <w:rPr>
                <w:lang w:val="en-AU" w:eastAsia="ja-JP"/>
              </w:rPr>
            </w:pPr>
            <w:r w:rsidRPr="0081345E">
              <w:rPr>
                <w:lang w:val="en-AU" w:eastAsia="ja-JP"/>
              </w:rPr>
              <w:t xml:space="preserve">                 initialization="live-$RepresentationID$.dash“ </w:t>
            </w:r>
          </w:p>
          <w:p w14:paraId="6FB35C90" w14:textId="77777777" w:rsidR="00585792" w:rsidRPr="0081345E" w:rsidRDefault="00585792" w:rsidP="00ED11B9">
            <w:pPr>
              <w:ind w:left="567"/>
              <w:rPr>
                <w:lang w:val="en-AU" w:eastAsia="ja-JP"/>
              </w:rPr>
            </w:pPr>
            <w:r w:rsidRPr="0081345E">
              <w:rPr>
                <w:lang w:val="en-AU" w:eastAsia="ja-JP"/>
              </w:rPr>
              <w:t xml:space="preserve">                  media="live-$RepresentationID$-$Time$.dash"&gt;</w:t>
            </w:r>
          </w:p>
          <w:p w14:paraId="4EF300E4" w14:textId="77777777" w:rsidR="00585792" w:rsidRPr="0081345E" w:rsidRDefault="00585792" w:rsidP="00ED11B9">
            <w:pPr>
              <w:ind w:left="567"/>
              <w:rPr>
                <w:lang w:val="en-AU" w:eastAsia="ja-JP"/>
              </w:rPr>
            </w:pPr>
            <w:r w:rsidRPr="0081345E">
              <w:rPr>
                <w:lang w:val="en-AU" w:eastAsia="ja-JP"/>
              </w:rPr>
              <w:lastRenderedPageBreak/>
              <w:t xml:space="preserve">        &lt;!-- 2022-02-21T13:17:36Z / 1645449456 - 2022-02-21T13:22:37.440000Z --&gt;</w:t>
            </w:r>
          </w:p>
          <w:p w14:paraId="5B75F8FA" w14:textId="77777777" w:rsidR="00585792" w:rsidRPr="0081345E" w:rsidRDefault="00585792" w:rsidP="00ED11B9">
            <w:pPr>
              <w:ind w:left="567"/>
              <w:rPr>
                <w:lang w:val="en-AU" w:eastAsia="ja-JP"/>
              </w:rPr>
            </w:pPr>
            <w:r w:rsidRPr="0081345E">
              <w:rPr>
                <w:lang w:val="en-AU" w:eastAsia="ja-JP"/>
              </w:rPr>
              <w:t xml:space="preserve">        &lt;SegmentTimeline&gt; </w:t>
            </w:r>
          </w:p>
          <w:p w14:paraId="57DD79F7" w14:textId="77777777" w:rsidR="00585792" w:rsidRPr="0081345E" w:rsidRDefault="00585792" w:rsidP="00ED11B9">
            <w:pPr>
              <w:ind w:left="567"/>
              <w:rPr>
                <w:lang w:val="en-AU" w:eastAsia="ja-JP"/>
              </w:rPr>
            </w:pPr>
            <w:r w:rsidRPr="0081345E">
              <w:rPr>
                <w:lang w:val="en-AU" w:eastAsia="ja-JP"/>
              </w:rPr>
              <w:t xml:space="preserve">        &lt;/SegmentTimeline&gt; &lt;/SegmentTemplate&gt;</w:t>
            </w:r>
          </w:p>
          <w:p w14:paraId="669CEF31" w14:textId="77777777" w:rsidR="00585792" w:rsidRPr="0081345E" w:rsidRDefault="00585792" w:rsidP="00ED11B9">
            <w:pPr>
              <w:ind w:left="567"/>
              <w:rPr>
                <w:lang w:val="en-AU" w:eastAsia="ja-JP"/>
              </w:rPr>
            </w:pPr>
            <w:r w:rsidRPr="0081345E">
              <w:rPr>
                <w:lang w:val="en-AU" w:eastAsia="ja-JP"/>
              </w:rPr>
              <w:t xml:space="preserve">      &lt;Representation id="audio_eng=64000“ bandwidth="64000"&gt;</w:t>
            </w:r>
          </w:p>
          <w:p w14:paraId="2D910B4F" w14:textId="77777777" w:rsidR="00585792" w:rsidRPr="0081345E" w:rsidRDefault="00585792" w:rsidP="00ED11B9">
            <w:pPr>
              <w:ind w:left="567"/>
              <w:rPr>
                <w:lang w:val="en-AU" w:eastAsia="ja-JP"/>
              </w:rPr>
            </w:pPr>
            <w:r w:rsidRPr="0081345E">
              <w:rPr>
                <w:lang w:val="en-AU" w:eastAsia="ja-JP"/>
              </w:rPr>
              <w:t xml:space="preserve">      &lt;/Representation&gt;</w:t>
            </w:r>
          </w:p>
          <w:p w14:paraId="306BADBE" w14:textId="77777777" w:rsidR="00585792" w:rsidRPr="0081345E" w:rsidRDefault="00585792" w:rsidP="00ED11B9">
            <w:pPr>
              <w:ind w:left="567"/>
              <w:rPr>
                <w:lang w:val="en-AU" w:eastAsia="ja-JP"/>
              </w:rPr>
            </w:pPr>
            <w:r w:rsidRPr="0081345E">
              <w:rPr>
                <w:lang w:val="en-AU" w:eastAsia="ja-JP"/>
              </w:rPr>
              <w:t xml:space="preserve">      &lt;Representation id="audio_eng=128000“ bandwidth="128000"&gt; &lt;/Representation&gt;</w:t>
            </w:r>
          </w:p>
          <w:p w14:paraId="2DF515E9" w14:textId="77777777" w:rsidR="00585792" w:rsidRPr="0081345E" w:rsidRDefault="00585792" w:rsidP="00ED11B9">
            <w:pPr>
              <w:ind w:left="567"/>
              <w:rPr>
                <w:lang w:val="en-AU" w:eastAsia="ja-JP"/>
              </w:rPr>
            </w:pPr>
            <w:r w:rsidRPr="0081345E">
              <w:rPr>
                <w:lang w:val="en-AU" w:eastAsia="ja-JP"/>
              </w:rPr>
              <w:t xml:space="preserve">    &lt;/AdaptationSet&gt;</w:t>
            </w:r>
          </w:p>
          <w:p w14:paraId="2E5654DA" w14:textId="77777777" w:rsidR="00585792" w:rsidRPr="0081345E" w:rsidRDefault="00585792" w:rsidP="00ED11B9">
            <w:pPr>
              <w:ind w:left="567"/>
              <w:rPr>
                <w:lang w:val="en-AU" w:eastAsia="ja-JP"/>
              </w:rPr>
            </w:pPr>
            <w:r w:rsidRPr="0081345E">
              <w:rPr>
                <w:lang w:val="en-AU" w:eastAsia="ja-JP"/>
              </w:rPr>
              <w:t xml:space="preserve">    &lt;AdaptationSet </w:t>
            </w:r>
          </w:p>
          <w:p w14:paraId="4101F46E" w14:textId="77777777" w:rsidR="00585792" w:rsidRPr="0081345E" w:rsidRDefault="00585792" w:rsidP="00ED11B9">
            <w:pPr>
              <w:ind w:left="567"/>
              <w:rPr>
                <w:lang w:val="en-AU" w:eastAsia="ja-JP"/>
              </w:rPr>
            </w:pPr>
            <w:r w:rsidRPr="0081345E">
              <w:rPr>
                <w:lang w:val="en-AU" w:eastAsia="ja-JP"/>
              </w:rPr>
              <w:t xml:space="preserve">           id="2“ group="2“ </w:t>
            </w:r>
          </w:p>
          <w:p w14:paraId="030AF383" w14:textId="77777777" w:rsidR="00585792" w:rsidRPr="0081345E" w:rsidRDefault="00585792" w:rsidP="00ED11B9">
            <w:pPr>
              <w:ind w:left="567"/>
              <w:rPr>
                <w:lang w:val="en-AU" w:eastAsia="ja-JP"/>
              </w:rPr>
            </w:pPr>
            <w:r w:rsidRPr="0081345E">
              <w:rPr>
                <w:lang w:val="en-AU" w:eastAsia="ja-JP"/>
              </w:rPr>
              <w:t xml:space="preserve">           contentType="video“ par="16:9“ </w:t>
            </w:r>
          </w:p>
          <w:p w14:paraId="562C8A02" w14:textId="77777777" w:rsidR="00585792" w:rsidRPr="0081345E" w:rsidRDefault="00585792" w:rsidP="00ED11B9">
            <w:pPr>
              <w:ind w:left="567"/>
              <w:rPr>
                <w:lang w:val="en-AU" w:eastAsia="ja-JP"/>
              </w:rPr>
            </w:pPr>
            <w:r w:rsidRPr="0081345E">
              <w:rPr>
                <w:lang w:val="en-AU" w:eastAsia="ja-JP"/>
              </w:rPr>
              <w:t xml:space="preserve">           minBandwidth="500000“ </w:t>
            </w:r>
          </w:p>
          <w:p w14:paraId="05B74905" w14:textId="77777777" w:rsidR="00585792" w:rsidRPr="0081345E" w:rsidRDefault="00585792" w:rsidP="00ED11B9">
            <w:pPr>
              <w:ind w:left="567"/>
              <w:rPr>
                <w:lang w:val="en-AU" w:eastAsia="ja-JP"/>
              </w:rPr>
            </w:pPr>
            <w:r w:rsidRPr="0081345E">
              <w:rPr>
                <w:lang w:val="en-AU" w:eastAsia="ja-JP"/>
              </w:rPr>
              <w:t xml:space="preserve">           maxBandwidth="1000000“ </w:t>
            </w:r>
          </w:p>
          <w:p w14:paraId="63790A93" w14:textId="77777777" w:rsidR="00585792" w:rsidRPr="0081345E" w:rsidRDefault="00585792" w:rsidP="00ED11B9">
            <w:pPr>
              <w:ind w:left="567"/>
              <w:rPr>
                <w:lang w:val="en-AU" w:eastAsia="ja-JP"/>
              </w:rPr>
            </w:pPr>
            <w:r w:rsidRPr="0081345E">
              <w:rPr>
                <w:lang w:val="en-AU" w:eastAsia="ja-JP"/>
              </w:rPr>
              <w:t xml:space="preserve">           segmentAlignment="true“ </w:t>
            </w:r>
          </w:p>
          <w:p w14:paraId="3597875D" w14:textId="77777777" w:rsidR="00585792" w:rsidRPr="0081345E" w:rsidRDefault="00585792" w:rsidP="00ED11B9">
            <w:pPr>
              <w:ind w:left="567"/>
              <w:rPr>
                <w:lang w:val="en-AU" w:eastAsia="ja-JP"/>
              </w:rPr>
            </w:pPr>
            <w:r w:rsidRPr="0081345E">
              <w:rPr>
                <w:lang w:val="en-AU" w:eastAsia="ja-JP"/>
              </w:rPr>
              <w:t xml:space="preserve">           width="1280“ height="720"</w:t>
            </w:r>
          </w:p>
          <w:p w14:paraId="1130CC16" w14:textId="77777777" w:rsidR="00585792" w:rsidRPr="0081345E" w:rsidRDefault="00585792" w:rsidP="00ED11B9">
            <w:pPr>
              <w:ind w:left="567"/>
              <w:rPr>
                <w:lang w:val="en-AU" w:eastAsia="ja-JP"/>
              </w:rPr>
            </w:pPr>
            <w:r w:rsidRPr="0081345E">
              <w:rPr>
                <w:lang w:val="en-AU" w:eastAsia="ja-JP"/>
              </w:rPr>
              <w:t xml:space="preserve">           sar="1:1“ </w:t>
            </w:r>
          </w:p>
          <w:p w14:paraId="18121E8B" w14:textId="77777777" w:rsidR="00585792" w:rsidRPr="0081345E" w:rsidRDefault="00585792" w:rsidP="00ED11B9">
            <w:pPr>
              <w:ind w:left="567"/>
              <w:rPr>
                <w:lang w:val="en-AU" w:eastAsia="ja-JP"/>
              </w:rPr>
            </w:pPr>
            <w:r w:rsidRPr="0081345E">
              <w:rPr>
                <w:lang w:val="en-AU" w:eastAsia="ja-JP"/>
              </w:rPr>
              <w:t xml:space="preserve">           frameRate="25“ </w:t>
            </w:r>
          </w:p>
          <w:p w14:paraId="0A2A76F8" w14:textId="77777777" w:rsidR="00585792" w:rsidRPr="0081345E" w:rsidRDefault="00585792" w:rsidP="00ED11B9">
            <w:pPr>
              <w:ind w:left="567"/>
              <w:rPr>
                <w:lang w:val="en-AU" w:eastAsia="ja-JP"/>
              </w:rPr>
            </w:pPr>
            <w:r w:rsidRPr="0081345E">
              <w:rPr>
                <w:lang w:val="en-AU" w:eastAsia="ja-JP"/>
              </w:rPr>
              <w:t xml:space="preserve">           mimeType=”video/mp4“ </w:t>
            </w:r>
          </w:p>
          <w:p w14:paraId="1A22AB9D" w14:textId="77777777" w:rsidR="00585792" w:rsidRPr="0081345E" w:rsidRDefault="00585792" w:rsidP="00ED11B9">
            <w:pPr>
              <w:ind w:left="567"/>
              <w:rPr>
                <w:lang w:val="en-AU" w:eastAsia="ja-JP"/>
              </w:rPr>
            </w:pPr>
            <w:r w:rsidRPr="0081345E">
              <w:rPr>
                <w:lang w:val="en-AU" w:eastAsia="ja-JP"/>
              </w:rPr>
              <w:t xml:space="preserve">           codecs="avc1.42C01F“ </w:t>
            </w:r>
          </w:p>
          <w:p w14:paraId="3F1E5D42" w14:textId="77777777" w:rsidR="00585792" w:rsidRPr="0081345E" w:rsidRDefault="00585792" w:rsidP="00ED11B9">
            <w:pPr>
              <w:ind w:left="567"/>
              <w:rPr>
                <w:lang w:val="en-AU" w:eastAsia="ja-JP"/>
              </w:rPr>
            </w:pPr>
            <w:r w:rsidRPr="0081345E">
              <w:rPr>
                <w:lang w:val="en-AU" w:eastAsia="ja-JP"/>
              </w:rPr>
              <w:t xml:space="preserve">           startWithSAP="1"&gt;</w:t>
            </w:r>
          </w:p>
          <w:p w14:paraId="0AEC81CD" w14:textId="77777777" w:rsidR="00585792" w:rsidRPr="0081345E" w:rsidRDefault="00585792" w:rsidP="00ED11B9">
            <w:pPr>
              <w:ind w:left="567"/>
              <w:rPr>
                <w:lang w:val="en-AU" w:eastAsia="ja-JP"/>
              </w:rPr>
            </w:pPr>
            <w:r w:rsidRPr="0081345E">
              <w:rPr>
                <w:lang w:val="en-AU" w:eastAsia="ja-JP"/>
              </w:rPr>
              <w:t xml:space="preserve">      &lt;Role schemeIdUri="urn:mpeg:dash:role:2011" value="main" /&gt;</w:t>
            </w:r>
          </w:p>
          <w:p w14:paraId="2E3C3A44" w14:textId="77777777" w:rsidR="00585792" w:rsidRPr="0081345E" w:rsidRDefault="00585792" w:rsidP="00ED11B9">
            <w:pPr>
              <w:ind w:left="567"/>
              <w:rPr>
                <w:lang w:val="en-AU" w:eastAsia="ja-JP"/>
              </w:rPr>
            </w:pPr>
            <w:r w:rsidRPr="0081345E">
              <w:rPr>
                <w:lang w:val="en-AU" w:eastAsia="ja-JP"/>
              </w:rPr>
              <w:t xml:space="preserve">      &lt;SegmentTemplate </w:t>
            </w:r>
          </w:p>
          <w:p w14:paraId="5793FD4C" w14:textId="77777777" w:rsidR="00585792" w:rsidRPr="0081345E" w:rsidRDefault="00585792" w:rsidP="00ED11B9">
            <w:pPr>
              <w:ind w:left="567"/>
              <w:rPr>
                <w:lang w:val="en-AU" w:eastAsia="ja-JP"/>
              </w:rPr>
            </w:pPr>
            <w:r w:rsidRPr="0081345E">
              <w:rPr>
                <w:lang w:val="en-AU" w:eastAsia="ja-JP"/>
              </w:rPr>
              <w:t xml:space="preserve">           timescale="600“ </w:t>
            </w:r>
          </w:p>
          <w:p w14:paraId="63692818" w14:textId="77777777" w:rsidR="00585792" w:rsidRPr="0081345E" w:rsidRDefault="00585792" w:rsidP="00ED11B9">
            <w:pPr>
              <w:ind w:left="567"/>
              <w:rPr>
                <w:lang w:val="en-AU" w:eastAsia="ja-JP"/>
              </w:rPr>
            </w:pPr>
            <w:r w:rsidRPr="0081345E">
              <w:rPr>
                <w:lang w:val="en-AU" w:eastAsia="ja-JP"/>
              </w:rPr>
              <w:t xml:space="preserve">           initialization="live-$RepresentationID$.dash“ </w:t>
            </w:r>
          </w:p>
          <w:p w14:paraId="5434189A" w14:textId="77777777" w:rsidR="00585792" w:rsidRPr="0081345E" w:rsidRDefault="00585792" w:rsidP="00ED11B9">
            <w:pPr>
              <w:ind w:left="567"/>
              <w:rPr>
                <w:lang w:val="en-AU" w:eastAsia="ja-JP"/>
              </w:rPr>
            </w:pPr>
            <w:r w:rsidRPr="0081345E">
              <w:rPr>
                <w:lang w:val="en-AU" w:eastAsia="ja-JP"/>
              </w:rPr>
              <w:t xml:space="preserve">           media="live-$RepresentationID$-$Time$.dash"&gt;</w:t>
            </w:r>
          </w:p>
          <w:p w14:paraId="6DA0BDC2" w14:textId="77777777" w:rsidR="00585792" w:rsidRPr="0081345E" w:rsidRDefault="00585792" w:rsidP="00ED11B9">
            <w:pPr>
              <w:ind w:left="567"/>
              <w:rPr>
                <w:lang w:val="en-AU" w:eastAsia="ja-JP"/>
              </w:rPr>
            </w:pPr>
            <w:r w:rsidRPr="0081345E">
              <w:rPr>
                <w:lang w:val="en-AU" w:eastAsia="ja-JP"/>
              </w:rPr>
              <w:t xml:space="preserve">        &lt;!-- 2022-02-21T13:17:36Z / 1645449456 - 2022-02-21T13:22:37.440000Z --&gt;</w:t>
            </w:r>
          </w:p>
          <w:p w14:paraId="4A9CB84F" w14:textId="77777777" w:rsidR="00585792" w:rsidRPr="0081345E" w:rsidRDefault="00585792" w:rsidP="00ED11B9">
            <w:pPr>
              <w:ind w:left="567"/>
              <w:rPr>
                <w:lang w:val="en-AU" w:eastAsia="ja-JP"/>
              </w:rPr>
            </w:pPr>
            <w:r w:rsidRPr="0081345E">
              <w:rPr>
                <w:lang w:val="en-AU" w:eastAsia="ja-JP"/>
              </w:rPr>
              <w:t xml:space="preserve">        &lt;SegmentTimeline&gt;</w:t>
            </w:r>
          </w:p>
          <w:p w14:paraId="795779D9" w14:textId="77777777" w:rsidR="00585792" w:rsidRPr="0081345E" w:rsidRDefault="00585792" w:rsidP="00ED11B9">
            <w:pPr>
              <w:ind w:left="567"/>
              <w:rPr>
                <w:lang w:val="en-AU" w:eastAsia="ja-JP"/>
              </w:rPr>
            </w:pPr>
            <w:r w:rsidRPr="0081345E">
              <w:rPr>
                <w:lang w:val="en-AU" w:eastAsia="ja-JP"/>
              </w:rPr>
              <w:t xml:space="preserve">        &lt;/SegmentTimeline&gt;</w:t>
            </w:r>
          </w:p>
          <w:p w14:paraId="2BEA8127" w14:textId="77777777" w:rsidR="00585792" w:rsidRPr="0081345E" w:rsidRDefault="00585792" w:rsidP="00ED11B9">
            <w:pPr>
              <w:ind w:left="567"/>
              <w:rPr>
                <w:lang w:val="en-AU" w:eastAsia="ja-JP"/>
              </w:rPr>
            </w:pPr>
            <w:r w:rsidRPr="0081345E">
              <w:rPr>
                <w:lang w:val="en-AU" w:eastAsia="ja-JP"/>
              </w:rPr>
              <w:t xml:space="preserve">      &lt;/SegmentTemplate&gt;</w:t>
            </w:r>
          </w:p>
          <w:p w14:paraId="5E6990CE" w14:textId="77777777" w:rsidR="00585792" w:rsidRPr="0081345E" w:rsidRDefault="00585792" w:rsidP="00ED11B9">
            <w:pPr>
              <w:ind w:left="567"/>
              <w:rPr>
                <w:lang w:val="en-AU" w:eastAsia="ja-JP"/>
              </w:rPr>
            </w:pPr>
            <w:r w:rsidRPr="0081345E">
              <w:rPr>
                <w:lang w:val="en-AU" w:eastAsia="ja-JP"/>
              </w:rPr>
              <w:t xml:space="preserve">      &lt;Representation id="video=500000“ bandwidth="500000“ scanType="progressive"&gt;</w:t>
            </w:r>
          </w:p>
          <w:p w14:paraId="12E50E4C" w14:textId="77777777" w:rsidR="00585792" w:rsidRPr="0081345E" w:rsidRDefault="00585792" w:rsidP="00ED11B9">
            <w:pPr>
              <w:ind w:left="567"/>
              <w:rPr>
                <w:lang w:val="en-AU" w:eastAsia="ja-JP"/>
              </w:rPr>
            </w:pPr>
            <w:r w:rsidRPr="0081345E">
              <w:rPr>
                <w:lang w:val="en-AU" w:eastAsia="ja-JP"/>
              </w:rPr>
              <w:t xml:space="preserve">      &lt;/Representation&gt;</w:t>
            </w:r>
          </w:p>
          <w:p w14:paraId="78623CD1" w14:textId="77777777" w:rsidR="00585792" w:rsidRPr="0081345E" w:rsidRDefault="00585792" w:rsidP="00ED11B9">
            <w:pPr>
              <w:ind w:left="567"/>
              <w:rPr>
                <w:lang w:val="en-AU" w:eastAsia="ja-JP"/>
              </w:rPr>
            </w:pPr>
            <w:r w:rsidRPr="0081345E">
              <w:rPr>
                <w:lang w:val="en-AU" w:eastAsia="ja-JP"/>
              </w:rPr>
              <w:t xml:space="preserve">      &lt;Representation id="video=1000000“ bandwidth="1000000“ scanType="progressive"&gt;</w:t>
            </w:r>
          </w:p>
          <w:p w14:paraId="6BC41B81" w14:textId="77777777" w:rsidR="00585792" w:rsidRPr="0081345E" w:rsidRDefault="00585792" w:rsidP="00ED11B9">
            <w:pPr>
              <w:ind w:left="567"/>
              <w:rPr>
                <w:lang w:val="en-AU" w:eastAsia="ja-JP"/>
              </w:rPr>
            </w:pPr>
            <w:r w:rsidRPr="0081345E">
              <w:rPr>
                <w:lang w:val="en-AU" w:eastAsia="ja-JP"/>
              </w:rPr>
              <w:t xml:space="preserve">      &lt;/Representation&gt;</w:t>
            </w:r>
          </w:p>
          <w:p w14:paraId="5D600E2F" w14:textId="77777777" w:rsidR="00585792" w:rsidRPr="0081345E" w:rsidRDefault="00585792" w:rsidP="00ED11B9">
            <w:pPr>
              <w:ind w:left="567"/>
              <w:rPr>
                <w:lang w:val="en-AU" w:eastAsia="ja-JP"/>
              </w:rPr>
            </w:pPr>
            <w:r w:rsidRPr="0081345E">
              <w:rPr>
                <w:lang w:val="en-AU" w:eastAsia="ja-JP"/>
              </w:rPr>
              <w:t xml:space="preserve">    &lt;/AdaptationSet&gt;</w:t>
            </w:r>
          </w:p>
          <w:p w14:paraId="490D17AF" w14:textId="77777777" w:rsidR="00585792" w:rsidRPr="0081345E" w:rsidRDefault="00585792" w:rsidP="00ED11B9">
            <w:pPr>
              <w:ind w:left="567"/>
              <w:rPr>
                <w:lang w:val="en-AU" w:eastAsia="ja-JP"/>
              </w:rPr>
            </w:pPr>
            <w:r w:rsidRPr="0081345E">
              <w:rPr>
                <w:lang w:val="en-AU" w:eastAsia="ja-JP"/>
              </w:rPr>
              <w:lastRenderedPageBreak/>
              <w:t xml:space="preserve">  &lt;/Period&gt;</w:t>
            </w:r>
          </w:p>
          <w:p w14:paraId="16528305" w14:textId="77777777" w:rsidR="00585792" w:rsidRPr="0081345E" w:rsidRDefault="00585792" w:rsidP="00ED11B9">
            <w:pPr>
              <w:ind w:left="567"/>
              <w:rPr>
                <w:lang w:val="en-AU" w:eastAsia="ja-JP"/>
              </w:rPr>
            </w:pPr>
            <w:r w:rsidRPr="0081345E">
              <w:rPr>
                <w:lang w:val="en-AU" w:eastAsia="ja-JP"/>
              </w:rPr>
              <w:t xml:space="preserve">  &lt;UTCTiming</w:t>
            </w:r>
          </w:p>
          <w:p w14:paraId="7679269D" w14:textId="77777777" w:rsidR="00585792" w:rsidRPr="0081345E" w:rsidRDefault="00585792" w:rsidP="00ED11B9">
            <w:pPr>
              <w:ind w:left="567"/>
              <w:rPr>
                <w:lang w:val="en-AU" w:eastAsia="ja-JP"/>
              </w:rPr>
            </w:pPr>
            <w:r w:rsidRPr="0081345E">
              <w:rPr>
                <w:lang w:val="en-AU" w:eastAsia="ja-JP"/>
              </w:rPr>
              <w:t xml:space="preserve">    schemeIdUri="urn:mpeg:dash:utc:http-iso:2014"</w:t>
            </w:r>
          </w:p>
          <w:p w14:paraId="20CB4009" w14:textId="77777777" w:rsidR="00585792" w:rsidRPr="0081345E" w:rsidRDefault="00585792" w:rsidP="00ED11B9">
            <w:pPr>
              <w:ind w:left="567"/>
              <w:rPr>
                <w:lang w:val="en-AU" w:eastAsia="ja-JP"/>
              </w:rPr>
            </w:pPr>
            <w:r w:rsidRPr="0081345E">
              <w:rPr>
                <w:lang w:val="en-AU" w:eastAsia="ja-JP"/>
              </w:rPr>
              <w:t xml:space="preserve">    value="https://time.akamai.com/?iso" /&gt;</w:t>
            </w:r>
          </w:p>
          <w:p w14:paraId="30645B6F" w14:textId="77777777" w:rsidR="00585792" w:rsidRPr="0081345E" w:rsidRDefault="00585792" w:rsidP="00ED11B9">
            <w:pPr>
              <w:ind w:left="567"/>
              <w:rPr>
                <w:lang w:val="en-AU" w:eastAsia="ja-JP"/>
              </w:rPr>
            </w:pPr>
            <w:r w:rsidRPr="0081345E">
              <w:rPr>
                <w:lang w:val="en-AU" w:eastAsia="ja-JP"/>
              </w:rPr>
              <w:t>&lt;/MPD&gt;</w:t>
            </w:r>
          </w:p>
        </w:tc>
      </w:tr>
    </w:tbl>
    <w:p w14:paraId="2B7EED30" w14:textId="77FD8C5C" w:rsidR="00585792" w:rsidRDefault="00585792" w:rsidP="00585792">
      <w:pPr>
        <w:rPr>
          <w:lang w:eastAsia="ja-JP"/>
        </w:rPr>
      </w:pPr>
    </w:p>
    <w:p w14:paraId="45FFB57F" w14:textId="0ADC36EC" w:rsidR="00585792" w:rsidRDefault="00585792" w:rsidP="00585792">
      <w:pPr>
        <w:pStyle w:val="Heading2"/>
        <w:numPr>
          <w:ilvl w:val="1"/>
          <w:numId w:val="55"/>
        </w:numPr>
      </w:pPr>
      <w:r>
        <w:t xml:space="preserve"> </w:t>
      </w:r>
      <w:bookmarkStart w:id="82" w:name="_Toc103345959"/>
      <w:r>
        <w:t>Example S-MPD (informative)</w:t>
      </w:r>
      <w:bookmarkEnd w:id="82"/>
    </w:p>
    <w:p w14:paraId="54FE9750" w14:textId="38D5FD57" w:rsidR="00585792" w:rsidRDefault="00585792" w:rsidP="00585792">
      <w:pPr>
        <w:rPr>
          <w:lang w:eastAsia="ja-JP"/>
        </w:rPr>
      </w:pPr>
      <w:r>
        <w:rPr>
          <w:lang w:eastAsia="ja-JP"/>
        </w:rPr>
        <w:t>TBD</w:t>
      </w:r>
    </w:p>
    <w:p w14:paraId="0464D178" w14:textId="4E4EBDF6" w:rsidR="000901D2" w:rsidRDefault="000901D2">
      <w:pPr>
        <w:tabs>
          <w:tab w:val="clear" w:pos="403"/>
        </w:tabs>
        <w:spacing w:after="0" w:line="240" w:lineRule="auto"/>
        <w:jc w:val="left"/>
        <w:rPr>
          <w:lang w:eastAsia="ja-JP"/>
        </w:rPr>
      </w:pPr>
      <w:r>
        <w:rPr>
          <w:lang w:eastAsia="ja-JP"/>
        </w:rPr>
        <w:br w:type="page"/>
      </w:r>
    </w:p>
    <w:p w14:paraId="3DDA75A3" w14:textId="77777777" w:rsidR="000901D2" w:rsidRDefault="000901D2" w:rsidP="00585792">
      <w:pPr>
        <w:rPr>
          <w:lang w:eastAsia="ja-JP"/>
        </w:rPr>
      </w:pPr>
    </w:p>
    <w:p w14:paraId="09D43B10" w14:textId="4433326D" w:rsidR="00585792" w:rsidRDefault="00585792" w:rsidP="00585792">
      <w:pPr>
        <w:pStyle w:val="Heading1"/>
        <w:numPr>
          <w:ilvl w:val="0"/>
          <w:numId w:val="55"/>
        </w:numPr>
        <w:jc w:val="center"/>
        <w:rPr>
          <w:lang w:val="en-US"/>
        </w:rPr>
      </w:pPr>
      <w:r>
        <w:rPr>
          <w:lang w:val="en-US"/>
        </w:rPr>
        <w:t xml:space="preserve"> </w:t>
      </w:r>
      <w:bookmarkStart w:id="83" w:name="_Toc103345960"/>
      <w:r>
        <w:rPr>
          <w:lang w:val="en-US"/>
        </w:rPr>
        <w:t>Recommended Configurations</w:t>
      </w:r>
      <w:bookmarkEnd w:id="83"/>
    </w:p>
    <w:p w14:paraId="2DEA896A" w14:textId="77777777" w:rsidR="00585792" w:rsidRPr="005C2B6E" w:rsidRDefault="00585792" w:rsidP="00585792">
      <w:pPr>
        <w:pStyle w:val="BodyText"/>
        <w:jc w:val="center"/>
        <w:rPr>
          <w:sz w:val="28"/>
        </w:rPr>
      </w:pPr>
      <w:r w:rsidRPr="005C2B6E">
        <w:rPr>
          <w:rFonts w:eastAsia="MS Mincho"/>
          <w:sz w:val="28"/>
          <w:lang w:eastAsia="ja-JP"/>
        </w:rPr>
        <w:t>(Informative)</w:t>
      </w:r>
    </w:p>
    <w:p w14:paraId="46461659" w14:textId="77777777" w:rsidR="00585792" w:rsidRPr="00253057" w:rsidRDefault="00585792" w:rsidP="00AD05E8"/>
    <w:p w14:paraId="685E9BB5" w14:textId="2D8E8B04" w:rsidR="00004A8F" w:rsidRDefault="003B5991" w:rsidP="00AD05E8">
      <w:pPr>
        <w:pStyle w:val="Heading2"/>
        <w:numPr>
          <w:ilvl w:val="1"/>
          <w:numId w:val="55"/>
        </w:numPr>
      </w:pPr>
      <w:r>
        <w:t xml:space="preserve"> </w:t>
      </w:r>
      <w:bookmarkStart w:id="84" w:name="_Toc103345961"/>
      <w:r w:rsidR="00004A8F" w:rsidRPr="00F47228">
        <w:t>Recommended</w:t>
      </w:r>
      <w:r w:rsidR="00004A8F">
        <w:t xml:space="preserve"> segment durations for encoder synchronization (informative)</w:t>
      </w:r>
      <w:bookmarkEnd w:id="84"/>
    </w:p>
    <w:p w14:paraId="23DE0C9D" w14:textId="514C1BA5" w:rsidR="00994B0A" w:rsidRPr="00994B0A" w:rsidRDefault="00994B0A" w:rsidP="00AD05E8">
      <w:pPr>
        <w:pStyle w:val="BodyText"/>
        <w:rPr>
          <w:lang w:val="en-AU" w:eastAsia="ja-JP"/>
        </w:rPr>
      </w:pPr>
      <w:r w:rsidRPr="00994B0A">
        <w:rPr>
          <w:lang w:val="en-AU" w:eastAsia="ja-JP"/>
        </w:rPr>
        <w:t xml:space="preserve">In some </w:t>
      </w:r>
      <w:r w:rsidR="00392E94" w:rsidRPr="00994B0A">
        <w:rPr>
          <w:lang w:val="en-AU" w:eastAsia="ja-JP"/>
        </w:rPr>
        <w:t>cases,</w:t>
      </w:r>
      <w:r w:rsidRPr="00994B0A">
        <w:rPr>
          <w:lang w:val="en-AU" w:eastAsia="ja-JP"/>
        </w:rPr>
        <w:t xml:space="preserve"> it is </w:t>
      </w:r>
      <w:r w:rsidR="002776E7">
        <w:rPr>
          <w:lang w:val="en-AU" w:eastAsia="ja-JP"/>
        </w:rPr>
        <w:t>difficult</w:t>
      </w:r>
      <w:r w:rsidR="002776E7" w:rsidRPr="00994B0A">
        <w:rPr>
          <w:lang w:val="en-AU" w:eastAsia="ja-JP"/>
        </w:rPr>
        <w:t xml:space="preserve"> </w:t>
      </w:r>
      <w:r w:rsidRPr="00994B0A">
        <w:rPr>
          <w:lang w:val="en-AU" w:eastAsia="ja-JP"/>
        </w:rPr>
        <w:t xml:space="preserve">to achieve segment boundary alignment. This is because audio samples in ISOBMFF contain multiple </w:t>
      </w:r>
      <w:ins w:id="85" w:author="rufael mekuria" w:date="2022-08-26T15:48:00Z">
        <w:r w:rsidR="00EA5EC8">
          <w:rPr>
            <w:lang w:val="en-AU" w:eastAsia="ja-JP"/>
          </w:rPr>
          <w:t xml:space="preserve">media </w:t>
        </w:r>
      </w:ins>
      <w:r w:rsidRPr="00994B0A">
        <w:rPr>
          <w:lang w:val="en-AU" w:eastAsia="ja-JP"/>
        </w:rPr>
        <w:t>samples (</w:t>
      </w:r>
      <w:proofErr w:type="gramStart"/>
      <w:ins w:id="86" w:author="rufael mekuria" w:date="2022-08-26T15:48:00Z">
        <w:r w:rsidR="00EA5EC8">
          <w:rPr>
            <w:lang w:val="en-AU" w:eastAsia="ja-JP"/>
          </w:rPr>
          <w:t>e.g.</w:t>
        </w:r>
      </w:ins>
      <w:proofErr w:type="gramEnd"/>
      <w:del w:id="87" w:author="rufael mekuria" w:date="2022-08-26T15:48:00Z">
        <w:r w:rsidRPr="00994B0A" w:rsidDel="00EA5EC8">
          <w:rPr>
            <w:lang w:val="en-AU" w:eastAsia="ja-JP"/>
          </w:rPr>
          <w:delText>i.e.,</w:delText>
        </w:r>
      </w:del>
      <w:r w:rsidRPr="00994B0A">
        <w:rPr>
          <w:lang w:val="en-AU" w:eastAsia="ja-JP"/>
        </w:rPr>
        <w:t xml:space="preserve"> 1024 samples</w:t>
      </w:r>
      <w:ins w:id="88" w:author="rufael mekuria" w:date="2022-08-26T15:48:00Z">
        <w:r w:rsidR="00EA5EC8">
          <w:rPr>
            <w:lang w:val="en-AU" w:eastAsia="ja-JP"/>
          </w:rPr>
          <w:t xml:space="preserve"> in an MP4 audio ISOBMFF sample</w:t>
        </w:r>
      </w:ins>
      <w:r w:rsidRPr="00994B0A">
        <w:rPr>
          <w:lang w:val="en-AU" w:eastAsia="ja-JP"/>
        </w:rPr>
        <w:t xml:space="preserve">) and therefore the granularity of audio and video segments may not be the same. In practice choosing values based on common frame-rates and sample rates can mitigate this problem. The table below illustrated some common options to avoid misalignment.  </w:t>
      </w:r>
    </w:p>
    <w:p w14:paraId="1896AB6B" w14:textId="14AC71DB" w:rsidR="00994B0A" w:rsidRPr="00994B0A" w:rsidRDefault="00994B0A" w:rsidP="00AD05E8">
      <w:pPr>
        <w:pStyle w:val="BodyText"/>
        <w:rPr>
          <w:lang w:val="en-AU" w:eastAsia="ja-JP"/>
        </w:rPr>
      </w:pPr>
      <w:r w:rsidRPr="00994B0A">
        <w:rPr>
          <w:lang w:val="en-AU" w:eastAsia="ja-JP"/>
        </w:rPr>
        <w:t>This proposal does not address the non-integer framerate case, but practice has shown that for M=L</w:t>
      </w:r>
      <w:r w:rsidR="00585792">
        <w:rPr>
          <w:lang w:val="en-AU" w:eastAsia="ja-JP"/>
        </w:rPr>
        <w:t xml:space="preserve"> </w:t>
      </w:r>
      <w:r w:rsidRPr="00994B0A">
        <w:rPr>
          <w:lang w:val="en-AU" w:eastAsia="ja-JP"/>
        </w:rPr>
        <w:t>x</w:t>
      </w:r>
      <w:r w:rsidR="00585792">
        <w:rPr>
          <w:lang w:val="en-AU" w:eastAsia="ja-JP"/>
        </w:rPr>
        <w:t xml:space="preserve"> </w:t>
      </w:r>
      <w:r w:rsidRPr="00994B0A">
        <w:rPr>
          <w:lang w:val="en-AU" w:eastAsia="ja-JP"/>
        </w:rPr>
        <w:t>D still fixed duration M can be achieved enabling a pattern in the media segment durations. This could be exploited to achieve the same mechanism to achieve consistency but based on super- segment duration M.</w:t>
      </w:r>
    </w:p>
    <w:p w14:paraId="673AED2D" w14:textId="77777777" w:rsidR="00994B0A" w:rsidRPr="00994B0A" w:rsidRDefault="00994B0A" w:rsidP="003A7AFB">
      <w:pPr>
        <w:ind w:left="567"/>
        <w:rPr>
          <w:b/>
          <w:lang w:val="en-AU" w:eastAsia="ja-JP"/>
        </w:rPr>
      </w:pPr>
      <w:r w:rsidRPr="00994B0A">
        <w:rPr>
          <w:b/>
          <w:lang w:val="en-AU" w:eastAsia="ja-JP"/>
        </w:rPr>
        <w:t>Table 1 Example rates, timescale and segment duration at 25 fps and 30 fps</w:t>
      </w:r>
    </w:p>
    <w:tbl>
      <w:tblPr>
        <w:tblW w:w="8919"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9"/>
        <w:gridCol w:w="1930"/>
        <w:gridCol w:w="1320"/>
        <w:gridCol w:w="2100"/>
        <w:gridCol w:w="2010"/>
      </w:tblGrid>
      <w:tr w:rsidR="00994B0A" w:rsidRPr="00994B0A" w14:paraId="615268B2" w14:textId="77777777" w:rsidTr="00F142A7">
        <w:tc>
          <w:tcPr>
            <w:tcW w:w="1559" w:type="dxa"/>
          </w:tcPr>
          <w:p w14:paraId="5AA9D839" w14:textId="77777777" w:rsidR="00994B0A" w:rsidRPr="00994B0A" w:rsidRDefault="00994B0A" w:rsidP="003A7AFB">
            <w:pPr>
              <w:ind w:left="567"/>
              <w:rPr>
                <w:lang w:val="en-AU" w:eastAsia="ja-JP"/>
              </w:rPr>
            </w:pPr>
            <w:r w:rsidRPr="00994B0A">
              <w:rPr>
                <w:lang w:val="en-AU" w:eastAsia="ja-JP"/>
              </w:rPr>
              <w:t>Media type</w:t>
            </w:r>
          </w:p>
        </w:tc>
        <w:tc>
          <w:tcPr>
            <w:tcW w:w="1930" w:type="dxa"/>
          </w:tcPr>
          <w:p w14:paraId="40D8ECBB" w14:textId="77777777" w:rsidR="00994B0A" w:rsidRPr="00994B0A" w:rsidRDefault="00994B0A" w:rsidP="003A7AFB">
            <w:pPr>
              <w:ind w:left="567"/>
              <w:rPr>
                <w:lang w:val="en-AU" w:eastAsia="ja-JP"/>
              </w:rPr>
            </w:pPr>
            <w:r w:rsidRPr="00994B0A">
              <w:rPr>
                <w:lang w:val="en-AU" w:eastAsia="ja-JP"/>
              </w:rPr>
              <w:t>Frame rate / sample rate</w:t>
            </w:r>
          </w:p>
        </w:tc>
        <w:tc>
          <w:tcPr>
            <w:tcW w:w="1320" w:type="dxa"/>
          </w:tcPr>
          <w:p w14:paraId="5CFE9C98" w14:textId="77777777" w:rsidR="00994B0A" w:rsidRPr="00994B0A" w:rsidRDefault="00994B0A" w:rsidP="003A7AFB">
            <w:pPr>
              <w:ind w:left="567"/>
              <w:rPr>
                <w:lang w:val="en-AU" w:eastAsia="ja-JP"/>
              </w:rPr>
            </w:pPr>
            <w:r w:rsidRPr="00994B0A">
              <w:rPr>
                <w:lang w:val="en-AU" w:eastAsia="ja-JP"/>
              </w:rPr>
              <w:t>Timescale</w:t>
            </w:r>
          </w:p>
        </w:tc>
        <w:tc>
          <w:tcPr>
            <w:tcW w:w="2100" w:type="dxa"/>
          </w:tcPr>
          <w:p w14:paraId="2ECA6B2E" w14:textId="77777777" w:rsidR="00994B0A" w:rsidRPr="00994B0A" w:rsidRDefault="00994B0A" w:rsidP="003A7AFB">
            <w:pPr>
              <w:ind w:left="567"/>
              <w:rPr>
                <w:lang w:val="en-AU" w:eastAsia="ja-JP"/>
              </w:rPr>
            </w:pPr>
            <w:r w:rsidRPr="00994B0A">
              <w:rPr>
                <w:lang w:val="en-AU" w:eastAsia="ja-JP"/>
              </w:rPr>
              <w:t>Frames per segment</w:t>
            </w:r>
          </w:p>
        </w:tc>
        <w:tc>
          <w:tcPr>
            <w:tcW w:w="2010" w:type="dxa"/>
          </w:tcPr>
          <w:p w14:paraId="267E9622" w14:textId="77777777" w:rsidR="00994B0A" w:rsidRPr="00994B0A" w:rsidRDefault="00994B0A" w:rsidP="003A7AFB">
            <w:pPr>
              <w:ind w:left="567"/>
              <w:rPr>
                <w:lang w:val="en-AU" w:eastAsia="ja-JP"/>
              </w:rPr>
            </w:pPr>
            <w:r w:rsidRPr="00994B0A">
              <w:rPr>
                <w:lang w:val="en-AU" w:eastAsia="ja-JP"/>
              </w:rPr>
              <w:t xml:space="preserve">Segment duration D </w:t>
            </w:r>
          </w:p>
        </w:tc>
      </w:tr>
      <w:tr w:rsidR="00994B0A" w:rsidRPr="00994B0A" w14:paraId="6961BD95" w14:textId="77777777" w:rsidTr="00F142A7">
        <w:tc>
          <w:tcPr>
            <w:tcW w:w="1559" w:type="dxa"/>
          </w:tcPr>
          <w:p w14:paraId="31876668" w14:textId="77777777" w:rsidR="00994B0A" w:rsidRPr="00994B0A" w:rsidRDefault="00994B0A" w:rsidP="003A7AFB">
            <w:pPr>
              <w:ind w:left="567"/>
              <w:rPr>
                <w:lang w:val="en-AU" w:eastAsia="ja-JP"/>
              </w:rPr>
            </w:pPr>
            <w:r w:rsidRPr="00994B0A">
              <w:rPr>
                <w:lang w:val="en-AU" w:eastAsia="ja-JP"/>
              </w:rPr>
              <w:t>Video</w:t>
            </w:r>
          </w:p>
        </w:tc>
        <w:tc>
          <w:tcPr>
            <w:tcW w:w="1930" w:type="dxa"/>
          </w:tcPr>
          <w:p w14:paraId="32707348" w14:textId="77777777" w:rsidR="00994B0A" w:rsidRPr="00994B0A" w:rsidRDefault="00994B0A" w:rsidP="003A7AFB">
            <w:pPr>
              <w:ind w:left="567"/>
              <w:rPr>
                <w:lang w:val="en-AU" w:eastAsia="ja-JP"/>
              </w:rPr>
            </w:pPr>
            <w:r w:rsidRPr="00994B0A">
              <w:rPr>
                <w:lang w:val="en-AU" w:eastAsia="ja-JP"/>
              </w:rPr>
              <w:t>25 fps</w:t>
            </w:r>
          </w:p>
        </w:tc>
        <w:tc>
          <w:tcPr>
            <w:tcW w:w="1320" w:type="dxa"/>
          </w:tcPr>
          <w:p w14:paraId="1F036048" w14:textId="77777777" w:rsidR="00994B0A" w:rsidRPr="00994B0A" w:rsidRDefault="00994B0A" w:rsidP="003A7AFB">
            <w:pPr>
              <w:ind w:left="567"/>
              <w:rPr>
                <w:lang w:val="en-AU" w:eastAsia="ja-JP"/>
              </w:rPr>
            </w:pPr>
            <w:r w:rsidRPr="00994B0A">
              <w:rPr>
                <w:lang w:val="en-AU" w:eastAsia="ja-JP"/>
              </w:rPr>
              <w:t xml:space="preserve">25 </w:t>
            </w:r>
          </w:p>
        </w:tc>
        <w:tc>
          <w:tcPr>
            <w:tcW w:w="2100" w:type="dxa"/>
          </w:tcPr>
          <w:p w14:paraId="5F917CCD" w14:textId="77777777" w:rsidR="00994B0A" w:rsidRPr="00994B0A" w:rsidRDefault="00994B0A" w:rsidP="003A7AFB">
            <w:pPr>
              <w:ind w:left="567"/>
              <w:rPr>
                <w:lang w:val="en-AU" w:eastAsia="ja-JP"/>
              </w:rPr>
            </w:pPr>
            <w:r w:rsidRPr="00994B0A">
              <w:rPr>
                <w:lang w:val="en-AU" w:eastAsia="ja-JP"/>
              </w:rPr>
              <w:t xml:space="preserve">L*24 </w:t>
            </w:r>
          </w:p>
        </w:tc>
        <w:tc>
          <w:tcPr>
            <w:tcW w:w="2010" w:type="dxa"/>
          </w:tcPr>
          <w:p w14:paraId="6B6DABB9" w14:textId="77777777" w:rsidR="00994B0A" w:rsidRPr="00994B0A" w:rsidRDefault="00994B0A" w:rsidP="003A7AFB">
            <w:pPr>
              <w:ind w:left="567"/>
              <w:rPr>
                <w:lang w:val="en-AU" w:eastAsia="ja-JP"/>
              </w:rPr>
            </w:pPr>
            <w:r w:rsidRPr="00994B0A">
              <w:rPr>
                <w:lang w:val="en-AU" w:eastAsia="ja-JP"/>
              </w:rPr>
              <w:t xml:space="preserve">L*0,96 </w:t>
            </w:r>
          </w:p>
        </w:tc>
      </w:tr>
      <w:tr w:rsidR="00994B0A" w:rsidRPr="00994B0A" w14:paraId="3A2AC5DA" w14:textId="77777777" w:rsidTr="00F142A7">
        <w:tc>
          <w:tcPr>
            <w:tcW w:w="1559" w:type="dxa"/>
          </w:tcPr>
          <w:p w14:paraId="65B2F430" w14:textId="77777777" w:rsidR="00994B0A" w:rsidRPr="00994B0A" w:rsidRDefault="00994B0A" w:rsidP="003A7AFB">
            <w:pPr>
              <w:ind w:left="567"/>
              <w:rPr>
                <w:lang w:val="en-AU" w:eastAsia="ja-JP"/>
              </w:rPr>
            </w:pPr>
            <w:r w:rsidRPr="00994B0A">
              <w:rPr>
                <w:lang w:val="en-AU" w:eastAsia="ja-JP"/>
              </w:rPr>
              <w:t>Audio</w:t>
            </w:r>
          </w:p>
        </w:tc>
        <w:tc>
          <w:tcPr>
            <w:tcW w:w="1930" w:type="dxa"/>
          </w:tcPr>
          <w:p w14:paraId="1D4EC755" w14:textId="77777777" w:rsidR="00994B0A" w:rsidRPr="00994B0A" w:rsidRDefault="00994B0A" w:rsidP="003A7AFB">
            <w:pPr>
              <w:ind w:left="567"/>
              <w:rPr>
                <w:lang w:val="en-AU" w:eastAsia="ja-JP"/>
              </w:rPr>
            </w:pPr>
            <w:r w:rsidRPr="00994B0A">
              <w:rPr>
                <w:lang w:val="en-AU" w:eastAsia="ja-JP"/>
              </w:rPr>
              <w:t>48 Khz</w:t>
            </w:r>
          </w:p>
        </w:tc>
        <w:tc>
          <w:tcPr>
            <w:tcW w:w="1320" w:type="dxa"/>
          </w:tcPr>
          <w:p w14:paraId="7241BEF3" w14:textId="77777777" w:rsidR="00994B0A" w:rsidRPr="00994B0A" w:rsidRDefault="00994B0A" w:rsidP="003A7AFB">
            <w:pPr>
              <w:ind w:left="567"/>
              <w:rPr>
                <w:lang w:val="en-AU" w:eastAsia="ja-JP"/>
              </w:rPr>
            </w:pPr>
            <w:r w:rsidRPr="00994B0A">
              <w:rPr>
                <w:lang w:val="en-AU" w:eastAsia="ja-JP"/>
              </w:rPr>
              <w:t>48000</w:t>
            </w:r>
          </w:p>
        </w:tc>
        <w:tc>
          <w:tcPr>
            <w:tcW w:w="2100" w:type="dxa"/>
          </w:tcPr>
          <w:p w14:paraId="5F475D85" w14:textId="77777777" w:rsidR="00994B0A" w:rsidRPr="00994B0A" w:rsidRDefault="00994B0A" w:rsidP="003A7AFB">
            <w:pPr>
              <w:ind w:left="567"/>
              <w:rPr>
                <w:lang w:val="en-AU" w:eastAsia="ja-JP"/>
              </w:rPr>
            </w:pPr>
            <w:r w:rsidRPr="00994B0A">
              <w:rPr>
                <w:lang w:val="en-AU" w:eastAsia="ja-JP"/>
              </w:rPr>
              <w:t xml:space="preserve">L*45 </w:t>
            </w:r>
          </w:p>
        </w:tc>
        <w:tc>
          <w:tcPr>
            <w:tcW w:w="2010" w:type="dxa"/>
          </w:tcPr>
          <w:p w14:paraId="4FDBB139" w14:textId="77777777" w:rsidR="00994B0A" w:rsidRPr="00994B0A" w:rsidRDefault="00994B0A" w:rsidP="003A7AFB">
            <w:pPr>
              <w:ind w:left="567"/>
              <w:rPr>
                <w:lang w:val="en-AU" w:eastAsia="ja-JP"/>
              </w:rPr>
            </w:pPr>
            <w:r w:rsidRPr="00994B0A">
              <w:rPr>
                <w:lang w:val="en-AU" w:eastAsia="ja-JP"/>
              </w:rPr>
              <w:t xml:space="preserve">L*0,96 </w:t>
            </w:r>
          </w:p>
        </w:tc>
      </w:tr>
      <w:tr w:rsidR="00994B0A" w:rsidRPr="00994B0A" w14:paraId="1139F2AB" w14:textId="77777777" w:rsidTr="00F142A7">
        <w:tc>
          <w:tcPr>
            <w:tcW w:w="1559" w:type="dxa"/>
          </w:tcPr>
          <w:p w14:paraId="15F5167D" w14:textId="77777777" w:rsidR="00994B0A" w:rsidRPr="00994B0A" w:rsidRDefault="00994B0A" w:rsidP="003A7AFB">
            <w:pPr>
              <w:ind w:left="567"/>
              <w:rPr>
                <w:lang w:val="en-AU" w:eastAsia="ja-JP"/>
              </w:rPr>
            </w:pPr>
            <w:r w:rsidRPr="00994B0A">
              <w:rPr>
                <w:lang w:val="en-AU" w:eastAsia="ja-JP"/>
              </w:rPr>
              <w:t>Timed text</w:t>
            </w:r>
          </w:p>
        </w:tc>
        <w:tc>
          <w:tcPr>
            <w:tcW w:w="1930" w:type="dxa"/>
          </w:tcPr>
          <w:p w14:paraId="766C682A" w14:textId="77777777" w:rsidR="00994B0A" w:rsidRPr="00994B0A" w:rsidRDefault="00994B0A" w:rsidP="003A7AFB">
            <w:pPr>
              <w:ind w:left="567"/>
              <w:rPr>
                <w:lang w:val="en-AU" w:eastAsia="ja-JP"/>
              </w:rPr>
            </w:pPr>
            <w:r w:rsidRPr="00994B0A">
              <w:rPr>
                <w:lang w:val="en-AU" w:eastAsia="ja-JP"/>
              </w:rPr>
              <w:t>-</w:t>
            </w:r>
          </w:p>
        </w:tc>
        <w:tc>
          <w:tcPr>
            <w:tcW w:w="1320" w:type="dxa"/>
          </w:tcPr>
          <w:p w14:paraId="37E4FA49" w14:textId="77777777" w:rsidR="00994B0A" w:rsidRPr="00994B0A" w:rsidRDefault="00994B0A" w:rsidP="003A7AFB">
            <w:pPr>
              <w:ind w:left="567"/>
              <w:rPr>
                <w:lang w:val="en-AU" w:eastAsia="ja-JP"/>
              </w:rPr>
            </w:pPr>
            <w:r w:rsidRPr="00994B0A">
              <w:rPr>
                <w:lang w:val="en-AU" w:eastAsia="ja-JP"/>
              </w:rPr>
              <w:t>1000</w:t>
            </w:r>
          </w:p>
        </w:tc>
        <w:tc>
          <w:tcPr>
            <w:tcW w:w="2100" w:type="dxa"/>
          </w:tcPr>
          <w:p w14:paraId="66629311" w14:textId="77777777" w:rsidR="00994B0A" w:rsidRPr="00994B0A" w:rsidRDefault="00994B0A" w:rsidP="003A7AFB">
            <w:pPr>
              <w:ind w:left="567"/>
              <w:rPr>
                <w:lang w:val="en-AU" w:eastAsia="ja-JP"/>
              </w:rPr>
            </w:pPr>
            <w:r w:rsidRPr="00994B0A">
              <w:rPr>
                <w:lang w:val="en-AU" w:eastAsia="ja-JP"/>
              </w:rPr>
              <w:t>1 or more</w:t>
            </w:r>
          </w:p>
        </w:tc>
        <w:tc>
          <w:tcPr>
            <w:tcW w:w="2010" w:type="dxa"/>
          </w:tcPr>
          <w:p w14:paraId="6EB0D721" w14:textId="77777777" w:rsidR="00994B0A" w:rsidRPr="00994B0A" w:rsidRDefault="00994B0A" w:rsidP="003A7AFB">
            <w:pPr>
              <w:ind w:left="567"/>
              <w:rPr>
                <w:lang w:val="en-AU" w:eastAsia="ja-JP"/>
              </w:rPr>
            </w:pPr>
            <w:r w:rsidRPr="00994B0A">
              <w:rPr>
                <w:lang w:val="en-AU" w:eastAsia="ja-JP"/>
              </w:rPr>
              <w:t xml:space="preserve">L*0,96 </w:t>
            </w:r>
          </w:p>
        </w:tc>
      </w:tr>
      <w:tr w:rsidR="00994B0A" w:rsidRPr="00994B0A" w14:paraId="015FAE43" w14:textId="77777777" w:rsidTr="00F142A7">
        <w:tc>
          <w:tcPr>
            <w:tcW w:w="1559" w:type="dxa"/>
          </w:tcPr>
          <w:p w14:paraId="771F5053" w14:textId="77777777" w:rsidR="00994B0A" w:rsidRPr="00994B0A" w:rsidRDefault="00994B0A" w:rsidP="003A7AFB">
            <w:pPr>
              <w:ind w:left="567"/>
              <w:rPr>
                <w:lang w:val="en-AU" w:eastAsia="ja-JP"/>
              </w:rPr>
            </w:pPr>
            <w:r w:rsidRPr="00994B0A">
              <w:rPr>
                <w:lang w:val="en-AU" w:eastAsia="ja-JP"/>
              </w:rPr>
              <w:t>Metadata</w:t>
            </w:r>
          </w:p>
        </w:tc>
        <w:tc>
          <w:tcPr>
            <w:tcW w:w="1930" w:type="dxa"/>
          </w:tcPr>
          <w:p w14:paraId="075987ED" w14:textId="77777777" w:rsidR="00994B0A" w:rsidRPr="00994B0A" w:rsidRDefault="00994B0A" w:rsidP="003A7AFB">
            <w:pPr>
              <w:ind w:left="567"/>
              <w:rPr>
                <w:lang w:val="en-AU" w:eastAsia="ja-JP"/>
              </w:rPr>
            </w:pPr>
            <w:r w:rsidRPr="00994B0A">
              <w:rPr>
                <w:lang w:val="en-AU" w:eastAsia="ja-JP"/>
              </w:rPr>
              <w:t>-</w:t>
            </w:r>
          </w:p>
        </w:tc>
        <w:tc>
          <w:tcPr>
            <w:tcW w:w="1320" w:type="dxa"/>
          </w:tcPr>
          <w:p w14:paraId="10C047AC" w14:textId="77777777" w:rsidR="00994B0A" w:rsidRPr="00994B0A" w:rsidRDefault="00994B0A" w:rsidP="003A7AFB">
            <w:pPr>
              <w:ind w:left="567"/>
              <w:rPr>
                <w:lang w:val="en-AU" w:eastAsia="ja-JP"/>
              </w:rPr>
            </w:pPr>
            <w:r w:rsidRPr="00994B0A">
              <w:rPr>
                <w:lang w:val="en-AU" w:eastAsia="ja-JP"/>
              </w:rPr>
              <w:t>1000</w:t>
            </w:r>
          </w:p>
        </w:tc>
        <w:tc>
          <w:tcPr>
            <w:tcW w:w="2100" w:type="dxa"/>
          </w:tcPr>
          <w:p w14:paraId="3B8A4A48" w14:textId="77777777" w:rsidR="00994B0A" w:rsidRPr="00994B0A" w:rsidRDefault="00994B0A" w:rsidP="003A7AFB">
            <w:pPr>
              <w:ind w:left="567"/>
              <w:rPr>
                <w:lang w:val="en-AU" w:eastAsia="ja-JP"/>
              </w:rPr>
            </w:pPr>
            <w:r w:rsidRPr="00994B0A">
              <w:rPr>
                <w:lang w:val="en-AU" w:eastAsia="ja-JP"/>
              </w:rPr>
              <w:t>1 or more</w:t>
            </w:r>
          </w:p>
        </w:tc>
        <w:tc>
          <w:tcPr>
            <w:tcW w:w="2010" w:type="dxa"/>
          </w:tcPr>
          <w:p w14:paraId="435079DB" w14:textId="77777777" w:rsidR="00994B0A" w:rsidRPr="00994B0A" w:rsidRDefault="00994B0A" w:rsidP="003A7AFB">
            <w:pPr>
              <w:ind w:left="567"/>
              <w:rPr>
                <w:lang w:val="en-AU" w:eastAsia="ja-JP"/>
              </w:rPr>
            </w:pPr>
            <w:r w:rsidRPr="00994B0A">
              <w:rPr>
                <w:lang w:val="en-AU" w:eastAsia="ja-JP"/>
              </w:rPr>
              <w:t xml:space="preserve">L*0,96 </w:t>
            </w:r>
          </w:p>
        </w:tc>
      </w:tr>
      <w:tr w:rsidR="00994B0A" w:rsidRPr="00994B0A" w14:paraId="08183DAE" w14:textId="77777777" w:rsidTr="00F142A7">
        <w:tc>
          <w:tcPr>
            <w:tcW w:w="1559" w:type="dxa"/>
          </w:tcPr>
          <w:p w14:paraId="4EAD02CD" w14:textId="77777777" w:rsidR="00994B0A" w:rsidRPr="00994B0A" w:rsidRDefault="00994B0A" w:rsidP="003A7AFB">
            <w:pPr>
              <w:ind w:left="567"/>
              <w:rPr>
                <w:lang w:val="en-AU" w:eastAsia="ja-JP"/>
              </w:rPr>
            </w:pPr>
            <w:r w:rsidRPr="00994B0A">
              <w:rPr>
                <w:lang w:val="en-AU" w:eastAsia="ja-JP"/>
              </w:rPr>
              <w:t>Video</w:t>
            </w:r>
          </w:p>
        </w:tc>
        <w:tc>
          <w:tcPr>
            <w:tcW w:w="1930" w:type="dxa"/>
          </w:tcPr>
          <w:p w14:paraId="5E5150BB" w14:textId="77777777" w:rsidR="00994B0A" w:rsidRPr="00994B0A" w:rsidRDefault="00994B0A" w:rsidP="003A7AFB">
            <w:pPr>
              <w:ind w:left="567"/>
              <w:rPr>
                <w:lang w:val="en-AU" w:eastAsia="ja-JP"/>
              </w:rPr>
            </w:pPr>
            <w:r w:rsidRPr="00994B0A">
              <w:rPr>
                <w:lang w:val="en-AU" w:eastAsia="ja-JP"/>
              </w:rPr>
              <w:t>30 fps</w:t>
            </w:r>
          </w:p>
        </w:tc>
        <w:tc>
          <w:tcPr>
            <w:tcW w:w="1320" w:type="dxa"/>
          </w:tcPr>
          <w:p w14:paraId="70930E91" w14:textId="77777777" w:rsidR="00994B0A" w:rsidRPr="00994B0A" w:rsidRDefault="00994B0A" w:rsidP="003A7AFB">
            <w:pPr>
              <w:ind w:left="567"/>
              <w:rPr>
                <w:lang w:val="en-AU" w:eastAsia="ja-JP"/>
              </w:rPr>
            </w:pPr>
            <w:r w:rsidRPr="00994B0A">
              <w:rPr>
                <w:lang w:val="en-AU" w:eastAsia="ja-JP"/>
              </w:rPr>
              <w:t xml:space="preserve">25 </w:t>
            </w:r>
          </w:p>
        </w:tc>
        <w:tc>
          <w:tcPr>
            <w:tcW w:w="2100" w:type="dxa"/>
          </w:tcPr>
          <w:p w14:paraId="54A2BB73" w14:textId="77777777" w:rsidR="00994B0A" w:rsidRPr="00994B0A" w:rsidRDefault="00994B0A" w:rsidP="003A7AFB">
            <w:pPr>
              <w:ind w:left="567"/>
              <w:rPr>
                <w:lang w:val="en-AU" w:eastAsia="ja-JP"/>
              </w:rPr>
            </w:pPr>
            <w:r w:rsidRPr="00994B0A">
              <w:rPr>
                <w:lang w:val="en-AU" w:eastAsia="ja-JP"/>
              </w:rPr>
              <w:t xml:space="preserve">L*48 </w:t>
            </w:r>
          </w:p>
        </w:tc>
        <w:tc>
          <w:tcPr>
            <w:tcW w:w="2010" w:type="dxa"/>
          </w:tcPr>
          <w:p w14:paraId="01FDFE7A" w14:textId="77777777" w:rsidR="00994B0A" w:rsidRPr="00994B0A" w:rsidRDefault="00994B0A" w:rsidP="003A7AFB">
            <w:pPr>
              <w:ind w:left="567"/>
              <w:rPr>
                <w:lang w:val="en-AU" w:eastAsia="ja-JP"/>
              </w:rPr>
            </w:pPr>
            <w:r w:rsidRPr="00994B0A">
              <w:rPr>
                <w:lang w:val="en-AU" w:eastAsia="ja-JP"/>
              </w:rPr>
              <w:t>L*1,6</w:t>
            </w:r>
          </w:p>
        </w:tc>
      </w:tr>
      <w:tr w:rsidR="00994B0A" w:rsidRPr="00994B0A" w14:paraId="010F40E7" w14:textId="77777777" w:rsidTr="00F142A7">
        <w:tc>
          <w:tcPr>
            <w:tcW w:w="1559" w:type="dxa"/>
          </w:tcPr>
          <w:p w14:paraId="2502E7E6" w14:textId="77777777" w:rsidR="00994B0A" w:rsidRPr="00994B0A" w:rsidRDefault="00994B0A" w:rsidP="003A7AFB">
            <w:pPr>
              <w:ind w:left="567"/>
              <w:rPr>
                <w:lang w:val="en-AU" w:eastAsia="ja-JP"/>
              </w:rPr>
            </w:pPr>
            <w:r w:rsidRPr="00994B0A">
              <w:rPr>
                <w:lang w:val="en-AU" w:eastAsia="ja-JP"/>
              </w:rPr>
              <w:t>Audio</w:t>
            </w:r>
          </w:p>
        </w:tc>
        <w:tc>
          <w:tcPr>
            <w:tcW w:w="1930" w:type="dxa"/>
          </w:tcPr>
          <w:p w14:paraId="7B87290D" w14:textId="77777777" w:rsidR="00994B0A" w:rsidRPr="00994B0A" w:rsidRDefault="00994B0A" w:rsidP="003A7AFB">
            <w:pPr>
              <w:ind w:left="567"/>
              <w:rPr>
                <w:lang w:val="en-AU" w:eastAsia="ja-JP"/>
              </w:rPr>
            </w:pPr>
            <w:r w:rsidRPr="00994B0A">
              <w:rPr>
                <w:lang w:val="en-AU" w:eastAsia="ja-JP"/>
              </w:rPr>
              <w:t>48 Khz</w:t>
            </w:r>
          </w:p>
        </w:tc>
        <w:tc>
          <w:tcPr>
            <w:tcW w:w="1320" w:type="dxa"/>
          </w:tcPr>
          <w:p w14:paraId="0B3EC5C2" w14:textId="77777777" w:rsidR="00994B0A" w:rsidRPr="00994B0A" w:rsidRDefault="00994B0A" w:rsidP="003A7AFB">
            <w:pPr>
              <w:ind w:left="567"/>
              <w:rPr>
                <w:lang w:val="en-AU" w:eastAsia="ja-JP"/>
              </w:rPr>
            </w:pPr>
            <w:r w:rsidRPr="00994B0A">
              <w:rPr>
                <w:lang w:val="en-AU" w:eastAsia="ja-JP"/>
              </w:rPr>
              <w:t>48000</w:t>
            </w:r>
          </w:p>
        </w:tc>
        <w:tc>
          <w:tcPr>
            <w:tcW w:w="2100" w:type="dxa"/>
          </w:tcPr>
          <w:p w14:paraId="0235603F" w14:textId="77777777" w:rsidR="00994B0A" w:rsidRPr="00994B0A" w:rsidRDefault="00994B0A" w:rsidP="003A7AFB">
            <w:pPr>
              <w:ind w:left="567"/>
              <w:rPr>
                <w:lang w:val="en-AU" w:eastAsia="ja-JP"/>
              </w:rPr>
            </w:pPr>
            <w:r w:rsidRPr="00994B0A">
              <w:rPr>
                <w:lang w:val="en-AU" w:eastAsia="ja-JP"/>
              </w:rPr>
              <w:t xml:space="preserve">L*75 </w:t>
            </w:r>
          </w:p>
        </w:tc>
        <w:tc>
          <w:tcPr>
            <w:tcW w:w="2010" w:type="dxa"/>
          </w:tcPr>
          <w:p w14:paraId="54BA1046" w14:textId="77777777" w:rsidR="00994B0A" w:rsidRPr="00994B0A" w:rsidRDefault="00994B0A" w:rsidP="003A7AFB">
            <w:pPr>
              <w:ind w:left="567"/>
              <w:rPr>
                <w:lang w:val="en-AU" w:eastAsia="ja-JP"/>
              </w:rPr>
            </w:pPr>
            <w:r w:rsidRPr="00994B0A">
              <w:rPr>
                <w:lang w:val="en-AU" w:eastAsia="ja-JP"/>
              </w:rPr>
              <w:t xml:space="preserve">L*1,6 </w:t>
            </w:r>
          </w:p>
        </w:tc>
      </w:tr>
      <w:tr w:rsidR="00994B0A" w:rsidRPr="00994B0A" w14:paraId="3208ADFB" w14:textId="77777777" w:rsidTr="00F142A7">
        <w:tc>
          <w:tcPr>
            <w:tcW w:w="1559" w:type="dxa"/>
          </w:tcPr>
          <w:p w14:paraId="41397E83" w14:textId="77777777" w:rsidR="00994B0A" w:rsidRPr="00994B0A" w:rsidRDefault="00994B0A" w:rsidP="003A7AFB">
            <w:pPr>
              <w:ind w:left="567"/>
              <w:rPr>
                <w:lang w:val="en-AU" w:eastAsia="ja-JP"/>
              </w:rPr>
            </w:pPr>
            <w:r w:rsidRPr="00994B0A">
              <w:rPr>
                <w:lang w:val="en-AU" w:eastAsia="ja-JP"/>
              </w:rPr>
              <w:t>Timed text</w:t>
            </w:r>
          </w:p>
        </w:tc>
        <w:tc>
          <w:tcPr>
            <w:tcW w:w="1930" w:type="dxa"/>
          </w:tcPr>
          <w:p w14:paraId="55B741F4" w14:textId="77777777" w:rsidR="00994B0A" w:rsidRPr="00994B0A" w:rsidRDefault="00994B0A" w:rsidP="003A7AFB">
            <w:pPr>
              <w:ind w:left="567"/>
              <w:rPr>
                <w:lang w:val="en-AU" w:eastAsia="ja-JP"/>
              </w:rPr>
            </w:pPr>
            <w:r w:rsidRPr="00994B0A">
              <w:rPr>
                <w:lang w:val="en-AU" w:eastAsia="ja-JP"/>
              </w:rPr>
              <w:t>-</w:t>
            </w:r>
          </w:p>
        </w:tc>
        <w:tc>
          <w:tcPr>
            <w:tcW w:w="1320" w:type="dxa"/>
          </w:tcPr>
          <w:p w14:paraId="726A1530" w14:textId="77777777" w:rsidR="00994B0A" w:rsidRPr="00994B0A" w:rsidRDefault="00994B0A" w:rsidP="003A7AFB">
            <w:pPr>
              <w:ind w:left="567"/>
              <w:rPr>
                <w:lang w:val="en-AU" w:eastAsia="ja-JP"/>
              </w:rPr>
            </w:pPr>
            <w:r w:rsidRPr="00994B0A">
              <w:rPr>
                <w:lang w:val="en-AU" w:eastAsia="ja-JP"/>
              </w:rPr>
              <w:t>1000</w:t>
            </w:r>
          </w:p>
        </w:tc>
        <w:tc>
          <w:tcPr>
            <w:tcW w:w="2100" w:type="dxa"/>
          </w:tcPr>
          <w:p w14:paraId="6ABBD3B0" w14:textId="77777777" w:rsidR="00994B0A" w:rsidRPr="00994B0A" w:rsidRDefault="00994B0A" w:rsidP="003A7AFB">
            <w:pPr>
              <w:ind w:left="567"/>
              <w:rPr>
                <w:lang w:val="en-AU" w:eastAsia="ja-JP"/>
              </w:rPr>
            </w:pPr>
            <w:r w:rsidRPr="00994B0A">
              <w:rPr>
                <w:lang w:val="en-AU" w:eastAsia="ja-JP"/>
              </w:rPr>
              <w:t>1 or more</w:t>
            </w:r>
          </w:p>
        </w:tc>
        <w:tc>
          <w:tcPr>
            <w:tcW w:w="2010" w:type="dxa"/>
          </w:tcPr>
          <w:p w14:paraId="42B4ED84" w14:textId="77777777" w:rsidR="00994B0A" w:rsidRPr="00994B0A" w:rsidRDefault="00994B0A" w:rsidP="003A7AFB">
            <w:pPr>
              <w:ind w:left="567"/>
              <w:rPr>
                <w:lang w:val="en-AU" w:eastAsia="ja-JP"/>
              </w:rPr>
            </w:pPr>
            <w:r w:rsidRPr="00994B0A">
              <w:rPr>
                <w:lang w:val="en-AU" w:eastAsia="ja-JP"/>
              </w:rPr>
              <w:t>L*1,6</w:t>
            </w:r>
          </w:p>
        </w:tc>
      </w:tr>
      <w:tr w:rsidR="00994B0A" w:rsidRPr="00994B0A" w14:paraId="3F0CDBA8" w14:textId="77777777" w:rsidTr="00F142A7">
        <w:trPr>
          <w:trHeight w:val="64"/>
        </w:trPr>
        <w:tc>
          <w:tcPr>
            <w:tcW w:w="1559" w:type="dxa"/>
          </w:tcPr>
          <w:p w14:paraId="12074589" w14:textId="77777777" w:rsidR="00994B0A" w:rsidRPr="00994B0A" w:rsidRDefault="00994B0A" w:rsidP="003A7AFB">
            <w:pPr>
              <w:ind w:left="567"/>
              <w:rPr>
                <w:lang w:val="en-AU" w:eastAsia="ja-JP"/>
              </w:rPr>
            </w:pPr>
            <w:r w:rsidRPr="00994B0A">
              <w:rPr>
                <w:lang w:val="en-AU" w:eastAsia="ja-JP"/>
              </w:rPr>
              <w:t>Metadata</w:t>
            </w:r>
          </w:p>
        </w:tc>
        <w:tc>
          <w:tcPr>
            <w:tcW w:w="1930" w:type="dxa"/>
          </w:tcPr>
          <w:p w14:paraId="3C0359F5" w14:textId="77777777" w:rsidR="00994B0A" w:rsidRPr="00994B0A" w:rsidRDefault="00994B0A" w:rsidP="003A7AFB">
            <w:pPr>
              <w:ind w:left="567"/>
              <w:rPr>
                <w:lang w:val="en-AU" w:eastAsia="ja-JP"/>
              </w:rPr>
            </w:pPr>
            <w:r w:rsidRPr="00994B0A">
              <w:rPr>
                <w:lang w:val="en-AU" w:eastAsia="ja-JP"/>
              </w:rPr>
              <w:t>-</w:t>
            </w:r>
          </w:p>
        </w:tc>
        <w:tc>
          <w:tcPr>
            <w:tcW w:w="1320" w:type="dxa"/>
          </w:tcPr>
          <w:p w14:paraId="679EE6E4" w14:textId="77777777" w:rsidR="00994B0A" w:rsidRPr="00994B0A" w:rsidRDefault="00994B0A" w:rsidP="003A7AFB">
            <w:pPr>
              <w:ind w:left="567"/>
              <w:rPr>
                <w:lang w:val="en-AU" w:eastAsia="ja-JP"/>
              </w:rPr>
            </w:pPr>
            <w:r w:rsidRPr="00994B0A">
              <w:rPr>
                <w:lang w:val="en-AU" w:eastAsia="ja-JP"/>
              </w:rPr>
              <w:t>1000</w:t>
            </w:r>
          </w:p>
        </w:tc>
        <w:tc>
          <w:tcPr>
            <w:tcW w:w="2100" w:type="dxa"/>
          </w:tcPr>
          <w:p w14:paraId="560C9F54" w14:textId="77777777" w:rsidR="00994B0A" w:rsidRPr="00994B0A" w:rsidRDefault="00994B0A" w:rsidP="003A7AFB">
            <w:pPr>
              <w:ind w:left="567"/>
              <w:rPr>
                <w:lang w:val="en-AU" w:eastAsia="ja-JP"/>
              </w:rPr>
            </w:pPr>
            <w:r w:rsidRPr="00994B0A">
              <w:rPr>
                <w:lang w:val="en-AU" w:eastAsia="ja-JP"/>
              </w:rPr>
              <w:t>1 or more</w:t>
            </w:r>
          </w:p>
        </w:tc>
        <w:tc>
          <w:tcPr>
            <w:tcW w:w="2010" w:type="dxa"/>
          </w:tcPr>
          <w:p w14:paraId="3D4945F0" w14:textId="77777777" w:rsidR="00994B0A" w:rsidRPr="00994B0A" w:rsidRDefault="00994B0A" w:rsidP="003A7AFB">
            <w:pPr>
              <w:ind w:left="567"/>
              <w:rPr>
                <w:lang w:val="en-AU" w:eastAsia="ja-JP"/>
              </w:rPr>
            </w:pPr>
            <w:r w:rsidRPr="00994B0A">
              <w:rPr>
                <w:lang w:val="en-AU" w:eastAsia="ja-JP"/>
              </w:rPr>
              <w:t xml:space="preserve">L*1,6 </w:t>
            </w:r>
          </w:p>
        </w:tc>
      </w:tr>
    </w:tbl>
    <w:p w14:paraId="4BAA18E2" w14:textId="77777777" w:rsidR="000901D2" w:rsidRPr="006716F3" w:rsidRDefault="000901D2">
      <w:pPr>
        <w:tabs>
          <w:tab w:val="clear" w:pos="403"/>
        </w:tabs>
        <w:spacing w:after="0" w:line="240" w:lineRule="auto"/>
        <w:jc w:val="left"/>
        <w:rPr>
          <w:rFonts w:eastAsia="MS Mincho"/>
          <w:b/>
          <w:sz w:val="28"/>
          <w:szCs w:val="28"/>
          <w:highlight w:val="lightGray"/>
          <w:lang w:val="en-US" w:eastAsia="ja-JP"/>
        </w:rPr>
      </w:pPr>
      <w:r w:rsidRPr="006716F3">
        <w:rPr>
          <w:sz w:val="28"/>
          <w:szCs w:val="28"/>
          <w:highlight w:val="lightGray"/>
          <w:lang w:val="en-US"/>
        </w:rPr>
        <w:br w:type="page"/>
      </w:r>
    </w:p>
    <w:p w14:paraId="2CA5F5C9" w14:textId="66A10E2F" w:rsidR="00585792" w:rsidRDefault="00585792" w:rsidP="000901D2">
      <w:pPr>
        <w:pStyle w:val="Heading1"/>
        <w:numPr>
          <w:ilvl w:val="0"/>
          <w:numId w:val="55"/>
        </w:numPr>
        <w:jc w:val="center"/>
        <w:rPr>
          <w:lang w:val="en-US"/>
        </w:rPr>
      </w:pPr>
      <w:r>
        <w:rPr>
          <w:lang w:val="en-US"/>
        </w:rPr>
        <w:lastRenderedPageBreak/>
        <w:t xml:space="preserve"> </w:t>
      </w:r>
      <w:bookmarkStart w:id="89" w:name="_Toc103345962"/>
      <w:r>
        <w:rPr>
          <w:lang w:val="en-US"/>
        </w:rPr>
        <w:t>Example Applications</w:t>
      </w:r>
      <w:bookmarkEnd w:id="89"/>
    </w:p>
    <w:p w14:paraId="75D2F12A" w14:textId="77777777" w:rsidR="00585792" w:rsidRPr="005C2B6E" w:rsidRDefault="00585792" w:rsidP="00585792">
      <w:pPr>
        <w:pStyle w:val="BodyText"/>
        <w:jc w:val="center"/>
        <w:rPr>
          <w:sz w:val="28"/>
        </w:rPr>
      </w:pPr>
      <w:r w:rsidRPr="005C2B6E">
        <w:rPr>
          <w:rFonts w:eastAsia="MS Mincho"/>
          <w:sz w:val="28"/>
          <w:lang w:eastAsia="ja-JP"/>
        </w:rPr>
        <w:t>(Informative)</w:t>
      </w:r>
    </w:p>
    <w:p w14:paraId="7F4EE9EE" w14:textId="7CD596B5" w:rsidR="00585792" w:rsidRDefault="00994B0A" w:rsidP="00AD05E8">
      <w:pPr>
        <w:pStyle w:val="Heading2"/>
        <w:numPr>
          <w:ilvl w:val="1"/>
          <w:numId w:val="55"/>
        </w:numPr>
      </w:pPr>
      <w:bookmarkStart w:id="90" w:name="_Toc102824077"/>
      <w:bookmarkStart w:id="91" w:name="_Toc103344405"/>
      <w:bookmarkStart w:id="92" w:name="_Toc102824078"/>
      <w:bookmarkStart w:id="93" w:name="_Toc103344406"/>
      <w:bookmarkStart w:id="94" w:name="_Toc103345963"/>
      <w:bookmarkEnd w:id="90"/>
      <w:bookmarkEnd w:id="91"/>
      <w:bookmarkEnd w:id="92"/>
      <w:bookmarkEnd w:id="93"/>
      <w:r>
        <w:t>Redundant and high availability distribution:</w:t>
      </w:r>
      <w:bookmarkEnd w:id="94"/>
      <w:r>
        <w:t xml:space="preserve"> </w:t>
      </w:r>
    </w:p>
    <w:p w14:paraId="5D1AD004" w14:textId="44694D47" w:rsidR="00994B0A" w:rsidRDefault="00994B0A" w:rsidP="00AD05E8">
      <w:pPr>
        <w:pStyle w:val="BodyText"/>
        <w:rPr>
          <w:lang w:eastAsia="ja-JP"/>
        </w:rPr>
      </w:pPr>
      <w:r>
        <w:rPr>
          <w:lang w:eastAsia="ja-JP"/>
        </w:rPr>
        <w:t xml:space="preserve">in this </w:t>
      </w:r>
      <w:r w:rsidR="00585792">
        <w:rPr>
          <w:lang w:eastAsia="ja-JP"/>
        </w:rPr>
        <w:t>application</w:t>
      </w:r>
      <w:r>
        <w:rPr>
          <w:lang w:eastAsia="ja-JP"/>
        </w:rPr>
        <w:t xml:space="preserve"> encoder synchronization method is used to achieve setups with multiple encoders and receiver mainly to be fault tolerant, if one encoder or receiver fails switchover is possible</w:t>
      </w:r>
    </w:p>
    <w:p w14:paraId="0A036608" w14:textId="334DE921" w:rsidR="00585792" w:rsidRDefault="00585792" w:rsidP="00585792">
      <w:pPr>
        <w:pStyle w:val="Heading2"/>
        <w:numPr>
          <w:ilvl w:val="1"/>
          <w:numId w:val="55"/>
        </w:numPr>
      </w:pPr>
      <w:bookmarkStart w:id="95" w:name="_Toc103345964"/>
      <w:r>
        <w:t>Distributed encoding:</w:t>
      </w:r>
      <w:bookmarkEnd w:id="95"/>
      <w:r>
        <w:t xml:space="preserve"> </w:t>
      </w:r>
    </w:p>
    <w:p w14:paraId="55EA427F" w14:textId="6DAAD9FB" w:rsidR="00585792" w:rsidRDefault="00585792" w:rsidP="00AD05E8">
      <w:pPr>
        <w:pStyle w:val="BodyText"/>
        <w:rPr>
          <w:lang w:eastAsia="ja-JP"/>
        </w:rPr>
      </w:pPr>
      <w:r>
        <w:rPr>
          <w:lang w:eastAsia="ja-JP"/>
        </w:rPr>
        <w:t xml:space="preserve">in this application different encoders generate different bit-rates of different codecs of media types. In this case for example high bit-rate Ultra </w:t>
      </w:r>
      <w:r w:rsidR="00392E94">
        <w:rPr>
          <w:lang w:eastAsia="ja-JP"/>
        </w:rPr>
        <w:t>H</w:t>
      </w:r>
      <w:r>
        <w:rPr>
          <w:lang w:eastAsia="ja-JP"/>
        </w:rPr>
        <w:t>igh Definition resolutions are encoded on a different distributed entity.</w:t>
      </w:r>
    </w:p>
    <w:p w14:paraId="5455E4DF" w14:textId="0AAB4F3D" w:rsidR="00585792" w:rsidRDefault="00585792" w:rsidP="00585792">
      <w:pPr>
        <w:pStyle w:val="Heading2"/>
        <w:numPr>
          <w:ilvl w:val="1"/>
          <w:numId w:val="55"/>
        </w:numPr>
      </w:pPr>
      <w:bookmarkStart w:id="96" w:name="_Toc103345965"/>
      <w:r>
        <w:t>A/B watermarking:</w:t>
      </w:r>
      <w:bookmarkEnd w:id="96"/>
      <w:r>
        <w:t xml:space="preserve"> </w:t>
      </w:r>
    </w:p>
    <w:p w14:paraId="739D83A3" w14:textId="408E0C65" w:rsidR="00585792" w:rsidRPr="00994B0A" w:rsidRDefault="00585792" w:rsidP="00AD05E8">
      <w:pPr>
        <w:pStyle w:val="BodyText"/>
        <w:rPr>
          <w:lang w:eastAsia="ja-JP"/>
        </w:rPr>
      </w:pPr>
      <w:r>
        <w:rPr>
          <w:lang w:eastAsia="ja-JP"/>
        </w:rPr>
        <w:t>In this application, different sources are marked with an A or a B watermark resulting in watermarked segments. Segment sequences can then be combined to generate user specific watermarks to avoid content leaking. In such case the processed and outputs tracks of encoders generating A and B watermarks can be generated using the encoder synchronization method disclosed in this document.</w:t>
      </w:r>
    </w:p>
    <w:p w14:paraId="7A02B13A" w14:textId="7E3A20F1" w:rsidR="00585792" w:rsidRDefault="00585792" w:rsidP="00585792">
      <w:pPr>
        <w:rPr>
          <w:lang w:eastAsia="ja-JP"/>
        </w:rPr>
      </w:pPr>
    </w:p>
    <w:p w14:paraId="41492D4C" w14:textId="2F5B81EB" w:rsidR="00004A8F" w:rsidRDefault="00004A8F" w:rsidP="003A7AFB">
      <w:pPr>
        <w:spacing w:before="270"/>
        <w:ind w:left="567"/>
        <w:rPr>
          <w:lang w:eastAsia="ja-JP"/>
        </w:rPr>
      </w:pPr>
    </w:p>
    <w:p w14:paraId="6493EEE2" w14:textId="77777777" w:rsidR="00004A8F" w:rsidRPr="00004A8F" w:rsidRDefault="00004A8F" w:rsidP="003A7AFB">
      <w:pPr>
        <w:spacing w:before="270"/>
        <w:ind w:left="567"/>
        <w:rPr>
          <w:lang w:eastAsia="ja-JP"/>
        </w:rPr>
      </w:pPr>
    </w:p>
    <w:p w14:paraId="7C49CEBD" w14:textId="77777777" w:rsidR="00E73E46" w:rsidRDefault="00E73E46" w:rsidP="003A7AFB">
      <w:pPr>
        <w:pStyle w:val="FigureTitle"/>
        <w:numPr>
          <w:ilvl w:val="0"/>
          <w:numId w:val="0"/>
        </w:numPr>
        <w:spacing w:before="270"/>
        <w:ind w:left="567" w:hanging="607"/>
        <w:jc w:val="left"/>
        <w:rPr>
          <w:lang w:eastAsia="ja-JP"/>
        </w:rPr>
      </w:pPr>
    </w:p>
    <w:p w14:paraId="6AABFDEB" w14:textId="77777777" w:rsidR="00851D88" w:rsidRPr="00851D88" w:rsidRDefault="00851D88" w:rsidP="00851D88">
      <w:pPr>
        <w:jc w:val="center"/>
        <w:rPr>
          <w:lang w:eastAsia="ja-JP"/>
        </w:rPr>
      </w:pPr>
    </w:p>
    <w:p w14:paraId="774A7F71" w14:textId="59F3552B" w:rsidR="001A33D0" w:rsidRPr="00BC394B" w:rsidRDefault="001A33D0" w:rsidP="001A33D0">
      <w:pPr>
        <w:pStyle w:val="BiblioTitle"/>
        <w:keepNext/>
        <w:pageBreakBefore/>
      </w:pPr>
      <w:bookmarkStart w:id="97" w:name="_Toc443470372"/>
      <w:bookmarkStart w:id="98" w:name="_Toc450303224"/>
      <w:bookmarkStart w:id="99" w:name="_Toc9996979"/>
      <w:bookmarkStart w:id="100" w:name="_Toc353342679"/>
      <w:bookmarkStart w:id="101" w:name="_Toc103345966"/>
      <w:bookmarkEnd w:id="28"/>
      <w:bookmarkEnd w:id="29"/>
      <w:bookmarkEnd w:id="30"/>
      <w:bookmarkEnd w:id="31"/>
      <w:bookmarkEnd w:id="32"/>
      <w:r w:rsidRPr="00BC394B">
        <w:lastRenderedPageBreak/>
        <w:t>Bibliography</w:t>
      </w:r>
      <w:bookmarkEnd w:id="97"/>
      <w:bookmarkEnd w:id="98"/>
      <w:bookmarkEnd w:id="99"/>
      <w:bookmarkEnd w:id="100"/>
      <w:bookmarkEnd w:id="101"/>
    </w:p>
    <w:p w14:paraId="77E4E96B" w14:textId="77777777" w:rsidR="00EA04A1" w:rsidRPr="00CD0D5E" w:rsidRDefault="00EA04A1" w:rsidP="00EA04A1">
      <w:pPr>
        <w:tabs>
          <w:tab w:val="clear" w:pos="403"/>
          <w:tab w:val="left" w:pos="426"/>
        </w:tabs>
      </w:pPr>
      <w:r w:rsidRPr="00CD0D5E">
        <w:t>[1]</w:t>
      </w:r>
      <w:r w:rsidRPr="00CD0D5E">
        <w:tab/>
      </w:r>
      <w:r w:rsidRPr="00624D79">
        <w:t>ISO/IEC 14496-12, Information technology — Coding of audio-visual objects — Part 12: ISO base media file format</w:t>
      </w:r>
    </w:p>
    <w:p w14:paraId="11ADF888" w14:textId="77777777" w:rsidR="00FB3368" w:rsidRDefault="00EA04A1" w:rsidP="00FB3368">
      <w:pPr>
        <w:tabs>
          <w:tab w:val="clear" w:pos="403"/>
          <w:tab w:val="left" w:pos="426"/>
        </w:tabs>
      </w:pPr>
      <w:r w:rsidRPr="00BC394B">
        <w:t>[2]</w:t>
      </w:r>
      <w:r w:rsidRPr="00BC394B">
        <w:tab/>
      </w:r>
      <w:r w:rsidR="00FB3368" w:rsidRPr="00FB3368">
        <w:t xml:space="preserve">ISO/IEC 23009-1, Information technology — Dynamic adaptive streaming over HTTP (DASH) — Part 1: Media presentation description and segment formats </w:t>
      </w:r>
    </w:p>
    <w:p w14:paraId="40E93DA7" w14:textId="77777777" w:rsidR="00FB3368" w:rsidRDefault="00EA04A1" w:rsidP="00FB3368">
      <w:pPr>
        <w:tabs>
          <w:tab w:val="clear" w:pos="403"/>
          <w:tab w:val="left" w:pos="426"/>
        </w:tabs>
      </w:pPr>
      <w:r>
        <w:t>[3]</w:t>
      </w:r>
      <w:r>
        <w:tab/>
      </w:r>
      <w:r w:rsidR="00FB3368" w:rsidRPr="00FB3368">
        <w:t xml:space="preserve">ISO/IEC 23000-19, Information technology — Multimedia application format (MPEG-A) — Part 19: Common media application format (CMAF) for segmented media </w:t>
      </w:r>
    </w:p>
    <w:p w14:paraId="00081C73" w14:textId="4BB7478B" w:rsidR="001A33D0" w:rsidRPr="00CD0D5E" w:rsidRDefault="001A33D0" w:rsidP="00FB3368">
      <w:pPr>
        <w:tabs>
          <w:tab w:val="clear" w:pos="403"/>
          <w:tab w:val="left" w:pos="426"/>
        </w:tabs>
      </w:pPr>
      <w:r w:rsidRPr="00CD0D5E">
        <w:t>[</w:t>
      </w:r>
      <w:r w:rsidR="00EA04A1">
        <w:t>4</w:t>
      </w:r>
      <w:r w:rsidRPr="00CD0D5E">
        <w:t>]</w:t>
      </w:r>
      <w:r w:rsidRPr="00CD0D5E">
        <w:tab/>
      </w:r>
      <w:r w:rsidR="00392E94">
        <w:t xml:space="preserve">DASH-IF </w:t>
      </w:r>
      <w:r w:rsidR="00624D79" w:rsidRPr="00624D79">
        <w:t xml:space="preserve"> — </w:t>
      </w:r>
      <w:r w:rsidR="00392E94">
        <w:t xml:space="preserve">DASH-IF Live Media Ingest Protocol Technical Specification, 14 March 2022: </w:t>
      </w:r>
      <w:r w:rsidR="00392E94" w:rsidRPr="00392E94">
        <w:t>https://dashif-documents.azurewebsites.net/Ingest/master/DASH-IF-Ingest.html</w:t>
      </w:r>
    </w:p>
    <w:p w14:paraId="4A8EFFE9" w14:textId="77777777" w:rsidR="001A33D0" w:rsidRPr="00BC394B" w:rsidRDefault="001A33D0"/>
    <w:sectPr w:rsidR="001A33D0" w:rsidRPr="00BC394B" w:rsidSect="00C845B4">
      <w:footerReference w:type="even" r:id="rId39"/>
      <w:footerReference w:type="default" r:id="rId40"/>
      <w:type w:val="oddPage"/>
      <w:pgSz w:w="11906" w:h="16838" w:code="9"/>
      <w:pgMar w:top="794" w:right="737" w:bottom="284" w:left="851" w:header="709" w:footer="0" w:gutter="567"/>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4" w:author="Ali C. Begen" w:date="2022-05-13T13:34:00Z" w:initials="AB">
    <w:p w14:paraId="577C27F9" w14:textId="77777777" w:rsidR="000200FE" w:rsidRDefault="000200FE" w:rsidP="005C408F">
      <w:pPr>
        <w:jc w:val="left"/>
      </w:pPr>
      <w:r>
        <w:rPr>
          <w:rStyle w:val="CommentReference"/>
        </w:rPr>
        <w:annotationRef/>
      </w:r>
      <w:r>
        <w:rPr>
          <w:sz w:val="20"/>
          <w:szCs w:val="20"/>
        </w:rPr>
        <w:t xml:space="preserve">This should </w:t>
      </w:r>
      <w:proofErr w:type="spellStart"/>
      <w:r>
        <w:rPr>
          <w:sz w:val="20"/>
          <w:szCs w:val="20"/>
        </w:rPr>
        <w:t>relect</w:t>
      </w:r>
      <w:proofErr w:type="spellEnd"/>
      <w:r>
        <w:rPr>
          <w:sz w:val="20"/>
          <w:szCs w:val="20"/>
        </w:rPr>
        <w:t xml:space="preserve"> the bis draft (to do later).</w:t>
      </w:r>
    </w:p>
    <w:p w14:paraId="51165119" w14:textId="77777777" w:rsidR="000200FE" w:rsidRDefault="000200FE" w:rsidP="005C408F">
      <w:pPr>
        <w:jc w:val="left"/>
      </w:pPr>
    </w:p>
  </w:comment>
  <w:comment w:id="33" w:author="rufael mekuria" w:date="2022-05-02T10:50:00Z" w:initials="rm">
    <w:p w14:paraId="2EA6855B" w14:textId="2B35DC4C" w:rsidR="00ED11B9" w:rsidRDefault="00ED11B9">
      <w:pPr>
        <w:pStyle w:val="CommentText"/>
      </w:pPr>
      <w:r>
        <w:rPr>
          <w:rStyle w:val="CommentReference"/>
        </w:rPr>
        <w:annotationRef/>
      </w:r>
      <w:r>
        <w:t>Figure to be updated</w:t>
      </w:r>
    </w:p>
  </w:comment>
  <w:comment w:id="52" w:author="rufael mekuria" w:date="2022-04-06T13:36:00Z" w:initials="">
    <w:p w14:paraId="5F04230D" w14:textId="77777777" w:rsidR="00ED11B9" w:rsidRDefault="00ED11B9" w:rsidP="002B1BC6">
      <w:pPr>
        <w:pBdr>
          <w:top w:val="nil"/>
          <w:left w:val="nil"/>
          <w:bottom w:val="nil"/>
          <w:right w:val="nil"/>
          <w:between w:val="nil"/>
        </w:pBdr>
        <w:spacing w:after="0"/>
        <w:jc w:val="left"/>
        <w:rPr>
          <w:color w:val="000000"/>
        </w:rPr>
      </w:pPr>
      <w:r>
        <w:rPr>
          <w:color w:val="000000"/>
        </w:rPr>
        <w:t xml:space="preserve">do we need more information and details on how </w:t>
      </w:r>
      <w:proofErr w:type="spellStart"/>
      <w:r>
        <w:rPr>
          <w:color w:val="000000"/>
        </w:rPr>
        <w:t>SegmentIndex</w:t>
      </w:r>
      <w:proofErr w:type="spellEnd"/>
      <w:r>
        <w:rPr>
          <w:color w:val="000000"/>
        </w:rPr>
        <w:t xml:space="preserve"> is </w:t>
      </w:r>
      <w:proofErr w:type="gramStart"/>
      <w:r>
        <w:rPr>
          <w:color w:val="000000"/>
        </w:rPr>
        <w:t>used ?</w:t>
      </w:r>
      <w:proofErr w:type="gramEnd"/>
    </w:p>
  </w:comment>
  <w:comment w:id="53" w:author="yasser_syed@comcast.com" w:date="2022-04-13T05:52:00Z" w:initials="">
    <w:p w14:paraId="3CC18330" w14:textId="77777777" w:rsidR="00ED11B9" w:rsidRDefault="00ED11B9" w:rsidP="002B1BC6">
      <w:pPr>
        <w:pBdr>
          <w:top w:val="nil"/>
          <w:left w:val="nil"/>
          <w:bottom w:val="nil"/>
          <w:right w:val="nil"/>
          <w:between w:val="nil"/>
        </w:pBdr>
        <w:spacing w:after="0"/>
        <w:jc w:val="left"/>
        <w:rPr>
          <w:color w:val="000000"/>
        </w:rPr>
      </w:pPr>
      <w:r>
        <w:rPr>
          <w:color w:val="000000"/>
        </w:rPr>
        <w:t xml:space="preserve">In the live case there is a question if the SIDX box get updated and how that is handled versus multiple SIDX boxes. I can see the case of applying a </w:t>
      </w:r>
      <w:proofErr w:type="spellStart"/>
      <w:r>
        <w:rPr>
          <w:color w:val="000000"/>
        </w:rPr>
        <w:t>sidx</w:t>
      </w:r>
      <w:proofErr w:type="spellEnd"/>
      <w:r>
        <w:rPr>
          <w:color w:val="000000"/>
        </w:rPr>
        <w:t xml:space="preserve"> box at the beginning of each program in the linear channel which would makes it easier to create a VOD asset </w:t>
      </w:r>
      <w:proofErr w:type="gramStart"/>
      <w:r>
        <w:rPr>
          <w:color w:val="000000"/>
        </w:rPr>
        <w:t>( random</w:t>
      </w:r>
      <w:proofErr w:type="gramEnd"/>
      <w:r>
        <w:rPr>
          <w:color w:val="000000"/>
        </w:rPr>
        <w:t xml:space="preserve"> Access). Multiple SIDX boxes could be abused too if not careful.</w:t>
      </w:r>
    </w:p>
  </w:comment>
  <w:comment w:id="55" w:author="rufael mekuria" w:date="2022-04-06T11:23:00Z" w:initials="">
    <w:p w14:paraId="5F80C77E" w14:textId="3337AEAE" w:rsidR="00ED11B9" w:rsidRDefault="00ED11B9" w:rsidP="002B1BC6">
      <w:pPr>
        <w:pBdr>
          <w:top w:val="nil"/>
          <w:left w:val="nil"/>
          <w:bottom w:val="nil"/>
          <w:right w:val="nil"/>
          <w:between w:val="nil"/>
        </w:pBdr>
        <w:spacing w:after="0"/>
        <w:jc w:val="left"/>
        <w:rPr>
          <w:color w:val="000000"/>
        </w:rPr>
      </w:pPr>
      <w:r>
        <w:rPr>
          <w:color w:val="000000"/>
        </w:rPr>
        <w:t>should put</w:t>
      </w:r>
      <w:r w:rsidR="007E2F36">
        <w:rPr>
          <w:color w:val="000000"/>
        </w:rPr>
        <w:t>t</w:t>
      </w:r>
      <w:r>
        <w:rPr>
          <w:color w:val="000000"/>
        </w:rPr>
        <w:t xml:space="preserve">ing this in the </w:t>
      </w:r>
      <w:proofErr w:type="spellStart"/>
      <w:r>
        <w:rPr>
          <w:color w:val="000000"/>
        </w:rPr>
        <w:t>meta</w:t>
      </w:r>
      <w:proofErr w:type="spellEnd"/>
      <w:r>
        <w:rPr>
          <w:color w:val="000000"/>
        </w:rPr>
        <w:t xml:space="preserve"> box instead be </w:t>
      </w:r>
      <w:proofErr w:type="gramStart"/>
      <w:r>
        <w:rPr>
          <w:color w:val="000000"/>
        </w:rPr>
        <w:t>considered ?</w:t>
      </w:r>
      <w:proofErr w:type="gramEnd"/>
      <w:r>
        <w:rPr>
          <w:color w:val="000000"/>
        </w:rPr>
        <w:t xml:space="preserve"> Putting this in the kind box in the </w:t>
      </w:r>
      <w:proofErr w:type="spellStart"/>
      <w:r>
        <w:rPr>
          <w:color w:val="000000"/>
        </w:rPr>
        <w:t>trak</w:t>
      </w:r>
      <w:proofErr w:type="spellEnd"/>
      <w:r>
        <w:rPr>
          <w:color w:val="000000"/>
        </w:rPr>
        <w:t xml:space="preserve"> may not be 100 percent ok to do</w:t>
      </w:r>
    </w:p>
  </w:comment>
  <w:comment w:id="56" w:author="rufael mekuria" w:date="2022-04-05T09:46:00Z" w:initials="">
    <w:p w14:paraId="6A72081C" w14:textId="77777777" w:rsidR="00ED11B9" w:rsidRDefault="00ED11B9" w:rsidP="002B1BC6">
      <w:pPr>
        <w:pBdr>
          <w:top w:val="nil"/>
          <w:left w:val="nil"/>
          <w:bottom w:val="nil"/>
          <w:right w:val="nil"/>
          <w:between w:val="nil"/>
        </w:pBdr>
        <w:spacing w:after="0"/>
        <w:jc w:val="left"/>
        <w:rPr>
          <w:color w:val="000000"/>
        </w:rPr>
      </w:pPr>
      <w:r>
        <w:rPr>
          <w:color w:val="000000"/>
        </w:rPr>
        <w:t xml:space="preserve">does this work mapping between </w:t>
      </w:r>
      <w:proofErr w:type="spellStart"/>
      <w:r>
        <w:rPr>
          <w:color w:val="000000"/>
        </w:rPr>
        <w:t>uuid</w:t>
      </w:r>
      <w:proofErr w:type="spellEnd"/>
      <w:r>
        <w:rPr>
          <w:color w:val="000000"/>
        </w:rPr>
        <w:t xml:space="preserve"> and manifest/period id </w:t>
      </w:r>
      <w:proofErr w:type="gramStart"/>
      <w:r>
        <w:rPr>
          <w:color w:val="000000"/>
        </w:rPr>
        <w:t>fields ?</w:t>
      </w:r>
      <w:proofErr w:type="gramEnd"/>
      <w:r>
        <w:rPr>
          <w:color w:val="000000"/>
        </w:rPr>
        <w:t xml:space="preserve"> In many cases these are not UUIDs!</w:t>
      </w:r>
    </w:p>
  </w:comment>
  <w:comment w:id="57" w:author="yasser_syed@comcast.com" w:date="2022-04-13T05:58:00Z" w:initials="">
    <w:p w14:paraId="33AE041F" w14:textId="77777777" w:rsidR="00ED11B9" w:rsidRDefault="00ED11B9" w:rsidP="002B1BC6">
      <w:pPr>
        <w:pBdr>
          <w:top w:val="nil"/>
          <w:left w:val="nil"/>
          <w:bottom w:val="nil"/>
          <w:right w:val="nil"/>
          <w:between w:val="nil"/>
        </w:pBdr>
        <w:spacing w:after="0"/>
        <w:jc w:val="left"/>
        <w:rPr>
          <w:color w:val="000000"/>
        </w:rPr>
      </w:pPr>
      <w:r>
        <w:rPr>
          <w:color w:val="000000"/>
        </w:rPr>
        <w:t xml:space="preserve">Maybe this could also be an indirect tie-in? Manifest and Period may not be UUIDs, but a database may tie it together? in either case, should this </w:t>
      </w:r>
      <w:proofErr w:type="spellStart"/>
      <w:r>
        <w:rPr>
          <w:color w:val="000000"/>
        </w:rPr>
        <w:t>relateship</w:t>
      </w:r>
      <w:proofErr w:type="spellEnd"/>
      <w:r>
        <w:rPr>
          <w:color w:val="000000"/>
        </w:rPr>
        <w:t xml:space="preserve"> between manifest and tracks be hidden on the consumer manifest end?</w:t>
      </w:r>
    </w:p>
  </w:comment>
  <w:comment w:id="59" w:author="rufael mekuria" w:date="2022-08-26T14:47:00Z" w:initials="rm">
    <w:p w14:paraId="126470D6" w14:textId="432DEA32" w:rsidR="00E0340A" w:rsidRDefault="00E0340A">
      <w:pPr>
        <w:pStyle w:val="CommentText"/>
      </w:pPr>
      <w:r>
        <w:rPr>
          <w:rStyle w:val="CommentReference"/>
        </w:rPr>
        <w:annotationRef/>
      </w:r>
      <w:r>
        <w:t>This example needs more explanation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1165119" w15:done="0"/>
  <w15:commentEx w15:paraId="2EA6855B" w15:done="0"/>
  <w15:commentEx w15:paraId="5F04230D" w15:done="0"/>
  <w15:commentEx w15:paraId="3CC18330" w15:done="0"/>
  <w15:commentEx w15:paraId="5F80C77E" w15:done="0"/>
  <w15:commentEx w15:paraId="6A72081C" w15:done="0"/>
  <w15:commentEx w15:paraId="33AE041F" w15:done="0"/>
  <w15:commentEx w15:paraId="126470D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8EB06" w16cex:dateUtc="2022-05-13T11:34:00Z"/>
  <w16cex:commentExtensible w16cex:durableId="261A3609" w16cex:dateUtc="2022-05-02T08:50:00Z"/>
  <w16cex:commentExtensible w16cex:durableId="2613DEB9" w16cex:dateUtc="2022-04-06T11:36:00Z"/>
  <w16cex:commentExtensible w16cex:durableId="2613DEBA" w16cex:dateUtc="2022-04-13T03:52:00Z"/>
  <w16cex:commentExtensible w16cex:durableId="2613DEBC" w16cex:dateUtc="2022-04-06T09:23:00Z"/>
  <w16cex:commentExtensible w16cex:durableId="2613DEBD" w16cex:dateUtc="2022-04-05T07:46:00Z"/>
  <w16cex:commentExtensible w16cex:durableId="2613DEBE" w16cex:dateUtc="2022-04-13T03:58:00Z"/>
  <w16cex:commentExtensible w16cex:durableId="26B35B85" w16cex:dateUtc="2022-08-26T12: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1165119" w16cid:durableId="2628EB06"/>
  <w16cid:commentId w16cid:paraId="2EA6855B" w16cid:durableId="261A3609"/>
  <w16cid:commentId w16cid:paraId="5F04230D" w16cid:durableId="2613DEB9"/>
  <w16cid:commentId w16cid:paraId="3CC18330" w16cid:durableId="2613DEBA"/>
  <w16cid:commentId w16cid:paraId="5F80C77E" w16cid:durableId="2613DEBC"/>
  <w16cid:commentId w16cid:paraId="6A72081C" w16cid:durableId="2613DEBD"/>
  <w16cid:commentId w16cid:paraId="33AE041F" w16cid:durableId="2613DEBE"/>
  <w16cid:commentId w16cid:paraId="126470D6" w16cid:durableId="26B35B8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19127" w14:textId="77777777" w:rsidR="00715986" w:rsidRDefault="00715986">
      <w:pPr>
        <w:spacing w:after="0" w:line="240" w:lineRule="auto"/>
      </w:pPr>
      <w:r>
        <w:separator/>
      </w:r>
    </w:p>
  </w:endnote>
  <w:endnote w:type="continuationSeparator" w:id="0">
    <w:p w14:paraId="12EA8970" w14:textId="77777777" w:rsidR="00715986" w:rsidRDefault="007159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A8E2" w14:textId="77777777" w:rsidR="00ED11B9" w:rsidRPr="00BA1CC8" w:rsidRDefault="00ED11B9"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sidR="000775B9">
      <w:rPr>
        <w:b/>
        <w:noProof/>
        <w:sz w:val="20"/>
      </w:rPr>
      <w:t>4</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8DF1A" w14:textId="77777777" w:rsidR="00ED11B9" w:rsidRPr="000F0E7A" w:rsidRDefault="00ED11B9" w:rsidP="000F0E7A">
    <w:pPr>
      <w:pStyle w:val="Header"/>
      <w:spacing w:before="360" w:after="480" w:line="240" w:lineRule="exact"/>
      <w:jc w:val="right"/>
      <w:rPr>
        <w:b w:val="0"/>
        <w:sz w:val="20"/>
        <w:szCs w:val="20"/>
      </w:rPr>
    </w:pPr>
    <w:r w:rsidRPr="000F0E7A">
      <w:rPr>
        <w:b w:val="0"/>
        <w:sz w:val="20"/>
        <w:szCs w:val="20"/>
      </w:rPr>
      <w:t>© ISO ####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9E6DB" w14:textId="77777777" w:rsidR="00ED11B9" w:rsidRPr="00BA1CC8" w:rsidRDefault="00ED11B9"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0775B9">
      <w:rPr>
        <w:noProof/>
      </w:rPr>
      <w:t>viii</w:t>
    </w:r>
    <w:r w:rsidRPr="00096387">
      <w:fldChar w:fldCharType="end"/>
    </w:r>
    <w:r w:rsidRPr="00BA1CC8">
      <w:rPr>
        <w:sz w:val="20"/>
      </w:rPr>
      <w:tab/>
    </w:r>
    <w:r w:rsidRPr="00096387">
      <w:rPr>
        <w:sz w:val="18"/>
        <w:szCs w:val="18"/>
      </w:rPr>
      <w:t>© ISO ####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DFC63" w14:textId="77777777" w:rsidR="00ED11B9" w:rsidRPr="00BA1CC8" w:rsidRDefault="00ED11B9" w:rsidP="003B153F">
    <w:pPr>
      <w:pStyle w:val="Footer"/>
      <w:spacing w:after="480" w:line="240" w:lineRule="atLeast"/>
      <w:rPr>
        <w:sz w:val="20"/>
      </w:rPr>
    </w:pPr>
    <w:r w:rsidRPr="00596E93">
      <w:rPr>
        <w:sz w:val="18"/>
        <w:szCs w:val="18"/>
      </w:rPr>
      <w:t>© ISO #### – All rights reserved</w:t>
    </w:r>
    <w:r w:rsidRPr="00BA1CC8">
      <w:rPr>
        <w:sz w:val="20"/>
      </w:rPr>
      <w:tab/>
    </w:r>
    <w:r w:rsidRPr="00596E93">
      <w:fldChar w:fldCharType="begin"/>
    </w:r>
    <w:r w:rsidRPr="00596E93">
      <w:instrText xml:space="preserve"> PAGE   \* MERGEFORMAT </w:instrText>
    </w:r>
    <w:r w:rsidRPr="00596E93">
      <w:fldChar w:fldCharType="separate"/>
    </w:r>
    <w:r w:rsidR="000775B9">
      <w:rPr>
        <w:noProof/>
      </w:rPr>
      <w:t>vii</w:t>
    </w:r>
    <w:r w:rsidRPr="00596E93">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26B18" w14:textId="77777777" w:rsidR="00ED11B9" w:rsidRPr="00BA1CC8" w:rsidRDefault="00ED11B9"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0775B9">
      <w:rPr>
        <w:b/>
        <w:noProof/>
      </w:rPr>
      <w:t>16</w:t>
    </w:r>
    <w:r w:rsidRPr="008A6D64">
      <w:rPr>
        <w:b/>
      </w:rPr>
      <w:fldChar w:fldCharType="end"/>
    </w:r>
    <w:r w:rsidRPr="00BA1CC8">
      <w:rPr>
        <w:sz w:val="20"/>
      </w:rPr>
      <w:tab/>
    </w:r>
    <w:r w:rsidRPr="008A6D64">
      <w:rPr>
        <w:sz w:val="18"/>
        <w:szCs w:val="18"/>
      </w:rPr>
      <w:t>© ISO ####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3C24A" w14:textId="77777777" w:rsidR="00ED11B9" w:rsidRPr="00BA1CC8" w:rsidRDefault="00ED11B9" w:rsidP="003B153F">
    <w:pPr>
      <w:pStyle w:val="Footer"/>
      <w:spacing w:after="480" w:line="240" w:lineRule="exact"/>
      <w:rPr>
        <w:sz w:val="20"/>
      </w:rPr>
    </w:pPr>
    <w:r w:rsidRPr="00864D32">
      <w:rPr>
        <w:sz w:val="18"/>
        <w:szCs w:val="18"/>
      </w:rPr>
      <w:t>© ISO ####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000775B9">
      <w:rPr>
        <w:b/>
        <w:noProof/>
      </w:rPr>
      <w:t>15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3C171" w14:textId="77777777" w:rsidR="00715986" w:rsidRDefault="00715986">
      <w:pPr>
        <w:spacing w:after="0" w:line="240" w:lineRule="auto"/>
      </w:pPr>
      <w:r>
        <w:separator/>
      </w:r>
    </w:p>
  </w:footnote>
  <w:footnote w:type="continuationSeparator" w:id="0">
    <w:p w14:paraId="74667405" w14:textId="77777777" w:rsidR="00715986" w:rsidRDefault="007159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3FC45" w14:textId="77777777" w:rsidR="00ED11B9" w:rsidRPr="00151316" w:rsidRDefault="00ED11B9" w:rsidP="004421EF">
    <w:pPr>
      <w:pStyle w:val="Header"/>
      <w:spacing w:line="240" w:lineRule="exact"/>
      <w:jc w:val="left"/>
    </w:pPr>
    <w:r w:rsidRPr="00151316">
      <w:t>ISO #####-</w:t>
    </w:r>
    <w:proofErr w:type="gramStart"/>
    <w:r w:rsidRPr="00151316">
      <w:t>#:#</w:t>
    </w:r>
    <w:proofErr w:type="gramEnd"/>
    <w:r w:rsidRPr="00151316">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58CF3" w14:textId="5755B523" w:rsidR="00ED11B9" w:rsidRPr="004D16C0" w:rsidRDefault="00ED11B9" w:rsidP="004D16C0">
    <w:pPr>
      <w:pStyle w:val="Header"/>
      <w:spacing w:after="720" w:line="240" w:lineRule="exact"/>
      <w:jc w:val="left"/>
      <w:rPr>
        <w:sz w:val="24"/>
        <w:szCs w:val="24"/>
      </w:rPr>
    </w:pPr>
    <w:r w:rsidRPr="004D16C0">
      <w:rPr>
        <w:sz w:val="24"/>
        <w:szCs w:val="24"/>
      </w:rPr>
      <w:t>ISO </w:t>
    </w:r>
    <w:r w:rsidR="00CD4FB6">
      <w:rPr>
        <w:sz w:val="24"/>
        <w:szCs w:val="24"/>
      </w:rPr>
      <w:t>23009</w:t>
    </w:r>
    <w:r w:rsidRPr="004D16C0">
      <w:rPr>
        <w:sz w:val="24"/>
        <w:szCs w:val="24"/>
      </w:rPr>
      <w:t>-</w:t>
    </w:r>
    <w:r w:rsidR="00CD4FB6">
      <w:rPr>
        <w:sz w:val="24"/>
        <w:szCs w:val="24"/>
      </w:rPr>
      <w:t>9</w:t>
    </w:r>
    <w:r w:rsidRPr="004D16C0">
      <w:rPr>
        <w:sz w:val="24"/>
        <w:szCs w:val="24"/>
      </w:rPr>
      <w:t>:</w:t>
    </w:r>
    <w:r w:rsidR="00CD4FB6">
      <w:rPr>
        <w:sz w:val="24"/>
        <w:szCs w:val="24"/>
      </w:rPr>
      <w:t>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1F295" w14:textId="158993BC" w:rsidR="00ED11B9" w:rsidRPr="004D16C0" w:rsidRDefault="00ED11B9" w:rsidP="00864D32">
    <w:pPr>
      <w:pStyle w:val="Header"/>
      <w:spacing w:after="720" w:line="240" w:lineRule="exact"/>
      <w:jc w:val="right"/>
      <w:rPr>
        <w:sz w:val="24"/>
        <w:szCs w:val="24"/>
      </w:rPr>
    </w:pPr>
    <w:r w:rsidRPr="004D16C0">
      <w:rPr>
        <w:sz w:val="24"/>
        <w:szCs w:val="24"/>
      </w:rPr>
      <w:t>ISO </w:t>
    </w:r>
    <w:r w:rsidR="00CD4FB6">
      <w:rPr>
        <w:sz w:val="24"/>
        <w:szCs w:val="24"/>
      </w:rPr>
      <w:t>23009</w:t>
    </w:r>
    <w:r w:rsidRPr="004D16C0">
      <w:rPr>
        <w:sz w:val="24"/>
        <w:szCs w:val="24"/>
      </w:rPr>
      <w:t>-</w:t>
    </w:r>
    <w:r w:rsidR="00CD4FB6">
      <w:rPr>
        <w:sz w:val="24"/>
        <w:szCs w:val="24"/>
      </w:rPr>
      <w:t>9</w:t>
    </w:r>
    <w:r w:rsidRPr="004D16C0">
      <w:rPr>
        <w:sz w:val="24"/>
        <w:szCs w:val="24"/>
      </w:rPr>
      <w:t>:</w:t>
    </w:r>
    <w:r w:rsidR="00CD4FB6">
      <w:rPr>
        <w:sz w:val="24"/>
        <w:szCs w:val="24"/>
      </w:rPr>
      <w:t>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4BA3D54"/>
    <w:lvl w:ilvl="0">
      <w:start w:val="1"/>
      <w:numFmt w:val="decimal"/>
      <w:lvlText w:val="%1."/>
      <w:lvlJc w:val="left"/>
      <w:pPr>
        <w:tabs>
          <w:tab w:val="num" w:pos="6518"/>
        </w:tabs>
        <w:ind w:left="6518" w:hanging="360"/>
      </w:pPr>
    </w:lvl>
  </w:abstractNum>
  <w:abstractNum w:abstractNumId="1" w15:restartNumberingAfterBreak="0">
    <w:nsid w:val="FFFFFF7D"/>
    <w:multiLevelType w:val="singleLevel"/>
    <w:tmpl w:val="25B0152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882416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E1C27C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3B2BBE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4369E1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220D9F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1AA4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BCB35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3620CD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B4F54"/>
    <w:multiLevelType w:val="multilevel"/>
    <w:tmpl w:val="FFCE38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08A55008"/>
    <w:multiLevelType w:val="multilevel"/>
    <w:tmpl w:val="7DE4FFC0"/>
    <w:lvl w:ilvl="0">
      <w:start w:val="1"/>
      <w:numFmt w:val="upperLetter"/>
      <w:suff w:val="nothing"/>
      <w:lvlText w:val="Annex %1"/>
      <w:lvlJc w:val="left"/>
      <w:pPr>
        <w:ind w:left="4112" w:firstLine="0"/>
      </w:pPr>
      <w:rPr>
        <w:rFonts w:ascii="Cambria" w:hAnsi="Cambria" w:cs="Times New Roman" w:hint="default"/>
        <w:b/>
        <w:i w:val="0"/>
        <w:sz w:val="28"/>
        <w:szCs w:val="28"/>
      </w:rPr>
    </w:lvl>
    <w:lvl w:ilvl="1">
      <w:start w:val="1"/>
      <w:numFmt w:val="decimal"/>
      <w:lvlText w:val="%1.%2"/>
      <w:lvlJc w:val="left"/>
      <w:pPr>
        <w:tabs>
          <w:tab w:val="num" w:pos="4472"/>
        </w:tabs>
        <w:ind w:left="4112" w:firstLine="0"/>
      </w:pPr>
      <w:rPr>
        <w:rFonts w:cs="Times New Roman" w:hint="default"/>
        <w:b/>
        <w:i w:val="0"/>
      </w:rPr>
    </w:lvl>
    <w:lvl w:ilvl="2">
      <w:start w:val="1"/>
      <w:numFmt w:val="decimal"/>
      <w:lvlText w:val="%1.%2.%3"/>
      <w:lvlJc w:val="left"/>
      <w:pPr>
        <w:tabs>
          <w:tab w:val="num" w:pos="4832"/>
        </w:tabs>
        <w:ind w:left="4112" w:firstLine="0"/>
      </w:pPr>
      <w:rPr>
        <w:rFonts w:cs="Times New Roman" w:hint="default"/>
        <w:b/>
        <w:i w:val="0"/>
      </w:rPr>
    </w:lvl>
    <w:lvl w:ilvl="3">
      <w:start w:val="1"/>
      <w:numFmt w:val="decimal"/>
      <w:lvlText w:val="%1.%2.%3.%4"/>
      <w:lvlJc w:val="left"/>
      <w:pPr>
        <w:tabs>
          <w:tab w:val="num" w:pos="5192"/>
        </w:tabs>
        <w:ind w:left="4112" w:firstLine="0"/>
      </w:pPr>
      <w:rPr>
        <w:rFonts w:cs="Times New Roman" w:hint="default"/>
        <w:b/>
        <w:i w:val="0"/>
      </w:rPr>
    </w:lvl>
    <w:lvl w:ilvl="4">
      <w:start w:val="1"/>
      <w:numFmt w:val="decimal"/>
      <w:lvlText w:val="%1.%2.%3.%4.%5"/>
      <w:lvlJc w:val="left"/>
      <w:pPr>
        <w:tabs>
          <w:tab w:val="num" w:pos="5192"/>
        </w:tabs>
        <w:ind w:left="4112" w:firstLine="0"/>
      </w:pPr>
      <w:rPr>
        <w:rFonts w:cs="Times New Roman" w:hint="default"/>
        <w:b/>
        <w:i w:val="0"/>
      </w:rPr>
    </w:lvl>
    <w:lvl w:ilvl="5">
      <w:start w:val="1"/>
      <w:numFmt w:val="decimal"/>
      <w:lvlText w:val="%1.%2.%3.%4.%5.%6"/>
      <w:lvlJc w:val="left"/>
      <w:pPr>
        <w:tabs>
          <w:tab w:val="num" w:pos="5552"/>
        </w:tabs>
        <w:ind w:left="4112" w:firstLine="0"/>
      </w:pPr>
      <w:rPr>
        <w:rFonts w:cs="Times New Roman" w:hint="default"/>
        <w:b/>
        <w:i w:val="0"/>
      </w:rPr>
    </w:lvl>
    <w:lvl w:ilvl="6">
      <w:start w:val="1"/>
      <w:numFmt w:val="decimal"/>
      <w:lvlRestart w:val="1"/>
      <w:suff w:val="space"/>
      <w:lvlText w:val="Figure %1.%7 —"/>
      <w:lvlJc w:val="left"/>
      <w:pPr>
        <w:ind w:left="4112" w:firstLine="0"/>
      </w:pPr>
      <w:rPr>
        <w:rFonts w:cs="Times New Roman" w:hint="default"/>
      </w:rPr>
    </w:lvl>
    <w:lvl w:ilvl="7">
      <w:start w:val="1"/>
      <w:numFmt w:val="decimal"/>
      <w:lvlRestart w:val="1"/>
      <w:suff w:val="space"/>
      <w:lvlText w:val="Table %1.%8 —"/>
      <w:lvlJc w:val="left"/>
      <w:pPr>
        <w:ind w:left="4112" w:firstLine="0"/>
      </w:pPr>
      <w:rPr>
        <w:rFonts w:cs="Times New Roman" w:hint="default"/>
      </w:rPr>
    </w:lvl>
    <w:lvl w:ilvl="8">
      <w:start w:val="1"/>
      <w:numFmt w:val="lowerRoman"/>
      <w:lvlText w:val="(%9)"/>
      <w:lvlJc w:val="left"/>
      <w:pPr>
        <w:tabs>
          <w:tab w:val="num" w:pos="10232"/>
        </w:tabs>
        <w:ind w:left="4112" w:firstLine="0"/>
      </w:pPr>
      <w:rPr>
        <w:rFonts w:cs="Times New Roman" w:hint="default"/>
      </w:rPr>
    </w:lvl>
  </w:abstractNum>
  <w:abstractNum w:abstractNumId="12" w15:restartNumberingAfterBreak="0">
    <w:nsid w:val="09C92171"/>
    <w:multiLevelType w:val="multilevel"/>
    <w:tmpl w:val="530EB21C"/>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13" w15:restartNumberingAfterBreak="0">
    <w:nsid w:val="0B9E6A7F"/>
    <w:multiLevelType w:val="multilevel"/>
    <w:tmpl w:val="90C2CA68"/>
    <w:lvl w:ilvl="0">
      <w:start w:val="1"/>
      <w:numFmt w:val="low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15:restartNumberingAfterBreak="0">
    <w:nsid w:val="11B74B34"/>
    <w:multiLevelType w:val="multilevel"/>
    <w:tmpl w:val="8A72B6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2C580A"/>
    <w:multiLevelType w:val="multilevel"/>
    <w:tmpl w:val="6AA4B47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2B4315"/>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9" w15:restartNumberingAfterBreak="0">
    <w:nsid w:val="20BA285A"/>
    <w:multiLevelType w:val="multilevel"/>
    <w:tmpl w:val="A00EE76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15:restartNumberingAfterBreak="0">
    <w:nsid w:val="239A0EA6"/>
    <w:multiLevelType w:val="multilevel"/>
    <w:tmpl w:val="512A32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24935014"/>
    <w:multiLevelType w:val="multilevel"/>
    <w:tmpl w:val="991440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6246261"/>
    <w:multiLevelType w:val="hybridMultilevel"/>
    <w:tmpl w:val="D61EDBD6"/>
    <w:lvl w:ilvl="0" w:tplc="866099CC">
      <w:start w:val="6"/>
      <w:numFmt w:val="bullet"/>
      <w:lvlText w:val="-"/>
      <w:lvlJc w:val="left"/>
      <w:pPr>
        <w:ind w:left="720" w:hanging="360"/>
      </w:pPr>
      <w:rPr>
        <w:rFonts w:ascii="Arial" w:eastAsia="Arial" w:hAnsi="Arial"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3"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3AC7EB8"/>
    <w:multiLevelType w:val="multilevel"/>
    <w:tmpl w:val="B26416F0"/>
    <w:lvl w:ilvl="0">
      <w:start w:val="1"/>
      <w:numFmt w:val="decimal"/>
      <w:lvlText w:val="%1"/>
      <w:lvlJc w:val="left"/>
      <w:pPr>
        <w:tabs>
          <w:tab w:val="num" w:pos="432"/>
        </w:tabs>
        <w:ind w:left="432" w:hanging="432"/>
      </w:pPr>
      <w:rPr>
        <w:rFonts w:cs="Times New Roman" w:hint="default"/>
        <w:b/>
        <w:i w:val="0"/>
        <w:sz w:val="28"/>
        <w:szCs w:val="28"/>
      </w:rPr>
    </w:lvl>
    <w:lvl w:ilvl="1">
      <w:start w:val="1"/>
      <w:numFmt w:val="decimal"/>
      <w:lvlText w:val="%1.%2"/>
      <w:lvlJc w:val="left"/>
      <w:pPr>
        <w:tabs>
          <w:tab w:val="num" w:pos="360"/>
        </w:tabs>
      </w:pPr>
      <w:rPr>
        <w:rFonts w:cs="Times New Roman" w:hint="default"/>
        <w:b/>
        <w:i w:val="0"/>
      </w:rPr>
    </w:lvl>
    <w:lvl w:ilvl="2">
      <w:start w:val="1"/>
      <w:numFmt w:val="decimal"/>
      <w:lvlText w:val="%1.%2.%3"/>
      <w:lvlJc w:val="left"/>
      <w:pPr>
        <w:tabs>
          <w:tab w:val="num" w:pos="720"/>
        </w:tabs>
      </w:pPr>
      <w:rPr>
        <w:rFonts w:cs="Times New Roman" w:hint="default"/>
        <w:b/>
        <w:i w:val="0"/>
      </w:rPr>
    </w:lvl>
    <w:lvl w:ilvl="3">
      <w:start w:val="1"/>
      <w:numFmt w:val="decimal"/>
      <w:lvlText w:val="%1.%2.%3.%4"/>
      <w:lvlJc w:val="left"/>
      <w:pPr>
        <w:tabs>
          <w:tab w:val="num" w:pos="1080"/>
        </w:tabs>
      </w:pPr>
      <w:rPr>
        <w:rFonts w:cs="Times New Roman" w:hint="default"/>
        <w:b/>
        <w:i w:val="0"/>
      </w:rPr>
    </w:lvl>
    <w:lvl w:ilvl="4">
      <w:start w:val="1"/>
      <w:numFmt w:val="decimal"/>
      <w:lvlText w:val="%1.%2.%3.%4.%5"/>
      <w:lvlJc w:val="left"/>
      <w:pPr>
        <w:tabs>
          <w:tab w:val="num" w:pos="1080"/>
        </w:tabs>
      </w:pPr>
      <w:rPr>
        <w:rFonts w:cs="Times New Roman" w:hint="default"/>
        <w:b/>
        <w:i w:val="0"/>
      </w:rPr>
    </w:lvl>
    <w:lvl w:ilvl="5">
      <w:start w:val="1"/>
      <w:numFmt w:val="decimal"/>
      <w:lvlText w:val="%1.%2.%3.%4.%5.%6"/>
      <w:lvlJc w:val="left"/>
      <w:pPr>
        <w:tabs>
          <w:tab w:val="num" w:pos="1440"/>
        </w:tabs>
      </w:pPr>
      <w:rPr>
        <w:rFonts w:cs="Times New Roman" w:hint="default"/>
        <w:b/>
        <w:i w:val="0"/>
      </w:rPr>
    </w:lvl>
    <w:lvl w:ilvl="6">
      <w:start w:val="1"/>
      <w:numFmt w:val="decimal"/>
      <w:lvlText w:val="%1.%2.%3.%4.%5.%6.%7"/>
      <w:lvlJc w:val="left"/>
      <w:pPr>
        <w:tabs>
          <w:tab w:val="num" w:pos="1440"/>
        </w:tabs>
      </w:pPr>
      <w:rPr>
        <w:rFonts w:cs="Times New Roman" w:hint="default"/>
      </w:rPr>
    </w:lvl>
    <w:lvl w:ilvl="7">
      <w:start w:val="1"/>
      <w:numFmt w:val="decimal"/>
      <w:lvlText w:val="%1.%2.%3.%4.%5.%6.%7.%8"/>
      <w:lvlJc w:val="left"/>
      <w:pPr>
        <w:tabs>
          <w:tab w:val="num" w:pos="1800"/>
        </w:tabs>
      </w:pPr>
      <w:rPr>
        <w:rFonts w:cs="Times New Roman" w:hint="default"/>
      </w:rPr>
    </w:lvl>
    <w:lvl w:ilvl="8">
      <w:start w:val="1"/>
      <w:numFmt w:val="decimal"/>
      <w:lvlText w:val="%1.%2.%3.%4.%5.%6.%7.%8.%9"/>
      <w:lvlJc w:val="left"/>
      <w:pPr>
        <w:tabs>
          <w:tab w:val="num" w:pos="1800"/>
        </w:tabs>
      </w:pPr>
      <w:rPr>
        <w:rFonts w:cs="Times New Roman" w:hint="default"/>
      </w:rPr>
    </w:lvl>
  </w:abstractNum>
  <w:abstractNum w:abstractNumId="26" w15:restartNumberingAfterBreak="0">
    <w:nsid w:val="394124F8"/>
    <w:multiLevelType w:val="multilevel"/>
    <w:tmpl w:val="F760DBCE"/>
    <w:lvl w:ilvl="0">
      <w:start w:val="1"/>
      <w:numFmt w:val="lowerLetter"/>
      <w:lvlText w:val="%1)"/>
      <w:lvlJc w:val="left"/>
      <w:pPr>
        <w:ind w:left="1112" w:hanging="360"/>
      </w:pPr>
    </w:lvl>
    <w:lvl w:ilvl="1">
      <w:start w:val="1"/>
      <w:numFmt w:val="lowerLetter"/>
      <w:lvlText w:val="%2."/>
      <w:lvlJc w:val="left"/>
      <w:pPr>
        <w:ind w:left="1832" w:hanging="360"/>
      </w:pPr>
    </w:lvl>
    <w:lvl w:ilvl="2">
      <w:start w:val="1"/>
      <w:numFmt w:val="lowerRoman"/>
      <w:lvlText w:val="%3."/>
      <w:lvlJc w:val="right"/>
      <w:pPr>
        <w:ind w:left="2552" w:hanging="180"/>
      </w:pPr>
    </w:lvl>
    <w:lvl w:ilvl="3">
      <w:start w:val="1"/>
      <w:numFmt w:val="decimal"/>
      <w:lvlText w:val="%4."/>
      <w:lvlJc w:val="left"/>
      <w:pPr>
        <w:ind w:left="3272" w:hanging="360"/>
      </w:pPr>
    </w:lvl>
    <w:lvl w:ilvl="4">
      <w:start w:val="1"/>
      <w:numFmt w:val="lowerLetter"/>
      <w:lvlText w:val="%5."/>
      <w:lvlJc w:val="left"/>
      <w:pPr>
        <w:ind w:left="3992" w:hanging="360"/>
      </w:pPr>
    </w:lvl>
    <w:lvl w:ilvl="5">
      <w:start w:val="1"/>
      <w:numFmt w:val="lowerRoman"/>
      <w:lvlText w:val="%6."/>
      <w:lvlJc w:val="right"/>
      <w:pPr>
        <w:ind w:left="4712" w:hanging="180"/>
      </w:pPr>
    </w:lvl>
    <w:lvl w:ilvl="6">
      <w:start w:val="1"/>
      <w:numFmt w:val="decimal"/>
      <w:lvlText w:val="%7."/>
      <w:lvlJc w:val="left"/>
      <w:pPr>
        <w:ind w:left="5432" w:hanging="360"/>
      </w:pPr>
    </w:lvl>
    <w:lvl w:ilvl="7">
      <w:start w:val="1"/>
      <w:numFmt w:val="lowerLetter"/>
      <w:lvlText w:val="%8."/>
      <w:lvlJc w:val="left"/>
      <w:pPr>
        <w:ind w:left="6152" w:hanging="360"/>
      </w:pPr>
    </w:lvl>
    <w:lvl w:ilvl="8">
      <w:start w:val="1"/>
      <w:numFmt w:val="lowerRoman"/>
      <w:lvlText w:val="%9."/>
      <w:lvlJc w:val="right"/>
      <w:pPr>
        <w:ind w:left="6872" w:hanging="180"/>
      </w:pPr>
    </w:lvl>
  </w:abstractNum>
  <w:abstractNum w:abstractNumId="27" w15:restartNumberingAfterBreak="0">
    <w:nsid w:val="3D176BF7"/>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8"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1B60656"/>
    <w:multiLevelType w:val="multilevel"/>
    <w:tmpl w:val="F760DBCE"/>
    <w:lvl w:ilvl="0">
      <w:start w:val="1"/>
      <w:numFmt w:val="lowerLetter"/>
      <w:lvlText w:val="%1)"/>
      <w:lvlJc w:val="left"/>
      <w:pPr>
        <w:ind w:left="1112" w:hanging="360"/>
      </w:pPr>
    </w:lvl>
    <w:lvl w:ilvl="1">
      <w:start w:val="1"/>
      <w:numFmt w:val="lowerLetter"/>
      <w:lvlText w:val="%2."/>
      <w:lvlJc w:val="left"/>
      <w:pPr>
        <w:ind w:left="1832" w:hanging="360"/>
      </w:pPr>
    </w:lvl>
    <w:lvl w:ilvl="2">
      <w:start w:val="1"/>
      <w:numFmt w:val="lowerRoman"/>
      <w:lvlText w:val="%3."/>
      <w:lvlJc w:val="right"/>
      <w:pPr>
        <w:ind w:left="2552" w:hanging="180"/>
      </w:pPr>
    </w:lvl>
    <w:lvl w:ilvl="3">
      <w:start w:val="1"/>
      <w:numFmt w:val="decimal"/>
      <w:lvlText w:val="%4."/>
      <w:lvlJc w:val="left"/>
      <w:pPr>
        <w:ind w:left="3272" w:hanging="360"/>
      </w:pPr>
    </w:lvl>
    <w:lvl w:ilvl="4">
      <w:start w:val="1"/>
      <w:numFmt w:val="lowerLetter"/>
      <w:lvlText w:val="%5."/>
      <w:lvlJc w:val="left"/>
      <w:pPr>
        <w:ind w:left="3992" w:hanging="360"/>
      </w:pPr>
    </w:lvl>
    <w:lvl w:ilvl="5">
      <w:start w:val="1"/>
      <w:numFmt w:val="lowerRoman"/>
      <w:lvlText w:val="%6."/>
      <w:lvlJc w:val="right"/>
      <w:pPr>
        <w:ind w:left="4712" w:hanging="180"/>
      </w:pPr>
    </w:lvl>
    <w:lvl w:ilvl="6">
      <w:start w:val="1"/>
      <w:numFmt w:val="decimal"/>
      <w:lvlText w:val="%7."/>
      <w:lvlJc w:val="left"/>
      <w:pPr>
        <w:ind w:left="5432" w:hanging="360"/>
      </w:pPr>
    </w:lvl>
    <w:lvl w:ilvl="7">
      <w:start w:val="1"/>
      <w:numFmt w:val="lowerLetter"/>
      <w:lvlText w:val="%8."/>
      <w:lvlJc w:val="left"/>
      <w:pPr>
        <w:ind w:left="6152" w:hanging="360"/>
      </w:pPr>
    </w:lvl>
    <w:lvl w:ilvl="8">
      <w:start w:val="1"/>
      <w:numFmt w:val="lowerRoman"/>
      <w:lvlText w:val="%9."/>
      <w:lvlJc w:val="right"/>
      <w:pPr>
        <w:ind w:left="6872" w:hanging="180"/>
      </w:pPr>
    </w:lvl>
  </w:abstractNum>
  <w:abstractNum w:abstractNumId="31" w15:restartNumberingAfterBreak="0">
    <w:nsid w:val="551B2857"/>
    <w:multiLevelType w:val="multilevel"/>
    <w:tmpl w:val="7DE4FFC0"/>
    <w:lvl w:ilvl="0">
      <w:start w:val="1"/>
      <w:numFmt w:val="upperLetter"/>
      <w:suff w:val="nothing"/>
      <w:lvlText w:val="Annex %1"/>
      <w:lvlJc w:val="left"/>
      <w:pPr>
        <w:ind w:left="0" w:firstLine="0"/>
      </w:pPr>
      <w:rPr>
        <w:rFonts w:ascii="Cambria" w:hAnsi="Cambria" w:cs="Times New Roman" w:hint="default"/>
        <w:b/>
        <w:i w:val="0"/>
        <w:sz w:val="28"/>
        <w:szCs w:val="28"/>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32"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CE07C5"/>
    <w:multiLevelType w:val="multilevel"/>
    <w:tmpl w:val="747C21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EC93298"/>
    <w:multiLevelType w:val="hybridMultilevel"/>
    <w:tmpl w:val="E4AE9412"/>
    <w:lvl w:ilvl="0" w:tplc="EB08431E">
      <w:start w:val="1"/>
      <w:numFmt w:val="decimal"/>
      <w:pStyle w:val="FigureTitle"/>
      <w:suff w:val="space"/>
      <w:lvlText w:val="Figure %1 —"/>
      <w:lvlJc w:val="center"/>
      <w:pPr>
        <w:ind w:left="1327" w:hanging="607"/>
      </w:pPr>
    </w:lvl>
    <w:lvl w:ilvl="1" w:tplc="04090019" w:tentative="1">
      <w:start w:val="1"/>
      <w:numFmt w:val="lowerLetter"/>
      <w:lvlText w:val="%2."/>
      <w:lvlJc w:val="left"/>
      <w:pPr>
        <w:ind w:left="2047" w:hanging="360"/>
      </w:pPr>
    </w:lvl>
    <w:lvl w:ilvl="2" w:tplc="0409001B" w:tentative="1">
      <w:start w:val="1"/>
      <w:numFmt w:val="lowerRoman"/>
      <w:lvlText w:val="%3."/>
      <w:lvlJc w:val="right"/>
      <w:pPr>
        <w:ind w:left="2767" w:hanging="180"/>
      </w:pPr>
    </w:lvl>
    <w:lvl w:ilvl="3" w:tplc="0409000F" w:tentative="1">
      <w:start w:val="1"/>
      <w:numFmt w:val="decimal"/>
      <w:lvlText w:val="%4."/>
      <w:lvlJc w:val="left"/>
      <w:pPr>
        <w:ind w:left="3487" w:hanging="360"/>
      </w:pPr>
    </w:lvl>
    <w:lvl w:ilvl="4" w:tplc="04090019" w:tentative="1">
      <w:start w:val="1"/>
      <w:numFmt w:val="lowerLetter"/>
      <w:lvlText w:val="%5."/>
      <w:lvlJc w:val="left"/>
      <w:pPr>
        <w:ind w:left="4207" w:hanging="360"/>
      </w:pPr>
    </w:lvl>
    <w:lvl w:ilvl="5" w:tplc="0409001B" w:tentative="1">
      <w:start w:val="1"/>
      <w:numFmt w:val="lowerRoman"/>
      <w:lvlText w:val="%6."/>
      <w:lvlJc w:val="right"/>
      <w:pPr>
        <w:ind w:left="4927" w:hanging="180"/>
      </w:pPr>
    </w:lvl>
    <w:lvl w:ilvl="6" w:tplc="0409000F" w:tentative="1">
      <w:start w:val="1"/>
      <w:numFmt w:val="decimal"/>
      <w:lvlText w:val="%7."/>
      <w:lvlJc w:val="left"/>
      <w:pPr>
        <w:ind w:left="5647" w:hanging="360"/>
      </w:pPr>
    </w:lvl>
    <w:lvl w:ilvl="7" w:tplc="04090019" w:tentative="1">
      <w:start w:val="1"/>
      <w:numFmt w:val="lowerLetter"/>
      <w:lvlText w:val="%8."/>
      <w:lvlJc w:val="left"/>
      <w:pPr>
        <w:ind w:left="6367" w:hanging="360"/>
      </w:pPr>
    </w:lvl>
    <w:lvl w:ilvl="8" w:tplc="0409001B" w:tentative="1">
      <w:start w:val="1"/>
      <w:numFmt w:val="lowerRoman"/>
      <w:lvlText w:val="%9."/>
      <w:lvlJc w:val="right"/>
      <w:pPr>
        <w:ind w:left="7087" w:hanging="180"/>
      </w:pPr>
    </w:lvl>
  </w:abstractNum>
  <w:num w:numId="1" w16cid:durableId="1393118103">
    <w:abstractNumId w:val="25"/>
  </w:num>
  <w:num w:numId="2" w16cid:durableId="249780071">
    <w:abstractNumId w:val="25"/>
  </w:num>
  <w:num w:numId="3" w16cid:durableId="314341572">
    <w:abstractNumId w:val="25"/>
  </w:num>
  <w:num w:numId="4" w16cid:durableId="2111898890">
    <w:abstractNumId w:val="25"/>
  </w:num>
  <w:num w:numId="5" w16cid:durableId="887688446">
    <w:abstractNumId w:val="25"/>
  </w:num>
  <w:num w:numId="6" w16cid:durableId="1910533442">
    <w:abstractNumId w:val="25"/>
  </w:num>
  <w:num w:numId="7" w16cid:durableId="590430345">
    <w:abstractNumId w:val="11"/>
  </w:num>
  <w:num w:numId="8" w16cid:durableId="421728617">
    <w:abstractNumId w:val="11"/>
  </w:num>
  <w:num w:numId="9" w16cid:durableId="995573594">
    <w:abstractNumId w:val="11"/>
  </w:num>
  <w:num w:numId="10" w16cid:durableId="976687429">
    <w:abstractNumId w:val="11"/>
  </w:num>
  <w:num w:numId="11" w16cid:durableId="1790466998">
    <w:abstractNumId w:val="11"/>
  </w:num>
  <w:num w:numId="12" w16cid:durableId="1031343188">
    <w:abstractNumId w:val="11"/>
  </w:num>
  <w:num w:numId="13" w16cid:durableId="713233725">
    <w:abstractNumId w:val="28"/>
  </w:num>
  <w:num w:numId="14" w16cid:durableId="297682936">
    <w:abstractNumId w:val="23"/>
  </w:num>
  <w:num w:numId="15" w16cid:durableId="489097941">
    <w:abstractNumId w:val="24"/>
  </w:num>
  <w:num w:numId="16" w16cid:durableId="1249072259">
    <w:abstractNumId w:val="32"/>
  </w:num>
  <w:num w:numId="17" w16cid:durableId="1311013300">
    <w:abstractNumId w:val="34"/>
  </w:num>
  <w:num w:numId="18" w16cid:durableId="1008680859">
    <w:abstractNumId w:val="17"/>
  </w:num>
  <w:num w:numId="19" w16cid:durableId="1857499283">
    <w:abstractNumId w:val="15"/>
  </w:num>
  <w:num w:numId="20" w16cid:durableId="1818379700">
    <w:abstractNumId w:val="29"/>
  </w:num>
  <w:num w:numId="21" w16cid:durableId="483086998">
    <w:abstractNumId w:val="9"/>
  </w:num>
  <w:num w:numId="22" w16cid:durableId="1955164517">
    <w:abstractNumId w:val="7"/>
  </w:num>
  <w:num w:numId="23" w16cid:durableId="1919513098">
    <w:abstractNumId w:val="6"/>
  </w:num>
  <w:num w:numId="24" w16cid:durableId="2086342832">
    <w:abstractNumId w:val="5"/>
  </w:num>
  <w:num w:numId="25" w16cid:durableId="212280314">
    <w:abstractNumId w:val="4"/>
  </w:num>
  <w:num w:numId="26" w16cid:durableId="1079642407">
    <w:abstractNumId w:val="8"/>
  </w:num>
  <w:num w:numId="27" w16cid:durableId="581524839">
    <w:abstractNumId w:val="3"/>
  </w:num>
  <w:num w:numId="28" w16cid:durableId="623002697">
    <w:abstractNumId w:val="2"/>
  </w:num>
  <w:num w:numId="29" w16cid:durableId="916666408">
    <w:abstractNumId w:val="1"/>
  </w:num>
  <w:num w:numId="30" w16cid:durableId="1421025990">
    <w:abstractNumId w:val="0"/>
  </w:num>
  <w:num w:numId="31" w16cid:durableId="8461378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198650">
    <w:abstractNumId w:val="34"/>
    <w:lvlOverride w:ilvl="0">
      <w:startOverride w:val="1"/>
    </w:lvlOverride>
  </w:num>
  <w:num w:numId="33" w16cid:durableId="8949699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8396638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673836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547417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7344208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03103538">
    <w:abstractNumId w:val="21"/>
  </w:num>
  <w:num w:numId="39" w16cid:durableId="71049170">
    <w:abstractNumId w:val="13"/>
  </w:num>
  <w:num w:numId="40" w16cid:durableId="312220887">
    <w:abstractNumId w:val="19"/>
  </w:num>
  <w:num w:numId="41" w16cid:durableId="1766148010">
    <w:abstractNumId w:val="10"/>
  </w:num>
  <w:num w:numId="42" w16cid:durableId="1978030876">
    <w:abstractNumId w:val="20"/>
  </w:num>
  <w:num w:numId="43" w16cid:durableId="1082991095">
    <w:abstractNumId w:val="16"/>
  </w:num>
  <w:num w:numId="44" w16cid:durableId="2081174768">
    <w:abstractNumId w:val="22"/>
  </w:num>
  <w:num w:numId="45" w16cid:durableId="166335283">
    <w:abstractNumId w:val="25"/>
  </w:num>
  <w:num w:numId="46" w16cid:durableId="10885802">
    <w:abstractNumId w:val="25"/>
  </w:num>
  <w:num w:numId="47" w16cid:durableId="1310397570">
    <w:abstractNumId w:val="25"/>
  </w:num>
  <w:num w:numId="48" w16cid:durableId="586041368">
    <w:abstractNumId w:val="25"/>
  </w:num>
  <w:num w:numId="49" w16cid:durableId="649283669">
    <w:abstractNumId w:val="25"/>
  </w:num>
  <w:num w:numId="50" w16cid:durableId="990250274">
    <w:abstractNumId w:val="25"/>
  </w:num>
  <w:num w:numId="51" w16cid:durableId="1271623812">
    <w:abstractNumId w:val="27"/>
  </w:num>
  <w:num w:numId="52" w16cid:durableId="335546925">
    <w:abstractNumId w:val="27"/>
  </w:num>
  <w:num w:numId="53" w16cid:durableId="1838618720">
    <w:abstractNumId w:val="27"/>
  </w:num>
  <w:num w:numId="54" w16cid:durableId="704210195">
    <w:abstractNumId w:val="27"/>
  </w:num>
  <w:num w:numId="55" w16cid:durableId="1903980381">
    <w:abstractNumId w:val="31"/>
  </w:num>
  <w:num w:numId="56" w16cid:durableId="146782016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944459328">
    <w:abstractNumId w:val="18"/>
  </w:num>
  <w:num w:numId="58" w16cid:durableId="361710771">
    <w:abstractNumId w:val="27"/>
  </w:num>
  <w:num w:numId="59" w16cid:durableId="595091825">
    <w:abstractNumId w:val="30"/>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ufael mekuria">
    <w15:presenceInfo w15:providerId="Windows Live" w15:userId="5c2d6dfb7fd0a8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DC8"/>
    <w:rsid w:val="00003DC8"/>
    <w:rsid w:val="00004A8F"/>
    <w:rsid w:val="00011F08"/>
    <w:rsid w:val="000149A6"/>
    <w:rsid w:val="000200FE"/>
    <w:rsid w:val="0004257F"/>
    <w:rsid w:val="000518A1"/>
    <w:rsid w:val="00052262"/>
    <w:rsid w:val="00053CFF"/>
    <w:rsid w:val="00055455"/>
    <w:rsid w:val="00060093"/>
    <w:rsid w:val="00064A04"/>
    <w:rsid w:val="00072D10"/>
    <w:rsid w:val="000775B9"/>
    <w:rsid w:val="000901D2"/>
    <w:rsid w:val="00093F11"/>
    <w:rsid w:val="00095EFF"/>
    <w:rsid w:val="00096387"/>
    <w:rsid w:val="000A117B"/>
    <w:rsid w:val="000C033F"/>
    <w:rsid w:val="000D278C"/>
    <w:rsid w:val="000F0E7A"/>
    <w:rsid w:val="000F2F00"/>
    <w:rsid w:val="000F5B8B"/>
    <w:rsid w:val="000F6F5C"/>
    <w:rsid w:val="000F7176"/>
    <w:rsid w:val="0010104B"/>
    <w:rsid w:val="00110E39"/>
    <w:rsid w:val="00113772"/>
    <w:rsid w:val="00147C95"/>
    <w:rsid w:val="00151B6D"/>
    <w:rsid w:val="0015226D"/>
    <w:rsid w:val="001610FE"/>
    <w:rsid w:val="00162783"/>
    <w:rsid w:val="00180DC8"/>
    <w:rsid w:val="00182FFE"/>
    <w:rsid w:val="001A0B0F"/>
    <w:rsid w:val="001A33D0"/>
    <w:rsid w:val="001A6FE7"/>
    <w:rsid w:val="001B0F4C"/>
    <w:rsid w:val="001B33D5"/>
    <w:rsid w:val="001B51CD"/>
    <w:rsid w:val="001C6575"/>
    <w:rsid w:val="001D1084"/>
    <w:rsid w:val="001D7E5B"/>
    <w:rsid w:val="002353C9"/>
    <w:rsid w:val="00253057"/>
    <w:rsid w:val="002548EA"/>
    <w:rsid w:val="00261A4D"/>
    <w:rsid w:val="00264095"/>
    <w:rsid w:val="002724DA"/>
    <w:rsid w:val="002776E7"/>
    <w:rsid w:val="00280FB9"/>
    <w:rsid w:val="002812EB"/>
    <w:rsid w:val="002813DC"/>
    <w:rsid w:val="00286EF7"/>
    <w:rsid w:val="00294FB0"/>
    <w:rsid w:val="002A1209"/>
    <w:rsid w:val="002A522C"/>
    <w:rsid w:val="002A6C2E"/>
    <w:rsid w:val="002B1BC6"/>
    <w:rsid w:val="002C453D"/>
    <w:rsid w:val="002C4667"/>
    <w:rsid w:val="002C7B0C"/>
    <w:rsid w:val="002E0796"/>
    <w:rsid w:val="002E3B75"/>
    <w:rsid w:val="002E65F7"/>
    <w:rsid w:val="003006F4"/>
    <w:rsid w:val="00314414"/>
    <w:rsid w:val="003259B9"/>
    <w:rsid w:val="00333718"/>
    <w:rsid w:val="003405A4"/>
    <w:rsid w:val="003621EE"/>
    <w:rsid w:val="00366604"/>
    <w:rsid w:val="003705A7"/>
    <w:rsid w:val="00392E94"/>
    <w:rsid w:val="00395E39"/>
    <w:rsid w:val="00396685"/>
    <w:rsid w:val="003A7AFB"/>
    <w:rsid w:val="003B153F"/>
    <w:rsid w:val="003B1EFD"/>
    <w:rsid w:val="003B392B"/>
    <w:rsid w:val="003B5991"/>
    <w:rsid w:val="003C0060"/>
    <w:rsid w:val="003C0DC7"/>
    <w:rsid w:val="003C3593"/>
    <w:rsid w:val="003E18DF"/>
    <w:rsid w:val="003E47DD"/>
    <w:rsid w:val="00400F60"/>
    <w:rsid w:val="00404DBD"/>
    <w:rsid w:val="00426C8C"/>
    <w:rsid w:val="00432961"/>
    <w:rsid w:val="004417F0"/>
    <w:rsid w:val="004421EF"/>
    <w:rsid w:val="004478EE"/>
    <w:rsid w:val="00452683"/>
    <w:rsid w:val="00457480"/>
    <w:rsid w:val="00466193"/>
    <w:rsid w:val="00470F21"/>
    <w:rsid w:val="00477F42"/>
    <w:rsid w:val="00481387"/>
    <w:rsid w:val="004826DA"/>
    <w:rsid w:val="00490CBC"/>
    <w:rsid w:val="00494DC9"/>
    <w:rsid w:val="004A4630"/>
    <w:rsid w:val="004A63D9"/>
    <w:rsid w:val="004A74A5"/>
    <w:rsid w:val="004B049A"/>
    <w:rsid w:val="004C241D"/>
    <w:rsid w:val="004C6A6E"/>
    <w:rsid w:val="004D16C0"/>
    <w:rsid w:val="004D3DEB"/>
    <w:rsid w:val="004D5F02"/>
    <w:rsid w:val="004D75E1"/>
    <w:rsid w:val="004E6E8E"/>
    <w:rsid w:val="004F25C0"/>
    <w:rsid w:val="00501F28"/>
    <w:rsid w:val="0051401E"/>
    <w:rsid w:val="00521455"/>
    <w:rsid w:val="00526284"/>
    <w:rsid w:val="00531E64"/>
    <w:rsid w:val="00535BDB"/>
    <w:rsid w:val="0053682D"/>
    <w:rsid w:val="0054733A"/>
    <w:rsid w:val="00550323"/>
    <w:rsid w:val="00576B86"/>
    <w:rsid w:val="00585792"/>
    <w:rsid w:val="00596E93"/>
    <w:rsid w:val="005A337D"/>
    <w:rsid w:val="005B3EC6"/>
    <w:rsid w:val="005C3646"/>
    <w:rsid w:val="005C408F"/>
    <w:rsid w:val="005D6017"/>
    <w:rsid w:val="005F4D2D"/>
    <w:rsid w:val="00610D56"/>
    <w:rsid w:val="00624D79"/>
    <w:rsid w:val="00652F34"/>
    <w:rsid w:val="00664C24"/>
    <w:rsid w:val="006716F3"/>
    <w:rsid w:val="00671AEB"/>
    <w:rsid w:val="00673172"/>
    <w:rsid w:val="00675DB0"/>
    <w:rsid w:val="0068101F"/>
    <w:rsid w:val="00691A8A"/>
    <w:rsid w:val="00692383"/>
    <w:rsid w:val="006B281D"/>
    <w:rsid w:val="006C28AF"/>
    <w:rsid w:val="006C48BF"/>
    <w:rsid w:val="006C48F4"/>
    <w:rsid w:val="006C6D44"/>
    <w:rsid w:val="006D3D76"/>
    <w:rsid w:val="006F713A"/>
    <w:rsid w:val="00715986"/>
    <w:rsid w:val="007264CC"/>
    <w:rsid w:val="0073389D"/>
    <w:rsid w:val="00736962"/>
    <w:rsid w:val="00740F23"/>
    <w:rsid w:val="00745E99"/>
    <w:rsid w:val="00762AED"/>
    <w:rsid w:val="00774FBD"/>
    <w:rsid w:val="007812F0"/>
    <w:rsid w:val="00786E87"/>
    <w:rsid w:val="00795419"/>
    <w:rsid w:val="00797C57"/>
    <w:rsid w:val="007B5DAA"/>
    <w:rsid w:val="007C16D2"/>
    <w:rsid w:val="007C6648"/>
    <w:rsid w:val="007E2F36"/>
    <w:rsid w:val="007F3B91"/>
    <w:rsid w:val="007F7F35"/>
    <w:rsid w:val="00810AE6"/>
    <w:rsid w:val="0081345E"/>
    <w:rsid w:val="00825EA1"/>
    <w:rsid w:val="00832192"/>
    <w:rsid w:val="008339E8"/>
    <w:rsid w:val="00851D88"/>
    <w:rsid w:val="0085719C"/>
    <w:rsid w:val="00864A9A"/>
    <w:rsid w:val="00864D32"/>
    <w:rsid w:val="008713ED"/>
    <w:rsid w:val="008814B2"/>
    <w:rsid w:val="00885E28"/>
    <w:rsid w:val="008910BB"/>
    <w:rsid w:val="00897961"/>
    <w:rsid w:val="008A045B"/>
    <w:rsid w:val="008A6D64"/>
    <w:rsid w:val="008B0E27"/>
    <w:rsid w:val="008E17B4"/>
    <w:rsid w:val="008E1A2E"/>
    <w:rsid w:val="008F2F5F"/>
    <w:rsid w:val="008F41A2"/>
    <w:rsid w:val="008F510E"/>
    <w:rsid w:val="00913CDC"/>
    <w:rsid w:val="00914FA0"/>
    <w:rsid w:val="009212B3"/>
    <w:rsid w:val="00962373"/>
    <w:rsid w:val="009645BF"/>
    <w:rsid w:val="00967328"/>
    <w:rsid w:val="0097297C"/>
    <w:rsid w:val="0097303B"/>
    <w:rsid w:val="00982C54"/>
    <w:rsid w:val="00994B0A"/>
    <w:rsid w:val="00994EEC"/>
    <w:rsid w:val="009A42ED"/>
    <w:rsid w:val="009B730D"/>
    <w:rsid w:val="009C377F"/>
    <w:rsid w:val="009D11BA"/>
    <w:rsid w:val="009D3A1A"/>
    <w:rsid w:val="009D49D4"/>
    <w:rsid w:val="009E7B5A"/>
    <w:rsid w:val="00A00EC7"/>
    <w:rsid w:val="00A10C28"/>
    <w:rsid w:val="00A30786"/>
    <w:rsid w:val="00A4141A"/>
    <w:rsid w:val="00A45AE0"/>
    <w:rsid w:val="00A50D78"/>
    <w:rsid w:val="00A60D0D"/>
    <w:rsid w:val="00A71B91"/>
    <w:rsid w:val="00A752AD"/>
    <w:rsid w:val="00A86E66"/>
    <w:rsid w:val="00A96ED9"/>
    <w:rsid w:val="00AB7CA0"/>
    <w:rsid w:val="00AD05E8"/>
    <w:rsid w:val="00AD6264"/>
    <w:rsid w:val="00AF536F"/>
    <w:rsid w:val="00AF58D2"/>
    <w:rsid w:val="00B113FC"/>
    <w:rsid w:val="00B16F7C"/>
    <w:rsid w:val="00B25A95"/>
    <w:rsid w:val="00B74020"/>
    <w:rsid w:val="00B77025"/>
    <w:rsid w:val="00B80F08"/>
    <w:rsid w:val="00B820FD"/>
    <w:rsid w:val="00B83404"/>
    <w:rsid w:val="00B9118A"/>
    <w:rsid w:val="00BA0989"/>
    <w:rsid w:val="00BA1F97"/>
    <w:rsid w:val="00BA6E9D"/>
    <w:rsid w:val="00BB6883"/>
    <w:rsid w:val="00BC394B"/>
    <w:rsid w:val="00BE5F1A"/>
    <w:rsid w:val="00BF1FA0"/>
    <w:rsid w:val="00BF68DA"/>
    <w:rsid w:val="00BF7921"/>
    <w:rsid w:val="00C23157"/>
    <w:rsid w:val="00C33932"/>
    <w:rsid w:val="00C3683A"/>
    <w:rsid w:val="00C37ECB"/>
    <w:rsid w:val="00C406F0"/>
    <w:rsid w:val="00C421D8"/>
    <w:rsid w:val="00C4462E"/>
    <w:rsid w:val="00C507FB"/>
    <w:rsid w:val="00C618F1"/>
    <w:rsid w:val="00C800D6"/>
    <w:rsid w:val="00C80DEE"/>
    <w:rsid w:val="00C83357"/>
    <w:rsid w:val="00C845B4"/>
    <w:rsid w:val="00C878AB"/>
    <w:rsid w:val="00CA0F77"/>
    <w:rsid w:val="00CB117B"/>
    <w:rsid w:val="00CB5EBE"/>
    <w:rsid w:val="00CD0D5E"/>
    <w:rsid w:val="00CD4FB6"/>
    <w:rsid w:val="00D17C57"/>
    <w:rsid w:val="00D21A10"/>
    <w:rsid w:val="00D33289"/>
    <w:rsid w:val="00D37DFE"/>
    <w:rsid w:val="00D80A90"/>
    <w:rsid w:val="00D95E39"/>
    <w:rsid w:val="00D97AA6"/>
    <w:rsid w:val="00DB6BB6"/>
    <w:rsid w:val="00DD18CC"/>
    <w:rsid w:val="00DD1BA4"/>
    <w:rsid w:val="00DD6A8D"/>
    <w:rsid w:val="00DE4393"/>
    <w:rsid w:val="00DF121D"/>
    <w:rsid w:val="00DF6AAF"/>
    <w:rsid w:val="00E014A1"/>
    <w:rsid w:val="00E029F0"/>
    <w:rsid w:val="00E0340A"/>
    <w:rsid w:val="00E15741"/>
    <w:rsid w:val="00E45DE1"/>
    <w:rsid w:val="00E66E01"/>
    <w:rsid w:val="00E6747B"/>
    <w:rsid w:val="00E72433"/>
    <w:rsid w:val="00E73E46"/>
    <w:rsid w:val="00EA044C"/>
    <w:rsid w:val="00EA04A1"/>
    <w:rsid w:val="00EA5EC8"/>
    <w:rsid w:val="00EA7BD6"/>
    <w:rsid w:val="00EB5B98"/>
    <w:rsid w:val="00EB5FF5"/>
    <w:rsid w:val="00EB6C89"/>
    <w:rsid w:val="00EC5EEF"/>
    <w:rsid w:val="00ED0975"/>
    <w:rsid w:val="00ED11B9"/>
    <w:rsid w:val="00ED5FAB"/>
    <w:rsid w:val="00F037CD"/>
    <w:rsid w:val="00F037F8"/>
    <w:rsid w:val="00F142A7"/>
    <w:rsid w:val="00F41618"/>
    <w:rsid w:val="00F42F0F"/>
    <w:rsid w:val="00F42FEA"/>
    <w:rsid w:val="00F44352"/>
    <w:rsid w:val="00F47228"/>
    <w:rsid w:val="00F73A66"/>
    <w:rsid w:val="00F75E93"/>
    <w:rsid w:val="00F77E4F"/>
    <w:rsid w:val="00F81286"/>
    <w:rsid w:val="00F81ACE"/>
    <w:rsid w:val="00F828CA"/>
    <w:rsid w:val="00F85048"/>
    <w:rsid w:val="00F952B9"/>
    <w:rsid w:val="00FA50E1"/>
    <w:rsid w:val="00FA5917"/>
    <w:rsid w:val="00FB3368"/>
    <w:rsid w:val="00FC1FDA"/>
    <w:rsid w:val="00FC232C"/>
    <w:rsid w:val="00FE5AB8"/>
    <w:rsid w:val="00FF2548"/>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8BD800"/>
  <w15:docId w15:val="{F0BF894A-F3F4-40C4-B68D-67A298E1A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982C54"/>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9"/>
    <w:qFormat/>
    <w:rsid w:val="001B51CD"/>
    <w:pPr>
      <w:keepNext/>
      <w:numPr>
        <w:numId w:val="51"/>
      </w:numPr>
      <w:tabs>
        <w:tab w:val="clear" w:pos="403"/>
        <w:tab w:val="left" w:pos="400"/>
      </w:tabs>
      <w:suppressAutoHyphens/>
      <w:spacing w:before="270" w:line="270" w:lineRule="atLeast"/>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tabs>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basedOn w:val="Normal"/>
    <w:next w:val="Normal"/>
    <w:uiPriority w:val="35"/>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basedOn w:val="Normal"/>
    <w:link w:val="ListParagraphChar"/>
    <w:uiPriority w:val="34"/>
    <w:semiHidden/>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basedOn w:val="DefaultParagraphFont"/>
    <w:link w:val="ListParagraph"/>
    <w:uiPriority w:val="34"/>
    <w:semiHidden/>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customStyle="1" w:styleId="UnresolvedMention1">
    <w:name w:val="Unresolved Mention1"/>
    <w:basedOn w:val="DefaultParagraphFont"/>
    <w:uiPriority w:val="99"/>
    <w:semiHidden/>
    <w:unhideWhenUsed/>
    <w:rsid w:val="004D3DEB"/>
    <w:rPr>
      <w:color w:val="605E5C"/>
      <w:shd w:val="clear" w:color="auto" w:fill="E1DFDD"/>
    </w:rPr>
  </w:style>
  <w:style w:type="character" w:styleId="CommentReference">
    <w:name w:val="annotation reference"/>
    <w:basedOn w:val="DefaultParagraphFont"/>
    <w:uiPriority w:val="99"/>
    <w:semiHidden/>
    <w:unhideWhenUsed/>
    <w:rsid w:val="009C377F"/>
    <w:rPr>
      <w:sz w:val="16"/>
      <w:szCs w:val="16"/>
    </w:rPr>
  </w:style>
  <w:style w:type="paragraph" w:styleId="CommentText">
    <w:name w:val="annotation text"/>
    <w:basedOn w:val="Normal"/>
    <w:link w:val="CommentTextChar"/>
    <w:uiPriority w:val="99"/>
    <w:unhideWhenUsed/>
    <w:rsid w:val="009C377F"/>
    <w:pPr>
      <w:spacing w:line="240" w:lineRule="auto"/>
    </w:pPr>
    <w:rPr>
      <w:sz w:val="20"/>
      <w:szCs w:val="20"/>
    </w:rPr>
  </w:style>
  <w:style w:type="character" w:customStyle="1" w:styleId="CommentTextChar">
    <w:name w:val="Comment Text Char"/>
    <w:basedOn w:val="DefaultParagraphFont"/>
    <w:link w:val="CommentText"/>
    <w:uiPriority w:val="99"/>
    <w:rsid w:val="009C377F"/>
    <w:rPr>
      <w:lang w:val="en-GB"/>
    </w:rPr>
  </w:style>
  <w:style w:type="paragraph" w:styleId="CommentSubject">
    <w:name w:val="annotation subject"/>
    <w:basedOn w:val="CommentText"/>
    <w:next w:val="CommentText"/>
    <w:link w:val="CommentSubjectChar"/>
    <w:uiPriority w:val="99"/>
    <w:semiHidden/>
    <w:unhideWhenUsed/>
    <w:rsid w:val="009C377F"/>
    <w:rPr>
      <w:b/>
      <w:bCs/>
    </w:rPr>
  </w:style>
  <w:style w:type="character" w:customStyle="1" w:styleId="CommentSubjectChar">
    <w:name w:val="Comment Subject Char"/>
    <w:basedOn w:val="CommentTextChar"/>
    <w:link w:val="CommentSubject"/>
    <w:uiPriority w:val="99"/>
    <w:semiHidden/>
    <w:rsid w:val="009C377F"/>
    <w:rPr>
      <w:b/>
      <w:bCs/>
      <w:lang w:val="en-GB"/>
    </w:rPr>
  </w:style>
  <w:style w:type="paragraph" w:styleId="Revision">
    <w:name w:val="Revision"/>
    <w:hidden/>
    <w:uiPriority w:val="99"/>
    <w:semiHidden/>
    <w:rsid w:val="00DD18CC"/>
    <w:rPr>
      <w:sz w:val="22"/>
      <w:szCs w:val="22"/>
      <w:lang w:val="en-GB"/>
    </w:rPr>
  </w:style>
  <w:style w:type="character" w:styleId="UnresolvedMention">
    <w:name w:val="Unresolved Mention"/>
    <w:basedOn w:val="DefaultParagraphFont"/>
    <w:uiPriority w:val="99"/>
    <w:semiHidden/>
    <w:unhideWhenUsed/>
    <w:rsid w:val="00CD4F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141244">
      <w:bodyDiv w:val="1"/>
      <w:marLeft w:val="0"/>
      <w:marRight w:val="0"/>
      <w:marTop w:val="0"/>
      <w:marBottom w:val="0"/>
      <w:divBdr>
        <w:top w:val="none" w:sz="0" w:space="0" w:color="auto"/>
        <w:left w:val="none" w:sz="0" w:space="0" w:color="auto"/>
        <w:bottom w:val="none" w:sz="0" w:space="0" w:color="auto"/>
        <w:right w:val="none" w:sz="0" w:space="0" w:color="auto"/>
      </w:divBdr>
    </w:div>
    <w:div w:id="773600878">
      <w:bodyDiv w:val="1"/>
      <w:marLeft w:val="0"/>
      <w:marRight w:val="0"/>
      <w:marTop w:val="0"/>
      <w:marBottom w:val="0"/>
      <w:divBdr>
        <w:top w:val="none" w:sz="0" w:space="0" w:color="auto"/>
        <w:left w:val="none" w:sz="0" w:space="0" w:color="auto"/>
        <w:bottom w:val="none" w:sz="0" w:space="0" w:color="auto"/>
        <w:right w:val="none" w:sz="0" w:space="0" w:color="auto"/>
      </w:divBdr>
    </w:div>
    <w:div w:id="1329361502">
      <w:bodyDiv w:val="1"/>
      <w:marLeft w:val="0"/>
      <w:marRight w:val="0"/>
      <w:marTop w:val="0"/>
      <w:marBottom w:val="0"/>
      <w:divBdr>
        <w:top w:val="none" w:sz="0" w:space="0" w:color="auto"/>
        <w:left w:val="none" w:sz="0" w:space="0" w:color="auto"/>
        <w:bottom w:val="none" w:sz="0" w:space="0" w:color="auto"/>
        <w:right w:val="none" w:sz="0" w:space="0" w:color="auto"/>
      </w:divBdr>
    </w:div>
    <w:div w:id="13697986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www.iso.org/foreword-supplementary-information.html" TargetMode="External"/><Relationship Id="rId26" Type="http://schemas.openxmlformats.org/officeDocument/2006/relationships/hyperlink" Target="https://www.electropedia.org/" TargetMode="External"/><Relationship Id="rId39"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package" Target="embeddings/Microsoft_Visio_Drawing2.vsdx"/><Relationship Id="rId42"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yperlink" Target="https://www.iso.org/iso-standards-and-patents.html" TargetMode="External"/><Relationship Id="rId25" Type="http://schemas.openxmlformats.org/officeDocument/2006/relationships/hyperlink" Target="https://www.iso.org/obp" TargetMode="External"/><Relationship Id="rId33" Type="http://schemas.openxmlformats.org/officeDocument/2006/relationships/image" Target="media/image3.emf"/><Relationship Id="rId38" Type="http://schemas.openxmlformats.org/officeDocument/2006/relationships/package" Target="embeddings/Microsoft_Visio_Drawing4.vsdx"/><Relationship Id="rId2" Type="http://schemas.openxmlformats.org/officeDocument/2006/relationships/customXml" Target="../customXml/item2.xml"/><Relationship Id="rId16" Type="http://schemas.openxmlformats.org/officeDocument/2006/relationships/hyperlink" Target="https://www.iso.org/directives-and-policies.html" TargetMode="External"/><Relationship Id="rId20" Type="http://schemas.openxmlformats.org/officeDocument/2006/relationships/hyperlink" Target="http://www.iso.org/patents" TargetMode="External"/><Relationship Id="rId29" Type="http://schemas.microsoft.com/office/2016/09/relationships/commentsIds" Target="commentsIds.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4.xml"/><Relationship Id="rId32" Type="http://schemas.openxmlformats.org/officeDocument/2006/relationships/package" Target="embeddings/Microsoft_Visio_Drawing1.vsdx"/><Relationship Id="rId37" Type="http://schemas.openxmlformats.org/officeDocument/2006/relationships/image" Target="media/image5.emf"/><Relationship Id="rId40"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3.xml"/><Relationship Id="rId28" Type="http://schemas.microsoft.com/office/2011/relationships/commentsExtended" Target="commentsExtended.xml"/><Relationship Id="rId36" Type="http://schemas.openxmlformats.org/officeDocument/2006/relationships/package" Target="embeddings/Microsoft_Visio_Drawing3.vsdx"/><Relationship Id="rId10" Type="http://schemas.openxmlformats.org/officeDocument/2006/relationships/endnotes" Target="endnotes.xml"/><Relationship Id="rId19" Type="http://schemas.openxmlformats.org/officeDocument/2006/relationships/hyperlink" Target="https://www.iso.org/members.html" TargetMode="External"/><Relationship Id="rId31" Type="http://schemas.openxmlformats.org/officeDocument/2006/relationships/image" Target="media/image2.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3.xml"/><Relationship Id="rId27" Type="http://schemas.openxmlformats.org/officeDocument/2006/relationships/comments" Target="comments.xml"/><Relationship Id="rId30" Type="http://schemas.microsoft.com/office/2018/08/relationships/commentsExtensible" Target="commentsExtensible.xml"/><Relationship Id="rId35" Type="http://schemas.openxmlformats.org/officeDocument/2006/relationships/image" Target="media/image4.emf"/><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hammed\Downloads\Simpl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BE490A-03F7-4E58-8574-B31B61E38E90}">
  <ds:schemaRefs>
    <ds:schemaRef ds:uri="http://schemas.openxmlformats.org/officeDocument/2006/bibliography"/>
  </ds:schemaRefs>
</ds:datastoreItem>
</file>

<file path=customXml/itemProps2.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F4DD16B-FDFF-4335-844D-764AAC57FF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Simple_template.dotx</Template>
  <TotalTime>50</TotalTime>
  <Pages>29</Pages>
  <Words>6147</Words>
  <Characters>35038</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41103</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dc:creator>
  <cp:keywords/>
  <dc:description/>
  <cp:lastModifiedBy>rufael mekuria</cp:lastModifiedBy>
  <cp:revision>4</cp:revision>
  <dcterms:created xsi:type="dcterms:W3CDTF">2022-08-26T12:59:00Z</dcterms:created>
  <dcterms:modified xsi:type="dcterms:W3CDTF">2022-08-26T13:49:00Z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ies>
</file>