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1B97262"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ins w:id="0" w:author="Dimitri Podborski" w:date="2022-08-24T17:53:00Z">
        <w:r w:rsidR="00AB2D06">
          <w:rPr>
            <w:rFonts w:cs="Times New Roman"/>
            <w:spacing w:val="28"/>
            <w:w w:val="115"/>
            <w:sz w:val="48"/>
            <w:szCs w:val="48"/>
            <w:u w:val="thick"/>
            <w:lang w:val="en-GB"/>
          </w:rPr>
          <w:t>0638</w:t>
        </w:r>
      </w:ins>
      <w:del w:id="1" w:author="Dimitri Podborski" w:date="2022-08-24T17:53:00Z">
        <w:r w:rsidR="00EE5C7F" w:rsidDel="00AB2D06">
          <w:rPr>
            <w:rFonts w:cs="Times New Roman"/>
            <w:spacing w:val="28"/>
            <w:w w:val="115"/>
            <w:sz w:val="48"/>
            <w:szCs w:val="48"/>
            <w:u w:val="thick"/>
            <w:lang w:val="en-GB"/>
          </w:rPr>
          <w:delText>0570</w:delText>
        </w:r>
      </w:del>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47CC8A1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ins w:id="2" w:author="Dimitri Podborski" w:date="2022-08-24T17:53:00Z">
        <w:r w:rsidR="0096087D">
          <w:rPr>
            <w:rFonts w:cs="Times New Roman"/>
            <w:noProof/>
            <w:snapToGrid w:val="0"/>
            <w:szCs w:val="24"/>
            <w:lang w:val="en-GB"/>
          </w:rPr>
          <w:t>2022-08-24</w:t>
        </w:r>
      </w:ins>
      <w:del w:id="3" w:author="Dimitri Podborski" w:date="2022-08-24T17:53:00Z">
        <w:r w:rsidR="00AB2D06" w:rsidDel="0096087D">
          <w:rPr>
            <w:rFonts w:cs="Times New Roman"/>
            <w:noProof/>
            <w:snapToGrid w:val="0"/>
            <w:szCs w:val="24"/>
            <w:lang w:val="en-GB"/>
          </w:rPr>
          <w:delText>2022-05-03</w:delText>
        </w:r>
      </w:del>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25322025"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ins w:id="4" w:author="Dimitri Podborski" w:date="2022-08-24T18:11:00Z">
        <w:r w:rsidR="00AA1AFD">
          <w:rPr>
            <w:rFonts w:cs="Times New Roman"/>
            <w:noProof/>
            <w:snapToGrid w:val="0"/>
            <w:szCs w:val="24"/>
            <w:lang w:val="en-GB"/>
          </w:rPr>
          <w:t>5</w:t>
        </w:r>
      </w:ins>
      <w:del w:id="5" w:author="Dimitri Podborski" w:date="2022-08-24T18:11:00Z">
        <w:r w:rsidR="00132F97" w:rsidDel="00AA1AFD">
          <w:rPr>
            <w:rFonts w:cs="Times New Roman"/>
            <w:noProof/>
            <w:snapToGrid w:val="0"/>
            <w:szCs w:val="24"/>
            <w:lang w:val="en-GB"/>
          </w:rPr>
          <w:delText>4</w:delText>
        </w:r>
      </w:del>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4737B6B8"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ins w:id="6" w:author="Dimitri Podborski" w:date="2022-08-24T17:53:00Z">
        <w:r w:rsidR="00AB2D06">
          <w:rPr>
            <w:rFonts w:eastAsia="SimSun" w:cs="Times New Roman"/>
            <w:b/>
            <w:sz w:val="48"/>
            <w:szCs w:val="24"/>
            <w:lang w:val="en-GB" w:eastAsia="zh-CN"/>
          </w:rPr>
          <w:t>0638</w:t>
        </w:r>
      </w:ins>
      <w:del w:id="7" w:author="Dimitri Podborski" w:date="2022-08-24T17:53:00Z">
        <w:r w:rsidR="00EE5C7F" w:rsidDel="00AB2D06">
          <w:rPr>
            <w:rFonts w:eastAsia="SimSun" w:cs="Times New Roman"/>
            <w:b/>
            <w:sz w:val="48"/>
            <w:szCs w:val="24"/>
            <w:lang w:val="en-GB" w:eastAsia="zh-CN"/>
          </w:rPr>
          <w:delText>0570</w:delText>
        </w:r>
      </w:del>
      <w:r w:rsidR="004C352E" w:rsidRPr="00360A4F">
        <w:rPr>
          <w:rFonts w:eastAsia="SimSun" w:cs="Times New Roman"/>
          <w:b/>
          <w:sz w:val="48"/>
          <w:szCs w:val="24"/>
          <w:lang w:val="en-GB" w:eastAsia="zh-CN"/>
        </w:rPr>
        <w:fldChar w:fldCharType="end"/>
      </w:r>
    </w:p>
    <w:p w14:paraId="40403B12" w14:textId="6CDAF416" w:rsidR="00954B0D" w:rsidRPr="00C955C7" w:rsidRDefault="00BC1590" w:rsidP="004C352E">
      <w:pPr>
        <w:widowControl/>
        <w:spacing w:after="480"/>
        <w:jc w:val="right"/>
        <w:rPr>
          <w:rFonts w:eastAsia="SimSun" w:cs="Times New Roman"/>
          <w:b/>
          <w:sz w:val="28"/>
          <w:szCs w:val="24"/>
          <w:lang w:val="en-GB" w:eastAsia="zh-CN"/>
        </w:rPr>
      </w:pPr>
      <w:r w:rsidRPr="00360A4F">
        <w:rPr>
          <w:rFonts w:eastAsia="SimSun" w:cs="Times New Roman"/>
          <w:b/>
          <w:sz w:val="28"/>
          <w:szCs w:val="24"/>
          <w:lang w:val="en-GB" w:eastAsia="zh-CN"/>
        </w:rPr>
        <w:fldChar w:fldCharType="begin"/>
      </w:r>
      <w:r w:rsidRPr="00360A4F">
        <w:rPr>
          <w:rFonts w:eastAsia="SimSun" w:cs="Times New Roman"/>
          <w:b/>
          <w:sz w:val="28"/>
          <w:szCs w:val="24"/>
          <w:lang w:val="en-GB" w:eastAsia="zh-CN"/>
        </w:rPr>
        <w:instrText xml:space="preserve"> SAVEDATE \@ "MMMM yyyy" \* MERGEFORMAT </w:instrText>
      </w:r>
      <w:r w:rsidRPr="00360A4F">
        <w:rPr>
          <w:rFonts w:eastAsia="SimSun" w:cs="Times New Roman"/>
          <w:b/>
          <w:sz w:val="28"/>
          <w:szCs w:val="24"/>
          <w:lang w:val="en-GB" w:eastAsia="zh-CN"/>
        </w:rPr>
        <w:fldChar w:fldCharType="separate"/>
      </w:r>
      <w:ins w:id="8" w:author="Dimitri Podborski" w:date="2022-08-24T17:53:00Z">
        <w:r w:rsidR="0096087D">
          <w:rPr>
            <w:rFonts w:eastAsia="SimSun" w:cs="Times New Roman"/>
            <w:b/>
            <w:noProof/>
            <w:sz w:val="28"/>
            <w:szCs w:val="24"/>
            <w:lang w:val="en-GB" w:eastAsia="zh-CN"/>
          </w:rPr>
          <w:t>August 2022</w:t>
        </w:r>
      </w:ins>
      <w:del w:id="9" w:author="Dimitri Podborski" w:date="2022-08-24T17:53:00Z">
        <w:r w:rsidR="00AB2D06" w:rsidDel="0096087D">
          <w:rPr>
            <w:rFonts w:eastAsia="SimSun" w:cs="Times New Roman"/>
            <w:b/>
            <w:noProof/>
            <w:sz w:val="28"/>
            <w:szCs w:val="24"/>
            <w:lang w:val="en-GB" w:eastAsia="zh-CN"/>
          </w:rPr>
          <w:delText>May 2022</w:delText>
        </w:r>
      </w:del>
      <w:r w:rsidRPr="00360A4F">
        <w:rPr>
          <w:rFonts w:eastAsia="SimSun" w:cs="Times New Roman"/>
          <w:b/>
          <w:sz w:val="28"/>
          <w:szCs w:val="24"/>
          <w:lang w:val="en-GB" w:eastAsia="zh-CN"/>
        </w:rPr>
        <w:fldChar w:fldCharType="end"/>
      </w:r>
      <w:r w:rsidR="00954B0D" w:rsidRPr="00C955C7">
        <w:rPr>
          <w:rFonts w:eastAsia="SimSu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208B0A09"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ins w:id="10" w:author="Dimitri Podborski" w:date="2022-08-24T17:53:00Z">
              <w:r w:rsidR="00AB2D06">
                <w:rPr>
                  <w:rFonts w:cs="Times New Roman"/>
                  <w:b/>
                  <w:szCs w:val="24"/>
                  <w:lang w:val="en-GB"/>
                </w:rPr>
                <w:t>21767</w:t>
              </w:r>
            </w:ins>
            <w:del w:id="11" w:author="Dimitri Podborski" w:date="2022-08-24T17:53:00Z">
              <w:r w:rsidR="00EE5C7F" w:rsidDel="00AB2D06">
                <w:rPr>
                  <w:rFonts w:cs="Times New Roman"/>
                  <w:b/>
                  <w:szCs w:val="24"/>
                  <w:lang w:val="en-GB"/>
                </w:rPr>
                <w:delText>21463</w:delText>
              </w:r>
            </w:del>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w:t>
        </w:r>
        <w:r w:rsidR="000F0B0B" w:rsidRPr="008D25B0">
          <w:rPr>
            <w:rStyle w:val="Hyperlink"/>
            <w:noProof/>
            <w:lang w:val="en-GB"/>
          </w:rPr>
          <w:t>o</w:t>
        </w:r>
        <w:r w:rsidR="000F0B0B" w:rsidRPr="008D25B0">
          <w:rPr>
            <w:rStyle w:val="Hyperlink"/>
            <w:noProof/>
            <w:lang w:val="en-GB"/>
          </w:rPr>
          <w:t>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000000">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000000">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000000">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12" w:name="_Toc94204567"/>
      <w:r w:rsidR="0012382D">
        <w:rPr>
          <w:lang w:val="en-GB"/>
        </w:rPr>
        <w:lastRenderedPageBreak/>
        <w:t>Introduction</w:t>
      </w:r>
      <w:bookmarkEnd w:id="12"/>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13" w:name="_Toc94204568"/>
      <w:r w:rsidRPr="0012382D">
        <w:rPr>
          <w:lang w:val="en-GB"/>
        </w:rPr>
        <w:t xml:space="preserve">Object definition issues: </w:t>
      </w:r>
      <w:hyperlink r:id="rId11" w:history="1">
        <w:r w:rsidRPr="000E3262">
          <w:rPr>
            <w:rStyle w:val="Hyperlink"/>
            <w:lang w:val="en-GB"/>
          </w:rPr>
          <w:t>#192</w:t>
        </w:r>
        <w:bookmarkEnd w:id="13"/>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14" w:name="_Ref93741591"/>
      <w:bookmarkStart w:id="15" w:name="_Toc94204569"/>
      <w:r w:rsidRPr="0096429D">
        <w:rPr>
          <w:rStyle w:val="codeZchn"/>
        </w:rPr>
        <w:t>obj_idx_length</w:t>
      </w:r>
      <w:bookmarkEnd w:id="14"/>
      <w:bookmarkEnd w:id="15"/>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i-th</w:t>
      </w:r>
      <w:proofErr w:type="spellEnd"/>
      <w:r w:rsidRPr="0096429D">
        <w:rPr>
          <w:i/>
          <w:iCs/>
          <w:lang w:val="en-GB"/>
        </w:rPr>
        <w:t xml:space="preserve">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16" w:name="_Toc94204570"/>
      <w:r w:rsidRPr="0096429D">
        <w:rPr>
          <w:rStyle w:val="codeZchn"/>
        </w:rPr>
        <w:t>obj_dep_idx_length</w:t>
      </w:r>
      <w:bookmarkEnd w:id="16"/>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17" w:name="_Toc94204571"/>
      <w:r w:rsidRPr="0012382D">
        <w:rPr>
          <w:lang w:val="en-GB"/>
        </w:rPr>
        <w:t xml:space="preserve">Video decoder configuration for single track carriage: </w:t>
      </w:r>
      <w:hyperlink r:id="rId12" w:history="1">
        <w:r w:rsidRPr="000E3262">
          <w:rPr>
            <w:rStyle w:val="Hyperlink"/>
            <w:lang w:val="en-GB"/>
          </w:rPr>
          <w:t>#170</w:t>
        </w:r>
        <w:bookmarkEnd w:id="17"/>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section 7.3 of </w:t>
      </w:r>
      <w:r>
        <w:rPr>
          <w:lang w:val="en-GB"/>
        </w:rPr>
        <w:t>23090-10</w:t>
      </w:r>
      <w:r w:rsidRPr="00D546B0">
        <w:rPr>
          <w:lang w:val="en-GB"/>
        </w:rPr>
        <w:t xml:space="preserve"> specifies the single-track carriage of V3C data in so called V3C </w:t>
      </w:r>
      <w:r w:rsidRPr="00D546B0">
        <w:rPr>
          <w:lang w:val="en-GB"/>
        </w:rPr>
        <w:lastRenderedPageBreak/>
        <w:t>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 xml:space="preserve">should be extended </w:t>
      </w:r>
      <w:proofErr w:type="gramStart"/>
      <w:r>
        <w:rPr>
          <w:lang w:val="en-GB"/>
        </w:rPr>
        <w:t>in order to</w:t>
      </w:r>
      <w:proofErr w:type="gramEnd"/>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18" w:name="_Toc94204572"/>
      <w:r w:rsidRPr="0012382D">
        <w:rPr>
          <w:lang w:val="en-GB"/>
        </w:rPr>
        <w:t xml:space="preserve">V3CVector3 precision and sign: </w:t>
      </w:r>
      <w:hyperlink r:id="rId13" w:history="1">
        <w:r w:rsidRPr="000E3262">
          <w:rPr>
            <w:rStyle w:val="Hyperlink"/>
            <w:lang w:val="en-GB"/>
          </w:rPr>
          <w:t>#193</w:t>
        </w:r>
        <w:bookmarkEnd w:id="18"/>
      </w:hyperlink>
    </w:p>
    <w:p w14:paraId="391756CA" w14:textId="33E38039" w:rsidR="000E3262" w:rsidDel="0096087D" w:rsidRDefault="000D6AF9" w:rsidP="000E3262">
      <w:pPr>
        <w:rPr>
          <w:del w:id="19" w:author="Dimitri Podborski" w:date="2022-08-24T17:56:00Z"/>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69C33A3A" w14:textId="0D1762F8" w:rsidR="000E3262" w:rsidRDefault="000E3262" w:rsidP="000E3262">
      <w:pPr>
        <w:rPr>
          <w:ins w:id="20" w:author="Dimitri Podborski" w:date="2022-08-24T17:55:00Z"/>
          <w:lang w:val="en-GB"/>
        </w:rPr>
      </w:pPr>
    </w:p>
    <w:p w14:paraId="553C819C" w14:textId="38973132" w:rsidR="0096087D" w:rsidRDefault="0096087D" w:rsidP="0096087D">
      <w:pPr>
        <w:pStyle w:val="Head1"/>
        <w:rPr>
          <w:ins w:id="21" w:author="Dimitri Podborski" w:date="2022-08-24T17:56:00Z"/>
          <w:lang w:val="en-GB"/>
        </w:rPr>
      </w:pPr>
      <w:proofErr w:type="spellStart"/>
      <w:ins w:id="22" w:author="Dimitri Podborski" w:date="2022-08-24T17:55:00Z">
        <w:r w:rsidRPr="0096087D">
          <w:rPr>
            <w:lang w:val="en-GB"/>
          </w:rPr>
          <w:t>DynamicVolumetricMetadataSampleEntry</w:t>
        </w:r>
        <w:proofErr w:type="spellEnd"/>
        <w:r w:rsidRPr="0096087D">
          <w:rPr>
            <w:lang w:val="en-GB"/>
          </w:rPr>
          <w:t xml:space="preserve"> syntax</w:t>
        </w:r>
      </w:ins>
      <w:ins w:id="23" w:author="Dimitri Podborski" w:date="2022-08-24T17:56:00Z">
        <w:r>
          <w:rPr>
            <w:lang w:val="en-GB"/>
          </w:rPr>
          <w:t xml:space="preserve">: </w:t>
        </w:r>
        <w:r>
          <w:rPr>
            <w:lang w:val="en-GB"/>
          </w:rPr>
          <w:fldChar w:fldCharType="begin"/>
        </w:r>
        <w:r>
          <w:rPr>
            <w:lang w:val="en-GB"/>
          </w:rPr>
          <w:instrText xml:space="preserve"> HYPERLINK "http://mpegx.int-evry.fr/software/MPEG/Systems/PCC-SYS/23090-10-review/-/issues/226" </w:instrText>
        </w:r>
        <w:r>
          <w:rPr>
            <w:lang w:val="en-GB"/>
          </w:rPr>
        </w:r>
        <w:r>
          <w:rPr>
            <w:lang w:val="en-GB"/>
          </w:rPr>
          <w:fldChar w:fldCharType="separate"/>
        </w:r>
        <w:r w:rsidRPr="0096087D">
          <w:rPr>
            <w:rStyle w:val="Hyperlink"/>
            <w:lang w:val="en-GB"/>
          </w:rPr>
          <w:t>#226</w:t>
        </w:r>
        <w:r>
          <w:rPr>
            <w:lang w:val="en-GB"/>
          </w:rPr>
          <w:fldChar w:fldCharType="end"/>
        </w:r>
      </w:ins>
    </w:p>
    <w:p w14:paraId="1B472AED" w14:textId="1446B013" w:rsidR="0096087D" w:rsidRDefault="0096087D" w:rsidP="0096087D">
      <w:pPr>
        <w:rPr>
          <w:ins w:id="24" w:author="Dimitri Podborski" w:date="2022-08-24T17:57:00Z"/>
          <w:lang w:val="en-GB"/>
        </w:rPr>
      </w:pPr>
      <w:ins w:id="25" w:author="Dimitri Podborski" w:date="2022-08-24T17:57:00Z">
        <w:r w:rsidRPr="0096087D">
          <w:rPr>
            <w:lang w:val="en-GB"/>
          </w:rPr>
          <w:t xml:space="preserve">The syntax of </w:t>
        </w:r>
        <w:proofErr w:type="spellStart"/>
        <w:r w:rsidRPr="0096087D">
          <w:rPr>
            <w:lang w:val="en-GB"/>
          </w:rPr>
          <w:t>DynamicVolumetricMetadataSampleEntry</w:t>
        </w:r>
        <w:proofErr w:type="spellEnd"/>
        <w:r w:rsidRPr="0096087D">
          <w:rPr>
            <w:lang w:val="en-GB"/>
          </w:rPr>
          <w:t xml:space="preserve"> is missing an instance of V3CSpatialRegionCollectionBox it should be</w:t>
        </w:r>
        <w:r>
          <w:rPr>
            <w:lang w:val="en-GB"/>
          </w:rPr>
          <w:t xml:space="preserve"> defined as:</w:t>
        </w:r>
      </w:ins>
    </w:p>
    <w:p w14:paraId="76DD793A" w14:textId="1880B383" w:rsidR="0096087D" w:rsidRDefault="00D22E45" w:rsidP="00D22E45">
      <w:pPr>
        <w:pStyle w:val="code"/>
        <w:rPr>
          <w:ins w:id="26" w:author="Dimitri Podborski" w:date="2022-08-24T17:57:00Z"/>
          <w:sz w:val="20"/>
          <w:szCs w:val="18"/>
        </w:rPr>
      </w:pPr>
      <w:ins w:id="27" w:author="Dimitri Podborski" w:date="2022-08-24T17:57:00Z">
        <w:r w:rsidRPr="00D22E45">
          <w:rPr>
            <w:sz w:val="20"/>
            <w:szCs w:val="18"/>
            <w:rPrChange w:id="28" w:author="Dimitri Podborski" w:date="2022-08-24T17:57:00Z">
              <w:rPr/>
            </w:rPrChange>
          </w:rPr>
          <w:t>a</w:t>
        </w:r>
        <w:r w:rsidRPr="00D22E45">
          <w:rPr>
            <w:sz w:val="20"/>
            <w:szCs w:val="18"/>
            <w:rPrChange w:id="29" w:author="Dimitri Podborski" w:date="2022-08-24T17:57:00Z">
              <w:rPr/>
            </w:rPrChange>
          </w:rPr>
          <w:t>ligned(8) class DynamicVolumetricMetadataSampleEntry extends MetaDataSampleEntry('dyvm') {</w:t>
        </w:r>
        <w:r>
          <w:rPr>
            <w:sz w:val="20"/>
            <w:szCs w:val="18"/>
          </w:rPr>
          <w:br/>
        </w:r>
        <w:r w:rsidRPr="00D22E45">
          <w:rPr>
            <w:sz w:val="20"/>
            <w:szCs w:val="18"/>
            <w:rPrChange w:id="30" w:author="Dimitri Podborski" w:date="2022-08-24T17:57:00Z">
              <w:rPr/>
            </w:rPrChange>
          </w:rPr>
          <w:tab/>
          <w:t>V3CSpatialRegionCollectionBox spatial_regions;</w:t>
        </w:r>
        <w:r>
          <w:rPr>
            <w:sz w:val="20"/>
            <w:szCs w:val="18"/>
          </w:rPr>
          <w:br/>
        </w:r>
        <w:r w:rsidRPr="00D22E45">
          <w:rPr>
            <w:sz w:val="20"/>
            <w:szCs w:val="18"/>
            <w:rPrChange w:id="31" w:author="Dimitri Podborski" w:date="2022-08-24T17:57:00Z">
              <w:rPr/>
            </w:rPrChange>
          </w:rPr>
          <w:t>}</w:t>
        </w:r>
      </w:ins>
    </w:p>
    <w:p w14:paraId="24FBCC1F" w14:textId="730C3398" w:rsidR="00D22E45" w:rsidRDefault="00D22E45" w:rsidP="00D22E45">
      <w:pPr>
        <w:rPr>
          <w:ins w:id="32" w:author="Dimitri Podborski" w:date="2022-08-24T17:58:00Z"/>
          <w:lang w:val="en-GB"/>
        </w:rPr>
      </w:pPr>
      <w:ins w:id="33" w:author="Dimitri Podborski" w:date="2022-08-24T17:57:00Z">
        <w:r w:rsidRPr="00D22E45">
          <w:rPr>
            <w:lang w:val="en-GB"/>
          </w:rPr>
          <w:t xml:space="preserve">Where </w:t>
        </w:r>
        <w:r w:rsidRPr="00D22E45">
          <w:rPr>
            <w:rStyle w:val="codeZchn"/>
            <w:rPrChange w:id="34" w:author="Dimitri Podborski" w:date="2022-08-24T17:58:00Z">
              <w:rPr>
                <w:lang w:val="en-GB"/>
              </w:rPr>
            </w:rPrChange>
          </w:rPr>
          <w:t>spatial_regions</w:t>
        </w:r>
        <w:r w:rsidRPr="00D22E45">
          <w:rPr>
            <w:lang w:val="en-GB"/>
          </w:rPr>
          <w:t xml:space="preserve"> should also be mentioned in semantics</w:t>
        </w:r>
        <w:r>
          <w:rPr>
            <w:lang w:val="en-GB"/>
          </w:rPr>
          <w:t>.</w:t>
        </w:r>
      </w:ins>
    </w:p>
    <w:p w14:paraId="0ECDB4C8" w14:textId="014DE558" w:rsidR="00D22E45" w:rsidRPr="00D22E45" w:rsidRDefault="00D22E45" w:rsidP="00D22E45">
      <w:pPr>
        <w:pStyle w:val="Head1"/>
        <w:rPr>
          <w:ins w:id="35" w:author="Dimitri Podborski" w:date="2022-08-24T17:58:00Z"/>
          <w:lang w:val="en-GB"/>
        </w:rPr>
        <w:pPrChange w:id="36" w:author="Dimitri Podborski" w:date="2022-08-24T17:58:00Z">
          <w:pPr/>
        </w:pPrChange>
      </w:pPr>
      <w:ins w:id="37" w:author="Dimitri Podborski" w:date="2022-08-24T17:58:00Z">
        <w:r w:rsidRPr="00D22E45">
          <w:rPr>
            <w:lang w:val="en-GB"/>
          </w:rPr>
          <w:t xml:space="preserve">On Atlas Parameter set </w:t>
        </w:r>
        <w:proofErr w:type="spellStart"/>
        <w:r w:rsidRPr="00D22E45">
          <w:rPr>
            <w:lang w:val="en-GB"/>
          </w:rPr>
          <w:t>SampleGroup</w:t>
        </w:r>
        <w:proofErr w:type="spellEnd"/>
        <w:r w:rsidRPr="00D22E45">
          <w:rPr>
            <w:lang w:val="en-GB"/>
          </w:rPr>
          <w:t xml:space="preserve"> usage</w:t>
        </w:r>
      </w:ins>
      <w:ins w:id="38" w:author="Dimitri Podborski" w:date="2022-08-24T18:07:00Z">
        <w:r w:rsidR="00062B4B">
          <w:rPr>
            <w:lang w:val="en-GB"/>
          </w:rPr>
          <w:t xml:space="preserve">: </w:t>
        </w:r>
      </w:ins>
      <w:ins w:id="39" w:author="Dimitri Podborski" w:date="2022-08-24T18:08:00Z">
        <w:r w:rsidR="00062B4B">
          <w:rPr>
            <w:lang w:val="en-GB"/>
          </w:rPr>
          <w:fldChar w:fldCharType="begin"/>
        </w:r>
        <w:r w:rsidR="00062B4B">
          <w:rPr>
            <w:lang w:val="en-GB"/>
          </w:rPr>
          <w:instrText xml:space="preserve"> HYPERLINK "http://mpegx.int-evry.fr/software/MPEG/Systems/PCC-SYS/23090-10-review/-/issues/230" </w:instrText>
        </w:r>
        <w:r w:rsidR="00062B4B">
          <w:rPr>
            <w:lang w:val="en-GB"/>
          </w:rPr>
        </w:r>
        <w:r w:rsidR="00062B4B">
          <w:rPr>
            <w:lang w:val="en-GB"/>
          </w:rPr>
          <w:fldChar w:fldCharType="separate"/>
        </w:r>
        <w:r w:rsidR="00062B4B" w:rsidRPr="00062B4B">
          <w:rPr>
            <w:rStyle w:val="Hyperlink"/>
            <w:lang w:val="en-GB"/>
          </w:rPr>
          <w:t>#230</w:t>
        </w:r>
        <w:r w:rsidR="00062B4B">
          <w:rPr>
            <w:lang w:val="en-GB"/>
          </w:rPr>
          <w:fldChar w:fldCharType="end"/>
        </w:r>
      </w:ins>
    </w:p>
    <w:p w14:paraId="1CBBF2E6" w14:textId="77777777" w:rsidR="000D6033" w:rsidRDefault="00D22E45" w:rsidP="00D22E45">
      <w:pPr>
        <w:rPr>
          <w:ins w:id="40" w:author="Dimitri Podborski" w:date="2022-08-24T18:02:00Z"/>
          <w:lang w:val="en-GB"/>
        </w:rPr>
      </w:pPr>
      <w:ins w:id="41" w:author="Dimitri Podborski" w:date="2022-08-24T17:58:00Z">
        <w:r w:rsidRPr="00D22E45">
          <w:rPr>
            <w:lang w:val="en-GB"/>
          </w:rPr>
          <w:t>It is not clear from the spec</w:t>
        </w:r>
      </w:ins>
      <w:ins w:id="42" w:author="Dimitri Podborski" w:date="2022-08-24T17:59:00Z">
        <w:r>
          <w:rPr>
            <w:lang w:val="en-GB"/>
          </w:rPr>
          <w:t>ification</w:t>
        </w:r>
      </w:ins>
      <w:ins w:id="43" w:author="Dimitri Podborski" w:date="2022-08-24T17:58:00Z">
        <w:r w:rsidRPr="00D22E45">
          <w:rPr>
            <w:lang w:val="en-GB"/>
          </w:rPr>
          <w:t xml:space="preserve"> how the parameter sets which are stored in </w:t>
        </w:r>
        <w:proofErr w:type="spellStart"/>
        <w:r w:rsidRPr="00D22E45">
          <w:rPr>
            <w:lang w:val="en-GB"/>
          </w:rPr>
          <w:t>sgpd</w:t>
        </w:r>
        <w:proofErr w:type="spellEnd"/>
        <w:r w:rsidRPr="00D22E45">
          <w:rPr>
            <w:lang w:val="en-GB"/>
          </w:rPr>
          <w:t xml:space="preserve"> shall be used. What should be the </w:t>
        </w:r>
        <w:proofErr w:type="spellStart"/>
        <w:r w:rsidRPr="00D22E45">
          <w:rPr>
            <w:lang w:val="en-GB"/>
          </w:rPr>
          <w:t>behavior</w:t>
        </w:r>
        <w:proofErr w:type="spellEnd"/>
        <w:r w:rsidRPr="00D22E45">
          <w:rPr>
            <w:lang w:val="en-GB"/>
          </w:rPr>
          <w:t xml:space="preserve"> if for example a sample N includes parameter sets and at the same time there is a </w:t>
        </w:r>
        <w:proofErr w:type="spellStart"/>
        <w:r w:rsidRPr="00D22E45">
          <w:rPr>
            <w:lang w:val="en-GB"/>
          </w:rPr>
          <w:t>vaps</w:t>
        </w:r>
        <w:proofErr w:type="spellEnd"/>
        <w:r w:rsidRPr="00D22E45">
          <w:rPr>
            <w:lang w:val="en-GB"/>
          </w:rPr>
          <w:t xml:space="preserve"> sample group associated with the same sample? </w:t>
        </w:r>
      </w:ins>
      <w:ins w:id="44" w:author="Dimitri Podborski" w:date="2022-08-24T18:00:00Z">
        <w:r>
          <w:rPr>
            <w:lang w:val="en-GB"/>
          </w:rPr>
          <w:t>It should be clarified w</w:t>
        </w:r>
      </w:ins>
      <w:ins w:id="45" w:author="Dimitri Podborski" w:date="2022-08-24T17:58:00Z">
        <w:r w:rsidRPr="00D22E45">
          <w:rPr>
            <w:lang w:val="en-GB"/>
          </w:rPr>
          <w:t xml:space="preserve">hich parameter sets </w:t>
        </w:r>
      </w:ins>
      <w:ins w:id="46" w:author="Dimitri Podborski" w:date="2022-08-24T18:00:00Z">
        <w:r>
          <w:rPr>
            <w:lang w:val="en-GB"/>
          </w:rPr>
          <w:t>should be used</w:t>
        </w:r>
      </w:ins>
      <w:ins w:id="47" w:author="Dimitri Podborski" w:date="2022-08-24T18:02:00Z">
        <w:r>
          <w:rPr>
            <w:lang w:val="en-GB"/>
          </w:rPr>
          <w:t>.</w:t>
        </w:r>
      </w:ins>
    </w:p>
    <w:p w14:paraId="45749A7D" w14:textId="77777777" w:rsidR="000D6033" w:rsidRDefault="000D6033" w:rsidP="00D22E45">
      <w:pPr>
        <w:rPr>
          <w:ins w:id="48" w:author="Dimitri Podborski" w:date="2022-08-24T18:02:00Z"/>
          <w:lang w:val="en-GB"/>
        </w:rPr>
      </w:pPr>
    </w:p>
    <w:p w14:paraId="046396E1" w14:textId="2CDB8689" w:rsidR="00D22E45" w:rsidRPr="00D22E45" w:rsidRDefault="00D22E45" w:rsidP="00D22E45">
      <w:pPr>
        <w:rPr>
          <w:ins w:id="49" w:author="Dimitri Podborski" w:date="2022-08-24T17:58:00Z"/>
          <w:lang w:val="en-GB"/>
        </w:rPr>
      </w:pPr>
      <w:ins w:id="50" w:author="Dimitri Podborski" w:date="2022-08-24T18:02:00Z">
        <w:r>
          <w:rPr>
            <w:lang w:val="en-GB"/>
          </w:rPr>
          <w:t>In addition</w:t>
        </w:r>
        <w:r w:rsidR="000D6033">
          <w:rPr>
            <w:lang w:val="en-GB"/>
          </w:rPr>
          <w:t xml:space="preserve">, </w:t>
        </w:r>
      </w:ins>
      <w:ins w:id="51" w:author="Dimitri Podborski" w:date="2022-08-24T17:58:00Z">
        <w:r w:rsidRPr="00D22E45">
          <w:rPr>
            <w:lang w:val="en-GB"/>
          </w:rPr>
          <w:t xml:space="preserve">the </w:t>
        </w:r>
      </w:ins>
      <w:ins w:id="52" w:author="Dimitri Podborski" w:date="2022-08-24T18:02:00Z">
        <w:r w:rsidR="000D6033">
          <w:rPr>
            <w:lang w:val="en-GB"/>
          </w:rPr>
          <w:t xml:space="preserve">following </w:t>
        </w:r>
      </w:ins>
      <w:ins w:id="53" w:author="Dimitri Podborski" w:date="2022-08-24T17:58:00Z">
        <w:r w:rsidRPr="00D22E45">
          <w:rPr>
            <w:lang w:val="en-GB"/>
          </w:rPr>
          <w:t>note</w:t>
        </w:r>
      </w:ins>
      <w:ins w:id="54" w:author="Dimitri Podborski" w:date="2022-08-24T18:03:00Z">
        <w:r w:rsidR="000D6033">
          <w:rPr>
            <w:lang w:val="en-GB"/>
          </w:rPr>
          <w:t xml:space="preserve"> </w:t>
        </w:r>
      </w:ins>
      <w:ins w:id="55" w:author="Dimitri Podborski" w:date="2022-08-24T18:04:00Z">
        <w:r w:rsidR="000D6033">
          <w:rPr>
            <w:lang w:val="en-GB"/>
          </w:rPr>
          <w:t>could be improved</w:t>
        </w:r>
      </w:ins>
      <w:ins w:id="56" w:author="Dimitri Podborski" w:date="2022-08-24T18:03:00Z">
        <w:r w:rsidR="000D6033">
          <w:rPr>
            <w:lang w:val="en-GB"/>
          </w:rPr>
          <w:t>:</w:t>
        </w:r>
      </w:ins>
    </w:p>
    <w:p w14:paraId="7B9FE7A3" w14:textId="77777777" w:rsidR="00D22E45" w:rsidRPr="00D22E45" w:rsidRDefault="00D22E45" w:rsidP="00D22E45">
      <w:pPr>
        <w:rPr>
          <w:ins w:id="57" w:author="Dimitri Podborski" w:date="2022-08-24T17:58:00Z"/>
          <w:lang w:val="en-GB"/>
        </w:rPr>
      </w:pPr>
    </w:p>
    <w:p w14:paraId="4086575E" w14:textId="33C89CF0" w:rsidR="00D22E45" w:rsidRPr="000D6033" w:rsidRDefault="00D22E45" w:rsidP="000D6033">
      <w:pPr>
        <w:ind w:left="720"/>
        <w:rPr>
          <w:ins w:id="58" w:author="Dimitri Podborski" w:date="2022-08-24T18:02:00Z"/>
          <w:i/>
          <w:iCs/>
          <w:lang w:val="en-GB"/>
          <w:rPrChange w:id="59" w:author="Dimitri Podborski" w:date="2022-08-24T18:03:00Z">
            <w:rPr>
              <w:ins w:id="60" w:author="Dimitri Podborski" w:date="2022-08-24T18:02:00Z"/>
              <w:lang w:val="en-GB"/>
            </w:rPr>
          </w:rPrChange>
        </w:rPr>
        <w:pPrChange w:id="61" w:author="Dimitri Podborski" w:date="2022-08-24T18:03:00Z">
          <w:pPr/>
        </w:pPrChange>
      </w:pPr>
      <w:ins w:id="62" w:author="Dimitri Podborski" w:date="2022-08-24T17:58:00Z">
        <w:r w:rsidRPr="000D6033">
          <w:rPr>
            <w:i/>
            <w:iCs/>
            <w:lang w:val="en-GB"/>
            <w:rPrChange w:id="63" w:author="Dimitri Podborski" w:date="2022-08-24T18:03:00Z">
              <w:rPr>
                <w:lang w:val="en-GB"/>
              </w:rPr>
            </w:rPrChange>
          </w:rPr>
          <w:lastRenderedPageBreak/>
          <w:t>NOTE V3C atlas parameter set sample group can be used to improve random access of atlas tracks, by removing the need to replicate parameter sets and SEI messages for sync samples.</w:t>
        </w:r>
      </w:ins>
    </w:p>
    <w:p w14:paraId="32397636" w14:textId="77777777" w:rsidR="000D6033" w:rsidRPr="00D22E45" w:rsidRDefault="000D6033" w:rsidP="00D22E45">
      <w:pPr>
        <w:rPr>
          <w:ins w:id="64" w:author="Dimitri Podborski" w:date="2022-08-24T17:58:00Z"/>
          <w:lang w:val="en-GB"/>
        </w:rPr>
      </w:pPr>
    </w:p>
    <w:p w14:paraId="5F0FD036" w14:textId="590BEAE1" w:rsidR="00D22E45" w:rsidRDefault="000D6033" w:rsidP="00062B4B">
      <w:pPr>
        <w:rPr>
          <w:ins w:id="65" w:author="Dimitri Podborski" w:date="2022-08-24T18:07:00Z"/>
          <w:lang w:val="en-GB"/>
        </w:rPr>
      </w:pPr>
      <w:ins w:id="66" w:author="Dimitri Podborski" w:date="2022-08-24T18:04:00Z">
        <w:r>
          <w:rPr>
            <w:lang w:val="en-GB"/>
          </w:rPr>
          <w:t>Does the atlas parameter se</w:t>
        </w:r>
      </w:ins>
      <w:ins w:id="67" w:author="Dimitri Podborski" w:date="2022-08-24T18:05:00Z">
        <w:r>
          <w:rPr>
            <w:lang w:val="en-GB"/>
          </w:rPr>
          <w:t>t sample group really improve the random access or does it only address the problem of redundant information?</w:t>
        </w:r>
      </w:ins>
    </w:p>
    <w:p w14:paraId="393EA569" w14:textId="77777777" w:rsidR="00062B4B" w:rsidRPr="00D22E45" w:rsidRDefault="00062B4B" w:rsidP="00062B4B">
      <w:pPr>
        <w:rPr>
          <w:lang w:val="en-GB"/>
          <w:rPrChange w:id="68" w:author="Dimitri Podborski" w:date="2022-08-24T17:57:00Z">
            <w:rPr/>
          </w:rPrChange>
        </w:rPr>
      </w:pPr>
    </w:p>
    <w:sectPr w:rsidR="00062B4B" w:rsidRPr="00D22E45"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C598" w14:textId="77777777" w:rsidR="0017144E" w:rsidRDefault="0017144E" w:rsidP="009E784A">
      <w:r>
        <w:separator/>
      </w:r>
    </w:p>
  </w:endnote>
  <w:endnote w:type="continuationSeparator" w:id="0">
    <w:p w14:paraId="04DB478A" w14:textId="77777777" w:rsidR="0017144E" w:rsidRDefault="0017144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24A72" w14:textId="77777777" w:rsidR="0017144E" w:rsidRDefault="0017144E" w:rsidP="009E784A">
      <w:r>
        <w:separator/>
      </w:r>
    </w:p>
  </w:footnote>
  <w:footnote w:type="continuationSeparator" w:id="0">
    <w:p w14:paraId="613F0937" w14:textId="77777777" w:rsidR="0017144E" w:rsidRDefault="0017144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1"/>
  </w:num>
  <w:num w:numId="2" w16cid:durableId="1744642567">
    <w:abstractNumId w:val="2"/>
  </w:num>
  <w:num w:numId="3" w16cid:durableId="1138651072">
    <w:abstractNumId w:val="3"/>
  </w:num>
  <w:num w:numId="4" w16cid:durableId="1167945187">
    <w:abstractNumId w:val="5"/>
  </w:num>
  <w:num w:numId="5" w16cid:durableId="1880360466">
    <w:abstractNumId w:val="6"/>
  </w:num>
  <w:num w:numId="6" w16cid:durableId="1570924853">
    <w:abstractNumId w:val="6"/>
  </w:num>
  <w:num w:numId="7" w16cid:durableId="1200169593">
    <w:abstractNumId w:val="6"/>
  </w:num>
  <w:num w:numId="8" w16cid:durableId="1370375788">
    <w:abstractNumId w:val="4"/>
  </w:num>
  <w:num w:numId="9" w16cid:durableId="6985482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C78E6"/>
    <w:rsid w:val="000D6033"/>
    <w:rsid w:val="000D6AF9"/>
    <w:rsid w:val="000E3262"/>
    <w:rsid w:val="000F0B0B"/>
    <w:rsid w:val="000F663A"/>
    <w:rsid w:val="0012382D"/>
    <w:rsid w:val="00132F97"/>
    <w:rsid w:val="001601F6"/>
    <w:rsid w:val="0017051E"/>
    <w:rsid w:val="0017144E"/>
    <w:rsid w:val="0018563E"/>
    <w:rsid w:val="00195FF0"/>
    <w:rsid w:val="00196997"/>
    <w:rsid w:val="001B5A3B"/>
    <w:rsid w:val="001E18A9"/>
    <w:rsid w:val="00251B5B"/>
    <w:rsid w:val="00263789"/>
    <w:rsid w:val="003226C8"/>
    <w:rsid w:val="00342AC6"/>
    <w:rsid w:val="00360A4F"/>
    <w:rsid w:val="0037698F"/>
    <w:rsid w:val="00385C5D"/>
    <w:rsid w:val="00394F53"/>
    <w:rsid w:val="003B0FC6"/>
    <w:rsid w:val="003B4215"/>
    <w:rsid w:val="003D758C"/>
    <w:rsid w:val="004A70D1"/>
    <w:rsid w:val="004C352E"/>
    <w:rsid w:val="004E45B6"/>
    <w:rsid w:val="004F5473"/>
    <w:rsid w:val="00540DEA"/>
    <w:rsid w:val="00544CAC"/>
    <w:rsid w:val="0055530C"/>
    <w:rsid w:val="005612C2"/>
    <w:rsid w:val="005C2A51"/>
    <w:rsid w:val="0060567C"/>
    <w:rsid w:val="006224DA"/>
    <w:rsid w:val="00622C6C"/>
    <w:rsid w:val="0063127E"/>
    <w:rsid w:val="00651912"/>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087D"/>
    <w:rsid w:val="009636E0"/>
    <w:rsid w:val="0096429D"/>
    <w:rsid w:val="00980E7B"/>
    <w:rsid w:val="009B09C2"/>
    <w:rsid w:val="009C464E"/>
    <w:rsid w:val="009C5AAC"/>
    <w:rsid w:val="009D5D9F"/>
    <w:rsid w:val="009E5E4A"/>
    <w:rsid w:val="009E784A"/>
    <w:rsid w:val="00A07D88"/>
    <w:rsid w:val="00A32EE4"/>
    <w:rsid w:val="00A84EE3"/>
    <w:rsid w:val="00A96526"/>
    <w:rsid w:val="00AA1AFD"/>
    <w:rsid w:val="00AB2D06"/>
    <w:rsid w:val="00AE1FC2"/>
    <w:rsid w:val="00AF5B69"/>
    <w:rsid w:val="00B10D58"/>
    <w:rsid w:val="00B24CCE"/>
    <w:rsid w:val="00B276B0"/>
    <w:rsid w:val="00B62642"/>
    <w:rsid w:val="00B76095"/>
    <w:rsid w:val="00BA4293"/>
    <w:rsid w:val="00BA60FC"/>
    <w:rsid w:val="00BC1590"/>
    <w:rsid w:val="00BD1826"/>
    <w:rsid w:val="00C02E55"/>
    <w:rsid w:val="00C37B3C"/>
    <w:rsid w:val="00C5289E"/>
    <w:rsid w:val="00C86F05"/>
    <w:rsid w:val="00C955C7"/>
    <w:rsid w:val="00CB798F"/>
    <w:rsid w:val="00CD36BE"/>
    <w:rsid w:val="00CF1629"/>
    <w:rsid w:val="00D140C0"/>
    <w:rsid w:val="00D14A62"/>
    <w:rsid w:val="00D156B3"/>
    <w:rsid w:val="00D22E45"/>
    <w:rsid w:val="00D437AA"/>
    <w:rsid w:val="00D546B0"/>
    <w:rsid w:val="00D709E9"/>
    <w:rsid w:val="00D77233"/>
    <w:rsid w:val="00DC464F"/>
    <w:rsid w:val="00DE4DF7"/>
    <w:rsid w:val="00DE5BF9"/>
    <w:rsid w:val="00E12346"/>
    <w:rsid w:val="00E2002C"/>
    <w:rsid w:val="00E320F0"/>
    <w:rsid w:val="00E565AB"/>
    <w:rsid w:val="00E6138D"/>
    <w:rsid w:val="00E843CE"/>
    <w:rsid w:val="00E925E8"/>
    <w:rsid w:val="00E9507F"/>
    <w:rsid w:val="00E965CC"/>
    <w:rsid w:val="00EA12EF"/>
    <w:rsid w:val="00EE5C7F"/>
    <w:rsid w:val="00EF2D59"/>
    <w:rsid w:val="00F03F9B"/>
    <w:rsid w:val="00F419DA"/>
    <w:rsid w:val="00F73309"/>
    <w:rsid w:val="00FB726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egx.int-evry.fr/software/MPEG/Systems/PCC-SYS/23090-10-review/-/issues/224"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5</Pages>
  <Words>1088</Words>
  <Characters>6064</Characters>
  <Application>Microsoft Office Word</Application>
  <DocSecurity>0</DocSecurity>
  <Lines>168</Lines>
  <Paragraphs>99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7053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Dimitri Podborski</cp:lastModifiedBy>
  <cp:revision>22</cp:revision>
  <dcterms:created xsi:type="dcterms:W3CDTF">2021-07-16T01:47:00Z</dcterms:created>
  <dcterms:modified xsi:type="dcterms:W3CDTF">2022-08-25T01:11:00Z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0638</vt:lpwstr>
  </property>
  <property fmtid="{D5CDD505-2E9C-101B-9397-08002B2CF9AE}" pid="3" name="MDMSNumber">
    <vt:lpwstr>21767</vt:lpwstr>
  </property>
</Properties>
</file>