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4AC1A" w14:textId="77777777" w:rsidR="00B91E9A" w:rsidRPr="00B91E9A" w:rsidRDefault="00B91E9A" w:rsidP="00B91E9A">
      <w:pPr>
        <w:tabs>
          <w:tab w:val="left" w:pos="4589"/>
        </w:tabs>
        <w:spacing w:before="90" w:after="0"/>
        <w:ind w:left="1194"/>
        <w:jc w:val="right"/>
        <w:rPr>
          <w:rFonts w:ascii="Times New Roman" w:hAnsi="Times New Roman" w:cs="Times New Roman"/>
          <w:b/>
          <w:bCs/>
          <w:sz w:val="28"/>
          <w:szCs w:val="28"/>
          <w:u w:color="000000"/>
          <w:lang w:val="en-GB"/>
        </w:rPr>
      </w:pPr>
      <w:r w:rsidRPr="00B91E9A">
        <w:rPr>
          <w:rFonts w:ascii="Arial" w:eastAsiaTheme="minorHAnsi" w:hAnsi="Arial"/>
          <w:b/>
          <w:bCs/>
          <w:noProof/>
          <w:sz w:val="29"/>
          <w:szCs w:val="29"/>
          <w:u w:val="single" w:color="000000"/>
          <w:lang w:val="en-GB" w:eastAsia="ja-JP"/>
        </w:rPr>
        <w:drawing>
          <wp:anchor distT="0" distB="0" distL="114300" distR="114300" simplePos="0" relativeHeight="251660288" behindDoc="0" locked="0" layoutInCell="1" allowOverlap="1" wp14:anchorId="657581C5" wp14:editId="68005102">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1E9A">
        <w:rPr>
          <w:rFonts w:ascii="Times New Roman" w:hAnsi="Times New Roman" w:cs="Times New Roman"/>
          <w:b/>
          <w:bCs/>
          <w:w w:val="115"/>
          <w:sz w:val="28"/>
          <w:szCs w:val="28"/>
          <w:u w:val="thick" w:color="000000"/>
          <w:lang w:val="en-GB"/>
        </w:rPr>
        <w:t>ISO/IEC JTC 1/SC</w:t>
      </w:r>
      <w:r w:rsidRPr="00B91E9A">
        <w:rPr>
          <w:rFonts w:ascii="Times New Roman" w:hAnsi="Times New Roman" w:cs="Times New Roman"/>
          <w:b/>
          <w:bCs/>
          <w:spacing w:val="-25"/>
          <w:w w:val="115"/>
          <w:sz w:val="28"/>
          <w:szCs w:val="28"/>
          <w:u w:val="thick" w:color="000000"/>
          <w:lang w:val="en-GB"/>
        </w:rPr>
        <w:t xml:space="preserve"> </w:t>
      </w:r>
      <w:r w:rsidRPr="00B91E9A">
        <w:rPr>
          <w:rFonts w:ascii="Times New Roman" w:hAnsi="Times New Roman" w:cs="Times New Roman"/>
          <w:b/>
          <w:bCs/>
          <w:w w:val="115"/>
          <w:sz w:val="28"/>
          <w:szCs w:val="28"/>
          <w:u w:val="thick" w:color="000000"/>
          <w:lang w:val="en-GB"/>
        </w:rPr>
        <w:t xml:space="preserve">29/WG 03 </w:t>
      </w:r>
      <w:r w:rsidRPr="00B91E9A">
        <w:rPr>
          <w:rFonts w:ascii="Times New Roman" w:hAnsi="Times New Roman" w:cs="Times New Roman"/>
          <w:b/>
          <w:bCs/>
          <w:w w:val="115"/>
          <w:sz w:val="48"/>
          <w:szCs w:val="48"/>
          <w:u w:val="thick" w:color="000000"/>
          <w:lang w:val="en-GB"/>
        </w:rPr>
        <w:t>N</w:t>
      </w:r>
      <w:r w:rsidRPr="00B91E9A">
        <w:rPr>
          <w:rFonts w:ascii="Times New Roman" w:hAnsi="Times New Roman" w:cs="Times New Roman"/>
          <w:b/>
          <w:bCs/>
          <w:spacing w:val="28"/>
          <w:w w:val="115"/>
          <w:sz w:val="48"/>
          <w:szCs w:val="48"/>
          <w:u w:val="thick" w:color="000000"/>
          <w:lang w:val="en-GB"/>
        </w:rPr>
        <w:fldChar w:fldCharType="begin"/>
      </w:r>
      <w:r w:rsidRPr="00B91E9A">
        <w:rPr>
          <w:rFonts w:ascii="Times New Roman" w:hAnsi="Times New Roman" w:cs="Times New Roman"/>
          <w:b/>
          <w:bCs/>
          <w:spacing w:val="28"/>
          <w:w w:val="115"/>
          <w:sz w:val="48"/>
          <w:szCs w:val="48"/>
          <w:u w:val="thick" w:color="000000"/>
          <w:lang w:val="en-GB"/>
        </w:rPr>
        <w:instrText xml:space="preserve"> DOCPROPERTY "WGNumber" \* MERGEFORMAT </w:instrText>
      </w:r>
      <w:r w:rsidRPr="00B91E9A">
        <w:rPr>
          <w:rFonts w:ascii="Times New Roman" w:hAnsi="Times New Roman" w:cs="Times New Roman"/>
          <w:b/>
          <w:bCs/>
          <w:spacing w:val="28"/>
          <w:w w:val="115"/>
          <w:sz w:val="48"/>
          <w:szCs w:val="48"/>
          <w:u w:val="thick" w:color="000000"/>
          <w:lang w:val="en-GB"/>
        </w:rPr>
        <w:fldChar w:fldCharType="separate"/>
      </w:r>
      <w:r w:rsidRPr="00B91E9A">
        <w:rPr>
          <w:rFonts w:ascii="Times New Roman" w:hAnsi="Times New Roman" w:cs="Times New Roman"/>
          <w:b/>
          <w:bCs/>
          <w:spacing w:val="28"/>
          <w:w w:val="115"/>
          <w:sz w:val="48"/>
          <w:szCs w:val="48"/>
          <w:u w:val="thick" w:color="000000"/>
          <w:lang w:val="en-GB"/>
        </w:rPr>
        <w:t>0637</w:t>
      </w:r>
      <w:r w:rsidRPr="00B91E9A">
        <w:rPr>
          <w:rFonts w:ascii="Times New Roman" w:hAnsi="Times New Roman" w:cs="Times New Roman"/>
          <w:b/>
          <w:bCs/>
          <w:spacing w:val="28"/>
          <w:w w:val="115"/>
          <w:sz w:val="48"/>
          <w:szCs w:val="48"/>
          <w:u w:val="thick" w:color="000000"/>
          <w:lang w:val="en-GB"/>
        </w:rPr>
        <w:fldChar w:fldCharType="end"/>
      </w:r>
    </w:p>
    <w:p w14:paraId="18DB1A52" w14:textId="77777777" w:rsidR="00B91E9A" w:rsidRPr="00B91E9A" w:rsidRDefault="00B91E9A" w:rsidP="00B91E9A">
      <w:pPr>
        <w:spacing w:after="0"/>
        <w:jc w:val="left"/>
        <w:rPr>
          <w:rFonts w:ascii="Arial" w:hAnsi="Arial"/>
          <w:b/>
          <w:sz w:val="20"/>
          <w:lang w:val="en-GB"/>
        </w:rPr>
      </w:pPr>
    </w:p>
    <w:p w14:paraId="288D6A19" w14:textId="77777777" w:rsidR="00B91E9A" w:rsidRPr="00B91E9A" w:rsidRDefault="00B91E9A" w:rsidP="00B91E9A">
      <w:pPr>
        <w:spacing w:after="0"/>
        <w:jc w:val="left"/>
        <w:rPr>
          <w:rFonts w:ascii="Arial" w:hAnsi="Arial"/>
          <w:b/>
          <w:sz w:val="20"/>
          <w:lang w:val="en-GB"/>
        </w:rPr>
      </w:pPr>
    </w:p>
    <w:p w14:paraId="542BFE4C" w14:textId="77777777" w:rsidR="00B91E9A" w:rsidRPr="00B91E9A" w:rsidRDefault="00B91E9A" w:rsidP="00B91E9A">
      <w:pPr>
        <w:spacing w:before="3" w:after="0"/>
        <w:jc w:val="left"/>
        <w:rPr>
          <w:rFonts w:ascii="Arial" w:hAnsi="Arial"/>
          <w:b/>
          <w:sz w:val="23"/>
          <w:lang w:val="en-GB"/>
        </w:rPr>
      </w:pPr>
      <w:r w:rsidRPr="00B91E9A">
        <w:rPr>
          <w:rFonts w:ascii="Arial" w:hAnsi="Arial"/>
          <w:noProof/>
          <w:lang w:val="en-GB"/>
        </w:rPr>
        <mc:AlternateContent>
          <mc:Choice Requires="wps">
            <w:drawing>
              <wp:anchor distT="0" distB="0" distL="0" distR="0" simplePos="0" relativeHeight="251659264" behindDoc="1" locked="0" layoutInCell="1" allowOverlap="1" wp14:anchorId="6F30AFE3" wp14:editId="39D88277">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3E9B31" w14:textId="77777777" w:rsidR="00B91E9A" w:rsidRPr="00196997" w:rsidRDefault="00B91E9A" w:rsidP="00B91E9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0AFE3"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7B3E9B31" w14:textId="77777777" w:rsidR="00B91E9A" w:rsidRPr="00196997" w:rsidRDefault="00B91E9A" w:rsidP="00B91E9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36C792CF" w14:textId="77777777" w:rsidR="00B91E9A" w:rsidRPr="00B91E9A" w:rsidRDefault="00B91E9A" w:rsidP="00B91E9A">
      <w:pPr>
        <w:tabs>
          <w:tab w:val="left" w:pos="3099"/>
        </w:tabs>
        <w:spacing w:before="240" w:after="0"/>
        <w:ind w:left="104"/>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Document</w:t>
      </w:r>
      <w:r w:rsidRPr="00B91E9A">
        <w:rPr>
          <w:rFonts w:ascii="Times New Roman" w:hAnsi="Times New Roman" w:cs="Times New Roman"/>
          <w:b/>
          <w:snapToGrid w:val="0"/>
          <w:spacing w:val="14"/>
          <w:sz w:val="24"/>
          <w:szCs w:val="24"/>
          <w:lang w:val="en-GB"/>
        </w:rPr>
        <w:t xml:space="preserve"> </w:t>
      </w:r>
      <w:r w:rsidRPr="00B91E9A">
        <w:rPr>
          <w:rFonts w:ascii="Times New Roman" w:hAnsi="Times New Roman" w:cs="Times New Roman"/>
          <w:b/>
          <w:snapToGrid w:val="0"/>
          <w:sz w:val="24"/>
          <w:szCs w:val="24"/>
          <w:lang w:val="en-GB"/>
        </w:rPr>
        <w:t>type:</w:t>
      </w:r>
      <w:r w:rsidRPr="00B91E9A">
        <w:rPr>
          <w:rFonts w:ascii="Times New Roman" w:hAnsi="Times New Roman" w:cs="Times New Roman"/>
          <w:snapToGrid w:val="0"/>
          <w:sz w:val="24"/>
          <w:szCs w:val="24"/>
          <w:lang w:val="en-GB"/>
        </w:rPr>
        <w:tab/>
        <w:t>Output Document</w:t>
      </w:r>
    </w:p>
    <w:p w14:paraId="2157E9F1" w14:textId="77777777" w:rsidR="00B91E9A" w:rsidRPr="00B91E9A" w:rsidRDefault="00B91E9A" w:rsidP="00B91E9A">
      <w:pPr>
        <w:tabs>
          <w:tab w:val="left" w:pos="3099"/>
        </w:tabs>
        <w:spacing w:before="240" w:after="0"/>
        <w:ind w:left="3099" w:right="214" w:hanging="2996"/>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Title:</w:t>
      </w:r>
      <w:r w:rsidRPr="00B91E9A">
        <w:rPr>
          <w:rFonts w:ascii="Times New Roman" w:hAnsi="Times New Roman" w:cs="Times New Roman"/>
          <w:snapToGrid w:val="0"/>
          <w:sz w:val="24"/>
          <w:szCs w:val="24"/>
          <w:lang w:val="en-GB"/>
        </w:rPr>
        <w:tab/>
      </w:r>
      <w:r w:rsidRPr="00B91E9A">
        <w:rPr>
          <w:rFonts w:ascii="Times New Roman" w:hAnsi="Times New Roman" w:cs="Times New Roman"/>
          <w:snapToGrid w:val="0"/>
          <w:sz w:val="24"/>
          <w:szCs w:val="24"/>
          <w:lang w:val="en-GB"/>
        </w:rPr>
        <w:fldChar w:fldCharType="begin"/>
      </w:r>
      <w:r w:rsidRPr="00B91E9A">
        <w:rPr>
          <w:rFonts w:ascii="Times New Roman" w:hAnsi="Times New Roman" w:cs="Times New Roman"/>
          <w:snapToGrid w:val="0"/>
          <w:sz w:val="24"/>
          <w:szCs w:val="24"/>
          <w:lang w:val="en-GB"/>
        </w:rPr>
        <w:instrText xml:space="preserve"> TITLE  \* MERGEFORMAT </w:instrText>
      </w:r>
      <w:r w:rsidRPr="00B91E9A">
        <w:rPr>
          <w:rFonts w:ascii="Times New Roman" w:hAnsi="Times New Roman" w:cs="Times New Roman"/>
          <w:snapToGrid w:val="0"/>
          <w:sz w:val="24"/>
          <w:szCs w:val="24"/>
          <w:lang w:val="en-GB"/>
        </w:rPr>
        <w:fldChar w:fldCharType="separate"/>
      </w:r>
      <w:r w:rsidRPr="00B91E9A">
        <w:rPr>
          <w:rFonts w:ascii="Times New Roman" w:hAnsi="Times New Roman" w:cs="Times New Roman"/>
          <w:snapToGrid w:val="0"/>
          <w:sz w:val="24"/>
          <w:szCs w:val="24"/>
          <w:lang w:val="en-GB"/>
        </w:rPr>
        <w:t>Technologies under consideration for VDI</w:t>
      </w:r>
      <w:r w:rsidRPr="00B91E9A">
        <w:rPr>
          <w:rFonts w:ascii="Times New Roman" w:hAnsi="Times New Roman" w:cs="Times New Roman"/>
          <w:snapToGrid w:val="0"/>
          <w:sz w:val="24"/>
          <w:szCs w:val="24"/>
          <w:lang w:val="en-GB"/>
        </w:rPr>
        <w:fldChar w:fldCharType="end"/>
      </w:r>
    </w:p>
    <w:p w14:paraId="44B674C1" w14:textId="77777777" w:rsidR="00B91E9A" w:rsidRPr="00B91E9A" w:rsidRDefault="00B91E9A" w:rsidP="00B91E9A">
      <w:pPr>
        <w:tabs>
          <w:tab w:val="left" w:pos="3099"/>
        </w:tabs>
        <w:spacing w:before="240" w:after="0"/>
        <w:ind w:left="3099" w:right="214" w:hanging="2996"/>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Status:</w:t>
      </w:r>
      <w:r w:rsidRPr="00B91E9A">
        <w:rPr>
          <w:rFonts w:ascii="Times New Roman" w:hAnsi="Times New Roman" w:cs="Times New Roman"/>
          <w:snapToGrid w:val="0"/>
          <w:sz w:val="24"/>
          <w:szCs w:val="24"/>
          <w:lang w:val="en-GB"/>
        </w:rPr>
        <w:tab/>
        <w:t>Approved</w:t>
      </w:r>
    </w:p>
    <w:p w14:paraId="26A9DE6A" w14:textId="77777777" w:rsidR="00B91E9A" w:rsidRPr="00B91E9A" w:rsidRDefault="00B91E9A" w:rsidP="00B91E9A">
      <w:pPr>
        <w:tabs>
          <w:tab w:val="left" w:pos="3099"/>
        </w:tabs>
        <w:spacing w:before="240" w:after="0"/>
        <w:ind w:left="104"/>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Date</w:t>
      </w:r>
      <w:r w:rsidRPr="00B91E9A">
        <w:rPr>
          <w:rFonts w:ascii="Times New Roman" w:hAnsi="Times New Roman" w:cs="Times New Roman"/>
          <w:b/>
          <w:snapToGrid w:val="0"/>
          <w:spacing w:val="-16"/>
          <w:sz w:val="24"/>
          <w:szCs w:val="24"/>
          <w:lang w:val="en-GB"/>
        </w:rPr>
        <w:t xml:space="preserve"> </w:t>
      </w:r>
      <w:r w:rsidRPr="00B91E9A">
        <w:rPr>
          <w:rFonts w:ascii="Times New Roman" w:hAnsi="Times New Roman" w:cs="Times New Roman"/>
          <w:b/>
          <w:snapToGrid w:val="0"/>
          <w:sz w:val="24"/>
          <w:szCs w:val="24"/>
          <w:lang w:val="en-GB"/>
        </w:rPr>
        <w:t>of</w:t>
      </w:r>
      <w:r w:rsidRPr="00B91E9A">
        <w:rPr>
          <w:rFonts w:ascii="Times New Roman" w:hAnsi="Times New Roman" w:cs="Times New Roman"/>
          <w:b/>
          <w:snapToGrid w:val="0"/>
          <w:spacing w:val="-16"/>
          <w:sz w:val="24"/>
          <w:szCs w:val="24"/>
          <w:lang w:val="en-GB"/>
        </w:rPr>
        <w:t xml:space="preserve"> </w:t>
      </w:r>
      <w:r w:rsidRPr="00B91E9A">
        <w:rPr>
          <w:rFonts w:ascii="Times New Roman" w:hAnsi="Times New Roman" w:cs="Times New Roman"/>
          <w:b/>
          <w:snapToGrid w:val="0"/>
          <w:sz w:val="24"/>
          <w:szCs w:val="24"/>
          <w:lang w:val="en-GB"/>
        </w:rPr>
        <w:t>document:</w:t>
      </w:r>
      <w:r w:rsidRPr="00B91E9A">
        <w:rPr>
          <w:rFonts w:ascii="Times New Roman" w:hAnsi="Times New Roman" w:cs="Times New Roman"/>
          <w:snapToGrid w:val="0"/>
          <w:sz w:val="24"/>
          <w:szCs w:val="24"/>
          <w:lang w:val="en-GB"/>
        </w:rPr>
        <w:tab/>
      </w:r>
      <w:r w:rsidRPr="00B91E9A">
        <w:rPr>
          <w:rFonts w:ascii="Times New Roman" w:hAnsi="Times New Roman" w:cs="Times New Roman"/>
          <w:snapToGrid w:val="0"/>
          <w:sz w:val="24"/>
          <w:szCs w:val="24"/>
          <w:lang w:val="en-GB"/>
        </w:rPr>
        <w:fldChar w:fldCharType="begin"/>
      </w:r>
      <w:r w:rsidRPr="00B91E9A">
        <w:rPr>
          <w:rFonts w:ascii="Times New Roman" w:hAnsi="Times New Roman" w:cs="Times New Roman"/>
          <w:snapToGrid w:val="0"/>
          <w:sz w:val="24"/>
          <w:szCs w:val="24"/>
          <w:lang w:val="en-GB"/>
        </w:rPr>
        <w:instrText xml:space="preserve"> SAVEDATE  \@ "yyyy-MM-dd" </w:instrText>
      </w:r>
      <w:r w:rsidRPr="00B91E9A">
        <w:rPr>
          <w:rFonts w:ascii="Times New Roman" w:hAnsi="Times New Roman" w:cs="Times New Roman"/>
          <w:snapToGrid w:val="0"/>
          <w:sz w:val="24"/>
          <w:szCs w:val="24"/>
          <w:lang w:val="en-GB"/>
        </w:rPr>
        <w:fldChar w:fldCharType="separate"/>
      </w:r>
      <w:r w:rsidRPr="00B91E9A">
        <w:rPr>
          <w:rFonts w:ascii="Times New Roman" w:hAnsi="Times New Roman" w:cs="Times New Roman"/>
          <w:noProof/>
          <w:snapToGrid w:val="0"/>
          <w:sz w:val="24"/>
          <w:szCs w:val="24"/>
          <w:lang w:val="en-GB"/>
        </w:rPr>
        <w:t>2022-07-22</w:t>
      </w:r>
      <w:r w:rsidRPr="00B91E9A">
        <w:rPr>
          <w:rFonts w:ascii="Times New Roman" w:hAnsi="Times New Roman" w:cs="Times New Roman"/>
          <w:snapToGrid w:val="0"/>
          <w:sz w:val="24"/>
          <w:szCs w:val="24"/>
          <w:lang w:val="en-GB"/>
        </w:rPr>
        <w:fldChar w:fldCharType="end"/>
      </w:r>
    </w:p>
    <w:p w14:paraId="5DC65B3A" w14:textId="77777777" w:rsidR="00B91E9A" w:rsidRPr="00B91E9A" w:rsidRDefault="00B91E9A" w:rsidP="00B91E9A">
      <w:pPr>
        <w:tabs>
          <w:tab w:val="left" w:pos="3099"/>
        </w:tabs>
        <w:spacing w:before="240" w:after="0"/>
        <w:ind w:left="104"/>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Source:</w:t>
      </w:r>
      <w:r w:rsidRPr="00B91E9A">
        <w:rPr>
          <w:rFonts w:ascii="Times New Roman" w:hAnsi="Times New Roman" w:cs="Times New Roman"/>
          <w:snapToGrid w:val="0"/>
          <w:sz w:val="24"/>
          <w:szCs w:val="24"/>
          <w:lang w:val="en-GB"/>
        </w:rPr>
        <w:tab/>
        <w:t>ISO/IEC JTC 1/SC 29/WG 03</w:t>
      </w:r>
    </w:p>
    <w:p w14:paraId="1DA6AE4B" w14:textId="1378EF44" w:rsidR="00B91E9A" w:rsidRPr="00B91E9A" w:rsidRDefault="00B91E9A" w:rsidP="00B91E9A">
      <w:pPr>
        <w:tabs>
          <w:tab w:val="left" w:pos="3099"/>
        </w:tabs>
        <w:spacing w:before="240" w:after="0"/>
        <w:ind w:left="104"/>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No.</w:t>
      </w:r>
      <w:r w:rsidRPr="00B91E9A">
        <w:rPr>
          <w:rFonts w:ascii="Times New Roman" w:hAnsi="Times New Roman" w:cs="Times New Roman"/>
          <w:b/>
          <w:snapToGrid w:val="0"/>
          <w:spacing w:val="5"/>
          <w:sz w:val="24"/>
          <w:szCs w:val="24"/>
          <w:lang w:val="en-GB"/>
        </w:rPr>
        <w:t xml:space="preserve"> </w:t>
      </w:r>
      <w:r w:rsidRPr="00B91E9A">
        <w:rPr>
          <w:rFonts w:ascii="Times New Roman" w:hAnsi="Times New Roman" w:cs="Times New Roman"/>
          <w:b/>
          <w:snapToGrid w:val="0"/>
          <w:sz w:val="24"/>
          <w:szCs w:val="24"/>
          <w:lang w:val="en-GB"/>
        </w:rPr>
        <w:t>of</w:t>
      </w:r>
      <w:r w:rsidRPr="00B91E9A">
        <w:rPr>
          <w:rFonts w:ascii="Times New Roman" w:hAnsi="Times New Roman" w:cs="Times New Roman"/>
          <w:b/>
          <w:snapToGrid w:val="0"/>
          <w:spacing w:val="6"/>
          <w:sz w:val="24"/>
          <w:szCs w:val="24"/>
          <w:lang w:val="en-GB"/>
        </w:rPr>
        <w:t xml:space="preserve"> </w:t>
      </w:r>
      <w:r w:rsidRPr="00B91E9A">
        <w:rPr>
          <w:rFonts w:ascii="Times New Roman" w:hAnsi="Times New Roman" w:cs="Times New Roman"/>
          <w:b/>
          <w:snapToGrid w:val="0"/>
          <w:sz w:val="24"/>
          <w:szCs w:val="24"/>
          <w:lang w:val="en-GB"/>
        </w:rPr>
        <w:t>pages:</w:t>
      </w:r>
      <w:r w:rsidRPr="00B91E9A">
        <w:rPr>
          <w:rFonts w:ascii="Times New Roman" w:hAnsi="Times New Roman" w:cs="Times New Roman"/>
          <w:snapToGrid w:val="0"/>
          <w:sz w:val="24"/>
          <w:szCs w:val="24"/>
          <w:lang w:val="en-GB"/>
        </w:rPr>
        <w:tab/>
      </w:r>
      <w:r w:rsidRPr="00B91E9A">
        <w:rPr>
          <w:rFonts w:ascii="Times New Roman" w:hAnsi="Times New Roman" w:cs="Times New Roman"/>
          <w:snapToGrid w:val="0"/>
          <w:sz w:val="24"/>
          <w:szCs w:val="24"/>
          <w:lang w:val="en-GB"/>
        </w:rPr>
        <w:fldChar w:fldCharType="begin"/>
      </w:r>
      <w:r w:rsidRPr="00B91E9A">
        <w:rPr>
          <w:rFonts w:ascii="Times New Roman" w:hAnsi="Times New Roman" w:cs="Times New Roman"/>
          <w:snapToGrid w:val="0"/>
          <w:sz w:val="24"/>
          <w:szCs w:val="24"/>
          <w:lang w:val="en-GB"/>
        </w:rPr>
        <w:instrText xml:space="preserve"> NUMPAGES  \* Arabic </w:instrText>
      </w:r>
      <w:r w:rsidRPr="00B91E9A">
        <w:rPr>
          <w:rFonts w:ascii="Times New Roman" w:hAnsi="Times New Roman" w:cs="Times New Roman"/>
          <w:snapToGrid w:val="0"/>
          <w:sz w:val="24"/>
          <w:szCs w:val="24"/>
          <w:lang w:val="en-GB"/>
        </w:rPr>
        <w:fldChar w:fldCharType="separate"/>
      </w:r>
      <w:r w:rsidR="00AF6ECD">
        <w:rPr>
          <w:rFonts w:ascii="Times New Roman" w:hAnsi="Times New Roman" w:cs="Times New Roman"/>
          <w:noProof/>
          <w:snapToGrid w:val="0"/>
          <w:sz w:val="24"/>
          <w:szCs w:val="24"/>
          <w:lang w:val="en-GB"/>
        </w:rPr>
        <w:t>18</w:t>
      </w:r>
      <w:r w:rsidRPr="00B91E9A">
        <w:rPr>
          <w:rFonts w:ascii="Times New Roman" w:hAnsi="Times New Roman" w:cs="Times New Roman"/>
          <w:snapToGrid w:val="0"/>
          <w:sz w:val="24"/>
          <w:szCs w:val="24"/>
          <w:lang w:val="en-GB"/>
        </w:rPr>
        <w:fldChar w:fldCharType="end"/>
      </w:r>
      <w:r w:rsidRPr="00B91E9A">
        <w:rPr>
          <w:rFonts w:ascii="Times New Roman" w:hAnsi="Times New Roman" w:cs="Times New Roman"/>
          <w:snapToGrid w:val="0"/>
          <w:sz w:val="24"/>
          <w:szCs w:val="24"/>
          <w:lang w:val="en-GB"/>
        </w:rPr>
        <w:t xml:space="preserve"> (with cover</w:t>
      </w:r>
      <w:r w:rsidRPr="00B91E9A">
        <w:rPr>
          <w:rFonts w:ascii="Times New Roman" w:hAnsi="Times New Roman" w:cs="Times New Roman"/>
          <w:snapToGrid w:val="0"/>
          <w:spacing w:val="-10"/>
          <w:sz w:val="24"/>
          <w:szCs w:val="24"/>
          <w:lang w:val="en-GB"/>
        </w:rPr>
        <w:t xml:space="preserve"> </w:t>
      </w:r>
      <w:r w:rsidRPr="00B91E9A">
        <w:rPr>
          <w:rFonts w:ascii="Times New Roman" w:hAnsi="Times New Roman" w:cs="Times New Roman"/>
          <w:snapToGrid w:val="0"/>
          <w:sz w:val="24"/>
          <w:szCs w:val="24"/>
          <w:lang w:val="en-GB"/>
        </w:rPr>
        <w:t>page)</w:t>
      </w:r>
    </w:p>
    <w:p w14:paraId="1E792E24" w14:textId="77777777" w:rsidR="00B91E9A" w:rsidRPr="00B91E9A" w:rsidRDefault="00B91E9A" w:rsidP="00B91E9A">
      <w:pPr>
        <w:tabs>
          <w:tab w:val="left" w:pos="3099"/>
        </w:tabs>
        <w:spacing w:before="240" w:after="0"/>
        <w:ind w:left="104"/>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Email</w:t>
      </w:r>
      <w:r w:rsidRPr="00B91E9A">
        <w:rPr>
          <w:rFonts w:ascii="Times New Roman" w:hAnsi="Times New Roman" w:cs="Times New Roman"/>
          <w:b/>
          <w:snapToGrid w:val="0"/>
          <w:spacing w:val="5"/>
          <w:sz w:val="24"/>
          <w:szCs w:val="24"/>
          <w:lang w:val="en-GB"/>
        </w:rPr>
        <w:t xml:space="preserve"> </w:t>
      </w:r>
      <w:r w:rsidRPr="00B91E9A">
        <w:rPr>
          <w:rFonts w:ascii="Times New Roman" w:hAnsi="Times New Roman" w:cs="Times New Roman"/>
          <w:b/>
          <w:snapToGrid w:val="0"/>
          <w:sz w:val="24"/>
          <w:szCs w:val="24"/>
          <w:lang w:val="en-GB"/>
        </w:rPr>
        <w:t>of</w:t>
      </w:r>
      <w:r w:rsidRPr="00B91E9A">
        <w:rPr>
          <w:rFonts w:ascii="Times New Roman" w:hAnsi="Times New Roman" w:cs="Times New Roman"/>
          <w:b/>
          <w:snapToGrid w:val="0"/>
          <w:spacing w:val="6"/>
          <w:sz w:val="24"/>
          <w:szCs w:val="24"/>
          <w:lang w:val="en-GB"/>
        </w:rPr>
        <w:t xml:space="preserve"> </w:t>
      </w:r>
      <w:r w:rsidRPr="00B91E9A">
        <w:rPr>
          <w:rFonts w:ascii="Times New Roman" w:hAnsi="Times New Roman" w:cs="Times New Roman"/>
          <w:b/>
          <w:snapToGrid w:val="0"/>
          <w:sz w:val="24"/>
          <w:szCs w:val="24"/>
          <w:lang w:val="en-GB"/>
        </w:rPr>
        <w:t>Convenor:</w:t>
      </w:r>
      <w:r w:rsidRPr="00B91E9A">
        <w:rPr>
          <w:rFonts w:ascii="Times New Roman" w:hAnsi="Times New Roman" w:cs="Times New Roman"/>
          <w:snapToGrid w:val="0"/>
          <w:sz w:val="24"/>
          <w:szCs w:val="24"/>
          <w:lang w:val="en-GB"/>
        </w:rPr>
        <w:tab/>
        <w:t>young.L @ samsung . com</w:t>
      </w:r>
    </w:p>
    <w:p w14:paraId="29EBEC14" w14:textId="77777777" w:rsidR="00B91E9A" w:rsidRPr="00B91E9A" w:rsidRDefault="00B91E9A" w:rsidP="00B91E9A">
      <w:pPr>
        <w:tabs>
          <w:tab w:val="left" w:pos="3099"/>
        </w:tabs>
        <w:spacing w:before="240" w:after="0"/>
        <w:ind w:left="104"/>
        <w:jc w:val="left"/>
        <w:rPr>
          <w:rFonts w:ascii="Times New Roman" w:hAnsi="Times New Roman" w:cs="Times New Roman"/>
          <w:snapToGrid w:val="0"/>
          <w:color w:val="0000EE"/>
          <w:sz w:val="24"/>
          <w:szCs w:val="24"/>
          <w:u w:color="0000EE"/>
          <w:lang w:val="en-GB"/>
        </w:rPr>
      </w:pPr>
      <w:r w:rsidRPr="00B91E9A">
        <w:rPr>
          <w:rFonts w:ascii="Times New Roman" w:hAnsi="Times New Roman" w:cs="Times New Roman"/>
          <w:b/>
          <w:snapToGrid w:val="0"/>
          <w:sz w:val="24"/>
          <w:szCs w:val="24"/>
          <w:lang w:val="en-GB"/>
        </w:rPr>
        <w:t>Committee</w:t>
      </w:r>
      <w:r w:rsidRPr="00B91E9A">
        <w:rPr>
          <w:rFonts w:ascii="Times New Roman" w:hAnsi="Times New Roman" w:cs="Times New Roman"/>
          <w:b/>
          <w:snapToGrid w:val="0"/>
          <w:spacing w:val="-6"/>
          <w:sz w:val="24"/>
          <w:szCs w:val="24"/>
          <w:lang w:val="en-GB"/>
        </w:rPr>
        <w:t xml:space="preserve"> </w:t>
      </w:r>
      <w:r w:rsidRPr="00B91E9A">
        <w:rPr>
          <w:rFonts w:ascii="Times New Roman" w:hAnsi="Times New Roman" w:cs="Times New Roman"/>
          <w:b/>
          <w:snapToGrid w:val="0"/>
          <w:sz w:val="24"/>
          <w:szCs w:val="24"/>
          <w:lang w:val="en-GB"/>
        </w:rPr>
        <w:t>URL:</w:t>
      </w:r>
      <w:r w:rsidRPr="00B91E9A">
        <w:rPr>
          <w:rFonts w:ascii="Times New Roman" w:hAnsi="Times New Roman" w:cs="Times New Roman"/>
          <w:snapToGrid w:val="0"/>
          <w:sz w:val="24"/>
          <w:szCs w:val="24"/>
          <w:lang w:val="en-GB"/>
        </w:rPr>
        <w:tab/>
      </w:r>
      <w:hyperlink r:id="rId12" w:history="1">
        <w:r w:rsidRPr="00B91E9A">
          <w:rPr>
            <w:rFonts w:ascii="Times New Roman" w:hAnsi="Times New Roman" w:cs="Times New Roman"/>
            <w:snapToGrid w:val="0"/>
            <w:color w:val="0000FF"/>
            <w:sz w:val="24"/>
            <w:szCs w:val="24"/>
            <w:lang w:val="en-GB"/>
          </w:rPr>
          <w:t>https://isotc.iso.org/livelink/livelink/open/jtc1sc29wg3</w:t>
        </w:r>
      </w:hyperlink>
    </w:p>
    <w:p w14:paraId="5ACC7C4D" w14:textId="77777777" w:rsidR="00B91E9A" w:rsidRPr="00B91E9A" w:rsidRDefault="00B91E9A" w:rsidP="00B91E9A">
      <w:pPr>
        <w:tabs>
          <w:tab w:val="left" w:pos="3099"/>
        </w:tabs>
        <w:spacing w:after="0"/>
        <w:ind w:left="104"/>
        <w:jc w:val="left"/>
        <w:rPr>
          <w:rFonts w:ascii="Arial" w:hAnsi="Arial"/>
          <w:color w:val="0000EE"/>
          <w:w w:val="120"/>
          <w:sz w:val="24"/>
          <w:u w:val="single" w:color="0000EE"/>
          <w:lang w:val="en-GB"/>
        </w:rPr>
      </w:pPr>
    </w:p>
    <w:p w14:paraId="71C98949" w14:textId="77777777" w:rsidR="00B91E9A" w:rsidRPr="00B91E9A" w:rsidRDefault="00B91E9A" w:rsidP="00B91E9A">
      <w:pPr>
        <w:tabs>
          <w:tab w:val="left" w:pos="3099"/>
        </w:tabs>
        <w:spacing w:after="0"/>
        <w:ind w:left="104"/>
        <w:jc w:val="left"/>
        <w:rPr>
          <w:rFonts w:ascii="Arial" w:hAnsi="Arial"/>
          <w:color w:val="0000EE"/>
          <w:w w:val="120"/>
          <w:sz w:val="24"/>
          <w:u w:val="single" w:color="0000EE"/>
          <w:lang w:val="en-GB"/>
        </w:rPr>
        <w:sectPr w:rsidR="00B91E9A" w:rsidRPr="00B91E9A">
          <w:type w:val="continuous"/>
          <w:pgSz w:w="11900" w:h="16840"/>
          <w:pgMar w:top="540" w:right="980" w:bottom="280" w:left="1000" w:header="720" w:footer="720" w:gutter="0"/>
          <w:cols w:space="720"/>
        </w:sectPr>
      </w:pPr>
    </w:p>
    <w:p w14:paraId="5BA4A443" w14:textId="77777777" w:rsidR="00B91E9A" w:rsidRPr="00B91E9A" w:rsidRDefault="00B91E9A" w:rsidP="00B91E9A">
      <w:pPr>
        <w:widowControl/>
        <w:spacing w:after="0"/>
        <w:jc w:val="center"/>
        <w:rPr>
          <w:rFonts w:ascii="Times New Roman" w:eastAsia="SimSun" w:hAnsi="Times New Roman" w:cs="Times New Roman"/>
          <w:b/>
          <w:sz w:val="28"/>
          <w:szCs w:val="24"/>
          <w:lang w:val="en-GB" w:eastAsia="zh-CN"/>
        </w:rPr>
      </w:pPr>
      <w:r w:rsidRPr="00B91E9A">
        <w:rPr>
          <w:rFonts w:ascii="Times New Roman" w:eastAsia="SimSun" w:hAnsi="Times New Roman" w:cs="Times New Roman"/>
          <w:b/>
          <w:sz w:val="28"/>
          <w:szCs w:val="24"/>
          <w:lang w:val="en-GB" w:eastAsia="zh-CN"/>
        </w:rPr>
        <w:lastRenderedPageBreak/>
        <w:t>INTERNATIONAL ORGANIZATION FOR STANDARDIZATION</w:t>
      </w:r>
    </w:p>
    <w:p w14:paraId="563E8A29" w14:textId="77777777" w:rsidR="00B91E9A" w:rsidRPr="00B91E9A" w:rsidRDefault="00B91E9A" w:rsidP="00B91E9A">
      <w:pPr>
        <w:widowControl/>
        <w:spacing w:after="0"/>
        <w:jc w:val="center"/>
        <w:rPr>
          <w:rFonts w:ascii="Times New Roman" w:eastAsia="SimSun" w:hAnsi="Times New Roman" w:cs="Times New Roman"/>
          <w:b/>
          <w:sz w:val="28"/>
          <w:szCs w:val="24"/>
          <w:lang w:val="en-GB" w:eastAsia="zh-CN"/>
        </w:rPr>
      </w:pPr>
      <w:r w:rsidRPr="00B91E9A">
        <w:rPr>
          <w:rFonts w:ascii="Times New Roman" w:eastAsia="SimSun" w:hAnsi="Times New Roman" w:cs="Times New Roman"/>
          <w:b/>
          <w:sz w:val="28"/>
          <w:szCs w:val="24"/>
          <w:lang w:val="en-GB" w:eastAsia="zh-CN"/>
        </w:rPr>
        <w:t>ORGANISATION INTERNATIONALE DE NORMALISATION</w:t>
      </w:r>
    </w:p>
    <w:p w14:paraId="38472F58" w14:textId="77777777" w:rsidR="00B91E9A" w:rsidRPr="00B91E9A" w:rsidRDefault="00B91E9A" w:rsidP="00B91E9A">
      <w:pPr>
        <w:widowControl/>
        <w:spacing w:after="0"/>
        <w:jc w:val="center"/>
        <w:rPr>
          <w:rFonts w:ascii="Times New Roman" w:eastAsia="SimSun" w:hAnsi="Times New Roman" w:cs="Times New Roman"/>
          <w:b/>
          <w:sz w:val="28"/>
          <w:szCs w:val="24"/>
          <w:lang w:val="en-GB" w:eastAsia="zh-CN"/>
        </w:rPr>
      </w:pPr>
      <w:r w:rsidRPr="00B91E9A">
        <w:rPr>
          <w:rFonts w:ascii="Times New Roman" w:eastAsia="SimSun" w:hAnsi="Times New Roman" w:cs="Times New Roman"/>
          <w:b/>
          <w:sz w:val="28"/>
          <w:szCs w:val="24"/>
          <w:lang w:val="en-GB" w:eastAsia="zh-CN"/>
        </w:rPr>
        <w:t>ISO/IEC JTC 1/SC 29/WG 03 MPEG SYSTEMS</w:t>
      </w:r>
    </w:p>
    <w:p w14:paraId="1DF024C1" w14:textId="77777777" w:rsidR="00B91E9A" w:rsidRPr="00B91E9A" w:rsidRDefault="00B91E9A" w:rsidP="00B91E9A">
      <w:pPr>
        <w:widowControl/>
        <w:spacing w:after="0"/>
        <w:jc w:val="right"/>
        <w:rPr>
          <w:rFonts w:ascii="Times New Roman" w:eastAsia="SimSun" w:hAnsi="Times New Roman" w:cs="Times New Roman"/>
          <w:b/>
          <w:sz w:val="48"/>
          <w:szCs w:val="24"/>
          <w:lang w:val="en-GB" w:eastAsia="zh-CN"/>
        </w:rPr>
      </w:pPr>
      <w:r w:rsidRPr="00B91E9A">
        <w:rPr>
          <w:rFonts w:ascii="Times New Roman" w:eastAsia="SimSun" w:hAnsi="Times New Roman" w:cs="Times New Roman"/>
          <w:b/>
          <w:sz w:val="28"/>
          <w:szCs w:val="24"/>
          <w:lang w:val="en-GB" w:eastAsia="zh-CN"/>
        </w:rPr>
        <w:t xml:space="preserve">ISO/IEC JTC 1/SC 29/WG 03 </w:t>
      </w:r>
      <w:r w:rsidRPr="00B91E9A">
        <w:rPr>
          <w:rFonts w:ascii="Times New Roman" w:eastAsia="SimSun" w:hAnsi="Times New Roman" w:cs="Times New Roman"/>
          <w:b/>
          <w:sz w:val="48"/>
          <w:szCs w:val="24"/>
          <w:lang w:val="en-GB" w:eastAsia="zh-CN"/>
        </w:rPr>
        <w:t>N</w:t>
      </w:r>
      <w:r w:rsidRPr="00B91E9A">
        <w:rPr>
          <w:rFonts w:ascii="Times New Roman" w:eastAsia="SimSun" w:hAnsi="Times New Roman" w:cs="Times New Roman"/>
          <w:b/>
          <w:sz w:val="48"/>
          <w:szCs w:val="24"/>
          <w:lang w:val="en-GB" w:eastAsia="zh-CN"/>
        </w:rPr>
        <w:fldChar w:fldCharType="begin"/>
      </w:r>
      <w:r w:rsidRPr="00B91E9A">
        <w:rPr>
          <w:rFonts w:ascii="Times New Roman" w:eastAsia="SimSun" w:hAnsi="Times New Roman" w:cs="Times New Roman"/>
          <w:b/>
          <w:sz w:val="48"/>
          <w:szCs w:val="24"/>
          <w:lang w:val="en-GB" w:eastAsia="zh-CN"/>
        </w:rPr>
        <w:instrText xml:space="preserve"> DOCPROPERTY "WGNumber" \* MERGEFORMAT </w:instrText>
      </w:r>
      <w:r w:rsidRPr="00B91E9A">
        <w:rPr>
          <w:rFonts w:ascii="Times New Roman" w:eastAsia="SimSun" w:hAnsi="Times New Roman" w:cs="Times New Roman"/>
          <w:b/>
          <w:sz w:val="48"/>
          <w:szCs w:val="24"/>
          <w:lang w:val="en-GB" w:eastAsia="zh-CN"/>
        </w:rPr>
        <w:fldChar w:fldCharType="separate"/>
      </w:r>
      <w:r w:rsidRPr="00B91E9A">
        <w:rPr>
          <w:rFonts w:ascii="Times New Roman" w:eastAsia="SimSun" w:hAnsi="Times New Roman" w:cs="Times New Roman"/>
          <w:b/>
          <w:sz w:val="48"/>
          <w:szCs w:val="24"/>
          <w:lang w:val="en-GB" w:eastAsia="zh-CN"/>
        </w:rPr>
        <w:t>0637</w:t>
      </w:r>
      <w:r w:rsidRPr="00B91E9A">
        <w:rPr>
          <w:rFonts w:ascii="Times New Roman" w:eastAsia="SimSun" w:hAnsi="Times New Roman" w:cs="Times New Roman"/>
          <w:b/>
          <w:sz w:val="48"/>
          <w:szCs w:val="24"/>
          <w:lang w:val="en-GB" w:eastAsia="zh-CN"/>
        </w:rPr>
        <w:fldChar w:fldCharType="end"/>
      </w:r>
    </w:p>
    <w:p w14:paraId="20BEB52A" w14:textId="77777777" w:rsidR="00B91E9A" w:rsidRPr="00B91E9A" w:rsidRDefault="00B91E9A" w:rsidP="00B91E9A">
      <w:pPr>
        <w:widowControl/>
        <w:spacing w:after="480"/>
        <w:jc w:val="right"/>
        <w:rPr>
          <w:rFonts w:ascii="Times New Roman" w:eastAsia="SimSun" w:hAnsi="Times New Roman" w:cs="Times New Roman"/>
          <w:b/>
          <w:sz w:val="28"/>
          <w:szCs w:val="24"/>
          <w:lang w:val="en-GB" w:eastAsia="zh-CN"/>
        </w:rPr>
      </w:pPr>
      <w:r w:rsidRPr="00B91E9A">
        <w:rPr>
          <w:rFonts w:ascii="Times New Roman" w:eastAsia="SimSun" w:hAnsi="Times New Roman" w:cs="Times New Roman"/>
          <w:b/>
          <w:sz w:val="28"/>
          <w:szCs w:val="24"/>
          <w:lang w:val="en-GB" w:eastAsia="zh-CN"/>
        </w:rPr>
        <w:fldChar w:fldCharType="begin"/>
      </w:r>
      <w:r w:rsidRPr="00B91E9A">
        <w:rPr>
          <w:rFonts w:ascii="Times New Roman" w:eastAsia="SimSun" w:hAnsi="Times New Roman" w:cs="Times New Roman"/>
          <w:b/>
          <w:sz w:val="28"/>
          <w:szCs w:val="24"/>
          <w:lang w:val="en-GB" w:eastAsia="zh-CN"/>
        </w:rPr>
        <w:instrText xml:space="preserve"> SAVEDATE \@ "MMMM yyyy" \* MERGEFORMAT </w:instrText>
      </w:r>
      <w:r w:rsidRPr="00B91E9A">
        <w:rPr>
          <w:rFonts w:ascii="Times New Roman" w:eastAsia="SimSun" w:hAnsi="Times New Roman" w:cs="Times New Roman"/>
          <w:b/>
          <w:sz w:val="28"/>
          <w:szCs w:val="24"/>
          <w:lang w:val="en-GB" w:eastAsia="zh-CN"/>
        </w:rPr>
        <w:fldChar w:fldCharType="separate"/>
      </w:r>
      <w:r w:rsidRPr="00B91E9A">
        <w:rPr>
          <w:rFonts w:ascii="Times New Roman" w:eastAsia="SimSun" w:hAnsi="Times New Roman" w:cs="Times New Roman"/>
          <w:b/>
          <w:noProof/>
          <w:sz w:val="28"/>
          <w:szCs w:val="24"/>
          <w:lang w:val="en-GB" w:eastAsia="zh-CN"/>
        </w:rPr>
        <w:t>July 2022</w:t>
      </w:r>
      <w:r w:rsidRPr="00B91E9A">
        <w:rPr>
          <w:rFonts w:ascii="Times New Roman" w:eastAsia="SimSun" w:hAnsi="Times New Roman" w:cs="Times New Roman"/>
          <w:b/>
          <w:sz w:val="28"/>
          <w:szCs w:val="24"/>
          <w:lang w:val="en-GB" w:eastAsia="zh-CN"/>
        </w:rPr>
        <w:fldChar w:fldCharType="end"/>
      </w:r>
      <w:r w:rsidRPr="00B91E9A">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B91E9A" w:rsidRPr="00B91E9A" w14:paraId="54EC49CE" w14:textId="77777777" w:rsidTr="002C51F6">
        <w:tc>
          <w:tcPr>
            <w:tcW w:w="1890" w:type="dxa"/>
            <w:hideMark/>
          </w:tcPr>
          <w:p w14:paraId="4F38D6D0"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Title</w:t>
            </w:r>
          </w:p>
        </w:tc>
        <w:tc>
          <w:tcPr>
            <w:tcW w:w="8279" w:type="dxa"/>
            <w:hideMark/>
          </w:tcPr>
          <w:p w14:paraId="5295B923"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fldChar w:fldCharType="begin"/>
            </w:r>
            <w:r w:rsidRPr="00B91E9A">
              <w:rPr>
                <w:rFonts w:ascii="Times New Roman" w:hAnsi="Times New Roman" w:cs="Times New Roman"/>
                <w:b/>
                <w:sz w:val="24"/>
                <w:szCs w:val="24"/>
                <w:lang w:val="en-GB"/>
              </w:rPr>
              <w:instrText xml:space="preserve"> TITLE  \* MERGEFORMAT </w:instrText>
            </w:r>
            <w:r w:rsidRPr="00B91E9A">
              <w:rPr>
                <w:rFonts w:ascii="Times New Roman" w:hAnsi="Times New Roman" w:cs="Times New Roman"/>
                <w:b/>
                <w:sz w:val="24"/>
                <w:szCs w:val="24"/>
                <w:lang w:val="en-GB"/>
              </w:rPr>
              <w:fldChar w:fldCharType="separate"/>
            </w:r>
            <w:r w:rsidRPr="00B91E9A">
              <w:rPr>
                <w:rFonts w:ascii="Times New Roman" w:hAnsi="Times New Roman" w:cs="Times New Roman"/>
                <w:b/>
                <w:sz w:val="24"/>
                <w:szCs w:val="24"/>
                <w:lang w:val="en-GB"/>
              </w:rPr>
              <w:t>Technologies under consideration for VDI</w:t>
            </w:r>
            <w:r w:rsidRPr="00B91E9A">
              <w:rPr>
                <w:rFonts w:ascii="Times New Roman" w:hAnsi="Times New Roman" w:cs="Times New Roman"/>
                <w:b/>
                <w:sz w:val="24"/>
                <w:szCs w:val="24"/>
                <w:lang w:val="en-GB"/>
              </w:rPr>
              <w:fldChar w:fldCharType="end"/>
            </w:r>
          </w:p>
        </w:tc>
      </w:tr>
      <w:tr w:rsidR="00B91E9A" w:rsidRPr="00B91E9A" w14:paraId="0A84053D" w14:textId="77777777" w:rsidTr="002C51F6">
        <w:tc>
          <w:tcPr>
            <w:tcW w:w="1890" w:type="dxa"/>
            <w:hideMark/>
          </w:tcPr>
          <w:p w14:paraId="07D858BA"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Source</w:t>
            </w:r>
          </w:p>
        </w:tc>
        <w:tc>
          <w:tcPr>
            <w:tcW w:w="8279" w:type="dxa"/>
            <w:hideMark/>
          </w:tcPr>
          <w:p w14:paraId="11D098D6"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WG 03, MPEG Systems</w:t>
            </w:r>
          </w:p>
        </w:tc>
      </w:tr>
      <w:tr w:rsidR="00B91E9A" w:rsidRPr="00B91E9A" w14:paraId="5EA27363" w14:textId="77777777" w:rsidTr="002C51F6">
        <w:tc>
          <w:tcPr>
            <w:tcW w:w="1890" w:type="dxa"/>
            <w:hideMark/>
          </w:tcPr>
          <w:p w14:paraId="05C9B12E"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Status</w:t>
            </w:r>
          </w:p>
        </w:tc>
        <w:tc>
          <w:tcPr>
            <w:tcW w:w="8279" w:type="dxa"/>
            <w:hideMark/>
          </w:tcPr>
          <w:p w14:paraId="259EF825"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Approved</w:t>
            </w:r>
          </w:p>
        </w:tc>
      </w:tr>
      <w:tr w:rsidR="00B91E9A" w:rsidRPr="00B91E9A" w14:paraId="1038933F" w14:textId="77777777" w:rsidTr="002C51F6">
        <w:tc>
          <w:tcPr>
            <w:tcW w:w="1890" w:type="dxa"/>
            <w:hideMark/>
          </w:tcPr>
          <w:p w14:paraId="193195E7"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Serial Number</w:t>
            </w:r>
          </w:p>
        </w:tc>
        <w:tc>
          <w:tcPr>
            <w:tcW w:w="8279" w:type="dxa"/>
            <w:hideMark/>
          </w:tcPr>
          <w:p w14:paraId="1E5078D7"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fldChar w:fldCharType="begin"/>
            </w:r>
            <w:r w:rsidRPr="00B91E9A">
              <w:rPr>
                <w:rFonts w:ascii="Times New Roman" w:hAnsi="Times New Roman" w:cs="Times New Roman"/>
                <w:b/>
                <w:sz w:val="24"/>
                <w:szCs w:val="24"/>
                <w:lang w:val="en-GB"/>
              </w:rPr>
              <w:instrText xml:space="preserve"> DOCPROPERTY "MDMSNumber" \* MERGEFORMAT </w:instrText>
            </w:r>
            <w:r w:rsidRPr="00B91E9A">
              <w:rPr>
                <w:rFonts w:ascii="Times New Roman" w:hAnsi="Times New Roman" w:cs="Times New Roman"/>
                <w:b/>
                <w:sz w:val="24"/>
                <w:szCs w:val="24"/>
                <w:lang w:val="en-GB"/>
              </w:rPr>
              <w:fldChar w:fldCharType="separate"/>
            </w:r>
            <w:r w:rsidRPr="00B91E9A">
              <w:rPr>
                <w:rFonts w:ascii="Times New Roman" w:hAnsi="Times New Roman" w:cs="Times New Roman"/>
                <w:b/>
                <w:sz w:val="24"/>
                <w:szCs w:val="24"/>
                <w:lang w:val="en-GB"/>
              </w:rPr>
              <w:t>21766</w:t>
            </w:r>
            <w:r w:rsidRPr="00B91E9A">
              <w:rPr>
                <w:rFonts w:ascii="Times New Roman" w:hAnsi="Times New Roman" w:cs="Times New Roman"/>
                <w:b/>
                <w:sz w:val="24"/>
                <w:szCs w:val="24"/>
                <w:lang w:val="en-GB"/>
              </w:rPr>
              <w:fldChar w:fldCharType="end"/>
            </w:r>
          </w:p>
        </w:tc>
      </w:tr>
    </w:tbl>
    <w:p w14:paraId="10FF98CD" w14:textId="77777777" w:rsidR="00BA60FC" w:rsidRDefault="00BA60FC" w:rsidP="0018563E">
      <w:pPr>
        <w:rPr>
          <w:rFonts w:ascii="Times New Roman" w:hAnsi="Times New Roman" w:cs="Times New Roman"/>
          <w:sz w:val="24"/>
          <w:lang w:val="en-GB"/>
        </w:rPr>
      </w:pPr>
    </w:p>
    <w:p w14:paraId="634BCA15" w14:textId="042C4AD5" w:rsidR="00BC1590" w:rsidRDefault="00572D89" w:rsidP="007204A6">
      <w:pPr>
        <w:pStyle w:val="Heading1"/>
        <w:rPr>
          <w:lang w:val="en-GB"/>
        </w:rPr>
      </w:pPr>
      <w:bookmarkStart w:id="0" w:name="_Toc109368505"/>
      <w:r>
        <w:rPr>
          <w:lang w:val="en-GB"/>
        </w:rPr>
        <w:t>Introduction</w:t>
      </w:r>
      <w:bookmarkEnd w:id="0"/>
    </w:p>
    <w:p w14:paraId="6CBD2D74" w14:textId="525E4824" w:rsidR="003F2D90" w:rsidRDefault="00B55E74" w:rsidP="00B55E74">
      <w:pPr>
        <w:rPr>
          <w:lang w:val="en-GB"/>
        </w:rPr>
      </w:pPr>
      <w:r w:rsidRPr="00B55E74">
        <w:rPr>
          <w:lang w:val="en-GB"/>
        </w:rPr>
        <w:t>This document collects technologies under consideration for the development of ISO/IEC 23090-13, a.k.a. MPEG-I part 13: Video Decoding Interfaces for Immersive Media.</w:t>
      </w:r>
    </w:p>
    <w:sdt>
      <w:sdtPr>
        <w:rPr>
          <w:rFonts w:ascii="Cambria" w:eastAsia="Arial" w:hAnsi="Cambria" w:cs="Arial"/>
          <w:color w:val="auto"/>
          <w:sz w:val="22"/>
          <w:szCs w:val="22"/>
        </w:rPr>
        <w:id w:val="510959162"/>
        <w:docPartObj>
          <w:docPartGallery w:val="Table of Contents"/>
          <w:docPartUnique/>
        </w:docPartObj>
      </w:sdtPr>
      <w:sdtEndPr>
        <w:rPr>
          <w:b/>
          <w:bCs/>
          <w:noProof/>
        </w:rPr>
      </w:sdtEndPr>
      <w:sdtContent>
        <w:p w14:paraId="28A00879" w14:textId="4C6D1138" w:rsidR="00783CB6" w:rsidRDefault="00783CB6">
          <w:pPr>
            <w:pStyle w:val="TOCHeading"/>
          </w:pPr>
          <w:r>
            <w:t>Contents</w:t>
          </w:r>
        </w:p>
        <w:p w14:paraId="704D120D" w14:textId="27473D0C" w:rsidR="008F5FA6" w:rsidRDefault="009D33E1">
          <w:pPr>
            <w:pStyle w:val="TOC1"/>
            <w:rPr>
              <w:ins w:id="1" w:author="Emmanuel Thomas" w:date="2022-07-22T07:48:00Z"/>
              <w:rFonts w:asciiTheme="minorHAnsi" w:eastAsiaTheme="minorEastAsia" w:hAnsiTheme="minorHAnsi" w:cstheme="minorBidi"/>
              <w:noProof/>
              <w:lang w:val="en-NL" w:eastAsia="zh-CN"/>
            </w:rPr>
          </w:pPr>
          <w:r>
            <w:fldChar w:fldCharType="begin"/>
          </w:r>
          <w:r>
            <w:instrText xml:space="preserve"> TOC \o "1-1" \h \z \u </w:instrText>
          </w:r>
          <w:r>
            <w:fldChar w:fldCharType="separate"/>
          </w:r>
          <w:ins w:id="2" w:author="Emmanuel Thomas" w:date="2022-07-22T07:48:00Z">
            <w:r w:rsidR="008F5FA6" w:rsidRPr="00045BF4">
              <w:rPr>
                <w:rStyle w:val="Hyperlink"/>
                <w:noProof/>
              </w:rPr>
              <w:fldChar w:fldCharType="begin"/>
            </w:r>
            <w:r w:rsidR="008F5FA6" w:rsidRPr="00045BF4">
              <w:rPr>
                <w:rStyle w:val="Hyperlink"/>
                <w:noProof/>
              </w:rPr>
              <w:instrText xml:space="preserve"> </w:instrText>
            </w:r>
            <w:r w:rsidR="008F5FA6">
              <w:rPr>
                <w:noProof/>
              </w:rPr>
              <w:instrText>HYPERLINK \l "_Toc109368505"</w:instrText>
            </w:r>
            <w:r w:rsidR="008F5FA6" w:rsidRPr="00045BF4">
              <w:rPr>
                <w:rStyle w:val="Hyperlink"/>
                <w:noProof/>
              </w:rPr>
              <w:instrText xml:space="preserve"> </w:instrText>
            </w:r>
            <w:r w:rsidR="008F5FA6" w:rsidRPr="00045BF4">
              <w:rPr>
                <w:rStyle w:val="Hyperlink"/>
                <w:noProof/>
              </w:rPr>
            </w:r>
            <w:r w:rsidR="008F5FA6" w:rsidRPr="00045BF4">
              <w:rPr>
                <w:rStyle w:val="Hyperlink"/>
                <w:noProof/>
              </w:rPr>
              <w:fldChar w:fldCharType="separate"/>
            </w:r>
            <w:r w:rsidR="008F5FA6" w:rsidRPr="00045BF4">
              <w:rPr>
                <w:rStyle w:val="Hyperlink"/>
                <w:noProof/>
                <w:lang w:val="en-GB"/>
              </w:rPr>
              <w:t>1</w:t>
            </w:r>
            <w:r w:rsidR="008F5FA6">
              <w:rPr>
                <w:rFonts w:asciiTheme="minorHAnsi" w:eastAsiaTheme="minorEastAsia" w:hAnsiTheme="minorHAnsi" w:cstheme="minorBidi"/>
                <w:noProof/>
                <w:lang w:val="en-NL" w:eastAsia="zh-CN"/>
              </w:rPr>
              <w:tab/>
            </w:r>
            <w:r w:rsidR="008F5FA6" w:rsidRPr="00045BF4">
              <w:rPr>
                <w:rStyle w:val="Hyperlink"/>
                <w:noProof/>
                <w:lang w:val="en-GB"/>
              </w:rPr>
              <w:t>Introduction</w:t>
            </w:r>
            <w:r w:rsidR="008F5FA6">
              <w:rPr>
                <w:noProof/>
                <w:webHidden/>
              </w:rPr>
              <w:tab/>
            </w:r>
            <w:r w:rsidR="008F5FA6">
              <w:rPr>
                <w:noProof/>
                <w:webHidden/>
              </w:rPr>
              <w:fldChar w:fldCharType="begin"/>
            </w:r>
            <w:r w:rsidR="008F5FA6">
              <w:rPr>
                <w:noProof/>
                <w:webHidden/>
              </w:rPr>
              <w:instrText xml:space="preserve"> PAGEREF _Toc109368505 \h </w:instrText>
            </w:r>
            <w:r w:rsidR="008F5FA6">
              <w:rPr>
                <w:noProof/>
                <w:webHidden/>
              </w:rPr>
            </w:r>
          </w:ins>
          <w:r w:rsidR="008F5FA6">
            <w:rPr>
              <w:noProof/>
              <w:webHidden/>
            </w:rPr>
            <w:fldChar w:fldCharType="separate"/>
          </w:r>
          <w:ins w:id="3" w:author="Emmanuel Thomas" w:date="2022-07-22T07:48:00Z">
            <w:r w:rsidR="008F5FA6">
              <w:rPr>
                <w:noProof/>
                <w:webHidden/>
              </w:rPr>
              <w:t>1</w:t>
            </w:r>
            <w:r w:rsidR="008F5FA6">
              <w:rPr>
                <w:noProof/>
                <w:webHidden/>
              </w:rPr>
              <w:fldChar w:fldCharType="end"/>
            </w:r>
            <w:r w:rsidR="008F5FA6" w:rsidRPr="00045BF4">
              <w:rPr>
                <w:rStyle w:val="Hyperlink"/>
                <w:noProof/>
              </w:rPr>
              <w:fldChar w:fldCharType="end"/>
            </w:r>
          </w:ins>
        </w:p>
        <w:p w14:paraId="57BA738F" w14:textId="639CEB58" w:rsidR="008F5FA6" w:rsidRDefault="008F5FA6">
          <w:pPr>
            <w:pStyle w:val="TOC1"/>
            <w:rPr>
              <w:ins w:id="4" w:author="Emmanuel Thomas" w:date="2022-07-22T07:48:00Z"/>
              <w:rFonts w:asciiTheme="minorHAnsi" w:eastAsiaTheme="minorEastAsia" w:hAnsiTheme="minorHAnsi" w:cstheme="minorBidi"/>
              <w:noProof/>
              <w:lang w:val="en-NL" w:eastAsia="zh-CN"/>
            </w:rPr>
          </w:pPr>
          <w:ins w:id="5" w:author="Emmanuel Thomas" w:date="2022-07-22T07:48:00Z">
            <w:r w:rsidRPr="00045BF4">
              <w:rPr>
                <w:rStyle w:val="Hyperlink"/>
                <w:noProof/>
              </w:rPr>
              <w:fldChar w:fldCharType="begin"/>
            </w:r>
            <w:r w:rsidRPr="00045BF4">
              <w:rPr>
                <w:rStyle w:val="Hyperlink"/>
                <w:noProof/>
              </w:rPr>
              <w:instrText xml:space="preserve"> </w:instrText>
            </w:r>
            <w:r>
              <w:rPr>
                <w:noProof/>
              </w:rPr>
              <w:instrText>HYPERLINK \l "_Toc109368506"</w:instrText>
            </w:r>
            <w:r w:rsidRPr="00045BF4">
              <w:rPr>
                <w:rStyle w:val="Hyperlink"/>
                <w:noProof/>
              </w:rPr>
              <w:instrText xml:space="preserve"> </w:instrText>
            </w:r>
            <w:r w:rsidRPr="00045BF4">
              <w:rPr>
                <w:rStyle w:val="Hyperlink"/>
                <w:noProof/>
              </w:rPr>
            </w:r>
            <w:r w:rsidRPr="00045BF4">
              <w:rPr>
                <w:rStyle w:val="Hyperlink"/>
                <w:noProof/>
              </w:rPr>
              <w:fldChar w:fldCharType="separate"/>
            </w:r>
            <w:r w:rsidRPr="00045BF4">
              <w:rPr>
                <w:rStyle w:val="Hyperlink"/>
                <w:noProof/>
              </w:rPr>
              <w:t>2</w:t>
            </w:r>
            <w:r>
              <w:rPr>
                <w:rFonts w:asciiTheme="minorHAnsi" w:eastAsiaTheme="minorEastAsia" w:hAnsiTheme="minorHAnsi" w:cstheme="minorBidi"/>
                <w:noProof/>
                <w:lang w:val="en-NL" w:eastAsia="zh-CN"/>
              </w:rPr>
              <w:tab/>
            </w:r>
            <w:r w:rsidRPr="00045BF4">
              <w:rPr>
                <w:rStyle w:val="Hyperlink"/>
                <w:noProof/>
              </w:rPr>
              <w:t>Relevant W3C Recommendation and their relationship with VDI (from m56783)</w:t>
            </w:r>
            <w:r>
              <w:rPr>
                <w:noProof/>
                <w:webHidden/>
              </w:rPr>
              <w:tab/>
            </w:r>
            <w:r>
              <w:rPr>
                <w:noProof/>
                <w:webHidden/>
              </w:rPr>
              <w:fldChar w:fldCharType="begin"/>
            </w:r>
            <w:r>
              <w:rPr>
                <w:noProof/>
                <w:webHidden/>
              </w:rPr>
              <w:instrText xml:space="preserve"> PAGEREF _Toc109368506 \h </w:instrText>
            </w:r>
            <w:r>
              <w:rPr>
                <w:noProof/>
                <w:webHidden/>
              </w:rPr>
            </w:r>
          </w:ins>
          <w:r>
            <w:rPr>
              <w:noProof/>
              <w:webHidden/>
            </w:rPr>
            <w:fldChar w:fldCharType="separate"/>
          </w:r>
          <w:ins w:id="6" w:author="Emmanuel Thomas" w:date="2022-07-22T07:48:00Z">
            <w:r>
              <w:rPr>
                <w:noProof/>
                <w:webHidden/>
              </w:rPr>
              <w:t>1</w:t>
            </w:r>
            <w:r>
              <w:rPr>
                <w:noProof/>
                <w:webHidden/>
              </w:rPr>
              <w:fldChar w:fldCharType="end"/>
            </w:r>
            <w:r w:rsidRPr="00045BF4">
              <w:rPr>
                <w:rStyle w:val="Hyperlink"/>
                <w:noProof/>
              </w:rPr>
              <w:fldChar w:fldCharType="end"/>
            </w:r>
          </w:ins>
        </w:p>
        <w:p w14:paraId="26F01216" w14:textId="19C99320" w:rsidR="008F5FA6" w:rsidRDefault="008F5FA6">
          <w:pPr>
            <w:pStyle w:val="TOC1"/>
            <w:rPr>
              <w:ins w:id="7" w:author="Emmanuel Thomas" w:date="2022-07-22T07:48:00Z"/>
              <w:rFonts w:asciiTheme="minorHAnsi" w:eastAsiaTheme="minorEastAsia" w:hAnsiTheme="minorHAnsi" w:cstheme="minorBidi"/>
              <w:noProof/>
              <w:lang w:val="en-NL" w:eastAsia="zh-CN"/>
            </w:rPr>
          </w:pPr>
          <w:ins w:id="8" w:author="Emmanuel Thomas" w:date="2022-07-22T07:48:00Z">
            <w:r w:rsidRPr="00045BF4">
              <w:rPr>
                <w:rStyle w:val="Hyperlink"/>
                <w:noProof/>
              </w:rPr>
              <w:fldChar w:fldCharType="begin"/>
            </w:r>
            <w:r w:rsidRPr="00045BF4">
              <w:rPr>
                <w:rStyle w:val="Hyperlink"/>
                <w:noProof/>
              </w:rPr>
              <w:instrText xml:space="preserve"> </w:instrText>
            </w:r>
            <w:r>
              <w:rPr>
                <w:noProof/>
              </w:rPr>
              <w:instrText>HYPERLINK \l "_Toc109368565"</w:instrText>
            </w:r>
            <w:r w:rsidRPr="00045BF4">
              <w:rPr>
                <w:rStyle w:val="Hyperlink"/>
                <w:noProof/>
              </w:rPr>
              <w:instrText xml:space="preserve"> </w:instrText>
            </w:r>
            <w:r w:rsidRPr="00045BF4">
              <w:rPr>
                <w:rStyle w:val="Hyperlink"/>
                <w:noProof/>
              </w:rPr>
            </w:r>
            <w:r w:rsidRPr="00045BF4">
              <w:rPr>
                <w:rStyle w:val="Hyperlink"/>
                <w:noProof/>
              </w:rPr>
              <w:fldChar w:fldCharType="separate"/>
            </w:r>
            <w:r w:rsidRPr="00045BF4">
              <w:rPr>
                <w:rStyle w:val="Hyperlink"/>
                <w:noProof/>
                <w:lang w:val="en-GB"/>
              </w:rPr>
              <w:t>5</w:t>
            </w:r>
            <w:r>
              <w:rPr>
                <w:rFonts w:asciiTheme="minorHAnsi" w:eastAsiaTheme="minorEastAsia" w:hAnsiTheme="minorHAnsi" w:cstheme="minorBidi"/>
                <w:noProof/>
                <w:lang w:val="en-NL" w:eastAsia="zh-CN"/>
              </w:rPr>
              <w:tab/>
            </w:r>
            <w:r w:rsidRPr="00045BF4">
              <w:rPr>
                <w:rStyle w:val="Hyperlink"/>
                <w:noProof/>
                <w:lang w:val="en-GB"/>
              </w:rPr>
              <w:t>Layer composite position info SEI message (from JVET-S0107)</w:t>
            </w:r>
            <w:r>
              <w:rPr>
                <w:noProof/>
                <w:webHidden/>
              </w:rPr>
              <w:tab/>
            </w:r>
            <w:r>
              <w:rPr>
                <w:noProof/>
                <w:webHidden/>
              </w:rPr>
              <w:fldChar w:fldCharType="begin"/>
            </w:r>
            <w:r>
              <w:rPr>
                <w:noProof/>
                <w:webHidden/>
              </w:rPr>
              <w:instrText xml:space="preserve"> PAGEREF _Toc109368565 \h </w:instrText>
            </w:r>
            <w:r>
              <w:rPr>
                <w:noProof/>
                <w:webHidden/>
              </w:rPr>
            </w:r>
          </w:ins>
          <w:r>
            <w:rPr>
              <w:noProof/>
              <w:webHidden/>
            </w:rPr>
            <w:fldChar w:fldCharType="separate"/>
          </w:r>
          <w:ins w:id="9" w:author="Emmanuel Thomas" w:date="2022-07-22T07:48:00Z">
            <w:r>
              <w:rPr>
                <w:noProof/>
                <w:webHidden/>
              </w:rPr>
              <w:t>6</w:t>
            </w:r>
            <w:r>
              <w:rPr>
                <w:noProof/>
                <w:webHidden/>
              </w:rPr>
              <w:fldChar w:fldCharType="end"/>
            </w:r>
            <w:r w:rsidRPr="00045BF4">
              <w:rPr>
                <w:rStyle w:val="Hyperlink"/>
                <w:noProof/>
              </w:rPr>
              <w:fldChar w:fldCharType="end"/>
            </w:r>
          </w:ins>
        </w:p>
        <w:p w14:paraId="62F2A75D" w14:textId="74165C5B" w:rsidR="008F5FA6" w:rsidRDefault="008F5FA6">
          <w:pPr>
            <w:pStyle w:val="TOC1"/>
            <w:rPr>
              <w:ins w:id="10" w:author="Emmanuel Thomas" w:date="2022-07-22T07:48:00Z"/>
              <w:rFonts w:asciiTheme="minorHAnsi" w:eastAsiaTheme="minorEastAsia" w:hAnsiTheme="minorHAnsi" w:cstheme="minorBidi"/>
              <w:noProof/>
              <w:lang w:val="en-NL" w:eastAsia="zh-CN"/>
            </w:rPr>
          </w:pPr>
          <w:ins w:id="11" w:author="Emmanuel Thomas" w:date="2022-07-22T07:48:00Z">
            <w:r w:rsidRPr="00045BF4">
              <w:rPr>
                <w:rStyle w:val="Hyperlink"/>
                <w:noProof/>
              </w:rPr>
              <w:fldChar w:fldCharType="begin"/>
            </w:r>
            <w:r w:rsidRPr="00045BF4">
              <w:rPr>
                <w:rStyle w:val="Hyperlink"/>
                <w:noProof/>
              </w:rPr>
              <w:instrText xml:space="preserve"> </w:instrText>
            </w:r>
            <w:r>
              <w:rPr>
                <w:noProof/>
              </w:rPr>
              <w:instrText>HYPERLINK \l "_Toc109368566"</w:instrText>
            </w:r>
            <w:r w:rsidRPr="00045BF4">
              <w:rPr>
                <w:rStyle w:val="Hyperlink"/>
                <w:noProof/>
              </w:rPr>
              <w:instrText xml:space="preserve"> </w:instrText>
            </w:r>
            <w:r w:rsidRPr="00045BF4">
              <w:rPr>
                <w:rStyle w:val="Hyperlink"/>
                <w:noProof/>
              </w:rPr>
            </w:r>
            <w:r w:rsidRPr="00045BF4">
              <w:rPr>
                <w:rStyle w:val="Hyperlink"/>
                <w:noProof/>
              </w:rPr>
              <w:fldChar w:fldCharType="separate"/>
            </w:r>
            <w:r w:rsidRPr="00045BF4">
              <w:rPr>
                <w:rStyle w:val="Hyperlink"/>
                <w:noProof/>
                <w:lang w:val="en-GB"/>
              </w:rPr>
              <w:t>6</w:t>
            </w:r>
            <w:r>
              <w:rPr>
                <w:rFonts w:asciiTheme="minorHAnsi" w:eastAsiaTheme="minorEastAsia" w:hAnsiTheme="minorHAnsi" w:cstheme="minorBidi"/>
                <w:noProof/>
                <w:lang w:val="en-NL" w:eastAsia="zh-CN"/>
              </w:rPr>
              <w:tab/>
            </w:r>
            <w:r w:rsidRPr="00045BF4">
              <w:rPr>
                <w:rStyle w:val="Hyperlink"/>
                <w:noProof/>
                <w:lang w:val="en-GB"/>
              </w:rPr>
              <w:t xml:space="preserve">Composite picture information SEI message </w:t>
            </w:r>
            <w:r w:rsidRPr="00045BF4">
              <w:rPr>
                <w:rStyle w:val="Hyperlink"/>
                <w:noProof/>
                <w:lang w:val="en-CA"/>
              </w:rPr>
              <w:t>(from JVET-T0049)</w:t>
            </w:r>
            <w:r>
              <w:rPr>
                <w:noProof/>
                <w:webHidden/>
              </w:rPr>
              <w:tab/>
            </w:r>
            <w:r>
              <w:rPr>
                <w:noProof/>
                <w:webHidden/>
              </w:rPr>
              <w:fldChar w:fldCharType="begin"/>
            </w:r>
            <w:r>
              <w:rPr>
                <w:noProof/>
                <w:webHidden/>
              </w:rPr>
              <w:instrText xml:space="preserve"> PAGEREF _Toc109368566 \h </w:instrText>
            </w:r>
            <w:r>
              <w:rPr>
                <w:noProof/>
                <w:webHidden/>
              </w:rPr>
            </w:r>
          </w:ins>
          <w:r>
            <w:rPr>
              <w:noProof/>
              <w:webHidden/>
            </w:rPr>
            <w:fldChar w:fldCharType="separate"/>
          </w:r>
          <w:ins w:id="12" w:author="Emmanuel Thomas" w:date="2022-07-22T07:48:00Z">
            <w:r>
              <w:rPr>
                <w:noProof/>
                <w:webHidden/>
              </w:rPr>
              <w:t>10</w:t>
            </w:r>
            <w:r>
              <w:rPr>
                <w:noProof/>
                <w:webHidden/>
              </w:rPr>
              <w:fldChar w:fldCharType="end"/>
            </w:r>
            <w:r w:rsidRPr="00045BF4">
              <w:rPr>
                <w:rStyle w:val="Hyperlink"/>
                <w:noProof/>
              </w:rPr>
              <w:fldChar w:fldCharType="end"/>
            </w:r>
          </w:ins>
        </w:p>
        <w:p w14:paraId="120B7EAB" w14:textId="205F6EE2" w:rsidR="008F5FA6" w:rsidRDefault="008F5FA6">
          <w:pPr>
            <w:pStyle w:val="TOC1"/>
            <w:rPr>
              <w:ins w:id="13" w:author="Emmanuel Thomas" w:date="2022-07-22T07:48:00Z"/>
              <w:rFonts w:asciiTheme="minorHAnsi" w:eastAsiaTheme="minorEastAsia" w:hAnsiTheme="minorHAnsi" w:cstheme="minorBidi"/>
              <w:noProof/>
              <w:lang w:val="en-NL" w:eastAsia="zh-CN"/>
            </w:rPr>
          </w:pPr>
          <w:ins w:id="14" w:author="Emmanuel Thomas" w:date="2022-07-22T07:48:00Z">
            <w:r w:rsidRPr="00045BF4">
              <w:rPr>
                <w:rStyle w:val="Hyperlink"/>
                <w:noProof/>
              </w:rPr>
              <w:fldChar w:fldCharType="begin"/>
            </w:r>
            <w:r w:rsidRPr="00045BF4">
              <w:rPr>
                <w:rStyle w:val="Hyperlink"/>
                <w:noProof/>
              </w:rPr>
              <w:instrText xml:space="preserve"> </w:instrText>
            </w:r>
            <w:r>
              <w:rPr>
                <w:noProof/>
              </w:rPr>
              <w:instrText>HYPERLINK \l "_Toc109368567"</w:instrText>
            </w:r>
            <w:r w:rsidRPr="00045BF4">
              <w:rPr>
                <w:rStyle w:val="Hyperlink"/>
                <w:noProof/>
              </w:rPr>
              <w:instrText xml:space="preserve"> </w:instrText>
            </w:r>
            <w:r w:rsidRPr="00045BF4">
              <w:rPr>
                <w:rStyle w:val="Hyperlink"/>
                <w:noProof/>
              </w:rPr>
            </w:r>
            <w:r w:rsidRPr="00045BF4">
              <w:rPr>
                <w:rStyle w:val="Hyperlink"/>
                <w:noProof/>
              </w:rPr>
              <w:fldChar w:fldCharType="separate"/>
            </w:r>
            <w:r w:rsidRPr="00045BF4">
              <w:rPr>
                <w:rStyle w:val="Hyperlink"/>
                <w:noProof/>
                <w:lang w:val="en-GB" w:eastAsia="zh-CN"/>
              </w:rPr>
              <w:t>7</w:t>
            </w:r>
            <w:r>
              <w:rPr>
                <w:rFonts w:asciiTheme="minorHAnsi" w:eastAsiaTheme="minorEastAsia" w:hAnsiTheme="minorHAnsi" w:cstheme="minorBidi"/>
                <w:noProof/>
                <w:lang w:val="en-NL" w:eastAsia="zh-CN"/>
              </w:rPr>
              <w:tab/>
            </w:r>
            <w:r w:rsidRPr="00045BF4">
              <w:rPr>
                <w:rStyle w:val="Hyperlink"/>
                <w:noProof/>
                <w:lang w:val="en-GB" w:eastAsia="zh-CN"/>
              </w:rPr>
              <w:t>Background information on Vulkan (from m59524)</w:t>
            </w:r>
            <w:r>
              <w:rPr>
                <w:noProof/>
                <w:webHidden/>
              </w:rPr>
              <w:tab/>
            </w:r>
            <w:r>
              <w:rPr>
                <w:noProof/>
                <w:webHidden/>
              </w:rPr>
              <w:fldChar w:fldCharType="begin"/>
            </w:r>
            <w:r>
              <w:rPr>
                <w:noProof/>
                <w:webHidden/>
              </w:rPr>
              <w:instrText xml:space="preserve"> PAGEREF _Toc109368567 \h </w:instrText>
            </w:r>
            <w:r>
              <w:rPr>
                <w:noProof/>
                <w:webHidden/>
              </w:rPr>
            </w:r>
          </w:ins>
          <w:r>
            <w:rPr>
              <w:noProof/>
              <w:webHidden/>
            </w:rPr>
            <w:fldChar w:fldCharType="separate"/>
          </w:r>
          <w:ins w:id="15" w:author="Emmanuel Thomas" w:date="2022-07-22T07:48:00Z">
            <w:r>
              <w:rPr>
                <w:noProof/>
                <w:webHidden/>
              </w:rPr>
              <w:t>13</w:t>
            </w:r>
            <w:r>
              <w:rPr>
                <w:noProof/>
                <w:webHidden/>
              </w:rPr>
              <w:fldChar w:fldCharType="end"/>
            </w:r>
            <w:r w:rsidRPr="00045BF4">
              <w:rPr>
                <w:rStyle w:val="Hyperlink"/>
                <w:noProof/>
              </w:rPr>
              <w:fldChar w:fldCharType="end"/>
            </w:r>
          </w:ins>
        </w:p>
        <w:p w14:paraId="191185BC" w14:textId="5E071E77" w:rsidR="000A7DF8" w:rsidDel="008F5FA6" w:rsidRDefault="000A7DF8" w:rsidP="000A7DF8">
          <w:pPr>
            <w:pStyle w:val="TOC1"/>
            <w:rPr>
              <w:del w:id="16" w:author="Emmanuel Thomas" w:date="2022-07-22T07:48:00Z"/>
              <w:rFonts w:asciiTheme="minorHAnsi" w:eastAsiaTheme="minorEastAsia" w:hAnsiTheme="minorHAnsi" w:cstheme="minorBidi"/>
              <w:noProof/>
              <w:lang w:val="en-NL" w:eastAsia="zh-CN"/>
            </w:rPr>
          </w:pPr>
          <w:del w:id="17" w:author="Emmanuel Thomas" w:date="2022-07-22T07:48:00Z">
            <w:r w:rsidRPr="008F5FA6" w:rsidDel="008F5FA6">
              <w:rPr>
                <w:noProof/>
                <w:lang w:val="en-GB"/>
                <w:rPrChange w:id="18" w:author="Emmanuel Thomas" w:date="2022-07-22T07:48:00Z">
                  <w:rPr>
                    <w:rStyle w:val="Hyperlink"/>
                    <w:noProof/>
                    <w:lang w:val="en-GB"/>
                  </w:rPr>
                </w:rPrChange>
              </w:rPr>
              <w:delText>1</w:delText>
            </w:r>
            <w:r w:rsidDel="008F5FA6">
              <w:rPr>
                <w:rFonts w:asciiTheme="minorHAnsi" w:eastAsiaTheme="minorEastAsia" w:hAnsiTheme="minorHAnsi" w:cstheme="minorBidi"/>
                <w:noProof/>
                <w:lang w:val="en-NL" w:eastAsia="zh-CN"/>
              </w:rPr>
              <w:tab/>
            </w:r>
            <w:r w:rsidRPr="008F5FA6" w:rsidDel="008F5FA6">
              <w:rPr>
                <w:noProof/>
                <w:lang w:val="en-GB"/>
                <w:rPrChange w:id="19" w:author="Emmanuel Thomas" w:date="2022-07-22T07:48:00Z">
                  <w:rPr>
                    <w:rStyle w:val="Hyperlink"/>
                    <w:noProof/>
                    <w:lang w:val="en-GB"/>
                  </w:rPr>
                </w:rPrChange>
              </w:rPr>
              <w:delText>Introduction</w:delText>
            </w:r>
            <w:r w:rsidDel="008F5FA6">
              <w:rPr>
                <w:noProof/>
                <w:webHidden/>
              </w:rPr>
              <w:tab/>
              <w:delText>1</w:delText>
            </w:r>
          </w:del>
        </w:p>
        <w:p w14:paraId="504436C4" w14:textId="2B690FF8" w:rsidR="000A7DF8" w:rsidDel="008F5FA6" w:rsidRDefault="000A7DF8" w:rsidP="000A7DF8">
          <w:pPr>
            <w:pStyle w:val="TOC1"/>
            <w:rPr>
              <w:del w:id="20" w:author="Emmanuel Thomas" w:date="2022-07-22T07:48:00Z"/>
              <w:rFonts w:asciiTheme="minorHAnsi" w:eastAsiaTheme="minorEastAsia" w:hAnsiTheme="minorHAnsi" w:cstheme="minorBidi"/>
              <w:noProof/>
              <w:lang w:val="en-NL" w:eastAsia="zh-CN"/>
            </w:rPr>
          </w:pPr>
          <w:del w:id="21" w:author="Emmanuel Thomas" w:date="2022-07-22T07:48:00Z">
            <w:r w:rsidRPr="008F5FA6" w:rsidDel="008F5FA6">
              <w:rPr>
                <w:noProof/>
                <w:rPrChange w:id="22" w:author="Emmanuel Thomas" w:date="2022-07-22T07:48:00Z">
                  <w:rPr>
                    <w:rStyle w:val="Hyperlink"/>
                    <w:noProof/>
                  </w:rPr>
                </w:rPrChange>
              </w:rPr>
              <w:delText>2</w:delText>
            </w:r>
            <w:r w:rsidDel="008F5FA6">
              <w:rPr>
                <w:rFonts w:asciiTheme="minorHAnsi" w:eastAsiaTheme="minorEastAsia" w:hAnsiTheme="minorHAnsi" w:cstheme="minorBidi"/>
                <w:noProof/>
                <w:lang w:val="en-NL" w:eastAsia="zh-CN"/>
              </w:rPr>
              <w:tab/>
            </w:r>
            <w:r w:rsidRPr="008F5FA6" w:rsidDel="008F5FA6">
              <w:rPr>
                <w:noProof/>
                <w:rPrChange w:id="23" w:author="Emmanuel Thomas" w:date="2022-07-22T07:48:00Z">
                  <w:rPr>
                    <w:rStyle w:val="Hyperlink"/>
                    <w:noProof/>
                  </w:rPr>
                </w:rPrChange>
              </w:rPr>
              <w:delText>Relevant W3C Recommendation and their relationship with VDI (from m56783)</w:delText>
            </w:r>
            <w:r w:rsidDel="008F5FA6">
              <w:rPr>
                <w:noProof/>
                <w:webHidden/>
              </w:rPr>
              <w:tab/>
              <w:delText>1</w:delText>
            </w:r>
          </w:del>
        </w:p>
        <w:p w14:paraId="63F5E341" w14:textId="6F5F2DA0" w:rsidR="000A7DF8" w:rsidDel="008F5FA6" w:rsidRDefault="000A7DF8" w:rsidP="000A7DF8">
          <w:pPr>
            <w:pStyle w:val="TOC1"/>
            <w:rPr>
              <w:del w:id="24" w:author="Emmanuel Thomas" w:date="2022-07-22T07:48:00Z"/>
              <w:rFonts w:asciiTheme="minorHAnsi" w:eastAsiaTheme="minorEastAsia" w:hAnsiTheme="minorHAnsi" w:cstheme="minorBidi"/>
              <w:noProof/>
              <w:lang w:val="en-NL" w:eastAsia="zh-CN"/>
            </w:rPr>
          </w:pPr>
          <w:del w:id="25" w:author="Emmanuel Thomas" w:date="2022-07-22T07:48:00Z">
            <w:r w:rsidRPr="008F5FA6" w:rsidDel="008F5FA6">
              <w:rPr>
                <w:noProof/>
                <w:lang w:val="en-GB"/>
                <w:rPrChange w:id="26" w:author="Emmanuel Thomas" w:date="2022-07-22T07:48:00Z">
                  <w:rPr>
                    <w:rStyle w:val="Hyperlink"/>
                    <w:noProof/>
                    <w:lang w:val="en-GB"/>
                  </w:rPr>
                </w:rPrChange>
              </w:rPr>
              <w:delText>3</w:delText>
            </w:r>
            <w:r w:rsidDel="008F5FA6">
              <w:rPr>
                <w:rFonts w:asciiTheme="minorHAnsi" w:eastAsiaTheme="minorEastAsia" w:hAnsiTheme="minorHAnsi" w:cstheme="minorBidi"/>
                <w:noProof/>
                <w:lang w:val="en-NL" w:eastAsia="zh-CN"/>
              </w:rPr>
              <w:tab/>
            </w:r>
            <w:r w:rsidRPr="008F5FA6" w:rsidDel="008F5FA6">
              <w:rPr>
                <w:noProof/>
                <w:lang w:val="en-GB"/>
                <w:rPrChange w:id="27" w:author="Emmanuel Thomas" w:date="2022-07-22T07:48:00Z">
                  <w:rPr>
                    <w:rStyle w:val="Hyperlink"/>
                    <w:noProof/>
                    <w:lang w:val="en-GB"/>
                  </w:rPr>
                </w:rPrChange>
              </w:rPr>
              <w:delText>VDI System De</w:delText>
            </w:r>
            <w:r w:rsidRPr="008F5FA6" w:rsidDel="008F5FA6">
              <w:rPr>
                <w:noProof/>
                <w:lang w:val="en-GB"/>
                <w:rPrChange w:id="28" w:author="Emmanuel Thomas" w:date="2022-07-22T07:48:00Z">
                  <w:rPr>
                    <w:rStyle w:val="Hyperlink"/>
                    <w:noProof/>
                    <w:lang w:val="en-GB"/>
                  </w:rPr>
                </w:rPrChange>
              </w:rPr>
              <w:delText>c</w:delText>
            </w:r>
            <w:r w:rsidRPr="008F5FA6" w:rsidDel="008F5FA6">
              <w:rPr>
                <w:noProof/>
                <w:lang w:val="en-GB"/>
                <w:rPrChange w:id="29" w:author="Emmanuel Thomas" w:date="2022-07-22T07:48:00Z">
                  <w:rPr>
                    <w:rStyle w:val="Hyperlink"/>
                    <w:noProof/>
                    <w:lang w:val="en-GB"/>
                  </w:rPr>
                </w:rPrChange>
              </w:rPr>
              <w:delText>oder Model (m58863 from MPEG#137)</w:delText>
            </w:r>
            <w:r w:rsidDel="008F5FA6">
              <w:rPr>
                <w:noProof/>
                <w:webHidden/>
              </w:rPr>
              <w:tab/>
              <w:delText>7</w:delText>
            </w:r>
          </w:del>
        </w:p>
        <w:p w14:paraId="6B1C1D96" w14:textId="124DA350" w:rsidR="000A7DF8" w:rsidDel="008F5FA6" w:rsidRDefault="000A7DF8" w:rsidP="000A7DF8">
          <w:pPr>
            <w:pStyle w:val="TOC1"/>
            <w:rPr>
              <w:del w:id="30" w:author="Emmanuel Thomas" w:date="2022-07-22T07:48:00Z"/>
              <w:rFonts w:asciiTheme="minorHAnsi" w:eastAsiaTheme="minorEastAsia" w:hAnsiTheme="minorHAnsi" w:cstheme="minorBidi"/>
              <w:noProof/>
              <w:lang w:val="en-NL" w:eastAsia="zh-CN"/>
            </w:rPr>
          </w:pPr>
          <w:del w:id="31" w:author="Emmanuel Thomas" w:date="2022-07-22T07:48:00Z">
            <w:r w:rsidRPr="008F5FA6" w:rsidDel="008F5FA6">
              <w:rPr>
                <w:noProof/>
                <w:rPrChange w:id="32" w:author="Emmanuel Thomas" w:date="2022-07-22T07:48:00Z">
                  <w:rPr>
                    <w:rStyle w:val="Hyperlink"/>
                    <w:noProof/>
                  </w:rPr>
                </w:rPrChange>
              </w:rPr>
              <w:delText>4</w:delText>
            </w:r>
            <w:r w:rsidDel="008F5FA6">
              <w:rPr>
                <w:rFonts w:asciiTheme="minorHAnsi" w:eastAsiaTheme="minorEastAsia" w:hAnsiTheme="minorHAnsi" w:cstheme="minorBidi"/>
                <w:noProof/>
                <w:lang w:val="en-NL" w:eastAsia="zh-CN"/>
              </w:rPr>
              <w:tab/>
            </w:r>
            <w:r w:rsidRPr="008F5FA6" w:rsidDel="008F5FA6">
              <w:rPr>
                <w:noProof/>
                <w:rPrChange w:id="33" w:author="Emmanuel Thomas" w:date="2022-07-22T07:48:00Z">
                  <w:rPr>
                    <w:rStyle w:val="Hyperlink"/>
                    <w:noProof/>
                  </w:rPr>
                </w:rPrChange>
              </w:rPr>
              <w:delText>VDI Systems Decoder Model</w:delText>
            </w:r>
            <w:r w:rsidDel="008F5FA6">
              <w:rPr>
                <w:noProof/>
                <w:webHidden/>
              </w:rPr>
              <w:tab/>
              <w:delText>7</w:delText>
            </w:r>
          </w:del>
        </w:p>
        <w:p w14:paraId="30A7EFB1" w14:textId="1A7F1FD1" w:rsidR="000A7DF8" w:rsidDel="008F5FA6" w:rsidRDefault="000A7DF8" w:rsidP="000A7DF8">
          <w:pPr>
            <w:pStyle w:val="TOC1"/>
            <w:rPr>
              <w:del w:id="34" w:author="Emmanuel Thomas" w:date="2022-07-22T07:48:00Z"/>
              <w:rFonts w:asciiTheme="minorHAnsi" w:eastAsiaTheme="minorEastAsia" w:hAnsiTheme="minorHAnsi" w:cstheme="minorBidi"/>
              <w:noProof/>
              <w:lang w:val="en-NL" w:eastAsia="zh-CN"/>
            </w:rPr>
          </w:pPr>
          <w:del w:id="35" w:author="Emmanuel Thomas" w:date="2022-07-22T07:48:00Z">
            <w:r w:rsidRPr="008F5FA6" w:rsidDel="008F5FA6">
              <w:rPr>
                <w:noProof/>
                <w:lang w:val="en-GB"/>
                <w:rPrChange w:id="36" w:author="Emmanuel Thomas" w:date="2022-07-22T07:48:00Z">
                  <w:rPr>
                    <w:rStyle w:val="Hyperlink"/>
                    <w:noProof/>
                    <w:lang w:val="en-GB"/>
                  </w:rPr>
                </w:rPrChange>
              </w:rPr>
              <w:delText>5</w:delText>
            </w:r>
            <w:r w:rsidDel="008F5FA6">
              <w:rPr>
                <w:rFonts w:asciiTheme="minorHAnsi" w:eastAsiaTheme="minorEastAsia" w:hAnsiTheme="minorHAnsi" w:cstheme="minorBidi"/>
                <w:noProof/>
                <w:lang w:val="en-NL" w:eastAsia="zh-CN"/>
              </w:rPr>
              <w:tab/>
            </w:r>
            <w:r w:rsidRPr="008F5FA6" w:rsidDel="008F5FA6">
              <w:rPr>
                <w:noProof/>
                <w:lang w:val="en-GB"/>
                <w:rPrChange w:id="37" w:author="Emmanuel Thomas" w:date="2022-07-22T07:48:00Z">
                  <w:rPr>
                    <w:rStyle w:val="Hyperlink"/>
                    <w:noProof/>
                    <w:lang w:val="en-GB"/>
                  </w:rPr>
                </w:rPrChange>
              </w:rPr>
              <w:delText>Layer composite position info SEI message (from JVET-S0107)</w:delText>
            </w:r>
            <w:r w:rsidDel="008F5FA6">
              <w:rPr>
                <w:noProof/>
                <w:webHidden/>
              </w:rPr>
              <w:tab/>
              <w:delText>10</w:delText>
            </w:r>
          </w:del>
        </w:p>
        <w:p w14:paraId="35A317DE" w14:textId="04D1FE8F" w:rsidR="000A7DF8" w:rsidDel="008F5FA6" w:rsidRDefault="000A7DF8" w:rsidP="000A7DF8">
          <w:pPr>
            <w:pStyle w:val="TOC1"/>
            <w:rPr>
              <w:del w:id="38" w:author="Emmanuel Thomas" w:date="2022-07-22T07:48:00Z"/>
              <w:rFonts w:asciiTheme="minorHAnsi" w:eastAsiaTheme="minorEastAsia" w:hAnsiTheme="minorHAnsi" w:cstheme="minorBidi"/>
              <w:noProof/>
              <w:lang w:val="en-NL" w:eastAsia="zh-CN"/>
            </w:rPr>
          </w:pPr>
          <w:del w:id="39" w:author="Emmanuel Thomas" w:date="2022-07-22T07:48:00Z">
            <w:r w:rsidRPr="008F5FA6" w:rsidDel="008F5FA6">
              <w:rPr>
                <w:noProof/>
                <w:lang w:val="en-GB"/>
                <w:rPrChange w:id="40" w:author="Emmanuel Thomas" w:date="2022-07-22T07:48:00Z">
                  <w:rPr>
                    <w:rStyle w:val="Hyperlink"/>
                    <w:noProof/>
                    <w:lang w:val="en-GB"/>
                  </w:rPr>
                </w:rPrChange>
              </w:rPr>
              <w:delText>6</w:delText>
            </w:r>
            <w:r w:rsidDel="008F5FA6">
              <w:rPr>
                <w:rFonts w:asciiTheme="minorHAnsi" w:eastAsiaTheme="minorEastAsia" w:hAnsiTheme="minorHAnsi" w:cstheme="minorBidi"/>
                <w:noProof/>
                <w:lang w:val="en-NL" w:eastAsia="zh-CN"/>
              </w:rPr>
              <w:tab/>
            </w:r>
            <w:r w:rsidRPr="008F5FA6" w:rsidDel="008F5FA6">
              <w:rPr>
                <w:noProof/>
                <w:lang w:val="en-GB"/>
                <w:rPrChange w:id="41" w:author="Emmanuel Thomas" w:date="2022-07-22T07:48:00Z">
                  <w:rPr>
                    <w:rStyle w:val="Hyperlink"/>
                    <w:noProof/>
                    <w:lang w:val="en-GB"/>
                  </w:rPr>
                </w:rPrChange>
              </w:rPr>
              <w:delText xml:space="preserve">Composite picture information SEI message </w:delText>
            </w:r>
            <w:r w:rsidRPr="008F5FA6" w:rsidDel="008F5FA6">
              <w:rPr>
                <w:noProof/>
                <w:lang w:val="en-CA"/>
                <w:rPrChange w:id="42" w:author="Emmanuel Thomas" w:date="2022-07-22T07:48:00Z">
                  <w:rPr>
                    <w:rStyle w:val="Hyperlink"/>
                    <w:noProof/>
                    <w:lang w:val="en-CA"/>
                  </w:rPr>
                </w:rPrChange>
              </w:rPr>
              <w:delText>(from JVET-T0049)</w:delText>
            </w:r>
            <w:r w:rsidDel="008F5FA6">
              <w:rPr>
                <w:noProof/>
                <w:webHidden/>
              </w:rPr>
              <w:tab/>
              <w:delText>13</w:delText>
            </w:r>
          </w:del>
        </w:p>
        <w:p w14:paraId="4CD76CD3" w14:textId="3E9D3B72" w:rsidR="000A7DF8" w:rsidDel="008F5FA6" w:rsidRDefault="000A7DF8" w:rsidP="000A7DF8">
          <w:pPr>
            <w:pStyle w:val="TOC1"/>
            <w:rPr>
              <w:del w:id="43" w:author="Emmanuel Thomas" w:date="2022-07-22T07:48:00Z"/>
              <w:rFonts w:asciiTheme="minorHAnsi" w:eastAsiaTheme="minorEastAsia" w:hAnsiTheme="minorHAnsi" w:cstheme="minorBidi"/>
              <w:noProof/>
              <w:lang w:val="en-NL" w:eastAsia="zh-CN"/>
            </w:rPr>
          </w:pPr>
          <w:del w:id="44" w:author="Emmanuel Thomas" w:date="2022-07-22T07:48:00Z">
            <w:r w:rsidRPr="008F5FA6" w:rsidDel="008F5FA6">
              <w:rPr>
                <w:noProof/>
                <w:lang w:val="en-GB" w:eastAsia="zh-CN"/>
                <w:rPrChange w:id="45" w:author="Emmanuel Thomas" w:date="2022-07-22T07:48:00Z">
                  <w:rPr>
                    <w:rStyle w:val="Hyperlink"/>
                    <w:noProof/>
                    <w:lang w:val="en-GB" w:eastAsia="zh-CN"/>
                  </w:rPr>
                </w:rPrChange>
              </w:rPr>
              <w:delText>7</w:delText>
            </w:r>
            <w:r w:rsidDel="008F5FA6">
              <w:rPr>
                <w:rFonts w:asciiTheme="minorHAnsi" w:eastAsiaTheme="minorEastAsia" w:hAnsiTheme="minorHAnsi" w:cstheme="minorBidi"/>
                <w:noProof/>
                <w:lang w:val="en-NL" w:eastAsia="zh-CN"/>
              </w:rPr>
              <w:tab/>
            </w:r>
            <w:r w:rsidRPr="008F5FA6" w:rsidDel="008F5FA6">
              <w:rPr>
                <w:noProof/>
                <w:lang w:val="en-GB" w:eastAsia="zh-CN"/>
                <w:rPrChange w:id="46" w:author="Emmanuel Thomas" w:date="2022-07-22T07:48:00Z">
                  <w:rPr>
                    <w:rStyle w:val="Hyperlink"/>
                    <w:noProof/>
                    <w:lang w:val="en-GB" w:eastAsia="zh-CN"/>
                  </w:rPr>
                </w:rPrChange>
              </w:rPr>
              <w:delText>Background information on Vulkan</w:delText>
            </w:r>
            <w:r w:rsidDel="008F5FA6">
              <w:rPr>
                <w:noProof/>
                <w:webHidden/>
              </w:rPr>
              <w:tab/>
              <w:delText>17</w:delText>
            </w:r>
          </w:del>
        </w:p>
        <w:p w14:paraId="66EC5B04" w14:textId="3D09BF73" w:rsidR="00B55E74" w:rsidRPr="00A42F50" w:rsidRDefault="009D33E1" w:rsidP="00B55E74">
          <w:r>
            <w:fldChar w:fldCharType="end"/>
          </w:r>
        </w:p>
      </w:sdtContent>
    </w:sdt>
    <w:p w14:paraId="7666059E" w14:textId="77777777" w:rsidR="00683305" w:rsidRPr="00683305" w:rsidRDefault="00683305" w:rsidP="00683305">
      <w:pPr>
        <w:pStyle w:val="Heading1"/>
      </w:pPr>
      <w:bookmarkStart w:id="47" w:name="_Toc77350292"/>
      <w:bookmarkStart w:id="48" w:name="_Toc109368506"/>
      <w:r w:rsidRPr="00683305">
        <w:t>Relevant W3C Recommendation and their relationship with VDI (from m56783)</w:t>
      </w:r>
      <w:bookmarkEnd w:id="47"/>
      <w:bookmarkEnd w:id="48"/>
    </w:p>
    <w:p w14:paraId="42F2778F" w14:textId="21FD1F5A" w:rsidR="00683305" w:rsidRPr="00683305" w:rsidRDefault="00683305" w:rsidP="00683305">
      <w:pPr>
        <w:pStyle w:val="Heading2"/>
      </w:pPr>
      <w:bookmarkStart w:id="49" w:name="_Toc77350293"/>
      <w:r w:rsidRPr="00683305">
        <w:t xml:space="preserve">Media Source Extensions </w:t>
      </w:r>
      <w:r w:rsidRPr="00683305">
        <w:fldChar w:fldCharType="begin"/>
      </w:r>
      <w:r w:rsidRPr="00683305">
        <w:instrText xml:space="preserve"> REF _Ref73117509 \r \h </w:instrText>
      </w:r>
      <w:r>
        <w:instrText xml:space="preserve"> \* MERGEFORMAT </w:instrText>
      </w:r>
      <w:r w:rsidRPr="00683305">
        <w:fldChar w:fldCharType="separate"/>
      </w:r>
      <w:r w:rsidR="00A649BC">
        <w:t>[1]</w:t>
      </w:r>
      <w:bookmarkEnd w:id="49"/>
      <w:r w:rsidRPr="00683305">
        <w:fldChar w:fldCharType="end"/>
      </w:r>
    </w:p>
    <w:p w14:paraId="6AE177D9" w14:textId="0B0EA5DA" w:rsidR="00683305" w:rsidRPr="009D534B" w:rsidRDefault="00683305" w:rsidP="00683305">
      <w:r w:rsidRPr="009D534B">
        <w:t>This specification extends</w:t>
      </w:r>
      <w:r w:rsidRPr="00E34CC9">
        <w:rPr>
          <w:sz w:val="20"/>
          <w:szCs w:val="20"/>
        </w:rPr>
        <w:t xml:space="preserve"> </w:t>
      </w:r>
      <w:hyperlink r:id="rId13" w:anchor="htmlmediaelement-htmlmediaelement" w:history="1">
        <w:r w:rsidRPr="00E34CC9">
          <w:rPr>
            <w:rStyle w:val="Hyperlink"/>
            <w:rFonts w:ascii="Courier New" w:hAnsi="Courier New" w:cs="Courier New"/>
            <w:sz w:val="20"/>
            <w:szCs w:val="20"/>
          </w:rPr>
          <w:t>HTMLMediaElement</w:t>
        </w:r>
      </w:hyperlink>
      <w:r w:rsidRPr="00E34CC9">
        <w:rPr>
          <w:sz w:val="20"/>
          <w:szCs w:val="20"/>
        </w:rPr>
        <w:t xml:space="preserve"> [</w:t>
      </w:r>
      <w:hyperlink r:id="rId14" w:anchor="bib-HTML51" w:history="1">
        <w:r w:rsidRPr="00E34CC9">
          <w:rPr>
            <w:rStyle w:val="Hyperlink"/>
            <w:i/>
            <w:iCs/>
            <w:sz w:val="20"/>
            <w:szCs w:val="20"/>
          </w:rPr>
          <w:t>HTML51</w:t>
        </w:r>
      </w:hyperlink>
      <w:r w:rsidRPr="00BD7430">
        <w:rPr>
          <w:rFonts w:ascii="Times New Roman" w:hAnsi="Times New Roman" w:cs="Times New Roman"/>
          <w:sz w:val="20"/>
          <w:szCs w:val="20"/>
        </w:rPr>
        <w:t xml:space="preserve">] </w:t>
      </w:r>
      <w:r w:rsidRPr="009D534B">
        <w:t xml:space="preserve">to allow JavaScript to generate media streams for playback. Allowing JavaScript to generate streams facilitates a variety of use cases like adaptive streaming and time shifting live streams. </w:t>
      </w:r>
    </w:p>
    <w:p w14:paraId="6100FB70" w14:textId="77777777" w:rsidR="00683305" w:rsidRPr="00BD7430" w:rsidRDefault="00683305" w:rsidP="00107492">
      <w:pPr>
        <w:pStyle w:val="Heading3"/>
        <w:rPr>
          <w:lang w:eastAsia="ja-JP"/>
        </w:rPr>
      </w:pPr>
      <w:r w:rsidRPr="00BD7430">
        <w:rPr>
          <w:lang w:eastAsia="ja-JP"/>
        </w:rPr>
        <w:t>Relevance to VDI</w:t>
      </w:r>
    </w:p>
    <w:p w14:paraId="7DBADBF0" w14:textId="77777777" w:rsidR="00683305" w:rsidRPr="00FE4384" w:rsidRDefault="00683305" w:rsidP="009934C7">
      <w:pPr>
        <w:rPr>
          <w:lang w:eastAsia="zh-CN"/>
        </w:rPr>
      </w:pPr>
      <w:r>
        <w:rPr>
          <w:lang w:eastAsia="zh-CN"/>
        </w:rPr>
        <w:t>MSE is relevant because it is meant to facilitate the manipulating the HTML media element in a buffer level - to facilitate advanced playback and buffering functionalities.</w:t>
      </w:r>
    </w:p>
    <w:p w14:paraId="512839BF" w14:textId="3AB3A1F4" w:rsidR="00683305" w:rsidRDefault="00683305" w:rsidP="009934C7">
      <w:pPr>
        <w:rPr>
          <w:lang w:eastAsia="zh-CN"/>
        </w:rPr>
      </w:pPr>
      <w:r w:rsidRPr="009934C7">
        <w:t>Most functionalities of MSE are around the</w:t>
      </w:r>
      <w:r>
        <w:rPr>
          <w:lang w:eastAsia="zh-CN"/>
        </w:rPr>
        <w:t xml:space="preserve"> </w:t>
      </w:r>
      <w:r w:rsidRPr="00E35B62">
        <w:rPr>
          <w:rFonts w:ascii="Courier New" w:hAnsi="Courier New" w:cs="Courier New"/>
          <w:b/>
          <w:lang w:eastAsia="zh-CN"/>
        </w:rPr>
        <w:t>MediaSource</w:t>
      </w:r>
      <w:r>
        <w:rPr>
          <w:lang w:eastAsia="zh-CN"/>
        </w:rPr>
        <w:t xml:space="preserve"> </w:t>
      </w:r>
      <w:r w:rsidRPr="009934C7">
        <w:t>object that is acting as a sou</w:t>
      </w:r>
      <w:r w:rsidR="009934C7" w:rsidRPr="009934C7">
        <w:t>r</w:t>
      </w:r>
      <w:r w:rsidRPr="009934C7">
        <w:t>ce for the</w:t>
      </w:r>
      <w:r>
        <w:rPr>
          <w:lang w:eastAsia="zh-CN"/>
        </w:rPr>
        <w:t xml:space="preserve"> </w:t>
      </w:r>
      <w:r w:rsidRPr="00FE4384">
        <w:rPr>
          <w:rFonts w:ascii="Courier New" w:hAnsi="Courier New" w:cs="Courier New"/>
          <w:lang w:eastAsia="zh-CN"/>
        </w:rPr>
        <w:t>HTMLMediaElement</w:t>
      </w:r>
      <w:r w:rsidRPr="009934C7">
        <w:t>. By itself it does not have any way to interpret the content, as such it requires a</w:t>
      </w:r>
      <w:r>
        <w:rPr>
          <w:lang w:eastAsia="zh-CN"/>
        </w:rPr>
        <w:t xml:space="preserve"> </w:t>
      </w:r>
      <w:r w:rsidRPr="00FE4384">
        <w:rPr>
          <w:rFonts w:ascii="Courier New" w:hAnsi="Courier New" w:cs="Courier New"/>
          <w:lang w:eastAsia="zh-CN"/>
        </w:rPr>
        <w:t>SourceBuffer</w:t>
      </w:r>
      <w:r>
        <w:rPr>
          <w:lang w:eastAsia="zh-CN"/>
        </w:rPr>
        <w:t xml:space="preserve"> </w:t>
      </w:r>
      <w:r w:rsidRPr="009934C7">
        <w:t>object to be attached to it. Therefore, most of the methods and events of the</w:t>
      </w:r>
      <w:r>
        <w:rPr>
          <w:lang w:eastAsia="zh-CN"/>
        </w:rPr>
        <w:t xml:space="preserve"> </w:t>
      </w:r>
      <w:r w:rsidRPr="00FE4384">
        <w:rPr>
          <w:rFonts w:ascii="Courier New" w:hAnsi="Courier New" w:cs="Courier New"/>
          <w:lang w:eastAsia="zh-CN"/>
        </w:rPr>
        <w:t>MediaSource</w:t>
      </w:r>
      <w:r>
        <w:rPr>
          <w:lang w:eastAsia="zh-CN"/>
        </w:rPr>
        <w:t xml:space="preserve"> </w:t>
      </w:r>
      <w:r w:rsidRPr="009934C7">
        <w:t>are designed with the purpose of “interfacing” the attached</w:t>
      </w:r>
      <w:r>
        <w:rPr>
          <w:lang w:eastAsia="zh-CN"/>
        </w:rPr>
        <w:t xml:space="preserve"> </w:t>
      </w:r>
      <w:r w:rsidRPr="00FE4384">
        <w:rPr>
          <w:rFonts w:ascii="Courier New" w:hAnsi="Courier New" w:cs="Courier New"/>
          <w:lang w:eastAsia="zh-CN"/>
        </w:rPr>
        <w:t>SourceBuffer</w:t>
      </w:r>
      <w:r>
        <w:rPr>
          <w:lang w:eastAsia="zh-CN"/>
        </w:rPr>
        <w:t xml:space="preserve"> objects with the HTML media element.</w:t>
      </w:r>
    </w:p>
    <w:p w14:paraId="14220919" w14:textId="77777777" w:rsidR="00683305" w:rsidRDefault="00683305" w:rsidP="009934C7">
      <w:pPr>
        <w:rPr>
          <w:lang w:eastAsia="zh-CN"/>
        </w:rPr>
      </w:pPr>
      <w:r>
        <w:rPr>
          <w:lang w:eastAsia="zh-CN"/>
        </w:rPr>
        <w:t xml:space="preserve">For the sake of completeness, the events defined for </w:t>
      </w:r>
      <w:r w:rsidRPr="00E35B62">
        <w:rPr>
          <w:rFonts w:ascii="Courier New" w:hAnsi="Courier New" w:cs="Courier New"/>
          <w:lang w:eastAsia="zh-CN"/>
        </w:rPr>
        <w:t>MediaSource</w:t>
      </w:r>
      <w:r>
        <w:rPr>
          <w:lang w:eastAsia="zh-CN"/>
        </w:rPr>
        <w:t xml:space="preserve"> are attached bellow: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5"/>
        <w:gridCol w:w="993"/>
        <w:gridCol w:w="6623"/>
      </w:tblGrid>
      <w:tr w:rsidR="00683305" w:rsidRPr="00E35B62" w14:paraId="07C9D841" w14:textId="77777777" w:rsidTr="00D8511F">
        <w:trPr>
          <w:cantSplit/>
          <w:tblCellSpacing w:w="15" w:type="dxa"/>
        </w:trPr>
        <w:tc>
          <w:tcPr>
            <w:tcW w:w="0" w:type="auto"/>
            <w:vAlign w:val="center"/>
            <w:hideMark/>
          </w:tcPr>
          <w:p w14:paraId="78C3B72E" w14:textId="77777777" w:rsidR="00683305" w:rsidRPr="00E35B62" w:rsidRDefault="00683305" w:rsidP="008E1EE8">
            <w:pPr>
              <w:widowControl/>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lastRenderedPageBreak/>
              <w:t>Event name</w:t>
            </w:r>
          </w:p>
        </w:tc>
        <w:tc>
          <w:tcPr>
            <w:tcW w:w="0" w:type="auto"/>
            <w:vAlign w:val="center"/>
            <w:hideMark/>
          </w:tcPr>
          <w:p w14:paraId="07575B45" w14:textId="77777777" w:rsidR="00683305" w:rsidRPr="00E35B62" w:rsidRDefault="00683305" w:rsidP="008E1EE8">
            <w:pPr>
              <w:widowControl/>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Interface</w:t>
            </w:r>
          </w:p>
        </w:tc>
        <w:tc>
          <w:tcPr>
            <w:tcW w:w="0" w:type="auto"/>
            <w:vAlign w:val="center"/>
            <w:hideMark/>
          </w:tcPr>
          <w:p w14:paraId="3D552DC6" w14:textId="77777777" w:rsidR="00683305" w:rsidRPr="00E35B62" w:rsidRDefault="00683305" w:rsidP="008E1EE8">
            <w:pPr>
              <w:widowControl/>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Dispatched when...</w:t>
            </w:r>
          </w:p>
        </w:tc>
      </w:tr>
      <w:tr w:rsidR="00683305" w:rsidRPr="00E35B62" w14:paraId="273B3F6E" w14:textId="77777777" w:rsidTr="00D8511F">
        <w:trPr>
          <w:cantSplit/>
          <w:tblCellSpacing w:w="15" w:type="dxa"/>
        </w:trPr>
        <w:tc>
          <w:tcPr>
            <w:tcW w:w="0" w:type="auto"/>
            <w:vAlign w:val="center"/>
            <w:hideMark/>
          </w:tcPr>
          <w:p w14:paraId="6579E87D"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i/>
                <w:iCs/>
                <w:sz w:val="18"/>
                <w:szCs w:val="18"/>
              </w:rPr>
              <w:t>sourceopen</w:t>
            </w:r>
          </w:p>
        </w:tc>
        <w:tc>
          <w:tcPr>
            <w:tcW w:w="0" w:type="auto"/>
            <w:vAlign w:val="center"/>
            <w:hideMark/>
          </w:tcPr>
          <w:p w14:paraId="10D8EA11"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6C983BCE" w14:textId="398A7AAB" w:rsidR="00683305" w:rsidRPr="00854B3F" w:rsidRDefault="00AF6ECD" w:rsidP="008E1EE8">
            <w:pPr>
              <w:widowControl/>
              <w:rPr>
                <w:rFonts w:ascii="Times New Roman" w:eastAsia="Times New Roman" w:hAnsi="Times New Roman" w:cs="Times New Roman"/>
                <w:sz w:val="18"/>
                <w:szCs w:val="18"/>
              </w:rPr>
            </w:pPr>
            <w:hyperlink r:id="rId15" w:anchor="dom-readystate" w:history="1">
              <w:r w:rsidR="00683305" w:rsidRPr="00854B3F">
                <w:rPr>
                  <w:rFonts w:ascii="Courier New" w:eastAsia="Times New Roman" w:hAnsi="Courier New" w:cs="Courier New"/>
                  <w:color w:val="0000FF"/>
                  <w:sz w:val="18"/>
                  <w:szCs w:val="18"/>
                  <w:u w:val="single"/>
                </w:rPr>
                <w:t>readyState</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16"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17"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or from</w:t>
            </w:r>
            <w:r w:rsidR="00683305" w:rsidRPr="00854B3F">
              <w:rPr>
                <w:rFonts w:ascii="Times New Roman" w:eastAsia="Times New Roman" w:hAnsi="Times New Roman" w:cs="Times New Roman"/>
                <w:sz w:val="18"/>
                <w:szCs w:val="18"/>
              </w:rPr>
              <w:t xml:space="preserve"> </w:t>
            </w:r>
            <w:hyperlink r:id="rId18"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19"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w:t>
            </w:r>
          </w:p>
        </w:tc>
      </w:tr>
      <w:tr w:rsidR="00683305" w:rsidRPr="00E35B62" w14:paraId="2DE0FDE9" w14:textId="77777777" w:rsidTr="00D8511F">
        <w:trPr>
          <w:cantSplit/>
          <w:tblCellSpacing w:w="15" w:type="dxa"/>
        </w:trPr>
        <w:tc>
          <w:tcPr>
            <w:tcW w:w="0" w:type="auto"/>
            <w:vAlign w:val="center"/>
            <w:hideMark/>
          </w:tcPr>
          <w:p w14:paraId="26FD2086"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i/>
                <w:iCs/>
                <w:sz w:val="18"/>
                <w:szCs w:val="18"/>
              </w:rPr>
              <w:t>sourceended</w:t>
            </w:r>
          </w:p>
        </w:tc>
        <w:tc>
          <w:tcPr>
            <w:tcW w:w="0" w:type="auto"/>
            <w:vAlign w:val="center"/>
            <w:hideMark/>
          </w:tcPr>
          <w:p w14:paraId="57D58C0C"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366A7A42" w14:textId="6FD61285" w:rsidR="00683305" w:rsidRPr="00854B3F" w:rsidRDefault="00AF6ECD" w:rsidP="008E1EE8">
            <w:pPr>
              <w:widowControl/>
              <w:rPr>
                <w:rFonts w:ascii="Times New Roman" w:eastAsia="Times New Roman" w:hAnsi="Times New Roman" w:cs="Times New Roman"/>
                <w:sz w:val="18"/>
                <w:szCs w:val="18"/>
              </w:rPr>
            </w:pPr>
            <w:hyperlink r:id="rId20" w:anchor="dom-readystate" w:history="1">
              <w:r w:rsidR="00683305" w:rsidRPr="00854B3F">
                <w:rPr>
                  <w:rFonts w:ascii="Courier New" w:eastAsia="Times New Roman" w:hAnsi="Courier New" w:cs="Courier New"/>
                  <w:color w:val="0000FF"/>
                  <w:sz w:val="18"/>
                  <w:szCs w:val="18"/>
                  <w:u w:val="single"/>
                </w:rPr>
                <w:t>readyState</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21"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22"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w:t>
            </w:r>
          </w:p>
        </w:tc>
      </w:tr>
      <w:tr w:rsidR="00683305" w:rsidRPr="00E35B62" w14:paraId="6CE63E36" w14:textId="77777777" w:rsidTr="00D8511F">
        <w:trPr>
          <w:cantSplit/>
          <w:tblCellSpacing w:w="15" w:type="dxa"/>
        </w:trPr>
        <w:tc>
          <w:tcPr>
            <w:tcW w:w="0" w:type="auto"/>
            <w:vAlign w:val="center"/>
            <w:hideMark/>
          </w:tcPr>
          <w:p w14:paraId="2B799582"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i/>
                <w:iCs/>
                <w:sz w:val="18"/>
                <w:szCs w:val="18"/>
              </w:rPr>
              <w:t>sourceclose</w:t>
            </w:r>
          </w:p>
        </w:tc>
        <w:tc>
          <w:tcPr>
            <w:tcW w:w="0" w:type="auto"/>
            <w:vAlign w:val="center"/>
            <w:hideMark/>
          </w:tcPr>
          <w:p w14:paraId="7269691A"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50F1F238" w14:textId="673EAD57" w:rsidR="00683305" w:rsidRPr="00854B3F" w:rsidRDefault="00AF6ECD" w:rsidP="008E1EE8">
            <w:pPr>
              <w:widowControl/>
              <w:rPr>
                <w:rFonts w:ascii="Times New Roman" w:eastAsia="Times New Roman" w:hAnsi="Times New Roman" w:cs="Times New Roman"/>
                <w:sz w:val="18"/>
                <w:szCs w:val="18"/>
              </w:rPr>
            </w:pPr>
            <w:hyperlink r:id="rId23" w:anchor="dom-readystate" w:history="1">
              <w:r w:rsidR="00683305" w:rsidRPr="00854B3F">
                <w:rPr>
                  <w:rFonts w:ascii="Courier New" w:eastAsia="Times New Roman" w:hAnsi="Courier New" w:cs="Courier New"/>
                  <w:color w:val="0000FF"/>
                  <w:sz w:val="18"/>
                  <w:szCs w:val="18"/>
                  <w:u w:val="single"/>
                </w:rPr>
                <w:t>readyState</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24"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 xml:space="preserve">to </w:t>
            </w:r>
            <w:hyperlink r:id="rId25"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 xml:space="preserve"> or </w:t>
            </w:r>
            <w:hyperlink r:id="rId26"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 xml:space="preserve"> to </w:t>
            </w:r>
            <w:hyperlink r:id="rId27"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w:t>
            </w:r>
          </w:p>
        </w:tc>
      </w:tr>
    </w:tbl>
    <w:p w14:paraId="6271D821" w14:textId="77777777" w:rsidR="00683305" w:rsidRDefault="00683305" w:rsidP="00FF48B3">
      <w:pPr>
        <w:rPr>
          <w:lang w:eastAsia="zh-CN"/>
        </w:rPr>
      </w:pPr>
      <w:r>
        <w:rPr>
          <w:lang w:eastAsia="zh-CN"/>
        </w:rPr>
        <w:t xml:space="preserve">Since the </w:t>
      </w:r>
      <w:r w:rsidRPr="002655D6">
        <w:rPr>
          <w:rFonts w:ascii="Courier New" w:hAnsi="Courier New" w:cs="Courier New"/>
          <w:b/>
          <w:lang w:eastAsia="zh-CN"/>
        </w:rPr>
        <w:t>SourceBuffer</w:t>
      </w:r>
      <w:r>
        <w:rPr>
          <w:lang w:eastAsia="zh-CN"/>
        </w:rPr>
        <w:t xml:space="preserve"> object is the one handling the streams prior going to the </w:t>
      </w:r>
      <w:r w:rsidRPr="002655D6">
        <w:rPr>
          <w:rFonts w:ascii="Courier New" w:hAnsi="Courier New" w:cs="Courier New"/>
          <w:lang w:eastAsia="zh-CN"/>
        </w:rPr>
        <w:t>MediaSource</w:t>
      </w:r>
      <w:r>
        <w:rPr>
          <w:lang w:eastAsia="zh-CN"/>
        </w:rPr>
        <w:t xml:space="preserve">, it is more relevant to the scope of VDI. </w:t>
      </w:r>
      <w:r w:rsidRPr="00FF48B3">
        <w:rPr>
          <w:rFonts w:ascii="Courier New" w:hAnsi="Courier New" w:cs="Courier New"/>
          <w:b/>
          <w:lang w:eastAsia="zh-CN"/>
        </w:rPr>
        <w:t>SourceBuffe</w:t>
      </w:r>
      <w:r>
        <w:rPr>
          <w:lang w:eastAsia="zh-CN"/>
        </w:rPr>
        <w:t xml:space="preserve">r takes as inputs </w:t>
      </w:r>
      <w:r w:rsidRPr="00682827">
        <w:rPr>
          <w:b/>
          <w:lang w:eastAsia="zh-CN"/>
        </w:rPr>
        <w:t>media segments</w:t>
      </w:r>
      <w:r>
        <w:rPr>
          <w:lang w:eastAsia="zh-CN"/>
        </w:rPr>
        <w:t xml:space="preserve"> – which in the scope of this specification consist of a series of coded frames with a duration assigned. Most functionality of a Source Buffer is achieved by updating the objects with new media segments, and changing the way they are updated (if needed) to allow non-timestamp-based representations of frames. To provide a better overview of the </w:t>
      </w:r>
      <w:r w:rsidRPr="00FF48B3">
        <w:rPr>
          <w:rFonts w:ascii="Courier New" w:hAnsi="Courier New" w:cs="Courier New"/>
          <w:b/>
          <w:lang w:eastAsia="zh-CN"/>
        </w:rPr>
        <w:t>SourceBuffer</w:t>
      </w:r>
      <w:r>
        <w:rPr>
          <w:lang w:eastAsia="zh-CN"/>
        </w:rPr>
        <w:t>, following is the interface as defined in the specification:</w:t>
      </w:r>
    </w:p>
    <w:p w14:paraId="447D5C8E"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interface SourceBuffer : EventTarget {</w:t>
      </w:r>
    </w:p>
    <w:p w14:paraId="18548303" w14:textId="39089AD4"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28" w:anchor="idl-def-appendmode" w:history="1">
        <w:r w:rsidRPr="00682827">
          <w:rPr>
            <w:rFonts w:ascii="Courier New" w:eastAsia="Times New Roman" w:hAnsi="Courier New" w:cs="Courier New"/>
            <w:color w:val="0000FF"/>
            <w:sz w:val="20"/>
            <w:szCs w:val="20"/>
            <w:u w:val="single"/>
          </w:rPr>
          <w:t>AppendMode</w:t>
        </w:r>
      </w:hyperlink>
      <w:r w:rsidRPr="00682827">
        <w:rPr>
          <w:rFonts w:ascii="Courier New" w:eastAsia="Times New Roman" w:hAnsi="Courier New" w:cs="Courier New"/>
          <w:sz w:val="20"/>
          <w:szCs w:val="20"/>
        </w:rPr>
        <w:t xml:space="preserve">          </w:t>
      </w:r>
      <w:hyperlink r:id="rId29" w:anchor="dom-sourcebuffer-mode" w:history="1">
        <w:r w:rsidRPr="00682827">
          <w:rPr>
            <w:rFonts w:ascii="Courier New" w:eastAsia="Times New Roman" w:hAnsi="Courier New" w:cs="Courier New"/>
            <w:color w:val="0000FF"/>
            <w:sz w:val="20"/>
            <w:szCs w:val="20"/>
            <w:u w:val="single"/>
          </w:rPr>
          <w:t>mode</w:t>
        </w:r>
      </w:hyperlink>
      <w:r w:rsidRPr="00682827">
        <w:rPr>
          <w:rFonts w:ascii="Courier New" w:eastAsia="Times New Roman" w:hAnsi="Courier New" w:cs="Courier New"/>
          <w:sz w:val="20"/>
          <w:szCs w:val="20"/>
        </w:rPr>
        <w:t>;</w:t>
      </w:r>
    </w:p>
    <w:p w14:paraId="7D32D23E" w14:textId="22C84208"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readonly attribute </w:t>
      </w:r>
      <w:hyperlink r:id="rId30" w:anchor="idl-boolean" w:history="1">
        <w:r w:rsidRPr="00682827">
          <w:rPr>
            <w:rFonts w:ascii="Courier New" w:eastAsia="Times New Roman" w:hAnsi="Courier New" w:cs="Courier New"/>
            <w:color w:val="0000FF"/>
            <w:sz w:val="20"/>
            <w:szCs w:val="20"/>
            <w:u w:val="single"/>
          </w:rPr>
          <w:t>boolean</w:t>
        </w:r>
      </w:hyperlink>
      <w:r w:rsidRPr="00682827">
        <w:rPr>
          <w:rFonts w:ascii="Courier New" w:eastAsia="Times New Roman" w:hAnsi="Courier New" w:cs="Courier New"/>
          <w:sz w:val="20"/>
          <w:szCs w:val="20"/>
        </w:rPr>
        <w:t xml:space="preserve">             </w:t>
      </w:r>
      <w:hyperlink r:id="rId31" w:anchor="dom-sourcebuffer-updating" w:history="1">
        <w:r w:rsidRPr="00682827">
          <w:rPr>
            <w:rFonts w:ascii="Courier New" w:eastAsia="Times New Roman" w:hAnsi="Courier New" w:cs="Courier New"/>
            <w:color w:val="0000FF"/>
            <w:sz w:val="20"/>
            <w:szCs w:val="20"/>
            <w:u w:val="single"/>
          </w:rPr>
          <w:t>updating</w:t>
        </w:r>
      </w:hyperlink>
      <w:r w:rsidRPr="00682827">
        <w:rPr>
          <w:rFonts w:ascii="Courier New" w:eastAsia="Times New Roman" w:hAnsi="Courier New" w:cs="Courier New"/>
          <w:sz w:val="20"/>
          <w:szCs w:val="20"/>
        </w:rPr>
        <w:t>;</w:t>
      </w:r>
    </w:p>
    <w:p w14:paraId="21B891A8" w14:textId="6949D2D8"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readonly attribute </w:t>
      </w:r>
      <w:hyperlink r:id="rId32" w:anchor="timeranges-timeranges" w:history="1">
        <w:r w:rsidRPr="00682827">
          <w:rPr>
            <w:rFonts w:ascii="Courier New" w:eastAsia="Times New Roman" w:hAnsi="Courier New" w:cs="Courier New"/>
            <w:color w:val="0000FF"/>
            <w:sz w:val="20"/>
            <w:szCs w:val="20"/>
            <w:u w:val="single"/>
          </w:rPr>
          <w:t>TimeRanges</w:t>
        </w:r>
      </w:hyperlink>
      <w:r w:rsidRPr="00682827">
        <w:rPr>
          <w:rFonts w:ascii="Courier New" w:eastAsia="Times New Roman" w:hAnsi="Courier New" w:cs="Courier New"/>
          <w:sz w:val="20"/>
          <w:szCs w:val="20"/>
        </w:rPr>
        <w:t xml:space="preserve">          </w:t>
      </w:r>
      <w:hyperlink r:id="rId33" w:anchor="dom-sourcebuffer-buffered" w:history="1">
        <w:r w:rsidRPr="00682827">
          <w:rPr>
            <w:rFonts w:ascii="Courier New" w:eastAsia="Times New Roman" w:hAnsi="Courier New" w:cs="Courier New"/>
            <w:color w:val="0000FF"/>
            <w:sz w:val="20"/>
            <w:szCs w:val="20"/>
            <w:u w:val="single"/>
          </w:rPr>
          <w:t>buffered</w:t>
        </w:r>
      </w:hyperlink>
      <w:r w:rsidRPr="00682827">
        <w:rPr>
          <w:rFonts w:ascii="Courier New" w:eastAsia="Times New Roman" w:hAnsi="Courier New" w:cs="Courier New"/>
          <w:sz w:val="20"/>
          <w:szCs w:val="20"/>
        </w:rPr>
        <w:t>;</w:t>
      </w:r>
    </w:p>
    <w:p w14:paraId="40B89AB2" w14:textId="0C48862E"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34"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35" w:anchor="dom-sourcebuffer-timestampoffset" w:history="1">
        <w:r w:rsidRPr="00682827">
          <w:rPr>
            <w:rFonts w:ascii="Courier New" w:eastAsia="Times New Roman" w:hAnsi="Courier New" w:cs="Courier New"/>
            <w:color w:val="0000FF"/>
            <w:sz w:val="20"/>
            <w:szCs w:val="20"/>
            <w:u w:val="single"/>
          </w:rPr>
          <w:t>timestampOffset</w:t>
        </w:r>
      </w:hyperlink>
      <w:r w:rsidRPr="00682827">
        <w:rPr>
          <w:rFonts w:ascii="Courier New" w:eastAsia="Times New Roman" w:hAnsi="Courier New" w:cs="Courier New"/>
          <w:sz w:val="20"/>
          <w:szCs w:val="20"/>
        </w:rPr>
        <w:t>;</w:t>
      </w:r>
    </w:p>
    <w:p w14:paraId="05136F24" w14:textId="06E8CB5A"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readonly attribute </w:t>
      </w:r>
      <w:hyperlink r:id="rId36" w:anchor="audiotracklist-audiotracklist" w:history="1">
        <w:r w:rsidRPr="00682827">
          <w:rPr>
            <w:rFonts w:ascii="Courier New" w:eastAsia="Times New Roman" w:hAnsi="Courier New" w:cs="Courier New"/>
            <w:color w:val="0000FF"/>
            <w:sz w:val="20"/>
            <w:szCs w:val="20"/>
            <w:u w:val="single"/>
          </w:rPr>
          <w:t>AudioTrackList</w:t>
        </w:r>
      </w:hyperlink>
      <w:r w:rsidRPr="00682827">
        <w:rPr>
          <w:rFonts w:ascii="Courier New" w:eastAsia="Times New Roman" w:hAnsi="Courier New" w:cs="Courier New"/>
          <w:sz w:val="20"/>
          <w:szCs w:val="20"/>
        </w:rPr>
        <w:t xml:space="preserve">      </w:t>
      </w:r>
      <w:hyperlink r:id="rId37" w:anchor="dom-sourcebuffer-audiotracks" w:history="1">
        <w:r w:rsidRPr="00682827">
          <w:rPr>
            <w:rFonts w:ascii="Courier New" w:eastAsia="Times New Roman" w:hAnsi="Courier New" w:cs="Courier New"/>
            <w:color w:val="0000FF"/>
            <w:sz w:val="20"/>
            <w:szCs w:val="20"/>
            <w:u w:val="single"/>
          </w:rPr>
          <w:t>audioTracks</w:t>
        </w:r>
      </w:hyperlink>
      <w:r w:rsidRPr="00682827">
        <w:rPr>
          <w:rFonts w:ascii="Courier New" w:eastAsia="Times New Roman" w:hAnsi="Courier New" w:cs="Courier New"/>
          <w:sz w:val="20"/>
          <w:szCs w:val="20"/>
        </w:rPr>
        <w:t>;</w:t>
      </w:r>
    </w:p>
    <w:p w14:paraId="559B6EB3" w14:textId="142F95C0"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readonly attribute </w:t>
      </w:r>
      <w:hyperlink r:id="rId38" w:anchor="videotracklist-videotracklist" w:history="1">
        <w:r w:rsidRPr="00682827">
          <w:rPr>
            <w:rFonts w:ascii="Courier New" w:eastAsia="Times New Roman" w:hAnsi="Courier New" w:cs="Courier New"/>
            <w:color w:val="0000FF"/>
            <w:sz w:val="20"/>
            <w:szCs w:val="20"/>
            <w:u w:val="single"/>
          </w:rPr>
          <w:t>VideoTrackList</w:t>
        </w:r>
      </w:hyperlink>
      <w:r w:rsidRPr="00682827">
        <w:rPr>
          <w:rFonts w:ascii="Courier New" w:eastAsia="Times New Roman" w:hAnsi="Courier New" w:cs="Courier New"/>
          <w:sz w:val="20"/>
          <w:szCs w:val="20"/>
        </w:rPr>
        <w:t xml:space="preserve">      </w:t>
      </w:r>
      <w:hyperlink r:id="rId39" w:anchor="dom-sourcebuffer-videotracks" w:history="1">
        <w:r w:rsidRPr="00682827">
          <w:rPr>
            <w:rFonts w:ascii="Courier New" w:eastAsia="Times New Roman" w:hAnsi="Courier New" w:cs="Courier New"/>
            <w:color w:val="0000FF"/>
            <w:sz w:val="20"/>
            <w:szCs w:val="20"/>
            <w:u w:val="single"/>
          </w:rPr>
          <w:t>videoTracks</w:t>
        </w:r>
      </w:hyperlink>
      <w:r w:rsidRPr="00682827">
        <w:rPr>
          <w:rFonts w:ascii="Courier New" w:eastAsia="Times New Roman" w:hAnsi="Courier New" w:cs="Courier New"/>
          <w:sz w:val="20"/>
          <w:szCs w:val="20"/>
        </w:rPr>
        <w:t>;</w:t>
      </w:r>
    </w:p>
    <w:p w14:paraId="46F2B2D3" w14:textId="457C801F"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readonly attribute </w:t>
      </w:r>
      <w:hyperlink r:id="rId40" w:anchor="texttracklist-texttracklist" w:history="1">
        <w:r w:rsidRPr="00682827">
          <w:rPr>
            <w:rFonts w:ascii="Courier New" w:eastAsia="Times New Roman" w:hAnsi="Courier New" w:cs="Courier New"/>
            <w:color w:val="0000FF"/>
            <w:sz w:val="20"/>
            <w:szCs w:val="20"/>
            <w:u w:val="single"/>
          </w:rPr>
          <w:t>TextTrackList</w:t>
        </w:r>
      </w:hyperlink>
      <w:r w:rsidRPr="00682827">
        <w:rPr>
          <w:rFonts w:ascii="Courier New" w:eastAsia="Times New Roman" w:hAnsi="Courier New" w:cs="Courier New"/>
          <w:sz w:val="20"/>
          <w:szCs w:val="20"/>
        </w:rPr>
        <w:t xml:space="preserve">       </w:t>
      </w:r>
      <w:hyperlink r:id="rId41" w:anchor="dom-sourcebuffer-texttracks" w:history="1">
        <w:r w:rsidRPr="00682827">
          <w:rPr>
            <w:rFonts w:ascii="Courier New" w:eastAsia="Times New Roman" w:hAnsi="Courier New" w:cs="Courier New"/>
            <w:color w:val="0000FF"/>
            <w:sz w:val="20"/>
            <w:szCs w:val="20"/>
            <w:u w:val="single"/>
          </w:rPr>
          <w:t>textTracks</w:t>
        </w:r>
      </w:hyperlink>
      <w:r w:rsidRPr="00682827">
        <w:rPr>
          <w:rFonts w:ascii="Courier New" w:eastAsia="Times New Roman" w:hAnsi="Courier New" w:cs="Courier New"/>
          <w:sz w:val="20"/>
          <w:szCs w:val="20"/>
        </w:rPr>
        <w:t>;</w:t>
      </w:r>
    </w:p>
    <w:p w14:paraId="67C334C6" w14:textId="0510085C"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2"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43" w:anchor="dom-sourcebuffer-appendwindowstart" w:history="1">
        <w:r w:rsidRPr="00682827">
          <w:rPr>
            <w:rFonts w:ascii="Courier New" w:eastAsia="Times New Roman" w:hAnsi="Courier New" w:cs="Courier New"/>
            <w:color w:val="0000FF"/>
            <w:sz w:val="20"/>
            <w:szCs w:val="20"/>
            <w:u w:val="single"/>
          </w:rPr>
          <w:t>appendWindowStart</w:t>
        </w:r>
      </w:hyperlink>
      <w:r w:rsidRPr="00682827">
        <w:rPr>
          <w:rFonts w:ascii="Courier New" w:eastAsia="Times New Roman" w:hAnsi="Courier New" w:cs="Courier New"/>
          <w:sz w:val="20"/>
          <w:szCs w:val="20"/>
        </w:rPr>
        <w:t>;</w:t>
      </w:r>
    </w:p>
    <w:p w14:paraId="46CC6DE4" w14:textId="26D79E35"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4"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w:t>
      </w:r>
      <w:hyperlink r:id="rId45" w:anchor="dom-sourcebuffer-appendwindowend" w:history="1">
        <w:r w:rsidRPr="00682827">
          <w:rPr>
            <w:rFonts w:ascii="Courier New" w:eastAsia="Times New Roman" w:hAnsi="Courier New" w:cs="Courier New"/>
            <w:color w:val="0000FF"/>
            <w:sz w:val="20"/>
            <w:szCs w:val="20"/>
            <w:u w:val="single"/>
          </w:rPr>
          <w:t>appendWindowEnd</w:t>
        </w:r>
      </w:hyperlink>
      <w:r w:rsidRPr="00682827">
        <w:rPr>
          <w:rFonts w:ascii="Courier New" w:eastAsia="Times New Roman" w:hAnsi="Courier New" w:cs="Courier New"/>
          <w:sz w:val="20"/>
          <w:szCs w:val="20"/>
        </w:rPr>
        <w:t>;</w:t>
      </w:r>
    </w:p>
    <w:p w14:paraId="2BA09520" w14:textId="15220064"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6" w:anchor="events-event-handlers" w:history="1">
        <w:r w:rsidRPr="00682827">
          <w:rPr>
            <w:rFonts w:ascii="Courier New" w:eastAsia="Times New Roman" w:hAnsi="Courier New" w:cs="Courier New"/>
            <w:color w:val="0000FF"/>
            <w:sz w:val="20"/>
            <w:szCs w:val="20"/>
            <w:u w:val="single"/>
          </w:rPr>
          <w:t>EventHandler</w:t>
        </w:r>
      </w:hyperlink>
      <w:r w:rsidRPr="00682827">
        <w:rPr>
          <w:rFonts w:ascii="Courier New" w:eastAsia="Times New Roman" w:hAnsi="Courier New" w:cs="Courier New"/>
          <w:sz w:val="20"/>
          <w:szCs w:val="20"/>
        </w:rPr>
        <w:t xml:space="preserve">        </w:t>
      </w:r>
      <w:hyperlink r:id="rId47" w:anchor="dom-sourcebuffer-onupdatestart" w:history="1">
        <w:r w:rsidRPr="00682827">
          <w:rPr>
            <w:rFonts w:ascii="Courier New" w:eastAsia="Times New Roman" w:hAnsi="Courier New" w:cs="Courier New"/>
            <w:color w:val="0000FF"/>
            <w:sz w:val="20"/>
            <w:szCs w:val="20"/>
            <w:u w:val="single"/>
          </w:rPr>
          <w:t>onupdatestart</w:t>
        </w:r>
      </w:hyperlink>
      <w:r w:rsidRPr="00682827">
        <w:rPr>
          <w:rFonts w:ascii="Courier New" w:eastAsia="Times New Roman" w:hAnsi="Courier New" w:cs="Courier New"/>
          <w:sz w:val="20"/>
          <w:szCs w:val="20"/>
        </w:rPr>
        <w:t>;</w:t>
      </w:r>
    </w:p>
    <w:p w14:paraId="4A85C989" w14:textId="4222A0CB"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8" w:anchor="events-event-handlers" w:history="1">
        <w:r w:rsidRPr="00682827">
          <w:rPr>
            <w:rFonts w:ascii="Courier New" w:eastAsia="Times New Roman" w:hAnsi="Courier New" w:cs="Courier New"/>
            <w:color w:val="0000FF"/>
            <w:sz w:val="20"/>
            <w:szCs w:val="20"/>
            <w:u w:val="single"/>
          </w:rPr>
          <w:t>EventHandler</w:t>
        </w:r>
      </w:hyperlink>
      <w:r w:rsidRPr="00682827">
        <w:rPr>
          <w:rFonts w:ascii="Courier New" w:eastAsia="Times New Roman" w:hAnsi="Courier New" w:cs="Courier New"/>
          <w:sz w:val="20"/>
          <w:szCs w:val="20"/>
        </w:rPr>
        <w:t xml:space="preserve">        </w:t>
      </w:r>
      <w:hyperlink r:id="rId49" w:anchor="dom-sourcebuffer-onupdate" w:history="1">
        <w:r w:rsidRPr="00682827">
          <w:rPr>
            <w:rFonts w:ascii="Courier New" w:eastAsia="Times New Roman" w:hAnsi="Courier New" w:cs="Courier New"/>
            <w:color w:val="0000FF"/>
            <w:sz w:val="20"/>
            <w:szCs w:val="20"/>
            <w:u w:val="single"/>
          </w:rPr>
          <w:t>onupdate</w:t>
        </w:r>
      </w:hyperlink>
      <w:r w:rsidRPr="00682827">
        <w:rPr>
          <w:rFonts w:ascii="Courier New" w:eastAsia="Times New Roman" w:hAnsi="Courier New" w:cs="Courier New"/>
          <w:sz w:val="20"/>
          <w:szCs w:val="20"/>
        </w:rPr>
        <w:t>;</w:t>
      </w:r>
    </w:p>
    <w:p w14:paraId="09916F9B" w14:textId="41DF2EE2"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0" w:anchor="events-event-handlers" w:history="1">
        <w:r w:rsidRPr="00682827">
          <w:rPr>
            <w:rFonts w:ascii="Courier New" w:eastAsia="Times New Roman" w:hAnsi="Courier New" w:cs="Courier New"/>
            <w:color w:val="0000FF"/>
            <w:sz w:val="20"/>
            <w:szCs w:val="20"/>
            <w:u w:val="single"/>
          </w:rPr>
          <w:t>EventHandler</w:t>
        </w:r>
      </w:hyperlink>
      <w:r w:rsidRPr="00682827">
        <w:rPr>
          <w:rFonts w:ascii="Courier New" w:eastAsia="Times New Roman" w:hAnsi="Courier New" w:cs="Courier New"/>
          <w:sz w:val="20"/>
          <w:szCs w:val="20"/>
        </w:rPr>
        <w:t xml:space="preserve">        </w:t>
      </w:r>
      <w:hyperlink r:id="rId51" w:anchor="dom-sourcebuffer-onupdateend" w:history="1">
        <w:r w:rsidRPr="00682827">
          <w:rPr>
            <w:rFonts w:ascii="Courier New" w:eastAsia="Times New Roman" w:hAnsi="Courier New" w:cs="Courier New"/>
            <w:color w:val="0000FF"/>
            <w:sz w:val="20"/>
            <w:szCs w:val="20"/>
            <w:u w:val="single"/>
          </w:rPr>
          <w:t>onupdateend</w:t>
        </w:r>
      </w:hyperlink>
      <w:r w:rsidRPr="00682827">
        <w:rPr>
          <w:rFonts w:ascii="Courier New" w:eastAsia="Times New Roman" w:hAnsi="Courier New" w:cs="Courier New"/>
          <w:sz w:val="20"/>
          <w:szCs w:val="20"/>
        </w:rPr>
        <w:t>;</w:t>
      </w:r>
    </w:p>
    <w:p w14:paraId="2B7330D4" w14:textId="37D27BC0"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2" w:anchor="events-event-handlers" w:history="1">
        <w:r w:rsidRPr="00682827">
          <w:rPr>
            <w:rFonts w:ascii="Courier New" w:eastAsia="Times New Roman" w:hAnsi="Courier New" w:cs="Courier New"/>
            <w:color w:val="0000FF"/>
            <w:sz w:val="20"/>
            <w:szCs w:val="20"/>
            <w:u w:val="single"/>
          </w:rPr>
          <w:t>EventHandler</w:t>
        </w:r>
      </w:hyperlink>
      <w:r w:rsidRPr="00682827">
        <w:rPr>
          <w:rFonts w:ascii="Courier New" w:eastAsia="Times New Roman" w:hAnsi="Courier New" w:cs="Courier New"/>
          <w:sz w:val="20"/>
          <w:szCs w:val="20"/>
        </w:rPr>
        <w:t xml:space="preserve">        </w:t>
      </w:r>
      <w:hyperlink r:id="rId53" w:anchor="dom-sourcebuffer-onerror" w:history="1">
        <w:r w:rsidRPr="00682827">
          <w:rPr>
            <w:rFonts w:ascii="Courier New" w:eastAsia="Times New Roman" w:hAnsi="Courier New" w:cs="Courier New"/>
            <w:color w:val="0000FF"/>
            <w:sz w:val="20"/>
            <w:szCs w:val="20"/>
            <w:u w:val="single"/>
          </w:rPr>
          <w:t>onerror</w:t>
        </w:r>
      </w:hyperlink>
      <w:r w:rsidRPr="00682827">
        <w:rPr>
          <w:rFonts w:ascii="Courier New" w:eastAsia="Times New Roman" w:hAnsi="Courier New" w:cs="Courier New"/>
          <w:sz w:val="20"/>
          <w:szCs w:val="20"/>
        </w:rPr>
        <w:t>;</w:t>
      </w:r>
    </w:p>
    <w:p w14:paraId="7D24EC3C" w14:textId="26215AB1"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4" w:anchor="events-event-handlers" w:history="1">
        <w:r w:rsidRPr="00682827">
          <w:rPr>
            <w:rFonts w:ascii="Courier New" w:eastAsia="Times New Roman" w:hAnsi="Courier New" w:cs="Courier New"/>
            <w:color w:val="0000FF"/>
            <w:sz w:val="20"/>
            <w:szCs w:val="20"/>
            <w:u w:val="single"/>
          </w:rPr>
          <w:t>EventHandler</w:t>
        </w:r>
      </w:hyperlink>
      <w:r w:rsidRPr="00682827">
        <w:rPr>
          <w:rFonts w:ascii="Courier New" w:eastAsia="Times New Roman" w:hAnsi="Courier New" w:cs="Courier New"/>
          <w:sz w:val="20"/>
          <w:szCs w:val="20"/>
        </w:rPr>
        <w:t xml:space="preserve">        </w:t>
      </w:r>
      <w:hyperlink r:id="rId55" w:anchor="dom-sourcebuffer-onabort" w:history="1">
        <w:r w:rsidRPr="00682827">
          <w:rPr>
            <w:rFonts w:ascii="Courier New" w:eastAsia="Times New Roman" w:hAnsi="Courier New" w:cs="Courier New"/>
            <w:color w:val="0000FF"/>
            <w:sz w:val="20"/>
            <w:szCs w:val="20"/>
            <w:u w:val="single"/>
          </w:rPr>
          <w:t>onabort</w:t>
        </w:r>
      </w:hyperlink>
      <w:r w:rsidRPr="00682827">
        <w:rPr>
          <w:rFonts w:ascii="Courier New" w:eastAsia="Times New Roman" w:hAnsi="Courier New" w:cs="Courier New"/>
          <w:sz w:val="20"/>
          <w:szCs w:val="20"/>
        </w:rPr>
        <w:t>;</w:t>
      </w:r>
    </w:p>
    <w:p w14:paraId="0C87B4FC" w14:textId="124F3D76"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6"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57" w:anchor="dom-sourcebuffer-appendbuffer" w:history="1">
        <w:r w:rsidRPr="00682827">
          <w:rPr>
            <w:rFonts w:ascii="Courier New" w:eastAsia="Times New Roman" w:hAnsi="Courier New" w:cs="Courier New"/>
            <w:color w:val="0000FF"/>
            <w:sz w:val="20"/>
            <w:szCs w:val="20"/>
            <w:u w:val="single"/>
          </w:rPr>
          <w:t>appendBuffer</w:t>
        </w:r>
      </w:hyperlink>
      <w:r w:rsidRPr="00682827">
        <w:rPr>
          <w:rFonts w:ascii="Courier New" w:eastAsia="Times New Roman" w:hAnsi="Courier New" w:cs="Courier New"/>
          <w:sz w:val="20"/>
          <w:szCs w:val="20"/>
        </w:rPr>
        <w:t>(</w:t>
      </w:r>
      <w:hyperlink r:id="rId58" w:anchor="common-BufferSource" w:history="1">
        <w:r w:rsidRPr="00682827">
          <w:rPr>
            <w:rFonts w:ascii="Courier New" w:eastAsia="Times New Roman" w:hAnsi="Courier New" w:cs="Courier New"/>
            <w:color w:val="0000FF"/>
            <w:sz w:val="20"/>
            <w:szCs w:val="20"/>
            <w:u w:val="single"/>
          </w:rPr>
          <w:t>BufferSource</w:t>
        </w:r>
      </w:hyperlink>
      <w:r w:rsidRPr="00682827">
        <w:rPr>
          <w:rFonts w:ascii="Courier New" w:eastAsia="Times New Roman" w:hAnsi="Courier New" w:cs="Courier New"/>
          <w:sz w:val="20"/>
          <w:szCs w:val="20"/>
        </w:rPr>
        <w:t xml:space="preserve"> data);</w:t>
      </w:r>
    </w:p>
    <w:p w14:paraId="4D36CC56" w14:textId="5BE6B584"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9"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60" w:anchor="dom-sourcebuffer-abort" w:history="1">
        <w:r w:rsidRPr="00682827">
          <w:rPr>
            <w:rFonts w:ascii="Courier New" w:eastAsia="Times New Roman" w:hAnsi="Courier New" w:cs="Courier New"/>
            <w:color w:val="0000FF"/>
            <w:sz w:val="20"/>
            <w:szCs w:val="20"/>
            <w:u w:val="single"/>
          </w:rPr>
          <w:t>abort</w:t>
        </w:r>
      </w:hyperlink>
      <w:r w:rsidRPr="00682827">
        <w:rPr>
          <w:rFonts w:ascii="Courier New" w:eastAsia="Times New Roman" w:hAnsi="Courier New" w:cs="Courier New"/>
          <w:sz w:val="20"/>
          <w:szCs w:val="20"/>
        </w:rPr>
        <w:t>();</w:t>
      </w:r>
    </w:p>
    <w:p w14:paraId="4A49E033" w14:textId="272D0F6E"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61"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62" w:anchor="dom-sourcebuffer-remove" w:history="1">
        <w:r w:rsidRPr="00682827">
          <w:rPr>
            <w:rFonts w:ascii="Courier New" w:eastAsia="Times New Roman" w:hAnsi="Courier New" w:cs="Courier New"/>
            <w:color w:val="0000FF"/>
            <w:sz w:val="20"/>
            <w:szCs w:val="20"/>
            <w:u w:val="single"/>
          </w:rPr>
          <w:t>remove</w:t>
        </w:r>
      </w:hyperlink>
      <w:r w:rsidRPr="00682827">
        <w:rPr>
          <w:rFonts w:ascii="Courier New" w:eastAsia="Times New Roman" w:hAnsi="Courier New" w:cs="Courier New"/>
          <w:sz w:val="20"/>
          <w:szCs w:val="20"/>
        </w:rPr>
        <w:t>(</w:t>
      </w:r>
      <w:hyperlink r:id="rId63"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start, </w:t>
      </w:r>
      <w:hyperlink r:id="rId64"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end);</w:t>
      </w:r>
    </w:p>
    <w:p w14:paraId="0F2AE005" w14:textId="77777777" w:rsidR="00683305"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w:t>
      </w:r>
    </w:p>
    <w:p w14:paraId="4472178A" w14:textId="77777777" w:rsidR="006F269A" w:rsidRDefault="006F269A"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1CD7A447" w14:textId="77777777" w:rsidR="00683305" w:rsidRPr="00FF48B3" w:rsidRDefault="00683305" w:rsidP="00FF48B3">
      <w:pPr>
        <w:pStyle w:val="Heading3"/>
      </w:pPr>
      <w:r w:rsidRPr="00FF48B3">
        <w:t>Conclusion</w:t>
      </w:r>
    </w:p>
    <w:p w14:paraId="17C5E7FA" w14:textId="77777777" w:rsidR="00683305" w:rsidRDefault="00683305" w:rsidP="00FF48B3">
      <w:pPr>
        <w:rPr>
          <w:lang w:eastAsia="zh-CN"/>
        </w:rPr>
      </w:pPr>
      <w:r>
        <w:rPr>
          <w:lang w:eastAsia="zh-CN"/>
        </w:rPr>
        <w:t>It is relevant keep monitoring the MSE for future developments and when VDI matures to contact W3C proponents for possible technical alignment of features.</w:t>
      </w:r>
    </w:p>
    <w:p w14:paraId="0C4D03DD" w14:textId="02D6D963" w:rsidR="00683305" w:rsidRPr="00BD7430" w:rsidRDefault="00683305" w:rsidP="00FF48B3">
      <w:pPr>
        <w:pStyle w:val="Heading2"/>
        <w:rPr>
          <w:lang w:eastAsia="ja-JP"/>
        </w:rPr>
      </w:pPr>
      <w:bookmarkStart w:id="50" w:name="_Toc77350294"/>
      <w:r w:rsidRPr="00BD7430">
        <w:rPr>
          <w:lang w:eastAsia="ja-JP"/>
        </w:rPr>
        <w:t>Metadata API for Media Resources</w:t>
      </w:r>
      <w:r>
        <w:t xml:space="preserve"> </w:t>
      </w:r>
      <w:r>
        <w:fldChar w:fldCharType="begin"/>
      </w:r>
      <w:r>
        <w:instrText xml:space="preserve"> REF _Ref73117527 \r \h  \* MERGEFORMAT </w:instrText>
      </w:r>
      <w:r>
        <w:fldChar w:fldCharType="separate"/>
      </w:r>
      <w:r w:rsidR="00A649BC">
        <w:t>[2]</w:t>
      </w:r>
      <w:bookmarkEnd w:id="50"/>
      <w:r>
        <w:fldChar w:fldCharType="end"/>
      </w:r>
    </w:p>
    <w:p w14:paraId="0A0D20CC" w14:textId="77777777" w:rsidR="00683305" w:rsidRPr="00E34CC9" w:rsidRDefault="00683305" w:rsidP="006F269A">
      <w:pPr>
        <w:pStyle w:val="Heading3"/>
        <w:rPr>
          <w:lang w:eastAsia="zh-CN"/>
        </w:rPr>
      </w:pPr>
      <w:r w:rsidRPr="00E34CC9">
        <w:rPr>
          <w:lang w:eastAsia="zh-CN"/>
        </w:rPr>
        <w:t>Abstract</w:t>
      </w:r>
    </w:p>
    <w:p w14:paraId="34AFF001" w14:textId="481DE076" w:rsidR="00683305" w:rsidRPr="00E34CC9" w:rsidRDefault="00683305" w:rsidP="006F269A">
      <w:pPr>
        <w:rPr>
          <w:lang w:eastAsia="zh-CN"/>
        </w:rPr>
      </w:pPr>
      <w:r w:rsidRPr="00E34CC9">
        <w:rPr>
          <w:lang w:eastAsia="zh-CN"/>
        </w:rPr>
        <w:t xml:space="preserve">This specification defines an API to access metadata information related to media resources on the Web. The overall purpose is to provide developers with a convenient access to metadata information stored in different metadata formats. The API provides means to access the set of metadata properties defined in the </w:t>
      </w:r>
      <w:hyperlink r:id="rId65" w:history="1">
        <w:r w:rsidRPr="00E34CC9">
          <w:rPr>
            <w:rStyle w:val="Hyperlink"/>
            <w:rFonts w:eastAsia="SimSun"/>
            <w:bCs/>
            <w:sz w:val="20"/>
            <w:szCs w:val="20"/>
            <w:lang w:eastAsia="zh-CN"/>
          </w:rPr>
          <w:t>Ontology for Media Resources 1.0</w:t>
        </w:r>
      </w:hyperlink>
      <w:r w:rsidRPr="00E34CC9">
        <w:rPr>
          <w:lang w:eastAsia="zh-CN"/>
        </w:rPr>
        <w:t xml:space="preserve"> specification. These </w:t>
      </w:r>
      <w:hyperlink r:id="rId66" w:anchor="core-property-definitions" w:history="1">
        <w:r w:rsidRPr="00E34CC9">
          <w:rPr>
            <w:rStyle w:val="Hyperlink"/>
            <w:rFonts w:eastAsia="SimSun"/>
            <w:bCs/>
            <w:sz w:val="20"/>
            <w:szCs w:val="20"/>
            <w:lang w:eastAsia="zh-CN"/>
          </w:rPr>
          <w:t>properties</w:t>
        </w:r>
      </w:hyperlink>
      <w:r w:rsidRPr="00E34CC9">
        <w:rPr>
          <w:lang w:eastAsia="zh-CN"/>
        </w:rPr>
        <w:t xml:space="preserve"> are used as a pivot vocabulary in this API. The core of this specification is the definition of API interfaces for retrieving metadata information in synchronous and asynchronous modes. It also defines interfaces for structured return types along with the specification of the behavior of an API implementation.</w:t>
      </w:r>
    </w:p>
    <w:p w14:paraId="2B4E4899" w14:textId="77777777" w:rsidR="00683305" w:rsidRPr="006F269A" w:rsidRDefault="00683305" w:rsidP="006F269A">
      <w:pPr>
        <w:pStyle w:val="Heading3"/>
      </w:pPr>
      <w:r w:rsidRPr="006F269A">
        <w:lastRenderedPageBreak/>
        <w:t>Relevance to VDI</w:t>
      </w:r>
    </w:p>
    <w:p w14:paraId="7543F1E4" w14:textId="77777777" w:rsidR="00683305" w:rsidRDefault="00683305" w:rsidP="006F269A">
      <w:pPr>
        <w:rPr>
          <w:lang w:eastAsia="zh-CN"/>
        </w:rPr>
      </w:pPr>
      <w:r>
        <w:rPr>
          <w:lang w:eastAsia="zh-CN"/>
        </w:rPr>
        <w:t xml:space="preserve">Even though this specification precedes MSE in conception it was recently revived with promises for implementations and testing by browser vendors. The main goal of this API is to interface media metadata (mostly with semantical properties), however, there is consideration for technical properties, with current examples including values for </w:t>
      </w:r>
      <w:r w:rsidRPr="0036678D">
        <w:rPr>
          <w:lang w:eastAsia="zh-CN"/>
        </w:rPr>
        <w:t>FrameRate</w:t>
      </w:r>
      <w:r>
        <w:rPr>
          <w:lang w:eastAsia="zh-CN"/>
        </w:rPr>
        <w:t>,</w:t>
      </w:r>
      <w:r w:rsidRPr="0036678D">
        <w:rPr>
          <w:lang w:eastAsia="zh-CN"/>
        </w:rPr>
        <w:t xml:space="preserve"> AverageBitRate</w:t>
      </w:r>
      <w:r>
        <w:rPr>
          <w:lang w:eastAsia="zh-CN"/>
        </w:rPr>
        <w:t>,</w:t>
      </w:r>
      <w:r w:rsidRPr="0036678D">
        <w:rPr>
          <w:lang w:eastAsia="zh-CN"/>
        </w:rPr>
        <w:t xml:space="preserve"> NumTracks</w:t>
      </w:r>
      <w:r>
        <w:rPr>
          <w:lang w:eastAsia="zh-CN"/>
        </w:rPr>
        <w:t xml:space="preserve"> etc. As such it might be useful in the future to accommodate technical properties that would enable/optimize adoption of VDI (e.g. recommended number of decoders).</w:t>
      </w:r>
    </w:p>
    <w:p w14:paraId="0495EB24" w14:textId="77777777" w:rsidR="00683305" w:rsidRPr="006F269A" w:rsidRDefault="00683305" w:rsidP="006F269A">
      <w:pPr>
        <w:pStyle w:val="Heading3"/>
      </w:pPr>
      <w:r w:rsidRPr="006F269A">
        <w:t>Conclusion</w:t>
      </w:r>
    </w:p>
    <w:p w14:paraId="066A7F46" w14:textId="77777777" w:rsidR="00683305" w:rsidRDefault="00683305" w:rsidP="006F269A">
      <w:pPr>
        <w:rPr>
          <w:lang w:eastAsia="zh-CN"/>
        </w:rPr>
      </w:pPr>
      <w:r>
        <w:rPr>
          <w:lang w:eastAsia="zh-CN"/>
        </w:rPr>
        <w:t>For now, Metadata API is not interesting for VDI, but in the (unlikely?) case that it gets traction in the future we might want to use it for VDI signaling.</w:t>
      </w:r>
    </w:p>
    <w:p w14:paraId="50F6DC1B" w14:textId="449E90C4" w:rsidR="00683305" w:rsidRDefault="00683305" w:rsidP="006F269A">
      <w:pPr>
        <w:pStyle w:val="Heading2"/>
      </w:pPr>
      <w:bookmarkStart w:id="51" w:name="_Toc77350295"/>
      <w:r w:rsidRPr="00BD7430">
        <w:rPr>
          <w:lang w:eastAsia="ja-JP"/>
        </w:rPr>
        <w:t>Media Capabilities</w:t>
      </w:r>
      <w:r>
        <w:t xml:space="preserve"> </w:t>
      </w:r>
      <w:r>
        <w:fldChar w:fldCharType="begin"/>
      </w:r>
      <w:r>
        <w:instrText xml:space="preserve"> REF _Ref73117552 \r \h  \* MERGEFORMAT </w:instrText>
      </w:r>
      <w:r>
        <w:fldChar w:fldCharType="separate"/>
      </w:r>
      <w:r w:rsidR="00A649BC">
        <w:t>[3]</w:t>
      </w:r>
      <w:bookmarkEnd w:id="51"/>
      <w:r>
        <w:fldChar w:fldCharType="end"/>
      </w:r>
    </w:p>
    <w:p w14:paraId="6F61D6D4" w14:textId="0032E205" w:rsidR="00683305" w:rsidRPr="00854B3F" w:rsidRDefault="00683305" w:rsidP="00854B3F">
      <w:pPr>
        <w:rPr>
          <w:lang w:eastAsia="zh-CN"/>
        </w:rPr>
      </w:pPr>
      <w:r w:rsidRPr="00BD7430">
        <w:rPr>
          <w:lang w:eastAsia="zh-CN"/>
        </w:rPr>
        <w:t>This specification intends to provide APIs to allow websites to make an optimal decision when picking media content for the user. The APIs will expose information about the decoding and encoding capabilities for a given format but also output capabilities to find the best match based on the device’s display.</w:t>
      </w:r>
      <w:bookmarkStart w:id="52" w:name="_Toc73118934"/>
      <w:bookmarkStart w:id="53" w:name="_Toc73119176"/>
      <w:bookmarkStart w:id="54" w:name="_Toc77350296"/>
      <w:bookmarkStart w:id="55" w:name="_Toc93663865"/>
      <w:bookmarkStart w:id="56" w:name="_Toc93663895"/>
      <w:bookmarkStart w:id="57" w:name="_Toc73119177"/>
      <w:bookmarkStart w:id="58" w:name="_Toc77350297"/>
      <w:bookmarkStart w:id="59" w:name="_Toc93663866"/>
      <w:bookmarkStart w:id="60" w:name="_Toc93663896"/>
      <w:bookmarkEnd w:id="52"/>
      <w:bookmarkEnd w:id="53"/>
      <w:bookmarkEnd w:id="54"/>
      <w:bookmarkEnd w:id="55"/>
      <w:bookmarkEnd w:id="56"/>
      <w:bookmarkEnd w:id="57"/>
      <w:bookmarkEnd w:id="58"/>
      <w:bookmarkEnd w:id="59"/>
      <w:bookmarkEnd w:id="60"/>
    </w:p>
    <w:p w14:paraId="177B6506" w14:textId="77777777" w:rsidR="00683305" w:rsidRPr="006D0E93" w:rsidRDefault="00683305" w:rsidP="006D0E93">
      <w:pPr>
        <w:pStyle w:val="Heading3"/>
      </w:pPr>
      <w:r w:rsidRPr="006D0E93">
        <w:t>Relevance to VDI</w:t>
      </w:r>
    </w:p>
    <w:p w14:paraId="73DF6122" w14:textId="77777777" w:rsidR="00683305" w:rsidRDefault="00683305" w:rsidP="000C4286">
      <w:pPr>
        <w:rPr>
          <w:lang w:eastAsia="zh-CN"/>
        </w:rPr>
      </w:pPr>
      <w:r>
        <w:rPr>
          <w:lang w:eastAsia="zh-CN"/>
        </w:rPr>
        <w:t>This is an active (and new) specification that is probably the most relevant to VDI – alongside MSE. It seems to be overlapping with the Metadata API in that it can signal supported/available bitrates, codecs etc. with a focus on decoder and encoder capabilities. The high level of the interface is defined as following:</w:t>
      </w:r>
    </w:p>
    <w:p w14:paraId="60204A21" w14:textId="77777777" w:rsidR="00683305" w:rsidRPr="006D0E93" w:rsidRDefault="00683305" w:rsidP="006D0E93">
      <w:pPr>
        <w:pStyle w:val="Heading3"/>
      </w:pPr>
      <w:r w:rsidRPr="006D0E93">
        <w:rPr>
          <w:rStyle w:val="content"/>
        </w:rPr>
        <w:t>Media Capabilities Interface</w:t>
      </w:r>
    </w:p>
    <w:p w14:paraId="51C8AD74" w14:textId="122499C1" w:rsidR="00683305" w:rsidRDefault="00683305" w:rsidP="006D0E93">
      <w:pPr>
        <w:pStyle w:val="HTMLPreformatted"/>
        <w:spacing w:after="0"/>
      </w:pPr>
      <w:r>
        <w:t>[</w:t>
      </w:r>
      <w:hyperlink r:id="rId67" w:anchor="Exposed" w:history="1">
        <w:r>
          <w:rPr>
            <w:rStyle w:val="Hyperlink"/>
          </w:rPr>
          <w:t>Exposed</w:t>
        </w:r>
      </w:hyperlink>
      <w:r>
        <w:t>=(Window, Worker)]</w:t>
      </w:r>
    </w:p>
    <w:p w14:paraId="1AB31056" w14:textId="77777777" w:rsidR="00683305" w:rsidRDefault="00683305" w:rsidP="006D0E93">
      <w:pPr>
        <w:pStyle w:val="HTMLPreformatted"/>
        <w:spacing w:after="0"/>
      </w:pPr>
      <w:r>
        <w:t xml:space="preserve">interface </w:t>
      </w:r>
      <w:r>
        <w:rPr>
          <w:rStyle w:val="HTMLCode"/>
          <w:rFonts w:eastAsia="MS Mincho"/>
          <w:i/>
          <w:iCs/>
        </w:rPr>
        <w:t>MediaCapabilities</w:t>
      </w:r>
      <w:r>
        <w:t xml:space="preserve"> {</w:t>
      </w:r>
    </w:p>
    <w:p w14:paraId="62867ADF" w14:textId="184738F8" w:rsidR="00683305" w:rsidRDefault="00683305" w:rsidP="006D0E93">
      <w:pPr>
        <w:pStyle w:val="HTMLPreformatted"/>
        <w:spacing w:after="0"/>
      </w:pPr>
      <w:r>
        <w:t xml:space="preserve">  [</w:t>
      </w:r>
      <w:hyperlink r:id="rId68" w:anchor="NewObject" w:history="1">
        <w:r>
          <w:rPr>
            <w:rStyle w:val="Hyperlink"/>
          </w:rPr>
          <w:t>NewObject</w:t>
        </w:r>
      </w:hyperlink>
      <w:r>
        <w:t xml:space="preserve">] </w:t>
      </w:r>
      <w:hyperlink r:id="rId69" w:anchor="idl-promise" w:history="1">
        <w:r>
          <w:rPr>
            <w:rStyle w:val="Hyperlink"/>
          </w:rPr>
          <w:t>Promise</w:t>
        </w:r>
      </w:hyperlink>
      <w:r>
        <w:t>&lt;</w:t>
      </w:r>
      <w:hyperlink r:id="rId70" w:anchor="dictdef-mediacapabilitiesdecodinginfo" w:history="1">
        <w:r>
          <w:rPr>
            <w:rStyle w:val="Hyperlink"/>
          </w:rPr>
          <w:t>MediaCapabilitiesDecodingInfo</w:t>
        </w:r>
      </w:hyperlink>
      <w:r>
        <w:t xml:space="preserve">&gt; </w:t>
      </w:r>
      <w:r>
        <w:rPr>
          <w:rStyle w:val="HTMLCode"/>
          <w:rFonts w:eastAsia="MS Mincho"/>
          <w:i/>
          <w:iCs/>
        </w:rPr>
        <w:t>decodingInfo</w:t>
      </w:r>
      <w:r>
        <w:t>(</w:t>
      </w:r>
      <w:hyperlink r:id="rId71" w:anchor="dictdef-mediadecodingconfiguration" w:history="1">
        <w:r>
          <w:rPr>
            <w:rStyle w:val="Hyperlink"/>
          </w:rPr>
          <w:t>MediaDecodingConfiguration</w:t>
        </w:r>
      </w:hyperlink>
      <w:r>
        <w:t xml:space="preserve"> </w:t>
      </w:r>
      <w:r>
        <w:rPr>
          <w:rStyle w:val="HTMLCode"/>
          <w:rFonts w:eastAsia="MS Mincho"/>
          <w:i/>
          <w:iCs/>
        </w:rPr>
        <w:t>configuration</w:t>
      </w:r>
      <w:r>
        <w:t>);</w:t>
      </w:r>
    </w:p>
    <w:p w14:paraId="5C24AFBA" w14:textId="5D656942" w:rsidR="00683305" w:rsidRDefault="00683305" w:rsidP="006D0E93">
      <w:pPr>
        <w:pStyle w:val="HTMLPreformatted"/>
        <w:spacing w:after="0"/>
      </w:pPr>
      <w:r>
        <w:t xml:space="preserve">  [</w:t>
      </w:r>
      <w:hyperlink r:id="rId72" w:anchor="NewObject" w:history="1">
        <w:r>
          <w:rPr>
            <w:rStyle w:val="Hyperlink"/>
          </w:rPr>
          <w:t>NewObject</w:t>
        </w:r>
      </w:hyperlink>
      <w:r>
        <w:t xml:space="preserve">] </w:t>
      </w:r>
      <w:hyperlink r:id="rId73" w:anchor="idl-promise" w:history="1">
        <w:r>
          <w:rPr>
            <w:rStyle w:val="Hyperlink"/>
          </w:rPr>
          <w:t>Promise</w:t>
        </w:r>
      </w:hyperlink>
      <w:r>
        <w:t>&lt;</w:t>
      </w:r>
      <w:hyperlink r:id="rId74" w:anchor="dictdef-mediacapabilitiesencodinginfo" w:history="1">
        <w:r>
          <w:rPr>
            <w:rStyle w:val="Hyperlink"/>
          </w:rPr>
          <w:t>MediaCapabilitiesEncodingInfo</w:t>
        </w:r>
      </w:hyperlink>
      <w:r>
        <w:t xml:space="preserve">&gt; </w:t>
      </w:r>
      <w:r>
        <w:rPr>
          <w:rStyle w:val="HTMLCode"/>
          <w:rFonts w:eastAsia="MS Mincho"/>
          <w:i/>
          <w:iCs/>
        </w:rPr>
        <w:t>encodingInfo</w:t>
      </w:r>
      <w:r>
        <w:t>(</w:t>
      </w:r>
      <w:hyperlink r:id="rId75" w:anchor="dictdef-mediaencodingconfiguration" w:history="1">
        <w:r>
          <w:rPr>
            <w:rStyle w:val="Hyperlink"/>
          </w:rPr>
          <w:t>MediaEncodingConfiguration</w:t>
        </w:r>
      </w:hyperlink>
      <w:r>
        <w:t xml:space="preserve"> </w:t>
      </w:r>
      <w:r>
        <w:rPr>
          <w:rStyle w:val="HTMLCode"/>
          <w:rFonts w:eastAsia="MS Mincho"/>
          <w:i/>
          <w:iCs/>
        </w:rPr>
        <w:t>configuration</w:t>
      </w:r>
      <w:r>
        <w:t>);</w:t>
      </w:r>
    </w:p>
    <w:p w14:paraId="06764FEF" w14:textId="77777777" w:rsidR="00683305" w:rsidRDefault="00683305" w:rsidP="006D0E93">
      <w:pPr>
        <w:pStyle w:val="HTMLPreformatted"/>
        <w:spacing w:after="0"/>
      </w:pPr>
      <w:r>
        <w:t>};</w:t>
      </w:r>
    </w:p>
    <w:p w14:paraId="0D64812E" w14:textId="77777777" w:rsidR="00683305" w:rsidRDefault="00683305" w:rsidP="006D0E93">
      <w:pPr>
        <w:rPr>
          <w:lang w:eastAsia="zh-CN"/>
        </w:rPr>
      </w:pPr>
      <w:r>
        <w:rPr>
          <w:lang w:eastAsia="zh-CN"/>
        </w:rPr>
        <w:t>With the example MediaDecodingType having the following types:</w:t>
      </w:r>
    </w:p>
    <w:p w14:paraId="50CE79C3" w14:textId="77777777" w:rsidR="00683305" w:rsidRDefault="00683305" w:rsidP="006D0E93">
      <w:pPr>
        <w:pStyle w:val="HTMLPreformatted"/>
        <w:spacing w:after="0"/>
      </w:pPr>
      <w:r>
        <w:t xml:space="preserve">enum </w:t>
      </w:r>
      <w:r>
        <w:rPr>
          <w:rStyle w:val="HTMLCode"/>
          <w:rFonts w:eastAsia="MS Mincho"/>
          <w:i/>
          <w:iCs/>
        </w:rPr>
        <w:t>MediaDecodingType</w:t>
      </w:r>
      <w:r>
        <w:t xml:space="preserve"> {</w:t>
      </w:r>
    </w:p>
    <w:p w14:paraId="1C2216D1" w14:textId="1683E511" w:rsidR="00683305" w:rsidRDefault="00683305" w:rsidP="006D0E93">
      <w:pPr>
        <w:pStyle w:val="HTMLPreformatted"/>
        <w:spacing w:after="0"/>
      </w:pPr>
      <w:r>
        <w:t xml:space="preserve">  </w:t>
      </w:r>
      <w:hyperlink r:id="rId76" w:anchor="dom-mediadecodingtype-file" w:history="1">
        <w:r>
          <w:rPr>
            <w:rStyle w:val="Hyperlink"/>
          </w:rPr>
          <w:t>"file"</w:t>
        </w:r>
      </w:hyperlink>
      <w:r>
        <w:t>,</w:t>
      </w:r>
    </w:p>
    <w:p w14:paraId="62D215C2" w14:textId="5CF779B7" w:rsidR="00683305" w:rsidRDefault="00683305" w:rsidP="006D0E93">
      <w:pPr>
        <w:pStyle w:val="HTMLPreformatted"/>
        <w:spacing w:after="0"/>
      </w:pPr>
      <w:r>
        <w:t xml:space="preserve">  </w:t>
      </w:r>
      <w:hyperlink r:id="rId77" w:anchor="dom-mediadecodingtype-media-source" w:history="1">
        <w:r>
          <w:rPr>
            <w:rStyle w:val="Hyperlink"/>
          </w:rPr>
          <w:t>"media-source"</w:t>
        </w:r>
      </w:hyperlink>
      <w:r>
        <w:t>,</w:t>
      </w:r>
    </w:p>
    <w:p w14:paraId="30999868" w14:textId="1D0558B2" w:rsidR="00683305" w:rsidRDefault="00683305" w:rsidP="006D0E93">
      <w:pPr>
        <w:pStyle w:val="HTMLPreformatted"/>
        <w:spacing w:after="0"/>
      </w:pPr>
      <w:r>
        <w:t xml:space="preserve">  </w:t>
      </w:r>
      <w:hyperlink r:id="rId78" w:anchor="dom-mediadecodingtype-webrtc" w:history="1">
        <w:r>
          <w:rPr>
            <w:rStyle w:val="Hyperlink"/>
          </w:rPr>
          <w:t>"webrtc"</w:t>
        </w:r>
      </w:hyperlink>
    </w:p>
    <w:p w14:paraId="0F789AF6" w14:textId="77777777" w:rsidR="00683305" w:rsidRDefault="00683305" w:rsidP="006D0E93">
      <w:pPr>
        <w:pStyle w:val="HTMLPreformatted"/>
        <w:spacing w:after="0"/>
      </w:pPr>
      <w:r>
        <w:t>};</w:t>
      </w:r>
    </w:p>
    <w:p w14:paraId="39120602" w14:textId="77777777" w:rsidR="006D0E93" w:rsidRDefault="006D0E93" w:rsidP="006D0E93">
      <w:pPr>
        <w:rPr>
          <w:lang w:eastAsia="zh-CN"/>
        </w:rPr>
      </w:pPr>
    </w:p>
    <w:p w14:paraId="6D75A430" w14:textId="2042ADCB" w:rsidR="00683305" w:rsidRDefault="00683305" w:rsidP="006D0E93">
      <w:pPr>
        <w:rPr>
          <w:lang w:eastAsia="zh-CN"/>
        </w:rPr>
      </w:pPr>
      <w:r>
        <w:rPr>
          <w:lang w:eastAsia="zh-CN"/>
        </w:rPr>
        <w:t>And the video configuration currently holding the following properties:</w:t>
      </w:r>
    </w:p>
    <w:p w14:paraId="5528C770" w14:textId="77777777" w:rsidR="00683305" w:rsidRDefault="00683305" w:rsidP="006D0E93">
      <w:pPr>
        <w:pStyle w:val="HTMLPreformatted"/>
        <w:spacing w:after="0"/>
      </w:pPr>
      <w:r>
        <w:t xml:space="preserve">dictionary </w:t>
      </w:r>
      <w:r>
        <w:rPr>
          <w:rStyle w:val="HTMLCode"/>
          <w:rFonts w:eastAsia="MS Mincho"/>
          <w:i/>
          <w:iCs/>
        </w:rPr>
        <w:t>VideoConfiguration</w:t>
      </w:r>
      <w:r>
        <w:t xml:space="preserve"> {</w:t>
      </w:r>
    </w:p>
    <w:p w14:paraId="1877F339" w14:textId="33BBCF66" w:rsidR="00683305" w:rsidRDefault="00683305" w:rsidP="006D0E93">
      <w:pPr>
        <w:pStyle w:val="HTMLPreformatted"/>
        <w:spacing w:after="0"/>
      </w:pPr>
      <w:r>
        <w:t xml:space="preserve">  required </w:t>
      </w:r>
      <w:hyperlink r:id="rId79" w:anchor="idl-DOMString" w:history="1">
        <w:r>
          <w:rPr>
            <w:rStyle w:val="Hyperlink"/>
          </w:rPr>
          <w:t>DOMString</w:t>
        </w:r>
      </w:hyperlink>
      <w:r>
        <w:t xml:space="preserve"> </w:t>
      </w:r>
      <w:hyperlink r:id="rId80" w:anchor="dom-videoconfiguration-contenttype" w:history="1">
        <w:r>
          <w:rPr>
            <w:rStyle w:val="Hyperlink"/>
          </w:rPr>
          <w:t>contentType</w:t>
        </w:r>
      </w:hyperlink>
      <w:r>
        <w:t>;</w:t>
      </w:r>
    </w:p>
    <w:p w14:paraId="4CBA9BE3" w14:textId="56046329" w:rsidR="00683305" w:rsidRDefault="00683305" w:rsidP="006D0E93">
      <w:pPr>
        <w:pStyle w:val="HTMLPreformatted"/>
        <w:spacing w:after="0"/>
      </w:pPr>
      <w:r>
        <w:t xml:space="preserve">  required </w:t>
      </w:r>
      <w:hyperlink r:id="rId81" w:anchor="idl-unsigned-long" w:history="1">
        <w:r>
          <w:rPr>
            <w:rStyle w:val="Hyperlink"/>
          </w:rPr>
          <w:t>unsigned long</w:t>
        </w:r>
      </w:hyperlink>
      <w:r>
        <w:t xml:space="preserve"> </w:t>
      </w:r>
      <w:hyperlink r:id="rId82" w:anchor="dom-videoconfiguration-width" w:history="1">
        <w:r>
          <w:rPr>
            <w:rStyle w:val="Hyperlink"/>
          </w:rPr>
          <w:t>width</w:t>
        </w:r>
      </w:hyperlink>
      <w:r>
        <w:t>;</w:t>
      </w:r>
    </w:p>
    <w:p w14:paraId="2DFB2690" w14:textId="66350000" w:rsidR="00683305" w:rsidRDefault="00683305" w:rsidP="006D0E93">
      <w:pPr>
        <w:pStyle w:val="HTMLPreformatted"/>
        <w:spacing w:after="0"/>
      </w:pPr>
      <w:r>
        <w:t xml:space="preserve">  required </w:t>
      </w:r>
      <w:hyperlink r:id="rId83" w:anchor="idl-unsigned-long" w:history="1">
        <w:r>
          <w:rPr>
            <w:rStyle w:val="Hyperlink"/>
          </w:rPr>
          <w:t>unsigned long</w:t>
        </w:r>
      </w:hyperlink>
      <w:r>
        <w:t xml:space="preserve"> </w:t>
      </w:r>
      <w:hyperlink r:id="rId84" w:anchor="dom-videoconfiguration-height" w:history="1">
        <w:r>
          <w:rPr>
            <w:rStyle w:val="Hyperlink"/>
          </w:rPr>
          <w:t>height</w:t>
        </w:r>
      </w:hyperlink>
      <w:r>
        <w:t>;</w:t>
      </w:r>
    </w:p>
    <w:p w14:paraId="170326A6" w14:textId="3C8A721D" w:rsidR="00683305" w:rsidRDefault="00683305" w:rsidP="006D0E93">
      <w:pPr>
        <w:pStyle w:val="HTMLPreformatted"/>
        <w:spacing w:after="0"/>
      </w:pPr>
      <w:r>
        <w:t xml:space="preserve">  required </w:t>
      </w:r>
      <w:hyperlink r:id="rId85" w:anchor="idl-unsigned-long-long" w:history="1">
        <w:r>
          <w:rPr>
            <w:rStyle w:val="Hyperlink"/>
          </w:rPr>
          <w:t>unsigned long long</w:t>
        </w:r>
      </w:hyperlink>
      <w:r>
        <w:t xml:space="preserve"> </w:t>
      </w:r>
      <w:hyperlink r:id="rId86" w:anchor="dom-videoconfiguration-bitrate" w:history="1">
        <w:r>
          <w:rPr>
            <w:rStyle w:val="Hyperlink"/>
          </w:rPr>
          <w:t>bitrate</w:t>
        </w:r>
      </w:hyperlink>
      <w:r>
        <w:t>;</w:t>
      </w:r>
    </w:p>
    <w:p w14:paraId="6EEE7AF4" w14:textId="4B8CB612" w:rsidR="00683305" w:rsidRDefault="00683305" w:rsidP="006D0E93">
      <w:pPr>
        <w:pStyle w:val="HTMLPreformatted"/>
        <w:spacing w:after="0"/>
      </w:pPr>
      <w:r>
        <w:t xml:space="preserve">  required </w:t>
      </w:r>
      <w:hyperlink r:id="rId87" w:anchor="idl-double" w:history="1">
        <w:r>
          <w:rPr>
            <w:rStyle w:val="Hyperlink"/>
          </w:rPr>
          <w:t>double</w:t>
        </w:r>
      </w:hyperlink>
      <w:r>
        <w:t xml:space="preserve"> </w:t>
      </w:r>
      <w:hyperlink r:id="rId88" w:anchor="dom-videoconfiguration-framerate" w:history="1">
        <w:r>
          <w:rPr>
            <w:rStyle w:val="Hyperlink"/>
          </w:rPr>
          <w:t>framerate</w:t>
        </w:r>
      </w:hyperlink>
      <w:r>
        <w:t>;</w:t>
      </w:r>
    </w:p>
    <w:p w14:paraId="4DEFDBE0" w14:textId="3E08A9E6" w:rsidR="00683305" w:rsidRDefault="00683305" w:rsidP="006D0E93">
      <w:pPr>
        <w:pStyle w:val="HTMLPreformatted"/>
        <w:spacing w:after="0"/>
      </w:pPr>
      <w:r>
        <w:t xml:space="preserve">  </w:t>
      </w:r>
      <w:hyperlink r:id="rId89" w:anchor="idl-boolean" w:history="1">
        <w:r>
          <w:rPr>
            <w:rStyle w:val="Hyperlink"/>
          </w:rPr>
          <w:t>boolean</w:t>
        </w:r>
      </w:hyperlink>
      <w:r>
        <w:t xml:space="preserve"> </w:t>
      </w:r>
      <w:hyperlink r:id="rId90" w:anchor="dom-videoconfiguration-hasalphachannel" w:history="1">
        <w:r>
          <w:rPr>
            <w:rStyle w:val="Hyperlink"/>
          </w:rPr>
          <w:t>hasAlphaChannel</w:t>
        </w:r>
      </w:hyperlink>
      <w:r>
        <w:t>;</w:t>
      </w:r>
    </w:p>
    <w:p w14:paraId="05D2F652" w14:textId="3309452C" w:rsidR="00683305" w:rsidRDefault="00683305" w:rsidP="006D0E93">
      <w:pPr>
        <w:pStyle w:val="HTMLPreformatted"/>
        <w:spacing w:after="0"/>
      </w:pPr>
      <w:r>
        <w:t xml:space="preserve">  </w:t>
      </w:r>
      <w:hyperlink r:id="rId91" w:anchor="enumdef-hdrmetadatatype" w:history="1">
        <w:r>
          <w:rPr>
            <w:rStyle w:val="Hyperlink"/>
          </w:rPr>
          <w:t>HdrMetadataType</w:t>
        </w:r>
      </w:hyperlink>
      <w:r>
        <w:t xml:space="preserve"> </w:t>
      </w:r>
      <w:hyperlink r:id="rId92" w:anchor="dom-videoconfiguration-hdrmetadatatype" w:history="1">
        <w:r>
          <w:rPr>
            <w:rStyle w:val="Hyperlink"/>
          </w:rPr>
          <w:t>hdrMetadataType</w:t>
        </w:r>
      </w:hyperlink>
      <w:r>
        <w:t>;</w:t>
      </w:r>
    </w:p>
    <w:p w14:paraId="09406862" w14:textId="3968A841" w:rsidR="00683305" w:rsidRDefault="00683305" w:rsidP="006D0E93">
      <w:pPr>
        <w:pStyle w:val="HTMLPreformatted"/>
        <w:spacing w:after="0"/>
      </w:pPr>
      <w:r>
        <w:lastRenderedPageBreak/>
        <w:t xml:space="preserve">  </w:t>
      </w:r>
      <w:hyperlink r:id="rId93" w:anchor="enumdef-colorgamut" w:history="1">
        <w:r>
          <w:rPr>
            <w:rStyle w:val="Hyperlink"/>
          </w:rPr>
          <w:t>ColorGamut</w:t>
        </w:r>
      </w:hyperlink>
      <w:r>
        <w:t xml:space="preserve"> </w:t>
      </w:r>
      <w:hyperlink r:id="rId94" w:anchor="dom-videoconfiguration-colorgamut" w:history="1">
        <w:r>
          <w:rPr>
            <w:rStyle w:val="Hyperlink"/>
          </w:rPr>
          <w:t>colorGamut</w:t>
        </w:r>
      </w:hyperlink>
      <w:r>
        <w:t>;</w:t>
      </w:r>
    </w:p>
    <w:p w14:paraId="06F11ABF" w14:textId="7D7DA4F6" w:rsidR="00683305" w:rsidRDefault="00683305" w:rsidP="006D0E93">
      <w:pPr>
        <w:pStyle w:val="HTMLPreformatted"/>
        <w:spacing w:after="0"/>
      </w:pPr>
      <w:r>
        <w:t xml:space="preserve">  </w:t>
      </w:r>
      <w:hyperlink r:id="rId95" w:anchor="enumdef-transferfunction" w:history="1">
        <w:r>
          <w:rPr>
            <w:rStyle w:val="Hyperlink"/>
          </w:rPr>
          <w:t>TransferFunction</w:t>
        </w:r>
      </w:hyperlink>
      <w:r>
        <w:t xml:space="preserve"> </w:t>
      </w:r>
      <w:hyperlink r:id="rId96" w:anchor="dom-videoconfiguration-transferfunction" w:history="1">
        <w:r>
          <w:rPr>
            <w:rStyle w:val="Hyperlink"/>
          </w:rPr>
          <w:t>transferFunction</w:t>
        </w:r>
      </w:hyperlink>
      <w:r>
        <w:t>;</w:t>
      </w:r>
    </w:p>
    <w:p w14:paraId="6A9BCC21" w14:textId="09B934ED" w:rsidR="00683305" w:rsidRDefault="00683305" w:rsidP="006D0E93">
      <w:pPr>
        <w:pStyle w:val="HTMLPreformatted"/>
        <w:spacing w:after="0"/>
      </w:pPr>
      <w:r>
        <w:t xml:space="preserve">  </w:t>
      </w:r>
      <w:hyperlink r:id="rId97" w:anchor="idl-DOMString" w:history="1">
        <w:r>
          <w:rPr>
            <w:rStyle w:val="Hyperlink"/>
          </w:rPr>
          <w:t>DOMString</w:t>
        </w:r>
      </w:hyperlink>
      <w:r>
        <w:t xml:space="preserve"> </w:t>
      </w:r>
      <w:hyperlink r:id="rId98" w:anchor="dom-videoconfiguration-scalabilitymode" w:history="1">
        <w:r>
          <w:rPr>
            <w:rStyle w:val="Hyperlink"/>
          </w:rPr>
          <w:t>scalabilityMode</w:t>
        </w:r>
      </w:hyperlink>
      <w:r>
        <w:t>;</w:t>
      </w:r>
    </w:p>
    <w:p w14:paraId="75F2F769" w14:textId="77777777" w:rsidR="00683305" w:rsidRDefault="00683305" w:rsidP="006D0E93">
      <w:pPr>
        <w:pStyle w:val="HTMLPreformatted"/>
        <w:spacing w:after="0"/>
      </w:pPr>
      <w:r>
        <w:t>};</w:t>
      </w:r>
    </w:p>
    <w:p w14:paraId="401D74C9" w14:textId="77777777" w:rsidR="006D0E93" w:rsidRDefault="006D0E93" w:rsidP="006D0E93">
      <w:pPr>
        <w:pStyle w:val="HTMLPreformatted"/>
        <w:spacing w:after="0"/>
      </w:pPr>
    </w:p>
    <w:p w14:paraId="7B161FBB" w14:textId="77777777" w:rsidR="00683305" w:rsidRPr="006D0E93" w:rsidRDefault="00683305" w:rsidP="006D0E93">
      <w:pPr>
        <w:pStyle w:val="Heading3"/>
      </w:pPr>
      <w:r w:rsidRPr="006D0E93">
        <w:t>Conclusion</w:t>
      </w:r>
    </w:p>
    <w:p w14:paraId="1ACC4CA9" w14:textId="77777777" w:rsidR="00683305" w:rsidRDefault="00683305" w:rsidP="006D0E93">
      <w:pPr>
        <w:rPr>
          <w:lang w:eastAsia="zh-CN"/>
        </w:rPr>
      </w:pPr>
      <w:r>
        <w:rPr>
          <w:lang w:eastAsia="zh-CN"/>
        </w:rPr>
        <w:t>Media Capabilities in its present form is not useful for VDI, but since this is a new effort, driven by browser vendors (Google, Microsoft), it makes sense to monitor the developments.</w:t>
      </w:r>
    </w:p>
    <w:p w14:paraId="314900F5" w14:textId="2943C018" w:rsidR="00683305" w:rsidRPr="00BD7430" w:rsidRDefault="00683305" w:rsidP="006D0E93">
      <w:pPr>
        <w:pStyle w:val="Heading2"/>
        <w:rPr>
          <w:lang w:eastAsia="ja-JP"/>
        </w:rPr>
      </w:pPr>
      <w:bookmarkStart w:id="61" w:name="_Toc77350298"/>
      <w:r w:rsidRPr="00BD7430">
        <w:rPr>
          <w:lang w:eastAsia="ja-JP"/>
        </w:rPr>
        <w:t xml:space="preserve">HTMLVideoElement.requestVideoFrameCallback() </w:t>
      </w:r>
      <w:r>
        <w:t xml:space="preserve"> </w:t>
      </w:r>
      <w:r>
        <w:fldChar w:fldCharType="begin"/>
      </w:r>
      <w:r>
        <w:instrText xml:space="preserve"> REF _Ref73117710 \r \h  \* MERGEFORMAT </w:instrText>
      </w:r>
      <w:r>
        <w:fldChar w:fldCharType="separate"/>
      </w:r>
      <w:r w:rsidR="00A649BC">
        <w:t>[4]</w:t>
      </w:r>
      <w:bookmarkEnd w:id="61"/>
      <w:r>
        <w:fldChar w:fldCharType="end"/>
      </w:r>
    </w:p>
    <w:p w14:paraId="230355C0" w14:textId="1586ADC2" w:rsidR="00683305" w:rsidRPr="00854B3F" w:rsidRDefault="00683305" w:rsidP="00854B3F">
      <w:pPr>
        <w:pStyle w:val="NormalWeb"/>
        <w:rPr>
          <w:rFonts w:eastAsia="SimSun"/>
          <w:lang w:eastAsia="zh-CN"/>
        </w:rPr>
      </w:pPr>
      <w:r w:rsidRPr="006D0E93">
        <w:rPr>
          <w:rStyle w:val="HTMLCode"/>
          <w:rFonts w:eastAsia="MS Mincho"/>
        </w:rPr>
        <w:t>&lt;video&gt;.requestVideoFrameCallback()</w:t>
      </w:r>
      <w:r w:rsidRPr="00BD7430">
        <w:rPr>
          <w:rFonts w:eastAsia="SimSun"/>
          <w:lang w:eastAsia="zh-CN"/>
        </w:rPr>
        <w:t xml:space="preserve"> </w:t>
      </w:r>
      <w:r w:rsidRPr="003F74E8">
        <w:rPr>
          <w:rFonts w:eastAsia="SimSun"/>
        </w:rPr>
        <w:t>allows web authors to be notified when a frame has been presented for composition.</w:t>
      </w:r>
      <w:bookmarkStart w:id="62" w:name="_Toc73119179"/>
      <w:bookmarkStart w:id="63" w:name="_Toc77350299"/>
      <w:bookmarkStart w:id="64" w:name="_Toc93663871"/>
      <w:bookmarkStart w:id="65" w:name="_Toc93663898"/>
      <w:bookmarkEnd w:id="62"/>
      <w:bookmarkEnd w:id="63"/>
      <w:bookmarkEnd w:id="64"/>
      <w:bookmarkEnd w:id="65"/>
    </w:p>
    <w:p w14:paraId="51FD69CF" w14:textId="77777777" w:rsidR="00683305" w:rsidRPr="00FE4384" w:rsidRDefault="00683305" w:rsidP="003F74E8">
      <w:pPr>
        <w:pStyle w:val="Heading3"/>
      </w:pPr>
      <w:r>
        <w:t>Relevance to VDI</w:t>
      </w:r>
    </w:p>
    <w:p w14:paraId="01D119D9" w14:textId="77777777" w:rsidR="00683305" w:rsidRDefault="00683305" w:rsidP="003F74E8">
      <w:pPr>
        <w:rPr>
          <w:lang w:eastAsia="zh-CN"/>
        </w:rPr>
      </w:pPr>
      <w:r>
        <w:rPr>
          <w:lang w:eastAsia="zh-CN"/>
        </w:rPr>
        <w:t xml:space="preserve">This is a new feature which consists of a callback for the video element, that has been decided to be actually implemented (at least for testing) from at least two major browsers (Chrome and Firefox). It fires a callback as soon as a video frame has been decoded and it can be set for single or multiple frames. </w:t>
      </w:r>
      <w:r w:rsidRPr="0019121B">
        <w:rPr>
          <w:i/>
          <w:iCs/>
          <w:lang w:eastAsia="zh-CN"/>
        </w:rPr>
        <w:t>It is fired before the requestAnimationFrame callback, which is a window-level callback responsible for refresh the current browser display, as such it makes the decoded frame available prior to being render thus giving time and space for analysis/processing.</w:t>
      </w:r>
      <w:r>
        <w:rPr>
          <w:i/>
          <w:iCs/>
          <w:lang w:eastAsia="zh-CN"/>
        </w:rPr>
        <w:t xml:space="preserve"> </w:t>
      </w:r>
      <w:r w:rsidRPr="0019121B">
        <w:rPr>
          <w:lang w:eastAsia="zh-CN"/>
        </w:rPr>
        <w:t>Even</w:t>
      </w:r>
      <w:r>
        <w:rPr>
          <w:lang w:eastAsia="zh-CN"/>
        </w:rPr>
        <w:t xml:space="preserve"> though in the current version of the spec this is a best-effort feature, thus it might not always be the case. Alongside with the decoded frame (mentioned as “media pixels” in the spec) some metadata are provided as following:</w:t>
      </w:r>
    </w:p>
    <w:p w14:paraId="226C78EA" w14:textId="77777777" w:rsidR="00683305" w:rsidRPr="003F74E8" w:rsidRDefault="00683305" w:rsidP="003F74E8">
      <w:pPr>
        <w:pStyle w:val="Heading3"/>
      </w:pPr>
      <w:r w:rsidRPr="003F74E8">
        <w:t>VideoFrameMetadata</w:t>
      </w:r>
    </w:p>
    <w:p w14:paraId="366761CE"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dictionary </w:t>
      </w:r>
      <w:r w:rsidRPr="0019121B">
        <w:rPr>
          <w:rFonts w:ascii="Courier New" w:eastAsia="Times New Roman" w:hAnsi="Courier New" w:cs="Courier New"/>
          <w:i/>
          <w:iCs/>
          <w:sz w:val="20"/>
          <w:szCs w:val="20"/>
        </w:rPr>
        <w:t>VideoFrameMetadata</w:t>
      </w:r>
      <w:r w:rsidRPr="0019121B">
        <w:rPr>
          <w:rFonts w:ascii="Courier New" w:eastAsia="Times New Roman" w:hAnsi="Courier New" w:cs="Courier New"/>
          <w:sz w:val="20"/>
          <w:szCs w:val="20"/>
        </w:rPr>
        <w:t xml:space="preserve"> {</w:t>
      </w:r>
    </w:p>
    <w:p w14:paraId="371FE98A" w14:textId="08B20F63"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9" w:anchor="dom-domhighrestimestamp" w:history="1">
        <w:r w:rsidRPr="0019121B">
          <w:rPr>
            <w:rFonts w:ascii="Courier New" w:eastAsia="Times New Roman" w:hAnsi="Courier New" w:cs="Courier New"/>
            <w:color w:val="0000FF"/>
            <w:sz w:val="20"/>
            <w:szCs w:val="20"/>
            <w:u w:val="single"/>
          </w:rPr>
          <w:t>DOMHighResTimeStamp</w:t>
        </w:r>
      </w:hyperlink>
      <w:r w:rsidRPr="0019121B">
        <w:rPr>
          <w:rFonts w:ascii="Courier New" w:eastAsia="Times New Roman" w:hAnsi="Courier New" w:cs="Courier New"/>
          <w:sz w:val="20"/>
          <w:szCs w:val="20"/>
        </w:rPr>
        <w:t xml:space="preserve"> </w:t>
      </w:r>
      <w:hyperlink r:id="rId100" w:anchor="dom-videoframemetadata-presentationtime" w:history="1">
        <w:r w:rsidRPr="0019121B">
          <w:rPr>
            <w:rFonts w:ascii="Courier New" w:eastAsia="Times New Roman" w:hAnsi="Courier New" w:cs="Courier New"/>
            <w:color w:val="0000FF"/>
            <w:sz w:val="20"/>
            <w:szCs w:val="20"/>
            <w:u w:val="single"/>
          </w:rPr>
          <w:t>presentationTime</w:t>
        </w:r>
      </w:hyperlink>
      <w:r w:rsidRPr="0019121B">
        <w:rPr>
          <w:rFonts w:ascii="Courier New" w:eastAsia="Times New Roman" w:hAnsi="Courier New" w:cs="Courier New"/>
          <w:sz w:val="20"/>
          <w:szCs w:val="20"/>
        </w:rPr>
        <w:t>;</w:t>
      </w:r>
    </w:p>
    <w:p w14:paraId="5E4F1478" w14:textId="06607530"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1" w:anchor="dom-domhighrestimestamp" w:history="1">
        <w:r w:rsidRPr="0019121B">
          <w:rPr>
            <w:rFonts w:ascii="Courier New" w:eastAsia="Times New Roman" w:hAnsi="Courier New" w:cs="Courier New"/>
            <w:color w:val="0000FF"/>
            <w:sz w:val="20"/>
            <w:szCs w:val="20"/>
            <w:u w:val="single"/>
          </w:rPr>
          <w:t>DOMHighResTimeStamp</w:t>
        </w:r>
      </w:hyperlink>
      <w:r w:rsidRPr="0019121B">
        <w:rPr>
          <w:rFonts w:ascii="Courier New" w:eastAsia="Times New Roman" w:hAnsi="Courier New" w:cs="Courier New"/>
          <w:sz w:val="20"/>
          <w:szCs w:val="20"/>
        </w:rPr>
        <w:t xml:space="preserve"> </w:t>
      </w:r>
      <w:hyperlink r:id="rId102" w:anchor="dom-videoframemetadata-expecteddisplaytime" w:history="1">
        <w:r w:rsidRPr="0019121B">
          <w:rPr>
            <w:rFonts w:ascii="Courier New" w:eastAsia="Times New Roman" w:hAnsi="Courier New" w:cs="Courier New"/>
            <w:color w:val="0000FF"/>
            <w:sz w:val="20"/>
            <w:szCs w:val="20"/>
            <w:u w:val="single"/>
          </w:rPr>
          <w:t>expectedDisplayTime</w:t>
        </w:r>
      </w:hyperlink>
      <w:r w:rsidRPr="0019121B">
        <w:rPr>
          <w:rFonts w:ascii="Courier New" w:eastAsia="Times New Roman" w:hAnsi="Courier New" w:cs="Courier New"/>
          <w:sz w:val="20"/>
          <w:szCs w:val="20"/>
        </w:rPr>
        <w:t>;</w:t>
      </w:r>
    </w:p>
    <w:p w14:paraId="1AD1286C"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65086F21" w14:textId="6AE276B5"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3"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04" w:anchor="dom-videoframemetadata-width" w:history="1">
        <w:r w:rsidRPr="0019121B">
          <w:rPr>
            <w:rFonts w:ascii="Courier New" w:eastAsia="Times New Roman" w:hAnsi="Courier New" w:cs="Courier New"/>
            <w:color w:val="0000FF"/>
            <w:sz w:val="20"/>
            <w:szCs w:val="20"/>
            <w:u w:val="single"/>
          </w:rPr>
          <w:t>width</w:t>
        </w:r>
      </w:hyperlink>
      <w:r w:rsidRPr="0019121B">
        <w:rPr>
          <w:rFonts w:ascii="Courier New" w:eastAsia="Times New Roman" w:hAnsi="Courier New" w:cs="Courier New"/>
          <w:sz w:val="20"/>
          <w:szCs w:val="20"/>
        </w:rPr>
        <w:t>;</w:t>
      </w:r>
    </w:p>
    <w:p w14:paraId="0F9C3229" w14:textId="13DE36AB"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5"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06" w:anchor="dom-videoframemetadata-height" w:history="1">
        <w:r w:rsidRPr="0019121B">
          <w:rPr>
            <w:rFonts w:ascii="Courier New" w:eastAsia="Times New Roman" w:hAnsi="Courier New" w:cs="Courier New"/>
            <w:color w:val="0000FF"/>
            <w:sz w:val="20"/>
            <w:szCs w:val="20"/>
            <w:u w:val="single"/>
          </w:rPr>
          <w:t>height</w:t>
        </w:r>
      </w:hyperlink>
      <w:r w:rsidRPr="0019121B">
        <w:rPr>
          <w:rFonts w:ascii="Courier New" w:eastAsia="Times New Roman" w:hAnsi="Courier New" w:cs="Courier New"/>
          <w:sz w:val="20"/>
          <w:szCs w:val="20"/>
        </w:rPr>
        <w:t>;</w:t>
      </w:r>
    </w:p>
    <w:p w14:paraId="763D1B52" w14:textId="1B2B1B93"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7"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08" w:anchor="dom-videoframemetadata-mediatime" w:history="1">
        <w:r w:rsidRPr="0019121B">
          <w:rPr>
            <w:rFonts w:ascii="Courier New" w:eastAsia="Times New Roman" w:hAnsi="Courier New" w:cs="Courier New"/>
            <w:color w:val="0000FF"/>
            <w:sz w:val="20"/>
            <w:szCs w:val="20"/>
            <w:u w:val="single"/>
          </w:rPr>
          <w:t>mediaTime</w:t>
        </w:r>
      </w:hyperlink>
      <w:r w:rsidRPr="0019121B">
        <w:rPr>
          <w:rFonts w:ascii="Courier New" w:eastAsia="Times New Roman" w:hAnsi="Courier New" w:cs="Courier New"/>
          <w:sz w:val="20"/>
          <w:szCs w:val="20"/>
        </w:rPr>
        <w:t>;</w:t>
      </w:r>
    </w:p>
    <w:p w14:paraId="214DFD1F"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47F44A21" w14:textId="6BEFE5BE"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9"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10" w:anchor="dom-videoframemetadata-presentedframes" w:history="1">
        <w:r w:rsidRPr="0019121B">
          <w:rPr>
            <w:rFonts w:ascii="Courier New" w:eastAsia="Times New Roman" w:hAnsi="Courier New" w:cs="Courier New"/>
            <w:color w:val="0000FF"/>
            <w:sz w:val="20"/>
            <w:szCs w:val="20"/>
            <w:u w:val="single"/>
          </w:rPr>
          <w:t>presentedFrames</w:t>
        </w:r>
      </w:hyperlink>
      <w:r w:rsidRPr="0019121B">
        <w:rPr>
          <w:rFonts w:ascii="Courier New" w:eastAsia="Times New Roman" w:hAnsi="Courier New" w:cs="Courier New"/>
          <w:sz w:val="20"/>
          <w:szCs w:val="20"/>
        </w:rPr>
        <w:t>;</w:t>
      </w:r>
    </w:p>
    <w:p w14:paraId="01CCB2DA" w14:textId="5654B294"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11"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12" w:anchor="dom-videoframemetadata-processingduration" w:history="1">
        <w:r w:rsidRPr="0019121B">
          <w:rPr>
            <w:rFonts w:ascii="Courier New" w:eastAsia="Times New Roman" w:hAnsi="Courier New" w:cs="Courier New"/>
            <w:color w:val="0000FF"/>
            <w:sz w:val="20"/>
            <w:szCs w:val="20"/>
            <w:u w:val="single"/>
          </w:rPr>
          <w:t>processingDuration</w:t>
        </w:r>
      </w:hyperlink>
      <w:r w:rsidRPr="0019121B">
        <w:rPr>
          <w:rFonts w:ascii="Courier New" w:eastAsia="Times New Roman" w:hAnsi="Courier New" w:cs="Courier New"/>
          <w:sz w:val="20"/>
          <w:szCs w:val="20"/>
        </w:rPr>
        <w:t>;</w:t>
      </w:r>
    </w:p>
    <w:p w14:paraId="24F60706"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0D784302" w14:textId="4A9A38E8"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13" w:anchor="dom-domhighrestimestamp" w:history="1">
        <w:r w:rsidRPr="0019121B">
          <w:rPr>
            <w:rFonts w:ascii="Courier New" w:eastAsia="Times New Roman" w:hAnsi="Courier New" w:cs="Courier New"/>
            <w:color w:val="0000FF"/>
            <w:sz w:val="20"/>
            <w:szCs w:val="20"/>
            <w:u w:val="single"/>
          </w:rPr>
          <w:t>DOMHighResTimeStamp</w:t>
        </w:r>
      </w:hyperlink>
      <w:r w:rsidRPr="0019121B">
        <w:rPr>
          <w:rFonts w:ascii="Courier New" w:eastAsia="Times New Roman" w:hAnsi="Courier New" w:cs="Courier New"/>
          <w:sz w:val="20"/>
          <w:szCs w:val="20"/>
        </w:rPr>
        <w:t xml:space="preserve"> </w:t>
      </w:r>
      <w:hyperlink r:id="rId114" w:anchor="dom-videoframemetadata-capturetime" w:history="1">
        <w:r w:rsidRPr="0019121B">
          <w:rPr>
            <w:rFonts w:ascii="Courier New" w:eastAsia="Times New Roman" w:hAnsi="Courier New" w:cs="Courier New"/>
            <w:color w:val="0000FF"/>
            <w:sz w:val="20"/>
            <w:szCs w:val="20"/>
            <w:u w:val="single"/>
          </w:rPr>
          <w:t>captureTime</w:t>
        </w:r>
      </w:hyperlink>
      <w:r w:rsidRPr="0019121B">
        <w:rPr>
          <w:rFonts w:ascii="Courier New" w:eastAsia="Times New Roman" w:hAnsi="Courier New" w:cs="Courier New"/>
          <w:sz w:val="20"/>
          <w:szCs w:val="20"/>
        </w:rPr>
        <w:t>;</w:t>
      </w:r>
    </w:p>
    <w:p w14:paraId="59AF5554" w14:textId="453F7DEA"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15" w:anchor="dom-domhighrestimestamp" w:history="1">
        <w:r w:rsidRPr="0019121B">
          <w:rPr>
            <w:rFonts w:ascii="Courier New" w:eastAsia="Times New Roman" w:hAnsi="Courier New" w:cs="Courier New"/>
            <w:color w:val="0000FF"/>
            <w:sz w:val="20"/>
            <w:szCs w:val="20"/>
            <w:u w:val="single"/>
          </w:rPr>
          <w:t>DOMHighResTimeStamp</w:t>
        </w:r>
      </w:hyperlink>
      <w:r w:rsidRPr="0019121B">
        <w:rPr>
          <w:rFonts w:ascii="Courier New" w:eastAsia="Times New Roman" w:hAnsi="Courier New" w:cs="Courier New"/>
          <w:sz w:val="20"/>
          <w:szCs w:val="20"/>
        </w:rPr>
        <w:t xml:space="preserve"> </w:t>
      </w:r>
      <w:hyperlink r:id="rId116" w:anchor="dom-videoframemetadata-receivetime" w:history="1">
        <w:r w:rsidRPr="0019121B">
          <w:rPr>
            <w:rFonts w:ascii="Courier New" w:eastAsia="Times New Roman" w:hAnsi="Courier New" w:cs="Courier New"/>
            <w:color w:val="0000FF"/>
            <w:sz w:val="20"/>
            <w:szCs w:val="20"/>
            <w:u w:val="single"/>
          </w:rPr>
          <w:t>receiveTime</w:t>
        </w:r>
      </w:hyperlink>
      <w:r w:rsidRPr="0019121B">
        <w:rPr>
          <w:rFonts w:ascii="Courier New" w:eastAsia="Times New Roman" w:hAnsi="Courier New" w:cs="Courier New"/>
          <w:sz w:val="20"/>
          <w:szCs w:val="20"/>
        </w:rPr>
        <w:t>;</w:t>
      </w:r>
    </w:p>
    <w:p w14:paraId="36695ACC" w14:textId="18B0064D"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17"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18" w:anchor="dom-videoframemetadata-rtptimestamp" w:history="1">
        <w:r w:rsidRPr="0019121B">
          <w:rPr>
            <w:rFonts w:ascii="Courier New" w:eastAsia="Times New Roman" w:hAnsi="Courier New" w:cs="Courier New"/>
            <w:color w:val="0000FF"/>
            <w:sz w:val="20"/>
            <w:szCs w:val="20"/>
            <w:u w:val="single"/>
          </w:rPr>
          <w:t>rtpTimestamp</w:t>
        </w:r>
      </w:hyperlink>
      <w:r w:rsidRPr="0019121B">
        <w:rPr>
          <w:rFonts w:ascii="Courier New" w:eastAsia="Times New Roman" w:hAnsi="Courier New" w:cs="Courier New"/>
          <w:sz w:val="20"/>
          <w:szCs w:val="20"/>
        </w:rPr>
        <w:t>;</w:t>
      </w:r>
    </w:p>
    <w:p w14:paraId="02CD1170" w14:textId="77777777" w:rsidR="00683305"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w:t>
      </w:r>
    </w:p>
    <w:p w14:paraId="1B5A6979" w14:textId="77777777" w:rsidR="003F74E8" w:rsidRDefault="003F74E8" w:rsidP="00683305">
      <w:pPr>
        <w:widowControl/>
        <w:rPr>
          <w:rFonts w:ascii="Times New Roman" w:eastAsia="SimSun" w:hAnsi="Times New Roman" w:cs="Times New Roman"/>
          <w:bCs/>
          <w:sz w:val="20"/>
          <w:szCs w:val="20"/>
          <w:lang w:eastAsia="zh-CN"/>
        </w:rPr>
      </w:pPr>
    </w:p>
    <w:p w14:paraId="1F5B63EE" w14:textId="1992447F" w:rsidR="00683305" w:rsidRDefault="00683305" w:rsidP="003F74E8">
      <w:pPr>
        <w:pStyle w:val="NormalWeb"/>
        <w:rPr>
          <w:rFonts w:eastAsia="SimSun"/>
          <w:lang w:eastAsia="zh-CN"/>
        </w:rPr>
      </w:pPr>
      <w:r>
        <w:rPr>
          <w:rFonts w:eastAsia="SimSun"/>
          <w:lang w:eastAsia="zh-CN"/>
        </w:rPr>
        <w:t xml:space="preserve">From the aforementioned metadata it is worth noticing the </w:t>
      </w:r>
      <w:r w:rsidRPr="003F74E8">
        <w:rPr>
          <w:rStyle w:val="HTMLCode"/>
          <w:rFonts w:eastAsia="MS Mincho"/>
        </w:rPr>
        <w:t>processingDuration</w:t>
      </w:r>
      <w:r>
        <w:rPr>
          <w:rFonts w:eastAsia="SimSun"/>
          <w:lang w:eastAsia="zh-CN"/>
        </w:rPr>
        <w:t xml:space="preserve"> which is defined as following:</w:t>
      </w:r>
    </w:p>
    <w:p w14:paraId="10156E7E" w14:textId="33EE76B0" w:rsidR="00683305" w:rsidRPr="00E34CC9" w:rsidRDefault="00683305" w:rsidP="00683305">
      <w:pPr>
        <w:rPr>
          <w:rFonts w:ascii="Times New Roman" w:eastAsia="Times New Roman" w:hAnsi="Times New Roman" w:cs="Times New Roman"/>
          <w:sz w:val="20"/>
          <w:szCs w:val="20"/>
        </w:rPr>
      </w:pPr>
      <w:r w:rsidRPr="00E34CC9">
        <w:rPr>
          <w:rStyle w:val="HTMLCode"/>
          <w:rFonts w:eastAsia="Arial"/>
          <w:i/>
          <w:iCs/>
        </w:rPr>
        <w:t>processingDuration</w:t>
      </w:r>
      <w:r w:rsidRPr="00E34CC9">
        <w:rPr>
          <w:sz w:val="20"/>
          <w:szCs w:val="20"/>
        </w:rPr>
        <w:t xml:space="preserve">, of type </w:t>
      </w:r>
      <w:hyperlink r:id="rId119" w:anchor="idl-double" w:history="1">
        <w:r w:rsidRPr="00E34CC9">
          <w:rPr>
            <w:rStyle w:val="Hyperlink"/>
            <w:sz w:val="20"/>
            <w:szCs w:val="20"/>
          </w:rPr>
          <w:t>double</w:t>
        </w:r>
      </w:hyperlink>
      <w:r w:rsidRPr="00E34CC9">
        <w:rPr>
          <w:sz w:val="20"/>
          <w:szCs w:val="20"/>
        </w:rPr>
        <w:t xml:space="preserve"> </w:t>
      </w:r>
    </w:p>
    <w:p w14:paraId="213C80C3" w14:textId="5E4C190C" w:rsidR="00683305" w:rsidRPr="00E34CC9" w:rsidRDefault="00683305" w:rsidP="00683305">
      <w:pPr>
        <w:pStyle w:val="NormalWeb"/>
        <w:ind w:left="720"/>
        <w:rPr>
          <w:sz w:val="20"/>
          <w:szCs w:val="20"/>
        </w:rPr>
      </w:pPr>
      <w:r w:rsidRPr="00E34CC9">
        <w:rPr>
          <w:sz w:val="20"/>
          <w:szCs w:val="20"/>
        </w:rPr>
        <w:t xml:space="preserve">The elapsed duration in seconds from submission of the encoded packet with the same presentation timestamp (PTS) as this frame (e.g. same as the </w:t>
      </w:r>
      <w:hyperlink r:id="rId120" w:anchor="dom-videoframemetadata-mediatime" w:history="1">
        <w:r w:rsidRPr="00E34CC9">
          <w:rPr>
            <w:rStyle w:val="Hyperlink"/>
            <w:rFonts w:ascii="Courier New" w:hAnsi="Courier New" w:cs="Courier New"/>
            <w:sz w:val="20"/>
            <w:szCs w:val="20"/>
          </w:rPr>
          <w:t>mediaTime</w:t>
        </w:r>
      </w:hyperlink>
      <w:r w:rsidRPr="00E34CC9">
        <w:rPr>
          <w:sz w:val="20"/>
          <w:szCs w:val="20"/>
        </w:rPr>
        <w:t>) to the decoder until the decoded frame was ready for presentation.</w:t>
      </w:r>
    </w:p>
    <w:p w14:paraId="29247A07" w14:textId="77777777" w:rsidR="00683305" w:rsidRPr="00E34CC9" w:rsidRDefault="00683305" w:rsidP="00683305">
      <w:pPr>
        <w:pStyle w:val="NormalWeb"/>
        <w:ind w:left="720"/>
        <w:rPr>
          <w:sz w:val="20"/>
          <w:szCs w:val="20"/>
        </w:rPr>
      </w:pPr>
      <w:r w:rsidRPr="00E34CC9">
        <w:rPr>
          <w:sz w:val="20"/>
          <w:szCs w:val="20"/>
        </w:rPr>
        <w:lastRenderedPageBreak/>
        <w:t>In addition to decoding time, may include processing time. E.g., YUV conversion and/or staging into GPU backed memory.</w:t>
      </w:r>
    </w:p>
    <w:p w14:paraId="776A396E" w14:textId="77777777" w:rsidR="00683305" w:rsidRPr="00E34CC9" w:rsidRDefault="00683305" w:rsidP="00683305">
      <w:pPr>
        <w:pStyle w:val="NormalWeb"/>
        <w:ind w:left="720"/>
        <w:rPr>
          <w:sz w:val="20"/>
          <w:szCs w:val="20"/>
        </w:rPr>
      </w:pPr>
      <w:r w:rsidRPr="00E34CC9">
        <w:rPr>
          <w:sz w:val="20"/>
          <w:szCs w:val="20"/>
        </w:rPr>
        <w:t>SHOULD be present. In some cases, user-agents might not be able to surface this information since portions of the media pipeline might be owned by the OS.</w:t>
      </w:r>
    </w:p>
    <w:p w14:paraId="412A1777" w14:textId="77777777" w:rsidR="00683305" w:rsidRPr="003F74E8" w:rsidRDefault="00683305" w:rsidP="003F74E8">
      <w:pPr>
        <w:pStyle w:val="Heading3"/>
      </w:pPr>
      <w:r w:rsidRPr="003F74E8">
        <w:t>Conclusion</w:t>
      </w:r>
    </w:p>
    <w:p w14:paraId="06D2F64B" w14:textId="77777777" w:rsidR="00683305" w:rsidRDefault="00683305" w:rsidP="003F74E8">
      <w:pPr>
        <w:rPr>
          <w:lang w:eastAsia="zh-CN"/>
        </w:rPr>
      </w:pPr>
      <w:r>
        <w:rPr>
          <w:lang w:eastAsia="zh-CN"/>
        </w:rPr>
        <w:t>Even if it is just for the processingDuration, this feature can be very useful for adopting VDI in a browser environment since it can give input for reconfiguring the decoders and fine-tuning the decoding process.</w:t>
      </w:r>
    </w:p>
    <w:p w14:paraId="24C78BE0" w14:textId="45537DEF" w:rsidR="00683305" w:rsidRPr="00BD7430" w:rsidRDefault="00683305" w:rsidP="003F74E8">
      <w:pPr>
        <w:pStyle w:val="Heading2"/>
        <w:rPr>
          <w:lang w:eastAsia="ja-JP"/>
        </w:rPr>
      </w:pPr>
      <w:bookmarkStart w:id="66" w:name="_Toc77350300"/>
      <w:r w:rsidRPr="00BD7430">
        <w:rPr>
          <w:lang w:eastAsia="ja-JP"/>
        </w:rPr>
        <w:t xml:space="preserve">MediaStreamTrack Content Hits </w:t>
      </w:r>
      <w:r>
        <w:fldChar w:fldCharType="begin"/>
      </w:r>
      <w:r>
        <w:instrText xml:space="preserve"> REF _Ref73117770 \r \h  \* MERGEFORMAT </w:instrText>
      </w:r>
      <w:r>
        <w:fldChar w:fldCharType="separate"/>
      </w:r>
      <w:r w:rsidR="00A649BC">
        <w:t>[5]</w:t>
      </w:r>
      <w:bookmarkEnd w:id="66"/>
      <w:r>
        <w:fldChar w:fldCharType="end"/>
      </w:r>
    </w:p>
    <w:p w14:paraId="164DC86D" w14:textId="04DE706F" w:rsidR="00683305" w:rsidRPr="003F74E8" w:rsidRDefault="00683305" w:rsidP="003F74E8">
      <w:r w:rsidRPr="003F74E8">
        <w:t>This specification extends</w:t>
      </w:r>
      <w:r w:rsidRPr="00BD7430">
        <w:rPr>
          <w:rFonts w:ascii="Times New Roman" w:eastAsia="SimSun" w:hAnsi="Times New Roman"/>
          <w:bCs/>
          <w:sz w:val="20"/>
          <w:szCs w:val="20"/>
          <w:lang w:eastAsia="zh-CN"/>
        </w:rPr>
        <w:t xml:space="preserve"> </w:t>
      </w:r>
      <w:hyperlink r:id="rId121" w:anchor="dom-mediastreamtrack" w:history="1">
        <w:r w:rsidRPr="00E34CC9">
          <w:rPr>
            <w:rStyle w:val="HTMLCode"/>
            <w:rFonts w:eastAsia="MS Mincho"/>
          </w:rPr>
          <w:t>MediaStreamTrack</w:t>
        </w:r>
      </w:hyperlink>
      <w:r w:rsidRPr="00E34CC9">
        <w:rPr>
          <w:sz w:val="20"/>
          <w:szCs w:val="20"/>
        </w:rPr>
        <w:t xml:space="preserve"> </w:t>
      </w:r>
      <w:r w:rsidRPr="003F74E8">
        <w:t xml:space="preserve">to provide a media-content hint attribute. This optional hint permits </w:t>
      </w:r>
      <w:hyperlink r:id="rId122" w:anchor="dom-mediastreamtrack" w:history="1">
        <w:r w:rsidRPr="003F74E8">
          <w:rPr>
            <w:rStyle w:val="HTMLCode"/>
            <w:rFonts w:eastAsia="MS Mincho"/>
          </w:rPr>
          <w:t>MediaStreamTrack</w:t>
        </w:r>
      </w:hyperlink>
      <w:r w:rsidRPr="003F74E8">
        <w:t xml:space="preserve"> consumers such as </w:t>
      </w:r>
      <w:r w:rsidRPr="003F74E8">
        <w:rPr>
          <w:rStyle w:val="HTMLCode"/>
          <w:rFonts w:eastAsia="MS Mincho"/>
        </w:rPr>
        <w:t>RTCPeerConnection</w:t>
      </w:r>
      <w:r w:rsidRPr="003F74E8">
        <w:t xml:space="preserve"> (defined in [</w:t>
      </w:r>
      <w:hyperlink r:id="rId123" w:anchor="bib-webrtc" w:tooltip="WebRTC 1.0: Real-Time Communication Between Browsers" w:history="1">
        <w:r w:rsidRPr="003F74E8">
          <w:t>webrtc</w:t>
        </w:r>
      </w:hyperlink>
      <w:r w:rsidRPr="003F74E8">
        <w:t xml:space="preserve">]) or </w:t>
      </w:r>
      <w:r w:rsidRPr="003F74E8">
        <w:rPr>
          <w:rStyle w:val="HTMLCode"/>
          <w:rFonts w:eastAsia="MS Mincho"/>
        </w:rPr>
        <w:t>MediaRecorder</w:t>
      </w:r>
      <w:r w:rsidRPr="003F74E8">
        <w:t xml:space="preserve"> (defined in [</w:t>
      </w:r>
      <w:hyperlink r:id="rId124" w:anchor="bib-mediastream-recording" w:tooltip="MediaStream Recording" w:history="1">
        <w:r w:rsidRPr="003F74E8">
          <w:t>mediastream-recording</w:t>
        </w:r>
      </w:hyperlink>
      <w:r w:rsidRPr="003F74E8">
        <w:t xml:space="preserve">]) to encode or process track media with methods more appropriate to the type of content that is being consumed. </w:t>
      </w:r>
    </w:p>
    <w:p w14:paraId="6AE8805E" w14:textId="4FF791A0" w:rsidR="00683305" w:rsidRPr="00854B3F" w:rsidRDefault="00683305" w:rsidP="00854B3F">
      <w:pPr>
        <w:rPr>
          <w:lang w:eastAsia="zh-CN"/>
        </w:rPr>
      </w:pPr>
      <w:r w:rsidRPr="00BD7430">
        <w:rPr>
          <w:lang w:eastAsia="zh-CN"/>
        </w:rPr>
        <w:t>Adding a media-content hint provides a way for a web application to help track consumers make more informed decision of what encoder parameters and processing algorithms to use on the consumed content.</w:t>
      </w:r>
      <w:bookmarkStart w:id="67" w:name="_Toc73119181"/>
      <w:bookmarkStart w:id="68" w:name="_Toc77350301"/>
      <w:bookmarkStart w:id="69" w:name="_Toc93663876"/>
      <w:bookmarkStart w:id="70" w:name="_Toc93663900"/>
      <w:bookmarkEnd w:id="67"/>
      <w:bookmarkEnd w:id="68"/>
      <w:bookmarkEnd w:id="69"/>
      <w:bookmarkEnd w:id="70"/>
    </w:p>
    <w:p w14:paraId="74917B39" w14:textId="77777777" w:rsidR="00683305" w:rsidRPr="003F74E8" w:rsidRDefault="00683305" w:rsidP="003F74E8">
      <w:pPr>
        <w:pStyle w:val="Heading3"/>
      </w:pPr>
      <w:r w:rsidRPr="003F74E8">
        <w:t>Relevance to VDI and Conclusion</w:t>
      </w:r>
    </w:p>
    <w:p w14:paraId="0C313B43" w14:textId="77777777" w:rsidR="00683305" w:rsidRDefault="00683305" w:rsidP="003F74E8">
      <w:r>
        <w:rPr>
          <w:lang w:eastAsia="zh-CN"/>
        </w:rPr>
        <w:t xml:space="preserve">At its current form this feature is not essential for VDI since it is focusing on the actual content type of the media stream (e.g. for video it can signal “motion”, “detail”, “text”…). We mention it here purely for the sake of completeness because it will probably be adopted at least by Chrome and Firefox. </w:t>
      </w:r>
    </w:p>
    <w:p w14:paraId="43095BB8" w14:textId="0AAE079A" w:rsidR="00683305" w:rsidRPr="00BD7430" w:rsidRDefault="00683305" w:rsidP="003F74E8">
      <w:pPr>
        <w:pStyle w:val="Heading2"/>
        <w:rPr>
          <w:lang w:eastAsia="ja-JP"/>
        </w:rPr>
      </w:pPr>
      <w:bookmarkStart w:id="71" w:name="_Toc77350302"/>
      <w:r w:rsidRPr="00BD7430">
        <w:rPr>
          <w:lang w:eastAsia="ja-JP"/>
        </w:rPr>
        <w:t xml:space="preserve">WebCodecs </w:t>
      </w:r>
      <w:r>
        <w:fldChar w:fldCharType="begin"/>
      </w:r>
      <w:r>
        <w:instrText xml:space="preserve"> REF _Ref73117837 \r \h  \* MERGEFORMAT </w:instrText>
      </w:r>
      <w:r>
        <w:fldChar w:fldCharType="separate"/>
      </w:r>
      <w:r w:rsidR="00A649BC">
        <w:t>[6]</w:t>
      </w:r>
      <w:bookmarkEnd w:id="71"/>
      <w:r>
        <w:fldChar w:fldCharType="end"/>
      </w:r>
    </w:p>
    <w:p w14:paraId="591072B1" w14:textId="77777777" w:rsidR="00683305" w:rsidRPr="00BD7430" w:rsidRDefault="00683305" w:rsidP="003F74E8">
      <w:pPr>
        <w:rPr>
          <w:lang w:eastAsia="zh-CN"/>
        </w:rPr>
      </w:pPr>
      <w:r w:rsidRPr="00BD7430">
        <w:rPr>
          <w:lang w:eastAsia="zh-CN"/>
        </w:rPr>
        <w:t>This specification defines interfaces to codecs for encoding and decoding of audio and video.</w:t>
      </w:r>
    </w:p>
    <w:p w14:paraId="70A53965" w14:textId="016CE630" w:rsidR="00683305" w:rsidRPr="00854B3F" w:rsidRDefault="00683305" w:rsidP="00854B3F">
      <w:pPr>
        <w:rPr>
          <w:lang w:eastAsia="zh-CN"/>
        </w:rPr>
      </w:pPr>
      <w:r w:rsidRPr="00BD7430">
        <w:rPr>
          <w:lang w:eastAsia="zh-CN"/>
        </w:rPr>
        <w:t>This specification does not specify or require any particular codec or method of encoding or decoding. The purpose of this specification is to provide JavaScript interfaces to implementations of existing codec technology developed elsewhere. Implementers may support any combination of codecs or none at all.</w:t>
      </w:r>
      <w:bookmarkStart w:id="72" w:name="_Toc73119183"/>
      <w:bookmarkStart w:id="73" w:name="_Toc77350303"/>
      <w:bookmarkStart w:id="74" w:name="_Toc93663879"/>
      <w:bookmarkStart w:id="75" w:name="_Toc93663902"/>
      <w:bookmarkEnd w:id="72"/>
      <w:bookmarkEnd w:id="73"/>
      <w:bookmarkEnd w:id="74"/>
      <w:bookmarkEnd w:id="75"/>
    </w:p>
    <w:p w14:paraId="0D97C5B1" w14:textId="77777777" w:rsidR="00683305" w:rsidRPr="003F74E8" w:rsidRDefault="00683305" w:rsidP="003F74E8">
      <w:pPr>
        <w:pStyle w:val="Heading3"/>
      </w:pPr>
      <w:r w:rsidRPr="003F74E8">
        <w:t>Relevance to VDI</w:t>
      </w:r>
    </w:p>
    <w:p w14:paraId="1287BD4B" w14:textId="77777777" w:rsidR="00683305" w:rsidRDefault="00683305" w:rsidP="00EA1211">
      <w:pPr>
        <w:rPr>
          <w:rFonts w:ascii="Times New Roman" w:eastAsia="SimSun" w:hAnsi="Times New Roman" w:cs="Times New Roman"/>
          <w:bCs/>
          <w:sz w:val="20"/>
          <w:szCs w:val="20"/>
          <w:lang w:eastAsia="zh-CN"/>
        </w:rPr>
      </w:pPr>
      <w:r w:rsidRPr="00EA1211">
        <w:t xml:space="preserve">This is actually about control of the decoding process (note: in the specification codec is defined as follows:    Refers generically to an instance of </w:t>
      </w:r>
      <w:r w:rsidRPr="00EA1211">
        <w:rPr>
          <w:rStyle w:val="HTMLCode"/>
          <w:rFonts w:eastAsia="MS Mincho"/>
        </w:rPr>
        <w:t>AudioDecoder</w:t>
      </w:r>
      <w:r w:rsidRPr="00EA1211">
        <w:t xml:space="preserve">, </w:t>
      </w:r>
      <w:r w:rsidRPr="00EA1211">
        <w:rPr>
          <w:rStyle w:val="HTMLCode"/>
          <w:rFonts w:eastAsia="MS Mincho"/>
        </w:rPr>
        <w:t>AudioEncoder</w:t>
      </w:r>
      <w:r w:rsidRPr="00EA1211">
        <w:t xml:space="preserve">, </w:t>
      </w:r>
      <w:r w:rsidRPr="00EA1211">
        <w:rPr>
          <w:rStyle w:val="HTMLCode"/>
          <w:rFonts w:eastAsia="MS Mincho"/>
        </w:rPr>
        <w:t>VideoDecoder</w:t>
      </w:r>
      <w:r w:rsidRPr="00EA1211">
        <w:t xml:space="preserve">, or </w:t>
      </w:r>
      <w:r w:rsidRPr="00EA1211">
        <w:rPr>
          <w:rStyle w:val="HTMLCode"/>
          <w:rFonts w:eastAsia="MS Mincho"/>
        </w:rPr>
        <w:t>VideoEncoder</w:t>
      </w:r>
      <w:r w:rsidRPr="00EA1211">
        <w:t>.). As such it mentions that</w:t>
      </w:r>
      <w:r>
        <w:rPr>
          <w:rFonts w:ascii="Times New Roman" w:eastAsia="SimSun" w:hAnsi="Times New Roman" w:cs="Times New Roman"/>
          <w:bCs/>
          <w:sz w:val="20"/>
          <w:szCs w:val="20"/>
          <w:lang w:eastAsia="zh-CN"/>
        </w:rPr>
        <w:t>:</w:t>
      </w:r>
    </w:p>
    <w:p w14:paraId="471E39CD" w14:textId="77777777" w:rsidR="00683305" w:rsidRPr="003F74E8" w:rsidRDefault="00683305" w:rsidP="003F74E8">
      <w:pPr>
        <w:pStyle w:val="Heading3"/>
      </w:pPr>
      <w:r w:rsidRPr="003F74E8">
        <w:rPr>
          <w:rStyle w:val="content"/>
        </w:rPr>
        <w:t>Codec Processing Model</w:t>
      </w:r>
    </w:p>
    <w:p w14:paraId="1F125D9E" w14:textId="77777777" w:rsidR="00683305" w:rsidRPr="00BD7430" w:rsidRDefault="00683305" w:rsidP="00EA1211">
      <w:pPr>
        <w:rPr>
          <w:lang w:eastAsia="zh-CN"/>
        </w:rPr>
      </w:pPr>
      <w:r w:rsidRPr="00BD7430">
        <w:rPr>
          <w:lang w:eastAsia="zh-CN"/>
        </w:rPr>
        <w:t>This section is non-normative.</w:t>
      </w:r>
    </w:p>
    <w:p w14:paraId="1E9E31F8" w14:textId="77777777" w:rsidR="00683305" w:rsidRPr="00BD7430" w:rsidRDefault="00683305" w:rsidP="00EA1211">
      <w:pPr>
        <w:rPr>
          <w:lang w:eastAsia="zh-CN"/>
        </w:rPr>
      </w:pPr>
      <w:r w:rsidRPr="00BD7430">
        <w:rPr>
          <w:lang w:eastAsia="zh-CN"/>
        </w:rPr>
        <w:t>The codec interfaces defined by the specification are designed such that new codec tasks may be scheduled while previous tasks are still pending. For example, web authors may call</w:t>
      </w:r>
      <w:r>
        <w:t xml:space="preserve"> </w:t>
      </w:r>
      <w:r>
        <w:rPr>
          <w:rStyle w:val="HTMLCode"/>
          <w:rFonts w:eastAsiaTheme="minorEastAsia"/>
        </w:rPr>
        <w:t>decode()</w:t>
      </w:r>
      <w:r>
        <w:t xml:space="preserve"> </w:t>
      </w:r>
      <w:r w:rsidRPr="00BD7430">
        <w:rPr>
          <w:lang w:eastAsia="zh-CN"/>
        </w:rPr>
        <w:t>without waiting for a previous</w:t>
      </w:r>
      <w:r>
        <w:t xml:space="preserve"> </w:t>
      </w:r>
      <w:r>
        <w:rPr>
          <w:rStyle w:val="HTMLCode"/>
          <w:rFonts w:eastAsiaTheme="minorEastAsia"/>
        </w:rPr>
        <w:t>decode()</w:t>
      </w:r>
      <w:r>
        <w:t xml:space="preserve"> </w:t>
      </w:r>
      <w:r w:rsidRPr="00BD7430">
        <w:rPr>
          <w:lang w:eastAsia="zh-CN"/>
        </w:rPr>
        <w:t>to complete. This is achieved by offloading underlying codec tasks to a separate thread for parallel execution.</w:t>
      </w:r>
    </w:p>
    <w:p w14:paraId="35EFBA15" w14:textId="77777777" w:rsidR="00683305" w:rsidRPr="00BD7430" w:rsidRDefault="00683305" w:rsidP="00EA1211">
      <w:pPr>
        <w:rPr>
          <w:lang w:eastAsia="zh-CN"/>
        </w:rPr>
      </w:pPr>
      <w:r w:rsidRPr="00BD7430">
        <w:rPr>
          <w:lang w:eastAsia="zh-CN"/>
        </w:rPr>
        <w:lastRenderedPageBreak/>
        <w:t>This section describes threading behaviors as they are visible from the perspective of web authors. Implementers may choose to use more or less threads as long the ex</w:t>
      </w:r>
      <w:r>
        <w:rPr>
          <w:lang w:eastAsia="zh-CN"/>
        </w:rPr>
        <w:t>t</w:t>
      </w:r>
      <w:r w:rsidRPr="00BD7430">
        <w:rPr>
          <w:lang w:eastAsia="zh-CN"/>
        </w:rPr>
        <w:t>ernally visible behaviors of blocking and sequencing are maintained as follows.</w:t>
      </w:r>
    </w:p>
    <w:p w14:paraId="48C279F1" w14:textId="77777777" w:rsidR="00683305" w:rsidRDefault="00683305" w:rsidP="00EA1211">
      <w:pPr>
        <w:rPr>
          <w:lang w:eastAsia="zh-CN"/>
        </w:rPr>
      </w:pPr>
      <w:r>
        <w:rPr>
          <w:lang w:eastAsia="zh-CN"/>
        </w:rPr>
        <w:t>Regarding the processing model the following are mentioned:</w:t>
      </w:r>
    </w:p>
    <w:p w14:paraId="3A287A6D" w14:textId="77777777" w:rsidR="00683305" w:rsidRPr="00EA1211" w:rsidRDefault="00683305" w:rsidP="00EA1211">
      <w:pPr>
        <w:pStyle w:val="Heading3"/>
      </w:pPr>
      <w:r w:rsidRPr="00EA1211">
        <w:t>Control Thread and Codec Thread</w:t>
      </w:r>
    </w:p>
    <w:p w14:paraId="3DED7347" w14:textId="5EF039D5" w:rsidR="00683305" w:rsidRPr="00AF59A4" w:rsidRDefault="00683305" w:rsidP="00EA1211">
      <w:pPr>
        <w:rPr>
          <w:rFonts w:eastAsia="Times New Roman" w:cstheme="minorHAnsi"/>
        </w:rPr>
      </w:pPr>
      <w:r w:rsidRPr="00AF59A4">
        <w:rPr>
          <w:rFonts w:eastAsia="Times New Roman" w:cstheme="minorHAnsi"/>
        </w:rPr>
        <w:t xml:space="preserve">All steps in this </w:t>
      </w:r>
      <w:r w:rsidR="00AF59A4" w:rsidRPr="00AF59A4">
        <w:rPr>
          <w:rFonts w:eastAsia="Times New Roman" w:cstheme="minorHAnsi"/>
        </w:rPr>
        <w:t>specification</w:t>
      </w:r>
      <w:r w:rsidRPr="00AF59A4">
        <w:rPr>
          <w:rFonts w:eastAsia="Times New Roman" w:cstheme="minorHAnsi"/>
        </w:rPr>
        <w:t xml:space="preserve"> will run on either a </w:t>
      </w:r>
      <w:hyperlink r:id="rId125" w:anchor="control-thread" w:history="1">
        <w:r w:rsidRPr="00AF59A4">
          <w:rPr>
            <w:rFonts w:eastAsia="Times New Roman" w:cstheme="minorHAnsi"/>
            <w:color w:val="0000FF"/>
            <w:u w:val="single"/>
          </w:rPr>
          <w:t>control thread</w:t>
        </w:r>
      </w:hyperlink>
      <w:r w:rsidRPr="00AF59A4">
        <w:rPr>
          <w:rFonts w:eastAsia="Times New Roman" w:cstheme="minorHAnsi"/>
        </w:rPr>
        <w:t xml:space="preserve"> or a </w:t>
      </w:r>
      <w:hyperlink r:id="rId126" w:anchor="codec-thread" w:history="1">
        <w:r w:rsidRPr="00AF59A4">
          <w:rPr>
            <w:rFonts w:eastAsia="Times New Roman" w:cstheme="minorHAnsi"/>
            <w:color w:val="0000FF"/>
            <w:u w:val="single"/>
          </w:rPr>
          <w:t>codec thread</w:t>
        </w:r>
      </w:hyperlink>
      <w:r w:rsidRPr="00AF59A4">
        <w:rPr>
          <w:rFonts w:eastAsia="Times New Roman" w:cstheme="minorHAnsi"/>
        </w:rPr>
        <w:t>.</w:t>
      </w:r>
    </w:p>
    <w:p w14:paraId="596C2FCD" w14:textId="23C012A4" w:rsidR="00683305" w:rsidRPr="00AF59A4" w:rsidRDefault="00683305" w:rsidP="00EA1211">
      <w:pPr>
        <w:rPr>
          <w:rFonts w:eastAsia="Times New Roman" w:cstheme="minorHAnsi"/>
        </w:rPr>
      </w:pPr>
      <w:r w:rsidRPr="00AF59A4">
        <w:rPr>
          <w:rFonts w:eastAsia="Times New Roman" w:cstheme="minorHAnsi"/>
        </w:rPr>
        <w:t xml:space="preserve">The </w:t>
      </w:r>
      <w:r w:rsidRPr="00AF59A4">
        <w:rPr>
          <w:rFonts w:eastAsia="Times New Roman" w:cstheme="minorHAnsi"/>
          <w:i/>
          <w:iCs/>
        </w:rPr>
        <w:t>control thread</w:t>
      </w:r>
      <w:r w:rsidRPr="00AF59A4">
        <w:rPr>
          <w:rFonts w:eastAsia="Times New Roman" w:cstheme="minorHAnsi"/>
        </w:rPr>
        <w:t xml:space="preserve"> is the thread from which authors will construct a </w:t>
      </w:r>
      <w:hyperlink r:id="rId127" w:anchor="codec" w:history="1">
        <w:r w:rsidRPr="00AF59A4">
          <w:rPr>
            <w:rFonts w:eastAsia="Times New Roman" w:cstheme="minorHAnsi"/>
            <w:color w:val="0000FF"/>
            <w:u w:val="single"/>
          </w:rPr>
          <w:t>codec</w:t>
        </w:r>
      </w:hyperlink>
      <w:r w:rsidRPr="00AF59A4">
        <w:rPr>
          <w:rFonts w:eastAsia="Times New Roman" w:cstheme="minorHAnsi"/>
        </w:rPr>
        <w:t xml:space="preserve"> and invoke its methods. Invoking a codec’s methods will typically result in the creation of </w:t>
      </w:r>
      <w:hyperlink r:id="rId128" w:anchor="control-messages" w:history="1">
        <w:r w:rsidRPr="00AF59A4">
          <w:rPr>
            <w:rFonts w:eastAsia="Times New Roman" w:cstheme="minorHAnsi"/>
            <w:color w:val="0000FF"/>
            <w:u w:val="single"/>
          </w:rPr>
          <w:t>control messages</w:t>
        </w:r>
      </w:hyperlink>
      <w:r w:rsidRPr="00AF59A4">
        <w:rPr>
          <w:rFonts w:eastAsia="Times New Roman" w:cstheme="minorHAnsi"/>
        </w:rPr>
        <w:t xml:space="preserve"> which are later executed on the </w:t>
      </w:r>
      <w:hyperlink r:id="rId129" w:anchor="codec-thread" w:history="1">
        <w:r w:rsidRPr="00AF59A4">
          <w:rPr>
            <w:rFonts w:eastAsia="Times New Roman" w:cstheme="minorHAnsi"/>
            <w:color w:val="0000FF"/>
            <w:u w:val="single"/>
          </w:rPr>
          <w:t>codec thread</w:t>
        </w:r>
      </w:hyperlink>
      <w:r w:rsidRPr="00AF59A4">
        <w:rPr>
          <w:rFonts w:eastAsia="Times New Roman" w:cstheme="minorHAnsi"/>
        </w:rPr>
        <w:t xml:space="preserve">. Each </w:t>
      </w:r>
      <w:hyperlink r:id="rId130" w:anchor="global-object" w:history="1">
        <w:r w:rsidRPr="00AF59A4">
          <w:rPr>
            <w:rFonts w:eastAsia="Times New Roman" w:cstheme="minorHAnsi"/>
            <w:color w:val="0000FF"/>
            <w:u w:val="single"/>
          </w:rPr>
          <w:t>global object</w:t>
        </w:r>
      </w:hyperlink>
      <w:r w:rsidRPr="00AF59A4">
        <w:rPr>
          <w:rFonts w:eastAsia="Times New Roman" w:cstheme="minorHAnsi"/>
        </w:rPr>
        <w:t xml:space="preserve"> has a separate control thread.</w:t>
      </w:r>
    </w:p>
    <w:p w14:paraId="2672B07A" w14:textId="3A7181F2" w:rsidR="00683305" w:rsidRPr="00AF59A4" w:rsidRDefault="00683305" w:rsidP="00EA1211">
      <w:pPr>
        <w:rPr>
          <w:rFonts w:eastAsia="Times New Roman" w:cstheme="minorHAnsi"/>
        </w:rPr>
      </w:pPr>
      <w:r w:rsidRPr="00AF59A4">
        <w:rPr>
          <w:rFonts w:eastAsia="Times New Roman" w:cstheme="minorHAnsi"/>
        </w:rPr>
        <w:t xml:space="preserve">The </w:t>
      </w:r>
      <w:r w:rsidRPr="00AF59A4">
        <w:rPr>
          <w:rFonts w:eastAsia="Times New Roman" w:cstheme="minorHAnsi"/>
          <w:i/>
          <w:iCs/>
        </w:rPr>
        <w:t>codec thread</w:t>
      </w:r>
      <w:r w:rsidRPr="00AF59A4">
        <w:rPr>
          <w:rFonts w:eastAsia="Times New Roman" w:cstheme="minorHAnsi"/>
        </w:rPr>
        <w:t xml:space="preserve"> is the thread from which a </w:t>
      </w:r>
      <w:hyperlink r:id="rId131" w:anchor="codec" w:history="1">
        <w:r w:rsidRPr="00AF59A4">
          <w:rPr>
            <w:rFonts w:eastAsia="Times New Roman" w:cstheme="minorHAnsi"/>
            <w:color w:val="0000FF"/>
            <w:u w:val="single"/>
          </w:rPr>
          <w:t>codec</w:t>
        </w:r>
      </w:hyperlink>
      <w:r w:rsidRPr="00AF59A4">
        <w:rPr>
          <w:rFonts w:eastAsia="Times New Roman" w:cstheme="minorHAnsi"/>
        </w:rPr>
        <w:t xml:space="preserve"> will </w:t>
      </w:r>
      <w:hyperlink r:id="rId132" w:anchor="queue-dequeue" w:history="1">
        <w:r w:rsidRPr="00AF59A4">
          <w:rPr>
            <w:rFonts w:eastAsia="Times New Roman" w:cstheme="minorHAnsi"/>
            <w:color w:val="0000FF"/>
            <w:u w:val="single"/>
          </w:rPr>
          <w:t>dequeue</w:t>
        </w:r>
      </w:hyperlink>
      <w:r w:rsidRPr="00AF59A4">
        <w:rPr>
          <w:rFonts w:eastAsia="Times New Roman" w:cstheme="minorHAnsi"/>
        </w:rPr>
        <w:t xml:space="preserve"> </w:t>
      </w:r>
      <w:hyperlink r:id="rId133" w:anchor="control-messages" w:history="1">
        <w:r w:rsidRPr="00AF59A4">
          <w:rPr>
            <w:rFonts w:eastAsia="Times New Roman" w:cstheme="minorHAnsi"/>
            <w:color w:val="0000FF"/>
            <w:u w:val="single"/>
          </w:rPr>
          <w:t>control messages</w:t>
        </w:r>
      </w:hyperlink>
      <w:r w:rsidRPr="00AF59A4">
        <w:rPr>
          <w:rFonts w:eastAsia="Times New Roman" w:cstheme="minorHAnsi"/>
        </w:rPr>
        <w:t xml:space="preserve"> and execute their steps. Each </w:t>
      </w:r>
      <w:hyperlink r:id="rId134" w:anchor="codec" w:history="1">
        <w:r w:rsidRPr="00AF59A4">
          <w:rPr>
            <w:rFonts w:eastAsia="Times New Roman" w:cstheme="minorHAnsi"/>
            <w:color w:val="0000FF"/>
            <w:u w:val="single"/>
          </w:rPr>
          <w:t>codec</w:t>
        </w:r>
      </w:hyperlink>
      <w:r w:rsidRPr="00AF59A4">
        <w:rPr>
          <w:rFonts w:eastAsia="Times New Roman" w:cstheme="minorHAnsi"/>
        </w:rPr>
        <w:t xml:space="preserve"> instance has a separate codec thread. The lifetime of a codec thread matches that of its associated </w:t>
      </w:r>
      <w:hyperlink r:id="rId135" w:anchor="codec" w:history="1">
        <w:r w:rsidRPr="00AF59A4">
          <w:rPr>
            <w:rFonts w:eastAsia="Times New Roman" w:cstheme="minorHAnsi"/>
            <w:color w:val="0000FF"/>
            <w:u w:val="single"/>
          </w:rPr>
          <w:t>codec</w:t>
        </w:r>
      </w:hyperlink>
      <w:r w:rsidRPr="00AF59A4">
        <w:rPr>
          <w:rFonts w:eastAsia="Times New Roman" w:cstheme="minorHAnsi"/>
        </w:rPr>
        <w:t xml:space="preserve"> instance.</w:t>
      </w:r>
    </w:p>
    <w:p w14:paraId="18E90C78" w14:textId="0CC801FE" w:rsidR="00683305" w:rsidRPr="00AF59A4" w:rsidRDefault="00683305" w:rsidP="00EA1211">
      <w:pPr>
        <w:rPr>
          <w:rFonts w:eastAsia="SimSun" w:cstheme="minorHAnsi"/>
          <w:bCs/>
          <w:lang w:eastAsia="zh-CN"/>
        </w:rPr>
      </w:pPr>
      <w:r w:rsidRPr="00AF59A4">
        <w:rPr>
          <w:rFonts w:eastAsia="SimSun" w:cstheme="minorHAnsi"/>
          <w:bCs/>
          <w:lang w:eastAsia="zh-CN"/>
        </w:rPr>
        <w:t xml:space="preserve">This will work with interfaces separately for audio and video, with the </w:t>
      </w:r>
      <w:r w:rsidRPr="00AF59A4">
        <w:rPr>
          <w:rStyle w:val="HTMLCode"/>
          <w:rFonts w:eastAsia="MS Mincho"/>
        </w:rPr>
        <w:t>VideoDeco</w:t>
      </w:r>
      <w:r w:rsidR="00AF59A4">
        <w:rPr>
          <w:rStyle w:val="HTMLCode"/>
          <w:rFonts w:eastAsia="MS Mincho"/>
        </w:rPr>
        <w:t>d</w:t>
      </w:r>
      <w:r w:rsidRPr="00AF59A4">
        <w:rPr>
          <w:rStyle w:val="HTMLCode"/>
          <w:rFonts w:eastAsia="MS Mincho"/>
        </w:rPr>
        <w:t>e</w:t>
      </w:r>
      <w:r w:rsidR="00AF59A4">
        <w:rPr>
          <w:rStyle w:val="HTMLCode"/>
          <w:rFonts w:eastAsia="MS Mincho"/>
        </w:rPr>
        <w:t>r</w:t>
      </w:r>
      <w:r w:rsidRPr="00AF59A4">
        <w:rPr>
          <w:rFonts w:eastAsia="SimSun" w:cstheme="minorHAnsi"/>
          <w:bCs/>
          <w:lang w:eastAsia="zh-CN"/>
        </w:rPr>
        <w:t xml:space="preserve"> Interface (https://www.w3.org/TR/webcodecs/#videodecoder-interface) being obviously the most relevant to this group. The </w:t>
      </w:r>
      <w:r w:rsidRPr="00AF59A4">
        <w:rPr>
          <w:rStyle w:val="HTMLCode"/>
          <w:rFonts w:eastAsia="MS Mincho"/>
        </w:rPr>
        <w:t>VideoDecoder</w:t>
      </w:r>
      <w:r w:rsidRPr="00AF59A4">
        <w:rPr>
          <w:rFonts w:eastAsia="SimSun" w:cstheme="minorHAnsi"/>
          <w:bCs/>
          <w:lang w:eastAsia="zh-CN"/>
        </w:rPr>
        <w:t xml:space="preserve"> Interface can be set using </w:t>
      </w:r>
      <w:r w:rsidRPr="00AF59A4">
        <w:rPr>
          <w:rStyle w:val="HTMLCode"/>
          <w:rFonts w:eastAsia="MS Mincho"/>
        </w:rPr>
        <w:t>VideoDecoderInit</w:t>
      </w:r>
      <w:r w:rsidRPr="00AF59A4">
        <w:rPr>
          <w:rFonts w:eastAsia="SimSun" w:cstheme="minorHAnsi"/>
          <w:bCs/>
          <w:lang w:eastAsia="zh-CN"/>
        </w:rPr>
        <w:t xml:space="preserve"> (setting output and error handling), parameterized with </w:t>
      </w:r>
      <w:r w:rsidRPr="00AF59A4">
        <w:rPr>
          <w:rStyle w:val="HTMLCode"/>
          <w:rFonts w:eastAsia="MS Mincho"/>
        </w:rPr>
        <w:t>VideoDecoderConfig</w:t>
      </w:r>
      <w:r w:rsidRPr="00AF59A4">
        <w:rPr>
          <w:rFonts w:eastAsia="SimSun" w:cstheme="minorHAnsi"/>
          <w:bCs/>
          <w:lang w:eastAsia="zh-CN"/>
        </w:rPr>
        <w:t xml:space="preserve"> and having as input </w:t>
      </w:r>
      <w:r w:rsidRPr="00AF59A4">
        <w:rPr>
          <w:rStyle w:val="HTMLCode"/>
          <w:rFonts w:eastAsia="MS Mincho"/>
        </w:rPr>
        <w:t>EncodedVideoChuck</w:t>
      </w:r>
      <w:r w:rsidRPr="00AF59A4">
        <w:rPr>
          <w:rFonts w:eastAsia="SimSun" w:cstheme="minorHAnsi"/>
          <w:bCs/>
          <w:lang w:eastAsia="zh-CN"/>
        </w:rPr>
        <w:t xml:space="preserve"> and as output a </w:t>
      </w:r>
      <w:r w:rsidRPr="00AF59A4">
        <w:rPr>
          <w:rStyle w:val="HTMLCode"/>
          <w:rFonts w:eastAsia="MS Mincho"/>
        </w:rPr>
        <w:t>VideoFrameOutputCallback</w:t>
      </w:r>
      <w:r w:rsidRPr="00AF59A4">
        <w:rPr>
          <w:rFonts w:eastAsia="SimSun" w:cstheme="minorHAnsi"/>
          <w:bCs/>
          <w:lang w:eastAsia="zh-CN"/>
        </w:rPr>
        <w:t>. The current configuration parameters are the following:</w:t>
      </w:r>
    </w:p>
    <w:p w14:paraId="3F900A65" w14:textId="77777777" w:rsidR="00683305" w:rsidRPr="00AF59A4" w:rsidRDefault="00683305" w:rsidP="00AF59A4">
      <w:pPr>
        <w:pStyle w:val="Heading3"/>
      </w:pPr>
      <w:r w:rsidRPr="00AF59A4">
        <w:t>VideoDecoderConfig</w:t>
      </w:r>
    </w:p>
    <w:p w14:paraId="13EBA461"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dictionary </w:t>
      </w:r>
      <w:r w:rsidRPr="004C084F">
        <w:rPr>
          <w:rFonts w:ascii="Courier New" w:eastAsia="Times New Roman" w:hAnsi="Courier New" w:cs="Courier New"/>
          <w:i/>
          <w:iCs/>
          <w:sz w:val="20"/>
          <w:szCs w:val="20"/>
        </w:rPr>
        <w:t>VideoDecoderConfig</w:t>
      </w:r>
      <w:r w:rsidRPr="004C084F">
        <w:rPr>
          <w:rFonts w:ascii="Courier New" w:eastAsia="Times New Roman" w:hAnsi="Courier New" w:cs="Courier New"/>
          <w:sz w:val="20"/>
          <w:szCs w:val="20"/>
        </w:rPr>
        <w:t xml:space="preserve"> {</w:t>
      </w:r>
    </w:p>
    <w:p w14:paraId="520DCEFD" w14:textId="32E18459"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36" w:anchor="idl-DOMString" w:history="1">
        <w:r w:rsidRPr="004C084F">
          <w:rPr>
            <w:rFonts w:ascii="Courier New" w:eastAsia="Times New Roman" w:hAnsi="Courier New" w:cs="Courier New"/>
            <w:color w:val="0000FF"/>
            <w:sz w:val="20"/>
            <w:szCs w:val="20"/>
            <w:u w:val="single"/>
          </w:rPr>
          <w:t>DOMString</w:t>
        </w:r>
      </w:hyperlink>
      <w:r w:rsidRPr="004C084F">
        <w:rPr>
          <w:rFonts w:ascii="Courier New" w:eastAsia="Times New Roman" w:hAnsi="Courier New" w:cs="Courier New"/>
          <w:sz w:val="20"/>
          <w:szCs w:val="20"/>
        </w:rPr>
        <w:t xml:space="preserve"> </w:t>
      </w:r>
      <w:hyperlink r:id="rId137" w:anchor="dom-videodecoderconfig-codec" w:history="1">
        <w:r w:rsidRPr="004C084F">
          <w:rPr>
            <w:rFonts w:ascii="Courier New" w:eastAsia="Times New Roman" w:hAnsi="Courier New" w:cs="Courier New"/>
            <w:color w:val="0000FF"/>
            <w:sz w:val="20"/>
            <w:szCs w:val="20"/>
            <w:u w:val="single"/>
          </w:rPr>
          <w:t>codec</w:t>
        </w:r>
      </w:hyperlink>
      <w:r w:rsidRPr="004C084F">
        <w:rPr>
          <w:rFonts w:ascii="Courier New" w:eastAsia="Times New Roman" w:hAnsi="Courier New" w:cs="Courier New"/>
          <w:sz w:val="20"/>
          <w:szCs w:val="20"/>
        </w:rPr>
        <w:t>;</w:t>
      </w:r>
    </w:p>
    <w:p w14:paraId="76CAB120" w14:textId="44A01921"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8" w:anchor="BufferSource" w:history="1">
        <w:r w:rsidRPr="004C084F">
          <w:rPr>
            <w:rFonts w:ascii="Courier New" w:eastAsia="Times New Roman" w:hAnsi="Courier New" w:cs="Courier New"/>
            <w:color w:val="0000FF"/>
            <w:sz w:val="20"/>
            <w:szCs w:val="20"/>
            <w:u w:val="single"/>
          </w:rPr>
          <w:t>BufferSource</w:t>
        </w:r>
      </w:hyperlink>
      <w:r w:rsidRPr="004C084F">
        <w:rPr>
          <w:rFonts w:ascii="Courier New" w:eastAsia="Times New Roman" w:hAnsi="Courier New" w:cs="Courier New"/>
          <w:sz w:val="20"/>
          <w:szCs w:val="20"/>
        </w:rPr>
        <w:t xml:space="preserve"> </w:t>
      </w:r>
      <w:hyperlink r:id="rId139" w:anchor="dom-videodecoderconfig-description" w:history="1">
        <w:r w:rsidRPr="004C084F">
          <w:rPr>
            <w:rFonts w:ascii="Courier New" w:eastAsia="Times New Roman" w:hAnsi="Courier New" w:cs="Courier New"/>
            <w:color w:val="0000FF"/>
            <w:sz w:val="20"/>
            <w:szCs w:val="20"/>
            <w:u w:val="single"/>
          </w:rPr>
          <w:t>description</w:t>
        </w:r>
      </w:hyperlink>
      <w:r w:rsidRPr="004C084F">
        <w:rPr>
          <w:rFonts w:ascii="Courier New" w:eastAsia="Times New Roman" w:hAnsi="Courier New" w:cs="Courier New"/>
          <w:sz w:val="20"/>
          <w:szCs w:val="20"/>
        </w:rPr>
        <w:t>;</w:t>
      </w:r>
    </w:p>
    <w:p w14:paraId="58FA0412" w14:textId="513E478E"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40"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1" w:anchor="dom-videodecoderconfig-codedwidth" w:history="1">
        <w:r w:rsidRPr="004C084F">
          <w:rPr>
            <w:rFonts w:ascii="Courier New" w:eastAsia="Times New Roman" w:hAnsi="Courier New" w:cs="Courier New"/>
            <w:color w:val="0000FF"/>
            <w:sz w:val="20"/>
            <w:szCs w:val="20"/>
            <w:u w:val="single"/>
          </w:rPr>
          <w:t>codedWidth</w:t>
        </w:r>
      </w:hyperlink>
      <w:r w:rsidRPr="004C084F">
        <w:rPr>
          <w:rFonts w:ascii="Courier New" w:eastAsia="Times New Roman" w:hAnsi="Courier New" w:cs="Courier New"/>
          <w:sz w:val="20"/>
          <w:szCs w:val="20"/>
        </w:rPr>
        <w:t>;</w:t>
      </w:r>
    </w:p>
    <w:p w14:paraId="0A7B12AA" w14:textId="4723E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42"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3" w:anchor="dom-videodecoderconfig-codedheight" w:history="1">
        <w:r w:rsidRPr="004C084F">
          <w:rPr>
            <w:rFonts w:ascii="Courier New" w:eastAsia="Times New Roman" w:hAnsi="Courier New" w:cs="Courier New"/>
            <w:color w:val="0000FF"/>
            <w:sz w:val="20"/>
            <w:szCs w:val="20"/>
            <w:u w:val="single"/>
          </w:rPr>
          <w:t>codedHeight</w:t>
        </w:r>
      </w:hyperlink>
      <w:r w:rsidRPr="004C084F">
        <w:rPr>
          <w:rFonts w:ascii="Courier New" w:eastAsia="Times New Roman" w:hAnsi="Courier New" w:cs="Courier New"/>
          <w:sz w:val="20"/>
          <w:szCs w:val="20"/>
        </w:rPr>
        <w:t>;</w:t>
      </w:r>
    </w:p>
    <w:p w14:paraId="2E87BB5B" w14:textId="384C5D53"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4"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5" w:anchor="dom-videodecoderconfig-cropleft" w:history="1">
        <w:r w:rsidRPr="004C084F">
          <w:rPr>
            <w:rFonts w:ascii="Courier New" w:eastAsia="Times New Roman" w:hAnsi="Courier New" w:cs="Courier New"/>
            <w:color w:val="0000FF"/>
            <w:sz w:val="20"/>
            <w:szCs w:val="20"/>
            <w:u w:val="single"/>
          </w:rPr>
          <w:t>cropLeft</w:t>
        </w:r>
      </w:hyperlink>
      <w:r w:rsidRPr="004C084F">
        <w:rPr>
          <w:rFonts w:ascii="Courier New" w:eastAsia="Times New Roman" w:hAnsi="Courier New" w:cs="Courier New"/>
          <w:sz w:val="20"/>
          <w:szCs w:val="20"/>
        </w:rPr>
        <w:t>;</w:t>
      </w:r>
    </w:p>
    <w:p w14:paraId="282B635C" w14:textId="2B3E12CD"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6"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7" w:anchor="dom-videodecoderconfig-croptop" w:history="1">
        <w:r w:rsidRPr="004C084F">
          <w:rPr>
            <w:rFonts w:ascii="Courier New" w:eastAsia="Times New Roman" w:hAnsi="Courier New" w:cs="Courier New"/>
            <w:color w:val="0000FF"/>
            <w:sz w:val="20"/>
            <w:szCs w:val="20"/>
            <w:u w:val="single"/>
          </w:rPr>
          <w:t>cropTop</w:t>
        </w:r>
      </w:hyperlink>
      <w:r w:rsidRPr="004C084F">
        <w:rPr>
          <w:rFonts w:ascii="Courier New" w:eastAsia="Times New Roman" w:hAnsi="Courier New" w:cs="Courier New"/>
          <w:sz w:val="20"/>
          <w:szCs w:val="20"/>
        </w:rPr>
        <w:t>;</w:t>
      </w:r>
    </w:p>
    <w:p w14:paraId="238F76F9" w14:textId="24CA6FD1"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8"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9" w:anchor="dom-videodecoderconfig-cropwidth" w:history="1">
        <w:r w:rsidRPr="004C084F">
          <w:rPr>
            <w:rFonts w:ascii="Courier New" w:eastAsia="Times New Roman" w:hAnsi="Courier New" w:cs="Courier New"/>
            <w:color w:val="0000FF"/>
            <w:sz w:val="20"/>
            <w:szCs w:val="20"/>
            <w:u w:val="single"/>
          </w:rPr>
          <w:t>cropWidth</w:t>
        </w:r>
      </w:hyperlink>
      <w:r w:rsidRPr="004C084F">
        <w:rPr>
          <w:rFonts w:ascii="Courier New" w:eastAsia="Times New Roman" w:hAnsi="Courier New" w:cs="Courier New"/>
          <w:sz w:val="20"/>
          <w:szCs w:val="20"/>
        </w:rPr>
        <w:t>;</w:t>
      </w:r>
    </w:p>
    <w:p w14:paraId="51D3EAEC" w14:textId="2D99381D"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50"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51" w:anchor="dom-videodecoderconfig-cropheight" w:history="1">
        <w:r w:rsidRPr="004C084F">
          <w:rPr>
            <w:rFonts w:ascii="Courier New" w:eastAsia="Times New Roman" w:hAnsi="Courier New" w:cs="Courier New"/>
            <w:color w:val="0000FF"/>
            <w:sz w:val="20"/>
            <w:szCs w:val="20"/>
            <w:u w:val="single"/>
          </w:rPr>
          <w:t>cropHeight</w:t>
        </w:r>
      </w:hyperlink>
      <w:r w:rsidRPr="004C084F">
        <w:rPr>
          <w:rFonts w:ascii="Courier New" w:eastAsia="Times New Roman" w:hAnsi="Courier New" w:cs="Courier New"/>
          <w:sz w:val="20"/>
          <w:szCs w:val="20"/>
        </w:rPr>
        <w:t>;</w:t>
      </w:r>
    </w:p>
    <w:p w14:paraId="49E84FFA" w14:textId="2F185152"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52"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53" w:anchor="dom-videodecoderconfig-displaywidth" w:history="1">
        <w:r w:rsidRPr="004C084F">
          <w:rPr>
            <w:rFonts w:ascii="Courier New" w:eastAsia="Times New Roman" w:hAnsi="Courier New" w:cs="Courier New"/>
            <w:color w:val="0000FF"/>
            <w:sz w:val="20"/>
            <w:szCs w:val="20"/>
            <w:u w:val="single"/>
          </w:rPr>
          <w:t>displayWidth</w:t>
        </w:r>
      </w:hyperlink>
      <w:r w:rsidRPr="004C084F">
        <w:rPr>
          <w:rFonts w:ascii="Courier New" w:eastAsia="Times New Roman" w:hAnsi="Courier New" w:cs="Courier New"/>
          <w:sz w:val="20"/>
          <w:szCs w:val="20"/>
        </w:rPr>
        <w:t>;</w:t>
      </w:r>
    </w:p>
    <w:p w14:paraId="70510767" w14:textId="06E81582"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54"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55" w:anchor="dom-videodecoderconfig-displayheight" w:history="1">
        <w:r w:rsidRPr="004C084F">
          <w:rPr>
            <w:rFonts w:ascii="Courier New" w:eastAsia="Times New Roman" w:hAnsi="Courier New" w:cs="Courier New"/>
            <w:color w:val="0000FF"/>
            <w:sz w:val="20"/>
            <w:szCs w:val="20"/>
            <w:u w:val="single"/>
          </w:rPr>
          <w:t>displayHeight</w:t>
        </w:r>
      </w:hyperlink>
      <w:r w:rsidRPr="004C084F">
        <w:rPr>
          <w:rFonts w:ascii="Courier New" w:eastAsia="Times New Roman" w:hAnsi="Courier New" w:cs="Courier New"/>
          <w:sz w:val="20"/>
          <w:szCs w:val="20"/>
        </w:rPr>
        <w:t>;</w:t>
      </w:r>
    </w:p>
    <w:p w14:paraId="6F95F599" w14:textId="294C7640"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56" w:anchor="enumdef-hardwareacceleration" w:history="1">
        <w:r w:rsidRPr="004C084F">
          <w:rPr>
            <w:rFonts w:ascii="Courier New" w:eastAsia="Times New Roman" w:hAnsi="Courier New" w:cs="Courier New"/>
            <w:color w:val="0000FF"/>
            <w:sz w:val="20"/>
            <w:szCs w:val="20"/>
            <w:u w:val="single"/>
          </w:rPr>
          <w:t>HardwareAcceleration</w:t>
        </w:r>
      </w:hyperlink>
      <w:r w:rsidRPr="004C084F">
        <w:rPr>
          <w:rFonts w:ascii="Courier New" w:eastAsia="Times New Roman" w:hAnsi="Courier New" w:cs="Courier New"/>
          <w:sz w:val="20"/>
          <w:szCs w:val="20"/>
        </w:rPr>
        <w:t xml:space="preserve"> </w:t>
      </w:r>
      <w:hyperlink r:id="rId157" w:anchor="dom-videodecoderconfig-hardwareacceleration" w:history="1">
        <w:r w:rsidRPr="004C084F">
          <w:rPr>
            <w:rFonts w:ascii="Courier New" w:eastAsia="Times New Roman" w:hAnsi="Courier New" w:cs="Courier New"/>
            <w:color w:val="0000FF"/>
            <w:sz w:val="20"/>
            <w:szCs w:val="20"/>
            <w:u w:val="single"/>
          </w:rPr>
          <w:t>hardwareAcceleration</w:t>
        </w:r>
      </w:hyperlink>
      <w:r w:rsidRPr="004C084F">
        <w:rPr>
          <w:rFonts w:ascii="Courier New" w:eastAsia="Times New Roman" w:hAnsi="Courier New" w:cs="Courier New"/>
          <w:sz w:val="20"/>
          <w:szCs w:val="20"/>
        </w:rPr>
        <w:t xml:space="preserve"> = "allow";</w:t>
      </w:r>
    </w:p>
    <w:p w14:paraId="66FBE019" w14:textId="77777777" w:rsidR="00683305"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w:t>
      </w:r>
    </w:p>
    <w:p w14:paraId="4FEB8DEB" w14:textId="77777777" w:rsidR="009E3486" w:rsidRPr="00FA23D3" w:rsidRDefault="009E3486" w:rsidP="009E3486">
      <w:pPr>
        <w:pStyle w:val="Heading2"/>
      </w:pPr>
      <w:bookmarkStart w:id="76" w:name="_Toc77350322"/>
      <w:r>
        <w:t>References</w:t>
      </w:r>
      <w:bookmarkEnd w:id="76"/>
    </w:p>
    <w:p w14:paraId="1AB058F9" w14:textId="7F5364B8" w:rsidR="009E3486" w:rsidRPr="009E3486" w:rsidRDefault="009E3486" w:rsidP="00FD4EDC">
      <w:pPr>
        <w:pStyle w:val="ListParagraph"/>
        <w:numPr>
          <w:ilvl w:val="0"/>
          <w:numId w:val="8"/>
        </w:numPr>
        <w:rPr>
          <w:rStyle w:val="Hyperlink"/>
          <w:rFonts w:eastAsia="SimSun" w:cs="Times New Roman"/>
          <w:bCs/>
          <w:color w:val="auto"/>
        </w:rPr>
      </w:pPr>
      <w:bookmarkStart w:id="77" w:name="_Ref73117509"/>
      <w:r w:rsidRPr="009E3486">
        <w:t xml:space="preserve">Media Source Extensions, W3C Draft, </w:t>
      </w:r>
      <w:hyperlink r:id="rId158" w:history="1">
        <w:r w:rsidRPr="009E3486">
          <w:rPr>
            <w:rStyle w:val="Hyperlink"/>
            <w:rFonts w:eastAsia="SimSun" w:cs="Times New Roman"/>
            <w:bCs/>
          </w:rPr>
          <w:t>https://www.w3.org/TR/media-source/</w:t>
        </w:r>
      </w:hyperlink>
      <w:bookmarkEnd w:id="77"/>
    </w:p>
    <w:p w14:paraId="7A5211CF" w14:textId="06B5B120" w:rsidR="009E3486" w:rsidRPr="009E3486" w:rsidRDefault="009E3486" w:rsidP="00FD4EDC">
      <w:pPr>
        <w:pStyle w:val="ListParagraph"/>
        <w:numPr>
          <w:ilvl w:val="0"/>
          <w:numId w:val="8"/>
        </w:numPr>
        <w:rPr>
          <w:rStyle w:val="Hyperlink"/>
          <w:rFonts w:eastAsia="SimSun" w:cs="Times New Roman"/>
          <w:bCs/>
          <w:color w:val="auto"/>
        </w:rPr>
      </w:pPr>
      <w:bookmarkStart w:id="78" w:name="_Ref73117527"/>
      <w:r w:rsidRPr="009E3486">
        <w:t xml:space="preserve">Metadata API For Media Resources, W3C Draft, </w:t>
      </w:r>
      <w:hyperlink r:id="rId159" w:history="1">
        <w:r w:rsidRPr="009E3486">
          <w:rPr>
            <w:rStyle w:val="Hyperlink"/>
            <w:rFonts w:eastAsia="SimSun" w:cs="Times New Roman"/>
            <w:bCs/>
          </w:rPr>
          <w:t>https://www.w3.org/TR/mediaont-api-1.0</w:t>
        </w:r>
      </w:hyperlink>
      <w:bookmarkEnd w:id="78"/>
    </w:p>
    <w:p w14:paraId="39822BBC" w14:textId="3D38E759" w:rsidR="009E3486" w:rsidRPr="009E3486" w:rsidRDefault="009E3486" w:rsidP="00FD4EDC">
      <w:pPr>
        <w:pStyle w:val="ListParagraph"/>
        <w:numPr>
          <w:ilvl w:val="0"/>
          <w:numId w:val="8"/>
        </w:numPr>
        <w:rPr>
          <w:rStyle w:val="Hyperlink"/>
          <w:rFonts w:eastAsia="SimSun" w:cs="Times New Roman"/>
          <w:bCs/>
          <w:color w:val="auto"/>
        </w:rPr>
      </w:pPr>
      <w:bookmarkStart w:id="79" w:name="_Ref73117552"/>
      <w:r w:rsidRPr="009E3486">
        <w:t xml:space="preserve">Media Capabilities, W3C Draft, </w:t>
      </w:r>
      <w:hyperlink r:id="rId160" w:history="1">
        <w:r w:rsidRPr="009E3486">
          <w:rPr>
            <w:rStyle w:val="Hyperlink"/>
            <w:rFonts w:eastAsia="SimSun" w:cs="Times New Roman"/>
            <w:bCs/>
          </w:rPr>
          <w:t>https://www.w3.org/TR/media-capabilities/</w:t>
        </w:r>
      </w:hyperlink>
      <w:bookmarkEnd w:id="79"/>
    </w:p>
    <w:p w14:paraId="51D496C0" w14:textId="21302132" w:rsidR="009E3486" w:rsidRPr="009E3486" w:rsidRDefault="009E3486" w:rsidP="00FD4EDC">
      <w:pPr>
        <w:pStyle w:val="ListParagraph"/>
        <w:numPr>
          <w:ilvl w:val="0"/>
          <w:numId w:val="8"/>
        </w:numPr>
        <w:rPr>
          <w:rStyle w:val="Hyperlink"/>
          <w:rFonts w:eastAsia="SimSun" w:cs="Times New Roman"/>
          <w:bCs/>
          <w:color w:val="auto"/>
        </w:rPr>
      </w:pPr>
      <w:bookmarkStart w:id="80" w:name="_Ref73117710"/>
      <w:r w:rsidRPr="009E3486">
        <w:t>HTMLVideoElement.requestVideoFrameCallback()</w:t>
      </w:r>
      <w:r w:rsidRPr="009E3486">
        <w:rPr>
          <w:rFonts w:eastAsia="SimSun"/>
        </w:rPr>
        <w:t xml:space="preserve">, W3C Draft, </w:t>
      </w:r>
      <w:hyperlink r:id="rId161" w:history="1">
        <w:r w:rsidRPr="009E3486">
          <w:rPr>
            <w:rStyle w:val="Hyperlink"/>
            <w:rFonts w:eastAsia="SimSun" w:cs="Times New Roman"/>
          </w:rPr>
          <w:t>https://wicg.github.io/video-rvfc/</w:t>
        </w:r>
      </w:hyperlink>
      <w:bookmarkStart w:id="81" w:name="_Hlk69893976"/>
      <w:bookmarkEnd w:id="80"/>
    </w:p>
    <w:p w14:paraId="63A81A37" w14:textId="2869DCC5" w:rsidR="009E3486" w:rsidRPr="009E3486" w:rsidRDefault="009E3486" w:rsidP="00FD4EDC">
      <w:pPr>
        <w:pStyle w:val="ListParagraph"/>
        <w:numPr>
          <w:ilvl w:val="0"/>
          <w:numId w:val="8"/>
        </w:numPr>
        <w:rPr>
          <w:rStyle w:val="Hyperlink"/>
          <w:rFonts w:eastAsia="SimSun" w:cs="Times New Roman"/>
          <w:bCs/>
          <w:color w:val="auto"/>
        </w:rPr>
      </w:pPr>
      <w:bookmarkStart w:id="82" w:name="_Ref73117770"/>
      <w:r w:rsidRPr="009E3486">
        <w:t>MediaStreamTrack Content Hits</w:t>
      </w:r>
      <w:bookmarkEnd w:id="81"/>
      <w:r w:rsidRPr="009E3486">
        <w:t>, W3C Draft,</w:t>
      </w:r>
      <w:r>
        <w:t xml:space="preserve"> </w:t>
      </w:r>
      <w:hyperlink r:id="rId162" w:history="1">
        <w:r w:rsidR="0020148F" w:rsidRPr="008E04B5">
          <w:rPr>
            <w:rStyle w:val="Hyperlink"/>
            <w:rFonts w:eastAsia="SimSun" w:cs="Times New Roman"/>
            <w:bCs/>
          </w:rPr>
          <w:t>https://w3c.github.io/mst-content-hint/</w:t>
        </w:r>
      </w:hyperlink>
      <w:bookmarkEnd w:id="82"/>
    </w:p>
    <w:p w14:paraId="4302A159" w14:textId="648C0A12" w:rsidR="009E3486" w:rsidRPr="009E3486" w:rsidRDefault="009E3486" w:rsidP="00FD4EDC">
      <w:pPr>
        <w:pStyle w:val="ListParagraph"/>
        <w:numPr>
          <w:ilvl w:val="0"/>
          <w:numId w:val="8"/>
        </w:numPr>
        <w:rPr>
          <w:rFonts w:eastAsia="SimSun"/>
        </w:rPr>
      </w:pPr>
      <w:bookmarkStart w:id="83" w:name="_Ref73117837"/>
      <w:r w:rsidRPr="009E3486">
        <w:rPr>
          <w:rFonts w:eastAsiaTheme="minorEastAsia"/>
        </w:rPr>
        <w:t xml:space="preserve">WebCodecs, W3C Draft, </w:t>
      </w:r>
      <w:hyperlink r:id="rId163" w:history="1">
        <w:r w:rsidRPr="009E3486">
          <w:rPr>
            <w:rStyle w:val="Hyperlink"/>
            <w:rFonts w:eastAsia="SimSun" w:cs="Times New Roman"/>
          </w:rPr>
          <w:t>https://www.w3.org/TR/webcodecs/</w:t>
        </w:r>
      </w:hyperlink>
      <w:bookmarkEnd w:id="83"/>
    </w:p>
    <w:p w14:paraId="4AE23F28" w14:textId="03B2F9C4" w:rsidR="00F26A9B" w:rsidDel="008F5FA6" w:rsidRDefault="00F26A9B" w:rsidP="00F26A9B">
      <w:pPr>
        <w:pStyle w:val="Heading1"/>
        <w:rPr>
          <w:del w:id="84" w:author="Emmanuel Thomas" w:date="2022-07-22T07:48:00Z"/>
          <w:lang w:val="en-GB"/>
        </w:rPr>
      </w:pPr>
      <w:del w:id="85" w:author="Emmanuel Thomas" w:date="2022-07-22T07:48:00Z">
        <w:r w:rsidDel="008F5FA6">
          <w:rPr>
            <w:lang w:val="en-GB"/>
          </w:rPr>
          <w:delText>VDI System Decoder Model (m58863 from MPEG#137)</w:delText>
        </w:r>
        <w:bookmarkStart w:id="86" w:name="_Toc109368507"/>
        <w:bookmarkEnd w:id="86"/>
      </w:del>
    </w:p>
    <w:p w14:paraId="649DCC27" w14:textId="06BE23AC" w:rsidR="00F26A9B" w:rsidRPr="00A232F6" w:rsidDel="008F5FA6" w:rsidRDefault="00F26A9B" w:rsidP="00F26A9B">
      <w:pPr>
        <w:pStyle w:val="Heading2"/>
        <w:rPr>
          <w:del w:id="87" w:author="Emmanuel Thomas" w:date="2022-07-22T07:48:00Z"/>
        </w:rPr>
      </w:pPr>
      <w:del w:id="88" w:author="Emmanuel Thomas" w:date="2022-07-22T07:48:00Z">
        <w:r w:rsidRPr="00A232F6" w:rsidDel="008F5FA6">
          <w:delText>Motivations</w:delText>
        </w:r>
        <w:bookmarkStart w:id="89" w:name="_Toc109368508"/>
        <w:bookmarkEnd w:id="89"/>
      </w:del>
    </w:p>
    <w:p w14:paraId="14ADE038" w14:textId="5B5D5E4B" w:rsidR="00F26A9B" w:rsidDel="008F5FA6" w:rsidRDefault="00F26A9B" w:rsidP="00F26A9B">
      <w:pPr>
        <w:rPr>
          <w:del w:id="90" w:author="Emmanuel Thomas" w:date="2022-07-22T07:48:00Z"/>
        </w:rPr>
      </w:pPr>
      <w:del w:id="91" w:author="Emmanuel Thomas" w:date="2022-07-22T07:48:00Z">
        <w:r w:rsidDel="008F5FA6">
          <w:delText>There have been numerous discussions related to the VDI specification to define clear technical terms specific to the new VDI topics while at the same time fitting well with existing fundamental definition from WG03 Systems such as the term elementary stream.</w:delText>
        </w:r>
        <w:bookmarkStart w:id="92" w:name="_Toc109368509"/>
        <w:bookmarkEnd w:id="92"/>
      </w:del>
    </w:p>
    <w:p w14:paraId="6D7F74F8" w14:textId="58625EA3" w:rsidR="00F26A9B" w:rsidDel="008F5FA6" w:rsidRDefault="00F26A9B" w:rsidP="00F26A9B">
      <w:pPr>
        <w:rPr>
          <w:del w:id="93" w:author="Emmanuel Thomas" w:date="2022-07-22T07:48:00Z"/>
          <w:lang w:val="en-GB" w:eastAsia="zh-CN"/>
        </w:rPr>
      </w:pPr>
      <w:del w:id="94" w:author="Emmanuel Thomas" w:date="2022-07-22T07:48:00Z">
        <w:r w:rsidDel="008F5FA6">
          <w:delText xml:space="preserve">However, the current status from the draft DIS seems to be halfway in fulfilling the integration with fundamental terms. For instance, the term elementary stream is redefined in VDI in a way that overloads the term and hides the original definition in </w:delText>
        </w:r>
        <w:r w:rsidDel="008F5FA6">
          <w:rPr>
            <w:lang w:val="en-GB" w:eastAsia="zh-CN"/>
          </w:rPr>
          <w:delText>14496-1. This definition overloading weakens the integration of the VDI specification into the set of WG03 specification.</w:delText>
        </w:r>
        <w:bookmarkStart w:id="95" w:name="_Toc109368510"/>
        <w:bookmarkEnd w:id="95"/>
      </w:del>
    </w:p>
    <w:p w14:paraId="4DB749E0" w14:textId="23C9ADEA" w:rsidR="00F26A9B" w:rsidDel="008F5FA6" w:rsidRDefault="00F26A9B" w:rsidP="00F26A9B">
      <w:pPr>
        <w:rPr>
          <w:del w:id="96" w:author="Emmanuel Thomas" w:date="2022-07-22T07:48:00Z"/>
          <w:lang w:val="en-GB" w:eastAsia="zh-CN"/>
        </w:rPr>
      </w:pPr>
      <w:del w:id="97" w:author="Emmanuel Thomas" w:date="2022-07-22T07:48:00Z">
        <w:r w:rsidDel="008F5FA6">
          <w:rPr>
            <w:lang w:val="en-GB" w:eastAsia="zh-CN"/>
          </w:rPr>
          <w:delText>Therefore, we suggest that the VDI specification avoids redefining existing terms in order to improve the integration of the VDI specification and future implementation within the set of fundamental WG03 concepts.</w:delText>
        </w:r>
        <w:bookmarkStart w:id="98" w:name="_Toc109368511"/>
        <w:bookmarkEnd w:id="98"/>
      </w:del>
    </w:p>
    <w:p w14:paraId="0B99F2EA" w14:textId="2929B018" w:rsidR="00F26A9B" w:rsidDel="008F5FA6" w:rsidRDefault="00F26A9B" w:rsidP="00F26A9B">
      <w:pPr>
        <w:pStyle w:val="Heading2"/>
        <w:rPr>
          <w:del w:id="99" w:author="Emmanuel Thomas" w:date="2022-07-22T07:48:00Z"/>
          <w:lang w:val="en-GB"/>
        </w:rPr>
      </w:pPr>
      <w:del w:id="100" w:author="Emmanuel Thomas" w:date="2022-07-22T07:48:00Z">
        <w:r w:rsidDel="008F5FA6">
          <w:rPr>
            <w:lang w:val="en-GB"/>
          </w:rPr>
          <w:delText>Changes</w:delText>
        </w:r>
        <w:bookmarkStart w:id="101" w:name="_Toc109368512"/>
        <w:bookmarkEnd w:id="101"/>
      </w:del>
    </w:p>
    <w:p w14:paraId="2C08BB00" w14:textId="44BC52C8" w:rsidR="00F26A9B" w:rsidDel="008F5FA6" w:rsidRDefault="00F26A9B" w:rsidP="00F26A9B">
      <w:pPr>
        <w:rPr>
          <w:del w:id="102" w:author="Emmanuel Thomas" w:date="2022-07-22T07:48:00Z"/>
        </w:rPr>
      </w:pPr>
      <w:del w:id="103" w:author="Emmanuel Thomas" w:date="2022-07-22T07:48:00Z">
        <w:r w:rsidDel="008F5FA6">
          <w:delText>The changes can be summarized as:</w:delText>
        </w:r>
        <w:bookmarkStart w:id="104" w:name="_Toc109368513"/>
        <w:bookmarkEnd w:id="104"/>
      </w:del>
    </w:p>
    <w:p w14:paraId="65FAA71F" w14:textId="05F266C6" w:rsidR="00F26A9B" w:rsidRPr="00AB179A" w:rsidDel="008F5FA6" w:rsidRDefault="00F26A9B" w:rsidP="00F26A9B">
      <w:pPr>
        <w:pStyle w:val="ListParagraph"/>
        <w:numPr>
          <w:ilvl w:val="0"/>
          <w:numId w:val="13"/>
        </w:numPr>
        <w:rPr>
          <w:del w:id="105" w:author="Emmanuel Thomas" w:date="2022-07-22T07:48:00Z"/>
        </w:rPr>
      </w:pPr>
      <w:del w:id="106" w:author="Emmanuel Thomas" w:date="2022-07-22T07:48:00Z">
        <w:r w:rsidRPr="00AB179A" w:rsidDel="008F5FA6">
          <w:delText>Removing the definition of elementary stream and access unit and only referring to 14496-1.</w:delText>
        </w:r>
        <w:bookmarkStart w:id="107" w:name="_Toc109368514"/>
        <w:bookmarkEnd w:id="107"/>
      </w:del>
    </w:p>
    <w:p w14:paraId="5BEA2BF9" w14:textId="7F6BB2BE" w:rsidR="00F26A9B" w:rsidRPr="00AB179A" w:rsidDel="008F5FA6" w:rsidRDefault="00F26A9B" w:rsidP="00F26A9B">
      <w:pPr>
        <w:pStyle w:val="ListParagraph"/>
        <w:numPr>
          <w:ilvl w:val="0"/>
          <w:numId w:val="13"/>
        </w:numPr>
        <w:rPr>
          <w:del w:id="108" w:author="Emmanuel Thomas" w:date="2022-07-22T07:48:00Z"/>
        </w:rPr>
      </w:pPr>
      <w:del w:id="109" w:author="Emmanuel Thomas" w:date="2022-07-22T07:48:00Z">
        <w:r w:rsidRPr="00AB179A" w:rsidDel="008F5FA6">
          <w:delText>Adding an updated decoder model from 14496-1 to the VDI specification.</w:delText>
        </w:r>
        <w:bookmarkStart w:id="110" w:name="_Toc109368515"/>
        <w:bookmarkEnd w:id="110"/>
      </w:del>
    </w:p>
    <w:p w14:paraId="41A5D5E2" w14:textId="7ACAD432" w:rsidR="00F26A9B" w:rsidRPr="00280A47" w:rsidDel="008F5FA6" w:rsidRDefault="00F26A9B" w:rsidP="00F26A9B">
      <w:pPr>
        <w:rPr>
          <w:del w:id="111" w:author="Emmanuel Thomas" w:date="2022-07-22T07:48:00Z"/>
          <w:lang w:val="en-GB"/>
        </w:rPr>
      </w:pPr>
      <w:del w:id="112" w:author="Emmanuel Thomas" w:date="2022-07-22T07:48:00Z">
        <w:r w:rsidRPr="00280A47" w:rsidDel="008F5FA6">
          <w:delText>Removal of:</w:delText>
        </w:r>
        <w:bookmarkStart w:id="113" w:name="_Toc109368516"/>
        <w:bookmarkEnd w:id="113"/>
      </w:del>
    </w:p>
    <w:p w14:paraId="120B248F" w14:textId="5080BC69" w:rsidR="00F26A9B" w:rsidRPr="000A2F18" w:rsidDel="008F5FA6" w:rsidRDefault="00F26A9B" w:rsidP="00F26A9B">
      <w:pPr>
        <w:pStyle w:val="TermNum"/>
        <w:rPr>
          <w:del w:id="114" w:author="Emmanuel Thomas" w:date="2022-07-22T07:48:00Z"/>
        </w:rPr>
      </w:pPr>
      <w:del w:id="115" w:author="Emmanuel Thomas" w:date="2022-07-22T07:48:00Z">
        <w:r w:rsidRPr="000A2F18" w:rsidDel="008F5FA6">
          <w:delText>3.1</w:delText>
        </w:r>
        <w:bookmarkStart w:id="116" w:name="_Toc109368517"/>
        <w:bookmarkEnd w:id="116"/>
      </w:del>
    </w:p>
    <w:p w14:paraId="5086332D" w14:textId="350883F0" w:rsidR="00F26A9B" w:rsidRPr="000A2F18" w:rsidDel="008F5FA6" w:rsidRDefault="00F26A9B" w:rsidP="00F26A9B">
      <w:pPr>
        <w:pStyle w:val="Terms"/>
        <w:rPr>
          <w:del w:id="117" w:author="Emmanuel Thomas" w:date="2022-07-22T07:48:00Z"/>
        </w:rPr>
      </w:pPr>
      <w:del w:id="118" w:author="Emmanuel Thomas" w:date="2022-07-22T07:48:00Z">
        <w:r w:rsidDel="008F5FA6">
          <w:delText>access unit</w:delText>
        </w:r>
        <w:bookmarkStart w:id="119" w:name="_Toc109368518"/>
        <w:bookmarkEnd w:id="119"/>
      </w:del>
    </w:p>
    <w:p w14:paraId="47662C26" w14:textId="060749C4" w:rsidR="00F26A9B" w:rsidDel="008F5FA6" w:rsidRDefault="00F26A9B" w:rsidP="00F26A9B">
      <w:pPr>
        <w:rPr>
          <w:del w:id="120" w:author="Emmanuel Thomas" w:date="2022-07-22T07:48:00Z"/>
        </w:rPr>
      </w:pPr>
      <w:del w:id="121" w:author="Emmanuel Thomas" w:date="2022-07-22T07:48:00Z">
        <w:r w:rsidRPr="00597170" w:rsidDel="008F5FA6">
          <w:delText xml:space="preserve">smallest individually accessible portion of data within an </w:delText>
        </w:r>
        <w:r w:rsidRPr="00F2280B" w:rsidDel="008F5FA6">
          <w:rPr>
            <w:i/>
            <w:iCs/>
          </w:rPr>
          <w:delText>elementary stream</w:delText>
        </w:r>
        <w:r w:rsidRPr="00F2280B" w:rsidDel="008F5FA6">
          <w:delText xml:space="preserve"> (</w:delText>
        </w:r>
        <w:r w:rsidDel="008F5FA6">
          <w:delText>3.2</w:delText>
        </w:r>
        <w:r w:rsidRPr="00F2280B" w:rsidDel="008F5FA6">
          <w:delText>)</w:delText>
        </w:r>
        <w:r w:rsidRPr="00597170" w:rsidDel="008F5FA6">
          <w:delText xml:space="preserve"> to which unique timing information can be attributed</w:delText>
        </w:r>
        <w:bookmarkStart w:id="122" w:name="_Toc109368519"/>
        <w:bookmarkEnd w:id="122"/>
      </w:del>
    </w:p>
    <w:p w14:paraId="35B88FBD" w14:textId="5C34C3FD" w:rsidR="00F26A9B" w:rsidRPr="00BC57BA" w:rsidDel="008F5FA6" w:rsidRDefault="00F26A9B" w:rsidP="00F26A9B">
      <w:pPr>
        <w:pStyle w:val="Note"/>
        <w:rPr>
          <w:del w:id="123" w:author="Emmanuel Thomas" w:date="2022-07-22T07:48:00Z"/>
        </w:rPr>
      </w:pPr>
      <w:del w:id="124" w:author="Emmanuel Thomas" w:date="2022-07-22T07:48:00Z">
        <w:r w:rsidRPr="00573A8C" w:rsidDel="008F5FA6">
          <w:delText xml:space="preserve">[SOURCE: </w:delText>
        </w:r>
        <w:r w:rsidDel="008F5FA6">
          <w:delText>ISO/IEC 14496-1</w:delText>
        </w:r>
        <w:r w:rsidRPr="00573A8C" w:rsidDel="008F5FA6">
          <w:delText>]</w:delText>
        </w:r>
        <w:bookmarkStart w:id="125" w:name="_Toc109368520"/>
        <w:bookmarkEnd w:id="125"/>
      </w:del>
    </w:p>
    <w:p w14:paraId="046F08A6" w14:textId="5D327AF0" w:rsidR="00F26A9B" w:rsidRPr="00280A47" w:rsidDel="008F5FA6" w:rsidRDefault="00F26A9B" w:rsidP="00F26A9B">
      <w:pPr>
        <w:pStyle w:val="TermNum"/>
        <w:rPr>
          <w:del w:id="126" w:author="Emmanuel Thomas" w:date="2022-07-22T07:48:00Z"/>
        </w:rPr>
      </w:pPr>
      <w:del w:id="127" w:author="Emmanuel Thomas" w:date="2022-07-22T07:48:00Z">
        <w:r w:rsidRPr="00280A47" w:rsidDel="008F5FA6">
          <w:delText>3.2</w:delText>
        </w:r>
        <w:bookmarkStart w:id="128" w:name="_Toc109368521"/>
        <w:bookmarkEnd w:id="128"/>
      </w:del>
    </w:p>
    <w:p w14:paraId="32AB8A9E" w14:textId="314A17CD" w:rsidR="00F26A9B" w:rsidRPr="00280A47" w:rsidDel="008F5FA6" w:rsidRDefault="00F26A9B" w:rsidP="00F26A9B">
      <w:pPr>
        <w:pStyle w:val="Terms"/>
        <w:rPr>
          <w:del w:id="129" w:author="Emmanuel Thomas" w:date="2022-07-22T07:48:00Z"/>
        </w:rPr>
      </w:pPr>
      <w:del w:id="130" w:author="Emmanuel Thomas" w:date="2022-07-22T07:48:00Z">
        <w:r w:rsidRPr="00280A47" w:rsidDel="008F5FA6">
          <w:delText>elementary stream</w:delText>
        </w:r>
        <w:bookmarkStart w:id="131" w:name="_Toc109368522"/>
        <w:bookmarkEnd w:id="131"/>
      </w:del>
    </w:p>
    <w:p w14:paraId="79F19FB8" w14:textId="60F7B8D1" w:rsidR="00F26A9B" w:rsidRPr="00280A47" w:rsidDel="008F5FA6" w:rsidRDefault="00F26A9B" w:rsidP="00F26A9B">
      <w:pPr>
        <w:rPr>
          <w:del w:id="132" w:author="Emmanuel Thomas" w:date="2022-07-22T07:48:00Z"/>
        </w:rPr>
      </w:pPr>
      <w:del w:id="133" w:author="Emmanuel Thomas" w:date="2022-07-22T07:48:00Z">
        <w:r w:rsidRPr="00280A47" w:rsidDel="008F5FA6">
          <w:delText>consecutive flow of mono-media data consumed by a single decoder</w:delText>
        </w:r>
        <w:bookmarkStart w:id="134" w:name="_Toc109368523"/>
        <w:bookmarkEnd w:id="134"/>
      </w:del>
    </w:p>
    <w:p w14:paraId="45894B42" w14:textId="55EF0E67" w:rsidR="00F26A9B" w:rsidRPr="005F36E1" w:rsidDel="008F5FA6" w:rsidRDefault="00F26A9B" w:rsidP="00F26A9B">
      <w:pPr>
        <w:rPr>
          <w:del w:id="135" w:author="Emmanuel Thomas" w:date="2022-07-22T07:48:00Z"/>
        </w:rPr>
      </w:pPr>
      <w:del w:id="136" w:author="Emmanuel Thomas" w:date="2022-07-22T07:48:00Z">
        <w:r w:rsidDel="008F5FA6">
          <w:delText>Addition of:</w:delText>
        </w:r>
        <w:bookmarkStart w:id="137" w:name="_Toc109368524"/>
        <w:bookmarkEnd w:id="137"/>
      </w:del>
    </w:p>
    <w:p w14:paraId="3F18EEBB" w14:textId="2FF0422B" w:rsidR="00F26A9B" w:rsidRPr="003109C6" w:rsidDel="008F5FA6" w:rsidRDefault="00F26A9B" w:rsidP="00F26A9B">
      <w:pPr>
        <w:pStyle w:val="Heading1"/>
        <w:rPr>
          <w:del w:id="138" w:author="Emmanuel Thomas" w:date="2022-07-22T07:48:00Z"/>
        </w:rPr>
      </w:pPr>
      <w:bookmarkStart w:id="139" w:name="_Toc93666251"/>
      <w:bookmarkStart w:id="140" w:name="_Toc93681564"/>
      <w:bookmarkStart w:id="141" w:name="_Toc93681615"/>
      <w:bookmarkStart w:id="142" w:name="_Toc93681669"/>
      <w:del w:id="143" w:author="Emmanuel Thomas" w:date="2022-07-22T07:48:00Z">
        <w:r w:rsidRPr="003109C6" w:rsidDel="008F5FA6">
          <w:delText>VDI Systems Decoder Model</w:delText>
        </w:r>
        <w:bookmarkStart w:id="144" w:name="_Toc109368525"/>
        <w:bookmarkEnd w:id="139"/>
        <w:bookmarkEnd w:id="140"/>
        <w:bookmarkEnd w:id="141"/>
        <w:bookmarkEnd w:id="142"/>
        <w:bookmarkEnd w:id="144"/>
      </w:del>
    </w:p>
    <w:p w14:paraId="3A8B47E9" w14:textId="6FBC71E4" w:rsidR="00F26A9B" w:rsidRPr="003109C6" w:rsidDel="008F5FA6" w:rsidRDefault="00F26A9B" w:rsidP="00F26A9B">
      <w:pPr>
        <w:pStyle w:val="Heading2"/>
        <w:rPr>
          <w:del w:id="145" w:author="Emmanuel Thomas" w:date="2022-07-22T07:48:00Z"/>
        </w:rPr>
      </w:pPr>
      <w:bookmarkStart w:id="146" w:name="_Toc93666252"/>
      <w:del w:id="147" w:author="Emmanuel Thomas" w:date="2022-07-22T07:48:00Z">
        <w:r w:rsidRPr="003109C6" w:rsidDel="008F5FA6">
          <w:delText>Introduction</w:delText>
        </w:r>
        <w:bookmarkStart w:id="148" w:name="_Toc109368526"/>
        <w:bookmarkEnd w:id="146"/>
        <w:bookmarkEnd w:id="148"/>
      </w:del>
    </w:p>
    <w:p w14:paraId="0C529688" w14:textId="05D4A479" w:rsidR="00F26A9B" w:rsidRPr="003109C6" w:rsidDel="008F5FA6" w:rsidRDefault="00F26A9B" w:rsidP="00F26A9B">
      <w:pPr>
        <w:rPr>
          <w:del w:id="149" w:author="Emmanuel Thomas" w:date="2022-07-22T07:48:00Z"/>
          <w:lang w:val="en-GB"/>
        </w:rPr>
      </w:pPr>
      <w:del w:id="150" w:author="Emmanuel Thomas" w:date="2022-07-22T07:48:00Z">
        <w:r w:rsidRPr="003109C6" w:rsidDel="008F5FA6">
          <w:rPr>
            <w:lang w:val="en-GB"/>
          </w:rPr>
          <w:delText>The VDI systems decoder model extends on the Systems Decoder model (SDM) defined in ISO/IEC 14496-1. Compared to the SDM, the VDI SDM introduces a new interface in addition to the Elementary Stream Interface called the Media Stream Interface. This interface is the input of the Input Formatter, also called input formatting function, which expects the so-called media streams. The output of the Input Formatter is one or more elementary streams that can be further passed on to the decoders.</w:delText>
        </w:r>
        <w:bookmarkStart w:id="151" w:name="_Toc109368527"/>
        <w:bookmarkEnd w:id="151"/>
      </w:del>
    </w:p>
    <w:p w14:paraId="57658D90" w14:textId="7342D829" w:rsidR="00F26A9B" w:rsidRPr="003109C6" w:rsidDel="008F5FA6" w:rsidRDefault="00F26A9B" w:rsidP="00F26A9B">
      <w:pPr>
        <w:rPr>
          <w:del w:id="152" w:author="Emmanuel Thomas" w:date="2022-07-22T07:48:00Z"/>
          <w:lang w:val="en-GB"/>
        </w:rPr>
      </w:pPr>
      <w:del w:id="153" w:author="Emmanuel Thomas" w:date="2022-07-22T07:48:00Z">
        <w:r w:rsidRPr="003109C6" w:rsidDel="008F5FA6">
          <w:rPr>
            <w:lang w:val="en-GB"/>
          </w:rPr>
          <w:delText xml:space="preserve">These elements are depicted in XYZ. </w:delText>
        </w:r>
        <w:bookmarkStart w:id="154" w:name="_Toc109368528"/>
        <w:bookmarkEnd w:id="154"/>
      </w:del>
    </w:p>
    <w:p w14:paraId="6DF4A2F4" w14:textId="052E4A0C" w:rsidR="00F26A9B" w:rsidRPr="003109C6" w:rsidDel="008F5FA6" w:rsidRDefault="00F26A9B" w:rsidP="00F26A9B">
      <w:pPr>
        <w:rPr>
          <w:del w:id="155" w:author="Emmanuel Thomas" w:date="2022-07-22T07:48:00Z"/>
          <w:lang w:val="en-GB"/>
        </w:rPr>
      </w:pPr>
      <w:del w:id="156" w:author="Emmanuel Thomas" w:date="2022-07-22T07:48:00Z">
        <w:r w:rsidRPr="003109C6" w:rsidDel="008F5FA6">
          <w:rPr>
            <w:noProof/>
            <w:lang w:val="en-GB"/>
          </w:rPr>
          <w:drawing>
            <wp:inline distT="0" distB="0" distL="0" distR="0" wp14:anchorId="71F98565" wp14:editId="0C7F6F8D">
              <wp:extent cx="5701286" cy="3095496"/>
              <wp:effectExtent l="0" t="0" r="0" b="0"/>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low confidence"/>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5713306" cy="3102022"/>
                      </a:xfrm>
                      <a:prstGeom prst="rect">
                        <a:avLst/>
                      </a:prstGeom>
                      <a:noFill/>
                    </pic:spPr>
                  </pic:pic>
                </a:graphicData>
              </a:graphic>
            </wp:inline>
          </w:drawing>
        </w:r>
        <w:bookmarkStart w:id="157" w:name="_Toc109368529"/>
        <w:bookmarkEnd w:id="157"/>
      </w:del>
    </w:p>
    <w:p w14:paraId="5D1C5C15" w14:textId="0AE6192D" w:rsidR="00F26A9B" w:rsidRPr="003109C6" w:rsidDel="008F5FA6" w:rsidRDefault="00F26A9B" w:rsidP="00F26A9B">
      <w:pPr>
        <w:jc w:val="center"/>
        <w:rPr>
          <w:del w:id="158" w:author="Emmanuel Thomas" w:date="2022-07-22T07:48:00Z"/>
          <w:lang w:val="en-GB"/>
        </w:rPr>
      </w:pPr>
      <w:del w:id="159" w:author="Emmanuel Thomas" w:date="2022-07-22T07:48:00Z">
        <w:r w:rsidRPr="003109C6" w:rsidDel="008F5FA6">
          <w:rPr>
            <w:lang w:val="en-GB"/>
          </w:rPr>
          <w:delText>Figure XYZ – VDI Systems Decoder Model</w:delText>
        </w:r>
        <w:bookmarkStart w:id="160" w:name="_Toc109368530"/>
        <w:bookmarkEnd w:id="160"/>
      </w:del>
    </w:p>
    <w:p w14:paraId="24056BC5" w14:textId="328E11A8" w:rsidR="00F26A9B" w:rsidRPr="003109C6" w:rsidDel="008F5FA6" w:rsidRDefault="00F26A9B" w:rsidP="00F26A9B">
      <w:pPr>
        <w:pStyle w:val="Heading2"/>
        <w:rPr>
          <w:del w:id="161" w:author="Emmanuel Thomas" w:date="2022-07-22T07:48:00Z"/>
        </w:rPr>
      </w:pPr>
      <w:bookmarkStart w:id="162" w:name="_Toc417360723"/>
      <w:bookmarkStart w:id="163" w:name="_Toc420104522"/>
      <w:bookmarkStart w:id="164" w:name="_Toc504564962"/>
      <w:bookmarkStart w:id="165" w:name="_Toc3030689"/>
      <w:bookmarkStart w:id="166" w:name="_Toc37220791"/>
      <w:bookmarkStart w:id="167" w:name="_Toc55315330"/>
      <w:bookmarkStart w:id="168" w:name="_Toc55315665"/>
      <w:bookmarkStart w:id="169" w:name="_Toc55316000"/>
      <w:bookmarkStart w:id="170" w:name="_Toc55316335"/>
      <w:bookmarkStart w:id="171" w:name="_Toc55316670"/>
      <w:bookmarkStart w:id="172" w:name="_Toc56149982"/>
      <w:bookmarkStart w:id="173" w:name="_Toc67241250"/>
      <w:bookmarkStart w:id="174" w:name="_Toc68346594"/>
      <w:bookmarkStart w:id="175" w:name="_Toc93666253"/>
      <w:del w:id="176" w:author="Emmanuel Thomas" w:date="2022-07-22T07:48:00Z">
        <w:r w:rsidRPr="003109C6" w:rsidDel="008F5FA6">
          <w:delText>Concepts of the systems decoder model</w:delText>
        </w:r>
        <w:bookmarkStart w:id="177" w:name="_Toc10936853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7"/>
      </w:del>
    </w:p>
    <w:p w14:paraId="7F042BBF" w14:textId="16175EAB" w:rsidR="00F26A9B" w:rsidRPr="003109C6" w:rsidDel="008F5FA6" w:rsidRDefault="00F26A9B" w:rsidP="00F26A9B">
      <w:pPr>
        <w:rPr>
          <w:del w:id="178" w:author="Emmanuel Thomas" w:date="2022-07-22T07:48:00Z"/>
        </w:rPr>
      </w:pPr>
      <w:del w:id="179" w:author="Emmanuel Thomas" w:date="2022-07-22T07:48:00Z">
        <w:r w:rsidRPr="003109C6" w:rsidDel="008F5FA6">
          <w:delText xml:space="preserve">This </w:delText>
        </w:r>
        <w:r w:rsidRPr="003109C6" w:rsidDel="008F5FA6">
          <w:rPr>
            <w:rFonts w:hint="eastAsia"/>
          </w:rPr>
          <w:delText>S</w:delText>
        </w:r>
        <w:r w:rsidRPr="003109C6" w:rsidDel="008F5FA6">
          <w:delText xml:space="preserve">ubclause defines the concepts necessary for the specification of the timing and buffering model. The sequence of definitions corresponds to a walk from the left to the right side of the SDM illustration in </w:delText>
        </w:r>
        <w:r w:rsidRPr="003109C6" w:rsidDel="008F5FA6">
          <w:fldChar w:fldCharType="begin"/>
        </w:r>
        <w:r w:rsidRPr="003109C6" w:rsidDel="008F5FA6">
          <w:delInstrText xml:space="preserve"> REF _Ref435769235 \h </w:delInstrText>
        </w:r>
        <w:r w:rsidRPr="003109C6" w:rsidDel="008F5FA6">
          <w:fldChar w:fldCharType="separate"/>
        </w:r>
        <w:r w:rsidR="00A649BC" w:rsidDel="008F5FA6">
          <w:rPr>
            <w:b/>
            <w:bCs/>
          </w:rPr>
          <w:delText>Error! Reference source not found.</w:delText>
        </w:r>
        <w:r w:rsidRPr="003109C6" w:rsidDel="008F5FA6">
          <w:rPr>
            <w:lang w:val="en-GB"/>
          </w:rPr>
          <w:fldChar w:fldCharType="end"/>
        </w:r>
        <w:r w:rsidRPr="003109C6" w:rsidDel="008F5FA6">
          <w:delText>.</w:delText>
        </w:r>
        <w:bookmarkStart w:id="180" w:name="_Toc109368532"/>
        <w:bookmarkEnd w:id="180"/>
      </w:del>
    </w:p>
    <w:p w14:paraId="5E0F2DA7" w14:textId="6429285B" w:rsidR="00F26A9B" w:rsidRPr="003109C6" w:rsidDel="008F5FA6" w:rsidRDefault="00F26A9B" w:rsidP="00F26A9B">
      <w:pPr>
        <w:pStyle w:val="Heading3"/>
        <w:rPr>
          <w:del w:id="181" w:author="Emmanuel Thomas" w:date="2022-07-22T07:48:00Z"/>
        </w:rPr>
      </w:pPr>
      <w:bookmarkStart w:id="182" w:name="_Toc417360726"/>
      <w:bookmarkStart w:id="183" w:name="_Ref419967181"/>
      <w:bookmarkStart w:id="184" w:name="_Toc420104525"/>
      <w:bookmarkStart w:id="185" w:name="_Toc504564965"/>
      <w:bookmarkStart w:id="186" w:name="_Toc37220794"/>
      <w:bookmarkStart w:id="187" w:name="_Toc68346597"/>
      <w:del w:id="188" w:author="Emmanuel Thomas" w:date="2022-07-22T07:48:00Z">
        <w:r w:rsidRPr="003109C6" w:rsidDel="008F5FA6">
          <w:delText>Media Stream</w:delText>
        </w:r>
        <w:bookmarkStart w:id="189" w:name="_Toc109368533"/>
        <w:bookmarkEnd w:id="189"/>
      </w:del>
    </w:p>
    <w:p w14:paraId="075755D5" w14:textId="41A9F63E" w:rsidR="00F26A9B" w:rsidRPr="003109C6" w:rsidDel="008F5FA6" w:rsidRDefault="00F26A9B" w:rsidP="00F26A9B">
      <w:pPr>
        <w:pStyle w:val="Heading3"/>
        <w:rPr>
          <w:del w:id="190" w:author="Emmanuel Thomas" w:date="2022-07-22T07:48:00Z"/>
        </w:rPr>
      </w:pPr>
      <w:del w:id="191" w:author="Emmanuel Thomas" w:date="2022-07-22T07:48:00Z">
        <w:r w:rsidRPr="003109C6" w:rsidDel="008F5FA6">
          <w:delText>Media Stream Interface</w:delText>
        </w:r>
        <w:bookmarkStart w:id="192" w:name="_Toc109368534"/>
        <w:bookmarkEnd w:id="192"/>
      </w:del>
    </w:p>
    <w:p w14:paraId="3C849104" w14:textId="4FA1EF0B" w:rsidR="00F26A9B" w:rsidRPr="003109C6" w:rsidDel="008F5FA6" w:rsidRDefault="00F26A9B" w:rsidP="00F26A9B">
      <w:pPr>
        <w:rPr>
          <w:del w:id="193" w:author="Emmanuel Thomas" w:date="2022-07-22T07:48:00Z"/>
        </w:rPr>
      </w:pPr>
      <w:del w:id="194" w:author="Emmanuel Thomas" w:date="2022-07-22T07:48:00Z">
        <w:r w:rsidRPr="003109C6" w:rsidDel="008F5FA6">
          <w:delText>The media stream interface is a concept that models the exchange of media stream data and associated between the sync layer and the delivery layer.</w:delText>
        </w:r>
        <w:bookmarkStart w:id="195" w:name="_Toc109368535"/>
        <w:bookmarkEnd w:id="195"/>
      </w:del>
    </w:p>
    <w:p w14:paraId="44BC089D" w14:textId="790582E1" w:rsidR="00F26A9B" w:rsidRPr="003109C6" w:rsidDel="008F5FA6" w:rsidRDefault="00F26A9B" w:rsidP="00F26A9B">
      <w:pPr>
        <w:pStyle w:val="Heading3"/>
        <w:rPr>
          <w:del w:id="196" w:author="Emmanuel Thomas" w:date="2022-07-22T07:48:00Z"/>
        </w:rPr>
      </w:pPr>
      <w:del w:id="197" w:author="Emmanuel Thomas" w:date="2022-07-22T07:48:00Z">
        <w:r w:rsidRPr="003109C6" w:rsidDel="008F5FA6">
          <w:delText>Input formatter</w:delText>
        </w:r>
        <w:bookmarkStart w:id="198" w:name="_Toc109368536"/>
        <w:bookmarkEnd w:id="198"/>
      </w:del>
    </w:p>
    <w:p w14:paraId="7CA357C8" w14:textId="4C7F4207" w:rsidR="00F26A9B" w:rsidRPr="003109C6" w:rsidDel="008F5FA6" w:rsidRDefault="00F26A9B" w:rsidP="00F26A9B">
      <w:pPr>
        <w:rPr>
          <w:del w:id="199" w:author="Emmanuel Thomas" w:date="2022-07-22T07:48:00Z"/>
        </w:rPr>
      </w:pPr>
      <w:del w:id="200" w:author="Emmanuel Thomas" w:date="2022-07-22T07:48:00Z">
        <w:r w:rsidRPr="003109C6" w:rsidDel="008F5FA6">
          <w:delText>The input formatter takes one or more media streams and generates from them one or more elementary streams. An input formatter may be attached to several decoding buffers when it produces individual elementary streams or multi-layer elementary streams.</w:delText>
        </w:r>
        <w:bookmarkStart w:id="201" w:name="_Toc109368537"/>
        <w:bookmarkEnd w:id="201"/>
      </w:del>
    </w:p>
    <w:p w14:paraId="216B9150" w14:textId="20C2E254" w:rsidR="00F26A9B" w:rsidRPr="003109C6" w:rsidDel="008F5FA6" w:rsidRDefault="00F26A9B" w:rsidP="00F26A9B">
      <w:pPr>
        <w:pStyle w:val="Heading3"/>
        <w:rPr>
          <w:del w:id="202" w:author="Emmanuel Thomas" w:date="2022-07-22T07:48:00Z"/>
        </w:rPr>
      </w:pPr>
      <w:del w:id="203" w:author="Emmanuel Thomas" w:date="2022-07-22T07:48:00Z">
        <w:r w:rsidRPr="003109C6" w:rsidDel="008F5FA6">
          <w:delText>Access Units (AU)</w:delText>
        </w:r>
        <w:bookmarkStart w:id="204" w:name="_Toc109368538"/>
        <w:bookmarkEnd w:id="182"/>
        <w:bookmarkEnd w:id="183"/>
        <w:bookmarkEnd w:id="184"/>
        <w:bookmarkEnd w:id="185"/>
        <w:bookmarkEnd w:id="186"/>
        <w:bookmarkEnd w:id="187"/>
        <w:bookmarkEnd w:id="204"/>
      </w:del>
    </w:p>
    <w:p w14:paraId="36B27511" w14:textId="6F577370" w:rsidR="00F26A9B" w:rsidRPr="003109C6" w:rsidDel="008F5FA6" w:rsidRDefault="00F26A9B" w:rsidP="00F26A9B">
      <w:pPr>
        <w:rPr>
          <w:del w:id="205" w:author="Emmanuel Thomas" w:date="2022-07-22T07:48:00Z"/>
          <w:i/>
          <w:iCs/>
        </w:rPr>
      </w:pPr>
      <w:del w:id="206" w:author="Emmanuel Thomas" w:date="2022-07-22T07:48:00Z">
        <w:r w:rsidRPr="003109C6" w:rsidDel="008F5FA6">
          <w:rPr>
            <w:i/>
            <w:iCs/>
          </w:rPr>
          <w:delText>(Copy of 14496-1, will be replaced by see 14496-1)</w:delText>
        </w:r>
        <w:bookmarkStart w:id="207" w:name="_Toc109368539"/>
        <w:bookmarkEnd w:id="207"/>
      </w:del>
    </w:p>
    <w:p w14:paraId="7741E031" w14:textId="7AE8290B" w:rsidR="00F26A9B" w:rsidRPr="003109C6" w:rsidDel="008F5FA6" w:rsidRDefault="00F26A9B" w:rsidP="00F26A9B">
      <w:pPr>
        <w:rPr>
          <w:del w:id="208" w:author="Emmanuel Thomas" w:date="2022-07-22T07:48:00Z"/>
        </w:rPr>
      </w:pPr>
      <w:del w:id="209" w:author="Emmanuel Thomas" w:date="2022-07-22T07:48:00Z">
        <w:r w:rsidRPr="003109C6" w:rsidDel="008F5FA6">
          <w:delText>Elementary stream data is partitioned into access units. The delineation of an access unit is completely determined by the entity that generates the elementary stream (e.g., the compression layer). An access unit is the smallest data entity to which timing information can be attributed. Two access units from the same elementary stream shall never refer to the same decoding or composition time. Any further partitioning of the data in an elementary stream is not visible for the purposes of the systems decoder model. Access units are conveyed by SL-packetized streams and are received by the decoding buffers. The decoders consume access units with the necessary side information (e.g., time stamps) from the decoding buffers.</w:delText>
        </w:r>
        <w:bookmarkStart w:id="210" w:name="_Toc109368540"/>
        <w:bookmarkEnd w:id="210"/>
      </w:del>
    </w:p>
    <w:p w14:paraId="3542C1E5" w14:textId="608468CE" w:rsidR="00F26A9B" w:rsidRPr="003109C6" w:rsidDel="008F5FA6" w:rsidRDefault="00F26A9B" w:rsidP="00F26A9B">
      <w:pPr>
        <w:rPr>
          <w:del w:id="211" w:author="Emmanuel Thomas" w:date="2022-07-22T07:48:00Z"/>
          <w:lang w:val="en-GB"/>
        </w:rPr>
      </w:pPr>
      <w:del w:id="212" w:author="Emmanuel Thomas" w:date="2022-07-22T07:48:00Z">
        <w:r w:rsidRPr="003109C6" w:rsidDel="008F5FA6">
          <w:rPr>
            <w:lang w:val="en-GB"/>
          </w:rPr>
          <w:delText xml:space="preserve">NOTE — An ISO/IEC 14496-1 compliant terminal implementation is not required to process each incoming access unit as a whole. It is furthermore possible to split an access unit into several fragments for transmission as specified in </w:delText>
        </w:r>
        <w:r w:rsidRPr="003109C6" w:rsidDel="008F5FA6">
          <w:rPr>
            <w:lang w:val="en-GB"/>
          </w:rPr>
          <w:fldChar w:fldCharType="begin"/>
        </w:r>
        <w:r w:rsidRPr="003109C6" w:rsidDel="008F5FA6">
          <w:rPr>
            <w:lang w:val="en-GB"/>
          </w:rPr>
          <w:delInstrText xml:space="preserve"> REF _Ref441289308 \r \h </w:delInstrText>
        </w:r>
        <w:r w:rsidRPr="003109C6" w:rsidDel="008F5FA6">
          <w:rPr>
            <w:lang w:val="en-GB"/>
          </w:rPr>
        </w:r>
        <w:r w:rsidRPr="003109C6" w:rsidDel="008F5FA6">
          <w:rPr>
            <w:lang w:val="en-GB"/>
          </w:rPr>
          <w:fldChar w:fldCharType="separate"/>
        </w:r>
        <w:r w:rsidR="00A649BC" w:rsidDel="008F5FA6">
          <w:rPr>
            <w:b/>
            <w:bCs/>
          </w:rPr>
          <w:delText>Error! Reference source not found.</w:delText>
        </w:r>
        <w:r w:rsidRPr="003109C6" w:rsidDel="008F5FA6">
          <w:rPr>
            <w:lang w:val="en-GB"/>
          </w:rPr>
          <w:fldChar w:fldCharType="end"/>
        </w:r>
        <w:r w:rsidRPr="003109C6" w:rsidDel="008F5FA6">
          <w:rPr>
            <w:lang w:val="en-GB"/>
          </w:rPr>
          <w:delText>. This allows the sending terminal to dispatch partial AUs immediately as they are generated during the encoding process. Such partial AUs may have significance for improved error resilience.</w:delText>
        </w:r>
        <w:bookmarkStart w:id="213" w:name="_Toc109368541"/>
        <w:bookmarkEnd w:id="213"/>
      </w:del>
    </w:p>
    <w:p w14:paraId="5D153F0A" w14:textId="3E9D6EF5" w:rsidR="00F26A9B" w:rsidRPr="003109C6" w:rsidDel="008F5FA6" w:rsidRDefault="00F26A9B" w:rsidP="00F26A9B">
      <w:pPr>
        <w:pStyle w:val="Heading3"/>
        <w:rPr>
          <w:del w:id="214" w:author="Emmanuel Thomas" w:date="2022-07-22T07:48:00Z"/>
        </w:rPr>
      </w:pPr>
      <w:bookmarkStart w:id="215" w:name="_Toc417360727"/>
      <w:bookmarkStart w:id="216" w:name="_Ref419967294"/>
      <w:bookmarkStart w:id="217" w:name="_Toc420104526"/>
      <w:bookmarkStart w:id="218" w:name="_Toc504564966"/>
      <w:bookmarkStart w:id="219" w:name="_Toc37220795"/>
      <w:bookmarkStart w:id="220" w:name="_Toc68346598"/>
      <w:del w:id="221" w:author="Emmanuel Thomas" w:date="2022-07-22T07:48:00Z">
        <w:r w:rsidRPr="003109C6" w:rsidDel="008F5FA6">
          <w:delText>Decoding Buffer (DB)</w:delText>
        </w:r>
        <w:bookmarkStart w:id="222" w:name="_Toc109368542"/>
        <w:bookmarkEnd w:id="215"/>
        <w:bookmarkEnd w:id="216"/>
        <w:bookmarkEnd w:id="217"/>
        <w:bookmarkEnd w:id="218"/>
        <w:bookmarkEnd w:id="219"/>
        <w:bookmarkEnd w:id="220"/>
        <w:bookmarkEnd w:id="222"/>
      </w:del>
    </w:p>
    <w:p w14:paraId="13203C1A" w14:textId="49F045B7" w:rsidR="00F26A9B" w:rsidRPr="003109C6" w:rsidDel="008F5FA6" w:rsidRDefault="00F26A9B" w:rsidP="00F26A9B">
      <w:pPr>
        <w:rPr>
          <w:del w:id="223" w:author="Emmanuel Thomas" w:date="2022-07-22T07:48:00Z"/>
          <w:i/>
          <w:iCs/>
        </w:rPr>
      </w:pPr>
      <w:del w:id="224" w:author="Emmanuel Thomas" w:date="2022-07-22T07:48:00Z">
        <w:r w:rsidRPr="003109C6" w:rsidDel="008F5FA6">
          <w:rPr>
            <w:i/>
            <w:iCs/>
          </w:rPr>
          <w:delText>(Copy of 14496-1, will be replaced by see 14496-1)</w:delText>
        </w:r>
        <w:bookmarkStart w:id="225" w:name="_Toc109368543"/>
        <w:bookmarkEnd w:id="225"/>
      </w:del>
    </w:p>
    <w:p w14:paraId="56AE6046" w14:textId="7857DE20" w:rsidR="00F26A9B" w:rsidRPr="003109C6" w:rsidDel="008F5FA6" w:rsidRDefault="00F26A9B" w:rsidP="00F26A9B">
      <w:pPr>
        <w:rPr>
          <w:del w:id="226" w:author="Emmanuel Thomas" w:date="2022-07-22T07:48:00Z"/>
        </w:rPr>
      </w:pPr>
      <w:del w:id="227" w:author="Emmanuel Thomas" w:date="2022-07-22T07:48:00Z">
        <w:r w:rsidRPr="003109C6" w:rsidDel="008F5FA6">
          <w:delText>The decoding buffer is a buffer at the input of an elementary stream decoder in the receiving terminal that receives and stores access units. The systems buffer model enables the sending terminal to monitor the decoding buffer resources that are used during a presentation.</w:delText>
        </w:r>
        <w:bookmarkStart w:id="228" w:name="_Toc109368544"/>
        <w:bookmarkEnd w:id="228"/>
      </w:del>
    </w:p>
    <w:p w14:paraId="7AB04B6C" w14:textId="7E5F3D8C" w:rsidR="00F26A9B" w:rsidRPr="003109C6" w:rsidDel="008F5FA6" w:rsidRDefault="00F26A9B" w:rsidP="00F26A9B">
      <w:pPr>
        <w:pStyle w:val="Heading3"/>
        <w:rPr>
          <w:del w:id="229" w:author="Emmanuel Thomas" w:date="2022-07-22T07:48:00Z"/>
        </w:rPr>
      </w:pPr>
      <w:bookmarkStart w:id="230" w:name="_Toc417360728"/>
      <w:bookmarkStart w:id="231" w:name="_Ref419967374"/>
      <w:bookmarkStart w:id="232" w:name="_Toc420104527"/>
      <w:bookmarkStart w:id="233" w:name="_Toc504564967"/>
      <w:bookmarkStart w:id="234" w:name="_Toc37220796"/>
      <w:bookmarkStart w:id="235" w:name="_Toc68346599"/>
      <w:del w:id="236" w:author="Emmanuel Thomas" w:date="2022-07-22T07:48:00Z">
        <w:r w:rsidRPr="003109C6" w:rsidDel="008F5FA6">
          <w:delText>Elementary Streams (ES)</w:delText>
        </w:r>
        <w:bookmarkStart w:id="237" w:name="_Toc109368545"/>
        <w:bookmarkEnd w:id="230"/>
        <w:bookmarkEnd w:id="231"/>
        <w:bookmarkEnd w:id="232"/>
        <w:bookmarkEnd w:id="233"/>
        <w:bookmarkEnd w:id="234"/>
        <w:bookmarkEnd w:id="235"/>
        <w:bookmarkEnd w:id="237"/>
      </w:del>
    </w:p>
    <w:p w14:paraId="584A60F3" w14:textId="0DAFE92E" w:rsidR="00F26A9B" w:rsidRPr="003109C6" w:rsidDel="008F5FA6" w:rsidRDefault="00F26A9B" w:rsidP="00F26A9B">
      <w:pPr>
        <w:rPr>
          <w:del w:id="238" w:author="Emmanuel Thomas" w:date="2022-07-22T07:48:00Z"/>
          <w:i/>
          <w:iCs/>
        </w:rPr>
      </w:pPr>
      <w:del w:id="239" w:author="Emmanuel Thomas" w:date="2022-07-22T07:48:00Z">
        <w:r w:rsidRPr="003109C6" w:rsidDel="008F5FA6">
          <w:rPr>
            <w:i/>
            <w:iCs/>
          </w:rPr>
          <w:delText>(Copy of 14496-1, will be replaced by see 14496-1)</w:delText>
        </w:r>
        <w:bookmarkStart w:id="240" w:name="_Toc109368546"/>
        <w:bookmarkEnd w:id="240"/>
      </w:del>
    </w:p>
    <w:p w14:paraId="387627B7" w14:textId="7BC6BDC6" w:rsidR="00F26A9B" w:rsidRPr="003109C6" w:rsidDel="008F5FA6" w:rsidRDefault="00F26A9B" w:rsidP="00F26A9B">
      <w:pPr>
        <w:rPr>
          <w:del w:id="241" w:author="Emmanuel Thomas" w:date="2022-07-22T07:48:00Z"/>
        </w:rPr>
      </w:pPr>
      <w:del w:id="242" w:author="Emmanuel Thomas" w:date="2022-07-22T07:48:00Z">
        <w:r w:rsidRPr="003109C6" w:rsidDel="008F5FA6">
          <w:delText>Streaming data received at the output of a decoding buffer, independent of its content, is considered as an elementary stream for the purpose of ISO/IEC 14496. The elementary streams are produced and consumed by the compression layer entities (encoders and decoders, respectively). ISO/IEC 14496 assumes that the integrity of an elementary stream is preserved from end to end.</w:delText>
        </w:r>
        <w:bookmarkStart w:id="243" w:name="_Toc109368547"/>
        <w:bookmarkEnd w:id="243"/>
      </w:del>
    </w:p>
    <w:p w14:paraId="27DE5E5D" w14:textId="29336371" w:rsidR="00F26A9B" w:rsidRPr="003109C6" w:rsidDel="008F5FA6" w:rsidRDefault="00F26A9B" w:rsidP="00F26A9B">
      <w:pPr>
        <w:pStyle w:val="Heading3"/>
        <w:rPr>
          <w:del w:id="244" w:author="Emmanuel Thomas" w:date="2022-07-22T07:48:00Z"/>
        </w:rPr>
      </w:pPr>
      <w:bookmarkStart w:id="245" w:name="_Toc417360729"/>
      <w:bookmarkStart w:id="246" w:name="_Ref419967395"/>
      <w:bookmarkStart w:id="247" w:name="_Toc420104528"/>
      <w:bookmarkStart w:id="248" w:name="_Toc504564968"/>
      <w:bookmarkStart w:id="249" w:name="_Toc37220797"/>
      <w:bookmarkStart w:id="250" w:name="_Toc68346600"/>
      <w:del w:id="251" w:author="Emmanuel Thomas" w:date="2022-07-22T07:48:00Z">
        <w:r w:rsidRPr="003109C6" w:rsidDel="008F5FA6">
          <w:delText>Elementary Stream Interface (ESI)</w:delText>
        </w:r>
        <w:bookmarkStart w:id="252" w:name="_Toc109368548"/>
        <w:bookmarkEnd w:id="245"/>
        <w:bookmarkEnd w:id="246"/>
        <w:bookmarkEnd w:id="247"/>
        <w:bookmarkEnd w:id="248"/>
        <w:bookmarkEnd w:id="249"/>
        <w:bookmarkEnd w:id="250"/>
        <w:bookmarkEnd w:id="252"/>
      </w:del>
    </w:p>
    <w:p w14:paraId="18D6E92F" w14:textId="0756FD0C" w:rsidR="00F26A9B" w:rsidRPr="003109C6" w:rsidDel="008F5FA6" w:rsidRDefault="00F26A9B" w:rsidP="00F26A9B">
      <w:pPr>
        <w:rPr>
          <w:del w:id="253" w:author="Emmanuel Thomas" w:date="2022-07-22T07:48:00Z"/>
          <w:i/>
          <w:iCs/>
        </w:rPr>
      </w:pPr>
      <w:del w:id="254" w:author="Emmanuel Thomas" w:date="2022-07-22T07:48:00Z">
        <w:r w:rsidRPr="003109C6" w:rsidDel="008F5FA6">
          <w:rPr>
            <w:i/>
            <w:iCs/>
          </w:rPr>
          <w:delText>(Copy of 14496-1, will be replaced by see 14496-1)</w:delText>
        </w:r>
        <w:bookmarkStart w:id="255" w:name="_Toc109368549"/>
        <w:bookmarkEnd w:id="255"/>
      </w:del>
    </w:p>
    <w:p w14:paraId="07BC69EC" w14:textId="7B04C9E3" w:rsidR="00F26A9B" w:rsidRPr="003109C6" w:rsidDel="008F5FA6" w:rsidRDefault="00F26A9B" w:rsidP="00F26A9B">
      <w:pPr>
        <w:rPr>
          <w:del w:id="256" w:author="Emmanuel Thomas" w:date="2022-07-22T07:48:00Z"/>
        </w:rPr>
      </w:pPr>
      <w:del w:id="257" w:author="Emmanuel Thomas" w:date="2022-07-22T07:48:00Z">
        <w:r w:rsidRPr="003109C6" w:rsidDel="008F5FA6">
          <w:delText xml:space="preserve">The elementary stream interface is a concept that models the exchange of elementary stream data and associated control information between the compression layer and the sync layer. It is explained further in </w:delText>
        </w:r>
        <w:r w:rsidRPr="003109C6" w:rsidDel="008F5FA6">
          <w:fldChar w:fldCharType="begin"/>
        </w:r>
        <w:r w:rsidRPr="003109C6" w:rsidDel="008F5FA6">
          <w:delInstrText xml:space="preserve"> REF _Ref441289308 \r \h </w:delInstrText>
        </w:r>
        <w:r w:rsidRPr="003109C6" w:rsidDel="008F5FA6">
          <w:fldChar w:fldCharType="separate"/>
        </w:r>
        <w:r w:rsidR="00A649BC" w:rsidDel="008F5FA6">
          <w:rPr>
            <w:b/>
            <w:bCs/>
          </w:rPr>
          <w:delText>Error! Reference source not found.</w:delText>
        </w:r>
        <w:r w:rsidRPr="003109C6" w:rsidDel="008F5FA6">
          <w:rPr>
            <w:lang w:val="en-GB"/>
          </w:rPr>
          <w:fldChar w:fldCharType="end"/>
        </w:r>
        <w:r w:rsidRPr="003109C6" w:rsidDel="008F5FA6">
          <w:delText>.</w:delText>
        </w:r>
        <w:bookmarkStart w:id="258" w:name="_Toc109368550"/>
        <w:bookmarkEnd w:id="258"/>
      </w:del>
    </w:p>
    <w:p w14:paraId="62383EE6" w14:textId="3F4C206C" w:rsidR="00F26A9B" w:rsidRPr="003109C6" w:rsidDel="008F5FA6" w:rsidRDefault="00F26A9B" w:rsidP="00F26A9B">
      <w:pPr>
        <w:pStyle w:val="Heading3"/>
        <w:rPr>
          <w:del w:id="259" w:author="Emmanuel Thomas" w:date="2022-07-22T07:48:00Z"/>
        </w:rPr>
      </w:pPr>
      <w:bookmarkStart w:id="260" w:name="_Toc417360730"/>
      <w:bookmarkStart w:id="261" w:name="_Ref419967428"/>
      <w:bookmarkStart w:id="262" w:name="_Toc420104529"/>
      <w:bookmarkStart w:id="263" w:name="_Toc504564969"/>
      <w:bookmarkStart w:id="264" w:name="_Toc37220798"/>
      <w:bookmarkStart w:id="265" w:name="_Toc68346601"/>
      <w:del w:id="266" w:author="Emmanuel Thomas" w:date="2022-07-22T07:48:00Z">
        <w:r w:rsidRPr="003109C6" w:rsidDel="008F5FA6">
          <w:delText>Decoder</w:delText>
        </w:r>
        <w:bookmarkStart w:id="267" w:name="_Toc109368551"/>
        <w:bookmarkEnd w:id="260"/>
        <w:bookmarkEnd w:id="261"/>
        <w:bookmarkEnd w:id="262"/>
        <w:bookmarkEnd w:id="263"/>
        <w:bookmarkEnd w:id="264"/>
        <w:bookmarkEnd w:id="265"/>
        <w:bookmarkEnd w:id="267"/>
      </w:del>
    </w:p>
    <w:p w14:paraId="22D1F84A" w14:textId="071B34D3" w:rsidR="00F26A9B" w:rsidRPr="003109C6" w:rsidDel="008F5FA6" w:rsidRDefault="00F26A9B" w:rsidP="00F26A9B">
      <w:pPr>
        <w:rPr>
          <w:del w:id="268" w:author="Emmanuel Thomas" w:date="2022-07-22T07:48:00Z"/>
          <w:i/>
          <w:iCs/>
        </w:rPr>
      </w:pPr>
      <w:del w:id="269" w:author="Emmanuel Thomas" w:date="2022-07-22T07:48:00Z">
        <w:r w:rsidRPr="003109C6" w:rsidDel="008F5FA6">
          <w:rPr>
            <w:i/>
            <w:iCs/>
          </w:rPr>
          <w:delText>(Copy of 14496-1, will be replaced by see 14496-1)</w:delText>
        </w:r>
        <w:bookmarkStart w:id="270" w:name="_Toc109368552"/>
        <w:bookmarkEnd w:id="270"/>
      </w:del>
    </w:p>
    <w:p w14:paraId="6C2EF696" w14:textId="7D352A89" w:rsidR="00F26A9B" w:rsidRPr="003109C6" w:rsidDel="008F5FA6" w:rsidRDefault="00F26A9B" w:rsidP="00F26A9B">
      <w:pPr>
        <w:rPr>
          <w:del w:id="271" w:author="Emmanuel Thomas" w:date="2022-07-22T07:48:00Z"/>
        </w:rPr>
      </w:pPr>
      <w:del w:id="272" w:author="Emmanuel Thomas" w:date="2022-07-22T07:48:00Z">
        <w:r w:rsidRPr="003109C6" w:rsidDel="008F5FA6">
          <w:delText>For the purposes of this model, the decoder extracts access units from the decoding buffer at precisely defined points in time and places composition units, the results of the decoding processes, in the composition memory. A decoder may be attached to several decoding buffers.</w:delText>
        </w:r>
        <w:bookmarkStart w:id="273" w:name="_Toc109368553"/>
        <w:bookmarkEnd w:id="273"/>
      </w:del>
    </w:p>
    <w:p w14:paraId="60B6D22D" w14:textId="10823F4D" w:rsidR="00F26A9B" w:rsidRPr="003109C6" w:rsidDel="008F5FA6" w:rsidRDefault="00F26A9B" w:rsidP="00F26A9B">
      <w:pPr>
        <w:pStyle w:val="Heading3"/>
        <w:rPr>
          <w:del w:id="274" w:author="Emmanuel Thomas" w:date="2022-07-22T07:48:00Z"/>
        </w:rPr>
      </w:pPr>
      <w:bookmarkStart w:id="275" w:name="_Toc417360731"/>
      <w:bookmarkStart w:id="276" w:name="_Ref419967270"/>
      <w:bookmarkStart w:id="277" w:name="_Toc420104530"/>
      <w:bookmarkStart w:id="278" w:name="_Toc504564970"/>
      <w:bookmarkStart w:id="279" w:name="_Toc37220799"/>
      <w:bookmarkStart w:id="280" w:name="_Toc68346602"/>
      <w:del w:id="281" w:author="Emmanuel Thomas" w:date="2022-07-22T07:48:00Z">
        <w:r w:rsidRPr="003109C6" w:rsidDel="008F5FA6">
          <w:delText>Composition Units (CU)</w:delText>
        </w:r>
        <w:bookmarkStart w:id="282" w:name="_Toc109368554"/>
        <w:bookmarkEnd w:id="275"/>
        <w:bookmarkEnd w:id="276"/>
        <w:bookmarkEnd w:id="277"/>
        <w:bookmarkEnd w:id="278"/>
        <w:bookmarkEnd w:id="279"/>
        <w:bookmarkEnd w:id="280"/>
        <w:bookmarkEnd w:id="282"/>
      </w:del>
    </w:p>
    <w:p w14:paraId="60A9E196" w14:textId="2DBD768F" w:rsidR="00F26A9B" w:rsidRPr="003109C6" w:rsidDel="008F5FA6" w:rsidRDefault="00F26A9B" w:rsidP="00F26A9B">
      <w:pPr>
        <w:rPr>
          <w:del w:id="283" w:author="Emmanuel Thomas" w:date="2022-07-22T07:48:00Z"/>
          <w:i/>
          <w:iCs/>
        </w:rPr>
      </w:pPr>
      <w:del w:id="284" w:author="Emmanuel Thomas" w:date="2022-07-22T07:48:00Z">
        <w:r w:rsidRPr="003109C6" w:rsidDel="008F5FA6">
          <w:rPr>
            <w:i/>
            <w:iCs/>
          </w:rPr>
          <w:delText>(Copy of 14496-1, will be replaced by see 14496-1)</w:delText>
        </w:r>
        <w:bookmarkStart w:id="285" w:name="_Toc109368555"/>
        <w:bookmarkEnd w:id="285"/>
      </w:del>
    </w:p>
    <w:p w14:paraId="70401E24" w14:textId="740B63C9" w:rsidR="00F26A9B" w:rsidRPr="003109C6" w:rsidDel="008F5FA6" w:rsidRDefault="00F26A9B" w:rsidP="00F26A9B">
      <w:pPr>
        <w:rPr>
          <w:del w:id="286" w:author="Emmanuel Thomas" w:date="2022-07-22T07:48:00Z"/>
        </w:rPr>
      </w:pPr>
      <w:del w:id="287" w:author="Emmanuel Thomas" w:date="2022-07-22T07:48:00Z">
        <w:r w:rsidRPr="003109C6" w:rsidDel="008F5FA6">
          <w:delText>Decoders consume access units and produce composition units. An access unit corresponds to an integer number of composition units. In case of multiple elementary streams attached to a single decoder (scalable coding), each composition unit is derived from access units from one or more of these streams. Composition units reside in composition memory.</w:delText>
        </w:r>
        <w:bookmarkStart w:id="288" w:name="_Toc417360732"/>
        <w:bookmarkStart w:id="289" w:name="_Ref419967215"/>
        <w:bookmarkStart w:id="290" w:name="_Toc420104531"/>
        <w:bookmarkStart w:id="291" w:name="_Toc504564971"/>
        <w:bookmarkStart w:id="292" w:name="_Toc109368556"/>
        <w:bookmarkEnd w:id="292"/>
      </w:del>
    </w:p>
    <w:p w14:paraId="66D1456F" w14:textId="1AEA8318" w:rsidR="00F26A9B" w:rsidRPr="003109C6" w:rsidDel="008F5FA6" w:rsidRDefault="00F26A9B" w:rsidP="00F26A9B">
      <w:pPr>
        <w:pStyle w:val="Heading3"/>
        <w:rPr>
          <w:del w:id="293" w:author="Emmanuel Thomas" w:date="2022-07-22T07:48:00Z"/>
        </w:rPr>
      </w:pPr>
      <w:bookmarkStart w:id="294" w:name="_Toc37220800"/>
      <w:bookmarkStart w:id="295" w:name="_Toc68346603"/>
      <w:del w:id="296" w:author="Emmanuel Thomas" w:date="2022-07-22T07:48:00Z">
        <w:r w:rsidRPr="003109C6" w:rsidDel="008F5FA6">
          <w:delText>Composition Memory (CM)</w:delText>
        </w:r>
        <w:bookmarkStart w:id="297" w:name="_Toc109368557"/>
        <w:bookmarkEnd w:id="288"/>
        <w:bookmarkEnd w:id="289"/>
        <w:bookmarkEnd w:id="290"/>
        <w:bookmarkEnd w:id="291"/>
        <w:bookmarkEnd w:id="294"/>
        <w:bookmarkEnd w:id="295"/>
        <w:bookmarkEnd w:id="297"/>
      </w:del>
    </w:p>
    <w:p w14:paraId="0561A4FF" w14:textId="1AB997E5" w:rsidR="00F26A9B" w:rsidRPr="003109C6" w:rsidDel="008F5FA6" w:rsidRDefault="00F26A9B" w:rsidP="00F26A9B">
      <w:pPr>
        <w:rPr>
          <w:del w:id="298" w:author="Emmanuel Thomas" w:date="2022-07-22T07:48:00Z"/>
          <w:i/>
          <w:iCs/>
        </w:rPr>
      </w:pPr>
      <w:del w:id="299" w:author="Emmanuel Thomas" w:date="2022-07-22T07:48:00Z">
        <w:r w:rsidRPr="003109C6" w:rsidDel="008F5FA6">
          <w:rPr>
            <w:i/>
            <w:iCs/>
          </w:rPr>
          <w:delText>(Copy of 14496-1, will be replaced by see 14496-1)</w:delText>
        </w:r>
        <w:bookmarkStart w:id="300" w:name="_Toc109368558"/>
        <w:bookmarkEnd w:id="300"/>
      </w:del>
    </w:p>
    <w:p w14:paraId="0E036CCF" w14:textId="22D9A8B2" w:rsidR="00F26A9B" w:rsidRPr="003109C6" w:rsidDel="008F5FA6" w:rsidRDefault="00F26A9B" w:rsidP="00F26A9B">
      <w:pPr>
        <w:rPr>
          <w:del w:id="301" w:author="Emmanuel Thomas" w:date="2022-07-22T07:48:00Z"/>
        </w:rPr>
      </w:pPr>
      <w:del w:id="302" w:author="Emmanuel Thomas" w:date="2022-07-22T07:48:00Z">
        <w:r w:rsidRPr="003109C6" w:rsidDel="008F5FA6">
          <w:delText>The composition memory is a random access memory that contains composition units. The size of this memory is not normatively specified.</w:delText>
        </w:r>
        <w:bookmarkStart w:id="303" w:name="_Toc109368559"/>
        <w:bookmarkEnd w:id="303"/>
      </w:del>
    </w:p>
    <w:p w14:paraId="3471EE15" w14:textId="30BDA25D" w:rsidR="00F26A9B" w:rsidRPr="003109C6" w:rsidDel="008F5FA6" w:rsidRDefault="00F26A9B" w:rsidP="00F26A9B">
      <w:pPr>
        <w:pStyle w:val="Heading3"/>
        <w:rPr>
          <w:del w:id="304" w:author="Emmanuel Thomas" w:date="2022-07-22T07:48:00Z"/>
        </w:rPr>
      </w:pPr>
      <w:bookmarkStart w:id="305" w:name="_Toc417360733"/>
      <w:bookmarkStart w:id="306" w:name="_Toc420104532"/>
      <w:bookmarkStart w:id="307" w:name="_Toc504564972"/>
      <w:bookmarkStart w:id="308" w:name="_Toc37220801"/>
      <w:bookmarkStart w:id="309" w:name="_Toc68346604"/>
      <w:del w:id="310" w:author="Emmanuel Thomas" w:date="2022-07-22T07:48:00Z">
        <w:r w:rsidRPr="003109C6" w:rsidDel="008F5FA6">
          <w:delText>Compositor</w:delText>
        </w:r>
        <w:bookmarkStart w:id="311" w:name="_Toc109368560"/>
        <w:bookmarkEnd w:id="305"/>
        <w:bookmarkEnd w:id="306"/>
        <w:bookmarkEnd w:id="307"/>
        <w:bookmarkEnd w:id="308"/>
        <w:bookmarkEnd w:id="309"/>
        <w:bookmarkEnd w:id="311"/>
      </w:del>
    </w:p>
    <w:p w14:paraId="11C76DE7" w14:textId="0E3A4512" w:rsidR="00F26A9B" w:rsidRPr="003109C6" w:rsidDel="008F5FA6" w:rsidRDefault="00F26A9B" w:rsidP="00F26A9B">
      <w:pPr>
        <w:rPr>
          <w:del w:id="312" w:author="Emmanuel Thomas" w:date="2022-07-22T07:48:00Z"/>
          <w:i/>
          <w:iCs/>
        </w:rPr>
      </w:pPr>
      <w:del w:id="313" w:author="Emmanuel Thomas" w:date="2022-07-22T07:48:00Z">
        <w:r w:rsidRPr="003109C6" w:rsidDel="008F5FA6">
          <w:rPr>
            <w:i/>
            <w:iCs/>
          </w:rPr>
          <w:delText>(Copy of 14496-1, will be replaced by see 14496-1)</w:delText>
        </w:r>
        <w:bookmarkStart w:id="314" w:name="_Toc109368561"/>
        <w:bookmarkEnd w:id="314"/>
      </w:del>
    </w:p>
    <w:p w14:paraId="2ACFFB54" w14:textId="0E5442EB" w:rsidR="00F26A9B" w:rsidRPr="003109C6" w:rsidDel="008F5FA6" w:rsidRDefault="00F26A9B" w:rsidP="00F26A9B">
      <w:pPr>
        <w:rPr>
          <w:del w:id="315" w:author="Emmanuel Thomas" w:date="2022-07-22T07:48:00Z"/>
        </w:rPr>
      </w:pPr>
      <w:del w:id="316" w:author="Emmanuel Thomas" w:date="2022-07-22T07:48:00Z">
        <w:r w:rsidRPr="003109C6" w:rsidDel="008F5FA6">
          <w:delText xml:space="preserve">The compositor takes composition units out of the composition memory and either consumes them (e.g., composes and presents them, in the case of audio-visual data) or skips them. The compositor is not specified in ISO/IEC 14496-1, as the details of this operation are not relevant within the context of the systems decoder model. </w:delText>
        </w:r>
        <w:r w:rsidRPr="003109C6" w:rsidDel="008F5FA6">
          <w:fldChar w:fldCharType="begin"/>
        </w:r>
        <w:r w:rsidRPr="003109C6" w:rsidDel="008F5FA6">
          <w:delInstrText xml:space="preserve"> REF _Ref71976332 \r \h </w:delInstrText>
        </w:r>
        <w:r w:rsidRPr="003109C6" w:rsidDel="008F5FA6">
          <w:fldChar w:fldCharType="separate"/>
        </w:r>
        <w:r w:rsidR="00A649BC" w:rsidDel="008F5FA6">
          <w:rPr>
            <w:b/>
            <w:bCs/>
          </w:rPr>
          <w:delText>Error! Reference source not found.</w:delText>
        </w:r>
        <w:r w:rsidRPr="003109C6" w:rsidDel="008F5FA6">
          <w:rPr>
            <w:lang w:val="en-GB"/>
          </w:rPr>
          <w:fldChar w:fldCharType="end"/>
        </w:r>
        <w:r w:rsidRPr="003109C6" w:rsidDel="008F5FA6">
          <w:delText xml:space="preserve"> defines which composition units are available to the compositor at any instant of time.</w:delText>
        </w:r>
        <w:bookmarkStart w:id="317" w:name="_Toc109368562"/>
        <w:bookmarkEnd w:id="317"/>
      </w:del>
    </w:p>
    <w:p w14:paraId="07E99924" w14:textId="5197E72B" w:rsidR="00F26A9B" w:rsidRPr="003109C6" w:rsidDel="008F5FA6" w:rsidRDefault="00F26A9B" w:rsidP="00F26A9B">
      <w:pPr>
        <w:rPr>
          <w:del w:id="318" w:author="Emmanuel Thomas" w:date="2022-07-22T07:48:00Z"/>
          <w:lang w:val="en-GB"/>
        </w:rPr>
      </w:pPr>
      <w:bookmarkStart w:id="319" w:name="_Toc109368563"/>
      <w:bookmarkEnd w:id="319"/>
    </w:p>
    <w:p w14:paraId="27A4A277" w14:textId="5F7942DD" w:rsidR="00F26A9B" w:rsidRPr="003109C6" w:rsidDel="008F5FA6" w:rsidRDefault="00F26A9B" w:rsidP="00F26A9B">
      <w:pPr>
        <w:rPr>
          <w:del w:id="320" w:author="Emmanuel Thomas" w:date="2022-07-22T07:48:00Z"/>
          <w:i/>
          <w:iCs/>
        </w:rPr>
      </w:pPr>
      <w:del w:id="321" w:author="Emmanuel Thomas" w:date="2022-07-22T07:48:00Z">
        <w:r w:rsidRPr="003109C6" w:rsidDel="008F5FA6">
          <w:rPr>
            <w:i/>
            <w:iCs/>
          </w:rPr>
          <w:delText>End of proposed new text.</w:delText>
        </w:r>
        <w:bookmarkStart w:id="322" w:name="_Toc109368564"/>
        <w:bookmarkEnd w:id="322"/>
      </w:del>
    </w:p>
    <w:p w14:paraId="7A6E57AE" w14:textId="526CC691" w:rsidR="00F26A9B" w:rsidRPr="00351BC6" w:rsidRDefault="00715857" w:rsidP="00351BC6">
      <w:pPr>
        <w:pStyle w:val="Heading1"/>
        <w:numPr>
          <w:ilvl w:val="0"/>
          <w:numId w:val="19"/>
        </w:numPr>
        <w:rPr>
          <w:lang w:val="en-GB"/>
        </w:rPr>
      </w:pPr>
      <w:bookmarkStart w:id="323" w:name="_Toc109368565"/>
      <w:r w:rsidRPr="00351BC6">
        <w:rPr>
          <w:lang w:val="en-GB"/>
        </w:rPr>
        <w:t xml:space="preserve">Layer composite position info SEI message </w:t>
      </w:r>
      <w:r w:rsidR="00F26A9B" w:rsidRPr="00351BC6">
        <w:rPr>
          <w:lang w:val="en-GB"/>
        </w:rPr>
        <w:t>(</w:t>
      </w:r>
      <w:r w:rsidRPr="00351BC6">
        <w:rPr>
          <w:lang w:val="en-GB"/>
        </w:rPr>
        <w:t xml:space="preserve">from </w:t>
      </w:r>
      <w:r w:rsidR="0037698B" w:rsidRPr="00351BC6">
        <w:rPr>
          <w:lang w:val="en-GB"/>
        </w:rPr>
        <w:t>JVET-S0107</w:t>
      </w:r>
      <w:r w:rsidRPr="00351BC6">
        <w:rPr>
          <w:lang w:val="en-GB"/>
        </w:rPr>
        <w:t>)</w:t>
      </w:r>
      <w:bookmarkEnd w:id="323"/>
    </w:p>
    <w:p w14:paraId="2155E060" w14:textId="77777777" w:rsidR="00715857"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lang w:val="en-CA"/>
        </w:rPr>
      </w:pPr>
      <w:r>
        <w:rPr>
          <w:lang w:val="en-CA"/>
        </w:rPr>
        <w:lastRenderedPageBreak/>
        <w:t>Layer composite position info SEI message</w:t>
      </w:r>
    </w:p>
    <w:p w14:paraId="4E3D9E9E" w14:textId="77777777" w:rsidR="00715857" w:rsidRPr="00715857" w:rsidRDefault="00715857" w:rsidP="000D0323">
      <w:pPr>
        <w:rPr>
          <w:lang w:val="en-CA"/>
        </w:rPr>
      </w:pP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715857" w:rsidRPr="00F43CC3" w14:paraId="491C0FD1" w14:textId="77777777" w:rsidTr="000D0323">
        <w:trPr>
          <w:cantSplit/>
          <w:jc w:val="center"/>
        </w:trPr>
        <w:tc>
          <w:tcPr>
            <w:tcW w:w="7920" w:type="dxa"/>
          </w:tcPr>
          <w:p w14:paraId="2EED8ABE" w14:textId="77777777" w:rsidR="00715857" w:rsidRPr="00F43CC3" w:rsidRDefault="00715857" w:rsidP="008E1EE8">
            <w:pPr>
              <w:pStyle w:val="tablesyntax"/>
              <w:keepNext w:val="0"/>
              <w:keepLines w:val="0"/>
              <w:spacing w:before="20" w:after="40"/>
              <w:rPr>
                <w:lang w:val="en-CA"/>
              </w:rPr>
            </w:pPr>
            <w:r>
              <w:rPr>
                <w:lang w:val="en-CA"/>
              </w:rPr>
              <w:t>layer_composite_position_info</w:t>
            </w:r>
            <w:r w:rsidRPr="00F43CC3">
              <w:rPr>
                <w:lang w:val="en-CA"/>
              </w:rPr>
              <w:t>( ) {</w:t>
            </w:r>
          </w:p>
        </w:tc>
        <w:tc>
          <w:tcPr>
            <w:tcW w:w="1158" w:type="dxa"/>
          </w:tcPr>
          <w:p w14:paraId="69F07742" w14:textId="77777777" w:rsidR="00715857" w:rsidRPr="00F43CC3" w:rsidRDefault="00715857" w:rsidP="008E1EE8">
            <w:pPr>
              <w:pStyle w:val="tableheading"/>
              <w:keepNext w:val="0"/>
              <w:keepLines w:val="0"/>
              <w:spacing w:before="20" w:after="40"/>
              <w:rPr>
                <w:lang w:val="en-CA"/>
              </w:rPr>
            </w:pPr>
            <w:r w:rsidRPr="00F43CC3">
              <w:rPr>
                <w:lang w:val="en-CA"/>
              </w:rPr>
              <w:t>Descriptor</w:t>
            </w:r>
          </w:p>
        </w:tc>
      </w:tr>
      <w:tr w:rsidR="00715857" w:rsidRPr="00F43CC3" w14:paraId="72E38DEE" w14:textId="77777777" w:rsidTr="000D0323">
        <w:trPr>
          <w:cantSplit/>
          <w:jc w:val="center"/>
        </w:trPr>
        <w:tc>
          <w:tcPr>
            <w:tcW w:w="7920" w:type="dxa"/>
          </w:tcPr>
          <w:p w14:paraId="5497B3E5" w14:textId="77777777" w:rsidR="00715857" w:rsidRPr="00F43CC3" w:rsidRDefault="00715857" w:rsidP="008E1EE8">
            <w:pPr>
              <w:pStyle w:val="tablesyntax"/>
              <w:keepNext w:val="0"/>
              <w:keepLines w:val="0"/>
              <w:spacing w:before="20" w:after="40"/>
              <w:rPr>
                <w:lang w:val="en-CA"/>
              </w:rPr>
            </w:pPr>
            <w:r w:rsidRPr="00F43CC3">
              <w:rPr>
                <w:b/>
                <w:noProof/>
                <w:lang w:val="en-CA"/>
              </w:rPr>
              <w:tab/>
            </w:r>
            <w:r>
              <w:rPr>
                <w:rFonts w:eastAsia="SimSun"/>
                <w:b/>
                <w:noProof/>
                <w:lang w:val="en-CA"/>
              </w:rPr>
              <w:t>lcpi_param_num_bits_minus1</w:t>
            </w:r>
          </w:p>
        </w:tc>
        <w:tc>
          <w:tcPr>
            <w:tcW w:w="1158" w:type="dxa"/>
          </w:tcPr>
          <w:p w14:paraId="5ADD3267" w14:textId="77777777" w:rsidR="00715857" w:rsidRPr="00F43CC3" w:rsidRDefault="00715857" w:rsidP="008E1EE8">
            <w:pPr>
              <w:pStyle w:val="tableheading"/>
              <w:keepNext w:val="0"/>
              <w:keepLines w:val="0"/>
              <w:spacing w:before="20" w:after="40"/>
              <w:jc w:val="center"/>
              <w:rPr>
                <w:b w:val="0"/>
                <w:lang w:val="en-CA"/>
              </w:rPr>
            </w:pPr>
            <w:r w:rsidRPr="00F43CC3">
              <w:rPr>
                <w:b w:val="0"/>
                <w:noProof/>
                <w:lang w:val="en-CA"/>
              </w:rPr>
              <w:t>u(</w:t>
            </w:r>
            <w:r>
              <w:rPr>
                <w:b w:val="0"/>
                <w:noProof/>
                <w:lang w:val="en-CA"/>
              </w:rPr>
              <w:t>12</w:t>
            </w:r>
            <w:r w:rsidRPr="00F43CC3">
              <w:rPr>
                <w:b w:val="0"/>
                <w:noProof/>
                <w:lang w:val="en-CA"/>
              </w:rPr>
              <w:t>)</w:t>
            </w:r>
          </w:p>
        </w:tc>
      </w:tr>
      <w:tr w:rsidR="00715857" w:rsidRPr="008E6DA5" w14:paraId="743553D0" w14:textId="77777777" w:rsidTr="000D0323">
        <w:trPr>
          <w:cantSplit/>
          <w:trHeight w:val="204"/>
          <w:jc w:val="center"/>
        </w:trPr>
        <w:tc>
          <w:tcPr>
            <w:tcW w:w="7920" w:type="dxa"/>
          </w:tcPr>
          <w:p w14:paraId="1EC8CE9C" w14:textId="77777777" w:rsidR="00715857" w:rsidRPr="008E6DA5" w:rsidRDefault="00715857" w:rsidP="008E1EE8">
            <w:pPr>
              <w:pStyle w:val="tablesyntax"/>
              <w:keepNext w:val="0"/>
              <w:keepLines w:val="0"/>
              <w:spacing w:before="20" w:after="40"/>
              <w:rPr>
                <w:b/>
                <w:lang w:val="en-CA"/>
              </w:rPr>
            </w:pPr>
            <w:r w:rsidRPr="008E6DA5">
              <w:rPr>
                <w:b/>
                <w:lang w:val="en-CA"/>
              </w:rPr>
              <w:tab/>
            </w:r>
            <w:r>
              <w:rPr>
                <w:b/>
                <w:lang w:val="en-CA"/>
              </w:rPr>
              <w:t>lcpi_top_left_ pos_in_units_ver</w:t>
            </w:r>
            <w:r w:rsidRPr="00361373">
              <w:rPr>
                <w:rFonts w:eastAsia="SimSun"/>
                <w:bCs/>
                <w:noProof/>
                <w:lang w:val="en-CA"/>
              </w:rPr>
              <w:t>[ nuh_layer_id]</w:t>
            </w:r>
          </w:p>
        </w:tc>
        <w:tc>
          <w:tcPr>
            <w:tcW w:w="1158" w:type="dxa"/>
          </w:tcPr>
          <w:p w14:paraId="18AB06EC" w14:textId="77777777" w:rsidR="00715857" w:rsidRPr="008E6DA5" w:rsidRDefault="00715857" w:rsidP="008E1EE8">
            <w:pPr>
              <w:pStyle w:val="tablecell"/>
              <w:keepNext w:val="0"/>
              <w:keepLines w:val="0"/>
              <w:spacing w:before="20" w:after="40"/>
              <w:jc w:val="center"/>
              <w:rPr>
                <w:lang w:val="en-CA"/>
              </w:rPr>
            </w:pPr>
            <w:r w:rsidRPr="008E6DA5">
              <w:rPr>
                <w:lang w:val="en-CA" w:eastAsia="ko-KR"/>
              </w:rPr>
              <w:t>u(</w:t>
            </w:r>
            <w:r>
              <w:rPr>
                <w:lang w:val="en-CA" w:eastAsia="ko-KR"/>
              </w:rPr>
              <w:t>v</w:t>
            </w:r>
            <w:r w:rsidRPr="008E6DA5">
              <w:rPr>
                <w:lang w:val="en-CA" w:eastAsia="ko-KR"/>
              </w:rPr>
              <w:t>)</w:t>
            </w:r>
          </w:p>
        </w:tc>
      </w:tr>
      <w:tr w:rsidR="00715857" w:rsidRPr="008E6DA5" w14:paraId="6118AF49" w14:textId="77777777" w:rsidTr="000D0323">
        <w:trPr>
          <w:cantSplit/>
          <w:trHeight w:val="204"/>
          <w:jc w:val="center"/>
        </w:trPr>
        <w:tc>
          <w:tcPr>
            <w:tcW w:w="7920" w:type="dxa"/>
          </w:tcPr>
          <w:p w14:paraId="3CDD48BA" w14:textId="77777777" w:rsidR="00715857" w:rsidRPr="008E6DA5" w:rsidRDefault="00715857" w:rsidP="008E1EE8">
            <w:pPr>
              <w:pStyle w:val="tablesyntax"/>
              <w:keepNext w:val="0"/>
              <w:keepLines w:val="0"/>
              <w:spacing w:before="20" w:after="40"/>
              <w:rPr>
                <w:b/>
                <w:lang w:val="en-CA"/>
              </w:rPr>
            </w:pPr>
            <w:r w:rsidRPr="008E6DA5">
              <w:rPr>
                <w:b/>
                <w:lang w:val="en-CA"/>
              </w:rPr>
              <w:tab/>
            </w:r>
            <w:r>
              <w:rPr>
                <w:b/>
                <w:lang w:val="en-CA"/>
              </w:rPr>
              <w:t>lcpi_top_left_pos_in_units_hor</w:t>
            </w:r>
            <w:r w:rsidRPr="00361373">
              <w:rPr>
                <w:rFonts w:eastAsia="SimSun"/>
                <w:bCs/>
                <w:noProof/>
                <w:lang w:val="en-CA"/>
              </w:rPr>
              <w:t>[ nuh_layer_id]</w:t>
            </w:r>
          </w:p>
        </w:tc>
        <w:tc>
          <w:tcPr>
            <w:tcW w:w="1158" w:type="dxa"/>
          </w:tcPr>
          <w:p w14:paraId="103BCC48" w14:textId="77777777" w:rsidR="00715857" w:rsidRPr="008E6DA5" w:rsidRDefault="00715857" w:rsidP="008E1EE8">
            <w:pPr>
              <w:pStyle w:val="tablecell"/>
              <w:keepNext w:val="0"/>
              <w:keepLines w:val="0"/>
              <w:spacing w:before="20" w:after="40"/>
              <w:jc w:val="center"/>
              <w:rPr>
                <w:lang w:val="en-CA" w:eastAsia="ko-KR"/>
              </w:rPr>
            </w:pPr>
            <w:r w:rsidRPr="008E6DA5">
              <w:rPr>
                <w:lang w:val="en-CA" w:eastAsia="ko-KR"/>
              </w:rPr>
              <w:t>u(</w:t>
            </w:r>
            <w:r>
              <w:rPr>
                <w:lang w:val="en-CA" w:eastAsia="ko-KR"/>
              </w:rPr>
              <w:t>v</w:t>
            </w:r>
            <w:r w:rsidRPr="008E6DA5">
              <w:rPr>
                <w:lang w:val="en-CA" w:eastAsia="ko-KR"/>
              </w:rPr>
              <w:t>)</w:t>
            </w:r>
          </w:p>
        </w:tc>
      </w:tr>
      <w:tr w:rsidR="00715857" w:rsidRPr="008E6DA5" w14:paraId="655B565D" w14:textId="77777777" w:rsidTr="000D0323">
        <w:trPr>
          <w:cantSplit/>
          <w:trHeight w:val="204"/>
          <w:jc w:val="center"/>
        </w:trPr>
        <w:tc>
          <w:tcPr>
            <w:tcW w:w="7920" w:type="dxa"/>
          </w:tcPr>
          <w:p w14:paraId="0B096827" w14:textId="77777777" w:rsidR="00715857" w:rsidRPr="008E6DA5" w:rsidRDefault="00715857" w:rsidP="008E1EE8">
            <w:pPr>
              <w:pStyle w:val="tablesyntax"/>
              <w:keepNext w:val="0"/>
              <w:keepLines w:val="0"/>
              <w:spacing w:before="20" w:after="40"/>
              <w:rPr>
                <w:b/>
                <w:lang w:val="en-CA"/>
              </w:rPr>
            </w:pPr>
            <w:r w:rsidRPr="008E6DA5">
              <w:rPr>
                <w:b/>
                <w:lang w:val="en-CA"/>
              </w:rPr>
              <w:tab/>
            </w:r>
            <w:r>
              <w:rPr>
                <w:b/>
                <w:lang w:val="en-CA"/>
              </w:rPr>
              <w:t>lcpi_height_in_units</w:t>
            </w:r>
            <w:r w:rsidRPr="00361373">
              <w:rPr>
                <w:rFonts w:eastAsia="SimSun"/>
                <w:bCs/>
                <w:noProof/>
                <w:lang w:val="en-CA"/>
              </w:rPr>
              <w:t>[ nuh_layer_id]</w:t>
            </w:r>
          </w:p>
        </w:tc>
        <w:tc>
          <w:tcPr>
            <w:tcW w:w="1158" w:type="dxa"/>
          </w:tcPr>
          <w:p w14:paraId="02ED517A" w14:textId="77777777" w:rsidR="00715857" w:rsidRPr="008E6DA5" w:rsidRDefault="00715857" w:rsidP="008E1EE8">
            <w:pPr>
              <w:pStyle w:val="tablecell"/>
              <w:keepNext w:val="0"/>
              <w:keepLines w:val="0"/>
              <w:spacing w:before="20" w:after="40"/>
              <w:jc w:val="center"/>
              <w:rPr>
                <w:lang w:val="en-CA" w:eastAsia="ko-KR"/>
              </w:rPr>
            </w:pPr>
            <w:r w:rsidRPr="008E6DA5">
              <w:rPr>
                <w:lang w:val="en-CA" w:eastAsia="ko-KR"/>
              </w:rPr>
              <w:t>u(</w:t>
            </w:r>
            <w:r>
              <w:rPr>
                <w:lang w:val="en-CA" w:eastAsia="ko-KR"/>
              </w:rPr>
              <w:t>v</w:t>
            </w:r>
            <w:r w:rsidRPr="008E6DA5">
              <w:rPr>
                <w:lang w:val="en-CA" w:eastAsia="ko-KR"/>
              </w:rPr>
              <w:t>)</w:t>
            </w:r>
          </w:p>
        </w:tc>
      </w:tr>
      <w:tr w:rsidR="00715857" w:rsidRPr="008E6DA5" w14:paraId="03170E28" w14:textId="77777777" w:rsidTr="000D0323">
        <w:trPr>
          <w:cantSplit/>
          <w:trHeight w:val="204"/>
          <w:jc w:val="center"/>
        </w:trPr>
        <w:tc>
          <w:tcPr>
            <w:tcW w:w="7920" w:type="dxa"/>
          </w:tcPr>
          <w:p w14:paraId="7C0D0B98" w14:textId="77777777" w:rsidR="00715857" w:rsidRPr="008E6DA5" w:rsidRDefault="00715857" w:rsidP="008E1EE8">
            <w:pPr>
              <w:pStyle w:val="tablesyntax"/>
              <w:keepNext w:val="0"/>
              <w:keepLines w:val="0"/>
              <w:spacing w:before="20" w:after="40"/>
              <w:rPr>
                <w:b/>
                <w:lang w:val="en-CA"/>
              </w:rPr>
            </w:pPr>
            <w:r w:rsidRPr="008E6DA5">
              <w:rPr>
                <w:b/>
                <w:lang w:val="en-CA"/>
              </w:rPr>
              <w:tab/>
            </w:r>
            <w:r>
              <w:rPr>
                <w:b/>
                <w:lang w:val="en-CA"/>
              </w:rPr>
              <w:t>lcpi_width_in_units</w:t>
            </w:r>
            <w:r w:rsidRPr="00361373">
              <w:rPr>
                <w:rFonts w:eastAsia="SimSun"/>
                <w:bCs/>
                <w:noProof/>
                <w:lang w:val="en-CA"/>
              </w:rPr>
              <w:t>[ nuh_layer_id]</w:t>
            </w:r>
          </w:p>
        </w:tc>
        <w:tc>
          <w:tcPr>
            <w:tcW w:w="1158" w:type="dxa"/>
          </w:tcPr>
          <w:p w14:paraId="1B82C6F3" w14:textId="77777777" w:rsidR="00715857" w:rsidRPr="008E6DA5" w:rsidRDefault="00715857" w:rsidP="008E1EE8">
            <w:pPr>
              <w:pStyle w:val="tablecell"/>
              <w:keepNext w:val="0"/>
              <w:keepLines w:val="0"/>
              <w:spacing w:before="20" w:after="40"/>
              <w:jc w:val="center"/>
              <w:rPr>
                <w:lang w:val="en-CA" w:eastAsia="ko-KR"/>
              </w:rPr>
            </w:pPr>
            <w:r w:rsidRPr="008E6DA5">
              <w:rPr>
                <w:lang w:val="en-CA" w:eastAsia="ko-KR"/>
              </w:rPr>
              <w:t>u(</w:t>
            </w:r>
            <w:r>
              <w:rPr>
                <w:lang w:val="en-CA" w:eastAsia="ko-KR"/>
              </w:rPr>
              <w:t>v</w:t>
            </w:r>
            <w:r w:rsidRPr="008E6DA5">
              <w:rPr>
                <w:lang w:val="en-CA" w:eastAsia="ko-KR"/>
              </w:rPr>
              <w:t>)</w:t>
            </w:r>
          </w:p>
        </w:tc>
      </w:tr>
      <w:tr w:rsidR="00715857" w:rsidRPr="008E6DA5" w14:paraId="0C6C5BDD" w14:textId="77777777" w:rsidTr="000D0323">
        <w:trPr>
          <w:cantSplit/>
          <w:trHeight w:val="204"/>
          <w:jc w:val="center"/>
        </w:trPr>
        <w:tc>
          <w:tcPr>
            <w:tcW w:w="7920" w:type="dxa"/>
          </w:tcPr>
          <w:p w14:paraId="2686B8A6" w14:textId="77777777" w:rsidR="00715857" w:rsidRPr="008E6DA5" w:rsidRDefault="00715857" w:rsidP="008E1EE8">
            <w:pPr>
              <w:pStyle w:val="tablesyntax"/>
              <w:keepNext w:val="0"/>
              <w:keepLines w:val="0"/>
              <w:spacing w:before="20" w:after="40"/>
              <w:rPr>
                <w:b/>
                <w:lang w:val="en-CA"/>
              </w:rPr>
            </w:pPr>
            <w:r>
              <w:rPr>
                <w:b/>
                <w:lang w:val="en-CA"/>
              </w:rPr>
              <w:t>}</w:t>
            </w:r>
          </w:p>
        </w:tc>
        <w:tc>
          <w:tcPr>
            <w:tcW w:w="1158" w:type="dxa"/>
          </w:tcPr>
          <w:p w14:paraId="196680EA" w14:textId="77777777" w:rsidR="00715857" w:rsidRPr="008E6DA5" w:rsidRDefault="00715857" w:rsidP="008E1EE8">
            <w:pPr>
              <w:pStyle w:val="tablecell"/>
              <w:keepNext w:val="0"/>
              <w:keepLines w:val="0"/>
              <w:spacing w:before="20" w:after="40"/>
              <w:jc w:val="center"/>
              <w:rPr>
                <w:lang w:val="en-CA" w:eastAsia="ko-KR"/>
              </w:rPr>
            </w:pPr>
          </w:p>
        </w:tc>
      </w:tr>
    </w:tbl>
    <w:p w14:paraId="340CF25F" w14:textId="77777777" w:rsidR="00715857" w:rsidRDefault="00715857" w:rsidP="00715857">
      <w:pPr>
        <w:rPr>
          <w:b/>
          <w:bCs/>
          <w:lang w:val="en-CA"/>
        </w:rPr>
      </w:pPr>
    </w:p>
    <w:p w14:paraId="6FBAEC1E" w14:textId="77777777" w:rsidR="00715857" w:rsidRDefault="00715857" w:rsidP="00715857">
      <w:pPr>
        <w:rPr>
          <w:lang w:val="en-CA"/>
        </w:rPr>
      </w:pPr>
      <w:r>
        <w:rPr>
          <w:lang w:val="en-CA"/>
        </w:rPr>
        <w:t xml:space="preserve">The layer composite position info SEI message describes the recommended position and size of the decoded picture of the current layer within a recommended composite picture comprised of decoded pictures from multiple layers.  </w:t>
      </w:r>
    </w:p>
    <w:p w14:paraId="71013148" w14:textId="77777777" w:rsidR="00715857" w:rsidRDefault="00715857" w:rsidP="00715857">
      <w:pPr>
        <w:rPr>
          <w:lang w:val="en-CA"/>
        </w:rPr>
      </w:pPr>
      <w:r w:rsidRPr="00E336F5">
        <w:rPr>
          <w:b/>
          <w:bCs/>
          <w:lang w:val="en-CA"/>
        </w:rPr>
        <w:t>lcpi_param_num_bits_minus1</w:t>
      </w:r>
      <w:r>
        <w:rPr>
          <w:lang w:val="en-CA"/>
        </w:rPr>
        <w:t xml:space="preserve"> + 1 specifies the number of bits used to repres</w:t>
      </w:r>
      <w:r w:rsidRPr="00E60A06">
        <w:rPr>
          <w:lang w:val="en-CA"/>
        </w:rPr>
        <w:t>ent the lcpi_top_left_pos_ver</w:t>
      </w:r>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Pr>
          <w:lang w:val="en-CA"/>
        </w:rPr>
        <w:t xml:space="preserve">], </w:t>
      </w:r>
      <w:r w:rsidRPr="00E60A06">
        <w:rPr>
          <w:lang w:val="en-CA"/>
        </w:rPr>
        <w:t>cpi_top_left_pos_ver</w:t>
      </w:r>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sidRPr="00E60A06">
        <w:rPr>
          <w:rFonts w:eastAsia="SimSun"/>
          <w:noProof/>
          <w:lang w:val="en-CA"/>
        </w:rPr>
        <w:t xml:space="preserve">], </w:t>
      </w:r>
      <w:r w:rsidRPr="00E60A06">
        <w:rPr>
          <w:lang w:val="en-CA"/>
        </w:rPr>
        <w:t>lcpi_width</w:t>
      </w:r>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sidRPr="00E60A06">
        <w:rPr>
          <w:rFonts w:eastAsia="SimSun"/>
          <w:noProof/>
          <w:lang w:val="en-CA"/>
        </w:rPr>
        <w:t>]</w:t>
      </w:r>
      <w:r>
        <w:rPr>
          <w:rFonts w:eastAsia="SimSun"/>
          <w:noProof/>
          <w:lang w:val="en-CA"/>
        </w:rPr>
        <w:t>,</w:t>
      </w:r>
      <w:r w:rsidRPr="00E60A06">
        <w:rPr>
          <w:lang w:val="en-CA"/>
        </w:rPr>
        <w:t xml:space="preserve"> and lcpi_height</w:t>
      </w:r>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sidRPr="00E60A06">
        <w:rPr>
          <w:rFonts w:eastAsia="SimSun"/>
          <w:noProof/>
          <w:lang w:val="en-CA"/>
        </w:rPr>
        <w:t xml:space="preserve">] </w:t>
      </w:r>
      <w:r w:rsidRPr="00E60A06">
        <w:rPr>
          <w:lang w:val="en-CA"/>
        </w:rPr>
        <w:t xml:space="preserve"> syntax elements.</w:t>
      </w:r>
    </w:p>
    <w:p w14:paraId="55CC970F" w14:textId="77777777" w:rsidR="00715857" w:rsidRPr="00FA698A" w:rsidRDefault="00715857" w:rsidP="00715857">
      <w:pPr>
        <w:rPr>
          <w:bCs/>
          <w:lang w:val="en-CA"/>
        </w:rPr>
      </w:pPr>
      <w:r>
        <w:rPr>
          <w:b/>
          <w:lang w:val="en-CA"/>
        </w:rPr>
        <w:t>lcpi_top_left_pos_ver</w:t>
      </w:r>
      <w:r w:rsidRPr="00361373">
        <w:rPr>
          <w:rFonts w:eastAsia="SimSun"/>
          <w:bCs/>
          <w:noProof/>
          <w:lang w:val="en-CA"/>
        </w:rPr>
        <w:t>[ nuh_layer_id]</w:t>
      </w:r>
      <w:r>
        <w:rPr>
          <w:b/>
          <w:lang w:val="en-CA"/>
        </w:rPr>
        <w:t xml:space="preserve"> </w:t>
      </w:r>
      <w:r w:rsidRPr="00FA698A">
        <w:rPr>
          <w:bCs/>
          <w:lang w:val="en-CA"/>
        </w:rPr>
        <w:t>and</w:t>
      </w:r>
      <w:r>
        <w:rPr>
          <w:b/>
          <w:lang w:val="en-CA"/>
        </w:rPr>
        <w:t xml:space="preserve"> lcpi_top_left_pos_ver</w:t>
      </w:r>
      <w:r w:rsidRPr="00361373">
        <w:rPr>
          <w:rFonts w:eastAsia="SimSun"/>
          <w:bCs/>
          <w:noProof/>
          <w:lang w:val="en-CA"/>
        </w:rPr>
        <w:t>[ nuh_layer_id]</w:t>
      </w:r>
      <w:r>
        <w:rPr>
          <w:b/>
          <w:lang w:val="en-CA"/>
        </w:rPr>
        <w:t xml:space="preserve"> </w:t>
      </w:r>
      <w:r>
        <w:rPr>
          <w:bCs/>
          <w:lang w:val="en-CA"/>
        </w:rPr>
        <w:t xml:space="preserve">indicate the recommended composite display vertical and horizontal positions, respectively, for the decoded picture of the current layer. The number of bits to represent the syntax elements is </w:t>
      </w:r>
      <w:r w:rsidRPr="00AD1CA3">
        <w:rPr>
          <w:rFonts w:eastAsia="SimSun"/>
          <w:bCs/>
          <w:noProof/>
          <w:lang w:val="en-CA"/>
        </w:rPr>
        <w:t>lcpi_param_num_bits_minus1</w:t>
      </w:r>
      <w:r>
        <w:rPr>
          <w:rFonts w:eastAsia="SimSun"/>
          <w:bCs/>
          <w:noProof/>
          <w:lang w:val="en-CA"/>
        </w:rPr>
        <w:t xml:space="preserve"> + 1.</w:t>
      </w:r>
    </w:p>
    <w:p w14:paraId="24CBF6B0" w14:textId="77777777" w:rsidR="00715857" w:rsidRPr="00FA698A" w:rsidRDefault="00715857" w:rsidP="00715857">
      <w:pPr>
        <w:rPr>
          <w:bCs/>
          <w:lang w:val="en-CA"/>
        </w:rPr>
      </w:pPr>
      <w:r>
        <w:rPr>
          <w:b/>
          <w:lang w:val="en-CA"/>
        </w:rPr>
        <w:t>lcpi_width</w:t>
      </w:r>
      <w:r w:rsidRPr="00361373">
        <w:rPr>
          <w:rFonts w:eastAsia="SimSun"/>
          <w:bCs/>
          <w:noProof/>
          <w:lang w:val="en-CA"/>
        </w:rPr>
        <w:t>[ nuh_layer_id]</w:t>
      </w:r>
      <w:r>
        <w:rPr>
          <w:b/>
          <w:lang w:val="en-CA"/>
        </w:rPr>
        <w:t xml:space="preserve"> </w:t>
      </w:r>
      <w:r w:rsidRPr="00FA698A">
        <w:rPr>
          <w:bCs/>
          <w:lang w:val="en-CA"/>
        </w:rPr>
        <w:t>and</w:t>
      </w:r>
      <w:r>
        <w:rPr>
          <w:b/>
          <w:lang w:val="en-CA"/>
        </w:rPr>
        <w:t xml:space="preserve"> lcpi_height</w:t>
      </w:r>
      <w:r w:rsidRPr="00361373">
        <w:rPr>
          <w:rFonts w:eastAsia="SimSun"/>
          <w:bCs/>
          <w:noProof/>
          <w:lang w:val="en-CA"/>
        </w:rPr>
        <w:t>[ nuh_layer_id]</w:t>
      </w:r>
      <w:r>
        <w:rPr>
          <w:rFonts w:eastAsia="SimSun"/>
          <w:bCs/>
          <w:noProof/>
          <w:lang w:val="en-CA"/>
        </w:rPr>
        <w:t xml:space="preserve"> </w:t>
      </w:r>
      <w:r>
        <w:rPr>
          <w:b/>
          <w:lang w:val="en-CA"/>
        </w:rPr>
        <w:t xml:space="preserve"> </w:t>
      </w:r>
      <w:r>
        <w:rPr>
          <w:bCs/>
          <w:lang w:val="en-CA"/>
        </w:rPr>
        <w:t xml:space="preserve">indicate the recommended composite display width and height, respectively, for the decoded picture of the current layer. The number of bits to represent the syntax elements is </w:t>
      </w:r>
      <w:r w:rsidRPr="00AD1CA3">
        <w:rPr>
          <w:rFonts w:eastAsia="SimSun"/>
          <w:bCs/>
          <w:noProof/>
          <w:lang w:val="en-CA"/>
        </w:rPr>
        <w:t>lcpi_param_num_bits_minus1</w:t>
      </w:r>
      <w:r>
        <w:rPr>
          <w:rFonts w:eastAsia="SimSun"/>
          <w:bCs/>
          <w:noProof/>
          <w:lang w:val="en-CA"/>
        </w:rPr>
        <w:t xml:space="preserve"> + 1.</w:t>
      </w:r>
    </w:p>
    <w:p w14:paraId="4B55397A" w14:textId="77777777" w:rsidR="00715857"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lang w:val="en-CA"/>
        </w:rPr>
      </w:pPr>
      <w:r>
        <w:rPr>
          <w:lang w:val="en-CA"/>
        </w:rPr>
        <w:t>Recommended composite layers info SEI message</w:t>
      </w:r>
    </w:p>
    <w:p w14:paraId="1F8AD789" w14:textId="77777777" w:rsidR="00715857" w:rsidRPr="00E60A06" w:rsidRDefault="00715857" w:rsidP="00715857">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715857" w:rsidRPr="00F43CC3" w14:paraId="3F44086A" w14:textId="77777777" w:rsidTr="008E1EE8">
        <w:trPr>
          <w:cantSplit/>
          <w:jc w:val="center"/>
        </w:trPr>
        <w:tc>
          <w:tcPr>
            <w:tcW w:w="7920" w:type="dxa"/>
          </w:tcPr>
          <w:p w14:paraId="2C7B70EC" w14:textId="77777777" w:rsidR="00715857" w:rsidRPr="00F43CC3" w:rsidRDefault="00715857" w:rsidP="008E1EE8">
            <w:pPr>
              <w:pStyle w:val="tablesyntax"/>
              <w:keepNext w:val="0"/>
              <w:keepLines w:val="0"/>
              <w:spacing w:before="20" w:after="40"/>
              <w:rPr>
                <w:lang w:val="en-CA"/>
              </w:rPr>
            </w:pPr>
            <w:r>
              <w:rPr>
                <w:lang w:val="en-CA"/>
              </w:rPr>
              <w:t>recommended_composite</w:t>
            </w:r>
            <w:r w:rsidRPr="00F43CC3">
              <w:rPr>
                <w:lang w:val="en-CA"/>
              </w:rPr>
              <w:t>_</w:t>
            </w:r>
            <w:r>
              <w:rPr>
                <w:lang w:val="en-CA"/>
              </w:rPr>
              <w:t>layers_info</w:t>
            </w:r>
            <w:r w:rsidRPr="00F43CC3">
              <w:rPr>
                <w:lang w:val="en-CA"/>
              </w:rPr>
              <w:t>( ) {</w:t>
            </w:r>
          </w:p>
        </w:tc>
        <w:tc>
          <w:tcPr>
            <w:tcW w:w="1158" w:type="dxa"/>
          </w:tcPr>
          <w:p w14:paraId="16A7D285" w14:textId="77777777" w:rsidR="00715857" w:rsidRPr="00F43CC3" w:rsidRDefault="00715857" w:rsidP="008E1EE8">
            <w:pPr>
              <w:pStyle w:val="tableheading"/>
              <w:keepNext w:val="0"/>
              <w:keepLines w:val="0"/>
              <w:spacing w:before="20" w:after="40"/>
              <w:rPr>
                <w:lang w:val="en-CA"/>
              </w:rPr>
            </w:pPr>
            <w:r w:rsidRPr="00F43CC3">
              <w:rPr>
                <w:lang w:val="en-CA"/>
              </w:rPr>
              <w:t>Descriptor</w:t>
            </w:r>
          </w:p>
        </w:tc>
      </w:tr>
      <w:tr w:rsidR="00715857" w:rsidRPr="00F43CC3" w14:paraId="6AE81C05" w14:textId="77777777" w:rsidTr="008E1EE8">
        <w:trPr>
          <w:cantSplit/>
          <w:jc w:val="center"/>
        </w:trPr>
        <w:tc>
          <w:tcPr>
            <w:tcW w:w="7920" w:type="dxa"/>
          </w:tcPr>
          <w:p w14:paraId="3003AB04" w14:textId="77777777" w:rsidR="00715857" w:rsidRDefault="00715857" w:rsidP="008E1EE8">
            <w:pPr>
              <w:pStyle w:val="tablesyntax"/>
              <w:keepNext w:val="0"/>
              <w:keepLines w:val="0"/>
              <w:spacing w:before="20" w:after="40"/>
              <w:rPr>
                <w:lang w:val="en-CA"/>
              </w:rPr>
            </w:pPr>
            <w:r w:rsidRPr="00F43CC3">
              <w:rPr>
                <w:b/>
                <w:noProof/>
                <w:lang w:val="en-CA"/>
              </w:rPr>
              <w:tab/>
            </w:r>
            <w:r>
              <w:rPr>
                <w:rFonts w:eastAsia="SimSun"/>
                <w:b/>
                <w:noProof/>
                <w:lang w:val="en-CA"/>
              </w:rPr>
              <w:t>rcli_cancel_flag</w:t>
            </w:r>
          </w:p>
        </w:tc>
        <w:tc>
          <w:tcPr>
            <w:tcW w:w="1158" w:type="dxa"/>
          </w:tcPr>
          <w:p w14:paraId="17C4907F" w14:textId="77777777" w:rsidR="00715857" w:rsidRPr="00F43CC3" w:rsidRDefault="00715857" w:rsidP="008E1EE8">
            <w:pPr>
              <w:pStyle w:val="tableheading"/>
              <w:keepNext w:val="0"/>
              <w:keepLines w:val="0"/>
              <w:spacing w:before="20" w:after="40"/>
              <w:jc w:val="center"/>
              <w:rPr>
                <w:lang w:val="en-CA"/>
              </w:rPr>
            </w:pPr>
            <w:r w:rsidRPr="00F43CC3">
              <w:rPr>
                <w:b w:val="0"/>
                <w:noProof/>
                <w:lang w:val="en-CA"/>
              </w:rPr>
              <w:t>u(</w:t>
            </w:r>
            <w:r>
              <w:rPr>
                <w:b w:val="0"/>
                <w:noProof/>
                <w:lang w:val="en-CA"/>
              </w:rPr>
              <w:t>1</w:t>
            </w:r>
            <w:r w:rsidRPr="00F43CC3">
              <w:rPr>
                <w:b w:val="0"/>
                <w:noProof/>
                <w:lang w:val="en-CA"/>
              </w:rPr>
              <w:t>)</w:t>
            </w:r>
          </w:p>
        </w:tc>
      </w:tr>
      <w:tr w:rsidR="00715857" w:rsidRPr="00F43CC3" w14:paraId="767A99F1" w14:textId="77777777" w:rsidTr="008E1EE8">
        <w:trPr>
          <w:cantSplit/>
          <w:jc w:val="center"/>
        </w:trPr>
        <w:tc>
          <w:tcPr>
            <w:tcW w:w="7920" w:type="dxa"/>
          </w:tcPr>
          <w:p w14:paraId="6587DB62"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t>if (!</w:t>
            </w:r>
            <w:r>
              <w:rPr>
                <w:bCs/>
                <w:noProof/>
                <w:lang w:val="en-CA"/>
              </w:rPr>
              <w:t>rcli_</w:t>
            </w:r>
            <w:r w:rsidRPr="00BE6AAC">
              <w:rPr>
                <w:bCs/>
                <w:noProof/>
                <w:lang w:val="en-CA"/>
              </w:rPr>
              <w:t>cancel_flag) {</w:t>
            </w:r>
          </w:p>
        </w:tc>
        <w:tc>
          <w:tcPr>
            <w:tcW w:w="1158" w:type="dxa"/>
          </w:tcPr>
          <w:p w14:paraId="27F82A46" w14:textId="77777777" w:rsidR="00715857" w:rsidRPr="00F43CC3" w:rsidRDefault="00715857" w:rsidP="008E1EE8">
            <w:pPr>
              <w:pStyle w:val="tableheading"/>
              <w:keepNext w:val="0"/>
              <w:keepLines w:val="0"/>
              <w:spacing w:before="20" w:after="40"/>
              <w:jc w:val="center"/>
              <w:rPr>
                <w:b w:val="0"/>
                <w:noProof/>
                <w:lang w:val="en-CA"/>
              </w:rPr>
            </w:pPr>
          </w:p>
        </w:tc>
      </w:tr>
      <w:tr w:rsidR="00715857" w:rsidRPr="00F43CC3" w14:paraId="1BE0D3A5" w14:textId="77777777" w:rsidTr="008E1EE8">
        <w:trPr>
          <w:cantSplit/>
          <w:jc w:val="center"/>
        </w:trPr>
        <w:tc>
          <w:tcPr>
            <w:tcW w:w="7920" w:type="dxa"/>
          </w:tcPr>
          <w:p w14:paraId="58709C93"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rFonts w:eastAsia="SimSun"/>
                <w:b/>
                <w:noProof/>
                <w:lang w:val="en-CA"/>
              </w:rPr>
              <w:t>rcli_persistence_flag</w:t>
            </w:r>
          </w:p>
        </w:tc>
        <w:tc>
          <w:tcPr>
            <w:tcW w:w="1158" w:type="dxa"/>
          </w:tcPr>
          <w:p w14:paraId="73338E23" w14:textId="77777777" w:rsidR="00715857" w:rsidRPr="00F43CC3" w:rsidRDefault="00715857" w:rsidP="008E1EE8">
            <w:pPr>
              <w:pStyle w:val="tableheading"/>
              <w:keepNext w:val="0"/>
              <w:keepLines w:val="0"/>
              <w:spacing w:before="20" w:after="40"/>
              <w:jc w:val="center"/>
              <w:rPr>
                <w:b w:val="0"/>
                <w:noProof/>
                <w:lang w:val="en-CA"/>
              </w:rPr>
            </w:pPr>
            <w:r w:rsidRPr="00F43CC3">
              <w:rPr>
                <w:b w:val="0"/>
                <w:noProof/>
                <w:lang w:val="en-CA"/>
              </w:rPr>
              <w:t>u(</w:t>
            </w:r>
            <w:r>
              <w:rPr>
                <w:b w:val="0"/>
                <w:noProof/>
                <w:lang w:val="en-CA"/>
              </w:rPr>
              <w:t>1</w:t>
            </w:r>
            <w:r w:rsidRPr="00F43CC3">
              <w:rPr>
                <w:b w:val="0"/>
                <w:noProof/>
                <w:lang w:val="en-CA"/>
              </w:rPr>
              <w:t>)</w:t>
            </w:r>
          </w:p>
        </w:tc>
      </w:tr>
      <w:tr w:rsidR="00715857" w:rsidRPr="00F43CC3" w14:paraId="2E157C87" w14:textId="77777777" w:rsidTr="008E1EE8">
        <w:trPr>
          <w:cantSplit/>
          <w:jc w:val="center"/>
        </w:trPr>
        <w:tc>
          <w:tcPr>
            <w:tcW w:w="7920" w:type="dxa"/>
          </w:tcPr>
          <w:p w14:paraId="1B242F65"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9C0AEF">
              <w:rPr>
                <w:b/>
                <w:noProof/>
                <w:lang w:val="en-CA"/>
              </w:rPr>
              <w:tab/>
            </w:r>
            <w:r>
              <w:rPr>
                <w:b/>
                <w:noProof/>
                <w:lang w:val="en-CA"/>
              </w:rPr>
              <w:t>rcli_</w:t>
            </w:r>
            <w:r w:rsidRPr="009C0AEF">
              <w:rPr>
                <w:b/>
                <w:noProof/>
                <w:lang w:val="en-CA"/>
              </w:rPr>
              <w:t>layer_</w:t>
            </w:r>
            <w:r>
              <w:rPr>
                <w:b/>
                <w:noProof/>
                <w:lang w:val="en-CA"/>
              </w:rPr>
              <w:t>scaling</w:t>
            </w:r>
            <w:r w:rsidRPr="009C0AEF">
              <w:rPr>
                <w:b/>
                <w:noProof/>
                <w:lang w:val="en-CA"/>
              </w:rPr>
              <w:t>_enabled_flag</w:t>
            </w:r>
          </w:p>
        </w:tc>
        <w:tc>
          <w:tcPr>
            <w:tcW w:w="1158" w:type="dxa"/>
          </w:tcPr>
          <w:p w14:paraId="563AEFFC" w14:textId="77777777" w:rsidR="00715857" w:rsidRPr="00F43CC3" w:rsidRDefault="00715857" w:rsidP="008E1EE8">
            <w:pPr>
              <w:pStyle w:val="tableheading"/>
              <w:keepNext w:val="0"/>
              <w:keepLines w:val="0"/>
              <w:spacing w:before="20" w:after="40"/>
              <w:jc w:val="center"/>
              <w:rPr>
                <w:b w:val="0"/>
                <w:noProof/>
                <w:lang w:val="en-CA"/>
              </w:rPr>
            </w:pPr>
            <w:r>
              <w:rPr>
                <w:b w:val="0"/>
                <w:bCs w:val="0"/>
                <w:lang w:val="en-CA" w:eastAsia="ko-KR"/>
              </w:rPr>
              <w:t>u(1)</w:t>
            </w:r>
          </w:p>
        </w:tc>
      </w:tr>
      <w:tr w:rsidR="00715857" w:rsidRPr="00F43CC3" w14:paraId="58498661" w14:textId="77777777" w:rsidTr="008E1EE8">
        <w:trPr>
          <w:cantSplit/>
          <w:jc w:val="center"/>
        </w:trPr>
        <w:tc>
          <w:tcPr>
            <w:tcW w:w="7920" w:type="dxa"/>
          </w:tcPr>
          <w:p w14:paraId="095702B1"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9C0AEF">
              <w:rPr>
                <w:b/>
                <w:noProof/>
                <w:lang w:val="en-CA"/>
              </w:rPr>
              <w:tab/>
            </w:r>
            <w:r>
              <w:rPr>
                <w:b/>
                <w:noProof/>
                <w:lang w:val="en-CA"/>
              </w:rPr>
              <w:t>rcli_</w:t>
            </w:r>
            <w:r w:rsidRPr="009C0AEF">
              <w:rPr>
                <w:b/>
                <w:noProof/>
                <w:lang w:val="en-CA"/>
              </w:rPr>
              <w:t>layer_overlap_enabled_flag</w:t>
            </w:r>
          </w:p>
        </w:tc>
        <w:tc>
          <w:tcPr>
            <w:tcW w:w="1158" w:type="dxa"/>
          </w:tcPr>
          <w:p w14:paraId="6A0EE3E4" w14:textId="77777777" w:rsidR="00715857" w:rsidRPr="00F43CC3" w:rsidRDefault="00715857" w:rsidP="008E1EE8">
            <w:pPr>
              <w:pStyle w:val="tableheading"/>
              <w:keepNext w:val="0"/>
              <w:keepLines w:val="0"/>
              <w:spacing w:before="20" w:after="40"/>
              <w:jc w:val="center"/>
              <w:rPr>
                <w:b w:val="0"/>
                <w:noProof/>
                <w:lang w:val="en-CA"/>
              </w:rPr>
            </w:pPr>
            <w:r>
              <w:rPr>
                <w:b w:val="0"/>
                <w:bCs w:val="0"/>
                <w:lang w:val="en-CA" w:eastAsia="ko-KR"/>
              </w:rPr>
              <w:t>u(1)</w:t>
            </w:r>
          </w:p>
        </w:tc>
      </w:tr>
      <w:tr w:rsidR="00715857" w:rsidRPr="00F43CC3" w14:paraId="41CC0AF0" w14:textId="77777777" w:rsidTr="008E1EE8">
        <w:trPr>
          <w:cantSplit/>
          <w:jc w:val="center"/>
        </w:trPr>
        <w:tc>
          <w:tcPr>
            <w:tcW w:w="7920" w:type="dxa"/>
          </w:tcPr>
          <w:p w14:paraId="17B52E4D"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9C0AEF">
              <w:rPr>
                <w:b/>
                <w:noProof/>
                <w:lang w:val="en-CA"/>
              </w:rPr>
              <w:tab/>
            </w:r>
            <w:r>
              <w:rPr>
                <w:b/>
                <w:noProof/>
                <w:lang w:val="en-CA"/>
              </w:rPr>
              <w:t>rcli_unit_size_present</w:t>
            </w:r>
            <w:r w:rsidRPr="009C0AEF">
              <w:rPr>
                <w:b/>
                <w:noProof/>
                <w:lang w:val="en-CA"/>
              </w:rPr>
              <w:t>_flag</w:t>
            </w:r>
          </w:p>
        </w:tc>
        <w:tc>
          <w:tcPr>
            <w:tcW w:w="1158" w:type="dxa"/>
          </w:tcPr>
          <w:p w14:paraId="1CBE0B81" w14:textId="77777777" w:rsidR="00715857" w:rsidRDefault="00715857" w:rsidP="008E1EE8">
            <w:pPr>
              <w:pStyle w:val="tableheading"/>
              <w:keepNext w:val="0"/>
              <w:keepLines w:val="0"/>
              <w:spacing w:before="20" w:after="40"/>
              <w:jc w:val="center"/>
              <w:rPr>
                <w:b w:val="0"/>
                <w:bCs w:val="0"/>
                <w:lang w:val="en-CA" w:eastAsia="ko-KR"/>
              </w:rPr>
            </w:pPr>
            <w:r>
              <w:rPr>
                <w:b w:val="0"/>
                <w:bCs w:val="0"/>
                <w:lang w:val="en-CA" w:eastAsia="ko-KR"/>
              </w:rPr>
              <w:t>u(1)</w:t>
            </w:r>
          </w:p>
        </w:tc>
      </w:tr>
      <w:tr w:rsidR="00715857" w:rsidRPr="00F43CC3" w14:paraId="43E96208" w14:textId="77777777" w:rsidTr="008E1EE8">
        <w:trPr>
          <w:cantSplit/>
          <w:jc w:val="center"/>
        </w:trPr>
        <w:tc>
          <w:tcPr>
            <w:tcW w:w="7920" w:type="dxa"/>
          </w:tcPr>
          <w:p w14:paraId="4BCC6012"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9C0AEF">
              <w:rPr>
                <w:b/>
                <w:noProof/>
                <w:lang w:val="en-CA"/>
              </w:rPr>
              <w:tab/>
            </w:r>
            <w:r>
              <w:rPr>
                <w:b/>
                <w:noProof/>
                <w:lang w:val="en-CA"/>
              </w:rPr>
              <w:t>rcli_composite_size_present</w:t>
            </w:r>
            <w:r w:rsidRPr="009C0AEF">
              <w:rPr>
                <w:b/>
                <w:noProof/>
                <w:lang w:val="en-CA"/>
              </w:rPr>
              <w:t>_flag</w:t>
            </w:r>
          </w:p>
        </w:tc>
        <w:tc>
          <w:tcPr>
            <w:tcW w:w="1158" w:type="dxa"/>
          </w:tcPr>
          <w:p w14:paraId="7A8E65EE" w14:textId="77777777" w:rsidR="00715857" w:rsidRDefault="00715857" w:rsidP="008E1EE8">
            <w:pPr>
              <w:pStyle w:val="tableheading"/>
              <w:keepNext w:val="0"/>
              <w:keepLines w:val="0"/>
              <w:spacing w:before="20" w:after="40"/>
              <w:jc w:val="center"/>
              <w:rPr>
                <w:b w:val="0"/>
                <w:bCs w:val="0"/>
                <w:lang w:val="en-CA" w:eastAsia="ko-KR"/>
              </w:rPr>
            </w:pPr>
            <w:r>
              <w:rPr>
                <w:b w:val="0"/>
                <w:bCs w:val="0"/>
                <w:lang w:val="en-CA" w:eastAsia="ko-KR"/>
              </w:rPr>
              <w:t>u(1)</w:t>
            </w:r>
          </w:p>
        </w:tc>
      </w:tr>
      <w:tr w:rsidR="00715857" w:rsidRPr="00F43CC3" w14:paraId="16CD774F" w14:textId="77777777" w:rsidTr="008E1EE8">
        <w:trPr>
          <w:cantSplit/>
          <w:jc w:val="center"/>
        </w:trPr>
        <w:tc>
          <w:tcPr>
            <w:tcW w:w="7920" w:type="dxa"/>
          </w:tcPr>
          <w:p w14:paraId="6B62AF6F"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rFonts w:eastAsia="SimSun"/>
                <w:b/>
                <w:noProof/>
                <w:lang w:val="en-CA"/>
              </w:rPr>
              <w:t>rcli_offset_present_flag</w:t>
            </w:r>
          </w:p>
        </w:tc>
        <w:tc>
          <w:tcPr>
            <w:tcW w:w="1158" w:type="dxa"/>
          </w:tcPr>
          <w:p w14:paraId="43F1300F" w14:textId="77777777" w:rsidR="00715857" w:rsidRDefault="00715857" w:rsidP="008E1EE8">
            <w:pPr>
              <w:pStyle w:val="tableheading"/>
              <w:keepNext w:val="0"/>
              <w:keepLines w:val="0"/>
              <w:spacing w:before="20" w:after="40"/>
              <w:jc w:val="center"/>
              <w:rPr>
                <w:b w:val="0"/>
                <w:bCs w:val="0"/>
                <w:lang w:val="en-CA" w:eastAsia="ko-KR"/>
              </w:rPr>
            </w:pPr>
            <w:r w:rsidRPr="00F43CC3">
              <w:rPr>
                <w:b w:val="0"/>
                <w:noProof/>
                <w:lang w:val="en-CA"/>
              </w:rPr>
              <w:t>u(</w:t>
            </w:r>
            <w:r>
              <w:rPr>
                <w:b w:val="0"/>
                <w:noProof/>
                <w:lang w:val="en-CA"/>
              </w:rPr>
              <w:t>1</w:t>
            </w:r>
            <w:r w:rsidRPr="00F43CC3">
              <w:rPr>
                <w:b w:val="0"/>
                <w:noProof/>
                <w:lang w:val="en-CA"/>
              </w:rPr>
              <w:t>)</w:t>
            </w:r>
          </w:p>
        </w:tc>
      </w:tr>
      <w:tr w:rsidR="00715857" w:rsidRPr="00F43CC3" w14:paraId="63E58961" w14:textId="77777777" w:rsidTr="008E1EE8">
        <w:trPr>
          <w:cantSplit/>
          <w:jc w:val="center"/>
        </w:trPr>
        <w:tc>
          <w:tcPr>
            <w:tcW w:w="7920" w:type="dxa"/>
          </w:tcPr>
          <w:p w14:paraId="6366CC97"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9C0AEF">
              <w:rPr>
                <w:b/>
                <w:noProof/>
                <w:lang w:val="en-CA"/>
              </w:rPr>
              <w:tab/>
            </w:r>
            <w:r>
              <w:rPr>
                <w:b/>
                <w:noProof/>
                <w:lang w:val="en-CA"/>
              </w:rPr>
              <w:t>num_olss_minus1</w:t>
            </w:r>
          </w:p>
        </w:tc>
        <w:tc>
          <w:tcPr>
            <w:tcW w:w="1158" w:type="dxa"/>
          </w:tcPr>
          <w:p w14:paraId="79C3B437" w14:textId="77777777" w:rsidR="00715857" w:rsidRDefault="00715857" w:rsidP="008E1EE8">
            <w:pPr>
              <w:pStyle w:val="tableheading"/>
              <w:keepNext w:val="0"/>
              <w:keepLines w:val="0"/>
              <w:spacing w:before="20" w:after="40"/>
              <w:jc w:val="center"/>
              <w:rPr>
                <w:b w:val="0"/>
                <w:bCs w:val="0"/>
                <w:lang w:val="en-CA" w:eastAsia="ko-KR"/>
              </w:rPr>
            </w:pPr>
            <w:r>
              <w:rPr>
                <w:b w:val="0"/>
                <w:bCs w:val="0"/>
                <w:lang w:val="en-CA" w:eastAsia="ko-KR"/>
              </w:rPr>
              <w:t>u(8)</w:t>
            </w:r>
          </w:p>
        </w:tc>
      </w:tr>
      <w:tr w:rsidR="00715857" w:rsidRPr="00F43CC3" w14:paraId="4D6F6B8D" w14:textId="77777777" w:rsidTr="008E1EE8">
        <w:trPr>
          <w:cantSplit/>
          <w:jc w:val="center"/>
        </w:trPr>
        <w:tc>
          <w:tcPr>
            <w:tcW w:w="7920" w:type="dxa"/>
          </w:tcPr>
          <w:p w14:paraId="77D4418D"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BE6AAC">
              <w:rPr>
                <w:bCs/>
                <w:noProof/>
                <w:lang w:val="en-CA"/>
              </w:rPr>
              <w:tab/>
            </w:r>
            <w:r>
              <w:rPr>
                <w:bCs/>
                <w:noProof/>
                <w:lang w:val="en-CA"/>
              </w:rPr>
              <w:t>for</w:t>
            </w:r>
            <w:r w:rsidRPr="00BE6AAC">
              <w:rPr>
                <w:bCs/>
                <w:noProof/>
                <w:lang w:val="en-CA"/>
              </w:rPr>
              <w:t xml:space="preserve"> (</w:t>
            </w:r>
            <w:r>
              <w:rPr>
                <w:bCs/>
                <w:noProof/>
                <w:lang w:val="en-CA"/>
              </w:rPr>
              <w:t xml:space="preserve"> i = 0; i &lt;= num_olss_minus1; i++ </w:t>
            </w:r>
            <w:r w:rsidRPr="00BE6AAC">
              <w:rPr>
                <w:bCs/>
                <w:noProof/>
                <w:lang w:val="en-CA"/>
              </w:rPr>
              <w:t>) {</w:t>
            </w:r>
          </w:p>
        </w:tc>
        <w:tc>
          <w:tcPr>
            <w:tcW w:w="1158" w:type="dxa"/>
          </w:tcPr>
          <w:p w14:paraId="24E3ACF8" w14:textId="77777777" w:rsidR="00715857" w:rsidRDefault="00715857" w:rsidP="008E1EE8">
            <w:pPr>
              <w:pStyle w:val="tableheading"/>
              <w:keepNext w:val="0"/>
              <w:keepLines w:val="0"/>
              <w:spacing w:before="20" w:after="40"/>
              <w:jc w:val="center"/>
              <w:rPr>
                <w:b w:val="0"/>
                <w:bCs w:val="0"/>
                <w:lang w:val="en-CA" w:eastAsia="ko-KR"/>
              </w:rPr>
            </w:pPr>
          </w:p>
        </w:tc>
      </w:tr>
      <w:tr w:rsidR="00715857" w:rsidRPr="00F43CC3" w14:paraId="1A353C1E" w14:textId="77777777" w:rsidTr="008E1EE8">
        <w:trPr>
          <w:cantSplit/>
          <w:jc w:val="center"/>
        </w:trPr>
        <w:tc>
          <w:tcPr>
            <w:tcW w:w="7920" w:type="dxa"/>
          </w:tcPr>
          <w:p w14:paraId="467DE8AC" w14:textId="77777777" w:rsidR="00715857" w:rsidRPr="007E07B4" w:rsidRDefault="00715857" w:rsidP="008E1EE8">
            <w:pPr>
              <w:pStyle w:val="tablesyntax"/>
              <w:keepNext w:val="0"/>
              <w:keepLines w:val="0"/>
              <w:spacing w:before="20" w:after="40"/>
              <w:rPr>
                <w:bCs/>
                <w:noProof/>
                <w:lang w:val="en-CA"/>
              </w:rPr>
            </w:pPr>
            <w:r w:rsidRPr="007E07B4">
              <w:rPr>
                <w:bCs/>
                <w:noProof/>
                <w:lang w:val="en-CA"/>
              </w:rPr>
              <w:tab/>
            </w:r>
            <w:r>
              <w:rPr>
                <w:bCs/>
                <w:noProof/>
                <w:lang w:val="en-CA"/>
              </w:rPr>
              <w:tab/>
            </w:r>
            <w:r w:rsidRPr="007E07B4">
              <w:rPr>
                <w:bCs/>
                <w:noProof/>
                <w:lang w:val="en-CA"/>
              </w:rPr>
              <w:tab/>
              <w:t>if (rcli_unit_size_present_flag ) {</w:t>
            </w:r>
          </w:p>
        </w:tc>
        <w:tc>
          <w:tcPr>
            <w:tcW w:w="1158" w:type="dxa"/>
          </w:tcPr>
          <w:p w14:paraId="6753F044" w14:textId="77777777" w:rsidR="00715857" w:rsidRDefault="00715857" w:rsidP="008E1EE8">
            <w:pPr>
              <w:pStyle w:val="tableheading"/>
              <w:keepNext w:val="0"/>
              <w:keepLines w:val="0"/>
              <w:spacing w:before="20" w:after="40"/>
              <w:jc w:val="center"/>
              <w:rPr>
                <w:b w:val="0"/>
                <w:bCs w:val="0"/>
                <w:lang w:val="en-CA" w:eastAsia="ko-KR"/>
              </w:rPr>
            </w:pPr>
          </w:p>
        </w:tc>
      </w:tr>
      <w:tr w:rsidR="00715857" w:rsidRPr="00F43CC3" w14:paraId="78C78C92" w14:textId="77777777" w:rsidTr="008E1EE8">
        <w:trPr>
          <w:cantSplit/>
          <w:jc w:val="center"/>
        </w:trPr>
        <w:tc>
          <w:tcPr>
            <w:tcW w:w="7920" w:type="dxa"/>
          </w:tcPr>
          <w:p w14:paraId="07501575"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Pr>
                <w:bCs/>
                <w:noProof/>
                <w:lang w:val="en-CA"/>
              </w:rPr>
              <w:tab/>
            </w:r>
            <w:r w:rsidRPr="00F43CC3">
              <w:rPr>
                <w:b/>
                <w:noProof/>
                <w:lang w:val="en-CA"/>
              </w:rPr>
              <w:tab/>
            </w:r>
            <w:r w:rsidRPr="00F43CC3">
              <w:rPr>
                <w:b/>
                <w:noProof/>
                <w:lang w:val="en-CA"/>
              </w:rPr>
              <w:tab/>
            </w:r>
            <w:r>
              <w:rPr>
                <w:b/>
                <w:noProof/>
                <w:lang w:val="en-CA"/>
              </w:rPr>
              <w:t>rcli_</w:t>
            </w:r>
            <w:r>
              <w:rPr>
                <w:rFonts w:eastAsia="SimSun"/>
                <w:b/>
                <w:noProof/>
                <w:lang w:val="en-CA"/>
              </w:rPr>
              <w:t>unit_size_ver</w:t>
            </w:r>
            <w:r w:rsidRPr="00FC4B95">
              <w:rPr>
                <w:rFonts w:eastAsia="SimSun"/>
                <w:bCs/>
                <w:noProof/>
                <w:lang w:val="en-CA"/>
              </w:rPr>
              <w:t>[ i ]</w:t>
            </w:r>
          </w:p>
        </w:tc>
        <w:tc>
          <w:tcPr>
            <w:tcW w:w="1158" w:type="dxa"/>
          </w:tcPr>
          <w:p w14:paraId="2653D2B7" w14:textId="77777777" w:rsidR="00715857" w:rsidRPr="00F43CC3" w:rsidRDefault="00715857" w:rsidP="008E1EE8">
            <w:pPr>
              <w:pStyle w:val="tableheading"/>
              <w:keepNext w:val="0"/>
              <w:keepLines w:val="0"/>
              <w:spacing w:before="20" w:after="40"/>
              <w:jc w:val="center"/>
              <w:rPr>
                <w:b w:val="0"/>
                <w:noProof/>
                <w:lang w:val="en-CA"/>
              </w:rPr>
            </w:pPr>
            <w:r w:rsidRPr="00F43CC3">
              <w:rPr>
                <w:b w:val="0"/>
                <w:noProof/>
                <w:lang w:val="en-CA"/>
              </w:rPr>
              <w:t>u(</w:t>
            </w:r>
            <w:r>
              <w:rPr>
                <w:b w:val="0"/>
                <w:noProof/>
                <w:lang w:val="en-CA"/>
              </w:rPr>
              <w:t>16</w:t>
            </w:r>
            <w:r w:rsidRPr="00F43CC3">
              <w:rPr>
                <w:b w:val="0"/>
                <w:noProof/>
                <w:lang w:val="en-CA"/>
              </w:rPr>
              <w:t>)</w:t>
            </w:r>
          </w:p>
        </w:tc>
      </w:tr>
      <w:tr w:rsidR="00715857" w:rsidRPr="00F43CC3" w14:paraId="41817310" w14:textId="77777777" w:rsidTr="008E1EE8">
        <w:trPr>
          <w:cantSplit/>
          <w:jc w:val="center"/>
        </w:trPr>
        <w:tc>
          <w:tcPr>
            <w:tcW w:w="7920" w:type="dxa"/>
          </w:tcPr>
          <w:p w14:paraId="1A68B1EE"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Pr>
                <w:bCs/>
                <w:noProof/>
                <w:lang w:val="en-CA"/>
              </w:rPr>
              <w:tab/>
            </w:r>
            <w:r w:rsidRPr="00F43CC3">
              <w:rPr>
                <w:b/>
                <w:noProof/>
                <w:lang w:val="en-CA"/>
              </w:rPr>
              <w:tab/>
            </w:r>
            <w:r w:rsidRPr="00F43CC3">
              <w:rPr>
                <w:b/>
                <w:noProof/>
                <w:lang w:val="en-CA"/>
              </w:rPr>
              <w:tab/>
            </w:r>
            <w:r>
              <w:rPr>
                <w:b/>
                <w:noProof/>
                <w:lang w:val="en-CA"/>
              </w:rPr>
              <w:t>rcli_</w:t>
            </w:r>
            <w:r>
              <w:rPr>
                <w:rFonts w:eastAsia="SimSun"/>
                <w:b/>
                <w:noProof/>
                <w:lang w:val="en-CA"/>
              </w:rPr>
              <w:t>unit_size_hor</w:t>
            </w:r>
            <w:r w:rsidRPr="00FC4B95">
              <w:rPr>
                <w:rFonts w:eastAsia="SimSun"/>
                <w:bCs/>
                <w:noProof/>
                <w:lang w:val="en-CA"/>
              </w:rPr>
              <w:t>[ i ]</w:t>
            </w:r>
          </w:p>
        </w:tc>
        <w:tc>
          <w:tcPr>
            <w:tcW w:w="1158" w:type="dxa"/>
          </w:tcPr>
          <w:p w14:paraId="3D7EB8B9" w14:textId="77777777" w:rsidR="00715857" w:rsidRPr="00F43CC3" w:rsidRDefault="00715857" w:rsidP="008E1EE8">
            <w:pPr>
              <w:pStyle w:val="tableheading"/>
              <w:keepNext w:val="0"/>
              <w:keepLines w:val="0"/>
              <w:spacing w:before="20" w:after="40"/>
              <w:jc w:val="center"/>
              <w:rPr>
                <w:b w:val="0"/>
                <w:noProof/>
                <w:lang w:val="en-CA"/>
              </w:rPr>
            </w:pPr>
            <w:r w:rsidRPr="00F43CC3">
              <w:rPr>
                <w:b w:val="0"/>
                <w:noProof/>
                <w:lang w:val="en-CA"/>
              </w:rPr>
              <w:t>u(</w:t>
            </w:r>
            <w:r>
              <w:rPr>
                <w:b w:val="0"/>
                <w:noProof/>
                <w:lang w:val="en-CA"/>
              </w:rPr>
              <w:t>16</w:t>
            </w:r>
            <w:r w:rsidRPr="00F43CC3">
              <w:rPr>
                <w:b w:val="0"/>
                <w:noProof/>
                <w:lang w:val="en-CA"/>
              </w:rPr>
              <w:t>)</w:t>
            </w:r>
          </w:p>
        </w:tc>
      </w:tr>
      <w:tr w:rsidR="00715857" w:rsidRPr="00F43CC3" w14:paraId="651F3887" w14:textId="77777777" w:rsidTr="008E1EE8">
        <w:trPr>
          <w:cantSplit/>
          <w:jc w:val="center"/>
        </w:trPr>
        <w:tc>
          <w:tcPr>
            <w:tcW w:w="7920" w:type="dxa"/>
          </w:tcPr>
          <w:p w14:paraId="1E280F32" w14:textId="77777777" w:rsidR="00715857" w:rsidRPr="007E07B4" w:rsidRDefault="00715857" w:rsidP="008E1EE8">
            <w:pPr>
              <w:pStyle w:val="tablesyntax"/>
              <w:keepNext w:val="0"/>
              <w:keepLines w:val="0"/>
              <w:spacing w:before="20" w:after="40"/>
            </w:pPr>
            <w:r w:rsidRPr="007E07B4">
              <w:rPr>
                <w:bCs/>
                <w:noProof/>
                <w:lang w:val="en-CA"/>
              </w:rPr>
              <w:tab/>
            </w:r>
            <w:r>
              <w:rPr>
                <w:bCs/>
                <w:noProof/>
                <w:lang w:val="en-CA"/>
              </w:rPr>
              <w:tab/>
            </w:r>
            <w:r w:rsidRPr="007E07B4">
              <w:rPr>
                <w:bCs/>
                <w:noProof/>
                <w:lang w:val="en-CA"/>
              </w:rPr>
              <w:tab/>
            </w:r>
            <w:r>
              <w:rPr>
                <w:bCs/>
                <w:noProof/>
                <w:lang w:val="en-CA"/>
              </w:rPr>
              <w:t>}</w:t>
            </w:r>
          </w:p>
        </w:tc>
        <w:tc>
          <w:tcPr>
            <w:tcW w:w="1158" w:type="dxa"/>
          </w:tcPr>
          <w:p w14:paraId="01DBB79A" w14:textId="77777777" w:rsidR="00715857" w:rsidRPr="00F43CC3" w:rsidRDefault="00715857" w:rsidP="008E1EE8">
            <w:pPr>
              <w:pStyle w:val="tableheading"/>
              <w:keepNext w:val="0"/>
              <w:keepLines w:val="0"/>
              <w:spacing w:before="20" w:after="40"/>
              <w:jc w:val="center"/>
              <w:rPr>
                <w:b w:val="0"/>
                <w:noProof/>
                <w:lang w:val="en-CA"/>
              </w:rPr>
            </w:pPr>
          </w:p>
        </w:tc>
      </w:tr>
      <w:tr w:rsidR="00715857" w:rsidRPr="00F43CC3" w14:paraId="5ACB053D" w14:textId="77777777" w:rsidTr="008E1EE8">
        <w:trPr>
          <w:cantSplit/>
          <w:jc w:val="center"/>
        </w:trPr>
        <w:tc>
          <w:tcPr>
            <w:tcW w:w="7920" w:type="dxa"/>
          </w:tcPr>
          <w:p w14:paraId="79C88BFA" w14:textId="77777777" w:rsidR="00715857" w:rsidRPr="00BE6AAC" w:rsidRDefault="00715857" w:rsidP="008E1EE8">
            <w:pPr>
              <w:pStyle w:val="tablesyntax"/>
              <w:keepNext w:val="0"/>
              <w:keepLines w:val="0"/>
              <w:spacing w:before="20" w:after="40"/>
              <w:rPr>
                <w:bCs/>
                <w:noProof/>
                <w:lang w:val="en-CA"/>
              </w:rPr>
            </w:pPr>
            <w:r w:rsidRPr="007E07B4">
              <w:rPr>
                <w:bCs/>
                <w:noProof/>
                <w:lang w:val="en-CA"/>
              </w:rPr>
              <w:tab/>
            </w:r>
            <w:r>
              <w:rPr>
                <w:bCs/>
                <w:noProof/>
                <w:lang w:val="en-CA"/>
              </w:rPr>
              <w:tab/>
            </w:r>
            <w:r w:rsidRPr="007E07B4">
              <w:rPr>
                <w:bCs/>
                <w:noProof/>
                <w:lang w:val="en-CA"/>
              </w:rPr>
              <w:tab/>
              <w:t>if (rcli_</w:t>
            </w:r>
            <w:r>
              <w:rPr>
                <w:bCs/>
                <w:noProof/>
                <w:lang w:val="en-CA"/>
              </w:rPr>
              <w:t>composite</w:t>
            </w:r>
            <w:r w:rsidRPr="007E07B4">
              <w:rPr>
                <w:bCs/>
                <w:noProof/>
                <w:lang w:val="en-CA"/>
              </w:rPr>
              <w:t>_size_present_flag ) {</w:t>
            </w:r>
          </w:p>
        </w:tc>
        <w:tc>
          <w:tcPr>
            <w:tcW w:w="1158" w:type="dxa"/>
          </w:tcPr>
          <w:p w14:paraId="1DAEED1C" w14:textId="77777777" w:rsidR="00715857" w:rsidRPr="00F43CC3" w:rsidRDefault="00715857" w:rsidP="008E1EE8">
            <w:pPr>
              <w:pStyle w:val="tableheading"/>
              <w:keepNext w:val="0"/>
              <w:keepLines w:val="0"/>
              <w:spacing w:before="20" w:after="40"/>
              <w:jc w:val="center"/>
              <w:rPr>
                <w:b w:val="0"/>
                <w:noProof/>
                <w:lang w:val="en-CA"/>
              </w:rPr>
            </w:pPr>
          </w:p>
        </w:tc>
      </w:tr>
      <w:tr w:rsidR="00715857" w:rsidRPr="00F43CC3" w14:paraId="002376B1" w14:textId="77777777" w:rsidTr="008E1EE8">
        <w:trPr>
          <w:cantSplit/>
          <w:jc w:val="center"/>
        </w:trPr>
        <w:tc>
          <w:tcPr>
            <w:tcW w:w="7920" w:type="dxa"/>
          </w:tcPr>
          <w:p w14:paraId="3994EC99" w14:textId="77777777" w:rsidR="00715857" w:rsidRDefault="00715857" w:rsidP="008E1EE8">
            <w:pPr>
              <w:pStyle w:val="tablesyntax"/>
              <w:keepNext w:val="0"/>
              <w:keepLines w:val="0"/>
              <w:spacing w:before="20" w:after="40"/>
              <w:rPr>
                <w:b/>
                <w:noProof/>
                <w:lang w:val="en-CA"/>
              </w:rPr>
            </w:pPr>
            <w:r w:rsidRPr="00BE6AAC">
              <w:rPr>
                <w:bCs/>
                <w:noProof/>
                <w:lang w:val="en-CA"/>
              </w:rPr>
              <w:lastRenderedPageBreak/>
              <w:tab/>
            </w:r>
            <w:r>
              <w:rPr>
                <w:bCs/>
                <w:noProof/>
                <w:lang w:val="en-CA"/>
              </w:rPr>
              <w:tab/>
            </w:r>
            <w:r w:rsidRPr="00F43CC3">
              <w:rPr>
                <w:b/>
                <w:noProof/>
                <w:lang w:val="en-CA"/>
              </w:rPr>
              <w:tab/>
            </w:r>
            <w:r w:rsidRPr="00F43CC3">
              <w:rPr>
                <w:b/>
                <w:noProof/>
                <w:lang w:val="en-CA"/>
              </w:rPr>
              <w:tab/>
            </w:r>
            <w:r>
              <w:rPr>
                <w:rFonts w:eastAsia="SimSun"/>
                <w:b/>
                <w:noProof/>
                <w:lang w:val="en-CA"/>
              </w:rPr>
              <w:t>rcli_composite_size_ver</w:t>
            </w:r>
            <w:r w:rsidRPr="00FC4B95">
              <w:rPr>
                <w:rFonts w:eastAsia="SimSun"/>
                <w:bCs/>
                <w:noProof/>
                <w:lang w:val="en-CA"/>
              </w:rPr>
              <w:t>[ i ]</w:t>
            </w:r>
          </w:p>
        </w:tc>
        <w:tc>
          <w:tcPr>
            <w:tcW w:w="1158" w:type="dxa"/>
          </w:tcPr>
          <w:p w14:paraId="21457197" w14:textId="77777777" w:rsidR="00715857" w:rsidRDefault="00715857" w:rsidP="008E1EE8">
            <w:pPr>
              <w:pStyle w:val="tableheading"/>
              <w:keepNext w:val="0"/>
              <w:keepLines w:val="0"/>
              <w:spacing w:before="20" w:after="40"/>
              <w:jc w:val="center"/>
              <w:rPr>
                <w:b w:val="0"/>
                <w:noProof/>
                <w:lang w:val="en-CA"/>
              </w:rPr>
            </w:pPr>
            <w:r w:rsidRPr="00F43CC3">
              <w:rPr>
                <w:b w:val="0"/>
                <w:noProof/>
                <w:lang w:val="en-CA"/>
              </w:rPr>
              <w:t>u(</w:t>
            </w:r>
            <w:r>
              <w:rPr>
                <w:b w:val="0"/>
                <w:noProof/>
                <w:lang w:val="en-CA"/>
              </w:rPr>
              <w:t>16</w:t>
            </w:r>
            <w:r w:rsidRPr="00F43CC3">
              <w:rPr>
                <w:b w:val="0"/>
                <w:noProof/>
                <w:lang w:val="en-CA"/>
              </w:rPr>
              <w:t>)</w:t>
            </w:r>
          </w:p>
        </w:tc>
      </w:tr>
      <w:tr w:rsidR="00715857" w:rsidRPr="00F43CC3" w14:paraId="5BECE26F" w14:textId="77777777" w:rsidTr="008E1EE8">
        <w:trPr>
          <w:cantSplit/>
          <w:jc w:val="center"/>
        </w:trPr>
        <w:tc>
          <w:tcPr>
            <w:tcW w:w="7920" w:type="dxa"/>
          </w:tcPr>
          <w:p w14:paraId="6B8D06B1" w14:textId="77777777" w:rsidR="00715857" w:rsidRDefault="00715857" w:rsidP="008E1EE8">
            <w:pPr>
              <w:pStyle w:val="tablesyntax"/>
              <w:keepNext w:val="0"/>
              <w:keepLines w:val="0"/>
              <w:spacing w:before="20" w:after="40"/>
              <w:rPr>
                <w:b/>
                <w:noProof/>
                <w:lang w:val="en-CA"/>
              </w:rPr>
            </w:pPr>
            <w:r w:rsidRPr="00BE6AAC">
              <w:rPr>
                <w:bCs/>
                <w:noProof/>
                <w:lang w:val="en-CA"/>
              </w:rPr>
              <w:tab/>
            </w:r>
            <w:r>
              <w:rPr>
                <w:bCs/>
                <w:noProof/>
                <w:lang w:val="en-CA"/>
              </w:rPr>
              <w:tab/>
            </w:r>
            <w:r w:rsidRPr="00F43CC3">
              <w:rPr>
                <w:b/>
                <w:noProof/>
                <w:lang w:val="en-CA"/>
              </w:rPr>
              <w:tab/>
            </w:r>
            <w:r w:rsidRPr="00F43CC3">
              <w:rPr>
                <w:b/>
                <w:noProof/>
                <w:lang w:val="en-CA"/>
              </w:rPr>
              <w:tab/>
            </w:r>
            <w:r>
              <w:rPr>
                <w:rFonts w:eastAsia="SimSun"/>
                <w:b/>
                <w:noProof/>
                <w:lang w:val="en-CA"/>
              </w:rPr>
              <w:t>rcli_composite_size_hor</w:t>
            </w:r>
            <w:r w:rsidRPr="00FC4B95">
              <w:rPr>
                <w:rFonts w:eastAsia="SimSun"/>
                <w:bCs/>
                <w:noProof/>
                <w:lang w:val="en-CA"/>
              </w:rPr>
              <w:t>[ i ]</w:t>
            </w:r>
          </w:p>
        </w:tc>
        <w:tc>
          <w:tcPr>
            <w:tcW w:w="1158" w:type="dxa"/>
          </w:tcPr>
          <w:p w14:paraId="1C469C74" w14:textId="77777777" w:rsidR="00715857" w:rsidRDefault="00715857" w:rsidP="008E1EE8">
            <w:pPr>
              <w:pStyle w:val="tableheading"/>
              <w:keepNext w:val="0"/>
              <w:keepLines w:val="0"/>
              <w:spacing w:before="20" w:after="40"/>
              <w:jc w:val="center"/>
              <w:rPr>
                <w:b w:val="0"/>
                <w:noProof/>
                <w:lang w:val="en-CA"/>
              </w:rPr>
            </w:pPr>
            <w:r w:rsidRPr="00F43CC3">
              <w:rPr>
                <w:b w:val="0"/>
                <w:noProof/>
                <w:lang w:val="en-CA"/>
              </w:rPr>
              <w:t>u(</w:t>
            </w:r>
            <w:r>
              <w:rPr>
                <w:b w:val="0"/>
                <w:noProof/>
                <w:lang w:val="en-CA"/>
              </w:rPr>
              <w:t>16</w:t>
            </w:r>
            <w:r w:rsidRPr="00F43CC3">
              <w:rPr>
                <w:b w:val="0"/>
                <w:noProof/>
                <w:lang w:val="en-CA"/>
              </w:rPr>
              <w:t>)</w:t>
            </w:r>
          </w:p>
        </w:tc>
      </w:tr>
      <w:tr w:rsidR="00715857" w:rsidRPr="00F43CC3" w14:paraId="3ADBAC80" w14:textId="77777777" w:rsidTr="008E1EE8">
        <w:trPr>
          <w:cantSplit/>
          <w:jc w:val="center"/>
        </w:trPr>
        <w:tc>
          <w:tcPr>
            <w:tcW w:w="7920" w:type="dxa"/>
          </w:tcPr>
          <w:p w14:paraId="29B7A36D" w14:textId="77777777" w:rsidR="00715857" w:rsidRPr="00FC4B95" w:rsidRDefault="00715857" w:rsidP="008E1EE8">
            <w:pPr>
              <w:pStyle w:val="tablesyntax"/>
              <w:keepNext w:val="0"/>
              <w:keepLines w:val="0"/>
              <w:spacing w:before="20" w:after="40"/>
              <w:rPr>
                <w:bCs/>
                <w:noProof/>
                <w:lang w:val="en-CA"/>
              </w:rPr>
            </w:pPr>
            <w:r w:rsidRPr="00F43CC3">
              <w:rPr>
                <w:b/>
                <w:noProof/>
                <w:lang w:val="en-CA"/>
              </w:rPr>
              <w:tab/>
            </w:r>
            <w:r>
              <w:rPr>
                <w:bCs/>
                <w:noProof/>
                <w:lang w:val="en-CA"/>
              </w:rPr>
              <w:tab/>
            </w:r>
            <w:r w:rsidRPr="00FC4B95">
              <w:rPr>
                <w:bCs/>
                <w:noProof/>
                <w:lang w:val="en-CA"/>
              </w:rPr>
              <w:tab/>
              <w:t>}</w:t>
            </w:r>
          </w:p>
        </w:tc>
        <w:tc>
          <w:tcPr>
            <w:tcW w:w="1158" w:type="dxa"/>
          </w:tcPr>
          <w:p w14:paraId="0505640B" w14:textId="77777777" w:rsidR="00715857" w:rsidRPr="00F43CC3" w:rsidRDefault="00715857" w:rsidP="008E1EE8">
            <w:pPr>
              <w:pStyle w:val="tableheading"/>
              <w:keepNext w:val="0"/>
              <w:keepLines w:val="0"/>
              <w:spacing w:before="20" w:after="40"/>
              <w:jc w:val="center"/>
              <w:rPr>
                <w:b w:val="0"/>
                <w:lang w:val="en-CA"/>
              </w:rPr>
            </w:pPr>
          </w:p>
        </w:tc>
      </w:tr>
      <w:tr w:rsidR="00715857" w:rsidRPr="00F43CC3" w14:paraId="17D91455" w14:textId="77777777" w:rsidTr="008E1EE8">
        <w:trPr>
          <w:cantSplit/>
          <w:jc w:val="center"/>
        </w:trPr>
        <w:tc>
          <w:tcPr>
            <w:tcW w:w="7920" w:type="dxa"/>
          </w:tcPr>
          <w:p w14:paraId="18756E50" w14:textId="77777777" w:rsidR="00715857" w:rsidRPr="00F43CC3" w:rsidRDefault="00715857" w:rsidP="008E1EE8">
            <w:pPr>
              <w:pStyle w:val="tablesyntax"/>
              <w:keepNext w:val="0"/>
              <w:keepLines w:val="0"/>
              <w:spacing w:before="20" w:after="40"/>
              <w:rPr>
                <w:b/>
                <w:noProof/>
                <w:lang w:val="en-CA"/>
              </w:rPr>
            </w:pPr>
            <w:r w:rsidRPr="00BE6AAC">
              <w:rPr>
                <w:bCs/>
                <w:noProof/>
                <w:lang w:val="en-CA"/>
              </w:rPr>
              <w:tab/>
            </w:r>
            <w:r>
              <w:rPr>
                <w:bCs/>
                <w:noProof/>
                <w:lang w:val="en-CA"/>
              </w:rPr>
              <w:tab/>
            </w:r>
            <w:r w:rsidRPr="008C6590">
              <w:rPr>
                <w:bCs/>
                <w:noProof/>
                <w:lang w:val="en-CA"/>
              </w:rPr>
              <w:tab/>
              <w:t xml:space="preserve">if ( </w:t>
            </w:r>
            <w:r>
              <w:rPr>
                <w:rFonts w:eastAsia="SimSun"/>
                <w:bCs/>
                <w:noProof/>
                <w:lang w:val="en-CA"/>
              </w:rPr>
              <w:t>rcli_</w:t>
            </w:r>
            <w:r w:rsidRPr="008C6590">
              <w:rPr>
                <w:rFonts w:eastAsia="SimSun"/>
                <w:bCs/>
                <w:noProof/>
                <w:lang w:val="en-CA"/>
              </w:rPr>
              <w:t>offset_present_flag ) {</w:t>
            </w:r>
          </w:p>
        </w:tc>
        <w:tc>
          <w:tcPr>
            <w:tcW w:w="1158" w:type="dxa"/>
          </w:tcPr>
          <w:p w14:paraId="6C15B54C" w14:textId="77777777" w:rsidR="00715857" w:rsidRPr="00F43CC3" w:rsidRDefault="00715857" w:rsidP="008E1EE8">
            <w:pPr>
              <w:pStyle w:val="tableheading"/>
              <w:keepNext w:val="0"/>
              <w:keepLines w:val="0"/>
              <w:spacing w:before="20" w:after="40"/>
              <w:jc w:val="center"/>
              <w:rPr>
                <w:b w:val="0"/>
                <w:noProof/>
                <w:lang w:val="en-CA"/>
              </w:rPr>
            </w:pPr>
          </w:p>
        </w:tc>
      </w:tr>
      <w:tr w:rsidR="00715857" w:rsidRPr="00F43CC3" w14:paraId="224EF119" w14:textId="77777777" w:rsidTr="008E1EE8">
        <w:trPr>
          <w:cantSplit/>
          <w:jc w:val="center"/>
        </w:trPr>
        <w:tc>
          <w:tcPr>
            <w:tcW w:w="7920" w:type="dxa"/>
          </w:tcPr>
          <w:p w14:paraId="7DEDADC2" w14:textId="77777777" w:rsidR="00715857" w:rsidRPr="00F43CC3" w:rsidRDefault="00715857" w:rsidP="008E1EE8">
            <w:pPr>
              <w:pStyle w:val="tablesyntax"/>
              <w:keepNext w:val="0"/>
              <w:keepLines w:val="0"/>
              <w:spacing w:before="20" w:after="40"/>
              <w:rPr>
                <w:b/>
                <w:noProof/>
                <w:lang w:val="en-CA"/>
              </w:rPr>
            </w:pPr>
            <w:r w:rsidRPr="00BE6AAC">
              <w:rPr>
                <w:bCs/>
                <w:noProof/>
                <w:lang w:val="en-CA"/>
              </w:rPr>
              <w:tab/>
            </w:r>
            <w:r w:rsidRPr="008C6590">
              <w:rPr>
                <w:bCs/>
                <w:noProof/>
                <w:lang w:val="en-CA"/>
              </w:rPr>
              <w:tab/>
            </w:r>
            <w:r w:rsidRPr="008E6DA5">
              <w:rPr>
                <w:b/>
                <w:lang w:val="en-CA"/>
              </w:rPr>
              <w:tab/>
            </w:r>
            <w:r>
              <w:rPr>
                <w:bCs/>
                <w:noProof/>
                <w:lang w:val="en-CA"/>
              </w:rPr>
              <w:tab/>
            </w:r>
            <w:r>
              <w:rPr>
                <w:b/>
                <w:lang w:val="en-CA"/>
              </w:rPr>
              <w:t>rcli_offset_ver</w:t>
            </w:r>
            <w:r w:rsidRPr="00FC4B95">
              <w:rPr>
                <w:rFonts w:eastAsia="SimSun"/>
                <w:bCs/>
                <w:noProof/>
                <w:lang w:val="en-CA"/>
              </w:rPr>
              <w:t>[ i ]</w:t>
            </w:r>
          </w:p>
        </w:tc>
        <w:tc>
          <w:tcPr>
            <w:tcW w:w="1158" w:type="dxa"/>
          </w:tcPr>
          <w:p w14:paraId="222FE41D" w14:textId="77777777" w:rsidR="00715857" w:rsidRPr="00F43CC3" w:rsidRDefault="00715857" w:rsidP="008E1EE8">
            <w:pPr>
              <w:pStyle w:val="tableheading"/>
              <w:keepNext w:val="0"/>
              <w:keepLines w:val="0"/>
              <w:spacing w:before="20" w:after="40"/>
              <w:jc w:val="center"/>
              <w:rPr>
                <w:b w:val="0"/>
                <w:noProof/>
                <w:lang w:val="en-CA"/>
              </w:rPr>
            </w:pPr>
            <w:r>
              <w:rPr>
                <w:b w:val="0"/>
                <w:bCs w:val="0"/>
                <w:lang w:val="en-CA" w:eastAsia="ko-KR"/>
              </w:rPr>
              <w:t>s</w:t>
            </w:r>
            <w:r w:rsidRPr="00C666F9">
              <w:rPr>
                <w:b w:val="0"/>
                <w:bCs w:val="0"/>
                <w:lang w:val="en-CA" w:eastAsia="ko-KR"/>
              </w:rPr>
              <w:t>(</w:t>
            </w:r>
            <w:r>
              <w:rPr>
                <w:b w:val="0"/>
                <w:bCs w:val="0"/>
                <w:lang w:val="en-CA" w:eastAsia="ko-KR"/>
              </w:rPr>
              <w:t>16</w:t>
            </w:r>
            <w:r w:rsidRPr="00C666F9">
              <w:rPr>
                <w:b w:val="0"/>
                <w:bCs w:val="0"/>
                <w:lang w:val="en-CA" w:eastAsia="ko-KR"/>
              </w:rPr>
              <w:t>)</w:t>
            </w:r>
          </w:p>
        </w:tc>
      </w:tr>
      <w:tr w:rsidR="00715857" w:rsidRPr="00F43CC3" w14:paraId="572A61E3" w14:textId="77777777" w:rsidTr="008E1EE8">
        <w:trPr>
          <w:cantSplit/>
          <w:jc w:val="center"/>
        </w:trPr>
        <w:tc>
          <w:tcPr>
            <w:tcW w:w="7920" w:type="dxa"/>
          </w:tcPr>
          <w:p w14:paraId="49840746" w14:textId="77777777" w:rsidR="00715857" w:rsidRPr="00F43CC3" w:rsidRDefault="00715857" w:rsidP="008E1EE8">
            <w:pPr>
              <w:pStyle w:val="tablesyntax"/>
              <w:keepNext w:val="0"/>
              <w:keepLines w:val="0"/>
              <w:spacing w:before="20" w:after="40"/>
              <w:rPr>
                <w:b/>
                <w:noProof/>
                <w:lang w:val="en-CA"/>
              </w:rPr>
            </w:pPr>
            <w:r w:rsidRPr="00BE6AAC">
              <w:rPr>
                <w:bCs/>
                <w:noProof/>
                <w:lang w:val="en-CA"/>
              </w:rPr>
              <w:tab/>
            </w:r>
            <w:r w:rsidRPr="008C6590">
              <w:rPr>
                <w:bCs/>
                <w:noProof/>
                <w:lang w:val="en-CA"/>
              </w:rPr>
              <w:tab/>
            </w:r>
            <w:r>
              <w:rPr>
                <w:bCs/>
                <w:noProof/>
                <w:lang w:val="en-CA"/>
              </w:rPr>
              <w:tab/>
            </w:r>
            <w:r w:rsidRPr="008E6DA5">
              <w:rPr>
                <w:b/>
                <w:lang w:val="en-CA"/>
              </w:rPr>
              <w:tab/>
            </w:r>
            <w:r>
              <w:rPr>
                <w:b/>
                <w:lang w:val="en-CA"/>
              </w:rPr>
              <w:t>rcli_offset_hor</w:t>
            </w:r>
            <w:r w:rsidRPr="00FC4B95">
              <w:rPr>
                <w:rFonts w:eastAsia="SimSun"/>
                <w:bCs/>
                <w:noProof/>
                <w:lang w:val="en-CA"/>
              </w:rPr>
              <w:t>[ i ]</w:t>
            </w:r>
          </w:p>
        </w:tc>
        <w:tc>
          <w:tcPr>
            <w:tcW w:w="1158" w:type="dxa"/>
          </w:tcPr>
          <w:p w14:paraId="6917F54C" w14:textId="77777777" w:rsidR="00715857" w:rsidRPr="00F43CC3" w:rsidRDefault="00715857" w:rsidP="008E1EE8">
            <w:pPr>
              <w:pStyle w:val="tableheading"/>
              <w:keepNext w:val="0"/>
              <w:keepLines w:val="0"/>
              <w:spacing w:before="20" w:after="40"/>
              <w:jc w:val="center"/>
              <w:rPr>
                <w:b w:val="0"/>
                <w:noProof/>
                <w:lang w:val="en-CA"/>
              </w:rPr>
            </w:pPr>
            <w:r>
              <w:rPr>
                <w:b w:val="0"/>
                <w:bCs w:val="0"/>
                <w:lang w:val="en-CA" w:eastAsia="ko-KR"/>
              </w:rPr>
              <w:t>s</w:t>
            </w:r>
            <w:r w:rsidRPr="00C666F9">
              <w:rPr>
                <w:b w:val="0"/>
                <w:bCs w:val="0"/>
                <w:lang w:val="en-CA" w:eastAsia="ko-KR"/>
              </w:rPr>
              <w:t>(</w:t>
            </w:r>
            <w:r>
              <w:rPr>
                <w:b w:val="0"/>
                <w:bCs w:val="0"/>
                <w:lang w:val="en-CA" w:eastAsia="ko-KR"/>
              </w:rPr>
              <w:t>16</w:t>
            </w:r>
            <w:r w:rsidRPr="00C666F9">
              <w:rPr>
                <w:b w:val="0"/>
                <w:bCs w:val="0"/>
                <w:lang w:val="en-CA" w:eastAsia="ko-KR"/>
              </w:rPr>
              <w:t>)</w:t>
            </w:r>
          </w:p>
        </w:tc>
      </w:tr>
      <w:tr w:rsidR="00715857" w:rsidRPr="00F43CC3" w14:paraId="7F937BC0" w14:textId="77777777" w:rsidTr="008E1EE8">
        <w:trPr>
          <w:cantSplit/>
          <w:jc w:val="center"/>
        </w:trPr>
        <w:tc>
          <w:tcPr>
            <w:tcW w:w="7920" w:type="dxa"/>
          </w:tcPr>
          <w:p w14:paraId="0FFA3648" w14:textId="77777777" w:rsidR="00715857" w:rsidRPr="00F43CC3" w:rsidRDefault="00715857" w:rsidP="008E1EE8">
            <w:pPr>
              <w:pStyle w:val="tablesyntax"/>
              <w:keepNext w:val="0"/>
              <w:keepLines w:val="0"/>
              <w:spacing w:before="20" w:after="40"/>
              <w:rPr>
                <w:b/>
                <w:noProof/>
                <w:lang w:val="en-CA"/>
              </w:rPr>
            </w:pPr>
            <w:r w:rsidRPr="00BE6AAC">
              <w:rPr>
                <w:bCs/>
                <w:noProof/>
                <w:lang w:val="en-CA"/>
              </w:rPr>
              <w:tab/>
            </w:r>
            <w:r>
              <w:rPr>
                <w:bCs/>
                <w:noProof/>
                <w:lang w:val="en-CA"/>
              </w:rPr>
              <w:tab/>
            </w:r>
            <w:r>
              <w:rPr>
                <w:bCs/>
                <w:noProof/>
                <w:lang w:val="en-CA"/>
              </w:rPr>
              <w:tab/>
              <w:t>}</w:t>
            </w:r>
          </w:p>
        </w:tc>
        <w:tc>
          <w:tcPr>
            <w:tcW w:w="1158" w:type="dxa"/>
          </w:tcPr>
          <w:p w14:paraId="0D012274" w14:textId="77777777" w:rsidR="00715857" w:rsidRPr="00F43CC3" w:rsidRDefault="00715857" w:rsidP="008E1EE8">
            <w:pPr>
              <w:pStyle w:val="tableheading"/>
              <w:keepNext w:val="0"/>
              <w:keepLines w:val="0"/>
              <w:spacing w:before="20" w:after="40"/>
              <w:jc w:val="center"/>
              <w:rPr>
                <w:b w:val="0"/>
                <w:noProof/>
                <w:lang w:val="en-CA"/>
              </w:rPr>
            </w:pPr>
          </w:p>
        </w:tc>
      </w:tr>
      <w:tr w:rsidR="00715857" w:rsidRPr="00F43CC3" w14:paraId="00C69A8A" w14:textId="77777777" w:rsidTr="008E1EE8">
        <w:trPr>
          <w:cantSplit/>
          <w:jc w:val="center"/>
        </w:trPr>
        <w:tc>
          <w:tcPr>
            <w:tcW w:w="7920" w:type="dxa"/>
          </w:tcPr>
          <w:p w14:paraId="57FF7D1E" w14:textId="77777777" w:rsidR="00715857" w:rsidRPr="009C0AEF" w:rsidRDefault="00715857" w:rsidP="008E1EE8">
            <w:pPr>
              <w:pStyle w:val="tablesyntax"/>
              <w:keepNext w:val="0"/>
              <w:keepLines w:val="0"/>
              <w:spacing w:before="20" w:after="40"/>
              <w:rPr>
                <w:b/>
                <w:noProof/>
                <w:lang w:val="en-CA"/>
              </w:rPr>
            </w:pPr>
            <w:r w:rsidRPr="00BE6AAC">
              <w:rPr>
                <w:bCs/>
                <w:noProof/>
                <w:lang w:val="en-CA"/>
              </w:rPr>
              <w:tab/>
            </w:r>
            <w:r>
              <w:rPr>
                <w:bCs/>
                <w:noProof/>
                <w:lang w:val="en-CA"/>
              </w:rPr>
              <w:tab/>
              <w:t>}</w:t>
            </w:r>
          </w:p>
        </w:tc>
        <w:tc>
          <w:tcPr>
            <w:tcW w:w="1158" w:type="dxa"/>
          </w:tcPr>
          <w:p w14:paraId="7F6FD836" w14:textId="77777777" w:rsidR="00715857" w:rsidRDefault="00715857" w:rsidP="008E1EE8">
            <w:pPr>
              <w:pStyle w:val="tableheading"/>
              <w:keepNext w:val="0"/>
              <w:keepLines w:val="0"/>
              <w:spacing w:before="20" w:after="40"/>
              <w:jc w:val="center"/>
              <w:rPr>
                <w:b w:val="0"/>
                <w:bCs w:val="0"/>
                <w:lang w:val="en-CA" w:eastAsia="ko-KR"/>
              </w:rPr>
            </w:pPr>
          </w:p>
        </w:tc>
      </w:tr>
      <w:tr w:rsidR="00715857" w:rsidRPr="00F43CC3" w14:paraId="10ADC6F2" w14:textId="77777777" w:rsidTr="008E1EE8">
        <w:trPr>
          <w:cantSplit/>
          <w:jc w:val="center"/>
        </w:trPr>
        <w:tc>
          <w:tcPr>
            <w:tcW w:w="7920" w:type="dxa"/>
          </w:tcPr>
          <w:p w14:paraId="5E234A9E" w14:textId="77777777" w:rsidR="00715857" w:rsidRPr="008C6590" w:rsidRDefault="00715857" w:rsidP="008E1EE8">
            <w:pPr>
              <w:pStyle w:val="tablesyntax"/>
              <w:keepNext w:val="0"/>
              <w:keepLines w:val="0"/>
              <w:spacing w:before="20" w:after="40"/>
              <w:rPr>
                <w:bCs/>
                <w:noProof/>
                <w:lang w:val="en-CA"/>
              </w:rPr>
            </w:pPr>
            <w:r w:rsidRPr="00BE6AAC">
              <w:rPr>
                <w:bCs/>
                <w:noProof/>
                <w:lang w:val="en-CA"/>
              </w:rPr>
              <w:tab/>
            </w:r>
            <w:r>
              <w:rPr>
                <w:bCs/>
                <w:noProof/>
                <w:lang w:val="en-CA"/>
              </w:rPr>
              <w:t>}</w:t>
            </w:r>
          </w:p>
        </w:tc>
        <w:tc>
          <w:tcPr>
            <w:tcW w:w="1158" w:type="dxa"/>
          </w:tcPr>
          <w:p w14:paraId="0AF268DE" w14:textId="77777777" w:rsidR="00715857" w:rsidRPr="00C666F9" w:rsidRDefault="00715857" w:rsidP="008E1EE8">
            <w:pPr>
              <w:pStyle w:val="tableheading"/>
              <w:keepNext w:val="0"/>
              <w:keepLines w:val="0"/>
              <w:spacing w:before="20" w:after="40"/>
              <w:jc w:val="center"/>
              <w:rPr>
                <w:b w:val="0"/>
                <w:bCs w:val="0"/>
                <w:lang w:val="en-CA" w:eastAsia="ko-KR"/>
              </w:rPr>
            </w:pPr>
          </w:p>
        </w:tc>
      </w:tr>
      <w:tr w:rsidR="00715857" w:rsidRPr="00F43CC3" w14:paraId="6E2B7EAD" w14:textId="77777777" w:rsidTr="008E1EE8">
        <w:trPr>
          <w:cantSplit/>
          <w:jc w:val="center"/>
        </w:trPr>
        <w:tc>
          <w:tcPr>
            <w:tcW w:w="7920" w:type="dxa"/>
          </w:tcPr>
          <w:p w14:paraId="75B5F186" w14:textId="77777777" w:rsidR="00715857" w:rsidRPr="00BE6AAC" w:rsidRDefault="00715857" w:rsidP="008E1EE8">
            <w:pPr>
              <w:pStyle w:val="tablesyntax"/>
              <w:keepNext w:val="0"/>
              <w:keepLines w:val="0"/>
              <w:spacing w:before="20" w:after="40"/>
              <w:rPr>
                <w:bCs/>
                <w:noProof/>
                <w:lang w:val="en-CA"/>
              </w:rPr>
            </w:pPr>
            <w:r>
              <w:rPr>
                <w:bCs/>
                <w:noProof/>
                <w:lang w:val="en-CA"/>
              </w:rPr>
              <w:t>}</w:t>
            </w:r>
          </w:p>
        </w:tc>
        <w:tc>
          <w:tcPr>
            <w:tcW w:w="1158" w:type="dxa"/>
          </w:tcPr>
          <w:p w14:paraId="5FFFAA0C" w14:textId="77777777" w:rsidR="00715857" w:rsidRPr="00C666F9" w:rsidRDefault="00715857" w:rsidP="008E1EE8">
            <w:pPr>
              <w:pStyle w:val="tableheading"/>
              <w:keepNext w:val="0"/>
              <w:keepLines w:val="0"/>
              <w:spacing w:before="20" w:after="40"/>
              <w:jc w:val="center"/>
              <w:rPr>
                <w:b w:val="0"/>
                <w:bCs w:val="0"/>
                <w:lang w:val="en-CA" w:eastAsia="ko-KR"/>
              </w:rPr>
            </w:pPr>
          </w:p>
        </w:tc>
      </w:tr>
    </w:tbl>
    <w:p w14:paraId="15A79768" w14:textId="77777777" w:rsidR="00715857" w:rsidRDefault="00715857" w:rsidP="00715857">
      <w:pPr>
        <w:rPr>
          <w:lang w:val="en-CA"/>
        </w:rPr>
      </w:pPr>
    </w:p>
    <w:p w14:paraId="59681B44" w14:textId="77777777" w:rsidR="00715857" w:rsidRDefault="00715857" w:rsidP="00715857">
      <w:pPr>
        <w:rPr>
          <w:lang w:val="en-CA"/>
        </w:rPr>
      </w:pPr>
      <w:r>
        <w:rPr>
          <w:lang w:val="en-CA"/>
        </w:rPr>
        <w:t xml:space="preserve">The recommended composite layers info SEI message, with the layer composite position information SEI message, describes a layout of decoded pictures from the layers of an OLS within a recommended composite picture, according to the composition process of sub-clause X.  </w:t>
      </w:r>
    </w:p>
    <w:p w14:paraId="09EAD92C" w14:textId="77777777" w:rsidR="00715857" w:rsidRDefault="00715857" w:rsidP="00715857">
      <w:pPr>
        <w:rPr>
          <w:lang w:val="en-CA"/>
        </w:rPr>
      </w:pPr>
      <w:r>
        <w:rPr>
          <w:b/>
          <w:bCs/>
          <w:lang w:val="en-CA"/>
        </w:rPr>
        <w:t>rcli_</w:t>
      </w:r>
      <w:r w:rsidRPr="005B60C5">
        <w:rPr>
          <w:b/>
          <w:bCs/>
          <w:lang w:val="en-CA"/>
        </w:rPr>
        <w:t>cancel_flag</w:t>
      </w:r>
      <w:r>
        <w:rPr>
          <w:lang w:val="en-CA"/>
        </w:rPr>
        <w:t xml:space="preserve"> equal to 1 indicates </w:t>
      </w:r>
      <w:r w:rsidRPr="00347F92">
        <w:rPr>
          <w:lang w:val="en-CA"/>
        </w:rPr>
        <w:t xml:space="preserve">that the SEI message cancels the persistence of any previous </w:t>
      </w:r>
      <w:r>
        <w:rPr>
          <w:lang w:val="en-CA"/>
        </w:rPr>
        <w:t>recommended composite layers info</w:t>
      </w:r>
      <w:r w:rsidRPr="00347F92">
        <w:rPr>
          <w:lang w:val="en-CA"/>
        </w:rPr>
        <w:t xml:space="preserve"> SEI message in output order</w:t>
      </w:r>
      <w:r w:rsidRPr="00A50053">
        <w:rPr>
          <w:lang w:val="en-CA"/>
        </w:rPr>
        <w:t>.</w:t>
      </w:r>
      <w:r>
        <w:rPr>
          <w:lang w:val="en-CA"/>
        </w:rPr>
        <w:t xml:space="preserve"> </w:t>
      </w:r>
    </w:p>
    <w:p w14:paraId="119A1BD1" w14:textId="77777777" w:rsidR="00715857" w:rsidRPr="00347F92" w:rsidRDefault="00715857" w:rsidP="00715857">
      <w:pPr>
        <w:rPr>
          <w:lang w:val="en-CA"/>
        </w:rPr>
      </w:pPr>
      <w:r>
        <w:rPr>
          <w:b/>
          <w:bCs/>
          <w:lang w:val="en-CA"/>
        </w:rPr>
        <w:t>rcli_</w:t>
      </w:r>
      <w:r w:rsidRPr="008D7D52">
        <w:rPr>
          <w:b/>
          <w:bCs/>
          <w:lang w:val="en-CA"/>
        </w:rPr>
        <w:t>persistence_flag</w:t>
      </w:r>
      <w:r>
        <w:rPr>
          <w:lang w:val="en-CA"/>
        </w:rPr>
        <w:t xml:space="preserve"> </w:t>
      </w:r>
      <w:r w:rsidRPr="00347F92">
        <w:rPr>
          <w:lang w:val="en-CA"/>
        </w:rPr>
        <w:t xml:space="preserve">specifies the persistence of </w:t>
      </w:r>
      <w:r>
        <w:rPr>
          <w:lang w:val="en-CA"/>
        </w:rPr>
        <w:t>recommended composite layers info</w:t>
      </w:r>
      <w:r w:rsidRPr="00347F92">
        <w:rPr>
          <w:lang w:val="en-CA"/>
        </w:rPr>
        <w:t xml:space="preserve"> SEI message.</w:t>
      </w:r>
    </w:p>
    <w:p w14:paraId="6029E88E" w14:textId="77777777" w:rsidR="00715857" w:rsidRDefault="00715857" w:rsidP="00715857">
      <w:pPr>
        <w:rPr>
          <w:lang w:val="en-CA"/>
        </w:rPr>
      </w:pPr>
      <w:r>
        <w:rPr>
          <w:lang w:val="en-CA"/>
        </w:rPr>
        <w:t>rcli_</w:t>
      </w:r>
      <w:r w:rsidRPr="00347F92">
        <w:rPr>
          <w:lang w:val="en-CA"/>
        </w:rPr>
        <w:t xml:space="preserve">persistence_flag equal to 0 specifies that the </w:t>
      </w:r>
      <w:r>
        <w:rPr>
          <w:lang w:val="en-CA"/>
        </w:rPr>
        <w:t>recommended composite layers info</w:t>
      </w:r>
      <w:r w:rsidRPr="00347F92">
        <w:rPr>
          <w:lang w:val="en-CA"/>
        </w:rPr>
        <w:t xml:space="preserve"> SEI message applies to the current </w:t>
      </w:r>
      <w:r>
        <w:rPr>
          <w:lang w:val="en-CA"/>
        </w:rPr>
        <w:t>AU</w:t>
      </w:r>
      <w:r w:rsidRPr="00347F92">
        <w:rPr>
          <w:lang w:val="en-CA"/>
        </w:rPr>
        <w:t xml:space="preserve"> only.</w:t>
      </w:r>
      <w:r>
        <w:rPr>
          <w:lang w:val="en-CA"/>
        </w:rPr>
        <w:t xml:space="preserve"> </w:t>
      </w:r>
    </w:p>
    <w:p w14:paraId="42CB824D" w14:textId="77777777" w:rsidR="00715857" w:rsidRPr="00347F92" w:rsidRDefault="00715857" w:rsidP="00715857">
      <w:pPr>
        <w:rPr>
          <w:lang w:val="en-CA"/>
        </w:rPr>
      </w:pPr>
      <w:r w:rsidRPr="006E2216">
        <w:rPr>
          <w:lang w:val="en-CA"/>
        </w:rPr>
        <w:t>rcli_persistence_flag</w:t>
      </w:r>
      <w:r w:rsidRPr="00347F92">
        <w:rPr>
          <w:lang w:val="en-CA"/>
        </w:rPr>
        <w:t xml:space="preserve"> equal to 1 specifies that the </w:t>
      </w:r>
      <w:r>
        <w:rPr>
          <w:lang w:val="en-CA"/>
        </w:rPr>
        <w:t>recommended composite layers info</w:t>
      </w:r>
      <w:r w:rsidRPr="00347F92">
        <w:rPr>
          <w:lang w:val="en-CA"/>
        </w:rPr>
        <w:t xml:space="preserve"> SEI message applies to the current </w:t>
      </w:r>
      <w:r>
        <w:rPr>
          <w:lang w:val="en-CA"/>
        </w:rPr>
        <w:t>access unit</w:t>
      </w:r>
      <w:r w:rsidRPr="00347F92">
        <w:rPr>
          <w:lang w:val="en-CA"/>
        </w:rPr>
        <w:t xml:space="preserve"> </w:t>
      </w:r>
      <w:r>
        <w:rPr>
          <w:lang w:val="en-CA"/>
        </w:rPr>
        <w:t xml:space="preserve">and </w:t>
      </w:r>
      <w:r w:rsidRPr="00347F92">
        <w:rPr>
          <w:lang w:val="en-CA"/>
        </w:rPr>
        <w:t xml:space="preserve">persists </w:t>
      </w:r>
      <w:r>
        <w:rPr>
          <w:lang w:val="en-CA"/>
        </w:rPr>
        <w:t xml:space="preserve">all subsequent access units </w:t>
      </w:r>
      <w:r w:rsidRPr="00347F92">
        <w:rPr>
          <w:lang w:val="en-CA"/>
        </w:rPr>
        <w:t xml:space="preserve">in output order until </w:t>
      </w:r>
      <w:r>
        <w:rPr>
          <w:lang w:val="en-CA"/>
        </w:rPr>
        <w:t>one or more</w:t>
      </w:r>
      <w:r w:rsidRPr="00347F92">
        <w:rPr>
          <w:lang w:val="en-CA"/>
        </w:rPr>
        <w:t xml:space="preserve"> of the following conditions are true:</w:t>
      </w:r>
    </w:p>
    <w:p w14:paraId="1452A156" w14:textId="3512787A" w:rsidR="00715857" w:rsidRPr="00347F92" w:rsidRDefault="00715857" w:rsidP="000D0323">
      <w:pPr>
        <w:pStyle w:val="enumlev1"/>
        <w:numPr>
          <w:ilvl w:val="0"/>
          <w:numId w:val="17"/>
        </w:numPr>
        <w:spacing w:before="136"/>
        <w:rPr>
          <w:lang w:val="en-CA"/>
        </w:rPr>
      </w:pPr>
      <w:r w:rsidRPr="00347F92">
        <w:rPr>
          <w:lang w:val="en-CA"/>
        </w:rPr>
        <w:t>A new CVS begins.</w:t>
      </w:r>
    </w:p>
    <w:p w14:paraId="41042028" w14:textId="6A5A468F" w:rsidR="00715857" w:rsidRPr="00347F92" w:rsidRDefault="00715857" w:rsidP="000D0323">
      <w:pPr>
        <w:pStyle w:val="enumlev1"/>
        <w:numPr>
          <w:ilvl w:val="0"/>
          <w:numId w:val="17"/>
        </w:numPr>
        <w:rPr>
          <w:noProof/>
          <w:lang w:val="en-CA"/>
        </w:rPr>
      </w:pPr>
      <w:r w:rsidRPr="00347F92">
        <w:rPr>
          <w:noProof/>
          <w:lang w:val="en-CA"/>
        </w:rPr>
        <w:t>The bitstream ends.</w:t>
      </w:r>
    </w:p>
    <w:p w14:paraId="5652760C" w14:textId="25FA1716" w:rsidR="00715857" w:rsidRPr="00715857" w:rsidRDefault="00715857" w:rsidP="000D0323">
      <w:pPr>
        <w:pStyle w:val="ListParagraph"/>
        <w:numPr>
          <w:ilvl w:val="0"/>
          <w:numId w:val="17"/>
        </w:numPr>
        <w:rPr>
          <w:lang w:val="en-CA"/>
        </w:rPr>
      </w:pPr>
      <w:r w:rsidRPr="000D0323">
        <w:rPr>
          <w:noProof/>
          <w:sz w:val="20"/>
          <w:lang w:val="en-CA"/>
        </w:rPr>
        <w:t>A picture in an AU associated with a recommended composite layers info SEI message is output that follows the current picture in output order</w:t>
      </w:r>
    </w:p>
    <w:p w14:paraId="34878A32" w14:textId="77777777" w:rsidR="00715857" w:rsidRDefault="00715857" w:rsidP="00715857">
      <w:pPr>
        <w:rPr>
          <w:lang w:val="en-CA"/>
        </w:rPr>
      </w:pPr>
      <w:r w:rsidRPr="00A71AFF">
        <w:rPr>
          <w:rFonts w:eastAsia="SimSun"/>
          <w:b/>
          <w:noProof/>
          <w:lang w:val="en-CA"/>
        </w:rPr>
        <w:t>rcli_layer_scaling_enabled_flag</w:t>
      </w:r>
      <w:r>
        <w:rPr>
          <w:rFonts w:eastAsia="SimSun"/>
          <w:bCs/>
          <w:noProof/>
          <w:lang w:val="en-CA"/>
        </w:rPr>
        <w:t xml:space="preserve"> equal to 0 indicates that </w:t>
      </w:r>
      <w:r>
        <w:rPr>
          <w:lang w:val="en-CA"/>
        </w:rPr>
        <w:t>layerPicSizeIn</w:t>
      </w:r>
      <w:r w:rsidRPr="00B36D30">
        <w:rPr>
          <w:lang w:val="en-CA"/>
        </w:rPr>
        <w:t>CompositeHeight[ i ]</w:t>
      </w:r>
      <w:r>
        <w:rPr>
          <w:lang w:val="en-CA"/>
        </w:rPr>
        <w:t xml:space="preserve"> and layerPicSizeIn</w:t>
      </w:r>
      <w:r w:rsidRPr="00B36D30">
        <w:rPr>
          <w:lang w:val="en-CA"/>
        </w:rPr>
        <w:t>CompositeWidth[ i ]</w:t>
      </w:r>
      <w:r>
        <w:rPr>
          <w:lang w:val="en-CA"/>
        </w:rPr>
        <w:t xml:space="preserve"> derived in subclause X are equal to the width and height, respectively,  of the coded picture with nuh_layer_id equal to i. </w:t>
      </w:r>
      <w:r>
        <w:rPr>
          <w:rFonts w:eastAsia="SimSun"/>
          <w:bCs/>
          <w:noProof/>
          <w:lang w:val="en-CA"/>
        </w:rPr>
        <w:t xml:space="preserve">rcli_layer_scaling_enabled_flag equal to 1 indicates that </w:t>
      </w:r>
      <w:r>
        <w:rPr>
          <w:lang w:val="en-CA"/>
        </w:rPr>
        <w:t>layerPicSizeIn</w:t>
      </w:r>
      <w:r w:rsidRPr="00B36D30">
        <w:rPr>
          <w:lang w:val="en-CA"/>
        </w:rPr>
        <w:t>CompositeHeight[ i ]</w:t>
      </w:r>
      <w:r>
        <w:rPr>
          <w:lang w:val="en-CA"/>
        </w:rPr>
        <w:t xml:space="preserve"> and layerPicSizeIn</w:t>
      </w:r>
      <w:r w:rsidRPr="00B36D30">
        <w:rPr>
          <w:lang w:val="en-CA"/>
        </w:rPr>
        <w:t>CompositeWidth[ i ]</w:t>
      </w:r>
      <w:r>
        <w:rPr>
          <w:lang w:val="en-CA"/>
        </w:rPr>
        <w:t xml:space="preserve"> may differ from the width and height, respectively,  of the coded picture with nuh_layer_id equal to i. </w:t>
      </w:r>
    </w:p>
    <w:p w14:paraId="4ECD5FDA" w14:textId="77777777" w:rsidR="00715857" w:rsidRDefault="00715857" w:rsidP="00715857">
      <w:pPr>
        <w:rPr>
          <w:lang w:val="en-CA"/>
        </w:rPr>
      </w:pPr>
      <w:r w:rsidRPr="00A71AFF">
        <w:rPr>
          <w:rFonts w:eastAsia="SimSun"/>
          <w:b/>
          <w:noProof/>
          <w:lang w:val="en-CA"/>
        </w:rPr>
        <w:t>rcli_layer_</w:t>
      </w:r>
      <w:r>
        <w:rPr>
          <w:rFonts w:eastAsia="SimSun"/>
          <w:b/>
          <w:noProof/>
          <w:lang w:val="en-CA"/>
        </w:rPr>
        <w:t>overlap</w:t>
      </w:r>
      <w:r w:rsidRPr="00A71AFF">
        <w:rPr>
          <w:rFonts w:eastAsia="SimSun"/>
          <w:b/>
          <w:noProof/>
          <w:lang w:val="en-CA"/>
        </w:rPr>
        <w:t>_enabled_flag</w:t>
      </w:r>
      <w:r>
        <w:rPr>
          <w:rFonts w:eastAsia="SimSun"/>
          <w:bCs/>
          <w:noProof/>
          <w:lang w:val="en-CA"/>
        </w:rPr>
        <w:t xml:space="preserve"> equal to 0 indicates that all</w:t>
      </w:r>
      <w:r>
        <w:rPr>
          <w:lang w:val="en-CA"/>
        </w:rPr>
        <w:t xml:space="preserve"> values of Count[ y][ x ] shall be les than or equal to 1, as derived in subclause X . </w:t>
      </w:r>
      <w:r>
        <w:rPr>
          <w:rFonts w:eastAsia="SimSun"/>
          <w:bCs/>
          <w:noProof/>
          <w:lang w:val="en-CA"/>
        </w:rPr>
        <w:t xml:space="preserve">rcli_layer_overlap_enabled_flag equal to 1 does not impose a restriction. </w:t>
      </w:r>
    </w:p>
    <w:p w14:paraId="37E3172C" w14:textId="77777777" w:rsidR="00715857" w:rsidRDefault="00715857" w:rsidP="00715857">
      <w:pPr>
        <w:rPr>
          <w:rFonts w:eastAsia="SimSun"/>
          <w:bCs/>
          <w:noProof/>
          <w:lang w:val="en-CA"/>
        </w:rPr>
      </w:pPr>
      <w:r>
        <w:rPr>
          <w:rFonts w:eastAsia="SimSun"/>
          <w:b/>
          <w:noProof/>
          <w:lang w:val="en-CA"/>
        </w:rPr>
        <w:t>rcli_unit_size</w:t>
      </w:r>
      <w:r w:rsidRPr="003001F7">
        <w:rPr>
          <w:rFonts w:eastAsia="SimSun"/>
          <w:b/>
          <w:noProof/>
          <w:lang w:val="en-CA"/>
        </w:rPr>
        <w:t>_present_flag</w:t>
      </w:r>
      <w:r>
        <w:rPr>
          <w:rFonts w:eastAsia="SimSun"/>
          <w:bCs/>
          <w:noProof/>
          <w:lang w:val="en-CA"/>
        </w:rPr>
        <w:t xml:space="preserve"> equal to 1 specifies that the rcli_unit_size_ver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present. rcli_unit_size_present_flag equal to 0 specifies that the rcli_</w:t>
      </w:r>
      <w:r w:rsidRPr="00FC4B95">
        <w:rPr>
          <w:rFonts w:eastAsia="SimSun"/>
          <w:bCs/>
          <w:noProof/>
          <w:lang w:val="en-CA"/>
        </w:rPr>
        <w:t xml:space="preserve"> </w:t>
      </w:r>
      <w:r>
        <w:rPr>
          <w:rFonts w:eastAsia="SimSun"/>
          <w:bCs/>
          <w:noProof/>
          <w:lang w:val="en-CA"/>
        </w:rPr>
        <w:t>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not  present. </w:t>
      </w:r>
    </w:p>
    <w:p w14:paraId="1DFCB8D2" w14:textId="77777777" w:rsidR="00715857" w:rsidRDefault="00715857" w:rsidP="00715857">
      <w:pPr>
        <w:rPr>
          <w:rFonts w:eastAsia="SimSun"/>
          <w:bCs/>
          <w:noProof/>
          <w:lang w:val="en-CA"/>
        </w:rPr>
      </w:pPr>
      <w:r>
        <w:rPr>
          <w:rFonts w:eastAsia="SimSun"/>
          <w:b/>
          <w:noProof/>
          <w:lang w:val="en-CA"/>
        </w:rPr>
        <w:t>rcli_composite_size</w:t>
      </w:r>
      <w:r w:rsidRPr="003001F7">
        <w:rPr>
          <w:rFonts w:eastAsia="SimSun"/>
          <w:b/>
          <w:noProof/>
          <w:lang w:val="en-CA"/>
        </w:rPr>
        <w:t>_present_flag</w:t>
      </w:r>
      <w:r>
        <w:rPr>
          <w:rFonts w:eastAsia="SimSun"/>
          <w:bCs/>
          <w:noProof/>
          <w:lang w:val="en-CA"/>
        </w:rPr>
        <w:t xml:space="preserve"> equal to 1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present. rcli_composite_size_present_flag equal to 0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w:t>
      </w:r>
      <w:r>
        <w:rPr>
          <w:rFonts w:eastAsia="SimSun"/>
          <w:bCs/>
          <w:noProof/>
          <w:lang w:val="en-CA"/>
        </w:rPr>
        <w:lastRenderedPageBreak/>
        <w:t xml:space="preserve">are not  present. </w:t>
      </w:r>
    </w:p>
    <w:p w14:paraId="034B0EDC" w14:textId="77777777" w:rsidR="00715857" w:rsidRDefault="00715857" w:rsidP="00715857">
      <w:pPr>
        <w:rPr>
          <w:rFonts w:eastAsia="SimSun"/>
          <w:bCs/>
          <w:noProof/>
          <w:lang w:val="en-CA"/>
        </w:rPr>
      </w:pPr>
      <w:r>
        <w:rPr>
          <w:rFonts w:eastAsia="SimSun"/>
          <w:b/>
          <w:noProof/>
          <w:lang w:val="en-CA"/>
        </w:rPr>
        <w:t>rcli_</w:t>
      </w:r>
      <w:r w:rsidRPr="003001F7">
        <w:rPr>
          <w:rFonts w:eastAsia="SimSun"/>
          <w:b/>
          <w:noProof/>
          <w:lang w:val="en-CA"/>
        </w:rPr>
        <w:t>offset_present_flag</w:t>
      </w:r>
      <w:r>
        <w:rPr>
          <w:rFonts w:eastAsia="SimSun"/>
          <w:bCs/>
          <w:noProof/>
          <w:lang w:val="en-CA"/>
        </w:rPr>
        <w:t xml:space="preserve"> equal to 1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present. rcli_offset_present_flag equal to 0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not  present. </w:t>
      </w:r>
    </w:p>
    <w:p w14:paraId="7185B4BB" w14:textId="77777777" w:rsidR="00715857" w:rsidRPr="00FC4B95" w:rsidRDefault="00715857" w:rsidP="00715857">
      <w:pPr>
        <w:rPr>
          <w:bCs/>
          <w:lang w:val="en-CA"/>
        </w:rPr>
      </w:pPr>
      <w:r>
        <w:rPr>
          <w:b/>
          <w:lang w:val="en-CA"/>
        </w:rPr>
        <w:t>num_olss_minus1</w:t>
      </w:r>
      <w:r>
        <w:rPr>
          <w:bCs/>
          <w:lang w:val="en-CA"/>
        </w:rPr>
        <w:t xml:space="preserve"> indicates the number of OLSs for which syntax elements are present in the SEI message.</w:t>
      </w:r>
    </w:p>
    <w:p w14:paraId="31736D96" w14:textId="77777777" w:rsidR="00715857" w:rsidRDefault="00715857" w:rsidP="00715857">
      <w:pPr>
        <w:rPr>
          <w:bCs/>
          <w:lang w:val="en-CA"/>
        </w:rPr>
      </w:pPr>
      <w:r>
        <w:rPr>
          <w:b/>
          <w:lang w:val="en-CA"/>
        </w:rPr>
        <w:t>rcli_unit_size_ver</w:t>
      </w:r>
      <w:r w:rsidRPr="00FC4B95">
        <w:rPr>
          <w:rFonts w:eastAsia="SimSun"/>
          <w:bCs/>
          <w:noProof/>
          <w:lang w:val="en-CA"/>
        </w:rPr>
        <w:t>[ i ]</w:t>
      </w:r>
      <w:r>
        <w:rPr>
          <w:bCs/>
          <w:lang w:val="en-CA"/>
        </w:rPr>
        <w:t xml:space="preserve"> and </w:t>
      </w:r>
      <w:r>
        <w:rPr>
          <w:b/>
          <w:lang w:val="en-CA"/>
        </w:rPr>
        <w:t>rcli_unit_size_hor</w:t>
      </w:r>
      <w:r w:rsidRPr="00FC4B95">
        <w:rPr>
          <w:rFonts w:eastAsia="SimSun"/>
          <w:bCs/>
          <w:noProof/>
          <w:lang w:val="en-CA"/>
        </w:rPr>
        <w:t>[ i ]</w:t>
      </w:r>
      <w:r>
        <w:rPr>
          <w:bCs/>
          <w:lang w:val="en-CA"/>
        </w:rPr>
        <w:t xml:space="preserve"> indicate vertical and horizontal unit size parameters respectively,  used in the composition process in subclause X for the i-th OLS. </w:t>
      </w:r>
      <w:r w:rsidRPr="003001F7">
        <w:rPr>
          <w:bCs/>
          <w:lang w:val="en-CA"/>
        </w:rPr>
        <w:t xml:space="preserve">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343FE371" w14:textId="77777777" w:rsidR="00715857" w:rsidRDefault="00715857" w:rsidP="00715857">
      <w:pPr>
        <w:rPr>
          <w:rFonts w:eastAsia="SimSun"/>
          <w:bCs/>
          <w:noProof/>
          <w:lang w:val="en-CA"/>
        </w:rPr>
      </w:pPr>
      <w:r>
        <w:rPr>
          <w:rFonts w:eastAsia="SimSun"/>
          <w:b/>
          <w:noProof/>
          <w:lang w:val="en-CA"/>
        </w:rPr>
        <w:t>rcli_composite_size_ver</w:t>
      </w:r>
      <w:r w:rsidRPr="00FC4B95">
        <w:rPr>
          <w:rFonts w:eastAsia="SimSun"/>
          <w:bCs/>
          <w:noProof/>
          <w:lang w:val="en-CA"/>
        </w:rPr>
        <w:t>[ i ]</w:t>
      </w:r>
      <w:r>
        <w:rPr>
          <w:rFonts w:eastAsia="SimSun"/>
          <w:bCs/>
          <w:noProof/>
          <w:lang w:val="en-CA"/>
        </w:rPr>
        <w:t xml:space="preserve"> and </w:t>
      </w:r>
      <w:r>
        <w:rPr>
          <w:rFonts w:eastAsia="SimSun"/>
          <w:b/>
          <w:noProof/>
          <w:lang w:val="en-CA"/>
        </w:rPr>
        <w:t>rcli_composite_size_hor</w:t>
      </w:r>
      <w:r w:rsidRPr="00FC4B95">
        <w:rPr>
          <w:rFonts w:eastAsia="SimSun"/>
          <w:bCs/>
          <w:noProof/>
          <w:lang w:val="en-CA"/>
        </w:rPr>
        <w:t>[ i ]</w:t>
      </w:r>
      <w:r>
        <w:rPr>
          <w:rFonts w:eastAsia="SimSun"/>
          <w:bCs/>
          <w:noProof/>
          <w:lang w:val="en-CA"/>
        </w:rPr>
        <w:t xml:space="preserve"> indicate the vertical and horizontal size, respectively, of the recommended composite picture in luma samples used in the composition process in subclause X for the i-th OLS. 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120538A0" w14:textId="77777777" w:rsidR="00715857" w:rsidRDefault="00715857" w:rsidP="00715857">
      <w:pPr>
        <w:rPr>
          <w:b/>
          <w:lang w:val="en-CA"/>
        </w:rPr>
      </w:pPr>
      <w:r>
        <w:rPr>
          <w:b/>
          <w:lang w:val="en-CA"/>
        </w:rPr>
        <w:t>rcli_offest_ver</w:t>
      </w:r>
      <w:r w:rsidRPr="00FC4B95">
        <w:rPr>
          <w:rFonts w:eastAsia="SimSun"/>
          <w:bCs/>
          <w:noProof/>
          <w:lang w:val="en-CA"/>
        </w:rPr>
        <w:t>[ i ]</w:t>
      </w:r>
      <w:r>
        <w:rPr>
          <w:b/>
          <w:lang w:val="en-CA"/>
        </w:rPr>
        <w:t xml:space="preserve"> </w:t>
      </w:r>
      <w:r w:rsidRPr="00BE6AAC">
        <w:rPr>
          <w:bCs/>
          <w:lang w:val="en-CA"/>
        </w:rPr>
        <w:t>and</w:t>
      </w:r>
      <w:r>
        <w:rPr>
          <w:b/>
          <w:lang w:val="en-CA"/>
        </w:rPr>
        <w:t xml:space="preserve"> rcli_offset_hor</w:t>
      </w:r>
      <w:r w:rsidRPr="00FC4B95">
        <w:rPr>
          <w:rFonts w:eastAsia="SimSun"/>
          <w:bCs/>
          <w:noProof/>
          <w:lang w:val="en-CA"/>
        </w:rPr>
        <w:t>[ i ]</w:t>
      </w:r>
      <w:r>
        <w:rPr>
          <w:b/>
          <w:lang w:val="en-CA"/>
        </w:rPr>
        <w:t xml:space="preserve"> </w:t>
      </w:r>
      <w:r w:rsidRPr="00BE6AAC">
        <w:rPr>
          <w:bCs/>
          <w:lang w:val="en-CA"/>
        </w:rPr>
        <w:t>in</w:t>
      </w:r>
      <w:r w:rsidRPr="003001F7">
        <w:rPr>
          <w:bCs/>
          <w:lang w:val="en-CA"/>
        </w:rPr>
        <w:t>dicate vertical and horizontal offsets, respectively, of the positions of the decoded layer pictures</w:t>
      </w:r>
      <w:r>
        <w:rPr>
          <w:bCs/>
          <w:lang w:val="en-CA"/>
        </w:rPr>
        <w:t xml:space="preserve"> used in the composition process in subclause X for the i-th OLS</w:t>
      </w:r>
      <w:r w:rsidRPr="003001F7">
        <w:rPr>
          <w:bCs/>
          <w:lang w:val="en-CA"/>
        </w:rPr>
        <w:t xml:space="preserve">. 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are inferred to be equal to 0. </w:t>
      </w:r>
    </w:p>
    <w:p w14:paraId="328CEB7F" w14:textId="77777777" w:rsidR="00715857"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lang w:val="en-CA"/>
        </w:rPr>
      </w:pPr>
      <w:r>
        <w:rPr>
          <w:lang w:val="en-CA"/>
        </w:rPr>
        <w:t xml:space="preserve">Recommended composition process </w:t>
      </w:r>
    </w:p>
    <w:p w14:paraId="63333762" w14:textId="77777777" w:rsidR="00715857" w:rsidRDefault="00715857" w:rsidP="00715857">
      <w:pPr>
        <w:rPr>
          <w:lang w:val="en-CA"/>
        </w:rPr>
      </w:pPr>
      <w:r>
        <w:rPr>
          <w:lang w:val="en-CA"/>
        </w:rPr>
        <w:t>This subclause describes a composition process to derive sample values for a recommended</w:t>
      </w:r>
      <w:r w:rsidRPr="00FD6C35">
        <w:rPr>
          <w:lang w:val="en-CA"/>
        </w:rPr>
        <w:t xml:space="preserve"> </w:t>
      </w:r>
      <w:r>
        <w:rPr>
          <w:lang w:val="en-CA"/>
        </w:rPr>
        <w:t xml:space="preserve">composite picture, CompositePicture, for the i-th OLS. </w:t>
      </w:r>
    </w:p>
    <w:p w14:paraId="3EE0990C" w14:textId="77777777" w:rsidR="00715857" w:rsidRDefault="00715857" w:rsidP="00715857">
      <w:pPr>
        <w:rPr>
          <w:rFonts w:eastAsia="SimSun"/>
          <w:noProof/>
          <w:lang w:val="en-CA"/>
        </w:rPr>
      </w:pPr>
      <w:r w:rsidRPr="00FD6C35">
        <w:rPr>
          <w:lang w:val="en-CA"/>
        </w:rPr>
        <w:t>Composite</w:t>
      </w:r>
      <w:r>
        <w:rPr>
          <w:lang w:val="en-CA"/>
        </w:rPr>
        <w:t>Picture[ 0</w:t>
      </w:r>
      <w:r w:rsidRPr="00F07F0C">
        <w:rPr>
          <w:noProof/>
          <w:lang w:val="en-CA"/>
        </w:rPr>
        <w:t>]</w:t>
      </w:r>
      <w:r>
        <w:rPr>
          <w:noProof/>
          <w:lang w:val="en-CA"/>
        </w:rPr>
        <w:t> </w:t>
      </w:r>
      <w:r>
        <w:rPr>
          <w:lang w:val="en-CA"/>
        </w:rPr>
        <w:t xml:space="preserve"> is a 2-D sample array of size </w:t>
      </w:r>
      <w:r>
        <w:rPr>
          <w:rFonts w:eastAsia="SimSun"/>
          <w:noProof/>
          <w:lang w:val="en-CA"/>
        </w:rPr>
        <w:t>rcli_</w:t>
      </w:r>
      <w:r w:rsidRPr="00FD6C35">
        <w:rPr>
          <w:rFonts w:eastAsia="SimSun"/>
          <w:noProof/>
          <w:lang w:val="en-CA"/>
        </w:rPr>
        <w:t>composite_size_</w:t>
      </w:r>
      <w:r>
        <w:rPr>
          <w:rFonts w:eastAsia="SimSun"/>
          <w:noProof/>
          <w:lang w:val="en-CA"/>
        </w:rPr>
        <w:t>hor</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 xml:space="preserve">ver, of the luma samples of CompositePicture. </w:t>
      </w:r>
      <w:r w:rsidRPr="00FD6C35">
        <w:rPr>
          <w:lang w:val="en-CA"/>
        </w:rPr>
        <w:t>Composite</w:t>
      </w:r>
      <w:r>
        <w:rPr>
          <w:lang w:val="en-CA"/>
        </w:rPr>
        <w:t>Picture</w:t>
      </w:r>
      <w:r w:rsidRPr="00F07F0C">
        <w:rPr>
          <w:noProof/>
          <w:lang w:val="en-CA"/>
        </w:rPr>
        <w:t>[</w:t>
      </w:r>
      <w:r>
        <w:rPr>
          <w:noProof/>
          <w:lang w:val="en-CA"/>
        </w:rPr>
        <w:t> cIdx </w:t>
      </w:r>
      <w:r w:rsidRPr="00F07F0C">
        <w:rPr>
          <w:noProof/>
          <w:lang w:val="en-CA"/>
        </w:rPr>
        <w:t>]</w:t>
      </w:r>
      <w:r>
        <w:rPr>
          <w:noProof/>
          <w:lang w:val="en-CA"/>
        </w:rPr>
        <w:t> </w:t>
      </w:r>
      <w:r>
        <w:rPr>
          <w:lang w:val="en-CA"/>
        </w:rPr>
        <w:t xml:space="preserve"> for cIdx in 1 .. 2 are 2-D sample arrays of size </w:t>
      </w:r>
      <w:r>
        <w:rPr>
          <w:rFonts w:eastAsia="SimSun"/>
          <w:noProof/>
          <w:lang w:val="en-CA"/>
        </w:rPr>
        <w:t>rcli_</w:t>
      </w:r>
      <w:r w:rsidRPr="00FD6C35">
        <w:rPr>
          <w:rFonts w:eastAsia="SimSun"/>
          <w:noProof/>
          <w:lang w:val="en-CA"/>
        </w:rPr>
        <w:t>composite_size_</w:t>
      </w:r>
      <w:r>
        <w:rPr>
          <w:rFonts w:eastAsia="SimSun"/>
          <w:noProof/>
          <w:lang w:val="en-CA"/>
        </w:rPr>
        <w:t>hor</w:t>
      </w:r>
      <w:r w:rsidRPr="00347F92">
        <w:rPr>
          <w:noProof/>
          <w:lang w:val="en-CA"/>
        </w:rPr>
        <w:t>/ SubWidthC</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ver</w:t>
      </w:r>
      <w:r w:rsidRPr="00347F92">
        <w:rPr>
          <w:noProof/>
          <w:lang w:val="en-CA"/>
        </w:rPr>
        <w:t>/ Sub</w:t>
      </w:r>
      <w:r>
        <w:rPr>
          <w:noProof/>
          <w:lang w:val="en-CA"/>
        </w:rPr>
        <w:t>Height</w:t>
      </w:r>
      <w:r w:rsidRPr="00347F92">
        <w:rPr>
          <w:noProof/>
          <w:lang w:val="en-CA"/>
        </w:rPr>
        <w:t>C</w:t>
      </w:r>
      <w:r>
        <w:rPr>
          <w:rFonts w:eastAsia="SimSun"/>
          <w:noProof/>
          <w:lang w:val="en-CA"/>
        </w:rPr>
        <w:t>.</w:t>
      </w:r>
    </w:p>
    <w:p w14:paraId="495C3128" w14:textId="77777777" w:rsidR="00715857" w:rsidRDefault="00715857" w:rsidP="00715857">
      <w:pPr>
        <w:rPr>
          <w:lang w:val="en-CA"/>
        </w:rPr>
      </w:pPr>
      <w:r>
        <w:rPr>
          <w:lang w:val="en-CA"/>
        </w:rPr>
        <w:t>For each layer j included in the i-th OLS, if a picture is present in the AU with nuh_layer_id equal to j,   the recommended size of the representation of the decoded picture in the composite picture, scaledLayerPic[ j ], is layerPicSizeInCompositeWidth[j ] x layerPicSizeInCompositeHeight[ j ], in luma samples, as derived below.</w:t>
      </w:r>
    </w:p>
    <w:p w14:paraId="70D6B687" w14:textId="77777777" w:rsidR="00715857" w:rsidRPr="000D0323" w:rsidRDefault="00715857" w:rsidP="000D0323">
      <w:pPr>
        <w:jc w:val="left"/>
        <w:rPr>
          <w:rFonts w:ascii="Courier New" w:hAnsi="Courier New" w:cs="Courier New"/>
          <w:sz w:val="18"/>
          <w:szCs w:val="18"/>
          <w:lang w:val="en-CA"/>
        </w:rPr>
      </w:pPr>
      <w:r>
        <w:rPr>
          <w:lang w:val="en-CA"/>
        </w:rPr>
        <w:tab/>
      </w:r>
      <w:r w:rsidRPr="000D0323">
        <w:rPr>
          <w:rFonts w:ascii="Courier New" w:hAnsi="Courier New" w:cs="Courier New"/>
          <w:sz w:val="18"/>
          <w:szCs w:val="18"/>
          <w:lang w:val="en-CA"/>
        </w:rPr>
        <w:t xml:space="preserve">layerPicSizeInCompositeHeight[ j ] = lcpi_height_in_units[j ] * </w:t>
      </w:r>
      <w:r w:rsidRPr="000D0323">
        <w:rPr>
          <w:rFonts w:ascii="Courier New" w:hAnsi="Courier New" w:cs="Courier New"/>
          <w:noProof/>
          <w:sz w:val="18"/>
          <w:szCs w:val="18"/>
          <w:lang w:val="en-CA"/>
        </w:rPr>
        <w:t>rcli_</w:t>
      </w:r>
      <w:r w:rsidRPr="000D0323">
        <w:rPr>
          <w:rFonts w:ascii="Courier New" w:eastAsia="SimSun" w:hAnsi="Courier New" w:cs="Courier New"/>
          <w:noProof/>
          <w:sz w:val="18"/>
          <w:szCs w:val="18"/>
          <w:lang w:val="en-CA"/>
        </w:rPr>
        <w:t>unit_size_ver[ i ]</w:t>
      </w:r>
    </w:p>
    <w:p w14:paraId="78254191" w14:textId="77777777" w:rsidR="00715857" w:rsidRPr="000D0323" w:rsidRDefault="00715857" w:rsidP="000D0323">
      <w:pPr>
        <w:jc w:val="left"/>
        <w:rPr>
          <w:rFonts w:ascii="Courier New" w:hAnsi="Courier New" w:cs="Courier New"/>
          <w:sz w:val="18"/>
          <w:szCs w:val="18"/>
          <w:lang w:val="en-CA"/>
        </w:rPr>
      </w:pPr>
      <w:r w:rsidRPr="000D0323">
        <w:rPr>
          <w:rFonts w:ascii="Courier New" w:hAnsi="Courier New" w:cs="Courier New"/>
          <w:sz w:val="18"/>
          <w:szCs w:val="18"/>
          <w:lang w:val="en-CA"/>
        </w:rPr>
        <w:tab/>
        <w:t xml:space="preserve">layerPicSizeInCompositeWidth[ j ] = lcpi_width_in_units[ j ] * </w:t>
      </w:r>
      <w:r w:rsidRPr="000D0323">
        <w:rPr>
          <w:rFonts w:ascii="Courier New" w:hAnsi="Courier New" w:cs="Courier New"/>
          <w:noProof/>
          <w:sz w:val="18"/>
          <w:szCs w:val="18"/>
          <w:lang w:val="en-CA"/>
        </w:rPr>
        <w:t>rcli_</w:t>
      </w:r>
      <w:r w:rsidRPr="000D0323">
        <w:rPr>
          <w:rFonts w:ascii="Courier New" w:eastAsia="SimSun" w:hAnsi="Courier New" w:cs="Courier New"/>
          <w:noProof/>
          <w:sz w:val="18"/>
          <w:szCs w:val="18"/>
          <w:lang w:val="en-CA"/>
        </w:rPr>
        <w:t>unit_size_hor[ i ]</w:t>
      </w:r>
    </w:p>
    <w:p w14:paraId="70244CD5" w14:textId="77777777" w:rsidR="00715857" w:rsidRDefault="00715857" w:rsidP="00715857">
      <w:pPr>
        <w:rPr>
          <w:lang w:val="en-CA"/>
        </w:rPr>
      </w:pPr>
      <w:r>
        <w:rPr>
          <w:lang w:val="en-CA"/>
        </w:rPr>
        <w:t xml:space="preserve">When </w:t>
      </w:r>
      <w:r w:rsidRPr="009127F0">
        <w:rPr>
          <w:rFonts w:eastAsia="SimSun"/>
          <w:bCs/>
          <w:noProof/>
          <w:lang w:val="en-CA"/>
        </w:rPr>
        <w:t>rcli_layer_scaling_enabled_flag</w:t>
      </w:r>
      <w:r>
        <w:rPr>
          <w:rFonts w:eastAsia="SimSun"/>
          <w:bCs/>
          <w:noProof/>
          <w:lang w:val="en-CA"/>
        </w:rPr>
        <w:t xml:space="preserve"> equal to 0, </w:t>
      </w:r>
      <w:r>
        <w:rPr>
          <w:lang w:val="en-CA"/>
        </w:rPr>
        <w:t xml:space="preserve">scaledLayerPic[ j ] is set to the decoded picture. </w:t>
      </w:r>
    </w:p>
    <w:p w14:paraId="3BA47B85" w14:textId="77777777" w:rsidR="00715857" w:rsidRDefault="00715857" w:rsidP="00715857">
      <w:pPr>
        <w:rPr>
          <w:lang w:val="en-CA"/>
        </w:rPr>
      </w:pPr>
      <w:r>
        <w:rPr>
          <w:lang w:val="en-CA"/>
        </w:rPr>
        <w:t xml:space="preserve">Otherwise, scaledLayerPic[ j ] is derived by scaling the decoded picture. </w:t>
      </w:r>
    </w:p>
    <w:p w14:paraId="302365C6" w14:textId="77777777" w:rsidR="00715857" w:rsidRDefault="00715857" w:rsidP="00715857">
      <w:pPr>
        <w:rPr>
          <w:lang w:val="en-CA"/>
        </w:rPr>
      </w:pPr>
      <w:r>
        <w:rPr>
          <w:lang w:val="en-CA"/>
        </w:rPr>
        <w:t xml:space="preserve">scaledLayerPic[ j ] is a picture of size layerPicSizeInCompositeWidth[ j ] x layerPicSizeInCompositeHeight[ j ], </w:t>
      </w:r>
      <w:r>
        <w:rPr>
          <w:rFonts w:eastAsia="SimSun"/>
          <w:noProof/>
          <w:lang w:val="en-CA"/>
        </w:rPr>
        <w:t>in the luma samples .</w:t>
      </w:r>
    </w:p>
    <w:p w14:paraId="0FADACA6" w14:textId="77777777" w:rsidR="00715857" w:rsidRDefault="00715857" w:rsidP="00715857">
      <w:pPr>
        <w:rPr>
          <w:lang w:val="en-CA"/>
        </w:rPr>
      </w:pPr>
      <w:r>
        <w:rPr>
          <w:lang w:val="en-CA"/>
        </w:rPr>
        <w:t xml:space="preserve">The sample values of </w:t>
      </w:r>
      <w:r w:rsidRPr="00FD6C35">
        <w:rPr>
          <w:lang w:val="en-CA"/>
        </w:rPr>
        <w:t>Composite</w:t>
      </w:r>
      <w:r>
        <w:rPr>
          <w:lang w:val="en-CA"/>
        </w:rPr>
        <w:t xml:space="preserve">Picture are derived as follows: </w:t>
      </w:r>
    </w:p>
    <w:p w14:paraId="697680BF" w14:textId="77777777" w:rsidR="00715857" w:rsidRPr="000D0323" w:rsidRDefault="00715857"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for (y = 0; y &lt;  </w:t>
      </w:r>
      <w:r w:rsidRPr="000D0323">
        <w:rPr>
          <w:rFonts w:ascii="Courier New" w:eastAsia="SimSun" w:hAnsi="Courier New" w:cs="Courier New"/>
          <w:noProof/>
          <w:sz w:val="18"/>
          <w:szCs w:val="18"/>
          <w:lang w:val="en-CA"/>
        </w:rPr>
        <w:t xml:space="preserve">rcli_composite_size_ver[ i]; </w:t>
      </w:r>
      <w:r w:rsidRPr="000D0323">
        <w:rPr>
          <w:rFonts w:ascii="Courier New" w:hAnsi="Courier New" w:cs="Courier New"/>
          <w:sz w:val="18"/>
          <w:szCs w:val="18"/>
          <w:lang w:val="en-CA"/>
        </w:rPr>
        <w:t xml:space="preserve"> y++)</w:t>
      </w:r>
    </w:p>
    <w:p w14:paraId="023602BF" w14:textId="6CFDD2DE"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for (x = 0; x &lt; </w:t>
      </w:r>
      <w:r w:rsidR="00715857" w:rsidRPr="000D0323">
        <w:rPr>
          <w:rFonts w:ascii="Courier New" w:eastAsia="SimSun" w:hAnsi="Courier New" w:cs="Courier New"/>
          <w:noProof/>
          <w:sz w:val="18"/>
          <w:szCs w:val="18"/>
          <w:lang w:val="en-CA"/>
        </w:rPr>
        <w:t xml:space="preserve">rcli_composite_size_hor[ i ]; </w:t>
      </w:r>
      <w:r w:rsidR="00715857" w:rsidRPr="000D0323">
        <w:rPr>
          <w:rFonts w:ascii="Courier New" w:hAnsi="Courier New" w:cs="Courier New"/>
          <w:sz w:val="18"/>
          <w:szCs w:val="18"/>
          <w:lang w:val="en-CA"/>
        </w:rPr>
        <w:t>x++)</w:t>
      </w:r>
    </w:p>
    <w:p w14:paraId="6D140751" w14:textId="0160417C"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lastRenderedPageBreak/>
        <w:t xml:space="preserve">    </w:t>
      </w:r>
      <w:r w:rsidR="00715857" w:rsidRPr="000D0323">
        <w:rPr>
          <w:rFonts w:ascii="Courier New" w:hAnsi="Courier New" w:cs="Courier New"/>
          <w:sz w:val="18"/>
          <w:szCs w:val="18"/>
          <w:lang w:val="en-CA"/>
        </w:rPr>
        <w:t>Count[  y ][ x ] = 0</w:t>
      </w:r>
    </w:p>
    <w:p w14:paraId="34699588" w14:textId="77777777" w:rsidR="00715857" w:rsidRPr="000D0323" w:rsidRDefault="00715857" w:rsidP="000D0323">
      <w:pPr>
        <w:spacing w:after="0"/>
        <w:jc w:val="left"/>
        <w:rPr>
          <w:rFonts w:ascii="Courier New" w:hAnsi="Courier New" w:cs="Courier New"/>
          <w:sz w:val="18"/>
          <w:szCs w:val="18"/>
          <w:lang w:val="en-CA"/>
        </w:rPr>
      </w:pPr>
    </w:p>
    <w:p w14:paraId="519A4A90" w14:textId="77777777" w:rsidR="00715857" w:rsidRPr="000D0323" w:rsidRDefault="00715857" w:rsidP="000D0323">
      <w:pPr>
        <w:spacing w:after="0"/>
        <w:jc w:val="left"/>
        <w:rPr>
          <w:rFonts w:ascii="Courier New" w:hAnsi="Courier New" w:cs="Courier New"/>
          <w:sz w:val="18"/>
          <w:szCs w:val="18"/>
          <w:lang w:val="en-CA"/>
        </w:rPr>
      </w:pPr>
    </w:p>
    <w:p w14:paraId="272B4D15" w14:textId="77777777" w:rsidR="00715857" w:rsidRPr="000D0323" w:rsidRDefault="00715857"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for (j = 0 ; j&lt; 64; j++)    </w:t>
      </w:r>
    </w:p>
    <w:p w14:paraId="4338DF24" w14:textId="3CBB62FE" w:rsidR="00715857" w:rsidRPr="000D0323" w:rsidRDefault="00B715E9" w:rsidP="000D0323">
      <w:pPr>
        <w:spacing w:after="0"/>
        <w:jc w:val="left"/>
        <w:rPr>
          <w:rFonts w:ascii="Courier New" w:hAnsi="Courier New" w:cs="Courier New"/>
          <w:noProof/>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if (j is in the i-th OLS &amp;&amp; </w:t>
      </w:r>
      <w:r w:rsidR="00715857" w:rsidRPr="000D0323">
        <w:rPr>
          <w:rFonts w:ascii="Courier New" w:hAnsi="Courier New" w:cs="Courier New"/>
          <w:noProof/>
          <w:sz w:val="18"/>
          <w:szCs w:val="18"/>
          <w:lang w:val="en-CA"/>
        </w:rPr>
        <w:t>a picture is present in the AU with nuh_layer_id = j)</w:t>
      </w:r>
    </w:p>
    <w:p w14:paraId="77D550FA" w14:textId="648A235F"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comp_y = rcli_offset_ver[ i ] + lcpi_top_left_pos_in_units_ver[ j ] * </w:t>
      </w:r>
      <w:r w:rsidR="00715857" w:rsidRPr="000D0323">
        <w:rPr>
          <w:rFonts w:ascii="Courier New" w:hAnsi="Courier New" w:cs="Courier New"/>
          <w:noProof/>
          <w:sz w:val="18"/>
          <w:szCs w:val="18"/>
          <w:lang w:val="en-CA"/>
        </w:rPr>
        <w:t>rcli_</w:t>
      </w:r>
      <w:r w:rsidR="00715857" w:rsidRPr="000D0323">
        <w:rPr>
          <w:rFonts w:ascii="Courier New" w:eastAsia="SimSun" w:hAnsi="Courier New" w:cs="Courier New"/>
          <w:noProof/>
          <w:sz w:val="18"/>
          <w:szCs w:val="18"/>
          <w:lang w:val="en-CA"/>
        </w:rPr>
        <w:t>unit_size_ver</w:t>
      </w:r>
    </w:p>
    <w:p w14:paraId="4D906C0C" w14:textId="6DFB50DD"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comp_x = rcli_offset_hor[ i ] + lcpi_top_left_pos_in_units_hor[ j ] * </w:t>
      </w:r>
      <w:r w:rsidR="00715857" w:rsidRPr="000D0323">
        <w:rPr>
          <w:rFonts w:ascii="Courier New" w:hAnsi="Courier New" w:cs="Courier New"/>
          <w:noProof/>
          <w:sz w:val="18"/>
          <w:szCs w:val="18"/>
          <w:lang w:val="en-CA"/>
        </w:rPr>
        <w:t>rcli_</w:t>
      </w:r>
      <w:r w:rsidR="00715857" w:rsidRPr="000D0323">
        <w:rPr>
          <w:rFonts w:ascii="Courier New" w:eastAsia="SimSun" w:hAnsi="Courier New" w:cs="Courier New"/>
          <w:noProof/>
          <w:sz w:val="18"/>
          <w:szCs w:val="18"/>
          <w:lang w:val="en-CA"/>
        </w:rPr>
        <w:t>unit_size_hor</w:t>
      </w:r>
    </w:p>
    <w:p w14:paraId="388DF17C" w14:textId="13D2C476"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for (y = 0; y &lt;  layerPicSizeInCompositeHeight[ j ] * ; y++)</w:t>
      </w:r>
    </w:p>
    <w:p w14:paraId="3875F5D1" w14:textId="1544D73A" w:rsidR="00715857" w:rsidRPr="000D0323" w:rsidRDefault="00715857"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B715E9" w:rsidRPr="000D0323">
        <w:rPr>
          <w:rFonts w:ascii="Courier New" w:hAnsi="Courier New" w:cs="Courier New"/>
          <w:sz w:val="18"/>
          <w:szCs w:val="18"/>
          <w:lang w:val="en-CA"/>
        </w:rPr>
        <w:t xml:space="preserve">    </w:t>
      </w:r>
      <w:r w:rsidRPr="000D0323">
        <w:rPr>
          <w:rFonts w:ascii="Courier New" w:hAnsi="Courier New" w:cs="Courier New"/>
          <w:sz w:val="18"/>
          <w:szCs w:val="18"/>
          <w:lang w:val="en-CA"/>
        </w:rPr>
        <w:t>for (x = 0; x &lt; layerPicSizeInCompositeWidth[ j ]; x++)</w:t>
      </w:r>
    </w:p>
    <w:p w14:paraId="20642F9D" w14:textId="4FF351CA"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CompositePicture[ 0 ] [ comp_y + y ][ comp_x + x ] = scaledLayerPic[ 0 ][ j ][ y ][ x ]</w:t>
      </w:r>
    </w:p>
    <w:p w14:paraId="3E8367F6" w14:textId="05917028"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Count[[ comp_y + y ][ comp_x + x ]]++</w:t>
      </w:r>
    </w:p>
    <w:p w14:paraId="52381E9C" w14:textId="343C42A8"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for (y = 0; y &lt;  layerPicSizeInCompositeHeight[ j ]/SubWidth * ; y++)</w:t>
      </w:r>
    </w:p>
    <w:p w14:paraId="4DFB2322" w14:textId="7C201A3F" w:rsidR="00715857" w:rsidRPr="000D0323" w:rsidRDefault="00715857"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B715E9" w:rsidRPr="000D0323">
        <w:rPr>
          <w:rFonts w:ascii="Courier New" w:hAnsi="Courier New" w:cs="Courier New"/>
          <w:sz w:val="18"/>
          <w:szCs w:val="18"/>
          <w:lang w:val="en-CA"/>
        </w:rPr>
        <w:t xml:space="preserve">    </w:t>
      </w:r>
      <w:r w:rsidRPr="000D0323">
        <w:rPr>
          <w:rFonts w:ascii="Courier New" w:hAnsi="Courier New" w:cs="Courier New"/>
          <w:sz w:val="18"/>
          <w:szCs w:val="18"/>
          <w:lang w:val="en-CA"/>
        </w:rPr>
        <w:t>for (x = 0; x &lt; layerPicSizeInCompositeWidth[ j ]/SubHeight; x++)</w:t>
      </w:r>
    </w:p>
    <w:p w14:paraId="367FAEBC" w14:textId="741D1A80"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68237D" w:rsidRPr="000D0323">
        <w:rPr>
          <w:rFonts w:ascii="Courier New" w:hAnsi="Courier New" w:cs="Courier New"/>
          <w:sz w:val="18"/>
          <w:szCs w:val="18"/>
          <w:lang w:val="en-CA"/>
        </w:rPr>
        <w:t xml:space="preserve">  </w:t>
      </w:r>
      <w:r w:rsidR="0068237D">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CompositePicture[ 1 ][ comp_y/SubHeight + y ][ comp_x/SubWidth + x ] =  </w:t>
      </w:r>
    </w:p>
    <w:p w14:paraId="5B5F44E7" w14:textId="1CEEEEE7"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scaledLayerPic[ 1 ][ j ][ y ][ x ]</w:t>
      </w:r>
    </w:p>
    <w:p w14:paraId="70E32D41" w14:textId="396F0801"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CompositePicture[ 2 ][ comp_y/SubHeight + y ][ comp_x/SubWidth + x ] =</w:t>
      </w:r>
    </w:p>
    <w:p w14:paraId="564C0090" w14:textId="24087576"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 scaledLayerPic[ 2 ][ j ][ y ][ x ]</w:t>
      </w:r>
    </w:p>
    <w:p w14:paraId="3CBE6828" w14:textId="77777777" w:rsidR="00715857" w:rsidRPr="000D0323" w:rsidRDefault="00715857" w:rsidP="00715857">
      <w:pPr>
        <w:rPr>
          <w:rFonts w:ascii="Courier New" w:hAnsi="Courier New" w:cs="Courier New"/>
          <w:sz w:val="20"/>
          <w:szCs w:val="20"/>
          <w:lang w:val="en-CA"/>
        </w:rPr>
      </w:pPr>
      <w:r w:rsidRPr="000D0323">
        <w:rPr>
          <w:rFonts w:ascii="Courier New" w:hAnsi="Courier New" w:cs="Courier New"/>
          <w:sz w:val="20"/>
          <w:szCs w:val="20"/>
          <w:lang w:val="en-CA"/>
        </w:rPr>
        <w:tab/>
      </w:r>
    </w:p>
    <w:p w14:paraId="6FAEAA2F" w14:textId="77777777" w:rsidR="00715857" w:rsidRDefault="00715857" w:rsidP="00715857">
      <w:pPr>
        <w:rPr>
          <w:bCs/>
          <w:lang w:val="en-CA"/>
        </w:rPr>
      </w:pPr>
      <w:r>
        <w:rPr>
          <w:bCs/>
          <w:lang w:val="en-CA"/>
        </w:rPr>
        <w:t>The value of samples of CompositePicture[cIdx] not assigned above are undefined.</w:t>
      </w:r>
    </w:p>
    <w:p w14:paraId="236A566D" w14:textId="3E576E9C" w:rsidR="00B55E74" w:rsidRDefault="00E71E99" w:rsidP="00E71E99">
      <w:pPr>
        <w:pStyle w:val="Heading1"/>
        <w:rPr>
          <w:lang w:val="en-GB"/>
        </w:rPr>
      </w:pPr>
      <w:bookmarkStart w:id="324" w:name="_Toc109368566"/>
      <w:r>
        <w:rPr>
          <w:lang w:val="en-GB"/>
        </w:rPr>
        <w:t>C</w:t>
      </w:r>
      <w:r w:rsidRPr="00E71E99">
        <w:rPr>
          <w:lang w:val="en-GB"/>
        </w:rPr>
        <w:t>omposite picture information SEI message</w:t>
      </w:r>
      <w:r w:rsidR="00496EA7">
        <w:rPr>
          <w:lang w:val="en-GB"/>
        </w:rPr>
        <w:t xml:space="preserve"> </w:t>
      </w:r>
      <w:r w:rsidR="00496EA7">
        <w:rPr>
          <w:lang w:val="en-CA"/>
        </w:rPr>
        <w:t>(from JVET-T0049)</w:t>
      </w:r>
      <w:bookmarkEnd w:id="324"/>
    </w:p>
    <w:p w14:paraId="4CB11E9B" w14:textId="33049740" w:rsidR="00F8457B" w:rsidRPr="00421EE9" w:rsidRDefault="00F8457B" w:rsidP="000D0323">
      <w:pPr>
        <w:pStyle w:val="Heading2"/>
        <w:rPr>
          <w:lang w:val="en-CA"/>
        </w:rPr>
      </w:pPr>
      <w:r>
        <w:rPr>
          <w:lang w:val="en-CA"/>
        </w:rPr>
        <w:t xml:space="preserve">Syntax of CPI </w:t>
      </w:r>
      <w:r w:rsidRPr="00421EE9">
        <w:rPr>
          <w:lang w:val="en-CA"/>
        </w:rPr>
        <w:t>SEI message</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F8457B" w:rsidRPr="00F43CC3" w14:paraId="582A887B" w14:textId="77777777" w:rsidTr="00F8457B">
        <w:trPr>
          <w:cantSplit/>
          <w:jc w:val="center"/>
        </w:trPr>
        <w:tc>
          <w:tcPr>
            <w:tcW w:w="7920" w:type="dxa"/>
          </w:tcPr>
          <w:p w14:paraId="41F00802" w14:textId="77777777" w:rsidR="00F8457B" w:rsidRPr="00F43CC3" w:rsidRDefault="00F8457B" w:rsidP="008E1EE8">
            <w:pPr>
              <w:pStyle w:val="tablesyntax"/>
              <w:keepNext w:val="0"/>
              <w:keepLines w:val="0"/>
              <w:spacing w:before="20" w:after="40"/>
              <w:rPr>
                <w:lang w:val="en-CA"/>
              </w:rPr>
            </w:pPr>
            <w:r>
              <w:rPr>
                <w:lang w:val="en-CA"/>
              </w:rPr>
              <w:t>composite</w:t>
            </w:r>
            <w:r w:rsidRPr="00F43CC3">
              <w:rPr>
                <w:lang w:val="en-CA"/>
              </w:rPr>
              <w:t>_</w:t>
            </w:r>
            <w:r>
              <w:rPr>
                <w:lang w:val="en-CA"/>
              </w:rPr>
              <w:t>picture_info</w:t>
            </w:r>
            <w:r w:rsidRPr="00F43CC3">
              <w:rPr>
                <w:lang w:val="en-CA"/>
              </w:rPr>
              <w:t>( ) {</w:t>
            </w:r>
          </w:p>
        </w:tc>
        <w:tc>
          <w:tcPr>
            <w:tcW w:w="1158" w:type="dxa"/>
          </w:tcPr>
          <w:p w14:paraId="30701D8D" w14:textId="77777777" w:rsidR="00F8457B" w:rsidRPr="00F43CC3" w:rsidRDefault="00F8457B" w:rsidP="008E1EE8">
            <w:pPr>
              <w:pStyle w:val="tableheading"/>
              <w:keepNext w:val="0"/>
              <w:keepLines w:val="0"/>
              <w:spacing w:before="20" w:after="40"/>
              <w:rPr>
                <w:lang w:val="en-CA"/>
              </w:rPr>
            </w:pPr>
            <w:r w:rsidRPr="00F43CC3">
              <w:rPr>
                <w:lang w:val="en-CA"/>
              </w:rPr>
              <w:t>Descriptor</w:t>
            </w:r>
          </w:p>
        </w:tc>
      </w:tr>
      <w:tr w:rsidR="00F8457B" w:rsidRPr="00F43CC3" w14:paraId="21F4CBE1" w14:textId="77777777" w:rsidTr="00F8457B">
        <w:trPr>
          <w:cantSplit/>
          <w:jc w:val="center"/>
        </w:trPr>
        <w:tc>
          <w:tcPr>
            <w:tcW w:w="7920" w:type="dxa"/>
          </w:tcPr>
          <w:p w14:paraId="72C2C3DA"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Pr>
                <w:b/>
                <w:noProof/>
                <w:lang w:val="en-CA"/>
              </w:rPr>
              <w:t>cpi_position_and_size_bit_len</w:t>
            </w:r>
          </w:p>
        </w:tc>
        <w:tc>
          <w:tcPr>
            <w:tcW w:w="1158" w:type="dxa"/>
          </w:tcPr>
          <w:p w14:paraId="34E074FD"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ue(v)</w:t>
            </w:r>
          </w:p>
        </w:tc>
      </w:tr>
      <w:tr w:rsidR="00F8457B" w:rsidRPr="00F43CC3" w14:paraId="0D5F36ED" w14:textId="77777777" w:rsidTr="00F8457B">
        <w:trPr>
          <w:cantSplit/>
          <w:jc w:val="center"/>
        </w:trPr>
        <w:tc>
          <w:tcPr>
            <w:tcW w:w="7920" w:type="dxa"/>
          </w:tcPr>
          <w:p w14:paraId="473E3288"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Pr>
                <w:b/>
                <w:noProof/>
                <w:lang w:val="en-CA"/>
              </w:rPr>
              <w:t>cpi_num_patches_minus1</w:t>
            </w:r>
          </w:p>
        </w:tc>
        <w:tc>
          <w:tcPr>
            <w:tcW w:w="1158" w:type="dxa"/>
          </w:tcPr>
          <w:p w14:paraId="3825634C"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ue(v)</w:t>
            </w:r>
          </w:p>
        </w:tc>
      </w:tr>
      <w:tr w:rsidR="00F8457B" w:rsidRPr="00F43CC3" w14:paraId="05A2708B" w14:textId="77777777" w:rsidTr="00F8457B">
        <w:trPr>
          <w:cantSplit/>
          <w:jc w:val="center"/>
        </w:trPr>
        <w:tc>
          <w:tcPr>
            <w:tcW w:w="7920" w:type="dxa"/>
          </w:tcPr>
          <w:p w14:paraId="18CACD2F" w14:textId="77777777" w:rsidR="00F8457B" w:rsidRPr="00A5520A" w:rsidRDefault="00F8457B" w:rsidP="008E1EE8">
            <w:pPr>
              <w:pStyle w:val="tablesyntax"/>
              <w:keepNext w:val="0"/>
              <w:keepLines w:val="0"/>
              <w:spacing w:before="20" w:after="40"/>
              <w:rPr>
                <w:bCs/>
                <w:noProof/>
                <w:lang w:val="en-CA"/>
              </w:rPr>
            </w:pPr>
            <w:r w:rsidRPr="00A5520A">
              <w:rPr>
                <w:b/>
                <w:bCs/>
                <w:noProof/>
                <w:lang w:val="en-CA"/>
              </w:rPr>
              <w:tab/>
            </w:r>
            <w:r w:rsidRPr="00A5520A">
              <w:rPr>
                <w:b/>
                <w:lang w:val="en-CA"/>
              </w:rPr>
              <w:t>cpi_cropped_source_area_allowed_flag</w:t>
            </w:r>
          </w:p>
        </w:tc>
        <w:tc>
          <w:tcPr>
            <w:tcW w:w="1158" w:type="dxa"/>
          </w:tcPr>
          <w:p w14:paraId="372E488F" w14:textId="77777777" w:rsidR="00F8457B" w:rsidRPr="00A5520A" w:rsidRDefault="00F8457B" w:rsidP="008E1EE8">
            <w:pPr>
              <w:pStyle w:val="tableheading"/>
              <w:keepNext w:val="0"/>
              <w:keepLines w:val="0"/>
              <w:spacing w:before="20" w:after="40"/>
              <w:jc w:val="center"/>
              <w:rPr>
                <w:b w:val="0"/>
                <w:bCs w:val="0"/>
                <w:lang w:val="en-CA" w:eastAsia="ko-KR"/>
              </w:rPr>
            </w:pPr>
            <w:r w:rsidRPr="00A5520A">
              <w:rPr>
                <w:b w:val="0"/>
                <w:bCs w:val="0"/>
                <w:lang w:val="en-CA" w:eastAsia="ko-KR"/>
              </w:rPr>
              <w:t>u(1)</w:t>
            </w:r>
          </w:p>
        </w:tc>
      </w:tr>
      <w:tr w:rsidR="00F8457B" w:rsidRPr="00F43CC3" w14:paraId="16285C93" w14:textId="77777777" w:rsidTr="00F8457B">
        <w:trPr>
          <w:cantSplit/>
          <w:jc w:val="center"/>
        </w:trPr>
        <w:tc>
          <w:tcPr>
            <w:tcW w:w="7920" w:type="dxa"/>
          </w:tcPr>
          <w:p w14:paraId="43C428C3"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Pr>
                <w:b/>
                <w:noProof/>
                <w:lang w:val="en-CA"/>
              </w:rPr>
              <w:t>cpi_scaling_allowed</w:t>
            </w:r>
            <w:r w:rsidRPr="009C0AEF">
              <w:rPr>
                <w:b/>
                <w:noProof/>
                <w:lang w:val="en-CA"/>
              </w:rPr>
              <w:t>_flag</w:t>
            </w:r>
          </w:p>
        </w:tc>
        <w:tc>
          <w:tcPr>
            <w:tcW w:w="1158" w:type="dxa"/>
          </w:tcPr>
          <w:p w14:paraId="575C9762"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u(1)</w:t>
            </w:r>
          </w:p>
        </w:tc>
      </w:tr>
      <w:tr w:rsidR="00F8457B" w:rsidRPr="00F43CC3" w14:paraId="0E459485" w14:textId="77777777" w:rsidTr="00F8457B">
        <w:trPr>
          <w:cantSplit/>
          <w:jc w:val="center"/>
        </w:trPr>
        <w:tc>
          <w:tcPr>
            <w:tcW w:w="7920" w:type="dxa"/>
          </w:tcPr>
          <w:p w14:paraId="2574424E"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Pr>
                <w:b/>
                <w:noProof/>
                <w:lang w:val="en-CA"/>
              </w:rPr>
              <w:t>cpi_gap_allowed</w:t>
            </w:r>
            <w:r w:rsidRPr="009C0AEF">
              <w:rPr>
                <w:b/>
                <w:noProof/>
                <w:lang w:val="en-CA"/>
              </w:rPr>
              <w:t>_flag</w:t>
            </w:r>
          </w:p>
        </w:tc>
        <w:tc>
          <w:tcPr>
            <w:tcW w:w="1158" w:type="dxa"/>
          </w:tcPr>
          <w:p w14:paraId="78206813"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u(1)</w:t>
            </w:r>
          </w:p>
        </w:tc>
      </w:tr>
      <w:tr w:rsidR="00F8457B" w:rsidRPr="00F43CC3" w14:paraId="54D940F4" w14:textId="77777777" w:rsidTr="00F8457B">
        <w:trPr>
          <w:cantSplit/>
          <w:jc w:val="center"/>
        </w:trPr>
        <w:tc>
          <w:tcPr>
            <w:tcW w:w="7920" w:type="dxa"/>
          </w:tcPr>
          <w:p w14:paraId="1E5F7049"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Pr>
                <w:bCs/>
                <w:noProof/>
                <w:lang w:val="en-CA"/>
              </w:rPr>
              <w:t>for</w:t>
            </w:r>
            <w:r w:rsidRPr="00BE6AAC">
              <w:rPr>
                <w:bCs/>
                <w:noProof/>
                <w:lang w:val="en-CA"/>
              </w:rPr>
              <w:t xml:space="preserve"> (</w:t>
            </w:r>
            <w:r>
              <w:rPr>
                <w:bCs/>
                <w:noProof/>
                <w:lang w:val="en-CA"/>
              </w:rPr>
              <w:t xml:space="preserve"> i = 0; i &lt;= cpi_num_patches_minus1; i++ </w:t>
            </w:r>
            <w:r w:rsidRPr="00BE6AAC">
              <w:rPr>
                <w:bCs/>
                <w:noProof/>
                <w:lang w:val="en-CA"/>
              </w:rPr>
              <w:t>) {</w:t>
            </w:r>
          </w:p>
        </w:tc>
        <w:tc>
          <w:tcPr>
            <w:tcW w:w="1158" w:type="dxa"/>
          </w:tcPr>
          <w:p w14:paraId="4E635C50" w14:textId="77777777" w:rsidR="00F8457B" w:rsidRDefault="00F8457B" w:rsidP="008E1EE8">
            <w:pPr>
              <w:pStyle w:val="tableheading"/>
              <w:keepNext w:val="0"/>
              <w:keepLines w:val="0"/>
              <w:spacing w:before="20" w:after="40"/>
              <w:jc w:val="center"/>
              <w:rPr>
                <w:b w:val="0"/>
                <w:bCs w:val="0"/>
                <w:lang w:val="en-CA" w:eastAsia="ko-KR"/>
              </w:rPr>
            </w:pPr>
          </w:p>
        </w:tc>
      </w:tr>
      <w:tr w:rsidR="00F8457B" w:rsidRPr="00F43CC3" w14:paraId="5D54DCD7" w14:textId="77777777" w:rsidTr="00F8457B">
        <w:trPr>
          <w:cantSplit/>
          <w:jc w:val="center"/>
        </w:trPr>
        <w:tc>
          <w:tcPr>
            <w:tcW w:w="7920" w:type="dxa"/>
          </w:tcPr>
          <w:p w14:paraId="2D9DACF4"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b/>
                <w:noProof/>
                <w:lang w:val="en-CA"/>
              </w:rPr>
              <w:t>cpi_patch</w:t>
            </w:r>
            <w:r>
              <w:rPr>
                <w:rFonts w:eastAsia="SimSun"/>
                <w:b/>
                <w:noProof/>
                <w:lang w:val="en-CA"/>
              </w:rPr>
              <w:t>_layer_id</w:t>
            </w:r>
            <w:r w:rsidRPr="00FC4B95">
              <w:rPr>
                <w:rFonts w:eastAsia="SimSun"/>
                <w:bCs/>
                <w:noProof/>
                <w:lang w:val="en-CA"/>
              </w:rPr>
              <w:t>[ i ]</w:t>
            </w:r>
          </w:p>
        </w:tc>
        <w:tc>
          <w:tcPr>
            <w:tcW w:w="1158" w:type="dxa"/>
          </w:tcPr>
          <w:p w14:paraId="1500DE17" w14:textId="77777777" w:rsidR="00F8457B" w:rsidRDefault="00F8457B" w:rsidP="008E1EE8">
            <w:pPr>
              <w:pStyle w:val="tableheading"/>
              <w:keepNext w:val="0"/>
              <w:keepLines w:val="0"/>
              <w:spacing w:before="20" w:after="40"/>
              <w:jc w:val="center"/>
              <w:rPr>
                <w:b w:val="0"/>
                <w:bCs w:val="0"/>
                <w:lang w:val="en-CA" w:eastAsia="ko-KR"/>
              </w:rPr>
            </w:pPr>
            <w:r w:rsidRPr="00F43CC3">
              <w:rPr>
                <w:b w:val="0"/>
                <w:noProof/>
                <w:lang w:val="en-CA"/>
              </w:rPr>
              <w:t>u(</w:t>
            </w:r>
            <w:r>
              <w:rPr>
                <w:b w:val="0"/>
                <w:noProof/>
                <w:lang w:val="en-CA"/>
              </w:rPr>
              <w:t>6</w:t>
            </w:r>
            <w:r w:rsidRPr="00F43CC3">
              <w:rPr>
                <w:b w:val="0"/>
                <w:noProof/>
                <w:lang w:val="en-CA"/>
              </w:rPr>
              <w:t>)</w:t>
            </w:r>
          </w:p>
        </w:tc>
      </w:tr>
      <w:tr w:rsidR="00F8457B" w:rsidRPr="00F43CC3" w14:paraId="514DBCCA" w14:textId="77777777" w:rsidTr="00F8457B">
        <w:trPr>
          <w:cantSplit/>
          <w:jc w:val="center"/>
        </w:trPr>
        <w:tc>
          <w:tcPr>
            <w:tcW w:w="7920" w:type="dxa"/>
          </w:tcPr>
          <w:p w14:paraId="1BA8FEB2" w14:textId="77777777" w:rsidR="00F8457B" w:rsidRPr="00BE6AAC" w:rsidRDefault="00F8457B" w:rsidP="008E1EE8">
            <w:pPr>
              <w:pStyle w:val="tablesyntax"/>
              <w:keepNext w:val="0"/>
              <w:keepLines w:val="0"/>
              <w:spacing w:before="20" w:after="40"/>
              <w:rPr>
                <w:bCs/>
                <w:noProof/>
                <w:lang w:val="en-CA"/>
              </w:rPr>
            </w:pPr>
            <w:r w:rsidRPr="007E07B4">
              <w:rPr>
                <w:bCs/>
                <w:noProof/>
                <w:lang w:val="en-CA"/>
              </w:rPr>
              <w:tab/>
            </w:r>
            <w:r w:rsidRPr="007E07B4">
              <w:rPr>
                <w:bCs/>
                <w:noProof/>
                <w:lang w:val="en-CA"/>
              </w:rPr>
              <w:tab/>
              <w:t>if(</w:t>
            </w:r>
            <w:r>
              <w:rPr>
                <w:bCs/>
                <w:noProof/>
                <w:lang w:val="en-CA"/>
              </w:rPr>
              <w:t xml:space="preserve"> </w:t>
            </w:r>
            <w:r w:rsidRPr="00B6003E">
              <w:rPr>
                <w:bCs/>
                <w:noProof/>
                <w:lang w:val="en-CA"/>
              </w:rPr>
              <w:t>cpi_</w:t>
            </w:r>
            <w:r>
              <w:rPr>
                <w:bCs/>
                <w:noProof/>
                <w:lang w:val="en-CA"/>
              </w:rPr>
              <w:t xml:space="preserve">cropped_source_area_allowed_flag </w:t>
            </w:r>
            <w:r w:rsidRPr="007E07B4">
              <w:rPr>
                <w:bCs/>
                <w:noProof/>
                <w:lang w:val="en-CA"/>
              </w:rPr>
              <w:t>) {</w:t>
            </w:r>
          </w:p>
        </w:tc>
        <w:tc>
          <w:tcPr>
            <w:tcW w:w="1158" w:type="dxa"/>
          </w:tcPr>
          <w:p w14:paraId="3D3FBD4B" w14:textId="77777777" w:rsidR="00F8457B" w:rsidRDefault="00F8457B" w:rsidP="008E1EE8">
            <w:pPr>
              <w:pStyle w:val="tableheading"/>
              <w:keepNext w:val="0"/>
              <w:keepLines w:val="0"/>
              <w:spacing w:before="20" w:after="40"/>
              <w:jc w:val="center"/>
              <w:rPr>
                <w:b w:val="0"/>
                <w:bCs w:val="0"/>
                <w:lang w:val="en-CA" w:eastAsia="ko-KR"/>
              </w:rPr>
            </w:pPr>
          </w:p>
        </w:tc>
      </w:tr>
      <w:tr w:rsidR="00F8457B" w:rsidRPr="00F43CC3" w14:paraId="73C7631B" w14:textId="77777777" w:rsidTr="00F8457B">
        <w:trPr>
          <w:cantSplit/>
          <w:jc w:val="center"/>
        </w:trPr>
        <w:tc>
          <w:tcPr>
            <w:tcW w:w="7920" w:type="dxa"/>
          </w:tcPr>
          <w:p w14:paraId="2E50635B"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_source_top_left_x</w:t>
            </w:r>
            <w:r w:rsidRPr="00FC4B95">
              <w:rPr>
                <w:rFonts w:eastAsia="SimSun"/>
                <w:bCs/>
                <w:noProof/>
                <w:lang w:val="en-CA"/>
              </w:rPr>
              <w:t>[ i ]</w:t>
            </w:r>
          </w:p>
        </w:tc>
        <w:tc>
          <w:tcPr>
            <w:tcW w:w="1158" w:type="dxa"/>
          </w:tcPr>
          <w:p w14:paraId="5D0068F5"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745C8377" w14:textId="77777777" w:rsidTr="00F8457B">
        <w:trPr>
          <w:cantSplit/>
          <w:jc w:val="center"/>
        </w:trPr>
        <w:tc>
          <w:tcPr>
            <w:tcW w:w="7920" w:type="dxa"/>
          </w:tcPr>
          <w:p w14:paraId="4331F66C"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_source_top_left_y</w:t>
            </w:r>
            <w:r w:rsidRPr="00FC4B95">
              <w:rPr>
                <w:rFonts w:eastAsia="SimSun"/>
                <w:bCs/>
                <w:noProof/>
                <w:lang w:val="en-CA"/>
              </w:rPr>
              <w:t>[ i ]</w:t>
            </w:r>
          </w:p>
        </w:tc>
        <w:tc>
          <w:tcPr>
            <w:tcW w:w="1158" w:type="dxa"/>
          </w:tcPr>
          <w:p w14:paraId="6EC77190"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7BFD9585" w14:textId="77777777" w:rsidTr="00F8457B">
        <w:trPr>
          <w:cantSplit/>
          <w:jc w:val="center"/>
        </w:trPr>
        <w:tc>
          <w:tcPr>
            <w:tcW w:w="7920" w:type="dxa"/>
          </w:tcPr>
          <w:p w14:paraId="1C2C6AA3" w14:textId="77777777" w:rsidR="00F8457B" w:rsidRPr="00BE6AAC" w:rsidRDefault="00F8457B" w:rsidP="008E1EE8">
            <w:pPr>
              <w:pStyle w:val="tablesyntax"/>
              <w:keepNext w:val="0"/>
              <w:keepLines w:val="0"/>
              <w:spacing w:before="20" w:after="40"/>
              <w:rPr>
                <w:bCs/>
                <w:noProof/>
                <w:lang w:val="en-CA"/>
              </w:rPr>
            </w:pPr>
            <w:r w:rsidRPr="007E07B4">
              <w:rPr>
                <w:bCs/>
                <w:noProof/>
                <w:lang w:val="en-CA"/>
              </w:rPr>
              <w:tab/>
            </w:r>
            <w:r w:rsidRPr="007E07B4">
              <w:rPr>
                <w:bCs/>
                <w:noProof/>
                <w:lang w:val="en-CA"/>
              </w:rPr>
              <w:tab/>
            </w:r>
            <w:r>
              <w:rPr>
                <w:bCs/>
                <w:noProof/>
                <w:lang w:val="en-CA"/>
              </w:rPr>
              <w:t>}</w:t>
            </w:r>
          </w:p>
        </w:tc>
        <w:tc>
          <w:tcPr>
            <w:tcW w:w="1158" w:type="dxa"/>
          </w:tcPr>
          <w:p w14:paraId="6F03B32C" w14:textId="77777777" w:rsidR="00F8457B" w:rsidRDefault="00F8457B" w:rsidP="008E1EE8">
            <w:pPr>
              <w:pStyle w:val="tableheading"/>
              <w:keepNext w:val="0"/>
              <w:keepLines w:val="0"/>
              <w:spacing w:before="20" w:after="40"/>
              <w:jc w:val="center"/>
              <w:rPr>
                <w:b w:val="0"/>
                <w:bCs w:val="0"/>
                <w:lang w:val="en-CA" w:eastAsia="ko-KR"/>
              </w:rPr>
            </w:pPr>
          </w:p>
        </w:tc>
      </w:tr>
      <w:tr w:rsidR="00F8457B" w:rsidRPr="00F43CC3" w14:paraId="0E2A2109" w14:textId="77777777" w:rsidTr="00F8457B">
        <w:trPr>
          <w:cantSplit/>
          <w:jc w:val="center"/>
        </w:trPr>
        <w:tc>
          <w:tcPr>
            <w:tcW w:w="7920" w:type="dxa"/>
          </w:tcPr>
          <w:p w14:paraId="4A5DF6F1"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b/>
                <w:noProof/>
                <w:lang w:val="en-CA"/>
              </w:rPr>
              <w:t>cpi_patch</w:t>
            </w:r>
            <w:r>
              <w:rPr>
                <w:rFonts w:eastAsia="SimSun"/>
                <w:b/>
                <w:noProof/>
                <w:lang w:val="en-CA"/>
              </w:rPr>
              <w:t>_source_luma_width_minus1</w:t>
            </w:r>
            <w:r w:rsidRPr="00FC4B95">
              <w:rPr>
                <w:rFonts w:eastAsia="SimSun"/>
                <w:bCs/>
                <w:noProof/>
                <w:lang w:val="en-CA"/>
              </w:rPr>
              <w:t>[ i ]</w:t>
            </w:r>
          </w:p>
        </w:tc>
        <w:tc>
          <w:tcPr>
            <w:tcW w:w="1158" w:type="dxa"/>
          </w:tcPr>
          <w:p w14:paraId="11D75D7C"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5ED71D31" w14:textId="77777777" w:rsidTr="00F8457B">
        <w:trPr>
          <w:cantSplit/>
          <w:jc w:val="center"/>
        </w:trPr>
        <w:tc>
          <w:tcPr>
            <w:tcW w:w="7920" w:type="dxa"/>
          </w:tcPr>
          <w:p w14:paraId="01421896"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b/>
                <w:noProof/>
                <w:lang w:val="en-CA"/>
              </w:rPr>
              <w:t>cpi_patch</w:t>
            </w:r>
            <w:r>
              <w:rPr>
                <w:rFonts w:eastAsia="SimSun"/>
                <w:b/>
                <w:noProof/>
                <w:lang w:val="en-CA"/>
              </w:rPr>
              <w:t>_source_luma_height_minus1</w:t>
            </w:r>
            <w:r w:rsidRPr="00FC4B95">
              <w:rPr>
                <w:rFonts w:eastAsia="SimSun"/>
                <w:bCs/>
                <w:noProof/>
                <w:lang w:val="en-CA"/>
              </w:rPr>
              <w:t>[ i ]</w:t>
            </w:r>
          </w:p>
        </w:tc>
        <w:tc>
          <w:tcPr>
            <w:tcW w:w="1158" w:type="dxa"/>
          </w:tcPr>
          <w:p w14:paraId="5FB5DC73"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0CA647BB" w14:textId="77777777" w:rsidTr="00F8457B">
        <w:trPr>
          <w:cantSplit/>
          <w:jc w:val="center"/>
        </w:trPr>
        <w:tc>
          <w:tcPr>
            <w:tcW w:w="7920" w:type="dxa"/>
          </w:tcPr>
          <w:p w14:paraId="7D87B7F0"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b/>
                <w:noProof/>
                <w:lang w:val="en-CA"/>
              </w:rPr>
              <w:t>cpi_patch</w:t>
            </w:r>
            <w:r>
              <w:rPr>
                <w:rFonts w:eastAsia="SimSun"/>
                <w:b/>
                <w:noProof/>
                <w:lang w:val="en-CA"/>
              </w:rPr>
              <w:t>_dest_top_left_x</w:t>
            </w:r>
            <w:r w:rsidRPr="00FC4B95">
              <w:rPr>
                <w:rFonts w:eastAsia="SimSun"/>
                <w:bCs/>
                <w:noProof/>
                <w:lang w:val="en-CA"/>
              </w:rPr>
              <w:t>[ i ]</w:t>
            </w:r>
          </w:p>
        </w:tc>
        <w:tc>
          <w:tcPr>
            <w:tcW w:w="1158" w:type="dxa"/>
          </w:tcPr>
          <w:p w14:paraId="5AA87BE8"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18C3669C" w14:textId="77777777" w:rsidTr="00F8457B">
        <w:trPr>
          <w:cantSplit/>
          <w:jc w:val="center"/>
        </w:trPr>
        <w:tc>
          <w:tcPr>
            <w:tcW w:w="7920" w:type="dxa"/>
          </w:tcPr>
          <w:p w14:paraId="621A793E"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b/>
                <w:noProof/>
                <w:lang w:val="en-CA"/>
              </w:rPr>
              <w:t>cpi_patch</w:t>
            </w:r>
            <w:r>
              <w:rPr>
                <w:rFonts w:eastAsia="SimSun"/>
                <w:b/>
                <w:noProof/>
                <w:lang w:val="en-CA"/>
              </w:rPr>
              <w:t>_dest_top_left_y</w:t>
            </w:r>
            <w:r w:rsidRPr="00FC4B95">
              <w:rPr>
                <w:rFonts w:eastAsia="SimSun"/>
                <w:bCs/>
                <w:noProof/>
                <w:lang w:val="en-CA"/>
              </w:rPr>
              <w:t>[ i ]</w:t>
            </w:r>
          </w:p>
        </w:tc>
        <w:tc>
          <w:tcPr>
            <w:tcW w:w="1158" w:type="dxa"/>
          </w:tcPr>
          <w:p w14:paraId="2CAA3516"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2DFEB527" w14:textId="77777777" w:rsidTr="00F8457B">
        <w:trPr>
          <w:cantSplit/>
          <w:jc w:val="center"/>
        </w:trPr>
        <w:tc>
          <w:tcPr>
            <w:tcW w:w="7920" w:type="dxa"/>
          </w:tcPr>
          <w:p w14:paraId="1B442B71" w14:textId="77777777" w:rsidR="00F8457B" w:rsidRPr="007E07B4" w:rsidRDefault="00F8457B" w:rsidP="008E1EE8">
            <w:pPr>
              <w:pStyle w:val="tablesyntax"/>
              <w:keepNext w:val="0"/>
              <w:keepLines w:val="0"/>
              <w:spacing w:before="20" w:after="40"/>
              <w:rPr>
                <w:bCs/>
                <w:noProof/>
                <w:lang w:val="en-CA"/>
              </w:rPr>
            </w:pPr>
            <w:r w:rsidRPr="007E07B4">
              <w:rPr>
                <w:bCs/>
                <w:noProof/>
                <w:lang w:val="en-CA"/>
              </w:rPr>
              <w:tab/>
            </w:r>
            <w:r w:rsidRPr="007E07B4">
              <w:rPr>
                <w:bCs/>
                <w:noProof/>
                <w:lang w:val="en-CA"/>
              </w:rPr>
              <w:tab/>
              <w:t>if(</w:t>
            </w:r>
            <w:r>
              <w:rPr>
                <w:bCs/>
                <w:noProof/>
                <w:lang w:val="en-CA"/>
              </w:rPr>
              <w:t xml:space="preserve"> </w:t>
            </w:r>
            <w:r w:rsidRPr="00B6003E">
              <w:rPr>
                <w:bCs/>
                <w:noProof/>
                <w:lang w:val="en-CA"/>
              </w:rPr>
              <w:t>cpi_scaling_flag</w:t>
            </w:r>
            <w:r w:rsidRPr="007E07B4">
              <w:rPr>
                <w:bCs/>
                <w:noProof/>
                <w:lang w:val="en-CA"/>
              </w:rPr>
              <w:t>) {</w:t>
            </w:r>
          </w:p>
        </w:tc>
        <w:tc>
          <w:tcPr>
            <w:tcW w:w="1158" w:type="dxa"/>
          </w:tcPr>
          <w:p w14:paraId="21434D71" w14:textId="77777777" w:rsidR="00F8457B" w:rsidRDefault="00F8457B" w:rsidP="008E1EE8">
            <w:pPr>
              <w:pStyle w:val="tableheading"/>
              <w:keepNext w:val="0"/>
              <w:keepLines w:val="0"/>
              <w:spacing w:before="20" w:after="40"/>
              <w:jc w:val="center"/>
              <w:rPr>
                <w:b w:val="0"/>
                <w:bCs w:val="0"/>
                <w:lang w:val="en-CA" w:eastAsia="ko-KR"/>
              </w:rPr>
            </w:pPr>
          </w:p>
        </w:tc>
      </w:tr>
      <w:tr w:rsidR="00F8457B" w:rsidRPr="00F43CC3" w14:paraId="11DFE296" w14:textId="77777777" w:rsidTr="00F8457B">
        <w:trPr>
          <w:cantSplit/>
          <w:jc w:val="center"/>
        </w:trPr>
        <w:tc>
          <w:tcPr>
            <w:tcW w:w="7920" w:type="dxa"/>
          </w:tcPr>
          <w:p w14:paraId="1F786F7D"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_dest_luma_width_minus1</w:t>
            </w:r>
            <w:r w:rsidRPr="00FC4B95">
              <w:rPr>
                <w:rFonts w:eastAsia="SimSun"/>
                <w:bCs/>
                <w:noProof/>
                <w:lang w:val="en-CA"/>
              </w:rPr>
              <w:t>[ i ]</w:t>
            </w:r>
          </w:p>
        </w:tc>
        <w:tc>
          <w:tcPr>
            <w:tcW w:w="1158" w:type="dxa"/>
          </w:tcPr>
          <w:p w14:paraId="6A59CB79" w14:textId="77777777" w:rsidR="00F8457B" w:rsidRPr="00F43CC3" w:rsidRDefault="00F8457B" w:rsidP="008E1EE8">
            <w:pPr>
              <w:pStyle w:val="tableheading"/>
              <w:keepNext w:val="0"/>
              <w:keepLines w:val="0"/>
              <w:spacing w:before="20" w:after="40"/>
              <w:jc w:val="center"/>
              <w:rPr>
                <w:b w:val="0"/>
                <w:noProof/>
                <w:lang w:val="en-CA"/>
              </w:rPr>
            </w:pPr>
            <w:r>
              <w:rPr>
                <w:b w:val="0"/>
                <w:bCs w:val="0"/>
                <w:lang w:val="en-CA" w:eastAsia="ko-KR"/>
              </w:rPr>
              <w:t>u(v)</w:t>
            </w:r>
          </w:p>
        </w:tc>
      </w:tr>
      <w:tr w:rsidR="00F8457B" w:rsidRPr="00F43CC3" w14:paraId="56E99D41" w14:textId="77777777" w:rsidTr="00F8457B">
        <w:trPr>
          <w:cantSplit/>
          <w:jc w:val="center"/>
        </w:trPr>
        <w:tc>
          <w:tcPr>
            <w:tcW w:w="7920" w:type="dxa"/>
          </w:tcPr>
          <w:p w14:paraId="5504511C"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_dest_luma_height_minus1</w:t>
            </w:r>
            <w:r w:rsidRPr="00FC4B95">
              <w:rPr>
                <w:rFonts w:eastAsia="SimSun"/>
                <w:bCs/>
                <w:noProof/>
                <w:lang w:val="en-CA"/>
              </w:rPr>
              <w:t>[ i ]</w:t>
            </w:r>
          </w:p>
        </w:tc>
        <w:tc>
          <w:tcPr>
            <w:tcW w:w="1158" w:type="dxa"/>
          </w:tcPr>
          <w:p w14:paraId="21A876FD" w14:textId="77777777" w:rsidR="00F8457B" w:rsidRPr="00F43CC3" w:rsidRDefault="00F8457B" w:rsidP="008E1EE8">
            <w:pPr>
              <w:pStyle w:val="tableheading"/>
              <w:keepNext w:val="0"/>
              <w:keepLines w:val="0"/>
              <w:spacing w:before="20" w:after="40"/>
              <w:jc w:val="center"/>
              <w:rPr>
                <w:b w:val="0"/>
                <w:noProof/>
                <w:lang w:val="en-CA"/>
              </w:rPr>
            </w:pPr>
            <w:r>
              <w:rPr>
                <w:b w:val="0"/>
                <w:bCs w:val="0"/>
                <w:lang w:val="en-CA" w:eastAsia="ko-KR"/>
              </w:rPr>
              <w:t>u(v)</w:t>
            </w:r>
          </w:p>
        </w:tc>
      </w:tr>
      <w:tr w:rsidR="00F8457B" w:rsidRPr="00F43CC3" w14:paraId="1A789830" w14:textId="77777777" w:rsidTr="00F8457B">
        <w:trPr>
          <w:cantSplit/>
          <w:jc w:val="center"/>
        </w:trPr>
        <w:tc>
          <w:tcPr>
            <w:tcW w:w="7920" w:type="dxa"/>
          </w:tcPr>
          <w:p w14:paraId="5B429C2E" w14:textId="77777777" w:rsidR="00F8457B" w:rsidRPr="007E07B4" w:rsidRDefault="00F8457B" w:rsidP="008E1EE8">
            <w:pPr>
              <w:pStyle w:val="tablesyntax"/>
              <w:keepNext w:val="0"/>
              <w:keepLines w:val="0"/>
              <w:spacing w:before="20" w:after="40"/>
            </w:pPr>
            <w:r w:rsidRPr="007E07B4">
              <w:rPr>
                <w:bCs/>
                <w:noProof/>
                <w:lang w:val="en-CA"/>
              </w:rPr>
              <w:tab/>
            </w:r>
            <w:r w:rsidRPr="007E07B4">
              <w:rPr>
                <w:bCs/>
                <w:noProof/>
                <w:lang w:val="en-CA"/>
              </w:rPr>
              <w:tab/>
            </w:r>
            <w:r>
              <w:rPr>
                <w:bCs/>
                <w:noProof/>
                <w:lang w:val="en-CA"/>
              </w:rPr>
              <w:t>}</w:t>
            </w:r>
          </w:p>
        </w:tc>
        <w:tc>
          <w:tcPr>
            <w:tcW w:w="1158" w:type="dxa"/>
          </w:tcPr>
          <w:p w14:paraId="256E7B30" w14:textId="77777777" w:rsidR="00F8457B" w:rsidRPr="00F43CC3" w:rsidRDefault="00F8457B" w:rsidP="008E1EE8">
            <w:pPr>
              <w:pStyle w:val="tableheading"/>
              <w:keepNext w:val="0"/>
              <w:keepLines w:val="0"/>
              <w:spacing w:before="20" w:after="40"/>
              <w:jc w:val="center"/>
              <w:rPr>
                <w:b w:val="0"/>
                <w:noProof/>
                <w:lang w:val="en-CA"/>
              </w:rPr>
            </w:pPr>
          </w:p>
        </w:tc>
      </w:tr>
      <w:tr w:rsidR="00F8457B" w:rsidRPr="00F43CC3" w14:paraId="2BF2CABB" w14:textId="77777777" w:rsidTr="00F8457B">
        <w:trPr>
          <w:cantSplit/>
          <w:jc w:val="center"/>
        </w:trPr>
        <w:tc>
          <w:tcPr>
            <w:tcW w:w="7920" w:type="dxa"/>
          </w:tcPr>
          <w:p w14:paraId="1F73224F" w14:textId="77777777" w:rsidR="00F8457B" w:rsidRPr="009C0AEF" w:rsidRDefault="00F8457B" w:rsidP="008E1EE8">
            <w:pPr>
              <w:pStyle w:val="tablesyntax"/>
              <w:keepNext w:val="0"/>
              <w:keepLines w:val="0"/>
              <w:spacing w:before="20" w:after="40"/>
              <w:rPr>
                <w:b/>
                <w:noProof/>
                <w:lang w:val="en-CA"/>
              </w:rPr>
            </w:pPr>
            <w:r w:rsidRPr="00BE6AAC">
              <w:rPr>
                <w:bCs/>
                <w:noProof/>
                <w:lang w:val="en-CA"/>
              </w:rPr>
              <w:tab/>
            </w:r>
            <w:r>
              <w:rPr>
                <w:bCs/>
                <w:noProof/>
                <w:lang w:val="en-CA"/>
              </w:rPr>
              <w:t>}</w:t>
            </w:r>
          </w:p>
        </w:tc>
        <w:tc>
          <w:tcPr>
            <w:tcW w:w="1158" w:type="dxa"/>
          </w:tcPr>
          <w:p w14:paraId="1EF8055F" w14:textId="77777777" w:rsidR="00F8457B" w:rsidRDefault="00F8457B" w:rsidP="008E1EE8">
            <w:pPr>
              <w:pStyle w:val="tableheading"/>
              <w:keepNext w:val="0"/>
              <w:keepLines w:val="0"/>
              <w:spacing w:before="20" w:after="40"/>
              <w:jc w:val="center"/>
              <w:rPr>
                <w:b w:val="0"/>
                <w:bCs w:val="0"/>
                <w:lang w:val="en-CA" w:eastAsia="ko-KR"/>
              </w:rPr>
            </w:pPr>
          </w:p>
        </w:tc>
      </w:tr>
      <w:tr w:rsidR="00F8457B" w:rsidRPr="00F43CC3" w14:paraId="71F862E6" w14:textId="77777777" w:rsidTr="00F8457B">
        <w:trPr>
          <w:cantSplit/>
          <w:jc w:val="center"/>
        </w:trPr>
        <w:tc>
          <w:tcPr>
            <w:tcW w:w="7920" w:type="dxa"/>
          </w:tcPr>
          <w:p w14:paraId="1C582AC6" w14:textId="77777777" w:rsidR="00F8457B" w:rsidRPr="00BE6AAC" w:rsidRDefault="00F8457B" w:rsidP="008E1EE8">
            <w:pPr>
              <w:pStyle w:val="tablesyntax"/>
              <w:keepNext w:val="0"/>
              <w:keepLines w:val="0"/>
              <w:spacing w:before="20" w:after="40"/>
              <w:rPr>
                <w:bCs/>
                <w:noProof/>
                <w:lang w:val="en-CA"/>
              </w:rPr>
            </w:pPr>
            <w:r>
              <w:rPr>
                <w:bCs/>
                <w:noProof/>
                <w:lang w:val="en-CA"/>
              </w:rPr>
              <w:t>}</w:t>
            </w:r>
          </w:p>
        </w:tc>
        <w:tc>
          <w:tcPr>
            <w:tcW w:w="1158" w:type="dxa"/>
          </w:tcPr>
          <w:p w14:paraId="7D6DA24D" w14:textId="77777777" w:rsidR="00F8457B" w:rsidRPr="00C666F9" w:rsidRDefault="00F8457B" w:rsidP="008E1EE8">
            <w:pPr>
              <w:pStyle w:val="tableheading"/>
              <w:keepNext w:val="0"/>
              <w:keepLines w:val="0"/>
              <w:spacing w:before="20" w:after="40"/>
              <w:jc w:val="center"/>
              <w:rPr>
                <w:b w:val="0"/>
                <w:bCs w:val="0"/>
                <w:lang w:val="en-CA" w:eastAsia="ko-KR"/>
              </w:rPr>
            </w:pPr>
          </w:p>
        </w:tc>
      </w:tr>
    </w:tbl>
    <w:p w14:paraId="1A9CF3E2" w14:textId="7F560D9A" w:rsidR="00F8457B" w:rsidRPr="00F8457B" w:rsidRDefault="00F8457B" w:rsidP="000D0323">
      <w:pPr>
        <w:pStyle w:val="Heading2"/>
        <w:rPr>
          <w:lang w:val="en-CA"/>
        </w:rPr>
      </w:pPr>
      <w:r>
        <w:rPr>
          <w:lang w:val="en-CA"/>
        </w:rPr>
        <w:t xml:space="preserve">Semantics of CPI </w:t>
      </w:r>
      <w:r w:rsidRPr="00421EE9">
        <w:rPr>
          <w:lang w:val="en-CA"/>
        </w:rPr>
        <w:t>SEI message</w:t>
      </w:r>
    </w:p>
    <w:p w14:paraId="60F7065E" w14:textId="7A2FE624" w:rsidR="00F8457B" w:rsidRPr="004335DA" w:rsidRDefault="00F8457B" w:rsidP="00F8457B">
      <w:pPr>
        <w:rPr>
          <w:sz w:val="20"/>
          <w:lang w:val="en-CA"/>
        </w:rPr>
      </w:pPr>
      <w:r w:rsidRPr="004335DA">
        <w:rPr>
          <w:sz w:val="20"/>
          <w:lang w:val="en-CA"/>
        </w:rPr>
        <w:t xml:space="preserve">A composite picture info (CPI) SEI message provides information for constructing composite picture from </w:t>
      </w:r>
      <w:r w:rsidRPr="004335DA">
        <w:rPr>
          <w:sz w:val="20"/>
          <w:lang w:val="en-CA"/>
        </w:rPr>
        <w:lastRenderedPageBreak/>
        <w:t>one or more patches originated from pictures of an access unit.</w:t>
      </w:r>
    </w:p>
    <w:p w14:paraId="7FBC24E1" w14:textId="77777777" w:rsidR="00F8457B" w:rsidRPr="004335DA" w:rsidRDefault="00F8457B" w:rsidP="00F8457B">
      <w:pPr>
        <w:rPr>
          <w:sz w:val="20"/>
          <w:lang w:val="en-CA"/>
        </w:rPr>
      </w:pPr>
      <w:r w:rsidRPr="004335DA">
        <w:rPr>
          <w:sz w:val="20"/>
          <w:lang w:val="en-CA"/>
        </w:rPr>
        <w:t>When one or more CPI SEI message is present in a bitstream, the first CPI SEI message shall be present in a CVSS AU. When two or more CPI SEI message are present in an AU, the content of the CPI SEI messages shall be the same.</w:t>
      </w:r>
    </w:p>
    <w:p w14:paraId="6FDFB8AE" w14:textId="77777777" w:rsidR="00F8457B" w:rsidRPr="004335DA" w:rsidRDefault="00F8457B" w:rsidP="00F8457B">
      <w:pPr>
        <w:rPr>
          <w:sz w:val="20"/>
          <w:lang w:val="en-CA"/>
        </w:rPr>
      </w:pPr>
      <w:r w:rsidRPr="004335DA">
        <w:rPr>
          <w:noProof/>
          <w:sz w:val="20"/>
          <w:lang w:val="en-CA"/>
        </w:rPr>
        <w:t xml:space="preserve">When a scalable nesting SEI message contains a CPI SEI message, </w:t>
      </w:r>
      <w:r w:rsidRPr="004335DA">
        <w:rPr>
          <w:sz w:val="20"/>
          <w:lang w:val="en-CA"/>
        </w:rPr>
        <w:t>the value of sn_ols_flag shall be equal to 1.</w:t>
      </w:r>
    </w:p>
    <w:p w14:paraId="74BCEF9B" w14:textId="77777777" w:rsidR="00F8457B" w:rsidRPr="004335DA" w:rsidRDefault="00F8457B" w:rsidP="00F8457B">
      <w:pPr>
        <w:rPr>
          <w:sz w:val="20"/>
          <w:lang w:val="en-CA"/>
        </w:rPr>
      </w:pPr>
      <w:r w:rsidRPr="004335DA">
        <w:rPr>
          <w:sz w:val="20"/>
          <w:lang w:val="en-CA"/>
        </w:rPr>
        <w:t>A CPI SEI message applies to the AU A that contains the SEI message and all AUs that follow the AU A in output order until one of the following applies:</w:t>
      </w:r>
    </w:p>
    <w:p w14:paraId="0F410C04" w14:textId="77777777" w:rsidR="00F8457B" w:rsidRPr="004335DA" w:rsidRDefault="00F8457B" w:rsidP="00F8457B">
      <w:pPr>
        <w:widowControl/>
        <w:numPr>
          <w:ilvl w:val="0"/>
          <w:numId w:val="18"/>
        </w:numPr>
        <w:tabs>
          <w:tab w:val="left" w:pos="360"/>
        </w:tabs>
        <w:autoSpaceDE/>
        <w:autoSpaceDN/>
        <w:spacing w:after="200" w:line="276" w:lineRule="auto"/>
        <w:contextualSpacing/>
        <w:jc w:val="left"/>
        <w:rPr>
          <w:sz w:val="20"/>
          <w:lang w:val="en-CA"/>
        </w:rPr>
      </w:pPr>
      <w:r w:rsidRPr="004335DA">
        <w:rPr>
          <w:sz w:val="20"/>
          <w:lang w:val="en-CA"/>
        </w:rPr>
        <w:t>The end of the bitstream.</w:t>
      </w:r>
    </w:p>
    <w:p w14:paraId="4D76AEEC" w14:textId="77777777" w:rsidR="00F8457B" w:rsidRPr="004335DA" w:rsidRDefault="00F8457B" w:rsidP="00F8457B">
      <w:pPr>
        <w:widowControl/>
        <w:numPr>
          <w:ilvl w:val="0"/>
          <w:numId w:val="18"/>
        </w:numPr>
        <w:tabs>
          <w:tab w:val="left" w:pos="360"/>
        </w:tabs>
        <w:autoSpaceDE/>
        <w:autoSpaceDN/>
        <w:spacing w:after="200" w:line="276" w:lineRule="auto"/>
        <w:contextualSpacing/>
        <w:jc w:val="left"/>
        <w:rPr>
          <w:sz w:val="20"/>
          <w:lang w:val="en-CA"/>
        </w:rPr>
      </w:pPr>
      <w:r w:rsidRPr="004335DA">
        <w:rPr>
          <w:sz w:val="20"/>
          <w:lang w:val="en-CA"/>
        </w:rPr>
        <w:t>The next AU contains a new CPI SEI message that applies to the target OLS.</w:t>
      </w:r>
    </w:p>
    <w:p w14:paraId="5D2179C9" w14:textId="77777777" w:rsidR="00F8457B" w:rsidRPr="004335DA" w:rsidRDefault="00F8457B" w:rsidP="00F8457B">
      <w:pPr>
        <w:rPr>
          <w:sz w:val="20"/>
          <w:lang w:val="en-CA"/>
        </w:rPr>
      </w:pPr>
      <w:r w:rsidRPr="004335DA">
        <w:rPr>
          <w:sz w:val="20"/>
          <w:lang w:val="en-CA"/>
        </w:rPr>
        <w:t>When present, CPI SEI message or scalable nesting SEI message that contains CPI SEI message, shall be contained in an access unit with temporal Id equal to 0. The temporal Id of the CPI SEI message or the scalable nesting SEI message that contains the CPI SEI message shall be equal to 0.</w:t>
      </w:r>
    </w:p>
    <w:p w14:paraId="6849FCFE" w14:textId="77777777" w:rsidR="00F8457B" w:rsidRPr="004335DA" w:rsidRDefault="00F8457B" w:rsidP="00F8457B">
      <w:pPr>
        <w:rPr>
          <w:noProof/>
          <w:sz w:val="20"/>
          <w:lang w:val="en-CA"/>
        </w:rPr>
      </w:pPr>
      <w:r w:rsidRPr="004335DA">
        <w:rPr>
          <w:b/>
          <w:noProof/>
          <w:sz w:val="20"/>
          <w:lang w:val="en-CA"/>
        </w:rPr>
        <w:t>cpi_position_and_size_bit_len_minus1</w:t>
      </w:r>
      <w:r w:rsidRPr="004335DA">
        <w:rPr>
          <w:noProof/>
          <w:sz w:val="20"/>
          <w:lang w:val="en-CA"/>
        </w:rPr>
        <w:t xml:space="preserve"> plus 1 specifies the number of bits for signalling of syntax elements cpi_width_in_luma_samples, cpi_height_in_luma_samples, cpi_patch_source_top_left_x[ i ], cpi_patch_source_top_left_y[ i ], cpi_patch_source_width_minus1[ i ] , cpi_patch_source_height_minus1[ i ], cpi_patch_dest_top_left_x[ i ], cpi_patch_dest_top_left_y[ i ], cpi_patch_source_dest_minus1[ i ], and cpi_patch_source_dest_minus1[ i ].</w:t>
      </w:r>
    </w:p>
    <w:p w14:paraId="797B8877" w14:textId="77777777" w:rsidR="00F8457B" w:rsidRPr="004335DA" w:rsidRDefault="00F8457B" w:rsidP="00F8457B">
      <w:pPr>
        <w:rPr>
          <w:noProof/>
          <w:sz w:val="20"/>
          <w:lang w:val="en-CA"/>
        </w:rPr>
      </w:pPr>
      <w:r w:rsidRPr="004335DA">
        <w:rPr>
          <w:b/>
          <w:noProof/>
          <w:sz w:val="20"/>
          <w:lang w:val="en-CA"/>
        </w:rPr>
        <w:t>cpi_num_patches_minus1</w:t>
      </w:r>
      <w:r w:rsidRPr="004335DA">
        <w:rPr>
          <w:noProof/>
          <w:sz w:val="20"/>
          <w:lang w:val="en-CA"/>
        </w:rPr>
        <w:t xml:space="preserve"> specifies the number of patches of each composite picture created from AUs in which the SEI applies.</w:t>
      </w:r>
    </w:p>
    <w:p w14:paraId="132F4886" w14:textId="77777777" w:rsidR="00F8457B" w:rsidRPr="00E825BB" w:rsidRDefault="00F8457B" w:rsidP="00F8457B">
      <w:pPr>
        <w:rPr>
          <w:noProof/>
          <w:sz w:val="20"/>
          <w:lang w:val="en-CA"/>
        </w:rPr>
      </w:pPr>
      <w:r w:rsidRPr="00A5520A">
        <w:rPr>
          <w:b/>
          <w:noProof/>
          <w:sz w:val="20"/>
          <w:lang w:val="en-CA"/>
        </w:rPr>
        <w:t>cpi_cropped_source_area_allowed_flag</w:t>
      </w:r>
      <w:r w:rsidRPr="00A5520A">
        <w:rPr>
          <w:noProof/>
          <w:sz w:val="20"/>
          <w:lang w:val="en-CA"/>
        </w:rPr>
        <w:t xml:space="preserve"> equal to 1 specifies that cpi_patch_source_top_left_x</w:t>
      </w:r>
      <w:r w:rsidRPr="00A5520A">
        <w:rPr>
          <w:rFonts w:eastAsia="SimSun"/>
          <w:bCs/>
          <w:noProof/>
          <w:sz w:val="20"/>
          <w:lang w:val="en-CA"/>
        </w:rPr>
        <w:t xml:space="preserve">[ i ] and </w:t>
      </w:r>
      <w:r w:rsidRPr="00A5520A">
        <w:rPr>
          <w:noProof/>
          <w:sz w:val="20"/>
          <w:lang w:val="en-CA"/>
        </w:rPr>
        <w:t>cpi_patch_source_top_left_y</w:t>
      </w:r>
      <w:r w:rsidRPr="00A5520A">
        <w:rPr>
          <w:rFonts w:eastAsia="SimSun"/>
          <w:bCs/>
          <w:noProof/>
          <w:sz w:val="20"/>
          <w:lang w:val="en-CA"/>
        </w:rPr>
        <w:t>[ i ] are present</w:t>
      </w:r>
      <w:r w:rsidRPr="00A5520A">
        <w:rPr>
          <w:noProof/>
          <w:sz w:val="20"/>
          <w:lang w:val="en-CA"/>
        </w:rPr>
        <w:t>. cpi_cropped_source_area_allowed_flag equal to 0 specifies that cpi_patch_source_top_left_x</w:t>
      </w:r>
      <w:r w:rsidRPr="00A5520A">
        <w:rPr>
          <w:rFonts w:eastAsia="SimSun"/>
          <w:bCs/>
          <w:noProof/>
          <w:sz w:val="20"/>
          <w:lang w:val="en-CA"/>
        </w:rPr>
        <w:t xml:space="preserve">[ i ] and </w:t>
      </w:r>
      <w:r w:rsidRPr="00A5520A">
        <w:rPr>
          <w:noProof/>
          <w:sz w:val="20"/>
          <w:lang w:val="en-CA"/>
        </w:rPr>
        <w:t>cpi_patch_source_top_left_y</w:t>
      </w:r>
      <w:r w:rsidRPr="00A5520A">
        <w:rPr>
          <w:rFonts w:eastAsia="SimSun"/>
          <w:bCs/>
          <w:noProof/>
          <w:sz w:val="20"/>
          <w:lang w:val="en-CA"/>
        </w:rPr>
        <w:t>[ i ] are present are not present</w:t>
      </w:r>
      <w:r w:rsidRPr="00A5520A">
        <w:rPr>
          <w:noProof/>
          <w:sz w:val="20"/>
          <w:lang w:val="en-CA"/>
        </w:rPr>
        <w:t>.</w:t>
      </w:r>
    </w:p>
    <w:p w14:paraId="17FE09EF" w14:textId="77777777" w:rsidR="00F8457B" w:rsidRPr="004335DA" w:rsidRDefault="00F8457B" w:rsidP="00F8457B">
      <w:pPr>
        <w:rPr>
          <w:noProof/>
          <w:sz w:val="20"/>
          <w:lang w:val="en-CA"/>
        </w:rPr>
      </w:pPr>
      <w:r w:rsidRPr="004335DA">
        <w:rPr>
          <w:b/>
          <w:noProof/>
          <w:sz w:val="20"/>
          <w:lang w:val="en-CA"/>
        </w:rPr>
        <w:t>cpi_scaling_allowed_flag</w:t>
      </w:r>
      <w:r w:rsidRPr="004335DA">
        <w:rPr>
          <w:noProof/>
          <w:sz w:val="20"/>
          <w:lang w:val="en-CA"/>
        </w:rPr>
        <w:t xml:space="preserve"> equal to 1 specifies that cpi_patch</w:t>
      </w:r>
      <w:r w:rsidRPr="004335DA">
        <w:rPr>
          <w:rFonts w:eastAsia="SimSun"/>
          <w:noProof/>
          <w:sz w:val="20"/>
          <w:lang w:val="en-CA"/>
        </w:rPr>
        <w:t>_dest_luma_width</w:t>
      </w:r>
      <w:r w:rsidRPr="004335DA">
        <w:rPr>
          <w:rFonts w:eastAsia="SimSun"/>
          <w:bCs/>
          <w:noProof/>
          <w:sz w:val="20"/>
          <w:lang w:val="en-CA"/>
        </w:rPr>
        <w:t xml:space="preserve">[ i ] and </w:t>
      </w:r>
      <w:r w:rsidRPr="004335DA">
        <w:rPr>
          <w:noProof/>
          <w:sz w:val="20"/>
          <w:lang w:val="en-CA"/>
        </w:rPr>
        <w:t>cpi_patch</w:t>
      </w:r>
      <w:r w:rsidRPr="004335DA">
        <w:rPr>
          <w:rFonts w:eastAsia="SimSun"/>
          <w:noProof/>
          <w:sz w:val="20"/>
          <w:lang w:val="en-CA"/>
        </w:rPr>
        <w:t>_dest_luma_width</w:t>
      </w:r>
      <w:r w:rsidRPr="004335DA">
        <w:rPr>
          <w:rFonts w:eastAsia="SimSun"/>
          <w:bCs/>
          <w:noProof/>
          <w:sz w:val="20"/>
          <w:lang w:val="en-CA"/>
        </w:rPr>
        <w:t>[ i ] are present</w:t>
      </w:r>
      <w:r w:rsidRPr="004335DA">
        <w:rPr>
          <w:noProof/>
          <w:sz w:val="20"/>
          <w:lang w:val="en-CA"/>
        </w:rPr>
        <w:t>. cpi_scaling_allowed_flag equal to 0 specifies that cpi_patch</w:t>
      </w:r>
      <w:r w:rsidRPr="004335DA">
        <w:rPr>
          <w:rFonts w:eastAsia="SimSun"/>
          <w:noProof/>
          <w:sz w:val="20"/>
          <w:lang w:val="en-CA"/>
        </w:rPr>
        <w:t>_dest_luma_width</w:t>
      </w:r>
      <w:r w:rsidRPr="004335DA">
        <w:rPr>
          <w:rFonts w:eastAsia="SimSun"/>
          <w:bCs/>
          <w:noProof/>
          <w:sz w:val="20"/>
          <w:lang w:val="en-CA"/>
        </w:rPr>
        <w:t xml:space="preserve">[ i ] and </w:t>
      </w:r>
      <w:r w:rsidRPr="004335DA">
        <w:rPr>
          <w:noProof/>
          <w:sz w:val="20"/>
          <w:lang w:val="en-CA"/>
        </w:rPr>
        <w:t>cpi_patch</w:t>
      </w:r>
      <w:r w:rsidRPr="004335DA">
        <w:rPr>
          <w:rFonts w:eastAsia="SimSun"/>
          <w:noProof/>
          <w:sz w:val="20"/>
          <w:lang w:val="en-CA"/>
        </w:rPr>
        <w:t>_dest_luma_width</w:t>
      </w:r>
      <w:r w:rsidRPr="004335DA">
        <w:rPr>
          <w:rFonts w:eastAsia="SimSun"/>
          <w:bCs/>
          <w:noProof/>
          <w:sz w:val="20"/>
          <w:lang w:val="en-CA"/>
        </w:rPr>
        <w:t>[ i ] are not present</w:t>
      </w:r>
      <w:r w:rsidRPr="004335DA">
        <w:rPr>
          <w:noProof/>
          <w:sz w:val="20"/>
          <w:lang w:val="en-CA"/>
        </w:rPr>
        <w:t>.</w:t>
      </w:r>
    </w:p>
    <w:p w14:paraId="07CFD3B8" w14:textId="77777777" w:rsidR="00F8457B" w:rsidRPr="004335DA" w:rsidRDefault="00F8457B" w:rsidP="00F8457B">
      <w:pPr>
        <w:rPr>
          <w:noProof/>
          <w:sz w:val="20"/>
          <w:lang w:val="en-CA"/>
        </w:rPr>
      </w:pPr>
      <w:r w:rsidRPr="004335DA">
        <w:rPr>
          <w:b/>
          <w:noProof/>
          <w:sz w:val="20"/>
          <w:lang w:val="en-CA"/>
        </w:rPr>
        <w:t>cpi_gap_allowed_flag</w:t>
      </w:r>
      <w:r w:rsidRPr="004335DA">
        <w:rPr>
          <w:noProof/>
          <w:sz w:val="20"/>
          <w:lang w:val="en-CA"/>
        </w:rPr>
        <w:t xml:space="preserve"> equal to 1 specifies that the union of all patches does not cover all area in the composite picture. cpi_gap_allowed_flag equal to 0 specifies that the union of all patches covers all area in the composite picture.</w:t>
      </w:r>
    </w:p>
    <w:p w14:paraId="4AF9EEAB" w14:textId="77777777" w:rsidR="00F8457B" w:rsidRPr="004335DA" w:rsidRDefault="00F8457B" w:rsidP="00F8457B">
      <w:pPr>
        <w:spacing w:before="60" w:line="199" w:lineRule="exact"/>
        <w:ind w:left="284"/>
        <w:rPr>
          <w:rFonts w:eastAsia="SimSun"/>
          <w:noProof/>
          <w:sz w:val="18"/>
          <w:szCs w:val="18"/>
          <w:lang w:val="en-CA"/>
        </w:rPr>
      </w:pPr>
      <w:r w:rsidRPr="004335DA">
        <w:rPr>
          <w:rFonts w:eastAsia="SimSun"/>
          <w:noProof/>
          <w:sz w:val="18"/>
          <w:szCs w:val="18"/>
          <w:lang w:val="en-CA"/>
        </w:rPr>
        <w:t>NOTE: When cpi_gap_allowed_flag is equal to 1, pels in the area that is not covered by any patch need to be initialized with a valid pel value.</w:t>
      </w:r>
    </w:p>
    <w:p w14:paraId="7145F221" w14:textId="77777777" w:rsidR="00F8457B" w:rsidRPr="004335DA" w:rsidRDefault="00F8457B" w:rsidP="00F8457B">
      <w:pPr>
        <w:rPr>
          <w:noProof/>
          <w:sz w:val="20"/>
          <w:lang w:val="en-CA"/>
        </w:rPr>
      </w:pPr>
      <w:r w:rsidRPr="004335DA">
        <w:rPr>
          <w:b/>
          <w:noProof/>
          <w:sz w:val="20"/>
          <w:lang w:val="en-CA"/>
        </w:rPr>
        <w:t>cpi_patch_layer_id</w:t>
      </w:r>
      <w:r w:rsidRPr="004335DA">
        <w:rPr>
          <w:noProof/>
          <w:sz w:val="20"/>
          <w:lang w:val="en-CA"/>
        </w:rPr>
        <w:t>[ i ] specifies the layer Id of the source picture for the i-th patch.</w:t>
      </w:r>
    </w:p>
    <w:p w14:paraId="2366DE4A" w14:textId="77777777" w:rsidR="00F8457B" w:rsidRPr="004335DA" w:rsidRDefault="00F8457B" w:rsidP="00F8457B">
      <w:pPr>
        <w:rPr>
          <w:noProof/>
          <w:sz w:val="20"/>
          <w:lang w:val="en-CA"/>
        </w:rPr>
      </w:pPr>
      <w:r w:rsidRPr="004335DA">
        <w:rPr>
          <w:noProof/>
          <w:sz w:val="20"/>
          <w:lang w:val="en-CA"/>
        </w:rPr>
        <w:t>It is constrained that when CPI SEI message is contained in a scalable nesting SEI message, the value of  cpi_patch_layer_id[ i ] for i in the ranges from 0 to cpi_num_patches_minus1, inclusive, shall be equal to one of layer included in the OLS associated with the SEI message.</w:t>
      </w:r>
    </w:p>
    <w:p w14:paraId="3C6A91ED" w14:textId="77777777" w:rsidR="00F8457B" w:rsidRPr="004335DA" w:rsidRDefault="00F8457B" w:rsidP="00F8457B">
      <w:pPr>
        <w:rPr>
          <w:noProof/>
          <w:sz w:val="20"/>
          <w:lang w:val="en-CA"/>
        </w:rPr>
      </w:pPr>
      <w:r w:rsidRPr="004335DA">
        <w:rPr>
          <w:noProof/>
          <w:sz w:val="20"/>
          <w:lang w:val="en-CA"/>
        </w:rPr>
        <w:t>It is constrained that when CPI SEI message is not contained in a scalable nesting SEI message, the value of  cpi_patch_layer_id[ i ] for i in the ranges from 0 to cpi_num_patches_minus1, inclusive, shall be equal to one of layer that is present in the bitstream.</w:t>
      </w:r>
    </w:p>
    <w:p w14:paraId="5F6D1127" w14:textId="77777777" w:rsidR="00F8457B" w:rsidRPr="004335DA" w:rsidRDefault="00F8457B" w:rsidP="00F8457B">
      <w:pPr>
        <w:rPr>
          <w:noProof/>
          <w:sz w:val="20"/>
          <w:lang w:val="en-CA"/>
        </w:rPr>
      </w:pPr>
      <w:r w:rsidRPr="004335DA">
        <w:rPr>
          <w:noProof/>
          <w:sz w:val="20"/>
          <w:lang w:val="en-CA"/>
        </w:rPr>
        <w:t>It is constrained that the layer with layer Id equal to cpi_patch_layer_id[ i ] for i in the ranges from 0 to cpi_num_patches_minus1, inclusive, shall be an output layer in the output layer set associated with the SEI message.</w:t>
      </w:r>
    </w:p>
    <w:p w14:paraId="7638001F" w14:textId="77777777" w:rsidR="00F8457B" w:rsidRPr="004335DA" w:rsidRDefault="00F8457B" w:rsidP="00F8457B">
      <w:pPr>
        <w:rPr>
          <w:noProof/>
          <w:sz w:val="20"/>
          <w:lang w:val="en-CA"/>
        </w:rPr>
      </w:pPr>
      <w:r w:rsidRPr="004335DA">
        <w:rPr>
          <w:noProof/>
          <w:sz w:val="20"/>
          <w:lang w:val="en-CA"/>
        </w:rPr>
        <w:t xml:space="preserve">Picture with layer Id equal to cpi_patch_layer_id[ i ] for i in the ranges from 0 to cpi_num_patches_minus1, inclusive, may not be present in the AU in which the SEI applies. When The AU has no picture in </w:t>
      </w:r>
      <w:r w:rsidRPr="004335DA">
        <w:rPr>
          <w:noProof/>
          <w:sz w:val="20"/>
          <w:lang w:val="en-CA"/>
        </w:rPr>
        <w:lastRenderedPageBreak/>
        <w:t>cpi_patch_layer_id[ i ], application that generate the composite picture based on the SEI may assign any valid pel value for the i-th patch in the composite picture. Furthermore, in such situation, application may further assign the same pel values for the entire area covered the i-th patch.</w:t>
      </w:r>
    </w:p>
    <w:p w14:paraId="5D69A83C"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_source_top_left_x</w:t>
      </w:r>
      <w:r w:rsidRPr="004335DA">
        <w:rPr>
          <w:rFonts w:eastAsia="SimSun"/>
          <w:noProof/>
          <w:sz w:val="20"/>
          <w:lang w:val="en-CA"/>
        </w:rPr>
        <w:t>[ i ]</w:t>
      </w:r>
      <w:r w:rsidRPr="004335DA">
        <w:rPr>
          <w:noProof/>
          <w:sz w:val="20"/>
          <w:lang w:val="en-CA"/>
        </w:rPr>
        <w:t xml:space="preserve"> specifies horizontal position of top left pel in the source picture for the i-th patch. The value of cpi_patch_source_top_left_x[ i ] shall be less than the width of the source picture minus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_source_top_left_x[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r>
        <w:rPr>
          <w:color w:val="000000"/>
          <w:sz w:val="20"/>
          <w:lang w:val="en-CA"/>
        </w:rPr>
        <w:t xml:space="preserve"> </w:t>
      </w:r>
      <w:r w:rsidRPr="00A5520A">
        <w:rPr>
          <w:noProof/>
          <w:sz w:val="20"/>
          <w:lang w:val="en-CA"/>
        </w:rPr>
        <w:t>When not present, the value of cpi_patch_source_top_left_x[ i ] is inferred to be equal to 0.</w:t>
      </w:r>
    </w:p>
    <w:p w14:paraId="3967F31E"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_source_top_left_y</w:t>
      </w:r>
      <w:r w:rsidRPr="004335DA">
        <w:rPr>
          <w:rFonts w:eastAsia="SimSun"/>
          <w:noProof/>
          <w:sz w:val="20"/>
          <w:lang w:val="en-CA"/>
        </w:rPr>
        <w:t>[ i ]</w:t>
      </w:r>
      <w:r w:rsidRPr="004335DA">
        <w:rPr>
          <w:noProof/>
          <w:sz w:val="20"/>
          <w:lang w:val="en-CA"/>
        </w:rPr>
        <w:t xml:space="preserve"> specifies vertical position of top left pel in the source picture for the i-th patch. The value of cpi_patch_source_top_left_y[ i ] shall be less than the height of the source picture minus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_source_top_left_y[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r>
        <w:rPr>
          <w:color w:val="000000"/>
          <w:sz w:val="20"/>
          <w:lang w:val="en-CA"/>
        </w:rPr>
        <w:t xml:space="preserve"> </w:t>
      </w:r>
      <w:r w:rsidRPr="00A5520A">
        <w:rPr>
          <w:noProof/>
          <w:sz w:val="20"/>
          <w:lang w:val="en-CA"/>
        </w:rPr>
        <w:t>When not present, the value of cpi_patch_source_top_left_y[ i ] is inferred to be equal to 0.</w:t>
      </w:r>
    </w:p>
    <w:p w14:paraId="63E6A043"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_source_width_minus1</w:t>
      </w:r>
      <w:r w:rsidRPr="004335DA">
        <w:rPr>
          <w:rFonts w:eastAsia="SimSun"/>
          <w:noProof/>
          <w:sz w:val="20"/>
          <w:lang w:val="en-CA"/>
        </w:rPr>
        <w:t>[ i ]</w:t>
      </w:r>
      <w:r w:rsidRPr="004335DA">
        <w:rPr>
          <w:noProof/>
          <w:sz w:val="20"/>
          <w:lang w:val="en-CA"/>
        </w:rPr>
        <w:t xml:space="preserve"> plus 1 specifies width of the area in the source picture for the i-th patch. The sum of cpi_patch</w:t>
      </w:r>
      <w:r w:rsidRPr="004335DA">
        <w:rPr>
          <w:rFonts w:eastAsia="SimSun"/>
          <w:noProof/>
          <w:sz w:val="20"/>
          <w:lang w:val="en-CA"/>
        </w:rPr>
        <w:t xml:space="preserve">_source_top_left_x[ i ] and </w:t>
      </w:r>
      <w:r w:rsidRPr="004335DA">
        <w:rPr>
          <w:noProof/>
          <w:sz w:val="20"/>
          <w:lang w:val="en-CA"/>
        </w:rPr>
        <w:t xml:space="preserve">cpi_patch_source_width_minus1[ i ] shall be less than the width, in the unit of luma sample, of the source picture.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_source_width_minus1[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219F066E" w14:textId="77777777" w:rsidR="00F8457B" w:rsidRPr="00E825BB" w:rsidRDefault="00F8457B" w:rsidP="00F8457B">
      <w:pPr>
        <w:rPr>
          <w:noProof/>
          <w:sz w:val="20"/>
          <w:lang w:val="en-CA"/>
        </w:rPr>
      </w:pPr>
      <w:r w:rsidRPr="000251CB">
        <w:rPr>
          <w:noProof/>
          <w:sz w:val="20"/>
          <w:lang w:val="en-CA"/>
        </w:rPr>
        <w:t>When the value of cpi_cropped_source_area_allowed_flag equal to 0, it is constrained that the value of cpi_patch</w:t>
      </w:r>
      <w:r w:rsidRPr="000251CB">
        <w:rPr>
          <w:rFonts w:eastAsia="SimSun"/>
          <w:noProof/>
          <w:sz w:val="20"/>
          <w:lang w:val="en-CA"/>
        </w:rPr>
        <w:t>_source_width_minus1[ i ] shall be equal to the pps_pic_width_in_luma_samples − 1 of the associated picture.</w:t>
      </w:r>
    </w:p>
    <w:p w14:paraId="6CC66680"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_source_height_minus1</w:t>
      </w:r>
      <w:r w:rsidRPr="004335DA">
        <w:rPr>
          <w:rFonts w:eastAsia="SimSun"/>
          <w:noProof/>
          <w:sz w:val="20"/>
          <w:lang w:val="en-CA"/>
        </w:rPr>
        <w:t>[ i ]</w:t>
      </w:r>
      <w:r w:rsidRPr="004335DA">
        <w:rPr>
          <w:noProof/>
          <w:sz w:val="20"/>
          <w:lang w:val="en-CA"/>
        </w:rPr>
        <w:t xml:space="preserve"> plus 1 specifies height of the area in the source picture for the i-th patch. The sum of cpi_patch</w:t>
      </w:r>
      <w:r w:rsidRPr="004335DA">
        <w:rPr>
          <w:rFonts w:eastAsia="SimSun"/>
          <w:noProof/>
          <w:sz w:val="20"/>
          <w:lang w:val="en-CA"/>
        </w:rPr>
        <w:t xml:space="preserve">_source_top_left_y[ i ] and </w:t>
      </w:r>
      <w:r w:rsidRPr="004335DA">
        <w:rPr>
          <w:noProof/>
          <w:sz w:val="20"/>
          <w:lang w:val="en-CA"/>
        </w:rPr>
        <w:t xml:space="preserve">cpi_patch_source_height_minus1[ i ] shall be less than the height, in the unit of luma sample, of the source picture.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_source_height_minus1[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125733B7" w14:textId="77777777" w:rsidR="00F8457B" w:rsidRPr="00E825BB" w:rsidRDefault="00F8457B" w:rsidP="00F8457B">
      <w:pPr>
        <w:rPr>
          <w:noProof/>
          <w:sz w:val="20"/>
          <w:lang w:val="en-CA"/>
        </w:rPr>
      </w:pPr>
      <w:r w:rsidRPr="00A5520A">
        <w:rPr>
          <w:noProof/>
          <w:sz w:val="20"/>
          <w:lang w:val="en-CA"/>
        </w:rPr>
        <w:t>When the value of cpi_cropped_source_area_allowed_flag equal to 0, it is constrained that the value of cpi_patch</w:t>
      </w:r>
      <w:r w:rsidRPr="00A5520A">
        <w:rPr>
          <w:rFonts w:eastAsia="SimSun"/>
          <w:noProof/>
          <w:sz w:val="20"/>
          <w:lang w:val="en-CA"/>
        </w:rPr>
        <w:t>_source_height_minus1[ i ] shall be equal to the pps_pic_height_in_luma_samples − 1 of the associated picture.</w:t>
      </w:r>
    </w:p>
    <w:p w14:paraId="3667A6A8" w14:textId="77777777" w:rsidR="00F8457B" w:rsidRPr="004335DA" w:rsidRDefault="00F8457B" w:rsidP="00F8457B">
      <w:pPr>
        <w:rPr>
          <w:noProof/>
          <w:sz w:val="20"/>
          <w:lang w:val="en-CA"/>
        </w:rPr>
      </w:pPr>
      <w:r w:rsidRPr="004335DA">
        <w:rPr>
          <w:noProof/>
          <w:sz w:val="20"/>
          <w:lang w:val="en-CA"/>
        </w:rPr>
        <w:t>The value of cpi_patch_source_top_left_x[ i ] + </w:t>
      </w:r>
      <w:r w:rsidRPr="004335DA">
        <w:rPr>
          <w:sz w:val="20"/>
        </w:rPr>
        <w:t>cpi_patch</w:t>
      </w:r>
      <w:r w:rsidRPr="004335DA">
        <w:rPr>
          <w:rFonts w:eastAsia="SimSun"/>
          <w:sz w:val="20"/>
        </w:rPr>
        <w:t>_source_width_minus1</w:t>
      </w:r>
      <w:r w:rsidRPr="004335DA">
        <w:rPr>
          <w:rFonts w:eastAsia="SimSun"/>
          <w:noProof/>
          <w:sz w:val="20"/>
          <w:lang w:val="en-CA"/>
        </w:rPr>
        <w:t>[ i ]</w:t>
      </w:r>
      <w:r w:rsidRPr="004335DA">
        <w:rPr>
          <w:noProof/>
          <w:sz w:val="20"/>
          <w:lang w:val="en-CA"/>
        </w:rPr>
        <w:t xml:space="preserve"> shall be less than the picture width in luma samples minus 1 of any picture in the layer with layer id equal to cpi_patch_layer_id[ i ] which the SEI message applies.</w:t>
      </w:r>
    </w:p>
    <w:p w14:paraId="41715731" w14:textId="77777777" w:rsidR="00F8457B" w:rsidRPr="004335DA" w:rsidRDefault="00F8457B" w:rsidP="00F8457B">
      <w:pPr>
        <w:rPr>
          <w:noProof/>
          <w:sz w:val="20"/>
          <w:lang w:val="en-CA"/>
        </w:rPr>
      </w:pPr>
      <w:r w:rsidRPr="004335DA">
        <w:rPr>
          <w:noProof/>
          <w:sz w:val="20"/>
          <w:lang w:val="en-CA"/>
        </w:rPr>
        <w:t>The value of cpi_patch_source_top_left_y[ i ] + cpi_patch</w:t>
      </w:r>
      <w:r w:rsidRPr="004335DA">
        <w:rPr>
          <w:rFonts w:eastAsia="SimSun"/>
          <w:noProof/>
          <w:sz w:val="20"/>
          <w:lang w:val="en-CA"/>
        </w:rPr>
        <w:t>_source_height_minus1[ i ]</w:t>
      </w:r>
      <w:r w:rsidRPr="004335DA">
        <w:rPr>
          <w:noProof/>
          <w:sz w:val="20"/>
          <w:lang w:val="en-CA"/>
        </w:rPr>
        <w:t xml:space="preserve"> shall be less than the picture height in luma samples minus 1 of any picture in the layer with layer id equal to cpi_patch_layer_id[ i ] which the SEI message applies.</w:t>
      </w:r>
    </w:p>
    <w:p w14:paraId="342ADCAD"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_dest_top_left_x</w:t>
      </w:r>
      <w:r w:rsidRPr="004335DA">
        <w:rPr>
          <w:rFonts w:eastAsia="SimSun"/>
          <w:noProof/>
          <w:sz w:val="20"/>
          <w:lang w:val="en-CA"/>
        </w:rPr>
        <w:t>[ i ]</w:t>
      </w:r>
      <w:r w:rsidRPr="004335DA">
        <w:rPr>
          <w:noProof/>
          <w:sz w:val="20"/>
          <w:lang w:val="en-CA"/>
        </w:rPr>
        <w:t xml:space="preserve"> specifies horizontal position of top left pel in the composite picture for the i-th patch. The value of cpi_patch_dest_top_left_x[ i ] shall be less than the value of cpi_width_in_luma_samples –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_dest_top_left_x[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6B60A592" w14:textId="77777777" w:rsidR="00F8457B" w:rsidRPr="004335DA" w:rsidRDefault="00F8457B" w:rsidP="00F8457B">
      <w:pPr>
        <w:rPr>
          <w:b/>
          <w:noProof/>
          <w:sz w:val="20"/>
          <w:lang w:val="en-CA"/>
        </w:rPr>
      </w:pPr>
      <w:r w:rsidRPr="004335DA">
        <w:rPr>
          <w:b/>
          <w:noProof/>
          <w:sz w:val="20"/>
          <w:lang w:val="en-CA"/>
        </w:rPr>
        <w:t>cpi_patch</w:t>
      </w:r>
      <w:r w:rsidRPr="004335DA">
        <w:rPr>
          <w:rFonts w:eastAsia="SimSun"/>
          <w:b/>
          <w:noProof/>
          <w:sz w:val="20"/>
          <w:lang w:val="en-CA"/>
        </w:rPr>
        <w:t>_dest_top_left_y</w:t>
      </w:r>
      <w:r w:rsidRPr="004335DA">
        <w:rPr>
          <w:rFonts w:eastAsia="SimSun"/>
          <w:noProof/>
          <w:sz w:val="20"/>
          <w:lang w:val="en-CA"/>
        </w:rPr>
        <w:t>[ i ]</w:t>
      </w:r>
      <w:r w:rsidRPr="004335DA">
        <w:rPr>
          <w:noProof/>
          <w:sz w:val="20"/>
          <w:lang w:val="en-CA"/>
        </w:rPr>
        <w:t xml:space="preserve"> specifies vertical position of top left pel in the composite picture for the i-th patch. The value of cpi_patch_dest_top_left_y[ i ] shall be less than the value of cpi_height_in_luma_samples –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_dest_top_left_y[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75BCD23D"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_dest_width_minus1</w:t>
      </w:r>
      <w:r w:rsidRPr="004335DA">
        <w:rPr>
          <w:rFonts w:eastAsia="SimSun"/>
          <w:noProof/>
          <w:sz w:val="20"/>
          <w:lang w:val="en-CA"/>
        </w:rPr>
        <w:t>[ i ]</w:t>
      </w:r>
      <w:r w:rsidRPr="004335DA">
        <w:rPr>
          <w:noProof/>
          <w:sz w:val="20"/>
          <w:lang w:val="en-CA"/>
        </w:rPr>
        <w:t xml:space="preserve"> plus 1 specifies width of the area in the composite picture for the i-th patch. The sum of cpi_patch</w:t>
      </w:r>
      <w:r w:rsidRPr="004335DA">
        <w:rPr>
          <w:rFonts w:eastAsia="SimSun"/>
          <w:noProof/>
          <w:sz w:val="20"/>
          <w:lang w:val="en-CA"/>
        </w:rPr>
        <w:t xml:space="preserve">_dest_top_left_x[ i ] and </w:t>
      </w:r>
      <w:r w:rsidRPr="004335DA">
        <w:rPr>
          <w:noProof/>
          <w:sz w:val="20"/>
          <w:lang w:val="en-CA"/>
        </w:rPr>
        <w:t xml:space="preserve">cpi_patch_dest_width_minus1[ i ] shall be less than the value of cpi_width_in_luma_samples – 1. When not present, the value of cpi_patch_dest_width_minus1[ i ] is inferred to be equal to cpi_source_width_minus1[ i ].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_dest_width_minus1[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67DA6645" w14:textId="77777777" w:rsidR="00F8457B" w:rsidRPr="004335DA" w:rsidRDefault="00F8457B" w:rsidP="00F8457B">
      <w:pPr>
        <w:rPr>
          <w:noProof/>
          <w:sz w:val="20"/>
          <w:lang w:val="en-CA"/>
        </w:rPr>
      </w:pPr>
      <w:r w:rsidRPr="004335DA">
        <w:rPr>
          <w:b/>
          <w:noProof/>
          <w:sz w:val="20"/>
          <w:lang w:val="en-CA"/>
        </w:rPr>
        <w:lastRenderedPageBreak/>
        <w:t>cpi_patch</w:t>
      </w:r>
      <w:r w:rsidRPr="004335DA">
        <w:rPr>
          <w:rFonts w:eastAsia="SimSun"/>
          <w:b/>
          <w:noProof/>
          <w:sz w:val="20"/>
          <w:lang w:val="en-CA"/>
        </w:rPr>
        <w:t>_dest_height_minus1</w:t>
      </w:r>
      <w:r w:rsidRPr="004335DA">
        <w:rPr>
          <w:rFonts w:eastAsia="SimSun"/>
          <w:noProof/>
          <w:sz w:val="20"/>
          <w:lang w:val="en-CA"/>
        </w:rPr>
        <w:t>[ i ]</w:t>
      </w:r>
      <w:r w:rsidRPr="004335DA">
        <w:rPr>
          <w:noProof/>
          <w:sz w:val="20"/>
          <w:lang w:val="en-CA"/>
        </w:rPr>
        <w:t xml:space="preserve"> plus 1 specifies height of the area in the composite picture for the i-th patch. The sum of cpi_patch</w:t>
      </w:r>
      <w:r w:rsidRPr="004335DA">
        <w:rPr>
          <w:rFonts w:eastAsia="SimSun"/>
          <w:noProof/>
          <w:sz w:val="20"/>
          <w:lang w:val="en-CA"/>
        </w:rPr>
        <w:t xml:space="preserve">_dest_top_left_y[ i ] and </w:t>
      </w:r>
      <w:r w:rsidRPr="004335DA">
        <w:rPr>
          <w:noProof/>
          <w:sz w:val="20"/>
          <w:lang w:val="en-CA"/>
        </w:rPr>
        <w:t xml:space="preserve">cpi_patch_dest_height_minus1[ i ] shall be less than the value of cpi_height_in_luma_samples – 1. When not present, the value of cpi_patch_dest_height_minus1[ i ] is inferred to be equal to cpi_source_height_minus1[ i ].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_dest_height_minus1[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40924580" w14:textId="77777777" w:rsidR="00F8457B" w:rsidRPr="00A5520A" w:rsidRDefault="00F8457B" w:rsidP="00F8457B">
      <w:pPr>
        <w:rPr>
          <w:sz w:val="20"/>
          <w:lang w:val="en-CA"/>
        </w:rPr>
      </w:pPr>
      <w:r w:rsidRPr="00A5520A">
        <w:rPr>
          <w:sz w:val="20"/>
          <w:lang w:val="en-CA"/>
        </w:rPr>
        <w:t>The variables CompositePictureWidth and CompositePictureHeight, specifying the width and height, respectively, of the composite picture are derived as follows:</w:t>
      </w:r>
    </w:p>
    <w:p w14:paraId="46811093" w14:textId="77777777" w:rsidR="00F8457B" w:rsidRPr="00FA1836" w:rsidRDefault="00F8457B" w:rsidP="00F8457B">
      <w:pPr>
        <w:pStyle w:val="Equation"/>
        <w:tabs>
          <w:tab w:val="clear" w:pos="794"/>
          <w:tab w:val="clear" w:pos="1588"/>
          <w:tab w:val="left" w:pos="360"/>
          <w:tab w:val="left" w:pos="720"/>
          <w:tab w:val="left" w:pos="990"/>
          <w:tab w:val="left" w:pos="1260"/>
          <w:tab w:val="left" w:pos="1980"/>
          <w:tab w:val="left" w:pos="2340"/>
        </w:tabs>
        <w:ind w:left="360"/>
        <w:rPr>
          <w:noProof/>
          <w:lang w:val="en-CA"/>
        </w:rPr>
      </w:pPr>
      <w:r w:rsidRPr="00A5520A">
        <w:rPr>
          <w:noProof/>
          <w:lang w:val="en-CA"/>
        </w:rPr>
        <w:t>CompositePictureWidth = cpi_patch_dest_top_left_x[ 0 ] + cpi_patch_dest_width_minus1[ 0 ] + 1</w:t>
      </w:r>
      <w:r w:rsidRPr="00A5520A">
        <w:rPr>
          <w:noProof/>
          <w:lang w:val="en-CA"/>
        </w:rPr>
        <w:br/>
        <w:t>CompositePictureHeight = cpi_patch_dest_top_left_y[ 0 ] + cpi_patch_dest_height_minus1[ 0 ] + 1</w:t>
      </w:r>
      <w:r w:rsidRPr="00A5520A">
        <w:rPr>
          <w:noProof/>
          <w:lang w:val="en-CA"/>
        </w:rPr>
        <w:br/>
        <w:t>for( i = 0; i  &lt;=  cpi_num_patches_minus1; i++ ) {</w:t>
      </w:r>
      <w:r w:rsidRPr="00A5520A">
        <w:rPr>
          <w:noProof/>
          <w:lang w:val="en-CA"/>
        </w:rPr>
        <w:br/>
      </w:r>
      <w:r w:rsidRPr="00A5520A">
        <w:rPr>
          <w:noProof/>
          <w:lang w:val="en-CA"/>
        </w:rPr>
        <w:tab/>
        <w:t>if( (cpi_patch_dest_top_left_x[ i ] + cpi_patch_dest_width_minus1[ i ] + 1 ) &gt; CompositePictureWidth )</w:t>
      </w:r>
      <w:r w:rsidRPr="00A5520A">
        <w:rPr>
          <w:noProof/>
          <w:lang w:val="en-CA"/>
        </w:rPr>
        <w:br/>
      </w:r>
      <w:r w:rsidRPr="00A5520A">
        <w:rPr>
          <w:noProof/>
          <w:lang w:val="en-CA"/>
        </w:rPr>
        <w:tab/>
      </w:r>
      <w:r w:rsidRPr="00A5520A">
        <w:rPr>
          <w:noProof/>
          <w:lang w:val="en-CA"/>
        </w:rPr>
        <w:tab/>
        <w:t>CompositePictureWidth = cpi_patch_dest_top_left_x[ i ] + cpi_patch_dest_width_minus1[ i ] + 1</w:t>
      </w:r>
      <w:r w:rsidRPr="00A5520A">
        <w:rPr>
          <w:noProof/>
          <w:lang w:val="en-CA"/>
        </w:rPr>
        <w:br/>
      </w:r>
      <w:r w:rsidRPr="00A5520A">
        <w:rPr>
          <w:noProof/>
          <w:lang w:val="en-CA"/>
        </w:rPr>
        <w:tab/>
        <w:t>if( (cpi_patch_dest_top_left_y[ i ] + cpi_patch_dest_height_minus1[ i ] + 1 ) &gt; CompositePictureHeight )</w:t>
      </w:r>
      <w:r w:rsidRPr="00A5520A">
        <w:rPr>
          <w:noProof/>
          <w:lang w:val="en-CA"/>
        </w:rPr>
        <w:br/>
      </w:r>
      <w:r w:rsidRPr="00A5520A">
        <w:rPr>
          <w:noProof/>
          <w:lang w:val="en-CA"/>
        </w:rPr>
        <w:tab/>
      </w:r>
      <w:r w:rsidRPr="00A5520A">
        <w:rPr>
          <w:noProof/>
          <w:lang w:val="en-CA"/>
        </w:rPr>
        <w:tab/>
        <w:t>CompositePictureHeight = cpi_patch_dest_top_left_y[ i ] + cpi_patch_dest_height_minus1[ i ] + 1</w:t>
      </w:r>
      <w:r w:rsidRPr="00A5520A">
        <w:rPr>
          <w:noProof/>
          <w:lang w:val="en-CA"/>
        </w:rPr>
        <w:br/>
        <w:t>}</w:t>
      </w:r>
    </w:p>
    <w:p w14:paraId="60659F68" w14:textId="77777777" w:rsidR="00F8457B" w:rsidRPr="004335DA" w:rsidRDefault="00F8457B" w:rsidP="00F8457B">
      <w:pPr>
        <w:rPr>
          <w:sz w:val="20"/>
          <w:lang w:val="en-CA"/>
        </w:rPr>
      </w:pPr>
      <w:r w:rsidRPr="004335DA">
        <w:rPr>
          <w:sz w:val="20"/>
          <w:lang w:val="en-CA"/>
        </w:rPr>
        <w:t>For area that is covered by two or more patches, the value of each pel in such area shall be from the patch with the highest i-th index among those patches.</w:t>
      </w:r>
    </w:p>
    <w:p w14:paraId="35A147FA" w14:textId="77777777" w:rsidR="00F8457B" w:rsidRPr="004335DA" w:rsidRDefault="00F8457B" w:rsidP="00F8457B">
      <w:pPr>
        <w:rPr>
          <w:sz w:val="20"/>
          <w:lang w:val="en-CA"/>
        </w:rPr>
      </w:pPr>
      <w:r w:rsidRPr="004335DA">
        <w:rPr>
          <w:sz w:val="20"/>
          <w:lang w:val="en-CA"/>
        </w:rPr>
        <w:t>It is constrained that there shall be no two patches in the composite picture, i-th patch and j-th patch, such that the values of cpi_patch_dest_top_left_x[ i ], cpi_patch_dest_top_left_y[ i ], cpi_patch_dest_width_minus1[ i ], and cpi_patch_dest_height_minus1[ i ] are equal to cpi_patch_dest_top_left_x[ j ], cpi_patch_dest_top_left_y[ j ], cpi_patch_dest_width_minus1[ j ], and cpi_patch_dest_height_minus1[ j ], respectively.</w:t>
      </w:r>
    </w:p>
    <w:p w14:paraId="6437BCCC" w14:textId="5E641EF2" w:rsidR="00E71E99" w:rsidRDefault="00F8457B" w:rsidP="00F8457B">
      <w:pPr>
        <w:rPr>
          <w:sz w:val="20"/>
          <w:lang w:val="en-CA"/>
        </w:rPr>
      </w:pPr>
      <w:r w:rsidRPr="004335DA">
        <w:rPr>
          <w:sz w:val="20"/>
          <w:lang w:val="en-CA"/>
        </w:rPr>
        <w:t>It is constrained that when two patches in the composite picture, i-th patch and the j-th patch, have the values of cpi_patch_dest_top_left_x[ i ] and cpi_patch_dest_top_left_y[ i ] equal to cpi_patch_dest_top_left_x[ j ] and cpi_patch_dest_top_left_y[ j ], respectively, and the values of cpi_patch_dest_width[ i ] and cpi_patch_dest_height[ i ] are greater than cpi_patch_dest_width[ j ] and cpi_patch_dest_height[ j ], respectively, then j shall be greater than i.</w:t>
      </w:r>
    </w:p>
    <w:p w14:paraId="587CED5F" w14:textId="0A2794A4" w:rsidR="00703847" w:rsidRDefault="00703847" w:rsidP="00703847">
      <w:pPr>
        <w:pStyle w:val="Heading1"/>
        <w:rPr>
          <w:lang w:val="en-GB" w:eastAsia="zh-CN"/>
        </w:rPr>
      </w:pPr>
      <w:bookmarkStart w:id="325" w:name="_Toc109368567"/>
      <w:r>
        <w:rPr>
          <w:lang w:val="en-GB" w:eastAsia="zh-CN"/>
        </w:rPr>
        <w:t>Background information on Vulkan</w:t>
      </w:r>
      <w:r w:rsidR="005E0AA6">
        <w:rPr>
          <w:lang w:val="en-GB" w:eastAsia="zh-CN"/>
        </w:rPr>
        <w:t xml:space="preserve"> (from </w:t>
      </w:r>
      <w:r w:rsidR="005E0AA6" w:rsidRPr="005E0AA6">
        <w:rPr>
          <w:lang w:val="en-GB" w:eastAsia="zh-CN"/>
        </w:rPr>
        <w:t>m59524</w:t>
      </w:r>
      <w:r w:rsidR="005E0AA6">
        <w:rPr>
          <w:lang w:val="en-GB" w:eastAsia="zh-CN"/>
        </w:rPr>
        <w:t>)</w:t>
      </w:r>
      <w:bookmarkEnd w:id="325"/>
    </w:p>
    <w:p w14:paraId="4BAB3D23" w14:textId="77777777" w:rsidR="00703847" w:rsidRDefault="00703847" w:rsidP="00703847">
      <w:pPr>
        <w:rPr>
          <w:lang w:val="en-GB" w:eastAsia="zh-CN"/>
        </w:rPr>
      </w:pPr>
      <w:r>
        <w:rPr>
          <w:lang w:val="en-GB" w:eastAsia="zh-CN"/>
        </w:rPr>
        <w:t>MPEG-I VDI targets both OpenMAX IL and Vulkan for the VDI extensions. However, it is useful to notice that OpenMAX IL and Vulkan will cover different level of an application stack on mobile devices.</w:t>
      </w:r>
    </w:p>
    <w:p w14:paraId="79F4486B" w14:textId="77777777" w:rsidR="00703847" w:rsidRDefault="00703847" w:rsidP="00703847">
      <w:pPr>
        <w:rPr>
          <w:lang w:val="en-GB" w:eastAsia="zh-CN"/>
        </w:rPr>
      </w:pPr>
      <w:r>
        <w:rPr>
          <w:lang w:val="en-GB" w:eastAsia="zh-CN"/>
        </w:rPr>
        <w:t>Below is the representation of media interface stack that can be observed from industry practice and available documentation:</w:t>
      </w:r>
    </w:p>
    <w:p w14:paraId="12FE1027" w14:textId="77777777" w:rsidR="00703847" w:rsidRDefault="00703847" w:rsidP="00703847">
      <w:pPr>
        <w:pStyle w:val="ListParagraph"/>
        <w:numPr>
          <w:ilvl w:val="0"/>
          <w:numId w:val="20"/>
        </w:numPr>
        <w:spacing w:after="0"/>
        <w:jc w:val="left"/>
        <w:rPr>
          <w:lang w:val="en-GB"/>
        </w:rPr>
      </w:pPr>
      <w:r w:rsidRPr="00516238">
        <w:t>Vulkan graphics API  |  Android NDK  |  Android Developers</w:t>
      </w:r>
      <w:r>
        <w:t xml:space="preserve">, </w:t>
      </w:r>
      <w:hyperlink r:id="rId165" w:history="1">
        <w:r w:rsidRPr="00AC144B">
          <w:rPr>
            <w:rStyle w:val="Hyperlink"/>
            <w:lang w:val="en-GB"/>
          </w:rPr>
          <w:t>https://developer.android.com/ndk/guides/graphics</w:t>
        </w:r>
      </w:hyperlink>
      <w:r>
        <w:rPr>
          <w:lang w:val="en-GB"/>
        </w:rPr>
        <w:t xml:space="preserve"> </w:t>
      </w:r>
    </w:p>
    <w:p w14:paraId="37BE5247" w14:textId="77777777" w:rsidR="00703847" w:rsidRPr="00CF6CF7" w:rsidRDefault="00703847" w:rsidP="00703847">
      <w:pPr>
        <w:pStyle w:val="ListParagraph"/>
        <w:numPr>
          <w:ilvl w:val="0"/>
          <w:numId w:val="20"/>
        </w:numPr>
        <w:spacing w:after="0"/>
        <w:jc w:val="left"/>
        <w:rPr>
          <w:lang w:val="en-GB"/>
        </w:rPr>
      </w:pPr>
      <w:r w:rsidRPr="00CF6CF7">
        <w:t>MediaCodec  |  Android Developers</w:t>
      </w:r>
      <w:r>
        <w:t xml:space="preserve">, </w:t>
      </w:r>
      <w:hyperlink r:id="rId166" w:history="1">
        <w:r w:rsidRPr="00AC144B">
          <w:rPr>
            <w:rStyle w:val="Hyperlink"/>
          </w:rPr>
          <w:t>https://developer.android.com/reference/android/media/MediaCodec</w:t>
        </w:r>
      </w:hyperlink>
      <w:r>
        <w:t xml:space="preserve"> </w:t>
      </w:r>
    </w:p>
    <w:p w14:paraId="1B674AC8" w14:textId="77777777" w:rsidR="00703847" w:rsidRPr="0007666E" w:rsidRDefault="00703847" w:rsidP="00703847">
      <w:pPr>
        <w:pStyle w:val="ListParagraph"/>
        <w:numPr>
          <w:ilvl w:val="0"/>
          <w:numId w:val="20"/>
        </w:numPr>
        <w:spacing w:after="0"/>
        <w:jc w:val="left"/>
        <w:rPr>
          <w:lang w:val="en-GB"/>
        </w:rPr>
      </w:pPr>
      <w:r w:rsidRPr="00CF6CF7">
        <w:t>AVFoundation | Apple Developer Documentation</w:t>
      </w:r>
      <w:r>
        <w:t xml:space="preserve">, </w:t>
      </w:r>
      <w:hyperlink r:id="rId167" w:history="1">
        <w:r w:rsidRPr="00AC144B">
          <w:rPr>
            <w:rStyle w:val="Hyperlink"/>
          </w:rPr>
          <w:t>https://developer.apple.com/documentation/avfoundation</w:t>
        </w:r>
      </w:hyperlink>
      <w:r>
        <w:t xml:space="preserve"> </w:t>
      </w:r>
    </w:p>
    <w:p w14:paraId="64AC9E17" w14:textId="77777777" w:rsidR="00703847" w:rsidRPr="00516238" w:rsidRDefault="00703847" w:rsidP="00703847">
      <w:pPr>
        <w:pStyle w:val="ListParagraph"/>
        <w:numPr>
          <w:ilvl w:val="0"/>
          <w:numId w:val="20"/>
        </w:numPr>
        <w:spacing w:after="0"/>
        <w:jc w:val="left"/>
        <w:rPr>
          <w:lang w:val="en-GB"/>
        </w:rPr>
      </w:pPr>
      <w:r w:rsidRPr="0007666E">
        <w:t>Video Toolbox | Apple Developer Documentation</w:t>
      </w:r>
      <w:r>
        <w:t xml:space="preserve">, </w:t>
      </w:r>
      <w:hyperlink r:id="rId168" w:history="1">
        <w:r w:rsidRPr="00AC144B">
          <w:rPr>
            <w:rStyle w:val="Hyperlink"/>
          </w:rPr>
          <w:t>https://developer.apple.com/documentation/videotoolbox/</w:t>
        </w:r>
      </w:hyperlink>
      <w:r>
        <w:t xml:space="preserve"> </w:t>
      </w:r>
    </w:p>
    <w:p w14:paraId="4D39C47A" w14:textId="77777777" w:rsidR="00703847" w:rsidRDefault="00703847" w:rsidP="00703847">
      <w:pPr>
        <w:rPr>
          <w:lang w:val="en-GB" w:eastAsia="zh-CN"/>
        </w:rPr>
      </w:pPr>
    </w:p>
    <w:p w14:paraId="3C335A48" w14:textId="77777777" w:rsidR="00703847" w:rsidRDefault="00703847" w:rsidP="00703847">
      <w:pPr>
        <w:jc w:val="center"/>
        <w:rPr>
          <w:lang w:val="en-GB" w:eastAsia="zh-CN"/>
        </w:rPr>
      </w:pPr>
      <w:r>
        <w:rPr>
          <w:noProof/>
          <w:lang w:val="en-GB" w:eastAsia="zh-CN"/>
        </w:rPr>
        <w:lastRenderedPageBreak/>
        <w:drawing>
          <wp:inline distT="0" distB="0" distL="0" distR="0" wp14:anchorId="191B4D75" wp14:editId="4777380D">
            <wp:extent cx="5213843" cy="2631694"/>
            <wp:effectExtent l="0" t="0" r="635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5235668" cy="2642710"/>
                    </a:xfrm>
                    <a:prstGeom prst="rect">
                      <a:avLst/>
                    </a:prstGeom>
                    <a:noFill/>
                  </pic:spPr>
                </pic:pic>
              </a:graphicData>
            </a:graphic>
          </wp:inline>
        </w:drawing>
      </w:r>
    </w:p>
    <w:p w14:paraId="3EE7F2C6" w14:textId="77777777" w:rsidR="00703847" w:rsidRPr="000D0323" w:rsidRDefault="00703847" w:rsidP="00F8457B">
      <w:pPr>
        <w:rPr>
          <w:sz w:val="20"/>
          <w:lang w:val="en-CA"/>
        </w:rPr>
      </w:pPr>
    </w:p>
    <w:sectPr w:rsidR="00703847" w:rsidRPr="000D0323" w:rsidSect="00BC1590">
      <w:headerReference w:type="default" r:id="rId170"/>
      <w:footerReference w:type="default" r:id="rId17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A7203" w14:textId="77777777" w:rsidR="00A24953" w:rsidRDefault="00A24953" w:rsidP="009E784A">
      <w:r>
        <w:separator/>
      </w:r>
    </w:p>
  </w:endnote>
  <w:endnote w:type="continuationSeparator" w:id="0">
    <w:p w14:paraId="3E9A6A5F" w14:textId="77777777" w:rsidR="00A24953" w:rsidRDefault="00A2495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AF6ECD"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9DA80" w14:textId="77777777" w:rsidR="00A24953" w:rsidRDefault="00A24953" w:rsidP="009E784A">
      <w:r>
        <w:separator/>
      </w:r>
    </w:p>
  </w:footnote>
  <w:footnote w:type="continuationSeparator" w:id="0">
    <w:p w14:paraId="2C9D1ADC" w14:textId="77777777" w:rsidR="00A24953" w:rsidRDefault="00A24953"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AF6ECD"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6D8E"/>
    <w:multiLevelType w:val="hybridMultilevel"/>
    <w:tmpl w:val="68249452"/>
    <w:lvl w:ilvl="0" w:tplc="1232520E">
      <w:start w:val="1"/>
      <w:numFmt w:val="bullet"/>
      <w:lvlText w:val="–"/>
      <w:lvlJc w:val="left"/>
      <w:pPr>
        <w:ind w:left="720" w:hanging="360"/>
      </w:pPr>
      <w:rPr>
        <w:rFonts w:ascii="Cambria" w:eastAsia="Arial" w:hAnsi="Cambria" w:cs="Arial" w:hint="default"/>
        <w:sz w:val="2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6852242"/>
    <w:multiLevelType w:val="hybridMultilevel"/>
    <w:tmpl w:val="CFA45864"/>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3" w15:restartNumberingAfterBreak="0">
    <w:nsid w:val="27744D7F"/>
    <w:multiLevelType w:val="hybridMultilevel"/>
    <w:tmpl w:val="DD745452"/>
    <w:lvl w:ilvl="0" w:tplc="36AA7A94">
      <w:start w:val="2"/>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3AC7EB8"/>
    <w:multiLevelType w:val="multilevel"/>
    <w:tmpl w:val="85548062"/>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5" w15:restartNumberingAfterBreak="0">
    <w:nsid w:val="372C43F0"/>
    <w:multiLevelType w:val="hybridMultilevel"/>
    <w:tmpl w:val="4148D1B8"/>
    <w:lvl w:ilvl="0" w:tplc="E80CAEFC">
      <w:start w:val="1"/>
      <w:numFmt w:val="decimal"/>
      <w:lvlText w:val="[%1]"/>
      <w:lvlJc w:val="left"/>
      <w:pPr>
        <w:ind w:left="720" w:hanging="360"/>
      </w:pPr>
      <w:rPr>
        <w:rFonts w:hint="default"/>
      </w:rPr>
    </w:lvl>
    <w:lvl w:ilvl="1" w:tplc="0AF83D02">
      <w:numFmt w:val="bullet"/>
      <w:lvlText w:val="–"/>
      <w:lvlJc w:val="left"/>
      <w:pPr>
        <w:ind w:left="1470" w:hanging="390"/>
      </w:pPr>
      <w:rPr>
        <w:rFonts w:ascii="Times New Roman" w:eastAsia="Times New Roman" w:hAnsi="Times New Roman" w:cs="Times New Roman"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BB72CA5"/>
    <w:multiLevelType w:val="hybridMultilevel"/>
    <w:tmpl w:val="D7B826DA"/>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39864B2"/>
    <w:multiLevelType w:val="multilevel"/>
    <w:tmpl w:val="2230ECA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90569BD"/>
    <w:multiLevelType w:val="hybridMultilevel"/>
    <w:tmpl w:val="88EAFD0C"/>
    <w:lvl w:ilvl="0" w:tplc="052CE748">
      <w:start w:val="1"/>
      <w:numFmt w:val="bullet"/>
      <w:lvlText w:val="−"/>
      <w:lvlJc w:val="left"/>
      <w:pPr>
        <w:ind w:left="720" w:hanging="360"/>
      </w:pPr>
      <w:rPr>
        <w:rFonts w:ascii="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1BC33BC"/>
    <w:multiLevelType w:val="hybridMultilevel"/>
    <w:tmpl w:val="C468766E"/>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9341398"/>
    <w:multiLevelType w:val="multilevel"/>
    <w:tmpl w:val="20000025"/>
    <w:lvl w:ilvl="0">
      <w:start w:val="1"/>
      <w:numFmt w:val="decimal"/>
      <w:lvlText w:val="%1"/>
      <w:lvlJc w:val="left"/>
      <w:pPr>
        <w:ind w:left="835" w:hanging="432"/>
      </w:pPr>
    </w:lvl>
    <w:lvl w:ilvl="1">
      <w:start w:val="1"/>
      <w:numFmt w:val="decimal"/>
      <w:lvlText w:val="%1.%2"/>
      <w:lvlJc w:val="left"/>
      <w:pPr>
        <w:ind w:left="979" w:hanging="576"/>
      </w:pPr>
    </w:lvl>
    <w:lvl w:ilvl="2">
      <w:start w:val="1"/>
      <w:numFmt w:val="decimal"/>
      <w:lvlText w:val="%1.%2.%3"/>
      <w:lvlJc w:val="left"/>
      <w:pPr>
        <w:ind w:left="1123" w:hanging="720"/>
      </w:pPr>
    </w:lvl>
    <w:lvl w:ilvl="3">
      <w:start w:val="1"/>
      <w:numFmt w:val="decimal"/>
      <w:lvlText w:val="%1.%2.%3.%4"/>
      <w:lvlJc w:val="left"/>
      <w:pPr>
        <w:ind w:left="1267" w:hanging="864"/>
      </w:pPr>
    </w:lvl>
    <w:lvl w:ilvl="4">
      <w:start w:val="1"/>
      <w:numFmt w:val="decimal"/>
      <w:lvlText w:val="%1.%2.%3.%4.%5"/>
      <w:lvlJc w:val="left"/>
      <w:pPr>
        <w:ind w:left="1411" w:hanging="1008"/>
      </w:pPr>
    </w:lvl>
    <w:lvl w:ilvl="5">
      <w:start w:val="1"/>
      <w:numFmt w:val="decimal"/>
      <w:lvlText w:val="%1.%2.%3.%4.%5.%6"/>
      <w:lvlJc w:val="left"/>
      <w:pPr>
        <w:ind w:left="1555" w:hanging="1152"/>
      </w:pPr>
    </w:lvl>
    <w:lvl w:ilvl="6">
      <w:start w:val="1"/>
      <w:numFmt w:val="decimal"/>
      <w:lvlText w:val="%1.%2.%3.%4.%5.%6.%7"/>
      <w:lvlJc w:val="left"/>
      <w:pPr>
        <w:ind w:left="1699" w:hanging="1296"/>
      </w:pPr>
    </w:lvl>
    <w:lvl w:ilvl="7">
      <w:start w:val="1"/>
      <w:numFmt w:val="decimal"/>
      <w:lvlText w:val="%1.%2.%3.%4.%5.%6.%7.%8"/>
      <w:lvlJc w:val="left"/>
      <w:pPr>
        <w:ind w:left="1843" w:hanging="1440"/>
      </w:pPr>
    </w:lvl>
    <w:lvl w:ilvl="8">
      <w:start w:val="1"/>
      <w:numFmt w:val="decimal"/>
      <w:lvlText w:val="%1.%2.%3.%4.%5.%6.%7.%8.%9"/>
      <w:lvlJc w:val="left"/>
      <w:pPr>
        <w:ind w:left="1987" w:hanging="1584"/>
      </w:pPr>
    </w:lvl>
  </w:abstractNum>
  <w:abstractNum w:abstractNumId="16" w15:restartNumberingAfterBreak="0">
    <w:nsid w:val="7B84506B"/>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7E0A19AE"/>
    <w:multiLevelType w:val="hybridMultilevel"/>
    <w:tmpl w:val="CFE080B4"/>
    <w:lvl w:ilvl="0" w:tplc="D94CE936">
      <w:start w:val="1"/>
      <w:numFmt w:val="decimal"/>
      <w:pStyle w:val="ListParagraph"/>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408651402">
    <w:abstractNumId w:val="11"/>
  </w:num>
  <w:num w:numId="2" w16cid:durableId="1807430897">
    <w:abstractNumId w:val="12"/>
  </w:num>
  <w:num w:numId="3" w16cid:durableId="421874318">
    <w:abstractNumId w:val="13"/>
  </w:num>
  <w:num w:numId="4" w16cid:durableId="1968974711">
    <w:abstractNumId w:val="14"/>
  </w:num>
  <w:num w:numId="5" w16cid:durableId="1730570873">
    <w:abstractNumId w:val="7"/>
  </w:num>
  <w:num w:numId="6" w16cid:durableId="800419379">
    <w:abstractNumId w:val="4"/>
  </w:num>
  <w:num w:numId="7" w16cid:durableId="1914463412">
    <w:abstractNumId w:val="16"/>
  </w:num>
  <w:num w:numId="8" w16cid:durableId="723333194">
    <w:abstractNumId w:val="5"/>
  </w:num>
  <w:num w:numId="9" w16cid:durableId="795178319">
    <w:abstractNumId w:val="2"/>
  </w:num>
  <w:num w:numId="10" w16cid:durableId="2030133085">
    <w:abstractNumId w:val="15"/>
  </w:num>
  <w:num w:numId="11" w16cid:durableId="1812557355">
    <w:abstractNumId w:val="17"/>
  </w:num>
  <w:num w:numId="12" w16cid:durableId="1174880627">
    <w:abstractNumId w:val="3"/>
  </w:num>
  <w:num w:numId="13" w16cid:durableId="416512988">
    <w:abstractNumId w:val="6"/>
  </w:num>
  <w:num w:numId="14" w16cid:durableId="199197695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1496043">
    <w:abstractNumId w:val="8"/>
  </w:num>
  <w:num w:numId="16" w16cid:durableId="256796366">
    <w:abstractNumId w:val="0"/>
  </w:num>
  <w:num w:numId="17" w16cid:durableId="1060517757">
    <w:abstractNumId w:val="1"/>
  </w:num>
  <w:num w:numId="18" w16cid:durableId="1250962637">
    <w:abstractNumId w:val="10"/>
  </w:num>
  <w:num w:numId="19" w16cid:durableId="1590018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26923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807C5"/>
    <w:rsid w:val="00092D9C"/>
    <w:rsid w:val="000968DA"/>
    <w:rsid w:val="000A7DF8"/>
    <w:rsid w:val="000C4286"/>
    <w:rsid w:val="000C78E6"/>
    <w:rsid w:val="000D0323"/>
    <w:rsid w:val="000E116B"/>
    <w:rsid w:val="00107492"/>
    <w:rsid w:val="00147B61"/>
    <w:rsid w:val="0017051E"/>
    <w:rsid w:val="00181B55"/>
    <w:rsid w:val="0018563E"/>
    <w:rsid w:val="001902EF"/>
    <w:rsid w:val="00195FF0"/>
    <w:rsid w:val="00196997"/>
    <w:rsid w:val="001A0296"/>
    <w:rsid w:val="001E18A9"/>
    <w:rsid w:val="001E61F3"/>
    <w:rsid w:val="0020148F"/>
    <w:rsid w:val="002448D6"/>
    <w:rsid w:val="00263789"/>
    <w:rsid w:val="002B77C4"/>
    <w:rsid w:val="002C7B3C"/>
    <w:rsid w:val="003109C6"/>
    <w:rsid w:val="003226C8"/>
    <w:rsid w:val="003319FC"/>
    <w:rsid w:val="00351BC6"/>
    <w:rsid w:val="0037698B"/>
    <w:rsid w:val="00385C5D"/>
    <w:rsid w:val="003B0FC6"/>
    <w:rsid w:val="003F2D90"/>
    <w:rsid w:val="003F74E8"/>
    <w:rsid w:val="004265C9"/>
    <w:rsid w:val="00431631"/>
    <w:rsid w:val="004623A8"/>
    <w:rsid w:val="0048796F"/>
    <w:rsid w:val="00496EA7"/>
    <w:rsid w:val="004B40F3"/>
    <w:rsid w:val="004C352E"/>
    <w:rsid w:val="004E24BC"/>
    <w:rsid w:val="004E45B6"/>
    <w:rsid w:val="004E50BC"/>
    <w:rsid w:val="004F5473"/>
    <w:rsid w:val="00540DEA"/>
    <w:rsid w:val="005612C2"/>
    <w:rsid w:val="00572D89"/>
    <w:rsid w:val="005C0E64"/>
    <w:rsid w:val="005C2A51"/>
    <w:rsid w:val="005C47A6"/>
    <w:rsid w:val="005E0AA6"/>
    <w:rsid w:val="00622C6C"/>
    <w:rsid w:val="0063127E"/>
    <w:rsid w:val="006334C9"/>
    <w:rsid w:val="00651912"/>
    <w:rsid w:val="00680708"/>
    <w:rsid w:val="0068237D"/>
    <w:rsid w:val="00683305"/>
    <w:rsid w:val="006C48B4"/>
    <w:rsid w:val="006D0E93"/>
    <w:rsid w:val="006F269A"/>
    <w:rsid w:val="00703847"/>
    <w:rsid w:val="00715857"/>
    <w:rsid w:val="007204A6"/>
    <w:rsid w:val="00783CB6"/>
    <w:rsid w:val="00794901"/>
    <w:rsid w:val="007F14E0"/>
    <w:rsid w:val="007F537F"/>
    <w:rsid w:val="008025AB"/>
    <w:rsid w:val="00804D88"/>
    <w:rsid w:val="00805670"/>
    <w:rsid w:val="00854B3F"/>
    <w:rsid w:val="0086014F"/>
    <w:rsid w:val="00866697"/>
    <w:rsid w:val="00881CCB"/>
    <w:rsid w:val="008E7795"/>
    <w:rsid w:val="008F5FA6"/>
    <w:rsid w:val="009046CE"/>
    <w:rsid w:val="00954B0D"/>
    <w:rsid w:val="009636E0"/>
    <w:rsid w:val="0097026B"/>
    <w:rsid w:val="00980E7B"/>
    <w:rsid w:val="009934C7"/>
    <w:rsid w:val="009B09C2"/>
    <w:rsid w:val="009C464E"/>
    <w:rsid w:val="009C5AAC"/>
    <w:rsid w:val="009D33E1"/>
    <w:rsid w:val="009D534B"/>
    <w:rsid w:val="009D5D9F"/>
    <w:rsid w:val="009E3486"/>
    <w:rsid w:val="009E784A"/>
    <w:rsid w:val="00A12623"/>
    <w:rsid w:val="00A232F6"/>
    <w:rsid w:val="00A24953"/>
    <w:rsid w:val="00A42F50"/>
    <w:rsid w:val="00A649BC"/>
    <w:rsid w:val="00A95E5C"/>
    <w:rsid w:val="00AB179A"/>
    <w:rsid w:val="00AF59A4"/>
    <w:rsid w:val="00AF6ECD"/>
    <w:rsid w:val="00B10D58"/>
    <w:rsid w:val="00B24CCE"/>
    <w:rsid w:val="00B55E74"/>
    <w:rsid w:val="00B62642"/>
    <w:rsid w:val="00B715E9"/>
    <w:rsid w:val="00B73EF5"/>
    <w:rsid w:val="00B91E9A"/>
    <w:rsid w:val="00BA60FC"/>
    <w:rsid w:val="00BC1590"/>
    <w:rsid w:val="00C27AF4"/>
    <w:rsid w:val="00C955C7"/>
    <w:rsid w:val="00CB0B8E"/>
    <w:rsid w:val="00CB798F"/>
    <w:rsid w:val="00CD2E1C"/>
    <w:rsid w:val="00CD36BE"/>
    <w:rsid w:val="00CF1629"/>
    <w:rsid w:val="00D437AA"/>
    <w:rsid w:val="00D4754B"/>
    <w:rsid w:val="00D709E9"/>
    <w:rsid w:val="00D8511F"/>
    <w:rsid w:val="00DE1C49"/>
    <w:rsid w:val="00E320F0"/>
    <w:rsid w:val="00E41BD5"/>
    <w:rsid w:val="00E565AB"/>
    <w:rsid w:val="00E71E99"/>
    <w:rsid w:val="00E81AC6"/>
    <w:rsid w:val="00E843CE"/>
    <w:rsid w:val="00E9507F"/>
    <w:rsid w:val="00E965CC"/>
    <w:rsid w:val="00EA1211"/>
    <w:rsid w:val="00EA12EF"/>
    <w:rsid w:val="00EF2D59"/>
    <w:rsid w:val="00F03F9B"/>
    <w:rsid w:val="00F20DC7"/>
    <w:rsid w:val="00F26A9B"/>
    <w:rsid w:val="00F419DA"/>
    <w:rsid w:val="00F538E2"/>
    <w:rsid w:val="00F62C72"/>
    <w:rsid w:val="00F70420"/>
    <w:rsid w:val="00F73309"/>
    <w:rsid w:val="00F8457B"/>
    <w:rsid w:val="00FA504E"/>
    <w:rsid w:val="00FA5F10"/>
    <w:rsid w:val="00FD4EDC"/>
    <w:rsid w:val="00FF2653"/>
    <w:rsid w:val="00FF48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69A"/>
    <w:pPr>
      <w:spacing w:after="240"/>
      <w:jc w:val="both"/>
    </w:pPr>
    <w:rPr>
      <w:rFonts w:ascii="Cambria" w:eastAsia="Arial" w:hAnsi="Cambria" w:cs="Arial"/>
    </w:rPr>
  </w:style>
  <w:style w:type="paragraph" w:styleId="Heading1">
    <w:name w:val="heading 1"/>
    <w:basedOn w:val="Normal"/>
    <w:uiPriority w:val="9"/>
    <w:qFormat/>
    <w:rsid w:val="00866697"/>
    <w:pPr>
      <w:numPr>
        <w:numId w:val="5"/>
      </w:numPr>
      <w:spacing w:before="270"/>
      <w:outlineLvl w:val="0"/>
    </w:pPr>
    <w:rPr>
      <w:b/>
      <w:bCs/>
      <w:sz w:val="26"/>
      <w:szCs w:val="24"/>
    </w:rPr>
  </w:style>
  <w:style w:type="paragraph" w:styleId="Heading2">
    <w:name w:val="heading 2"/>
    <w:basedOn w:val="Normal"/>
    <w:next w:val="Normal"/>
    <w:link w:val="Heading2Char"/>
    <w:uiPriority w:val="9"/>
    <w:unhideWhenUsed/>
    <w:qFormat/>
    <w:rsid w:val="009D534B"/>
    <w:pPr>
      <w:keepNext/>
      <w:keepLines/>
      <w:numPr>
        <w:ilvl w:val="1"/>
        <w:numId w:val="5"/>
      </w:numPr>
      <w:spacing w:before="6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9934C7"/>
    <w:pPr>
      <w:keepNext/>
      <w:keepLines/>
      <w:numPr>
        <w:ilvl w:val="2"/>
        <w:numId w:val="5"/>
      </w:numPr>
      <w:spacing w:before="60"/>
      <w:outlineLvl w:val="2"/>
    </w:pPr>
    <w:rPr>
      <w:rFonts w:asciiTheme="majorHAnsi" w:eastAsiaTheme="majorEastAsia" w:hAnsiTheme="majorHAnsi" w:cstheme="majorBidi"/>
      <w:b/>
      <w:szCs w:val="24"/>
    </w:rPr>
  </w:style>
  <w:style w:type="paragraph" w:styleId="Heading4">
    <w:name w:val="heading 4"/>
    <w:basedOn w:val="Normal"/>
    <w:next w:val="Normal"/>
    <w:link w:val="Heading4Char"/>
    <w:uiPriority w:val="9"/>
    <w:semiHidden/>
    <w:unhideWhenUsed/>
    <w:qFormat/>
    <w:rsid w:val="007204A6"/>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204A6"/>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204A6"/>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204A6"/>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204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04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rsid w:val="00FD4EDC"/>
    <w:pPr>
      <w:widowControl/>
      <w:numPr>
        <w:numId w:val="11"/>
      </w:numPr>
      <w:autoSpaceDE/>
      <w:autoSpaceDN/>
      <w:ind w:left="714" w:hanging="357"/>
      <w:contextualSpacing/>
    </w:pPr>
    <w:rPr>
      <w:lang w:eastAsia="zh-CN"/>
    </w:rPr>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9D534B"/>
    <w:rPr>
      <w:rFonts w:asciiTheme="majorHAnsi" w:eastAsiaTheme="majorEastAsia" w:hAnsiTheme="majorHAnsi" w:cstheme="majorBidi"/>
      <w:b/>
      <w:sz w:val="24"/>
      <w:szCs w:val="26"/>
    </w:rPr>
  </w:style>
  <w:style w:type="character" w:customStyle="1" w:styleId="Heading3Char">
    <w:name w:val="Heading 3 Char"/>
    <w:basedOn w:val="DefaultParagraphFont"/>
    <w:link w:val="Heading3"/>
    <w:uiPriority w:val="9"/>
    <w:rsid w:val="009934C7"/>
    <w:rPr>
      <w:rFonts w:asciiTheme="majorHAnsi" w:eastAsiaTheme="majorEastAsia" w:hAnsiTheme="majorHAnsi" w:cstheme="majorBidi"/>
      <w:b/>
      <w:szCs w:val="24"/>
    </w:rPr>
  </w:style>
  <w:style w:type="character" w:customStyle="1" w:styleId="Heading4Char">
    <w:name w:val="Heading 4 Char"/>
    <w:basedOn w:val="DefaultParagraphFont"/>
    <w:link w:val="Heading4"/>
    <w:uiPriority w:val="9"/>
    <w:semiHidden/>
    <w:rsid w:val="007204A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7204A6"/>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7204A6"/>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7204A6"/>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7204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04A6"/>
    <w:rPr>
      <w:rFonts w:asciiTheme="majorHAnsi" w:eastAsiaTheme="majorEastAsia" w:hAnsiTheme="majorHAnsi" w:cstheme="majorBidi"/>
      <w:i/>
      <w:iCs/>
      <w:color w:val="272727" w:themeColor="text1" w:themeTint="D8"/>
      <w:sz w:val="21"/>
      <w:szCs w:val="21"/>
    </w:rPr>
  </w:style>
  <w:style w:type="character" w:styleId="HTMLCode">
    <w:name w:val="HTML Code"/>
    <w:basedOn w:val="DefaultParagraphFont"/>
    <w:uiPriority w:val="99"/>
    <w:semiHidden/>
    <w:unhideWhenUsed/>
    <w:rsid w:val="00683305"/>
    <w:rPr>
      <w:rFonts w:ascii="Courier New" w:eastAsia="Times New Roman" w:hAnsi="Courier New" w:cs="Courier New"/>
      <w:sz w:val="20"/>
      <w:szCs w:val="20"/>
    </w:rPr>
  </w:style>
  <w:style w:type="character" w:customStyle="1" w:styleId="content">
    <w:name w:val="content"/>
    <w:basedOn w:val="DefaultParagraphFont"/>
    <w:rsid w:val="00683305"/>
  </w:style>
  <w:style w:type="paragraph" w:styleId="HTMLPreformatted">
    <w:name w:val="HTML Preformatted"/>
    <w:basedOn w:val="Normal"/>
    <w:link w:val="HTMLPreformattedChar"/>
    <w:uiPriority w:val="99"/>
    <w:semiHidden/>
    <w:unhideWhenUsed/>
    <w:rsid w:val="006833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83305"/>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683305"/>
    <w:rPr>
      <w:i/>
      <w:iCs/>
    </w:rPr>
  </w:style>
  <w:style w:type="paragraph" w:styleId="TOCHeading">
    <w:name w:val="TOC Heading"/>
    <w:basedOn w:val="Heading1"/>
    <w:next w:val="Normal"/>
    <w:uiPriority w:val="39"/>
    <w:unhideWhenUsed/>
    <w:qFormat/>
    <w:rsid w:val="00783CB6"/>
    <w:pPr>
      <w:keepNext/>
      <w:keepLines/>
      <w:widowControl/>
      <w:numPr>
        <w:numId w:val="0"/>
      </w:numPr>
      <w:autoSpaceDE/>
      <w:autoSpaceDN/>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0A7DF8"/>
    <w:pPr>
      <w:tabs>
        <w:tab w:val="left" w:pos="440"/>
        <w:tab w:val="right" w:leader="dot" w:pos="9010"/>
      </w:tabs>
      <w:spacing w:after="100"/>
    </w:pPr>
  </w:style>
  <w:style w:type="paragraph" w:styleId="TOC2">
    <w:name w:val="toc 2"/>
    <w:basedOn w:val="Normal"/>
    <w:next w:val="Normal"/>
    <w:autoRedefine/>
    <w:uiPriority w:val="39"/>
    <w:unhideWhenUsed/>
    <w:rsid w:val="00783CB6"/>
    <w:pPr>
      <w:spacing w:after="100"/>
      <w:ind w:left="220"/>
    </w:pPr>
  </w:style>
  <w:style w:type="paragraph" w:styleId="TOC3">
    <w:name w:val="toc 3"/>
    <w:basedOn w:val="Normal"/>
    <w:next w:val="Normal"/>
    <w:autoRedefine/>
    <w:uiPriority w:val="39"/>
    <w:unhideWhenUsed/>
    <w:rsid w:val="00783CB6"/>
    <w:pPr>
      <w:spacing w:after="100"/>
      <w:ind w:left="440"/>
    </w:pPr>
  </w:style>
  <w:style w:type="table" w:styleId="TableGrid">
    <w:name w:val="Table Grid"/>
    <w:basedOn w:val="TableNormal"/>
    <w:rsid w:val="00FD4EDC"/>
    <w:pPr>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D4ED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200"/>
      <w:textAlignment w:val="baseline"/>
    </w:pPr>
    <w:rPr>
      <w:rFonts w:ascii="Times New Roman" w:eastAsia="Times New Roman" w:hAnsi="Times New Roman" w:cs="Times New Roman"/>
      <w:i/>
      <w:iCs/>
      <w:color w:val="1F497D" w:themeColor="text2"/>
      <w:sz w:val="18"/>
      <w:szCs w:val="18"/>
    </w:rPr>
  </w:style>
  <w:style w:type="paragraph" w:customStyle="1" w:styleId="Terms">
    <w:name w:val="Term(s)"/>
    <w:basedOn w:val="Normal"/>
    <w:next w:val="Normal"/>
    <w:uiPriority w:val="8"/>
    <w:rsid w:val="0048796F"/>
    <w:pPr>
      <w:keepNext/>
      <w:widowControl/>
      <w:tabs>
        <w:tab w:val="left" w:pos="403"/>
      </w:tabs>
      <w:suppressAutoHyphens/>
      <w:autoSpaceDE/>
      <w:autoSpaceDN/>
      <w:spacing w:after="0" w:line="240" w:lineRule="atLeast"/>
      <w:jc w:val="left"/>
    </w:pPr>
    <w:rPr>
      <w:rFonts w:eastAsia="Calibri" w:cs="Times New Roman"/>
      <w:b/>
      <w:lang w:val="en-GB"/>
    </w:rPr>
  </w:style>
  <w:style w:type="paragraph" w:customStyle="1" w:styleId="TermNum">
    <w:name w:val="TermNum"/>
    <w:basedOn w:val="Normal"/>
    <w:next w:val="Terms"/>
    <w:uiPriority w:val="7"/>
    <w:rsid w:val="0048796F"/>
    <w:pPr>
      <w:keepNext/>
      <w:widowControl/>
      <w:tabs>
        <w:tab w:val="left" w:pos="403"/>
      </w:tabs>
      <w:autoSpaceDE/>
      <w:autoSpaceDN/>
      <w:spacing w:after="0" w:line="240" w:lineRule="atLeast"/>
      <w:jc w:val="left"/>
    </w:pPr>
    <w:rPr>
      <w:rFonts w:eastAsia="Calibri" w:cs="Times New Roman"/>
      <w:b/>
      <w:lang w:val="en-GB"/>
    </w:rPr>
  </w:style>
  <w:style w:type="paragraph" w:customStyle="1" w:styleId="Note">
    <w:name w:val="Note"/>
    <w:basedOn w:val="Normal"/>
    <w:link w:val="NoteChar"/>
    <w:qFormat/>
    <w:rsid w:val="0048796F"/>
    <w:pPr>
      <w:widowControl/>
      <w:tabs>
        <w:tab w:val="left" w:pos="403"/>
      </w:tabs>
      <w:autoSpaceDE/>
      <w:autoSpaceDN/>
      <w:spacing w:line="240" w:lineRule="atLeast"/>
      <w:ind w:left="680" w:hanging="680"/>
    </w:pPr>
    <w:rPr>
      <w:rFonts w:eastAsia="Calibri" w:cs="Courier New"/>
      <w:sz w:val="20"/>
      <w:szCs w:val="20"/>
      <w:lang w:val="en-GB"/>
    </w:rPr>
  </w:style>
  <w:style w:type="character" w:customStyle="1" w:styleId="NoteChar">
    <w:name w:val="Note Char"/>
    <w:basedOn w:val="DefaultParagraphFont"/>
    <w:link w:val="Note"/>
    <w:rsid w:val="0048796F"/>
    <w:rPr>
      <w:rFonts w:ascii="Cambria" w:eastAsia="Calibri" w:hAnsi="Cambria" w:cs="Courier New"/>
      <w:sz w:val="20"/>
      <w:szCs w:val="20"/>
      <w:lang w:val="en-GB"/>
    </w:rPr>
  </w:style>
  <w:style w:type="paragraph" w:styleId="Revision">
    <w:name w:val="Revision"/>
    <w:hidden/>
    <w:uiPriority w:val="99"/>
    <w:semiHidden/>
    <w:rsid w:val="00F26A9B"/>
    <w:pPr>
      <w:widowControl/>
      <w:autoSpaceDE/>
      <w:autoSpaceDN/>
    </w:pPr>
    <w:rPr>
      <w:rFonts w:ascii="Cambria" w:eastAsia="Arial" w:hAnsi="Cambria" w:cs="Arial"/>
    </w:rPr>
  </w:style>
  <w:style w:type="paragraph" w:customStyle="1" w:styleId="tableheading">
    <w:name w:val="table heading"/>
    <w:basedOn w:val="Normal"/>
    <w:rsid w:val="00715857"/>
    <w:pPr>
      <w:keepNext/>
      <w:keepLines/>
      <w:widowControl/>
      <w:overflowPunct w:val="0"/>
      <w:adjustRightInd w:val="0"/>
      <w:spacing w:after="60"/>
      <w:textAlignment w:val="baseline"/>
    </w:pPr>
    <w:rPr>
      <w:rFonts w:ascii="Times New Roman" w:eastAsia="Malgun Gothic" w:hAnsi="Times New Roman" w:cs="Times New Roman"/>
      <w:b/>
      <w:bCs/>
      <w:sz w:val="20"/>
      <w:szCs w:val="20"/>
      <w:lang w:val="en-GB"/>
    </w:rPr>
  </w:style>
  <w:style w:type="paragraph" w:customStyle="1" w:styleId="tablecell">
    <w:name w:val="table cell"/>
    <w:basedOn w:val="Normal"/>
    <w:rsid w:val="00715857"/>
    <w:pPr>
      <w:keepNext/>
      <w:keepLines/>
      <w:widowControl/>
      <w:overflowPunct w:val="0"/>
      <w:adjustRightInd w:val="0"/>
      <w:spacing w:after="60"/>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qFormat/>
    <w:rsid w:val="00715857"/>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after="0"/>
      <w:jc w:val="left"/>
      <w:textAlignment w:val="baseline"/>
    </w:pPr>
    <w:rPr>
      <w:rFonts w:ascii="Times New Roman" w:eastAsia="Malgun Gothic" w:hAnsi="Times New Roman" w:cs="Times New Roman"/>
      <w:sz w:val="20"/>
      <w:szCs w:val="20"/>
      <w:lang w:val="en-GB"/>
    </w:rPr>
  </w:style>
  <w:style w:type="character" w:customStyle="1" w:styleId="tablesyntaxChar">
    <w:name w:val="table syntax Char"/>
    <w:link w:val="tablesyntax"/>
    <w:qFormat/>
    <w:locked/>
    <w:rsid w:val="00715857"/>
    <w:rPr>
      <w:rFonts w:ascii="Times New Roman" w:eastAsia="Malgun Gothic" w:hAnsi="Times New Roman" w:cs="Times New Roman"/>
      <w:sz w:val="20"/>
      <w:szCs w:val="20"/>
      <w:lang w:val="en-GB"/>
    </w:rPr>
  </w:style>
  <w:style w:type="paragraph" w:customStyle="1" w:styleId="enumlev1">
    <w:name w:val="enumlev1"/>
    <w:basedOn w:val="Normal"/>
    <w:rsid w:val="00715857"/>
    <w:pPr>
      <w:widowControl/>
      <w:tabs>
        <w:tab w:val="left" w:pos="794"/>
        <w:tab w:val="left" w:pos="1191"/>
        <w:tab w:val="left" w:pos="1588"/>
        <w:tab w:val="left" w:pos="1985"/>
      </w:tabs>
      <w:overflowPunct w:val="0"/>
      <w:adjustRightInd w:val="0"/>
      <w:spacing w:before="86" w:after="0"/>
      <w:ind w:left="1191" w:hanging="397"/>
      <w:textAlignment w:val="baseline"/>
    </w:pPr>
    <w:rPr>
      <w:rFonts w:ascii="Times New Roman" w:eastAsia="Times New Roman" w:hAnsi="Times New Roman" w:cs="Times New Roman"/>
      <w:sz w:val="20"/>
      <w:szCs w:val="20"/>
      <w:lang w:val="en-GB"/>
    </w:rPr>
  </w:style>
  <w:style w:type="paragraph" w:customStyle="1" w:styleId="Equation">
    <w:name w:val="Equation"/>
    <w:basedOn w:val="Normal"/>
    <w:qFormat/>
    <w:rsid w:val="00F8457B"/>
    <w:pPr>
      <w:widowControl/>
      <w:tabs>
        <w:tab w:val="left" w:pos="794"/>
        <w:tab w:val="left" w:pos="1588"/>
        <w:tab w:val="center" w:pos="4849"/>
        <w:tab w:val="right" w:pos="9696"/>
      </w:tabs>
      <w:overflowPunct w:val="0"/>
      <w:adjustRightInd w:val="0"/>
      <w:spacing w:before="193"/>
      <w:jc w:val="left"/>
      <w:textAlignment w:val="baseline"/>
    </w:pPr>
    <w:rPr>
      <w:rFonts w:ascii="Times New Roman" w:eastAsia="SimSu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heycam.github.io/webidl/" TargetMode="External"/><Relationship Id="rId21" Type="http://schemas.openxmlformats.org/officeDocument/2006/relationships/hyperlink" Target="https://www.w3.org/TR/media-source/" TargetMode="External"/><Relationship Id="rId42" Type="http://schemas.openxmlformats.org/officeDocument/2006/relationships/hyperlink" Target="https://www.w3.org/TR/WebIDL-1/" TargetMode="External"/><Relationship Id="rId63" Type="http://schemas.openxmlformats.org/officeDocument/2006/relationships/hyperlink" Target="https://www.w3.org/TR/WebIDL-1/" TargetMode="External"/><Relationship Id="rId84" Type="http://schemas.openxmlformats.org/officeDocument/2006/relationships/hyperlink" Target="https://www.w3.org/TR/media-capabilities/" TargetMode="External"/><Relationship Id="rId138" Type="http://schemas.openxmlformats.org/officeDocument/2006/relationships/hyperlink" Target="https://heycam.github.io/webidl/" TargetMode="External"/><Relationship Id="rId159" Type="http://schemas.openxmlformats.org/officeDocument/2006/relationships/hyperlink" Target="https://www.w3.org/TR/mediaont-api-1.0" TargetMode="External"/><Relationship Id="rId170" Type="http://schemas.openxmlformats.org/officeDocument/2006/relationships/header" Target="header1.xml"/><Relationship Id="rId107" Type="http://schemas.openxmlformats.org/officeDocument/2006/relationships/hyperlink" Target="https://heycam.github.io/webidl/" TargetMode="External"/><Relationship Id="rId11" Type="http://schemas.openxmlformats.org/officeDocument/2006/relationships/image" Target="media/image1.jpeg"/><Relationship Id="rId32" Type="http://schemas.openxmlformats.org/officeDocument/2006/relationships/hyperlink" Target="https://www.w3.org/TR/html51/semantics-embedded-content.html" TargetMode="External"/><Relationship Id="rId53" Type="http://schemas.openxmlformats.org/officeDocument/2006/relationships/hyperlink" Target="https://www.w3.org/TR/media-source/" TargetMode="External"/><Relationship Id="rId74" Type="http://schemas.openxmlformats.org/officeDocument/2006/relationships/hyperlink" Target="https://www.w3.org/TR/media-capabilities/" TargetMode="External"/><Relationship Id="rId128" Type="http://schemas.openxmlformats.org/officeDocument/2006/relationships/hyperlink" Target="https://www.w3.org/TR/webcodecs/" TargetMode="External"/><Relationship Id="rId149" Type="http://schemas.openxmlformats.org/officeDocument/2006/relationships/hyperlink" Target="https://www.w3.org/TR/webcodecs/" TargetMode="External"/><Relationship Id="rId5" Type="http://schemas.openxmlformats.org/officeDocument/2006/relationships/numbering" Target="numbering.xml"/><Relationship Id="rId95" Type="http://schemas.openxmlformats.org/officeDocument/2006/relationships/hyperlink" Target="https://www.w3.org/TR/media-capabilities/" TargetMode="External"/><Relationship Id="rId160" Type="http://schemas.openxmlformats.org/officeDocument/2006/relationships/hyperlink" Target="https://www.w3.org/TR/media-capabilities/" TargetMode="External"/><Relationship Id="rId22" Type="http://schemas.openxmlformats.org/officeDocument/2006/relationships/hyperlink" Target="https://www.w3.org/TR/media-source/" TargetMode="External"/><Relationship Id="rId43" Type="http://schemas.openxmlformats.org/officeDocument/2006/relationships/hyperlink" Target="https://www.w3.org/TR/media-source/" TargetMode="External"/><Relationship Id="rId64" Type="http://schemas.openxmlformats.org/officeDocument/2006/relationships/hyperlink" Target="https://www.w3.org/TR/WebIDL-1/" TargetMode="External"/><Relationship Id="rId118" Type="http://schemas.openxmlformats.org/officeDocument/2006/relationships/hyperlink" Target="https://wicg.github.io/video-rvfc/" TargetMode="External"/><Relationship Id="rId139" Type="http://schemas.openxmlformats.org/officeDocument/2006/relationships/hyperlink" Target="https://www.w3.org/TR/webcodecs/" TargetMode="External"/><Relationship Id="rId85" Type="http://schemas.openxmlformats.org/officeDocument/2006/relationships/hyperlink" Target="https://heycam.github.io/webidl/" TargetMode="External"/><Relationship Id="rId150" Type="http://schemas.openxmlformats.org/officeDocument/2006/relationships/hyperlink" Target="https://heycam.github.io/webidl/" TargetMode="External"/><Relationship Id="rId171" Type="http://schemas.openxmlformats.org/officeDocument/2006/relationships/footer" Target="footer1.xml"/><Relationship Id="rId12" Type="http://schemas.openxmlformats.org/officeDocument/2006/relationships/hyperlink" Target="https://isotc.iso.org/livelink/livelink/open/jtc1sc29wg3" TargetMode="External"/><Relationship Id="rId33" Type="http://schemas.openxmlformats.org/officeDocument/2006/relationships/hyperlink" Target="https://www.w3.org/TR/media-source/" TargetMode="External"/><Relationship Id="rId108" Type="http://schemas.openxmlformats.org/officeDocument/2006/relationships/hyperlink" Target="https://wicg.github.io/video-rvfc/" TargetMode="External"/><Relationship Id="rId129" Type="http://schemas.openxmlformats.org/officeDocument/2006/relationships/hyperlink" Target="https://www.w3.org/TR/webcodecs/" TargetMode="External"/><Relationship Id="rId54" Type="http://schemas.openxmlformats.org/officeDocument/2006/relationships/hyperlink" Target="https://www.w3.org/TR/html51/webappapis.html" TargetMode="External"/><Relationship Id="rId75" Type="http://schemas.openxmlformats.org/officeDocument/2006/relationships/hyperlink" Target="https://www.w3.org/TR/media-capabilities/" TargetMode="External"/><Relationship Id="rId96" Type="http://schemas.openxmlformats.org/officeDocument/2006/relationships/hyperlink" Target="https://www.w3.org/TR/media-capabilities/" TargetMode="External"/><Relationship Id="rId140" Type="http://schemas.openxmlformats.org/officeDocument/2006/relationships/hyperlink" Target="https://heycam.github.io/webidl/" TargetMode="External"/><Relationship Id="rId161" Type="http://schemas.openxmlformats.org/officeDocument/2006/relationships/hyperlink" Target="https://wicg.github.io/video-rvfc/"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w3.org/TR/media-source/" TargetMode="External"/><Relationship Id="rId28" Type="http://schemas.openxmlformats.org/officeDocument/2006/relationships/hyperlink" Target="https://www.w3.org/TR/media-source/" TargetMode="External"/><Relationship Id="rId49" Type="http://schemas.openxmlformats.org/officeDocument/2006/relationships/hyperlink" Target="https://www.w3.org/TR/media-source/" TargetMode="External"/><Relationship Id="rId114" Type="http://schemas.openxmlformats.org/officeDocument/2006/relationships/hyperlink" Target="https://wicg.github.io/video-rvfc/" TargetMode="External"/><Relationship Id="rId119" Type="http://schemas.openxmlformats.org/officeDocument/2006/relationships/hyperlink" Target="https://heycam.github.io/webidl/" TargetMode="External"/><Relationship Id="rId44" Type="http://schemas.openxmlformats.org/officeDocument/2006/relationships/hyperlink" Target="https://www.w3.org/TR/WebIDL-1/" TargetMode="External"/><Relationship Id="rId60" Type="http://schemas.openxmlformats.org/officeDocument/2006/relationships/hyperlink" Target="https://www.w3.org/TR/media-source/" TargetMode="External"/><Relationship Id="rId65" Type="http://schemas.openxmlformats.org/officeDocument/2006/relationships/hyperlink" Target="http://www.w3.org/TR/mediaont-10/" TargetMode="External"/><Relationship Id="rId81" Type="http://schemas.openxmlformats.org/officeDocument/2006/relationships/hyperlink" Target="https://heycam.github.io/webidl/" TargetMode="External"/><Relationship Id="rId86" Type="http://schemas.openxmlformats.org/officeDocument/2006/relationships/hyperlink" Target="https://www.w3.org/TR/media-capabilities/" TargetMode="External"/><Relationship Id="rId130" Type="http://schemas.openxmlformats.org/officeDocument/2006/relationships/hyperlink" Target="https://html.spec.whatwg.org/multipage/webappapis.html" TargetMode="External"/><Relationship Id="rId135" Type="http://schemas.openxmlformats.org/officeDocument/2006/relationships/hyperlink" Target="https://www.w3.org/TR/webcodecs/" TargetMode="External"/><Relationship Id="rId151" Type="http://schemas.openxmlformats.org/officeDocument/2006/relationships/hyperlink" Target="https://www.w3.org/TR/webcodecs/" TargetMode="External"/><Relationship Id="rId156" Type="http://schemas.openxmlformats.org/officeDocument/2006/relationships/hyperlink" Target="https://www.w3.org/TR/webcodecs/" TargetMode="External"/><Relationship Id="rId172" Type="http://schemas.openxmlformats.org/officeDocument/2006/relationships/fontTable" Target="fontTable.xml"/><Relationship Id="rId13" Type="http://schemas.openxmlformats.org/officeDocument/2006/relationships/hyperlink" Target="https://www.w3.org/TR/html51/semantics-embedded-content.html" TargetMode="External"/><Relationship Id="rId18" Type="http://schemas.openxmlformats.org/officeDocument/2006/relationships/hyperlink" Target="https://www.w3.org/TR/media-source/" TargetMode="External"/><Relationship Id="rId39" Type="http://schemas.openxmlformats.org/officeDocument/2006/relationships/hyperlink" Target="https://www.w3.org/TR/media-source/" TargetMode="External"/><Relationship Id="rId109" Type="http://schemas.openxmlformats.org/officeDocument/2006/relationships/hyperlink" Target="https://heycam.github.io/webidl/" TargetMode="External"/><Relationship Id="rId34" Type="http://schemas.openxmlformats.org/officeDocument/2006/relationships/hyperlink" Target="https://www.w3.org/TR/WebIDL-1/" TargetMode="External"/><Relationship Id="rId50" Type="http://schemas.openxmlformats.org/officeDocument/2006/relationships/hyperlink" Target="https://www.w3.org/TR/html51/webappapis.html" TargetMode="External"/><Relationship Id="rId55" Type="http://schemas.openxmlformats.org/officeDocument/2006/relationships/hyperlink" Target="https://www.w3.org/TR/media-source/" TargetMode="External"/><Relationship Id="rId76" Type="http://schemas.openxmlformats.org/officeDocument/2006/relationships/hyperlink" Target="https://www.w3.org/TR/media-capabilities/" TargetMode="External"/><Relationship Id="rId97" Type="http://schemas.openxmlformats.org/officeDocument/2006/relationships/hyperlink" Target="https://heycam.github.io/webidl/" TargetMode="External"/><Relationship Id="rId104" Type="http://schemas.openxmlformats.org/officeDocument/2006/relationships/hyperlink" Target="https://wicg.github.io/video-rvfc/" TargetMode="External"/><Relationship Id="rId120" Type="http://schemas.openxmlformats.org/officeDocument/2006/relationships/hyperlink" Target="https://wicg.github.io/video-rvfc/" TargetMode="External"/><Relationship Id="rId125" Type="http://schemas.openxmlformats.org/officeDocument/2006/relationships/hyperlink" Target="https://www.w3.org/TR/webcodecs/" TargetMode="External"/><Relationship Id="rId141" Type="http://schemas.openxmlformats.org/officeDocument/2006/relationships/hyperlink" Target="https://www.w3.org/TR/webcodecs/" TargetMode="External"/><Relationship Id="rId146" Type="http://schemas.openxmlformats.org/officeDocument/2006/relationships/hyperlink" Target="https://heycam.github.io/webidl/" TargetMode="External"/><Relationship Id="rId167" Type="http://schemas.openxmlformats.org/officeDocument/2006/relationships/hyperlink" Target="https://developer.apple.com/documentation/avfoundation" TargetMode="External"/><Relationship Id="rId7" Type="http://schemas.openxmlformats.org/officeDocument/2006/relationships/settings" Target="settings.xml"/><Relationship Id="rId71" Type="http://schemas.openxmlformats.org/officeDocument/2006/relationships/hyperlink" Target="https://www.w3.org/TR/media-capabilities/" TargetMode="External"/><Relationship Id="rId92" Type="http://schemas.openxmlformats.org/officeDocument/2006/relationships/hyperlink" Target="https://www.w3.org/TR/media-capabilities/" TargetMode="External"/><Relationship Id="rId162" Type="http://schemas.openxmlformats.org/officeDocument/2006/relationships/hyperlink" Target="https://w3c.github.io/mst-content-hint/" TargetMode="External"/><Relationship Id="rId2" Type="http://schemas.openxmlformats.org/officeDocument/2006/relationships/customXml" Target="../customXml/item2.xml"/><Relationship Id="rId29" Type="http://schemas.openxmlformats.org/officeDocument/2006/relationships/hyperlink" Target="https://www.w3.org/TR/media-source/" TargetMode="External"/><Relationship Id="rId24" Type="http://schemas.openxmlformats.org/officeDocument/2006/relationships/hyperlink" Target="https://www.w3.org/TR/media-source/" TargetMode="External"/><Relationship Id="rId40" Type="http://schemas.openxmlformats.org/officeDocument/2006/relationships/hyperlink" Target="https://www.w3.org/TR/html51/semantics-embedded-content.html" TargetMode="External"/><Relationship Id="rId45" Type="http://schemas.openxmlformats.org/officeDocument/2006/relationships/hyperlink" Target="https://www.w3.org/TR/media-source/" TargetMode="External"/><Relationship Id="rId66" Type="http://schemas.openxmlformats.org/officeDocument/2006/relationships/hyperlink" Target="http://www.w3.org/TR/mediaont-10/" TargetMode="External"/><Relationship Id="rId87" Type="http://schemas.openxmlformats.org/officeDocument/2006/relationships/hyperlink" Target="https://heycam.github.io/webidl/" TargetMode="External"/><Relationship Id="rId110" Type="http://schemas.openxmlformats.org/officeDocument/2006/relationships/hyperlink" Target="https://wicg.github.io/video-rvfc/" TargetMode="External"/><Relationship Id="rId115" Type="http://schemas.openxmlformats.org/officeDocument/2006/relationships/hyperlink" Target="https://www.w3.org/TR/hr-time-2/" TargetMode="External"/><Relationship Id="rId131" Type="http://schemas.openxmlformats.org/officeDocument/2006/relationships/hyperlink" Target="https://www.w3.org/TR/webcodecs/" TargetMode="External"/><Relationship Id="rId136" Type="http://schemas.openxmlformats.org/officeDocument/2006/relationships/hyperlink" Target="https://heycam.github.io/webidl/" TargetMode="External"/><Relationship Id="rId157" Type="http://schemas.openxmlformats.org/officeDocument/2006/relationships/hyperlink" Target="https://www.w3.org/TR/webcodecs/" TargetMode="External"/><Relationship Id="rId61" Type="http://schemas.openxmlformats.org/officeDocument/2006/relationships/hyperlink" Target="https://www.w3.org/TR/WebIDL-1/" TargetMode="External"/><Relationship Id="rId82" Type="http://schemas.openxmlformats.org/officeDocument/2006/relationships/hyperlink" Target="https://www.w3.org/TR/media-capabilities/" TargetMode="External"/><Relationship Id="rId152" Type="http://schemas.openxmlformats.org/officeDocument/2006/relationships/hyperlink" Target="https://heycam.github.io/webidl/" TargetMode="External"/><Relationship Id="rId173" Type="http://schemas.microsoft.com/office/2011/relationships/people" Target="people.xml"/><Relationship Id="rId19" Type="http://schemas.openxmlformats.org/officeDocument/2006/relationships/hyperlink" Target="https://www.w3.org/TR/media-source/" TargetMode="External"/><Relationship Id="rId14" Type="http://schemas.openxmlformats.org/officeDocument/2006/relationships/hyperlink" Target="https://www.w3.org/TR/media-source/" TargetMode="External"/><Relationship Id="rId30" Type="http://schemas.openxmlformats.org/officeDocument/2006/relationships/hyperlink" Target="https://www.w3.org/TR/WebIDL-1/" TargetMode="External"/><Relationship Id="rId35" Type="http://schemas.openxmlformats.org/officeDocument/2006/relationships/hyperlink" Target="https://www.w3.org/TR/media-source/" TargetMode="External"/><Relationship Id="rId56" Type="http://schemas.openxmlformats.org/officeDocument/2006/relationships/hyperlink" Target="https://www.w3.org/TR/WebIDL-1/" TargetMode="External"/><Relationship Id="rId77" Type="http://schemas.openxmlformats.org/officeDocument/2006/relationships/hyperlink" Target="https://www.w3.org/TR/media-capabilities/" TargetMode="External"/><Relationship Id="rId100" Type="http://schemas.openxmlformats.org/officeDocument/2006/relationships/hyperlink" Target="https://wicg.github.io/video-rvfc/" TargetMode="External"/><Relationship Id="rId105" Type="http://schemas.openxmlformats.org/officeDocument/2006/relationships/hyperlink" Target="https://heycam.github.io/webidl/" TargetMode="External"/><Relationship Id="rId126" Type="http://schemas.openxmlformats.org/officeDocument/2006/relationships/hyperlink" Target="https://www.w3.org/TR/webcodecs/" TargetMode="External"/><Relationship Id="rId147" Type="http://schemas.openxmlformats.org/officeDocument/2006/relationships/hyperlink" Target="https://www.w3.org/TR/webcodecs/" TargetMode="External"/><Relationship Id="rId168" Type="http://schemas.openxmlformats.org/officeDocument/2006/relationships/hyperlink" Target="https://developer.apple.com/documentation/videotoolbox/" TargetMode="External"/><Relationship Id="rId8" Type="http://schemas.openxmlformats.org/officeDocument/2006/relationships/webSettings" Target="webSettings.xml"/><Relationship Id="rId51" Type="http://schemas.openxmlformats.org/officeDocument/2006/relationships/hyperlink" Target="https://www.w3.org/TR/media-source/" TargetMode="External"/><Relationship Id="rId72" Type="http://schemas.openxmlformats.org/officeDocument/2006/relationships/hyperlink" Target="https://heycam.github.io/webidl/" TargetMode="External"/><Relationship Id="rId93" Type="http://schemas.openxmlformats.org/officeDocument/2006/relationships/hyperlink" Target="https://www.w3.org/TR/media-capabilities/" TargetMode="External"/><Relationship Id="rId98" Type="http://schemas.openxmlformats.org/officeDocument/2006/relationships/hyperlink" Target="https://www.w3.org/TR/media-capabilities/" TargetMode="External"/><Relationship Id="rId121" Type="http://schemas.openxmlformats.org/officeDocument/2006/relationships/hyperlink" Target="https://www.w3.org/TR/mediacapture-streams/" TargetMode="External"/><Relationship Id="rId142" Type="http://schemas.openxmlformats.org/officeDocument/2006/relationships/hyperlink" Target="https://heycam.github.io/webidl/" TargetMode="External"/><Relationship Id="rId163" Type="http://schemas.openxmlformats.org/officeDocument/2006/relationships/hyperlink" Target="https://www.w3.org/TR/webcodecs/" TargetMode="External"/><Relationship Id="rId3" Type="http://schemas.openxmlformats.org/officeDocument/2006/relationships/customXml" Target="../customXml/item3.xml"/><Relationship Id="rId25" Type="http://schemas.openxmlformats.org/officeDocument/2006/relationships/hyperlink" Target="https://www.w3.org/TR/media-source/" TargetMode="External"/><Relationship Id="rId46" Type="http://schemas.openxmlformats.org/officeDocument/2006/relationships/hyperlink" Target="https://www.w3.org/TR/html51/webappapis.html" TargetMode="External"/><Relationship Id="rId67" Type="http://schemas.openxmlformats.org/officeDocument/2006/relationships/hyperlink" Target="https://heycam.github.io/webidl/" TargetMode="External"/><Relationship Id="rId116" Type="http://schemas.openxmlformats.org/officeDocument/2006/relationships/hyperlink" Target="https://wicg.github.io/video-rvfc/" TargetMode="External"/><Relationship Id="rId137" Type="http://schemas.openxmlformats.org/officeDocument/2006/relationships/hyperlink" Target="https://www.w3.org/TR/webcodecs/" TargetMode="External"/><Relationship Id="rId158" Type="http://schemas.openxmlformats.org/officeDocument/2006/relationships/hyperlink" Target="https://www.w3.org/TR/media-source/" TargetMode="External"/><Relationship Id="rId20" Type="http://schemas.openxmlformats.org/officeDocument/2006/relationships/hyperlink" Target="https://www.w3.org/TR/media-source/" TargetMode="External"/><Relationship Id="rId41" Type="http://schemas.openxmlformats.org/officeDocument/2006/relationships/hyperlink" Target="https://www.w3.org/TR/media-source/" TargetMode="External"/><Relationship Id="rId62" Type="http://schemas.openxmlformats.org/officeDocument/2006/relationships/hyperlink" Target="https://www.w3.org/TR/media-source/" TargetMode="External"/><Relationship Id="rId83" Type="http://schemas.openxmlformats.org/officeDocument/2006/relationships/hyperlink" Target="https://heycam.github.io/webidl/" TargetMode="External"/><Relationship Id="rId88" Type="http://schemas.openxmlformats.org/officeDocument/2006/relationships/hyperlink" Target="https://www.w3.org/TR/media-capabilities/" TargetMode="External"/><Relationship Id="rId111" Type="http://schemas.openxmlformats.org/officeDocument/2006/relationships/hyperlink" Target="https://heycam.github.io/webidl/" TargetMode="External"/><Relationship Id="rId132" Type="http://schemas.openxmlformats.org/officeDocument/2006/relationships/hyperlink" Target="https://infra.spec.whatwg.org/" TargetMode="External"/><Relationship Id="rId153" Type="http://schemas.openxmlformats.org/officeDocument/2006/relationships/hyperlink" Target="https://www.w3.org/TR/webcodecs/" TargetMode="External"/><Relationship Id="rId174" Type="http://schemas.openxmlformats.org/officeDocument/2006/relationships/theme" Target="theme/theme1.xml"/><Relationship Id="rId15" Type="http://schemas.openxmlformats.org/officeDocument/2006/relationships/hyperlink" Target="https://www.w3.org/TR/media-source/" TargetMode="External"/><Relationship Id="rId36" Type="http://schemas.openxmlformats.org/officeDocument/2006/relationships/hyperlink" Target="https://www.w3.org/TR/html51/semantics-embedded-content.html" TargetMode="External"/><Relationship Id="rId57" Type="http://schemas.openxmlformats.org/officeDocument/2006/relationships/hyperlink" Target="https://www.w3.org/TR/media-source/" TargetMode="External"/><Relationship Id="rId106" Type="http://schemas.openxmlformats.org/officeDocument/2006/relationships/hyperlink" Target="https://wicg.github.io/video-rvfc/" TargetMode="External"/><Relationship Id="rId127" Type="http://schemas.openxmlformats.org/officeDocument/2006/relationships/hyperlink" Target="https://www.w3.org/TR/webcodecs/" TargetMode="External"/><Relationship Id="rId10" Type="http://schemas.openxmlformats.org/officeDocument/2006/relationships/endnotes" Target="endnotes.xml"/><Relationship Id="rId31" Type="http://schemas.openxmlformats.org/officeDocument/2006/relationships/hyperlink" Target="https://www.w3.org/TR/media-source/" TargetMode="External"/><Relationship Id="rId52" Type="http://schemas.openxmlformats.org/officeDocument/2006/relationships/hyperlink" Target="https://www.w3.org/TR/html51/webappapis.html" TargetMode="External"/><Relationship Id="rId73" Type="http://schemas.openxmlformats.org/officeDocument/2006/relationships/hyperlink" Target="https://heycam.github.io/webidl/" TargetMode="External"/><Relationship Id="rId78" Type="http://schemas.openxmlformats.org/officeDocument/2006/relationships/hyperlink" Target="https://www.w3.org/TR/media-capabilities/" TargetMode="External"/><Relationship Id="rId94" Type="http://schemas.openxmlformats.org/officeDocument/2006/relationships/hyperlink" Target="https://www.w3.org/TR/media-capabilities/" TargetMode="External"/><Relationship Id="rId99" Type="http://schemas.openxmlformats.org/officeDocument/2006/relationships/hyperlink" Target="https://www.w3.org/TR/hr-time-2/" TargetMode="External"/><Relationship Id="rId101" Type="http://schemas.openxmlformats.org/officeDocument/2006/relationships/hyperlink" Target="https://www.w3.org/TR/hr-time-2/" TargetMode="External"/><Relationship Id="rId122" Type="http://schemas.openxmlformats.org/officeDocument/2006/relationships/hyperlink" Target="https://www.w3.org/TR/mediacapture-streams/" TargetMode="External"/><Relationship Id="rId143" Type="http://schemas.openxmlformats.org/officeDocument/2006/relationships/hyperlink" Target="https://www.w3.org/TR/webcodecs/" TargetMode="External"/><Relationship Id="rId148" Type="http://schemas.openxmlformats.org/officeDocument/2006/relationships/hyperlink" Target="https://heycam.github.io/webidl/" TargetMode="External"/><Relationship Id="rId164" Type="http://schemas.openxmlformats.org/officeDocument/2006/relationships/image" Target="media/image2.png"/><Relationship Id="rId16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www.w3.org/TR/media-source/" TargetMode="External"/><Relationship Id="rId47" Type="http://schemas.openxmlformats.org/officeDocument/2006/relationships/hyperlink" Target="https://www.w3.org/TR/media-source/" TargetMode="External"/><Relationship Id="rId68" Type="http://schemas.openxmlformats.org/officeDocument/2006/relationships/hyperlink" Target="https://heycam.github.io/webidl/" TargetMode="External"/><Relationship Id="rId89" Type="http://schemas.openxmlformats.org/officeDocument/2006/relationships/hyperlink" Target="https://heycam.github.io/webidl/" TargetMode="External"/><Relationship Id="rId112" Type="http://schemas.openxmlformats.org/officeDocument/2006/relationships/hyperlink" Target="https://wicg.github.io/video-rvfc/" TargetMode="External"/><Relationship Id="rId133" Type="http://schemas.openxmlformats.org/officeDocument/2006/relationships/hyperlink" Target="https://www.w3.org/TR/webcodecs/" TargetMode="External"/><Relationship Id="rId154" Type="http://schemas.openxmlformats.org/officeDocument/2006/relationships/hyperlink" Target="https://heycam.github.io/webidl/" TargetMode="External"/><Relationship Id="rId16" Type="http://schemas.openxmlformats.org/officeDocument/2006/relationships/hyperlink" Target="https://www.w3.org/TR/media-source/" TargetMode="External"/><Relationship Id="rId37" Type="http://schemas.openxmlformats.org/officeDocument/2006/relationships/hyperlink" Target="https://www.w3.org/TR/media-source/" TargetMode="External"/><Relationship Id="rId58" Type="http://schemas.openxmlformats.org/officeDocument/2006/relationships/hyperlink" Target="https://www.w3.org/TR/WebIDL-1/" TargetMode="External"/><Relationship Id="rId79" Type="http://schemas.openxmlformats.org/officeDocument/2006/relationships/hyperlink" Target="https://heycam.github.io/webidl/" TargetMode="External"/><Relationship Id="rId102" Type="http://schemas.openxmlformats.org/officeDocument/2006/relationships/hyperlink" Target="https://wicg.github.io/video-rvfc/" TargetMode="External"/><Relationship Id="rId123" Type="http://schemas.openxmlformats.org/officeDocument/2006/relationships/hyperlink" Target="https://w3c.github.io/mst-content-hint/" TargetMode="External"/><Relationship Id="rId144" Type="http://schemas.openxmlformats.org/officeDocument/2006/relationships/hyperlink" Target="https://heycam.github.io/webidl/" TargetMode="External"/><Relationship Id="rId90" Type="http://schemas.openxmlformats.org/officeDocument/2006/relationships/hyperlink" Target="https://www.w3.org/TR/media-capabilities/" TargetMode="External"/><Relationship Id="rId165" Type="http://schemas.openxmlformats.org/officeDocument/2006/relationships/hyperlink" Target="https://developer.android.com/ndk/guides/graphics" TargetMode="External"/><Relationship Id="rId27" Type="http://schemas.openxmlformats.org/officeDocument/2006/relationships/hyperlink" Target="https://www.w3.org/TR/media-source/" TargetMode="External"/><Relationship Id="rId48" Type="http://schemas.openxmlformats.org/officeDocument/2006/relationships/hyperlink" Target="https://www.w3.org/TR/html51/webappapis.html" TargetMode="External"/><Relationship Id="rId69" Type="http://schemas.openxmlformats.org/officeDocument/2006/relationships/hyperlink" Target="https://heycam.github.io/webidl/" TargetMode="External"/><Relationship Id="rId113" Type="http://schemas.openxmlformats.org/officeDocument/2006/relationships/hyperlink" Target="https://www.w3.org/TR/hr-time-2/" TargetMode="External"/><Relationship Id="rId134" Type="http://schemas.openxmlformats.org/officeDocument/2006/relationships/hyperlink" Target="https://www.w3.org/TR/webcodecs/" TargetMode="External"/><Relationship Id="rId80" Type="http://schemas.openxmlformats.org/officeDocument/2006/relationships/hyperlink" Target="https://www.w3.org/TR/media-capabilities/" TargetMode="External"/><Relationship Id="rId155" Type="http://schemas.openxmlformats.org/officeDocument/2006/relationships/hyperlink" Target="https://www.w3.org/TR/webcodecs/" TargetMode="External"/><Relationship Id="rId17" Type="http://schemas.openxmlformats.org/officeDocument/2006/relationships/hyperlink" Target="https://www.w3.org/TR/media-source/" TargetMode="External"/><Relationship Id="rId38" Type="http://schemas.openxmlformats.org/officeDocument/2006/relationships/hyperlink" Target="https://www.w3.org/TR/html51/semantics-embedded-content.html" TargetMode="External"/><Relationship Id="rId59" Type="http://schemas.openxmlformats.org/officeDocument/2006/relationships/hyperlink" Target="https://www.w3.org/TR/WebIDL-1/" TargetMode="External"/><Relationship Id="rId103" Type="http://schemas.openxmlformats.org/officeDocument/2006/relationships/hyperlink" Target="https://heycam.github.io/webidl/" TargetMode="External"/><Relationship Id="rId124" Type="http://schemas.openxmlformats.org/officeDocument/2006/relationships/hyperlink" Target="https://w3c.github.io/mst-content-hint/" TargetMode="External"/><Relationship Id="rId70" Type="http://schemas.openxmlformats.org/officeDocument/2006/relationships/hyperlink" Target="https://www.w3.org/TR/media-capabilities/" TargetMode="External"/><Relationship Id="rId91" Type="http://schemas.openxmlformats.org/officeDocument/2006/relationships/hyperlink" Target="https://www.w3.org/TR/media-capabilities/" TargetMode="External"/><Relationship Id="rId145" Type="http://schemas.openxmlformats.org/officeDocument/2006/relationships/hyperlink" Target="https://www.w3.org/TR/webcodecs/" TargetMode="External"/><Relationship Id="rId166" Type="http://schemas.openxmlformats.org/officeDocument/2006/relationships/hyperlink" Target="https://developer.android.com/reference/android/media/MediaCode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81A49-45D0-4F1A-A5E2-5B3199C0B86B}">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2.xml><?xml version="1.0" encoding="utf-8"?>
<ds:datastoreItem xmlns:ds="http://schemas.openxmlformats.org/officeDocument/2006/customXml" ds:itemID="{4713ECAE-2DFD-4D7F-A6B0-A5E916B7A22B}">
  <ds:schemaRefs>
    <ds:schemaRef ds:uri="http://schemas.microsoft.com/sharepoint/v3/contenttype/forms"/>
  </ds:schemaRefs>
</ds:datastoreItem>
</file>

<file path=customXml/itemProps3.xml><?xml version="1.0" encoding="utf-8"?>
<ds:datastoreItem xmlns:ds="http://schemas.openxmlformats.org/officeDocument/2006/customXml" ds:itemID="{AE04E398-9925-4DEB-B3D1-FFA0802CC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BEE7E-350E-486E-B6D8-D720303CB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7564</Words>
  <Characters>47278</Characters>
  <Application>Microsoft Office Word</Application>
  <DocSecurity>0</DocSecurity>
  <Lines>2954</Lines>
  <Paragraphs>2285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VDI</vt:lpstr>
      <vt:lpstr/>
    </vt:vector>
  </TitlesOfParts>
  <Manager/>
  <Company/>
  <LinksUpToDate>false</LinksUpToDate>
  <CharactersWithSpaces>52557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VDI</dc:title>
  <dc:subject/>
  <dc:creator>Emmanuel Thomas</dc:creator>
  <cp:keywords/>
  <dc:description/>
  <cp:lastModifiedBy>Emmanuel Thomas</cp:lastModifiedBy>
  <cp:revision>90</cp:revision>
  <dcterms:created xsi:type="dcterms:W3CDTF">2021-07-16T01:47:00Z</dcterms:created>
  <dcterms:modified xsi:type="dcterms:W3CDTF">2022-07-22T05:48:00Z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0569</vt:lpwstr>
  </property>
  <property fmtid="{D5CDD505-2E9C-101B-9397-08002B2CF9AE}" pid="3" name="MDMSNumber">
    <vt:lpwstr>21462</vt:lpwstr>
  </property>
  <property fmtid="{D5CDD505-2E9C-101B-9397-08002B2CF9AE}" pid="4" name="ContentTypeId">
    <vt:lpwstr>0x010100598371A9B2F58942932503DC52E58014</vt:lpwstr>
  </property>
  <property fmtid="{D5CDD505-2E9C-101B-9397-08002B2CF9AE}" pid="5" name="MediaServiceImageTags">
    <vt:lpwstr/>
  </property>
</Properties>
</file>