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11147B9"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ins w:id="0" w:author="Dimitri Podborski" w:date="2022-08-24T18:41:00Z">
        <w:r w:rsidR="002A3387">
          <w:rPr>
            <w:spacing w:val="28"/>
            <w:w w:val="115"/>
            <w:sz w:val="48"/>
            <w:szCs w:val="48"/>
            <w:u w:val="thick"/>
            <w:lang w:val="en-GB"/>
          </w:rPr>
          <w:t>0622</w:t>
        </w:r>
      </w:ins>
      <w:del w:id="1" w:author="Dimitri Podborski" w:date="2022-08-24T18:41:00Z">
        <w:r w:rsidR="00623AD7" w:rsidDel="002A3387">
          <w:rPr>
            <w:spacing w:val="28"/>
            <w:w w:val="115"/>
            <w:sz w:val="48"/>
            <w:szCs w:val="48"/>
            <w:u w:val="thick"/>
            <w:lang w:val="en-GB"/>
          </w:rPr>
          <w:delText>0549</w:delText>
        </w:r>
      </w:del>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5ED85017"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A871B8">
        <w:rPr>
          <w:snapToGrid w:val="0"/>
          <w:lang w:val="en-GB"/>
        </w:rPr>
        <w:t>WD of ISO/IEC 23090-26 Conformance and Reference Software for Carriage of Geometry-based Point Cloud Compression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2E84C828"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2" w:author="Dimitri Podborski" w:date="2022-08-25T15:25:00Z">
        <w:r w:rsidR="00A223C7">
          <w:rPr>
            <w:noProof/>
            <w:snapToGrid w:val="0"/>
            <w:lang w:val="en-GB"/>
          </w:rPr>
          <w:t>2022-08-24</w:t>
        </w:r>
      </w:ins>
      <w:del w:id="3" w:author="Dimitri Podborski" w:date="2022-08-24T18:41:00Z">
        <w:r w:rsidR="002A3387" w:rsidDel="00A92F66">
          <w:rPr>
            <w:noProof/>
            <w:snapToGrid w:val="0"/>
            <w:lang w:val="en-GB"/>
          </w:rPr>
          <w:delText>2022-05-02</w:delText>
        </w:r>
      </w:del>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02E195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9C3B49">
        <w:rPr>
          <w:snapToGrid w:val="0"/>
          <w:lang w:val="en-GB"/>
        </w:rPr>
        <w:t>6</w:t>
      </w:r>
      <w:r w:rsidR="009C3B49"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44D39695"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ins w:id="4" w:author="Dimitri Podborski" w:date="2022-08-24T18:41:00Z">
        <w:r w:rsidR="00A92F66">
          <w:rPr>
            <w:rFonts w:eastAsia="SimSun"/>
            <w:b/>
            <w:sz w:val="48"/>
            <w:lang w:val="en-GB" w:eastAsia="zh-CN"/>
          </w:rPr>
          <w:t>0622</w:t>
        </w:r>
      </w:ins>
      <w:del w:id="5" w:author="Dimitri Podborski" w:date="2022-08-24T18:41:00Z">
        <w:r w:rsidR="00623AD7" w:rsidDel="00A92F66">
          <w:rPr>
            <w:rFonts w:eastAsia="SimSun"/>
            <w:b/>
            <w:sz w:val="48"/>
            <w:lang w:val="en-GB" w:eastAsia="zh-CN"/>
          </w:rPr>
          <w:delText>0549</w:delText>
        </w:r>
      </w:del>
      <w:r w:rsidR="004C352E" w:rsidRPr="00B13678">
        <w:rPr>
          <w:rFonts w:eastAsia="SimSun"/>
          <w:b/>
          <w:sz w:val="48"/>
          <w:lang w:val="en-GB" w:eastAsia="zh-CN"/>
        </w:rPr>
        <w:fldChar w:fldCharType="end"/>
      </w:r>
    </w:p>
    <w:p w14:paraId="40403B12" w14:textId="50042F35" w:rsidR="00954B0D" w:rsidRPr="00C955C7" w:rsidRDefault="008C473E" w:rsidP="00D60930">
      <w:pPr>
        <w:spacing w:after="480" w:line="240" w:lineRule="auto"/>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ins w:id="6" w:author="Dimitri Podborski" w:date="2022-08-25T15:25:00Z">
        <w:r w:rsidR="00A223C7">
          <w:rPr>
            <w:rFonts w:eastAsia="SimSun"/>
            <w:b/>
            <w:noProof/>
            <w:sz w:val="28"/>
            <w:lang w:val="en-GB" w:eastAsia="zh-CN"/>
          </w:rPr>
          <w:t>August 2022</w:t>
        </w:r>
      </w:ins>
      <w:del w:id="7" w:author="Dimitri Podborski" w:date="2022-08-24T18:41:00Z">
        <w:r w:rsidR="002A3387" w:rsidDel="00A92F66">
          <w:rPr>
            <w:rFonts w:eastAsia="SimSun"/>
            <w:b/>
            <w:noProof/>
            <w:sz w:val="28"/>
            <w:lang w:val="en-GB" w:eastAsia="zh-CN"/>
          </w:rPr>
          <w:delText>May 2022</w:delText>
        </w:r>
      </w:del>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A7FF010"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A871B8">
              <w:rPr>
                <w:b/>
                <w:lang w:val="en-GB"/>
              </w:rPr>
              <w:t>WD of ISO/IEC 23090-26 Conformance and Reference Software for Carriage of Geometry-based Point Cloud Compression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26105276"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ins w:id="8" w:author="Dimitri Podborski" w:date="2022-08-24T18:41:00Z">
              <w:r w:rsidR="00A92F66">
                <w:rPr>
                  <w:b/>
                  <w:lang w:val="en-GB"/>
                </w:rPr>
                <w:t>21751</w:t>
              </w:r>
            </w:ins>
            <w:del w:id="9" w:author="Dimitri Podborski" w:date="2022-08-24T18:41:00Z">
              <w:r w:rsidR="00623AD7" w:rsidDel="00A92F66">
                <w:rPr>
                  <w:b/>
                  <w:lang w:val="en-GB"/>
                </w:rPr>
                <w:delText>21442</w:delText>
              </w:r>
            </w:del>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4E2C0D97" w:rsidR="00EB72A6" w:rsidRDefault="009D2A10" w:rsidP="00EB72A6">
      <w:pPr>
        <w:jc w:val="both"/>
      </w:pPr>
      <w:r w:rsidRPr="009D2A10">
        <w:t>This document specifies the reference software for carriage of G-PCC data as specified in ISO/IEC 23090-18. The information provided describes the reference software modules and the features that it supports. It also provides a description of how the reference software can be utilized. Finally, it also provides a description of conformance test vectors.</w:t>
      </w:r>
    </w:p>
    <w:p w14:paraId="0B122B88" w14:textId="532B2D3A" w:rsidR="008C473E" w:rsidRDefault="008C473E" w:rsidP="00EB72A6">
      <w:pPr>
        <w:jc w:val="both"/>
      </w:pPr>
      <w:r w:rsidRPr="002A3387">
        <w:rPr>
          <w:highlight w:val="yellow"/>
        </w:rPr>
        <w:t xml:space="preserve">[Ed. (DP): The proponents of the technologies in 23090-18 </w:t>
      </w:r>
      <w:del w:id="10" w:author="Dimitri Podborski" w:date="2022-08-25T15:26:00Z">
        <w:r w:rsidRPr="002A3387" w:rsidDel="00A223C7">
          <w:rPr>
            <w:highlight w:val="yellow"/>
          </w:rPr>
          <w:delText xml:space="preserve">still need to participate more actively in the development </w:delText>
        </w:r>
        <w:r w:rsidR="009C3B49" w:rsidRPr="002A3387" w:rsidDel="00A223C7">
          <w:rPr>
            <w:highlight w:val="yellow"/>
          </w:rPr>
          <w:delText xml:space="preserve">of the software as documented </w:delText>
        </w:r>
        <w:r w:rsidR="00000000" w:rsidDel="00A223C7">
          <w:fldChar w:fldCharType="begin"/>
        </w:r>
        <w:r w:rsidR="00000000" w:rsidDel="00A223C7">
          <w:delInstrText xml:space="preserve"> HYPERLINK "http://mpegx.int-evry.fr/software/MPEG/Systems/PCC-SYS/V-PCC/-/issues/161" \l "note_56452" </w:delInstrText>
        </w:r>
        <w:r w:rsidR="00000000" w:rsidDel="00A223C7">
          <w:fldChar w:fldCharType="separate"/>
        </w:r>
        <w:r w:rsidR="009C3B49" w:rsidRPr="002A3387" w:rsidDel="00A223C7">
          <w:rPr>
            <w:rStyle w:val="Hyperlink"/>
            <w:highlight w:val="yellow"/>
          </w:rPr>
          <w:delText>here</w:delText>
        </w:r>
        <w:r w:rsidR="00000000" w:rsidDel="00A223C7">
          <w:rPr>
            <w:rStyle w:val="Hyperlink"/>
            <w:highlight w:val="yellow"/>
          </w:rPr>
          <w:fldChar w:fldCharType="end"/>
        </w:r>
        <w:r w:rsidR="009C3B49" w:rsidRPr="002A3387" w:rsidDel="00A223C7">
          <w:rPr>
            <w:highlight w:val="yellow"/>
          </w:rPr>
          <w:delText>. We expect more participation from the proponents before MPEG#138</w:delText>
        </w:r>
      </w:del>
      <w:ins w:id="11" w:author="Dimitri Podborski" w:date="2022-08-25T15:26:00Z">
        <w:r w:rsidR="00A223C7">
          <w:rPr>
            <w:highlight w:val="yellow"/>
          </w:rPr>
          <w:t>submitted 10 merge requests which are pending a review</w:t>
        </w:r>
      </w:ins>
      <w:r w:rsidR="009C3B49">
        <w:rPr>
          <w:highlight w:val="yellow"/>
        </w:rPr>
        <w:t xml:space="preserve">. The current status of the development can be found in </w:t>
      </w:r>
      <w:hyperlink r:id="rId9" w:anchor="gid=0" w:history="1">
        <w:r w:rsidR="009C3B49" w:rsidRPr="009C3B49">
          <w:rPr>
            <w:rStyle w:val="Hyperlink"/>
            <w:highlight w:val="yellow"/>
          </w:rPr>
          <w:t>this google sheet</w:t>
        </w:r>
      </w:hyperlink>
      <w:r w:rsidR="009C3B49">
        <w:rPr>
          <w:highlight w:val="yellow"/>
        </w:rPr>
        <w:t>.</w:t>
      </w:r>
      <w:r w:rsidR="009C3B49" w:rsidRPr="002A3387">
        <w:rPr>
          <w:highlight w:val="yellow"/>
        </w:rPr>
        <w:t>]</w:t>
      </w:r>
    </w:p>
    <w:p w14:paraId="5561F50E" w14:textId="4313827C" w:rsidR="008C6BC0" w:rsidRDefault="008C6BC0" w:rsidP="008C6BC0">
      <w:pPr>
        <w:pStyle w:val="Head1"/>
      </w:pPr>
      <w:r>
        <w:t>Normative references</w:t>
      </w:r>
    </w:p>
    <w:p w14:paraId="7A507170" w14:textId="77777777" w:rsidR="009D2A10" w:rsidRDefault="009D2A10" w:rsidP="008C6BC0">
      <w:r w:rsidRPr="009D2A10">
        <w:t xml:space="preserve">The following documents are referred to in the text in such a way that some or </w:t>
      </w:r>
      <w:proofErr w:type="gramStart"/>
      <w:r w:rsidRPr="009D2A10">
        <w:t>all of</w:t>
      </w:r>
      <w:proofErr w:type="gramEnd"/>
      <w:r w:rsidRPr="009D2A10">
        <w:t xml:space="preserve"> their content constitutes requirements of this document. For dated references, only the edition cited applies. For undated references, the latest edition of the referenced document (including any amendments) applies.</w:t>
      </w:r>
    </w:p>
    <w:p w14:paraId="73CD1C67" w14:textId="77777777" w:rsidR="009D2A10" w:rsidRPr="009D2A10" w:rsidRDefault="009D2A10" w:rsidP="009D2A10">
      <w:pPr>
        <w:rPr>
          <w:i/>
          <w:iCs/>
        </w:rPr>
      </w:pPr>
      <w:r w:rsidRPr="009D2A10">
        <w:rPr>
          <w:i/>
          <w:iCs/>
        </w:rPr>
        <w:t>ISO/IEC 23090-18:</w:t>
      </w:r>
      <w:r w:rsidRPr="009D2A10">
        <w:rPr>
          <w:i/>
          <w:iCs/>
          <w:highlight w:val="yellow"/>
        </w:rPr>
        <w:t>2021</w:t>
      </w:r>
      <w:r w:rsidRPr="009D2A10">
        <w:rPr>
          <w:i/>
          <w:iCs/>
        </w:rPr>
        <w:t>, Information technology — Coded representation of immersive media — Part 18: Carriage of geometry-based point cloud compression data</w:t>
      </w:r>
    </w:p>
    <w:p w14:paraId="5E81B2DA" w14:textId="1EC78AEA" w:rsidR="008C6BC0" w:rsidRDefault="009D2A10" w:rsidP="009D2A10">
      <w:pPr>
        <w:rPr>
          <w:i/>
          <w:iCs/>
        </w:rPr>
      </w:pPr>
      <w:r w:rsidRPr="009D2A10">
        <w:rPr>
          <w:i/>
          <w:iCs/>
        </w:rPr>
        <w:t>ISO/IEC 14496-12:</w:t>
      </w:r>
      <w:r w:rsidRPr="009D2A10">
        <w:rPr>
          <w:i/>
          <w:iCs/>
          <w:highlight w:val="yellow"/>
        </w:rPr>
        <w:t>2021</w:t>
      </w:r>
      <w:r w:rsidRPr="009D2A10">
        <w:rPr>
          <w:i/>
          <w:iCs/>
        </w:rPr>
        <w:t>, Information technology — Coding of audio-visual objects — Part 12: ISO base media file format</w:t>
      </w:r>
    </w:p>
    <w:p w14:paraId="7D3F0329" w14:textId="0A3FCFB4" w:rsidR="008C6BC0" w:rsidRDefault="008C6BC0" w:rsidP="008C6BC0">
      <w:pPr>
        <w:pStyle w:val="Head1"/>
      </w:pPr>
      <w:r>
        <w:t>Terms and definitions</w:t>
      </w:r>
    </w:p>
    <w:p w14:paraId="688BB996" w14:textId="05BCE21A" w:rsidR="008C6BC0" w:rsidRDefault="008C6BC0" w:rsidP="008C6BC0">
      <w:r>
        <w:t>For the purposes of this document, the terms and definitions given in ISO/IEC FDIS 23090-1</w:t>
      </w:r>
      <w:r w:rsidR="009D2A10">
        <w:t>8</w:t>
      </w:r>
      <w:r>
        <w:t xml:space="preserve">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10" w:history="1">
        <w:r w:rsidRPr="005D00FA">
          <w:rPr>
            <w:rStyle w:val="Hyperlink"/>
          </w:rPr>
          <w:t>https://www.iso.org/obp</w:t>
        </w:r>
      </w:hyperlink>
    </w:p>
    <w:p w14:paraId="4D0FDB72" w14:textId="484A8E5A" w:rsidR="008C6BC0" w:rsidRDefault="008C6BC0" w:rsidP="008C6BC0">
      <w:pPr>
        <w:pStyle w:val="ListParagraph"/>
        <w:numPr>
          <w:ilvl w:val="0"/>
          <w:numId w:val="15"/>
        </w:numPr>
      </w:pPr>
      <w:r>
        <w:lastRenderedPageBreak/>
        <w:t xml:space="preserve">IEC </w:t>
      </w:r>
      <w:proofErr w:type="spellStart"/>
      <w:r>
        <w:t>Electropedia</w:t>
      </w:r>
      <w:proofErr w:type="spellEnd"/>
      <w:r>
        <w:t xml:space="preserve">: available at </w:t>
      </w:r>
      <w:hyperlink r:id="rId11" w:history="1">
        <w:r w:rsidRPr="005D00FA">
          <w:rPr>
            <w:rStyle w:val="Hyperlink"/>
          </w:rPr>
          <w:t>http://www.electropedia.org</w:t>
        </w:r>
      </w:hyperlink>
      <w:r>
        <w:t xml:space="preserve"> </w:t>
      </w:r>
    </w:p>
    <w:p w14:paraId="1154BCD6" w14:textId="44753F36" w:rsidR="008C6BC0" w:rsidRDefault="008C6BC0" w:rsidP="008C6BC0">
      <w:pPr>
        <w:pStyle w:val="Head1"/>
      </w:pPr>
      <w:r w:rsidRPr="008C6BC0">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point cloud compression</w:t>
            </w:r>
          </w:p>
        </w:tc>
      </w:tr>
      <w:tr w:rsidR="008C6BC0" w14:paraId="13194F06" w14:textId="77777777" w:rsidTr="00E1276C">
        <w:trPr>
          <w:cantSplit/>
        </w:trPr>
        <w:tc>
          <w:tcPr>
            <w:tcW w:w="1644" w:type="dxa"/>
          </w:tcPr>
          <w:p w14:paraId="1E3B2D91" w14:textId="066D8312" w:rsidR="008C6BC0" w:rsidRDefault="009D2A10" w:rsidP="00D60930">
            <w:pPr>
              <w:pStyle w:val="BodyText"/>
              <w:spacing w:line="240" w:lineRule="auto"/>
              <w:rPr>
                <w:rFonts w:eastAsia="Malgun Gothic" w:cs="Tahoma"/>
                <w:lang w:eastAsia="ko-KR"/>
              </w:rPr>
            </w:pPr>
            <w:r>
              <w:rPr>
                <w:rFonts w:eastAsia="Malgun Gothic" w:cs="Tahoma"/>
                <w:lang w:eastAsia="ko-KR"/>
              </w:rPr>
              <w:t>G</w:t>
            </w:r>
            <w:r w:rsidR="008C6BC0">
              <w:rPr>
                <w:rFonts w:eastAsia="Malgun Gothic" w:cs="Tahoma"/>
                <w:lang w:eastAsia="ko-KR"/>
              </w:rPr>
              <w:t>-PCC</w:t>
            </w:r>
          </w:p>
        </w:tc>
        <w:tc>
          <w:tcPr>
            <w:tcW w:w="7914" w:type="dxa"/>
          </w:tcPr>
          <w:p w14:paraId="5F4FCA86" w14:textId="1503B66A" w:rsidR="008C6BC0" w:rsidRDefault="009D2A10" w:rsidP="00D60930">
            <w:pPr>
              <w:pStyle w:val="BodyText"/>
              <w:spacing w:line="240" w:lineRule="auto"/>
              <w:rPr>
                <w:rFonts w:eastAsia="Malgun Gothic" w:cs="Tahoma"/>
                <w:lang w:eastAsia="ko-KR"/>
              </w:rPr>
            </w:pPr>
            <w:r w:rsidRPr="009D2A10">
              <w:rPr>
                <w:rFonts w:eastAsia="Malgun Gothic" w:cs="Tahoma"/>
                <w:lang w:eastAsia="ko-KR"/>
              </w:rPr>
              <w:t>Geometry-based point cloud compression (specified in ISO/IEC 23090-9)</w:t>
            </w:r>
          </w:p>
        </w:tc>
      </w:tr>
    </w:tbl>
    <w:p w14:paraId="2A789F7A" w14:textId="3AC3D32B" w:rsidR="008C6BC0" w:rsidRDefault="008C6BC0" w:rsidP="008C6BC0">
      <w:pPr>
        <w:pStyle w:val="Head1"/>
      </w:pPr>
      <w:r>
        <w:t>Reference software for ISO/IEC 23090-1</w:t>
      </w:r>
      <w:r w:rsidR="009D2A10">
        <w:t>8</w:t>
      </w:r>
    </w:p>
    <w:p w14:paraId="4616576D" w14:textId="3B5C5756" w:rsidR="008C6BC0" w:rsidRDefault="008C6BC0" w:rsidP="008C6BC0">
      <w:pPr>
        <w:pStyle w:val="Head2"/>
      </w:pPr>
      <w:r>
        <w:t>General</w:t>
      </w:r>
    </w:p>
    <w:p w14:paraId="40C5C9BF" w14:textId="6EBC8DB7" w:rsidR="00463C35" w:rsidRDefault="008C6BC0" w:rsidP="008C6BC0">
      <w:r w:rsidRPr="008C6BC0">
        <w:t>The source code for ISO/IEC 23090-1</w:t>
      </w:r>
      <w:r w:rsidR="009D2A10">
        <w:t>8</w:t>
      </w:r>
      <w:r w:rsidRPr="008C6BC0">
        <w:t xml:space="preserve"> reference software is available on MPEG’s GitLab server and is accessible to MPEG members via the following URL:</w:t>
      </w:r>
    </w:p>
    <w:p w14:paraId="6746F495" w14:textId="5E99DB4C" w:rsidR="009D2A10" w:rsidRDefault="00000000" w:rsidP="009D2A10">
      <w:pPr>
        <w:jc w:val="center"/>
      </w:pPr>
      <w:hyperlink r:id="rId12" w:history="1">
        <w:r w:rsidR="009D2A10" w:rsidRPr="005D00FA">
          <w:rPr>
            <w:rStyle w:val="Hyperlink"/>
          </w:rPr>
          <w:t>http://mpegx.int-evry.fr/software/MPEG/Systems/PCC-SYS/23090-18-conformance</w:t>
        </w:r>
      </w:hyperlink>
    </w:p>
    <w:p w14:paraId="37713571" w14:textId="2D8F2338" w:rsidR="008C6BC0" w:rsidRDefault="008C6BC0" w:rsidP="008C6BC0">
      <w:r w:rsidRPr="008C6BC0">
        <w:t xml:space="preserve">All merge requests should be submitted to the repository on MPEG’s GitLab server after following the contribution guidelines from </w:t>
      </w:r>
      <w:r w:rsidRPr="009D2A10">
        <w:t>CONTRIBUTING.md</w:t>
      </w:r>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1DC84074" w:rsidR="008C6BC0" w:rsidRDefault="0002260C" w:rsidP="008C6BC0">
      <w:r w:rsidRPr="0002260C">
        <w:t xml:space="preserve">The </w:t>
      </w:r>
      <w:r w:rsidR="009D2A10">
        <w:t>G-PCC</w:t>
      </w:r>
      <w:r w:rsidRPr="0002260C">
        <w:t xml:space="preserve"> carriage reference software utilizes in the architecture the reference software for the ISOBMFF </w:t>
      </w:r>
      <w:hyperlink r:id="rId13" w:history="1">
        <w:r w:rsidRPr="0002260C">
          <w:rPr>
            <w:rStyle w:val="Hyperlink"/>
          </w:rPr>
          <w:t>libisomediafile</w:t>
        </w:r>
      </w:hyperlink>
      <w:r w:rsidRPr="0002260C">
        <w:t xml:space="preserve">, the reference software for </w:t>
      </w:r>
      <w:r w:rsidR="009D2A10">
        <w:t>G</w:t>
      </w:r>
      <w:r w:rsidRPr="0002260C">
        <w:t xml:space="preserve">-PCC </w:t>
      </w:r>
      <w:r w:rsidRPr="009D2A10">
        <w:t>mpeg-pcc-tmc</w:t>
      </w:r>
      <w:r w:rsidR="009D2A10">
        <w:t>13</w:t>
      </w:r>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42FD899B" w:rsidR="0002260C" w:rsidRDefault="00597A7F" w:rsidP="0002260C">
      <w:pPr>
        <w:keepNext/>
        <w:jc w:val="center"/>
      </w:pPr>
      <w:r>
        <w:rPr>
          <w:noProof/>
        </w:rPr>
        <w:drawing>
          <wp:inline distT="0" distB="0" distL="0" distR="0" wp14:anchorId="1394C6B8" wp14:editId="79309A32">
            <wp:extent cx="5727700" cy="14871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12"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12"/>
      <w:r w:rsidRPr="0002260C">
        <w:rPr>
          <w:color w:val="000000" w:themeColor="text1"/>
          <w:sz w:val="24"/>
          <w:szCs w:val="24"/>
        </w:rPr>
        <w:t>: Architecture overview</w:t>
      </w:r>
    </w:p>
    <w:p w14:paraId="0292C663" w14:textId="3DDF2CE8" w:rsidR="0002260C" w:rsidRDefault="00597A7F" w:rsidP="0002260C">
      <w:r w:rsidRPr="00597A7F">
        <w:lastRenderedPageBreak/>
        <w:t xml:space="preserve">The reference software implementation consists of the G-PCC carriage library </w:t>
      </w:r>
      <w:proofErr w:type="spellStart"/>
      <w:r w:rsidRPr="00597A7F">
        <w:rPr>
          <w:i/>
          <w:iCs/>
        </w:rPr>
        <w:t>libGPCCCarriage</w:t>
      </w:r>
      <w:proofErr w:type="spellEnd"/>
      <w:r w:rsidRPr="00597A7F">
        <w:t xml:space="preserve">, and the command line application with the name </w:t>
      </w:r>
      <w:proofErr w:type="spellStart"/>
      <w:r w:rsidRPr="00597A7F">
        <w:rPr>
          <w:i/>
          <w:iCs/>
        </w:rPr>
        <w:t>GPCCCarriageApp</w:t>
      </w:r>
      <w:proofErr w:type="spellEnd"/>
      <w:r w:rsidRPr="00597A7F">
        <w:t>. While the library implements an API to parse and write data structures as defined in 23090-18, the command line application uses this API together with other helping libraries to implement actual multiplexing and demultiplexing functionality.</w:t>
      </w:r>
    </w:p>
    <w:p w14:paraId="5BFDEEC8" w14:textId="69D9BA9D" w:rsidR="008C6BC0" w:rsidRDefault="008C6BC0" w:rsidP="008C6BC0">
      <w:pPr>
        <w:pStyle w:val="Head2"/>
      </w:pPr>
      <w:r w:rsidRPr="008C6BC0">
        <w:t>Feature support list</w:t>
      </w:r>
    </w:p>
    <w:p w14:paraId="5C766B62" w14:textId="66E44271"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w:t>
      </w:r>
      <w:r w:rsidR="00597A7F">
        <w:t>G-PCC</w:t>
      </w:r>
      <w:r w:rsidRPr="00D60930">
        <w:t xml:space="preserve"> carriage specification and indicates which features are currently supported by the reference software.</w:t>
      </w:r>
    </w:p>
    <w:p w14:paraId="44522C3F" w14:textId="1E8390C3" w:rsidR="00D60930" w:rsidRPr="00D60930" w:rsidRDefault="00D60930" w:rsidP="00D60930">
      <w:pPr>
        <w:pStyle w:val="Caption"/>
        <w:keepNext/>
        <w:jc w:val="center"/>
        <w:rPr>
          <w:color w:val="000000" w:themeColor="text1"/>
          <w:sz w:val="24"/>
          <w:szCs w:val="24"/>
        </w:rPr>
      </w:pPr>
      <w:bookmarkStart w:id="13"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13"/>
      <w:r w:rsidRPr="00D60930">
        <w:rPr>
          <w:color w:val="000000" w:themeColor="text1"/>
          <w:sz w:val="24"/>
          <w:szCs w:val="24"/>
        </w:rPr>
        <w:t xml:space="preserve">: </w:t>
      </w:r>
      <w:r w:rsidR="00597A7F">
        <w:rPr>
          <w:color w:val="000000" w:themeColor="text1"/>
          <w:sz w:val="24"/>
          <w:szCs w:val="24"/>
        </w:rPr>
        <w:t>G-PCC</w:t>
      </w:r>
      <w:r w:rsidRPr="00D60930">
        <w:rPr>
          <w:color w:val="000000" w:themeColor="text1"/>
          <w:sz w:val="24"/>
          <w:szCs w:val="24"/>
        </w:rPr>
        <w:t xml:space="preserve"> Reference Software Feature Support List</w:t>
      </w:r>
    </w:p>
    <w:tbl>
      <w:tblPr>
        <w:tblW w:w="0" w:type="dxa"/>
        <w:tblCellMar>
          <w:left w:w="0" w:type="dxa"/>
          <w:right w:w="0" w:type="dxa"/>
        </w:tblCellMar>
        <w:tblLook w:val="04A0" w:firstRow="1" w:lastRow="0" w:firstColumn="1" w:lastColumn="0" w:noHBand="0" w:noVBand="1"/>
      </w:tblPr>
      <w:tblGrid>
        <w:gridCol w:w="1488"/>
        <w:gridCol w:w="3836"/>
        <w:gridCol w:w="1297"/>
        <w:gridCol w:w="824"/>
        <w:gridCol w:w="857"/>
        <w:gridCol w:w="702"/>
      </w:tblGrid>
      <w:tr w:rsidR="009C3B49" w:rsidRPr="009C3B49" w14:paraId="78C7C6FC" w14:textId="77777777" w:rsidTr="009C3B49">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0CAC368D" w14:textId="77777777" w:rsidR="009C3B49" w:rsidRPr="009C3B49" w:rsidRDefault="009C3B49" w:rsidP="009C3B49">
            <w:pPr>
              <w:spacing w:after="0" w:line="240" w:lineRule="auto"/>
              <w:rPr>
                <w:sz w:val="20"/>
                <w:szCs w:val="20"/>
                <w:lang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B57A7E"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Feature</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29013F"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4CCs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21C70B"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Version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8DDE62F"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Support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3D47636"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Status</w:t>
            </w:r>
          </w:p>
        </w:tc>
      </w:tr>
      <w:tr w:rsidR="009C3B49" w:rsidRPr="009C3B49" w14:paraId="09543B9A"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29BBC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Common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16132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EA29D8"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gpcC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41969"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5FB81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26609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FB0E7A8"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F7F4601"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AD8401"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GPCCComponentInfoBox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BAE0D14"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ginf</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3895A0"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10167"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52FA3F0"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D01EFF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B3FE16"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27549B"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GPCCScalabilityInfoBox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58424"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gsci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70B3E01"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569FE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413E5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7CDCF0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E5EC3F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48FFB1E"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TileInventoryInfoEntry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A1B6CB"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gtii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EE5E31"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04C7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A2B38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6A029EA"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8B4376"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A7E780"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68E6FA"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 xml:space="preserve">gpe1 </w:t>
            </w:r>
            <w:proofErr w:type="spellStart"/>
            <w:r w:rsidRPr="009C3B49">
              <w:rPr>
                <w:rFonts w:ascii="Consolas" w:hAnsi="Consolas" w:cs="Consolas"/>
                <w:sz w:val="20"/>
                <w:szCs w:val="20"/>
                <w:lang w:eastAsia="en-US"/>
              </w:rPr>
              <w:t>gpeg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71D79D"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69973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DB42D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C3F0794"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4E0DC"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30C2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55D870"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05CF0DE"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91469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84F10A8"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77549D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91266B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FAA1C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71CB3A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32499CE"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2D7500"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EE77C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A68CB9B"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9F447A"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E12E811"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65DB5A8"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40ED3F0"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E552D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3A8B65C"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1BFC3A8"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57A72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Multi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AB4D66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(multiple tracks)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9195F8"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 xml:space="preserve">gpc1 </w:t>
            </w:r>
            <w:proofErr w:type="spellStart"/>
            <w:r w:rsidRPr="009C3B49">
              <w:rPr>
                <w:rFonts w:ascii="Consolas" w:hAnsi="Consolas" w:cs="Consolas"/>
                <w:sz w:val="20"/>
                <w:szCs w:val="20"/>
                <w:lang w:eastAsia="en-US"/>
              </w:rPr>
              <w:t>gpcg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330430"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348F03"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55F3D4E"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24E6E8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C1FAA5"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B9540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D939FB"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9216E4"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851853"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802E66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F60FF9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F36B8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716AF2"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20894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3F2796"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E613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644258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49CE210"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392EBF"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C343C2"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90B324F"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D95C975"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5E4F4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B14B62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1425E8F2"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1996F3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64D082B"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Alternative tracks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3F3C60"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FC1826"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374B8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58B50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DCF05F0"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665B1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C24127"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(Tile-base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A31EF"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gpeb</w:t>
            </w:r>
            <w:proofErr w:type="spellEnd"/>
            <w:r w:rsidRPr="009C3B49">
              <w:rPr>
                <w:rFonts w:ascii="Consolas" w:hAnsi="Consolas" w:cs="Consolas"/>
                <w:sz w:val="20"/>
                <w:szCs w:val="20"/>
                <w:lang w:eastAsia="en-US"/>
              </w:rPr>
              <w:t xml:space="preserve"> </w:t>
            </w:r>
            <w:proofErr w:type="spellStart"/>
            <w:r w:rsidRPr="009C3B49">
              <w:rPr>
                <w:rFonts w:ascii="Consolas" w:hAnsi="Consolas" w:cs="Consolas"/>
                <w:sz w:val="20"/>
                <w:szCs w:val="20"/>
                <w:lang w:eastAsia="en-US"/>
              </w:rPr>
              <w:t>gpcb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6A8394"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46920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95C87B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CEBA18D"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A23CAA3"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A21B233"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GPCCTileSampleEntry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BDFFFB"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gpt1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121588"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D0B19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A9826"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9B10FD6"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A17D75"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C56C640"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GPCCTileConfigurationBox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0496F"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gptC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0E0C67"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EA68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3478473"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A82C9F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8B95957"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A514D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Multiplexer (tiles)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D1DDC84"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18E51"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DD958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4BDA57E"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D6D9323"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68BA20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5D3224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Demultiplexer (tiles)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7122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E02E85"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6581A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02CB01F"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7AE52D3"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FB2ABE9"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79EFC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Sub-samples (tiles)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F0489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1D6B2C"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A5582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433A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E0307AE"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AC5B9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Non-timed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42A245"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GPCCItemData</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5818FE"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 xml:space="preserve">gpe1 gpc1 </w:t>
            </w:r>
            <w:proofErr w:type="spellStart"/>
            <w:r w:rsidRPr="009C3B49">
              <w:rPr>
                <w:rFonts w:ascii="Consolas" w:hAnsi="Consolas" w:cs="Consolas"/>
                <w:sz w:val="20"/>
                <w:szCs w:val="20"/>
                <w:lang w:eastAsia="en-US"/>
              </w:rPr>
              <w:t>gpeb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C39FB8"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D3085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AF40225"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43C710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4A730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2BC50F"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GPCConfigurationProperty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33B167"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gpcC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29BE45"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752EA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8C022E"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57A07A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CA17D5"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00EF8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GPCCComponentInformationProperty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F16A14"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ginf</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7F53EA"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C2F8E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D34E92"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123C944"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84C951"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2C09F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GPCCSpatialRegionInfoProperty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87CF0E"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gpsr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1F2300"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8EABC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0622B4C"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8885956"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ED1A90"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20A64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GPCC Tile Item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A98EDAE"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gpt1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E302E7"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F337D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FB186A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678317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1D824F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C0EE0B6"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GPCCTileInfoProperty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1CF7CD0"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gpti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F4081C"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E7FE20"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20CF74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ACDC50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C0EA30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8914CF7"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 item property</w:t>
            </w:r>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p w14:paraId="4942584D"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426122"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95230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6E916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0BF1297"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0DAEB6"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Partial access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F442E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Vector3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BB84A8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FDB02"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51BDE2"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11EE5EFF"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OK</w:t>
            </w:r>
          </w:p>
        </w:tc>
      </w:tr>
      <w:tr w:rsidR="009C3B49" w:rsidRPr="009C3B49" w14:paraId="363B74C8"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D38D5F1"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44309"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GPCCBoundingBox</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F3C9653"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FB0C4"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0D150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CECDF33"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474510A"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1FBDA8D"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FC080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TileMappingInfo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CD905F"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286873"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BD8C0"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8F6F07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FB6C01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D55A28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81FB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GPCCSpatialRegionStruct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EF52B5C"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8D42B5"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45153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4C85D3"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0AFA9F7"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F5689D"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BB128D"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GPCCSpatialRegionInfoBox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0C35197"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gpsr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1DC155"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8EC28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FCA5871"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5870FD5"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E18241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F2CC159"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DynamicGPCCSpatialRegionSampleEntry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024D9E"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gpdr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68A1E1"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71BC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90FEA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380E69D"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7482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18D27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34F238F"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13CFE2"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1AEE03"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929CBE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1CA09793"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1BF29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37929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FF2947"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DF901C"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A8842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E36B8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5FC7B6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E3961A"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024A0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E9534"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0EE19A"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1B87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3FBB2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94635AB"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217C26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8A30B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47C2FB5"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B3EFEF5"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C7CC6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DFA601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ACCF2E2"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85A1C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Viewport metadata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9C6C7F"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ExtCameraInfoStruct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FAFAC2"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2CE47"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60568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E55A7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572059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8E858A"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A5FD3D"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IntCameraInfoStruct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3F0DB9D"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25D054"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B60C7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E0A1FC8"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E72EE1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24E163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B77FC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ViewportInfoStruct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2AD7419"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4B9A28"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65B76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73A30E8"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67CBBB0"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A262429"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45E6FA"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GPCCViewportInfoConfigurationBox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BAD37F"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gvpC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07E56"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0B82D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A7EEB0"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DA5688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39426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B53FB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DynamicGPCCViewportSampleEntry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15AF2BA"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gpdv</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1EA4D6"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A6625B"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183B3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D789705"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DA6F26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8AF506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viewport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8AD9070"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58AD18F"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962F9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1ADA3F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7BDEE8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46758F"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18A12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viewport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EB2378"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BC8551"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533C4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13C776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02050C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C73B243"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D8AA7A7"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viewport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B4EA06A"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6CC7D2"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3A7771"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804EDB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167ABF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2C7F78C"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C70AF7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viewport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A0860DD"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78E90F"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91B82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452392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bl>
    <w:p w14:paraId="7397A6D6" w14:textId="77777777" w:rsidR="009C3B49" w:rsidRDefault="009C3B49" w:rsidP="008C6BC0"/>
    <w:p w14:paraId="31CC0C07" w14:textId="1BBDE5D8" w:rsidR="008C6BC0" w:rsidRDefault="008C6BC0" w:rsidP="008C6BC0">
      <w:pPr>
        <w:pStyle w:val="Head2"/>
      </w:pPr>
      <w:r w:rsidRPr="008C6BC0">
        <w:t xml:space="preserve">Usage of </w:t>
      </w:r>
      <w:proofErr w:type="spellStart"/>
      <w:r w:rsidR="00597A7F">
        <w:t>GPC</w:t>
      </w:r>
      <w:r w:rsidRPr="008C6BC0">
        <w:t>CCarriageApp</w:t>
      </w:r>
      <w:proofErr w:type="spellEnd"/>
    </w:p>
    <w:p w14:paraId="6C77BFDF" w14:textId="28E56C42" w:rsidR="008C6BC0" w:rsidRDefault="00D60930" w:rsidP="008C6BC0">
      <w:r w:rsidRPr="00D60930">
        <w:rPr>
          <w:highlight w:val="yellow"/>
        </w:rPr>
        <w:t xml:space="preserve">TBD Describe how the </w:t>
      </w:r>
      <w:proofErr w:type="spellStart"/>
      <w:r w:rsidR="00597A7F">
        <w:rPr>
          <w:highlight w:val="yellow"/>
        </w:rPr>
        <w:t>GPC</w:t>
      </w:r>
      <w:r w:rsidRPr="00D60930">
        <w:rPr>
          <w:highlight w:val="yellow"/>
        </w:rPr>
        <w:t>CCarriageApp</w:t>
      </w:r>
      <w:proofErr w:type="spellEnd"/>
      <w:r w:rsidRPr="00D60930">
        <w:rPr>
          <w:highlight w:val="yellow"/>
        </w:rPr>
        <w:t xml:space="preserve">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63A5553C" w:rsidR="008C6BC0" w:rsidRDefault="008C6BC0" w:rsidP="008C6BC0">
      <w:pPr>
        <w:pStyle w:val="Head1"/>
      </w:pPr>
      <w:r w:rsidRPr="008C6BC0">
        <w:t>Conformance for ISO/IEC 23090-1</w:t>
      </w:r>
      <w:r w:rsidR="00597A7F">
        <w:t>8</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17436743" w:rsidR="002A6A07" w:rsidRPr="00720A9C" w:rsidRDefault="00184F78" w:rsidP="00720A9C">
      <w:pPr>
        <w:numPr>
          <w:ilvl w:val="0"/>
          <w:numId w:val="8"/>
        </w:numPr>
        <w:spacing w:after="80"/>
        <w:contextualSpacing/>
        <w:jc w:val="both"/>
        <w:rPr>
          <w:rFonts w:eastAsia="MS Mincho"/>
        </w:rPr>
      </w:pPr>
      <w:r w:rsidRPr="00184F78">
        <w:rPr>
          <w:rFonts w:eastAsia="MS Mincho"/>
        </w:rPr>
        <w:t>ISO/IEC 23090-1</w:t>
      </w:r>
      <w:r w:rsidR="00597A7F">
        <w:rPr>
          <w:rFonts w:eastAsia="MS Mincho"/>
        </w:rPr>
        <w:t>8</w:t>
      </w:r>
      <w:r w:rsidRPr="00184F78">
        <w:rPr>
          <w:rFonts w:eastAsia="MS Mincho"/>
        </w:rPr>
        <w:t xml:space="preserve"> “Information technology — Coded representation of immersive media — Part 1</w:t>
      </w:r>
      <w:r w:rsidR="00597A7F">
        <w:rPr>
          <w:rFonts w:eastAsia="MS Mincho"/>
        </w:rPr>
        <w:t>8</w:t>
      </w:r>
      <w:r w:rsidRPr="00184F78">
        <w:rPr>
          <w:rFonts w:eastAsia="MS Mincho"/>
        </w:rPr>
        <w:t xml:space="preserve">: Carriage of </w:t>
      </w:r>
      <w:r w:rsidR="00597A7F" w:rsidRPr="00597A7F">
        <w:rPr>
          <w:rFonts w:eastAsia="MS Mincho"/>
        </w:rPr>
        <w:t>Geometry-based Point Cloud Compression Data</w:t>
      </w:r>
      <w:r w:rsidRPr="00184F78">
        <w:rPr>
          <w:rFonts w:eastAsia="MS Mincho"/>
        </w:rPr>
        <w:t>”</w:t>
      </w:r>
    </w:p>
    <w:sectPr w:rsidR="002A6A07" w:rsidRPr="00720A9C"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12849" w14:textId="77777777" w:rsidR="00265BE5" w:rsidRDefault="00265BE5" w:rsidP="009E784A">
      <w:r>
        <w:separator/>
      </w:r>
    </w:p>
  </w:endnote>
  <w:endnote w:type="continuationSeparator" w:id="0">
    <w:p w14:paraId="50FA9605" w14:textId="77777777" w:rsidR="00265BE5" w:rsidRDefault="00265BE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343F0" w14:textId="77777777" w:rsidR="00265BE5" w:rsidRDefault="00265BE5" w:rsidP="009E784A">
      <w:r>
        <w:separator/>
      </w:r>
    </w:p>
  </w:footnote>
  <w:footnote w:type="continuationSeparator" w:id="0">
    <w:p w14:paraId="38D5886A" w14:textId="77777777" w:rsidR="00265BE5" w:rsidRDefault="00265BE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42632273">
    <w:abstractNumId w:val="8"/>
  </w:num>
  <w:num w:numId="2" w16cid:durableId="600839213">
    <w:abstractNumId w:val="9"/>
  </w:num>
  <w:num w:numId="3" w16cid:durableId="912423323">
    <w:abstractNumId w:val="9"/>
  </w:num>
  <w:num w:numId="4" w16cid:durableId="1603226641">
    <w:abstractNumId w:val="9"/>
  </w:num>
  <w:num w:numId="5" w16cid:durableId="2000110750">
    <w:abstractNumId w:val="9"/>
  </w:num>
  <w:num w:numId="6" w16cid:durableId="1191146635">
    <w:abstractNumId w:val="9"/>
  </w:num>
  <w:num w:numId="7" w16cid:durableId="122775767">
    <w:abstractNumId w:val="9"/>
  </w:num>
  <w:num w:numId="8" w16cid:durableId="915164746">
    <w:abstractNumId w:val="4"/>
  </w:num>
  <w:num w:numId="9" w16cid:durableId="1054505947">
    <w:abstractNumId w:val="6"/>
  </w:num>
  <w:num w:numId="10" w16cid:durableId="168721964">
    <w:abstractNumId w:val="2"/>
  </w:num>
  <w:num w:numId="11" w16cid:durableId="1250191203">
    <w:abstractNumId w:val="3"/>
  </w:num>
  <w:num w:numId="12" w16cid:durableId="1164860180">
    <w:abstractNumId w:val="1"/>
  </w:num>
  <w:num w:numId="13" w16cid:durableId="1407918189">
    <w:abstractNumId w:val="7"/>
  </w:num>
  <w:num w:numId="14" w16cid:durableId="673529840">
    <w:abstractNumId w:val="0"/>
  </w:num>
  <w:num w:numId="15" w16cid:durableId="120344595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A6393"/>
    <w:rsid w:val="000C78E6"/>
    <w:rsid w:val="0017051E"/>
    <w:rsid w:val="00184F78"/>
    <w:rsid w:val="0018563E"/>
    <w:rsid w:val="00195FF0"/>
    <w:rsid w:val="00196997"/>
    <w:rsid w:val="001A4001"/>
    <w:rsid w:val="001B2169"/>
    <w:rsid w:val="001C243F"/>
    <w:rsid w:val="001D65A8"/>
    <w:rsid w:val="001E18A9"/>
    <w:rsid w:val="001F08D9"/>
    <w:rsid w:val="002405F8"/>
    <w:rsid w:val="00263789"/>
    <w:rsid w:val="00265BE5"/>
    <w:rsid w:val="00266C54"/>
    <w:rsid w:val="00272AD3"/>
    <w:rsid w:val="002A3387"/>
    <w:rsid w:val="002A6A07"/>
    <w:rsid w:val="002B447B"/>
    <w:rsid w:val="002B7B0F"/>
    <w:rsid w:val="002C0A79"/>
    <w:rsid w:val="0031231A"/>
    <w:rsid w:val="003226C8"/>
    <w:rsid w:val="00385C5D"/>
    <w:rsid w:val="003B0FC6"/>
    <w:rsid w:val="003F5AE6"/>
    <w:rsid w:val="00430279"/>
    <w:rsid w:val="00463C35"/>
    <w:rsid w:val="00481906"/>
    <w:rsid w:val="004B3B2B"/>
    <w:rsid w:val="004C352E"/>
    <w:rsid w:val="004E45B6"/>
    <w:rsid w:val="004F24D6"/>
    <w:rsid w:val="004F5473"/>
    <w:rsid w:val="00506FB1"/>
    <w:rsid w:val="00511E6B"/>
    <w:rsid w:val="00540DEA"/>
    <w:rsid w:val="005612C2"/>
    <w:rsid w:val="005818C1"/>
    <w:rsid w:val="00581F42"/>
    <w:rsid w:val="00597A7F"/>
    <w:rsid w:val="005C2A51"/>
    <w:rsid w:val="00622C6C"/>
    <w:rsid w:val="00623AD7"/>
    <w:rsid w:val="0063127E"/>
    <w:rsid w:val="00651912"/>
    <w:rsid w:val="00685283"/>
    <w:rsid w:val="006B32CA"/>
    <w:rsid w:val="006C0E81"/>
    <w:rsid w:val="00720A9C"/>
    <w:rsid w:val="007D3F1F"/>
    <w:rsid w:val="007F537F"/>
    <w:rsid w:val="00804D88"/>
    <w:rsid w:val="0083174C"/>
    <w:rsid w:val="00881CCB"/>
    <w:rsid w:val="008C473E"/>
    <w:rsid w:val="008C6BC0"/>
    <w:rsid w:val="008E7795"/>
    <w:rsid w:val="009506F1"/>
    <w:rsid w:val="00954B0D"/>
    <w:rsid w:val="009636E0"/>
    <w:rsid w:val="00980E7B"/>
    <w:rsid w:val="009B09C2"/>
    <w:rsid w:val="009C3B49"/>
    <w:rsid w:val="009C464E"/>
    <w:rsid w:val="009C5AAC"/>
    <w:rsid w:val="009D2A10"/>
    <w:rsid w:val="009D5D9F"/>
    <w:rsid w:val="009E784A"/>
    <w:rsid w:val="00A05244"/>
    <w:rsid w:val="00A11E30"/>
    <w:rsid w:val="00A223C7"/>
    <w:rsid w:val="00A822C1"/>
    <w:rsid w:val="00A871B8"/>
    <w:rsid w:val="00A92F66"/>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80CA0"/>
    <w:rsid w:val="00DD139B"/>
    <w:rsid w:val="00E064D2"/>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473E"/>
    <w:pPr>
      <w:widowControl/>
      <w:autoSpaceDE/>
      <w:autoSpaceDN/>
      <w:spacing w:after="0"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A223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2105108218">
      <w:bodyDiv w:val="1"/>
      <w:marLeft w:val="0"/>
      <w:marRight w:val="0"/>
      <w:marTop w:val="0"/>
      <w:marBottom w:val="0"/>
      <w:divBdr>
        <w:top w:val="none" w:sz="0" w:space="0" w:color="auto"/>
        <w:left w:val="none" w:sz="0" w:space="0" w:color="auto"/>
        <w:bottom w:val="none" w:sz="0" w:space="0" w:color="auto"/>
        <w:right w:val="none" w:sz="0" w:space="0" w:color="auto"/>
      </w:divBdr>
      <w:divsChild>
        <w:div w:id="1287346221">
          <w:marLeft w:val="0"/>
          <w:marRight w:val="0"/>
          <w:marTop w:val="0"/>
          <w:marBottom w:val="0"/>
          <w:divBdr>
            <w:top w:val="none" w:sz="0" w:space="0" w:color="auto"/>
            <w:left w:val="none" w:sz="0" w:space="0" w:color="auto"/>
            <w:bottom w:val="none" w:sz="0" w:space="0" w:color="auto"/>
            <w:right w:val="none" w:sz="0" w:space="0" w:color="auto"/>
          </w:divBdr>
        </w:div>
        <w:div w:id="1187134136">
          <w:marLeft w:val="0"/>
          <w:marRight w:val="0"/>
          <w:marTop w:val="0"/>
          <w:marBottom w:val="0"/>
          <w:divBdr>
            <w:top w:val="none" w:sz="0" w:space="0" w:color="auto"/>
            <w:left w:val="none" w:sz="0" w:space="0" w:color="auto"/>
            <w:bottom w:val="none" w:sz="0" w:space="0" w:color="auto"/>
            <w:right w:val="none" w:sz="0" w:space="0" w:color="auto"/>
          </w:divBdr>
        </w:div>
        <w:div w:id="1278369757">
          <w:marLeft w:val="0"/>
          <w:marRight w:val="0"/>
          <w:marTop w:val="0"/>
          <w:marBottom w:val="0"/>
          <w:divBdr>
            <w:top w:val="none" w:sz="0" w:space="0" w:color="auto"/>
            <w:left w:val="none" w:sz="0" w:space="0" w:color="auto"/>
            <w:bottom w:val="none" w:sz="0" w:space="0" w:color="auto"/>
            <w:right w:val="none" w:sz="0" w:space="0" w:color="auto"/>
          </w:divBdr>
        </w:div>
        <w:div w:id="873805222">
          <w:marLeft w:val="0"/>
          <w:marRight w:val="0"/>
          <w:marTop w:val="0"/>
          <w:marBottom w:val="0"/>
          <w:divBdr>
            <w:top w:val="none" w:sz="0" w:space="0" w:color="auto"/>
            <w:left w:val="none" w:sz="0" w:space="0" w:color="auto"/>
            <w:bottom w:val="none" w:sz="0" w:space="0" w:color="auto"/>
            <w:right w:val="none" w:sz="0" w:space="0" w:color="auto"/>
          </w:divBdr>
        </w:div>
        <w:div w:id="933781226">
          <w:marLeft w:val="0"/>
          <w:marRight w:val="0"/>
          <w:marTop w:val="0"/>
          <w:marBottom w:val="0"/>
          <w:divBdr>
            <w:top w:val="none" w:sz="0" w:space="0" w:color="auto"/>
            <w:left w:val="none" w:sz="0" w:space="0" w:color="auto"/>
            <w:bottom w:val="none" w:sz="0" w:space="0" w:color="auto"/>
            <w:right w:val="none" w:sz="0" w:space="0" w:color="auto"/>
          </w:divBdr>
        </w:div>
        <w:div w:id="168751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github.com/MPEGGroup/isobmf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pegx.int-evry.fr/software/MPEG/Systems/PCC-SYS/23090-18-conformance"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ectropedia.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so.org/obp" TargetMode="External"/><Relationship Id="rId4" Type="http://schemas.openxmlformats.org/officeDocument/2006/relationships/webSettings" Target="webSettings.xml"/><Relationship Id="rId9" Type="http://schemas.openxmlformats.org/officeDocument/2006/relationships/hyperlink" Target="https://docs.google.com/spreadsheets/d/14Uh2sw572O1p4QKXebAcwt7gJPYL_OOI9n6QXyMZp0E/edit"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351</TotalTime>
  <Pages>6</Pages>
  <Words>1371</Words>
  <Characters>8254</Characters>
  <Application>Microsoft Office Word</Application>
  <DocSecurity>0</DocSecurity>
  <Lines>485</Lines>
  <Paragraphs>370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23090-26 Conformance and Reference Software for Carriage of Geometry-based Point Cloud Compression Data</vt:lpstr>
      <vt:lpstr/>
    </vt:vector>
  </TitlesOfParts>
  <Manager/>
  <Company/>
  <LinksUpToDate>false</LinksUpToDate>
  <CharactersWithSpaces>9255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23090-26 Conformance and Reference Software for Carriage of Geometry-based Point Cloud Compression Data</dc:title>
  <dc:subject/>
  <dc:creator>Youngkwon Lim</dc:creator>
  <cp:keywords/>
  <dc:description/>
  <cp:lastModifiedBy>Dimitri Podborski</cp:lastModifiedBy>
  <cp:revision>38</cp:revision>
  <dcterms:created xsi:type="dcterms:W3CDTF">2021-01-06T18:34:00Z</dcterms:created>
  <dcterms:modified xsi:type="dcterms:W3CDTF">2022-08-25T22:26:00Z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0622</vt:lpwstr>
  </property>
  <property fmtid="{D5CDD505-2E9C-101B-9397-08002B2CF9AE}" pid="3" name="MDMSNumber">
    <vt:lpwstr>21751</vt:lpwstr>
  </property>
</Properties>
</file>