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4BA1469"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08-24T18:39:00Z">
        <w:r w:rsidR="00C56C2A">
          <w:rPr>
            <w:spacing w:val="28"/>
            <w:w w:val="115"/>
            <w:sz w:val="48"/>
            <w:szCs w:val="48"/>
            <w:u w:val="thick"/>
            <w:lang w:val="en-GB"/>
          </w:rPr>
          <w:t>0621</w:t>
        </w:r>
      </w:ins>
      <w:del w:id="1" w:author="Dimitri Podborski" w:date="2022-08-24T18:39:00Z">
        <w:r w:rsidR="00955CBC" w:rsidDel="00C56C2A">
          <w:rPr>
            <w:spacing w:val="28"/>
            <w:w w:val="115"/>
            <w:sz w:val="48"/>
            <w:szCs w:val="48"/>
            <w:u w:val="thick"/>
            <w:lang w:val="en-GB"/>
          </w:rPr>
          <w:delText>0548</w:delText>
        </w:r>
      </w:del>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04C439DC"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B32CA">
        <w:rPr>
          <w:snapToGrid w:val="0"/>
          <w:lang w:val="en-GB"/>
        </w:rPr>
        <w:t>WD of ISO/IEC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468DC621"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2" w:author="Dimitri Podborski" w:date="2022-08-24T18:40:00Z">
        <w:r w:rsidR="004E66CE">
          <w:rPr>
            <w:noProof/>
            <w:snapToGrid w:val="0"/>
            <w:lang w:val="en-GB"/>
          </w:rPr>
          <w:t>2022-08-24</w:t>
        </w:r>
      </w:ins>
      <w:del w:id="3" w:author="Dimitri Podborski" w:date="2022-08-24T18:40:00Z">
        <w:r w:rsidR="00C56C2A" w:rsidDel="004E66CE">
          <w:rPr>
            <w:noProof/>
            <w:snapToGrid w:val="0"/>
            <w:lang w:val="en-GB"/>
          </w:rPr>
          <w:delText>2022-05-02</w:delText>
        </w:r>
      </w:del>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521CE665"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4602D8">
        <w:rPr>
          <w:snapToGrid w:val="0"/>
          <w:lang w:val="en-GB"/>
        </w:rPr>
        <w:t>7</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532628EC"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ins w:id="4" w:author="Dimitri Podborski" w:date="2022-08-24T18:40:00Z">
        <w:r w:rsidR="004E66CE">
          <w:rPr>
            <w:rFonts w:eastAsia="SimSun"/>
            <w:b/>
            <w:sz w:val="48"/>
            <w:lang w:val="en-GB" w:eastAsia="zh-CN"/>
          </w:rPr>
          <w:t>0621</w:t>
        </w:r>
      </w:ins>
      <w:del w:id="5" w:author="Dimitri Podborski" w:date="2022-08-24T18:40:00Z">
        <w:r w:rsidR="00955CBC" w:rsidDel="004E66CE">
          <w:rPr>
            <w:rFonts w:eastAsia="SimSun"/>
            <w:b/>
            <w:sz w:val="48"/>
            <w:lang w:val="en-GB" w:eastAsia="zh-CN"/>
          </w:rPr>
          <w:delText>0548</w:delText>
        </w:r>
      </w:del>
      <w:r w:rsidR="004C352E" w:rsidRPr="00B13678">
        <w:rPr>
          <w:rFonts w:eastAsia="SimSun"/>
          <w:b/>
          <w:sz w:val="48"/>
          <w:lang w:val="en-GB" w:eastAsia="zh-CN"/>
        </w:rPr>
        <w:fldChar w:fldCharType="end"/>
      </w:r>
    </w:p>
    <w:p w14:paraId="40403B12" w14:textId="6D2B8758" w:rsidR="00954B0D" w:rsidRPr="00C955C7" w:rsidRDefault="004C352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id="6" w:author="Dimitri Podborski" w:date="2022-08-24T18:40:00Z">
        <w:r w:rsidR="004E66CE">
          <w:rPr>
            <w:rFonts w:eastAsia="SimSun"/>
            <w:b/>
            <w:noProof/>
            <w:sz w:val="28"/>
            <w:lang w:val="en-GB" w:eastAsia="zh-CN"/>
          </w:rPr>
          <w:t>August 2022</w:t>
        </w:r>
      </w:ins>
      <w:del w:id="7" w:author="Dimitri Podborski" w:date="2022-08-24T18:40:00Z">
        <w:r w:rsidR="00C56C2A" w:rsidDel="004E66CE">
          <w:rPr>
            <w:rFonts w:eastAsia="SimSun"/>
            <w:b/>
            <w:noProof/>
            <w:sz w:val="28"/>
            <w:lang w:val="en-GB" w:eastAsia="zh-CN"/>
          </w:rPr>
          <w:delText>May 2022</w:delText>
        </w:r>
      </w:del>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DEBBF72"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6B32CA">
              <w:rPr>
                <w:b/>
                <w:lang w:val="en-GB"/>
              </w:rPr>
              <w:t>WD of ISO/IEC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239CEF2E"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ins w:id="8" w:author="Dimitri Podborski" w:date="2022-08-24T18:40:00Z">
              <w:r w:rsidR="004E66CE">
                <w:rPr>
                  <w:b/>
                  <w:lang w:val="en-GB"/>
                </w:rPr>
                <w:t>21750</w:t>
              </w:r>
            </w:ins>
            <w:del w:id="9" w:author="Dimitri Podborski" w:date="2022-08-24T18:40:00Z">
              <w:r w:rsidR="00955CBC" w:rsidDel="004E66CE">
                <w:rPr>
                  <w:b/>
                  <w:lang w:val="en-GB"/>
                </w:rPr>
                <w:delText>21441</w:delText>
              </w:r>
            </w:del>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7D364BD1" w:rsidR="00EB72A6" w:rsidRDefault="008C6BC0" w:rsidP="00EB72A6">
      <w:pPr>
        <w:jc w:val="both"/>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2707799A" w14:textId="42E677A5" w:rsidR="00445BB4" w:rsidRDefault="00445BB4" w:rsidP="00EB72A6">
      <w:pPr>
        <w:jc w:val="both"/>
      </w:pPr>
      <w:r w:rsidRPr="00C56C2A">
        <w:rPr>
          <w:highlight w:val="yellow"/>
        </w:rPr>
        <w:t>[Ed. (DP): We are currently focusing on the implementation itself</w:t>
      </w:r>
      <w:r>
        <w:rPr>
          <w:highlight w:val="yellow"/>
        </w:rPr>
        <w:t>.</w:t>
      </w:r>
      <w:r w:rsidRPr="00C56C2A">
        <w:rPr>
          <w:highlight w:val="yellow"/>
        </w:rPr>
        <w:t xml:space="preserve"> </w:t>
      </w:r>
      <w:r>
        <w:rPr>
          <w:highlight w:val="yellow"/>
        </w:rPr>
        <w:t>T</w:t>
      </w:r>
      <w:r w:rsidRPr="00C56C2A">
        <w:rPr>
          <w:highlight w:val="yellow"/>
        </w:rPr>
        <w:t xml:space="preserve">he summary of </w:t>
      </w:r>
      <w:r>
        <w:rPr>
          <w:highlight w:val="yellow"/>
        </w:rPr>
        <w:t>the most up to date</w:t>
      </w:r>
      <w:r w:rsidRPr="00C56C2A">
        <w:rPr>
          <w:highlight w:val="yellow"/>
        </w:rPr>
        <w:t xml:space="preserve"> development status can be found in </w:t>
      </w:r>
      <w:hyperlink r:id="rId9" w:anchor="gid=0" w:history="1">
        <w:r w:rsidRPr="00C56C2A">
          <w:rPr>
            <w:rStyle w:val="Hyperlink"/>
            <w:highlight w:val="yellow"/>
          </w:rPr>
          <w:t>this google sheet</w:t>
        </w:r>
      </w:hyperlink>
      <w:r w:rsidRPr="00C56C2A">
        <w:rPr>
          <w:highlight w:val="yellow"/>
        </w:rPr>
        <w:t xml:space="preserve"> and in the </w:t>
      </w:r>
      <w:hyperlink r:id="rId10" w:history="1">
        <w:r w:rsidRPr="00C56C2A">
          <w:rPr>
            <w:rStyle w:val="Hyperlink"/>
            <w:highlight w:val="yellow"/>
          </w:rPr>
          <w:t>GitLab repository</w:t>
        </w:r>
      </w:hyperlink>
      <w:r w:rsidRPr="00C56C2A">
        <w:rPr>
          <w:highlight w:val="yellow"/>
        </w:rPr>
        <w:t xml:space="preserve"> itself. We expect to update this document substantially after MPEG#138]</w:t>
      </w:r>
    </w:p>
    <w:p w14:paraId="5561F50E" w14:textId="4313827C" w:rsidR="008C6BC0" w:rsidRDefault="008C6BC0" w:rsidP="008C6BC0">
      <w:pPr>
        <w:pStyle w:val="Head1"/>
      </w:pPr>
      <w:r>
        <w:t>Normative references</w:t>
      </w:r>
    </w:p>
    <w:p w14:paraId="0D9D54AB" w14:textId="77777777" w:rsidR="008C6BC0" w:rsidRDefault="008C6BC0" w:rsidP="008C6BC0">
      <w:r>
        <w:t xml:space="preserve">The following documents are referred to in the text in such a way that some or </w:t>
      </w:r>
      <w:proofErr w:type="gramStart"/>
      <w:r>
        <w:t>all of</w:t>
      </w:r>
      <w:proofErr w:type="gramEnd"/>
      <w:r>
        <w:t xml:space="preserve"> their content constitutes requirements of this document. For dated references, only the edition cited applies. For undated references, the latest edition of the referenced document (including any amendments) applies.</w:t>
      </w:r>
    </w:p>
    <w:p w14:paraId="5E81B2DA" w14:textId="2CEF8E9E" w:rsidR="008C6BC0" w:rsidRDefault="008C6BC0" w:rsidP="008C6BC0">
      <w:pPr>
        <w:rPr>
          <w:i/>
          <w:iCs/>
        </w:rPr>
      </w:pPr>
      <w:r w:rsidRPr="008C6BC0">
        <w:rPr>
          <w:i/>
          <w:iCs/>
        </w:rPr>
        <w:t>ISO/IEC 23090-10:2021, Information technology — Coded representation of immersive media — Part 10: Carriage of visual volumetric video-based coding data</w:t>
      </w:r>
    </w:p>
    <w:p w14:paraId="7D3F0329" w14:textId="0A3FCFB4" w:rsidR="008C6BC0" w:rsidRDefault="008C6BC0" w:rsidP="008C6BC0">
      <w:pPr>
        <w:pStyle w:val="Head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11"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2" w:history="1">
        <w:r w:rsidRPr="005D00FA">
          <w:rPr>
            <w:rStyle w:val="Hyperlink"/>
          </w:rPr>
          <w:t>http://www.electropedia.org</w:t>
        </w:r>
      </w:hyperlink>
      <w:r>
        <w:t xml:space="preserve"> </w:t>
      </w:r>
    </w:p>
    <w:p w14:paraId="1154BCD6" w14:textId="44753F36" w:rsidR="008C6BC0" w:rsidRDefault="008C6BC0" w:rsidP="008C6BC0">
      <w:pPr>
        <w:pStyle w:val="Head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V3C</w:t>
            </w:r>
          </w:p>
        </w:tc>
        <w:tc>
          <w:tcPr>
            <w:tcW w:w="7914" w:type="dxa"/>
          </w:tcPr>
          <w:p w14:paraId="3052E7DF"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V-PCC</w:t>
            </w:r>
          </w:p>
        </w:tc>
        <w:tc>
          <w:tcPr>
            <w:tcW w:w="7914" w:type="dxa"/>
          </w:tcPr>
          <w:p w14:paraId="5F4FCA86"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video-based Point Cloud Coding</w:t>
            </w:r>
          </w:p>
        </w:tc>
      </w:tr>
    </w:tbl>
    <w:p w14:paraId="2A789F7A" w14:textId="1BA45636" w:rsidR="008C6BC0" w:rsidRDefault="008C6BC0" w:rsidP="008C6BC0">
      <w:pPr>
        <w:pStyle w:val="Head1"/>
      </w:pPr>
      <w:r>
        <w:t>Reference software for ISO/IEC 23090-10</w:t>
      </w:r>
    </w:p>
    <w:p w14:paraId="4616576D" w14:textId="3B5C5756" w:rsidR="008C6BC0" w:rsidRDefault="008C6BC0" w:rsidP="008C6BC0">
      <w:pPr>
        <w:pStyle w:val="Head2"/>
      </w:pPr>
      <w:r>
        <w:t>General</w:t>
      </w:r>
    </w:p>
    <w:p w14:paraId="40C5C9BF" w14:textId="7FF90B9E" w:rsidR="00463C35" w:rsidRDefault="008C6BC0" w:rsidP="008C6BC0">
      <w:r w:rsidRPr="008C6BC0">
        <w:t>The source code for ISO/IEC 23090-10 reference software is available on MPEG’s GitLab server and is accessible to MPEG members via the following URL:</w:t>
      </w:r>
    </w:p>
    <w:p w14:paraId="786D6D02" w14:textId="103F9CCB" w:rsidR="00463C35" w:rsidRDefault="00000000" w:rsidP="00D60930">
      <w:pPr>
        <w:jc w:val="center"/>
      </w:pPr>
      <w:hyperlink r:id="rId13" w:history="1">
        <w:r w:rsidR="008C6BC0" w:rsidRPr="005D00FA">
          <w:rPr>
            <w:rStyle w:val="Hyperlink"/>
          </w:rPr>
          <w:t>http://mpegx.int-evry.fr/software/MPEG/Systems/PCC-SYS/23090-10-conformance</w:t>
        </w:r>
      </w:hyperlink>
    </w:p>
    <w:p w14:paraId="37713571" w14:textId="736EDCE7" w:rsidR="008C6BC0" w:rsidRDefault="008C6BC0" w:rsidP="008C6BC0">
      <w:r w:rsidRPr="008C6BC0">
        <w:t xml:space="preserve">All merge requests should be submitted to the repository on MPEG’s GitLab server after following the contribution guidelines from </w:t>
      </w:r>
      <w:hyperlink r:id="rId14" w:history="1">
        <w:r w:rsidRPr="00463C35">
          <w:rPr>
            <w:rStyle w:val="Hyperlink"/>
          </w:rPr>
          <w:t>CONTRIBUTING.md</w:t>
        </w:r>
      </w:hyperlink>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233A6387" w:rsidR="008C6BC0" w:rsidRDefault="0002260C" w:rsidP="008C6BC0">
      <w:r w:rsidRPr="0002260C">
        <w:t xml:space="preserve">The volumetric carriage reference software utilizes in the architecture the reference software for the ISOBMFF </w:t>
      </w:r>
      <w:hyperlink r:id="rId15" w:history="1">
        <w:r w:rsidRPr="0002260C">
          <w:rPr>
            <w:rStyle w:val="Hyperlink"/>
          </w:rPr>
          <w:t>libisomediafile</w:t>
        </w:r>
      </w:hyperlink>
      <w:r w:rsidRPr="0002260C">
        <w:t xml:space="preserve">, the reference software for V-PCC </w:t>
      </w:r>
      <w:hyperlink r:id="rId16" w:history="1">
        <w:r w:rsidRPr="0002260C">
          <w:rPr>
            <w:rStyle w:val="Hyperlink"/>
          </w:rPr>
          <w:t>mpeg-pcc-tmc2</w:t>
        </w:r>
      </w:hyperlink>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77777777" w:rsidR="0002260C" w:rsidRDefault="0002260C" w:rsidP="0002260C">
      <w:pPr>
        <w:keepNext/>
        <w:jc w:val="center"/>
      </w:pPr>
      <w:r w:rsidRPr="009A1328">
        <w:fldChar w:fldCharType="begin"/>
      </w:r>
      <w:r w:rsidRPr="009A1328">
        <w:instrText xml:space="preserve"> INCLUDEPICTURE "/var/folders/f3/tc4gjcrn0zzf2kq0l5v6007h0000gn/T/com.microsoft.Word/WebArchiveCopyPasteTempFiles/sw_structure.png" \* MERGEFORMATINET </w:instrText>
      </w:r>
      <w:r w:rsidRPr="009A1328">
        <w:fldChar w:fldCharType="separate"/>
      </w:r>
      <w:r w:rsidRPr="009A1328">
        <w:rPr>
          <w:noProof/>
        </w:rPr>
        <w:drawing>
          <wp:inline distT="0" distB="0" distL="0" distR="0" wp14:anchorId="66C49564" wp14:editId="1EA40C26">
            <wp:extent cx="5940425" cy="1544955"/>
            <wp:effectExtent l="0" t="0" r="3175"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544955"/>
                    </a:xfrm>
                    <a:prstGeom prst="rect">
                      <a:avLst/>
                    </a:prstGeom>
                    <a:noFill/>
                    <a:ln>
                      <a:noFill/>
                    </a:ln>
                  </pic:spPr>
                </pic:pic>
              </a:graphicData>
            </a:graphic>
          </wp:inline>
        </w:drawing>
      </w:r>
      <w:r w:rsidRPr="009A1328">
        <w:fldChar w:fldCharType="end"/>
      </w:r>
    </w:p>
    <w:p w14:paraId="36CEADB9" w14:textId="074BEAFD" w:rsidR="0002260C" w:rsidRPr="0002260C" w:rsidRDefault="0002260C" w:rsidP="0002260C">
      <w:pPr>
        <w:pStyle w:val="Caption"/>
        <w:jc w:val="center"/>
        <w:rPr>
          <w:color w:val="000000" w:themeColor="text1"/>
          <w:sz w:val="24"/>
          <w:szCs w:val="24"/>
        </w:rPr>
      </w:pPr>
      <w:bookmarkStart w:id="1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10"/>
      <w:r w:rsidRPr="0002260C">
        <w:rPr>
          <w:color w:val="000000" w:themeColor="text1"/>
          <w:sz w:val="24"/>
          <w:szCs w:val="24"/>
        </w:rPr>
        <w:t>: Architecture overview</w:t>
      </w:r>
    </w:p>
    <w:p w14:paraId="0292C663" w14:textId="77777777" w:rsidR="0002260C" w:rsidRDefault="0002260C" w:rsidP="0002260C">
      <w:r w:rsidRPr="0002260C">
        <w:lastRenderedPageBreak/>
        <w:t>The reference software implementation consists of the V3C carriage library libV3CCarriage, and the command line application with the name V3CCarriageApp. While the library implements an API to parse and write data structures as defined in 23090-10, the command line application uses this API together with other helping libraries to implement actual multiplexing and demultiplexing functionality.</w:t>
      </w:r>
    </w:p>
    <w:p w14:paraId="23DD2C02" w14:textId="7F1D7CDB" w:rsidR="0002260C" w:rsidRDefault="0002260C" w:rsidP="0002260C">
      <w:r>
        <w:fldChar w:fldCharType="begin"/>
      </w:r>
      <w:r>
        <w:instrText xml:space="preserve"> REF _Ref85538885 \h </w:instrText>
      </w:r>
      <w:r>
        <w:fldChar w:fldCharType="separate"/>
      </w:r>
      <w:r w:rsidRPr="0002260C">
        <w:rPr>
          <w:color w:val="000000" w:themeColor="text1"/>
        </w:rPr>
        <w:t xml:space="preserve">Figure </w:t>
      </w:r>
      <w:r w:rsidRPr="0002260C">
        <w:rPr>
          <w:noProof/>
          <w:color w:val="000000" w:themeColor="text1"/>
        </w:rPr>
        <w:t>2</w:t>
      </w:r>
      <w:r>
        <w:fldChar w:fldCharType="end"/>
      </w:r>
      <w:r w:rsidRPr="0002260C">
        <w:t xml:space="preserve"> shows a design concept of track structure architecture for V3CCarriageApp where every track derives from the TrackBase class and depending on the track type the derived class is either the V3CTrackBase or the VideoTrackBase which are responsible for creation of the correct track type itself. The actual classes which are used to create track objects derive from V3CTrackBase and VideoTrackBase and are responsible for creation of the correct sample entry and sample formats.</w:t>
      </w:r>
    </w:p>
    <w:p w14:paraId="21FC03FE" w14:textId="77777777" w:rsidR="0002260C" w:rsidRDefault="0002260C" w:rsidP="0002260C">
      <w:pPr>
        <w:keepNext/>
        <w:jc w:val="center"/>
      </w:pPr>
      <w:r w:rsidRPr="0082683E">
        <w:rPr>
          <w:noProof/>
        </w:rPr>
        <w:drawing>
          <wp:inline distT="0" distB="0" distL="0" distR="0" wp14:anchorId="69A5D6D3" wp14:editId="53698671">
            <wp:extent cx="5727700" cy="2625987"/>
            <wp:effectExtent l="0" t="0" r="0" b="317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5727700" cy="2625987"/>
                    </a:xfrm>
                    <a:prstGeom prst="rect">
                      <a:avLst/>
                    </a:prstGeom>
                  </pic:spPr>
                </pic:pic>
              </a:graphicData>
            </a:graphic>
          </wp:inline>
        </w:drawing>
      </w:r>
    </w:p>
    <w:p w14:paraId="1891E0AD" w14:textId="7A131833" w:rsidR="0002260C" w:rsidRPr="0002260C" w:rsidRDefault="0002260C" w:rsidP="0002260C">
      <w:pPr>
        <w:pStyle w:val="Caption"/>
        <w:jc w:val="center"/>
        <w:rPr>
          <w:color w:val="000000" w:themeColor="text1"/>
          <w:sz w:val="24"/>
          <w:szCs w:val="24"/>
        </w:rPr>
      </w:pPr>
      <w:bookmarkStart w:id="11" w:name="_Ref8553888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sidRPr="0002260C">
        <w:rPr>
          <w:noProof/>
          <w:color w:val="000000" w:themeColor="text1"/>
          <w:sz w:val="24"/>
          <w:szCs w:val="24"/>
        </w:rPr>
        <w:t>2</w:t>
      </w:r>
      <w:r w:rsidRPr="0002260C">
        <w:rPr>
          <w:color w:val="000000" w:themeColor="text1"/>
          <w:sz w:val="24"/>
          <w:szCs w:val="24"/>
        </w:rPr>
        <w:fldChar w:fldCharType="end"/>
      </w:r>
      <w:bookmarkEnd w:id="11"/>
      <w:r w:rsidRPr="0002260C">
        <w:rPr>
          <w:color w:val="000000" w:themeColor="text1"/>
          <w:sz w:val="24"/>
          <w:szCs w:val="24"/>
        </w:rPr>
        <w:t xml:space="preserve">: Design of </w:t>
      </w:r>
      <w:proofErr w:type="spellStart"/>
      <w:r w:rsidRPr="0002260C">
        <w:rPr>
          <w:color w:val="000000" w:themeColor="text1"/>
          <w:sz w:val="24"/>
          <w:szCs w:val="24"/>
        </w:rPr>
        <w:t>thrack</w:t>
      </w:r>
      <w:proofErr w:type="spellEnd"/>
      <w:r w:rsidRPr="0002260C">
        <w:rPr>
          <w:color w:val="000000" w:themeColor="text1"/>
          <w:sz w:val="24"/>
          <w:szCs w:val="24"/>
        </w:rPr>
        <w:t xml:space="preserve"> structure </w:t>
      </w:r>
      <w:proofErr w:type="spellStart"/>
      <w:r w:rsidRPr="0002260C">
        <w:rPr>
          <w:color w:val="000000" w:themeColor="text1"/>
          <w:sz w:val="24"/>
          <w:szCs w:val="24"/>
        </w:rPr>
        <w:t>archtecure</w:t>
      </w:r>
      <w:proofErr w:type="spellEnd"/>
      <w:r w:rsidRPr="0002260C">
        <w:rPr>
          <w:color w:val="000000" w:themeColor="text1"/>
          <w:sz w:val="24"/>
          <w:szCs w:val="24"/>
        </w:rPr>
        <w:t xml:space="preserve"> for V3CCarriaeApp</w:t>
      </w:r>
    </w:p>
    <w:p w14:paraId="4FFE2B01" w14:textId="0EBFDE7D" w:rsidR="0002260C" w:rsidRDefault="0002260C" w:rsidP="0002260C">
      <w:r w:rsidRPr="0002260C">
        <w:rPr>
          <w:highlight w:val="yellow"/>
        </w:rPr>
        <w:t>[Ed. (DP) Update this figure as the text is way to small]</w:t>
      </w:r>
    </w:p>
    <w:p w14:paraId="5BFDEEC8" w14:textId="69D9BA9D" w:rsidR="008C6BC0" w:rsidRDefault="008C6BC0" w:rsidP="008C6BC0">
      <w:pPr>
        <w:pStyle w:val="Head2"/>
      </w:pPr>
      <w:r w:rsidRPr="008C6BC0">
        <w:t>Feature support list</w:t>
      </w:r>
    </w:p>
    <w:p w14:paraId="5C766B62" w14:textId="0D61A35D"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44522C3F" w14:textId="48848C5E" w:rsidR="00D60930" w:rsidRPr="00D60930" w:rsidRDefault="00D60930" w:rsidP="00D60930">
      <w:pPr>
        <w:pStyle w:val="Caption"/>
        <w:keepNext/>
        <w:jc w:val="center"/>
        <w:rPr>
          <w:color w:val="000000" w:themeColor="text1"/>
          <w:sz w:val="24"/>
          <w:szCs w:val="24"/>
        </w:rPr>
      </w:pPr>
      <w:bookmarkStart w:id="12"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2"/>
      <w:r w:rsidRPr="00D60930">
        <w:rPr>
          <w:color w:val="000000" w:themeColor="text1"/>
          <w:sz w:val="24"/>
          <w:szCs w:val="24"/>
        </w:rPr>
        <w:t>: V3C Reference Software Feature Support List</w:t>
      </w:r>
    </w:p>
    <w:tbl>
      <w:tblPr>
        <w:tblW w:w="0" w:type="dxa"/>
        <w:tblCellMar>
          <w:left w:w="0" w:type="dxa"/>
          <w:right w:w="0" w:type="dxa"/>
        </w:tblCellMar>
        <w:tblLook w:val="04A0" w:firstRow="1" w:lastRow="0" w:firstColumn="1" w:lastColumn="0" w:noHBand="0" w:noVBand="1"/>
      </w:tblPr>
      <w:tblGrid>
        <w:gridCol w:w="1060"/>
        <w:gridCol w:w="4214"/>
        <w:gridCol w:w="769"/>
        <w:gridCol w:w="824"/>
        <w:gridCol w:w="857"/>
        <w:gridCol w:w="1280"/>
      </w:tblGrid>
      <w:tr w:rsidR="0097664A" w:rsidRPr="0097664A" w14:paraId="5094E495" w14:textId="77777777" w:rsidTr="0097664A">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2325B708" w14:textId="77777777" w:rsidR="0097664A" w:rsidRPr="0097664A" w:rsidRDefault="0097664A" w:rsidP="0097664A">
            <w:pPr>
              <w:spacing w:after="0" w:line="240" w:lineRule="auto"/>
              <w:rPr>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EB6D11"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C42A18"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8FE3E9"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2751F6"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Support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802EED"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Status</w:t>
            </w:r>
          </w:p>
        </w:tc>
      </w:tr>
      <w:tr w:rsidR="0097664A" w:rsidRPr="0097664A" w14:paraId="54915E35"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12019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D404D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CBEB80"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167D8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DA201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60D3AB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21462B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7D8032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FDB83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V3CUnitHeaderBox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91405D"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vunt</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F31F1"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0B8B4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3EBA48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2527D22"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31B770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B2D15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V3CAtlasParamSampleGroupDescriptionEntry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4CE9E"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vaps</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47541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20E9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4A7541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E38B20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97355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E699C9"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ObjectSwitchAlternativesBox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A67090"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swpc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39152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D9F5C"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07619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CC5F519"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12A943"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lastRenderedPageBreak/>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F4265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V3CBitstreamSampleEntry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6F9785"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v3e1 v3eg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14A0D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6AEB3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9CE5CA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D6E8E9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5885E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1646E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AC327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D704"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A0969C"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BEB69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92D42F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62619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608F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BD2A6ED"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5A989A"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D493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60F048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43EBD3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6F309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7B41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B3FE9D"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3BB26A"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85D2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259A5E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A64E7A7"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ED3A6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E631F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EBE8"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v3c1 v3cg v3cb</w:t>
            </w:r>
            <w:r w:rsidRPr="0097664A">
              <w:rPr>
                <w:rFonts w:ascii="Consolas" w:hAnsi="Consolas" w:cs="Consolas"/>
                <w:sz w:val="20"/>
                <w:szCs w:val="20"/>
                <w:lang w:eastAsia="en-US"/>
              </w:rPr>
              <w:br/>
              <w:t>v3a1 v3ag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C203F1"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1DF42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82CD14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B341CD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C17FC9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41D75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EFE1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5CDB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026D0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1C92A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1996B8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9423E3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59982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2DDCC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7C111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A7914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07DB5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DD19F02"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BF062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5C5737"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MultiMapVideoBox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8AD0A4"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mmvi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73007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E69E3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1517A6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71B0DF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CDBE2F"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05DC3B"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PlayoutTrackGroupBox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DE7E08"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potg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95AE0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423A6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EC8596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F241AA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3F411D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5CBBF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A3FDA6"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469A01"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8EE3E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C97F43"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21C5657"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1F9FD5"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43917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22F2E1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08B96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D2DA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88C86C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861254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2928B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0BB78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E8D18C6"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FC567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8F15A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83DDD5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BBF282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DEEF8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96E6E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824165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7AB25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18BB8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8DEF08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7854DB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F73BB88"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E0AB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1D5B00"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9175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2617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3A1F6C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8D428F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003575F"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3BB4F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C99952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FC1970"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8CBD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36084D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C392DCE"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E3503F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6125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59835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194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6B731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62B751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77A43C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89F284E"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A048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V3CUnitHeaderProperty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ECF18E"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vutp</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FBC31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8B99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974234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E0DF23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886A27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13E7E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5657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31F9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DF99A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F16858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42A73E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124E8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C2289"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PlayoutEntityToGroupBox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A594CC"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eply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4A245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60C2F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7257C9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8C5BA8D"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BADD2E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804A7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2B5CF0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4664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63D19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6C38A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EB4725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929E4D"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92B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3D414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FE8B8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3C67A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560694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D39C8E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B930C0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170FD"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986AE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4A2DA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C75F8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5A8866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5C3DD2A9"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CDD46C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F1C3C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F0373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83A40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8995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5EFDD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CAB26E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AC7934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691A1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C1B2A18"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2A9B9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A06EB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FC3269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F4926D1"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FF1A9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AB198D"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BFFE6D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80E9D"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65799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5F5BC6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95FC193"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62D54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9CC4D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F38EB04"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9CA9D5"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2C1EC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5A4ABC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5ECAFD4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1DFA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E96F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V3CBoundingBox</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322E2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21D015"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3892C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9633A9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574EA37E"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C6391DE"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DFBBE8"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TileMapping</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C3866F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D391C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8BC9D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ACC365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7D296D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EE2EF7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09882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V3CObject</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FB893B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8782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6368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296A20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14CD36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4F2C8E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12CC6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V3CObjectCollection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937FD4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B9A2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55A77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F05EC7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0655786"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5768F8"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2B54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V3CSpatialRegion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CD2488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6338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4520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FABE46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50CA9F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DB73F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BAA3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V3CTileVideoComponentGroupBox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BE96CA"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vtcg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AB98E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4ACE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C3915F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B068BA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E0CDD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5363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V3CBoundsBox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D29DA"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vpbb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7B7C8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65AD2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AB05DA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A82CD11"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27EB99"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85F7F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V3CSpatialRegionCollectionBox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69F17"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v3sc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1FF7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021DF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44588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354715F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70208E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1C45FB"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DynamicVolumetricMetadataSampleEntry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B593A2" w14:textId="77777777" w:rsidR="0097664A" w:rsidRPr="0097664A" w:rsidRDefault="0097664A" w:rsidP="0097664A">
            <w:pPr>
              <w:spacing w:after="0" w:line="240" w:lineRule="auto"/>
              <w:rPr>
                <w:rFonts w:ascii="Consolas" w:hAnsi="Consolas" w:cs="Consolas"/>
                <w:sz w:val="20"/>
                <w:szCs w:val="20"/>
                <w:lang w:eastAsia="en-US"/>
              </w:rPr>
            </w:pPr>
            <w:proofErr w:type="spellStart"/>
            <w:r w:rsidRPr="0097664A">
              <w:rPr>
                <w:rFonts w:ascii="Consolas" w:hAnsi="Consolas" w:cs="Consolas"/>
                <w:sz w:val="20"/>
                <w:szCs w:val="20"/>
                <w:lang w:eastAsia="en-US"/>
              </w:rPr>
              <w:t>dyvm</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EDABF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AA47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3B3D6D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2C61CEE"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32235E5"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7A362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57C7D9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E9F6C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ACCE4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D71D35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D93476D"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550AC4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ED12A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BF07C3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DAEA27"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5CAA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4B9B5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7B9A13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27ECE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723C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E4009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7EB17"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028E5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41BC0A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04756957"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6B0583"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BF4B7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BE8B5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364B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C76F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01D709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A456BDB"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56D43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185799"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ExtCameraInfo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E567C7"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CB21B3"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D892C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84232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F74B3B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477E9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F112A"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IntCameraInfo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D22A3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B1F8D"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E669A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570B24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9AE94F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2091C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84A48D"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ViewportInfo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AA9B6B3"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D2C61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05809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23422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E093C6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956853"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01298"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660DE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6vpC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0826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8872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836EC0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E8348F9"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35F2B49"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0C70A0" w14:textId="77777777" w:rsidR="0097664A" w:rsidRPr="0097664A" w:rsidRDefault="0097664A" w:rsidP="0097664A">
            <w:pPr>
              <w:spacing w:after="0" w:line="240" w:lineRule="auto"/>
              <w:rPr>
                <w:rFonts w:ascii="Arial" w:hAnsi="Arial" w:cs="Arial"/>
                <w:sz w:val="20"/>
                <w:szCs w:val="20"/>
                <w:lang w:eastAsia="en-US"/>
              </w:rPr>
            </w:pPr>
            <w:proofErr w:type="spellStart"/>
            <w:r w:rsidRPr="0097664A">
              <w:rPr>
                <w:rFonts w:ascii="Arial" w:hAnsi="Arial" w:cs="Arial"/>
                <w:sz w:val="20"/>
                <w:szCs w:val="20"/>
                <w:lang w:eastAsia="en-US"/>
              </w:rPr>
              <w:t>ViewportInfoSampleEntry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49938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6vpt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AE518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798E1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A4BF1A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BCAA2B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934B1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B50BB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 track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A8E910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F239E"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64F5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7DDE6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096335A3"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7D0F2E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03C9E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 track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A65AD63"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B97C3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DF2E3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BFD8EF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bl>
    <w:p w14:paraId="5F9C0974" w14:textId="77777777" w:rsidR="0097664A" w:rsidRDefault="0097664A" w:rsidP="008C6BC0"/>
    <w:p w14:paraId="31CC0C07" w14:textId="3F6F8184" w:rsidR="008C6BC0" w:rsidRDefault="008C6BC0" w:rsidP="008C6BC0">
      <w:pPr>
        <w:pStyle w:val="Head2"/>
      </w:pPr>
      <w:r w:rsidRPr="008C6BC0">
        <w:t>Usage of V3CCarriageApp</w:t>
      </w:r>
    </w:p>
    <w:p w14:paraId="6C77BFDF" w14:textId="2C0C8C7B" w:rsidR="008C6BC0" w:rsidRDefault="00D60930" w:rsidP="008C6BC0">
      <w:r w:rsidRPr="00D60930">
        <w:rPr>
          <w:highlight w:val="yellow"/>
        </w:rPr>
        <w:t xml:space="preserve">TBD Describe how the V3CCarriageApp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8C6BC0">
      <w:pPr>
        <w:pStyle w:val="Head1"/>
      </w:pPr>
      <w:r w:rsidRPr="008C6BC0">
        <w:t>Conformance for ISO/IEC 23090-10</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37D2234C" w:rsidR="002A6A07" w:rsidRPr="00720A9C" w:rsidRDefault="00184F78" w:rsidP="00720A9C">
      <w:pPr>
        <w:numPr>
          <w:ilvl w:val="0"/>
          <w:numId w:val="8"/>
        </w:numPr>
        <w:spacing w:after="80"/>
        <w:contextualSpacing/>
        <w:jc w:val="both"/>
        <w:rPr>
          <w:rFonts w:eastAsia="MS Mincho"/>
        </w:rPr>
      </w:pPr>
      <w:r w:rsidRPr="00184F78">
        <w:rPr>
          <w:rFonts w:eastAsia="MS Mincho"/>
        </w:rPr>
        <w:t>ISO/IEC 23090-10 “Information technology — Coded representation of immersive media — Part 10: Carriage of visual volumetric video-based coding data”</w:t>
      </w:r>
    </w:p>
    <w:sectPr w:rsidR="002A6A07" w:rsidRPr="00720A9C"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C4D0" w14:textId="77777777" w:rsidR="00B86F2C" w:rsidRDefault="00B86F2C" w:rsidP="009E784A">
      <w:r>
        <w:separator/>
      </w:r>
    </w:p>
  </w:endnote>
  <w:endnote w:type="continuationSeparator" w:id="0">
    <w:p w14:paraId="303FE8A4" w14:textId="77777777" w:rsidR="00B86F2C" w:rsidRDefault="00B86F2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227E1" w14:textId="77777777" w:rsidR="00B86F2C" w:rsidRDefault="00B86F2C" w:rsidP="009E784A">
      <w:r>
        <w:separator/>
      </w:r>
    </w:p>
  </w:footnote>
  <w:footnote w:type="continuationSeparator" w:id="0">
    <w:p w14:paraId="684ECF0E" w14:textId="77777777" w:rsidR="00B86F2C" w:rsidRDefault="00B86F2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90818551">
    <w:abstractNumId w:val="8"/>
  </w:num>
  <w:num w:numId="2" w16cid:durableId="2093158385">
    <w:abstractNumId w:val="9"/>
  </w:num>
  <w:num w:numId="3" w16cid:durableId="864557924">
    <w:abstractNumId w:val="9"/>
  </w:num>
  <w:num w:numId="4" w16cid:durableId="1182011935">
    <w:abstractNumId w:val="9"/>
  </w:num>
  <w:num w:numId="5" w16cid:durableId="900798462">
    <w:abstractNumId w:val="9"/>
  </w:num>
  <w:num w:numId="6" w16cid:durableId="335496615">
    <w:abstractNumId w:val="9"/>
  </w:num>
  <w:num w:numId="7" w16cid:durableId="2033992647">
    <w:abstractNumId w:val="9"/>
  </w:num>
  <w:num w:numId="8" w16cid:durableId="1967737437">
    <w:abstractNumId w:val="4"/>
  </w:num>
  <w:num w:numId="9" w16cid:durableId="1413817289">
    <w:abstractNumId w:val="6"/>
  </w:num>
  <w:num w:numId="10" w16cid:durableId="1215656602">
    <w:abstractNumId w:val="2"/>
  </w:num>
  <w:num w:numId="11" w16cid:durableId="958297548">
    <w:abstractNumId w:val="3"/>
  </w:num>
  <w:num w:numId="12" w16cid:durableId="1591699063">
    <w:abstractNumId w:val="1"/>
  </w:num>
  <w:num w:numId="13" w16cid:durableId="2018190604">
    <w:abstractNumId w:val="7"/>
  </w:num>
  <w:num w:numId="14" w16cid:durableId="2126609303">
    <w:abstractNumId w:val="0"/>
  </w:num>
  <w:num w:numId="15" w16cid:durableId="129559790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D65A8"/>
    <w:rsid w:val="001E18A9"/>
    <w:rsid w:val="002405F8"/>
    <w:rsid w:val="00263789"/>
    <w:rsid w:val="00266C54"/>
    <w:rsid w:val="00272AD3"/>
    <w:rsid w:val="00283253"/>
    <w:rsid w:val="002A6A07"/>
    <w:rsid w:val="002B447B"/>
    <w:rsid w:val="002B7B0F"/>
    <w:rsid w:val="002C0A79"/>
    <w:rsid w:val="0031231A"/>
    <w:rsid w:val="003226C8"/>
    <w:rsid w:val="00385C5D"/>
    <w:rsid w:val="003A45DA"/>
    <w:rsid w:val="003B0FC6"/>
    <w:rsid w:val="003F5AE6"/>
    <w:rsid w:val="00430279"/>
    <w:rsid w:val="00445BB4"/>
    <w:rsid w:val="004602D8"/>
    <w:rsid w:val="00463C35"/>
    <w:rsid w:val="00481906"/>
    <w:rsid w:val="004B3B2B"/>
    <w:rsid w:val="004C352E"/>
    <w:rsid w:val="004E45B6"/>
    <w:rsid w:val="004E66CE"/>
    <w:rsid w:val="004F24D6"/>
    <w:rsid w:val="004F5473"/>
    <w:rsid w:val="00506FB1"/>
    <w:rsid w:val="00511E6B"/>
    <w:rsid w:val="00540DEA"/>
    <w:rsid w:val="005612C2"/>
    <w:rsid w:val="005818C1"/>
    <w:rsid w:val="00581F42"/>
    <w:rsid w:val="005C2A51"/>
    <w:rsid w:val="00622C6C"/>
    <w:rsid w:val="0063127E"/>
    <w:rsid w:val="00651912"/>
    <w:rsid w:val="00685283"/>
    <w:rsid w:val="006B32CA"/>
    <w:rsid w:val="006C0E81"/>
    <w:rsid w:val="00720A9C"/>
    <w:rsid w:val="007D3F1F"/>
    <w:rsid w:val="007F537F"/>
    <w:rsid w:val="00804D88"/>
    <w:rsid w:val="00881CCB"/>
    <w:rsid w:val="008C6BC0"/>
    <w:rsid w:val="008E7795"/>
    <w:rsid w:val="009506F1"/>
    <w:rsid w:val="00954B0D"/>
    <w:rsid w:val="00955CBC"/>
    <w:rsid w:val="009636E0"/>
    <w:rsid w:val="0097664A"/>
    <w:rsid w:val="00980E7B"/>
    <w:rsid w:val="009B09C2"/>
    <w:rsid w:val="009C464E"/>
    <w:rsid w:val="009C5AAC"/>
    <w:rsid w:val="009D5D9F"/>
    <w:rsid w:val="009E784A"/>
    <w:rsid w:val="00A05244"/>
    <w:rsid w:val="00A11E30"/>
    <w:rsid w:val="00A822C1"/>
    <w:rsid w:val="00AB5285"/>
    <w:rsid w:val="00B13678"/>
    <w:rsid w:val="00B24CCE"/>
    <w:rsid w:val="00B62642"/>
    <w:rsid w:val="00B751A4"/>
    <w:rsid w:val="00B86F2C"/>
    <w:rsid w:val="00BC1F0D"/>
    <w:rsid w:val="00C00037"/>
    <w:rsid w:val="00C24AAE"/>
    <w:rsid w:val="00C43063"/>
    <w:rsid w:val="00C56C2A"/>
    <w:rsid w:val="00C955C7"/>
    <w:rsid w:val="00CB798F"/>
    <w:rsid w:val="00CD36BE"/>
    <w:rsid w:val="00CD3E9A"/>
    <w:rsid w:val="00CD623A"/>
    <w:rsid w:val="00CF15CA"/>
    <w:rsid w:val="00CF1629"/>
    <w:rsid w:val="00D42D85"/>
    <w:rsid w:val="00D437AA"/>
    <w:rsid w:val="00D60930"/>
    <w:rsid w:val="00D709E9"/>
    <w:rsid w:val="00DD139B"/>
    <w:rsid w:val="00E064D2"/>
    <w:rsid w:val="00E20CF3"/>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664A"/>
    <w:pPr>
      <w:widowControl/>
      <w:autoSpaceDE/>
      <w:autoSpaceDN/>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1051265">
      <w:bodyDiv w:val="1"/>
      <w:marLeft w:val="0"/>
      <w:marRight w:val="0"/>
      <w:marTop w:val="0"/>
      <w:marBottom w:val="0"/>
      <w:divBdr>
        <w:top w:val="none" w:sz="0" w:space="0" w:color="auto"/>
        <w:left w:val="none" w:sz="0" w:space="0" w:color="auto"/>
        <w:bottom w:val="none" w:sz="0" w:space="0" w:color="auto"/>
        <w:right w:val="none" w:sz="0" w:space="0" w:color="auto"/>
      </w:divBdr>
      <w:divsChild>
        <w:div w:id="1878010105">
          <w:marLeft w:val="0"/>
          <w:marRight w:val="0"/>
          <w:marTop w:val="0"/>
          <w:marBottom w:val="0"/>
          <w:divBdr>
            <w:top w:val="none" w:sz="0" w:space="0" w:color="auto"/>
            <w:left w:val="none" w:sz="0" w:space="0" w:color="auto"/>
            <w:bottom w:val="none" w:sz="0" w:space="0" w:color="auto"/>
            <w:right w:val="none" w:sz="0" w:space="0" w:color="auto"/>
          </w:divBdr>
        </w:div>
        <w:div w:id="1617104379">
          <w:marLeft w:val="0"/>
          <w:marRight w:val="0"/>
          <w:marTop w:val="0"/>
          <w:marBottom w:val="0"/>
          <w:divBdr>
            <w:top w:val="none" w:sz="0" w:space="0" w:color="auto"/>
            <w:left w:val="none" w:sz="0" w:space="0" w:color="auto"/>
            <w:bottom w:val="none" w:sz="0" w:space="0" w:color="auto"/>
            <w:right w:val="none" w:sz="0" w:space="0" w:color="auto"/>
          </w:divBdr>
        </w:div>
        <w:div w:id="1653291783">
          <w:marLeft w:val="0"/>
          <w:marRight w:val="0"/>
          <w:marTop w:val="0"/>
          <w:marBottom w:val="0"/>
          <w:divBdr>
            <w:top w:val="none" w:sz="0" w:space="0" w:color="auto"/>
            <w:left w:val="none" w:sz="0" w:space="0" w:color="auto"/>
            <w:bottom w:val="none" w:sz="0" w:space="0" w:color="auto"/>
            <w:right w:val="none" w:sz="0" w:space="0" w:color="auto"/>
          </w:divBdr>
        </w:div>
        <w:div w:id="124931619">
          <w:marLeft w:val="0"/>
          <w:marRight w:val="0"/>
          <w:marTop w:val="0"/>
          <w:marBottom w:val="0"/>
          <w:divBdr>
            <w:top w:val="none" w:sz="0" w:space="0" w:color="auto"/>
            <w:left w:val="none" w:sz="0" w:space="0" w:color="auto"/>
            <w:bottom w:val="none" w:sz="0" w:space="0" w:color="auto"/>
            <w:right w:val="none" w:sz="0" w:space="0" w:color="auto"/>
          </w:divBdr>
        </w:div>
        <w:div w:id="597105239">
          <w:marLeft w:val="0"/>
          <w:marRight w:val="0"/>
          <w:marTop w:val="0"/>
          <w:marBottom w:val="0"/>
          <w:divBdr>
            <w:top w:val="none" w:sz="0" w:space="0" w:color="auto"/>
            <w:left w:val="none" w:sz="0" w:space="0" w:color="auto"/>
            <w:bottom w:val="none" w:sz="0" w:space="0" w:color="auto"/>
            <w:right w:val="none" w:sz="0" w:space="0" w:color="auto"/>
          </w:divBdr>
        </w:div>
        <w:div w:id="390465560">
          <w:marLeft w:val="0"/>
          <w:marRight w:val="0"/>
          <w:marTop w:val="0"/>
          <w:marBottom w:val="0"/>
          <w:divBdr>
            <w:top w:val="none" w:sz="0" w:space="0" w:color="auto"/>
            <w:left w:val="none" w:sz="0" w:space="0" w:color="auto"/>
            <w:bottom w:val="none" w:sz="0" w:space="0" w:color="auto"/>
            <w:right w:val="none" w:sz="0" w:space="0" w:color="auto"/>
          </w:divBdr>
        </w:div>
      </w:divsChild>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mpegx.int-evry.fr/software/MPEG/Systems/PCC-SYS/23090-10-conformance" TargetMode="External"/><Relationship Id="rId18" Type="http://schemas.openxmlformats.org/officeDocument/2006/relationships/image" Target="media/image3.png"/><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openxmlformats.org/officeDocument/2006/relationships/hyperlink" Target="http://www.electropedia.org"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mpegx.int-evry.fr/software/MPEG/PCC/TM/mpeg-pcc-tmc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obp" TargetMode="External"/><Relationship Id="rId5" Type="http://schemas.openxmlformats.org/officeDocument/2006/relationships/footnotes" Target="footnotes.xml"/><Relationship Id="rId15" Type="http://schemas.openxmlformats.org/officeDocument/2006/relationships/hyperlink" Target="https://github.com/MPEGGroup/isobmff" TargetMode="External"/><Relationship Id="rId10" Type="http://schemas.openxmlformats.org/officeDocument/2006/relationships/hyperlink" Target="http://mpegx.int-evry.fr/software/MPEG/Systems/PCC-SYS/23090-10-conformanc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google.com/spreadsheets/d/1LvHMEu3GxANkG2p4AcYcl58wubYoy8Ef1FT97RSWVgs/edit" TargetMode="External"/><Relationship Id="rId14" Type="http://schemas.openxmlformats.org/officeDocument/2006/relationships/hyperlink" Target="http://mpegx.int-evry.fr/software/MPEG/Systems/PCC-SYS/23090-10-conformance/-/blob/master/CONTRIBUTING.m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7</Pages>
  <Words>1521</Words>
  <Characters>9314</Characters>
  <Application>Microsoft Office Word</Application>
  <DocSecurity>0</DocSecurity>
  <Lines>547</Lines>
  <Paragraphs>401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23090-25 Conformance and Reference Software for Carriage of Visual Volumetric Video-based Coding Data</vt:lpstr>
      <vt:lpstr/>
    </vt:vector>
  </TitlesOfParts>
  <Manager/>
  <Company/>
  <LinksUpToDate>false</LinksUpToDate>
  <CharactersWithSpaces>10434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23090-25 Conformance and Reference Software for Carriage of Visual Volumetric Video-based Coding Data</dc:title>
  <dc:subject/>
  <dc:creator>Youngkwon Lim</dc:creator>
  <cp:keywords/>
  <dc:description/>
  <cp:lastModifiedBy>Dimitri Podborski</cp:lastModifiedBy>
  <cp:revision>35</cp:revision>
  <dcterms:created xsi:type="dcterms:W3CDTF">2021-01-06T18:34:00Z</dcterms:created>
  <dcterms:modified xsi:type="dcterms:W3CDTF">2022-08-25T01:40:00Z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0621</vt:lpwstr>
  </property>
  <property fmtid="{D5CDD505-2E9C-101B-9397-08002B2CF9AE}" pid="3" name="MDMSNumber">
    <vt:lpwstr>21750</vt:lpwstr>
  </property>
</Properties>
</file>