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67D657" w14:textId="45EC09ED" w:rsidR="00CB798F" w:rsidRPr="00C955C7" w:rsidRDefault="00E843CE" w:rsidP="00B74570">
      <w:pPr>
        <w:pStyle w:val="Title"/>
        <w:tabs>
          <w:tab w:val="left" w:pos="4589"/>
        </w:tabs>
        <w:ind w:firstLine="246"/>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9D0976">
        <w:rPr>
          <w:rFonts w:ascii="Times New Roman" w:hAnsi="Times New Roman" w:cs="Times New Roman"/>
          <w:w w:val="115"/>
          <w:sz w:val="48"/>
          <w:szCs w:val="48"/>
          <w:u w:val="thick"/>
          <w:lang w:val="en-GB"/>
        </w:rPr>
        <w:t>N</w:t>
      </w:r>
      <w:r w:rsidR="004C352E" w:rsidRPr="009D0976">
        <w:rPr>
          <w:rFonts w:ascii="Times New Roman" w:hAnsi="Times New Roman" w:cs="Times New Roman"/>
          <w:spacing w:val="28"/>
          <w:w w:val="115"/>
          <w:sz w:val="48"/>
          <w:szCs w:val="48"/>
          <w:u w:val="thick"/>
          <w:lang w:val="en-GB"/>
        </w:rPr>
        <w:fldChar w:fldCharType="begin"/>
      </w:r>
      <w:r w:rsidR="004C352E" w:rsidRPr="009D0976">
        <w:rPr>
          <w:rFonts w:ascii="Times New Roman" w:hAnsi="Times New Roman" w:cs="Times New Roman"/>
          <w:spacing w:val="28"/>
          <w:w w:val="115"/>
          <w:sz w:val="48"/>
          <w:szCs w:val="48"/>
          <w:u w:val="thick"/>
          <w:lang w:val="en-GB"/>
        </w:rPr>
        <w:instrText xml:space="preserve"> DOCPROPERTY "WGNumber" \* MERGEFORMAT </w:instrText>
      </w:r>
      <w:r w:rsidR="004C352E" w:rsidRPr="009D0976">
        <w:rPr>
          <w:rFonts w:ascii="Times New Roman" w:hAnsi="Times New Roman" w:cs="Times New Roman"/>
          <w:spacing w:val="28"/>
          <w:w w:val="115"/>
          <w:sz w:val="48"/>
          <w:szCs w:val="48"/>
          <w:u w:val="thick"/>
          <w:lang w:val="en-GB"/>
        </w:rPr>
        <w:fldChar w:fldCharType="separate"/>
      </w:r>
      <w:ins w:id="1" w:author="DENOUAL Franck" w:date="2022-07-29T09:10:00Z">
        <w:r w:rsidR="00E6750D">
          <w:rPr>
            <w:rFonts w:ascii="Times New Roman" w:hAnsi="Times New Roman" w:cs="Times New Roman"/>
            <w:spacing w:val="28"/>
            <w:w w:val="115"/>
            <w:sz w:val="48"/>
            <w:szCs w:val="48"/>
            <w:u w:val="thick"/>
            <w:lang w:val="en-GB"/>
          </w:rPr>
          <w:t>0619</w:t>
        </w:r>
      </w:ins>
      <w:del w:id="2" w:author="DENOUAL Franck" w:date="2022-07-29T08:51:00Z">
        <w:r w:rsidR="009838D6" w:rsidDel="00132BCC">
          <w:rPr>
            <w:rFonts w:ascii="Times New Roman" w:hAnsi="Times New Roman" w:cs="Times New Roman"/>
            <w:spacing w:val="28"/>
            <w:w w:val="115"/>
            <w:sz w:val="48"/>
            <w:szCs w:val="48"/>
            <w:u w:val="thick"/>
            <w:lang w:val="en-GB"/>
          </w:rPr>
          <w:delText>0546</w:delText>
        </w:r>
      </w:del>
      <w:r w:rsidR="004C352E" w:rsidRPr="009D0976">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6019C2" w:rsidRPr="00196997" w:rsidRDefault="006019C2"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" filled="f" strokeweight=".27094mm">
                <v:textbox inset="0,0,0,0">
                  <w:txbxContent>
                    <w:p w14:paraId="0B92F43C" w14:textId="1A6546A5" w:rsidR="006019C2" w:rsidRPr="00196997" w:rsidRDefault="006019C2" w:rsidP="00196997">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2ED29448" w14:textId="439B0530"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Document</w:t>
      </w:r>
      <w:r w:rsidRPr="00C955C7">
        <w:rPr>
          <w:rFonts w:ascii="Times New Roman" w:hAnsi="Times New Roman" w:cs="Times New Roman"/>
          <w:b/>
          <w:snapToGrid w:val="0"/>
          <w:spacing w:val="14"/>
          <w:sz w:val="24"/>
          <w:szCs w:val="24"/>
          <w:lang w:val="en-GB"/>
        </w:rPr>
        <w:t xml:space="preserve"> </w:t>
      </w:r>
      <w:r w:rsidRPr="00C955C7">
        <w:rPr>
          <w:rFonts w:ascii="Times New Roman" w:hAnsi="Times New Roman" w:cs="Times New Roman"/>
          <w:b/>
          <w:snapToGrid w:val="0"/>
          <w:sz w:val="24"/>
          <w:szCs w:val="24"/>
          <w:lang w:val="en-GB"/>
        </w:rPr>
        <w:t>type:</w:t>
      </w:r>
      <w:r w:rsidRPr="00C955C7">
        <w:rPr>
          <w:rFonts w:ascii="Times New Roman" w:hAnsi="Times New Roman" w:cs="Times New Roman"/>
          <w:snapToGrid w:val="0"/>
          <w:sz w:val="24"/>
          <w:szCs w:val="24"/>
          <w:lang w:val="en-GB"/>
        </w:rPr>
        <w:tab/>
      </w:r>
      <w:r w:rsidR="00385C5D" w:rsidRPr="00C955C7">
        <w:rPr>
          <w:rFonts w:ascii="Times New Roman" w:hAnsi="Times New Roman" w:cs="Times New Roman"/>
          <w:snapToGrid w:val="0"/>
          <w:sz w:val="24"/>
          <w:szCs w:val="24"/>
          <w:lang w:val="en-GB"/>
        </w:rPr>
        <w:t>Output Document</w:t>
      </w:r>
    </w:p>
    <w:p w14:paraId="19E086F8" w14:textId="09F5DDF3" w:rsidR="00CB798F" w:rsidRPr="00C955C7" w:rsidRDefault="004E45B6" w:rsidP="004C352E">
      <w:pPr>
        <w:pStyle w:val="BodyText"/>
        <w:tabs>
          <w:tab w:val="left" w:pos="3099"/>
        </w:tabs>
        <w:spacing w:before="240"/>
        <w:ind w:left="3099" w:right="214" w:hanging="2996"/>
        <w:rPr>
          <w:rFonts w:ascii="Times New Roman" w:hAnsi="Times New Roman" w:cs="Times New Roman"/>
          <w:snapToGrid w:val="0"/>
          <w:lang w:val="en-GB"/>
        </w:rPr>
      </w:pPr>
      <w:r w:rsidRPr="009D0976">
        <w:rPr>
          <w:rFonts w:ascii="Times New Roman" w:hAnsi="Times New Roman" w:cs="Times New Roman"/>
          <w:b/>
          <w:snapToGrid w:val="0"/>
          <w:lang w:val="en-GB"/>
        </w:rPr>
        <w:t>Title:</w:t>
      </w:r>
      <w:r w:rsidRPr="009D0976">
        <w:rPr>
          <w:rFonts w:ascii="Times New Roman" w:hAnsi="Times New Roman" w:cs="Times New Roman"/>
          <w:snapToGrid w:val="0"/>
          <w:lang w:val="en-GB"/>
        </w:rPr>
        <w:tab/>
      </w:r>
      <w:r w:rsidR="004C352E" w:rsidRPr="009D0976">
        <w:rPr>
          <w:rFonts w:ascii="Times New Roman" w:hAnsi="Times New Roman" w:cs="Times New Roman"/>
          <w:snapToGrid w:val="0"/>
          <w:lang w:val="en-GB"/>
        </w:rPr>
        <w:fldChar w:fldCharType="begin"/>
      </w:r>
      <w:r w:rsidR="004C352E" w:rsidRPr="009D0976">
        <w:rPr>
          <w:rFonts w:ascii="Times New Roman" w:hAnsi="Times New Roman" w:cs="Times New Roman"/>
          <w:snapToGrid w:val="0"/>
          <w:lang w:val="en-GB"/>
        </w:rPr>
        <w:instrText xml:space="preserve"> TITLE  \* MERGEFORMAT </w:instrText>
      </w:r>
      <w:r w:rsidR="004C352E" w:rsidRPr="009D0976">
        <w:rPr>
          <w:rFonts w:ascii="Times New Roman" w:hAnsi="Times New Roman" w:cs="Times New Roman"/>
          <w:snapToGrid w:val="0"/>
          <w:lang w:val="en-GB"/>
        </w:rPr>
        <w:fldChar w:fldCharType="separate"/>
      </w:r>
      <w:r w:rsidR="00E6750D">
        <w:rPr>
          <w:rFonts w:ascii="Times New Roman" w:hAnsi="Times New Roman" w:cs="Times New Roman"/>
          <w:snapToGrid w:val="0"/>
          <w:lang w:val="en-GB"/>
        </w:rPr>
        <w:t>Technology under Consideration on ISO/IEC 23008-12</w:t>
      </w:r>
      <w:r w:rsidR="004C352E" w:rsidRPr="009D0976">
        <w:rPr>
          <w:rFonts w:ascii="Times New Roman" w:hAnsi="Times New Roman" w:cs="Times New Roman"/>
          <w:snapToGrid w:val="0"/>
          <w:lang w:val="en-GB"/>
        </w:rPr>
        <w:fldChar w:fldCharType="end"/>
      </w:r>
    </w:p>
    <w:p w14:paraId="5C1A346D" w14:textId="189819F4" w:rsidR="00FF2653" w:rsidRPr="00C955C7" w:rsidRDefault="00FF2653" w:rsidP="004C352E">
      <w:pPr>
        <w:pStyle w:val="BodyText"/>
        <w:tabs>
          <w:tab w:val="left" w:pos="3099"/>
        </w:tabs>
        <w:spacing w:before="240"/>
        <w:ind w:left="3099" w:right="214" w:hanging="2996"/>
        <w:rPr>
          <w:rFonts w:ascii="Times New Roman" w:hAnsi="Times New Roman" w:cs="Times New Roman"/>
          <w:snapToGrid w:val="0"/>
          <w:lang w:val="en-GB"/>
        </w:rPr>
      </w:pPr>
      <w:r w:rsidRPr="00C955C7">
        <w:rPr>
          <w:rFonts w:ascii="Times New Roman" w:hAnsi="Times New Roman" w:cs="Times New Roman"/>
          <w:b/>
          <w:snapToGrid w:val="0"/>
          <w:lang w:val="en-GB"/>
        </w:rPr>
        <w:t>Status:</w:t>
      </w:r>
      <w:r w:rsidRPr="00C955C7">
        <w:rPr>
          <w:rFonts w:ascii="Times New Roman" w:hAnsi="Times New Roman" w:cs="Times New Roman"/>
          <w:snapToGrid w:val="0"/>
          <w:lang w:val="en-GB"/>
        </w:rPr>
        <w:tab/>
      </w:r>
      <w:r w:rsidR="00385C5D" w:rsidRPr="00C955C7">
        <w:rPr>
          <w:rFonts w:ascii="Times New Roman" w:hAnsi="Times New Roman" w:cs="Times New Roman"/>
          <w:snapToGrid w:val="0"/>
          <w:lang w:val="en-GB"/>
        </w:rPr>
        <w:t>Approved</w:t>
      </w:r>
    </w:p>
    <w:p w14:paraId="1718C661" w14:textId="05CA576D"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Date</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16"/>
          <w:sz w:val="24"/>
          <w:szCs w:val="24"/>
          <w:lang w:val="en-GB"/>
        </w:rPr>
        <w:t xml:space="preserve"> </w:t>
      </w:r>
      <w:r w:rsidRPr="00C955C7">
        <w:rPr>
          <w:rFonts w:ascii="Times New Roman" w:hAnsi="Times New Roman" w:cs="Times New Roman"/>
          <w:b/>
          <w:snapToGrid w:val="0"/>
          <w:sz w:val="24"/>
          <w:szCs w:val="24"/>
          <w:lang w:val="en-GB"/>
        </w:rPr>
        <w:t>document:</w:t>
      </w:r>
      <w:r w:rsidRPr="00C955C7">
        <w:rPr>
          <w:rFonts w:ascii="Times New Roman" w:hAnsi="Times New Roman" w:cs="Times New Roman"/>
          <w:snapToGrid w:val="0"/>
          <w:sz w:val="24"/>
          <w:szCs w:val="24"/>
          <w:lang w:val="en-GB"/>
        </w:rPr>
        <w:tab/>
      </w:r>
      <w:r w:rsidR="00C955C7" w:rsidRPr="009D0976">
        <w:rPr>
          <w:rFonts w:ascii="Times New Roman" w:hAnsi="Times New Roman" w:cs="Times New Roman"/>
          <w:snapToGrid w:val="0"/>
          <w:sz w:val="24"/>
          <w:szCs w:val="24"/>
          <w:lang w:val="en-GB"/>
        </w:rPr>
        <w:fldChar w:fldCharType="begin"/>
      </w:r>
      <w:r w:rsidR="00C955C7" w:rsidRPr="009D0976">
        <w:rPr>
          <w:rFonts w:ascii="Times New Roman" w:hAnsi="Times New Roman" w:cs="Times New Roman"/>
          <w:snapToGrid w:val="0"/>
          <w:sz w:val="24"/>
          <w:szCs w:val="24"/>
          <w:lang w:val="en-GB"/>
        </w:rPr>
        <w:instrText xml:space="preserve"> SAVEDATE  \@ "yyyy-MM-dd" </w:instrText>
      </w:r>
      <w:r w:rsidR="00C955C7" w:rsidRPr="009D0976">
        <w:rPr>
          <w:rFonts w:ascii="Times New Roman" w:hAnsi="Times New Roman" w:cs="Times New Roman"/>
          <w:snapToGrid w:val="0"/>
          <w:sz w:val="24"/>
          <w:szCs w:val="24"/>
          <w:lang w:val="en-GB"/>
        </w:rPr>
        <w:fldChar w:fldCharType="separate"/>
      </w:r>
      <w:ins w:id="3" w:author="DENOUAL Franck" w:date="2022-07-29T09:10:00Z">
        <w:r w:rsidR="00E6750D">
          <w:rPr>
            <w:rFonts w:ascii="Times New Roman" w:hAnsi="Times New Roman" w:cs="Times New Roman"/>
            <w:noProof/>
            <w:snapToGrid w:val="0"/>
            <w:sz w:val="24"/>
            <w:szCs w:val="24"/>
            <w:lang w:val="en-GB"/>
          </w:rPr>
          <w:t>2022-07-29</w:t>
        </w:r>
      </w:ins>
      <w:del w:id="4" w:author="DENOUAL Franck" w:date="2022-07-29T09:10:00Z">
        <w:r w:rsidR="00B276A2" w:rsidDel="00E6750D">
          <w:rPr>
            <w:rFonts w:ascii="Times New Roman" w:hAnsi="Times New Roman" w:cs="Times New Roman"/>
            <w:noProof/>
            <w:snapToGrid w:val="0"/>
            <w:sz w:val="24"/>
            <w:szCs w:val="24"/>
            <w:lang w:val="en-GB"/>
          </w:rPr>
          <w:delText>2022-05-06</w:delText>
        </w:r>
      </w:del>
      <w:r w:rsidR="00C955C7" w:rsidRPr="009D0976">
        <w:rPr>
          <w:rFonts w:ascii="Times New Roman" w:hAnsi="Times New Roman" w:cs="Times New Roman"/>
          <w:snapToGrid w:val="0"/>
          <w:sz w:val="24"/>
          <w:szCs w:val="24"/>
          <w:lang w:val="en-GB"/>
        </w:rPr>
        <w:fldChar w:fldCharType="end"/>
      </w:r>
    </w:p>
    <w:p w14:paraId="254323E8" w14:textId="322B67C3"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Source:</w:t>
      </w:r>
      <w:r w:rsidRPr="00C955C7">
        <w:rPr>
          <w:rFonts w:ascii="Times New Roman" w:hAnsi="Times New Roman" w:cs="Times New Roman"/>
          <w:snapToGrid w:val="0"/>
          <w:sz w:val="24"/>
          <w:szCs w:val="24"/>
          <w:lang w:val="en-GB"/>
        </w:rPr>
        <w:tab/>
        <w:t>ISO/IEC JTC 1/SC 29/</w:t>
      </w:r>
      <w:r w:rsidR="00540DEA" w:rsidRPr="00C955C7">
        <w:rPr>
          <w:rFonts w:ascii="Times New Roman" w:hAnsi="Times New Roman" w:cs="Times New Roman"/>
          <w:snapToGrid w:val="0"/>
          <w:sz w:val="24"/>
          <w:szCs w:val="24"/>
          <w:lang w:val="en-GB"/>
        </w:rPr>
        <w:t>WG 03</w:t>
      </w:r>
    </w:p>
    <w:p w14:paraId="6AB1DF60" w14:textId="7E626869" w:rsidR="00CB798F" w:rsidRPr="00C955C7" w:rsidRDefault="004E45B6"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No.</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pages:</w:t>
      </w:r>
      <w:r w:rsidRPr="00C955C7">
        <w:rPr>
          <w:rFonts w:ascii="Times New Roman" w:hAnsi="Times New Roman" w:cs="Times New Roman"/>
          <w:snapToGrid w:val="0"/>
          <w:sz w:val="24"/>
          <w:szCs w:val="24"/>
          <w:lang w:val="en-GB"/>
        </w:rPr>
        <w:tab/>
      </w:r>
      <w:r w:rsidR="00C955C7" w:rsidRPr="00C955C7">
        <w:rPr>
          <w:rFonts w:ascii="Times New Roman" w:hAnsi="Times New Roman" w:cs="Times New Roman"/>
          <w:snapToGrid w:val="0"/>
          <w:sz w:val="24"/>
          <w:szCs w:val="24"/>
          <w:lang w:val="en-GB"/>
        </w:rPr>
        <w:fldChar w:fldCharType="begin"/>
      </w:r>
      <w:r w:rsidR="00C955C7" w:rsidRPr="00C955C7">
        <w:rPr>
          <w:rFonts w:ascii="Times New Roman" w:hAnsi="Times New Roman" w:cs="Times New Roman"/>
          <w:snapToGrid w:val="0"/>
          <w:sz w:val="24"/>
          <w:szCs w:val="24"/>
          <w:lang w:val="en-GB"/>
        </w:rPr>
        <w:instrText xml:space="preserve"> NUMPAGES  \* Arabic </w:instrText>
      </w:r>
      <w:r w:rsidR="00C955C7" w:rsidRPr="00C955C7">
        <w:rPr>
          <w:rFonts w:ascii="Times New Roman" w:hAnsi="Times New Roman" w:cs="Times New Roman"/>
          <w:snapToGrid w:val="0"/>
          <w:sz w:val="24"/>
          <w:szCs w:val="24"/>
          <w:lang w:val="en-GB"/>
        </w:rPr>
        <w:fldChar w:fldCharType="separate"/>
      </w:r>
      <w:ins w:id="5" w:author="DENOUAL Franck" w:date="2022-07-29T09:10:00Z">
        <w:r w:rsidR="00E6750D">
          <w:rPr>
            <w:rFonts w:ascii="Times New Roman" w:hAnsi="Times New Roman" w:cs="Times New Roman"/>
            <w:noProof/>
            <w:snapToGrid w:val="0"/>
            <w:sz w:val="24"/>
            <w:szCs w:val="24"/>
            <w:lang w:val="en-GB"/>
          </w:rPr>
          <w:t>12</w:t>
        </w:r>
      </w:ins>
      <w:del w:id="6" w:author="DENOUAL Franck" w:date="2022-07-29T08:51:00Z">
        <w:r w:rsidR="009838D6" w:rsidDel="00132BCC">
          <w:rPr>
            <w:rFonts w:ascii="Times New Roman" w:hAnsi="Times New Roman" w:cs="Times New Roman"/>
            <w:noProof/>
            <w:snapToGrid w:val="0"/>
            <w:sz w:val="24"/>
            <w:szCs w:val="24"/>
            <w:lang w:val="en-GB"/>
          </w:rPr>
          <w:delText>20</w:delText>
        </w:r>
      </w:del>
      <w:r w:rsidR="00C955C7" w:rsidRPr="00C955C7">
        <w:rPr>
          <w:rFonts w:ascii="Times New Roman" w:hAnsi="Times New Roman" w:cs="Times New Roman"/>
          <w:snapToGrid w:val="0"/>
          <w:sz w:val="24"/>
          <w:szCs w:val="24"/>
          <w:lang w:val="en-GB"/>
        </w:rPr>
        <w:fldChar w:fldCharType="end"/>
      </w:r>
      <w:r w:rsidRPr="00C955C7">
        <w:rPr>
          <w:rFonts w:ascii="Times New Roman" w:hAnsi="Times New Roman" w:cs="Times New Roman"/>
          <w:snapToGrid w:val="0"/>
          <w:sz w:val="24"/>
          <w:szCs w:val="24"/>
          <w:lang w:val="en-GB"/>
        </w:rPr>
        <w:t xml:space="preserve"> (with cover</w:t>
      </w:r>
      <w:r w:rsidRPr="00C955C7">
        <w:rPr>
          <w:rFonts w:ascii="Times New Roman" w:hAnsi="Times New Roman" w:cs="Times New Roman"/>
          <w:snapToGrid w:val="0"/>
          <w:spacing w:val="-10"/>
          <w:sz w:val="24"/>
          <w:szCs w:val="24"/>
          <w:lang w:val="en-GB"/>
        </w:rPr>
        <w:t xml:space="preserve"> </w:t>
      </w:r>
      <w:r w:rsidRPr="00C955C7">
        <w:rPr>
          <w:rFonts w:ascii="Times New Roman" w:hAnsi="Times New Roman" w:cs="Times New Roman"/>
          <w:snapToGrid w:val="0"/>
          <w:sz w:val="24"/>
          <w:szCs w:val="24"/>
          <w:lang w:val="en-GB"/>
        </w:rPr>
        <w:t>page)</w:t>
      </w:r>
    </w:p>
    <w:p w14:paraId="60A86B64" w14:textId="0CFFD4C0" w:rsidR="00FF2653" w:rsidRPr="00C955C7" w:rsidRDefault="00FF2653" w:rsidP="004C352E">
      <w:pPr>
        <w:tabs>
          <w:tab w:val="left" w:pos="3099"/>
        </w:tabs>
        <w:spacing w:before="240"/>
        <w:ind w:left="104"/>
        <w:rPr>
          <w:rFonts w:ascii="Times New Roman" w:hAnsi="Times New Roman" w:cs="Times New Roman"/>
          <w:snapToGrid w:val="0"/>
          <w:sz w:val="24"/>
          <w:szCs w:val="24"/>
          <w:lang w:val="en-GB"/>
        </w:rPr>
      </w:pPr>
      <w:r w:rsidRPr="00C955C7">
        <w:rPr>
          <w:rFonts w:ascii="Times New Roman" w:hAnsi="Times New Roman" w:cs="Times New Roman"/>
          <w:b/>
          <w:snapToGrid w:val="0"/>
          <w:sz w:val="24"/>
          <w:szCs w:val="24"/>
          <w:lang w:val="en-GB"/>
        </w:rPr>
        <w:t>Email</w:t>
      </w:r>
      <w:r w:rsidRPr="00C955C7">
        <w:rPr>
          <w:rFonts w:ascii="Times New Roman" w:hAnsi="Times New Roman" w:cs="Times New Roman"/>
          <w:b/>
          <w:snapToGrid w:val="0"/>
          <w:spacing w:val="5"/>
          <w:sz w:val="24"/>
          <w:szCs w:val="24"/>
          <w:lang w:val="en-GB"/>
        </w:rPr>
        <w:t xml:space="preserve"> </w:t>
      </w:r>
      <w:r w:rsidRPr="00C955C7">
        <w:rPr>
          <w:rFonts w:ascii="Times New Roman" w:hAnsi="Times New Roman" w:cs="Times New Roman"/>
          <w:b/>
          <w:snapToGrid w:val="0"/>
          <w:sz w:val="24"/>
          <w:szCs w:val="24"/>
          <w:lang w:val="en-GB"/>
        </w:rPr>
        <w:t>of</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Convenor:</w:t>
      </w:r>
      <w:r w:rsidRPr="00C955C7">
        <w:rPr>
          <w:rFonts w:ascii="Times New Roman" w:hAnsi="Times New Roman" w:cs="Times New Roman"/>
          <w:snapToGrid w:val="0"/>
          <w:sz w:val="24"/>
          <w:szCs w:val="24"/>
          <w:lang w:val="en-GB"/>
        </w:rPr>
        <w:tab/>
      </w:r>
      <w:proofErr w:type="spellStart"/>
      <w:proofErr w:type="gramStart"/>
      <w:r w:rsidR="000C78E6" w:rsidRPr="00C955C7">
        <w:rPr>
          <w:rFonts w:ascii="Times New Roman" w:hAnsi="Times New Roman" w:cs="Times New Roman"/>
          <w:snapToGrid w:val="0"/>
          <w:sz w:val="24"/>
          <w:szCs w:val="24"/>
          <w:lang w:val="en-GB"/>
        </w:rPr>
        <w:t>young.L</w:t>
      </w:r>
      <w:proofErr w:type="spellEnd"/>
      <w:proofErr w:type="gramEnd"/>
      <w:r w:rsidR="00196997" w:rsidRPr="00C955C7">
        <w:rPr>
          <w:rFonts w:ascii="Times New Roman" w:hAnsi="Times New Roman" w:cs="Times New Roman"/>
          <w:snapToGrid w:val="0"/>
          <w:sz w:val="24"/>
          <w:szCs w:val="24"/>
          <w:lang w:val="en-GB"/>
        </w:rPr>
        <w:t xml:space="preserve"> </w:t>
      </w:r>
      <w:r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proofErr w:type="spellStart"/>
      <w:r w:rsidR="00196997" w:rsidRPr="00C955C7">
        <w:rPr>
          <w:rFonts w:ascii="Times New Roman" w:hAnsi="Times New Roman" w:cs="Times New Roman"/>
          <w:snapToGrid w:val="0"/>
          <w:sz w:val="24"/>
          <w:szCs w:val="24"/>
          <w:lang w:val="en-GB"/>
        </w:rPr>
        <w:t>samsung</w:t>
      </w:r>
      <w:proofErr w:type="spellEnd"/>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w:t>
      </w:r>
      <w:r w:rsidR="00196997" w:rsidRPr="00C955C7">
        <w:rPr>
          <w:rFonts w:ascii="Times New Roman" w:hAnsi="Times New Roman" w:cs="Times New Roman"/>
          <w:snapToGrid w:val="0"/>
          <w:sz w:val="24"/>
          <w:szCs w:val="24"/>
          <w:lang w:val="en-GB"/>
        </w:rPr>
        <w:t xml:space="preserve"> </w:t>
      </w:r>
      <w:r w:rsidR="000C78E6" w:rsidRPr="00C955C7">
        <w:rPr>
          <w:rFonts w:ascii="Times New Roman" w:hAnsi="Times New Roman" w:cs="Times New Roman"/>
          <w:snapToGrid w:val="0"/>
          <w:sz w:val="24"/>
          <w:szCs w:val="24"/>
          <w:lang w:val="en-GB"/>
        </w:rPr>
        <w:t>com</w:t>
      </w:r>
    </w:p>
    <w:p w14:paraId="1FFAF59B" w14:textId="59230763" w:rsidR="00CB798F" w:rsidRPr="00C955C7" w:rsidRDefault="004E45B6" w:rsidP="004C352E">
      <w:pPr>
        <w:tabs>
          <w:tab w:val="left" w:pos="3099"/>
        </w:tabs>
        <w:spacing w:before="240"/>
        <w:ind w:left="104"/>
        <w:rPr>
          <w:rFonts w:ascii="Times New Roman" w:hAnsi="Times New Roman" w:cs="Times New Roman"/>
          <w:snapToGrid w:val="0"/>
          <w:color w:val="0000EE"/>
          <w:sz w:val="24"/>
          <w:szCs w:val="24"/>
          <w:u w:color="0000EE"/>
          <w:lang w:val="en-GB"/>
        </w:rPr>
      </w:pPr>
      <w:r w:rsidRPr="00C955C7">
        <w:rPr>
          <w:rFonts w:ascii="Times New Roman" w:hAnsi="Times New Roman" w:cs="Times New Roman"/>
          <w:b/>
          <w:snapToGrid w:val="0"/>
          <w:sz w:val="24"/>
          <w:szCs w:val="24"/>
          <w:lang w:val="en-GB"/>
        </w:rPr>
        <w:t>Committee</w:t>
      </w:r>
      <w:r w:rsidRPr="00C955C7">
        <w:rPr>
          <w:rFonts w:ascii="Times New Roman" w:hAnsi="Times New Roman" w:cs="Times New Roman"/>
          <w:b/>
          <w:snapToGrid w:val="0"/>
          <w:spacing w:val="-6"/>
          <w:sz w:val="24"/>
          <w:szCs w:val="24"/>
          <w:lang w:val="en-GB"/>
        </w:rPr>
        <w:t xml:space="preserve"> </w:t>
      </w:r>
      <w:r w:rsidRPr="00C955C7">
        <w:rPr>
          <w:rFonts w:ascii="Times New Roman" w:hAnsi="Times New Roman" w:cs="Times New Roman"/>
          <w:b/>
          <w:snapToGrid w:val="0"/>
          <w:sz w:val="24"/>
          <w:szCs w:val="24"/>
          <w:lang w:val="en-GB"/>
        </w:rPr>
        <w:t>URL:</w:t>
      </w:r>
      <w:r w:rsidRPr="00C955C7">
        <w:rPr>
          <w:rFonts w:ascii="Times New Roman" w:hAnsi="Times New Roman" w:cs="Times New Roman"/>
          <w:snapToGrid w:val="0"/>
          <w:sz w:val="24"/>
          <w:szCs w:val="24"/>
          <w:lang w:val="en-GB"/>
        </w:rPr>
        <w:tab/>
      </w:r>
      <w:r w:rsidR="005912AA">
        <w:fldChar w:fldCharType="begin"/>
      </w:r>
      <w:r w:rsidR="005912AA">
        <w:instrText xml:space="preserve"> HYPERLINK "https://isotc.iso.org/livelink/livelink/open/jtc1sc29wg3" </w:instrText>
      </w:r>
      <w:ins w:id="7" w:author="DENOUAL Franck" w:date="2022-07-29T08:51:00Z"/>
      <w:r w:rsidR="005912AA">
        <w:fldChar w:fldCharType="separate"/>
      </w:r>
      <w:r w:rsidR="000C78E6" w:rsidRPr="00C955C7">
        <w:rPr>
          <w:rStyle w:val="Hyperlink"/>
          <w:rFonts w:ascii="Times New Roman" w:hAnsi="Times New Roman" w:cs="Times New Roman"/>
          <w:snapToGrid w:val="0"/>
          <w:sz w:val="24"/>
          <w:szCs w:val="24"/>
          <w:u w:val="none"/>
          <w:lang w:val="en-GB"/>
        </w:rPr>
        <w:t>https://isotc.iso.org/livelink/livelink/open/jtc1sc29wg3</w:t>
      </w:r>
      <w:r w:rsidR="005912AA">
        <w:rPr>
          <w:rStyle w:val="Hyperlink"/>
          <w:rFonts w:ascii="Times New Roman" w:hAnsi="Times New Roman" w:cs="Times New Roman"/>
          <w:snapToGrid w:val="0"/>
          <w:sz w:val="24"/>
          <w:szCs w:val="24"/>
          <w:u w:val="none"/>
          <w:lang w:val="en-GB"/>
        </w:rPr>
        <w:fldChar w:fldCharType="end"/>
      </w:r>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385C5D">
      <w:pPr>
        <w:widowControl/>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322D9FB3" w:rsidR="00385C5D" w:rsidRPr="00F43C3C" w:rsidRDefault="00385C5D" w:rsidP="00385C5D">
      <w:pPr>
        <w:widowControl/>
        <w:jc w:val="right"/>
        <w:rPr>
          <w:rFonts w:ascii="Times New Roman" w:eastAsia="SimSun" w:hAnsi="Times New Roman" w:cs="Times New Roman"/>
          <w:b/>
          <w:sz w:val="48"/>
          <w:szCs w:val="24"/>
          <w:lang w:val="en-GB" w:eastAsia="zh-CN"/>
        </w:rPr>
      </w:pPr>
      <w:r w:rsidRPr="00F43C3C">
        <w:rPr>
          <w:rFonts w:ascii="Times New Roman" w:eastAsia="SimSun" w:hAnsi="Times New Roman" w:cs="Times New Roman"/>
          <w:b/>
          <w:sz w:val="28"/>
          <w:szCs w:val="24"/>
          <w:lang w:val="en-GB" w:eastAsia="zh-CN"/>
        </w:rPr>
        <w:t>ISO/IEC JTC 1/SC 29/</w:t>
      </w:r>
      <w:r w:rsidR="00540DEA" w:rsidRPr="00F43C3C">
        <w:rPr>
          <w:rFonts w:ascii="Times New Roman" w:eastAsia="SimSun" w:hAnsi="Times New Roman" w:cs="Times New Roman"/>
          <w:b/>
          <w:sz w:val="28"/>
          <w:szCs w:val="24"/>
          <w:lang w:val="en-GB" w:eastAsia="zh-CN"/>
        </w:rPr>
        <w:t>WG 03</w:t>
      </w:r>
      <w:r w:rsidRPr="00F43C3C">
        <w:rPr>
          <w:rFonts w:ascii="Times New Roman" w:eastAsia="SimSun" w:hAnsi="Times New Roman" w:cs="Times New Roman"/>
          <w:b/>
          <w:sz w:val="28"/>
          <w:szCs w:val="24"/>
          <w:lang w:val="en-GB" w:eastAsia="zh-CN"/>
        </w:rPr>
        <w:t xml:space="preserve"> </w:t>
      </w:r>
      <w:r w:rsidRPr="00F43C3C">
        <w:rPr>
          <w:rFonts w:ascii="Times New Roman" w:eastAsia="SimSun" w:hAnsi="Times New Roman" w:cs="Times New Roman"/>
          <w:b/>
          <w:sz w:val="48"/>
          <w:szCs w:val="24"/>
          <w:lang w:val="en-GB" w:eastAsia="zh-CN"/>
        </w:rPr>
        <w:t>N</w:t>
      </w:r>
      <w:r w:rsidR="004C352E" w:rsidRPr="00F43C3C">
        <w:rPr>
          <w:rFonts w:ascii="Times New Roman" w:eastAsia="SimSun" w:hAnsi="Times New Roman" w:cs="Times New Roman"/>
          <w:b/>
          <w:sz w:val="48"/>
          <w:szCs w:val="24"/>
          <w:lang w:val="en-GB" w:eastAsia="zh-CN"/>
        </w:rPr>
        <w:fldChar w:fldCharType="begin"/>
      </w:r>
      <w:r w:rsidR="004C352E" w:rsidRPr="00F43C3C">
        <w:rPr>
          <w:rFonts w:ascii="Times New Roman" w:eastAsia="SimSun" w:hAnsi="Times New Roman" w:cs="Times New Roman"/>
          <w:b/>
          <w:sz w:val="48"/>
          <w:szCs w:val="24"/>
          <w:lang w:val="en-GB" w:eastAsia="zh-CN"/>
        </w:rPr>
        <w:instrText xml:space="preserve"> DOCPROPERTY "WGNumber" \* MERGEFORMAT </w:instrText>
      </w:r>
      <w:r w:rsidR="004C352E" w:rsidRPr="00F43C3C">
        <w:rPr>
          <w:rFonts w:ascii="Times New Roman" w:eastAsia="SimSun" w:hAnsi="Times New Roman" w:cs="Times New Roman"/>
          <w:b/>
          <w:sz w:val="48"/>
          <w:szCs w:val="24"/>
          <w:lang w:val="en-GB" w:eastAsia="zh-CN"/>
        </w:rPr>
        <w:fldChar w:fldCharType="separate"/>
      </w:r>
      <w:ins w:id="8" w:author="DENOUAL Franck" w:date="2022-07-29T09:10:00Z">
        <w:r w:rsidR="00E6750D">
          <w:rPr>
            <w:rFonts w:ascii="Times New Roman" w:eastAsia="SimSun" w:hAnsi="Times New Roman" w:cs="Times New Roman"/>
            <w:b/>
            <w:sz w:val="48"/>
            <w:szCs w:val="24"/>
            <w:lang w:val="en-GB" w:eastAsia="zh-CN"/>
          </w:rPr>
          <w:t>0619</w:t>
        </w:r>
      </w:ins>
      <w:del w:id="9" w:author="DENOUAL Franck" w:date="2022-07-29T08:51:00Z">
        <w:r w:rsidR="009838D6" w:rsidDel="00132BCC">
          <w:rPr>
            <w:rFonts w:ascii="Times New Roman" w:eastAsia="SimSun" w:hAnsi="Times New Roman" w:cs="Times New Roman"/>
            <w:b/>
            <w:sz w:val="48"/>
            <w:szCs w:val="24"/>
            <w:lang w:val="en-GB" w:eastAsia="zh-CN"/>
          </w:rPr>
          <w:delText>0546</w:delText>
        </w:r>
      </w:del>
      <w:r w:rsidR="004C352E" w:rsidRPr="00F43C3C">
        <w:rPr>
          <w:rFonts w:ascii="Times New Roman" w:eastAsia="SimSun" w:hAnsi="Times New Roman" w:cs="Times New Roman"/>
          <w:b/>
          <w:sz w:val="48"/>
          <w:szCs w:val="24"/>
          <w:lang w:val="en-GB" w:eastAsia="zh-CN"/>
        </w:rPr>
        <w:fldChar w:fldCharType="end"/>
      </w:r>
    </w:p>
    <w:p w14:paraId="40403B12" w14:textId="7F328384" w:rsidR="00954B0D" w:rsidRPr="00F43C3C" w:rsidRDefault="003B2637" w:rsidP="004C352E">
      <w:pPr>
        <w:widowControl/>
        <w:spacing w:after="480"/>
        <w:jc w:val="right"/>
        <w:rPr>
          <w:rFonts w:ascii="Times New Roman" w:eastAsia="SimSun" w:hAnsi="Times New Roman" w:cs="Times New Roman"/>
          <w:b/>
          <w:sz w:val="28"/>
          <w:szCs w:val="24"/>
          <w:lang w:val="en-GB" w:eastAsia="zh-CN"/>
        </w:rPr>
      </w:pPr>
      <w:r w:rsidRPr="00F43C3C">
        <w:rPr>
          <w:rFonts w:ascii="Times New Roman" w:eastAsia="SimSun" w:hAnsi="Times New Roman" w:cs="Times New Roman"/>
          <w:b/>
          <w:sz w:val="28"/>
          <w:szCs w:val="24"/>
          <w:lang w:val="en-GB" w:eastAsia="zh-CN"/>
        </w:rPr>
        <w:fldChar w:fldCharType="begin"/>
      </w:r>
      <w:r w:rsidRPr="00F43C3C">
        <w:rPr>
          <w:rFonts w:ascii="Times New Roman" w:eastAsia="SimSun" w:hAnsi="Times New Roman" w:cs="Times New Roman"/>
          <w:b/>
          <w:sz w:val="28"/>
          <w:szCs w:val="24"/>
          <w:lang w:val="en-GB" w:eastAsia="zh-CN"/>
        </w:rPr>
        <w:instrText xml:space="preserve"> SAVEDATE \@ "MMMM yyyy" \* MERGEFORMAT </w:instrText>
      </w:r>
      <w:r w:rsidRPr="00F43C3C">
        <w:rPr>
          <w:rFonts w:ascii="Times New Roman" w:eastAsia="SimSun" w:hAnsi="Times New Roman" w:cs="Times New Roman"/>
          <w:b/>
          <w:sz w:val="28"/>
          <w:szCs w:val="24"/>
          <w:lang w:val="en-GB" w:eastAsia="zh-CN"/>
        </w:rPr>
        <w:fldChar w:fldCharType="separate"/>
      </w:r>
      <w:ins w:id="10" w:author="DENOUAL Franck" w:date="2022-07-29T09:10:00Z">
        <w:r w:rsidR="00E6750D">
          <w:rPr>
            <w:rFonts w:ascii="Times New Roman" w:eastAsia="SimSun" w:hAnsi="Times New Roman" w:cs="Times New Roman"/>
            <w:b/>
            <w:noProof/>
            <w:sz w:val="28"/>
            <w:szCs w:val="24"/>
            <w:lang w:val="en-GB" w:eastAsia="zh-CN"/>
          </w:rPr>
          <w:t>July 2022</w:t>
        </w:r>
      </w:ins>
      <w:del w:id="11" w:author="DENOUAL Franck" w:date="2022-07-29T09:10:00Z">
        <w:r w:rsidR="00B276A2" w:rsidDel="00E6750D">
          <w:rPr>
            <w:rFonts w:ascii="Times New Roman" w:eastAsia="SimSun" w:hAnsi="Times New Roman" w:cs="Times New Roman"/>
            <w:b/>
            <w:noProof/>
            <w:sz w:val="28"/>
            <w:szCs w:val="24"/>
            <w:lang w:val="en-GB" w:eastAsia="zh-CN"/>
          </w:rPr>
          <w:delText>May 2022</w:delText>
        </w:r>
      </w:del>
      <w:r w:rsidRPr="00F43C3C">
        <w:rPr>
          <w:rFonts w:ascii="Times New Roman" w:eastAsia="SimSun" w:hAnsi="Times New Roman" w:cs="Times New Roman"/>
          <w:b/>
          <w:sz w:val="28"/>
          <w:szCs w:val="24"/>
          <w:lang w:val="en-GB" w:eastAsia="zh-CN"/>
        </w:rPr>
        <w:fldChar w:fldCharType="end"/>
      </w:r>
      <w:r w:rsidR="00954B0D" w:rsidRPr="00F43C3C">
        <w:rPr>
          <w:rFonts w:ascii="Times New Roman" w:eastAsia="SimSun" w:hAnsi="Times New Roman" w:cs="Times New Roman"/>
          <w:b/>
          <w:sz w:val="28"/>
          <w:szCs w:val="24"/>
          <w:lang w:val="en-GB" w:eastAsia="zh-CN"/>
        </w:rPr>
        <w:t>, Virtual</w:t>
      </w:r>
    </w:p>
    <w:tbl>
      <w:tblPr>
        <w:tblW w:w="10169" w:type="dxa"/>
        <w:tblLook w:val="01E0" w:firstRow="1" w:lastRow="1" w:firstColumn="1" w:lastColumn="1" w:noHBand="0" w:noVBand="0"/>
      </w:tblPr>
      <w:tblGrid>
        <w:gridCol w:w="1890"/>
        <w:gridCol w:w="8279"/>
      </w:tblGrid>
      <w:tr w:rsidR="00954B0D" w:rsidRPr="00F43C3C" w14:paraId="643E3AD1" w14:textId="77777777" w:rsidTr="00954B0D">
        <w:tc>
          <w:tcPr>
            <w:tcW w:w="1890" w:type="dxa"/>
            <w:hideMark/>
          </w:tcPr>
          <w:p w14:paraId="08C6B0FD"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Title</w:t>
            </w:r>
          </w:p>
        </w:tc>
        <w:tc>
          <w:tcPr>
            <w:tcW w:w="8279" w:type="dxa"/>
            <w:hideMark/>
          </w:tcPr>
          <w:p w14:paraId="498090C2" w14:textId="38ACA30E" w:rsidR="00954B0D" w:rsidRPr="00F43C3C" w:rsidRDefault="004C352E">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fldChar w:fldCharType="begin"/>
            </w:r>
            <w:r w:rsidRPr="00F43C3C">
              <w:rPr>
                <w:rFonts w:ascii="Times New Roman" w:hAnsi="Times New Roman" w:cs="Times New Roman"/>
                <w:b/>
                <w:sz w:val="24"/>
                <w:szCs w:val="24"/>
                <w:lang w:val="en-GB"/>
              </w:rPr>
              <w:instrText xml:space="preserve"> TITLE  \* MERGEFORMAT </w:instrText>
            </w:r>
            <w:r w:rsidRPr="00F43C3C">
              <w:rPr>
                <w:rFonts w:ascii="Times New Roman" w:hAnsi="Times New Roman" w:cs="Times New Roman"/>
                <w:b/>
                <w:sz w:val="24"/>
                <w:szCs w:val="24"/>
                <w:lang w:val="en-GB"/>
              </w:rPr>
              <w:fldChar w:fldCharType="separate"/>
            </w:r>
            <w:r w:rsidR="00E6750D">
              <w:rPr>
                <w:rFonts w:ascii="Times New Roman" w:hAnsi="Times New Roman" w:cs="Times New Roman"/>
                <w:b/>
                <w:sz w:val="24"/>
                <w:szCs w:val="24"/>
                <w:lang w:val="en-GB"/>
              </w:rPr>
              <w:t>Technology under Consideration on ISO/IEC 23008-12</w:t>
            </w:r>
            <w:r w:rsidRPr="00F43C3C">
              <w:rPr>
                <w:rFonts w:ascii="Times New Roman" w:hAnsi="Times New Roman" w:cs="Times New Roman"/>
                <w:b/>
                <w:sz w:val="24"/>
                <w:szCs w:val="24"/>
                <w:lang w:val="en-GB"/>
              </w:rPr>
              <w:fldChar w:fldCharType="end"/>
            </w:r>
          </w:p>
        </w:tc>
      </w:tr>
      <w:tr w:rsidR="00954B0D" w:rsidRPr="00F43C3C" w14:paraId="4B5EB911" w14:textId="77777777" w:rsidTr="00954B0D">
        <w:tc>
          <w:tcPr>
            <w:tcW w:w="1890" w:type="dxa"/>
            <w:hideMark/>
          </w:tcPr>
          <w:p w14:paraId="47775072"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Source</w:t>
            </w:r>
          </w:p>
        </w:tc>
        <w:tc>
          <w:tcPr>
            <w:tcW w:w="8279" w:type="dxa"/>
            <w:hideMark/>
          </w:tcPr>
          <w:p w14:paraId="47560DDD" w14:textId="01F3D45C" w:rsidR="00954B0D" w:rsidRPr="00F43C3C" w:rsidRDefault="00540DEA">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WG 03</w:t>
            </w:r>
            <w:r w:rsidR="00954B0D" w:rsidRPr="00F43C3C">
              <w:rPr>
                <w:rFonts w:ascii="Times New Roman" w:hAnsi="Times New Roman" w:cs="Times New Roman"/>
                <w:b/>
                <w:sz w:val="24"/>
                <w:szCs w:val="24"/>
                <w:lang w:val="en-GB"/>
              </w:rPr>
              <w:t xml:space="preserve">, MPEG </w:t>
            </w:r>
            <w:r w:rsidR="00F419DA" w:rsidRPr="00F43C3C">
              <w:rPr>
                <w:rFonts w:ascii="Times New Roman" w:hAnsi="Times New Roman" w:cs="Times New Roman"/>
                <w:b/>
                <w:sz w:val="24"/>
                <w:szCs w:val="24"/>
                <w:lang w:val="en-GB"/>
              </w:rPr>
              <w:t>Systems</w:t>
            </w:r>
          </w:p>
        </w:tc>
      </w:tr>
      <w:tr w:rsidR="00954B0D" w:rsidRPr="00F43C3C" w14:paraId="2460E6B8" w14:textId="77777777" w:rsidTr="00954B0D">
        <w:tc>
          <w:tcPr>
            <w:tcW w:w="1890" w:type="dxa"/>
            <w:hideMark/>
          </w:tcPr>
          <w:p w14:paraId="0BEE9C9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Status</w:t>
            </w:r>
          </w:p>
        </w:tc>
        <w:tc>
          <w:tcPr>
            <w:tcW w:w="8279" w:type="dxa"/>
            <w:hideMark/>
          </w:tcPr>
          <w:p w14:paraId="5BFA1768" w14:textId="77777777" w:rsidR="00954B0D" w:rsidRPr="00F43C3C" w:rsidRDefault="00954B0D">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F43C3C" w:rsidRDefault="00954B0D" w:rsidP="00C864B7">
            <w:pPr>
              <w:suppressAutoHyphens/>
              <w:rPr>
                <w:rFonts w:ascii="Times New Roman" w:hAnsi="Times New Roman" w:cs="Times New Roman"/>
                <w:b/>
                <w:sz w:val="24"/>
                <w:szCs w:val="24"/>
                <w:lang w:val="en-GB"/>
              </w:rPr>
            </w:pPr>
            <w:r w:rsidRPr="00F43C3C">
              <w:rPr>
                <w:rFonts w:ascii="Times New Roman" w:hAnsi="Times New Roman" w:cs="Times New Roman"/>
                <w:b/>
                <w:sz w:val="24"/>
                <w:szCs w:val="24"/>
                <w:lang w:val="en-GB"/>
              </w:rPr>
              <w:t>Serial Number</w:t>
            </w:r>
          </w:p>
        </w:tc>
        <w:tc>
          <w:tcPr>
            <w:tcW w:w="8279" w:type="dxa"/>
            <w:hideMark/>
          </w:tcPr>
          <w:p w14:paraId="44A25045" w14:textId="592E94DF" w:rsidR="00954B0D" w:rsidRPr="00C955C7" w:rsidRDefault="005912AA" w:rsidP="00C864B7">
            <w:pPr>
              <w:suppressAutoHyphens/>
              <w:rPr>
                <w:rFonts w:ascii="Times New Roman" w:hAnsi="Times New Roman" w:cs="Times New Roman"/>
                <w:b/>
                <w:sz w:val="24"/>
                <w:szCs w:val="24"/>
                <w:lang w:val="en-GB"/>
              </w:rPr>
            </w:pPr>
            <w:r>
              <w:rPr>
                <w:rFonts w:ascii="Times New Roman" w:hAnsi="Times New Roman" w:cs="Times New Roman"/>
                <w:b/>
                <w:sz w:val="24"/>
                <w:szCs w:val="24"/>
                <w:lang w:val="en-GB"/>
              </w:rPr>
              <w:t>21</w:t>
            </w:r>
            <w:ins w:id="12" w:author="DENOUAL Franck" w:date="2022-07-29T09:09:00Z">
              <w:r w:rsidR="00B276A2">
                <w:rPr>
                  <w:rFonts w:ascii="Times New Roman" w:hAnsi="Times New Roman" w:cs="Times New Roman"/>
                  <w:b/>
                  <w:sz w:val="24"/>
                  <w:szCs w:val="24"/>
                  <w:lang w:val="en-GB"/>
                </w:rPr>
                <w:t>748</w:t>
              </w:r>
            </w:ins>
            <w:del w:id="13" w:author="DENOUAL Franck" w:date="2022-07-29T09:09:00Z">
              <w:r w:rsidDel="00B276A2">
                <w:rPr>
                  <w:rFonts w:ascii="Times New Roman" w:hAnsi="Times New Roman" w:cs="Times New Roman"/>
                  <w:b/>
                  <w:sz w:val="24"/>
                  <w:szCs w:val="24"/>
                  <w:lang w:val="en-GB"/>
                </w:rPr>
                <w:delText>439</w:delText>
              </w:r>
            </w:del>
          </w:p>
        </w:tc>
      </w:tr>
    </w:tbl>
    <w:p w14:paraId="0F0DC0D2" w14:textId="4801B312" w:rsidR="00FF2653" w:rsidRDefault="00FF2653" w:rsidP="0018563E">
      <w:pPr>
        <w:rPr>
          <w:rFonts w:ascii="Times New Roman" w:hAnsi="Times New Roman" w:cs="Times New Roman"/>
          <w:sz w:val="24"/>
          <w:lang w:val="en-GB"/>
        </w:rPr>
      </w:pPr>
    </w:p>
    <w:p w14:paraId="043F8FA3" w14:textId="15760861" w:rsidR="00F43C3C" w:rsidRDefault="00F43C3C" w:rsidP="0018563E">
      <w:pPr>
        <w:rPr>
          <w:rFonts w:ascii="Times New Roman" w:hAnsi="Times New Roman" w:cs="Times New Roman"/>
          <w:sz w:val="24"/>
          <w:lang w:val="en-GB"/>
        </w:rPr>
      </w:pPr>
    </w:p>
    <w:p w14:paraId="6C2C3280" w14:textId="2D6D8483" w:rsidR="00F43C3C" w:rsidRDefault="00F43C3C" w:rsidP="00F43C3C">
      <w:pPr>
        <w:pStyle w:val="Heading1"/>
        <w:numPr>
          <w:ilvl w:val="0"/>
          <w:numId w:val="0"/>
        </w:numPr>
        <w:ind w:left="824"/>
        <w:rPr>
          <w:lang w:val="en-GB"/>
        </w:rPr>
      </w:pPr>
      <w:bookmarkStart w:id="14" w:name="_Toc109996517"/>
      <w:r>
        <w:rPr>
          <w:lang w:val="en-GB"/>
        </w:rPr>
        <w:t>Abstract</w:t>
      </w:r>
      <w:bookmarkEnd w:id="14"/>
    </w:p>
    <w:p w14:paraId="5D815A86" w14:textId="21D46805" w:rsidR="00F43C3C" w:rsidRDefault="00F43C3C" w:rsidP="00F43C3C">
      <w:r>
        <w:t>This document collects following candidate technologies for the High Efficiency Image File Format (HEIF) (ISO/IEC 23008-12)</w:t>
      </w:r>
      <w:r w:rsidR="00227ADA">
        <w:t>.</w:t>
      </w:r>
    </w:p>
    <w:p w14:paraId="26CA85B6" w14:textId="427871B5" w:rsidR="00F43C3C" w:rsidRDefault="00F43C3C" w:rsidP="00F43C3C"/>
    <w:customXmlInsRangeStart w:id="15" w:author="DENOUAL Franck" w:date="2022-07-29T14:14:00Z"/>
    <w:bookmarkStart w:id="16" w:name="_Toc94028578" w:displacedByCustomXml="next"/>
    <w:sdt>
      <w:sdtPr>
        <w:id w:val="-653518018"/>
        <w:docPartObj>
          <w:docPartGallery w:val="Table of Contents"/>
          <w:docPartUnique/>
        </w:docPartObj>
      </w:sdtPr>
      <w:sdtEndPr>
        <w:rPr>
          <w:rFonts w:ascii="Arial" w:eastAsia="Arial" w:hAnsi="Arial" w:cs="Arial"/>
          <w:b/>
          <w:bCs/>
          <w:noProof/>
          <w:color w:val="auto"/>
          <w:sz w:val="22"/>
          <w:szCs w:val="22"/>
        </w:rPr>
      </w:sdtEndPr>
      <w:sdtContent>
        <w:customXmlInsRangeEnd w:id="15"/>
        <w:p w14:paraId="26F7B6D7" w14:textId="2FD07E37" w:rsidR="00467DBC" w:rsidRDefault="00467DBC">
          <w:pPr>
            <w:pStyle w:val="TOCHeading"/>
            <w:rPr>
              <w:ins w:id="17" w:author="DENOUAL Franck" w:date="2022-07-29T14:14:00Z"/>
            </w:rPr>
          </w:pPr>
          <w:ins w:id="18" w:author="DENOUAL Franck" w:date="2022-07-29T14:14:00Z">
            <w:r>
              <w:t>Table of Contents</w:t>
            </w:r>
          </w:ins>
        </w:p>
        <w:p w14:paraId="59F90F6D" w14:textId="142578F4" w:rsidR="00467DBC" w:rsidRDefault="00467DBC">
          <w:pPr>
            <w:pStyle w:val="TOC1"/>
            <w:rPr>
              <w:rFonts w:asciiTheme="minorHAnsi" w:eastAsiaTheme="minorEastAsia" w:hAnsiTheme="minorHAnsi" w:cstheme="minorBidi"/>
              <w:noProof/>
              <w:lang w:val="fr-FR" w:eastAsia="fr-FR"/>
            </w:rPr>
          </w:pPr>
          <w:ins w:id="19" w:author="DENOUAL Franck" w:date="2022-07-29T14:14:00Z">
            <w:r>
              <w:fldChar w:fldCharType="begin"/>
            </w:r>
            <w:r>
              <w:instrText xml:space="preserve"> TOC \o "1-3" \h \z \u </w:instrText>
            </w:r>
            <w:r>
              <w:fldChar w:fldCharType="separate"/>
            </w:r>
          </w:ins>
          <w:hyperlink w:anchor="_Toc109996517" w:history="1">
            <w:r w:rsidRPr="002B2831">
              <w:rPr>
                <w:rStyle w:val="Hyperlink"/>
                <w:noProof/>
                <w:lang w:val="en-GB"/>
              </w:rPr>
              <w:t>Abstract</w:t>
            </w:r>
            <w:r>
              <w:rPr>
                <w:noProof/>
                <w:webHidden/>
              </w:rPr>
              <w:tab/>
            </w:r>
            <w:r>
              <w:rPr>
                <w:noProof/>
                <w:webHidden/>
              </w:rPr>
              <w:fldChar w:fldCharType="begin"/>
            </w:r>
            <w:r>
              <w:rPr>
                <w:noProof/>
                <w:webHidden/>
              </w:rPr>
              <w:instrText xml:space="preserve"> PAGEREF _Toc109996517 \h </w:instrText>
            </w:r>
            <w:r>
              <w:rPr>
                <w:noProof/>
                <w:webHidden/>
              </w:rPr>
            </w:r>
            <w:r>
              <w:rPr>
                <w:noProof/>
                <w:webHidden/>
              </w:rPr>
              <w:fldChar w:fldCharType="separate"/>
            </w:r>
            <w:r>
              <w:rPr>
                <w:noProof/>
                <w:webHidden/>
              </w:rPr>
              <w:t>1</w:t>
            </w:r>
            <w:r>
              <w:rPr>
                <w:noProof/>
                <w:webHidden/>
              </w:rPr>
              <w:fldChar w:fldCharType="end"/>
            </w:r>
          </w:hyperlink>
        </w:p>
        <w:p w14:paraId="42D1BF5C" w14:textId="240018EF" w:rsidR="00467DBC" w:rsidRDefault="00467DBC">
          <w:pPr>
            <w:pStyle w:val="TOC1"/>
            <w:tabs>
              <w:tab w:val="left" w:pos="440"/>
            </w:tabs>
            <w:rPr>
              <w:rFonts w:asciiTheme="minorHAnsi" w:eastAsiaTheme="minorEastAsia" w:hAnsiTheme="minorHAnsi" w:cstheme="minorBidi"/>
              <w:noProof/>
              <w:lang w:val="fr-FR" w:eastAsia="fr-FR"/>
            </w:rPr>
          </w:pPr>
          <w:hyperlink w:anchor="_Toc109996518" w:history="1">
            <w:r w:rsidRPr="002B2831">
              <w:rPr>
                <w:rStyle w:val="Hyperlink"/>
                <w:rFonts w:ascii="Times New Roman" w:eastAsia="Calibri" w:hAnsi="Times New Roman"/>
                <w:noProof/>
                <w:kern w:val="32"/>
              </w:rPr>
              <w:t>1.</w:t>
            </w:r>
            <w:r>
              <w:rPr>
                <w:rFonts w:asciiTheme="minorHAnsi" w:eastAsiaTheme="minorEastAsia" w:hAnsiTheme="minorHAnsi" w:cstheme="minorBidi"/>
                <w:noProof/>
                <w:lang w:val="fr-FR" w:eastAsia="fr-FR"/>
              </w:rPr>
              <w:tab/>
            </w:r>
            <w:r w:rsidRPr="002B2831">
              <w:rPr>
                <w:rStyle w:val="Hyperlink"/>
                <w:rFonts w:ascii="Times New Roman" w:eastAsia="Calibri" w:hAnsi="Times New Roman"/>
                <w:noProof/>
                <w:kern w:val="32"/>
              </w:rPr>
              <w:t>Carriage of Text Items</w:t>
            </w:r>
            <w:r>
              <w:rPr>
                <w:noProof/>
                <w:webHidden/>
              </w:rPr>
              <w:tab/>
            </w:r>
            <w:r>
              <w:rPr>
                <w:noProof/>
                <w:webHidden/>
              </w:rPr>
              <w:fldChar w:fldCharType="begin"/>
            </w:r>
            <w:r>
              <w:rPr>
                <w:noProof/>
                <w:webHidden/>
              </w:rPr>
              <w:instrText xml:space="preserve"> PAGEREF _Toc109996518 \h </w:instrText>
            </w:r>
            <w:r>
              <w:rPr>
                <w:noProof/>
                <w:webHidden/>
              </w:rPr>
            </w:r>
            <w:r>
              <w:rPr>
                <w:noProof/>
                <w:webHidden/>
              </w:rPr>
              <w:fldChar w:fldCharType="separate"/>
            </w:r>
            <w:r>
              <w:rPr>
                <w:noProof/>
                <w:webHidden/>
              </w:rPr>
              <w:t>2</w:t>
            </w:r>
            <w:r>
              <w:rPr>
                <w:noProof/>
                <w:webHidden/>
              </w:rPr>
              <w:fldChar w:fldCharType="end"/>
            </w:r>
          </w:hyperlink>
        </w:p>
        <w:p w14:paraId="03A70272" w14:textId="7F4CE014" w:rsidR="00467DBC" w:rsidRDefault="00467DBC">
          <w:pPr>
            <w:pStyle w:val="TOC2"/>
            <w:rPr>
              <w:rFonts w:asciiTheme="minorHAnsi" w:eastAsiaTheme="minorEastAsia" w:hAnsiTheme="minorHAnsi" w:cstheme="minorBidi"/>
              <w:noProof/>
              <w:lang w:val="fr-FR" w:eastAsia="fr-FR"/>
            </w:rPr>
          </w:pPr>
          <w:hyperlink w:anchor="_Toc109996519" w:history="1">
            <w:r w:rsidRPr="002B2831">
              <w:rPr>
                <w:rStyle w:val="Hyperlink"/>
                <w:rFonts w:ascii="Times New Roman" w:eastAsia="Times New Roman" w:hAnsi="Times New Roman" w:cs="Times New Roman"/>
                <w:b/>
                <w:bCs/>
                <w:iCs/>
                <w:noProof/>
              </w:rPr>
              <w:t>1</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Introduction</w:t>
            </w:r>
            <w:r>
              <w:rPr>
                <w:noProof/>
                <w:webHidden/>
              </w:rPr>
              <w:tab/>
            </w:r>
            <w:r>
              <w:rPr>
                <w:noProof/>
                <w:webHidden/>
              </w:rPr>
              <w:fldChar w:fldCharType="begin"/>
            </w:r>
            <w:r>
              <w:rPr>
                <w:noProof/>
                <w:webHidden/>
              </w:rPr>
              <w:instrText xml:space="preserve"> PAGEREF _Toc109996519 \h </w:instrText>
            </w:r>
            <w:r>
              <w:rPr>
                <w:noProof/>
                <w:webHidden/>
              </w:rPr>
            </w:r>
            <w:r>
              <w:rPr>
                <w:noProof/>
                <w:webHidden/>
              </w:rPr>
              <w:fldChar w:fldCharType="separate"/>
            </w:r>
            <w:r>
              <w:rPr>
                <w:noProof/>
                <w:webHidden/>
              </w:rPr>
              <w:t>2</w:t>
            </w:r>
            <w:r>
              <w:rPr>
                <w:noProof/>
                <w:webHidden/>
              </w:rPr>
              <w:fldChar w:fldCharType="end"/>
            </w:r>
          </w:hyperlink>
        </w:p>
        <w:p w14:paraId="3915709C" w14:textId="485910C7" w:rsidR="00467DBC" w:rsidRDefault="00467DBC">
          <w:pPr>
            <w:pStyle w:val="TOC2"/>
            <w:rPr>
              <w:rFonts w:asciiTheme="minorHAnsi" w:eastAsiaTheme="minorEastAsia" w:hAnsiTheme="minorHAnsi" w:cstheme="minorBidi"/>
              <w:noProof/>
              <w:lang w:val="fr-FR" w:eastAsia="fr-FR"/>
            </w:rPr>
          </w:pPr>
          <w:hyperlink w:anchor="_Toc109996520" w:history="1">
            <w:r w:rsidRPr="002B2831">
              <w:rPr>
                <w:rStyle w:val="Hyperlink"/>
                <w:rFonts w:ascii="Times New Roman" w:eastAsia="Times New Roman" w:hAnsi="Times New Roman" w:cs="Times New Roman"/>
                <w:b/>
                <w:bCs/>
                <w:iCs/>
                <w:noProof/>
              </w:rPr>
              <w:t>2</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Proposal</w:t>
            </w:r>
            <w:r>
              <w:rPr>
                <w:noProof/>
                <w:webHidden/>
              </w:rPr>
              <w:tab/>
            </w:r>
            <w:r>
              <w:rPr>
                <w:noProof/>
                <w:webHidden/>
              </w:rPr>
              <w:fldChar w:fldCharType="begin"/>
            </w:r>
            <w:r>
              <w:rPr>
                <w:noProof/>
                <w:webHidden/>
              </w:rPr>
              <w:instrText xml:space="preserve"> PAGEREF _Toc109996520 \h </w:instrText>
            </w:r>
            <w:r>
              <w:rPr>
                <w:noProof/>
                <w:webHidden/>
              </w:rPr>
            </w:r>
            <w:r>
              <w:rPr>
                <w:noProof/>
                <w:webHidden/>
              </w:rPr>
              <w:fldChar w:fldCharType="separate"/>
            </w:r>
            <w:r>
              <w:rPr>
                <w:noProof/>
                <w:webHidden/>
              </w:rPr>
              <w:t>3</w:t>
            </w:r>
            <w:r>
              <w:rPr>
                <w:noProof/>
                <w:webHidden/>
              </w:rPr>
              <w:fldChar w:fldCharType="end"/>
            </w:r>
          </w:hyperlink>
        </w:p>
        <w:p w14:paraId="068DD60F" w14:textId="4AAB2C51" w:rsidR="00467DBC" w:rsidRDefault="00467DBC">
          <w:pPr>
            <w:pStyle w:val="TOC1"/>
            <w:tabs>
              <w:tab w:val="left" w:pos="440"/>
            </w:tabs>
            <w:rPr>
              <w:rFonts w:asciiTheme="minorHAnsi" w:eastAsiaTheme="minorEastAsia" w:hAnsiTheme="minorHAnsi" w:cstheme="minorBidi"/>
              <w:noProof/>
              <w:lang w:val="fr-FR" w:eastAsia="fr-FR"/>
            </w:rPr>
          </w:pPr>
          <w:hyperlink w:anchor="_Toc109996521" w:history="1">
            <w:r w:rsidRPr="002B2831">
              <w:rPr>
                <w:rStyle w:val="Hyperlink"/>
                <w:rFonts w:ascii="Times New Roman" w:eastAsia="Calibri" w:hAnsi="Times New Roman"/>
                <w:noProof/>
                <w:kern w:val="32"/>
              </w:rPr>
              <w:t>2.</w:t>
            </w:r>
            <w:r>
              <w:rPr>
                <w:rFonts w:asciiTheme="minorHAnsi" w:eastAsiaTheme="minorEastAsia" w:hAnsiTheme="minorHAnsi" w:cstheme="minorBidi"/>
                <w:noProof/>
                <w:lang w:val="fr-FR" w:eastAsia="fr-FR"/>
              </w:rPr>
              <w:tab/>
            </w:r>
            <w:r w:rsidRPr="002B2831">
              <w:rPr>
                <w:rStyle w:val="Hyperlink"/>
                <w:rFonts w:ascii="Times New Roman" w:eastAsia="Calibri" w:hAnsi="Times New Roman"/>
                <w:noProof/>
                <w:kern w:val="32"/>
              </w:rPr>
              <w:t>Region annotations for image sequence or video tracks</w:t>
            </w:r>
            <w:r>
              <w:rPr>
                <w:noProof/>
                <w:webHidden/>
              </w:rPr>
              <w:tab/>
            </w:r>
            <w:r>
              <w:rPr>
                <w:noProof/>
                <w:webHidden/>
              </w:rPr>
              <w:fldChar w:fldCharType="begin"/>
            </w:r>
            <w:r>
              <w:rPr>
                <w:noProof/>
                <w:webHidden/>
              </w:rPr>
              <w:instrText xml:space="preserve"> PAGEREF _Toc109996521 \h </w:instrText>
            </w:r>
            <w:r>
              <w:rPr>
                <w:noProof/>
                <w:webHidden/>
              </w:rPr>
            </w:r>
            <w:r>
              <w:rPr>
                <w:noProof/>
                <w:webHidden/>
              </w:rPr>
              <w:fldChar w:fldCharType="separate"/>
            </w:r>
            <w:r>
              <w:rPr>
                <w:noProof/>
                <w:webHidden/>
              </w:rPr>
              <w:t>7</w:t>
            </w:r>
            <w:r>
              <w:rPr>
                <w:noProof/>
                <w:webHidden/>
              </w:rPr>
              <w:fldChar w:fldCharType="end"/>
            </w:r>
          </w:hyperlink>
        </w:p>
        <w:p w14:paraId="0A59B892" w14:textId="59E37186" w:rsidR="00467DBC" w:rsidRDefault="00467DBC">
          <w:pPr>
            <w:pStyle w:val="TOC2"/>
            <w:rPr>
              <w:rFonts w:asciiTheme="minorHAnsi" w:eastAsiaTheme="minorEastAsia" w:hAnsiTheme="minorHAnsi" w:cstheme="minorBidi"/>
              <w:noProof/>
              <w:lang w:val="fr-FR" w:eastAsia="fr-FR"/>
            </w:rPr>
          </w:pPr>
          <w:hyperlink w:anchor="_Toc109996522" w:history="1">
            <w:r w:rsidRPr="002B2831">
              <w:rPr>
                <w:rStyle w:val="Hyperlink"/>
                <w:rFonts w:ascii="Times New Roman" w:eastAsia="Times New Roman" w:hAnsi="Times New Roman" w:cs="Times New Roman"/>
                <w:b/>
                <w:bCs/>
                <w:iCs/>
                <w:noProof/>
              </w:rPr>
              <w:t>1</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Proposal (from m60304, MPEG#139, Issue#76)</w:t>
            </w:r>
            <w:r>
              <w:rPr>
                <w:noProof/>
                <w:webHidden/>
              </w:rPr>
              <w:tab/>
            </w:r>
            <w:r>
              <w:rPr>
                <w:noProof/>
                <w:webHidden/>
              </w:rPr>
              <w:fldChar w:fldCharType="begin"/>
            </w:r>
            <w:r>
              <w:rPr>
                <w:noProof/>
                <w:webHidden/>
              </w:rPr>
              <w:instrText xml:space="preserve"> PAGEREF _Toc109996522 \h </w:instrText>
            </w:r>
            <w:r>
              <w:rPr>
                <w:noProof/>
                <w:webHidden/>
              </w:rPr>
            </w:r>
            <w:r>
              <w:rPr>
                <w:noProof/>
                <w:webHidden/>
              </w:rPr>
              <w:fldChar w:fldCharType="separate"/>
            </w:r>
            <w:r>
              <w:rPr>
                <w:noProof/>
                <w:webHidden/>
              </w:rPr>
              <w:t>7</w:t>
            </w:r>
            <w:r>
              <w:rPr>
                <w:noProof/>
                <w:webHidden/>
              </w:rPr>
              <w:fldChar w:fldCharType="end"/>
            </w:r>
          </w:hyperlink>
        </w:p>
        <w:p w14:paraId="2F0A7894" w14:textId="0519F96A" w:rsidR="00467DBC" w:rsidRDefault="00467DBC">
          <w:pPr>
            <w:pStyle w:val="TOC2"/>
            <w:rPr>
              <w:rFonts w:asciiTheme="minorHAnsi" w:eastAsiaTheme="minorEastAsia" w:hAnsiTheme="minorHAnsi" w:cstheme="minorBidi"/>
              <w:noProof/>
              <w:lang w:val="fr-FR" w:eastAsia="fr-FR"/>
            </w:rPr>
          </w:pPr>
          <w:hyperlink w:anchor="_Toc109996523" w:history="1">
            <w:r w:rsidRPr="002B2831">
              <w:rPr>
                <w:rStyle w:val="Hyperlink"/>
                <w:rFonts w:ascii="Times New Roman" w:eastAsia="Times New Roman" w:hAnsi="Times New Roman" w:cs="Times New Roman"/>
                <w:b/>
                <w:bCs/>
                <w:iCs/>
                <w:noProof/>
              </w:rPr>
              <w:t>1.1</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Overview</w:t>
            </w:r>
            <w:r>
              <w:rPr>
                <w:noProof/>
                <w:webHidden/>
              </w:rPr>
              <w:tab/>
            </w:r>
            <w:r>
              <w:rPr>
                <w:noProof/>
                <w:webHidden/>
              </w:rPr>
              <w:fldChar w:fldCharType="begin"/>
            </w:r>
            <w:r>
              <w:rPr>
                <w:noProof/>
                <w:webHidden/>
              </w:rPr>
              <w:instrText xml:space="preserve"> PAGEREF _Toc109996523 \h </w:instrText>
            </w:r>
            <w:r>
              <w:rPr>
                <w:noProof/>
                <w:webHidden/>
              </w:rPr>
            </w:r>
            <w:r>
              <w:rPr>
                <w:noProof/>
                <w:webHidden/>
              </w:rPr>
              <w:fldChar w:fldCharType="separate"/>
            </w:r>
            <w:r>
              <w:rPr>
                <w:noProof/>
                <w:webHidden/>
              </w:rPr>
              <w:t>7</w:t>
            </w:r>
            <w:r>
              <w:rPr>
                <w:noProof/>
                <w:webHidden/>
              </w:rPr>
              <w:fldChar w:fldCharType="end"/>
            </w:r>
          </w:hyperlink>
        </w:p>
        <w:p w14:paraId="3FC0A0CE" w14:textId="05973904" w:rsidR="00467DBC" w:rsidRDefault="00467DBC">
          <w:pPr>
            <w:pStyle w:val="TOC2"/>
            <w:rPr>
              <w:rFonts w:asciiTheme="minorHAnsi" w:eastAsiaTheme="minorEastAsia" w:hAnsiTheme="minorHAnsi" w:cstheme="minorBidi"/>
              <w:noProof/>
              <w:lang w:val="fr-FR" w:eastAsia="fr-FR"/>
            </w:rPr>
          </w:pPr>
          <w:hyperlink w:anchor="_Toc109996524" w:history="1">
            <w:r w:rsidRPr="002B2831">
              <w:rPr>
                <w:rStyle w:val="Hyperlink"/>
                <w:rFonts w:ascii="Times New Roman" w:eastAsia="Times New Roman" w:hAnsi="Times New Roman" w:cs="Times New Roman"/>
                <w:b/>
                <w:bCs/>
                <w:iCs/>
                <w:noProof/>
              </w:rPr>
              <w:t>1.2</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Proposals</w:t>
            </w:r>
            <w:r>
              <w:rPr>
                <w:noProof/>
                <w:webHidden/>
              </w:rPr>
              <w:tab/>
            </w:r>
            <w:r>
              <w:rPr>
                <w:noProof/>
                <w:webHidden/>
              </w:rPr>
              <w:fldChar w:fldCharType="begin"/>
            </w:r>
            <w:r>
              <w:rPr>
                <w:noProof/>
                <w:webHidden/>
              </w:rPr>
              <w:instrText xml:space="preserve"> PAGEREF _Toc109996524 \h </w:instrText>
            </w:r>
            <w:r>
              <w:rPr>
                <w:noProof/>
                <w:webHidden/>
              </w:rPr>
            </w:r>
            <w:r>
              <w:rPr>
                <w:noProof/>
                <w:webHidden/>
              </w:rPr>
              <w:fldChar w:fldCharType="separate"/>
            </w:r>
            <w:r>
              <w:rPr>
                <w:noProof/>
                <w:webHidden/>
              </w:rPr>
              <w:t>8</w:t>
            </w:r>
            <w:r>
              <w:rPr>
                <w:noProof/>
                <w:webHidden/>
              </w:rPr>
              <w:fldChar w:fldCharType="end"/>
            </w:r>
          </w:hyperlink>
        </w:p>
        <w:p w14:paraId="5BE5CCE9" w14:textId="451BE0DB" w:rsidR="00467DBC" w:rsidRDefault="00467DBC">
          <w:pPr>
            <w:pStyle w:val="TOC2"/>
            <w:rPr>
              <w:rFonts w:asciiTheme="minorHAnsi" w:eastAsiaTheme="minorEastAsia" w:hAnsiTheme="minorHAnsi" w:cstheme="minorBidi"/>
              <w:noProof/>
              <w:lang w:val="fr-FR" w:eastAsia="fr-FR"/>
            </w:rPr>
          </w:pPr>
          <w:hyperlink w:anchor="_Toc109996525" w:history="1">
            <w:r w:rsidRPr="002B2831">
              <w:rPr>
                <w:rStyle w:val="Hyperlink"/>
                <w:rFonts w:ascii="Times New Roman" w:eastAsia="Times New Roman" w:hAnsi="Times New Roman" w:cs="Times New Roman"/>
                <w:b/>
                <w:bCs/>
                <w:iCs/>
                <w:noProof/>
              </w:rPr>
              <w:t>2</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Proposal (m59508, MPEG#138)</w:t>
            </w:r>
            <w:r>
              <w:rPr>
                <w:noProof/>
                <w:webHidden/>
              </w:rPr>
              <w:tab/>
            </w:r>
            <w:r>
              <w:rPr>
                <w:noProof/>
                <w:webHidden/>
              </w:rPr>
              <w:fldChar w:fldCharType="begin"/>
            </w:r>
            <w:r>
              <w:rPr>
                <w:noProof/>
                <w:webHidden/>
              </w:rPr>
              <w:instrText xml:space="preserve"> PAGEREF _Toc109996525 \h </w:instrText>
            </w:r>
            <w:r>
              <w:rPr>
                <w:noProof/>
                <w:webHidden/>
              </w:rPr>
            </w:r>
            <w:r>
              <w:rPr>
                <w:noProof/>
                <w:webHidden/>
              </w:rPr>
              <w:fldChar w:fldCharType="separate"/>
            </w:r>
            <w:r>
              <w:rPr>
                <w:noProof/>
                <w:webHidden/>
              </w:rPr>
              <w:t>12</w:t>
            </w:r>
            <w:r>
              <w:rPr>
                <w:noProof/>
                <w:webHidden/>
              </w:rPr>
              <w:fldChar w:fldCharType="end"/>
            </w:r>
          </w:hyperlink>
        </w:p>
        <w:p w14:paraId="19F2EAD4" w14:textId="5A7AE431" w:rsidR="00467DBC" w:rsidRDefault="00467DBC">
          <w:pPr>
            <w:pStyle w:val="TOC2"/>
            <w:rPr>
              <w:rFonts w:asciiTheme="minorHAnsi" w:eastAsiaTheme="minorEastAsia" w:hAnsiTheme="minorHAnsi" w:cstheme="minorBidi"/>
              <w:noProof/>
              <w:lang w:val="fr-FR" w:eastAsia="fr-FR"/>
            </w:rPr>
          </w:pPr>
          <w:hyperlink w:anchor="_Toc109996526" w:history="1">
            <w:r w:rsidRPr="002B2831">
              <w:rPr>
                <w:rStyle w:val="Hyperlink"/>
                <w:rFonts w:ascii="Times New Roman" w:eastAsia="Times New Roman" w:hAnsi="Times New Roman" w:cs="Times New Roman"/>
                <w:b/>
                <w:bCs/>
                <w:iCs/>
                <w:noProof/>
              </w:rPr>
              <w:t>3</w:t>
            </w:r>
            <w:r>
              <w:rPr>
                <w:rFonts w:asciiTheme="minorHAnsi" w:eastAsiaTheme="minorEastAsia" w:hAnsiTheme="minorHAnsi" w:cstheme="minorBidi"/>
                <w:noProof/>
                <w:lang w:val="fr-FR" w:eastAsia="fr-FR"/>
              </w:rPr>
              <w:tab/>
            </w:r>
            <w:r w:rsidRPr="002B2831">
              <w:rPr>
                <w:rStyle w:val="Hyperlink"/>
                <w:rFonts w:ascii="Times New Roman" w:eastAsia="Times New Roman" w:hAnsi="Times New Roman" w:cs="Times New Roman"/>
                <w:b/>
                <w:bCs/>
                <w:iCs/>
                <w:noProof/>
              </w:rPr>
              <w:t>Discussion</w:t>
            </w:r>
            <w:r>
              <w:rPr>
                <w:noProof/>
                <w:webHidden/>
              </w:rPr>
              <w:tab/>
            </w:r>
            <w:r>
              <w:rPr>
                <w:noProof/>
                <w:webHidden/>
              </w:rPr>
              <w:fldChar w:fldCharType="begin"/>
            </w:r>
            <w:r>
              <w:rPr>
                <w:noProof/>
                <w:webHidden/>
              </w:rPr>
              <w:instrText xml:space="preserve"> PAGEREF _Toc109996526 \h </w:instrText>
            </w:r>
            <w:r>
              <w:rPr>
                <w:noProof/>
                <w:webHidden/>
              </w:rPr>
            </w:r>
            <w:r>
              <w:rPr>
                <w:noProof/>
                <w:webHidden/>
              </w:rPr>
              <w:fldChar w:fldCharType="separate"/>
            </w:r>
            <w:r>
              <w:rPr>
                <w:noProof/>
                <w:webHidden/>
              </w:rPr>
              <w:t>15</w:t>
            </w:r>
            <w:r>
              <w:rPr>
                <w:noProof/>
                <w:webHidden/>
              </w:rPr>
              <w:fldChar w:fldCharType="end"/>
            </w:r>
          </w:hyperlink>
        </w:p>
        <w:p w14:paraId="172774E0" w14:textId="43AEF18E" w:rsidR="00467DBC" w:rsidRDefault="00467DBC">
          <w:pPr>
            <w:pStyle w:val="TOC1"/>
            <w:tabs>
              <w:tab w:val="left" w:pos="440"/>
            </w:tabs>
            <w:rPr>
              <w:rFonts w:asciiTheme="minorHAnsi" w:eastAsiaTheme="minorEastAsia" w:hAnsiTheme="minorHAnsi" w:cstheme="minorBidi"/>
              <w:noProof/>
              <w:lang w:val="fr-FR" w:eastAsia="fr-FR"/>
            </w:rPr>
          </w:pPr>
          <w:hyperlink w:anchor="_Toc109996527" w:history="1">
            <w:r w:rsidRPr="002B2831">
              <w:rPr>
                <w:rStyle w:val="Hyperlink"/>
                <w:rFonts w:ascii="Times New Roman" w:eastAsia="Calibri" w:hAnsi="Times New Roman"/>
                <w:noProof/>
                <w:kern w:val="32"/>
              </w:rPr>
              <w:t>3.</w:t>
            </w:r>
            <w:r>
              <w:rPr>
                <w:rFonts w:asciiTheme="minorHAnsi" w:eastAsiaTheme="minorEastAsia" w:hAnsiTheme="minorHAnsi" w:cstheme="minorBidi"/>
                <w:noProof/>
                <w:lang w:val="fr-FR" w:eastAsia="fr-FR"/>
              </w:rPr>
              <w:tab/>
            </w:r>
            <w:r w:rsidRPr="002B2831">
              <w:rPr>
                <w:rStyle w:val="Hyperlink"/>
                <w:rFonts w:ascii="Times New Roman" w:eastAsia="Calibri" w:hAnsi="Times New Roman"/>
                <w:noProof/>
                <w:kern w:val="32"/>
              </w:rPr>
              <w:t>On carr</w:t>
            </w:r>
            <w:r w:rsidRPr="002B2831">
              <w:rPr>
                <w:rStyle w:val="Hyperlink"/>
                <w:rFonts w:ascii="Times New Roman" w:eastAsia="Calibri" w:hAnsi="Times New Roman"/>
                <w:noProof/>
                <w:kern w:val="32"/>
              </w:rPr>
              <w:t>i</w:t>
            </w:r>
            <w:r w:rsidRPr="002B2831">
              <w:rPr>
                <w:rStyle w:val="Hyperlink"/>
                <w:rFonts w:ascii="Times New Roman" w:eastAsia="Calibri" w:hAnsi="Times New Roman"/>
                <w:noProof/>
                <w:kern w:val="32"/>
              </w:rPr>
              <w:t>age of camera properties</w:t>
            </w:r>
            <w:r>
              <w:rPr>
                <w:noProof/>
                <w:webHidden/>
              </w:rPr>
              <w:tab/>
            </w:r>
            <w:r>
              <w:rPr>
                <w:noProof/>
                <w:webHidden/>
              </w:rPr>
              <w:fldChar w:fldCharType="begin"/>
            </w:r>
            <w:r>
              <w:rPr>
                <w:noProof/>
                <w:webHidden/>
              </w:rPr>
              <w:instrText xml:space="preserve"> PAGEREF _Toc109996527 \h </w:instrText>
            </w:r>
            <w:r>
              <w:rPr>
                <w:noProof/>
                <w:webHidden/>
              </w:rPr>
            </w:r>
            <w:r>
              <w:rPr>
                <w:noProof/>
                <w:webHidden/>
              </w:rPr>
              <w:fldChar w:fldCharType="separate"/>
            </w:r>
            <w:r>
              <w:rPr>
                <w:noProof/>
                <w:webHidden/>
              </w:rPr>
              <w:t>15</w:t>
            </w:r>
            <w:r>
              <w:rPr>
                <w:noProof/>
                <w:webHidden/>
              </w:rPr>
              <w:fldChar w:fldCharType="end"/>
            </w:r>
          </w:hyperlink>
        </w:p>
        <w:p w14:paraId="5FBB6F25" w14:textId="6C62EEA7" w:rsidR="00467DBC" w:rsidRDefault="00467DBC">
          <w:pPr>
            <w:pStyle w:val="TOC3"/>
            <w:tabs>
              <w:tab w:val="left" w:pos="1320"/>
              <w:tab w:val="right" w:leader="dot" w:pos="9010"/>
            </w:tabs>
            <w:rPr>
              <w:rFonts w:asciiTheme="minorHAnsi" w:eastAsiaTheme="minorEastAsia" w:hAnsiTheme="minorHAnsi" w:cstheme="minorBidi"/>
              <w:noProof/>
              <w:lang w:val="fr-FR" w:eastAsia="fr-FR"/>
            </w:rPr>
          </w:pPr>
          <w:hyperlink w:anchor="_Toc109996528" w:history="1">
            <w:r w:rsidRPr="002B2831">
              <w:rPr>
                <w:rStyle w:val="Hyperlink"/>
                <w:rFonts w:ascii="Cambria" w:hAnsi="Cambria" w:cs="Times New Roman"/>
                <w:b/>
                <w:noProof/>
                <w:lang w:val="en-GB" w:eastAsia="ja-JP"/>
              </w:rPr>
              <w:t>6.5.39</w:t>
            </w:r>
            <w:r>
              <w:rPr>
                <w:rFonts w:asciiTheme="minorHAnsi" w:eastAsiaTheme="minorEastAsia" w:hAnsiTheme="minorHAnsi" w:cstheme="minorBidi"/>
                <w:noProof/>
                <w:lang w:val="fr-FR" w:eastAsia="fr-FR"/>
              </w:rPr>
              <w:tab/>
            </w:r>
            <w:r w:rsidRPr="002B2831">
              <w:rPr>
                <w:rStyle w:val="Hyperlink"/>
                <w:rFonts w:ascii="Cambria" w:hAnsi="Cambria"/>
                <w:b/>
                <w:noProof/>
                <w:lang w:val="en-GB" w:eastAsia="ja-JP"/>
              </w:rPr>
              <w:t>Camera extrinsic matrix</w:t>
            </w:r>
            <w:r>
              <w:rPr>
                <w:noProof/>
                <w:webHidden/>
              </w:rPr>
              <w:tab/>
            </w:r>
            <w:r>
              <w:rPr>
                <w:noProof/>
                <w:webHidden/>
              </w:rPr>
              <w:fldChar w:fldCharType="begin"/>
            </w:r>
            <w:r>
              <w:rPr>
                <w:noProof/>
                <w:webHidden/>
              </w:rPr>
              <w:instrText xml:space="preserve"> PAGEREF _Toc109996528 \h </w:instrText>
            </w:r>
            <w:r>
              <w:rPr>
                <w:noProof/>
                <w:webHidden/>
              </w:rPr>
            </w:r>
            <w:r>
              <w:rPr>
                <w:noProof/>
                <w:webHidden/>
              </w:rPr>
              <w:fldChar w:fldCharType="separate"/>
            </w:r>
            <w:r>
              <w:rPr>
                <w:noProof/>
                <w:webHidden/>
              </w:rPr>
              <w:t>15</w:t>
            </w:r>
            <w:r>
              <w:rPr>
                <w:noProof/>
                <w:webHidden/>
              </w:rPr>
              <w:fldChar w:fldCharType="end"/>
            </w:r>
          </w:hyperlink>
        </w:p>
        <w:p w14:paraId="34A3BA01" w14:textId="17320DB4" w:rsidR="00467DBC" w:rsidRDefault="00467DBC">
          <w:pPr>
            <w:pStyle w:val="TOC3"/>
            <w:tabs>
              <w:tab w:val="left" w:pos="1320"/>
              <w:tab w:val="right" w:leader="dot" w:pos="9010"/>
            </w:tabs>
            <w:rPr>
              <w:rFonts w:asciiTheme="minorHAnsi" w:eastAsiaTheme="minorEastAsia" w:hAnsiTheme="minorHAnsi" w:cstheme="minorBidi"/>
              <w:noProof/>
              <w:lang w:val="fr-FR" w:eastAsia="fr-FR"/>
            </w:rPr>
          </w:pPr>
          <w:hyperlink w:anchor="_Toc109996529" w:history="1">
            <w:r w:rsidRPr="002B2831">
              <w:rPr>
                <w:rStyle w:val="Hyperlink"/>
                <w:rFonts w:ascii="Cambria" w:hAnsi="Cambria" w:cs="Times New Roman"/>
                <w:b/>
                <w:noProof/>
                <w:lang w:val="en-GB" w:eastAsia="ja-JP"/>
              </w:rPr>
              <w:t>6.5.40</w:t>
            </w:r>
            <w:r>
              <w:rPr>
                <w:rFonts w:asciiTheme="minorHAnsi" w:eastAsiaTheme="minorEastAsia" w:hAnsiTheme="minorHAnsi" w:cstheme="minorBidi"/>
                <w:noProof/>
                <w:lang w:val="fr-FR" w:eastAsia="fr-FR"/>
              </w:rPr>
              <w:tab/>
            </w:r>
            <w:r w:rsidRPr="002B2831">
              <w:rPr>
                <w:rStyle w:val="Hyperlink"/>
                <w:rFonts w:ascii="Cambria" w:hAnsi="Cambria"/>
                <w:b/>
                <w:noProof/>
                <w:lang w:val="en-GB" w:eastAsia="ja-JP"/>
              </w:rPr>
              <w:t>Camera intrinsic matrix</w:t>
            </w:r>
            <w:r>
              <w:rPr>
                <w:noProof/>
                <w:webHidden/>
              </w:rPr>
              <w:tab/>
            </w:r>
            <w:r>
              <w:rPr>
                <w:noProof/>
                <w:webHidden/>
              </w:rPr>
              <w:fldChar w:fldCharType="begin"/>
            </w:r>
            <w:r>
              <w:rPr>
                <w:noProof/>
                <w:webHidden/>
              </w:rPr>
              <w:instrText xml:space="preserve"> PAGEREF _Toc109996529 \h </w:instrText>
            </w:r>
            <w:r>
              <w:rPr>
                <w:noProof/>
                <w:webHidden/>
              </w:rPr>
            </w:r>
            <w:r>
              <w:rPr>
                <w:noProof/>
                <w:webHidden/>
              </w:rPr>
              <w:fldChar w:fldCharType="separate"/>
            </w:r>
            <w:r>
              <w:rPr>
                <w:noProof/>
                <w:webHidden/>
              </w:rPr>
              <w:t>16</w:t>
            </w:r>
            <w:r>
              <w:rPr>
                <w:noProof/>
                <w:webHidden/>
              </w:rPr>
              <w:fldChar w:fldCharType="end"/>
            </w:r>
          </w:hyperlink>
        </w:p>
        <w:p w14:paraId="082390DB" w14:textId="5E506C8A" w:rsidR="00467DBC" w:rsidRDefault="00467DBC">
          <w:pPr>
            <w:pStyle w:val="TOC1"/>
            <w:tabs>
              <w:tab w:val="left" w:pos="440"/>
            </w:tabs>
            <w:rPr>
              <w:rFonts w:asciiTheme="minorHAnsi" w:eastAsiaTheme="minorEastAsia" w:hAnsiTheme="minorHAnsi" w:cstheme="minorBidi"/>
              <w:noProof/>
              <w:lang w:val="fr-FR" w:eastAsia="fr-FR"/>
            </w:rPr>
          </w:pPr>
          <w:hyperlink w:anchor="_Toc109996530" w:history="1">
            <w:r w:rsidRPr="002B2831">
              <w:rPr>
                <w:rStyle w:val="Hyperlink"/>
                <w:rFonts w:ascii="Times New Roman" w:eastAsia="Calibri" w:hAnsi="Times New Roman"/>
                <w:noProof/>
                <w:kern w:val="32"/>
              </w:rPr>
              <w:t>4.</w:t>
            </w:r>
            <w:r>
              <w:rPr>
                <w:rFonts w:asciiTheme="minorHAnsi" w:eastAsiaTheme="minorEastAsia" w:hAnsiTheme="minorHAnsi" w:cstheme="minorBidi"/>
                <w:noProof/>
                <w:lang w:val="fr-FR" w:eastAsia="fr-FR"/>
              </w:rPr>
              <w:tab/>
            </w:r>
            <w:r w:rsidRPr="002B2831">
              <w:rPr>
                <w:rStyle w:val="Hyperlink"/>
                <w:rFonts w:ascii="Times New Roman" w:eastAsia="Calibri" w:hAnsi="Times New Roman"/>
                <w:noProof/>
                <w:kern w:val="32"/>
              </w:rPr>
              <w:t>Matrix-based transformation for image items</w:t>
            </w:r>
            <w:r>
              <w:rPr>
                <w:noProof/>
                <w:webHidden/>
              </w:rPr>
              <w:tab/>
            </w:r>
            <w:r>
              <w:rPr>
                <w:noProof/>
                <w:webHidden/>
              </w:rPr>
              <w:fldChar w:fldCharType="begin"/>
            </w:r>
            <w:r>
              <w:rPr>
                <w:noProof/>
                <w:webHidden/>
              </w:rPr>
              <w:instrText xml:space="preserve"> PAGEREF _Toc109996530 \h </w:instrText>
            </w:r>
            <w:r>
              <w:rPr>
                <w:noProof/>
                <w:webHidden/>
              </w:rPr>
            </w:r>
            <w:r>
              <w:rPr>
                <w:noProof/>
                <w:webHidden/>
              </w:rPr>
              <w:fldChar w:fldCharType="separate"/>
            </w:r>
            <w:r>
              <w:rPr>
                <w:noProof/>
                <w:webHidden/>
              </w:rPr>
              <w:t>20</w:t>
            </w:r>
            <w:r>
              <w:rPr>
                <w:noProof/>
                <w:webHidden/>
              </w:rPr>
              <w:fldChar w:fldCharType="end"/>
            </w:r>
          </w:hyperlink>
        </w:p>
        <w:p w14:paraId="5778E8E4" w14:textId="393BF97F" w:rsidR="00467DBC" w:rsidRDefault="00467DBC">
          <w:pPr>
            <w:pStyle w:val="TOC1"/>
            <w:tabs>
              <w:tab w:val="left" w:pos="440"/>
            </w:tabs>
            <w:rPr>
              <w:rFonts w:asciiTheme="minorHAnsi" w:eastAsiaTheme="minorEastAsia" w:hAnsiTheme="minorHAnsi" w:cstheme="minorBidi"/>
              <w:noProof/>
              <w:lang w:val="fr-FR" w:eastAsia="fr-FR"/>
            </w:rPr>
          </w:pPr>
          <w:hyperlink w:anchor="_Toc109996531" w:history="1">
            <w:r w:rsidRPr="002B2831">
              <w:rPr>
                <w:rStyle w:val="Hyperlink"/>
                <w:rFonts w:ascii="Times New Roman" w:eastAsia="Calibri" w:hAnsi="Times New Roman"/>
                <w:noProof/>
                <w:kern w:val="32"/>
              </w:rPr>
              <w:t>5.</w:t>
            </w:r>
            <w:r>
              <w:rPr>
                <w:rFonts w:asciiTheme="minorHAnsi" w:eastAsiaTheme="minorEastAsia" w:hAnsiTheme="minorHAnsi" w:cstheme="minorBidi"/>
                <w:noProof/>
                <w:lang w:val="fr-FR" w:eastAsia="fr-FR"/>
              </w:rPr>
              <w:tab/>
            </w:r>
            <w:r w:rsidRPr="002B2831">
              <w:rPr>
                <w:rStyle w:val="Hyperlink"/>
                <w:rFonts w:ascii="Times New Roman" w:eastAsia="Calibri" w:hAnsi="Times New Roman"/>
                <w:noProof/>
                <w:kern w:val="32"/>
              </w:rPr>
              <w:t>Signaling for pre-derived coded image items</w:t>
            </w:r>
            <w:r>
              <w:rPr>
                <w:noProof/>
                <w:webHidden/>
              </w:rPr>
              <w:tab/>
            </w:r>
            <w:r>
              <w:rPr>
                <w:noProof/>
                <w:webHidden/>
              </w:rPr>
              <w:fldChar w:fldCharType="begin"/>
            </w:r>
            <w:r>
              <w:rPr>
                <w:noProof/>
                <w:webHidden/>
              </w:rPr>
              <w:instrText xml:space="preserve"> PAGEREF _Toc109996531 \h </w:instrText>
            </w:r>
            <w:r>
              <w:rPr>
                <w:noProof/>
                <w:webHidden/>
              </w:rPr>
            </w:r>
            <w:r>
              <w:rPr>
                <w:noProof/>
                <w:webHidden/>
              </w:rPr>
              <w:fldChar w:fldCharType="separate"/>
            </w:r>
            <w:r>
              <w:rPr>
                <w:noProof/>
                <w:webHidden/>
              </w:rPr>
              <w:t>20</w:t>
            </w:r>
            <w:r>
              <w:rPr>
                <w:noProof/>
                <w:webHidden/>
              </w:rPr>
              <w:fldChar w:fldCharType="end"/>
            </w:r>
          </w:hyperlink>
        </w:p>
        <w:p w14:paraId="082E0D8E" w14:textId="4CDF5BC5" w:rsidR="00467DBC" w:rsidRDefault="00467DBC">
          <w:pPr>
            <w:rPr>
              <w:ins w:id="20" w:author="DENOUAL Franck" w:date="2022-07-29T14:14:00Z"/>
            </w:rPr>
          </w:pPr>
          <w:ins w:id="21" w:author="DENOUAL Franck" w:date="2022-07-29T14:14:00Z">
            <w:r>
              <w:rPr>
                <w:b/>
                <w:bCs/>
                <w:noProof/>
              </w:rPr>
              <w:fldChar w:fldCharType="end"/>
            </w:r>
          </w:ins>
        </w:p>
        <w:customXmlInsRangeStart w:id="22" w:author="DENOUAL Franck" w:date="2022-07-29T14:14:00Z"/>
      </w:sdtContent>
    </w:sdt>
    <w:customXmlInsRangeEnd w:id="22"/>
    <w:p w14:paraId="39AC7B8D" w14:textId="6E9C1123" w:rsidR="005912AA" w:rsidRPr="00132BCC" w:rsidDel="00467DBC" w:rsidRDefault="005D2E8E">
      <w:pPr>
        <w:rPr>
          <w:moveFrom w:id="23" w:author="DENOUAL Franck" w:date="2022-07-29T14:15:00Z"/>
          <w:i/>
          <w:iCs/>
        </w:rPr>
      </w:pPr>
      <w:moveFromRangeStart w:id="24" w:author="DENOUAL Franck" w:date="2022-07-29T14:15:00Z" w:name="move109996535"/>
      <w:moveFrom w:id="25" w:author="DENOUAL Franck" w:date="2022-07-29T14:15:00Z">
        <w:r w:rsidRPr="00132BCC" w:rsidDel="00467DBC">
          <w:rPr>
            <w:i/>
            <w:iCs/>
          </w:rPr>
          <w:t xml:space="preserve">[Ed. (FD). </w:t>
        </w:r>
        <w:r w:rsidR="005912AA" w:rsidRPr="00132BCC" w:rsidDel="00467DBC">
          <w:rPr>
            <w:i/>
            <w:iCs/>
          </w:rPr>
          <w:t xml:space="preserve">It has been decided </w:t>
        </w:r>
        <w:r w:rsidRPr="00132BCC" w:rsidDel="00467DBC">
          <w:rPr>
            <w:i/>
            <w:iCs/>
          </w:rPr>
          <w:t xml:space="preserve">at MPEG#138 </w:t>
        </w:r>
        <w:r w:rsidR="005912AA" w:rsidRPr="00132BCC" w:rsidDel="00467DBC">
          <w:rPr>
            <w:i/>
            <w:iCs/>
          </w:rPr>
          <w:t>to move Camera and extrinsic camera parameters to HEIF CDAM.</w:t>
        </w:r>
        <w:r w:rsidRPr="00132BCC" w:rsidDel="00467DBC">
          <w:rPr>
            <w:i/>
            <w:iCs/>
          </w:rPr>
          <w:t>]</w:t>
        </w:r>
      </w:moveFrom>
    </w:p>
    <w:moveFromRangeEnd w:id="24"/>
    <w:p w14:paraId="572938A9" w14:textId="77777777" w:rsidR="0019424B" w:rsidRPr="00C575A2" w:rsidRDefault="0019424B" w:rsidP="007C4BDB"/>
    <w:p w14:paraId="2EA4E7A1" w14:textId="7E7D8C2A" w:rsidR="00DA0ED7" w:rsidRPr="007C4BDB" w:rsidRDefault="00DA0ED7"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26" w:name="_Toc109996518"/>
      <w:r w:rsidRPr="007C4BDB">
        <w:rPr>
          <w:rFonts w:ascii="Times New Roman" w:eastAsia="Calibri" w:hAnsi="Times New Roman"/>
          <w:kern w:val="32"/>
          <w:sz w:val="28"/>
          <w:szCs w:val="32"/>
        </w:rPr>
        <w:t>Carriage of Text Items</w:t>
      </w:r>
      <w:bookmarkEnd w:id="26"/>
      <w:r w:rsidRPr="007C4BDB">
        <w:rPr>
          <w:rFonts w:ascii="Times New Roman" w:eastAsia="Calibri" w:hAnsi="Times New Roman"/>
          <w:kern w:val="32"/>
          <w:sz w:val="28"/>
          <w:szCs w:val="32"/>
        </w:rPr>
        <w:tab/>
      </w:r>
    </w:p>
    <w:p w14:paraId="25892674" w14:textId="2C24B6B3" w:rsidR="00132BCC" w:rsidRDefault="00132BCC" w:rsidP="00DA0ED7">
      <w:pPr>
        <w:rPr>
          <w:ins w:id="27" w:author="DENOUAL Franck" w:date="2022-07-29T08:53:00Z"/>
          <w:i/>
          <w:iCs/>
          <w:sz w:val="20"/>
          <w:szCs w:val="20"/>
          <w:highlight w:val="yellow"/>
        </w:rPr>
      </w:pPr>
      <w:ins w:id="28" w:author="DENOUAL Franck" w:date="2022-07-29T08:53:00Z">
        <w:r w:rsidRPr="007C4BDB">
          <w:rPr>
            <w:i/>
            <w:sz w:val="20"/>
            <w:szCs w:val="20"/>
            <w:highlight w:val="yellow"/>
          </w:rPr>
          <w:t xml:space="preserve">[ Ed. (FD): </w:t>
        </w:r>
      </w:ins>
      <w:ins w:id="29" w:author="DENOUAL Franck" w:date="2022-07-29T08:54:00Z">
        <w:r w:rsidRPr="00132BCC">
          <w:rPr>
            <w:iCs/>
            <w:sz w:val="20"/>
            <w:szCs w:val="20"/>
            <w:highlight w:val="yellow"/>
          </w:rPr>
          <w:t>Decision a</w:t>
        </w:r>
      </w:ins>
      <w:ins w:id="30" w:author="DENOUAL Franck" w:date="2022-07-29T08:53:00Z">
        <w:r>
          <w:rPr>
            <w:sz w:val="20"/>
            <w:szCs w:val="20"/>
            <w:highlight w:val="yellow"/>
          </w:rPr>
          <w:t xml:space="preserve">t </w:t>
        </w:r>
        <w:r w:rsidRPr="007C4BDB">
          <w:rPr>
            <w:sz w:val="20"/>
            <w:szCs w:val="20"/>
            <w:highlight w:val="yellow"/>
          </w:rPr>
          <w:t>MPEG#13</w:t>
        </w:r>
        <w:r>
          <w:rPr>
            <w:sz w:val="20"/>
            <w:szCs w:val="20"/>
            <w:highlight w:val="yellow"/>
          </w:rPr>
          <w:t>9</w:t>
        </w:r>
        <w:r w:rsidRPr="007C4BDB">
          <w:rPr>
            <w:sz w:val="20"/>
            <w:szCs w:val="20"/>
            <w:highlight w:val="yellow"/>
          </w:rPr>
          <w:t xml:space="preserve"> meeting: </w:t>
        </w:r>
        <w:r w:rsidRPr="007C4BDB">
          <w:rPr>
            <w:i/>
            <w:iCs/>
            <w:sz w:val="20"/>
            <w:szCs w:val="20"/>
            <w:highlight w:val="yellow"/>
          </w:rPr>
          <w:t>“</w:t>
        </w:r>
        <w:r>
          <w:rPr>
            <w:i/>
            <w:iCs/>
            <w:sz w:val="20"/>
            <w:szCs w:val="20"/>
            <w:highlight w:val="yellow"/>
          </w:rPr>
          <w:t xml:space="preserve">update </w:t>
        </w:r>
        <w:proofErr w:type="spellStart"/>
        <w:r>
          <w:rPr>
            <w:i/>
            <w:iCs/>
            <w:sz w:val="20"/>
            <w:szCs w:val="20"/>
            <w:highlight w:val="yellow"/>
          </w:rPr>
          <w:t>TuC</w:t>
        </w:r>
        <w:proofErr w:type="spellEnd"/>
        <w:r>
          <w:rPr>
            <w:i/>
            <w:iCs/>
            <w:sz w:val="20"/>
            <w:szCs w:val="20"/>
            <w:highlight w:val="yellow"/>
          </w:rPr>
          <w:t xml:space="preserve"> with contribution m6031</w:t>
        </w:r>
      </w:ins>
      <w:ins w:id="31" w:author="DENOUAL Franck" w:date="2022-07-29T08:54:00Z">
        <w:r>
          <w:rPr>
            <w:i/>
            <w:iCs/>
            <w:sz w:val="20"/>
            <w:szCs w:val="20"/>
            <w:highlight w:val="yellow"/>
          </w:rPr>
          <w:t>6</w:t>
        </w:r>
      </w:ins>
      <w:ins w:id="32" w:author="DENOUAL Franck" w:date="2022-07-29T08:53:00Z">
        <w:r>
          <w:rPr>
            <w:i/>
            <w:iCs/>
            <w:sz w:val="20"/>
            <w:szCs w:val="20"/>
            <w:highlight w:val="yellow"/>
          </w:rPr>
          <w:t>]</w:t>
        </w:r>
      </w:ins>
    </w:p>
    <w:p w14:paraId="035DC96B" w14:textId="0E9779A1" w:rsidR="00B276A2" w:rsidRDefault="00DA0ED7" w:rsidP="00DA0ED7">
      <w:pPr>
        <w:rPr>
          <w:ins w:id="33" w:author="DENOUAL Franck" w:date="2022-07-29T14:14:00Z"/>
          <w:i/>
          <w:iCs/>
          <w:sz w:val="20"/>
          <w:szCs w:val="20"/>
          <w:highlight w:val="yellow"/>
        </w:rPr>
      </w:pPr>
      <w:r w:rsidRPr="007C4BDB">
        <w:rPr>
          <w:i/>
          <w:sz w:val="20"/>
          <w:szCs w:val="20"/>
          <w:highlight w:val="yellow"/>
        </w:rPr>
        <w:t xml:space="preserve">[ Ed. (FD): </w:t>
      </w:r>
      <w:r w:rsidRPr="007C4BDB">
        <w:rPr>
          <w:sz w:val="20"/>
          <w:szCs w:val="20"/>
          <w:highlight w:val="yellow"/>
        </w:rPr>
        <w:t xml:space="preserve">Open question from MPEG#137 meeting: </w:t>
      </w:r>
      <w:r w:rsidRPr="007C4BDB">
        <w:rPr>
          <w:i/>
          <w:iCs/>
          <w:sz w:val="20"/>
          <w:szCs w:val="20"/>
          <w:highlight w:val="yellow"/>
        </w:rPr>
        <w:t>“we need to find a reasonably manageable/compact language: text/plain says too little (well, nothing) about styling, and full-on HTML seems a bit much”</w:t>
      </w:r>
      <w:ins w:id="34" w:author="DENOUAL Franck" w:date="2022-07-29T14:14:00Z">
        <w:r w:rsidR="00467DBC">
          <w:rPr>
            <w:i/>
            <w:iCs/>
            <w:sz w:val="20"/>
            <w:szCs w:val="20"/>
            <w:highlight w:val="yellow"/>
          </w:rPr>
          <w:t>]</w:t>
        </w:r>
      </w:ins>
    </w:p>
    <w:p w14:paraId="6421DD0B" w14:textId="77777777" w:rsidR="00467DBC" w:rsidRDefault="00467DBC" w:rsidP="00DA0ED7">
      <w:pPr>
        <w:rPr>
          <w:ins w:id="35" w:author="DENOUAL Franck" w:date="2022-07-29T09:07:00Z"/>
          <w:i/>
          <w:iCs/>
          <w:sz w:val="20"/>
          <w:szCs w:val="20"/>
          <w:highlight w:val="yellow"/>
        </w:rPr>
      </w:pPr>
    </w:p>
    <w:p w14:paraId="5620FEB1" w14:textId="5148D07B" w:rsidR="00DA0ED7" w:rsidRDefault="00B276A2" w:rsidP="00DA0ED7">
      <w:pPr>
        <w:rPr>
          <w:i/>
          <w:iCs/>
          <w:sz w:val="20"/>
          <w:szCs w:val="20"/>
        </w:rPr>
      </w:pPr>
      <w:ins w:id="36" w:author="DENOUAL Franck" w:date="2022-07-29T09:07:00Z">
        <w:r w:rsidRPr="00467DBC">
          <w:rPr>
            <w:sz w:val="20"/>
            <w:szCs w:val="20"/>
          </w:rPr>
          <w:t xml:space="preserve">Comments </w:t>
        </w:r>
      </w:ins>
      <w:ins w:id="37" w:author="DENOUAL Franck" w:date="2022-07-29T13:59:00Z">
        <w:r w:rsidR="00E8143E" w:rsidRPr="00467DBC">
          <w:rPr>
            <w:sz w:val="20"/>
            <w:szCs w:val="20"/>
          </w:rPr>
          <w:t xml:space="preserve">by proponents in </w:t>
        </w:r>
      </w:ins>
      <w:ins w:id="38" w:author="DENOUAL Franck" w:date="2022-07-29T09:07:00Z">
        <w:r w:rsidRPr="00467DBC">
          <w:rPr>
            <w:sz w:val="20"/>
            <w:szCs w:val="20"/>
          </w:rPr>
          <w:t>m60316 at MPEG#139:</w:t>
        </w:r>
        <w:r w:rsidRPr="00467DBC">
          <w:rPr>
            <w:i/>
            <w:iCs/>
            <w:sz w:val="20"/>
            <w:szCs w:val="20"/>
          </w:rPr>
          <w:t xml:space="preserve"> “</w:t>
        </w:r>
        <w:r w:rsidRPr="00467DBC">
          <w:rPr>
            <w:rFonts w:ascii="Times New Roman" w:eastAsia="Times New Roman" w:hAnsi="Times New Roman" w:cs="Times New Roman"/>
            <w:i/>
            <w:iCs/>
            <w:sz w:val="20"/>
            <w:lang w:val="en-CA"/>
          </w:rPr>
          <w:t>We believe that in simple application uses cases such as memes the content author and the viewer would be interested in only the textual content and rather not on the styling aspect of it. In such uses cases a simple plain text item is sufficient and the styling and rendering operation is left to the viewer application</w:t>
        </w:r>
        <w:r w:rsidRPr="00467DBC">
          <w:rPr>
            <w:i/>
            <w:iCs/>
            <w:sz w:val="20"/>
            <w:szCs w:val="20"/>
          </w:rPr>
          <w:t>”</w:t>
        </w:r>
      </w:ins>
      <w:del w:id="39" w:author="DENOUAL Franck" w:date="2022-07-29T14:17:00Z">
        <w:r w:rsidR="009B6DE0" w:rsidRPr="00467DBC" w:rsidDel="00467DBC">
          <w:rPr>
            <w:i/>
            <w:iCs/>
            <w:sz w:val="20"/>
            <w:szCs w:val="20"/>
          </w:rPr>
          <w:delText>]</w:delText>
        </w:r>
      </w:del>
      <w:r w:rsidR="00DA0ED7" w:rsidRPr="00467DBC">
        <w:rPr>
          <w:i/>
          <w:iCs/>
          <w:sz w:val="20"/>
          <w:szCs w:val="20"/>
        </w:rPr>
        <w:t>.</w:t>
      </w:r>
      <w:r w:rsidR="009B6DE0">
        <w:rPr>
          <w:i/>
          <w:iCs/>
          <w:sz w:val="20"/>
          <w:szCs w:val="20"/>
        </w:rPr>
        <w:t xml:space="preserve"> </w:t>
      </w:r>
    </w:p>
    <w:p w14:paraId="5AFEE131" w14:textId="77777777" w:rsidR="00BB189D" w:rsidRPr="007C4BDB" w:rsidRDefault="00BB189D" w:rsidP="00DA0ED7">
      <w:pPr>
        <w:rPr>
          <w:i/>
          <w:iCs/>
          <w:sz w:val="20"/>
          <w:szCs w:val="20"/>
        </w:rPr>
      </w:pPr>
    </w:p>
    <w:p w14:paraId="60450DE0" w14:textId="144C11DA" w:rsidR="00DA0ED7" w:rsidRPr="009B6DE0" w:rsidRDefault="00E8143E" w:rsidP="00DA0ED7">
      <w:ins w:id="40" w:author="DENOUAL Franck" w:date="2022-07-29T14:04:00Z">
        <w:r>
          <w:t xml:space="preserve">Comments and questions on this proposal remain open in </w:t>
        </w:r>
      </w:ins>
      <w:del w:id="41" w:author="DENOUAL Franck" w:date="2022-07-29T14:03:00Z">
        <w:r w:rsidR="00DA0ED7" w:rsidDel="00E8143E">
          <w:delText>T</w:delText>
        </w:r>
      </w:del>
      <w:del w:id="42" w:author="DENOUAL Franck" w:date="2022-07-29T14:04:00Z">
        <w:r w:rsidR="00DA0ED7" w:rsidDel="00E8143E">
          <w:delText xml:space="preserve">his topic was discussed as </w:delText>
        </w:r>
      </w:del>
      <w:del w:id="43" w:author="DENOUAL Franck" w:date="2022-07-29T08:54:00Z">
        <w:r w:rsidR="00DA0ED7" w:rsidDel="00132BCC">
          <w:fldChar w:fldCharType="begin"/>
        </w:r>
        <w:r w:rsidR="00DA0ED7" w:rsidDel="00132BCC">
          <w:delInstrText>HYPERLINK "http://mpegx.int-evry.fr/software/MPEG/Systems/FileFormat/HEIF/-/issues/66"</w:delInstrText>
        </w:r>
        <w:r w:rsidR="00DA0ED7" w:rsidDel="00132BCC">
          <w:fldChar w:fldCharType="separate"/>
        </w:r>
        <w:r w:rsidR="00DA0ED7" w:rsidDel="00132BCC">
          <w:fldChar w:fldCharType="end"/>
        </w:r>
      </w:del>
      <w:ins w:id="44" w:author="DENOUAL Franck" w:date="2022-07-29T08:54:00Z">
        <w:r w:rsidR="00132BCC" w:rsidRPr="00467DBC">
          <w:t xml:space="preserve">HEIF </w:t>
        </w:r>
      </w:ins>
      <w:ins w:id="45" w:author="DENOUAL Franck" w:date="2022-07-29T08:55:00Z">
        <w:r w:rsidR="00132BCC">
          <w:fldChar w:fldCharType="begin"/>
        </w:r>
        <w:r w:rsidR="00132BCC">
          <w:instrText xml:space="preserve"> HYPERLINK "http://mpegx.int-evry.fr/software/MPEG/Systems/FileFormat/HEIF/-/issues/77" </w:instrText>
        </w:r>
        <w:r w:rsidR="00132BCC">
          <w:fldChar w:fldCharType="separate"/>
        </w:r>
        <w:r w:rsidR="00132BCC" w:rsidRPr="00467DBC">
          <w:rPr>
            <w:rStyle w:val="Hyperlink"/>
          </w:rPr>
          <w:t>Issue#</w:t>
        </w:r>
        <w:r w:rsidR="00132BCC" w:rsidRPr="00132BCC">
          <w:rPr>
            <w:rStyle w:val="Hyperlink"/>
          </w:rPr>
          <w:t>77</w:t>
        </w:r>
        <w:r w:rsidR="00132BCC">
          <w:fldChar w:fldCharType="end"/>
        </w:r>
      </w:ins>
      <w:ins w:id="46" w:author="DENOUAL Franck" w:date="2022-07-29T08:54:00Z">
        <w:r w:rsidR="00132BCC">
          <w:t xml:space="preserve"> </w:t>
        </w:r>
      </w:ins>
      <w:del w:id="47" w:author="DENOUAL Franck" w:date="2022-07-29T08:54:00Z">
        <w:r w:rsidR="00DA0ED7" w:rsidDel="00132BCC">
          <w:delText xml:space="preserve"> </w:delText>
        </w:r>
      </w:del>
      <w:r w:rsidR="00DA0ED7">
        <w:t xml:space="preserve">on the MPEG GitLab. </w:t>
      </w:r>
    </w:p>
    <w:p w14:paraId="3C41BAC2" w14:textId="40A68B6E" w:rsidR="00DA0ED7" w:rsidRDefault="00DA0ED7" w:rsidP="00DA0ED7"/>
    <w:p w14:paraId="420CD9AE" w14:textId="11663A4F" w:rsidR="00BB189D" w:rsidRPr="007C4BDB" w:rsidRDefault="00BB189D" w:rsidP="007C4BDB">
      <w:pPr>
        <w:pStyle w:val="ListParagraph"/>
        <w:keepNext/>
        <w:widowControl/>
        <w:numPr>
          <w:ilvl w:val="0"/>
          <w:numId w:val="45"/>
        </w:numPr>
        <w:autoSpaceDE/>
        <w:autoSpaceDN/>
        <w:spacing w:before="240" w:after="60"/>
        <w:jc w:val="both"/>
        <w:outlineLvl w:val="1"/>
        <w:rPr>
          <w:rFonts w:ascii="Times New Roman" w:eastAsia="Times New Roman" w:hAnsi="Times New Roman" w:cs="Times New Roman"/>
          <w:b/>
          <w:bCs/>
          <w:iCs/>
          <w:sz w:val="28"/>
          <w:szCs w:val="28"/>
        </w:rPr>
      </w:pPr>
      <w:bookmarkStart w:id="48" w:name="_Toc109996519"/>
      <w:r w:rsidRPr="007C4BDB">
        <w:rPr>
          <w:rFonts w:ascii="Times New Roman" w:eastAsia="Times New Roman" w:hAnsi="Times New Roman" w:cs="Times New Roman"/>
          <w:b/>
          <w:bCs/>
          <w:iCs/>
          <w:sz w:val="28"/>
          <w:szCs w:val="28"/>
        </w:rPr>
        <w:t>Introduction</w:t>
      </w:r>
      <w:bookmarkEnd w:id="48"/>
    </w:p>
    <w:p w14:paraId="0207CDE5" w14:textId="77777777" w:rsidR="00BB189D" w:rsidRPr="00BB189D" w:rsidRDefault="00BB189D" w:rsidP="00BB189D">
      <w:pPr>
        <w:widowControl/>
        <w:autoSpaceDE/>
        <w:autoSpaceDN/>
        <w:spacing w:after="240"/>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Creating images with textual content such as captioning of images, memes and so on is very common and is done globally using various editing tools. Figure 1, shows an example meme image with plain text. </w:t>
      </w:r>
    </w:p>
    <w:p w14:paraId="007269F7" w14:textId="77777777" w:rsidR="00BB189D" w:rsidRPr="00BB189D" w:rsidRDefault="00BB189D" w:rsidP="00BB189D">
      <w:pPr>
        <w:keepNext/>
        <w:widowControl/>
        <w:autoSpaceDE/>
        <w:autoSpaceDN/>
        <w:spacing w:after="240"/>
        <w:jc w:val="center"/>
      </w:pPr>
      <w:r w:rsidRPr="00BB189D">
        <w:rPr>
          <w:noProof/>
        </w:rPr>
        <w:drawing>
          <wp:inline distT="0" distB="0" distL="0" distR="0" wp14:anchorId="46425F69" wp14:editId="7B530D4B">
            <wp:extent cx="4068830" cy="2729995"/>
            <wp:effectExtent l="0" t="0" r="825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083350" cy="2739737"/>
                    </a:xfrm>
                    <a:prstGeom prst="rect">
                      <a:avLst/>
                    </a:prstGeom>
                  </pic:spPr>
                </pic:pic>
              </a:graphicData>
            </a:graphic>
          </wp:inline>
        </w:drawing>
      </w:r>
    </w:p>
    <w:p w14:paraId="4057DCCF" w14:textId="554EEFED" w:rsidR="00BB189D" w:rsidRPr="00BB189D" w:rsidRDefault="00BB189D" w:rsidP="00BB189D">
      <w:pPr>
        <w:spacing w:after="200"/>
        <w:jc w:val="center"/>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 xml:space="preserve">Figure </w:t>
      </w:r>
      <w:r w:rsidRPr="00BB189D">
        <w:rPr>
          <w:rFonts w:ascii="Times New Roman" w:eastAsia="Times New Roman" w:hAnsi="Times New Roman" w:cs="Times New Roman"/>
          <w:b/>
          <w:bCs/>
          <w:sz w:val="20"/>
          <w:lang w:val="en-CA"/>
        </w:rPr>
        <w:fldChar w:fldCharType="begin"/>
      </w:r>
      <w:r w:rsidRPr="00BB189D">
        <w:rPr>
          <w:rFonts w:ascii="Times New Roman" w:eastAsia="Times New Roman" w:hAnsi="Times New Roman" w:cs="Times New Roman"/>
          <w:b/>
          <w:bCs/>
          <w:sz w:val="20"/>
          <w:lang w:val="en-CA"/>
        </w:rPr>
        <w:instrText xml:space="preserve"> SEQ Figure \* ARABIC </w:instrText>
      </w:r>
      <w:r w:rsidRPr="00BB189D">
        <w:rPr>
          <w:rFonts w:ascii="Times New Roman" w:eastAsia="Times New Roman" w:hAnsi="Times New Roman" w:cs="Times New Roman"/>
          <w:b/>
          <w:bCs/>
          <w:sz w:val="20"/>
          <w:lang w:val="en-CA"/>
        </w:rPr>
        <w:fldChar w:fldCharType="separate"/>
      </w:r>
      <w:r w:rsidR="00E6750D">
        <w:rPr>
          <w:rFonts w:ascii="Times New Roman" w:eastAsia="Times New Roman" w:hAnsi="Times New Roman" w:cs="Times New Roman"/>
          <w:b/>
          <w:bCs/>
          <w:noProof/>
          <w:sz w:val="20"/>
          <w:lang w:val="en-CA"/>
        </w:rPr>
        <w:t>1</w:t>
      </w:r>
      <w:r w:rsidRPr="00BB189D">
        <w:rPr>
          <w:rFonts w:ascii="Times New Roman" w:eastAsia="Times New Roman" w:hAnsi="Times New Roman" w:cs="Times New Roman"/>
          <w:b/>
          <w:bCs/>
          <w:sz w:val="20"/>
          <w:lang w:val="en-CA"/>
        </w:rPr>
        <w:fldChar w:fldCharType="end"/>
      </w:r>
      <w:r w:rsidRPr="00BB189D">
        <w:rPr>
          <w:rFonts w:ascii="Times New Roman" w:eastAsia="Times New Roman" w:hAnsi="Times New Roman" w:cs="Times New Roman"/>
          <w:b/>
          <w:bCs/>
          <w:sz w:val="20"/>
          <w:lang w:val="en-CA"/>
        </w:rPr>
        <w:t xml:space="preserve">: Example of </w:t>
      </w:r>
      <w:proofErr w:type="gramStart"/>
      <w:r w:rsidRPr="00BB189D">
        <w:rPr>
          <w:rFonts w:ascii="Times New Roman" w:eastAsia="Times New Roman" w:hAnsi="Times New Roman" w:cs="Times New Roman"/>
          <w:b/>
          <w:bCs/>
          <w:sz w:val="20"/>
          <w:lang w:val="en-CA"/>
        </w:rPr>
        <w:t>an</w:t>
      </w:r>
      <w:proofErr w:type="gramEnd"/>
      <w:r w:rsidRPr="00BB189D">
        <w:rPr>
          <w:rFonts w:ascii="Times New Roman" w:eastAsia="Times New Roman" w:hAnsi="Times New Roman" w:cs="Times New Roman"/>
          <w:b/>
          <w:bCs/>
          <w:sz w:val="20"/>
          <w:lang w:val="en-CA"/>
        </w:rPr>
        <w:t xml:space="preserve"> meme image with plain text.</w:t>
      </w:r>
    </w:p>
    <w:p w14:paraId="05BEC4E4"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after="240"/>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The ISO/IEC 14496-30 standard on Timed text and other visual overlays in ISO base media file format specifies the carriage of timed text and subtitle streams in ISO BMFF tracks. However, neither ISO/IEC 14496-30 standard nor the HEIF standard specify the carriage of text items associated with an image item.</w:t>
      </w:r>
    </w:p>
    <w:p w14:paraId="02942172"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In MPEG 136, Nokia proposed a new item type called the text item for the carriage of textual content associated with an image item in m58143. The ISOBMFF group noted the proposal and provided the following suggestion:</w:t>
      </w:r>
    </w:p>
    <w:p w14:paraId="07D3B1E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We need to find a middle ground between plain text with no styling and the full complexity of something like HTML or SVG. We'd like to use but not overload the current technologies (such as overlay, MIME typed items, and so on).</w:t>
      </w:r>
    </w:p>
    <w:p w14:paraId="5F5C1008" w14:textId="77777777" w:rsidR="00BB189D" w:rsidRPr="00BB189D" w:rsidDel="00467DBC"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del w:id="49" w:author="DENOUAL Franck" w:date="2022-07-29T14:18:00Z"/>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Based on the above suggestions, this contribution proposes a mime type item for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 The data in the mime type item is a </w:t>
      </w:r>
      <w:proofErr w:type="spellStart"/>
      <w:r w:rsidRPr="00BB189D">
        <w:rPr>
          <w:rFonts w:ascii="Times New Roman" w:eastAsia="Times New Roman" w:hAnsi="Times New Roman" w:cs="Times New Roman"/>
          <w:sz w:val="20"/>
          <w:lang w:val="en-CA"/>
        </w:rPr>
        <w:t>renderable</w:t>
      </w:r>
      <w:proofErr w:type="spellEnd"/>
      <w:r w:rsidRPr="00BB189D">
        <w:rPr>
          <w:rFonts w:ascii="Times New Roman" w:eastAsia="Times New Roman" w:hAnsi="Times New Roman" w:cs="Times New Roman"/>
          <w:sz w:val="20"/>
          <w:lang w:val="en-CA"/>
        </w:rPr>
        <w:t xml:space="preserve"> text.</w:t>
      </w:r>
    </w:p>
    <w:p w14:paraId="69DFE713" w14:textId="77777777" w:rsidR="00BB189D" w:rsidRPr="00BB189D" w:rsidRDefault="00BB189D" w:rsidP="00BB189D">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ascii="Times New Roman" w:eastAsia="Times New Roman" w:hAnsi="Times New Roman" w:cs="Times New Roman"/>
          <w:sz w:val="20"/>
          <w:lang w:val="en-CA"/>
        </w:rPr>
      </w:pPr>
    </w:p>
    <w:p w14:paraId="4DB0AF33" w14:textId="77777777" w:rsidR="00BB189D" w:rsidRPr="007C4BDB" w:rsidRDefault="00BB189D" w:rsidP="007C4BDB">
      <w:pPr>
        <w:pStyle w:val="ListParagraph"/>
        <w:keepNext/>
        <w:widowControl/>
        <w:numPr>
          <w:ilvl w:val="0"/>
          <w:numId w:val="45"/>
        </w:numPr>
        <w:autoSpaceDE/>
        <w:autoSpaceDN/>
        <w:spacing w:before="240" w:after="60"/>
        <w:jc w:val="both"/>
        <w:outlineLvl w:val="1"/>
        <w:rPr>
          <w:rFonts w:ascii="Times New Roman" w:eastAsia="Times New Roman" w:hAnsi="Times New Roman" w:cs="Times New Roman"/>
          <w:b/>
          <w:bCs/>
          <w:iCs/>
          <w:sz w:val="28"/>
          <w:szCs w:val="28"/>
        </w:rPr>
      </w:pPr>
      <w:bookmarkStart w:id="50" w:name="_Toc109996520"/>
      <w:r w:rsidRPr="007C4BDB">
        <w:rPr>
          <w:rFonts w:ascii="Times New Roman" w:eastAsia="Times New Roman" w:hAnsi="Times New Roman" w:cs="Times New Roman"/>
          <w:b/>
          <w:bCs/>
          <w:iCs/>
          <w:sz w:val="28"/>
          <w:szCs w:val="28"/>
        </w:rPr>
        <w:t>Proposal</w:t>
      </w:r>
      <w:bookmarkEnd w:id="50"/>
      <w:r w:rsidRPr="007C4BDB">
        <w:rPr>
          <w:rFonts w:ascii="Times New Roman" w:eastAsia="Times New Roman" w:hAnsi="Times New Roman" w:cs="Times New Roman"/>
          <w:b/>
          <w:bCs/>
          <w:iCs/>
          <w:sz w:val="28"/>
          <w:szCs w:val="28"/>
        </w:rPr>
        <w:t xml:space="preserve"> </w:t>
      </w:r>
    </w:p>
    <w:p w14:paraId="0E3E1591" w14:textId="3CBC3570" w:rsidR="00BB189D" w:rsidRPr="00BB189D" w:rsidRDefault="00BB189D" w:rsidP="00BB189D">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t>Add following definition</w:t>
      </w:r>
      <w:r>
        <w:rPr>
          <w:rFonts w:ascii="Times New Roman" w:eastAsia="Times New Roman" w:hAnsi="Times New Roman" w:cs="Times New Roman"/>
          <w:i/>
          <w:iCs/>
          <w:lang w:val="en-CA"/>
        </w:rPr>
        <w:t>s</w:t>
      </w:r>
      <w:r w:rsidRPr="00BB189D">
        <w:rPr>
          <w:rFonts w:ascii="Times New Roman" w:eastAsia="Times New Roman" w:hAnsi="Times New Roman" w:cs="Times New Roman"/>
          <w:i/>
          <w:iCs/>
          <w:lang w:val="en-CA"/>
        </w:rPr>
        <w:t xml:space="preserve"> in clause 3</w:t>
      </w:r>
    </w:p>
    <w:p w14:paraId="7ECE0D93"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3.1.X</w:t>
      </w:r>
    </w:p>
    <w:p w14:paraId="41EBBF8E"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text item</w:t>
      </w:r>
    </w:p>
    <w:p w14:paraId="0C208DDF"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lastRenderedPageBreak/>
        <w:t>item</w:t>
      </w:r>
      <w:r w:rsidRPr="00BB189D">
        <w:rPr>
          <w:rFonts w:ascii="Times New Roman" w:eastAsia="Times New Roman" w:hAnsi="Times New Roman" w:cs="Times New Roman"/>
          <w:lang w:val="en-CA"/>
        </w:rPr>
        <w:t xml:space="preserve"> (3.1.27) whose data is the textual data.</w:t>
      </w:r>
    </w:p>
    <w:p w14:paraId="57EF4AF9" w14:textId="77777777" w:rsidR="00BB189D" w:rsidRPr="00BB189D" w:rsidRDefault="00BB189D" w:rsidP="00BB189D">
      <w:pPr>
        <w:widowControl/>
        <w:autoSpaceDE/>
        <w:autoSpaceDN/>
        <w:rPr>
          <w:rFonts w:ascii="Times New Roman" w:eastAsia="Times New Roman" w:hAnsi="Times New Roman" w:cs="Times New Roman"/>
          <w:lang w:val="en-CA"/>
        </w:rPr>
      </w:pPr>
    </w:p>
    <w:p w14:paraId="121C1DAF"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3.1.Y</w:t>
      </w:r>
    </w:p>
    <w:p w14:paraId="5BAB7347" w14:textId="77777777" w:rsidR="00BB189D" w:rsidRPr="00BB189D" w:rsidRDefault="00BB189D" w:rsidP="00BB189D">
      <w:pPr>
        <w:widowControl/>
        <w:autoSpaceDE/>
        <w:autoSpaceDN/>
        <w:rPr>
          <w:rFonts w:ascii="Times New Roman" w:eastAsia="Times New Roman" w:hAnsi="Times New Roman" w:cs="Times New Roman"/>
          <w:b/>
          <w:bCs/>
          <w:lang w:val="en-CA"/>
        </w:rPr>
      </w:pPr>
      <w:proofErr w:type="spellStart"/>
      <w:r w:rsidRPr="00BB189D">
        <w:rPr>
          <w:rFonts w:ascii="Times New Roman" w:eastAsia="Times New Roman" w:hAnsi="Times New Roman" w:cs="Times New Roman"/>
          <w:b/>
          <w:bCs/>
          <w:lang w:val="en-CA"/>
        </w:rPr>
        <w:t>renderable</w:t>
      </w:r>
      <w:proofErr w:type="spellEnd"/>
      <w:r w:rsidRPr="00BB189D">
        <w:rPr>
          <w:rFonts w:ascii="Times New Roman" w:eastAsia="Times New Roman" w:hAnsi="Times New Roman" w:cs="Times New Roman"/>
          <w:b/>
          <w:bCs/>
          <w:lang w:val="en-CA"/>
        </w:rPr>
        <w:t xml:space="preserve"> text item</w:t>
      </w:r>
    </w:p>
    <w:p w14:paraId="5B72472E"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t>a text item</w:t>
      </w:r>
      <w:r w:rsidRPr="00BB189D">
        <w:rPr>
          <w:rFonts w:ascii="Times New Roman" w:eastAsia="Times New Roman" w:hAnsi="Times New Roman" w:cs="Times New Roman"/>
          <w:lang w:val="en-CA"/>
        </w:rPr>
        <w:t xml:space="preserve"> (3.1.X) that includes possibly size, position, direction, language, font and styling and whose processing produces an output which can be visually rendered.</w:t>
      </w:r>
    </w:p>
    <w:p w14:paraId="4A218820" w14:textId="77777777" w:rsidR="00BB189D" w:rsidRPr="00BB189D" w:rsidRDefault="00BB189D" w:rsidP="00BB189D">
      <w:pPr>
        <w:widowControl/>
        <w:autoSpaceDE/>
        <w:autoSpaceDN/>
        <w:rPr>
          <w:rFonts w:ascii="Times New Roman" w:eastAsia="Times New Roman" w:hAnsi="Times New Roman" w:cs="Times New Roman"/>
          <w:lang w:val="en-CA"/>
        </w:rPr>
      </w:pPr>
    </w:p>
    <w:p w14:paraId="03701A5B"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3.1.Z</w:t>
      </w:r>
    </w:p>
    <w:p w14:paraId="7EAFC9A8" w14:textId="77777777" w:rsidR="00BB189D" w:rsidRPr="00BB189D" w:rsidRDefault="00BB189D" w:rsidP="00BB189D">
      <w:pPr>
        <w:widowControl/>
        <w:autoSpaceDE/>
        <w:autoSpaceDN/>
        <w:rPr>
          <w:rFonts w:ascii="Times New Roman" w:eastAsia="Times New Roman" w:hAnsi="Times New Roman" w:cs="Times New Roman"/>
          <w:b/>
          <w:bCs/>
          <w:lang w:val="en-CA"/>
        </w:rPr>
      </w:pPr>
      <w:r w:rsidRPr="00BB189D">
        <w:rPr>
          <w:rFonts w:ascii="Times New Roman" w:eastAsia="Times New Roman" w:hAnsi="Times New Roman" w:cs="Times New Roman"/>
          <w:b/>
          <w:bCs/>
          <w:lang w:val="en-CA"/>
        </w:rPr>
        <w:t>font item</w:t>
      </w:r>
    </w:p>
    <w:p w14:paraId="38D81F81" w14:textId="77777777" w:rsidR="00BB189D" w:rsidRPr="00BB189D" w:rsidRDefault="00BB189D" w:rsidP="00BB189D">
      <w:pPr>
        <w:widowControl/>
        <w:autoSpaceDE/>
        <w:autoSpaceDN/>
        <w:rPr>
          <w:rFonts w:ascii="Times New Roman" w:eastAsia="Times New Roman" w:hAnsi="Times New Roman" w:cs="Times New Roman"/>
          <w:lang w:val="en-CA"/>
        </w:rPr>
      </w:pPr>
      <w:r w:rsidRPr="00BB189D">
        <w:rPr>
          <w:rFonts w:ascii="Times New Roman" w:eastAsia="Times New Roman" w:hAnsi="Times New Roman" w:cs="Times New Roman"/>
          <w:i/>
          <w:iCs/>
          <w:lang w:val="en-CA"/>
        </w:rPr>
        <w:t>item</w:t>
      </w:r>
      <w:r w:rsidRPr="00BB189D">
        <w:rPr>
          <w:rFonts w:ascii="Times New Roman" w:eastAsia="Times New Roman" w:hAnsi="Times New Roman" w:cs="Times New Roman"/>
          <w:lang w:val="en-CA"/>
        </w:rPr>
        <w:t xml:space="preserve"> (3.1.27) whose data is the fonts</w:t>
      </w:r>
    </w:p>
    <w:p w14:paraId="563D59E0" w14:textId="6DBC7D8A" w:rsidR="00BB189D" w:rsidRDefault="00BB189D" w:rsidP="00BB189D">
      <w:pPr>
        <w:widowControl/>
        <w:autoSpaceDE/>
        <w:autoSpaceDN/>
        <w:rPr>
          <w:rFonts w:ascii="Times New Roman" w:eastAsia="Times New Roman" w:hAnsi="Times New Roman" w:cs="Times New Roman"/>
          <w:lang w:val="en-CA"/>
        </w:rPr>
      </w:pPr>
    </w:p>
    <w:p w14:paraId="732906C6" w14:textId="77777777" w:rsidR="00BB189D" w:rsidRPr="00BB189D" w:rsidRDefault="00BB189D" w:rsidP="00BB189D">
      <w:pPr>
        <w:widowControl/>
        <w:autoSpaceDE/>
        <w:autoSpaceDN/>
        <w:rPr>
          <w:rFonts w:ascii="Times New Roman" w:eastAsia="Times New Roman" w:hAnsi="Times New Roman" w:cs="Times New Roman"/>
          <w:lang w:val="en-CA"/>
        </w:rPr>
      </w:pPr>
    </w:p>
    <w:p w14:paraId="46D92DF9" w14:textId="5FFB9AA0" w:rsidR="00BB189D" w:rsidRPr="007C4BDB" w:rsidRDefault="00BB189D" w:rsidP="007C4BDB">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t>Update the subclause 6.5.2.1 as follows (changes highlighted in yellow)</w:t>
      </w:r>
    </w:p>
    <w:p w14:paraId="14C573A4"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bookmarkStart w:id="51" w:name="_Ref297281318"/>
      <w:bookmarkStart w:id="52" w:name="_Toc82781510"/>
      <w:r w:rsidRPr="00BB189D">
        <w:rPr>
          <w:rFonts w:ascii="Cambria" w:eastAsia="MS Mincho" w:hAnsi="Cambria" w:cs="Times New Roman"/>
          <w:b/>
          <w:szCs w:val="20"/>
          <w:lang w:val="en-GB" w:eastAsia="ja-JP"/>
        </w:rPr>
        <w:t xml:space="preserve">6.5.2.1 </w:t>
      </w:r>
      <w:r w:rsidRPr="00BB189D">
        <w:rPr>
          <w:rFonts w:ascii="Cambria" w:eastAsia="MS Mincho" w:hAnsi="Cambria" w:cs="Times New Roman"/>
          <w:b/>
          <w:szCs w:val="20"/>
          <w:lang w:val="en-GB" w:eastAsia="ja-JP"/>
        </w:rPr>
        <w:tab/>
        <w:t>Image spatial extents</w:t>
      </w:r>
      <w:bookmarkEnd w:id="51"/>
      <w:bookmarkEnd w:id="52"/>
    </w:p>
    <w:p w14:paraId="75F2074F"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bookmarkStart w:id="53" w:name="_Ref489004410"/>
      <w:r w:rsidRPr="00BB189D">
        <w:rPr>
          <w:rFonts w:ascii="Cambria" w:eastAsia="MS Mincho" w:hAnsi="Cambria" w:cs="Times New Roman"/>
          <w:b/>
          <w:szCs w:val="20"/>
          <w:lang w:val="en-GB" w:eastAsia="ja-JP"/>
        </w:rPr>
        <w:t xml:space="preserve">6.5.2.2 </w:t>
      </w:r>
      <w:r w:rsidRPr="00BB189D">
        <w:rPr>
          <w:rFonts w:ascii="Cambria" w:eastAsia="MS Mincho" w:hAnsi="Cambria" w:cs="Times New Roman"/>
          <w:b/>
          <w:szCs w:val="20"/>
          <w:lang w:val="en-GB" w:eastAsia="ja-JP"/>
        </w:rPr>
        <w:tab/>
        <w:t>Definition</w:t>
      </w:r>
      <w:bookmarkEnd w:id="53"/>
    </w:p>
    <w:tbl>
      <w:tblPr>
        <w:tblW w:w="9752" w:type="dxa"/>
        <w:tblLayout w:type="fixed"/>
        <w:tblCellMar>
          <w:left w:w="0" w:type="dxa"/>
          <w:right w:w="0" w:type="dxa"/>
        </w:tblCellMar>
        <w:tblLook w:val="04A0" w:firstRow="1" w:lastRow="0" w:firstColumn="1" w:lastColumn="0" w:noHBand="0" w:noVBand="1"/>
      </w:tblPr>
      <w:tblGrid>
        <w:gridCol w:w="2790"/>
        <w:gridCol w:w="6962"/>
      </w:tblGrid>
      <w:tr w:rsidR="00BB189D" w:rsidRPr="00BB189D" w14:paraId="53983FA0" w14:textId="77777777" w:rsidTr="00D83461">
        <w:tc>
          <w:tcPr>
            <w:tcW w:w="2790" w:type="dxa"/>
          </w:tcPr>
          <w:p w14:paraId="610F4C65"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Box type: </w:t>
            </w:r>
          </w:p>
        </w:tc>
        <w:tc>
          <w:tcPr>
            <w:tcW w:w="6962" w:type="dxa"/>
          </w:tcPr>
          <w:p w14:paraId="22F2B1B5" w14:textId="77777777" w:rsidR="00BB189D" w:rsidRPr="00BB189D" w:rsidRDefault="00BB189D" w:rsidP="00BB189D">
            <w:pPr>
              <w:keepNext/>
              <w:keepLines/>
              <w:widowControl/>
              <w:autoSpaceDE/>
              <w:autoSpaceDN/>
              <w:spacing w:line="230" w:lineRule="atLeast"/>
              <w:rPr>
                <w:rFonts w:ascii="Courier New" w:eastAsia="MS Mincho" w:hAnsi="Courier New" w:cs="Times New Roman"/>
                <w:szCs w:val="24"/>
                <w:lang w:val="en-GB"/>
              </w:rPr>
            </w:pPr>
            <w:r w:rsidRPr="00BB189D">
              <w:rPr>
                <w:rFonts w:ascii="Courier New" w:eastAsia="MS Mincho" w:hAnsi="Courier New" w:cs="Times New Roman"/>
                <w:szCs w:val="24"/>
                <w:lang w:val="en-GB"/>
              </w:rPr>
              <w:t>'</w:t>
            </w:r>
            <w:proofErr w:type="spellStart"/>
            <w:r w:rsidRPr="00BB189D">
              <w:rPr>
                <w:rFonts w:ascii="Courier New" w:eastAsia="MS Mincho" w:hAnsi="Courier New" w:cs="Times New Roman"/>
                <w:szCs w:val="24"/>
                <w:lang w:val="en-GB"/>
              </w:rPr>
              <w:t>ispe</w:t>
            </w:r>
            <w:proofErr w:type="spellEnd"/>
            <w:r w:rsidRPr="00BB189D">
              <w:rPr>
                <w:rFonts w:ascii="Courier New" w:eastAsia="MS Mincho" w:hAnsi="Courier New" w:cs="Times New Roman"/>
                <w:szCs w:val="24"/>
                <w:lang w:val="en-GB"/>
              </w:rPr>
              <w:t>'</w:t>
            </w:r>
          </w:p>
        </w:tc>
      </w:tr>
      <w:tr w:rsidR="00BB189D" w:rsidRPr="00BB189D" w14:paraId="0BDC39B7" w14:textId="77777777" w:rsidTr="00D83461">
        <w:tc>
          <w:tcPr>
            <w:tcW w:w="2790" w:type="dxa"/>
          </w:tcPr>
          <w:p w14:paraId="12CDB2EC"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Property type:</w:t>
            </w:r>
          </w:p>
        </w:tc>
        <w:tc>
          <w:tcPr>
            <w:tcW w:w="6962" w:type="dxa"/>
          </w:tcPr>
          <w:p w14:paraId="7855BA62"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Descriptive item property</w:t>
            </w:r>
          </w:p>
        </w:tc>
      </w:tr>
      <w:tr w:rsidR="00BB189D" w:rsidRPr="00BB189D" w14:paraId="13C2089E" w14:textId="77777777" w:rsidTr="00D83461">
        <w:tc>
          <w:tcPr>
            <w:tcW w:w="2790" w:type="dxa"/>
          </w:tcPr>
          <w:p w14:paraId="1A9EDB8D"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Container: </w:t>
            </w:r>
          </w:p>
        </w:tc>
        <w:tc>
          <w:tcPr>
            <w:tcW w:w="6962" w:type="dxa"/>
          </w:tcPr>
          <w:p w14:paraId="5B59814B" w14:textId="77777777" w:rsidR="00BB189D" w:rsidRPr="00BB189D" w:rsidRDefault="00BB189D" w:rsidP="00BB189D">
            <w:pPr>
              <w:keepNext/>
              <w:keepLines/>
              <w:widowControl/>
              <w:autoSpaceDE/>
              <w:autoSpaceDN/>
              <w:spacing w:line="230" w:lineRule="atLeast"/>
              <w:rPr>
                <w:rFonts w:ascii="Courier New" w:eastAsia="MS Mincho" w:hAnsi="Courier New" w:cs="Times New Roman"/>
                <w:szCs w:val="24"/>
                <w:lang w:val="en-GB"/>
              </w:rPr>
            </w:pPr>
            <w:proofErr w:type="spellStart"/>
            <w:r w:rsidRPr="00BB189D">
              <w:rPr>
                <w:rFonts w:ascii="Courier New" w:eastAsia="MS Mincho" w:hAnsi="Courier New" w:cs="Times New Roman"/>
                <w:szCs w:val="24"/>
                <w:lang w:val="en-GB"/>
              </w:rPr>
              <w:t>ItemPropertyContainerBox</w:t>
            </w:r>
            <w:proofErr w:type="spellEnd"/>
          </w:p>
        </w:tc>
      </w:tr>
      <w:tr w:rsidR="00BB189D" w:rsidRPr="00BB189D" w14:paraId="7D780796" w14:textId="77777777" w:rsidTr="00D83461">
        <w:tc>
          <w:tcPr>
            <w:tcW w:w="2790" w:type="dxa"/>
          </w:tcPr>
          <w:p w14:paraId="15D15E3B"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 xml:space="preserve">Mandatory (per item): </w:t>
            </w:r>
          </w:p>
        </w:tc>
        <w:tc>
          <w:tcPr>
            <w:tcW w:w="6962" w:type="dxa"/>
          </w:tcPr>
          <w:p w14:paraId="1C18C631"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Yes</w:t>
            </w:r>
          </w:p>
        </w:tc>
      </w:tr>
      <w:tr w:rsidR="00BB189D" w:rsidRPr="00BB189D" w14:paraId="43BC4896" w14:textId="77777777" w:rsidTr="00D83461">
        <w:tc>
          <w:tcPr>
            <w:tcW w:w="2790" w:type="dxa"/>
          </w:tcPr>
          <w:p w14:paraId="00C7F1C5"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Quantity (per item):</w:t>
            </w:r>
          </w:p>
        </w:tc>
        <w:tc>
          <w:tcPr>
            <w:tcW w:w="6962" w:type="dxa"/>
          </w:tcPr>
          <w:p w14:paraId="1192B1D1"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r w:rsidRPr="00BB189D">
              <w:rPr>
                <w:rFonts w:ascii="Cambria" w:eastAsia="MS Mincho" w:hAnsi="Cambria" w:cs="Times New Roman"/>
                <w:szCs w:val="24"/>
                <w:lang w:val="en-GB"/>
              </w:rPr>
              <w:t>One</w:t>
            </w:r>
          </w:p>
        </w:tc>
      </w:tr>
      <w:tr w:rsidR="00BB189D" w:rsidRPr="00BB189D" w14:paraId="774D3333" w14:textId="77777777" w:rsidTr="00D83461">
        <w:tc>
          <w:tcPr>
            <w:tcW w:w="2790" w:type="dxa"/>
          </w:tcPr>
          <w:p w14:paraId="29398789"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p>
        </w:tc>
        <w:tc>
          <w:tcPr>
            <w:tcW w:w="6962" w:type="dxa"/>
          </w:tcPr>
          <w:p w14:paraId="1F115742" w14:textId="77777777" w:rsidR="00BB189D" w:rsidRPr="00BB189D" w:rsidRDefault="00BB189D" w:rsidP="00BB189D">
            <w:pPr>
              <w:keepNext/>
              <w:keepLines/>
              <w:widowControl/>
              <w:autoSpaceDE/>
              <w:autoSpaceDN/>
              <w:spacing w:line="230" w:lineRule="atLeast"/>
              <w:rPr>
                <w:rFonts w:ascii="Cambria" w:eastAsia="MS Mincho" w:hAnsi="Cambria" w:cs="Times New Roman"/>
                <w:szCs w:val="24"/>
                <w:lang w:val="en-GB"/>
              </w:rPr>
            </w:pPr>
          </w:p>
        </w:tc>
      </w:tr>
    </w:tbl>
    <w:p w14:paraId="67B21C84" w14:textId="77777777" w:rsidR="00BB189D" w:rsidRPr="00BB189D" w:rsidRDefault="00BB189D" w:rsidP="00BB189D">
      <w:pPr>
        <w:widowControl/>
        <w:autoSpaceDE/>
        <w:autoSpaceDN/>
        <w:spacing w:after="240" w:line="240" w:lineRule="atLeast"/>
        <w:jc w:val="both"/>
        <w:rPr>
          <w:rFonts w:ascii="Cambria" w:eastAsia="MS Mincho" w:hAnsi="Cambria" w:cs="Times New Roman"/>
          <w:szCs w:val="20"/>
          <w:lang w:val="en-GB" w:eastAsia="ja-JP"/>
        </w:rPr>
      </w:pPr>
      <w:r w:rsidRPr="00BB189D">
        <w:rPr>
          <w:rFonts w:ascii="Cambria" w:eastAsia="MS Mincho" w:hAnsi="Cambria" w:cs="Times New Roman"/>
          <w:szCs w:val="20"/>
          <w:lang w:val="en-GB" w:eastAsia="ja-JP"/>
        </w:rPr>
        <w:t xml:space="preserve">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documents the width and height of the associated image item. Every image item shall be associated with one property of this type, prior to the association of all transformative properties.</w:t>
      </w:r>
    </w:p>
    <w:p w14:paraId="36FCF0DC" w14:textId="77777777" w:rsidR="00BB189D" w:rsidRPr="00BB189D" w:rsidRDefault="00BB189D" w:rsidP="00BB189D">
      <w:pPr>
        <w:widowControl/>
        <w:autoSpaceDE/>
        <w:autoSpaceDN/>
        <w:spacing w:after="240" w:line="240" w:lineRule="atLeast"/>
        <w:jc w:val="both"/>
        <w:rPr>
          <w:rFonts w:ascii="Cambria" w:eastAsia="MS Mincho" w:hAnsi="Cambria" w:cs="Times New Roman"/>
          <w:szCs w:val="20"/>
          <w:lang w:val="en-GB" w:eastAsia="ja-JP"/>
        </w:rPr>
      </w:pPr>
      <w:r w:rsidRPr="00BB189D">
        <w:rPr>
          <w:rFonts w:ascii="Cambria" w:eastAsia="MS Mincho" w:hAnsi="Cambria" w:cs="Times New Roman"/>
          <w:szCs w:val="20"/>
          <w:highlight w:val="yellow"/>
          <w:lang w:val="en-GB" w:eastAsia="ja-JP"/>
        </w:rPr>
        <w:t xml:space="preserve">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may be associated with items whose output can be visually rendered (e.g., </w:t>
      </w:r>
      <w:proofErr w:type="spellStart"/>
      <w:r w:rsidRPr="00BB189D">
        <w:rPr>
          <w:rFonts w:ascii="Cambria" w:eastAsia="MS Mincho" w:hAnsi="Cambria" w:cs="Times New Roman"/>
          <w:szCs w:val="20"/>
          <w:highlight w:val="yellow"/>
          <w:lang w:val="en-GB" w:eastAsia="ja-JP"/>
        </w:rPr>
        <w:t>renderable</w:t>
      </w:r>
      <w:proofErr w:type="spellEnd"/>
      <w:r w:rsidRPr="00BB189D">
        <w:rPr>
          <w:rFonts w:ascii="Cambria" w:eastAsia="MS Mincho" w:hAnsi="Cambria" w:cs="Times New Roman"/>
          <w:szCs w:val="20"/>
          <w:highlight w:val="yellow"/>
          <w:lang w:val="en-GB" w:eastAsia="ja-JP"/>
        </w:rPr>
        <w:t xml:space="preserve"> text items). </w:t>
      </w:r>
      <w:bookmarkStart w:id="54" w:name="_Hlk93573213"/>
      <w:r w:rsidRPr="00BB189D">
        <w:rPr>
          <w:rFonts w:ascii="Cambria" w:eastAsia="MS Mincho" w:hAnsi="Cambria" w:cs="Times New Roman"/>
          <w:szCs w:val="20"/>
          <w:highlight w:val="yellow"/>
          <w:lang w:val="en-GB" w:eastAsia="ja-JP"/>
        </w:rPr>
        <w:t xml:space="preserve">When </w:t>
      </w:r>
      <w:bookmarkStart w:id="55" w:name="_Hlk93582046"/>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w:t>
      </w:r>
      <w:bookmarkEnd w:id="54"/>
      <w:r w:rsidRPr="00BB189D">
        <w:rPr>
          <w:rFonts w:ascii="Cambria" w:eastAsia="MS Mincho" w:hAnsi="Cambria" w:cs="Times New Roman"/>
          <w:szCs w:val="20"/>
          <w:highlight w:val="yellow"/>
          <w:lang w:val="en-GB" w:eastAsia="ja-JP"/>
        </w:rPr>
        <w:t>, they document the visually rendered width and height of the data which is output from the associated item</w:t>
      </w:r>
      <w:r w:rsidRPr="00BB189D">
        <w:rPr>
          <w:rFonts w:ascii="Cambria" w:eastAsia="MS Mincho" w:hAnsi="Cambria" w:cs="Times New Roman"/>
          <w:szCs w:val="20"/>
          <w:lang w:val="en-GB" w:eastAsia="ja-JP"/>
        </w:rPr>
        <w:t>.</w:t>
      </w:r>
      <w:bookmarkEnd w:id="55"/>
      <w:r w:rsidRPr="00BB189D">
        <w:rPr>
          <w:rFonts w:ascii="Courier New" w:eastAsia="MS Mincho" w:hAnsi="Courier New" w:cs="Times New Roman"/>
          <w:szCs w:val="20"/>
          <w:lang w:val="en-GB" w:eastAsia="ja-JP"/>
        </w:rPr>
        <w:t xml:space="preserve"> </w:t>
      </w:r>
    </w:p>
    <w:p w14:paraId="20B0F9E5"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r w:rsidRPr="00BB189D">
        <w:rPr>
          <w:rFonts w:ascii="Cambria" w:eastAsia="MS Mincho" w:hAnsi="Cambria" w:cs="Times New Roman"/>
          <w:b/>
          <w:szCs w:val="20"/>
          <w:lang w:val="en-GB" w:eastAsia="ja-JP"/>
        </w:rPr>
        <w:t xml:space="preserve">6.5.2.3 </w:t>
      </w:r>
      <w:r w:rsidRPr="00BB189D">
        <w:rPr>
          <w:rFonts w:ascii="Cambria" w:eastAsia="MS Mincho" w:hAnsi="Cambria" w:cs="Times New Roman"/>
          <w:b/>
          <w:szCs w:val="20"/>
          <w:lang w:val="en-GB" w:eastAsia="ja-JP"/>
        </w:rPr>
        <w:tab/>
        <w:t>Syntax</w:t>
      </w:r>
    </w:p>
    <w:p w14:paraId="406F9517" w14:textId="77777777" w:rsidR="00BB189D" w:rsidRPr="00BB189D" w:rsidRDefault="00BB189D" w:rsidP="00BB189D">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rFonts w:ascii="Courier New" w:eastAsia="MS Mincho" w:hAnsi="Courier New" w:cs="Times New Roman"/>
          <w:noProof/>
          <w:sz w:val="20"/>
          <w:szCs w:val="20"/>
          <w:lang w:val="en-GB" w:eastAsia="ja-JP"/>
        </w:rPr>
      </w:pPr>
      <w:r w:rsidRPr="00BB189D">
        <w:rPr>
          <w:rFonts w:ascii="Courier New" w:eastAsia="MS Mincho" w:hAnsi="Courier New" w:cs="Times New Roman"/>
          <w:noProof/>
          <w:sz w:val="20"/>
          <w:szCs w:val="20"/>
          <w:lang w:val="en-GB" w:eastAsia="ja-JP"/>
        </w:rPr>
        <w:t>aligned(8) class ImageSpatialExtentsProperty</w:t>
      </w:r>
      <w:r w:rsidRPr="00BB189D">
        <w:rPr>
          <w:rFonts w:ascii="Courier New" w:eastAsia="MS Mincho" w:hAnsi="Courier New" w:cs="Times New Roman"/>
          <w:noProof/>
          <w:sz w:val="20"/>
          <w:szCs w:val="20"/>
          <w:lang w:val="en-GB" w:eastAsia="ja-JP"/>
        </w:rPr>
        <w:br/>
        <w:t>extends ItemFullProperty('ispe', version = 0, flags = 0) {</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image_width;</w:t>
      </w:r>
      <w:r w:rsidRPr="00BB189D">
        <w:rPr>
          <w:rFonts w:ascii="Courier New" w:eastAsia="MS Mincho" w:hAnsi="Courier New" w:cs="Times New Roman"/>
          <w:noProof/>
          <w:sz w:val="20"/>
          <w:szCs w:val="20"/>
          <w:lang w:val="en-GB" w:eastAsia="ja-JP"/>
        </w:rPr>
        <w:br/>
      </w:r>
      <w:r w:rsidRPr="00BB189D">
        <w:rPr>
          <w:rFonts w:ascii="Courier New" w:eastAsia="MS Mincho" w:hAnsi="Courier New" w:cs="Times New Roman"/>
          <w:noProof/>
          <w:sz w:val="20"/>
          <w:szCs w:val="20"/>
          <w:lang w:val="en-GB" w:eastAsia="ja-JP"/>
        </w:rPr>
        <w:tab/>
        <w:t>unsigned int(32) image_height;</w:t>
      </w:r>
      <w:r w:rsidRPr="00BB189D">
        <w:rPr>
          <w:rFonts w:ascii="Courier New" w:eastAsia="MS Mincho" w:hAnsi="Courier New" w:cs="Times New Roman"/>
          <w:noProof/>
          <w:sz w:val="20"/>
          <w:szCs w:val="20"/>
          <w:lang w:val="en-GB" w:eastAsia="ja-JP"/>
        </w:rPr>
        <w:br/>
        <w:t>}</w:t>
      </w:r>
      <w:r w:rsidRPr="00BB189D">
        <w:rPr>
          <w:rFonts w:ascii="Courier New" w:eastAsia="MS Mincho" w:hAnsi="Courier New" w:cs="Times New Roman"/>
          <w:noProof/>
          <w:sz w:val="20"/>
          <w:szCs w:val="20"/>
          <w:lang w:val="en-GB" w:eastAsia="ja-JP"/>
        </w:rPr>
        <w:br/>
      </w:r>
    </w:p>
    <w:p w14:paraId="13B77776" w14:textId="77777777" w:rsidR="00BB189D" w:rsidRPr="00BB189D" w:rsidRDefault="00BB189D" w:rsidP="00BB189D">
      <w:pPr>
        <w:keepNext/>
        <w:widowControl/>
        <w:numPr>
          <w:ilvl w:val="3"/>
          <w:numId w:val="0"/>
        </w:numPr>
        <w:tabs>
          <w:tab w:val="left" w:pos="940"/>
          <w:tab w:val="num" w:pos="1080"/>
          <w:tab w:val="left" w:pos="1140"/>
          <w:tab w:val="left" w:pos="1360"/>
        </w:tabs>
        <w:suppressAutoHyphens/>
        <w:autoSpaceDE/>
        <w:autoSpaceDN/>
        <w:spacing w:before="60" w:after="240" w:line="230" w:lineRule="exact"/>
        <w:outlineLvl w:val="3"/>
        <w:rPr>
          <w:rFonts w:ascii="Cambria" w:eastAsia="MS Mincho" w:hAnsi="Cambria" w:cs="Times New Roman"/>
          <w:b/>
          <w:szCs w:val="20"/>
          <w:lang w:val="en-GB" w:eastAsia="ja-JP"/>
        </w:rPr>
      </w:pPr>
      <w:r w:rsidRPr="00BB189D">
        <w:rPr>
          <w:rFonts w:ascii="Cambria" w:eastAsia="MS Mincho" w:hAnsi="Cambria" w:cs="Times New Roman"/>
          <w:b/>
          <w:szCs w:val="20"/>
          <w:lang w:val="en-GB" w:eastAsia="ja-JP"/>
        </w:rPr>
        <w:t xml:space="preserve">6.5.2.4 </w:t>
      </w:r>
      <w:r w:rsidRPr="00BB189D">
        <w:rPr>
          <w:rFonts w:ascii="Cambria" w:eastAsia="MS Mincho" w:hAnsi="Cambria" w:cs="Times New Roman"/>
          <w:b/>
          <w:szCs w:val="20"/>
          <w:lang w:val="en-GB" w:eastAsia="ja-JP"/>
        </w:rPr>
        <w:tab/>
        <w:t>Semantics</w:t>
      </w:r>
    </w:p>
    <w:p w14:paraId="006EB71F" w14:textId="73D135E8" w:rsidR="00BB189D" w:rsidRPr="00BB189D" w:rsidRDefault="00BB189D" w:rsidP="00BB189D">
      <w:pPr>
        <w:widowControl/>
        <w:tabs>
          <w:tab w:val="left" w:pos="1440"/>
          <w:tab w:val="left" w:pos="8010"/>
        </w:tabs>
        <w:autoSpaceDE/>
        <w:autoSpaceDN/>
        <w:spacing w:after="220"/>
        <w:ind w:left="720" w:hanging="360"/>
        <w:contextualSpacing/>
        <w:jc w:val="both"/>
        <w:rPr>
          <w:rFonts w:ascii="Cambria" w:eastAsia="MS Mincho" w:hAnsi="Cambria" w:cs="Times New Roman"/>
          <w:szCs w:val="20"/>
          <w:lang w:val="en-GB" w:eastAsia="ja-JP"/>
        </w:rPr>
      </w:pPr>
      <w:proofErr w:type="spellStart"/>
      <w:r w:rsidRPr="00BB189D">
        <w:rPr>
          <w:rFonts w:ascii="Courier New" w:eastAsia="MS Mincho" w:hAnsi="Courier New" w:cs="Times New Roman"/>
          <w:szCs w:val="20"/>
          <w:lang w:val="en-GB" w:eastAsia="ja-JP"/>
        </w:rPr>
        <w:t>image_width</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specifies the width of the reconstructed image in pixels, as specified in</w:t>
      </w:r>
      <w:r w:rsidR="00B276A2">
        <w:rPr>
          <w:rFonts w:ascii="Cambria" w:eastAsia="MS Mincho" w:hAnsi="Cambria" w:cs="Times New Roman"/>
          <w:szCs w:val="20"/>
          <w:lang w:val="en-GB" w:eastAsia="ja-JP"/>
        </w:rPr>
        <w:t xml:space="preserve"> 6.3.</w:t>
      </w:r>
    </w:p>
    <w:p w14:paraId="3273DE27" w14:textId="6701AA9D" w:rsidR="00BB189D" w:rsidRPr="00BB189D" w:rsidRDefault="00BB189D" w:rsidP="00BB189D">
      <w:pPr>
        <w:widowControl/>
        <w:tabs>
          <w:tab w:val="left" w:pos="1440"/>
          <w:tab w:val="left" w:pos="8010"/>
        </w:tabs>
        <w:autoSpaceDE/>
        <w:autoSpaceDN/>
        <w:spacing w:after="220"/>
        <w:ind w:left="720" w:hanging="360"/>
        <w:contextualSpacing/>
        <w:jc w:val="both"/>
        <w:rPr>
          <w:rFonts w:ascii="Cambria" w:eastAsia="MS Mincho" w:hAnsi="Cambria" w:cs="Times New Roman"/>
          <w:szCs w:val="20"/>
          <w:lang w:val="en-GB" w:eastAsia="ja-JP"/>
        </w:rPr>
      </w:pPr>
      <w:proofErr w:type="spellStart"/>
      <w:r w:rsidRPr="00BB189D">
        <w:rPr>
          <w:rFonts w:ascii="Courier New" w:eastAsia="MS Mincho" w:hAnsi="Courier New" w:cs="Times New Roman"/>
          <w:szCs w:val="20"/>
          <w:lang w:val="en-GB" w:eastAsia="ja-JP"/>
        </w:rPr>
        <w:t>image_height</w:t>
      </w:r>
      <w:proofErr w:type="spellEnd"/>
      <w:r w:rsidRPr="00BB189D">
        <w:rPr>
          <w:rFonts w:ascii="Courier New" w:eastAsia="MS Mincho" w:hAnsi="Courier New" w:cs="Times New Roman"/>
          <w:szCs w:val="20"/>
          <w:lang w:val="en-GB" w:eastAsia="ja-JP"/>
        </w:rPr>
        <w:t xml:space="preserve"> </w:t>
      </w:r>
      <w:r w:rsidRPr="00BB189D">
        <w:rPr>
          <w:rFonts w:ascii="Cambria" w:eastAsia="MS Mincho" w:hAnsi="Cambria" w:cs="Times New Roman"/>
          <w:szCs w:val="20"/>
          <w:lang w:val="en-GB" w:eastAsia="ja-JP"/>
        </w:rPr>
        <w:t xml:space="preserve">specifies the height of the reconstructed image in pixels, as specified in </w:t>
      </w:r>
      <w:r w:rsidR="00B276A2">
        <w:rPr>
          <w:rFonts w:ascii="Cambria" w:eastAsia="MS Mincho" w:hAnsi="Cambria" w:cs="Times New Roman"/>
          <w:szCs w:val="20"/>
          <w:lang w:val="en-GB" w:eastAsia="ja-JP"/>
        </w:rPr>
        <w:t>6.3.</w:t>
      </w:r>
    </w:p>
    <w:p w14:paraId="221E595C" w14:textId="77777777" w:rsidR="00BB189D" w:rsidRPr="00BB189D" w:rsidRDefault="00BB189D" w:rsidP="00BB189D">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BB189D">
        <w:rPr>
          <w:rFonts w:ascii="Cambria" w:eastAsia="Calibri" w:hAnsi="Cambria" w:cs="Times New Roman"/>
          <w:sz w:val="20"/>
          <w:lang w:val="en-GB"/>
        </w:rPr>
        <w:t>NOTE</w:t>
      </w:r>
      <w:r w:rsidRPr="00BB189D">
        <w:rPr>
          <w:rFonts w:ascii="Cambria" w:eastAsia="Calibri" w:hAnsi="Cambria" w:cs="Times New Roman"/>
          <w:sz w:val="20"/>
          <w:lang w:val="en-GB"/>
        </w:rPr>
        <w:tab/>
        <w:t>Item properties, such as decoder configuration or layer selection, can affect the reconstructed image. As a consequence, the width and height of the reconstructed image depend on the presence and content of such properties.</w:t>
      </w:r>
    </w:p>
    <w:p w14:paraId="0156DF94" w14:textId="77777777" w:rsidR="00BB189D" w:rsidRPr="00BB189D" w:rsidRDefault="00BB189D" w:rsidP="00BB189D">
      <w:pPr>
        <w:widowControl/>
        <w:tabs>
          <w:tab w:val="left" w:pos="1440"/>
          <w:tab w:val="left" w:pos="8010"/>
        </w:tabs>
        <w:autoSpaceDE/>
        <w:autoSpaceDN/>
        <w:spacing w:after="220"/>
        <w:ind w:left="720" w:hanging="360"/>
        <w:contextualSpacing/>
        <w:jc w:val="both"/>
        <w:rPr>
          <w:rFonts w:ascii="Times New Roman" w:eastAsia="Times New Roman" w:hAnsi="Times New Roman" w:cs="Times New Roman"/>
          <w:lang w:val="en-GB"/>
        </w:rPr>
      </w:pPr>
      <w:r w:rsidRPr="00BB189D">
        <w:rPr>
          <w:rFonts w:ascii="Cambria" w:eastAsia="MS Mincho" w:hAnsi="Cambria" w:cs="Times New Roman"/>
          <w:szCs w:val="20"/>
          <w:highlight w:val="yellow"/>
          <w:lang w:val="en-GB" w:eastAsia="ja-JP"/>
        </w:rPr>
        <w:t xml:space="preserve">When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is associated with items whose output can be visually rendered, the </w:t>
      </w:r>
      <w:proofErr w:type="spellStart"/>
      <w:r w:rsidRPr="00BB189D">
        <w:rPr>
          <w:rFonts w:ascii="Courier New" w:eastAsia="MS Mincho" w:hAnsi="Courier New" w:cs="Times New Roman"/>
          <w:szCs w:val="20"/>
          <w:highlight w:val="yellow"/>
          <w:lang w:val="en-GB" w:eastAsia="ja-JP"/>
        </w:rPr>
        <w:t>image_width</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 xml:space="preserve">and </w:t>
      </w:r>
      <w:proofErr w:type="spellStart"/>
      <w:r w:rsidRPr="00BB189D">
        <w:rPr>
          <w:rFonts w:ascii="Courier New" w:eastAsia="MS Mincho" w:hAnsi="Courier New" w:cs="Times New Roman"/>
          <w:szCs w:val="20"/>
          <w:highlight w:val="yellow"/>
          <w:lang w:val="en-GB" w:eastAsia="ja-JP"/>
        </w:rPr>
        <w:t>image_height</w:t>
      </w:r>
      <w:proofErr w:type="spellEnd"/>
      <w:r w:rsidRPr="00BB189D">
        <w:rPr>
          <w:rFonts w:ascii="Courier New" w:eastAsia="MS Mincho" w:hAnsi="Courier New" w:cs="Times New Roman"/>
          <w:szCs w:val="20"/>
          <w:highlight w:val="yellow"/>
          <w:lang w:val="en-GB" w:eastAsia="ja-JP"/>
        </w:rPr>
        <w:t xml:space="preserve"> </w:t>
      </w:r>
      <w:r w:rsidRPr="00BB189D">
        <w:rPr>
          <w:rFonts w:ascii="Cambria" w:eastAsia="MS Mincho" w:hAnsi="Cambria" w:cs="Times New Roman"/>
          <w:szCs w:val="20"/>
          <w:highlight w:val="yellow"/>
          <w:lang w:val="en-GB" w:eastAsia="ja-JP"/>
        </w:rPr>
        <w:t>specifies the visually rendered width and height, respectively of the data which is output from the associated item.</w:t>
      </w:r>
    </w:p>
    <w:p w14:paraId="7CCBCE9F" w14:textId="77777777" w:rsidR="00BB189D" w:rsidRPr="00BB189D" w:rsidRDefault="00BB189D" w:rsidP="00BB189D">
      <w:pPr>
        <w:widowControl/>
        <w:autoSpaceDE/>
        <w:autoSpaceDN/>
        <w:rPr>
          <w:rFonts w:ascii="Times New Roman" w:eastAsia="Times New Roman" w:hAnsi="Times New Roman" w:cs="Times New Roman"/>
          <w:lang w:val="en-CA"/>
        </w:rPr>
      </w:pPr>
    </w:p>
    <w:p w14:paraId="31C2A582" w14:textId="77777777" w:rsidR="00BB189D" w:rsidRPr="00BB189D" w:rsidRDefault="00BB189D" w:rsidP="00BB189D">
      <w:pPr>
        <w:widowControl/>
        <w:autoSpaceDE/>
        <w:autoSpaceDN/>
        <w:spacing w:after="240"/>
        <w:rPr>
          <w:rFonts w:ascii="Times New Roman" w:eastAsia="Times New Roman" w:hAnsi="Times New Roman" w:cs="Times New Roman"/>
          <w:i/>
          <w:iCs/>
          <w:lang w:val="en-CA"/>
        </w:rPr>
      </w:pPr>
      <w:r w:rsidRPr="00BB189D">
        <w:rPr>
          <w:rFonts w:ascii="Times New Roman" w:eastAsia="Times New Roman" w:hAnsi="Times New Roman" w:cs="Times New Roman"/>
          <w:i/>
          <w:iCs/>
          <w:lang w:val="en-CA"/>
        </w:rPr>
        <w:lastRenderedPageBreak/>
        <w:t>Add the following subclause in Clause 6</w:t>
      </w:r>
    </w:p>
    <w:p w14:paraId="13543DAD"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 xml:space="preserve">6.A Text item and </w:t>
      </w:r>
      <w:proofErr w:type="spellStart"/>
      <w:r w:rsidRPr="00BB189D">
        <w:rPr>
          <w:rFonts w:asciiTheme="majorHAnsi" w:eastAsia="Times New Roman" w:hAnsiTheme="majorHAnsi" w:cs="Times New Roman"/>
          <w:b/>
          <w:bCs/>
          <w:lang w:val="en-CA"/>
        </w:rPr>
        <w:t>Renderable</w:t>
      </w:r>
      <w:proofErr w:type="spellEnd"/>
      <w:r w:rsidRPr="00BB189D">
        <w:rPr>
          <w:rFonts w:asciiTheme="majorHAnsi" w:eastAsia="Times New Roman" w:hAnsiTheme="majorHAnsi" w:cs="Times New Roman"/>
          <w:b/>
          <w:bCs/>
          <w:lang w:val="en-CA"/>
        </w:rPr>
        <w:t xml:space="preserve"> text item</w:t>
      </w:r>
    </w:p>
    <w:p w14:paraId="21CEDA56"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6.A.1 Definition</w:t>
      </w:r>
    </w:p>
    <w:p w14:paraId="179AC978" w14:textId="77777777" w:rsidR="00BB189D" w:rsidRPr="00BB189D" w:rsidRDefault="00BB189D" w:rsidP="00BB189D">
      <w:pPr>
        <w:widowControl/>
        <w:autoSpaceDE/>
        <w:autoSpaceDN/>
        <w:rPr>
          <w:rFonts w:ascii="Times New Roman" w:eastAsia="Times New Roman" w:hAnsi="Times New Roman" w:cs="Times New Roman"/>
          <w:lang w:val="en-CA"/>
        </w:rPr>
      </w:pPr>
    </w:p>
    <w:p w14:paraId="282FCB39"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heme="majorHAnsi" w:eastAsia="Times New Roman" w:hAnsiTheme="majorHAnsi" w:cs="Times New Roman"/>
          <w:lang w:val="en-CA"/>
        </w:rPr>
        <w:t xml:space="preserve">A text item is an item with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 xml:space="preserve">' </w:t>
      </w:r>
      <w:r w:rsidRPr="00BB189D">
        <w:rPr>
          <w:rFonts w:ascii="Times New Roman" w:eastAsia="Times New Roman" w:hAnsi="Times New Roman" w:cs="Times New Roman"/>
          <w:lang w:val="en-CA"/>
        </w:rPr>
        <w:t xml:space="preserve">and </w:t>
      </w:r>
      <w:r w:rsidRPr="00BB189D">
        <w:rPr>
          <w:rFonts w:asciiTheme="majorHAnsi" w:eastAsia="Times New Roman" w:hAnsiTheme="majorHAnsi" w:cs="Times New Roman"/>
          <w:lang w:val="en-CA"/>
        </w:rPr>
        <w:t>the data in the text item is text, for example, ‘html’ or ‘plain text’.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text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w:t>
      </w:r>
      <w:r w:rsidRPr="00BB189D">
        <w:rPr>
          <w:rFonts w:ascii="Courier New" w:eastAsia="Calibri" w:hAnsi="Courier New" w:cs="Courier New"/>
        </w:rPr>
        <w:t>‘text/html’</w:t>
      </w:r>
      <w:r w:rsidRPr="00BB189D">
        <w:rPr>
          <w:rFonts w:ascii="Times New Roman" w:eastAsia="Times New Roman" w:hAnsi="Times New Roman" w:cs="Times New Roman"/>
          <w:lang w:val="en-CA"/>
        </w:rPr>
        <w:t xml:space="preserve"> for html formatted text or </w:t>
      </w:r>
      <w:r w:rsidRPr="00BB189D">
        <w:rPr>
          <w:rFonts w:ascii="Courier New" w:eastAsia="Calibri" w:hAnsi="Courier New" w:cs="Courier New"/>
        </w:rPr>
        <w:t xml:space="preserve">‘text/plain’ </w:t>
      </w:r>
      <w:r w:rsidRPr="00BB189D">
        <w:rPr>
          <w:rFonts w:ascii="Times New Roman" w:eastAsia="Times New Roman" w:hAnsi="Times New Roman" w:cs="Times New Roman"/>
          <w:lang w:val="en-CA"/>
        </w:rPr>
        <w:t>for plain text</w:t>
      </w:r>
      <w:r w:rsidRPr="00BB189D">
        <w:t>.</w:t>
      </w:r>
    </w:p>
    <w:p w14:paraId="4C942040" w14:textId="77777777" w:rsidR="00BB189D" w:rsidRPr="00BB189D" w:rsidRDefault="00BB189D" w:rsidP="00BB189D">
      <w:pPr>
        <w:widowControl/>
        <w:autoSpaceDE/>
        <w:autoSpaceDN/>
        <w:jc w:val="both"/>
        <w:rPr>
          <w:rFonts w:ascii="Cambria" w:hAnsi="Cambria"/>
          <w:lang w:val="en-CA"/>
        </w:rPr>
      </w:pPr>
    </w:p>
    <w:p w14:paraId="4D87C2B9" w14:textId="77777777" w:rsidR="00B276A2" w:rsidRDefault="00BB189D" w:rsidP="00BB189D">
      <w:pPr>
        <w:widowControl/>
        <w:autoSpaceDE/>
        <w:autoSpaceDN/>
        <w:jc w:val="both"/>
        <w:rPr>
          <w:ins w:id="56" w:author="DENOUAL Franck" w:date="2022-07-29T09:01:00Z"/>
          <w:rFonts w:ascii="Cambria" w:eastAsia="Times New Roman" w:hAnsi="Cambria" w:cs="Times New Roman"/>
          <w:lang w:val="en-CA"/>
        </w:rPr>
      </w:pPr>
      <w:r w:rsidRPr="00BB189D">
        <w:rPr>
          <w:rFonts w:ascii="Cambria" w:eastAsia="Times New Roman" w:hAnsi="Cambria" w:cs="Times New Roman"/>
          <w:lang w:val="en-CA"/>
        </w:rPr>
        <w:t>The text item is associated with the image item on which the textual data is displayed/rendered using an item reference of type</w:t>
      </w:r>
      <w:r w:rsidRPr="00BB189D">
        <w:rPr>
          <w:rFonts w:ascii="Times New Roman" w:eastAsia="Times New Roman" w:hAnsi="Times New Roman" w:cs="Times New Roman"/>
          <w:lang w:val="en-CA"/>
        </w:rPr>
        <w:t xml:space="preserve"> </w:t>
      </w:r>
      <w:r w:rsidRPr="00BB189D">
        <w:t>'</w:t>
      </w:r>
      <w:proofErr w:type="spellStart"/>
      <w:r w:rsidRPr="00BB189D">
        <w:rPr>
          <w:rFonts w:ascii="Courier New" w:eastAsia="Calibri" w:hAnsi="Courier New" w:cs="Courier New"/>
        </w:rPr>
        <w:t>cdsc</w:t>
      </w:r>
      <w:proofErr w:type="spellEnd"/>
      <w:r w:rsidRPr="00BB189D">
        <w:t xml:space="preserve">' </w:t>
      </w:r>
      <w:r w:rsidRPr="00BB189D">
        <w:rPr>
          <w:rFonts w:ascii="Cambria" w:eastAsia="Times New Roman" w:hAnsi="Cambria" w:cs="Times New Roman"/>
          <w:lang w:val="en-CA"/>
        </w:rPr>
        <w:t xml:space="preserve">from the text item to the image item. A text item shall be associated with multiple image items only when all the associated image items have the same size. </w:t>
      </w:r>
    </w:p>
    <w:p w14:paraId="69A60938" w14:textId="75B8CC6F" w:rsidR="00BB189D" w:rsidRPr="00BB189D" w:rsidRDefault="00BB189D" w:rsidP="00BB189D">
      <w:pPr>
        <w:widowControl/>
        <w:autoSpaceDE/>
        <w:autoSpaceDN/>
        <w:jc w:val="both"/>
        <w:rPr>
          <w:rFonts w:ascii="Cambria" w:eastAsia="Times New Roman" w:hAnsi="Cambria" w:cs="Times New Roman"/>
          <w:lang w:val="en-CA"/>
        </w:rPr>
      </w:pPr>
      <w:r w:rsidRPr="00BB189D">
        <w:rPr>
          <w:rFonts w:ascii="Cambria" w:eastAsia="Times New Roman" w:hAnsi="Cambria" w:cs="Times New Roman"/>
          <w:highlight w:val="yellow"/>
          <w:lang w:val="en-CA"/>
        </w:rPr>
        <w:t>[NOTE: As an alternate to the use of the text item may be used as an overlay to the image item. However, this aspect needs to be further discussed]</w:t>
      </w:r>
    </w:p>
    <w:p w14:paraId="21BC9E9C" w14:textId="77777777" w:rsidR="00BB189D" w:rsidRPr="00BB189D" w:rsidRDefault="00BB189D" w:rsidP="00BB189D">
      <w:pPr>
        <w:widowControl/>
        <w:autoSpaceDE/>
        <w:autoSpaceDN/>
        <w:jc w:val="both"/>
        <w:rPr>
          <w:rFonts w:ascii="Cambria" w:eastAsia="Times New Roman" w:hAnsi="Cambria" w:cs="Times New Roman"/>
          <w:lang w:val="en-CA"/>
        </w:rPr>
      </w:pPr>
    </w:p>
    <w:p w14:paraId="5C1D8469" w14:textId="77777777" w:rsidR="00BB189D" w:rsidRPr="00BB189D" w:rsidRDefault="00BB189D" w:rsidP="00BB189D">
      <w:pPr>
        <w:widowControl/>
        <w:autoSpaceDE/>
        <w:autoSpaceDN/>
        <w:jc w:val="both"/>
        <w:rPr>
          <w:rFonts w:ascii="Cambria" w:eastAsia="Times New Roman" w:hAnsi="Cambria" w:cs="Times New Roman"/>
          <w:lang w:val="en-CA"/>
        </w:rPr>
      </w:pPr>
      <w:r w:rsidRPr="00BB189D">
        <w:rPr>
          <w:rFonts w:ascii="Cambria" w:eastAsia="Times New Roman" w:hAnsi="Cambria" w:cs="Times New Roman"/>
          <w:lang w:val="en-CA"/>
        </w:rPr>
        <w:t>The text item may be associated with the font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from the text item to the font item. The font item carries the fonts used for rendering the text item.</w:t>
      </w:r>
    </w:p>
    <w:p w14:paraId="736DA3C2" w14:textId="77777777" w:rsidR="00BB189D" w:rsidRPr="00BB189D" w:rsidRDefault="00BB189D" w:rsidP="00BB189D">
      <w:pPr>
        <w:widowControl/>
        <w:autoSpaceDE/>
        <w:autoSpaceDN/>
        <w:jc w:val="both"/>
        <w:rPr>
          <w:rFonts w:ascii="Cambria" w:eastAsia="Times New Roman" w:hAnsi="Cambria" w:cs="Times New Roman"/>
          <w:lang w:val="en-CA"/>
        </w:rPr>
      </w:pPr>
    </w:p>
    <w:p w14:paraId="50302DBB" w14:textId="77777777" w:rsidR="00BB189D" w:rsidRPr="00BB189D" w:rsidRDefault="00BB189D" w:rsidP="00BB189D">
      <w:pPr>
        <w:widowControl/>
        <w:autoSpaceDE/>
        <w:autoSpaceDN/>
        <w:jc w:val="both"/>
        <w:rPr>
          <w:rFonts w:ascii="Cambria" w:eastAsia="MS Mincho" w:hAnsi="Cambria" w:cs="Times New Roman"/>
          <w:szCs w:val="20"/>
          <w:lang w:val="en-GB" w:eastAsia="ja-JP"/>
        </w:rPr>
      </w:pPr>
      <w:r w:rsidRPr="00BB189D">
        <w:rPr>
          <w:rFonts w:ascii="Cambria" w:eastAsia="Times New Roman" w:hAnsi="Cambria" w:cs="Times New Roman"/>
          <w:lang w:val="en-CA"/>
        </w:rPr>
        <w:t xml:space="preserve">The text item is associated with the </w:t>
      </w:r>
      <w:proofErr w:type="spellStart"/>
      <w:r w:rsidRPr="00BB189D">
        <w:rPr>
          <w:rFonts w:ascii="Courier New" w:eastAsia="MS Mincho" w:hAnsi="Courier New" w:cs="Times New Roman"/>
          <w:szCs w:val="20"/>
          <w:lang w:val="en-GB" w:eastAsia="ja-JP"/>
        </w:rPr>
        <w:t>ImageSpatialExtentsProperty</w:t>
      </w:r>
      <w:proofErr w:type="spellEnd"/>
      <w:r w:rsidRPr="00BB189D">
        <w:rPr>
          <w:rFonts w:ascii="Cambria" w:eastAsia="MS Mincho" w:hAnsi="Cambria" w:cs="Times New Roman"/>
          <w:szCs w:val="20"/>
          <w:lang w:val="en-GB" w:eastAsia="ja-JP"/>
        </w:rPr>
        <w:t xml:space="preserve"> which documents the visually rendered width and height of the data which is output from the text item.</w:t>
      </w:r>
    </w:p>
    <w:p w14:paraId="63573A45" w14:textId="77777777" w:rsidR="00BB189D" w:rsidRPr="00BB189D" w:rsidRDefault="00BB189D" w:rsidP="00BB189D">
      <w:pPr>
        <w:widowControl/>
        <w:autoSpaceDE/>
        <w:autoSpaceDN/>
        <w:jc w:val="both"/>
        <w:rPr>
          <w:rFonts w:ascii="Cambria" w:eastAsia="MS Mincho" w:hAnsi="Cambria" w:cs="Times New Roman"/>
          <w:szCs w:val="20"/>
          <w:lang w:val="en-GB" w:eastAsia="ja-JP"/>
        </w:rPr>
      </w:pPr>
    </w:p>
    <w:p w14:paraId="24635304" w14:textId="77777777" w:rsidR="00BB189D" w:rsidRPr="00BB189D" w:rsidRDefault="00BB189D" w:rsidP="00BB189D">
      <w:pPr>
        <w:widowControl/>
        <w:autoSpaceDE/>
        <w:autoSpaceDN/>
        <w:jc w:val="both"/>
        <w:rPr>
          <w:rFonts w:ascii="Cambria" w:eastAsia="MS Mincho" w:hAnsi="Cambria" w:cs="Times New Roman"/>
          <w:szCs w:val="20"/>
          <w:lang w:val="en-GB" w:eastAsia="ja-JP"/>
        </w:rPr>
      </w:pPr>
      <w:r w:rsidRPr="00BB189D">
        <w:rPr>
          <w:rFonts w:ascii="Cambria" w:eastAsia="Times New Roman" w:hAnsi="Cambria" w:cs="Times New Roman"/>
          <w:lang w:val="en-CA"/>
        </w:rPr>
        <w:t xml:space="preserve">The text item is associated with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Cambria" w:eastAsia="MS Mincho" w:hAnsi="Cambria" w:cs="Times New Roman"/>
          <w:szCs w:val="20"/>
          <w:lang w:val="en-GB" w:eastAsia="ja-JP"/>
        </w:rPr>
        <w:t>which documents the visually rendered size, position and language of the data which is output from the text item.</w:t>
      </w:r>
    </w:p>
    <w:p w14:paraId="11749427" w14:textId="77777777" w:rsidR="00BB189D" w:rsidRPr="00BB189D" w:rsidRDefault="00BB189D" w:rsidP="00BB189D">
      <w:pPr>
        <w:widowControl/>
        <w:autoSpaceDE/>
        <w:autoSpaceDN/>
        <w:jc w:val="both"/>
        <w:rPr>
          <w:rFonts w:ascii="Cambria" w:eastAsia="MS Mincho" w:hAnsi="Cambria" w:cs="Times New Roman"/>
          <w:szCs w:val="20"/>
          <w:lang w:val="en-GB" w:eastAsia="ja-JP"/>
        </w:rPr>
      </w:pPr>
    </w:p>
    <w:p w14:paraId="40644B86"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MS Mincho" w:hAnsi="Cambria" w:cs="Times New Roman"/>
          <w:szCs w:val="20"/>
          <w:lang w:val="en-GB" w:eastAsia="ja-JP"/>
        </w:rPr>
        <w:t xml:space="preserve">When a text item is not associated with any item or </w:t>
      </w:r>
      <w:r w:rsidRPr="00BB189D">
        <w:rPr>
          <w:rFonts w:ascii="Cambria" w:eastAsia="MS Mincho" w:hAnsi="Cambria" w:cs="Times New Roman"/>
          <w:szCs w:val="20"/>
          <w:lang w:eastAsia="ja-JP"/>
        </w:rPr>
        <w:t xml:space="preserve">item property which documents </w:t>
      </w:r>
      <w:r w:rsidRPr="00BB189D">
        <w:rPr>
          <w:rFonts w:ascii="Times New Roman" w:eastAsia="Times New Roman" w:hAnsi="Times New Roman" w:cs="Times New Roman"/>
          <w:lang w:val="en-CA"/>
        </w:rPr>
        <w:t xml:space="preserve">possibly size, position, direction, language, font and styling for visual rendering, then, the data in the text item should contain the textual data together with possibly size, position, direction, language, font and styling for visual rendering of the text item and is called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item.</w:t>
      </w:r>
    </w:p>
    <w:p w14:paraId="62B225B9"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75E2670"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mime type text item.</w:t>
      </w:r>
    </w:p>
    <w:p w14:paraId="21F576A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0D6721C"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If the </w:t>
      </w:r>
      <w:proofErr w:type="spellStart"/>
      <w:r w:rsidRPr="00BB189D">
        <w:rPr>
          <w:rFonts w:ascii="Cambria" w:eastAsia="Times New Roman" w:hAnsi="Cambria" w:cs="Times New Roman"/>
          <w:lang w:val="en-CA"/>
        </w:rPr>
        <w:t>renderable</w:t>
      </w:r>
      <w:proofErr w:type="spellEnd"/>
      <w:r w:rsidRPr="00BB189D">
        <w:rPr>
          <w:rFonts w:ascii="Cambria" w:eastAsia="Times New Roman" w:hAnsi="Cambria" w:cs="Times New Roman"/>
          <w:lang w:val="en-CA"/>
        </w:rPr>
        <w:t xml:space="preserve"> text data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text item identified by the</w:t>
      </w:r>
      <w:del w:id="57" w:author="DENOUAL Franck" w:date="2022-07-29T09:02:00Z">
        <w:r w:rsidRPr="00BB189D" w:rsidDel="00B276A2">
          <w:rPr>
            <w:rFonts w:ascii="Cambria" w:eastAsia="Times New Roman" w:hAnsi="Cambria" w:cs="Times New Roman"/>
            <w:lang w:val="en-CA"/>
          </w:rPr>
          <w:delText xml:space="preserve"> </w:delText>
        </w:r>
      </w:del>
      <w:r w:rsidRPr="00BB189D">
        <w:rPr>
          <w:rFonts w:ascii="Cambria" w:eastAsia="Times New Roman" w:hAnsi="Cambria"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p>
    <w:p w14:paraId="1DE47CE8"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619896DD"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w:t>
      </w:r>
      <w:proofErr w:type="spellStart"/>
      <w:r w:rsidRPr="00BB189D">
        <w:rPr>
          <w:rFonts w:ascii="Times New Roman" w:eastAsia="Times New Roman" w:hAnsi="Times New Roman" w:cs="Times New Roman"/>
          <w:lang w:val="en-CA"/>
        </w:rPr>
        <w:t>renderable</w:t>
      </w:r>
      <w:proofErr w:type="spellEnd"/>
      <w:r w:rsidRPr="00BB189D">
        <w:rPr>
          <w:rFonts w:ascii="Times New Roman" w:eastAsia="Times New Roman" w:hAnsi="Times New Roman" w:cs="Times New Roman"/>
          <w:lang w:val="en-CA"/>
        </w:rPr>
        <w:t xml:space="preserve"> text data.</w:t>
      </w:r>
    </w:p>
    <w:p w14:paraId="35E07A2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7FBBB44F" w14:textId="77777777" w:rsidR="00BB189D" w:rsidRPr="00BB189D" w:rsidRDefault="00BB189D" w:rsidP="00BB189D">
      <w:pPr>
        <w:rPr>
          <w:rFonts w:asciiTheme="majorHAnsi" w:eastAsia="Times New Roman" w:hAnsiTheme="majorHAnsi" w:cs="Times New Roman"/>
          <w:lang w:val="en-CA"/>
        </w:rPr>
      </w:pPr>
      <w:r w:rsidRPr="00BB189D">
        <w:rPr>
          <w:rFonts w:asciiTheme="majorHAnsi" w:eastAsia="Times New Roman" w:hAnsiTheme="majorHAnsi" w:cs="Times New Roman"/>
          <w:lang w:val="en-CA"/>
        </w:rPr>
        <w:t xml:space="preserve">The mime type item of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only carries the text data required for rendering, however it does not provide any information on the display/layout conditions, for example the position, size and direction of the </w:t>
      </w:r>
      <w:proofErr w:type="spellStart"/>
      <w:r w:rsidRPr="00BB189D">
        <w:rPr>
          <w:rFonts w:asciiTheme="majorHAnsi" w:eastAsia="Times New Roman" w:hAnsiTheme="majorHAnsi" w:cs="Times New Roman"/>
          <w:lang w:val="en-CA"/>
        </w:rPr>
        <w:t>renderable</w:t>
      </w:r>
      <w:proofErr w:type="spellEnd"/>
      <w:r w:rsidRPr="00BB189D">
        <w:rPr>
          <w:rFonts w:asciiTheme="majorHAnsi" w:eastAsia="Times New Roman" w:hAnsiTheme="majorHAnsi" w:cs="Times New Roman"/>
          <w:lang w:val="en-CA"/>
        </w:rPr>
        <w:t xml:space="preserve"> text. </w:t>
      </w:r>
      <w:proofErr w:type="gramStart"/>
      <w:r w:rsidRPr="00BB189D">
        <w:rPr>
          <w:rFonts w:asciiTheme="majorHAnsi" w:eastAsia="Times New Roman" w:hAnsiTheme="majorHAnsi" w:cs="Times New Roman"/>
          <w:lang w:val="en-CA"/>
        </w:rPr>
        <w:t>Hence</w:t>
      </w:r>
      <w:proofErr w:type="gramEnd"/>
      <w:r w:rsidRPr="00BB189D">
        <w:rPr>
          <w:rFonts w:asciiTheme="majorHAnsi" w:eastAsia="Times New Roman" w:hAnsiTheme="majorHAnsi" w:cs="Times New Roman"/>
          <w:lang w:val="en-CA"/>
        </w:rPr>
        <w:t xml:space="preserve"> we propose a item property for the mime type text item which carries the information on the display/layout conditions.</w:t>
      </w:r>
    </w:p>
    <w:p w14:paraId="5F014218" w14:textId="77777777" w:rsidR="00BB189D" w:rsidRPr="00BB189D" w:rsidRDefault="00BB189D" w:rsidP="00BB189D">
      <w:pPr>
        <w:rPr>
          <w:rFonts w:asciiTheme="majorHAnsi" w:eastAsia="Times New Roman" w:hAnsiTheme="majorHAnsi" w:cs="Times New Roman"/>
          <w:lang w:val="en-CA"/>
        </w:rPr>
      </w:pPr>
    </w:p>
    <w:p w14:paraId="3F1D8E33" w14:textId="4087CEE6" w:rsidR="00B276A2" w:rsidRPr="00BB189D" w:rsidRDefault="00BB189D" w:rsidP="00BB189D">
      <w:pPr>
        <w:rPr>
          <w:rFonts w:asciiTheme="majorHAnsi" w:eastAsia="Times New Roman" w:hAnsiTheme="majorHAnsi" w:cs="Times New Roman"/>
          <w:highlight w:val="yellow"/>
          <w:lang w:val="en-CA"/>
        </w:rPr>
      </w:pPr>
      <w:r w:rsidRPr="00BB189D">
        <w:rPr>
          <w:rFonts w:asciiTheme="majorHAnsi" w:eastAsia="Times New Roman" w:hAnsiTheme="majorHAnsi" w:cs="Times New Roman"/>
          <w:highlight w:val="yellow"/>
          <w:lang w:val="en-CA"/>
        </w:rPr>
        <w:t xml:space="preserve">[NOTE: As an alternate to the use of text layout property, the following approach may be used The </w:t>
      </w:r>
      <w:proofErr w:type="spellStart"/>
      <w:r w:rsidRPr="00BB189D">
        <w:rPr>
          <w:rFonts w:ascii="Courier New" w:eastAsia="MS Mincho" w:hAnsi="Courier New" w:cs="Times New Roman"/>
          <w:szCs w:val="20"/>
          <w:highlight w:val="yellow"/>
          <w:lang w:val="en-GB" w:eastAsia="ja-JP"/>
        </w:rPr>
        <w:t>ImageSpatialExtentsProperty</w:t>
      </w:r>
      <w:proofErr w:type="spellEnd"/>
      <w:r w:rsidRPr="00BB189D">
        <w:rPr>
          <w:rFonts w:ascii="Cambria" w:eastAsia="MS Mincho" w:hAnsi="Cambria" w:cs="Times New Roman"/>
          <w:szCs w:val="20"/>
          <w:highlight w:val="yellow"/>
          <w:lang w:val="en-GB" w:eastAsia="ja-JP"/>
        </w:rPr>
        <w:t xml:space="preserve"> to document the </w:t>
      </w:r>
      <w:r w:rsidRPr="00BB189D">
        <w:rPr>
          <w:rFonts w:asciiTheme="majorHAnsi" w:eastAsia="Times New Roman" w:hAnsiTheme="majorHAnsi" w:cs="Times New Roman"/>
          <w:highlight w:val="yellow"/>
          <w:lang w:val="en-CA"/>
        </w:rPr>
        <w:t>width and height</w:t>
      </w:r>
      <w:ins w:id="58" w:author="DENOUAL Franck" w:date="2022-07-29T09:05:00Z">
        <w:r w:rsidR="00B276A2">
          <w:rPr>
            <w:rFonts w:asciiTheme="majorHAnsi" w:eastAsia="Times New Roman" w:hAnsiTheme="majorHAnsi" w:cs="Times New Roman"/>
            <w:highlight w:val="yellow"/>
            <w:lang w:val="en-CA"/>
          </w:rPr>
          <w:t>.</w:t>
        </w:r>
      </w:ins>
      <w:del w:id="59" w:author="DENOUAL Franck" w:date="2022-07-29T09:05:00Z">
        <w:r w:rsidRPr="00BB189D" w:rsidDel="00B276A2">
          <w:rPr>
            <w:rFonts w:asciiTheme="majorHAnsi" w:eastAsia="Times New Roman" w:hAnsiTheme="majorHAnsi" w:cs="Times New Roman"/>
            <w:highlight w:val="yellow"/>
            <w:lang w:val="en-CA"/>
          </w:rPr>
          <w:delText>,</w:delText>
        </w:r>
      </w:del>
    </w:p>
    <w:p w14:paraId="260BEC9F" w14:textId="77777777" w:rsidR="00BB189D" w:rsidRPr="00BB189D" w:rsidRDefault="00BB189D" w:rsidP="00BB189D">
      <w:pPr>
        <w:rPr>
          <w:rFonts w:ascii="Cambria" w:eastAsia="MS Mincho" w:hAnsi="Cambria" w:cs="Times New Roman"/>
          <w:szCs w:val="20"/>
          <w:highlight w:val="yellow"/>
          <w:lang w:val="en-GB" w:eastAsia="ja-JP"/>
        </w:rPr>
      </w:pPr>
      <w:r w:rsidRPr="00BB189D">
        <w:rPr>
          <w:rFonts w:ascii="Cambria" w:eastAsia="MS Mincho" w:hAnsi="Cambria" w:cs="Times New Roman"/>
          <w:szCs w:val="20"/>
          <w:highlight w:val="yellow"/>
          <w:lang w:val="en-GB" w:eastAsia="ja-JP"/>
        </w:rPr>
        <w:t xml:space="preserve">The </w:t>
      </w:r>
      <w:proofErr w:type="spellStart"/>
      <w:r w:rsidRPr="00BB189D">
        <w:rPr>
          <w:rFonts w:ascii="Cambria" w:eastAsia="MS Mincho" w:hAnsi="Cambria" w:cs="Times New Roman"/>
          <w:szCs w:val="20"/>
          <w:highlight w:val="yellow"/>
          <w:lang w:val="en-GB" w:eastAsia="ja-JP"/>
        </w:rPr>
        <w:t>ImageOverlay</w:t>
      </w:r>
      <w:proofErr w:type="spellEnd"/>
      <w:r w:rsidRPr="00BB189D">
        <w:rPr>
          <w:rFonts w:ascii="Cambria" w:eastAsia="MS Mincho" w:hAnsi="Cambria" w:cs="Times New Roman"/>
          <w:szCs w:val="20"/>
          <w:highlight w:val="yellow"/>
          <w:lang w:val="en-GB" w:eastAsia="ja-JP"/>
        </w:rPr>
        <w:t xml:space="preserve"> to document the reference width and reference height and the position of the </w:t>
      </w:r>
      <w:proofErr w:type="spellStart"/>
      <w:r w:rsidRPr="00BB189D">
        <w:rPr>
          <w:rFonts w:ascii="Cambria" w:eastAsia="MS Mincho" w:hAnsi="Cambria" w:cs="Times New Roman"/>
          <w:szCs w:val="20"/>
          <w:highlight w:val="yellow"/>
          <w:lang w:val="en-GB" w:eastAsia="ja-JP"/>
        </w:rPr>
        <w:lastRenderedPageBreak/>
        <w:t>renderable</w:t>
      </w:r>
      <w:proofErr w:type="spellEnd"/>
      <w:r w:rsidRPr="00BB189D">
        <w:rPr>
          <w:rFonts w:ascii="Cambria" w:eastAsia="MS Mincho" w:hAnsi="Cambria" w:cs="Times New Roman"/>
          <w:szCs w:val="20"/>
          <w:highlight w:val="yellow"/>
          <w:lang w:val="en-GB" w:eastAsia="ja-JP"/>
        </w:rPr>
        <w:t xml:space="preserve"> text item</w:t>
      </w:r>
    </w:p>
    <w:p w14:paraId="3D299ED4" w14:textId="77777777" w:rsidR="00B276A2" w:rsidRDefault="00BB189D" w:rsidP="00BB189D">
      <w:pPr>
        <w:rPr>
          <w:ins w:id="60" w:author="DENOUAL Franck" w:date="2022-07-29T09:06:00Z"/>
          <w:rFonts w:ascii="Cambria" w:eastAsia="Times New Roman" w:hAnsi="Cambria" w:cs="Times New Roman"/>
          <w:highlight w:val="yellow"/>
          <w:lang w:val="en-CA"/>
        </w:rPr>
      </w:pPr>
      <w:r w:rsidRPr="00BB189D">
        <w:rPr>
          <w:rFonts w:asciiTheme="majorHAnsi" w:eastAsia="Times New Roman" w:hAnsiTheme="majorHAnsi" w:cs="Times New Roman"/>
          <w:highlight w:val="yellow"/>
          <w:lang w:val="en-CA"/>
        </w:rPr>
        <w:t xml:space="preserve">The </w:t>
      </w:r>
      <w:r w:rsidRPr="00BB189D">
        <w:rPr>
          <w:rFonts w:ascii="Courier New" w:hAnsi="Courier New"/>
          <w:noProof/>
          <w:highlight w:val="yellow"/>
          <w:lang w:val="en-GB" w:eastAsia="ja-JP"/>
        </w:rPr>
        <w:t xml:space="preserve">ExtendedLanguageBox </w:t>
      </w:r>
      <w:r w:rsidRPr="00BB189D">
        <w:rPr>
          <w:rFonts w:ascii="Cambria" w:eastAsia="MS Mincho" w:hAnsi="Cambria" w:cs="Times New Roman"/>
          <w:szCs w:val="20"/>
          <w:highlight w:val="yellow"/>
        </w:rPr>
        <w:t xml:space="preserve">to document the language of the textual data. </w:t>
      </w:r>
      <w:r w:rsidRPr="00BB189D">
        <w:rPr>
          <w:rFonts w:ascii="Cambria" w:eastAsia="Times New Roman" w:hAnsi="Cambria" w:cs="Times New Roman"/>
          <w:highlight w:val="yellow"/>
          <w:lang w:val="en-CA"/>
        </w:rPr>
        <w:t>However, these aspect needs to be further discussed</w:t>
      </w:r>
      <w:ins w:id="61" w:author="DENOUAL Franck" w:date="2022-07-29T09:06:00Z">
        <w:r w:rsidR="00B276A2">
          <w:rPr>
            <w:rFonts w:ascii="Cambria" w:eastAsia="Times New Roman" w:hAnsi="Cambria" w:cs="Times New Roman"/>
            <w:highlight w:val="yellow"/>
            <w:lang w:val="en-CA"/>
          </w:rPr>
          <w:t>.</w:t>
        </w:r>
      </w:ins>
    </w:p>
    <w:p w14:paraId="37A65FB6" w14:textId="77777777" w:rsidR="00B276A2" w:rsidRDefault="00B276A2" w:rsidP="00BB189D">
      <w:pPr>
        <w:rPr>
          <w:ins w:id="62" w:author="DENOUAL Franck" w:date="2022-07-29T09:06:00Z"/>
          <w:rFonts w:ascii="Cambria" w:eastAsia="Times New Roman" w:hAnsi="Cambria" w:cs="Times New Roman"/>
          <w:highlight w:val="yellow"/>
          <w:lang w:val="en-CA"/>
        </w:rPr>
      </w:pPr>
    </w:p>
    <w:p w14:paraId="230EEF6D" w14:textId="4D42A25A" w:rsidR="00B276A2" w:rsidRPr="008726F0" w:rsidRDefault="00B276A2" w:rsidP="00B276A2">
      <w:pPr>
        <w:widowControl/>
        <w:autoSpaceDE/>
        <w:autoSpaceDN/>
        <w:spacing w:after="240"/>
        <w:rPr>
          <w:ins w:id="63" w:author="DENOUAL Franck" w:date="2022-07-29T09:06:00Z"/>
          <w:rFonts w:ascii="Times New Roman" w:eastAsia="Times New Roman" w:hAnsi="Times New Roman" w:cs="Times New Roman"/>
          <w:i/>
          <w:iCs/>
          <w:sz w:val="20"/>
          <w:highlight w:val="yellow"/>
          <w:lang w:val="en-CA"/>
        </w:rPr>
      </w:pPr>
      <w:ins w:id="64" w:author="DENOUAL Franck" w:date="2022-07-29T09:06:00Z">
        <w:r w:rsidRPr="00661C8A">
          <w:rPr>
            <w:rFonts w:ascii="Cambria" w:eastAsia="Times New Roman" w:hAnsi="Cambria" w:cs="Times New Roman"/>
            <w:b/>
            <w:bCs/>
            <w:highlight w:val="yellow"/>
            <w:u w:val="single"/>
            <w:lang w:val="en-CA"/>
          </w:rPr>
          <w:t xml:space="preserve">Comments from </w:t>
        </w:r>
      </w:ins>
      <w:ins w:id="65" w:author="DENOUAL Franck" w:date="2022-07-29T14:18:00Z">
        <w:r w:rsidR="00467DBC">
          <w:rPr>
            <w:rFonts w:ascii="Cambria" w:eastAsia="Times New Roman" w:hAnsi="Cambria" w:cs="Times New Roman"/>
            <w:b/>
            <w:bCs/>
            <w:highlight w:val="yellow"/>
            <w:u w:val="single"/>
            <w:lang w:val="en-CA"/>
          </w:rPr>
          <w:t xml:space="preserve">proponents in </w:t>
        </w:r>
      </w:ins>
      <w:ins w:id="66" w:author="DENOUAL Franck" w:date="2022-07-29T09:06:00Z">
        <w:r w:rsidRPr="00661C8A">
          <w:rPr>
            <w:rFonts w:ascii="Cambria" w:eastAsia="Times New Roman" w:hAnsi="Cambria" w:cs="Times New Roman"/>
            <w:b/>
            <w:bCs/>
            <w:highlight w:val="yellow"/>
            <w:u w:val="single"/>
            <w:lang w:val="en-CA"/>
          </w:rPr>
          <w:t>m60316 at MPEG#139</w:t>
        </w:r>
        <w:r>
          <w:rPr>
            <w:rFonts w:ascii="Cambria" w:eastAsia="Times New Roman" w:hAnsi="Cambria" w:cs="Times New Roman"/>
            <w:highlight w:val="yellow"/>
            <w:lang w:val="en-CA"/>
          </w:rPr>
          <w:t xml:space="preserve">: </w:t>
        </w:r>
        <w:r w:rsidRPr="008726F0">
          <w:rPr>
            <w:rFonts w:ascii="Times New Roman" w:eastAsia="Times New Roman" w:hAnsi="Times New Roman" w:cs="Times New Roman"/>
            <w:i/>
            <w:iCs/>
            <w:sz w:val="20"/>
            <w:highlight w:val="yellow"/>
            <w:lang w:val="en-CA"/>
          </w:rPr>
          <w:t xml:space="preserve">With respect to using alternatives to the use of text layout property which documents the layout information of the associated text item. using alternatives such as </w:t>
        </w:r>
        <w:proofErr w:type="spellStart"/>
        <w:r w:rsidRPr="008726F0">
          <w:rPr>
            <w:rFonts w:ascii="Times New Roman" w:eastAsia="Times New Roman" w:hAnsi="Times New Roman" w:cs="Times New Roman"/>
            <w:i/>
            <w:iCs/>
            <w:sz w:val="20"/>
            <w:highlight w:val="yellow"/>
            <w:lang w:val="en-CA"/>
          </w:rPr>
          <w:t>ImageSpatialExtentsProperty</w:t>
        </w:r>
        <w:proofErr w:type="spellEnd"/>
        <w:r w:rsidRPr="008726F0">
          <w:rPr>
            <w:rFonts w:ascii="Times New Roman" w:eastAsia="Times New Roman" w:hAnsi="Times New Roman" w:cs="Times New Roman"/>
            <w:i/>
            <w:iCs/>
            <w:sz w:val="20"/>
            <w:highlight w:val="yellow"/>
            <w:lang w:val="en-CA"/>
          </w:rPr>
          <w:t xml:space="preserve"> and </w:t>
        </w:r>
        <w:proofErr w:type="spellStart"/>
        <w:r w:rsidRPr="008726F0">
          <w:rPr>
            <w:rFonts w:ascii="Times New Roman" w:eastAsia="Times New Roman" w:hAnsi="Times New Roman" w:cs="Times New Roman"/>
            <w:i/>
            <w:iCs/>
            <w:sz w:val="20"/>
            <w:highlight w:val="yellow"/>
            <w:lang w:val="en-CA"/>
          </w:rPr>
          <w:t>ImageOverlay</w:t>
        </w:r>
        <w:proofErr w:type="spellEnd"/>
        <w:r w:rsidRPr="008726F0">
          <w:rPr>
            <w:rFonts w:ascii="Times New Roman" w:eastAsia="Times New Roman" w:hAnsi="Times New Roman" w:cs="Times New Roman"/>
            <w:i/>
            <w:iCs/>
            <w:sz w:val="20"/>
            <w:highlight w:val="yellow"/>
            <w:lang w:val="en-CA"/>
          </w:rPr>
          <w:t xml:space="preserve"> will need extending the corresponding item properties to accommodate text items as currently they are limited to image items. For using the </w:t>
        </w:r>
        <w:proofErr w:type="spellStart"/>
        <w:r w:rsidRPr="008726F0">
          <w:rPr>
            <w:rFonts w:ascii="Times New Roman" w:eastAsia="Times New Roman" w:hAnsi="Times New Roman" w:cs="Times New Roman"/>
            <w:i/>
            <w:iCs/>
            <w:sz w:val="20"/>
            <w:highlight w:val="yellow"/>
            <w:lang w:val="en-CA"/>
          </w:rPr>
          <w:t>ExtendedLanguageBox</w:t>
        </w:r>
        <w:proofErr w:type="spellEnd"/>
        <w:r w:rsidRPr="008726F0">
          <w:rPr>
            <w:rFonts w:ascii="Times New Roman" w:eastAsia="Times New Roman" w:hAnsi="Times New Roman" w:cs="Times New Roman"/>
            <w:i/>
            <w:iCs/>
            <w:sz w:val="20"/>
            <w:highlight w:val="yellow"/>
            <w:lang w:val="en-CA"/>
          </w:rPr>
          <w:t xml:space="preserve"> a new item property needs to be defined as currently there are no corresponding data structure for items.</w:t>
        </w:r>
      </w:ins>
    </w:p>
    <w:p w14:paraId="32815778" w14:textId="21A2FB86" w:rsidR="00BB189D" w:rsidRPr="00BB189D" w:rsidRDefault="00B276A2" w:rsidP="00B276A2">
      <w:pPr>
        <w:rPr>
          <w:rFonts w:asciiTheme="majorHAnsi" w:eastAsia="Times New Roman" w:hAnsiTheme="majorHAnsi" w:cs="Times New Roman"/>
          <w:lang w:val="en-CA"/>
        </w:rPr>
      </w:pPr>
      <w:ins w:id="67" w:author="DENOUAL Franck" w:date="2022-07-29T09:06:00Z">
        <w:r w:rsidRPr="008726F0">
          <w:rPr>
            <w:rFonts w:ascii="Times New Roman" w:eastAsia="Times New Roman" w:hAnsi="Times New Roman" w:cs="Times New Roman"/>
            <w:i/>
            <w:iCs/>
            <w:sz w:val="20"/>
            <w:highlight w:val="yellow"/>
            <w:lang w:val="en-CA"/>
          </w:rPr>
          <w:t xml:space="preserve">The text layout property documents all the required information in a single structure without the hassle of updating the specification text in multiple cases. </w:t>
        </w:r>
      </w:ins>
      <w:ins w:id="68" w:author="DENOUAL Franck" w:date="2022-07-29T13:58:00Z">
        <w:r w:rsidR="008726F0" w:rsidRPr="008726F0">
          <w:rPr>
            <w:rFonts w:ascii="Times New Roman" w:eastAsia="Times New Roman" w:hAnsi="Times New Roman" w:cs="Times New Roman"/>
            <w:i/>
            <w:iCs/>
            <w:sz w:val="20"/>
            <w:highlight w:val="yellow"/>
            <w:lang w:val="en-CA"/>
          </w:rPr>
          <w:t>Hence,</w:t>
        </w:r>
      </w:ins>
      <w:ins w:id="69" w:author="DENOUAL Franck" w:date="2022-07-29T09:06:00Z">
        <w:r w:rsidRPr="008726F0">
          <w:rPr>
            <w:rFonts w:ascii="Times New Roman" w:eastAsia="Times New Roman" w:hAnsi="Times New Roman" w:cs="Times New Roman"/>
            <w:i/>
            <w:iCs/>
            <w:sz w:val="20"/>
            <w:highlight w:val="yellow"/>
            <w:lang w:val="en-CA"/>
          </w:rPr>
          <w:t xml:space="preserve"> we propose to include the text item and font item properties in the HEIF amendment</w:t>
        </w:r>
      </w:ins>
      <w:r w:rsidR="00BB189D" w:rsidRPr="00BB189D">
        <w:rPr>
          <w:rFonts w:asciiTheme="majorHAnsi" w:eastAsia="Times New Roman" w:hAnsiTheme="majorHAnsi" w:cs="Times New Roman"/>
          <w:highlight w:val="yellow"/>
          <w:lang w:val="en-CA"/>
        </w:rPr>
        <w:t>]</w:t>
      </w:r>
    </w:p>
    <w:p w14:paraId="270569EA" w14:textId="77777777" w:rsidR="00BB189D" w:rsidRPr="00BB189D" w:rsidRDefault="00BB189D" w:rsidP="00BB189D">
      <w:pPr>
        <w:widowControl/>
        <w:autoSpaceDE/>
        <w:autoSpaceDN/>
        <w:jc w:val="both"/>
        <w:rPr>
          <w:rFonts w:ascii="Times New Roman" w:eastAsia="Times New Roman" w:hAnsi="Times New Roman" w:cs="Times New Roman"/>
          <w:b/>
          <w:bCs/>
          <w:sz w:val="20"/>
          <w:lang w:val="en-CA"/>
        </w:rPr>
      </w:pPr>
    </w:p>
    <w:p w14:paraId="15BD0F40"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6.B Text Layout Information</w:t>
      </w:r>
    </w:p>
    <w:p w14:paraId="10FECA8B"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6.B.1 Definition</w:t>
      </w:r>
    </w:p>
    <w:p w14:paraId="19ACE421" w14:textId="77777777" w:rsidR="00BB189D" w:rsidRPr="00BB189D" w:rsidRDefault="00BB189D" w:rsidP="00BB189D">
      <w:pPr>
        <w:widowControl/>
        <w:autoSpaceDE/>
        <w:autoSpaceDN/>
        <w:jc w:val="both"/>
        <w:rPr>
          <w:rFonts w:ascii="Times New Roman" w:eastAsia="Times New Roman" w:hAnsi="Times New Roman" w:cs="Times New Roman"/>
          <w:sz w:val="20"/>
          <w:lang w:val="en-CA"/>
        </w:rPr>
      </w:pPr>
    </w:p>
    <w:p w14:paraId="18B89138"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 xml:space="preserve">Box type: </w:t>
      </w:r>
      <w:r w:rsidRPr="00BB189D">
        <w:rPr>
          <w:rFonts w:ascii="Cambria" w:eastAsia="MS Mincho" w:hAnsi="Cambria" w:cs="Times New Roman"/>
          <w:lang w:val="en-GB"/>
        </w:rPr>
        <w:tab/>
      </w:r>
      <w:r w:rsidRPr="00BB189D">
        <w:rPr>
          <w:rFonts w:ascii="Cambria" w:eastAsia="MS Mincho" w:hAnsi="Cambria" w:cs="Times New Roman"/>
          <w:lang w:val="en-GB"/>
        </w:rPr>
        <w:tab/>
      </w:r>
      <w:r w:rsidRPr="00BB189D">
        <w:rPr>
          <w:rFonts w:ascii="Courier New" w:eastAsia="MS Mincho" w:hAnsi="Courier New" w:cs="Times New Roman"/>
          <w:lang w:val="en-GB"/>
        </w:rPr>
        <w:t>'</w:t>
      </w:r>
      <w:proofErr w:type="spellStart"/>
      <w:r w:rsidRPr="00BB189D">
        <w:rPr>
          <w:rFonts w:ascii="Courier New" w:eastAsia="MS Mincho" w:hAnsi="Courier New" w:cs="Times New Roman"/>
          <w:lang w:val="en-GB"/>
        </w:rPr>
        <w:t>txlo</w:t>
      </w:r>
      <w:proofErr w:type="spellEnd"/>
      <w:r w:rsidRPr="00BB189D">
        <w:rPr>
          <w:rFonts w:ascii="Courier New" w:eastAsia="MS Mincho" w:hAnsi="Courier New" w:cs="Times New Roman"/>
          <w:lang w:val="en-GB"/>
        </w:rPr>
        <w:t>'</w:t>
      </w:r>
    </w:p>
    <w:p w14:paraId="7BA7D2E7"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Property type:</w:t>
      </w:r>
      <w:r w:rsidRPr="00BB189D">
        <w:rPr>
          <w:rFonts w:ascii="Cambria" w:eastAsia="MS Mincho" w:hAnsi="Cambria" w:cs="Times New Roman"/>
          <w:lang w:val="en-GB"/>
        </w:rPr>
        <w:tab/>
      </w:r>
      <w:r w:rsidRPr="00BB189D">
        <w:rPr>
          <w:rFonts w:ascii="Cambria" w:eastAsia="MS Mincho" w:hAnsi="Cambria" w:cs="Times New Roman"/>
          <w:lang w:val="en-GB"/>
        </w:rPr>
        <w:tab/>
        <w:t>Descriptive item property</w:t>
      </w:r>
    </w:p>
    <w:p w14:paraId="7052E5A5"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 xml:space="preserve">Container: </w:t>
      </w:r>
      <w:r w:rsidRPr="00BB189D">
        <w:rPr>
          <w:rFonts w:ascii="Cambria" w:eastAsia="MS Mincho" w:hAnsi="Cambria" w:cs="Times New Roman"/>
          <w:lang w:val="en-GB"/>
        </w:rPr>
        <w:tab/>
      </w:r>
      <w:r w:rsidRPr="00BB189D">
        <w:rPr>
          <w:rFonts w:ascii="Cambria" w:eastAsia="MS Mincho" w:hAnsi="Cambria" w:cs="Times New Roman"/>
          <w:lang w:val="en-GB"/>
        </w:rPr>
        <w:tab/>
      </w:r>
      <w:proofErr w:type="spellStart"/>
      <w:r w:rsidRPr="00BB189D">
        <w:rPr>
          <w:rFonts w:ascii="Courier New" w:eastAsia="MS Mincho" w:hAnsi="Courier New" w:cs="Times New Roman"/>
          <w:lang w:val="en-GB"/>
        </w:rPr>
        <w:t>ItemPropertyContainerBox</w:t>
      </w:r>
      <w:proofErr w:type="spellEnd"/>
    </w:p>
    <w:p w14:paraId="3740E35A"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 xml:space="preserve">Mandatory (per item): </w:t>
      </w:r>
      <w:r w:rsidRPr="00BB189D">
        <w:rPr>
          <w:rFonts w:ascii="Cambria" w:eastAsia="MS Mincho" w:hAnsi="Cambria" w:cs="Times New Roman"/>
          <w:lang w:val="en-GB"/>
        </w:rPr>
        <w:tab/>
        <w:t>No</w:t>
      </w:r>
    </w:p>
    <w:p w14:paraId="4F5EC9A3" w14:textId="77777777" w:rsidR="00BB189D" w:rsidRPr="00BB189D" w:rsidRDefault="00BB189D" w:rsidP="00BB189D">
      <w:pPr>
        <w:keepNext/>
        <w:keepLines/>
        <w:widowControl/>
        <w:autoSpaceDE/>
        <w:autoSpaceDN/>
        <w:spacing w:line="230" w:lineRule="atLeast"/>
        <w:rPr>
          <w:rFonts w:ascii="Cambria" w:eastAsia="MS Mincho" w:hAnsi="Cambria" w:cs="Times New Roman"/>
          <w:lang w:val="en-GB"/>
        </w:rPr>
      </w:pPr>
      <w:r w:rsidRPr="00BB189D">
        <w:rPr>
          <w:rFonts w:ascii="Cambria" w:eastAsia="MS Mincho" w:hAnsi="Cambria" w:cs="Times New Roman"/>
          <w:lang w:val="en-GB"/>
        </w:rPr>
        <w:t>Quantity (per item):</w:t>
      </w:r>
      <w:r w:rsidRPr="00BB189D">
        <w:rPr>
          <w:rFonts w:ascii="Cambria" w:eastAsia="MS Mincho" w:hAnsi="Cambria" w:cs="Times New Roman"/>
          <w:lang w:val="en-GB"/>
        </w:rPr>
        <w:tab/>
        <w:t>One</w:t>
      </w:r>
    </w:p>
    <w:p w14:paraId="026A592C"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44EB9020" w14:textId="77777777" w:rsidR="00BB189D" w:rsidRPr="00BB189D" w:rsidRDefault="00BB189D" w:rsidP="00BB189D">
      <w:pPr>
        <w:jc w:val="both"/>
        <w:rPr>
          <w:rFonts w:ascii="Cambria" w:eastAsia="MS Mincho" w:hAnsi="Cambria" w:cs="Times New Roman"/>
          <w:lang w:val="en-GB" w:eastAsia="ja-JP"/>
        </w:rPr>
      </w:pPr>
      <w:r w:rsidRPr="00BB189D">
        <w:rPr>
          <w:rFonts w:ascii="Cambria" w:eastAsia="MS Mincho" w:hAnsi="Cambria" w:cs="Times New Roman"/>
          <w:lang w:val="en-GB" w:eastAsia="ja-JP"/>
        </w:rPr>
        <w:t xml:space="preserve">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documents the layout information of the associated text item. A text item shall be associated with one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prior to the association of all transformative properties.</w:t>
      </w:r>
    </w:p>
    <w:p w14:paraId="1C04FCBD" w14:textId="77777777" w:rsidR="00BB189D" w:rsidRPr="00BB189D" w:rsidRDefault="00BB189D" w:rsidP="00BB189D">
      <w:pPr>
        <w:jc w:val="both"/>
        <w:rPr>
          <w:rFonts w:ascii="Cambria" w:eastAsia="MS Mincho" w:hAnsi="Cambria" w:cs="Times New Roman"/>
          <w:lang w:val="en-GB" w:eastAsia="ja-JP"/>
        </w:rPr>
      </w:pPr>
    </w:p>
    <w:p w14:paraId="0660925D"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imes New Roman" w:eastAsia="Times New Roman" w:hAnsi="Times New Roman" w:cs="Times New Roman"/>
          <w:lang w:val="en-CA"/>
        </w:rPr>
        <w:t xml:space="preserve">The data in the </w:t>
      </w:r>
      <w:proofErr w:type="spellStart"/>
      <w:r w:rsidRPr="00BB189D">
        <w:rPr>
          <w:rFonts w:ascii="Courier New" w:hAnsi="Courier New"/>
          <w:lang w:val="en-GB"/>
        </w:rPr>
        <w:t>TextLayoutProperty</w:t>
      </w:r>
      <w:proofErr w:type="spellEnd"/>
      <w:r w:rsidRPr="00BB189D">
        <w:rPr>
          <w:rFonts w:ascii="Cambria" w:eastAsia="MS Mincho" w:hAnsi="Cambria" w:cs="Times New Roman"/>
          <w:lang w:val="en-GB" w:eastAsia="ja-JP"/>
        </w:rPr>
        <w:t xml:space="preserve"> </w:t>
      </w:r>
      <w:r w:rsidRPr="00BB189D">
        <w:rPr>
          <w:rFonts w:ascii="Times New Roman" w:eastAsia="Times New Roman" w:hAnsi="Times New Roman" w:cs="Times New Roman"/>
          <w:lang w:val="en-CA"/>
        </w:rPr>
        <w:t>define the size, position and the language of the textual data to be displayed/rendered on the associated image item. The size and position information are used to display/render the textual data inside a reference space that is mapped to the image item with which the text item is associated after any transformative item property is applied to the image item.</w:t>
      </w:r>
    </w:p>
    <w:p w14:paraId="41DBBA00" w14:textId="77777777" w:rsidR="00BB189D" w:rsidRPr="00BB189D" w:rsidRDefault="00BB189D" w:rsidP="00BB189D">
      <w:pPr>
        <w:jc w:val="both"/>
        <w:rPr>
          <w:rFonts w:ascii="Cambria" w:eastAsia="MS Mincho" w:hAnsi="Cambria" w:cs="Times New Roman"/>
          <w:lang w:val="en-GB" w:eastAsia="ja-JP"/>
        </w:rPr>
      </w:pPr>
    </w:p>
    <w:p w14:paraId="257B5F07" w14:textId="77777777" w:rsidR="00BB189D" w:rsidRPr="00BB189D" w:rsidRDefault="00BB189D" w:rsidP="00BB189D">
      <w:pPr>
        <w:jc w:val="both"/>
        <w:rPr>
          <w:rFonts w:ascii="Cambria" w:eastAsia="MS Mincho" w:hAnsi="Cambria" w:cs="Times New Roman"/>
          <w:lang w:val="en-CA" w:eastAsia="ja-JP"/>
        </w:rPr>
      </w:pPr>
      <w:r w:rsidRPr="00BB189D">
        <w:rPr>
          <w:rFonts w:ascii="Cambria" w:eastAsia="MS Mincho" w:hAnsi="Cambria" w:cs="Times New Roman"/>
          <w:lang w:val="en-CA" w:eastAsia="ja-JP"/>
        </w:rPr>
        <w:t xml:space="preserve">The reference space is defined as a 2D coordinate system with the origin (0,0) located at the top-left corner and a maximum size defined by </w:t>
      </w:r>
      <w:proofErr w:type="spellStart"/>
      <w:r w:rsidRPr="00BB189D">
        <w:rPr>
          <w:rFonts w:ascii="Cambria" w:eastAsia="MS Mincho" w:hAnsi="Cambria" w:cs="Times New Roman"/>
          <w:lang w:val="en-CA" w:eastAsia="ja-JP"/>
        </w:rPr>
        <w:t>reference_width</w:t>
      </w:r>
      <w:proofErr w:type="spellEnd"/>
      <w:r w:rsidRPr="00BB189D">
        <w:rPr>
          <w:rFonts w:ascii="Cambria" w:eastAsia="MS Mincho" w:hAnsi="Cambria" w:cs="Times New Roman"/>
          <w:lang w:val="en-CA" w:eastAsia="ja-JP"/>
        </w:rPr>
        <w:t xml:space="preserve"> and </w:t>
      </w:r>
      <w:proofErr w:type="spellStart"/>
      <w:r w:rsidRPr="00BB189D">
        <w:rPr>
          <w:rFonts w:ascii="Cambria" w:eastAsia="MS Mincho" w:hAnsi="Cambria" w:cs="Times New Roman"/>
          <w:lang w:val="en-CA" w:eastAsia="ja-JP"/>
        </w:rPr>
        <w:t>reference_height</w:t>
      </w:r>
      <w:proofErr w:type="spellEnd"/>
      <w:r w:rsidRPr="00BB189D">
        <w:rPr>
          <w:rFonts w:ascii="Cambria" w:eastAsia="MS Mincho" w:hAnsi="Cambria" w:cs="Times New Roman"/>
          <w:lang w:val="en-CA" w:eastAsia="ja-JP"/>
        </w:rPr>
        <w:t>; the x-axis is oriented from left to right and the y-axis from top to bottom. Figure 2, provides an illustration of text item in the reference space. The placement of textual data inside the associated image item is obtained after applying the implicit resampling caused by the difference between the size of the reference space and the size of the associated image item. If the text item has transformative item properties, then the implicit resampling shall be performed on the text item before the first of its transformative item properties is applied.</w:t>
      </w:r>
    </w:p>
    <w:p w14:paraId="08F95EE5" w14:textId="77777777" w:rsidR="00BB189D" w:rsidRPr="00BB189D" w:rsidRDefault="00BB189D" w:rsidP="00BB189D">
      <w:pPr>
        <w:widowControl/>
        <w:autoSpaceDE/>
        <w:autoSpaceDN/>
        <w:jc w:val="both"/>
        <w:rPr>
          <w:rFonts w:ascii="Times New Roman" w:eastAsia="Times New Roman" w:hAnsi="Times New Roman" w:cs="Times New Roman"/>
          <w:sz w:val="20"/>
        </w:rPr>
      </w:pPr>
    </w:p>
    <w:p w14:paraId="61BA3861" w14:textId="77777777" w:rsidR="00BB189D" w:rsidRPr="00BB189D" w:rsidRDefault="00BB189D" w:rsidP="00BB189D">
      <w:pPr>
        <w:keepNext/>
        <w:widowControl/>
        <w:autoSpaceDE/>
        <w:autoSpaceDN/>
        <w:jc w:val="center"/>
      </w:pPr>
      <w:r w:rsidRPr="00BB189D">
        <w:rPr>
          <w:noProof/>
        </w:rPr>
        <w:lastRenderedPageBreak/>
        <w:drawing>
          <wp:inline distT="0" distB="0" distL="0" distR="0" wp14:anchorId="3C31E165" wp14:editId="60A0AFF0">
            <wp:extent cx="3539319" cy="3252092"/>
            <wp:effectExtent l="0" t="0" r="444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552223" cy="3263949"/>
                    </a:xfrm>
                    <a:prstGeom prst="rect">
                      <a:avLst/>
                    </a:prstGeom>
                  </pic:spPr>
                </pic:pic>
              </a:graphicData>
            </a:graphic>
          </wp:inline>
        </w:drawing>
      </w:r>
    </w:p>
    <w:p w14:paraId="4011BC20" w14:textId="61CF7C74" w:rsidR="00BB189D" w:rsidRPr="00BB189D" w:rsidRDefault="00BB189D" w:rsidP="00BB189D">
      <w:pPr>
        <w:spacing w:after="200"/>
        <w:jc w:val="center"/>
        <w:rPr>
          <w:rFonts w:ascii="Times New Roman" w:eastAsia="Times New Roman" w:hAnsi="Times New Roman" w:cs="Times New Roman"/>
          <w:b/>
          <w:bCs/>
          <w:color w:val="000000" w:themeColor="text1"/>
          <w:sz w:val="20"/>
          <w:szCs w:val="18"/>
          <w:lang w:val="en-CA"/>
        </w:rPr>
      </w:pPr>
      <w:r w:rsidRPr="00BB189D">
        <w:rPr>
          <w:b/>
          <w:bCs/>
          <w:color w:val="000000" w:themeColor="text1"/>
          <w:sz w:val="18"/>
          <w:szCs w:val="18"/>
        </w:rPr>
        <w:t xml:space="preserve">Figure </w:t>
      </w:r>
      <w:r w:rsidRPr="00BB189D">
        <w:rPr>
          <w:b/>
          <w:bCs/>
          <w:color w:val="000000" w:themeColor="text1"/>
          <w:sz w:val="18"/>
          <w:szCs w:val="18"/>
        </w:rPr>
        <w:fldChar w:fldCharType="begin"/>
      </w:r>
      <w:r w:rsidRPr="00BB189D">
        <w:rPr>
          <w:b/>
          <w:bCs/>
          <w:color w:val="000000" w:themeColor="text1"/>
          <w:sz w:val="18"/>
          <w:szCs w:val="18"/>
        </w:rPr>
        <w:instrText xml:space="preserve"> SEQ Figure \* ARABIC </w:instrText>
      </w:r>
      <w:r w:rsidRPr="00BB189D">
        <w:rPr>
          <w:b/>
          <w:bCs/>
          <w:color w:val="000000" w:themeColor="text1"/>
          <w:sz w:val="18"/>
          <w:szCs w:val="18"/>
        </w:rPr>
        <w:fldChar w:fldCharType="separate"/>
      </w:r>
      <w:r w:rsidR="00E6750D">
        <w:rPr>
          <w:b/>
          <w:bCs/>
          <w:noProof/>
          <w:color w:val="000000" w:themeColor="text1"/>
          <w:sz w:val="18"/>
          <w:szCs w:val="18"/>
        </w:rPr>
        <w:t>2</w:t>
      </w:r>
      <w:r w:rsidRPr="00BB189D">
        <w:rPr>
          <w:b/>
          <w:bCs/>
          <w:color w:val="000000" w:themeColor="text1"/>
          <w:sz w:val="18"/>
          <w:szCs w:val="18"/>
        </w:rPr>
        <w:fldChar w:fldCharType="end"/>
      </w:r>
      <w:r w:rsidRPr="00BB189D">
        <w:rPr>
          <w:b/>
          <w:bCs/>
          <w:color w:val="000000" w:themeColor="text1"/>
          <w:sz w:val="18"/>
          <w:szCs w:val="18"/>
        </w:rPr>
        <w:t>: An illustration of text item in reference space.</w:t>
      </w:r>
    </w:p>
    <w:p w14:paraId="036AFE22" w14:textId="77777777" w:rsidR="00BB189D" w:rsidRPr="00BB189D" w:rsidRDefault="00BB189D" w:rsidP="00BB189D">
      <w:pPr>
        <w:widowControl/>
        <w:autoSpaceDE/>
        <w:autoSpaceDN/>
        <w:jc w:val="both"/>
        <w:rPr>
          <w:rFonts w:ascii="Times New Roman" w:eastAsia="Times New Roman" w:hAnsi="Times New Roman" w:cs="Times New Roman"/>
          <w:sz w:val="20"/>
          <w:lang w:val="en-CA"/>
        </w:rPr>
      </w:pPr>
    </w:p>
    <w:p w14:paraId="3AA3FE0C" w14:textId="77777777" w:rsidR="00BB189D" w:rsidRPr="00BB189D" w:rsidRDefault="00BB189D" w:rsidP="00BB189D">
      <w:pPr>
        <w:widowControl/>
        <w:autoSpaceDE/>
        <w:autoSpaceDN/>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6.B.2 Syntax</w:t>
      </w:r>
    </w:p>
    <w:p w14:paraId="4055E5D4" w14:textId="77777777" w:rsidR="00BB189D" w:rsidRPr="00BB189D" w:rsidRDefault="00BB189D" w:rsidP="00BB189D">
      <w:pPr>
        <w:widowControl/>
        <w:autoSpaceDE/>
        <w:autoSpaceDN/>
        <w:rPr>
          <w:rFonts w:ascii="Times New Roman" w:eastAsia="Times New Roman" w:hAnsi="Times New Roman" w:cs="Times New Roman"/>
          <w:b/>
          <w:bCs/>
          <w:sz w:val="20"/>
          <w:lang w:val="en-CA"/>
        </w:rPr>
      </w:pPr>
    </w:p>
    <w:p w14:paraId="083E2ECF" w14:textId="50DB04EE" w:rsidR="00BB189D" w:rsidRPr="00BB189D" w:rsidRDefault="00BB189D" w:rsidP="00BB189D">
      <w:pPr>
        <w:ind w:left="360"/>
        <w:rPr>
          <w:rFonts w:ascii="Times New Roman" w:eastAsia="Times New Roman" w:hAnsi="Times New Roman" w:cs="Times New Roman"/>
          <w:b/>
          <w:bCs/>
          <w:sz w:val="20"/>
          <w:lang w:val="en-CA"/>
        </w:rPr>
      </w:pPr>
      <w:r w:rsidRPr="00BB189D">
        <w:rPr>
          <w:rFonts w:ascii="Courier New" w:eastAsia="Calibri" w:hAnsi="Courier New" w:cs="Courier New"/>
          <w:sz w:val="20"/>
          <w:szCs w:val="20"/>
        </w:rPr>
        <w:t xml:space="preserve">aligned(8) class </w:t>
      </w:r>
      <w:proofErr w:type="spellStart"/>
      <w:r w:rsidRPr="00BB189D">
        <w:rPr>
          <w:rFonts w:ascii="Courier New" w:eastAsia="Calibri" w:hAnsi="Courier New" w:cs="Courier New"/>
          <w:sz w:val="20"/>
          <w:szCs w:val="20"/>
        </w:rPr>
        <w:t>TextLayoutProperty</w:t>
      </w:r>
      <w:proofErr w:type="spellEnd"/>
      <w:r w:rsidRPr="00BB189D">
        <w:rPr>
          <w:rFonts w:ascii="Courier New" w:eastAsia="Calibri" w:hAnsi="Courier New" w:cs="Courier New"/>
          <w:sz w:val="20"/>
          <w:szCs w:val="20"/>
        </w:rPr>
        <w:br/>
        <w:t xml:space="preserve">extends </w:t>
      </w:r>
      <w:proofErr w:type="spellStart"/>
      <w:r w:rsidRPr="00BB189D">
        <w:rPr>
          <w:rFonts w:ascii="Courier New" w:eastAsia="Calibri" w:hAnsi="Courier New" w:cs="Courier New"/>
          <w:sz w:val="20"/>
          <w:szCs w:val="20"/>
        </w:rPr>
        <w:t>ItemFullProperty</w:t>
      </w:r>
      <w:proofErr w:type="spellEnd"/>
      <w:r w:rsidRPr="00BB189D">
        <w:rPr>
          <w:rFonts w:ascii="Courier New" w:eastAsia="Calibri" w:hAnsi="Courier New" w:cs="Courier New"/>
          <w:sz w:val="20"/>
          <w:szCs w:val="20"/>
        </w:rPr>
        <w:t>('</w:t>
      </w:r>
      <w:proofErr w:type="spellStart"/>
      <w:r w:rsidRPr="00BB189D">
        <w:rPr>
          <w:rFonts w:ascii="Courier New" w:eastAsia="Calibri" w:hAnsi="Courier New" w:cs="Courier New"/>
          <w:sz w:val="20"/>
          <w:szCs w:val="20"/>
        </w:rPr>
        <w:t>txlo</w:t>
      </w:r>
      <w:proofErr w:type="spellEnd"/>
      <w:r w:rsidRPr="00BB189D">
        <w:rPr>
          <w:rFonts w:ascii="Courier New" w:eastAsia="Calibri" w:hAnsi="Courier New" w:cs="Courier New"/>
          <w:sz w:val="20"/>
          <w:szCs w:val="20"/>
        </w:rPr>
        <w:t>', version = 0, flags = 0)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 xml:space="preserve">unsigned int (8) version = 0;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 xml:space="preserve">unsigned int (8) flags;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 ((flags &amp; 1) + 1) * 16;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 xml:space="preserve">;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unsigned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Courier New" w:eastAsia="Calibri" w:hAnsi="Courier New" w:cs="Courier New"/>
          <w:sz w:val="20"/>
          <w:szCs w:val="20"/>
        </w:rPr>
        <w:t>;</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signed int(</w:t>
      </w:r>
      <w:proofErr w:type="spellStart"/>
      <w:r w:rsidRPr="00BB189D">
        <w:rPr>
          <w:rFonts w:ascii="Courier New" w:eastAsia="Calibri" w:hAnsi="Courier New" w:cs="Courier New"/>
          <w:sz w:val="20"/>
          <w:szCs w:val="20"/>
        </w:rPr>
        <w:t>field_size</w:t>
      </w:r>
      <w:proofErr w:type="spellEnd"/>
      <w:r w:rsidRPr="00BB189D">
        <w:rPr>
          <w:rFonts w:ascii="Courier New" w:eastAsia="Calibri" w:hAnsi="Courier New" w:cs="Courier New"/>
          <w:sz w:val="20"/>
          <w:szCs w:val="20"/>
        </w:rPr>
        <w:t xml:space="preserve">) y; </w:t>
      </w:r>
      <w:r w:rsidRPr="00BB189D">
        <w:rPr>
          <w:rFonts w:ascii="Courier New" w:eastAsia="Calibri" w:hAnsi="Courier New" w:cs="Courier New"/>
          <w:sz w:val="20"/>
          <w:szCs w:val="20"/>
        </w:rPr>
        <w:br/>
      </w:r>
      <w:r w:rsidRPr="00BB189D">
        <w:rPr>
          <w:rFonts w:ascii="Courier New" w:eastAsia="Calibri" w:hAnsi="Courier New" w:cs="Courier New"/>
          <w:sz w:val="20"/>
          <w:szCs w:val="20"/>
        </w:rPr>
        <w:tab/>
        <w:t>utf8string</w:t>
      </w:r>
      <w:r w:rsidRPr="00BB189D">
        <w:rPr>
          <w:rFonts w:ascii="Courier New" w:eastAsia="Calibri" w:hAnsi="Courier New" w:cs="Courier New"/>
          <w:sz w:val="20"/>
          <w:szCs w:val="20"/>
        </w:rPr>
        <w:tab/>
        <w:t xml:space="preserve">language; </w:t>
      </w:r>
      <w:r w:rsidRPr="00BB189D">
        <w:rPr>
          <w:rFonts w:ascii="Courier New" w:eastAsia="Calibri" w:hAnsi="Courier New" w:cs="Courier New"/>
          <w:sz w:val="20"/>
          <w:szCs w:val="20"/>
        </w:rPr>
        <w:br/>
        <w:t>}</w:t>
      </w:r>
      <w:r w:rsidRPr="00BB189D">
        <w:rPr>
          <w:rFonts w:ascii="Courier New" w:eastAsia="Calibri" w:hAnsi="Courier New" w:cs="Courier New"/>
          <w:sz w:val="20"/>
          <w:szCs w:val="20"/>
        </w:rPr>
        <w:br/>
      </w:r>
    </w:p>
    <w:p w14:paraId="54966A07" w14:textId="77777777" w:rsidR="00BB189D" w:rsidRPr="00BB189D" w:rsidRDefault="00BB189D" w:rsidP="00BB189D">
      <w:pPr>
        <w:ind w:firstLine="360"/>
        <w:rPr>
          <w:rFonts w:ascii="Times New Roman" w:eastAsia="Times New Roman" w:hAnsi="Times New Roman" w:cs="Times New Roman"/>
          <w:b/>
          <w:bCs/>
          <w:sz w:val="20"/>
          <w:lang w:val="en-CA"/>
        </w:rPr>
      </w:pPr>
    </w:p>
    <w:p w14:paraId="296E7C8A" w14:textId="77777777" w:rsidR="00BB189D" w:rsidRPr="00BB189D" w:rsidRDefault="00BB189D" w:rsidP="00BB189D">
      <w:pPr>
        <w:widowControl/>
        <w:autoSpaceDE/>
        <w:autoSpaceDN/>
        <w:rPr>
          <w:rFonts w:ascii="Times New Roman" w:eastAsia="Times New Roman" w:hAnsi="Times New Roman" w:cs="Times New Roman"/>
          <w:b/>
          <w:bCs/>
          <w:sz w:val="20"/>
          <w:lang w:val="en-CA"/>
        </w:rPr>
      </w:pPr>
      <w:r w:rsidRPr="00BB189D">
        <w:rPr>
          <w:rFonts w:ascii="Times New Roman" w:eastAsia="Times New Roman" w:hAnsi="Times New Roman" w:cs="Times New Roman"/>
          <w:b/>
          <w:bCs/>
          <w:sz w:val="20"/>
          <w:lang w:val="en-CA"/>
        </w:rPr>
        <w:t>6.B.3 Semantics</w:t>
      </w:r>
    </w:p>
    <w:p w14:paraId="0EAC867D" w14:textId="77777777" w:rsidR="00BB189D" w:rsidRPr="00BB189D" w:rsidRDefault="00BB189D" w:rsidP="00BB189D">
      <w:pPr>
        <w:widowControl/>
        <w:autoSpaceDE/>
        <w:autoSpaceDN/>
        <w:rPr>
          <w:rFonts w:ascii="Times New Roman" w:eastAsia="Times New Roman" w:hAnsi="Times New Roman" w:cs="Times New Roman"/>
          <w:b/>
          <w:bCs/>
          <w:sz w:val="20"/>
          <w:lang w:val="en-CA"/>
        </w:rPr>
      </w:pPr>
    </w:p>
    <w:p w14:paraId="0BB02069"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version</w:t>
      </w:r>
      <w:r w:rsidRPr="00BB189D">
        <w:rPr>
          <w:rFonts w:ascii="Times New Roman" w:eastAsia="Times New Roman" w:hAnsi="Times New Roman" w:cs="Times New Roman"/>
          <w:sz w:val="20"/>
          <w:lang w:val="en-CA"/>
        </w:rPr>
        <w:t xml:space="preserve"> shall be equal to 0.</w:t>
      </w:r>
    </w:p>
    <w:p w14:paraId="7ED81C0E" w14:textId="77777777" w:rsidR="00BB189D" w:rsidRPr="00BB189D" w:rsidRDefault="00BB189D" w:rsidP="00BB189D">
      <w:pPr>
        <w:jc w:val="both"/>
        <w:rPr>
          <w:rFonts w:ascii="Times New Roman" w:eastAsia="Times New Roman" w:hAnsi="Times New Roman" w:cs="Times New Roman"/>
          <w:sz w:val="20"/>
          <w:lang w:val="en-CA"/>
        </w:rPr>
      </w:pPr>
    </w:p>
    <w:p w14:paraId="43B942F7"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0 specifies that the length of the fields </w:t>
      </w:r>
      <w:r w:rsidRPr="00BB189D">
        <w:rPr>
          <w:rFonts w:ascii="Courier New" w:eastAsia="Calibri" w:hAnsi="Courier New" w:cs="Courier New"/>
          <w:sz w:val="20"/>
          <w:szCs w:val="20"/>
        </w:rPr>
        <w:t xml:space="preserve">x, y, width, height </w:t>
      </w:r>
      <w:r w:rsidRPr="00BB189D">
        <w:rPr>
          <w:rFonts w:ascii="Times New Roman" w:eastAsia="Times New Roman" w:hAnsi="Times New Roman" w:cs="Times New Roman"/>
          <w:sz w:val="20"/>
          <w:lang w:val="en-CA"/>
        </w:rPr>
        <w:t xml:space="preserve">is 16 bits. </w:t>
      </w:r>
      <w:r w:rsidRPr="00BB189D">
        <w:rPr>
          <w:rFonts w:ascii="Courier New" w:eastAsia="Calibri" w:hAnsi="Courier New" w:cs="Courier New"/>
          <w:sz w:val="20"/>
          <w:szCs w:val="20"/>
        </w:rPr>
        <w:t xml:space="preserve">(flags &amp; 1) </w:t>
      </w:r>
      <w:r w:rsidRPr="00BB189D">
        <w:rPr>
          <w:rFonts w:ascii="Times New Roman" w:eastAsia="Times New Roman" w:hAnsi="Times New Roman" w:cs="Times New Roman"/>
          <w:sz w:val="20"/>
          <w:lang w:val="en-CA"/>
        </w:rPr>
        <w:t xml:space="preserve">equal to 1 specifies that the length of the fields </w:t>
      </w:r>
      <w:r w:rsidRPr="00BB189D">
        <w:rPr>
          <w:rFonts w:ascii="Courier New" w:eastAsia="Calibri" w:hAnsi="Courier New" w:cs="Courier New"/>
          <w:sz w:val="20"/>
          <w:szCs w:val="20"/>
        </w:rPr>
        <w:t>x, y, width, height</w:t>
      </w:r>
      <w:r w:rsidRPr="00BB189D">
        <w:rPr>
          <w:rFonts w:ascii="Times New Roman" w:eastAsia="Times New Roman" w:hAnsi="Times New Roman" w:cs="Times New Roman"/>
          <w:sz w:val="20"/>
          <w:lang w:val="en-CA"/>
        </w:rPr>
        <w:t xml:space="preserve"> is 32 bits. The values of flags greater than 1 are reserved.</w:t>
      </w:r>
    </w:p>
    <w:p w14:paraId="354ADD91" w14:textId="77777777" w:rsidR="00BB189D" w:rsidRPr="00BB189D" w:rsidRDefault="00BB189D" w:rsidP="00BB189D">
      <w:pPr>
        <w:jc w:val="both"/>
        <w:rPr>
          <w:rFonts w:ascii="Times New Roman" w:eastAsia="Times New Roman" w:hAnsi="Times New Roman" w:cs="Times New Roman"/>
          <w:sz w:val="20"/>
          <w:lang w:val="en-CA"/>
        </w:rPr>
      </w:pPr>
    </w:p>
    <w:p w14:paraId="1422C35E" w14:textId="77777777" w:rsidR="00BB189D" w:rsidRPr="00BB189D" w:rsidRDefault="00BB189D" w:rsidP="00BB189D">
      <w:pPr>
        <w:jc w:val="both"/>
        <w:rPr>
          <w:rFonts w:ascii="Times New Roman" w:eastAsia="Times New Roman" w:hAnsi="Times New Roman" w:cs="Times New Roman"/>
          <w:sz w:val="20"/>
          <w:lang w:val="en-CA"/>
        </w:rPr>
      </w:pPr>
      <w:proofErr w:type="spellStart"/>
      <w:r w:rsidRPr="00BB189D">
        <w:rPr>
          <w:rFonts w:ascii="Courier New" w:eastAsia="Calibri" w:hAnsi="Courier New" w:cs="Courier New"/>
          <w:sz w:val="20"/>
          <w:szCs w:val="20"/>
        </w:rPr>
        <w:t>reference_width</w:t>
      </w:r>
      <w:proofErr w:type="spellEnd"/>
      <w:r w:rsidRPr="00BB189D">
        <w:rPr>
          <w:rFonts w:ascii="Courier New" w:eastAsia="Calibri" w:hAnsi="Courier New" w:cs="Courier New"/>
          <w:sz w:val="20"/>
          <w:szCs w:val="20"/>
        </w:rPr>
        <w:t xml:space="preserve">, </w:t>
      </w:r>
      <w:proofErr w:type="spellStart"/>
      <w:r w:rsidRPr="00BB189D">
        <w:rPr>
          <w:rFonts w:ascii="Courier New" w:eastAsia="Calibri" w:hAnsi="Courier New" w:cs="Courier New"/>
          <w:sz w:val="20"/>
          <w:szCs w:val="20"/>
        </w:rPr>
        <w:t>reference_height</w:t>
      </w:r>
      <w:proofErr w:type="spellEnd"/>
      <w:r w:rsidRPr="00BB189D">
        <w:rPr>
          <w:rFonts w:ascii="Times New Roman" w:eastAsia="Times New Roman" w:hAnsi="Times New Roman" w:cs="Times New Roman"/>
          <w:sz w:val="20"/>
          <w:lang w:val="en-CA"/>
        </w:rPr>
        <w:t xml:space="preserve"> specify, in pixel units, the width and height, respectively, of the reference space on which the text items are placed.</w:t>
      </w:r>
    </w:p>
    <w:p w14:paraId="14ADAFC3" w14:textId="77777777" w:rsidR="00BB189D" w:rsidRPr="00BB189D" w:rsidRDefault="00BB189D" w:rsidP="00BB189D">
      <w:pPr>
        <w:jc w:val="both"/>
        <w:rPr>
          <w:rFonts w:ascii="Times New Roman" w:eastAsia="Times New Roman" w:hAnsi="Times New Roman" w:cs="Times New Roman"/>
          <w:sz w:val="20"/>
          <w:lang w:val="en-CA"/>
        </w:rPr>
      </w:pPr>
    </w:p>
    <w:p w14:paraId="663C91AC"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x, y</w:t>
      </w:r>
      <w:r w:rsidRPr="00BB189D">
        <w:rPr>
          <w:rFonts w:ascii="Times New Roman" w:eastAsia="Times New Roman" w:hAnsi="Times New Roman" w:cs="Times New Roman"/>
          <w:sz w:val="20"/>
          <w:lang w:val="en-CA"/>
        </w:rPr>
        <w:t xml:space="preserve"> </w:t>
      </w:r>
      <w:proofErr w:type="gramStart"/>
      <w:r w:rsidRPr="00BB189D">
        <w:rPr>
          <w:rFonts w:ascii="Times New Roman" w:eastAsia="Times New Roman" w:hAnsi="Times New Roman" w:cs="Times New Roman"/>
          <w:sz w:val="20"/>
          <w:lang w:val="en-CA"/>
        </w:rPr>
        <w:t>specify</w:t>
      </w:r>
      <w:proofErr w:type="gramEnd"/>
      <w:r w:rsidRPr="00BB189D">
        <w:rPr>
          <w:rFonts w:ascii="Times New Roman" w:eastAsia="Times New Roman" w:hAnsi="Times New Roman" w:cs="Times New Roman"/>
          <w:sz w:val="20"/>
          <w:lang w:val="en-CA"/>
        </w:rPr>
        <w:t xml:space="preserve"> the top, left corner of the text item relatively to the reference space. The value (</w:t>
      </w:r>
      <w:r w:rsidRPr="00BB189D">
        <w:rPr>
          <w:rFonts w:ascii="Courier New" w:eastAsia="Calibri" w:hAnsi="Courier New" w:cs="Courier New"/>
          <w:sz w:val="20"/>
          <w:szCs w:val="20"/>
        </w:rPr>
        <w:t>x = 0, y = 0</w:t>
      </w:r>
      <w:r w:rsidRPr="00BB189D">
        <w:rPr>
          <w:rFonts w:ascii="Times New Roman" w:eastAsia="Times New Roman" w:hAnsi="Times New Roman" w:cs="Times New Roman"/>
          <w:sz w:val="20"/>
          <w:lang w:val="en-CA"/>
        </w:rPr>
        <w:t>) represents the position of the top-left pixel in the reference space.</w:t>
      </w:r>
    </w:p>
    <w:p w14:paraId="3CAD586A" w14:textId="77777777" w:rsidR="00BB189D" w:rsidRPr="00BB189D" w:rsidRDefault="00BB189D" w:rsidP="00BB189D">
      <w:pPr>
        <w:jc w:val="both"/>
        <w:rPr>
          <w:rFonts w:ascii="Times New Roman" w:eastAsia="Times New Roman" w:hAnsi="Times New Roman" w:cs="Times New Roman"/>
          <w:sz w:val="20"/>
          <w:lang w:val="en-CA"/>
        </w:rPr>
      </w:pPr>
    </w:p>
    <w:p w14:paraId="6125A7AF"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Times New Roman" w:eastAsia="Times New Roman" w:hAnsi="Times New Roman" w:cs="Times New Roman"/>
          <w:sz w:val="20"/>
          <w:lang w:val="en-CA"/>
        </w:rPr>
        <w:t xml:space="preserve">NOTE </w:t>
      </w:r>
      <w:r w:rsidRPr="00BB189D">
        <w:rPr>
          <w:rFonts w:ascii="Times New Roman" w:eastAsia="Times New Roman" w:hAnsi="Times New Roman" w:cs="Times New Roman"/>
          <w:sz w:val="20"/>
          <w:lang w:val="en-CA"/>
        </w:rPr>
        <w:tab/>
        <w:t xml:space="preserve">Negative values for the </w:t>
      </w:r>
      <w:r w:rsidRPr="00BB189D">
        <w:rPr>
          <w:rFonts w:ascii="Courier New" w:eastAsia="Calibri" w:hAnsi="Courier New" w:cs="Courier New"/>
          <w:sz w:val="20"/>
          <w:szCs w:val="20"/>
        </w:rPr>
        <w:t>x</w:t>
      </w:r>
      <w:r w:rsidRPr="00BB189D">
        <w:rPr>
          <w:rFonts w:ascii="Times New Roman" w:eastAsia="Times New Roman" w:hAnsi="Times New Roman" w:cs="Times New Roman"/>
          <w:sz w:val="20"/>
          <w:lang w:val="en-CA"/>
        </w:rPr>
        <w:t xml:space="preserve"> or </w:t>
      </w:r>
      <w:r w:rsidRPr="00BB189D">
        <w:rPr>
          <w:rFonts w:ascii="Courier New" w:eastAsia="Calibri" w:hAnsi="Courier New" w:cs="Courier New"/>
          <w:sz w:val="20"/>
          <w:szCs w:val="20"/>
        </w:rPr>
        <w:t>y</w:t>
      </w:r>
      <w:r w:rsidRPr="00BB189D">
        <w:rPr>
          <w:rFonts w:ascii="Times New Roman" w:eastAsia="Times New Roman" w:hAnsi="Times New Roman" w:cs="Times New Roman"/>
          <w:sz w:val="20"/>
          <w:lang w:val="en-CA"/>
        </w:rPr>
        <w:t xml:space="preserve"> fields enable to specify top-left corners that are outside the image. This can be useful for updating text items during the edition of an HEIF file.</w:t>
      </w:r>
    </w:p>
    <w:p w14:paraId="7C9EC1DB" w14:textId="77777777" w:rsidR="00BB189D" w:rsidRPr="00BB189D" w:rsidRDefault="00BB189D" w:rsidP="00BB189D">
      <w:pPr>
        <w:jc w:val="both"/>
        <w:rPr>
          <w:rFonts w:ascii="Times New Roman" w:eastAsia="Times New Roman" w:hAnsi="Times New Roman" w:cs="Times New Roman"/>
          <w:sz w:val="20"/>
          <w:lang w:val="en-CA"/>
        </w:rPr>
      </w:pPr>
    </w:p>
    <w:p w14:paraId="717FF43A" w14:textId="77777777" w:rsidR="00BB189D" w:rsidRPr="00BB189D" w:rsidRDefault="00BB189D" w:rsidP="00BB189D">
      <w:pPr>
        <w:jc w:val="both"/>
        <w:rPr>
          <w:rFonts w:ascii="Times New Roman" w:eastAsia="Times New Roman" w:hAnsi="Times New Roman" w:cs="Times New Roman"/>
          <w:sz w:val="20"/>
          <w:lang w:val="en-CA"/>
        </w:rPr>
      </w:pPr>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a character string containing an RFC 5646 compliant language tag string, such as "</w:t>
      </w:r>
      <w:proofErr w:type="spellStart"/>
      <w:r w:rsidRPr="00BB189D">
        <w:rPr>
          <w:rFonts w:ascii="Times New Roman" w:eastAsia="Times New Roman" w:hAnsi="Times New Roman" w:cs="Times New Roman"/>
          <w:sz w:val="20"/>
          <w:lang w:val="en-CA"/>
        </w:rPr>
        <w:t>en</w:t>
      </w:r>
      <w:proofErr w:type="spellEnd"/>
      <w:r w:rsidRPr="00BB189D">
        <w:rPr>
          <w:rFonts w:ascii="Times New Roman" w:eastAsia="Times New Roman" w:hAnsi="Times New Roman" w:cs="Times New Roman"/>
          <w:sz w:val="20"/>
          <w:lang w:val="en-CA"/>
        </w:rPr>
        <w:t>-US", "</w:t>
      </w:r>
      <w:proofErr w:type="spellStart"/>
      <w:r w:rsidRPr="00BB189D">
        <w:rPr>
          <w:rFonts w:ascii="Times New Roman" w:eastAsia="Times New Roman" w:hAnsi="Times New Roman" w:cs="Times New Roman"/>
          <w:sz w:val="20"/>
          <w:lang w:val="en-CA"/>
        </w:rPr>
        <w:t>fr</w:t>
      </w:r>
      <w:proofErr w:type="spellEnd"/>
      <w:r w:rsidRPr="00BB189D">
        <w:rPr>
          <w:rFonts w:ascii="Times New Roman" w:eastAsia="Times New Roman" w:hAnsi="Times New Roman" w:cs="Times New Roman"/>
          <w:sz w:val="20"/>
          <w:lang w:val="en-CA"/>
        </w:rPr>
        <w:t>-FR", or "</w:t>
      </w:r>
      <w:proofErr w:type="spellStart"/>
      <w:r w:rsidRPr="00BB189D">
        <w:rPr>
          <w:rFonts w:ascii="Times New Roman" w:eastAsia="Times New Roman" w:hAnsi="Times New Roman" w:cs="Times New Roman"/>
          <w:sz w:val="20"/>
          <w:lang w:val="en-CA"/>
        </w:rPr>
        <w:t>zh</w:t>
      </w:r>
      <w:proofErr w:type="spellEnd"/>
      <w:r w:rsidRPr="00BB189D">
        <w:rPr>
          <w:rFonts w:ascii="Times New Roman" w:eastAsia="Times New Roman" w:hAnsi="Times New Roman" w:cs="Times New Roman"/>
          <w:sz w:val="20"/>
          <w:lang w:val="en-CA"/>
        </w:rPr>
        <w:t>-</w:t>
      </w:r>
      <w:proofErr w:type="gramStart"/>
      <w:r w:rsidRPr="00BB189D">
        <w:rPr>
          <w:rFonts w:ascii="Times New Roman" w:eastAsia="Times New Roman" w:hAnsi="Times New Roman" w:cs="Times New Roman"/>
          <w:sz w:val="20"/>
          <w:lang w:val="en-CA"/>
        </w:rPr>
        <w:t>CN“</w:t>
      </w:r>
      <w:proofErr w:type="gramEnd"/>
      <w:r w:rsidRPr="00BB189D">
        <w:rPr>
          <w:rFonts w:ascii="Times New Roman" w:eastAsia="Times New Roman" w:hAnsi="Times New Roman" w:cs="Times New Roman"/>
          <w:sz w:val="20"/>
          <w:lang w:val="en-CA"/>
        </w:rPr>
        <w:t xml:space="preserve">, representing the language of the text. When </w:t>
      </w:r>
      <w:r w:rsidRPr="00BB189D">
        <w:rPr>
          <w:rFonts w:ascii="Courier New" w:eastAsia="Calibri" w:hAnsi="Courier New" w:cs="Courier New"/>
          <w:sz w:val="20"/>
          <w:szCs w:val="20"/>
        </w:rPr>
        <w:t>language</w:t>
      </w:r>
      <w:r w:rsidRPr="00BB189D">
        <w:rPr>
          <w:rFonts w:ascii="Times New Roman" w:eastAsia="Times New Roman" w:hAnsi="Times New Roman" w:cs="Times New Roman"/>
          <w:sz w:val="20"/>
          <w:lang w:val="en-CA"/>
        </w:rPr>
        <w:t xml:space="preserve"> is empty, the language is </w:t>
      </w:r>
      <w:r w:rsidRPr="00BB189D">
        <w:rPr>
          <w:rFonts w:ascii="Times New Roman" w:eastAsia="Times New Roman" w:hAnsi="Times New Roman" w:cs="Times New Roman"/>
          <w:sz w:val="20"/>
          <w:lang w:val="en-CA"/>
        </w:rPr>
        <w:lastRenderedPageBreak/>
        <w:t>unknown/undefined.</w:t>
      </w:r>
    </w:p>
    <w:p w14:paraId="54C95712" w14:textId="77777777" w:rsidR="00BB189D" w:rsidRPr="00BB189D" w:rsidRDefault="00BB189D" w:rsidP="00BB189D">
      <w:pPr>
        <w:widowControl/>
        <w:autoSpaceDE/>
        <w:autoSpaceDN/>
        <w:rPr>
          <w:rFonts w:ascii="Times New Roman" w:eastAsia="Times New Roman" w:hAnsi="Times New Roman"/>
          <w:b/>
          <w:bCs/>
          <w:kern w:val="32"/>
          <w:sz w:val="32"/>
          <w:szCs w:val="32"/>
          <w:lang w:val="en-IN"/>
        </w:rPr>
      </w:pPr>
    </w:p>
    <w:p w14:paraId="4B1E2D13"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6.C Font item</w:t>
      </w:r>
    </w:p>
    <w:p w14:paraId="5FB3FC14" w14:textId="77777777" w:rsidR="00BB189D" w:rsidRPr="00BB189D" w:rsidRDefault="00BB189D" w:rsidP="00BB189D">
      <w:pPr>
        <w:widowControl/>
        <w:autoSpaceDE/>
        <w:autoSpaceDN/>
        <w:rPr>
          <w:rFonts w:asciiTheme="majorHAnsi" w:eastAsia="Times New Roman" w:hAnsiTheme="majorHAnsi" w:cs="Times New Roman"/>
          <w:b/>
          <w:bCs/>
          <w:lang w:val="en-CA"/>
        </w:rPr>
      </w:pPr>
      <w:r w:rsidRPr="00BB189D">
        <w:rPr>
          <w:rFonts w:asciiTheme="majorHAnsi" w:eastAsia="Times New Roman" w:hAnsiTheme="majorHAnsi" w:cs="Times New Roman"/>
          <w:b/>
          <w:bCs/>
          <w:lang w:val="en-CA"/>
        </w:rPr>
        <w:t>6.C.1 Definition</w:t>
      </w:r>
    </w:p>
    <w:p w14:paraId="16DA84BA" w14:textId="77777777" w:rsidR="00BB189D" w:rsidRPr="00BB189D" w:rsidRDefault="00BB189D" w:rsidP="00BB189D">
      <w:pPr>
        <w:widowControl/>
        <w:autoSpaceDE/>
        <w:autoSpaceDN/>
        <w:rPr>
          <w:rFonts w:ascii="Times New Roman" w:eastAsia="Times New Roman" w:hAnsi="Times New Roman" w:cs="Times New Roman"/>
          <w:lang w:val="en-CA"/>
        </w:rPr>
      </w:pPr>
    </w:p>
    <w:p w14:paraId="582297E7"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Theme="majorHAnsi" w:eastAsia="Times New Roman" w:hAnsiTheme="majorHAnsi" w:cs="Times New Roman"/>
          <w:lang w:val="en-CA"/>
        </w:rPr>
        <w:t>A font item is an item with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value set to</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mime</w:t>
      </w:r>
      <w:r w:rsidRPr="00BB189D">
        <w:t>'</w:t>
      </w:r>
      <w:r w:rsidRPr="00BB189D">
        <w:rPr>
          <w:rFonts w:ascii="Times New Roman" w:eastAsia="Times New Roman" w:hAnsi="Times New Roman" w:cs="Times New Roman"/>
          <w:lang w:val="en-CA"/>
        </w:rPr>
        <w:t xml:space="preserve"> and the </w:t>
      </w:r>
      <w:r w:rsidRPr="00BB189D">
        <w:rPr>
          <w:rFonts w:asciiTheme="majorHAnsi" w:eastAsia="Times New Roman" w:hAnsiTheme="majorHAnsi" w:cs="Times New Roman"/>
          <w:lang w:val="en-CA"/>
        </w:rPr>
        <w:t>data in the font item are fonts for example ‘</w:t>
      </w:r>
      <w:proofErr w:type="spellStart"/>
      <w:r w:rsidRPr="00BB189D">
        <w:rPr>
          <w:rFonts w:asciiTheme="majorHAnsi" w:eastAsia="Times New Roman" w:hAnsiTheme="majorHAnsi" w:cs="Times New Roman"/>
          <w:lang w:val="en-CA"/>
        </w:rPr>
        <w:t>woff</w:t>
      </w:r>
      <w:proofErr w:type="spellEnd"/>
      <w:r w:rsidRPr="00BB189D">
        <w:rPr>
          <w:rFonts w:asciiTheme="majorHAnsi" w:eastAsia="Times New Roman" w:hAnsiTheme="majorHAnsi" w:cs="Times New Roman"/>
          <w:lang w:val="en-CA"/>
        </w:rPr>
        <w:t>’ (Web Open Font Format) or ‘</w:t>
      </w:r>
      <w:proofErr w:type="spellStart"/>
      <w:r w:rsidRPr="00BB189D">
        <w:rPr>
          <w:rFonts w:asciiTheme="majorHAnsi" w:eastAsia="Times New Roman" w:hAnsiTheme="majorHAnsi" w:cs="Times New Roman"/>
          <w:lang w:val="en-CA"/>
        </w:rPr>
        <w:t>ttf</w:t>
      </w:r>
      <w:proofErr w:type="spellEnd"/>
      <w:r w:rsidRPr="00BB189D">
        <w:rPr>
          <w:rFonts w:asciiTheme="majorHAnsi" w:eastAsia="Times New Roman" w:hAnsiTheme="majorHAnsi" w:cs="Times New Roman"/>
          <w:lang w:val="en-CA"/>
        </w:rPr>
        <w:t>’ (true type font).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 xml:space="preserve">of the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 xml:space="preserve">is set equal to the mime type of the data in the font item. </w:t>
      </w:r>
      <w:r w:rsidRPr="00BB189D">
        <w:rPr>
          <w:rFonts w:ascii="Times New Roman" w:eastAsia="Times New Roman" w:hAnsi="Times New Roman" w:cs="Times New Roman"/>
          <w:lang w:val="en-CA"/>
        </w:rPr>
        <w:t xml:space="preserve">Example values for </w:t>
      </w:r>
      <w:proofErr w:type="spellStart"/>
      <w:r w:rsidRPr="00BB189D">
        <w:rPr>
          <w:rFonts w:ascii="Courier New" w:eastAsia="Calibri" w:hAnsi="Courier New" w:cs="Courier New"/>
        </w:rPr>
        <w:t>content_type</w:t>
      </w:r>
      <w:proofErr w:type="spellEnd"/>
      <w:r w:rsidRPr="00BB189D">
        <w:rPr>
          <w:rFonts w:ascii="Times New Roman" w:eastAsia="Times New Roman" w:hAnsi="Times New Roman" w:cs="Times New Roman"/>
          <w:lang w:val="en-CA"/>
        </w:rPr>
        <w:t xml:space="preserve"> field may include ‘font/</w:t>
      </w:r>
      <w:proofErr w:type="spellStart"/>
      <w:r w:rsidRPr="00BB189D">
        <w:rPr>
          <w:rFonts w:ascii="Times New Roman" w:eastAsia="Times New Roman" w:hAnsi="Times New Roman" w:cs="Times New Roman"/>
          <w:lang w:val="en-CA"/>
        </w:rPr>
        <w:t>ttf</w:t>
      </w:r>
      <w:proofErr w:type="spellEnd"/>
      <w:r w:rsidRPr="00BB189D">
        <w:rPr>
          <w:rFonts w:ascii="Times New Roman" w:eastAsia="Times New Roman" w:hAnsi="Times New Roman" w:cs="Times New Roman"/>
          <w:lang w:val="en-CA"/>
        </w:rPr>
        <w:t>’ for true type fonts or ‘font/</w:t>
      </w:r>
      <w:proofErr w:type="spellStart"/>
      <w:r w:rsidRPr="00BB189D">
        <w:rPr>
          <w:rFonts w:ascii="Times New Roman" w:eastAsia="Times New Roman" w:hAnsi="Times New Roman" w:cs="Times New Roman"/>
          <w:lang w:val="en-CA"/>
        </w:rPr>
        <w:t>woff</w:t>
      </w:r>
      <w:proofErr w:type="spellEnd"/>
      <w:r w:rsidRPr="00BB189D">
        <w:rPr>
          <w:rFonts w:ascii="Times New Roman" w:eastAsia="Times New Roman" w:hAnsi="Times New Roman" w:cs="Times New Roman"/>
          <w:lang w:val="en-CA"/>
        </w:rPr>
        <w:t>’ for web open font format fonts</w:t>
      </w:r>
      <w:r w:rsidRPr="00BB189D">
        <w:t>.</w:t>
      </w:r>
    </w:p>
    <w:p w14:paraId="422A6BEF" w14:textId="77777777" w:rsidR="00BB189D" w:rsidRPr="00BB189D" w:rsidRDefault="00BB189D" w:rsidP="00BB189D">
      <w:pPr>
        <w:widowControl/>
        <w:autoSpaceDE/>
        <w:autoSpaceDN/>
        <w:jc w:val="both"/>
        <w:rPr>
          <w:rFonts w:ascii="Cambria" w:hAnsi="Cambria"/>
          <w:lang w:val="en-CA"/>
        </w:rPr>
      </w:pPr>
    </w:p>
    <w:p w14:paraId="707B82B1"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The font item may be associated with the text item using an item reference of type</w:t>
      </w:r>
      <w:r w:rsidRPr="00BB189D">
        <w:rPr>
          <w:rFonts w:ascii="Times New Roman" w:eastAsia="Times New Roman" w:hAnsi="Times New Roman" w:cs="Times New Roman"/>
          <w:lang w:val="en-CA"/>
        </w:rPr>
        <w:t xml:space="preserve"> </w:t>
      </w:r>
      <w:r w:rsidRPr="00BB189D">
        <w:t>'</w:t>
      </w:r>
      <w:r w:rsidRPr="00BB189D">
        <w:rPr>
          <w:rFonts w:ascii="Courier New" w:eastAsia="Calibri" w:hAnsi="Courier New" w:cs="Courier New"/>
        </w:rPr>
        <w:t>font</w:t>
      </w:r>
      <w:r w:rsidRPr="00BB189D">
        <w:t xml:space="preserve">' </w:t>
      </w:r>
      <w:r w:rsidRPr="00BB189D">
        <w:rPr>
          <w:rFonts w:ascii="Cambria" w:eastAsia="Times New Roman" w:hAnsi="Cambria" w:cs="Times New Roman"/>
          <w:lang w:val="en-CA"/>
        </w:rPr>
        <w:t xml:space="preserve">from the text item to the font item. </w:t>
      </w:r>
    </w:p>
    <w:p w14:paraId="4D51BC75"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53B7AD98"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The font data may be further encoded with either </w:t>
      </w:r>
      <w:proofErr w:type="spellStart"/>
      <w:r w:rsidRPr="00BB189D">
        <w:rPr>
          <w:rFonts w:ascii="Cambria" w:eastAsia="Times New Roman" w:hAnsi="Cambria" w:cs="Times New Roman"/>
          <w:lang w:val="en-CA"/>
        </w:rPr>
        <w:t>gzip</w:t>
      </w:r>
      <w:proofErr w:type="spellEnd"/>
      <w:r w:rsidRPr="00BB189D">
        <w:rPr>
          <w:rFonts w:ascii="Cambria" w:eastAsia="Times New Roman" w:hAnsi="Cambria" w:cs="Times New Roman"/>
          <w:lang w:val="en-CA"/>
        </w:rPr>
        <w:t xml:space="preserve"> or deflate or any other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encoding of font data shall be defined by the</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parameter 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w:t>
      </w:r>
      <w:r w:rsidRPr="00BB189D">
        <w:rPr>
          <w:rFonts w:ascii="Times New Roman" w:eastAsia="Times New Roman" w:hAnsi="Times New Roman" w:cs="Times New Roman"/>
          <w:lang w:val="en-CA"/>
        </w:rPr>
        <w:t xml:space="preserve">he </w:t>
      </w:r>
      <w:proofErr w:type="spellStart"/>
      <w:r w:rsidRPr="00BB189D">
        <w:rPr>
          <w:rFonts w:ascii="Courier New" w:eastAsia="Calibri" w:hAnsi="Courier New" w:cs="Courier New"/>
        </w:rPr>
        <w:t>ItemInfoBox</w:t>
      </w:r>
      <w:proofErr w:type="spellEnd"/>
      <w:r w:rsidRPr="00BB189D">
        <w:rPr>
          <w:rFonts w:ascii="Courier New" w:eastAsia="Calibri" w:hAnsi="Courier New" w:cs="Courier New"/>
        </w:rPr>
        <w:t xml:space="preserve"> </w:t>
      </w:r>
      <w:r w:rsidRPr="00BB189D">
        <w:rPr>
          <w:rFonts w:ascii="Cambria" w:eastAsia="Times New Roman" w:hAnsi="Cambria" w:cs="Times New Roman"/>
          <w:lang w:val="en-CA"/>
        </w:rPr>
        <w:t>for the font item.</w:t>
      </w:r>
    </w:p>
    <w:p w14:paraId="488B78EF"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29AB4510" w14:textId="77777777" w:rsidR="00BB189D" w:rsidRPr="00BB189D" w:rsidRDefault="00BB189D" w:rsidP="00BB189D">
      <w:pPr>
        <w:widowControl/>
        <w:autoSpaceDE/>
        <w:autoSpaceDN/>
        <w:jc w:val="both"/>
        <w:rPr>
          <w:rFonts w:ascii="Times New Roman" w:eastAsia="Times New Roman" w:hAnsi="Times New Roman" w:cs="Times New Roman"/>
          <w:lang w:val="en-CA"/>
        </w:rPr>
      </w:pPr>
      <w:r w:rsidRPr="00BB189D">
        <w:rPr>
          <w:rFonts w:ascii="Cambria" w:eastAsia="Times New Roman" w:hAnsi="Cambria" w:cs="Times New Roman"/>
          <w:lang w:val="en-CA"/>
        </w:rPr>
        <w:t xml:space="preserve">If the font is encoded with any of the </w:t>
      </w:r>
      <w:proofErr w:type="spellStart"/>
      <w:r w:rsidRPr="00BB189D">
        <w:rPr>
          <w:rFonts w:ascii="Cambria" w:eastAsia="Times New Roman" w:hAnsi="Cambria" w:cs="Times New Roman"/>
          <w:lang w:val="en-CA"/>
        </w:rPr>
        <w:t>alogithm</w:t>
      </w:r>
      <w:proofErr w:type="spellEnd"/>
      <w:r w:rsidRPr="00BB189D">
        <w:rPr>
          <w:rFonts w:ascii="Cambria" w:eastAsia="Times New Roman" w:hAnsi="Cambria" w:cs="Times New Roman"/>
          <w:lang w:val="en-CA"/>
        </w:rPr>
        <w:t xml:space="preserve"> defined for content-encoding of Http/1.1, the data needs to be decoded before interpreting it as the mime type font item identified by </w:t>
      </w:r>
      <w:proofErr w:type="gramStart"/>
      <w:r w:rsidRPr="00BB189D">
        <w:rPr>
          <w:rFonts w:ascii="Cambria" w:eastAsia="Times New Roman" w:hAnsi="Cambria" w:cs="Times New Roman"/>
          <w:lang w:val="en-CA"/>
        </w:rPr>
        <w:t xml:space="preserve">the  </w:t>
      </w:r>
      <w:proofErr w:type="spellStart"/>
      <w:r w:rsidRPr="00BB189D">
        <w:rPr>
          <w:rFonts w:ascii="Courier New" w:eastAsia="Calibri" w:hAnsi="Courier New" w:cs="Courier New"/>
        </w:rPr>
        <w:t>content</w:t>
      </w:r>
      <w:proofErr w:type="gramEnd"/>
      <w:r w:rsidRPr="00BB189D">
        <w:rPr>
          <w:rFonts w:ascii="Courier New" w:eastAsia="Calibri" w:hAnsi="Courier New" w:cs="Courier New"/>
        </w:rPr>
        <w:t>_type</w:t>
      </w:r>
      <w:proofErr w:type="spellEnd"/>
      <w:r w:rsidRPr="00BB189D">
        <w:rPr>
          <w:rFonts w:ascii="Times New Roman" w:eastAsia="Times New Roman" w:hAnsi="Times New Roman" w:cs="Times New Roman"/>
          <w:lang w:val="en-CA"/>
        </w:rPr>
        <w:t xml:space="preserve"> </w:t>
      </w:r>
      <w:r w:rsidRPr="00BB189D">
        <w:rPr>
          <w:rFonts w:asciiTheme="majorHAnsi" w:eastAsia="Times New Roman" w:hAnsiTheme="majorHAnsi" w:cs="Times New Roman"/>
          <w:lang w:val="en-CA"/>
        </w:rPr>
        <w:t>in</w:t>
      </w:r>
      <w:r w:rsidRPr="00BB189D">
        <w:rPr>
          <w:rFonts w:ascii="Times New Roman" w:eastAsia="Times New Roman" w:hAnsi="Times New Roman" w:cs="Times New Roman"/>
          <w:lang w:val="en-CA"/>
        </w:rPr>
        <w:t xml:space="preserve">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w:t>
      </w:r>
      <w:r w:rsidRPr="00BB189D">
        <w:rPr>
          <w:rFonts w:ascii="Cambria" w:eastAsia="Times New Roman" w:hAnsi="Cambria" w:cs="Times New Roman"/>
          <w:lang w:val="en-CA"/>
        </w:rPr>
        <w:t>of the</w:t>
      </w:r>
      <w:r w:rsidRPr="00BB189D">
        <w:rPr>
          <w:rFonts w:asciiTheme="majorHAnsi" w:eastAsia="Times New Roman" w:hAnsiTheme="majorHAnsi" w:cs="Times New Roman"/>
          <w:lang w:val="en-CA"/>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w:t>
      </w:r>
    </w:p>
    <w:p w14:paraId="2A85414B" w14:textId="77777777" w:rsidR="00BB189D" w:rsidRPr="00BB189D" w:rsidRDefault="00BB189D" w:rsidP="00BB189D">
      <w:pPr>
        <w:widowControl/>
        <w:autoSpaceDE/>
        <w:autoSpaceDN/>
        <w:jc w:val="both"/>
        <w:rPr>
          <w:rFonts w:ascii="Times New Roman" w:eastAsia="Times New Roman" w:hAnsi="Times New Roman" w:cs="Times New Roman"/>
          <w:lang w:val="en-CA"/>
        </w:rPr>
      </w:pPr>
    </w:p>
    <w:p w14:paraId="5526A2DA" w14:textId="77777777" w:rsidR="00BB189D" w:rsidRPr="00BB189D" w:rsidRDefault="00BB189D" w:rsidP="00BB189D">
      <w:pPr>
        <w:rPr>
          <w:rFonts w:asciiTheme="majorHAnsi" w:eastAsia="Times New Roman" w:hAnsiTheme="majorHAnsi" w:cs="Times New Roman"/>
          <w:lang w:val="en-CA"/>
        </w:rPr>
      </w:pPr>
      <w:r w:rsidRPr="00BB189D">
        <w:rPr>
          <w:rFonts w:ascii="Times New Roman" w:eastAsia="Times New Roman" w:hAnsi="Times New Roman" w:cs="Times New Roman"/>
          <w:lang w:val="en-CA"/>
        </w:rPr>
        <w:t xml:space="preserve">If the </w:t>
      </w:r>
      <w:proofErr w:type="spellStart"/>
      <w:r w:rsidRPr="00BB189D">
        <w:rPr>
          <w:rFonts w:ascii="Courier New" w:eastAsia="Calibri" w:hAnsi="Courier New" w:cs="Courier New"/>
        </w:rPr>
        <w:t>content_encoding</w:t>
      </w:r>
      <w:proofErr w:type="spellEnd"/>
      <w:r w:rsidRPr="00BB189D">
        <w:rPr>
          <w:rFonts w:ascii="Times New Roman" w:eastAsia="Times New Roman" w:hAnsi="Times New Roman" w:cs="Times New Roman"/>
          <w:lang w:val="en-CA"/>
        </w:rPr>
        <w:t xml:space="preserve"> parameter in </w:t>
      </w:r>
      <w:proofErr w:type="spellStart"/>
      <w:r w:rsidRPr="00BB189D">
        <w:rPr>
          <w:rFonts w:ascii="Courier New" w:eastAsia="Calibri" w:hAnsi="Courier New" w:cs="Courier New"/>
        </w:rPr>
        <w:t>ItemInfoEntry</w:t>
      </w:r>
      <w:proofErr w:type="spellEnd"/>
      <w:r w:rsidRPr="00BB189D">
        <w:rPr>
          <w:rFonts w:ascii="Times New Roman" w:eastAsia="Times New Roman" w:hAnsi="Times New Roman" w:cs="Times New Roman"/>
          <w:lang w:val="en-CA"/>
        </w:rPr>
        <w:t xml:space="preserve"> of the</w:t>
      </w:r>
      <w:r w:rsidRPr="00BB189D">
        <w:rPr>
          <w:rFonts w:ascii="Courier New" w:eastAsia="Calibri" w:hAnsi="Courier New" w:cs="Courier New"/>
        </w:rPr>
        <w:t xml:space="preserve"> </w:t>
      </w:r>
      <w:proofErr w:type="spellStart"/>
      <w:r w:rsidRPr="00BB189D">
        <w:rPr>
          <w:rFonts w:ascii="Courier New" w:eastAsia="Calibri" w:hAnsi="Courier New" w:cs="Courier New"/>
        </w:rPr>
        <w:t>ItemInfoBox</w:t>
      </w:r>
      <w:proofErr w:type="spellEnd"/>
      <w:r w:rsidRPr="00BB189D">
        <w:rPr>
          <w:rFonts w:ascii="Times New Roman" w:eastAsia="Times New Roman" w:hAnsi="Times New Roman" w:cs="Times New Roman"/>
          <w:lang w:val="en-CA"/>
        </w:rPr>
        <w:t xml:space="preserve"> has an empty string, then no content encoding is applied on the font data.</w:t>
      </w:r>
    </w:p>
    <w:p w14:paraId="176AE067" w14:textId="17093301" w:rsidR="009B6DE0" w:rsidRPr="007C4BDB" w:rsidRDefault="009B6DE0" w:rsidP="009B6DE0">
      <w:pPr>
        <w:rPr>
          <w:lang w:val="en-CA"/>
        </w:rPr>
      </w:pPr>
    </w:p>
    <w:p w14:paraId="645B8B18" w14:textId="77777777" w:rsidR="00DA0ED7" w:rsidRPr="009B6DE0" w:rsidRDefault="00DA0ED7" w:rsidP="007C4BDB"/>
    <w:p w14:paraId="63B6C191" w14:textId="008D2CE4" w:rsidR="00DA0ED7" w:rsidRPr="007C4BDB" w:rsidRDefault="00DA0ED7"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70" w:name="_Toc109996521"/>
      <w:r w:rsidRPr="007C4BDB">
        <w:rPr>
          <w:rFonts w:ascii="Times New Roman" w:eastAsia="Calibri" w:hAnsi="Times New Roman"/>
          <w:kern w:val="32"/>
          <w:sz w:val="28"/>
          <w:szCs w:val="32"/>
        </w:rPr>
        <w:t>Region annotations for image sequence or video tracks</w:t>
      </w:r>
      <w:bookmarkEnd w:id="70"/>
    </w:p>
    <w:p w14:paraId="42FFDD60" w14:textId="77777777" w:rsidR="00DA0ED7" w:rsidRPr="009B6DE0" w:rsidRDefault="00DA0ED7" w:rsidP="007C4BDB"/>
    <w:p w14:paraId="5CD142DE" w14:textId="00528244" w:rsidR="00772C2F" w:rsidRDefault="00B63EEE" w:rsidP="005D2E8E">
      <w:pPr>
        <w:rPr>
          <w:ins w:id="71" w:author="DENOUAL Franck" w:date="2022-07-29T09:11:00Z"/>
          <w:i/>
          <w:iCs/>
        </w:rPr>
      </w:pPr>
      <w:r w:rsidDel="00B63EEE">
        <w:t xml:space="preserve"> </w:t>
      </w:r>
      <w:ins w:id="72" w:author="DENOUAL Franck" w:date="2022-07-29T09:11:00Z">
        <w:r w:rsidR="00772C2F" w:rsidRPr="00480FE7">
          <w:rPr>
            <w:i/>
            <w:iCs/>
          </w:rPr>
          <w:t xml:space="preserve">[Ed. (FD). </w:t>
        </w:r>
        <w:r w:rsidR="00772C2F">
          <w:rPr>
            <w:i/>
            <w:iCs/>
          </w:rPr>
          <w:t>At MPEG#139, region extrapolation has been proposed as in section 1 below]</w:t>
        </w:r>
      </w:ins>
    </w:p>
    <w:p w14:paraId="21500D5C" w14:textId="0C48B841" w:rsidR="005D2E8E" w:rsidRPr="00480FE7" w:rsidRDefault="005D2E8E" w:rsidP="005D2E8E">
      <w:pPr>
        <w:rPr>
          <w:i/>
          <w:iCs/>
        </w:rPr>
      </w:pPr>
      <w:r w:rsidRPr="00480FE7">
        <w:rPr>
          <w:i/>
          <w:iCs/>
        </w:rPr>
        <w:t xml:space="preserve">[Ed. (FD). It has been decided at MPEG#138 to move </w:t>
      </w:r>
      <w:r>
        <w:rPr>
          <w:i/>
          <w:iCs/>
        </w:rPr>
        <w:t xml:space="preserve">Region Annotations for image sequence and video tracks </w:t>
      </w:r>
      <w:r w:rsidR="00B63EEE">
        <w:rPr>
          <w:i/>
          <w:iCs/>
        </w:rPr>
        <w:t xml:space="preserve">as proposed in m59508 to </w:t>
      </w:r>
      <w:r w:rsidRPr="00480FE7">
        <w:rPr>
          <w:i/>
          <w:iCs/>
        </w:rPr>
        <w:t>HEIF CDAM</w:t>
      </w:r>
      <w:r>
        <w:rPr>
          <w:i/>
          <w:iCs/>
        </w:rPr>
        <w:t xml:space="preserve">, </w:t>
      </w:r>
      <w:r w:rsidRPr="00132BCC">
        <w:rPr>
          <w:b/>
          <w:bCs/>
          <w:i/>
          <w:iCs/>
        </w:rPr>
        <w:t>except the interpolate flag that may need further thoughts</w:t>
      </w:r>
      <w:r>
        <w:rPr>
          <w:i/>
          <w:iCs/>
        </w:rPr>
        <w:t xml:space="preserve"> (the yellow highlighted syntax and semantics (</w:t>
      </w:r>
      <w:hyperlink r:id="rId11" w:anchor="note_60556" w:history="1">
        <w:r w:rsidRPr="005D2E8E">
          <w:rPr>
            <w:rStyle w:val="Hyperlink"/>
            <w:i/>
            <w:iCs/>
          </w:rPr>
          <w:t>comment on MPEG Gitlab</w:t>
        </w:r>
      </w:hyperlink>
      <w:r>
        <w:rPr>
          <w:i/>
          <w:iCs/>
        </w:rPr>
        <w:t>)</w:t>
      </w:r>
      <w:r w:rsidRPr="00480FE7">
        <w:rPr>
          <w:i/>
          <w:iCs/>
        </w:rPr>
        <w:t>.]</w:t>
      </w:r>
    </w:p>
    <w:p w14:paraId="4C52B392" w14:textId="5A4FA2C9" w:rsidR="005D2E8E" w:rsidRDefault="005D2E8E" w:rsidP="00DA0ED7">
      <w:pPr>
        <w:rPr>
          <w:ins w:id="73" w:author="DENOUAL Franck" w:date="2022-07-29T09:11:00Z"/>
        </w:rPr>
      </w:pPr>
    </w:p>
    <w:p w14:paraId="6BA04038" w14:textId="24AAD665" w:rsidR="00772C2F" w:rsidRDefault="00772C2F" w:rsidP="00772C2F">
      <w:pPr>
        <w:keepNext/>
        <w:widowControl/>
        <w:numPr>
          <w:ilvl w:val="0"/>
          <w:numId w:val="32"/>
        </w:numPr>
        <w:autoSpaceDE/>
        <w:autoSpaceDN/>
        <w:spacing w:before="240" w:after="60"/>
        <w:jc w:val="both"/>
        <w:outlineLvl w:val="1"/>
        <w:rPr>
          <w:ins w:id="74" w:author="DENOUAL Franck" w:date="2022-07-29T09:13:00Z"/>
          <w:rFonts w:ascii="Times New Roman" w:eastAsia="Times New Roman" w:hAnsi="Times New Roman" w:cs="Times New Roman"/>
          <w:b/>
          <w:bCs/>
          <w:iCs/>
          <w:sz w:val="28"/>
          <w:szCs w:val="28"/>
        </w:rPr>
      </w:pPr>
      <w:bookmarkStart w:id="75" w:name="_Toc109996522"/>
      <w:ins w:id="76" w:author="DENOUAL Franck" w:date="2022-07-29T09:11:00Z">
        <w:r w:rsidRPr="00112AA0">
          <w:rPr>
            <w:rFonts w:ascii="Times New Roman" w:eastAsia="Times New Roman" w:hAnsi="Times New Roman" w:cs="Times New Roman"/>
            <w:b/>
            <w:bCs/>
            <w:iCs/>
            <w:sz w:val="28"/>
            <w:szCs w:val="28"/>
          </w:rPr>
          <w:t>Proposal</w:t>
        </w:r>
        <w:r>
          <w:rPr>
            <w:rFonts w:ascii="Times New Roman" w:eastAsia="Times New Roman" w:hAnsi="Times New Roman" w:cs="Times New Roman"/>
            <w:b/>
            <w:bCs/>
            <w:iCs/>
            <w:sz w:val="28"/>
            <w:szCs w:val="28"/>
          </w:rPr>
          <w:t xml:space="preserve"> (from m60304, MPEG#13</w:t>
        </w:r>
      </w:ins>
      <w:ins w:id="77" w:author="DENOUAL Franck" w:date="2022-07-29T09:12:00Z">
        <w:r>
          <w:rPr>
            <w:rFonts w:ascii="Times New Roman" w:eastAsia="Times New Roman" w:hAnsi="Times New Roman" w:cs="Times New Roman"/>
            <w:b/>
            <w:bCs/>
            <w:iCs/>
            <w:sz w:val="28"/>
            <w:szCs w:val="28"/>
          </w:rPr>
          <w:t xml:space="preserve">9, </w:t>
        </w:r>
        <w:r>
          <w:rPr>
            <w:rFonts w:ascii="Times New Roman" w:eastAsia="Times New Roman" w:hAnsi="Times New Roman" w:cs="Times New Roman"/>
            <w:b/>
            <w:bCs/>
            <w:iCs/>
            <w:sz w:val="28"/>
            <w:szCs w:val="28"/>
          </w:rPr>
          <w:fldChar w:fldCharType="begin"/>
        </w:r>
        <w:r>
          <w:rPr>
            <w:rFonts w:ascii="Times New Roman" w:eastAsia="Times New Roman" w:hAnsi="Times New Roman" w:cs="Times New Roman"/>
            <w:b/>
            <w:bCs/>
            <w:iCs/>
            <w:sz w:val="28"/>
            <w:szCs w:val="28"/>
          </w:rPr>
          <w:instrText xml:space="preserve"> HYPERLINK "http://mpegx.int-evry.fr/software/MPEG/Systems/FileFormat/HEIF/-/issues/76" </w:instrText>
        </w:r>
        <w:r>
          <w:rPr>
            <w:rFonts w:ascii="Times New Roman" w:eastAsia="Times New Roman" w:hAnsi="Times New Roman" w:cs="Times New Roman"/>
            <w:b/>
            <w:bCs/>
            <w:iCs/>
            <w:sz w:val="28"/>
            <w:szCs w:val="28"/>
          </w:rPr>
        </w:r>
        <w:r>
          <w:rPr>
            <w:rFonts w:ascii="Times New Roman" w:eastAsia="Times New Roman" w:hAnsi="Times New Roman" w:cs="Times New Roman"/>
            <w:b/>
            <w:bCs/>
            <w:iCs/>
            <w:sz w:val="28"/>
            <w:szCs w:val="28"/>
          </w:rPr>
          <w:fldChar w:fldCharType="separate"/>
        </w:r>
        <w:r w:rsidRPr="00772C2F">
          <w:rPr>
            <w:rStyle w:val="Hyperlink"/>
            <w:rFonts w:ascii="Times New Roman" w:eastAsia="Times New Roman" w:hAnsi="Times New Roman" w:cs="Times New Roman"/>
            <w:b/>
            <w:bCs/>
            <w:iCs/>
            <w:sz w:val="28"/>
            <w:szCs w:val="28"/>
          </w:rPr>
          <w:t>Issue#76</w:t>
        </w:r>
        <w:r>
          <w:rPr>
            <w:rFonts w:ascii="Times New Roman" w:eastAsia="Times New Roman" w:hAnsi="Times New Roman" w:cs="Times New Roman"/>
            <w:b/>
            <w:bCs/>
            <w:iCs/>
            <w:sz w:val="28"/>
            <w:szCs w:val="28"/>
          </w:rPr>
          <w:fldChar w:fldCharType="end"/>
        </w:r>
      </w:ins>
      <w:ins w:id="78" w:author="DENOUAL Franck" w:date="2022-07-29T09:11:00Z">
        <w:r>
          <w:rPr>
            <w:rFonts w:ascii="Times New Roman" w:eastAsia="Times New Roman" w:hAnsi="Times New Roman" w:cs="Times New Roman"/>
            <w:b/>
            <w:bCs/>
            <w:iCs/>
            <w:sz w:val="28"/>
            <w:szCs w:val="28"/>
          </w:rPr>
          <w:t>)</w:t>
        </w:r>
      </w:ins>
      <w:bookmarkEnd w:id="75"/>
    </w:p>
    <w:p w14:paraId="48EFB4E9" w14:textId="4042811E" w:rsidR="00772C2F" w:rsidRPr="00112AA0" w:rsidRDefault="00772C2F" w:rsidP="00661C8A">
      <w:pPr>
        <w:keepNext/>
        <w:widowControl/>
        <w:numPr>
          <w:ilvl w:val="1"/>
          <w:numId w:val="32"/>
        </w:numPr>
        <w:autoSpaceDE/>
        <w:autoSpaceDN/>
        <w:spacing w:before="240" w:after="60"/>
        <w:jc w:val="both"/>
        <w:outlineLvl w:val="1"/>
        <w:rPr>
          <w:ins w:id="79" w:author="DENOUAL Franck" w:date="2022-07-29T09:11:00Z"/>
          <w:rFonts w:ascii="Times New Roman" w:eastAsia="Times New Roman" w:hAnsi="Times New Roman" w:cs="Times New Roman"/>
          <w:b/>
          <w:bCs/>
          <w:iCs/>
          <w:sz w:val="28"/>
          <w:szCs w:val="28"/>
        </w:rPr>
      </w:pPr>
      <w:bookmarkStart w:id="80" w:name="_Toc109996523"/>
      <w:ins w:id="81" w:author="DENOUAL Franck" w:date="2022-07-29T09:13:00Z">
        <w:r>
          <w:rPr>
            <w:rFonts w:ascii="Times New Roman" w:eastAsia="Times New Roman" w:hAnsi="Times New Roman" w:cs="Times New Roman"/>
            <w:b/>
            <w:bCs/>
            <w:iCs/>
            <w:sz w:val="28"/>
            <w:szCs w:val="28"/>
          </w:rPr>
          <w:t>Overview</w:t>
        </w:r>
      </w:ins>
      <w:bookmarkEnd w:id="80"/>
    </w:p>
    <w:p w14:paraId="3142F54F" w14:textId="0D05F8BF" w:rsidR="00772C2F" w:rsidRPr="00772C2F" w:rsidRDefault="00772C2F" w:rsidP="00661C8A">
      <w:pPr>
        <w:jc w:val="center"/>
        <w:rPr>
          <w:ins w:id="82" w:author="DENOUAL Franck" w:date="2022-07-29T09:14:00Z"/>
          <w:rFonts w:ascii="Times New Roman" w:eastAsia="Times New Roman" w:hAnsi="Times New Roman" w:cs="Times New Roman"/>
        </w:rPr>
      </w:pPr>
      <w:ins w:id="83" w:author="DENOUAL Franck" w:date="2022-07-29T09:14:00Z">
        <w:r>
          <w:rPr>
            <w:noProof/>
          </w:rPr>
          <w:drawing>
            <wp:inline distT="0" distB="0" distL="0" distR="0" wp14:anchorId="6934FFB7" wp14:editId="2419CE24">
              <wp:extent cx="5727700" cy="1617980"/>
              <wp:effectExtent l="0" t="0" r="6350" b="127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27700" cy="1617980"/>
                      </a:xfrm>
                      <a:prstGeom prst="rect">
                        <a:avLst/>
                      </a:prstGeom>
                      <a:noFill/>
                      <a:ln>
                        <a:noFill/>
                      </a:ln>
                    </pic:spPr>
                  </pic:pic>
                </a:graphicData>
              </a:graphic>
            </wp:inline>
          </w:drawing>
        </w:r>
      </w:ins>
    </w:p>
    <w:p w14:paraId="70C9ABC4" w14:textId="77777777" w:rsidR="00772C2F" w:rsidRDefault="00772C2F" w:rsidP="00661C8A">
      <w:pPr>
        <w:pStyle w:val="Caption"/>
        <w:jc w:val="center"/>
        <w:rPr>
          <w:ins w:id="84" w:author="DENOUAL Franck" w:date="2022-07-29T09:14:00Z"/>
        </w:rPr>
      </w:pPr>
      <w:bookmarkStart w:id="85" w:name="_Ref108120101"/>
      <w:ins w:id="86" w:author="DENOUAL Franck" w:date="2022-07-29T09:14:00Z">
        <w:r>
          <w:t xml:space="preserve">Figure </w:t>
        </w:r>
        <w:r>
          <w:fldChar w:fldCharType="begin"/>
        </w:r>
        <w:r>
          <w:instrText xml:space="preserve"> SEQ Figure \* ARABIC </w:instrText>
        </w:r>
        <w:r>
          <w:fldChar w:fldCharType="separate"/>
        </w:r>
        <w:r>
          <w:rPr>
            <w:noProof/>
          </w:rPr>
          <w:t>1</w:t>
        </w:r>
        <w:r>
          <w:fldChar w:fldCharType="end"/>
        </w:r>
        <w:bookmarkEnd w:id="85"/>
        <w:r>
          <w:t>: example region description for tracks using extrapolation</w:t>
        </w:r>
      </w:ins>
    </w:p>
    <w:p w14:paraId="03CF76C4" w14:textId="4A490660" w:rsidR="00772C2F" w:rsidRPr="00661C8A" w:rsidRDefault="00772C2F" w:rsidP="00661C8A">
      <w:pPr>
        <w:jc w:val="both"/>
        <w:rPr>
          <w:ins w:id="87" w:author="DENOUAL Franck" w:date="2022-07-29T09:14:00Z"/>
          <w:rFonts w:ascii="Times New Roman" w:hAnsi="Times New Roman" w:cs="Times New Roman"/>
          <w:sz w:val="24"/>
          <w:szCs w:val="24"/>
        </w:rPr>
      </w:pPr>
      <w:r w:rsidRPr="00661C8A">
        <w:rPr>
          <w:rFonts w:ascii="Times New Roman" w:hAnsi="Times New Roman" w:cs="Times New Roman"/>
          <w:sz w:val="24"/>
          <w:szCs w:val="24"/>
        </w:rPr>
        <w:lastRenderedPageBreak/>
        <w:fldChar w:fldCharType="begin"/>
      </w:r>
      <w:r w:rsidRPr="00661C8A">
        <w:rPr>
          <w:rFonts w:ascii="Times New Roman" w:hAnsi="Times New Roman" w:cs="Times New Roman"/>
          <w:sz w:val="24"/>
          <w:szCs w:val="24"/>
        </w:rPr>
        <w:instrText xml:space="preserve"> REF _Ref108120101 \h  \* MERGEFORMAT </w:instrText>
      </w:r>
      <w:r w:rsidRPr="00661C8A">
        <w:rPr>
          <w:rFonts w:ascii="Times New Roman" w:hAnsi="Times New Roman" w:cs="Times New Roman"/>
          <w:sz w:val="24"/>
          <w:szCs w:val="24"/>
        </w:rPr>
      </w:r>
      <w:r w:rsidRPr="00661C8A">
        <w:rPr>
          <w:rFonts w:ascii="Times New Roman" w:hAnsi="Times New Roman" w:cs="Times New Roman"/>
          <w:sz w:val="24"/>
          <w:szCs w:val="24"/>
        </w:rPr>
        <w:fldChar w:fldCharType="separate"/>
      </w:r>
      <w:ins w:id="88" w:author="DENOUAL Franck" w:date="2022-07-29T09:14:00Z">
        <w:r w:rsidRPr="00661C8A">
          <w:rPr>
            <w:rFonts w:ascii="Times New Roman" w:hAnsi="Times New Roman" w:cs="Times New Roman"/>
            <w:sz w:val="24"/>
            <w:szCs w:val="24"/>
          </w:rPr>
          <w:t xml:space="preserve">Figure </w:t>
        </w:r>
        <w:r w:rsidRPr="00661C8A">
          <w:rPr>
            <w:rFonts w:ascii="Times New Roman" w:hAnsi="Times New Roman" w:cs="Times New Roman"/>
            <w:noProof/>
            <w:sz w:val="24"/>
            <w:szCs w:val="24"/>
          </w:rPr>
          <w:t>1</w:t>
        </w:r>
        <w:r w:rsidRPr="00661C8A">
          <w:rPr>
            <w:rFonts w:ascii="Times New Roman" w:hAnsi="Times New Roman" w:cs="Times New Roman"/>
            <w:sz w:val="24"/>
            <w:szCs w:val="24"/>
          </w:rPr>
          <w:fldChar w:fldCharType="end"/>
        </w:r>
        <w:r w:rsidRPr="00661C8A">
          <w:rPr>
            <w:rFonts w:ascii="Times New Roman" w:hAnsi="Times New Roman" w:cs="Times New Roman"/>
            <w:sz w:val="24"/>
            <w:szCs w:val="24"/>
          </w:rPr>
          <w:t xml:space="preserve"> shows an example of describing several regions using extrapolation. The video track shown at the top contains two regions, an elliptic one and a rectangular one. The elliptic one is present in the four first samples of the video track and moves to the right of the image. The rectangular one is present in all the samples of the video track and moves to the left of the image.</w:t>
        </w:r>
      </w:ins>
    </w:p>
    <w:p w14:paraId="3C24D230" w14:textId="52712507" w:rsidR="00772C2F" w:rsidRDefault="00772C2F" w:rsidP="00772C2F">
      <w:pPr>
        <w:jc w:val="both"/>
        <w:rPr>
          <w:ins w:id="89" w:author="DENOUAL Franck" w:date="2022-07-29T09:14:00Z"/>
          <w:rFonts w:ascii="Times New Roman" w:hAnsi="Times New Roman" w:cs="Times New Roman"/>
          <w:sz w:val="24"/>
          <w:szCs w:val="24"/>
        </w:rPr>
      </w:pPr>
      <w:ins w:id="90" w:author="DENOUAL Franck" w:date="2022-07-29T09:14:00Z">
        <w:r w:rsidRPr="00661C8A">
          <w:rPr>
            <w:rFonts w:ascii="Times New Roman" w:hAnsi="Times New Roman" w:cs="Times New Roman"/>
            <w:sz w:val="24"/>
            <w:szCs w:val="24"/>
          </w:rPr>
          <w:t>The region track shown at the bottom describes these two regions. In a first sample, corresponding to the first sample of the video track, these two regions are described with their positions and sizes and the evolution of their respective positions and sizes. There are no region samples corresponding to the three following video samples. The region sample corresponding to the fifth video sample signals that the interpolation of the elliptic region ends.</w:t>
        </w:r>
      </w:ins>
    </w:p>
    <w:p w14:paraId="59A655E2" w14:textId="5D399EDC" w:rsidR="00772C2F" w:rsidRDefault="00772C2F" w:rsidP="00772C2F">
      <w:pPr>
        <w:jc w:val="both"/>
        <w:rPr>
          <w:ins w:id="91" w:author="DENOUAL Franck" w:date="2022-07-29T09:14:00Z"/>
          <w:rFonts w:ascii="Times New Roman" w:hAnsi="Times New Roman" w:cs="Times New Roman"/>
          <w:sz w:val="24"/>
          <w:szCs w:val="24"/>
        </w:rPr>
      </w:pPr>
    </w:p>
    <w:p w14:paraId="4CC6F25A" w14:textId="76A2B64E" w:rsidR="00772C2F" w:rsidRDefault="00772C2F" w:rsidP="00772C2F">
      <w:pPr>
        <w:keepNext/>
        <w:widowControl/>
        <w:numPr>
          <w:ilvl w:val="1"/>
          <w:numId w:val="32"/>
        </w:numPr>
        <w:autoSpaceDE/>
        <w:autoSpaceDN/>
        <w:spacing w:before="240" w:after="60"/>
        <w:jc w:val="both"/>
        <w:outlineLvl w:val="1"/>
        <w:rPr>
          <w:ins w:id="92" w:author="DENOUAL Franck" w:date="2022-07-29T09:15:00Z"/>
          <w:rFonts w:ascii="Times New Roman" w:eastAsia="Times New Roman" w:hAnsi="Times New Roman" w:cs="Times New Roman"/>
          <w:b/>
          <w:bCs/>
          <w:iCs/>
          <w:sz w:val="28"/>
          <w:szCs w:val="28"/>
        </w:rPr>
      </w:pPr>
      <w:bookmarkStart w:id="93" w:name="_Toc109996524"/>
      <w:ins w:id="94" w:author="DENOUAL Franck" w:date="2022-07-29T09:14:00Z">
        <w:r>
          <w:rPr>
            <w:rFonts w:ascii="Times New Roman" w:eastAsia="Times New Roman" w:hAnsi="Times New Roman" w:cs="Times New Roman"/>
            <w:b/>
            <w:bCs/>
            <w:iCs/>
            <w:sz w:val="28"/>
            <w:szCs w:val="28"/>
          </w:rPr>
          <w:t>Proposal</w:t>
        </w:r>
      </w:ins>
      <w:ins w:id="95" w:author="DENOUAL Franck" w:date="2022-07-29T09:15:00Z">
        <w:r>
          <w:rPr>
            <w:rFonts w:ascii="Times New Roman" w:eastAsia="Times New Roman" w:hAnsi="Times New Roman" w:cs="Times New Roman"/>
            <w:b/>
            <w:bCs/>
            <w:iCs/>
            <w:sz w:val="28"/>
            <w:szCs w:val="28"/>
          </w:rPr>
          <w:t>s</w:t>
        </w:r>
        <w:bookmarkEnd w:id="93"/>
      </w:ins>
    </w:p>
    <w:p w14:paraId="7B74DBA7" w14:textId="486CDA43" w:rsidR="00772C2F" w:rsidRDefault="00772C2F" w:rsidP="00772C2F">
      <w:pPr>
        <w:rPr>
          <w:ins w:id="96" w:author="DENOUAL Franck" w:date="2022-07-29T09:16:00Z"/>
          <w:i/>
          <w:iCs/>
          <w:u w:val="single"/>
        </w:rPr>
      </w:pPr>
      <w:ins w:id="97" w:author="DENOUAL Franck" w:date="2022-07-29T09:15:00Z">
        <w:r w:rsidRPr="00772C2F">
          <w:rPr>
            <w:i/>
            <w:iCs/>
            <w:highlight w:val="cyan"/>
            <w:u w:val="single"/>
            <w:rPrChange w:id="98" w:author="DENOUAL Franck" w:date="2022-07-29T09:15:00Z">
              <w:rPr>
                <w:highlight w:val="cyan"/>
              </w:rPr>
            </w:rPrChange>
          </w:rPr>
          <w:t>Update the definition of a region track</w:t>
        </w:r>
        <w:r w:rsidRPr="00772C2F">
          <w:rPr>
            <w:i/>
            <w:iCs/>
            <w:highlight w:val="cyan"/>
            <w:u w:val="single"/>
            <w:rPrChange w:id="99" w:author="DENOUAL Franck" w:date="2022-07-29T09:15:00Z">
              <w:rPr>
                <w:i/>
                <w:iCs/>
                <w:u w:val="single"/>
              </w:rPr>
            </w:rPrChange>
          </w:rPr>
          <w:t xml:space="preserve"> </w:t>
        </w:r>
        <w:proofErr w:type="gramStart"/>
        <w:r w:rsidRPr="00772C2F">
          <w:rPr>
            <w:i/>
            <w:iCs/>
            <w:highlight w:val="cyan"/>
            <w:u w:val="single"/>
            <w:rPrChange w:id="100" w:author="DENOUAL Franck" w:date="2022-07-29T09:15:00Z">
              <w:rPr>
                <w:i/>
                <w:iCs/>
                <w:u w:val="single"/>
              </w:rPr>
            </w:rPrChange>
          </w:rPr>
          <w:t>( section</w:t>
        </w:r>
        <w:proofErr w:type="gramEnd"/>
        <w:r w:rsidRPr="00772C2F">
          <w:rPr>
            <w:i/>
            <w:iCs/>
            <w:highlight w:val="cyan"/>
            <w:u w:val="single"/>
            <w:rPrChange w:id="101" w:author="DENOUAL Franck" w:date="2022-07-29T09:15:00Z">
              <w:rPr>
                <w:i/>
                <w:iCs/>
                <w:u w:val="single"/>
              </w:rPr>
            </w:rPrChange>
          </w:rPr>
          <w:t xml:space="preserve"> 7.5.4.1</w:t>
        </w:r>
      </w:ins>
      <w:ins w:id="102" w:author="DENOUAL Franck" w:date="2022-07-29T09:16:00Z">
        <w:r>
          <w:rPr>
            <w:i/>
            <w:iCs/>
            <w:highlight w:val="cyan"/>
            <w:u w:val="single"/>
          </w:rPr>
          <w:t>) by adding the following paragraphs:</w:t>
        </w:r>
      </w:ins>
      <w:ins w:id="103" w:author="DENOUAL Franck" w:date="2022-07-29T09:15:00Z">
        <w:r w:rsidRPr="00772C2F">
          <w:rPr>
            <w:i/>
            <w:iCs/>
            <w:u w:val="single"/>
            <w:rPrChange w:id="104" w:author="DENOUAL Franck" w:date="2022-07-29T09:15:00Z">
              <w:rPr/>
            </w:rPrChange>
          </w:rPr>
          <w:t xml:space="preserve"> </w:t>
        </w:r>
      </w:ins>
    </w:p>
    <w:p w14:paraId="0C3DD5F2" w14:textId="77777777" w:rsidR="00772C2F" w:rsidRDefault="00772C2F" w:rsidP="00772C2F">
      <w:pPr>
        <w:jc w:val="both"/>
        <w:rPr>
          <w:ins w:id="105" w:author="DENOUAL Franck" w:date="2022-07-29T09:16:00Z"/>
          <w:highlight w:val="yellow"/>
          <w:lang w:eastAsia="ja-JP"/>
        </w:rPr>
      </w:pPr>
    </w:p>
    <w:p w14:paraId="1F78552B" w14:textId="12FE13EF" w:rsidR="00772C2F" w:rsidRDefault="00772C2F" w:rsidP="00772C2F">
      <w:pPr>
        <w:jc w:val="both"/>
        <w:rPr>
          <w:ins w:id="106" w:author="DENOUAL Franck" w:date="2022-07-29T09:16:00Z"/>
          <w:rFonts w:ascii="Times New Roman" w:hAnsi="Times New Roman" w:cs="Times New Roman"/>
          <w:sz w:val="24"/>
          <w:szCs w:val="24"/>
          <w:lang w:eastAsia="ja-JP"/>
        </w:rPr>
      </w:pPr>
      <w:ins w:id="107" w:author="DENOUAL Franck" w:date="2022-07-29T09:16:00Z">
        <w:r w:rsidRPr="00772C2F">
          <w:rPr>
            <w:rFonts w:ascii="Times New Roman" w:hAnsi="Times New Roman" w:cs="Times New Roman"/>
            <w:sz w:val="24"/>
            <w:szCs w:val="24"/>
            <w:highlight w:val="yellow"/>
            <w:lang w:eastAsia="ja-JP"/>
            <w:rPrChange w:id="108" w:author="DENOUAL Franck" w:date="2022-07-29T09:16:00Z">
              <w:rPr>
                <w:highlight w:val="yellow"/>
                <w:lang w:eastAsia="ja-JP"/>
              </w:rPr>
            </w:rPrChange>
          </w:rPr>
          <w:t>The geometry of a region may be defined by specifying the shape, position and size of the region in a sample of the region track. The geometry of a region may also be defined as an initial geometry and its evolution over time by specifying the initial geometry of the region and its evolution in a sample of the region track.</w:t>
        </w:r>
      </w:ins>
    </w:p>
    <w:p w14:paraId="384F7843" w14:textId="5BC58445" w:rsidR="00772C2F" w:rsidRDefault="00772C2F" w:rsidP="00772C2F">
      <w:pPr>
        <w:jc w:val="both"/>
        <w:rPr>
          <w:ins w:id="109" w:author="DENOUAL Franck" w:date="2022-07-29T09:16:00Z"/>
          <w:rFonts w:ascii="Times New Roman" w:hAnsi="Times New Roman" w:cs="Times New Roman"/>
          <w:sz w:val="24"/>
          <w:szCs w:val="24"/>
          <w:lang w:eastAsia="ja-JP"/>
        </w:rPr>
      </w:pPr>
    </w:p>
    <w:p w14:paraId="3FC770B0" w14:textId="77777777" w:rsidR="00772C2F" w:rsidRPr="00772C2F" w:rsidRDefault="00772C2F" w:rsidP="00772C2F">
      <w:pPr>
        <w:jc w:val="both"/>
        <w:rPr>
          <w:ins w:id="110" w:author="DENOUAL Franck" w:date="2022-07-29T09:17:00Z"/>
          <w:rFonts w:ascii="Times New Roman" w:eastAsia="Times New Roman" w:hAnsi="Times New Roman" w:cs="Times New Roman"/>
          <w:sz w:val="24"/>
          <w:szCs w:val="24"/>
          <w:highlight w:val="yellow"/>
          <w:lang w:eastAsia="ja-JP"/>
          <w:rPrChange w:id="111" w:author="DENOUAL Franck" w:date="2022-07-29T09:17:00Z">
            <w:rPr>
              <w:ins w:id="112" w:author="DENOUAL Franck" w:date="2022-07-29T09:17:00Z"/>
              <w:rFonts w:ascii="Times New Roman" w:eastAsia="Times New Roman" w:hAnsi="Times New Roman" w:cs="Times New Roman"/>
              <w:sz w:val="24"/>
              <w:szCs w:val="24"/>
              <w:lang w:eastAsia="ja-JP"/>
            </w:rPr>
          </w:rPrChange>
        </w:rPr>
      </w:pPr>
      <w:ins w:id="113" w:author="DENOUAL Franck" w:date="2022-07-29T09:17:00Z">
        <w:r w:rsidRPr="00772C2F">
          <w:rPr>
            <w:rFonts w:ascii="Times New Roman" w:eastAsia="Times New Roman" w:hAnsi="Times New Roman" w:cs="Times New Roman"/>
            <w:sz w:val="24"/>
            <w:szCs w:val="24"/>
            <w:highlight w:val="yellow"/>
            <w:lang w:eastAsia="ja-JP"/>
            <w:rPrChange w:id="114" w:author="DENOUAL Franck" w:date="2022-07-29T09:17:00Z">
              <w:rPr>
                <w:rFonts w:ascii="Times New Roman" w:eastAsia="Times New Roman" w:hAnsi="Times New Roman" w:cs="Times New Roman"/>
                <w:sz w:val="24"/>
                <w:szCs w:val="24"/>
                <w:lang w:eastAsia="ja-JP"/>
              </w:rPr>
            </w:rPrChange>
          </w:rPr>
          <w:t>The evolution of a region over time is optional. It can be represented by the evolution speed of some of its parameters inside the reference space. The evolution speed of the parameters is signaled using a scaling factor for increasing its precision. The parameters defining the evolution of a region depend on the geometry of the region as follows:</w:t>
        </w:r>
      </w:ins>
    </w:p>
    <w:p w14:paraId="613AED12" w14:textId="77777777" w:rsidR="00772C2F" w:rsidRPr="00772C2F" w:rsidRDefault="00772C2F" w:rsidP="00772C2F">
      <w:pPr>
        <w:jc w:val="both"/>
        <w:rPr>
          <w:ins w:id="115" w:author="DENOUAL Franck" w:date="2022-07-29T09:17:00Z"/>
          <w:rFonts w:ascii="Times New Roman" w:eastAsia="Times New Roman" w:hAnsi="Times New Roman" w:cs="Times New Roman"/>
          <w:sz w:val="24"/>
          <w:szCs w:val="24"/>
          <w:highlight w:val="yellow"/>
          <w:lang w:eastAsia="ja-JP"/>
          <w:rPrChange w:id="116" w:author="DENOUAL Franck" w:date="2022-07-29T09:17:00Z">
            <w:rPr>
              <w:ins w:id="117" w:author="DENOUAL Franck" w:date="2022-07-29T09:17:00Z"/>
              <w:rFonts w:ascii="Times New Roman" w:eastAsia="Times New Roman" w:hAnsi="Times New Roman" w:cs="Times New Roman"/>
              <w:sz w:val="24"/>
              <w:szCs w:val="24"/>
              <w:lang w:eastAsia="ja-JP"/>
            </w:rPr>
          </w:rPrChange>
        </w:rPr>
      </w:pPr>
      <w:ins w:id="118" w:author="DENOUAL Franck" w:date="2022-07-29T09:17:00Z">
        <w:r w:rsidRPr="00772C2F">
          <w:rPr>
            <w:rFonts w:ascii="Times New Roman" w:eastAsia="Times New Roman" w:hAnsi="Times New Roman" w:cs="Times New Roman"/>
            <w:sz w:val="24"/>
            <w:szCs w:val="24"/>
            <w:highlight w:val="yellow"/>
            <w:lang w:eastAsia="ja-JP"/>
            <w:rPrChange w:id="119" w:author="DENOUAL Franck" w:date="2022-07-29T09:17:00Z">
              <w:rPr>
                <w:rFonts w:ascii="Times New Roman" w:eastAsia="Times New Roman" w:hAnsi="Times New Roman" w:cs="Times New Roman"/>
                <w:sz w:val="24"/>
                <w:szCs w:val="24"/>
                <w:lang w:eastAsia="ja-JP"/>
              </w:rPr>
            </w:rPrChange>
          </w:rPr>
          <w:t>—</w:t>
        </w:r>
        <w:r w:rsidRPr="00772C2F">
          <w:rPr>
            <w:rFonts w:ascii="Times New Roman" w:eastAsia="Times New Roman" w:hAnsi="Times New Roman" w:cs="Times New Roman"/>
            <w:sz w:val="24"/>
            <w:szCs w:val="24"/>
            <w:highlight w:val="yellow"/>
            <w:lang w:eastAsia="ja-JP"/>
            <w:rPrChange w:id="120" w:author="DENOUAL Franck" w:date="2022-07-29T09:17:00Z">
              <w:rPr>
                <w:rFonts w:ascii="Times New Roman" w:eastAsia="Times New Roman" w:hAnsi="Times New Roman" w:cs="Times New Roman"/>
                <w:sz w:val="24"/>
                <w:szCs w:val="24"/>
                <w:lang w:eastAsia="ja-JP"/>
              </w:rPr>
            </w:rPrChange>
          </w:rPr>
          <w:tab/>
          <w:t>When the geometry of a region is represented by a point, the evolution of the region is defined by the evolution of the position of this point.</w:t>
        </w:r>
      </w:ins>
    </w:p>
    <w:p w14:paraId="2CA5C347" w14:textId="77777777" w:rsidR="00772C2F" w:rsidRPr="00772C2F" w:rsidRDefault="00772C2F" w:rsidP="00772C2F">
      <w:pPr>
        <w:jc w:val="both"/>
        <w:rPr>
          <w:ins w:id="121" w:author="DENOUAL Franck" w:date="2022-07-29T09:17:00Z"/>
          <w:rFonts w:ascii="Times New Roman" w:eastAsia="Times New Roman" w:hAnsi="Times New Roman" w:cs="Times New Roman"/>
          <w:sz w:val="24"/>
          <w:szCs w:val="24"/>
          <w:highlight w:val="yellow"/>
          <w:lang w:eastAsia="ja-JP"/>
          <w:rPrChange w:id="122" w:author="DENOUAL Franck" w:date="2022-07-29T09:17:00Z">
            <w:rPr>
              <w:ins w:id="123" w:author="DENOUAL Franck" w:date="2022-07-29T09:17:00Z"/>
              <w:rFonts w:ascii="Times New Roman" w:eastAsia="Times New Roman" w:hAnsi="Times New Roman" w:cs="Times New Roman"/>
              <w:sz w:val="24"/>
              <w:szCs w:val="24"/>
              <w:lang w:eastAsia="ja-JP"/>
            </w:rPr>
          </w:rPrChange>
        </w:rPr>
      </w:pPr>
      <w:ins w:id="124" w:author="DENOUAL Franck" w:date="2022-07-29T09:17:00Z">
        <w:r w:rsidRPr="00772C2F">
          <w:rPr>
            <w:rFonts w:ascii="Times New Roman" w:eastAsia="Times New Roman" w:hAnsi="Times New Roman" w:cs="Times New Roman"/>
            <w:sz w:val="24"/>
            <w:szCs w:val="24"/>
            <w:highlight w:val="yellow"/>
            <w:lang w:eastAsia="ja-JP"/>
            <w:rPrChange w:id="125" w:author="DENOUAL Franck" w:date="2022-07-29T09:17:00Z">
              <w:rPr>
                <w:rFonts w:ascii="Times New Roman" w:eastAsia="Times New Roman" w:hAnsi="Times New Roman" w:cs="Times New Roman"/>
                <w:sz w:val="24"/>
                <w:szCs w:val="24"/>
                <w:lang w:eastAsia="ja-JP"/>
              </w:rPr>
            </w:rPrChange>
          </w:rPr>
          <w:t>—</w:t>
        </w:r>
        <w:r w:rsidRPr="00772C2F">
          <w:rPr>
            <w:rFonts w:ascii="Times New Roman" w:eastAsia="Times New Roman" w:hAnsi="Times New Roman" w:cs="Times New Roman"/>
            <w:sz w:val="24"/>
            <w:szCs w:val="24"/>
            <w:highlight w:val="yellow"/>
            <w:lang w:eastAsia="ja-JP"/>
            <w:rPrChange w:id="126" w:author="DENOUAL Franck" w:date="2022-07-29T09:17:00Z">
              <w:rPr>
                <w:rFonts w:ascii="Times New Roman" w:eastAsia="Times New Roman" w:hAnsi="Times New Roman" w:cs="Times New Roman"/>
                <w:sz w:val="24"/>
                <w:szCs w:val="24"/>
                <w:lang w:eastAsia="ja-JP"/>
              </w:rPr>
            </w:rPrChange>
          </w:rPr>
          <w:tab/>
          <w:t>When the geometry of a region is represented by a rectangle or an ellipse, the evolution of the region is defined by the evolution of the position and the size of the rectangle or ellipse.</w:t>
        </w:r>
      </w:ins>
    </w:p>
    <w:p w14:paraId="6E41384E" w14:textId="77777777" w:rsidR="00772C2F" w:rsidRPr="00772C2F" w:rsidRDefault="00772C2F" w:rsidP="00772C2F">
      <w:pPr>
        <w:jc w:val="both"/>
        <w:rPr>
          <w:ins w:id="127" w:author="DENOUAL Franck" w:date="2022-07-29T09:17:00Z"/>
          <w:rFonts w:ascii="Times New Roman" w:eastAsia="Times New Roman" w:hAnsi="Times New Roman" w:cs="Times New Roman"/>
          <w:sz w:val="24"/>
          <w:szCs w:val="24"/>
          <w:highlight w:val="yellow"/>
          <w:lang w:eastAsia="ja-JP"/>
          <w:rPrChange w:id="128" w:author="DENOUAL Franck" w:date="2022-07-29T09:17:00Z">
            <w:rPr>
              <w:ins w:id="129" w:author="DENOUAL Franck" w:date="2022-07-29T09:17:00Z"/>
              <w:rFonts w:ascii="Times New Roman" w:eastAsia="Times New Roman" w:hAnsi="Times New Roman" w:cs="Times New Roman"/>
              <w:sz w:val="24"/>
              <w:szCs w:val="24"/>
              <w:lang w:eastAsia="ja-JP"/>
            </w:rPr>
          </w:rPrChange>
        </w:rPr>
      </w:pPr>
      <w:ins w:id="130" w:author="DENOUAL Franck" w:date="2022-07-29T09:17:00Z">
        <w:r w:rsidRPr="00772C2F">
          <w:rPr>
            <w:rFonts w:ascii="Times New Roman" w:eastAsia="Times New Roman" w:hAnsi="Times New Roman" w:cs="Times New Roman"/>
            <w:sz w:val="24"/>
            <w:szCs w:val="24"/>
            <w:highlight w:val="yellow"/>
            <w:lang w:eastAsia="ja-JP"/>
            <w:rPrChange w:id="131" w:author="DENOUAL Franck" w:date="2022-07-29T09:17:00Z">
              <w:rPr>
                <w:rFonts w:ascii="Times New Roman" w:eastAsia="Times New Roman" w:hAnsi="Times New Roman" w:cs="Times New Roman"/>
                <w:sz w:val="24"/>
                <w:szCs w:val="24"/>
                <w:lang w:eastAsia="ja-JP"/>
              </w:rPr>
            </w:rPrChange>
          </w:rPr>
          <w:t>—</w:t>
        </w:r>
        <w:r w:rsidRPr="00772C2F">
          <w:rPr>
            <w:rFonts w:ascii="Times New Roman" w:eastAsia="Times New Roman" w:hAnsi="Times New Roman" w:cs="Times New Roman"/>
            <w:sz w:val="24"/>
            <w:szCs w:val="24"/>
            <w:highlight w:val="yellow"/>
            <w:lang w:eastAsia="ja-JP"/>
            <w:rPrChange w:id="132" w:author="DENOUAL Franck" w:date="2022-07-29T09:17:00Z">
              <w:rPr>
                <w:rFonts w:ascii="Times New Roman" w:eastAsia="Times New Roman" w:hAnsi="Times New Roman" w:cs="Times New Roman"/>
                <w:sz w:val="24"/>
                <w:szCs w:val="24"/>
                <w:lang w:eastAsia="ja-JP"/>
              </w:rPr>
            </w:rPrChange>
          </w:rPr>
          <w:tab/>
          <w:t>When the geometry of a region is represented by a polygon or a polyline, the evolution of the region is defined by the evolution of the position of each point of the polygon or polyline. The number of points in the polygon or polyline doesn’t change.</w:t>
        </w:r>
      </w:ins>
    </w:p>
    <w:p w14:paraId="571A0D68" w14:textId="2B1B7C5A" w:rsidR="00772C2F" w:rsidRDefault="00772C2F" w:rsidP="00772C2F">
      <w:pPr>
        <w:jc w:val="both"/>
        <w:rPr>
          <w:ins w:id="133" w:author="DENOUAL Franck" w:date="2022-07-29T09:17:00Z"/>
          <w:rFonts w:ascii="Times New Roman" w:eastAsia="Times New Roman" w:hAnsi="Times New Roman" w:cs="Times New Roman"/>
          <w:sz w:val="24"/>
          <w:szCs w:val="24"/>
          <w:highlight w:val="yellow"/>
          <w:lang w:eastAsia="ja-JP"/>
        </w:rPr>
      </w:pPr>
      <w:ins w:id="134" w:author="DENOUAL Franck" w:date="2022-07-29T09:17:00Z">
        <w:r w:rsidRPr="00772C2F">
          <w:rPr>
            <w:rFonts w:ascii="Times New Roman" w:eastAsia="Times New Roman" w:hAnsi="Times New Roman" w:cs="Times New Roman"/>
            <w:sz w:val="24"/>
            <w:szCs w:val="24"/>
            <w:highlight w:val="yellow"/>
            <w:lang w:eastAsia="ja-JP"/>
            <w:rPrChange w:id="135" w:author="DENOUAL Franck" w:date="2022-07-29T09:17:00Z">
              <w:rPr>
                <w:rFonts w:ascii="Times New Roman" w:eastAsia="Times New Roman" w:hAnsi="Times New Roman" w:cs="Times New Roman"/>
                <w:sz w:val="24"/>
                <w:szCs w:val="24"/>
                <w:lang w:eastAsia="ja-JP"/>
              </w:rPr>
            </w:rPrChange>
          </w:rPr>
          <w:t>—</w:t>
        </w:r>
        <w:r w:rsidRPr="00772C2F">
          <w:rPr>
            <w:rFonts w:ascii="Times New Roman" w:eastAsia="Times New Roman" w:hAnsi="Times New Roman" w:cs="Times New Roman"/>
            <w:sz w:val="24"/>
            <w:szCs w:val="24"/>
            <w:highlight w:val="yellow"/>
            <w:lang w:eastAsia="ja-JP"/>
            <w:rPrChange w:id="136" w:author="DENOUAL Franck" w:date="2022-07-29T09:17:00Z">
              <w:rPr>
                <w:rFonts w:ascii="Times New Roman" w:eastAsia="Times New Roman" w:hAnsi="Times New Roman" w:cs="Times New Roman"/>
                <w:sz w:val="24"/>
                <w:szCs w:val="24"/>
                <w:lang w:eastAsia="ja-JP"/>
              </w:rPr>
            </w:rPrChange>
          </w:rPr>
          <w:tab/>
          <w:t>When the geometry of a region is represented by a mask, the evolution of the region is defined by the evolution of the position of the mask.</w:t>
        </w:r>
      </w:ins>
    </w:p>
    <w:p w14:paraId="587E48AF" w14:textId="77777777" w:rsidR="00772C2F" w:rsidRPr="00772C2F" w:rsidRDefault="00772C2F" w:rsidP="00772C2F">
      <w:pPr>
        <w:jc w:val="both"/>
        <w:rPr>
          <w:ins w:id="137" w:author="DENOUAL Franck" w:date="2022-07-29T09:17:00Z"/>
          <w:rFonts w:ascii="Times New Roman" w:eastAsia="Times New Roman" w:hAnsi="Times New Roman" w:cs="Times New Roman"/>
          <w:sz w:val="24"/>
          <w:szCs w:val="24"/>
          <w:highlight w:val="yellow"/>
          <w:lang w:eastAsia="ja-JP"/>
          <w:rPrChange w:id="138" w:author="DENOUAL Franck" w:date="2022-07-29T09:17:00Z">
            <w:rPr>
              <w:ins w:id="139" w:author="DENOUAL Franck" w:date="2022-07-29T09:17:00Z"/>
              <w:rFonts w:ascii="Times New Roman" w:eastAsia="Times New Roman" w:hAnsi="Times New Roman" w:cs="Times New Roman"/>
              <w:sz w:val="24"/>
              <w:szCs w:val="24"/>
              <w:lang w:eastAsia="ja-JP"/>
            </w:rPr>
          </w:rPrChange>
        </w:rPr>
      </w:pPr>
    </w:p>
    <w:p w14:paraId="4370346A" w14:textId="1D813F67" w:rsidR="00772C2F" w:rsidRPr="00772C2F" w:rsidRDefault="00772C2F" w:rsidP="00772C2F">
      <w:pPr>
        <w:jc w:val="both"/>
        <w:rPr>
          <w:ins w:id="140" w:author="DENOUAL Franck" w:date="2022-07-29T09:16:00Z"/>
          <w:rFonts w:ascii="Times New Roman" w:eastAsia="Times New Roman" w:hAnsi="Times New Roman" w:cs="Times New Roman"/>
          <w:sz w:val="24"/>
          <w:szCs w:val="24"/>
          <w:lang w:eastAsia="ja-JP"/>
          <w:rPrChange w:id="141" w:author="DENOUAL Franck" w:date="2022-07-29T09:16:00Z">
            <w:rPr>
              <w:ins w:id="142" w:author="DENOUAL Franck" w:date="2022-07-29T09:16:00Z"/>
              <w:rFonts w:ascii="Times New Roman" w:eastAsia="Times New Roman" w:hAnsi="Times New Roman" w:cs="Times New Roman"/>
              <w:lang w:eastAsia="ja-JP"/>
            </w:rPr>
          </w:rPrChange>
        </w:rPr>
      </w:pPr>
      <w:ins w:id="143" w:author="DENOUAL Franck" w:date="2022-07-29T09:17:00Z">
        <w:r w:rsidRPr="00772C2F">
          <w:rPr>
            <w:rFonts w:ascii="Times New Roman" w:eastAsia="Times New Roman" w:hAnsi="Times New Roman" w:cs="Times New Roman"/>
            <w:sz w:val="24"/>
            <w:szCs w:val="24"/>
            <w:highlight w:val="yellow"/>
            <w:lang w:eastAsia="ja-JP"/>
            <w:rPrChange w:id="144" w:author="DENOUAL Franck" w:date="2022-07-29T09:17:00Z">
              <w:rPr>
                <w:rFonts w:ascii="Times New Roman" w:eastAsia="Times New Roman" w:hAnsi="Times New Roman" w:cs="Times New Roman"/>
                <w:sz w:val="24"/>
                <w:szCs w:val="24"/>
                <w:lang w:eastAsia="ja-JP"/>
              </w:rPr>
            </w:rPrChange>
          </w:rPr>
          <w:t>The evolution of a region stops when another sample contains a region with the same region identifier. The evolution of a region shall stop for each sync sample of the source track</w:t>
        </w:r>
        <w:r w:rsidRPr="00772C2F">
          <w:rPr>
            <w:rFonts w:ascii="Times New Roman" w:eastAsia="Times New Roman" w:hAnsi="Times New Roman" w:cs="Times New Roman"/>
            <w:sz w:val="24"/>
            <w:szCs w:val="24"/>
            <w:lang w:eastAsia="ja-JP"/>
          </w:rPr>
          <w:t>.</w:t>
        </w:r>
      </w:ins>
    </w:p>
    <w:p w14:paraId="7A9A8245" w14:textId="77777777" w:rsidR="00772C2F" w:rsidRPr="00772C2F" w:rsidRDefault="00772C2F" w:rsidP="00772C2F">
      <w:pPr>
        <w:rPr>
          <w:ins w:id="145" w:author="DENOUAL Franck" w:date="2022-07-29T09:15:00Z"/>
          <w:rFonts w:ascii="Times New Roman" w:eastAsia="Times New Roman" w:hAnsi="Times New Roman" w:cs="Times New Roman"/>
          <w:i/>
          <w:iCs/>
          <w:u w:val="single"/>
          <w:rPrChange w:id="146" w:author="DENOUAL Franck" w:date="2022-07-29T09:15:00Z">
            <w:rPr>
              <w:ins w:id="147" w:author="DENOUAL Franck" w:date="2022-07-29T09:15:00Z"/>
              <w:rFonts w:ascii="Times New Roman" w:eastAsia="Times New Roman" w:hAnsi="Times New Roman" w:cs="Times New Roman"/>
            </w:rPr>
          </w:rPrChange>
        </w:rPr>
        <w:pPrChange w:id="148" w:author="DENOUAL Franck" w:date="2022-07-29T09:15:00Z">
          <w:pPr>
            <w:pStyle w:val="Heading4Char"/>
            <w:numPr>
              <w:numId w:val="32"/>
            </w:numPr>
            <w:ind w:left="375" w:hanging="375"/>
          </w:pPr>
        </w:pPrChange>
      </w:pPr>
    </w:p>
    <w:p w14:paraId="7E75C213" w14:textId="330E581D" w:rsidR="00772C2F" w:rsidRDefault="00772C2F" w:rsidP="00772C2F">
      <w:pPr>
        <w:rPr>
          <w:ins w:id="149" w:author="DENOUAL Franck" w:date="2022-07-29T09:17:00Z"/>
          <w:rFonts w:ascii="Times New Roman" w:eastAsia="Times New Roman" w:hAnsi="Times New Roman" w:cs="Times New Roman"/>
          <w:i/>
          <w:iCs/>
          <w:u w:val="single"/>
        </w:rPr>
      </w:pPr>
      <w:ins w:id="150" w:author="DENOUAL Franck" w:date="2022-07-29T09:17:00Z">
        <w:r>
          <w:rPr>
            <w:i/>
            <w:iCs/>
            <w:highlight w:val="cyan"/>
            <w:u w:val="single"/>
          </w:rPr>
          <w:t xml:space="preserve">Update the </w:t>
        </w:r>
        <w:r w:rsidRPr="00772C2F">
          <w:rPr>
            <w:i/>
            <w:iCs/>
            <w:highlight w:val="cyan"/>
            <w:u w:val="single"/>
          </w:rPr>
          <w:t>Sample format</w:t>
        </w:r>
        <w:r w:rsidRPr="00772C2F">
          <w:rPr>
            <w:i/>
            <w:iCs/>
            <w:highlight w:val="cyan"/>
            <w:u w:val="single"/>
            <w:rPrChange w:id="151" w:author="DENOUAL Franck" w:date="2022-07-29T09:18:00Z">
              <w:rPr>
                <w:i/>
                <w:iCs/>
                <w:u w:val="single"/>
              </w:rPr>
            </w:rPrChange>
          </w:rPr>
          <w:t xml:space="preserve"> (section 7.5.4.2.1) with the following paragraph</w:t>
        </w:r>
        <w:r>
          <w:rPr>
            <w:i/>
            <w:iCs/>
            <w:u w:val="single"/>
          </w:rPr>
          <w:t xml:space="preserve"> </w:t>
        </w:r>
      </w:ins>
    </w:p>
    <w:p w14:paraId="5B38B357" w14:textId="53591C39" w:rsidR="00772C2F" w:rsidRDefault="00772C2F" w:rsidP="00772C2F">
      <w:pPr>
        <w:rPr>
          <w:ins w:id="152" w:author="DENOUAL Franck" w:date="2022-07-29T09:18:00Z"/>
        </w:rPr>
      </w:pPr>
    </w:p>
    <w:p w14:paraId="7E855F6B" w14:textId="77777777" w:rsidR="00772C2F" w:rsidRPr="00772C2F" w:rsidRDefault="00772C2F" w:rsidP="00772C2F">
      <w:pPr>
        <w:jc w:val="both"/>
        <w:rPr>
          <w:ins w:id="153" w:author="DENOUAL Franck" w:date="2022-07-29T09:18:00Z"/>
          <w:rFonts w:ascii="Times New Roman" w:eastAsia="Times New Roman" w:hAnsi="Times New Roman" w:cs="Times New Roman"/>
          <w:sz w:val="24"/>
          <w:szCs w:val="24"/>
          <w:highlight w:val="yellow"/>
          <w:rPrChange w:id="154" w:author="DENOUAL Franck" w:date="2022-07-29T09:18:00Z">
            <w:rPr>
              <w:ins w:id="155" w:author="DENOUAL Franck" w:date="2022-07-29T09:18:00Z"/>
              <w:rFonts w:ascii="Times New Roman" w:eastAsia="Times New Roman" w:hAnsi="Times New Roman" w:cs="Times New Roman"/>
              <w:highlight w:val="yellow"/>
            </w:rPr>
          </w:rPrChange>
        </w:rPr>
      </w:pPr>
      <w:ins w:id="156" w:author="DENOUAL Franck" w:date="2022-07-29T09:18:00Z">
        <w:r w:rsidRPr="00772C2F">
          <w:rPr>
            <w:rFonts w:ascii="Times New Roman" w:hAnsi="Times New Roman" w:cs="Times New Roman"/>
            <w:sz w:val="24"/>
            <w:szCs w:val="24"/>
            <w:highlight w:val="yellow"/>
            <w:rPrChange w:id="157" w:author="DENOUAL Franck" w:date="2022-07-29T09:18:00Z">
              <w:rPr>
                <w:highlight w:val="yellow"/>
              </w:rPr>
            </w:rPrChange>
          </w:rPr>
          <w:t xml:space="preserve">When the </w:t>
        </w:r>
        <w:r w:rsidRPr="00772C2F">
          <w:rPr>
            <w:rFonts w:ascii="Times New Roman" w:hAnsi="Times New Roman" w:cs="Times New Roman"/>
            <w:sz w:val="24"/>
            <w:szCs w:val="24"/>
            <w:highlight w:val="yellow"/>
            <w:rPrChange w:id="158" w:author="DENOUAL Franck" w:date="2022-07-29T09:18:00Z">
              <w:rPr>
                <w:rFonts w:ascii="Courier New" w:hAnsi="Courier New" w:cs="Courier New"/>
                <w:highlight w:val="yellow"/>
              </w:rPr>
            </w:rPrChange>
          </w:rPr>
          <w:t>extrapolate</w:t>
        </w:r>
        <w:r w:rsidRPr="00772C2F">
          <w:rPr>
            <w:rFonts w:ascii="Times New Roman" w:hAnsi="Times New Roman" w:cs="Times New Roman"/>
            <w:sz w:val="24"/>
            <w:szCs w:val="24"/>
            <w:highlight w:val="yellow"/>
            <w:rPrChange w:id="159" w:author="DENOUAL Franck" w:date="2022-07-29T09:18:00Z">
              <w:rPr>
                <w:highlight w:val="yellow"/>
              </w:rPr>
            </w:rPrChange>
          </w:rPr>
          <w:t xml:space="preserve"> flag is set to 1 for a region inside a sample of a region track, </w:t>
        </w:r>
        <w:bookmarkStart w:id="160" w:name="_Hlk108189017"/>
        <w:r w:rsidRPr="00772C2F">
          <w:rPr>
            <w:rFonts w:ascii="Times New Roman" w:hAnsi="Times New Roman" w:cs="Times New Roman"/>
            <w:sz w:val="24"/>
            <w:szCs w:val="24"/>
            <w:highlight w:val="yellow"/>
            <w:rPrChange w:id="161" w:author="DENOUAL Franck" w:date="2022-07-29T09:18:00Z">
              <w:rPr>
                <w:highlight w:val="yellow"/>
              </w:rPr>
            </w:rPrChange>
          </w:rPr>
          <w:t>the region is an evolving region defined by an initial geometry and its evolution over time</w:t>
        </w:r>
        <w:bookmarkEnd w:id="160"/>
        <w:r w:rsidRPr="00772C2F">
          <w:rPr>
            <w:rFonts w:ascii="Times New Roman" w:hAnsi="Times New Roman" w:cs="Times New Roman"/>
            <w:sz w:val="24"/>
            <w:szCs w:val="24"/>
            <w:highlight w:val="yellow"/>
            <w:rPrChange w:id="162" w:author="DENOUAL Franck" w:date="2022-07-29T09:18:00Z">
              <w:rPr>
                <w:highlight w:val="yellow"/>
              </w:rPr>
            </w:rPrChange>
          </w:rPr>
          <w:t>.</w:t>
        </w:r>
      </w:ins>
    </w:p>
    <w:p w14:paraId="5DAA7B10" w14:textId="77777777" w:rsidR="00772C2F" w:rsidRPr="00772C2F" w:rsidRDefault="00772C2F" w:rsidP="00772C2F">
      <w:pPr>
        <w:jc w:val="both"/>
        <w:rPr>
          <w:ins w:id="163" w:author="DENOUAL Franck" w:date="2022-07-29T09:18:00Z"/>
          <w:rFonts w:ascii="Times New Roman" w:hAnsi="Times New Roman" w:cs="Times New Roman"/>
          <w:sz w:val="24"/>
          <w:szCs w:val="24"/>
          <w:highlight w:val="yellow"/>
          <w:rPrChange w:id="164" w:author="DENOUAL Franck" w:date="2022-07-29T09:18:00Z">
            <w:rPr>
              <w:ins w:id="165" w:author="DENOUAL Franck" w:date="2022-07-29T09:18:00Z"/>
              <w:highlight w:val="yellow"/>
            </w:rPr>
          </w:rPrChange>
        </w:rPr>
      </w:pPr>
      <w:ins w:id="166" w:author="DENOUAL Franck" w:date="2022-07-29T09:18:00Z">
        <w:r w:rsidRPr="00772C2F">
          <w:rPr>
            <w:rFonts w:ascii="Times New Roman" w:hAnsi="Times New Roman" w:cs="Times New Roman"/>
            <w:sz w:val="24"/>
            <w:szCs w:val="24"/>
            <w:highlight w:val="yellow"/>
            <w:rPrChange w:id="167" w:author="DENOUAL Franck" w:date="2022-07-29T09:18:00Z">
              <w:rPr>
                <w:highlight w:val="yellow"/>
              </w:rPr>
            </w:rPrChange>
          </w:rPr>
          <w:t xml:space="preserve">The value of each evolving parameter defining the geometry of the region at a given composition time </w:t>
        </w:r>
        <w:r w:rsidRPr="00772C2F">
          <w:rPr>
            <w:rFonts w:ascii="Times New Roman" w:hAnsi="Times New Roman" w:cs="Times New Roman"/>
            <w:i/>
            <w:iCs/>
            <w:sz w:val="24"/>
            <w:szCs w:val="24"/>
            <w:highlight w:val="yellow"/>
            <w:rPrChange w:id="168" w:author="DENOUAL Franck" w:date="2022-07-29T09:18:00Z">
              <w:rPr>
                <w:i/>
                <w:iCs/>
                <w:highlight w:val="yellow"/>
              </w:rPr>
            </w:rPrChange>
          </w:rPr>
          <w:t>T</w:t>
        </w:r>
        <w:r w:rsidRPr="00772C2F">
          <w:rPr>
            <w:rFonts w:ascii="Times New Roman" w:hAnsi="Times New Roman" w:cs="Times New Roman"/>
            <w:sz w:val="24"/>
            <w:szCs w:val="24"/>
            <w:highlight w:val="yellow"/>
            <w:rPrChange w:id="169" w:author="DENOUAL Franck" w:date="2022-07-29T09:18:00Z">
              <w:rPr>
                <w:highlight w:val="yellow"/>
              </w:rPr>
            </w:rPrChange>
          </w:rPr>
          <w:t xml:space="preserve"> can be computed as follows:</w:t>
        </w:r>
      </w:ins>
    </w:p>
    <w:p w14:paraId="704003EE" w14:textId="77777777" w:rsidR="00772C2F" w:rsidRPr="00772C2F" w:rsidRDefault="00772C2F" w:rsidP="00772C2F">
      <w:pPr>
        <w:jc w:val="both"/>
        <w:rPr>
          <w:ins w:id="170" w:author="DENOUAL Franck" w:date="2022-07-29T09:18:00Z"/>
          <w:rFonts w:ascii="Times New Roman" w:hAnsi="Times New Roman" w:cs="Times New Roman"/>
          <w:sz w:val="24"/>
          <w:szCs w:val="24"/>
          <w:highlight w:val="yellow"/>
          <w:rPrChange w:id="171" w:author="DENOUAL Franck" w:date="2022-07-29T09:18:00Z">
            <w:rPr>
              <w:ins w:id="172" w:author="DENOUAL Franck" w:date="2022-07-29T09:18:00Z"/>
              <w:highlight w:val="yellow"/>
            </w:rPr>
          </w:rPrChange>
        </w:rPr>
      </w:pPr>
      <m:oMathPara>
        <m:oMath>
          <m:r>
            <w:ins w:id="173" w:author="DENOUAL Franck" w:date="2022-07-29T09:18:00Z">
              <w:rPr>
                <w:rFonts w:ascii="Cambria Math" w:hAnsi="Cambria Math" w:cs="Times New Roman"/>
                <w:sz w:val="24"/>
                <w:szCs w:val="24"/>
                <w:highlight w:val="yellow"/>
                <w:rPrChange w:id="174" w:author="DENOUAL Franck" w:date="2022-07-29T09:18:00Z">
                  <w:rPr>
                    <w:rFonts w:ascii="Cambria Math" w:hAnsi="Cambria Math"/>
                    <w:highlight w:val="yellow"/>
                  </w:rPr>
                </w:rPrChange>
              </w:rPr>
              <m:t>param(T)=</m:t>
            </w:ins>
          </m:r>
          <m:func>
            <m:funcPr>
              <m:ctrlPr>
                <w:ins w:id="175" w:author="DENOUAL Franck" w:date="2022-07-29T09:18:00Z">
                  <w:rPr>
                    <w:rFonts w:ascii="Cambria Math" w:eastAsia="Times New Roman" w:hAnsi="Cambria Math" w:cs="Times New Roman"/>
                    <w:i/>
                    <w:sz w:val="24"/>
                    <w:szCs w:val="24"/>
                    <w:highlight w:val="yellow"/>
                  </w:rPr>
                </w:ins>
              </m:ctrlPr>
            </m:funcPr>
            <m:fName>
              <m:r>
                <w:ins w:id="176" w:author="DENOUAL Franck" w:date="2022-07-29T09:18:00Z">
                  <m:rPr>
                    <m:sty m:val="p"/>
                  </m:rPr>
                  <w:rPr>
                    <w:rFonts w:ascii="Cambria Math" w:hAnsi="Cambria Math" w:cs="Times New Roman"/>
                    <w:sz w:val="24"/>
                    <w:szCs w:val="24"/>
                    <w:highlight w:val="yellow"/>
                    <w:rPrChange w:id="177" w:author="DENOUAL Franck" w:date="2022-07-29T09:18:00Z">
                      <w:rPr>
                        <w:rFonts w:ascii="Cambria Math" w:hAnsi="Cambria Math"/>
                        <w:highlight w:val="yellow"/>
                      </w:rPr>
                    </w:rPrChange>
                  </w:rPr>
                  <m:t>int</m:t>
                </w:ins>
              </m:r>
            </m:fName>
            <m:e>
              <m:d>
                <m:dPr>
                  <m:ctrlPr>
                    <w:ins w:id="178" w:author="DENOUAL Franck" w:date="2022-07-29T09:18:00Z">
                      <w:rPr>
                        <w:rFonts w:ascii="Cambria Math" w:eastAsia="Times New Roman" w:hAnsi="Cambria Math" w:cs="Times New Roman"/>
                        <w:i/>
                        <w:sz w:val="24"/>
                        <w:szCs w:val="24"/>
                        <w:highlight w:val="yellow"/>
                      </w:rPr>
                    </w:ins>
                  </m:ctrlPr>
                </m:dPr>
                <m:e>
                  <m:r>
                    <w:ins w:id="179" w:author="DENOUAL Franck" w:date="2022-07-29T09:18:00Z">
                      <w:rPr>
                        <w:rFonts w:ascii="Cambria Math" w:hAnsi="Cambria Math" w:cs="Times New Roman"/>
                        <w:sz w:val="24"/>
                        <w:szCs w:val="24"/>
                        <w:highlight w:val="yellow"/>
                        <w:rPrChange w:id="180" w:author="DENOUAL Franck" w:date="2022-07-29T09:18:00Z">
                          <w:rPr>
                            <w:rFonts w:ascii="Cambria Math" w:hAnsi="Cambria Math"/>
                            <w:highlight w:val="yellow"/>
                          </w:rPr>
                        </w:rPrChange>
                      </w:rPr>
                      <m:t>para</m:t>
                    </w:ins>
                  </m:r>
                  <m:sSub>
                    <m:sSubPr>
                      <m:ctrlPr>
                        <w:ins w:id="181" w:author="DENOUAL Franck" w:date="2022-07-29T09:18:00Z">
                          <w:rPr>
                            <w:rFonts w:ascii="Cambria Math" w:eastAsia="Times New Roman" w:hAnsi="Cambria Math" w:cs="Times New Roman"/>
                            <w:i/>
                            <w:sz w:val="24"/>
                            <w:szCs w:val="24"/>
                            <w:highlight w:val="yellow"/>
                          </w:rPr>
                        </w:ins>
                      </m:ctrlPr>
                    </m:sSubPr>
                    <m:e>
                      <m:r>
                        <w:ins w:id="182" w:author="DENOUAL Franck" w:date="2022-07-29T09:18:00Z">
                          <w:rPr>
                            <w:rFonts w:ascii="Cambria Math" w:hAnsi="Cambria Math" w:cs="Times New Roman"/>
                            <w:sz w:val="24"/>
                            <w:szCs w:val="24"/>
                            <w:highlight w:val="yellow"/>
                            <w:rPrChange w:id="183" w:author="DENOUAL Franck" w:date="2022-07-29T09:18:00Z">
                              <w:rPr>
                                <w:rFonts w:ascii="Cambria Math" w:hAnsi="Cambria Math"/>
                                <w:highlight w:val="yellow"/>
                              </w:rPr>
                            </w:rPrChange>
                          </w:rPr>
                          <m:t>m</m:t>
                        </w:ins>
                      </m:r>
                    </m:e>
                    <m:sub>
                      <m:r>
                        <w:ins w:id="184" w:author="DENOUAL Franck" w:date="2022-07-29T09:18:00Z">
                          <w:rPr>
                            <w:rFonts w:ascii="Cambria Math" w:hAnsi="Cambria Math" w:cs="Times New Roman"/>
                            <w:sz w:val="24"/>
                            <w:szCs w:val="24"/>
                            <w:highlight w:val="yellow"/>
                            <w:rPrChange w:id="185" w:author="DENOUAL Franck" w:date="2022-07-29T09:18:00Z">
                              <w:rPr>
                                <w:rFonts w:ascii="Cambria Math" w:hAnsi="Cambria Math"/>
                                <w:highlight w:val="yellow"/>
                              </w:rPr>
                            </w:rPrChange>
                          </w:rPr>
                          <m:t>0</m:t>
                        </w:ins>
                      </m:r>
                    </m:sub>
                  </m:sSub>
                  <m:r>
                    <w:ins w:id="186" w:author="DENOUAL Franck" w:date="2022-07-29T09:18:00Z">
                      <w:rPr>
                        <w:rFonts w:ascii="Cambria Math" w:hAnsi="Cambria Math" w:cs="Times New Roman"/>
                        <w:sz w:val="24"/>
                        <w:szCs w:val="24"/>
                        <w:highlight w:val="yellow"/>
                        <w:rPrChange w:id="187" w:author="DENOUAL Franck" w:date="2022-07-29T09:18:00Z">
                          <w:rPr>
                            <w:rFonts w:ascii="Cambria Math" w:hAnsi="Cambria Math"/>
                            <w:highlight w:val="yellow"/>
                          </w:rPr>
                        </w:rPrChange>
                      </w:rPr>
                      <m:t>+</m:t>
                    </w:ins>
                  </m:r>
                  <m:f>
                    <m:fPr>
                      <m:ctrlPr>
                        <w:ins w:id="188" w:author="DENOUAL Franck" w:date="2022-07-29T09:18:00Z">
                          <w:rPr>
                            <w:rFonts w:ascii="Cambria Math" w:eastAsia="Times New Roman" w:hAnsi="Cambria Math" w:cs="Times New Roman"/>
                            <w:i/>
                            <w:sz w:val="24"/>
                            <w:szCs w:val="24"/>
                            <w:highlight w:val="yellow"/>
                          </w:rPr>
                        </w:ins>
                      </m:ctrlPr>
                    </m:fPr>
                    <m:num>
                      <m:r>
                        <w:ins w:id="189" w:author="DENOUAL Franck" w:date="2022-07-29T09:18:00Z">
                          <w:rPr>
                            <w:rFonts w:ascii="Cambria Math" w:hAnsi="Cambria Math" w:cs="Times New Roman"/>
                            <w:sz w:val="24"/>
                            <w:szCs w:val="24"/>
                            <w:highlight w:val="yellow"/>
                            <w:rPrChange w:id="190" w:author="DENOUAL Franck" w:date="2022-07-29T09:18:00Z">
                              <w:rPr>
                                <w:rFonts w:ascii="Cambria Math" w:hAnsi="Cambria Math"/>
                                <w:highlight w:val="yellow"/>
                              </w:rPr>
                            </w:rPrChange>
                          </w:rPr>
                          <m:t>Δparam</m:t>
                        </w:ins>
                      </m:r>
                    </m:num>
                    <m:den>
                      <m:r>
                        <w:ins w:id="191" w:author="DENOUAL Franck" w:date="2022-07-29T09:18:00Z">
                          <w:rPr>
                            <w:rFonts w:ascii="Cambria Math" w:hAnsi="Cambria Math" w:cs="Times New Roman"/>
                            <w:sz w:val="24"/>
                            <w:szCs w:val="24"/>
                            <w:highlight w:val="yellow"/>
                            <w:rPrChange w:id="192" w:author="DENOUAL Franck" w:date="2022-07-29T09:18:00Z">
                              <w:rPr>
                                <w:rFonts w:ascii="Cambria Math" w:hAnsi="Cambria Math"/>
                                <w:highlight w:val="yellow"/>
                              </w:rPr>
                            </w:rPrChange>
                          </w:rPr>
                          <m:t>evolution_scale</m:t>
                        </w:ins>
                      </m:r>
                    </m:den>
                  </m:f>
                  <m:r>
                    <w:ins w:id="193" w:author="DENOUAL Franck" w:date="2022-07-29T09:18:00Z">
                      <w:rPr>
                        <w:rFonts w:ascii="Cambria Math" w:hAnsi="Cambria Math" w:cs="Times New Roman"/>
                        <w:sz w:val="24"/>
                        <w:szCs w:val="24"/>
                        <w:highlight w:val="yellow"/>
                        <w:rPrChange w:id="194" w:author="DENOUAL Franck" w:date="2022-07-29T09:18:00Z">
                          <w:rPr>
                            <w:rFonts w:ascii="Cambria Math" w:hAnsi="Cambria Math"/>
                            <w:highlight w:val="yellow"/>
                          </w:rPr>
                        </w:rPrChange>
                      </w:rPr>
                      <m:t>*</m:t>
                    </w:ins>
                  </m:r>
                  <m:f>
                    <m:fPr>
                      <m:ctrlPr>
                        <w:ins w:id="195" w:author="DENOUAL Franck" w:date="2022-07-29T09:18:00Z">
                          <w:rPr>
                            <w:rFonts w:ascii="Cambria Math" w:eastAsia="Times New Roman" w:hAnsi="Cambria Math" w:cs="Times New Roman"/>
                            <w:i/>
                            <w:sz w:val="24"/>
                            <w:szCs w:val="24"/>
                            <w:highlight w:val="yellow"/>
                          </w:rPr>
                        </w:ins>
                      </m:ctrlPr>
                    </m:fPr>
                    <m:num>
                      <m:r>
                        <w:ins w:id="196" w:author="DENOUAL Franck" w:date="2022-07-29T09:18:00Z">
                          <w:rPr>
                            <w:rFonts w:ascii="Cambria Math" w:hAnsi="Cambria Math" w:cs="Times New Roman"/>
                            <w:sz w:val="24"/>
                            <w:szCs w:val="24"/>
                            <w:highlight w:val="yellow"/>
                            <w:rPrChange w:id="197" w:author="DENOUAL Franck" w:date="2022-07-29T09:18:00Z">
                              <w:rPr>
                                <w:rFonts w:ascii="Cambria Math" w:hAnsi="Cambria Math"/>
                                <w:highlight w:val="yellow"/>
                              </w:rPr>
                            </w:rPrChange>
                          </w:rPr>
                          <m:t>T-</m:t>
                        </w:ins>
                      </m:r>
                      <m:sSub>
                        <m:sSubPr>
                          <m:ctrlPr>
                            <w:ins w:id="198" w:author="DENOUAL Franck" w:date="2022-07-29T09:18:00Z">
                              <w:rPr>
                                <w:rFonts w:ascii="Cambria Math" w:eastAsia="Times New Roman" w:hAnsi="Cambria Math" w:cs="Times New Roman"/>
                                <w:i/>
                                <w:sz w:val="24"/>
                                <w:szCs w:val="24"/>
                                <w:highlight w:val="yellow"/>
                              </w:rPr>
                            </w:ins>
                          </m:ctrlPr>
                        </m:sSubPr>
                        <m:e>
                          <m:r>
                            <w:ins w:id="199" w:author="DENOUAL Franck" w:date="2022-07-29T09:18:00Z">
                              <w:rPr>
                                <w:rFonts w:ascii="Cambria Math" w:hAnsi="Cambria Math" w:cs="Times New Roman"/>
                                <w:sz w:val="24"/>
                                <w:szCs w:val="24"/>
                                <w:highlight w:val="yellow"/>
                                <w:rPrChange w:id="200" w:author="DENOUAL Franck" w:date="2022-07-29T09:18:00Z">
                                  <w:rPr>
                                    <w:rFonts w:ascii="Cambria Math" w:hAnsi="Cambria Math"/>
                                    <w:highlight w:val="yellow"/>
                                  </w:rPr>
                                </w:rPrChange>
                              </w:rPr>
                              <m:t>T</m:t>
                            </w:ins>
                          </m:r>
                        </m:e>
                        <m:sub>
                          <m:r>
                            <w:ins w:id="201" w:author="DENOUAL Franck" w:date="2022-07-29T09:18:00Z">
                              <w:rPr>
                                <w:rFonts w:ascii="Cambria Math" w:hAnsi="Cambria Math" w:cs="Times New Roman"/>
                                <w:sz w:val="24"/>
                                <w:szCs w:val="24"/>
                                <w:highlight w:val="yellow"/>
                                <w:rPrChange w:id="202" w:author="DENOUAL Franck" w:date="2022-07-29T09:18:00Z">
                                  <w:rPr>
                                    <w:rFonts w:ascii="Cambria Math" w:hAnsi="Cambria Math"/>
                                    <w:highlight w:val="yellow"/>
                                  </w:rPr>
                                </w:rPrChange>
                              </w:rPr>
                              <m:t>0</m:t>
                            </w:ins>
                          </m:r>
                        </m:sub>
                      </m:sSub>
                    </m:num>
                    <m:den>
                      <m:r>
                        <w:ins w:id="203" w:author="DENOUAL Franck" w:date="2022-07-29T09:18:00Z">
                          <w:rPr>
                            <w:rFonts w:ascii="Cambria Math" w:hAnsi="Cambria Math" w:cs="Times New Roman"/>
                            <w:sz w:val="24"/>
                            <w:szCs w:val="24"/>
                            <w:highlight w:val="yellow"/>
                            <w:rPrChange w:id="204" w:author="DENOUAL Franck" w:date="2022-07-29T09:18:00Z">
                              <w:rPr>
                                <w:rFonts w:ascii="Cambria Math" w:hAnsi="Cambria Math"/>
                                <w:highlight w:val="yellow"/>
                              </w:rPr>
                            </w:rPrChange>
                          </w:rPr>
                          <m:t>ΔT</m:t>
                        </w:ins>
                      </m:r>
                    </m:den>
                  </m:f>
                </m:e>
              </m:d>
            </m:e>
          </m:func>
        </m:oMath>
      </m:oMathPara>
    </w:p>
    <w:p w14:paraId="62E3A99C" w14:textId="77777777" w:rsidR="00772C2F" w:rsidRPr="00772C2F" w:rsidRDefault="00772C2F" w:rsidP="00772C2F">
      <w:pPr>
        <w:jc w:val="both"/>
        <w:rPr>
          <w:ins w:id="205" w:author="DENOUAL Franck" w:date="2022-07-29T09:18:00Z"/>
          <w:rFonts w:ascii="Times New Roman" w:hAnsi="Times New Roman" w:cs="Times New Roman"/>
          <w:sz w:val="24"/>
          <w:szCs w:val="24"/>
          <w:highlight w:val="yellow"/>
          <w:rPrChange w:id="206" w:author="DENOUAL Franck" w:date="2022-07-29T09:18:00Z">
            <w:rPr>
              <w:ins w:id="207" w:author="DENOUAL Franck" w:date="2022-07-29T09:18:00Z"/>
              <w:highlight w:val="yellow"/>
            </w:rPr>
          </w:rPrChange>
        </w:rPr>
      </w:pPr>
      <w:ins w:id="208" w:author="DENOUAL Franck" w:date="2022-07-29T09:18:00Z">
        <w:r w:rsidRPr="00772C2F">
          <w:rPr>
            <w:rFonts w:ascii="Times New Roman" w:hAnsi="Times New Roman" w:cs="Times New Roman"/>
            <w:sz w:val="24"/>
            <w:szCs w:val="24"/>
            <w:highlight w:val="yellow"/>
            <w:rPrChange w:id="209" w:author="DENOUAL Franck" w:date="2022-07-29T09:18:00Z">
              <w:rPr>
                <w:highlight w:val="yellow"/>
              </w:rPr>
            </w:rPrChange>
          </w:rPr>
          <w:t>where:</w:t>
        </w:r>
      </w:ins>
    </w:p>
    <w:p w14:paraId="52EEB218" w14:textId="77777777" w:rsidR="00772C2F" w:rsidRPr="00772C2F" w:rsidRDefault="00772C2F" w:rsidP="00772C2F">
      <w:pPr>
        <w:pStyle w:val="ListParagraph"/>
        <w:widowControl/>
        <w:numPr>
          <w:ilvl w:val="0"/>
          <w:numId w:val="48"/>
        </w:numPr>
        <w:tabs>
          <w:tab w:val="left" w:pos="403"/>
        </w:tabs>
        <w:autoSpaceDE/>
        <w:autoSpaceDN/>
        <w:spacing w:after="240" w:line="240" w:lineRule="atLeast"/>
        <w:contextualSpacing/>
        <w:jc w:val="both"/>
        <w:rPr>
          <w:ins w:id="210" w:author="DENOUAL Franck" w:date="2022-07-29T09:18:00Z"/>
          <w:rFonts w:ascii="Times New Roman" w:hAnsi="Times New Roman" w:cs="Times New Roman"/>
          <w:sz w:val="24"/>
          <w:szCs w:val="24"/>
          <w:highlight w:val="yellow"/>
          <w:rPrChange w:id="211" w:author="DENOUAL Franck" w:date="2022-07-29T09:18:00Z">
            <w:rPr>
              <w:ins w:id="212" w:author="DENOUAL Franck" w:date="2022-07-29T09:18:00Z"/>
              <w:highlight w:val="yellow"/>
            </w:rPr>
          </w:rPrChange>
        </w:rPr>
      </w:pPr>
      <w:ins w:id="213" w:author="DENOUAL Franck" w:date="2022-07-29T09:18:00Z">
        <w:r w:rsidRPr="00772C2F">
          <w:rPr>
            <w:rFonts w:ascii="Times New Roman" w:hAnsi="Times New Roman" w:cs="Times New Roman"/>
            <w:i/>
            <w:iCs/>
            <w:sz w:val="24"/>
            <w:szCs w:val="24"/>
            <w:highlight w:val="yellow"/>
            <w:rPrChange w:id="214" w:author="DENOUAL Franck" w:date="2022-07-29T09:18:00Z">
              <w:rPr>
                <w:i/>
                <w:iCs/>
                <w:highlight w:val="yellow"/>
              </w:rPr>
            </w:rPrChange>
          </w:rPr>
          <w:t>param</w:t>
        </w:r>
        <w:r w:rsidRPr="00772C2F">
          <w:rPr>
            <w:rFonts w:ascii="Times New Roman" w:hAnsi="Times New Roman" w:cs="Times New Roman"/>
            <w:i/>
            <w:iCs/>
            <w:sz w:val="24"/>
            <w:szCs w:val="24"/>
            <w:highlight w:val="yellow"/>
            <w:vertAlign w:val="subscript"/>
            <w:rPrChange w:id="215" w:author="DENOUAL Franck" w:date="2022-07-29T09:18:00Z">
              <w:rPr>
                <w:i/>
                <w:iCs/>
                <w:highlight w:val="yellow"/>
                <w:vertAlign w:val="subscript"/>
              </w:rPr>
            </w:rPrChange>
          </w:rPr>
          <w:t>0</w:t>
        </w:r>
        <w:r w:rsidRPr="00772C2F">
          <w:rPr>
            <w:rFonts w:ascii="Times New Roman" w:hAnsi="Times New Roman" w:cs="Times New Roman"/>
            <w:sz w:val="24"/>
            <w:szCs w:val="24"/>
            <w:highlight w:val="yellow"/>
            <w:rPrChange w:id="216" w:author="DENOUAL Franck" w:date="2022-07-29T09:18:00Z">
              <w:rPr>
                <w:highlight w:val="yellow"/>
              </w:rPr>
            </w:rPrChange>
          </w:rPr>
          <w:t xml:space="preserve"> </w:t>
        </w:r>
        <w:bookmarkStart w:id="217" w:name="_Hlk108189803"/>
        <w:r w:rsidRPr="00772C2F">
          <w:rPr>
            <w:rFonts w:ascii="Times New Roman" w:hAnsi="Times New Roman" w:cs="Times New Roman"/>
            <w:sz w:val="24"/>
            <w:szCs w:val="24"/>
            <w:highlight w:val="yellow"/>
            <w:rPrChange w:id="218" w:author="DENOUAL Franck" w:date="2022-07-29T09:18:00Z">
              <w:rPr>
                <w:highlight w:val="yellow"/>
              </w:rPr>
            </w:rPrChange>
          </w:rPr>
          <w:t>is the initial value of the parameter as defined in the initial geometry of the region</w:t>
        </w:r>
        <w:bookmarkEnd w:id="217"/>
        <w:r w:rsidRPr="00772C2F">
          <w:rPr>
            <w:rFonts w:ascii="Times New Roman" w:hAnsi="Times New Roman" w:cs="Times New Roman"/>
            <w:sz w:val="24"/>
            <w:szCs w:val="24"/>
            <w:highlight w:val="yellow"/>
            <w:rPrChange w:id="219" w:author="DENOUAL Franck" w:date="2022-07-29T09:18:00Z">
              <w:rPr>
                <w:highlight w:val="yellow"/>
              </w:rPr>
            </w:rPrChange>
          </w:rPr>
          <w:t xml:space="preserve"> at time T</w:t>
        </w:r>
        <w:r w:rsidRPr="00772C2F">
          <w:rPr>
            <w:rFonts w:ascii="Times New Roman" w:hAnsi="Times New Roman" w:cs="Times New Roman"/>
            <w:sz w:val="24"/>
            <w:szCs w:val="24"/>
            <w:highlight w:val="yellow"/>
            <w:vertAlign w:val="subscript"/>
            <w:rPrChange w:id="220" w:author="DENOUAL Franck" w:date="2022-07-29T09:18:00Z">
              <w:rPr>
                <w:highlight w:val="yellow"/>
                <w:vertAlign w:val="subscript"/>
              </w:rPr>
            </w:rPrChange>
          </w:rPr>
          <w:t>0</w:t>
        </w:r>
        <w:r w:rsidRPr="00772C2F">
          <w:rPr>
            <w:rFonts w:ascii="Times New Roman" w:hAnsi="Times New Roman" w:cs="Times New Roman"/>
            <w:sz w:val="24"/>
            <w:szCs w:val="24"/>
            <w:highlight w:val="yellow"/>
            <w:rPrChange w:id="221" w:author="DENOUAL Franck" w:date="2022-07-29T09:18:00Z">
              <w:rPr>
                <w:highlight w:val="yellow"/>
              </w:rPr>
            </w:rPrChange>
          </w:rPr>
          <w:t>.</w:t>
        </w:r>
      </w:ins>
    </w:p>
    <w:p w14:paraId="2A331631" w14:textId="77777777" w:rsidR="00772C2F" w:rsidRPr="00772C2F" w:rsidRDefault="00772C2F" w:rsidP="00772C2F">
      <w:pPr>
        <w:pStyle w:val="ListParagraph"/>
        <w:widowControl/>
        <w:numPr>
          <w:ilvl w:val="0"/>
          <w:numId w:val="48"/>
        </w:numPr>
        <w:tabs>
          <w:tab w:val="left" w:pos="403"/>
        </w:tabs>
        <w:autoSpaceDE/>
        <w:autoSpaceDN/>
        <w:spacing w:after="240" w:line="240" w:lineRule="atLeast"/>
        <w:contextualSpacing/>
        <w:jc w:val="both"/>
        <w:rPr>
          <w:ins w:id="222" w:author="DENOUAL Franck" w:date="2022-07-29T09:18:00Z"/>
          <w:rFonts w:ascii="Times New Roman" w:hAnsi="Times New Roman" w:cs="Times New Roman"/>
          <w:sz w:val="24"/>
          <w:szCs w:val="24"/>
          <w:highlight w:val="yellow"/>
          <w:rPrChange w:id="223" w:author="DENOUAL Franck" w:date="2022-07-29T09:18:00Z">
            <w:rPr>
              <w:ins w:id="224" w:author="DENOUAL Franck" w:date="2022-07-29T09:18:00Z"/>
              <w:highlight w:val="yellow"/>
            </w:rPr>
          </w:rPrChange>
        </w:rPr>
      </w:pPr>
      <w:proofErr w:type="spellStart"/>
      <w:ins w:id="225" w:author="DENOUAL Franck" w:date="2022-07-29T09:18:00Z">
        <w:r w:rsidRPr="00772C2F">
          <w:rPr>
            <w:rFonts w:ascii="Times New Roman" w:hAnsi="Times New Roman" w:cs="Times New Roman"/>
            <w:i/>
            <w:iCs/>
            <w:sz w:val="24"/>
            <w:szCs w:val="24"/>
            <w:highlight w:val="yellow"/>
            <w:rPrChange w:id="226" w:author="DENOUAL Franck" w:date="2022-07-29T09:18:00Z">
              <w:rPr>
                <w:i/>
                <w:iCs/>
                <w:highlight w:val="yellow"/>
              </w:rPr>
            </w:rPrChange>
          </w:rPr>
          <w:t>Δparam</w:t>
        </w:r>
        <w:proofErr w:type="spellEnd"/>
        <w:r w:rsidRPr="00772C2F">
          <w:rPr>
            <w:rFonts w:ascii="Times New Roman" w:hAnsi="Times New Roman" w:cs="Times New Roman"/>
            <w:sz w:val="24"/>
            <w:szCs w:val="24"/>
            <w:highlight w:val="yellow"/>
            <w:rPrChange w:id="227" w:author="DENOUAL Franck" w:date="2022-07-29T09:18:00Z">
              <w:rPr>
                <w:highlight w:val="yellow"/>
              </w:rPr>
            </w:rPrChange>
          </w:rPr>
          <w:t xml:space="preserve"> is the evolution of the parameter as defined in the evolution of the region.</w:t>
        </w:r>
      </w:ins>
    </w:p>
    <w:p w14:paraId="04E7169E" w14:textId="77777777" w:rsidR="00772C2F" w:rsidRPr="00772C2F" w:rsidRDefault="00772C2F" w:rsidP="00772C2F">
      <w:pPr>
        <w:pStyle w:val="ListParagraph"/>
        <w:widowControl/>
        <w:numPr>
          <w:ilvl w:val="0"/>
          <w:numId w:val="48"/>
        </w:numPr>
        <w:tabs>
          <w:tab w:val="left" w:pos="403"/>
        </w:tabs>
        <w:autoSpaceDE/>
        <w:autoSpaceDN/>
        <w:spacing w:after="240" w:line="240" w:lineRule="atLeast"/>
        <w:contextualSpacing/>
        <w:jc w:val="both"/>
        <w:rPr>
          <w:ins w:id="228" w:author="DENOUAL Franck" w:date="2022-07-29T09:18:00Z"/>
          <w:rFonts w:ascii="Times New Roman" w:hAnsi="Times New Roman" w:cs="Times New Roman"/>
          <w:sz w:val="24"/>
          <w:szCs w:val="24"/>
          <w:highlight w:val="yellow"/>
          <w:rPrChange w:id="229" w:author="DENOUAL Franck" w:date="2022-07-29T09:18:00Z">
            <w:rPr>
              <w:ins w:id="230" w:author="DENOUAL Franck" w:date="2022-07-29T09:18:00Z"/>
              <w:highlight w:val="yellow"/>
            </w:rPr>
          </w:rPrChange>
        </w:rPr>
      </w:pPr>
      <w:proofErr w:type="spellStart"/>
      <w:ins w:id="231" w:author="DENOUAL Franck" w:date="2022-07-29T09:18:00Z">
        <w:r w:rsidRPr="00772C2F">
          <w:rPr>
            <w:rFonts w:ascii="Times New Roman" w:hAnsi="Times New Roman" w:cs="Times New Roman"/>
            <w:i/>
            <w:iCs/>
            <w:sz w:val="24"/>
            <w:szCs w:val="24"/>
            <w:highlight w:val="yellow"/>
            <w:rPrChange w:id="232" w:author="DENOUAL Franck" w:date="2022-07-29T09:18:00Z">
              <w:rPr>
                <w:i/>
                <w:iCs/>
                <w:highlight w:val="yellow"/>
              </w:rPr>
            </w:rPrChange>
          </w:rPr>
          <w:lastRenderedPageBreak/>
          <w:t>evolution_scale</w:t>
        </w:r>
        <w:proofErr w:type="spellEnd"/>
        <w:r w:rsidRPr="00772C2F">
          <w:rPr>
            <w:rFonts w:ascii="Times New Roman" w:hAnsi="Times New Roman" w:cs="Times New Roman"/>
            <w:sz w:val="24"/>
            <w:szCs w:val="24"/>
            <w:highlight w:val="yellow"/>
            <w:rPrChange w:id="233" w:author="DENOUAL Franck" w:date="2022-07-29T09:18:00Z">
              <w:rPr>
                <w:highlight w:val="yellow"/>
              </w:rPr>
            </w:rPrChange>
          </w:rPr>
          <w:t xml:space="preserve"> is a scaling factor for the evolution values equal to </w:t>
        </w:r>
        <m:oMath>
          <m:sSup>
            <m:sSupPr>
              <m:ctrlPr>
                <w:rPr>
                  <w:rFonts w:ascii="Cambria Math" w:eastAsia="Times New Roman" w:hAnsi="Cambria Math" w:cs="Times New Roman"/>
                  <w:i/>
                  <w:sz w:val="24"/>
                  <w:szCs w:val="24"/>
                </w:rPr>
              </m:ctrlPr>
            </m:sSupPr>
            <m:e>
              <m:r>
                <w:rPr>
                  <w:rFonts w:ascii="Cambria Math" w:hAnsi="Cambria Math" w:cs="Times New Roman"/>
                  <w:sz w:val="24"/>
                  <w:szCs w:val="24"/>
                  <w:highlight w:val="yellow"/>
                  <w:rPrChange w:id="234" w:author="DENOUAL Franck" w:date="2022-07-29T09:18:00Z">
                    <w:rPr>
                      <w:rFonts w:ascii="Cambria Math" w:hAnsi="Cambria Math"/>
                      <w:highlight w:val="yellow"/>
                    </w:rPr>
                  </w:rPrChange>
                </w:rPr>
                <m:t>2</m:t>
              </m:r>
              <m:ctrlPr>
                <w:rPr>
                  <w:rFonts w:ascii="Cambria Math" w:eastAsia="Times New Roman" w:hAnsi="Cambria Math" w:cs="Times New Roman"/>
                  <w:i/>
                  <w:sz w:val="24"/>
                  <w:szCs w:val="24"/>
                  <w:highlight w:val="yellow"/>
                </w:rPr>
              </m:ctrlPr>
            </m:e>
            <m:sup>
              <m:r>
                <w:rPr>
                  <w:rFonts w:ascii="Cambria Math" w:hAnsi="Cambria Math" w:cs="Times New Roman"/>
                  <w:sz w:val="24"/>
                  <w:szCs w:val="24"/>
                  <w:highlight w:val="yellow"/>
                  <w:rPrChange w:id="235" w:author="DENOUAL Franck" w:date="2022-07-29T09:18:00Z">
                    <w:rPr>
                      <w:rFonts w:ascii="Cambria Math" w:hAnsi="Cambria Math"/>
                      <w:highlight w:val="yellow"/>
                    </w:rPr>
                  </w:rPrChange>
                </w:rPr>
                <m:t>f</m:t>
              </m:r>
              <m:r>
                <w:rPr>
                  <w:rFonts w:ascii="Cambria Math" w:hAnsi="Cambria Math" w:cs="Times New Roman"/>
                  <w:sz w:val="24"/>
                  <w:szCs w:val="24"/>
                  <w:rPrChange w:id="236" w:author="DENOUAL Franck" w:date="2022-07-29T09:18:00Z">
                    <w:rPr>
                      <w:rFonts w:ascii="Cambria Math" w:hAnsi="Cambria Math"/>
                    </w:rPr>
                  </w:rPrChange>
                </w:rPr>
                <m:t>/2</m:t>
              </m:r>
            </m:sup>
          </m:sSup>
        </m:oMath>
        <w:r w:rsidRPr="00772C2F">
          <w:rPr>
            <w:rFonts w:ascii="Times New Roman" w:hAnsi="Times New Roman" w:cs="Times New Roman"/>
            <w:sz w:val="24"/>
            <w:szCs w:val="24"/>
            <w:highlight w:val="yellow"/>
            <w:rPrChange w:id="237" w:author="DENOUAL Franck" w:date="2022-07-29T09:18:00Z">
              <w:rPr>
                <w:highlight w:val="yellow"/>
              </w:rPr>
            </w:rPrChange>
          </w:rPr>
          <w:t xml:space="preserve">, where </w:t>
        </w:r>
        <m:oMath>
          <m:r>
            <w:rPr>
              <w:rFonts w:ascii="Cambria Math" w:hAnsi="Cambria Math" w:cs="Times New Roman"/>
              <w:sz w:val="24"/>
              <w:szCs w:val="24"/>
              <w:highlight w:val="yellow"/>
              <w:rPrChange w:id="238" w:author="DENOUAL Franck" w:date="2022-07-29T09:18:00Z">
                <w:rPr>
                  <w:rFonts w:ascii="Cambria Math" w:hAnsi="Cambria Math"/>
                  <w:highlight w:val="yellow"/>
                </w:rPr>
              </w:rPrChange>
            </w:rPr>
            <m:t>f</m:t>
          </m:r>
        </m:oMath>
        <w:r w:rsidRPr="00772C2F">
          <w:rPr>
            <w:rFonts w:ascii="Times New Roman" w:hAnsi="Times New Roman" w:cs="Times New Roman"/>
            <w:sz w:val="24"/>
            <w:szCs w:val="24"/>
            <w:highlight w:val="yellow"/>
            <w:rPrChange w:id="239" w:author="DENOUAL Franck" w:date="2022-07-29T09:18:00Z">
              <w:rPr>
                <w:highlight w:val="yellow"/>
              </w:rPr>
            </w:rPrChange>
          </w:rPr>
          <w:t xml:space="preserve">is the </w:t>
        </w:r>
        <w:proofErr w:type="spellStart"/>
        <w:r w:rsidRPr="00772C2F">
          <w:rPr>
            <w:rFonts w:ascii="Times New Roman" w:hAnsi="Times New Roman" w:cs="Times New Roman"/>
            <w:sz w:val="24"/>
            <w:szCs w:val="24"/>
            <w:highlight w:val="yellow"/>
            <w:rPrChange w:id="240" w:author="DENOUAL Franck" w:date="2022-07-29T09:18:00Z">
              <w:rPr>
                <w:rFonts w:ascii="Courier New" w:hAnsi="Courier New" w:cs="Courier New"/>
                <w:highlight w:val="yellow"/>
              </w:rPr>
            </w:rPrChange>
          </w:rPr>
          <w:t>field_size</w:t>
        </w:r>
        <w:proofErr w:type="spellEnd"/>
        <w:r w:rsidRPr="00772C2F">
          <w:rPr>
            <w:rFonts w:ascii="Times New Roman" w:hAnsi="Times New Roman" w:cs="Times New Roman"/>
            <w:sz w:val="24"/>
            <w:szCs w:val="24"/>
            <w:highlight w:val="yellow"/>
            <w:rPrChange w:id="241" w:author="DENOUAL Franck" w:date="2022-07-29T09:18:00Z">
              <w:rPr>
                <w:highlight w:val="yellow"/>
              </w:rPr>
            </w:rPrChange>
          </w:rPr>
          <w:t xml:space="preserve"> and is equal to ((</w:t>
        </w:r>
        <w:proofErr w:type="spellStart"/>
        <w:r w:rsidRPr="00772C2F">
          <w:rPr>
            <w:rFonts w:ascii="Times New Roman" w:hAnsi="Times New Roman" w:cs="Times New Roman"/>
            <w:sz w:val="24"/>
            <w:szCs w:val="24"/>
            <w:highlight w:val="yellow"/>
            <w:rPrChange w:id="242" w:author="DENOUAL Franck" w:date="2022-07-29T09:18:00Z">
              <w:rPr>
                <w:rFonts w:ascii="Courier New" w:hAnsi="Courier New" w:cs="Courier New"/>
                <w:highlight w:val="yellow"/>
              </w:rPr>
            </w:rPrChange>
          </w:rPr>
          <w:t>RegionTrackConfigBox.field_length_size</w:t>
        </w:r>
        <w:proofErr w:type="spellEnd"/>
        <w:r w:rsidRPr="00772C2F">
          <w:rPr>
            <w:rFonts w:ascii="Times New Roman" w:hAnsi="Times New Roman" w:cs="Times New Roman"/>
            <w:sz w:val="24"/>
            <w:szCs w:val="24"/>
            <w:highlight w:val="yellow"/>
            <w:rPrChange w:id="243" w:author="DENOUAL Franck" w:date="2022-07-29T09:18:00Z">
              <w:rPr>
                <w:highlight w:val="yellow"/>
              </w:rPr>
            </w:rPrChange>
          </w:rPr>
          <w:t xml:space="preserve"> &amp; 1) + 1) * 16.</w:t>
        </w:r>
      </w:ins>
    </w:p>
    <w:p w14:paraId="305B6372" w14:textId="77777777" w:rsidR="00772C2F" w:rsidRPr="00772C2F" w:rsidRDefault="00772C2F" w:rsidP="00772C2F">
      <w:pPr>
        <w:pStyle w:val="ListParagraph"/>
        <w:widowControl/>
        <w:numPr>
          <w:ilvl w:val="0"/>
          <w:numId w:val="48"/>
        </w:numPr>
        <w:tabs>
          <w:tab w:val="left" w:pos="403"/>
        </w:tabs>
        <w:autoSpaceDE/>
        <w:autoSpaceDN/>
        <w:spacing w:after="240" w:line="240" w:lineRule="atLeast"/>
        <w:contextualSpacing/>
        <w:jc w:val="both"/>
        <w:rPr>
          <w:ins w:id="244" w:author="DENOUAL Franck" w:date="2022-07-29T09:18:00Z"/>
          <w:rFonts w:ascii="Times New Roman" w:hAnsi="Times New Roman" w:cs="Times New Roman"/>
          <w:sz w:val="24"/>
          <w:szCs w:val="24"/>
          <w:highlight w:val="yellow"/>
          <w:rPrChange w:id="245" w:author="DENOUAL Franck" w:date="2022-07-29T09:18:00Z">
            <w:rPr>
              <w:ins w:id="246" w:author="DENOUAL Franck" w:date="2022-07-29T09:18:00Z"/>
              <w:highlight w:val="yellow"/>
            </w:rPr>
          </w:rPrChange>
        </w:rPr>
      </w:pPr>
      <w:ins w:id="247" w:author="DENOUAL Franck" w:date="2022-07-29T09:18:00Z">
        <w:r w:rsidRPr="00772C2F">
          <w:rPr>
            <w:rFonts w:ascii="Times New Roman" w:hAnsi="Times New Roman" w:cs="Times New Roman"/>
            <w:i/>
            <w:iCs/>
            <w:sz w:val="24"/>
            <w:szCs w:val="24"/>
            <w:highlight w:val="yellow"/>
            <w:rPrChange w:id="248" w:author="DENOUAL Franck" w:date="2022-07-29T09:18:00Z">
              <w:rPr>
                <w:i/>
                <w:iCs/>
                <w:highlight w:val="yellow"/>
              </w:rPr>
            </w:rPrChange>
          </w:rPr>
          <w:t>T</w:t>
        </w:r>
        <w:r w:rsidRPr="00772C2F">
          <w:rPr>
            <w:rFonts w:ascii="Times New Roman" w:hAnsi="Times New Roman" w:cs="Times New Roman"/>
            <w:i/>
            <w:iCs/>
            <w:sz w:val="24"/>
            <w:szCs w:val="24"/>
            <w:highlight w:val="yellow"/>
            <w:vertAlign w:val="subscript"/>
            <w:rPrChange w:id="249" w:author="DENOUAL Franck" w:date="2022-07-29T09:18:00Z">
              <w:rPr>
                <w:i/>
                <w:iCs/>
                <w:highlight w:val="yellow"/>
                <w:vertAlign w:val="subscript"/>
              </w:rPr>
            </w:rPrChange>
          </w:rPr>
          <w:t>0</w:t>
        </w:r>
        <w:r w:rsidRPr="00772C2F">
          <w:rPr>
            <w:rFonts w:ascii="Times New Roman" w:hAnsi="Times New Roman" w:cs="Times New Roman"/>
            <w:sz w:val="24"/>
            <w:szCs w:val="24"/>
            <w:highlight w:val="yellow"/>
            <w:rPrChange w:id="250" w:author="DENOUAL Franck" w:date="2022-07-29T09:18:00Z">
              <w:rPr>
                <w:highlight w:val="yellow"/>
              </w:rPr>
            </w:rPrChange>
          </w:rPr>
          <w:t xml:space="preserve"> is the composition time of the sample defining the evolving region.</w:t>
        </w:r>
      </w:ins>
    </w:p>
    <w:p w14:paraId="3D02E129" w14:textId="2F6201F4" w:rsidR="00772C2F" w:rsidRDefault="00772C2F" w:rsidP="00772C2F">
      <w:pPr>
        <w:pStyle w:val="ListParagraph"/>
        <w:widowControl/>
        <w:numPr>
          <w:ilvl w:val="0"/>
          <w:numId w:val="48"/>
        </w:numPr>
        <w:tabs>
          <w:tab w:val="left" w:pos="403"/>
        </w:tabs>
        <w:autoSpaceDE/>
        <w:autoSpaceDN/>
        <w:spacing w:after="240" w:line="240" w:lineRule="atLeast"/>
        <w:contextualSpacing/>
        <w:jc w:val="both"/>
        <w:rPr>
          <w:ins w:id="251" w:author="DENOUAL Franck" w:date="2022-07-29T09:18:00Z"/>
          <w:rFonts w:ascii="Times New Roman" w:hAnsi="Times New Roman" w:cs="Times New Roman"/>
          <w:sz w:val="24"/>
          <w:szCs w:val="24"/>
          <w:highlight w:val="yellow"/>
        </w:rPr>
      </w:pPr>
      <w:ins w:id="252" w:author="DENOUAL Franck" w:date="2022-07-29T09:18:00Z">
        <w:r w:rsidRPr="00772C2F">
          <w:rPr>
            <w:rFonts w:ascii="Times New Roman" w:hAnsi="Times New Roman" w:cs="Times New Roman"/>
            <w:i/>
            <w:iCs/>
            <w:sz w:val="24"/>
            <w:szCs w:val="24"/>
            <w:highlight w:val="yellow"/>
            <w:rPrChange w:id="253" w:author="DENOUAL Franck" w:date="2022-07-29T09:18:00Z">
              <w:rPr>
                <w:i/>
                <w:iCs/>
                <w:highlight w:val="yellow"/>
              </w:rPr>
            </w:rPrChange>
          </w:rPr>
          <w:t>ΔT</w:t>
        </w:r>
        <w:r w:rsidRPr="00772C2F">
          <w:rPr>
            <w:rFonts w:ascii="Times New Roman" w:hAnsi="Times New Roman" w:cs="Times New Roman"/>
            <w:sz w:val="24"/>
            <w:szCs w:val="24"/>
            <w:highlight w:val="yellow"/>
            <w:rPrChange w:id="254" w:author="DENOUAL Franck" w:date="2022-07-29T09:18:00Z">
              <w:rPr>
                <w:highlight w:val="yellow"/>
              </w:rPr>
            </w:rPrChange>
          </w:rPr>
          <w:t xml:space="preserve"> is the duration of the sample defining the evolving region.</w:t>
        </w:r>
      </w:ins>
    </w:p>
    <w:p w14:paraId="5DF1C24F" w14:textId="77777777" w:rsidR="00772C2F" w:rsidRPr="00772C2F" w:rsidRDefault="00772C2F" w:rsidP="00772C2F">
      <w:pPr>
        <w:pStyle w:val="ListParagraph"/>
        <w:widowControl/>
        <w:tabs>
          <w:tab w:val="left" w:pos="403"/>
        </w:tabs>
        <w:autoSpaceDE/>
        <w:autoSpaceDN/>
        <w:spacing w:after="240" w:line="240" w:lineRule="atLeast"/>
        <w:ind w:left="720"/>
        <w:contextualSpacing/>
        <w:jc w:val="both"/>
        <w:rPr>
          <w:ins w:id="255" w:author="DENOUAL Franck" w:date="2022-07-29T09:18:00Z"/>
          <w:rFonts w:ascii="Times New Roman" w:hAnsi="Times New Roman" w:cs="Times New Roman"/>
          <w:sz w:val="24"/>
          <w:szCs w:val="24"/>
          <w:highlight w:val="yellow"/>
          <w:rPrChange w:id="256" w:author="DENOUAL Franck" w:date="2022-07-29T09:18:00Z">
            <w:rPr>
              <w:ins w:id="257" w:author="DENOUAL Franck" w:date="2022-07-29T09:18:00Z"/>
              <w:highlight w:val="yellow"/>
            </w:rPr>
          </w:rPrChange>
        </w:rPr>
        <w:pPrChange w:id="258" w:author="DENOUAL Franck" w:date="2022-07-29T09:18:00Z">
          <w:pPr>
            <w:pStyle w:val="ListParagraph"/>
            <w:widowControl/>
            <w:numPr>
              <w:numId w:val="48"/>
            </w:numPr>
            <w:tabs>
              <w:tab w:val="left" w:pos="403"/>
            </w:tabs>
            <w:autoSpaceDE/>
            <w:autoSpaceDN/>
            <w:spacing w:after="240" w:line="240" w:lineRule="atLeast"/>
            <w:ind w:left="720" w:hanging="360"/>
            <w:contextualSpacing/>
            <w:jc w:val="both"/>
          </w:pPr>
        </w:pPrChange>
      </w:pPr>
    </w:p>
    <w:p w14:paraId="78DE6D99" w14:textId="15DC0377" w:rsidR="00772C2F" w:rsidRPr="00772C2F" w:rsidRDefault="00772C2F" w:rsidP="00772C2F">
      <w:pPr>
        <w:rPr>
          <w:ins w:id="259" w:author="DENOUAL Franck" w:date="2022-07-29T09:18:00Z"/>
          <w:rFonts w:ascii="Times New Roman" w:eastAsia="Times New Roman" w:hAnsi="Times New Roman" w:cs="Times New Roman"/>
          <w:i/>
          <w:iCs/>
          <w:u w:val="single"/>
          <w:rPrChange w:id="260" w:author="DENOUAL Franck" w:date="2022-07-29T09:18:00Z">
            <w:rPr>
              <w:ins w:id="261" w:author="DENOUAL Franck" w:date="2022-07-29T09:18:00Z"/>
              <w:rFonts w:ascii="Times New Roman" w:eastAsia="Times New Roman" w:hAnsi="Times New Roman" w:cs="Times New Roman"/>
            </w:rPr>
          </w:rPrChange>
        </w:rPr>
        <w:pPrChange w:id="262" w:author="DENOUAL Franck" w:date="2022-07-29T09:18:00Z">
          <w:pPr>
            <w:pStyle w:val="Heading4Char"/>
            <w:numPr>
              <w:numId w:val="48"/>
            </w:numPr>
            <w:ind w:left="720" w:hanging="360"/>
          </w:pPr>
        </w:pPrChange>
      </w:pPr>
      <w:ins w:id="263" w:author="DENOUAL Franck" w:date="2022-07-29T09:18:00Z">
        <w:r w:rsidRPr="00772C2F">
          <w:rPr>
            <w:i/>
            <w:iCs/>
            <w:highlight w:val="cyan"/>
            <w:u w:val="single"/>
            <w:rPrChange w:id="264" w:author="DENOUAL Franck" w:date="2022-07-29T09:18:00Z">
              <w:rPr>
                <w:highlight w:val="cyan"/>
              </w:rPr>
            </w:rPrChange>
          </w:rPr>
          <w:t xml:space="preserve">Update the </w:t>
        </w:r>
        <w:r>
          <w:rPr>
            <w:i/>
            <w:iCs/>
            <w:highlight w:val="cyan"/>
            <w:u w:val="single"/>
          </w:rPr>
          <w:t xml:space="preserve">syntax of </w:t>
        </w:r>
        <w:r w:rsidRPr="00772C2F">
          <w:rPr>
            <w:i/>
            <w:iCs/>
            <w:highlight w:val="cyan"/>
            <w:u w:val="single"/>
            <w:rPrChange w:id="265" w:author="DENOUAL Franck" w:date="2022-07-29T09:18:00Z">
              <w:rPr>
                <w:highlight w:val="cyan"/>
              </w:rPr>
            </w:rPrChange>
          </w:rPr>
          <w:t>Sample format (section 7.5.4.2.</w:t>
        </w:r>
        <w:r>
          <w:rPr>
            <w:i/>
            <w:iCs/>
            <w:highlight w:val="cyan"/>
            <w:u w:val="single"/>
          </w:rPr>
          <w:t>2</w:t>
        </w:r>
        <w:r w:rsidRPr="00772C2F">
          <w:rPr>
            <w:i/>
            <w:iCs/>
            <w:highlight w:val="cyan"/>
            <w:u w:val="single"/>
            <w:rPrChange w:id="266" w:author="DENOUAL Franck" w:date="2022-07-29T09:18:00Z">
              <w:rPr>
                <w:highlight w:val="cyan"/>
              </w:rPr>
            </w:rPrChange>
          </w:rPr>
          <w:t xml:space="preserve">) </w:t>
        </w:r>
        <w:r>
          <w:rPr>
            <w:i/>
            <w:iCs/>
            <w:highlight w:val="cyan"/>
            <w:u w:val="single"/>
          </w:rPr>
          <w:t>as follows</w:t>
        </w:r>
        <w:r w:rsidRPr="00772C2F">
          <w:rPr>
            <w:i/>
            <w:iCs/>
            <w:u w:val="single"/>
            <w:rPrChange w:id="267" w:author="DENOUAL Franck" w:date="2022-07-29T09:18:00Z">
              <w:rPr/>
            </w:rPrChange>
          </w:rPr>
          <w:t xml:space="preserve"> </w:t>
        </w:r>
      </w:ins>
    </w:p>
    <w:p w14:paraId="1C9C9F29" w14:textId="77777777" w:rsidR="00772C2F" w:rsidRPr="00772C2F" w:rsidRDefault="00772C2F" w:rsidP="00772C2F">
      <w:pPr>
        <w:rPr>
          <w:ins w:id="268" w:author="DENOUAL Franck" w:date="2022-07-29T09:14:00Z"/>
          <w:rPrChange w:id="269" w:author="DENOUAL Franck" w:date="2022-07-29T09:15:00Z">
            <w:rPr>
              <w:ins w:id="270" w:author="DENOUAL Franck" w:date="2022-07-29T09:14:00Z"/>
              <w:rFonts w:ascii="Times New Roman" w:eastAsia="Times New Roman" w:hAnsi="Times New Roman" w:cs="Times New Roman"/>
              <w:b/>
              <w:bCs/>
              <w:iCs/>
              <w:sz w:val="28"/>
              <w:szCs w:val="28"/>
            </w:rPr>
          </w:rPrChange>
        </w:rPr>
        <w:pPrChange w:id="271" w:author="DENOUAL Franck" w:date="2022-07-29T09:15:00Z">
          <w:pPr>
            <w:keepNext/>
            <w:widowControl/>
            <w:numPr>
              <w:ilvl w:val="1"/>
              <w:numId w:val="47"/>
            </w:numPr>
            <w:autoSpaceDE/>
            <w:autoSpaceDN/>
            <w:spacing w:before="240" w:after="60"/>
            <w:ind w:left="951" w:hanging="375"/>
            <w:jc w:val="both"/>
            <w:outlineLvl w:val="1"/>
          </w:pPr>
        </w:pPrChange>
      </w:pPr>
    </w:p>
    <w:p w14:paraId="2F1DC25E" w14:textId="77777777" w:rsidR="00772C2F" w:rsidRPr="00772C2F" w:rsidRDefault="00772C2F" w:rsidP="00772C2F">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rPr>
          <w:ins w:id="272" w:author="DENOUAL Franck" w:date="2022-07-29T09:19:00Z"/>
          <w:rFonts w:ascii="Courier New" w:eastAsia="Times New Roman" w:hAnsi="Courier New" w:cs="Times New Roman"/>
          <w:noProof/>
          <w:sz w:val="20"/>
          <w:lang w:val="en-GB"/>
        </w:rPr>
      </w:pPr>
      <w:ins w:id="273" w:author="DENOUAL Franck" w:date="2022-07-29T09:19:00Z">
        <w:r w:rsidRPr="00772C2F">
          <w:rPr>
            <w:rFonts w:ascii="Courier New" w:eastAsia="Times New Roman" w:hAnsi="Courier New" w:cs="Courier New"/>
            <w:noProof/>
            <w:sz w:val="20"/>
            <w:lang w:val="en-GB"/>
          </w:rPr>
          <w:lastRenderedPageBreak/>
          <w:t>aligned (8) class RegionSample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unsigned int field_size = ((RegionTrackConfigBox.field_length_size &amp; 1) + 1) * 16;</w:t>
        </w:r>
        <w:r w:rsidRPr="00772C2F">
          <w:rPr>
            <w:rFonts w:ascii="Courier New" w:eastAsia="Times New Roman" w:hAnsi="Courier New" w:cs="Courier New"/>
            <w:noProof/>
            <w:sz w:val="20"/>
            <w:lang w:val="en-GB"/>
          </w:rPr>
          <w:br/>
          <w:t>// this is a temporary, non-parsable variable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unsigned int(32) region_count;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t>for (r=0; r &lt; region_count; r++)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int(32) region_identifier;</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int(8) geometry_type;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unsigned int(1) extrapolate;</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unsigned int(7) reserved;</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if (geometry_type == 0)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point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else if (geometry_type == 1)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rectangle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delta_width;</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delta_height;</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2)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ellipse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radius_x;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radius_y;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delta_radius_x;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delta_radius_y;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3 || geometry_type == 6)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polygon or polyline</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 size) point_count;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for (i=0; i &lt; point_count; i++)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px;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py;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for (i=0; i &lt; point_count; i++)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delta_px;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delta_py;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4)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referenced mask</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lastRenderedPageBreak/>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track_mask_idx;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else if (geometry_type == 5) {</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 inline mask</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x;</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signed int(field_size) y;</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width;</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int(field_size) height;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int(8) mask_coding_method;</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if (mask_coding_method != 0)</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unsigned int(32) mask_coding_parameters;</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bit(8) data[];</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if (extrapolate == 1)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delta_x;</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signed int(field_size) delta_y;</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lang w:val="en-GB"/>
          </w:rPr>
          <w:tab/>
        </w:r>
        <w:r w:rsidRPr="00772C2F">
          <w:rPr>
            <w:rFonts w:ascii="Courier New" w:eastAsia="Times New Roman" w:hAnsi="Courier New" w:cs="Courier New"/>
            <w:noProof/>
            <w:sz w:val="20"/>
            <w:highlight w:val="yellow"/>
            <w:lang w:val="en-GB"/>
          </w:rPr>
          <w:t>else if (geometry_type == 7) {</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 empty region</w:t>
        </w:r>
        <w:r w:rsidRPr="00772C2F">
          <w:rPr>
            <w:rFonts w:ascii="Courier New" w:eastAsia="Times New Roman" w:hAnsi="Courier New" w:cs="Courier New"/>
            <w:noProof/>
            <w:sz w:val="20"/>
            <w:highlight w:val="yellow"/>
            <w:lang w:val="en-GB"/>
          </w:rPr>
          <w:br/>
        </w:r>
        <w:r w:rsidRPr="00772C2F">
          <w:rPr>
            <w:rFonts w:ascii="Courier New" w:eastAsia="Times New Roman" w:hAnsi="Courier New" w:cs="Courier New"/>
            <w:noProof/>
            <w:sz w:val="20"/>
            <w:highlight w:val="yellow"/>
            <w:lang w:val="en-GB"/>
          </w:rPr>
          <w:tab/>
        </w:r>
        <w:r w:rsidRPr="00772C2F">
          <w:rPr>
            <w:rFonts w:ascii="Courier New" w:eastAsia="Times New Roman" w:hAnsi="Courier New" w:cs="Courier New"/>
            <w:noProof/>
            <w:sz w:val="20"/>
            <w:highlight w:val="yellow"/>
            <w:lang w:val="en-GB"/>
          </w:rPr>
          <w:tab/>
          <w:t>}</w:t>
        </w:r>
        <w:r w:rsidRPr="00772C2F">
          <w:rPr>
            <w:rFonts w:ascii="Courier New" w:eastAsia="Times New Roman" w:hAnsi="Courier New" w:cs="Courier New"/>
            <w:noProof/>
            <w:sz w:val="20"/>
            <w:lang w:val="en-GB"/>
          </w:rPr>
          <w:br/>
        </w:r>
        <w:r w:rsidRPr="00772C2F">
          <w:rPr>
            <w:rFonts w:ascii="Courier New" w:eastAsia="Times New Roman" w:hAnsi="Courier New" w:cs="Courier New"/>
            <w:noProof/>
            <w:color w:val="548DD4"/>
            <w:sz w:val="20"/>
            <w:lang w:val="en-GB"/>
          </w:rPr>
          <w:tab/>
        </w:r>
        <w:r w:rsidRPr="00772C2F">
          <w:rPr>
            <w:rFonts w:ascii="Courier New" w:eastAsia="Times New Roman" w:hAnsi="Courier New" w:cs="Courier New"/>
            <w:noProof/>
            <w:sz w:val="20"/>
            <w:lang w:val="en-GB"/>
          </w:rPr>
          <w:t>}</w:t>
        </w:r>
        <w:r w:rsidRPr="00772C2F">
          <w:rPr>
            <w:rFonts w:ascii="Courier New" w:eastAsia="Times New Roman" w:hAnsi="Courier New" w:cs="Courier New"/>
            <w:noProof/>
            <w:sz w:val="20"/>
            <w:lang w:val="en-GB"/>
          </w:rPr>
          <w:br/>
          <w:t>}</w:t>
        </w:r>
      </w:ins>
    </w:p>
    <w:p w14:paraId="06903D02" w14:textId="51DA177F" w:rsidR="00772C2F" w:rsidRDefault="00772C2F" w:rsidP="00772C2F">
      <w:pPr>
        <w:jc w:val="both"/>
        <w:rPr>
          <w:ins w:id="274" w:author="DENOUAL Franck" w:date="2022-07-29T09:19:00Z"/>
          <w:rFonts w:ascii="Times New Roman" w:hAnsi="Times New Roman" w:cs="Times New Roman"/>
          <w:sz w:val="24"/>
          <w:szCs w:val="24"/>
          <w:lang w:val="en-GB"/>
        </w:rPr>
      </w:pPr>
    </w:p>
    <w:p w14:paraId="1FCBE6DC" w14:textId="01E0493E" w:rsidR="00772C2F" w:rsidRPr="006709F5" w:rsidRDefault="00772C2F" w:rsidP="00772C2F">
      <w:pPr>
        <w:rPr>
          <w:ins w:id="275" w:author="DENOUAL Franck" w:date="2022-07-29T09:19:00Z"/>
          <w:rFonts w:ascii="Times New Roman" w:eastAsia="Times New Roman" w:hAnsi="Times New Roman" w:cs="Times New Roman"/>
          <w:i/>
          <w:iCs/>
          <w:u w:val="single"/>
        </w:rPr>
      </w:pPr>
      <w:ins w:id="276" w:author="DENOUAL Franck" w:date="2022-07-29T09:19:00Z">
        <w:r w:rsidRPr="006709F5">
          <w:rPr>
            <w:i/>
            <w:iCs/>
            <w:highlight w:val="cyan"/>
            <w:u w:val="single"/>
          </w:rPr>
          <w:t xml:space="preserve">Update the </w:t>
        </w:r>
        <w:r>
          <w:rPr>
            <w:i/>
            <w:iCs/>
            <w:highlight w:val="cyan"/>
            <w:u w:val="single"/>
          </w:rPr>
          <w:t xml:space="preserve">semantics of </w:t>
        </w:r>
        <w:r w:rsidRPr="006709F5">
          <w:rPr>
            <w:i/>
            <w:iCs/>
            <w:highlight w:val="cyan"/>
            <w:u w:val="single"/>
          </w:rPr>
          <w:t>Sample format (section 7.5.4.2.</w:t>
        </w:r>
        <w:r>
          <w:rPr>
            <w:i/>
            <w:iCs/>
            <w:highlight w:val="cyan"/>
            <w:u w:val="single"/>
          </w:rPr>
          <w:t>3</w:t>
        </w:r>
        <w:r w:rsidRPr="006709F5">
          <w:rPr>
            <w:i/>
            <w:iCs/>
            <w:highlight w:val="cyan"/>
            <w:u w:val="single"/>
          </w:rPr>
          <w:t xml:space="preserve">) </w:t>
        </w:r>
        <w:r>
          <w:rPr>
            <w:i/>
            <w:iCs/>
            <w:highlight w:val="cyan"/>
            <w:u w:val="single"/>
          </w:rPr>
          <w:t>with the following text</w:t>
        </w:r>
        <w:r>
          <w:rPr>
            <w:i/>
            <w:iCs/>
            <w:u w:val="single"/>
          </w:rPr>
          <w:t>:</w:t>
        </w:r>
      </w:ins>
    </w:p>
    <w:p w14:paraId="00EADA89" w14:textId="77777777" w:rsidR="00772C2F" w:rsidRDefault="00772C2F" w:rsidP="00772C2F">
      <w:pPr>
        <w:pStyle w:val="fields"/>
        <w:ind w:left="1440"/>
        <w:jc w:val="both"/>
        <w:rPr>
          <w:ins w:id="277" w:author="DENOUAL Franck" w:date="2022-07-29T09:19:00Z"/>
          <w:rFonts w:cs="Times New Roman"/>
        </w:rPr>
      </w:pPr>
      <w:ins w:id="278" w:author="DENOUAL Franck" w:date="2022-07-29T09:19:00Z">
        <w:r>
          <w:rPr>
            <w:highlight w:val="yellow"/>
          </w:rPr>
          <w:t>7: the region is an empty region used for signalling the end of the evolution of a previous region with the same region identifier.</w:t>
        </w:r>
      </w:ins>
    </w:p>
    <w:p w14:paraId="4CCE648E" w14:textId="77777777" w:rsidR="00772C2F" w:rsidRDefault="00772C2F" w:rsidP="00772C2F">
      <w:pPr>
        <w:pStyle w:val="fields"/>
        <w:ind w:left="1440"/>
        <w:jc w:val="both"/>
        <w:rPr>
          <w:ins w:id="279" w:author="DENOUAL Franck" w:date="2022-07-29T09:19:00Z"/>
        </w:rPr>
      </w:pPr>
      <w:ins w:id="280" w:author="DENOUAL Franck" w:date="2022-07-29T09:19:00Z">
        <w:r>
          <w:t>Other values are reserved.</w:t>
        </w:r>
      </w:ins>
    </w:p>
    <w:p w14:paraId="24F46A90" w14:textId="77777777" w:rsidR="00772C2F" w:rsidRDefault="00772C2F" w:rsidP="00772C2F">
      <w:pPr>
        <w:pStyle w:val="fields"/>
        <w:jc w:val="both"/>
        <w:rPr>
          <w:ins w:id="281" w:author="DENOUAL Franck" w:date="2022-07-29T09:19:00Z"/>
        </w:rPr>
      </w:pPr>
      <w:ins w:id="282" w:author="DENOUAL Franck" w:date="2022-07-29T09:19:00Z">
        <w:r>
          <w:rPr>
            <w:rStyle w:val="CodeChar0"/>
            <w:highlight w:val="yellow"/>
          </w:rPr>
          <w:t>extrapolate</w:t>
        </w:r>
        <w:r>
          <w:rPr>
            <w:highlight w:val="yellow"/>
          </w:rPr>
          <w:t xml:space="preserve"> is a flag indicating whether the geometry changes of the region are specified or not. When equal to 0, it indicates that no geometry changes are specified for the region. When equal to 1, it indicates that both the geometry and the geometry changes are specified for the region.</w:t>
        </w:r>
      </w:ins>
    </w:p>
    <w:p w14:paraId="36C43256" w14:textId="65A0B5DE" w:rsidR="00772C2F" w:rsidRDefault="00772C2F" w:rsidP="00772C2F">
      <w:pPr>
        <w:jc w:val="both"/>
        <w:rPr>
          <w:ins w:id="283" w:author="DENOUAL Franck" w:date="2022-07-29T09:20:00Z"/>
          <w:rFonts w:ascii="Times New Roman" w:hAnsi="Times New Roman" w:cs="Times New Roman"/>
          <w:sz w:val="24"/>
          <w:szCs w:val="24"/>
          <w:lang w:val="en-GB"/>
        </w:rPr>
      </w:pPr>
      <w:ins w:id="284" w:author="DENOUAL Franck" w:date="2022-07-29T09:20:00Z">
        <w:r>
          <w:rPr>
            <w:rFonts w:ascii="Times New Roman" w:hAnsi="Times New Roman" w:cs="Times New Roman"/>
            <w:sz w:val="24"/>
            <w:szCs w:val="24"/>
            <w:lang w:val="en-GB"/>
          </w:rPr>
          <w:t>(…)</w:t>
        </w:r>
      </w:ins>
    </w:p>
    <w:p w14:paraId="5CB831A4" w14:textId="77777777" w:rsidR="00772C2F" w:rsidRDefault="00772C2F" w:rsidP="00772C2F">
      <w:pPr>
        <w:pStyle w:val="fields"/>
        <w:jc w:val="both"/>
        <w:rPr>
          <w:ins w:id="285" w:author="DENOUAL Franck" w:date="2022-07-29T09:20:00Z"/>
          <w:rFonts w:cs="Times New Roman"/>
          <w:highlight w:val="yellow"/>
        </w:rPr>
      </w:pPr>
      <w:proofErr w:type="spellStart"/>
      <w:ins w:id="286" w:author="DENOUAL Franck" w:date="2022-07-29T09:20:00Z">
        <w:r>
          <w:rPr>
            <w:rFonts w:ascii="Courier New" w:hAnsi="Courier New" w:cs="Courier New"/>
            <w:highlight w:val="yellow"/>
          </w:rPr>
          <w:t>evolution_scale</w:t>
        </w:r>
        <w:proofErr w:type="spellEnd"/>
        <w:r>
          <w:rPr>
            <w:highlight w:val="yellow"/>
          </w:rPr>
          <w:t xml:space="preserve"> is the scaling factor for the specification of the evolution values, equal </w:t>
        </w:r>
        <w:r>
          <w:rPr>
            <w:highlight w:val="yellow"/>
            <w:lang w:val="en-US"/>
          </w:rPr>
          <w:t xml:space="preserve">to </w:t>
        </w:r>
        <m:oMath>
          <m:sSup>
            <m:sSupPr>
              <m:ctrlPr>
                <w:rPr>
                  <w:rFonts w:ascii="Cambria Math" w:hAnsi="Cambria Math"/>
                  <w:i/>
                  <w:lang w:val="en-US"/>
                </w:rPr>
              </m:ctrlPr>
            </m:sSupPr>
            <m:e>
              <m:r>
                <w:rPr>
                  <w:rFonts w:ascii="Cambria Math" w:hAnsi="Cambria Math"/>
                  <w:highlight w:val="yellow"/>
                  <w:lang w:val="en-US"/>
                </w:rPr>
                <m:t>2</m:t>
              </m:r>
              <m:ctrlPr>
                <w:rPr>
                  <w:rFonts w:ascii="Cambria Math" w:hAnsi="Cambria Math"/>
                  <w:i/>
                  <w:highlight w:val="yellow"/>
                  <w:lang w:val="en-US"/>
                </w:rPr>
              </m:ctrlPr>
            </m:e>
            <m:sup>
              <m:r>
                <w:rPr>
                  <w:rFonts w:ascii="Cambria Math" w:hAnsi="Cambria Math"/>
                  <w:highlight w:val="yellow"/>
                  <w:lang w:val="en-US"/>
                </w:rPr>
                <m:t>f</m:t>
              </m:r>
              <m:r>
                <w:rPr>
                  <w:rFonts w:ascii="Cambria Math" w:hAnsi="Cambria Math"/>
                  <w:lang w:val="en-US"/>
                </w:rPr>
                <m:t>/2</m:t>
              </m:r>
            </m:sup>
          </m:sSup>
        </m:oMath>
        <w:r>
          <w:rPr>
            <w:highlight w:val="yellow"/>
            <w:lang w:val="en-US"/>
          </w:rPr>
          <w:t xml:space="preserve">, where </w:t>
        </w:r>
        <m:oMath>
          <m:r>
            <w:rPr>
              <w:rFonts w:ascii="Cambria Math" w:hAnsi="Cambria Math"/>
              <w:highlight w:val="yellow"/>
              <w:lang w:val="en-US"/>
            </w:rPr>
            <m:t>f</m:t>
          </m:r>
        </m:oMath>
        <w:r>
          <w:rPr>
            <w:highlight w:val="yellow"/>
            <w:lang w:val="en-US"/>
          </w:rPr>
          <w:t xml:space="preserve">is the </w:t>
        </w:r>
        <w:proofErr w:type="spellStart"/>
        <w:r>
          <w:rPr>
            <w:rFonts w:ascii="Courier New" w:hAnsi="Courier New" w:cs="Courier New"/>
            <w:highlight w:val="yellow"/>
            <w:lang w:val="en-US"/>
          </w:rPr>
          <w:t>field_size</w:t>
        </w:r>
        <w:proofErr w:type="spellEnd"/>
        <w:r>
          <w:rPr>
            <w:highlight w:val="yellow"/>
            <w:lang w:val="en-US"/>
          </w:rPr>
          <w:t xml:space="preserve"> and is equal to ((</w:t>
        </w:r>
        <w:proofErr w:type="spellStart"/>
        <w:r>
          <w:rPr>
            <w:rFonts w:ascii="Courier New" w:hAnsi="Courier New" w:cs="Courier New"/>
            <w:highlight w:val="yellow"/>
            <w:lang w:val="en-US"/>
          </w:rPr>
          <w:t>RegionTrackConfigBox.field_length_size</w:t>
        </w:r>
        <w:proofErr w:type="spellEnd"/>
        <w:r>
          <w:rPr>
            <w:highlight w:val="yellow"/>
            <w:lang w:val="en-US"/>
          </w:rPr>
          <w:t xml:space="preserve"> &amp; 1) + 1) * 16.</w:t>
        </w:r>
      </w:ins>
    </w:p>
    <w:p w14:paraId="21554DE7" w14:textId="77777777" w:rsidR="00772C2F" w:rsidRDefault="00772C2F" w:rsidP="00772C2F">
      <w:pPr>
        <w:pStyle w:val="fields"/>
        <w:jc w:val="both"/>
        <w:rPr>
          <w:ins w:id="287" w:author="DENOUAL Franck" w:date="2022-07-29T09:20:00Z"/>
          <w:highlight w:val="yellow"/>
        </w:rPr>
      </w:pPr>
      <w:proofErr w:type="spellStart"/>
      <w:ins w:id="288" w:author="DENOUAL Franck" w:date="2022-07-29T09:20:00Z">
        <w:r>
          <w:rPr>
            <w:rStyle w:val="CodeChar0"/>
            <w:highlight w:val="yellow"/>
          </w:rPr>
          <w:t>delta_x</w:t>
        </w:r>
        <w:proofErr w:type="spellEnd"/>
        <w:r>
          <w:rPr>
            <w:highlight w:val="yellow"/>
          </w:rPr>
          <w:t xml:space="preserve">, </w:t>
        </w:r>
        <w:proofErr w:type="spellStart"/>
        <w:r>
          <w:rPr>
            <w:rFonts w:ascii="Courier New" w:hAnsi="Courier New" w:cs="Courier New"/>
            <w:highlight w:val="yellow"/>
          </w:rPr>
          <w:t>delta_</w:t>
        </w:r>
        <w:r>
          <w:rPr>
            <w:rStyle w:val="CodeChar0"/>
            <w:highlight w:val="yellow"/>
          </w:rPr>
          <w:t>y</w:t>
        </w:r>
        <w:proofErr w:type="spellEnd"/>
        <w:r>
          <w:rPr>
            <w:highlight w:val="yellow"/>
          </w:rPr>
          <w:t xml:space="preserve"> </w:t>
        </w:r>
        <w:proofErr w:type="gramStart"/>
        <w:r>
          <w:rPr>
            <w:highlight w:val="yellow"/>
          </w:rPr>
          <w:t>specify</w:t>
        </w:r>
        <w:proofErr w:type="gramEnd"/>
        <w:r>
          <w:rPr>
            <w:highlight w:val="yellow"/>
          </w:rPr>
          <w:t>, in 1/</w:t>
        </w:r>
        <w:proofErr w:type="spellStart"/>
        <w:r>
          <w:rPr>
            <w:rFonts w:ascii="Courier New" w:hAnsi="Courier New" w:cs="Courier New"/>
            <w:highlight w:val="yellow"/>
          </w:rPr>
          <w:t>evolution_scale</w:t>
        </w:r>
        <w:proofErr w:type="spellEnd"/>
        <w:r>
          <w:rPr>
            <w:highlight w:val="yellow"/>
          </w:rPr>
          <w:t xml:space="preserve"> units of the reference space, the evolution of the </w:t>
        </w:r>
        <w:r>
          <w:rPr>
            <w:rFonts w:ascii="Courier New" w:hAnsi="Courier New" w:cs="Courier New"/>
            <w:highlight w:val="yellow"/>
          </w:rPr>
          <w:t>x</w:t>
        </w:r>
        <w:r>
          <w:rPr>
            <w:highlight w:val="yellow"/>
          </w:rPr>
          <w:t xml:space="preserve"> and </w:t>
        </w:r>
        <w:r>
          <w:rPr>
            <w:rFonts w:ascii="Courier New" w:hAnsi="Courier New" w:cs="Courier New"/>
            <w:highlight w:val="yellow"/>
          </w:rPr>
          <w:t>y</w:t>
        </w:r>
        <w:r>
          <w:rPr>
            <w:highlight w:val="yellow"/>
          </w:rPr>
          <w:t xml:space="preserve"> fields for the region.</w:t>
        </w:r>
      </w:ins>
    </w:p>
    <w:p w14:paraId="609A4AEB" w14:textId="77777777" w:rsidR="00772C2F" w:rsidRDefault="00772C2F" w:rsidP="00772C2F">
      <w:pPr>
        <w:pStyle w:val="fields"/>
        <w:jc w:val="both"/>
        <w:rPr>
          <w:ins w:id="289" w:author="DENOUAL Franck" w:date="2022-07-29T09:20:00Z"/>
          <w:highlight w:val="yellow"/>
        </w:rPr>
      </w:pPr>
      <w:proofErr w:type="spellStart"/>
      <w:ins w:id="290" w:author="DENOUAL Franck" w:date="2022-07-29T09:20:00Z">
        <w:r>
          <w:rPr>
            <w:rStyle w:val="CodeChar0"/>
            <w:highlight w:val="yellow"/>
          </w:rPr>
          <w:t>delta_width</w:t>
        </w:r>
        <w:proofErr w:type="spellEnd"/>
        <w:r>
          <w:rPr>
            <w:highlight w:val="yellow"/>
          </w:rPr>
          <w:t xml:space="preserve">, </w:t>
        </w:r>
        <w:proofErr w:type="spellStart"/>
        <w:r>
          <w:rPr>
            <w:rFonts w:ascii="Courier New" w:hAnsi="Courier New" w:cs="Courier New"/>
            <w:highlight w:val="yellow"/>
          </w:rPr>
          <w:t>delta_height</w:t>
        </w:r>
        <w:proofErr w:type="spellEnd"/>
        <w:r>
          <w:rPr>
            <w:highlight w:val="yellow"/>
          </w:rPr>
          <w:t xml:space="preserve"> specify, in 1/</w:t>
        </w:r>
        <w:proofErr w:type="spellStart"/>
        <w:r>
          <w:rPr>
            <w:rFonts w:ascii="Courier New" w:hAnsi="Courier New" w:cs="Courier New"/>
            <w:highlight w:val="yellow"/>
          </w:rPr>
          <w:t>evolution_scale</w:t>
        </w:r>
        <w:proofErr w:type="spellEnd"/>
        <w:r>
          <w:rPr>
            <w:highlight w:val="yellow"/>
          </w:rPr>
          <w:t xml:space="preserve"> units of the reference space the evolution of the </w:t>
        </w:r>
        <w:r>
          <w:rPr>
            <w:rFonts w:ascii="Courier New" w:hAnsi="Courier New" w:cs="Courier New"/>
            <w:highlight w:val="yellow"/>
          </w:rPr>
          <w:t>width</w:t>
        </w:r>
        <w:r>
          <w:rPr>
            <w:highlight w:val="yellow"/>
          </w:rPr>
          <w:t xml:space="preserve"> and </w:t>
        </w:r>
        <w:r>
          <w:rPr>
            <w:rFonts w:ascii="Courier New" w:hAnsi="Courier New" w:cs="Courier New"/>
            <w:highlight w:val="yellow"/>
          </w:rPr>
          <w:t>height</w:t>
        </w:r>
        <w:r>
          <w:rPr>
            <w:highlight w:val="yellow"/>
          </w:rPr>
          <w:t xml:space="preserve"> fields for the region.</w:t>
        </w:r>
      </w:ins>
    </w:p>
    <w:p w14:paraId="1A38F576" w14:textId="77777777" w:rsidR="00772C2F" w:rsidRDefault="00772C2F" w:rsidP="00772C2F">
      <w:pPr>
        <w:pStyle w:val="fields"/>
        <w:jc w:val="both"/>
        <w:rPr>
          <w:ins w:id="291" w:author="DENOUAL Franck" w:date="2022-07-29T09:20:00Z"/>
          <w:highlight w:val="yellow"/>
        </w:rPr>
      </w:pPr>
      <w:proofErr w:type="spellStart"/>
      <w:ins w:id="292" w:author="DENOUAL Franck" w:date="2022-07-29T09:20:00Z">
        <w:r>
          <w:rPr>
            <w:rStyle w:val="CodeChar0"/>
            <w:highlight w:val="yellow"/>
          </w:rPr>
          <w:t>delta_radius_x</w:t>
        </w:r>
        <w:proofErr w:type="spellEnd"/>
        <w:r>
          <w:rPr>
            <w:highlight w:val="yellow"/>
          </w:rPr>
          <w:t xml:space="preserve">, </w:t>
        </w:r>
        <w:proofErr w:type="spellStart"/>
        <w:r>
          <w:rPr>
            <w:rFonts w:ascii="Courier New" w:hAnsi="Courier New" w:cs="Courier New"/>
            <w:highlight w:val="yellow"/>
          </w:rPr>
          <w:t>delta_</w:t>
        </w:r>
        <w:r>
          <w:rPr>
            <w:rStyle w:val="CodeChar0"/>
            <w:highlight w:val="yellow"/>
          </w:rPr>
          <w:t>radius_y</w:t>
        </w:r>
        <w:proofErr w:type="spellEnd"/>
        <w:r>
          <w:rPr>
            <w:highlight w:val="yellow"/>
          </w:rPr>
          <w:t xml:space="preserve"> </w:t>
        </w:r>
        <w:proofErr w:type="gramStart"/>
        <w:r>
          <w:rPr>
            <w:highlight w:val="yellow"/>
          </w:rPr>
          <w:t>specify</w:t>
        </w:r>
        <w:proofErr w:type="gramEnd"/>
        <w:r>
          <w:rPr>
            <w:highlight w:val="yellow"/>
          </w:rPr>
          <w:t>, in 1/</w:t>
        </w:r>
        <w:proofErr w:type="spellStart"/>
        <w:r>
          <w:rPr>
            <w:rFonts w:ascii="Courier New" w:hAnsi="Courier New" w:cs="Courier New"/>
            <w:highlight w:val="yellow"/>
          </w:rPr>
          <w:t>evolution_scale</w:t>
        </w:r>
        <w:proofErr w:type="spellEnd"/>
        <w:r>
          <w:rPr>
            <w:highlight w:val="yellow"/>
          </w:rPr>
          <w:t xml:space="preserve"> units of the reference space the evolution of the </w:t>
        </w:r>
        <w:proofErr w:type="spellStart"/>
        <w:r>
          <w:rPr>
            <w:rFonts w:ascii="Courier New" w:hAnsi="Courier New" w:cs="Courier New"/>
            <w:highlight w:val="yellow"/>
          </w:rPr>
          <w:t>radius_x</w:t>
        </w:r>
        <w:proofErr w:type="spellEnd"/>
        <w:r>
          <w:rPr>
            <w:highlight w:val="yellow"/>
          </w:rPr>
          <w:t xml:space="preserve"> and </w:t>
        </w:r>
        <w:proofErr w:type="spellStart"/>
        <w:r>
          <w:rPr>
            <w:rFonts w:ascii="Courier New" w:hAnsi="Courier New" w:cs="Courier New"/>
            <w:highlight w:val="yellow"/>
          </w:rPr>
          <w:t>radius_y</w:t>
        </w:r>
        <w:proofErr w:type="spellEnd"/>
        <w:r>
          <w:rPr>
            <w:highlight w:val="yellow"/>
          </w:rPr>
          <w:t xml:space="preserve"> fields for the region.</w:t>
        </w:r>
      </w:ins>
    </w:p>
    <w:p w14:paraId="162D6C6A" w14:textId="77777777" w:rsidR="00772C2F" w:rsidRDefault="00772C2F" w:rsidP="00772C2F">
      <w:pPr>
        <w:pStyle w:val="fields"/>
        <w:jc w:val="both"/>
        <w:rPr>
          <w:ins w:id="293" w:author="DENOUAL Franck" w:date="2022-07-29T09:20:00Z"/>
        </w:rPr>
      </w:pPr>
      <w:proofErr w:type="spellStart"/>
      <w:ins w:id="294" w:author="DENOUAL Franck" w:date="2022-07-29T09:20:00Z">
        <w:r>
          <w:rPr>
            <w:rStyle w:val="CodeChar0"/>
            <w:highlight w:val="yellow"/>
          </w:rPr>
          <w:t>delta_px</w:t>
        </w:r>
        <w:proofErr w:type="spellEnd"/>
        <w:r>
          <w:rPr>
            <w:highlight w:val="yellow"/>
          </w:rPr>
          <w:t xml:space="preserve">, </w:t>
        </w:r>
        <w:proofErr w:type="spellStart"/>
        <w:r>
          <w:rPr>
            <w:rFonts w:ascii="Courier New" w:hAnsi="Courier New" w:cs="Courier New"/>
            <w:highlight w:val="yellow"/>
          </w:rPr>
          <w:t>delta_p</w:t>
        </w:r>
        <w:r>
          <w:rPr>
            <w:rStyle w:val="CodeChar0"/>
            <w:highlight w:val="yellow"/>
          </w:rPr>
          <w:t>y</w:t>
        </w:r>
        <w:proofErr w:type="spellEnd"/>
        <w:r>
          <w:rPr>
            <w:highlight w:val="yellow"/>
          </w:rPr>
          <w:t xml:space="preserve"> specify, in 1/</w:t>
        </w:r>
        <w:proofErr w:type="spellStart"/>
        <w:r>
          <w:rPr>
            <w:rFonts w:ascii="Courier New" w:hAnsi="Courier New" w:cs="Courier New"/>
            <w:highlight w:val="yellow"/>
          </w:rPr>
          <w:t>evolution_scale</w:t>
        </w:r>
        <w:proofErr w:type="spellEnd"/>
        <w:r>
          <w:rPr>
            <w:highlight w:val="yellow"/>
          </w:rPr>
          <w:t xml:space="preserve"> units of the reference space the evolution of the </w:t>
        </w:r>
        <w:r>
          <w:rPr>
            <w:rFonts w:ascii="Courier New" w:hAnsi="Courier New" w:cs="Courier New"/>
            <w:highlight w:val="yellow"/>
          </w:rPr>
          <w:t>px</w:t>
        </w:r>
        <w:r>
          <w:rPr>
            <w:highlight w:val="yellow"/>
          </w:rPr>
          <w:t xml:space="preserve">, </w:t>
        </w:r>
        <w:proofErr w:type="spellStart"/>
        <w:r>
          <w:rPr>
            <w:rFonts w:ascii="Courier New" w:hAnsi="Courier New" w:cs="Courier New"/>
            <w:highlight w:val="yellow"/>
          </w:rPr>
          <w:t>py</w:t>
        </w:r>
        <w:proofErr w:type="spellEnd"/>
        <w:r>
          <w:rPr>
            <w:highlight w:val="yellow"/>
          </w:rPr>
          <w:t xml:space="preserve"> fields for a point of the region.</w:t>
        </w:r>
      </w:ins>
    </w:p>
    <w:p w14:paraId="1D9F0A86" w14:textId="77777777" w:rsidR="00772C2F" w:rsidRPr="00661C8A" w:rsidRDefault="00772C2F" w:rsidP="00661C8A">
      <w:pPr>
        <w:jc w:val="both"/>
        <w:rPr>
          <w:rFonts w:ascii="Times New Roman" w:hAnsi="Times New Roman" w:cs="Times New Roman"/>
          <w:sz w:val="24"/>
          <w:szCs w:val="24"/>
          <w:lang w:val="en-GB"/>
        </w:rPr>
      </w:pPr>
    </w:p>
    <w:p w14:paraId="28282499" w14:textId="564167BF" w:rsidR="00D241FA" w:rsidRPr="00112AA0" w:rsidRDefault="00D241FA" w:rsidP="00661C8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295" w:name="_Toc102637423"/>
      <w:bookmarkStart w:id="296" w:name="_Toc102637424"/>
      <w:bookmarkStart w:id="297" w:name="_Toc102637425"/>
      <w:bookmarkStart w:id="298" w:name="_Toc102637426"/>
      <w:bookmarkStart w:id="299" w:name="_Toc102637427"/>
      <w:bookmarkStart w:id="300" w:name="_Toc102637428"/>
      <w:bookmarkStart w:id="301" w:name="_Toc102637429"/>
      <w:bookmarkStart w:id="302" w:name="_Toc102637430"/>
      <w:bookmarkStart w:id="303" w:name="_Toc102637431"/>
      <w:bookmarkStart w:id="304" w:name="_Toc102637432"/>
      <w:bookmarkStart w:id="305" w:name="_Toc102637433"/>
      <w:bookmarkStart w:id="306" w:name="_Toc102637434"/>
      <w:bookmarkStart w:id="307" w:name="_Toc102637435"/>
      <w:bookmarkStart w:id="308" w:name="_Toc102637436"/>
      <w:bookmarkStart w:id="309" w:name="_Toc102637437"/>
      <w:bookmarkStart w:id="310" w:name="_Toc102637438"/>
      <w:bookmarkStart w:id="311" w:name="_Toc102637439"/>
      <w:bookmarkStart w:id="312" w:name="_Toc102637440"/>
      <w:bookmarkStart w:id="313" w:name="_Toc102637441"/>
      <w:bookmarkStart w:id="314" w:name="_Toc102637442"/>
      <w:bookmarkStart w:id="315" w:name="_Toc102637443"/>
      <w:bookmarkStart w:id="316" w:name="_Toc109996525"/>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112AA0">
        <w:rPr>
          <w:rFonts w:ascii="Times New Roman" w:eastAsia="Times New Roman" w:hAnsi="Times New Roman" w:cs="Times New Roman"/>
          <w:b/>
          <w:bCs/>
          <w:iCs/>
          <w:sz w:val="28"/>
          <w:szCs w:val="28"/>
        </w:rPr>
        <w:t>Proposal</w:t>
      </w:r>
      <w:r w:rsidR="00AE3E4E">
        <w:rPr>
          <w:rFonts w:ascii="Times New Roman" w:eastAsia="Times New Roman" w:hAnsi="Times New Roman" w:cs="Times New Roman"/>
          <w:b/>
          <w:bCs/>
          <w:iCs/>
          <w:sz w:val="28"/>
          <w:szCs w:val="28"/>
        </w:rPr>
        <w:t xml:space="preserve"> (</w:t>
      </w:r>
      <w:del w:id="317" w:author="DENOUAL Franck" w:date="2022-07-29T09:23:00Z">
        <w:r w:rsidR="00AE3E4E" w:rsidDel="00B25AF6">
          <w:rPr>
            <w:rFonts w:ascii="Times New Roman" w:eastAsia="Times New Roman" w:hAnsi="Times New Roman" w:cs="Times New Roman"/>
            <w:b/>
            <w:bCs/>
            <w:iCs/>
            <w:sz w:val="28"/>
            <w:szCs w:val="28"/>
          </w:rPr>
          <w:delText xml:space="preserve">updated from </w:delText>
        </w:r>
      </w:del>
      <w:r w:rsidR="00AE3E4E">
        <w:rPr>
          <w:rFonts w:ascii="Times New Roman" w:eastAsia="Times New Roman" w:hAnsi="Times New Roman" w:cs="Times New Roman"/>
          <w:b/>
          <w:bCs/>
          <w:iCs/>
          <w:sz w:val="28"/>
          <w:szCs w:val="28"/>
        </w:rPr>
        <w:t>m59508</w:t>
      </w:r>
      <w:ins w:id="318" w:author="DENOUAL Franck" w:date="2022-07-29T09:11:00Z">
        <w:r w:rsidR="00772C2F">
          <w:rPr>
            <w:rFonts w:ascii="Times New Roman" w:eastAsia="Times New Roman" w:hAnsi="Times New Roman" w:cs="Times New Roman"/>
            <w:b/>
            <w:bCs/>
            <w:iCs/>
            <w:sz w:val="28"/>
            <w:szCs w:val="28"/>
          </w:rPr>
          <w:t>, MPEG#138</w:t>
        </w:r>
      </w:ins>
      <w:r w:rsidR="00AE3E4E">
        <w:rPr>
          <w:rFonts w:ascii="Times New Roman" w:eastAsia="Times New Roman" w:hAnsi="Times New Roman" w:cs="Times New Roman"/>
          <w:b/>
          <w:bCs/>
          <w:iCs/>
          <w:sz w:val="28"/>
          <w:szCs w:val="28"/>
        </w:rPr>
        <w:t>)</w:t>
      </w:r>
      <w:bookmarkEnd w:id="316"/>
    </w:p>
    <w:p w14:paraId="1023269B" w14:textId="05AF0B95" w:rsidR="00723457" w:rsidRPr="00723457" w:rsidRDefault="00AE3E4E" w:rsidP="00723457">
      <w:pPr>
        <w:widowControl/>
        <w:autoSpaceDE/>
        <w:autoSpaceDN/>
        <w:spacing w:before="120" w:after="120"/>
        <w:rPr>
          <w:rFonts w:ascii="Times New Roman" w:eastAsia="Times New Roman" w:hAnsi="Times New Roman" w:cs="Times New Roman"/>
          <w:i/>
          <w:iCs/>
          <w:sz w:val="24"/>
          <w:szCs w:val="24"/>
          <w:u w:val="single"/>
          <w:lang w:eastAsia="fr-FR"/>
        </w:rPr>
      </w:pPr>
      <w:r>
        <w:rPr>
          <w:rFonts w:ascii="Times New Roman" w:eastAsia="Times New Roman" w:hAnsi="Times New Roman" w:cs="Times New Roman"/>
          <w:i/>
          <w:iCs/>
          <w:sz w:val="24"/>
          <w:szCs w:val="24"/>
          <w:highlight w:val="cyan"/>
          <w:u w:val="single"/>
          <w:lang w:eastAsia="fr-FR"/>
        </w:rPr>
        <w:t xml:space="preserve">[Ed. (FD)This </w:t>
      </w:r>
      <w:proofErr w:type="spellStart"/>
      <w:r>
        <w:rPr>
          <w:rFonts w:ascii="Times New Roman" w:eastAsia="Times New Roman" w:hAnsi="Times New Roman" w:cs="Times New Roman"/>
          <w:i/>
          <w:iCs/>
          <w:sz w:val="24"/>
          <w:szCs w:val="24"/>
          <w:highlight w:val="cyan"/>
          <w:u w:val="single"/>
          <w:lang w:eastAsia="fr-FR"/>
        </w:rPr>
        <w:t>TuC</w:t>
      </w:r>
      <w:proofErr w:type="spellEnd"/>
      <w:r>
        <w:rPr>
          <w:rFonts w:ascii="Times New Roman" w:eastAsia="Times New Roman" w:hAnsi="Times New Roman" w:cs="Times New Roman"/>
          <w:i/>
          <w:iCs/>
          <w:sz w:val="24"/>
          <w:szCs w:val="24"/>
          <w:highlight w:val="cyan"/>
          <w:u w:val="single"/>
          <w:lang w:eastAsia="fr-FR"/>
        </w:rPr>
        <w:t xml:space="preserve"> only contains parts requiring further discussion (the interpolate flag in sample format for region tracks</w:t>
      </w:r>
      <w:proofErr w:type="gramStart"/>
      <w:r>
        <w:rPr>
          <w:rFonts w:ascii="Times New Roman" w:eastAsia="Times New Roman" w:hAnsi="Times New Roman" w:cs="Times New Roman"/>
          <w:i/>
          <w:iCs/>
          <w:sz w:val="24"/>
          <w:szCs w:val="24"/>
          <w:highlight w:val="cyan"/>
          <w:u w:val="single"/>
          <w:lang w:eastAsia="fr-FR"/>
        </w:rPr>
        <w:t>)]</w:t>
      </w:r>
      <w:r w:rsidR="00723457">
        <w:rPr>
          <w:rFonts w:ascii="Times New Roman" w:eastAsia="Times New Roman" w:hAnsi="Times New Roman" w:cs="Times New Roman"/>
          <w:i/>
          <w:iCs/>
          <w:sz w:val="24"/>
          <w:szCs w:val="24"/>
          <w:highlight w:val="cyan"/>
          <w:u w:val="single"/>
          <w:lang w:eastAsia="fr-FR"/>
        </w:rPr>
        <w:t>The</w:t>
      </w:r>
      <w:proofErr w:type="gramEnd"/>
      <w:r w:rsidR="00723457">
        <w:rPr>
          <w:rFonts w:ascii="Times New Roman" w:eastAsia="Times New Roman" w:hAnsi="Times New Roman" w:cs="Times New Roman"/>
          <w:i/>
          <w:iCs/>
          <w:sz w:val="24"/>
          <w:szCs w:val="24"/>
          <w:highlight w:val="cyan"/>
          <w:u w:val="single"/>
          <w:lang w:eastAsia="fr-FR"/>
        </w:rPr>
        <w:t xml:space="preserve"> HEIF CDAM d</w:t>
      </w:r>
      <w:r w:rsidR="00723457" w:rsidRPr="00723457">
        <w:rPr>
          <w:rFonts w:ascii="Times New Roman" w:eastAsia="Times New Roman" w:hAnsi="Times New Roman" w:cs="Times New Roman"/>
          <w:i/>
          <w:iCs/>
          <w:sz w:val="24"/>
          <w:szCs w:val="24"/>
          <w:highlight w:val="cyan"/>
          <w:u w:val="single"/>
          <w:lang w:eastAsia="fr-FR"/>
        </w:rPr>
        <w:t>efine</w:t>
      </w:r>
      <w:r w:rsidR="00723457">
        <w:rPr>
          <w:rFonts w:ascii="Times New Roman" w:eastAsia="Times New Roman" w:hAnsi="Times New Roman" w:cs="Times New Roman"/>
          <w:i/>
          <w:iCs/>
          <w:sz w:val="24"/>
          <w:szCs w:val="24"/>
          <w:highlight w:val="cyan"/>
          <w:u w:val="single"/>
          <w:lang w:eastAsia="fr-FR"/>
        </w:rPr>
        <w:t>s</w:t>
      </w:r>
      <w:r w:rsidR="00723457" w:rsidRPr="00723457">
        <w:rPr>
          <w:rFonts w:ascii="Times New Roman" w:eastAsia="Times New Roman" w:hAnsi="Times New Roman" w:cs="Times New Roman"/>
          <w:i/>
          <w:iCs/>
          <w:sz w:val="24"/>
          <w:szCs w:val="24"/>
          <w:highlight w:val="cyan"/>
          <w:u w:val="single"/>
          <w:lang w:eastAsia="fr-FR"/>
        </w:rPr>
        <w:t xml:space="preserve"> </w:t>
      </w:r>
      <w:r w:rsidR="00723457">
        <w:rPr>
          <w:rFonts w:ascii="Times New Roman" w:eastAsia="Times New Roman" w:hAnsi="Times New Roman" w:cs="Times New Roman"/>
          <w:i/>
          <w:iCs/>
          <w:sz w:val="24"/>
          <w:szCs w:val="24"/>
          <w:highlight w:val="cyan"/>
          <w:u w:val="single"/>
          <w:lang w:eastAsia="fr-FR"/>
        </w:rPr>
        <w:t xml:space="preserve">the </w:t>
      </w:r>
      <w:r w:rsidR="00723457" w:rsidRPr="00723457">
        <w:rPr>
          <w:rFonts w:ascii="Times New Roman" w:eastAsia="Times New Roman" w:hAnsi="Times New Roman" w:cs="Times New Roman"/>
          <w:i/>
          <w:iCs/>
          <w:sz w:val="24"/>
          <w:szCs w:val="24"/>
          <w:highlight w:val="cyan"/>
          <w:u w:val="single"/>
          <w:lang w:eastAsia="fr-FR"/>
        </w:rPr>
        <w:t>region track</w:t>
      </w:r>
      <w:r w:rsidR="00723457" w:rsidRPr="00723457">
        <w:rPr>
          <w:rFonts w:ascii="Times New Roman" w:eastAsia="Times New Roman" w:hAnsi="Times New Roman" w:cs="Times New Roman"/>
          <w:i/>
          <w:iCs/>
          <w:sz w:val="24"/>
          <w:szCs w:val="24"/>
          <w:u w:val="single"/>
          <w:lang w:eastAsia="fr-FR"/>
        </w:rPr>
        <w:t xml:space="preserve"> </w:t>
      </w:r>
    </w:p>
    <w:p w14:paraId="2F8CC0CE"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eastAsia="fr-FR"/>
        </w:rPr>
      </w:pPr>
      <w:r w:rsidRPr="00723457">
        <w:rPr>
          <w:rFonts w:ascii="Times New Roman" w:eastAsia="Times New Roman" w:hAnsi="Times New Roman" w:cs="Times New Roman"/>
          <w:b/>
          <w:bCs/>
          <w:sz w:val="24"/>
          <w:szCs w:val="24"/>
          <w:lang w:eastAsia="fr-FR"/>
        </w:rPr>
        <w:t>X.X Region track and region annotations for an image sequence or video track</w:t>
      </w:r>
    </w:p>
    <w:p w14:paraId="45CD7707"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eastAsia="fr-FR"/>
        </w:rPr>
      </w:pPr>
      <w:r w:rsidRPr="00723457">
        <w:rPr>
          <w:rFonts w:ascii="Times New Roman" w:eastAsia="Times New Roman" w:hAnsi="Times New Roman" w:cs="Times New Roman"/>
          <w:b/>
          <w:bCs/>
          <w:sz w:val="24"/>
          <w:szCs w:val="24"/>
          <w:lang w:eastAsia="fr-FR"/>
        </w:rPr>
        <w:t>X.X.1 General</w:t>
      </w:r>
    </w:p>
    <w:p w14:paraId="2F3D2111" w14:textId="6B146E37" w:rsidR="00AE3E4E" w:rsidRDefault="00723457" w:rsidP="00723457">
      <w:pPr>
        <w:widowControl/>
        <w:autoSpaceDE/>
        <w:autoSpaceDN/>
        <w:spacing w:before="120" w:after="120"/>
        <w:jc w:val="both"/>
        <w:rPr>
          <w:rFonts w:ascii="Times New Roman" w:eastAsia="Times New Roman" w:hAnsi="Times New Roman" w:cs="Times New Roman"/>
          <w:sz w:val="24"/>
          <w:szCs w:val="24"/>
          <w:lang w:eastAsia="fr-FR"/>
        </w:rPr>
      </w:pPr>
      <w:r w:rsidRPr="00723457">
        <w:rPr>
          <w:rFonts w:ascii="Times New Roman" w:eastAsia="Times New Roman" w:hAnsi="Times New Roman" w:cs="Times New Roman"/>
          <w:sz w:val="24"/>
          <w:szCs w:val="24"/>
          <w:lang w:eastAsia="fr-FR"/>
        </w:rPr>
        <w:t xml:space="preserve">A metadata track with a sample entry </w:t>
      </w:r>
      <w:r w:rsidRPr="00723457">
        <w:rPr>
          <w:rFonts w:ascii="Courier New" w:eastAsia="Times New Roman" w:hAnsi="Courier New" w:cs="Courier New"/>
          <w:sz w:val="24"/>
          <w:szCs w:val="24"/>
          <w:lang w:eastAsia="fr-FR"/>
        </w:rPr>
        <w:t>'</w:t>
      </w:r>
      <w:proofErr w:type="spellStart"/>
      <w:r w:rsidRPr="00723457">
        <w:rPr>
          <w:rFonts w:ascii="Courier New" w:eastAsia="Times New Roman" w:hAnsi="Courier New" w:cs="Courier New"/>
          <w:sz w:val="24"/>
          <w:szCs w:val="24"/>
          <w:lang w:eastAsia="fr-FR"/>
        </w:rPr>
        <w:t>rgan</w:t>
      </w:r>
      <w:proofErr w:type="spellEnd"/>
      <w:r w:rsidRPr="00723457">
        <w:rPr>
          <w:rFonts w:ascii="Courier New" w:eastAsia="Times New Roman" w:hAnsi="Courier New" w:cs="Courier New"/>
          <w:sz w:val="24"/>
          <w:szCs w:val="24"/>
          <w:lang w:eastAsia="fr-FR"/>
        </w:rPr>
        <w:t>'</w:t>
      </w:r>
      <w:r w:rsidRPr="00723457">
        <w:rPr>
          <w:rFonts w:ascii="Times New Roman" w:eastAsia="Times New Roman" w:hAnsi="Times New Roman" w:cs="Times New Roman"/>
          <w:sz w:val="24"/>
          <w:szCs w:val="24"/>
          <w:lang w:eastAsia="fr-FR"/>
        </w:rPr>
        <w:t xml:space="preserve"> is a region track whose samples define one or more regions inside images carried in samples of an associated image sequence or video track (also denoted source track in the following).</w:t>
      </w:r>
    </w:p>
    <w:p w14:paraId="09D51DB5" w14:textId="780467E1" w:rsidR="00723457" w:rsidRPr="00132BCC" w:rsidRDefault="00723457" w:rsidP="00723457">
      <w:pPr>
        <w:widowControl/>
        <w:autoSpaceDE/>
        <w:autoSpaceDN/>
        <w:spacing w:before="120" w:after="120"/>
        <w:jc w:val="both"/>
        <w:rPr>
          <w:rFonts w:ascii="Times New Roman" w:eastAsia="Times New Roman" w:hAnsi="Times New Roman" w:cs="Times New Roman"/>
          <w:i/>
          <w:iCs/>
          <w:sz w:val="24"/>
          <w:szCs w:val="24"/>
          <w:lang w:eastAsia="fr-FR"/>
        </w:rPr>
      </w:pPr>
      <w:r w:rsidRPr="00132BCC">
        <w:rPr>
          <w:rFonts w:ascii="Times New Roman" w:eastAsia="Times New Roman" w:hAnsi="Times New Roman" w:cs="Times New Roman"/>
          <w:i/>
          <w:iCs/>
          <w:sz w:val="24"/>
          <w:szCs w:val="24"/>
          <w:lang w:eastAsia="fr-FR"/>
        </w:rPr>
        <w:t>(… see HEIF CDAM for full text</w:t>
      </w:r>
      <w:proofErr w:type="gramStart"/>
      <w:r w:rsidRPr="00132BCC">
        <w:rPr>
          <w:rFonts w:ascii="Times New Roman" w:eastAsia="Times New Roman" w:hAnsi="Times New Roman" w:cs="Times New Roman"/>
          <w:i/>
          <w:iCs/>
          <w:sz w:val="24"/>
          <w:szCs w:val="24"/>
          <w:lang w:eastAsia="fr-FR"/>
        </w:rPr>
        <w:t>… )</w:t>
      </w:r>
      <w:proofErr w:type="gramEnd"/>
    </w:p>
    <w:p w14:paraId="612AEEDB" w14:textId="471A3EC5" w:rsidR="00723457" w:rsidRDefault="00723457" w:rsidP="00723457">
      <w:pPr>
        <w:widowControl/>
        <w:autoSpaceDE/>
        <w:autoSpaceDN/>
        <w:spacing w:before="120" w:after="120"/>
        <w:jc w:val="both"/>
        <w:rPr>
          <w:rFonts w:ascii="Times New Roman" w:eastAsia="Times New Roman" w:hAnsi="Times New Roman" w:cs="Times New Roman"/>
          <w:sz w:val="24"/>
          <w:szCs w:val="24"/>
          <w:lang w:eastAsia="fr-FR"/>
        </w:rPr>
      </w:pPr>
    </w:p>
    <w:p w14:paraId="38ED391A" w14:textId="77777777" w:rsidR="00723457" w:rsidRPr="00132BCC" w:rsidRDefault="00723457" w:rsidP="00723457">
      <w:pPr>
        <w:widowControl/>
        <w:autoSpaceDE/>
        <w:autoSpaceDN/>
        <w:spacing w:before="120" w:after="120"/>
        <w:rPr>
          <w:rFonts w:ascii="Times New Roman" w:eastAsia="Times New Roman" w:hAnsi="Times New Roman" w:cs="Times New Roman"/>
          <w:b/>
          <w:bCs/>
          <w:sz w:val="24"/>
          <w:szCs w:val="24"/>
          <w:lang w:val="fr-FR"/>
        </w:rPr>
      </w:pPr>
      <w:r w:rsidRPr="00132BCC">
        <w:rPr>
          <w:rFonts w:ascii="Times New Roman" w:eastAsia="Times New Roman" w:hAnsi="Times New Roman" w:cs="Times New Roman"/>
          <w:b/>
          <w:bCs/>
          <w:sz w:val="24"/>
          <w:szCs w:val="24"/>
          <w:lang w:val="fr-FR"/>
        </w:rPr>
        <w:t xml:space="preserve">X.X.3 </w:t>
      </w:r>
      <w:proofErr w:type="spellStart"/>
      <w:r w:rsidRPr="00132BCC">
        <w:rPr>
          <w:rFonts w:ascii="Times New Roman" w:eastAsia="Times New Roman" w:hAnsi="Times New Roman" w:cs="Times New Roman"/>
          <w:b/>
          <w:bCs/>
          <w:sz w:val="24"/>
          <w:szCs w:val="24"/>
          <w:lang w:val="fr-FR"/>
        </w:rPr>
        <w:t>Sample</w:t>
      </w:r>
      <w:proofErr w:type="spellEnd"/>
      <w:r w:rsidRPr="00132BCC">
        <w:rPr>
          <w:rFonts w:ascii="Times New Roman" w:eastAsia="Times New Roman" w:hAnsi="Times New Roman" w:cs="Times New Roman"/>
          <w:b/>
          <w:bCs/>
          <w:sz w:val="24"/>
          <w:szCs w:val="24"/>
          <w:lang w:val="fr-FR"/>
        </w:rPr>
        <w:t xml:space="preserve"> format</w:t>
      </w:r>
    </w:p>
    <w:p w14:paraId="7FB46213" w14:textId="77777777" w:rsidR="00723457" w:rsidRPr="00132BCC" w:rsidRDefault="00723457" w:rsidP="00723457">
      <w:pPr>
        <w:widowControl/>
        <w:autoSpaceDE/>
        <w:autoSpaceDN/>
        <w:spacing w:before="120" w:after="120"/>
        <w:rPr>
          <w:rFonts w:ascii="Times New Roman" w:eastAsia="Times New Roman" w:hAnsi="Times New Roman" w:cs="Times New Roman"/>
          <w:b/>
          <w:bCs/>
          <w:sz w:val="24"/>
          <w:szCs w:val="24"/>
          <w:lang w:val="fr-FR"/>
        </w:rPr>
      </w:pPr>
      <w:r w:rsidRPr="00132BCC">
        <w:rPr>
          <w:rFonts w:ascii="Times New Roman" w:eastAsia="Times New Roman" w:hAnsi="Times New Roman" w:cs="Times New Roman"/>
          <w:b/>
          <w:bCs/>
          <w:sz w:val="24"/>
          <w:szCs w:val="24"/>
          <w:lang w:val="fr-FR"/>
        </w:rPr>
        <w:t xml:space="preserve">X.X.3.1 </w:t>
      </w:r>
      <w:proofErr w:type="spellStart"/>
      <w:r w:rsidRPr="00132BCC">
        <w:rPr>
          <w:rFonts w:ascii="Times New Roman" w:eastAsia="Times New Roman" w:hAnsi="Times New Roman" w:cs="Times New Roman"/>
          <w:b/>
          <w:bCs/>
          <w:sz w:val="24"/>
          <w:szCs w:val="24"/>
          <w:lang w:val="fr-FR"/>
        </w:rPr>
        <w:t>Definition</w:t>
      </w:r>
      <w:proofErr w:type="spellEnd"/>
    </w:p>
    <w:p w14:paraId="4623659E" w14:textId="77777777" w:rsidR="00723457" w:rsidRPr="00723457" w:rsidRDefault="00723457" w:rsidP="00723457">
      <w:pPr>
        <w:widowControl/>
        <w:autoSpaceDE/>
        <w:autoSpaceDN/>
        <w:spacing w:before="120" w:after="120"/>
        <w:jc w:val="both"/>
        <w:rPr>
          <w:rFonts w:ascii="Times New Roman" w:eastAsia="Times New Roman" w:hAnsi="Times New Roman" w:cs="Times New Roman"/>
          <w:sz w:val="24"/>
          <w:szCs w:val="24"/>
          <w:lang w:val="en-GB"/>
        </w:rPr>
      </w:pPr>
      <w:r w:rsidRPr="00723457">
        <w:rPr>
          <w:rFonts w:ascii="Times New Roman" w:eastAsia="Times New Roman" w:hAnsi="Times New Roman" w:cs="Times New Roman"/>
          <w:sz w:val="24"/>
          <w:szCs w:val="24"/>
          <w:lang w:val="en-GB"/>
        </w:rPr>
        <w:t xml:space="preserve">This subclause defines the sample format for region track. </w:t>
      </w:r>
      <w:bookmarkStart w:id="319" w:name="_Hlk98949953"/>
      <w:r w:rsidRPr="00723457">
        <w:rPr>
          <w:rFonts w:ascii="Times New Roman" w:eastAsia="Times New Roman" w:hAnsi="Times New Roman" w:cs="Times New Roman"/>
          <w:sz w:val="24"/>
          <w:szCs w:val="24"/>
          <w:lang w:val="en-GB"/>
        </w:rPr>
        <w:t>A sample of a region track defines one or more regions.</w:t>
      </w:r>
      <w:bookmarkEnd w:id="319"/>
    </w:p>
    <w:p w14:paraId="56FE3BD5"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val="en-GB"/>
        </w:rPr>
      </w:pPr>
      <w:r w:rsidRPr="00723457">
        <w:rPr>
          <w:rFonts w:ascii="Times New Roman" w:eastAsia="Times New Roman" w:hAnsi="Times New Roman" w:cs="Times New Roman"/>
          <w:b/>
          <w:bCs/>
          <w:sz w:val="24"/>
          <w:szCs w:val="24"/>
          <w:lang w:val="en-GB"/>
        </w:rPr>
        <w:t>X.X.3.2 Syntax</w:t>
      </w:r>
    </w:p>
    <w:p w14:paraId="724A479F" w14:textId="77777777" w:rsidR="00723457" w:rsidRPr="00723457" w:rsidRDefault="00723457" w:rsidP="00723457">
      <w:pPr>
        <w:widowControl/>
        <w:autoSpaceDE/>
        <w:autoSpaceDN/>
        <w:spacing w:line="240" w:lineRule="atLeast"/>
        <w:rPr>
          <w:rFonts w:ascii="Courier New" w:eastAsia="Calibri" w:hAnsi="Courier New" w:cs="Times New Roman"/>
          <w:lang w:val="en-GB"/>
        </w:rPr>
      </w:pPr>
      <w:bookmarkStart w:id="320" w:name="_Hlk98949969"/>
      <w:r w:rsidRPr="00723457">
        <w:rPr>
          <w:rFonts w:ascii="Courier New" w:eastAsia="Calibri" w:hAnsi="Courier New" w:cs="Times New Roman"/>
          <w:lang w:val="en-GB"/>
        </w:rPr>
        <w:t>aligned</w:t>
      </w:r>
      <w:r w:rsidRPr="00723457" w:rsidDel="00540B1E">
        <w:rPr>
          <w:rFonts w:ascii="Courier New" w:eastAsia="Calibri" w:hAnsi="Courier New" w:cs="Times New Roman"/>
          <w:lang w:val="en-GB"/>
        </w:rPr>
        <w:t xml:space="preserve"> </w:t>
      </w:r>
      <w:r w:rsidRPr="00723457">
        <w:rPr>
          <w:rFonts w:ascii="Courier New" w:eastAsia="Calibri" w:hAnsi="Courier New" w:cs="Times New Roman"/>
          <w:lang w:val="en-GB"/>
        </w:rPr>
        <w:t xml:space="preserve">(8) class </w:t>
      </w:r>
      <w:proofErr w:type="spellStart"/>
      <w:r w:rsidRPr="00723457">
        <w:rPr>
          <w:rFonts w:ascii="Courier New" w:eastAsia="Calibri" w:hAnsi="Courier New" w:cs="Times New Roman"/>
          <w:lang w:val="en-GB"/>
        </w:rPr>
        <w:t>RegionSample</w:t>
      </w:r>
      <w:proofErr w:type="spellEnd"/>
      <w:r w:rsidRPr="00723457">
        <w:rPr>
          <w:rFonts w:ascii="Courier New" w:eastAsia="Calibri" w:hAnsi="Courier New" w:cs="Times New Roman"/>
          <w:lang w:val="en-GB"/>
        </w:rPr>
        <w:t xml:space="preserve"> {</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unsigned int </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 ((</w:t>
      </w:r>
      <w:proofErr w:type="spellStart"/>
      <w:r w:rsidRPr="00723457">
        <w:rPr>
          <w:rFonts w:ascii="Courier New" w:eastAsia="Calibri" w:hAnsi="Courier New" w:cs="Times New Roman"/>
          <w:lang w:val="en-GB"/>
        </w:rPr>
        <w:t>RegionTrackConfigBox.field_length_size</w:t>
      </w:r>
      <w:proofErr w:type="spellEnd"/>
      <w:r w:rsidRPr="00723457">
        <w:rPr>
          <w:rFonts w:ascii="Courier New" w:eastAsia="Calibri" w:hAnsi="Courier New" w:cs="Times New Roman"/>
          <w:lang w:val="en-GB"/>
        </w:rPr>
        <w:t xml:space="preserve"> &amp; 1) + 1) * 16; </w:t>
      </w:r>
      <w:r w:rsidRPr="00723457">
        <w:rPr>
          <w:rFonts w:ascii="Courier New" w:eastAsia="Calibri" w:hAnsi="Courier New" w:cs="Times New Roman"/>
          <w:lang w:val="en-GB"/>
        </w:rPr>
        <w:br/>
        <w:t>// this is a temporary, non-</w:t>
      </w:r>
      <w:proofErr w:type="spellStart"/>
      <w:r w:rsidRPr="00723457">
        <w:rPr>
          <w:rFonts w:ascii="Courier New" w:eastAsia="Calibri" w:hAnsi="Courier New" w:cs="Times New Roman"/>
          <w:lang w:val="en-GB"/>
        </w:rPr>
        <w:t>parsable</w:t>
      </w:r>
      <w:proofErr w:type="spellEnd"/>
      <w:r w:rsidRPr="00723457">
        <w:rPr>
          <w:rFonts w:ascii="Courier New" w:eastAsia="Calibri" w:hAnsi="Courier New" w:cs="Times New Roman"/>
          <w:lang w:val="en-GB"/>
        </w:rPr>
        <w:t xml:space="preserve"> variable</w:t>
      </w:r>
      <w:r w:rsidRPr="00723457">
        <w:rPr>
          <w:rFonts w:ascii="Courier New" w:eastAsia="Calibri" w:hAnsi="Courier New" w:cs="Times New Roman"/>
          <w:lang w:val="en-GB"/>
        </w:rPr>
        <w:br/>
      </w:r>
      <w:r w:rsidRPr="00723457">
        <w:rPr>
          <w:rFonts w:ascii="Courier New" w:eastAsia="Calibri" w:hAnsi="Courier New" w:cs="Times New Roman"/>
          <w:lang w:val="en-GB"/>
        </w:rPr>
        <w:tab/>
        <w:t>unsigned int(7)reserved;</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132BCC">
        <w:rPr>
          <w:rFonts w:ascii="Courier New" w:eastAsia="Calibri" w:hAnsi="Courier New" w:cs="Times New Roman"/>
          <w:highlight w:val="yellow"/>
          <w:lang w:val="en-GB"/>
        </w:rPr>
        <w:t>unsigned int(1)interpolate;</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unsigned int(16) </w:t>
      </w:r>
      <w:proofErr w:type="spellStart"/>
      <w:r w:rsidRPr="00723457">
        <w:rPr>
          <w:rFonts w:ascii="Courier New" w:eastAsia="Calibri" w:hAnsi="Courier New" w:cs="Times New Roman"/>
          <w:lang w:val="en-GB"/>
        </w:rPr>
        <w:t>region_count</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t xml:space="preserve">for (r=0; r &lt; </w:t>
      </w:r>
      <w:proofErr w:type="spellStart"/>
      <w:r w:rsidRPr="00723457">
        <w:rPr>
          <w:rFonts w:ascii="Courier New" w:eastAsia="Calibri" w:hAnsi="Courier New" w:cs="Times New Roman"/>
          <w:lang w:val="en-GB"/>
        </w:rPr>
        <w:t>region_count</w:t>
      </w:r>
      <w:proofErr w:type="spellEnd"/>
      <w:r w:rsidRPr="00723457">
        <w:rPr>
          <w:rFonts w:ascii="Courier New" w:eastAsia="Calibri" w:hAnsi="Courier New" w:cs="Times New Roman"/>
          <w:lang w:val="en-GB"/>
        </w:rPr>
        <w:t>; r++)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int(32) </w:t>
      </w:r>
      <w:proofErr w:type="spellStart"/>
      <w:r w:rsidRPr="00723457">
        <w:rPr>
          <w:rFonts w:ascii="Courier New" w:eastAsia="Calibri" w:hAnsi="Courier New" w:cs="Times New Roman"/>
          <w:lang w:val="en-GB"/>
        </w:rPr>
        <w:t>region_identifier</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int(8)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point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1)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rectangle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sidDel="00042F59">
        <w:rPr>
          <w:rFonts w:ascii="Courier New" w:eastAsia="Calibri" w:hAnsi="Courier New" w:cs="Times New Roman"/>
          <w:lang w:val="en-GB"/>
        </w:rPr>
        <w:t xml:space="preserve"> </w:t>
      </w:r>
      <w:r w:rsidRPr="00723457">
        <w:rPr>
          <w:rFonts w:ascii="Courier New" w:eastAsia="Calibri" w:hAnsi="Courier New" w:cs="Times New Roman"/>
          <w:lang w:val="en-GB"/>
        </w:rPr>
        <w:t>== 2)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ellipse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radius_x</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radius_y</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3 ||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6) {</w:t>
      </w:r>
      <w:r w:rsidRPr="00723457">
        <w:rPr>
          <w:rFonts w:ascii="Courier New" w:eastAsia="Calibri" w:hAnsi="Courier New" w:cs="Times New Roman"/>
          <w:lang w:val="en-GB"/>
        </w:rPr>
        <w:br/>
      </w:r>
      <w:r w:rsidRPr="00723457">
        <w:rPr>
          <w:rFonts w:ascii="Courier New" w:eastAsia="Calibri" w:hAnsi="Courier New" w:cs="Times New Roman"/>
          <w:lang w:val="en-GB"/>
        </w:rPr>
        <w:lastRenderedPageBreak/>
        <w:tab/>
      </w:r>
      <w:r w:rsidRPr="00723457">
        <w:rPr>
          <w:rFonts w:ascii="Courier New" w:eastAsia="Calibri" w:hAnsi="Courier New" w:cs="Times New Roman"/>
          <w:lang w:val="en-GB"/>
        </w:rPr>
        <w:tab/>
      </w:r>
      <w:r w:rsidRPr="00723457">
        <w:rPr>
          <w:rFonts w:ascii="Courier New" w:eastAsia="Calibri" w:hAnsi="Courier New" w:cs="Times New Roman"/>
          <w:lang w:val="en-GB"/>
        </w:rPr>
        <w:tab/>
        <w:t>// polygon or polyline</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int(field size) </w:t>
      </w:r>
      <w:proofErr w:type="spellStart"/>
      <w:r w:rsidRPr="00723457">
        <w:rPr>
          <w:rFonts w:ascii="Courier New" w:eastAsia="Calibri" w:hAnsi="Courier New" w:cs="Times New Roman"/>
          <w:lang w:val="en-GB"/>
        </w:rPr>
        <w:t>point_count</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for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xml:space="preserve">=0;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xml:space="preserve"> &lt; </w:t>
      </w:r>
      <w:proofErr w:type="spellStart"/>
      <w:r w:rsidRPr="00723457">
        <w:rPr>
          <w:rFonts w:ascii="Courier New" w:eastAsia="Calibri" w:hAnsi="Courier New" w:cs="Times New Roman"/>
          <w:lang w:val="en-GB"/>
        </w:rPr>
        <w:t>point_count</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i</w:t>
      </w:r>
      <w:proofErr w:type="spellEnd"/>
      <w:r w:rsidRPr="00723457">
        <w:rPr>
          <w:rFonts w:ascii="Courier New" w:eastAsia="Calibri" w:hAnsi="Courier New" w:cs="Times New Roman"/>
          <w:lang w:val="en-GB"/>
        </w:rPr>
        <w:t>++)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px;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proofErr w:type="spellStart"/>
      <w:r w:rsidRPr="00723457">
        <w:rPr>
          <w:rFonts w:ascii="Courier New" w:eastAsia="Calibri" w:hAnsi="Courier New" w:cs="Times New Roman"/>
          <w:lang w:val="en-GB"/>
        </w:rPr>
        <w:t>py</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Start w:id="321" w:name="_Hlk98952088"/>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4)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referenced mask</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ml:space="preserve">) </w:t>
      </w:r>
      <w:bookmarkStart w:id="322" w:name="_Hlk98951137"/>
      <w:proofErr w:type="spellStart"/>
      <w:r w:rsidRPr="00723457">
        <w:rPr>
          <w:rFonts w:ascii="Courier New" w:eastAsia="Calibri" w:hAnsi="Courier New" w:cs="Times New Roman"/>
          <w:lang w:val="en-GB"/>
        </w:rPr>
        <w:t>track_mask_idx</w:t>
      </w:r>
      <w:bookmarkEnd w:id="322"/>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bookmarkEnd w:id="321"/>
      <w:r w:rsidRPr="00723457">
        <w:rPr>
          <w:rFonts w:ascii="Courier New" w:eastAsia="Calibri" w:hAnsi="Courier New" w:cs="Times New Roman"/>
          <w:lang w:val="en-GB"/>
        </w:rPr>
        <w:tab/>
      </w:r>
      <w:r w:rsidRPr="00723457">
        <w:rPr>
          <w:rFonts w:ascii="Courier New" w:eastAsia="Calibri" w:hAnsi="Courier New" w:cs="Times New Roman"/>
          <w:lang w:val="en-GB"/>
        </w:rPr>
        <w:tab/>
        <w:t>else if (</w:t>
      </w:r>
      <w:proofErr w:type="spellStart"/>
      <w:r w:rsidRPr="00723457">
        <w:rPr>
          <w:rFonts w:ascii="Courier New" w:eastAsia="Calibri" w:hAnsi="Courier New" w:cs="Times New Roman"/>
          <w:lang w:val="en-GB"/>
        </w:rPr>
        <w:t>geometry_type</w:t>
      </w:r>
      <w:proofErr w:type="spellEnd"/>
      <w:r w:rsidRPr="00723457">
        <w:rPr>
          <w:rFonts w:ascii="Courier New" w:eastAsia="Calibri" w:hAnsi="Courier New" w:cs="Times New Roman"/>
          <w:lang w:val="en-GB"/>
        </w:rPr>
        <w:t xml:space="preserve"> == 5) {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 inline mask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x;</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y;</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width;</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unsigned int(</w:t>
      </w:r>
      <w:proofErr w:type="spellStart"/>
      <w:r w:rsidRPr="00723457">
        <w:rPr>
          <w:rFonts w:ascii="Courier New" w:eastAsia="Calibri" w:hAnsi="Courier New" w:cs="Times New Roman"/>
          <w:lang w:val="en-GB"/>
        </w:rPr>
        <w:t>field_size</w:t>
      </w:r>
      <w:proofErr w:type="spellEnd"/>
      <w:r w:rsidRPr="00723457">
        <w:rPr>
          <w:rFonts w:ascii="Courier New" w:eastAsia="Calibri" w:hAnsi="Courier New" w:cs="Times New Roman"/>
          <w:lang w:val="en-GB"/>
        </w:rPr>
        <w:t>) height;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int(8) </w:t>
      </w:r>
      <w:proofErr w:type="spellStart"/>
      <w:r w:rsidRPr="00723457">
        <w:rPr>
          <w:rFonts w:ascii="Courier New" w:eastAsia="Calibri" w:hAnsi="Courier New" w:cs="Times New Roman"/>
          <w:lang w:val="en-GB"/>
        </w:rPr>
        <w:t>mask_coding_method</w:t>
      </w:r>
      <w:proofErr w:type="spellEnd"/>
      <w:r w:rsidRPr="00723457">
        <w:rPr>
          <w:rFonts w:ascii="Courier New" w:eastAsia="Calibri" w:hAnsi="Courier New" w:cs="Times New Roman"/>
          <w:lang w:val="en-GB"/>
        </w:rPr>
        <w:t xml:space="preserve">;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if (</w:t>
      </w:r>
      <w:proofErr w:type="spellStart"/>
      <w:r w:rsidRPr="00723457">
        <w:rPr>
          <w:rFonts w:ascii="Courier New" w:eastAsia="Calibri" w:hAnsi="Courier New" w:cs="Times New Roman"/>
          <w:lang w:val="en-GB"/>
        </w:rPr>
        <w:t>mask_coding_method</w:t>
      </w:r>
      <w:proofErr w:type="spellEnd"/>
      <w:r w:rsidRPr="00723457">
        <w:rPr>
          <w:rFonts w:ascii="Courier New" w:eastAsia="Calibri" w:hAnsi="Courier New" w:cs="Times New Roman"/>
          <w:lang w:val="en-GB"/>
        </w:rPr>
        <w:t xml:space="preserve"> != 0) </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 xml:space="preserve">unsigned int(32) </w:t>
      </w:r>
      <w:proofErr w:type="spellStart"/>
      <w:r w:rsidRPr="00723457">
        <w:rPr>
          <w:rFonts w:ascii="Courier New" w:eastAsia="Calibri" w:hAnsi="Courier New" w:cs="Times New Roman"/>
          <w:lang w:val="en-GB"/>
        </w:rPr>
        <w:t>mask_coding_parameters</w:t>
      </w:r>
      <w:proofErr w:type="spellEnd"/>
      <w:r w:rsidRPr="00723457">
        <w:rPr>
          <w:rFonts w:ascii="Courier New" w:eastAsia="Calibri" w:hAnsi="Courier New" w:cs="Times New Roman"/>
          <w:lang w:val="en-GB"/>
        </w:rPr>
        <w:t>;</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r>
      <w:r w:rsidRPr="00723457">
        <w:rPr>
          <w:rFonts w:ascii="Courier New" w:eastAsia="Calibri" w:hAnsi="Courier New" w:cs="Times New Roman"/>
          <w:lang w:val="en-GB"/>
        </w:rPr>
        <w:tab/>
        <w:t>bit(8) data[];</w:t>
      </w:r>
      <w:r w:rsidRPr="00723457">
        <w:rPr>
          <w:rFonts w:ascii="Courier New" w:eastAsia="Calibri" w:hAnsi="Courier New" w:cs="Times New Roman"/>
          <w:lang w:val="en-GB"/>
        </w:rPr>
        <w:br/>
      </w:r>
      <w:r w:rsidRPr="00723457">
        <w:rPr>
          <w:rFonts w:ascii="Courier New" w:eastAsia="Calibri" w:hAnsi="Courier New" w:cs="Times New Roman"/>
          <w:lang w:val="en-GB"/>
        </w:rPr>
        <w:tab/>
      </w:r>
      <w:r w:rsidRPr="00723457">
        <w:rPr>
          <w:rFonts w:ascii="Courier New" w:eastAsia="Calibri" w:hAnsi="Courier New" w:cs="Times New Roman"/>
          <w:lang w:val="en-GB"/>
        </w:rPr>
        <w:tab/>
        <w:t>}</w:t>
      </w:r>
      <w:r w:rsidRPr="00723457">
        <w:rPr>
          <w:rFonts w:ascii="Courier New" w:eastAsia="Calibri" w:hAnsi="Courier New" w:cs="Times New Roman"/>
          <w:lang w:val="en-GB"/>
        </w:rPr>
        <w:br/>
      </w:r>
      <w:r w:rsidRPr="00723457">
        <w:rPr>
          <w:rFonts w:ascii="Courier New" w:eastAsia="Calibri" w:hAnsi="Courier New" w:cs="Times New Roman"/>
          <w:lang w:val="en-GB"/>
        </w:rPr>
        <w:tab/>
        <w:t>}</w:t>
      </w:r>
      <w:r w:rsidRPr="00723457">
        <w:rPr>
          <w:rFonts w:ascii="Courier New" w:eastAsia="Calibri" w:hAnsi="Courier New" w:cs="Times New Roman"/>
          <w:lang w:val="en-GB"/>
        </w:rPr>
        <w:br/>
        <w:t>}</w:t>
      </w:r>
    </w:p>
    <w:bookmarkEnd w:id="320"/>
    <w:p w14:paraId="26AA9886" w14:textId="77777777" w:rsidR="00723457" w:rsidRPr="00723457" w:rsidRDefault="00723457" w:rsidP="00723457">
      <w:pPr>
        <w:widowControl/>
        <w:autoSpaceDE/>
        <w:autoSpaceDN/>
        <w:spacing w:before="120" w:after="120"/>
        <w:rPr>
          <w:rFonts w:ascii="Times New Roman" w:eastAsia="Times New Roman" w:hAnsi="Times New Roman" w:cs="Times New Roman"/>
          <w:sz w:val="24"/>
          <w:szCs w:val="24"/>
          <w:lang w:val="en-GB"/>
        </w:rPr>
      </w:pPr>
    </w:p>
    <w:p w14:paraId="79AA0699" w14:textId="77777777" w:rsidR="00723457" w:rsidRPr="00723457" w:rsidRDefault="00723457" w:rsidP="00723457">
      <w:pPr>
        <w:widowControl/>
        <w:autoSpaceDE/>
        <w:autoSpaceDN/>
        <w:spacing w:before="120" w:after="120"/>
        <w:rPr>
          <w:rFonts w:ascii="Times New Roman" w:eastAsia="Times New Roman" w:hAnsi="Times New Roman" w:cs="Times New Roman"/>
          <w:b/>
          <w:bCs/>
          <w:sz w:val="24"/>
          <w:szCs w:val="24"/>
          <w:lang w:val="en-GB"/>
        </w:rPr>
      </w:pPr>
      <w:r w:rsidRPr="00723457">
        <w:rPr>
          <w:rFonts w:ascii="Times New Roman" w:eastAsia="Times New Roman" w:hAnsi="Times New Roman" w:cs="Times New Roman"/>
          <w:b/>
          <w:bCs/>
          <w:sz w:val="24"/>
          <w:szCs w:val="24"/>
          <w:lang w:val="en-GB"/>
        </w:rPr>
        <w:t>X.X.3.3 Semantics</w:t>
      </w:r>
    </w:p>
    <w:p w14:paraId="0ACC0516" w14:textId="77777777" w:rsidR="00723457" w:rsidRPr="00132BCC"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highlight w:val="yellow"/>
          <w:lang w:val="en-GB"/>
        </w:rPr>
      </w:pPr>
      <w:bookmarkStart w:id="323" w:name="_Hlk98949990"/>
      <w:r w:rsidRPr="00132BCC">
        <w:rPr>
          <w:rFonts w:ascii="Courier New" w:eastAsia="Times New Roman" w:hAnsi="Courier New" w:cs="Times New Roman"/>
          <w:highlight w:val="yellow"/>
          <w:lang w:val="en-GB"/>
        </w:rPr>
        <w:t xml:space="preserve">interpolate </w:t>
      </w:r>
      <w:r w:rsidRPr="00132BCC">
        <w:rPr>
          <w:rFonts w:ascii="Cambria" w:eastAsia="Times New Roman" w:hAnsi="Cambria" w:cs="Times New Roman"/>
          <w:highlight w:val="yellow"/>
          <w:lang w:val="en-GB"/>
        </w:rPr>
        <w:t>indicates the continuity in time of the successive samples. When true, the application may linearly interpolate values of the region geometries between the previous sample and the current sample. When false, there shall not be any interpolation of values between the previous and the current samples.</w:t>
      </w:r>
    </w:p>
    <w:p w14:paraId="4FEBC6E0"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132BCC">
        <w:rPr>
          <w:rFonts w:ascii="Cambria" w:eastAsia="Calibri" w:hAnsi="Cambria" w:cs="Times New Roman"/>
          <w:sz w:val="20"/>
          <w:highlight w:val="yellow"/>
          <w:lang w:val="en-GB"/>
        </w:rPr>
        <w:t>NOTE 1</w:t>
      </w:r>
      <w:r w:rsidRPr="00132BCC">
        <w:rPr>
          <w:rFonts w:ascii="Cambria" w:eastAsia="Calibri" w:hAnsi="Cambria" w:cs="Times New Roman"/>
          <w:sz w:val="20"/>
          <w:highlight w:val="yellow"/>
          <w:lang w:val="en-GB"/>
        </w:rPr>
        <w:tab/>
        <w:t>When using interpolation, it is expected that the interpolated samples match the presentation time of the samples in the referenced source track. For instance, for each video sample of a video track, one interpolated region sample is calculated.</w:t>
      </w:r>
    </w:p>
    <w:p w14:paraId="23396DD2"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ahoma"/>
          <w:lang w:val="en-GB"/>
        </w:rPr>
      </w:pPr>
      <w:proofErr w:type="spellStart"/>
      <w:r w:rsidRPr="00723457">
        <w:rPr>
          <w:rFonts w:ascii="Courier New" w:eastAsia="Times New Roman" w:hAnsi="Courier New" w:cs="Times New Roman"/>
          <w:lang w:val="en-GB"/>
        </w:rPr>
        <w:t>region_count</w:t>
      </w:r>
      <w:proofErr w:type="spellEnd"/>
      <w:r w:rsidRPr="00723457">
        <w:rPr>
          <w:rFonts w:ascii="Courier New" w:eastAsia="Times New Roman" w:hAnsi="Courier New" w:cs="Times New Roman"/>
          <w:lang w:val="en-GB"/>
        </w:rPr>
        <w:t xml:space="preserve"> </w:t>
      </w:r>
      <w:r w:rsidRPr="00723457">
        <w:rPr>
          <w:rFonts w:ascii="Cambria" w:eastAsia="Times New Roman" w:hAnsi="Cambria" w:cs="Tahoma"/>
          <w:lang w:val="en-GB"/>
        </w:rPr>
        <w:t>specifies the number of regions defined in the sample.</w:t>
      </w:r>
    </w:p>
    <w:p w14:paraId="6D36E116"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region_identifier</w:t>
      </w:r>
      <w:proofErr w:type="spellEnd"/>
      <w:r w:rsidRPr="00723457">
        <w:rPr>
          <w:rFonts w:ascii="Courier New" w:eastAsia="Times New Roman" w:hAnsi="Courier New" w:cs="Times New Roman"/>
          <w:lang w:val="en-GB"/>
        </w:rPr>
        <w:t xml:space="preserve"> </w:t>
      </w:r>
      <w:r w:rsidRPr="00723457">
        <w:rPr>
          <w:rFonts w:ascii="Cambria" w:eastAsia="Times New Roman" w:hAnsi="Cambria" w:cs="Times New Roman"/>
          <w:lang w:val="en-GB"/>
        </w:rPr>
        <w:t>specifies the identifier of the region.</w:t>
      </w:r>
    </w:p>
    <w:p w14:paraId="6D65F3FD"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specifies the type of the geometry of a region. The following values for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are</w:t>
      </w:r>
      <w:proofErr w:type="gramEnd"/>
      <w:r w:rsidRPr="00723457">
        <w:rPr>
          <w:rFonts w:ascii="Cambria" w:eastAsia="Times New Roman" w:hAnsi="Cambria" w:cs="Times New Roman"/>
          <w:lang w:val="en-GB"/>
        </w:rPr>
        <w:t xml:space="preserve"> defined:</w:t>
      </w:r>
    </w:p>
    <w:p w14:paraId="7B4E196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0: the region is described as a point.</w:t>
      </w:r>
    </w:p>
    <w:p w14:paraId="7E32A025"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1: the region is described as a rectangle.</w:t>
      </w:r>
    </w:p>
    <w:p w14:paraId="7736B023"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2: the region is described as an ellipse.</w:t>
      </w:r>
    </w:p>
    <w:p w14:paraId="081022E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3: the region is described as a polygon.</w:t>
      </w:r>
    </w:p>
    <w:p w14:paraId="6E18D3CF"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4: the region is described as a mask defined in a referenced image item or in a sample of a referenced track.</w:t>
      </w:r>
    </w:p>
    <w:p w14:paraId="498293C0"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lastRenderedPageBreak/>
        <w:t>5: the region is described as a mask defined inside the data of this sample.</w:t>
      </w:r>
    </w:p>
    <w:p w14:paraId="316B07CA"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6: the region is described as a polyline.</w:t>
      </w:r>
    </w:p>
    <w:p w14:paraId="72169E75" w14:textId="77777777" w:rsidR="00723457" w:rsidRPr="00723457" w:rsidRDefault="00723457" w:rsidP="00723457">
      <w:pPr>
        <w:widowControl/>
        <w:tabs>
          <w:tab w:val="left" w:pos="1440"/>
          <w:tab w:val="left" w:pos="8010"/>
        </w:tabs>
        <w:autoSpaceDE/>
        <w:autoSpaceDN/>
        <w:spacing w:before="120" w:after="120"/>
        <w:ind w:left="1080" w:hanging="360"/>
        <w:jc w:val="both"/>
        <w:rPr>
          <w:rFonts w:ascii="Cambria" w:eastAsia="Times New Roman" w:hAnsi="Cambria" w:cs="Times New Roman"/>
          <w:lang w:val="en-GB"/>
        </w:rPr>
      </w:pPr>
      <w:r w:rsidRPr="00723457">
        <w:rPr>
          <w:rFonts w:ascii="Cambria" w:eastAsia="Times New Roman" w:hAnsi="Cambria" w:cs="Times New Roman"/>
          <w:lang w:val="en-GB"/>
        </w:rPr>
        <w:t>Other values are reserved.</w:t>
      </w:r>
    </w:p>
    <w:p w14:paraId="68C9D2AE"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coordinates of the point composing the region relatively to the reference space when its geometry is a point.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top, left corner of the region relatively to the reference space when its geometry is a rectangle or a mask.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w:t>
      </w:r>
      <w:proofErr w:type="gramStart"/>
      <w:r w:rsidRPr="00723457">
        <w:rPr>
          <w:rFonts w:ascii="Cambria" w:eastAsia="Times New Roman" w:hAnsi="Cambria" w:cs="Times New Roman"/>
          <w:lang w:val="en-GB"/>
        </w:rPr>
        <w:t>specify</w:t>
      </w:r>
      <w:proofErr w:type="gramEnd"/>
      <w:r w:rsidRPr="00723457">
        <w:rPr>
          <w:rFonts w:ascii="Cambria" w:eastAsia="Times New Roman" w:hAnsi="Cambria" w:cs="Times New Roman"/>
          <w:lang w:val="en-GB"/>
        </w:rPr>
        <w:t xml:space="preserve"> the centre of the region relatively to the reference space when its geometry is an ellipse. The value (</w:t>
      </w:r>
      <w:r w:rsidRPr="00723457">
        <w:rPr>
          <w:rFonts w:ascii="Courier New" w:eastAsia="Times New Roman" w:hAnsi="Courier New" w:cs="Times New Roman"/>
          <w:lang w:val="en-GB"/>
        </w:rPr>
        <w:t>x</w:t>
      </w:r>
      <w:r w:rsidRPr="00723457">
        <w:rPr>
          <w:rFonts w:ascii="Cambria" w:eastAsia="Times New Roman" w:hAnsi="Cambria" w:cs="Times New Roman"/>
          <w:lang w:val="en-GB"/>
        </w:rPr>
        <w:t xml:space="preserve"> = 0, </w:t>
      </w:r>
      <w:r w:rsidRPr="00723457">
        <w:rPr>
          <w:rFonts w:ascii="Courier New" w:eastAsia="Times New Roman" w:hAnsi="Courier New" w:cs="Times New Roman"/>
          <w:lang w:val="en-GB"/>
        </w:rPr>
        <w:t>y</w:t>
      </w:r>
      <w:r w:rsidRPr="00723457">
        <w:rPr>
          <w:rFonts w:ascii="Cambria" w:eastAsia="Times New Roman" w:hAnsi="Cambria" w:cs="Times New Roman"/>
          <w:lang w:val="en-GB"/>
        </w:rPr>
        <w:t xml:space="preserve"> = 0) represents the position of the top-left pixel in the reference space.</w:t>
      </w:r>
    </w:p>
    <w:p w14:paraId="21A457DF"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723457">
        <w:rPr>
          <w:rFonts w:ascii="Cambria" w:eastAsia="Calibri" w:hAnsi="Cambria" w:cs="Times New Roman"/>
          <w:sz w:val="20"/>
          <w:lang w:val="en-GB"/>
        </w:rPr>
        <w:t>NOTE 2</w:t>
      </w:r>
      <w:r w:rsidRPr="00723457">
        <w:rPr>
          <w:rFonts w:ascii="Cambria" w:eastAsia="Calibri" w:hAnsi="Cambria" w:cs="Times New Roman"/>
          <w:sz w:val="20"/>
          <w:lang w:val="en-GB"/>
        </w:rPr>
        <w:tab/>
        <w:t xml:space="preserve">Negative values for the </w:t>
      </w:r>
      <w:r w:rsidRPr="00723457">
        <w:rPr>
          <w:rFonts w:ascii="Courier New" w:eastAsia="Calibri" w:hAnsi="Courier New" w:cs="Times New Roman"/>
          <w:sz w:val="20"/>
          <w:lang w:val="en-GB"/>
        </w:rPr>
        <w:t>x</w:t>
      </w:r>
      <w:r w:rsidRPr="00723457">
        <w:rPr>
          <w:rFonts w:ascii="Cambria" w:eastAsia="Calibri" w:hAnsi="Cambria" w:cs="Times New Roman"/>
          <w:sz w:val="20"/>
          <w:lang w:val="en-GB"/>
        </w:rPr>
        <w:t xml:space="preserve"> or </w:t>
      </w:r>
      <w:r w:rsidRPr="00723457">
        <w:rPr>
          <w:rFonts w:ascii="Courier New" w:eastAsia="Calibri" w:hAnsi="Courier New" w:cs="Times New Roman"/>
          <w:sz w:val="20"/>
          <w:lang w:val="en-GB"/>
        </w:rPr>
        <w:t>y</w:t>
      </w:r>
      <w:r w:rsidRPr="00723457">
        <w:rPr>
          <w:rFonts w:ascii="Cambria" w:eastAsia="Calibri" w:hAnsi="Cambria" w:cs="Times New Roman"/>
          <w:sz w:val="20"/>
          <w:lang w:val="en-GB"/>
        </w:rPr>
        <w:t xml:space="preserve"> fields enable to specify points, top-left corners, and/or centres that are outside the image. This can be useful for updating region annotations during edition.</w:t>
      </w:r>
    </w:p>
    <w:p w14:paraId="38CBC6C0"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specify, relatively to the reference space, the width and the height of the region when its geometry is a rectangle or a mask. When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equals 4, the value 0 indicates that the corresponding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value is provided by the </w:t>
      </w:r>
      <w:proofErr w:type="spellStart"/>
      <w:r w:rsidRPr="00723457">
        <w:rPr>
          <w:rFonts w:ascii="Courier New" w:eastAsia="Times New Roman" w:hAnsi="Courier New" w:cs="Times New Roman"/>
          <w:lang w:val="en-GB"/>
        </w:rPr>
        <w:t>ImageSpatialExtentsProperty</w:t>
      </w:r>
      <w:proofErr w:type="spellEnd"/>
      <w:r w:rsidRPr="00723457">
        <w:rPr>
          <w:rFonts w:ascii="Cambria" w:eastAsia="Times New Roman" w:hAnsi="Cambria" w:cs="Times New Roman"/>
          <w:lang w:val="en-GB"/>
        </w:rPr>
        <w:t xml:space="preserve"> associated with the item containing the mask or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or </w:t>
      </w:r>
      <w:r w:rsidRPr="00723457">
        <w:rPr>
          <w:rFonts w:ascii="Courier New" w:eastAsia="Times New Roman" w:hAnsi="Courier New" w:cs="Times New Roman"/>
          <w:lang w:val="en-GB"/>
        </w:rPr>
        <w:t>height</w:t>
      </w:r>
      <w:r w:rsidRPr="00723457">
        <w:rPr>
          <w:rFonts w:ascii="Cambria" w:eastAsia="Times New Roman" w:hAnsi="Cambria" w:cs="Times New Roman"/>
          <w:lang w:val="en-GB"/>
        </w:rPr>
        <w:t xml:space="preserve"> of the track containing the mask. When </w:t>
      </w:r>
      <w:proofErr w:type="spellStart"/>
      <w:r w:rsidRPr="00723457">
        <w:rPr>
          <w:rFonts w:ascii="Courier New" w:eastAsia="Times New Roman" w:hAnsi="Courier New" w:cs="Times New Roman"/>
          <w:lang w:val="en-GB"/>
        </w:rPr>
        <w:t>geometry_type</w:t>
      </w:r>
      <w:proofErr w:type="spellEnd"/>
      <w:r w:rsidRPr="00723457">
        <w:rPr>
          <w:rFonts w:ascii="Cambria" w:eastAsia="Times New Roman" w:hAnsi="Cambria" w:cs="Times New Roman"/>
          <w:lang w:val="en-GB"/>
        </w:rPr>
        <w:t xml:space="preserve"> does not equal 4, the value 0 is reserved.</w:t>
      </w:r>
    </w:p>
    <w:p w14:paraId="7C948B30"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radius_x</w:t>
      </w:r>
      <w:proofErr w:type="spellEnd"/>
      <w:r w:rsidRPr="00723457">
        <w:rPr>
          <w:rFonts w:ascii="Cambria" w:eastAsia="Times New Roman" w:hAnsi="Cambria" w:cs="Times New Roman"/>
          <w:lang w:val="en-GB"/>
        </w:rPr>
        <w:t xml:space="preserve"> specifies, relatively to the reference space, the radius on the x-axis of the region when its geometry is an ellipse.</w:t>
      </w:r>
    </w:p>
    <w:p w14:paraId="69ACAFA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radius_y</w:t>
      </w:r>
      <w:proofErr w:type="spellEnd"/>
      <w:r w:rsidRPr="00723457">
        <w:rPr>
          <w:rFonts w:ascii="Cambria" w:eastAsia="Times New Roman" w:hAnsi="Cambria" w:cs="Times New Roman"/>
          <w:lang w:val="en-GB"/>
        </w:rPr>
        <w:t xml:space="preserve"> specifies, relatively to the reference space, the radius on the y-axis of the region when its geometry is an ellipse.</w:t>
      </w:r>
    </w:p>
    <w:p w14:paraId="20DBF715"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point_count</w:t>
      </w:r>
      <w:proofErr w:type="spellEnd"/>
      <w:r w:rsidRPr="00723457">
        <w:rPr>
          <w:rFonts w:ascii="Cambria" w:eastAsia="Times New Roman" w:hAnsi="Cambria" w:cs="Times New Roman"/>
          <w:lang w:val="en-GB"/>
        </w:rPr>
        <w:t xml:space="preserve"> is the number of points contained in a polygon or a polyline.</w:t>
      </w:r>
    </w:p>
    <w:p w14:paraId="31A2B0CE" w14:textId="77777777" w:rsidR="00723457" w:rsidRPr="00723457" w:rsidRDefault="00723457" w:rsidP="00723457">
      <w:pPr>
        <w:widowControl/>
        <w:tabs>
          <w:tab w:val="left" w:pos="1584"/>
        </w:tabs>
        <w:autoSpaceDE/>
        <w:autoSpaceDN/>
        <w:spacing w:after="240" w:line="220" w:lineRule="atLeast"/>
        <w:ind w:left="720" w:right="720"/>
        <w:jc w:val="both"/>
        <w:rPr>
          <w:rFonts w:ascii="Cambria" w:eastAsia="Calibri" w:hAnsi="Cambria" w:cs="Times New Roman"/>
          <w:sz w:val="20"/>
          <w:lang w:val="en-GB"/>
        </w:rPr>
      </w:pPr>
      <w:r w:rsidRPr="00723457">
        <w:rPr>
          <w:rFonts w:ascii="Cambria" w:eastAsia="Calibri" w:hAnsi="Cambria" w:cs="Times New Roman"/>
          <w:sz w:val="20"/>
          <w:lang w:val="en-GB"/>
        </w:rPr>
        <w:t>NOTE 3</w:t>
      </w:r>
      <w:r w:rsidRPr="00723457">
        <w:rPr>
          <w:rFonts w:ascii="Cambria" w:eastAsia="Calibri" w:hAnsi="Cambria" w:cs="Times New Roman"/>
          <w:sz w:val="20"/>
          <w:lang w:val="en-GB"/>
        </w:rPr>
        <w:tab/>
        <w:t>A polygon specifying the geometry of a region is always closed and therefore there is no need to repeat the first point of the polygon as the ending point of the polygon.</w:t>
      </w:r>
    </w:p>
    <w:p w14:paraId="49658FF3"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w:t>
      </w:r>
      <w:proofErr w:type="spellStart"/>
      <w:r w:rsidRPr="00723457">
        <w:rPr>
          <w:rFonts w:ascii="Courier New" w:eastAsia="Times New Roman" w:hAnsi="Courier New" w:cs="Times New Roman"/>
          <w:lang w:val="en-GB"/>
        </w:rPr>
        <w:t>py</w:t>
      </w:r>
      <w:proofErr w:type="spellEnd"/>
      <w:r w:rsidRPr="00723457">
        <w:rPr>
          <w:rFonts w:ascii="Cambria" w:eastAsia="Times New Roman" w:hAnsi="Cambria" w:cs="Times New Roman"/>
          <w:lang w:val="en-GB"/>
        </w:rPr>
        <w:t xml:space="preserve"> specify the coordinates of the points composing the polygon or the polyline relatively to the reference space. The value (</w:t>
      </w:r>
      <w:r w:rsidRPr="00723457">
        <w:rPr>
          <w:rFonts w:ascii="Courier New" w:eastAsia="Times New Roman" w:hAnsi="Courier New" w:cs="Times New Roman"/>
          <w:lang w:val="en-GB"/>
        </w:rPr>
        <w:t>px</w:t>
      </w:r>
      <w:r w:rsidRPr="00723457">
        <w:rPr>
          <w:rFonts w:ascii="Cambria" w:eastAsia="Times New Roman" w:hAnsi="Cambria" w:cs="Times New Roman"/>
          <w:lang w:val="en-GB"/>
        </w:rPr>
        <w:t xml:space="preserve"> = 0, </w:t>
      </w:r>
      <w:proofErr w:type="spellStart"/>
      <w:r w:rsidRPr="00723457">
        <w:rPr>
          <w:rFonts w:ascii="Courier New" w:eastAsia="Times New Roman" w:hAnsi="Courier New" w:cs="Times New Roman"/>
          <w:lang w:val="en-GB"/>
        </w:rPr>
        <w:t>py</w:t>
      </w:r>
      <w:proofErr w:type="spellEnd"/>
      <w:r w:rsidRPr="00723457">
        <w:rPr>
          <w:rFonts w:ascii="Cambria" w:eastAsia="Times New Roman" w:hAnsi="Cambria" w:cs="Times New Roman"/>
          <w:lang w:val="en-GB"/>
        </w:rPr>
        <w:t xml:space="preserve"> = 0) represents the position of the top-left pixel in the reference space.</w:t>
      </w:r>
    </w:p>
    <w:p w14:paraId="58503132"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ourier New" w:eastAsia="Times New Roman" w:hAnsi="Courier New" w:cs="Times New Roman"/>
          <w:lang w:val="en-GB"/>
        </w:rPr>
      </w:pPr>
      <w:bookmarkStart w:id="324" w:name="_Hlk98952195"/>
      <w:proofErr w:type="spellStart"/>
      <w:r w:rsidRPr="00723457">
        <w:rPr>
          <w:rFonts w:ascii="Courier New" w:eastAsia="Times New Roman" w:hAnsi="Courier New" w:cs="Times New Roman"/>
          <w:lang w:val="en-GB"/>
        </w:rPr>
        <w:t>track_mask_idx</w:t>
      </w:r>
      <w:proofErr w:type="spellEnd"/>
      <w:r w:rsidRPr="00723457">
        <w:rPr>
          <w:rFonts w:ascii="Courier New" w:eastAsia="Times New Roman" w:hAnsi="Courier New" w:cs="Times New Roman"/>
          <w:lang w:val="en-GB"/>
        </w:rPr>
        <w:t xml:space="preserve"> </w:t>
      </w:r>
      <w:r w:rsidRPr="00723457">
        <w:rPr>
          <w:rFonts w:ascii="Cambria" w:eastAsia="Times New Roman" w:hAnsi="Cambria" w:cs="Times New Roman"/>
          <w:lang w:val="en-GB"/>
        </w:rPr>
        <w:t xml:space="preserve">specifies the index of the track reference of type </w:t>
      </w:r>
      <w:r w:rsidRPr="00723457">
        <w:rPr>
          <w:rFonts w:ascii="Courier New" w:eastAsia="Times New Roman" w:hAnsi="Courier New" w:cs="Times New Roman"/>
          <w:lang w:val="en-GB"/>
        </w:rPr>
        <w:t>'mask'</w:t>
      </w:r>
      <w:r w:rsidRPr="00723457">
        <w:rPr>
          <w:rFonts w:ascii="Cambria" w:eastAsia="Times New Roman" w:hAnsi="Cambria" w:cs="Times New Roman"/>
          <w:lang w:val="en-GB"/>
        </w:rPr>
        <w:t xml:space="preserve"> referring to the track from which to retrieve the mask to apply. The sample in that track from which mask data is retrieved is the one that is temporally aligned with the current sample in the source track or the nearest preceding one in the media presentation timeline. The first track reference has the index value 1; the value 0 is reserved.</w:t>
      </w:r>
    </w:p>
    <w:bookmarkEnd w:id="324"/>
    <w:p w14:paraId="177C35C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indicates the coding method applied on the mask contained in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The following values are defined:</w:t>
      </w:r>
    </w:p>
    <w:p w14:paraId="13284C12"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0: No mask encoding scheme is applied.</w:t>
      </w:r>
    </w:p>
    <w:p w14:paraId="0BFAFF2C" w14:textId="77777777" w:rsidR="00723457" w:rsidRPr="00723457" w:rsidRDefault="00723457" w:rsidP="00723457">
      <w:pPr>
        <w:widowControl/>
        <w:tabs>
          <w:tab w:val="left" w:pos="1440"/>
          <w:tab w:val="left" w:pos="8010"/>
        </w:tabs>
        <w:autoSpaceDE/>
        <w:autoSpaceDN/>
        <w:spacing w:before="120" w:after="120"/>
        <w:ind w:left="1440" w:hanging="360"/>
        <w:jc w:val="both"/>
        <w:rPr>
          <w:rFonts w:ascii="Cambria" w:eastAsia="Times New Roman" w:hAnsi="Cambria" w:cs="Times New Roman"/>
          <w:lang w:val="en-GB"/>
        </w:rPr>
      </w:pPr>
      <w:r w:rsidRPr="00723457">
        <w:rPr>
          <w:rFonts w:ascii="Cambria" w:eastAsia="Times New Roman" w:hAnsi="Cambria" w:cs="Times New Roman"/>
          <w:lang w:val="en-GB"/>
        </w:rPr>
        <w:t xml:space="preserve">1: Mask is compressed with </w:t>
      </w:r>
      <w:proofErr w:type="gramStart"/>
      <w:r w:rsidRPr="00723457">
        <w:rPr>
          <w:rFonts w:ascii="Cambria" w:eastAsia="Times New Roman" w:hAnsi="Cambria" w:cs="Times New Roman"/>
          <w:lang w:val="en-GB"/>
        </w:rPr>
        <w:t>deflate(</w:t>
      </w:r>
      <w:proofErr w:type="gramEnd"/>
      <w:r w:rsidRPr="00723457">
        <w:rPr>
          <w:rFonts w:ascii="Cambria" w:eastAsia="Times New Roman" w:hAnsi="Cambria" w:cs="Times New Roman"/>
          <w:lang w:val="en-GB"/>
        </w:rPr>
        <w:t>) as defined in IETF RFC 1951.</w:t>
      </w:r>
    </w:p>
    <w:p w14:paraId="371BEA0A" w14:textId="77777777" w:rsidR="00723457" w:rsidRPr="00723457" w:rsidRDefault="00723457" w:rsidP="00723457">
      <w:pPr>
        <w:widowControl/>
        <w:tabs>
          <w:tab w:val="left" w:pos="1440"/>
          <w:tab w:val="left" w:pos="8010"/>
        </w:tabs>
        <w:autoSpaceDE/>
        <w:autoSpaceDN/>
        <w:spacing w:before="120" w:after="120"/>
        <w:ind w:left="1080" w:hanging="360"/>
        <w:jc w:val="both"/>
        <w:rPr>
          <w:rFonts w:ascii="Cambria" w:eastAsia="Times New Roman" w:hAnsi="Cambria" w:cs="Times New Roman"/>
          <w:lang w:val="en-GB"/>
        </w:rPr>
      </w:pPr>
      <w:r w:rsidRPr="00723457">
        <w:rPr>
          <w:rFonts w:ascii="Cambria" w:eastAsia="Times New Roman" w:hAnsi="Cambria" w:cs="Times New Roman"/>
          <w:lang w:val="en-GB"/>
        </w:rPr>
        <w:t>Other values are reserved.</w:t>
      </w:r>
    </w:p>
    <w:p w14:paraId="44EE5E2B"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proofErr w:type="spellStart"/>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indicates additional encoding parameters needed for successfully processing the coded mask data. When </w:t>
      </w:r>
      <w:proofErr w:type="spellStart"/>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is equal to 1, </w:t>
      </w:r>
      <w:proofErr w:type="spellStart"/>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indicates the number of bytes in the coded mask array </w:t>
      </w:r>
      <w:r w:rsidRPr="00723457">
        <w:rPr>
          <w:rFonts w:ascii="Courier New" w:eastAsia="Times New Roman" w:hAnsi="Courier New" w:cs="Times New Roman"/>
          <w:lang w:val="en-GB"/>
        </w:rPr>
        <w:t>data</w:t>
      </w:r>
      <w:r w:rsidRPr="00723457">
        <w:rPr>
          <w:rFonts w:ascii="Cambria" w:eastAsia="Times New Roman" w:hAnsi="Cambria" w:cs="Times New Roman"/>
          <w:lang w:val="en-GB"/>
        </w:rPr>
        <w:t xml:space="preserve">. The value of </w:t>
      </w:r>
      <w:proofErr w:type="spellStart"/>
      <w:r w:rsidRPr="00723457">
        <w:rPr>
          <w:rFonts w:ascii="Courier New" w:eastAsia="Times New Roman" w:hAnsi="Courier New" w:cs="Times New Roman"/>
          <w:lang w:val="en-GB"/>
        </w:rPr>
        <w:t>mask_coding_parameters</w:t>
      </w:r>
      <w:proofErr w:type="spellEnd"/>
      <w:r w:rsidRPr="00723457">
        <w:rPr>
          <w:rFonts w:ascii="Cambria" w:eastAsia="Times New Roman" w:hAnsi="Cambria" w:cs="Times New Roman"/>
          <w:lang w:val="en-GB"/>
        </w:rPr>
        <w:t xml:space="preserve"> is reserved when the value of </w:t>
      </w:r>
      <w:proofErr w:type="spellStart"/>
      <w:r w:rsidRPr="00723457">
        <w:rPr>
          <w:rFonts w:ascii="Courier New" w:eastAsia="Times New Roman" w:hAnsi="Courier New" w:cs="Times New Roman"/>
          <w:lang w:val="en-GB"/>
        </w:rPr>
        <w:t>mask_coding_method</w:t>
      </w:r>
      <w:proofErr w:type="spellEnd"/>
      <w:r w:rsidRPr="00723457">
        <w:rPr>
          <w:rFonts w:ascii="Cambria" w:eastAsia="Times New Roman" w:hAnsi="Cambria" w:cs="Times New Roman"/>
          <w:lang w:val="en-GB"/>
        </w:rPr>
        <w:t xml:space="preserve"> is greater than 1.</w:t>
      </w:r>
    </w:p>
    <w:p w14:paraId="079F7DFA" w14:textId="77777777" w:rsidR="00723457" w:rsidRPr="00723457" w:rsidRDefault="00723457" w:rsidP="00723457">
      <w:pPr>
        <w:widowControl/>
        <w:tabs>
          <w:tab w:val="left" w:pos="1440"/>
          <w:tab w:val="left" w:pos="8010"/>
        </w:tabs>
        <w:autoSpaceDE/>
        <w:autoSpaceDN/>
        <w:spacing w:before="120" w:after="120"/>
        <w:ind w:left="720" w:hanging="360"/>
        <w:jc w:val="both"/>
        <w:rPr>
          <w:rFonts w:ascii="Cambria" w:eastAsia="Times New Roman" w:hAnsi="Cambria" w:cs="Times New Roman"/>
          <w:lang w:val="en-GB"/>
        </w:rPr>
      </w:pPr>
      <w:r w:rsidRPr="00723457">
        <w:rPr>
          <w:rFonts w:ascii="Courier New" w:eastAsia="Times New Roman" w:hAnsi="Courier New" w:cs="Times New Roman"/>
          <w:lang w:val="en-GB"/>
        </w:rPr>
        <w:lastRenderedPageBreak/>
        <w:t>data</w:t>
      </w:r>
      <w:r w:rsidRPr="00723457">
        <w:rPr>
          <w:rFonts w:ascii="Cambria" w:eastAsia="Times New Roman" w:hAnsi="Cambria" w:cs="Times New Roman"/>
          <w:lang w:val="en-GB"/>
        </w:rPr>
        <w:t xml:space="preserve"> contains the coded or uncompressed representation of a mask that contains the pixels for an inline mask in raster-scan order. Each pixel is represented using a single bit and 8 pixels are packed in one byte. Byte packing shall be in big-endian order. No padding shall be put at the end of each line if the </w:t>
      </w:r>
      <w:r w:rsidRPr="00723457">
        <w:rPr>
          <w:rFonts w:ascii="Courier New" w:eastAsia="Times New Roman" w:hAnsi="Courier New" w:cs="Times New Roman"/>
          <w:lang w:val="en-GB"/>
        </w:rPr>
        <w:t>width</w:t>
      </w:r>
      <w:r w:rsidRPr="00723457">
        <w:rPr>
          <w:rFonts w:ascii="Cambria" w:eastAsia="Times New Roman" w:hAnsi="Cambria" w:cs="Times New Roman"/>
          <w:lang w:val="en-GB"/>
        </w:rPr>
        <w:t xml:space="preserve"> of the mask is not a multiple of 8 pixels. Only the last data byte shall be padded with bits set to 0.</w:t>
      </w:r>
    </w:p>
    <w:bookmarkEnd w:id="323"/>
    <w:p w14:paraId="21AB9EFB" w14:textId="573BF69E" w:rsidR="00D241FA" w:rsidRPr="00303A4D" w:rsidRDefault="00D241FA" w:rsidP="00D241FA">
      <w:pPr>
        <w:widowControl/>
        <w:autoSpaceDE/>
        <w:autoSpaceDN/>
        <w:spacing w:before="120" w:after="120"/>
        <w:rPr>
          <w:rFonts w:ascii="Times New Roman" w:eastAsia="Times New Roman" w:hAnsi="Times New Roman" w:cs="Times New Roman"/>
          <w:sz w:val="24"/>
          <w:szCs w:val="24"/>
          <w:lang w:eastAsia="fr-FR"/>
        </w:rPr>
      </w:pPr>
    </w:p>
    <w:p w14:paraId="4FFED36E" w14:textId="77777777" w:rsidR="00D241FA" w:rsidRPr="00112AA0" w:rsidRDefault="00D241FA" w:rsidP="00661C8A">
      <w:pPr>
        <w:keepNext/>
        <w:widowControl/>
        <w:numPr>
          <w:ilvl w:val="0"/>
          <w:numId w:val="32"/>
        </w:numPr>
        <w:autoSpaceDE/>
        <w:autoSpaceDN/>
        <w:spacing w:before="240" w:after="60"/>
        <w:jc w:val="both"/>
        <w:outlineLvl w:val="1"/>
        <w:rPr>
          <w:rFonts w:ascii="Times New Roman" w:eastAsia="Times New Roman" w:hAnsi="Times New Roman" w:cs="Times New Roman"/>
          <w:b/>
          <w:bCs/>
          <w:iCs/>
          <w:sz w:val="28"/>
          <w:szCs w:val="28"/>
        </w:rPr>
      </w:pPr>
      <w:bookmarkStart w:id="325" w:name="_Toc109996526"/>
      <w:r>
        <w:rPr>
          <w:rFonts w:ascii="Times New Roman" w:eastAsia="Times New Roman" w:hAnsi="Times New Roman" w:cs="Times New Roman"/>
          <w:b/>
          <w:bCs/>
          <w:iCs/>
          <w:sz w:val="28"/>
          <w:szCs w:val="28"/>
        </w:rPr>
        <w:t>Discussion</w:t>
      </w:r>
      <w:bookmarkEnd w:id="325"/>
    </w:p>
    <w:p w14:paraId="59BDBD1B" w14:textId="77777777" w:rsidR="00723457" w:rsidRDefault="00723457" w:rsidP="007C4BDB">
      <w:pPr>
        <w:jc w:val="both"/>
      </w:pPr>
    </w:p>
    <w:p w14:paraId="001F841A" w14:textId="3BAAEA98" w:rsidR="00723457" w:rsidRDefault="00723457" w:rsidP="00723457">
      <w:pPr>
        <w:jc w:val="both"/>
      </w:pPr>
      <w:r w:rsidRPr="00132BCC">
        <w:rPr>
          <w:u w:val="single"/>
        </w:rPr>
        <w:t xml:space="preserve">About </w:t>
      </w:r>
      <w:r w:rsidRPr="00132BCC">
        <w:rPr>
          <w:highlight w:val="yellow"/>
          <w:u w:val="single"/>
        </w:rPr>
        <w:t>the interpolate flag</w:t>
      </w:r>
      <w:r w:rsidRPr="00132BCC">
        <w:rPr>
          <w:u w:val="single"/>
        </w:rPr>
        <w:t>:</w:t>
      </w:r>
      <w:r>
        <w:t xml:space="preserve"> The purpose is to avoid declaring a sample in the region track for each sample of the media track when regions are moving linearly between two positions. Imagine a sample A in the region track with a region at a starting position A and this region is moving linearly to the arrival position B nine samples later. Instead of declaring ten samples in the region track, you can only declare two samples, sample A with a duration corresponding to nine samples in the media track, followed by sample B providing the arrival position B. We should clarify that since the interpolate flag applies to all regions in the sample, the number of regions shall be the same in sample A and B.</w:t>
      </w:r>
    </w:p>
    <w:p w14:paraId="34C822D0" w14:textId="54948E56" w:rsidR="006019C2" w:rsidRDefault="006019C2" w:rsidP="006019C2">
      <w:pPr>
        <w:pStyle w:val="Heading1"/>
        <w:keepNext/>
        <w:tabs>
          <w:tab w:val="num" w:pos="432"/>
        </w:tabs>
        <w:autoSpaceDE/>
        <w:autoSpaceDN/>
        <w:spacing w:before="240" w:after="60" w:line="276" w:lineRule="auto"/>
        <w:ind w:left="432" w:hanging="432"/>
        <w:jc w:val="both"/>
        <w:rPr>
          <w:ins w:id="326" w:author="DENOUAL Franck" w:date="2022-07-29T14:15:00Z"/>
          <w:rFonts w:ascii="Times New Roman" w:eastAsia="Calibri" w:hAnsi="Times New Roman"/>
          <w:kern w:val="32"/>
          <w:sz w:val="28"/>
          <w:szCs w:val="32"/>
        </w:rPr>
      </w:pPr>
      <w:bookmarkStart w:id="327" w:name="_Toc102637446"/>
      <w:bookmarkStart w:id="328" w:name="_Toc102637447"/>
      <w:bookmarkStart w:id="329" w:name="_Toc102637448"/>
      <w:bookmarkStart w:id="330" w:name="_Toc102637449"/>
      <w:bookmarkStart w:id="331" w:name="_Toc102637450"/>
      <w:bookmarkStart w:id="332" w:name="_Toc102637451"/>
      <w:bookmarkStart w:id="333" w:name="_Toc102637452"/>
      <w:bookmarkStart w:id="334" w:name="_Toc102637453"/>
      <w:bookmarkStart w:id="335" w:name="_Toc102637454"/>
      <w:bookmarkStart w:id="336" w:name="_Toc102637455"/>
      <w:bookmarkStart w:id="337" w:name="_Toc94028619"/>
      <w:bookmarkStart w:id="338" w:name="_Toc94029325"/>
      <w:bookmarkStart w:id="339" w:name="_Toc94104957"/>
      <w:bookmarkStart w:id="340" w:name="_Toc94105061"/>
      <w:bookmarkStart w:id="341" w:name="_Toc94105115"/>
      <w:bookmarkStart w:id="342" w:name="_Toc94105151"/>
      <w:bookmarkStart w:id="343" w:name="_Toc94028620"/>
      <w:bookmarkStart w:id="344" w:name="_Toc94029326"/>
      <w:bookmarkStart w:id="345" w:name="_Toc94104958"/>
      <w:bookmarkStart w:id="346" w:name="_Toc94105062"/>
      <w:bookmarkStart w:id="347" w:name="_Toc94105116"/>
      <w:bookmarkStart w:id="348" w:name="_Toc94105152"/>
      <w:bookmarkStart w:id="349" w:name="_Toc94028621"/>
      <w:bookmarkStart w:id="350" w:name="_Toc94029327"/>
      <w:bookmarkStart w:id="351" w:name="_Toc94104959"/>
      <w:bookmarkStart w:id="352" w:name="_Toc94105063"/>
      <w:bookmarkStart w:id="353" w:name="_Toc94105117"/>
      <w:bookmarkStart w:id="354" w:name="_Toc94105153"/>
      <w:bookmarkStart w:id="355" w:name="_Toc94028622"/>
      <w:bookmarkStart w:id="356" w:name="_Toc94029328"/>
      <w:bookmarkStart w:id="357" w:name="_Toc94104960"/>
      <w:bookmarkStart w:id="358" w:name="_Toc94105064"/>
      <w:bookmarkStart w:id="359" w:name="_Toc94105118"/>
      <w:bookmarkStart w:id="360" w:name="_Toc94105154"/>
      <w:bookmarkStart w:id="361" w:name="_Toc94028623"/>
      <w:bookmarkStart w:id="362" w:name="_Toc94029329"/>
      <w:bookmarkStart w:id="363" w:name="_Toc94104961"/>
      <w:bookmarkStart w:id="364" w:name="_Toc94105065"/>
      <w:bookmarkStart w:id="365" w:name="_Toc94105119"/>
      <w:bookmarkStart w:id="366" w:name="_Toc94105155"/>
      <w:bookmarkStart w:id="367" w:name="_Toc94028624"/>
      <w:bookmarkStart w:id="368" w:name="_Toc94029330"/>
      <w:bookmarkStart w:id="369" w:name="_Toc94104962"/>
      <w:bookmarkStart w:id="370" w:name="_Toc94105066"/>
      <w:bookmarkStart w:id="371" w:name="_Toc94105120"/>
      <w:bookmarkStart w:id="372" w:name="_Toc94105156"/>
      <w:bookmarkStart w:id="373" w:name="_Toc94028625"/>
      <w:bookmarkStart w:id="374" w:name="_Toc94029331"/>
      <w:bookmarkStart w:id="375" w:name="_Toc94104963"/>
      <w:bookmarkStart w:id="376" w:name="_Toc94105067"/>
      <w:bookmarkStart w:id="377" w:name="_Toc94105121"/>
      <w:bookmarkStart w:id="378" w:name="_Toc94105157"/>
      <w:bookmarkStart w:id="379" w:name="_Toc109996527"/>
      <w:bookmarkEnd w:id="1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ins w:id="380" w:author="DENOUAL Franck" w:date="2022-07-29T13:39:00Z">
        <w:r w:rsidRPr="006019C2">
          <w:rPr>
            <w:rFonts w:ascii="Times New Roman" w:eastAsia="Calibri" w:hAnsi="Times New Roman"/>
            <w:kern w:val="32"/>
            <w:sz w:val="28"/>
            <w:szCs w:val="32"/>
          </w:rPr>
          <w:t>On carriage of camera properties</w:t>
        </w:r>
      </w:ins>
      <w:bookmarkEnd w:id="379"/>
    </w:p>
    <w:p w14:paraId="7CE36978" w14:textId="77777777" w:rsidR="00467DBC" w:rsidRPr="00132BCC" w:rsidRDefault="00467DBC" w:rsidP="00467DBC">
      <w:pPr>
        <w:rPr>
          <w:moveTo w:id="381" w:author="DENOUAL Franck" w:date="2022-07-29T14:15:00Z"/>
          <w:i/>
          <w:iCs/>
        </w:rPr>
      </w:pPr>
      <w:moveToRangeStart w:id="382" w:author="DENOUAL Franck" w:date="2022-07-29T14:15:00Z" w:name="move109996535"/>
      <w:moveTo w:id="383" w:author="DENOUAL Franck" w:date="2022-07-29T14:15:00Z">
        <w:r w:rsidRPr="00132BCC">
          <w:rPr>
            <w:i/>
            <w:iCs/>
          </w:rPr>
          <w:t>[Ed. (FD). It has been decided at MPEG#138 to move Camera and extrinsic camera parameters to HEIF CDAM.]</w:t>
        </w:r>
      </w:moveTo>
    </w:p>
    <w:moveToRangeEnd w:id="382"/>
    <w:p w14:paraId="0F43EFF9" w14:textId="77777777" w:rsidR="00467DBC" w:rsidRDefault="00467DBC" w:rsidP="00467DBC">
      <w:pPr>
        <w:rPr>
          <w:ins w:id="384" w:author="DENOUAL Franck" w:date="2022-07-29T14:15:00Z"/>
          <w:i/>
          <w:iCs/>
          <w:highlight w:val="yellow"/>
        </w:rPr>
      </w:pPr>
    </w:p>
    <w:p w14:paraId="70ABBD5A" w14:textId="197A98C8" w:rsidR="006019C2" w:rsidRDefault="00467DBC" w:rsidP="00661C8A">
      <w:pPr>
        <w:rPr>
          <w:ins w:id="385" w:author="DENOUAL Franck" w:date="2022-07-29T14:04:00Z"/>
          <w:rFonts w:ascii="Times New Roman" w:eastAsia="Times New Roman" w:hAnsi="Times New Roman" w:cs="Times New Roman"/>
          <w:i/>
          <w:iCs/>
          <w:sz w:val="24"/>
          <w:szCs w:val="24"/>
          <w:highlight w:val="yellow"/>
          <w:lang w:eastAsia="fr-FR"/>
        </w:rPr>
      </w:pPr>
      <w:ins w:id="386" w:author="DENOUAL Franck" w:date="2022-07-29T14:15:00Z">
        <w:r w:rsidRPr="00467DBC">
          <w:rPr>
            <w:i/>
            <w:iCs/>
            <w:highlight w:val="yellow"/>
          </w:rPr>
          <w:t xml:space="preserve"> </w:t>
        </w:r>
        <w:r w:rsidRPr="00661C8A">
          <w:rPr>
            <w:i/>
            <w:iCs/>
            <w:highlight w:val="yellow"/>
          </w:rPr>
          <w:t xml:space="preserve">[Ed. (FD). </w:t>
        </w:r>
        <w:r w:rsidRPr="00661C8A">
          <w:rPr>
            <w:i/>
            <w:iCs/>
            <w:highlight w:val="yellow"/>
          </w:rPr>
          <w:t>At MPEG#139, t</w:t>
        </w:r>
      </w:ins>
      <w:ins w:id="387" w:author="DENOUAL Franck" w:date="2022-07-29T13:43:00Z">
        <w:r w:rsidR="006019C2" w:rsidRPr="00661C8A">
          <w:rPr>
            <w:i/>
            <w:iCs/>
            <w:highlight w:val="yellow"/>
          </w:rPr>
          <w:t xml:space="preserve">here is </w:t>
        </w:r>
      </w:ins>
      <w:ins w:id="388" w:author="DENOUAL Franck" w:date="2022-07-29T13:44:00Z">
        <w:r w:rsidR="006019C2" w:rsidRPr="00467DBC">
          <w:rPr>
            <w:i/>
            <w:iCs/>
            <w:highlight w:val="yellow"/>
          </w:rPr>
          <w:t xml:space="preserve">also </w:t>
        </w:r>
      </w:ins>
      <w:ins w:id="389" w:author="DENOUAL Franck" w:date="2022-07-29T13:43:00Z">
        <w:r w:rsidR="006019C2" w:rsidRPr="00661C8A">
          <w:rPr>
            <w:i/>
            <w:iCs/>
            <w:highlight w:val="yellow"/>
          </w:rPr>
          <w:t xml:space="preserve">an open question on using the </w:t>
        </w:r>
        <w:proofErr w:type="spellStart"/>
        <w:r w:rsidR="006019C2" w:rsidRPr="00661C8A">
          <w:rPr>
            <w:i/>
            <w:iCs/>
            <w:highlight w:val="yellow"/>
          </w:rPr>
          <w:t>ExtrinsicCameraParametersBox</w:t>
        </w:r>
        <w:proofErr w:type="spellEnd"/>
        <w:r w:rsidR="006019C2" w:rsidRPr="00661C8A">
          <w:rPr>
            <w:i/>
            <w:iCs/>
            <w:highlight w:val="yellow"/>
          </w:rPr>
          <w:t xml:space="preserve"> '</w:t>
        </w:r>
        <w:proofErr w:type="spellStart"/>
        <w:r w:rsidR="006019C2" w:rsidRPr="00661C8A">
          <w:rPr>
            <w:i/>
            <w:iCs/>
            <w:highlight w:val="yellow"/>
          </w:rPr>
          <w:t>ecam</w:t>
        </w:r>
        <w:proofErr w:type="spellEnd"/>
        <w:r w:rsidR="006019C2" w:rsidRPr="00661C8A">
          <w:rPr>
            <w:i/>
            <w:iCs/>
            <w:highlight w:val="yellow"/>
          </w:rPr>
          <w:t xml:space="preserve">' and </w:t>
        </w:r>
        <w:proofErr w:type="spellStart"/>
        <w:r w:rsidR="006019C2" w:rsidRPr="00661C8A">
          <w:rPr>
            <w:i/>
            <w:iCs/>
            <w:highlight w:val="yellow"/>
          </w:rPr>
          <w:t>IntrinsicCameraParametersBox</w:t>
        </w:r>
        <w:proofErr w:type="spellEnd"/>
        <w:r w:rsidR="006019C2" w:rsidRPr="00661C8A">
          <w:rPr>
            <w:i/>
            <w:iCs/>
            <w:highlight w:val="yellow"/>
          </w:rPr>
          <w:t xml:space="preserve"> '</w:t>
        </w:r>
        <w:proofErr w:type="spellStart"/>
        <w:r w:rsidR="006019C2" w:rsidRPr="00661C8A">
          <w:rPr>
            <w:i/>
            <w:iCs/>
            <w:highlight w:val="yellow"/>
          </w:rPr>
          <w:t>icam</w:t>
        </w:r>
        <w:proofErr w:type="spellEnd"/>
        <w:r w:rsidR="006019C2" w:rsidRPr="00661C8A">
          <w:rPr>
            <w:i/>
            <w:iCs/>
            <w:highlight w:val="yellow"/>
          </w:rPr>
          <w:t>' specified in ISO/IEC 14996-15 for the storage of camera extrinsic and intrinsic parameters for image items</w:t>
        </w:r>
        <w:r w:rsidR="006019C2" w:rsidRPr="00661C8A">
          <w:rPr>
            <w:highlight w:val="yellow"/>
          </w:rPr>
          <w:t>.</w:t>
        </w:r>
      </w:ins>
      <w:ins w:id="390" w:author="DENOUAL Franck" w:date="2022-07-29T13:41:00Z">
        <w:r w:rsidR="006019C2" w:rsidRPr="00661C8A">
          <w:rPr>
            <w:rFonts w:ascii="Times New Roman" w:eastAsia="Times New Roman" w:hAnsi="Times New Roman" w:cs="Times New Roman"/>
            <w:i/>
            <w:iCs/>
            <w:sz w:val="24"/>
            <w:szCs w:val="24"/>
            <w:highlight w:val="yellow"/>
            <w:lang w:eastAsia="fr-FR"/>
          </w:rPr>
          <w:t>]</w:t>
        </w:r>
      </w:ins>
    </w:p>
    <w:p w14:paraId="3FCD1FAC" w14:textId="77777777" w:rsidR="00E8143E" w:rsidRDefault="00E8143E" w:rsidP="006019C2">
      <w:pPr>
        <w:ind w:left="360"/>
        <w:rPr>
          <w:ins w:id="391" w:author="DENOUAL Franck" w:date="2022-07-29T14:05:00Z"/>
        </w:rPr>
      </w:pPr>
    </w:p>
    <w:p w14:paraId="6C36D620" w14:textId="6E829F2F" w:rsidR="00E8143E" w:rsidRDefault="00E8143E" w:rsidP="006019C2">
      <w:pPr>
        <w:ind w:left="360"/>
        <w:rPr>
          <w:ins w:id="392" w:author="DENOUAL Franck" w:date="2022-07-29T13:44:00Z"/>
          <w:rFonts w:ascii="Times New Roman" w:eastAsia="Times New Roman" w:hAnsi="Times New Roman" w:cs="Times New Roman"/>
          <w:i/>
          <w:iCs/>
          <w:sz w:val="24"/>
          <w:szCs w:val="24"/>
          <w:highlight w:val="yellow"/>
          <w:lang w:eastAsia="fr-FR"/>
        </w:rPr>
      </w:pPr>
      <w:ins w:id="393" w:author="DENOUAL Franck" w:date="2022-07-29T14:06:00Z">
        <w:r>
          <w:t>More d</w:t>
        </w:r>
      </w:ins>
      <w:ins w:id="394" w:author="DENOUAL Franck" w:date="2022-07-29T14:07:00Z">
        <w:r>
          <w:t xml:space="preserve">etails on the </w:t>
        </w:r>
      </w:ins>
      <w:ins w:id="395" w:author="DENOUAL Franck" w:date="2022-07-29T14:08:00Z">
        <w:r>
          <w:t xml:space="preserve">related </w:t>
        </w:r>
      </w:ins>
      <w:ins w:id="396" w:author="DENOUAL Franck" w:date="2022-07-29T14:07:00Z">
        <w:r>
          <w:t xml:space="preserve">discussion </w:t>
        </w:r>
      </w:ins>
      <w:ins w:id="397" w:author="DENOUAL Franck" w:date="2022-07-29T14:08:00Z">
        <w:r>
          <w:t xml:space="preserve">can be found in </w:t>
        </w:r>
      </w:ins>
      <w:ins w:id="398" w:author="DENOUAL Franck" w:date="2022-07-29T14:05:00Z">
        <w:r>
          <w:fldChar w:fldCharType="begin"/>
        </w:r>
        <w:r>
          <w:instrText xml:space="preserve"> HYPERLINK "http://mpegx.int-evry.fr/software/MPEG/Systems/FileFormat/HEIF/-/issues/78" </w:instrText>
        </w:r>
        <w:r>
          <w:fldChar w:fldCharType="separate"/>
        </w:r>
        <w:r w:rsidRPr="006019C2">
          <w:rPr>
            <w:rStyle w:val="Hyperlink"/>
          </w:rPr>
          <w:t>Issue#78</w:t>
        </w:r>
        <w:r>
          <w:fldChar w:fldCharType="end"/>
        </w:r>
        <w:r>
          <w:t>.</w:t>
        </w:r>
      </w:ins>
    </w:p>
    <w:p w14:paraId="1283F59F" w14:textId="6B729905" w:rsidR="006019C2" w:rsidRDefault="006019C2" w:rsidP="006019C2">
      <w:pPr>
        <w:ind w:left="360"/>
        <w:rPr>
          <w:ins w:id="399" w:author="DENOUAL Franck" w:date="2022-07-29T13:44:00Z"/>
          <w:rFonts w:ascii="Times New Roman" w:eastAsia="Times New Roman" w:hAnsi="Times New Roman" w:cs="Times New Roman"/>
          <w:i/>
          <w:iCs/>
          <w:sz w:val="24"/>
          <w:szCs w:val="24"/>
          <w:highlight w:val="yellow"/>
          <w:lang w:eastAsia="fr-FR"/>
        </w:rPr>
      </w:pPr>
    </w:p>
    <w:p w14:paraId="4AE6E03A" w14:textId="3AD48F79" w:rsidR="006019C2" w:rsidRDefault="006019C2" w:rsidP="006019C2">
      <w:pPr>
        <w:keepNext/>
        <w:widowControl/>
        <w:numPr>
          <w:ilvl w:val="2"/>
          <w:numId w:val="54"/>
        </w:numPr>
        <w:tabs>
          <w:tab w:val="left" w:pos="403"/>
          <w:tab w:val="left" w:pos="880"/>
        </w:tabs>
        <w:suppressAutoHyphens/>
        <w:autoSpaceDE/>
        <w:autoSpaceDN/>
        <w:spacing w:before="60" w:after="240" w:line="240" w:lineRule="atLeast"/>
        <w:outlineLvl w:val="2"/>
        <w:rPr>
          <w:ins w:id="400" w:author="DENOUAL Franck" w:date="2022-07-29T14:08:00Z"/>
          <w:rFonts w:ascii="Cambria" w:hAnsi="Cambria"/>
          <w:b/>
          <w:lang w:val="en-GB" w:eastAsia="ja-JP"/>
        </w:rPr>
      </w:pPr>
      <w:bookmarkStart w:id="401" w:name="_Toc103792635"/>
      <w:bookmarkStart w:id="402" w:name="_Toc109996528"/>
      <w:ins w:id="403" w:author="DENOUAL Franck" w:date="2022-07-29T13:44:00Z">
        <w:r w:rsidRPr="009F349D">
          <w:rPr>
            <w:rFonts w:ascii="Cambria" w:hAnsi="Cambria"/>
            <w:b/>
            <w:lang w:val="en-GB" w:eastAsia="ja-JP"/>
          </w:rPr>
          <w:t>Camera extrinsic matrix</w:t>
        </w:r>
      </w:ins>
      <w:bookmarkEnd w:id="401"/>
      <w:bookmarkEnd w:id="402"/>
    </w:p>
    <w:p w14:paraId="28E8FA6B" w14:textId="77777777" w:rsidR="00E8143E" w:rsidRDefault="00E8143E" w:rsidP="00E8143E">
      <w:pPr>
        <w:rPr>
          <w:ins w:id="404" w:author="DENOUAL Franck" w:date="2022-07-29T14:08:00Z"/>
          <w:rFonts w:ascii="Times New Roman" w:eastAsia="Times New Roman" w:hAnsi="Times New Roman" w:cs="Times New Roman"/>
          <w:i/>
          <w:iCs/>
          <w:sz w:val="24"/>
          <w:szCs w:val="24"/>
          <w:highlight w:val="yellow"/>
          <w:lang w:eastAsia="fr-FR"/>
        </w:rPr>
      </w:pPr>
      <w:ins w:id="405" w:author="DENOUAL Franck" w:date="2022-07-29T14:08:00Z">
        <w:r w:rsidRPr="008726F0">
          <w:rPr>
            <w:i/>
            <w:highlight w:val="yellow"/>
          </w:rPr>
          <w:t>[ Ed. (FD): Decisions at MPEG#139</w:t>
        </w:r>
        <w:r w:rsidRPr="006709F5">
          <w:rPr>
            <w:i/>
            <w:highlight w:val="yellow"/>
          </w:rPr>
          <w:t xml:space="preserve">: Add in the </w:t>
        </w:r>
        <w:proofErr w:type="spellStart"/>
        <w:r w:rsidRPr="006709F5">
          <w:rPr>
            <w:i/>
            <w:highlight w:val="yellow"/>
          </w:rPr>
          <w:t>TuC</w:t>
        </w:r>
        <w:proofErr w:type="spellEnd"/>
        <w:r w:rsidRPr="006709F5">
          <w:rPr>
            <w:i/>
            <w:highlight w:val="yellow"/>
          </w:rPr>
          <w:t>:</w:t>
        </w:r>
        <w:r w:rsidRPr="006709F5">
          <w:rPr>
            <w:rFonts w:ascii="Times New Roman" w:eastAsia="Times New Roman" w:hAnsi="Times New Roman" w:cs="Times New Roman"/>
            <w:i/>
            <w:iCs/>
            <w:sz w:val="24"/>
            <w:szCs w:val="24"/>
            <w:highlight w:val="yellow"/>
            <w:lang w:eastAsia="fr-FR"/>
          </w:rPr>
          <w:t xml:space="preserve"> </w:t>
        </w:r>
      </w:ins>
    </w:p>
    <w:p w14:paraId="50B77BB0" w14:textId="77777777" w:rsidR="00E8143E" w:rsidRDefault="00E8143E" w:rsidP="00E8143E">
      <w:pPr>
        <w:pStyle w:val="ListParagraph"/>
        <w:ind w:left="432"/>
        <w:rPr>
          <w:ins w:id="406" w:author="DENOUAL Franck" w:date="2022-07-29T14:08:00Z"/>
          <w:rFonts w:ascii="Times New Roman" w:eastAsia="Times New Roman" w:hAnsi="Times New Roman" w:cs="Times New Roman"/>
          <w:i/>
          <w:iCs/>
          <w:sz w:val="24"/>
          <w:szCs w:val="24"/>
          <w:highlight w:val="yellow"/>
          <w:lang w:eastAsia="fr-FR"/>
        </w:rPr>
      </w:pPr>
      <w:ins w:id="407" w:author="DENOUAL Franck" w:date="2022-07-29T14:08:00Z">
        <w:r w:rsidRPr="006709F5">
          <w:rPr>
            <w:rFonts w:ascii="Times New Roman" w:eastAsia="Times New Roman" w:hAnsi="Times New Roman" w:cs="Times New Roman"/>
            <w:i/>
            <w:iCs/>
            <w:sz w:val="24"/>
            <w:szCs w:val="24"/>
            <w:highlight w:val="yellow"/>
            <w:lang w:eastAsia="fr-FR"/>
          </w:rPr>
          <w:t xml:space="preserve">The information on the cameras GPS position and alignment to geomagnetic north as part of the </w:t>
        </w:r>
        <w:proofErr w:type="spellStart"/>
        <w:r w:rsidRPr="006709F5">
          <w:rPr>
            <w:rFonts w:ascii="Times New Roman" w:eastAsia="Times New Roman" w:hAnsi="Times New Roman" w:cs="Times New Roman"/>
            <w:i/>
            <w:iCs/>
            <w:sz w:val="24"/>
            <w:szCs w:val="24"/>
            <w:highlight w:val="yellow"/>
            <w:lang w:eastAsia="fr-FR"/>
          </w:rPr>
          <w:t>ViewpointGpsPositionStruct</w:t>
        </w:r>
        <w:proofErr w:type="spellEnd"/>
        <w:r w:rsidRPr="006709F5">
          <w:rPr>
            <w:rFonts w:ascii="Times New Roman" w:eastAsia="Times New Roman" w:hAnsi="Times New Roman" w:cs="Times New Roman"/>
            <w:i/>
            <w:iCs/>
            <w:sz w:val="24"/>
            <w:szCs w:val="24"/>
            <w:highlight w:val="yellow"/>
            <w:lang w:eastAsia="fr-FR"/>
          </w:rPr>
          <w:t xml:space="preserve"> and </w:t>
        </w:r>
        <w:proofErr w:type="spellStart"/>
        <w:r w:rsidRPr="006709F5">
          <w:rPr>
            <w:rFonts w:ascii="Times New Roman" w:eastAsia="Times New Roman" w:hAnsi="Times New Roman" w:cs="Times New Roman"/>
            <w:i/>
            <w:iCs/>
            <w:sz w:val="24"/>
            <w:szCs w:val="24"/>
            <w:highlight w:val="yellow"/>
            <w:lang w:eastAsia="fr-FR"/>
          </w:rPr>
          <w:t>ViewpointGeomagneticInfoStruct</w:t>
        </w:r>
        <w:proofErr w:type="spellEnd"/>
        <w:r w:rsidRPr="006709F5">
          <w:rPr>
            <w:rFonts w:ascii="Times New Roman" w:eastAsia="Times New Roman" w:hAnsi="Times New Roman" w:cs="Times New Roman"/>
            <w:i/>
            <w:iCs/>
            <w:sz w:val="24"/>
            <w:szCs w:val="24"/>
            <w:highlight w:val="yellow"/>
            <w:lang w:eastAsia="fr-FR"/>
          </w:rPr>
          <w:t xml:space="preserve">, respectively, under version &gt; 0 of the </w:t>
        </w:r>
        <w:proofErr w:type="spellStart"/>
        <w:r w:rsidRPr="006709F5">
          <w:rPr>
            <w:rFonts w:ascii="Times New Roman" w:eastAsia="Times New Roman" w:hAnsi="Times New Roman" w:cs="Times New Roman"/>
            <w:i/>
            <w:iCs/>
            <w:sz w:val="24"/>
            <w:szCs w:val="24"/>
            <w:highlight w:val="yellow"/>
            <w:lang w:eastAsia="fr-FR"/>
          </w:rPr>
          <w:t>cameraExtrinsicProperty</w:t>
        </w:r>
        <w:proofErr w:type="spellEnd"/>
        <w:r w:rsidRPr="006709F5">
          <w:rPr>
            <w:rFonts w:ascii="Times New Roman" w:eastAsia="Times New Roman" w:hAnsi="Times New Roman" w:cs="Times New Roman"/>
            <w:i/>
            <w:iCs/>
            <w:sz w:val="24"/>
            <w:szCs w:val="24"/>
            <w:highlight w:val="yellow"/>
            <w:lang w:eastAsia="fr-FR"/>
          </w:rPr>
          <w:t>.</w:t>
        </w:r>
      </w:ins>
    </w:p>
    <w:p w14:paraId="7B5CA83C" w14:textId="77777777" w:rsidR="00467DBC" w:rsidRDefault="00E8143E" w:rsidP="00467DBC">
      <w:pPr>
        <w:rPr>
          <w:ins w:id="408" w:author="DENOUAL Franck" w:date="2022-07-29T14:10:00Z"/>
          <w:rFonts w:ascii="Cambria" w:hAnsi="Cambria"/>
          <w:lang w:val="en-GB"/>
        </w:rPr>
      </w:pPr>
      <w:ins w:id="409" w:author="DENOUAL Franck" w:date="2022-07-29T14:08:00Z">
        <w:r w:rsidRPr="00661C8A">
          <w:rPr>
            <w:rFonts w:ascii="Times New Roman" w:eastAsia="Times New Roman" w:hAnsi="Times New Roman" w:cs="Times New Roman"/>
            <w:sz w:val="24"/>
            <w:szCs w:val="24"/>
            <w:highlight w:val="yellow"/>
            <w:lang w:eastAsia="fr-FR"/>
          </w:rPr>
          <w:t xml:space="preserve">Text for </w:t>
        </w:r>
      </w:ins>
      <w:ins w:id="410" w:author="DENOUAL Franck" w:date="2022-07-29T14:09:00Z">
        <w:r w:rsidRPr="00661C8A">
          <w:rPr>
            <w:rFonts w:ascii="Times New Roman" w:eastAsia="Times New Roman" w:hAnsi="Times New Roman" w:cs="Times New Roman"/>
            <w:sz w:val="24"/>
            <w:szCs w:val="24"/>
            <w:highlight w:val="yellow"/>
            <w:lang w:eastAsia="fr-FR"/>
          </w:rPr>
          <w:t xml:space="preserve">camera extrinsic matrix is in HEIF potential improvements of CDAM </w:t>
        </w:r>
        <w:r w:rsidRPr="00661C8A">
          <w:rPr>
            <w:highlight w:val="yellow"/>
          </w:rPr>
          <w:t>MDS21765_WG03_N00636</w:t>
        </w:r>
      </w:ins>
      <w:ins w:id="411" w:author="DENOUAL Franck" w:date="2022-07-29T14:08:00Z">
        <w:r w:rsidRPr="00661C8A">
          <w:rPr>
            <w:rFonts w:ascii="Times New Roman" w:eastAsia="Times New Roman" w:hAnsi="Times New Roman" w:cs="Times New Roman"/>
            <w:i/>
            <w:iCs/>
            <w:sz w:val="24"/>
            <w:szCs w:val="24"/>
            <w:highlight w:val="yellow"/>
            <w:lang w:eastAsia="fr-FR"/>
          </w:rPr>
          <w:t>]</w:t>
        </w:r>
      </w:ins>
    </w:p>
    <w:p w14:paraId="3BCCD062" w14:textId="10F277C6" w:rsidR="00467DBC" w:rsidRDefault="00467DBC" w:rsidP="00467DBC">
      <w:pPr>
        <w:rPr>
          <w:ins w:id="412" w:author="DENOUAL Franck" w:date="2022-07-29T14:10:00Z"/>
          <w:rFonts w:ascii="Cambria" w:hAnsi="Cambria"/>
          <w:lang w:val="en-GB"/>
        </w:rPr>
      </w:pPr>
    </w:p>
    <w:p w14:paraId="40E994B6" w14:textId="71541B59" w:rsidR="00467DBC" w:rsidRDefault="00467DBC" w:rsidP="00467DBC">
      <w:pPr>
        <w:rPr>
          <w:ins w:id="413" w:author="DENOUAL Franck" w:date="2022-07-29T14:10:00Z"/>
          <w:rFonts w:ascii="Cambria" w:hAnsi="Cambria"/>
          <w:lang w:val="en-GB"/>
        </w:rPr>
      </w:pPr>
      <w:ins w:id="414" w:author="DENOUAL Franck" w:date="2022-07-29T14:10:00Z">
        <w:r>
          <w:rPr>
            <w:rFonts w:ascii="Cambria" w:hAnsi="Cambria"/>
            <w:lang w:val="en-GB"/>
          </w:rPr>
          <w:t>Proposed additional parameters to the syntax:</w:t>
        </w:r>
      </w:ins>
    </w:p>
    <w:p w14:paraId="4A233E69" w14:textId="10B39605" w:rsidR="006019C2" w:rsidRPr="009F349D"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ins w:id="415" w:author="DENOUAL Franck" w:date="2022-07-29T13:44:00Z"/>
          <w:rFonts w:ascii="Cambria" w:hAnsi="Cambria"/>
          <w:b/>
          <w:lang w:val="en-GB" w:eastAsia="ja-JP"/>
        </w:rPr>
      </w:pPr>
      <w:ins w:id="416" w:author="DENOUAL Franck" w:date="2022-07-29T13:44:00Z">
        <w:r w:rsidRPr="009F349D">
          <w:rPr>
            <w:rFonts w:ascii="Cambria" w:hAnsi="Cambria"/>
            <w:b/>
            <w:lang w:val="en-GB" w:eastAsia="ja-JP"/>
          </w:rPr>
          <w:t>Syntax</w:t>
        </w:r>
      </w:ins>
      <w:ins w:id="417" w:author="DENOUAL Franck" w:date="2022-07-29T14:10:00Z">
        <w:r w:rsidR="00467DBC">
          <w:rPr>
            <w:rFonts w:ascii="Cambria" w:hAnsi="Cambria"/>
            <w:b/>
            <w:lang w:val="en-GB" w:eastAsia="ja-JP"/>
          </w:rPr>
          <w:t xml:space="preserve"> </w:t>
        </w:r>
      </w:ins>
    </w:p>
    <w:p w14:paraId="60D4C861" w14:textId="42D70789" w:rsidR="006019C2" w:rsidRPr="009F349D"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418" w:author="DENOUAL Franck" w:date="2022-07-29T13:44:00Z"/>
          <w:rFonts w:ascii="Courier New" w:hAnsi="Courier New"/>
          <w:sz w:val="20"/>
          <w:lang w:val="en-GB" w:eastAsia="ja-JP"/>
        </w:rPr>
      </w:pPr>
      <w:proofErr w:type="gramStart"/>
      <w:ins w:id="419" w:author="DENOUAL Franck" w:date="2022-07-29T13:44:00Z">
        <w:r w:rsidRPr="009F349D">
          <w:rPr>
            <w:rFonts w:ascii="Courier New" w:hAnsi="Courier New"/>
            <w:sz w:val="20"/>
            <w:lang w:val="en-GB" w:eastAsia="ja-JP"/>
          </w:rPr>
          <w:t>aligned(</w:t>
        </w:r>
        <w:proofErr w:type="gramEnd"/>
        <w:r w:rsidRPr="009F349D">
          <w:rPr>
            <w:rFonts w:ascii="Courier New" w:hAnsi="Courier New"/>
            <w:sz w:val="20"/>
            <w:lang w:val="en-GB" w:eastAsia="ja-JP"/>
          </w:rPr>
          <w:t xml:space="preserve">8) class </w:t>
        </w:r>
        <w:proofErr w:type="spellStart"/>
        <w:r w:rsidRPr="009F349D">
          <w:rPr>
            <w:rFonts w:ascii="Courier New" w:hAnsi="Courier New"/>
            <w:sz w:val="20"/>
            <w:lang w:val="en-GB" w:eastAsia="ja-JP"/>
          </w:rPr>
          <w:t>CameraExtrinsics</w:t>
        </w:r>
        <w:r>
          <w:rPr>
            <w:rFonts w:ascii="Courier New" w:hAnsi="Courier New"/>
            <w:sz w:val="20"/>
            <w:lang w:val="en-GB" w:eastAsia="ja-JP"/>
          </w:rPr>
          <w:t>Property</w:t>
        </w:r>
        <w:proofErr w:type="spellEnd"/>
        <w:r w:rsidRPr="009F349D">
          <w:rPr>
            <w:rFonts w:ascii="Courier New" w:hAnsi="Courier New"/>
            <w:sz w:val="20"/>
            <w:lang w:val="en-GB" w:eastAsia="ja-JP"/>
          </w:rPr>
          <w:br/>
          <w:t xml:space="preserve">extends </w:t>
        </w:r>
        <w:proofErr w:type="spellStart"/>
        <w:r w:rsidRPr="009F349D">
          <w:rPr>
            <w:rFonts w:ascii="Courier New" w:hAnsi="Courier New"/>
            <w:sz w:val="20"/>
            <w:lang w:val="en-GB" w:eastAsia="ja-JP"/>
          </w:rPr>
          <w:t>ItemFullProperty</w:t>
        </w:r>
        <w:proofErr w:type="spellEnd"/>
        <w:r w:rsidRPr="009F349D">
          <w:rPr>
            <w:rFonts w:ascii="Courier New" w:hAnsi="Courier New"/>
            <w:sz w:val="20"/>
            <w:lang w:val="en-GB" w:eastAsia="ja-JP"/>
          </w:rPr>
          <w:t>('</w:t>
        </w:r>
        <w:proofErr w:type="spellStart"/>
        <w:r w:rsidRPr="009F349D">
          <w:rPr>
            <w:rFonts w:ascii="Courier New" w:hAnsi="Courier New"/>
            <w:sz w:val="20"/>
            <w:lang w:val="en-GB" w:eastAsia="ja-JP"/>
          </w:rPr>
          <w:t>cmex</w:t>
        </w:r>
        <w:proofErr w:type="spellEnd"/>
        <w:r w:rsidRPr="009F349D">
          <w:rPr>
            <w:rFonts w:ascii="Courier New" w:hAnsi="Courier New"/>
            <w:sz w:val="20"/>
            <w:lang w:val="en-GB" w:eastAsia="ja-JP"/>
          </w:rPr>
          <w:t xml:space="preserve">', </w:t>
        </w:r>
        <w:r w:rsidRPr="00467DBC">
          <w:rPr>
            <w:rFonts w:ascii="Courier New" w:hAnsi="Courier New"/>
            <w:b/>
            <w:bCs/>
            <w:sz w:val="20"/>
            <w:highlight w:val="yellow"/>
            <w:lang w:val="en-GB" w:eastAsia="ja-JP"/>
            <w:rPrChange w:id="420" w:author="DENOUAL Franck" w:date="2022-07-29T14:10:00Z">
              <w:rPr>
                <w:rFonts w:ascii="Courier New" w:hAnsi="Courier New"/>
                <w:sz w:val="20"/>
                <w:lang w:val="en-GB" w:eastAsia="ja-JP"/>
              </w:rPr>
            </w:rPrChange>
          </w:rPr>
          <w:t>versio</w:t>
        </w:r>
      </w:ins>
      <w:ins w:id="421" w:author="DENOUAL Franck" w:date="2022-07-29T13:45:00Z">
        <w:r w:rsidRPr="00467DBC">
          <w:rPr>
            <w:rFonts w:ascii="Courier New" w:hAnsi="Courier New"/>
            <w:b/>
            <w:bCs/>
            <w:sz w:val="20"/>
            <w:highlight w:val="yellow"/>
            <w:lang w:val="en-GB" w:eastAsia="ja-JP"/>
            <w:rPrChange w:id="422" w:author="DENOUAL Franck" w:date="2022-07-29T14:10:00Z">
              <w:rPr>
                <w:rFonts w:ascii="Courier New" w:hAnsi="Courier New"/>
                <w:sz w:val="20"/>
                <w:lang w:val="en-GB" w:eastAsia="ja-JP"/>
              </w:rPr>
            </w:rPrChange>
          </w:rPr>
          <w:t>n</w:t>
        </w:r>
      </w:ins>
      <w:ins w:id="423" w:author="DENOUAL Franck" w:date="2022-07-29T13:44:00Z">
        <w:r w:rsidRPr="009F349D">
          <w:rPr>
            <w:rFonts w:ascii="Courier New" w:hAnsi="Courier New"/>
            <w:sz w:val="20"/>
            <w:lang w:val="en-GB" w:eastAsia="ja-JP"/>
          </w:rPr>
          <w:t>, flags) {</w:t>
        </w:r>
        <w:r w:rsidRPr="009F349D">
          <w:rPr>
            <w:rFonts w:ascii="Courier New" w:hAnsi="Courier New"/>
            <w:sz w:val="20"/>
            <w:lang w:val="en-GB" w:eastAsia="ja-JP"/>
          </w:rPr>
          <w:br/>
        </w:r>
      </w:ins>
      <w:ins w:id="424" w:author="DENOUAL Franck" w:date="2022-07-29T14:12:00Z">
        <w:r w:rsidR="00467DBC" w:rsidRPr="009F349D">
          <w:rPr>
            <w:rFonts w:ascii="Courier New" w:hAnsi="Courier New"/>
            <w:sz w:val="20"/>
            <w:lang w:val="en-GB" w:eastAsia="ja-JP"/>
          </w:rPr>
          <w:br/>
        </w:r>
      </w:ins>
      <w:ins w:id="425" w:author="DENOUAL Franck" w:date="2022-07-29T13:44:00Z">
        <w:r w:rsidRPr="009F349D">
          <w:rPr>
            <w:rFonts w:ascii="Courier New" w:hAnsi="Courier New"/>
            <w:sz w:val="20"/>
            <w:lang w:val="en-GB" w:eastAsia="ja-JP"/>
          </w:rPr>
          <w:tab/>
        </w:r>
      </w:ins>
      <w:ins w:id="426" w:author="DENOUAL Franck" w:date="2022-07-29T14:11:00Z">
        <w:r w:rsidR="00467DBC">
          <w:rPr>
            <w:rFonts w:ascii="Courier New" w:hAnsi="Courier New"/>
            <w:sz w:val="20"/>
            <w:lang w:val="en-GB" w:eastAsia="ja-JP"/>
          </w:rPr>
          <w:t>(… parameters from CDAM …)</w:t>
        </w:r>
      </w:ins>
      <w:ins w:id="427" w:author="DENOUAL Franck" w:date="2022-07-29T14:12:00Z">
        <w:r w:rsidR="00467DBC" w:rsidRPr="009F349D">
          <w:rPr>
            <w:rFonts w:ascii="Courier New" w:hAnsi="Courier New"/>
            <w:sz w:val="20"/>
            <w:lang w:val="en-GB" w:eastAsia="ja-JP"/>
          </w:rPr>
          <w:br/>
        </w:r>
      </w:ins>
      <w:ins w:id="428" w:author="DENOUAL Franck" w:date="2022-07-29T14:11:00Z">
        <w:r w:rsidR="00467DBC" w:rsidRPr="009F349D">
          <w:rPr>
            <w:rFonts w:ascii="Courier New" w:hAnsi="Courier New"/>
            <w:sz w:val="20"/>
            <w:lang w:val="en-GB" w:eastAsia="ja-JP"/>
          </w:rPr>
          <w:br/>
        </w:r>
      </w:ins>
      <w:ins w:id="429" w:author="DENOUAL Franck" w:date="2022-07-29T14:12:00Z">
        <w:r w:rsidR="00467DBC" w:rsidRPr="009F349D">
          <w:rPr>
            <w:rFonts w:ascii="Courier New" w:hAnsi="Courier New"/>
            <w:sz w:val="20"/>
            <w:lang w:val="en-GB" w:eastAsia="ja-JP"/>
          </w:rPr>
          <w:tab/>
        </w:r>
      </w:ins>
      <w:ins w:id="430" w:author="DENOUAL Franck" w:date="2022-07-29T14:11:00Z">
        <w:r w:rsidR="00467DBC" w:rsidRPr="00661C8A">
          <w:rPr>
            <w:rFonts w:ascii="Courier New" w:hAnsi="Courier New"/>
            <w:sz w:val="20"/>
            <w:highlight w:val="yellow"/>
            <w:lang w:val="en-GB" w:eastAsia="ja-JP"/>
            <w:rPrChange w:id="431" w:author="DENOUAL Franck" w:date="2022-07-29T14:27:00Z">
              <w:rPr>
                <w:rFonts w:ascii="Courier New" w:hAnsi="Courier New"/>
                <w:sz w:val="20"/>
                <w:lang w:val="en-GB" w:eastAsia="ja-JP"/>
              </w:rPr>
            </w:rPrChange>
          </w:rPr>
          <w:t>if (version &gt;=1 ) {</w:t>
        </w:r>
      </w:ins>
      <w:ins w:id="432" w:author="DENOUAL Franck" w:date="2022-07-29T13:44:00Z">
        <w:r w:rsidRPr="00661C8A">
          <w:rPr>
            <w:rFonts w:ascii="Courier" w:eastAsia="Times New Roman" w:hAnsi="Courier"/>
            <w:noProof/>
            <w:sz w:val="20"/>
            <w:szCs w:val="20"/>
            <w:highlight w:val="yellow"/>
            <w:lang w:val="en-GB"/>
            <w:rPrChange w:id="433" w:author="DENOUAL Franck" w:date="2022-07-29T14:27:00Z">
              <w:rPr>
                <w:rFonts w:ascii="Courier" w:eastAsia="Times New Roman" w:hAnsi="Courier"/>
                <w:noProof/>
                <w:sz w:val="20"/>
                <w:szCs w:val="20"/>
                <w:lang w:val="en-GB"/>
              </w:rPr>
            </w:rPrChange>
          </w:rPr>
          <w:tab/>
        </w:r>
        <w:r w:rsidRPr="00661C8A">
          <w:rPr>
            <w:rFonts w:ascii="Courier" w:eastAsia="Times New Roman" w:hAnsi="Courier"/>
            <w:noProof/>
            <w:sz w:val="20"/>
            <w:szCs w:val="20"/>
            <w:highlight w:val="yellow"/>
            <w:lang w:val="en-GB"/>
            <w:rPrChange w:id="434" w:author="DENOUAL Franck" w:date="2022-07-29T14:27:00Z">
              <w:rPr>
                <w:rFonts w:ascii="Courier" w:eastAsia="Times New Roman" w:hAnsi="Courier"/>
                <w:noProof/>
                <w:sz w:val="20"/>
                <w:szCs w:val="20"/>
                <w:lang w:val="en-GB"/>
              </w:rPr>
            </w:rPrChange>
          </w:rPr>
          <w:br/>
        </w:r>
        <w:r w:rsidRPr="00661C8A">
          <w:rPr>
            <w:rFonts w:ascii="Courier" w:eastAsia="Times New Roman" w:hAnsi="Courier"/>
            <w:noProof/>
            <w:sz w:val="20"/>
            <w:szCs w:val="20"/>
            <w:highlight w:val="yellow"/>
            <w:lang w:val="en-GB"/>
            <w:rPrChange w:id="435" w:author="DENOUAL Franck" w:date="2022-07-29T14:27:00Z">
              <w:rPr>
                <w:rFonts w:ascii="Courier" w:eastAsia="Times New Roman" w:hAnsi="Courier"/>
                <w:noProof/>
                <w:sz w:val="20"/>
                <w:szCs w:val="20"/>
                <w:lang w:val="en-GB"/>
              </w:rPr>
            </w:rPrChange>
          </w:rPr>
          <w:tab/>
        </w:r>
        <w:r w:rsidRPr="00661C8A">
          <w:rPr>
            <w:rFonts w:ascii="Courier" w:eastAsia="Times New Roman" w:hAnsi="Courier"/>
            <w:noProof/>
            <w:sz w:val="20"/>
            <w:szCs w:val="20"/>
            <w:highlight w:val="yellow"/>
            <w:lang w:val="en-GB"/>
            <w:rPrChange w:id="436" w:author="DENOUAL Franck" w:date="2022-07-29T14:27:00Z">
              <w:rPr>
                <w:rFonts w:ascii="Courier" w:eastAsia="Times New Roman" w:hAnsi="Courier"/>
                <w:noProof/>
                <w:sz w:val="20"/>
                <w:szCs w:val="20"/>
                <w:lang w:val="en-GB"/>
              </w:rPr>
            </w:rPrChange>
          </w:rPr>
          <w:tab/>
          <w:t>ViewpointGpsPositionStruct() vwpt_gps_pos;</w:t>
        </w:r>
        <w:r w:rsidRPr="00661C8A">
          <w:rPr>
            <w:rFonts w:ascii="Courier" w:eastAsia="Times New Roman" w:hAnsi="Courier"/>
            <w:noProof/>
            <w:sz w:val="20"/>
            <w:szCs w:val="20"/>
            <w:highlight w:val="yellow"/>
            <w:lang w:val="en-GB"/>
            <w:rPrChange w:id="437" w:author="DENOUAL Franck" w:date="2022-07-29T14:27:00Z">
              <w:rPr>
                <w:rFonts w:ascii="Courier" w:eastAsia="Times New Roman" w:hAnsi="Courier"/>
                <w:noProof/>
                <w:sz w:val="20"/>
                <w:szCs w:val="20"/>
                <w:lang w:val="en-GB"/>
              </w:rPr>
            </w:rPrChange>
          </w:rPr>
          <w:br/>
        </w:r>
        <w:r w:rsidRPr="00661C8A">
          <w:rPr>
            <w:rFonts w:ascii="Courier" w:eastAsia="Times New Roman" w:hAnsi="Courier"/>
            <w:noProof/>
            <w:sz w:val="20"/>
            <w:szCs w:val="20"/>
            <w:highlight w:val="yellow"/>
            <w:lang w:val="en-GB"/>
            <w:rPrChange w:id="438" w:author="DENOUAL Franck" w:date="2022-07-29T14:27:00Z">
              <w:rPr>
                <w:rFonts w:ascii="Courier" w:eastAsia="Times New Roman" w:hAnsi="Courier"/>
                <w:noProof/>
                <w:sz w:val="20"/>
                <w:szCs w:val="20"/>
                <w:lang w:val="en-GB"/>
              </w:rPr>
            </w:rPrChange>
          </w:rPr>
          <w:tab/>
        </w:r>
        <w:r w:rsidRPr="00661C8A">
          <w:rPr>
            <w:rFonts w:ascii="Courier" w:eastAsia="Times New Roman" w:hAnsi="Courier"/>
            <w:noProof/>
            <w:sz w:val="20"/>
            <w:szCs w:val="20"/>
            <w:highlight w:val="yellow"/>
            <w:lang w:val="en-GB"/>
            <w:rPrChange w:id="439" w:author="DENOUAL Franck" w:date="2022-07-29T14:27:00Z">
              <w:rPr>
                <w:rFonts w:ascii="Courier" w:eastAsia="Times New Roman" w:hAnsi="Courier"/>
                <w:noProof/>
                <w:sz w:val="20"/>
                <w:szCs w:val="20"/>
                <w:lang w:val="en-GB"/>
              </w:rPr>
            </w:rPrChange>
          </w:rPr>
          <w:tab/>
          <w:t>ViewpointGeomagneticInfoStruct() vwpt_geomagnetic_info;</w:t>
        </w:r>
      </w:ins>
      <w:ins w:id="440" w:author="DENOUAL Franck" w:date="2022-07-29T14:12:00Z">
        <w:r w:rsidR="00467DBC" w:rsidRPr="00661C8A">
          <w:rPr>
            <w:rFonts w:ascii="Courier New" w:hAnsi="Courier New"/>
            <w:sz w:val="20"/>
            <w:highlight w:val="yellow"/>
            <w:lang w:val="en-GB" w:eastAsia="ja-JP"/>
            <w:rPrChange w:id="441" w:author="DENOUAL Franck" w:date="2022-07-29T14:27:00Z">
              <w:rPr>
                <w:rFonts w:ascii="Courier New" w:hAnsi="Courier New"/>
                <w:sz w:val="20"/>
                <w:lang w:val="en-GB" w:eastAsia="ja-JP"/>
              </w:rPr>
            </w:rPrChange>
          </w:rPr>
          <w:t xml:space="preserve"> </w:t>
        </w:r>
        <w:r w:rsidR="00467DBC" w:rsidRPr="00661C8A">
          <w:rPr>
            <w:rFonts w:ascii="Courier New" w:hAnsi="Courier New"/>
            <w:sz w:val="20"/>
            <w:highlight w:val="yellow"/>
            <w:lang w:val="en-GB" w:eastAsia="ja-JP"/>
            <w:rPrChange w:id="442" w:author="DENOUAL Franck" w:date="2022-07-29T14:27:00Z">
              <w:rPr>
                <w:rFonts w:ascii="Courier New" w:hAnsi="Courier New"/>
                <w:sz w:val="20"/>
                <w:lang w:val="en-GB" w:eastAsia="ja-JP"/>
              </w:rPr>
            </w:rPrChange>
          </w:rPr>
          <w:br/>
        </w:r>
        <w:r w:rsidR="00467DBC" w:rsidRPr="00661C8A">
          <w:rPr>
            <w:rFonts w:ascii="Courier" w:eastAsia="Times New Roman" w:hAnsi="Courier"/>
            <w:noProof/>
            <w:sz w:val="20"/>
            <w:szCs w:val="20"/>
            <w:highlight w:val="yellow"/>
            <w:lang w:val="en-GB"/>
            <w:rPrChange w:id="443" w:author="DENOUAL Franck" w:date="2022-07-29T14:27:00Z">
              <w:rPr>
                <w:rFonts w:ascii="Courier" w:eastAsia="Times New Roman" w:hAnsi="Courier"/>
                <w:noProof/>
                <w:sz w:val="20"/>
                <w:szCs w:val="20"/>
                <w:lang w:val="en-GB"/>
              </w:rPr>
            </w:rPrChange>
          </w:rPr>
          <w:tab/>
        </w:r>
      </w:ins>
      <w:ins w:id="444" w:author="DENOUAL Franck" w:date="2022-07-29T14:11:00Z">
        <w:r w:rsidR="00467DBC" w:rsidRPr="00661C8A">
          <w:rPr>
            <w:rFonts w:ascii="Courier" w:eastAsia="Times New Roman" w:hAnsi="Courier"/>
            <w:noProof/>
            <w:sz w:val="20"/>
            <w:szCs w:val="20"/>
            <w:highlight w:val="yellow"/>
            <w:lang w:val="en-GB"/>
            <w:rPrChange w:id="445" w:author="DENOUAL Franck" w:date="2022-07-29T14:27:00Z">
              <w:rPr>
                <w:rFonts w:ascii="Courier" w:eastAsia="Times New Roman" w:hAnsi="Courier"/>
                <w:noProof/>
                <w:sz w:val="20"/>
                <w:szCs w:val="20"/>
                <w:lang w:val="en-GB"/>
              </w:rPr>
            </w:rPrChange>
          </w:rPr>
          <w:t>}</w:t>
        </w:r>
      </w:ins>
      <w:ins w:id="446" w:author="DENOUAL Franck" w:date="2022-07-29T14:12:00Z">
        <w:r w:rsidR="00467DBC" w:rsidRPr="003E5840">
          <w:rPr>
            <w:rFonts w:ascii="Courier" w:eastAsia="Times New Roman" w:hAnsi="Courier"/>
            <w:noProof/>
            <w:sz w:val="20"/>
            <w:szCs w:val="20"/>
            <w:lang w:val="en-GB"/>
          </w:rPr>
          <w:br/>
        </w:r>
      </w:ins>
      <w:ins w:id="447" w:author="DENOUAL Franck" w:date="2022-07-29T13:44:00Z">
        <w:r w:rsidRPr="009F349D">
          <w:rPr>
            <w:rFonts w:ascii="Courier New" w:hAnsi="Courier New"/>
            <w:sz w:val="20"/>
            <w:lang w:val="en-GB" w:eastAsia="ja-JP"/>
          </w:rPr>
          <w:t>}</w:t>
        </w:r>
      </w:ins>
    </w:p>
    <w:p w14:paraId="5E181B69" w14:textId="674F981A" w:rsidR="006019C2" w:rsidRPr="009F349D"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ins w:id="448" w:author="DENOUAL Franck" w:date="2022-07-29T13:44:00Z"/>
          <w:rFonts w:ascii="Cambria" w:hAnsi="Cambria"/>
          <w:b/>
          <w:lang w:val="en-GB" w:eastAsia="ja-JP"/>
        </w:rPr>
      </w:pPr>
      <w:ins w:id="449" w:author="DENOUAL Franck" w:date="2022-07-29T13:44:00Z">
        <w:r w:rsidRPr="009F349D">
          <w:rPr>
            <w:rFonts w:ascii="Cambria" w:hAnsi="Cambria"/>
            <w:b/>
            <w:lang w:val="en-GB" w:eastAsia="ja-JP"/>
          </w:rPr>
          <w:lastRenderedPageBreak/>
          <w:t>Semantics</w:t>
        </w:r>
      </w:ins>
      <w:ins w:id="450" w:author="DENOUAL Franck" w:date="2022-07-29T14:12:00Z">
        <w:r w:rsidR="00467DBC">
          <w:rPr>
            <w:rFonts w:ascii="Cambria" w:hAnsi="Cambria"/>
            <w:b/>
            <w:lang w:val="en-GB" w:eastAsia="ja-JP"/>
          </w:rPr>
          <w:t xml:space="preserve"> (proposed additional parameters)</w:t>
        </w:r>
      </w:ins>
    </w:p>
    <w:p w14:paraId="69924BED" w14:textId="77777777" w:rsidR="006019C2" w:rsidRPr="00661C8A" w:rsidRDefault="006019C2" w:rsidP="006019C2">
      <w:pPr>
        <w:spacing w:after="240"/>
        <w:ind w:left="568" w:hanging="284"/>
        <w:rPr>
          <w:ins w:id="451" w:author="DENOUAL Franck" w:date="2022-07-29T13:44:00Z"/>
          <w:rFonts w:ascii="Cambria" w:eastAsia="Malgun Gothic" w:hAnsi="Cambria"/>
          <w:sz w:val="20"/>
          <w:highlight w:val="yellow"/>
          <w:lang w:val="en-GB" w:eastAsia="zh-CN"/>
          <w:rPrChange w:id="452" w:author="DENOUAL Franck" w:date="2022-07-29T14:27:00Z">
            <w:rPr>
              <w:ins w:id="453" w:author="DENOUAL Franck" w:date="2022-07-29T13:44:00Z"/>
              <w:rFonts w:ascii="Cambria" w:eastAsia="Malgun Gothic" w:hAnsi="Cambria"/>
              <w:sz w:val="20"/>
              <w:lang w:val="en-GB" w:eastAsia="zh-CN"/>
            </w:rPr>
          </w:rPrChange>
        </w:rPr>
      </w:pPr>
      <w:ins w:id="454" w:author="DENOUAL Franck" w:date="2022-07-29T13:44:00Z">
        <w:r w:rsidRPr="00661C8A">
          <w:rPr>
            <w:rFonts w:ascii="Courier" w:eastAsia="Malgun Gothic" w:hAnsi="Courier"/>
            <w:noProof/>
            <w:sz w:val="20"/>
            <w:highlight w:val="yellow"/>
            <w:lang w:val="en-GB" w:eastAsia="zh-CN"/>
            <w:rPrChange w:id="455" w:author="DENOUAL Franck" w:date="2022-07-29T14:27:00Z">
              <w:rPr>
                <w:rFonts w:ascii="Courier" w:eastAsia="Malgun Gothic" w:hAnsi="Courier"/>
                <w:noProof/>
                <w:sz w:val="20"/>
                <w:lang w:val="en-GB" w:eastAsia="zh-CN"/>
              </w:rPr>
            </w:rPrChange>
          </w:rPr>
          <w:t>vwpt_gps_pos</w:t>
        </w:r>
        <w:r w:rsidRPr="00661C8A">
          <w:rPr>
            <w:rFonts w:ascii="Cambria" w:eastAsia="Malgun Gothic" w:hAnsi="Cambria"/>
            <w:noProof/>
            <w:sz w:val="20"/>
            <w:highlight w:val="yellow"/>
            <w:lang w:val="en-GB" w:eastAsia="zh-CN"/>
            <w:rPrChange w:id="456" w:author="DENOUAL Franck" w:date="2022-07-29T14:27:00Z">
              <w:rPr>
                <w:rFonts w:ascii="Cambria" w:eastAsia="Malgun Gothic" w:hAnsi="Cambria"/>
                <w:noProof/>
                <w:sz w:val="20"/>
                <w:lang w:val="en-GB" w:eastAsia="zh-CN"/>
              </w:rPr>
            </w:rPrChange>
          </w:rPr>
          <w:t xml:space="preserve"> </w:t>
        </w:r>
        <w:r w:rsidRPr="00661C8A">
          <w:rPr>
            <w:rFonts w:ascii="Cambria" w:eastAsia="Malgun Gothic" w:hAnsi="Cambria"/>
            <w:sz w:val="20"/>
            <w:highlight w:val="yellow"/>
            <w:lang w:val="en-GB" w:eastAsia="zh-CN"/>
            <w:rPrChange w:id="457" w:author="DENOUAL Franck" w:date="2022-07-29T14:27:00Z">
              <w:rPr>
                <w:rFonts w:ascii="Cambria" w:eastAsia="Malgun Gothic" w:hAnsi="Cambria"/>
                <w:sz w:val="20"/>
                <w:lang w:val="en-GB" w:eastAsia="zh-CN"/>
              </w:rPr>
            </w:rPrChange>
          </w:rPr>
          <w:t xml:space="preserve">is defined </w:t>
        </w:r>
        <w:r w:rsidRPr="00661C8A">
          <w:rPr>
            <w:rFonts w:ascii="Cambria" w:eastAsia="Malgun Gothic" w:hAnsi="Cambria"/>
            <w:sz w:val="20"/>
            <w:szCs w:val="20"/>
            <w:highlight w:val="yellow"/>
            <w:lang w:val="en-GB" w:eastAsia="zh-CN"/>
            <w:rPrChange w:id="458" w:author="DENOUAL Franck" w:date="2022-07-29T14:27:00Z">
              <w:rPr>
                <w:rFonts w:ascii="Cambria" w:eastAsia="Malgun Gothic" w:hAnsi="Cambria"/>
                <w:sz w:val="20"/>
                <w:szCs w:val="20"/>
                <w:lang w:val="en-GB" w:eastAsia="zh-CN"/>
              </w:rPr>
            </w:rPrChange>
          </w:rPr>
          <w:t xml:space="preserve">in ISO/IEC 23090-7 </w:t>
        </w:r>
        <w:r w:rsidRPr="00661C8A">
          <w:rPr>
            <w:rFonts w:ascii="Cambria" w:eastAsia="Malgun Gothic" w:hAnsi="Cambria"/>
            <w:sz w:val="20"/>
            <w:highlight w:val="yellow"/>
            <w:lang w:val="en-GB" w:eastAsia="zh-CN"/>
            <w:rPrChange w:id="459" w:author="DENOUAL Franck" w:date="2022-07-29T14:27:00Z">
              <w:rPr>
                <w:rFonts w:ascii="Cambria" w:eastAsia="Malgun Gothic" w:hAnsi="Cambria"/>
                <w:sz w:val="20"/>
                <w:lang w:val="en-GB" w:eastAsia="zh-CN"/>
              </w:rPr>
            </w:rPrChange>
          </w:rPr>
          <w:t xml:space="preserve">and indicates the GPS position information </w:t>
        </w:r>
        <w:r w:rsidRPr="00661C8A">
          <w:rPr>
            <w:rFonts w:ascii="Cambria" w:eastAsia="Calibri" w:hAnsi="Cambria"/>
            <w:sz w:val="20"/>
            <w:highlight w:val="yellow"/>
            <w:lang w:val="en-GB" w:eastAsia="zh-CN"/>
            <w:rPrChange w:id="460" w:author="DENOUAL Franck" w:date="2022-07-29T14:27:00Z">
              <w:rPr>
                <w:rFonts w:ascii="Cambria" w:eastAsia="Calibri" w:hAnsi="Cambria"/>
                <w:sz w:val="20"/>
                <w:lang w:val="en-GB" w:eastAsia="zh-CN"/>
              </w:rPr>
            </w:rPrChange>
          </w:rPr>
          <w:t>of the camera</w:t>
        </w:r>
        <w:r w:rsidRPr="00661C8A">
          <w:rPr>
            <w:rFonts w:ascii="Cambria" w:eastAsia="Malgun Gothic" w:hAnsi="Cambria"/>
            <w:sz w:val="20"/>
            <w:highlight w:val="yellow"/>
            <w:lang w:val="en-GB" w:eastAsia="zh-CN"/>
            <w:rPrChange w:id="461" w:author="DENOUAL Franck" w:date="2022-07-29T14:27:00Z">
              <w:rPr>
                <w:rFonts w:ascii="Cambria" w:eastAsia="Malgun Gothic" w:hAnsi="Cambria"/>
                <w:sz w:val="20"/>
                <w:lang w:val="en-GB" w:eastAsia="zh-CN"/>
              </w:rPr>
            </w:rPrChange>
          </w:rPr>
          <w:t>.</w:t>
        </w:r>
      </w:ins>
    </w:p>
    <w:p w14:paraId="2C77BD15" w14:textId="77777777" w:rsidR="006019C2" w:rsidRPr="006709F5" w:rsidRDefault="006019C2" w:rsidP="006019C2">
      <w:pPr>
        <w:spacing w:after="240"/>
        <w:ind w:left="568" w:hanging="284"/>
        <w:rPr>
          <w:ins w:id="462" w:author="DENOUAL Franck" w:date="2022-07-29T13:44:00Z"/>
          <w:rFonts w:ascii="Cambria" w:eastAsia="Malgun Gothic" w:hAnsi="Cambria"/>
          <w:sz w:val="20"/>
          <w:szCs w:val="20"/>
          <w:lang w:val="en-GB" w:eastAsia="zh-CN"/>
        </w:rPr>
      </w:pPr>
      <w:ins w:id="463" w:author="DENOUAL Franck" w:date="2022-07-29T13:44:00Z">
        <w:r w:rsidRPr="00661C8A">
          <w:rPr>
            <w:rFonts w:ascii="Courier" w:eastAsia="Malgun Gothic" w:hAnsi="Courier"/>
            <w:noProof/>
            <w:sz w:val="20"/>
            <w:highlight w:val="yellow"/>
            <w:lang w:val="en-GB" w:eastAsia="zh-CN"/>
            <w:rPrChange w:id="464" w:author="DENOUAL Franck" w:date="2022-07-29T14:27:00Z">
              <w:rPr>
                <w:rFonts w:ascii="Courier" w:eastAsia="Malgun Gothic" w:hAnsi="Courier"/>
                <w:noProof/>
                <w:sz w:val="20"/>
                <w:lang w:val="en-GB" w:eastAsia="zh-CN"/>
              </w:rPr>
            </w:rPrChange>
          </w:rPr>
          <w:t>vwpt_geomagnetic_info</w:t>
        </w:r>
        <w:r w:rsidRPr="00661C8A">
          <w:rPr>
            <w:rFonts w:ascii="Cambria" w:eastAsia="Malgun Gothic" w:hAnsi="Cambria"/>
            <w:noProof/>
            <w:sz w:val="20"/>
            <w:highlight w:val="yellow"/>
            <w:lang w:val="en-GB" w:eastAsia="zh-CN"/>
            <w:rPrChange w:id="465" w:author="DENOUAL Franck" w:date="2022-07-29T14:27:00Z">
              <w:rPr>
                <w:rFonts w:ascii="Cambria" w:eastAsia="Malgun Gothic" w:hAnsi="Cambria"/>
                <w:noProof/>
                <w:sz w:val="20"/>
                <w:lang w:val="en-GB" w:eastAsia="zh-CN"/>
              </w:rPr>
            </w:rPrChange>
          </w:rPr>
          <w:t xml:space="preserve"> </w:t>
        </w:r>
        <w:r w:rsidRPr="00661C8A">
          <w:rPr>
            <w:rFonts w:ascii="Cambria" w:eastAsia="Malgun Gothic" w:hAnsi="Cambria"/>
            <w:sz w:val="20"/>
            <w:highlight w:val="yellow"/>
            <w:lang w:val="en-GB" w:eastAsia="zh-CN"/>
            <w:rPrChange w:id="466" w:author="DENOUAL Franck" w:date="2022-07-29T14:27:00Z">
              <w:rPr>
                <w:rFonts w:ascii="Cambria" w:eastAsia="Malgun Gothic" w:hAnsi="Cambria"/>
                <w:sz w:val="20"/>
                <w:lang w:val="en-GB" w:eastAsia="zh-CN"/>
              </w:rPr>
            </w:rPrChange>
          </w:rPr>
          <w:t xml:space="preserve">is defined </w:t>
        </w:r>
        <w:r w:rsidRPr="00661C8A">
          <w:rPr>
            <w:rFonts w:ascii="Cambria" w:eastAsia="Malgun Gothic" w:hAnsi="Cambria"/>
            <w:sz w:val="20"/>
            <w:szCs w:val="20"/>
            <w:highlight w:val="yellow"/>
            <w:lang w:val="en-GB" w:eastAsia="zh-CN"/>
            <w:rPrChange w:id="467" w:author="DENOUAL Franck" w:date="2022-07-29T14:27:00Z">
              <w:rPr>
                <w:rFonts w:ascii="Cambria" w:eastAsia="Malgun Gothic" w:hAnsi="Cambria"/>
                <w:sz w:val="20"/>
                <w:szCs w:val="20"/>
                <w:lang w:val="en-GB" w:eastAsia="zh-CN"/>
              </w:rPr>
            </w:rPrChange>
          </w:rPr>
          <w:t>in ISO/IEC 23090-7</w:t>
        </w:r>
        <w:r w:rsidRPr="00661C8A">
          <w:rPr>
            <w:rFonts w:ascii="Cambria" w:eastAsia="Malgun Gothic" w:hAnsi="Cambria"/>
            <w:sz w:val="20"/>
            <w:highlight w:val="yellow"/>
            <w:lang w:val="en-GB" w:eastAsia="zh-CN"/>
            <w:rPrChange w:id="468" w:author="DENOUAL Franck" w:date="2022-07-29T14:27:00Z">
              <w:rPr>
                <w:rFonts w:ascii="Cambria" w:eastAsia="Malgun Gothic" w:hAnsi="Cambria"/>
                <w:sz w:val="20"/>
                <w:lang w:val="en-GB" w:eastAsia="zh-CN"/>
              </w:rPr>
            </w:rPrChange>
          </w:rPr>
          <w:t xml:space="preserve"> and indicates the geomagnetic position information </w:t>
        </w:r>
        <w:r w:rsidRPr="00661C8A">
          <w:rPr>
            <w:rFonts w:ascii="Cambria" w:eastAsia="Calibri" w:hAnsi="Cambria"/>
            <w:sz w:val="20"/>
            <w:highlight w:val="yellow"/>
            <w:lang w:val="en-GB" w:eastAsia="zh-CN"/>
            <w:rPrChange w:id="469" w:author="DENOUAL Franck" w:date="2022-07-29T14:27:00Z">
              <w:rPr>
                <w:rFonts w:ascii="Cambria" w:eastAsia="Calibri" w:hAnsi="Cambria"/>
                <w:sz w:val="20"/>
                <w:lang w:val="en-GB" w:eastAsia="zh-CN"/>
              </w:rPr>
            </w:rPrChange>
          </w:rPr>
          <w:t>of the camera</w:t>
        </w:r>
        <w:r w:rsidRPr="00243C1D">
          <w:rPr>
            <w:rFonts w:ascii="Cambria" w:eastAsia="Malgun Gothic" w:hAnsi="Cambria"/>
            <w:sz w:val="20"/>
            <w:lang w:val="en-GB" w:eastAsia="zh-CN"/>
          </w:rPr>
          <w:t>.</w:t>
        </w:r>
      </w:ins>
    </w:p>
    <w:p w14:paraId="089D9D62" w14:textId="77777777" w:rsidR="006019C2" w:rsidRPr="009F349D" w:rsidRDefault="006019C2" w:rsidP="006019C2">
      <w:pPr>
        <w:keepNext/>
        <w:widowControl/>
        <w:numPr>
          <w:ilvl w:val="2"/>
          <w:numId w:val="54"/>
        </w:numPr>
        <w:tabs>
          <w:tab w:val="left" w:pos="403"/>
          <w:tab w:val="left" w:pos="880"/>
        </w:tabs>
        <w:suppressAutoHyphens/>
        <w:autoSpaceDE/>
        <w:autoSpaceDN/>
        <w:spacing w:before="60" w:after="240" w:line="240" w:lineRule="atLeast"/>
        <w:outlineLvl w:val="2"/>
        <w:rPr>
          <w:ins w:id="470" w:author="DENOUAL Franck" w:date="2022-07-29T13:44:00Z"/>
          <w:rFonts w:ascii="Cambria" w:hAnsi="Cambria"/>
          <w:b/>
          <w:lang w:val="en-GB" w:eastAsia="ja-JP"/>
        </w:rPr>
      </w:pPr>
      <w:bookmarkStart w:id="471" w:name="_Toc103792636"/>
      <w:bookmarkStart w:id="472" w:name="_Toc109996529"/>
      <w:ins w:id="473" w:author="DENOUAL Franck" w:date="2022-07-29T13:44:00Z">
        <w:r w:rsidRPr="009F349D">
          <w:rPr>
            <w:rFonts w:ascii="Cambria" w:hAnsi="Cambria"/>
            <w:b/>
            <w:lang w:val="en-GB" w:eastAsia="ja-JP"/>
          </w:rPr>
          <w:t>Camera intrinsic matrix</w:t>
        </w:r>
        <w:bookmarkEnd w:id="471"/>
        <w:bookmarkEnd w:id="472"/>
      </w:ins>
    </w:p>
    <w:p w14:paraId="21AB6868" w14:textId="77777777" w:rsidR="006019C2" w:rsidRPr="009F349D"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ins w:id="474" w:author="DENOUAL Franck" w:date="2022-07-29T13:44:00Z"/>
          <w:rFonts w:ascii="Cambria" w:hAnsi="Cambria"/>
          <w:b/>
          <w:lang w:val="en-GB" w:eastAsia="ja-JP"/>
        </w:rPr>
      </w:pPr>
      <w:ins w:id="475" w:author="DENOUAL Franck" w:date="2022-07-29T13:44:00Z">
        <w:r w:rsidRPr="009F349D">
          <w:rPr>
            <w:rFonts w:ascii="Cambria" w:hAnsi="Cambria"/>
            <w:b/>
            <w:lang w:val="en-GB" w:eastAsia="ja-JP"/>
          </w:rPr>
          <w:t>Definition</w:t>
        </w:r>
      </w:ins>
    </w:p>
    <w:tbl>
      <w:tblPr>
        <w:tblW w:w="9752" w:type="dxa"/>
        <w:tblLayout w:type="fixed"/>
        <w:tblCellMar>
          <w:left w:w="0" w:type="dxa"/>
          <w:right w:w="0" w:type="dxa"/>
        </w:tblCellMar>
        <w:tblLook w:val="04A0" w:firstRow="1" w:lastRow="0" w:firstColumn="1" w:lastColumn="0" w:noHBand="0" w:noVBand="1"/>
      </w:tblPr>
      <w:tblGrid>
        <w:gridCol w:w="2790"/>
        <w:gridCol w:w="6962"/>
      </w:tblGrid>
      <w:tr w:rsidR="006019C2" w:rsidRPr="009F349D" w14:paraId="4DD69E0E" w14:textId="77777777" w:rsidTr="006019C2">
        <w:trPr>
          <w:ins w:id="476" w:author="DENOUAL Franck" w:date="2022-07-29T13:44:00Z"/>
        </w:trPr>
        <w:tc>
          <w:tcPr>
            <w:tcW w:w="2790" w:type="dxa"/>
          </w:tcPr>
          <w:p w14:paraId="47D13346" w14:textId="77777777" w:rsidR="006019C2" w:rsidRPr="009F349D" w:rsidRDefault="006019C2" w:rsidP="006019C2">
            <w:pPr>
              <w:keepNext/>
              <w:keepLines/>
              <w:spacing w:line="230" w:lineRule="atLeast"/>
              <w:rPr>
                <w:ins w:id="477" w:author="DENOUAL Franck" w:date="2022-07-29T13:44:00Z"/>
                <w:rFonts w:ascii="Cambria" w:hAnsi="Cambria"/>
                <w:lang w:val="en-GB"/>
              </w:rPr>
            </w:pPr>
            <w:ins w:id="478" w:author="DENOUAL Franck" w:date="2022-07-29T13:44:00Z">
              <w:r w:rsidRPr="009F349D">
                <w:rPr>
                  <w:rFonts w:ascii="Cambria" w:hAnsi="Cambria"/>
                  <w:lang w:val="en-GB"/>
                </w:rPr>
                <w:t xml:space="preserve">Box type: </w:t>
              </w:r>
            </w:ins>
          </w:p>
        </w:tc>
        <w:tc>
          <w:tcPr>
            <w:tcW w:w="6962" w:type="dxa"/>
          </w:tcPr>
          <w:p w14:paraId="3FA8E7EF" w14:textId="77777777" w:rsidR="006019C2" w:rsidRPr="009F349D" w:rsidRDefault="006019C2" w:rsidP="006019C2">
            <w:pPr>
              <w:keepNext/>
              <w:keepLines/>
              <w:spacing w:line="230" w:lineRule="atLeast"/>
              <w:rPr>
                <w:ins w:id="479" w:author="DENOUAL Franck" w:date="2022-07-29T13:44:00Z"/>
                <w:rFonts w:ascii="Courier New" w:hAnsi="Courier New"/>
                <w:lang w:val="en-GB"/>
              </w:rPr>
            </w:pPr>
            <w:ins w:id="480" w:author="DENOUAL Franck" w:date="2022-07-29T13:44:00Z">
              <w:r w:rsidRPr="009F349D">
                <w:rPr>
                  <w:rFonts w:ascii="Courier New" w:hAnsi="Courier New"/>
                  <w:lang w:val="en-GB"/>
                </w:rPr>
                <w:t>'</w:t>
              </w:r>
              <w:proofErr w:type="spellStart"/>
              <w:r w:rsidRPr="009F349D">
                <w:rPr>
                  <w:rFonts w:ascii="Courier New" w:hAnsi="Courier New"/>
                  <w:lang w:val="en-GB"/>
                </w:rPr>
                <w:t>cmin</w:t>
              </w:r>
              <w:proofErr w:type="spellEnd"/>
              <w:r w:rsidRPr="009F349D">
                <w:rPr>
                  <w:rFonts w:ascii="Courier New" w:hAnsi="Courier New"/>
                  <w:lang w:val="en-GB"/>
                </w:rPr>
                <w:t>'</w:t>
              </w:r>
            </w:ins>
          </w:p>
        </w:tc>
      </w:tr>
      <w:tr w:rsidR="006019C2" w:rsidRPr="009F349D" w14:paraId="44CC0EA1" w14:textId="77777777" w:rsidTr="006019C2">
        <w:trPr>
          <w:ins w:id="481" w:author="DENOUAL Franck" w:date="2022-07-29T13:44:00Z"/>
        </w:trPr>
        <w:tc>
          <w:tcPr>
            <w:tcW w:w="2790" w:type="dxa"/>
          </w:tcPr>
          <w:p w14:paraId="3D7A5DF2" w14:textId="77777777" w:rsidR="006019C2" w:rsidRPr="009F349D" w:rsidRDefault="006019C2" w:rsidP="006019C2">
            <w:pPr>
              <w:keepNext/>
              <w:keepLines/>
              <w:spacing w:line="230" w:lineRule="atLeast"/>
              <w:rPr>
                <w:ins w:id="482" w:author="DENOUAL Franck" w:date="2022-07-29T13:44:00Z"/>
                <w:rFonts w:ascii="Cambria" w:hAnsi="Cambria"/>
                <w:lang w:val="en-GB"/>
              </w:rPr>
            </w:pPr>
            <w:ins w:id="483" w:author="DENOUAL Franck" w:date="2022-07-29T13:44:00Z">
              <w:r w:rsidRPr="009F349D">
                <w:rPr>
                  <w:rFonts w:ascii="Cambria" w:hAnsi="Cambria"/>
                  <w:lang w:val="en-GB"/>
                </w:rPr>
                <w:t>Property type:</w:t>
              </w:r>
            </w:ins>
          </w:p>
        </w:tc>
        <w:tc>
          <w:tcPr>
            <w:tcW w:w="6962" w:type="dxa"/>
          </w:tcPr>
          <w:p w14:paraId="1A72E51B" w14:textId="77777777" w:rsidR="006019C2" w:rsidRPr="009F349D" w:rsidRDefault="006019C2" w:rsidP="006019C2">
            <w:pPr>
              <w:keepNext/>
              <w:keepLines/>
              <w:spacing w:line="230" w:lineRule="atLeast"/>
              <w:rPr>
                <w:ins w:id="484" w:author="DENOUAL Franck" w:date="2022-07-29T13:44:00Z"/>
                <w:rFonts w:ascii="Cambria" w:hAnsi="Cambria"/>
                <w:lang w:val="en-GB"/>
              </w:rPr>
            </w:pPr>
            <w:ins w:id="485" w:author="DENOUAL Franck" w:date="2022-07-29T13:44:00Z">
              <w:r w:rsidRPr="009F349D">
                <w:rPr>
                  <w:rFonts w:ascii="Cambria" w:hAnsi="Cambria"/>
                  <w:lang w:val="en-GB"/>
                </w:rPr>
                <w:t>Descriptive item property</w:t>
              </w:r>
            </w:ins>
          </w:p>
        </w:tc>
      </w:tr>
      <w:tr w:rsidR="006019C2" w:rsidRPr="009F349D" w14:paraId="31C7D726" w14:textId="77777777" w:rsidTr="006019C2">
        <w:trPr>
          <w:ins w:id="486" w:author="DENOUAL Franck" w:date="2022-07-29T13:44:00Z"/>
        </w:trPr>
        <w:tc>
          <w:tcPr>
            <w:tcW w:w="2790" w:type="dxa"/>
          </w:tcPr>
          <w:p w14:paraId="635A1DD0" w14:textId="77777777" w:rsidR="006019C2" w:rsidRPr="009F349D" w:rsidRDefault="006019C2" w:rsidP="006019C2">
            <w:pPr>
              <w:keepNext/>
              <w:keepLines/>
              <w:spacing w:line="230" w:lineRule="atLeast"/>
              <w:rPr>
                <w:ins w:id="487" w:author="DENOUAL Franck" w:date="2022-07-29T13:44:00Z"/>
                <w:rFonts w:ascii="Cambria" w:hAnsi="Cambria"/>
                <w:lang w:val="en-GB"/>
              </w:rPr>
            </w:pPr>
            <w:ins w:id="488" w:author="DENOUAL Franck" w:date="2022-07-29T13:44:00Z">
              <w:r w:rsidRPr="009F349D">
                <w:rPr>
                  <w:rFonts w:ascii="Cambria" w:hAnsi="Cambria"/>
                  <w:lang w:val="en-GB"/>
                </w:rPr>
                <w:t xml:space="preserve">Container: </w:t>
              </w:r>
            </w:ins>
          </w:p>
        </w:tc>
        <w:tc>
          <w:tcPr>
            <w:tcW w:w="6962" w:type="dxa"/>
          </w:tcPr>
          <w:p w14:paraId="1336A0E9" w14:textId="77777777" w:rsidR="006019C2" w:rsidRPr="009F349D" w:rsidRDefault="006019C2" w:rsidP="006019C2">
            <w:pPr>
              <w:keepNext/>
              <w:keepLines/>
              <w:spacing w:line="230" w:lineRule="atLeast"/>
              <w:rPr>
                <w:ins w:id="489" w:author="DENOUAL Franck" w:date="2022-07-29T13:44:00Z"/>
                <w:rFonts w:ascii="Cambria" w:hAnsi="Cambria"/>
                <w:lang w:val="en-GB"/>
              </w:rPr>
            </w:pPr>
            <w:proofErr w:type="spellStart"/>
            <w:ins w:id="490" w:author="DENOUAL Franck" w:date="2022-07-29T13:44:00Z">
              <w:r w:rsidRPr="009F349D">
                <w:rPr>
                  <w:rFonts w:ascii="Courier New" w:hAnsi="Courier New"/>
                  <w:lang w:val="en-GB"/>
                </w:rPr>
                <w:t>ItemPropertyContainerBox</w:t>
              </w:r>
              <w:proofErr w:type="spellEnd"/>
            </w:ins>
          </w:p>
        </w:tc>
      </w:tr>
      <w:tr w:rsidR="006019C2" w:rsidRPr="009F349D" w14:paraId="50B9CDEE" w14:textId="77777777" w:rsidTr="006019C2">
        <w:trPr>
          <w:ins w:id="491" w:author="DENOUAL Franck" w:date="2022-07-29T13:44:00Z"/>
        </w:trPr>
        <w:tc>
          <w:tcPr>
            <w:tcW w:w="2790" w:type="dxa"/>
          </w:tcPr>
          <w:p w14:paraId="5A9591BD" w14:textId="77777777" w:rsidR="006019C2" w:rsidRPr="009F349D" w:rsidRDefault="006019C2" w:rsidP="006019C2">
            <w:pPr>
              <w:keepNext/>
              <w:keepLines/>
              <w:spacing w:line="230" w:lineRule="atLeast"/>
              <w:rPr>
                <w:ins w:id="492" w:author="DENOUAL Franck" w:date="2022-07-29T13:44:00Z"/>
                <w:rFonts w:ascii="Cambria" w:hAnsi="Cambria"/>
                <w:lang w:val="en-GB"/>
              </w:rPr>
            </w:pPr>
            <w:ins w:id="493" w:author="DENOUAL Franck" w:date="2022-07-29T13:44:00Z">
              <w:r w:rsidRPr="009F349D">
                <w:rPr>
                  <w:rFonts w:ascii="Cambria" w:hAnsi="Cambria"/>
                  <w:lang w:val="en-GB"/>
                </w:rPr>
                <w:t xml:space="preserve">Mandatory (per item): </w:t>
              </w:r>
            </w:ins>
          </w:p>
        </w:tc>
        <w:tc>
          <w:tcPr>
            <w:tcW w:w="6962" w:type="dxa"/>
          </w:tcPr>
          <w:p w14:paraId="3704DDB2" w14:textId="77777777" w:rsidR="006019C2" w:rsidRPr="009F349D" w:rsidRDefault="006019C2" w:rsidP="006019C2">
            <w:pPr>
              <w:keepNext/>
              <w:keepLines/>
              <w:spacing w:line="230" w:lineRule="atLeast"/>
              <w:rPr>
                <w:ins w:id="494" w:author="DENOUAL Franck" w:date="2022-07-29T13:44:00Z"/>
                <w:rFonts w:ascii="Cambria" w:hAnsi="Cambria"/>
                <w:lang w:val="en-GB"/>
              </w:rPr>
            </w:pPr>
            <w:ins w:id="495" w:author="DENOUAL Franck" w:date="2022-07-29T13:44:00Z">
              <w:r w:rsidRPr="009F349D">
                <w:rPr>
                  <w:rFonts w:ascii="Cambria" w:hAnsi="Cambria"/>
                  <w:lang w:val="en-GB"/>
                </w:rPr>
                <w:t>No</w:t>
              </w:r>
            </w:ins>
          </w:p>
        </w:tc>
      </w:tr>
      <w:tr w:rsidR="006019C2" w:rsidRPr="009F349D" w14:paraId="61FB7CDD" w14:textId="77777777" w:rsidTr="006019C2">
        <w:trPr>
          <w:ins w:id="496" w:author="DENOUAL Franck" w:date="2022-07-29T13:44:00Z"/>
        </w:trPr>
        <w:tc>
          <w:tcPr>
            <w:tcW w:w="2790" w:type="dxa"/>
          </w:tcPr>
          <w:p w14:paraId="031DFC41" w14:textId="77777777" w:rsidR="006019C2" w:rsidRPr="009F349D" w:rsidRDefault="006019C2" w:rsidP="006019C2">
            <w:pPr>
              <w:keepNext/>
              <w:keepLines/>
              <w:spacing w:line="230" w:lineRule="atLeast"/>
              <w:rPr>
                <w:ins w:id="497" w:author="DENOUAL Franck" w:date="2022-07-29T13:44:00Z"/>
                <w:rFonts w:ascii="Cambria" w:hAnsi="Cambria"/>
                <w:lang w:val="en-GB"/>
              </w:rPr>
            </w:pPr>
            <w:ins w:id="498" w:author="DENOUAL Franck" w:date="2022-07-29T13:44:00Z">
              <w:r w:rsidRPr="009F349D">
                <w:rPr>
                  <w:rFonts w:ascii="Cambria" w:hAnsi="Cambria"/>
                  <w:lang w:val="en-GB"/>
                </w:rPr>
                <w:t>Quantity (per item):</w:t>
              </w:r>
            </w:ins>
          </w:p>
        </w:tc>
        <w:tc>
          <w:tcPr>
            <w:tcW w:w="6962" w:type="dxa"/>
          </w:tcPr>
          <w:p w14:paraId="30630675" w14:textId="77777777" w:rsidR="006019C2" w:rsidRPr="009F349D" w:rsidRDefault="006019C2" w:rsidP="006019C2">
            <w:pPr>
              <w:keepNext/>
              <w:keepLines/>
              <w:spacing w:line="230" w:lineRule="atLeast"/>
              <w:rPr>
                <w:ins w:id="499" w:author="DENOUAL Franck" w:date="2022-07-29T13:44:00Z"/>
                <w:rFonts w:ascii="Cambria" w:hAnsi="Cambria"/>
                <w:lang w:val="en-GB"/>
              </w:rPr>
            </w:pPr>
            <w:ins w:id="500" w:author="DENOUAL Franck" w:date="2022-07-29T13:44:00Z">
              <w:r w:rsidRPr="009F349D">
                <w:rPr>
                  <w:rFonts w:ascii="Cambria" w:hAnsi="Cambria"/>
                  <w:lang w:val="en-GB"/>
                </w:rPr>
                <w:t>Zero or one</w:t>
              </w:r>
            </w:ins>
          </w:p>
        </w:tc>
      </w:tr>
      <w:tr w:rsidR="006019C2" w:rsidRPr="009F349D" w14:paraId="46535508" w14:textId="77777777" w:rsidTr="006019C2">
        <w:trPr>
          <w:ins w:id="501" w:author="DENOUAL Franck" w:date="2022-07-29T13:44:00Z"/>
        </w:trPr>
        <w:tc>
          <w:tcPr>
            <w:tcW w:w="2790" w:type="dxa"/>
          </w:tcPr>
          <w:p w14:paraId="07F20A46" w14:textId="77777777" w:rsidR="006019C2" w:rsidRPr="009F349D" w:rsidRDefault="006019C2" w:rsidP="006019C2">
            <w:pPr>
              <w:keepNext/>
              <w:keepLines/>
              <w:spacing w:line="230" w:lineRule="atLeast"/>
              <w:rPr>
                <w:ins w:id="502" w:author="DENOUAL Franck" w:date="2022-07-29T13:44:00Z"/>
                <w:rFonts w:ascii="Cambria" w:hAnsi="Cambria"/>
                <w:lang w:val="en-GB"/>
              </w:rPr>
            </w:pPr>
          </w:p>
        </w:tc>
        <w:tc>
          <w:tcPr>
            <w:tcW w:w="6962" w:type="dxa"/>
          </w:tcPr>
          <w:p w14:paraId="6B80C6B1" w14:textId="77777777" w:rsidR="006019C2" w:rsidRPr="009F349D" w:rsidRDefault="006019C2" w:rsidP="006019C2">
            <w:pPr>
              <w:keepNext/>
              <w:keepLines/>
              <w:spacing w:line="230" w:lineRule="atLeast"/>
              <w:rPr>
                <w:ins w:id="503" w:author="DENOUAL Franck" w:date="2022-07-29T13:44:00Z"/>
                <w:rFonts w:ascii="Cambria" w:hAnsi="Cambria"/>
                <w:lang w:val="en-GB"/>
              </w:rPr>
            </w:pPr>
          </w:p>
        </w:tc>
      </w:tr>
    </w:tbl>
    <w:p w14:paraId="05F200EE" w14:textId="77777777" w:rsidR="006019C2" w:rsidRPr="009F349D" w:rsidRDefault="006019C2" w:rsidP="006019C2">
      <w:pPr>
        <w:tabs>
          <w:tab w:val="left" w:pos="403"/>
        </w:tabs>
        <w:spacing w:after="240" w:line="240" w:lineRule="atLeast"/>
        <w:rPr>
          <w:ins w:id="504" w:author="DENOUAL Franck" w:date="2022-07-29T13:44:00Z"/>
          <w:rFonts w:ascii="Cambria" w:hAnsi="Cambria"/>
          <w:lang w:val="en-GB"/>
        </w:rPr>
      </w:pPr>
      <w:ins w:id="505" w:author="DENOUAL Franck" w:date="2022-07-29T13:44:00Z">
        <w:r w:rsidRPr="009F349D">
          <w:rPr>
            <w:rFonts w:ascii="Cambria" w:hAnsi="Cambria"/>
            <w:lang w:val="en-GB"/>
          </w:rPr>
          <w:t xml:space="preserve">The </w:t>
        </w:r>
        <w:proofErr w:type="spellStart"/>
        <w:r w:rsidRPr="009F349D">
          <w:rPr>
            <w:rFonts w:ascii="Courier New" w:hAnsi="Courier New" w:cs="Courier New"/>
            <w:lang w:val="en-GB"/>
          </w:rPr>
          <w:t>CameraIntrinsics</w:t>
        </w:r>
        <w:r>
          <w:rPr>
            <w:rFonts w:ascii="Courier New" w:hAnsi="Courier New" w:cs="Courier New"/>
            <w:lang w:val="en-GB"/>
          </w:rPr>
          <w:t>Property</w:t>
        </w:r>
        <w:proofErr w:type="spellEnd"/>
        <w:r w:rsidRPr="009F349D">
          <w:rPr>
            <w:rFonts w:ascii="Cambria" w:hAnsi="Cambria"/>
            <w:lang w:val="en-GB"/>
          </w:rPr>
          <w:t xml:space="preserve"> descriptive item property </w:t>
        </w:r>
        <w:r>
          <w:rPr>
            <w:rFonts w:ascii="Cambria" w:hAnsi="Cambria"/>
            <w:lang w:val="en-GB"/>
          </w:rPr>
          <w:t>describes</w:t>
        </w:r>
        <w:r w:rsidRPr="009F349D">
          <w:rPr>
            <w:rFonts w:ascii="Cambria" w:hAnsi="Cambria"/>
            <w:lang w:val="en-GB"/>
          </w:rPr>
          <w:t xml:space="preserve"> the characteristics of the camera that captured the associated image item.</w:t>
        </w:r>
      </w:ins>
    </w:p>
    <w:p w14:paraId="301A68F4" w14:textId="77777777" w:rsidR="006019C2" w:rsidRPr="009F349D" w:rsidRDefault="006019C2" w:rsidP="006019C2">
      <w:pPr>
        <w:tabs>
          <w:tab w:val="left" w:pos="403"/>
        </w:tabs>
        <w:spacing w:after="240" w:line="240" w:lineRule="atLeast"/>
        <w:rPr>
          <w:ins w:id="506" w:author="DENOUAL Franck" w:date="2022-07-29T13:44:00Z"/>
          <w:rFonts w:ascii="Cambria" w:hAnsi="Cambria"/>
        </w:rPr>
      </w:pPr>
      <w:ins w:id="507" w:author="DENOUAL Franck" w:date="2022-07-29T13:44:00Z">
        <w:r w:rsidRPr="009F349D">
          <w:rPr>
            <w:rFonts w:ascii="Cambria" w:hAnsi="Cambria"/>
            <w:lang w:val="en-GB"/>
          </w:rPr>
          <w:t xml:space="preserve">One general form of specifying the </w:t>
        </w:r>
        <w:proofErr w:type="spellStart"/>
        <w:r w:rsidRPr="009F349D">
          <w:rPr>
            <w:rFonts w:ascii="Cambria" w:hAnsi="Cambria"/>
            <w:lang w:val="en-GB"/>
          </w:rPr>
          <w:t>intrinsics</w:t>
        </w:r>
        <w:proofErr w:type="spellEnd"/>
        <w:r w:rsidRPr="009F349D">
          <w:rPr>
            <w:rFonts w:ascii="Cambria" w:hAnsi="Cambria"/>
            <w:lang w:val="en-GB"/>
          </w:rPr>
          <w:t xml:space="preserve"> matrix for a pinhole camera is as follows:</w:t>
        </w:r>
        <w:bookmarkStart w:id="508" w:name="OLE_LINK3"/>
        <w:bookmarkStart w:id="509" w:name="OLE_LINK4"/>
      </w:ins>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839"/>
        <w:gridCol w:w="850"/>
        <w:gridCol w:w="469"/>
      </w:tblGrid>
      <w:tr w:rsidR="006019C2" w:rsidRPr="009F349D" w14:paraId="06024945" w14:textId="77777777" w:rsidTr="006019C2">
        <w:trPr>
          <w:trHeight w:val="534"/>
          <w:ins w:id="510" w:author="DENOUAL Franck" w:date="2022-07-29T13:44:00Z"/>
        </w:trPr>
        <w:tc>
          <w:tcPr>
            <w:tcW w:w="839" w:type="dxa"/>
            <w:tcBorders>
              <w:top w:val="single" w:sz="4" w:space="0" w:color="auto"/>
              <w:left w:val="single" w:sz="4" w:space="0" w:color="auto"/>
              <w:bottom w:val="single" w:sz="4" w:space="0" w:color="auto"/>
              <w:right w:val="single" w:sz="4" w:space="0" w:color="auto"/>
            </w:tcBorders>
            <w:hideMark/>
          </w:tcPr>
          <w:p w14:paraId="00391EDA" w14:textId="77777777" w:rsidR="006019C2" w:rsidRPr="009F349D" w:rsidRDefault="006019C2" w:rsidP="006019C2">
            <w:pPr>
              <w:tabs>
                <w:tab w:val="left" w:pos="403"/>
              </w:tabs>
              <w:spacing w:after="240" w:line="240" w:lineRule="atLeast"/>
              <w:rPr>
                <w:ins w:id="511" w:author="DENOUAL Franck" w:date="2022-07-29T13:44:00Z"/>
                <w:rFonts w:ascii="Cambria" w:hAnsi="Cambria"/>
                <w:i/>
                <w:iCs/>
                <w:sz w:val="22"/>
                <w:szCs w:val="22"/>
                <w:vertAlign w:val="subscript"/>
                <w:lang w:val="en-GB"/>
              </w:rPr>
            </w:pPr>
            <w:proofErr w:type="spellStart"/>
            <w:ins w:id="512" w:author="DENOUAL Franck" w:date="2022-07-29T13:44:00Z">
              <w:r w:rsidRPr="009F349D">
                <w:rPr>
                  <w:rFonts w:ascii="Cambria" w:hAnsi="Cambria"/>
                  <w:i/>
                  <w:iCs/>
                  <w:sz w:val="22"/>
                  <w:szCs w:val="22"/>
                  <w:lang w:val="en-GB"/>
                </w:rPr>
                <w:t>f</w:t>
              </w:r>
              <w:r w:rsidRPr="009F349D">
                <w:rPr>
                  <w:rFonts w:ascii="Cambria" w:hAnsi="Cambria"/>
                  <w:i/>
                  <w:iCs/>
                  <w:sz w:val="22"/>
                  <w:szCs w:val="22"/>
                  <w:vertAlign w:val="subscript"/>
                  <w:lang w:val="en-GB"/>
                </w:rPr>
                <w:t>x</w:t>
              </w:r>
              <w:proofErr w:type="spellEnd"/>
            </w:ins>
          </w:p>
        </w:tc>
        <w:tc>
          <w:tcPr>
            <w:tcW w:w="850" w:type="dxa"/>
            <w:tcBorders>
              <w:top w:val="single" w:sz="4" w:space="0" w:color="auto"/>
              <w:left w:val="single" w:sz="4" w:space="0" w:color="auto"/>
              <w:bottom w:val="single" w:sz="4" w:space="0" w:color="auto"/>
              <w:right w:val="single" w:sz="4" w:space="0" w:color="auto"/>
            </w:tcBorders>
            <w:hideMark/>
          </w:tcPr>
          <w:p w14:paraId="2A614C3E" w14:textId="77777777" w:rsidR="006019C2" w:rsidRPr="009F349D" w:rsidRDefault="006019C2" w:rsidP="006019C2">
            <w:pPr>
              <w:tabs>
                <w:tab w:val="left" w:pos="403"/>
              </w:tabs>
              <w:spacing w:after="240" w:line="240" w:lineRule="atLeast"/>
              <w:rPr>
                <w:ins w:id="513" w:author="DENOUAL Franck" w:date="2022-07-29T13:44:00Z"/>
                <w:rFonts w:ascii="Cambria" w:hAnsi="Cambria"/>
                <w:i/>
                <w:iCs/>
                <w:sz w:val="22"/>
                <w:szCs w:val="22"/>
                <w:lang w:val="en-GB"/>
              </w:rPr>
            </w:pPr>
            <w:ins w:id="514" w:author="DENOUAL Franck" w:date="2022-07-29T13:44:00Z">
              <w:r w:rsidRPr="009F349D">
                <w:rPr>
                  <w:rFonts w:ascii="Cambria" w:hAnsi="Cambria"/>
                  <w:i/>
                  <w:iCs/>
                  <w:sz w:val="22"/>
                  <w:szCs w:val="22"/>
                  <w:lang w:val="en-GB"/>
                </w:rPr>
                <w:t>s</w:t>
              </w:r>
              <w:r w:rsidDel="00E41BF2">
                <w:rPr>
                  <w:rFonts w:ascii="Cambria" w:hAnsi="Cambria"/>
                  <w:i/>
                  <w:iCs/>
                  <w:sz w:val="22"/>
                  <w:szCs w:val="22"/>
                  <w:lang w:val="en-GB"/>
                </w:rPr>
                <w:t xml:space="preserve"> </w:t>
              </w:r>
            </w:ins>
          </w:p>
        </w:tc>
        <w:tc>
          <w:tcPr>
            <w:tcW w:w="469" w:type="dxa"/>
            <w:tcBorders>
              <w:top w:val="single" w:sz="4" w:space="0" w:color="auto"/>
              <w:left w:val="single" w:sz="4" w:space="0" w:color="auto"/>
              <w:bottom w:val="single" w:sz="4" w:space="0" w:color="auto"/>
              <w:right w:val="single" w:sz="4" w:space="0" w:color="auto"/>
            </w:tcBorders>
            <w:hideMark/>
          </w:tcPr>
          <w:p w14:paraId="71B69F18" w14:textId="77777777" w:rsidR="006019C2" w:rsidRPr="009F349D" w:rsidRDefault="006019C2" w:rsidP="006019C2">
            <w:pPr>
              <w:tabs>
                <w:tab w:val="left" w:pos="403"/>
              </w:tabs>
              <w:spacing w:after="240" w:line="240" w:lineRule="atLeast"/>
              <w:rPr>
                <w:ins w:id="515" w:author="DENOUAL Franck" w:date="2022-07-29T13:44:00Z"/>
                <w:rFonts w:ascii="Cambria" w:hAnsi="Cambria"/>
                <w:i/>
                <w:iCs/>
                <w:sz w:val="22"/>
                <w:szCs w:val="22"/>
                <w:vertAlign w:val="subscript"/>
                <w:lang w:val="en-GB"/>
              </w:rPr>
            </w:pPr>
            <w:ins w:id="516" w:author="DENOUAL Franck" w:date="2022-07-29T13:44:00Z">
              <w:r w:rsidRPr="009F349D">
                <w:rPr>
                  <w:rFonts w:ascii="Cambria" w:hAnsi="Cambria"/>
                  <w:i/>
                  <w:iCs/>
                  <w:sz w:val="22"/>
                  <w:szCs w:val="22"/>
                  <w:lang w:val="en-GB"/>
                </w:rPr>
                <w:t>c</w:t>
              </w:r>
              <w:r w:rsidRPr="009F349D">
                <w:rPr>
                  <w:rFonts w:ascii="Cambria" w:hAnsi="Cambria"/>
                  <w:i/>
                  <w:iCs/>
                  <w:sz w:val="22"/>
                  <w:szCs w:val="22"/>
                  <w:vertAlign w:val="subscript"/>
                  <w:lang w:val="en-GB"/>
                </w:rPr>
                <w:t>x</w:t>
              </w:r>
            </w:ins>
          </w:p>
        </w:tc>
      </w:tr>
      <w:tr w:rsidR="006019C2" w:rsidRPr="009F349D" w14:paraId="22E473E6" w14:textId="77777777" w:rsidTr="006019C2">
        <w:trPr>
          <w:trHeight w:val="534"/>
          <w:ins w:id="517" w:author="DENOUAL Franck" w:date="2022-07-29T13:44:00Z"/>
        </w:trPr>
        <w:tc>
          <w:tcPr>
            <w:tcW w:w="839" w:type="dxa"/>
            <w:tcBorders>
              <w:top w:val="single" w:sz="4" w:space="0" w:color="auto"/>
              <w:left w:val="single" w:sz="4" w:space="0" w:color="auto"/>
              <w:bottom w:val="single" w:sz="4" w:space="0" w:color="auto"/>
              <w:right w:val="single" w:sz="4" w:space="0" w:color="auto"/>
            </w:tcBorders>
            <w:hideMark/>
          </w:tcPr>
          <w:p w14:paraId="20C17EC3" w14:textId="77777777" w:rsidR="006019C2" w:rsidRPr="009F349D" w:rsidRDefault="006019C2" w:rsidP="006019C2">
            <w:pPr>
              <w:tabs>
                <w:tab w:val="left" w:pos="403"/>
              </w:tabs>
              <w:spacing w:after="240" w:line="240" w:lineRule="atLeast"/>
              <w:rPr>
                <w:ins w:id="518" w:author="DENOUAL Franck" w:date="2022-07-29T13:44:00Z"/>
                <w:rFonts w:ascii="Cambria" w:hAnsi="Cambria"/>
                <w:i/>
                <w:iCs/>
                <w:sz w:val="22"/>
                <w:szCs w:val="22"/>
                <w:lang w:val="en-GB"/>
              </w:rPr>
            </w:pPr>
            <w:ins w:id="519" w:author="DENOUAL Franck" w:date="2022-07-29T13:44:00Z">
              <w:r w:rsidRPr="009F349D">
                <w:rPr>
                  <w:rFonts w:ascii="Cambria" w:hAnsi="Cambria"/>
                  <w:i/>
                  <w:iCs/>
                  <w:sz w:val="22"/>
                  <w:szCs w:val="22"/>
                  <w:lang w:val="en-GB"/>
                </w:rPr>
                <w:t>0</w:t>
              </w:r>
            </w:ins>
          </w:p>
        </w:tc>
        <w:tc>
          <w:tcPr>
            <w:tcW w:w="850" w:type="dxa"/>
            <w:tcBorders>
              <w:top w:val="single" w:sz="4" w:space="0" w:color="auto"/>
              <w:left w:val="single" w:sz="4" w:space="0" w:color="auto"/>
              <w:bottom w:val="single" w:sz="4" w:space="0" w:color="auto"/>
              <w:right w:val="single" w:sz="4" w:space="0" w:color="auto"/>
            </w:tcBorders>
            <w:hideMark/>
          </w:tcPr>
          <w:p w14:paraId="3A28B623" w14:textId="77777777" w:rsidR="006019C2" w:rsidRPr="009F349D" w:rsidRDefault="006019C2" w:rsidP="006019C2">
            <w:pPr>
              <w:tabs>
                <w:tab w:val="left" w:pos="403"/>
              </w:tabs>
              <w:spacing w:after="240" w:line="240" w:lineRule="atLeast"/>
              <w:rPr>
                <w:ins w:id="520" w:author="DENOUAL Franck" w:date="2022-07-29T13:44:00Z"/>
                <w:rFonts w:ascii="Cambria" w:hAnsi="Cambria"/>
                <w:i/>
                <w:iCs/>
                <w:sz w:val="22"/>
                <w:szCs w:val="22"/>
                <w:vertAlign w:val="subscript"/>
                <w:lang w:val="en-GB"/>
              </w:rPr>
            </w:pPr>
            <w:proofErr w:type="spellStart"/>
            <w:ins w:id="521" w:author="DENOUAL Franck" w:date="2022-07-29T13:44:00Z">
              <w:r w:rsidRPr="009F349D">
                <w:rPr>
                  <w:rFonts w:ascii="Cambria" w:hAnsi="Cambria"/>
                  <w:i/>
                  <w:iCs/>
                  <w:sz w:val="22"/>
                  <w:szCs w:val="22"/>
                  <w:lang w:val="en-GB"/>
                </w:rPr>
                <w:t>f</w:t>
              </w:r>
              <w:r w:rsidRPr="009F349D">
                <w:rPr>
                  <w:rFonts w:ascii="Cambria" w:hAnsi="Cambria"/>
                  <w:i/>
                  <w:iCs/>
                  <w:sz w:val="22"/>
                  <w:szCs w:val="22"/>
                  <w:vertAlign w:val="subscript"/>
                  <w:lang w:val="en-GB"/>
                </w:rPr>
                <w:t>y</w:t>
              </w:r>
              <w:proofErr w:type="spellEnd"/>
            </w:ins>
          </w:p>
        </w:tc>
        <w:tc>
          <w:tcPr>
            <w:tcW w:w="469" w:type="dxa"/>
            <w:tcBorders>
              <w:top w:val="single" w:sz="4" w:space="0" w:color="auto"/>
              <w:left w:val="single" w:sz="4" w:space="0" w:color="auto"/>
              <w:bottom w:val="single" w:sz="4" w:space="0" w:color="auto"/>
              <w:right w:val="single" w:sz="4" w:space="0" w:color="auto"/>
            </w:tcBorders>
            <w:hideMark/>
          </w:tcPr>
          <w:p w14:paraId="46E03880" w14:textId="77777777" w:rsidR="006019C2" w:rsidRPr="009F349D" w:rsidRDefault="006019C2" w:rsidP="006019C2">
            <w:pPr>
              <w:tabs>
                <w:tab w:val="left" w:pos="403"/>
              </w:tabs>
              <w:spacing w:after="240" w:line="240" w:lineRule="atLeast"/>
              <w:rPr>
                <w:ins w:id="522" w:author="DENOUAL Franck" w:date="2022-07-29T13:44:00Z"/>
                <w:rFonts w:ascii="Cambria" w:hAnsi="Cambria"/>
                <w:i/>
                <w:iCs/>
                <w:sz w:val="22"/>
                <w:szCs w:val="22"/>
                <w:vertAlign w:val="subscript"/>
                <w:lang w:val="en-GB"/>
              </w:rPr>
            </w:pPr>
            <w:ins w:id="523" w:author="DENOUAL Franck" w:date="2022-07-29T13:44:00Z">
              <w:r w:rsidRPr="009F349D">
                <w:rPr>
                  <w:rFonts w:ascii="Cambria" w:hAnsi="Cambria"/>
                  <w:i/>
                  <w:iCs/>
                  <w:sz w:val="22"/>
                  <w:szCs w:val="22"/>
                  <w:lang w:val="en-GB"/>
                </w:rPr>
                <w:t>c</w:t>
              </w:r>
              <w:r w:rsidRPr="009F349D">
                <w:rPr>
                  <w:rFonts w:ascii="Cambria" w:hAnsi="Cambria"/>
                  <w:i/>
                  <w:iCs/>
                  <w:sz w:val="22"/>
                  <w:szCs w:val="22"/>
                  <w:vertAlign w:val="subscript"/>
                  <w:lang w:val="en-GB"/>
                </w:rPr>
                <w:t>y</w:t>
              </w:r>
            </w:ins>
          </w:p>
        </w:tc>
      </w:tr>
      <w:tr w:rsidR="006019C2" w:rsidRPr="009F349D" w14:paraId="1FE58A09" w14:textId="77777777" w:rsidTr="006019C2">
        <w:trPr>
          <w:trHeight w:val="534"/>
          <w:ins w:id="524" w:author="DENOUAL Franck" w:date="2022-07-29T13:44:00Z"/>
        </w:trPr>
        <w:tc>
          <w:tcPr>
            <w:tcW w:w="839" w:type="dxa"/>
            <w:tcBorders>
              <w:top w:val="single" w:sz="4" w:space="0" w:color="auto"/>
              <w:left w:val="single" w:sz="4" w:space="0" w:color="auto"/>
              <w:bottom w:val="single" w:sz="12" w:space="0" w:color="auto"/>
              <w:right w:val="single" w:sz="4" w:space="0" w:color="auto"/>
            </w:tcBorders>
            <w:hideMark/>
          </w:tcPr>
          <w:p w14:paraId="313EF986" w14:textId="77777777" w:rsidR="006019C2" w:rsidRPr="009F349D" w:rsidRDefault="006019C2" w:rsidP="006019C2">
            <w:pPr>
              <w:tabs>
                <w:tab w:val="left" w:pos="403"/>
              </w:tabs>
              <w:spacing w:after="240" w:line="240" w:lineRule="atLeast"/>
              <w:rPr>
                <w:ins w:id="525" w:author="DENOUAL Franck" w:date="2022-07-29T13:44:00Z"/>
                <w:rFonts w:ascii="Cambria" w:hAnsi="Cambria"/>
                <w:i/>
                <w:iCs/>
                <w:sz w:val="22"/>
                <w:szCs w:val="22"/>
                <w:lang w:val="en-GB"/>
              </w:rPr>
            </w:pPr>
            <w:ins w:id="526" w:author="DENOUAL Franck" w:date="2022-07-29T13:44:00Z">
              <w:r w:rsidRPr="009F349D">
                <w:rPr>
                  <w:rFonts w:ascii="Cambria" w:hAnsi="Cambria"/>
                  <w:i/>
                  <w:iCs/>
                  <w:sz w:val="22"/>
                  <w:szCs w:val="22"/>
                  <w:lang w:val="en-GB"/>
                </w:rPr>
                <w:t>0</w:t>
              </w:r>
            </w:ins>
          </w:p>
        </w:tc>
        <w:tc>
          <w:tcPr>
            <w:tcW w:w="850" w:type="dxa"/>
            <w:tcBorders>
              <w:top w:val="single" w:sz="4" w:space="0" w:color="auto"/>
              <w:left w:val="single" w:sz="4" w:space="0" w:color="auto"/>
              <w:bottom w:val="single" w:sz="12" w:space="0" w:color="auto"/>
              <w:right w:val="single" w:sz="4" w:space="0" w:color="auto"/>
            </w:tcBorders>
            <w:hideMark/>
          </w:tcPr>
          <w:p w14:paraId="57F761A5" w14:textId="77777777" w:rsidR="006019C2" w:rsidRPr="009F349D" w:rsidRDefault="006019C2" w:rsidP="006019C2">
            <w:pPr>
              <w:tabs>
                <w:tab w:val="left" w:pos="403"/>
              </w:tabs>
              <w:spacing w:after="240" w:line="240" w:lineRule="atLeast"/>
              <w:rPr>
                <w:ins w:id="527" w:author="DENOUAL Franck" w:date="2022-07-29T13:44:00Z"/>
                <w:rFonts w:ascii="Cambria" w:hAnsi="Cambria"/>
                <w:i/>
                <w:iCs/>
                <w:sz w:val="22"/>
                <w:szCs w:val="22"/>
                <w:lang w:val="en-GB"/>
              </w:rPr>
            </w:pPr>
            <w:ins w:id="528" w:author="DENOUAL Franck" w:date="2022-07-29T13:44:00Z">
              <w:r w:rsidRPr="009F349D">
                <w:rPr>
                  <w:rFonts w:ascii="Cambria" w:hAnsi="Cambria"/>
                  <w:i/>
                  <w:iCs/>
                  <w:sz w:val="22"/>
                  <w:szCs w:val="22"/>
                  <w:lang w:val="en-GB"/>
                </w:rPr>
                <w:t>0</w:t>
              </w:r>
            </w:ins>
          </w:p>
        </w:tc>
        <w:tc>
          <w:tcPr>
            <w:tcW w:w="469" w:type="dxa"/>
            <w:tcBorders>
              <w:top w:val="single" w:sz="4" w:space="0" w:color="auto"/>
              <w:left w:val="single" w:sz="4" w:space="0" w:color="auto"/>
              <w:bottom w:val="single" w:sz="12" w:space="0" w:color="auto"/>
              <w:right w:val="single" w:sz="4" w:space="0" w:color="auto"/>
            </w:tcBorders>
            <w:hideMark/>
          </w:tcPr>
          <w:p w14:paraId="4869DA39" w14:textId="77777777" w:rsidR="006019C2" w:rsidRPr="009F349D" w:rsidRDefault="006019C2" w:rsidP="006019C2">
            <w:pPr>
              <w:tabs>
                <w:tab w:val="left" w:pos="403"/>
              </w:tabs>
              <w:spacing w:after="240" w:line="240" w:lineRule="atLeast"/>
              <w:rPr>
                <w:ins w:id="529" w:author="DENOUAL Franck" w:date="2022-07-29T13:44:00Z"/>
                <w:rFonts w:ascii="Cambria" w:hAnsi="Cambria"/>
                <w:i/>
                <w:iCs/>
                <w:sz w:val="22"/>
                <w:szCs w:val="22"/>
                <w:lang w:val="en-GB"/>
              </w:rPr>
            </w:pPr>
            <w:ins w:id="530" w:author="DENOUAL Franck" w:date="2022-07-29T13:44:00Z">
              <w:r w:rsidRPr="009F349D">
                <w:rPr>
                  <w:rFonts w:ascii="Cambria" w:hAnsi="Cambria"/>
                  <w:i/>
                  <w:iCs/>
                  <w:sz w:val="22"/>
                  <w:szCs w:val="22"/>
                  <w:lang w:val="en-GB"/>
                </w:rPr>
                <w:t>1</w:t>
              </w:r>
            </w:ins>
          </w:p>
        </w:tc>
      </w:tr>
      <w:bookmarkEnd w:id="508"/>
      <w:bookmarkEnd w:id="509"/>
    </w:tbl>
    <w:p w14:paraId="43ED4021" w14:textId="77777777" w:rsidR="006019C2" w:rsidRDefault="006019C2" w:rsidP="006019C2">
      <w:pPr>
        <w:tabs>
          <w:tab w:val="left" w:pos="403"/>
        </w:tabs>
        <w:spacing w:after="240" w:line="240" w:lineRule="atLeast"/>
        <w:rPr>
          <w:ins w:id="531" w:author="DENOUAL Franck" w:date="2022-07-29T13:44:00Z"/>
          <w:rFonts w:ascii="Cambria" w:hAnsi="Cambria"/>
          <w:lang w:val="en-GB"/>
        </w:rPr>
      </w:pPr>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1548"/>
        <w:gridCol w:w="709"/>
        <w:gridCol w:w="1417"/>
      </w:tblGrid>
      <w:tr w:rsidR="006019C2" w:rsidRPr="009F349D" w14:paraId="23EC5F1C" w14:textId="77777777" w:rsidTr="006019C2">
        <w:trPr>
          <w:trHeight w:val="534"/>
          <w:ins w:id="532" w:author="DENOUAL Franck" w:date="2022-07-29T13:44:00Z"/>
        </w:trPr>
        <w:tc>
          <w:tcPr>
            <w:tcW w:w="1548" w:type="dxa"/>
            <w:tcBorders>
              <w:top w:val="single" w:sz="4" w:space="0" w:color="auto"/>
              <w:left w:val="single" w:sz="4" w:space="0" w:color="auto"/>
              <w:bottom w:val="single" w:sz="4" w:space="0" w:color="auto"/>
              <w:right w:val="single" w:sz="4" w:space="0" w:color="auto"/>
            </w:tcBorders>
            <w:hideMark/>
          </w:tcPr>
          <w:p w14:paraId="7FC2090D" w14:textId="77777777" w:rsidR="006019C2" w:rsidRPr="009F349D" w:rsidRDefault="006019C2" w:rsidP="006019C2">
            <w:pPr>
              <w:tabs>
                <w:tab w:val="left" w:pos="403"/>
              </w:tabs>
              <w:spacing w:after="240" w:line="240" w:lineRule="atLeast"/>
              <w:rPr>
                <w:ins w:id="533" w:author="DENOUAL Franck" w:date="2022-07-29T13:44:00Z"/>
                <w:rFonts w:ascii="Cambria" w:hAnsi="Cambria"/>
                <w:i/>
                <w:iCs/>
                <w:sz w:val="22"/>
                <w:szCs w:val="22"/>
                <w:vertAlign w:val="subscript"/>
                <w:lang w:val="en-GB"/>
              </w:rPr>
            </w:pPr>
            <w:ins w:id="534" w:author="DENOUAL Franck" w:date="2022-07-29T13:44:00Z">
              <w:r>
                <w:rPr>
                  <w:rFonts w:ascii="Cambria" w:hAnsi="Cambria"/>
                  <w:i/>
                  <w:iCs/>
                  <w:sz w:val="22"/>
                  <w:szCs w:val="22"/>
                  <w:lang w:val="en-GB"/>
                </w:rPr>
                <w:t>Linear Distortion</w:t>
              </w:r>
            </w:ins>
          </w:p>
        </w:tc>
        <w:tc>
          <w:tcPr>
            <w:tcW w:w="709" w:type="dxa"/>
            <w:tcBorders>
              <w:top w:val="single" w:sz="4" w:space="0" w:color="auto"/>
              <w:left w:val="single" w:sz="4" w:space="0" w:color="auto"/>
              <w:bottom w:val="single" w:sz="4" w:space="0" w:color="auto"/>
              <w:right w:val="single" w:sz="4" w:space="0" w:color="auto"/>
            </w:tcBorders>
            <w:hideMark/>
          </w:tcPr>
          <w:p w14:paraId="51E23A79" w14:textId="77777777" w:rsidR="006019C2" w:rsidRPr="009F349D" w:rsidRDefault="006019C2" w:rsidP="006019C2">
            <w:pPr>
              <w:tabs>
                <w:tab w:val="left" w:pos="403"/>
              </w:tabs>
              <w:spacing w:after="240" w:line="240" w:lineRule="atLeast"/>
              <w:rPr>
                <w:ins w:id="535" w:author="DENOUAL Franck" w:date="2022-07-29T13:44:00Z"/>
                <w:rFonts w:ascii="Cambria" w:hAnsi="Cambria"/>
                <w:i/>
                <w:iCs/>
                <w:sz w:val="22"/>
                <w:szCs w:val="22"/>
                <w:lang w:val="en-GB"/>
              </w:rPr>
            </w:pPr>
            <w:ins w:id="536" w:author="DENOUAL Franck" w:date="2022-07-29T13:44:00Z">
              <w:r>
                <w:rPr>
                  <w:rFonts w:ascii="Cambria" w:hAnsi="Cambria"/>
                  <w:i/>
                  <w:iCs/>
                  <w:sz w:val="22"/>
                  <w:szCs w:val="22"/>
                  <w:lang w:val="en-GB"/>
                </w:rPr>
                <w:t>s</w:t>
              </w:r>
            </w:ins>
          </w:p>
        </w:tc>
        <w:tc>
          <w:tcPr>
            <w:tcW w:w="1417" w:type="dxa"/>
            <w:tcBorders>
              <w:top w:val="single" w:sz="4" w:space="0" w:color="auto"/>
              <w:left w:val="single" w:sz="4" w:space="0" w:color="auto"/>
              <w:bottom w:val="single" w:sz="4" w:space="0" w:color="auto"/>
              <w:right w:val="single" w:sz="4" w:space="0" w:color="auto"/>
            </w:tcBorders>
            <w:hideMark/>
          </w:tcPr>
          <w:p w14:paraId="6EEA0C72" w14:textId="77777777" w:rsidR="006019C2" w:rsidRPr="009F349D" w:rsidRDefault="006019C2" w:rsidP="006019C2">
            <w:pPr>
              <w:tabs>
                <w:tab w:val="left" w:pos="403"/>
              </w:tabs>
              <w:spacing w:after="240" w:line="240" w:lineRule="atLeast"/>
              <w:rPr>
                <w:ins w:id="537" w:author="DENOUAL Franck" w:date="2022-07-29T13:44:00Z"/>
                <w:rFonts w:ascii="Cambria" w:hAnsi="Cambria"/>
                <w:i/>
                <w:iCs/>
                <w:sz w:val="22"/>
                <w:szCs w:val="22"/>
                <w:vertAlign w:val="subscript"/>
                <w:lang w:val="en-GB"/>
              </w:rPr>
            </w:pPr>
          </w:p>
        </w:tc>
      </w:tr>
    </w:tbl>
    <w:p w14:paraId="3E098C04" w14:textId="77777777" w:rsidR="006019C2" w:rsidRDefault="006019C2" w:rsidP="006019C2">
      <w:pPr>
        <w:tabs>
          <w:tab w:val="left" w:pos="403"/>
        </w:tabs>
        <w:spacing w:after="240" w:line="240" w:lineRule="atLeast"/>
        <w:rPr>
          <w:ins w:id="538" w:author="DENOUAL Franck" w:date="2022-07-29T13:44:00Z"/>
          <w:rFonts w:ascii="Cambria" w:hAnsi="Cambria"/>
          <w:lang w:val="en-GB"/>
        </w:rPr>
      </w:pPr>
    </w:p>
    <w:tbl>
      <w:tblPr>
        <w:tblStyle w:val="TableGrid1"/>
        <w:tblW w:w="0" w:type="auto"/>
        <w:tblInd w:w="290" w:type="dxa"/>
        <w:tblBorders>
          <w:bottom w:val="single" w:sz="12" w:space="0" w:color="auto"/>
        </w:tblBorders>
        <w:tblLayout w:type="fixed"/>
        <w:tblLook w:val="04A0" w:firstRow="1" w:lastRow="0" w:firstColumn="1" w:lastColumn="0" w:noHBand="0" w:noVBand="1"/>
      </w:tblPr>
      <w:tblGrid>
        <w:gridCol w:w="1548"/>
        <w:gridCol w:w="709"/>
        <w:gridCol w:w="1417"/>
      </w:tblGrid>
      <w:tr w:rsidR="006019C2" w:rsidRPr="009F349D" w14:paraId="3F6A9E63" w14:textId="77777777" w:rsidTr="006019C2">
        <w:trPr>
          <w:trHeight w:val="534"/>
          <w:ins w:id="539" w:author="DENOUAL Franck" w:date="2022-07-29T13:44:00Z"/>
        </w:trPr>
        <w:tc>
          <w:tcPr>
            <w:tcW w:w="1548" w:type="dxa"/>
            <w:tcBorders>
              <w:top w:val="single" w:sz="4" w:space="0" w:color="auto"/>
              <w:left w:val="single" w:sz="4" w:space="0" w:color="auto"/>
              <w:bottom w:val="single" w:sz="4" w:space="0" w:color="auto"/>
              <w:right w:val="single" w:sz="4" w:space="0" w:color="auto"/>
            </w:tcBorders>
            <w:hideMark/>
          </w:tcPr>
          <w:p w14:paraId="0F4D3CF0" w14:textId="77777777" w:rsidR="006019C2" w:rsidRPr="001458E1" w:rsidRDefault="006019C2" w:rsidP="006019C2">
            <w:pPr>
              <w:tabs>
                <w:tab w:val="left" w:pos="403"/>
              </w:tabs>
              <w:spacing w:after="240" w:line="240" w:lineRule="atLeast"/>
              <w:rPr>
                <w:ins w:id="540" w:author="DENOUAL Franck" w:date="2022-07-29T13:44:00Z"/>
                <w:rFonts w:ascii="Cambria" w:hAnsi="Cambria"/>
                <w:i/>
                <w:iCs/>
                <w:sz w:val="22"/>
                <w:szCs w:val="22"/>
                <w:vertAlign w:val="subscript"/>
                <w:lang w:val="en-GB"/>
              </w:rPr>
            </w:pPr>
            <w:ins w:id="541" w:author="DENOUAL Franck" w:date="2022-07-29T13:44:00Z">
              <w:r w:rsidRPr="004F5280">
                <w:rPr>
                  <w:rFonts w:ascii="Cambria" w:hAnsi="Cambria"/>
                  <w:i/>
                  <w:iCs/>
                  <w:sz w:val="22"/>
                  <w:szCs w:val="22"/>
                  <w:lang w:val="en-GB"/>
                </w:rPr>
                <w:t>Non-Linear Distortion</w:t>
              </w:r>
            </w:ins>
          </w:p>
        </w:tc>
        <w:tc>
          <w:tcPr>
            <w:tcW w:w="709" w:type="dxa"/>
            <w:tcBorders>
              <w:top w:val="single" w:sz="4" w:space="0" w:color="auto"/>
              <w:left w:val="single" w:sz="4" w:space="0" w:color="auto"/>
              <w:bottom w:val="single" w:sz="4" w:space="0" w:color="auto"/>
              <w:right w:val="single" w:sz="4" w:space="0" w:color="auto"/>
            </w:tcBorders>
            <w:hideMark/>
          </w:tcPr>
          <w:p w14:paraId="2127819B" w14:textId="77777777" w:rsidR="006019C2" w:rsidRPr="001458E1" w:rsidRDefault="006019C2" w:rsidP="006019C2">
            <w:pPr>
              <w:tabs>
                <w:tab w:val="left" w:pos="403"/>
              </w:tabs>
              <w:spacing w:after="240" w:line="240" w:lineRule="atLeast"/>
              <w:rPr>
                <w:ins w:id="542" w:author="DENOUAL Franck" w:date="2022-07-29T13:44:00Z"/>
                <w:rFonts w:ascii="Cambria" w:hAnsi="Cambria"/>
                <w:i/>
                <w:iCs/>
                <w:sz w:val="22"/>
                <w:szCs w:val="22"/>
                <w:lang w:val="en-GB"/>
              </w:rPr>
            </w:pPr>
            <w:ins w:id="543" w:author="DENOUAL Franck" w:date="2022-07-29T13:44:00Z">
              <w:r w:rsidRPr="001458E1">
                <w:rPr>
                  <w:rFonts w:ascii="Cambria" w:hAnsi="Cambria"/>
                  <w:i/>
                  <w:iCs/>
                  <w:sz w:val="22"/>
                  <w:szCs w:val="22"/>
                  <w:lang w:val="en-GB"/>
                </w:rPr>
                <w:t>ep</w:t>
              </w:r>
            </w:ins>
          </w:p>
        </w:tc>
        <w:tc>
          <w:tcPr>
            <w:tcW w:w="1417" w:type="dxa"/>
            <w:tcBorders>
              <w:top w:val="single" w:sz="4" w:space="0" w:color="auto"/>
              <w:left w:val="single" w:sz="4" w:space="0" w:color="auto"/>
              <w:bottom w:val="single" w:sz="4" w:space="0" w:color="auto"/>
              <w:right w:val="single" w:sz="4" w:space="0" w:color="auto"/>
            </w:tcBorders>
            <w:hideMark/>
          </w:tcPr>
          <w:p w14:paraId="03A3D68D" w14:textId="77777777" w:rsidR="006019C2" w:rsidRPr="001458E1" w:rsidRDefault="006019C2" w:rsidP="006019C2">
            <w:pPr>
              <w:tabs>
                <w:tab w:val="left" w:pos="403"/>
              </w:tabs>
              <w:spacing w:after="240" w:line="240" w:lineRule="atLeast"/>
              <w:rPr>
                <w:ins w:id="544" w:author="DENOUAL Franck" w:date="2022-07-29T13:44:00Z"/>
                <w:rFonts w:ascii="Cambria" w:hAnsi="Cambria"/>
                <w:i/>
                <w:iCs/>
                <w:sz w:val="22"/>
                <w:szCs w:val="22"/>
                <w:vertAlign w:val="subscript"/>
                <w:lang w:val="en-GB"/>
              </w:rPr>
            </w:pPr>
            <w:proofErr w:type="spellStart"/>
            <w:ins w:id="545" w:author="DENOUAL Franck" w:date="2022-07-29T13:44:00Z">
              <w:r w:rsidRPr="001458E1">
                <w:rPr>
                  <w:rFonts w:ascii="Cambria" w:hAnsi="Cambria"/>
                  <w:i/>
                  <w:iCs/>
                  <w:sz w:val="22"/>
                  <w:szCs w:val="22"/>
                  <w:vertAlign w:val="subscript"/>
                  <w:lang w:val="en-GB"/>
                </w:rPr>
                <w:t>rd</w:t>
              </w:r>
              <w:proofErr w:type="spellEnd"/>
              <w:r w:rsidRPr="001458E1">
                <w:rPr>
                  <w:rFonts w:ascii="Cambria" w:hAnsi="Cambria"/>
                  <w:i/>
                  <w:iCs/>
                  <w:sz w:val="22"/>
                  <w:szCs w:val="22"/>
                  <w:vertAlign w:val="subscript"/>
                  <w:lang w:val="en-GB"/>
                </w:rPr>
                <w:t xml:space="preserve"> and </w:t>
              </w:r>
              <w:proofErr w:type="spellStart"/>
              <w:r w:rsidRPr="001458E1">
                <w:rPr>
                  <w:rFonts w:ascii="Cambria" w:hAnsi="Cambria"/>
                  <w:i/>
                  <w:iCs/>
                  <w:sz w:val="22"/>
                  <w:szCs w:val="22"/>
                  <w:vertAlign w:val="subscript"/>
                  <w:lang w:val="en-GB"/>
                </w:rPr>
                <w:t>tg</w:t>
              </w:r>
              <w:proofErr w:type="spellEnd"/>
            </w:ins>
          </w:p>
        </w:tc>
      </w:tr>
    </w:tbl>
    <w:p w14:paraId="784B1A85" w14:textId="77777777" w:rsidR="006019C2" w:rsidRDefault="006019C2" w:rsidP="006019C2">
      <w:pPr>
        <w:tabs>
          <w:tab w:val="left" w:pos="403"/>
        </w:tabs>
        <w:spacing w:after="240" w:line="240" w:lineRule="atLeast"/>
        <w:rPr>
          <w:ins w:id="546" w:author="DENOUAL Franck" w:date="2022-07-29T13:44:00Z"/>
          <w:rFonts w:ascii="Cambria" w:hAnsi="Cambria"/>
          <w:lang w:val="en-GB"/>
        </w:rPr>
      </w:pPr>
    </w:p>
    <w:p w14:paraId="7445695B" w14:textId="77777777" w:rsidR="006019C2" w:rsidRPr="009F349D" w:rsidRDefault="006019C2" w:rsidP="006019C2">
      <w:pPr>
        <w:tabs>
          <w:tab w:val="left" w:pos="403"/>
        </w:tabs>
        <w:spacing w:after="240" w:line="240" w:lineRule="atLeast"/>
        <w:rPr>
          <w:ins w:id="547" w:author="DENOUAL Franck" w:date="2022-07-29T13:44:00Z"/>
          <w:rFonts w:ascii="Cambria" w:hAnsi="Cambria"/>
        </w:rPr>
      </w:pPr>
      <w:ins w:id="548" w:author="DENOUAL Franck" w:date="2022-07-29T13:44:00Z">
        <w:r w:rsidRPr="009F349D">
          <w:rPr>
            <w:rFonts w:ascii="Cambria" w:hAnsi="Cambria"/>
            <w:lang w:val="en-GB"/>
          </w:rPr>
          <w:t>where:</w:t>
        </w:r>
      </w:ins>
    </w:p>
    <w:p w14:paraId="25E7D0CE" w14:textId="77777777" w:rsidR="006019C2" w:rsidRDefault="006019C2" w:rsidP="006019C2">
      <w:pPr>
        <w:tabs>
          <w:tab w:val="left" w:pos="403"/>
        </w:tabs>
        <w:spacing w:line="240" w:lineRule="atLeast"/>
        <w:ind w:left="403"/>
        <w:rPr>
          <w:ins w:id="549" w:author="DENOUAL Franck" w:date="2022-07-29T13:44:00Z"/>
          <w:rFonts w:ascii="Cambria" w:hAnsi="Cambria"/>
          <w:lang w:val="en-GB"/>
        </w:rPr>
      </w:pPr>
      <w:proofErr w:type="spellStart"/>
      <w:ins w:id="550" w:author="DENOUAL Franck" w:date="2022-07-29T13:44:00Z">
        <w:r w:rsidRPr="009F349D">
          <w:rPr>
            <w:rFonts w:ascii="Cambria" w:hAnsi="Cambria"/>
            <w:i/>
            <w:iCs/>
            <w:lang w:val="en-GB"/>
          </w:rPr>
          <w:t>f</w:t>
        </w:r>
        <w:r w:rsidRPr="009F349D">
          <w:rPr>
            <w:rFonts w:ascii="Cambria" w:hAnsi="Cambria"/>
            <w:i/>
            <w:iCs/>
            <w:vertAlign w:val="subscript"/>
            <w:lang w:val="en-GB"/>
          </w:rPr>
          <w:t>x</w:t>
        </w:r>
        <w:proofErr w:type="spellEnd"/>
        <w:r w:rsidRPr="009F349D">
          <w:rPr>
            <w:rFonts w:ascii="Cambria" w:hAnsi="Cambria"/>
            <w:lang w:val="en-GB"/>
          </w:rPr>
          <w:t>:</w:t>
        </w:r>
        <w:r w:rsidRPr="009F349D">
          <w:rPr>
            <w:rFonts w:ascii="Cambria" w:hAnsi="Cambria"/>
            <w:lang w:val="en-GB"/>
          </w:rPr>
          <w:tab/>
          <w:t>horizontal focal length</w:t>
        </w:r>
        <w:r w:rsidRPr="009F349D">
          <w:rPr>
            <w:rFonts w:ascii="Cambria" w:hAnsi="Cambria"/>
            <w:lang w:val="en-GB"/>
          </w:rPr>
          <w:br/>
        </w:r>
        <w:proofErr w:type="spellStart"/>
        <w:r w:rsidRPr="009F349D">
          <w:rPr>
            <w:rFonts w:ascii="Cambria" w:hAnsi="Cambria"/>
            <w:i/>
            <w:iCs/>
            <w:lang w:val="en-GB"/>
          </w:rPr>
          <w:t>f</w:t>
        </w:r>
        <w:r w:rsidRPr="009F349D">
          <w:rPr>
            <w:rFonts w:ascii="Cambria" w:hAnsi="Cambria"/>
            <w:i/>
            <w:iCs/>
            <w:vertAlign w:val="subscript"/>
            <w:lang w:val="en-GB"/>
          </w:rPr>
          <w:t>y</w:t>
        </w:r>
        <w:proofErr w:type="spellEnd"/>
        <w:r w:rsidRPr="009F349D">
          <w:rPr>
            <w:rFonts w:ascii="Cambria" w:hAnsi="Cambria"/>
            <w:lang w:val="en-GB"/>
          </w:rPr>
          <w:t>:</w:t>
        </w:r>
        <w:r w:rsidRPr="009F349D">
          <w:rPr>
            <w:rFonts w:ascii="Cambria" w:hAnsi="Cambria"/>
            <w:lang w:val="en-GB"/>
          </w:rPr>
          <w:tab/>
          <w:t>vertical focal length</w:t>
        </w:r>
        <w:r w:rsidRPr="009F349D">
          <w:rPr>
            <w:rFonts w:ascii="Cambria" w:hAnsi="Cambria"/>
            <w:lang w:val="en-GB"/>
          </w:rPr>
          <w:br/>
        </w:r>
        <w:r w:rsidRPr="009F349D">
          <w:rPr>
            <w:rFonts w:ascii="Cambria" w:hAnsi="Cambria"/>
            <w:i/>
            <w:iCs/>
            <w:lang w:val="en-GB"/>
          </w:rPr>
          <w:t>s</w:t>
        </w:r>
        <w:r w:rsidRPr="009F349D">
          <w:rPr>
            <w:rFonts w:ascii="Cambria" w:hAnsi="Cambria"/>
            <w:lang w:val="en-GB"/>
          </w:rPr>
          <w:t>:</w:t>
        </w:r>
        <w:r w:rsidRPr="009F349D">
          <w:rPr>
            <w:rFonts w:ascii="Cambria" w:hAnsi="Cambria"/>
            <w:lang w:val="en-GB"/>
          </w:rPr>
          <w:tab/>
          <w:t>skew factor</w:t>
        </w:r>
      </w:ins>
    </w:p>
    <w:p w14:paraId="49423558" w14:textId="77777777" w:rsidR="006019C2" w:rsidRDefault="006019C2" w:rsidP="006019C2">
      <w:pPr>
        <w:tabs>
          <w:tab w:val="left" w:pos="403"/>
        </w:tabs>
        <w:spacing w:line="240" w:lineRule="atLeast"/>
        <w:ind w:left="403"/>
        <w:rPr>
          <w:ins w:id="551" w:author="DENOUAL Franck" w:date="2022-07-29T13:44:00Z"/>
          <w:rFonts w:ascii="Cambria" w:hAnsi="Cambria"/>
          <w:lang w:val="en-GB"/>
        </w:rPr>
      </w:pPr>
      <w:ins w:id="552" w:author="DENOUAL Franck" w:date="2022-07-29T13:44:00Z">
        <w:r>
          <w:rPr>
            <w:rFonts w:ascii="Cambria" w:hAnsi="Cambria"/>
            <w:i/>
            <w:iCs/>
            <w:lang w:val="en-GB"/>
          </w:rPr>
          <w:t>ep</w:t>
        </w:r>
        <w:r w:rsidRPr="009F349D">
          <w:rPr>
            <w:rFonts w:ascii="Cambria" w:hAnsi="Cambria"/>
            <w:lang w:val="en-GB"/>
          </w:rPr>
          <w:t>:</w:t>
        </w:r>
        <w:r w:rsidRPr="009F349D">
          <w:rPr>
            <w:rFonts w:ascii="Cambria" w:hAnsi="Cambria"/>
            <w:lang w:val="en-GB"/>
          </w:rPr>
          <w:tab/>
        </w:r>
        <w:r>
          <w:rPr>
            <w:rFonts w:ascii="Cambria" w:hAnsi="Cambria"/>
            <w:lang w:val="en-GB"/>
          </w:rPr>
          <w:t>entrance pupil parameter</w:t>
        </w:r>
      </w:ins>
    </w:p>
    <w:p w14:paraId="0C0547E4" w14:textId="77777777" w:rsidR="006019C2" w:rsidRDefault="006019C2" w:rsidP="006019C2">
      <w:pPr>
        <w:tabs>
          <w:tab w:val="left" w:pos="403"/>
        </w:tabs>
        <w:spacing w:line="240" w:lineRule="atLeast"/>
        <w:ind w:left="403"/>
        <w:rPr>
          <w:ins w:id="553" w:author="DENOUAL Franck" w:date="2022-07-29T13:44:00Z"/>
          <w:rFonts w:ascii="Cambria" w:hAnsi="Cambria"/>
          <w:lang w:val="en-GB"/>
        </w:rPr>
      </w:pPr>
      <w:proofErr w:type="spellStart"/>
      <w:ins w:id="554" w:author="DENOUAL Franck" w:date="2022-07-29T13:44:00Z">
        <w:r>
          <w:rPr>
            <w:rFonts w:ascii="Cambria" w:hAnsi="Cambria"/>
            <w:i/>
            <w:iCs/>
            <w:lang w:val="en-GB"/>
          </w:rPr>
          <w:t>rd</w:t>
        </w:r>
        <w:proofErr w:type="spellEnd"/>
        <w:r w:rsidRPr="009F349D">
          <w:rPr>
            <w:rFonts w:ascii="Cambria" w:hAnsi="Cambria"/>
            <w:lang w:val="en-GB"/>
          </w:rPr>
          <w:t>:</w:t>
        </w:r>
        <w:r>
          <w:rPr>
            <w:rFonts w:ascii="Cambria" w:hAnsi="Cambria"/>
            <w:lang w:val="en-GB"/>
          </w:rPr>
          <w:t xml:space="preserve"> radial distortion parameter</w:t>
        </w:r>
        <w:r w:rsidRPr="009F349D">
          <w:rPr>
            <w:rFonts w:ascii="Cambria" w:hAnsi="Cambria"/>
            <w:lang w:val="en-GB"/>
          </w:rPr>
          <w:tab/>
        </w:r>
      </w:ins>
    </w:p>
    <w:p w14:paraId="41A39DEA" w14:textId="77777777" w:rsidR="006019C2" w:rsidRPr="009F349D" w:rsidRDefault="006019C2" w:rsidP="006019C2">
      <w:pPr>
        <w:tabs>
          <w:tab w:val="left" w:pos="403"/>
        </w:tabs>
        <w:spacing w:line="240" w:lineRule="atLeast"/>
        <w:ind w:left="403"/>
        <w:rPr>
          <w:ins w:id="555" w:author="DENOUAL Franck" w:date="2022-07-29T13:44:00Z"/>
          <w:rFonts w:ascii="Cambria" w:hAnsi="Cambria"/>
          <w:lang w:val="en-GB"/>
        </w:rPr>
      </w:pPr>
      <w:proofErr w:type="spellStart"/>
      <w:ins w:id="556" w:author="DENOUAL Franck" w:date="2022-07-29T13:44:00Z">
        <w:r>
          <w:rPr>
            <w:rFonts w:ascii="Cambria" w:hAnsi="Cambria"/>
            <w:i/>
            <w:iCs/>
            <w:lang w:val="en-GB"/>
          </w:rPr>
          <w:t>tg</w:t>
        </w:r>
        <w:proofErr w:type="spellEnd"/>
        <w:r w:rsidRPr="009F349D">
          <w:rPr>
            <w:rFonts w:ascii="Cambria" w:hAnsi="Cambria"/>
            <w:lang w:val="en-GB"/>
          </w:rPr>
          <w:t>:</w:t>
        </w:r>
        <w:r w:rsidRPr="009F349D">
          <w:rPr>
            <w:rFonts w:ascii="Cambria" w:hAnsi="Cambria"/>
            <w:lang w:val="en-GB"/>
          </w:rPr>
          <w:tab/>
        </w:r>
        <w:r>
          <w:rPr>
            <w:rFonts w:ascii="Cambria" w:hAnsi="Cambria"/>
            <w:lang w:val="en-GB"/>
          </w:rPr>
          <w:t>tangential distortion parameter</w:t>
        </w:r>
        <w:r w:rsidRPr="009F349D">
          <w:rPr>
            <w:rFonts w:ascii="Cambria" w:hAnsi="Cambria"/>
            <w:lang w:val="en-GB"/>
          </w:rPr>
          <w:br/>
        </w:r>
        <w:r w:rsidRPr="009F349D">
          <w:rPr>
            <w:rFonts w:ascii="Cambria" w:hAnsi="Cambria"/>
            <w:i/>
            <w:iCs/>
            <w:lang w:val="en-GB"/>
          </w:rPr>
          <w:t>c</w:t>
        </w:r>
        <w:r w:rsidRPr="009F349D">
          <w:rPr>
            <w:rFonts w:ascii="Cambria" w:hAnsi="Cambria"/>
            <w:i/>
            <w:iCs/>
            <w:vertAlign w:val="subscript"/>
            <w:lang w:val="en-GB"/>
          </w:rPr>
          <w:t>x</w:t>
        </w:r>
        <w:r w:rsidRPr="009F349D">
          <w:rPr>
            <w:rFonts w:ascii="Cambria" w:hAnsi="Cambria"/>
            <w:lang w:val="en-GB"/>
          </w:rPr>
          <w:t>:</w:t>
        </w:r>
        <w:r w:rsidRPr="009F349D">
          <w:rPr>
            <w:rFonts w:ascii="Cambria" w:hAnsi="Cambria"/>
            <w:lang w:val="en-GB"/>
          </w:rPr>
          <w:tab/>
          <w:t>principal point x</w:t>
        </w:r>
        <w:r w:rsidRPr="009F349D">
          <w:rPr>
            <w:rFonts w:ascii="Cambria" w:hAnsi="Cambria"/>
            <w:lang w:val="en-GB"/>
          </w:rPr>
          <w:br/>
        </w:r>
        <w:r w:rsidRPr="009F349D">
          <w:rPr>
            <w:rFonts w:ascii="Cambria" w:hAnsi="Cambria"/>
            <w:i/>
            <w:iCs/>
            <w:lang w:val="en-GB"/>
          </w:rPr>
          <w:t>c</w:t>
        </w:r>
        <w:r w:rsidRPr="009F349D">
          <w:rPr>
            <w:rFonts w:ascii="Cambria" w:hAnsi="Cambria"/>
            <w:i/>
            <w:iCs/>
            <w:vertAlign w:val="subscript"/>
            <w:lang w:val="en-GB"/>
          </w:rPr>
          <w:t>y</w:t>
        </w:r>
        <w:r w:rsidRPr="009F349D">
          <w:rPr>
            <w:rFonts w:ascii="Cambria" w:hAnsi="Cambria"/>
            <w:lang w:val="en-GB"/>
          </w:rPr>
          <w:t>:</w:t>
        </w:r>
        <w:r w:rsidRPr="009F349D">
          <w:rPr>
            <w:rFonts w:ascii="Cambria" w:hAnsi="Cambria"/>
            <w:lang w:val="en-GB"/>
          </w:rPr>
          <w:tab/>
          <w:t>principal point y</w:t>
        </w:r>
      </w:ins>
    </w:p>
    <w:p w14:paraId="3CEDFAAA" w14:textId="77777777" w:rsidR="006019C2" w:rsidRDefault="006019C2" w:rsidP="006019C2">
      <w:pPr>
        <w:tabs>
          <w:tab w:val="left" w:pos="1584"/>
        </w:tabs>
        <w:spacing w:after="240" w:line="220" w:lineRule="atLeast"/>
        <w:ind w:left="720" w:right="720"/>
        <w:rPr>
          <w:ins w:id="557" w:author="DENOUAL Franck" w:date="2022-07-29T13:44:00Z"/>
          <w:rFonts w:ascii="Cambria" w:hAnsi="Cambria"/>
          <w:sz w:val="20"/>
          <w:lang w:val="en-GB"/>
        </w:rPr>
      </w:pPr>
      <w:bookmarkStart w:id="558" w:name="OLE_LINK5"/>
      <w:bookmarkStart w:id="559" w:name="OLE_LINK6"/>
      <w:ins w:id="560" w:author="DENOUAL Franck" w:date="2022-07-29T13:44:00Z">
        <w:r w:rsidRPr="009F349D">
          <w:rPr>
            <w:rFonts w:ascii="Cambria" w:hAnsi="Cambria"/>
            <w:sz w:val="20"/>
            <w:lang w:val="en-GB"/>
          </w:rPr>
          <w:t>NOTE 1</w:t>
        </w:r>
        <w:r w:rsidRPr="009F349D">
          <w:rPr>
            <w:rFonts w:ascii="Cambria" w:hAnsi="Cambria"/>
            <w:sz w:val="20"/>
            <w:lang w:val="en-GB"/>
          </w:rPr>
          <w:tab/>
          <w:t xml:space="preserve">For most cameras, pixels are square and there is no skew. This corresponds to </w:t>
        </w:r>
        <w:r w:rsidRPr="009F349D">
          <w:rPr>
            <w:rFonts w:ascii="Cambria" w:hAnsi="Cambria"/>
            <w:i/>
            <w:iCs/>
            <w:sz w:val="20"/>
            <w:lang w:val="en-GB"/>
          </w:rPr>
          <w:t>s</w:t>
        </w:r>
        <w:r w:rsidRPr="009F349D">
          <w:rPr>
            <w:rFonts w:ascii="Cambria" w:hAnsi="Cambria"/>
            <w:sz w:val="20"/>
            <w:lang w:val="en-GB"/>
          </w:rPr>
          <w:t xml:space="preserve"> being zero and </w:t>
        </w:r>
        <w:proofErr w:type="spellStart"/>
        <w:r w:rsidRPr="009F349D">
          <w:rPr>
            <w:rFonts w:ascii="Cambria" w:hAnsi="Cambria"/>
            <w:i/>
            <w:iCs/>
            <w:sz w:val="20"/>
            <w:lang w:val="en-GB"/>
          </w:rPr>
          <w:t>f</w:t>
        </w:r>
        <w:r w:rsidRPr="009F349D">
          <w:rPr>
            <w:rFonts w:ascii="Cambria" w:hAnsi="Cambria"/>
            <w:i/>
            <w:iCs/>
            <w:sz w:val="20"/>
            <w:vertAlign w:val="subscript"/>
            <w:lang w:val="en-GB"/>
          </w:rPr>
          <w:t>x</w:t>
        </w:r>
        <w:proofErr w:type="spellEnd"/>
        <w:r w:rsidRPr="009F349D">
          <w:rPr>
            <w:rFonts w:ascii="Cambria" w:hAnsi="Cambria"/>
            <w:i/>
            <w:iCs/>
            <w:sz w:val="20"/>
            <w:lang w:val="en-GB"/>
          </w:rPr>
          <w:t xml:space="preserve"> </w:t>
        </w:r>
        <w:r w:rsidRPr="009F349D">
          <w:rPr>
            <w:rFonts w:ascii="Cambria" w:hAnsi="Cambria"/>
            <w:sz w:val="20"/>
            <w:lang w:val="en-GB"/>
          </w:rPr>
          <w:t>being equal to</w:t>
        </w:r>
        <w:r w:rsidRPr="009F349D">
          <w:rPr>
            <w:rFonts w:ascii="Cambria" w:hAnsi="Cambria"/>
            <w:i/>
            <w:iCs/>
            <w:sz w:val="20"/>
            <w:lang w:val="en-GB"/>
          </w:rPr>
          <w:t xml:space="preserve"> </w:t>
        </w:r>
        <w:proofErr w:type="spellStart"/>
        <w:r w:rsidRPr="009F349D">
          <w:rPr>
            <w:rFonts w:ascii="Cambria" w:hAnsi="Cambria"/>
            <w:i/>
            <w:iCs/>
            <w:sz w:val="20"/>
            <w:lang w:val="en-GB"/>
          </w:rPr>
          <w:t>f</w:t>
        </w:r>
        <w:r w:rsidRPr="009F349D">
          <w:rPr>
            <w:rFonts w:ascii="Cambria" w:hAnsi="Cambria"/>
            <w:i/>
            <w:iCs/>
            <w:sz w:val="20"/>
            <w:vertAlign w:val="subscript"/>
            <w:lang w:val="en-GB"/>
          </w:rPr>
          <w:t>y</w:t>
        </w:r>
        <w:bookmarkEnd w:id="558"/>
        <w:bookmarkEnd w:id="559"/>
        <w:proofErr w:type="spellEnd"/>
        <w:r w:rsidRPr="009F349D">
          <w:rPr>
            <w:rFonts w:ascii="Cambria" w:hAnsi="Cambria"/>
            <w:sz w:val="20"/>
            <w:lang w:val="en-GB"/>
          </w:rPr>
          <w:t>.</w:t>
        </w:r>
        <w:r>
          <w:rPr>
            <w:rFonts w:ascii="Cambria" w:hAnsi="Cambria"/>
            <w:sz w:val="20"/>
            <w:lang w:val="en-GB"/>
          </w:rPr>
          <w:t xml:space="preserve"> </w:t>
        </w:r>
      </w:ins>
    </w:p>
    <w:p w14:paraId="10B631BD" w14:textId="77777777" w:rsidR="006019C2" w:rsidRPr="009F349D" w:rsidRDefault="006019C2" w:rsidP="006019C2">
      <w:pPr>
        <w:tabs>
          <w:tab w:val="left" w:pos="1584"/>
        </w:tabs>
        <w:spacing w:after="240" w:line="220" w:lineRule="atLeast"/>
        <w:ind w:left="720" w:right="720"/>
        <w:rPr>
          <w:ins w:id="561" w:author="DENOUAL Franck" w:date="2022-07-29T13:44:00Z"/>
          <w:rFonts w:ascii="Cambria" w:hAnsi="Cambria"/>
          <w:sz w:val="20"/>
          <w:vertAlign w:val="subscript"/>
          <w:lang w:val="en-GB"/>
        </w:rPr>
      </w:pPr>
      <w:ins w:id="562" w:author="DENOUAL Franck" w:date="2022-07-29T13:44:00Z">
        <w:r>
          <w:rPr>
            <w:rFonts w:ascii="Cambria" w:hAnsi="Cambria"/>
            <w:sz w:val="20"/>
            <w:lang w:val="en-GB"/>
          </w:rPr>
          <w:lastRenderedPageBreak/>
          <w:t>NOTE2</w:t>
        </w:r>
        <w:r>
          <w:rPr>
            <w:rFonts w:ascii="Cambria" w:hAnsi="Cambria"/>
            <w:sz w:val="20"/>
            <w:lang w:val="en-GB"/>
          </w:rPr>
          <w:tab/>
          <w:t>Most cameras are highly distorted with radial, tangential and entrance pupil distortions.</w:t>
        </w:r>
      </w:ins>
    </w:p>
    <w:p w14:paraId="389EDB4E" w14:textId="77777777" w:rsidR="006019C2" w:rsidRPr="009F349D" w:rsidRDefault="006019C2" w:rsidP="006019C2">
      <w:pPr>
        <w:tabs>
          <w:tab w:val="left" w:pos="403"/>
        </w:tabs>
        <w:spacing w:after="240" w:line="240" w:lineRule="atLeast"/>
        <w:rPr>
          <w:ins w:id="563" w:author="DENOUAL Franck" w:date="2022-07-29T13:44:00Z"/>
          <w:rFonts w:ascii="Cambria" w:hAnsi="Cambria"/>
          <w:lang w:val="en-GB"/>
        </w:rPr>
      </w:pPr>
      <w:ins w:id="564" w:author="DENOUAL Franck" w:date="2022-07-29T13:44:00Z">
        <w:r w:rsidRPr="009F349D">
          <w:rPr>
            <w:rFonts w:ascii="Cambria" w:hAnsi="Cambria"/>
            <w:lang w:val="en-GB"/>
          </w:rPr>
          <w:t xml:space="preserve">The </w:t>
        </w:r>
        <w:r w:rsidRPr="009F349D">
          <w:rPr>
            <w:rFonts w:ascii="Courier New" w:hAnsi="Courier New"/>
            <w:lang w:val="en-GB"/>
          </w:rPr>
          <w:t>flags</w:t>
        </w:r>
        <w:r w:rsidRPr="009F349D">
          <w:rPr>
            <w:rFonts w:ascii="Cambria" w:hAnsi="Cambria"/>
            <w:lang w:val="en-GB"/>
          </w:rPr>
          <w:t xml:space="preserve"> field is used to define the values of denominator and </w:t>
        </w:r>
        <w:r>
          <w:rPr>
            <w:rFonts w:ascii="Cambria" w:hAnsi="Cambria"/>
            <w:lang w:val="en-GB"/>
          </w:rPr>
          <w:t>distortion</w:t>
        </w:r>
        <w:r w:rsidRPr="009F349D">
          <w:rPr>
            <w:rFonts w:ascii="Cambria" w:hAnsi="Cambria"/>
            <w:lang w:val="en-GB"/>
          </w:rPr>
          <w:t xml:space="preserve"> denominator.</w:t>
        </w:r>
      </w:ins>
    </w:p>
    <w:p w14:paraId="4150094A" w14:textId="77777777" w:rsidR="006019C2" w:rsidRPr="009F349D" w:rsidRDefault="006019C2" w:rsidP="006019C2">
      <w:pPr>
        <w:tabs>
          <w:tab w:val="left" w:pos="403"/>
        </w:tabs>
        <w:spacing w:after="240" w:line="240" w:lineRule="atLeast"/>
        <w:rPr>
          <w:ins w:id="565" w:author="DENOUAL Franck" w:date="2022-07-29T13:44:00Z"/>
          <w:rFonts w:ascii="Cambria" w:hAnsi="Cambria"/>
          <w:lang w:val="en-GB"/>
        </w:rPr>
      </w:pPr>
      <w:ins w:id="566" w:author="DENOUAL Franck" w:date="2022-07-29T13:44:00Z">
        <w:r w:rsidRPr="009F349D">
          <w:rPr>
            <w:rFonts w:ascii="Cambria" w:hAnsi="Cambria"/>
            <w:lang w:val="en-GB"/>
          </w:rPr>
          <w:t xml:space="preserve">The variable </w:t>
        </w:r>
        <w:r w:rsidRPr="009F349D">
          <w:rPr>
            <w:rFonts w:ascii="Cambria" w:hAnsi="Cambria"/>
            <w:i/>
            <w:iCs/>
            <w:lang w:val="en-GB"/>
          </w:rPr>
          <w:t>denominator</w:t>
        </w:r>
        <w:r w:rsidRPr="009F349D">
          <w:rPr>
            <w:rFonts w:ascii="Cambria" w:hAnsi="Cambria"/>
            <w:lang w:val="en-GB"/>
          </w:rPr>
          <w:t xml:space="preserve"> is set equal to (1 &lt;&lt; </w:t>
        </w:r>
        <w:proofErr w:type="spellStart"/>
        <w:r w:rsidRPr="009F349D">
          <w:rPr>
            <w:rFonts w:ascii="Cambria" w:hAnsi="Cambria"/>
            <w:i/>
            <w:iCs/>
            <w:lang w:val="en-GB"/>
          </w:rPr>
          <w:t>denominatorShiftOperand</w:t>
        </w:r>
        <w:proofErr w:type="spellEnd"/>
        <w:r w:rsidRPr="009F349D">
          <w:rPr>
            <w:rFonts w:ascii="Cambria" w:hAnsi="Cambria"/>
            <w:lang w:val="en-GB"/>
          </w:rPr>
          <w:t xml:space="preserve">) where </w:t>
        </w:r>
        <w:proofErr w:type="spellStart"/>
        <w:r w:rsidRPr="009F349D">
          <w:rPr>
            <w:rFonts w:ascii="Cambria" w:hAnsi="Cambria"/>
            <w:i/>
            <w:iCs/>
            <w:lang w:val="en-GB"/>
          </w:rPr>
          <w:t>denominatorShiftOperand</w:t>
        </w:r>
        <w:proofErr w:type="spellEnd"/>
        <w:r w:rsidRPr="009F349D">
          <w:rPr>
            <w:rFonts w:ascii="Cambria" w:hAnsi="Cambria"/>
            <w:lang w:val="en-GB"/>
          </w:rPr>
          <w:t xml:space="preserve"> is equal to ((</w:t>
        </w:r>
        <w:r w:rsidRPr="009F349D">
          <w:rPr>
            <w:rFonts w:ascii="Courier New" w:hAnsi="Courier New"/>
            <w:lang w:val="en-GB"/>
          </w:rPr>
          <w:t>flags</w:t>
        </w:r>
        <w:r w:rsidRPr="009F349D">
          <w:rPr>
            <w:rFonts w:ascii="Cambria" w:hAnsi="Cambria"/>
            <w:lang w:val="en-GB"/>
          </w:rPr>
          <w:t xml:space="preserve"> &amp; 0x001F00) &gt;&gt; 8).</w:t>
        </w:r>
      </w:ins>
    </w:p>
    <w:p w14:paraId="36814070" w14:textId="77777777" w:rsidR="006019C2" w:rsidRPr="009F349D" w:rsidRDefault="006019C2" w:rsidP="006019C2">
      <w:pPr>
        <w:tabs>
          <w:tab w:val="left" w:pos="403"/>
        </w:tabs>
        <w:spacing w:after="240" w:line="240" w:lineRule="atLeast"/>
        <w:rPr>
          <w:ins w:id="567" w:author="DENOUAL Franck" w:date="2022-07-29T13:44:00Z"/>
          <w:rFonts w:ascii="Cambria" w:hAnsi="Cambria"/>
          <w:lang w:val="en-GB"/>
        </w:rPr>
      </w:pPr>
      <w:ins w:id="568" w:author="DENOUAL Franck" w:date="2022-07-29T13:44:00Z">
        <w:r w:rsidRPr="009F349D">
          <w:rPr>
            <w:rFonts w:ascii="Cambria" w:hAnsi="Cambria"/>
            <w:lang w:val="en-GB"/>
          </w:rPr>
          <w:t xml:space="preserve">The variable </w:t>
        </w:r>
        <w:proofErr w:type="spellStart"/>
        <w:r>
          <w:rPr>
            <w:rFonts w:ascii="Cambria" w:hAnsi="Cambria"/>
            <w:i/>
            <w:iCs/>
            <w:lang w:val="en-GB"/>
          </w:rPr>
          <w:t>distortion</w:t>
        </w:r>
        <w:r w:rsidRPr="009F349D">
          <w:rPr>
            <w:rFonts w:ascii="Cambria" w:hAnsi="Cambria"/>
            <w:i/>
            <w:iCs/>
            <w:lang w:val="en-GB"/>
          </w:rPr>
          <w:t>Denominator</w:t>
        </w:r>
        <w:proofErr w:type="spellEnd"/>
        <w:r w:rsidRPr="009F349D">
          <w:rPr>
            <w:rFonts w:ascii="Cambria" w:hAnsi="Cambria"/>
            <w:i/>
            <w:iCs/>
            <w:lang w:val="en-GB"/>
          </w:rPr>
          <w:t xml:space="preserve"> </w:t>
        </w:r>
        <w:r w:rsidRPr="009F349D">
          <w:rPr>
            <w:rFonts w:ascii="Cambria" w:hAnsi="Cambria"/>
            <w:lang w:val="en-GB"/>
          </w:rPr>
          <w:t xml:space="preserve">is set equal to (1 &lt;&lt; </w:t>
        </w:r>
        <w:proofErr w:type="spellStart"/>
        <w:r>
          <w:rPr>
            <w:rFonts w:ascii="Cambria" w:hAnsi="Cambria"/>
            <w:i/>
            <w:iCs/>
            <w:lang w:val="en-GB"/>
          </w:rPr>
          <w:t>distortion</w:t>
        </w:r>
        <w:r w:rsidRPr="009F349D">
          <w:rPr>
            <w:rFonts w:ascii="Cambria" w:hAnsi="Cambria"/>
            <w:i/>
            <w:iCs/>
            <w:lang w:val="en-GB"/>
          </w:rPr>
          <w:t>DenominatorShiftOperand</w:t>
        </w:r>
        <w:proofErr w:type="spellEnd"/>
        <w:r w:rsidRPr="009F349D">
          <w:rPr>
            <w:rFonts w:ascii="Cambria" w:hAnsi="Cambria"/>
            <w:i/>
            <w:iCs/>
            <w:lang w:val="en-GB"/>
          </w:rPr>
          <w:t xml:space="preserve">) </w:t>
        </w:r>
        <w:r w:rsidRPr="009F349D">
          <w:rPr>
            <w:rFonts w:ascii="Cambria" w:hAnsi="Cambria"/>
            <w:lang w:val="en-GB"/>
          </w:rPr>
          <w:t>where</w:t>
        </w:r>
        <w:r w:rsidRPr="009F349D">
          <w:rPr>
            <w:rFonts w:ascii="Cambria" w:hAnsi="Cambria"/>
            <w:i/>
            <w:iCs/>
            <w:lang w:val="en-GB"/>
          </w:rPr>
          <w:t xml:space="preserve"> </w:t>
        </w:r>
        <w:proofErr w:type="spellStart"/>
        <w:r>
          <w:rPr>
            <w:rFonts w:ascii="Cambria" w:hAnsi="Cambria"/>
            <w:i/>
            <w:iCs/>
            <w:lang w:val="en-GB"/>
          </w:rPr>
          <w:t>distortion</w:t>
        </w:r>
        <w:r w:rsidRPr="009F349D">
          <w:rPr>
            <w:rFonts w:ascii="Cambria" w:hAnsi="Cambria"/>
            <w:i/>
            <w:iCs/>
            <w:lang w:val="en-GB"/>
          </w:rPr>
          <w:t>DenominatorShiftOperand</w:t>
        </w:r>
        <w:proofErr w:type="spellEnd"/>
        <w:r w:rsidRPr="009F349D">
          <w:rPr>
            <w:rFonts w:ascii="Cambria" w:hAnsi="Cambria"/>
            <w:lang w:val="en-GB"/>
          </w:rPr>
          <w:t xml:space="preserve"> is equal to</w:t>
        </w:r>
        <w:r w:rsidRPr="009F349D">
          <w:rPr>
            <w:rFonts w:ascii="Cambria" w:hAnsi="Cambria"/>
            <w:i/>
            <w:iCs/>
            <w:lang w:val="en-GB"/>
          </w:rPr>
          <w:t xml:space="preserve"> </w:t>
        </w:r>
        <w:r w:rsidRPr="009F349D">
          <w:rPr>
            <w:rFonts w:ascii="Cambria" w:hAnsi="Cambria"/>
            <w:lang w:val="en-GB"/>
          </w:rPr>
          <w:t>((</w:t>
        </w:r>
        <w:r w:rsidRPr="009F349D">
          <w:rPr>
            <w:rFonts w:ascii="Courier New" w:hAnsi="Courier New"/>
            <w:lang w:val="en-GB"/>
          </w:rPr>
          <w:t>flags</w:t>
        </w:r>
        <w:r w:rsidRPr="009F349D">
          <w:rPr>
            <w:rFonts w:ascii="Cambria" w:hAnsi="Cambria"/>
            <w:lang w:val="en-GB"/>
          </w:rPr>
          <w:t xml:space="preserve"> &amp; 0x1F0000) &gt;&gt; 16).</w:t>
        </w:r>
      </w:ins>
    </w:p>
    <w:p w14:paraId="1791D963" w14:textId="77777777" w:rsidR="006019C2" w:rsidRPr="009F349D" w:rsidRDefault="006019C2" w:rsidP="006019C2">
      <w:pPr>
        <w:tabs>
          <w:tab w:val="left" w:pos="403"/>
        </w:tabs>
        <w:spacing w:after="240" w:line="240" w:lineRule="atLeast"/>
        <w:rPr>
          <w:ins w:id="569" w:author="DENOUAL Franck" w:date="2022-07-29T13:44:00Z"/>
          <w:rFonts w:ascii="Cambria" w:hAnsi="Cambria"/>
          <w:lang w:val="en-GB"/>
        </w:rPr>
      </w:pPr>
      <w:ins w:id="570" w:author="DENOUAL Franck" w:date="2022-07-29T13:44:00Z">
        <w:r w:rsidRPr="009F349D">
          <w:rPr>
            <w:rFonts w:ascii="Cambria" w:hAnsi="Cambria"/>
            <w:lang w:val="en-GB"/>
          </w:rPr>
          <w:t xml:space="preserve">The values of the above </w:t>
        </w:r>
        <w:proofErr w:type="spellStart"/>
        <w:r w:rsidRPr="009F349D">
          <w:rPr>
            <w:rFonts w:ascii="Cambria" w:hAnsi="Cambria"/>
            <w:lang w:val="en-GB"/>
          </w:rPr>
          <w:t>intrinsics</w:t>
        </w:r>
        <w:proofErr w:type="spellEnd"/>
        <w:r w:rsidRPr="009F349D">
          <w:rPr>
            <w:rFonts w:ascii="Cambria" w:hAnsi="Cambria"/>
            <w:lang w:val="en-GB"/>
          </w:rPr>
          <w:t xml:space="preserve"> matrix can be calculated as follows:</w:t>
        </w:r>
      </w:ins>
    </w:p>
    <w:p w14:paraId="514D767E" w14:textId="77777777" w:rsidR="006019C2" w:rsidRPr="009F349D" w:rsidRDefault="006019C2" w:rsidP="006019C2">
      <w:pPr>
        <w:tabs>
          <w:tab w:val="left" w:pos="403"/>
        </w:tabs>
        <w:spacing w:after="240" w:line="240" w:lineRule="atLeast"/>
        <w:ind w:left="403"/>
        <w:rPr>
          <w:ins w:id="571" w:author="DENOUAL Franck" w:date="2022-07-29T13:44:00Z"/>
          <w:rFonts w:ascii="Cambria" w:hAnsi="Cambria"/>
          <w:lang w:val="en-GB"/>
        </w:rPr>
      </w:pPr>
      <w:proofErr w:type="spellStart"/>
      <w:ins w:id="572" w:author="DENOUAL Franck" w:date="2022-07-29T13:44:00Z">
        <w:r w:rsidRPr="009F349D">
          <w:rPr>
            <w:rFonts w:ascii="Cambria" w:hAnsi="Cambria"/>
            <w:i/>
            <w:iCs/>
            <w:lang w:val="en-GB"/>
          </w:rPr>
          <w:t>f</w:t>
        </w:r>
        <w:r w:rsidRPr="009F349D">
          <w:rPr>
            <w:rFonts w:ascii="Cambria" w:hAnsi="Cambria"/>
            <w:i/>
            <w:iCs/>
            <w:vertAlign w:val="subscript"/>
            <w:lang w:val="en-GB"/>
          </w:rPr>
          <w:t>x</w:t>
        </w:r>
        <w:proofErr w:type="spellEnd"/>
        <w:r w:rsidRPr="009F349D">
          <w:rPr>
            <w:rFonts w:ascii="Cambria" w:hAnsi="Cambria"/>
            <w:lang w:val="en-GB"/>
          </w:rPr>
          <w:t xml:space="preserve"> = </w:t>
        </w:r>
        <w:proofErr w:type="spellStart"/>
        <w:r w:rsidRPr="009F349D">
          <w:rPr>
            <w:rFonts w:ascii="Courier New" w:hAnsi="Courier New"/>
            <w:lang w:val="en-GB"/>
          </w:rPr>
          <w:t>focal_length_x</w:t>
        </w:r>
        <w:proofErr w:type="spellEnd"/>
        <w:r w:rsidRPr="009F349D">
          <w:rPr>
            <w:rFonts w:ascii="Cambria" w:hAnsi="Cambria"/>
            <w:lang w:val="en-GB"/>
          </w:rPr>
          <w:t xml:space="preserve"> × </w:t>
        </w:r>
        <w:proofErr w:type="spellStart"/>
        <w:r w:rsidRPr="009F349D">
          <w:rPr>
            <w:rFonts w:ascii="Courier New" w:hAnsi="Courier New"/>
            <w:lang w:val="en-GB"/>
          </w:rPr>
          <w:t>image_width</w:t>
        </w:r>
        <w:proofErr w:type="spellEnd"/>
        <w:r w:rsidRPr="009F349D">
          <w:rPr>
            <w:rFonts w:ascii="Cambria" w:hAnsi="Cambria"/>
            <w:lang w:val="en-GB"/>
          </w:rPr>
          <w:t xml:space="preserve"> / </w:t>
        </w:r>
        <w:r w:rsidRPr="009F349D">
          <w:rPr>
            <w:rFonts w:ascii="Cambria" w:hAnsi="Cambria"/>
            <w:i/>
            <w:iCs/>
            <w:lang w:val="en-GB"/>
          </w:rPr>
          <w:t>denominator</w:t>
        </w:r>
      </w:ins>
    </w:p>
    <w:p w14:paraId="23C79D36" w14:textId="77777777" w:rsidR="006019C2" w:rsidRPr="009F349D" w:rsidRDefault="006019C2" w:rsidP="006019C2">
      <w:pPr>
        <w:tabs>
          <w:tab w:val="left" w:pos="403"/>
        </w:tabs>
        <w:spacing w:after="240" w:line="240" w:lineRule="atLeast"/>
        <w:ind w:left="403"/>
        <w:rPr>
          <w:ins w:id="573" w:author="DENOUAL Franck" w:date="2022-07-29T13:44:00Z"/>
          <w:rFonts w:ascii="Cambria" w:hAnsi="Cambria"/>
          <w:lang w:val="en-GB"/>
        </w:rPr>
      </w:pPr>
      <w:proofErr w:type="spellStart"/>
      <w:ins w:id="574" w:author="DENOUAL Franck" w:date="2022-07-29T13:44:00Z">
        <w:r w:rsidRPr="009F349D">
          <w:rPr>
            <w:rFonts w:ascii="Cambria" w:hAnsi="Cambria"/>
            <w:i/>
            <w:iCs/>
            <w:lang w:val="en-GB"/>
          </w:rPr>
          <w:t>f</w:t>
        </w:r>
        <w:r w:rsidRPr="009F349D">
          <w:rPr>
            <w:rFonts w:ascii="Cambria" w:hAnsi="Cambria"/>
            <w:i/>
            <w:iCs/>
            <w:vertAlign w:val="subscript"/>
            <w:lang w:val="en-GB"/>
          </w:rPr>
          <w:t>y</w:t>
        </w:r>
        <w:proofErr w:type="spellEnd"/>
        <w:r w:rsidRPr="009F349D">
          <w:rPr>
            <w:rFonts w:ascii="Cambria" w:hAnsi="Cambria"/>
            <w:lang w:val="en-GB"/>
          </w:rPr>
          <w:t xml:space="preserve"> = </w:t>
        </w:r>
        <w:proofErr w:type="spellStart"/>
        <w:r w:rsidRPr="009F349D">
          <w:rPr>
            <w:rFonts w:ascii="Courier New" w:hAnsi="Courier New"/>
            <w:lang w:val="en-GB"/>
          </w:rPr>
          <w:t>focal_length_y</w:t>
        </w:r>
        <w:proofErr w:type="spellEnd"/>
        <w:r w:rsidRPr="009F349D">
          <w:rPr>
            <w:rFonts w:ascii="Cambria" w:hAnsi="Cambria"/>
            <w:lang w:val="en-GB"/>
          </w:rPr>
          <w:t xml:space="preserve"> × </w:t>
        </w:r>
        <w:proofErr w:type="spellStart"/>
        <w:r w:rsidRPr="009F349D">
          <w:rPr>
            <w:rFonts w:ascii="Courier New" w:hAnsi="Courier New"/>
            <w:lang w:val="en-GB"/>
          </w:rPr>
          <w:t>image_height</w:t>
        </w:r>
        <w:proofErr w:type="spellEnd"/>
        <w:r w:rsidRPr="009F349D">
          <w:rPr>
            <w:rFonts w:ascii="Cambria" w:hAnsi="Cambria"/>
            <w:lang w:val="en-GB"/>
          </w:rPr>
          <w:t xml:space="preserve"> / </w:t>
        </w:r>
        <w:r w:rsidRPr="009F349D">
          <w:rPr>
            <w:rFonts w:ascii="Cambria" w:hAnsi="Cambria"/>
            <w:i/>
            <w:iCs/>
            <w:lang w:val="en-GB"/>
          </w:rPr>
          <w:t>denominator</w:t>
        </w:r>
      </w:ins>
    </w:p>
    <w:p w14:paraId="3BE6E780" w14:textId="77777777" w:rsidR="006019C2" w:rsidRPr="009F349D" w:rsidRDefault="006019C2" w:rsidP="006019C2">
      <w:pPr>
        <w:tabs>
          <w:tab w:val="left" w:pos="403"/>
        </w:tabs>
        <w:spacing w:after="240" w:line="240" w:lineRule="atLeast"/>
        <w:ind w:left="403"/>
        <w:rPr>
          <w:ins w:id="575" w:author="DENOUAL Franck" w:date="2022-07-29T13:44:00Z"/>
          <w:rFonts w:ascii="Cambria" w:hAnsi="Cambria"/>
          <w:lang w:val="en-GB"/>
        </w:rPr>
      </w:pPr>
      <w:ins w:id="576" w:author="DENOUAL Franck" w:date="2022-07-29T13:44:00Z">
        <w:r w:rsidRPr="009F349D">
          <w:rPr>
            <w:rFonts w:ascii="Cambria" w:hAnsi="Cambria"/>
            <w:i/>
            <w:iCs/>
            <w:lang w:val="en-GB"/>
          </w:rPr>
          <w:t>c</w:t>
        </w:r>
        <w:r w:rsidRPr="009F349D">
          <w:rPr>
            <w:rFonts w:ascii="Cambria" w:hAnsi="Cambria"/>
            <w:i/>
            <w:iCs/>
            <w:vertAlign w:val="subscript"/>
            <w:lang w:val="en-GB"/>
          </w:rPr>
          <w:t>x</w:t>
        </w:r>
        <w:r w:rsidRPr="009F349D">
          <w:rPr>
            <w:rFonts w:ascii="Cambria" w:hAnsi="Cambria"/>
            <w:lang w:val="en-GB"/>
          </w:rPr>
          <w:t xml:space="preserve"> = </w:t>
        </w:r>
        <w:proofErr w:type="spellStart"/>
        <w:r w:rsidRPr="009F349D">
          <w:rPr>
            <w:rFonts w:ascii="Courier New" w:hAnsi="Courier New"/>
            <w:lang w:val="en-GB"/>
          </w:rPr>
          <w:t>principal_point_x</w:t>
        </w:r>
        <w:proofErr w:type="spellEnd"/>
        <w:r w:rsidRPr="009F349D">
          <w:rPr>
            <w:rFonts w:ascii="Cambria" w:hAnsi="Cambria"/>
            <w:lang w:val="en-GB"/>
          </w:rPr>
          <w:t xml:space="preserve"> × </w:t>
        </w:r>
        <w:proofErr w:type="spellStart"/>
        <w:r w:rsidRPr="009F349D">
          <w:rPr>
            <w:rFonts w:ascii="Courier New" w:hAnsi="Courier New"/>
            <w:lang w:val="en-GB"/>
          </w:rPr>
          <w:t>image_width</w:t>
        </w:r>
        <w:proofErr w:type="spellEnd"/>
        <w:r w:rsidRPr="009F349D">
          <w:rPr>
            <w:rFonts w:ascii="Cambria" w:hAnsi="Cambria"/>
            <w:lang w:val="en-GB"/>
          </w:rPr>
          <w:t xml:space="preserve"> / </w:t>
        </w:r>
        <w:r w:rsidRPr="009F349D">
          <w:rPr>
            <w:rFonts w:ascii="Cambria" w:hAnsi="Cambria"/>
            <w:i/>
            <w:iCs/>
            <w:lang w:val="en-GB"/>
          </w:rPr>
          <w:t>denominator</w:t>
        </w:r>
      </w:ins>
    </w:p>
    <w:p w14:paraId="244BECE6" w14:textId="77777777" w:rsidR="006019C2" w:rsidRPr="009F349D" w:rsidRDefault="006019C2" w:rsidP="006019C2">
      <w:pPr>
        <w:tabs>
          <w:tab w:val="left" w:pos="403"/>
        </w:tabs>
        <w:spacing w:after="240" w:line="240" w:lineRule="atLeast"/>
        <w:ind w:left="403"/>
        <w:rPr>
          <w:ins w:id="577" w:author="DENOUAL Franck" w:date="2022-07-29T13:44:00Z"/>
          <w:rFonts w:ascii="Cambria" w:hAnsi="Cambria"/>
          <w:lang w:val="en-GB"/>
        </w:rPr>
      </w:pPr>
      <w:ins w:id="578" w:author="DENOUAL Franck" w:date="2022-07-29T13:44:00Z">
        <w:r w:rsidRPr="009F349D">
          <w:rPr>
            <w:rFonts w:ascii="Cambria" w:hAnsi="Cambria"/>
            <w:i/>
            <w:iCs/>
            <w:lang w:val="en-GB"/>
          </w:rPr>
          <w:t>c</w:t>
        </w:r>
        <w:r w:rsidRPr="009F349D">
          <w:rPr>
            <w:rFonts w:ascii="Cambria" w:hAnsi="Cambria"/>
            <w:i/>
            <w:iCs/>
            <w:vertAlign w:val="subscript"/>
            <w:lang w:val="en-GB"/>
          </w:rPr>
          <w:t>y</w:t>
        </w:r>
        <w:r w:rsidRPr="009F349D">
          <w:rPr>
            <w:rFonts w:ascii="Cambria" w:hAnsi="Cambria"/>
            <w:lang w:val="en-GB"/>
          </w:rPr>
          <w:t xml:space="preserve"> = </w:t>
        </w:r>
        <w:proofErr w:type="spellStart"/>
        <w:r w:rsidRPr="009F349D">
          <w:rPr>
            <w:rFonts w:ascii="Courier New" w:hAnsi="Courier New"/>
            <w:lang w:val="en-GB"/>
          </w:rPr>
          <w:t>principal_point_y</w:t>
        </w:r>
        <w:proofErr w:type="spellEnd"/>
        <w:r w:rsidRPr="009F349D">
          <w:rPr>
            <w:rFonts w:ascii="Cambria" w:hAnsi="Cambria"/>
            <w:lang w:val="en-GB"/>
          </w:rPr>
          <w:t xml:space="preserve"> × </w:t>
        </w:r>
        <w:proofErr w:type="spellStart"/>
        <w:r w:rsidRPr="009F349D">
          <w:rPr>
            <w:rFonts w:ascii="Courier New" w:hAnsi="Courier New"/>
            <w:lang w:val="en-GB"/>
          </w:rPr>
          <w:t>image_height</w:t>
        </w:r>
        <w:proofErr w:type="spellEnd"/>
        <w:r w:rsidRPr="009F349D">
          <w:rPr>
            <w:rFonts w:ascii="Cambria" w:hAnsi="Cambria"/>
            <w:lang w:val="en-GB"/>
          </w:rPr>
          <w:t xml:space="preserve"> / </w:t>
        </w:r>
        <w:r w:rsidRPr="009F349D">
          <w:rPr>
            <w:rFonts w:ascii="Cambria" w:hAnsi="Cambria"/>
            <w:i/>
            <w:iCs/>
            <w:lang w:val="en-GB"/>
          </w:rPr>
          <w:t>denominator</w:t>
        </w:r>
      </w:ins>
    </w:p>
    <w:p w14:paraId="0FCBED67" w14:textId="77777777" w:rsidR="006019C2" w:rsidRPr="009F349D" w:rsidRDefault="006019C2" w:rsidP="006019C2">
      <w:pPr>
        <w:tabs>
          <w:tab w:val="left" w:pos="403"/>
        </w:tabs>
        <w:spacing w:after="240" w:line="240" w:lineRule="atLeast"/>
        <w:ind w:left="403"/>
        <w:rPr>
          <w:ins w:id="579" w:author="DENOUAL Franck" w:date="2022-07-29T13:44:00Z"/>
          <w:rFonts w:ascii="Cambria" w:hAnsi="Cambria"/>
          <w:lang w:val="en-GB"/>
        </w:rPr>
      </w:pPr>
      <w:ins w:id="580" w:author="DENOUAL Franck" w:date="2022-07-29T13:44:00Z">
        <w:r w:rsidRPr="009F349D">
          <w:rPr>
            <w:rFonts w:ascii="Cambria" w:hAnsi="Cambria"/>
            <w:i/>
            <w:iCs/>
            <w:lang w:val="en-GB"/>
          </w:rPr>
          <w:t>s</w:t>
        </w:r>
        <w:r w:rsidRPr="009F349D">
          <w:rPr>
            <w:rFonts w:ascii="Cambria" w:hAnsi="Cambria"/>
            <w:lang w:val="en-GB"/>
          </w:rPr>
          <w:t xml:space="preserve"> = </w:t>
        </w:r>
        <w:proofErr w:type="spellStart"/>
        <w:r w:rsidRPr="009F349D">
          <w:rPr>
            <w:rFonts w:ascii="Courier New" w:hAnsi="Courier New"/>
            <w:lang w:val="en-GB"/>
          </w:rPr>
          <w:t>skew_factor</w:t>
        </w:r>
        <w:proofErr w:type="spellEnd"/>
        <w:r w:rsidRPr="009F349D">
          <w:rPr>
            <w:rFonts w:ascii="Cambria" w:hAnsi="Cambria"/>
            <w:lang w:val="en-GB"/>
          </w:rPr>
          <w:t xml:space="preserve"> / </w:t>
        </w:r>
        <w:proofErr w:type="spellStart"/>
        <w:r>
          <w:rPr>
            <w:rFonts w:ascii="Cambria" w:hAnsi="Cambria"/>
            <w:i/>
            <w:iCs/>
            <w:lang w:val="en-GB"/>
          </w:rPr>
          <w:t>distortion</w:t>
        </w:r>
        <w:r w:rsidRPr="009F349D">
          <w:rPr>
            <w:rFonts w:ascii="Cambria" w:hAnsi="Cambria"/>
            <w:i/>
            <w:iCs/>
            <w:lang w:val="en-GB"/>
          </w:rPr>
          <w:t>Denominator</w:t>
        </w:r>
        <w:proofErr w:type="spellEnd"/>
      </w:ins>
    </w:p>
    <w:p w14:paraId="1D5F4496" w14:textId="77777777" w:rsidR="006019C2" w:rsidRPr="009F349D" w:rsidRDefault="006019C2" w:rsidP="006019C2">
      <w:pPr>
        <w:tabs>
          <w:tab w:val="left" w:pos="403"/>
        </w:tabs>
        <w:spacing w:after="240" w:line="240" w:lineRule="atLeast"/>
        <w:ind w:left="403"/>
        <w:rPr>
          <w:ins w:id="581" w:author="DENOUAL Franck" w:date="2022-07-29T13:44:00Z"/>
          <w:rFonts w:ascii="Cambria" w:hAnsi="Cambria"/>
          <w:lang w:val="en-GB"/>
        </w:rPr>
      </w:pPr>
      <w:ins w:id="582" w:author="DENOUAL Franck" w:date="2022-07-29T13:44:00Z">
        <w:r>
          <w:rPr>
            <w:rFonts w:ascii="Cambria" w:hAnsi="Cambria"/>
            <w:i/>
            <w:iCs/>
            <w:lang w:val="en-GB"/>
          </w:rPr>
          <w:t>ep[j]</w:t>
        </w:r>
        <w:r w:rsidRPr="009F349D">
          <w:rPr>
            <w:rFonts w:ascii="Cambria" w:hAnsi="Cambria"/>
            <w:lang w:val="en-GB"/>
          </w:rPr>
          <w:t xml:space="preserve"> = </w:t>
        </w:r>
        <w:proofErr w:type="spellStart"/>
        <w:r w:rsidRPr="00BF7189">
          <w:rPr>
            <w:rFonts w:ascii="Courier New" w:hAnsi="Courier New"/>
            <w:sz w:val="20"/>
            <w:lang w:val="en-GB" w:eastAsia="ja-JP"/>
          </w:rPr>
          <w:t>ep_coeff</w:t>
        </w:r>
        <w:proofErr w:type="spellEnd"/>
        <w:r w:rsidRPr="00BF7189">
          <w:rPr>
            <w:rFonts w:ascii="Courier New" w:hAnsi="Courier New"/>
            <w:sz w:val="20"/>
            <w:lang w:val="en-GB" w:eastAsia="ja-JP"/>
          </w:rPr>
          <w:t>[j]</w:t>
        </w:r>
        <w:r w:rsidRPr="009F349D">
          <w:rPr>
            <w:rFonts w:ascii="Cambria" w:hAnsi="Cambria"/>
            <w:lang w:val="en-GB"/>
          </w:rPr>
          <w:t xml:space="preserve">/ </w:t>
        </w:r>
        <w:proofErr w:type="spellStart"/>
        <w:r>
          <w:rPr>
            <w:rFonts w:ascii="Cambria" w:hAnsi="Cambria"/>
            <w:i/>
            <w:iCs/>
            <w:lang w:val="en-GB"/>
          </w:rPr>
          <w:t>distortion</w:t>
        </w:r>
        <w:r w:rsidRPr="009F349D">
          <w:rPr>
            <w:rFonts w:ascii="Cambria" w:hAnsi="Cambria"/>
            <w:i/>
            <w:iCs/>
            <w:lang w:val="en-GB"/>
          </w:rPr>
          <w:t>Denominator</w:t>
        </w:r>
        <w:proofErr w:type="spellEnd"/>
      </w:ins>
    </w:p>
    <w:p w14:paraId="6AD702DC" w14:textId="77777777" w:rsidR="006019C2" w:rsidRPr="009F349D" w:rsidRDefault="006019C2" w:rsidP="006019C2">
      <w:pPr>
        <w:tabs>
          <w:tab w:val="left" w:pos="403"/>
        </w:tabs>
        <w:spacing w:after="240" w:line="240" w:lineRule="atLeast"/>
        <w:ind w:left="403"/>
        <w:rPr>
          <w:ins w:id="583" w:author="DENOUAL Franck" w:date="2022-07-29T13:44:00Z"/>
          <w:rFonts w:ascii="Cambria" w:hAnsi="Cambria"/>
          <w:lang w:val="en-GB"/>
        </w:rPr>
      </w:pPr>
      <w:proofErr w:type="spellStart"/>
      <w:ins w:id="584" w:author="DENOUAL Franck" w:date="2022-07-29T13:44:00Z">
        <w:r>
          <w:rPr>
            <w:rFonts w:ascii="Cambria" w:hAnsi="Cambria"/>
            <w:i/>
            <w:iCs/>
            <w:lang w:val="en-GB"/>
          </w:rPr>
          <w:t>rd</w:t>
        </w:r>
        <w:proofErr w:type="spellEnd"/>
        <w:r>
          <w:rPr>
            <w:rFonts w:ascii="Cambria" w:hAnsi="Cambria"/>
            <w:i/>
            <w:iCs/>
            <w:lang w:val="en-GB"/>
          </w:rPr>
          <w:t>[k]</w:t>
        </w:r>
        <w:r w:rsidRPr="009F349D">
          <w:rPr>
            <w:rFonts w:ascii="Cambria" w:hAnsi="Cambria"/>
            <w:lang w:val="en-GB"/>
          </w:rPr>
          <w:t xml:space="preserve"> = </w:t>
        </w:r>
        <w:proofErr w:type="spellStart"/>
        <w:r>
          <w:rPr>
            <w:rFonts w:ascii="Courier New" w:hAnsi="Courier New"/>
            <w:sz w:val="20"/>
            <w:lang w:val="en-GB" w:eastAsia="ja-JP"/>
          </w:rPr>
          <w:t>rd</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k</w:t>
        </w:r>
        <w:r w:rsidRPr="00BF7189">
          <w:rPr>
            <w:rFonts w:ascii="Courier New" w:hAnsi="Courier New"/>
            <w:sz w:val="20"/>
            <w:lang w:val="en-GB" w:eastAsia="ja-JP"/>
          </w:rPr>
          <w:t>]</w:t>
        </w:r>
        <w:r w:rsidRPr="009F349D">
          <w:rPr>
            <w:rFonts w:ascii="Cambria" w:hAnsi="Cambria"/>
            <w:lang w:val="en-GB"/>
          </w:rPr>
          <w:t xml:space="preserve">/ </w:t>
        </w:r>
        <w:proofErr w:type="spellStart"/>
        <w:r>
          <w:rPr>
            <w:rFonts w:ascii="Cambria" w:hAnsi="Cambria"/>
            <w:i/>
            <w:iCs/>
            <w:lang w:val="en-GB"/>
          </w:rPr>
          <w:t>distortion</w:t>
        </w:r>
        <w:r w:rsidRPr="009F349D">
          <w:rPr>
            <w:rFonts w:ascii="Cambria" w:hAnsi="Cambria"/>
            <w:i/>
            <w:iCs/>
            <w:lang w:val="en-GB"/>
          </w:rPr>
          <w:t>Denominator</w:t>
        </w:r>
        <w:proofErr w:type="spellEnd"/>
      </w:ins>
    </w:p>
    <w:p w14:paraId="55959FFE" w14:textId="77777777" w:rsidR="006019C2" w:rsidRDefault="006019C2" w:rsidP="006019C2">
      <w:pPr>
        <w:tabs>
          <w:tab w:val="left" w:pos="403"/>
        </w:tabs>
        <w:spacing w:after="240" w:line="240" w:lineRule="atLeast"/>
        <w:ind w:left="403"/>
        <w:rPr>
          <w:ins w:id="585" w:author="DENOUAL Franck" w:date="2022-07-29T13:44:00Z"/>
          <w:rFonts w:ascii="Cambria" w:hAnsi="Cambria"/>
          <w:lang w:val="en-GB"/>
        </w:rPr>
      </w:pPr>
      <w:proofErr w:type="spellStart"/>
      <w:ins w:id="586" w:author="DENOUAL Franck" w:date="2022-07-29T13:44:00Z">
        <w:r>
          <w:rPr>
            <w:rFonts w:ascii="Cambria" w:hAnsi="Cambria"/>
            <w:i/>
            <w:iCs/>
            <w:lang w:val="en-GB"/>
          </w:rPr>
          <w:t>tg</w:t>
        </w:r>
        <w:proofErr w:type="spellEnd"/>
        <w:r>
          <w:rPr>
            <w:rFonts w:ascii="Cambria" w:hAnsi="Cambria"/>
            <w:i/>
            <w:iCs/>
            <w:lang w:val="en-GB"/>
          </w:rPr>
          <w:t>[l]</w:t>
        </w:r>
        <w:r w:rsidRPr="009F349D">
          <w:rPr>
            <w:rFonts w:ascii="Cambria" w:hAnsi="Cambria"/>
            <w:lang w:val="en-GB"/>
          </w:rPr>
          <w:t xml:space="preserve"> = </w:t>
        </w:r>
        <w:proofErr w:type="spellStart"/>
        <w:r>
          <w:rPr>
            <w:rFonts w:ascii="Courier New" w:hAnsi="Courier New"/>
            <w:sz w:val="20"/>
            <w:lang w:val="en-GB" w:eastAsia="ja-JP"/>
          </w:rPr>
          <w:t>tg</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l</w:t>
        </w:r>
        <w:r w:rsidRPr="00BF7189">
          <w:rPr>
            <w:rFonts w:ascii="Courier New" w:hAnsi="Courier New"/>
            <w:sz w:val="20"/>
            <w:lang w:val="en-GB" w:eastAsia="ja-JP"/>
          </w:rPr>
          <w:t>]</w:t>
        </w:r>
        <w:r w:rsidRPr="009F349D">
          <w:rPr>
            <w:rFonts w:ascii="Cambria" w:hAnsi="Cambria"/>
            <w:lang w:val="en-GB"/>
          </w:rPr>
          <w:t xml:space="preserve">/ </w:t>
        </w:r>
        <w:proofErr w:type="spellStart"/>
        <w:r>
          <w:rPr>
            <w:rFonts w:ascii="Cambria" w:hAnsi="Cambria"/>
            <w:i/>
            <w:iCs/>
            <w:lang w:val="en-GB"/>
          </w:rPr>
          <w:t>distortion</w:t>
        </w:r>
        <w:r w:rsidRPr="009F349D">
          <w:rPr>
            <w:rFonts w:ascii="Cambria" w:hAnsi="Cambria"/>
            <w:i/>
            <w:iCs/>
            <w:lang w:val="en-GB"/>
          </w:rPr>
          <w:t>Denominator</w:t>
        </w:r>
        <w:proofErr w:type="spellEnd"/>
      </w:ins>
    </w:p>
    <w:p w14:paraId="6827A6AB" w14:textId="77777777" w:rsidR="006019C2" w:rsidRPr="009F349D" w:rsidRDefault="006019C2" w:rsidP="006019C2">
      <w:pPr>
        <w:tabs>
          <w:tab w:val="left" w:pos="403"/>
        </w:tabs>
        <w:spacing w:after="240" w:line="240" w:lineRule="atLeast"/>
        <w:rPr>
          <w:ins w:id="587" w:author="DENOUAL Franck" w:date="2022-07-29T13:44:00Z"/>
          <w:rFonts w:ascii="Cambria" w:hAnsi="Cambria"/>
          <w:lang w:val="en-GB"/>
        </w:rPr>
      </w:pPr>
      <w:ins w:id="588" w:author="DENOUAL Franck" w:date="2022-07-29T13:44:00Z">
        <w:r w:rsidRPr="009F349D">
          <w:rPr>
            <w:rFonts w:ascii="Cambria" w:hAnsi="Cambria"/>
            <w:lang w:val="en-GB"/>
          </w:rPr>
          <w:t xml:space="preserve">where </w:t>
        </w:r>
      </w:ins>
    </w:p>
    <w:p w14:paraId="5431CE54" w14:textId="77777777" w:rsidR="006019C2" w:rsidRPr="009F349D" w:rsidRDefault="006019C2" w:rsidP="006019C2">
      <w:pPr>
        <w:tabs>
          <w:tab w:val="left" w:pos="403"/>
        </w:tabs>
        <w:spacing w:after="240" w:line="240" w:lineRule="atLeast"/>
        <w:ind w:left="403"/>
        <w:rPr>
          <w:ins w:id="589" w:author="DENOUAL Franck" w:date="2022-07-29T13:44:00Z"/>
          <w:rFonts w:ascii="Cambria" w:hAnsi="Cambria"/>
          <w:lang w:val="en-GB"/>
        </w:rPr>
      </w:pPr>
      <w:proofErr w:type="spellStart"/>
      <w:ins w:id="590" w:author="DENOUAL Franck" w:date="2022-07-29T13:44:00Z">
        <w:r w:rsidRPr="009F349D">
          <w:rPr>
            <w:rFonts w:ascii="Courier New" w:hAnsi="Courier New"/>
            <w:lang w:val="en-GB"/>
          </w:rPr>
          <w:t>image_width</w:t>
        </w:r>
        <w:proofErr w:type="spellEnd"/>
        <w:r w:rsidRPr="009F349D">
          <w:rPr>
            <w:rFonts w:ascii="Cambria" w:hAnsi="Cambria"/>
            <w:lang w:val="en-GB"/>
          </w:rPr>
          <w:t xml:space="preserve"> and </w:t>
        </w:r>
        <w:proofErr w:type="spellStart"/>
        <w:r w:rsidRPr="009F349D">
          <w:rPr>
            <w:rFonts w:ascii="Courier New" w:hAnsi="Courier New"/>
            <w:lang w:val="en-GB"/>
          </w:rPr>
          <w:t>image_height</w:t>
        </w:r>
        <w:proofErr w:type="spellEnd"/>
        <w:r w:rsidRPr="009F349D">
          <w:rPr>
            <w:rFonts w:ascii="Cambria" w:hAnsi="Cambria"/>
            <w:lang w:val="en-GB"/>
          </w:rPr>
          <w:t xml:space="preserve"> come from the </w:t>
        </w:r>
        <w:proofErr w:type="spellStart"/>
        <w:r w:rsidRPr="009F349D">
          <w:rPr>
            <w:rFonts w:ascii="Courier New" w:hAnsi="Courier New"/>
            <w:lang w:val="en-GB"/>
          </w:rPr>
          <w:t>ImageSpatialExtentsProperty</w:t>
        </w:r>
        <w:proofErr w:type="spellEnd"/>
        <w:r w:rsidRPr="009F349D">
          <w:rPr>
            <w:rFonts w:ascii="Cambria" w:hAnsi="Cambria"/>
            <w:lang w:val="en-GB"/>
          </w:rPr>
          <w:t xml:space="preserve"> associated with the image item.</w:t>
        </w:r>
      </w:ins>
    </w:p>
    <w:p w14:paraId="15C54F0D" w14:textId="77777777" w:rsidR="006019C2" w:rsidRDefault="006019C2" w:rsidP="006019C2">
      <w:pPr>
        <w:tabs>
          <w:tab w:val="left" w:pos="1584"/>
        </w:tabs>
        <w:spacing w:after="240" w:line="220" w:lineRule="atLeast"/>
        <w:ind w:left="720" w:right="720"/>
        <w:rPr>
          <w:ins w:id="591" w:author="DENOUAL Franck" w:date="2022-07-29T13:44:00Z"/>
          <w:rFonts w:ascii="Cambria" w:hAnsi="Cambria"/>
          <w:sz w:val="20"/>
          <w:lang w:val="en-GB"/>
        </w:rPr>
      </w:pPr>
      <w:ins w:id="592" w:author="DENOUAL Franck" w:date="2022-07-29T13:44:00Z">
        <w:r w:rsidRPr="009F349D">
          <w:rPr>
            <w:rFonts w:ascii="Cambria" w:hAnsi="Cambria"/>
            <w:sz w:val="20"/>
            <w:lang w:val="en-GB"/>
          </w:rPr>
          <w:t xml:space="preserve">NOTE </w:t>
        </w:r>
        <w:r>
          <w:rPr>
            <w:rFonts w:ascii="Cambria" w:hAnsi="Cambria"/>
            <w:sz w:val="20"/>
            <w:lang w:val="en-GB"/>
          </w:rPr>
          <w:t>3</w:t>
        </w:r>
        <w:r w:rsidRPr="009F349D">
          <w:rPr>
            <w:rFonts w:ascii="Cambria" w:hAnsi="Cambria"/>
            <w:sz w:val="20"/>
            <w:lang w:val="en-GB"/>
          </w:rPr>
          <w:tab/>
          <w:t xml:space="preserve">By specifying the focal lengths and principal point as normalized by image dimensions, this allows for the </w:t>
        </w:r>
        <w:proofErr w:type="spellStart"/>
        <w:r w:rsidRPr="009F349D">
          <w:rPr>
            <w:rFonts w:ascii="Cambria" w:hAnsi="Cambria"/>
            <w:sz w:val="20"/>
            <w:lang w:val="en-GB"/>
          </w:rPr>
          <w:t>intrinsics</w:t>
        </w:r>
        <w:proofErr w:type="spellEnd"/>
        <w:r w:rsidRPr="009F349D">
          <w:rPr>
            <w:rFonts w:ascii="Cambria" w:hAnsi="Cambria"/>
            <w:sz w:val="20"/>
            <w:lang w:val="en-GB"/>
          </w:rPr>
          <w:t xml:space="preserve"> matrix to be scale invariant. For a camera system without skew, this means that the same </w:t>
        </w:r>
        <w:proofErr w:type="spellStart"/>
        <w:r w:rsidRPr="009F349D">
          <w:rPr>
            <w:rFonts w:ascii="Cambria" w:hAnsi="Cambria"/>
            <w:sz w:val="20"/>
            <w:lang w:val="en-GB"/>
          </w:rPr>
          <w:t>intrinsics</w:t>
        </w:r>
        <w:proofErr w:type="spellEnd"/>
        <w:r w:rsidRPr="009F349D">
          <w:rPr>
            <w:rFonts w:ascii="Cambria" w:hAnsi="Cambria"/>
            <w:sz w:val="20"/>
            <w:lang w:val="en-GB"/>
          </w:rPr>
          <w:t xml:space="preserve"> matrix can be used even if the sensor uses pixel binning to output images with varying number of pixels.</w:t>
        </w:r>
      </w:ins>
    </w:p>
    <w:p w14:paraId="4D7653BA" w14:textId="77777777" w:rsidR="006019C2" w:rsidRDefault="006019C2" w:rsidP="006019C2">
      <w:pPr>
        <w:rPr>
          <w:ins w:id="593" w:author="DENOUAL Franck" w:date="2022-07-29T13:44:00Z"/>
          <w:rFonts w:ascii="Cambria" w:hAnsi="Cambria"/>
          <w:lang w:val="en-GB"/>
        </w:rPr>
      </w:pPr>
      <w:ins w:id="594" w:author="DENOUAL Franck" w:date="2022-07-29T13:44:00Z">
        <w:r>
          <w:rPr>
            <w:rFonts w:ascii="Cambria" w:hAnsi="Cambria"/>
            <w:lang w:val="en-GB"/>
          </w:rPr>
          <w:t>The entrance pupil distortion, radial distortion and tangential distortion parameters are formulated as below.</w:t>
        </w:r>
      </w:ins>
    </w:p>
    <w:p w14:paraId="4F76F4A4" w14:textId="77777777" w:rsidR="006019C2" w:rsidRPr="00194783" w:rsidRDefault="006019C2" w:rsidP="006019C2">
      <w:pPr>
        <w:tabs>
          <w:tab w:val="left" w:pos="1584"/>
        </w:tabs>
        <w:spacing w:after="240" w:line="220" w:lineRule="atLeast"/>
        <w:ind w:right="720"/>
        <w:rPr>
          <w:ins w:id="595" w:author="DENOUAL Franck" w:date="2022-07-29T13:44:00Z"/>
          <w:rFonts w:ascii="Cambria" w:hAnsi="Cambria"/>
          <w:szCs w:val="20"/>
          <w:lang w:val="en-GB" w:eastAsia="ja-JP"/>
        </w:rPr>
      </w:pPr>
      <w:ins w:id="596" w:author="DENOUAL Franck" w:date="2022-07-29T13:44:00Z">
        <w:r>
          <w:rPr>
            <w:rFonts w:ascii="Cambria" w:hAnsi="Cambria"/>
            <w:szCs w:val="20"/>
            <w:lang w:val="en-GB" w:eastAsia="ja-JP"/>
          </w:rPr>
          <w:t>A</w:t>
        </w:r>
        <w:r w:rsidRPr="00194783">
          <w:rPr>
            <w:rFonts w:ascii="Cambria" w:hAnsi="Cambria"/>
            <w:szCs w:val="20"/>
            <w:lang w:val="en-GB" w:eastAsia="ja-JP"/>
          </w:rPr>
          <w:t xml:space="preserve"> camera model with the entrance pupil</w:t>
        </w:r>
        <w:r>
          <w:rPr>
            <w:rFonts w:ascii="Cambria" w:hAnsi="Cambria"/>
            <w:szCs w:val="20"/>
            <w:lang w:val="en-GB" w:eastAsia="ja-JP"/>
          </w:rPr>
          <w:t>,</w:t>
        </w:r>
        <w:r w:rsidRPr="00194783">
          <w:rPr>
            <w:rFonts w:ascii="Cambria" w:hAnsi="Cambria"/>
            <w:szCs w:val="20"/>
            <w:lang w:val="en-GB" w:eastAsia="ja-JP"/>
          </w:rPr>
          <w:t xml:space="preserve"> </w:t>
        </w:r>
        <m:oMath>
          <m:r>
            <w:rPr>
              <w:rFonts w:ascii="Cambria Math" w:hAnsi="Cambria Math"/>
              <w:szCs w:val="20"/>
              <w:lang w:val="en-GB" w:eastAsia="ja-JP"/>
            </w:rPr>
            <m:t>E</m:t>
          </m:r>
          <m:r>
            <m:rPr>
              <m:sty m:val="p"/>
            </m:rPr>
            <w:rPr>
              <w:rFonts w:ascii="Cambria Math" w:hAnsi="Cambria Math"/>
              <w:szCs w:val="20"/>
              <w:lang w:val="en-GB" w:eastAsia="ja-JP"/>
            </w:rPr>
            <m:t>(θ)</m:t>
          </m:r>
        </m:oMath>
        <w:r w:rsidRPr="00194783">
          <w:rPr>
            <w:rFonts w:ascii="Cambria" w:hAnsi="Cambria"/>
            <w:szCs w:val="20"/>
            <w:lang w:val="en-GB" w:eastAsia="ja-JP"/>
          </w:rPr>
          <w:t xml:space="preserve"> is </w:t>
        </w:r>
        <w:r>
          <w:rPr>
            <w:rFonts w:ascii="Cambria" w:hAnsi="Cambria"/>
            <w:szCs w:val="20"/>
            <w:lang w:val="en-GB" w:eastAsia="ja-JP"/>
          </w:rPr>
          <w:t>given in</w:t>
        </w:r>
        <w:r w:rsidRPr="00194783">
          <w:rPr>
            <w:rFonts w:ascii="Cambria" w:hAnsi="Cambria"/>
            <w:szCs w:val="20"/>
            <w:lang w:val="en-GB" w:eastAsia="ja-JP"/>
          </w:rPr>
          <w:t xml:space="preserve"> equation (</w:t>
        </w:r>
        <w:r>
          <w:rPr>
            <w:rFonts w:ascii="Cambria" w:hAnsi="Cambria"/>
            <w:szCs w:val="20"/>
            <w:lang w:val="en-GB" w:eastAsia="ja-JP"/>
          </w:rPr>
          <w:t>6.5.40-1</w:t>
        </w:r>
        <w:r w:rsidRPr="00194783">
          <w:rPr>
            <w:rFonts w:ascii="Cambria" w:hAnsi="Cambria"/>
            <w:szCs w:val="20"/>
            <w:lang w:val="en-GB" w:eastAsia="ja-JP"/>
          </w:rPr>
          <w:t xml:space="preserve">) </w:t>
        </w:r>
      </w:ins>
    </w:p>
    <w:p w14:paraId="21940AE7" w14:textId="77777777" w:rsidR="006019C2" w:rsidRPr="00194783" w:rsidRDefault="006019C2" w:rsidP="006019C2">
      <w:pPr>
        <w:ind w:firstLine="720"/>
        <w:rPr>
          <w:ins w:id="597" w:author="DENOUAL Franck" w:date="2022-07-29T13:44:00Z"/>
          <w:rFonts w:ascii="Cambria" w:hAnsi="Cambria"/>
          <w:szCs w:val="20"/>
          <w:lang w:val="en-GB" w:eastAsia="ja-JP"/>
        </w:rPr>
      </w:pPr>
      <m:oMath>
        <m:r>
          <w:ins w:id="598" w:author="DENOUAL Franck" w:date="2022-07-29T13:44:00Z">
            <m:rPr>
              <m:sty m:val="p"/>
            </m:rPr>
            <w:rPr>
              <w:rFonts w:ascii="Cambria Math" w:hAnsi="Cambria Math"/>
              <w:szCs w:val="20"/>
              <w:lang w:val="en-GB" w:eastAsia="ja-JP"/>
            </w:rPr>
            <m:t xml:space="preserve">   </m:t>
          </w:ins>
        </m:r>
        <m:d>
          <m:dPr>
            <m:begChr m:val="["/>
            <m:endChr m:val="]"/>
            <m:ctrlPr>
              <w:ins w:id="599" w:author="DENOUAL Franck" w:date="2022-07-29T13:44:00Z">
                <w:rPr>
                  <w:rFonts w:ascii="Cambria Math" w:hAnsi="Cambria Math"/>
                  <w:szCs w:val="20"/>
                  <w:lang w:val="en-GB" w:eastAsia="ja-JP"/>
                </w:rPr>
              </w:ins>
            </m:ctrlPr>
          </m:dPr>
          <m:e>
            <m:m>
              <m:mPr>
                <m:mcs>
                  <m:mc>
                    <m:mcPr>
                      <m:count m:val="1"/>
                      <m:mcJc m:val="center"/>
                    </m:mcPr>
                  </m:mc>
                </m:mcs>
                <m:ctrlPr>
                  <w:ins w:id="600" w:author="DENOUAL Franck" w:date="2022-07-29T13:44:00Z">
                    <w:rPr>
                      <w:rFonts w:ascii="Cambria Math" w:hAnsi="Cambria Math"/>
                      <w:szCs w:val="20"/>
                      <w:lang w:val="en-GB" w:eastAsia="ja-JP"/>
                    </w:rPr>
                  </w:ins>
                </m:ctrlPr>
              </m:mPr>
              <m:mr>
                <m:e>
                  <m:r>
                    <w:ins w:id="601" w:author="DENOUAL Franck" w:date="2022-07-29T13:44:00Z">
                      <w:rPr>
                        <w:rFonts w:ascii="Cambria Math" w:hAnsi="Cambria Math"/>
                        <w:szCs w:val="20"/>
                        <w:lang w:val="en-GB" w:eastAsia="ja-JP"/>
                      </w:rPr>
                      <m:t>u</m:t>
                    </w:ins>
                  </m:r>
                </m:e>
              </m:mr>
              <m:mr>
                <m:e>
                  <m:r>
                    <w:ins w:id="602" w:author="DENOUAL Franck" w:date="2022-07-29T13:44:00Z">
                      <w:rPr>
                        <w:rFonts w:ascii="Cambria Math" w:hAnsi="Cambria Math"/>
                        <w:szCs w:val="20"/>
                        <w:lang w:val="en-GB" w:eastAsia="ja-JP"/>
                      </w:rPr>
                      <m:t>v</m:t>
                    </w:ins>
                  </m:r>
                </m:e>
              </m:mr>
              <m:mr>
                <m:e>
                  <m:r>
                    <w:ins w:id="603" w:author="DENOUAL Franck" w:date="2022-07-29T13:44:00Z">
                      <m:rPr>
                        <m:sty m:val="p"/>
                      </m:rPr>
                      <w:rPr>
                        <w:rFonts w:ascii="Cambria Math" w:hAnsi="Cambria Math"/>
                        <w:szCs w:val="20"/>
                        <w:lang w:val="en-GB" w:eastAsia="ja-JP"/>
                      </w:rPr>
                      <m:t>1</m:t>
                    </w:ins>
                  </m:r>
                </m:e>
              </m:mr>
            </m:m>
          </m:e>
        </m:d>
        <m:r>
          <w:ins w:id="604" w:author="DENOUAL Franck" w:date="2022-07-29T13:44:00Z">
            <m:rPr>
              <m:sty m:val="p"/>
            </m:rPr>
            <w:rPr>
              <w:rFonts w:ascii="Cambria Math" w:hAnsi="Cambria Math"/>
              <w:szCs w:val="20"/>
              <w:lang w:val="en-GB" w:eastAsia="ja-JP"/>
            </w:rPr>
            <m:t>=</m:t>
          </w:ins>
        </m:r>
        <m:d>
          <m:dPr>
            <m:begChr m:val="["/>
            <m:endChr m:val="]"/>
            <m:ctrlPr>
              <w:ins w:id="605" w:author="DENOUAL Franck" w:date="2022-07-29T13:44:00Z">
                <w:rPr>
                  <w:rFonts w:ascii="Cambria Math" w:hAnsi="Cambria Math"/>
                  <w:szCs w:val="20"/>
                  <w:lang w:val="en-GB" w:eastAsia="ja-JP"/>
                </w:rPr>
              </w:ins>
            </m:ctrlPr>
          </m:dPr>
          <m:e>
            <m:m>
              <m:mPr>
                <m:mcs>
                  <m:mc>
                    <m:mcPr>
                      <m:count m:val="3"/>
                      <m:mcJc m:val="center"/>
                    </m:mcPr>
                  </m:mc>
                </m:mcs>
                <m:ctrlPr>
                  <w:ins w:id="606" w:author="DENOUAL Franck" w:date="2022-07-29T13:44:00Z">
                    <w:rPr>
                      <w:rFonts w:ascii="Cambria Math" w:hAnsi="Cambria Math"/>
                      <w:szCs w:val="20"/>
                      <w:lang w:val="en-GB" w:eastAsia="ja-JP"/>
                    </w:rPr>
                  </w:ins>
                </m:ctrlPr>
              </m:mPr>
              <m:mr>
                <m:e>
                  <m:sSub>
                    <m:sSubPr>
                      <m:ctrlPr>
                        <w:ins w:id="607" w:author="DENOUAL Franck" w:date="2022-07-29T13:44:00Z">
                          <w:rPr>
                            <w:rFonts w:ascii="Cambria Math" w:hAnsi="Cambria Math"/>
                            <w:szCs w:val="20"/>
                            <w:lang w:val="en-GB" w:eastAsia="ja-JP"/>
                          </w:rPr>
                        </w:ins>
                      </m:ctrlPr>
                    </m:sSubPr>
                    <m:e>
                      <m:r>
                        <w:ins w:id="608" w:author="DENOUAL Franck" w:date="2022-07-29T13:44:00Z">
                          <w:rPr>
                            <w:rFonts w:ascii="Cambria Math" w:hAnsi="Cambria Math"/>
                            <w:szCs w:val="20"/>
                            <w:lang w:val="en-GB" w:eastAsia="ja-JP"/>
                          </w:rPr>
                          <m:t>f</m:t>
                        </w:ins>
                      </m:r>
                    </m:e>
                    <m:sub>
                      <m:r>
                        <w:ins w:id="609" w:author="DENOUAL Franck" w:date="2022-07-29T13:44:00Z">
                          <w:rPr>
                            <w:rFonts w:ascii="Cambria Math" w:hAnsi="Cambria Math"/>
                            <w:szCs w:val="20"/>
                            <w:lang w:val="en-GB" w:eastAsia="ja-JP"/>
                          </w:rPr>
                          <m:t>x</m:t>
                        </w:ins>
                      </m:r>
                    </m:sub>
                  </m:sSub>
                </m:e>
                <m:e>
                  <m:r>
                    <w:ins w:id="610" w:author="DENOUAL Franck" w:date="2022-07-29T13:44:00Z">
                      <w:rPr>
                        <w:rFonts w:ascii="Cambria Math" w:hAnsi="Cambria Math"/>
                        <w:szCs w:val="20"/>
                        <w:lang w:val="en-GB" w:eastAsia="ja-JP"/>
                      </w:rPr>
                      <m:t>s</m:t>
                    </w:ins>
                  </m:r>
                </m:e>
                <m:e>
                  <m:sSub>
                    <m:sSubPr>
                      <m:ctrlPr>
                        <w:ins w:id="611" w:author="DENOUAL Franck" w:date="2022-07-29T13:44:00Z">
                          <w:rPr>
                            <w:rFonts w:ascii="Cambria Math" w:hAnsi="Cambria Math"/>
                            <w:szCs w:val="20"/>
                            <w:lang w:val="en-GB" w:eastAsia="ja-JP"/>
                          </w:rPr>
                        </w:ins>
                      </m:ctrlPr>
                    </m:sSubPr>
                    <m:e>
                      <m:r>
                        <w:ins w:id="612" w:author="DENOUAL Franck" w:date="2022-07-29T13:44:00Z">
                          <w:rPr>
                            <w:rFonts w:ascii="Cambria Math" w:hAnsi="Cambria Math"/>
                            <w:szCs w:val="20"/>
                            <w:lang w:val="en-GB" w:eastAsia="ja-JP"/>
                          </w:rPr>
                          <m:t>c</m:t>
                        </w:ins>
                      </m:r>
                    </m:e>
                    <m:sub>
                      <m:r>
                        <w:ins w:id="613" w:author="DENOUAL Franck" w:date="2022-07-29T13:44:00Z">
                          <w:rPr>
                            <w:rFonts w:ascii="Cambria Math" w:hAnsi="Cambria Math"/>
                            <w:szCs w:val="20"/>
                            <w:lang w:val="en-GB" w:eastAsia="ja-JP"/>
                          </w:rPr>
                          <m:t>x</m:t>
                        </w:ins>
                      </m:r>
                    </m:sub>
                  </m:sSub>
                </m:e>
              </m:mr>
              <m:mr>
                <m:e>
                  <m:r>
                    <w:ins w:id="614" w:author="DENOUAL Franck" w:date="2022-07-29T13:44:00Z">
                      <m:rPr>
                        <m:sty m:val="p"/>
                      </m:rPr>
                      <w:rPr>
                        <w:rFonts w:ascii="Cambria Math" w:hAnsi="Cambria Math"/>
                        <w:szCs w:val="20"/>
                        <w:lang w:val="en-GB" w:eastAsia="ja-JP"/>
                      </w:rPr>
                      <m:t>0</m:t>
                    </w:ins>
                  </m:r>
                </m:e>
                <m:e>
                  <m:sSub>
                    <m:sSubPr>
                      <m:ctrlPr>
                        <w:ins w:id="615" w:author="DENOUAL Franck" w:date="2022-07-29T13:44:00Z">
                          <w:rPr>
                            <w:rFonts w:ascii="Cambria Math" w:hAnsi="Cambria Math"/>
                            <w:szCs w:val="20"/>
                            <w:lang w:val="en-GB" w:eastAsia="ja-JP"/>
                          </w:rPr>
                        </w:ins>
                      </m:ctrlPr>
                    </m:sSubPr>
                    <m:e>
                      <m:r>
                        <w:ins w:id="616" w:author="DENOUAL Franck" w:date="2022-07-29T13:44:00Z">
                          <w:rPr>
                            <w:rFonts w:ascii="Cambria Math" w:hAnsi="Cambria Math"/>
                            <w:szCs w:val="20"/>
                            <w:lang w:val="en-GB" w:eastAsia="ja-JP"/>
                          </w:rPr>
                          <m:t>f</m:t>
                        </w:ins>
                      </m:r>
                    </m:e>
                    <m:sub>
                      <m:r>
                        <w:ins w:id="617" w:author="DENOUAL Franck" w:date="2022-07-29T13:44:00Z">
                          <w:rPr>
                            <w:rFonts w:ascii="Cambria Math" w:hAnsi="Cambria Math"/>
                            <w:szCs w:val="20"/>
                            <w:lang w:val="en-GB" w:eastAsia="ja-JP"/>
                          </w:rPr>
                          <m:t>y</m:t>
                        </w:ins>
                      </m:r>
                    </m:sub>
                  </m:sSub>
                </m:e>
                <m:e>
                  <m:sSub>
                    <m:sSubPr>
                      <m:ctrlPr>
                        <w:ins w:id="618" w:author="DENOUAL Franck" w:date="2022-07-29T13:44:00Z">
                          <w:rPr>
                            <w:rFonts w:ascii="Cambria Math" w:hAnsi="Cambria Math"/>
                            <w:szCs w:val="20"/>
                            <w:lang w:val="en-GB" w:eastAsia="ja-JP"/>
                          </w:rPr>
                        </w:ins>
                      </m:ctrlPr>
                    </m:sSubPr>
                    <m:e>
                      <m:r>
                        <w:ins w:id="619" w:author="DENOUAL Franck" w:date="2022-07-29T13:44:00Z">
                          <w:rPr>
                            <w:rFonts w:ascii="Cambria Math" w:hAnsi="Cambria Math"/>
                            <w:szCs w:val="20"/>
                            <w:lang w:val="en-GB" w:eastAsia="ja-JP"/>
                          </w:rPr>
                          <m:t>c</m:t>
                        </w:ins>
                      </m:r>
                    </m:e>
                    <m:sub>
                      <m:r>
                        <w:ins w:id="620" w:author="DENOUAL Franck" w:date="2022-07-29T13:44:00Z">
                          <w:rPr>
                            <w:rFonts w:ascii="Cambria Math" w:hAnsi="Cambria Math"/>
                            <w:szCs w:val="20"/>
                            <w:lang w:val="en-GB" w:eastAsia="ja-JP"/>
                          </w:rPr>
                          <m:t>y</m:t>
                        </w:ins>
                      </m:r>
                    </m:sub>
                  </m:sSub>
                </m:e>
              </m:mr>
              <m:mr>
                <m:e>
                  <m:r>
                    <w:ins w:id="621" w:author="DENOUAL Franck" w:date="2022-07-29T13:44:00Z">
                      <m:rPr>
                        <m:sty m:val="p"/>
                      </m:rPr>
                      <w:rPr>
                        <w:rFonts w:ascii="Cambria Math" w:hAnsi="Cambria Math"/>
                        <w:szCs w:val="20"/>
                        <w:lang w:val="en-GB" w:eastAsia="ja-JP"/>
                      </w:rPr>
                      <m:t>0</m:t>
                    </w:ins>
                  </m:r>
                </m:e>
                <m:e>
                  <m:r>
                    <w:ins w:id="622" w:author="DENOUAL Franck" w:date="2022-07-29T13:44:00Z">
                      <m:rPr>
                        <m:sty m:val="p"/>
                      </m:rPr>
                      <w:rPr>
                        <w:rFonts w:ascii="Cambria Math" w:hAnsi="Cambria Math"/>
                        <w:szCs w:val="20"/>
                        <w:lang w:val="en-GB" w:eastAsia="ja-JP"/>
                      </w:rPr>
                      <m:t>0</m:t>
                    </w:ins>
                  </m:r>
                </m:e>
                <m:e>
                  <m:r>
                    <w:ins w:id="623" w:author="DENOUAL Franck" w:date="2022-07-29T13:44:00Z">
                      <m:rPr>
                        <m:sty m:val="p"/>
                      </m:rPr>
                      <w:rPr>
                        <w:rFonts w:ascii="Cambria Math" w:hAnsi="Cambria Math"/>
                        <w:szCs w:val="20"/>
                        <w:lang w:val="en-GB" w:eastAsia="ja-JP"/>
                      </w:rPr>
                      <m:t>1</m:t>
                    </w:ins>
                  </m:r>
                </m:e>
              </m:mr>
            </m:m>
          </m:e>
        </m:d>
        <m:d>
          <m:dPr>
            <m:begChr m:val="["/>
            <m:endChr m:val="]"/>
            <m:ctrlPr>
              <w:ins w:id="624" w:author="DENOUAL Franck" w:date="2022-07-29T13:44:00Z">
                <w:rPr>
                  <w:rFonts w:ascii="Cambria Math" w:hAnsi="Cambria Math"/>
                  <w:szCs w:val="20"/>
                  <w:lang w:val="en-GB" w:eastAsia="ja-JP"/>
                </w:rPr>
              </w:ins>
            </m:ctrlPr>
          </m:dPr>
          <m:e>
            <m:m>
              <m:mPr>
                <m:mcs>
                  <m:mc>
                    <m:mcPr>
                      <m:count m:val="2"/>
                      <m:mcJc m:val="center"/>
                    </m:mcPr>
                  </m:mc>
                </m:mcs>
                <m:ctrlPr>
                  <w:ins w:id="625" w:author="DENOUAL Franck" w:date="2022-07-29T13:44:00Z">
                    <w:rPr>
                      <w:rFonts w:ascii="Cambria Math" w:hAnsi="Cambria Math"/>
                      <w:szCs w:val="20"/>
                      <w:lang w:val="en-GB" w:eastAsia="ja-JP"/>
                    </w:rPr>
                  </w:ins>
                </m:ctrlPr>
              </m:mPr>
              <m:mr>
                <m:e>
                  <m:r>
                    <w:ins w:id="626" w:author="DENOUAL Franck" w:date="2022-07-29T13:44:00Z">
                      <m:rPr>
                        <m:sty m:val="p"/>
                      </m:rPr>
                      <w:rPr>
                        <w:rFonts w:ascii="Cambria Math" w:hAnsi="Cambria Math"/>
                        <w:szCs w:val="20"/>
                        <w:lang w:val="en-GB" w:eastAsia="ja-JP"/>
                      </w:rPr>
                      <m:t>R</m:t>
                    </w:ins>
                  </m:r>
                </m:e>
                <m:e>
                  <m:r>
                    <w:ins w:id="627" w:author="DENOUAL Franck" w:date="2022-07-29T13:44:00Z">
                      <m:rPr>
                        <m:sty m:val="p"/>
                      </m:rPr>
                      <w:rPr>
                        <w:rFonts w:ascii="Cambria Math" w:hAnsi="Cambria Math"/>
                        <w:szCs w:val="20"/>
                        <w:lang w:val="en-GB" w:eastAsia="ja-JP"/>
                      </w:rPr>
                      <m:t>T</m:t>
                    </w:ins>
                  </m:r>
                </m:e>
              </m:mr>
            </m:m>
          </m:e>
        </m:d>
        <m:d>
          <m:dPr>
            <m:begChr m:val="["/>
            <m:endChr m:val="]"/>
            <m:ctrlPr>
              <w:ins w:id="628" w:author="DENOUAL Franck" w:date="2022-07-29T13:44:00Z">
                <w:rPr>
                  <w:rFonts w:ascii="Cambria Math" w:hAnsi="Cambria Math"/>
                  <w:szCs w:val="20"/>
                  <w:lang w:val="en-GB" w:eastAsia="ja-JP"/>
                </w:rPr>
              </w:ins>
            </m:ctrlPr>
          </m:dPr>
          <m:e>
            <m:m>
              <m:mPr>
                <m:mcs>
                  <m:mc>
                    <m:mcPr>
                      <m:count m:val="1"/>
                      <m:mcJc m:val="center"/>
                    </m:mcPr>
                  </m:mc>
                </m:mcs>
                <m:ctrlPr>
                  <w:ins w:id="629" w:author="DENOUAL Franck" w:date="2022-07-29T13:44:00Z">
                    <w:rPr>
                      <w:rFonts w:ascii="Cambria Math" w:hAnsi="Cambria Math"/>
                      <w:szCs w:val="20"/>
                      <w:lang w:val="en-GB" w:eastAsia="ja-JP"/>
                    </w:rPr>
                  </w:ins>
                </m:ctrlPr>
              </m:mPr>
              <m:mr>
                <m:e>
                  <m:r>
                    <w:ins w:id="630" w:author="DENOUAL Franck" w:date="2022-07-29T13:44:00Z">
                      <w:rPr>
                        <w:rFonts w:ascii="Cambria Math" w:hAnsi="Cambria Math"/>
                        <w:szCs w:val="20"/>
                        <w:lang w:val="en-GB" w:eastAsia="ja-JP"/>
                      </w:rPr>
                      <m:t>X</m:t>
                    </w:ins>
                  </m:r>
                </m:e>
              </m:mr>
              <m:mr>
                <m:e>
                  <m:m>
                    <m:mPr>
                      <m:mcs>
                        <m:mc>
                          <m:mcPr>
                            <m:count m:val="1"/>
                            <m:mcJc m:val="center"/>
                          </m:mcPr>
                        </m:mc>
                      </m:mcs>
                      <m:ctrlPr>
                        <w:ins w:id="631" w:author="DENOUAL Franck" w:date="2022-07-29T13:44:00Z">
                          <w:rPr>
                            <w:rFonts w:ascii="Cambria Math" w:hAnsi="Cambria Math"/>
                            <w:szCs w:val="20"/>
                            <w:lang w:val="en-GB" w:eastAsia="ja-JP"/>
                          </w:rPr>
                        </w:ins>
                      </m:ctrlPr>
                    </m:mPr>
                    <m:mr>
                      <m:e>
                        <m:r>
                          <w:ins w:id="632" w:author="DENOUAL Franck" w:date="2022-07-29T13:44:00Z">
                            <w:rPr>
                              <w:rFonts w:ascii="Cambria Math" w:hAnsi="Cambria Math"/>
                              <w:szCs w:val="20"/>
                              <w:lang w:val="en-GB" w:eastAsia="ja-JP"/>
                            </w:rPr>
                            <m:t>Y</m:t>
                          </w:ins>
                        </m:r>
                      </m:e>
                    </m:mr>
                    <m:mr>
                      <m:e>
                        <m:r>
                          <w:ins w:id="633" w:author="DENOUAL Franck" w:date="2022-07-29T13:44:00Z">
                            <w:rPr>
                              <w:rFonts w:ascii="Cambria Math" w:hAnsi="Cambria Math"/>
                              <w:szCs w:val="20"/>
                              <w:lang w:val="en-GB" w:eastAsia="ja-JP"/>
                            </w:rPr>
                            <m:t>Z</m:t>
                          </w:ins>
                        </m:r>
                        <m:r>
                          <w:ins w:id="634" w:author="DENOUAL Franck" w:date="2022-07-29T13:44:00Z">
                            <m:rPr>
                              <m:sty m:val="p"/>
                            </m:rPr>
                            <w:rPr>
                              <w:rFonts w:ascii="Cambria Math" w:hAnsi="Cambria Math"/>
                              <w:szCs w:val="20"/>
                              <w:lang w:val="en-GB" w:eastAsia="ja-JP"/>
                            </w:rPr>
                            <m:t>+</m:t>
                          </w:ins>
                        </m:r>
                        <m:r>
                          <w:ins w:id="635" w:author="DENOUAL Franck" w:date="2022-07-29T13:44:00Z">
                            <w:rPr>
                              <w:rFonts w:ascii="Cambria Math" w:hAnsi="Cambria Math"/>
                              <w:szCs w:val="20"/>
                              <w:lang w:val="en-GB" w:eastAsia="ja-JP"/>
                            </w:rPr>
                            <m:t>E</m:t>
                          </w:ins>
                        </m:r>
                        <m:r>
                          <w:ins w:id="636" w:author="DENOUAL Franck" w:date="2022-07-29T13:44:00Z">
                            <m:rPr>
                              <m:sty m:val="p"/>
                            </m:rPr>
                            <w:rPr>
                              <w:rFonts w:ascii="Cambria Math" w:hAnsi="Cambria Math"/>
                              <w:szCs w:val="20"/>
                              <w:lang w:val="en-GB" w:eastAsia="ja-JP"/>
                            </w:rPr>
                            <m:t>(θ)</m:t>
                          </w:ins>
                        </m:r>
                      </m:e>
                    </m:mr>
                    <m:mr>
                      <m:e>
                        <m:r>
                          <w:ins w:id="637" w:author="DENOUAL Franck" w:date="2022-07-29T13:44:00Z">
                            <m:rPr>
                              <m:sty m:val="p"/>
                            </m:rPr>
                            <w:rPr>
                              <w:rFonts w:ascii="Cambria Math" w:hAnsi="Cambria Math"/>
                              <w:szCs w:val="20"/>
                              <w:lang w:val="en-GB" w:eastAsia="ja-JP"/>
                            </w:rPr>
                            <m:t>1</m:t>
                          </w:ins>
                        </m:r>
                      </m:e>
                    </m:mr>
                  </m:m>
                </m:e>
              </m:mr>
            </m:m>
          </m:e>
        </m:d>
      </m:oMath>
      <w:ins w:id="638" w:author="DENOUAL Franck" w:date="2022-07-29T13:44:00Z">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6.5.40-1</w:t>
        </w:r>
        <w:r w:rsidRPr="00194783">
          <w:rPr>
            <w:rFonts w:ascii="Cambria" w:hAnsi="Cambria"/>
            <w:szCs w:val="20"/>
            <w:lang w:val="en-GB" w:eastAsia="ja-JP"/>
          </w:rPr>
          <w:t xml:space="preserve">) </w:t>
        </w:r>
      </w:ins>
    </w:p>
    <w:p w14:paraId="4772F2CB" w14:textId="77777777" w:rsidR="006019C2" w:rsidRDefault="006019C2" w:rsidP="006019C2">
      <w:pPr>
        <w:rPr>
          <w:ins w:id="639" w:author="DENOUAL Franck" w:date="2022-07-29T13:44:00Z"/>
          <w:rFonts w:ascii="Cambria" w:hAnsi="Cambria"/>
          <w:lang w:val="en-GB"/>
        </w:rPr>
      </w:pPr>
      <w:ins w:id="640" w:author="DENOUAL Franck" w:date="2022-07-29T13:44:00Z">
        <w:r>
          <w:rPr>
            <w:rFonts w:ascii="Cambria" w:hAnsi="Cambria"/>
            <w:lang w:val="en-GB"/>
          </w:rPr>
          <w:t xml:space="preserve">where </w:t>
        </w:r>
      </w:ins>
    </w:p>
    <w:p w14:paraId="1FD93C66" w14:textId="77777777" w:rsidR="006019C2" w:rsidRDefault="006019C2" w:rsidP="006019C2">
      <w:pPr>
        <w:ind w:left="720"/>
        <w:rPr>
          <w:ins w:id="641" w:author="DENOUAL Franck" w:date="2022-07-29T13:44:00Z"/>
          <w:rFonts w:ascii="Cambria" w:hAnsi="Cambria"/>
          <w:lang w:val="en-GB"/>
        </w:rPr>
      </w:pPr>
      <w:ins w:id="642" w:author="DENOUAL Franck" w:date="2022-07-29T13:44:00Z">
        <w:r w:rsidRPr="00194783">
          <w:rPr>
            <w:rFonts w:ascii="Cambria" w:hAnsi="Cambria"/>
            <w:szCs w:val="20"/>
            <w:lang w:val="en-GB" w:eastAsia="ja-JP"/>
          </w:rPr>
          <w:t xml:space="preserve">Rotation </w:t>
        </w:r>
        <m:oMath>
          <m:r>
            <w:rPr>
              <w:rFonts w:ascii="Cambria Math" w:hAnsi="Cambria Math"/>
              <w:szCs w:val="20"/>
              <w:lang w:val="en-GB" w:eastAsia="ja-JP"/>
            </w:rPr>
            <m:t>R</m:t>
          </m:r>
        </m:oMath>
        <w:r w:rsidRPr="00194783">
          <w:rPr>
            <w:rFonts w:ascii="Cambria" w:hAnsi="Cambria"/>
            <w:szCs w:val="20"/>
            <w:lang w:val="en-GB" w:eastAsia="ja-JP"/>
          </w:rPr>
          <w:t xml:space="preserve"> and Translation </w:t>
        </w:r>
        <m:oMath>
          <m:r>
            <w:rPr>
              <w:rFonts w:ascii="Cambria Math" w:hAnsi="Cambria Math"/>
              <w:szCs w:val="20"/>
              <w:lang w:val="en-GB" w:eastAsia="ja-JP"/>
            </w:rPr>
            <m:t>T</m:t>
          </m:r>
        </m:oMath>
        <w:r w:rsidRPr="00194783">
          <w:rPr>
            <w:rFonts w:ascii="Cambria" w:hAnsi="Cambria"/>
            <w:szCs w:val="20"/>
            <w:lang w:val="en-GB" w:eastAsia="ja-JP"/>
          </w:rPr>
          <w:t xml:space="preserve"> are extrinsic parameters that are used to transform world point P(</w:t>
        </w:r>
        <w:proofErr w:type="gramStart"/>
        <w:r w:rsidRPr="00194783">
          <w:rPr>
            <w:rFonts w:ascii="Cambria" w:hAnsi="Cambria"/>
            <w:szCs w:val="20"/>
            <w:lang w:val="en-GB" w:eastAsia="ja-JP"/>
          </w:rPr>
          <w:t>X,Y</w:t>
        </w:r>
        <w:proofErr w:type="gramEnd"/>
        <w:r w:rsidRPr="00194783">
          <w:rPr>
            <w:rFonts w:ascii="Cambria" w:hAnsi="Cambria"/>
            <w:szCs w:val="20"/>
            <w:lang w:val="en-GB" w:eastAsia="ja-JP"/>
          </w:rPr>
          <w:t xml:space="preserve">,Z) to camera coordinate point </w:t>
        </w:r>
        <m:oMath>
          <m:sSub>
            <m:sSubPr>
              <m:ctrlPr>
                <w:rPr>
                  <w:rFonts w:ascii="Cambria Math" w:hAnsi="Cambria Math"/>
                  <w:szCs w:val="20"/>
                  <w:lang w:val="en-GB" w:eastAsia="ja-JP"/>
                </w:rPr>
              </m:ctrlPr>
            </m:sSubPr>
            <m:e>
              <m:r>
                <w:rPr>
                  <w:rFonts w:ascii="Cambria Math" w:hAnsi="Cambria Math"/>
                  <w:szCs w:val="20"/>
                  <w:lang w:val="en-GB" w:eastAsia="ja-JP"/>
                </w:rPr>
                <m:t>P</m:t>
              </m:r>
            </m:e>
            <m:sub>
              <m:r>
                <w:rPr>
                  <w:rFonts w:ascii="Cambria Math" w:hAnsi="Cambria Math"/>
                  <w:szCs w:val="20"/>
                  <w:lang w:val="en-GB" w:eastAsia="ja-JP"/>
                </w:rPr>
                <m:t>c</m:t>
              </m:r>
            </m:sub>
          </m:sSub>
        </m:oMath>
        <w:r w:rsidRPr="00194783">
          <w:rPr>
            <w:rFonts w:ascii="Cambria" w:hAnsi="Cambria"/>
            <w:szCs w:val="20"/>
            <w:lang w:val="en-GB" w:eastAsia="ja-JP"/>
          </w:rPr>
          <w:t>(</w:t>
        </w:r>
        <m:oMath>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oMath>
        <w:r w:rsidRPr="00194783">
          <w:rPr>
            <w:rFonts w:ascii="Cambria" w:hAnsi="Cambria"/>
            <w:szCs w:val="20"/>
            <w:lang w:val="en-GB" w:eastAsia="ja-JP"/>
          </w:rPr>
          <w:t xml:space="preserve">, </w:t>
        </w:r>
        <m:oMath>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oMath>
        <w:r w:rsidRPr="00194783">
          <w:rPr>
            <w:rFonts w:ascii="Cambria" w:hAnsi="Cambria"/>
            <w:szCs w:val="20"/>
            <w:lang w:val="en-GB" w:eastAsia="ja-JP"/>
          </w:rPr>
          <w:t xml:space="preserve">, </w:t>
        </w:r>
        <m:oMath>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oMath>
        <w:r w:rsidRPr="00194783">
          <w:rPr>
            <w:rFonts w:ascii="Cambria" w:hAnsi="Cambria"/>
            <w:szCs w:val="20"/>
            <w:lang w:val="en-GB" w:eastAsia="ja-JP"/>
          </w:rPr>
          <w:t>)</w:t>
        </w:r>
        <w:r>
          <w:rPr>
            <w:rFonts w:ascii="Cambria" w:hAnsi="Cambria"/>
            <w:lang w:val="en-GB"/>
          </w:rPr>
          <w:t xml:space="preserve">. </w:t>
        </w:r>
      </w:ins>
    </w:p>
    <w:p w14:paraId="6BEEE90C" w14:textId="77777777" w:rsidR="006019C2" w:rsidRPr="00194783" w:rsidRDefault="006019C2" w:rsidP="006019C2">
      <w:pPr>
        <w:ind w:left="720"/>
        <w:rPr>
          <w:ins w:id="643" w:author="DENOUAL Franck" w:date="2022-07-29T13:44:00Z"/>
          <w:rFonts w:ascii="Cambria" w:hAnsi="Cambria"/>
          <w:lang w:val="en-GB"/>
        </w:rPr>
      </w:pPr>
      <m:oMath>
        <m:r>
          <w:ins w:id="644" w:author="DENOUAL Franck" w:date="2022-07-29T13:44:00Z">
            <w:rPr>
              <w:rFonts w:ascii="Cambria Math" w:hAnsi="Cambria Math"/>
              <w:lang w:val="en-GB"/>
            </w:rPr>
            <m:t>θ</m:t>
          </w:ins>
        </m:r>
      </m:oMath>
      <w:ins w:id="645" w:author="DENOUAL Franck" w:date="2022-07-29T13:44:00Z">
        <w:r>
          <w:rPr>
            <w:rFonts w:ascii="Cambria" w:hAnsi="Cambria"/>
            <w:iCs/>
            <w:lang w:val="en-GB"/>
          </w:rPr>
          <w:t xml:space="preserve"> is the incidence angle</w:t>
        </w:r>
        <w:r w:rsidRPr="00194783">
          <w:rPr>
            <w:rFonts w:ascii="Cambria" w:hAnsi="Cambria"/>
            <w:lang w:val="en-GB"/>
          </w:rPr>
          <w:t xml:space="preserve"> </w:t>
        </w:r>
        <w:r>
          <w:rPr>
            <w:rFonts w:ascii="Cambria" w:hAnsi="Cambria"/>
            <w:lang w:val="en-GB"/>
          </w:rPr>
          <w:t xml:space="preserve">from </w:t>
        </w:r>
        <w:r w:rsidRPr="00194783">
          <w:rPr>
            <w:rFonts w:ascii="Cambria" w:hAnsi="Cambria"/>
            <w:lang w:val="en-GB"/>
          </w:rPr>
          <w:t xml:space="preserve">the optical </w:t>
        </w:r>
        <w:r w:rsidRPr="004F5280">
          <w:rPr>
            <w:rFonts w:ascii="Cambria" w:hAnsi="Cambria"/>
            <w:lang w:val="en-GB"/>
          </w:rPr>
          <w:t>centre</w:t>
        </w:r>
        <w:r>
          <w:rPr>
            <w:rFonts w:ascii="Cambria" w:hAnsi="Cambria"/>
            <w:lang w:val="en-GB"/>
          </w:rPr>
          <w:t>,</w:t>
        </w:r>
        <w:r w:rsidRPr="00194783">
          <w:rPr>
            <w:rFonts w:ascii="Cambria" w:hAnsi="Cambria"/>
            <w:lang w:val="en-GB"/>
          </w:rPr>
          <w:t xml:space="preserve"> </w:t>
        </w:r>
        <m:oMath>
          <m:r>
            <w:rPr>
              <w:rFonts w:ascii="Cambria Math" w:hAnsi="Cambria Math"/>
              <w:lang w:val="en-GB"/>
            </w:rPr>
            <m:t>O</m:t>
          </m:r>
        </m:oMath>
        <w:r w:rsidRPr="00194783">
          <w:rPr>
            <w:rFonts w:ascii="Cambria" w:hAnsi="Cambria"/>
            <w:lang w:val="en-GB"/>
          </w:rPr>
          <w:t xml:space="preserve"> of a camera </w:t>
        </w:r>
        <w:proofErr w:type="gramStart"/>
        <w:r w:rsidRPr="00194783">
          <w:rPr>
            <w:rFonts w:ascii="Cambria" w:hAnsi="Cambria"/>
            <w:lang w:val="en-GB"/>
          </w:rPr>
          <w:t>lens.</w:t>
        </w:r>
        <w:proofErr w:type="gramEnd"/>
        <w:r w:rsidRPr="00194783">
          <w:rPr>
            <w:rFonts w:ascii="Cambria" w:hAnsi="Cambria"/>
            <w:lang w:val="en-GB"/>
          </w:rPr>
          <w:t xml:space="preserve"> </w:t>
        </w:r>
        <w:r>
          <w:rPr>
            <w:rFonts w:ascii="Cambria" w:hAnsi="Cambria"/>
            <w:lang w:val="en-GB"/>
          </w:rPr>
          <w:t>T</w:t>
        </w:r>
        <w:r w:rsidRPr="00194783">
          <w:rPr>
            <w:rFonts w:ascii="Cambria" w:hAnsi="Cambria"/>
            <w:lang w:val="en-GB"/>
          </w:rPr>
          <w:t xml:space="preserve">he incidence angle </w:t>
        </w:r>
        <m:oMath>
          <m:r>
            <w:rPr>
              <w:rFonts w:ascii="Cambria Math" w:hAnsi="Cambria Math"/>
              <w:lang w:val="en-GB"/>
            </w:rPr>
            <m:t>θ</m:t>
          </m:r>
        </m:oMath>
        <w:r w:rsidRPr="004F5280">
          <w:rPr>
            <w:rFonts w:ascii="Cambria" w:hAnsi="Cambria"/>
            <w:lang w:val="en-GB"/>
          </w:rPr>
          <w:t xml:space="preserve"> </w:t>
        </w:r>
        <w:r w:rsidRPr="00194783">
          <w:rPr>
            <w:rFonts w:ascii="Cambria" w:hAnsi="Cambria"/>
            <w:lang w:val="en-GB"/>
          </w:rPr>
          <w:t xml:space="preserve">for any particular point </w:t>
        </w:r>
        <w:r>
          <w:rPr>
            <w:rFonts w:ascii="Cambria" w:hAnsi="Cambria"/>
            <w:lang w:val="en-GB"/>
          </w:rPr>
          <w:t xml:space="preserve">is calculated from the </w:t>
        </w:r>
        <w:r w:rsidRPr="00194783">
          <w:rPr>
            <w:rFonts w:ascii="Cambria" w:hAnsi="Cambria"/>
            <w:lang w:val="en-GB"/>
          </w:rPr>
          <w:t xml:space="preserve">camera coordinate point </w:t>
        </w:r>
        <m:oMath>
          <m:sSub>
            <m:sSubPr>
              <m:ctrlPr>
                <w:rPr>
                  <w:rFonts w:ascii="Cambria Math" w:hAnsi="Cambria Math"/>
                  <w:szCs w:val="20"/>
                  <w:lang w:val="en-GB" w:eastAsia="ja-JP"/>
                </w:rPr>
              </m:ctrlPr>
            </m:sSubPr>
            <m:e>
              <m:r>
                <w:rPr>
                  <w:rFonts w:ascii="Cambria Math" w:hAnsi="Cambria Math"/>
                  <w:szCs w:val="20"/>
                  <w:lang w:val="en-GB" w:eastAsia="ja-JP"/>
                </w:rPr>
                <m:t>P</m:t>
              </m:r>
            </m:e>
            <m:sub>
              <m:r>
                <w:rPr>
                  <w:rFonts w:ascii="Cambria Math" w:hAnsi="Cambria Math"/>
                  <w:szCs w:val="20"/>
                  <w:lang w:val="en-GB" w:eastAsia="ja-JP"/>
                </w:rPr>
                <m:t>c</m:t>
              </m:r>
            </m:sub>
          </m:sSub>
        </m:oMath>
        <w:r w:rsidRPr="00194783">
          <w:rPr>
            <w:rFonts w:ascii="Cambria" w:hAnsi="Cambria"/>
            <w:szCs w:val="20"/>
            <w:lang w:val="en-GB" w:eastAsia="ja-JP"/>
          </w:rPr>
          <w:t>(</w:t>
        </w:r>
        <m:oMath>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oMath>
        <w:r w:rsidRPr="00194783">
          <w:rPr>
            <w:rFonts w:ascii="Cambria" w:hAnsi="Cambria"/>
            <w:szCs w:val="20"/>
            <w:lang w:val="en-GB" w:eastAsia="ja-JP"/>
          </w:rPr>
          <w:t xml:space="preserve">, </w:t>
        </w:r>
        <m:oMath>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oMath>
        <w:r w:rsidRPr="00194783">
          <w:rPr>
            <w:rFonts w:ascii="Cambria" w:hAnsi="Cambria"/>
            <w:szCs w:val="20"/>
            <w:lang w:val="en-GB" w:eastAsia="ja-JP"/>
          </w:rPr>
          <w:t xml:space="preserve">, </w:t>
        </w:r>
        <m:oMath>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oMath>
        <w:r w:rsidRPr="00194783">
          <w:rPr>
            <w:rFonts w:ascii="Cambria" w:hAnsi="Cambria"/>
            <w:szCs w:val="20"/>
            <w:lang w:val="en-GB" w:eastAsia="ja-JP"/>
          </w:rPr>
          <w:t>)</w:t>
        </w:r>
        <w:r w:rsidRPr="00194783">
          <w:rPr>
            <w:rFonts w:ascii="Cambria" w:hAnsi="Cambria"/>
            <w:lang w:val="en-GB"/>
          </w:rPr>
          <w:t xml:space="preserve">  as in equation </w:t>
        </w:r>
        <w:r w:rsidRPr="00194783">
          <w:rPr>
            <w:rFonts w:ascii="Cambria" w:hAnsi="Cambria"/>
            <w:szCs w:val="20"/>
            <w:lang w:val="en-GB" w:eastAsia="ja-JP"/>
          </w:rPr>
          <w:t>(</w:t>
        </w:r>
        <w:r>
          <w:rPr>
            <w:rFonts w:ascii="Cambria" w:hAnsi="Cambria"/>
            <w:szCs w:val="20"/>
            <w:lang w:val="en-GB" w:eastAsia="ja-JP"/>
          </w:rPr>
          <w:t>6.5.40-2</w:t>
        </w:r>
        <w:r w:rsidRPr="00194783">
          <w:rPr>
            <w:rFonts w:ascii="Cambria" w:hAnsi="Cambria"/>
            <w:szCs w:val="20"/>
            <w:lang w:val="en-GB" w:eastAsia="ja-JP"/>
          </w:rPr>
          <w:t xml:space="preserve">) </w:t>
        </w:r>
      </w:ins>
    </w:p>
    <w:p w14:paraId="476F62F3" w14:textId="77777777" w:rsidR="006019C2" w:rsidRPr="00194783" w:rsidRDefault="006019C2" w:rsidP="006019C2">
      <w:pPr>
        <w:rPr>
          <w:ins w:id="646" w:author="DENOUAL Franck" w:date="2022-07-29T13:44:00Z"/>
          <w:rFonts w:ascii="Cambria" w:hAnsi="Cambria"/>
          <w:szCs w:val="20"/>
          <w:lang w:val="en-GB" w:eastAsia="ja-JP"/>
        </w:rPr>
      </w:pPr>
    </w:p>
    <w:p w14:paraId="1733EC35" w14:textId="77777777" w:rsidR="006019C2" w:rsidRPr="00194783" w:rsidRDefault="006019C2" w:rsidP="006019C2">
      <w:pPr>
        <w:ind w:firstLine="720"/>
        <w:rPr>
          <w:ins w:id="647" w:author="DENOUAL Franck" w:date="2022-07-29T13:44:00Z"/>
          <w:rFonts w:ascii="Cambria" w:hAnsi="Cambria"/>
          <w:szCs w:val="20"/>
          <w:lang w:val="en-GB" w:eastAsia="ja-JP"/>
        </w:rPr>
      </w:pPr>
      <m:oMath>
        <m:r>
          <w:ins w:id="648" w:author="DENOUAL Franck" w:date="2022-07-29T13:44:00Z">
            <m:rPr>
              <m:sty m:val="p"/>
            </m:rPr>
            <w:rPr>
              <w:rFonts w:ascii="Cambria Math" w:hAnsi="Cambria Math"/>
              <w:szCs w:val="20"/>
              <w:lang w:val="en-GB" w:eastAsia="ja-JP"/>
            </w:rPr>
            <w:lastRenderedPageBreak/>
            <m:t>θ=</m:t>
          </w:ins>
        </m:r>
        <m:func>
          <m:funcPr>
            <m:ctrlPr>
              <w:ins w:id="649" w:author="DENOUAL Franck" w:date="2022-07-29T13:44:00Z">
                <w:rPr>
                  <w:rFonts w:ascii="Cambria Math" w:hAnsi="Cambria Math"/>
                  <w:szCs w:val="20"/>
                  <w:lang w:val="en-GB" w:eastAsia="ja-JP"/>
                </w:rPr>
              </w:ins>
            </m:ctrlPr>
          </m:funcPr>
          <m:fName>
            <m:r>
              <w:ins w:id="650" w:author="DENOUAL Franck" w:date="2022-07-29T13:44:00Z">
                <m:rPr>
                  <m:sty m:val="p"/>
                </m:rPr>
                <w:rPr>
                  <w:rFonts w:ascii="Cambria Math" w:hAnsi="Cambria Math"/>
                  <w:szCs w:val="20"/>
                  <w:lang w:val="en-GB" w:eastAsia="ja-JP"/>
                </w:rPr>
                <m:t>acos</m:t>
              </w:ins>
            </m:r>
          </m:fName>
          <m:e>
            <m:d>
              <m:dPr>
                <m:ctrlPr>
                  <w:ins w:id="651" w:author="DENOUAL Franck" w:date="2022-07-29T13:44:00Z">
                    <w:rPr>
                      <w:rFonts w:ascii="Cambria Math" w:hAnsi="Cambria Math"/>
                      <w:szCs w:val="20"/>
                      <w:lang w:val="en-GB" w:eastAsia="ja-JP"/>
                    </w:rPr>
                  </w:ins>
                </m:ctrlPr>
              </m:dPr>
              <m:e>
                <m:f>
                  <m:fPr>
                    <m:ctrlPr>
                      <w:ins w:id="652" w:author="DENOUAL Franck" w:date="2022-07-29T13:44:00Z">
                        <w:rPr>
                          <w:rFonts w:ascii="Cambria Math" w:hAnsi="Cambria Math"/>
                          <w:szCs w:val="20"/>
                          <w:lang w:val="en-GB" w:eastAsia="ja-JP"/>
                        </w:rPr>
                      </w:ins>
                    </m:ctrlPr>
                  </m:fPr>
                  <m:num>
                    <m:sSub>
                      <m:sSubPr>
                        <m:ctrlPr>
                          <w:ins w:id="653" w:author="DENOUAL Franck" w:date="2022-07-29T13:44:00Z">
                            <w:rPr>
                              <w:rFonts w:ascii="Cambria Math" w:hAnsi="Cambria Math"/>
                              <w:szCs w:val="20"/>
                              <w:lang w:val="en-GB" w:eastAsia="ja-JP"/>
                            </w:rPr>
                          </w:ins>
                        </m:ctrlPr>
                      </m:sSubPr>
                      <m:e>
                        <m:r>
                          <w:ins w:id="654" w:author="DENOUAL Franck" w:date="2022-07-29T13:44:00Z">
                            <w:rPr>
                              <w:rFonts w:ascii="Cambria Math" w:hAnsi="Cambria Math"/>
                              <w:szCs w:val="20"/>
                              <w:lang w:val="en-GB" w:eastAsia="ja-JP"/>
                            </w:rPr>
                            <m:t>Z</m:t>
                          </w:ins>
                        </m:r>
                      </m:e>
                      <m:sub>
                        <m:r>
                          <w:ins w:id="655" w:author="DENOUAL Franck" w:date="2022-07-29T13:44:00Z">
                            <w:rPr>
                              <w:rFonts w:ascii="Cambria Math" w:hAnsi="Cambria Math"/>
                              <w:szCs w:val="20"/>
                              <w:lang w:val="en-GB" w:eastAsia="ja-JP"/>
                            </w:rPr>
                            <m:t>c</m:t>
                          </w:ins>
                        </m:r>
                      </m:sub>
                    </m:sSub>
                  </m:num>
                  <m:den>
                    <m:acc>
                      <m:accPr>
                        <m:chr m:val="⃗"/>
                        <m:ctrlPr>
                          <w:ins w:id="656" w:author="DENOUAL Franck" w:date="2022-07-29T13:44:00Z">
                            <w:rPr>
                              <w:rFonts w:ascii="Cambria Math" w:hAnsi="Cambria Math"/>
                              <w:szCs w:val="20"/>
                              <w:lang w:val="en-GB" w:eastAsia="ja-JP"/>
                            </w:rPr>
                          </w:ins>
                        </m:ctrlPr>
                      </m:accPr>
                      <m:e>
                        <m:r>
                          <w:ins w:id="657" w:author="DENOUAL Franck" w:date="2022-07-29T13:44:00Z">
                            <w:rPr>
                              <w:rFonts w:ascii="Cambria Math" w:hAnsi="Cambria Math"/>
                              <w:szCs w:val="20"/>
                              <w:lang w:val="en-GB" w:eastAsia="ja-JP"/>
                            </w:rPr>
                            <m:t>O</m:t>
                          </w:ins>
                        </m:r>
                        <m:sSub>
                          <m:sSubPr>
                            <m:ctrlPr>
                              <w:ins w:id="658" w:author="DENOUAL Franck" w:date="2022-07-29T13:44:00Z">
                                <w:rPr>
                                  <w:rFonts w:ascii="Cambria Math" w:hAnsi="Cambria Math"/>
                                  <w:szCs w:val="20"/>
                                  <w:lang w:val="en-GB" w:eastAsia="ja-JP"/>
                                </w:rPr>
                              </w:ins>
                            </m:ctrlPr>
                          </m:sSubPr>
                          <m:e>
                            <m:r>
                              <w:ins w:id="659" w:author="DENOUAL Franck" w:date="2022-07-29T13:44:00Z">
                                <w:rPr>
                                  <w:rFonts w:ascii="Cambria Math" w:hAnsi="Cambria Math"/>
                                  <w:szCs w:val="20"/>
                                  <w:lang w:val="en-GB" w:eastAsia="ja-JP"/>
                                </w:rPr>
                                <m:t>P</m:t>
                              </w:ins>
                            </m:r>
                          </m:e>
                          <m:sub>
                            <m:r>
                              <w:ins w:id="660" w:author="DENOUAL Franck" w:date="2022-07-29T13:44:00Z">
                                <w:rPr>
                                  <w:rFonts w:ascii="Cambria Math" w:hAnsi="Cambria Math"/>
                                  <w:szCs w:val="20"/>
                                  <w:lang w:val="en-GB" w:eastAsia="ja-JP"/>
                                </w:rPr>
                                <m:t>c</m:t>
                              </w:ins>
                            </m:r>
                          </m:sub>
                        </m:sSub>
                      </m:e>
                    </m:acc>
                  </m:den>
                </m:f>
              </m:e>
            </m:d>
          </m:e>
        </m:func>
      </m:oMath>
      <w:ins w:id="661" w:author="DENOUAL Franck" w:date="2022-07-29T13:44:00Z">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6.5.40-2</w:t>
        </w:r>
        <w:r w:rsidRPr="00194783">
          <w:rPr>
            <w:rFonts w:ascii="Cambria" w:hAnsi="Cambria"/>
            <w:szCs w:val="20"/>
            <w:lang w:val="en-GB" w:eastAsia="ja-JP"/>
          </w:rPr>
          <w:t xml:space="preserve">) </w:t>
        </w:r>
      </w:ins>
    </w:p>
    <w:p w14:paraId="3DF95E42" w14:textId="77777777" w:rsidR="006019C2" w:rsidRPr="00194783" w:rsidRDefault="006019C2" w:rsidP="006019C2">
      <w:pPr>
        <w:rPr>
          <w:ins w:id="662" w:author="DENOUAL Franck" w:date="2022-07-29T13:44:00Z"/>
          <w:rFonts w:ascii="Cambria" w:hAnsi="Cambria"/>
          <w:szCs w:val="20"/>
          <w:lang w:val="en-GB" w:eastAsia="ja-JP"/>
        </w:rPr>
      </w:pPr>
    </w:p>
    <w:p w14:paraId="22A1DBE0" w14:textId="77777777" w:rsidR="006019C2" w:rsidRPr="00194783" w:rsidRDefault="006019C2" w:rsidP="006019C2">
      <w:pPr>
        <w:tabs>
          <w:tab w:val="left" w:pos="1584"/>
        </w:tabs>
        <w:spacing w:after="240" w:line="220" w:lineRule="atLeast"/>
        <w:ind w:right="720"/>
        <w:rPr>
          <w:ins w:id="663" w:author="DENOUAL Franck" w:date="2022-07-29T13:44:00Z"/>
          <w:rFonts w:ascii="Cambria" w:hAnsi="Cambria"/>
          <w:szCs w:val="20"/>
          <w:lang w:val="en-GB" w:eastAsia="ja-JP"/>
        </w:rPr>
      </w:pPr>
      <w:ins w:id="664" w:author="DENOUAL Franck" w:date="2022-07-29T13:44:00Z">
        <w:r>
          <w:rPr>
            <w:rFonts w:ascii="Cambria" w:hAnsi="Cambria"/>
            <w:szCs w:val="20"/>
            <w:lang w:val="en-GB" w:eastAsia="ja-JP"/>
          </w:rPr>
          <w:t>The entrance pupil distortion is calculated as in equation 6.5.40-3.</w:t>
        </w:r>
      </w:ins>
    </w:p>
    <w:p w14:paraId="367CE84F" w14:textId="77777777" w:rsidR="006019C2" w:rsidRPr="00194783" w:rsidRDefault="006019C2" w:rsidP="006019C2">
      <w:pPr>
        <w:rPr>
          <w:ins w:id="665" w:author="DENOUAL Franck" w:date="2022-07-29T13:44:00Z"/>
          <w:rFonts w:ascii="Cambria" w:hAnsi="Cambria"/>
          <w:szCs w:val="20"/>
          <w:lang w:val="en-GB" w:eastAsia="ja-JP"/>
        </w:rPr>
      </w:pPr>
      <m:oMath>
        <m:r>
          <w:ins w:id="666" w:author="DENOUAL Franck" w:date="2022-07-29T13:44:00Z">
            <w:rPr>
              <w:rFonts w:ascii="Cambria Math" w:hAnsi="Cambria Math"/>
              <w:szCs w:val="20"/>
              <w:lang w:val="en-GB" w:eastAsia="ja-JP"/>
            </w:rPr>
            <m:t>E</m:t>
          </w:ins>
        </m:r>
        <m:d>
          <m:dPr>
            <m:ctrlPr>
              <w:ins w:id="667" w:author="DENOUAL Franck" w:date="2022-07-29T13:44:00Z">
                <w:rPr>
                  <w:rFonts w:ascii="Cambria Math" w:hAnsi="Cambria Math"/>
                  <w:szCs w:val="20"/>
                  <w:lang w:val="en-GB" w:eastAsia="ja-JP"/>
                </w:rPr>
              </w:ins>
            </m:ctrlPr>
          </m:dPr>
          <m:e>
            <m:r>
              <w:ins w:id="668" w:author="DENOUAL Franck" w:date="2022-07-29T13:44:00Z">
                <w:rPr>
                  <w:rFonts w:ascii="Cambria Math" w:hAnsi="Cambria Math"/>
                  <w:szCs w:val="20"/>
                  <w:lang w:val="en-GB" w:eastAsia="ja-JP"/>
                </w:rPr>
                <m:t>θ</m:t>
              </w:ins>
            </m:r>
          </m:e>
        </m:d>
        <m:r>
          <w:ins w:id="669" w:author="DENOUAL Franck" w:date="2022-07-29T13:44:00Z">
            <m:rPr>
              <m:sty m:val="p"/>
            </m:rPr>
            <w:rPr>
              <w:rFonts w:ascii="Cambria Math" w:hAnsi="Cambria Math"/>
              <w:szCs w:val="20"/>
              <w:lang w:val="en-GB" w:eastAsia="ja-JP"/>
            </w:rPr>
            <m:t>=</m:t>
          </w:ins>
        </m:r>
        <m:r>
          <w:ins w:id="670" w:author="DENOUAL Franck" w:date="2022-07-29T13:44:00Z">
            <w:rPr>
              <w:rFonts w:ascii="Cambria Math" w:hAnsi="Cambria Math"/>
              <w:szCs w:val="20"/>
              <w:lang w:val="en-GB" w:eastAsia="ja-JP"/>
            </w:rPr>
            <m:t>ep</m:t>
          </w:ins>
        </m:r>
        <m:r>
          <w:ins w:id="671" w:author="DENOUAL Franck" w:date="2022-07-29T13:44:00Z">
            <m:rPr>
              <m:sty m:val="p"/>
            </m:rPr>
            <w:rPr>
              <w:rFonts w:ascii="Cambria Math" w:hAnsi="Cambria Math"/>
              <w:szCs w:val="20"/>
              <w:lang w:val="en-GB" w:eastAsia="ja-JP"/>
            </w:rPr>
            <m:t>[0]*</m:t>
          </w:ins>
        </m:r>
        <m:sSup>
          <m:sSupPr>
            <m:ctrlPr>
              <w:ins w:id="672" w:author="DENOUAL Franck" w:date="2022-07-29T13:44:00Z">
                <w:rPr>
                  <w:rFonts w:ascii="Cambria Math" w:hAnsi="Cambria Math"/>
                  <w:szCs w:val="20"/>
                  <w:lang w:val="en-GB" w:eastAsia="ja-JP"/>
                </w:rPr>
              </w:ins>
            </m:ctrlPr>
          </m:sSupPr>
          <m:e>
            <m:r>
              <w:ins w:id="673" w:author="DENOUAL Franck" w:date="2022-07-29T13:44:00Z">
                <m:rPr>
                  <m:sty m:val="p"/>
                </m:rPr>
                <w:rPr>
                  <w:rFonts w:ascii="Cambria Math" w:hAnsi="Cambria Math"/>
                  <w:szCs w:val="20"/>
                  <w:lang w:val="en-GB" w:eastAsia="ja-JP"/>
                </w:rPr>
                <m:t>θ</m:t>
              </w:ins>
            </m:r>
          </m:e>
          <m:sup>
            <m:r>
              <w:ins w:id="674" w:author="DENOUAL Franck" w:date="2022-07-29T13:44:00Z">
                <m:rPr>
                  <m:sty m:val="p"/>
                </m:rPr>
                <w:rPr>
                  <w:rFonts w:ascii="Cambria Math" w:hAnsi="Cambria Math"/>
                  <w:szCs w:val="20"/>
                  <w:lang w:val="en-GB" w:eastAsia="ja-JP"/>
                </w:rPr>
                <m:t>3</m:t>
              </w:ins>
            </m:r>
          </m:sup>
        </m:sSup>
        <m:r>
          <w:ins w:id="675" w:author="DENOUAL Franck" w:date="2022-07-29T13:44:00Z">
            <m:rPr>
              <m:sty m:val="p"/>
            </m:rPr>
            <w:rPr>
              <w:rFonts w:ascii="Cambria Math" w:hAnsi="Cambria Math"/>
              <w:szCs w:val="20"/>
              <w:lang w:val="en-GB" w:eastAsia="ja-JP"/>
            </w:rPr>
            <m:t xml:space="preserve">  </m:t>
          </w:ins>
        </m:r>
      </m:oMath>
      <w:ins w:id="676" w:author="DENOUAL Franck" w:date="2022-07-29T13:44:00Z">
        <w:r w:rsidRPr="00194783">
          <w:rPr>
            <w:rFonts w:ascii="Cambria" w:hAnsi="Cambria"/>
            <w:szCs w:val="20"/>
            <w:lang w:val="en-GB" w:eastAsia="ja-JP"/>
          </w:rPr>
          <w:t xml:space="preserve"> +   </w:t>
        </w:r>
        <m:oMath>
          <m:r>
            <w:rPr>
              <w:rFonts w:ascii="Cambria Math" w:hAnsi="Cambria Math"/>
              <w:szCs w:val="20"/>
              <w:lang w:val="en-GB" w:eastAsia="ja-JP"/>
            </w:rPr>
            <m:t>ep</m:t>
          </m:r>
          <m:r>
            <m:rPr>
              <m:sty m:val="p"/>
            </m:rPr>
            <w:rPr>
              <w:rFonts w:ascii="Cambria Math" w:hAnsi="Cambria Math"/>
              <w:szCs w:val="20"/>
              <w:lang w:val="en-GB" w:eastAsia="ja-JP"/>
            </w:rPr>
            <m:t>[1]*</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5</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[2]*</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7</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 xml:space="preserve">+    </w:t>
        </w:r>
        <m:oMath>
          <m:r>
            <w:rPr>
              <w:rFonts w:ascii="Cambria Math" w:hAnsi="Cambria Math"/>
              <w:szCs w:val="20"/>
              <w:lang w:val="en-GB" w:eastAsia="ja-JP"/>
            </w:rPr>
            <m:t>ep</m:t>
          </m:r>
          <m:r>
            <m:rPr>
              <m:sty m:val="p"/>
            </m:rPr>
            <w:rPr>
              <w:rFonts w:ascii="Cambria Math" w:hAnsi="Cambria Math"/>
              <w:szCs w:val="20"/>
              <w:lang w:val="en-GB" w:eastAsia="ja-JP"/>
            </w:rPr>
            <m:t>[3]*</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9</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[4]*</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11</m:t>
              </m:r>
            </m:sup>
          </m:sSup>
        </m:oMath>
        <w:r>
          <w:rPr>
            <w:rFonts w:ascii="Cambria" w:hAnsi="Cambria"/>
            <w:szCs w:val="20"/>
            <w:lang w:val="en-GB" w:eastAsia="ja-JP"/>
          </w:rPr>
          <w:t>…</w:t>
        </w:r>
        <w:r w:rsidRPr="00194783">
          <w:rPr>
            <w:rFonts w:ascii="Cambria" w:hAnsi="Cambria"/>
            <w:szCs w:val="20"/>
            <w:lang w:val="en-GB" w:eastAsia="ja-JP"/>
          </w:rPr>
          <w:t xml:space="preserve"> </w:t>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6.5.40-3</w:t>
        </w:r>
        <w:r w:rsidRPr="00194783">
          <w:rPr>
            <w:rFonts w:ascii="Cambria" w:hAnsi="Cambria"/>
            <w:szCs w:val="20"/>
            <w:lang w:val="en-GB" w:eastAsia="ja-JP"/>
          </w:rPr>
          <w:t>)</w:t>
        </w:r>
      </w:ins>
    </w:p>
    <w:p w14:paraId="70E8E08F" w14:textId="77777777" w:rsidR="006019C2" w:rsidRDefault="006019C2" w:rsidP="006019C2">
      <w:pPr>
        <w:rPr>
          <w:ins w:id="677" w:author="DENOUAL Franck" w:date="2022-07-29T13:44:00Z"/>
          <w:rFonts w:ascii="Cambria" w:hAnsi="Cambria"/>
          <w:szCs w:val="20"/>
          <w:lang w:val="en-GB" w:eastAsia="ja-JP"/>
        </w:rPr>
      </w:pPr>
    </w:p>
    <w:p w14:paraId="30FBC131" w14:textId="77777777" w:rsidR="006019C2" w:rsidRPr="00194783" w:rsidRDefault="006019C2" w:rsidP="006019C2">
      <w:pPr>
        <w:rPr>
          <w:ins w:id="678" w:author="DENOUAL Franck" w:date="2022-07-29T13:44:00Z"/>
          <w:rFonts w:ascii="Cambria" w:hAnsi="Cambria"/>
          <w:szCs w:val="20"/>
          <w:lang w:val="en-GB" w:eastAsia="ja-JP"/>
        </w:rPr>
      </w:pPr>
      <w:ins w:id="679" w:author="DENOUAL Franck" w:date="2022-07-29T13:44:00Z">
        <w:r>
          <w:rPr>
            <w:rFonts w:ascii="Cambria" w:hAnsi="Cambria"/>
            <w:szCs w:val="20"/>
            <w:lang w:val="en-GB" w:eastAsia="ja-JP"/>
          </w:rPr>
          <w:t>E</w:t>
        </w:r>
        <w:r w:rsidRPr="00194783">
          <w:rPr>
            <w:rFonts w:ascii="Cambria" w:hAnsi="Cambria"/>
            <w:szCs w:val="20"/>
            <w:lang w:val="en-GB" w:eastAsia="ja-JP"/>
          </w:rPr>
          <w:t xml:space="preserve">quation </w:t>
        </w:r>
        <w:r>
          <w:rPr>
            <w:rFonts w:ascii="Cambria" w:hAnsi="Cambria"/>
            <w:szCs w:val="20"/>
            <w:lang w:val="en-GB" w:eastAsia="ja-JP"/>
          </w:rPr>
          <w:t>6.5.40-2</w:t>
        </w:r>
        <w:r w:rsidRPr="00194783">
          <w:rPr>
            <w:rFonts w:ascii="Cambria" w:hAnsi="Cambria"/>
            <w:szCs w:val="20"/>
            <w:lang w:val="en-GB" w:eastAsia="ja-JP"/>
          </w:rPr>
          <w:t xml:space="preserve"> </w:t>
        </w:r>
        <w:r>
          <w:rPr>
            <w:rFonts w:ascii="Cambria" w:hAnsi="Cambria"/>
            <w:szCs w:val="20"/>
            <w:lang w:val="en-GB" w:eastAsia="ja-JP"/>
          </w:rPr>
          <w:t xml:space="preserve">is further simplified </w:t>
        </w:r>
        <w:r w:rsidRPr="00194783">
          <w:rPr>
            <w:rFonts w:ascii="Cambria" w:hAnsi="Cambria"/>
            <w:szCs w:val="20"/>
            <w:lang w:val="en-GB" w:eastAsia="ja-JP"/>
          </w:rPr>
          <w:t xml:space="preserve">with the introduction of normalized EP function </w:t>
        </w:r>
        <m:oMath>
          <m:r>
            <w:rPr>
              <w:rFonts w:ascii="Cambria Math" w:hAnsi="Cambria Math"/>
              <w:szCs w:val="20"/>
              <w:lang w:val="en-GB" w:eastAsia="ja-JP"/>
            </w:rPr>
            <m:t>e</m:t>
          </m:r>
          <m:r>
            <m:rPr>
              <m:sty m:val="p"/>
            </m:rPr>
            <w:rPr>
              <w:rFonts w:ascii="Cambria Math" w:hAnsi="Cambria Math"/>
              <w:szCs w:val="20"/>
              <w:lang w:val="en-GB" w:eastAsia="ja-JP"/>
            </w:rPr>
            <m:t>(θ)</m:t>
          </m:r>
        </m:oMath>
        <w:r w:rsidRPr="00194783">
          <w:rPr>
            <w:rFonts w:ascii="Cambria" w:hAnsi="Cambria"/>
            <w:szCs w:val="20"/>
            <w:lang w:val="en-GB" w:eastAsia="ja-JP"/>
          </w:rPr>
          <w:t xml:space="preserve"> which is expressed on the focal length </w:t>
        </w:r>
        <m:oMath>
          <m:r>
            <w:rPr>
              <w:rFonts w:ascii="Cambria Math" w:hAnsi="Cambria Math"/>
              <w:szCs w:val="20"/>
              <w:lang w:val="en-GB" w:eastAsia="ja-JP"/>
            </w:rPr>
            <m:t>f</m:t>
          </m:r>
        </m:oMath>
        <w:r w:rsidRPr="00194783">
          <w:rPr>
            <w:rFonts w:ascii="Cambria" w:hAnsi="Cambria"/>
            <w:szCs w:val="20"/>
            <w:lang w:val="en-GB" w:eastAsia="ja-JP"/>
          </w:rPr>
          <w:t xml:space="preserve"> as below:</w:t>
        </w:r>
      </w:ins>
    </w:p>
    <w:p w14:paraId="452F365D" w14:textId="77777777" w:rsidR="006019C2" w:rsidRPr="00194783" w:rsidRDefault="006019C2" w:rsidP="006019C2">
      <w:pPr>
        <w:rPr>
          <w:ins w:id="680" w:author="DENOUAL Franck" w:date="2022-07-29T13:44:00Z"/>
          <w:rFonts w:ascii="Cambria" w:hAnsi="Cambria"/>
          <w:szCs w:val="20"/>
          <w:lang w:val="en-GB" w:eastAsia="ja-JP"/>
        </w:rPr>
      </w:pPr>
    </w:p>
    <w:p w14:paraId="3F456527" w14:textId="77777777" w:rsidR="006019C2" w:rsidRPr="00194783" w:rsidRDefault="006019C2" w:rsidP="006019C2">
      <w:pPr>
        <w:rPr>
          <w:ins w:id="681" w:author="DENOUAL Franck" w:date="2022-07-29T13:44:00Z"/>
          <w:rFonts w:ascii="Cambria" w:hAnsi="Cambria"/>
          <w:szCs w:val="20"/>
          <w:lang w:val="en-GB" w:eastAsia="ja-JP"/>
        </w:rPr>
      </w:pPr>
      <m:oMath>
        <m:d>
          <m:dPr>
            <m:begChr m:val="["/>
            <m:endChr m:val="]"/>
            <m:ctrlPr>
              <w:ins w:id="682" w:author="DENOUAL Franck" w:date="2022-07-29T13:44:00Z">
                <w:rPr>
                  <w:rFonts w:ascii="Cambria Math" w:hAnsi="Cambria Math"/>
                  <w:szCs w:val="20"/>
                  <w:lang w:val="en-GB" w:eastAsia="ja-JP"/>
                </w:rPr>
              </w:ins>
            </m:ctrlPr>
          </m:dPr>
          <m:e>
            <m:m>
              <m:mPr>
                <m:mcs>
                  <m:mc>
                    <m:mcPr>
                      <m:count m:val="1"/>
                      <m:mcJc m:val="center"/>
                    </m:mcPr>
                  </m:mc>
                </m:mcs>
                <m:ctrlPr>
                  <w:ins w:id="683" w:author="DENOUAL Franck" w:date="2022-07-29T13:44:00Z">
                    <w:rPr>
                      <w:rFonts w:ascii="Cambria Math" w:hAnsi="Cambria Math"/>
                      <w:szCs w:val="20"/>
                      <w:lang w:val="en-GB" w:eastAsia="ja-JP"/>
                    </w:rPr>
                  </w:ins>
                </m:ctrlPr>
              </m:mPr>
              <m:mr>
                <m:e>
                  <m:sSub>
                    <m:sSubPr>
                      <m:ctrlPr>
                        <w:ins w:id="684" w:author="DENOUAL Franck" w:date="2022-07-29T13:44:00Z">
                          <w:rPr>
                            <w:rFonts w:ascii="Cambria Math" w:hAnsi="Cambria Math"/>
                            <w:szCs w:val="20"/>
                            <w:lang w:val="en-GB" w:eastAsia="ja-JP"/>
                          </w:rPr>
                        </w:ins>
                      </m:ctrlPr>
                    </m:sSubPr>
                    <m:e>
                      <m:r>
                        <w:ins w:id="685" w:author="DENOUAL Franck" w:date="2022-07-29T13:44:00Z">
                          <w:rPr>
                            <w:rFonts w:ascii="Cambria Math" w:hAnsi="Cambria Math"/>
                            <w:szCs w:val="20"/>
                            <w:lang w:val="en-GB" w:eastAsia="ja-JP"/>
                          </w:rPr>
                          <m:t>X</m:t>
                        </w:ins>
                      </m:r>
                    </m:e>
                    <m:sub>
                      <m:r>
                        <w:ins w:id="686" w:author="DENOUAL Franck" w:date="2022-07-29T13:44:00Z">
                          <w:rPr>
                            <w:rFonts w:ascii="Cambria Math" w:hAnsi="Cambria Math"/>
                            <w:szCs w:val="20"/>
                            <w:lang w:val="en-GB" w:eastAsia="ja-JP"/>
                          </w:rPr>
                          <m:t>c</m:t>
                        </w:ins>
                      </m:r>
                    </m:sub>
                  </m:sSub>
                </m:e>
              </m:mr>
              <m:mr>
                <m:e>
                  <m:sSub>
                    <m:sSubPr>
                      <m:ctrlPr>
                        <w:ins w:id="687" w:author="DENOUAL Franck" w:date="2022-07-29T13:44:00Z">
                          <w:rPr>
                            <w:rFonts w:ascii="Cambria Math" w:hAnsi="Cambria Math"/>
                            <w:szCs w:val="20"/>
                            <w:lang w:val="en-GB" w:eastAsia="ja-JP"/>
                          </w:rPr>
                        </w:ins>
                      </m:ctrlPr>
                    </m:sSubPr>
                    <m:e>
                      <m:r>
                        <w:ins w:id="688" w:author="DENOUAL Franck" w:date="2022-07-29T13:44:00Z">
                          <w:rPr>
                            <w:rFonts w:ascii="Cambria Math" w:hAnsi="Cambria Math"/>
                            <w:szCs w:val="20"/>
                            <w:lang w:val="en-GB" w:eastAsia="ja-JP"/>
                          </w:rPr>
                          <m:t>Y</m:t>
                        </w:ins>
                      </m:r>
                    </m:e>
                    <m:sub>
                      <m:r>
                        <w:ins w:id="689" w:author="DENOUAL Franck" w:date="2022-07-29T13:44:00Z">
                          <w:rPr>
                            <w:rFonts w:ascii="Cambria Math" w:hAnsi="Cambria Math"/>
                            <w:szCs w:val="20"/>
                            <w:lang w:val="en-GB" w:eastAsia="ja-JP"/>
                          </w:rPr>
                          <m:t>c</m:t>
                        </w:ins>
                      </m:r>
                    </m:sub>
                  </m:sSub>
                </m:e>
              </m:mr>
              <m:mr>
                <m:e>
                  <m:sSub>
                    <m:sSubPr>
                      <m:ctrlPr>
                        <w:ins w:id="690" w:author="DENOUAL Franck" w:date="2022-07-29T13:44:00Z">
                          <w:rPr>
                            <w:rFonts w:ascii="Cambria Math" w:hAnsi="Cambria Math"/>
                            <w:szCs w:val="20"/>
                            <w:lang w:val="en-GB" w:eastAsia="ja-JP"/>
                          </w:rPr>
                        </w:ins>
                      </m:ctrlPr>
                    </m:sSubPr>
                    <m:e>
                      <m:r>
                        <w:ins w:id="691" w:author="DENOUAL Franck" w:date="2022-07-29T13:44:00Z">
                          <w:rPr>
                            <w:rFonts w:ascii="Cambria Math" w:hAnsi="Cambria Math"/>
                            <w:szCs w:val="20"/>
                            <w:lang w:val="en-GB" w:eastAsia="ja-JP"/>
                          </w:rPr>
                          <m:t>Z</m:t>
                        </w:ins>
                      </m:r>
                    </m:e>
                    <m:sub>
                      <m:r>
                        <w:ins w:id="692" w:author="DENOUAL Franck" w:date="2022-07-29T13:44:00Z">
                          <w:rPr>
                            <w:rFonts w:ascii="Cambria Math" w:hAnsi="Cambria Math"/>
                            <w:szCs w:val="20"/>
                            <w:lang w:val="en-GB" w:eastAsia="ja-JP"/>
                          </w:rPr>
                          <m:t>c</m:t>
                        </w:ins>
                      </m:r>
                    </m:sub>
                  </m:sSub>
                </m:e>
              </m:mr>
            </m:m>
          </m:e>
        </m:d>
        <m:r>
          <w:ins w:id="693" w:author="DENOUAL Franck" w:date="2022-07-29T13:44:00Z">
            <m:rPr>
              <m:sty m:val="p"/>
            </m:rPr>
            <w:rPr>
              <w:rFonts w:ascii="Cambria Math" w:hAnsi="Cambria Math"/>
              <w:szCs w:val="20"/>
              <w:lang w:val="en-GB" w:eastAsia="ja-JP"/>
            </w:rPr>
            <m:t>=</m:t>
          </w:ins>
        </m:r>
        <m:d>
          <m:dPr>
            <m:begChr m:val="["/>
            <m:endChr m:val="]"/>
            <m:ctrlPr>
              <w:ins w:id="694" w:author="DENOUAL Franck" w:date="2022-07-29T13:44:00Z">
                <w:rPr>
                  <w:rFonts w:ascii="Cambria Math" w:hAnsi="Cambria Math"/>
                  <w:szCs w:val="20"/>
                  <w:lang w:val="en-GB" w:eastAsia="ja-JP"/>
                </w:rPr>
              </w:ins>
            </m:ctrlPr>
          </m:dPr>
          <m:e>
            <m:m>
              <m:mPr>
                <m:mcs>
                  <m:mc>
                    <m:mcPr>
                      <m:count m:val="2"/>
                      <m:mcJc m:val="center"/>
                    </m:mcPr>
                  </m:mc>
                </m:mcs>
                <m:ctrlPr>
                  <w:ins w:id="695" w:author="DENOUAL Franck" w:date="2022-07-29T13:44:00Z">
                    <w:rPr>
                      <w:rFonts w:ascii="Cambria Math" w:hAnsi="Cambria Math"/>
                      <w:szCs w:val="20"/>
                      <w:lang w:val="en-GB" w:eastAsia="ja-JP"/>
                    </w:rPr>
                  </w:ins>
                </m:ctrlPr>
              </m:mPr>
              <m:mr>
                <m:e>
                  <m:r>
                    <w:ins w:id="696" w:author="DENOUAL Franck" w:date="2022-07-29T13:44:00Z">
                      <m:rPr>
                        <m:sty m:val="p"/>
                      </m:rPr>
                      <w:rPr>
                        <w:rFonts w:ascii="Cambria Math" w:hAnsi="Cambria Math"/>
                        <w:szCs w:val="20"/>
                        <w:lang w:val="en-GB" w:eastAsia="ja-JP"/>
                      </w:rPr>
                      <m:t>R</m:t>
                    </w:ins>
                  </m:r>
                </m:e>
                <m:e>
                  <m:r>
                    <w:ins w:id="697" w:author="DENOUAL Franck" w:date="2022-07-29T13:44:00Z">
                      <m:rPr>
                        <m:sty m:val="p"/>
                      </m:rPr>
                      <w:rPr>
                        <w:rFonts w:ascii="Cambria Math" w:hAnsi="Cambria Math"/>
                        <w:szCs w:val="20"/>
                        <w:lang w:val="en-GB" w:eastAsia="ja-JP"/>
                      </w:rPr>
                      <m:t>T</m:t>
                    </w:ins>
                  </m:r>
                </m:e>
              </m:mr>
            </m:m>
          </m:e>
        </m:d>
        <m:d>
          <m:dPr>
            <m:begChr m:val="["/>
            <m:endChr m:val="]"/>
            <m:ctrlPr>
              <w:ins w:id="698" w:author="DENOUAL Franck" w:date="2022-07-29T13:44:00Z">
                <w:rPr>
                  <w:rFonts w:ascii="Cambria Math" w:hAnsi="Cambria Math"/>
                  <w:szCs w:val="20"/>
                  <w:lang w:val="en-GB" w:eastAsia="ja-JP"/>
                </w:rPr>
              </w:ins>
            </m:ctrlPr>
          </m:dPr>
          <m:e>
            <m:m>
              <m:mPr>
                <m:mcs>
                  <m:mc>
                    <m:mcPr>
                      <m:count m:val="1"/>
                      <m:mcJc m:val="center"/>
                    </m:mcPr>
                  </m:mc>
                </m:mcs>
                <m:ctrlPr>
                  <w:ins w:id="699" w:author="DENOUAL Franck" w:date="2022-07-29T13:44:00Z">
                    <w:rPr>
                      <w:rFonts w:ascii="Cambria Math" w:hAnsi="Cambria Math"/>
                      <w:szCs w:val="20"/>
                      <w:lang w:val="en-GB" w:eastAsia="ja-JP"/>
                    </w:rPr>
                  </w:ins>
                </m:ctrlPr>
              </m:mPr>
              <m:mr>
                <m:e>
                  <m:r>
                    <w:ins w:id="700" w:author="DENOUAL Franck" w:date="2022-07-29T13:44:00Z">
                      <w:rPr>
                        <w:rFonts w:ascii="Cambria Math" w:hAnsi="Cambria Math"/>
                        <w:szCs w:val="20"/>
                        <w:lang w:val="en-GB" w:eastAsia="ja-JP"/>
                      </w:rPr>
                      <m:t>X</m:t>
                    </w:ins>
                  </m:r>
                </m:e>
              </m:mr>
              <m:mr>
                <m:e>
                  <m:m>
                    <m:mPr>
                      <m:mcs>
                        <m:mc>
                          <m:mcPr>
                            <m:count m:val="1"/>
                            <m:mcJc m:val="center"/>
                          </m:mcPr>
                        </m:mc>
                      </m:mcs>
                      <m:ctrlPr>
                        <w:ins w:id="701" w:author="DENOUAL Franck" w:date="2022-07-29T13:44:00Z">
                          <w:rPr>
                            <w:rFonts w:ascii="Cambria Math" w:hAnsi="Cambria Math"/>
                            <w:szCs w:val="20"/>
                            <w:lang w:val="en-GB" w:eastAsia="ja-JP"/>
                          </w:rPr>
                        </w:ins>
                      </m:ctrlPr>
                    </m:mPr>
                    <m:mr>
                      <m:e>
                        <m:r>
                          <w:ins w:id="702" w:author="DENOUAL Franck" w:date="2022-07-29T13:44:00Z">
                            <w:rPr>
                              <w:rFonts w:ascii="Cambria Math" w:hAnsi="Cambria Math"/>
                              <w:szCs w:val="20"/>
                              <w:lang w:val="en-GB" w:eastAsia="ja-JP"/>
                            </w:rPr>
                            <m:t>Y</m:t>
                          </w:ins>
                        </m:r>
                      </m:e>
                    </m:mr>
                    <m:mr>
                      <m:e>
                        <m:r>
                          <w:ins w:id="703" w:author="DENOUAL Franck" w:date="2022-07-29T13:44:00Z">
                            <w:rPr>
                              <w:rFonts w:ascii="Cambria Math" w:hAnsi="Cambria Math"/>
                              <w:szCs w:val="20"/>
                              <w:lang w:val="en-GB" w:eastAsia="ja-JP"/>
                            </w:rPr>
                            <m:t>Z</m:t>
                          </w:ins>
                        </m:r>
                      </m:e>
                    </m:mr>
                    <m:mr>
                      <m:e>
                        <m:r>
                          <w:ins w:id="704" w:author="DENOUAL Franck" w:date="2022-07-29T13:44:00Z">
                            <m:rPr>
                              <m:sty m:val="p"/>
                            </m:rPr>
                            <w:rPr>
                              <w:rFonts w:ascii="Cambria Math" w:hAnsi="Cambria Math"/>
                              <w:szCs w:val="20"/>
                              <w:lang w:val="en-GB" w:eastAsia="ja-JP"/>
                            </w:rPr>
                            <m:t>1</m:t>
                          </w:ins>
                        </m:r>
                      </m:e>
                    </m:mr>
                  </m:m>
                </m:e>
              </m:mr>
            </m:m>
          </m:e>
        </m:d>
      </m:oMath>
      <w:ins w:id="705" w:author="DENOUAL Franck" w:date="2022-07-29T13:44:00Z">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6.5.40-4</w:t>
        </w:r>
        <w:r w:rsidRPr="00194783">
          <w:rPr>
            <w:rFonts w:ascii="Cambria" w:hAnsi="Cambria"/>
            <w:szCs w:val="20"/>
            <w:lang w:val="en-GB" w:eastAsia="ja-JP"/>
          </w:rPr>
          <w:t>)</w:t>
        </w:r>
      </w:ins>
    </w:p>
    <w:p w14:paraId="64465B10" w14:textId="77777777" w:rsidR="006019C2" w:rsidRPr="00194783" w:rsidRDefault="006019C2" w:rsidP="006019C2">
      <w:pPr>
        <w:rPr>
          <w:ins w:id="706" w:author="DENOUAL Franck" w:date="2022-07-29T13:44:00Z"/>
          <w:rFonts w:ascii="Cambria" w:hAnsi="Cambria"/>
          <w:szCs w:val="20"/>
          <w:lang w:val="en-GB" w:eastAsia="ja-JP"/>
        </w:rPr>
      </w:pPr>
      <m:oMath>
        <m:d>
          <m:dPr>
            <m:begChr m:val="["/>
            <m:endChr m:val="]"/>
            <m:ctrlPr>
              <w:ins w:id="707" w:author="DENOUAL Franck" w:date="2022-07-29T13:44:00Z">
                <w:rPr>
                  <w:rFonts w:ascii="Cambria Math" w:hAnsi="Cambria Math"/>
                  <w:szCs w:val="20"/>
                  <w:lang w:val="en-GB" w:eastAsia="ja-JP"/>
                </w:rPr>
              </w:ins>
            </m:ctrlPr>
          </m:dPr>
          <m:e>
            <m:m>
              <m:mPr>
                <m:mcs>
                  <m:mc>
                    <m:mcPr>
                      <m:count m:val="1"/>
                      <m:mcJc m:val="center"/>
                    </m:mcPr>
                  </m:mc>
                </m:mcs>
                <m:ctrlPr>
                  <w:ins w:id="708" w:author="DENOUAL Franck" w:date="2022-07-29T13:44:00Z">
                    <w:rPr>
                      <w:rFonts w:ascii="Cambria Math" w:hAnsi="Cambria Math"/>
                      <w:szCs w:val="20"/>
                      <w:lang w:val="en-GB" w:eastAsia="ja-JP"/>
                    </w:rPr>
                  </w:ins>
                </m:ctrlPr>
              </m:mPr>
              <m:mr>
                <m:e>
                  <m:r>
                    <w:ins w:id="709" w:author="DENOUAL Franck" w:date="2022-07-29T13:44:00Z">
                      <w:rPr>
                        <w:rFonts w:ascii="Cambria Math" w:hAnsi="Cambria Math"/>
                        <w:szCs w:val="20"/>
                        <w:lang w:val="en-GB" w:eastAsia="ja-JP"/>
                      </w:rPr>
                      <m:t>x</m:t>
                    </w:ins>
                  </m:r>
                </m:e>
              </m:mr>
              <m:mr>
                <m:e>
                  <m:r>
                    <w:ins w:id="710" w:author="DENOUAL Franck" w:date="2022-07-29T13:44:00Z">
                      <w:rPr>
                        <w:rFonts w:ascii="Cambria Math" w:hAnsi="Cambria Math"/>
                        <w:szCs w:val="20"/>
                        <w:lang w:val="en-GB" w:eastAsia="ja-JP"/>
                      </w:rPr>
                      <m:t>y</m:t>
                    </w:ins>
                  </m:r>
                </m:e>
              </m:mr>
              <m:mr>
                <m:e>
                  <m:r>
                    <w:ins w:id="711" w:author="DENOUAL Franck" w:date="2022-07-29T13:44:00Z">
                      <m:rPr>
                        <m:sty m:val="p"/>
                      </m:rPr>
                      <w:rPr>
                        <w:rFonts w:ascii="Cambria Math" w:hAnsi="Cambria Math"/>
                        <w:szCs w:val="20"/>
                        <w:lang w:val="en-GB" w:eastAsia="ja-JP"/>
                      </w:rPr>
                      <m:t>1</m:t>
                    </w:ins>
                  </m:r>
                </m:e>
              </m:mr>
            </m:m>
          </m:e>
        </m:d>
        <m:r>
          <w:ins w:id="712" w:author="DENOUAL Franck" w:date="2022-07-29T13:44:00Z">
            <m:rPr>
              <m:sty m:val="p"/>
            </m:rPr>
            <w:rPr>
              <w:rFonts w:ascii="Cambria Math" w:hAnsi="Cambria Math"/>
              <w:szCs w:val="20"/>
              <w:lang w:val="en-GB" w:eastAsia="ja-JP"/>
            </w:rPr>
            <m:t>=</m:t>
          </w:ins>
        </m:r>
        <m:d>
          <m:dPr>
            <m:begChr m:val="["/>
            <m:endChr m:val="]"/>
            <m:ctrlPr>
              <w:ins w:id="713" w:author="DENOUAL Franck" w:date="2022-07-29T13:44:00Z">
                <w:rPr>
                  <w:rFonts w:ascii="Cambria Math" w:hAnsi="Cambria Math"/>
                  <w:szCs w:val="20"/>
                  <w:lang w:val="en-GB" w:eastAsia="ja-JP"/>
                </w:rPr>
              </w:ins>
            </m:ctrlPr>
          </m:dPr>
          <m:e>
            <m:m>
              <m:mPr>
                <m:mcs>
                  <m:mc>
                    <m:mcPr>
                      <m:count m:val="3"/>
                      <m:mcJc m:val="center"/>
                    </m:mcPr>
                  </m:mc>
                </m:mcs>
                <m:ctrlPr>
                  <w:ins w:id="714" w:author="DENOUAL Franck" w:date="2022-07-29T13:44:00Z">
                    <w:rPr>
                      <w:rFonts w:ascii="Cambria Math" w:hAnsi="Cambria Math"/>
                      <w:szCs w:val="20"/>
                      <w:lang w:val="en-GB" w:eastAsia="ja-JP"/>
                    </w:rPr>
                  </w:ins>
                </m:ctrlPr>
              </m:mPr>
              <m:mr>
                <m:e>
                  <m:r>
                    <w:ins w:id="715" w:author="DENOUAL Franck" w:date="2022-07-29T13:44:00Z">
                      <w:rPr>
                        <w:rFonts w:ascii="Cambria Math" w:hAnsi="Cambria Math"/>
                        <w:szCs w:val="20"/>
                        <w:lang w:val="en-GB" w:eastAsia="ja-JP"/>
                      </w:rPr>
                      <m:t>f</m:t>
                    </w:ins>
                  </m:r>
                  <m:r>
                    <w:ins w:id="716" w:author="DENOUAL Franck" w:date="2022-07-29T13:44:00Z">
                      <m:rPr>
                        <m:sty m:val="p"/>
                      </m:rPr>
                      <w:rPr>
                        <w:rFonts w:ascii="Cambria Math" w:hAnsi="Cambria Math"/>
                        <w:szCs w:val="20"/>
                        <w:lang w:val="en-GB" w:eastAsia="ja-JP"/>
                      </w:rPr>
                      <m:t xml:space="preserve"> +</m:t>
                    </w:ins>
                  </m:r>
                  <m:r>
                    <w:ins w:id="717" w:author="DENOUAL Franck" w:date="2022-07-29T13:44:00Z">
                      <w:rPr>
                        <w:rFonts w:ascii="Cambria Math" w:hAnsi="Cambria Math"/>
                        <w:szCs w:val="20"/>
                        <w:lang w:val="en-GB" w:eastAsia="ja-JP"/>
                      </w:rPr>
                      <m:t>e</m:t>
                    </w:ins>
                  </m:r>
                  <m:r>
                    <w:ins w:id="718" w:author="DENOUAL Franck" w:date="2022-07-29T13:44:00Z">
                      <m:rPr>
                        <m:sty m:val="p"/>
                      </m:rPr>
                      <w:rPr>
                        <w:rFonts w:ascii="Cambria Math" w:hAnsi="Cambria Math"/>
                        <w:szCs w:val="20"/>
                        <w:lang w:val="en-GB" w:eastAsia="ja-JP"/>
                      </w:rPr>
                      <m:t>(θ)</m:t>
                    </w:ins>
                  </m:r>
                </m:e>
                <m:e>
                  <m:r>
                    <w:ins w:id="719" w:author="DENOUAL Franck" w:date="2022-07-29T13:44:00Z">
                      <w:rPr>
                        <w:rFonts w:ascii="Cambria Math" w:hAnsi="Cambria Math"/>
                        <w:szCs w:val="20"/>
                        <w:lang w:val="en-GB" w:eastAsia="ja-JP"/>
                      </w:rPr>
                      <m:t>s</m:t>
                    </w:ins>
                  </m:r>
                </m:e>
                <m:e>
                  <m:r>
                    <w:ins w:id="720" w:author="DENOUAL Franck" w:date="2022-07-29T13:44:00Z">
                      <m:rPr>
                        <m:sty m:val="p"/>
                      </m:rPr>
                      <w:rPr>
                        <w:rFonts w:ascii="Cambria Math" w:hAnsi="Cambria Math"/>
                        <w:szCs w:val="20"/>
                        <w:lang w:val="en-GB" w:eastAsia="ja-JP"/>
                      </w:rPr>
                      <m:t>0</m:t>
                    </w:ins>
                  </m:r>
                </m:e>
              </m:mr>
              <m:mr>
                <m:e>
                  <m:r>
                    <w:ins w:id="721" w:author="DENOUAL Franck" w:date="2022-07-29T13:44:00Z">
                      <m:rPr>
                        <m:sty m:val="p"/>
                      </m:rPr>
                      <w:rPr>
                        <w:rFonts w:ascii="Cambria Math" w:hAnsi="Cambria Math"/>
                        <w:szCs w:val="20"/>
                        <w:lang w:val="en-GB" w:eastAsia="ja-JP"/>
                      </w:rPr>
                      <m:t>0</m:t>
                    </w:ins>
                  </m:r>
                </m:e>
                <m:e>
                  <m:r>
                    <w:ins w:id="722" w:author="DENOUAL Franck" w:date="2022-07-29T13:44:00Z">
                      <w:rPr>
                        <w:rFonts w:ascii="Cambria Math" w:hAnsi="Cambria Math"/>
                        <w:szCs w:val="20"/>
                        <w:lang w:val="en-GB" w:eastAsia="ja-JP"/>
                      </w:rPr>
                      <m:t>f</m:t>
                    </w:ins>
                  </m:r>
                  <m:r>
                    <w:ins w:id="723" w:author="DENOUAL Franck" w:date="2022-07-29T13:44:00Z">
                      <m:rPr>
                        <m:sty m:val="p"/>
                      </m:rPr>
                      <w:rPr>
                        <w:rFonts w:ascii="Cambria Math" w:hAnsi="Cambria Math"/>
                        <w:szCs w:val="20"/>
                        <w:lang w:val="en-GB" w:eastAsia="ja-JP"/>
                      </w:rPr>
                      <m:t>+</m:t>
                    </w:ins>
                  </m:r>
                  <m:r>
                    <w:ins w:id="724" w:author="DENOUAL Franck" w:date="2022-07-29T13:44:00Z">
                      <w:rPr>
                        <w:rFonts w:ascii="Cambria Math" w:hAnsi="Cambria Math"/>
                        <w:szCs w:val="20"/>
                        <w:lang w:val="en-GB" w:eastAsia="ja-JP"/>
                      </w:rPr>
                      <m:t>e</m:t>
                    </w:ins>
                  </m:r>
                  <m:r>
                    <w:ins w:id="725" w:author="DENOUAL Franck" w:date="2022-07-29T13:44:00Z">
                      <m:rPr>
                        <m:sty m:val="p"/>
                      </m:rPr>
                      <w:rPr>
                        <w:rFonts w:ascii="Cambria Math" w:hAnsi="Cambria Math"/>
                        <w:szCs w:val="20"/>
                        <w:lang w:val="en-GB" w:eastAsia="ja-JP"/>
                      </w:rPr>
                      <m:t>(θ)</m:t>
                    </w:ins>
                  </m:r>
                </m:e>
                <m:e>
                  <m:r>
                    <w:ins w:id="726" w:author="DENOUAL Franck" w:date="2022-07-29T13:44:00Z">
                      <m:rPr>
                        <m:sty m:val="p"/>
                      </m:rPr>
                      <w:rPr>
                        <w:rFonts w:ascii="Cambria Math" w:hAnsi="Cambria Math"/>
                        <w:szCs w:val="20"/>
                        <w:lang w:val="en-GB" w:eastAsia="ja-JP"/>
                      </w:rPr>
                      <m:t>0</m:t>
                    </w:ins>
                  </m:r>
                </m:e>
              </m:mr>
              <m:mr>
                <m:e>
                  <m:r>
                    <w:ins w:id="727" w:author="DENOUAL Franck" w:date="2022-07-29T13:44:00Z">
                      <m:rPr>
                        <m:sty m:val="p"/>
                      </m:rPr>
                      <w:rPr>
                        <w:rFonts w:ascii="Cambria Math" w:hAnsi="Cambria Math"/>
                        <w:szCs w:val="20"/>
                        <w:lang w:val="en-GB" w:eastAsia="ja-JP"/>
                      </w:rPr>
                      <m:t>0</m:t>
                    </w:ins>
                  </m:r>
                </m:e>
                <m:e>
                  <m:r>
                    <w:ins w:id="728" w:author="DENOUAL Franck" w:date="2022-07-29T13:44:00Z">
                      <m:rPr>
                        <m:sty m:val="p"/>
                      </m:rPr>
                      <w:rPr>
                        <w:rFonts w:ascii="Cambria Math" w:hAnsi="Cambria Math"/>
                        <w:szCs w:val="20"/>
                        <w:lang w:val="en-GB" w:eastAsia="ja-JP"/>
                      </w:rPr>
                      <m:t>0</m:t>
                    </w:ins>
                  </m:r>
                </m:e>
                <m:e>
                  <m:r>
                    <w:ins w:id="729" w:author="DENOUAL Franck" w:date="2022-07-29T13:44:00Z">
                      <m:rPr>
                        <m:sty m:val="p"/>
                      </m:rPr>
                      <w:rPr>
                        <w:rFonts w:ascii="Cambria Math" w:hAnsi="Cambria Math"/>
                        <w:szCs w:val="20"/>
                        <w:lang w:val="en-GB" w:eastAsia="ja-JP"/>
                      </w:rPr>
                      <m:t>1</m:t>
                    </w:ins>
                  </m:r>
                </m:e>
              </m:mr>
            </m:m>
          </m:e>
        </m:d>
        <m:d>
          <m:dPr>
            <m:begChr m:val="["/>
            <m:endChr m:val="]"/>
            <m:ctrlPr>
              <w:ins w:id="730" w:author="DENOUAL Franck" w:date="2022-07-29T13:44:00Z">
                <w:rPr>
                  <w:rFonts w:ascii="Cambria Math" w:hAnsi="Cambria Math"/>
                  <w:szCs w:val="20"/>
                  <w:lang w:val="en-GB" w:eastAsia="ja-JP"/>
                </w:rPr>
              </w:ins>
            </m:ctrlPr>
          </m:dPr>
          <m:e>
            <m:m>
              <m:mPr>
                <m:mcs>
                  <m:mc>
                    <m:mcPr>
                      <m:count m:val="1"/>
                      <m:mcJc m:val="center"/>
                    </m:mcPr>
                  </m:mc>
                </m:mcs>
                <m:ctrlPr>
                  <w:ins w:id="731" w:author="DENOUAL Franck" w:date="2022-07-29T13:44:00Z">
                    <w:rPr>
                      <w:rFonts w:ascii="Cambria Math" w:hAnsi="Cambria Math"/>
                      <w:szCs w:val="20"/>
                      <w:lang w:val="en-GB" w:eastAsia="ja-JP"/>
                    </w:rPr>
                  </w:ins>
                </m:ctrlPr>
              </m:mPr>
              <m:mr>
                <m:e>
                  <m:sSub>
                    <m:sSubPr>
                      <m:ctrlPr>
                        <w:ins w:id="732" w:author="DENOUAL Franck" w:date="2022-07-29T13:44:00Z">
                          <w:rPr>
                            <w:rFonts w:ascii="Cambria Math" w:hAnsi="Cambria Math"/>
                            <w:szCs w:val="20"/>
                            <w:lang w:val="en-GB" w:eastAsia="ja-JP"/>
                          </w:rPr>
                        </w:ins>
                      </m:ctrlPr>
                    </m:sSubPr>
                    <m:e>
                      <m:r>
                        <w:ins w:id="733" w:author="DENOUAL Franck" w:date="2022-07-29T13:44:00Z">
                          <w:rPr>
                            <w:rFonts w:ascii="Cambria Math" w:hAnsi="Cambria Math"/>
                            <w:szCs w:val="20"/>
                            <w:lang w:val="en-GB" w:eastAsia="ja-JP"/>
                          </w:rPr>
                          <m:t>X</m:t>
                        </w:ins>
                      </m:r>
                    </m:e>
                    <m:sub>
                      <m:r>
                        <w:ins w:id="734" w:author="DENOUAL Franck" w:date="2022-07-29T13:44:00Z">
                          <w:rPr>
                            <w:rFonts w:ascii="Cambria Math" w:hAnsi="Cambria Math"/>
                            <w:szCs w:val="20"/>
                            <w:lang w:val="en-GB" w:eastAsia="ja-JP"/>
                          </w:rPr>
                          <m:t>c</m:t>
                        </w:ins>
                      </m:r>
                    </m:sub>
                  </m:sSub>
                </m:e>
              </m:mr>
              <m:mr>
                <m:e>
                  <m:sSub>
                    <m:sSubPr>
                      <m:ctrlPr>
                        <w:ins w:id="735" w:author="DENOUAL Franck" w:date="2022-07-29T13:44:00Z">
                          <w:rPr>
                            <w:rFonts w:ascii="Cambria Math" w:hAnsi="Cambria Math"/>
                            <w:szCs w:val="20"/>
                            <w:lang w:val="en-GB" w:eastAsia="ja-JP"/>
                          </w:rPr>
                        </w:ins>
                      </m:ctrlPr>
                    </m:sSubPr>
                    <m:e>
                      <m:r>
                        <w:ins w:id="736" w:author="DENOUAL Franck" w:date="2022-07-29T13:44:00Z">
                          <w:rPr>
                            <w:rFonts w:ascii="Cambria Math" w:hAnsi="Cambria Math"/>
                            <w:szCs w:val="20"/>
                            <w:lang w:val="en-GB" w:eastAsia="ja-JP"/>
                          </w:rPr>
                          <m:t>Y</m:t>
                        </w:ins>
                      </m:r>
                    </m:e>
                    <m:sub>
                      <m:r>
                        <w:ins w:id="737" w:author="DENOUAL Franck" w:date="2022-07-29T13:44:00Z">
                          <w:rPr>
                            <w:rFonts w:ascii="Cambria Math" w:hAnsi="Cambria Math"/>
                            <w:szCs w:val="20"/>
                            <w:lang w:val="en-GB" w:eastAsia="ja-JP"/>
                          </w:rPr>
                          <m:t>c</m:t>
                        </w:ins>
                      </m:r>
                    </m:sub>
                  </m:sSub>
                </m:e>
              </m:mr>
              <m:mr>
                <m:e>
                  <m:sSub>
                    <m:sSubPr>
                      <m:ctrlPr>
                        <w:ins w:id="738" w:author="DENOUAL Franck" w:date="2022-07-29T13:44:00Z">
                          <w:rPr>
                            <w:rFonts w:ascii="Cambria Math" w:hAnsi="Cambria Math"/>
                            <w:szCs w:val="20"/>
                            <w:lang w:val="en-GB" w:eastAsia="ja-JP"/>
                          </w:rPr>
                        </w:ins>
                      </m:ctrlPr>
                    </m:sSubPr>
                    <m:e>
                      <m:r>
                        <w:ins w:id="739" w:author="DENOUAL Franck" w:date="2022-07-29T13:44:00Z">
                          <w:rPr>
                            <w:rFonts w:ascii="Cambria Math" w:hAnsi="Cambria Math"/>
                            <w:szCs w:val="20"/>
                            <w:lang w:val="en-GB" w:eastAsia="ja-JP"/>
                          </w:rPr>
                          <m:t>Z</m:t>
                        </w:ins>
                      </m:r>
                    </m:e>
                    <m:sub>
                      <m:r>
                        <w:ins w:id="740" w:author="DENOUAL Franck" w:date="2022-07-29T13:44:00Z">
                          <w:rPr>
                            <w:rFonts w:ascii="Cambria Math" w:hAnsi="Cambria Math"/>
                            <w:szCs w:val="20"/>
                            <w:lang w:val="en-GB" w:eastAsia="ja-JP"/>
                          </w:rPr>
                          <m:t>c</m:t>
                        </w:ins>
                      </m:r>
                    </m:sub>
                  </m:sSub>
                </m:e>
              </m:mr>
            </m:m>
          </m:e>
        </m:d>
      </m:oMath>
      <w:ins w:id="741" w:author="DENOUAL Franck" w:date="2022-07-29T13:44:00Z">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6.5.40-5</w:t>
        </w:r>
        <w:r w:rsidRPr="00194783">
          <w:rPr>
            <w:rFonts w:ascii="Cambria" w:hAnsi="Cambria"/>
            <w:szCs w:val="20"/>
            <w:lang w:val="en-GB" w:eastAsia="ja-JP"/>
          </w:rPr>
          <w:t>)</w:t>
        </w:r>
      </w:ins>
    </w:p>
    <w:p w14:paraId="7A20631B" w14:textId="77777777" w:rsidR="006019C2" w:rsidRPr="00194783" w:rsidRDefault="006019C2" w:rsidP="006019C2">
      <w:pPr>
        <w:rPr>
          <w:ins w:id="742" w:author="DENOUAL Franck" w:date="2022-07-29T13:44:00Z"/>
          <w:rFonts w:ascii="Cambria" w:hAnsi="Cambria"/>
          <w:szCs w:val="20"/>
          <w:lang w:val="en-GB" w:eastAsia="ja-JP"/>
        </w:rPr>
      </w:pPr>
      <m:oMath>
        <m:d>
          <m:dPr>
            <m:begChr m:val="["/>
            <m:endChr m:val="]"/>
            <m:ctrlPr>
              <w:ins w:id="743" w:author="DENOUAL Franck" w:date="2022-07-29T13:44:00Z">
                <w:rPr>
                  <w:rFonts w:ascii="Cambria Math" w:hAnsi="Cambria Math"/>
                  <w:szCs w:val="20"/>
                  <w:lang w:val="en-GB" w:eastAsia="ja-JP"/>
                </w:rPr>
              </w:ins>
            </m:ctrlPr>
          </m:dPr>
          <m:e>
            <m:m>
              <m:mPr>
                <m:mcs>
                  <m:mc>
                    <m:mcPr>
                      <m:count m:val="1"/>
                      <m:mcJc m:val="center"/>
                    </m:mcPr>
                  </m:mc>
                </m:mcs>
                <m:ctrlPr>
                  <w:ins w:id="744" w:author="DENOUAL Franck" w:date="2022-07-29T13:44:00Z">
                    <w:rPr>
                      <w:rFonts w:ascii="Cambria Math" w:hAnsi="Cambria Math"/>
                      <w:szCs w:val="20"/>
                      <w:lang w:val="en-GB" w:eastAsia="ja-JP"/>
                    </w:rPr>
                  </w:ins>
                </m:ctrlPr>
              </m:mPr>
              <m:mr>
                <m:e>
                  <m:r>
                    <w:ins w:id="745" w:author="DENOUAL Franck" w:date="2022-07-29T13:44:00Z">
                      <w:rPr>
                        <w:rFonts w:ascii="Cambria Math" w:hAnsi="Cambria Math"/>
                        <w:szCs w:val="20"/>
                        <w:lang w:val="en-GB" w:eastAsia="ja-JP"/>
                      </w:rPr>
                      <m:t>u</m:t>
                    </w:ins>
                  </m:r>
                </m:e>
              </m:mr>
              <m:mr>
                <m:e>
                  <m:r>
                    <w:ins w:id="746" w:author="DENOUAL Franck" w:date="2022-07-29T13:44:00Z">
                      <w:rPr>
                        <w:rFonts w:ascii="Cambria Math" w:hAnsi="Cambria Math"/>
                        <w:szCs w:val="20"/>
                        <w:lang w:val="en-GB" w:eastAsia="ja-JP"/>
                      </w:rPr>
                      <m:t>v</m:t>
                    </w:ins>
                  </m:r>
                </m:e>
              </m:mr>
              <m:mr>
                <m:e>
                  <m:r>
                    <w:ins w:id="747" w:author="DENOUAL Franck" w:date="2022-07-29T13:44:00Z">
                      <m:rPr>
                        <m:sty m:val="p"/>
                      </m:rPr>
                      <w:rPr>
                        <w:rFonts w:ascii="Cambria Math" w:hAnsi="Cambria Math"/>
                        <w:szCs w:val="20"/>
                        <w:lang w:val="en-GB" w:eastAsia="ja-JP"/>
                      </w:rPr>
                      <m:t>1</m:t>
                    </w:ins>
                  </m:r>
                </m:e>
              </m:mr>
            </m:m>
          </m:e>
        </m:d>
        <m:r>
          <w:ins w:id="748" w:author="DENOUAL Franck" w:date="2022-07-29T13:44:00Z">
            <m:rPr>
              <m:sty m:val="p"/>
            </m:rPr>
            <w:rPr>
              <w:rFonts w:ascii="Cambria Math" w:hAnsi="Cambria Math"/>
              <w:szCs w:val="20"/>
              <w:lang w:val="en-GB" w:eastAsia="ja-JP"/>
            </w:rPr>
            <m:t>=</m:t>
          </w:ins>
        </m:r>
        <m:d>
          <m:dPr>
            <m:begChr m:val="["/>
            <m:endChr m:val="]"/>
            <m:ctrlPr>
              <w:ins w:id="749" w:author="DENOUAL Franck" w:date="2022-07-29T13:44:00Z">
                <w:rPr>
                  <w:rFonts w:ascii="Cambria Math" w:hAnsi="Cambria Math"/>
                  <w:szCs w:val="20"/>
                  <w:lang w:val="en-GB" w:eastAsia="ja-JP"/>
                </w:rPr>
              </w:ins>
            </m:ctrlPr>
          </m:dPr>
          <m:e>
            <m:m>
              <m:mPr>
                <m:mcs>
                  <m:mc>
                    <m:mcPr>
                      <m:count m:val="3"/>
                      <m:mcJc m:val="center"/>
                    </m:mcPr>
                  </m:mc>
                </m:mcs>
                <m:ctrlPr>
                  <w:ins w:id="750" w:author="DENOUAL Franck" w:date="2022-07-29T13:44:00Z">
                    <w:rPr>
                      <w:rFonts w:ascii="Cambria Math" w:hAnsi="Cambria Math"/>
                      <w:szCs w:val="20"/>
                      <w:lang w:val="en-GB" w:eastAsia="ja-JP"/>
                    </w:rPr>
                  </w:ins>
                </m:ctrlPr>
              </m:mPr>
              <m:mr>
                <m:e>
                  <m:f>
                    <m:fPr>
                      <m:type m:val="lin"/>
                      <m:ctrlPr>
                        <w:ins w:id="751" w:author="DENOUAL Franck" w:date="2022-07-29T13:44:00Z">
                          <w:rPr>
                            <w:rFonts w:ascii="Cambria Math" w:hAnsi="Cambria Math"/>
                            <w:szCs w:val="20"/>
                            <w:lang w:val="en-GB" w:eastAsia="ja-JP"/>
                          </w:rPr>
                        </w:ins>
                      </m:ctrlPr>
                    </m:fPr>
                    <m:num>
                      <m:r>
                        <w:ins w:id="752" w:author="DENOUAL Franck" w:date="2022-07-29T13:44:00Z">
                          <w:rPr>
                            <w:rFonts w:ascii="Cambria Math" w:hAnsi="Cambria Math"/>
                            <w:szCs w:val="20"/>
                            <w:lang w:val="en-GB" w:eastAsia="ja-JP"/>
                          </w:rPr>
                          <m:t>f</m:t>
                        </w:ins>
                      </m:r>
                      <m:r>
                        <w:ins w:id="753" w:author="DENOUAL Franck" w:date="2022-07-29T13:44:00Z">
                          <m:rPr>
                            <m:sty m:val="p"/>
                          </m:rPr>
                          <w:rPr>
                            <w:rFonts w:ascii="Cambria Math" w:hAnsi="Cambria Math"/>
                            <w:szCs w:val="20"/>
                            <w:lang w:val="en-GB" w:eastAsia="ja-JP"/>
                          </w:rPr>
                          <m:t xml:space="preserve"> +</m:t>
                        </w:ins>
                      </m:r>
                      <m:r>
                        <w:ins w:id="754" w:author="DENOUAL Franck" w:date="2022-07-29T13:44:00Z">
                          <w:rPr>
                            <w:rFonts w:ascii="Cambria Math" w:hAnsi="Cambria Math"/>
                            <w:szCs w:val="20"/>
                            <w:lang w:val="en-GB" w:eastAsia="ja-JP"/>
                          </w:rPr>
                          <m:t>e</m:t>
                        </w:ins>
                      </m:r>
                      <m:r>
                        <w:ins w:id="755" w:author="DENOUAL Franck" w:date="2022-07-29T13:44:00Z">
                          <m:rPr>
                            <m:sty m:val="p"/>
                          </m:rPr>
                          <w:rPr>
                            <w:rFonts w:ascii="Cambria Math" w:hAnsi="Cambria Math"/>
                            <w:szCs w:val="20"/>
                            <w:lang w:val="en-GB" w:eastAsia="ja-JP"/>
                          </w:rPr>
                          <m:t>(θ)</m:t>
                        </w:ins>
                      </m:r>
                    </m:num>
                    <m:den>
                      <m:sSub>
                        <m:sSubPr>
                          <m:ctrlPr>
                            <w:ins w:id="756" w:author="DENOUAL Franck" w:date="2022-07-29T13:44:00Z">
                              <w:rPr>
                                <w:rFonts w:ascii="Cambria Math" w:hAnsi="Cambria Math"/>
                                <w:szCs w:val="20"/>
                                <w:lang w:val="en-GB" w:eastAsia="ja-JP"/>
                              </w:rPr>
                            </w:ins>
                          </m:ctrlPr>
                        </m:sSubPr>
                        <m:e>
                          <m:r>
                            <w:ins w:id="757" w:author="DENOUAL Franck" w:date="2022-07-29T13:44:00Z">
                              <w:rPr>
                                <w:rFonts w:ascii="Cambria Math" w:hAnsi="Cambria Math"/>
                                <w:szCs w:val="20"/>
                                <w:lang w:val="en-GB" w:eastAsia="ja-JP"/>
                              </w:rPr>
                              <m:t>s</m:t>
                            </w:ins>
                          </m:r>
                        </m:e>
                        <m:sub>
                          <m:r>
                            <w:ins w:id="758" w:author="DENOUAL Franck" w:date="2022-07-29T13:44:00Z">
                              <w:rPr>
                                <w:rFonts w:ascii="Cambria Math" w:hAnsi="Cambria Math"/>
                                <w:szCs w:val="20"/>
                                <w:lang w:val="en-GB" w:eastAsia="ja-JP"/>
                              </w:rPr>
                              <m:t>x</m:t>
                            </w:ins>
                          </m:r>
                        </m:sub>
                      </m:sSub>
                    </m:den>
                  </m:f>
                </m:e>
                <m:e>
                  <m:r>
                    <w:ins w:id="759" w:author="DENOUAL Franck" w:date="2022-07-29T13:44:00Z">
                      <w:rPr>
                        <w:rFonts w:ascii="Cambria Math" w:hAnsi="Cambria Math"/>
                        <w:szCs w:val="20"/>
                        <w:lang w:val="en-GB" w:eastAsia="ja-JP"/>
                      </w:rPr>
                      <m:t>s</m:t>
                    </w:ins>
                  </m:r>
                </m:e>
                <m:e>
                  <m:sSub>
                    <m:sSubPr>
                      <m:ctrlPr>
                        <w:ins w:id="760" w:author="DENOUAL Franck" w:date="2022-07-29T13:44:00Z">
                          <w:rPr>
                            <w:rFonts w:ascii="Cambria Math" w:hAnsi="Cambria Math"/>
                            <w:szCs w:val="20"/>
                            <w:lang w:val="en-GB" w:eastAsia="ja-JP"/>
                          </w:rPr>
                        </w:ins>
                      </m:ctrlPr>
                    </m:sSubPr>
                    <m:e>
                      <m:r>
                        <w:ins w:id="761" w:author="DENOUAL Franck" w:date="2022-07-29T13:44:00Z">
                          <w:rPr>
                            <w:rFonts w:ascii="Cambria Math" w:hAnsi="Cambria Math"/>
                            <w:szCs w:val="20"/>
                            <w:lang w:val="en-GB" w:eastAsia="ja-JP"/>
                          </w:rPr>
                          <m:t>c</m:t>
                        </w:ins>
                      </m:r>
                    </m:e>
                    <m:sub>
                      <m:r>
                        <w:ins w:id="762" w:author="DENOUAL Franck" w:date="2022-07-29T13:44:00Z">
                          <w:rPr>
                            <w:rFonts w:ascii="Cambria Math" w:hAnsi="Cambria Math"/>
                            <w:szCs w:val="20"/>
                            <w:lang w:val="en-GB" w:eastAsia="ja-JP"/>
                          </w:rPr>
                          <m:t>x</m:t>
                        </w:ins>
                      </m:r>
                    </m:sub>
                  </m:sSub>
                </m:e>
              </m:mr>
              <m:mr>
                <m:e>
                  <m:r>
                    <w:ins w:id="763" w:author="DENOUAL Franck" w:date="2022-07-29T13:44:00Z">
                      <m:rPr>
                        <m:sty m:val="p"/>
                      </m:rPr>
                      <w:rPr>
                        <w:rFonts w:ascii="Cambria Math" w:hAnsi="Cambria Math"/>
                        <w:szCs w:val="20"/>
                        <w:lang w:val="en-GB" w:eastAsia="ja-JP"/>
                      </w:rPr>
                      <m:t>0</m:t>
                    </w:ins>
                  </m:r>
                </m:e>
                <m:e>
                  <m:f>
                    <m:fPr>
                      <m:type m:val="lin"/>
                      <m:ctrlPr>
                        <w:ins w:id="764" w:author="DENOUAL Franck" w:date="2022-07-29T13:44:00Z">
                          <w:rPr>
                            <w:rFonts w:ascii="Cambria Math" w:hAnsi="Cambria Math"/>
                            <w:szCs w:val="20"/>
                            <w:lang w:val="en-GB" w:eastAsia="ja-JP"/>
                          </w:rPr>
                        </w:ins>
                      </m:ctrlPr>
                    </m:fPr>
                    <m:num>
                      <m:r>
                        <w:ins w:id="765" w:author="DENOUAL Franck" w:date="2022-07-29T13:44:00Z">
                          <w:rPr>
                            <w:rFonts w:ascii="Cambria Math" w:hAnsi="Cambria Math"/>
                            <w:szCs w:val="20"/>
                            <w:lang w:val="en-GB" w:eastAsia="ja-JP"/>
                          </w:rPr>
                          <m:t>f</m:t>
                        </w:ins>
                      </m:r>
                      <m:r>
                        <w:ins w:id="766" w:author="DENOUAL Franck" w:date="2022-07-29T13:44:00Z">
                          <m:rPr>
                            <m:sty m:val="p"/>
                          </m:rPr>
                          <w:rPr>
                            <w:rFonts w:ascii="Cambria Math" w:hAnsi="Cambria Math"/>
                            <w:szCs w:val="20"/>
                            <w:lang w:val="en-GB" w:eastAsia="ja-JP"/>
                          </w:rPr>
                          <m:t xml:space="preserve"> +</m:t>
                        </w:ins>
                      </m:r>
                      <m:r>
                        <w:ins w:id="767" w:author="DENOUAL Franck" w:date="2022-07-29T13:44:00Z">
                          <w:rPr>
                            <w:rFonts w:ascii="Cambria Math" w:hAnsi="Cambria Math"/>
                            <w:szCs w:val="20"/>
                            <w:lang w:val="en-GB" w:eastAsia="ja-JP"/>
                          </w:rPr>
                          <m:t>e</m:t>
                        </w:ins>
                      </m:r>
                      <m:r>
                        <w:ins w:id="768" w:author="DENOUAL Franck" w:date="2022-07-29T13:44:00Z">
                          <m:rPr>
                            <m:sty m:val="p"/>
                          </m:rPr>
                          <w:rPr>
                            <w:rFonts w:ascii="Cambria Math" w:hAnsi="Cambria Math"/>
                            <w:szCs w:val="20"/>
                            <w:lang w:val="en-GB" w:eastAsia="ja-JP"/>
                          </w:rPr>
                          <m:t>(θ)</m:t>
                        </w:ins>
                      </m:r>
                    </m:num>
                    <m:den>
                      <m:sSub>
                        <m:sSubPr>
                          <m:ctrlPr>
                            <w:ins w:id="769" w:author="DENOUAL Franck" w:date="2022-07-29T13:44:00Z">
                              <w:rPr>
                                <w:rFonts w:ascii="Cambria Math" w:hAnsi="Cambria Math"/>
                                <w:szCs w:val="20"/>
                                <w:lang w:val="en-GB" w:eastAsia="ja-JP"/>
                              </w:rPr>
                            </w:ins>
                          </m:ctrlPr>
                        </m:sSubPr>
                        <m:e>
                          <m:r>
                            <w:ins w:id="770" w:author="DENOUAL Franck" w:date="2022-07-29T13:44:00Z">
                              <w:rPr>
                                <w:rFonts w:ascii="Cambria Math" w:hAnsi="Cambria Math"/>
                                <w:szCs w:val="20"/>
                                <w:lang w:val="en-GB" w:eastAsia="ja-JP"/>
                              </w:rPr>
                              <m:t>s</m:t>
                            </w:ins>
                          </m:r>
                        </m:e>
                        <m:sub>
                          <m:r>
                            <w:ins w:id="771" w:author="DENOUAL Franck" w:date="2022-07-29T13:44:00Z">
                              <w:rPr>
                                <w:rFonts w:ascii="Cambria Math" w:hAnsi="Cambria Math"/>
                                <w:szCs w:val="20"/>
                                <w:lang w:val="en-GB" w:eastAsia="ja-JP"/>
                              </w:rPr>
                              <m:t>y</m:t>
                            </w:ins>
                          </m:r>
                        </m:sub>
                      </m:sSub>
                    </m:den>
                  </m:f>
                </m:e>
                <m:e>
                  <m:sSub>
                    <m:sSubPr>
                      <m:ctrlPr>
                        <w:ins w:id="772" w:author="DENOUAL Franck" w:date="2022-07-29T13:44:00Z">
                          <w:rPr>
                            <w:rFonts w:ascii="Cambria Math" w:hAnsi="Cambria Math"/>
                            <w:szCs w:val="20"/>
                            <w:lang w:val="en-GB" w:eastAsia="ja-JP"/>
                          </w:rPr>
                        </w:ins>
                      </m:ctrlPr>
                    </m:sSubPr>
                    <m:e>
                      <m:r>
                        <w:ins w:id="773" w:author="DENOUAL Franck" w:date="2022-07-29T13:44:00Z">
                          <w:rPr>
                            <w:rFonts w:ascii="Cambria Math" w:hAnsi="Cambria Math"/>
                            <w:szCs w:val="20"/>
                            <w:lang w:val="en-GB" w:eastAsia="ja-JP"/>
                          </w:rPr>
                          <m:t>c</m:t>
                        </w:ins>
                      </m:r>
                    </m:e>
                    <m:sub>
                      <m:r>
                        <w:ins w:id="774" w:author="DENOUAL Franck" w:date="2022-07-29T13:44:00Z">
                          <w:rPr>
                            <w:rFonts w:ascii="Cambria Math" w:hAnsi="Cambria Math"/>
                            <w:szCs w:val="20"/>
                            <w:lang w:val="en-GB" w:eastAsia="ja-JP"/>
                          </w:rPr>
                          <m:t>y</m:t>
                        </w:ins>
                      </m:r>
                    </m:sub>
                  </m:sSub>
                </m:e>
              </m:mr>
              <m:mr>
                <m:e>
                  <m:r>
                    <w:ins w:id="775" w:author="DENOUAL Franck" w:date="2022-07-29T13:44:00Z">
                      <m:rPr>
                        <m:sty m:val="p"/>
                      </m:rPr>
                      <w:rPr>
                        <w:rFonts w:ascii="Cambria Math" w:hAnsi="Cambria Math"/>
                        <w:szCs w:val="20"/>
                        <w:lang w:val="en-GB" w:eastAsia="ja-JP"/>
                      </w:rPr>
                      <m:t>0</m:t>
                    </w:ins>
                  </m:r>
                </m:e>
                <m:e>
                  <m:r>
                    <w:ins w:id="776" w:author="DENOUAL Franck" w:date="2022-07-29T13:44:00Z">
                      <m:rPr>
                        <m:sty m:val="p"/>
                      </m:rPr>
                      <w:rPr>
                        <w:rFonts w:ascii="Cambria Math" w:hAnsi="Cambria Math"/>
                        <w:szCs w:val="20"/>
                        <w:lang w:val="en-GB" w:eastAsia="ja-JP"/>
                      </w:rPr>
                      <m:t>0</m:t>
                    </w:ins>
                  </m:r>
                </m:e>
                <m:e>
                  <m:r>
                    <w:ins w:id="777" w:author="DENOUAL Franck" w:date="2022-07-29T13:44:00Z">
                      <m:rPr>
                        <m:sty m:val="p"/>
                      </m:rPr>
                      <w:rPr>
                        <w:rFonts w:ascii="Cambria Math" w:hAnsi="Cambria Math"/>
                        <w:szCs w:val="20"/>
                        <w:lang w:val="en-GB" w:eastAsia="ja-JP"/>
                      </w:rPr>
                      <m:t>1</m:t>
                    </w:ins>
                  </m:r>
                </m:e>
              </m:mr>
            </m:m>
          </m:e>
        </m:d>
        <m:d>
          <m:dPr>
            <m:begChr m:val="["/>
            <m:endChr m:val="]"/>
            <m:ctrlPr>
              <w:ins w:id="778" w:author="DENOUAL Franck" w:date="2022-07-29T13:44:00Z">
                <w:rPr>
                  <w:rFonts w:ascii="Cambria Math" w:hAnsi="Cambria Math"/>
                  <w:szCs w:val="20"/>
                  <w:lang w:val="en-GB" w:eastAsia="ja-JP"/>
                </w:rPr>
              </w:ins>
            </m:ctrlPr>
          </m:dPr>
          <m:e>
            <m:m>
              <m:mPr>
                <m:mcs>
                  <m:mc>
                    <m:mcPr>
                      <m:count m:val="1"/>
                      <m:mcJc m:val="center"/>
                    </m:mcPr>
                  </m:mc>
                </m:mcs>
                <m:ctrlPr>
                  <w:ins w:id="779" w:author="DENOUAL Franck" w:date="2022-07-29T13:44:00Z">
                    <w:rPr>
                      <w:rFonts w:ascii="Cambria Math" w:hAnsi="Cambria Math"/>
                      <w:szCs w:val="20"/>
                      <w:lang w:val="en-GB" w:eastAsia="ja-JP"/>
                    </w:rPr>
                  </w:ins>
                </m:ctrlPr>
              </m:mPr>
              <m:mr>
                <m:e>
                  <m:r>
                    <w:ins w:id="780" w:author="DENOUAL Franck" w:date="2022-07-29T13:44:00Z">
                      <w:rPr>
                        <w:rFonts w:ascii="Cambria Math" w:hAnsi="Cambria Math"/>
                        <w:szCs w:val="20"/>
                        <w:lang w:val="en-GB" w:eastAsia="ja-JP"/>
                      </w:rPr>
                      <m:t>x</m:t>
                    </w:ins>
                  </m:r>
                </m:e>
              </m:mr>
              <m:mr>
                <m:e>
                  <m:r>
                    <w:ins w:id="781" w:author="DENOUAL Franck" w:date="2022-07-29T13:44:00Z">
                      <w:rPr>
                        <w:rFonts w:ascii="Cambria Math" w:hAnsi="Cambria Math"/>
                        <w:szCs w:val="20"/>
                        <w:lang w:val="en-GB" w:eastAsia="ja-JP"/>
                      </w:rPr>
                      <m:t>y</m:t>
                    </w:ins>
                  </m:r>
                </m:e>
              </m:mr>
              <m:mr>
                <m:e>
                  <m:r>
                    <w:ins w:id="782" w:author="DENOUAL Franck" w:date="2022-07-29T13:44:00Z">
                      <m:rPr>
                        <m:sty m:val="p"/>
                      </m:rPr>
                      <w:rPr>
                        <w:rFonts w:ascii="Cambria Math" w:hAnsi="Cambria Math"/>
                        <w:szCs w:val="20"/>
                        <w:lang w:val="en-GB" w:eastAsia="ja-JP"/>
                      </w:rPr>
                      <m:t>1</m:t>
                    </w:ins>
                  </m:r>
                </m:e>
              </m:mr>
            </m:m>
          </m:e>
        </m:d>
      </m:oMath>
      <w:ins w:id="783" w:author="DENOUAL Franck" w:date="2022-07-29T13:44:00Z">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sidRPr="00194783">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sidRPr="00194783">
          <w:rPr>
            <w:rFonts w:ascii="Cambria" w:hAnsi="Cambria"/>
            <w:szCs w:val="20"/>
            <w:lang w:val="en-GB" w:eastAsia="ja-JP"/>
          </w:rPr>
          <w:t>(</w:t>
        </w:r>
        <w:r>
          <w:rPr>
            <w:rFonts w:ascii="Cambria" w:hAnsi="Cambria"/>
            <w:szCs w:val="20"/>
            <w:lang w:val="en-GB" w:eastAsia="ja-JP"/>
          </w:rPr>
          <w:t>6.5.40-6</w:t>
        </w:r>
        <w:r w:rsidRPr="00194783">
          <w:rPr>
            <w:rFonts w:ascii="Cambria" w:hAnsi="Cambria"/>
            <w:szCs w:val="20"/>
            <w:lang w:val="en-GB" w:eastAsia="ja-JP"/>
          </w:rPr>
          <w:t>)</w:t>
        </w:r>
      </w:ins>
    </w:p>
    <w:p w14:paraId="4786EB09" w14:textId="77777777" w:rsidR="006019C2" w:rsidRDefault="006019C2" w:rsidP="006019C2">
      <w:pPr>
        <w:rPr>
          <w:ins w:id="784" w:author="DENOUAL Franck" w:date="2022-07-29T13:44:00Z"/>
          <w:rFonts w:ascii="Cambria" w:hAnsi="Cambria"/>
          <w:szCs w:val="20"/>
          <w:lang w:val="en-GB" w:eastAsia="ja-JP"/>
        </w:rPr>
      </w:pPr>
      <w:ins w:id="785" w:author="DENOUAL Franck" w:date="2022-07-29T13:44:00Z">
        <w:r w:rsidRPr="00194783">
          <w:rPr>
            <w:rFonts w:ascii="Cambria" w:hAnsi="Cambria"/>
            <w:szCs w:val="20"/>
            <w:lang w:val="en-GB" w:eastAsia="ja-JP"/>
          </w:rPr>
          <w:t xml:space="preserve">where </w:t>
        </w:r>
      </w:ins>
    </w:p>
    <w:p w14:paraId="1DF38539" w14:textId="77777777" w:rsidR="006019C2" w:rsidRDefault="006019C2" w:rsidP="006019C2">
      <w:pPr>
        <w:ind w:firstLine="720"/>
        <w:rPr>
          <w:ins w:id="786" w:author="DENOUAL Franck" w:date="2022-07-29T13:44:00Z"/>
          <w:rFonts w:ascii="Cambria" w:hAnsi="Cambria"/>
          <w:szCs w:val="20"/>
          <w:lang w:val="en-GB" w:eastAsia="ja-JP"/>
        </w:rPr>
      </w:pPr>
      <m:oMath>
        <m:r>
          <w:ins w:id="787" w:author="DENOUAL Franck" w:date="2022-07-29T13:44:00Z">
            <w:rPr>
              <w:rFonts w:ascii="Cambria Math" w:hAnsi="Cambria Math"/>
              <w:szCs w:val="20"/>
              <w:lang w:val="en-GB" w:eastAsia="ja-JP"/>
            </w:rPr>
            <m:t>e</m:t>
          </w:ins>
        </m:r>
        <m:r>
          <w:ins w:id="788" w:author="DENOUAL Franck" w:date="2022-07-29T13:44:00Z">
            <m:rPr>
              <m:sty m:val="p"/>
            </m:rPr>
            <w:rPr>
              <w:rFonts w:ascii="Cambria Math" w:hAnsi="Cambria Math"/>
              <w:szCs w:val="20"/>
              <w:lang w:val="en-GB" w:eastAsia="ja-JP"/>
            </w:rPr>
            <m:t xml:space="preserve">(θ) </m:t>
          </w:ins>
        </m:r>
      </m:oMath>
      <w:ins w:id="789" w:author="DENOUAL Franck" w:date="2022-07-29T13:44:00Z">
        <w:r w:rsidRPr="00194783">
          <w:rPr>
            <w:rFonts w:ascii="Cambria" w:hAnsi="Cambria"/>
            <w:szCs w:val="20"/>
            <w:lang w:val="en-GB" w:eastAsia="ja-JP"/>
          </w:rPr>
          <w:t xml:space="preserve"> is </w:t>
        </w:r>
        <w:r>
          <w:rPr>
            <w:rFonts w:ascii="Cambria" w:hAnsi="Cambria"/>
            <w:szCs w:val="20"/>
            <w:lang w:val="en-GB" w:eastAsia="ja-JP"/>
          </w:rPr>
          <w:t>the</w:t>
        </w:r>
        <w:r w:rsidRPr="00194783">
          <w:rPr>
            <w:rFonts w:ascii="Cambria" w:hAnsi="Cambria"/>
            <w:szCs w:val="20"/>
            <w:lang w:val="en-GB" w:eastAsia="ja-JP"/>
          </w:rPr>
          <w:t xml:space="preserve"> normalized entrance pupil parameter, as represented in equation 6</w:t>
        </w:r>
        <w:r>
          <w:rPr>
            <w:rFonts w:ascii="Cambria" w:hAnsi="Cambria"/>
            <w:szCs w:val="20"/>
            <w:lang w:val="en-GB" w:eastAsia="ja-JP"/>
          </w:rPr>
          <w:t xml:space="preserve">.5.40-7, </w:t>
        </w:r>
        <w:proofErr w:type="gramStart"/>
        <w:r>
          <w:rPr>
            <w:rFonts w:ascii="Cambria" w:hAnsi="Cambria"/>
            <w:szCs w:val="20"/>
            <w:lang w:val="en-GB" w:eastAsia="ja-JP"/>
          </w:rPr>
          <w:t>below.</w:t>
        </w:r>
        <w:proofErr w:type="gramEnd"/>
      </w:ins>
    </w:p>
    <w:p w14:paraId="224AA417" w14:textId="77777777" w:rsidR="006019C2" w:rsidRPr="00194783" w:rsidRDefault="006019C2" w:rsidP="006019C2">
      <w:pPr>
        <w:rPr>
          <w:ins w:id="790" w:author="DENOUAL Franck" w:date="2022-07-29T13:44:00Z"/>
          <w:rFonts w:ascii="Cambria" w:hAnsi="Cambria"/>
          <w:szCs w:val="20"/>
          <w:lang w:val="en-GB" w:eastAsia="ja-JP"/>
        </w:rPr>
      </w:pPr>
      <m:oMath>
        <m:r>
          <w:ins w:id="791" w:author="DENOUAL Franck" w:date="2022-07-29T13:44:00Z">
            <w:rPr>
              <w:rFonts w:ascii="Cambria Math" w:hAnsi="Cambria Math"/>
              <w:szCs w:val="20"/>
              <w:lang w:val="en-GB" w:eastAsia="ja-JP"/>
            </w:rPr>
            <m:t>e</m:t>
          </w:ins>
        </m:r>
        <m:d>
          <m:dPr>
            <m:ctrlPr>
              <w:ins w:id="792" w:author="DENOUAL Franck" w:date="2022-07-29T13:44:00Z">
                <w:rPr>
                  <w:rFonts w:ascii="Cambria Math" w:hAnsi="Cambria Math"/>
                  <w:szCs w:val="20"/>
                  <w:lang w:val="en-GB" w:eastAsia="ja-JP"/>
                </w:rPr>
              </w:ins>
            </m:ctrlPr>
          </m:dPr>
          <m:e>
            <m:r>
              <w:ins w:id="793" w:author="DENOUAL Franck" w:date="2022-07-29T13:44:00Z">
                <w:rPr>
                  <w:rFonts w:ascii="Cambria Math" w:hAnsi="Cambria Math"/>
                  <w:szCs w:val="20"/>
                  <w:lang w:val="en-GB" w:eastAsia="ja-JP"/>
                </w:rPr>
                <m:t>θ</m:t>
              </w:ins>
            </m:r>
          </m:e>
        </m:d>
        <m:r>
          <w:ins w:id="794" w:author="DENOUAL Franck" w:date="2022-07-29T13:44:00Z">
            <m:rPr>
              <m:sty m:val="p"/>
            </m:rPr>
            <w:rPr>
              <w:rFonts w:ascii="Cambria Math" w:hAnsi="Cambria Math"/>
              <w:szCs w:val="20"/>
              <w:lang w:val="en-GB" w:eastAsia="ja-JP"/>
            </w:rPr>
            <m:t>=</m:t>
          </w:ins>
        </m:r>
        <m:r>
          <w:ins w:id="795" w:author="DENOUAL Franck" w:date="2022-07-29T13:44:00Z">
            <w:rPr>
              <w:rFonts w:ascii="Cambria Math" w:hAnsi="Cambria Math"/>
              <w:szCs w:val="20"/>
              <w:lang w:val="en-GB" w:eastAsia="ja-JP"/>
            </w:rPr>
            <m:t>ep</m:t>
          </w:ins>
        </m:r>
        <m:r>
          <w:ins w:id="796" w:author="DENOUAL Franck" w:date="2022-07-29T13:44:00Z">
            <m:rPr>
              <m:sty m:val="p"/>
            </m:rPr>
            <w:rPr>
              <w:rFonts w:ascii="Cambria Math" w:hAnsi="Cambria Math"/>
              <w:szCs w:val="20"/>
              <w:lang w:val="en-GB" w:eastAsia="ja-JP"/>
            </w:rPr>
            <m:t>[0]*</m:t>
          </w:ins>
        </m:r>
        <m:sSup>
          <m:sSupPr>
            <m:ctrlPr>
              <w:ins w:id="797" w:author="DENOUAL Franck" w:date="2022-07-29T13:44:00Z">
                <w:rPr>
                  <w:rFonts w:ascii="Cambria Math" w:hAnsi="Cambria Math"/>
                  <w:szCs w:val="20"/>
                  <w:lang w:val="en-GB" w:eastAsia="ja-JP"/>
                </w:rPr>
              </w:ins>
            </m:ctrlPr>
          </m:sSupPr>
          <m:e>
            <m:r>
              <w:ins w:id="798" w:author="DENOUAL Franck" w:date="2022-07-29T13:44:00Z">
                <m:rPr>
                  <m:sty m:val="p"/>
                </m:rPr>
                <w:rPr>
                  <w:rFonts w:ascii="Cambria Math" w:hAnsi="Cambria Math"/>
                  <w:szCs w:val="20"/>
                  <w:lang w:val="en-GB" w:eastAsia="ja-JP"/>
                </w:rPr>
                <m:t>θ</m:t>
              </w:ins>
            </m:r>
          </m:e>
          <m:sup>
            <m:r>
              <w:ins w:id="799" w:author="DENOUAL Franck" w:date="2022-07-29T13:44:00Z">
                <m:rPr>
                  <m:sty m:val="p"/>
                </m:rPr>
                <w:rPr>
                  <w:rFonts w:ascii="Cambria Math" w:hAnsi="Cambria Math"/>
                  <w:szCs w:val="20"/>
                  <w:lang w:val="en-GB" w:eastAsia="ja-JP"/>
                </w:rPr>
                <m:t>3</m:t>
              </w:ins>
            </m:r>
          </m:sup>
        </m:sSup>
        <m:r>
          <w:ins w:id="800" w:author="DENOUAL Franck" w:date="2022-07-29T13:44:00Z">
            <m:rPr>
              <m:sty m:val="p"/>
            </m:rPr>
            <w:rPr>
              <w:rFonts w:ascii="Cambria Math" w:hAnsi="Cambria Math"/>
              <w:szCs w:val="20"/>
              <w:lang w:val="en-GB" w:eastAsia="ja-JP"/>
            </w:rPr>
            <m:t xml:space="preserve">  </m:t>
          </w:ins>
        </m:r>
      </m:oMath>
      <w:ins w:id="801" w:author="DENOUAL Franck" w:date="2022-07-29T13:44:00Z">
        <w:r w:rsidRPr="00194783">
          <w:rPr>
            <w:rFonts w:ascii="Cambria" w:hAnsi="Cambria"/>
            <w:szCs w:val="20"/>
            <w:lang w:val="en-GB" w:eastAsia="ja-JP"/>
          </w:rPr>
          <w:t xml:space="preserve"> +   </w:t>
        </w:r>
        <m:oMath>
          <m:r>
            <w:rPr>
              <w:rFonts w:ascii="Cambria Math" w:hAnsi="Cambria Math"/>
              <w:szCs w:val="20"/>
              <w:lang w:val="en-GB" w:eastAsia="ja-JP"/>
            </w:rPr>
            <m:t>ep</m:t>
          </m:r>
          <m:r>
            <m:rPr>
              <m:sty m:val="p"/>
            </m:rPr>
            <w:rPr>
              <w:rFonts w:ascii="Cambria Math" w:hAnsi="Cambria Math"/>
              <w:szCs w:val="20"/>
              <w:lang w:val="en-GB" w:eastAsia="ja-JP"/>
            </w:rPr>
            <m:t>[1]*</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5</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[2]*</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7</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 xml:space="preserve">+    </w:t>
        </w:r>
        <m:oMath>
          <m:r>
            <w:rPr>
              <w:rFonts w:ascii="Cambria Math" w:hAnsi="Cambria Math"/>
              <w:szCs w:val="20"/>
              <w:lang w:val="en-GB" w:eastAsia="ja-JP"/>
            </w:rPr>
            <m:t>ep</m:t>
          </m:r>
          <m:r>
            <m:rPr>
              <m:sty m:val="p"/>
            </m:rPr>
            <w:rPr>
              <w:rFonts w:ascii="Cambria Math" w:hAnsi="Cambria Math"/>
              <w:szCs w:val="20"/>
              <w:lang w:val="en-GB" w:eastAsia="ja-JP"/>
            </w:rPr>
            <m:t>[3]*</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9</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ep</m:t>
          </m:r>
          <m:r>
            <m:rPr>
              <m:sty m:val="p"/>
            </m:rPr>
            <w:rPr>
              <w:rFonts w:ascii="Cambria Math" w:hAnsi="Cambria Math"/>
              <w:szCs w:val="20"/>
              <w:lang w:val="en-GB" w:eastAsia="ja-JP"/>
            </w:rPr>
            <m:t>[4]*</m:t>
          </m:r>
          <m:sSup>
            <m:sSupPr>
              <m:ctrlPr>
                <w:rPr>
                  <w:rFonts w:ascii="Cambria Math" w:hAnsi="Cambria Math"/>
                  <w:szCs w:val="20"/>
                  <w:lang w:val="en-GB" w:eastAsia="ja-JP"/>
                </w:rPr>
              </m:ctrlPr>
            </m:sSupPr>
            <m:e>
              <m:r>
                <m:rPr>
                  <m:sty m:val="p"/>
                </m:rPr>
                <w:rPr>
                  <w:rFonts w:ascii="Cambria Math" w:hAnsi="Cambria Math"/>
                  <w:szCs w:val="20"/>
                  <w:lang w:val="en-GB" w:eastAsia="ja-JP"/>
                </w:rPr>
                <m:t>θ</m:t>
              </m:r>
            </m:e>
            <m:sup>
              <m:r>
                <m:rPr>
                  <m:sty m:val="p"/>
                </m:rPr>
                <w:rPr>
                  <w:rFonts w:ascii="Cambria Math" w:hAnsi="Cambria Math"/>
                  <w:szCs w:val="20"/>
                  <w:lang w:val="en-GB" w:eastAsia="ja-JP"/>
                </w:rPr>
                <m:t>11</m:t>
              </m:r>
            </m:sup>
          </m:sSup>
        </m:oMath>
        <w:r w:rsidRPr="00194783">
          <w:rPr>
            <w:rFonts w:ascii="Cambria" w:hAnsi="Cambria"/>
            <w:szCs w:val="20"/>
            <w:lang w:val="en-GB" w:eastAsia="ja-JP"/>
          </w:rPr>
          <w:t xml:space="preserve"> /  </w:t>
        </w:r>
        <m:oMath>
          <m:bar>
            <m:barPr>
              <m:pos m:val="top"/>
              <m:ctrlPr>
                <w:rPr>
                  <w:rFonts w:ascii="Cambria Math" w:hAnsi="Cambria Math"/>
                  <w:szCs w:val="20"/>
                  <w:lang w:val="en-GB" w:eastAsia="ja-JP"/>
                </w:rPr>
              </m:ctrlPr>
            </m:barPr>
            <m:e>
              <m:r>
                <w:rPr>
                  <w:rFonts w:ascii="Cambria Math" w:hAnsi="Cambria Math"/>
                  <w:szCs w:val="20"/>
                  <w:lang w:val="en-GB" w:eastAsia="ja-JP"/>
                </w:rPr>
                <m:t>d</m:t>
              </m:r>
            </m:e>
          </m:bar>
        </m:oMath>
        <w:r w:rsidRPr="00194783">
          <w:rPr>
            <w:rFonts w:ascii="Cambria" w:hAnsi="Cambria"/>
            <w:szCs w:val="20"/>
            <w:lang w:val="en-GB" w:eastAsia="ja-JP"/>
          </w:rPr>
          <w:t xml:space="preserve">  ….. (</w:t>
        </w:r>
        <w:r>
          <w:rPr>
            <w:rFonts w:ascii="Cambria" w:hAnsi="Cambria"/>
            <w:szCs w:val="20"/>
            <w:lang w:val="en-GB" w:eastAsia="ja-JP"/>
          </w:rPr>
          <w:t>6.5.40-7</w:t>
        </w:r>
        <w:r w:rsidRPr="00194783">
          <w:rPr>
            <w:rFonts w:ascii="Cambria" w:hAnsi="Cambria"/>
            <w:szCs w:val="20"/>
            <w:lang w:val="en-GB" w:eastAsia="ja-JP"/>
          </w:rPr>
          <w:t>)</w:t>
        </w:r>
      </w:ins>
    </w:p>
    <w:p w14:paraId="2485CBAB" w14:textId="77777777" w:rsidR="006019C2" w:rsidRDefault="006019C2" w:rsidP="006019C2">
      <w:pPr>
        <w:ind w:firstLine="720"/>
        <w:rPr>
          <w:ins w:id="802" w:author="DENOUAL Franck" w:date="2022-07-29T13:44:00Z"/>
          <w:rFonts w:ascii="Cambria" w:hAnsi="Cambria"/>
          <w:szCs w:val="20"/>
          <w:lang w:val="en-GB" w:eastAsia="ja-JP"/>
        </w:rPr>
      </w:pPr>
    </w:p>
    <w:p w14:paraId="3BE31346" w14:textId="77777777" w:rsidR="006019C2" w:rsidRDefault="006019C2" w:rsidP="006019C2">
      <w:pPr>
        <w:ind w:firstLine="720"/>
        <w:rPr>
          <w:ins w:id="803" w:author="DENOUAL Franck" w:date="2022-07-29T13:44:00Z"/>
          <w:rFonts w:ascii="Cambria" w:hAnsi="Cambria"/>
          <w:szCs w:val="20"/>
          <w:lang w:val="en-GB" w:eastAsia="ja-JP"/>
        </w:rPr>
      </w:pPr>
      <m:oMath>
        <m:sSub>
          <m:sSubPr>
            <m:ctrlPr>
              <w:ins w:id="804" w:author="DENOUAL Franck" w:date="2022-07-29T13:44:00Z">
                <w:rPr>
                  <w:rFonts w:ascii="Cambria Math" w:hAnsi="Cambria Math"/>
                  <w:szCs w:val="20"/>
                  <w:lang w:val="en-GB" w:eastAsia="ja-JP"/>
                </w:rPr>
              </w:ins>
            </m:ctrlPr>
          </m:sSubPr>
          <m:e>
            <m:r>
              <w:ins w:id="805" w:author="DENOUAL Franck" w:date="2022-07-29T13:44:00Z">
                <w:rPr>
                  <w:rFonts w:ascii="Cambria Math" w:hAnsi="Cambria Math"/>
                  <w:szCs w:val="20"/>
                  <w:lang w:val="en-GB" w:eastAsia="ja-JP"/>
                </w:rPr>
                <m:t>s</m:t>
              </w:ins>
            </m:r>
          </m:e>
          <m:sub>
            <m:r>
              <w:ins w:id="806" w:author="DENOUAL Franck" w:date="2022-07-29T13:44:00Z">
                <w:rPr>
                  <w:rFonts w:ascii="Cambria Math" w:hAnsi="Cambria Math"/>
                  <w:szCs w:val="20"/>
                  <w:lang w:val="en-GB" w:eastAsia="ja-JP"/>
                </w:rPr>
                <m:t>x</m:t>
              </w:ins>
            </m:r>
          </m:sub>
        </m:sSub>
      </m:oMath>
      <w:ins w:id="807" w:author="DENOUAL Franck" w:date="2022-07-29T13:44:00Z">
        <w:r w:rsidRPr="00194783">
          <w:rPr>
            <w:rFonts w:ascii="Cambria" w:hAnsi="Cambria"/>
            <w:szCs w:val="20"/>
            <w:lang w:val="en-GB" w:eastAsia="ja-JP"/>
          </w:rPr>
          <w:t xml:space="preserve"> and </w: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y</m:t>
              </m:r>
            </m:sub>
          </m:sSub>
        </m:oMath>
        <w:r w:rsidRPr="00194783">
          <w:rPr>
            <w:rFonts w:ascii="Cambria" w:hAnsi="Cambria"/>
            <w:szCs w:val="20"/>
            <w:lang w:val="en-GB" w:eastAsia="ja-JP"/>
          </w:rPr>
          <w:t xml:space="preserve"> </w:t>
        </w:r>
        <w:r>
          <w:rPr>
            <w:rFonts w:ascii="Cambria" w:hAnsi="Cambria"/>
            <w:szCs w:val="20"/>
            <w:lang w:val="en-GB" w:eastAsia="ja-JP"/>
          </w:rPr>
          <w:t>is</w:t>
        </w:r>
        <w:r w:rsidRPr="00194783">
          <w:rPr>
            <w:rFonts w:ascii="Cambria" w:hAnsi="Cambria"/>
            <w:szCs w:val="20"/>
            <w:lang w:val="en-GB" w:eastAsia="ja-JP"/>
          </w:rPr>
          <w:t xml:space="preserve"> the pixel sizes in pixels on x, y-axes</w:t>
        </w:r>
        <w:proofErr w:type="gramStart"/>
        <w:r w:rsidRPr="00194783">
          <w:rPr>
            <w:rFonts w:ascii="Cambria" w:hAnsi="Cambria"/>
            <w:szCs w:val="20"/>
            <w:lang w:val="en-GB" w:eastAsia="ja-JP"/>
          </w:rPr>
          <w:t>, ,respectively</w:t>
        </w:r>
        <w:proofErr w:type="gramEnd"/>
        <w:r w:rsidRPr="00194783">
          <w:rPr>
            <w:rFonts w:ascii="Cambria" w:hAnsi="Cambria"/>
            <w:szCs w:val="20"/>
            <w:lang w:val="en-GB" w:eastAsia="ja-JP"/>
          </w:rPr>
          <w:t xml:space="preserve">.  </w:t>
        </w:r>
      </w:ins>
    </w:p>
    <w:p w14:paraId="11672818" w14:textId="77777777" w:rsidR="006019C2" w:rsidRDefault="006019C2" w:rsidP="006019C2">
      <w:pPr>
        <w:ind w:left="720" w:firstLine="720"/>
        <w:rPr>
          <w:ins w:id="808" w:author="DENOUAL Franck" w:date="2022-07-29T13:44:00Z"/>
          <w:rFonts w:ascii="Cambria" w:hAnsi="Cambria"/>
          <w:szCs w:val="20"/>
          <w:lang w:val="en-GB" w:eastAsia="ja-JP"/>
        </w:rPr>
      </w:pPr>
      <w:ins w:id="809" w:author="DENOUAL Franck" w:date="2022-07-29T13:44:00Z">
        <w:r w:rsidRPr="009F349D">
          <w:rPr>
            <w:rFonts w:ascii="Cambria" w:hAnsi="Cambria"/>
            <w:sz w:val="20"/>
            <w:lang w:val="en-GB"/>
          </w:rPr>
          <w:t xml:space="preserve">NOTE </w:t>
        </w:r>
        <w:r>
          <w:rPr>
            <w:rFonts w:ascii="Cambria" w:hAnsi="Cambria"/>
            <w:sz w:val="20"/>
            <w:lang w:val="en-GB"/>
          </w:rPr>
          <w:t>4</w:t>
        </w:r>
        <w:r w:rsidRPr="009F349D">
          <w:rPr>
            <w:rFonts w:ascii="Cambria" w:hAnsi="Cambria"/>
            <w:sz w:val="20"/>
            <w:lang w:val="en-GB"/>
          </w:rPr>
          <w:tab/>
        </w:r>
        <w:r>
          <w:rPr>
            <w:rFonts w:ascii="Cambria" w:hAnsi="Cambria"/>
            <w:szCs w:val="20"/>
            <w:lang w:val="en-GB" w:eastAsia="ja-JP"/>
          </w:rPr>
          <w:t>The</w:t>
        </w:r>
        <w:r w:rsidRPr="00194783">
          <w:rPr>
            <w:rFonts w:ascii="Cambria" w:hAnsi="Cambria"/>
            <w:szCs w:val="20"/>
            <w:lang w:val="en-GB" w:eastAsia="ja-JP"/>
          </w:rPr>
          <w:t xml:space="preserve"> values </w:t>
        </w:r>
        <w:r>
          <w:rPr>
            <w:rFonts w:ascii="Cambria" w:hAnsi="Cambria"/>
            <w:szCs w:val="20"/>
            <w:lang w:val="en-GB" w:eastAsia="ja-JP"/>
          </w:rPr>
          <w:t xml:space="preserve">of </w: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x</m:t>
              </m:r>
            </m:sub>
          </m:sSub>
        </m:oMath>
        <w:r w:rsidRPr="00194783">
          <w:rPr>
            <w:rFonts w:ascii="Cambria" w:hAnsi="Cambria"/>
            <w:szCs w:val="20"/>
            <w:lang w:val="en-GB" w:eastAsia="ja-JP"/>
          </w:rPr>
          <w:t xml:space="preserve"> and </w:t>
        </w:r>
        <m:oMath>
          <m:sSub>
            <m:sSubPr>
              <m:ctrlPr>
                <w:rPr>
                  <w:rFonts w:ascii="Cambria Math" w:hAnsi="Cambria Math"/>
                  <w:szCs w:val="20"/>
                  <w:lang w:val="en-GB" w:eastAsia="ja-JP"/>
                </w:rPr>
              </m:ctrlPr>
            </m:sSubPr>
            <m:e>
              <m:r>
                <w:rPr>
                  <w:rFonts w:ascii="Cambria Math" w:hAnsi="Cambria Math"/>
                  <w:szCs w:val="20"/>
                  <w:lang w:val="en-GB" w:eastAsia="ja-JP"/>
                </w:rPr>
                <m:t>s</m:t>
              </m:r>
            </m:e>
            <m:sub>
              <m:r>
                <w:rPr>
                  <w:rFonts w:ascii="Cambria Math" w:hAnsi="Cambria Math"/>
                  <w:szCs w:val="20"/>
                  <w:lang w:val="en-GB" w:eastAsia="ja-JP"/>
                </w:rPr>
                <m:t>y</m:t>
              </m:r>
            </m:sub>
          </m:sSub>
        </m:oMath>
        <w:r w:rsidRPr="00194783">
          <w:rPr>
            <w:rFonts w:ascii="Cambria" w:hAnsi="Cambria"/>
            <w:szCs w:val="20"/>
            <w:lang w:val="en-GB" w:eastAsia="ja-JP"/>
          </w:rPr>
          <w:t xml:space="preserve"> may be available from the</w:t>
        </w:r>
        <w:r>
          <w:rPr>
            <w:rFonts w:ascii="Courier New" w:hAnsi="Courier New"/>
            <w:color w:val="000000"/>
          </w:rPr>
          <w:t xml:space="preserve"> </w:t>
        </w:r>
        <w:r w:rsidRPr="00194783">
          <w:rPr>
            <w:rFonts w:ascii="Cambria" w:hAnsi="Cambria"/>
            <w:szCs w:val="20"/>
            <w:lang w:val="en-GB" w:eastAsia="ja-JP"/>
          </w:rPr>
          <w:t xml:space="preserve">manufacturer of </w:t>
        </w:r>
        <w:r>
          <w:rPr>
            <w:rFonts w:ascii="Cambria" w:hAnsi="Cambria"/>
            <w:szCs w:val="20"/>
            <w:lang w:val="en-GB" w:eastAsia="ja-JP"/>
          </w:rPr>
          <w:t>the</w:t>
        </w:r>
        <w:r w:rsidRPr="00194783">
          <w:rPr>
            <w:rFonts w:ascii="Cambria" w:hAnsi="Cambria"/>
            <w:szCs w:val="20"/>
            <w:lang w:val="en-GB" w:eastAsia="ja-JP"/>
          </w:rPr>
          <w:t xml:space="preserve"> camera device. </w:t>
        </w:r>
      </w:ins>
    </w:p>
    <w:p w14:paraId="3D79D505" w14:textId="77777777" w:rsidR="006019C2" w:rsidRDefault="006019C2" w:rsidP="006019C2">
      <w:pPr>
        <w:ind w:left="720"/>
        <w:rPr>
          <w:ins w:id="810" w:author="DENOUAL Franck" w:date="2022-07-29T13:44:00Z"/>
          <w:rFonts w:ascii="Cambria" w:hAnsi="Cambria"/>
          <w:szCs w:val="20"/>
          <w:lang w:val="en-GB" w:eastAsia="ja-JP"/>
        </w:rPr>
      </w:pPr>
      <m:oMath>
        <m:bar>
          <m:barPr>
            <m:pos m:val="top"/>
            <m:ctrlPr>
              <w:ins w:id="811" w:author="DENOUAL Franck" w:date="2022-07-29T13:44:00Z">
                <w:rPr>
                  <w:rFonts w:ascii="Cambria Math" w:hAnsi="Cambria Math"/>
                  <w:szCs w:val="20"/>
                  <w:lang w:val="en-GB" w:eastAsia="ja-JP"/>
                </w:rPr>
              </w:ins>
            </m:ctrlPr>
          </m:barPr>
          <m:e>
            <m:r>
              <w:ins w:id="812" w:author="DENOUAL Franck" w:date="2022-07-29T13:44:00Z">
                <w:rPr>
                  <w:rFonts w:ascii="Cambria Math" w:hAnsi="Cambria Math"/>
                  <w:szCs w:val="20"/>
                  <w:lang w:val="en-GB" w:eastAsia="ja-JP"/>
                </w:rPr>
                <m:t>d</m:t>
              </w:ins>
            </m:r>
          </m:e>
        </m:bar>
      </m:oMath>
      <w:ins w:id="813" w:author="DENOUAL Franck" w:date="2022-07-29T13:44:00Z">
        <w:r w:rsidRPr="00194783">
          <w:rPr>
            <w:rFonts w:ascii="Cambria" w:hAnsi="Cambria"/>
            <w:szCs w:val="20"/>
            <w:lang w:val="en-GB" w:eastAsia="ja-JP"/>
          </w:rPr>
          <w:t xml:space="preserve"> is a normalized coefficient, which is determined from radial distance, as shown in equation </w:t>
        </w:r>
        <w:r>
          <w:rPr>
            <w:rFonts w:ascii="Cambria" w:hAnsi="Cambria"/>
            <w:szCs w:val="20"/>
            <w:lang w:val="en-GB" w:eastAsia="ja-JP"/>
          </w:rPr>
          <w:t>6.5.40-8</w:t>
        </w:r>
        <w:r w:rsidRPr="00194783">
          <w:rPr>
            <w:rFonts w:ascii="Cambria" w:hAnsi="Cambria"/>
            <w:szCs w:val="20"/>
            <w:lang w:val="en-GB" w:eastAsia="ja-JP"/>
          </w:rPr>
          <w:t xml:space="preserve">, where </w:t>
        </w:r>
        <m:oMath>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m:t>
              </m:r>
            </m:e>
          </m:d>
        </m:oMath>
        <w:r w:rsidRPr="00194783">
          <w:rPr>
            <w:rFonts w:ascii="Cambria" w:hAnsi="Cambria"/>
            <w:szCs w:val="20"/>
            <w:lang w:val="en-GB" w:eastAsia="ja-JP"/>
          </w:rPr>
          <w:t xml:space="preserve"> represents a normalized radial distance on x, y, respectively. </w:t>
        </w:r>
      </w:ins>
    </w:p>
    <w:p w14:paraId="05EDF26B" w14:textId="77777777" w:rsidR="006019C2" w:rsidRPr="00194783" w:rsidRDefault="006019C2" w:rsidP="006019C2">
      <w:pPr>
        <w:ind w:firstLine="720"/>
        <w:rPr>
          <w:ins w:id="814" w:author="DENOUAL Franck" w:date="2022-07-29T13:44:00Z"/>
          <w:rFonts w:ascii="Cambria" w:hAnsi="Cambria"/>
          <w:sz w:val="20"/>
        </w:rPr>
      </w:pPr>
      <m:oMath>
        <m:bar>
          <m:barPr>
            <m:pos m:val="top"/>
            <m:ctrlPr>
              <w:ins w:id="815" w:author="DENOUAL Franck" w:date="2022-07-29T13:44:00Z">
                <w:rPr>
                  <w:rFonts w:ascii="Cambria Math" w:hAnsi="Cambria Math"/>
                  <w:szCs w:val="20"/>
                  <w:lang w:val="en-GB" w:eastAsia="ja-JP"/>
                </w:rPr>
              </w:ins>
            </m:ctrlPr>
          </m:barPr>
          <m:e>
            <m:r>
              <w:ins w:id="816" w:author="DENOUAL Franck" w:date="2022-07-29T13:44:00Z">
                <w:rPr>
                  <w:rFonts w:ascii="Cambria Math" w:hAnsi="Cambria Math"/>
                  <w:szCs w:val="20"/>
                  <w:lang w:val="en-GB" w:eastAsia="ja-JP"/>
                </w:rPr>
                <m:t>d</m:t>
              </w:ins>
            </m:r>
          </m:e>
        </m:bar>
        <m:r>
          <w:ins w:id="817" w:author="DENOUAL Franck" w:date="2022-07-29T13:44:00Z">
            <m:rPr>
              <m:sty m:val="p"/>
            </m:rPr>
            <w:rPr>
              <w:rFonts w:ascii="Cambria Math" w:hAnsi="Cambria Math"/>
              <w:szCs w:val="20"/>
              <w:lang w:val="en-GB" w:eastAsia="ja-JP"/>
            </w:rPr>
            <m:t xml:space="preserve">= </m:t>
          </w:ins>
        </m:r>
      </m:oMath>
      <w:ins w:id="818" w:author="DENOUAL Franck" w:date="2022-07-29T13:44:00Z">
        <w:r w:rsidRPr="00194783">
          <w:rPr>
            <w:rFonts w:ascii="Cambria" w:hAnsi="Cambria"/>
            <w:szCs w:val="20"/>
            <w:lang w:val="en-GB" w:eastAsia="ja-JP"/>
          </w:rPr>
          <w:tab/>
        </w:r>
        <m:oMath>
          <m:d>
            <m:dPr>
              <m:begChr m:val="‖"/>
              <m:endChr m:val="‖"/>
              <m:ctrlPr>
                <w:rPr>
                  <w:rFonts w:ascii="Cambria Math" w:hAnsi="Cambria Math"/>
                  <w:szCs w:val="20"/>
                  <w:lang w:val="en-GB" w:eastAsia="ja-JP"/>
                </w:rPr>
              </m:ctrlPr>
            </m:dPr>
            <m:e>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2</m:t>
                  </m:r>
                </m:sup>
              </m:sSup>
              <m:r>
                <m:rPr>
                  <m:sty m:val="p"/>
                </m:rPr>
                <w:rPr>
                  <w:rFonts w:ascii="Cambria Math" w:hAnsi="Cambria Math"/>
                  <w:szCs w:val="20"/>
                  <w:lang w:val="en-GB" w:eastAsia="ja-JP"/>
                </w:rPr>
                <m:t>+</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2</m:t>
                  </m:r>
                </m:sup>
              </m:sSup>
            </m:e>
          </m:d>
        </m:oMath>
        <w:r>
          <w:rPr>
            <w:rFonts w:ascii="Cambria" w:hAnsi="Cambria"/>
            <w:szCs w:val="20"/>
            <w:lang w:val="en-GB" w:eastAsia="ja-JP"/>
          </w:rPr>
          <w:t xml:space="preserve"> </w:t>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t>(6.5.40-8</w:t>
        </w:r>
        <w:r w:rsidRPr="00194783">
          <w:rPr>
            <w:rFonts w:ascii="Cambria" w:hAnsi="Cambria"/>
            <w:szCs w:val="20"/>
            <w:lang w:val="en-GB" w:eastAsia="ja-JP"/>
          </w:rPr>
          <w:t>)</w:t>
        </w:r>
        <w:r>
          <w:rPr>
            <w:rFonts w:ascii="Cambria" w:hAnsi="Cambria"/>
            <w:sz w:val="20"/>
          </w:rPr>
          <w:tab/>
        </w:r>
      </w:ins>
    </w:p>
    <w:p w14:paraId="14799EEF" w14:textId="77777777" w:rsidR="006019C2" w:rsidRDefault="006019C2" w:rsidP="006019C2">
      <w:pPr>
        <w:ind w:left="720"/>
        <w:rPr>
          <w:ins w:id="819" w:author="DENOUAL Franck" w:date="2022-07-29T13:44:00Z"/>
          <w:rFonts w:ascii="Cambria" w:hAnsi="Cambria"/>
          <w:szCs w:val="20"/>
          <w:lang w:val="en-GB" w:eastAsia="ja-JP"/>
        </w:rPr>
      </w:pPr>
      <w:ins w:id="820" w:author="DENOUAL Franck" w:date="2022-07-29T13:44:00Z">
        <w:r>
          <w:rPr>
            <w:rFonts w:ascii="Cambria" w:hAnsi="Cambria"/>
            <w:szCs w:val="20"/>
            <w:lang w:val="en-GB" w:eastAsia="ja-JP"/>
          </w:rPr>
          <w:t>A</w:t>
        </w:r>
        <w:r w:rsidRPr="00194783">
          <w:rPr>
            <w:rFonts w:ascii="Cambria" w:hAnsi="Cambria"/>
            <w:szCs w:val="20"/>
            <w:lang w:val="en-GB" w:eastAsia="ja-JP"/>
          </w:rPr>
          <w:t>ddition</w:t>
        </w:r>
        <w:r>
          <w:rPr>
            <w:rFonts w:ascii="Cambria" w:hAnsi="Cambria"/>
            <w:szCs w:val="20"/>
            <w:lang w:val="en-GB" w:eastAsia="ja-JP"/>
          </w:rPr>
          <w:t>ally</w:t>
        </w:r>
        <w:r w:rsidRPr="00194783">
          <w:rPr>
            <w:rFonts w:ascii="Cambria" w:hAnsi="Cambria"/>
            <w:szCs w:val="20"/>
            <w:lang w:val="en-GB" w:eastAsia="ja-JP"/>
          </w:rPr>
          <w:t xml:space="preserve">, </w:t>
        </w:r>
        <w:r>
          <w:rPr>
            <w:rFonts w:ascii="Cambria" w:hAnsi="Cambria"/>
            <w:szCs w:val="20"/>
            <w:lang w:val="en-GB" w:eastAsia="ja-JP"/>
          </w:rPr>
          <w:t xml:space="preserve">the value of </w:t>
        </w:r>
        <w:r w:rsidRPr="00194783">
          <w:rPr>
            <w:rFonts w:ascii="Cambria" w:hAnsi="Cambria"/>
            <w:szCs w:val="20"/>
            <w:lang w:val="en-GB" w:eastAsia="ja-JP"/>
          </w:rPr>
          <w:t xml:space="preserve">x can be </w:t>
        </w:r>
        <w:r>
          <w:rPr>
            <w:rFonts w:ascii="Cambria" w:hAnsi="Cambria"/>
            <w:szCs w:val="20"/>
            <w:lang w:val="en-GB" w:eastAsia="ja-JP"/>
          </w:rPr>
          <w:t>calculated</w:t>
        </w:r>
        <w:r w:rsidRPr="00194783">
          <w:rPr>
            <w:rFonts w:ascii="Cambria" w:hAnsi="Cambria"/>
            <w:szCs w:val="20"/>
            <w:lang w:val="en-GB" w:eastAsia="ja-JP"/>
          </w:rPr>
          <w:t xml:space="preserve"> as</w:t>
        </w:r>
        <w:r>
          <w:rPr>
            <w:rFonts w:ascii="Cambria" w:hAnsi="Cambria"/>
            <w:szCs w:val="20"/>
            <w:lang w:val="en-GB" w:eastAsia="ja-JP"/>
          </w:rPr>
          <w:t xml:space="preserve"> below</w:t>
        </w:r>
      </w:ins>
    </w:p>
    <w:p w14:paraId="18D2E2CF" w14:textId="77777777" w:rsidR="006019C2" w:rsidRPr="00194783" w:rsidRDefault="006019C2" w:rsidP="006019C2">
      <w:pPr>
        <w:ind w:left="720"/>
        <w:rPr>
          <w:ins w:id="821" w:author="DENOUAL Franck" w:date="2022-07-29T13:44:00Z"/>
          <w:rFonts w:ascii="Cambria" w:hAnsi="Cambria"/>
          <w:szCs w:val="20"/>
          <w:lang w:val="en-GB" w:eastAsia="ja-JP"/>
        </w:rPr>
      </w:pPr>
      <w:ins w:id="822" w:author="DENOUAL Franck" w:date="2022-07-29T13:44:00Z">
        <w:r w:rsidRPr="00194783">
          <w:rPr>
            <w:rFonts w:ascii="Cambria" w:hAnsi="Cambria"/>
            <w:szCs w:val="20"/>
            <w:lang w:val="en-GB" w:eastAsia="ja-JP"/>
          </w:rPr>
          <w:t xml:space="preserve"> </w:t>
        </w:r>
        <m:oMath>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f</m:t>
          </m:r>
          <m:r>
            <m:rPr>
              <m:sty m:val="p"/>
            </m:rPr>
            <w:rPr>
              <w:rFonts w:ascii="Cambria Math" w:hAnsi="Cambria Math"/>
              <w:szCs w:val="20"/>
              <w:lang w:val="en-GB" w:eastAsia="ja-JP"/>
            </w:rPr>
            <m:t xml:space="preserve"> +</m:t>
          </m:r>
          <m:r>
            <w:rPr>
              <w:rFonts w:ascii="Cambria Math" w:hAnsi="Cambria Math"/>
              <w:szCs w:val="20"/>
              <w:lang w:val="en-GB" w:eastAsia="ja-JP"/>
            </w:rPr>
            <m:t>e</m:t>
          </m:r>
          <m:d>
            <m:dPr>
              <m:ctrlPr>
                <w:rPr>
                  <w:rFonts w:ascii="Cambria Math" w:hAnsi="Cambria Math"/>
                  <w:szCs w:val="20"/>
                  <w:lang w:val="en-GB" w:eastAsia="ja-JP"/>
                </w:rPr>
              </m:ctrlPr>
            </m:dPr>
            <m:e>
              <m:r>
                <m:rPr>
                  <m:sty m:val="p"/>
                </m:rPr>
                <w:rPr>
                  <w:rFonts w:ascii="Cambria Math" w:hAnsi="Cambria Math"/>
                  <w:szCs w:val="20"/>
                  <w:lang w:val="en-GB" w:eastAsia="ja-JP"/>
                </w:rPr>
                <m:t>θ</m:t>
              </m:r>
            </m:e>
          </m:d>
          <m:r>
            <m:rPr>
              <m:sty m:val="p"/>
            </m:rPr>
            <w:rPr>
              <w:rFonts w:ascii="Cambria Math" w:hAnsi="Cambria Math"/>
              <w:szCs w:val="20"/>
              <w:lang w:val="en-GB" w:eastAsia="ja-JP"/>
            </w:rPr>
            <m:t>.</m:t>
          </m:r>
          <m:f>
            <m:fPr>
              <m:type m:val="lin"/>
              <m:ctrlPr>
                <w:rPr>
                  <w:rFonts w:ascii="Cambria Math" w:hAnsi="Cambria Math"/>
                  <w:szCs w:val="20"/>
                  <w:lang w:val="en-GB" w:eastAsia="ja-JP"/>
                </w:rPr>
              </m:ctrlPr>
            </m:fPr>
            <m:num>
              <m:sSub>
                <m:sSubPr>
                  <m:ctrlPr>
                    <w:rPr>
                      <w:rFonts w:ascii="Cambria Math" w:hAnsi="Cambria Math"/>
                      <w:szCs w:val="20"/>
                      <w:lang w:val="en-GB" w:eastAsia="ja-JP"/>
                    </w:rPr>
                  </m:ctrlPr>
                </m:sSubPr>
                <m:e>
                  <m:r>
                    <w:rPr>
                      <w:rFonts w:ascii="Cambria Math" w:hAnsi="Cambria Math"/>
                      <w:szCs w:val="20"/>
                      <w:lang w:val="en-GB" w:eastAsia="ja-JP"/>
                    </w:rPr>
                    <m:t>X</m:t>
                  </m:r>
                </m:e>
                <m:sub>
                  <m:r>
                    <w:rPr>
                      <w:rFonts w:ascii="Cambria Math" w:hAnsi="Cambria Math"/>
                      <w:szCs w:val="20"/>
                      <w:lang w:val="en-GB" w:eastAsia="ja-JP"/>
                    </w:rPr>
                    <m:t>c</m:t>
                  </m:r>
                </m:sub>
              </m:sSub>
              <m:r>
                <m:rPr>
                  <m:sty m:val="p"/>
                </m:rPr>
                <w:rPr>
                  <w:rFonts w:ascii="Cambria Math" w:hAnsi="Cambria Math"/>
                  <w:szCs w:val="20"/>
                  <w:lang w:val="en-GB" w:eastAsia="ja-JP"/>
                </w:rPr>
                <m:t>+</m:t>
              </m:r>
              <m:r>
                <w:rPr>
                  <w:rFonts w:ascii="Cambria Math" w:hAnsi="Cambria Math"/>
                  <w:szCs w:val="20"/>
                  <w:lang w:val="en-GB" w:eastAsia="ja-JP"/>
                </w:rPr>
                <m:t>s</m:t>
              </m:r>
              <m:r>
                <m:rPr>
                  <m:sty m:val="p"/>
                </m:rPr>
                <w:rPr>
                  <w:rFonts w:ascii="Cambria Math" w:hAnsi="Cambria Math"/>
                  <w:szCs w:val="20"/>
                  <w:lang w:val="en-GB" w:eastAsia="ja-JP"/>
                </w:rPr>
                <m:t>.</m:t>
              </m:r>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num>
            <m:den>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den>
          </m:f>
        </m:oMath>
        <w:r w:rsidRPr="00194783">
          <w:rPr>
            <w:rFonts w:ascii="Cambria" w:hAnsi="Cambria"/>
            <w:szCs w:val="20"/>
            <w:lang w:val="en-GB" w:eastAsia="ja-JP"/>
          </w:rPr>
          <w:t xml:space="preserve">, and </w:t>
        </w:r>
        <m:oMath>
          <m:r>
            <w:rPr>
              <w:rFonts w:ascii="Cambria Math" w:hAnsi="Cambria Math"/>
              <w:szCs w:val="20"/>
              <w:lang w:val="en-GB" w:eastAsia="ja-JP"/>
            </w:rPr>
            <m:t>y</m:t>
          </m:r>
          <m:r>
            <m:rPr>
              <m:sty m:val="p"/>
            </m:rPr>
            <w:rPr>
              <w:rFonts w:ascii="Cambria Math" w:hAnsi="Cambria Math"/>
              <w:szCs w:val="20"/>
              <w:lang w:val="en-GB" w:eastAsia="ja-JP"/>
            </w:rPr>
            <m:t xml:space="preserve">= </m:t>
          </m:r>
          <m:r>
            <w:rPr>
              <w:rFonts w:ascii="Cambria Math" w:hAnsi="Cambria Math"/>
              <w:szCs w:val="20"/>
              <w:lang w:val="en-GB" w:eastAsia="ja-JP"/>
            </w:rPr>
            <m:t>f</m:t>
          </m:r>
          <m:r>
            <m:rPr>
              <m:sty m:val="p"/>
            </m:rPr>
            <w:rPr>
              <w:rFonts w:ascii="Cambria Math" w:hAnsi="Cambria Math"/>
              <w:szCs w:val="20"/>
              <w:lang w:val="en-GB" w:eastAsia="ja-JP"/>
            </w:rPr>
            <m:t xml:space="preserve"> +</m:t>
          </m:r>
          <m:r>
            <w:rPr>
              <w:rFonts w:ascii="Cambria Math" w:hAnsi="Cambria Math"/>
              <w:szCs w:val="20"/>
              <w:lang w:val="en-GB" w:eastAsia="ja-JP"/>
            </w:rPr>
            <m:t>e</m:t>
          </m:r>
          <m:d>
            <m:dPr>
              <m:ctrlPr>
                <w:rPr>
                  <w:rFonts w:ascii="Cambria Math" w:hAnsi="Cambria Math"/>
                  <w:szCs w:val="20"/>
                  <w:lang w:val="en-GB" w:eastAsia="ja-JP"/>
                </w:rPr>
              </m:ctrlPr>
            </m:dPr>
            <m:e>
              <m:r>
                <m:rPr>
                  <m:sty m:val="p"/>
                </m:rPr>
                <w:rPr>
                  <w:rFonts w:ascii="Cambria Math" w:hAnsi="Cambria Math"/>
                  <w:szCs w:val="20"/>
                  <w:lang w:val="en-GB" w:eastAsia="ja-JP"/>
                </w:rPr>
                <m:t>θ</m:t>
              </m:r>
            </m:e>
          </m:d>
          <m:r>
            <m:rPr>
              <m:sty m:val="p"/>
            </m:rPr>
            <w:rPr>
              <w:rFonts w:ascii="Cambria Math" w:hAnsi="Cambria Math"/>
              <w:szCs w:val="20"/>
              <w:lang w:val="en-GB" w:eastAsia="ja-JP"/>
            </w:rPr>
            <m:t>.</m:t>
          </m:r>
          <m:f>
            <m:fPr>
              <m:type m:val="lin"/>
              <m:ctrlPr>
                <w:rPr>
                  <w:rFonts w:ascii="Cambria Math" w:hAnsi="Cambria Math"/>
                  <w:szCs w:val="20"/>
                  <w:lang w:val="en-GB" w:eastAsia="ja-JP"/>
                </w:rPr>
              </m:ctrlPr>
            </m:fPr>
            <m:num>
              <m:sSub>
                <m:sSubPr>
                  <m:ctrlPr>
                    <w:rPr>
                      <w:rFonts w:ascii="Cambria Math" w:hAnsi="Cambria Math"/>
                      <w:szCs w:val="20"/>
                      <w:lang w:val="en-GB" w:eastAsia="ja-JP"/>
                    </w:rPr>
                  </m:ctrlPr>
                </m:sSubPr>
                <m:e>
                  <m:r>
                    <w:rPr>
                      <w:rFonts w:ascii="Cambria Math" w:hAnsi="Cambria Math"/>
                      <w:szCs w:val="20"/>
                      <w:lang w:val="en-GB" w:eastAsia="ja-JP"/>
                    </w:rPr>
                    <m:t>Y</m:t>
                  </m:r>
                </m:e>
                <m:sub>
                  <m:r>
                    <w:rPr>
                      <w:rFonts w:ascii="Cambria Math" w:hAnsi="Cambria Math"/>
                      <w:szCs w:val="20"/>
                      <w:lang w:val="en-GB" w:eastAsia="ja-JP"/>
                    </w:rPr>
                    <m:t>c</m:t>
                  </m:r>
                </m:sub>
              </m:sSub>
            </m:num>
            <m:den>
              <m:sSub>
                <m:sSubPr>
                  <m:ctrlPr>
                    <w:rPr>
                      <w:rFonts w:ascii="Cambria Math" w:hAnsi="Cambria Math"/>
                      <w:szCs w:val="20"/>
                      <w:lang w:val="en-GB" w:eastAsia="ja-JP"/>
                    </w:rPr>
                  </m:ctrlPr>
                </m:sSubPr>
                <m:e>
                  <m:r>
                    <w:rPr>
                      <w:rFonts w:ascii="Cambria Math" w:hAnsi="Cambria Math"/>
                      <w:szCs w:val="20"/>
                      <w:lang w:val="en-GB" w:eastAsia="ja-JP"/>
                    </w:rPr>
                    <m:t>Z</m:t>
                  </m:r>
                </m:e>
                <m:sub>
                  <m:r>
                    <w:rPr>
                      <w:rFonts w:ascii="Cambria Math" w:hAnsi="Cambria Math"/>
                      <w:szCs w:val="20"/>
                      <w:lang w:val="en-GB" w:eastAsia="ja-JP"/>
                    </w:rPr>
                    <m:t>c</m:t>
                  </m:r>
                </m:sub>
              </m:sSub>
            </m:den>
          </m:f>
        </m:oMath>
        <w:r w:rsidRPr="00194783">
          <w:rPr>
            <w:rFonts w:ascii="Cambria" w:hAnsi="Cambria"/>
            <w:szCs w:val="20"/>
            <w:lang w:val="en-GB" w:eastAsia="ja-JP"/>
          </w:rPr>
          <w:t xml:space="preserve">.    </w:t>
        </w:r>
        <w:r>
          <w:rPr>
            <w:rFonts w:ascii="Cambria" w:hAnsi="Cambria"/>
            <w:szCs w:val="20"/>
            <w:lang w:val="en-GB" w:eastAsia="ja-JP"/>
          </w:rPr>
          <w:tab/>
        </w:r>
        <w:r>
          <w:rPr>
            <w:rFonts w:ascii="Cambria" w:hAnsi="Cambria"/>
            <w:szCs w:val="20"/>
            <w:lang w:val="en-GB" w:eastAsia="ja-JP"/>
          </w:rPr>
          <w:tab/>
        </w:r>
        <w:r>
          <w:rPr>
            <w:rFonts w:ascii="Cambria" w:hAnsi="Cambria"/>
            <w:szCs w:val="20"/>
            <w:lang w:val="en-GB" w:eastAsia="ja-JP"/>
          </w:rPr>
          <w:tab/>
          <w:t>(6.5.40-9</w:t>
        </w:r>
        <w:r w:rsidRPr="00194783">
          <w:rPr>
            <w:rFonts w:ascii="Cambria" w:hAnsi="Cambria"/>
            <w:szCs w:val="20"/>
            <w:lang w:val="en-GB" w:eastAsia="ja-JP"/>
          </w:rPr>
          <w:t>)</w:t>
        </w:r>
      </w:ins>
    </w:p>
    <w:p w14:paraId="6D53EA93" w14:textId="77777777" w:rsidR="006019C2" w:rsidRPr="00194783" w:rsidDel="00062441" w:rsidRDefault="006019C2" w:rsidP="006019C2">
      <w:pPr>
        <w:rPr>
          <w:ins w:id="823" w:author="DENOUAL Franck" w:date="2022-07-29T13:44:00Z"/>
          <w:rFonts w:ascii="Cambria" w:hAnsi="Cambria"/>
          <w:szCs w:val="20"/>
          <w:lang w:val="en-GB" w:eastAsia="ja-JP"/>
        </w:rPr>
      </w:pPr>
    </w:p>
    <w:p w14:paraId="475AFF44" w14:textId="77777777" w:rsidR="006019C2" w:rsidRPr="00194783" w:rsidRDefault="006019C2" w:rsidP="006019C2">
      <w:pPr>
        <w:tabs>
          <w:tab w:val="left" w:pos="1584"/>
        </w:tabs>
        <w:spacing w:after="240" w:line="220" w:lineRule="atLeast"/>
        <w:ind w:right="720"/>
        <w:rPr>
          <w:ins w:id="824" w:author="DENOUAL Franck" w:date="2022-07-29T13:44:00Z"/>
          <w:rFonts w:ascii="Cambria" w:hAnsi="Cambria"/>
          <w:szCs w:val="20"/>
          <w:lang w:val="en-GB" w:eastAsia="ja-JP"/>
        </w:rPr>
      </w:pPr>
      <w:ins w:id="825" w:author="DENOUAL Franck" w:date="2022-07-29T13:44:00Z">
        <w:r>
          <w:rPr>
            <w:rFonts w:ascii="Cambria" w:hAnsi="Cambria"/>
            <w:szCs w:val="20"/>
            <w:lang w:val="en-GB" w:eastAsia="ja-JP"/>
          </w:rPr>
          <w:t xml:space="preserve">A point on the </w:t>
        </w:r>
        <w:r w:rsidRPr="00194783">
          <w:rPr>
            <w:rFonts w:ascii="Cambria" w:hAnsi="Cambria"/>
            <w:szCs w:val="20"/>
            <w:lang w:val="en-GB" w:eastAsia="ja-JP"/>
          </w:rPr>
          <w:t>distorted image in the normalized coordinate is</w:t>
        </w:r>
        <w:r>
          <w:rPr>
            <w:rFonts w:ascii="Cambria" w:hAnsi="Cambria"/>
            <w:szCs w:val="20"/>
            <w:lang w:val="en-GB" w:eastAsia="ja-JP"/>
          </w:rPr>
          <w:t xml:space="preserve"> represented as</w:t>
        </w:r>
        <w:r w:rsidRPr="00194783">
          <w:rPr>
            <w:rFonts w:ascii="Cambria" w:hAnsi="Cambria"/>
            <w:szCs w:val="20"/>
            <w:lang w:val="en-GB" w:eastAsia="ja-JP"/>
          </w:rPr>
          <w:t xml:space="preserve"> (</w:t>
        </w:r>
        <m:oMath>
          <m:r>
            <w:rPr>
              <w:rFonts w:ascii="Cambria Math" w:hAnsi="Cambria Math"/>
              <w:szCs w:val="20"/>
              <w:lang w:val="en-GB" w:eastAsia="ja-JP"/>
            </w:rPr>
            <m:t>x</m:t>
          </m:r>
        </m:oMath>
        <w:r w:rsidRPr="00194783">
          <w:rPr>
            <w:rFonts w:ascii="Cambria" w:hAnsi="Cambria"/>
            <w:szCs w:val="20"/>
            <w:lang w:val="en-GB" w:eastAsia="ja-JP"/>
          </w:rPr>
          <w:t>,</w:t>
        </w:r>
        <m:oMath>
          <m:r>
            <w:rPr>
              <w:rFonts w:ascii="Cambria Math" w:hAnsi="Cambria Math"/>
              <w:szCs w:val="20"/>
              <w:lang w:val="en-GB" w:eastAsia="ja-JP"/>
            </w:rPr>
            <m:t>y</m:t>
          </m:r>
        </m:oMath>
        <w:r w:rsidRPr="00194783">
          <w:rPr>
            <w:rFonts w:ascii="Cambria" w:hAnsi="Cambria"/>
            <w:szCs w:val="20"/>
            <w:lang w:val="en-GB" w:eastAsia="ja-JP"/>
          </w:rPr>
          <w:t>)</w:t>
        </w:r>
        <w:r>
          <w:rPr>
            <w:rFonts w:ascii="Cambria" w:hAnsi="Cambria"/>
            <w:szCs w:val="20"/>
            <w:lang w:val="en-GB" w:eastAsia="ja-JP"/>
          </w:rPr>
          <w:t xml:space="preserve">. A corresponding point on </w:t>
        </w:r>
        <w:r w:rsidRPr="00194783">
          <w:rPr>
            <w:rFonts w:ascii="Cambria" w:hAnsi="Cambria"/>
            <w:szCs w:val="20"/>
            <w:lang w:val="en-GB" w:eastAsia="ja-JP"/>
          </w:rPr>
          <w:t>the undistorted</w:t>
        </w:r>
        <w:r>
          <w:rPr>
            <w:rFonts w:ascii="Cambria" w:hAnsi="Cambria"/>
            <w:szCs w:val="20"/>
            <w:lang w:val="en-GB" w:eastAsia="ja-JP"/>
          </w:rPr>
          <w:t xml:space="preserve"> or </w:t>
        </w:r>
        <w:r w:rsidRPr="00194783">
          <w:rPr>
            <w:rFonts w:ascii="Cambria" w:hAnsi="Cambria"/>
            <w:szCs w:val="20"/>
            <w:lang w:val="en-GB" w:eastAsia="ja-JP"/>
          </w:rPr>
          <w:t xml:space="preserve">distortion free image coordinate </w:t>
        </w:r>
        <w:r>
          <w:rPr>
            <w:rFonts w:ascii="Cambria" w:hAnsi="Cambria"/>
            <w:szCs w:val="20"/>
            <w:lang w:val="en-GB" w:eastAsia="ja-JP"/>
          </w:rPr>
          <w:t xml:space="preserve">may be defined </w:t>
        </w:r>
        <w:r w:rsidRPr="00194783">
          <w:rPr>
            <w:rFonts w:ascii="Cambria" w:hAnsi="Cambria"/>
            <w:szCs w:val="20"/>
            <w:lang w:val="en-GB" w:eastAsia="ja-JP"/>
          </w:rPr>
          <w:t>as (</w:t>
        </w:r>
        <m:oMath>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m:t>
              </m:r>
            </m:sup>
          </m:sSup>
          <m:r>
            <m:rPr>
              <m:sty m:val="p"/>
            </m:rPr>
            <w:rPr>
              <w:rFonts w:ascii="Cambria Math" w:hAnsi="Cambria Math"/>
              <w:szCs w:val="20"/>
              <w:lang w:val="en-GB" w:eastAsia="ja-JP"/>
            </w:rPr>
            <m:t xml:space="preserve">, </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m:t>
              </m:r>
            </m:sup>
          </m:sSup>
          <m:r>
            <m:rPr>
              <m:sty m:val="p"/>
            </m:rPr>
            <w:rPr>
              <w:rFonts w:ascii="Cambria Math" w:hAnsi="Cambria Math"/>
              <w:szCs w:val="20"/>
              <w:lang w:val="en-GB" w:eastAsia="ja-JP"/>
            </w:rPr>
            <m:t>)</m:t>
          </m:r>
        </m:oMath>
        <w:r w:rsidRPr="00194783">
          <w:rPr>
            <w:rFonts w:ascii="Cambria" w:hAnsi="Cambria"/>
            <w:szCs w:val="20"/>
            <w:lang w:val="en-GB" w:eastAsia="ja-JP"/>
          </w:rPr>
          <w:t>. The formulation for the radial and tangential</w:t>
        </w:r>
        <w:r>
          <w:rPr>
            <w:rFonts w:ascii="Cambria" w:hAnsi="Cambria"/>
            <w:sz w:val="20"/>
          </w:rPr>
          <w:t xml:space="preserve"> </w:t>
        </w:r>
        <w:r w:rsidRPr="00194783">
          <w:rPr>
            <w:rFonts w:ascii="Cambria" w:hAnsi="Cambria"/>
            <w:szCs w:val="20"/>
            <w:lang w:val="en-GB" w:eastAsia="ja-JP"/>
          </w:rPr>
          <w:t xml:space="preserve">distortion is </w:t>
        </w:r>
        <w:r>
          <w:rPr>
            <w:rFonts w:ascii="Cambria" w:hAnsi="Cambria"/>
            <w:szCs w:val="20"/>
            <w:lang w:val="en-GB" w:eastAsia="ja-JP"/>
          </w:rPr>
          <w:t>similarly</w:t>
        </w:r>
        <w:r w:rsidRPr="00194783">
          <w:rPr>
            <w:rFonts w:ascii="Cambria" w:hAnsi="Cambria"/>
            <w:szCs w:val="20"/>
            <w:lang w:val="en-GB" w:eastAsia="ja-JP"/>
          </w:rPr>
          <w:t xml:space="preserve"> define</w:t>
        </w:r>
        <w:r>
          <w:rPr>
            <w:rFonts w:ascii="Cambria" w:hAnsi="Cambria"/>
            <w:szCs w:val="20"/>
            <w:lang w:val="en-GB" w:eastAsia="ja-JP"/>
          </w:rPr>
          <w:t>d</w:t>
        </w:r>
        <w:r w:rsidRPr="00194783">
          <w:rPr>
            <w:rFonts w:ascii="Cambria" w:hAnsi="Cambria"/>
            <w:szCs w:val="20"/>
            <w:lang w:val="en-GB" w:eastAsia="ja-JP"/>
          </w:rPr>
          <w:t xml:space="preserve"> below:</w:t>
        </w:r>
      </w:ins>
    </w:p>
    <w:p w14:paraId="08FFA2E8" w14:textId="77777777" w:rsidR="006019C2" w:rsidRPr="00194783" w:rsidRDefault="006019C2" w:rsidP="006019C2">
      <w:pPr>
        <w:rPr>
          <w:ins w:id="826" w:author="DENOUAL Franck" w:date="2022-07-29T13:44:00Z"/>
          <w:rFonts w:ascii="Cambria" w:hAnsi="Cambria"/>
          <w:szCs w:val="20"/>
          <w:lang w:val="en-GB" w:eastAsia="ja-JP"/>
        </w:rPr>
      </w:pPr>
      <m:oMath>
        <m:sSup>
          <m:sSupPr>
            <m:ctrlPr>
              <w:ins w:id="827" w:author="DENOUAL Franck" w:date="2022-07-29T13:44:00Z">
                <w:rPr>
                  <w:rFonts w:ascii="Cambria Math" w:hAnsi="Cambria Math"/>
                  <w:szCs w:val="20"/>
                  <w:lang w:val="en-GB" w:eastAsia="ja-JP"/>
                </w:rPr>
              </w:ins>
            </m:ctrlPr>
          </m:sSupPr>
          <m:e>
            <m:r>
              <w:ins w:id="828" w:author="DENOUAL Franck" w:date="2022-07-29T13:44:00Z">
                <w:rPr>
                  <w:rFonts w:ascii="Cambria Math" w:hAnsi="Cambria Math"/>
                  <w:szCs w:val="20"/>
                  <w:lang w:val="en-GB" w:eastAsia="ja-JP"/>
                </w:rPr>
                <m:t>x</m:t>
              </w:ins>
            </m:r>
          </m:e>
          <m:sup>
            <m:r>
              <w:ins w:id="829" w:author="DENOUAL Franck" w:date="2022-07-29T13:44:00Z">
                <m:rPr>
                  <m:sty m:val="p"/>
                </m:rPr>
                <w:rPr>
                  <w:rFonts w:ascii="Cambria Math" w:hAnsi="Cambria Math"/>
                  <w:szCs w:val="20"/>
                  <w:lang w:val="en-GB" w:eastAsia="ja-JP"/>
                </w:rPr>
                <m:t>'</m:t>
              </w:ins>
            </m:r>
          </m:sup>
        </m:sSup>
        <m:r>
          <w:ins w:id="830" w:author="DENOUAL Franck" w:date="2022-07-29T13:44:00Z">
            <m:rPr>
              <m:sty m:val="p"/>
            </m:rPr>
            <w:rPr>
              <w:rFonts w:ascii="Cambria Math" w:hAnsi="Cambria Math"/>
              <w:szCs w:val="20"/>
              <w:lang w:val="en-GB" w:eastAsia="ja-JP"/>
            </w:rPr>
            <m:t>=</m:t>
          </w:ins>
        </m:r>
        <m:r>
          <w:ins w:id="831" w:author="DENOUAL Franck" w:date="2022-07-29T13:44:00Z">
            <w:rPr>
              <w:rFonts w:ascii="Cambria Math" w:hAnsi="Cambria Math"/>
              <w:szCs w:val="20"/>
              <w:lang w:val="en-GB" w:eastAsia="ja-JP"/>
            </w:rPr>
            <m:t>x</m:t>
          </w:ins>
        </m:r>
        <m:r>
          <w:ins w:id="832" w:author="DENOUAL Franck" w:date="2022-07-29T13:44:00Z">
            <m:rPr>
              <m:sty m:val="p"/>
            </m:rPr>
            <w:rPr>
              <w:rFonts w:ascii="Cambria Math" w:hAnsi="Cambria Math"/>
              <w:szCs w:val="20"/>
              <w:lang w:val="en-GB" w:eastAsia="ja-JP"/>
            </w:rPr>
            <m:t>(</m:t>
          </w:ins>
        </m:r>
        <m:r>
          <w:ins w:id="833" w:author="DENOUAL Franck" w:date="2022-07-29T13:44:00Z">
            <w:rPr>
              <w:rFonts w:ascii="Cambria Math" w:hAnsi="Cambria Math"/>
              <w:szCs w:val="20"/>
              <w:lang w:val="en-GB" w:eastAsia="ja-JP"/>
            </w:rPr>
            <m:t>rd</m:t>
          </w:ins>
        </m:r>
        <m:r>
          <w:ins w:id="834" w:author="DENOUAL Franck" w:date="2022-07-29T13:44:00Z">
            <m:rPr>
              <m:sty m:val="p"/>
            </m:rPr>
            <w:rPr>
              <w:rFonts w:ascii="Cambria Math" w:hAnsi="Cambria Math"/>
              <w:szCs w:val="20"/>
              <w:lang w:val="en-GB" w:eastAsia="ja-JP"/>
            </w:rPr>
            <m:t>[0]*</m:t>
          </w:ins>
        </m:r>
        <m:sSup>
          <m:sSupPr>
            <m:ctrlPr>
              <w:ins w:id="835" w:author="DENOUAL Franck" w:date="2022-07-29T13:44:00Z">
                <w:rPr>
                  <w:rFonts w:ascii="Cambria Math" w:hAnsi="Cambria Math"/>
                  <w:szCs w:val="20"/>
                  <w:lang w:val="en-GB" w:eastAsia="ja-JP"/>
                </w:rPr>
              </w:ins>
            </m:ctrlPr>
          </m:sSupPr>
          <m:e>
            <m:bar>
              <m:barPr>
                <m:pos m:val="top"/>
                <m:ctrlPr>
                  <w:ins w:id="836" w:author="DENOUAL Franck" w:date="2022-07-29T13:44:00Z">
                    <w:rPr>
                      <w:rFonts w:ascii="Cambria Math" w:hAnsi="Cambria Math"/>
                      <w:szCs w:val="20"/>
                      <w:lang w:val="en-GB" w:eastAsia="ja-JP"/>
                    </w:rPr>
                  </w:ins>
                </m:ctrlPr>
              </m:barPr>
              <m:e>
                <m:r>
                  <w:ins w:id="837" w:author="DENOUAL Franck" w:date="2022-07-29T13:44:00Z">
                    <w:rPr>
                      <w:rFonts w:ascii="Cambria Math" w:hAnsi="Cambria Math"/>
                      <w:szCs w:val="20"/>
                      <w:lang w:val="en-GB" w:eastAsia="ja-JP"/>
                    </w:rPr>
                    <m:t>d</m:t>
                  </w:ins>
                </m:r>
              </m:e>
            </m:bar>
          </m:e>
          <m:sup>
            <m:r>
              <w:ins w:id="838" w:author="DENOUAL Franck" w:date="2022-07-29T13:44:00Z">
                <m:rPr>
                  <m:sty m:val="p"/>
                </m:rPr>
                <w:rPr>
                  <w:rFonts w:ascii="Cambria Math" w:hAnsi="Cambria Math"/>
                  <w:szCs w:val="20"/>
                  <w:lang w:val="en-GB" w:eastAsia="ja-JP"/>
                </w:rPr>
                <m:t>2</m:t>
              </w:ins>
            </m:r>
          </m:sup>
        </m:sSup>
      </m:oMath>
      <w:ins w:id="839" w:author="DENOUAL Franck" w:date="2022-07-29T13:44:00Z">
        <w:r w:rsidRPr="00194783">
          <w:rPr>
            <w:rFonts w:ascii="Cambria" w:hAnsi="Cambria"/>
            <w:szCs w:val="20"/>
            <w:lang w:val="en-GB" w:eastAsia="ja-JP"/>
          </w:rPr>
          <w:t xml:space="preserve">+   </w:t>
        </w:r>
        <m:oMath>
          <m:r>
            <w:rPr>
              <w:rFonts w:ascii="Cambria Math" w:hAnsi="Cambria Math"/>
              <w:szCs w:val="20"/>
              <w:lang w:val="en-GB" w:eastAsia="ja-JP"/>
            </w:rPr>
            <m:t>rd</m:t>
          </m:r>
          <m:r>
            <m:rPr>
              <m:sty m:val="p"/>
            </m:rPr>
            <w:rPr>
              <w:rFonts w:ascii="Cambria Math" w:hAnsi="Cambria Math"/>
              <w:szCs w:val="20"/>
              <w:lang w:val="en-GB" w:eastAsia="ja-JP"/>
            </w:rPr>
            <m:t>[1]*</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4</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rd</m:t>
          </m:r>
          <m:r>
            <m:rPr>
              <m:sty m:val="p"/>
            </m:rPr>
            <w:rPr>
              <w:rFonts w:ascii="Cambria Math" w:hAnsi="Cambria Math"/>
              <w:szCs w:val="20"/>
              <w:lang w:val="en-GB" w:eastAsia="ja-JP"/>
            </w:rPr>
            <m:t>[2]*</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6</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 xml:space="preserve">+   </w:t>
        </w:r>
        <m:oMath>
          <m:r>
            <m:rPr>
              <m:sty m:val="p"/>
            </m:rPr>
            <w:rPr>
              <w:rFonts w:ascii="Cambria Math" w:hAnsi="Cambria Math"/>
              <w:szCs w:val="20"/>
              <w:lang w:val="en-GB" w:eastAsia="ja-JP"/>
            </w:rPr>
            <m:t>2*</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m:t>
          </m:r>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y</m:t>
          </m:r>
          <m:r>
            <m:rPr>
              <m:sty m:val="p"/>
            </m:rPr>
            <w:rPr>
              <w:rFonts w:ascii="Cambria Math" w:hAnsi="Cambria Math"/>
              <w:szCs w:val="20"/>
              <w:lang w:val="en-GB" w:eastAsia="ja-JP"/>
            </w:rPr>
            <m:t xml:space="preserve"> +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2</m:t>
              </m:r>
            </m:sup>
          </m:sSup>
          <m:r>
            <m:rPr>
              <m:sty m:val="p"/>
            </m:rPr>
            <w:rPr>
              <w:rFonts w:ascii="Cambria Math" w:hAnsi="Cambria Math"/>
              <w:szCs w:val="20"/>
              <w:lang w:val="en-GB" w:eastAsia="ja-JP"/>
            </w:rPr>
            <m:t>+2</m:t>
          </m:r>
          <m:sSup>
            <m:sSupPr>
              <m:ctrlPr>
                <w:rPr>
                  <w:rFonts w:ascii="Cambria Math" w:hAnsi="Cambria Math"/>
                  <w:szCs w:val="20"/>
                  <w:lang w:val="en-GB" w:eastAsia="ja-JP"/>
                </w:rPr>
              </m:ctrlPr>
            </m:sSupPr>
            <m:e>
              <m:r>
                <w:rPr>
                  <w:rFonts w:ascii="Cambria Math" w:hAnsi="Cambria Math"/>
                  <w:szCs w:val="20"/>
                  <w:lang w:val="en-GB" w:eastAsia="ja-JP"/>
                </w:rPr>
                <m:t>x</m:t>
              </m:r>
            </m:e>
            <m:sup>
              <m:r>
                <m:rPr>
                  <m:sty m:val="p"/>
                </m:rPr>
                <w:rPr>
                  <w:rFonts w:ascii="Cambria Math" w:hAnsi="Cambria Math"/>
                  <w:szCs w:val="20"/>
                  <w:lang w:val="en-GB" w:eastAsia="ja-JP"/>
                </w:rPr>
                <m:t>2</m:t>
              </m:r>
            </m:sup>
          </m:sSup>
          <m:r>
            <m:rPr>
              <m:sty m:val="p"/>
            </m:rPr>
            <w:rPr>
              <w:rFonts w:ascii="Cambria Math" w:hAnsi="Cambria Math"/>
              <w:szCs w:val="20"/>
              <w:lang w:val="en-GB" w:eastAsia="ja-JP"/>
            </w:rPr>
            <m:t>)</m:t>
          </m:r>
        </m:oMath>
        <w:r>
          <w:rPr>
            <w:rFonts w:ascii="Cambria" w:hAnsi="Cambria"/>
            <w:szCs w:val="20"/>
            <w:lang w:val="en-GB" w:eastAsia="ja-JP"/>
          </w:rPr>
          <w:t xml:space="preserve"> (6.5.40-10</w:t>
        </w:r>
        <w:r w:rsidRPr="00194783">
          <w:rPr>
            <w:rFonts w:ascii="Cambria" w:hAnsi="Cambria"/>
            <w:szCs w:val="20"/>
            <w:lang w:val="en-GB" w:eastAsia="ja-JP"/>
          </w:rPr>
          <w:t>)</w:t>
        </w:r>
        <w:r w:rsidRPr="004F5280" w:rsidDel="00D47BD9">
          <w:rPr>
            <w:rFonts w:ascii="Cambria" w:hAnsi="Cambria"/>
            <w:szCs w:val="20"/>
            <w:lang w:val="en-GB" w:eastAsia="ja-JP"/>
          </w:rPr>
          <w:t xml:space="preserve"> </w:t>
        </w:r>
      </w:ins>
    </w:p>
    <w:p w14:paraId="52195188" w14:textId="77777777" w:rsidR="006019C2" w:rsidRPr="00194783" w:rsidRDefault="006019C2" w:rsidP="006019C2">
      <w:pPr>
        <w:rPr>
          <w:ins w:id="840" w:author="DENOUAL Franck" w:date="2022-07-29T13:44:00Z"/>
          <w:rFonts w:ascii="Cambria" w:hAnsi="Cambria"/>
          <w:szCs w:val="20"/>
          <w:lang w:val="en-GB" w:eastAsia="ja-JP"/>
        </w:rPr>
      </w:pPr>
    </w:p>
    <w:p w14:paraId="3059B18A" w14:textId="77777777" w:rsidR="006019C2" w:rsidRPr="00194783" w:rsidRDefault="006019C2" w:rsidP="006019C2">
      <w:pPr>
        <w:rPr>
          <w:ins w:id="841" w:author="DENOUAL Franck" w:date="2022-07-29T13:44:00Z"/>
          <w:rFonts w:ascii="Cambria" w:hAnsi="Cambria"/>
          <w:szCs w:val="20"/>
          <w:lang w:val="en-GB" w:eastAsia="ja-JP"/>
        </w:rPr>
      </w:pPr>
      <m:oMath>
        <m:sSup>
          <m:sSupPr>
            <m:ctrlPr>
              <w:ins w:id="842" w:author="DENOUAL Franck" w:date="2022-07-29T13:44:00Z">
                <w:rPr>
                  <w:rFonts w:ascii="Cambria Math" w:hAnsi="Cambria Math"/>
                  <w:szCs w:val="20"/>
                  <w:lang w:val="en-GB" w:eastAsia="ja-JP"/>
                </w:rPr>
              </w:ins>
            </m:ctrlPr>
          </m:sSupPr>
          <m:e>
            <m:r>
              <w:ins w:id="843" w:author="DENOUAL Franck" w:date="2022-07-29T13:44:00Z">
                <w:rPr>
                  <w:rFonts w:ascii="Cambria Math" w:hAnsi="Cambria Math"/>
                  <w:szCs w:val="20"/>
                  <w:lang w:val="en-GB" w:eastAsia="ja-JP"/>
                </w:rPr>
                <m:t>y</m:t>
              </w:ins>
            </m:r>
          </m:e>
          <m:sup>
            <m:r>
              <w:ins w:id="844" w:author="DENOUAL Franck" w:date="2022-07-29T13:44:00Z">
                <m:rPr>
                  <m:sty m:val="p"/>
                </m:rPr>
                <w:rPr>
                  <w:rFonts w:ascii="Cambria Math" w:hAnsi="Cambria Math"/>
                  <w:szCs w:val="20"/>
                  <w:lang w:val="en-GB" w:eastAsia="ja-JP"/>
                </w:rPr>
                <m:t>'</m:t>
              </w:ins>
            </m:r>
          </m:sup>
        </m:sSup>
        <m:r>
          <w:ins w:id="845" w:author="DENOUAL Franck" w:date="2022-07-29T13:44:00Z">
            <m:rPr>
              <m:sty m:val="p"/>
            </m:rPr>
            <w:rPr>
              <w:rFonts w:ascii="Cambria Math" w:hAnsi="Cambria Math"/>
              <w:szCs w:val="20"/>
              <w:lang w:val="en-GB" w:eastAsia="ja-JP"/>
            </w:rPr>
            <m:t>=</m:t>
          </w:ins>
        </m:r>
        <m:r>
          <w:ins w:id="846" w:author="DENOUAL Franck" w:date="2022-07-29T13:44:00Z">
            <w:rPr>
              <w:rFonts w:ascii="Cambria Math" w:hAnsi="Cambria Math"/>
              <w:szCs w:val="20"/>
              <w:lang w:val="en-GB" w:eastAsia="ja-JP"/>
            </w:rPr>
            <m:t>y</m:t>
          </w:ins>
        </m:r>
        <m:r>
          <w:ins w:id="847" w:author="DENOUAL Franck" w:date="2022-07-29T13:44:00Z">
            <m:rPr>
              <m:sty m:val="p"/>
            </m:rPr>
            <w:rPr>
              <w:rFonts w:ascii="Cambria Math" w:hAnsi="Cambria Math"/>
              <w:szCs w:val="20"/>
              <w:lang w:val="en-GB" w:eastAsia="ja-JP"/>
            </w:rPr>
            <m:t>(</m:t>
          </w:ins>
        </m:r>
        <m:r>
          <w:ins w:id="848" w:author="DENOUAL Franck" w:date="2022-07-29T13:44:00Z">
            <w:rPr>
              <w:rFonts w:ascii="Cambria Math" w:hAnsi="Cambria Math"/>
              <w:szCs w:val="20"/>
              <w:lang w:val="en-GB" w:eastAsia="ja-JP"/>
            </w:rPr>
            <m:t>rd</m:t>
          </w:ins>
        </m:r>
        <m:r>
          <w:ins w:id="849" w:author="DENOUAL Franck" w:date="2022-07-29T13:44:00Z">
            <m:rPr>
              <m:sty m:val="p"/>
            </m:rPr>
            <w:rPr>
              <w:rFonts w:ascii="Cambria Math" w:hAnsi="Cambria Math"/>
              <w:szCs w:val="20"/>
              <w:lang w:val="en-GB" w:eastAsia="ja-JP"/>
            </w:rPr>
            <m:t>[0]*</m:t>
          </w:ins>
        </m:r>
        <m:sSup>
          <m:sSupPr>
            <m:ctrlPr>
              <w:ins w:id="850" w:author="DENOUAL Franck" w:date="2022-07-29T13:44:00Z">
                <w:rPr>
                  <w:rFonts w:ascii="Cambria Math" w:hAnsi="Cambria Math"/>
                  <w:szCs w:val="20"/>
                  <w:lang w:val="en-GB" w:eastAsia="ja-JP"/>
                </w:rPr>
              </w:ins>
            </m:ctrlPr>
          </m:sSupPr>
          <m:e>
            <m:bar>
              <m:barPr>
                <m:pos m:val="top"/>
                <m:ctrlPr>
                  <w:ins w:id="851" w:author="DENOUAL Franck" w:date="2022-07-29T13:44:00Z">
                    <w:rPr>
                      <w:rFonts w:ascii="Cambria Math" w:hAnsi="Cambria Math"/>
                      <w:szCs w:val="20"/>
                      <w:lang w:val="en-GB" w:eastAsia="ja-JP"/>
                    </w:rPr>
                  </w:ins>
                </m:ctrlPr>
              </m:barPr>
              <m:e>
                <m:r>
                  <w:ins w:id="852" w:author="DENOUAL Franck" w:date="2022-07-29T13:44:00Z">
                    <w:rPr>
                      <w:rFonts w:ascii="Cambria Math" w:hAnsi="Cambria Math"/>
                      <w:szCs w:val="20"/>
                      <w:lang w:val="en-GB" w:eastAsia="ja-JP"/>
                    </w:rPr>
                    <m:t>d</m:t>
                  </w:ins>
                </m:r>
              </m:e>
            </m:bar>
          </m:e>
          <m:sup>
            <m:r>
              <w:ins w:id="853" w:author="DENOUAL Franck" w:date="2022-07-29T13:44:00Z">
                <m:rPr>
                  <m:sty m:val="p"/>
                </m:rPr>
                <w:rPr>
                  <w:rFonts w:ascii="Cambria Math" w:hAnsi="Cambria Math"/>
                  <w:szCs w:val="20"/>
                  <w:lang w:val="en-GB" w:eastAsia="ja-JP"/>
                </w:rPr>
                <m:t>2</m:t>
              </w:ins>
            </m:r>
          </m:sup>
        </m:sSup>
      </m:oMath>
      <w:ins w:id="854" w:author="DENOUAL Franck" w:date="2022-07-29T13:44:00Z">
        <w:r w:rsidRPr="00194783">
          <w:rPr>
            <w:rFonts w:ascii="Cambria" w:hAnsi="Cambria"/>
            <w:szCs w:val="20"/>
            <w:lang w:val="en-GB" w:eastAsia="ja-JP"/>
          </w:rPr>
          <w:t xml:space="preserve">+   </w:t>
        </w:r>
        <m:oMath>
          <m:r>
            <w:rPr>
              <w:rFonts w:ascii="Cambria Math" w:hAnsi="Cambria Math"/>
              <w:szCs w:val="20"/>
              <w:lang w:val="en-GB" w:eastAsia="ja-JP"/>
            </w:rPr>
            <m:t>rd</m:t>
          </m:r>
          <m:r>
            <m:rPr>
              <m:sty m:val="p"/>
            </m:rPr>
            <w:rPr>
              <w:rFonts w:ascii="Cambria Math" w:hAnsi="Cambria Math"/>
              <w:szCs w:val="20"/>
              <w:lang w:val="en-GB" w:eastAsia="ja-JP"/>
            </w:rPr>
            <m:t>[1]*</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4</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w:t>
        </w:r>
        <m:oMath>
          <m:r>
            <m:rPr>
              <m:sty m:val="p"/>
            </m:rPr>
            <w:rPr>
              <w:rFonts w:ascii="Cambria Math" w:hAnsi="Cambria Math"/>
              <w:szCs w:val="20"/>
              <w:lang w:val="en-GB" w:eastAsia="ja-JP"/>
            </w:rPr>
            <m:t xml:space="preserve">  </m:t>
          </m:r>
          <m:r>
            <w:rPr>
              <w:rFonts w:ascii="Cambria Math" w:hAnsi="Cambria Math"/>
              <w:szCs w:val="20"/>
              <w:lang w:val="en-GB" w:eastAsia="ja-JP"/>
            </w:rPr>
            <m:t>rd</m:t>
          </m:r>
          <m:r>
            <m:rPr>
              <m:sty m:val="p"/>
            </m:rPr>
            <w:rPr>
              <w:rFonts w:ascii="Cambria Math" w:hAnsi="Cambria Math"/>
              <w:szCs w:val="20"/>
              <w:lang w:val="en-GB" w:eastAsia="ja-JP"/>
            </w:rPr>
            <m:t>[2]*</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6</m:t>
              </m:r>
            </m:sup>
          </m:sSup>
          <m:r>
            <m:rPr>
              <m:sty m:val="p"/>
            </m:rPr>
            <w:rPr>
              <w:rFonts w:ascii="Cambria Math" w:hAnsi="Cambria Math"/>
              <w:szCs w:val="20"/>
              <w:lang w:val="en-GB" w:eastAsia="ja-JP"/>
            </w:rPr>
            <m:t xml:space="preserve">)   </m:t>
          </m:r>
        </m:oMath>
        <w:r w:rsidRPr="00194783">
          <w:rPr>
            <w:rFonts w:ascii="Cambria" w:hAnsi="Cambria"/>
            <w:szCs w:val="20"/>
            <w:lang w:val="en-GB" w:eastAsia="ja-JP"/>
          </w:rPr>
          <w:t xml:space="preserve">+   </w:t>
        </w:r>
        <m:oMath>
          <m:r>
            <m:rPr>
              <m:sty m:val="p"/>
            </m:rPr>
            <w:rPr>
              <w:rFonts w:ascii="Cambria Math" w:hAnsi="Cambria Math"/>
              <w:szCs w:val="20"/>
              <w:lang w:val="en-GB" w:eastAsia="ja-JP"/>
            </w:rPr>
            <m:t>2*</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m:t>
          </m:r>
          <m:r>
            <w:rPr>
              <w:rFonts w:ascii="Cambria Math" w:hAnsi="Cambria Math"/>
              <w:szCs w:val="20"/>
              <w:lang w:val="en-GB" w:eastAsia="ja-JP"/>
            </w:rPr>
            <m:t>x</m:t>
          </m:r>
          <m:r>
            <m:rPr>
              <m:sty m:val="p"/>
            </m:rPr>
            <w:rPr>
              <w:rFonts w:ascii="Cambria Math" w:hAnsi="Cambria Math"/>
              <w:szCs w:val="20"/>
              <w:lang w:val="en-GB" w:eastAsia="ja-JP"/>
            </w:rPr>
            <m:t xml:space="preserve">* </m:t>
          </m:r>
          <m:r>
            <w:rPr>
              <w:rFonts w:ascii="Cambria Math" w:hAnsi="Cambria Math"/>
              <w:szCs w:val="20"/>
              <w:lang w:val="en-GB" w:eastAsia="ja-JP"/>
            </w:rPr>
            <m:t>y</m:t>
          </m:r>
          <m:r>
            <m:rPr>
              <m:sty m:val="p"/>
            </m:rPr>
            <w:rPr>
              <w:rFonts w:ascii="Cambria Math" w:hAnsi="Cambria Math"/>
              <w:szCs w:val="20"/>
              <w:lang w:val="en-GB" w:eastAsia="ja-JP"/>
            </w:rPr>
            <m:t xml:space="preserve"> +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m:t>
          </m:r>
          <m:sSup>
            <m:sSupPr>
              <m:ctrlPr>
                <w:rPr>
                  <w:rFonts w:ascii="Cambria Math" w:hAnsi="Cambria Math"/>
                  <w:szCs w:val="20"/>
                  <w:lang w:val="en-GB" w:eastAsia="ja-JP"/>
                </w:rPr>
              </m:ctrlPr>
            </m:sSupPr>
            <m:e>
              <m:bar>
                <m:barPr>
                  <m:pos m:val="top"/>
                  <m:ctrlPr>
                    <w:rPr>
                      <w:rFonts w:ascii="Cambria Math" w:hAnsi="Cambria Math"/>
                      <w:szCs w:val="20"/>
                      <w:lang w:val="en-GB" w:eastAsia="ja-JP"/>
                    </w:rPr>
                  </m:ctrlPr>
                </m:barPr>
                <m:e>
                  <m:r>
                    <w:rPr>
                      <w:rFonts w:ascii="Cambria Math" w:hAnsi="Cambria Math"/>
                      <w:szCs w:val="20"/>
                      <w:lang w:val="en-GB" w:eastAsia="ja-JP"/>
                    </w:rPr>
                    <m:t>d</m:t>
                  </m:r>
                </m:e>
              </m:bar>
            </m:e>
            <m:sup>
              <m:r>
                <m:rPr>
                  <m:sty m:val="p"/>
                </m:rPr>
                <w:rPr>
                  <w:rFonts w:ascii="Cambria Math" w:hAnsi="Cambria Math"/>
                  <w:szCs w:val="20"/>
                  <w:lang w:val="en-GB" w:eastAsia="ja-JP"/>
                </w:rPr>
                <m:t>2</m:t>
              </m:r>
            </m:sup>
          </m:sSup>
          <m:r>
            <m:rPr>
              <m:sty m:val="p"/>
            </m:rPr>
            <w:rPr>
              <w:rFonts w:ascii="Cambria Math" w:hAnsi="Cambria Math"/>
              <w:szCs w:val="20"/>
              <w:lang w:val="en-GB" w:eastAsia="ja-JP"/>
            </w:rPr>
            <m:t>+2</m:t>
          </m:r>
          <m:sSup>
            <m:sSupPr>
              <m:ctrlPr>
                <w:rPr>
                  <w:rFonts w:ascii="Cambria Math" w:hAnsi="Cambria Math"/>
                  <w:szCs w:val="20"/>
                  <w:lang w:val="en-GB" w:eastAsia="ja-JP"/>
                </w:rPr>
              </m:ctrlPr>
            </m:sSupPr>
            <m:e>
              <m:r>
                <w:rPr>
                  <w:rFonts w:ascii="Cambria Math" w:hAnsi="Cambria Math"/>
                  <w:szCs w:val="20"/>
                  <w:lang w:val="en-GB" w:eastAsia="ja-JP"/>
                </w:rPr>
                <m:t>y</m:t>
              </m:r>
            </m:e>
            <m:sup>
              <m:r>
                <m:rPr>
                  <m:sty m:val="p"/>
                </m:rPr>
                <w:rPr>
                  <w:rFonts w:ascii="Cambria Math" w:hAnsi="Cambria Math"/>
                  <w:szCs w:val="20"/>
                  <w:lang w:val="en-GB" w:eastAsia="ja-JP"/>
                </w:rPr>
                <m:t>2</m:t>
              </m:r>
            </m:sup>
          </m:sSup>
        </m:oMath>
        <w:r>
          <w:rPr>
            <w:rFonts w:ascii="Cambria" w:hAnsi="Cambria"/>
            <w:szCs w:val="20"/>
            <w:lang w:val="en-GB" w:eastAsia="ja-JP"/>
          </w:rPr>
          <w:t>) (6.5.40-11</w:t>
        </w:r>
        <w:r w:rsidRPr="00194783">
          <w:rPr>
            <w:rFonts w:ascii="Cambria" w:hAnsi="Cambria"/>
            <w:szCs w:val="20"/>
            <w:lang w:val="en-GB" w:eastAsia="ja-JP"/>
          </w:rPr>
          <w:t>)</w:t>
        </w:r>
      </w:ins>
    </w:p>
    <w:p w14:paraId="7BFCBA85" w14:textId="77777777" w:rsidR="006019C2" w:rsidRDefault="006019C2" w:rsidP="006019C2">
      <w:pPr>
        <w:rPr>
          <w:ins w:id="855" w:author="DENOUAL Franck" w:date="2022-07-29T13:44:00Z"/>
        </w:rPr>
      </w:pPr>
    </w:p>
    <w:p w14:paraId="298C73C8" w14:textId="77777777" w:rsidR="006019C2" w:rsidRDefault="006019C2" w:rsidP="006019C2">
      <w:pPr>
        <w:ind w:left="720"/>
        <w:rPr>
          <w:ins w:id="856" w:author="DENOUAL Franck" w:date="2022-07-29T13:44:00Z"/>
        </w:rPr>
      </w:pPr>
      <w:ins w:id="857" w:author="DENOUAL Franck" w:date="2022-07-29T13:44:00Z">
        <w:r w:rsidRPr="009F349D">
          <w:rPr>
            <w:rFonts w:ascii="Cambria" w:hAnsi="Cambria"/>
            <w:sz w:val="20"/>
            <w:lang w:val="en-GB"/>
          </w:rPr>
          <w:t xml:space="preserve">NOTE </w:t>
        </w:r>
        <w:r>
          <w:rPr>
            <w:rFonts w:ascii="Cambria" w:hAnsi="Cambria"/>
            <w:sz w:val="20"/>
            <w:lang w:val="en-GB"/>
          </w:rPr>
          <w:t>5</w:t>
        </w:r>
        <w:r w:rsidRPr="009F349D">
          <w:rPr>
            <w:rFonts w:ascii="Cambria" w:hAnsi="Cambria"/>
            <w:sz w:val="20"/>
            <w:lang w:val="en-GB"/>
          </w:rPr>
          <w:tab/>
        </w:r>
        <w:r w:rsidRPr="00194783">
          <w:rPr>
            <w:rFonts w:ascii="Cambria" w:hAnsi="Cambria"/>
            <w:szCs w:val="20"/>
            <w:lang w:val="en-GB" w:eastAsia="ja-JP"/>
          </w:rPr>
          <w:t xml:space="preserve">In practice the following coefficients are sufficient for  </w:t>
        </w:r>
        <m:oMath>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2</m:t>
              </m:r>
            </m:e>
          </m:d>
          <m:r>
            <m:rPr>
              <m:sty m:val="p"/>
            </m:rPr>
            <w:rPr>
              <w:rFonts w:ascii="Cambria Math" w:hAnsi="Cambria Math"/>
              <w:szCs w:val="20"/>
              <w:lang w:val="en-GB" w:eastAsia="ja-JP"/>
            </w:rPr>
            <m:t xml:space="preserve">, </m:t>
          </m:r>
          <m:r>
            <w:rPr>
              <w:rFonts w:ascii="Cambria Math" w:hAnsi="Cambria Math"/>
              <w:szCs w:val="20"/>
              <w:lang w:val="en-GB" w:eastAsia="ja-JP"/>
            </w:rPr>
            <m:t>rd</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3</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1</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2</m:t>
              </m:r>
            </m:e>
          </m:d>
          <m:r>
            <m:rPr>
              <m:sty m:val="p"/>
            </m:rPr>
            <w:rPr>
              <w:rFonts w:ascii="Cambria Math" w:hAnsi="Cambria Math"/>
              <w:szCs w:val="20"/>
              <w:lang w:val="en-GB" w:eastAsia="ja-JP"/>
            </w:rPr>
            <m:t xml:space="preserve">, </m:t>
          </m:r>
          <m:r>
            <w:rPr>
              <w:rFonts w:ascii="Cambria Math" w:hAnsi="Cambria Math"/>
              <w:szCs w:val="20"/>
              <w:lang w:val="en-GB" w:eastAsia="ja-JP"/>
            </w:rPr>
            <m:t>ep</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3</m:t>
              </m:r>
            </m:e>
          </m:d>
          <m:r>
            <m:rPr>
              <m:sty m:val="p"/>
            </m:rPr>
            <w:rPr>
              <w:rFonts w:ascii="Cambria Math" w:hAnsi="Cambria Math"/>
              <w:szCs w:val="20"/>
              <w:lang w:val="en-GB" w:eastAsia="ja-JP"/>
            </w:rPr>
            <m:t xml:space="preserve">, </m:t>
          </m:r>
          <m:r>
            <w:rPr>
              <w:rFonts w:ascii="Cambria Math" w:hAnsi="Cambria Math"/>
              <w:szCs w:val="20"/>
              <w:lang w:val="en-GB" w:eastAsia="ja-JP"/>
            </w:rPr>
            <m:t>tg</m:t>
          </m:r>
          <m:d>
            <m:dPr>
              <m:begChr m:val="["/>
              <m:endChr m:val="]"/>
              <m:ctrlPr>
                <w:rPr>
                  <w:rFonts w:ascii="Cambria Math" w:hAnsi="Cambria Math"/>
                  <w:szCs w:val="20"/>
                  <w:lang w:val="en-GB" w:eastAsia="ja-JP"/>
                </w:rPr>
              </m:ctrlPr>
            </m:dPr>
            <m:e>
              <m:r>
                <m:rPr>
                  <m:sty m:val="p"/>
                </m:rPr>
                <w:rPr>
                  <w:rFonts w:ascii="Cambria Math" w:hAnsi="Cambria Math"/>
                  <w:szCs w:val="20"/>
                  <w:lang w:val="en-GB" w:eastAsia="ja-JP"/>
                </w:rPr>
                <m:t>0</m:t>
              </m:r>
            </m:e>
          </m:d>
          <m:r>
            <m:rPr>
              <m:sty m:val="p"/>
            </m:rPr>
            <w:rPr>
              <w:rFonts w:ascii="Cambria Math" w:hAnsi="Cambria Math"/>
              <w:szCs w:val="20"/>
              <w:lang w:val="en-GB" w:eastAsia="ja-JP"/>
            </w:rPr>
            <m:t xml:space="preserve">, </m:t>
          </m:r>
          <m:r>
            <w:rPr>
              <w:rFonts w:ascii="Cambria Math" w:hAnsi="Cambria Math"/>
              <w:szCs w:val="20"/>
              <w:lang w:val="en-GB" w:eastAsia="ja-JP"/>
            </w:rPr>
            <m:t>tg</m:t>
          </m:r>
          <m:r>
            <m:rPr>
              <m:sty m:val="p"/>
            </m:rPr>
            <w:rPr>
              <w:rFonts w:ascii="Cambria Math" w:hAnsi="Cambria Math"/>
              <w:szCs w:val="20"/>
              <w:lang w:val="en-GB" w:eastAsia="ja-JP"/>
            </w:rPr>
            <m:t>[1]</m:t>
          </m:r>
        </m:oMath>
        <w:r w:rsidRPr="00194783">
          <w:rPr>
            <w:rFonts w:ascii="Cambria" w:hAnsi="Cambria"/>
            <w:szCs w:val="20"/>
            <w:lang w:val="en-GB" w:eastAsia="ja-JP"/>
          </w:rPr>
          <w:t xml:space="preserve"> radial, entrance pupil and tangential distortions, respectively. Other higher order coefficients may not be necessary.</w:t>
        </w:r>
      </w:ins>
    </w:p>
    <w:p w14:paraId="0C42960D" w14:textId="77777777" w:rsidR="006019C2" w:rsidRPr="009F349D" w:rsidRDefault="006019C2" w:rsidP="006019C2">
      <w:pPr>
        <w:spacing w:before="120" w:after="120"/>
        <w:rPr>
          <w:ins w:id="858" w:author="DENOUAL Franck" w:date="2022-07-29T13:44:00Z"/>
          <w:rFonts w:ascii="Cambria" w:hAnsi="Cambria"/>
          <w:sz w:val="20"/>
          <w:lang w:val="en-GB"/>
        </w:rPr>
      </w:pPr>
    </w:p>
    <w:p w14:paraId="718334C1" w14:textId="77777777" w:rsidR="006019C2" w:rsidRPr="009F349D"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ins w:id="859" w:author="DENOUAL Franck" w:date="2022-07-29T13:44:00Z"/>
          <w:rFonts w:ascii="Cambria" w:hAnsi="Cambria"/>
          <w:b/>
          <w:lang w:val="en-GB" w:eastAsia="ja-JP"/>
        </w:rPr>
      </w:pPr>
      <w:ins w:id="860" w:author="DENOUAL Franck" w:date="2022-07-29T13:44:00Z">
        <w:r w:rsidRPr="009F349D">
          <w:rPr>
            <w:rFonts w:ascii="Cambria" w:hAnsi="Cambria"/>
            <w:b/>
            <w:lang w:val="en-GB" w:eastAsia="ja-JP"/>
          </w:rPr>
          <w:t>Syntax</w:t>
        </w:r>
      </w:ins>
    </w:p>
    <w:p w14:paraId="518BCD9E"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61" w:author="DENOUAL Franck" w:date="2022-07-29T13:44:00Z"/>
          <w:rFonts w:ascii="Courier New" w:hAnsi="Courier New"/>
          <w:sz w:val="20"/>
          <w:lang w:val="en-GB" w:eastAsia="ja-JP"/>
        </w:rPr>
      </w:pPr>
      <w:proofErr w:type="gramStart"/>
      <w:ins w:id="862" w:author="DENOUAL Franck" w:date="2022-07-29T13:44:00Z">
        <w:r w:rsidRPr="009F349D">
          <w:rPr>
            <w:rFonts w:ascii="Courier New" w:hAnsi="Courier New"/>
            <w:sz w:val="20"/>
            <w:lang w:val="en-GB" w:eastAsia="ja-JP"/>
          </w:rPr>
          <w:t>aligned(</w:t>
        </w:r>
        <w:proofErr w:type="gramEnd"/>
        <w:r w:rsidRPr="009F349D">
          <w:rPr>
            <w:rFonts w:ascii="Courier New" w:hAnsi="Courier New"/>
            <w:sz w:val="20"/>
            <w:lang w:val="en-GB" w:eastAsia="ja-JP"/>
          </w:rPr>
          <w:t xml:space="preserve">8) class </w:t>
        </w:r>
        <w:proofErr w:type="spellStart"/>
        <w:r w:rsidRPr="009F349D">
          <w:rPr>
            <w:rFonts w:ascii="Courier New" w:hAnsi="Courier New"/>
            <w:sz w:val="20"/>
            <w:lang w:val="en-GB" w:eastAsia="ja-JP"/>
          </w:rPr>
          <w:t>CameraIntrinsicsMatrix</w:t>
        </w:r>
        <w:proofErr w:type="spellEnd"/>
        <w:r w:rsidRPr="009F349D">
          <w:rPr>
            <w:rFonts w:ascii="Courier New" w:hAnsi="Courier New"/>
            <w:sz w:val="20"/>
            <w:lang w:val="en-GB" w:eastAsia="ja-JP"/>
          </w:rPr>
          <w:br/>
          <w:t xml:space="preserve">extends </w:t>
        </w:r>
        <w:proofErr w:type="spellStart"/>
        <w:r w:rsidRPr="009F349D">
          <w:rPr>
            <w:rFonts w:ascii="Courier New" w:hAnsi="Courier New"/>
            <w:sz w:val="20"/>
            <w:lang w:val="en-GB" w:eastAsia="ja-JP"/>
          </w:rPr>
          <w:t>ItemFullProperty</w:t>
        </w:r>
        <w:proofErr w:type="spellEnd"/>
        <w:r w:rsidRPr="009F349D">
          <w:rPr>
            <w:rFonts w:ascii="Courier New" w:hAnsi="Courier New"/>
            <w:sz w:val="20"/>
            <w:lang w:val="en-GB" w:eastAsia="ja-JP"/>
          </w:rPr>
          <w:t>('</w:t>
        </w:r>
        <w:proofErr w:type="spellStart"/>
        <w:r w:rsidRPr="009F349D">
          <w:rPr>
            <w:rFonts w:ascii="Courier New" w:hAnsi="Courier New"/>
            <w:sz w:val="20"/>
            <w:lang w:val="en-GB" w:eastAsia="ja-JP"/>
          </w:rPr>
          <w:t>cmin</w:t>
        </w:r>
        <w:proofErr w:type="spellEnd"/>
        <w:r w:rsidRPr="009F349D">
          <w:rPr>
            <w:rFonts w:ascii="Courier New" w:hAnsi="Courier New"/>
            <w:sz w:val="20"/>
            <w:lang w:val="en-GB" w:eastAsia="ja-JP"/>
          </w:rPr>
          <w:t>', version = 0, flags) {</w:t>
        </w:r>
      </w:ins>
    </w:p>
    <w:p w14:paraId="7B5C09D3"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63" w:author="DENOUAL Franck" w:date="2022-07-29T13:44:00Z"/>
          <w:rFonts w:ascii="Courier New" w:hAnsi="Courier New"/>
          <w:sz w:val="20"/>
          <w:lang w:val="en-GB" w:eastAsia="ja-JP"/>
        </w:rPr>
      </w:pPr>
      <w:ins w:id="864" w:author="DENOUAL Franck" w:date="2022-07-29T13:44:00Z">
        <w:r>
          <w:rPr>
            <w:rFonts w:ascii="Courier New" w:hAnsi="Courier New"/>
            <w:sz w:val="20"/>
            <w:lang w:val="en-GB" w:eastAsia="ja-JP"/>
          </w:rPr>
          <w:tab/>
          <w:t xml:space="preserve">unsigned </w:t>
        </w:r>
        <w:proofErr w:type="gramStart"/>
        <w:r>
          <w:rPr>
            <w:rFonts w:ascii="Courier New" w:hAnsi="Courier New"/>
            <w:sz w:val="20"/>
            <w:lang w:val="en-GB" w:eastAsia="ja-JP"/>
          </w:rPr>
          <w:t>int(</w:t>
        </w:r>
        <w:proofErr w:type="gramEnd"/>
        <w:r>
          <w:rPr>
            <w:rFonts w:ascii="Courier New" w:hAnsi="Courier New"/>
            <w:sz w:val="20"/>
            <w:lang w:val="en-GB" w:eastAsia="ja-JP"/>
          </w:rPr>
          <w:t xml:space="preserve">1) </w:t>
        </w:r>
        <w:proofErr w:type="spellStart"/>
        <w:r>
          <w:rPr>
            <w:rFonts w:ascii="Courier New" w:hAnsi="Courier New"/>
            <w:sz w:val="20"/>
            <w:lang w:val="en-GB" w:eastAsia="ja-JP"/>
          </w:rPr>
          <w:t>skew_flag</w:t>
        </w:r>
        <w:proofErr w:type="spellEnd"/>
        <w:r>
          <w:rPr>
            <w:rFonts w:ascii="Courier New" w:hAnsi="Courier New"/>
            <w:sz w:val="20"/>
            <w:lang w:val="en-GB" w:eastAsia="ja-JP"/>
          </w:rPr>
          <w:t>;</w:t>
        </w:r>
      </w:ins>
    </w:p>
    <w:p w14:paraId="14F1E548"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65" w:author="DENOUAL Franck" w:date="2022-07-29T13:44:00Z"/>
          <w:rFonts w:ascii="Courier New" w:hAnsi="Courier New"/>
          <w:sz w:val="20"/>
          <w:lang w:val="en-GB" w:eastAsia="ja-JP"/>
        </w:rPr>
      </w:pPr>
      <w:ins w:id="866" w:author="DENOUAL Franck" w:date="2022-07-29T13:44:00Z">
        <w:r>
          <w:rPr>
            <w:rFonts w:ascii="Courier New" w:hAnsi="Courier New"/>
            <w:sz w:val="20"/>
            <w:lang w:val="en-GB" w:eastAsia="ja-JP"/>
          </w:rPr>
          <w:tab/>
          <w:t xml:space="preserve">unsigned </w:t>
        </w:r>
        <w:proofErr w:type="gramStart"/>
        <w:r>
          <w:rPr>
            <w:rFonts w:ascii="Courier New" w:hAnsi="Courier New"/>
            <w:sz w:val="20"/>
            <w:lang w:val="en-GB" w:eastAsia="ja-JP"/>
          </w:rPr>
          <w:t>int(</w:t>
        </w:r>
        <w:proofErr w:type="gramEnd"/>
        <w:r>
          <w:rPr>
            <w:rFonts w:ascii="Courier New" w:hAnsi="Courier New"/>
            <w:sz w:val="20"/>
            <w:lang w:val="en-GB" w:eastAsia="ja-JP"/>
          </w:rPr>
          <w:t xml:space="preserve">1) </w:t>
        </w:r>
        <w:proofErr w:type="spellStart"/>
        <w:r>
          <w:rPr>
            <w:rFonts w:ascii="Courier New" w:hAnsi="Courier New"/>
            <w:sz w:val="20"/>
            <w:lang w:val="en-GB" w:eastAsia="ja-JP"/>
          </w:rPr>
          <w:t>ep_flag</w:t>
        </w:r>
        <w:proofErr w:type="spellEnd"/>
        <w:r>
          <w:rPr>
            <w:rFonts w:ascii="Courier New" w:hAnsi="Courier New"/>
            <w:sz w:val="20"/>
            <w:lang w:val="en-GB" w:eastAsia="ja-JP"/>
          </w:rPr>
          <w:t>;</w:t>
        </w:r>
      </w:ins>
    </w:p>
    <w:p w14:paraId="1EF5B7ED"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67" w:author="DENOUAL Franck" w:date="2022-07-29T13:44:00Z"/>
          <w:rFonts w:ascii="Courier New" w:hAnsi="Courier New"/>
          <w:sz w:val="20"/>
          <w:lang w:val="en-GB" w:eastAsia="ja-JP"/>
        </w:rPr>
      </w:pPr>
      <w:ins w:id="868" w:author="DENOUAL Franck" w:date="2022-07-29T13:44:00Z">
        <w:r>
          <w:rPr>
            <w:rFonts w:ascii="Courier New" w:hAnsi="Courier New"/>
            <w:sz w:val="20"/>
            <w:lang w:val="en-GB" w:eastAsia="ja-JP"/>
          </w:rPr>
          <w:tab/>
          <w:t xml:space="preserve">unsigned </w:t>
        </w:r>
        <w:proofErr w:type="gramStart"/>
        <w:r>
          <w:rPr>
            <w:rFonts w:ascii="Courier New" w:hAnsi="Courier New"/>
            <w:sz w:val="20"/>
            <w:lang w:val="en-GB" w:eastAsia="ja-JP"/>
          </w:rPr>
          <w:t>int(</w:t>
        </w:r>
        <w:proofErr w:type="gramEnd"/>
        <w:r>
          <w:rPr>
            <w:rFonts w:ascii="Courier New" w:hAnsi="Courier New"/>
            <w:sz w:val="20"/>
            <w:lang w:val="en-GB" w:eastAsia="ja-JP"/>
          </w:rPr>
          <w:t xml:space="preserve">1) </w:t>
        </w:r>
        <w:proofErr w:type="spellStart"/>
        <w:r>
          <w:rPr>
            <w:rFonts w:ascii="Courier New" w:hAnsi="Courier New"/>
            <w:sz w:val="20"/>
            <w:lang w:val="en-GB" w:eastAsia="ja-JP"/>
          </w:rPr>
          <w:t>radial_flag</w:t>
        </w:r>
        <w:proofErr w:type="spellEnd"/>
        <w:r>
          <w:rPr>
            <w:rFonts w:ascii="Courier New" w:hAnsi="Courier New"/>
            <w:sz w:val="20"/>
            <w:lang w:val="en-GB" w:eastAsia="ja-JP"/>
          </w:rPr>
          <w:t>;</w:t>
        </w:r>
      </w:ins>
    </w:p>
    <w:p w14:paraId="539DBE7C"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69" w:author="DENOUAL Franck" w:date="2022-07-29T13:44:00Z"/>
          <w:rFonts w:ascii="Courier New" w:hAnsi="Courier New"/>
          <w:sz w:val="20"/>
          <w:lang w:val="en-GB" w:eastAsia="ja-JP"/>
        </w:rPr>
      </w:pPr>
      <w:ins w:id="870" w:author="DENOUAL Franck" w:date="2022-07-29T13:44:00Z">
        <w:r>
          <w:rPr>
            <w:rFonts w:ascii="Courier New" w:hAnsi="Courier New"/>
            <w:sz w:val="20"/>
            <w:lang w:val="en-GB" w:eastAsia="ja-JP"/>
          </w:rPr>
          <w:tab/>
          <w:t xml:space="preserve">unsigned </w:t>
        </w:r>
        <w:proofErr w:type="gramStart"/>
        <w:r>
          <w:rPr>
            <w:rFonts w:ascii="Courier New" w:hAnsi="Courier New"/>
            <w:sz w:val="20"/>
            <w:lang w:val="en-GB" w:eastAsia="ja-JP"/>
          </w:rPr>
          <w:t>int(</w:t>
        </w:r>
        <w:proofErr w:type="gramEnd"/>
        <w:r>
          <w:rPr>
            <w:rFonts w:ascii="Courier New" w:hAnsi="Courier New"/>
            <w:sz w:val="20"/>
            <w:lang w:val="en-GB" w:eastAsia="ja-JP"/>
          </w:rPr>
          <w:t xml:space="preserve">1) </w:t>
        </w:r>
        <w:proofErr w:type="spellStart"/>
        <w:r>
          <w:rPr>
            <w:rFonts w:ascii="Courier New" w:hAnsi="Courier New"/>
            <w:sz w:val="20"/>
            <w:lang w:val="en-GB" w:eastAsia="ja-JP"/>
          </w:rPr>
          <w:t>tangential_flag</w:t>
        </w:r>
        <w:proofErr w:type="spellEnd"/>
        <w:r>
          <w:rPr>
            <w:rFonts w:ascii="Courier New" w:hAnsi="Courier New"/>
            <w:sz w:val="20"/>
            <w:lang w:val="en-GB" w:eastAsia="ja-JP"/>
          </w:rPr>
          <w:t>;</w:t>
        </w:r>
      </w:ins>
    </w:p>
    <w:p w14:paraId="65A18E82"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71" w:author="DENOUAL Franck" w:date="2022-07-29T13:44:00Z"/>
          <w:rFonts w:ascii="Courier New" w:hAnsi="Courier New"/>
          <w:sz w:val="20"/>
          <w:lang w:val="en-GB" w:eastAsia="ja-JP"/>
        </w:rPr>
      </w:pPr>
      <w:ins w:id="872" w:author="DENOUAL Franck" w:date="2022-07-29T13:44:00Z">
        <w:r>
          <w:rPr>
            <w:rFonts w:ascii="Courier New" w:hAnsi="Courier New"/>
            <w:sz w:val="20"/>
            <w:lang w:val="en-GB" w:eastAsia="ja-JP"/>
          </w:rPr>
          <w:tab/>
        </w:r>
        <w:proofErr w:type="gramStart"/>
        <w:r>
          <w:rPr>
            <w:rFonts w:ascii="Courier New" w:hAnsi="Courier New"/>
            <w:sz w:val="20"/>
            <w:lang w:val="en-GB" w:eastAsia="ja-JP"/>
          </w:rPr>
          <w:t>bit(</w:t>
        </w:r>
        <w:proofErr w:type="gramEnd"/>
        <w:r>
          <w:rPr>
            <w:rFonts w:ascii="Courier New" w:hAnsi="Courier New"/>
            <w:sz w:val="20"/>
            <w:lang w:val="en-GB" w:eastAsia="ja-JP"/>
          </w:rPr>
          <w:t>4) reserved;</w:t>
        </w:r>
        <w:r w:rsidRPr="009F349D">
          <w:rPr>
            <w:rFonts w:ascii="Courier New" w:hAnsi="Courier New"/>
            <w:sz w:val="20"/>
            <w:lang w:val="en-GB" w:eastAsia="ja-JP"/>
          </w:rPr>
          <w:br/>
        </w:r>
        <w:r w:rsidRPr="009F349D">
          <w:rPr>
            <w:rFonts w:ascii="Courier New" w:hAnsi="Courier New"/>
            <w:sz w:val="20"/>
            <w:lang w:val="en-GB" w:eastAsia="ja-JP"/>
          </w:rPr>
          <w:tab/>
          <w:t xml:space="preserve">signed int(32) </w:t>
        </w:r>
        <w:proofErr w:type="spellStart"/>
        <w:r w:rsidRPr="009F349D">
          <w:rPr>
            <w:rFonts w:ascii="Courier New" w:hAnsi="Courier New"/>
            <w:sz w:val="20"/>
            <w:lang w:val="en-GB" w:eastAsia="ja-JP"/>
          </w:rPr>
          <w:t>focal_length_x</w:t>
        </w:r>
        <w:proofErr w:type="spellEnd"/>
        <w:r w:rsidRPr="009F349D">
          <w:rPr>
            <w:rFonts w:ascii="Courier New" w:hAnsi="Courier New"/>
            <w:sz w:val="20"/>
            <w:lang w:val="en-GB" w:eastAsia="ja-JP"/>
          </w:rPr>
          <w:t>;</w:t>
        </w:r>
      </w:ins>
    </w:p>
    <w:p w14:paraId="01E50DE9"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ins w:id="873" w:author="DENOUAL Franck" w:date="2022-07-29T13:44:00Z"/>
          <w:rFonts w:ascii="Courier New" w:hAnsi="Courier New"/>
          <w:sz w:val="20"/>
          <w:lang w:val="en-GB" w:eastAsia="ja-JP"/>
        </w:rPr>
      </w:pPr>
      <w:ins w:id="874" w:author="DENOUAL Franck" w:date="2022-07-29T13:44:00Z">
        <w:r w:rsidRPr="009F349D">
          <w:rPr>
            <w:rFonts w:ascii="Courier New" w:hAnsi="Courier New"/>
            <w:sz w:val="20"/>
            <w:lang w:val="en-GB" w:eastAsia="ja-JP"/>
          </w:rPr>
          <w:t xml:space="preserve">signed </w:t>
        </w:r>
        <w:proofErr w:type="gramStart"/>
        <w:r w:rsidRPr="009F349D">
          <w:rPr>
            <w:rFonts w:ascii="Courier New" w:hAnsi="Courier New"/>
            <w:sz w:val="20"/>
            <w:lang w:val="en-GB" w:eastAsia="ja-JP"/>
          </w:rPr>
          <w:t>int(</w:t>
        </w:r>
        <w:proofErr w:type="gramEnd"/>
        <w:r w:rsidRPr="009F349D">
          <w:rPr>
            <w:rFonts w:ascii="Courier New" w:hAnsi="Courier New"/>
            <w:sz w:val="20"/>
            <w:lang w:val="en-GB" w:eastAsia="ja-JP"/>
          </w:rPr>
          <w:t xml:space="preserve">32) </w:t>
        </w:r>
        <w:proofErr w:type="spellStart"/>
        <w:r w:rsidRPr="009F349D">
          <w:rPr>
            <w:rFonts w:ascii="Courier New" w:hAnsi="Courier New"/>
            <w:sz w:val="20"/>
            <w:lang w:val="en-GB" w:eastAsia="ja-JP"/>
          </w:rPr>
          <w:t>focal_length_y</w:t>
        </w:r>
        <w:proofErr w:type="spellEnd"/>
        <w:r w:rsidRPr="009F349D">
          <w:rPr>
            <w:rFonts w:ascii="Courier New" w:hAnsi="Courier New"/>
            <w:sz w:val="20"/>
            <w:lang w:val="en-GB" w:eastAsia="ja-JP"/>
          </w:rPr>
          <w:t>;</w:t>
        </w:r>
        <w:r w:rsidRPr="009F349D">
          <w:rPr>
            <w:rFonts w:ascii="Courier New" w:hAnsi="Courier New"/>
            <w:sz w:val="20"/>
            <w:lang w:val="en-GB" w:eastAsia="ja-JP"/>
          </w:rPr>
          <w:br/>
          <w:t xml:space="preserve">signed int(32) </w:t>
        </w:r>
        <w:proofErr w:type="spellStart"/>
        <w:r w:rsidRPr="009F349D">
          <w:rPr>
            <w:rFonts w:ascii="Courier New" w:hAnsi="Courier New"/>
            <w:sz w:val="20"/>
            <w:lang w:val="en-GB" w:eastAsia="ja-JP"/>
          </w:rPr>
          <w:t>principal_point_x</w:t>
        </w:r>
        <w:proofErr w:type="spellEnd"/>
        <w:r w:rsidRPr="009F349D">
          <w:rPr>
            <w:rFonts w:ascii="Courier New" w:hAnsi="Courier New"/>
            <w:sz w:val="20"/>
            <w:lang w:val="en-GB" w:eastAsia="ja-JP"/>
          </w:rPr>
          <w:t>;</w:t>
        </w:r>
        <w:r w:rsidRPr="009F349D">
          <w:rPr>
            <w:rFonts w:ascii="Courier New" w:hAnsi="Courier New"/>
            <w:sz w:val="20"/>
            <w:lang w:val="en-GB" w:eastAsia="ja-JP"/>
          </w:rPr>
          <w:br/>
          <w:t xml:space="preserve">signed int(32) </w:t>
        </w:r>
        <w:proofErr w:type="spellStart"/>
        <w:r w:rsidRPr="009F349D">
          <w:rPr>
            <w:rFonts w:ascii="Courier New" w:hAnsi="Courier New"/>
            <w:sz w:val="20"/>
            <w:lang w:val="en-GB" w:eastAsia="ja-JP"/>
          </w:rPr>
          <w:t>principal_point_y</w:t>
        </w:r>
        <w:proofErr w:type="spellEnd"/>
        <w:r w:rsidRPr="009F349D">
          <w:rPr>
            <w:rFonts w:ascii="Courier New" w:hAnsi="Courier New"/>
            <w:sz w:val="20"/>
            <w:lang w:val="en-GB" w:eastAsia="ja-JP"/>
          </w:rPr>
          <w:t>;</w:t>
        </w:r>
      </w:ins>
    </w:p>
    <w:p w14:paraId="4B5360B6"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ins w:id="875" w:author="DENOUAL Franck" w:date="2022-07-29T13:44:00Z"/>
          <w:rFonts w:ascii="Courier New" w:hAnsi="Courier New"/>
          <w:sz w:val="20"/>
          <w:lang w:val="en-GB" w:eastAsia="ja-JP"/>
        </w:rPr>
      </w:pPr>
      <w:ins w:id="876" w:author="DENOUAL Franck" w:date="2022-07-29T13:44:00Z">
        <w:r>
          <w:rPr>
            <w:rFonts w:ascii="Courier New" w:hAnsi="Courier New"/>
            <w:sz w:val="20"/>
            <w:lang w:val="en-GB" w:eastAsia="ja-JP"/>
          </w:rPr>
          <w:t>if (</w:t>
        </w:r>
        <w:proofErr w:type="spellStart"/>
        <w:r>
          <w:rPr>
            <w:rFonts w:ascii="Courier New" w:hAnsi="Courier New"/>
            <w:sz w:val="20"/>
            <w:lang w:val="en-GB" w:eastAsia="ja-JP"/>
          </w:rPr>
          <w:t>skew_</w:t>
        </w:r>
        <w:proofErr w:type="gramStart"/>
        <w:r>
          <w:rPr>
            <w:rFonts w:ascii="Courier New" w:hAnsi="Courier New"/>
            <w:sz w:val="20"/>
            <w:lang w:val="en-GB" w:eastAsia="ja-JP"/>
          </w:rPr>
          <w:t>flag</w:t>
        </w:r>
        <w:proofErr w:type="spellEnd"/>
        <w:r>
          <w:rPr>
            <w:rFonts w:ascii="Courier New" w:hAnsi="Courier New"/>
            <w:sz w:val="20"/>
            <w:lang w:val="en-GB" w:eastAsia="ja-JP"/>
          </w:rPr>
          <w:t>){</w:t>
        </w:r>
        <w:proofErr w:type="gramEnd"/>
        <w:r>
          <w:rPr>
            <w:rFonts w:ascii="Courier New" w:hAnsi="Courier New"/>
            <w:sz w:val="20"/>
            <w:lang w:val="en-GB" w:eastAsia="ja-JP"/>
          </w:rPr>
          <w:t xml:space="preserve"> // pin-hole camera model</w:t>
        </w:r>
        <w:r w:rsidRPr="009F349D">
          <w:rPr>
            <w:rFonts w:ascii="Courier New" w:hAnsi="Courier New"/>
            <w:sz w:val="20"/>
            <w:lang w:val="en-GB" w:eastAsia="ja-JP"/>
          </w:rPr>
          <w:tab/>
        </w:r>
        <w:r w:rsidRPr="009F349D">
          <w:rPr>
            <w:rFonts w:ascii="Courier New" w:hAnsi="Courier New"/>
            <w:sz w:val="20"/>
            <w:lang w:val="en-GB" w:eastAsia="ja-JP"/>
          </w:rPr>
          <w:br/>
        </w:r>
        <w:r w:rsidRPr="009F349D">
          <w:rPr>
            <w:rFonts w:ascii="Courier New" w:hAnsi="Courier New"/>
            <w:sz w:val="20"/>
            <w:lang w:val="en-GB" w:eastAsia="ja-JP"/>
          </w:rPr>
          <w:tab/>
          <w:t xml:space="preserve">signed int(32) </w:t>
        </w:r>
        <w:proofErr w:type="spellStart"/>
        <w:r w:rsidRPr="009F349D">
          <w:rPr>
            <w:rFonts w:ascii="Courier New" w:hAnsi="Courier New"/>
            <w:sz w:val="20"/>
            <w:lang w:val="en-GB" w:eastAsia="ja-JP"/>
          </w:rPr>
          <w:t>skew_factor</w:t>
        </w:r>
        <w:proofErr w:type="spellEnd"/>
        <w:r w:rsidRPr="009F349D">
          <w:rPr>
            <w:rFonts w:ascii="Courier New" w:hAnsi="Courier New"/>
            <w:sz w:val="20"/>
            <w:lang w:val="en-GB" w:eastAsia="ja-JP"/>
          </w:rPr>
          <w:t>;</w:t>
        </w:r>
      </w:ins>
    </w:p>
    <w:p w14:paraId="58B20162"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77" w:author="DENOUAL Franck" w:date="2022-07-29T13:44:00Z"/>
          <w:rFonts w:ascii="Courier New" w:hAnsi="Courier New"/>
          <w:sz w:val="20"/>
          <w:lang w:val="en-GB" w:eastAsia="ja-JP"/>
        </w:rPr>
      </w:pPr>
      <w:ins w:id="878" w:author="DENOUAL Franck" w:date="2022-07-29T13:44:00Z">
        <w:r>
          <w:rPr>
            <w:rFonts w:ascii="Courier New" w:hAnsi="Courier New"/>
            <w:sz w:val="20"/>
            <w:lang w:val="en-GB" w:eastAsia="ja-JP"/>
          </w:rPr>
          <w:tab/>
          <w:t>}</w:t>
        </w:r>
      </w:ins>
    </w:p>
    <w:p w14:paraId="3FEBE039"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ins w:id="879" w:author="DENOUAL Franck" w:date="2022-07-29T13:44:00Z"/>
          <w:rFonts w:ascii="Courier New" w:hAnsi="Courier New"/>
          <w:sz w:val="20"/>
          <w:lang w:val="en-GB" w:eastAsia="ja-JP"/>
        </w:rPr>
      </w:pPr>
      <w:ins w:id="880" w:author="DENOUAL Franck" w:date="2022-07-29T13:44:00Z">
        <w:r>
          <w:rPr>
            <w:rFonts w:ascii="Courier New" w:hAnsi="Courier New"/>
            <w:sz w:val="20"/>
            <w:lang w:val="en-GB" w:eastAsia="ja-JP"/>
          </w:rPr>
          <w:t>if (</w:t>
        </w:r>
        <w:proofErr w:type="spellStart"/>
        <w:r>
          <w:rPr>
            <w:rFonts w:ascii="Courier New" w:hAnsi="Courier New"/>
            <w:sz w:val="20"/>
            <w:lang w:val="en-GB" w:eastAsia="ja-JP"/>
          </w:rPr>
          <w:t>ep_</w:t>
        </w:r>
        <w:proofErr w:type="gramStart"/>
        <w:r>
          <w:rPr>
            <w:rFonts w:ascii="Courier New" w:hAnsi="Courier New"/>
            <w:sz w:val="20"/>
            <w:lang w:val="en-GB" w:eastAsia="ja-JP"/>
          </w:rPr>
          <w:t>flag</w:t>
        </w:r>
        <w:proofErr w:type="spellEnd"/>
        <w:r>
          <w:rPr>
            <w:rFonts w:ascii="Courier New" w:hAnsi="Courier New"/>
            <w:sz w:val="20"/>
            <w:lang w:val="en-GB" w:eastAsia="ja-JP"/>
          </w:rPr>
          <w:t>){</w:t>
        </w:r>
        <w:proofErr w:type="gramEnd"/>
        <w:r>
          <w:rPr>
            <w:rFonts w:ascii="Courier New" w:hAnsi="Courier New"/>
            <w:sz w:val="20"/>
            <w:lang w:val="en-GB" w:eastAsia="ja-JP"/>
          </w:rPr>
          <w:t xml:space="preserve"> // entrance pupil coefficient</w:t>
        </w:r>
      </w:ins>
    </w:p>
    <w:p w14:paraId="5705B975"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ins w:id="881" w:author="DENOUAL Franck" w:date="2022-07-29T13:44:00Z"/>
          <w:rFonts w:ascii="Courier New" w:hAnsi="Courier New"/>
          <w:sz w:val="20"/>
          <w:lang w:val="en-GB" w:eastAsia="ja-JP"/>
        </w:rPr>
      </w:pPr>
      <w:ins w:id="882" w:author="DENOUAL Franck" w:date="2022-07-29T13:44:00Z">
        <w:r w:rsidRPr="006709F5">
          <w:rPr>
            <w:rFonts w:ascii="Courier New" w:eastAsia="MS Mincho" w:hAnsi="Courier New"/>
            <w:sz w:val="20"/>
            <w:lang w:val="en-GB" w:eastAsia="ja-JP"/>
          </w:rPr>
          <w:t xml:space="preserve">unsigned </w:t>
        </w:r>
        <w:proofErr w:type="gramStart"/>
        <w:r w:rsidRPr="006709F5">
          <w:rPr>
            <w:rFonts w:ascii="Courier New" w:eastAsia="MS Mincho" w:hAnsi="Courier New"/>
            <w:sz w:val="20"/>
            <w:lang w:val="en-GB" w:eastAsia="ja-JP"/>
          </w:rPr>
          <w:t>int(</w:t>
        </w:r>
        <w:proofErr w:type="gramEnd"/>
        <w:r>
          <w:rPr>
            <w:rFonts w:ascii="Courier New" w:hAnsi="Courier New"/>
            <w:sz w:val="20"/>
            <w:lang w:val="en-GB" w:eastAsia="ja-JP"/>
          </w:rPr>
          <w:t>8</w:t>
        </w:r>
        <w:r w:rsidRPr="006709F5">
          <w:rPr>
            <w:rFonts w:ascii="Courier New" w:eastAsia="MS Mincho" w:hAnsi="Courier New"/>
            <w:sz w:val="20"/>
            <w:lang w:val="en-GB" w:eastAsia="ja-JP"/>
          </w:rPr>
          <w:t xml:space="preserve">) </w:t>
        </w:r>
        <w:proofErr w:type="spellStart"/>
        <w:r w:rsidRPr="006709F5">
          <w:rPr>
            <w:rFonts w:ascii="Courier New" w:eastAsia="MS Mincho" w:hAnsi="Courier New"/>
            <w:sz w:val="20"/>
            <w:lang w:val="en-GB" w:eastAsia="ja-JP"/>
          </w:rPr>
          <w:t>num_ep_coeffs</w:t>
        </w:r>
        <w:proofErr w:type="spellEnd"/>
        <w:r w:rsidRPr="006709F5">
          <w:rPr>
            <w:rFonts w:ascii="Courier New" w:eastAsia="MS Mincho" w:hAnsi="Courier New"/>
            <w:sz w:val="20"/>
            <w:lang w:val="en-GB" w:eastAsia="ja-JP"/>
          </w:rPr>
          <w:t>;</w:t>
        </w:r>
        <w:r w:rsidRPr="006709F5">
          <w:rPr>
            <w:rFonts w:ascii="Courier New" w:eastAsia="MS Mincho" w:hAnsi="Courier New"/>
            <w:sz w:val="20"/>
            <w:lang w:val="en-GB" w:eastAsia="ja-JP"/>
          </w:rPr>
          <w:br/>
        </w:r>
        <w:r w:rsidRPr="006709F5">
          <w:rPr>
            <w:rFonts w:ascii="Courier New" w:eastAsia="MS Mincho" w:hAnsi="Courier New"/>
            <w:sz w:val="20"/>
            <w:lang w:val="en-GB" w:eastAsia="ja-JP"/>
          </w:rPr>
          <w:tab/>
          <w:t>for (int j=0; j&lt;</w:t>
        </w:r>
        <w:proofErr w:type="spellStart"/>
        <w:r w:rsidRPr="006709F5">
          <w:rPr>
            <w:rFonts w:ascii="Courier New" w:eastAsia="MS Mincho" w:hAnsi="Courier New"/>
            <w:sz w:val="20"/>
            <w:lang w:val="en-GB" w:eastAsia="ja-JP"/>
          </w:rPr>
          <w:t>num_ep_coeffs</w:t>
        </w:r>
        <w:proofErr w:type="spellEnd"/>
        <w:r w:rsidRPr="006709F5">
          <w:rPr>
            <w:rFonts w:ascii="Courier New" w:eastAsia="MS Mincho" w:hAnsi="Courier New"/>
            <w:sz w:val="20"/>
            <w:lang w:val="en-GB" w:eastAsia="ja-JP"/>
          </w:rPr>
          <w:t xml:space="preserve">; </w:t>
        </w:r>
        <w:proofErr w:type="spellStart"/>
        <w:r w:rsidRPr="006709F5">
          <w:rPr>
            <w:rFonts w:ascii="Courier New" w:eastAsia="MS Mincho" w:hAnsi="Courier New"/>
            <w:sz w:val="20"/>
            <w:lang w:val="en-GB" w:eastAsia="ja-JP"/>
          </w:rPr>
          <w:t>j++</w:t>
        </w:r>
        <w:proofErr w:type="spellEnd"/>
        <w:r w:rsidRPr="006709F5">
          <w:rPr>
            <w:rFonts w:ascii="Courier New" w:eastAsia="MS Mincho" w:hAnsi="Courier New"/>
            <w:sz w:val="20"/>
            <w:lang w:val="en-GB" w:eastAsia="ja-JP"/>
          </w:rPr>
          <w:t>)</w:t>
        </w:r>
        <w:r w:rsidRPr="006709F5">
          <w:rPr>
            <w:rFonts w:ascii="Courier New" w:eastAsia="MS Mincho" w:hAnsi="Courier New"/>
            <w:sz w:val="20"/>
            <w:lang w:val="en-GB" w:eastAsia="ja-JP"/>
          </w:rPr>
          <w:br/>
        </w:r>
        <w:r w:rsidRPr="006709F5">
          <w:rPr>
            <w:rFonts w:ascii="Courier New" w:eastAsia="MS Mincho" w:hAnsi="Courier New"/>
            <w:sz w:val="20"/>
            <w:lang w:val="en-GB" w:eastAsia="ja-JP"/>
          </w:rPr>
          <w:tab/>
        </w:r>
        <w:r w:rsidRPr="006709F5">
          <w:rPr>
            <w:rFonts w:ascii="Courier New" w:eastAsia="MS Mincho" w:hAnsi="Courier New"/>
            <w:sz w:val="20"/>
            <w:lang w:val="en-GB" w:eastAsia="ja-JP"/>
          </w:rPr>
          <w:tab/>
          <w:t xml:space="preserve">signed int(32) </w:t>
        </w:r>
        <w:proofErr w:type="spellStart"/>
        <w:r w:rsidRPr="006709F5">
          <w:rPr>
            <w:rFonts w:ascii="Courier New" w:eastAsia="MS Mincho" w:hAnsi="Courier New"/>
            <w:sz w:val="20"/>
            <w:lang w:val="en-GB" w:eastAsia="ja-JP"/>
          </w:rPr>
          <w:t>ep_coeff</w:t>
        </w:r>
        <w:proofErr w:type="spellEnd"/>
        <w:r w:rsidRPr="006709F5">
          <w:rPr>
            <w:rFonts w:ascii="Courier New" w:eastAsia="MS Mincho" w:hAnsi="Courier New"/>
            <w:sz w:val="20"/>
            <w:lang w:val="en-GB" w:eastAsia="ja-JP"/>
          </w:rPr>
          <w:t>[j];</w:t>
        </w:r>
      </w:ins>
    </w:p>
    <w:p w14:paraId="11A893AD"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83" w:author="DENOUAL Franck" w:date="2022-07-29T13:44:00Z"/>
          <w:rFonts w:ascii="Courier New" w:hAnsi="Courier New"/>
          <w:sz w:val="20"/>
          <w:lang w:val="en-GB" w:eastAsia="ja-JP"/>
        </w:rPr>
      </w:pPr>
      <w:ins w:id="884" w:author="DENOUAL Franck" w:date="2022-07-29T13:44:00Z">
        <w:r>
          <w:rPr>
            <w:rFonts w:ascii="Courier New" w:hAnsi="Courier New"/>
            <w:sz w:val="20"/>
            <w:lang w:val="en-GB" w:eastAsia="ja-JP"/>
          </w:rPr>
          <w:tab/>
          <w:t>}</w:t>
        </w:r>
      </w:ins>
    </w:p>
    <w:p w14:paraId="0B3602FB"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ins w:id="885" w:author="DENOUAL Franck" w:date="2022-07-29T13:44:00Z"/>
          <w:rFonts w:ascii="Courier New" w:hAnsi="Courier New"/>
          <w:sz w:val="20"/>
          <w:lang w:val="en-GB" w:eastAsia="ja-JP"/>
        </w:rPr>
      </w:pPr>
      <w:ins w:id="886" w:author="DENOUAL Franck" w:date="2022-07-29T13:44:00Z">
        <w:r>
          <w:rPr>
            <w:rFonts w:ascii="Courier New" w:hAnsi="Courier New"/>
            <w:sz w:val="20"/>
            <w:lang w:val="en-GB" w:eastAsia="ja-JP"/>
          </w:rPr>
          <w:t>if (</w:t>
        </w:r>
        <w:proofErr w:type="spellStart"/>
        <w:r>
          <w:rPr>
            <w:rFonts w:ascii="Courier New" w:hAnsi="Courier New"/>
            <w:sz w:val="20"/>
            <w:lang w:val="en-GB" w:eastAsia="ja-JP"/>
          </w:rPr>
          <w:t>radial_</w:t>
        </w:r>
        <w:proofErr w:type="gramStart"/>
        <w:r>
          <w:rPr>
            <w:rFonts w:ascii="Courier New" w:hAnsi="Courier New"/>
            <w:sz w:val="20"/>
            <w:lang w:val="en-GB" w:eastAsia="ja-JP"/>
          </w:rPr>
          <w:t>flag</w:t>
        </w:r>
        <w:proofErr w:type="spellEnd"/>
        <w:r>
          <w:rPr>
            <w:rFonts w:ascii="Courier New" w:hAnsi="Courier New"/>
            <w:sz w:val="20"/>
            <w:lang w:val="en-GB" w:eastAsia="ja-JP"/>
          </w:rPr>
          <w:t>){</w:t>
        </w:r>
        <w:proofErr w:type="gramEnd"/>
        <w:r>
          <w:rPr>
            <w:rFonts w:ascii="Courier New" w:hAnsi="Courier New"/>
            <w:sz w:val="20"/>
            <w:lang w:val="en-GB" w:eastAsia="ja-JP"/>
          </w:rPr>
          <w:t xml:space="preserve"> // radial distortion coefficient</w:t>
        </w:r>
      </w:ins>
    </w:p>
    <w:p w14:paraId="321D1454"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ins w:id="887" w:author="DENOUAL Franck" w:date="2022-07-29T13:44:00Z"/>
          <w:rFonts w:ascii="Courier New" w:hAnsi="Courier New"/>
          <w:sz w:val="20"/>
          <w:lang w:val="en-GB" w:eastAsia="ja-JP"/>
        </w:rPr>
      </w:pPr>
      <w:ins w:id="888" w:author="DENOUAL Franck" w:date="2022-07-29T13:44:00Z">
        <w:r w:rsidRPr="00BF7189">
          <w:rPr>
            <w:rFonts w:ascii="Courier New" w:hAnsi="Courier New"/>
            <w:sz w:val="20"/>
            <w:lang w:val="en-GB" w:eastAsia="ja-JP"/>
          </w:rPr>
          <w:tab/>
          <w:t xml:space="preserve">unsigned </w:t>
        </w:r>
        <w:proofErr w:type="gramStart"/>
        <w:r w:rsidRPr="00BF7189">
          <w:rPr>
            <w:rFonts w:ascii="Courier New" w:hAnsi="Courier New"/>
            <w:sz w:val="20"/>
            <w:lang w:val="en-GB" w:eastAsia="ja-JP"/>
          </w:rPr>
          <w:t>int(</w:t>
        </w:r>
        <w:proofErr w:type="gramEnd"/>
        <w:r>
          <w:rPr>
            <w:rFonts w:ascii="Courier New" w:hAnsi="Courier New"/>
            <w:sz w:val="20"/>
            <w:lang w:val="en-GB" w:eastAsia="ja-JP"/>
          </w:rPr>
          <w:t>8</w:t>
        </w:r>
        <w:r w:rsidRPr="00BF7189">
          <w:rPr>
            <w:rFonts w:ascii="Courier New" w:hAnsi="Courier New"/>
            <w:sz w:val="20"/>
            <w:lang w:val="en-GB" w:eastAsia="ja-JP"/>
          </w:rPr>
          <w:t xml:space="preserve">) </w:t>
        </w:r>
        <w:proofErr w:type="spellStart"/>
        <w:r w:rsidRPr="00BF7189">
          <w:rPr>
            <w:rFonts w:ascii="Courier New" w:hAnsi="Courier New"/>
            <w:sz w:val="20"/>
            <w:lang w:val="en-GB" w:eastAsia="ja-JP"/>
          </w:rPr>
          <w:t>num_</w:t>
        </w:r>
        <w:r>
          <w:rPr>
            <w:rFonts w:ascii="Courier New" w:hAnsi="Courier New"/>
            <w:sz w:val="20"/>
            <w:lang w:val="en-GB" w:eastAsia="ja-JP"/>
          </w:rPr>
          <w:t>rd</w:t>
        </w:r>
        <w:r w:rsidRPr="00BF7189">
          <w:rPr>
            <w:rFonts w:ascii="Courier New" w:hAnsi="Courier New"/>
            <w:sz w:val="20"/>
            <w:lang w:val="en-GB" w:eastAsia="ja-JP"/>
          </w:rPr>
          <w:t>_coeffs</w:t>
        </w:r>
        <w:proofErr w:type="spellEnd"/>
        <w:r w:rsidRPr="00BF7189">
          <w:rPr>
            <w:rFonts w:ascii="Courier New" w:hAnsi="Courier New"/>
            <w:sz w:val="20"/>
            <w:lang w:val="en-GB" w:eastAsia="ja-JP"/>
          </w:rPr>
          <w:t>;</w:t>
        </w:r>
        <w:r w:rsidRPr="00BF7189">
          <w:rPr>
            <w:rFonts w:ascii="Courier New" w:hAnsi="Courier New"/>
            <w:sz w:val="20"/>
            <w:lang w:val="en-GB" w:eastAsia="ja-JP"/>
          </w:rPr>
          <w:br/>
        </w:r>
        <w:r w:rsidRPr="00BF7189">
          <w:rPr>
            <w:rFonts w:ascii="Courier New" w:hAnsi="Courier New"/>
            <w:sz w:val="20"/>
            <w:lang w:val="en-GB" w:eastAsia="ja-JP"/>
          </w:rPr>
          <w:tab/>
        </w:r>
        <w:r>
          <w:rPr>
            <w:rFonts w:ascii="Courier New" w:hAnsi="Courier New"/>
            <w:sz w:val="20"/>
            <w:lang w:val="en-GB" w:eastAsia="ja-JP"/>
          </w:rPr>
          <w:tab/>
        </w:r>
        <w:r w:rsidRPr="00BF7189">
          <w:rPr>
            <w:rFonts w:ascii="Courier New" w:hAnsi="Courier New"/>
            <w:sz w:val="20"/>
            <w:lang w:val="en-GB" w:eastAsia="ja-JP"/>
          </w:rPr>
          <w:t xml:space="preserve">for (int </w:t>
        </w:r>
        <w:r>
          <w:rPr>
            <w:rFonts w:ascii="Courier New" w:hAnsi="Courier New"/>
            <w:sz w:val="20"/>
            <w:lang w:val="en-GB" w:eastAsia="ja-JP"/>
          </w:rPr>
          <w:t>k</w:t>
        </w:r>
        <w:r w:rsidRPr="00BF7189">
          <w:rPr>
            <w:rFonts w:ascii="Courier New" w:hAnsi="Courier New"/>
            <w:sz w:val="20"/>
            <w:lang w:val="en-GB" w:eastAsia="ja-JP"/>
          </w:rPr>
          <w:t xml:space="preserve">=0; </w:t>
        </w:r>
        <w:r>
          <w:rPr>
            <w:rFonts w:ascii="Courier New" w:hAnsi="Courier New"/>
            <w:sz w:val="20"/>
            <w:lang w:val="en-GB" w:eastAsia="ja-JP"/>
          </w:rPr>
          <w:t>k</w:t>
        </w:r>
        <w:r w:rsidRPr="00BF7189">
          <w:rPr>
            <w:rFonts w:ascii="Courier New" w:hAnsi="Courier New"/>
            <w:sz w:val="20"/>
            <w:lang w:val="en-GB" w:eastAsia="ja-JP"/>
          </w:rPr>
          <w:t>&lt;</w:t>
        </w:r>
        <w:proofErr w:type="spellStart"/>
        <w:r w:rsidRPr="00BF7189">
          <w:rPr>
            <w:rFonts w:ascii="Courier New" w:hAnsi="Courier New"/>
            <w:sz w:val="20"/>
            <w:lang w:val="en-GB" w:eastAsia="ja-JP"/>
          </w:rPr>
          <w:t>num_</w:t>
        </w:r>
        <w:r>
          <w:rPr>
            <w:rFonts w:ascii="Courier New" w:hAnsi="Courier New"/>
            <w:sz w:val="20"/>
            <w:lang w:val="en-GB" w:eastAsia="ja-JP"/>
          </w:rPr>
          <w:t>rd</w:t>
        </w:r>
        <w:r w:rsidRPr="00BF7189">
          <w:rPr>
            <w:rFonts w:ascii="Courier New" w:hAnsi="Courier New"/>
            <w:sz w:val="20"/>
            <w:lang w:val="en-GB" w:eastAsia="ja-JP"/>
          </w:rPr>
          <w:t>_coeffs</w:t>
        </w:r>
        <w:proofErr w:type="spellEnd"/>
        <w:r w:rsidRPr="00BF7189">
          <w:rPr>
            <w:rFonts w:ascii="Courier New" w:hAnsi="Courier New"/>
            <w:sz w:val="20"/>
            <w:lang w:val="en-GB" w:eastAsia="ja-JP"/>
          </w:rPr>
          <w:t xml:space="preserve">; </w:t>
        </w:r>
        <w:r>
          <w:rPr>
            <w:rFonts w:ascii="Courier New" w:hAnsi="Courier New"/>
            <w:sz w:val="20"/>
            <w:lang w:val="en-GB" w:eastAsia="ja-JP"/>
          </w:rPr>
          <w:t>k</w:t>
        </w:r>
        <w:r w:rsidRPr="00BF7189">
          <w:rPr>
            <w:rFonts w:ascii="Courier New" w:hAnsi="Courier New"/>
            <w:sz w:val="20"/>
            <w:lang w:val="en-GB" w:eastAsia="ja-JP"/>
          </w:rPr>
          <w:t>++)</w:t>
        </w:r>
        <w:r w:rsidRPr="00BF7189">
          <w:rPr>
            <w:rFonts w:ascii="Courier New" w:hAnsi="Courier New"/>
            <w:sz w:val="20"/>
            <w:lang w:val="en-GB" w:eastAsia="ja-JP"/>
          </w:rPr>
          <w:br/>
        </w:r>
        <w:r w:rsidRPr="00BF7189">
          <w:rPr>
            <w:rFonts w:ascii="Courier New" w:hAnsi="Courier New"/>
            <w:sz w:val="20"/>
            <w:lang w:val="en-GB" w:eastAsia="ja-JP"/>
          </w:rPr>
          <w:tab/>
        </w:r>
        <w:r w:rsidRPr="00BF7189">
          <w:rPr>
            <w:rFonts w:ascii="Courier New" w:hAnsi="Courier New"/>
            <w:sz w:val="20"/>
            <w:lang w:val="en-GB" w:eastAsia="ja-JP"/>
          </w:rPr>
          <w:tab/>
        </w:r>
        <w:r w:rsidRPr="00BF7189">
          <w:rPr>
            <w:rFonts w:ascii="Courier New" w:hAnsi="Courier New"/>
            <w:sz w:val="20"/>
            <w:lang w:val="en-GB" w:eastAsia="ja-JP"/>
          </w:rPr>
          <w:tab/>
          <w:t xml:space="preserve">signed int(32) </w:t>
        </w:r>
        <w:proofErr w:type="spellStart"/>
        <w:r>
          <w:rPr>
            <w:rFonts w:ascii="Courier New" w:hAnsi="Courier New"/>
            <w:sz w:val="20"/>
            <w:lang w:val="en-GB" w:eastAsia="ja-JP"/>
          </w:rPr>
          <w:t>rd</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k</w:t>
        </w:r>
        <w:r w:rsidRPr="00BF7189">
          <w:rPr>
            <w:rFonts w:ascii="Courier New" w:hAnsi="Courier New"/>
            <w:sz w:val="20"/>
            <w:lang w:val="en-GB" w:eastAsia="ja-JP"/>
          </w:rPr>
          <w:t>];</w:t>
        </w:r>
      </w:ins>
    </w:p>
    <w:p w14:paraId="20A19663"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89" w:author="DENOUAL Franck" w:date="2022-07-29T13:44:00Z"/>
          <w:rFonts w:ascii="Courier New" w:hAnsi="Courier New"/>
          <w:sz w:val="20"/>
          <w:lang w:val="en-GB" w:eastAsia="ja-JP"/>
        </w:rPr>
      </w:pPr>
      <w:ins w:id="890" w:author="DENOUAL Franck" w:date="2022-07-29T13:44:00Z">
        <w:r>
          <w:rPr>
            <w:rFonts w:ascii="Courier New" w:hAnsi="Courier New"/>
            <w:sz w:val="20"/>
            <w:lang w:val="en-GB" w:eastAsia="ja-JP"/>
          </w:rPr>
          <w:tab/>
          <w:t>}</w:t>
        </w:r>
      </w:ins>
    </w:p>
    <w:p w14:paraId="72130C75"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357"/>
        <w:rPr>
          <w:ins w:id="891" w:author="DENOUAL Franck" w:date="2022-07-29T13:44:00Z"/>
          <w:rFonts w:ascii="Courier New" w:hAnsi="Courier New"/>
          <w:sz w:val="20"/>
          <w:lang w:val="en-GB" w:eastAsia="ja-JP"/>
        </w:rPr>
      </w:pPr>
      <w:ins w:id="892" w:author="DENOUAL Franck" w:date="2022-07-29T13:44:00Z">
        <w:r>
          <w:rPr>
            <w:rFonts w:ascii="Courier New" w:hAnsi="Courier New"/>
            <w:sz w:val="20"/>
            <w:lang w:val="en-GB" w:eastAsia="ja-JP"/>
          </w:rPr>
          <w:t>if (</w:t>
        </w:r>
        <w:proofErr w:type="spellStart"/>
        <w:r>
          <w:rPr>
            <w:rFonts w:ascii="Courier New" w:hAnsi="Courier New"/>
            <w:sz w:val="20"/>
            <w:lang w:val="en-GB" w:eastAsia="ja-JP"/>
          </w:rPr>
          <w:t>tangential_</w:t>
        </w:r>
        <w:proofErr w:type="gramStart"/>
        <w:r>
          <w:rPr>
            <w:rFonts w:ascii="Courier New" w:hAnsi="Courier New"/>
            <w:sz w:val="20"/>
            <w:lang w:val="en-GB" w:eastAsia="ja-JP"/>
          </w:rPr>
          <w:t>flag</w:t>
        </w:r>
        <w:proofErr w:type="spellEnd"/>
        <w:r>
          <w:rPr>
            <w:rFonts w:ascii="Courier New" w:hAnsi="Courier New"/>
            <w:sz w:val="20"/>
            <w:lang w:val="en-GB" w:eastAsia="ja-JP"/>
          </w:rPr>
          <w:t>){</w:t>
        </w:r>
        <w:proofErr w:type="gramEnd"/>
        <w:r>
          <w:rPr>
            <w:rFonts w:ascii="Courier New" w:hAnsi="Courier New"/>
            <w:sz w:val="20"/>
            <w:lang w:val="en-GB" w:eastAsia="ja-JP"/>
          </w:rPr>
          <w:t xml:space="preserve"> // tangential distortion coefficient</w:t>
        </w:r>
      </w:ins>
    </w:p>
    <w:p w14:paraId="5FD1E30E" w14:textId="77777777"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ind w:left="720"/>
        <w:rPr>
          <w:ins w:id="893" w:author="DENOUAL Franck" w:date="2022-07-29T13:44:00Z"/>
          <w:rFonts w:ascii="Courier New" w:hAnsi="Courier New"/>
          <w:sz w:val="20"/>
          <w:lang w:val="en-GB" w:eastAsia="ja-JP"/>
        </w:rPr>
      </w:pPr>
      <w:ins w:id="894" w:author="DENOUAL Franck" w:date="2022-07-29T13:44:00Z">
        <w:r w:rsidRPr="00BF7189">
          <w:rPr>
            <w:rFonts w:ascii="Courier New" w:hAnsi="Courier New"/>
            <w:sz w:val="20"/>
            <w:lang w:val="en-GB" w:eastAsia="ja-JP"/>
          </w:rPr>
          <w:tab/>
          <w:t xml:space="preserve">unsigned </w:t>
        </w:r>
        <w:proofErr w:type="gramStart"/>
        <w:r w:rsidRPr="00BF7189">
          <w:rPr>
            <w:rFonts w:ascii="Courier New" w:hAnsi="Courier New"/>
            <w:sz w:val="20"/>
            <w:lang w:val="en-GB" w:eastAsia="ja-JP"/>
          </w:rPr>
          <w:t>int(</w:t>
        </w:r>
        <w:proofErr w:type="gramEnd"/>
        <w:r>
          <w:rPr>
            <w:rFonts w:ascii="Courier New" w:hAnsi="Courier New"/>
            <w:sz w:val="20"/>
            <w:lang w:val="en-GB" w:eastAsia="ja-JP"/>
          </w:rPr>
          <w:t>8</w:t>
        </w:r>
        <w:r w:rsidRPr="00BF7189">
          <w:rPr>
            <w:rFonts w:ascii="Courier New" w:hAnsi="Courier New"/>
            <w:sz w:val="20"/>
            <w:lang w:val="en-GB" w:eastAsia="ja-JP"/>
          </w:rPr>
          <w:t xml:space="preserve">) </w:t>
        </w:r>
        <w:proofErr w:type="spellStart"/>
        <w:r w:rsidRPr="00BF7189">
          <w:rPr>
            <w:rFonts w:ascii="Courier New" w:hAnsi="Courier New"/>
            <w:sz w:val="20"/>
            <w:lang w:val="en-GB" w:eastAsia="ja-JP"/>
          </w:rPr>
          <w:t>num_</w:t>
        </w:r>
        <w:r>
          <w:rPr>
            <w:rFonts w:ascii="Courier New" w:hAnsi="Courier New"/>
            <w:sz w:val="20"/>
            <w:lang w:val="en-GB" w:eastAsia="ja-JP"/>
          </w:rPr>
          <w:t>tg</w:t>
        </w:r>
        <w:r w:rsidRPr="00BF7189">
          <w:rPr>
            <w:rFonts w:ascii="Courier New" w:hAnsi="Courier New"/>
            <w:sz w:val="20"/>
            <w:lang w:val="en-GB" w:eastAsia="ja-JP"/>
          </w:rPr>
          <w:t>_coeffs</w:t>
        </w:r>
        <w:proofErr w:type="spellEnd"/>
        <w:r w:rsidRPr="00BF7189">
          <w:rPr>
            <w:rFonts w:ascii="Courier New" w:hAnsi="Courier New"/>
            <w:sz w:val="20"/>
            <w:lang w:val="en-GB" w:eastAsia="ja-JP"/>
          </w:rPr>
          <w:t>;</w:t>
        </w:r>
        <w:r w:rsidRPr="00BF7189">
          <w:rPr>
            <w:rFonts w:ascii="Courier New" w:hAnsi="Courier New"/>
            <w:sz w:val="20"/>
            <w:lang w:val="en-GB" w:eastAsia="ja-JP"/>
          </w:rPr>
          <w:br/>
        </w:r>
        <w:r w:rsidRPr="00BF7189">
          <w:rPr>
            <w:rFonts w:ascii="Courier New" w:hAnsi="Courier New"/>
            <w:sz w:val="20"/>
            <w:lang w:val="en-GB" w:eastAsia="ja-JP"/>
          </w:rPr>
          <w:tab/>
        </w:r>
        <w:r>
          <w:rPr>
            <w:rFonts w:ascii="Courier New" w:hAnsi="Courier New"/>
            <w:sz w:val="20"/>
            <w:lang w:val="en-GB" w:eastAsia="ja-JP"/>
          </w:rPr>
          <w:tab/>
        </w:r>
        <w:r w:rsidRPr="00BF7189">
          <w:rPr>
            <w:rFonts w:ascii="Courier New" w:hAnsi="Courier New"/>
            <w:sz w:val="20"/>
            <w:lang w:val="en-GB" w:eastAsia="ja-JP"/>
          </w:rPr>
          <w:t xml:space="preserve">for (int </w:t>
        </w:r>
        <w:r>
          <w:rPr>
            <w:rFonts w:ascii="Courier New" w:hAnsi="Courier New"/>
            <w:sz w:val="20"/>
            <w:lang w:val="en-GB" w:eastAsia="ja-JP"/>
          </w:rPr>
          <w:t>l</w:t>
        </w:r>
        <w:r w:rsidRPr="00BF7189">
          <w:rPr>
            <w:rFonts w:ascii="Courier New" w:hAnsi="Courier New"/>
            <w:sz w:val="20"/>
            <w:lang w:val="en-GB" w:eastAsia="ja-JP"/>
          </w:rPr>
          <w:t xml:space="preserve">=0; </w:t>
        </w:r>
        <w:r>
          <w:rPr>
            <w:rFonts w:ascii="Courier New" w:hAnsi="Courier New"/>
            <w:sz w:val="20"/>
            <w:lang w:val="en-GB" w:eastAsia="ja-JP"/>
          </w:rPr>
          <w:t>l</w:t>
        </w:r>
        <w:r w:rsidRPr="00BF7189">
          <w:rPr>
            <w:rFonts w:ascii="Courier New" w:hAnsi="Courier New"/>
            <w:sz w:val="20"/>
            <w:lang w:val="en-GB" w:eastAsia="ja-JP"/>
          </w:rPr>
          <w:t>&lt;</w:t>
        </w:r>
        <w:proofErr w:type="spellStart"/>
        <w:r w:rsidRPr="00BF7189">
          <w:rPr>
            <w:rFonts w:ascii="Courier New" w:hAnsi="Courier New"/>
            <w:sz w:val="20"/>
            <w:lang w:val="en-GB" w:eastAsia="ja-JP"/>
          </w:rPr>
          <w:t>num_</w:t>
        </w:r>
        <w:r>
          <w:rPr>
            <w:rFonts w:ascii="Courier New" w:hAnsi="Courier New"/>
            <w:sz w:val="20"/>
            <w:lang w:val="en-GB" w:eastAsia="ja-JP"/>
          </w:rPr>
          <w:t>tg</w:t>
        </w:r>
        <w:r w:rsidRPr="00BF7189">
          <w:rPr>
            <w:rFonts w:ascii="Courier New" w:hAnsi="Courier New"/>
            <w:sz w:val="20"/>
            <w:lang w:val="en-GB" w:eastAsia="ja-JP"/>
          </w:rPr>
          <w:t>_coeffs</w:t>
        </w:r>
        <w:proofErr w:type="spellEnd"/>
        <w:r w:rsidRPr="00BF7189">
          <w:rPr>
            <w:rFonts w:ascii="Courier New" w:hAnsi="Courier New"/>
            <w:sz w:val="20"/>
            <w:lang w:val="en-GB" w:eastAsia="ja-JP"/>
          </w:rPr>
          <w:t xml:space="preserve">; </w:t>
        </w:r>
        <w:r>
          <w:rPr>
            <w:rFonts w:ascii="Courier New" w:hAnsi="Courier New"/>
            <w:sz w:val="20"/>
            <w:lang w:val="en-GB" w:eastAsia="ja-JP"/>
          </w:rPr>
          <w:t>l</w:t>
        </w:r>
        <w:r w:rsidRPr="00BF7189">
          <w:rPr>
            <w:rFonts w:ascii="Courier New" w:hAnsi="Courier New"/>
            <w:sz w:val="20"/>
            <w:lang w:val="en-GB" w:eastAsia="ja-JP"/>
          </w:rPr>
          <w:t>++)</w:t>
        </w:r>
        <w:r w:rsidRPr="00BF7189">
          <w:rPr>
            <w:rFonts w:ascii="Courier New" w:hAnsi="Courier New"/>
            <w:sz w:val="20"/>
            <w:lang w:val="en-GB" w:eastAsia="ja-JP"/>
          </w:rPr>
          <w:br/>
        </w:r>
        <w:r w:rsidRPr="00BF7189">
          <w:rPr>
            <w:rFonts w:ascii="Courier New" w:hAnsi="Courier New"/>
            <w:sz w:val="20"/>
            <w:lang w:val="en-GB" w:eastAsia="ja-JP"/>
          </w:rPr>
          <w:tab/>
        </w:r>
        <w:r w:rsidRPr="00BF7189">
          <w:rPr>
            <w:rFonts w:ascii="Courier New" w:hAnsi="Courier New"/>
            <w:sz w:val="20"/>
            <w:lang w:val="en-GB" w:eastAsia="ja-JP"/>
          </w:rPr>
          <w:tab/>
        </w:r>
        <w:r w:rsidRPr="00BF7189">
          <w:rPr>
            <w:rFonts w:ascii="Courier New" w:hAnsi="Courier New"/>
            <w:sz w:val="20"/>
            <w:lang w:val="en-GB" w:eastAsia="ja-JP"/>
          </w:rPr>
          <w:tab/>
          <w:t xml:space="preserve">signed int(32) </w:t>
        </w:r>
        <w:proofErr w:type="spellStart"/>
        <w:r>
          <w:rPr>
            <w:rFonts w:ascii="Courier New" w:hAnsi="Courier New"/>
            <w:sz w:val="20"/>
            <w:lang w:val="en-GB" w:eastAsia="ja-JP"/>
          </w:rPr>
          <w:t>tg</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l</w:t>
        </w:r>
        <w:r w:rsidRPr="00BF7189">
          <w:rPr>
            <w:rFonts w:ascii="Courier New" w:hAnsi="Courier New"/>
            <w:sz w:val="20"/>
            <w:lang w:val="en-GB" w:eastAsia="ja-JP"/>
          </w:rPr>
          <w:t>];</w:t>
        </w:r>
      </w:ins>
    </w:p>
    <w:p w14:paraId="12008859" w14:textId="1831A1B0" w:rsidR="006019C2" w:rsidRDefault="006019C2" w:rsidP="006019C2">
      <w:pPr>
        <w:keepLines/>
        <w:tabs>
          <w:tab w:val="left" w:pos="357"/>
          <w:tab w:val="left" w:pos="720"/>
          <w:tab w:val="left" w:pos="1077"/>
          <w:tab w:val="left" w:pos="1440"/>
          <w:tab w:val="left" w:pos="1797"/>
          <w:tab w:val="left" w:pos="2160"/>
          <w:tab w:val="left" w:pos="2517"/>
          <w:tab w:val="left" w:pos="2880"/>
          <w:tab w:val="left" w:pos="3238"/>
          <w:tab w:val="left" w:pos="3600"/>
          <w:tab w:val="left" w:pos="3958"/>
          <w:tab w:val="left" w:pos="4321"/>
        </w:tabs>
        <w:spacing w:before="60"/>
        <w:rPr>
          <w:ins w:id="895" w:author="DENOUAL Franck" w:date="2022-07-29T13:57:00Z"/>
          <w:rFonts w:ascii="Courier New" w:hAnsi="Courier New"/>
          <w:sz w:val="20"/>
          <w:lang w:val="en-GB" w:eastAsia="ja-JP"/>
        </w:rPr>
      </w:pPr>
      <w:ins w:id="896" w:author="DENOUAL Franck" w:date="2022-07-29T13:44:00Z">
        <w:r>
          <w:rPr>
            <w:rFonts w:ascii="Courier New" w:hAnsi="Courier New"/>
            <w:sz w:val="20"/>
            <w:lang w:val="en-GB" w:eastAsia="ja-JP"/>
          </w:rPr>
          <w:tab/>
          <w:t>}</w:t>
        </w:r>
        <w:r w:rsidRPr="009F349D">
          <w:rPr>
            <w:rFonts w:ascii="Courier New" w:hAnsi="Courier New"/>
            <w:sz w:val="20"/>
            <w:lang w:val="en-GB" w:eastAsia="ja-JP"/>
          </w:rPr>
          <w:br/>
          <w:t>}</w:t>
        </w:r>
      </w:ins>
    </w:p>
    <w:p w14:paraId="60795CF9" w14:textId="77777777" w:rsidR="00467DBC" w:rsidRDefault="00467DBC" w:rsidP="00467DBC">
      <w:pPr>
        <w:rPr>
          <w:ins w:id="897" w:author="DENOUAL Franck" w:date="2022-07-29T14:16:00Z"/>
          <w:rFonts w:ascii="Times New Roman" w:eastAsia="Times New Roman" w:hAnsi="Times New Roman" w:cs="Times New Roman"/>
          <w:i/>
          <w:iCs/>
          <w:sz w:val="24"/>
          <w:szCs w:val="24"/>
          <w:highlight w:val="yellow"/>
          <w:lang w:eastAsia="fr-FR"/>
        </w:rPr>
      </w:pPr>
    </w:p>
    <w:p w14:paraId="43148CF7" w14:textId="18E8001C" w:rsidR="008726F0" w:rsidRPr="00661C8A" w:rsidRDefault="008726F0" w:rsidP="00661C8A">
      <w:pPr>
        <w:rPr>
          <w:ins w:id="898" w:author="DENOUAL Franck" w:date="2022-07-29T13:44:00Z"/>
          <w:rFonts w:ascii="Times New Roman" w:eastAsia="Times New Roman" w:hAnsi="Times New Roman" w:cs="Times New Roman"/>
          <w:i/>
          <w:iCs/>
          <w:sz w:val="24"/>
          <w:szCs w:val="24"/>
          <w:highlight w:val="yellow"/>
          <w:lang w:eastAsia="fr-FR"/>
        </w:rPr>
      </w:pPr>
      <w:ins w:id="899" w:author="DENOUAL Franck" w:date="2022-07-29T13:57:00Z">
        <w:r w:rsidRPr="00661C8A">
          <w:rPr>
            <w:rFonts w:ascii="Times New Roman" w:eastAsia="Times New Roman" w:hAnsi="Times New Roman" w:cs="Times New Roman"/>
            <w:i/>
            <w:iCs/>
            <w:sz w:val="24"/>
            <w:szCs w:val="24"/>
            <w:highlight w:val="yellow"/>
            <w:lang w:eastAsia="fr-FR"/>
          </w:rPr>
          <w:t xml:space="preserve">[Ed. Note: It was suggested at MPEG#139 to enclose </w:t>
        </w:r>
      </w:ins>
      <w:ins w:id="900" w:author="DENOUAL Franck" w:date="2022-07-29T14:16:00Z">
        <w:r w:rsidR="00467DBC" w:rsidRPr="00661C8A">
          <w:rPr>
            <w:rFonts w:ascii="Times New Roman" w:eastAsia="Times New Roman" w:hAnsi="Times New Roman" w:cs="Times New Roman"/>
            <w:i/>
            <w:iCs/>
            <w:sz w:val="24"/>
            <w:szCs w:val="24"/>
            <w:highlight w:val="yellow"/>
            <w:lang w:eastAsia="fr-FR"/>
          </w:rPr>
          <w:t>the</w:t>
        </w:r>
        <w:r w:rsidR="00467DBC">
          <w:rPr>
            <w:rFonts w:ascii="Courier New" w:hAnsi="Courier New"/>
            <w:sz w:val="20"/>
            <w:highlight w:val="yellow"/>
            <w:lang w:eastAsia="ja-JP"/>
          </w:rPr>
          <w:t xml:space="preserve"> </w:t>
        </w:r>
        <w:r w:rsidR="00467DBC" w:rsidRPr="00661C8A">
          <w:rPr>
            <w:rFonts w:ascii="Times New Roman" w:eastAsia="Times New Roman" w:hAnsi="Times New Roman" w:cs="Times New Roman"/>
            <w:i/>
            <w:iCs/>
            <w:sz w:val="24"/>
            <w:szCs w:val="24"/>
            <w:highlight w:val="yellow"/>
            <w:lang w:eastAsia="fr-FR"/>
          </w:rPr>
          <w:t xml:space="preserve">additional distortion models from m60319 under version &gt; 0 of the </w:t>
        </w:r>
        <w:proofErr w:type="spellStart"/>
        <w:r w:rsidR="00467DBC" w:rsidRPr="00661C8A">
          <w:rPr>
            <w:rFonts w:ascii="Times New Roman" w:eastAsia="Times New Roman" w:hAnsi="Times New Roman" w:cs="Times New Roman"/>
            <w:i/>
            <w:iCs/>
            <w:sz w:val="24"/>
            <w:szCs w:val="24"/>
            <w:highlight w:val="yellow"/>
            <w:lang w:eastAsia="fr-FR"/>
          </w:rPr>
          <w:t>CameraIntrinsicProperty</w:t>
        </w:r>
        <w:proofErr w:type="spellEnd"/>
        <w:r w:rsidR="00467DBC" w:rsidRPr="00661C8A">
          <w:rPr>
            <w:rFonts w:ascii="Times New Roman" w:eastAsia="Times New Roman" w:hAnsi="Times New Roman" w:cs="Times New Roman"/>
            <w:i/>
            <w:iCs/>
            <w:sz w:val="24"/>
            <w:szCs w:val="24"/>
            <w:highlight w:val="yellow"/>
            <w:lang w:eastAsia="fr-FR"/>
          </w:rPr>
          <w:t>.</w:t>
        </w:r>
      </w:ins>
      <w:ins w:id="901" w:author="DENOUAL Franck" w:date="2022-07-29T14:13:00Z">
        <w:r w:rsidR="00467DBC">
          <w:rPr>
            <w:rFonts w:ascii="Courier New" w:hAnsi="Courier New"/>
            <w:sz w:val="20"/>
            <w:highlight w:val="yellow"/>
            <w:lang w:val="en-GB" w:eastAsia="ja-JP"/>
          </w:rPr>
          <w:t>]</w:t>
        </w:r>
      </w:ins>
    </w:p>
    <w:p w14:paraId="397B8644" w14:textId="77777777" w:rsidR="006019C2" w:rsidRPr="009F349D" w:rsidRDefault="006019C2" w:rsidP="006019C2">
      <w:pPr>
        <w:keepNext/>
        <w:widowControl/>
        <w:numPr>
          <w:ilvl w:val="3"/>
          <w:numId w:val="54"/>
        </w:numPr>
        <w:tabs>
          <w:tab w:val="left" w:pos="403"/>
          <w:tab w:val="left" w:pos="1021"/>
          <w:tab w:val="left" w:pos="1140"/>
          <w:tab w:val="left" w:pos="1360"/>
        </w:tabs>
        <w:suppressAutoHyphens/>
        <w:autoSpaceDE/>
        <w:autoSpaceDN/>
        <w:spacing w:before="60" w:after="240" w:line="240" w:lineRule="atLeast"/>
        <w:outlineLvl w:val="3"/>
        <w:rPr>
          <w:ins w:id="902" w:author="DENOUAL Franck" w:date="2022-07-29T13:44:00Z"/>
          <w:rFonts w:ascii="Cambria" w:hAnsi="Cambria"/>
          <w:b/>
          <w:lang w:val="en-GB" w:eastAsia="ja-JP"/>
        </w:rPr>
      </w:pPr>
      <w:bookmarkStart w:id="903" w:name="_Ref103766331"/>
      <w:ins w:id="904" w:author="DENOUAL Franck" w:date="2022-07-29T13:44:00Z">
        <w:r w:rsidRPr="009F349D">
          <w:rPr>
            <w:rFonts w:ascii="Cambria" w:hAnsi="Cambria"/>
            <w:b/>
            <w:lang w:val="en-GB" w:eastAsia="ja-JP"/>
          </w:rPr>
          <w:t>Semantics</w:t>
        </w:r>
        <w:bookmarkEnd w:id="903"/>
      </w:ins>
    </w:p>
    <w:p w14:paraId="52DAA090" w14:textId="77777777" w:rsidR="006019C2" w:rsidRDefault="006019C2" w:rsidP="006019C2">
      <w:pPr>
        <w:tabs>
          <w:tab w:val="left" w:pos="1440"/>
          <w:tab w:val="left" w:pos="8010"/>
        </w:tabs>
        <w:spacing w:after="220"/>
        <w:ind w:left="720" w:hanging="360"/>
        <w:contextualSpacing/>
        <w:rPr>
          <w:ins w:id="905" w:author="DENOUAL Franck" w:date="2022-07-29T13:44:00Z"/>
          <w:rFonts w:ascii="Cambria" w:hAnsi="Cambria"/>
          <w:szCs w:val="20"/>
          <w:lang w:val="en-GB" w:eastAsia="ja-JP"/>
        </w:rPr>
      </w:pPr>
      <w:proofErr w:type="spellStart"/>
      <w:ins w:id="906" w:author="DENOUAL Franck" w:date="2022-07-29T13:44:00Z">
        <w:r>
          <w:rPr>
            <w:rFonts w:ascii="Courier New" w:hAnsi="Courier New"/>
            <w:sz w:val="20"/>
            <w:lang w:val="en-GB" w:eastAsia="ja-JP"/>
          </w:rPr>
          <w:t>skew_flag</w:t>
        </w:r>
        <w:proofErr w:type="spellEnd"/>
        <w:r w:rsidRPr="009F349D" w:rsidDel="00230682">
          <w:rPr>
            <w:rFonts w:ascii="Cambria" w:hAnsi="Cambria"/>
            <w:szCs w:val="20"/>
            <w:lang w:val="en-GB" w:eastAsia="ja-JP"/>
          </w:rPr>
          <w:t xml:space="preserve"> </w:t>
        </w:r>
        <w:r>
          <w:rPr>
            <w:rFonts w:ascii="Cambria" w:hAnsi="Cambria"/>
            <w:szCs w:val="20"/>
            <w:lang w:val="en-GB" w:eastAsia="ja-JP"/>
          </w:rPr>
          <w:t xml:space="preserve">when set to 0 indicates that no skew factor is present. </w:t>
        </w:r>
        <w:proofErr w:type="spellStart"/>
        <w:r>
          <w:rPr>
            <w:rFonts w:ascii="Courier New" w:hAnsi="Courier New"/>
            <w:sz w:val="20"/>
            <w:lang w:val="en-GB" w:eastAsia="ja-JP"/>
          </w:rPr>
          <w:t>skew_flag</w:t>
        </w:r>
        <w:proofErr w:type="spellEnd"/>
        <w:r w:rsidRPr="009F349D" w:rsidDel="00230682">
          <w:rPr>
            <w:rFonts w:ascii="Cambria" w:hAnsi="Cambria"/>
            <w:szCs w:val="20"/>
            <w:lang w:val="en-GB" w:eastAsia="ja-JP"/>
          </w:rPr>
          <w:t xml:space="preserve"> </w:t>
        </w:r>
        <w:r>
          <w:rPr>
            <w:rFonts w:ascii="Cambria" w:hAnsi="Cambria"/>
            <w:szCs w:val="20"/>
            <w:lang w:val="en-GB" w:eastAsia="ja-JP"/>
          </w:rPr>
          <w:t>when set to 1 indicates that skew factor is present.</w:t>
        </w:r>
      </w:ins>
    </w:p>
    <w:p w14:paraId="284EA78E" w14:textId="77777777" w:rsidR="006019C2" w:rsidRDefault="006019C2" w:rsidP="006019C2">
      <w:pPr>
        <w:tabs>
          <w:tab w:val="left" w:pos="1440"/>
          <w:tab w:val="left" w:pos="8010"/>
        </w:tabs>
        <w:spacing w:after="220"/>
        <w:ind w:left="720" w:hanging="360"/>
        <w:contextualSpacing/>
        <w:rPr>
          <w:ins w:id="907" w:author="DENOUAL Franck" w:date="2022-07-29T13:44:00Z"/>
          <w:rFonts w:ascii="Cambria" w:hAnsi="Cambria"/>
          <w:szCs w:val="20"/>
          <w:lang w:val="en-GB" w:eastAsia="ja-JP"/>
        </w:rPr>
      </w:pPr>
      <w:proofErr w:type="spellStart"/>
      <w:ins w:id="908" w:author="DENOUAL Franck" w:date="2022-07-29T13:44:00Z">
        <w:r>
          <w:rPr>
            <w:rFonts w:ascii="Courier New" w:hAnsi="Courier New"/>
            <w:sz w:val="20"/>
            <w:lang w:val="en-GB" w:eastAsia="ja-JP"/>
          </w:rPr>
          <w:t>ep_flag</w:t>
        </w:r>
        <w:proofErr w:type="spellEnd"/>
        <w:r>
          <w:rPr>
            <w:rFonts w:ascii="Cambria" w:hAnsi="Cambria"/>
            <w:szCs w:val="20"/>
            <w:lang w:val="en-GB" w:eastAsia="ja-JP"/>
          </w:rPr>
          <w:t xml:space="preserve"> when set to 0 indicates that no entrance pupil distortion parameter is present. </w:t>
        </w:r>
        <w:proofErr w:type="spellStart"/>
        <w:r>
          <w:rPr>
            <w:rFonts w:ascii="Courier New" w:hAnsi="Courier New"/>
            <w:sz w:val="20"/>
            <w:lang w:val="en-GB" w:eastAsia="ja-JP"/>
          </w:rPr>
          <w:t>ep_flag</w:t>
        </w:r>
        <w:proofErr w:type="spellEnd"/>
        <w:r>
          <w:rPr>
            <w:rFonts w:ascii="Cambria" w:hAnsi="Cambria"/>
            <w:szCs w:val="20"/>
            <w:lang w:val="en-GB" w:eastAsia="ja-JP"/>
          </w:rPr>
          <w:t xml:space="preserve"> when set to 1 indicates that entrance pupil distortion parameter is present.</w:t>
        </w:r>
      </w:ins>
    </w:p>
    <w:p w14:paraId="6C7EB3FF" w14:textId="77777777" w:rsidR="006019C2" w:rsidRDefault="006019C2" w:rsidP="006019C2">
      <w:pPr>
        <w:tabs>
          <w:tab w:val="left" w:pos="1440"/>
          <w:tab w:val="left" w:pos="8010"/>
        </w:tabs>
        <w:spacing w:after="220"/>
        <w:ind w:left="720" w:hanging="360"/>
        <w:contextualSpacing/>
        <w:rPr>
          <w:ins w:id="909" w:author="DENOUAL Franck" w:date="2022-07-29T13:44:00Z"/>
          <w:rFonts w:ascii="Cambria" w:hAnsi="Cambria"/>
          <w:szCs w:val="20"/>
          <w:lang w:val="en-GB" w:eastAsia="ja-JP"/>
        </w:rPr>
      </w:pPr>
      <w:proofErr w:type="spellStart"/>
      <w:ins w:id="910" w:author="DENOUAL Franck" w:date="2022-07-29T13:44:00Z">
        <w:r>
          <w:rPr>
            <w:rFonts w:ascii="Courier New" w:hAnsi="Courier New"/>
            <w:sz w:val="20"/>
            <w:lang w:val="en-GB" w:eastAsia="ja-JP"/>
          </w:rPr>
          <w:t>radial_flag</w:t>
        </w:r>
        <w:proofErr w:type="spellEnd"/>
        <w:r>
          <w:rPr>
            <w:rFonts w:ascii="Cambria" w:hAnsi="Cambria"/>
            <w:szCs w:val="20"/>
            <w:lang w:val="en-GB" w:eastAsia="ja-JP"/>
          </w:rPr>
          <w:t xml:space="preserve"> when set to 0 indicates that no radial distortion parameter is present. </w:t>
        </w:r>
        <w:proofErr w:type="spellStart"/>
        <w:r>
          <w:rPr>
            <w:rFonts w:ascii="Courier New" w:hAnsi="Courier New"/>
            <w:sz w:val="20"/>
            <w:lang w:val="en-GB" w:eastAsia="ja-JP"/>
          </w:rPr>
          <w:t>radial_flag</w:t>
        </w:r>
        <w:proofErr w:type="spellEnd"/>
        <w:r>
          <w:rPr>
            <w:rFonts w:ascii="Cambria" w:hAnsi="Cambria"/>
            <w:szCs w:val="20"/>
            <w:lang w:val="en-GB" w:eastAsia="ja-JP"/>
          </w:rPr>
          <w:t xml:space="preserve"> when set to 1 indicates that radial distortion parameter is present.</w:t>
        </w:r>
      </w:ins>
    </w:p>
    <w:p w14:paraId="53CC2D6E" w14:textId="77777777" w:rsidR="006019C2" w:rsidRPr="009F349D" w:rsidRDefault="006019C2" w:rsidP="006019C2">
      <w:pPr>
        <w:tabs>
          <w:tab w:val="left" w:pos="1440"/>
          <w:tab w:val="left" w:pos="8010"/>
        </w:tabs>
        <w:spacing w:after="220"/>
        <w:ind w:left="720" w:hanging="360"/>
        <w:contextualSpacing/>
        <w:rPr>
          <w:ins w:id="911" w:author="DENOUAL Franck" w:date="2022-07-29T13:44:00Z"/>
          <w:rFonts w:ascii="Cambria" w:hAnsi="Cambria"/>
          <w:szCs w:val="20"/>
          <w:lang w:val="en-GB" w:eastAsia="ja-JP"/>
        </w:rPr>
      </w:pPr>
      <w:proofErr w:type="spellStart"/>
      <w:ins w:id="912" w:author="DENOUAL Franck" w:date="2022-07-29T13:44:00Z">
        <w:r>
          <w:rPr>
            <w:rFonts w:ascii="Courier New" w:hAnsi="Courier New"/>
            <w:sz w:val="20"/>
            <w:lang w:val="en-GB" w:eastAsia="ja-JP"/>
          </w:rPr>
          <w:t>tangential_flag</w:t>
        </w:r>
        <w:proofErr w:type="spellEnd"/>
        <w:r>
          <w:rPr>
            <w:rFonts w:ascii="Cambria" w:hAnsi="Cambria"/>
            <w:szCs w:val="20"/>
            <w:lang w:val="en-GB" w:eastAsia="ja-JP"/>
          </w:rPr>
          <w:t xml:space="preserve"> when set to 0 indicates that no tangential distortion parameter is present. </w:t>
        </w:r>
        <w:proofErr w:type="spellStart"/>
        <w:r>
          <w:rPr>
            <w:rFonts w:ascii="Courier New" w:hAnsi="Courier New"/>
            <w:sz w:val="20"/>
            <w:lang w:val="en-GB" w:eastAsia="ja-JP"/>
          </w:rPr>
          <w:t>tangential_flag</w:t>
        </w:r>
        <w:proofErr w:type="spellEnd"/>
        <w:r>
          <w:rPr>
            <w:rFonts w:ascii="Cambria" w:hAnsi="Cambria"/>
            <w:szCs w:val="20"/>
            <w:lang w:val="en-GB" w:eastAsia="ja-JP"/>
          </w:rPr>
          <w:t xml:space="preserve"> when set to 1 indicates that tangential distortion parameter is present.</w:t>
        </w:r>
      </w:ins>
    </w:p>
    <w:p w14:paraId="5AF7AF19" w14:textId="77777777" w:rsidR="006019C2" w:rsidRPr="009F349D" w:rsidRDefault="006019C2" w:rsidP="006019C2">
      <w:pPr>
        <w:tabs>
          <w:tab w:val="left" w:pos="1440"/>
          <w:tab w:val="left" w:pos="8010"/>
        </w:tabs>
        <w:spacing w:after="220"/>
        <w:ind w:left="360"/>
        <w:contextualSpacing/>
        <w:rPr>
          <w:ins w:id="913" w:author="DENOUAL Franck" w:date="2022-07-29T13:44:00Z"/>
          <w:rFonts w:ascii="Cambria" w:hAnsi="Cambria"/>
          <w:szCs w:val="20"/>
          <w:lang w:val="en-GB" w:eastAsia="ja-JP"/>
        </w:rPr>
      </w:pPr>
      <w:proofErr w:type="spellStart"/>
      <w:ins w:id="914" w:author="DENOUAL Franck" w:date="2022-07-29T13:44:00Z">
        <w:r w:rsidRPr="009F349D">
          <w:rPr>
            <w:rFonts w:ascii="Courier New" w:hAnsi="Courier New"/>
            <w:szCs w:val="20"/>
            <w:lang w:val="en-GB" w:eastAsia="ja-JP"/>
          </w:rPr>
          <w:t>focal_length_x</w:t>
        </w:r>
        <w:proofErr w:type="spellEnd"/>
        <w:r w:rsidRPr="009F349D">
          <w:rPr>
            <w:rFonts w:ascii="Cambria" w:hAnsi="Cambria"/>
            <w:szCs w:val="20"/>
            <w:lang w:val="en-GB" w:eastAsia="ja-JP"/>
          </w:rPr>
          <w:t xml:space="preserve"> specifies the horizontal focal length of the camera in image widths.</w:t>
        </w:r>
      </w:ins>
    </w:p>
    <w:p w14:paraId="6B053FA0" w14:textId="77777777" w:rsidR="006019C2" w:rsidRPr="009F349D" w:rsidRDefault="006019C2" w:rsidP="006019C2">
      <w:pPr>
        <w:tabs>
          <w:tab w:val="left" w:pos="1440"/>
          <w:tab w:val="left" w:pos="8010"/>
        </w:tabs>
        <w:spacing w:after="220"/>
        <w:ind w:left="720" w:hanging="360"/>
        <w:contextualSpacing/>
        <w:rPr>
          <w:ins w:id="915" w:author="DENOUAL Franck" w:date="2022-07-29T13:44:00Z"/>
          <w:rFonts w:ascii="Cambria" w:hAnsi="Cambria"/>
          <w:szCs w:val="20"/>
          <w:lang w:val="en-GB" w:eastAsia="ja-JP"/>
        </w:rPr>
      </w:pPr>
      <w:proofErr w:type="spellStart"/>
      <w:ins w:id="916" w:author="DENOUAL Franck" w:date="2022-07-29T13:44:00Z">
        <w:r w:rsidRPr="009F349D">
          <w:rPr>
            <w:rFonts w:ascii="Courier New" w:hAnsi="Courier New"/>
            <w:szCs w:val="20"/>
            <w:lang w:val="en-GB" w:eastAsia="ja-JP"/>
          </w:rPr>
          <w:t>focal_length_y</w:t>
        </w:r>
        <w:proofErr w:type="spellEnd"/>
        <w:r w:rsidRPr="009F349D">
          <w:rPr>
            <w:rFonts w:ascii="Cambria" w:hAnsi="Cambria"/>
            <w:szCs w:val="20"/>
            <w:lang w:val="en-GB" w:eastAsia="ja-JP"/>
          </w:rPr>
          <w:t xml:space="preserve"> specifies the vertical focal length of the camera in image heights. When not present, the value shall be implied to be </w:t>
        </w:r>
        <w:proofErr w:type="spellStart"/>
        <w:r w:rsidRPr="009F349D">
          <w:rPr>
            <w:rFonts w:ascii="Courier New" w:hAnsi="Courier New"/>
            <w:szCs w:val="20"/>
            <w:lang w:val="en-GB" w:eastAsia="ja-JP"/>
          </w:rPr>
          <w:t>focal_length_x</w:t>
        </w:r>
        <w:proofErr w:type="spellEnd"/>
        <w:r w:rsidRPr="009F349D">
          <w:rPr>
            <w:rFonts w:ascii="Cambria" w:hAnsi="Cambria"/>
            <w:szCs w:val="20"/>
            <w:lang w:val="en-GB" w:eastAsia="ja-JP"/>
          </w:rPr>
          <w:t xml:space="preserve"> * </w:t>
        </w:r>
        <w:proofErr w:type="spellStart"/>
        <w:r w:rsidRPr="009F349D">
          <w:rPr>
            <w:rFonts w:ascii="Courier New" w:hAnsi="Courier New"/>
            <w:szCs w:val="20"/>
            <w:lang w:val="en-GB" w:eastAsia="ja-JP"/>
          </w:rPr>
          <w:t>image_width</w:t>
        </w:r>
        <w:proofErr w:type="spellEnd"/>
        <w:r w:rsidRPr="009F349D">
          <w:rPr>
            <w:rFonts w:ascii="Cambria" w:hAnsi="Cambria"/>
            <w:szCs w:val="20"/>
            <w:lang w:val="en-GB" w:eastAsia="ja-JP"/>
          </w:rPr>
          <w:t xml:space="preserve"> / </w:t>
        </w:r>
        <w:proofErr w:type="spellStart"/>
        <w:r w:rsidRPr="009F349D">
          <w:rPr>
            <w:rFonts w:ascii="Courier New" w:hAnsi="Courier New"/>
            <w:szCs w:val="20"/>
            <w:lang w:val="en-GB" w:eastAsia="ja-JP"/>
          </w:rPr>
          <w:t>image_height</w:t>
        </w:r>
        <w:proofErr w:type="spellEnd"/>
        <w:r w:rsidRPr="009F349D">
          <w:rPr>
            <w:rFonts w:ascii="Cambria" w:hAnsi="Cambria"/>
            <w:szCs w:val="20"/>
            <w:lang w:val="en-GB" w:eastAsia="ja-JP"/>
          </w:rPr>
          <w:t>.</w:t>
        </w:r>
      </w:ins>
    </w:p>
    <w:p w14:paraId="4366CC65" w14:textId="77777777" w:rsidR="006019C2" w:rsidRPr="009F349D" w:rsidRDefault="006019C2" w:rsidP="006019C2">
      <w:pPr>
        <w:tabs>
          <w:tab w:val="left" w:pos="1440"/>
          <w:tab w:val="left" w:pos="8010"/>
        </w:tabs>
        <w:spacing w:after="220"/>
        <w:ind w:left="720" w:hanging="360"/>
        <w:contextualSpacing/>
        <w:rPr>
          <w:ins w:id="917" w:author="DENOUAL Franck" w:date="2022-07-29T13:44:00Z"/>
          <w:rFonts w:ascii="Cambria" w:hAnsi="Cambria"/>
          <w:szCs w:val="20"/>
          <w:lang w:val="en-GB" w:eastAsia="ja-JP"/>
        </w:rPr>
      </w:pPr>
      <w:proofErr w:type="spellStart"/>
      <w:ins w:id="918" w:author="DENOUAL Franck" w:date="2022-07-29T13:44:00Z">
        <w:r w:rsidRPr="009F349D">
          <w:rPr>
            <w:rFonts w:ascii="Courier New" w:hAnsi="Courier New"/>
            <w:szCs w:val="20"/>
            <w:lang w:val="en-GB" w:eastAsia="ja-JP"/>
          </w:rPr>
          <w:lastRenderedPageBreak/>
          <w:t>principal_point_x</w:t>
        </w:r>
        <w:proofErr w:type="spellEnd"/>
        <w:r w:rsidRPr="009F349D">
          <w:rPr>
            <w:rFonts w:ascii="Courier New" w:hAnsi="Courier New"/>
            <w:szCs w:val="20"/>
            <w:lang w:val="en-GB" w:eastAsia="ja-JP"/>
          </w:rPr>
          <w:t xml:space="preserve"> </w:t>
        </w:r>
        <w:r w:rsidRPr="009F349D">
          <w:rPr>
            <w:rFonts w:ascii="Cambria" w:hAnsi="Cambria"/>
            <w:szCs w:val="20"/>
            <w:lang w:val="en-GB" w:eastAsia="ja-JP"/>
          </w:rPr>
          <w:t>specifies the principal point x-coordinate in image widths.</w:t>
        </w:r>
      </w:ins>
    </w:p>
    <w:p w14:paraId="59BC0E7D" w14:textId="77777777" w:rsidR="006019C2" w:rsidRPr="009F349D" w:rsidRDefault="006019C2" w:rsidP="006019C2">
      <w:pPr>
        <w:tabs>
          <w:tab w:val="left" w:pos="1440"/>
          <w:tab w:val="left" w:pos="8010"/>
        </w:tabs>
        <w:spacing w:after="220"/>
        <w:ind w:left="720" w:hanging="360"/>
        <w:contextualSpacing/>
        <w:rPr>
          <w:ins w:id="919" w:author="DENOUAL Franck" w:date="2022-07-29T13:44:00Z"/>
          <w:rFonts w:ascii="Cambria" w:hAnsi="Cambria"/>
          <w:szCs w:val="20"/>
          <w:lang w:val="en-GB" w:eastAsia="ja-JP"/>
        </w:rPr>
      </w:pPr>
      <w:proofErr w:type="spellStart"/>
      <w:ins w:id="920" w:author="DENOUAL Franck" w:date="2022-07-29T13:44:00Z">
        <w:r w:rsidRPr="009F349D">
          <w:rPr>
            <w:rFonts w:ascii="Courier New" w:hAnsi="Courier New"/>
            <w:szCs w:val="20"/>
            <w:lang w:val="en-GB" w:eastAsia="ja-JP"/>
          </w:rPr>
          <w:t>principal_point_y</w:t>
        </w:r>
        <w:proofErr w:type="spellEnd"/>
        <w:r w:rsidRPr="009F349D">
          <w:rPr>
            <w:rFonts w:ascii="Courier New" w:hAnsi="Courier New"/>
            <w:szCs w:val="20"/>
            <w:lang w:val="en-GB" w:eastAsia="ja-JP"/>
          </w:rPr>
          <w:t xml:space="preserve"> </w:t>
        </w:r>
        <w:r w:rsidRPr="009F349D">
          <w:rPr>
            <w:rFonts w:ascii="Cambria" w:hAnsi="Cambria"/>
            <w:szCs w:val="20"/>
            <w:lang w:val="en-GB" w:eastAsia="ja-JP"/>
          </w:rPr>
          <w:t>specifies the principal point y-coordinate in image heights.</w:t>
        </w:r>
      </w:ins>
    </w:p>
    <w:p w14:paraId="1E84BC69" w14:textId="77777777" w:rsidR="006019C2" w:rsidRPr="009F349D" w:rsidRDefault="006019C2" w:rsidP="006019C2">
      <w:pPr>
        <w:tabs>
          <w:tab w:val="left" w:pos="1440"/>
          <w:tab w:val="left" w:pos="8010"/>
        </w:tabs>
        <w:spacing w:after="220"/>
        <w:ind w:left="720" w:hanging="360"/>
        <w:contextualSpacing/>
        <w:rPr>
          <w:ins w:id="921" w:author="DENOUAL Franck" w:date="2022-07-29T13:44:00Z"/>
          <w:rFonts w:ascii="Cambria" w:hAnsi="Cambria"/>
          <w:szCs w:val="20"/>
          <w:lang w:val="en-GB" w:eastAsia="ja-JP"/>
        </w:rPr>
      </w:pPr>
      <w:proofErr w:type="spellStart"/>
      <w:ins w:id="922" w:author="DENOUAL Franck" w:date="2022-07-29T13:44:00Z">
        <w:r w:rsidRPr="009F349D">
          <w:rPr>
            <w:rFonts w:ascii="Courier New" w:hAnsi="Courier New"/>
            <w:szCs w:val="20"/>
            <w:lang w:val="en-GB" w:eastAsia="ja-JP"/>
          </w:rPr>
          <w:t>skew_factor</w:t>
        </w:r>
        <w:proofErr w:type="spellEnd"/>
        <w:r w:rsidRPr="009F349D">
          <w:rPr>
            <w:rFonts w:ascii="Courier New" w:hAnsi="Courier New"/>
            <w:szCs w:val="20"/>
            <w:lang w:val="en-GB" w:eastAsia="ja-JP"/>
          </w:rPr>
          <w:t xml:space="preserve"> </w:t>
        </w:r>
        <w:r w:rsidRPr="009F349D">
          <w:rPr>
            <w:rFonts w:ascii="Cambria" w:hAnsi="Cambria"/>
            <w:szCs w:val="20"/>
            <w:lang w:val="en-GB" w:eastAsia="ja-JP"/>
          </w:rPr>
          <w:t>specifies the camera system skew factor. When not present its value shall be implied to be 0.</w:t>
        </w:r>
      </w:ins>
    </w:p>
    <w:p w14:paraId="653CCA4E" w14:textId="77777777" w:rsidR="006019C2" w:rsidRPr="009F349D" w:rsidRDefault="006019C2" w:rsidP="006019C2">
      <w:pPr>
        <w:tabs>
          <w:tab w:val="left" w:pos="1440"/>
          <w:tab w:val="left" w:pos="8010"/>
        </w:tabs>
        <w:spacing w:after="220"/>
        <w:ind w:left="720" w:hanging="360"/>
        <w:contextualSpacing/>
        <w:rPr>
          <w:ins w:id="923" w:author="DENOUAL Franck" w:date="2022-07-29T13:44:00Z"/>
          <w:rFonts w:ascii="Cambria" w:hAnsi="Cambria"/>
          <w:szCs w:val="20"/>
          <w:lang w:val="en-GB" w:eastAsia="ja-JP"/>
        </w:rPr>
      </w:pPr>
      <w:proofErr w:type="spellStart"/>
      <w:ins w:id="924" w:author="DENOUAL Franck" w:date="2022-07-29T13:44:00Z">
        <w:r w:rsidRPr="006709F5">
          <w:rPr>
            <w:rFonts w:ascii="Courier New" w:eastAsia="MS Mincho" w:hAnsi="Courier New"/>
            <w:sz w:val="20"/>
            <w:lang w:val="en-GB" w:eastAsia="ja-JP"/>
          </w:rPr>
          <w:t>num_ep_coeffs</w:t>
        </w:r>
        <w:proofErr w:type="spellEnd"/>
        <w:r w:rsidRPr="009F349D">
          <w:rPr>
            <w:rFonts w:ascii="Cambria" w:hAnsi="Cambria"/>
            <w:szCs w:val="20"/>
            <w:lang w:val="en-GB" w:eastAsia="ja-JP"/>
          </w:rPr>
          <w:t xml:space="preserve"> specifies the </w:t>
        </w:r>
        <w:r>
          <w:rPr>
            <w:rFonts w:ascii="Cambria" w:hAnsi="Cambria"/>
            <w:szCs w:val="20"/>
            <w:lang w:val="en-GB" w:eastAsia="ja-JP"/>
          </w:rPr>
          <w:t>number coefficients used for specifying the entrance-pupil distortion</w:t>
        </w:r>
        <w:r w:rsidRPr="009F349D">
          <w:rPr>
            <w:rFonts w:ascii="Cambria" w:hAnsi="Cambria"/>
            <w:szCs w:val="20"/>
            <w:lang w:val="en-GB" w:eastAsia="ja-JP"/>
          </w:rPr>
          <w:t>.</w:t>
        </w:r>
        <w:r>
          <w:rPr>
            <w:rFonts w:ascii="Cambria" w:hAnsi="Cambria"/>
            <w:szCs w:val="20"/>
            <w:lang w:val="en-GB" w:eastAsia="ja-JP"/>
          </w:rPr>
          <w:t xml:space="preserve"> The value of </w:t>
        </w:r>
        <w:proofErr w:type="spellStart"/>
        <w:r w:rsidRPr="00194783">
          <w:rPr>
            <w:rFonts w:ascii="Courier New" w:hAnsi="Courier New"/>
            <w:sz w:val="20"/>
            <w:lang w:val="en-GB" w:eastAsia="ja-JP"/>
          </w:rPr>
          <w:t>num_ep_coeffs</w:t>
        </w:r>
        <w:proofErr w:type="spellEnd"/>
        <w:r w:rsidRPr="009F349D">
          <w:rPr>
            <w:rFonts w:ascii="Cambria" w:hAnsi="Cambria"/>
            <w:szCs w:val="20"/>
            <w:lang w:val="en-GB" w:eastAsia="ja-JP"/>
          </w:rPr>
          <w:t xml:space="preserve"> </w:t>
        </w:r>
        <w:r>
          <w:rPr>
            <w:rFonts w:ascii="Cambria" w:hAnsi="Cambria"/>
            <w:szCs w:val="20"/>
            <w:lang w:val="en-GB" w:eastAsia="ja-JP"/>
          </w:rPr>
          <w:t>is in the range of 0 to 3.</w:t>
        </w:r>
      </w:ins>
    </w:p>
    <w:p w14:paraId="6829FB15" w14:textId="77777777" w:rsidR="006019C2" w:rsidRDefault="006019C2" w:rsidP="006019C2">
      <w:pPr>
        <w:tabs>
          <w:tab w:val="left" w:pos="1440"/>
          <w:tab w:val="left" w:pos="8010"/>
        </w:tabs>
        <w:spacing w:after="220"/>
        <w:ind w:left="360"/>
        <w:contextualSpacing/>
        <w:rPr>
          <w:ins w:id="925" w:author="DENOUAL Franck" w:date="2022-07-29T13:44:00Z"/>
          <w:rFonts w:ascii="Cambria" w:hAnsi="Cambria"/>
          <w:szCs w:val="20"/>
          <w:lang w:val="en-GB" w:eastAsia="ja-JP"/>
        </w:rPr>
      </w:pPr>
      <w:proofErr w:type="spellStart"/>
      <w:ins w:id="926" w:author="DENOUAL Franck" w:date="2022-07-29T13:44:00Z">
        <w:r w:rsidRPr="006709F5">
          <w:rPr>
            <w:rFonts w:ascii="Courier New" w:eastAsia="MS Mincho" w:hAnsi="Courier New"/>
            <w:sz w:val="20"/>
            <w:lang w:val="en-GB" w:eastAsia="ja-JP"/>
          </w:rPr>
          <w:t>ep_coeff</w:t>
        </w:r>
        <w:proofErr w:type="spellEnd"/>
        <w:r w:rsidRPr="006709F5">
          <w:rPr>
            <w:rFonts w:ascii="Courier New" w:eastAsia="MS Mincho" w:hAnsi="Courier New"/>
            <w:sz w:val="20"/>
            <w:lang w:val="en-GB" w:eastAsia="ja-JP"/>
          </w:rPr>
          <w:t>[j]</w:t>
        </w:r>
        <w:r>
          <w:rPr>
            <w:rFonts w:ascii="Courier" w:eastAsia="Times New Roman" w:hAnsi="Courier"/>
            <w:noProof/>
          </w:rPr>
          <w:t xml:space="preserve"> </w:t>
        </w:r>
        <w:r w:rsidRPr="009F349D">
          <w:rPr>
            <w:rFonts w:ascii="Cambria" w:hAnsi="Cambria"/>
            <w:szCs w:val="20"/>
            <w:lang w:val="en-GB" w:eastAsia="ja-JP"/>
          </w:rPr>
          <w:t xml:space="preserve">specifies the </w:t>
        </w:r>
        <w:proofErr w:type="spellStart"/>
        <w:r>
          <w:rPr>
            <w:rFonts w:ascii="Cambria" w:hAnsi="Cambria"/>
            <w:szCs w:val="20"/>
            <w:lang w:val="en-GB" w:eastAsia="ja-JP"/>
          </w:rPr>
          <w:t>jth</w:t>
        </w:r>
        <w:proofErr w:type="spellEnd"/>
        <w:r>
          <w:rPr>
            <w:rFonts w:ascii="Cambria" w:hAnsi="Cambria"/>
            <w:szCs w:val="20"/>
            <w:lang w:val="en-GB" w:eastAsia="ja-JP"/>
          </w:rPr>
          <w:t xml:space="preserve"> entrance pupil coefficient of the entrance pupil distortion.</w:t>
        </w:r>
      </w:ins>
    </w:p>
    <w:p w14:paraId="2D925249" w14:textId="77777777" w:rsidR="006019C2" w:rsidRPr="009F349D" w:rsidRDefault="006019C2" w:rsidP="006019C2">
      <w:pPr>
        <w:tabs>
          <w:tab w:val="left" w:pos="1440"/>
          <w:tab w:val="left" w:pos="8010"/>
        </w:tabs>
        <w:spacing w:after="220"/>
        <w:ind w:left="720" w:hanging="360"/>
        <w:contextualSpacing/>
        <w:rPr>
          <w:ins w:id="927" w:author="DENOUAL Franck" w:date="2022-07-29T13:44:00Z"/>
          <w:rFonts w:ascii="Cambria" w:hAnsi="Cambria"/>
          <w:szCs w:val="20"/>
          <w:lang w:val="en-GB" w:eastAsia="ja-JP"/>
        </w:rPr>
      </w:pPr>
      <w:proofErr w:type="spellStart"/>
      <w:ins w:id="928" w:author="DENOUAL Franck" w:date="2022-07-29T13:44:00Z">
        <w:r w:rsidRPr="00BF7189">
          <w:rPr>
            <w:rFonts w:ascii="Courier New" w:hAnsi="Courier New"/>
            <w:sz w:val="20"/>
            <w:lang w:val="en-GB" w:eastAsia="ja-JP"/>
          </w:rPr>
          <w:t>num_</w:t>
        </w:r>
        <w:r>
          <w:rPr>
            <w:rFonts w:ascii="Courier New" w:hAnsi="Courier New"/>
            <w:sz w:val="20"/>
            <w:lang w:val="en-GB" w:eastAsia="ja-JP"/>
          </w:rPr>
          <w:t>rd</w:t>
        </w:r>
        <w:r w:rsidRPr="00BF7189">
          <w:rPr>
            <w:rFonts w:ascii="Courier New" w:hAnsi="Courier New"/>
            <w:sz w:val="20"/>
            <w:lang w:val="en-GB" w:eastAsia="ja-JP"/>
          </w:rPr>
          <w:t>_coeffs</w:t>
        </w:r>
        <w:proofErr w:type="spellEnd"/>
        <w:r w:rsidRPr="009F349D">
          <w:rPr>
            <w:rFonts w:ascii="Cambria" w:hAnsi="Cambria"/>
            <w:szCs w:val="20"/>
            <w:lang w:val="en-GB" w:eastAsia="ja-JP"/>
          </w:rPr>
          <w:t xml:space="preserve"> specifies the </w:t>
        </w:r>
        <w:r>
          <w:rPr>
            <w:rFonts w:ascii="Cambria" w:hAnsi="Cambria"/>
            <w:szCs w:val="20"/>
            <w:lang w:val="en-GB" w:eastAsia="ja-JP"/>
          </w:rPr>
          <w:t>number coefficients used for specifying the radial distortion</w:t>
        </w:r>
        <w:r w:rsidRPr="009F349D">
          <w:rPr>
            <w:rFonts w:ascii="Cambria" w:hAnsi="Cambria"/>
            <w:szCs w:val="20"/>
            <w:lang w:val="en-GB" w:eastAsia="ja-JP"/>
          </w:rPr>
          <w:t>.</w:t>
        </w:r>
        <w:r>
          <w:rPr>
            <w:rFonts w:ascii="Cambria" w:hAnsi="Cambria"/>
            <w:szCs w:val="20"/>
            <w:lang w:val="en-GB" w:eastAsia="ja-JP"/>
          </w:rPr>
          <w:t xml:space="preserve"> The value of </w:t>
        </w:r>
        <w:proofErr w:type="spellStart"/>
        <w:r w:rsidRPr="00BF7189">
          <w:rPr>
            <w:rFonts w:ascii="Courier New" w:hAnsi="Courier New"/>
            <w:sz w:val="20"/>
            <w:lang w:val="en-GB" w:eastAsia="ja-JP"/>
          </w:rPr>
          <w:t>num_</w:t>
        </w:r>
        <w:r>
          <w:rPr>
            <w:rFonts w:ascii="Courier New" w:hAnsi="Courier New"/>
            <w:sz w:val="20"/>
            <w:lang w:val="en-GB" w:eastAsia="ja-JP"/>
          </w:rPr>
          <w:t>rd</w:t>
        </w:r>
        <w:r w:rsidRPr="00BF7189">
          <w:rPr>
            <w:rFonts w:ascii="Courier New" w:hAnsi="Courier New"/>
            <w:sz w:val="20"/>
            <w:lang w:val="en-GB" w:eastAsia="ja-JP"/>
          </w:rPr>
          <w:t>_coeffs</w:t>
        </w:r>
        <w:proofErr w:type="spellEnd"/>
        <w:r w:rsidRPr="009F349D">
          <w:rPr>
            <w:rFonts w:ascii="Cambria" w:hAnsi="Cambria"/>
            <w:szCs w:val="20"/>
            <w:lang w:val="en-GB" w:eastAsia="ja-JP"/>
          </w:rPr>
          <w:t xml:space="preserve"> </w:t>
        </w:r>
        <w:r>
          <w:rPr>
            <w:rFonts w:ascii="Cambria" w:hAnsi="Cambria"/>
            <w:szCs w:val="20"/>
            <w:lang w:val="en-GB" w:eastAsia="ja-JP"/>
          </w:rPr>
          <w:t>is in the range of 0 to 3.</w:t>
        </w:r>
      </w:ins>
    </w:p>
    <w:p w14:paraId="616B8572" w14:textId="77777777" w:rsidR="006019C2" w:rsidRDefault="006019C2" w:rsidP="006019C2">
      <w:pPr>
        <w:tabs>
          <w:tab w:val="left" w:pos="1440"/>
          <w:tab w:val="left" w:pos="8010"/>
        </w:tabs>
        <w:spacing w:after="220"/>
        <w:ind w:left="360"/>
        <w:contextualSpacing/>
        <w:rPr>
          <w:ins w:id="929" w:author="DENOUAL Franck" w:date="2022-07-29T13:44:00Z"/>
          <w:rFonts w:ascii="Cambria" w:hAnsi="Cambria"/>
          <w:szCs w:val="20"/>
          <w:lang w:val="en-GB" w:eastAsia="ja-JP"/>
        </w:rPr>
      </w:pPr>
      <w:proofErr w:type="spellStart"/>
      <w:ins w:id="930" w:author="DENOUAL Franck" w:date="2022-07-29T13:44:00Z">
        <w:r>
          <w:rPr>
            <w:rFonts w:ascii="Courier New" w:hAnsi="Courier New"/>
            <w:sz w:val="20"/>
            <w:lang w:val="en-GB" w:eastAsia="ja-JP"/>
          </w:rPr>
          <w:t>rd</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k</w:t>
        </w:r>
        <w:r w:rsidRPr="00BF7189">
          <w:rPr>
            <w:rFonts w:ascii="Courier New" w:hAnsi="Courier New"/>
            <w:sz w:val="20"/>
            <w:lang w:val="en-GB" w:eastAsia="ja-JP"/>
          </w:rPr>
          <w:t>]</w:t>
        </w:r>
        <w:r>
          <w:rPr>
            <w:rFonts w:ascii="Courier" w:eastAsia="Times New Roman" w:hAnsi="Courier"/>
            <w:noProof/>
          </w:rPr>
          <w:t xml:space="preserve"> </w:t>
        </w:r>
        <w:r w:rsidRPr="009F349D">
          <w:rPr>
            <w:rFonts w:ascii="Cambria" w:hAnsi="Cambria"/>
            <w:szCs w:val="20"/>
            <w:lang w:val="en-GB" w:eastAsia="ja-JP"/>
          </w:rPr>
          <w:t xml:space="preserve">specifies the </w:t>
        </w:r>
        <w:r>
          <w:rPr>
            <w:rFonts w:ascii="Cambria" w:hAnsi="Cambria"/>
            <w:szCs w:val="20"/>
            <w:lang w:val="en-GB" w:eastAsia="ja-JP"/>
          </w:rPr>
          <w:t>kth radial distortion coefficient of the radial distortion.</w:t>
        </w:r>
      </w:ins>
    </w:p>
    <w:p w14:paraId="74EB58D4" w14:textId="77777777" w:rsidR="006019C2" w:rsidRPr="009F349D" w:rsidRDefault="006019C2" w:rsidP="006019C2">
      <w:pPr>
        <w:tabs>
          <w:tab w:val="left" w:pos="1440"/>
          <w:tab w:val="left" w:pos="8010"/>
        </w:tabs>
        <w:spacing w:after="220"/>
        <w:ind w:left="720" w:hanging="360"/>
        <w:contextualSpacing/>
        <w:rPr>
          <w:ins w:id="931" w:author="DENOUAL Franck" w:date="2022-07-29T13:44:00Z"/>
          <w:rFonts w:ascii="Cambria" w:hAnsi="Cambria"/>
          <w:szCs w:val="20"/>
          <w:lang w:val="en-GB" w:eastAsia="ja-JP"/>
        </w:rPr>
      </w:pPr>
      <w:proofErr w:type="spellStart"/>
      <w:ins w:id="932" w:author="DENOUAL Franck" w:date="2022-07-29T13:44:00Z">
        <w:r w:rsidRPr="00BF7189">
          <w:rPr>
            <w:rFonts w:ascii="Courier New" w:hAnsi="Courier New"/>
            <w:sz w:val="20"/>
            <w:lang w:val="en-GB" w:eastAsia="ja-JP"/>
          </w:rPr>
          <w:t>num_</w:t>
        </w:r>
        <w:r>
          <w:rPr>
            <w:rFonts w:ascii="Courier New" w:hAnsi="Courier New"/>
            <w:sz w:val="20"/>
            <w:lang w:val="en-GB" w:eastAsia="ja-JP"/>
          </w:rPr>
          <w:t>tg</w:t>
        </w:r>
        <w:r w:rsidRPr="00BF7189">
          <w:rPr>
            <w:rFonts w:ascii="Courier New" w:hAnsi="Courier New"/>
            <w:sz w:val="20"/>
            <w:lang w:val="en-GB" w:eastAsia="ja-JP"/>
          </w:rPr>
          <w:t>_coeffs</w:t>
        </w:r>
        <w:proofErr w:type="spellEnd"/>
        <w:r w:rsidRPr="009F349D">
          <w:rPr>
            <w:rFonts w:ascii="Cambria" w:hAnsi="Cambria"/>
            <w:szCs w:val="20"/>
            <w:lang w:val="en-GB" w:eastAsia="ja-JP"/>
          </w:rPr>
          <w:t xml:space="preserve"> specifies the </w:t>
        </w:r>
        <w:r>
          <w:rPr>
            <w:rFonts w:ascii="Cambria" w:hAnsi="Cambria"/>
            <w:szCs w:val="20"/>
            <w:lang w:val="en-GB" w:eastAsia="ja-JP"/>
          </w:rPr>
          <w:t>number coefficients used for specifying the tangential distortion</w:t>
        </w:r>
        <w:r w:rsidRPr="009F349D">
          <w:rPr>
            <w:rFonts w:ascii="Cambria" w:hAnsi="Cambria"/>
            <w:szCs w:val="20"/>
            <w:lang w:val="en-GB" w:eastAsia="ja-JP"/>
          </w:rPr>
          <w:t>.</w:t>
        </w:r>
        <w:r>
          <w:rPr>
            <w:rFonts w:ascii="Cambria" w:hAnsi="Cambria"/>
            <w:szCs w:val="20"/>
            <w:lang w:val="en-GB" w:eastAsia="ja-JP"/>
          </w:rPr>
          <w:t xml:space="preserve"> The value of </w:t>
        </w:r>
        <w:proofErr w:type="spellStart"/>
        <w:r w:rsidRPr="00BF7189">
          <w:rPr>
            <w:rFonts w:ascii="Courier New" w:hAnsi="Courier New"/>
            <w:sz w:val="20"/>
            <w:lang w:val="en-GB" w:eastAsia="ja-JP"/>
          </w:rPr>
          <w:t>num_</w:t>
        </w:r>
        <w:r>
          <w:rPr>
            <w:rFonts w:ascii="Courier New" w:hAnsi="Courier New"/>
            <w:sz w:val="20"/>
            <w:lang w:val="en-GB" w:eastAsia="ja-JP"/>
          </w:rPr>
          <w:t>tg</w:t>
        </w:r>
        <w:r w:rsidRPr="00BF7189">
          <w:rPr>
            <w:rFonts w:ascii="Courier New" w:hAnsi="Courier New"/>
            <w:sz w:val="20"/>
            <w:lang w:val="en-GB" w:eastAsia="ja-JP"/>
          </w:rPr>
          <w:t>_coeffs</w:t>
        </w:r>
        <w:proofErr w:type="spellEnd"/>
        <w:r w:rsidRPr="009F349D">
          <w:rPr>
            <w:rFonts w:ascii="Cambria" w:hAnsi="Cambria"/>
            <w:szCs w:val="20"/>
            <w:lang w:val="en-GB" w:eastAsia="ja-JP"/>
          </w:rPr>
          <w:t xml:space="preserve"> </w:t>
        </w:r>
        <w:r>
          <w:rPr>
            <w:rFonts w:ascii="Cambria" w:hAnsi="Cambria"/>
            <w:szCs w:val="20"/>
            <w:lang w:val="en-GB" w:eastAsia="ja-JP"/>
          </w:rPr>
          <w:t>is in the range of 0 to 1.</w:t>
        </w:r>
      </w:ins>
    </w:p>
    <w:p w14:paraId="03BBA4DF" w14:textId="77777777" w:rsidR="006019C2" w:rsidRDefault="006019C2" w:rsidP="006019C2">
      <w:pPr>
        <w:ind w:firstLine="360"/>
        <w:rPr>
          <w:ins w:id="933" w:author="DENOUAL Franck" w:date="2022-07-29T13:44:00Z"/>
          <w:lang w:val="en-GB"/>
        </w:rPr>
      </w:pPr>
      <w:proofErr w:type="spellStart"/>
      <w:ins w:id="934" w:author="DENOUAL Franck" w:date="2022-07-29T13:44:00Z">
        <w:r>
          <w:rPr>
            <w:rFonts w:ascii="Courier New" w:hAnsi="Courier New"/>
            <w:sz w:val="20"/>
            <w:lang w:val="en-GB" w:eastAsia="ja-JP"/>
          </w:rPr>
          <w:t>tg</w:t>
        </w:r>
        <w:r w:rsidRPr="00BF7189">
          <w:rPr>
            <w:rFonts w:ascii="Courier New" w:hAnsi="Courier New"/>
            <w:sz w:val="20"/>
            <w:lang w:val="en-GB" w:eastAsia="ja-JP"/>
          </w:rPr>
          <w:t>_coeff</w:t>
        </w:r>
        <w:proofErr w:type="spellEnd"/>
        <w:r w:rsidRPr="00BF7189">
          <w:rPr>
            <w:rFonts w:ascii="Courier New" w:hAnsi="Courier New"/>
            <w:sz w:val="20"/>
            <w:lang w:val="en-GB" w:eastAsia="ja-JP"/>
          </w:rPr>
          <w:t>[</w:t>
        </w:r>
        <w:r>
          <w:rPr>
            <w:rFonts w:ascii="Courier New" w:hAnsi="Courier New"/>
            <w:sz w:val="20"/>
            <w:lang w:val="en-GB" w:eastAsia="ja-JP"/>
          </w:rPr>
          <w:t>l</w:t>
        </w:r>
        <w:r w:rsidRPr="00BF7189">
          <w:rPr>
            <w:rFonts w:ascii="Courier New" w:hAnsi="Courier New"/>
            <w:sz w:val="20"/>
            <w:lang w:val="en-GB" w:eastAsia="ja-JP"/>
          </w:rPr>
          <w:t>]</w:t>
        </w:r>
        <w:r>
          <w:rPr>
            <w:rFonts w:ascii="Courier" w:eastAsia="Times New Roman" w:hAnsi="Courier"/>
            <w:noProof/>
          </w:rPr>
          <w:t xml:space="preserve"> </w:t>
        </w:r>
        <w:r w:rsidRPr="009F349D">
          <w:rPr>
            <w:rFonts w:ascii="Cambria" w:hAnsi="Cambria"/>
            <w:szCs w:val="20"/>
            <w:lang w:val="en-GB" w:eastAsia="ja-JP"/>
          </w:rPr>
          <w:t xml:space="preserve">specifies the </w:t>
        </w:r>
        <w:r>
          <w:rPr>
            <w:rFonts w:ascii="Cambria" w:hAnsi="Cambria"/>
            <w:szCs w:val="20"/>
            <w:lang w:val="en-GB" w:eastAsia="ja-JP"/>
          </w:rPr>
          <w:t>lth tangential distortion coefficient of the tangential distortion.</w:t>
        </w:r>
      </w:ins>
    </w:p>
    <w:p w14:paraId="266540DD" w14:textId="77777777" w:rsidR="006019C2" w:rsidRPr="00661C8A" w:rsidRDefault="006019C2" w:rsidP="00661C8A">
      <w:pPr>
        <w:ind w:left="360"/>
        <w:rPr>
          <w:ins w:id="935" w:author="DENOUAL Franck" w:date="2022-07-29T13:40:00Z"/>
          <w:rFonts w:ascii="Times New Roman" w:eastAsia="Times New Roman" w:hAnsi="Times New Roman" w:cs="Times New Roman"/>
          <w:i/>
          <w:iCs/>
          <w:sz w:val="24"/>
          <w:szCs w:val="24"/>
          <w:highlight w:val="yellow"/>
          <w:lang w:val="en-GB" w:eastAsia="fr-FR"/>
        </w:rPr>
      </w:pPr>
    </w:p>
    <w:p w14:paraId="0EBD9B2C" w14:textId="77777777" w:rsidR="006019C2" w:rsidRPr="00661C8A" w:rsidRDefault="006019C2" w:rsidP="00661C8A">
      <w:pPr>
        <w:rPr>
          <w:ins w:id="936" w:author="DENOUAL Franck" w:date="2022-07-29T13:38:00Z"/>
        </w:rPr>
      </w:pPr>
      <w:bookmarkStart w:id="937" w:name="_GoBack"/>
    </w:p>
    <w:p w14:paraId="3E757A02" w14:textId="77777777" w:rsidR="006019C2" w:rsidRPr="007C4BDB" w:rsidRDefault="006019C2" w:rsidP="006019C2">
      <w:pPr>
        <w:pStyle w:val="Heading1"/>
        <w:keepNext/>
        <w:tabs>
          <w:tab w:val="num" w:pos="432"/>
        </w:tabs>
        <w:autoSpaceDE/>
        <w:autoSpaceDN/>
        <w:spacing w:before="240" w:after="60" w:line="276" w:lineRule="auto"/>
        <w:ind w:left="432" w:hanging="432"/>
        <w:jc w:val="both"/>
        <w:rPr>
          <w:ins w:id="938" w:author="DENOUAL Franck" w:date="2022-07-29T13:38:00Z"/>
          <w:rFonts w:ascii="Times New Roman" w:eastAsia="Calibri" w:hAnsi="Times New Roman"/>
          <w:kern w:val="32"/>
          <w:sz w:val="28"/>
          <w:szCs w:val="32"/>
        </w:rPr>
      </w:pPr>
      <w:bookmarkStart w:id="939" w:name="_Toc109996530"/>
      <w:bookmarkEnd w:id="937"/>
      <w:ins w:id="940" w:author="DENOUAL Franck" w:date="2022-07-29T13:38:00Z">
        <w:r w:rsidRPr="007C4BDB">
          <w:rPr>
            <w:rFonts w:ascii="Times New Roman" w:eastAsia="Calibri" w:hAnsi="Times New Roman"/>
            <w:kern w:val="32"/>
            <w:sz w:val="28"/>
            <w:szCs w:val="32"/>
          </w:rPr>
          <w:t>Matrix-based transformation for image items</w:t>
        </w:r>
        <w:bookmarkEnd w:id="939"/>
        <w:r w:rsidRPr="007C4BDB">
          <w:rPr>
            <w:rFonts w:ascii="Times New Roman" w:eastAsia="Calibri" w:hAnsi="Times New Roman"/>
            <w:kern w:val="32"/>
            <w:sz w:val="28"/>
            <w:szCs w:val="32"/>
          </w:rPr>
          <w:tab/>
        </w:r>
      </w:ins>
    </w:p>
    <w:p w14:paraId="3284176F" w14:textId="1690AE5C" w:rsidR="009A67DB" w:rsidRPr="007C4BDB" w:rsidDel="006019C2" w:rsidRDefault="009A67DB" w:rsidP="007C4BDB">
      <w:pPr>
        <w:pStyle w:val="Heading1"/>
        <w:keepNext/>
        <w:tabs>
          <w:tab w:val="num" w:pos="432"/>
        </w:tabs>
        <w:autoSpaceDE/>
        <w:autoSpaceDN/>
        <w:spacing w:before="240" w:after="60" w:line="276" w:lineRule="auto"/>
        <w:ind w:left="432" w:hanging="432"/>
        <w:jc w:val="both"/>
        <w:rPr>
          <w:del w:id="941" w:author="DENOUAL Franck" w:date="2022-07-29T13:38:00Z"/>
          <w:rFonts w:ascii="Times New Roman" w:eastAsia="Calibri" w:hAnsi="Times New Roman"/>
          <w:kern w:val="32"/>
          <w:sz w:val="28"/>
          <w:szCs w:val="32"/>
        </w:rPr>
      </w:pPr>
      <w:del w:id="942" w:author="DENOUAL Franck" w:date="2022-07-29T13:38:00Z">
        <w:r w:rsidRPr="007C4BDB" w:rsidDel="006019C2">
          <w:rPr>
            <w:rFonts w:ascii="Times New Roman" w:eastAsia="Calibri" w:hAnsi="Times New Roman"/>
            <w:kern w:val="32"/>
            <w:sz w:val="28"/>
            <w:szCs w:val="32"/>
          </w:rPr>
          <w:delText>Matrix-based transformation for image items</w:delText>
        </w:r>
        <w:r w:rsidRPr="007C4BDB" w:rsidDel="006019C2">
          <w:rPr>
            <w:rFonts w:ascii="Times New Roman" w:eastAsia="Calibri" w:hAnsi="Times New Roman"/>
            <w:kern w:val="32"/>
            <w:sz w:val="28"/>
            <w:szCs w:val="32"/>
          </w:rPr>
          <w:tab/>
        </w:r>
      </w:del>
    </w:p>
    <w:p w14:paraId="412D2313" w14:textId="07ED0488" w:rsidR="00F43C3C" w:rsidRDefault="00F43C3C" w:rsidP="00F43C3C">
      <w:pPr>
        <w:rPr>
          <w:i/>
        </w:rPr>
      </w:pPr>
      <w:r w:rsidRPr="00784CC7">
        <w:rPr>
          <w:i/>
          <w:highlight w:val="yellow"/>
        </w:rPr>
        <w:t>[[ Ed. (FD): MPEG#129: it was questioned:”</w:t>
      </w:r>
      <w:r w:rsidRPr="00784CC7">
        <w:rPr>
          <w:sz w:val="20"/>
          <w:szCs w:val="20"/>
          <w:highlight w:val="yellow"/>
        </w:rPr>
        <w:t xml:space="preserve"> Should we also add ‘matrix’ as an image derivation in the HEIF? </w:t>
      </w:r>
      <w:r w:rsidR="00AE2605" w:rsidRPr="00784CC7">
        <w:rPr>
          <w:sz w:val="20"/>
          <w:szCs w:val="20"/>
          <w:highlight w:val="yellow"/>
        </w:rPr>
        <w:t>“</w:t>
      </w:r>
      <w:r w:rsidR="00AE2605">
        <w:rPr>
          <w:sz w:val="20"/>
          <w:szCs w:val="20"/>
          <w:highlight w:val="yellow"/>
        </w:rPr>
        <w:t>.</w:t>
      </w:r>
      <w:r w:rsidR="00AE2605" w:rsidRPr="00784CC7">
        <w:rPr>
          <w:sz w:val="20"/>
          <w:szCs w:val="20"/>
          <w:highlight w:val="yellow"/>
        </w:rPr>
        <w:t xml:space="preserve"> It</w:t>
      </w:r>
      <w:r w:rsidRPr="00784CC7">
        <w:rPr>
          <w:sz w:val="20"/>
          <w:szCs w:val="20"/>
          <w:highlight w:val="yellow"/>
        </w:rPr>
        <w:t xml:space="preserve"> was warned that “</w:t>
      </w:r>
      <w:r w:rsidRPr="00B83F12">
        <w:rPr>
          <w:sz w:val="20"/>
          <w:szCs w:val="20"/>
          <w:highlight w:val="yellow"/>
        </w:rPr>
        <w:t xml:space="preserve">We would need to be clear about the meaning of outputs that don’t have horizontal and vertical sides; if that’s </w:t>
      </w:r>
      <w:r w:rsidR="00D06925" w:rsidRPr="00B83F12">
        <w:rPr>
          <w:sz w:val="20"/>
          <w:szCs w:val="20"/>
          <w:highlight w:val="yellow"/>
        </w:rPr>
        <w:t>overlaid</w:t>
      </w:r>
      <w:r w:rsidRPr="00B83F12">
        <w:rPr>
          <w:sz w:val="20"/>
          <w:szCs w:val="20"/>
          <w:highlight w:val="yellow"/>
        </w:rPr>
        <w:t>, the meaning is clear, but what if it’s supposed to be displayed?”</w:t>
      </w:r>
      <w:r w:rsidRPr="00784CC7">
        <w:rPr>
          <w:i/>
          <w:highlight w:val="yellow"/>
        </w:rPr>
        <w:t>]]</w:t>
      </w:r>
      <w:r>
        <w:rPr>
          <w:i/>
        </w:rPr>
        <w:t xml:space="preserve"> </w:t>
      </w:r>
    </w:p>
    <w:p w14:paraId="05041853" w14:textId="77777777" w:rsidR="00F43C3C" w:rsidRPr="00F43C3C" w:rsidRDefault="00F43C3C" w:rsidP="00F43C3C"/>
    <w:p w14:paraId="0F7DF7B0" w14:textId="0925D556" w:rsidR="00F43C3C" w:rsidRPr="007C4BDB" w:rsidRDefault="00F43C3C" w:rsidP="007C4BDB">
      <w:pPr>
        <w:pStyle w:val="Heading1"/>
        <w:keepNext/>
        <w:tabs>
          <w:tab w:val="num" w:pos="432"/>
        </w:tabs>
        <w:autoSpaceDE/>
        <w:autoSpaceDN/>
        <w:spacing w:before="240" w:after="60" w:line="276" w:lineRule="auto"/>
        <w:ind w:left="432" w:hanging="432"/>
        <w:jc w:val="both"/>
        <w:rPr>
          <w:rFonts w:ascii="Times New Roman" w:eastAsia="Calibri" w:hAnsi="Times New Roman"/>
          <w:kern w:val="32"/>
          <w:sz w:val="28"/>
          <w:szCs w:val="32"/>
        </w:rPr>
      </w:pPr>
      <w:bookmarkStart w:id="943" w:name="_Toc109996531"/>
      <w:r w:rsidRPr="007C4BDB">
        <w:rPr>
          <w:rFonts w:ascii="Times New Roman" w:eastAsia="Calibri" w:hAnsi="Times New Roman"/>
          <w:kern w:val="32"/>
          <w:sz w:val="28"/>
          <w:szCs w:val="32"/>
        </w:rPr>
        <w:t>Signaling for pre-derived coded image items</w:t>
      </w:r>
      <w:bookmarkEnd w:id="943"/>
    </w:p>
    <w:p w14:paraId="2B9FC685" w14:textId="77777777" w:rsidR="004D6748" w:rsidRPr="008F1E16" w:rsidRDefault="004D6748" w:rsidP="004D6748">
      <w:pPr>
        <w:keepNext/>
        <w:rPr>
          <w:i/>
        </w:rPr>
      </w:pPr>
      <w:r>
        <w:rPr>
          <w:i/>
        </w:rPr>
        <w:t>Replace the clause 6.4.7</w:t>
      </w:r>
      <w:r w:rsidRPr="008F1E16">
        <w:rPr>
          <w:i/>
        </w:rPr>
        <w:t xml:space="preserve"> </w:t>
      </w:r>
      <w:r>
        <w:rPr>
          <w:i/>
        </w:rPr>
        <w:t>with the following text:</w:t>
      </w:r>
    </w:p>
    <w:p w14:paraId="2B8FA67F" w14:textId="77777777" w:rsidR="004D6748" w:rsidRPr="000D2DA7" w:rsidRDefault="004D6748" w:rsidP="004D6748">
      <w:pPr>
        <w:rPr>
          <w:b/>
        </w:rPr>
      </w:pPr>
      <w:r w:rsidRPr="000D2DA7">
        <w:rPr>
          <w:b/>
        </w:rPr>
        <w:t>6.4.7</w:t>
      </w:r>
      <w:r w:rsidRPr="000D2DA7">
        <w:rPr>
          <w:b/>
        </w:rPr>
        <w:tab/>
      </w:r>
      <w:bookmarkStart w:id="944" w:name="_Toc519868514"/>
      <w:r w:rsidRPr="000D2DA7">
        <w:rPr>
          <w:b/>
        </w:rPr>
        <w:t>Pre-derived coded images</w:t>
      </w:r>
      <w:bookmarkEnd w:id="944"/>
    </w:p>
    <w:p w14:paraId="40F3293C" w14:textId="77777777" w:rsidR="004D6748" w:rsidRDefault="004D6748" w:rsidP="004D6748">
      <w:r w:rsidRPr="006968B9">
        <w:rPr>
          <w:highlight w:val="yellow"/>
        </w:rPr>
        <w:t>[Ed. (FD): In the following, differences with HEIF 2</w:t>
      </w:r>
      <w:r w:rsidRPr="006968B9">
        <w:rPr>
          <w:highlight w:val="yellow"/>
          <w:vertAlign w:val="superscript"/>
        </w:rPr>
        <w:t>nd</w:t>
      </w:r>
      <w:r w:rsidRPr="006968B9">
        <w:rPr>
          <w:highlight w:val="yellow"/>
        </w:rPr>
        <w:t xml:space="preserve"> edition (w18310) are highlighted in blue]</w:t>
      </w:r>
    </w:p>
    <w:p w14:paraId="4B81A722" w14:textId="77777777" w:rsidR="004D6748" w:rsidRPr="000D2DA7" w:rsidRDefault="004D6748" w:rsidP="004D6748">
      <w:pPr>
        <w:rPr>
          <w:lang w:val="en-GB"/>
        </w:rPr>
      </w:pPr>
      <w:r w:rsidRPr="000D2DA7">
        <w:t>If a coded image has been derived from others — for example, a composite HDR image derived from exposure-bracketed individual images</w:t>
      </w:r>
      <w:r w:rsidRPr="000D2DA7">
        <w:rPr>
          <w:highlight w:val="cyan"/>
        </w:rPr>
        <w:t>, or a panorama derived from a set of images</w:t>
      </w:r>
      <w:r w:rsidRPr="000D2DA7">
        <w:t xml:space="preserve"> — then it shall be linked to those images by item references of type </w:t>
      </w:r>
      <w:r w:rsidRPr="002A57F9">
        <w:rPr>
          <w:rFonts w:ascii="Courier" w:hAnsi="Courier"/>
        </w:rPr>
        <w:t>'base'</w:t>
      </w:r>
      <w:r w:rsidRPr="000D2DA7">
        <w:rPr>
          <w:highlight w:val="cyan"/>
        </w:rPr>
        <w:t>. Item references may be</w:t>
      </w:r>
      <w:r w:rsidRPr="000D2DA7">
        <w:t xml:space="preserve"> from the coded image to all images it derives from</w:t>
      </w:r>
      <w:r w:rsidRPr="002A57F9">
        <w:rPr>
          <w:highlight w:val="cyan"/>
        </w:rPr>
        <w:t xml:space="preserve">, or when unique IDs are used, from the coded image to all entity groups or images it derives from. When unique IDs are used, a </w:t>
      </w:r>
      <w:proofErr w:type="spellStart"/>
      <w:r w:rsidRPr="002A57F9">
        <w:rPr>
          <w:rFonts w:ascii="Courier" w:hAnsi="Courier"/>
          <w:highlight w:val="cyan"/>
        </w:rPr>
        <w:t>to_item_ID</w:t>
      </w:r>
      <w:proofErr w:type="spellEnd"/>
      <w:r w:rsidRPr="002A57F9">
        <w:rPr>
          <w:highlight w:val="cyan"/>
        </w:rPr>
        <w:t xml:space="preserve"> value in the </w:t>
      </w:r>
      <w:proofErr w:type="spellStart"/>
      <w:r w:rsidRPr="002A57F9">
        <w:rPr>
          <w:rFonts w:ascii="Courier" w:hAnsi="Courier"/>
          <w:highlight w:val="cyan"/>
        </w:rPr>
        <w:t>SingleItemTypeReferenceBox</w:t>
      </w:r>
      <w:proofErr w:type="spellEnd"/>
      <w:r w:rsidRPr="002A57F9">
        <w:rPr>
          <w:highlight w:val="cyan"/>
        </w:rPr>
        <w:t xml:space="preserve"> or </w:t>
      </w:r>
      <w:proofErr w:type="spellStart"/>
      <w:r w:rsidRPr="002A57F9">
        <w:rPr>
          <w:rFonts w:ascii="Courier" w:hAnsi="Courier"/>
          <w:highlight w:val="cyan"/>
        </w:rPr>
        <w:t>SingleItemTypeReferenceBoxLarge</w:t>
      </w:r>
      <w:proofErr w:type="spellEnd"/>
      <w:r w:rsidRPr="002A57F9">
        <w:rPr>
          <w:highlight w:val="cyan"/>
        </w:rPr>
        <w:t xml:space="preserve"> is resolved to an item identifier whenever the embedding </w:t>
      </w:r>
      <w:proofErr w:type="spellStart"/>
      <w:r w:rsidRPr="002A57F9">
        <w:rPr>
          <w:rFonts w:ascii="Courier" w:hAnsi="Courier"/>
          <w:highlight w:val="cyan"/>
        </w:rPr>
        <w:t>MetaBox</w:t>
      </w:r>
      <w:proofErr w:type="spellEnd"/>
      <w:r w:rsidRPr="002A57F9">
        <w:rPr>
          <w:highlight w:val="cyan"/>
        </w:rPr>
        <w:t xml:space="preserve"> contains an item with such identifier, and is resolved to an entity group identifier otherwise.</w:t>
      </w:r>
    </w:p>
    <w:p w14:paraId="47F59001" w14:textId="77777777" w:rsidR="004D6748" w:rsidRPr="000D2DA7" w:rsidRDefault="004D6748" w:rsidP="004D6748">
      <w:r w:rsidRPr="000D2DA7">
        <w:t xml:space="preserve">An image item including a </w:t>
      </w:r>
      <w:r w:rsidRPr="002A57F9">
        <w:rPr>
          <w:rFonts w:ascii="Courier" w:hAnsi="Courier"/>
        </w:rPr>
        <w:t>'base'</w:t>
      </w:r>
      <w:r w:rsidRPr="000D2DA7">
        <w:t xml:space="preserve"> item reference is referred to as a pre-derived coded image.</w:t>
      </w:r>
    </w:p>
    <w:p w14:paraId="32A2493C" w14:textId="77777777" w:rsidR="004D6748" w:rsidRDefault="004D6748" w:rsidP="004D6748">
      <w:pPr>
        <w:rPr>
          <w:sz w:val="20"/>
          <w:szCs w:val="20"/>
        </w:rPr>
      </w:pPr>
      <w:r w:rsidRPr="002A57F9">
        <w:rPr>
          <w:sz w:val="20"/>
          <w:szCs w:val="20"/>
        </w:rPr>
        <w:t>NOTE</w:t>
      </w:r>
      <w:r w:rsidRPr="002A57F9">
        <w:rPr>
          <w:sz w:val="20"/>
          <w:szCs w:val="20"/>
        </w:rPr>
        <w:tab/>
        <w:t>In this version of this document, the exact derivation process used to produce the image is not described.</w:t>
      </w:r>
    </w:p>
    <w:p w14:paraId="16E05898" w14:textId="77777777" w:rsidR="004D6748" w:rsidRDefault="004D6748" w:rsidP="004D6748">
      <w:r w:rsidRPr="009124C4">
        <w:rPr>
          <w:highlight w:val="yellow"/>
        </w:rPr>
        <w:t>[[Ed. (F</w:t>
      </w:r>
      <w:r>
        <w:rPr>
          <w:highlight w:val="yellow"/>
        </w:rPr>
        <w:t>D</w:t>
      </w:r>
      <w:r w:rsidRPr="002A57F9">
        <w:rPr>
          <w:highlight w:val="yellow"/>
        </w:rPr>
        <w:t>):</w:t>
      </w:r>
      <w:r w:rsidRPr="00B83F12">
        <w:rPr>
          <w:highlight w:val="yellow"/>
        </w:rPr>
        <w:t xml:space="preserve"> At MPEG#129, it was commented that “</w:t>
      </w:r>
      <w:r w:rsidRPr="00B83F12">
        <w:rPr>
          <w:sz w:val="20"/>
          <w:szCs w:val="20"/>
          <w:highlight w:val="yellow"/>
        </w:rPr>
        <w:t>The slight snag here is defining what it means when the entity group does NOT imply a single output (e.g. a slide show); what does pre-derivation mean</w:t>
      </w:r>
      <w:proofErr w:type="gramStart"/>
      <w:r w:rsidRPr="00B83F12">
        <w:rPr>
          <w:sz w:val="20"/>
          <w:szCs w:val="20"/>
          <w:highlight w:val="yellow"/>
        </w:rPr>
        <w:t>?</w:t>
      </w:r>
      <w:r w:rsidRPr="00B83F12">
        <w:rPr>
          <w:highlight w:val="yellow"/>
        </w:rPr>
        <w:t xml:space="preserve"> ]</w:t>
      </w:r>
      <w:proofErr w:type="gramEnd"/>
      <w:r w:rsidRPr="00B83F12">
        <w:rPr>
          <w:highlight w:val="yellow"/>
        </w:rPr>
        <w:t>]</w:t>
      </w:r>
    </w:p>
    <w:p w14:paraId="37B371DF" w14:textId="77777777" w:rsidR="004D6748" w:rsidRPr="002A57F9" w:rsidRDefault="004D6748" w:rsidP="004D6748">
      <w:pPr>
        <w:rPr>
          <w:sz w:val="20"/>
          <w:szCs w:val="20"/>
        </w:rPr>
      </w:pPr>
    </w:p>
    <w:p w14:paraId="7A2449C1" w14:textId="77777777" w:rsidR="004D6748" w:rsidRDefault="004D6748" w:rsidP="004D6748">
      <w:pPr>
        <w:rPr>
          <w:i/>
        </w:rPr>
      </w:pPr>
      <w:r w:rsidRPr="00646CDD">
        <w:rPr>
          <w:i/>
        </w:rPr>
        <w:t xml:space="preserve">Add the </w:t>
      </w:r>
      <w:r>
        <w:rPr>
          <w:i/>
        </w:rPr>
        <w:t>following clause as section 6.4.7.1:</w:t>
      </w:r>
    </w:p>
    <w:p w14:paraId="5D2E77D5" w14:textId="77777777" w:rsidR="004D6748" w:rsidRPr="00646CDD" w:rsidRDefault="004D6748" w:rsidP="004D6748">
      <w:pPr>
        <w:rPr>
          <w:b/>
        </w:rPr>
      </w:pPr>
      <w:r w:rsidRPr="00646CDD">
        <w:rPr>
          <w:b/>
        </w:rPr>
        <w:t>6.4.7.1 Signaling of the derivation method for pre-derived coded image items</w:t>
      </w:r>
    </w:p>
    <w:p w14:paraId="5AB816FF" w14:textId="77777777" w:rsidR="004D6748" w:rsidRDefault="004D6748" w:rsidP="004D6748">
      <w:r w:rsidRPr="00383575">
        <w:t xml:space="preserve">A pre-derived coded image shall be linked to images it derives from by an item reference of type </w:t>
      </w:r>
      <w:r w:rsidRPr="00383575">
        <w:rPr>
          <w:rFonts w:ascii="Courier" w:hAnsi="Courier"/>
        </w:rPr>
        <w:t>'base'</w:t>
      </w:r>
      <w:r w:rsidRPr="00383575">
        <w:t xml:space="preserve"> to the entity group containing all images the pre-derived coded images derives from. The </w:t>
      </w:r>
      <w:proofErr w:type="spellStart"/>
      <w:r w:rsidRPr="00383575">
        <w:rPr>
          <w:rFonts w:ascii="Courier" w:hAnsi="Courier"/>
        </w:rPr>
        <w:t>grouping_type</w:t>
      </w:r>
      <w:proofErr w:type="spellEnd"/>
      <w:r w:rsidRPr="00383575">
        <w:t xml:space="preserve"> of the </w:t>
      </w:r>
      <w:proofErr w:type="spellStart"/>
      <w:r w:rsidRPr="00383575">
        <w:rPr>
          <w:rFonts w:ascii="Courier" w:hAnsi="Courier"/>
        </w:rPr>
        <w:t>EntityToGroupBox</w:t>
      </w:r>
      <w:proofErr w:type="spellEnd"/>
      <w:r w:rsidRPr="00383575">
        <w:t xml:space="preserve"> specifies the purpose of grouping </w:t>
      </w:r>
      <w:r w:rsidRPr="00383575">
        <w:lastRenderedPageBreak/>
        <w:t>and implicitly signal</w:t>
      </w:r>
      <w:r>
        <w:t>s</w:t>
      </w:r>
      <w:r w:rsidRPr="00383575">
        <w:t xml:space="preserve"> the type of the derivation operation which was applied to generate the pre-derived coded image.</w:t>
      </w:r>
    </w:p>
    <w:p w14:paraId="63570EB3" w14:textId="77777777" w:rsidR="004D6748" w:rsidRDefault="004D6748" w:rsidP="004D6748">
      <w:r w:rsidRPr="009124C4" w:rsidDel="002A57F9">
        <w:rPr>
          <w:highlight w:val="yellow"/>
        </w:rPr>
        <w:t>[[Ed. (FM): At MPEG#126, it was comme</w:t>
      </w:r>
      <w:r w:rsidDel="002A57F9">
        <w:rPr>
          <w:highlight w:val="yellow"/>
        </w:rPr>
        <w:t>n</w:t>
      </w:r>
      <w:r w:rsidRPr="009124C4" w:rsidDel="002A57F9">
        <w:rPr>
          <w:highlight w:val="yellow"/>
        </w:rPr>
        <w:t>ted that “we somehow need to indicate the derivation operation, rather than the nature of the input set”]]</w:t>
      </w:r>
    </w:p>
    <w:p w14:paraId="1DDBCF9B" w14:textId="77777777" w:rsidR="004D6748" w:rsidRDefault="004D6748" w:rsidP="004D6748">
      <w:pPr>
        <w:rPr>
          <w:sz w:val="20"/>
          <w:szCs w:val="20"/>
        </w:rPr>
      </w:pPr>
      <w:r w:rsidRPr="00B83F12">
        <w:rPr>
          <w:sz w:val="20"/>
          <w:szCs w:val="20"/>
          <w:highlight w:val="yellow"/>
        </w:rPr>
        <w:t>[[Ed. (FD): At MPEG#129, it was commented that “We could allow a pre-derivation of the implied derivation of that entity group.”]]</w:t>
      </w:r>
    </w:p>
    <w:p w14:paraId="6B099F9A" w14:textId="024CA390" w:rsidR="00260CBE" w:rsidRDefault="00260CBE" w:rsidP="00260CBE"/>
    <w:p w14:paraId="6D3B3D2F" w14:textId="353077AD" w:rsidR="00260CBE" w:rsidRPr="00506E7E" w:rsidRDefault="00260CBE" w:rsidP="007C4BDB"/>
    <w:sectPr w:rsidR="00260CBE" w:rsidRPr="00506E7E" w:rsidSect="00954B0D">
      <w:footerReference w:type="default" r:id="rId13"/>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F775EE4" w14:textId="77777777" w:rsidR="007E2281" w:rsidRDefault="007E2281" w:rsidP="009E784A">
      <w:r>
        <w:separator/>
      </w:r>
    </w:p>
  </w:endnote>
  <w:endnote w:type="continuationSeparator" w:id="0">
    <w:p w14:paraId="1BE93FB2" w14:textId="77777777" w:rsidR="007E2281" w:rsidRDefault="007E2281"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ourier">
    <w:altName w:val="Courier New"/>
    <w:panose1 w:val="02070409020205020404"/>
    <w:charset w:val="00"/>
    <w:family w:val="auto"/>
    <w:pitch w:val="variable"/>
    <w:sig w:usb0="00000003"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02918469"/>
      <w:docPartObj>
        <w:docPartGallery w:val="Page Numbers (Bottom of Page)"/>
        <w:docPartUnique/>
      </w:docPartObj>
    </w:sdtPr>
    <w:sdtEndPr>
      <w:rPr>
        <w:noProof/>
      </w:rPr>
    </w:sdtEndPr>
    <w:sdtContent>
      <w:p w14:paraId="2B981490" w14:textId="7ED26252" w:rsidR="006019C2" w:rsidRDefault="006019C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6019C2" w:rsidRDefault="006019C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17B4A0" w14:textId="77777777" w:rsidR="007E2281" w:rsidRDefault="007E2281" w:rsidP="009E784A">
      <w:r>
        <w:separator/>
      </w:r>
    </w:p>
  </w:footnote>
  <w:footnote w:type="continuationSeparator" w:id="0">
    <w:p w14:paraId="0878C3FE" w14:textId="77777777" w:rsidR="007E2281" w:rsidRDefault="007E2281"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207C3"/>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 w15:restartNumberingAfterBreak="0">
    <w:nsid w:val="05703C88"/>
    <w:multiLevelType w:val="hybridMultilevel"/>
    <w:tmpl w:val="087AA8B6"/>
    <w:lvl w:ilvl="0" w:tplc="F168E5C0">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CE66BA"/>
    <w:multiLevelType w:val="hybridMultilevel"/>
    <w:tmpl w:val="3830E4F0"/>
    <w:lvl w:ilvl="0" w:tplc="040B000F">
      <w:start w:val="1"/>
      <w:numFmt w:val="decimal"/>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 w15:restartNumberingAfterBreak="0">
    <w:nsid w:val="19D70258"/>
    <w:multiLevelType w:val="hybridMultilevel"/>
    <w:tmpl w:val="99CEFE80"/>
    <w:lvl w:ilvl="0" w:tplc="7242B58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4966D6"/>
    <w:multiLevelType w:val="multilevel"/>
    <w:tmpl w:val="D7B27298"/>
    <w:lvl w:ilvl="0">
      <w:start w:val="2"/>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5" w15:restartNumberingAfterBreak="0">
    <w:nsid w:val="20465285"/>
    <w:multiLevelType w:val="hybridMultilevel"/>
    <w:tmpl w:val="47644D32"/>
    <w:lvl w:ilvl="0" w:tplc="BF4A28DA">
      <w:start w:val="1"/>
      <w:numFmt w:val="decimal"/>
      <w:lvlText w:val="%1"/>
      <w:lvlJc w:val="left"/>
      <w:pPr>
        <w:ind w:left="360" w:hanging="360"/>
      </w:pPr>
      <w:rPr>
        <w:rFonts w:hint="default"/>
      </w:rPr>
    </w:lvl>
    <w:lvl w:ilvl="1" w:tplc="040B0019" w:tentative="1">
      <w:start w:val="1"/>
      <w:numFmt w:val="lowerLetter"/>
      <w:lvlText w:val="%2."/>
      <w:lvlJc w:val="left"/>
      <w:pPr>
        <w:ind w:left="1080" w:hanging="360"/>
      </w:pPr>
    </w:lvl>
    <w:lvl w:ilvl="2" w:tplc="040B001B" w:tentative="1">
      <w:start w:val="1"/>
      <w:numFmt w:val="lowerRoman"/>
      <w:lvlText w:val="%3."/>
      <w:lvlJc w:val="right"/>
      <w:pPr>
        <w:ind w:left="1800" w:hanging="180"/>
      </w:pPr>
    </w:lvl>
    <w:lvl w:ilvl="3" w:tplc="040B000F" w:tentative="1">
      <w:start w:val="1"/>
      <w:numFmt w:val="decimal"/>
      <w:lvlText w:val="%4."/>
      <w:lvlJc w:val="left"/>
      <w:pPr>
        <w:ind w:left="2520" w:hanging="360"/>
      </w:pPr>
    </w:lvl>
    <w:lvl w:ilvl="4" w:tplc="040B0019" w:tentative="1">
      <w:start w:val="1"/>
      <w:numFmt w:val="lowerLetter"/>
      <w:lvlText w:val="%5."/>
      <w:lvlJc w:val="left"/>
      <w:pPr>
        <w:ind w:left="3240" w:hanging="360"/>
      </w:pPr>
    </w:lvl>
    <w:lvl w:ilvl="5" w:tplc="040B001B" w:tentative="1">
      <w:start w:val="1"/>
      <w:numFmt w:val="lowerRoman"/>
      <w:lvlText w:val="%6."/>
      <w:lvlJc w:val="right"/>
      <w:pPr>
        <w:ind w:left="3960" w:hanging="180"/>
      </w:pPr>
    </w:lvl>
    <w:lvl w:ilvl="6" w:tplc="040B000F" w:tentative="1">
      <w:start w:val="1"/>
      <w:numFmt w:val="decimal"/>
      <w:lvlText w:val="%7."/>
      <w:lvlJc w:val="left"/>
      <w:pPr>
        <w:ind w:left="4680" w:hanging="360"/>
      </w:pPr>
    </w:lvl>
    <w:lvl w:ilvl="7" w:tplc="040B0019" w:tentative="1">
      <w:start w:val="1"/>
      <w:numFmt w:val="lowerLetter"/>
      <w:lvlText w:val="%8."/>
      <w:lvlJc w:val="left"/>
      <w:pPr>
        <w:ind w:left="5400" w:hanging="360"/>
      </w:pPr>
    </w:lvl>
    <w:lvl w:ilvl="8" w:tplc="040B001B" w:tentative="1">
      <w:start w:val="1"/>
      <w:numFmt w:val="lowerRoman"/>
      <w:lvlText w:val="%9."/>
      <w:lvlJc w:val="right"/>
      <w:pPr>
        <w:ind w:left="6120" w:hanging="180"/>
      </w:pPr>
    </w:lvl>
  </w:abstractNum>
  <w:abstractNum w:abstractNumId="6" w15:restartNumberingAfterBreak="0">
    <w:nsid w:val="29C347D1"/>
    <w:multiLevelType w:val="hybridMultilevel"/>
    <w:tmpl w:val="93689862"/>
    <w:lvl w:ilvl="0" w:tplc="2EE2EBD0">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FCE3138"/>
    <w:multiLevelType w:val="hybridMultilevel"/>
    <w:tmpl w:val="C9A07562"/>
    <w:lvl w:ilvl="0" w:tplc="E87EB10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310132EB"/>
    <w:multiLevelType w:val="hybridMultilevel"/>
    <w:tmpl w:val="6004DEC8"/>
    <w:lvl w:ilvl="0" w:tplc="2EE2EBD0">
      <w:start w:val="5"/>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0" w15:restartNumberingAfterBreak="0">
    <w:nsid w:val="318B60E6"/>
    <w:multiLevelType w:val="hybridMultilevel"/>
    <w:tmpl w:val="191E16D2"/>
    <w:lvl w:ilvl="0" w:tplc="3C76E844">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C60DE4"/>
    <w:multiLevelType w:val="hybridMultilevel"/>
    <w:tmpl w:val="0722DE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35B5B27"/>
    <w:multiLevelType w:val="hybridMultilevel"/>
    <w:tmpl w:val="454493A4"/>
    <w:lvl w:ilvl="0" w:tplc="0D643890">
      <w:start w:val="1"/>
      <w:numFmt w:val="decimal"/>
      <w:pStyle w:val="Heading3"/>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33AC7EB8"/>
    <w:multiLevelType w:val="multilevel"/>
    <w:tmpl w:val="DB0603B0"/>
    <w:lvl w:ilvl="0">
      <w:start w:val="6"/>
      <w:numFmt w:val="decimal"/>
      <w:lvlText w:val="%1"/>
      <w:lvlJc w:val="left"/>
      <w:pPr>
        <w:tabs>
          <w:tab w:val="num" w:pos="432"/>
        </w:tabs>
        <w:ind w:left="432" w:hanging="432"/>
      </w:pPr>
      <w:rPr>
        <w:rFonts w:cs="Times New Roman" w:hint="default"/>
        <w:b/>
        <w:i w:val="0"/>
      </w:rPr>
    </w:lvl>
    <w:lvl w:ilvl="1">
      <w:start w:val="5"/>
      <w:numFmt w:val="decimal"/>
      <w:lvlText w:val="%1.%2"/>
      <w:lvlJc w:val="left"/>
      <w:pPr>
        <w:tabs>
          <w:tab w:val="num" w:pos="360"/>
        </w:tabs>
        <w:ind w:left="0" w:firstLine="0"/>
      </w:pPr>
      <w:rPr>
        <w:rFonts w:cs="Times New Roman" w:hint="default"/>
        <w:b/>
        <w:i w:val="0"/>
      </w:rPr>
    </w:lvl>
    <w:lvl w:ilvl="2">
      <w:start w:val="39"/>
      <w:numFmt w:val="decimal"/>
      <w:lvlText w:val="%1.%2.%3"/>
      <w:lvlJc w:val="left"/>
      <w:pPr>
        <w:tabs>
          <w:tab w:val="num" w:pos="720"/>
        </w:tabs>
        <w:ind w:left="0" w:firstLine="0"/>
      </w:pPr>
      <w:rPr>
        <w:rFonts w:cs="Times New Roman" w:hint="default"/>
        <w:b/>
        <w:i w:val="0"/>
      </w:rPr>
    </w:lvl>
    <w:lvl w:ilvl="3">
      <w:start w:val="1"/>
      <w:numFmt w:val="decimal"/>
      <w:lvlText w:val="%1.%2.%3.%4"/>
      <w:lvlJc w:val="left"/>
      <w:pPr>
        <w:tabs>
          <w:tab w:val="num" w:pos="1080"/>
        </w:tabs>
        <w:ind w:left="0" w:firstLine="0"/>
      </w:pPr>
      <w:rPr>
        <w:rFonts w:cs="Times New Roman" w:hint="default"/>
        <w:b/>
        <w:i w:val="0"/>
      </w:rPr>
    </w:lvl>
    <w:lvl w:ilvl="4">
      <w:start w:val="1"/>
      <w:numFmt w:val="decimal"/>
      <w:lvlText w:val="%1.%2.%3.%4.%5"/>
      <w:lvlJc w:val="left"/>
      <w:pPr>
        <w:tabs>
          <w:tab w:val="num" w:pos="1080"/>
        </w:tabs>
        <w:ind w:left="0" w:firstLine="0"/>
      </w:pPr>
      <w:rPr>
        <w:rFonts w:cs="Times New Roman" w:hint="default"/>
        <w:b/>
        <w:i w:val="0"/>
      </w:rPr>
    </w:lvl>
    <w:lvl w:ilvl="5">
      <w:start w:val="1"/>
      <w:numFmt w:val="decimal"/>
      <w:lvlText w:val="%1.%2.%3.%4.%5.%6"/>
      <w:lvlJc w:val="left"/>
      <w:pPr>
        <w:tabs>
          <w:tab w:val="num" w:pos="1440"/>
        </w:tabs>
        <w:ind w:left="0" w:firstLine="0"/>
      </w:pPr>
      <w:rPr>
        <w:rFonts w:cs="Times New Roman" w:hint="default"/>
        <w:b/>
        <w:i w:val="0"/>
      </w:rPr>
    </w:lvl>
    <w:lvl w:ilvl="6">
      <w:start w:val="1"/>
      <w:numFmt w:val="decimal"/>
      <w:lvlText w:val="%1.%2.%3.%4.%5.%6.%7"/>
      <w:lvlJc w:val="left"/>
      <w:pPr>
        <w:tabs>
          <w:tab w:val="num" w:pos="1440"/>
        </w:tabs>
        <w:ind w:left="0" w:firstLine="0"/>
      </w:pPr>
      <w:rPr>
        <w:rFonts w:cs="Times New Roman" w:hint="default"/>
      </w:rPr>
    </w:lvl>
    <w:lvl w:ilvl="7">
      <w:start w:val="1"/>
      <w:numFmt w:val="decimal"/>
      <w:lvlText w:val="%1.%2.%3.%4.%5.%6.%7.%8"/>
      <w:lvlJc w:val="left"/>
      <w:pPr>
        <w:tabs>
          <w:tab w:val="num" w:pos="1800"/>
        </w:tabs>
        <w:ind w:left="0" w:firstLine="0"/>
      </w:pPr>
      <w:rPr>
        <w:rFonts w:cs="Times New Roman" w:hint="default"/>
      </w:rPr>
    </w:lvl>
    <w:lvl w:ilvl="8">
      <w:start w:val="1"/>
      <w:numFmt w:val="decimal"/>
      <w:lvlText w:val="%1.%2.%3.%4.%5.%6.%7.%8.%9"/>
      <w:lvlJc w:val="left"/>
      <w:pPr>
        <w:tabs>
          <w:tab w:val="num" w:pos="1800"/>
        </w:tabs>
        <w:ind w:left="0" w:firstLine="0"/>
      </w:pPr>
      <w:rPr>
        <w:rFonts w:cs="Times New Roman" w:hint="default"/>
      </w:rPr>
    </w:lvl>
  </w:abstractNum>
  <w:abstractNum w:abstractNumId="14" w15:restartNumberingAfterBreak="0">
    <w:nsid w:val="343E70D6"/>
    <w:multiLevelType w:val="hybridMultilevel"/>
    <w:tmpl w:val="46047EC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74A4478"/>
    <w:multiLevelType w:val="hybridMultilevel"/>
    <w:tmpl w:val="D3B2D8A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0B93CB0"/>
    <w:multiLevelType w:val="hybridMultilevel"/>
    <w:tmpl w:val="F7643AF0"/>
    <w:lvl w:ilvl="0" w:tplc="6EE82AD0">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1DB2847"/>
    <w:multiLevelType w:val="hybridMultilevel"/>
    <w:tmpl w:val="7090C3BC"/>
    <w:lvl w:ilvl="0" w:tplc="040B0019">
      <w:start w:val="1"/>
      <w:numFmt w:val="lowerLetter"/>
      <w:lvlText w:val="%1."/>
      <w:lvlJc w:val="left"/>
      <w:pPr>
        <w:ind w:left="720" w:hanging="36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8" w15:restartNumberingAfterBreak="0">
    <w:nsid w:val="45546EFE"/>
    <w:multiLevelType w:val="hybridMultilevel"/>
    <w:tmpl w:val="BD9CB114"/>
    <w:lvl w:ilvl="0" w:tplc="C2FE1C92">
      <w:start w:val="1"/>
      <w:numFmt w:val="decimal"/>
      <w:pStyle w:val="Heading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70F5F1D"/>
    <w:multiLevelType w:val="hybridMultilevel"/>
    <w:tmpl w:val="7EC24D20"/>
    <w:lvl w:ilvl="0" w:tplc="4BCC3E7E">
      <w:start w:val="1"/>
      <w:numFmt w:val="decimal"/>
      <w:pStyle w:val="Heading2"/>
      <w:lvlText w:val="%1."/>
      <w:lvlJc w:val="left"/>
      <w:pPr>
        <w:ind w:left="360" w:hanging="360"/>
      </w:pPr>
      <w:rPr>
        <w:rFonts w:hint="default"/>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517D5DF7"/>
    <w:multiLevelType w:val="multilevel"/>
    <w:tmpl w:val="0986D72E"/>
    <w:lvl w:ilvl="0">
      <w:start w:val="1"/>
      <w:numFmt w:val="decimal"/>
      <w:lvlText w:val="%1"/>
      <w:lvlJc w:val="left"/>
      <w:pPr>
        <w:ind w:left="375" w:hanging="375"/>
      </w:pPr>
      <w:rPr>
        <w:rFonts w:hint="default"/>
      </w:rPr>
    </w:lvl>
    <w:lvl w:ilvl="1">
      <w:start w:val="2"/>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56A41121"/>
    <w:multiLevelType w:val="multilevel"/>
    <w:tmpl w:val="520C1BAA"/>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Times New Roman" w:hAnsi="Times New Roman" w:cs="Times New Roman" w:hint="default"/>
        <w:b/>
        <w:bCs/>
        <w:color w:val="000000" w:themeColor="text1"/>
        <w:sz w:val="28"/>
        <w:szCs w:val="28"/>
      </w:rPr>
    </w:lvl>
    <w:lvl w:ilvl="2">
      <w:start w:val="1"/>
      <w:numFmt w:val="decimal"/>
      <w:lvlText w:val="%1.%2.%3"/>
      <w:lvlJc w:val="left"/>
      <w:pPr>
        <w:ind w:left="720" w:hanging="720"/>
      </w:pPr>
      <w:rPr>
        <w:color w:val="000000" w:themeColor="text1"/>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5B1B7355"/>
    <w:multiLevelType w:val="hybridMultilevel"/>
    <w:tmpl w:val="87B6E448"/>
    <w:lvl w:ilvl="0" w:tplc="0F14B984">
      <w:start w:val="1"/>
      <w:numFmt w:val="decimal"/>
      <w:lvlText w:val="%1."/>
      <w:lvlJc w:val="left"/>
      <w:pPr>
        <w:ind w:left="824" w:hanging="360"/>
      </w:pPr>
    </w:lvl>
    <w:lvl w:ilvl="1" w:tplc="040C0019">
      <w:start w:val="1"/>
      <w:numFmt w:val="lowerLetter"/>
      <w:lvlText w:val="%2."/>
      <w:lvlJc w:val="left"/>
      <w:pPr>
        <w:ind w:left="1544" w:hanging="360"/>
      </w:pPr>
    </w:lvl>
    <w:lvl w:ilvl="2" w:tplc="040C001B" w:tentative="1">
      <w:start w:val="1"/>
      <w:numFmt w:val="lowerRoman"/>
      <w:lvlText w:val="%3."/>
      <w:lvlJc w:val="right"/>
      <w:pPr>
        <w:ind w:left="2264" w:hanging="180"/>
      </w:pPr>
    </w:lvl>
    <w:lvl w:ilvl="3" w:tplc="040C000F" w:tentative="1">
      <w:start w:val="1"/>
      <w:numFmt w:val="decimal"/>
      <w:lvlText w:val="%4."/>
      <w:lvlJc w:val="left"/>
      <w:pPr>
        <w:ind w:left="2984" w:hanging="360"/>
      </w:pPr>
    </w:lvl>
    <w:lvl w:ilvl="4" w:tplc="040C0019" w:tentative="1">
      <w:start w:val="1"/>
      <w:numFmt w:val="lowerLetter"/>
      <w:lvlText w:val="%5."/>
      <w:lvlJc w:val="left"/>
      <w:pPr>
        <w:ind w:left="3704" w:hanging="360"/>
      </w:pPr>
    </w:lvl>
    <w:lvl w:ilvl="5" w:tplc="040C001B" w:tentative="1">
      <w:start w:val="1"/>
      <w:numFmt w:val="lowerRoman"/>
      <w:lvlText w:val="%6."/>
      <w:lvlJc w:val="right"/>
      <w:pPr>
        <w:ind w:left="4424" w:hanging="180"/>
      </w:pPr>
    </w:lvl>
    <w:lvl w:ilvl="6" w:tplc="040C000F" w:tentative="1">
      <w:start w:val="1"/>
      <w:numFmt w:val="decimal"/>
      <w:lvlText w:val="%7."/>
      <w:lvlJc w:val="left"/>
      <w:pPr>
        <w:ind w:left="5144" w:hanging="360"/>
      </w:pPr>
    </w:lvl>
    <w:lvl w:ilvl="7" w:tplc="040C0019" w:tentative="1">
      <w:start w:val="1"/>
      <w:numFmt w:val="lowerLetter"/>
      <w:lvlText w:val="%8."/>
      <w:lvlJc w:val="left"/>
      <w:pPr>
        <w:ind w:left="5864" w:hanging="360"/>
      </w:pPr>
    </w:lvl>
    <w:lvl w:ilvl="8" w:tplc="040C001B" w:tentative="1">
      <w:start w:val="1"/>
      <w:numFmt w:val="lowerRoman"/>
      <w:lvlText w:val="%9."/>
      <w:lvlJc w:val="right"/>
      <w:pPr>
        <w:ind w:left="6584" w:hanging="180"/>
      </w:pPr>
    </w:lvl>
  </w:abstractNum>
  <w:abstractNum w:abstractNumId="23" w15:restartNumberingAfterBreak="0">
    <w:nsid w:val="5E007B79"/>
    <w:multiLevelType w:val="multilevel"/>
    <w:tmpl w:val="598E08AA"/>
    <w:lvl w:ilvl="0">
      <w:start w:val="1"/>
      <w:numFmt w:val="decimal"/>
      <w:lvlText w:val="%1"/>
      <w:lvlJc w:val="left"/>
      <w:pPr>
        <w:ind w:left="375" w:hanging="375"/>
      </w:pPr>
      <w:rPr>
        <w:rFonts w:hint="default"/>
      </w:rPr>
    </w:lvl>
    <w:lvl w:ilvl="1">
      <w:start w:val="1"/>
      <w:numFmt w:val="decimal"/>
      <w:lvlText w:val="%1.%2"/>
      <w:lvlJc w:val="left"/>
      <w:pPr>
        <w:ind w:left="951" w:hanging="375"/>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24" w15:restartNumberingAfterBreak="0">
    <w:nsid w:val="5E49669F"/>
    <w:multiLevelType w:val="hybridMultilevel"/>
    <w:tmpl w:val="74242B80"/>
    <w:lvl w:ilvl="0" w:tplc="1B0873D6">
      <w:start w:val="1"/>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2244C7A"/>
    <w:multiLevelType w:val="hybridMultilevel"/>
    <w:tmpl w:val="D02C9E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9273EF5"/>
    <w:multiLevelType w:val="hybridMultilevel"/>
    <w:tmpl w:val="C108F9E4"/>
    <w:lvl w:ilvl="0" w:tplc="402894C4">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A8418AB"/>
    <w:multiLevelType w:val="multilevel"/>
    <w:tmpl w:val="55F06B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A935A9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2190BB8"/>
    <w:multiLevelType w:val="multilevel"/>
    <w:tmpl w:val="A9B2B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2920C30"/>
    <w:multiLevelType w:val="hybridMultilevel"/>
    <w:tmpl w:val="D018DE4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37C3EFC"/>
    <w:multiLevelType w:val="hybridMultilevel"/>
    <w:tmpl w:val="6382E930"/>
    <w:lvl w:ilvl="0" w:tplc="10A0227C">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3F14850"/>
    <w:multiLevelType w:val="hybridMultilevel"/>
    <w:tmpl w:val="CDB42D02"/>
    <w:lvl w:ilvl="0" w:tplc="9E5EE63A">
      <w:start w:val="8"/>
      <w:numFmt w:val="bullet"/>
      <w:lvlText w:val="—"/>
      <w:lvlJc w:val="left"/>
      <w:pPr>
        <w:ind w:left="720" w:hanging="360"/>
      </w:pPr>
      <w:rPr>
        <w:rFonts w:ascii="Cambria" w:eastAsia="Times New Roman" w:hAnsi="Cambria" w:cs="Times New Roman" w:hint="default"/>
      </w:rPr>
    </w:lvl>
    <w:lvl w:ilvl="1" w:tplc="9E5EE63A">
      <w:start w:val="8"/>
      <w:numFmt w:val="bullet"/>
      <w:lvlText w:val="—"/>
      <w:lvlJc w:val="left"/>
      <w:pPr>
        <w:ind w:left="1440" w:hanging="360"/>
      </w:pPr>
      <w:rPr>
        <w:rFonts w:ascii="Cambria" w:eastAsia="Times New Roman" w:hAnsi="Cambria"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4"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5" w15:restartNumberingAfterBreak="0">
    <w:nsid w:val="79574762"/>
    <w:multiLevelType w:val="hybridMultilevel"/>
    <w:tmpl w:val="690A1472"/>
    <w:lvl w:ilvl="0" w:tplc="2C842832">
      <w:numFmt w:val="bullet"/>
      <w:lvlText w:val="-"/>
      <w:lvlJc w:val="left"/>
      <w:pPr>
        <w:ind w:left="720" w:hanging="36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AE60F56"/>
    <w:multiLevelType w:val="hybridMultilevel"/>
    <w:tmpl w:val="288CD5D8"/>
    <w:lvl w:ilvl="0" w:tplc="5B58D00E">
      <w:start w:val="1"/>
      <w:numFmt w:val="decimal"/>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6"/>
  </w:num>
  <w:num w:numId="2">
    <w:abstractNumId w:val="31"/>
  </w:num>
  <w:num w:numId="3">
    <w:abstractNumId w:val="22"/>
  </w:num>
  <w:num w:numId="4">
    <w:abstractNumId w:val="22"/>
  </w:num>
  <w:num w:numId="5">
    <w:abstractNumId w:val="11"/>
  </w:num>
  <w:num w:numId="6">
    <w:abstractNumId w:val="19"/>
  </w:num>
  <w:num w:numId="7">
    <w:abstractNumId w:val="29"/>
  </w:num>
  <w:num w:numId="8">
    <w:abstractNumId w:val="19"/>
    <w:lvlOverride w:ilvl="0">
      <w:startOverride w:val="1"/>
    </w:lvlOverride>
  </w:num>
  <w:num w:numId="9">
    <w:abstractNumId w:val="1"/>
  </w:num>
  <w:num w:numId="10">
    <w:abstractNumId w:val="28"/>
  </w:num>
  <w:num w:numId="11">
    <w:abstractNumId w:val="14"/>
  </w:num>
  <w:num w:numId="12">
    <w:abstractNumId w:val="19"/>
  </w:num>
  <w:num w:numId="13">
    <w:abstractNumId w:val="32"/>
  </w:num>
  <w:num w:numId="14">
    <w:abstractNumId w:val="19"/>
  </w:num>
  <w:num w:numId="15">
    <w:abstractNumId w:val="36"/>
  </w:num>
  <w:num w:numId="16">
    <w:abstractNumId w:val="25"/>
  </w:num>
  <w:num w:numId="17">
    <w:abstractNumId w:val="19"/>
    <w:lvlOverride w:ilvl="0">
      <w:startOverride w:val="1"/>
    </w:lvlOverride>
  </w:num>
  <w:num w:numId="18">
    <w:abstractNumId w:val="19"/>
    <w:lvlOverride w:ilvl="0">
      <w:startOverride w:val="1"/>
    </w:lvlOverride>
  </w:num>
  <w:num w:numId="19">
    <w:abstractNumId w:val="19"/>
    <w:lvlOverride w:ilvl="0">
      <w:startOverride w:val="1"/>
    </w:lvlOverride>
  </w:num>
  <w:num w:numId="20">
    <w:abstractNumId w:val="12"/>
  </w:num>
  <w:num w:numId="21">
    <w:abstractNumId w:val="10"/>
  </w:num>
  <w:num w:numId="22">
    <w:abstractNumId w:val="35"/>
  </w:num>
  <w:num w:numId="23">
    <w:abstractNumId w:val="16"/>
  </w:num>
  <w:num w:numId="24">
    <w:abstractNumId w:val="15"/>
  </w:num>
  <w:num w:numId="25">
    <w:abstractNumId w:val="19"/>
    <w:lvlOverride w:ilvl="0">
      <w:startOverride w:val="1"/>
    </w:lvlOverride>
  </w:num>
  <w:num w:numId="26">
    <w:abstractNumId w:val="20"/>
  </w:num>
  <w:num w:numId="27">
    <w:abstractNumId w:val="4"/>
  </w:num>
  <w:num w:numId="28">
    <w:abstractNumId w:val="5"/>
  </w:num>
  <w:num w:numId="29">
    <w:abstractNumId w:val="27"/>
  </w:num>
  <w:num w:numId="30">
    <w:abstractNumId w:val="6"/>
  </w:num>
  <w:num w:numId="31">
    <w:abstractNumId w:val="9"/>
  </w:num>
  <w:num w:numId="32">
    <w:abstractNumId w:val="23"/>
  </w:num>
  <w:num w:numId="33">
    <w:abstractNumId w:val="19"/>
  </w:num>
  <w:num w:numId="34">
    <w:abstractNumId w:val="19"/>
  </w:num>
  <w:num w:numId="35">
    <w:abstractNumId w:val="19"/>
  </w:num>
  <w:num w:numId="36">
    <w:abstractNumId w:val="19"/>
  </w:num>
  <w:num w:numId="37">
    <w:abstractNumId w:val="18"/>
  </w:num>
  <w:num w:numId="38">
    <w:abstractNumId w:val="18"/>
  </w:num>
  <w:num w:numId="39">
    <w:abstractNumId w:val="18"/>
  </w:num>
  <w:num w:numId="40">
    <w:abstractNumId w:val="18"/>
  </w:num>
  <w:num w:numId="41">
    <w:abstractNumId w:val="18"/>
  </w:num>
  <w:num w:numId="42">
    <w:abstractNumId w:val="18"/>
  </w:num>
  <w:num w:numId="43">
    <w:abstractNumId w:val="18"/>
  </w:num>
  <w:num w:numId="44">
    <w:abstractNumId w:val="8"/>
  </w:num>
  <w:num w:numId="45">
    <w:abstractNumId w:val="3"/>
  </w:num>
  <w:num w:numId="46">
    <w:abstractNumId w:val="24"/>
  </w:num>
  <w:num w:numId="47">
    <w:abstractNumId w:val="0"/>
  </w:num>
  <w:num w:numId="48">
    <w:abstractNumId w:val="33"/>
    <w:lvlOverride w:ilvl="0"/>
    <w:lvlOverride w:ilvl="1"/>
    <w:lvlOverride w:ilvl="2"/>
    <w:lvlOverride w:ilvl="3"/>
    <w:lvlOverride w:ilvl="4"/>
    <w:lvlOverride w:ilvl="5"/>
    <w:lvlOverride w:ilvl="6"/>
    <w:lvlOverride w:ilvl="7"/>
    <w:lvlOverride w:ilvl="8"/>
  </w:num>
  <w:num w:numId="49">
    <w:abstractNumId w:val="30"/>
  </w:num>
  <w:num w:numId="50">
    <w:abstractNumId w:val="34"/>
  </w:num>
  <w:num w:numId="51">
    <w:abstractNumId w:val="7"/>
  </w:num>
  <w:num w:numId="52">
    <w:abstractNumId w:val="2"/>
  </w:num>
  <w:num w:numId="53">
    <w:abstractNumId w:val="17"/>
  </w:num>
  <w:num w:numId="54">
    <w:abstractNumId w:val="13"/>
  </w:num>
  <w:num w:numId="55">
    <w:abstractNumId w:val="33"/>
  </w:num>
  <w:num w:numId="56">
    <w:abstractNumId w:val="21"/>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DENOUAL Franck">
    <w15:presenceInfo w15:providerId="AD" w15:userId="S-1-5-21-226764037-381646214-1788637320-1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bordersDoNotSurroundHeader/>
  <w:bordersDoNotSurroundFooter/>
  <w:proofState w:spelling="clean" w:grammar="clean"/>
  <w:trackRevisions/>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00E3E"/>
    <w:rsid w:val="00002E7F"/>
    <w:rsid w:val="000223F3"/>
    <w:rsid w:val="00023362"/>
    <w:rsid w:val="00031CD4"/>
    <w:rsid w:val="00035795"/>
    <w:rsid w:val="00044D33"/>
    <w:rsid w:val="000804A2"/>
    <w:rsid w:val="00093595"/>
    <w:rsid w:val="000968DA"/>
    <w:rsid w:val="000C78E6"/>
    <w:rsid w:val="000D5F63"/>
    <w:rsid w:val="001223F5"/>
    <w:rsid w:val="00122725"/>
    <w:rsid w:val="00132BCC"/>
    <w:rsid w:val="0013370A"/>
    <w:rsid w:val="0017051E"/>
    <w:rsid w:val="0018563E"/>
    <w:rsid w:val="001936C9"/>
    <w:rsid w:val="0019424B"/>
    <w:rsid w:val="001950A9"/>
    <w:rsid w:val="00196997"/>
    <w:rsid w:val="001A4E5E"/>
    <w:rsid w:val="001B324E"/>
    <w:rsid w:val="001B4298"/>
    <w:rsid w:val="001D3280"/>
    <w:rsid w:val="001E18A9"/>
    <w:rsid w:val="001E20AC"/>
    <w:rsid w:val="001F5A58"/>
    <w:rsid w:val="00213BDA"/>
    <w:rsid w:val="00227ADA"/>
    <w:rsid w:val="00245E9E"/>
    <w:rsid w:val="00260CBE"/>
    <w:rsid w:val="00263789"/>
    <w:rsid w:val="0029189F"/>
    <w:rsid w:val="002D6114"/>
    <w:rsid w:val="00303A4D"/>
    <w:rsid w:val="0030442E"/>
    <w:rsid w:val="00305696"/>
    <w:rsid w:val="003226C8"/>
    <w:rsid w:val="00331DEC"/>
    <w:rsid w:val="00376482"/>
    <w:rsid w:val="00385C5D"/>
    <w:rsid w:val="003A7661"/>
    <w:rsid w:val="003B0FC6"/>
    <w:rsid w:val="003B2637"/>
    <w:rsid w:val="00467DBC"/>
    <w:rsid w:val="004A3BCB"/>
    <w:rsid w:val="004C1AAA"/>
    <w:rsid w:val="004C352E"/>
    <w:rsid w:val="004D1D51"/>
    <w:rsid w:val="004D6748"/>
    <w:rsid w:val="004E45B6"/>
    <w:rsid w:val="004F5473"/>
    <w:rsid w:val="00502DCA"/>
    <w:rsid w:val="00506E7E"/>
    <w:rsid w:val="00540DEA"/>
    <w:rsid w:val="005612C2"/>
    <w:rsid w:val="00590901"/>
    <w:rsid w:val="005912AA"/>
    <w:rsid w:val="005C1FB0"/>
    <w:rsid w:val="005C280C"/>
    <w:rsid w:val="005C2A51"/>
    <w:rsid w:val="005D2E8E"/>
    <w:rsid w:val="006019C2"/>
    <w:rsid w:val="00612F7C"/>
    <w:rsid w:val="00622C6C"/>
    <w:rsid w:val="0063127E"/>
    <w:rsid w:val="00651912"/>
    <w:rsid w:val="00653A25"/>
    <w:rsid w:val="0066180B"/>
    <w:rsid w:val="00661C8A"/>
    <w:rsid w:val="00672297"/>
    <w:rsid w:val="006932A1"/>
    <w:rsid w:val="006A02FE"/>
    <w:rsid w:val="006E2C7C"/>
    <w:rsid w:val="00723457"/>
    <w:rsid w:val="007330AE"/>
    <w:rsid w:val="00751B81"/>
    <w:rsid w:val="00772C2F"/>
    <w:rsid w:val="007C4BDB"/>
    <w:rsid w:val="007E2281"/>
    <w:rsid w:val="007F537F"/>
    <w:rsid w:val="008275A0"/>
    <w:rsid w:val="008560D2"/>
    <w:rsid w:val="008726F0"/>
    <w:rsid w:val="00881CCB"/>
    <w:rsid w:val="008C066D"/>
    <w:rsid w:val="008E7795"/>
    <w:rsid w:val="009027AC"/>
    <w:rsid w:val="009153D3"/>
    <w:rsid w:val="00954B0D"/>
    <w:rsid w:val="009636E0"/>
    <w:rsid w:val="00980E7B"/>
    <w:rsid w:val="009838D6"/>
    <w:rsid w:val="00985A20"/>
    <w:rsid w:val="009A67DB"/>
    <w:rsid w:val="009B09C2"/>
    <w:rsid w:val="009B6DE0"/>
    <w:rsid w:val="009C464E"/>
    <w:rsid w:val="009C5AAC"/>
    <w:rsid w:val="009C6443"/>
    <w:rsid w:val="009D0976"/>
    <w:rsid w:val="009D5D9F"/>
    <w:rsid w:val="009E3A62"/>
    <w:rsid w:val="009E784A"/>
    <w:rsid w:val="00A23A7F"/>
    <w:rsid w:val="00A60F11"/>
    <w:rsid w:val="00A80C85"/>
    <w:rsid w:val="00AA3655"/>
    <w:rsid w:val="00AA39D6"/>
    <w:rsid w:val="00AC3286"/>
    <w:rsid w:val="00AE2605"/>
    <w:rsid w:val="00AE3E4E"/>
    <w:rsid w:val="00AE6B31"/>
    <w:rsid w:val="00AF787F"/>
    <w:rsid w:val="00B24CCE"/>
    <w:rsid w:val="00B25AF6"/>
    <w:rsid w:val="00B276A2"/>
    <w:rsid w:val="00B546B3"/>
    <w:rsid w:val="00B63EEE"/>
    <w:rsid w:val="00B7067F"/>
    <w:rsid w:val="00B74570"/>
    <w:rsid w:val="00B85169"/>
    <w:rsid w:val="00BB189D"/>
    <w:rsid w:val="00BB1D2B"/>
    <w:rsid w:val="00BB68BC"/>
    <w:rsid w:val="00BF08B7"/>
    <w:rsid w:val="00C0099D"/>
    <w:rsid w:val="00C573E3"/>
    <w:rsid w:val="00C575A2"/>
    <w:rsid w:val="00C864B7"/>
    <w:rsid w:val="00C955C7"/>
    <w:rsid w:val="00CB798F"/>
    <w:rsid w:val="00CD36BE"/>
    <w:rsid w:val="00CF1629"/>
    <w:rsid w:val="00CF2F58"/>
    <w:rsid w:val="00D025C5"/>
    <w:rsid w:val="00D06925"/>
    <w:rsid w:val="00D241FA"/>
    <w:rsid w:val="00D47B74"/>
    <w:rsid w:val="00D709E9"/>
    <w:rsid w:val="00D73934"/>
    <w:rsid w:val="00D83461"/>
    <w:rsid w:val="00D91D9C"/>
    <w:rsid w:val="00D933A7"/>
    <w:rsid w:val="00DA0ED7"/>
    <w:rsid w:val="00DB1AB0"/>
    <w:rsid w:val="00DB54F7"/>
    <w:rsid w:val="00DC1547"/>
    <w:rsid w:val="00E07140"/>
    <w:rsid w:val="00E20609"/>
    <w:rsid w:val="00E242FE"/>
    <w:rsid w:val="00E565AB"/>
    <w:rsid w:val="00E57620"/>
    <w:rsid w:val="00E6750D"/>
    <w:rsid w:val="00E8143E"/>
    <w:rsid w:val="00E81C46"/>
    <w:rsid w:val="00E843CE"/>
    <w:rsid w:val="00E934F2"/>
    <w:rsid w:val="00E9507F"/>
    <w:rsid w:val="00E965CC"/>
    <w:rsid w:val="00EA12EF"/>
    <w:rsid w:val="00EA5041"/>
    <w:rsid w:val="00ED31A8"/>
    <w:rsid w:val="00ED4091"/>
    <w:rsid w:val="00EF2D59"/>
    <w:rsid w:val="00EF6438"/>
    <w:rsid w:val="00F03F9B"/>
    <w:rsid w:val="00F046DD"/>
    <w:rsid w:val="00F05221"/>
    <w:rsid w:val="00F419DA"/>
    <w:rsid w:val="00F43C3C"/>
    <w:rsid w:val="00F6270D"/>
    <w:rsid w:val="00F71E86"/>
    <w:rsid w:val="00F73309"/>
    <w:rsid w:val="00FA2E59"/>
    <w:rsid w:val="00FE18E7"/>
    <w:rsid w:val="00FF2653"/>
    <w:rsid w:val="00FF5FD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3" w:unhideWhenUsed="1" w:qFormat="1"/>
    <w:lsdException w:name="heading 4" w:semiHidden="1" w:uiPriority="4"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aliases w:val="Heading U,H1,H11,Titre Partie,Œ©o‚µ 1,?co??E 1,h1,?,?c,?co?ƒÊ 1,Œ,뙥,Œ©_o‚µ 1,?c_o??E 1,Titre 1,Œ©,o‚µ 1,Heading,?co?ƒ  1,título 1,DO NOT USE_h1,...,app heading 1,l1,Huvudrubrik,h11,h12,h13,h14,h15,h16,Heading 1_a,Heading 1 (NN),Titre§,1,H,Î"/>
    <w:basedOn w:val="Normal"/>
    <w:link w:val="Heading1Char"/>
    <w:qFormat/>
    <w:pPr>
      <w:numPr>
        <w:numId w:val="37"/>
      </w:numPr>
      <w:outlineLvl w:val="0"/>
    </w:pPr>
    <w:rPr>
      <w:b/>
      <w:bCs/>
      <w:sz w:val="24"/>
      <w:szCs w:val="24"/>
    </w:rPr>
  </w:style>
  <w:style w:type="paragraph" w:styleId="Heading2">
    <w:name w:val="heading 2"/>
    <w:aliases w:val="H2,H21,Œ©o‚µ 2,Œ©1,?co??E 2,h2,뙥2,?c1,?co?ƒÊ 2,?2,2,Header 2,2nd level,DO NOT USE_h2,Œ1,Œ2,Œ©2,Œ©_o‚µ 2,?c_o??E 2,Titre 2,título 2,节标题,Head2A,Break before,UNDERRUBRIK 1-2,level 2,Heading Two,Prophead 2,headi,heading2,h21,h22,21,Head 2,l2,R2"/>
    <w:basedOn w:val="Normal"/>
    <w:next w:val="Normal"/>
    <w:link w:val="Heading2Char"/>
    <w:autoRedefine/>
    <w:unhideWhenUsed/>
    <w:qFormat/>
    <w:rsid w:val="0013370A"/>
    <w:pPr>
      <w:keepNext/>
      <w:keepLines/>
      <w:numPr>
        <w:numId w:val="6"/>
      </w:numPr>
      <w:spacing w:before="40"/>
      <w:outlineLvl w:val="1"/>
    </w:pPr>
    <w:rPr>
      <w:rFonts w:asciiTheme="majorHAnsi" w:eastAsiaTheme="majorEastAsia" w:hAnsiTheme="majorHAnsi" w:cstheme="majorBidi"/>
      <w:sz w:val="26"/>
      <w:szCs w:val="26"/>
    </w:rPr>
  </w:style>
  <w:style w:type="paragraph" w:styleId="Heading3">
    <w:name w:val="heading 3"/>
    <w:basedOn w:val="Normal"/>
    <w:next w:val="Normal"/>
    <w:link w:val="Heading3Char"/>
    <w:uiPriority w:val="3"/>
    <w:unhideWhenUsed/>
    <w:qFormat/>
    <w:rsid w:val="001936C9"/>
    <w:pPr>
      <w:keepNext/>
      <w:keepLines/>
      <w:numPr>
        <w:numId w:val="20"/>
      </w:numPr>
      <w:spacing w:before="40"/>
      <w:outlineLvl w:val="2"/>
    </w:pPr>
    <w:rPr>
      <w:rFonts w:asciiTheme="majorHAnsi" w:eastAsiaTheme="majorEastAsia" w:hAnsiTheme="majorHAnsi" w:cstheme="majorBidi"/>
      <w:sz w:val="24"/>
      <w:szCs w:val="24"/>
    </w:rPr>
  </w:style>
  <w:style w:type="paragraph" w:styleId="Heading4">
    <w:name w:val="heading 4"/>
    <w:basedOn w:val="Normal"/>
    <w:next w:val="Normal"/>
    <w:link w:val="Heading4Char"/>
    <w:uiPriority w:val="4"/>
    <w:unhideWhenUsed/>
    <w:qFormat/>
    <w:rsid w:val="008275A0"/>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aliases w:val="h5,H5,H51,DO NOT USE_h5,Appendix A to X,Heading 5   Appendix A to X,5 sub-bullet,sb,4,Indent"/>
    <w:basedOn w:val="Normal"/>
    <w:next w:val="Normal"/>
    <w:link w:val="Heading5Char"/>
    <w:qFormat/>
    <w:rsid w:val="006019C2"/>
    <w:pPr>
      <w:widowControl/>
      <w:autoSpaceDE/>
      <w:autoSpaceDN/>
      <w:spacing w:before="240" w:after="60"/>
      <w:ind w:left="1008" w:hanging="1008"/>
      <w:jc w:val="both"/>
      <w:outlineLvl w:val="4"/>
    </w:pPr>
    <w:rPr>
      <w:rFonts w:asciiTheme="minorHAnsi" w:eastAsia="Times New Roman" w:hAnsiTheme="minorHAnsi" w:cs="Times New Roman"/>
      <w:b/>
      <w:bCs/>
      <w:iCs/>
      <w:sz w:val="24"/>
      <w:szCs w:val="26"/>
    </w:rPr>
  </w:style>
  <w:style w:type="paragraph" w:styleId="Heading6">
    <w:name w:val="heading 6"/>
    <w:aliases w:val="h6,H6,H61,TOC header,Bullet list,sub-dash,sd,5,Appendix,T1"/>
    <w:basedOn w:val="Normal"/>
    <w:next w:val="Normal"/>
    <w:link w:val="Heading6Char"/>
    <w:qFormat/>
    <w:rsid w:val="006019C2"/>
    <w:pPr>
      <w:widowControl/>
      <w:autoSpaceDE/>
      <w:autoSpaceDN/>
      <w:spacing w:before="240" w:after="60"/>
      <w:ind w:left="1152" w:hanging="1152"/>
      <w:jc w:val="both"/>
      <w:outlineLvl w:val="5"/>
    </w:pPr>
    <w:rPr>
      <w:rFonts w:asciiTheme="minorHAnsi" w:eastAsia="Times New Roman" w:hAnsiTheme="minorHAnsi" w:cs="Times New Roman"/>
      <w:b/>
      <w:bCs/>
      <w:i/>
      <w:sz w:val="24"/>
    </w:rPr>
  </w:style>
  <w:style w:type="paragraph" w:styleId="Heading7">
    <w:name w:val="heading 7"/>
    <w:aliases w:val="Bulleted list,L7"/>
    <w:basedOn w:val="Normal"/>
    <w:next w:val="Normal"/>
    <w:link w:val="Heading7Char"/>
    <w:qFormat/>
    <w:rsid w:val="006019C2"/>
    <w:pPr>
      <w:widowControl/>
      <w:autoSpaceDE/>
      <w:autoSpaceDN/>
      <w:spacing w:before="240" w:after="60"/>
      <w:ind w:left="1296" w:hanging="1296"/>
      <w:jc w:val="both"/>
      <w:outlineLvl w:val="6"/>
    </w:pPr>
    <w:rPr>
      <w:rFonts w:asciiTheme="minorHAnsi" w:eastAsia="Times New Roman" w:hAnsiTheme="minorHAnsi" w:cs="Times New Roman"/>
      <w:sz w:val="24"/>
      <w:szCs w:val="24"/>
    </w:rPr>
  </w:style>
  <w:style w:type="paragraph" w:styleId="Heading8">
    <w:name w:val="heading 8"/>
    <w:aliases w:val="Legal Level 1.1.1.,Center Bold"/>
    <w:basedOn w:val="Normal"/>
    <w:next w:val="Normal"/>
    <w:link w:val="Heading8Char"/>
    <w:qFormat/>
    <w:rsid w:val="006019C2"/>
    <w:pPr>
      <w:widowControl/>
      <w:autoSpaceDE/>
      <w:autoSpaceDN/>
      <w:spacing w:before="240" w:after="60"/>
      <w:ind w:left="1440" w:hanging="1440"/>
      <w:jc w:val="both"/>
      <w:outlineLvl w:val="7"/>
    </w:pPr>
    <w:rPr>
      <w:rFonts w:ascii="Times New Roman" w:eastAsia="Times New Roman" w:hAnsi="Times New Roman" w:cs="Times New Roman"/>
      <w:i/>
      <w:iCs/>
      <w:sz w:val="24"/>
      <w:szCs w:val="24"/>
    </w:rPr>
  </w:style>
  <w:style w:type="paragraph" w:styleId="Heading9">
    <w:name w:val="heading 9"/>
    <w:aliases w:val="Figure Heading,FH,Titre 10"/>
    <w:basedOn w:val="Normal"/>
    <w:next w:val="Normal"/>
    <w:link w:val="Heading9Char"/>
    <w:qFormat/>
    <w:rsid w:val="006019C2"/>
    <w:pPr>
      <w:widowControl/>
      <w:autoSpaceDE/>
      <w:autoSpaceDN/>
      <w:spacing w:before="240" w:after="60"/>
      <w:ind w:left="1584" w:hanging="1584"/>
      <w:jc w:val="both"/>
      <w:outlineLvl w:val="8"/>
    </w:pPr>
    <w:rPr>
      <w:rFonts w:asciiTheme="minorHAnsi" w:eastAsia="Times New Roman" w:hAnsiTheme="minorHAnsi" w:cs="Times New Roman"/>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U Char,H1 Char,H11 Char,Titre Partie Char,Œ©o‚µ 1 Char,?co??E 1 Char,h1 Char,? Char,?c Char,?co?ƒÊ 1 Char,Œ Char,뙥 Char,Œ©_o‚µ 1 Char,?c_o??E 1 Char,Titre 1 Char,Œ© Char,o‚µ 1 Char,Heading Char,?co?ƒ  1 Char,título 1 Char"/>
    <w:link w:val="Heading1"/>
    <w:uiPriority w:val="1"/>
    <w:rsid w:val="00F43C3C"/>
    <w:rPr>
      <w:rFonts w:ascii="Arial" w:eastAsia="Arial" w:hAnsi="Arial" w:cs="Arial"/>
      <w:b/>
      <w:bCs/>
      <w:sz w:val="24"/>
      <w:szCs w:val="24"/>
    </w:rPr>
  </w:style>
  <w:style w:type="character" w:customStyle="1" w:styleId="Heading2Char">
    <w:name w:val="Heading 2 Char"/>
    <w:aliases w:val="H2 Char,H21 Char,Œ©o‚µ 2 Char,Œ©1 Char,?co??E 2 Char,h2 Char,뙥2 Char,?c1 Char,?co?ƒÊ 2 Char,?2 Char,2 Char,Header 2 Char,2nd level Char,DO NOT USE_h2 Char,Œ1 Char,Œ2 Char,Œ©2 Char,Œ©_o‚µ 2 Char,?c_o??E 2 Char,Titre 2 Char,título 2 Char"/>
    <w:basedOn w:val="DefaultParagraphFont"/>
    <w:link w:val="Heading2"/>
    <w:uiPriority w:val="2"/>
    <w:rsid w:val="0013370A"/>
    <w:rPr>
      <w:rFonts w:asciiTheme="majorHAnsi" w:eastAsiaTheme="majorEastAsia" w:hAnsiTheme="majorHAnsi" w:cstheme="majorBidi"/>
      <w:sz w:val="26"/>
      <w:szCs w:val="26"/>
    </w:rPr>
  </w:style>
  <w:style w:type="character" w:customStyle="1" w:styleId="Heading3Char">
    <w:name w:val="Heading 3 Char"/>
    <w:basedOn w:val="DefaultParagraphFont"/>
    <w:link w:val="Heading3"/>
    <w:uiPriority w:val="3"/>
    <w:rsid w:val="001936C9"/>
    <w:rPr>
      <w:rFonts w:asciiTheme="majorHAnsi" w:eastAsiaTheme="majorEastAsia" w:hAnsiTheme="majorHAnsi" w:cstheme="majorBidi"/>
      <w:sz w:val="24"/>
      <w:szCs w:val="24"/>
    </w:rPr>
  </w:style>
  <w:style w:type="character" w:customStyle="1" w:styleId="Heading4Char">
    <w:name w:val="Heading 4 Char"/>
    <w:basedOn w:val="DefaultParagraphFont"/>
    <w:link w:val="Heading4"/>
    <w:uiPriority w:val="4"/>
    <w:rsid w:val="008275A0"/>
    <w:rPr>
      <w:rFonts w:asciiTheme="majorHAnsi" w:eastAsiaTheme="majorEastAsia" w:hAnsiTheme="majorHAnsi" w:cstheme="majorBidi"/>
      <w:i/>
      <w:iCs/>
      <w:color w:val="365F91" w:themeColor="accent1" w:themeShade="BF"/>
    </w:rPr>
  </w:style>
  <w:style w:type="character" w:customStyle="1" w:styleId="Heading5Char">
    <w:name w:val="Heading 5 Char"/>
    <w:aliases w:val="h5 Char,H5 Char,H51 Char,DO NOT USE_h5 Char,Appendix A to X Char,Heading 5   Appendix A to X Char,5 sub-bullet Char,sb Char,4 Char,Indent Char"/>
    <w:basedOn w:val="DefaultParagraphFont"/>
    <w:link w:val="Heading5"/>
    <w:rsid w:val="006019C2"/>
    <w:rPr>
      <w:rFonts w:eastAsia="Times New Roman" w:cs="Times New Roman"/>
      <w:b/>
      <w:bCs/>
      <w:iCs/>
      <w:sz w:val="24"/>
      <w:szCs w:val="26"/>
    </w:rPr>
  </w:style>
  <w:style w:type="character" w:customStyle="1" w:styleId="Heading6Char">
    <w:name w:val="Heading 6 Char"/>
    <w:aliases w:val="h6 Char,H6 Char,H61 Char,TOC header Char,Bullet list Char,sub-dash Char,sd Char,5 Char,Appendix Char,T1 Char"/>
    <w:basedOn w:val="DefaultParagraphFont"/>
    <w:link w:val="Heading6"/>
    <w:rsid w:val="006019C2"/>
    <w:rPr>
      <w:rFonts w:eastAsia="Times New Roman" w:cs="Times New Roman"/>
      <w:b/>
      <w:bCs/>
      <w:i/>
      <w:sz w:val="24"/>
    </w:rPr>
  </w:style>
  <w:style w:type="character" w:customStyle="1" w:styleId="Heading7Char">
    <w:name w:val="Heading 7 Char"/>
    <w:aliases w:val="Bulleted list Char,L7 Char"/>
    <w:basedOn w:val="DefaultParagraphFont"/>
    <w:link w:val="Heading7"/>
    <w:rsid w:val="006019C2"/>
    <w:rPr>
      <w:rFonts w:eastAsia="Times New Roman" w:cs="Times New Roman"/>
      <w:sz w:val="24"/>
      <w:szCs w:val="24"/>
    </w:rPr>
  </w:style>
  <w:style w:type="character" w:customStyle="1" w:styleId="Heading8Char">
    <w:name w:val="Heading 8 Char"/>
    <w:aliases w:val="Legal Level 1.1.1. Char,Center Bold Char"/>
    <w:basedOn w:val="DefaultParagraphFont"/>
    <w:link w:val="Heading8"/>
    <w:rsid w:val="006019C2"/>
    <w:rPr>
      <w:rFonts w:ascii="Times New Roman" w:eastAsia="Times New Roman" w:hAnsi="Times New Roman" w:cs="Times New Roman"/>
      <w:i/>
      <w:iCs/>
      <w:sz w:val="24"/>
      <w:szCs w:val="24"/>
    </w:rPr>
  </w:style>
  <w:style w:type="character" w:customStyle="1" w:styleId="Heading9Char">
    <w:name w:val="Heading 9 Char"/>
    <w:aliases w:val="Figure Heading Char,FH Char,Titre 10 Char"/>
    <w:basedOn w:val="DefaultParagraphFont"/>
    <w:link w:val="Heading9"/>
    <w:rsid w:val="006019C2"/>
    <w:rPr>
      <w:rFonts w:eastAsia="Times New Roman" w:cs="Times New Roman"/>
      <w:i/>
    </w:r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styleId="BalloonText">
    <w:name w:val="Balloon Text"/>
    <w:basedOn w:val="Normal"/>
    <w:link w:val="BalloonTextChar"/>
    <w:uiPriority w:val="99"/>
    <w:semiHidden/>
    <w:unhideWhenUsed/>
    <w:rsid w:val="00F43C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3C3C"/>
    <w:rPr>
      <w:rFonts w:ascii="Segoe UI" w:eastAsia="Arial" w:hAnsi="Segoe UI" w:cs="Segoe UI"/>
      <w:sz w:val="18"/>
      <w:szCs w:val="18"/>
    </w:rPr>
  </w:style>
  <w:style w:type="paragraph" w:styleId="TOCHeading">
    <w:name w:val="TOC Heading"/>
    <w:basedOn w:val="Heading1"/>
    <w:next w:val="Normal"/>
    <w:uiPriority w:val="39"/>
    <w:unhideWhenUsed/>
    <w:qFormat/>
    <w:rsid w:val="004D6748"/>
    <w:pPr>
      <w:keepNext/>
      <w:keepLines/>
      <w:widowControl/>
      <w:numPr>
        <w:numId w:val="0"/>
      </w:numPr>
      <w:autoSpaceDE/>
      <w:autoSpaceDN/>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467DBC"/>
    <w:pPr>
      <w:tabs>
        <w:tab w:val="right" w:leader="dot" w:pos="9010"/>
      </w:tabs>
      <w:spacing w:after="100"/>
      <w:pPrChange w:id="0" w:author="DENOUAL Franck" w:date="2022-07-29T14:14:00Z">
        <w:pPr>
          <w:widowControl w:val="0"/>
          <w:autoSpaceDE w:val="0"/>
          <w:autoSpaceDN w:val="0"/>
          <w:spacing w:after="100"/>
        </w:pPr>
      </w:pPrChange>
    </w:pPr>
    <w:rPr>
      <w:rPrChange w:id="0" w:author="DENOUAL Franck" w:date="2022-07-29T14:14:00Z">
        <w:rPr>
          <w:rFonts w:ascii="Arial" w:eastAsia="Arial" w:hAnsi="Arial" w:cs="Arial"/>
          <w:sz w:val="22"/>
          <w:szCs w:val="22"/>
          <w:lang w:val="en-US" w:eastAsia="en-US" w:bidi="ar-SA"/>
        </w:rPr>
      </w:rPrChange>
    </w:rPr>
  </w:style>
  <w:style w:type="paragraph" w:styleId="TOC2">
    <w:name w:val="toc 2"/>
    <w:basedOn w:val="Normal"/>
    <w:next w:val="Normal"/>
    <w:autoRedefine/>
    <w:uiPriority w:val="39"/>
    <w:unhideWhenUsed/>
    <w:rsid w:val="004C1AAA"/>
    <w:pPr>
      <w:tabs>
        <w:tab w:val="left" w:pos="660"/>
        <w:tab w:val="right" w:leader="dot" w:pos="9010"/>
      </w:tabs>
      <w:spacing w:after="100"/>
      <w:ind w:left="220"/>
    </w:pPr>
  </w:style>
  <w:style w:type="character" w:styleId="HTMLCode">
    <w:name w:val="HTML Code"/>
    <w:basedOn w:val="DefaultParagraphFont"/>
    <w:uiPriority w:val="99"/>
    <w:semiHidden/>
    <w:unhideWhenUsed/>
    <w:rsid w:val="00D933A7"/>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245E9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lang w:val="fr-FR" w:eastAsia="fr-FR"/>
    </w:rPr>
  </w:style>
  <w:style w:type="character" w:customStyle="1" w:styleId="HTMLPreformattedChar">
    <w:name w:val="HTML Preformatted Char"/>
    <w:basedOn w:val="DefaultParagraphFont"/>
    <w:link w:val="HTMLPreformatted"/>
    <w:uiPriority w:val="99"/>
    <w:semiHidden/>
    <w:rsid w:val="00245E9E"/>
    <w:rPr>
      <w:rFonts w:ascii="Courier New" w:eastAsia="Times New Roman" w:hAnsi="Courier New" w:cs="Courier New"/>
      <w:sz w:val="20"/>
      <w:szCs w:val="20"/>
      <w:lang w:val="fr-FR" w:eastAsia="fr-FR"/>
    </w:rPr>
  </w:style>
  <w:style w:type="character" w:customStyle="1" w:styleId="line">
    <w:name w:val="line"/>
    <w:basedOn w:val="DefaultParagraphFont"/>
    <w:rsid w:val="00245E9E"/>
  </w:style>
  <w:style w:type="character" w:customStyle="1" w:styleId="n">
    <w:name w:val="n"/>
    <w:basedOn w:val="DefaultParagraphFont"/>
    <w:rsid w:val="00245E9E"/>
  </w:style>
  <w:style w:type="character" w:customStyle="1" w:styleId="p">
    <w:name w:val="p"/>
    <w:basedOn w:val="DefaultParagraphFont"/>
    <w:rsid w:val="00245E9E"/>
  </w:style>
  <w:style w:type="character" w:customStyle="1" w:styleId="mi">
    <w:name w:val="mi"/>
    <w:basedOn w:val="DefaultParagraphFont"/>
    <w:rsid w:val="00245E9E"/>
  </w:style>
  <w:style w:type="character" w:customStyle="1" w:styleId="nf">
    <w:name w:val="nf"/>
    <w:basedOn w:val="DefaultParagraphFont"/>
    <w:rsid w:val="00245E9E"/>
  </w:style>
  <w:style w:type="character" w:customStyle="1" w:styleId="err">
    <w:name w:val="err"/>
    <w:basedOn w:val="DefaultParagraphFont"/>
    <w:rsid w:val="00245E9E"/>
  </w:style>
  <w:style w:type="character" w:customStyle="1" w:styleId="o">
    <w:name w:val="o"/>
    <w:basedOn w:val="DefaultParagraphFont"/>
    <w:rsid w:val="00245E9E"/>
  </w:style>
  <w:style w:type="character" w:customStyle="1" w:styleId="kt">
    <w:name w:val="kt"/>
    <w:basedOn w:val="DefaultParagraphFont"/>
    <w:rsid w:val="00245E9E"/>
  </w:style>
  <w:style w:type="character" w:customStyle="1" w:styleId="k">
    <w:name w:val="k"/>
    <w:basedOn w:val="DefaultParagraphFont"/>
    <w:rsid w:val="00245E9E"/>
  </w:style>
  <w:style w:type="character" w:customStyle="1" w:styleId="codeChar">
    <w:name w:val="code Char"/>
    <w:rsid w:val="00751B81"/>
    <w:rPr>
      <w:rFonts w:ascii="Consolas" w:hAnsi="Consolas"/>
      <w:noProof/>
      <w:sz w:val="22"/>
      <w:lang w:val="en-GB" w:eastAsia="ja-JP"/>
    </w:rPr>
  </w:style>
  <w:style w:type="character" w:customStyle="1" w:styleId="VerbatimChar">
    <w:name w:val="Verbatim Char"/>
    <w:link w:val="SourceCode"/>
    <w:rsid w:val="00751B81"/>
    <w:rPr>
      <w:rFonts w:ascii="Consolas" w:hAnsi="Consolas" w:cs="Consolas"/>
      <w:noProof/>
      <w:shd w:val="clear" w:color="auto" w:fill="EDEDED"/>
      <w:lang w:val="en-GB"/>
    </w:rPr>
  </w:style>
  <w:style w:type="paragraph" w:customStyle="1" w:styleId="SourceCode">
    <w:name w:val="Source Code"/>
    <w:basedOn w:val="Normal"/>
    <w:link w:val="VerbatimChar"/>
    <w:rsid w:val="00751B81"/>
    <w:pPr>
      <w:widowControl/>
      <w:pBdr>
        <w:top w:val="single" w:sz="24" w:space="1" w:color="EDEDED"/>
        <w:left w:val="single" w:sz="24" w:space="4" w:color="EDEDED"/>
        <w:bottom w:val="single" w:sz="24" w:space="1" w:color="EDEDED"/>
        <w:right w:val="single" w:sz="24" w:space="4" w:color="EDEDED"/>
      </w:pBdr>
      <w:shd w:val="clear" w:color="auto" w:fill="EDEDED"/>
      <w:wordWrap w:val="0"/>
      <w:autoSpaceDE/>
      <w:autoSpaceDN/>
      <w:ind w:left="567" w:right="567"/>
    </w:pPr>
    <w:rPr>
      <w:rFonts w:ascii="Consolas" w:eastAsiaTheme="minorEastAsia" w:hAnsi="Consolas" w:cs="Consolas"/>
      <w:noProof/>
      <w:lang w:val="en-GB"/>
    </w:rPr>
  </w:style>
  <w:style w:type="character" w:styleId="FollowedHyperlink">
    <w:name w:val="FollowedHyperlink"/>
    <w:basedOn w:val="DefaultParagraphFont"/>
    <w:uiPriority w:val="99"/>
    <w:semiHidden/>
    <w:unhideWhenUsed/>
    <w:rsid w:val="00751B81"/>
    <w:rPr>
      <w:color w:val="800080" w:themeColor="followedHyperlink"/>
      <w:u w:val="single"/>
    </w:rPr>
  </w:style>
  <w:style w:type="paragraph" w:styleId="TOC3">
    <w:name w:val="toc 3"/>
    <w:basedOn w:val="Normal"/>
    <w:next w:val="Normal"/>
    <w:autoRedefine/>
    <w:uiPriority w:val="39"/>
    <w:unhideWhenUsed/>
    <w:rsid w:val="00502DCA"/>
    <w:pPr>
      <w:spacing w:after="100"/>
      <w:ind w:left="440"/>
    </w:pPr>
  </w:style>
  <w:style w:type="paragraph" w:styleId="Revision">
    <w:name w:val="Revision"/>
    <w:hidden/>
    <w:uiPriority w:val="99"/>
    <w:semiHidden/>
    <w:rsid w:val="008275A0"/>
    <w:pPr>
      <w:widowControl/>
      <w:autoSpaceDE/>
      <w:autoSpaceDN/>
    </w:pPr>
    <w:rPr>
      <w:rFonts w:ascii="Arial" w:eastAsia="Arial" w:hAnsi="Arial" w:cs="Arial"/>
    </w:rPr>
  </w:style>
  <w:style w:type="paragraph" w:styleId="Caption">
    <w:name w:val="caption"/>
    <w:basedOn w:val="Normal"/>
    <w:next w:val="Normal"/>
    <w:uiPriority w:val="35"/>
    <w:unhideWhenUsed/>
    <w:qFormat/>
    <w:rsid w:val="00D06925"/>
    <w:pPr>
      <w:spacing w:after="200"/>
    </w:pPr>
    <w:rPr>
      <w:i/>
      <w:iCs/>
      <w:color w:val="1F497D" w:themeColor="text2"/>
      <w:sz w:val="18"/>
      <w:szCs w:val="18"/>
    </w:rPr>
  </w:style>
  <w:style w:type="character" w:styleId="CommentReference">
    <w:name w:val="annotation reference"/>
    <w:basedOn w:val="DefaultParagraphFont"/>
    <w:uiPriority w:val="99"/>
    <w:semiHidden/>
    <w:unhideWhenUsed/>
    <w:rsid w:val="00A23A7F"/>
    <w:rPr>
      <w:sz w:val="16"/>
      <w:szCs w:val="16"/>
    </w:rPr>
  </w:style>
  <w:style w:type="paragraph" w:styleId="CommentText">
    <w:name w:val="annotation text"/>
    <w:basedOn w:val="Normal"/>
    <w:link w:val="CommentTextChar"/>
    <w:uiPriority w:val="99"/>
    <w:semiHidden/>
    <w:unhideWhenUsed/>
    <w:rsid w:val="00A23A7F"/>
    <w:rPr>
      <w:sz w:val="20"/>
      <w:szCs w:val="20"/>
    </w:rPr>
  </w:style>
  <w:style w:type="character" w:customStyle="1" w:styleId="CommentTextChar">
    <w:name w:val="Comment Text Char"/>
    <w:basedOn w:val="DefaultParagraphFont"/>
    <w:link w:val="CommentText"/>
    <w:uiPriority w:val="99"/>
    <w:semiHidden/>
    <w:rsid w:val="00A23A7F"/>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A23A7F"/>
    <w:rPr>
      <w:b/>
      <w:bCs/>
    </w:rPr>
  </w:style>
  <w:style w:type="character" w:customStyle="1" w:styleId="CommentSubjectChar">
    <w:name w:val="Comment Subject Char"/>
    <w:basedOn w:val="CommentTextChar"/>
    <w:link w:val="CommentSubject"/>
    <w:uiPriority w:val="99"/>
    <w:semiHidden/>
    <w:rsid w:val="00A23A7F"/>
    <w:rPr>
      <w:rFonts w:ascii="Arial" w:eastAsia="Arial" w:hAnsi="Arial" w:cs="Arial"/>
      <w:b/>
      <w:bCs/>
      <w:sz w:val="20"/>
      <w:szCs w:val="20"/>
    </w:rPr>
  </w:style>
  <w:style w:type="table" w:styleId="TableGrid">
    <w:name w:val="Table Grid"/>
    <w:basedOn w:val="TableNormal"/>
    <w:rsid w:val="0019424B"/>
    <w:pPr>
      <w:widowControl/>
      <w:autoSpaceDE/>
      <w:autoSpaceDN/>
      <w:spacing w:after="80"/>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ieldsZchn">
    <w:name w:val="fields Zchn"/>
    <w:link w:val="fields"/>
    <w:locked/>
    <w:rsid w:val="00772C2F"/>
    <w:rPr>
      <w:rFonts w:ascii="Cambria" w:eastAsia="Times New Roman" w:hAnsi="Cambria"/>
      <w:lang w:val="en-GB"/>
    </w:rPr>
  </w:style>
  <w:style w:type="paragraph" w:customStyle="1" w:styleId="fields">
    <w:name w:val="fields"/>
    <w:basedOn w:val="Normal"/>
    <w:link w:val="fieldsZchn"/>
    <w:rsid w:val="00772C2F"/>
    <w:pPr>
      <w:widowControl/>
      <w:tabs>
        <w:tab w:val="left" w:pos="1440"/>
        <w:tab w:val="left" w:pos="8010"/>
      </w:tabs>
      <w:autoSpaceDE/>
      <w:autoSpaceDN/>
      <w:spacing w:before="120" w:after="120"/>
      <w:ind w:left="720" w:hanging="360"/>
    </w:pPr>
    <w:rPr>
      <w:rFonts w:ascii="Cambria" w:eastAsia="Times New Roman" w:hAnsi="Cambria" w:cstheme="minorBidi"/>
      <w:lang w:val="en-GB"/>
    </w:rPr>
  </w:style>
  <w:style w:type="character" w:customStyle="1" w:styleId="CodeChar0">
    <w:name w:val="Code Char"/>
    <w:uiPriority w:val="1"/>
    <w:qFormat/>
    <w:rsid w:val="00772C2F"/>
    <w:rPr>
      <w:rFonts w:ascii="Courier New" w:hAnsi="Courier New" w:cs="Courier New" w:hint="default"/>
    </w:rPr>
  </w:style>
  <w:style w:type="paragraph" w:customStyle="1" w:styleId="code">
    <w:name w:val="code"/>
    <w:basedOn w:val="Normal"/>
    <w:next w:val="Normal"/>
    <w:link w:val="codeZchn"/>
    <w:autoRedefine/>
    <w:qFormat/>
    <w:rsid w:val="006019C2"/>
    <w:pPr>
      <w:keepLines/>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autoSpaceDE/>
      <w:autoSpaceDN/>
    </w:pPr>
    <w:rPr>
      <w:rFonts w:ascii="Courier" w:eastAsia="MS Mincho" w:hAnsi="Courier" w:cs="Times New Roman"/>
      <w:noProof/>
      <w:sz w:val="20"/>
      <w:lang w:val="en-GB"/>
    </w:rPr>
  </w:style>
  <w:style w:type="character" w:customStyle="1" w:styleId="codeZchn">
    <w:name w:val="code Zchn"/>
    <w:link w:val="code"/>
    <w:rsid w:val="006019C2"/>
    <w:rPr>
      <w:rFonts w:ascii="Courier" w:eastAsia="MS Mincho" w:hAnsi="Courier" w:cs="Times New Roman"/>
      <w:noProof/>
      <w:sz w:val="20"/>
      <w:lang w:val="en-GB"/>
    </w:rPr>
  </w:style>
  <w:style w:type="table" w:customStyle="1" w:styleId="TableGrid1">
    <w:name w:val="Table Grid1"/>
    <w:basedOn w:val="TableNormal"/>
    <w:next w:val="TableGrid"/>
    <w:rsid w:val="006019C2"/>
    <w:pPr>
      <w:widowControl/>
      <w:autoSpaceDE/>
      <w:autoSpaceDN/>
    </w:pPr>
    <w:rPr>
      <w:rFonts w:ascii="Cambria" w:eastAsia="MS Mincho" w:hAnsi="Cambria"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617789">
      <w:bodyDiv w:val="1"/>
      <w:marLeft w:val="0"/>
      <w:marRight w:val="0"/>
      <w:marTop w:val="0"/>
      <w:marBottom w:val="0"/>
      <w:divBdr>
        <w:top w:val="none" w:sz="0" w:space="0" w:color="auto"/>
        <w:left w:val="none" w:sz="0" w:space="0" w:color="auto"/>
        <w:bottom w:val="none" w:sz="0" w:space="0" w:color="auto"/>
        <w:right w:val="none" w:sz="0" w:space="0" w:color="auto"/>
      </w:divBdr>
    </w:div>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265831">
      <w:bodyDiv w:val="1"/>
      <w:marLeft w:val="0"/>
      <w:marRight w:val="0"/>
      <w:marTop w:val="0"/>
      <w:marBottom w:val="0"/>
      <w:divBdr>
        <w:top w:val="none" w:sz="0" w:space="0" w:color="auto"/>
        <w:left w:val="none" w:sz="0" w:space="0" w:color="auto"/>
        <w:bottom w:val="none" w:sz="0" w:space="0" w:color="auto"/>
        <w:right w:val="none" w:sz="0" w:space="0" w:color="auto"/>
      </w:divBdr>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5687448">
      <w:bodyDiv w:val="1"/>
      <w:marLeft w:val="0"/>
      <w:marRight w:val="0"/>
      <w:marTop w:val="0"/>
      <w:marBottom w:val="0"/>
      <w:divBdr>
        <w:top w:val="none" w:sz="0" w:space="0" w:color="auto"/>
        <w:left w:val="none" w:sz="0" w:space="0" w:color="auto"/>
        <w:bottom w:val="none" w:sz="0" w:space="0" w:color="auto"/>
        <w:right w:val="none" w:sz="0" w:space="0" w:color="auto"/>
      </w:divBdr>
    </w:div>
    <w:div w:id="763113666">
      <w:bodyDiv w:val="1"/>
      <w:marLeft w:val="0"/>
      <w:marRight w:val="0"/>
      <w:marTop w:val="0"/>
      <w:marBottom w:val="0"/>
      <w:divBdr>
        <w:top w:val="none" w:sz="0" w:space="0" w:color="auto"/>
        <w:left w:val="none" w:sz="0" w:space="0" w:color="auto"/>
        <w:bottom w:val="none" w:sz="0" w:space="0" w:color="auto"/>
        <w:right w:val="none" w:sz="0" w:space="0" w:color="auto"/>
      </w:divBdr>
    </w:div>
    <w:div w:id="1030180335">
      <w:bodyDiv w:val="1"/>
      <w:marLeft w:val="0"/>
      <w:marRight w:val="0"/>
      <w:marTop w:val="0"/>
      <w:marBottom w:val="0"/>
      <w:divBdr>
        <w:top w:val="none" w:sz="0" w:space="0" w:color="auto"/>
        <w:left w:val="none" w:sz="0" w:space="0" w:color="auto"/>
        <w:bottom w:val="none" w:sz="0" w:space="0" w:color="auto"/>
        <w:right w:val="none" w:sz="0" w:space="0" w:color="auto"/>
      </w:divBdr>
    </w:div>
    <w:div w:id="1104231484">
      <w:bodyDiv w:val="1"/>
      <w:marLeft w:val="0"/>
      <w:marRight w:val="0"/>
      <w:marTop w:val="0"/>
      <w:marBottom w:val="0"/>
      <w:divBdr>
        <w:top w:val="none" w:sz="0" w:space="0" w:color="auto"/>
        <w:left w:val="none" w:sz="0" w:space="0" w:color="auto"/>
        <w:bottom w:val="none" w:sz="0" w:space="0" w:color="auto"/>
        <w:right w:val="none" w:sz="0" w:space="0" w:color="auto"/>
      </w:divBdr>
    </w:div>
    <w:div w:id="1230533868">
      <w:bodyDiv w:val="1"/>
      <w:marLeft w:val="0"/>
      <w:marRight w:val="0"/>
      <w:marTop w:val="0"/>
      <w:marBottom w:val="0"/>
      <w:divBdr>
        <w:top w:val="none" w:sz="0" w:space="0" w:color="auto"/>
        <w:left w:val="none" w:sz="0" w:space="0" w:color="auto"/>
        <w:bottom w:val="none" w:sz="0" w:space="0" w:color="auto"/>
        <w:right w:val="none" w:sz="0" w:space="0" w:color="auto"/>
      </w:divBdr>
    </w:div>
    <w:div w:id="1595818774">
      <w:bodyDiv w:val="1"/>
      <w:marLeft w:val="0"/>
      <w:marRight w:val="0"/>
      <w:marTop w:val="0"/>
      <w:marBottom w:val="0"/>
      <w:divBdr>
        <w:top w:val="none" w:sz="0" w:space="0" w:color="auto"/>
        <w:left w:val="none" w:sz="0" w:space="0" w:color="auto"/>
        <w:bottom w:val="none" w:sz="0" w:space="0" w:color="auto"/>
        <w:right w:val="none" w:sz="0" w:space="0" w:color="auto"/>
      </w:divBdr>
    </w:div>
    <w:div w:id="1606040995">
      <w:bodyDiv w:val="1"/>
      <w:marLeft w:val="0"/>
      <w:marRight w:val="0"/>
      <w:marTop w:val="0"/>
      <w:marBottom w:val="0"/>
      <w:divBdr>
        <w:top w:val="none" w:sz="0" w:space="0" w:color="auto"/>
        <w:left w:val="none" w:sz="0" w:space="0" w:color="auto"/>
        <w:bottom w:val="none" w:sz="0" w:space="0" w:color="auto"/>
        <w:right w:val="none" w:sz="0" w:space="0" w:color="auto"/>
      </w:divBdr>
    </w:div>
    <w:div w:id="1863400038">
      <w:bodyDiv w:val="1"/>
      <w:marLeft w:val="0"/>
      <w:marRight w:val="0"/>
      <w:marTop w:val="0"/>
      <w:marBottom w:val="0"/>
      <w:divBdr>
        <w:top w:val="none" w:sz="0" w:space="0" w:color="auto"/>
        <w:left w:val="none" w:sz="0" w:space="0" w:color="auto"/>
        <w:bottom w:val="none" w:sz="0" w:space="0" w:color="auto"/>
        <w:right w:val="none" w:sz="0" w:space="0" w:color="auto"/>
      </w:divBdr>
    </w:div>
    <w:div w:id="1867404849">
      <w:bodyDiv w:val="1"/>
      <w:marLeft w:val="0"/>
      <w:marRight w:val="0"/>
      <w:marTop w:val="0"/>
      <w:marBottom w:val="0"/>
      <w:divBdr>
        <w:top w:val="none" w:sz="0" w:space="0" w:color="auto"/>
        <w:left w:val="none" w:sz="0" w:space="0" w:color="auto"/>
        <w:bottom w:val="none" w:sz="0" w:space="0" w:color="auto"/>
        <w:right w:val="none" w:sz="0" w:space="0" w:color="auto"/>
      </w:divBdr>
    </w:div>
    <w:div w:id="1994722497">
      <w:bodyDiv w:val="1"/>
      <w:marLeft w:val="0"/>
      <w:marRight w:val="0"/>
      <w:marTop w:val="0"/>
      <w:marBottom w:val="0"/>
      <w:divBdr>
        <w:top w:val="none" w:sz="0" w:space="0" w:color="auto"/>
        <w:left w:val="none" w:sz="0" w:space="0" w:color="auto"/>
        <w:bottom w:val="none" w:sz="0" w:space="0" w:color="auto"/>
        <w:right w:val="none" w:sz="0" w:space="0" w:color="auto"/>
      </w:divBdr>
    </w:div>
    <w:div w:id="2051152386">
      <w:bodyDiv w:val="1"/>
      <w:marLeft w:val="0"/>
      <w:marRight w:val="0"/>
      <w:marTop w:val="0"/>
      <w:marBottom w:val="0"/>
      <w:divBdr>
        <w:top w:val="none" w:sz="0" w:space="0" w:color="auto"/>
        <w:left w:val="none" w:sz="0" w:space="0" w:color="auto"/>
        <w:bottom w:val="none" w:sz="0" w:space="0" w:color="auto"/>
        <w:right w:val="none" w:sz="0" w:space="0" w:color="auto"/>
      </w:divBdr>
    </w:div>
    <w:div w:id="2076782334">
      <w:bodyDiv w:val="1"/>
      <w:marLeft w:val="0"/>
      <w:marRight w:val="0"/>
      <w:marTop w:val="0"/>
      <w:marBottom w:val="0"/>
      <w:divBdr>
        <w:top w:val="none" w:sz="0" w:space="0" w:color="auto"/>
        <w:left w:val="none" w:sz="0" w:space="0" w:color="auto"/>
        <w:bottom w:val="none" w:sz="0" w:space="0" w:color="auto"/>
        <w:right w:val="none" w:sz="0" w:space="0" w:color="auto"/>
      </w:divBdr>
    </w:div>
    <w:div w:id="21256089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pegx.int-evry.fr/software/MPEG/Systems/FileFormat/HEIF/-/issues/69" TargetMode="Externa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8E198-FE44-4DCA-BF0B-D1CFAAD8A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228</TotalTime>
  <Pages>22</Pages>
  <Words>6967</Words>
  <Characters>36370</Characters>
  <Application>Microsoft Office Word</Application>
  <DocSecurity>0</DocSecurity>
  <Lines>887</Lines>
  <Paragraphs>405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Technology under Consideration on ISO/IEC 23008-12</vt:lpstr>
      <vt:lpstr/>
    </vt:vector>
  </TitlesOfParts>
  <Manager/>
  <Company/>
  <LinksUpToDate>false</LinksUpToDate>
  <CharactersWithSpaces>42932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under Consideration on ISO/IEC 23008-12</dc:title>
  <dc:subject/>
  <dc:creator>Youngkwon Lim/5G Standards /SRA/Principal Engineer/Samsung Electronics</dc:creator>
  <cp:keywords/>
  <dc:description/>
  <cp:lastModifiedBy>DENOUAL Franck</cp:lastModifiedBy>
  <cp:revision>15</cp:revision>
  <dcterms:created xsi:type="dcterms:W3CDTF">2022-05-05T07:27:00Z</dcterms:created>
  <dcterms:modified xsi:type="dcterms:W3CDTF">2022-07-29T12:27:00Z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0619</vt:lpwstr>
  </property>
  <property fmtid="{D5CDD505-2E9C-101B-9397-08002B2CF9AE}" pid="3" name="MDMSNumber">
    <vt:lpwstr>21748</vt:lpwstr>
  </property>
</Properties>
</file>