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CD94266" w:rsidR="00CB798F" w:rsidRPr="00C955C7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48"/>
          <w:szCs w:val="48"/>
          <w:u w:val="thick"/>
          <w:lang w:val="en-GB"/>
        </w:rPr>
        <w:t>N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separate"/>
      </w:r>
      <w:ins w:id="0" w:author="Dimitri Podborski" w:date="2022-08-24T18:19:00Z">
        <w:r w:rsidR="00D96E81">
          <w:rPr>
            <w:spacing w:val="28"/>
            <w:w w:val="115"/>
            <w:sz w:val="48"/>
            <w:szCs w:val="48"/>
            <w:u w:val="thick"/>
            <w:lang w:val="en-GB"/>
          </w:rPr>
          <w:t>0616</w:t>
        </w:r>
      </w:ins>
      <w:del w:id="1" w:author="Dimitri Podborski" w:date="2022-08-24T18:19:00Z">
        <w:r w:rsidR="00667E20" w:rsidDel="00D96E81">
          <w:rPr>
            <w:spacing w:val="28"/>
            <w:w w:val="115"/>
            <w:sz w:val="48"/>
            <w:szCs w:val="48"/>
            <w:u w:val="thick"/>
            <w:lang w:val="en-GB"/>
          </w:rPr>
          <w:delText>0543</w:delText>
        </w:r>
      </w:del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19E086F8" w14:textId="63B5306B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Title:</w:t>
      </w:r>
      <w:r w:rsidRPr="00C955C7">
        <w:rPr>
          <w:snapToGrid w:val="0"/>
          <w:lang w:val="en-GB"/>
        </w:rPr>
        <w:tab/>
      </w:r>
      <w:r w:rsidR="004C352E" w:rsidRPr="00B13678">
        <w:rPr>
          <w:snapToGrid w:val="0"/>
          <w:lang w:val="en-GB"/>
        </w:rPr>
        <w:fldChar w:fldCharType="begin"/>
      </w:r>
      <w:r w:rsidR="004C352E" w:rsidRPr="00B13678">
        <w:rPr>
          <w:snapToGrid w:val="0"/>
          <w:lang w:val="en-GB"/>
        </w:rPr>
        <w:instrText xml:space="preserve"> TITLE  \* MERGEFORMAT </w:instrText>
      </w:r>
      <w:r w:rsidR="004C352E" w:rsidRPr="00B13678">
        <w:rPr>
          <w:snapToGrid w:val="0"/>
          <w:lang w:val="en-GB"/>
        </w:rPr>
        <w:fldChar w:fldCharType="separate"/>
      </w:r>
      <w:r w:rsidR="00B13678" w:rsidRPr="00B13678">
        <w:rPr>
          <w:snapToGrid w:val="0"/>
          <w:lang w:val="en-GB"/>
        </w:rPr>
        <w:t>Technology under consideration on ISO/IEC 14496-32 Reference Software and Conformance for File Format</w:t>
      </w:r>
      <w:r w:rsidR="004C352E" w:rsidRPr="00B13678">
        <w:rPr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Status: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Approved</w:t>
      </w:r>
    </w:p>
    <w:p w14:paraId="1718C661" w14:textId="26A1CF38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B13678">
        <w:rPr>
          <w:b/>
          <w:snapToGrid w:val="0"/>
          <w:lang w:val="en-GB"/>
        </w:rPr>
        <w:t>Date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of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document:</w:t>
      </w:r>
      <w:r w:rsidRPr="00B13678">
        <w:rPr>
          <w:snapToGrid w:val="0"/>
          <w:lang w:val="en-GB"/>
        </w:rPr>
        <w:tab/>
      </w:r>
      <w:r w:rsidR="00C955C7" w:rsidRPr="00B13678">
        <w:rPr>
          <w:snapToGrid w:val="0"/>
          <w:lang w:val="en-GB"/>
        </w:rPr>
        <w:fldChar w:fldCharType="begin"/>
      </w:r>
      <w:r w:rsidR="00C955C7" w:rsidRPr="00B13678">
        <w:rPr>
          <w:snapToGrid w:val="0"/>
          <w:lang w:val="en-GB"/>
        </w:rPr>
        <w:instrText xml:space="preserve"> SAVEDATE  \@ "yyyy-MM-dd" </w:instrText>
      </w:r>
      <w:r w:rsidR="00C955C7" w:rsidRPr="00B13678">
        <w:rPr>
          <w:snapToGrid w:val="0"/>
          <w:lang w:val="en-GB"/>
        </w:rPr>
        <w:fldChar w:fldCharType="separate"/>
      </w:r>
      <w:ins w:id="2" w:author="Dimitri Podborski" w:date="2022-08-25T15:10:00Z">
        <w:r w:rsidR="00231309">
          <w:rPr>
            <w:noProof/>
            <w:snapToGrid w:val="0"/>
            <w:lang w:val="en-GB"/>
          </w:rPr>
          <w:t>2022-08-24</w:t>
        </w:r>
      </w:ins>
      <w:del w:id="3" w:author="Dimitri Podborski" w:date="2022-08-24T18:19:00Z">
        <w:r w:rsidR="00D96E81" w:rsidDel="00921DEE">
          <w:rPr>
            <w:noProof/>
            <w:snapToGrid w:val="0"/>
            <w:lang w:val="en-GB"/>
          </w:rPr>
          <w:delText>2022-05-02</w:delText>
        </w:r>
      </w:del>
      <w:r w:rsidR="00C955C7" w:rsidRPr="00B13678">
        <w:rPr>
          <w:snapToGrid w:val="0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6AB1DF60" w14:textId="7307BDC7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r w:rsidR="005F59AA">
        <w:rPr>
          <w:snapToGrid w:val="0"/>
          <w:lang w:val="en-GB"/>
        </w:rPr>
        <w:t>6</w:t>
      </w:r>
      <w:r w:rsidR="00EE0C4B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(with cover</w:t>
      </w:r>
      <w:r w:rsidRPr="00C955C7">
        <w:rPr>
          <w:snapToGrid w:val="0"/>
          <w:spacing w:val="-10"/>
          <w:lang w:val="en-GB"/>
        </w:rPr>
        <w:t xml:space="preserve"> </w:t>
      </w:r>
      <w:r w:rsidRPr="00C955C7">
        <w:rPr>
          <w:snapToGrid w:val="0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proofErr w:type="spellStart"/>
      <w:proofErr w:type="gramStart"/>
      <w:r w:rsidR="000C78E6" w:rsidRPr="00C955C7">
        <w:rPr>
          <w:snapToGrid w:val="0"/>
          <w:lang w:val="en-GB"/>
        </w:rPr>
        <w:t>young.L</w:t>
      </w:r>
      <w:proofErr w:type="spellEnd"/>
      <w:proofErr w:type="gramEnd"/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</w:t>
      </w:r>
      <w:proofErr w:type="spellStart"/>
      <w:r w:rsidR="00196997" w:rsidRPr="00C955C7">
        <w:rPr>
          <w:snapToGrid w:val="0"/>
          <w:lang w:val="en-GB"/>
        </w:rPr>
        <w:t>samsung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8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4CED6D6" w14:textId="27BC0039" w:rsidR="00385C5D" w:rsidRPr="00B13678" w:rsidRDefault="00385C5D" w:rsidP="00385C5D">
      <w:pPr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C955C7">
        <w:rPr>
          <w:rFonts w:eastAsia="SimSun"/>
          <w:b/>
          <w:sz w:val="48"/>
          <w:lang w:val="en-GB" w:eastAsia="zh-CN"/>
        </w:rPr>
        <w:t>N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begin"/>
      </w:r>
      <w:r w:rsidR="004C352E" w:rsidRPr="00B13678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4C352E" w:rsidRPr="00B13678">
        <w:rPr>
          <w:rFonts w:eastAsia="SimSun"/>
          <w:b/>
          <w:sz w:val="48"/>
          <w:lang w:val="en-GB" w:eastAsia="zh-CN"/>
        </w:rPr>
        <w:fldChar w:fldCharType="separate"/>
      </w:r>
      <w:ins w:id="4" w:author="Dimitri Podborski" w:date="2022-08-24T18:19:00Z">
        <w:r w:rsidR="00921DEE">
          <w:rPr>
            <w:rFonts w:eastAsia="SimSun"/>
            <w:b/>
            <w:sz w:val="48"/>
            <w:lang w:val="en-GB" w:eastAsia="zh-CN"/>
          </w:rPr>
          <w:t>0616</w:t>
        </w:r>
      </w:ins>
      <w:del w:id="5" w:author="Dimitri Podborski" w:date="2022-08-24T18:19:00Z">
        <w:r w:rsidR="00667E20" w:rsidDel="00921DEE">
          <w:rPr>
            <w:rFonts w:eastAsia="SimSun"/>
            <w:b/>
            <w:sz w:val="48"/>
            <w:lang w:val="en-GB" w:eastAsia="zh-CN"/>
          </w:rPr>
          <w:delText>0543</w:delText>
        </w:r>
      </w:del>
      <w:r w:rsidR="004C352E" w:rsidRPr="00B13678">
        <w:rPr>
          <w:rFonts w:eastAsia="SimSun"/>
          <w:b/>
          <w:sz w:val="48"/>
          <w:lang w:val="en-GB" w:eastAsia="zh-CN"/>
        </w:rPr>
        <w:fldChar w:fldCharType="end"/>
      </w:r>
    </w:p>
    <w:p w14:paraId="40403B12" w14:textId="3DAE1EDF" w:rsidR="00954B0D" w:rsidRPr="00C955C7" w:rsidRDefault="004C352E" w:rsidP="004C352E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 w:rsidRPr="00B13678">
        <w:rPr>
          <w:rFonts w:eastAsia="SimSun"/>
          <w:b/>
          <w:sz w:val="28"/>
          <w:lang w:val="en-GB" w:eastAsia="zh-CN"/>
        </w:rPr>
        <w:fldChar w:fldCharType="begin"/>
      </w:r>
      <w:r w:rsidRPr="00B13678">
        <w:rPr>
          <w:rFonts w:eastAsia="SimSun"/>
          <w:b/>
          <w:sz w:val="28"/>
          <w:lang w:val="en-GB" w:eastAsia="zh-CN"/>
        </w:rPr>
        <w:instrText xml:space="preserve"> SAVEDATE \@ "MMMM yyyy" \* MERGEFORMAT </w:instrText>
      </w:r>
      <w:r w:rsidRPr="00B13678">
        <w:rPr>
          <w:rFonts w:eastAsia="SimSun"/>
          <w:b/>
          <w:sz w:val="28"/>
          <w:lang w:val="en-GB" w:eastAsia="zh-CN"/>
        </w:rPr>
        <w:fldChar w:fldCharType="separate"/>
      </w:r>
      <w:ins w:id="6" w:author="Dimitri Podborski" w:date="2022-08-25T15:10:00Z">
        <w:r w:rsidR="00231309">
          <w:rPr>
            <w:rFonts w:eastAsia="SimSun"/>
            <w:b/>
            <w:noProof/>
            <w:sz w:val="28"/>
            <w:lang w:val="en-GB" w:eastAsia="zh-CN"/>
          </w:rPr>
          <w:t>August 2022</w:t>
        </w:r>
      </w:ins>
      <w:del w:id="7" w:author="Dimitri Podborski" w:date="2022-08-24T18:19:00Z">
        <w:r w:rsidR="00D96E81" w:rsidDel="00921DEE">
          <w:rPr>
            <w:rFonts w:eastAsia="SimSun"/>
            <w:b/>
            <w:noProof/>
            <w:sz w:val="28"/>
            <w:lang w:val="en-GB" w:eastAsia="zh-CN"/>
          </w:rPr>
          <w:delText>May 2022</w:delText>
        </w:r>
      </w:del>
      <w:r w:rsidRPr="00B13678">
        <w:rPr>
          <w:rFonts w:eastAsia="SimSun"/>
          <w:b/>
          <w:sz w:val="28"/>
          <w:lang w:val="en-GB" w:eastAsia="zh-CN"/>
        </w:rPr>
        <w:fldChar w:fldCharType="end"/>
      </w:r>
      <w:r w:rsidR="00954B0D" w:rsidRPr="00B13678">
        <w:rPr>
          <w:rFonts w:eastAsia="SimSun"/>
          <w:b/>
          <w:sz w:val="28"/>
          <w:lang w:val="en-GB" w:eastAsia="zh-CN"/>
        </w:rPr>
        <w:t>, Virtu</w:t>
      </w:r>
      <w:r w:rsidR="00954B0D" w:rsidRPr="00C955C7">
        <w:rPr>
          <w:rFonts w:eastAsia="SimSun"/>
          <w:b/>
          <w:sz w:val="28"/>
          <w:lang w:val="en-GB" w:eastAsia="zh-CN"/>
        </w:rPr>
        <w:t>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04C0D43" w:rsidR="00954B0D" w:rsidRPr="00C955C7" w:rsidRDefault="004C352E">
            <w:pPr>
              <w:suppressAutoHyphens/>
              <w:rPr>
                <w:b/>
                <w:highlight w:val="yellow"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TITLE 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B13678" w:rsidRPr="00B13678">
              <w:rPr>
                <w:b/>
                <w:lang w:val="en-GB"/>
              </w:rPr>
              <w:t>Technology under consideration on ISO/IEC 14496-32 Reference Software and Conformance for File Format</w:t>
            </w:r>
            <w:r w:rsidRPr="00B13678">
              <w:rPr>
                <w:b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WG 03</w:t>
            </w:r>
            <w:r w:rsidR="00954B0D" w:rsidRPr="00C955C7">
              <w:rPr>
                <w:b/>
                <w:lang w:val="en-GB"/>
              </w:rPr>
              <w:t xml:space="preserve">, MPEG </w:t>
            </w:r>
            <w:r w:rsidR="00F419DA" w:rsidRPr="00C955C7">
              <w:rPr>
                <w:b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6FD55F7" w:rsidR="00954B0D" w:rsidRPr="00C955C7" w:rsidRDefault="004C352E" w:rsidP="00A86680">
            <w:pPr>
              <w:suppressAutoHyphens/>
              <w:rPr>
                <w:b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DOCPROPERTY "MDMSNumber"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ins w:id="8" w:author="Dimitri Podborski" w:date="2022-08-24T18:19:00Z">
              <w:r w:rsidR="00921DEE">
                <w:rPr>
                  <w:b/>
                  <w:lang w:val="en-GB"/>
                </w:rPr>
                <w:t>21745</w:t>
              </w:r>
            </w:ins>
            <w:del w:id="9" w:author="Dimitri Podborski" w:date="2022-08-24T18:19:00Z">
              <w:r w:rsidR="00667E20" w:rsidDel="00921DEE">
                <w:rPr>
                  <w:b/>
                  <w:lang w:val="en-GB"/>
                </w:rPr>
                <w:delText>21436</w:delText>
              </w:r>
            </w:del>
            <w:r w:rsidRPr="00B13678">
              <w:rPr>
                <w:b/>
                <w:lang w:val="en-GB"/>
              </w:rPr>
              <w:fldChar w:fldCharType="end"/>
            </w:r>
          </w:p>
        </w:tc>
      </w:tr>
    </w:tbl>
    <w:p w14:paraId="0F0DC0D2" w14:textId="7ED8BCE4" w:rsidR="00FF2653" w:rsidRDefault="00FF2653" w:rsidP="0018563E">
      <w:pPr>
        <w:rPr>
          <w:lang w:val="en-GB"/>
        </w:rPr>
      </w:pPr>
    </w:p>
    <w:p w14:paraId="03D82023" w14:textId="6B88A1B9" w:rsidR="008335A6" w:rsidRDefault="008335A6" w:rsidP="00CD623A">
      <w:pPr>
        <w:pStyle w:val="Head1"/>
        <w:rPr>
          <w:lang w:val="en-GB"/>
        </w:rPr>
      </w:pPr>
      <w:r>
        <w:rPr>
          <w:lang w:val="en-GB"/>
        </w:rPr>
        <w:t xml:space="preserve">New handling of </w:t>
      </w:r>
      <w:proofErr w:type="spellStart"/>
      <w:r>
        <w:rPr>
          <w:lang w:val="en-GB"/>
        </w:rPr>
        <w:t>FileFormat</w:t>
      </w:r>
      <w:proofErr w:type="spellEnd"/>
      <w:r>
        <w:rPr>
          <w:lang w:val="en-GB"/>
        </w:rPr>
        <w:t xml:space="preserve"> conformance</w:t>
      </w:r>
      <w:r w:rsidR="00052433">
        <w:rPr>
          <w:lang w:val="en-GB"/>
        </w:rPr>
        <w:t xml:space="preserve"> suite</w:t>
      </w:r>
    </w:p>
    <w:p w14:paraId="55F8859E" w14:textId="30D3CA3D" w:rsidR="008335A6" w:rsidRDefault="008335A6" w:rsidP="00D96E81">
      <w:pPr>
        <w:jc w:val="both"/>
        <w:rPr>
          <w:lang w:val="en-GB"/>
        </w:rPr>
      </w:pPr>
      <w:r>
        <w:rPr>
          <w:lang w:val="en-GB"/>
        </w:rPr>
        <w:t xml:space="preserve">During MPEG#137 a new way of handling the conformance files was adopted as proposed in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_Ref93682410 \r \h </w:instrText>
      </w:r>
      <w:r w:rsidR="00052433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[6]</w:t>
      </w:r>
      <w:r>
        <w:rPr>
          <w:lang w:val="en-GB"/>
        </w:rPr>
        <w:fldChar w:fldCharType="end"/>
      </w:r>
      <w:r w:rsidR="000D11D8">
        <w:rPr>
          <w:lang w:val="en-GB"/>
        </w:rPr>
        <w:t xml:space="preserve">. All the conformance files are uploaded to MPEG File Server and published on a HTTP server with the publicly </w:t>
      </w:r>
      <w:hyperlink r:id="rId9" w:history="1">
        <w:r w:rsidR="000D11D8" w:rsidRPr="000D11D8">
          <w:rPr>
            <w:rStyle w:val="Hyperlink"/>
            <w:lang w:val="en-GB"/>
          </w:rPr>
          <w:t>accessible URL</w:t>
        </w:r>
      </w:hyperlink>
      <w:r w:rsidR="000D11D8">
        <w:rPr>
          <w:lang w:val="en-GB"/>
        </w:rPr>
        <w:t xml:space="preserve">. A </w:t>
      </w:r>
      <w:hyperlink r:id="rId10" w:history="1">
        <w:r w:rsidR="000D11D8" w:rsidRPr="000D11D8">
          <w:rPr>
            <w:rStyle w:val="Hyperlink"/>
            <w:lang w:val="en-GB"/>
          </w:rPr>
          <w:t>public GitHub repository</w:t>
        </w:r>
      </w:hyperlink>
      <w:r w:rsidR="000D11D8">
        <w:rPr>
          <w:lang w:val="en-GB"/>
        </w:rPr>
        <w:t xml:space="preserve"> was created where all the work around the file format conformance will happen from now on. New files are contributed to the conformance suite while following the new </w:t>
      </w:r>
      <w:hyperlink r:id="rId11" w:history="1">
        <w:r w:rsidR="000D11D8" w:rsidRPr="000D11D8">
          <w:rPr>
            <w:rStyle w:val="Hyperlink"/>
            <w:lang w:val="en-GB"/>
          </w:rPr>
          <w:t>contribution guidelines</w:t>
        </w:r>
      </w:hyperlink>
      <w:r w:rsidR="000D11D8">
        <w:rPr>
          <w:lang w:val="en-GB"/>
        </w:rPr>
        <w:t>.</w:t>
      </w:r>
      <w:r w:rsidR="00052433">
        <w:rPr>
          <w:lang w:val="en-GB"/>
        </w:rPr>
        <w:t xml:space="preserve"> The new GitHub repository is still work in progress and will be gradually updated to enable new features to improve the work with conformance files</w:t>
      </w:r>
      <w:r w:rsidR="005F59AA">
        <w:rPr>
          <w:lang w:val="en-GB"/>
        </w:rPr>
        <w:t>.</w:t>
      </w:r>
    </w:p>
    <w:p w14:paraId="7C5B3F48" w14:textId="65DBDD15" w:rsidR="00052433" w:rsidRDefault="00052433" w:rsidP="00D96E81">
      <w:pPr>
        <w:jc w:val="both"/>
        <w:rPr>
          <w:lang w:val="en-GB"/>
        </w:rPr>
      </w:pPr>
    </w:p>
    <w:p w14:paraId="3EBD4E63" w14:textId="74DFDAF3" w:rsidR="00052433" w:rsidRDefault="00052433" w:rsidP="00D96E81">
      <w:pPr>
        <w:jc w:val="both"/>
        <w:rPr>
          <w:lang w:val="en-GB"/>
        </w:rPr>
      </w:pPr>
      <w:r>
        <w:rPr>
          <w:lang w:val="en-GB"/>
        </w:rPr>
        <w:t>All the files which are presented in this document can be downloaded from:</w:t>
      </w:r>
    </w:p>
    <w:p w14:paraId="7845C426" w14:textId="67B55A89" w:rsidR="00052433" w:rsidRDefault="00000000">
      <w:pPr>
        <w:jc w:val="both"/>
        <w:rPr>
          <w:lang w:val="en-GB"/>
        </w:rPr>
      </w:pPr>
      <w:hyperlink r:id="rId12" w:history="1">
        <w:r w:rsidR="00052433" w:rsidRPr="00D83A11">
          <w:rPr>
            <w:rStyle w:val="Hyperlink"/>
            <w:lang w:val="en-GB"/>
          </w:rPr>
          <w:t>https://conformance.mpeg.expert/ISOBMFF/under_consideration/</w:t>
        </w:r>
      </w:hyperlink>
      <w:r w:rsidR="00052433">
        <w:rPr>
          <w:lang w:val="en-GB"/>
        </w:rPr>
        <w:t xml:space="preserve"> </w:t>
      </w:r>
    </w:p>
    <w:p w14:paraId="335F1AA7" w14:textId="5AEEB6A2" w:rsidR="00667E20" w:rsidRDefault="00667E20">
      <w:pPr>
        <w:jc w:val="both"/>
        <w:rPr>
          <w:lang w:val="en-GB"/>
        </w:rPr>
      </w:pPr>
    </w:p>
    <w:p w14:paraId="4DD78C19" w14:textId="6A0479A6" w:rsidR="00597750" w:rsidRDefault="00667E20" w:rsidP="00D96E81">
      <w:pPr>
        <w:jc w:val="both"/>
        <w:rPr>
          <w:ins w:id="10" w:author="Dimitri Podborski" w:date="2022-08-25T15:11:00Z"/>
          <w:lang w:val="en-GB"/>
        </w:rPr>
      </w:pPr>
      <w:r>
        <w:rPr>
          <w:lang w:val="en-GB"/>
        </w:rPr>
        <w:t xml:space="preserve">During MPEG#138 </w:t>
      </w:r>
      <w:r w:rsidR="0095215D">
        <w:rPr>
          <w:lang w:val="en-GB"/>
        </w:rPr>
        <w:t xml:space="preserve">new conformance files were added to the suite. </w:t>
      </w:r>
      <w:r w:rsidR="00FD100C">
        <w:rPr>
          <w:lang w:val="en-GB"/>
        </w:rPr>
        <w:t>First, e</w:t>
      </w:r>
      <w:r w:rsidR="00597750" w:rsidRPr="00597750">
        <w:rPr>
          <w:lang w:val="en-GB"/>
        </w:rPr>
        <w:t>xamples of event message track files were provided.</w:t>
      </w:r>
      <w:r w:rsidR="00FD100C">
        <w:rPr>
          <w:lang w:val="en-GB"/>
        </w:rPr>
        <w:t xml:space="preserve"> A</w:t>
      </w:r>
      <w:r w:rsidR="00597750" w:rsidRPr="00597750">
        <w:rPr>
          <w:lang w:val="en-GB"/>
        </w:rPr>
        <w:t xml:space="preserve"> realistic example resulting from a live ingest dump by </w:t>
      </w:r>
      <w:proofErr w:type="spellStart"/>
      <w:r w:rsidR="00597750" w:rsidRPr="00597750">
        <w:rPr>
          <w:lang w:val="en-GB"/>
        </w:rPr>
        <w:t>Ateme</w:t>
      </w:r>
      <w:proofErr w:type="spellEnd"/>
      <w:r w:rsidR="00597750" w:rsidRPr="00597750">
        <w:rPr>
          <w:lang w:val="en-GB"/>
        </w:rPr>
        <w:t xml:space="preserve"> Titan Live was provided, which conforms to the </w:t>
      </w:r>
      <w:r w:rsidR="00FD100C" w:rsidRPr="00FD100C">
        <w:rPr>
          <w:lang w:val="en-GB"/>
        </w:rPr>
        <w:t xml:space="preserve">ISO IEC 23001-18 </w:t>
      </w:r>
      <w:r w:rsidR="00597750" w:rsidRPr="00597750">
        <w:rPr>
          <w:lang w:val="en-GB"/>
        </w:rPr>
        <w:t xml:space="preserve">specification. </w:t>
      </w:r>
      <w:r w:rsidR="00FD100C">
        <w:rPr>
          <w:lang w:val="en-GB"/>
        </w:rPr>
        <w:t>In addition</w:t>
      </w:r>
      <w:r w:rsidR="00597750" w:rsidRPr="00597750">
        <w:rPr>
          <w:lang w:val="en-GB"/>
        </w:rPr>
        <w:t>, two example files were provided including one with and one without overlaps. All examples were in the space of carrying SCTE-35 messages</w:t>
      </w:r>
      <w:r w:rsidR="00FD100C">
        <w:rPr>
          <w:lang w:val="en-GB"/>
        </w:rPr>
        <w:t>. Second, the support of m</w:t>
      </w:r>
      <w:r w:rsidR="00FD100C" w:rsidRPr="00FD100C">
        <w:rPr>
          <w:lang w:val="en-GB"/>
        </w:rPr>
        <w:t>ultiplexed timed metadata tracks ‘</w:t>
      </w:r>
      <w:proofErr w:type="spellStart"/>
      <w:r w:rsidR="00FD100C" w:rsidRPr="00FD100C">
        <w:rPr>
          <w:lang w:val="en-GB"/>
        </w:rPr>
        <w:t>mebx</w:t>
      </w:r>
      <w:proofErr w:type="spellEnd"/>
      <w:r w:rsidR="00FD100C" w:rsidRPr="00FD100C">
        <w:rPr>
          <w:lang w:val="en-GB"/>
        </w:rPr>
        <w:t xml:space="preserve">’ </w:t>
      </w:r>
      <w:r w:rsidR="00FD100C">
        <w:rPr>
          <w:lang w:val="en-GB"/>
        </w:rPr>
        <w:t xml:space="preserve">was added </w:t>
      </w:r>
      <w:r w:rsidR="00FD100C" w:rsidRPr="00FD100C">
        <w:rPr>
          <w:lang w:val="en-GB"/>
        </w:rPr>
        <w:t>to the reference software</w:t>
      </w:r>
      <w:r w:rsidR="00FD100C">
        <w:rPr>
          <w:lang w:val="en-GB"/>
        </w:rPr>
        <w:t xml:space="preserve"> together with a sample file </w:t>
      </w:r>
      <w:proofErr w:type="spellStart"/>
      <w:r w:rsidR="00FD100C">
        <w:rPr>
          <w:lang w:val="en-GB"/>
        </w:rPr>
        <w:t>inluding</w:t>
      </w:r>
      <w:proofErr w:type="spellEnd"/>
      <w:r w:rsidR="00FD100C">
        <w:rPr>
          <w:lang w:val="en-GB"/>
        </w:rPr>
        <w:t xml:space="preserve"> a video track with a linked </w:t>
      </w:r>
      <w:proofErr w:type="spellStart"/>
      <w:r w:rsidR="00FD100C">
        <w:rPr>
          <w:lang w:val="en-GB"/>
        </w:rPr>
        <w:t>mebx</w:t>
      </w:r>
      <w:proofErr w:type="spellEnd"/>
      <w:r w:rsidR="00FD100C">
        <w:rPr>
          <w:lang w:val="en-GB"/>
        </w:rPr>
        <w:t xml:space="preserve"> track.</w:t>
      </w:r>
    </w:p>
    <w:p w14:paraId="48BBD0DC" w14:textId="1927F85E" w:rsidR="00231309" w:rsidRDefault="00231309" w:rsidP="00D96E81">
      <w:pPr>
        <w:jc w:val="both"/>
        <w:rPr>
          <w:ins w:id="11" w:author="Dimitri Podborski" w:date="2022-08-25T15:11:00Z"/>
          <w:lang w:val="en-GB"/>
        </w:rPr>
      </w:pPr>
    </w:p>
    <w:p w14:paraId="2D6FEDD7" w14:textId="0073A77D" w:rsidR="00231309" w:rsidRDefault="00231309" w:rsidP="00D96E81">
      <w:pPr>
        <w:jc w:val="both"/>
        <w:rPr>
          <w:lang w:val="en-GB"/>
        </w:rPr>
      </w:pPr>
      <w:ins w:id="12" w:author="Dimitri Podborski" w:date="2022-08-25T15:11:00Z">
        <w:r>
          <w:rPr>
            <w:lang w:val="en-GB"/>
          </w:rPr>
          <w:t>During MPEG#139 it was proposed to</w:t>
        </w:r>
      </w:ins>
      <w:ins w:id="13" w:author="Dimitri Podborski" w:date="2022-08-25T15:13:00Z">
        <w:r>
          <w:rPr>
            <w:lang w:val="en-GB"/>
          </w:rPr>
          <w:t xml:space="preserve"> change the </w:t>
        </w:r>
      </w:ins>
      <w:ins w:id="14" w:author="Dimitri Podborski" w:date="2022-08-25T15:14:00Z">
        <w:r>
          <w:rPr>
            <w:lang w:val="en-GB"/>
          </w:rPr>
          <w:t>workflow of</w:t>
        </w:r>
      </w:ins>
      <w:ins w:id="15" w:author="Dimitri Podborski" w:date="2022-08-25T15:13:00Z">
        <w:r>
          <w:rPr>
            <w:lang w:val="en-GB"/>
          </w:rPr>
          <w:t xml:space="preserve"> the File</w:t>
        </w:r>
      </w:ins>
      <w:ins w:id="16" w:author="Dimitri Podborski" w:date="2022-08-25T15:18:00Z">
        <w:r w:rsidR="005259B9">
          <w:rPr>
            <w:lang w:val="en-GB"/>
          </w:rPr>
          <w:t xml:space="preserve"> </w:t>
        </w:r>
      </w:ins>
      <w:ins w:id="17" w:author="Dimitri Podborski" w:date="2022-08-25T15:13:00Z">
        <w:r>
          <w:rPr>
            <w:lang w:val="en-GB"/>
          </w:rPr>
          <w:t>Format group</w:t>
        </w:r>
      </w:ins>
      <w:ins w:id="18" w:author="Dimitri Podborski" w:date="2022-08-25T15:15:00Z">
        <w:r>
          <w:rPr>
            <w:lang w:val="en-GB"/>
          </w:rPr>
          <w:t xml:space="preserve"> to be more aligned with</w:t>
        </w:r>
      </w:ins>
      <w:ins w:id="19" w:author="Dimitri Podborski" w:date="2022-08-25T15:16:00Z">
        <w:r>
          <w:rPr>
            <w:lang w:val="en-GB"/>
          </w:rPr>
          <w:t xml:space="preserve"> the conformance and reference software program</w:t>
        </w:r>
      </w:ins>
      <w:ins w:id="20" w:author="Dimitri Podborski" w:date="2022-08-25T15:17:00Z">
        <w:r w:rsidR="005259B9">
          <w:rPr>
            <w:lang w:val="en-GB"/>
          </w:rPr>
          <w:t xml:space="preserve"> </w:t>
        </w:r>
      </w:ins>
      <w:ins w:id="21" w:author="Dimitri Podborski" w:date="2022-08-25T15:18:00Z">
        <w:r w:rsidR="005259B9">
          <w:rPr>
            <w:lang w:val="en-GB"/>
          </w:rPr>
          <w:fldChar w:fldCharType="begin"/>
        </w:r>
        <w:r w:rsidR="005259B9">
          <w:rPr>
            <w:lang w:val="en-GB"/>
          </w:rPr>
          <w:instrText xml:space="preserve"> REF _Ref112333103 \r \h </w:instrText>
        </w:r>
        <w:r w:rsidR="005259B9">
          <w:rPr>
            <w:lang w:val="en-GB"/>
          </w:rPr>
        </w:r>
      </w:ins>
      <w:r w:rsidR="005259B9">
        <w:rPr>
          <w:lang w:val="en-GB"/>
        </w:rPr>
        <w:fldChar w:fldCharType="separate"/>
      </w:r>
      <w:ins w:id="22" w:author="Dimitri Podborski" w:date="2022-08-25T15:18:00Z">
        <w:r w:rsidR="005259B9">
          <w:rPr>
            <w:lang w:val="en-GB"/>
          </w:rPr>
          <w:t>[7]</w:t>
        </w:r>
        <w:r w:rsidR="005259B9">
          <w:rPr>
            <w:lang w:val="en-GB"/>
          </w:rPr>
          <w:fldChar w:fldCharType="end"/>
        </w:r>
      </w:ins>
      <w:ins w:id="23" w:author="Dimitri Podborski" w:date="2022-08-25T15:16:00Z">
        <w:r>
          <w:rPr>
            <w:lang w:val="en-GB"/>
          </w:rPr>
          <w:t xml:space="preserve">. </w:t>
        </w:r>
      </w:ins>
      <w:ins w:id="24" w:author="Dimitri Podborski" w:date="2022-08-25T15:18:00Z">
        <w:r w:rsidR="005259B9">
          <w:rPr>
            <w:lang w:val="en-GB"/>
          </w:rPr>
          <w:t xml:space="preserve">The group agreed that conformance </w:t>
        </w:r>
      </w:ins>
      <w:ins w:id="25" w:author="Dimitri Podborski" w:date="2022-08-25T15:19:00Z">
        <w:r w:rsidR="005259B9">
          <w:rPr>
            <w:lang w:val="en-GB"/>
          </w:rPr>
          <w:t>files of all features defined in a specification should be provided</w:t>
        </w:r>
      </w:ins>
      <w:ins w:id="26" w:author="Dimitri Podborski" w:date="2022-08-25T15:20:00Z">
        <w:r w:rsidR="005259B9">
          <w:rPr>
            <w:lang w:val="en-GB"/>
          </w:rPr>
          <w:t xml:space="preserve"> and that a cross-verification process would be beneficial for the work. This item needs some furth</w:t>
        </w:r>
      </w:ins>
      <w:ins w:id="27" w:author="Dimitri Podborski" w:date="2022-08-25T15:21:00Z">
        <w:r w:rsidR="005259B9">
          <w:rPr>
            <w:lang w:val="en-GB"/>
          </w:rPr>
          <w:t>er study and an AHG mandate was created to address this work.</w:t>
        </w:r>
      </w:ins>
    </w:p>
    <w:p w14:paraId="2B122791" w14:textId="144A5CD5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 xml:space="preserve">Compressed </w:t>
      </w:r>
      <w:r w:rsidR="00CF15CA">
        <w:rPr>
          <w:lang w:val="en-GB"/>
        </w:rPr>
        <w:t>boxes</w:t>
      </w:r>
      <w:r w:rsidR="0031231A">
        <w:rPr>
          <w:lang w:val="en-GB"/>
        </w:rPr>
        <w:t xml:space="preserve"> conformance</w:t>
      </w:r>
    </w:p>
    <w:p w14:paraId="5D44C21A" w14:textId="30EA6DA0" w:rsidR="004B3B2B" w:rsidRDefault="003F5AE6" w:rsidP="00430279">
      <w:pPr>
        <w:jc w:val="both"/>
        <w:rPr>
          <w:lang w:val="en-GB"/>
        </w:rPr>
      </w:pPr>
      <w:r>
        <w:rPr>
          <w:lang w:val="en-GB"/>
        </w:rPr>
        <w:t xml:space="preserve">A set of new conformance test vectors for ISOBMFF Compressed Boxes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</w:t>
      </w:r>
      <w:r w:rsidR="004B3B2B">
        <w:t xml:space="preserve">The conformance files were created </w:t>
      </w:r>
      <w:r w:rsidR="004B3B2B" w:rsidRPr="003F5AE6">
        <w:t xml:space="preserve">using latest GPAC version available at </w:t>
      </w:r>
      <w:hyperlink r:id="rId13" w:history="1">
        <w:r w:rsidR="004B3B2B" w:rsidRPr="00CA74FE">
          <w:rPr>
            <w:rStyle w:val="Hyperlink"/>
          </w:rPr>
          <w:t>http://gpac.io</w:t>
        </w:r>
      </w:hyperlink>
      <w:r w:rsidR="004B3B2B" w:rsidRPr="003F5AE6">
        <w:t xml:space="preserve">, with source </w:t>
      </w:r>
      <w:r w:rsidR="004B3B2B">
        <w:t xml:space="preserve">code </w:t>
      </w:r>
      <w:r w:rsidR="004B3B2B" w:rsidRPr="003F5AE6">
        <w:t xml:space="preserve">available at </w:t>
      </w:r>
      <w:hyperlink r:id="rId14" w:history="1">
        <w:r w:rsidR="004B3B2B" w:rsidRPr="00CA74FE">
          <w:rPr>
            <w:rStyle w:val="Hyperlink"/>
          </w:rPr>
          <w:t>https://github.com/gpac/gpac</w:t>
        </w:r>
      </w:hyperlink>
      <w:r w:rsidR="004B3B2B">
        <w:t>.</w:t>
      </w:r>
      <w:r w:rsidR="004B3B2B">
        <w:rPr>
          <w:lang w:val="en-GB"/>
        </w:rPr>
        <w:t xml:space="preserve"> </w:t>
      </w:r>
      <w:r w:rsidR="00430279">
        <w:t>All sequences show a 2</w:t>
      </w:r>
      <w:r w:rsidR="004B3B2B">
        <w:t xml:space="preserve"> seconds long</w:t>
      </w:r>
      <w:r w:rsidR="00430279">
        <w:t xml:space="preserve"> video counter at 25fps. </w:t>
      </w:r>
      <w:r w:rsidR="004B3B2B">
        <w:rPr>
          <w:lang w:val="en-GB"/>
        </w:rPr>
        <w:t>Note that d</w:t>
      </w:r>
      <w:r w:rsidR="004B3B2B" w:rsidRPr="003F5AE6">
        <w:rPr>
          <w:lang w:val="en-GB"/>
        </w:rPr>
        <w:t xml:space="preserve">ue to the sequence being </w:t>
      </w:r>
      <w:r w:rsidR="004B3B2B">
        <w:rPr>
          <w:lang w:val="en-GB"/>
        </w:rPr>
        <w:t xml:space="preserve">very </w:t>
      </w:r>
      <w:r w:rsidR="004B3B2B" w:rsidRPr="003F5AE6">
        <w:rPr>
          <w:lang w:val="en-GB"/>
        </w:rPr>
        <w:t>short, the ‘</w:t>
      </w:r>
      <w:proofErr w:type="spellStart"/>
      <w:r w:rsidR="004B3B2B" w:rsidRPr="003F5AE6">
        <w:rPr>
          <w:lang w:val="en-GB"/>
        </w:rPr>
        <w:t>sidx</w:t>
      </w:r>
      <w:proofErr w:type="spellEnd"/>
      <w:r w:rsidR="004B3B2B" w:rsidRPr="003F5AE6">
        <w:rPr>
          <w:lang w:val="en-GB"/>
        </w:rPr>
        <w:t>’ and ‘</w:t>
      </w:r>
      <w:proofErr w:type="spellStart"/>
      <w:r w:rsidR="004B3B2B" w:rsidRPr="003F5AE6">
        <w:rPr>
          <w:lang w:val="en-GB"/>
        </w:rPr>
        <w:t>ssix</w:t>
      </w:r>
      <w:proofErr w:type="spellEnd"/>
      <w:r w:rsidR="004B3B2B" w:rsidRPr="003F5AE6">
        <w:rPr>
          <w:lang w:val="en-GB"/>
        </w:rPr>
        <w:t>’ boxes are being forced to their compressed versions, although their original sizes are smaller than their compressed sizes.</w:t>
      </w:r>
    </w:p>
    <w:p w14:paraId="14A603C8" w14:textId="48744E3E" w:rsidR="00430279" w:rsidRPr="004B3B2B" w:rsidRDefault="004B3B2B" w:rsidP="00430279">
      <w:pPr>
        <w:jc w:val="both"/>
      </w:pPr>
      <w:r>
        <w:rPr>
          <w:lang w:val="en-GB"/>
        </w:rPr>
        <w:lastRenderedPageBreak/>
        <w:t xml:space="preserve">All </w:t>
      </w:r>
      <w:r w:rsidR="0031231A">
        <w:rPr>
          <w:lang w:val="en-GB"/>
        </w:rPr>
        <w:t xml:space="preserve">7 </w:t>
      </w:r>
      <w:r>
        <w:rPr>
          <w:lang w:val="en-GB"/>
        </w:rPr>
        <w:t>conformance files with compressed boxes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isobmff_conformance/comp</w:t>
      </w:r>
      <w:r>
        <w:t>”</w:t>
      </w:r>
      <w:r w:rsidR="0031231A">
        <w:t xml:space="preserve"> directory.</w:t>
      </w:r>
    </w:p>
    <w:p w14:paraId="3FEBC142" w14:textId="77777777" w:rsidR="00430279" w:rsidRDefault="00430279" w:rsidP="004B3B2B">
      <w:pPr>
        <w:pStyle w:val="Head2"/>
      </w:pPr>
      <w:r>
        <w:t xml:space="preserve">comp_moov_isoc.mp4: </w:t>
      </w:r>
    </w:p>
    <w:p w14:paraId="107E854E" w14:textId="247FD78A" w:rsidR="00430279" w:rsidRDefault="00430279" w:rsidP="00430279">
      <w:pPr>
        <w:jc w:val="both"/>
      </w:pPr>
      <w:r>
        <w:t>The file contains a compressed moov and ‘isoC’ brand.</w:t>
      </w:r>
    </w:p>
    <w:p w14:paraId="60CCC632" w14:textId="77777777" w:rsidR="00430279" w:rsidRDefault="00430279" w:rsidP="004B3B2B">
      <w:pPr>
        <w:pStyle w:val="Head2"/>
      </w:pPr>
      <w:r>
        <w:t xml:space="preserve">comp_moov_otyp.mp4: </w:t>
      </w:r>
    </w:p>
    <w:p w14:paraId="5F0C0AD2" w14:textId="577C9FE6" w:rsidR="00430279" w:rsidRDefault="00430279" w:rsidP="00430279">
      <w:pPr>
        <w:jc w:val="both"/>
      </w:pPr>
      <w:r>
        <w:t>The file contains a compressed moov, a ‘ftyp’ with major brand ‘comp’ and a ‘otyp’ wrapping the original ‘ftyp’ with various brand info.</w:t>
      </w:r>
    </w:p>
    <w:p w14:paraId="6C07F2B4" w14:textId="77777777" w:rsidR="00430279" w:rsidRDefault="00430279" w:rsidP="004B3B2B">
      <w:pPr>
        <w:pStyle w:val="Head2"/>
      </w:pPr>
      <w:r>
        <w:t xml:space="preserve">comp_moof_nobrand.mp4: </w:t>
      </w:r>
    </w:p>
    <w:p w14:paraId="21B4BBF0" w14:textId="630F216E" w:rsidR="00430279" w:rsidRDefault="00430279" w:rsidP="00430279">
      <w:pPr>
        <w:jc w:val="both"/>
      </w:pPr>
      <w:r>
        <w:t>The file contains an empty ‘moov’, no changes in brand info and compressed ‘moof’. A player not understanding compressed boxes could see this file as an init segment (empty ‘moov’ only).</w:t>
      </w:r>
    </w:p>
    <w:p w14:paraId="2D9AB444" w14:textId="77777777" w:rsidR="00430279" w:rsidRDefault="00430279" w:rsidP="004B3B2B">
      <w:pPr>
        <w:pStyle w:val="Head2"/>
      </w:pPr>
      <w:r>
        <w:t xml:space="preserve">comp_moof_otyp.mp4: </w:t>
      </w:r>
    </w:p>
    <w:p w14:paraId="2B248C8A" w14:textId="568261DC" w:rsidR="00430279" w:rsidRDefault="00430279" w:rsidP="00430279">
      <w:pPr>
        <w:jc w:val="both"/>
      </w:pPr>
      <w:r>
        <w:t xml:space="preserve">The file contains ‘ftyp’=comp, ‘otyp’, an uncompressed empty ‘moov’ and compressed ‘moof’. </w:t>
      </w:r>
    </w:p>
    <w:p w14:paraId="3AA9D07B" w14:textId="059F8D51" w:rsidR="00430279" w:rsidRDefault="00430279" w:rsidP="00430279">
      <w:pPr>
        <w:pStyle w:val="Head2"/>
      </w:pPr>
      <w:r>
        <w:t xml:space="preserve">comp_moof_sidx_otyp.mp4: </w:t>
      </w:r>
    </w:p>
    <w:p w14:paraId="37DEA0AE" w14:textId="54FD00C4" w:rsidR="00430279" w:rsidRDefault="00430279" w:rsidP="00430279">
      <w:pPr>
        <w:jc w:val="both"/>
      </w:pPr>
      <w:r>
        <w:t xml:space="preserve">The file contains ‘ftyp’=comp, ‘otyp’, an uncompressed empty ‘moov’ and compressed ‘moof’ and ‘sidx’. </w:t>
      </w:r>
    </w:p>
    <w:p w14:paraId="72C70A0D" w14:textId="77777777" w:rsidR="00430279" w:rsidRDefault="00430279" w:rsidP="004B3B2B">
      <w:pPr>
        <w:pStyle w:val="Head2"/>
      </w:pPr>
      <w:r>
        <w:t xml:space="preserve">comp_moof_sidx_ssix_otyp.mp4: </w:t>
      </w:r>
    </w:p>
    <w:p w14:paraId="2B72D99B" w14:textId="09133CB8" w:rsidR="00430279" w:rsidRDefault="00430279" w:rsidP="00430279">
      <w:pPr>
        <w:jc w:val="both"/>
      </w:pPr>
      <w:r>
        <w:t xml:space="preserve">The file contains ‘ftyp’=comp, ‘otyp’, an uncompressed empty ‘moov’ and compressed ‘moof’, ‘sidx’ and ‘ssix’. </w:t>
      </w:r>
    </w:p>
    <w:p w14:paraId="7012DC7B" w14:textId="77777777" w:rsidR="00430279" w:rsidRDefault="00430279" w:rsidP="004B3B2B">
      <w:pPr>
        <w:pStyle w:val="Head2"/>
      </w:pPr>
      <w:r>
        <w:t xml:space="preserve">comp_all_otyp.mp4: </w:t>
      </w:r>
    </w:p>
    <w:p w14:paraId="6C0848AC" w14:textId="1EA15E56" w:rsidR="00430279" w:rsidRPr="003F5AE6" w:rsidRDefault="00430279" w:rsidP="00430279">
      <w:pPr>
        <w:jc w:val="both"/>
      </w:pPr>
      <w:r>
        <w:t>The file contains ‘ftyp’=comp, ‘otyp’ and compressed empty ‘moov’, ‘moof’, ‘sidx’ and ‘ssix’.</w:t>
      </w:r>
    </w:p>
    <w:p w14:paraId="500412E0" w14:textId="130DDB28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>Common encryption conformance</w:t>
      </w:r>
    </w:p>
    <w:p w14:paraId="6F71B5A6" w14:textId="0EBCBE9F" w:rsidR="00430279" w:rsidRPr="00BC1F0D" w:rsidRDefault="003F5AE6" w:rsidP="003F5AE6">
      <w:pPr>
        <w:jc w:val="both"/>
      </w:pPr>
      <w:r>
        <w:rPr>
          <w:lang w:val="en-GB"/>
        </w:rPr>
        <w:t>A set of new conformance test vectors for Common Encryption</w:t>
      </w:r>
      <w:r w:rsidR="00C24AAE">
        <w:rPr>
          <w:lang w:val="en-GB"/>
        </w:rPr>
        <w:t xml:space="preserve"> (CENC)</w:t>
      </w:r>
      <w:r>
        <w:rPr>
          <w:lang w:val="en-GB"/>
        </w:rPr>
        <w:t xml:space="preserve">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The conformance files include common encryption technologies such as: </w:t>
      </w:r>
      <w:r w:rsidRPr="0019341A">
        <w:rPr>
          <w:bCs/>
          <w:lang w:eastAsia="zh-CN"/>
        </w:rPr>
        <w:t>CENC, CBC1, CENS, CBCS</w:t>
      </w:r>
      <w:r>
        <w:rPr>
          <w:bCs/>
          <w:lang w:eastAsia="zh-CN"/>
        </w:rPr>
        <w:t xml:space="preserve">, </w:t>
      </w:r>
      <w:r w:rsidRPr="0019341A">
        <w:rPr>
          <w:bCs/>
          <w:lang w:eastAsia="zh-CN"/>
        </w:rPr>
        <w:t>sample group description for keys</w:t>
      </w:r>
      <w:r>
        <w:rPr>
          <w:bCs/>
          <w:lang w:eastAsia="zh-CN"/>
        </w:rPr>
        <w:t xml:space="preserve">, Item encryption and </w:t>
      </w:r>
      <w:r w:rsidRPr="0019341A">
        <w:rPr>
          <w:bCs/>
          <w:lang w:eastAsia="zh-CN"/>
        </w:rPr>
        <w:t>Multi-Key per sample</w:t>
      </w:r>
      <w:r>
        <w:rPr>
          <w:bCs/>
          <w:lang w:eastAsia="zh-CN"/>
        </w:rPr>
        <w:t>.</w:t>
      </w:r>
      <w:r w:rsidR="00430279">
        <w:rPr>
          <w:bCs/>
          <w:lang w:eastAsia="zh-CN"/>
        </w:rPr>
        <w:t xml:space="preserve"> </w:t>
      </w:r>
      <w:r w:rsidR="00C24AAE">
        <w:t xml:space="preserve">The CENC conformance files were created </w:t>
      </w:r>
      <w:r w:rsidR="00C24AAE" w:rsidRPr="003F5AE6">
        <w:t xml:space="preserve">using latest GPAC version available at </w:t>
      </w:r>
      <w:hyperlink r:id="rId15" w:history="1">
        <w:r w:rsidR="00C24AAE" w:rsidRPr="00CA74FE">
          <w:rPr>
            <w:rStyle w:val="Hyperlink"/>
          </w:rPr>
          <w:t>http://gpac.io</w:t>
        </w:r>
      </w:hyperlink>
      <w:r w:rsidR="00C24AAE" w:rsidRPr="003F5AE6">
        <w:t xml:space="preserve">, with code source available at </w:t>
      </w:r>
      <w:hyperlink r:id="rId16" w:history="1">
        <w:r w:rsidR="00C24AAE" w:rsidRPr="00CA74FE">
          <w:rPr>
            <w:rStyle w:val="Hyperlink"/>
          </w:rPr>
          <w:t>https://github.com/gpac/gpac</w:t>
        </w:r>
      </w:hyperlink>
      <w:r w:rsidR="00430279">
        <w:t>.</w:t>
      </w:r>
    </w:p>
    <w:p w14:paraId="0C991B03" w14:textId="0C2EC8F4" w:rsidR="0031231A" w:rsidRDefault="0031231A" w:rsidP="0031231A">
      <w:pPr>
        <w:jc w:val="both"/>
      </w:pPr>
      <w:r>
        <w:rPr>
          <w:lang w:val="en-GB"/>
        </w:rPr>
        <w:t xml:space="preserve">All </w:t>
      </w:r>
      <w:r w:rsidR="00BC1F0D">
        <w:rPr>
          <w:lang w:val="en-GB"/>
        </w:rPr>
        <w:t>CENC</w:t>
      </w:r>
      <w:r>
        <w:rPr>
          <w:lang w:val="en-GB"/>
        </w:rPr>
        <w:t xml:space="preserve">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</w:t>
      </w:r>
      <w:r w:rsidR="00BC1F0D">
        <w:t>enc</w:t>
      </w:r>
      <w:r>
        <w:t>” directory.</w:t>
      </w:r>
      <w:r w:rsidR="00BC1F0D">
        <w:t xml:space="preserve"> Whereby</w:t>
      </w:r>
    </w:p>
    <w:p w14:paraId="02ADD75C" w14:textId="3F3B0F89" w:rsidR="00BC1F0D" w:rsidRPr="00BC1F0D" w:rsidRDefault="00BC1F0D" w:rsidP="00BC1F0D">
      <w:pPr>
        <w:jc w:val="both"/>
      </w:pPr>
      <w:r>
        <w:t>a</w:t>
      </w:r>
      <w:r w:rsidRPr="00BC1F0D">
        <w:t xml:space="preserve">ll DRM configuration files are </w:t>
      </w:r>
      <w:r>
        <w:t>located</w:t>
      </w:r>
      <w:r w:rsidRPr="00BC1F0D">
        <w:t xml:space="preserve"> in the </w:t>
      </w:r>
      <w:proofErr w:type="gramStart"/>
      <w:r>
        <w:t>“.</w:t>
      </w:r>
      <w:r w:rsidRPr="0031231A">
        <w:t>/</w:t>
      </w:r>
      <w:proofErr w:type="gramEnd"/>
      <w:r w:rsidRPr="0031231A">
        <w:t>isobmff_conformance</w:t>
      </w:r>
      <w:r w:rsidRPr="00BC1F0D">
        <w:t>/drm_cfg</w:t>
      </w:r>
      <w:r>
        <w:t>” folder</w:t>
      </w:r>
      <w:r w:rsidRPr="00BC1F0D">
        <w:t>, each file containing the KID and key value for each key used.</w:t>
      </w:r>
      <w:r>
        <w:t xml:space="preserve"> </w:t>
      </w:r>
      <w:r w:rsidRPr="00BC1F0D">
        <w:rPr>
          <w:bCs/>
          <w:lang w:eastAsia="zh-CN"/>
        </w:rPr>
        <w:t>Each protected ISOBMF file also contains a PSSH box using GPAC test system ID, which contains the key values in the PSSH for simple decryption without KMS.</w:t>
      </w:r>
      <w:r>
        <w:rPr>
          <w:bCs/>
          <w:lang w:eastAsia="zh-CN"/>
        </w:rPr>
        <w:t xml:space="preserve"> </w:t>
      </w:r>
    </w:p>
    <w:p w14:paraId="67ADD3DA" w14:textId="3A52ACA0" w:rsidR="002B447B" w:rsidRDefault="00BC1F0D" w:rsidP="00BC1F0D">
      <w:pPr>
        <w:jc w:val="both"/>
        <w:rPr>
          <w:bCs/>
          <w:lang w:eastAsia="zh-CN"/>
        </w:rPr>
      </w:pPr>
      <w:r w:rsidRPr="00BC1F0D">
        <w:rPr>
          <w:bCs/>
          <w:lang w:eastAsia="zh-CN"/>
        </w:rPr>
        <w:t>All video sequences show a 2s video counter at 25fps, 1280x720, 420 8 bit HEVC 3x3 motion constrained tile-set.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audio sequences play a 2s audio bip/bop at 44100Hz, mono, AAC.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image sequences show a single HEVC picture of size 1280x720, 420 8 bit, 3x3 tiled.</w:t>
      </w:r>
    </w:p>
    <w:p w14:paraId="7B007AE5" w14:textId="6633A4A7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lastRenderedPageBreak/>
        <w:t>Basic CENC Conformance</w:t>
      </w:r>
    </w:p>
    <w:p w14:paraId="607CBE8A" w14:textId="3952A12A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 xml:space="preserve">The </w:t>
      </w:r>
      <w:r w:rsidRPr="002B447B">
        <w:rPr>
          <w:bCs/>
          <w:lang w:eastAsia="zh-CN"/>
        </w:rPr>
        <w:t>add</w:t>
      </w:r>
      <w:r>
        <w:rPr>
          <w:bCs/>
          <w:lang w:eastAsia="zh-CN"/>
        </w:rPr>
        <w:t>ed</w:t>
      </w:r>
      <w:r w:rsidRPr="002B447B">
        <w:rPr>
          <w:bCs/>
          <w:lang w:eastAsia="zh-CN"/>
        </w:rPr>
        <w:t xml:space="preserve"> sequences</w:t>
      </w:r>
      <w:r>
        <w:rPr>
          <w:bCs/>
          <w:lang w:eastAsia="zh-CN"/>
        </w:rPr>
        <w:t xml:space="preserve"> are</w:t>
      </w:r>
      <w:r w:rsidRPr="002B447B">
        <w:rPr>
          <w:bCs/>
          <w:lang w:eastAsia="zh-CN"/>
        </w:rPr>
        <w:t xml:space="preserve"> covering most of 23001-7.</w:t>
      </w:r>
      <w:r>
        <w:rPr>
          <w:bCs/>
          <w:lang w:eastAsia="zh-CN"/>
        </w:rPr>
        <w:t xml:space="preserve"> </w:t>
      </w:r>
      <w:r w:rsidRPr="002B447B">
        <w:rPr>
          <w:bCs/>
          <w:lang w:eastAsia="zh-CN"/>
        </w:rPr>
        <w:t>The only feature not present in these proposed sequences is the presence of non-protected samples in a protected track, as this is under revision in 23001-7:2016 CDAM 2.</w:t>
      </w:r>
    </w:p>
    <w:p w14:paraId="0CB57A3A" w14:textId="3DCE95B9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The files</w:t>
      </w:r>
      <w:r>
        <w:rPr>
          <w:bCs/>
          <w:lang w:eastAsia="zh-CN"/>
        </w:rPr>
        <w:t xml:space="preserve"> “</w:t>
      </w:r>
      <w:r w:rsidRPr="002B447B">
        <w:rPr>
          <w:b/>
          <w:lang w:eastAsia="zh-CN"/>
        </w:rPr>
        <w:t>*_frag1s.mp4</w:t>
      </w:r>
      <w:r>
        <w:rPr>
          <w:bCs/>
          <w:lang w:eastAsia="zh-CN"/>
        </w:rPr>
        <w:t xml:space="preserve">“ </w:t>
      </w:r>
      <w:r w:rsidRPr="002B447B">
        <w:rPr>
          <w:bCs/>
          <w:lang w:eastAsia="zh-CN"/>
        </w:rPr>
        <w:t>test ‘seig’ sample to group mapping in movie fragments.</w:t>
      </w:r>
    </w:p>
    <w:p w14:paraId="291EBF9D" w14:textId="4D56FBD4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Item Encryption and Multi-Key Conformance</w:t>
      </w:r>
    </w:p>
    <w:p w14:paraId="59734991" w14:textId="0132CADF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The proposed files are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image_*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video_cenc_mkey_*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>. Both CENC-128 and CBCS with constant IV are tested.</w:t>
      </w:r>
    </w:p>
    <w:p w14:paraId="675F76A4" w14:textId="149D6BBC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Files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*_cenc_mkey_subs*”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*_cbcs_mkey_const_iv_subs*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only perform partial encryption of the tiles in the source frames. </w:t>
      </w:r>
    </w:p>
    <w:p w14:paraId="1EE47CA6" w14:textId="77777777" w:rsidR="002B447B" w:rsidRDefault="002B447B" w:rsidP="005818C1">
      <w:pPr>
        <w:spacing w:line="360" w:lineRule="auto"/>
        <w:jc w:val="both"/>
        <w:rPr>
          <w:bCs/>
          <w:lang w:eastAsia="zh-CN"/>
        </w:rPr>
      </w:pPr>
      <w:r w:rsidRPr="002B447B">
        <w:rPr>
          <w:bCs/>
          <w:lang w:eastAsia="zh-CN"/>
        </w:rPr>
        <w:t>When playing the content with GPAC, keys can be disabled using the option drop_keys</w:t>
      </w:r>
      <w:r>
        <w:rPr>
          <w:bCs/>
          <w:lang w:eastAsia="zh-CN"/>
        </w:rPr>
        <w:t>.</w:t>
      </w:r>
      <w:r w:rsidRPr="002B447B">
        <w:rPr>
          <w:bCs/>
          <w:lang w:eastAsia="zh-CN"/>
        </w:rPr>
        <w:t xml:space="preserve"> </w:t>
      </w:r>
    </w:p>
    <w:p w14:paraId="5457644B" w14:textId="03C72F8E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>For example</w:t>
      </w:r>
      <w:r w:rsidRPr="002B447B">
        <w:rPr>
          <w:bCs/>
          <w:lang w:eastAsia="zh-CN"/>
        </w:rPr>
        <w:t>:</w:t>
      </w:r>
    </w:p>
    <w:p w14:paraId="123444A8" w14:textId="0B7805F9" w:rsidR="002B447B" w:rsidRPr="002B447B" w:rsidRDefault="002B447B" w:rsidP="005818C1">
      <w:pPr>
        <w:spacing w:line="360" w:lineRule="auto"/>
        <w:jc w:val="both"/>
        <w:rPr>
          <w:rFonts w:ascii="Courier New" w:hAnsi="Courier New" w:cs="Courier New"/>
          <w:bCs/>
          <w:lang w:eastAsia="zh-CN"/>
        </w:rPr>
      </w:pPr>
      <w:r w:rsidRPr="002B447B">
        <w:rPr>
          <w:rFonts w:ascii="Courier New" w:hAnsi="Courier New" w:cs="Courier New"/>
          <w:bCs/>
          <w:lang w:eastAsia="zh-CN"/>
        </w:rPr>
        <w:t>gpac -play video_cbcs_mkey_const_iv_subs.mp4 –drop_keys=1</w:t>
      </w:r>
    </w:p>
    <w:p w14:paraId="6B2BC6AA" w14:textId="4A3C9BDD" w:rsidR="002B447B" w:rsidRPr="00BC1F0D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This will decrypt the VCL NALUs associated with key 2 but will not decrypt NALUs associated with key 1.</w:t>
      </w:r>
    </w:p>
    <w:p w14:paraId="423B606E" w14:textId="62C1E554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VVC</w:t>
      </w:r>
      <w:r w:rsidR="00CD3E9A">
        <w:rPr>
          <w:lang w:val="en-GB"/>
        </w:rPr>
        <w:t xml:space="preserve"> conformance</w:t>
      </w:r>
    </w:p>
    <w:p w14:paraId="2D1DC1BB" w14:textId="522D5C19" w:rsidR="00EB72A6" w:rsidRDefault="00CD3E9A" w:rsidP="003F5AE6">
      <w:pPr>
        <w:jc w:val="both"/>
        <w:rPr>
          <w:lang w:val="en-GB"/>
        </w:rPr>
      </w:pPr>
      <w:r>
        <w:rPr>
          <w:lang w:val="en-GB"/>
        </w:rPr>
        <w:t>A set</w:t>
      </w:r>
      <w:r w:rsidR="00AB5285" w:rsidRPr="00AB5285">
        <w:rPr>
          <w:lang w:val="en-GB"/>
        </w:rPr>
        <w:t xml:space="preserve"> of new conformance test vectors for </w:t>
      </w:r>
      <w:r w:rsidR="00511E6B">
        <w:rPr>
          <w:lang w:val="en-GB"/>
        </w:rPr>
        <w:t>c</w:t>
      </w:r>
      <w:r w:rsidR="00AB5285" w:rsidRPr="00AB5285">
        <w:rPr>
          <w:lang w:val="en-GB"/>
        </w:rPr>
        <w:t xml:space="preserve">arriage of VVC in ISOBMFF </w:t>
      </w:r>
      <w:r>
        <w:rPr>
          <w:lang w:val="en-GB"/>
        </w:rPr>
        <w:t>were</w:t>
      </w:r>
      <w:r w:rsidRPr="00AB5285">
        <w:rPr>
          <w:lang w:val="en-GB"/>
        </w:rPr>
        <w:t xml:space="preserve"> contributed by Nokia </w:t>
      </w:r>
      <w:r>
        <w:rPr>
          <w:lang w:val="en-GB"/>
        </w:rPr>
        <w:t>during</w:t>
      </w:r>
      <w:r w:rsidRPr="00AB5285">
        <w:rPr>
          <w:lang w:val="en-GB"/>
        </w:rPr>
        <w:t xml:space="preserve"> MPEG</w:t>
      </w:r>
      <w:r>
        <w:rPr>
          <w:lang w:val="en-GB"/>
        </w:rPr>
        <w:t>#</w:t>
      </w:r>
      <w:r w:rsidRPr="00AB5285">
        <w:rPr>
          <w:lang w:val="en-GB"/>
        </w:rPr>
        <w:t>134 meeting</w:t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_Ref62067342 \r \h </w:instrText>
      </w:r>
      <w:r w:rsidR="003F5AE6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[2]</w:t>
      </w:r>
      <w:r>
        <w:rPr>
          <w:lang w:val="en-GB"/>
        </w:rPr>
        <w:fldChar w:fldCharType="end"/>
      </w:r>
      <w:r w:rsidR="00C43063">
        <w:rPr>
          <w:lang w:val="en-GB"/>
        </w:rPr>
        <w:t xml:space="preserve"> and updated during MPEG#135 </w:t>
      </w:r>
      <w:r w:rsidR="00C43063">
        <w:rPr>
          <w:lang w:val="en-GB"/>
        </w:rPr>
        <w:fldChar w:fldCharType="begin"/>
      </w:r>
      <w:r w:rsidR="00C43063">
        <w:rPr>
          <w:lang w:val="en-GB"/>
        </w:rPr>
        <w:instrText xml:space="preserve"> REF _Ref79509631 \r \h </w:instrText>
      </w:r>
      <w:r w:rsidR="00C43063">
        <w:rPr>
          <w:lang w:val="en-GB"/>
        </w:rPr>
      </w:r>
      <w:r w:rsidR="00C43063">
        <w:rPr>
          <w:lang w:val="en-GB"/>
        </w:rPr>
        <w:fldChar w:fldCharType="separate"/>
      </w:r>
      <w:r w:rsidR="00C43063">
        <w:rPr>
          <w:lang w:val="en-GB"/>
        </w:rPr>
        <w:t>[3]</w:t>
      </w:r>
      <w:r w:rsidR="00C43063">
        <w:rPr>
          <w:lang w:val="en-GB"/>
        </w:rPr>
        <w:fldChar w:fldCharType="end"/>
      </w:r>
      <w:r w:rsidR="007363E5">
        <w:rPr>
          <w:lang w:val="en-GB"/>
        </w:rPr>
        <w:t xml:space="preserve">, </w:t>
      </w:r>
      <w:r w:rsidR="002A6A07">
        <w:rPr>
          <w:lang w:val="en-GB"/>
        </w:rPr>
        <w:t>MPEG#136</w:t>
      </w:r>
      <w:r w:rsidR="00EB72A6">
        <w:rPr>
          <w:lang w:val="en-GB"/>
        </w:rPr>
        <w:t xml:space="preserve"> </w:t>
      </w:r>
      <w:r w:rsidR="00EB72A6">
        <w:rPr>
          <w:lang w:val="en-GB"/>
        </w:rPr>
        <w:fldChar w:fldCharType="begin"/>
      </w:r>
      <w:r w:rsidR="00EB72A6">
        <w:rPr>
          <w:lang w:val="en-GB"/>
        </w:rPr>
        <w:instrText xml:space="preserve"> REF _Ref85453348 \r \h </w:instrText>
      </w:r>
      <w:r w:rsidR="00EB72A6">
        <w:rPr>
          <w:lang w:val="en-GB"/>
        </w:rPr>
      </w:r>
      <w:r w:rsidR="00EB72A6">
        <w:rPr>
          <w:lang w:val="en-GB"/>
        </w:rPr>
        <w:fldChar w:fldCharType="separate"/>
      </w:r>
      <w:r w:rsidR="00EB72A6">
        <w:rPr>
          <w:lang w:val="en-GB"/>
        </w:rPr>
        <w:t>[4]</w:t>
      </w:r>
      <w:r w:rsidR="00EB72A6">
        <w:rPr>
          <w:lang w:val="en-GB"/>
        </w:rPr>
        <w:fldChar w:fldCharType="end"/>
      </w:r>
      <w:r w:rsidR="007363E5">
        <w:rPr>
          <w:lang w:val="en-GB"/>
        </w:rPr>
        <w:t xml:space="preserve"> and MPEG#137 </w:t>
      </w:r>
      <w:r w:rsidR="007363E5">
        <w:rPr>
          <w:lang w:val="en-GB"/>
        </w:rPr>
        <w:fldChar w:fldCharType="begin"/>
      </w:r>
      <w:r w:rsidR="007363E5">
        <w:rPr>
          <w:lang w:val="en-GB"/>
        </w:rPr>
        <w:instrText xml:space="preserve"> REF _Ref93682050 \r \h </w:instrText>
      </w:r>
      <w:r w:rsidR="007363E5">
        <w:rPr>
          <w:lang w:val="en-GB"/>
        </w:rPr>
      </w:r>
      <w:r w:rsidR="007363E5">
        <w:rPr>
          <w:lang w:val="en-GB"/>
        </w:rPr>
        <w:fldChar w:fldCharType="separate"/>
      </w:r>
      <w:r w:rsidR="007363E5">
        <w:rPr>
          <w:lang w:val="en-GB"/>
        </w:rPr>
        <w:t>[5]</w:t>
      </w:r>
      <w:r w:rsidR="007363E5">
        <w:rPr>
          <w:lang w:val="en-GB"/>
        </w:rPr>
        <w:fldChar w:fldCharType="end"/>
      </w:r>
      <w:r>
        <w:rPr>
          <w:lang w:val="en-GB"/>
        </w:rPr>
        <w:t>. All the</w:t>
      </w:r>
      <w:r w:rsidR="00AB5285" w:rsidRPr="00AB5285">
        <w:rPr>
          <w:lang w:val="en-GB"/>
        </w:rPr>
        <w:t xml:space="preserve"> VVC encoded bitstreams </w:t>
      </w:r>
      <w:r>
        <w:rPr>
          <w:lang w:val="en-GB"/>
        </w:rPr>
        <w:t>which were used for packaging are</w:t>
      </w:r>
      <w:r w:rsidR="00AB5285" w:rsidRPr="00AB5285">
        <w:rPr>
          <w:lang w:val="en-GB"/>
        </w:rPr>
        <w:t xml:space="preserve"> conforming to v12.0</w:t>
      </w:r>
      <w:r w:rsidR="00EB72A6">
        <w:rPr>
          <w:lang w:val="en-GB"/>
        </w:rPr>
        <w:t xml:space="preserve"> </w:t>
      </w:r>
      <w:r w:rsidR="00EB72A6" w:rsidRPr="00EB72A6">
        <w:rPr>
          <w:lang w:val="en-GB"/>
        </w:rPr>
        <w:t>and/or v13.0</w:t>
      </w:r>
      <w:r w:rsidR="00AB5285" w:rsidRPr="00AB5285">
        <w:rPr>
          <w:lang w:val="en-GB"/>
        </w:rPr>
        <w:t xml:space="preserve"> of the VTM </w:t>
      </w:r>
      <w:r w:rsidR="00AB5285">
        <w:rPr>
          <w:lang w:val="en-GB"/>
        </w:rPr>
        <w:t xml:space="preserve">reference </w:t>
      </w:r>
      <w:r w:rsidR="00AB5285" w:rsidRPr="00AB5285">
        <w:rPr>
          <w:lang w:val="en-GB"/>
        </w:rPr>
        <w:t>software</w:t>
      </w:r>
      <w:r>
        <w:rPr>
          <w:lang w:val="en-GB"/>
        </w:rPr>
        <w:t>.</w:t>
      </w:r>
      <w:r w:rsidR="00F30F5C">
        <w:rPr>
          <w:lang w:val="en-GB"/>
        </w:rPr>
        <w:t xml:space="preserve"> </w:t>
      </w:r>
      <w:r w:rsidR="00EB72A6">
        <w:rPr>
          <w:lang w:val="en-GB"/>
        </w:rPr>
        <w:t xml:space="preserve">The packaging </w:t>
      </w:r>
      <w:r w:rsidR="00F30F5C">
        <w:rPr>
          <w:lang w:val="en-GB"/>
        </w:rPr>
        <w:t xml:space="preserve">was done using the software from Nokia located at: </w:t>
      </w:r>
      <w:hyperlink r:id="rId17" w:history="1">
        <w:r w:rsidR="00F30F5C" w:rsidRPr="00F30F5C">
          <w:rPr>
            <w:rStyle w:val="Hyperlink"/>
            <w:lang w:val="en-GB"/>
          </w:rPr>
          <w:t>https://github.com/nokiatech/heif/tree/VVC_MP4</w:t>
        </w:r>
      </w:hyperlink>
      <w:r w:rsidR="00F30F5C">
        <w:rPr>
          <w:lang w:val="en-GB"/>
        </w:rPr>
        <w:t xml:space="preserve"> </w:t>
      </w:r>
    </w:p>
    <w:p w14:paraId="2D2D0ED2" w14:textId="26DC9FD4" w:rsidR="005818C1" w:rsidRDefault="005818C1" w:rsidP="003F5AE6">
      <w:pPr>
        <w:jc w:val="both"/>
      </w:pPr>
      <w:r>
        <w:rPr>
          <w:lang w:val="en-GB"/>
        </w:rPr>
        <w:t>All VVC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</w:t>
      </w:r>
      <w:r>
        <w:t>VVC” directory</w:t>
      </w:r>
      <w:r w:rsidR="00EB72A6">
        <w:t xml:space="preserve"> and also at the MPEG FS server at:</w:t>
      </w:r>
    </w:p>
    <w:p w14:paraId="2C4FBA93" w14:textId="77777777" w:rsidR="00EB72A6" w:rsidRDefault="00EB72A6" w:rsidP="003F5AE6">
      <w:pPr>
        <w:jc w:val="both"/>
      </w:pPr>
    </w:p>
    <w:p w14:paraId="6FA6FF24" w14:textId="77777777" w:rsidR="00EB72A6" w:rsidRPr="00EB72A6" w:rsidRDefault="00EB72A6" w:rsidP="00EB72A6">
      <w:pPr>
        <w:jc w:val="both"/>
      </w:pPr>
      <w:r w:rsidRPr="00EB72A6">
        <w:t>https://mpegfs.int-evry.fr/mpegcontent/ under</w:t>
      </w:r>
    </w:p>
    <w:p w14:paraId="7A2C20B3" w14:textId="10C2FB22" w:rsidR="00EB72A6" w:rsidRDefault="00EB72A6" w:rsidP="00EB72A6">
      <w:pPr>
        <w:jc w:val="both"/>
      </w:pPr>
      <w:r w:rsidRPr="00EB72A6">
        <w:t>/MPEG-04/Part15-VVC_File_Format/</w:t>
      </w:r>
      <w:proofErr w:type="spellStart"/>
      <w:r w:rsidRPr="00EB72A6">
        <w:t>ConformanceTestVectors</w:t>
      </w:r>
      <w:proofErr w:type="spellEnd"/>
      <w:r w:rsidRPr="00EB72A6">
        <w:t>/Nokia/</w:t>
      </w:r>
    </w:p>
    <w:p w14:paraId="4BE42A45" w14:textId="77777777" w:rsidR="008335A6" w:rsidRDefault="008335A6" w:rsidP="008335A6">
      <w:pPr>
        <w:jc w:val="both"/>
        <w:rPr>
          <w:rFonts w:asciiTheme="minorHAnsi" w:eastAsiaTheme="minorEastAsia" w:hAnsiTheme="minorHAnsi" w:cstheme="minorBidi"/>
        </w:rPr>
      </w:pPr>
      <w:r>
        <w:rPr>
          <w:rFonts w:ascii="Arial" w:eastAsia="Arial" w:hAnsi="Arial" w:cs="Arial"/>
          <w:sz w:val="22"/>
          <w:szCs w:val="22"/>
          <w:lang w:val="en-IN"/>
        </w:rPr>
        <w:fldChar w:fldCharType="begin"/>
      </w:r>
      <w:r>
        <w:rPr>
          <w:lang w:val="en-IN"/>
        </w:rPr>
        <w:instrText xml:space="preserve"> LINK Excel.Sheet.12 "https://nokia-my.sharepoint.com/personal/kashyap_kammachi-sreedhar_nokia_com/Documents/Standardization/ISOBMFF/NokiaContribution/MPEG_137/conformance/VVC%20in%20ISOBMFF%20conformance%20file%20descriptions.xlsx" "Sheet2!R3C4:R11C8" \a \f 4 \h  \* MERGEFORMAT </w:instrText>
      </w:r>
      <w:r>
        <w:rPr>
          <w:rFonts w:ascii="Arial" w:eastAsia="Arial" w:hAnsi="Arial" w:cs="Arial"/>
          <w:sz w:val="22"/>
          <w:szCs w:val="22"/>
          <w:lang w:val="en-IN"/>
        </w:rPr>
        <w:fldChar w:fldCharType="separate"/>
      </w:r>
    </w:p>
    <w:tbl>
      <w:tblPr>
        <w:tblW w:w="90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"/>
        <w:gridCol w:w="1981"/>
        <w:gridCol w:w="1560"/>
        <w:gridCol w:w="1417"/>
        <w:gridCol w:w="3770"/>
      </w:tblGrid>
      <w:tr w:rsidR="008335A6" w:rsidRPr="002E3FDC" w14:paraId="11913570" w14:textId="77777777" w:rsidTr="008F713E">
        <w:trPr>
          <w:trHeight w:val="42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0B367CCD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ID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445E6EE2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Filename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75D0A698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Source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609414E5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Encoded</w:t>
            </w:r>
            <w:proofErr w:type="spellEnd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 xml:space="preserve">/Input VVC </w:t>
            </w:r>
            <w:proofErr w:type="spellStart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bitstream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2BF282D0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en-IN" w:eastAsia="fi-FI"/>
              </w:rPr>
            </w:pPr>
            <w:r w:rsidRPr="00F74F76">
              <w:rPr>
                <w:b/>
                <w:bCs/>
                <w:sz w:val="16"/>
                <w:szCs w:val="16"/>
                <w:lang w:val="en-IN" w:eastAsia="fi-FI"/>
              </w:rPr>
              <w:t>VVC FF features and related clauses of [1]</w:t>
            </w:r>
          </w:p>
        </w:tc>
      </w:tr>
      <w:tr w:rsidR="008335A6" w:rsidRPr="002E3FDC" w14:paraId="794114C2" w14:textId="77777777" w:rsidTr="008F713E">
        <w:trPr>
          <w:trHeight w:val="6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D54B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5C49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vvc_basic_track.mp4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45A6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BasketballPass</w:t>
            </w:r>
            <w:proofErr w:type="spellEnd"/>
            <w:r w:rsidRPr="00F74F76">
              <w:rPr>
                <w:sz w:val="16"/>
                <w:szCs w:val="16"/>
                <w:lang w:val="fi-FI" w:eastAsia="fi-FI"/>
              </w:rPr>
              <w:t>/</w:t>
            </w: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BlowingBubbles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9EB6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HRD_A_Fujitsu_3.bit *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88CD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Single layer coded bitstream in VVC track with sample entry 'vvc1' (11.3.1)</w:t>
            </w:r>
          </w:p>
        </w:tc>
      </w:tr>
      <w:tr w:rsidR="008335A6" w:rsidRPr="002E3FDC" w14:paraId="585A47F3" w14:textId="77777777" w:rsidTr="008F713E">
        <w:trPr>
          <w:trHeight w:val="32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5315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292A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vvc_subpicture_tracks.mp4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169D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Balboa</w:t>
            </w:r>
            <w:proofErr w:type="spellEnd"/>
            <w:r w:rsidRPr="00F74F76">
              <w:rPr>
                <w:sz w:val="16"/>
                <w:szCs w:val="16"/>
                <w:lang w:val="fi-FI" w:eastAsia="fi-FI"/>
              </w:rPr>
              <w:t xml:space="preserve"> 360 </w:t>
            </w: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sequence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3D28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28 and 4 subpictures with QP 32 768x768_60Hz_8b_420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5033F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four subpictures coded with two different QPs in 8 VVC subpicture tracks with sample entry 'vvs1' (11.3.2),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subpicture tracks are grouped by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alte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grouping (11.1.5)(11.6.4),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  <w:r w:rsidRPr="00F74F76">
              <w:rPr>
                <w:sz w:val="16"/>
                <w:szCs w:val="16"/>
                <w:lang w:val="en-IN" w:eastAsia="fi-FI"/>
              </w:rPr>
              <w:br/>
            </w:r>
            <w:r w:rsidRPr="00F74F76">
              <w:rPr>
                <w:color w:val="000000"/>
                <w:sz w:val="16"/>
                <w:szCs w:val="16"/>
                <w:lang w:val="en-IN" w:eastAsia="fi-FI"/>
              </w:rPr>
              <w:t>Subpicture layout map entry '</w:t>
            </w:r>
            <w:proofErr w:type="spellStart"/>
            <w:r w:rsidRPr="00F74F76">
              <w:rPr>
                <w:color w:val="000000"/>
                <w:sz w:val="16"/>
                <w:szCs w:val="16"/>
                <w:lang w:val="en-IN" w:eastAsia="fi-FI"/>
              </w:rPr>
              <w:t>sulm</w:t>
            </w:r>
            <w:proofErr w:type="spellEnd"/>
            <w:r w:rsidRPr="00F74F76">
              <w:rPr>
                <w:color w:val="000000"/>
                <w:sz w:val="16"/>
                <w:szCs w:val="16"/>
                <w:lang w:val="en-IN" w:eastAsia="fi-FI"/>
              </w:rPr>
              <w:t>' (11.4.17)</w:t>
            </w:r>
          </w:p>
        </w:tc>
      </w:tr>
      <w:tr w:rsidR="008335A6" w:rsidRPr="002E3FDC" w14:paraId="55CD9547" w14:textId="77777777" w:rsidTr="008F713E">
        <w:trPr>
          <w:trHeight w:val="24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71ABC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lastRenderedPageBreak/>
              <w:t>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4F86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vvc_subpicture_tracks_spor_ordered.mp4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AE7C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Balboa</w:t>
            </w:r>
            <w:proofErr w:type="spellEnd"/>
            <w:r w:rsidRPr="00F74F76">
              <w:rPr>
                <w:sz w:val="16"/>
                <w:szCs w:val="16"/>
                <w:lang w:val="fi-FI" w:eastAsia="fi-FI"/>
              </w:rPr>
              <w:t xml:space="preserve"> 360 </w:t>
            </w: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sequence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E869E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32 768x768_60Hz_8b_420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F1E62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four subpictures coded in 4 VVC subpicture tracks with sample entry 'vvs1' (11.3.2),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greater than 0 (different order) (11.4.16),</w:t>
            </w:r>
          </w:p>
        </w:tc>
      </w:tr>
      <w:tr w:rsidR="008335A6" w:rsidRPr="002E3FDC" w14:paraId="3512C848" w14:textId="77777777" w:rsidTr="008F713E">
        <w:trPr>
          <w:trHeight w:val="30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B26A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D5C62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vvc_substitute_subpicture_single_sample_track.mp4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E735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9A4C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28 768x768_60Hz_8b_420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185E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 xml:space="preserve">four subpictures coded in 4 VVC subpicture tracks with sample entry 'vvs1' (11.3.2), 4 substitute subpicture track with sample entry 'vvs1' (only one sample in the track) (11.3.2) (In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VvcNALUConfigBox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flags&amp;1=1),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</w:p>
        </w:tc>
      </w:tr>
      <w:tr w:rsidR="008335A6" w:rsidRPr="002E3FDC" w14:paraId="2E500856" w14:textId="77777777" w:rsidTr="008F713E">
        <w:trPr>
          <w:trHeight w:val="30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4EFE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4223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vvc_substitute_subpictures_all_frames.mp4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06B7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77B1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28 768x768_60Hz_8b_420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99A5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 xml:space="preserve">four subpictures coded in 4 VVC subpicture tracks with sample entry 'vvs1' (11.3.2), 4 substitute subpicture track with sample entry 'vvs1' (time aligned samples) (11.3.2) (In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VvcNALUConfigBox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flags&amp;1=1),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</w:p>
        </w:tc>
      </w:tr>
      <w:tr w:rsidR="008335A6" w:rsidRPr="002E3FDC" w14:paraId="349880E6" w14:textId="77777777" w:rsidTr="008F713E">
        <w:trPr>
          <w:trHeight w:val="40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CAA53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1F40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vvc_mixed_nal_subpicture_tracks.mp4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E9FB5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CB34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MNUT_B_Nokia_3.bit *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6BAD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 having mixed NAL unit type. 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four subpictures coded in 4 VVC subpicture tracks with sample entry 'vvs1' (11.3.2),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mixn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track reference to VVC subpicture tracks (11.4.18) (11.3.1)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mixed NAL unit type pictures sample group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minp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(11.4.18)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same NAL unit type track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snut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(11.3.1) (11.4.18)(11.6.5)</w:t>
            </w:r>
          </w:p>
        </w:tc>
      </w:tr>
      <w:tr w:rsidR="008335A6" w:rsidRPr="002E3FDC" w14:paraId="61447BBE" w14:textId="77777777" w:rsidTr="008F713E">
        <w:trPr>
          <w:trHeight w:val="250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5C21B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* VVC bitstreams submitted to JVET conformance testing</w:t>
            </w:r>
          </w:p>
        </w:tc>
      </w:tr>
    </w:tbl>
    <w:p w14:paraId="2328F79C" w14:textId="1B4C247B" w:rsidR="00EB72A6" w:rsidRDefault="008335A6" w:rsidP="00EB72A6">
      <w:pPr>
        <w:jc w:val="both"/>
      </w:pPr>
      <w:r>
        <w:rPr>
          <w:b/>
          <w:bCs/>
          <w:sz w:val="20"/>
          <w:szCs w:val="20"/>
          <w:lang w:val="en-IN"/>
        </w:rPr>
        <w:fldChar w:fldCharType="end"/>
      </w:r>
    </w:p>
    <w:p w14:paraId="74883807" w14:textId="769D5A4C" w:rsidR="00EB72A6" w:rsidRDefault="0095215D" w:rsidP="00D96E81">
      <w:pPr>
        <w:pStyle w:val="Head1"/>
      </w:pPr>
      <w:r w:rsidRPr="0095215D">
        <w:lastRenderedPageBreak/>
        <w:t>Event Message Track Sample Files</w:t>
      </w:r>
    </w:p>
    <w:p w14:paraId="0D9E0123" w14:textId="07165A8C" w:rsidR="0095215D" w:rsidRDefault="00597750" w:rsidP="00597750">
      <w:pPr>
        <w:pStyle w:val="Head2"/>
      </w:pPr>
      <w:r w:rsidRPr="00597750">
        <w:t>Overview of files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597750" w14:paraId="1A6515DB" w14:textId="77777777" w:rsidTr="00016658">
        <w:tc>
          <w:tcPr>
            <w:tcW w:w="4505" w:type="dxa"/>
          </w:tcPr>
          <w:p w14:paraId="55A525C8" w14:textId="3895AC42" w:rsidR="00597750" w:rsidRPr="00062243" w:rsidRDefault="00597750" w:rsidP="000166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F</w:t>
            </w:r>
            <w:r w:rsidRPr="00062243">
              <w:rPr>
                <w:b/>
                <w:bCs/>
                <w:lang w:eastAsia="zh-CN"/>
              </w:rPr>
              <w:t>ile</w:t>
            </w:r>
          </w:p>
        </w:tc>
        <w:tc>
          <w:tcPr>
            <w:tcW w:w="4505" w:type="dxa"/>
          </w:tcPr>
          <w:p w14:paraId="3BA74093" w14:textId="3AA073DB" w:rsidR="00597750" w:rsidRPr="00062243" w:rsidRDefault="00597750" w:rsidP="000166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Description</w:t>
            </w:r>
          </w:p>
        </w:tc>
      </w:tr>
      <w:tr w:rsidR="00597750" w14:paraId="34E9B2FE" w14:textId="77777777" w:rsidTr="00016658">
        <w:tc>
          <w:tcPr>
            <w:tcW w:w="4505" w:type="dxa"/>
          </w:tcPr>
          <w:p w14:paraId="33042CDB" w14:textId="77777777" w:rsidR="00597750" w:rsidRDefault="00597750" w:rsidP="00016658">
            <w:pPr>
              <w:rPr>
                <w:lang w:eastAsia="zh-CN"/>
              </w:rPr>
            </w:pPr>
            <w:r w:rsidRPr="00062243">
              <w:rPr>
                <w:lang w:eastAsia="zh-CN"/>
              </w:rPr>
              <w:t>IF1_V2_captures</w:t>
            </w:r>
            <w:r>
              <w:rPr>
                <w:lang w:eastAsia="zh-CN"/>
              </w:rPr>
              <w:t>/</w:t>
            </w:r>
            <w:r w:rsidRPr="00062243">
              <w:rPr>
                <w:lang w:eastAsia="zh-CN"/>
              </w:rPr>
              <w:t>data-2-Data3_3.mp4</w:t>
            </w:r>
          </w:p>
        </w:tc>
        <w:tc>
          <w:tcPr>
            <w:tcW w:w="4505" w:type="dxa"/>
          </w:tcPr>
          <w:p w14:paraId="42398D2C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Captured file from </w:t>
            </w:r>
            <w:proofErr w:type="spellStart"/>
            <w:r>
              <w:rPr>
                <w:lang w:eastAsia="zh-CN"/>
              </w:rPr>
              <w:t>Ateme</w:t>
            </w:r>
            <w:proofErr w:type="spellEnd"/>
            <w:r>
              <w:rPr>
                <w:lang w:eastAsia="zh-CN"/>
              </w:rPr>
              <w:t xml:space="preserve"> Titan Live of event message track</w:t>
            </w:r>
          </w:p>
        </w:tc>
      </w:tr>
      <w:tr w:rsidR="00597750" w14:paraId="03998FD4" w14:textId="77777777" w:rsidTr="00016658">
        <w:tc>
          <w:tcPr>
            <w:tcW w:w="4505" w:type="dxa"/>
          </w:tcPr>
          <w:p w14:paraId="0484843B" w14:textId="77777777" w:rsidR="00597750" w:rsidRDefault="00597750" w:rsidP="00016658">
            <w:pPr>
              <w:rPr>
                <w:lang w:eastAsia="zh-CN"/>
              </w:rPr>
            </w:pPr>
            <w:r w:rsidRPr="00062243">
              <w:rPr>
                <w:lang w:eastAsia="zh-CN"/>
              </w:rPr>
              <w:t>IF1_V2_captures</w:t>
            </w:r>
            <w:r>
              <w:rPr>
                <w:lang w:eastAsia="zh-CN"/>
              </w:rPr>
              <w:t>/</w:t>
            </w:r>
            <w:r>
              <w:t xml:space="preserve"> </w:t>
            </w:r>
            <w:r w:rsidRPr="00062243">
              <w:rPr>
                <w:lang w:eastAsia="zh-CN"/>
              </w:rPr>
              <w:t>audio-und-128000.isma</w:t>
            </w:r>
          </w:p>
        </w:tc>
        <w:tc>
          <w:tcPr>
            <w:tcW w:w="4505" w:type="dxa"/>
          </w:tcPr>
          <w:p w14:paraId="6AD1899F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Associated audio track </w:t>
            </w:r>
            <w:proofErr w:type="spellStart"/>
            <w:r>
              <w:rPr>
                <w:lang w:eastAsia="zh-CN"/>
              </w:rPr>
              <w:t>capure</w:t>
            </w:r>
            <w:proofErr w:type="spellEnd"/>
            <w:r>
              <w:rPr>
                <w:lang w:eastAsia="zh-CN"/>
              </w:rPr>
              <w:t xml:space="preserve"> from titan live</w:t>
            </w:r>
          </w:p>
        </w:tc>
      </w:tr>
      <w:tr w:rsidR="00597750" w14:paraId="6B2B6193" w14:textId="77777777" w:rsidTr="00016658">
        <w:tc>
          <w:tcPr>
            <w:tcW w:w="4505" w:type="dxa"/>
          </w:tcPr>
          <w:p w14:paraId="352F5D42" w14:textId="77777777" w:rsidR="00597750" w:rsidRDefault="00597750" w:rsidP="00016658">
            <w:pPr>
              <w:rPr>
                <w:lang w:eastAsia="zh-CN"/>
              </w:rPr>
            </w:pPr>
            <w:r w:rsidRPr="00062243">
              <w:rPr>
                <w:lang w:eastAsia="zh-CN"/>
              </w:rPr>
              <w:t>video-720x480-500000.ismv</w:t>
            </w:r>
          </w:p>
        </w:tc>
        <w:tc>
          <w:tcPr>
            <w:tcW w:w="4505" w:type="dxa"/>
          </w:tcPr>
          <w:p w14:paraId="75196B04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Associated video track </w:t>
            </w:r>
            <w:proofErr w:type="spellStart"/>
            <w:r>
              <w:rPr>
                <w:lang w:eastAsia="zh-CN"/>
              </w:rPr>
              <w:t>capure</w:t>
            </w:r>
            <w:proofErr w:type="spellEnd"/>
            <w:r>
              <w:rPr>
                <w:lang w:eastAsia="zh-CN"/>
              </w:rPr>
              <w:t xml:space="preserve"> from titan live</w:t>
            </w:r>
          </w:p>
        </w:tc>
      </w:tr>
      <w:tr w:rsidR="00597750" w14:paraId="2D3AA244" w14:textId="77777777" w:rsidTr="00016658">
        <w:tc>
          <w:tcPr>
            <w:tcW w:w="4505" w:type="dxa"/>
          </w:tcPr>
          <w:p w14:paraId="7A4B3E9B" w14:textId="77777777" w:rsidR="00597750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out_avail_</w:t>
            </w:r>
            <w:proofErr w:type="gramStart"/>
            <w:r w:rsidRPr="00062243">
              <w:rPr>
                <w:lang w:eastAsia="zh-CN"/>
              </w:rPr>
              <w:t>track.cmfm</w:t>
            </w:r>
            <w:proofErr w:type="spellEnd"/>
            <w:proofErr w:type="gramEnd"/>
          </w:p>
        </w:tc>
        <w:tc>
          <w:tcPr>
            <w:tcW w:w="4505" w:type="dxa"/>
          </w:tcPr>
          <w:p w14:paraId="33ADCA67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>Avail track generated with unified open-source implementation using reference without overlaps</w:t>
            </w:r>
          </w:p>
        </w:tc>
      </w:tr>
      <w:tr w:rsidR="00597750" w14:paraId="41BE8B8F" w14:textId="77777777" w:rsidTr="00016658">
        <w:tc>
          <w:tcPr>
            <w:tcW w:w="4505" w:type="dxa"/>
          </w:tcPr>
          <w:p w14:paraId="3D6FE42B" w14:textId="77777777" w:rsidR="00597750" w:rsidRPr="00062243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out_avail_track.</w:t>
            </w:r>
            <w:r>
              <w:rPr>
                <w:lang w:eastAsia="zh-CN"/>
              </w:rPr>
              <w:t>mpd</w:t>
            </w:r>
            <w:proofErr w:type="spellEnd"/>
          </w:p>
        </w:tc>
        <w:tc>
          <w:tcPr>
            <w:tcW w:w="4505" w:type="dxa"/>
          </w:tcPr>
          <w:p w14:paraId="08911AD1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Corresponding </w:t>
            </w:r>
            <w:proofErr w:type="spellStart"/>
            <w:r>
              <w:rPr>
                <w:lang w:eastAsia="zh-CN"/>
              </w:rPr>
              <w:t>EventStream</w:t>
            </w:r>
            <w:proofErr w:type="spellEnd"/>
            <w:r>
              <w:rPr>
                <w:lang w:eastAsia="zh-CN"/>
              </w:rPr>
              <w:t xml:space="preserve"> element</w:t>
            </w:r>
          </w:p>
        </w:tc>
      </w:tr>
      <w:tr w:rsidR="00597750" w14:paraId="21434F29" w14:textId="77777777" w:rsidTr="00016658">
        <w:tc>
          <w:tcPr>
            <w:tcW w:w="4505" w:type="dxa"/>
          </w:tcPr>
          <w:p w14:paraId="45FCB94D" w14:textId="77777777" w:rsidR="00597750" w:rsidRPr="00062243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out_</w:t>
            </w:r>
            <w:proofErr w:type="gramStart"/>
            <w:r w:rsidRPr="00062243">
              <w:rPr>
                <w:lang w:eastAsia="zh-CN"/>
              </w:rPr>
              <w:t>overlap.cmfm</w:t>
            </w:r>
            <w:proofErr w:type="spellEnd"/>
            <w:proofErr w:type="gramEnd"/>
          </w:p>
        </w:tc>
        <w:tc>
          <w:tcPr>
            <w:tcW w:w="4505" w:type="dxa"/>
          </w:tcPr>
          <w:p w14:paraId="0B5D9C56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>Avail track generated with unified open- source implementation using reference with overlaps</w:t>
            </w:r>
          </w:p>
        </w:tc>
      </w:tr>
      <w:tr w:rsidR="00597750" w14:paraId="49C14ADA" w14:textId="77777777" w:rsidTr="00016658">
        <w:tc>
          <w:tcPr>
            <w:tcW w:w="4505" w:type="dxa"/>
          </w:tcPr>
          <w:p w14:paraId="2E40890D" w14:textId="77777777" w:rsidR="00597750" w:rsidRPr="00062243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avail_overlap.mpd</w:t>
            </w:r>
            <w:proofErr w:type="spellEnd"/>
          </w:p>
        </w:tc>
        <w:tc>
          <w:tcPr>
            <w:tcW w:w="4505" w:type="dxa"/>
          </w:tcPr>
          <w:p w14:paraId="7CD67130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Corresponding edited </w:t>
            </w:r>
            <w:proofErr w:type="spellStart"/>
            <w:r>
              <w:rPr>
                <w:lang w:eastAsia="zh-CN"/>
              </w:rPr>
              <w:t>EventStream</w:t>
            </w:r>
            <w:proofErr w:type="spellEnd"/>
            <w:r>
              <w:rPr>
                <w:lang w:eastAsia="zh-CN"/>
              </w:rPr>
              <w:t xml:space="preserve"> element</w:t>
            </w:r>
          </w:p>
        </w:tc>
      </w:tr>
    </w:tbl>
    <w:p w14:paraId="4D83A889" w14:textId="77777777" w:rsidR="00597750" w:rsidRDefault="00597750" w:rsidP="00D96E81">
      <w:pPr>
        <w:pStyle w:val="Head2"/>
      </w:pPr>
      <w:proofErr w:type="spellStart"/>
      <w:r>
        <w:t>Ateme</w:t>
      </w:r>
      <w:proofErr w:type="spellEnd"/>
      <w:r>
        <w:t xml:space="preserve"> Titan Live Event Message Track output</w:t>
      </w:r>
    </w:p>
    <w:p w14:paraId="5E6D060D" w14:textId="705CCCD3" w:rsidR="00597750" w:rsidRDefault="00597750" w:rsidP="00597750">
      <w:pPr>
        <w:jc w:val="both"/>
      </w:pPr>
      <w:proofErr w:type="spellStart"/>
      <w:r>
        <w:t>Ateme</w:t>
      </w:r>
      <w:proofErr w:type="spellEnd"/>
      <w:r>
        <w:t xml:space="preserve"> Titan Live is an encoding solution that is currently developed and promoted by </w:t>
      </w:r>
      <w:proofErr w:type="spellStart"/>
      <w:r>
        <w:t>Ateme</w:t>
      </w:r>
      <w:proofErr w:type="spellEnd"/>
      <w:r>
        <w:t xml:space="preserve">. As part of its implementation, it added support for the live media ingest protocol specified in DASH-IF [1] and as part of that spec references ISO/IEC 23001-18 support for timed metadata in segments was also implemented. Traces for joint audio, </w:t>
      </w:r>
      <w:proofErr w:type="gramStart"/>
      <w:r>
        <w:t>video</w:t>
      </w:r>
      <w:proofErr w:type="gramEnd"/>
      <w:r>
        <w:t xml:space="preserve"> and MPEG-B part 18 metadata including SCTE-35 markers are attached in the contribution. </w:t>
      </w:r>
    </w:p>
    <w:p w14:paraId="178E1504" w14:textId="77777777" w:rsidR="00597750" w:rsidRDefault="00597750" w:rsidP="00D96E81">
      <w:pPr>
        <w:pStyle w:val="Head2"/>
      </w:pPr>
      <w:r>
        <w:t>Event Message Track implementation by Unified Streaming</w:t>
      </w:r>
    </w:p>
    <w:p w14:paraId="089E37FE" w14:textId="68C12035" w:rsidR="00597750" w:rsidRDefault="00597750" w:rsidP="00597750">
      <w:pPr>
        <w:jc w:val="both"/>
      </w:pPr>
      <w:r>
        <w:t xml:space="preserve">Another example file is created using the open source/reference implementation from Unified streaming that is currently available In </w:t>
      </w:r>
      <w:proofErr w:type="gramStart"/>
      <w:r>
        <w:t>https://github.com/unifiedstreaming/EventMessageTrack.git  (</w:t>
      </w:r>
      <w:proofErr w:type="gramEnd"/>
      <w:r>
        <w:t>see m58052). This implementation includes some tools to help understanding and implementing ISO IEC 23001-18. The example track files were generated using the command line as follows:</w:t>
      </w:r>
    </w:p>
    <w:p w14:paraId="22B3CE2A" w14:textId="2467CBC0" w:rsidR="00597750" w:rsidRDefault="00597750" w:rsidP="00D96E81">
      <w:pPr>
        <w:pStyle w:val="Head2"/>
      </w:pPr>
      <w:r>
        <w:t>gen_avail_track.exe 600000 2000 30000 180000</w:t>
      </w:r>
    </w:p>
    <w:p w14:paraId="66F8E0B8" w14:textId="77777777" w:rsidR="00597750" w:rsidRDefault="00597750" w:rsidP="00597750">
      <w:pPr>
        <w:jc w:val="both"/>
      </w:pPr>
      <w:r>
        <w:t xml:space="preserve">This command generated an event message track of 600 seconds (10 minutes) with 2 second segments, and 30 second ad break avails using a SCTE-35 </w:t>
      </w:r>
      <w:proofErr w:type="spellStart"/>
      <w:r>
        <w:t>splice_insert</w:t>
      </w:r>
      <w:proofErr w:type="spellEnd"/>
      <w:r>
        <w:t xml:space="preserve"> message every 180 seconds (3 minutes). This program also created the example </w:t>
      </w:r>
      <w:proofErr w:type="spellStart"/>
      <w:r>
        <w:t>EventStream</w:t>
      </w:r>
      <w:proofErr w:type="spellEnd"/>
      <w:r>
        <w:t xml:space="preserve"> that is written and included as attachment in </w:t>
      </w:r>
      <w:proofErr w:type="spellStart"/>
      <w:r>
        <w:t>out_avail_track.mpd</w:t>
      </w:r>
      <w:proofErr w:type="spellEnd"/>
      <w:r>
        <w:t xml:space="preserve">. The event message track is </w:t>
      </w:r>
      <w:proofErr w:type="spellStart"/>
      <w:r>
        <w:t>out_avail_</w:t>
      </w:r>
      <w:proofErr w:type="gramStart"/>
      <w:r>
        <w:t>track.cmfm</w:t>
      </w:r>
      <w:proofErr w:type="spellEnd"/>
      <w:proofErr w:type="gramEnd"/>
      <w:r>
        <w:t xml:space="preserve"> and attached to the contribution.</w:t>
      </w:r>
    </w:p>
    <w:p w14:paraId="74D1ED46" w14:textId="77777777" w:rsidR="00597750" w:rsidRDefault="00597750" w:rsidP="00597750">
      <w:pPr>
        <w:jc w:val="both"/>
      </w:pPr>
    </w:p>
    <w:p w14:paraId="75E263C9" w14:textId="11A8DCD7" w:rsidR="00597750" w:rsidRDefault="00597750" w:rsidP="00597750">
      <w:pPr>
        <w:jc w:val="both"/>
      </w:pPr>
      <w:r>
        <w:t xml:space="preserve">To create a file with overlaps, the </w:t>
      </w:r>
      <w:proofErr w:type="spellStart"/>
      <w:r>
        <w:t>out_avail_track.mpd</w:t>
      </w:r>
      <w:proofErr w:type="spellEnd"/>
      <w:r>
        <w:t xml:space="preserve"> was edited to make the events overlap resulting in </w:t>
      </w:r>
      <w:proofErr w:type="spellStart"/>
      <w:r>
        <w:t>avail_overlap.mpd</w:t>
      </w:r>
      <w:proofErr w:type="spellEnd"/>
      <w:r>
        <w:t xml:space="preserve">. This </w:t>
      </w:r>
      <w:proofErr w:type="spellStart"/>
      <w:r>
        <w:t>avail_overlap.mpd</w:t>
      </w:r>
      <w:proofErr w:type="spellEnd"/>
      <w:r>
        <w:t xml:space="preserve"> was then converted to another event message track file using the command:</w:t>
      </w:r>
    </w:p>
    <w:p w14:paraId="6FEB31F8" w14:textId="176E6FCB" w:rsidR="00597750" w:rsidRDefault="00597750" w:rsidP="00D96E81">
      <w:pPr>
        <w:pStyle w:val="Head2"/>
      </w:pPr>
      <w:r>
        <w:t xml:space="preserve">dash_event_fmp4.exe </w:t>
      </w:r>
      <w:proofErr w:type="spellStart"/>
      <w:r>
        <w:t>avail_overlap.mpd</w:t>
      </w:r>
      <w:proofErr w:type="spellEnd"/>
      <w:r>
        <w:t xml:space="preserve"> </w:t>
      </w:r>
      <w:proofErr w:type="spellStart"/>
      <w:r>
        <w:t>out_</w:t>
      </w:r>
      <w:proofErr w:type="gramStart"/>
      <w:r>
        <w:t>overlap.cmfm</w:t>
      </w:r>
      <w:proofErr w:type="spellEnd"/>
      <w:proofErr w:type="gramEnd"/>
      <w:r>
        <w:t xml:space="preserve"> 1 2000</w:t>
      </w:r>
    </w:p>
    <w:p w14:paraId="2CE8F786" w14:textId="77777777" w:rsidR="00597750" w:rsidRDefault="00597750" w:rsidP="00597750">
      <w:pPr>
        <w:jc w:val="both"/>
      </w:pPr>
      <w:r>
        <w:t xml:space="preserve">This command converts an MPD or </w:t>
      </w:r>
      <w:proofErr w:type="spellStart"/>
      <w:r>
        <w:t>EventStream</w:t>
      </w:r>
      <w:proofErr w:type="spellEnd"/>
      <w:r>
        <w:t xml:space="preserve"> element to a sparse track with id 1 and a segment duration of 2000 </w:t>
      </w:r>
      <w:proofErr w:type="spellStart"/>
      <w:r>
        <w:t>ms.</w:t>
      </w:r>
      <w:proofErr w:type="spellEnd"/>
      <w:r>
        <w:t xml:space="preserve"> </w:t>
      </w:r>
    </w:p>
    <w:p w14:paraId="5FDED0F5" w14:textId="5025972D" w:rsidR="00597750" w:rsidRDefault="00597750" w:rsidP="00D96E81">
      <w:pPr>
        <w:pStyle w:val="Head2"/>
      </w:pPr>
      <w:r>
        <w:lastRenderedPageBreak/>
        <w:t>Validation</w:t>
      </w:r>
    </w:p>
    <w:p w14:paraId="5000F9B8" w14:textId="6DC5CE90" w:rsidR="00597750" w:rsidRDefault="00597750" w:rsidP="00597750">
      <w:pPr>
        <w:jc w:val="both"/>
      </w:pPr>
      <w:r>
        <w:t>A separate validation suite was implemented and added to unified validator, which is an experimental mp4 checking and conformance tool: https://validator.unified-streaming.com/. By selecting the pull down event track the checks for event tracks are chosen. The implemented checks for the event message track are documented: https://validator.unified-streaming.com/docs/available_suites/timed-metadata-recommendations.html</w:t>
      </w:r>
    </w:p>
    <w:p w14:paraId="58925981" w14:textId="77777777" w:rsidR="00597750" w:rsidRDefault="00597750" w:rsidP="00597750">
      <w:pPr>
        <w:jc w:val="both"/>
      </w:pPr>
    </w:p>
    <w:p w14:paraId="12FBADC0" w14:textId="5078FA09" w:rsidR="00597750" w:rsidRDefault="00597750" w:rsidP="00597750">
      <w:pPr>
        <w:jc w:val="both"/>
      </w:pPr>
      <w:r>
        <w:t>All files passed the validation process.</w:t>
      </w:r>
    </w:p>
    <w:p w14:paraId="3AA4B087" w14:textId="7AEDA8C7" w:rsidR="0095215D" w:rsidRDefault="0095215D" w:rsidP="0095215D">
      <w:pPr>
        <w:pStyle w:val="Head1"/>
      </w:pPr>
      <w:r>
        <w:t>Multiplexed timed metadata track (</w:t>
      </w:r>
      <w:proofErr w:type="spellStart"/>
      <w:r>
        <w:t>mebx</w:t>
      </w:r>
      <w:proofErr w:type="spellEnd"/>
      <w:r>
        <w:t>)</w:t>
      </w:r>
    </w:p>
    <w:p w14:paraId="6073C857" w14:textId="77777777" w:rsidR="00FD100C" w:rsidRDefault="00FD100C" w:rsidP="00FD100C">
      <w:r>
        <w:t xml:space="preserve">The </w:t>
      </w:r>
      <w:r w:rsidRPr="001D3652">
        <w:rPr>
          <w:rStyle w:val="codeZchn"/>
        </w:rPr>
        <w:t>mebx</w:t>
      </w:r>
      <w:r>
        <w:t xml:space="preserve"> sample file uses the pattern </w:t>
      </w:r>
      <w:r>
        <w:rPr>
          <w:rStyle w:val="codeZchn"/>
        </w:rPr>
        <w:t>NI</w:t>
      </w:r>
      <w:r w:rsidRPr="001D3652">
        <w:rPr>
          <w:rStyle w:val="codeZchn"/>
        </w:rPr>
        <w:t>bFD</w:t>
      </w:r>
      <w:r>
        <w:t xml:space="preserve"> which repeats 6 times giving a total of 30 frames for the video track (1 second duration). The metadata associated with each frame is summarized in the table below:</w:t>
      </w:r>
    </w:p>
    <w:p w14:paraId="54D99CC1" w14:textId="77777777" w:rsidR="00FD100C" w:rsidRDefault="00FD100C" w:rsidP="00FD100C">
      <w:pPr>
        <w:pStyle w:val="Caption"/>
      </w:pPr>
      <w:bookmarkStart w:id="28" w:name="_Ref95851359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28"/>
      <w:r>
        <w:t>: Metadata per frame (this pattern repeats 6 times)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4"/>
        <w:gridCol w:w="1527"/>
        <w:gridCol w:w="1504"/>
        <w:gridCol w:w="1485"/>
        <w:gridCol w:w="1505"/>
        <w:gridCol w:w="1505"/>
      </w:tblGrid>
      <w:tr w:rsidR="00FD100C" w14:paraId="7DC05C5E" w14:textId="77777777" w:rsidTr="00016658">
        <w:trPr>
          <w:trHeight w:val="1562"/>
        </w:trPr>
        <w:tc>
          <w:tcPr>
            <w:tcW w:w="1557" w:type="dxa"/>
          </w:tcPr>
          <w:p w14:paraId="3B5F6836" w14:textId="77777777" w:rsidR="00FD100C" w:rsidRDefault="00FD100C" w:rsidP="00016658">
            <w:r>
              <w:t>Metadata</w:t>
            </w:r>
          </w:p>
        </w:tc>
        <w:tc>
          <w:tcPr>
            <w:tcW w:w="1557" w:type="dxa"/>
          </w:tcPr>
          <w:p w14:paraId="562DC020" w14:textId="77777777" w:rsidR="00FD100C" w:rsidRDefault="00FD100C" w:rsidP="00016658">
            <w:pPr>
              <w:jc w:val="center"/>
            </w:pPr>
            <w:r>
              <w:t>N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62D01127" wp14:editId="632EE3A7">
                  <wp:extent cx="406400" cy="304800"/>
                  <wp:effectExtent l="12700" t="12700" r="1270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3063AB" w14:textId="77777777" w:rsidR="00FD100C" w:rsidRDefault="00FD100C" w:rsidP="00016658">
            <w:pPr>
              <w:jc w:val="center"/>
            </w:pPr>
            <w:r w:rsidRPr="00F572BB">
              <w:t>Netherlands</w:t>
            </w:r>
          </w:p>
        </w:tc>
        <w:tc>
          <w:tcPr>
            <w:tcW w:w="1557" w:type="dxa"/>
          </w:tcPr>
          <w:p w14:paraId="3F6C5B02" w14:textId="77777777" w:rsidR="00FD100C" w:rsidRDefault="00FD100C" w:rsidP="00016658">
            <w:pPr>
              <w:jc w:val="center"/>
            </w:pPr>
            <w:r>
              <w:t>I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18E05962" wp14:editId="71D1C4AA">
                  <wp:extent cx="406400" cy="304800"/>
                  <wp:effectExtent l="12700" t="12700" r="12700" b="1270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EC24EF" w14:textId="77777777" w:rsidR="00FD100C" w:rsidRDefault="00FD100C" w:rsidP="00016658">
            <w:pPr>
              <w:jc w:val="center"/>
            </w:pPr>
            <w:r w:rsidRPr="00F572BB">
              <w:t>Indonesia</w:t>
            </w:r>
          </w:p>
        </w:tc>
        <w:tc>
          <w:tcPr>
            <w:tcW w:w="1558" w:type="dxa"/>
          </w:tcPr>
          <w:p w14:paraId="1051AA10" w14:textId="77777777" w:rsidR="00FD100C" w:rsidRDefault="00FD100C" w:rsidP="00016658">
            <w:pPr>
              <w:jc w:val="center"/>
            </w:pPr>
            <w:r>
              <w:t>b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17729337" wp14:editId="2186565C">
                  <wp:extent cx="406400" cy="304800"/>
                  <wp:effectExtent l="12700" t="12700" r="12700" b="1270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5D4FF" w14:textId="77777777" w:rsidR="00FD100C" w:rsidRDefault="00FD100C" w:rsidP="00016658">
            <w:pPr>
              <w:jc w:val="center"/>
            </w:pPr>
            <w:r w:rsidRPr="00F572BB">
              <w:t>Blue</w:t>
            </w:r>
          </w:p>
        </w:tc>
        <w:tc>
          <w:tcPr>
            <w:tcW w:w="1558" w:type="dxa"/>
          </w:tcPr>
          <w:p w14:paraId="1CF9026C" w14:textId="77777777" w:rsidR="00FD100C" w:rsidRDefault="00FD100C" w:rsidP="00016658">
            <w:pPr>
              <w:jc w:val="center"/>
            </w:pPr>
            <w:r>
              <w:t>F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39ABD5CC" wp14:editId="1035CCCD">
                  <wp:extent cx="406400" cy="304800"/>
                  <wp:effectExtent l="12700" t="12700" r="12700" b="1270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DE9D2A" w14:textId="77777777" w:rsidR="00FD100C" w:rsidRDefault="00FD100C" w:rsidP="00016658">
            <w:pPr>
              <w:jc w:val="center"/>
            </w:pPr>
            <w:r w:rsidRPr="00F572BB">
              <w:t>France</w:t>
            </w:r>
          </w:p>
        </w:tc>
        <w:tc>
          <w:tcPr>
            <w:tcW w:w="1558" w:type="dxa"/>
          </w:tcPr>
          <w:p w14:paraId="52400303" w14:textId="77777777" w:rsidR="00FD100C" w:rsidRDefault="00FD100C" w:rsidP="00016658">
            <w:pPr>
              <w:jc w:val="center"/>
            </w:pPr>
            <w:r>
              <w:t>D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7AFE9834" wp14:editId="14220AE3">
                  <wp:extent cx="406400" cy="304800"/>
                  <wp:effectExtent l="12700" t="12700" r="12700" b="1270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C0711D" w14:textId="77777777" w:rsidR="00FD100C" w:rsidRDefault="00FD100C" w:rsidP="00016658">
            <w:pPr>
              <w:jc w:val="center"/>
            </w:pPr>
            <w:r w:rsidRPr="00F572BB">
              <w:t>Germany</w:t>
            </w:r>
          </w:p>
        </w:tc>
      </w:tr>
      <w:tr w:rsidR="00FD100C" w14:paraId="45862CD0" w14:textId="77777777" w:rsidTr="00016658">
        <w:tc>
          <w:tcPr>
            <w:tcW w:w="1557" w:type="dxa"/>
          </w:tcPr>
          <w:p w14:paraId="57A485A5" w14:textId="77777777" w:rsidR="00FD100C" w:rsidRDefault="00FD100C" w:rsidP="00016658">
            <w:r>
              <w:t>Red</w:t>
            </w:r>
          </w:p>
        </w:tc>
        <w:tc>
          <w:tcPr>
            <w:tcW w:w="1557" w:type="dxa"/>
          </w:tcPr>
          <w:p w14:paraId="5DA802C0" w14:textId="77777777" w:rsidR="00FD100C" w:rsidRPr="003A4CF6" w:rsidRDefault="00FD100C" w:rsidP="00016658">
            <w:r>
              <w:t>0,0,64,16</w:t>
            </w:r>
          </w:p>
        </w:tc>
        <w:tc>
          <w:tcPr>
            <w:tcW w:w="1557" w:type="dxa"/>
          </w:tcPr>
          <w:p w14:paraId="117E6A9A" w14:textId="77777777" w:rsidR="00FD100C" w:rsidRPr="003A4CF6" w:rsidRDefault="00FD100C" w:rsidP="00016658">
            <w:r>
              <w:t>0,0,64,24</w:t>
            </w:r>
          </w:p>
        </w:tc>
        <w:tc>
          <w:tcPr>
            <w:tcW w:w="1558" w:type="dxa"/>
          </w:tcPr>
          <w:p w14:paraId="39CC4A2C" w14:textId="77777777" w:rsidR="00FD100C" w:rsidRPr="003A4CF6" w:rsidRDefault="00FD100C" w:rsidP="00016658">
            <w:r>
              <w:t>NULL</w:t>
            </w:r>
          </w:p>
        </w:tc>
        <w:tc>
          <w:tcPr>
            <w:tcW w:w="1558" w:type="dxa"/>
          </w:tcPr>
          <w:p w14:paraId="6D46449C" w14:textId="77777777" w:rsidR="00FD100C" w:rsidRPr="003A4CF6" w:rsidRDefault="00FD100C" w:rsidP="00016658">
            <w:r>
              <w:t>44,0,20,48</w:t>
            </w:r>
          </w:p>
        </w:tc>
        <w:tc>
          <w:tcPr>
            <w:tcW w:w="1558" w:type="dxa"/>
          </w:tcPr>
          <w:p w14:paraId="3BC31194" w14:textId="77777777" w:rsidR="00FD100C" w:rsidRPr="003A4CF6" w:rsidRDefault="00FD100C" w:rsidP="00016658">
            <w:r>
              <w:t>0,16,64,16</w:t>
            </w:r>
          </w:p>
        </w:tc>
      </w:tr>
      <w:tr w:rsidR="00FD100C" w14:paraId="1A501332" w14:textId="77777777" w:rsidTr="00016658">
        <w:tc>
          <w:tcPr>
            <w:tcW w:w="1557" w:type="dxa"/>
          </w:tcPr>
          <w:p w14:paraId="4771FD6E" w14:textId="77777777" w:rsidR="00FD100C" w:rsidRDefault="00FD100C" w:rsidP="00016658">
            <w:r>
              <w:t>Blue</w:t>
            </w:r>
          </w:p>
        </w:tc>
        <w:tc>
          <w:tcPr>
            <w:tcW w:w="1557" w:type="dxa"/>
          </w:tcPr>
          <w:p w14:paraId="7B1444F1" w14:textId="77777777" w:rsidR="00FD100C" w:rsidRDefault="00FD100C" w:rsidP="00016658">
            <w:r>
              <w:t>0,32,64,16</w:t>
            </w:r>
          </w:p>
        </w:tc>
        <w:tc>
          <w:tcPr>
            <w:tcW w:w="1557" w:type="dxa"/>
          </w:tcPr>
          <w:p w14:paraId="53A5C58A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19981FDE" w14:textId="77777777" w:rsidR="00FD100C" w:rsidRDefault="00FD100C" w:rsidP="00016658">
            <w:r>
              <w:t>0,0,64,48</w:t>
            </w:r>
          </w:p>
        </w:tc>
        <w:tc>
          <w:tcPr>
            <w:tcW w:w="1558" w:type="dxa"/>
          </w:tcPr>
          <w:p w14:paraId="7C0B4E3A" w14:textId="77777777" w:rsidR="00FD100C" w:rsidRDefault="00FD100C" w:rsidP="00016658">
            <w:r>
              <w:t>0,0,20,48</w:t>
            </w:r>
          </w:p>
        </w:tc>
        <w:tc>
          <w:tcPr>
            <w:tcW w:w="1558" w:type="dxa"/>
          </w:tcPr>
          <w:p w14:paraId="58C50B51" w14:textId="77777777" w:rsidR="00FD100C" w:rsidRDefault="00FD100C" w:rsidP="00016658">
            <w:r>
              <w:t>NULL</w:t>
            </w:r>
          </w:p>
        </w:tc>
      </w:tr>
      <w:tr w:rsidR="00FD100C" w14:paraId="70158D73" w14:textId="77777777" w:rsidTr="00016658">
        <w:tc>
          <w:tcPr>
            <w:tcW w:w="1557" w:type="dxa"/>
          </w:tcPr>
          <w:p w14:paraId="0CFD26CE" w14:textId="77777777" w:rsidR="00FD100C" w:rsidRDefault="00FD100C" w:rsidP="00016658">
            <w:r>
              <w:t>Yellow</w:t>
            </w:r>
          </w:p>
        </w:tc>
        <w:tc>
          <w:tcPr>
            <w:tcW w:w="1557" w:type="dxa"/>
          </w:tcPr>
          <w:p w14:paraId="66C664CE" w14:textId="77777777" w:rsidR="00FD100C" w:rsidRDefault="00FD100C" w:rsidP="00016658">
            <w:r>
              <w:t>NULL</w:t>
            </w:r>
          </w:p>
        </w:tc>
        <w:tc>
          <w:tcPr>
            <w:tcW w:w="1557" w:type="dxa"/>
          </w:tcPr>
          <w:p w14:paraId="641626F9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40E20D20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3B1E6954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18BB9A27" w14:textId="77777777" w:rsidR="00FD100C" w:rsidRDefault="00FD100C" w:rsidP="00016658">
            <w:r>
              <w:t>0,32,64,16</w:t>
            </w:r>
          </w:p>
        </w:tc>
      </w:tr>
      <w:tr w:rsidR="00FD100C" w14:paraId="134B30A0" w14:textId="77777777" w:rsidTr="00016658">
        <w:tc>
          <w:tcPr>
            <w:tcW w:w="1557" w:type="dxa"/>
          </w:tcPr>
          <w:p w14:paraId="05E07954" w14:textId="77777777" w:rsidR="00FD100C" w:rsidRDefault="00FD100C" w:rsidP="00016658">
            <w:r>
              <w:t>White</w:t>
            </w:r>
          </w:p>
        </w:tc>
        <w:tc>
          <w:tcPr>
            <w:tcW w:w="1557" w:type="dxa"/>
          </w:tcPr>
          <w:p w14:paraId="0F9B4B6F" w14:textId="77777777" w:rsidR="00FD100C" w:rsidRDefault="00FD100C" w:rsidP="00016658">
            <w:r>
              <w:t>0,16,64,16</w:t>
            </w:r>
          </w:p>
        </w:tc>
        <w:tc>
          <w:tcPr>
            <w:tcW w:w="1557" w:type="dxa"/>
          </w:tcPr>
          <w:p w14:paraId="53A9927A" w14:textId="77777777" w:rsidR="00FD100C" w:rsidRDefault="00FD100C" w:rsidP="00016658">
            <w:r>
              <w:t>0,24,64,24</w:t>
            </w:r>
          </w:p>
        </w:tc>
        <w:tc>
          <w:tcPr>
            <w:tcW w:w="1558" w:type="dxa"/>
          </w:tcPr>
          <w:p w14:paraId="2B653228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6441E838" w14:textId="77777777" w:rsidR="00FD100C" w:rsidRDefault="00FD100C" w:rsidP="00016658">
            <w:r>
              <w:t>20,0,24,48</w:t>
            </w:r>
          </w:p>
        </w:tc>
        <w:tc>
          <w:tcPr>
            <w:tcW w:w="1558" w:type="dxa"/>
          </w:tcPr>
          <w:p w14:paraId="4F769551" w14:textId="77777777" w:rsidR="00FD100C" w:rsidRDefault="00FD100C" w:rsidP="00016658">
            <w:r>
              <w:t>NULL</w:t>
            </w:r>
          </w:p>
        </w:tc>
      </w:tr>
      <w:tr w:rsidR="00FD100C" w14:paraId="79712324" w14:textId="77777777" w:rsidTr="00016658">
        <w:tc>
          <w:tcPr>
            <w:tcW w:w="1557" w:type="dxa"/>
          </w:tcPr>
          <w:p w14:paraId="469528B1" w14:textId="77777777" w:rsidR="00FD100C" w:rsidRDefault="00FD100C" w:rsidP="00016658">
            <w:r>
              <w:t>Black</w:t>
            </w:r>
          </w:p>
        </w:tc>
        <w:tc>
          <w:tcPr>
            <w:tcW w:w="1557" w:type="dxa"/>
          </w:tcPr>
          <w:p w14:paraId="6346DB7A" w14:textId="77777777" w:rsidR="00FD100C" w:rsidRDefault="00FD100C" w:rsidP="00016658">
            <w:r>
              <w:t>NULL</w:t>
            </w:r>
          </w:p>
        </w:tc>
        <w:tc>
          <w:tcPr>
            <w:tcW w:w="1557" w:type="dxa"/>
          </w:tcPr>
          <w:p w14:paraId="305EB49B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3C437D9E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0436F20A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4AF022BA" w14:textId="77777777" w:rsidR="00FD100C" w:rsidRDefault="00FD100C" w:rsidP="00016658">
            <w:r>
              <w:t>0,0,64,16</w:t>
            </w:r>
          </w:p>
        </w:tc>
      </w:tr>
    </w:tbl>
    <w:p w14:paraId="045E19A9" w14:textId="77777777" w:rsidR="00FD100C" w:rsidRDefault="00FD100C" w:rsidP="006E69AA">
      <w:pPr>
        <w:pStyle w:val="Head2"/>
        <w:pPrChange w:id="29" w:author="Dimitri Podborski" w:date="2022-08-25T15:23:00Z">
          <w:pPr>
            <w:pStyle w:val="Heading1"/>
          </w:pPr>
        </w:pPrChange>
      </w:pPr>
      <w:bookmarkStart w:id="30" w:name="_Ref95852318"/>
      <w:r>
        <w:t>Test file</w:t>
      </w:r>
    </w:p>
    <w:p w14:paraId="290B2C5B" w14:textId="77777777" w:rsidR="00FD100C" w:rsidRDefault="00FD100C" w:rsidP="00FD100C">
      <w:r>
        <w:t xml:space="preserve">The file </w:t>
      </w:r>
      <w:r w:rsidRPr="009D3782">
        <w:rPr>
          <w:b/>
          <w:bCs/>
        </w:rPr>
        <w:t>test_mebx_me4c.mp4</w:t>
      </w:r>
      <w:bookmarkEnd w:id="30"/>
      <w:r w:rsidRPr="009D3782">
        <w:rPr>
          <w:b/>
          <w:bCs/>
        </w:rPr>
        <w:t xml:space="preserve"> </w:t>
      </w:r>
      <w:r>
        <w:t xml:space="preserve">uses </w:t>
      </w:r>
      <w:r w:rsidRPr="0044783E">
        <w:rPr>
          <w:rStyle w:val="codeZchn"/>
        </w:rPr>
        <w:t>key_namespace=me4c</w:t>
      </w:r>
      <w:r>
        <w:t xml:space="preserve"> for all metadata items from </w:t>
      </w:r>
      <w:r>
        <w:fldChar w:fldCharType="begin"/>
      </w:r>
      <w:r>
        <w:instrText xml:space="preserve"> REF _Ref95851359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>. The color sample format is defined as:</w:t>
      </w:r>
    </w:p>
    <w:p w14:paraId="2CB16F3C" w14:textId="77777777" w:rsidR="00FD100C" w:rsidRPr="00E05D04" w:rsidRDefault="00FD100C" w:rsidP="00FD100C">
      <w:pPr>
        <w:pStyle w:val="code"/>
      </w:pPr>
      <w:r>
        <w:t>class ColorSample extends Box(local_key_id){</w:t>
      </w:r>
      <w:r>
        <w:br/>
      </w:r>
      <w:r>
        <w:tab/>
        <w:t>unsigned int(32) x;</w:t>
      </w:r>
      <w:r>
        <w:br/>
      </w:r>
      <w:r>
        <w:tab/>
        <w:t>unsigned int(32) y;</w:t>
      </w:r>
      <w:r>
        <w:br/>
      </w:r>
      <w:r>
        <w:tab/>
        <w:t>unsigned int(32) width;</w:t>
      </w:r>
      <w:r>
        <w:br/>
      </w:r>
      <w:r>
        <w:tab/>
        <w:t>unsigned int(32) height;</w:t>
      </w:r>
      <w:r>
        <w:br/>
        <w:t>}</w:t>
      </w:r>
    </w:p>
    <w:p w14:paraId="2E0511E9" w14:textId="77777777" w:rsidR="00FD100C" w:rsidRDefault="00FD100C" w:rsidP="00FD100C">
      <w:r w:rsidRPr="00E05D04">
        <w:rPr>
          <w:rStyle w:val="codeZchn"/>
        </w:rPr>
        <w:t>key_value</w:t>
      </w:r>
      <w:r>
        <w:t xml:space="preserve"> from </w:t>
      </w:r>
      <w:r w:rsidRPr="00E05D04">
        <w:rPr>
          <w:rStyle w:val="codeZchn"/>
        </w:rPr>
        <w:t>the MetadataKeyDeclarationBox</w:t>
      </w:r>
      <w:r>
        <w:t xml:space="preserve"> is used as the </w:t>
      </w:r>
      <w:r w:rsidRPr="00E05D04">
        <w:rPr>
          <w:rStyle w:val="codeZchn"/>
        </w:rPr>
        <w:t>local_key_id</w:t>
      </w:r>
      <w:r>
        <w:t xml:space="preserve"> with the following </w:t>
      </w:r>
      <w:proofErr w:type="spellStart"/>
      <w:r>
        <w:t>FourCCs</w:t>
      </w:r>
      <w:proofErr w:type="spellEnd"/>
      <w:r>
        <w:t>:</w:t>
      </w:r>
    </w:p>
    <w:p w14:paraId="138CEB91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redd</w:t>
      </w:r>
      <w:r>
        <w:tab/>
      </w:r>
      <w:proofErr w:type="gramStart"/>
      <w:r>
        <w:t>Red</w:t>
      </w:r>
      <w:proofErr w:type="gramEnd"/>
      <w:r>
        <w:t xml:space="preserve"> color</w:t>
      </w:r>
    </w:p>
    <w:p w14:paraId="2035DDF0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blue</w:t>
      </w:r>
      <w:r>
        <w:tab/>
      </w:r>
      <w:proofErr w:type="gramStart"/>
      <w:r>
        <w:t>Blue</w:t>
      </w:r>
      <w:proofErr w:type="gramEnd"/>
      <w:r>
        <w:t xml:space="preserve"> color</w:t>
      </w:r>
    </w:p>
    <w:p w14:paraId="4D9005DF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ylow</w:t>
      </w:r>
      <w:r>
        <w:tab/>
      </w:r>
      <w:proofErr w:type="gramStart"/>
      <w:r>
        <w:t>Yellow</w:t>
      </w:r>
      <w:proofErr w:type="gramEnd"/>
      <w:r>
        <w:t xml:space="preserve"> color</w:t>
      </w:r>
    </w:p>
    <w:p w14:paraId="293E1301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whte</w:t>
      </w:r>
      <w:r>
        <w:tab/>
        <w:t>White color</w:t>
      </w:r>
    </w:p>
    <w:p w14:paraId="4D6BE2C8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blck</w:t>
      </w:r>
      <w:r>
        <w:tab/>
        <w:t>Black color</w:t>
      </w:r>
    </w:p>
    <w:p w14:paraId="0A70C2F9" w14:textId="77777777" w:rsidR="00FD100C" w:rsidRDefault="00FD100C" w:rsidP="00D96E81"/>
    <w:p w14:paraId="245E89BA" w14:textId="5C472BE9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lastRenderedPageBreak/>
        <w:t>References</w:t>
      </w:r>
    </w:p>
    <w:p w14:paraId="65B530B6" w14:textId="23A0DD10" w:rsidR="001B2169" w:rsidRDefault="001B2169" w:rsidP="001B2169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31" w:name="_Ref62063879"/>
      <w:r w:rsidRPr="00F12AA6">
        <w:rPr>
          <w:rFonts w:eastAsia="MS Mincho"/>
        </w:rPr>
        <w:t>Jean Le Feuvre, "</w:t>
      </w:r>
      <w:r w:rsidR="009506F1">
        <w:rPr>
          <w:rFonts w:eastAsia="MS Mincho"/>
        </w:rPr>
        <w:t>Input on ISOBMFF conformance</w:t>
      </w:r>
      <w:r w:rsidRPr="00F12AA6">
        <w:rPr>
          <w:rFonts w:eastAsia="MS Mincho"/>
        </w:rPr>
        <w:t>", Telecom ParisTech,</w:t>
      </w:r>
      <w:r>
        <w:rPr>
          <w:rFonts w:eastAsia="MS Mincho"/>
        </w:rPr>
        <w:t xml:space="preserve"> MPEG#1</w:t>
      </w:r>
      <w:r w:rsidR="009506F1">
        <w:rPr>
          <w:rFonts w:eastAsia="MS Mincho"/>
        </w:rPr>
        <w:t>34</w:t>
      </w:r>
      <w:r w:rsidRPr="00F12AA6">
        <w:rPr>
          <w:rFonts w:eastAsia="MS Mincho"/>
        </w:rPr>
        <w:t xml:space="preserve"> </w:t>
      </w:r>
      <w:hyperlink r:id="rId23" w:history="1">
        <w:r w:rsidRPr="008C257C">
          <w:rPr>
            <w:rStyle w:val="Hyperlink"/>
            <w:rFonts w:eastAsia="MS Mincho"/>
          </w:rPr>
          <w:t>m</w:t>
        </w:r>
        <w:r w:rsidR="009506F1">
          <w:rPr>
            <w:rStyle w:val="Hyperlink"/>
            <w:rFonts w:eastAsia="MS Mincho"/>
          </w:rPr>
          <w:t>56755</w:t>
        </w:r>
      </w:hyperlink>
      <w:bookmarkEnd w:id="31"/>
    </w:p>
    <w:p w14:paraId="316C6AC1" w14:textId="32BB47EB" w:rsidR="00DD139B" w:rsidRPr="00D96E81" w:rsidRDefault="009506F1" w:rsidP="00DD139B">
      <w:pPr>
        <w:numPr>
          <w:ilvl w:val="0"/>
          <w:numId w:val="8"/>
        </w:numPr>
        <w:spacing w:after="80"/>
        <w:contextualSpacing/>
        <w:jc w:val="both"/>
        <w:rPr>
          <w:rStyle w:val="Hyperlink"/>
          <w:rFonts w:eastAsia="MS Mincho"/>
          <w:color w:val="auto"/>
          <w:u w:val="none"/>
        </w:rPr>
      </w:pPr>
      <w:bookmarkStart w:id="32" w:name="_Ref62067342"/>
      <w:r w:rsidRPr="009506F1">
        <w:rPr>
          <w:rFonts w:eastAsia="MS Mincho"/>
        </w:rPr>
        <w:t>Kashyap Kammachi-Sreedhar, Miska M. Hannuksela, Emre B. Aksu (Nokia), Lasse Heikkilä (Vincit)</w:t>
      </w:r>
      <w:r w:rsidR="001B2169" w:rsidRPr="00F12AA6">
        <w:rPr>
          <w:rFonts w:eastAsia="MS Mincho"/>
        </w:rPr>
        <w:t>, "</w:t>
      </w:r>
      <w:r w:rsidRPr="009506F1">
        <w:rPr>
          <w:rFonts w:eastAsia="MS Mincho"/>
        </w:rPr>
        <w:t>VVC in 14496-15 conformance test vectors</w:t>
      </w:r>
      <w:r w:rsidR="001B2169" w:rsidRPr="00F12AA6">
        <w:rPr>
          <w:rFonts w:eastAsia="MS Mincho"/>
        </w:rPr>
        <w:t xml:space="preserve">", </w:t>
      </w:r>
      <w:r w:rsidRPr="009506F1">
        <w:rPr>
          <w:rFonts w:eastAsia="MS Mincho"/>
        </w:rPr>
        <w:t>Nokia</w:t>
      </w:r>
      <w:r w:rsidR="001B2169" w:rsidRPr="00F12AA6">
        <w:rPr>
          <w:rFonts w:eastAsia="MS Mincho"/>
        </w:rPr>
        <w:t xml:space="preserve">, </w:t>
      </w:r>
      <w:r w:rsidR="001B2169" w:rsidRPr="009506F1">
        <w:rPr>
          <w:rFonts w:eastAsia="MS Mincho"/>
        </w:rPr>
        <w:t>MPEG#1</w:t>
      </w:r>
      <w:r w:rsidRPr="009506F1">
        <w:rPr>
          <w:rFonts w:eastAsia="MS Mincho"/>
        </w:rPr>
        <w:t>34</w:t>
      </w:r>
      <w:r w:rsidR="001B2169" w:rsidRPr="009506F1">
        <w:rPr>
          <w:rFonts w:eastAsia="MS Mincho"/>
        </w:rPr>
        <w:t xml:space="preserve"> </w:t>
      </w:r>
      <w:hyperlink r:id="rId24" w:history="1">
        <w:r>
          <w:rPr>
            <w:rStyle w:val="Hyperlink"/>
            <w:rFonts w:eastAsia="MS Mincho"/>
          </w:rPr>
          <w:t>m56817</w:t>
        </w:r>
      </w:hyperlink>
      <w:bookmarkEnd w:id="32"/>
    </w:p>
    <w:p w14:paraId="55C2C5E1" w14:textId="2BA00EF9" w:rsidR="00C43063" w:rsidRDefault="00C43063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33" w:name="_Ref79509631"/>
      <w:r w:rsidRPr="009506F1">
        <w:rPr>
          <w:rFonts w:eastAsia="MS Mincho"/>
        </w:rPr>
        <w:t>Kashyap Kammachi-Sreedhar, Miska M. Hannuksela, Emre B. Aksu (Nokia), Lasse Heikkilä (Vincit)</w:t>
      </w:r>
      <w:r w:rsidRPr="00F12AA6">
        <w:rPr>
          <w:rFonts w:eastAsia="MS Mincho"/>
        </w:rPr>
        <w:t>, "</w:t>
      </w:r>
      <w:r w:rsidRPr="00C43063">
        <w:rPr>
          <w:rFonts w:eastAsia="MS Mincho"/>
        </w:rPr>
        <w:t xml:space="preserve">VVC in 14496-15 conformance test vectors update”, Nokia, MPEG#135 </w:t>
      </w:r>
      <w:hyperlink r:id="rId25" w:history="1">
        <w:r w:rsidRPr="00C43063">
          <w:rPr>
            <w:rStyle w:val="Hyperlink"/>
            <w:rFonts w:eastAsia="MS Mincho"/>
          </w:rPr>
          <w:t>m57436</w:t>
        </w:r>
      </w:hyperlink>
      <w:bookmarkEnd w:id="33"/>
    </w:p>
    <w:p w14:paraId="366B43E5" w14:textId="509EE03A" w:rsidR="002A6A07" w:rsidRDefault="002A6A07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34" w:name="_Ref85453348"/>
      <w:r w:rsidRPr="002A6A07">
        <w:rPr>
          <w:rFonts w:eastAsia="MS Mincho"/>
        </w:rPr>
        <w:t>Kashyap Kammachi-Sreedhar, Miska M. Hannuksela, Emre B. Aksu (Nokia), Lasse Heikkilä (Kodan)</w:t>
      </w:r>
      <w:r w:rsidR="00EB72A6">
        <w:rPr>
          <w:rFonts w:eastAsia="MS Mincho"/>
        </w:rPr>
        <w:t>, “</w:t>
      </w:r>
      <w:r w:rsidR="00EB72A6" w:rsidRPr="00EB72A6">
        <w:rPr>
          <w:rFonts w:eastAsia="MS Mincho"/>
        </w:rPr>
        <w:t>VVC in 14496-15 conformance test vectors update</w:t>
      </w:r>
      <w:r w:rsidR="00EB72A6">
        <w:rPr>
          <w:rFonts w:eastAsia="MS Mincho"/>
        </w:rPr>
        <w:t xml:space="preserve">”, </w:t>
      </w:r>
      <w:hyperlink r:id="rId26" w:history="1">
        <w:r w:rsidR="00EB72A6" w:rsidRPr="00EB72A6">
          <w:rPr>
            <w:rStyle w:val="Hyperlink"/>
            <w:rFonts w:eastAsia="MS Mincho"/>
          </w:rPr>
          <w:t>m58142</w:t>
        </w:r>
      </w:hyperlink>
      <w:bookmarkEnd w:id="34"/>
    </w:p>
    <w:p w14:paraId="7A0CEC54" w14:textId="69EDEBEC" w:rsidR="00123CD9" w:rsidRDefault="007363E5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35" w:name="_Ref93682050"/>
      <w:r w:rsidRPr="007363E5">
        <w:rPr>
          <w:rFonts w:eastAsia="MS Mincho"/>
        </w:rPr>
        <w:t xml:space="preserve">Kashyap </w:t>
      </w:r>
      <w:proofErr w:type="spellStart"/>
      <w:r w:rsidRPr="007363E5">
        <w:rPr>
          <w:rFonts w:eastAsia="MS Mincho"/>
        </w:rPr>
        <w:t>Kammachi</w:t>
      </w:r>
      <w:proofErr w:type="spellEnd"/>
      <w:r w:rsidRPr="007363E5">
        <w:rPr>
          <w:rFonts w:eastAsia="MS Mincho"/>
        </w:rPr>
        <w:t xml:space="preserve">-Sreedhar, </w:t>
      </w:r>
      <w:proofErr w:type="spellStart"/>
      <w:r w:rsidRPr="007363E5">
        <w:rPr>
          <w:rFonts w:eastAsia="MS Mincho"/>
        </w:rPr>
        <w:t>Miska</w:t>
      </w:r>
      <w:proofErr w:type="spellEnd"/>
      <w:r w:rsidRPr="007363E5">
        <w:rPr>
          <w:rFonts w:eastAsia="MS Mincho"/>
        </w:rPr>
        <w:t xml:space="preserve"> M. </w:t>
      </w:r>
      <w:proofErr w:type="spellStart"/>
      <w:r w:rsidRPr="007363E5">
        <w:rPr>
          <w:rFonts w:eastAsia="MS Mincho"/>
        </w:rPr>
        <w:t>Hannuksela</w:t>
      </w:r>
      <w:proofErr w:type="spellEnd"/>
      <w:r w:rsidRPr="007363E5">
        <w:rPr>
          <w:rFonts w:eastAsia="MS Mincho"/>
        </w:rPr>
        <w:t xml:space="preserve">, Emre B. Aksu (Nokia), Lasse </w:t>
      </w:r>
      <w:proofErr w:type="spellStart"/>
      <w:r w:rsidRPr="007363E5">
        <w:rPr>
          <w:rFonts w:eastAsia="MS Mincho"/>
        </w:rPr>
        <w:t>Heikkilä</w:t>
      </w:r>
      <w:proofErr w:type="spellEnd"/>
      <w:r w:rsidRPr="007363E5">
        <w:rPr>
          <w:rFonts w:eastAsia="MS Mincho"/>
        </w:rPr>
        <w:t xml:space="preserve"> (</w:t>
      </w:r>
      <w:proofErr w:type="spellStart"/>
      <w:r w:rsidRPr="007363E5">
        <w:rPr>
          <w:rFonts w:eastAsia="MS Mincho"/>
        </w:rPr>
        <w:t>Kodan</w:t>
      </w:r>
      <w:proofErr w:type="spellEnd"/>
      <w:r w:rsidRPr="007363E5">
        <w:rPr>
          <w:rFonts w:eastAsia="MS Mincho"/>
        </w:rPr>
        <w:t>)</w:t>
      </w:r>
      <w:r>
        <w:rPr>
          <w:rFonts w:eastAsia="MS Mincho"/>
        </w:rPr>
        <w:t>, “</w:t>
      </w:r>
      <w:r w:rsidRPr="007363E5">
        <w:rPr>
          <w:rFonts w:eastAsia="MS Mincho"/>
        </w:rPr>
        <w:t>VVC in 14496-15 conformance test vectors update</w:t>
      </w:r>
      <w:r>
        <w:rPr>
          <w:rFonts w:eastAsia="MS Mincho"/>
        </w:rPr>
        <w:t>”, m58915</w:t>
      </w:r>
      <w:bookmarkEnd w:id="35"/>
    </w:p>
    <w:p w14:paraId="6780A6C1" w14:textId="54301665" w:rsidR="008335A6" w:rsidRPr="005259B9" w:rsidRDefault="008335A6" w:rsidP="00DD139B">
      <w:pPr>
        <w:numPr>
          <w:ilvl w:val="0"/>
          <w:numId w:val="8"/>
        </w:numPr>
        <w:spacing w:after="80"/>
        <w:contextualSpacing/>
        <w:jc w:val="both"/>
        <w:rPr>
          <w:ins w:id="36" w:author="Dimitri Podborski" w:date="2022-08-25T15:16:00Z"/>
          <w:rStyle w:val="Hyperlink"/>
          <w:rFonts w:eastAsia="MS Mincho"/>
          <w:color w:val="auto"/>
          <w:u w:val="none"/>
          <w:rPrChange w:id="37" w:author="Dimitri Podborski" w:date="2022-08-25T15:16:00Z">
            <w:rPr>
              <w:ins w:id="38" w:author="Dimitri Podborski" w:date="2022-08-25T15:16:00Z"/>
              <w:rStyle w:val="Hyperlink"/>
              <w:rFonts w:eastAsia="MS Mincho"/>
            </w:rPr>
          </w:rPrChange>
        </w:rPr>
      </w:pPr>
      <w:bookmarkStart w:id="39" w:name="_Ref93682410"/>
      <w:r>
        <w:rPr>
          <w:rFonts w:eastAsia="MS Mincho"/>
        </w:rPr>
        <w:t>Dimitri Podborski, “</w:t>
      </w:r>
      <w:r w:rsidRPr="008335A6">
        <w:rPr>
          <w:rFonts w:eastAsia="MS Mincho"/>
        </w:rPr>
        <w:t>On File Format conformance</w:t>
      </w:r>
      <w:r>
        <w:rPr>
          <w:rFonts w:eastAsia="MS Mincho"/>
        </w:rPr>
        <w:t xml:space="preserve">”, </w:t>
      </w:r>
      <w:hyperlink r:id="rId27" w:history="1">
        <w:r w:rsidRPr="008335A6">
          <w:rPr>
            <w:rStyle w:val="Hyperlink"/>
            <w:rFonts w:eastAsia="MS Mincho"/>
          </w:rPr>
          <w:t>m58518</w:t>
        </w:r>
      </w:hyperlink>
      <w:bookmarkEnd w:id="39"/>
    </w:p>
    <w:p w14:paraId="53D805FE" w14:textId="102FA034" w:rsidR="005259B9" w:rsidRPr="005818C1" w:rsidRDefault="005259B9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40" w:name="_Ref112333103"/>
      <w:ins w:id="41" w:author="Dimitri Podborski" w:date="2022-08-25T15:16:00Z">
        <w:r>
          <w:rPr>
            <w:rFonts w:eastAsia="MS Mincho"/>
          </w:rPr>
          <w:t xml:space="preserve">Cyril </w:t>
        </w:r>
        <w:proofErr w:type="spellStart"/>
        <w:r>
          <w:rPr>
            <w:rFonts w:eastAsia="MS Mincho"/>
          </w:rPr>
          <w:t>Concolato</w:t>
        </w:r>
        <w:proofErr w:type="spellEnd"/>
        <w:r>
          <w:rPr>
            <w:rFonts w:eastAsia="MS Mincho"/>
          </w:rPr>
          <w:t>, Dimitr</w:t>
        </w:r>
      </w:ins>
      <w:ins w:id="42" w:author="Dimitri Podborski" w:date="2022-08-25T15:17:00Z">
        <w:r>
          <w:rPr>
            <w:rFonts w:eastAsia="MS Mincho"/>
          </w:rPr>
          <w:t>i Podborski, "</w:t>
        </w:r>
        <w:r w:rsidRPr="005259B9">
          <w:t xml:space="preserve"> </w:t>
        </w:r>
        <w:r w:rsidRPr="005259B9">
          <w:rPr>
            <w:rFonts w:eastAsia="MS Mincho"/>
          </w:rPr>
          <w:t>On File Format Conformance and Reference Software</w:t>
        </w:r>
        <w:r>
          <w:rPr>
            <w:rFonts w:eastAsia="MS Mincho"/>
          </w:rPr>
          <w:t xml:space="preserve">", </w:t>
        </w:r>
        <w:r>
          <w:rPr>
            <w:rFonts w:eastAsia="MS Mincho"/>
          </w:rPr>
          <w:fldChar w:fldCharType="begin"/>
        </w:r>
        <w:r>
          <w:rPr>
            <w:rFonts w:eastAsia="MS Mincho"/>
          </w:rPr>
          <w:instrText xml:space="preserve"> HYPERLINK "https://dms.mpeg.expert/doc_end_user/current_document.php?id=83643" </w:instrText>
        </w:r>
        <w:r>
          <w:rPr>
            <w:rFonts w:eastAsia="MS Mincho"/>
          </w:rPr>
        </w:r>
        <w:r>
          <w:rPr>
            <w:rFonts w:eastAsia="MS Mincho"/>
          </w:rPr>
          <w:fldChar w:fldCharType="separate"/>
        </w:r>
        <w:r w:rsidRPr="005259B9">
          <w:rPr>
            <w:rStyle w:val="Hyperlink"/>
            <w:rFonts w:eastAsia="MS Mincho"/>
          </w:rPr>
          <w:t>m60397</w:t>
        </w:r>
        <w:r>
          <w:rPr>
            <w:rFonts w:eastAsia="MS Mincho"/>
          </w:rPr>
          <w:fldChar w:fldCharType="end"/>
        </w:r>
      </w:ins>
      <w:bookmarkEnd w:id="40"/>
    </w:p>
    <w:sectPr w:rsidR="005259B9" w:rsidRPr="005818C1" w:rsidSect="00954B0D">
      <w:footerReference w:type="default" r:id="rId28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7DB29" w14:textId="77777777" w:rsidR="00E30D14" w:rsidRDefault="00E30D14" w:rsidP="009E784A">
      <w:r>
        <w:separator/>
      </w:r>
    </w:p>
  </w:endnote>
  <w:endnote w:type="continuationSeparator" w:id="0">
    <w:p w14:paraId="4D410F99" w14:textId="77777777" w:rsidR="00E30D14" w:rsidRDefault="00E30D1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BC9F5" w14:textId="77777777" w:rsidR="00E30D14" w:rsidRDefault="00E30D14" w:rsidP="009E784A">
      <w:r>
        <w:separator/>
      </w:r>
    </w:p>
  </w:footnote>
  <w:footnote w:type="continuationSeparator" w:id="0">
    <w:p w14:paraId="5546726B" w14:textId="77777777" w:rsidR="00E30D14" w:rsidRDefault="00E30D1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28F8"/>
    <w:multiLevelType w:val="hybridMultilevel"/>
    <w:tmpl w:val="B66E432A"/>
    <w:lvl w:ilvl="0" w:tplc="35928C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A2C14"/>
    <w:multiLevelType w:val="hybridMultilevel"/>
    <w:tmpl w:val="6CFC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B02A6"/>
    <w:multiLevelType w:val="hybridMultilevel"/>
    <w:tmpl w:val="9C423F6C"/>
    <w:lvl w:ilvl="0" w:tplc="BF44110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143C6"/>
    <w:multiLevelType w:val="hybridMultilevel"/>
    <w:tmpl w:val="893AE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8295D"/>
    <w:multiLevelType w:val="hybridMultilevel"/>
    <w:tmpl w:val="046A9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C7EB8"/>
    <w:multiLevelType w:val="multilevel"/>
    <w:tmpl w:val="975087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7" w15:restartNumberingAfterBreak="0">
    <w:nsid w:val="52A71F16"/>
    <w:multiLevelType w:val="hybridMultilevel"/>
    <w:tmpl w:val="7B3658AA"/>
    <w:lvl w:ilvl="0" w:tplc="996C4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F7C20"/>
    <w:multiLevelType w:val="hybridMultilevel"/>
    <w:tmpl w:val="731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A34068"/>
    <w:multiLevelType w:val="multilevel"/>
    <w:tmpl w:val="58924E8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721250160">
    <w:abstractNumId w:val="9"/>
  </w:num>
  <w:num w:numId="2" w16cid:durableId="1045369326">
    <w:abstractNumId w:val="10"/>
  </w:num>
  <w:num w:numId="3" w16cid:durableId="250284789">
    <w:abstractNumId w:val="10"/>
  </w:num>
  <w:num w:numId="4" w16cid:durableId="1327708624">
    <w:abstractNumId w:val="10"/>
  </w:num>
  <w:num w:numId="5" w16cid:durableId="2002003959">
    <w:abstractNumId w:val="10"/>
  </w:num>
  <w:num w:numId="6" w16cid:durableId="506287050">
    <w:abstractNumId w:val="10"/>
  </w:num>
  <w:num w:numId="7" w16cid:durableId="1410468653">
    <w:abstractNumId w:val="10"/>
  </w:num>
  <w:num w:numId="8" w16cid:durableId="1250236459">
    <w:abstractNumId w:val="5"/>
  </w:num>
  <w:num w:numId="9" w16cid:durableId="149756826">
    <w:abstractNumId w:val="7"/>
  </w:num>
  <w:num w:numId="10" w16cid:durableId="1452432057">
    <w:abstractNumId w:val="3"/>
  </w:num>
  <w:num w:numId="11" w16cid:durableId="648361609">
    <w:abstractNumId w:val="4"/>
  </w:num>
  <w:num w:numId="12" w16cid:durableId="2133089862">
    <w:abstractNumId w:val="1"/>
  </w:num>
  <w:num w:numId="13" w16cid:durableId="524710493">
    <w:abstractNumId w:val="8"/>
  </w:num>
  <w:num w:numId="14" w16cid:durableId="1293439239">
    <w:abstractNumId w:val="0"/>
  </w:num>
  <w:num w:numId="15" w16cid:durableId="468549054">
    <w:abstractNumId w:val="6"/>
  </w:num>
  <w:num w:numId="16" w16cid:durableId="11254623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mitri Podborski">
    <w15:presenceInfo w15:providerId="AD" w15:userId="S::dpodborski@apple.com::ca13a137-963e-4055-9db9-d9c16abfe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2433"/>
    <w:rsid w:val="000968DA"/>
    <w:rsid w:val="000C78E6"/>
    <w:rsid w:val="000D11D8"/>
    <w:rsid w:val="00123CD9"/>
    <w:rsid w:val="0014252C"/>
    <w:rsid w:val="0017051E"/>
    <w:rsid w:val="0018563E"/>
    <w:rsid w:val="00195FF0"/>
    <w:rsid w:val="00196997"/>
    <w:rsid w:val="001A4001"/>
    <w:rsid w:val="001B2169"/>
    <w:rsid w:val="001D65A8"/>
    <w:rsid w:val="001E18A9"/>
    <w:rsid w:val="00231309"/>
    <w:rsid w:val="002405F8"/>
    <w:rsid w:val="00263789"/>
    <w:rsid w:val="00266C54"/>
    <w:rsid w:val="00272AD3"/>
    <w:rsid w:val="00281600"/>
    <w:rsid w:val="002A6A07"/>
    <w:rsid w:val="002B447B"/>
    <w:rsid w:val="002B7B0F"/>
    <w:rsid w:val="002C0A79"/>
    <w:rsid w:val="0031231A"/>
    <w:rsid w:val="003226C8"/>
    <w:rsid w:val="00385C5D"/>
    <w:rsid w:val="003B0FC6"/>
    <w:rsid w:val="003F5AE6"/>
    <w:rsid w:val="00430279"/>
    <w:rsid w:val="00481906"/>
    <w:rsid w:val="004B3B2B"/>
    <w:rsid w:val="004C0A1D"/>
    <w:rsid w:val="004C352E"/>
    <w:rsid w:val="004E45B6"/>
    <w:rsid w:val="004F5473"/>
    <w:rsid w:val="00506FB1"/>
    <w:rsid w:val="00511E6B"/>
    <w:rsid w:val="005259B9"/>
    <w:rsid w:val="00540DEA"/>
    <w:rsid w:val="005612C2"/>
    <w:rsid w:val="005818C1"/>
    <w:rsid w:val="00581F42"/>
    <w:rsid w:val="00597750"/>
    <w:rsid w:val="005C2A51"/>
    <w:rsid w:val="005F59AA"/>
    <w:rsid w:val="00622C6C"/>
    <w:rsid w:val="0063127E"/>
    <w:rsid w:val="00651912"/>
    <w:rsid w:val="00667E20"/>
    <w:rsid w:val="006E69AA"/>
    <w:rsid w:val="007363E5"/>
    <w:rsid w:val="007609AE"/>
    <w:rsid w:val="007D3F1F"/>
    <w:rsid w:val="007F537F"/>
    <w:rsid w:val="00804D88"/>
    <w:rsid w:val="008335A6"/>
    <w:rsid w:val="00881CCB"/>
    <w:rsid w:val="008E7795"/>
    <w:rsid w:val="00921DEE"/>
    <w:rsid w:val="009506F1"/>
    <w:rsid w:val="0095215D"/>
    <w:rsid w:val="00954B0D"/>
    <w:rsid w:val="009636E0"/>
    <w:rsid w:val="00967EB1"/>
    <w:rsid w:val="00980E7B"/>
    <w:rsid w:val="009B09C2"/>
    <w:rsid w:val="009C464E"/>
    <w:rsid w:val="009C5AAC"/>
    <w:rsid w:val="009D5D9F"/>
    <w:rsid w:val="009E784A"/>
    <w:rsid w:val="00A05244"/>
    <w:rsid w:val="00A11E30"/>
    <w:rsid w:val="00A477CA"/>
    <w:rsid w:val="00A822C1"/>
    <w:rsid w:val="00AB5285"/>
    <w:rsid w:val="00B13678"/>
    <w:rsid w:val="00B24CCE"/>
    <w:rsid w:val="00B62642"/>
    <w:rsid w:val="00B751A4"/>
    <w:rsid w:val="00BC1F0D"/>
    <w:rsid w:val="00C00037"/>
    <w:rsid w:val="00C24AAE"/>
    <w:rsid w:val="00C43063"/>
    <w:rsid w:val="00C955C7"/>
    <w:rsid w:val="00CB798F"/>
    <w:rsid w:val="00CD36BE"/>
    <w:rsid w:val="00CD3E9A"/>
    <w:rsid w:val="00CD623A"/>
    <w:rsid w:val="00CF15CA"/>
    <w:rsid w:val="00CF1629"/>
    <w:rsid w:val="00D42D85"/>
    <w:rsid w:val="00D437AA"/>
    <w:rsid w:val="00D709E9"/>
    <w:rsid w:val="00D96E81"/>
    <w:rsid w:val="00DB4DBD"/>
    <w:rsid w:val="00DD139B"/>
    <w:rsid w:val="00E064D2"/>
    <w:rsid w:val="00E30D14"/>
    <w:rsid w:val="00E565AB"/>
    <w:rsid w:val="00E843CE"/>
    <w:rsid w:val="00E9507F"/>
    <w:rsid w:val="00E965CC"/>
    <w:rsid w:val="00EA12EF"/>
    <w:rsid w:val="00EB72A6"/>
    <w:rsid w:val="00EE0C4B"/>
    <w:rsid w:val="00EF2D59"/>
    <w:rsid w:val="00F03F9B"/>
    <w:rsid w:val="00F1022B"/>
    <w:rsid w:val="00F30F5C"/>
    <w:rsid w:val="00F419DA"/>
    <w:rsid w:val="00F73309"/>
    <w:rsid w:val="00FB084C"/>
    <w:rsid w:val="00FD100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39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uiPriority w:val="9"/>
    <w:qFormat/>
    <w:pPr>
      <w:numPr>
        <w:numId w:val="7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F42"/>
    <w:pPr>
      <w:keepNext/>
      <w:keepLines/>
      <w:numPr>
        <w:ilvl w:val="1"/>
        <w:numId w:val="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F42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F42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F42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F42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Head1">
    <w:name w:val="Head 1"/>
    <w:basedOn w:val="Heading1"/>
    <w:qFormat/>
    <w:rsid w:val="00581F42"/>
    <w:pPr>
      <w:keepNext/>
      <w:spacing w:before="240" w:after="60"/>
      <w:jc w:val="both"/>
    </w:pPr>
    <w:rPr>
      <w:kern w:val="32"/>
      <w:sz w:val="28"/>
      <w:szCs w:val="32"/>
    </w:rPr>
  </w:style>
  <w:style w:type="paragraph" w:customStyle="1" w:styleId="Head2">
    <w:name w:val="Head 2"/>
    <w:basedOn w:val="Heading2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3">
    <w:name w:val="Head 3"/>
    <w:basedOn w:val="Heading3"/>
    <w:qFormat/>
    <w:rsid w:val="00581F42"/>
    <w:pPr>
      <w:keepLines w:val="0"/>
      <w:spacing w:before="240" w:after="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4">
    <w:name w:val="Head 4"/>
    <w:basedOn w:val="Heading4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 w:val="0"/>
      <w:iCs w:val="0"/>
      <w:color w:val="auto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F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5">
    <w:name w:val="Head 5"/>
    <w:basedOn w:val="Heading5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6">
    <w:name w:val="Head 6"/>
    <w:basedOn w:val="Heading6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evision">
    <w:name w:val="Revision"/>
    <w:hidden/>
    <w:uiPriority w:val="99"/>
    <w:semiHidden/>
    <w:rsid w:val="0028160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052433"/>
    <w:rPr>
      <w:color w:val="800080" w:themeColor="followedHyperlink"/>
      <w:u w:val="single"/>
    </w:rPr>
  </w:style>
  <w:style w:type="table" w:styleId="TableGrid">
    <w:name w:val="Table Grid"/>
    <w:basedOn w:val="TableNormal"/>
    <w:rsid w:val="00597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FD100C"/>
    <w:pPr>
      <w:keepNext/>
      <w:spacing w:before="240" w:after="240"/>
      <w:jc w:val="center"/>
    </w:pPr>
    <w:rPr>
      <w:rFonts w:eastAsia="MS Mincho"/>
      <w:iCs/>
      <w:color w:val="1F497D" w:themeColor="text2"/>
      <w:szCs w:val="18"/>
      <w:lang w:eastAsia="en-US"/>
    </w:rPr>
  </w:style>
  <w:style w:type="paragraph" w:customStyle="1" w:styleId="code">
    <w:name w:val="code"/>
    <w:basedOn w:val="Normal"/>
    <w:next w:val="Normal"/>
    <w:link w:val="codeZchn"/>
    <w:autoRedefine/>
    <w:qFormat/>
    <w:rsid w:val="00FD100C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120" w:after="120"/>
    </w:pPr>
    <w:rPr>
      <w:rFonts w:ascii="Courier" w:eastAsia="MS Mincho" w:hAnsi="Courier"/>
      <w:noProof/>
      <w:sz w:val="20"/>
      <w:szCs w:val="22"/>
      <w:lang w:val="en-GB" w:eastAsia="en-US"/>
    </w:rPr>
  </w:style>
  <w:style w:type="character" w:customStyle="1" w:styleId="codeZchn">
    <w:name w:val="code Zchn"/>
    <w:link w:val="code"/>
    <w:rsid w:val="00FD100C"/>
    <w:rPr>
      <w:rFonts w:ascii="Courier" w:eastAsia="MS Mincho" w:hAnsi="Courier" w:cs="Times New Roman"/>
      <w:noProof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yperlink" Target="http://gpac.io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s://dms.mpeg.expert/doc_end_user/current_document.php?id=80602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image" Target="media/image1.jpeg"/><Relationship Id="rId12" Type="http://schemas.openxmlformats.org/officeDocument/2006/relationships/hyperlink" Target="https://conformance.mpeg.expert/ISOBMFF/under_consideration/" TargetMode="External"/><Relationship Id="rId17" Type="http://schemas.openxmlformats.org/officeDocument/2006/relationships/hyperlink" Target="https://github.com/nokiatech/heif/tree/VVC_MP4" TargetMode="External"/><Relationship Id="rId25" Type="http://schemas.openxmlformats.org/officeDocument/2006/relationships/hyperlink" Target="https://dms.mpeg.expert/doc_end_user/current_document.php?id=796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gpac/gpac" TargetMode="External"/><Relationship Id="rId20" Type="http://schemas.openxmlformats.org/officeDocument/2006/relationships/image" Target="media/image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MPEGGroup/FileFormatConformance/blob/main/CONTRIBUTING.md" TargetMode="External"/><Relationship Id="rId24" Type="http://schemas.openxmlformats.org/officeDocument/2006/relationships/hyperlink" Target="https://dms.mpeg.expert/doc_end_user/current_document.php?id=787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pac.io" TargetMode="External"/><Relationship Id="rId23" Type="http://schemas.openxmlformats.org/officeDocument/2006/relationships/hyperlink" Target="https://dms.mpeg.expert/doc_end_user/current_document.php?id=78658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github.com/MPEGGroup/FileFormatConformance" TargetMode="External"/><Relationship Id="rId19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onformance.mpeg.expert/ISOBMFF/" TargetMode="External"/><Relationship Id="rId14" Type="http://schemas.openxmlformats.org/officeDocument/2006/relationships/hyperlink" Target="https://github.com/gpac/gpac" TargetMode="External"/><Relationship Id="rId22" Type="http://schemas.openxmlformats.org/officeDocument/2006/relationships/image" Target="media/image6.png"/><Relationship Id="rId27" Type="http://schemas.openxmlformats.org/officeDocument/2006/relationships/hyperlink" Target="https://dms.mpeg.expert/doc_end_user/current_document.php?id=81248" TargetMode="Externa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8</Pages>
  <Words>2433</Words>
  <Characters>14651</Characters>
  <Application>Microsoft Office Word</Application>
  <DocSecurity>0</DocSecurity>
  <Lines>861</Lines>
  <Paragraphs>657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14496-32 Reference Software and Conformance for File Format</vt:lpstr>
      <vt:lpstr/>
    </vt:vector>
  </TitlesOfParts>
  <Manager/>
  <Company/>
  <LinksUpToDate>false</LinksUpToDate>
  <CharactersWithSpaces>16427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14496-32 Reference Software and Conformance for File Format</dc:title>
  <dc:subject/>
  <dc:creator>Youngkwon Lim</dc:creator>
  <cp:keywords/>
  <dc:description/>
  <cp:lastModifiedBy>Dimitri Podborski</cp:lastModifiedBy>
  <cp:revision>32</cp:revision>
  <dcterms:created xsi:type="dcterms:W3CDTF">2021-01-06T18:34:00Z</dcterms:created>
  <dcterms:modified xsi:type="dcterms:W3CDTF">2022-08-25T22:23:00Z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0616</vt:lpwstr>
  </property>
  <property fmtid="{D5CDD505-2E9C-101B-9397-08002B2CF9AE}" pid="3" name="MDMSNumber">
    <vt:lpwstr>21745</vt:lpwstr>
  </property>
</Properties>
</file>