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A47D" w14:textId="7552033A" w:rsidR="00D87F9D" w:rsidRPr="00196997" w:rsidRDefault="00D87F9D" w:rsidP="00D87F9D">
      <w:pPr>
        <w:pStyle w:val="Title"/>
        <w:tabs>
          <w:tab w:val="left" w:pos="4589"/>
        </w:tabs>
        <w:jc w:val="right"/>
        <w:rPr>
          <w:rFonts w:cs="Times New Roman"/>
          <w:sz w:val="28"/>
          <w:szCs w:val="28"/>
        </w:rPr>
      </w:pPr>
      <w:bookmarkStart w:id="0" w:name="_Toc102049263"/>
      <w:bookmarkStart w:id="1" w:name="_Hlk53662886"/>
      <w:bookmarkStart w:id="2" w:name="_Hlk53662623"/>
      <w:r w:rsidRPr="004F5473">
        <w:rPr>
          <w:rFonts w:eastAsiaTheme="minorHAnsi"/>
          <w:noProof/>
          <w:lang w:eastAsia="ja-JP"/>
        </w:rPr>
        <w:drawing>
          <wp:anchor distT="0" distB="0" distL="114300" distR="114300" simplePos="0" relativeHeight="251660288" behindDoc="0" locked="0" layoutInCell="1" allowOverlap="1" wp14:anchorId="32CA919D" wp14:editId="20410243">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sidRPr="004F5473">
        <w:rPr>
          <w:b w:val="0"/>
          <w:u w:val="thick"/>
        </w:rPr>
        <w:t xml:space="preserve">   </w:t>
      </w:r>
      <w:r>
        <w:rPr>
          <w:b w:val="0"/>
          <w:u w:val="thick"/>
        </w:rPr>
        <w:t xml:space="preserve">                       </w:t>
      </w:r>
      <w:r w:rsidRPr="004F5473">
        <w:rPr>
          <w:b w:val="0"/>
          <w:u w:val="thick"/>
        </w:rPr>
        <w:t xml:space="preserve"> </w:t>
      </w:r>
      <w:r w:rsidRPr="00196997">
        <w:rPr>
          <w:rFonts w:cs="Times New Roman"/>
          <w:w w:val="115"/>
          <w:sz w:val="28"/>
          <w:szCs w:val="28"/>
          <w:u w:val="thick"/>
        </w:rPr>
        <w:t>ISO/IEC JTC 1/SC</w:t>
      </w:r>
      <w:r w:rsidRPr="00196997">
        <w:rPr>
          <w:rFonts w:cs="Times New Roman"/>
          <w:spacing w:val="-25"/>
          <w:w w:val="115"/>
          <w:sz w:val="28"/>
          <w:szCs w:val="28"/>
          <w:u w:val="thick"/>
        </w:rPr>
        <w:t xml:space="preserve"> </w:t>
      </w:r>
      <w:r w:rsidRPr="00196997">
        <w:rPr>
          <w:rFonts w:cs="Times New Roman"/>
          <w:w w:val="115"/>
          <w:sz w:val="28"/>
          <w:szCs w:val="28"/>
          <w:u w:val="thick"/>
        </w:rPr>
        <w:t>29/WG</w:t>
      </w:r>
      <w:r w:rsidRPr="00196997">
        <w:rPr>
          <w:rFonts w:cs="Times New Roman"/>
          <w:spacing w:val="-9"/>
          <w:w w:val="115"/>
          <w:sz w:val="28"/>
          <w:szCs w:val="28"/>
          <w:u w:val="thick"/>
        </w:rPr>
        <w:t xml:space="preserve"> </w:t>
      </w:r>
      <w:r>
        <w:rPr>
          <w:rFonts w:cs="Times New Roman"/>
          <w:w w:val="115"/>
          <w:sz w:val="28"/>
          <w:szCs w:val="28"/>
          <w:u w:val="thick"/>
        </w:rPr>
        <w:t>2</w:t>
      </w:r>
      <w:r w:rsidRPr="00196997">
        <w:rPr>
          <w:rFonts w:cs="Times New Roman"/>
          <w:w w:val="115"/>
          <w:sz w:val="28"/>
          <w:szCs w:val="28"/>
          <w:u w:val="thick"/>
        </w:rPr>
        <w:t xml:space="preserve"> </w:t>
      </w:r>
      <w:r w:rsidRPr="00196997">
        <w:rPr>
          <w:rFonts w:cs="Times New Roman"/>
          <w:w w:val="115"/>
          <w:sz w:val="48"/>
          <w:szCs w:val="48"/>
          <w:u w:val="thick"/>
        </w:rPr>
        <w:t>N</w:t>
      </w:r>
      <w:r w:rsidR="00011205">
        <w:rPr>
          <w:rFonts w:cs="Times New Roman"/>
          <w:w w:val="115"/>
          <w:sz w:val="48"/>
          <w:szCs w:val="48"/>
          <w:u w:val="thick"/>
        </w:rPr>
        <w:t>191</w:t>
      </w:r>
      <w:bookmarkEnd w:id="0"/>
    </w:p>
    <w:p w14:paraId="0F1414DF" w14:textId="77777777" w:rsidR="00D87F9D" w:rsidRPr="004F5473" w:rsidRDefault="00D87F9D" w:rsidP="00D87F9D">
      <w:pPr>
        <w:rPr>
          <w:b/>
          <w:sz w:val="20"/>
        </w:rPr>
      </w:pPr>
    </w:p>
    <w:p w14:paraId="1071711A" w14:textId="77777777" w:rsidR="00D87F9D" w:rsidRPr="004F5473" w:rsidRDefault="00D87F9D" w:rsidP="00D87F9D">
      <w:pPr>
        <w:rPr>
          <w:b/>
          <w:sz w:val="20"/>
        </w:rPr>
      </w:pPr>
    </w:p>
    <w:p w14:paraId="6B0CADDC" w14:textId="77777777" w:rsidR="00D87F9D" w:rsidRPr="004F5473" w:rsidRDefault="00D87F9D" w:rsidP="00D87F9D">
      <w:pPr>
        <w:spacing w:before="3"/>
        <w:rPr>
          <w:b/>
          <w:sz w:val="23"/>
        </w:rPr>
      </w:pPr>
      <w:r w:rsidRPr="004F5473">
        <w:rPr>
          <w:noProof/>
        </w:rPr>
        <mc:AlternateContent>
          <mc:Choice Requires="wps">
            <w:drawing>
              <wp:anchor distT="0" distB="0" distL="0" distR="0" simplePos="0" relativeHeight="251659264" behindDoc="1" locked="0" layoutInCell="1" allowOverlap="1" wp14:anchorId="79009017" wp14:editId="25A4B4B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F4233F" w14:textId="77777777" w:rsidR="00D87F9D" w:rsidRPr="00196997" w:rsidRDefault="00D87F9D" w:rsidP="00D87F9D">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09017"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1FF4233F" w14:textId="77777777" w:rsidR="00D87F9D" w:rsidRPr="00196997" w:rsidRDefault="00D87F9D" w:rsidP="00D87F9D">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6076D2B2" w14:textId="77777777" w:rsidR="00D87F9D" w:rsidRPr="004F5473" w:rsidRDefault="00D87F9D" w:rsidP="00D87F9D">
      <w:pPr>
        <w:rPr>
          <w:b/>
          <w:sz w:val="20"/>
        </w:rPr>
      </w:pPr>
    </w:p>
    <w:p w14:paraId="497DE795" w14:textId="77777777" w:rsidR="00D87F9D" w:rsidRPr="004F5473" w:rsidRDefault="00D87F9D" w:rsidP="00D87F9D">
      <w:pPr>
        <w:rPr>
          <w:b/>
          <w:sz w:val="21"/>
        </w:rPr>
      </w:pPr>
    </w:p>
    <w:p w14:paraId="7E2A0EB3" w14:textId="77777777" w:rsidR="00D87F9D" w:rsidRPr="00980E7B" w:rsidRDefault="00D87F9D" w:rsidP="009B0BB7">
      <w:pPr>
        <w:tabs>
          <w:tab w:val="left" w:pos="3099"/>
        </w:tabs>
        <w:ind w:left="104"/>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p>
    <w:p w14:paraId="2E82E57C" w14:textId="77777777" w:rsidR="00D87F9D" w:rsidRPr="00980E7B" w:rsidRDefault="00D87F9D" w:rsidP="00D87F9D">
      <w:pPr>
        <w:spacing w:before="1"/>
        <w:rPr>
          <w:snapToGrid w:val="0"/>
        </w:rPr>
      </w:pPr>
    </w:p>
    <w:p w14:paraId="6EAA94A5" w14:textId="72A6179A" w:rsidR="00D87F9D" w:rsidRPr="00980E7B" w:rsidRDefault="00D87F9D" w:rsidP="009B0BB7">
      <w:pPr>
        <w:tabs>
          <w:tab w:val="left" w:pos="3099"/>
        </w:tabs>
        <w:ind w:left="104"/>
        <w:rPr>
          <w:snapToGrid w:val="0"/>
        </w:rPr>
      </w:pPr>
      <w:r w:rsidRPr="00980E7B">
        <w:rPr>
          <w:b/>
          <w:snapToGrid w:val="0"/>
        </w:rPr>
        <w:t>Title:</w:t>
      </w:r>
      <w:r w:rsidRPr="00980E7B">
        <w:rPr>
          <w:snapToGrid w:val="0"/>
        </w:rPr>
        <w:tab/>
      </w:r>
      <w:r>
        <w:rPr>
          <w:snapToGrid w:val="0"/>
        </w:rPr>
        <w:t>Call for Proposals for Video Coding for Machines</w:t>
      </w:r>
    </w:p>
    <w:p w14:paraId="21156C8A" w14:textId="77777777" w:rsidR="00D87F9D" w:rsidRPr="00980E7B" w:rsidRDefault="00D87F9D" w:rsidP="00D87F9D">
      <w:pPr>
        <w:spacing w:before="6"/>
        <w:rPr>
          <w:snapToGrid w:val="0"/>
        </w:rPr>
      </w:pPr>
    </w:p>
    <w:p w14:paraId="4DF1A181" w14:textId="77777777" w:rsidR="00D87F9D" w:rsidRPr="00980E7B" w:rsidRDefault="00D87F9D" w:rsidP="009B0BB7">
      <w:pPr>
        <w:tabs>
          <w:tab w:val="left" w:pos="3099"/>
        </w:tabs>
        <w:ind w:left="104"/>
        <w:rPr>
          <w:snapToGrid w:val="0"/>
        </w:rPr>
      </w:pPr>
      <w:r w:rsidRPr="00980E7B">
        <w:rPr>
          <w:b/>
          <w:snapToGrid w:val="0"/>
        </w:rPr>
        <w:t>Status:</w:t>
      </w:r>
      <w:r w:rsidRPr="00980E7B">
        <w:rPr>
          <w:snapToGrid w:val="0"/>
        </w:rPr>
        <w:tab/>
        <w:t>Approved</w:t>
      </w:r>
    </w:p>
    <w:p w14:paraId="49CDB49E" w14:textId="77777777" w:rsidR="00D87F9D" w:rsidRPr="00980E7B" w:rsidRDefault="00D87F9D" w:rsidP="009B0BB7">
      <w:pPr>
        <w:spacing w:before="1"/>
        <w:rPr>
          <w:snapToGrid w:val="0"/>
        </w:rPr>
      </w:pPr>
    </w:p>
    <w:p w14:paraId="7396FAAB" w14:textId="73DC0056" w:rsidR="00D87F9D" w:rsidRPr="00980E7B" w:rsidRDefault="00D87F9D" w:rsidP="00D87F9D">
      <w:pPr>
        <w:tabs>
          <w:tab w:val="left" w:pos="3099"/>
        </w:tabs>
        <w:ind w:left="104"/>
        <w:rPr>
          <w:snapToGrid w:val="0"/>
        </w:rPr>
      </w:pPr>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r>
      <w:r w:rsidRPr="009B0BB7">
        <w:rPr>
          <w:snapToGrid w:val="0"/>
        </w:rPr>
        <w:t>2022-04-</w:t>
      </w:r>
      <w:r w:rsidR="00607AFD" w:rsidRPr="009B0BB7">
        <w:rPr>
          <w:snapToGrid w:val="0"/>
        </w:rPr>
        <w:t>29</w:t>
      </w:r>
    </w:p>
    <w:p w14:paraId="021B7A32" w14:textId="77777777" w:rsidR="00D87F9D" w:rsidRPr="00980E7B" w:rsidRDefault="00D87F9D" w:rsidP="00D87F9D">
      <w:pPr>
        <w:spacing w:before="1"/>
        <w:rPr>
          <w:snapToGrid w:val="0"/>
        </w:rPr>
      </w:pPr>
    </w:p>
    <w:p w14:paraId="732B7E3E" w14:textId="77777777" w:rsidR="00D87F9D" w:rsidRPr="00980E7B" w:rsidRDefault="00D87F9D" w:rsidP="00D87F9D">
      <w:pPr>
        <w:tabs>
          <w:tab w:val="left" w:pos="3099"/>
        </w:tabs>
        <w:ind w:left="104"/>
        <w:rPr>
          <w:snapToGrid w:val="0"/>
        </w:rPr>
      </w:pPr>
      <w:r w:rsidRPr="00980E7B">
        <w:rPr>
          <w:b/>
          <w:snapToGrid w:val="0"/>
        </w:rPr>
        <w:t>Source:</w:t>
      </w:r>
      <w:r w:rsidRPr="00980E7B">
        <w:rPr>
          <w:snapToGrid w:val="0"/>
        </w:rPr>
        <w:tab/>
        <w:t>ISO/IEC JTC 1/SC 29/WG</w:t>
      </w:r>
      <w:r w:rsidRPr="00980E7B">
        <w:rPr>
          <w:snapToGrid w:val="0"/>
          <w:spacing w:val="4"/>
        </w:rPr>
        <w:t xml:space="preserve"> </w:t>
      </w:r>
      <w:r>
        <w:rPr>
          <w:snapToGrid w:val="0"/>
        </w:rPr>
        <w:t>2</w:t>
      </w:r>
    </w:p>
    <w:p w14:paraId="66970590" w14:textId="77777777" w:rsidR="00D87F9D" w:rsidRPr="00980E7B" w:rsidRDefault="00D87F9D" w:rsidP="00D87F9D">
      <w:pPr>
        <w:spacing w:before="1"/>
        <w:rPr>
          <w:snapToGrid w:val="0"/>
        </w:rPr>
      </w:pPr>
    </w:p>
    <w:p w14:paraId="4ABD4B97" w14:textId="77777777" w:rsidR="00D87F9D" w:rsidRPr="00980E7B" w:rsidRDefault="00D87F9D" w:rsidP="009B0BB7">
      <w:pPr>
        <w:tabs>
          <w:tab w:val="left" w:pos="3099"/>
        </w:tabs>
        <w:ind w:left="104"/>
        <w:rPr>
          <w:b/>
          <w:snapToGrid w:val="0"/>
        </w:rPr>
      </w:pPr>
      <w:r w:rsidRPr="009B0BB7">
        <w:rPr>
          <w:b/>
          <w:snapToGrid w:val="0"/>
        </w:rPr>
        <w:t>Expected</w:t>
      </w:r>
      <w:r w:rsidRPr="00980E7B">
        <w:rPr>
          <w:snapToGrid w:val="0"/>
          <w:spacing w:val="42"/>
        </w:rPr>
        <w:t xml:space="preserve"> </w:t>
      </w:r>
      <w:r w:rsidRPr="009B0BB7">
        <w:rPr>
          <w:b/>
          <w:snapToGrid w:val="0"/>
        </w:rPr>
        <w:t>action</w:t>
      </w:r>
      <w:r w:rsidRPr="009B0BB7">
        <w:rPr>
          <w:b/>
          <w:bCs/>
          <w:snapToGrid w:val="0"/>
        </w:rPr>
        <w:t>:</w:t>
      </w:r>
      <w:r w:rsidRPr="00980E7B">
        <w:rPr>
          <w:snapToGrid w:val="0"/>
        </w:rPr>
        <w:tab/>
        <w:t>None</w:t>
      </w:r>
    </w:p>
    <w:p w14:paraId="5B09B75F" w14:textId="77777777" w:rsidR="00D87F9D" w:rsidRPr="00980E7B" w:rsidRDefault="00D87F9D" w:rsidP="00D87F9D">
      <w:pPr>
        <w:spacing w:before="1"/>
        <w:rPr>
          <w:snapToGrid w:val="0"/>
        </w:rPr>
      </w:pPr>
    </w:p>
    <w:p w14:paraId="1ECC9759" w14:textId="77777777" w:rsidR="00D87F9D" w:rsidRPr="00980E7B" w:rsidRDefault="00D87F9D" w:rsidP="009B0BB7">
      <w:pPr>
        <w:tabs>
          <w:tab w:val="left" w:pos="3099"/>
        </w:tabs>
        <w:ind w:left="104"/>
        <w:rPr>
          <w:b/>
          <w:snapToGrid w:val="0"/>
        </w:rPr>
      </w:pPr>
      <w:r w:rsidRPr="009B0BB7">
        <w:rPr>
          <w:b/>
          <w:snapToGrid w:val="0"/>
        </w:rPr>
        <w:t>Action</w:t>
      </w:r>
      <w:r w:rsidRPr="00980E7B">
        <w:rPr>
          <w:snapToGrid w:val="0"/>
        </w:rPr>
        <w:t xml:space="preserve"> </w:t>
      </w:r>
      <w:r w:rsidRPr="009B0BB7">
        <w:rPr>
          <w:b/>
          <w:snapToGrid w:val="0"/>
        </w:rPr>
        <w:t>due date:</w:t>
      </w:r>
      <w:r w:rsidRPr="00980E7B">
        <w:rPr>
          <w:snapToGrid w:val="0"/>
        </w:rPr>
        <w:tab/>
        <w:t>None</w:t>
      </w:r>
    </w:p>
    <w:p w14:paraId="29D6F106" w14:textId="77777777" w:rsidR="00D87F9D" w:rsidRPr="00980E7B" w:rsidRDefault="00D87F9D" w:rsidP="00D87F9D">
      <w:pPr>
        <w:spacing w:before="1"/>
        <w:rPr>
          <w:snapToGrid w:val="0"/>
        </w:rPr>
      </w:pPr>
    </w:p>
    <w:p w14:paraId="35E935CB" w14:textId="11A04E2E" w:rsidR="00D87F9D" w:rsidRPr="00980E7B" w:rsidRDefault="00D87F9D" w:rsidP="00D87F9D">
      <w:pPr>
        <w:tabs>
          <w:tab w:val="left" w:pos="3099"/>
        </w:tabs>
        <w:ind w:left="104"/>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Pr="00980E7B">
        <w:rPr>
          <w:snapToGrid w:val="0"/>
        </w:rPr>
        <w:fldChar w:fldCharType="begin"/>
      </w:r>
      <w:r w:rsidRPr="00980E7B">
        <w:rPr>
          <w:snapToGrid w:val="0"/>
        </w:rPr>
        <w:instrText xml:space="preserve"> NUMPAGES  \* Arabic  \* MERGEFORMAT </w:instrText>
      </w:r>
      <w:r w:rsidRPr="00980E7B">
        <w:rPr>
          <w:snapToGrid w:val="0"/>
        </w:rPr>
        <w:fldChar w:fldCharType="separate"/>
      </w:r>
      <w:r w:rsidR="004614DA">
        <w:rPr>
          <w:noProof/>
          <w:snapToGrid w:val="0"/>
        </w:rPr>
        <w:t>12</w:t>
      </w:r>
      <w:r w:rsidRPr="00980E7B">
        <w:rPr>
          <w:snapToGrid w:val="0"/>
        </w:rPr>
        <w:fldChar w:fldCharType="end"/>
      </w:r>
      <w:r w:rsidRPr="00980E7B">
        <w:rPr>
          <w:snapToGrid w:val="0"/>
        </w:rPr>
        <w:t xml:space="preserve"> (with cover</w:t>
      </w:r>
      <w:r w:rsidRPr="00980E7B">
        <w:rPr>
          <w:snapToGrid w:val="0"/>
          <w:spacing w:val="-10"/>
        </w:rPr>
        <w:t xml:space="preserve"> </w:t>
      </w:r>
      <w:r w:rsidRPr="00980E7B">
        <w:rPr>
          <w:snapToGrid w:val="0"/>
        </w:rPr>
        <w:t>page)</w:t>
      </w:r>
    </w:p>
    <w:p w14:paraId="4EC17294" w14:textId="77777777" w:rsidR="00D87F9D" w:rsidRPr="00980E7B" w:rsidRDefault="00D87F9D" w:rsidP="00D87F9D">
      <w:pPr>
        <w:spacing w:before="1"/>
        <w:rPr>
          <w:snapToGrid w:val="0"/>
        </w:rPr>
      </w:pPr>
    </w:p>
    <w:p w14:paraId="6E557CB1" w14:textId="77777777" w:rsidR="00D87F9D" w:rsidRPr="00980E7B" w:rsidRDefault="00D87F9D" w:rsidP="00D87F9D">
      <w:pPr>
        <w:tabs>
          <w:tab w:val="left" w:pos="3099"/>
        </w:tabs>
        <w:ind w:left="104"/>
        <w:rPr>
          <w:snapToGrid w:val="0"/>
        </w:rPr>
      </w:pPr>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p>
    <w:p w14:paraId="609D85D7" w14:textId="77777777" w:rsidR="00D87F9D" w:rsidRPr="00980E7B" w:rsidRDefault="00D87F9D" w:rsidP="00D87F9D">
      <w:pPr>
        <w:spacing w:before="1"/>
        <w:rPr>
          <w:snapToGrid w:val="0"/>
        </w:rPr>
      </w:pPr>
    </w:p>
    <w:p w14:paraId="1624668B" w14:textId="258A9711" w:rsidR="00D87F9D" w:rsidRPr="00EA0017" w:rsidRDefault="00D87F9D" w:rsidP="00D87F9D">
      <w:pPr>
        <w:tabs>
          <w:tab w:val="left" w:pos="3099"/>
        </w:tabs>
        <w:ind w:left="104"/>
        <w:rPr>
          <w:bCs/>
          <w:u w:val="singl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10" w:anchor="!/browse/iso/iso-iec-jtc-1/iso-iec-jtc-1-sc-29/iso-iec-jtc-1-sc-29-wg-2" w:history="1">
        <w:r w:rsidRPr="00EA0017">
          <w:rPr>
            <w:rStyle w:val="Hyperlink"/>
            <w:bCs/>
          </w:rPr>
          <w:t>https://sd.iso.org/documents/ui/#!/browse/iso/iso-iec-jtc-1/iso-iec-jtc-1-sc-29/iso-iec-jtc-1-sc-29-wg-2</w:t>
        </w:r>
      </w:hyperlink>
      <w:r w:rsidRPr="00EA0017">
        <w:rPr>
          <w:bCs/>
          <w:u w:val="single"/>
        </w:rPr>
        <w:t xml:space="preserve"> </w:t>
      </w:r>
    </w:p>
    <w:p w14:paraId="0D7EA962" w14:textId="77777777" w:rsidR="00D87F9D" w:rsidRPr="00980E7B" w:rsidRDefault="00D87F9D" w:rsidP="00D87F9D">
      <w:pPr>
        <w:tabs>
          <w:tab w:val="left" w:pos="3099"/>
        </w:tabs>
        <w:ind w:left="104"/>
        <w:rPr>
          <w:snapToGrid w:val="0"/>
          <w:color w:val="0000EE"/>
          <w:u w:color="0000EE"/>
        </w:rPr>
      </w:pPr>
    </w:p>
    <w:p w14:paraId="4F34C1A2" w14:textId="77777777" w:rsidR="00D87F9D" w:rsidRPr="00196997" w:rsidRDefault="00D87F9D" w:rsidP="00D87F9D">
      <w:pPr>
        <w:tabs>
          <w:tab w:val="left" w:pos="3099"/>
        </w:tabs>
        <w:ind w:left="104"/>
        <w:rPr>
          <w:color w:val="0000EE"/>
          <w:w w:val="120"/>
          <w:u w:val="single" w:color="0000EE"/>
        </w:rPr>
      </w:pPr>
    </w:p>
    <w:p w14:paraId="35F5440F" w14:textId="77777777" w:rsidR="00D87F9D" w:rsidRPr="004F5473" w:rsidRDefault="00D87F9D" w:rsidP="00D87F9D">
      <w:pPr>
        <w:tabs>
          <w:tab w:val="left" w:pos="3099"/>
        </w:tabs>
        <w:ind w:left="104"/>
        <w:rPr>
          <w:color w:val="0000EE"/>
          <w:w w:val="120"/>
          <w:u w:val="single" w:color="0000EE"/>
        </w:rPr>
      </w:pPr>
    </w:p>
    <w:p w14:paraId="1D40D5FB" w14:textId="77777777" w:rsidR="00D87F9D" w:rsidRPr="004F5473" w:rsidRDefault="00D87F9D" w:rsidP="00D87F9D">
      <w:pPr>
        <w:tabs>
          <w:tab w:val="left" w:pos="3099"/>
        </w:tabs>
        <w:ind w:left="104"/>
        <w:rPr>
          <w:color w:val="0000EE"/>
          <w:w w:val="120"/>
          <w:u w:val="single" w:color="0000EE"/>
        </w:rPr>
      </w:pPr>
    </w:p>
    <w:p w14:paraId="5B5DD28D" w14:textId="77777777" w:rsidR="00D87F9D" w:rsidRPr="004F5473" w:rsidRDefault="00D87F9D" w:rsidP="00D87F9D">
      <w:pPr>
        <w:tabs>
          <w:tab w:val="left" w:pos="3099"/>
        </w:tabs>
        <w:ind w:left="104"/>
        <w:rPr>
          <w:color w:val="0000EE"/>
          <w:w w:val="120"/>
          <w:u w:val="single" w:color="0000EE"/>
        </w:rPr>
        <w:sectPr w:rsidR="00D87F9D" w:rsidRPr="004F5473" w:rsidSect="00D87F9D">
          <w:pgSz w:w="11900" w:h="16840"/>
          <w:pgMar w:top="540" w:right="980" w:bottom="280" w:left="1000" w:header="720" w:footer="720" w:gutter="0"/>
          <w:cols w:space="720"/>
        </w:sectPr>
      </w:pPr>
    </w:p>
    <w:p w14:paraId="3963594B" w14:textId="77777777" w:rsidR="00D87F9D" w:rsidRPr="003226C8" w:rsidRDefault="00D87F9D" w:rsidP="00D87F9D">
      <w:pPr>
        <w:jc w:val="center"/>
        <w:rPr>
          <w:rFonts w:eastAsia="SimSun"/>
          <w:b/>
          <w:sz w:val="28"/>
          <w:lang w:val="en-GB" w:eastAsia="zh-CN"/>
        </w:rPr>
      </w:pPr>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p>
    <w:p w14:paraId="33656591" w14:textId="77777777" w:rsidR="00D87F9D" w:rsidRPr="003226C8" w:rsidRDefault="00D87F9D" w:rsidP="00D87F9D">
      <w:pPr>
        <w:jc w:val="center"/>
        <w:rPr>
          <w:rFonts w:eastAsia="SimSun"/>
          <w:b/>
          <w:sz w:val="28"/>
          <w:lang w:val="en-GB" w:eastAsia="zh-CN"/>
        </w:rPr>
      </w:pPr>
      <w:r w:rsidRPr="003226C8">
        <w:rPr>
          <w:rFonts w:eastAsia="SimSun"/>
          <w:b/>
          <w:sz w:val="28"/>
          <w:lang w:val="en-GB" w:eastAsia="zh-CN"/>
        </w:rPr>
        <w:t>ORGANISATION INTERNATIONALE DE NORMALISATION</w:t>
      </w:r>
    </w:p>
    <w:p w14:paraId="53F644EA" w14:textId="77777777" w:rsidR="00D87F9D" w:rsidRPr="003226C8" w:rsidRDefault="00D87F9D" w:rsidP="00D87F9D">
      <w:pPr>
        <w:jc w:val="center"/>
        <w:rPr>
          <w:rFonts w:eastAsia="SimSun"/>
          <w:b/>
          <w:sz w:val="28"/>
          <w:lang w:val="en-GB" w:eastAsia="zh-CN"/>
        </w:rPr>
      </w:pPr>
      <w:r w:rsidRPr="003226C8">
        <w:rPr>
          <w:rFonts w:eastAsia="SimSun"/>
          <w:b/>
          <w:sz w:val="28"/>
          <w:lang w:val="en-GB" w:eastAsia="zh-CN"/>
        </w:rPr>
        <w:t xml:space="preserve">ISO/IEC JTC 1/SC 29/WG </w:t>
      </w:r>
      <w:r>
        <w:rPr>
          <w:rFonts w:eastAsia="SimSun"/>
          <w:b/>
          <w:sz w:val="28"/>
          <w:lang w:val="en-GB" w:eastAsia="zh-CN"/>
        </w:rPr>
        <w:t>2</w:t>
      </w:r>
    </w:p>
    <w:p w14:paraId="29BEABA9" w14:textId="77777777" w:rsidR="00D87F9D" w:rsidRPr="003226C8" w:rsidRDefault="00D87F9D" w:rsidP="00D87F9D">
      <w:pPr>
        <w:jc w:val="center"/>
        <w:rPr>
          <w:rFonts w:eastAsia="SimSun"/>
          <w:b/>
          <w:sz w:val="28"/>
          <w:lang w:val="en-GB" w:eastAsia="zh-CN"/>
        </w:rPr>
      </w:pPr>
      <w:r>
        <w:rPr>
          <w:rFonts w:eastAsia="SimSun"/>
          <w:b/>
          <w:sz w:val="28"/>
          <w:lang w:val="en-GB" w:eastAsia="zh-CN"/>
        </w:rPr>
        <w:t>MPEG TECHNICAL REQUIREMENTS</w:t>
      </w:r>
    </w:p>
    <w:p w14:paraId="12CC4664" w14:textId="77777777" w:rsidR="00D87F9D" w:rsidRPr="003226C8" w:rsidRDefault="00D87F9D" w:rsidP="00D87F9D">
      <w:pPr>
        <w:rPr>
          <w:lang w:val="en-GB"/>
        </w:rPr>
      </w:pPr>
    </w:p>
    <w:p w14:paraId="41B5358E" w14:textId="3F8572F5" w:rsidR="00D87F9D" w:rsidRPr="003226C8" w:rsidRDefault="00D87F9D" w:rsidP="00D87F9D">
      <w:pPr>
        <w:jc w:val="right"/>
        <w:rPr>
          <w:rFonts w:eastAsia="SimSun"/>
          <w:b/>
          <w:sz w:val="48"/>
          <w:lang w:val="en-GB" w:eastAsia="zh-CN"/>
        </w:rPr>
      </w:pPr>
      <w:r w:rsidRPr="003226C8">
        <w:rPr>
          <w:rFonts w:eastAsia="SimSun"/>
          <w:b/>
          <w:sz w:val="28"/>
          <w:lang w:val="en-GB" w:eastAsia="zh-CN"/>
        </w:rPr>
        <w:t xml:space="preserve">ISO/IEC JTC 1/SC 29/WG </w:t>
      </w:r>
      <w:r>
        <w:rPr>
          <w:rFonts w:eastAsia="SimSun"/>
          <w:b/>
          <w:sz w:val="28"/>
          <w:lang w:val="en-GB" w:eastAsia="zh-CN"/>
        </w:rPr>
        <w:t>2</w:t>
      </w:r>
      <w:r w:rsidRPr="003226C8">
        <w:rPr>
          <w:rFonts w:eastAsia="SimSun"/>
          <w:b/>
          <w:sz w:val="28"/>
          <w:lang w:val="en-GB" w:eastAsia="zh-CN"/>
        </w:rPr>
        <w:t xml:space="preserve"> </w:t>
      </w:r>
      <w:r w:rsidRPr="003226C8">
        <w:rPr>
          <w:rFonts w:eastAsia="SimSun"/>
          <w:b/>
          <w:sz w:val="48"/>
          <w:lang w:val="en-GB" w:eastAsia="zh-CN"/>
        </w:rPr>
        <w:t>N</w:t>
      </w:r>
      <w:r w:rsidR="00011205">
        <w:rPr>
          <w:rFonts w:eastAsia="SimSun"/>
          <w:b/>
          <w:sz w:val="48"/>
          <w:lang w:val="en-GB" w:eastAsia="zh-CN"/>
        </w:rPr>
        <w:t>191</w:t>
      </w:r>
    </w:p>
    <w:p w14:paraId="5FD47083" w14:textId="7C24F99E" w:rsidR="00D87F9D" w:rsidRDefault="00D87F9D" w:rsidP="00D87F9D">
      <w:pPr>
        <w:jc w:val="right"/>
        <w:rPr>
          <w:rFonts w:eastAsia="SimSun"/>
          <w:b/>
          <w:sz w:val="28"/>
          <w:lang w:val="en-GB" w:eastAsia="zh-CN"/>
        </w:rPr>
      </w:pPr>
      <w:r>
        <w:rPr>
          <w:rFonts w:eastAsia="SimSun"/>
          <w:b/>
          <w:sz w:val="28"/>
          <w:lang w:val="en-GB" w:eastAsia="zh-CN"/>
        </w:rPr>
        <w:t xml:space="preserve">Online – </w:t>
      </w:r>
      <w:r w:rsidR="00061F90" w:rsidRPr="009B0BB7">
        <w:rPr>
          <w:rFonts w:eastAsia="SimSun"/>
          <w:b/>
          <w:sz w:val="28"/>
          <w:lang w:val="en-GB" w:eastAsia="zh-CN"/>
        </w:rPr>
        <w:t>April</w:t>
      </w:r>
      <w:r w:rsidRPr="009B0BB7">
        <w:rPr>
          <w:rFonts w:eastAsia="SimSun"/>
          <w:b/>
          <w:sz w:val="28"/>
          <w:lang w:val="en-GB" w:eastAsia="zh-CN"/>
        </w:rPr>
        <w:t xml:space="preserve"> 202</w:t>
      </w:r>
      <w:r w:rsidR="00061F90" w:rsidRPr="009B0BB7">
        <w:rPr>
          <w:rFonts w:eastAsia="SimSun"/>
          <w:b/>
          <w:sz w:val="28"/>
          <w:lang w:val="en-GB" w:eastAsia="zh-CN"/>
        </w:rPr>
        <w:t>2</w:t>
      </w:r>
    </w:p>
    <w:p w14:paraId="73ED28F4" w14:textId="77777777" w:rsidR="00D87F9D" w:rsidRDefault="00D87F9D" w:rsidP="00D87F9D">
      <w:pPr>
        <w:jc w:val="right"/>
        <w:rPr>
          <w:rFonts w:eastAsia="SimSun"/>
          <w:b/>
          <w:sz w:val="28"/>
          <w:lang w:val="en-GB" w:eastAsia="zh-CN"/>
        </w:rPr>
      </w:pPr>
    </w:p>
    <w:p w14:paraId="6C4910E6" w14:textId="77777777" w:rsidR="00D87F9D" w:rsidRPr="003226C8" w:rsidRDefault="00D87F9D" w:rsidP="00D87F9D">
      <w:pPr>
        <w:jc w:val="right"/>
        <w:rPr>
          <w:rFonts w:eastAsia="SimSun"/>
          <w:b/>
          <w:sz w:val="28"/>
          <w:lang w:val="en-GB" w:eastAsia="zh-CN"/>
        </w:rPr>
      </w:pPr>
    </w:p>
    <w:tbl>
      <w:tblPr>
        <w:tblW w:w="10169" w:type="dxa"/>
        <w:tblLook w:val="01E0" w:firstRow="1" w:lastRow="1" w:firstColumn="1" w:lastColumn="1" w:noHBand="0" w:noVBand="0"/>
      </w:tblPr>
      <w:tblGrid>
        <w:gridCol w:w="1890"/>
        <w:gridCol w:w="8279"/>
      </w:tblGrid>
      <w:tr w:rsidR="00D87F9D" w14:paraId="39BB8C16" w14:textId="77777777" w:rsidTr="002C613B">
        <w:tc>
          <w:tcPr>
            <w:tcW w:w="1890" w:type="dxa"/>
            <w:hideMark/>
          </w:tcPr>
          <w:p w14:paraId="4A1A35EC" w14:textId="77777777" w:rsidR="00D87F9D" w:rsidRDefault="00D87F9D" w:rsidP="002C613B">
            <w:pPr>
              <w:suppressAutoHyphens/>
              <w:rPr>
                <w:b/>
              </w:rPr>
            </w:pPr>
            <w:r>
              <w:rPr>
                <w:b/>
              </w:rPr>
              <w:t>Title</w:t>
            </w:r>
          </w:p>
        </w:tc>
        <w:tc>
          <w:tcPr>
            <w:tcW w:w="8279" w:type="dxa"/>
            <w:hideMark/>
          </w:tcPr>
          <w:p w14:paraId="6A938E00" w14:textId="4F590647" w:rsidR="00D87F9D" w:rsidRPr="009B0BB7" w:rsidRDefault="00061F90" w:rsidP="002C613B">
            <w:pPr>
              <w:suppressAutoHyphens/>
              <w:rPr>
                <w:b/>
              </w:rPr>
            </w:pPr>
            <w:r w:rsidRPr="009B0BB7">
              <w:rPr>
                <w:b/>
              </w:rPr>
              <w:t>Call for Proposals for Video Coding for Machines</w:t>
            </w:r>
          </w:p>
        </w:tc>
      </w:tr>
      <w:tr w:rsidR="00D87F9D" w14:paraId="03CD7F65" w14:textId="77777777" w:rsidTr="002C613B">
        <w:tc>
          <w:tcPr>
            <w:tcW w:w="1890" w:type="dxa"/>
            <w:hideMark/>
          </w:tcPr>
          <w:p w14:paraId="6AFA0C05" w14:textId="77777777" w:rsidR="00D87F9D" w:rsidRDefault="00D87F9D" w:rsidP="002C613B">
            <w:pPr>
              <w:suppressAutoHyphens/>
              <w:rPr>
                <w:b/>
              </w:rPr>
            </w:pPr>
            <w:r>
              <w:rPr>
                <w:b/>
              </w:rPr>
              <w:t>Source</w:t>
            </w:r>
          </w:p>
        </w:tc>
        <w:tc>
          <w:tcPr>
            <w:tcW w:w="8279" w:type="dxa"/>
            <w:hideMark/>
          </w:tcPr>
          <w:p w14:paraId="15AC0877" w14:textId="77777777" w:rsidR="00D87F9D" w:rsidRDefault="00D87F9D" w:rsidP="002C613B">
            <w:pPr>
              <w:suppressAutoHyphens/>
              <w:rPr>
                <w:b/>
              </w:rPr>
            </w:pPr>
            <w:r>
              <w:rPr>
                <w:b/>
                <w:lang w:val="fr-FR"/>
              </w:rPr>
              <w:t xml:space="preserve">WG 2, </w:t>
            </w:r>
            <w:r>
              <w:rPr>
                <w:b/>
              </w:rPr>
              <w:t>MPEG Technical requirements</w:t>
            </w:r>
          </w:p>
        </w:tc>
      </w:tr>
      <w:tr w:rsidR="00D87F9D" w14:paraId="50DA3EF4" w14:textId="77777777" w:rsidTr="002C613B">
        <w:tc>
          <w:tcPr>
            <w:tcW w:w="1890" w:type="dxa"/>
            <w:hideMark/>
          </w:tcPr>
          <w:p w14:paraId="7D9D0813" w14:textId="77777777" w:rsidR="00D87F9D" w:rsidRDefault="00D87F9D" w:rsidP="002C613B">
            <w:pPr>
              <w:suppressAutoHyphens/>
              <w:rPr>
                <w:b/>
              </w:rPr>
            </w:pPr>
            <w:r>
              <w:rPr>
                <w:b/>
              </w:rPr>
              <w:t>Status</w:t>
            </w:r>
          </w:p>
        </w:tc>
        <w:tc>
          <w:tcPr>
            <w:tcW w:w="8279" w:type="dxa"/>
            <w:hideMark/>
          </w:tcPr>
          <w:p w14:paraId="0C4BBE90" w14:textId="77777777" w:rsidR="00D87F9D" w:rsidRDefault="00D87F9D" w:rsidP="002C613B">
            <w:pPr>
              <w:suppressAutoHyphens/>
              <w:rPr>
                <w:b/>
                <w:lang w:val="fr-FR"/>
              </w:rPr>
            </w:pPr>
            <w:r>
              <w:rPr>
                <w:b/>
                <w:lang w:val="fr-FR"/>
              </w:rPr>
              <w:t>Approved</w:t>
            </w:r>
          </w:p>
        </w:tc>
      </w:tr>
      <w:tr w:rsidR="00D87F9D" w14:paraId="7FAE8865" w14:textId="77777777" w:rsidTr="00590034">
        <w:tc>
          <w:tcPr>
            <w:tcW w:w="1890" w:type="dxa"/>
            <w:hideMark/>
          </w:tcPr>
          <w:p w14:paraId="5FADE9A9" w14:textId="77777777" w:rsidR="00D87F9D" w:rsidRDefault="00D87F9D" w:rsidP="002C613B">
            <w:pPr>
              <w:suppressAutoHyphens/>
              <w:rPr>
                <w:b/>
              </w:rPr>
            </w:pPr>
            <w:r>
              <w:rPr>
                <w:b/>
              </w:rPr>
              <w:t>Serial Number</w:t>
            </w:r>
          </w:p>
        </w:tc>
        <w:tc>
          <w:tcPr>
            <w:tcW w:w="8279" w:type="dxa"/>
          </w:tcPr>
          <w:p w14:paraId="2DE9DC20" w14:textId="50468A1F" w:rsidR="00D87F9D" w:rsidRPr="00954B0D" w:rsidRDefault="008777D5" w:rsidP="002C613B">
            <w:pPr>
              <w:suppressAutoHyphens/>
              <w:rPr>
                <w:b/>
                <w:lang w:val="fr-FR"/>
              </w:rPr>
            </w:pPr>
            <w:r w:rsidRPr="00590034">
              <w:rPr>
                <w:b/>
                <w:lang w:val="fr-FR"/>
              </w:rPr>
              <w:t>21546</w:t>
            </w:r>
          </w:p>
        </w:tc>
      </w:tr>
      <w:bookmarkEnd w:id="1"/>
      <w:bookmarkEnd w:id="2"/>
    </w:tbl>
    <w:p w14:paraId="735B3372" w14:textId="701EFF30" w:rsidR="00BA48C6" w:rsidRPr="00965D19" w:rsidRDefault="00BA48C6">
      <w:pPr>
        <w:rPr>
          <w:b/>
          <w:lang w:val="en-GB"/>
        </w:rPr>
      </w:pPr>
    </w:p>
    <w:p w14:paraId="3F24BF75" w14:textId="77777777" w:rsidR="0087105C" w:rsidRPr="00965D19" w:rsidRDefault="0087105C">
      <w:pPr>
        <w:rPr>
          <w:rFonts w:cs="Arial"/>
          <w:b/>
          <w:sz w:val="32"/>
          <w:szCs w:val="32"/>
        </w:rPr>
      </w:pPr>
      <w:r w:rsidRPr="00965D19">
        <w:rPr>
          <w:rFonts w:cs="Arial"/>
          <w:b/>
          <w:sz w:val="32"/>
          <w:szCs w:val="32"/>
        </w:rPr>
        <w:t>Table of Contents</w:t>
      </w:r>
    </w:p>
    <w:p w14:paraId="7FD1C1E5" w14:textId="77777777" w:rsidR="0087105C" w:rsidRPr="00965D19" w:rsidRDefault="0087105C" w:rsidP="001F509B">
      <w:pPr>
        <w:pStyle w:val="TOC1"/>
      </w:pPr>
    </w:p>
    <w:p w14:paraId="03F2818F" w14:textId="448555E1" w:rsidR="00D90ED1" w:rsidRDefault="00584339">
      <w:pPr>
        <w:pStyle w:val="TOC1"/>
        <w:rPr>
          <w:rFonts w:asciiTheme="minorHAnsi" w:eastAsiaTheme="minorEastAsia" w:hAnsiTheme="minorHAnsi" w:cstheme="minorBidi"/>
          <w:noProof/>
          <w:sz w:val="22"/>
          <w:szCs w:val="22"/>
          <w:lang w:val="sv-SE" w:eastAsia="sv-SE"/>
        </w:rPr>
      </w:pPr>
      <w:r>
        <w:rPr>
          <w:rFonts w:cs="Arial"/>
          <w:color w:val="365F91" w:themeColor="accent1" w:themeShade="BF"/>
        </w:rPr>
        <w:fldChar w:fldCharType="begin"/>
      </w:r>
      <w:r>
        <w:rPr>
          <w:rFonts w:cs="Arial"/>
          <w:color w:val="365F91" w:themeColor="accent1" w:themeShade="BF"/>
        </w:rPr>
        <w:instrText xml:space="preserve"> TOC \o "1-3" \h \z \u </w:instrText>
      </w:r>
      <w:r>
        <w:rPr>
          <w:rFonts w:cs="Arial"/>
          <w:color w:val="365F91" w:themeColor="accent1" w:themeShade="BF"/>
        </w:rPr>
        <w:fldChar w:fldCharType="separate"/>
      </w:r>
      <w:hyperlink w:anchor="_Toc102049264" w:history="1">
        <w:r w:rsidR="00D90ED1" w:rsidRPr="000C7DEC">
          <w:rPr>
            <w:rStyle w:val="Hyperlink"/>
            <w:noProof/>
            <w:lang w:val="en-GB"/>
          </w:rPr>
          <w:t>1</w:t>
        </w:r>
        <w:r w:rsidR="00D90ED1">
          <w:rPr>
            <w:rFonts w:asciiTheme="minorHAnsi" w:eastAsiaTheme="minorEastAsia" w:hAnsiTheme="minorHAnsi" w:cstheme="minorBidi"/>
            <w:noProof/>
            <w:sz w:val="22"/>
            <w:szCs w:val="22"/>
            <w:lang w:val="sv-SE" w:eastAsia="sv-SE"/>
          </w:rPr>
          <w:tab/>
        </w:r>
        <w:r w:rsidR="00D90ED1" w:rsidRPr="000C7DEC">
          <w:rPr>
            <w:rStyle w:val="Hyperlink"/>
            <w:noProof/>
            <w:lang w:val="en-GB"/>
          </w:rPr>
          <w:t>Introduction</w:t>
        </w:r>
        <w:r w:rsidR="00D90ED1">
          <w:rPr>
            <w:noProof/>
            <w:webHidden/>
          </w:rPr>
          <w:tab/>
        </w:r>
        <w:r w:rsidR="00D90ED1">
          <w:rPr>
            <w:noProof/>
            <w:webHidden/>
          </w:rPr>
          <w:fldChar w:fldCharType="begin"/>
        </w:r>
        <w:r w:rsidR="00D90ED1">
          <w:rPr>
            <w:noProof/>
            <w:webHidden/>
          </w:rPr>
          <w:instrText xml:space="preserve"> PAGEREF _Toc102049264 \h </w:instrText>
        </w:r>
        <w:r w:rsidR="00D90ED1">
          <w:rPr>
            <w:noProof/>
            <w:webHidden/>
          </w:rPr>
        </w:r>
        <w:r w:rsidR="00D90ED1">
          <w:rPr>
            <w:noProof/>
            <w:webHidden/>
          </w:rPr>
          <w:fldChar w:fldCharType="separate"/>
        </w:r>
        <w:r w:rsidR="00D66363">
          <w:rPr>
            <w:noProof/>
            <w:webHidden/>
          </w:rPr>
          <w:t>3</w:t>
        </w:r>
        <w:r w:rsidR="00D90ED1">
          <w:rPr>
            <w:noProof/>
            <w:webHidden/>
          </w:rPr>
          <w:fldChar w:fldCharType="end"/>
        </w:r>
      </w:hyperlink>
    </w:p>
    <w:p w14:paraId="0960FBA8" w14:textId="617F7352"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"_Toc102049265" </w:instrText>
      </w:r>
      <w:ins w:id="3" w:author="Christopher Hollmann" w:date="2022-06-17T09:44:00Z">
        <w:r w:rsidR="00D66363">
          <w:rPr>
            <w:noProof/>
          </w:rPr>
        </w:r>
      </w:ins>
      <w:r>
        <w:rPr>
          <w:noProof/>
        </w:rPr>
        <w:fldChar w:fldCharType="separate"/>
      </w:r>
      <w:r w:rsidR="00D90ED1" w:rsidRPr="000C7DEC">
        <w:rPr>
          <w:rStyle w:val="Hyperlink"/>
          <w:rFonts w:eastAsia="MS Gothic"/>
          <w:noProof/>
          <w:lang w:eastAsia="ja-JP"/>
        </w:rPr>
        <w:t>2</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Who may participate</w:t>
      </w:r>
      <w:r w:rsidR="00D90ED1">
        <w:rPr>
          <w:noProof/>
          <w:webHidden/>
        </w:rPr>
        <w:tab/>
      </w:r>
      <w:r w:rsidR="00D90ED1">
        <w:rPr>
          <w:noProof/>
          <w:webHidden/>
        </w:rPr>
        <w:fldChar w:fldCharType="begin"/>
      </w:r>
      <w:r w:rsidR="00D90ED1">
        <w:rPr>
          <w:noProof/>
          <w:webHidden/>
        </w:rPr>
        <w:instrText xml:space="preserve"> PAGEREF _Toc102049265 \h </w:instrText>
      </w:r>
      <w:r w:rsidR="00D90ED1">
        <w:rPr>
          <w:noProof/>
          <w:webHidden/>
        </w:rPr>
      </w:r>
      <w:r w:rsidR="00D90ED1">
        <w:rPr>
          <w:noProof/>
          <w:webHidden/>
        </w:rPr>
        <w:fldChar w:fldCharType="separate"/>
      </w:r>
      <w:r w:rsidR="00D66363">
        <w:rPr>
          <w:noProof/>
          <w:webHidden/>
        </w:rPr>
        <w:t>3</w:t>
      </w:r>
      <w:r w:rsidR="00D90ED1">
        <w:rPr>
          <w:noProof/>
          <w:webHidden/>
        </w:rPr>
        <w:fldChar w:fldCharType="end"/>
      </w:r>
      <w:r>
        <w:rPr>
          <w:noProof/>
        </w:rPr>
        <w:fldChar w:fldCharType="end"/>
      </w:r>
    </w:p>
    <w:p w14:paraId="68A3120D" w14:textId="43517293"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w:instrText>
      </w:r>
      <w:r>
        <w:rPr>
          <w:noProof/>
        </w:rPr>
        <w:instrText xml:space="preserve">K \l "_Toc102049266" </w:instrText>
      </w:r>
      <w:ins w:id="4" w:author="Christopher Hollmann" w:date="2022-06-17T09:44:00Z">
        <w:r w:rsidR="00D66363">
          <w:rPr>
            <w:noProof/>
          </w:rPr>
        </w:r>
      </w:ins>
      <w:r>
        <w:rPr>
          <w:noProof/>
        </w:rPr>
        <w:fldChar w:fldCharType="separate"/>
      </w:r>
      <w:r w:rsidR="00D90ED1" w:rsidRPr="000C7DEC">
        <w:rPr>
          <w:rStyle w:val="Hyperlink"/>
          <w:rFonts w:eastAsia="MS Gothic"/>
          <w:noProof/>
          <w:lang w:eastAsia="ja-JP"/>
        </w:rPr>
        <w:t>3</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Code of conduct and rules of engagement</w:t>
      </w:r>
      <w:r w:rsidR="00D90ED1">
        <w:rPr>
          <w:noProof/>
          <w:webHidden/>
        </w:rPr>
        <w:tab/>
      </w:r>
      <w:r w:rsidR="00D90ED1">
        <w:rPr>
          <w:noProof/>
          <w:webHidden/>
        </w:rPr>
        <w:fldChar w:fldCharType="begin"/>
      </w:r>
      <w:r w:rsidR="00D90ED1">
        <w:rPr>
          <w:noProof/>
          <w:webHidden/>
        </w:rPr>
        <w:instrText xml:space="preserve"> PAGEREF _Toc102049266 \h </w:instrText>
      </w:r>
      <w:r w:rsidR="00D90ED1">
        <w:rPr>
          <w:noProof/>
          <w:webHidden/>
        </w:rPr>
      </w:r>
      <w:r w:rsidR="00D90ED1">
        <w:rPr>
          <w:noProof/>
          <w:webHidden/>
        </w:rPr>
        <w:fldChar w:fldCharType="separate"/>
      </w:r>
      <w:r w:rsidR="00D66363">
        <w:rPr>
          <w:noProof/>
          <w:webHidden/>
        </w:rPr>
        <w:t>4</w:t>
      </w:r>
      <w:r w:rsidR="00D90ED1">
        <w:rPr>
          <w:noProof/>
          <w:webHidden/>
        </w:rPr>
        <w:fldChar w:fldCharType="end"/>
      </w:r>
      <w:r>
        <w:rPr>
          <w:noProof/>
        </w:rPr>
        <w:fldChar w:fldCharType="end"/>
      </w:r>
    </w:p>
    <w:p w14:paraId="52F87B80" w14:textId="3AD77A59"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"_Toc102049267" </w:instrText>
      </w:r>
      <w:ins w:id="5" w:author="Christopher Hollmann" w:date="2022-06-17T09:44:00Z">
        <w:r w:rsidR="00D66363">
          <w:rPr>
            <w:noProof/>
          </w:rPr>
        </w:r>
      </w:ins>
      <w:r>
        <w:rPr>
          <w:noProof/>
        </w:rPr>
        <w:fldChar w:fldCharType="separate"/>
      </w:r>
      <w:r w:rsidR="00D90ED1" w:rsidRPr="000C7DEC">
        <w:rPr>
          <w:rStyle w:val="Hyperlink"/>
          <w:rFonts w:eastAsia="MS Gothic"/>
          <w:noProof/>
          <w:lang w:eastAsia="ja-JP"/>
        </w:rPr>
        <w:t>4</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Source code and IPR</w:t>
      </w:r>
      <w:r w:rsidR="00D90ED1">
        <w:rPr>
          <w:noProof/>
          <w:webHidden/>
        </w:rPr>
        <w:tab/>
      </w:r>
      <w:r w:rsidR="00D90ED1">
        <w:rPr>
          <w:noProof/>
          <w:webHidden/>
        </w:rPr>
        <w:fldChar w:fldCharType="begin"/>
      </w:r>
      <w:r w:rsidR="00D90ED1">
        <w:rPr>
          <w:noProof/>
          <w:webHidden/>
        </w:rPr>
        <w:instrText xml:space="preserve"> PAGEREF _Toc102049267 \h </w:instrText>
      </w:r>
      <w:r w:rsidR="00D90ED1">
        <w:rPr>
          <w:noProof/>
          <w:webHidden/>
        </w:rPr>
      </w:r>
      <w:r w:rsidR="00D90ED1">
        <w:rPr>
          <w:noProof/>
          <w:webHidden/>
        </w:rPr>
        <w:fldChar w:fldCharType="separate"/>
      </w:r>
      <w:r w:rsidR="00D66363">
        <w:rPr>
          <w:noProof/>
          <w:webHidden/>
        </w:rPr>
        <w:t>4</w:t>
      </w:r>
      <w:r w:rsidR="00D90ED1">
        <w:rPr>
          <w:noProof/>
          <w:webHidden/>
        </w:rPr>
        <w:fldChar w:fldCharType="end"/>
      </w:r>
      <w:r>
        <w:rPr>
          <w:noProof/>
        </w:rPr>
        <w:fldChar w:fldCharType="end"/>
      </w:r>
    </w:p>
    <w:p w14:paraId="21A6C43B" w14:textId="6C9C4B82"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"_Toc102049268" </w:instrText>
      </w:r>
      <w:ins w:id="6" w:author="Christopher Hollmann" w:date="2022-06-17T09:44:00Z">
        <w:r w:rsidR="00D66363">
          <w:rPr>
            <w:noProof/>
          </w:rPr>
        </w:r>
      </w:ins>
      <w:r>
        <w:rPr>
          <w:noProof/>
        </w:rPr>
        <w:fldChar w:fldCharType="separate"/>
      </w:r>
      <w:r w:rsidR="00D90ED1" w:rsidRPr="000C7DEC">
        <w:rPr>
          <w:rStyle w:val="Hyperlink"/>
          <w:rFonts w:eastAsia="MS Gothic"/>
          <w:noProof/>
          <w:lang w:eastAsia="ja-JP"/>
        </w:rPr>
        <w:t>5</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Testing Fee</w:t>
      </w:r>
      <w:r w:rsidR="00D90ED1">
        <w:rPr>
          <w:noProof/>
          <w:webHidden/>
        </w:rPr>
        <w:tab/>
      </w:r>
      <w:r w:rsidR="00D90ED1">
        <w:rPr>
          <w:noProof/>
          <w:webHidden/>
        </w:rPr>
        <w:fldChar w:fldCharType="begin"/>
      </w:r>
      <w:r w:rsidR="00D90ED1">
        <w:rPr>
          <w:noProof/>
          <w:webHidden/>
        </w:rPr>
        <w:instrText xml:space="preserve"> PAGEREF _Toc102049268 \h </w:instrText>
      </w:r>
      <w:r w:rsidR="00D90ED1">
        <w:rPr>
          <w:noProof/>
          <w:webHidden/>
        </w:rPr>
      </w:r>
      <w:r w:rsidR="00D90ED1">
        <w:rPr>
          <w:noProof/>
          <w:webHidden/>
        </w:rPr>
        <w:fldChar w:fldCharType="separate"/>
      </w:r>
      <w:r w:rsidR="00D66363">
        <w:rPr>
          <w:noProof/>
          <w:webHidden/>
        </w:rPr>
        <w:t>4</w:t>
      </w:r>
      <w:r w:rsidR="00D90ED1">
        <w:rPr>
          <w:noProof/>
          <w:webHidden/>
        </w:rPr>
        <w:fldChar w:fldCharType="end"/>
      </w:r>
      <w:r>
        <w:rPr>
          <w:noProof/>
        </w:rPr>
        <w:fldChar w:fldCharType="end"/>
      </w:r>
    </w:p>
    <w:p w14:paraId="15C2C009" w14:textId="596C3347"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w:instrText>
      </w:r>
      <w:r>
        <w:rPr>
          <w:noProof/>
        </w:rPr>
        <w:instrText xml:space="preserve">oc102049269" </w:instrText>
      </w:r>
      <w:ins w:id="7" w:author="Christopher Hollmann" w:date="2022-06-17T09:44:00Z">
        <w:r w:rsidR="00D66363">
          <w:rPr>
            <w:noProof/>
          </w:rPr>
        </w:r>
      </w:ins>
      <w:r>
        <w:rPr>
          <w:noProof/>
        </w:rPr>
        <w:fldChar w:fldCharType="separate"/>
      </w:r>
      <w:r w:rsidR="00D90ED1" w:rsidRPr="000C7DEC">
        <w:rPr>
          <w:rStyle w:val="Hyperlink"/>
          <w:rFonts w:eastAsia="MS Gothic"/>
          <w:noProof/>
          <w:lang w:eastAsia="ja-JP"/>
        </w:rPr>
        <w:t>6</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Definitions</w:t>
      </w:r>
      <w:r w:rsidR="00D90ED1">
        <w:rPr>
          <w:noProof/>
          <w:webHidden/>
        </w:rPr>
        <w:tab/>
      </w:r>
      <w:r w:rsidR="00D90ED1">
        <w:rPr>
          <w:noProof/>
          <w:webHidden/>
        </w:rPr>
        <w:fldChar w:fldCharType="begin"/>
      </w:r>
      <w:r w:rsidR="00D90ED1">
        <w:rPr>
          <w:noProof/>
          <w:webHidden/>
        </w:rPr>
        <w:instrText xml:space="preserve"> PAGEREF _Toc102049269 \h </w:instrText>
      </w:r>
      <w:r w:rsidR="00D90ED1">
        <w:rPr>
          <w:noProof/>
          <w:webHidden/>
        </w:rPr>
      </w:r>
      <w:r w:rsidR="00D90ED1">
        <w:rPr>
          <w:noProof/>
          <w:webHidden/>
        </w:rPr>
        <w:fldChar w:fldCharType="separate"/>
      </w:r>
      <w:r w:rsidR="00D66363">
        <w:rPr>
          <w:noProof/>
          <w:webHidden/>
        </w:rPr>
        <w:t>4</w:t>
      </w:r>
      <w:r w:rsidR="00D90ED1">
        <w:rPr>
          <w:noProof/>
          <w:webHidden/>
        </w:rPr>
        <w:fldChar w:fldCharType="end"/>
      </w:r>
      <w:r>
        <w:rPr>
          <w:noProof/>
        </w:rPr>
        <w:fldChar w:fldCharType="end"/>
      </w:r>
    </w:p>
    <w:p w14:paraId="6B4DE060" w14:textId="53E8868B"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"_Toc102049270" </w:instrText>
      </w:r>
      <w:ins w:id="8" w:author="Christopher Hollmann" w:date="2022-06-17T09:44:00Z">
        <w:r w:rsidR="00D66363">
          <w:rPr>
            <w:noProof/>
          </w:rPr>
        </w:r>
      </w:ins>
      <w:r>
        <w:rPr>
          <w:noProof/>
        </w:rPr>
        <w:fldChar w:fldCharType="separate"/>
      </w:r>
      <w:r w:rsidR="00D90ED1" w:rsidRPr="000C7DEC">
        <w:rPr>
          <w:rStyle w:val="Hyperlink"/>
          <w:rFonts w:eastAsia="MS Gothic"/>
          <w:noProof/>
          <w:lang w:eastAsia="ja-JP"/>
        </w:rPr>
        <w:t>7</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Documents of CfP package</w:t>
      </w:r>
      <w:r w:rsidR="00D90ED1">
        <w:rPr>
          <w:noProof/>
          <w:webHidden/>
        </w:rPr>
        <w:tab/>
      </w:r>
      <w:r w:rsidR="00D90ED1">
        <w:rPr>
          <w:noProof/>
          <w:webHidden/>
        </w:rPr>
        <w:fldChar w:fldCharType="begin"/>
      </w:r>
      <w:r w:rsidR="00D90ED1">
        <w:rPr>
          <w:noProof/>
          <w:webHidden/>
        </w:rPr>
        <w:instrText xml:space="preserve"> PAGEREF _Toc102049270 \h </w:instrText>
      </w:r>
      <w:r w:rsidR="00D90ED1">
        <w:rPr>
          <w:noProof/>
          <w:webHidden/>
        </w:rPr>
      </w:r>
      <w:r w:rsidR="00D90ED1">
        <w:rPr>
          <w:noProof/>
          <w:webHidden/>
        </w:rPr>
        <w:fldChar w:fldCharType="separate"/>
      </w:r>
      <w:r w:rsidR="00D66363">
        <w:rPr>
          <w:noProof/>
          <w:webHidden/>
        </w:rPr>
        <w:t>4</w:t>
      </w:r>
      <w:r w:rsidR="00D90ED1">
        <w:rPr>
          <w:noProof/>
          <w:webHidden/>
        </w:rPr>
        <w:fldChar w:fldCharType="end"/>
      </w:r>
      <w:r>
        <w:rPr>
          <w:noProof/>
        </w:rPr>
        <w:fldChar w:fldCharType="end"/>
      </w:r>
    </w:p>
    <w:p w14:paraId="25A5AB2D" w14:textId="053453B3"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"_Toc102049271" </w:instrText>
      </w:r>
      <w:ins w:id="9" w:author="Christopher Hollmann" w:date="2022-06-17T09:44:00Z">
        <w:r w:rsidR="00D66363">
          <w:rPr>
            <w:noProof/>
          </w:rPr>
        </w:r>
      </w:ins>
      <w:r>
        <w:rPr>
          <w:noProof/>
        </w:rPr>
        <w:fldChar w:fldCharType="separate"/>
      </w:r>
      <w:r w:rsidR="00D90ED1" w:rsidRPr="000C7DEC">
        <w:rPr>
          <w:rStyle w:val="Hyperlink"/>
          <w:rFonts w:eastAsia="MS Gothic"/>
          <w:noProof/>
          <w:lang w:eastAsia="ja-JP"/>
        </w:rPr>
        <w:t>8</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Submission Process</w:t>
      </w:r>
      <w:r w:rsidR="00D90ED1">
        <w:rPr>
          <w:noProof/>
          <w:webHidden/>
        </w:rPr>
        <w:tab/>
      </w:r>
      <w:r w:rsidR="00D90ED1">
        <w:rPr>
          <w:noProof/>
          <w:webHidden/>
        </w:rPr>
        <w:fldChar w:fldCharType="begin"/>
      </w:r>
      <w:r w:rsidR="00D90ED1">
        <w:rPr>
          <w:noProof/>
          <w:webHidden/>
        </w:rPr>
        <w:instrText xml:space="preserve"> PAGEREF _Toc102049271 \h </w:instrText>
      </w:r>
      <w:r w:rsidR="00D90ED1">
        <w:rPr>
          <w:noProof/>
          <w:webHidden/>
        </w:rPr>
      </w:r>
      <w:r w:rsidR="00D90ED1">
        <w:rPr>
          <w:noProof/>
          <w:webHidden/>
        </w:rPr>
        <w:fldChar w:fldCharType="separate"/>
      </w:r>
      <w:r w:rsidR="00D66363">
        <w:rPr>
          <w:noProof/>
          <w:webHidden/>
        </w:rPr>
        <w:t>5</w:t>
      </w:r>
      <w:r w:rsidR="00D90ED1">
        <w:rPr>
          <w:noProof/>
          <w:webHidden/>
        </w:rPr>
        <w:fldChar w:fldCharType="end"/>
      </w:r>
      <w:r>
        <w:rPr>
          <w:noProof/>
        </w:rPr>
        <w:fldChar w:fldCharType="end"/>
      </w:r>
    </w:p>
    <w:p w14:paraId="5FA4B131" w14:textId="71C7D599"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"_Toc102049272" </w:instrText>
      </w:r>
      <w:ins w:id="10" w:author="Christopher Hollmann" w:date="2022-06-17T09:44:00Z"/>
      <w:r>
        <w:fldChar w:fldCharType="separate"/>
      </w:r>
      <w:r w:rsidR="00D90ED1" w:rsidRPr="000C7DEC">
        <w:rPr>
          <w:rStyle w:val="Hyperlink"/>
          <w:rFonts w:eastAsia="MS Gothic"/>
        </w:rPr>
        <w:t>8.1</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CfP Timeline table</w:t>
      </w:r>
      <w:r w:rsidR="00D90ED1">
        <w:rPr>
          <w:webHidden/>
        </w:rPr>
        <w:tab/>
      </w:r>
      <w:r w:rsidR="00D90ED1">
        <w:rPr>
          <w:webHidden/>
        </w:rPr>
        <w:fldChar w:fldCharType="begin"/>
      </w:r>
      <w:r w:rsidR="00D90ED1">
        <w:rPr>
          <w:webHidden/>
        </w:rPr>
        <w:instrText xml:space="preserve"> PAGEREF _Toc102049272 \h </w:instrText>
      </w:r>
      <w:r w:rsidR="00D90ED1">
        <w:rPr>
          <w:webHidden/>
        </w:rPr>
      </w:r>
      <w:r w:rsidR="00D90ED1">
        <w:rPr>
          <w:webHidden/>
        </w:rPr>
        <w:fldChar w:fldCharType="separate"/>
      </w:r>
      <w:r w:rsidR="00D66363">
        <w:rPr>
          <w:webHidden/>
        </w:rPr>
        <w:t>5</w:t>
      </w:r>
      <w:r w:rsidR="00D90ED1">
        <w:rPr>
          <w:webHidden/>
        </w:rPr>
        <w:fldChar w:fldCharType="end"/>
      </w:r>
      <w:r>
        <w:fldChar w:fldCharType="end"/>
      </w:r>
    </w:p>
    <w:p w14:paraId="4C2E8874" w14:textId="3F354994"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"_Toc102049273" </w:instrText>
      </w:r>
      <w:ins w:id="11" w:author="Christopher Hollmann" w:date="2022-06-17T09:44:00Z"/>
      <w:r>
        <w:fldChar w:fldCharType="separate"/>
      </w:r>
      <w:r w:rsidR="00D90ED1" w:rsidRPr="000C7DEC">
        <w:rPr>
          <w:rStyle w:val="Hyperlink"/>
          <w:rFonts w:eastAsia="MS Gothic"/>
        </w:rPr>
        <w:t>8.2</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Envisioned Timeline for the VCM Standard</w:t>
      </w:r>
      <w:r w:rsidR="00D90ED1">
        <w:rPr>
          <w:webHidden/>
        </w:rPr>
        <w:tab/>
      </w:r>
      <w:r w:rsidR="00D90ED1">
        <w:rPr>
          <w:webHidden/>
        </w:rPr>
        <w:fldChar w:fldCharType="begin"/>
      </w:r>
      <w:r w:rsidR="00D90ED1">
        <w:rPr>
          <w:webHidden/>
        </w:rPr>
        <w:instrText xml:space="preserve"> PAGEREF _Toc102049273 \h </w:instrText>
      </w:r>
      <w:r w:rsidR="00D90ED1">
        <w:rPr>
          <w:webHidden/>
        </w:rPr>
      </w:r>
      <w:r w:rsidR="00D90ED1">
        <w:rPr>
          <w:webHidden/>
        </w:rPr>
        <w:fldChar w:fldCharType="separate"/>
      </w:r>
      <w:r w:rsidR="00D66363">
        <w:rPr>
          <w:webHidden/>
        </w:rPr>
        <w:t>5</w:t>
      </w:r>
      <w:r w:rsidR="00D90ED1">
        <w:rPr>
          <w:webHidden/>
        </w:rPr>
        <w:fldChar w:fldCharType="end"/>
      </w:r>
      <w:r>
        <w:fldChar w:fldCharType="end"/>
      </w:r>
    </w:p>
    <w:p w14:paraId="3035BA4F" w14:textId="2EDDB0D9"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"_Toc102049274" </w:instrText>
      </w:r>
      <w:ins w:id="12" w:author="Christopher Hollmann" w:date="2022-06-17T09:44:00Z"/>
      <w:r>
        <w:fldChar w:fldCharType="separate"/>
      </w:r>
      <w:r w:rsidR="00D90ED1" w:rsidRPr="000C7DEC">
        <w:rPr>
          <w:rStyle w:val="Hyperlink"/>
          <w:rFonts w:eastAsia="MS Gothic"/>
        </w:rPr>
        <w:t>8.3</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Register your participation</w:t>
      </w:r>
      <w:r w:rsidR="00D90ED1">
        <w:rPr>
          <w:webHidden/>
        </w:rPr>
        <w:tab/>
      </w:r>
      <w:r w:rsidR="00D90ED1">
        <w:rPr>
          <w:webHidden/>
        </w:rPr>
        <w:fldChar w:fldCharType="begin"/>
      </w:r>
      <w:r w:rsidR="00D90ED1">
        <w:rPr>
          <w:webHidden/>
        </w:rPr>
        <w:instrText xml:space="preserve"> PAGEREF _Toc102049274 \h </w:instrText>
      </w:r>
      <w:r w:rsidR="00D90ED1">
        <w:rPr>
          <w:webHidden/>
        </w:rPr>
      </w:r>
      <w:r w:rsidR="00D90ED1">
        <w:rPr>
          <w:webHidden/>
        </w:rPr>
        <w:fldChar w:fldCharType="separate"/>
      </w:r>
      <w:r w:rsidR="00D66363">
        <w:rPr>
          <w:webHidden/>
        </w:rPr>
        <w:t>6</w:t>
      </w:r>
      <w:r w:rsidR="00D90ED1">
        <w:rPr>
          <w:webHidden/>
        </w:rPr>
        <w:fldChar w:fldCharType="end"/>
      </w:r>
      <w:r>
        <w:fldChar w:fldCharType="end"/>
      </w:r>
    </w:p>
    <w:p w14:paraId="18393F52" w14:textId="6B08AC28"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"_Toc102049275" </w:instrText>
      </w:r>
      <w:ins w:id="13" w:author="Christopher Hollmann" w:date="2022-06-17T09:44:00Z"/>
      <w:r>
        <w:fldChar w:fldCharType="separate"/>
      </w:r>
      <w:r w:rsidR="00D90ED1" w:rsidRPr="000C7DEC">
        <w:rPr>
          <w:rStyle w:val="Hyperlink"/>
          <w:rFonts w:eastAsia="MS Gothic"/>
        </w:rPr>
        <w:t>8.4</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Mandatory Equipment, Software and Data Components</w:t>
      </w:r>
      <w:r w:rsidR="00D90ED1">
        <w:rPr>
          <w:webHidden/>
        </w:rPr>
        <w:tab/>
      </w:r>
      <w:r w:rsidR="00D90ED1">
        <w:rPr>
          <w:webHidden/>
        </w:rPr>
        <w:fldChar w:fldCharType="begin"/>
      </w:r>
      <w:r w:rsidR="00D90ED1">
        <w:rPr>
          <w:webHidden/>
        </w:rPr>
        <w:instrText xml:space="preserve"> PAGEREF _Toc102049275 \h </w:instrText>
      </w:r>
      <w:r w:rsidR="00D90ED1">
        <w:rPr>
          <w:webHidden/>
        </w:rPr>
      </w:r>
      <w:r w:rsidR="00D90ED1">
        <w:rPr>
          <w:webHidden/>
        </w:rPr>
        <w:fldChar w:fldCharType="separate"/>
      </w:r>
      <w:r w:rsidR="00D66363">
        <w:rPr>
          <w:webHidden/>
        </w:rPr>
        <w:t>6</w:t>
      </w:r>
      <w:r w:rsidR="00D90ED1">
        <w:rPr>
          <w:webHidden/>
        </w:rPr>
        <w:fldChar w:fldCharType="end"/>
      </w:r>
      <w:r>
        <w:fldChar w:fldCharType="end"/>
      </w:r>
    </w:p>
    <w:p w14:paraId="673EDF5D" w14:textId="13D08878"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"_Toc102049276" </w:instrText>
      </w:r>
      <w:ins w:id="14" w:author="Christopher Hollmann" w:date="2022-06-17T09:44:00Z"/>
      <w:r>
        <w:fldChar w:fldCharType="separate"/>
      </w:r>
      <w:r w:rsidR="00D90ED1" w:rsidRPr="000C7DEC">
        <w:rPr>
          <w:rStyle w:val="Hyperlink"/>
          <w:rFonts w:eastAsia="MS Gothic"/>
        </w:rPr>
        <w:t>8.5</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Access to Test Material</w:t>
      </w:r>
      <w:r w:rsidR="00D90ED1">
        <w:rPr>
          <w:webHidden/>
        </w:rPr>
        <w:tab/>
      </w:r>
      <w:r w:rsidR="00D90ED1">
        <w:rPr>
          <w:webHidden/>
        </w:rPr>
        <w:fldChar w:fldCharType="begin"/>
      </w:r>
      <w:r w:rsidR="00D90ED1">
        <w:rPr>
          <w:webHidden/>
        </w:rPr>
        <w:instrText xml:space="preserve"> PAGEREF _Toc102049276 \h </w:instrText>
      </w:r>
      <w:r w:rsidR="00D90ED1">
        <w:rPr>
          <w:webHidden/>
        </w:rPr>
      </w:r>
      <w:r w:rsidR="00D90ED1">
        <w:rPr>
          <w:webHidden/>
        </w:rPr>
        <w:fldChar w:fldCharType="separate"/>
      </w:r>
      <w:r w:rsidR="00D66363">
        <w:rPr>
          <w:webHidden/>
        </w:rPr>
        <w:t>7</w:t>
      </w:r>
      <w:r w:rsidR="00D90ED1">
        <w:rPr>
          <w:webHidden/>
        </w:rPr>
        <w:fldChar w:fldCharType="end"/>
      </w:r>
      <w:r>
        <w:fldChar w:fldCharType="end"/>
      </w:r>
    </w:p>
    <w:p w14:paraId="720BE3ED" w14:textId="6663F19C"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"_Toc102049277" </w:instrText>
      </w:r>
      <w:ins w:id="15" w:author="Christopher Hollmann" w:date="2022-06-17T09:44:00Z"/>
      <w:r>
        <w:fldChar w:fldCharType="separate"/>
      </w:r>
      <w:r w:rsidR="00D90ED1" w:rsidRPr="000C7DEC">
        <w:rPr>
          <w:rStyle w:val="Hyperlink"/>
          <w:rFonts w:eastAsia="MS Gothic"/>
        </w:rPr>
        <w:t>8.6</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Conduct Objective Evaluations</w:t>
      </w:r>
      <w:r w:rsidR="00D90ED1">
        <w:rPr>
          <w:webHidden/>
        </w:rPr>
        <w:tab/>
      </w:r>
      <w:r w:rsidR="00D90ED1">
        <w:rPr>
          <w:webHidden/>
        </w:rPr>
        <w:fldChar w:fldCharType="begin"/>
      </w:r>
      <w:r w:rsidR="00D90ED1">
        <w:rPr>
          <w:webHidden/>
        </w:rPr>
        <w:instrText xml:space="preserve"> PAGEREF _Toc102049277 \h </w:instrText>
      </w:r>
      <w:r w:rsidR="00D90ED1">
        <w:rPr>
          <w:webHidden/>
        </w:rPr>
      </w:r>
      <w:r w:rsidR="00D90ED1">
        <w:rPr>
          <w:webHidden/>
        </w:rPr>
        <w:fldChar w:fldCharType="separate"/>
      </w:r>
      <w:r w:rsidR="00D66363">
        <w:rPr>
          <w:webHidden/>
        </w:rPr>
        <w:t>7</w:t>
      </w:r>
      <w:r w:rsidR="00D90ED1">
        <w:rPr>
          <w:webHidden/>
        </w:rPr>
        <w:fldChar w:fldCharType="end"/>
      </w:r>
      <w:r>
        <w:fldChar w:fldCharType="end"/>
      </w:r>
    </w:p>
    <w:p w14:paraId="4D33DF93" w14:textId="3832FCE0"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"_Toc102049278" </w:instrText>
      </w:r>
      <w:ins w:id="16" w:author="Christopher Hollmann" w:date="2022-06-17T09:44:00Z"/>
      <w:r>
        <w:fldChar w:fldCharType="separate"/>
      </w:r>
      <w:r w:rsidR="00D90ED1" w:rsidRPr="000C7DEC">
        <w:rPr>
          <w:rStyle w:val="Hyperlink"/>
          <w:rFonts w:eastAsia="MS Gothic"/>
        </w:rPr>
        <w:t>8.7</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Details of the Submission</w:t>
      </w:r>
      <w:r w:rsidR="00D90ED1">
        <w:rPr>
          <w:webHidden/>
        </w:rPr>
        <w:tab/>
      </w:r>
      <w:r w:rsidR="00D90ED1">
        <w:rPr>
          <w:webHidden/>
        </w:rPr>
        <w:fldChar w:fldCharType="begin"/>
      </w:r>
      <w:r w:rsidR="00D90ED1">
        <w:rPr>
          <w:webHidden/>
        </w:rPr>
        <w:instrText xml:space="preserve"> PAGEREF _Toc102049278 \h </w:instrText>
      </w:r>
      <w:r w:rsidR="00D90ED1">
        <w:rPr>
          <w:webHidden/>
        </w:rPr>
      </w:r>
      <w:r w:rsidR="00D90ED1">
        <w:rPr>
          <w:webHidden/>
        </w:rPr>
        <w:fldChar w:fldCharType="separate"/>
      </w:r>
      <w:r w:rsidR="00D66363">
        <w:rPr>
          <w:webHidden/>
        </w:rPr>
        <w:t>7</w:t>
      </w:r>
      <w:r w:rsidR="00D90ED1">
        <w:rPr>
          <w:webHidden/>
        </w:rPr>
        <w:fldChar w:fldCharType="end"/>
      </w:r>
      <w:r>
        <w:fldChar w:fldCharType="end"/>
      </w:r>
    </w:p>
    <w:p w14:paraId="5A14FA92" w14:textId="2BE4BA00" w:rsidR="00D90ED1" w:rsidRDefault="00DB03B8">
      <w:pPr>
        <w:pStyle w:val="TOC3"/>
        <w:tabs>
          <w:tab w:val="left" w:pos="1320"/>
          <w:tab w:val="right" w:leader="dot" w:pos="9345"/>
        </w:tabs>
        <w:rPr>
          <w:rFonts w:asciiTheme="minorHAnsi" w:eastAsiaTheme="minorEastAsia" w:hAnsiTheme="minorHAnsi" w:cstheme="minorBidi"/>
          <w:noProof/>
          <w:sz w:val="22"/>
          <w:szCs w:val="22"/>
          <w:lang w:val="sv-SE" w:eastAsia="sv-SE"/>
        </w:rPr>
      </w:pPr>
      <w:r>
        <w:rPr>
          <w:noProof/>
        </w:rPr>
        <w:fldChar w:fldCharType="begin"/>
      </w:r>
      <w:r>
        <w:rPr>
          <w:noProof/>
        </w:rPr>
        <w:instrText xml:space="preserve"> </w:instrText>
      </w:r>
      <w:r>
        <w:rPr>
          <w:noProof/>
        </w:rPr>
        <w:instrText xml:space="preserve">HYPERLINK \l "_Toc102049279" </w:instrText>
      </w:r>
      <w:ins w:id="17" w:author="Christopher Hollmann" w:date="2022-06-17T09:44:00Z">
        <w:r w:rsidR="00D66363">
          <w:rPr>
            <w:noProof/>
          </w:rPr>
        </w:r>
      </w:ins>
      <w:r>
        <w:rPr>
          <w:noProof/>
        </w:rPr>
        <w:fldChar w:fldCharType="separate"/>
      </w:r>
      <w:r w:rsidR="00D90ED1" w:rsidRPr="000C7DEC">
        <w:rPr>
          <w:rStyle w:val="Hyperlink"/>
          <w:rFonts w:eastAsia="MS Gothic"/>
          <w:noProof/>
          <w:lang w:eastAsia="ja-JP"/>
        </w:rPr>
        <w:t>8.7.1</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Submission details for image datasets</w:t>
      </w:r>
      <w:r w:rsidR="00D90ED1">
        <w:rPr>
          <w:noProof/>
          <w:webHidden/>
        </w:rPr>
        <w:tab/>
      </w:r>
      <w:r w:rsidR="00D90ED1">
        <w:rPr>
          <w:noProof/>
          <w:webHidden/>
        </w:rPr>
        <w:fldChar w:fldCharType="begin"/>
      </w:r>
      <w:r w:rsidR="00D90ED1">
        <w:rPr>
          <w:noProof/>
          <w:webHidden/>
        </w:rPr>
        <w:instrText xml:space="preserve"> PAGEREF _Toc102049279 \h </w:instrText>
      </w:r>
      <w:r w:rsidR="00D90ED1">
        <w:rPr>
          <w:noProof/>
          <w:webHidden/>
        </w:rPr>
      </w:r>
      <w:r w:rsidR="00D90ED1">
        <w:rPr>
          <w:noProof/>
          <w:webHidden/>
        </w:rPr>
        <w:fldChar w:fldCharType="separate"/>
      </w:r>
      <w:r w:rsidR="00D66363">
        <w:rPr>
          <w:noProof/>
          <w:webHidden/>
        </w:rPr>
        <w:t>8</w:t>
      </w:r>
      <w:r w:rsidR="00D90ED1">
        <w:rPr>
          <w:noProof/>
          <w:webHidden/>
        </w:rPr>
        <w:fldChar w:fldCharType="end"/>
      </w:r>
      <w:r>
        <w:rPr>
          <w:noProof/>
        </w:rPr>
        <w:fldChar w:fldCharType="end"/>
      </w:r>
    </w:p>
    <w:p w14:paraId="71DD89A7" w14:textId="27918664" w:rsidR="00D90ED1" w:rsidRDefault="00DB03B8">
      <w:pPr>
        <w:pStyle w:val="TOC3"/>
        <w:tabs>
          <w:tab w:val="left" w:pos="1320"/>
          <w:tab w:val="right" w:leader="dot" w:pos="9345"/>
        </w:tabs>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"_Toc102049280" </w:instrText>
      </w:r>
      <w:ins w:id="18" w:author="Christopher Hollmann" w:date="2022-06-17T09:44:00Z">
        <w:r w:rsidR="00D66363">
          <w:rPr>
            <w:noProof/>
          </w:rPr>
        </w:r>
      </w:ins>
      <w:r>
        <w:rPr>
          <w:noProof/>
        </w:rPr>
        <w:fldChar w:fldCharType="separate"/>
      </w:r>
      <w:r w:rsidR="00D90ED1" w:rsidRPr="000C7DEC">
        <w:rPr>
          <w:rStyle w:val="Hyperlink"/>
          <w:rFonts w:eastAsia="MS Gothic"/>
          <w:noProof/>
          <w:lang w:eastAsia="ja-JP"/>
        </w:rPr>
        <w:t>8.7.2</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Submission details for video datasets</w:t>
      </w:r>
      <w:r w:rsidR="00D90ED1">
        <w:rPr>
          <w:noProof/>
          <w:webHidden/>
        </w:rPr>
        <w:tab/>
      </w:r>
      <w:r w:rsidR="00D90ED1">
        <w:rPr>
          <w:noProof/>
          <w:webHidden/>
        </w:rPr>
        <w:fldChar w:fldCharType="begin"/>
      </w:r>
      <w:r w:rsidR="00D90ED1">
        <w:rPr>
          <w:noProof/>
          <w:webHidden/>
        </w:rPr>
        <w:instrText xml:space="preserve"> PAGEREF _Toc102049280 \h </w:instrText>
      </w:r>
      <w:r w:rsidR="00D90ED1">
        <w:rPr>
          <w:noProof/>
          <w:webHidden/>
        </w:rPr>
      </w:r>
      <w:r w:rsidR="00D90ED1">
        <w:rPr>
          <w:noProof/>
          <w:webHidden/>
        </w:rPr>
        <w:fldChar w:fldCharType="separate"/>
      </w:r>
      <w:r w:rsidR="00D66363">
        <w:rPr>
          <w:noProof/>
          <w:webHidden/>
        </w:rPr>
        <w:t>9</w:t>
      </w:r>
      <w:r w:rsidR="00D90ED1">
        <w:rPr>
          <w:noProof/>
          <w:webHidden/>
        </w:rPr>
        <w:fldChar w:fldCharType="end"/>
      </w:r>
      <w:r>
        <w:rPr>
          <w:noProof/>
        </w:rPr>
        <w:fldChar w:fldCharType="end"/>
      </w:r>
    </w:p>
    <w:p w14:paraId="5AF6CAF8" w14:textId="690D4738"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"_Toc102049281" </w:instrText>
      </w:r>
      <w:ins w:id="19" w:author="Christopher Hollmann" w:date="2022-06-17T09:44:00Z"/>
      <w:r>
        <w:fldChar w:fldCharType="separate"/>
      </w:r>
      <w:r w:rsidR="00D90ED1" w:rsidRPr="000C7DEC">
        <w:rPr>
          <w:rStyle w:val="Hyperlink"/>
          <w:rFonts w:eastAsia="MS Gothic"/>
        </w:rPr>
        <w:t>8.8</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Cross-checking of results</w:t>
      </w:r>
      <w:r w:rsidR="00D90ED1">
        <w:rPr>
          <w:webHidden/>
        </w:rPr>
        <w:tab/>
      </w:r>
      <w:r w:rsidR="00D90ED1">
        <w:rPr>
          <w:webHidden/>
        </w:rPr>
        <w:fldChar w:fldCharType="begin"/>
      </w:r>
      <w:r w:rsidR="00D90ED1">
        <w:rPr>
          <w:webHidden/>
        </w:rPr>
        <w:instrText xml:space="preserve"> PAGEREF _Toc102049281 \h </w:instrText>
      </w:r>
      <w:r w:rsidR="00D90ED1">
        <w:rPr>
          <w:webHidden/>
        </w:rPr>
      </w:r>
      <w:r w:rsidR="00D90ED1">
        <w:rPr>
          <w:webHidden/>
        </w:rPr>
        <w:fldChar w:fldCharType="separate"/>
      </w:r>
      <w:r w:rsidR="00D66363">
        <w:rPr>
          <w:webHidden/>
        </w:rPr>
        <w:t>9</w:t>
      </w:r>
      <w:r w:rsidR="00D90ED1">
        <w:rPr>
          <w:webHidden/>
        </w:rPr>
        <w:fldChar w:fldCharType="end"/>
      </w:r>
      <w:r>
        <w:fldChar w:fldCharType="end"/>
      </w:r>
    </w:p>
    <w:p w14:paraId="48D57D4F" w14:textId="6E3FBCB4" w:rsidR="00D90ED1" w:rsidRDefault="00DB03B8">
      <w:pPr>
        <w:pStyle w:val="TOC2"/>
        <w:rPr>
          <w:rFonts w:asciiTheme="minorHAnsi" w:eastAsiaTheme="minorEastAsia" w:hAnsiTheme="minorHAnsi" w:cstheme="minorBidi"/>
          <w:sz w:val="22"/>
          <w:szCs w:val="22"/>
          <w:lang w:val="sv-SE" w:eastAsia="sv-SE"/>
        </w:rPr>
      </w:pPr>
      <w:r>
        <w:lastRenderedPageBreak/>
        <w:fldChar w:fldCharType="begin"/>
      </w:r>
      <w:r>
        <w:instrText xml:space="preserve"> HYPERLINK \l "_Toc102049282" </w:instrText>
      </w:r>
      <w:ins w:id="20" w:author="Christopher Hollmann" w:date="2022-06-17T09:44:00Z"/>
      <w:r>
        <w:fldChar w:fldCharType="separate"/>
      </w:r>
      <w:r w:rsidR="00D90ED1" w:rsidRPr="000C7DEC">
        <w:rPr>
          <w:rStyle w:val="Hyperlink"/>
          <w:rFonts w:eastAsia="MS Gothic"/>
        </w:rPr>
        <w:t>8.9</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Submit Proponent Documentation</w:t>
      </w:r>
      <w:r w:rsidR="00D90ED1">
        <w:rPr>
          <w:webHidden/>
        </w:rPr>
        <w:tab/>
      </w:r>
      <w:r w:rsidR="00D90ED1">
        <w:rPr>
          <w:webHidden/>
        </w:rPr>
        <w:fldChar w:fldCharType="begin"/>
      </w:r>
      <w:r w:rsidR="00D90ED1">
        <w:rPr>
          <w:webHidden/>
        </w:rPr>
        <w:instrText xml:space="preserve"> PAGEREF _Toc102049282 \h </w:instrText>
      </w:r>
      <w:r w:rsidR="00D90ED1">
        <w:rPr>
          <w:webHidden/>
        </w:rPr>
      </w:r>
      <w:r w:rsidR="00D90ED1">
        <w:rPr>
          <w:webHidden/>
        </w:rPr>
        <w:fldChar w:fldCharType="separate"/>
      </w:r>
      <w:r w:rsidR="00D66363">
        <w:rPr>
          <w:webHidden/>
        </w:rPr>
        <w:t>9</w:t>
      </w:r>
      <w:r w:rsidR="00D90ED1">
        <w:rPr>
          <w:webHidden/>
        </w:rPr>
        <w:fldChar w:fldCharType="end"/>
      </w:r>
      <w:r>
        <w:fldChar w:fldCharType="end"/>
      </w:r>
    </w:p>
    <w:p w14:paraId="41352B26" w14:textId="57EAFEA5"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"_Toc102049283" </w:instrText>
      </w:r>
      <w:ins w:id="21" w:author="Christopher Hollmann" w:date="2022-06-17T09:44:00Z"/>
      <w:r>
        <w:fldChar w:fldCharType="separate"/>
      </w:r>
      <w:r w:rsidR="00D90ED1" w:rsidRPr="000C7DEC">
        <w:rPr>
          <w:rStyle w:val="Hyperlink"/>
          <w:rFonts w:eastAsia="MS Gothic"/>
        </w:rPr>
        <w:t>8.10</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Evaluate CfP Submissions and Select Technology</w:t>
      </w:r>
      <w:r w:rsidR="00D90ED1">
        <w:rPr>
          <w:webHidden/>
        </w:rPr>
        <w:tab/>
      </w:r>
      <w:r w:rsidR="00D90ED1">
        <w:rPr>
          <w:webHidden/>
        </w:rPr>
        <w:fldChar w:fldCharType="begin"/>
      </w:r>
      <w:r w:rsidR="00D90ED1">
        <w:rPr>
          <w:webHidden/>
        </w:rPr>
        <w:instrText xml:space="preserve"> PAGEREF _Toc102049283 \h </w:instrText>
      </w:r>
      <w:r w:rsidR="00D90ED1">
        <w:rPr>
          <w:webHidden/>
        </w:rPr>
      </w:r>
      <w:r w:rsidR="00D90ED1">
        <w:rPr>
          <w:webHidden/>
        </w:rPr>
        <w:fldChar w:fldCharType="separate"/>
      </w:r>
      <w:r w:rsidR="00D66363">
        <w:rPr>
          <w:webHidden/>
        </w:rPr>
        <w:t>10</w:t>
      </w:r>
      <w:r w:rsidR="00D90ED1">
        <w:rPr>
          <w:webHidden/>
        </w:rPr>
        <w:fldChar w:fldCharType="end"/>
      </w:r>
      <w:r>
        <w:fldChar w:fldCharType="end"/>
      </w:r>
    </w:p>
    <w:p w14:paraId="2FC5166A" w14:textId="480B71B2" w:rsidR="00D90ED1" w:rsidRDefault="00DB03B8">
      <w:pPr>
        <w:pStyle w:val="TOC2"/>
        <w:rPr>
          <w:rFonts w:asciiTheme="minorHAnsi" w:eastAsiaTheme="minorEastAsia" w:hAnsiTheme="minorHAnsi" w:cstheme="minorBidi"/>
          <w:sz w:val="22"/>
          <w:szCs w:val="22"/>
          <w:lang w:val="sv-SE" w:eastAsia="sv-SE"/>
        </w:rPr>
      </w:pPr>
      <w:r>
        <w:fldChar w:fldCharType="begin"/>
      </w:r>
      <w:r>
        <w:instrText xml:space="preserve"> HYPERLINK \l "_Toc102049284" </w:instrText>
      </w:r>
      <w:ins w:id="22" w:author="Christopher Hollmann" w:date="2022-06-17T09:44:00Z"/>
      <w:r>
        <w:fldChar w:fldCharType="separate"/>
      </w:r>
      <w:r w:rsidR="00D90ED1" w:rsidRPr="000C7DEC">
        <w:rPr>
          <w:rStyle w:val="Hyperlink"/>
          <w:rFonts w:eastAsia="MS Gothic"/>
        </w:rPr>
        <w:t>8.11</w:t>
      </w:r>
      <w:r w:rsidR="00D90ED1">
        <w:rPr>
          <w:rFonts w:asciiTheme="minorHAnsi" w:eastAsiaTheme="minorEastAsia" w:hAnsiTheme="minorHAnsi" w:cstheme="minorBidi"/>
          <w:sz w:val="22"/>
          <w:szCs w:val="22"/>
          <w:lang w:val="sv-SE" w:eastAsia="sv-SE"/>
        </w:rPr>
        <w:tab/>
      </w:r>
      <w:r w:rsidR="00D90ED1" w:rsidRPr="000C7DEC">
        <w:rPr>
          <w:rStyle w:val="Hyperlink"/>
          <w:rFonts w:eastAsia="MS Gothic"/>
        </w:rPr>
        <w:t>Submit WD Specification and RM Source Code</w:t>
      </w:r>
      <w:r w:rsidR="00D90ED1">
        <w:rPr>
          <w:webHidden/>
        </w:rPr>
        <w:tab/>
      </w:r>
      <w:r w:rsidR="00D90ED1">
        <w:rPr>
          <w:webHidden/>
        </w:rPr>
        <w:fldChar w:fldCharType="begin"/>
      </w:r>
      <w:r w:rsidR="00D90ED1">
        <w:rPr>
          <w:webHidden/>
        </w:rPr>
        <w:instrText xml:space="preserve"> PAGEREF _Toc102049284 \h </w:instrText>
      </w:r>
      <w:r w:rsidR="00D90ED1">
        <w:rPr>
          <w:webHidden/>
        </w:rPr>
      </w:r>
      <w:r w:rsidR="00D90ED1">
        <w:rPr>
          <w:webHidden/>
        </w:rPr>
        <w:fldChar w:fldCharType="separate"/>
      </w:r>
      <w:r w:rsidR="00D66363">
        <w:rPr>
          <w:webHidden/>
        </w:rPr>
        <w:t>10</w:t>
      </w:r>
      <w:r w:rsidR="00D90ED1">
        <w:rPr>
          <w:webHidden/>
        </w:rPr>
        <w:fldChar w:fldCharType="end"/>
      </w:r>
      <w:r>
        <w:fldChar w:fldCharType="end"/>
      </w:r>
    </w:p>
    <w:p w14:paraId="36F9B088" w14:textId="296E2716"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"_Toc102049285" </w:instrText>
      </w:r>
      <w:ins w:id="23" w:author="Christopher Hollmann" w:date="2022-06-17T09:44:00Z">
        <w:r w:rsidR="00D66363">
          <w:rPr>
            <w:noProof/>
          </w:rPr>
        </w:r>
      </w:ins>
      <w:r>
        <w:rPr>
          <w:noProof/>
        </w:rPr>
        <w:fldChar w:fldCharType="separate"/>
      </w:r>
      <w:r w:rsidR="00D90ED1" w:rsidRPr="000C7DEC">
        <w:rPr>
          <w:rStyle w:val="Hyperlink"/>
          <w:rFonts w:eastAsia="MS Gothic"/>
          <w:noProof/>
          <w:lang w:eastAsia="ja-JP"/>
        </w:rPr>
        <w:t>9</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Call Administrator</w:t>
      </w:r>
      <w:r w:rsidR="00D90ED1">
        <w:rPr>
          <w:noProof/>
          <w:webHidden/>
        </w:rPr>
        <w:tab/>
      </w:r>
      <w:r w:rsidR="00D90ED1">
        <w:rPr>
          <w:noProof/>
          <w:webHidden/>
        </w:rPr>
        <w:fldChar w:fldCharType="begin"/>
      </w:r>
      <w:r w:rsidR="00D90ED1">
        <w:rPr>
          <w:noProof/>
          <w:webHidden/>
        </w:rPr>
        <w:instrText xml:space="preserve"> PAGEREF _Toc102049285 \h </w:instrText>
      </w:r>
      <w:r w:rsidR="00D90ED1">
        <w:rPr>
          <w:noProof/>
          <w:webHidden/>
        </w:rPr>
      </w:r>
      <w:r w:rsidR="00D90ED1">
        <w:rPr>
          <w:noProof/>
          <w:webHidden/>
        </w:rPr>
        <w:fldChar w:fldCharType="separate"/>
      </w:r>
      <w:r w:rsidR="00D66363">
        <w:rPr>
          <w:noProof/>
          <w:webHidden/>
        </w:rPr>
        <w:t>11</w:t>
      </w:r>
      <w:r w:rsidR="00D90ED1">
        <w:rPr>
          <w:noProof/>
          <w:webHidden/>
        </w:rPr>
        <w:fldChar w:fldCharType="end"/>
      </w:r>
      <w:r>
        <w:rPr>
          <w:noProof/>
        </w:rPr>
        <w:fldChar w:fldCharType="end"/>
      </w:r>
    </w:p>
    <w:p w14:paraId="23F62AF3" w14:textId="2625F031"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"_Toc102049286" </w:instrText>
      </w:r>
      <w:ins w:id="24" w:author="Christopher Hollmann" w:date="2022-06-17T09:44:00Z">
        <w:r w:rsidR="00D66363">
          <w:rPr>
            <w:noProof/>
          </w:rPr>
        </w:r>
      </w:ins>
      <w:r>
        <w:rPr>
          <w:noProof/>
        </w:rPr>
        <w:fldChar w:fldCharType="separate"/>
      </w:r>
      <w:r w:rsidR="00D90ED1" w:rsidRPr="000C7DEC">
        <w:rPr>
          <w:rStyle w:val="Hyperlink"/>
          <w:rFonts w:eastAsia="MS Gothic"/>
          <w:noProof/>
          <w:lang w:eastAsia="ja-JP"/>
        </w:rPr>
        <w:t>10</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Test Administrator</w:t>
      </w:r>
      <w:r w:rsidR="00D90ED1">
        <w:rPr>
          <w:noProof/>
          <w:webHidden/>
        </w:rPr>
        <w:tab/>
      </w:r>
      <w:r w:rsidR="00D90ED1">
        <w:rPr>
          <w:noProof/>
          <w:webHidden/>
        </w:rPr>
        <w:fldChar w:fldCharType="begin"/>
      </w:r>
      <w:r w:rsidR="00D90ED1">
        <w:rPr>
          <w:noProof/>
          <w:webHidden/>
        </w:rPr>
        <w:instrText xml:space="preserve"> PAGEREF _Toc102049286 \h </w:instrText>
      </w:r>
      <w:r w:rsidR="00D90ED1">
        <w:rPr>
          <w:noProof/>
          <w:webHidden/>
        </w:rPr>
      </w:r>
      <w:r w:rsidR="00D90ED1">
        <w:rPr>
          <w:noProof/>
          <w:webHidden/>
        </w:rPr>
        <w:fldChar w:fldCharType="separate"/>
      </w:r>
      <w:r w:rsidR="00D66363">
        <w:rPr>
          <w:noProof/>
          <w:webHidden/>
        </w:rPr>
        <w:t>11</w:t>
      </w:r>
      <w:r w:rsidR="00D90ED1">
        <w:rPr>
          <w:noProof/>
          <w:webHidden/>
        </w:rPr>
        <w:fldChar w:fldCharType="end"/>
      </w:r>
      <w:r>
        <w:rPr>
          <w:noProof/>
        </w:rPr>
        <w:fldChar w:fldCharType="end"/>
      </w:r>
    </w:p>
    <w:p w14:paraId="35DA6214" w14:textId="26988166"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"_Toc102049287" </w:instrText>
      </w:r>
      <w:ins w:id="25" w:author="Christopher Hollmann" w:date="2022-06-17T09:44:00Z">
        <w:r w:rsidR="00D66363">
          <w:rPr>
            <w:noProof/>
          </w:rPr>
        </w:r>
      </w:ins>
      <w:r>
        <w:rPr>
          <w:noProof/>
        </w:rPr>
        <w:fldChar w:fldCharType="separate"/>
      </w:r>
      <w:r w:rsidR="00D90ED1" w:rsidRPr="000C7DEC">
        <w:rPr>
          <w:rStyle w:val="Hyperlink"/>
          <w:rFonts w:eastAsia="MS Gothic"/>
          <w:noProof/>
          <w:lang w:eastAsia="ja-JP"/>
        </w:rPr>
        <w:t>11</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Email reflector</w:t>
      </w:r>
      <w:r w:rsidR="00D90ED1">
        <w:rPr>
          <w:noProof/>
          <w:webHidden/>
        </w:rPr>
        <w:tab/>
      </w:r>
      <w:r w:rsidR="00D90ED1">
        <w:rPr>
          <w:noProof/>
          <w:webHidden/>
        </w:rPr>
        <w:fldChar w:fldCharType="begin"/>
      </w:r>
      <w:r w:rsidR="00D90ED1">
        <w:rPr>
          <w:noProof/>
          <w:webHidden/>
        </w:rPr>
        <w:instrText xml:space="preserve"> PAGEREF _Toc102049287 \h </w:instrText>
      </w:r>
      <w:r w:rsidR="00D90ED1">
        <w:rPr>
          <w:noProof/>
          <w:webHidden/>
        </w:rPr>
      </w:r>
      <w:r w:rsidR="00D90ED1">
        <w:rPr>
          <w:noProof/>
          <w:webHidden/>
        </w:rPr>
        <w:fldChar w:fldCharType="separate"/>
      </w:r>
      <w:r w:rsidR="00D66363">
        <w:rPr>
          <w:noProof/>
          <w:webHidden/>
        </w:rPr>
        <w:t>11</w:t>
      </w:r>
      <w:r w:rsidR="00D90ED1">
        <w:rPr>
          <w:noProof/>
          <w:webHidden/>
        </w:rPr>
        <w:fldChar w:fldCharType="end"/>
      </w:r>
      <w:r>
        <w:rPr>
          <w:noProof/>
        </w:rPr>
        <w:fldChar w:fldCharType="end"/>
      </w:r>
    </w:p>
    <w:p w14:paraId="15F15CC7" w14:textId="5D2CE138"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"_Toc102049288" </w:instrText>
      </w:r>
      <w:ins w:id="26" w:author="Christopher Hollmann" w:date="2022-06-17T09:44:00Z">
        <w:r w:rsidR="00D66363">
          <w:rPr>
            <w:noProof/>
          </w:rPr>
        </w:r>
      </w:ins>
      <w:r>
        <w:rPr>
          <w:noProof/>
        </w:rPr>
        <w:fldChar w:fldCharType="separate"/>
      </w:r>
      <w:r w:rsidR="00D90ED1" w:rsidRPr="000C7DEC">
        <w:rPr>
          <w:rStyle w:val="Hyperlink"/>
          <w:rFonts w:eastAsia="MS Gothic"/>
          <w:noProof/>
          <w:lang w:eastAsia="ja-JP"/>
        </w:rPr>
        <w:t>12</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References</w:t>
      </w:r>
      <w:r w:rsidR="00D90ED1">
        <w:rPr>
          <w:noProof/>
          <w:webHidden/>
        </w:rPr>
        <w:tab/>
      </w:r>
      <w:r w:rsidR="00D90ED1">
        <w:rPr>
          <w:noProof/>
          <w:webHidden/>
        </w:rPr>
        <w:fldChar w:fldCharType="begin"/>
      </w:r>
      <w:r w:rsidR="00D90ED1">
        <w:rPr>
          <w:noProof/>
          <w:webHidden/>
        </w:rPr>
        <w:instrText xml:space="preserve"> PAGEREF _Toc102049288 \h </w:instrText>
      </w:r>
      <w:r w:rsidR="00D90ED1">
        <w:rPr>
          <w:noProof/>
          <w:webHidden/>
        </w:rPr>
      </w:r>
      <w:r w:rsidR="00D90ED1">
        <w:rPr>
          <w:noProof/>
          <w:webHidden/>
        </w:rPr>
        <w:fldChar w:fldCharType="separate"/>
      </w:r>
      <w:r w:rsidR="00D66363">
        <w:rPr>
          <w:noProof/>
          <w:webHidden/>
        </w:rPr>
        <w:t>11</w:t>
      </w:r>
      <w:r w:rsidR="00D90ED1">
        <w:rPr>
          <w:noProof/>
          <w:webHidden/>
        </w:rPr>
        <w:fldChar w:fldCharType="end"/>
      </w:r>
      <w:r>
        <w:rPr>
          <w:noProof/>
        </w:rPr>
        <w:fldChar w:fldCharType="end"/>
      </w:r>
    </w:p>
    <w:p w14:paraId="67810B04" w14:textId="1E06FD8D" w:rsidR="00D90ED1" w:rsidRDefault="00DB03B8">
      <w:pPr>
        <w:pStyle w:val="TOC1"/>
        <w:rPr>
          <w:rFonts w:asciiTheme="minorHAnsi" w:eastAsiaTheme="minorEastAsia" w:hAnsiTheme="minorHAnsi" w:cstheme="minorBidi"/>
          <w:noProof/>
          <w:sz w:val="22"/>
          <w:szCs w:val="22"/>
          <w:lang w:val="sv-SE" w:eastAsia="sv-SE"/>
        </w:rPr>
      </w:pPr>
      <w:r>
        <w:rPr>
          <w:noProof/>
        </w:rPr>
        <w:fldChar w:fldCharType="begin"/>
      </w:r>
      <w:r>
        <w:rPr>
          <w:noProof/>
        </w:rPr>
        <w:instrText xml:space="preserve"> HYPERLINK \l "_Toc102049289" </w:instrText>
      </w:r>
      <w:ins w:id="27" w:author="Christopher Hollmann" w:date="2022-06-17T09:44:00Z">
        <w:r w:rsidR="00D66363">
          <w:rPr>
            <w:noProof/>
          </w:rPr>
        </w:r>
      </w:ins>
      <w:r>
        <w:rPr>
          <w:noProof/>
        </w:rPr>
        <w:fldChar w:fldCharType="separate"/>
      </w:r>
      <w:r w:rsidR="00D90ED1" w:rsidRPr="000C7DEC">
        <w:rPr>
          <w:rStyle w:val="Hyperlink"/>
          <w:rFonts w:eastAsia="MS Gothic"/>
          <w:noProof/>
          <w:lang w:eastAsia="ja-JP"/>
        </w:rPr>
        <w:t>13</w:t>
      </w:r>
      <w:r w:rsidR="00D90ED1">
        <w:rPr>
          <w:rFonts w:asciiTheme="minorHAnsi" w:eastAsiaTheme="minorEastAsia" w:hAnsiTheme="minorHAnsi" w:cstheme="minorBidi"/>
          <w:noProof/>
          <w:sz w:val="22"/>
          <w:szCs w:val="22"/>
          <w:lang w:val="sv-SE" w:eastAsia="sv-SE"/>
        </w:rPr>
        <w:tab/>
      </w:r>
      <w:r w:rsidR="00D90ED1" w:rsidRPr="000C7DEC">
        <w:rPr>
          <w:rStyle w:val="Hyperlink"/>
          <w:rFonts w:eastAsia="MS Gothic"/>
          <w:noProof/>
          <w:lang w:eastAsia="ja-JP"/>
        </w:rPr>
        <w:t>Copyright Header for VCM Reference Software</w:t>
      </w:r>
      <w:r w:rsidR="00D90ED1">
        <w:rPr>
          <w:noProof/>
          <w:webHidden/>
        </w:rPr>
        <w:tab/>
      </w:r>
      <w:r w:rsidR="00D90ED1">
        <w:rPr>
          <w:noProof/>
          <w:webHidden/>
        </w:rPr>
        <w:fldChar w:fldCharType="begin"/>
      </w:r>
      <w:r w:rsidR="00D90ED1">
        <w:rPr>
          <w:noProof/>
          <w:webHidden/>
        </w:rPr>
        <w:instrText xml:space="preserve"> PAGEREF _Toc102049289 \h </w:instrText>
      </w:r>
      <w:r w:rsidR="00D90ED1">
        <w:rPr>
          <w:noProof/>
          <w:webHidden/>
        </w:rPr>
      </w:r>
      <w:r w:rsidR="00D90ED1">
        <w:rPr>
          <w:noProof/>
          <w:webHidden/>
        </w:rPr>
        <w:fldChar w:fldCharType="separate"/>
      </w:r>
      <w:r w:rsidR="00D66363">
        <w:rPr>
          <w:noProof/>
          <w:webHidden/>
        </w:rPr>
        <w:t>12</w:t>
      </w:r>
      <w:r w:rsidR="00D90ED1">
        <w:rPr>
          <w:noProof/>
          <w:webHidden/>
        </w:rPr>
        <w:fldChar w:fldCharType="end"/>
      </w:r>
      <w:r>
        <w:rPr>
          <w:noProof/>
        </w:rPr>
        <w:fldChar w:fldCharType="end"/>
      </w:r>
    </w:p>
    <w:p w14:paraId="5368F3C1" w14:textId="1887F148" w:rsidR="00AC6BDA" w:rsidRPr="00965D19" w:rsidRDefault="00584339" w:rsidP="0058755F">
      <w:pPr>
        <w:spacing w:line="276" w:lineRule="auto"/>
        <w:rPr>
          <w:b/>
          <w:lang w:val="en-GB"/>
        </w:rPr>
      </w:pPr>
      <w:r>
        <w:rPr>
          <w:rFonts w:cs="Arial"/>
          <w:color w:val="365F91" w:themeColor="accent1" w:themeShade="BF"/>
        </w:rPr>
        <w:fldChar w:fldCharType="end"/>
      </w:r>
    </w:p>
    <w:p w14:paraId="74B693B0" w14:textId="2C3CA7EA" w:rsidR="00AC6BDA" w:rsidRPr="00965D19" w:rsidRDefault="00045A1E">
      <w:pPr>
        <w:pStyle w:val="Heading1"/>
        <w:rPr>
          <w:lang w:val="en-GB"/>
        </w:rPr>
      </w:pPr>
      <w:bookmarkStart w:id="28" w:name="_Toc102049264"/>
      <w:r w:rsidRPr="00965D19">
        <w:rPr>
          <w:lang w:val="en-GB"/>
        </w:rPr>
        <w:t>Introduction</w:t>
      </w:r>
      <w:bookmarkEnd w:id="28"/>
    </w:p>
    <w:p w14:paraId="7E562C57" w14:textId="2382FAD2" w:rsidR="00E552E6" w:rsidRPr="00F537E5" w:rsidRDefault="00E552E6" w:rsidP="00F537E5">
      <w:pPr>
        <w:rPr>
          <w:rFonts w:eastAsia="Calibri"/>
        </w:rPr>
      </w:pPr>
      <w:bookmarkStart w:id="29" w:name="_Toc89252348"/>
      <w:bookmarkStart w:id="30" w:name="_Toc89252441"/>
      <w:bookmarkStart w:id="31" w:name="_Toc89252349"/>
      <w:bookmarkStart w:id="32" w:name="_Toc89252442"/>
      <w:bookmarkStart w:id="33" w:name="_Toc89252350"/>
      <w:bookmarkStart w:id="34" w:name="_Toc89252443"/>
      <w:bookmarkStart w:id="35" w:name="_Toc89252351"/>
      <w:bookmarkStart w:id="36" w:name="_Toc89252444"/>
      <w:bookmarkStart w:id="37" w:name="_Toc89252352"/>
      <w:bookmarkStart w:id="38" w:name="_Toc89252445"/>
      <w:bookmarkStart w:id="39" w:name="_Toc89252394"/>
      <w:bookmarkStart w:id="40" w:name="_Toc89252487"/>
      <w:bookmarkStart w:id="41" w:name="_Toc89252395"/>
      <w:bookmarkStart w:id="42" w:name="_Toc89252488"/>
      <w:bookmarkStart w:id="43" w:name="_Toc44383974"/>
      <w:bookmarkStart w:id="44" w:name="_Toc44384159"/>
      <w:bookmarkStart w:id="45" w:name="_Toc44384344"/>
      <w:bookmarkStart w:id="46" w:name="_Toc44384485"/>
      <w:bookmarkStart w:id="47" w:name="_Toc44384590"/>
      <w:bookmarkStart w:id="48" w:name="_Toc44384696"/>
      <w:bookmarkStart w:id="49" w:name="_Toc44384802"/>
      <w:bookmarkStart w:id="50" w:name="_Toc44384905"/>
      <w:bookmarkStart w:id="51" w:name="_Toc44385007"/>
      <w:bookmarkStart w:id="52" w:name="_Toc44385111"/>
      <w:bookmarkStart w:id="53" w:name="_Toc44385214"/>
      <w:bookmarkStart w:id="54" w:name="_Toc44385317"/>
      <w:bookmarkStart w:id="55" w:name="_Toc44396529"/>
      <w:bookmarkStart w:id="56" w:name="_Toc44401165"/>
      <w:bookmarkStart w:id="57" w:name="_Toc44383975"/>
      <w:bookmarkStart w:id="58" w:name="_Toc44384160"/>
      <w:bookmarkStart w:id="59" w:name="_Toc44384345"/>
      <w:bookmarkStart w:id="60" w:name="_Toc44384486"/>
      <w:bookmarkStart w:id="61" w:name="_Toc44384591"/>
      <w:bookmarkStart w:id="62" w:name="_Toc44384697"/>
      <w:bookmarkStart w:id="63" w:name="_Toc44384803"/>
      <w:bookmarkStart w:id="64" w:name="_Toc44384906"/>
      <w:bookmarkStart w:id="65" w:name="_Toc44385008"/>
      <w:bookmarkStart w:id="66" w:name="_Toc44385112"/>
      <w:bookmarkStart w:id="67" w:name="_Toc44385215"/>
      <w:bookmarkStart w:id="68" w:name="_Toc44385318"/>
      <w:bookmarkStart w:id="69" w:name="_Toc44396530"/>
      <w:bookmarkStart w:id="70" w:name="_Toc44401166"/>
      <w:bookmarkStart w:id="71" w:name="_Toc44383976"/>
      <w:bookmarkStart w:id="72" w:name="_Toc44384161"/>
      <w:bookmarkStart w:id="73" w:name="_Toc44384346"/>
      <w:bookmarkStart w:id="74" w:name="_Toc44384487"/>
      <w:bookmarkStart w:id="75" w:name="_Toc44384592"/>
      <w:bookmarkStart w:id="76" w:name="_Toc44384698"/>
      <w:bookmarkStart w:id="77" w:name="_Toc44384804"/>
      <w:bookmarkStart w:id="78" w:name="_Toc44384907"/>
      <w:bookmarkStart w:id="79" w:name="_Toc44385009"/>
      <w:bookmarkStart w:id="80" w:name="_Toc44385113"/>
      <w:bookmarkStart w:id="81" w:name="_Toc44385216"/>
      <w:bookmarkStart w:id="82" w:name="_Toc44385319"/>
      <w:bookmarkStart w:id="83" w:name="_Toc44396531"/>
      <w:bookmarkStart w:id="84" w:name="_Toc44401167"/>
      <w:bookmarkStart w:id="85" w:name="_Toc44383977"/>
      <w:bookmarkStart w:id="86" w:name="_Toc44384162"/>
      <w:bookmarkStart w:id="87" w:name="_Toc44384347"/>
      <w:bookmarkStart w:id="88" w:name="_Toc44384488"/>
      <w:bookmarkStart w:id="89" w:name="_Toc44384593"/>
      <w:bookmarkStart w:id="90" w:name="_Toc44384699"/>
      <w:bookmarkStart w:id="91" w:name="_Toc44384805"/>
      <w:bookmarkStart w:id="92" w:name="_Toc44384908"/>
      <w:bookmarkStart w:id="93" w:name="_Toc44385010"/>
      <w:bookmarkStart w:id="94" w:name="_Toc44385114"/>
      <w:bookmarkStart w:id="95" w:name="_Toc44385217"/>
      <w:bookmarkStart w:id="96" w:name="_Toc44385320"/>
      <w:bookmarkStart w:id="97" w:name="_Toc44396532"/>
      <w:bookmarkStart w:id="98" w:name="_Toc44401168"/>
      <w:bookmarkStart w:id="99" w:name="_Toc44383978"/>
      <w:bookmarkStart w:id="100" w:name="_Toc44384163"/>
      <w:bookmarkStart w:id="101" w:name="_Toc44384348"/>
      <w:bookmarkStart w:id="102" w:name="_Toc44384489"/>
      <w:bookmarkStart w:id="103" w:name="_Toc44384594"/>
      <w:bookmarkStart w:id="104" w:name="_Toc44384700"/>
      <w:bookmarkStart w:id="105" w:name="_Toc44384806"/>
      <w:bookmarkStart w:id="106" w:name="_Toc44384909"/>
      <w:bookmarkStart w:id="107" w:name="_Toc44385011"/>
      <w:bookmarkStart w:id="108" w:name="_Toc44385115"/>
      <w:bookmarkStart w:id="109" w:name="_Toc44385218"/>
      <w:bookmarkStart w:id="110" w:name="_Toc44385321"/>
      <w:bookmarkStart w:id="111" w:name="_Toc44396533"/>
      <w:bookmarkStart w:id="112" w:name="_Toc44401169"/>
      <w:bookmarkStart w:id="113" w:name="_Toc44383979"/>
      <w:bookmarkStart w:id="114" w:name="_Toc44384164"/>
      <w:bookmarkStart w:id="115" w:name="_Toc44384349"/>
      <w:bookmarkStart w:id="116" w:name="_Toc44384490"/>
      <w:bookmarkStart w:id="117" w:name="_Toc44384595"/>
      <w:bookmarkStart w:id="118" w:name="_Toc44384701"/>
      <w:bookmarkStart w:id="119" w:name="_Toc44384807"/>
      <w:bookmarkStart w:id="120" w:name="_Toc44384910"/>
      <w:bookmarkStart w:id="121" w:name="_Toc44385012"/>
      <w:bookmarkStart w:id="122" w:name="_Toc44385116"/>
      <w:bookmarkStart w:id="123" w:name="_Toc44385219"/>
      <w:bookmarkStart w:id="124" w:name="_Toc44385322"/>
      <w:bookmarkStart w:id="125" w:name="_Toc44396534"/>
      <w:bookmarkStart w:id="126" w:name="_Toc44401170"/>
      <w:bookmarkStart w:id="127" w:name="_Toc89252419"/>
      <w:bookmarkStart w:id="128" w:name="_Toc89252512"/>
      <w:bookmarkStart w:id="129" w:name="_Toc89252420"/>
      <w:bookmarkStart w:id="130" w:name="_Toc89252513"/>
      <w:bookmarkStart w:id="131" w:name="_Toc89252422"/>
      <w:bookmarkStart w:id="132" w:name="_Toc89252515"/>
      <w:bookmarkStart w:id="133" w:name="_Toc89252424"/>
      <w:bookmarkStart w:id="134" w:name="_Toc89252517"/>
      <w:bookmarkStart w:id="135" w:name="_Toc89252425"/>
      <w:bookmarkStart w:id="136" w:name="_Toc89252518"/>
      <w:bookmarkStart w:id="137" w:name="_Toc89252426"/>
      <w:bookmarkStart w:id="138" w:name="_Toc89252519"/>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F537E5">
        <w:rPr>
          <w:rFonts w:eastAsia="Calibri"/>
        </w:rPr>
        <w:t xml:space="preserve">In 2019 MPEG started an investigation into the area of video coding for machines. The focus of this exploration was to study the case where images and videos are compressed not to be looked at and evaluated by humans, but rather machine vision algorithms. These algorithms can serve different purposes such as object detection, </w:t>
      </w:r>
      <w:r w:rsidR="006A7410">
        <w:rPr>
          <w:rFonts w:eastAsia="Calibri"/>
        </w:rPr>
        <w:t xml:space="preserve">instance </w:t>
      </w:r>
      <w:r w:rsidRPr="00F537E5">
        <w:rPr>
          <w:rFonts w:eastAsia="Calibri"/>
        </w:rPr>
        <w:t xml:space="preserve">segmentation, or </w:t>
      </w:r>
      <w:r w:rsidR="006A7410">
        <w:rPr>
          <w:rFonts w:eastAsia="Calibri"/>
        </w:rPr>
        <w:t xml:space="preserve">object </w:t>
      </w:r>
      <w:r w:rsidRPr="00F537E5">
        <w:rPr>
          <w:rFonts w:eastAsia="Calibri"/>
        </w:rPr>
        <w:t>tracking. As video compression standards such as HEVC or VVC are developed and optimized towards the human visual system, the existing standards may not be optimal for applications where the video is analyzed by machines.</w:t>
      </w:r>
    </w:p>
    <w:p w14:paraId="760A3D49" w14:textId="39A50C2B" w:rsidR="00E552E6" w:rsidRPr="00F537E5" w:rsidRDefault="00E552E6" w:rsidP="00F537E5">
      <w:pPr>
        <w:rPr>
          <w:rFonts w:eastAsia="Calibri"/>
        </w:rPr>
      </w:pPr>
      <w:r w:rsidRPr="00F537E5">
        <w:rPr>
          <w:rFonts w:eastAsia="Calibri"/>
        </w:rPr>
        <w:t>As detailed in the use cases in [</w:t>
      </w:r>
      <w:r w:rsidRPr="00F537E5">
        <w:rPr>
          <w:rFonts w:eastAsia="Calibri"/>
        </w:rPr>
        <w:fldChar w:fldCharType="begin"/>
      </w:r>
      <w:r w:rsidRPr="00F537E5">
        <w:rPr>
          <w:rFonts w:eastAsia="Calibri"/>
        </w:rPr>
        <w:instrText xml:space="preserve"> REF _Ref88569969 \r \h </w:instrText>
      </w:r>
      <w:r w:rsidR="00515555" w:rsidRPr="00F537E5">
        <w:rPr>
          <w:rFonts w:eastAsia="Calibri"/>
        </w:rPr>
        <w:instrText xml:space="preserve"> \* MERGEFORMAT </w:instrText>
      </w:r>
      <w:r w:rsidRPr="00F537E5">
        <w:rPr>
          <w:rFonts w:eastAsia="Calibri"/>
        </w:rPr>
      </w:r>
      <w:r w:rsidRPr="00F537E5">
        <w:rPr>
          <w:rFonts w:eastAsia="Calibri"/>
        </w:rPr>
        <w:fldChar w:fldCharType="separate"/>
      </w:r>
      <w:r w:rsidR="00274B1B">
        <w:rPr>
          <w:rFonts w:eastAsia="Calibri"/>
        </w:rPr>
        <w:t>1</w:t>
      </w:r>
      <w:r w:rsidRPr="00F537E5">
        <w:rPr>
          <w:rFonts w:eastAsia="Calibri"/>
        </w:rPr>
        <w:fldChar w:fldCharType="end"/>
      </w:r>
      <w:r w:rsidRPr="00F537E5">
        <w:rPr>
          <w:rFonts w:eastAsia="Calibri"/>
        </w:rPr>
        <w:t>], more video is produced than can be consumed and watched by humans. With video being by far the largest share of traffic on the internet, encoding video that is supposed to be analyzed by machines in a manner that is optimized for humans seems like a wasteful idea. Over the past years, MPEG has studied and seen evidence that images specifically compressed for machine vision tasks achieve a better machine vision task performance to bitrate ratio than compressing images with the VVC Test Model (VTM) and executing the machine vision task on the decoded images.</w:t>
      </w:r>
    </w:p>
    <w:p w14:paraId="3D4EE568" w14:textId="43599DA2" w:rsidR="00E552E6" w:rsidRPr="00F537E5" w:rsidRDefault="00E552E6" w:rsidP="00F537E5">
      <w:pPr>
        <w:rPr>
          <w:rFonts w:eastAsia="Calibri"/>
        </w:rPr>
      </w:pPr>
      <w:r w:rsidRPr="00F537E5">
        <w:rPr>
          <w:rFonts w:eastAsia="Calibri"/>
        </w:rPr>
        <w:t xml:space="preserve">A formal call for evidence was issued in January 2021 and provided evidence that this can be achieved in different ways. This call for proposals is the start of a process which has the creation of a new international standard as its goal. </w:t>
      </w:r>
    </w:p>
    <w:p w14:paraId="16C38979" w14:textId="39BF92A4" w:rsidR="00E552E6" w:rsidRDefault="00E552E6" w:rsidP="00F537E5">
      <w:pPr>
        <w:rPr>
          <w:rFonts w:eastAsia="Calibri"/>
        </w:rPr>
      </w:pPr>
      <w:r w:rsidRPr="00F537E5">
        <w:rPr>
          <w:rFonts w:eastAsia="Calibri"/>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05695D45" w14:textId="6942DE33" w:rsidR="006C0B41" w:rsidRDefault="006C0B41" w:rsidP="00F537E5">
      <w:pPr>
        <w:rPr>
          <w:ins w:id="139" w:author="Christopher Hollmann" w:date="2022-06-15T16:28:00Z"/>
          <w:rFonts w:eastAsia="Calibri"/>
        </w:rPr>
      </w:pPr>
      <w:r w:rsidRPr="00C702A1">
        <w:rPr>
          <w:rFonts w:eastAsia="Calibri"/>
        </w:rPr>
        <w:t xml:space="preserve">This call </w:t>
      </w:r>
      <w:r w:rsidR="00B57A72" w:rsidRPr="00C702A1">
        <w:rPr>
          <w:rFonts w:eastAsia="Calibri"/>
        </w:rPr>
        <w:t xml:space="preserve">focuses on the compression of images and videos and thus responses are expected to produce </w:t>
      </w:r>
      <w:r w:rsidR="00A86A6C" w:rsidRPr="00C702A1">
        <w:rPr>
          <w:rFonts w:eastAsia="Calibri"/>
        </w:rPr>
        <w:t>decoded images and videos</w:t>
      </w:r>
      <w:r w:rsidR="00A75ED4" w:rsidRPr="00C702A1">
        <w:rPr>
          <w:rFonts w:eastAsia="Calibri"/>
        </w:rPr>
        <w:t xml:space="preserve"> that can be used by </w:t>
      </w:r>
      <w:r w:rsidR="005C1C43" w:rsidRPr="00C702A1">
        <w:rPr>
          <w:rFonts w:eastAsia="Calibri"/>
        </w:rPr>
        <w:t>a pre-defined set of machine vision algorithms</w:t>
      </w:r>
      <w:r w:rsidR="00533635" w:rsidRPr="00C702A1">
        <w:rPr>
          <w:rFonts w:eastAsia="Calibri"/>
        </w:rPr>
        <w:t xml:space="preserve"> to generate the performance results</w:t>
      </w:r>
      <w:r w:rsidR="00533635">
        <w:rPr>
          <w:rFonts w:eastAsia="Calibri"/>
        </w:rPr>
        <w:t>.</w:t>
      </w:r>
    </w:p>
    <w:p w14:paraId="45534389" w14:textId="566912B7" w:rsidR="002405EF" w:rsidRPr="00E552E6" w:rsidRDefault="002405EF" w:rsidP="00F537E5">
      <w:pPr>
        <w:rPr>
          <w:rFonts w:ascii="Calibri" w:eastAsia="Calibri" w:hAnsi="Calibri" w:cs="Arial"/>
        </w:rPr>
      </w:pPr>
      <w:ins w:id="140" w:author="Christopher Hollmann" w:date="2022-06-15T16:28:00Z">
        <w:r w:rsidRPr="00414FB7">
          <w:rPr>
            <w:rFonts w:eastAsia="Calibri"/>
            <w:b/>
            <w:bCs/>
            <w:highlight w:val="yellow"/>
            <w:rPrChange w:id="141" w:author="Christopher Hollmann" w:date="2022-06-15T16:54:00Z">
              <w:rPr>
                <w:rFonts w:eastAsia="Calibri"/>
              </w:rPr>
            </w:rPrChange>
          </w:rPr>
          <w:t>CLARIFICATION</w:t>
        </w:r>
      </w:ins>
      <w:ins w:id="142" w:author="Christopher Hollmann" w:date="2022-06-15T16:29:00Z">
        <w:r w:rsidR="00775EC6">
          <w:rPr>
            <w:rFonts w:eastAsia="Calibri"/>
          </w:rPr>
          <w:t xml:space="preserve"> (2022-06-15)</w:t>
        </w:r>
      </w:ins>
      <w:ins w:id="143" w:author="Christopher Hollmann" w:date="2022-06-15T16:28:00Z">
        <w:r>
          <w:rPr>
            <w:rFonts w:eastAsia="Calibri"/>
          </w:rPr>
          <w:t xml:space="preserve">: </w:t>
        </w:r>
      </w:ins>
      <w:ins w:id="144" w:author="Christopher Hollmann" w:date="2022-06-15T16:31:00Z">
        <w:r w:rsidR="003D296A">
          <w:rPr>
            <w:rFonts w:eastAsia="Calibri"/>
          </w:rPr>
          <w:t xml:space="preserve">This call requires proponents to submit </w:t>
        </w:r>
      </w:ins>
      <w:ins w:id="145" w:author="Christopher Hollmann" w:date="2022-06-15T16:32:00Z">
        <w:r w:rsidR="007853C7">
          <w:rPr>
            <w:rFonts w:eastAsia="Calibri"/>
          </w:rPr>
          <w:t>technology</w:t>
        </w:r>
        <w:r w:rsidR="00C8629A">
          <w:rPr>
            <w:rFonts w:eastAsia="Calibri"/>
          </w:rPr>
          <w:t xml:space="preserve"> </w:t>
        </w:r>
      </w:ins>
      <w:ins w:id="146" w:author="Christopher Hollmann" w:date="2022-06-15T16:51:00Z">
        <w:r w:rsidR="00037EBF">
          <w:rPr>
            <w:rFonts w:eastAsia="Calibri"/>
          </w:rPr>
          <w:t xml:space="preserve">suitable </w:t>
        </w:r>
      </w:ins>
      <w:ins w:id="147" w:author="Christopher Hollmann" w:date="2022-06-15T16:32:00Z">
        <w:r w:rsidR="00C8629A">
          <w:rPr>
            <w:rFonts w:eastAsia="Calibri"/>
          </w:rPr>
          <w:t xml:space="preserve">for compressing videos. </w:t>
        </w:r>
      </w:ins>
      <w:ins w:id="148" w:author="Christopher Hollmann" w:date="2022-06-15T16:51:00Z">
        <w:r w:rsidR="00F0193C">
          <w:rPr>
            <w:rFonts w:eastAsia="Calibri"/>
          </w:rPr>
          <w:t>It is mandatory t</w:t>
        </w:r>
      </w:ins>
      <w:ins w:id="149" w:author="Christopher Hollmann" w:date="2022-06-15T16:52:00Z">
        <w:r w:rsidR="00F0193C">
          <w:rPr>
            <w:rFonts w:eastAsia="Calibri"/>
          </w:rPr>
          <w:t>o provide results for</w:t>
        </w:r>
      </w:ins>
      <w:ins w:id="150" w:author="Christopher Hollmann" w:date="2022-06-17T09:44:00Z">
        <w:r w:rsidR="001457EC">
          <w:rPr>
            <w:rFonts w:eastAsia="Calibri"/>
          </w:rPr>
          <w:t xml:space="preserve"> machine vision task</w:t>
        </w:r>
      </w:ins>
      <w:ins w:id="151" w:author="Christopher Hollmann" w:date="2022-06-17T09:45:00Z">
        <w:r w:rsidR="00D66363">
          <w:rPr>
            <w:rFonts w:eastAsia="Calibri"/>
          </w:rPr>
          <w:t>s</w:t>
        </w:r>
      </w:ins>
      <w:ins w:id="152" w:author="Christopher Hollmann" w:date="2022-06-17T09:44:00Z">
        <w:r w:rsidR="001457EC">
          <w:rPr>
            <w:rFonts w:eastAsia="Calibri"/>
          </w:rPr>
          <w:t xml:space="preserve"> such as object tracking for</w:t>
        </w:r>
      </w:ins>
      <w:ins w:id="153" w:author="Christopher Hollmann" w:date="2022-06-15T16:52:00Z">
        <w:r w:rsidR="00F0193C">
          <w:rPr>
            <w:rFonts w:eastAsia="Calibri"/>
          </w:rPr>
          <w:t xml:space="preserve"> </w:t>
        </w:r>
        <w:r w:rsidR="00791724">
          <w:rPr>
            <w:rFonts w:eastAsia="Calibri"/>
          </w:rPr>
          <w:t xml:space="preserve">video datasets. </w:t>
        </w:r>
      </w:ins>
      <w:ins w:id="154" w:author="Christopher Hollmann" w:date="2022-06-17T10:03:00Z">
        <w:r w:rsidR="008748C5">
          <w:rPr>
            <w:rFonts w:eastAsia="Calibri"/>
          </w:rPr>
          <w:t>The exact submission requirements are listed in Section </w:t>
        </w:r>
        <w:r w:rsidR="008748C5">
          <w:rPr>
            <w:rFonts w:eastAsia="Calibri"/>
          </w:rPr>
          <w:fldChar w:fldCharType="begin"/>
        </w:r>
        <w:r w:rsidR="008748C5">
          <w:rPr>
            <w:rFonts w:eastAsia="Calibri"/>
          </w:rPr>
          <w:instrText xml:space="preserve"> REF _Ref106352629 \r \h </w:instrText>
        </w:r>
        <w:r w:rsidR="008748C5">
          <w:rPr>
            <w:rFonts w:eastAsia="Calibri"/>
          </w:rPr>
        </w:r>
      </w:ins>
      <w:r w:rsidR="008748C5">
        <w:rPr>
          <w:rFonts w:eastAsia="Calibri"/>
        </w:rPr>
        <w:fldChar w:fldCharType="separate"/>
      </w:r>
      <w:ins w:id="155" w:author="Christopher Hollmann" w:date="2022-06-17T10:03:00Z">
        <w:r w:rsidR="008748C5">
          <w:rPr>
            <w:rFonts w:eastAsia="Calibri"/>
          </w:rPr>
          <w:t>8.7</w:t>
        </w:r>
        <w:r w:rsidR="008748C5">
          <w:rPr>
            <w:rFonts w:eastAsia="Calibri"/>
          </w:rPr>
          <w:fldChar w:fldCharType="end"/>
        </w:r>
        <w:r w:rsidR="008748C5">
          <w:rPr>
            <w:rFonts w:eastAsia="Calibri"/>
          </w:rPr>
          <w:t>.</w:t>
        </w:r>
      </w:ins>
    </w:p>
    <w:p w14:paraId="667DA465" w14:textId="747EE16D" w:rsidR="00E552E6" w:rsidRPr="00E552E6" w:rsidRDefault="00E552E6" w:rsidP="00F537E5">
      <w:pPr>
        <w:pStyle w:val="Heading1"/>
        <w:rPr>
          <w:rFonts w:eastAsia="MS Gothic"/>
          <w:lang w:eastAsia="ja-JP"/>
        </w:rPr>
      </w:pPr>
      <w:bookmarkStart w:id="156" w:name="_Ref86757142"/>
      <w:bookmarkStart w:id="157" w:name="_Toc93051154"/>
      <w:bookmarkStart w:id="158" w:name="_Toc102049265"/>
      <w:r w:rsidRPr="00E552E6">
        <w:rPr>
          <w:rFonts w:eastAsia="MS Gothic"/>
          <w:lang w:eastAsia="ja-JP"/>
        </w:rPr>
        <w:t>Who may participate</w:t>
      </w:r>
      <w:bookmarkEnd w:id="156"/>
      <w:bookmarkEnd w:id="157"/>
      <w:bookmarkEnd w:id="158"/>
      <w:r w:rsidRPr="00E552E6">
        <w:rPr>
          <w:rFonts w:eastAsia="MS Gothic"/>
          <w:lang w:eastAsia="ja-JP"/>
        </w:rPr>
        <w:t xml:space="preserve"> </w:t>
      </w:r>
    </w:p>
    <w:p w14:paraId="7D18B4CB" w14:textId="33D227D6" w:rsidR="00E552E6" w:rsidRPr="00E552E6" w:rsidRDefault="00E552E6" w:rsidP="00F537E5">
      <w:pPr>
        <w:rPr>
          <w:rFonts w:eastAsia="Calibri"/>
          <w:lang w:eastAsia="ja-JP"/>
        </w:rPr>
      </w:pPr>
      <w:r w:rsidRPr="00E552E6">
        <w:rPr>
          <w:rFonts w:eastAsia="Calibri"/>
          <w:lang w:eastAsia="ja-JP"/>
        </w:rPr>
        <w:t xml:space="preserve">Proponents that respond to this call may include any persons whether they are or are not accredited delegates of ISO/IEC JTC1/SC29/WG2. However, all proponents are required to attend the meetings at which their respective proposals are evaluated. The meeting during which proposals are evaluated is identified with an * in </w:t>
      </w:r>
      <w:r w:rsidR="00B63CE3">
        <w:rPr>
          <w:rFonts w:eastAsia="Calibri"/>
          <w:lang w:eastAsia="ja-JP"/>
        </w:rPr>
        <w:fldChar w:fldCharType="begin"/>
      </w:r>
      <w:r w:rsidR="00B63CE3">
        <w:rPr>
          <w:rFonts w:eastAsia="Calibri"/>
          <w:lang w:eastAsia="ja-JP"/>
        </w:rPr>
        <w:instrText xml:space="preserve"> REF _Ref101524679 \h </w:instrText>
      </w:r>
      <w:r w:rsidR="00B63CE3">
        <w:rPr>
          <w:rFonts w:eastAsia="Calibri"/>
          <w:lang w:eastAsia="ja-JP"/>
        </w:rPr>
      </w:r>
      <w:r w:rsidR="00B63CE3">
        <w:rPr>
          <w:rFonts w:eastAsia="Calibri"/>
          <w:lang w:eastAsia="ja-JP"/>
        </w:rPr>
        <w:fldChar w:fldCharType="separate"/>
      </w:r>
      <w:r w:rsidR="00274B1B">
        <w:t xml:space="preserve">Table </w:t>
      </w:r>
      <w:r w:rsidR="00274B1B">
        <w:rPr>
          <w:noProof/>
        </w:rPr>
        <w:t>1</w:t>
      </w:r>
      <w:r w:rsidR="00B63CE3">
        <w:rPr>
          <w:rFonts w:eastAsia="Calibri"/>
          <w:lang w:eastAsia="ja-JP"/>
        </w:rPr>
        <w:fldChar w:fldCharType="end"/>
      </w:r>
      <w:r w:rsidR="0075505B">
        <w:rPr>
          <w:rFonts w:eastAsia="Calibri"/>
          <w:lang w:eastAsia="ja-JP"/>
        </w:rPr>
        <w:t xml:space="preserve"> </w:t>
      </w:r>
      <w:r w:rsidRPr="00E552E6">
        <w:rPr>
          <w:rFonts w:eastAsia="Calibri"/>
          <w:lang w:eastAsia="ja-JP"/>
        </w:rPr>
        <w:t>and</w:t>
      </w:r>
      <w:r w:rsidR="001C4B07">
        <w:rPr>
          <w:rFonts w:eastAsia="Calibri"/>
          <w:lang w:eastAsia="ja-JP"/>
        </w:rPr>
        <w:t xml:space="preserve"> </w:t>
      </w:r>
      <w:r w:rsidR="001C4B07">
        <w:rPr>
          <w:rFonts w:eastAsia="Calibri"/>
          <w:lang w:eastAsia="ja-JP"/>
        </w:rPr>
        <w:fldChar w:fldCharType="begin"/>
      </w:r>
      <w:r w:rsidR="001C4B07">
        <w:rPr>
          <w:rFonts w:eastAsia="Calibri"/>
          <w:lang w:eastAsia="ja-JP"/>
        </w:rPr>
        <w:instrText xml:space="preserve"> REF _Ref101880503 \h </w:instrText>
      </w:r>
      <w:r w:rsidR="001C4B07">
        <w:rPr>
          <w:rFonts w:eastAsia="Calibri"/>
          <w:lang w:eastAsia="ja-JP"/>
        </w:rPr>
      </w:r>
      <w:r w:rsidR="001C4B07">
        <w:rPr>
          <w:rFonts w:eastAsia="Calibri"/>
          <w:lang w:eastAsia="ja-JP"/>
        </w:rPr>
        <w:fldChar w:fldCharType="separate"/>
      </w:r>
      <w:r w:rsidR="001C4B07">
        <w:t xml:space="preserve">Table </w:t>
      </w:r>
      <w:r w:rsidR="001C4B07">
        <w:rPr>
          <w:noProof/>
        </w:rPr>
        <w:t>2</w:t>
      </w:r>
      <w:r w:rsidR="001C4B07">
        <w:rPr>
          <w:rFonts w:eastAsia="Calibri"/>
          <w:lang w:eastAsia="ja-JP"/>
        </w:rPr>
        <w:fldChar w:fldCharType="end"/>
      </w:r>
      <w:r w:rsidRPr="00E552E6">
        <w:rPr>
          <w:rFonts w:eastAsia="Calibri"/>
          <w:lang w:eastAsia="ja-JP"/>
        </w:rPr>
        <w:t xml:space="preserve">. A one-time invitation may be extended to proponents to participate in the evaluation process if the proponent is not an accredited delegate </w:t>
      </w:r>
      <w:r w:rsidRPr="00E552E6">
        <w:rPr>
          <w:rFonts w:eastAsia="Calibri"/>
          <w:lang w:eastAsia="ja-JP"/>
        </w:rPr>
        <w:lastRenderedPageBreak/>
        <w:t xml:space="preserve">of ISO/IEC JTC1/SC29/WG2. If the proponent’s technology is accepted into the Working Draft of the Standard, then the proponents are required to participate in meetings identified with a </w:t>
      </w:r>
      <w:r w:rsidRPr="00E552E6">
        <w:rPr>
          <w:rFonts w:cs="Calibri"/>
        </w:rPr>
        <w:t xml:space="preserve">† in </w:t>
      </w:r>
      <w:r w:rsidR="00B63CE3">
        <w:rPr>
          <w:rFonts w:cs="Calibri"/>
        </w:rPr>
        <w:fldChar w:fldCharType="begin"/>
      </w:r>
      <w:r w:rsidR="00B63CE3">
        <w:rPr>
          <w:rFonts w:cs="Calibri"/>
        </w:rPr>
        <w:instrText xml:space="preserve"> REF _Ref101524679 \h </w:instrText>
      </w:r>
      <w:r w:rsidR="00B63CE3">
        <w:rPr>
          <w:rFonts w:cs="Calibri"/>
        </w:rPr>
      </w:r>
      <w:r w:rsidR="00B63CE3">
        <w:rPr>
          <w:rFonts w:cs="Calibri"/>
        </w:rPr>
        <w:fldChar w:fldCharType="separate"/>
      </w:r>
      <w:r w:rsidR="00274B1B">
        <w:t xml:space="preserve">Table </w:t>
      </w:r>
      <w:r w:rsidR="00274B1B">
        <w:rPr>
          <w:noProof/>
        </w:rPr>
        <w:t>1</w:t>
      </w:r>
      <w:r w:rsidR="00B63CE3">
        <w:rPr>
          <w:rFonts w:cs="Calibri"/>
        </w:rPr>
        <w:fldChar w:fldCharType="end"/>
      </w:r>
      <w:r w:rsidR="0075505B">
        <w:rPr>
          <w:rFonts w:cs="Calibri"/>
        </w:rPr>
        <w:t xml:space="preserve"> </w:t>
      </w:r>
      <w:r w:rsidRPr="00E552E6">
        <w:rPr>
          <w:rFonts w:cs="Calibri"/>
        </w:rPr>
        <w:t xml:space="preserve">and Table 2. In such a case where the technology is accepted from a proponent who is not an accredited delegate of </w:t>
      </w:r>
      <w:r w:rsidRPr="00E552E6">
        <w:rPr>
          <w:rFonts w:eastAsia="Calibri"/>
          <w:lang w:eastAsia="ja-JP"/>
        </w:rPr>
        <w:t xml:space="preserve">ISO/IEC JTC1/SC29/WG2, the proponent is expected to initiate the process to join their National Body committees in order to become accredited to participate in subsequent meetings of WG2. Information for how to join National Body committees and to become an accredited delegate for ISO/IEC JTC1/SC29/WG2 is available at </w:t>
      </w:r>
      <w:hyperlink r:id="rId11" w:history="1">
        <w:r w:rsidR="00A059ED">
          <w:rPr>
            <w:rStyle w:val="Hyperlink"/>
            <w:rFonts w:eastAsia="Calibri"/>
            <w:color w:val="0563C1"/>
            <w:lang w:eastAsia="ja-JP"/>
          </w:rPr>
          <w:t>How to Get Involved</w:t>
        </w:r>
      </w:hyperlink>
      <w:r w:rsidRPr="00E552E6">
        <w:rPr>
          <w:rFonts w:eastAsia="Calibri"/>
          <w:lang w:eastAsia="ja-JP"/>
        </w:rPr>
        <w:t>.</w:t>
      </w:r>
    </w:p>
    <w:p w14:paraId="37DCC47C" w14:textId="3F8382F1" w:rsidR="00E552E6" w:rsidRPr="00E552E6" w:rsidRDefault="00E552E6" w:rsidP="00F537E5">
      <w:pPr>
        <w:pStyle w:val="Heading1"/>
        <w:rPr>
          <w:rFonts w:eastAsia="MS Gothic"/>
          <w:lang w:eastAsia="ja-JP"/>
        </w:rPr>
      </w:pPr>
      <w:bookmarkStart w:id="159" w:name="_Toc93051155"/>
      <w:bookmarkStart w:id="160" w:name="_Toc102049266"/>
      <w:r w:rsidRPr="00E552E6">
        <w:rPr>
          <w:rFonts w:eastAsia="MS Gothic"/>
          <w:lang w:eastAsia="ja-JP"/>
        </w:rPr>
        <w:t>Code of conduct and rules of engagement</w:t>
      </w:r>
      <w:bookmarkEnd w:id="159"/>
      <w:bookmarkEnd w:id="160"/>
    </w:p>
    <w:p w14:paraId="2B6AA2E3" w14:textId="5A987308" w:rsidR="00E552E6" w:rsidRPr="00E552E6" w:rsidRDefault="00E552E6" w:rsidP="00F537E5">
      <w:pPr>
        <w:rPr>
          <w:rFonts w:eastAsia="SimSun"/>
          <w:lang w:eastAsia="zh-CN"/>
        </w:rPr>
      </w:pPr>
      <w:r w:rsidRPr="00E552E6">
        <w:rPr>
          <w:rFonts w:eastAsia="Calibri"/>
        </w:rPr>
        <w:t xml:space="preserve">All participants shall be required to </w:t>
      </w:r>
      <w:r w:rsidRPr="00E552E6">
        <w:rPr>
          <w:rFonts w:eastAsia="SimSun"/>
          <w:lang w:eastAsia="zh-CN"/>
        </w:rPr>
        <w:t xml:space="preserve">familiarize themselves with relevant </w:t>
      </w:r>
      <w:hyperlink r:id="rId12" w:history="1">
        <w:r w:rsidRPr="00E552E6">
          <w:rPr>
            <w:rFonts w:eastAsia="SimSun"/>
            <w:color w:val="0563C1"/>
            <w:u w:val="single"/>
          </w:rPr>
          <w:t>ISO Policies and Procedures</w:t>
        </w:r>
      </w:hyperlink>
      <w:r w:rsidRPr="00E552E6">
        <w:rPr>
          <w:rFonts w:eastAsia="SimSun"/>
          <w:lang w:eastAsia="zh-CN"/>
        </w:rPr>
        <w:t xml:space="preserve">, including in particular </w:t>
      </w:r>
      <w:hyperlink r:id="rId13" w:history="1">
        <w:r w:rsidRPr="00E552E6">
          <w:rPr>
            <w:rFonts w:eastAsia="SimSun"/>
            <w:color w:val="0563C1"/>
            <w:u w:val="single"/>
          </w:rPr>
          <w:t>ISO Code of Conduct</w:t>
        </w:r>
      </w:hyperlink>
      <w:r w:rsidRPr="00E552E6">
        <w:rPr>
          <w:rFonts w:eastAsia="SimSun"/>
          <w:lang w:eastAsia="zh-CN"/>
        </w:rPr>
        <w:t xml:space="preserve">, </w:t>
      </w:r>
      <w:hyperlink r:id="rId14" w:history="1">
        <w:r w:rsidRPr="00E552E6">
          <w:rPr>
            <w:rFonts w:eastAsia="SimSun"/>
            <w:color w:val="0563C1"/>
            <w:u w:val="single"/>
          </w:rPr>
          <w:t>ISO Declaration for Participants in ISO Activities</w:t>
        </w:r>
      </w:hyperlink>
      <w:r w:rsidRPr="00E552E6">
        <w:rPr>
          <w:rFonts w:eastAsia="SimSun"/>
          <w:lang w:eastAsia="zh-CN"/>
        </w:rPr>
        <w:t xml:space="preserve">, </w:t>
      </w:r>
      <w:hyperlink r:id="rId15" w:history="1">
        <w:r w:rsidRPr="00E552E6">
          <w:rPr>
            <w:rFonts w:eastAsia="SimSun"/>
            <w:color w:val="0563C1"/>
            <w:u w:val="single"/>
          </w:rPr>
          <w:t>ISO Privacy and Copyright</w:t>
        </w:r>
      </w:hyperlink>
      <w:r w:rsidRPr="00E552E6">
        <w:rPr>
          <w:rFonts w:eastAsia="SimSun"/>
          <w:lang w:eastAsia="zh-CN"/>
        </w:rPr>
        <w:t xml:space="preserve"> policy, and </w:t>
      </w:r>
      <w:hyperlink r:id="rId16" w:history="1">
        <w:r w:rsidRPr="00E552E6">
          <w:rPr>
            <w:rFonts w:eastAsia="SimSun"/>
            <w:color w:val="0563C1"/>
            <w:u w:val="single"/>
          </w:rPr>
          <w:t>ISO Policy on Communication of Committee Work</w:t>
        </w:r>
      </w:hyperlink>
      <w:r w:rsidRPr="00E552E6">
        <w:rPr>
          <w:rFonts w:eastAsia="SimSun"/>
          <w:lang w:eastAsia="zh-CN"/>
        </w:rPr>
        <w:t>, and to consent to be bound by these policies.</w:t>
      </w:r>
    </w:p>
    <w:p w14:paraId="34F7B023" w14:textId="4117F2F6" w:rsidR="00E552E6" w:rsidRPr="00E552E6" w:rsidRDefault="00E552E6" w:rsidP="00F537E5">
      <w:pPr>
        <w:pStyle w:val="Heading1"/>
        <w:rPr>
          <w:rFonts w:eastAsia="MS Gothic"/>
          <w:lang w:eastAsia="ja-JP"/>
        </w:rPr>
      </w:pPr>
      <w:bookmarkStart w:id="161" w:name="_Toc88642205"/>
      <w:bookmarkStart w:id="162" w:name="_Toc88654180"/>
      <w:bookmarkStart w:id="163" w:name="_Toc89416555"/>
      <w:bookmarkStart w:id="164" w:name="_Toc93051156"/>
      <w:bookmarkStart w:id="165" w:name="_Toc102049267"/>
      <w:bookmarkEnd w:id="161"/>
      <w:bookmarkEnd w:id="162"/>
      <w:bookmarkEnd w:id="163"/>
      <w:r w:rsidRPr="00E552E6">
        <w:rPr>
          <w:rFonts w:eastAsia="MS Gothic"/>
          <w:lang w:eastAsia="ja-JP"/>
        </w:rPr>
        <w:t>Source code and IPR</w:t>
      </w:r>
      <w:bookmarkEnd w:id="164"/>
      <w:bookmarkEnd w:id="165"/>
    </w:p>
    <w:p w14:paraId="639CC208" w14:textId="442E426B" w:rsidR="00E552E6" w:rsidRPr="00E552E6" w:rsidRDefault="00E552E6" w:rsidP="00F537E5">
      <w:pPr>
        <w:rPr>
          <w:rFonts w:eastAsia="Calibri"/>
        </w:rPr>
      </w:pPr>
      <w:r w:rsidRPr="00E552E6">
        <w:rPr>
          <w:rFonts w:eastAsia="Calibri"/>
        </w:rPr>
        <w:t xml:space="preserve">By responding to a CfP, the proponent affirms that he or she is willing to make source code available for use as the starting point for collaborative standardization.  </w:t>
      </w:r>
    </w:p>
    <w:p w14:paraId="37FD7528" w14:textId="4ABDD4BF" w:rsidR="00E552E6" w:rsidRPr="00F537E5" w:rsidRDefault="00E552E6" w:rsidP="00F537E5">
      <w:pPr>
        <w:rPr>
          <w:rFonts w:eastAsia="Calibri"/>
        </w:rPr>
      </w:pPr>
      <w:r w:rsidRPr="00E552E6">
        <w:rPr>
          <w:rFonts w:eastAsia="Calibri"/>
        </w:rPr>
        <w:t xml:space="preserve">It is the responsibility of the proponent to obtain any necessary internal approvals in a timely manner, otherwise more readily available source code may be selected.  </w:t>
      </w:r>
    </w:p>
    <w:p w14:paraId="1184606B" w14:textId="040617AA" w:rsidR="00E552E6" w:rsidRPr="00E552E6" w:rsidRDefault="00E552E6" w:rsidP="00F537E5">
      <w:pPr>
        <w:rPr>
          <w:rFonts w:eastAsia="Calibri"/>
          <w:lang w:val="en-GB"/>
        </w:rPr>
      </w:pPr>
      <w:r w:rsidRPr="00E552E6">
        <w:rPr>
          <w:rFonts w:eastAsia="MS Mincho"/>
          <w:lang w:val="en-GB"/>
        </w:rPr>
        <w:t xml:space="preserve">Furthermore, proponents are advised that this Call is being made subject to the common patent policy of ITU-T/ITU-R/ISO/IEC (refer to </w:t>
      </w:r>
      <w:hyperlink r:id="rId17" w:history="1">
        <w:r w:rsidRPr="00E552E6">
          <w:rPr>
            <w:rFonts w:eastAsia="MS Mincho"/>
            <w:color w:val="0563C1"/>
            <w:u w:val="single"/>
            <w:lang w:val="en-GB"/>
          </w:rPr>
          <w:t>www.itu.int/ITU-T/dbase/patent/patent-policy.html</w:t>
        </w:r>
      </w:hyperlink>
      <w:r w:rsidRPr="00E552E6">
        <w:rPr>
          <w:rFonts w:eastAsia="MS Mincho"/>
          <w:lang w:val="en-GB"/>
        </w:rPr>
        <w:t xml:space="preserve"> or Appendix I of </w:t>
      </w:r>
      <w:hyperlink r:id="rId18" w:history="1">
        <w:r w:rsidRPr="00E552E6">
          <w:rPr>
            <w:rFonts w:eastAsia="MS Mincho"/>
            <w:color w:val="0563C1"/>
            <w:u w:val="single"/>
            <w:lang w:val="en-GB"/>
          </w:rPr>
          <w:t>ISO/IEC Directives Part 1</w:t>
        </w:r>
      </w:hyperlink>
      <w:r w:rsidRPr="00E552E6">
        <w:rPr>
          <w:rFonts w:eastAsia="MS Mincho"/>
          <w:lang w:val="en-GB"/>
        </w:rPr>
        <w:t xml:space="preserve">).  </w:t>
      </w:r>
    </w:p>
    <w:p w14:paraId="1E739708" w14:textId="16D07075" w:rsidR="00E552E6" w:rsidRPr="00E552E6" w:rsidRDefault="00E552E6" w:rsidP="00F537E5">
      <w:pPr>
        <w:pStyle w:val="Heading1"/>
        <w:rPr>
          <w:rFonts w:eastAsia="MS Gothic"/>
          <w:lang w:eastAsia="ja-JP"/>
        </w:rPr>
      </w:pPr>
      <w:bookmarkStart w:id="166" w:name="_Toc93051157"/>
      <w:bookmarkStart w:id="167" w:name="_Toc102049268"/>
      <w:r w:rsidRPr="00E552E6">
        <w:rPr>
          <w:rFonts w:eastAsia="MS Gothic"/>
          <w:lang w:eastAsia="ja-JP"/>
        </w:rPr>
        <w:t>Testing Fee</w:t>
      </w:r>
      <w:bookmarkEnd w:id="166"/>
      <w:bookmarkEnd w:id="167"/>
    </w:p>
    <w:p w14:paraId="5375BD2F" w14:textId="77777777" w:rsidR="00E552E6" w:rsidRPr="00E552E6" w:rsidRDefault="00E552E6" w:rsidP="00F537E5">
      <w:pPr>
        <w:rPr>
          <w:rFonts w:eastAsia="Calibri"/>
        </w:rPr>
      </w:pPr>
      <w:r w:rsidRPr="00E552E6">
        <w:rPr>
          <w:rFonts w:eastAsia="Calibri"/>
        </w:rPr>
        <w:t>Participating in this Call for Proposals is not associated with any fees.</w:t>
      </w:r>
    </w:p>
    <w:p w14:paraId="66E7A583" w14:textId="1B084571" w:rsidR="00E552E6" w:rsidRPr="00E552E6" w:rsidRDefault="00E552E6" w:rsidP="00F537E5">
      <w:pPr>
        <w:pStyle w:val="Heading1"/>
        <w:rPr>
          <w:rFonts w:eastAsia="MS Gothic"/>
          <w:lang w:eastAsia="ja-JP"/>
        </w:rPr>
      </w:pPr>
      <w:bookmarkStart w:id="168" w:name="_Toc53062022"/>
      <w:bookmarkStart w:id="169" w:name="_Toc53064448"/>
      <w:bookmarkStart w:id="170" w:name="_Toc53557975"/>
      <w:bookmarkStart w:id="171" w:name="_Toc53062023"/>
      <w:bookmarkStart w:id="172" w:name="_Toc53064449"/>
      <w:bookmarkStart w:id="173" w:name="_Toc53557976"/>
      <w:bookmarkStart w:id="174" w:name="_Toc53062024"/>
      <w:bookmarkStart w:id="175" w:name="_Toc53064450"/>
      <w:bookmarkStart w:id="176" w:name="_Toc53557977"/>
      <w:bookmarkStart w:id="177" w:name="_Toc53062025"/>
      <w:bookmarkStart w:id="178" w:name="_Toc53064451"/>
      <w:bookmarkStart w:id="179" w:name="_Toc53557978"/>
      <w:bookmarkStart w:id="180" w:name="_Toc53062026"/>
      <w:bookmarkStart w:id="181" w:name="_Toc53064452"/>
      <w:bookmarkStart w:id="182" w:name="_Toc53557979"/>
      <w:bookmarkStart w:id="183" w:name="_Toc220647734"/>
      <w:bookmarkStart w:id="184" w:name="_Toc3553473"/>
      <w:bookmarkStart w:id="185" w:name="_Toc93051158"/>
      <w:bookmarkStart w:id="186" w:name="_Toc102049269"/>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E552E6">
        <w:rPr>
          <w:rFonts w:eastAsia="MS Gothic"/>
          <w:lang w:eastAsia="ja-JP"/>
        </w:rPr>
        <w:t>Definitions</w:t>
      </w:r>
      <w:bookmarkEnd w:id="183"/>
      <w:bookmarkEnd w:id="184"/>
      <w:bookmarkEnd w:id="185"/>
      <w:bookmarkEnd w:id="186"/>
    </w:p>
    <w:p w14:paraId="5FC592F1" w14:textId="7553A139" w:rsidR="00E552E6" w:rsidRPr="00E552E6" w:rsidRDefault="00E552E6" w:rsidP="00F537E5">
      <w:pPr>
        <w:rPr>
          <w:rFonts w:eastAsia="Calibri"/>
        </w:rPr>
      </w:pPr>
      <w:r w:rsidRPr="00E552E6">
        <w:rPr>
          <w:rFonts w:eastAsia="Calibri"/>
        </w:rPr>
        <w:t xml:space="preserve">The definitions for terms associated with this Call for Proposals can be found in </w:t>
      </w:r>
      <w:r w:rsidRPr="00872DF5">
        <w:rPr>
          <w:rFonts w:eastAsia="Calibri"/>
        </w:rPr>
        <w:t xml:space="preserve">section </w:t>
      </w:r>
      <w:r w:rsidR="00BF2D72" w:rsidRPr="00872DF5">
        <w:rPr>
          <w:rFonts w:eastAsia="Calibri"/>
        </w:rPr>
        <w:t>1</w:t>
      </w:r>
      <w:r w:rsidRPr="00E552E6">
        <w:rPr>
          <w:rFonts w:eastAsia="Calibri"/>
        </w:rPr>
        <w:t xml:space="preserve"> of [</w:t>
      </w:r>
      <w:r w:rsidRPr="00E552E6">
        <w:rPr>
          <w:rFonts w:eastAsia="Calibri"/>
        </w:rPr>
        <w:fldChar w:fldCharType="begin"/>
      </w:r>
      <w:r w:rsidRPr="00E552E6">
        <w:rPr>
          <w:rFonts w:eastAsia="Calibri"/>
        </w:rPr>
        <w:instrText xml:space="preserve"> REF _Ref88569969 \r \h </w:instrText>
      </w:r>
      <w:r w:rsidR="00201F13">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1</w:t>
      </w:r>
      <w:r w:rsidRPr="00E552E6">
        <w:rPr>
          <w:rFonts w:eastAsia="Calibri"/>
        </w:rPr>
        <w:fldChar w:fldCharType="end"/>
      </w:r>
      <w:r w:rsidRPr="00E552E6">
        <w:rPr>
          <w:rFonts w:eastAsia="Calibri"/>
        </w:rPr>
        <w:t>].</w:t>
      </w:r>
    </w:p>
    <w:p w14:paraId="3E56810B" w14:textId="245CF554" w:rsidR="00E552E6" w:rsidRPr="00E552E6" w:rsidRDefault="00E552E6" w:rsidP="00F537E5">
      <w:pPr>
        <w:rPr>
          <w:rFonts w:eastAsia="Calibri"/>
        </w:rPr>
      </w:pPr>
      <w:r w:rsidRPr="00E552E6">
        <w:rPr>
          <w:rFonts w:eastAsia="Calibri"/>
        </w:rPr>
        <w:t xml:space="preserve">Furthermore, this Call for Proposals uses the terms Working Draft (WD), Committee Draft (CD), Draft International Standard (DIS), Final Draft International Standard (FDIS) and International Standard (IS) according to the </w:t>
      </w:r>
      <w:hyperlink r:id="rId19" w:history="1">
        <w:r w:rsidRPr="00E552E6">
          <w:rPr>
            <w:rFonts w:eastAsia="Calibri"/>
            <w:color w:val="0563C1"/>
            <w:u w:val="single"/>
          </w:rPr>
          <w:t>ISO Stages and Resources for Standard Development</w:t>
        </w:r>
      </w:hyperlink>
      <w:r w:rsidRPr="00E552E6">
        <w:rPr>
          <w:rFonts w:eastAsia="Calibri"/>
        </w:rPr>
        <w:t>.</w:t>
      </w:r>
    </w:p>
    <w:p w14:paraId="17A151F9" w14:textId="3E4DAB8B" w:rsidR="00E552E6" w:rsidRPr="00E552E6" w:rsidRDefault="00E552E6" w:rsidP="00F537E5">
      <w:pPr>
        <w:pStyle w:val="Heading1"/>
        <w:rPr>
          <w:rFonts w:eastAsia="MS Gothic"/>
          <w:lang w:eastAsia="ja-JP"/>
        </w:rPr>
      </w:pPr>
      <w:bookmarkStart w:id="187" w:name="_Toc93051159"/>
      <w:bookmarkStart w:id="188" w:name="_Toc102049270"/>
      <w:r w:rsidRPr="00E552E6">
        <w:rPr>
          <w:rFonts w:eastAsia="MS Gothic"/>
          <w:lang w:eastAsia="ja-JP"/>
        </w:rPr>
        <w:t>Documents of CfP package</w:t>
      </w:r>
      <w:bookmarkEnd w:id="187"/>
      <w:bookmarkEnd w:id="188"/>
      <w:r w:rsidRPr="00E552E6">
        <w:rPr>
          <w:rFonts w:eastAsia="MS Gothic"/>
          <w:lang w:eastAsia="ja-JP"/>
        </w:rPr>
        <w:t xml:space="preserve"> </w:t>
      </w:r>
    </w:p>
    <w:p w14:paraId="22D2822B" w14:textId="77777777" w:rsidR="00E552E6" w:rsidRPr="00E552E6" w:rsidRDefault="00E552E6" w:rsidP="00F537E5">
      <w:pPr>
        <w:rPr>
          <w:rFonts w:eastAsia="Calibri"/>
          <w:lang w:eastAsia="ja-JP"/>
        </w:rPr>
      </w:pPr>
      <w:r w:rsidRPr="00E552E6">
        <w:rPr>
          <w:rFonts w:eastAsia="Calibri"/>
          <w:lang w:eastAsia="ja-JP"/>
        </w:rPr>
        <w:t>The CfP package consists of the following documents:</w:t>
      </w:r>
    </w:p>
    <w:p w14:paraId="00D874C1" w14:textId="087C8D59" w:rsidR="00E552E6" w:rsidRPr="00F537E5" w:rsidRDefault="00E552E6" w:rsidP="00D01080">
      <w:pPr>
        <w:pStyle w:val="ListParagraph"/>
        <w:numPr>
          <w:ilvl w:val="0"/>
          <w:numId w:val="13"/>
        </w:numPr>
        <w:rPr>
          <w:rFonts w:eastAsia="Calibri"/>
        </w:rPr>
      </w:pPr>
      <w:r w:rsidRPr="00590034">
        <w:rPr>
          <w:rFonts w:eastAsia="Calibri"/>
        </w:rPr>
        <w:t>N</w:t>
      </w:r>
      <w:r w:rsidR="00011205" w:rsidRPr="00590034">
        <w:rPr>
          <w:rFonts w:eastAsia="Calibri"/>
        </w:rPr>
        <w:t>190</w:t>
      </w:r>
      <w:r w:rsidRPr="00F537E5">
        <w:rPr>
          <w:rFonts w:eastAsia="Calibri"/>
        </w:rPr>
        <w:t xml:space="preserve"> Requirements and Use cases for Video Coding for Machines</w:t>
      </w:r>
    </w:p>
    <w:p w14:paraId="622A6153" w14:textId="2FC43B75" w:rsidR="00E552E6" w:rsidRPr="00F537E5" w:rsidRDefault="00E552E6">
      <w:pPr>
        <w:pStyle w:val="ListParagraph"/>
        <w:rPr>
          <w:rFonts w:eastAsia="Calibri"/>
        </w:rPr>
      </w:pPr>
      <w:r w:rsidRPr="00F537E5">
        <w:rPr>
          <w:rFonts w:eastAsia="Calibri"/>
        </w:rPr>
        <w:t xml:space="preserve">This document describes the use cases where proposals can be applied and what requirements </w:t>
      </w:r>
      <w:r w:rsidR="00486D47" w:rsidRPr="003A424E">
        <w:rPr>
          <w:rFonts w:eastAsia="Calibri"/>
        </w:rPr>
        <w:t>the final standard</w:t>
      </w:r>
      <w:r w:rsidRPr="00F537E5">
        <w:rPr>
          <w:rFonts w:eastAsia="Calibri"/>
        </w:rPr>
        <w:t xml:space="preserve"> needs to fulfill.</w:t>
      </w:r>
    </w:p>
    <w:p w14:paraId="0EE4A574" w14:textId="2D473CD1" w:rsidR="00E552E6" w:rsidRPr="00F537E5" w:rsidRDefault="00E552E6" w:rsidP="00D01080">
      <w:pPr>
        <w:pStyle w:val="ListParagraph"/>
        <w:numPr>
          <w:ilvl w:val="0"/>
          <w:numId w:val="13"/>
        </w:numPr>
        <w:rPr>
          <w:rFonts w:eastAsia="Calibri"/>
        </w:rPr>
      </w:pPr>
      <w:r w:rsidRPr="00590034">
        <w:rPr>
          <w:rFonts w:eastAsia="Calibri"/>
        </w:rPr>
        <w:t>N</w:t>
      </w:r>
      <w:r w:rsidR="00011205">
        <w:rPr>
          <w:rFonts w:eastAsia="Calibri"/>
        </w:rPr>
        <w:t>192</w:t>
      </w:r>
      <w:r w:rsidRPr="00F537E5">
        <w:rPr>
          <w:rFonts w:eastAsia="Calibri"/>
        </w:rPr>
        <w:t xml:space="preserve"> Common Test Conditions and Evaluation Methodology for Video Coding for Machines</w:t>
      </w:r>
    </w:p>
    <w:p w14:paraId="331E3EDC" w14:textId="62A127F9" w:rsidR="00EC36D7" w:rsidRPr="00F537E5" w:rsidRDefault="009B0BB7" w:rsidP="00EC36D7">
      <w:pPr>
        <w:pStyle w:val="ListParagraph"/>
        <w:rPr>
          <w:rFonts w:eastAsia="Calibri"/>
        </w:rPr>
      </w:pPr>
      <w:r w:rsidRPr="00F537E5">
        <w:rPr>
          <w:rFonts w:eastAsia="Calibri"/>
        </w:rPr>
        <w:t>This document describes the process of generating the reference encodings and the reference results. It also explains how the different metrics are calculated and which neural networks shall be used for evaluating the machine vision performance.</w:t>
      </w:r>
      <w:r>
        <w:rPr>
          <w:rFonts w:eastAsia="Calibri"/>
        </w:rPr>
        <w:t xml:space="preserve"> It furthermore</w:t>
      </w:r>
      <w:r w:rsidR="00E552E6" w:rsidRPr="00F537E5">
        <w:rPr>
          <w:rFonts w:eastAsia="Calibri"/>
        </w:rPr>
        <w:t xml:space="preserve"> contains an Excel template which shall be used to calculate performance results such as BD-rate</w:t>
      </w:r>
      <w:r w:rsidR="009D4754">
        <w:rPr>
          <w:rFonts w:eastAsia="Calibri"/>
        </w:rPr>
        <w:t xml:space="preserve"> </w:t>
      </w:r>
      <w:r w:rsidR="009D4754" w:rsidRPr="009A6084">
        <w:rPr>
          <w:rFonts w:eastAsia="Calibri"/>
        </w:rPr>
        <w:t>as well as the inference scripts that should be used to generate the machine vision task performance</w:t>
      </w:r>
      <w:r w:rsidR="009D4754">
        <w:rPr>
          <w:rFonts w:eastAsia="Calibri"/>
        </w:rPr>
        <w:t>.</w:t>
      </w:r>
    </w:p>
    <w:p w14:paraId="2A5E5A03" w14:textId="20F4DB38" w:rsidR="00EC36D7" w:rsidRPr="00F537E5" w:rsidRDefault="00EC36D7" w:rsidP="00EC36D7">
      <w:pPr>
        <w:pStyle w:val="ListParagraph"/>
        <w:numPr>
          <w:ilvl w:val="0"/>
          <w:numId w:val="13"/>
        </w:numPr>
        <w:rPr>
          <w:rFonts w:eastAsia="Calibri"/>
        </w:rPr>
      </w:pPr>
      <w:r w:rsidRPr="00590034">
        <w:rPr>
          <w:rFonts w:eastAsia="Calibri"/>
        </w:rPr>
        <w:lastRenderedPageBreak/>
        <w:t>N</w:t>
      </w:r>
      <w:r w:rsidR="00011205">
        <w:rPr>
          <w:rFonts w:eastAsia="Calibri"/>
        </w:rPr>
        <w:t>191</w:t>
      </w:r>
      <w:r w:rsidRPr="00F537E5">
        <w:rPr>
          <w:rFonts w:eastAsia="Calibri"/>
        </w:rPr>
        <w:t xml:space="preserve"> Call for Proposals on Video Coding for Machines (this document)</w:t>
      </w:r>
    </w:p>
    <w:p w14:paraId="74AC0B55" w14:textId="00AFE1A3" w:rsidR="00E552E6" w:rsidRPr="00F537E5" w:rsidRDefault="00EC36D7" w:rsidP="00EC36D7">
      <w:pPr>
        <w:pStyle w:val="ListParagraph"/>
        <w:rPr>
          <w:rFonts w:eastAsia="Calibri"/>
        </w:rPr>
      </w:pPr>
      <w:r w:rsidRPr="00F537E5">
        <w:rPr>
          <w:rFonts w:eastAsia="Calibri"/>
        </w:rPr>
        <w:t>This document contains details about the submission process and the guidelines to follow. Furthermore, it describes who may participate and what the rules for participation are.</w:t>
      </w:r>
    </w:p>
    <w:p w14:paraId="073BC4ED" w14:textId="532DDE05" w:rsidR="00E552E6" w:rsidRPr="00E552E6" w:rsidRDefault="00E552E6" w:rsidP="00F537E5">
      <w:pPr>
        <w:pStyle w:val="Heading1"/>
        <w:rPr>
          <w:rFonts w:eastAsia="MS Gothic"/>
          <w:lang w:eastAsia="ja-JP"/>
        </w:rPr>
      </w:pPr>
      <w:bookmarkStart w:id="189" w:name="_Toc52531758"/>
      <w:bookmarkStart w:id="190" w:name="_Toc52531991"/>
      <w:bookmarkStart w:id="191" w:name="_Toc52544147"/>
      <w:bookmarkStart w:id="192" w:name="_Toc52792756"/>
      <w:bookmarkStart w:id="193" w:name="_Toc53062029"/>
      <w:bookmarkStart w:id="194" w:name="_Toc53064455"/>
      <w:bookmarkStart w:id="195" w:name="_Toc53557982"/>
      <w:bookmarkStart w:id="196" w:name="_Toc52531759"/>
      <w:bookmarkStart w:id="197" w:name="_Toc52531992"/>
      <w:bookmarkStart w:id="198" w:name="_Toc52544148"/>
      <w:bookmarkStart w:id="199" w:name="_Toc52792757"/>
      <w:bookmarkStart w:id="200" w:name="_Toc53062030"/>
      <w:bookmarkStart w:id="201" w:name="_Toc53064456"/>
      <w:bookmarkStart w:id="202" w:name="_Toc53557983"/>
      <w:bookmarkStart w:id="203" w:name="_Toc52531760"/>
      <w:bookmarkStart w:id="204" w:name="_Toc52531993"/>
      <w:bookmarkStart w:id="205" w:name="_Toc52544149"/>
      <w:bookmarkStart w:id="206" w:name="_Toc52792758"/>
      <w:bookmarkStart w:id="207" w:name="_Toc53062031"/>
      <w:bookmarkStart w:id="208" w:name="_Toc53064457"/>
      <w:bookmarkStart w:id="209" w:name="_Toc53557984"/>
      <w:bookmarkStart w:id="210" w:name="_Toc52531761"/>
      <w:bookmarkStart w:id="211" w:name="_Toc52531994"/>
      <w:bookmarkStart w:id="212" w:name="_Toc52544150"/>
      <w:bookmarkStart w:id="213" w:name="_Toc52792759"/>
      <w:bookmarkStart w:id="214" w:name="_Toc53062032"/>
      <w:bookmarkStart w:id="215" w:name="_Toc53064458"/>
      <w:bookmarkStart w:id="216" w:name="_Toc53557985"/>
      <w:bookmarkStart w:id="217" w:name="_Toc52531762"/>
      <w:bookmarkStart w:id="218" w:name="_Toc52531995"/>
      <w:bookmarkStart w:id="219" w:name="_Toc52544151"/>
      <w:bookmarkStart w:id="220" w:name="_Toc52792760"/>
      <w:bookmarkStart w:id="221" w:name="_Toc53062033"/>
      <w:bookmarkStart w:id="222" w:name="_Toc53064459"/>
      <w:bookmarkStart w:id="223" w:name="_Toc53557986"/>
      <w:bookmarkStart w:id="224" w:name="_Toc52531763"/>
      <w:bookmarkStart w:id="225" w:name="_Toc52531996"/>
      <w:bookmarkStart w:id="226" w:name="_Toc52544152"/>
      <w:bookmarkStart w:id="227" w:name="_Toc52792761"/>
      <w:bookmarkStart w:id="228" w:name="_Toc53062034"/>
      <w:bookmarkStart w:id="229" w:name="_Toc53064460"/>
      <w:bookmarkStart w:id="230" w:name="_Toc53557987"/>
      <w:bookmarkStart w:id="231" w:name="_Toc52531764"/>
      <w:bookmarkStart w:id="232" w:name="_Toc52531997"/>
      <w:bookmarkStart w:id="233" w:name="_Toc52544153"/>
      <w:bookmarkStart w:id="234" w:name="_Toc52792762"/>
      <w:bookmarkStart w:id="235" w:name="_Toc53062035"/>
      <w:bookmarkStart w:id="236" w:name="_Toc53064461"/>
      <w:bookmarkStart w:id="237" w:name="_Toc53557988"/>
      <w:bookmarkStart w:id="238" w:name="_Toc52531765"/>
      <w:bookmarkStart w:id="239" w:name="_Toc52531998"/>
      <w:bookmarkStart w:id="240" w:name="_Toc52544154"/>
      <w:bookmarkStart w:id="241" w:name="_Toc52792763"/>
      <w:bookmarkStart w:id="242" w:name="_Toc53062036"/>
      <w:bookmarkStart w:id="243" w:name="_Toc53064462"/>
      <w:bookmarkStart w:id="244" w:name="_Toc53557989"/>
      <w:bookmarkStart w:id="245" w:name="_Toc3553474"/>
      <w:bookmarkStart w:id="246" w:name="_Toc93051160"/>
      <w:bookmarkStart w:id="247" w:name="_Toc10204927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E552E6">
        <w:rPr>
          <w:rFonts w:eastAsia="MS Gothic"/>
          <w:lang w:eastAsia="ja-JP"/>
        </w:rPr>
        <w:t>Submission Process</w:t>
      </w:r>
      <w:bookmarkEnd w:id="245"/>
      <w:bookmarkEnd w:id="246"/>
      <w:bookmarkEnd w:id="247"/>
    </w:p>
    <w:p w14:paraId="1AFE741E" w14:textId="4B0DCBC3" w:rsidR="00E552E6" w:rsidRPr="00E552E6" w:rsidRDefault="00E552E6" w:rsidP="00F537E5">
      <w:pPr>
        <w:pStyle w:val="Heading2"/>
        <w:rPr>
          <w:rFonts w:eastAsia="MS Gothic"/>
          <w:lang w:eastAsia="ja-JP"/>
        </w:rPr>
      </w:pPr>
      <w:bookmarkStart w:id="248" w:name="_Toc93051161"/>
      <w:bookmarkStart w:id="249" w:name="_Toc102049272"/>
      <w:r w:rsidRPr="00E552E6">
        <w:rPr>
          <w:rFonts w:eastAsia="MS Gothic"/>
          <w:lang w:eastAsia="ja-JP"/>
        </w:rPr>
        <w:t>CfP Timeline table</w:t>
      </w:r>
      <w:bookmarkEnd w:id="248"/>
      <w:bookmarkEnd w:id="249"/>
    </w:p>
    <w:p w14:paraId="2EB96955" w14:textId="77777777" w:rsidR="00E552E6" w:rsidRPr="00E552E6" w:rsidRDefault="00E552E6" w:rsidP="00F537E5">
      <w:pPr>
        <w:rPr>
          <w:rFonts w:eastAsia="Calibri"/>
          <w:lang w:eastAsia="ja-JP"/>
        </w:rPr>
      </w:pPr>
      <w:r w:rsidRPr="00E552E6">
        <w:rPr>
          <w:rFonts w:eastAsia="Calibri"/>
          <w:lang w:eastAsia="ja-JP"/>
        </w:rPr>
        <w:t>Each entry in the table is described in a section below. WG2 is the SC 29 working group WG2 MPEG Technical Requirements. Unless stated otherwise, deadlines refer to a specific day at 23:59 UTC.</w:t>
      </w:r>
    </w:p>
    <w:p w14:paraId="35AF3640" w14:textId="6C8ABD25" w:rsidR="00B63CE3" w:rsidRDefault="00B63CE3" w:rsidP="00B63CE3">
      <w:pPr>
        <w:pStyle w:val="Caption"/>
        <w:keepNext/>
      </w:pPr>
      <w:bookmarkStart w:id="250" w:name="_Ref101524679"/>
      <w:bookmarkStart w:id="251" w:name="_Toc93051162"/>
      <w:bookmarkStart w:id="252" w:name="_Toc3553476"/>
      <w:bookmarkStart w:id="253" w:name="_Toc220647740"/>
      <w:r>
        <w:t xml:space="preserve">Table </w:t>
      </w:r>
      <w:r w:rsidR="00DB03B8">
        <w:fldChar w:fldCharType="begin"/>
      </w:r>
      <w:r w:rsidR="00DB03B8">
        <w:instrText xml:space="preserve"> SEQ Table \* ARABIC </w:instrText>
      </w:r>
      <w:r w:rsidR="00DB03B8">
        <w:fldChar w:fldCharType="separate"/>
      </w:r>
      <w:r w:rsidR="00274B1B">
        <w:rPr>
          <w:noProof/>
        </w:rPr>
        <w:t>1</w:t>
      </w:r>
      <w:r w:rsidR="00DB03B8">
        <w:rPr>
          <w:noProof/>
        </w:rPr>
        <w:fldChar w:fldCharType="end"/>
      </w:r>
      <w:bookmarkEnd w:id="250"/>
      <w:r>
        <w:t>.</w:t>
      </w:r>
      <w:r>
        <w:rPr>
          <w:noProof/>
        </w:rPr>
        <w:t xml:space="preserve"> </w:t>
      </w:r>
      <w:r w:rsidRPr="00FF4801">
        <w:rPr>
          <w:noProof/>
        </w:rPr>
        <w:t>CfP Timeline (* indicates attendance at the meeting is required).</w:t>
      </w:r>
    </w:p>
    <w:tbl>
      <w:tblPr>
        <w:tblStyle w:val="TableGrid5"/>
        <w:tblW w:w="9443" w:type="dxa"/>
        <w:tblLayout w:type="fixed"/>
        <w:tblLook w:val="04A0" w:firstRow="1" w:lastRow="0" w:firstColumn="1" w:lastColumn="0" w:noHBand="0" w:noVBand="1"/>
      </w:tblPr>
      <w:tblGrid>
        <w:gridCol w:w="1166"/>
        <w:gridCol w:w="1518"/>
        <w:gridCol w:w="1706"/>
        <w:gridCol w:w="5053"/>
      </w:tblGrid>
      <w:tr w:rsidR="009D439F" w:rsidRPr="00C702A1" w14:paraId="53E3ECA6" w14:textId="77777777" w:rsidTr="007B51D6">
        <w:tc>
          <w:tcPr>
            <w:tcW w:w="1166" w:type="dxa"/>
          </w:tcPr>
          <w:p w14:paraId="153E066D"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Meeting</w:t>
            </w:r>
          </w:p>
        </w:tc>
        <w:tc>
          <w:tcPr>
            <w:tcW w:w="1518" w:type="dxa"/>
          </w:tcPr>
          <w:p w14:paraId="0789392D"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 xml:space="preserve">Date </w:t>
            </w:r>
          </w:p>
        </w:tc>
        <w:tc>
          <w:tcPr>
            <w:tcW w:w="1706" w:type="dxa"/>
          </w:tcPr>
          <w:p w14:paraId="366321F4"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Who</w:t>
            </w:r>
          </w:p>
        </w:tc>
        <w:tc>
          <w:tcPr>
            <w:tcW w:w="5053" w:type="dxa"/>
          </w:tcPr>
          <w:p w14:paraId="141A66BC" w14:textId="77777777" w:rsidR="009D439F" w:rsidRPr="00C702A1" w:rsidRDefault="009D439F" w:rsidP="007B51D6">
            <w:pPr>
              <w:spacing w:before="0" w:after="0"/>
              <w:rPr>
                <w:rFonts w:ascii="Times New Roman" w:eastAsia="Calibri" w:hAnsi="Times New Roman" w:cs="Times New Roman"/>
                <w:b/>
                <w:lang w:eastAsia="ja-JP"/>
              </w:rPr>
            </w:pPr>
            <w:r w:rsidRPr="00C702A1">
              <w:rPr>
                <w:rFonts w:ascii="Times New Roman" w:eastAsia="Calibri" w:hAnsi="Times New Roman" w:cs="Times New Roman"/>
                <w:b/>
                <w:lang w:eastAsia="ja-JP"/>
              </w:rPr>
              <w:t>Action</w:t>
            </w:r>
          </w:p>
        </w:tc>
      </w:tr>
      <w:tr w:rsidR="009D439F" w:rsidRPr="00C702A1" w14:paraId="0B608BF5" w14:textId="77777777" w:rsidTr="007B51D6">
        <w:tc>
          <w:tcPr>
            <w:tcW w:w="1166" w:type="dxa"/>
          </w:tcPr>
          <w:p w14:paraId="27ECDE44"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7</w:t>
            </w:r>
          </w:p>
        </w:tc>
        <w:tc>
          <w:tcPr>
            <w:tcW w:w="1518" w:type="dxa"/>
          </w:tcPr>
          <w:p w14:paraId="4517A6CD"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Apr 2022</w:t>
            </w:r>
          </w:p>
        </w:tc>
        <w:tc>
          <w:tcPr>
            <w:tcW w:w="1706" w:type="dxa"/>
          </w:tcPr>
          <w:p w14:paraId="3766E6FB"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WG2</w:t>
            </w:r>
          </w:p>
        </w:tc>
        <w:tc>
          <w:tcPr>
            <w:tcW w:w="5053" w:type="dxa"/>
          </w:tcPr>
          <w:p w14:paraId="01B8033A"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Issue Call for Proposals package</w:t>
            </w:r>
          </w:p>
        </w:tc>
      </w:tr>
      <w:tr w:rsidR="009D439F" w:rsidRPr="00C702A1" w14:paraId="66F14385" w14:textId="77777777" w:rsidTr="007B51D6">
        <w:tc>
          <w:tcPr>
            <w:tcW w:w="1166" w:type="dxa"/>
          </w:tcPr>
          <w:p w14:paraId="11E5FF37"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3F7C96D8" w14:textId="77777777" w:rsidR="009D439F" w:rsidRPr="00C702A1" w:rsidDel="00E852CF"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2022-05-06</w:t>
            </w:r>
          </w:p>
        </w:tc>
        <w:tc>
          <w:tcPr>
            <w:tcW w:w="1706" w:type="dxa"/>
          </w:tcPr>
          <w:p w14:paraId="29B3BE11"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WG2</w:t>
            </w:r>
          </w:p>
        </w:tc>
        <w:tc>
          <w:tcPr>
            <w:tcW w:w="5053" w:type="dxa"/>
          </w:tcPr>
          <w:p w14:paraId="6F8F4905"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Verified version of test material is available</w:t>
            </w:r>
          </w:p>
        </w:tc>
      </w:tr>
      <w:tr w:rsidR="009D439F" w:rsidRPr="00C702A1" w14:paraId="43D7158D" w14:textId="77777777" w:rsidTr="007B51D6">
        <w:tc>
          <w:tcPr>
            <w:tcW w:w="1166" w:type="dxa"/>
          </w:tcPr>
          <w:p w14:paraId="50B82526"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223EA289"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2022-07-06</w:t>
            </w:r>
          </w:p>
        </w:tc>
        <w:tc>
          <w:tcPr>
            <w:tcW w:w="1706" w:type="dxa"/>
          </w:tcPr>
          <w:p w14:paraId="57EE279A"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Proponent</w:t>
            </w:r>
          </w:p>
        </w:tc>
        <w:tc>
          <w:tcPr>
            <w:tcW w:w="5053" w:type="dxa"/>
          </w:tcPr>
          <w:p w14:paraId="667223DF"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Register</w:t>
            </w:r>
          </w:p>
        </w:tc>
      </w:tr>
      <w:tr w:rsidR="009D439F" w:rsidRPr="00C702A1" w14:paraId="1586DABD" w14:textId="77777777" w:rsidTr="007B51D6">
        <w:tc>
          <w:tcPr>
            <w:tcW w:w="1166" w:type="dxa"/>
          </w:tcPr>
          <w:p w14:paraId="2D629F83"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8</w:t>
            </w:r>
          </w:p>
        </w:tc>
        <w:tc>
          <w:tcPr>
            <w:tcW w:w="1518" w:type="dxa"/>
          </w:tcPr>
          <w:p w14:paraId="3B8E1D89"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Jul 2022 (14-22)</w:t>
            </w:r>
          </w:p>
        </w:tc>
        <w:tc>
          <w:tcPr>
            <w:tcW w:w="1706" w:type="dxa"/>
          </w:tcPr>
          <w:p w14:paraId="560FEC68"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Co-chairs</w:t>
            </w:r>
          </w:p>
        </w:tc>
        <w:tc>
          <w:tcPr>
            <w:tcW w:w="5053" w:type="dxa"/>
          </w:tcPr>
          <w:p w14:paraId="3BED313E"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Intermediate report on CfP progress</w:t>
            </w:r>
          </w:p>
        </w:tc>
      </w:tr>
      <w:tr w:rsidR="009D439F" w:rsidRPr="00C702A1" w14:paraId="3C3ECBE3" w14:textId="77777777" w:rsidTr="007B51D6">
        <w:tc>
          <w:tcPr>
            <w:tcW w:w="1166" w:type="dxa"/>
          </w:tcPr>
          <w:p w14:paraId="71823583"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1600FD42"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2022-09-30</w:t>
            </w:r>
          </w:p>
        </w:tc>
        <w:tc>
          <w:tcPr>
            <w:tcW w:w="1706" w:type="dxa"/>
          </w:tcPr>
          <w:p w14:paraId="3F00950F"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Proponent</w:t>
            </w:r>
          </w:p>
        </w:tc>
        <w:tc>
          <w:tcPr>
            <w:tcW w:w="5053" w:type="dxa"/>
          </w:tcPr>
          <w:p w14:paraId="14633040"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Upload bitstream files, results and decoders</w:t>
            </w:r>
          </w:p>
        </w:tc>
      </w:tr>
      <w:tr w:rsidR="009D439F" w:rsidRPr="00C702A1" w14:paraId="59DC47C7" w14:textId="77777777" w:rsidTr="007B51D6">
        <w:tc>
          <w:tcPr>
            <w:tcW w:w="1166" w:type="dxa"/>
          </w:tcPr>
          <w:p w14:paraId="502085A0"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17D9EFAB"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2022-10-03</w:t>
            </w:r>
          </w:p>
        </w:tc>
        <w:tc>
          <w:tcPr>
            <w:tcW w:w="1706" w:type="dxa"/>
          </w:tcPr>
          <w:p w14:paraId="1ECC3E0D"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Volunteers and Proponents</w:t>
            </w:r>
          </w:p>
        </w:tc>
        <w:tc>
          <w:tcPr>
            <w:tcW w:w="5053" w:type="dxa"/>
          </w:tcPr>
          <w:p w14:paraId="1C7544C7"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Begin cross-checking others' results. </w:t>
            </w:r>
          </w:p>
        </w:tc>
      </w:tr>
      <w:tr w:rsidR="00B9504C" w:rsidRPr="00C702A1" w14:paraId="4236484F" w14:textId="77777777" w:rsidTr="007B51D6">
        <w:tc>
          <w:tcPr>
            <w:tcW w:w="1166" w:type="dxa"/>
          </w:tcPr>
          <w:p w14:paraId="58CF757F" w14:textId="77777777" w:rsidR="00B9504C" w:rsidRPr="00C702A1" w:rsidRDefault="00B9504C" w:rsidP="00B9504C">
            <w:pPr>
              <w:spacing w:before="0" w:after="0"/>
              <w:rPr>
                <w:rFonts w:ascii="Times New Roman" w:eastAsia="Calibri" w:hAnsi="Times New Roman" w:cs="Times New Roman"/>
                <w:lang w:eastAsia="ja-JP"/>
              </w:rPr>
            </w:pPr>
          </w:p>
        </w:tc>
        <w:tc>
          <w:tcPr>
            <w:tcW w:w="1518" w:type="dxa"/>
          </w:tcPr>
          <w:p w14:paraId="29DB73E9" w14:textId="0D73D1F7" w:rsidR="00B9504C" w:rsidRPr="00C702A1" w:rsidRDefault="00B9504C" w:rsidP="00B9504C">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2022-10-12</w:t>
            </w:r>
          </w:p>
        </w:tc>
        <w:tc>
          <w:tcPr>
            <w:tcW w:w="1706" w:type="dxa"/>
          </w:tcPr>
          <w:p w14:paraId="62FA8543" w14:textId="2F4A9C31" w:rsidR="00B9504C" w:rsidRPr="00C702A1" w:rsidRDefault="00B9504C" w:rsidP="00B9504C">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Proponent</w:t>
            </w:r>
          </w:p>
        </w:tc>
        <w:tc>
          <w:tcPr>
            <w:tcW w:w="5053" w:type="dxa"/>
          </w:tcPr>
          <w:p w14:paraId="3FD75074" w14:textId="5B876A46" w:rsidR="00B9504C" w:rsidRPr="00C702A1" w:rsidRDefault="00B9504C" w:rsidP="00B9504C">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Submit proponent documentation as a contribution to the </w:t>
            </w:r>
            <w:r w:rsidR="00F54C0B">
              <w:rPr>
                <w:rFonts w:ascii="Times New Roman" w:eastAsia="Calibri" w:hAnsi="Times New Roman" w:cs="Times New Roman"/>
                <w:lang w:eastAsia="ja-JP"/>
              </w:rPr>
              <w:t>9</w:t>
            </w:r>
            <w:r w:rsidRPr="00C702A1">
              <w:rPr>
                <w:rFonts w:ascii="Times New Roman" w:eastAsia="Calibri" w:hAnsi="Times New Roman" w:cs="Times New Roman"/>
                <w:lang w:eastAsia="ja-JP"/>
              </w:rPr>
              <w:t>th WG 2 meeting</w:t>
            </w:r>
          </w:p>
        </w:tc>
      </w:tr>
      <w:tr w:rsidR="009D439F" w:rsidRPr="00C702A1" w14:paraId="370C8343" w14:textId="77777777" w:rsidTr="007B51D6">
        <w:tc>
          <w:tcPr>
            <w:tcW w:w="1166" w:type="dxa"/>
          </w:tcPr>
          <w:p w14:paraId="72BA940D"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66B9DA5D"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2022-10-14</w:t>
            </w:r>
          </w:p>
        </w:tc>
        <w:tc>
          <w:tcPr>
            <w:tcW w:w="1706" w:type="dxa"/>
          </w:tcPr>
          <w:p w14:paraId="02FB0D9C"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Volunteers and Proponents</w:t>
            </w:r>
          </w:p>
        </w:tc>
        <w:tc>
          <w:tcPr>
            <w:tcW w:w="5053" w:type="dxa"/>
          </w:tcPr>
          <w:p w14:paraId="7445DBC1"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Complete cross-checking others results</w:t>
            </w:r>
          </w:p>
        </w:tc>
      </w:tr>
      <w:tr w:rsidR="009D439F" w:rsidRPr="00C702A1" w14:paraId="1528E1EE" w14:textId="77777777" w:rsidTr="007B51D6">
        <w:tc>
          <w:tcPr>
            <w:tcW w:w="1166" w:type="dxa"/>
          </w:tcPr>
          <w:p w14:paraId="76146D64" w14:textId="77777777" w:rsidR="009D439F" w:rsidRPr="00C702A1" w:rsidRDefault="009D439F" w:rsidP="007B51D6">
            <w:pPr>
              <w:spacing w:before="0" w:after="0"/>
              <w:rPr>
                <w:rFonts w:ascii="Times New Roman" w:eastAsia="Calibri" w:hAnsi="Times New Roman" w:cs="Times New Roman"/>
                <w:lang w:eastAsia="ja-JP"/>
              </w:rPr>
            </w:pPr>
          </w:p>
        </w:tc>
        <w:tc>
          <w:tcPr>
            <w:tcW w:w="1518" w:type="dxa"/>
          </w:tcPr>
          <w:p w14:paraId="35901E43"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2022-10-17</w:t>
            </w:r>
          </w:p>
        </w:tc>
        <w:tc>
          <w:tcPr>
            <w:tcW w:w="1706" w:type="dxa"/>
          </w:tcPr>
          <w:p w14:paraId="2A4E6924"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Test administrator</w:t>
            </w:r>
          </w:p>
        </w:tc>
        <w:tc>
          <w:tcPr>
            <w:tcW w:w="5053" w:type="dxa"/>
          </w:tcPr>
          <w:p w14:paraId="1D24504A" w14:textId="7504F211"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Submit results of cross-checking as a contribution to the </w:t>
            </w:r>
            <w:r w:rsidR="00B84789">
              <w:rPr>
                <w:rFonts w:ascii="Times New Roman" w:eastAsia="Calibri" w:hAnsi="Times New Roman" w:cs="Times New Roman"/>
                <w:lang w:eastAsia="ja-JP"/>
              </w:rPr>
              <w:t>9</w:t>
            </w:r>
            <w:r w:rsidRPr="00C702A1">
              <w:rPr>
                <w:rFonts w:ascii="Times New Roman" w:eastAsia="Calibri" w:hAnsi="Times New Roman" w:cs="Times New Roman"/>
                <w:lang w:eastAsia="ja-JP"/>
              </w:rPr>
              <w:t>th WG2 meeting</w:t>
            </w:r>
          </w:p>
        </w:tc>
      </w:tr>
      <w:tr w:rsidR="009D439F" w:rsidRPr="00C702A1" w14:paraId="70E43A87" w14:textId="77777777" w:rsidTr="007B51D6">
        <w:tc>
          <w:tcPr>
            <w:tcW w:w="1166" w:type="dxa"/>
          </w:tcPr>
          <w:p w14:paraId="5F9C61DD"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9*</w:t>
            </w:r>
          </w:p>
        </w:tc>
        <w:tc>
          <w:tcPr>
            <w:tcW w:w="1518" w:type="dxa"/>
          </w:tcPr>
          <w:p w14:paraId="338C4C31" w14:textId="6189F9A8"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Oct 2022 (19-28)</w:t>
            </w:r>
          </w:p>
        </w:tc>
        <w:tc>
          <w:tcPr>
            <w:tcW w:w="1706" w:type="dxa"/>
          </w:tcPr>
          <w:p w14:paraId="2853CBB2"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WG2</w:t>
            </w:r>
          </w:p>
        </w:tc>
        <w:tc>
          <w:tcPr>
            <w:tcW w:w="5053" w:type="dxa"/>
          </w:tcPr>
          <w:p w14:paraId="31BA219D"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 xml:space="preserve">Evaluate Call for Proposals submissions and select technology. Respondents must be present at the meeting and present the proposals for information sharing. </w:t>
            </w:r>
          </w:p>
          <w:p w14:paraId="4CA8557B"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The source code of candidate technologies for the reference model will be published.</w:t>
            </w:r>
          </w:p>
        </w:tc>
      </w:tr>
      <w:tr w:rsidR="009D439F" w:rsidRPr="00C702A1" w14:paraId="1BC980F8" w14:textId="77777777" w:rsidTr="007B51D6">
        <w:tc>
          <w:tcPr>
            <w:tcW w:w="1166" w:type="dxa"/>
          </w:tcPr>
          <w:p w14:paraId="7EA64DFE" w14:textId="77777777" w:rsidR="009D439F" w:rsidRPr="00C702A1" w:rsidDel="00E852CF" w:rsidRDefault="009D439F" w:rsidP="007B51D6">
            <w:pPr>
              <w:spacing w:before="0" w:after="0"/>
              <w:rPr>
                <w:rFonts w:ascii="Times New Roman" w:eastAsia="Calibri" w:hAnsi="Times New Roman" w:cs="Times New Roman"/>
                <w:lang w:eastAsia="ja-JP"/>
              </w:rPr>
            </w:pPr>
          </w:p>
        </w:tc>
        <w:tc>
          <w:tcPr>
            <w:tcW w:w="1518" w:type="dxa"/>
          </w:tcPr>
          <w:p w14:paraId="3932B931"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2022-11-25</w:t>
            </w:r>
          </w:p>
        </w:tc>
        <w:tc>
          <w:tcPr>
            <w:tcW w:w="1706" w:type="dxa"/>
          </w:tcPr>
          <w:p w14:paraId="69F7619E"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Software coordinators</w:t>
            </w:r>
          </w:p>
        </w:tc>
        <w:tc>
          <w:tcPr>
            <w:tcW w:w="5053" w:type="dxa"/>
          </w:tcPr>
          <w:p w14:paraId="5268DBEA"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Source code of the selected technologies published on Git</w:t>
            </w:r>
          </w:p>
        </w:tc>
      </w:tr>
      <w:tr w:rsidR="009D439F" w:rsidRPr="00C702A1" w14:paraId="59AE9F1A" w14:textId="77777777" w:rsidTr="00590034">
        <w:tc>
          <w:tcPr>
            <w:tcW w:w="1166" w:type="dxa"/>
            <w:tcBorders>
              <w:bottom w:val="single" w:sz="4" w:space="0" w:color="auto"/>
            </w:tcBorders>
          </w:tcPr>
          <w:p w14:paraId="7802B8DD" w14:textId="59C772EE" w:rsidR="009D439F" w:rsidRPr="00C702A1" w:rsidRDefault="009D439F" w:rsidP="007B51D6">
            <w:pPr>
              <w:spacing w:before="0" w:after="0"/>
              <w:rPr>
                <w:rFonts w:ascii="Times New Roman" w:eastAsia="Calibri" w:hAnsi="Times New Roman" w:cs="Times New Roman"/>
                <w:lang w:eastAsia="ja-JP"/>
              </w:rPr>
            </w:pPr>
          </w:p>
        </w:tc>
        <w:tc>
          <w:tcPr>
            <w:tcW w:w="1518" w:type="dxa"/>
            <w:tcBorders>
              <w:bottom w:val="single" w:sz="4" w:space="0" w:color="auto"/>
            </w:tcBorders>
          </w:tcPr>
          <w:p w14:paraId="552703FD" w14:textId="15C967E4" w:rsidR="00F43371" w:rsidRPr="00C702A1" w:rsidRDefault="00F43371"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2022-12-2</w:t>
            </w:r>
            <w:r w:rsidR="00076CA8" w:rsidRPr="00C702A1">
              <w:rPr>
                <w:rFonts w:ascii="Times New Roman" w:eastAsia="Calibri" w:hAnsi="Times New Roman" w:cs="Times New Roman"/>
                <w:lang w:eastAsia="ja-JP"/>
              </w:rPr>
              <w:t>0</w:t>
            </w:r>
          </w:p>
        </w:tc>
        <w:tc>
          <w:tcPr>
            <w:tcW w:w="1706" w:type="dxa"/>
            <w:tcBorders>
              <w:bottom w:val="single" w:sz="4" w:space="0" w:color="auto"/>
            </w:tcBorders>
          </w:tcPr>
          <w:p w14:paraId="54D0D2E1" w14:textId="77777777" w:rsidR="009D439F" w:rsidRPr="00C702A1"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AHG</w:t>
            </w:r>
          </w:p>
        </w:tc>
        <w:tc>
          <w:tcPr>
            <w:tcW w:w="5053" w:type="dxa"/>
            <w:tcBorders>
              <w:bottom w:val="single" w:sz="4" w:space="0" w:color="auto"/>
            </w:tcBorders>
          </w:tcPr>
          <w:p w14:paraId="6A36F700" w14:textId="36CD6AE1" w:rsidR="003144F6" w:rsidRPr="00C702A1" w:rsidRDefault="003144F6"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Release reference model</w:t>
            </w:r>
            <w:r w:rsidR="00F43371" w:rsidRPr="00C702A1">
              <w:rPr>
                <w:rFonts w:ascii="Times New Roman" w:eastAsia="Calibri" w:hAnsi="Times New Roman" w:cs="Times New Roman"/>
                <w:lang w:eastAsia="ja-JP"/>
              </w:rPr>
              <w:t xml:space="preserve"> (RM) on Git </w:t>
            </w:r>
          </w:p>
        </w:tc>
      </w:tr>
      <w:tr w:rsidR="009D439F" w:rsidRPr="00C702A1" w14:paraId="1B144683" w14:textId="77777777" w:rsidTr="00590034">
        <w:tc>
          <w:tcPr>
            <w:tcW w:w="1166" w:type="dxa"/>
            <w:tcBorders>
              <w:bottom w:val="single" w:sz="4" w:space="0" w:color="auto"/>
            </w:tcBorders>
          </w:tcPr>
          <w:p w14:paraId="66E1CFB4" w14:textId="7FE4D041" w:rsidR="009D439F" w:rsidRPr="00C702A1" w:rsidRDefault="009D439F" w:rsidP="007B51D6">
            <w:pPr>
              <w:spacing w:before="0" w:after="0"/>
              <w:rPr>
                <w:rFonts w:ascii="Times New Roman" w:eastAsia="Calibri" w:hAnsi="Times New Roman" w:cs="Times New Roman"/>
                <w:lang w:eastAsia="ja-JP"/>
              </w:rPr>
            </w:pPr>
          </w:p>
        </w:tc>
        <w:tc>
          <w:tcPr>
            <w:tcW w:w="1518" w:type="dxa"/>
            <w:tcBorders>
              <w:bottom w:val="single" w:sz="4" w:space="0" w:color="auto"/>
            </w:tcBorders>
          </w:tcPr>
          <w:p w14:paraId="503194C7" w14:textId="38643E8D" w:rsidR="00C37BD5" w:rsidRPr="00C702A1" w:rsidRDefault="00C37BD5"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2022-12-20</w:t>
            </w:r>
          </w:p>
        </w:tc>
        <w:tc>
          <w:tcPr>
            <w:tcW w:w="1706" w:type="dxa"/>
            <w:tcBorders>
              <w:bottom w:val="single" w:sz="4" w:space="0" w:color="auto"/>
            </w:tcBorders>
          </w:tcPr>
          <w:p w14:paraId="1925723C" w14:textId="77777777" w:rsidR="009D439F" w:rsidRPr="00C702A1" w:rsidDel="00E0416C" w:rsidRDefault="009D439F"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AHG</w:t>
            </w:r>
          </w:p>
        </w:tc>
        <w:tc>
          <w:tcPr>
            <w:tcW w:w="5053" w:type="dxa"/>
            <w:tcBorders>
              <w:bottom w:val="single" w:sz="4" w:space="0" w:color="auto"/>
            </w:tcBorders>
          </w:tcPr>
          <w:p w14:paraId="4C9C1667" w14:textId="1F332D8C" w:rsidR="007B7C63" w:rsidRPr="00C702A1" w:rsidRDefault="007B7C63" w:rsidP="007B51D6">
            <w:pPr>
              <w:spacing w:before="0" w:after="0"/>
              <w:rPr>
                <w:rFonts w:ascii="Times New Roman" w:eastAsia="Calibri" w:hAnsi="Times New Roman" w:cs="Times New Roman"/>
                <w:lang w:eastAsia="ja-JP"/>
              </w:rPr>
            </w:pPr>
            <w:r w:rsidRPr="00C702A1">
              <w:rPr>
                <w:rFonts w:ascii="Times New Roman" w:eastAsia="Calibri" w:hAnsi="Times New Roman" w:cs="Times New Roman"/>
                <w:lang w:eastAsia="ja-JP"/>
              </w:rPr>
              <w:t>Release working draft (WD)</w:t>
            </w:r>
          </w:p>
        </w:tc>
      </w:tr>
    </w:tbl>
    <w:p w14:paraId="067E56F4" w14:textId="77777777" w:rsidR="009D439F" w:rsidRDefault="009D439F" w:rsidP="007C1373">
      <w:pPr>
        <w:rPr>
          <w:rFonts w:eastAsia="MS Gothic"/>
          <w:lang w:eastAsia="ja-JP"/>
        </w:rPr>
      </w:pPr>
    </w:p>
    <w:p w14:paraId="3365BFB3" w14:textId="72CE408F" w:rsidR="00E552E6" w:rsidRPr="00E552E6" w:rsidRDefault="00E552E6" w:rsidP="00F537E5">
      <w:pPr>
        <w:pStyle w:val="Heading2"/>
        <w:rPr>
          <w:rFonts w:eastAsia="MS Gothic"/>
          <w:lang w:eastAsia="ja-JP"/>
        </w:rPr>
      </w:pPr>
      <w:bookmarkStart w:id="254" w:name="_Toc102049273"/>
      <w:r w:rsidRPr="00E552E6">
        <w:rPr>
          <w:rFonts w:eastAsia="MS Gothic"/>
          <w:lang w:eastAsia="ja-JP"/>
        </w:rPr>
        <w:t xml:space="preserve">Envisioned Timeline for the </w:t>
      </w:r>
      <w:r w:rsidRPr="00F537E5">
        <w:rPr>
          <w:rFonts w:eastAsia="MS Gothic"/>
          <w:lang w:eastAsia="ja-JP"/>
        </w:rPr>
        <w:t>VCM</w:t>
      </w:r>
      <w:r w:rsidRPr="00E552E6">
        <w:rPr>
          <w:rFonts w:eastAsia="MS Gothic"/>
          <w:lang w:eastAsia="ja-JP"/>
        </w:rPr>
        <w:t xml:space="preserve"> Standard</w:t>
      </w:r>
      <w:bookmarkEnd w:id="251"/>
      <w:bookmarkEnd w:id="254"/>
    </w:p>
    <w:p w14:paraId="61780FF1" w14:textId="77777777" w:rsidR="00E552E6" w:rsidRPr="00E552E6" w:rsidRDefault="00E552E6" w:rsidP="00F537E5">
      <w:pPr>
        <w:rPr>
          <w:rFonts w:eastAsia="Calibri"/>
        </w:rPr>
      </w:pPr>
      <w:r w:rsidRPr="00E552E6">
        <w:rPr>
          <w:rFonts w:eastAsia="Calibri"/>
          <w:lang w:eastAsia="ja-JP"/>
        </w:rPr>
        <w:t xml:space="preserve">It is envisioned that the timetable for the progress of the </w:t>
      </w:r>
      <w:r w:rsidRPr="00872DF5">
        <w:rPr>
          <w:rFonts w:eastAsia="Calibri"/>
        </w:rPr>
        <w:t>VCM standard</w:t>
      </w:r>
      <w:r w:rsidRPr="00E552E6">
        <w:rPr>
          <w:rFonts w:eastAsia="Calibri"/>
        </w:rPr>
        <w:t xml:space="preserve"> will be as follows. Note that not all exact dates for future meetings are set and AhG meetings might be in advance of the WG2 meetings.</w:t>
      </w:r>
    </w:p>
    <w:p w14:paraId="03C69026" w14:textId="56364875" w:rsidR="00486D47" w:rsidRDefault="00486D47" w:rsidP="00872DF5">
      <w:pPr>
        <w:pStyle w:val="Caption"/>
        <w:keepNext/>
      </w:pPr>
      <w:bookmarkStart w:id="255" w:name="_Ref101880503"/>
      <w:r>
        <w:lastRenderedPageBreak/>
        <w:t xml:space="preserve">Table </w:t>
      </w:r>
      <w:r w:rsidR="00DB03B8">
        <w:fldChar w:fldCharType="begin"/>
      </w:r>
      <w:r w:rsidR="00DB03B8">
        <w:instrText xml:space="preserve"> SEQ Table \* ARABIC </w:instrText>
      </w:r>
      <w:r w:rsidR="00DB03B8">
        <w:fldChar w:fldCharType="separate"/>
      </w:r>
      <w:r w:rsidR="00274B1B">
        <w:rPr>
          <w:noProof/>
        </w:rPr>
        <w:t>2</w:t>
      </w:r>
      <w:r w:rsidR="00DB03B8">
        <w:rPr>
          <w:noProof/>
        </w:rPr>
        <w:fldChar w:fldCharType="end"/>
      </w:r>
      <w:bookmarkEnd w:id="255"/>
      <w:r>
        <w:t xml:space="preserve">. </w:t>
      </w:r>
      <w:r w:rsidRPr="00E50033">
        <w:t>Standardization Timeline (* indicates attendance at the meeting is required. †</w:t>
      </w:r>
      <w:r w:rsidR="00B57DBA">
        <w:t> </w:t>
      </w:r>
      <w:r w:rsidRPr="00E50033">
        <w:t>indicates attendance is required if technology is selected to be included in the Working Draft</w:t>
      </w:r>
      <w:r w:rsidR="005878A5">
        <w:t xml:space="preserve"> and further stages</w:t>
      </w:r>
      <w:r w:rsidRPr="00E50033">
        <w:t>.)</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744"/>
        <w:gridCol w:w="2873"/>
      </w:tblGrid>
      <w:tr w:rsidR="00B63CE3" w:rsidRPr="00E552E6" w14:paraId="37A09A8F" w14:textId="7A1F55B2" w:rsidTr="009B0BB7">
        <w:trPr>
          <w:trHeight w:val="280"/>
        </w:trPr>
        <w:tc>
          <w:tcPr>
            <w:tcW w:w="1228" w:type="dxa"/>
            <w:shd w:val="clear" w:color="000000" w:fill="auto"/>
            <w:vAlign w:val="center"/>
          </w:tcPr>
          <w:p w14:paraId="56088031" w14:textId="77777777" w:rsidR="00B63CE3" w:rsidRPr="00F537E5" w:rsidRDefault="00B63CE3" w:rsidP="00E552E6">
            <w:pPr>
              <w:spacing w:before="0" w:after="0"/>
              <w:jc w:val="center"/>
              <w:rPr>
                <w:b/>
              </w:rPr>
            </w:pPr>
            <w:r w:rsidRPr="00F537E5">
              <w:rPr>
                <w:b/>
              </w:rPr>
              <w:t>WG 2 Mtg</w:t>
            </w:r>
          </w:p>
        </w:tc>
        <w:tc>
          <w:tcPr>
            <w:tcW w:w="1744" w:type="dxa"/>
            <w:shd w:val="clear" w:color="auto" w:fill="auto"/>
            <w:noWrap/>
            <w:vAlign w:val="center"/>
          </w:tcPr>
          <w:p w14:paraId="1F2ACA5E" w14:textId="77777777" w:rsidR="00B63CE3" w:rsidRPr="00F537E5" w:rsidRDefault="00B63CE3" w:rsidP="00E552E6">
            <w:pPr>
              <w:spacing w:before="0" w:after="0"/>
              <w:jc w:val="right"/>
              <w:rPr>
                <w:b/>
              </w:rPr>
            </w:pPr>
            <w:r w:rsidRPr="00F537E5">
              <w:rPr>
                <w:b/>
              </w:rPr>
              <w:t>Date</w:t>
            </w:r>
          </w:p>
        </w:tc>
        <w:tc>
          <w:tcPr>
            <w:tcW w:w="2873" w:type="dxa"/>
          </w:tcPr>
          <w:p w14:paraId="1F27973C" w14:textId="6816FFF0" w:rsidR="00B63CE3" w:rsidRPr="007C1373" w:rsidRDefault="00B63CE3" w:rsidP="00E552E6">
            <w:pPr>
              <w:spacing w:before="0" w:after="0"/>
              <w:rPr>
                <w:b/>
                <w:highlight w:val="yellow"/>
              </w:rPr>
            </w:pPr>
            <w:r w:rsidRPr="009B0BB7">
              <w:rPr>
                <w:b/>
              </w:rPr>
              <w:t>Action</w:t>
            </w:r>
          </w:p>
        </w:tc>
      </w:tr>
      <w:tr w:rsidR="00B63CE3" w:rsidRPr="00E552E6" w14:paraId="0A47543C" w14:textId="4B059A48" w:rsidTr="009B0BB7">
        <w:trPr>
          <w:trHeight w:val="280"/>
        </w:trPr>
        <w:tc>
          <w:tcPr>
            <w:tcW w:w="1228" w:type="dxa"/>
            <w:shd w:val="clear" w:color="000000" w:fill="auto"/>
            <w:vAlign w:val="center"/>
            <w:hideMark/>
          </w:tcPr>
          <w:p w14:paraId="275636B8" w14:textId="77777777" w:rsidR="00B63CE3" w:rsidRPr="00F537E5" w:rsidRDefault="00B63CE3" w:rsidP="00E552E6">
            <w:pPr>
              <w:spacing w:before="0" w:after="0"/>
            </w:pPr>
            <w:r w:rsidRPr="00F537E5">
              <w:t>7</w:t>
            </w:r>
          </w:p>
        </w:tc>
        <w:tc>
          <w:tcPr>
            <w:tcW w:w="1744" w:type="dxa"/>
            <w:shd w:val="clear" w:color="auto" w:fill="auto"/>
            <w:noWrap/>
            <w:vAlign w:val="center"/>
            <w:hideMark/>
          </w:tcPr>
          <w:p w14:paraId="317DF15C" w14:textId="77777777" w:rsidR="00B63CE3" w:rsidRPr="00F537E5" w:rsidRDefault="00B63CE3" w:rsidP="00E552E6">
            <w:pPr>
              <w:spacing w:before="0" w:after="0"/>
              <w:jc w:val="right"/>
            </w:pPr>
            <w:r w:rsidRPr="00F537E5">
              <w:t>2022-04-25/29</w:t>
            </w:r>
          </w:p>
        </w:tc>
        <w:tc>
          <w:tcPr>
            <w:tcW w:w="2873" w:type="dxa"/>
          </w:tcPr>
          <w:p w14:paraId="30FC9C11" w14:textId="337D8843" w:rsidR="00B63CE3" w:rsidRPr="00F537E5" w:rsidRDefault="00B63CE3" w:rsidP="00E552E6">
            <w:pPr>
              <w:spacing w:before="0" w:after="0"/>
            </w:pPr>
            <w:r>
              <w:t>CfP</w:t>
            </w:r>
          </w:p>
        </w:tc>
      </w:tr>
      <w:tr w:rsidR="00B63CE3" w:rsidRPr="00E552E6" w14:paraId="69586EFF" w14:textId="409DC201" w:rsidTr="009B0BB7">
        <w:trPr>
          <w:trHeight w:val="280"/>
        </w:trPr>
        <w:tc>
          <w:tcPr>
            <w:tcW w:w="1228" w:type="dxa"/>
            <w:shd w:val="clear" w:color="000000" w:fill="auto"/>
            <w:vAlign w:val="center"/>
          </w:tcPr>
          <w:p w14:paraId="6D77447B" w14:textId="1205AAAE" w:rsidR="00B63CE3" w:rsidRPr="00F537E5" w:rsidRDefault="00B63CE3" w:rsidP="00E552E6">
            <w:pPr>
              <w:spacing w:before="0" w:after="0"/>
            </w:pPr>
            <w:r w:rsidRPr="00F537E5">
              <w:t>8</w:t>
            </w:r>
          </w:p>
        </w:tc>
        <w:tc>
          <w:tcPr>
            <w:tcW w:w="1744" w:type="dxa"/>
            <w:shd w:val="clear" w:color="auto" w:fill="auto"/>
            <w:noWrap/>
            <w:vAlign w:val="center"/>
          </w:tcPr>
          <w:p w14:paraId="138B15DA" w14:textId="77777777" w:rsidR="00B63CE3" w:rsidRPr="00F537E5" w:rsidRDefault="00B63CE3" w:rsidP="00E552E6">
            <w:pPr>
              <w:spacing w:before="0" w:after="0"/>
              <w:jc w:val="right"/>
            </w:pPr>
            <w:r w:rsidRPr="00F537E5">
              <w:t>2022-07-18/22</w:t>
            </w:r>
          </w:p>
        </w:tc>
        <w:tc>
          <w:tcPr>
            <w:tcW w:w="2873" w:type="dxa"/>
          </w:tcPr>
          <w:p w14:paraId="7F2881C4" w14:textId="77777777" w:rsidR="00B63CE3" w:rsidRPr="00F537E5" w:rsidRDefault="00B63CE3" w:rsidP="00E552E6">
            <w:pPr>
              <w:spacing w:before="0" w:after="0"/>
            </w:pPr>
          </w:p>
        </w:tc>
      </w:tr>
      <w:tr w:rsidR="00B63CE3" w:rsidRPr="00E552E6" w14:paraId="44FC93F2" w14:textId="676AC2F7" w:rsidTr="009B0BB7">
        <w:trPr>
          <w:trHeight w:val="280"/>
        </w:trPr>
        <w:tc>
          <w:tcPr>
            <w:tcW w:w="1228" w:type="dxa"/>
            <w:shd w:val="clear" w:color="000000" w:fill="auto"/>
            <w:vAlign w:val="center"/>
            <w:hideMark/>
          </w:tcPr>
          <w:p w14:paraId="00A728A6" w14:textId="55657633" w:rsidR="00B63CE3" w:rsidRPr="00F537E5" w:rsidRDefault="00B63CE3" w:rsidP="00E552E6">
            <w:pPr>
              <w:spacing w:before="0" w:after="0"/>
            </w:pPr>
            <w:r w:rsidRPr="00F537E5">
              <w:t>9</w:t>
            </w:r>
            <w:r w:rsidRPr="009B0BB7">
              <w:t>*</w:t>
            </w:r>
          </w:p>
        </w:tc>
        <w:tc>
          <w:tcPr>
            <w:tcW w:w="1744" w:type="dxa"/>
            <w:shd w:val="clear" w:color="auto" w:fill="auto"/>
            <w:noWrap/>
            <w:vAlign w:val="center"/>
            <w:hideMark/>
          </w:tcPr>
          <w:p w14:paraId="27CF0D05" w14:textId="77777777" w:rsidR="00B63CE3" w:rsidRPr="00F537E5" w:rsidRDefault="00B63CE3" w:rsidP="00E552E6">
            <w:pPr>
              <w:spacing w:before="0" w:after="0"/>
              <w:jc w:val="right"/>
            </w:pPr>
            <w:r w:rsidRPr="00F537E5">
              <w:t>2022-10-24/28</w:t>
            </w:r>
          </w:p>
        </w:tc>
        <w:tc>
          <w:tcPr>
            <w:tcW w:w="2873" w:type="dxa"/>
          </w:tcPr>
          <w:p w14:paraId="05C66150" w14:textId="0BA301F1" w:rsidR="00B63CE3" w:rsidRDefault="00B63CE3" w:rsidP="00E552E6">
            <w:pPr>
              <w:spacing w:before="0" w:after="0"/>
            </w:pPr>
            <w:r>
              <w:t>Evaluation</w:t>
            </w:r>
            <w:r w:rsidR="0032640F">
              <w:t>, RM, WD</w:t>
            </w:r>
          </w:p>
        </w:tc>
      </w:tr>
      <w:tr w:rsidR="00B63CE3" w:rsidRPr="00E552E6" w14:paraId="255A5B64" w14:textId="198DBBD0" w:rsidTr="009B0BB7">
        <w:trPr>
          <w:trHeight w:val="280"/>
        </w:trPr>
        <w:tc>
          <w:tcPr>
            <w:tcW w:w="1228" w:type="dxa"/>
            <w:shd w:val="clear" w:color="000000" w:fill="auto"/>
            <w:vAlign w:val="center"/>
            <w:hideMark/>
          </w:tcPr>
          <w:p w14:paraId="28C48AAD" w14:textId="77777777" w:rsidR="00B63CE3" w:rsidRPr="00F537E5" w:rsidRDefault="00B63CE3" w:rsidP="00E552E6">
            <w:pPr>
              <w:spacing w:before="0" w:after="0"/>
            </w:pPr>
            <w:r w:rsidRPr="00F537E5">
              <w:t>10†</w:t>
            </w:r>
          </w:p>
        </w:tc>
        <w:tc>
          <w:tcPr>
            <w:tcW w:w="1744" w:type="dxa"/>
            <w:shd w:val="clear" w:color="auto" w:fill="auto"/>
            <w:noWrap/>
            <w:vAlign w:val="center"/>
            <w:hideMark/>
          </w:tcPr>
          <w:p w14:paraId="1708C792" w14:textId="77777777" w:rsidR="00B63CE3" w:rsidRPr="00F537E5" w:rsidRDefault="00B63CE3" w:rsidP="00E552E6">
            <w:pPr>
              <w:spacing w:before="0" w:after="0"/>
              <w:jc w:val="right"/>
            </w:pPr>
            <w:r w:rsidRPr="00F537E5">
              <w:t>2023-01-01</w:t>
            </w:r>
          </w:p>
        </w:tc>
        <w:tc>
          <w:tcPr>
            <w:tcW w:w="2873" w:type="dxa"/>
          </w:tcPr>
          <w:p w14:paraId="6D6AE903" w14:textId="7E71939F" w:rsidR="00B63CE3" w:rsidRDefault="00B63CE3" w:rsidP="00E552E6">
            <w:pPr>
              <w:spacing w:before="0" w:after="0"/>
            </w:pPr>
          </w:p>
        </w:tc>
      </w:tr>
      <w:tr w:rsidR="00B63CE3" w:rsidRPr="00E552E6" w14:paraId="4A5CFD2A" w14:textId="57CF9A88" w:rsidTr="009B0BB7">
        <w:trPr>
          <w:trHeight w:val="280"/>
        </w:trPr>
        <w:tc>
          <w:tcPr>
            <w:tcW w:w="1228" w:type="dxa"/>
            <w:shd w:val="clear" w:color="000000" w:fill="auto"/>
            <w:vAlign w:val="center"/>
            <w:hideMark/>
          </w:tcPr>
          <w:p w14:paraId="1670CD6B" w14:textId="77777777" w:rsidR="00B63CE3" w:rsidRPr="00F537E5" w:rsidRDefault="00B63CE3" w:rsidP="00E552E6">
            <w:pPr>
              <w:spacing w:before="0" w:after="0"/>
            </w:pPr>
            <w:r w:rsidRPr="00F537E5">
              <w:t>11†</w:t>
            </w:r>
          </w:p>
        </w:tc>
        <w:tc>
          <w:tcPr>
            <w:tcW w:w="1744" w:type="dxa"/>
            <w:shd w:val="clear" w:color="auto" w:fill="auto"/>
            <w:noWrap/>
            <w:vAlign w:val="center"/>
            <w:hideMark/>
          </w:tcPr>
          <w:p w14:paraId="00853D4B" w14:textId="77777777" w:rsidR="00B63CE3" w:rsidRPr="00F537E5" w:rsidRDefault="00B63CE3" w:rsidP="00E552E6">
            <w:pPr>
              <w:spacing w:before="0" w:after="0"/>
              <w:jc w:val="right"/>
            </w:pPr>
            <w:r w:rsidRPr="00F537E5">
              <w:t>2023-04-01</w:t>
            </w:r>
          </w:p>
        </w:tc>
        <w:tc>
          <w:tcPr>
            <w:tcW w:w="2873" w:type="dxa"/>
          </w:tcPr>
          <w:p w14:paraId="52683B7B" w14:textId="663946BA" w:rsidR="00B63CE3" w:rsidRPr="007C1373" w:rsidRDefault="00B63CE3" w:rsidP="00E552E6">
            <w:pPr>
              <w:spacing w:before="0" w:after="0"/>
            </w:pPr>
          </w:p>
        </w:tc>
      </w:tr>
      <w:tr w:rsidR="00B63CE3" w:rsidRPr="00E552E6" w14:paraId="1121007E" w14:textId="071FDC5C" w:rsidTr="009B0BB7">
        <w:trPr>
          <w:trHeight w:val="280"/>
        </w:trPr>
        <w:tc>
          <w:tcPr>
            <w:tcW w:w="1228" w:type="dxa"/>
            <w:shd w:val="clear" w:color="000000" w:fill="auto"/>
            <w:vAlign w:val="center"/>
            <w:hideMark/>
          </w:tcPr>
          <w:p w14:paraId="6C690F55" w14:textId="77777777" w:rsidR="00B63CE3" w:rsidRPr="00F537E5" w:rsidRDefault="00B63CE3" w:rsidP="00E552E6">
            <w:pPr>
              <w:spacing w:before="0" w:after="0"/>
            </w:pPr>
            <w:r w:rsidRPr="00F537E5">
              <w:t>12†</w:t>
            </w:r>
          </w:p>
        </w:tc>
        <w:tc>
          <w:tcPr>
            <w:tcW w:w="1744" w:type="dxa"/>
            <w:shd w:val="clear" w:color="auto" w:fill="auto"/>
            <w:noWrap/>
            <w:vAlign w:val="center"/>
            <w:hideMark/>
          </w:tcPr>
          <w:p w14:paraId="157E1496" w14:textId="77777777" w:rsidR="00B63CE3" w:rsidRPr="00F537E5" w:rsidRDefault="00B63CE3" w:rsidP="00E552E6">
            <w:pPr>
              <w:spacing w:before="0" w:after="0"/>
              <w:jc w:val="right"/>
            </w:pPr>
            <w:r w:rsidRPr="00F537E5">
              <w:t>2023-07-01</w:t>
            </w:r>
          </w:p>
        </w:tc>
        <w:tc>
          <w:tcPr>
            <w:tcW w:w="2873" w:type="dxa"/>
          </w:tcPr>
          <w:p w14:paraId="6C55703D" w14:textId="77777777" w:rsidR="00B63CE3" w:rsidRPr="007B5618" w:rsidRDefault="00B63CE3" w:rsidP="00E552E6">
            <w:pPr>
              <w:spacing w:before="0" w:after="0"/>
            </w:pPr>
          </w:p>
        </w:tc>
      </w:tr>
      <w:tr w:rsidR="00B63CE3" w:rsidRPr="00E552E6" w14:paraId="106051B0" w14:textId="2E94ABF7" w:rsidTr="009B0BB7">
        <w:trPr>
          <w:trHeight w:val="280"/>
        </w:trPr>
        <w:tc>
          <w:tcPr>
            <w:tcW w:w="1228" w:type="dxa"/>
            <w:shd w:val="clear" w:color="000000" w:fill="auto"/>
            <w:vAlign w:val="center"/>
            <w:hideMark/>
          </w:tcPr>
          <w:p w14:paraId="3A1C9999" w14:textId="77777777" w:rsidR="00B63CE3" w:rsidRPr="00F537E5" w:rsidRDefault="00B63CE3" w:rsidP="0049368C">
            <w:pPr>
              <w:spacing w:before="0" w:after="0"/>
            </w:pPr>
            <w:r w:rsidRPr="00F537E5">
              <w:t>13†</w:t>
            </w:r>
          </w:p>
        </w:tc>
        <w:tc>
          <w:tcPr>
            <w:tcW w:w="1744" w:type="dxa"/>
            <w:shd w:val="clear" w:color="auto" w:fill="auto"/>
            <w:noWrap/>
            <w:vAlign w:val="center"/>
            <w:hideMark/>
          </w:tcPr>
          <w:p w14:paraId="763D426B" w14:textId="77777777" w:rsidR="00B63CE3" w:rsidRPr="00F537E5" w:rsidRDefault="00B63CE3" w:rsidP="0049368C">
            <w:pPr>
              <w:spacing w:before="0" w:after="0"/>
              <w:jc w:val="right"/>
            </w:pPr>
            <w:r w:rsidRPr="00F537E5">
              <w:t>2023-10-01</w:t>
            </w:r>
          </w:p>
        </w:tc>
        <w:tc>
          <w:tcPr>
            <w:tcW w:w="2873" w:type="dxa"/>
          </w:tcPr>
          <w:p w14:paraId="1895EEC9" w14:textId="0633F1B1" w:rsidR="00B63CE3" w:rsidRPr="00C702A1" w:rsidRDefault="009F10C2" w:rsidP="0049368C">
            <w:pPr>
              <w:spacing w:before="0" w:after="0"/>
            </w:pPr>
            <w:r w:rsidRPr="00C702A1">
              <w:t>CD</w:t>
            </w:r>
          </w:p>
        </w:tc>
      </w:tr>
      <w:tr w:rsidR="00B63CE3" w:rsidRPr="00E552E6" w14:paraId="58853090" w14:textId="23E99525" w:rsidTr="009B0BB7">
        <w:trPr>
          <w:trHeight w:val="280"/>
        </w:trPr>
        <w:tc>
          <w:tcPr>
            <w:tcW w:w="1228" w:type="dxa"/>
            <w:shd w:val="clear" w:color="000000" w:fill="auto"/>
            <w:vAlign w:val="center"/>
            <w:hideMark/>
          </w:tcPr>
          <w:p w14:paraId="5A2A9338" w14:textId="77777777" w:rsidR="00B63CE3" w:rsidRPr="00F537E5" w:rsidRDefault="00B63CE3" w:rsidP="0049368C">
            <w:pPr>
              <w:spacing w:before="0" w:after="0"/>
            </w:pPr>
            <w:r w:rsidRPr="00F537E5">
              <w:t>14†</w:t>
            </w:r>
          </w:p>
        </w:tc>
        <w:tc>
          <w:tcPr>
            <w:tcW w:w="1744" w:type="dxa"/>
            <w:shd w:val="clear" w:color="auto" w:fill="auto"/>
            <w:noWrap/>
            <w:vAlign w:val="center"/>
            <w:hideMark/>
          </w:tcPr>
          <w:p w14:paraId="2E5EB3B8" w14:textId="77777777" w:rsidR="00B63CE3" w:rsidRPr="00F537E5" w:rsidRDefault="00B63CE3" w:rsidP="0049368C">
            <w:pPr>
              <w:spacing w:before="0" w:after="0"/>
              <w:jc w:val="right"/>
            </w:pPr>
            <w:r w:rsidRPr="00F537E5">
              <w:t>2024-01-01</w:t>
            </w:r>
          </w:p>
        </w:tc>
        <w:tc>
          <w:tcPr>
            <w:tcW w:w="2873" w:type="dxa"/>
          </w:tcPr>
          <w:p w14:paraId="530B73FF" w14:textId="3E5B3319" w:rsidR="00B63CE3" w:rsidRPr="007B5618" w:rsidRDefault="00B63CE3" w:rsidP="0049368C">
            <w:pPr>
              <w:spacing w:before="0" w:after="0"/>
            </w:pPr>
            <w:r w:rsidRPr="007B5618">
              <w:t>D</w:t>
            </w:r>
            <w:r w:rsidR="009F10C2">
              <w:t>IS</w:t>
            </w:r>
          </w:p>
        </w:tc>
      </w:tr>
      <w:tr w:rsidR="00B63CE3" w:rsidRPr="00E552E6" w14:paraId="62DCF43B" w14:textId="5EEAA99B" w:rsidTr="009B0BB7">
        <w:trPr>
          <w:trHeight w:val="280"/>
        </w:trPr>
        <w:tc>
          <w:tcPr>
            <w:tcW w:w="1228" w:type="dxa"/>
            <w:shd w:val="clear" w:color="000000" w:fill="auto"/>
            <w:vAlign w:val="center"/>
            <w:hideMark/>
          </w:tcPr>
          <w:p w14:paraId="08A4F4DC" w14:textId="77777777" w:rsidR="00B63CE3" w:rsidRPr="00F537E5" w:rsidRDefault="00B63CE3" w:rsidP="0049368C">
            <w:pPr>
              <w:spacing w:before="0" w:after="0"/>
            </w:pPr>
            <w:r w:rsidRPr="00F537E5">
              <w:t>15†</w:t>
            </w:r>
          </w:p>
        </w:tc>
        <w:tc>
          <w:tcPr>
            <w:tcW w:w="1744" w:type="dxa"/>
            <w:shd w:val="clear" w:color="auto" w:fill="auto"/>
            <w:noWrap/>
            <w:vAlign w:val="center"/>
            <w:hideMark/>
          </w:tcPr>
          <w:p w14:paraId="3B525FA8" w14:textId="77777777" w:rsidR="00B63CE3" w:rsidRPr="00F537E5" w:rsidRDefault="00B63CE3" w:rsidP="0049368C">
            <w:pPr>
              <w:spacing w:before="0" w:after="0"/>
              <w:jc w:val="right"/>
            </w:pPr>
            <w:r w:rsidRPr="00F537E5">
              <w:t>2024-04-01</w:t>
            </w:r>
          </w:p>
        </w:tc>
        <w:tc>
          <w:tcPr>
            <w:tcW w:w="2873" w:type="dxa"/>
          </w:tcPr>
          <w:p w14:paraId="6B798150" w14:textId="4BC424A4" w:rsidR="00B63CE3" w:rsidRPr="007B5618" w:rsidRDefault="009F10C2" w:rsidP="0049368C">
            <w:pPr>
              <w:spacing w:before="0" w:after="0"/>
            </w:pPr>
            <w:r w:rsidRPr="007B5618">
              <w:t>Verification Test</w:t>
            </w:r>
            <w:r w:rsidRPr="007B5618" w:rsidDel="009F10C2">
              <w:t xml:space="preserve"> </w:t>
            </w:r>
          </w:p>
        </w:tc>
      </w:tr>
      <w:tr w:rsidR="00B63CE3" w:rsidRPr="00E552E6" w14:paraId="33F48ACD" w14:textId="60054F50" w:rsidTr="009B0BB7">
        <w:trPr>
          <w:trHeight w:val="280"/>
        </w:trPr>
        <w:tc>
          <w:tcPr>
            <w:tcW w:w="1228" w:type="dxa"/>
            <w:shd w:val="clear" w:color="000000" w:fill="auto"/>
            <w:vAlign w:val="center"/>
            <w:hideMark/>
          </w:tcPr>
          <w:p w14:paraId="51927498" w14:textId="1E77500F" w:rsidR="00B63CE3" w:rsidRPr="00F537E5" w:rsidRDefault="00B63CE3" w:rsidP="0049368C">
            <w:pPr>
              <w:spacing w:before="0" w:after="0"/>
            </w:pPr>
            <w:r w:rsidRPr="00F537E5">
              <w:t>16†</w:t>
            </w:r>
          </w:p>
        </w:tc>
        <w:tc>
          <w:tcPr>
            <w:tcW w:w="1744" w:type="dxa"/>
            <w:shd w:val="clear" w:color="auto" w:fill="auto"/>
            <w:noWrap/>
            <w:vAlign w:val="center"/>
            <w:hideMark/>
          </w:tcPr>
          <w:p w14:paraId="7A8FBA0A" w14:textId="77777777" w:rsidR="00B63CE3" w:rsidRPr="00F537E5" w:rsidRDefault="00B63CE3" w:rsidP="0049368C">
            <w:pPr>
              <w:spacing w:before="0" w:after="0"/>
              <w:jc w:val="right"/>
            </w:pPr>
            <w:r w:rsidRPr="00F537E5">
              <w:t>2024-07-01</w:t>
            </w:r>
          </w:p>
        </w:tc>
        <w:tc>
          <w:tcPr>
            <w:tcW w:w="2873" w:type="dxa"/>
          </w:tcPr>
          <w:p w14:paraId="46C09DFB" w14:textId="3EBE8A42" w:rsidR="00B63CE3" w:rsidRPr="007B5618" w:rsidRDefault="009F10C2" w:rsidP="0049368C">
            <w:pPr>
              <w:spacing w:before="0" w:after="0"/>
            </w:pPr>
            <w:r>
              <w:t>FDIS</w:t>
            </w:r>
          </w:p>
        </w:tc>
      </w:tr>
      <w:tr w:rsidR="00B63CE3" w:rsidRPr="00E552E6" w14:paraId="6680E59C" w14:textId="14F55B75" w:rsidTr="009B0BB7">
        <w:trPr>
          <w:trHeight w:val="280"/>
        </w:trPr>
        <w:tc>
          <w:tcPr>
            <w:tcW w:w="1228" w:type="dxa"/>
            <w:shd w:val="clear" w:color="000000" w:fill="auto"/>
            <w:vAlign w:val="center"/>
          </w:tcPr>
          <w:p w14:paraId="193DFBF5" w14:textId="2ECAE849" w:rsidR="00B63CE3" w:rsidRPr="00F537E5" w:rsidRDefault="00B63CE3" w:rsidP="0049368C">
            <w:pPr>
              <w:spacing w:before="0" w:after="0"/>
            </w:pPr>
            <w:r>
              <w:t>17</w:t>
            </w:r>
          </w:p>
        </w:tc>
        <w:tc>
          <w:tcPr>
            <w:tcW w:w="1744" w:type="dxa"/>
            <w:shd w:val="clear" w:color="auto" w:fill="auto"/>
            <w:noWrap/>
            <w:vAlign w:val="center"/>
          </w:tcPr>
          <w:p w14:paraId="79F7AB3C" w14:textId="5B1A83E8" w:rsidR="00B63CE3" w:rsidRPr="00F537E5" w:rsidRDefault="00B63CE3" w:rsidP="0049368C">
            <w:pPr>
              <w:spacing w:before="0" w:after="0"/>
              <w:jc w:val="right"/>
            </w:pPr>
            <w:r>
              <w:t>2024-10-01</w:t>
            </w:r>
          </w:p>
        </w:tc>
        <w:tc>
          <w:tcPr>
            <w:tcW w:w="2873" w:type="dxa"/>
          </w:tcPr>
          <w:p w14:paraId="23C24C2E" w14:textId="393DF7FC" w:rsidR="00B63CE3" w:rsidRPr="007B5618" w:rsidRDefault="00B63CE3" w:rsidP="0049368C">
            <w:pPr>
              <w:spacing w:before="0" w:after="0"/>
            </w:pPr>
            <w:r w:rsidRPr="007B5618">
              <w:t>IS</w:t>
            </w:r>
          </w:p>
        </w:tc>
      </w:tr>
    </w:tbl>
    <w:p w14:paraId="394AD777" w14:textId="77777777" w:rsidR="00E552E6" w:rsidRPr="00E552E6" w:rsidRDefault="00E552E6" w:rsidP="00F537E5">
      <w:pPr>
        <w:pStyle w:val="Heading2"/>
        <w:rPr>
          <w:rFonts w:eastAsia="MS Gothic"/>
          <w:lang w:eastAsia="ja-JP"/>
        </w:rPr>
      </w:pPr>
      <w:bookmarkStart w:id="256" w:name="_Toc93051163"/>
      <w:bookmarkStart w:id="257" w:name="_Toc102049274"/>
      <w:r w:rsidRPr="00E552E6">
        <w:rPr>
          <w:rFonts w:eastAsia="MS Gothic"/>
          <w:lang w:eastAsia="ja-JP"/>
        </w:rPr>
        <w:t>Register</w:t>
      </w:r>
      <w:bookmarkEnd w:id="252"/>
      <w:r w:rsidRPr="00E552E6">
        <w:rPr>
          <w:rFonts w:eastAsia="MS Gothic"/>
          <w:lang w:eastAsia="ja-JP"/>
        </w:rPr>
        <w:t xml:space="preserve"> your participation</w:t>
      </w:r>
      <w:bookmarkEnd w:id="256"/>
      <w:bookmarkEnd w:id="257"/>
      <w:r w:rsidRPr="00E552E6">
        <w:rPr>
          <w:rFonts w:eastAsia="MS Gothic"/>
          <w:lang w:eastAsia="ja-JP"/>
        </w:rPr>
        <w:t xml:space="preserve"> </w:t>
      </w:r>
    </w:p>
    <w:p w14:paraId="0738B6BE" w14:textId="4FAB19D8" w:rsidR="00E552E6" w:rsidRPr="00E552E6" w:rsidRDefault="00E552E6" w:rsidP="00F537E5">
      <w:pPr>
        <w:rPr>
          <w:rFonts w:eastAsia="Calibri"/>
        </w:rPr>
      </w:pPr>
      <w:r w:rsidRPr="00E552E6">
        <w:rPr>
          <w:rFonts w:eastAsia="Calibri"/>
        </w:rPr>
        <w:t>Proponent must register on or before the date shown in the CfP Timeline table above, an intention to participate in the CfP. Registering an intent is not binding and registered parties are not required to submit proposals. However, parties that do not register will not be able to submit proposals. Each organization shall only register once. Register by sending an email to the people detailed in section </w:t>
      </w:r>
      <w:r w:rsidRPr="00E552E6">
        <w:rPr>
          <w:rFonts w:eastAsia="Calibri"/>
        </w:rPr>
        <w:fldChar w:fldCharType="begin"/>
      </w:r>
      <w:r w:rsidRPr="00E552E6">
        <w:rPr>
          <w:rFonts w:eastAsia="Calibri"/>
        </w:rPr>
        <w:instrText xml:space="preserve"> REF _Ref85210101 \r \h </w:instrText>
      </w:r>
      <w:r w:rsidR="00201F13">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9</w:t>
      </w:r>
      <w:r w:rsidRPr="00E552E6">
        <w:rPr>
          <w:rFonts w:eastAsia="Calibri"/>
        </w:rPr>
        <w:fldChar w:fldCharType="end"/>
      </w:r>
      <w:r w:rsidRPr="00E552E6">
        <w:rPr>
          <w:rFonts w:eastAsia="Calibri"/>
        </w:rPr>
        <w:t xml:space="preserve">. This email should indicate </w:t>
      </w:r>
    </w:p>
    <w:p w14:paraId="25C74794" w14:textId="77777777" w:rsidR="00E552E6" w:rsidRPr="00F537E5" w:rsidRDefault="00E552E6" w:rsidP="00D01080">
      <w:pPr>
        <w:numPr>
          <w:ilvl w:val="0"/>
          <w:numId w:val="7"/>
        </w:numPr>
        <w:spacing w:before="0" w:after="0"/>
        <w:contextualSpacing/>
        <w:rPr>
          <w:rFonts w:eastAsia="Calibri"/>
        </w:rPr>
      </w:pPr>
      <w:r w:rsidRPr="00F537E5">
        <w:rPr>
          <w:rFonts w:eastAsia="Calibri"/>
        </w:rPr>
        <w:t>Company name</w:t>
      </w:r>
    </w:p>
    <w:p w14:paraId="6911C737" w14:textId="77777777" w:rsidR="00E552E6" w:rsidRPr="00F537E5" w:rsidRDefault="00E552E6" w:rsidP="00D01080">
      <w:pPr>
        <w:numPr>
          <w:ilvl w:val="0"/>
          <w:numId w:val="7"/>
        </w:numPr>
        <w:spacing w:before="0" w:after="0"/>
        <w:contextualSpacing/>
        <w:rPr>
          <w:rFonts w:eastAsia="Calibri"/>
        </w:rPr>
      </w:pPr>
      <w:r w:rsidRPr="00F537E5">
        <w:rPr>
          <w:rFonts w:eastAsia="Calibri"/>
        </w:rPr>
        <w:t>Contact name and contact email address</w:t>
      </w:r>
    </w:p>
    <w:p w14:paraId="6A1469A3" w14:textId="77777777" w:rsidR="00E552E6" w:rsidRPr="00F537E5" w:rsidRDefault="00E552E6" w:rsidP="00D01080">
      <w:pPr>
        <w:numPr>
          <w:ilvl w:val="0"/>
          <w:numId w:val="7"/>
        </w:numPr>
        <w:spacing w:before="0" w:after="0"/>
        <w:contextualSpacing/>
        <w:rPr>
          <w:rFonts w:eastAsia="Calibri"/>
        </w:rPr>
      </w:pPr>
      <w:r w:rsidRPr="00F537E5">
        <w:rPr>
          <w:rFonts w:eastAsia="Calibri"/>
        </w:rPr>
        <w:t>The number of proposals the proponent plans to submit</w:t>
      </w:r>
    </w:p>
    <w:p w14:paraId="2C257832" w14:textId="77777777" w:rsidR="00E552E6" w:rsidRPr="00E552E6" w:rsidRDefault="00E552E6" w:rsidP="00D01080">
      <w:pPr>
        <w:numPr>
          <w:ilvl w:val="0"/>
          <w:numId w:val="7"/>
        </w:numPr>
        <w:spacing w:before="0" w:after="0"/>
        <w:contextualSpacing/>
        <w:rPr>
          <w:rFonts w:ascii="Calibri" w:eastAsia="Calibri" w:hAnsi="Calibri" w:cs="Arial"/>
        </w:rPr>
      </w:pPr>
      <w:r w:rsidRPr="00F537E5">
        <w:rPr>
          <w:rFonts w:eastAsia="Calibri"/>
        </w:rPr>
        <w:t>The envisioned scope of the proposal(s) (e.g., will it process all or only some content types, will it meet all or only some requirements). This envisioned scope is not binding and is not a restriction on proponent response but is rather for planning purposes only.</w:t>
      </w:r>
    </w:p>
    <w:p w14:paraId="4CFDBC27" w14:textId="77777777" w:rsidR="00E552E6" w:rsidRPr="00E552E6" w:rsidRDefault="00E552E6" w:rsidP="00F537E5">
      <w:pPr>
        <w:rPr>
          <w:rFonts w:eastAsia="Calibri"/>
        </w:rPr>
      </w:pPr>
      <w:r w:rsidRPr="00E552E6">
        <w:rPr>
          <w:rFonts w:eastAsia="Calibri"/>
        </w:rPr>
        <w:t>Upon registration, the proponent also agrees to cross-check up to two proposals from other proponents for each proposal the proponent is submitting. As an example, if a proponent submits three proposals, they agree to cross-check up to six proposals from other proponents. The number of cross-checks will depend on the number of submitted proposals and not the planned number of proposals stated in the registration.</w:t>
      </w:r>
    </w:p>
    <w:p w14:paraId="43E371E8" w14:textId="5FBCB850" w:rsidR="00E552E6" w:rsidRPr="00E552E6" w:rsidRDefault="00E552E6" w:rsidP="00F537E5">
      <w:pPr>
        <w:rPr>
          <w:rFonts w:eastAsia="Calibri"/>
        </w:rPr>
      </w:pPr>
      <w:r w:rsidRPr="00E552E6">
        <w:rPr>
          <w:rFonts w:eastAsia="Calibri"/>
        </w:rPr>
        <w:t>After registration, the proponent will receive a number of “ProponentIDs” (&lt;Proponent_ID&gt;) for use in the submission of bitstreams, decoders and other materials. This permits each proponent to have several submissions, e.g., each tuned to a different operating point.</w:t>
      </w:r>
      <w:r w:rsidR="00E11023">
        <w:rPr>
          <w:rFonts w:eastAsia="Calibri"/>
        </w:rPr>
        <w:t xml:space="preserve"> </w:t>
      </w:r>
      <w:r w:rsidR="00E11023" w:rsidRPr="007B0379">
        <w:rPr>
          <w:rFonts w:eastAsia="Calibri"/>
        </w:rPr>
        <w:t>Furthermore, the proponent will receive information on how to access the verified version of the test material.</w:t>
      </w:r>
    </w:p>
    <w:p w14:paraId="11AD8EA3" w14:textId="77777777" w:rsidR="00E552E6" w:rsidRPr="00E552E6" w:rsidRDefault="00E552E6" w:rsidP="00F537E5">
      <w:pPr>
        <w:pStyle w:val="Heading2"/>
        <w:rPr>
          <w:rFonts w:eastAsia="MS Gothic"/>
          <w:lang w:eastAsia="ja-JP"/>
        </w:rPr>
      </w:pPr>
      <w:bookmarkStart w:id="258" w:name="_Toc93051164"/>
      <w:bookmarkStart w:id="259" w:name="_Toc102049275"/>
      <w:r w:rsidRPr="00E552E6">
        <w:rPr>
          <w:rFonts w:eastAsia="MS Gothic"/>
          <w:lang w:eastAsia="ja-JP"/>
        </w:rPr>
        <w:t>Mandatory Equipment, Software and Data Components</w:t>
      </w:r>
      <w:bookmarkEnd w:id="258"/>
      <w:bookmarkEnd w:id="259"/>
    </w:p>
    <w:p w14:paraId="765C3992" w14:textId="516567D3" w:rsidR="00E552E6" w:rsidRPr="00E552E6" w:rsidRDefault="00E552E6" w:rsidP="00F537E5">
      <w:pPr>
        <w:rPr>
          <w:rFonts w:eastAsia="Calibri"/>
          <w:lang w:eastAsia="ja-JP"/>
        </w:rPr>
      </w:pPr>
      <w:r w:rsidRPr="00E552E6">
        <w:rPr>
          <w:rFonts w:eastAsia="Calibri"/>
        </w:rPr>
        <w:t xml:space="preserve">The use of the software and data components </w:t>
      </w:r>
      <w:r w:rsidR="00952FBA">
        <w:rPr>
          <w:rFonts w:eastAsia="Calibri"/>
        </w:rPr>
        <w:t>for</w:t>
      </w:r>
      <w:r w:rsidRPr="00E552E6">
        <w:rPr>
          <w:rFonts w:eastAsia="Calibri"/>
        </w:rPr>
        <w:t xml:space="preserve"> regenerat</w:t>
      </w:r>
      <w:r w:rsidR="00952FBA">
        <w:rPr>
          <w:rFonts w:eastAsia="Calibri"/>
        </w:rPr>
        <w:t>ing</w:t>
      </w:r>
      <w:r w:rsidRPr="00E552E6">
        <w:rPr>
          <w:rFonts w:eastAsia="Calibri"/>
        </w:rPr>
        <w:t xml:space="preserve"> the anchors used in the CfP</w:t>
      </w:r>
      <w:r w:rsidR="0006131E">
        <w:rPr>
          <w:rFonts w:eastAsia="Calibri"/>
        </w:rPr>
        <w:t xml:space="preserve"> can be found in [</w:t>
      </w:r>
      <w:r w:rsidR="0006131E">
        <w:rPr>
          <w:rFonts w:eastAsia="Calibri"/>
        </w:rPr>
        <w:fldChar w:fldCharType="begin"/>
      </w:r>
      <w:r w:rsidR="0006131E">
        <w:rPr>
          <w:rFonts w:eastAsia="Calibri"/>
        </w:rPr>
        <w:instrText xml:space="preserve"> REF _Ref86672044 \r \h </w:instrText>
      </w:r>
      <w:r w:rsidR="0006131E">
        <w:rPr>
          <w:rFonts w:eastAsia="Calibri"/>
        </w:rPr>
      </w:r>
      <w:r w:rsidR="0006131E">
        <w:rPr>
          <w:rFonts w:eastAsia="Calibri"/>
        </w:rPr>
        <w:fldChar w:fldCharType="separate"/>
      </w:r>
      <w:r w:rsidR="00274B1B">
        <w:rPr>
          <w:rFonts w:eastAsia="Calibri"/>
        </w:rPr>
        <w:t>2</w:t>
      </w:r>
      <w:r w:rsidR="0006131E">
        <w:rPr>
          <w:rFonts w:eastAsia="Calibri"/>
        </w:rPr>
        <w:fldChar w:fldCharType="end"/>
      </w:r>
      <w:r w:rsidR="0006131E">
        <w:rPr>
          <w:rFonts w:eastAsia="Calibri"/>
        </w:rPr>
        <w:t>]</w:t>
      </w:r>
      <w:r w:rsidRPr="00E552E6">
        <w:rPr>
          <w:rFonts w:eastAsia="Calibri"/>
        </w:rPr>
        <w:t>. Where applicable, the same software and configuration shall be used for the proposed technology as for the anchors, e.g., for converting Y</w:t>
      </w:r>
      <w:r w:rsidR="00D76FD8">
        <w:rPr>
          <w:rFonts w:eastAsia="Calibri"/>
        </w:rPr>
        <w:t>CbCr</w:t>
      </w:r>
      <w:r w:rsidRPr="00E552E6">
        <w:rPr>
          <w:rFonts w:eastAsia="Calibri"/>
        </w:rPr>
        <w:t xml:space="preserve"> files to PNG FFmpeg shall be used.</w:t>
      </w:r>
      <w:bookmarkStart w:id="260" w:name="_Toc3553477"/>
    </w:p>
    <w:p w14:paraId="4B1990D9" w14:textId="594FC96B" w:rsidR="00E552E6" w:rsidRPr="00E552E6" w:rsidRDefault="005956FF" w:rsidP="00F537E5">
      <w:pPr>
        <w:pStyle w:val="Heading2"/>
        <w:rPr>
          <w:rFonts w:eastAsia="MS Gothic"/>
          <w:lang w:eastAsia="ja-JP"/>
        </w:rPr>
      </w:pPr>
      <w:bookmarkStart w:id="261" w:name="_Ref86676420"/>
      <w:bookmarkStart w:id="262" w:name="_Toc93051165"/>
      <w:bookmarkStart w:id="263" w:name="_Toc102049276"/>
      <w:r>
        <w:rPr>
          <w:rFonts w:eastAsia="MS Gothic"/>
          <w:lang w:eastAsia="ja-JP"/>
        </w:rPr>
        <w:lastRenderedPageBreak/>
        <w:t>Access to</w:t>
      </w:r>
      <w:r w:rsidR="00E552E6" w:rsidRPr="00E552E6">
        <w:rPr>
          <w:rFonts w:eastAsia="MS Gothic"/>
          <w:lang w:eastAsia="ja-JP"/>
        </w:rPr>
        <w:t xml:space="preserve"> Test </w:t>
      </w:r>
      <w:bookmarkEnd w:id="253"/>
      <w:r w:rsidR="00E552E6" w:rsidRPr="00E552E6">
        <w:rPr>
          <w:rFonts w:eastAsia="MS Gothic"/>
          <w:lang w:eastAsia="ja-JP"/>
        </w:rPr>
        <w:t>Material</w:t>
      </w:r>
      <w:bookmarkEnd w:id="260"/>
      <w:bookmarkEnd w:id="261"/>
      <w:bookmarkEnd w:id="262"/>
      <w:bookmarkEnd w:id="263"/>
    </w:p>
    <w:p w14:paraId="2ED6A395" w14:textId="14E0DF5C" w:rsidR="00E552E6" w:rsidRDefault="005A2BAE" w:rsidP="00F537E5">
      <w:pPr>
        <w:rPr>
          <w:rFonts w:eastAsia="Calibri"/>
        </w:rPr>
      </w:pPr>
      <w:r w:rsidRPr="007B0379">
        <w:rPr>
          <w:rFonts w:eastAsia="Calibri"/>
        </w:rPr>
        <w:t>Registered</w:t>
      </w:r>
      <w:r>
        <w:rPr>
          <w:rFonts w:eastAsia="Calibri"/>
        </w:rPr>
        <w:t xml:space="preserve"> p</w:t>
      </w:r>
      <w:r w:rsidR="00E552E6" w:rsidRPr="00E552E6">
        <w:rPr>
          <w:rFonts w:eastAsia="Calibri"/>
        </w:rPr>
        <w:t>roponent</w:t>
      </w:r>
      <w:r w:rsidR="00D54AC8">
        <w:rPr>
          <w:rFonts w:eastAsia="Calibri"/>
        </w:rPr>
        <w:t>s</w:t>
      </w:r>
      <w:r w:rsidR="00E552E6" w:rsidRPr="00E552E6">
        <w:rPr>
          <w:rFonts w:eastAsia="Calibri"/>
        </w:rPr>
        <w:t xml:space="preserve"> can get </w:t>
      </w:r>
      <w:r w:rsidR="0066490C">
        <w:rPr>
          <w:rFonts w:eastAsia="Calibri"/>
        </w:rPr>
        <w:t>access to a verified version of t</w:t>
      </w:r>
      <w:r w:rsidR="00E552E6" w:rsidRPr="00E552E6">
        <w:rPr>
          <w:rFonts w:eastAsia="Calibri"/>
        </w:rPr>
        <w:t>he test material by the date shown in the CfP Timeline table above. The datasets are currently publicly available, but a verified collection of the data will be made available together with the reference results. The scripts to generate the inference results for the machine tasks from reconstructed images or videos will also be included in the test material. How to access this verified version of the datasets and inference scripts will be communicated directly to proponents. The purpose of this verified collection of datasets is to be independent of changes made to the datasets, as MPEG does not own these datasets.</w:t>
      </w:r>
    </w:p>
    <w:p w14:paraId="253D32F0" w14:textId="429368F9" w:rsidR="007342E5" w:rsidRPr="00E552E6" w:rsidRDefault="00660103" w:rsidP="00F537E5">
      <w:pPr>
        <w:rPr>
          <w:rFonts w:eastAsia="Calibri"/>
        </w:rPr>
      </w:pPr>
      <w:r w:rsidRPr="00AB137C">
        <w:rPr>
          <w:rFonts w:eastAsia="Calibri"/>
        </w:rPr>
        <w:t>The set of scripts</w:t>
      </w:r>
      <w:r>
        <w:rPr>
          <w:rFonts w:eastAsia="Calibri"/>
        </w:rPr>
        <w:t xml:space="preserve"> to generate inference results can also be found in [</w:t>
      </w:r>
      <w:r w:rsidR="003E4771">
        <w:rPr>
          <w:rFonts w:eastAsia="Calibri"/>
        </w:rPr>
        <w:fldChar w:fldCharType="begin"/>
      </w:r>
      <w:r w:rsidR="003E4771">
        <w:rPr>
          <w:rFonts w:eastAsia="Calibri"/>
        </w:rPr>
        <w:instrText xml:space="preserve"> REF _Ref86672044 \r \h </w:instrText>
      </w:r>
      <w:r w:rsidR="003E4771">
        <w:rPr>
          <w:rFonts w:eastAsia="Calibri"/>
        </w:rPr>
      </w:r>
      <w:r w:rsidR="003E4771">
        <w:rPr>
          <w:rFonts w:eastAsia="Calibri"/>
        </w:rPr>
        <w:fldChar w:fldCharType="separate"/>
      </w:r>
      <w:r w:rsidR="00274B1B">
        <w:rPr>
          <w:rFonts w:eastAsia="Calibri"/>
        </w:rPr>
        <w:t>2</w:t>
      </w:r>
      <w:r w:rsidR="003E4771">
        <w:rPr>
          <w:rFonts w:eastAsia="Calibri"/>
        </w:rPr>
        <w:fldChar w:fldCharType="end"/>
      </w:r>
      <w:r>
        <w:rPr>
          <w:rFonts w:eastAsia="Calibri"/>
        </w:rPr>
        <w:t>]</w:t>
      </w:r>
      <w:r w:rsidR="008E726E">
        <w:rPr>
          <w:rFonts w:eastAsia="Calibri"/>
        </w:rPr>
        <w:t>.</w:t>
      </w:r>
    </w:p>
    <w:p w14:paraId="08F7761B" w14:textId="2C2EED0D" w:rsidR="00E552E6" w:rsidRDefault="00E552E6" w:rsidP="00F537E5">
      <w:pPr>
        <w:rPr>
          <w:rFonts w:eastAsia="Calibri"/>
        </w:rPr>
      </w:pPr>
      <w:r w:rsidRPr="00E552E6">
        <w:rPr>
          <w:rFonts w:eastAsia="Calibri"/>
        </w:rPr>
        <w:t xml:space="preserve">An overview of the datasets to be used can be found in </w:t>
      </w:r>
      <w:r w:rsidR="0006131E">
        <w:rPr>
          <w:rFonts w:eastAsia="Calibri"/>
        </w:rPr>
        <w:t>Section 2.1 in [</w:t>
      </w:r>
      <w:r w:rsidR="003E4771">
        <w:rPr>
          <w:rFonts w:eastAsia="Calibri"/>
        </w:rPr>
        <w:fldChar w:fldCharType="begin"/>
      </w:r>
      <w:r w:rsidR="003E4771">
        <w:rPr>
          <w:rFonts w:eastAsia="Calibri"/>
        </w:rPr>
        <w:instrText xml:space="preserve"> REF _Ref86672044 \r \h </w:instrText>
      </w:r>
      <w:r w:rsidR="003E4771">
        <w:rPr>
          <w:rFonts w:eastAsia="Calibri"/>
        </w:rPr>
      </w:r>
      <w:r w:rsidR="003E4771">
        <w:rPr>
          <w:rFonts w:eastAsia="Calibri"/>
        </w:rPr>
        <w:fldChar w:fldCharType="separate"/>
      </w:r>
      <w:r w:rsidR="00274B1B">
        <w:rPr>
          <w:rFonts w:eastAsia="Calibri"/>
        </w:rPr>
        <w:t>2</w:t>
      </w:r>
      <w:r w:rsidR="003E4771">
        <w:rPr>
          <w:rFonts w:eastAsia="Calibri"/>
        </w:rPr>
        <w:fldChar w:fldCharType="end"/>
      </w:r>
      <w:r w:rsidR="003E4771">
        <w:rPr>
          <w:rFonts w:eastAsia="Calibri"/>
        </w:rPr>
        <w:t>]</w:t>
      </w:r>
      <w:r w:rsidRPr="00E552E6">
        <w:rPr>
          <w:rFonts w:eastAsia="Calibri"/>
        </w:rPr>
        <w:t>.</w:t>
      </w:r>
    </w:p>
    <w:p w14:paraId="43632942" w14:textId="1F48E856" w:rsidR="004261BE" w:rsidRPr="00E552E6" w:rsidRDefault="004261BE" w:rsidP="00F537E5">
      <w:pPr>
        <w:rPr>
          <w:rFonts w:eastAsia="Calibri"/>
        </w:rPr>
      </w:pPr>
      <w:r>
        <w:rPr>
          <w:rFonts w:eastAsia="Calibri"/>
        </w:rPr>
        <w:t xml:space="preserve">Information on how to access the datasets can be found </w:t>
      </w:r>
      <w:r w:rsidRPr="00E552E6">
        <w:rPr>
          <w:rFonts w:eastAsia="Calibri"/>
        </w:rPr>
        <w:t>in [</w:t>
      </w:r>
      <w:r w:rsidR="003E4771">
        <w:rPr>
          <w:rFonts w:eastAsia="Calibri"/>
        </w:rPr>
        <w:fldChar w:fldCharType="begin"/>
      </w:r>
      <w:r w:rsidR="003E4771">
        <w:rPr>
          <w:rFonts w:eastAsia="Calibri"/>
        </w:rPr>
        <w:instrText xml:space="preserve"> REF _Ref86672044 \r \h </w:instrText>
      </w:r>
      <w:r w:rsidR="003E4771">
        <w:rPr>
          <w:rFonts w:eastAsia="Calibri"/>
        </w:rPr>
      </w:r>
      <w:r w:rsidR="003E4771">
        <w:rPr>
          <w:rFonts w:eastAsia="Calibri"/>
        </w:rPr>
        <w:fldChar w:fldCharType="separate"/>
      </w:r>
      <w:r w:rsidR="00274B1B">
        <w:rPr>
          <w:rFonts w:eastAsia="Calibri"/>
        </w:rPr>
        <w:t>2</w:t>
      </w:r>
      <w:r w:rsidR="003E4771">
        <w:rPr>
          <w:rFonts w:eastAsia="Calibri"/>
        </w:rPr>
        <w:fldChar w:fldCharType="end"/>
      </w:r>
      <w:r w:rsidRPr="00E552E6">
        <w:rPr>
          <w:rFonts w:eastAsia="Calibri"/>
        </w:rPr>
        <w:t>]</w:t>
      </w:r>
      <w:r>
        <w:rPr>
          <w:rFonts w:eastAsia="Calibri"/>
        </w:rPr>
        <w:t>.</w:t>
      </w:r>
    </w:p>
    <w:p w14:paraId="5A71B5FA" w14:textId="759F8256" w:rsidR="00E552E6" w:rsidRPr="00E552E6" w:rsidRDefault="00E552E6" w:rsidP="00F537E5">
      <w:pPr>
        <w:pStyle w:val="Heading2"/>
        <w:rPr>
          <w:rFonts w:eastAsia="MS Gothic"/>
          <w:lang w:eastAsia="ja-JP"/>
        </w:rPr>
      </w:pPr>
      <w:bookmarkStart w:id="264" w:name="_Ref90545234"/>
      <w:bookmarkStart w:id="265" w:name="_Toc93051166"/>
      <w:bookmarkStart w:id="266" w:name="_Toc102049277"/>
      <w:r w:rsidRPr="00E552E6">
        <w:rPr>
          <w:rFonts w:eastAsia="MS Gothic"/>
          <w:lang w:eastAsia="ja-JP"/>
        </w:rPr>
        <w:t>Conduct Objective Evaluations</w:t>
      </w:r>
      <w:bookmarkEnd w:id="264"/>
      <w:bookmarkEnd w:id="265"/>
      <w:bookmarkEnd w:id="266"/>
    </w:p>
    <w:p w14:paraId="575F1062" w14:textId="6B15E6DA" w:rsidR="00E552E6" w:rsidRPr="00E552E6" w:rsidRDefault="00E552E6" w:rsidP="00F537E5">
      <w:pPr>
        <w:rPr>
          <w:rFonts w:eastAsia="Calibri"/>
        </w:rPr>
      </w:pPr>
      <w:r w:rsidRPr="00E552E6">
        <w:rPr>
          <w:rFonts w:eastAsia="Calibri"/>
        </w:rPr>
        <w:t>Proponents must provide the objective measurement of the following parameters. Details on how to measure the following metrics are given in [</w:t>
      </w:r>
      <w:r w:rsidR="00426FA3">
        <w:rPr>
          <w:rFonts w:eastAsia="Calibri"/>
        </w:rPr>
        <w:fldChar w:fldCharType="begin"/>
      </w:r>
      <w:r w:rsidR="00426FA3">
        <w:rPr>
          <w:rFonts w:eastAsia="Calibri"/>
        </w:rPr>
        <w:instrText xml:space="preserve"> REF _Ref86672044 \r \h </w:instrText>
      </w:r>
      <w:r w:rsidR="00426FA3">
        <w:rPr>
          <w:rFonts w:eastAsia="Calibri"/>
        </w:rPr>
      </w:r>
      <w:r w:rsidR="00426FA3">
        <w:rPr>
          <w:rFonts w:eastAsia="Calibri"/>
        </w:rPr>
        <w:fldChar w:fldCharType="separate"/>
      </w:r>
      <w:r w:rsidR="00274B1B">
        <w:rPr>
          <w:rFonts w:eastAsia="Calibri"/>
        </w:rPr>
        <w:t>2</w:t>
      </w:r>
      <w:r w:rsidR="00426FA3">
        <w:rPr>
          <w:rFonts w:eastAsia="Calibri"/>
        </w:rPr>
        <w:fldChar w:fldCharType="end"/>
      </w:r>
      <w:r w:rsidRPr="00E552E6">
        <w:rPr>
          <w:rFonts w:eastAsia="Calibri"/>
        </w:rPr>
        <w:t>].</w:t>
      </w:r>
    </w:p>
    <w:p w14:paraId="46ED276D" w14:textId="77777777" w:rsidR="00E552E6" w:rsidRPr="00E552E6" w:rsidRDefault="00E552E6" w:rsidP="00F537E5">
      <w:pPr>
        <w:rPr>
          <w:rFonts w:eastAsia="Calibri"/>
        </w:rPr>
      </w:pPr>
      <w:r w:rsidRPr="00E552E6">
        <w:rPr>
          <w:rFonts w:eastAsia="Calibri"/>
        </w:rPr>
        <w:t>The main evaluation metrics are:</w:t>
      </w:r>
    </w:p>
    <w:p w14:paraId="130E4875" w14:textId="77777777" w:rsidR="00E552E6" w:rsidRPr="00F537E5" w:rsidRDefault="00E552E6" w:rsidP="00D01080">
      <w:pPr>
        <w:numPr>
          <w:ilvl w:val="0"/>
          <w:numId w:val="9"/>
        </w:numPr>
        <w:spacing w:before="0" w:after="0"/>
        <w:contextualSpacing/>
        <w:rPr>
          <w:rFonts w:eastAsia="Calibri"/>
        </w:rPr>
      </w:pPr>
      <w:r w:rsidRPr="00F537E5">
        <w:rPr>
          <w:rFonts w:eastAsia="Calibri"/>
        </w:rPr>
        <w:t>machine vision task performance</w:t>
      </w:r>
    </w:p>
    <w:p w14:paraId="25FE6B66" w14:textId="77777777" w:rsidR="00E552E6" w:rsidRPr="00F537E5" w:rsidRDefault="00E552E6" w:rsidP="00D01080">
      <w:pPr>
        <w:numPr>
          <w:ilvl w:val="0"/>
          <w:numId w:val="9"/>
        </w:numPr>
        <w:spacing w:before="0" w:after="0"/>
        <w:contextualSpacing/>
        <w:rPr>
          <w:rFonts w:eastAsia="Calibri"/>
        </w:rPr>
      </w:pPr>
      <w:r w:rsidRPr="00F537E5">
        <w:rPr>
          <w:rFonts w:eastAsia="Calibri"/>
        </w:rPr>
        <w:t>bitrate</w:t>
      </w:r>
    </w:p>
    <w:p w14:paraId="1EE14F20" w14:textId="438C7832" w:rsidR="00E552E6" w:rsidRPr="00E552E6" w:rsidRDefault="00E552E6" w:rsidP="00F537E5">
      <w:pPr>
        <w:rPr>
          <w:rFonts w:eastAsia="Calibri"/>
        </w:rPr>
      </w:pPr>
      <w:r w:rsidRPr="00E552E6">
        <w:rPr>
          <w:rFonts w:eastAsia="Calibri"/>
        </w:rPr>
        <w:t xml:space="preserve">The following metrics shall be reported to provide additional information about the proposal and may be used in selecting the </w:t>
      </w:r>
      <w:r w:rsidR="005232B2">
        <w:rPr>
          <w:rFonts w:eastAsia="Calibri"/>
        </w:rPr>
        <w:t xml:space="preserve">technology for the </w:t>
      </w:r>
      <w:r w:rsidR="00BD559C">
        <w:rPr>
          <w:rFonts w:eastAsia="Calibri"/>
        </w:rPr>
        <w:t>reference model</w:t>
      </w:r>
      <w:r w:rsidRPr="00E552E6">
        <w:rPr>
          <w:rFonts w:eastAsia="Calibri"/>
        </w:rPr>
        <w:t>:</w:t>
      </w:r>
    </w:p>
    <w:p w14:paraId="44A54B94" w14:textId="77777777" w:rsidR="00E552E6" w:rsidRPr="00F537E5" w:rsidRDefault="00E552E6" w:rsidP="00D01080">
      <w:pPr>
        <w:numPr>
          <w:ilvl w:val="0"/>
          <w:numId w:val="9"/>
        </w:numPr>
        <w:spacing w:before="0" w:after="0"/>
        <w:contextualSpacing/>
        <w:rPr>
          <w:rFonts w:eastAsia="Calibri"/>
        </w:rPr>
      </w:pPr>
      <w:r w:rsidRPr="00F537E5">
        <w:rPr>
          <w:rFonts w:eastAsia="Calibri"/>
        </w:rPr>
        <w:t>decoder runtimes</w:t>
      </w:r>
    </w:p>
    <w:p w14:paraId="14513526" w14:textId="77777777" w:rsidR="00E552E6" w:rsidRPr="00F537E5" w:rsidRDefault="00E552E6" w:rsidP="00D01080">
      <w:pPr>
        <w:numPr>
          <w:ilvl w:val="0"/>
          <w:numId w:val="9"/>
        </w:numPr>
        <w:spacing w:before="0" w:after="0"/>
        <w:contextualSpacing/>
        <w:rPr>
          <w:rFonts w:eastAsia="Calibri"/>
        </w:rPr>
      </w:pPr>
      <w:r w:rsidRPr="00F537E5">
        <w:rPr>
          <w:rFonts w:eastAsia="Calibri"/>
        </w:rPr>
        <w:t>decoder size</w:t>
      </w:r>
    </w:p>
    <w:p w14:paraId="0A70B81E" w14:textId="77777777" w:rsidR="00E552E6" w:rsidRPr="00F537E5" w:rsidRDefault="00E552E6" w:rsidP="00D01080">
      <w:pPr>
        <w:numPr>
          <w:ilvl w:val="0"/>
          <w:numId w:val="9"/>
        </w:numPr>
        <w:spacing w:before="0" w:after="0"/>
        <w:contextualSpacing/>
        <w:rPr>
          <w:rFonts w:eastAsia="Calibri"/>
        </w:rPr>
      </w:pPr>
      <w:r w:rsidRPr="00F537E5">
        <w:rPr>
          <w:rFonts w:eastAsia="Calibri"/>
        </w:rPr>
        <w:t>encoder runtimes</w:t>
      </w:r>
    </w:p>
    <w:p w14:paraId="21540B0D" w14:textId="77777777" w:rsidR="00E552E6" w:rsidRPr="00F537E5" w:rsidRDefault="00E552E6" w:rsidP="00D01080">
      <w:pPr>
        <w:numPr>
          <w:ilvl w:val="0"/>
          <w:numId w:val="9"/>
        </w:numPr>
        <w:spacing w:before="0" w:after="0"/>
        <w:contextualSpacing/>
        <w:rPr>
          <w:rFonts w:eastAsia="Calibri"/>
        </w:rPr>
      </w:pPr>
      <w:r w:rsidRPr="00F537E5">
        <w:rPr>
          <w:rFonts w:eastAsia="Calibri"/>
        </w:rPr>
        <w:t>encoder size</w:t>
      </w:r>
    </w:p>
    <w:p w14:paraId="0A934B45" w14:textId="77777777" w:rsidR="00E552E6" w:rsidRPr="00E552E6" w:rsidRDefault="00E552E6" w:rsidP="00F537E5">
      <w:pPr>
        <w:rPr>
          <w:rFonts w:eastAsia="SimSun"/>
          <w:lang w:eastAsia="zh-CN"/>
        </w:rPr>
      </w:pPr>
      <w:r w:rsidRPr="00E552E6">
        <w:rPr>
          <w:rFonts w:eastAsia="SimSun"/>
          <w:lang w:eastAsia="zh-CN"/>
        </w:rPr>
        <w:t>The following metrics can optionally be reported:</w:t>
      </w:r>
    </w:p>
    <w:p w14:paraId="4FBB414D" w14:textId="77777777" w:rsidR="00E552E6" w:rsidRPr="00F537E5" w:rsidRDefault="00E552E6" w:rsidP="00D01080">
      <w:pPr>
        <w:numPr>
          <w:ilvl w:val="0"/>
          <w:numId w:val="9"/>
        </w:numPr>
        <w:spacing w:before="0" w:after="0"/>
        <w:contextualSpacing/>
        <w:rPr>
          <w:rFonts w:eastAsia="Calibri"/>
        </w:rPr>
      </w:pPr>
      <w:r w:rsidRPr="00F537E5">
        <w:rPr>
          <w:rFonts w:eastAsia="Calibri"/>
        </w:rPr>
        <w:t>image/video reconstruction performance</w:t>
      </w:r>
    </w:p>
    <w:p w14:paraId="68A06A09" w14:textId="42463919" w:rsidR="00E552E6" w:rsidRPr="00E552E6" w:rsidRDefault="00E552E6" w:rsidP="00F537E5">
      <w:pPr>
        <w:rPr>
          <w:rFonts w:eastAsia="Calibri" w:cs="Arial"/>
        </w:rPr>
      </w:pPr>
      <w:r w:rsidRPr="00E552E6">
        <w:rPr>
          <w:rFonts w:eastAsia="Calibri" w:cs="Arial"/>
        </w:rPr>
        <w:t>A template for the submission of this information is given in [</w:t>
      </w:r>
      <w:r w:rsidRPr="00E552E6">
        <w:rPr>
          <w:rFonts w:eastAsia="Calibri" w:cs="Arial"/>
        </w:rPr>
        <w:fldChar w:fldCharType="begin"/>
      </w:r>
      <w:r w:rsidRPr="00E552E6">
        <w:rPr>
          <w:rFonts w:eastAsia="Calibri" w:cs="Arial"/>
        </w:rPr>
        <w:instrText xml:space="preserve"> REF _Ref86672044 \r \h </w:instrText>
      </w:r>
      <w:r w:rsidR="00201F13">
        <w:rPr>
          <w:rFonts w:eastAsia="Calibri" w:cs="Arial"/>
        </w:rPr>
        <w:instrText xml:space="preserve"> \* MERGEFORMAT </w:instrText>
      </w:r>
      <w:r w:rsidRPr="00E552E6">
        <w:rPr>
          <w:rFonts w:eastAsia="Calibri" w:cs="Arial"/>
        </w:rPr>
      </w:r>
      <w:r w:rsidRPr="00E552E6">
        <w:rPr>
          <w:rFonts w:eastAsia="Calibri" w:cs="Arial"/>
        </w:rPr>
        <w:fldChar w:fldCharType="separate"/>
      </w:r>
      <w:r w:rsidR="00274B1B">
        <w:rPr>
          <w:rFonts w:eastAsia="Calibri" w:cs="Arial"/>
        </w:rPr>
        <w:t>2</w:t>
      </w:r>
      <w:r w:rsidRPr="00E552E6">
        <w:rPr>
          <w:rFonts w:eastAsia="Calibri" w:cs="Arial"/>
        </w:rPr>
        <w:fldChar w:fldCharType="end"/>
      </w:r>
      <w:r w:rsidRPr="00E552E6">
        <w:rPr>
          <w:rFonts w:eastAsia="Calibri" w:cs="Arial"/>
        </w:rPr>
        <w:t>]. The proponent shall include a summary of the objective results in the contribution document describing the proposed technology. This shall include a description about the hardware and software environment where the objective evaluation is performed.</w:t>
      </w:r>
    </w:p>
    <w:p w14:paraId="3895BB97" w14:textId="4F5B2444" w:rsidR="00E552E6" w:rsidRPr="00E552E6" w:rsidRDefault="00E552E6" w:rsidP="00F537E5">
      <w:pPr>
        <w:rPr>
          <w:rFonts w:eastAsia="Calibri" w:cs="Arial"/>
        </w:rPr>
      </w:pPr>
      <w:r w:rsidRPr="00E552E6">
        <w:rPr>
          <w:rFonts w:eastAsia="Calibri" w:cs="Arial"/>
        </w:rPr>
        <w:t>The performance for the machine vision tasks shall be evaluated using the neural networks detailed in section 3 in [</w:t>
      </w:r>
      <w:r w:rsidR="00426FA3">
        <w:rPr>
          <w:rFonts w:eastAsia="Calibri" w:cs="Arial"/>
        </w:rPr>
        <w:fldChar w:fldCharType="begin"/>
      </w:r>
      <w:r w:rsidR="00426FA3">
        <w:rPr>
          <w:rFonts w:eastAsia="Calibri" w:cs="Arial"/>
        </w:rPr>
        <w:instrText xml:space="preserve"> REF _Ref86672044 \r \h </w:instrText>
      </w:r>
      <w:r w:rsidR="00426FA3">
        <w:rPr>
          <w:rFonts w:eastAsia="Calibri" w:cs="Arial"/>
        </w:rPr>
      </w:r>
      <w:r w:rsidR="00426FA3">
        <w:rPr>
          <w:rFonts w:eastAsia="Calibri" w:cs="Arial"/>
        </w:rPr>
        <w:fldChar w:fldCharType="separate"/>
      </w:r>
      <w:r w:rsidR="00274B1B">
        <w:rPr>
          <w:rFonts w:eastAsia="Calibri" w:cs="Arial"/>
        </w:rPr>
        <w:t>2</w:t>
      </w:r>
      <w:r w:rsidR="00426FA3">
        <w:rPr>
          <w:rFonts w:eastAsia="Calibri" w:cs="Arial"/>
        </w:rPr>
        <w:fldChar w:fldCharType="end"/>
      </w:r>
      <w:r w:rsidRPr="00E552E6">
        <w:rPr>
          <w:rFonts w:eastAsia="Calibri" w:cs="Arial"/>
        </w:rPr>
        <w:t xml:space="preserve">]. </w:t>
      </w:r>
    </w:p>
    <w:p w14:paraId="46F32594" w14:textId="43CA98C1" w:rsidR="00183DDA" w:rsidRPr="00C702A1" w:rsidRDefault="00E552E6" w:rsidP="00F537E5">
      <w:pPr>
        <w:rPr>
          <w:rFonts w:eastAsia="Calibri" w:cs="Arial"/>
        </w:rPr>
      </w:pPr>
      <w:r w:rsidRPr="00E552E6">
        <w:rPr>
          <w:rFonts w:eastAsia="Calibri" w:cs="Arial"/>
          <w:lang w:eastAsia="ja-JP"/>
        </w:rPr>
        <w:t xml:space="preserve">A detailed description of how to calculate runtimes can be found in </w:t>
      </w:r>
      <w:r w:rsidR="00426FA3" w:rsidRPr="00C702A1">
        <w:rPr>
          <w:rFonts w:eastAsia="Calibri" w:cs="Arial"/>
          <w:lang w:eastAsia="ja-JP"/>
        </w:rPr>
        <w:t xml:space="preserve">section </w:t>
      </w:r>
      <w:r w:rsidR="00A03462">
        <w:rPr>
          <w:rFonts w:eastAsia="Calibri" w:cs="Arial"/>
          <w:lang w:eastAsia="ja-JP"/>
        </w:rPr>
        <w:t>4.3</w:t>
      </w:r>
      <w:r w:rsidRPr="00E552E6">
        <w:rPr>
          <w:rFonts w:eastAsia="Calibri" w:cs="Arial"/>
          <w:lang w:eastAsia="ja-JP"/>
        </w:rPr>
        <w:t xml:space="preserve"> in [</w:t>
      </w:r>
      <w:r w:rsidR="00426FA3">
        <w:rPr>
          <w:rFonts w:eastAsia="Calibri" w:cs="Arial"/>
          <w:lang w:eastAsia="ja-JP"/>
        </w:rPr>
        <w:fldChar w:fldCharType="begin"/>
      </w:r>
      <w:r w:rsidR="00426FA3">
        <w:rPr>
          <w:rFonts w:eastAsia="Calibri" w:cs="Arial"/>
          <w:lang w:eastAsia="ja-JP"/>
        </w:rPr>
        <w:instrText xml:space="preserve"> REF _Ref86672044 \r \h </w:instrText>
      </w:r>
      <w:r w:rsidR="00426FA3">
        <w:rPr>
          <w:rFonts w:eastAsia="Calibri" w:cs="Arial"/>
          <w:lang w:eastAsia="ja-JP"/>
        </w:rPr>
      </w:r>
      <w:r w:rsidR="00426FA3">
        <w:rPr>
          <w:rFonts w:eastAsia="Calibri" w:cs="Arial"/>
          <w:lang w:eastAsia="ja-JP"/>
        </w:rPr>
        <w:fldChar w:fldCharType="separate"/>
      </w:r>
      <w:r w:rsidR="00274B1B">
        <w:rPr>
          <w:rFonts w:eastAsia="Calibri" w:cs="Arial"/>
          <w:lang w:eastAsia="ja-JP"/>
        </w:rPr>
        <w:t>2</w:t>
      </w:r>
      <w:r w:rsidR="00426FA3">
        <w:rPr>
          <w:rFonts w:eastAsia="Calibri" w:cs="Arial"/>
          <w:lang w:eastAsia="ja-JP"/>
        </w:rPr>
        <w:fldChar w:fldCharType="end"/>
      </w:r>
      <w:r w:rsidRPr="00E552E6">
        <w:rPr>
          <w:rFonts w:eastAsia="Calibri" w:cs="Arial"/>
          <w:lang w:eastAsia="ja-JP"/>
        </w:rPr>
        <w:t>].</w:t>
      </w:r>
    </w:p>
    <w:p w14:paraId="66093728" w14:textId="42650430" w:rsidR="00E552E6" w:rsidRPr="00E552E6" w:rsidRDefault="005956FF" w:rsidP="00F537E5">
      <w:pPr>
        <w:pStyle w:val="Heading2"/>
        <w:rPr>
          <w:rFonts w:eastAsia="MS Gothic"/>
          <w:lang w:eastAsia="ja-JP"/>
        </w:rPr>
      </w:pPr>
      <w:bookmarkStart w:id="267" w:name="_Toc90553822"/>
      <w:bookmarkStart w:id="268" w:name="_Toc93051167"/>
      <w:bookmarkStart w:id="269" w:name="_Toc53062045"/>
      <w:bookmarkStart w:id="270" w:name="_Toc53064471"/>
      <w:bookmarkStart w:id="271" w:name="_Toc53557998"/>
      <w:bookmarkStart w:id="272" w:name="_Toc53062046"/>
      <w:bookmarkStart w:id="273" w:name="_Toc53064472"/>
      <w:bookmarkStart w:id="274" w:name="_Toc53557999"/>
      <w:bookmarkStart w:id="275" w:name="_Toc102049278"/>
      <w:bookmarkStart w:id="276" w:name="_Toc93051168"/>
      <w:bookmarkStart w:id="277" w:name="_Toc220647742"/>
      <w:bookmarkStart w:id="278" w:name="_Ref106352629"/>
      <w:bookmarkEnd w:id="267"/>
      <w:bookmarkEnd w:id="268"/>
      <w:bookmarkEnd w:id="269"/>
      <w:bookmarkEnd w:id="270"/>
      <w:bookmarkEnd w:id="271"/>
      <w:bookmarkEnd w:id="272"/>
      <w:bookmarkEnd w:id="273"/>
      <w:bookmarkEnd w:id="274"/>
      <w:r>
        <w:rPr>
          <w:rFonts w:eastAsia="MS Gothic"/>
          <w:lang w:eastAsia="ja-JP"/>
        </w:rPr>
        <w:t xml:space="preserve">Details of the </w:t>
      </w:r>
      <w:r w:rsidR="00E552E6" w:rsidRPr="00E552E6">
        <w:rPr>
          <w:rFonts w:eastAsia="MS Gothic"/>
          <w:lang w:eastAsia="ja-JP"/>
        </w:rPr>
        <w:t>Submission</w:t>
      </w:r>
      <w:bookmarkEnd w:id="275"/>
      <w:bookmarkEnd w:id="278"/>
      <w:r w:rsidR="00E552E6" w:rsidRPr="00E552E6">
        <w:rPr>
          <w:rFonts w:eastAsia="MS Gothic"/>
          <w:lang w:eastAsia="ja-JP"/>
        </w:rPr>
        <w:t xml:space="preserve"> </w:t>
      </w:r>
      <w:bookmarkEnd w:id="276"/>
    </w:p>
    <w:p w14:paraId="0A95DF4A" w14:textId="4E530F09" w:rsidR="00E552E6" w:rsidRPr="00E552E6" w:rsidRDefault="00E552E6" w:rsidP="00F537E5">
      <w:pPr>
        <w:rPr>
          <w:rFonts w:eastAsia="Calibri"/>
          <w:lang w:eastAsia="ja-JP"/>
        </w:rPr>
      </w:pPr>
      <w:r w:rsidRPr="00E552E6">
        <w:rPr>
          <w:rFonts w:eastAsia="Calibri"/>
          <w:lang w:eastAsia="ja-JP"/>
        </w:rPr>
        <w:t xml:space="preserve">Proponents must submit proposal materials no later than the date shown in the CfP Timeline table above. The materials shall be submitted via FTP with a site URL and username/password communicated by the </w:t>
      </w:r>
      <w:r w:rsidR="009E61FA">
        <w:rPr>
          <w:rFonts w:eastAsia="Calibri"/>
          <w:lang w:eastAsia="ja-JP"/>
        </w:rPr>
        <w:t>Call</w:t>
      </w:r>
      <w:r w:rsidR="009E61FA" w:rsidRPr="00E552E6">
        <w:rPr>
          <w:rFonts w:eastAsia="Calibri"/>
          <w:lang w:eastAsia="ja-JP"/>
        </w:rPr>
        <w:t xml:space="preserve"> </w:t>
      </w:r>
      <w:r w:rsidRPr="00E552E6">
        <w:rPr>
          <w:rFonts w:eastAsia="Calibri"/>
          <w:lang w:eastAsia="ja-JP"/>
        </w:rPr>
        <w:t xml:space="preserve">Administrator to all registered proponents. </w:t>
      </w:r>
    </w:p>
    <w:p w14:paraId="4F216A14" w14:textId="0E3D6487" w:rsidR="00E552E6" w:rsidRPr="00E552E6" w:rsidRDefault="00E552E6" w:rsidP="00F537E5">
      <w:pPr>
        <w:rPr>
          <w:rFonts w:eastAsia="Calibri"/>
          <w:lang w:eastAsia="ja-JP"/>
        </w:rPr>
      </w:pPr>
      <w:r w:rsidRPr="00E552E6">
        <w:rPr>
          <w:rFonts w:eastAsia="Calibri"/>
          <w:lang w:eastAsia="ja-JP"/>
        </w:rPr>
        <w:t xml:space="preserve">The randomly assigned proponent IDs will be delivered to each proponent by the </w:t>
      </w:r>
      <w:r w:rsidR="00332E71">
        <w:rPr>
          <w:rFonts w:eastAsia="Calibri"/>
          <w:lang w:eastAsia="ja-JP"/>
        </w:rPr>
        <w:t>Call</w:t>
      </w:r>
      <w:r w:rsidR="00332E71" w:rsidRPr="00E552E6">
        <w:rPr>
          <w:rFonts w:eastAsia="Calibri"/>
          <w:lang w:eastAsia="ja-JP"/>
        </w:rPr>
        <w:t xml:space="preserve"> </w:t>
      </w:r>
      <w:r w:rsidRPr="00E552E6">
        <w:rPr>
          <w:rFonts w:eastAsia="Calibri"/>
          <w:lang w:eastAsia="ja-JP"/>
        </w:rPr>
        <w:t xml:space="preserve">Administrator, sufficient to permit separate proponent submissions. The assignment of the IDs is confidential so that it is not possible to determine the source of a submission (i.e., name of the </w:t>
      </w:r>
      <w:r w:rsidRPr="00E552E6">
        <w:rPr>
          <w:rFonts w:eastAsia="Calibri"/>
          <w:lang w:eastAsia="ja-JP"/>
        </w:rPr>
        <w:lastRenderedPageBreak/>
        <w:t xml:space="preserve">proponent) except for the </w:t>
      </w:r>
      <w:r w:rsidR="00332E71">
        <w:rPr>
          <w:rFonts w:eastAsia="Calibri"/>
          <w:lang w:eastAsia="ja-JP"/>
        </w:rPr>
        <w:t>Call</w:t>
      </w:r>
      <w:r w:rsidR="00332E71" w:rsidRPr="00E552E6">
        <w:rPr>
          <w:rFonts w:eastAsia="Calibri"/>
          <w:lang w:eastAsia="ja-JP"/>
        </w:rPr>
        <w:t xml:space="preserve"> </w:t>
      </w:r>
      <w:r w:rsidRPr="00E552E6">
        <w:rPr>
          <w:rFonts w:eastAsia="Calibri"/>
          <w:lang w:eastAsia="ja-JP"/>
        </w:rPr>
        <w:t>Administrator and the proponent of that submission. A proponent or a cross-checker must not share any information that may lead to a disclosure of its own or another proponent’s ID, or information that may identify its own or another proponent’s submission otherwise (e.g., information about the method itself).</w:t>
      </w:r>
    </w:p>
    <w:p w14:paraId="2DF6DBEE" w14:textId="77777777" w:rsidR="00E552E6" w:rsidRPr="00E552E6" w:rsidRDefault="00E552E6" w:rsidP="00F537E5">
      <w:pPr>
        <w:rPr>
          <w:rFonts w:eastAsia="Calibri"/>
        </w:rPr>
      </w:pPr>
      <w:r w:rsidRPr="00E552E6">
        <w:rPr>
          <w:rFonts w:eastAsia="Calibri"/>
        </w:rPr>
        <w:t xml:space="preserve">Proponents shall not manually select nor hardcode the encoder and decoder algorithm or parts of the encoder and/or decoder algorithm according to the testing dataset, test data (input image or video) or machine tasks. A single bitstream file for each test image or video and for each bitrate point shall support all mandatory machine tasks (object detection, instance segmentation and object tracking). </w:t>
      </w:r>
    </w:p>
    <w:p w14:paraId="66703514" w14:textId="77777777" w:rsidR="00E552E6" w:rsidRPr="00E552E6" w:rsidRDefault="00E552E6" w:rsidP="00F537E5">
      <w:pPr>
        <w:rPr>
          <w:rFonts w:eastAsia="Calibri"/>
        </w:rPr>
      </w:pPr>
      <w:r w:rsidRPr="00E552E6">
        <w:rPr>
          <w:rFonts w:eastAsia="Calibri"/>
        </w:rPr>
        <w:t>Post-processing is only allowed if it is part of the decoding process</w:t>
      </w:r>
      <w:r w:rsidRPr="00E552E6">
        <w:rPr>
          <w:rFonts w:eastAsia="Calibri"/>
          <w:lang w:val="en-GB"/>
        </w:rPr>
        <w:t>, i.e., any processing that is applied to a picture prior to its use as a reference for inter prediction of other pictures. Such processing can also be applied to non-reference pictures.</w:t>
      </w:r>
    </w:p>
    <w:p w14:paraId="1F569507" w14:textId="63D73A7B" w:rsidR="00E552E6" w:rsidRPr="00E552E6" w:rsidRDefault="00E552E6" w:rsidP="00F537E5">
      <w:pPr>
        <w:rPr>
          <w:rFonts w:eastAsia="Calibri"/>
          <w:lang w:eastAsia="ja-JP"/>
        </w:rPr>
      </w:pPr>
      <w:r w:rsidRPr="00E552E6">
        <w:rPr>
          <w:rFonts w:eastAsia="Calibri"/>
          <w:lang w:eastAsia="ja-JP"/>
        </w:rPr>
        <w:t>If a proposal contains one or more components that are learned, the training dataset shall be publicly available with license terms that allow commercial usage before the time the CfP is issued. No images or videos from the VCM validation dataset</w:t>
      </w:r>
      <w:r w:rsidR="004B7FF4">
        <w:rPr>
          <w:rFonts w:eastAsia="Calibri"/>
          <w:lang w:eastAsia="ja-JP"/>
        </w:rPr>
        <w:t>s</w:t>
      </w:r>
      <w:r w:rsidRPr="00E552E6">
        <w:rPr>
          <w:rFonts w:eastAsia="Calibri"/>
          <w:lang w:eastAsia="ja-JP"/>
        </w:rPr>
        <w:t xml:space="preserve"> shall be used in training.</w:t>
      </w:r>
      <w:r w:rsidR="00DA3B36">
        <w:rPr>
          <w:rFonts w:eastAsia="Calibri"/>
          <w:lang w:eastAsia="ja-JP"/>
        </w:rPr>
        <w:t xml:space="preserve"> </w:t>
      </w:r>
      <w:r w:rsidR="00E731FA">
        <w:rPr>
          <w:rFonts w:eastAsia="Calibri"/>
          <w:lang w:eastAsia="ja-JP"/>
        </w:rPr>
        <w:t>Where a subset of</w:t>
      </w:r>
      <w:r w:rsidR="002F0C5C">
        <w:rPr>
          <w:rFonts w:eastAsia="Calibri"/>
          <w:lang w:eastAsia="ja-JP"/>
        </w:rPr>
        <w:t xml:space="preserve"> the frames of a video is used for validation, it is not allowed</w:t>
      </w:r>
      <w:r w:rsidR="000B7636">
        <w:rPr>
          <w:rFonts w:eastAsia="Calibri"/>
          <w:lang w:eastAsia="ja-JP"/>
        </w:rPr>
        <w:t xml:space="preserve"> to use other frames of the video for training.</w:t>
      </w:r>
    </w:p>
    <w:p w14:paraId="2E0C3185" w14:textId="77777777" w:rsidR="00E552E6" w:rsidRPr="00E552E6" w:rsidRDefault="00E552E6" w:rsidP="00F537E5">
      <w:pPr>
        <w:rPr>
          <w:rFonts w:eastAsia="Calibri"/>
          <w:lang w:eastAsia="ja-JP"/>
        </w:rPr>
      </w:pPr>
      <w:r w:rsidRPr="00E552E6">
        <w:rPr>
          <w:rFonts w:eastAsia="Calibri"/>
          <w:lang w:eastAsia="ja-JP"/>
        </w:rPr>
        <w:t xml:space="preserve">Proponents shall submit a bitstream file for each bitrate point for each of the image or video datasets: </w:t>
      </w:r>
    </w:p>
    <w:p w14:paraId="24D4924F"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OpenImages (object detection and object segmentation),</w:t>
      </w:r>
    </w:p>
    <w:p w14:paraId="09FDB61F"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TVD (object detection, object segmentation and object tracking),</w:t>
      </w:r>
    </w:p>
    <w:p w14:paraId="6540796F"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FLIR (object detection)</w:t>
      </w:r>
    </w:p>
    <w:p w14:paraId="757F7DAC"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SFU-HW (object detection)</w:t>
      </w:r>
    </w:p>
    <w:p w14:paraId="5DB57CAA" w14:textId="06B66620" w:rsidR="00E552E6" w:rsidRDefault="00E552E6" w:rsidP="00F537E5">
      <w:pPr>
        <w:rPr>
          <w:rFonts w:eastAsia="Calibri"/>
          <w:lang w:eastAsia="ja-JP"/>
        </w:rPr>
      </w:pPr>
      <w:r w:rsidRPr="00E552E6">
        <w:rPr>
          <w:rFonts w:eastAsia="Calibri"/>
          <w:lang w:eastAsia="ja-JP"/>
        </w:rPr>
        <w:t>The official inference scripts provided in the test material shall be used to generate the inference results for the mandatory machine tasks. Changes to the scripts are allowed but shall be described in detail.</w:t>
      </w:r>
    </w:p>
    <w:p w14:paraId="1E787FC4" w14:textId="7DF2C02A" w:rsidR="00EB6D2C" w:rsidRDefault="00EB6D2C" w:rsidP="00F537E5">
      <w:pPr>
        <w:rPr>
          <w:rFonts w:eastAsia="Calibri"/>
          <w:lang w:eastAsia="ja-JP"/>
        </w:rPr>
      </w:pPr>
      <w:r>
        <w:rPr>
          <w:rFonts w:eastAsia="Calibri"/>
          <w:lang w:eastAsia="ja-JP"/>
        </w:rPr>
        <w:t xml:space="preserve">A diagram describing the </w:t>
      </w:r>
      <w:r w:rsidR="00ED6CCB">
        <w:rPr>
          <w:rFonts w:eastAsia="Calibri"/>
          <w:lang w:eastAsia="ja-JP"/>
        </w:rPr>
        <w:t>expected pipeline</w:t>
      </w:r>
      <w:r w:rsidR="0085634B">
        <w:rPr>
          <w:rFonts w:eastAsia="Calibri"/>
          <w:lang w:eastAsia="ja-JP"/>
        </w:rPr>
        <w:t xml:space="preserve"> of proposals can be found in Figure </w:t>
      </w:r>
      <w:r w:rsidR="001B0DEB">
        <w:rPr>
          <w:rFonts w:eastAsia="Calibri"/>
          <w:lang w:eastAsia="ja-JP"/>
        </w:rPr>
        <w:t>1</w:t>
      </w:r>
      <w:r w:rsidR="0085634B">
        <w:rPr>
          <w:rFonts w:eastAsia="Calibri"/>
          <w:lang w:eastAsia="ja-JP"/>
        </w:rPr>
        <w:t xml:space="preserve">a of </w:t>
      </w:r>
      <w:r w:rsidR="0085634B" w:rsidRPr="00E552E6">
        <w:rPr>
          <w:rFonts w:eastAsia="Calibri"/>
        </w:rPr>
        <w:t>[</w:t>
      </w:r>
      <w:r w:rsidR="0085634B" w:rsidRPr="00E552E6">
        <w:rPr>
          <w:rFonts w:eastAsia="Calibri"/>
        </w:rPr>
        <w:fldChar w:fldCharType="begin"/>
      </w:r>
      <w:r w:rsidR="0085634B" w:rsidRPr="00E552E6">
        <w:rPr>
          <w:rFonts w:eastAsia="Calibri"/>
        </w:rPr>
        <w:instrText xml:space="preserve"> REF _Ref88569969 \r \h </w:instrText>
      </w:r>
      <w:r w:rsidR="0085634B">
        <w:rPr>
          <w:rFonts w:eastAsia="Calibri"/>
        </w:rPr>
        <w:instrText xml:space="preserve"> \* MERGEFORMAT </w:instrText>
      </w:r>
      <w:r w:rsidR="0085634B" w:rsidRPr="00E552E6">
        <w:rPr>
          <w:rFonts w:eastAsia="Calibri"/>
        </w:rPr>
      </w:r>
      <w:r w:rsidR="0085634B" w:rsidRPr="00E552E6">
        <w:rPr>
          <w:rFonts w:eastAsia="Calibri"/>
        </w:rPr>
        <w:fldChar w:fldCharType="separate"/>
      </w:r>
      <w:r w:rsidR="00274B1B">
        <w:rPr>
          <w:rFonts w:eastAsia="Calibri"/>
        </w:rPr>
        <w:t>1</w:t>
      </w:r>
      <w:r w:rsidR="0085634B" w:rsidRPr="00E552E6">
        <w:rPr>
          <w:rFonts w:eastAsia="Calibri"/>
        </w:rPr>
        <w:fldChar w:fldCharType="end"/>
      </w:r>
      <w:r w:rsidR="0085634B" w:rsidRPr="00E552E6">
        <w:rPr>
          <w:rFonts w:eastAsia="Calibri"/>
        </w:rPr>
        <w:t>]</w:t>
      </w:r>
      <w:r w:rsidR="0085634B">
        <w:rPr>
          <w:rFonts w:eastAsia="Calibri"/>
        </w:rPr>
        <w:t xml:space="preserve">. Note that </w:t>
      </w:r>
      <w:r w:rsidR="00F376EE">
        <w:rPr>
          <w:rFonts w:eastAsia="Calibri"/>
        </w:rPr>
        <w:t xml:space="preserve">for image datasets the input of the </w:t>
      </w:r>
      <w:r w:rsidR="00CB35F1">
        <w:rPr>
          <w:rFonts w:eastAsia="Calibri"/>
        </w:rPr>
        <w:t>VCM encoder</w:t>
      </w:r>
      <w:r w:rsidR="00F376EE">
        <w:rPr>
          <w:rFonts w:eastAsia="Calibri"/>
        </w:rPr>
        <w:t xml:space="preserve"> is an image and the output </w:t>
      </w:r>
      <w:r w:rsidR="00CB35F1">
        <w:rPr>
          <w:rFonts w:eastAsia="Calibri"/>
        </w:rPr>
        <w:t xml:space="preserve">of the VCM decoder </w:t>
      </w:r>
      <w:r w:rsidR="00F376EE">
        <w:rPr>
          <w:rFonts w:eastAsia="Calibri"/>
        </w:rPr>
        <w:t>a reconstruc</w:t>
      </w:r>
      <w:r w:rsidR="00CB35F1">
        <w:rPr>
          <w:rFonts w:eastAsia="Calibri"/>
        </w:rPr>
        <w:t>ted image.</w:t>
      </w:r>
    </w:p>
    <w:p w14:paraId="42521FE3" w14:textId="45C9A14F" w:rsidR="003E2475" w:rsidRPr="00EE720E" w:rsidRDefault="003E2475" w:rsidP="00F537E5">
      <w:pPr>
        <w:rPr>
          <w:rFonts w:eastAsia="Calibri"/>
          <w:lang w:eastAsia="ja-JP"/>
        </w:rPr>
      </w:pPr>
      <w:r>
        <w:rPr>
          <w:lang w:eastAsia="zh-CN"/>
        </w:rPr>
        <w:t xml:space="preserve">The directory structure of the decoded images and video frames shall follow the structure required by the official inference scripts for each dataset. </w:t>
      </w:r>
    </w:p>
    <w:p w14:paraId="3F5A8080" w14:textId="77777777" w:rsidR="00E552E6" w:rsidRPr="00E552E6" w:rsidRDefault="00E552E6" w:rsidP="00F537E5">
      <w:pPr>
        <w:rPr>
          <w:rFonts w:eastAsia="Calibri"/>
          <w:lang w:eastAsia="ja-JP"/>
        </w:rPr>
      </w:pPr>
      <w:r w:rsidRPr="00E552E6">
        <w:rPr>
          <w:rFonts w:eastAsia="Calibri"/>
          <w:lang w:eastAsia="ja-JP"/>
        </w:rPr>
        <w:t xml:space="preserve">The submission shall contain </w:t>
      </w:r>
    </w:p>
    <w:p w14:paraId="0E008678" w14:textId="7E110F65"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a zip file containing compressed bitstreams</w:t>
      </w:r>
      <w:r w:rsidR="00662083">
        <w:rPr>
          <w:rFonts w:eastAsia="Calibri"/>
          <w:lang w:eastAsia="ja-JP"/>
        </w:rPr>
        <w:t xml:space="preserve"> for each dataset</w:t>
      </w:r>
      <w:r w:rsidRPr="00F537E5">
        <w:rPr>
          <w:rFonts w:eastAsia="Calibri"/>
          <w:lang w:eastAsia="ja-JP"/>
        </w:rPr>
        <w:t>,</w:t>
      </w:r>
    </w:p>
    <w:p w14:paraId="45336683" w14:textId="5DD047D5"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the reporting template [</w:t>
      </w:r>
      <w:r w:rsidR="00EE720E">
        <w:rPr>
          <w:rFonts w:eastAsia="Calibri"/>
          <w:lang w:eastAsia="ja-JP"/>
        </w:rPr>
        <w:fldChar w:fldCharType="begin"/>
      </w:r>
      <w:r w:rsidR="00EE720E">
        <w:rPr>
          <w:rFonts w:eastAsia="Calibri"/>
          <w:lang w:eastAsia="ja-JP"/>
        </w:rPr>
        <w:instrText xml:space="preserve"> REF _Ref86672044 \r \h </w:instrText>
      </w:r>
      <w:r w:rsidR="00EE720E">
        <w:rPr>
          <w:rFonts w:eastAsia="Calibri"/>
          <w:lang w:eastAsia="ja-JP"/>
        </w:rPr>
      </w:r>
      <w:r w:rsidR="00EE720E">
        <w:rPr>
          <w:rFonts w:eastAsia="Calibri"/>
          <w:lang w:eastAsia="ja-JP"/>
        </w:rPr>
        <w:fldChar w:fldCharType="separate"/>
      </w:r>
      <w:r w:rsidR="00274B1B">
        <w:rPr>
          <w:rFonts w:eastAsia="Calibri"/>
          <w:lang w:eastAsia="ja-JP"/>
        </w:rPr>
        <w:t>2</w:t>
      </w:r>
      <w:r w:rsidR="00EE720E">
        <w:rPr>
          <w:rFonts w:eastAsia="Calibri"/>
          <w:lang w:eastAsia="ja-JP"/>
        </w:rPr>
        <w:fldChar w:fldCharType="end"/>
      </w:r>
      <w:r w:rsidRPr="00F537E5">
        <w:rPr>
          <w:rFonts w:eastAsia="Calibri"/>
          <w:lang w:eastAsia="ja-JP"/>
        </w:rPr>
        <w:t>] with all</w:t>
      </w:r>
      <w:r w:rsidR="00E13D61">
        <w:rPr>
          <w:rFonts w:eastAsia="Calibri"/>
          <w:lang w:eastAsia="ja-JP"/>
        </w:rPr>
        <w:t xml:space="preserve"> mandatory</w:t>
      </w:r>
      <w:r w:rsidRPr="00F537E5">
        <w:rPr>
          <w:rFonts w:eastAsia="Calibri"/>
          <w:lang w:eastAsia="ja-JP"/>
        </w:rPr>
        <w:t xml:space="preserve"> information filled out accordingly,</w:t>
      </w:r>
    </w:p>
    <w:p w14:paraId="5FF07CEA"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compiled decoders for Linux, and</w:t>
      </w:r>
    </w:p>
    <w:p w14:paraId="27F5083B" w14:textId="77777777" w:rsidR="00E552E6" w:rsidRPr="00F537E5" w:rsidRDefault="00E552E6" w:rsidP="00D01080">
      <w:pPr>
        <w:numPr>
          <w:ilvl w:val="0"/>
          <w:numId w:val="11"/>
        </w:numPr>
        <w:spacing w:before="0" w:after="0"/>
        <w:contextualSpacing/>
        <w:rPr>
          <w:rFonts w:eastAsia="Calibri"/>
          <w:lang w:eastAsia="ja-JP"/>
        </w:rPr>
      </w:pPr>
      <w:r w:rsidRPr="00F537E5">
        <w:rPr>
          <w:rFonts w:eastAsia="Calibri"/>
          <w:lang w:eastAsia="ja-JP"/>
        </w:rPr>
        <w:t xml:space="preserve">a short description of how to set up the decoding environment from a clean Linux (e.g., Ubuntu) and how to use the decoder. </w:t>
      </w:r>
    </w:p>
    <w:p w14:paraId="681F88E2" w14:textId="77777777" w:rsidR="00E552E6" w:rsidRPr="00E552E6" w:rsidRDefault="00E552E6" w:rsidP="00F537E5">
      <w:pPr>
        <w:rPr>
          <w:rFonts w:eastAsia="Calibri"/>
          <w:lang w:eastAsia="ja-JP"/>
        </w:rPr>
      </w:pPr>
      <w:r w:rsidRPr="00E552E6">
        <w:rPr>
          <w:rFonts w:eastAsia="Calibri"/>
          <w:lang w:eastAsia="ja-JP"/>
        </w:rPr>
        <w:t>Information on how to name bitstream files and how to structure the submission on the FTP server will be communicated to proponents directly.</w:t>
      </w:r>
    </w:p>
    <w:p w14:paraId="1CD344F5" w14:textId="77777777" w:rsidR="00E552E6" w:rsidRPr="00E552E6" w:rsidRDefault="00E552E6" w:rsidP="00F537E5">
      <w:pPr>
        <w:pStyle w:val="Heading3"/>
        <w:rPr>
          <w:rFonts w:eastAsia="MS Gothic"/>
          <w:lang w:eastAsia="ja-JP"/>
        </w:rPr>
      </w:pPr>
      <w:bookmarkStart w:id="279" w:name="_Toc102049279"/>
      <w:r w:rsidRPr="00E552E6">
        <w:rPr>
          <w:rFonts w:eastAsia="MS Gothic"/>
          <w:lang w:eastAsia="ja-JP"/>
        </w:rPr>
        <w:t>Submission details for image datasets</w:t>
      </w:r>
      <w:bookmarkEnd w:id="279"/>
    </w:p>
    <w:p w14:paraId="4679FBA0" w14:textId="026F4C13" w:rsidR="00E552E6" w:rsidRPr="00E552E6" w:rsidRDefault="00E552E6" w:rsidP="00F537E5">
      <w:pPr>
        <w:rPr>
          <w:rFonts w:eastAsia="Calibri"/>
          <w:lang w:eastAsia="ja-JP"/>
        </w:rPr>
      </w:pPr>
      <w:r w:rsidRPr="00E552E6">
        <w:rPr>
          <w:rFonts w:eastAsia="Calibri"/>
          <w:lang w:eastAsia="ja-JP"/>
        </w:rPr>
        <w:t xml:space="preserve">For each dataset that the proponent wants to submit their proposal for, six sets of bitstreams shall be submitted. One set of bitstreams contains one bitstream for each image of the dataset. The bitrate </w:t>
      </w:r>
      <w:r w:rsidR="005C7C87">
        <w:rPr>
          <w:rFonts w:eastAsia="Calibri"/>
          <w:lang w:eastAsia="ja-JP"/>
        </w:rPr>
        <w:t xml:space="preserve">targets are defined in </w:t>
      </w:r>
      <w:r w:rsidR="006F5247">
        <w:rPr>
          <w:rFonts w:eastAsia="Calibri"/>
          <w:lang w:eastAsia="ja-JP"/>
        </w:rPr>
        <w:t xml:space="preserve">section 2.3.2 of </w:t>
      </w:r>
      <w:r w:rsidR="005C7C87">
        <w:rPr>
          <w:rFonts w:eastAsia="Calibri"/>
          <w:lang w:eastAsia="ja-JP"/>
        </w:rPr>
        <w:t xml:space="preserve">the CTC </w:t>
      </w:r>
      <w:r w:rsidR="006F5247">
        <w:rPr>
          <w:rFonts w:eastAsia="Calibri"/>
          <w:lang w:eastAsia="ja-JP"/>
        </w:rPr>
        <w:t xml:space="preserve">document </w:t>
      </w:r>
      <w:r w:rsidR="005C7C87">
        <w:rPr>
          <w:rFonts w:eastAsia="Calibri"/>
          <w:lang w:eastAsia="ja-JP"/>
        </w:rPr>
        <w:t>[</w:t>
      </w:r>
      <w:r w:rsidR="005C7C87">
        <w:rPr>
          <w:rFonts w:eastAsia="Calibri"/>
          <w:lang w:eastAsia="ja-JP"/>
        </w:rPr>
        <w:fldChar w:fldCharType="begin"/>
      </w:r>
      <w:r w:rsidR="005C7C87">
        <w:rPr>
          <w:rFonts w:eastAsia="Calibri"/>
          <w:lang w:eastAsia="ja-JP"/>
        </w:rPr>
        <w:instrText xml:space="preserve"> REF _Ref86672044 \r \h </w:instrText>
      </w:r>
      <w:r w:rsidR="005C7C87">
        <w:rPr>
          <w:rFonts w:eastAsia="Calibri"/>
          <w:lang w:eastAsia="ja-JP"/>
        </w:rPr>
      </w:r>
      <w:r w:rsidR="005C7C87">
        <w:rPr>
          <w:rFonts w:eastAsia="Calibri"/>
          <w:lang w:eastAsia="ja-JP"/>
        </w:rPr>
        <w:fldChar w:fldCharType="separate"/>
      </w:r>
      <w:r w:rsidR="00274B1B">
        <w:rPr>
          <w:rFonts w:eastAsia="Calibri"/>
          <w:lang w:eastAsia="ja-JP"/>
        </w:rPr>
        <w:t>2</w:t>
      </w:r>
      <w:r w:rsidR="005C7C87">
        <w:rPr>
          <w:rFonts w:eastAsia="Calibri"/>
          <w:lang w:eastAsia="ja-JP"/>
        </w:rPr>
        <w:fldChar w:fldCharType="end"/>
      </w:r>
      <w:r w:rsidR="005C7C87">
        <w:rPr>
          <w:rFonts w:eastAsia="Calibri"/>
          <w:lang w:eastAsia="ja-JP"/>
        </w:rPr>
        <w:t>].</w:t>
      </w:r>
    </w:p>
    <w:p w14:paraId="50B6FC85" w14:textId="77777777" w:rsidR="00E552E6" w:rsidRPr="00E552E6" w:rsidRDefault="00E552E6" w:rsidP="00F537E5">
      <w:pPr>
        <w:pStyle w:val="Heading3"/>
        <w:rPr>
          <w:rFonts w:eastAsia="MS Gothic"/>
          <w:lang w:eastAsia="ja-JP"/>
        </w:rPr>
      </w:pPr>
      <w:bookmarkStart w:id="280" w:name="_Toc102049280"/>
      <w:r w:rsidRPr="00E552E6">
        <w:rPr>
          <w:rFonts w:eastAsia="MS Gothic"/>
          <w:lang w:eastAsia="ja-JP"/>
        </w:rPr>
        <w:lastRenderedPageBreak/>
        <w:t>Submission details for video datasets</w:t>
      </w:r>
      <w:bookmarkEnd w:id="280"/>
    </w:p>
    <w:p w14:paraId="17025A87" w14:textId="1331F14C" w:rsidR="00E552E6" w:rsidRPr="00E552E6" w:rsidRDefault="00E552E6" w:rsidP="00F537E5">
      <w:pPr>
        <w:rPr>
          <w:rFonts w:eastAsia="Calibri"/>
          <w:lang w:eastAsia="ja-JP"/>
        </w:rPr>
      </w:pPr>
      <w:r w:rsidRPr="00E552E6">
        <w:rPr>
          <w:rFonts w:eastAsia="Calibri"/>
          <w:lang w:eastAsia="ja-JP"/>
        </w:rPr>
        <w:t>For each video dataset that proponents are submitting their proposal for, six bitstreams shall be submitted per sequence. Each sequence is assigned to a group. For each group, the bitrate</w:t>
      </w:r>
      <w:r w:rsidR="00AA2169">
        <w:rPr>
          <w:rFonts w:eastAsia="Calibri"/>
          <w:lang w:eastAsia="ja-JP"/>
        </w:rPr>
        <w:t xml:space="preserve"> target</w:t>
      </w:r>
      <w:r w:rsidRPr="00E552E6">
        <w:rPr>
          <w:rFonts w:eastAsia="Calibri"/>
          <w:lang w:eastAsia="ja-JP"/>
        </w:rPr>
        <w:t xml:space="preserve">s </w:t>
      </w:r>
      <w:r w:rsidR="00DB0A61">
        <w:rPr>
          <w:rFonts w:eastAsia="Calibri"/>
          <w:lang w:eastAsia="ja-JP"/>
        </w:rPr>
        <w:t xml:space="preserve">are defined </w:t>
      </w:r>
      <w:r w:rsidRPr="00E552E6">
        <w:rPr>
          <w:rFonts w:eastAsia="Calibri"/>
          <w:lang w:eastAsia="ja-JP"/>
        </w:rPr>
        <w:t xml:space="preserve">in </w:t>
      </w:r>
      <w:r w:rsidR="006F5247">
        <w:rPr>
          <w:rFonts w:eastAsia="Calibri"/>
          <w:lang w:eastAsia="ja-JP"/>
        </w:rPr>
        <w:t xml:space="preserve">section 2.3.2 of </w:t>
      </w:r>
      <w:r w:rsidR="00DB0A61">
        <w:rPr>
          <w:rFonts w:eastAsia="Calibri"/>
          <w:lang w:eastAsia="ja-JP"/>
        </w:rPr>
        <w:t xml:space="preserve">the CTC </w:t>
      </w:r>
      <w:r w:rsidR="006F5247">
        <w:rPr>
          <w:rFonts w:eastAsia="Calibri"/>
          <w:lang w:eastAsia="ja-JP"/>
        </w:rPr>
        <w:t xml:space="preserve">document </w:t>
      </w:r>
      <w:r w:rsidR="00DB0A61">
        <w:rPr>
          <w:rFonts w:eastAsia="Calibri"/>
          <w:lang w:eastAsia="ja-JP"/>
        </w:rPr>
        <w:t>[</w:t>
      </w:r>
      <w:r w:rsidR="00DB0A61">
        <w:rPr>
          <w:rFonts w:eastAsia="Calibri"/>
          <w:lang w:eastAsia="ja-JP"/>
        </w:rPr>
        <w:fldChar w:fldCharType="begin"/>
      </w:r>
      <w:r w:rsidR="00DB0A61">
        <w:rPr>
          <w:rFonts w:eastAsia="Calibri"/>
          <w:lang w:eastAsia="ja-JP"/>
        </w:rPr>
        <w:instrText xml:space="preserve"> REF _Ref86672044 \r \h </w:instrText>
      </w:r>
      <w:r w:rsidR="00DB0A61">
        <w:rPr>
          <w:rFonts w:eastAsia="Calibri"/>
          <w:lang w:eastAsia="ja-JP"/>
        </w:rPr>
      </w:r>
      <w:r w:rsidR="00DB0A61">
        <w:rPr>
          <w:rFonts w:eastAsia="Calibri"/>
          <w:lang w:eastAsia="ja-JP"/>
        </w:rPr>
        <w:fldChar w:fldCharType="separate"/>
      </w:r>
      <w:r w:rsidR="00274B1B">
        <w:rPr>
          <w:rFonts w:eastAsia="Calibri"/>
          <w:lang w:eastAsia="ja-JP"/>
        </w:rPr>
        <w:t>2</w:t>
      </w:r>
      <w:r w:rsidR="00DB0A61">
        <w:rPr>
          <w:rFonts w:eastAsia="Calibri"/>
          <w:lang w:eastAsia="ja-JP"/>
        </w:rPr>
        <w:fldChar w:fldCharType="end"/>
      </w:r>
      <w:r w:rsidR="00DB0A61">
        <w:rPr>
          <w:rFonts w:eastAsia="Calibri"/>
          <w:lang w:eastAsia="ja-JP"/>
        </w:rPr>
        <w:t xml:space="preserve">]. </w:t>
      </w:r>
    </w:p>
    <w:p w14:paraId="7559D567" w14:textId="77777777" w:rsidR="00E552E6" w:rsidRPr="00E552E6" w:rsidRDefault="00E552E6" w:rsidP="00F537E5">
      <w:pPr>
        <w:pStyle w:val="Heading2"/>
        <w:rPr>
          <w:rFonts w:eastAsia="MS Gothic"/>
          <w:lang w:eastAsia="ja-JP"/>
        </w:rPr>
      </w:pPr>
      <w:bookmarkStart w:id="281" w:name="_Toc86926636"/>
      <w:bookmarkStart w:id="282" w:name="_Toc87007996"/>
      <w:bookmarkStart w:id="283" w:name="_Toc87882160"/>
      <w:bookmarkStart w:id="284" w:name="_Toc87888544"/>
      <w:bookmarkStart w:id="285" w:name="_Toc86926637"/>
      <w:bookmarkStart w:id="286" w:name="_Toc87007997"/>
      <w:bookmarkStart w:id="287" w:name="_Toc87882161"/>
      <w:bookmarkStart w:id="288" w:name="_Toc87888545"/>
      <w:bookmarkStart w:id="289" w:name="_Toc86926638"/>
      <w:bookmarkStart w:id="290" w:name="_Toc87007998"/>
      <w:bookmarkStart w:id="291" w:name="_Toc87882162"/>
      <w:bookmarkStart w:id="292" w:name="_Toc87888546"/>
      <w:bookmarkStart w:id="293" w:name="_Toc86926639"/>
      <w:bookmarkStart w:id="294" w:name="_Toc87007999"/>
      <w:bookmarkStart w:id="295" w:name="_Toc87882163"/>
      <w:bookmarkStart w:id="296" w:name="_Toc87888547"/>
      <w:bookmarkStart w:id="297" w:name="_Toc86926640"/>
      <w:bookmarkStart w:id="298" w:name="_Toc87008000"/>
      <w:bookmarkStart w:id="299" w:name="_Toc87882164"/>
      <w:bookmarkStart w:id="300" w:name="_Toc87888548"/>
      <w:bookmarkStart w:id="301" w:name="_Toc86926641"/>
      <w:bookmarkStart w:id="302" w:name="_Toc87008001"/>
      <w:bookmarkStart w:id="303" w:name="_Toc87882165"/>
      <w:bookmarkStart w:id="304" w:name="_Toc87888549"/>
      <w:bookmarkStart w:id="305" w:name="_Toc93051169"/>
      <w:bookmarkStart w:id="306" w:name="_Toc102049281"/>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E552E6">
        <w:rPr>
          <w:rFonts w:eastAsia="MS Gothic"/>
          <w:lang w:eastAsia="ja-JP"/>
        </w:rPr>
        <w:t>Cross-checking of results</w:t>
      </w:r>
      <w:bookmarkEnd w:id="305"/>
      <w:bookmarkEnd w:id="306"/>
    </w:p>
    <w:p w14:paraId="55518253" w14:textId="77777777" w:rsidR="000668F3" w:rsidRDefault="00E552E6" w:rsidP="00F537E5">
      <w:pPr>
        <w:rPr>
          <w:rFonts w:eastAsia="Calibri"/>
        </w:rPr>
      </w:pPr>
      <w:r w:rsidRPr="00E552E6">
        <w:rPr>
          <w:rFonts w:eastAsia="Calibri"/>
        </w:rPr>
        <w:t xml:space="preserve">After the submission of bitstreams and decoders, each proponent shall cross-check the results reported by two other proponents. Non-proponent participants might assist with cross-checking. A report on the results of this cross-checking activity shall be made available by the cross-checkers by the date listed in the CfP Timeline table above. This report shall be uploaded as an input contribution to the </w:t>
      </w:r>
      <w:r w:rsidR="00135BA2">
        <w:rPr>
          <w:rFonts w:eastAsia="Calibri"/>
        </w:rPr>
        <w:t>9</w:t>
      </w:r>
      <w:r w:rsidRPr="00E552E6">
        <w:rPr>
          <w:rFonts w:eastAsia="Calibri"/>
        </w:rPr>
        <w:t xml:space="preserve">th WG2 meeting. </w:t>
      </w:r>
    </w:p>
    <w:p w14:paraId="5F5C1479" w14:textId="208B7899" w:rsidR="000668F3" w:rsidRDefault="000668F3" w:rsidP="00F537E5">
      <w:pPr>
        <w:rPr>
          <w:rFonts w:eastAsia="Calibri"/>
        </w:rPr>
      </w:pPr>
      <w:r>
        <w:rPr>
          <w:rFonts w:eastAsia="Calibri"/>
        </w:rPr>
        <w:t>The Call Administrator communicates</w:t>
      </w:r>
      <w:r w:rsidR="00C0616B">
        <w:rPr>
          <w:rFonts w:eastAsia="Calibri"/>
        </w:rPr>
        <w:t xml:space="preserve"> the proponent IDs in an anonymized fashion to the Test Administrator, i.e., indicating which IDs belong to the same proponent, but not disclosing </w:t>
      </w:r>
      <w:r w:rsidR="005A1E07">
        <w:rPr>
          <w:rFonts w:eastAsia="Calibri"/>
        </w:rPr>
        <w:t xml:space="preserve">who the proponent is. The Test Administrator assigs the cross-checking tasks to </w:t>
      </w:r>
      <w:r w:rsidR="00591D96">
        <w:rPr>
          <w:rFonts w:eastAsia="Calibri"/>
        </w:rPr>
        <w:t xml:space="preserve">cross-checkers and informs the </w:t>
      </w:r>
      <w:r w:rsidR="00496991">
        <w:rPr>
          <w:rFonts w:eastAsia="Calibri"/>
        </w:rPr>
        <w:t>Call Administrator. The Call Administrator then communicates the cross-checking tasks to the proponents.</w:t>
      </w:r>
    </w:p>
    <w:p w14:paraId="125CD7D1" w14:textId="4FE15641" w:rsidR="00E552E6" w:rsidRPr="00E552E6" w:rsidRDefault="00E552E6" w:rsidP="00F537E5">
      <w:pPr>
        <w:rPr>
          <w:rFonts w:eastAsia="Calibri"/>
        </w:rPr>
      </w:pPr>
      <w:r w:rsidRPr="00E552E6">
        <w:rPr>
          <w:rFonts w:eastAsia="Calibri"/>
        </w:rPr>
        <w:t>A cross-checker shall not disclose information about the IDs of their cross-checking assignments or information about the methods in their cross-checking assignments until the cross-checking contribution to the MPEG has been submitted.</w:t>
      </w:r>
    </w:p>
    <w:p w14:paraId="62C55216" w14:textId="77777777" w:rsidR="00E552E6" w:rsidRPr="00E552E6" w:rsidRDefault="00E552E6" w:rsidP="00F537E5">
      <w:pPr>
        <w:rPr>
          <w:rFonts w:eastAsia="Calibri"/>
        </w:rPr>
      </w:pPr>
      <w:r w:rsidRPr="00E552E6">
        <w:rPr>
          <w:rFonts w:eastAsia="Calibri"/>
        </w:rPr>
        <w:t xml:space="preserve">The cross-check for a proposal is considered successful if the bit rates of the proposal </w:t>
      </w:r>
      <w:r w:rsidRPr="00E552E6">
        <w:rPr>
          <w:rFonts w:eastAsia="Calibri"/>
          <w:color w:val="000000"/>
        </w:rPr>
        <w:t>are matched exactly</w:t>
      </w:r>
      <w:r w:rsidRPr="00E552E6">
        <w:rPr>
          <w:rFonts w:eastAsia="Calibri"/>
        </w:rPr>
        <w:t xml:space="preserve">, and the relative error of the machine vision performance </w:t>
      </w:r>
      <w:r w:rsidRPr="00E552E6">
        <w:rPr>
          <w:rFonts w:eastAsia="Calibri"/>
          <w:color w:val="000000"/>
        </w:rPr>
        <w:t>in cross-checking is less than 1% compared to the performance reported in the cross-checked proposal. For example, any value between 9.9% and 10.1% is considered successful in cross-checking when the reported machine vision performance in a proposal is 10%</w:t>
      </w:r>
      <w:r w:rsidRPr="00E552E6">
        <w:rPr>
          <w:rFonts w:eastAsia="Calibri"/>
        </w:rPr>
        <w:t>.</w:t>
      </w:r>
    </w:p>
    <w:p w14:paraId="4107AD22" w14:textId="328B3D00" w:rsidR="00E552E6" w:rsidRPr="00E552E6" w:rsidRDefault="00E552E6" w:rsidP="00F537E5">
      <w:pPr>
        <w:rPr>
          <w:rFonts w:eastAsia="Calibri"/>
        </w:rPr>
      </w:pPr>
      <w:r w:rsidRPr="00E552E6">
        <w:rPr>
          <w:rFonts w:eastAsia="Calibri"/>
          <w:lang w:eastAsia="ja-JP"/>
        </w:rPr>
        <w:t xml:space="preserve">Non-proponents that are interested in participating in the cross-checking effort are welcome to contact the </w:t>
      </w:r>
      <w:r w:rsidR="00F44F73">
        <w:rPr>
          <w:rFonts w:eastAsia="Calibri"/>
          <w:lang w:eastAsia="ja-JP"/>
        </w:rPr>
        <w:t xml:space="preserve">Call and </w:t>
      </w:r>
      <w:r w:rsidRPr="00E552E6">
        <w:rPr>
          <w:rFonts w:eastAsia="Calibri"/>
          <w:lang w:eastAsia="ja-JP"/>
        </w:rPr>
        <w:t>Test Administrator</w:t>
      </w:r>
      <w:r w:rsidR="00F44F73">
        <w:rPr>
          <w:rFonts w:eastAsia="Calibri"/>
          <w:lang w:eastAsia="ja-JP"/>
        </w:rPr>
        <w:t>s</w:t>
      </w:r>
      <w:r w:rsidRPr="00E552E6">
        <w:rPr>
          <w:rFonts w:eastAsia="Calibri"/>
          <w:lang w:eastAsia="ja-JP"/>
        </w:rPr>
        <w:t xml:space="preserve"> and indicate the number of proposals they would like to cross-check.</w:t>
      </w:r>
      <w:bookmarkStart w:id="307" w:name="_Toc53558002"/>
      <w:bookmarkStart w:id="308" w:name="_Toc53558003"/>
      <w:bookmarkStart w:id="309" w:name="_Toc53558004"/>
      <w:bookmarkStart w:id="310" w:name="_Toc53558005"/>
      <w:bookmarkStart w:id="311" w:name="_Toc53558006"/>
      <w:bookmarkStart w:id="312" w:name="_Toc53558007"/>
      <w:bookmarkStart w:id="313" w:name="_Toc87882167"/>
      <w:bookmarkStart w:id="314" w:name="_Toc87888551"/>
      <w:bookmarkStart w:id="315" w:name="_Toc87882168"/>
      <w:bookmarkStart w:id="316" w:name="_Toc87888552"/>
      <w:bookmarkStart w:id="317" w:name="_Toc87882169"/>
      <w:bookmarkStart w:id="318" w:name="_Toc87888553"/>
      <w:bookmarkStart w:id="319" w:name="_Toc87882170"/>
      <w:bookmarkStart w:id="320" w:name="_Toc87888554"/>
      <w:bookmarkStart w:id="321" w:name="_Toc87882171"/>
      <w:bookmarkStart w:id="322" w:name="_Toc87888555"/>
      <w:bookmarkStart w:id="323" w:name="_Toc87882172"/>
      <w:bookmarkStart w:id="324" w:name="_Toc87888556"/>
      <w:bookmarkStart w:id="325" w:name="_Toc87882173"/>
      <w:bookmarkStart w:id="326" w:name="_Toc87888557"/>
      <w:bookmarkStart w:id="327" w:name="_Toc87882188"/>
      <w:bookmarkStart w:id="328" w:name="_Toc87888572"/>
      <w:bookmarkStart w:id="329" w:name="_Toc87882189"/>
      <w:bookmarkStart w:id="330" w:name="_Toc87888573"/>
      <w:bookmarkStart w:id="331" w:name="_Toc87882190"/>
      <w:bookmarkStart w:id="332" w:name="_Toc87888574"/>
      <w:bookmarkStart w:id="333" w:name="_Toc87882191"/>
      <w:bookmarkStart w:id="334" w:name="_Toc87888575"/>
      <w:bookmarkStart w:id="335" w:name="_Toc87882206"/>
      <w:bookmarkStart w:id="336" w:name="_Toc87888590"/>
      <w:bookmarkStart w:id="337" w:name="_Toc87882207"/>
      <w:bookmarkStart w:id="338" w:name="_Toc87888591"/>
      <w:bookmarkStart w:id="339" w:name="_Toc87882208"/>
      <w:bookmarkStart w:id="340" w:name="_Toc87888592"/>
      <w:bookmarkStart w:id="341" w:name="_Toc87882209"/>
      <w:bookmarkStart w:id="342" w:name="_Toc87888593"/>
      <w:bookmarkStart w:id="343" w:name="_Toc87882227"/>
      <w:bookmarkStart w:id="344" w:name="_Toc87888611"/>
      <w:bookmarkStart w:id="345" w:name="_Toc87882228"/>
      <w:bookmarkStart w:id="346" w:name="_Toc87888612"/>
      <w:bookmarkStart w:id="347" w:name="_Toc87882229"/>
      <w:bookmarkStart w:id="348" w:name="_Toc87888613"/>
      <w:bookmarkStart w:id="349" w:name="_Toc87882230"/>
      <w:bookmarkStart w:id="350" w:name="_Toc87888614"/>
      <w:bookmarkStart w:id="351" w:name="_Toc87882253"/>
      <w:bookmarkStart w:id="352" w:name="_Toc87888637"/>
      <w:bookmarkStart w:id="353" w:name="_Toc87882254"/>
      <w:bookmarkStart w:id="354" w:name="_Toc87888638"/>
      <w:bookmarkStart w:id="355" w:name="_Toc3553481"/>
      <w:bookmarkEnd w:id="277"/>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5E89CA97" w14:textId="77777777" w:rsidR="00E552E6" w:rsidRPr="00E552E6" w:rsidRDefault="00E552E6" w:rsidP="00F537E5">
      <w:pPr>
        <w:pStyle w:val="Heading2"/>
        <w:rPr>
          <w:rFonts w:eastAsia="MS Gothic"/>
          <w:lang w:eastAsia="ja-JP"/>
        </w:rPr>
      </w:pPr>
      <w:bookmarkStart w:id="356" w:name="_Toc87882256"/>
      <w:bookmarkStart w:id="357" w:name="_Toc87888640"/>
      <w:bookmarkStart w:id="358" w:name="_Toc87882257"/>
      <w:bookmarkStart w:id="359" w:name="_Toc87888641"/>
      <w:bookmarkStart w:id="360" w:name="_Toc87882258"/>
      <w:bookmarkStart w:id="361" w:name="_Toc87888642"/>
      <w:bookmarkStart w:id="362" w:name="_Toc87882259"/>
      <w:bookmarkStart w:id="363" w:name="_Toc87888643"/>
      <w:bookmarkStart w:id="364" w:name="_Toc87882260"/>
      <w:bookmarkStart w:id="365" w:name="_Toc87888644"/>
      <w:bookmarkStart w:id="366" w:name="_Toc87882261"/>
      <w:bookmarkStart w:id="367" w:name="_Toc87888645"/>
      <w:bookmarkStart w:id="368" w:name="_Toc220647743"/>
      <w:bookmarkStart w:id="369" w:name="_Ref2777949"/>
      <w:bookmarkStart w:id="370" w:name="_Toc3553483"/>
      <w:bookmarkStart w:id="371" w:name="_Toc93051171"/>
      <w:bookmarkStart w:id="372" w:name="_Toc102049282"/>
      <w:bookmarkStart w:id="373" w:name="_Toc220647745"/>
      <w:bookmarkEnd w:id="355"/>
      <w:bookmarkEnd w:id="356"/>
      <w:bookmarkEnd w:id="357"/>
      <w:bookmarkEnd w:id="358"/>
      <w:bookmarkEnd w:id="359"/>
      <w:bookmarkEnd w:id="360"/>
      <w:bookmarkEnd w:id="361"/>
      <w:bookmarkEnd w:id="362"/>
      <w:bookmarkEnd w:id="363"/>
      <w:bookmarkEnd w:id="364"/>
      <w:bookmarkEnd w:id="365"/>
      <w:bookmarkEnd w:id="366"/>
      <w:bookmarkEnd w:id="367"/>
      <w:r w:rsidRPr="00E552E6">
        <w:rPr>
          <w:rFonts w:eastAsia="MS Gothic"/>
          <w:lang w:eastAsia="ja-JP"/>
        </w:rPr>
        <w:t>Submit Proponent Documentation</w:t>
      </w:r>
      <w:bookmarkEnd w:id="368"/>
      <w:bookmarkEnd w:id="369"/>
      <w:bookmarkEnd w:id="370"/>
      <w:bookmarkEnd w:id="371"/>
      <w:bookmarkEnd w:id="372"/>
    </w:p>
    <w:p w14:paraId="672DE981" w14:textId="77777777" w:rsidR="00E552E6" w:rsidRPr="00E552E6" w:rsidRDefault="00E552E6" w:rsidP="00F537E5">
      <w:pPr>
        <w:rPr>
          <w:rFonts w:eastAsia="Calibri"/>
        </w:rPr>
      </w:pPr>
      <w:r w:rsidRPr="00E552E6">
        <w:rPr>
          <w:rFonts w:eastAsia="Calibri"/>
        </w:rPr>
        <w:t>Proponents shall submit the following information as a contribution to the MPEG meeting indicated in the CfP Timeline table above:</w:t>
      </w:r>
    </w:p>
    <w:p w14:paraId="6763F438" w14:textId="77777777" w:rsidR="00E552E6" w:rsidRPr="00F537E5" w:rsidRDefault="00E552E6" w:rsidP="00D01080">
      <w:pPr>
        <w:numPr>
          <w:ilvl w:val="0"/>
          <w:numId w:val="8"/>
        </w:numPr>
        <w:spacing w:before="0" w:after="0"/>
        <w:rPr>
          <w:rFonts w:eastAsia="Calibri"/>
        </w:rPr>
      </w:pPr>
      <w:r w:rsidRPr="00F537E5">
        <w:rPr>
          <w:rFonts w:eastAsia="Calibri"/>
        </w:rPr>
        <w:t>A written description of the technology having sufficient detail to permit technical discussions</w:t>
      </w:r>
    </w:p>
    <w:p w14:paraId="009CF9F0" w14:textId="77777777" w:rsidR="00E552E6" w:rsidRPr="00F537E5" w:rsidRDefault="00E552E6" w:rsidP="00D01080">
      <w:pPr>
        <w:numPr>
          <w:ilvl w:val="0"/>
          <w:numId w:val="8"/>
        </w:numPr>
        <w:spacing w:before="0" w:after="0"/>
        <w:rPr>
          <w:rFonts w:eastAsia="Calibri"/>
        </w:rPr>
      </w:pPr>
      <w:r w:rsidRPr="00F537E5">
        <w:rPr>
          <w:rFonts w:eastAsia="Calibri"/>
        </w:rPr>
        <w:t>Objective test results, as indicated in Annex A</w:t>
      </w:r>
    </w:p>
    <w:p w14:paraId="212D2DC1" w14:textId="7B7C37C1" w:rsidR="00E552E6" w:rsidRPr="00F537E5" w:rsidRDefault="00E552E6" w:rsidP="00D01080">
      <w:pPr>
        <w:numPr>
          <w:ilvl w:val="0"/>
          <w:numId w:val="8"/>
        </w:numPr>
        <w:spacing w:before="0" w:after="0"/>
        <w:rPr>
          <w:rFonts w:eastAsia="Calibri"/>
        </w:rPr>
      </w:pPr>
      <w:r w:rsidRPr="00F537E5">
        <w:rPr>
          <w:rFonts w:eastAsia="Calibri"/>
        </w:rPr>
        <w:t>Description of how the requirements in [</w:t>
      </w:r>
      <w:r w:rsidRPr="00F537E5">
        <w:rPr>
          <w:rFonts w:eastAsia="Calibri"/>
        </w:rPr>
        <w:fldChar w:fldCharType="begin"/>
      </w:r>
      <w:r w:rsidRPr="00F537E5">
        <w:rPr>
          <w:rFonts w:eastAsia="Calibri"/>
        </w:rPr>
        <w:instrText xml:space="preserve"> REF _Ref88569969 \r \h </w:instrText>
      </w:r>
      <w:r w:rsidR="00AA4D7A">
        <w:rPr>
          <w:rFonts w:eastAsia="Calibri"/>
        </w:rPr>
        <w:instrText xml:space="preserve"> \* MERGEFORMAT </w:instrText>
      </w:r>
      <w:r w:rsidRPr="00F537E5">
        <w:rPr>
          <w:rFonts w:eastAsia="Calibri"/>
        </w:rPr>
      </w:r>
      <w:r w:rsidRPr="00F537E5">
        <w:rPr>
          <w:rFonts w:eastAsia="Calibri"/>
        </w:rPr>
        <w:fldChar w:fldCharType="separate"/>
      </w:r>
      <w:r w:rsidR="00274B1B">
        <w:rPr>
          <w:rFonts w:eastAsia="Calibri"/>
        </w:rPr>
        <w:t>1</w:t>
      </w:r>
      <w:r w:rsidRPr="00F537E5">
        <w:rPr>
          <w:rFonts w:eastAsia="Calibri"/>
        </w:rPr>
        <w:fldChar w:fldCharType="end"/>
      </w:r>
      <w:r w:rsidRPr="00F537E5">
        <w:rPr>
          <w:rFonts w:eastAsia="Calibri"/>
        </w:rPr>
        <w:t>] are met</w:t>
      </w:r>
    </w:p>
    <w:p w14:paraId="5D40F61E" w14:textId="77777777" w:rsidR="00E552E6" w:rsidRPr="00F537E5" w:rsidRDefault="00E552E6" w:rsidP="00D01080">
      <w:pPr>
        <w:numPr>
          <w:ilvl w:val="0"/>
          <w:numId w:val="8"/>
        </w:numPr>
        <w:spacing w:before="0" w:after="0"/>
        <w:rPr>
          <w:rFonts w:eastAsia="Calibri"/>
        </w:rPr>
      </w:pPr>
      <w:r w:rsidRPr="00F537E5">
        <w:rPr>
          <w:rFonts w:eastAsia="Calibri"/>
        </w:rPr>
        <w:t xml:space="preserve">Description of the training details if the proposal contains components that are learned </w:t>
      </w:r>
    </w:p>
    <w:p w14:paraId="202EBA4C" w14:textId="77777777" w:rsidR="00E552E6" w:rsidRPr="00F537E5" w:rsidRDefault="00E552E6" w:rsidP="00D01080">
      <w:pPr>
        <w:numPr>
          <w:ilvl w:val="0"/>
          <w:numId w:val="8"/>
        </w:numPr>
        <w:spacing w:before="0" w:after="0"/>
        <w:rPr>
          <w:rFonts w:eastAsia="Calibri"/>
        </w:rPr>
      </w:pPr>
      <w:r w:rsidRPr="00F537E5">
        <w:rPr>
          <w:rFonts w:eastAsia="Calibri"/>
        </w:rPr>
        <w:t>Description of the encoder runtime, computing platform and encoder size</w:t>
      </w:r>
    </w:p>
    <w:p w14:paraId="1580A603" w14:textId="038B5F5C" w:rsidR="00E552E6" w:rsidRPr="00E552E6" w:rsidRDefault="00E552E6" w:rsidP="00F537E5">
      <w:pPr>
        <w:rPr>
          <w:rFonts w:eastAsia="Calibri"/>
        </w:rPr>
      </w:pPr>
      <w:r w:rsidRPr="00E552E6">
        <w:rPr>
          <w:rFonts w:eastAsia="Calibri"/>
        </w:rPr>
        <w:t xml:space="preserve">A template for reporting the training details can be found in </w:t>
      </w:r>
      <w:r w:rsidR="00DB0A61">
        <w:rPr>
          <w:rFonts w:eastAsia="Calibri"/>
        </w:rPr>
        <w:t>Section 4.4 of</w:t>
      </w:r>
      <w:r w:rsidRPr="00E552E6">
        <w:rPr>
          <w:rFonts w:eastAsia="Calibri"/>
        </w:rPr>
        <w:t> [</w:t>
      </w:r>
      <w:r w:rsidR="00DB0A61">
        <w:rPr>
          <w:rFonts w:eastAsia="Calibri"/>
        </w:rPr>
        <w:fldChar w:fldCharType="begin"/>
      </w:r>
      <w:r w:rsidR="00DB0A61">
        <w:rPr>
          <w:rFonts w:eastAsia="Calibri"/>
        </w:rPr>
        <w:instrText xml:space="preserve"> REF _Ref86672044 \r \h </w:instrText>
      </w:r>
      <w:r w:rsidR="00DB0A61">
        <w:rPr>
          <w:rFonts w:eastAsia="Calibri"/>
        </w:rPr>
      </w:r>
      <w:r w:rsidR="00DB0A61">
        <w:rPr>
          <w:rFonts w:eastAsia="Calibri"/>
        </w:rPr>
        <w:fldChar w:fldCharType="separate"/>
      </w:r>
      <w:r w:rsidR="00274B1B">
        <w:rPr>
          <w:rFonts w:eastAsia="Calibri"/>
        </w:rPr>
        <w:t>2</w:t>
      </w:r>
      <w:r w:rsidR="00DB0A61">
        <w:rPr>
          <w:rFonts w:eastAsia="Calibri"/>
        </w:rPr>
        <w:fldChar w:fldCharType="end"/>
      </w:r>
      <w:r w:rsidRPr="00E552E6">
        <w:rPr>
          <w:rFonts w:eastAsia="Calibri"/>
        </w:rPr>
        <w:t>].</w:t>
      </w:r>
    </w:p>
    <w:p w14:paraId="1C9BA821" w14:textId="4B71E1E3" w:rsidR="00E552E6" w:rsidRPr="00E552E6" w:rsidRDefault="00E552E6" w:rsidP="00F537E5">
      <w:pPr>
        <w:rPr>
          <w:rFonts w:eastAsia="Calibri"/>
        </w:rPr>
      </w:pPr>
      <w:r w:rsidRPr="00E552E6">
        <w:rPr>
          <w:rFonts w:eastAsia="Calibri"/>
        </w:rPr>
        <w:t>Proponents that are WG2 members shall register and upload an input contribution to the WG2 meeting and send title and author information to co-chairs of the group as indicated in section </w:t>
      </w:r>
      <w:r w:rsidRPr="00E552E6">
        <w:rPr>
          <w:rFonts w:eastAsia="Calibri"/>
        </w:rPr>
        <w:fldChar w:fldCharType="begin"/>
      </w:r>
      <w:r w:rsidRPr="00E552E6">
        <w:rPr>
          <w:rFonts w:eastAsia="Calibri"/>
        </w:rPr>
        <w:instrText xml:space="preserve"> REF _Ref86675962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9</w:t>
      </w:r>
      <w:r w:rsidRPr="00E552E6">
        <w:rPr>
          <w:rFonts w:eastAsia="Calibri"/>
        </w:rPr>
        <w:fldChar w:fldCharType="end"/>
      </w:r>
      <w:r w:rsidRPr="00E552E6">
        <w:rPr>
          <w:rFonts w:eastAsia="Calibri"/>
        </w:rPr>
        <w:t xml:space="preserve"> prior to the contribution upload deadline. The contribution shall contain all documentation mentioned above.</w:t>
      </w:r>
    </w:p>
    <w:p w14:paraId="4B9A397E" w14:textId="728A37EB" w:rsidR="00E552E6" w:rsidRPr="00E552E6" w:rsidRDefault="00E552E6" w:rsidP="00F537E5">
      <w:pPr>
        <w:rPr>
          <w:rFonts w:eastAsia="Calibri"/>
        </w:rPr>
      </w:pPr>
      <w:r w:rsidRPr="00E552E6">
        <w:rPr>
          <w:rFonts w:eastAsia="Calibri"/>
        </w:rPr>
        <w:t xml:space="preserve">However, proponents that are not WG2 members shall email the documents to the convenor of WG2 two weeks prior to the </w:t>
      </w:r>
      <w:r w:rsidR="00135BA2">
        <w:rPr>
          <w:rFonts w:eastAsia="Calibri"/>
        </w:rPr>
        <w:t>9</w:t>
      </w:r>
      <w:r w:rsidRPr="00E552E6">
        <w:rPr>
          <w:rFonts w:eastAsia="Calibri"/>
        </w:rPr>
        <w:t xml:space="preserve">th WG2 meeting, so that </w:t>
      </w:r>
      <w:r w:rsidR="000015E2">
        <w:rPr>
          <w:rFonts w:eastAsia="Calibri"/>
        </w:rPr>
        <w:t>t</w:t>
      </w:r>
      <w:r w:rsidRPr="00E552E6">
        <w:rPr>
          <w:rFonts w:eastAsia="Calibri"/>
        </w:rPr>
        <w:t xml:space="preserve">he </w:t>
      </w:r>
      <w:r w:rsidR="000015E2">
        <w:rPr>
          <w:rFonts w:eastAsia="Calibri"/>
        </w:rPr>
        <w:t>document</w:t>
      </w:r>
      <w:r w:rsidR="00687124">
        <w:rPr>
          <w:rFonts w:eastAsia="Calibri"/>
        </w:rPr>
        <w:t>s</w:t>
      </w:r>
      <w:r w:rsidR="000015E2">
        <w:rPr>
          <w:rFonts w:eastAsia="Calibri"/>
        </w:rPr>
        <w:t xml:space="preserve"> </w:t>
      </w:r>
      <w:r w:rsidRPr="00E552E6">
        <w:rPr>
          <w:rFonts w:eastAsia="Calibri"/>
        </w:rPr>
        <w:t xml:space="preserve">can </w:t>
      </w:r>
      <w:r w:rsidR="000015E2">
        <w:rPr>
          <w:rFonts w:eastAsia="Calibri"/>
        </w:rPr>
        <w:t xml:space="preserve">be </w:t>
      </w:r>
      <w:r w:rsidRPr="00E552E6">
        <w:rPr>
          <w:rFonts w:eastAsia="Calibri"/>
        </w:rPr>
        <w:t>register</w:t>
      </w:r>
      <w:r w:rsidR="000015E2">
        <w:rPr>
          <w:rFonts w:eastAsia="Calibri"/>
        </w:rPr>
        <w:t>ed</w:t>
      </w:r>
      <w:r w:rsidRPr="00E552E6">
        <w:rPr>
          <w:rFonts w:eastAsia="Calibri"/>
        </w:rPr>
        <w:t xml:space="preserve"> and </w:t>
      </w:r>
      <w:r w:rsidRPr="00E552E6">
        <w:rPr>
          <w:rFonts w:eastAsia="Calibri"/>
        </w:rPr>
        <w:lastRenderedPageBreak/>
        <w:t>upload</w:t>
      </w:r>
      <w:r w:rsidR="00687124">
        <w:rPr>
          <w:rFonts w:eastAsia="Calibri"/>
        </w:rPr>
        <w:t>ed</w:t>
      </w:r>
      <w:r w:rsidRPr="00E552E6">
        <w:rPr>
          <w:rFonts w:eastAsia="Calibri"/>
        </w:rPr>
        <w:t>. The documents should be written in Microsoft Word, a template for input contributions can be found at the FTP site where the test data is available (see section </w:t>
      </w:r>
      <w:r w:rsidRPr="00E552E6">
        <w:rPr>
          <w:rFonts w:eastAsia="Calibri"/>
        </w:rPr>
        <w:fldChar w:fldCharType="begin"/>
      </w:r>
      <w:r w:rsidRPr="00E552E6">
        <w:rPr>
          <w:rFonts w:eastAsia="Calibri"/>
        </w:rPr>
        <w:instrText xml:space="preserve"> REF _Ref86676420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8.5</w:t>
      </w:r>
      <w:r w:rsidRPr="00E552E6">
        <w:rPr>
          <w:rFonts w:eastAsia="Calibri"/>
        </w:rPr>
        <w:fldChar w:fldCharType="end"/>
      </w:r>
      <w:r w:rsidRPr="00E552E6">
        <w:rPr>
          <w:rFonts w:eastAsia="Calibri"/>
        </w:rPr>
        <w:t xml:space="preserve">). The Convenor of WG2 will extend a one-time-only invitation to the WG2 meeting so that a non-member proponent can present their contributions and participate in the selection process. </w:t>
      </w:r>
    </w:p>
    <w:p w14:paraId="769C73D5" w14:textId="0E802E47" w:rsidR="00E552E6" w:rsidRPr="00E552E6" w:rsidRDefault="00E552E6" w:rsidP="00F537E5">
      <w:pPr>
        <w:rPr>
          <w:rFonts w:eastAsia="Calibri"/>
        </w:rPr>
      </w:pPr>
      <w:r w:rsidRPr="00E552E6">
        <w:rPr>
          <w:rFonts w:eastAsia="Calibri"/>
        </w:rPr>
        <w:t>All proponents are urged to become members</w:t>
      </w:r>
      <w:r w:rsidR="000234DC">
        <w:rPr>
          <w:rFonts w:eastAsia="Calibri"/>
        </w:rPr>
        <w:t xml:space="preserve"> of the WG that will </w:t>
      </w:r>
      <w:r w:rsidR="008D4307">
        <w:rPr>
          <w:rFonts w:eastAsia="Calibri"/>
        </w:rPr>
        <w:t>develop a potential VCM standard</w:t>
      </w:r>
      <w:r w:rsidRPr="00E552E6">
        <w:rPr>
          <w:rFonts w:eastAsia="Calibri"/>
        </w:rPr>
        <w:t xml:space="preserve"> (see Section </w:t>
      </w:r>
      <w:r w:rsidRPr="00E552E6">
        <w:rPr>
          <w:rFonts w:eastAsia="Calibri"/>
        </w:rPr>
        <w:fldChar w:fldCharType="begin"/>
      </w:r>
      <w:r w:rsidRPr="00E552E6">
        <w:rPr>
          <w:rFonts w:eastAsia="Calibri"/>
        </w:rPr>
        <w:instrText xml:space="preserve"> REF _Ref86757142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2</w:t>
      </w:r>
      <w:r w:rsidRPr="00E552E6">
        <w:rPr>
          <w:rFonts w:eastAsia="Calibri"/>
        </w:rPr>
        <w:fldChar w:fldCharType="end"/>
      </w:r>
      <w:r w:rsidRPr="00E552E6">
        <w:rPr>
          <w:rFonts w:eastAsia="Calibri"/>
        </w:rPr>
        <w:t xml:space="preserve">). </w:t>
      </w:r>
    </w:p>
    <w:p w14:paraId="6B14A325" w14:textId="77777777" w:rsidR="00E552E6" w:rsidRPr="00E552E6" w:rsidRDefault="00E552E6" w:rsidP="00F537E5">
      <w:pPr>
        <w:pStyle w:val="Heading2"/>
        <w:rPr>
          <w:rFonts w:eastAsia="MS Gothic"/>
          <w:lang w:eastAsia="ja-JP"/>
        </w:rPr>
      </w:pPr>
      <w:bookmarkStart w:id="374" w:name="_Toc86926648"/>
      <w:bookmarkStart w:id="375" w:name="_Toc87008008"/>
      <w:bookmarkStart w:id="376" w:name="_Toc87882263"/>
      <w:bookmarkStart w:id="377" w:name="_Toc87888647"/>
      <w:bookmarkStart w:id="378" w:name="_Toc3553484"/>
      <w:bookmarkStart w:id="379" w:name="_Toc93051172"/>
      <w:bookmarkStart w:id="380" w:name="_Toc102049283"/>
      <w:bookmarkStart w:id="381" w:name="_Toc220647744"/>
      <w:bookmarkEnd w:id="374"/>
      <w:bookmarkEnd w:id="375"/>
      <w:bookmarkEnd w:id="376"/>
      <w:bookmarkEnd w:id="377"/>
      <w:r w:rsidRPr="00E552E6">
        <w:rPr>
          <w:rFonts w:eastAsia="MS Gothic"/>
          <w:lang w:eastAsia="ja-JP"/>
        </w:rPr>
        <w:t>Evaluate CfP Submissions and Select Technology</w:t>
      </w:r>
      <w:bookmarkEnd w:id="378"/>
      <w:bookmarkEnd w:id="379"/>
      <w:bookmarkEnd w:id="380"/>
    </w:p>
    <w:bookmarkEnd w:id="381"/>
    <w:p w14:paraId="11C3AA85" w14:textId="77777777" w:rsidR="00E552E6" w:rsidRPr="00E552E6" w:rsidRDefault="00E552E6" w:rsidP="00F537E5">
      <w:pPr>
        <w:rPr>
          <w:rFonts w:eastAsia="Calibri"/>
        </w:rPr>
      </w:pPr>
      <w:r w:rsidRPr="00E552E6">
        <w:rPr>
          <w:rFonts w:eastAsia="Calibri"/>
          <w:lang w:eastAsia="ja-JP"/>
        </w:rPr>
        <w:t xml:space="preserve">At the </w:t>
      </w:r>
      <w:r w:rsidRPr="00E552E6">
        <w:rPr>
          <w:rFonts w:eastAsia="Calibri"/>
        </w:rPr>
        <w:t>WG2 meeting indicated in the CfP Timeline table above</w:t>
      </w:r>
      <w:r w:rsidRPr="00E552E6">
        <w:rPr>
          <w:rFonts w:eastAsia="Calibri"/>
          <w:lang w:eastAsia="ja-JP"/>
        </w:rPr>
        <w:t xml:space="preserve">, submissions will be evaluated by the WG2 experts. </w:t>
      </w:r>
      <w:r w:rsidRPr="00E552E6">
        <w:rPr>
          <w:rFonts w:eastAsia="Calibri"/>
        </w:rPr>
        <w:t>It is strongly urged that proponents have experts familiar with the proposed technology attend in order to allow discussions on details of the proposals</w:t>
      </w:r>
      <w:r w:rsidRPr="00E552E6">
        <w:rPr>
          <w:rFonts w:eastAsia="Calibri"/>
          <w:lang w:eastAsia="ja-JP"/>
        </w:rPr>
        <w:t xml:space="preserve">. It is envisioned that at least one submission will be selected as technology for the Working Draft of the </w:t>
      </w:r>
      <w:r w:rsidRPr="00872DF5">
        <w:rPr>
          <w:rFonts w:eastAsia="Calibri"/>
          <w:lang w:eastAsia="ja-JP"/>
        </w:rPr>
        <w:t>VCM standard</w:t>
      </w:r>
      <w:r w:rsidRPr="00E552E6">
        <w:rPr>
          <w:rFonts w:eastAsia="Calibri"/>
          <w:lang w:eastAsia="ja-JP"/>
        </w:rPr>
        <w:t xml:space="preserve">. </w:t>
      </w:r>
      <w:r w:rsidRPr="00E552E6">
        <w:rPr>
          <w:rFonts w:eastAsia="Calibri"/>
        </w:rPr>
        <w:t xml:space="preserve">Submissions shall be evaluated considering all submitted information. </w:t>
      </w:r>
    </w:p>
    <w:p w14:paraId="0CC8E081" w14:textId="01EAE250" w:rsidR="00E552E6" w:rsidRPr="00E552E6" w:rsidRDefault="00E552E6" w:rsidP="00F537E5">
      <w:pPr>
        <w:rPr>
          <w:rFonts w:eastAsia="Calibri"/>
        </w:rPr>
      </w:pPr>
      <w:r w:rsidRPr="00E552E6">
        <w:rPr>
          <w:rFonts w:eastAsia="Calibri"/>
        </w:rPr>
        <w:t>The metrics for evaluating the submissions can be found in Section </w:t>
      </w:r>
      <w:r w:rsidRPr="00E552E6">
        <w:rPr>
          <w:rFonts w:eastAsia="Calibri"/>
        </w:rPr>
        <w:fldChar w:fldCharType="begin"/>
      </w:r>
      <w:r w:rsidRPr="00E552E6">
        <w:rPr>
          <w:rFonts w:eastAsia="Calibri"/>
        </w:rPr>
        <w:instrText xml:space="preserve"> REF _Ref90545234 \r \h </w:instrText>
      </w:r>
      <w:r w:rsidR="00AA4D7A">
        <w:rPr>
          <w:rFonts w:eastAsia="Calibri"/>
        </w:rPr>
        <w:instrText xml:space="preserve"> \* MERGEFORMAT </w:instrText>
      </w:r>
      <w:r w:rsidRPr="00E552E6">
        <w:rPr>
          <w:rFonts w:eastAsia="Calibri"/>
        </w:rPr>
      </w:r>
      <w:r w:rsidRPr="00E552E6">
        <w:rPr>
          <w:rFonts w:eastAsia="Calibri"/>
        </w:rPr>
        <w:fldChar w:fldCharType="separate"/>
      </w:r>
      <w:r w:rsidR="00274B1B">
        <w:rPr>
          <w:rFonts w:eastAsia="Calibri"/>
        </w:rPr>
        <w:t>8.6</w:t>
      </w:r>
      <w:r w:rsidRPr="00E552E6">
        <w:rPr>
          <w:rFonts w:eastAsia="Calibri"/>
        </w:rPr>
        <w:fldChar w:fldCharType="end"/>
      </w:r>
      <w:r w:rsidRPr="00E552E6">
        <w:rPr>
          <w:rFonts w:eastAsia="Calibri"/>
        </w:rPr>
        <w:t xml:space="preserve">. </w:t>
      </w:r>
    </w:p>
    <w:p w14:paraId="309405CB" w14:textId="77777777" w:rsidR="00E552E6" w:rsidRPr="00E552E6" w:rsidRDefault="00E552E6" w:rsidP="00F537E5">
      <w:pPr>
        <w:rPr>
          <w:rFonts w:eastAsia="Calibri"/>
        </w:rPr>
      </w:pPr>
      <w:r w:rsidRPr="00E552E6">
        <w:rPr>
          <w:rFonts w:eastAsia="Calibri"/>
        </w:rPr>
        <w:t>Proposals do not have to fulfill all optional requirements. Requirements that are not fulfilled by the selected technology will be addressed in the Core Experiment (CE) process, which may include CEs using other submitted technologies in order to address all requirements.</w:t>
      </w:r>
    </w:p>
    <w:p w14:paraId="0A1CAB89" w14:textId="77777777" w:rsidR="00E552E6" w:rsidRPr="00E552E6" w:rsidRDefault="00E552E6" w:rsidP="00F537E5">
      <w:pPr>
        <w:rPr>
          <w:rFonts w:eastAsia="Calibri"/>
        </w:rPr>
      </w:pPr>
      <w:r w:rsidRPr="00E552E6">
        <w:rPr>
          <w:rFonts w:eastAsia="Calibri"/>
        </w:rPr>
        <w:t>If by the assessment of the WG2 experts, there is no single best proposal, then WG2 will draft a workplan on how to merge the best-performing technologies into a single unified technology.</w:t>
      </w:r>
    </w:p>
    <w:p w14:paraId="08ED4EDC" w14:textId="77777777" w:rsidR="00E552E6" w:rsidRPr="00E552E6" w:rsidRDefault="00E552E6" w:rsidP="00F537E5">
      <w:pPr>
        <w:pStyle w:val="Heading2"/>
        <w:rPr>
          <w:rFonts w:eastAsia="MS Gothic"/>
          <w:lang w:eastAsia="ja-JP"/>
        </w:rPr>
      </w:pPr>
      <w:bookmarkStart w:id="382" w:name="_Toc3553485"/>
      <w:bookmarkStart w:id="383" w:name="_Toc93051173"/>
      <w:bookmarkStart w:id="384" w:name="_Toc102049284"/>
      <w:r w:rsidRPr="00E552E6">
        <w:rPr>
          <w:rFonts w:eastAsia="MS Gothic"/>
          <w:lang w:eastAsia="ja-JP"/>
        </w:rPr>
        <w:t>Submit WD Specification and RM Source Code</w:t>
      </w:r>
      <w:bookmarkEnd w:id="382"/>
      <w:bookmarkEnd w:id="383"/>
      <w:bookmarkEnd w:id="384"/>
      <w:r w:rsidRPr="00E552E6">
        <w:rPr>
          <w:rFonts w:eastAsia="MS Gothic"/>
          <w:lang w:eastAsia="ja-JP"/>
        </w:rPr>
        <w:t xml:space="preserve"> </w:t>
      </w:r>
    </w:p>
    <w:p w14:paraId="12F70838" w14:textId="661833B2" w:rsidR="00E552E6" w:rsidRPr="00E552E6" w:rsidRDefault="00E552E6" w:rsidP="00F537E5">
      <w:pPr>
        <w:rPr>
          <w:rFonts w:eastAsia="Calibri"/>
          <w:lang w:eastAsia="ja-JP"/>
        </w:rPr>
      </w:pPr>
      <w:r w:rsidRPr="00E552E6">
        <w:rPr>
          <w:rFonts w:eastAsia="Calibri"/>
          <w:lang w:eastAsia="ja-JP"/>
        </w:rPr>
        <w:t xml:space="preserve">At the WG2 meeting indicated in the timetable above, the </w:t>
      </w:r>
      <w:r w:rsidR="00BD559C">
        <w:rPr>
          <w:rFonts w:eastAsia="Calibri"/>
          <w:lang w:eastAsia="ja-JP"/>
        </w:rPr>
        <w:t>AHG</w:t>
      </w:r>
      <w:r w:rsidRPr="00E552E6">
        <w:rPr>
          <w:rFonts w:eastAsia="Calibri"/>
          <w:lang w:eastAsia="ja-JP"/>
        </w:rPr>
        <w:t xml:space="preserve"> shall submit an initial version for the Working Draft (WD) of the specification as an input contribution. Based on this contribution, the group will collaborate to create a WD.</w:t>
      </w:r>
    </w:p>
    <w:p w14:paraId="51EE9802" w14:textId="77777777" w:rsidR="00E552E6" w:rsidRPr="00E552E6" w:rsidRDefault="00E552E6" w:rsidP="00F537E5">
      <w:pPr>
        <w:rPr>
          <w:rFonts w:eastAsia="Calibri"/>
          <w:lang w:eastAsia="ja-JP"/>
        </w:rPr>
      </w:pPr>
      <w:r w:rsidRPr="00E552E6">
        <w:rPr>
          <w:rFonts w:eastAsia="Calibri"/>
          <w:lang w:eastAsia="ja-JP"/>
        </w:rPr>
        <w:t xml:space="preserve">The WD must include a normative specification of the VCM decoding process, signaling aspects and bitstream syntax. </w:t>
      </w:r>
    </w:p>
    <w:p w14:paraId="48790B8D" w14:textId="3A276E14" w:rsidR="00E552E6" w:rsidRPr="00E552E6" w:rsidRDefault="00E552E6" w:rsidP="00F537E5">
      <w:pPr>
        <w:rPr>
          <w:rFonts w:eastAsia="Calibri"/>
          <w:lang w:eastAsia="ja-JP"/>
        </w:rPr>
      </w:pPr>
      <w:r w:rsidRPr="00E552E6">
        <w:rPr>
          <w:rFonts w:eastAsia="Calibri"/>
          <w:lang w:eastAsia="ja-JP"/>
        </w:rPr>
        <w:t xml:space="preserve">The </w:t>
      </w:r>
      <w:r w:rsidR="00BD559C">
        <w:rPr>
          <w:rFonts w:eastAsia="Calibri"/>
          <w:lang w:eastAsia="ja-JP"/>
        </w:rPr>
        <w:t xml:space="preserve">source </w:t>
      </w:r>
      <w:r w:rsidRPr="00E552E6">
        <w:rPr>
          <w:rFonts w:eastAsia="Calibri"/>
          <w:lang w:eastAsia="ja-JP"/>
        </w:rPr>
        <w:t xml:space="preserve">code of the </w:t>
      </w:r>
      <w:r w:rsidR="00BD559C">
        <w:rPr>
          <w:rFonts w:eastAsia="Calibri"/>
          <w:lang w:eastAsia="ja-JP"/>
        </w:rPr>
        <w:t>selected technologies</w:t>
      </w:r>
      <w:r w:rsidRPr="00E552E6">
        <w:rPr>
          <w:rFonts w:eastAsia="Calibri"/>
          <w:lang w:eastAsia="ja-JP"/>
        </w:rPr>
        <w:t xml:space="preserve"> shall be published in Git within 4 weeks after the </w:t>
      </w:r>
      <w:r w:rsidR="000F3F05">
        <w:rPr>
          <w:rFonts w:eastAsia="Calibri"/>
          <w:lang w:eastAsia="ja-JP"/>
        </w:rPr>
        <w:t>9</w:t>
      </w:r>
      <w:r w:rsidRPr="00E552E6">
        <w:rPr>
          <w:rFonts w:eastAsia="Calibri"/>
          <w:lang w:eastAsia="ja-JP"/>
        </w:rPr>
        <w:t xml:space="preserve">th WG2 meeting where the </w:t>
      </w:r>
      <w:r w:rsidR="001A747C">
        <w:rPr>
          <w:rFonts w:eastAsia="Calibri"/>
          <w:lang w:eastAsia="ja-JP"/>
        </w:rPr>
        <w:t>selected technology is</w:t>
      </w:r>
      <w:r w:rsidRPr="00E552E6">
        <w:rPr>
          <w:rFonts w:eastAsia="Calibri"/>
          <w:lang w:eastAsia="ja-JP"/>
        </w:rPr>
        <w:t xml:space="preserve"> announced. If the proponent(s) fail to publish the source code on time, new technologies will be selected, and a new work plan will be drafted by the WG2 experts. Software coordinators shall be selected from proponent(s)</w:t>
      </w:r>
      <w:r w:rsidR="00A83548">
        <w:rPr>
          <w:rFonts w:eastAsia="Calibri"/>
          <w:lang w:eastAsia="ja-JP"/>
        </w:rPr>
        <w:t xml:space="preserve"> of the selected technology</w:t>
      </w:r>
      <w:r w:rsidRPr="00E552E6">
        <w:rPr>
          <w:rFonts w:eastAsia="Calibri"/>
          <w:lang w:eastAsia="ja-JP"/>
        </w:rPr>
        <w:t xml:space="preserve"> and/or interested experts. If necessary, the merge activity shall be carried out as an open process (i.e., visible to all members of WG2) on the Git repository. The merging of the code shall be completed before the date indicated in the timeline and a contribution by the software coordinator shall describe the merging process, details of how to access the code, and how to jointly develop the code during the standardization process.</w:t>
      </w:r>
    </w:p>
    <w:p w14:paraId="79735942" w14:textId="77777777" w:rsidR="00E552E6" w:rsidRPr="00E552E6" w:rsidRDefault="00E552E6" w:rsidP="00F537E5">
      <w:pPr>
        <w:rPr>
          <w:rFonts w:eastAsia="Calibri"/>
          <w:lang w:eastAsia="ja-JP"/>
        </w:rPr>
      </w:pPr>
      <w:r w:rsidRPr="00E552E6">
        <w:rPr>
          <w:rFonts w:eastAsia="Calibri"/>
          <w:lang w:eastAsia="ja-JP"/>
        </w:rPr>
        <w:t xml:space="preserve">The RM shall be cross-checked by at least 2 independent WG2 member organizations. If a single proposal was chosen, the cross-checking shall verify that </w:t>
      </w:r>
    </w:p>
    <w:p w14:paraId="59343CC6" w14:textId="77777777" w:rsidR="00E552E6" w:rsidRPr="00F537E5" w:rsidRDefault="00E552E6" w:rsidP="00D01080">
      <w:pPr>
        <w:numPr>
          <w:ilvl w:val="0"/>
          <w:numId w:val="12"/>
        </w:numPr>
        <w:spacing w:before="0" w:after="0"/>
        <w:contextualSpacing/>
        <w:rPr>
          <w:rFonts w:eastAsia="Calibri"/>
          <w:lang w:eastAsia="ja-JP"/>
        </w:rPr>
      </w:pPr>
      <w:r w:rsidRPr="00F537E5">
        <w:rPr>
          <w:rFonts w:eastAsia="Calibri"/>
          <w:lang w:eastAsia="ja-JP"/>
        </w:rPr>
        <w:t>the bitstreams generated by the encoder in the RM match the bitstreams in the original CfP submission</w:t>
      </w:r>
    </w:p>
    <w:p w14:paraId="440C6540" w14:textId="77777777" w:rsidR="00E552E6" w:rsidRPr="00F537E5" w:rsidRDefault="00E552E6" w:rsidP="00D01080">
      <w:pPr>
        <w:numPr>
          <w:ilvl w:val="0"/>
          <w:numId w:val="12"/>
        </w:numPr>
        <w:spacing w:before="0" w:after="0"/>
        <w:contextualSpacing/>
        <w:rPr>
          <w:rFonts w:eastAsia="Calibri"/>
          <w:lang w:eastAsia="ja-JP"/>
        </w:rPr>
      </w:pPr>
      <w:r w:rsidRPr="00F537E5">
        <w:rPr>
          <w:rFonts w:eastAsia="Calibri"/>
          <w:lang w:eastAsia="ja-JP"/>
        </w:rPr>
        <w:t>the reconstructed images/videos generated by the decoder in the RM match the reconstructed image/videos generated by the compiled decoder in the original CfP submission</w:t>
      </w:r>
    </w:p>
    <w:p w14:paraId="2A95229D" w14:textId="77777777" w:rsidR="00E552E6" w:rsidRPr="00E552E6" w:rsidRDefault="00E552E6" w:rsidP="00F537E5">
      <w:pPr>
        <w:rPr>
          <w:rFonts w:eastAsia="Calibri"/>
          <w:lang w:eastAsia="ja-JP"/>
        </w:rPr>
      </w:pPr>
      <w:r w:rsidRPr="00E552E6">
        <w:rPr>
          <w:rFonts w:eastAsia="Calibri"/>
          <w:lang w:eastAsia="ja-JP"/>
        </w:rPr>
        <w:t>If the RM is not based on a single proposal, the cross-checking shall produce a set of baseline results for the collaborative development of the VCM standard.</w:t>
      </w:r>
    </w:p>
    <w:p w14:paraId="452D312B" w14:textId="77777777" w:rsidR="00E552E6" w:rsidRPr="00E552E6" w:rsidRDefault="00E552E6" w:rsidP="00F537E5">
      <w:pPr>
        <w:rPr>
          <w:rFonts w:eastAsia="Calibri"/>
          <w:i/>
          <w:lang w:eastAsia="ja-JP"/>
        </w:rPr>
      </w:pPr>
      <w:r w:rsidRPr="00E552E6">
        <w:rPr>
          <w:rFonts w:eastAsia="Calibri"/>
        </w:rPr>
        <w:lastRenderedPageBreak/>
        <w:t xml:space="preserve">In addition, the contribution containing the WD shall include a description of the encoding and decoding algorithms. </w:t>
      </w:r>
      <w:r w:rsidRPr="00E552E6">
        <w:rPr>
          <w:rFonts w:eastAsia="Calibri"/>
          <w:lang w:eastAsia="ja-JP"/>
        </w:rPr>
        <w:t xml:space="preserve">To match this, the RM must include source code that implements the described encoding and decoding algorithms. Note that this does not need to be the exact algorithm used in the proponent’s submission to the CfP but rather the merged software. </w:t>
      </w:r>
      <w:r w:rsidRPr="00E552E6">
        <w:rPr>
          <w:rFonts w:eastAsia="Calibri"/>
          <w:iCs/>
          <w:lang w:eastAsia="ja-JP"/>
        </w:rPr>
        <w:t>Subsequent Core Experiment work for the collaborative development of VCM standard shall use the RM as the “baseline” system in CE performance comparisons</w:t>
      </w:r>
      <w:r w:rsidRPr="00E552E6">
        <w:rPr>
          <w:rFonts w:eastAsia="Calibri"/>
          <w:i/>
          <w:lang w:eastAsia="ja-JP"/>
        </w:rPr>
        <w:t xml:space="preserve">, </w:t>
      </w:r>
      <w:r w:rsidRPr="00E552E6">
        <w:rPr>
          <w:rFonts w:eastAsia="Calibri"/>
          <w:iCs/>
          <w:lang w:eastAsia="ja-JP"/>
        </w:rPr>
        <w:t>against which CE technology is evaluated.</w:t>
      </w:r>
    </w:p>
    <w:p w14:paraId="71C40F77" w14:textId="77777777" w:rsidR="00E552E6" w:rsidRPr="00E552E6" w:rsidRDefault="00E552E6" w:rsidP="00F537E5">
      <w:pPr>
        <w:pStyle w:val="Heading1"/>
        <w:rPr>
          <w:rFonts w:eastAsia="MS Gothic"/>
          <w:lang w:eastAsia="ja-JP"/>
        </w:rPr>
      </w:pPr>
      <w:bookmarkStart w:id="385" w:name="_Toc52531786"/>
      <w:bookmarkStart w:id="386" w:name="_Toc52532016"/>
      <w:bookmarkStart w:id="387" w:name="_Toc52544172"/>
      <w:bookmarkStart w:id="388" w:name="_Toc52792781"/>
      <w:bookmarkStart w:id="389" w:name="_Toc53062056"/>
      <w:bookmarkStart w:id="390" w:name="_Toc53064482"/>
      <w:bookmarkStart w:id="391" w:name="_Toc53558015"/>
      <w:bookmarkStart w:id="392" w:name="_Toc52531787"/>
      <w:bookmarkStart w:id="393" w:name="_Toc52532017"/>
      <w:bookmarkStart w:id="394" w:name="_Toc52544173"/>
      <w:bookmarkStart w:id="395" w:name="_Toc52792782"/>
      <w:bookmarkStart w:id="396" w:name="_Toc53062057"/>
      <w:bookmarkStart w:id="397" w:name="_Toc53064483"/>
      <w:bookmarkStart w:id="398" w:name="_Toc53558016"/>
      <w:bookmarkStart w:id="399" w:name="_Toc88642223"/>
      <w:bookmarkStart w:id="400" w:name="_Toc88654198"/>
      <w:bookmarkStart w:id="401" w:name="_Toc89416573"/>
      <w:bookmarkStart w:id="402" w:name="_Toc88642224"/>
      <w:bookmarkStart w:id="403" w:name="_Toc88654199"/>
      <w:bookmarkStart w:id="404" w:name="_Toc89416574"/>
      <w:bookmarkStart w:id="405" w:name="_Toc88642225"/>
      <w:bookmarkStart w:id="406" w:name="_Toc88654200"/>
      <w:bookmarkStart w:id="407" w:name="_Toc89416575"/>
      <w:bookmarkStart w:id="408" w:name="_Toc88642226"/>
      <w:bookmarkStart w:id="409" w:name="_Toc88654201"/>
      <w:bookmarkStart w:id="410" w:name="_Toc89416576"/>
      <w:bookmarkStart w:id="411" w:name="_Toc88642227"/>
      <w:bookmarkStart w:id="412" w:name="_Toc88654202"/>
      <w:bookmarkStart w:id="413" w:name="_Toc89416577"/>
      <w:bookmarkStart w:id="414" w:name="_Toc88642228"/>
      <w:bookmarkStart w:id="415" w:name="_Toc88654203"/>
      <w:bookmarkStart w:id="416" w:name="_Toc89416578"/>
      <w:bookmarkStart w:id="417" w:name="_Toc52531789"/>
      <w:bookmarkStart w:id="418" w:name="_Toc52532019"/>
      <w:bookmarkStart w:id="419" w:name="_Toc52544175"/>
      <w:bookmarkStart w:id="420" w:name="_Toc52792784"/>
      <w:bookmarkStart w:id="421" w:name="_Toc53062059"/>
      <w:bookmarkStart w:id="422" w:name="_Toc53064485"/>
      <w:bookmarkStart w:id="423" w:name="_Toc53558018"/>
      <w:bookmarkStart w:id="424" w:name="_Toc52531790"/>
      <w:bookmarkStart w:id="425" w:name="_Toc52532020"/>
      <w:bookmarkStart w:id="426" w:name="_Toc52544176"/>
      <w:bookmarkStart w:id="427" w:name="_Toc52792785"/>
      <w:bookmarkStart w:id="428" w:name="_Toc53062060"/>
      <w:bookmarkStart w:id="429" w:name="_Toc53064486"/>
      <w:bookmarkStart w:id="430" w:name="_Toc53558019"/>
      <w:bookmarkStart w:id="431" w:name="_Toc88642229"/>
      <w:bookmarkStart w:id="432" w:name="_Toc88654204"/>
      <w:bookmarkStart w:id="433" w:name="_Toc89416579"/>
      <w:bookmarkStart w:id="434" w:name="_Toc87882268"/>
      <w:bookmarkStart w:id="435" w:name="_Toc87888652"/>
      <w:bookmarkStart w:id="436" w:name="_Toc87882269"/>
      <w:bookmarkStart w:id="437" w:name="_Toc87888653"/>
      <w:bookmarkStart w:id="438" w:name="_Toc87882270"/>
      <w:bookmarkStart w:id="439" w:name="_Toc87888654"/>
      <w:bookmarkStart w:id="440" w:name="_Toc87882271"/>
      <w:bookmarkStart w:id="441" w:name="_Toc87888655"/>
      <w:bookmarkStart w:id="442" w:name="_Toc220647753"/>
      <w:bookmarkStart w:id="443" w:name="_Toc3553488"/>
      <w:bookmarkStart w:id="444" w:name="_Ref85210101"/>
      <w:bookmarkStart w:id="445" w:name="_Ref86675962"/>
      <w:bookmarkStart w:id="446" w:name="_Toc93051174"/>
      <w:bookmarkStart w:id="447" w:name="_Toc102049285"/>
      <w:bookmarkStart w:id="448" w:name="_Toc220647754"/>
      <w:bookmarkEnd w:id="373"/>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sidRPr="00E552E6">
        <w:rPr>
          <w:rFonts w:eastAsia="MS Gothic"/>
          <w:lang w:eastAsia="ja-JP"/>
        </w:rPr>
        <w:t>Call Administrator</w:t>
      </w:r>
      <w:bookmarkEnd w:id="442"/>
      <w:bookmarkEnd w:id="443"/>
      <w:bookmarkEnd w:id="444"/>
      <w:bookmarkEnd w:id="445"/>
      <w:bookmarkEnd w:id="446"/>
      <w:bookmarkEnd w:id="447"/>
    </w:p>
    <w:p w14:paraId="09924810" w14:textId="77777777" w:rsidR="00E552E6" w:rsidRPr="00E552E6" w:rsidRDefault="00E552E6" w:rsidP="00F537E5">
      <w:pPr>
        <w:rPr>
          <w:rFonts w:eastAsia="Calibri"/>
        </w:rPr>
      </w:pPr>
      <w:r w:rsidRPr="00E552E6">
        <w:rPr>
          <w:rFonts w:eastAsia="Calibri"/>
        </w:rPr>
        <w:t>This Call for Proposals is issued by WG2. The WG2 convenor serves as the administrator:</w:t>
      </w:r>
    </w:p>
    <w:p w14:paraId="4BE33CCB" w14:textId="77777777" w:rsidR="00E552E6" w:rsidRPr="00E552E6" w:rsidRDefault="00E552E6" w:rsidP="00F537E5">
      <w:pPr>
        <w:rPr>
          <w:rFonts w:eastAsia="Calibri"/>
        </w:rPr>
      </w:pPr>
      <w:r w:rsidRPr="00E552E6">
        <w:rPr>
          <w:rFonts w:eastAsia="Calibri"/>
        </w:rPr>
        <w:tab/>
        <w:t>Igor Curcio</w:t>
      </w:r>
    </w:p>
    <w:p w14:paraId="67A00D50" w14:textId="77777777" w:rsidR="00E552E6" w:rsidRPr="00E552E6" w:rsidRDefault="00E552E6" w:rsidP="00F537E5">
      <w:pPr>
        <w:rPr>
          <w:rFonts w:eastAsia="Calibri"/>
        </w:rPr>
      </w:pPr>
      <w:r w:rsidRPr="00E552E6">
        <w:rPr>
          <w:rFonts w:eastAsia="Calibri"/>
        </w:rPr>
        <w:tab/>
        <w:t>Convenor, WG2 MPEG Technical Requirements</w:t>
      </w:r>
    </w:p>
    <w:p w14:paraId="022BA08A" w14:textId="2AF8D062" w:rsidR="00E552E6" w:rsidRPr="00E552E6" w:rsidRDefault="00E552E6" w:rsidP="00F537E5">
      <w:pPr>
        <w:rPr>
          <w:rFonts w:eastAsia="Calibri"/>
        </w:rPr>
      </w:pPr>
      <w:r w:rsidRPr="00E552E6">
        <w:rPr>
          <w:rFonts w:eastAsia="Calibri"/>
        </w:rPr>
        <w:tab/>
      </w:r>
      <w:hyperlink r:id="rId20" w:history="1">
        <w:r w:rsidRPr="00E552E6">
          <w:rPr>
            <w:rFonts w:eastAsia="Calibri"/>
            <w:color w:val="0563C1"/>
            <w:u w:val="single"/>
          </w:rPr>
          <w:t>igor.curcio@nokia.com</w:t>
        </w:r>
      </w:hyperlink>
      <w:r w:rsidRPr="00E552E6">
        <w:rPr>
          <w:rFonts w:eastAsia="Calibri"/>
        </w:rPr>
        <w:t xml:space="preserve"> </w:t>
      </w:r>
    </w:p>
    <w:p w14:paraId="5EBA85E1" w14:textId="77777777" w:rsidR="00E552E6" w:rsidRPr="00E552E6" w:rsidRDefault="00E552E6" w:rsidP="00F537E5">
      <w:pPr>
        <w:rPr>
          <w:rFonts w:eastAsia="Calibri"/>
          <w:color w:val="000000"/>
        </w:rPr>
      </w:pPr>
    </w:p>
    <w:p w14:paraId="34AEE7FA" w14:textId="77777777" w:rsidR="00E552E6" w:rsidRPr="00E552E6" w:rsidRDefault="00E552E6" w:rsidP="00F537E5">
      <w:pPr>
        <w:rPr>
          <w:rFonts w:eastAsia="Calibri"/>
          <w:color w:val="000000"/>
        </w:rPr>
      </w:pPr>
      <w:r w:rsidRPr="00E552E6">
        <w:rPr>
          <w:rFonts w:eastAsia="Calibri"/>
          <w:color w:val="000000"/>
        </w:rPr>
        <w:t>For any questions related to this Call for Proposals or associated evaluation procedures please contact the co-chairs of the VCM AhG:</w:t>
      </w:r>
    </w:p>
    <w:tbl>
      <w:tblPr>
        <w:tblStyle w:val="TableGrid5"/>
        <w:tblW w:w="0" w:type="auto"/>
        <w:tblLook w:val="04A0" w:firstRow="1" w:lastRow="0" w:firstColumn="1" w:lastColumn="0" w:noHBand="0" w:noVBand="1"/>
      </w:tblPr>
      <w:tblGrid>
        <w:gridCol w:w="4673"/>
        <w:gridCol w:w="4672"/>
      </w:tblGrid>
      <w:tr w:rsidR="00E552E6" w:rsidRPr="00E552E6" w14:paraId="587F816D" w14:textId="77777777" w:rsidTr="00B75CC9">
        <w:tc>
          <w:tcPr>
            <w:tcW w:w="4675" w:type="dxa"/>
          </w:tcPr>
          <w:p w14:paraId="03277A75"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Christopher Hollmann</w:t>
            </w:r>
          </w:p>
          <w:p w14:paraId="1C918272"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Ericsson</w:t>
            </w:r>
          </w:p>
          <w:p w14:paraId="5A7ED386" w14:textId="058341CE" w:rsidR="00E552E6" w:rsidRPr="00F537E5" w:rsidRDefault="00DB03B8" w:rsidP="00E552E6">
            <w:pPr>
              <w:spacing w:before="0" w:after="0"/>
              <w:rPr>
                <w:rFonts w:ascii="Times New Roman" w:eastAsia="Calibri" w:hAnsi="Times New Roman" w:cs="Times New Roman"/>
              </w:rPr>
            </w:pPr>
            <w:hyperlink r:id="rId21" w:history="1">
              <w:r w:rsidR="00E26D03" w:rsidRPr="00F537E5">
                <w:rPr>
                  <w:rFonts w:ascii="Times New Roman" w:eastAsia="Calibri" w:hAnsi="Times New Roman" w:cs="Times New Roman"/>
                  <w:color w:val="0563C1"/>
                  <w:u w:val="single"/>
                </w:rPr>
                <w:t>christopher.hollmann@ericsson.com</w:t>
              </w:r>
            </w:hyperlink>
            <w:r w:rsidR="00E552E6" w:rsidRPr="00F537E5">
              <w:rPr>
                <w:rFonts w:ascii="Times New Roman" w:eastAsia="Calibri" w:hAnsi="Times New Roman" w:cs="Times New Roman"/>
              </w:rPr>
              <w:t xml:space="preserve"> </w:t>
            </w:r>
          </w:p>
        </w:tc>
        <w:tc>
          <w:tcPr>
            <w:tcW w:w="4675" w:type="dxa"/>
          </w:tcPr>
          <w:p w14:paraId="02334833" w14:textId="77777777" w:rsidR="001A521E" w:rsidRPr="00F537E5" w:rsidRDefault="001A521E" w:rsidP="001A521E">
            <w:pPr>
              <w:spacing w:before="0" w:after="0"/>
              <w:rPr>
                <w:rFonts w:ascii="Times New Roman" w:eastAsia="Calibri" w:hAnsi="Times New Roman" w:cs="Times New Roman"/>
              </w:rPr>
            </w:pPr>
            <w:r w:rsidRPr="00F537E5">
              <w:rPr>
                <w:rFonts w:ascii="Times New Roman" w:eastAsia="Calibri" w:hAnsi="Times New Roman" w:cs="Times New Roman"/>
              </w:rPr>
              <w:t>Shan Liu</w:t>
            </w:r>
          </w:p>
          <w:p w14:paraId="04656B1A" w14:textId="77777777" w:rsidR="001A521E" w:rsidRPr="00F537E5" w:rsidRDefault="001A521E" w:rsidP="001A521E">
            <w:pPr>
              <w:spacing w:before="0" w:after="0"/>
              <w:rPr>
                <w:rFonts w:ascii="Times New Roman" w:eastAsia="Calibri" w:hAnsi="Times New Roman" w:cs="Times New Roman"/>
              </w:rPr>
            </w:pPr>
            <w:r w:rsidRPr="00F537E5">
              <w:rPr>
                <w:rFonts w:ascii="Times New Roman" w:eastAsia="Calibri" w:hAnsi="Times New Roman" w:cs="Times New Roman"/>
              </w:rPr>
              <w:t>Tencent</w:t>
            </w:r>
          </w:p>
          <w:p w14:paraId="005BB01A" w14:textId="54233DF1" w:rsidR="00E552E6" w:rsidRPr="00F537E5" w:rsidRDefault="00DB03B8" w:rsidP="00E552E6">
            <w:pPr>
              <w:spacing w:before="0" w:after="0"/>
              <w:rPr>
                <w:rFonts w:ascii="Times New Roman" w:eastAsia="Calibri" w:hAnsi="Times New Roman" w:cs="Times New Roman"/>
              </w:rPr>
            </w:pPr>
            <w:hyperlink r:id="rId22" w:history="1">
              <w:r w:rsidR="001A521E" w:rsidRPr="00F537E5">
                <w:rPr>
                  <w:rFonts w:ascii="Times New Roman" w:eastAsia="Calibri" w:hAnsi="Times New Roman" w:cs="Times New Roman"/>
                  <w:color w:val="0563C1"/>
                  <w:u w:val="single"/>
                </w:rPr>
                <w:t>shanl@tencent.com</w:t>
              </w:r>
            </w:hyperlink>
            <w:r w:rsidR="001A521E" w:rsidRPr="00F537E5">
              <w:rPr>
                <w:rFonts w:ascii="Times New Roman" w:eastAsia="Calibri" w:hAnsi="Times New Roman" w:cs="Times New Roman"/>
              </w:rPr>
              <w:t xml:space="preserve"> </w:t>
            </w:r>
          </w:p>
        </w:tc>
      </w:tr>
      <w:tr w:rsidR="00E552E6" w:rsidRPr="00E552E6" w14:paraId="3439F57F" w14:textId="77777777" w:rsidTr="00B75CC9">
        <w:tc>
          <w:tcPr>
            <w:tcW w:w="4675" w:type="dxa"/>
          </w:tcPr>
          <w:p w14:paraId="10283CF9" w14:textId="407496A4" w:rsidR="00E26D03" w:rsidRDefault="00E26D03" w:rsidP="00E552E6">
            <w:pPr>
              <w:spacing w:before="0" w:after="0"/>
              <w:rPr>
                <w:rFonts w:ascii="Times New Roman" w:eastAsia="Calibri" w:hAnsi="Times New Roman" w:cs="Times New Roman"/>
              </w:rPr>
            </w:pPr>
            <w:r>
              <w:rPr>
                <w:rFonts w:ascii="Times New Roman" w:eastAsia="Calibri" w:hAnsi="Times New Roman" w:cs="Times New Roman"/>
              </w:rPr>
              <w:t>Chris Rosewarne</w:t>
            </w:r>
          </w:p>
          <w:p w14:paraId="6AB82DDD" w14:textId="79AFE4B3" w:rsidR="00E26D03" w:rsidRDefault="00E26D03" w:rsidP="00E552E6">
            <w:pPr>
              <w:spacing w:before="0" w:after="0"/>
              <w:rPr>
                <w:rFonts w:ascii="Times New Roman" w:eastAsia="Calibri" w:hAnsi="Times New Roman" w:cs="Times New Roman"/>
              </w:rPr>
            </w:pPr>
            <w:r>
              <w:rPr>
                <w:rFonts w:ascii="Times New Roman" w:eastAsia="Calibri" w:hAnsi="Times New Roman" w:cs="Times New Roman"/>
              </w:rPr>
              <w:t>Canon</w:t>
            </w:r>
          </w:p>
          <w:p w14:paraId="567FDB1A" w14:textId="518C43C8" w:rsidR="00E552E6" w:rsidRPr="00F537E5" w:rsidRDefault="00DB03B8" w:rsidP="001A521E">
            <w:pPr>
              <w:spacing w:before="0" w:after="0"/>
              <w:rPr>
                <w:rFonts w:ascii="Times New Roman" w:eastAsia="Calibri" w:hAnsi="Times New Roman" w:cs="Times New Roman"/>
              </w:rPr>
            </w:pPr>
            <w:hyperlink r:id="rId23" w:history="1">
              <w:r w:rsidR="00F02FBE" w:rsidRPr="00F02FBE">
                <w:rPr>
                  <w:rFonts w:ascii="Times New Roman" w:hAnsi="Times New Roman" w:cs="Times New Roman"/>
                  <w:color w:val="0563C1"/>
                  <w:u w:val="single"/>
                  <w:lang w:eastAsia="en-AU"/>
                </w:rPr>
                <w:t>Chris.Rosewarne@canon.com.au</w:t>
              </w:r>
            </w:hyperlink>
          </w:p>
        </w:tc>
        <w:tc>
          <w:tcPr>
            <w:tcW w:w="4675" w:type="dxa"/>
          </w:tcPr>
          <w:p w14:paraId="6DC9DA85"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Yuan Zhang</w:t>
            </w:r>
          </w:p>
          <w:p w14:paraId="73D10CCF" w14:textId="77777777" w:rsidR="00E26D03" w:rsidRPr="00F537E5" w:rsidRDefault="00E26D03" w:rsidP="00E26D03">
            <w:pPr>
              <w:spacing w:before="0" w:after="0"/>
              <w:rPr>
                <w:rFonts w:ascii="Times New Roman" w:eastAsia="Calibri" w:hAnsi="Times New Roman" w:cs="Times New Roman"/>
              </w:rPr>
            </w:pPr>
            <w:r w:rsidRPr="00F537E5">
              <w:rPr>
                <w:rFonts w:ascii="Times New Roman" w:eastAsia="Calibri" w:hAnsi="Times New Roman" w:cs="Times New Roman"/>
              </w:rPr>
              <w:t>China Telecom</w:t>
            </w:r>
          </w:p>
          <w:p w14:paraId="06A99EB3" w14:textId="1112B37E" w:rsidR="00E552E6" w:rsidRPr="00F537E5" w:rsidRDefault="00DB03B8" w:rsidP="00E552E6">
            <w:pPr>
              <w:spacing w:before="0" w:after="0"/>
              <w:rPr>
                <w:rFonts w:ascii="Times New Roman" w:eastAsia="Calibri" w:hAnsi="Times New Roman" w:cs="Times New Roman"/>
              </w:rPr>
            </w:pPr>
            <w:hyperlink r:id="rId24" w:history="1">
              <w:r w:rsidR="00E26D03" w:rsidRPr="00F537E5">
                <w:rPr>
                  <w:rFonts w:ascii="Times New Roman" w:eastAsia="Calibri" w:hAnsi="Times New Roman" w:cs="Times New Roman"/>
                  <w:color w:val="0563C1"/>
                  <w:u w:val="single"/>
                </w:rPr>
                <w:t>zhangy666@chinatelecom.cn</w:t>
              </w:r>
            </w:hyperlink>
          </w:p>
        </w:tc>
      </w:tr>
    </w:tbl>
    <w:p w14:paraId="2E8BD304" w14:textId="77777777" w:rsidR="00E552E6" w:rsidRPr="00E552E6" w:rsidRDefault="00E552E6" w:rsidP="00E552E6">
      <w:pPr>
        <w:spacing w:before="0" w:after="0"/>
        <w:rPr>
          <w:rFonts w:ascii="Calibri" w:eastAsia="Calibri" w:hAnsi="Calibri" w:cs="Arial"/>
        </w:rPr>
      </w:pPr>
    </w:p>
    <w:p w14:paraId="452B1E0A" w14:textId="77777777" w:rsidR="00E552E6" w:rsidRPr="00E552E6" w:rsidRDefault="00E552E6" w:rsidP="00F537E5">
      <w:pPr>
        <w:pStyle w:val="Heading1"/>
        <w:rPr>
          <w:rFonts w:eastAsia="MS Gothic"/>
          <w:lang w:eastAsia="ja-JP"/>
        </w:rPr>
      </w:pPr>
      <w:bookmarkStart w:id="449" w:name="_Toc93051175"/>
      <w:bookmarkStart w:id="450" w:name="_Toc102049286"/>
      <w:r w:rsidRPr="00E552E6">
        <w:rPr>
          <w:rFonts w:eastAsia="MS Gothic"/>
          <w:lang w:eastAsia="ja-JP"/>
        </w:rPr>
        <w:t>Test Administrator</w:t>
      </w:r>
      <w:bookmarkEnd w:id="449"/>
      <w:bookmarkEnd w:id="450"/>
    </w:p>
    <w:p w14:paraId="222C3A74" w14:textId="11E55FB8" w:rsidR="00E552E6" w:rsidRPr="00E552E6" w:rsidRDefault="00E552E6" w:rsidP="00F537E5">
      <w:pPr>
        <w:rPr>
          <w:rFonts w:eastAsia="Calibri"/>
        </w:rPr>
      </w:pPr>
      <w:r w:rsidRPr="00E552E6">
        <w:rPr>
          <w:rFonts w:eastAsia="Calibri"/>
        </w:rPr>
        <w:t xml:space="preserve">The cross-checking activities for proposals are coordinated </w:t>
      </w:r>
      <w:r w:rsidRPr="00445DCE">
        <w:rPr>
          <w:rFonts w:eastAsia="Calibri"/>
        </w:rPr>
        <w:t xml:space="preserve">by </w:t>
      </w:r>
      <w:r w:rsidR="000D6F79" w:rsidRPr="00445DCE">
        <w:rPr>
          <w:rFonts w:eastAsia="Calibri"/>
        </w:rPr>
        <w:t>Chris Rosewarne</w:t>
      </w:r>
      <w:r w:rsidR="00AC1F90">
        <w:rPr>
          <w:rFonts w:eastAsia="Calibri"/>
        </w:rPr>
        <w:t xml:space="preserve"> (</w:t>
      </w:r>
      <w:hyperlink r:id="rId25" w:history="1">
        <w:r w:rsidR="00FE220A">
          <w:rPr>
            <w:rStyle w:val="Hyperlink"/>
            <w:lang w:eastAsia="en-AU"/>
          </w:rPr>
          <w:t>Chris.Rosewarne@canon.com.au</w:t>
        </w:r>
      </w:hyperlink>
      <w:r w:rsidR="00FE220A">
        <w:rPr>
          <w:lang w:eastAsia="en-AU"/>
        </w:rPr>
        <w:t>)</w:t>
      </w:r>
      <w:r w:rsidRPr="00E552E6">
        <w:rPr>
          <w:rFonts w:eastAsia="Calibri"/>
        </w:rPr>
        <w:t>.</w:t>
      </w:r>
    </w:p>
    <w:p w14:paraId="15CB3F4C" w14:textId="11E589F1" w:rsidR="00E552E6" w:rsidRPr="00E552E6" w:rsidRDefault="00E552E6" w:rsidP="00F537E5">
      <w:pPr>
        <w:rPr>
          <w:rFonts w:eastAsia="Calibri"/>
        </w:rPr>
      </w:pPr>
    </w:p>
    <w:p w14:paraId="31480134" w14:textId="77777777" w:rsidR="00E552E6" w:rsidRPr="00E552E6" w:rsidRDefault="00E552E6" w:rsidP="00F537E5">
      <w:pPr>
        <w:pStyle w:val="Heading1"/>
        <w:rPr>
          <w:rFonts w:eastAsia="MS Gothic"/>
          <w:lang w:eastAsia="ja-JP"/>
        </w:rPr>
      </w:pPr>
      <w:bookmarkStart w:id="451" w:name="_Toc87882273"/>
      <w:bookmarkStart w:id="452" w:name="_Toc87888657"/>
      <w:bookmarkStart w:id="453" w:name="_Toc93051176"/>
      <w:bookmarkStart w:id="454" w:name="_Toc102049287"/>
      <w:bookmarkEnd w:id="451"/>
      <w:bookmarkEnd w:id="452"/>
      <w:r w:rsidRPr="00E552E6">
        <w:rPr>
          <w:rFonts w:eastAsia="MS Gothic"/>
          <w:lang w:eastAsia="ja-JP"/>
        </w:rPr>
        <w:t>Email reflector</w:t>
      </w:r>
      <w:bookmarkEnd w:id="453"/>
      <w:bookmarkEnd w:id="454"/>
    </w:p>
    <w:p w14:paraId="32630361" w14:textId="2795C20E" w:rsidR="00E552E6" w:rsidRPr="00E552E6" w:rsidRDefault="00E552E6" w:rsidP="00F537E5">
      <w:pPr>
        <w:rPr>
          <w:rFonts w:eastAsia="Calibri"/>
        </w:rPr>
      </w:pPr>
      <w:r w:rsidRPr="00E552E6">
        <w:rPr>
          <w:rFonts w:eastAsia="Calibri"/>
        </w:rPr>
        <w:t xml:space="preserve">For communication, usage of the reflector is encouraged: </w:t>
      </w:r>
      <w:hyperlink r:id="rId26" w:history="1">
        <w:r w:rsidRPr="00E552E6">
          <w:rPr>
            <w:rFonts w:eastAsia="Calibri"/>
            <w:color w:val="0563C1"/>
            <w:u w:val="single"/>
          </w:rPr>
          <w:t>mpeg-vcm@lists.aau.at</w:t>
        </w:r>
      </w:hyperlink>
    </w:p>
    <w:p w14:paraId="1B8571C3" w14:textId="157C9BA7" w:rsidR="00E552E6" w:rsidRPr="00E552E6" w:rsidRDefault="00E552E6" w:rsidP="00F537E5">
      <w:pPr>
        <w:rPr>
          <w:rFonts w:eastAsia="Calibri"/>
        </w:rPr>
      </w:pPr>
      <w:r w:rsidRPr="00E552E6">
        <w:rPr>
          <w:rFonts w:eastAsia="Calibri"/>
        </w:rPr>
        <w:t xml:space="preserve">You can subscribe etc. to the VCM reflector on the following </w:t>
      </w:r>
      <w:r w:rsidR="00385F34">
        <w:rPr>
          <w:rFonts w:eastAsia="Calibri"/>
        </w:rPr>
        <w:t>web</w:t>
      </w:r>
      <w:r w:rsidRPr="00E552E6">
        <w:rPr>
          <w:rFonts w:eastAsia="Calibri"/>
        </w:rPr>
        <w:t xml:space="preserve">page: </w:t>
      </w:r>
      <w:hyperlink r:id="rId27" w:history="1">
        <w:r w:rsidRPr="00E552E6">
          <w:rPr>
            <w:rFonts w:eastAsia="Calibri"/>
            <w:color w:val="0563C1"/>
            <w:u w:val="single"/>
          </w:rPr>
          <w:t>https://lists.aau.at/mailman/listinfo/mpeg-vcm</w:t>
        </w:r>
      </w:hyperlink>
    </w:p>
    <w:p w14:paraId="696A114A" w14:textId="77777777" w:rsidR="00E552E6" w:rsidRPr="00E552E6" w:rsidRDefault="00E552E6" w:rsidP="00F537E5">
      <w:pPr>
        <w:rPr>
          <w:rFonts w:eastAsia="Calibri"/>
        </w:rPr>
      </w:pPr>
      <w:r w:rsidRPr="00E552E6">
        <w:rPr>
          <w:rFonts w:eastAsia="Calibri"/>
        </w:rPr>
        <w:t>Important information such as scheduling for AhG, BoG or WG2 meetings may be shared via this reflector.</w:t>
      </w:r>
    </w:p>
    <w:p w14:paraId="252640B7" w14:textId="059108DE" w:rsidR="00E552E6" w:rsidRPr="00E552E6" w:rsidRDefault="00E552E6" w:rsidP="00F537E5">
      <w:pPr>
        <w:rPr>
          <w:rFonts w:eastAsia="Calibri"/>
        </w:rPr>
      </w:pPr>
      <w:r w:rsidRPr="00E552E6">
        <w:rPr>
          <w:rFonts w:eastAsia="Calibri"/>
        </w:rPr>
        <w:t xml:space="preserve">WG2 is using the following reflector: </w:t>
      </w:r>
      <w:hyperlink r:id="rId28" w:history="1">
        <w:r w:rsidRPr="00E552E6">
          <w:rPr>
            <w:rFonts w:eastAsia="Calibri"/>
            <w:color w:val="0563C1"/>
            <w:u w:val="single"/>
          </w:rPr>
          <w:t>mpeg-req@lists.aau.at</w:t>
        </w:r>
      </w:hyperlink>
    </w:p>
    <w:p w14:paraId="478D777C" w14:textId="686C15F4" w:rsidR="00E552E6" w:rsidRPr="00E552E6" w:rsidRDefault="00E552E6" w:rsidP="00F537E5">
      <w:pPr>
        <w:rPr>
          <w:rFonts w:eastAsia="Calibri"/>
        </w:rPr>
      </w:pPr>
      <w:r w:rsidRPr="00E552E6">
        <w:rPr>
          <w:rFonts w:eastAsia="Calibri"/>
        </w:rPr>
        <w:t xml:space="preserve">You can subscribe etc. to the WG2 reflector on the following </w:t>
      </w:r>
      <w:r w:rsidR="00385F34">
        <w:rPr>
          <w:rFonts w:eastAsia="Calibri"/>
        </w:rPr>
        <w:t>w</w:t>
      </w:r>
      <w:r w:rsidRPr="00E552E6">
        <w:rPr>
          <w:rFonts w:eastAsia="Calibri"/>
        </w:rPr>
        <w:t>e</w:t>
      </w:r>
      <w:r w:rsidR="00385F34">
        <w:rPr>
          <w:rFonts w:eastAsia="Calibri"/>
        </w:rPr>
        <w:t>b</w:t>
      </w:r>
      <w:r w:rsidRPr="00E552E6">
        <w:rPr>
          <w:rFonts w:eastAsia="Calibri"/>
        </w:rPr>
        <w:t xml:space="preserve">page: </w:t>
      </w:r>
      <w:hyperlink r:id="rId29" w:history="1">
        <w:r w:rsidRPr="00E552E6">
          <w:rPr>
            <w:rFonts w:eastAsia="Calibri"/>
            <w:color w:val="0563C1"/>
            <w:u w:val="single"/>
          </w:rPr>
          <w:t>https://lists.aau.at/mailman/listinfo/mpeg-req</w:t>
        </w:r>
      </w:hyperlink>
      <w:r w:rsidRPr="00E552E6">
        <w:rPr>
          <w:rFonts w:eastAsia="Calibri"/>
        </w:rPr>
        <w:t xml:space="preserve"> </w:t>
      </w:r>
    </w:p>
    <w:p w14:paraId="192DA312" w14:textId="6B8A1339" w:rsidR="00E552E6" w:rsidRPr="00E552E6" w:rsidRDefault="00E552E6" w:rsidP="00F537E5">
      <w:pPr>
        <w:pStyle w:val="Heading1"/>
        <w:rPr>
          <w:rFonts w:eastAsia="MS Gothic"/>
          <w:lang w:eastAsia="ja-JP"/>
        </w:rPr>
      </w:pPr>
      <w:bookmarkStart w:id="455" w:name="_Toc86926655"/>
      <w:bookmarkStart w:id="456" w:name="_Toc87008015"/>
      <w:bookmarkStart w:id="457" w:name="_Toc87882275"/>
      <w:bookmarkStart w:id="458" w:name="_Toc87888659"/>
      <w:bookmarkStart w:id="459" w:name="_Toc3553489"/>
      <w:bookmarkStart w:id="460" w:name="_Toc93051177"/>
      <w:bookmarkStart w:id="461" w:name="_Toc102049288"/>
      <w:bookmarkEnd w:id="455"/>
      <w:bookmarkEnd w:id="456"/>
      <w:bookmarkEnd w:id="457"/>
      <w:bookmarkEnd w:id="458"/>
      <w:r w:rsidRPr="00E552E6">
        <w:rPr>
          <w:rFonts w:eastAsia="MS Gothic"/>
          <w:lang w:eastAsia="ja-JP"/>
        </w:rPr>
        <w:t>References</w:t>
      </w:r>
      <w:bookmarkEnd w:id="448"/>
      <w:bookmarkEnd w:id="459"/>
      <w:bookmarkEnd w:id="460"/>
      <w:bookmarkEnd w:id="461"/>
    </w:p>
    <w:p w14:paraId="4D70E30E" w14:textId="14986222" w:rsidR="00E552E6" w:rsidRPr="00F537E5" w:rsidRDefault="00E552E6" w:rsidP="006D48E3">
      <w:pPr>
        <w:numPr>
          <w:ilvl w:val="0"/>
          <w:numId w:val="6"/>
        </w:numPr>
        <w:spacing w:before="0" w:after="0"/>
        <w:contextualSpacing/>
        <w:rPr>
          <w:rFonts w:eastAsia="Calibri"/>
        </w:rPr>
      </w:pPr>
      <w:bookmarkStart w:id="462" w:name="_Ref88569969"/>
      <w:r w:rsidRPr="00590034">
        <w:rPr>
          <w:rFonts w:eastAsia="Calibri"/>
        </w:rPr>
        <w:t>N</w:t>
      </w:r>
      <w:r w:rsidR="00011205" w:rsidRPr="00590034">
        <w:rPr>
          <w:rFonts w:eastAsia="Calibri"/>
        </w:rPr>
        <w:t>190</w:t>
      </w:r>
      <w:r w:rsidRPr="00F537E5">
        <w:rPr>
          <w:rFonts w:eastAsia="Calibri"/>
        </w:rPr>
        <w:t xml:space="preserve"> Requirements and Use cases for Video Coding for Machines</w:t>
      </w:r>
      <w:bookmarkEnd w:id="462"/>
    </w:p>
    <w:p w14:paraId="7EC36294" w14:textId="2EE6F39F" w:rsidR="00E552E6" w:rsidRPr="00F537E5" w:rsidRDefault="00E552E6" w:rsidP="00D01080">
      <w:pPr>
        <w:numPr>
          <w:ilvl w:val="0"/>
          <w:numId w:val="6"/>
        </w:numPr>
        <w:spacing w:before="0" w:after="0"/>
        <w:contextualSpacing/>
        <w:rPr>
          <w:rFonts w:eastAsia="Calibri"/>
        </w:rPr>
      </w:pPr>
      <w:bookmarkStart w:id="463" w:name="_Ref86672044"/>
      <w:r w:rsidRPr="00590034">
        <w:rPr>
          <w:rFonts w:eastAsia="Calibri"/>
        </w:rPr>
        <w:t>N</w:t>
      </w:r>
      <w:r w:rsidR="00011205" w:rsidRPr="00590034">
        <w:rPr>
          <w:rFonts w:eastAsia="Calibri"/>
        </w:rPr>
        <w:t>192</w:t>
      </w:r>
      <w:r w:rsidRPr="00F537E5">
        <w:rPr>
          <w:rFonts w:eastAsia="Calibri"/>
        </w:rPr>
        <w:t xml:space="preserve"> Common Test Conditions and Evaluation Methodology for Video Coding for Machines</w:t>
      </w:r>
      <w:bookmarkEnd w:id="463"/>
    </w:p>
    <w:p w14:paraId="28A9C772" w14:textId="0F64BFD9" w:rsidR="00E552E6" w:rsidRPr="00E552E6" w:rsidRDefault="00E552E6" w:rsidP="00F537E5">
      <w:pPr>
        <w:pStyle w:val="Heading1"/>
        <w:rPr>
          <w:rFonts w:eastAsia="MS Gothic"/>
          <w:lang w:eastAsia="ja-JP"/>
        </w:rPr>
      </w:pPr>
      <w:bookmarkStart w:id="464" w:name="_Toc53558023"/>
      <w:bookmarkStart w:id="465" w:name="_Toc53558024"/>
      <w:bookmarkStart w:id="466" w:name="_Toc53558025"/>
      <w:bookmarkStart w:id="467" w:name="_Toc53558026"/>
      <w:bookmarkStart w:id="468" w:name="_Toc53558036"/>
      <w:bookmarkStart w:id="469" w:name="_Toc53558039"/>
      <w:bookmarkStart w:id="470" w:name="_Toc53558042"/>
      <w:bookmarkStart w:id="471" w:name="_Toc53558043"/>
      <w:bookmarkStart w:id="472" w:name="_Toc53558044"/>
      <w:bookmarkStart w:id="473" w:name="_Toc53558045"/>
      <w:bookmarkStart w:id="474" w:name="_Toc53558055"/>
      <w:bookmarkStart w:id="475" w:name="_Toc53558058"/>
      <w:bookmarkStart w:id="476" w:name="_Toc53558061"/>
      <w:bookmarkStart w:id="477" w:name="_Toc53558062"/>
      <w:bookmarkStart w:id="478" w:name="_Toc53558063"/>
      <w:bookmarkStart w:id="479" w:name="_Toc53558064"/>
      <w:bookmarkStart w:id="480" w:name="_Toc53558074"/>
      <w:bookmarkStart w:id="481" w:name="_Toc53558077"/>
      <w:bookmarkStart w:id="482" w:name="_Toc53558080"/>
      <w:bookmarkStart w:id="483" w:name="_Toc53558081"/>
      <w:bookmarkStart w:id="484" w:name="_Toc53558082"/>
      <w:bookmarkStart w:id="485" w:name="_Toc53558083"/>
      <w:bookmarkStart w:id="486" w:name="_Toc53558084"/>
      <w:bookmarkStart w:id="487" w:name="_Toc53558085"/>
      <w:bookmarkStart w:id="488" w:name="_Toc53558086"/>
      <w:bookmarkStart w:id="489" w:name="_Toc53558087"/>
      <w:bookmarkStart w:id="490" w:name="_Toc53558088"/>
      <w:bookmarkStart w:id="491" w:name="_Toc53558089"/>
      <w:bookmarkStart w:id="492" w:name="_Toc53558090"/>
      <w:bookmarkStart w:id="493" w:name="_Toc53558091"/>
      <w:bookmarkStart w:id="494" w:name="_Toc53558092"/>
      <w:bookmarkStart w:id="495" w:name="_Toc53558117"/>
      <w:bookmarkStart w:id="496" w:name="_Toc53558118"/>
      <w:bookmarkStart w:id="497" w:name="_Toc53558119"/>
      <w:bookmarkStart w:id="498" w:name="_Toc53558120"/>
      <w:bookmarkStart w:id="499" w:name="_Toc53558121"/>
      <w:bookmarkStart w:id="500" w:name="_Toc53558122"/>
      <w:bookmarkStart w:id="501" w:name="_Toc53558123"/>
      <w:bookmarkStart w:id="502" w:name="_Toc53558124"/>
      <w:bookmarkStart w:id="503" w:name="_Toc53558134"/>
      <w:bookmarkStart w:id="504" w:name="_Toc53558135"/>
      <w:bookmarkStart w:id="505" w:name="_Toc53558136"/>
      <w:bookmarkStart w:id="506" w:name="_Toc93051178"/>
      <w:bookmarkStart w:id="507" w:name="_Toc102049289"/>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E552E6">
        <w:rPr>
          <w:rFonts w:eastAsia="MS Gothic"/>
          <w:lang w:eastAsia="ja-JP"/>
        </w:rPr>
        <w:lastRenderedPageBreak/>
        <w:t>Copyright Header for VCM Reference Software</w:t>
      </w:r>
      <w:bookmarkEnd w:id="506"/>
      <w:bookmarkEnd w:id="507"/>
    </w:p>
    <w:p w14:paraId="145527AD" w14:textId="77777777" w:rsidR="00E552E6" w:rsidRPr="00E552E6" w:rsidRDefault="00E552E6" w:rsidP="00E552E6">
      <w:pPr>
        <w:spacing w:before="0" w:after="0"/>
        <w:rPr>
          <w:rFonts w:ascii="Calibri" w:eastAsia="Calibri" w:hAnsi="Calibri" w:cs="Arial"/>
          <w:lang w:eastAsia="ja-JP"/>
        </w:rPr>
      </w:pPr>
    </w:p>
    <w:p w14:paraId="21DFC15C" w14:textId="77777777" w:rsidR="00E552E6" w:rsidRPr="00F537E5" w:rsidRDefault="00E552E6" w:rsidP="00E552E6">
      <w:pPr>
        <w:spacing w:before="0" w:after="0"/>
        <w:rPr>
          <w:rFonts w:eastAsia="Calibri"/>
        </w:rPr>
      </w:pPr>
      <w:r w:rsidRPr="00F537E5">
        <w:rPr>
          <w:rFonts w:eastAsia="Calibri"/>
          <w:lang w:eastAsia="ja-JP"/>
        </w:rPr>
        <w:t xml:space="preserve">All </w:t>
      </w:r>
      <w:r w:rsidRPr="00F537E5">
        <w:rPr>
          <w:rFonts w:eastAsia="Calibri"/>
        </w:rPr>
        <w:t>VCM Reference Software files shall contain the following header:</w:t>
      </w:r>
    </w:p>
    <w:p w14:paraId="2009B207" w14:textId="77777777" w:rsidR="00E552E6" w:rsidRPr="00F537E5" w:rsidRDefault="00E552E6" w:rsidP="00E552E6">
      <w:pPr>
        <w:spacing w:before="0" w:after="0"/>
        <w:rPr>
          <w:rFonts w:eastAsia="Calibri"/>
        </w:rPr>
      </w:pPr>
    </w:p>
    <w:p w14:paraId="20FBCBBD"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The copyright in this software is being made available under the BSD</w:t>
      </w:r>
    </w:p>
    <w:p w14:paraId="76C3CA61"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License, included below. This software may be subject to other third party</w:t>
      </w:r>
    </w:p>
    <w:p w14:paraId="5037D855"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and contributor rights, including patent rights, and no such rights are</w:t>
      </w:r>
    </w:p>
    <w:p w14:paraId="097320B4"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granted under this license.</w:t>
      </w:r>
    </w:p>
    <w:p w14:paraId="20BA5B7B"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2854391A"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Copyright (c) 2022, ISO/IEC</w:t>
      </w:r>
    </w:p>
    <w:p w14:paraId="421F75DC"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All rights reserved.</w:t>
      </w:r>
    </w:p>
    <w:p w14:paraId="4BF9437A"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349E6EE5"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Redistribution and use in source and binary forms, with or without</w:t>
      </w:r>
    </w:p>
    <w:p w14:paraId="3D111D49"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modification, are permitted provided that the following conditions are met:</w:t>
      </w:r>
    </w:p>
    <w:p w14:paraId="549D480B"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30E1B5A0"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 Redistributions of source code must retain the above copyright notice,</w:t>
      </w:r>
    </w:p>
    <w:p w14:paraId="5E01769E"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this list of conditions and the following disclaimer.</w:t>
      </w:r>
    </w:p>
    <w:p w14:paraId="79306DC7"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 Redistributions in binary form must reproduce the above copyright notice,</w:t>
      </w:r>
    </w:p>
    <w:p w14:paraId="51F05817"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this list of conditions and the following disclaimer in the documentation</w:t>
      </w:r>
    </w:p>
    <w:p w14:paraId="0C703A4F"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and/or other materials provided with the distribution.</w:t>
      </w:r>
    </w:p>
    <w:p w14:paraId="487994E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 Neither the name of the ISO/IEC nor the names of its contributors may</w:t>
      </w:r>
    </w:p>
    <w:p w14:paraId="7B526890"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be used to endorse or promote products derived from this software without</w:t>
      </w:r>
    </w:p>
    <w:p w14:paraId="238245D0"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specific prior written permission.</w:t>
      </w:r>
    </w:p>
    <w:p w14:paraId="57BD0CCF"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w:t>
      </w:r>
    </w:p>
    <w:p w14:paraId="0AA14FA6"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THIS SOFTWARE IS PROVIDED BY THE COPYRIGHT HOLDERS AND CONTRIBUTORS "AS IS"</w:t>
      </w:r>
    </w:p>
    <w:p w14:paraId="69793CBD"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AND ANY EXPRESS OR IMPLIED WARRANTIES, INCLUDING, BUT NOT LIMITED TO, THE</w:t>
      </w:r>
    </w:p>
    <w:p w14:paraId="6B1C09A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IMPLIED WARRANTIES OF MERCHANTABILITY AND FITNESS FOR A PARTICULAR PURPOSE</w:t>
      </w:r>
    </w:p>
    <w:p w14:paraId="2DAB5A8F"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ARE DISCLAIMED. IN NO EVENT SHALL THE COPYRIGHT HOLDER OR CONTRIBUTORS</w:t>
      </w:r>
    </w:p>
    <w:p w14:paraId="21BDE26A"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BE LIABLE FOR ANY DIRECT, INDIRECT, INCIDENTAL, SPECIAL, EXEMPLARY, OR</w:t>
      </w:r>
    </w:p>
    <w:p w14:paraId="0CA3B46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CONSEQUENTIAL DAMAGES (INCLUDING, BUT NOT LIMITED TO, PROCUREMENT OF</w:t>
      </w:r>
    </w:p>
    <w:p w14:paraId="7F4CC096"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SUBSTITUTE GOODS OR SERVICES; LOSS OF USE, DATA, OR PROFITS; OR BUSINESS</w:t>
      </w:r>
    </w:p>
    <w:p w14:paraId="3E852D48"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INTERRUPTION) HOWEVER CAUSED AND ON ANY THEORY OF LIABILITY, WHETHER IN</w:t>
      </w:r>
    </w:p>
    <w:p w14:paraId="1627077D"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CONTRACT, STRICT LIABILITY, OR TORT (INCLUDING NEGLIGENCE OR OTHERWISE)</w:t>
      </w:r>
    </w:p>
    <w:p w14:paraId="72570233"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ARISING IN ANY WAY OUT OF THE USE OF THIS SOFTWARE, EVEN IF ADVISED OF</w:t>
      </w:r>
    </w:p>
    <w:p w14:paraId="0EFC5CC9" w14:textId="77777777" w:rsidR="00E552E6" w:rsidRPr="00F537E5" w:rsidRDefault="00E552E6" w:rsidP="00E552E6">
      <w:pPr>
        <w:tabs>
          <w:tab w:val="left" w:pos="593"/>
        </w:tabs>
        <w:autoSpaceDE w:val="0"/>
        <w:autoSpaceDN w:val="0"/>
        <w:adjustRightInd w:val="0"/>
        <w:spacing w:before="0" w:after="0"/>
        <w:rPr>
          <w:rFonts w:eastAsia="Calibri"/>
          <w:color w:val="000000"/>
          <w:szCs w:val="20"/>
        </w:rPr>
      </w:pPr>
      <w:r w:rsidRPr="00F537E5">
        <w:rPr>
          <w:rFonts w:eastAsia="Calibri"/>
          <w:color w:val="000000"/>
          <w:szCs w:val="20"/>
        </w:rPr>
        <w:t xml:space="preserve"> * THE POSSIBILITY OF SUCH DAMAGE.</w:t>
      </w:r>
    </w:p>
    <w:p w14:paraId="1498242A" w14:textId="4C03890E" w:rsidR="00BA31E2" w:rsidRDefault="00E552E6" w:rsidP="00C702A1">
      <w:pPr>
        <w:tabs>
          <w:tab w:val="left" w:pos="593"/>
        </w:tabs>
        <w:autoSpaceDE w:val="0"/>
        <w:autoSpaceDN w:val="0"/>
        <w:adjustRightInd w:val="0"/>
        <w:spacing w:before="0" w:after="0"/>
        <w:rPr>
          <w:lang w:eastAsia="zh-TW"/>
        </w:rPr>
      </w:pPr>
      <w:r w:rsidRPr="00F537E5">
        <w:rPr>
          <w:rFonts w:eastAsia="Calibri"/>
          <w:color w:val="000000"/>
          <w:szCs w:val="20"/>
        </w:rPr>
        <w:t xml:space="preserve"> */</w:t>
      </w:r>
      <w:bookmarkStart w:id="508" w:name="_Toc87888664"/>
      <w:bookmarkStart w:id="509" w:name="_1316530261"/>
      <w:bookmarkStart w:id="510" w:name="_1318796773"/>
      <w:bookmarkStart w:id="511" w:name="_1316535432"/>
      <w:bookmarkStart w:id="512" w:name="_1325554413"/>
      <w:bookmarkStart w:id="513" w:name="_1316533934"/>
      <w:bookmarkStart w:id="514" w:name="_1325555141"/>
      <w:bookmarkEnd w:id="508"/>
      <w:bookmarkEnd w:id="509"/>
      <w:bookmarkEnd w:id="510"/>
      <w:bookmarkEnd w:id="511"/>
      <w:bookmarkEnd w:id="512"/>
      <w:bookmarkEnd w:id="513"/>
      <w:bookmarkEnd w:id="514"/>
    </w:p>
    <w:p w14:paraId="332D87E4" w14:textId="77777777" w:rsidR="00C702A1" w:rsidRPr="00846622" w:rsidRDefault="00C702A1" w:rsidP="00590034">
      <w:pPr>
        <w:tabs>
          <w:tab w:val="left" w:pos="593"/>
        </w:tabs>
        <w:autoSpaceDE w:val="0"/>
        <w:autoSpaceDN w:val="0"/>
        <w:adjustRightInd w:val="0"/>
        <w:spacing w:before="0" w:after="0"/>
        <w:rPr>
          <w:lang w:eastAsia="zh-TW"/>
        </w:rPr>
      </w:pPr>
    </w:p>
    <w:sectPr w:rsidR="00C702A1" w:rsidRPr="00846622">
      <w:footerReference w:type="default" r:id="rId30"/>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C88E" w14:textId="77777777" w:rsidR="00DB03B8" w:rsidRDefault="00DB03B8"/>
  </w:endnote>
  <w:endnote w:type="continuationSeparator" w:id="0">
    <w:p w14:paraId="45B9DC8C" w14:textId="77777777" w:rsidR="00DB03B8" w:rsidRDefault="00DB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default"/>
    <w:sig w:usb0="00000000" w:usb1="00000000"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Palatino">
    <w:panose1 w:val="00000000000000000000"/>
    <w:charset w:val="4D"/>
    <w:family w:val="auto"/>
    <w:notTrueType/>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01"/>
    <w:family w:val="roman"/>
    <w:pitch w:val="default"/>
  </w:font>
  <w:font w:name="Noto Sans CJK SC Regular">
    <w:altName w:val="Calibri"/>
    <w:charset w:val="00"/>
    <w:family w:val="auto"/>
    <w:pitch w:val="variable"/>
  </w:font>
  <w:font w:name="FreeSans">
    <w:altName w:val="Segoe Print"/>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EndPr/>
    <w:sdtContent>
      <w:p w14:paraId="287960DA" w14:textId="77777777" w:rsidR="00FD6462" w:rsidRDefault="00FD6462">
        <w:pPr>
          <w:pStyle w:val="Footer"/>
          <w:jc w:val="center"/>
        </w:pPr>
        <w:r>
          <w:fldChar w:fldCharType="begin"/>
        </w:r>
        <w:r>
          <w:instrText xml:space="preserve"> PAGE   \* MERGEFORMAT </w:instrText>
        </w:r>
        <w:r>
          <w:fldChar w:fldCharType="separate"/>
        </w:r>
        <w:r>
          <w:t>2</w:t>
        </w:r>
        <w:r>
          <w:fldChar w:fldCharType="end"/>
        </w:r>
      </w:p>
    </w:sdtContent>
  </w:sdt>
  <w:p w14:paraId="53855274" w14:textId="77777777" w:rsidR="00FD6462" w:rsidRDefault="00FD64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A34C4" w14:textId="77777777" w:rsidR="00DB03B8" w:rsidRDefault="00DB03B8"/>
  </w:footnote>
  <w:footnote w:type="continuationSeparator" w:id="0">
    <w:p w14:paraId="13952B42" w14:textId="77777777" w:rsidR="00DB03B8" w:rsidRDefault="00DB0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1EF30C9E"/>
    <w:multiLevelType w:val="hybridMultilevel"/>
    <w:tmpl w:val="9A1C8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FB51204"/>
    <w:multiLevelType w:val="multilevel"/>
    <w:tmpl w:val="C31224DC"/>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num" w:pos="720"/>
        </w:tabs>
        <w:ind w:left="0" w:firstLine="0"/>
      </w:pPr>
      <w:rPr>
        <w:rFonts w:hint="default"/>
        <w:b/>
        <w:i w:val="0"/>
      </w:rPr>
    </w:lvl>
    <w:lvl w:ilvl="2">
      <w:start w:val="1"/>
      <w:numFmt w:val="decimal"/>
      <w:pStyle w:val="a3"/>
      <w:lvlText w:val="%1.%2.%3."/>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4"/>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3"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6" w15:restartNumberingAfterBreak="0">
    <w:nsid w:val="4C1F7F46"/>
    <w:multiLevelType w:val="multilevel"/>
    <w:tmpl w:val="E0E8ABE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56"/>
        </w:tabs>
        <w:ind w:left="75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5A180FA5"/>
    <w:multiLevelType w:val="hybridMultilevel"/>
    <w:tmpl w:val="BCB02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EB4701"/>
    <w:multiLevelType w:val="hybridMultilevel"/>
    <w:tmpl w:val="D3E8F500"/>
    <w:lvl w:ilvl="0" w:tplc="3C084B44">
      <w:start w:val="2"/>
      <w:numFmt w:val="bullet"/>
      <w:lvlText w:val="-"/>
      <w:lvlJc w:val="left"/>
      <w:pPr>
        <w:ind w:left="720" w:hanging="360"/>
      </w:pPr>
      <w:rPr>
        <w:rFonts w:ascii="Times New Roman" w:eastAsia="Calibr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0"/>
  </w:num>
  <w:num w:numId="6">
    <w:abstractNumId w:val="3"/>
  </w:num>
  <w:num w:numId="7">
    <w:abstractNumId w:val="9"/>
  </w:num>
  <w:num w:numId="8">
    <w:abstractNumId w:val="4"/>
  </w:num>
  <w:num w:numId="9">
    <w:abstractNumId w:val="11"/>
  </w:num>
  <w:num w:numId="10">
    <w:abstractNumId w:val="2"/>
  </w:num>
  <w:num w:numId="11">
    <w:abstractNumId w:val="1"/>
  </w:num>
  <w:num w:numId="12">
    <w:abstractNumId w:val="7"/>
  </w:num>
  <w:num w:numId="13">
    <w:abstractNumId w:val="1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opher Hollmann">
    <w15:presenceInfo w15:providerId="AD" w15:userId="S::christopher.hollmann@ericsson.com::a4c1ec2e-8c58-4719-a9c8-a89840bae2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s>
  <w:rsids>
    <w:rsidRoot w:val="00337F9A"/>
    <w:rsid w:val="00000B6A"/>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D4D"/>
    <w:rsid w:val="00020DE8"/>
    <w:rsid w:val="000234DC"/>
    <w:rsid w:val="0002459C"/>
    <w:rsid w:val="00024E11"/>
    <w:rsid w:val="000266E3"/>
    <w:rsid w:val="00026883"/>
    <w:rsid w:val="00027110"/>
    <w:rsid w:val="0002781B"/>
    <w:rsid w:val="000315F8"/>
    <w:rsid w:val="000317B6"/>
    <w:rsid w:val="00031F63"/>
    <w:rsid w:val="00033914"/>
    <w:rsid w:val="00033AE5"/>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5036B"/>
    <w:rsid w:val="00050B34"/>
    <w:rsid w:val="00050B9D"/>
    <w:rsid w:val="000515BF"/>
    <w:rsid w:val="0005171C"/>
    <w:rsid w:val="0005195A"/>
    <w:rsid w:val="00051DA2"/>
    <w:rsid w:val="00051FF3"/>
    <w:rsid w:val="0005311C"/>
    <w:rsid w:val="00053335"/>
    <w:rsid w:val="00053A86"/>
    <w:rsid w:val="00054024"/>
    <w:rsid w:val="00056112"/>
    <w:rsid w:val="0006131E"/>
    <w:rsid w:val="00061F90"/>
    <w:rsid w:val="00062615"/>
    <w:rsid w:val="000628DC"/>
    <w:rsid w:val="00062EC5"/>
    <w:rsid w:val="0006354B"/>
    <w:rsid w:val="000638A5"/>
    <w:rsid w:val="00063D86"/>
    <w:rsid w:val="00064778"/>
    <w:rsid w:val="00064E3B"/>
    <w:rsid w:val="000668F3"/>
    <w:rsid w:val="00070FD4"/>
    <w:rsid w:val="000715BB"/>
    <w:rsid w:val="00072BDA"/>
    <w:rsid w:val="00074BC5"/>
    <w:rsid w:val="000757BA"/>
    <w:rsid w:val="00076CA8"/>
    <w:rsid w:val="0007724F"/>
    <w:rsid w:val="000779B9"/>
    <w:rsid w:val="0008268E"/>
    <w:rsid w:val="00082F08"/>
    <w:rsid w:val="00083448"/>
    <w:rsid w:val="00083D3A"/>
    <w:rsid w:val="00084091"/>
    <w:rsid w:val="00084448"/>
    <w:rsid w:val="00084B5F"/>
    <w:rsid w:val="00084F70"/>
    <w:rsid w:val="00085694"/>
    <w:rsid w:val="0008572A"/>
    <w:rsid w:val="000864EA"/>
    <w:rsid w:val="00086D51"/>
    <w:rsid w:val="00086E6E"/>
    <w:rsid w:val="00087073"/>
    <w:rsid w:val="00090604"/>
    <w:rsid w:val="0009070A"/>
    <w:rsid w:val="0009093A"/>
    <w:rsid w:val="000919B9"/>
    <w:rsid w:val="00092BB5"/>
    <w:rsid w:val="0009346C"/>
    <w:rsid w:val="00093862"/>
    <w:rsid w:val="00093B11"/>
    <w:rsid w:val="0009508B"/>
    <w:rsid w:val="000951F0"/>
    <w:rsid w:val="00095BA0"/>
    <w:rsid w:val="00095CAA"/>
    <w:rsid w:val="0009604A"/>
    <w:rsid w:val="00096196"/>
    <w:rsid w:val="00097BC4"/>
    <w:rsid w:val="000A0588"/>
    <w:rsid w:val="000A058B"/>
    <w:rsid w:val="000A0A7E"/>
    <w:rsid w:val="000A0F8E"/>
    <w:rsid w:val="000A2493"/>
    <w:rsid w:val="000A29D0"/>
    <w:rsid w:val="000A4123"/>
    <w:rsid w:val="000A4F94"/>
    <w:rsid w:val="000A51CD"/>
    <w:rsid w:val="000A57F9"/>
    <w:rsid w:val="000A6EC7"/>
    <w:rsid w:val="000A6EF6"/>
    <w:rsid w:val="000A71E6"/>
    <w:rsid w:val="000B1807"/>
    <w:rsid w:val="000B19EF"/>
    <w:rsid w:val="000B20A3"/>
    <w:rsid w:val="000B48F4"/>
    <w:rsid w:val="000B511C"/>
    <w:rsid w:val="000B7636"/>
    <w:rsid w:val="000C00DC"/>
    <w:rsid w:val="000C0310"/>
    <w:rsid w:val="000C07D8"/>
    <w:rsid w:val="000C2082"/>
    <w:rsid w:val="000C2971"/>
    <w:rsid w:val="000C2FD3"/>
    <w:rsid w:val="000C32CF"/>
    <w:rsid w:val="000C3AF9"/>
    <w:rsid w:val="000C404A"/>
    <w:rsid w:val="000C41EA"/>
    <w:rsid w:val="000C4837"/>
    <w:rsid w:val="000C5002"/>
    <w:rsid w:val="000C52DF"/>
    <w:rsid w:val="000C54A0"/>
    <w:rsid w:val="000C54D3"/>
    <w:rsid w:val="000C5AC6"/>
    <w:rsid w:val="000C72F7"/>
    <w:rsid w:val="000D0C16"/>
    <w:rsid w:val="000D107D"/>
    <w:rsid w:val="000D142B"/>
    <w:rsid w:val="000D2ABD"/>
    <w:rsid w:val="000D3070"/>
    <w:rsid w:val="000D33D5"/>
    <w:rsid w:val="000D36A0"/>
    <w:rsid w:val="000D3DAD"/>
    <w:rsid w:val="000D43A6"/>
    <w:rsid w:val="000D4C44"/>
    <w:rsid w:val="000D53C8"/>
    <w:rsid w:val="000D578D"/>
    <w:rsid w:val="000D5DC8"/>
    <w:rsid w:val="000D5F6F"/>
    <w:rsid w:val="000D6F79"/>
    <w:rsid w:val="000E1F97"/>
    <w:rsid w:val="000E2E7B"/>
    <w:rsid w:val="000E3195"/>
    <w:rsid w:val="000E3378"/>
    <w:rsid w:val="000E33D5"/>
    <w:rsid w:val="000E4311"/>
    <w:rsid w:val="000E5F6B"/>
    <w:rsid w:val="000E6AB4"/>
    <w:rsid w:val="000E6AD0"/>
    <w:rsid w:val="000E6C9E"/>
    <w:rsid w:val="000E6CDC"/>
    <w:rsid w:val="000F036F"/>
    <w:rsid w:val="000F1132"/>
    <w:rsid w:val="000F1D15"/>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2EAA"/>
    <w:rsid w:val="0010454B"/>
    <w:rsid w:val="0010517E"/>
    <w:rsid w:val="001056CC"/>
    <w:rsid w:val="00105D17"/>
    <w:rsid w:val="0010634A"/>
    <w:rsid w:val="001067D2"/>
    <w:rsid w:val="0010685E"/>
    <w:rsid w:val="00107EAA"/>
    <w:rsid w:val="0011198E"/>
    <w:rsid w:val="00114C72"/>
    <w:rsid w:val="00117119"/>
    <w:rsid w:val="0012000F"/>
    <w:rsid w:val="0012257C"/>
    <w:rsid w:val="00122A57"/>
    <w:rsid w:val="00123DAD"/>
    <w:rsid w:val="0012415F"/>
    <w:rsid w:val="001241E8"/>
    <w:rsid w:val="00124CAD"/>
    <w:rsid w:val="00125662"/>
    <w:rsid w:val="001257AC"/>
    <w:rsid w:val="001259DD"/>
    <w:rsid w:val="00125CD7"/>
    <w:rsid w:val="001265B7"/>
    <w:rsid w:val="00126AA6"/>
    <w:rsid w:val="00130167"/>
    <w:rsid w:val="0013169F"/>
    <w:rsid w:val="00131B59"/>
    <w:rsid w:val="001325B5"/>
    <w:rsid w:val="00132B0A"/>
    <w:rsid w:val="001330D3"/>
    <w:rsid w:val="0013315D"/>
    <w:rsid w:val="00135BA2"/>
    <w:rsid w:val="00136124"/>
    <w:rsid w:val="00136360"/>
    <w:rsid w:val="00136ED1"/>
    <w:rsid w:val="0014013B"/>
    <w:rsid w:val="001407ED"/>
    <w:rsid w:val="001422AD"/>
    <w:rsid w:val="0014298F"/>
    <w:rsid w:val="00142F17"/>
    <w:rsid w:val="00143251"/>
    <w:rsid w:val="001434EE"/>
    <w:rsid w:val="00143626"/>
    <w:rsid w:val="00143C81"/>
    <w:rsid w:val="001457EC"/>
    <w:rsid w:val="00145DCF"/>
    <w:rsid w:val="001461BE"/>
    <w:rsid w:val="001464BA"/>
    <w:rsid w:val="00146D32"/>
    <w:rsid w:val="00146DD3"/>
    <w:rsid w:val="0014743A"/>
    <w:rsid w:val="001477C2"/>
    <w:rsid w:val="001534ED"/>
    <w:rsid w:val="001534F8"/>
    <w:rsid w:val="001539D0"/>
    <w:rsid w:val="00154E02"/>
    <w:rsid w:val="0015574F"/>
    <w:rsid w:val="0015592A"/>
    <w:rsid w:val="00157998"/>
    <w:rsid w:val="00160AC4"/>
    <w:rsid w:val="0016103F"/>
    <w:rsid w:val="00161E65"/>
    <w:rsid w:val="001636BA"/>
    <w:rsid w:val="0016379E"/>
    <w:rsid w:val="0016557F"/>
    <w:rsid w:val="00166019"/>
    <w:rsid w:val="00166A52"/>
    <w:rsid w:val="00167040"/>
    <w:rsid w:val="001672A2"/>
    <w:rsid w:val="001673A1"/>
    <w:rsid w:val="00167748"/>
    <w:rsid w:val="0017032C"/>
    <w:rsid w:val="00170335"/>
    <w:rsid w:val="00171195"/>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8CE"/>
    <w:rsid w:val="00177E8D"/>
    <w:rsid w:val="00180D6E"/>
    <w:rsid w:val="00181836"/>
    <w:rsid w:val="001820B8"/>
    <w:rsid w:val="001830D8"/>
    <w:rsid w:val="00183DDA"/>
    <w:rsid w:val="00184875"/>
    <w:rsid w:val="00185B32"/>
    <w:rsid w:val="00185DA7"/>
    <w:rsid w:val="0018745F"/>
    <w:rsid w:val="0018769F"/>
    <w:rsid w:val="00190072"/>
    <w:rsid w:val="00190881"/>
    <w:rsid w:val="001908F1"/>
    <w:rsid w:val="001917AC"/>
    <w:rsid w:val="00193149"/>
    <w:rsid w:val="001937DA"/>
    <w:rsid w:val="001951BE"/>
    <w:rsid w:val="00196FAE"/>
    <w:rsid w:val="001970E9"/>
    <w:rsid w:val="00197578"/>
    <w:rsid w:val="001A1193"/>
    <w:rsid w:val="001A2317"/>
    <w:rsid w:val="001A2FD2"/>
    <w:rsid w:val="001A3E4B"/>
    <w:rsid w:val="001A521E"/>
    <w:rsid w:val="001A572F"/>
    <w:rsid w:val="001A5C8C"/>
    <w:rsid w:val="001A747C"/>
    <w:rsid w:val="001B06DD"/>
    <w:rsid w:val="001B08A3"/>
    <w:rsid w:val="001B0D47"/>
    <w:rsid w:val="001B0DEB"/>
    <w:rsid w:val="001B10A5"/>
    <w:rsid w:val="001B1DCC"/>
    <w:rsid w:val="001B265D"/>
    <w:rsid w:val="001B32CC"/>
    <w:rsid w:val="001B3B33"/>
    <w:rsid w:val="001B4173"/>
    <w:rsid w:val="001B48DB"/>
    <w:rsid w:val="001C0ADB"/>
    <w:rsid w:val="001C2589"/>
    <w:rsid w:val="001C2B98"/>
    <w:rsid w:val="001C38D4"/>
    <w:rsid w:val="001C3C2B"/>
    <w:rsid w:val="001C4B07"/>
    <w:rsid w:val="001C5254"/>
    <w:rsid w:val="001C7647"/>
    <w:rsid w:val="001C7ABD"/>
    <w:rsid w:val="001D2440"/>
    <w:rsid w:val="001D3265"/>
    <w:rsid w:val="001D432B"/>
    <w:rsid w:val="001D4AAD"/>
    <w:rsid w:val="001D5239"/>
    <w:rsid w:val="001D587A"/>
    <w:rsid w:val="001D5FF0"/>
    <w:rsid w:val="001D7A76"/>
    <w:rsid w:val="001D7EB4"/>
    <w:rsid w:val="001E001D"/>
    <w:rsid w:val="001E0358"/>
    <w:rsid w:val="001E05BF"/>
    <w:rsid w:val="001E2868"/>
    <w:rsid w:val="001E2875"/>
    <w:rsid w:val="001E2A00"/>
    <w:rsid w:val="001E2D98"/>
    <w:rsid w:val="001E31FD"/>
    <w:rsid w:val="001E32B3"/>
    <w:rsid w:val="001E3B73"/>
    <w:rsid w:val="001E59E9"/>
    <w:rsid w:val="001E6854"/>
    <w:rsid w:val="001E6A49"/>
    <w:rsid w:val="001F0046"/>
    <w:rsid w:val="001F0744"/>
    <w:rsid w:val="001F1132"/>
    <w:rsid w:val="001F18D7"/>
    <w:rsid w:val="001F2BCE"/>
    <w:rsid w:val="001F3066"/>
    <w:rsid w:val="001F3780"/>
    <w:rsid w:val="001F45D5"/>
    <w:rsid w:val="001F509B"/>
    <w:rsid w:val="001F5608"/>
    <w:rsid w:val="001F6ED1"/>
    <w:rsid w:val="001F7A15"/>
    <w:rsid w:val="00200632"/>
    <w:rsid w:val="00201F13"/>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2694"/>
    <w:rsid w:val="002231BD"/>
    <w:rsid w:val="00223E73"/>
    <w:rsid w:val="002257D6"/>
    <w:rsid w:val="002278C8"/>
    <w:rsid w:val="0023170F"/>
    <w:rsid w:val="00232683"/>
    <w:rsid w:val="00232DF1"/>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6BC"/>
    <w:rsid w:val="0024537C"/>
    <w:rsid w:val="00245500"/>
    <w:rsid w:val="0024557D"/>
    <w:rsid w:val="0024683A"/>
    <w:rsid w:val="00246C26"/>
    <w:rsid w:val="002501BE"/>
    <w:rsid w:val="002505BB"/>
    <w:rsid w:val="002528B7"/>
    <w:rsid w:val="00253323"/>
    <w:rsid w:val="00253DC5"/>
    <w:rsid w:val="002544CE"/>
    <w:rsid w:val="00254C98"/>
    <w:rsid w:val="00254D5B"/>
    <w:rsid w:val="00254F05"/>
    <w:rsid w:val="00255C58"/>
    <w:rsid w:val="00256592"/>
    <w:rsid w:val="00257921"/>
    <w:rsid w:val="00257D96"/>
    <w:rsid w:val="00257F73"/>
    <w:rsid w:val="00260C37"/>
    <w:rsid w:val="00260EF5"/>
    <w:rsid w:val="002615E5"/>
    <w:rsid w:val="00262C44"/>
    <w:rsid w:val="00263BC7"/>
    <w:rsid w:val="002642A0"/>
    <w:rsid w:val="00264627"/>
    <w:rsid w:val="0026565F"/>
    <w:rsid w:val="00267845"/>
    <w:rsid w:val="002678D9"/>
    <w:rsid w:val="0027234F"/>
    <w:rsid w:val="00272815"/>
    <w:rsid w:val="00272AF7"/>
    <w:rsid w:val="00272B1A"/>
    <w:rsid w:val="00272EA9"/>
    <w:rsid w:val="00273626"/>
    <w:rsid w:val="00273871"/>
    <w:rsid w:val="00273E21"/>
    <w:rsid w:val="00274AF5"/>
    <w:rsid w:val="00274B1B"/>
    <w:rsid w:val="00275B4B"/>
    <w:rsid w:val="002770E2"/>
    <w:rsid w:val="0027742F"/>
    <w:rsid w:val="002806E0"/>
    <w:rsid w:val="0028071F"/>
    <w:rsid w:val="00280E69"/>
    <w:rsid w:val="00282490"/>
    <w:rsid w:val="0028280C"/>
    <w:rsid w:val="002829D3"/>
    <w:rsid w:val="00283C2B"/>
    <w:rsid w:val="00284D55"/>
    <w:rsid w:val="00285592"/>
    <w:rsid w:val="00286054"/>
    <w:rsid w:val="0028661B"/>
    <w:rsid w:val="002871B3"/>
    <w:rsid w:val="002902C4"/>
    <w:rsid w:val="0029049A"/>
    <w:rsid w:val="00291307"/>
    <w:rsid w:val="00293E08"/>
    <w:rsid w:val="0029585C"/>
    <w:rsid w:val="002960E6"/>
    <w:rsid w:val="00296777"/>
    <w:rsid w:val="002972C1"/>
    <w:rsid w:val="0029797E"/>
    <w:rsid w:val="00297CF6"/>
    <w:rsid w:val="002A0C48"/>
    <w:rsid w:val="002A0F01"/>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9D9"/>
    <w:rsid w:val="002B6B1A"/>
    <w:rsid w:val="002B770F"/>
    <w:rsid w:val="002B7882"/>
    <w:rsid w:val="002C0ECA"/>
    <w:rsid w:val="002C1033"/>
    <w:rsid w:val="002C1391"/>
    <w:rsid w:val="002C144A"/>
    <w:rsid w:val="002C25A4"/>
    <w:rsid w:val="002C4831"/>
    <w:rsid w:val="002C6A0E"/>
    <w:rsid w:val="002C71EE"/>
    <w:rsid w:val="002C7267"/>
    <w:rsid w:val="002D14D4"/>
    <w:rsid w:val="002D212A"/>
    <w:rsid w:val="002D25FD"/>
    <w:rsid w:val="002D2A13"/>
    <w:rsid w:val="002D3479"/>
    <w:rsid w:val="002D3BA2"/>
    <w:rsid w:val="002D4936"/>
    <w:rsid w:val="002D4CAA"/>
    <w:rsid w:val="002D514D"/>
    <w:rsid w:val="002D6573"/>
    <w:rsid w:val="002D67DA"/>
    <w:rsid w:val="002D72C8"/>
    <w:rsid w:val="002D7AFA"/>
    <w:rsid w:val="002D7B21"/>
    <w:rsid w:val="002D7D7F"/>
    <w:rsid w:val="002E0AC7"/>
    <w:rsid w:val="002E0BB3"/>
    <w:rsid w:val="002E12F8"/>
    <w:rsid w:val="002E1370"/>
    <w:rsid w:val="002E28CE"/>
    <w:rsid w:val="002E54A1"/>
    <w:rsid w:val="002E6A28"/>
    <w:rsid w:val="002E7D0A"/>
    <w:rsid w:val="002F080D"/>
    <w:rsid w:val="002F0C5C"/>
    <w:rsid w:val="002F1190"/>
    <w:rsid w:val="002F26EC"/>
    <w:rsid w:val="002F2874"/>
    <w:rsid w:val="002F293C"/>
    <w:rsid w:val="002F3AD9"/>
    <w:rsid w:val="002F4216"/>
    <w:rsid w:val="002F424F"/>
    <w:rsid w:val="002F4266"/>
    <w:rsid w:val="002F56E1"/>
    <w:rsid w:val="002F6835"/>
    <w:rsid w:val="002F727D"/>
    <w:rsid w:val="002F7574"/>
    <w:rsid w:val="002F7A97"/>
    <w:rsid w:val="002F7F30"/>
    <w:rsid w:val="00300137"/>
    <w:rsid w:val="00300404"/>
    <w:rsid w:val="00300862"/>
    <w:rsid w:val="00300BD8"/>
    <w:rsid w:val="0030136B"/>
    <w:rsid w:val="003015AE"/>
    <w:rsid w:val="00301689"/>
    <w:rsid w:val="003028D3"/>
    <w:rsid w:val="00303D05"/>
    <w:rsid w:val="0030408A"/>
    <w:rsid w:val="00304AE1"/>
    <w:rsid w:val="003058B5"/>
    <w:rsid w:val="00306988"/>
    <w:rsid w:val="00306D9E"/>
    <w:rsid w:val="00306E9E"/>
    <w:rsid w:val="00306FEA"/>
    <w:rsid w:val="00307255"/>
    <w:rsid w:val="0031008C"/>
    <w:rsid w:val="003111BE"/>
    <w:rsid w:val="0031149B"/>
    <w:rsid w:val="00311CCD"/>
    <w:rsid w:val="003120AB"/>
    <w:rsid w:val="00312759"/>
    <w:rsid w:val="00312A77"/>
    <w:rsid w:val="00312CC9"/>
    <w:rsid w:val="00312F24"/>
    <w:rsid w:val="003144F6"/>
    <w:rsid w:val="003146E9"/>
    <w:rsid w:val="00314DCF"/>
    <w:rsid w:val="00315BD2"/>
    <w:rsid w:val="00316F40"/>
    <w:rsid w:val="003178D9"/>
    <w:rsid w:val="00317946"/>
    <w:rsid w:val="00320F9C"/>
    <w:rsid w:val="0032183F"/>
    <w:rsid w:val="00321A87"/>
    <w:rsid w:val="00322A0D"/>
    <w:rsid w:val="00323C84"/>
    <w:rsid w:val="003246DE"/>
    <w:rsid w:val="00324D34"/>
    <w:rsid w:val="00325585"/>
    <w:rsid w:val="00325CDF"/>
    <w:rsid w:val="00325F0C"/>
    <w:rsid w:val="00326279"/>
    <w:rsid w:val="0032640F"/>
    <w:rsid w:val="00330602"/>
    <w:rsid w:val="003309AE"/>
    <w:rsid w:val="00331BD6"/>
    <w:rsid w:val="003322AF"/>
    <w:rsid w:val="00332C26"/>
    <w:rsid w:val="00332E71"/>
    <w:rsid w:val="00332FAA"/>
    <w:rsid w:val="0033355F"/>
    <w:rsid w:val="00333890"/>
    <w:rsid w:val="00333ECC"/>
    <w:rsid w:val="003343F9"/>
    <w:rsid w:val="00334DC6"/>
    <w:rsid w:val="00337338"/>
    <w:rsid w:val="00337569"/>
    <w:rsid w:val="00337F9A"/>
    <w:rsid w:val="0034050D"/>
    <w:rsid w:val="00340B7F"/>
    <w:rsid w:val="00340DD0"/>
    <w:rsid w:val="00340E48"/>
    <w:rsid w:val="00341007"/>
    <w:rsid w:val="0034273C"/>
    <w:rsid w:val="00342E42"/>
    <w:rsid w:val="0034354B"/>
    <w:rsid w:val="0034364C"/>
    <w:rsid w:val="00344723"/>
    <w:rsid w:val="003465E3"/>
    <w:rsid w:val="00346933"/>
    <w:rsid w:val="00350E30"/>
    <w:rsid w:val="00351692"/>
    <w:rsid w:val="00351A4C"/>
    <w:rsid w:val="00351B35"/>
    <w:rsid w:val="00352440"/>
    <w:rsid w:val="00352A6A"/>
    <w:rsid w:val="00352DC7"/>
    <w:rsid w:val="00353CA2"/>
    <w:rsid w:val="003546D8"/>
    <w:rsid w:val="003556F9"/>
    <w:rsid w:val="00355C42"/>
    <w:rsid w:val="00356D84"/>
    <w:rsid w:val="00356E0B"/>
    <w:rsid w:val="00356F88"/>
    <w:rsid w:val="0036007F"/>
    <w:rsid w:val="003611A0"/>
    <w:rsid w:val="0036285D"/>
    <w:rsid w:val="003629A1"/>
    <w:rsid w:val="00363A02"/>
    <w:rsid w:val="00364156"/>
    <w:rsid w:val="00364557"/>
    <w:rsid w:val="00364E38"/>
    <w:rsid w:val="0036582E"/>
    <w:rsid w:val="00365F85"/>
    <w:rsid w:val="0036638B"/>
    <w:rsid w:val="003664F3"/>
    <w:rsid w:val="00366E52"/>
    <w:rsid w:val="003672F1"/>
    <w:rsid w:val="00370CBC"/>
    <w:rsid w:val="0037127E"/>
    <w:rsid w:val="003716E1"/>
    <w:rsid w:val="003717A9"/>
    <w:rsid w:val="00374748"/>
    <w:rsid w:val="00374946"/>
    <w:rsid w:val="003759CB"/>
    <w:rsid w:val="0037627A"/>
    <w:rsid w:val="0037742A"/>
    <w:rsid w:val="003775F9"/>
    <w:rsid w:val="00377E91"/>
    <w:rsid w:val="0038037F"/>
    <w:rsid w:val="00382F40"/>
    <w:rsid w:val="0038314A"/>
    <w:rsid w:val="0038491F"/>
    <w:rsid w:val="00385F34"/>
    <w:rsid w:val="00386253"/>
    <w:rsid w:val="003868DA"/>
    <w:rsid w:val="003877A6"/>
    <w:rsid w:val="00390F14"/>
    <w:rsid w:val="003913D8"/>
    <w:rsid w:val="00392FAF"/>
    <w:rsid w:val="00393542"/>
    <w:rsid w:val="00394790"/>
    <w:rsid w:val="0039481D"/>
    <w:rsid w:val="00395E83"/>
    <w:rsid w:val="00396460"/>
    <w:rsid w:val="003974CD"/>
    <w:rsid w:val="003A0974"/>
    <w:rsid w:val="003A197C"/>
    <w:rsid w:val="003A27C3"/>
    <w:rsid w:val="003A2813"/>
    <w:rsid w:val="003A2951"/>
    <w:rsid w:val="003A38A5"/>
    <w:rsid w:val="003A3AE0"/>
    <w:rsid w:val="003A3E4C"/>
    <w:rsid w:val="003A424E"/>
    <w:rsid w:val="003A4414"/>
    <w:rsid w:val="003A4789"/>
    <w:rsid w:val="003A4F41"/>
    <w:rsid w:val="003A6A04"/>
    <w:rsid w:val="003A6CE6"/>
    <w:rsid w:val="003A7DB7"/>
    <w:rsid w:val="003B0D9D"/>
    <w:rsid w:val="003B1802"/>
    <w:rsid w:val="003B1AF5"/>
    <w:rsid w:val="003B1EBC"/>
    <w:rsid w:val="003B24E7"/>
    <w:rsid w:val="003B38F7"/>
    <w:rsid w:val="003B445E"/>
    <w:rsid w:val="003B4A1E"/>
    <w:rsid w:val="003B5ACD"/>
    <w:rsid w:val="003B6650"/>
    <w:rsid w:val="003B6A94"/>
    <w:rsid w:val="003B7524"/>
    <w:rsid w:val="003B78A7"/>
    <w:rsid w:val="003C04B3"/>
    <w:rsid w:val="003C06C6"/>
    <w:rsid w:val="003C25F7"/>
    <w:rsid w:val="003C35B2"/>
    <w:rsid w:val="003C45A9"/>
    <w:rsid w:val="003C5352"/>
    <w:rsid w:val="003C54BF"/>
    <w:rsid w:val="003C7B66"/>
    <w:rsid w:val="003C7FC1"/>
    <w:rsid w:val="003D0100"/>
    <w:rsid w:val="003D07F5"/>
    <w:rsid w:val="003D0859"/>
    <w:rsid w:val="003D0C8B"/>
    <w:rsid w:val="003D1A23"/>
    <w:rsid w:val="003D23DA"/>
    <w:rsid w:val="003D296A"/>
    <w:rsid w:val="003D36AC"/>
    <w:rsid w:val="003D3F2B"/>
    <w:rsid w:val="003D64EB"/>
    <w:rsid w:val="003E0DF2"/>
    <w:rsid w:val="003E1454"/>
    <w:rsid w:val="003E2475"/>
    <w:rsid w:val="003E2E52"/>
    <w:rsid w:val="003E2F79"/>
    <w:rsid w:val="003E4771"/>
    <w:rsid w:val="003E48E9"/>
    <w:rsid w:val="003E4E90"/>
    <w:rsid w:val="003E63C5"/>
    <w:rsid w:val="003E6AEF"/>
    <w:rsid w:val="003E7FE7"/>
    <w:rsid w:val="003E7FF2"/>
    <w:rsid w:val="003F07C1"/>
    <w:rsid w:val="003F2564"/>
    <w:rsid w:val="003F2681"/>
    <w:rsid w:val="003F381E"/>
    <w:rsid w:val="003F4BE5"/>
    <w:rsid w:val="003F526A"/>
    <w:rsid w:val="003F5332"/>
    <w:rsid w:val="003F5392"/>
    <w:rsid w:val="003F55BF"/>
    <w:rsid w:val="003F5A02"/>
    <w:rsid w:val="003F5E39"/>
    <w:rsid w:val="003F6734"/>
    <w:rsid w:val="003F6938"/>
    <w:rsid w:val="00401AC2"/>
    <w:rsid w:val="00401D6F"/>
    <w:rsid w:val="0040261F"/>
    <w:rsid w:val="00403184"/>
    <w:rsid w:val="00403354"/>
    <w:rsid w:val="00404647"/>
    <w:rsid w:val="0040541A"/>
    <w:rsid w:val="00406838"/>
    <w:rsid w:val="00406F86"/>
    <w:rsid w:val="004073C3"/>
    <w:rsid w:val="00407999"/>
    <w:rsid w:val="00411E8F"/>
    <w:rsid w:val="00411F29"/>
    <w:rsid w:val="004140B9"/>
    <w:rsid w:val="00414445"/>
    <w:rsid w:val="00414FB7"/>
    <w:rsid w:val="004163F3"/>
    <w:rsid w:val="00416920"/>
    <w:rsid w:val="004173E4"/>
    <w:rsid w:val="00417AEE"/>
    <w:rsid w:val="00421B53"/>
    <w:rsid w:val="004222FF"/>
    <w:rsid w:val="00422A48"/>
    <w:rsid w:val="00425D8C"/>
    <w:rsid w:val="004261BE"/>
    <w:rsid w:val="00426901"/>
    <w:rsid w:val="00426FA3"/>
    <w:rsid w:val="00427157"/>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5DCE"/>
    <w:rsid w:val="00450326"/>
    <w:rsid w:val="00450C00"/>
    <w:rsid w:val="00452627"/>
    <w:rsid w:val="00452E18"/>
    <w:rsid w:val="00453DB5"/>
    <w:rsid w:val="00454609"/>
    <w:rsid w:val="00454B43"/>
    <w:rsid w:val="00455347"/>
    <w:rsid w:val="00455733"/>
    <w:rsid w:val="00455D31"/>
    <w:rsid w:val="0045604D"/>
    <w:rsid w:val="00457CCC"/>
    <w:rsid w:val="004614DA"/>
    <w:rsid w:val="00462596"/>
    <w:rsid w:val="00462DC4"/>
    <w:rsid w:val="004639A8"/>
    <w:rsid w:val="0046417A"/>
    <w:rsid w:val="00464AFF"/>
    <w:rsid w:val="004660F5"/>
    <w:rsid w:val="004667DB"/>
    <w:rsid w:val="00466D7D"/>
    <w:rsid w:val="00470B26"/>
    <w:rsid w:val="00473055"/>
    <w:rsid w:val="00473DED"/>
    <w:rsid w:val="00474FD1"/>
    <w:rsid w:val="00475AE1"/>
    <w:rsid w:val="00475C82"/>
    <w:rsid w:val="00475F3B"/>
    <w:rsid w:val="00475F7A"/>
    <w:rsid w:val="00476AAB"/>
    <w:rsid w:val="00476BAF"/>
    <w:rsid w:val="004771D6"/>
    <w:rsid w:val="00477371"/>
    <w:rsid w:val="004812A4"/>
    <w:rsid w:val="004822E7"/>
    <w:rsid w:val="004838B3"/>
    <w:rsid w:val="00485FBF"/>
    <w:rsid w:val="00486300"/>
    <w:rsid w:val="00486301"/>
    <w:rsid w:val="004868CB"/>
    <w:rsid w:val="00486D47"/>
    <w:rsid w:val="00486D8F"/>
    <w:rsid w:val="00487B70"/>
    <w:rsid w:val="004906B8"/>
    <w:rsid w:val="00492C64"/>
    <w:rsid w:val="00493375"/>
    <w:rsid w:val="0049368C"/>
    <w:rsid w:val="00494B2A"/>
    <w:rsid w:val="00495729"/>
    <w:rsid w:val="00495832"/>
    <w:rsid w:val="004965EF"/>
    <w:rsid w:val="00496991"/>
    <w:rsid w:val="00496A9A"/>
    <w:rsid w:val="00496C52"/>
    <w:rsid w:val="00497407"/>
    <w:rsid w:val="004A1236"/>
    <w:rsid w:val="004A2631"/>
    <w:rsid w:val="004A3171"/>
    <w:rsid w:val="004A32F9"/>
    <w:rsid w:val="004A3D99"/>
    <w:rsid w:val="004A4A60"/>
    <w:rsid w:val="004A51C2"/>
    <w:rsid w:val="004A5C33"/>
    <w:rsid w:val="004B11C5"/>
    <w:rsid w:val="004B275A"/>
    <w:rsid w:val="004B2A07"/>
    <w:rsid w:val="004B2C3E"/>
    <w:rsid w:val="004B30DA"/>
    <w:rsid w:val="004B310A"/>
    <w:rsid w:val="004B43DE"/>
    <w:rsid w:val="004B5AE4"/>
    <w:rsid w:val="004B64FF"/>
    <w:rsid w:val="004B6D22"/>
    <w:rsid w:val="004B7901"/>
    <w:rsid w:val="004B7FF4"/>
    <w:rsid w:val="004C01A2"/>
    <w:rsid w:val="004C0210"/>
    <w:rsid w:val="004C083E"/>
    <w:rsid w:val="004C10DC"/>
    <w:rsid w:val="004C1D67"/>
    <w:rsid w:val="004C2826"/>
    <w:rsid w:val="004C4F13"/>
    <w:rsid w:val="004C505D"/>
    <w:rsid w:val="004C5619"/>
    <w:rsid w:val="004C5DEA"/>
    <w:rsid w:val="004D07D5"/>
    <w:rsid w:val="004D19B1"/>
    <w:rsid w:val="004D1E4A"/>
    <w:rsid w:val="004D21C0"/>
    <w:rsid w:val="004D47C9"/>
    <w:rsid w:val="004D4E54"/>
    <w:rsid w:val="004D7085"/>
    <w:rsid w:val="004D71BE"/>
    <w:rsid w:val="004E1722"/>
    <w:rsid w:val="004E2CA5"/>
    <w:rsid w:val="004E66F1"/>
    <w:rsid w:val="004E6F47"/>
    <w:rsid w:val="004F05C8"/>
    <w:rsid w:val="004F1F67"/>
    <w:rsid w:val="004F2994"/>
    <w:rsid w:val="004F332F"/>
    <w:rsid w:val="004F509A"/>
    <w:rsid w:val="004F5D49"/>
    <w:rsid w:val="004F5F4D"/>
    <w:rsid w:val="0050021A"/>
    <w:rsid w:val="00501160"/>
    <w:rsid w:val="005011D5"/>
    <w:rsid w:val="005012BB"/>
    <w:rsid w:val="00501AAF"/>
    <w:rsid w:val="00502059"/>
    <w:rsid w:val="0050216E"/>
    <w:rsid w:val="0050267B"/>
    <w:rsid w:val="00503B45"/>
    <w:rsid w:val="00504CC7"/>
    <w:rsid w:val="005054CB"/>
    <w:rsid w:val="00512527"/>
    <w:rsid w:val="005129A6"/>
    <w:rsid w:val="005134A6"/>
    <w:rsid w:val="00513742"/>
    <w:rsid w:val="0051477C"/>
    <w:rsid w:val="00515555"/>
    <w:rsid w:val="005179C4"/>
    <w:rsid w:val="00517F97"/>
    <w:rsid w:val="00520259"/>
    <w:rsid w:val="00520B70"/>
    <w:rsid w:val="00520F9A"/>
    <w:rsid w:val="00522765"/>
    <w:rsid w:val="00523071"/>
    <w:rsid w:val="005232B2"/>
    <w:rsid w:val="00524419"/>
    <w:rsid w:val="005245E7"/>
    <w:rsid w:val="00524933"/>
    <w:rsid w:val="00524F48"/>
    <w:rsid w:val="00525132"/>
    <w:rsid w:val="005263C9"/>
    <w:rsid w:val="005277A4"/>
    <w:rsid w:val="0053078B"/>
    <w:rsid w:val="00530E96"/>
    <w:rsid w:val="00531CFC"/>
    <w:rsid w:val="00531FAD"/>
    <w:rsid w:val="0053205B"/>
    <w:rsid w:val="00533635"/>
    <w:rsid w:val="00533667"/>
    <w:rsid w:val="005339EF"/>
    <w:rsid w:val="00534833"/>
    <w:rsid w:val="005361A8"/>
    <w:rsid w:val="005376B4"/>
    <w:rsid w:val="00537A03"/>
    <w:rsid w:val="005404D7"/>
    <w:rsid w:val="00541700"/>
    <w:rsid w:val="00543058"/>
    <w:rsid w:val="0054335B"/>
    <w:rsid w:val="005437D0"/>
    <w:rsid w:val="00543C00"/>
    <w:rsid w:val="00544021"/>
    <w:rsid w:val="00546446"/>
    <w:rsid w:val="0054652C"/>
    <w:rsid w:val="0054786D"/>
    <w:rsid w:val="0055090B"/>
    <w:rsid w:val="0055141E"/>
    <w:rsid w:val="00552377"/>
    <w:rsid w:val="00552F6C"/>
    <w:rsid w:val="00554B58"/>
    <w:rsid w:val="00555C1A"/>
    <w:rsid w:val="00556149"/>
    <w:rsid w:val="005568E9"/>
    <w:rsid w:val="00556A30"/>
    <w:rsid w:val="005610E8"/>
    <w:rsid w:val="005615FD"/>
    <w:rsid w:val="00561B31"/>
    <w:rsid w:val="00561BD1"/>
    <w:rsid w:val="00562A81"/>
    <w:rsid w:val="005631B9"/>
    <w:rsid w:val="005653F6"/>
    <w:rsid w:val="00565C73"/>
    <w:rsid w:val="00565D96"/>
    <w:rsid w:val="00566B5E"/>
    <w:rsid w:val="00567955"/>
    <w:rsid w:val="00571F3A"/>
    <w:rsid w:val="00573071"/>
    <w:rsid w:val="005752F4"/>
    <w:rsid w:val="00575A80"/>
    <w:rsid w:val="00575D28"/>
    <w:rsid w:val="00575F16"/>
    <w:rsid w:val="00577B70"/>
    <w:rsid w:val="00581626"/>
    <w:rsid w:val="005817BE"/>
    <w:rsid w:val="00581F4A"/>
    <w:rsid w:val="00584324"/>
    <w:rsid w:val="00584339"/>
    <w:rsid w:val="005867AF"/>
    <w:rsid w:val="0058755F"/>
    <w:rsid w:val="0058782C"/>
    <w:rsid w:val="005878A5"/>
    <w:rsid w:val="00590034"/>
    <w:rsid w:val="005907C7"/>
    <w:rsid w:val="00590F19"/>
    <w:rsid w:val="00591D96"/>
    <w:rsid w:val="0059238B"/>
    <w:rsid w:val="00592A36"/>
    <w:rsid w:val="0059324F"/>
    <w:rsid w:val="00593894"/>
    <w:rsid w:val="00593C8B"/>
    <w:rsid w:val="0059548F"/>
    <w:rsid w:val="005956FF"/>
    <w:rsid w:val="005959F5"/>
    <w:rsid w:val="00595B81"/>
    <w:rsid w:val="00595F4F"/>
    <w:rsid w:val="005963F2"/>
    <w:rsid w:val="00596AE7"/>
    <w:rsid w:val="00597750"/>
    <w:rsid w:val="00597907"/>
    <w:rsid w:val="005A003C"/>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DED"/>
    <w:rsid w:val="005B191A"/>
    <w:rsid w:val="005B1F98"/>
    <w:rsid w:val="005B2D8B"/>
    <w:rsid w:val="005B342F"/>
    <w:rsid w:val="005B4A90"/>
    <w:rsid w:val="005B4B33"/>
    <w:rsid w:val="005B6673"/>
    <w:rsid w:val="005C03BC"/>
    <w:rsid w:val="005C1C43"/>
    <w:rsid w:val="005C4222"/>
    <w:rsid w:val="005C429D"/>
    <w:rsid w:val="005C4CC5"/>
    <w:rsid w:val="005C52E9"/>
    <w:rsid w:val="005C5703"/>
    <w:rsid w:val="005C7BD9"/>
    <w:rsid w:val="005C7C87"/>
    <w:rsid w:val="005D03C5"/>
    <w:rsid w:val="005D07BE"/>
    <w:rsid w:val="005D10BB"/>
    <w:rsid w:val="005D1861"/>
    <w:rsid w:val="005D1A48"/>
    <w:rsid w:val="005D615D"/>
    <w:rsid w:val="005D6C01"/>
    <w:rsid w:val="005D7145"/>
    <w:rsid w:val="005E05C4"/>
    <w:rsid w:val="005E092D"/>
    <w:rsid w:val="005E113B"/>
    <w:rsid w:val="005E1D61"/>
    <w:rsid w:val="005E2236"/>
    <w:rsid w:val="005E24F6"/>
    <w:rsid w:val="005E2BBB"/>
    <w:rsid w:val="005E3028"/>
    <w:rsid w:val="005E391F"/>
    <w:rsid w:val="005E4A1B"/>
    <w:rsid w:val="005E4C35"/>
    <w:rsid w:val="005E6E6F"/>
    <w:rsid w:val="005E79CB"/>
    <w:rsid w:val="005F0922"/>
    <w:rsid w:val="005F211E"/>
    <w:rsid w:val="005F2A00"/>
    <w:rsid w:val="005F5168"/>
    <w:rsid w:val="005F537A"/>
    <w:rsid w:val="005F573D"/>
    <w:rsid w:val="005F585D"/>
    <w:rsid w:val="005F6DD5"/>
    <w:rsid w:val="005F7869"/>
    <w:rsid w:val="005F79E2"/>
    <w:rsid w:val="005F7E4D"/>
    <w:rsid w:val="00600111"/>
    <w:rsid w:val="00603004"/>
    <w:rsid w:val="006042BC"/>
    <w:rsid w:val="00604C4B"/>
    <w:rsid w:val="00604CA8"/>
    <w:rsid w:val="00605DCB"/>
    <w:rsid w:val="00606664"/>
    <w:rsid w:val="00606C15"/>
    <w:rsid w:val="00606EDD"/>
    <w:rsid w:val="00607425"/>
    <w:rsid w:val="00607AFD"/>
    <w:rsid w:val="00611CB3"/>
    <w:rsid w:val="00615223"/>
    <w:rsid w:val="00615289"/>
    <w:rsid w:val="006163F4"/>
    <w:rsid w:val="00617B98"/>
    <w:rsid w:val="00617E49"/>
    <w:rsid w:val="00621ABA"/>
    <w:rsid w:val="00622887"/>
    <w:rsid w:val="00622C7E"/>
    <w:rsid w:val="00623EDE"/>
    <w:rsid w:val="00623F6C"/>
    <w:rsid w:val="0062417B"/>
    <w:rsid w:val="00624DD4"/>
    <w:rsid w:val="00625E5C"/>
    <w:rsid w:val="0062608D"/>
    <w:rsid w:val="0062635E"/>
    <w:rsid w:val="00631527"/>
    <w:rsid w:val="006315FF"/>
    <w:rsid w:val="00631AA7"/>
    <w:rsid w:val="00634280"/>
    <w:rsid w:val="00634436"/>
    <w:rsid w:val="00634598"/>
    <w:rsid w:val="006350EC"/>
    <w:rsid w:val="00635190"/>
    <w:rsid w:val="00635A4E"/>
    <w:rsid w:val="00635AF4"/>
    <w:rsid w:val="00640BE1"/>
    <w:rsid w:val="006414B1"/>
    <w:rsid w:val="00641AAF"/>
    <w:rsid w:val="0064301B"/>
    <w:rsid w:val="00643482"/>
    <w:rsid w:val="006439E7"/>
    <w:rsid w:val="00643F82"/>
    <w:rsid w:val="00647E6E"/>
    <w:rsid w:val="006533A5"/>
    <w:rsid w:val="00653A6B"/>
    <w:rsid w:val="0065402E"/>
    <w:rsid w:val="006547AD"/>
    <w:rsid w:val="00654E07"/>
    <w:rsid w:val="00655ED6"/>
    <w:rsid w:val="00660103"/>
    <w:rsid w:val="00660620"/>
    <w:rsid w:val="00660D3B"/>
    <w:rsid w:val="00660E09"/>
    <w:rsid w:val="00661A48"/>
    <w:rsid w:val="00662083"/>
    <w:rsid w:val="00663DEF"/>
    <w:rsid w:val="006644AA"/>
    <w:rsid w:val="006646EA"/>
    <w:rsid w:val="0066490C"/>
    <w:rsid w:val="006653E5"/>
    <w:rsid w:val="006658EE"/>
    <w:rsid w:val="00667A4A"/>
    <w:rsid w:val="00667DA6"/>
    <w:rsid w:val="00670715"/>
    <w:rsid w:val="00670C5B"/>
    <w:rsid w:val="006753CD"/>
    <w:rsid w:val="0067582B"/>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598"/>
    <w:rsid w:val="00687124"/>
    <w:rsid w:val="0068797A"/>
    <w:rsid w:val="00687C38"/>
    <w:rsid w:val="00687EC8"/>
    <w:rsid w:val="00687F45"/>
    <w:rsid w:val="0069063C"/>
    <w:rsid w:val="006936B0"/>
    <w:rsid w:val="00694557"/>
    <w:rsid w:val="006961FA"/>
    <w:rsid w:val="006A09DF"/>
    <w:rsid w:val="006A0EFE"/>
    <w:rsid w:val="006A0FF9"/>
    <w:rsid w:val="006A1406"/>
    <w:rsid w:val="006A242A"/>
    <w:rsid w:val="006A322E"/>
    <w:rsid w:val="006A4803"/>
    <w:rsid w:val="006A5A57"/>
    <w:rsid w:val="006A6B97"/>
    <w:rsid w:val="006A6C44"/>
    <w:rsid w:val="006A7410"/>
    <w:rsid w:val="006A7801"/>
    <w:rsid w:val="006B06A8"/>
    <w:rsid w:val="006B1717"/>
    <w:rsid w:val="006B411F"/>
    <w:rsid w:val="006B46E2"/>
    <w:rsid w:val="006B4753"/>
    <w:rsid w:val="006B4BDD"/>
    <w:rsid w:val="006B66DC"/>
    <w:rsid w:val="006B7769"/>
    <w:rsid w:val="006B7996"/>
    <w:rsid w:val="006B7AF7"/>
    <w:rsid w:val="006B7F42"/>
    <w:rsid w:val="006C0B41"/>
    <w:rsid w:val="006C1CA2"/>
    <w:rsid w:val="006C22E6"/>
    <w:rsid w:val="006C315C"/>
    <w:rsid w:val="006C3BD5"/>
    <w:rsid w:val="006C3E42"/>
    <w:rsid w:val="006C53C9"/>
    <w:rsid w:val="006C5A98"/>
    <w:rsid w:val="006C5E82"/>
    <w:rsid w:val="006C66B4"/>
    <w:rsid w:val="006C68D0"/>
    <w:rsid w:val="006C6F25"/>
    <w:rsid w:val="006D0834"/>
    <w:rsid w:val="006D0F8B"/>
    <w:rsid w:val="006D0FEE"/>
    <w:rsid w:val="006D1B05"/>
    <w:rsid w:val="006D2D46"/>
    <w:rsid w:val="006D4064"/>
    <w:rsid w:val="006D45D1"/>
    <w:rsid w:val="006D48E3"/>
    <w:rsid w:val="006D4A6F"/>
    <w:rsid w:val="006D5A16"/>
    <w:rsid w:val="006D63F7"/>
    <w:rsid w:val="006D66F5"/>
    <w:rsid w:val="006D694B"/>
    <w:rsid w:val="006D6A12"/>
    <w:rsid w:val="006E0517"/>
    <w:rsid w:val="006E0584"/>
    <w:rsid w:val="006E06C5"/>
    <w:rsid w:val="006E09C1"/>
    <w:rsid w:val="006E2A19"/>
    <w:rsid w:val="006E2EC0"/>
    <w:rsid w:val="006E350B"/>
    <w:rsid w:val="006E41B4"/>
    <w:rsid w:val="006E427E"/>
    <w:rsid w:val="006E4470"/>
    <w:rsid w:val="006E4C4E"/>
    <w:rsid w:val="006E4D30"/>
    <w:rsid w:val="006E632B"/>
    <w:rsid w:val="006E6A45"/>
    <w:rsid w:val="006E6F3D"/>
    <w:rsid w:val="006F0602"/>
    <w:rsid w:val="006F1660"/>
    <w:rsid w:val="006F2DAD"/>
    <w:rsid w:val="006F316C"/>
    <w:rsid w:val="006F44DC"/>
    <w:rsid w:val="006F5247"/>
    <w:rsid w:val="006F554F"/>
    <w:rsid w:val="006F6B9C"/>
    <w:rsid w:val="006F6F56"/>
    <w:rsid w:val="006F772D"/>
    <w:rsid w:val="006F78C7"/>
    <w:rsid w:val="006F7C72"/>
    <w:rsid w:val="0070068C"/>
    <w:rsid w:val="00700C79"/>
    <w:rsid w:val="007020CA"/>
    <w:rsid w:val="00703B79"/>
    <w:rsid w:val="00706499"/>
    <w:rsid w:val="007068CD"/>
    <w:rsid w:val="007072D4"/>
    <w:rsid w:val="00707DFC"/>
    <w:rsid w:val="00707F54"/>
    <w:rsid w:val="00711A17"/>
    <w:rsid w:val="007125D5"/>
    <w:rsid w:val="00713709"/>
    <w:rsid w:val="00714F2D"/>
    <w:rsid w:val="00715E77"/>
    <w:rsid w:val="007164F8"/>
    <w:rsid w:val="00717EE7"/>
    <w:rsid w:val="0072124B"/>
    <w:rsid w:val="00722CFA"/>
    <w:rsid w:val="00723AD8"/>
    <w:rsid w:val="007240C0"/>
    <w:rsid w:val="00725A80"/>
    <w:rsid w:val="007260A5"/>
    <w:rsid w:val="00726ABE"/>
    <w:rsid w:val="007307F0"/>
    <w:rsid w:val="0073191E"/>
    <w:rsid w:val="00733AB6"/>
    <w:rsid w:val="00733BC7"/>
    <w:rsid w:val="007342E5"/>
    <w:rsid w:val="00734F0B"/>
    <w:rsid w:val="00736808"/>
    <w:rsid w:val="0073708D"/>
    <w:rsid w:val="00737214"/>
    <w:rsid w:val="00740CBC"/>
    <w:rsid w:val="00740EE0"/>
    <w:rsid w:val="00741175"/>
    <w:rsid w:val="00741E8C"/>
    <w:rsid w:val="007421B2"/>
    <w:rsid w:val="007429E8"/>
    <w:rsid w:val="007438C0"/>
    <w:rsid w:val="0074433E"/>
    <w:rsid w:val="007443B6"/>
    <w:rsid w:val="00744484"/>
    <w:rsid w:val="0074471E"/>
    <w:rsid w:val="0074479D"/>
    <w:rsid w:val="00745241"/>
    <w:rsid w:val="00746F2A"/>
    <w:rsid w:val="0074740E"/>
    <w:rsid w:val="0074756B"/>
    <w:rsid w:val="00747D4F"/>
    <w:rsid w:val="00751239"/>
    <w:rsid w:val="00752659"/>
    <w:rsid w:val="0075330B"/>
    <w:rsid w:val="007549D7"/>
    <w:rsid w:val="00754E82"/>
    <w:rsid w:val="0075505B"/>
    <w:rsid w:val="00756FFC"/>
    <w:rsid w:val="00757686"/>
    <w:rsid w:val="007577ED"/>
    <w:rsid w:val="0076211A"/>
    <w:rsid w:val="00762AE7"/>
    <w:rsid w:val="007633E5"/>
    <w:rsid w:val="00764678"/>
    <w:rsid w:val="0076584A"/>
    <w:rsid w:val="007661F3"/>
    <w:rsid w:val="00766B74"/>
    <w:rsid w:val="00766E9B"/>
    <w:rsid w:val="00767862"/>
    <w:rsid w:val="00771238"/>
    <w:rsid w:val="00772253"/>
    <w:rsid w:val="00773E83"/>
    <w:rsid w:val="0077452A"/>
    <w:rsid w:val="00774585"/>
    <w:rsid w:val="00774BF2"/>
    <w:rsid w:val="00774E6D"/>
    <w:rsid w:val="00775703"/>
    <w:rsid w:val="00775EC6"/>
    <w:rsid w:val="00776EDF"/>
    <w:rsid w:val="00777C2A"/>
    <w:rsid w:val="007808CA"/>
    <w:rsid w:val="00780B0C"/>
    <w:rsid w:val="0078186A"/>
    <w:rsid w:val="0078227C"/>
    <w:rsid w:val="00782536"/>
    <w:rsid w:val="00782616"/>
    <w:rsid w:val="0078275F"/>
    <w:rsid w:val="00782881"/>
    <w:rsid w:val="007835A7"/>
    <w:rsid w:val="00784036"/>
    <w:rsid w:val="00785227"/>
    <w:rsid w:val="007853C7"/>
    <w:rsid w:val="007854BE"/>
    <w:rsid w:val="00786568"/>
    <w:rsid w:val="00790609"/>
    <w:rsid w:val="007907D1"/>
    <w:rsid w:val="0079132A"/>
    <w:rsid w:val="007913F1"/>
    <w:rsid w:val="00791724"/>
    <w:rsid w:val="00793005"/>
    <w:rsid w:val="00794EB8"/>
    <w:rsid w:val="007961C5"/>
    <w:rsid w:val="00796BF9"/>
    <w:rsid w:val="007A039C"/>
    <w:rsid w:val="007A0713"/>
    <w:rsid w:val="007A183B"/>
    <w:rsid w:val="007A3353"/>
    <w:rsid w:val="007A413B"/>
    <w:rsid w:val="007A4E59"/>
    <w:rsid w:val="007A6770"/>
    <w:rsid w:val="007A7115"/>
    <w:rsid w:val="007A779F"/>
    <w:rsid w:val="007B0379"/>
    <w:rsid w:val="007B1A22"/>
    <w:rsid w:val="007B2689"/>
    <w:rsid w:val="007B31D7"/>
    <w:rsid w:val="007B3FBD"/>
    <w:rsid w:val="007B4F66"/>
    <w:rsid w:val="007B5618"/>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7B60"/>
    <w:rsid w:val="007D0388"/>
    <w:rsid w:val="007D203A"/>
    <w:rsid w:val="007D2193"/>
    <w:rsid w:val="007D2662"/>
    <w:rsid w:val="007D316A"/>
    <w:rsid w:val="007D34BA"/>
    <w:rsid w:val="007D3B43"/>
    <w:rsid w:val="007D44D0"/>
    <w:rsid w:val="007D5A48"/>
    <w:rsid w:val="007D75B2"/>
    <w:rsid w:val="007D7A5B"/>
    <w:rsid w:val="007E007E"/>
    <w:rsid w:val="007E0443"/>
    <w:rsid w:val="007E073B"/>
    <w:rsid w:val="007E1970"/>
    <w:rsid w:val="007E1E23"/>
    <w:rsid w:val="007E2722"/>
    <w:rsid w:val="007E3EBD"/>
    <w:rsid w:val="007E4BD8"/>
    <w:rsid w:val="007E59FE"/>
    <w:rsid w:val="007E700D"/>
    <w:rsid w:val="007E7EA4"/>
    <w:rsid w:val="007F055A"/>
    <w:rsid w:val="007F0DDE"/>
    <w:rsid w:val="007F28BC"/>
    <w:rsid w:val="007F297F"/>
    <w:rsid w:val="007F2FA2"/>
    <w:rsid w:val="007F3971"/>
    <w:rsid w:val="007F40C4"/>
    <w:rsid w:val="007F5B08"/>
    <w:rsid w:val="007F6C2C"/>
    <w:rsid w:val="007F71DE"/>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2264"/>
    <w:rsid w:val="008135D9"/>
    <w:rsid w:val="008145F6"/>
    <w:rsid w:val="00815044"/>
    <w:rsid w:val="008150A8"/>
    <w:rsid w:val="008169DA"/>
    <w:rsid w:val="00817492"/>
    <w:rsid w:val="00817555"/>
    <w:rsid w:val="0082039E"/>
    <w:rsid w:val="0082088F"/>
    <w:rsid w:val="00821689"/>
    <w:rsid w:val="00822284"/>
    <w:rsid w:val="008223F5"/>
    <w:rsid w:val="00822A81"/>
    <w:rsid w:val="00823A51"/>
    <w:rsid w:val="00823EF5"/>
    <w:rsid w:val="00824336"/>
    <w:rsid w:val="008251C9"/>
    <w:rsid w:val="00825228"/>
    <w:rsid w:val="0082678B"/>
    <w:rsid w:val="0082717C"/>
    <w:rsid w:val="0082794D"/>
    <w:rsid w:val="00831260"/>
    <w:rsid w:val="0083310D"/>
    <w:rsid w:val="0083342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5036D"/>
    <w:rsid w:val="00852792"/>
    <w:rsid w:val="008537A1"/>
    <w:rsid w:val="0085393A"/>
    <w:rsid w:val="00854190"/>
    <w:rsid w:val="00854812"/>
    <w:rsid w:val="0085634B"/>
    <w:rsid w:val="00856819"/>
    <w:rsid w:val="00856B24"/>
    <w:rsid w:val="008570B6"/>
    <w:rsid w:val="0086085F"/>
    <w:rsid w:val="00860FE7"/>
    <w:rsid w:val="008611EB"/>
    <w:rsid w:val="00861800"/>
    <w:rsid w:val="0086192D"/>
    <w:rsid w:val="00861D6D"/>
    <w:rsid w:val="008637FD"/>
    <w:rsid w:val="00863A66"/>
    <w:rsid w:val="008641B9"/>
    <w:rsid w:val="008647A1"/>
    <w:rsid w:val="008647FC"/>
    <w:rsid w:val="00864A3B"/>
    <w:rsid w:val="008675F5"/>
    <w:rsid w:val="00867CF1"/>
    <w:rsid w:val="00867E6B"/>
    <w:rsid w:val="0087105C"/>
    <w:rsid w:val="008714D1"/>
    <w:rsid w:val="0087159F"/>
    <w:rsid w:val="00872DF5"/>
    <w:rsid w:val="008736FB"/>
    <w:rsid w:val="00874275"/>
    <w:rsid w:val="008748C5"/>
    <w:rsid w:val="00875623"/>
    <w:rsid w:val="008757D1"/>
    <w:rsid w:val="008777D5"/>
    <w:rsid w:val="00877A0B"/>
    <w:rsid w:val="00877B46"/>
    <w:rsid w:val="00877D9C"/>
    <w:rsid w:val="008815EE"/>
    <w:rsid w:val="00882256"/>
    <w:rsid w:val="00882965"/>
    <w:rsid w:val="00883341"/>
    <w:rsid w:val="00884619"/>
    <w:rsid w:val="008851BD"/>
    <w:rsid w:val="00885344"/>
    <w:rsid w:val="008855D0"/>
    <w:rsid w:val="00885AFF"/>
    <w:rsid w:val="00885BB2"/>
    <w:rsid w:val="00886C46"/>
    <w:rsid w:val="008876F5"/>
    <w:rsid w:val="00887E19"/>
    <w:rsid w:val="00891058"/>
    <w:rsid w:val="0089280D"/>
    <w:rsid w:val="00892D22"/>
    <w:rsid w:val="00892D4D"/>
    <w:rsid w:val="00894804"/>
    <w:rsid w:val="00894D2A"/>
    <w:rsid w:val="00895D98"/>
    <w:rsid w:val="00896310"/>
    <w:rsid w:val="00897584"/>
    <w:rsid w:val="00897AFC"/>
    <w:rsid w:val="008A1DDF"/>
    <w:rsid w:val="008A2942"/>
    <w:rsid w:val="008A2A27"/>
    <w:rsid w:val="008A2FA3"/>
    <w:rsid w:val="008A38C3"/>
    <w:rsid w:val="008A3E80"/>
    <w:rsid w:val="008A3E85"/>
    <w:rsid w:val="008A434C"/>
    <w:rsid w:val="008A493E"/>
    <w:rsid w:val="008A58A2"/>
    <w:rsid w:val="008A629E"/>
    <w:rsid w:val="008A6FBD"/>
    <w:rsid w:val="008B06E5"/>
    <w:rsid w:val="008B0BB3"/>
    <w:rsid w:val="008B1C29"/>
    <w:rsid w:val="008B3641"/>
    <w:rsid w:val="008B39E7"/>
    <w:rsid w:val="008B486A"/>
    <w:rsid w:val="008B4B35"/>
    <w:rsid w:val="008B60E7"/>
    <w:rsid w:val="008B6D2F"/>
    <w:rsid w:val="008B714B"/>
    <w:rsid w:val="008C11D3"/>
    <w:rsid w:val="008C1488"/>
    <w:rsid w:val="008C1DD8"/>
    <w:rsid w:val="008C2672"/>
    <w:rsid w:val="008C34D0"/>
    <w:rsid w:val="008C3837"/>
    <w:rsid w:val="008C692A"/>
    <w:rsid w:val="008C6A2D"/>
    <w:rsid w:val="008C6DE3"/>
    <w:rsid w:val="008C7A08"/>
    <w:rsid w:val="008D071B"/>
    <w:rsid w:val="008D4307"/>
    <w:rsid w:val="008D55B9"/>
    <w:rsid w:val="008D636F"/>
    <w:rsid w:val="008D6633"/>
    <w:rsid w:val="008E0872"/>
    <w:rsid w:val="008E1362"/>
    <w:rsid w:val="008E214E"/>
    <w:rsid w:val="008E2B56"/>
    <w:rsid w:val="008E3D3D"/>
    <w:rsid w:val="008E3FA7"/>
    <w:rsid w:val="008E726E"/>
    <w:rsid w:val="008F11D6"/>
    <w:rsid w:val="008F1A6E"/>
    <w:rsid w:val="008F29D3"/>
    <w:rsid w:val="008F2BC5"/>
    <w:rsid w:val="008F2DCC"/>
    <w:rsid w:val="008F5CC9"/>
    <w:rsid w:val="008F770D"/>
    <w:rsid w:val="009032F6"/>
    <w:rsid w:val="0090459E"/>
    <w:rsid w:val="00904932"/>
    <w:rsid w:val="00904F72"/>
    <w:rsid w:val="009060CF"/>
    <w:rsid w:val="00906EE5"/>
    <w:rsid w:val="009072DF"/>
    <w:rsid w:val="00907565"/>
    <w:rsid w:val="009079FE"/>
    <w:rsid w:val="00907CAF"/>
    <w:rsid w:val="00907DA0"/>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5CA8"/>
    <w:rsid w:val="00927522"/>
    <w:rsid w:val="009305F9"/>
    <w:rsid w:val="009308C4"/>
    <w:rsid w:val="00930C2F"/>
    <w:rsid w:val="00931E15"/>
    <w:rsid w:val="00936D9D"/>
    <w:rsid w:val="009373DC"/>
    <w:rsid w:val="00940E06"/>
    <w:rsid w:val="00941A4C"/>
    <w:rsid w:val="00941CB0"/>
    <w:rsid w:val="00941D4E"/>
    <w:rsid w:val="00942213"/>
    <w:rsid w:val="00942BDF"/>
    <w:rsid w:val="00944010"/>
    <w:rsid w:val="0094451D"/>
    <w:rsid w:val="009449E6"/>
    <w:rsid w:val="00945178"/>
    <w:rsid w:val="00945282"/>
    <w:rsid w:val="00945822"/>
    <w:rsid w:val="00945CA9"/>
    <w:rsid w:val="00945DC8"/>
    <w:rsid w:val="009466A8"/>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2345"/>
    <w:rsid w:val="0096251D"/>
    <w:rsid w:val="009653AD"/>
    <w:rsid w:val="00965D19"/>
    <w:rsid w:val="00965D75"/>
    <w:rsid w:val="00966E0A"/>
    <w:rsid w:val="009676D0"/>
    <w:rsid w:val="0097028B"/>
    <w:rsid w:val="00970B75"/>
    <w:rsid w:val="0097157B"/>
    <w:rsid w:val="00971D62"/>
    <w:rsid w:val="0097288F"/>
    <w:rsid w:val="009738D5"/>
    <w:rsid w:val="00974422"/>
    <w:rsid w:val="00977475"/>
    <w:rsid w:val="0097780B"/>
    <w:rsid w:val="0098016C"/>
    <w:rsid w:val="009802FD"/>
    <w:rsid w:val="009805C2"/>
    <w:rsid w:val="00980769"/>
    <w:rsid w:val="00982C01"/>
    <w:rsid w:val="00982F72"/>
    <w:rsid w:val="00984091"/>
    <w:rsid w:val="009840F7"/>
    <w:rsid w:val="0098410B"/>
    <w:rsid w:val="00984A17"/>
    <w:rsid w:val="00986843"/>
    <w:rsid w:val="00986A9B"/>
    <w:rsid w:val="009876B6"/>
    <w:rsid w:val="00987C32"/>
    <w:rsid w:val="009903A9"/>
    <w:rsid w:val="009909A5"/>
    <w:rsid w:val="00991481"/>
    <w:rsid w:val="00991878"/>
    <w:rsid w:val="00996300"/>
    <w:rsid w:val="00997FA9"/>
    <w:rsid w:val="009A0FBE"/>
    <w:rsid w:val="009A10AD"/>
    <w:rsid w:val="009A12C9"/>
    <w:rsid w:val="009A2021"/>
    <w:rsid w:val="009A3AF0"/>
    <w:rsid w:val="009A4FC7"/>
    <w:rsid w:val="009A5208"/>
    <w:rsid w:val="009A5617"/>
    <w:rsid w:val="009A5660"/>
    <w:rsid w:val="009A6084"/>
    <w:rsid w:val="009A74A7"/>
    <w:rsid w:val="009B0834"/>
    <w:rsid w:val="009B0BB7"/>
    <w:rsid w:val="009B17EC"/>
    <w:rsid w:val="009B2F08"/>
    <w:rsid w:val="009B3B28"/>
    <w:rsid w:val="009B3B4C"/>
    <w:rsid w:val="009B64E5"/>
    <w:rsid w:val="009B6B0A"/>
    <w:rsid w:val="009B78B1"/>
    <w:rsid w:val="009C0718"/>
    <w:rsid w:val="009C1A3D"/>
    <w:rsid w:val="009C2955"/>
    <w:rsid w:val="009C38E5"/>
    <w:rsid w:val="009C4428"/>
    <w:rsid w:val="009C490F"/>
    <w:rsid w:val="009C560F"/>
    <w:rsid w:val="009C5B87"/>
    <w:rsid w:val="009C5E3C"/>
    <w:rsid w:val="009C646D"/>
    <w:rsid w:val="009C7A0F"/>
    <w:rsid w:val="009C7BE2"/>
    <w:rsid w:val="009D2498"/>
    <w:rsid w:val="009D24F2"/>
    <w:rsid w:val="009D42FC"/>
    <w:rsid w:val="009D439F"/>
    <w:rsid w:val="009D4754"/>
    <w:rsid w:val="009D5572"/>
    <w:rsid w:val="009D5619"/>
    <w:rsid w:val="009D5E2B"/>
    <w:rsid w:val="009D6D10"/>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F0211"/>
    <w:rsid w:val="009F08BA"/>
    <w:rsid w:val="009F10C2"/>
    <w:rsid w:val="009F14B7"/>
    <w:rsid w:val="009F16E7"/>
    <w:rsid w:val="009F271B"/>
    <w:rsid w:val="009F2BA8"/>
    <w:rsid w:val="009F2EA1"/>
    <w:rsid w:val="009F3B9A"/>
    <w:rsid w:val="009F5190"/>
    <w:rsid w:val="009F6DAC"/>
    <w:rsid w:val="009F76ED"/>
    <w:rsid w:val="009F7752"/>
    <w:rsid w:val="009F7B74"/>
    <w:rsid w:val="00A00160"/>
    <w:rsid w:val="00A00B8F"/>
    <w:rsid w:val="00A013A0"/>
    <w:rsid w:val="00A014F4"/>
    <w:rsid w:val="00A022AC"/>
    <w:rsid w:val="00A02E20"/>
    <w:rsid w:val="00A0317C"/>
    <w:rsid w:val="00A03462"/>
    <w:rsid w:val="00A04B4F"/>
    <w:rsid w:val="00A059ED"/>
    <w:rsid w:val="00A06939"/>
    <w:rsid w:val="00A06DFB"/>
    <w:rsid w:val="00A10873"/>
    <w:rsid w:val="00A109A0"/>
    <w:rsid w:val="00A12DC4"/>
    <w:rsid w:val="00A13B56"/>
    <w:rsid w:val="00A14258"/>
    <w:rsid w:val="00A14460"/>
    <w:rsid w:val="00A17CF4"/>
    <w:rsid w:val="00A202F5"/>
    <w:rsid w:val="00A21446"/>
    <w:rsid w:val="00A21E93"/>
    <w:rsid w:val="00A24AE6"/>
    <w:rsid w:val="00A25B18"/>
    <w:rsid w:val="00A26669"/>
    <w:rsid w:val="00A26BF4"/>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DAF"/>
    <w:rsid w:val="00A44581"/>
    <w:rsid w:val="00A4473E"/>
    <w:rsid w:val="00A47313"/>
    <w:rsid w:val="00A47E06"/>
    <w:rsid w:val="00A50591"/>
    <w:rsid w:val="00A50BA2"/>
    <w:rsid w:val="00A52408"/>
    <w:rsid w:val="00A52F55"/>
    <w:rsid w:val="00A53D6A"/>
    <w:rsid w:val="00A54E4E"/>
    <w:rsid w:val="00A54F5E"/>
    <w:rsid w:val="00A56206"/>
    <w:rsid w:val="00A562A1"/>
    <w:rsid w:val="00A574B3"/>
    <w:rsid w:val="00A575DB"/>
    <w:rsid w:val="00A57FB4"/>
    <w:rsid w:val="00A6040C"/>
    <w:rsid w:val="00A607C0"/>
    <w:rsid w:val="00A60B0D"/>
    <w:rsid w:val="00A62106"/>
    <w:rsid w:val="00A62194"/>
    <w:rsid w:val="00A63140"/>
    <w:rsid w:val="00A63550"/>
    <w:rsid w:val="00A63804"/>
    <w:rsid w:val="00A63D51"/>
    <w:rsid w:val="00A63E15"/>
    <w:rsid w:val="00A64310"/>
    <w:rsid w:val="00A65036"/>
    <w:rsid w:val="00A6628E"/>
    <w:rsid w:val="00A66C69"/>
    <w:rsid w:val="00A67037"/>
    <w:rsid w:val="00A6703E"/>
    <w:rsid w:val="00A67467"/>
    <w:rsid w:val="00A67B25"/>
    <w:rsid w:val="00A67E0E"/>
    <w:rsid w:val="00A70030"/>
    <w:rsid w:val="00A704F1"/>
    <w:rsid w:val="00A7180D"/>
    <w:rsid w:val="00A721F9"/>
    <w:rsid w:val="00A72818"/>
    <w:rsid w:val="00A74321"/>
    <w:rsid w:val="00A74AB5"/>
    <w:rsid w:val="00A7501C"/>
    <w:rsid w:val="00A7506B"/>
    <w:rsid w:val="00A7533B"/>
    <w:rsid w:val="00A7570C"/>
    <w:rsid w:val="00A75CED"/>
    <w:rsid w:val="00A75ED4"/>
    <w:rsid w:val="00A764EB"/>
    <w:rsid w:val="00A76925"/>
    <w:rsid w:val="00A76942"/>
    <w:rsid w:val="00A7782D"/>
    <w:rsid w:val="00A77E5B"/>
    <w:rsid w:val="00A80C97"/>
    <w:rsid w:val="00A815C7"/>
    <w:rsid w:val="00A82DDD"/>
    <w:rsid w:val="00A833C9"/>
    <w:rsid w:val="00A83548"/>
    <w:rsid w:val="00A8487A"/>
    <w:rsid w:val="00A84A1F"/>
    <w:rsid w:val="00A84E8D"/>
    <w:rsid w:val="00A8528F"/>
    <w:rsid w:val="00A86A6C"/>
    <w:rsid w:val="00A8714D"/>
    <w:rsid w:val="00A8742B"/>
    <w:rsid w:val="00A876BB"/>
    <w:rsid w:val="00A90162"/>
    <w:rsid w:val="00A90A06"/>
    <w:rsid w:val="00A915CC"/>
    <w:rsid w:val="00A91EB3"/>
    <w:rsid w:val="00A92829"/>
    <w:rsid w:val="00A92A5F"/>
    <w:rsid w:val="00A94EDC"/>
    <w:rsid w:val="00A956B0"/>
    <w:rsid w:val="00A95FF0"/>
    <w:rsid w:val="00AA0586"/>
    <w:rsid w:val="00AA0CB3"/>
    <w:rsid w:val="00AA1580"/>
    <w:rsid w:val="00AA2169"/>
    <w:rsid w:val="00AA4101"/>
    <w:rsid w:val="00AA4D7A"/>
    <w:rsid w:val="00AA7B22"/>
    <w:rsid w:val="00AB0253"/>
    <w:rsid w:val="00AB137C"/>
    <w:rsid w:val="00AB241F"/>
    <w:rsid w:val="00AB2460"/>
    <w:rsid w:val="00AB39B7"/>
    <w:rsid w:val="00AB44AC"/>
    <w:rsid w:val="00AB572B"/>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D060F"/>
    <w:rsid w:val="00AD0718"/>
    <w:rsid w:val="00AD11CC"/>
    <w:rsid w:val="00AD20FC"/>
    <w:rsid w:val="00AD371D"/>
    <w:rsid w:val="00AD38F4"/>
    <w:rsid w:val="00AD572B"/>
    <w:rsid w:val="00AD698F"/>
    <w:rsid w:val="00AD77A0"/>
    <w:rsid w:val="00AD7E19"/>
    <w:rsid w:val="00AE13FE"/>
    <w:rsid w:val="00AE1611"/>
    <w:rsid w:val="00AE2B35"/>
    <w:rsid w:val="00AE2F6F"/>
    <w:rsid w:val="00AE3235"/>
    <w:rsid w:val="00AE334A"/>
    <w:rsid w:val="00AE45A1"/>
    <w:rsid w:val="00AE4D9F"/>
    <w:rsid w:val="00AE794D"/>
    <w:rsid w:val="00AE7A7E"/>
    <w:rsid w:val="00AF0477"/>
    <w:rsid w:val="00AF1609"/>
    <w:rsid w:val="00AF2E71"/>
    <w:rsid w:val="00AF38D6"/>
    <w:rsid w:val="00AF399C"/>
    <w:rsid w:val="00AF4CED"/>
    <w:rsid w:val="00AF57BE"/>
    <w:rsid w:val="00AF7246"/>
    <w:rsid w:val="00AF7B16"/>
    <w:rsid w:val="00B005E3"/>
    <w:rsid w:val="00B02335"/>
    <w:rsid w:val="00B04A3B"/>
    <w:rsid w:val="00B0512C"/>
    <w:rsid w:val="00B052E9"/>
    <w:rsid w:val="00B05C92"/>
    <w:rsid w:val="00B05E16"/>
    <w:rsid w:val="00B07F8A"/>
    <w:rsid w:val="00B10298"/>
    <w:rsid w:val="00B1136F"/>
    <w:rsid w:val="00B114FE"/>
    <w:rsid w:val="00B11B1D"/>
    <w:rsid w:val="00B12F1C"/>
    <w:rsid w:val="00B13101"/>
    <w:rsid w:val="00B13292"/>
    <w:rsid w:val="00B13D97"/>
    <w:rsid w:val="00B13D99"/>
    <w:rsid w:val="00B14985"/>
    <w:rsid w:val="00B14E26"/>
    <w:rsid w:val="00B169F2"/>
    <w:rsid w:val="00B16CD3"/>
    <w:rsid w:val="00B17681"/>
    <w:rsid w:val="00B21232"/>
    <w:rsid w:val="00B229E1"/>
    <w:rsid w:val="00B22F08"/>
    <w:rsid w:val="00B230C2"/>
    <w:rsid w:val="00B23BE3"/>
    <w:rsid w:val="00B24541"/>
    <w:rsid w:val="00B24726"/>
    <w:rsid w:val="00B26379"/>
    <w:rsid w:val="00B264F3"/>
    <w:rsid w:val="00B26B40"/>
    <w:rsid w:val="00B27EC8"/>
    <w:rsid w:val="00B30507"/>
    <w:rsid w:val="00B3210B"/>
    <w:rsid w:val="00B322DF"/>
    <w:rsid w:val="00B34C60"/>
    <w:rsid w:val="00B35650"/>
    <w:rsid w:val="00B359E5"/>
    <w:rsid w:val="00B35BB0"/>
    <w:rsid w:val="00B36584"/>
    <w:rsid w:val="00B378ED"/>
    <w:rsid w:val="00B40652"/>
    <w:rsid w:val="00B4335B"/>
    <w:rsid w:val="00B43BBB"/>
    <w:rsid w:val="00B4474D"/>
    <w:rsid w:val="00B45220"/>
    <w:rsid w:val="00B4583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818"/>
    <w:rsid w:val="00B61E1D"/>
    <w:rsid w:val="00B61F27"/>
    <w:rsid w:val="00B62504"/>
    <w:rsid w:val="00B630BF"/>
    <w:rsid w:val="00B63931"/>
    <w:rsid w:val="00B63C08"/>
    <w:rsid w:val="00B63CE3"/>
    <w:rsid w:val="00B6441A"/>
    <w:rsid w:val="00B64A85"/>
    <w:rsid w:val="00B65134"/>
    <w:rsid w:val="00B67605"/>
    <w:rsid w:val="00B67E60"/>
    <w:rsid w:val="00B70593"/>
    <w:rsid w:val="00B7195B"/>
    <w:rsid w:val="00B7211D"/>
    <w:rsid w:val="00B72B28"/>
    <w:rsid w:val="00B72FF5"/>
    <w:rsid w:val="00B73753"/>
    <w:rsid w:val="00B74C16"/>
    <w:rsid w:val="00B75188"/>
    <w:rsid w:val="00B758A4"/>
    <w:rsid w:val="00B75E7E"/>
    <w:rsid w:val="00B7664D"/>
    <w:rsid w:val="00B76AF3"/>
    <w:rsid w:val="00B774D7"/>
    <w:rsid w:val="00B8024B"/>
    <w:rsid w:val="00B81C32"/>
    <w:rsid w:val="00B82327"/>
    <w:rsid w:val="00B82366"/>
    <w:rsid w:val="00B82EC7"/>
    <w:rsid w:val="00B82FD5"/>
    <w:rsid w:val="00B82FE1"/>
    <w:rsid w:val="00B843B7"/>
    <w:rsid w:val="00B84789"/>
    <w:rsid w:val="00B85DB6"/>
    <w:rsid w:val="00B872B7"/>
    <w:rsid w:val="00B876E0"/>
    <w:rsid w:val="00B90622"/>
    <w:rsid w:val="00B9121B"/>
    <w:rsid w:val="00B91528"/>
    <w:rsid w:val="00B916B0"/>
    <w:rsid w:val="00B9198E"/>
    <w:rsid w:val="00B92114"/>
    <w:rsid w:val="00B92ED2"/>
    <w:rsid w:val="00B9326A"/>
    <w:rsid w:val="00B93422"/>
    <w:rsid w:val="00B9504C"/>
    <w:rsid w:val="00B958E4"/>
    <w:rsid w:val="00B960B8"/>
    <w:rsid w:val="00BA0C87"/>
    <w:rsid w:val="00BA10BA"/>
    <w:rsid w:val="00BA1665"/>
    <w:rsid w:val="00BA31E2"/>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C09E6"/>
    <w:rsid w:val="00BC2C22"/>
    <w:rsid w:val="00BC46A2"/>
    <w:rsid w:val="00BC56EF"/>
    <w:rsid w:val="00BC736E"/>
    <w:rsid w:val="00BD094C"/>
    <w:rsid w:val="00BD125E"/>
    <w:rsid w:val="00BD2821"/>
    <w:rsid w:val="00BD43FF"/>
    <w:rsid w:val="00BD4B31"/>
    <w:rsid w:val="00BD4E9B"/>
    <w:rsid w:val="00BD54DD"/>
    <w:rsid w:val="00BD559C"/>
    <w:rsid w:val="00BD714E"/>
    <w:rsid w:val="00BD7E08"/>
    <w:rsid w:val="00BE07B3"/>
    <w:rsid w:val="00BE18D2"/>
    <w:rsid w:val="00BE265D"/>
    <w:rsid w:val="00BE2976"/>
    <w:rsid w:val="00BE2DC6"/>
    <w:rsid w:val="00BE3B0D"/>
    <w:rsid w:val="00BE411C"/>
    <w:rsid w:val="00BE542C"/>
    <w:rsid w:val="00BE57CD"/>
    <w:rsid w:val="00BE5887"/>
    <w:rsid w:val="00BE623E"/>
    <w:rsid w:val="00BE67F2"/>
    <w:rsid w:val="00BE71CD"/>
    <w:rsid w:val="00BE743E"/>
    <w:rsid w:val="00BE7A98"/>
    <w:rsid w:val="00BF04F9"/>
    <w:rsid w:val="00BF1662"/>
    <w:rsid w:val="00BF2634"/>
    <w:rsid w:val="00BF2D72"/>
    <w:rsid w:val="00BF4CE9"/>
    <w:rsid w:val="00BF4FAC"/>
    <w:rsid w:val="00BF6300"/>
    <w:rsid w:val="00BF780B"/>
    <w:rsid w:val="00C0115B"/>
    <w:rsid w:val="00C0296D"/>
    <w:rsid w:val="00C03021"/>
    <w:rsid w:val="00C041FF"/>
    <w:rsid w:val="00C0450E"/>
    <w:rsid w:val="00C0616B"/>
    <w:rsid w:val="00C06C5E"/>
    <w:rsid w:val="00C10106"/>
    <w:rsid w:val="00C13973"/>
    <w:rsid w:val="00C13A62"/>
    <w:rsid w:val="00C1442A"/>
    <w:rsid w:val="00C165AF"/>
    <w:rsid w:val="00C17081"/>
    <w:rsid w:val="00C178B0"/>
    <w:rsid w:val="00C203BB"/>
    <w:rsid w:val="00C20E8F"/>
    <w:rsid w:val="00C20FC8"/>
    <w:rsid w:val="00C22020"/>
    <w:rsid w:val="00C22358"/>
    <w:rsid w:val="00C230BD"/>
    <w:rsid w:val="00C23851"/>
    <w:rsid w:val="00C242DA"/>
    <w:rsid w:val="00C24DD7"/>
    <w:rsid w:val="00C26BF8"/>
    <w:rsid w:val="00C301C9"/>
    <w:rsid w:val="00C30288"/>
    <w:rsid w:val="00C304D5"/>
    <w:rsid w:val="00C304F0"/>
    <w:rsid w:val="00C30A7B"/>
    <w:rsid w:val="00C31868"/>
    <w:rsid w:val="00C31D9B"/>
    <w:rsid w:val="00C31DF4"/>
    <w:rsid w:val="00C331C1"/>
    <w:rsid w:val="00C33DFB"/>
    <w:rsid w:val="00C346BF"/>
    <w:rsid w:val="00C34D36"/>
    <w:rsid w:val="00C36277"/>
    <w:rsid w:val="00C36E3F"/>
    <w:rsid w:val="00C36FEE"/>
    <w:rsid w:val="00C37462"/>
    <w:rsid w:val="00C37BD5"/>
    <w:rsid w:val="00C4277C"/>
    <w:rsid w:val="00C42D76"/>
    <w:rsid w:val="00C42D89"/>
    <w:rsid w:val="00C42E04"/>
    <w:rsid w:val="00C42F3B"/>
    <w:rsid w:val="00C43752"/>
    <w:rsid w:val="00C444F4"/>
    <w:rsid w:val="00C44C51"/>
    <w:rsid w:val="00C464F6"/>
    <w:rsid w:val="00C47813"/>
    <w:rsid w:val="00C47D7C"/>
    <w:rsid w:val="00C50169"/>
    <w:rsid w:val="00C5035D"/>
    <w:rsid w:val="00C52678"/>
    <w:rsid w:val="00C52A12"/>
    <w:rsid w:val="00C52AB3"/>
    <w:rsid w:val="00C52D91"/>
    <w:rsid w:val="00C539DF"/>
    <w:rsid w:val="00C54006"/>
    <w:rsid w:val="00C55B6C"/>
    <w:rsid w:val="00C560AD"/>
    <w:rsid w:val="00C56981"/>
    <w:rsid w:val="00C6021A"/>
    <w:rsid w:val="00C6034A"/>
    <w:rsid w:val="00C60591"/>
    <w:rsid w:val="00C62134"/>
    <w:rsid w:val="00C62A76"/>
    <w:rsid w:val="00C62C47"/>
    <w:rsid w:val="00C632D4"/>
    <w:rsid w:val="00C64ABD"/>
    <w:rsid w:val="00C64B4C"/>
    <w:rsid w:val="00C6577D"/>
    <w:rsid w:val="00C66406"/>
    <w:rsid w:val="00C66930"/>
    <w:rsid w:val="00C66AAA"/>
    <w:rsid w:val="00C66D8D"/>
    <w:rsid w:val="00C67A07"/>
    <w:rsid w:val="00C7010B"/>
    <w:rsid w:val="00C702A1"/>
    <w:rsid w:val="00C71D0F"/>
    <w:rsid w:val="00C72179"/>
    <w:rsid w:val="00C72FFE"/>
    <w:rsid w:val="00C732F1"/>
    <w:rsid w:val="00C73B7E"/>
    <w:rsid w:val="00C744A7"/>
    <w:rsid w:val="00C753AD"/>
    <w:rsid w:val="00C759F5"/>
    <w:rsid w:val="00C76075"/>
    <w:rsid w:val="00C76239"/>
    <w:rsid w:val="00C762F4"/>
    <w:rsid w:val="00C76330"/>
    <w:rsid w:val="00C76529"/>
    <w:rsid w:val="00C7665B"/>
    <w:rsid w:val="00C77C01"/>
    <w:rsid w:val="00C80DC6"/>
    <w:rsid w:val="00C8152E"/>
    <w:rsid w:val="00C819BC"/>
    <w:rsid w:val="00C81E94"/>
    <w:rsid w:val="00C8392A"/>
    <w:rsid w:val="00C83A2A"/>
    <w:rsid w:val="00C83EC9"/>
    <w:rsid w:val="00C840FF"/>
    <w:rsid w:val="00C8430E"/>
    <w:rsid w:val="00C8445B"/>
    <w:rsid w:val="00C856D7"/>
    <w:rsid w:val="00C8574C"/>
    <w:rsid w:val="00C85B11"/>
    <w:rsid w:val="00C8629A"/>
    <w:rsid w:val="00C87CBB"/>
    <w:rsid w:val="00C905DE"/>
    <w:rsid w:val="00C90666"/>
    <w:rsid w:val="00C90720"/>
    <w:rsid w:val="00C90766"/>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75F"/>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AF5"/>
    <w:rsid w:val="00CC5BA0"/>
    <w:rsid w:val="00CC6137"/>
    <w:rsid w:val="00CC6447"/>
    <w:rsid w:val="00CD10E9"/>
    <w:rsid w:val="00CD1742"/>
    <w:rsid w:val="00CD1D61"/>
    <w:rsid w:val="00CD21D0"/>
    <w:rsid w:val="00CD3555"/>
    <w:rsid w:val="00CD4D0A"/>
    <w:rsid w:val="00CD4D51"/>
    <w:rsid w:val="00CD51AE"/>
    <w:rsid w:val="00CD5619"/>
    <w:rsid w:val="00CD6223"/>
    <w:rsid w:val="00CD75CF"/>
    <w:rsid w:val="00CD7EEA"/>
    <w:rsid w:val="00CE240F"/>
    <w:rsid w:val="00CE271E"/>
    <w:rsid w:val="00CE2DD6"/>
    <w:rsid w:val="00CE41E5"/>
    <w:rsid w:val="00CE4BD3"/>
    <w:rsid w:val="00CE5BE8"/>
    <w:rsid w:val="00CE5C06"/>
    <w:rsid w:val="00CE6CD5"/>
    <w:rsid w:val="00CE6FF1"/>
    <w:rsid w:val="00CE7BD1"/>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FA5"/>
    <w:rsid w:val="00D03724"/>
    <w:rsid w:val="00D03F73"/>
    <w:rsid w:val="00D04B25"/>
    <w:rsid w:val="00D04DC9"/>
    <w:rsid w:val="00D06BF2"/>
    <w:rsid w:val="00D11B21"/>
    <w:rsid w:val="00D12760"/>
    <w:rsid w:val="00D12D68"/>
    <w:rsid w:val="00D14FB7"/>
    <w:rsid w:val="00D15AEC"/>
    <w:rsid w:val="00D15B65"/>
    <w:rsid w:val="00D16A31"/>
    <w:rsid w:val="00D16A89"/>
    <w:rsid w:val="00D17482"/>
    <w:rsid w:val="00D17731"/>
    <w:rsid w:val="00D17D5D"/>
    <w:rsid w:val="00D20D78"/>
    <w:rsid w:val="00D2330D"/>
    <w:rsid w:val="00D233BE"/>
    <w:rsid w:val="00D253F8"/>
    <w:rsid w:val="00D26B22"/>
    <w:rsid w:val="00D27373"/>
    <w:rsid w:val="00D31A0A"/>
    <w:rsid w:val="00D32068"/>
    <w:rsid w:val="00D32CA0"/>
    <w:rsid w:val="00D33A95"/>
    <w:rsid w:val="00D34BDD"/>
    <w:rsid w:val="00D354C2"/>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349B"/>
    <w:rsid w:val="00D54AC8"/>
    <w:rsid w:val="00D54B20"/>
    <w:rsid w:val="00D554CF"/>
    <w:rsid w:val="00D565FD"/>
    <w:rsid w:val="00D56DFE"/>
    <w:rsid w:val="00D574DB"/>
    <w:rsid w:val="00D575E2"/>
    <w:rsid w:val="00D6027E"/>
    <w:rsid w:val="00D619D3"/>
    <w:rsid w:val="00D61C1B"/>
    <w:rsid w:val="00D61E25"/>
    <w:rsid w:val="00D61E54"/>
    <w:rsid w:val="00D62F58"/>
    <w:rsid w:val="00D631B6"/>
    <w:rsid w:val="00D6416D"/>
    <w:rsid w:val="00D6429F"/>
    <w:rsid w:val="00D65216"/>
    <w:rsid w:val="00D66363"/>
    <w:rsid w:val="00D672D1"/>
    <w:rsid w:val="00D675FB"/>
    <w:rsid w:val="00D67A85"/>
    <w:rsid w:val="00D67F5D"/>
    <w:rsid w:val="00D7050B"/>
    <w:rsid w:val="00D714EB"/>
    <w:rsid w:val="00D723FB"/>
    <w:rsid w:val="00D72D45"/>
    <w:rsid w:val="00D73E1D"/>
    <w:rsid w:val="00D744C8"/>
    <w:rsid w:val="00D75458"/>
    <w:rsid w:val="00D7600D"/>
    <w:rsid w:val="00D76931"/>
    <w:rsid w:val="00D76F14"/>
    <w:rsid w:val="00D76FD8"/>
    <w:rsid w:val="00D80398"/>
    <w:rsid w:val="00D80CB7"/>
    <w:rsid w:val="00D8263E"/>
    <w:rsid w:val="00D82BD0"/>
    <w:rsid w:val="00D82F79"/>
    <w:rsid w:val="00D83244"/>
    <w:rsid w:val="00D839AA"/>
    <w:rsid w:val="00D856F1"/>
    <w:rsid w:val="00D870F8"/>
    <w:rsid w:val="00D87B0C"/>
    <w:rsid w:val="00D87F9D"/>
    <w:rsid w:val="00D90ED1"/>
    <w:rsid w:val="00D91282"/>
    <w:rsid w:val="00D9274E"/>
    <w:rsid w:val="00D93C12"/>
    <w:rsid w:val="00D93C19"/>
    <w:rsid w:val="00D94477"/>
    <w:rsid w:val="00D94BA2"/>
    <w:rsid w:val="00D95A8C"/>
    <w:rsid w:val="00D96996"/>
    <w:rsid w:val="00D97045"/>
    <w:rsid w:val="00D974AB"/>
    <w:rsid w:val="00DA0519"/>
    <w:rsid w:val="00DA05F0"/>
    <w:rsid w:val="00DA1147"/>
    <w:rsid w:val="00DA270B"/>
    <w:rsid w:val="00DA3691"/>
    <w:rsid w:val="00DA3AD8"/>
    <w:rsid w:val="00DA3B36"/>
    <w:rsid w:val="00DA3C99"/>
    <w:rsid w:val="00DA7334"/>
    <w:rsid w:val="00DA7420"/>
    <w:rsid w:val="00DB03B8"/>
    <w:rsid w:val="00DB0A61"/>
    <w:rsid w:val="00DB0AC0"/>
    <w:rsid w:val="00DB0E1D"/>
    <w:rsid w:val="00DB1686"/>
    <w:rsid w:val="00DB33B4"/>
    <w:rsid w:val="00DB42E2"/>
    <w:rsid w:val="00DB75B1"/>
    <w:rsid w:val="00DC0D06"/>
    <w:rsid w:val="00DC25FD"/>
    <w:rsid w:val="00DC2C31"/>
    <w:rsid w:val="00DC5402"/>
    <w:rsid w:val="00DC55AB"/>
    <w:rsid w:val="00DD0B6D"/>
    <w:rsid w:val="00DD0D8F"/>
    <w:rsid w:val="00DD4ACD"/>
    <w:rsid w:val="00DD56E9"/>
    <w:rsid w:val="00DD5B9E"/>
    <w:rsid w:val="00DD70FB"/>
    <w:rsid w:val="00DD7FC9"/>
    <w:rsid w:val="00DE0391"/>
    <w:rsid w:val="00DE0AAC"/>
    <w:rsid w:val="00DE13D1"/>
    <w:rsid w:val="00DE2553"/>
    <w:rsid w:val="00DE3785"/>
    <w:rsid w:val="00DE493E"/>
    <w:rsid w:val="00DE5AF5"/>
    <w:rsid w:val="00DE5C1C"/>
    <w:rsid w:val="00DE6524"/>
    <w:rsid w:val="00DE6DAE"/>
    <w:rsid w:val="00DE7058"/>
    <w:rsid w:val="00DE79FC"/>
    <w:rsid w:val="00DF07C2"/>
    <w:rsid w:val="00DF0A11"/>
    <w:rsid w:val="00DF14AC"/>
    <w:rsid w:val="00DF182E"/>
    <w:rsid w:val="00DF2DCF"/>
    <w:rsid w:val="00DF3A6B"/>
    <w:rsid w:val="00DF44C4"/>
    <w:rsid w:val="00DF5C27"/>
    <w:rsid w:val="00DF63A5"/>
    <w:rsid w:val="00DF660A"/>
    <w:rsid w:val="00DF7062"/>
    <w:rsid w:val="00DF768E"/>
    <w:rsid w:val="00DF79A0"/>
    <w:rsid w:val="00DF7D9B"/>
    <w:rsid w:val="00E002DA"/>
    <w:rsid w:val="00E015D5"/>
    <w:rsid w:val="00E03910"/>
    <w:rsid w:val="00E0416C"/>
    <w:rsid w:val="00E04DA1"/>
    <w:rsid w:val="00E0532F"/>
    <w:rsid w:val="00E101EE"/>
    <w:rsid w:val="00E11023"/>
    <w:rsid w:val="00E112F5"/>
    <w:rsid w:val="00E11DF9"/>
    <w:rsid w:val="00E131CC"/>
    <w:rsid w:val="00E13D61"/>
    <w:rsid w:val="00E14830"/>
    <w:rsid w:val="00E14FA7"/>
    <w:rsid w:val="00E20821"/>
    <w:rsid w:val="00E20FBD"/>
    <w:rsid w:val="00E210B7"/>
    <w:rsid w:val="00E2155F"/>
    <w:rsid w:val="00E219B4"/>
    <w:rsid w:val="00E21A71"/>
    <w:rsid w:val="00E23281"/>
    <w:rsid w:val="00E235CE"/>
    <w:rsid w:val="00E24907"/>
    <w:rsid w:val="00E24913"/>
    <w:rsid w:val="00E24F94"/>
    <w:rsid w:val="00E26D03"/>
    <w:rsid w:val="00E26F5B"/>
    <w:rsid w:val="00E273F8"/>
    <w:rsid w:val="00E27415"/>
    <w:rsid w:val="00E27A63"/>
    <w:rsid w:val="00E30D0B"/>
    <w:rsid w:val="00E3186F"/>
    <w:rsid w:val="00E324A2"/>
    <w:rsid w:val="00E32C11"/>
    <w:rsid w:val="00E347A7"/>
    <w:rsid w:val="00E357AC"/>
    <w:rsid w:val="00E35F3A"/>
    <w:rsid w:val="00E362D7"/>
    <w:rsid w:val="00E365FD"/>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E53"/>
    <w:rsid w:val="00E46554"/>
    <w:rsid w:val="00E473F2"/>
    <w:rsid w:val="00E51902"/>
    <w:rsid w:val="00E51A6F"/>
    <w:rsid w:val="00E51DE1"/>
    <w:rsid w:val="00E51EBC"/>
    <w:rsid w:val="00E52B32"/>
    <w:rsid w:val="00E54508"/>
    <w:rsid w:val="00E552E6"/>
    <w:rsid w:val="00E55E48"/>
    <w:rsid w:val="00E5657B"/>
    <w:rsid w:val="00E569A6"/>
    <w:rsid w:val="00E57239"/>
    <w:rsid w:val="00E61169"/>
    <w:rsid w:val="00E61CFE"/>
    <w:rsid w:val="00E61F84"/>
    <w:rsid w:val="00E6222B"/>
    <w:rsid w:val="00E62831"/>
    <w:rsid w:val="00E62D11"/>
    <w:rsid w:val="00E638EF"/>
    <w:rsid w:val="00E649B5"/>
    <w:rsid w:val="00E6548F"/>
    <w:rsid w:val="00E65F03"/>
    <w:rsid w:val="00E6673B"/>
    <w:rsid w:val="00E71823"/>
    <w:rsid w:val="00E71A55"/>
    <w:rsid w:val="00E71B92"/>
    <w:rsid w:val="00E72591"/>
    <w:rsid w:val="00E72624"/>
    <w:rsid w:val="00E73099"/>
    <w:rsid w:val="00E731FA"/>
    <w:rsid w:val="00E74586"/>
    <w:rsid w:val="00E74C71"/>
    <w:rsid w:val="00E7691F"/>
    <w:rsid w:val="00E77238"/>
    <w:rsid w:val="00E77DA2"/>
    <w:rsid w:val="00E81963"/>
    <w:rsid w:val="00E81F18"/>
    <w:rsid w:val="00E827B9"/>
    <w:rsid w:val="00E82862"/>
    <w:rsid w:val="00E82EE4"/>
    <w:rsid w:val="00E84D53"/>
    <w:rsid w:val="00E874A4"/>
    <w:rsid w:val="00E87E9C"/>
    <w:rsid w:val="00E9086A"/>
    <w:rsid w:val="00E90E9A"/>
    <w:rsid w:val="00E91200"/>
    <w:rsid w:val="00E91C49"/>
    <w:rsid w:val="00E927B6"/>
    <w:rsid w:val="00E92972"/>
    <w:rsid w:val="00E97308"/>
    <w:rsid w:val="00E977E7"/>
    <w:rsid w:val="00E97CF6"/>
    <w:rsid w:val="00E97DA9"/>
    <w:rsid w:val="00EA0D3C"/>
    <w:rsid w:val="00EA1091"/>
    <w:rsid w:val="00EA2EAF"/>
    <w:rsid w:val="00EA3EC7"/>
    <w:rsid w:val="00EA3ED5"/>
    <w:rsid w:val="00EA4A6C"/>
    <w:rsid w:val="00EA5C25"/>
    <w:rsid w:val="00EA5EE5"/>
    <w:rsid w:val="00EA60EF"/>
    <w:rsid w:val="00EA6337"/>
    <w:rsid w:val="00EA6516"/>
    <w:rsid w:val="00EB1EA1"/>
    <w:rsid w:val="00EB27D7"/>
    <w:rsid w:val="00EB2AE0"/>
    <w:rsid w:val="00EB3B65"/>
    <w:rsid w:val="00EB500F"/>
    <w:rsid w:val="00EB5023"/>
    <w:rsid w:val="00EB64FB"/>
    <w:rsid w:val="00EB69AB"/>
    <w:rsid w:val="00EB6D2C"/>
    <w:rsid w:val="00EB7804"/>
    <w:rsid w:val="00EC0BB7"/>
    <w:rsid w:val="00EC36D7"/>
    <w:rsid w:val="00EC3CCD"/>
    <w:rsid w:val="00EC3E60"/>
    <w:rsid w:val="00EC4F9B"/>
    <w:rsid w:val="00EC507C"/>
    <w:rsid w:val="00EC5F00"/>
    <w:rsid w:val="00ED0657"/>
    <w:rsid w:val="00ED19B8"/>
    <w:rsid w:val="00ED1C3E"/>
    <w:rsid w:val="00ED58B1"/>
    <w:rsid w:val="00ED62C9"/>
    <w:rsid w:val="00ED655C"/>
    <w:rsid w:val="00ED6CCB"/>
    <w:rsid w:val="00EE002B"/>
    <w:rsid w:val="00EE0999"/>
    <w:rsid w:val="00EE0EBC"/>
    <w:rsid w:val="00EE1405"/>
    <w:rsid w:val="00EE2798"/>
    <w:rsid w:val="00EE3374"/>
    <w:rsid w:val="00EE3C6E"/>
    <w:rsid w:val="00EE5731"/>
    <w:rsid w:val="00EE57B8"/>
    <w:rsid w:val="00EE679A"/>
    <w:rsid w:val="00EE6D7F"/>
    <w:rsid w:val="00EE720E"/>
    <w:rsid w:val="00EE7F8B"/>
    <w:rsid w:val="00EF0FE1"/>
    <w:rsid w:val="00EF388C"/>
    <w:rsid w:val="00EF47AB"/>
    <w:rsid w:val="00EF4897"/>
    <w:rsid w:val="00EF5BDC"/>
    <w:rsid w:val="00EF5DCF"/>
    <w:rsid w:val="00EF68A7"/>
    <w:rsid w:val="00EF6AA8"/>
    <w:rsid w:val="00F0193C"/>
    <w:rsid w:val="00F02332"/>
    <w:rsid w:val="00F02344"/>
    <w:rsid w:val="00F02FBE"/>
    <w:rsid w:val="00F03282"/>
    <w:rsid w:val="00F0342F"/>
    <w:rsid w:val="00F03CF4"/>
    <w:rsid w:val="00F051D0"/>
    <w:rsid w:val="00F059CC"/>
    <w:rsid w:val="00F0688C"/>
    <w:rsid w:val="00F06A14"/>
    <w:rsid w:val="00F071BF"/>
    <w:rsid w:val="00F075FF"/>
    <w:rsid w:val="00F1176D"/>
    <w:rsid w:val="00F11F8E"/>
    <w:rsid w:val="00F12E75"/>
    <w:rsid w:val="00F13247"/>
    <w:rsid w:val="00F1449D"/>
    <w:rsid w:val="00F144D9"/>
    <w:rsid w:val="00F145F6"/>
    <w:rsid w:val="00F148CB"/>
    <w:rsid w:val="00F14FEF"/>
    <w:rsid w:val="00F1541F"/>
    <w:rsid w:val="00F16357"/>
    <w:rsid w:val="00F2030D"/>
    <w:rsid w:val="00F20E94"/>
    <w:rsid w:val="00F20E9D"/>
    <w:rsid w:val="00F21010"/>
    <w:rsid w:val="00F2122B"/>
    <w:rsid w:val="00F2236E"/>
    <w:rsid w:val="00F22987"/>
    <w:rsid w:val="00F23819"/>
    <w:rsid w:val="00F276F4"/>
    <w:rsid w:val="00F27C48"/>
    <w:rsid w:val="00F27FE1"/>
    <w:rsid w:val="00F3036F"/>
    <w:rsid w:val="00F326A8"/>
    <w:rsid w:val="00F3416B"/>
    <w:rsid w:val="00F346DB"/>
    <w:rsid w:val="00F350B8"/>
    <w:rsid w:val="00F350CD"/>
    <w:rsid w:val="00F35995"/>
    <w:rsid w:val="00F35B3A"/>
    <w:rsid w:val="00F36F64"/>
    <w:rsid w:val="00F3738E"/>
    <w:rsid w:val="00F376EE"/>
    <w:rsid w:val="00F3793F"/>
    <w:rsid w:val="00F37E83"/>
    <w:rsid w:val="00F40360"/>
    <w:rsid w:val="00F409E4"/>
    <w:rsid w:val="00F41A95"/>
    <w:rsid w:val="00F43371"/>
    <w:rsid w:val="00F44001"/>
    <w:rsid w:val="00F44F73"/>
    <w:rsid w:val="00F45279"/>
    <w:rsid w:val="00F4592E"/>
    <w:rsid w:val="00F46FCA"/>
    <w:rsid w:val="00F4700B"/>
    <w:rsid w:val="00F47A5E"/>
    <w:rsid w:val="00F50070"/>
    <w:rsid w:val="00F5084B"/>
    <w:rsid w:val="00F51535"/>
    <w:rsid w:val="00F537E5"/>
    <w:rsid w:val="00F53BAA"/>
    <w:rsid w:val="00F544F4"/>
    <w:rsid w:val="00F54C0B"/>
    <w:rsid w:val="00F550CA"/>
    <w:rsid w:val="00F5611D"/>
    <w:rsid w:val="00F57215"/>
    <w:rsid w:val="00F57421"/>
    <w:rsid w:val="00F605D9"/>
    <w:rsid w:val="00F61123"/>
    <w:rsid w:val="00F61A89"/>
    <w:rsid w:val="00F62002"/>
    <w:rsid w:val="00F621A0"/>
    <w:rsid w:val="00F6260B"/>
    <w:rsid w:val="00F634D1"/>
    <w:rsid w:val="00F6410B"/>
    <w:rsid w:val="00F649BA"/>
    <w:rsid w:val="00F651BC"/>
    <w:rsid w:val="00F671D1"/>
    <w:rsid w:val="00F673C7"/>
    <w:rsid w:val="00F67510"/>
    <w:rsid w:val="00F7242C"/>
    <w:rsid w:val="00F728C5"/>
    <w:rsid w:val="00F7378E"/>
    <w:rsid w:val="00F739AC"/>
    <w:rsid w:val="00F76001"/>
    <w:rsid w:val="00F76A15"/>
    <w:rsid w:val="00F809EF"/>
    <w:rsid w:val="00F80B59"/>
    <w:rsid w:val="00F81488"/>
    <w:rsid w:val="00F81608"/>
    <w:rsid w:val="00F82E32"/>
    <w:rsid w:val="00F83A5F"/>
    <w:rsid w:val="00F83CBE"/>
    <w:rsid w:val="00F84416"/>
    <w:rsid w:val="00F846A2"/>
    <w:rsid w:val="00F847B1"/>
    <w:rsid w:val="00F84858"/>
    <w:rsid w:val="00F849A2"/>
    <w:rsid w:val="00F84A8A"/>
    <w:rsid w:val="00F872D6"/>
    <w:rsid w:val="00F87373"/>
    <w:rsid w:val="00F87F41"/>
    <w:rsid w:val="00F91625"/>
    <w:rsid w:val="00F93D5F"/>
    <w:rsid w:val="00F94E69"/>
    <w:rsid w:val="00F964EB"/>
    <w:rsid w:val="00FA0004"/>
    <w:rsid w:val="00FA07EA"/>
    <w:rsid w:val="00FA4260"/>
    <w:rsid w:val="00FA45A9"/>
    <w:rsid w:val="00FA4AB3"/>
    <w:rsid w:val="00FA7486"/>
    <w:rsid w:val="00FA74F5"/>
    <w:rsid w:val="00FB14EE"/>
    <w:rsid w:val="00FB2CE4"/>
    <w:rsid w:val="00FB2E55"/>
    <w:rsid w:val="00FB3140"/>
    <w:rsid w:val="00FB42E6"/>
    <w:rsid w:val="00FB4D31"/>
    <w:rsid w:val="00FB573B"/>
    <w:rsid w:val="00FB5F95"/>
    <w:rsid w:val="00FB75CF"/>
    <w:rsid w:val="00FB7ED9"/>
    <w:rsid w:val="00FC0204"/>
    <w:rsid w:val="00FC05D4"/>
    <w:rsid w:val="00FC1539"/>
    <w:rsid w:val="00FC4315"/>
    <w:rsid w:val="00FC472B"/>
    <w:rsid w:val="00FC5114"/>
    <w:rsid w:val="00FC5D1E"/>
    <w:rsid w:val="00FC6943"/>
    <w:rsid w:val="00FC69EC"/>
    <w:rsid w:val="00FC6F59"/>
    <w:rsid w:val="00FC7A64"/>
    <w:rsid w:val="00FD0A68"/>
    <w:rsid w:val="00FD1055"/>
    <w:rsid w:val="00FD3568"/>
    <w:rsid w:val="00FD3B04"/>
    <w:rsid w:val="00FD3BB1"/>
    <w:rsid w:val="00FD603A"/>
    <w:rsid w:val="00FD6445"/>
    <w:rsid w:val="00FD6462"/>
    <w:rsid w:val="00FD6F7A"/>
    <w:rsid w:val="00FE0598"/>
    <w:rsid w:val="00FE08B0"/>
    <w:rsid w:val="00FE161D"/>
    <w:rsid w:val="00FE1785"/>
    <w:rsid w:val="00FE1DF2"/>
    <w:rsid w:val="00FE21B0"/>
    <w:rsid w:val="00FE220A"/>
    <w:rsid w:val="00FE2484"/>
    <w:rsid w:val="00FE2A99"/>
    <w:rsid w:val="00FE2B3D"/>
    <w:rsid w:val="00FE329D"/>
    <w:rsid w:val="00FE47B4"/>
    <w:rsid w:val="00FE4B9F"/>
    <w:rsid w:val="00FE5DC7"/>
    <w:rsid w:val="00FE78C4"/>
    <w:rsid w:val="00FE7AF9"/>
    <w:rsid w:val="00FF0BF7"/>
    <w:rsid w:val="00FF210D"/>
    <w:rsid w:val="00FF412C"/>
    <w:rsid w:val="00FF42D0"/>
    <w:rsid w:val="00FF4678"/>
    <w:rsid w:val="00FF46CD"/>
    <w:rsid w:val="00FF4A1E"/>
    <w:rsid w:val="00FF4AD1"/>
    <w:rsid w:val="00FF51BE"/>
    <w:rsid w:val="00FF5DA3"/>
    <w:rsid w:val="2D8C6137"/>
    <w:rsid w:val="3C7A5054"/>
    <w:rsid w:val="6B1111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oNotEmbedSmartTags/>
  <w:decimalSymbol w:val=","/>
  <w:listSeparator w:val=";"/>
  <w14:docId w14:val="082F997E"/>
  <w15:docId w15:val="{749024E4-B6B0-4C17-8B1A-A96E3C7F5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pacing w:before="240" w:after="6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semiHidden="1"/>
    <w:lsdException w:name="annotation text" w:semiHidden="1" w:uiPriority="99"/>
    <w:lsdException w:name="header" w:locked="1" w:uiPriority="99" w:unhideWhenUsed="1"/>
    <w:lsdException w:name="footer" w:locked="1" w:uiPriority="99"/>
    <w:lsdException w:name="index heading" w:locked="1" w:semiHidden="1" w:unhideWhenUsed="1"/>
    <w:lsdException w:name="caption"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semiHidden="1" w:qFormat="1"/>
    <w:lsdException w:name="annotation reference" w:semiHidden="1" w:uiPriority="99" w:qFormat="1"/>
    <w:lsdException w:name="line number" w:locked="1" w:semiHidden="1" w:unhideWhenUsed="1"/>
    <w:lsdException w:name="page number" w:locked="1" w:semiHidden="1" w:uiPriority="99" w:unhideWhenUsed="1"/>
    <w:lsdException w:name="endnote reference" w:locked="1" w:semiHidden="1" w:unhideWhenUsed="1" w:qFormat="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lsdException w:name="Body Text Indent 3" w:locked="1" w:semiHidden="1" w:unhideWhenUsed="1"/>
    <w:lsdException w:name="Block Text" w:locked="1" w:semiHidden="1" w:unhideWhenUsed="1"/>
    <w:lsdException w:name="Hyperlink" w:uiPriority="99" w:qFormat="1"/>
    <w:lsdException w:name="FollowedHyperlink" w:locked="1" w:uiPriority="99" w:qFormat="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lsdException w:name="Table Grid" w:qFormat="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439F"/>
    <w:pPr>
      <w:spacing w:before="120" w:after="120" w:line="240" w:lineRule="auto"/>
      <w:jc w:val="both"/>
    </w:pPr>
    <w:rPr>
      <w:rFonts w:eastAsia="Times New Roman"/>
      <w:sz w:val="24"/>
      <w:szCs w:val="24"/>
    </w:rPr>
  </w:style>
  <w:style w:type="paragraph" w:styleId="Heading1">
    <w:name w:val="heading 1"/>
    <w:aliases w:val="Heading 1 (H1),Heading,1,H1,h1,Heading U,H11,Œ©o‚µ 1,?co??E 1,?,?c,?co?ƒÊ 1,Œ,Œ©,Titre Partie,뙥"/>
    <w:basedOn w:val="Normal"/>
    <w:next w:val="Normal"/>
    <w:link w:val="Heading1Char"/>
    <w:uiPriority w:val="9"/>
    <w:qFormat/>
    <w:rsid w:val="00515555"/>
    <w:pPr>
      <w:keepNext/>
      <w:keepLines/>
      <w:numPr>
        <w:numId w:val="1"/>
      </w:numPr>
      <w:spacing w:before="240" w:after="60"/>
      <w:ind w:left="431" w:hanging="431"/>
      <w:outlineLvl w:val="0"/>
    </w:pPr>
    <w:rPr>
      <w:rFonts w:cs="Arial"/>
      <w:b/>
      <w:bCs/>
      <w:kern w:val="32"/>
      <w:sz w:val="32"/>
      <w:szCs w:val="32"/>
    </w:rPr>
  </w:style>
  <w:style w:type="paragraph" w:styleId="Heading2">
    <w:name w:val="heading 2"/>
    <w:aliases w:val="Heading 2 (H2),H2,h2,H21,Œ©o‚µ 2,?co??E 2,?2,?c1,?co?ƒÊ 2,Œ1,Œ2,Œ©1,Œ©2,Œ©_o‚µ 2,뙥2,2,Header 2,2nd level"/>
    <w:basedOn w:val="Heading1"/>
    <w:next w:val="Normal"/>
    <w:link w:val="Heading2Char"/>
    <w:uiPriority w:val="9"/>
    <w:qFormat/>
    <w:rsid w:val="0077452A"/>
    <w:pPr>
      <w:numPr>
        <w:ilvl w:val="1"/>
      </w:numPr>
      <w:tabs>
        <w:tab w:val="left" w:pos="756"/>
        <w:tab w:val="left" w:pos="864"/>
      </w:tabs>
      <w:ind w:left="864" w:hanging="864"/>
      <w:outlineLvl w:val="1"/>
    </w:pPr>
    <w:rPr>
      <w:bCs w:val="0"/>
      <w:iCs/>
      <w:sz w:val="28"/>
    </w:rPr>
  </w:style>
  <w:style w:type="paragraph" w:styleId="Heading3">
    <w:name w:val="heading 3"/>
    <w:aliases w:val="Heading 3 (H3),H3,l3,L3,h3,level 3,1.1.1 Heading 3,H31"/>
    <w:basedOn w:val="Heading2"/>
    <w:next w:val="Normal"/>
    <w:link w:val="Heading3Char"/>
    <w:uiPriority w:val="9"/>
    <w:qFormat/>
    <w:rsid w:val="0077452A"/>
    <w:pPr>
      <w:numPr>
        <w:ilvl w:val="2"/>
      </w:numPr>
      <w:outlineLvl w:val="2"/>
    </w:pPr>
    <w:rPr>
      <w:bCs/>
      <w:sz w:val="24"/>
      <w:szCs w:val="28"/>
    </w:rPr>
  </w:style>
  <w:style w:type="paragraph" w:styleId="Heading4">
    <w:name w:val="heading 4"/>
    <w:aliases w:val="Heading 4 (H4),H4,l4,L4,h4,level 4,H41"/>
    <w:basedOn w:val="Heading3"/>
    <w:next w:val="Normal"/>
    <w:link w:val="Heading4Char"/>
    <w:uiPriority w:val="9"/>
    <w:qFormat/>
    <w:rsid w:val="0077452A"/>
    <w:pPr>
      <w:numPr>
        <w:ilvl w:val="3"/>
      </w:numPr>
      <w:tabs>
        <w:tab w:val="clear" w:pos="864"/>
        <w:tab w:val="left" w:pos="1152"/>
      </w:tabs>
      <w:outlineLvl w:val="3"/>
    </w:pPr>
    <w:rPr>
      <w:bCs w:val="0"/>
    </w:rPr>
  </w:style>
  <w:style w:type="paragraph" w:styleId="Heading5">
    <w:name w:val="heading 5"/>
    <w:aliases w:val="(Appendix),H5,Heading 5 (H5),h5,H51"/>
    <w:basedOn w:val="Heading4"/>
    <w:next w:val="Normal"/>
    <w:link w:val="Heading5Char"/>
    <w:uiPriority w:val="9"/>
    <w:qFormat/>
    <w:rsid w:val="0077452A"/>
    <w:pPr>
      <w:numPr>
        <w:ilvl w:val="4"/>
      </w:numPr>
      <w:tabs>
        <w:tab w:val="clear" w:pos="1008"/>
        <w:tab w:val="clear" w:pos="1152"/>
        <w:tab w:val="left" w:pos="1296"/>
      </w:tabs>
      <w:outlineLvl w:val="4"/>
    </w:pPr>
    <w:rPr>
      <w:bCs/>
      <w:iCs w:val="0"/>
      <w:szCs w:val="24"/>
    </w:rPr>
  </w:style>
  <w:style w:type="paragraph" w:styleId="Heading6">
    <w:name w:val="heading 6"/>
    <w:aliases w:val="H6,h6,H61"/>
    <w:basedOn w:val="Heading5"/>
    <w:next w:val="Normal"/>
    <w:link w:val="Heading6Char"/>
    <w:uiPriority w:val="9"/>
    <w:qFormat/>
    <w:rsid w:val="0077452A"/>
    <w:pPr>
      <w:numPr>
        <w:ilvl w:val="5"/>
      </w:numPr>
      <w:tabs>
        <w:tab w:val="clear" w:pos="1152"/>
      </w:tabs>
      <w:outlineLvl w:val="5"/>
    </w:pPr>
    <w:rPr>
      <w:b w:val="0"/>
      <w:bCs w:val="0"/>
    </w:rPr>
  </w:style>
  <w:style w:type="paragraph" w:styleId="Heading7">
    <w:name w:val="heading 7"/>
    <w:basedOn w:val="Normal"/>
    <w:next w:val="Normal"/>
    <w:link w:val="Heading7Char"/>
    <w:uiPriority w:val="9"/>
    <w:qFormat/>
    <w:rsid w:val="0077452A"/>
    <w:pPr>
      <w:numPr>
        <w:ilvl w:val="6"/>
        <w:numId w:val="1"/>
      </w:numPr>
      <w:spacing w:before="240" w:after="60"/>
      <w:outlineLvl w:val="6"/>
    </w:pPr>
  </w:style>
  <w:style w:type="paragraph" w:styleId="Heading8">
    <w:name w:val="heading 8"/>
    <w:basedOn w:val="Normal"/>
    <w:next w:val="Normal"/>
    <w:link w:val="Heading8Char"/>
    <w:uiPriority w:val="9"/>
    <w:qFormat/>
    <w:rsid w:val="0077452A"/>
    <w:pPr>
      <w:numPr>
        <w:ilvl w:val="7"/>
        <w:numId w:val="1"/>
      </w:numPr>
      <w:spacing w:before="240" w:after="60"/>
      <w:outlineLvl w:val="7"/>
    </w:pPr>
    <w:rPr>
      <w:i/>
      <w:iCs/>
    </w:rPr>
  </w:style>
  <w:style w:type="paragraph" w:styleId="Heading9">
    <w:name w:val="heading 9"/>
    <w:basedOn w:val="Normal"/>
    <w:next w:val="Normal"/>
    <w:link w:val="Heading9Char"/>
    <w:uiPriority w:val="9"/>
    <w:qFormat/>
    <w:rsid w:val="0077452A"/>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77452A"/>
    <w:rPr>
      <w:b/>
      <w:bCs/>
      <w:szCs w:val="20"/>
    </w:rPr>
  </w:style>
  <w:style w:type="paragraph" w:styleId="CommentText">
    <w:name w:val="annotation text"/>
    <w:basedOn w:val="Normal"/>
    <w:link w:val="CommentTextChar"/>
    <w:uiPriority w:val="99"/>
    <w:unhideWhenUsed/>
    <w:rsid w:val="0077452A"/>
    <w:rPr>
      <w:szCs w:val="20"/>
    </w:rPr>
  </w:style>
  <w:style w:type="paragraph" w:styleId="BodyText">
    <w:name w:val="Body Text"/>
    <w:basedOn w:val="Normal"/>
    <w:link w:val="BodyTextChar"/>
    <w:uiPriority w:val="1"/>
    <w:qFormat/>
    <w:locked/>
    <w:rsid w:val="0077452A"/>
    <w:pPr>
      <w:spacing w:before="0" w:after="240" w:line="240" w:lineRule="atLeast"/>
    </w:pPr>
    <w:rPr>
      <w:rFonts w:eastAsia="PMingLiU"/>
      <w:spacing w:val="-5"/>
      <w:szCs w:val="20"/>
    </w:rPr>
  </w:style>
  <w:style w:type="paragraph" w:styleId="BodyTextIndent2">
    <w:name w:val="Body Text Indent 2"/>
    <w:basedOn w:val="Normal"/>
    <w:link w:val="BodyTextIndent2Char"/>
    <w:locked/>
    <w:pPr>
      <w:ind w:left="221"/>
    </w:pPr>
    <w:rPr>
      <w:rFonts w:eastAsia="Batang"/>
      <w:szCs w:val="20"/>
    </w:rPr>
  </w:style>
  <w:style w:type="paragraph" w:styleId="EndnoteText">
    <w:name w:val="endnote text"/>
    <w:basedOn w:val="Normal"/>
    <w:link w:val="EndnoteTextChar"/>
    <w:locked/>
    <w:rsid w:val="0077452A"/>
    <w:pPr>
      <w:spacing w:before="0" w:after="0"/>
    </w:pPr>
    <w:rPr>
      <w:szCs w:val="20"/>
    </w:rPr>
  </w:style>
  <w:style w:type="paragraph" w:styleId="BalloonText">
    <w:name w:val="Balloon Text"/>
    <w:basedOn w:val="Normal"/>
    <w:link w:val="BalloonTextChar"/>
    <w:uiPriority w:val="99"/>
    <w:rsid w:val="0077452A"/>
    <w:pPr>
      <w:spacing w:before="0" w:after="0"/>
    </w:pPr>
    <w:rPr>
      <w:rFonts w:ascii="Tahoma" w:hAnsi="Tahoma" w:cs="Tahoma"/>
      <w:sz w:val="16"/>
      <w:szCs w:val="16"/>
    </w:rPr>
  </w:style>
  <w:style w:type="paragraph" w:styleId="Footer">
    <w:name w:val="footer"/>
    <w:basedOn w:val="Normal"/>
    <w:link w:val="FooterChar"/>
    <w:uiPriority w:val="99"/>
    <w:locked/>
    <w:rsid w:val="0077452A"/>
    <w:pPr>
      <w:tabs>
        <w:tab w:val="center" w:pos="4320"/>
        <w:tab w:val="right" w:pos="8640"/>
      </w:tabs>
    </w:pPr>
  </w:style>
  <w:style w:type="paragraph" w:styleId="Header">
    <w:name w:val="header"/>
    <w:aliases w:val="머리글="/>
    <w:basedOn w:val="Normal"/>
    <w:link w:val="HeaderChar"/>
    <w:uiPriority w:val="99"/>
    <w:locked/>
    <w:rsid w:val="0077452A"/>
    <w:pPr>
      <w:tabs>
        <w:tab w:val="center" w:pos="4320"/>
        <w:tab w:val="right" w:pos="8640"/>
      </w:tabs>
    </w:pPr>
  </w:style>
  <w:style w:type="paragraph" w:styleId="FootnoteText">
    <w:name w:val="footnote text"/>
    <w:basedOn w:val="Normal"/>
    <w:link w:val="FootnoteTextChar"/>
    <w:semiHidden/>
    <w:rsid w:val="0077452A"/>
    <w:pPr>
      <w:spacing w:before="0" w:after="0"/>
    </w:pPr>
    <w:rPr>
      <w:szCs w:val="20"/>
    </w:rPr>
  </w:style>
  <w:style w:type="paragraph" w:styleId="HTMLPreformatted">
    <w:name w:val="HTML Preformatted"/>
    <w:basedOn w:val="Normal"/>
    <w:link w:val="HTMLPreformattedChar"/>
    <w:uiPriority w:val="99"/>
    <w:unhideWhenUsed/>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locked/>
    <w:rsid w:val="0077452A"/>
    <w:pPr>
      <w:spacing w:before="100" w:beforeAutospacing="1" w:after="100" w:afterAutospacing="1"/>
    </w:pPr>
    <w:rPr>
      <w:rFonts w:eastAsiaTheme="minorEastAsia"/>
    </w:rPr>
  </w:style>
  <w:style w:type="paragraph" w:styleId="Title">
    <w:name w:val="Title"/>
    <w:basedOn w:val="Normal"/>
    <w:link w:val="TitleChar"/>
    <w:uiPriority w:val="10"/>
    <w:qFormat/>
    <w:locked/>
    <w:rsid w:val="0077452A"/>
    <w:pPr>
      <w:spacing w:before="240" w:after="6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unhideWhenUsed/>
    <w:rsid w:val="0077452A"/>
    <w:rPr>
      <w:b/>
      <w:bCs/>
    </w:rPr>
  </w:style>
  <w:style w:type="table" w:styleId="TableGrid">
    <w:name w:val="Table Grid"/>
    <w:basedOn w:val="TableNormal"/>
    <w:rsid w:val="0077452A"/>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locked/>
    <w:rsid w:val="0077452A"/>
    <w:rPr>
      <w:vertAlign w:val="superscript"/>
    </w:rPr>
  </w:style>
  <w:style w:type="character" w:styleId="FollowedHyperlink">
    <w:name w:val="FollowedHyperlink"/>
    <w:basedOn w:val="DefaultParagraphFont"/>
    <w:uiPriority w:val="99"/>
    <w:unhideWhenUsed/>
    <w:locked/>
    <w:rsid w:val="0077452A"/>
    <w:rPr>
      <w:color w:val="800080" w:themeColor="followedHyperlink"/>
      <w:u w:val="single"/>
    </w:rPr>
  </w:style>
  <w:style w:type="character" w:styleId="Hyperlink">
    <w:name w:val="Hyperlink"/>
    <w:basedOn w:val="DefaultParagraphFont"/>
    <w:uiPriority w:val="99"/>
    <w:rsid w:val="0077452A"/>
    <w:rPr>
      <w:color w:val="0000FF"/>
      <w:u w:val="single"/>
    </w:rPr>
  </w:style>
  <w:style w:type="character" w:styleId="CommentReference">
    <w:name w:val="annotation reference"/>
    <w:basedOn w:val="DefaultParagraphFont"/>
    <w:uiPriority w:val="99"/>
    <w:unhideWhenUsed/>
    <w:rsid w:val="0077452A"/>
    <w:rPr>
      <w:sz w:val="16"/>
      <w:szCs w:val="16"/>
    </w:rPr>
  </w:style>
  <w:style w:type="character" w:styleId="FootnoteReference">
    <w:name w:val="footnote reference"/>
    <w:semiHidden/>
    <w:rsid w:val="0077452A"/>
    <w:rPr>
      <w:vertAlign w:val="superscript"/>
    </w:rPr>
  </w:style>
  <w:style w:type="character" w:customStyle="1" w:styleId="1">
    <w:name w:val="标题 1 字符"/>
    <w:aliases w:val="Heading 1 (H1) 字符,Heading 字符,1 字符,H1 字符,h1 字符,Heading U 字符,H11 字符,Œ©o‚µ 1 字符,?co??E 1 字符,? 字符,?c 字符,?co?ƒÊ 1 字符,Œ 字符,Œ© 字符,Titre Partie 字符,뙥 字符"/>
    <w:basedOn w:val="DefaultParagraphFont"/>
    <w:uiPriority w:val="9"/>
    <w:locked/>
    <w:rsid w:val="00F57215"/>
    <w:rPr>
      <w:rFonts w:ascii="Arial" w:eastAsia="Times New Roman" w:hAnsi="Arial" w:cs="Arial"/>
      <w:b/>
      <w:bCs/>
      <w:kern w:val="32"/>
      <w:sz w:val="32"/>
      <w:szCs w:val="32"/>
    </w:rPr>
  </w:style>
  <w:style w:type="character" w:customStyle="1" w:styleId="2">
    <w:name w:val="标题 2 字符"/>
    <w:aliases w:val="Heading 2 (H2) 字符,H2 字符,h2 字符,H21 字符,Œ©o‚µ 2 字符,?co??E 2 字符,?2 字符,?c1 字符,?co?ƒÊ 2 字符,Œ1 字符,Œ2 字符,Œ©1 字符,Œ©2 字符,Œ©_o‚µ 2 字符,뙥2 字符,2 字符,Header 2 字符,2nd level 字符"/>
    <w:basedOn w:val="DefaultParagraphFont"/>
    <w:locked/>
    <w:rsid w:val="00F57215"/>
    <w:rPr>
      <w:rFonts w:ascii="Arial" w:eastAsia="Times New Roman" w:hAnsi="Arial" w:cs="Arial"/>
      <w:b/>
      <w:iCs/>
      <w:kern w:val="32"/>
      <w:sz w:val="28"/>
      <w:szCs w:val="32"/>
    </w:rPr>
  </w:style>
  <w:style w:type="character" w:customStyle="1" w:styleId="3">
    <w:name w:val="标题 3 字符"/>
    <w:aliases w:val="Heading 3 (H3) 字符,H3 字符,l3 字符,L3 字符,h3 字符,level 3 字符,1.1.1 Heading 3 字符,H31 字符"/>
    <w:basedOn w:val="DefaultParagraphFont"/>
    <w:locked/>
    <w:rsid w:val="00F57215"/>
    <w:rPr>
      <w:rFonts w:ascii="Arial" w:eastAsia="Times New Roman" w:hAnsi="Arial" w:cs="Arial"/>
      <w:b/>
      <w:bCs/>
      <w:iCs/>
      <w:kern w:val="32"/>
      <w:sz w:val="24"/>
      <w:szCs w:val="28"/>
    </w:rPr>
  </w:style>
  <w:style w:type="character" w:customStyle="1" w:styleId="4">
    <w:name w:val="标题 4 字符"/>
    <w:aliases w:val="Heading 4 (H4) 字符,H4 字符,l4 字符,L4 字符,h4 字符,level 4 字符,H41 字符"/>
    <w:basedOn w:val="DefaultParagraphFont"/>
    <w:locked/>
    <w:rsid w:val="00F57215"/>
    <w:rPr>
      <w:rFonts w:ascii="Arial" w:eastAsia="Times New Roman" w:hAnsi="Arial" w:cs="Arial"/>
      <w:b/>
      <w:iCs/>
      <w:kern w:val="32"/>
      <w:sz w:val="24"/>
      <w:szCs w:val="28"/>
    </w:rPr>
  </w:style>
  <w:style w:type="character" w:customStyle="1" w:styleId="5">
    <w:name w:val="标题 5 字符"/>
    <w:aliases w:val="(Appendix) 字符,H5 字符,Heading 5 (H5) 字符,h5 字符,H51 字符"/>
    <w:basedOn w:val="DefaultParagraphFont"/>
    <w:locked/>
    <w:rsid w:val="00F57215"/>
    <w:rPr>
      <w:rFonts w:ascii="Arial" w:eastAsia="Times New Roman" w:hAnsi="Arial" w:cs="Arial"/>
      <w:b/>
      <w:bCs/>
      <w:kern w:val="32"/>
      <w:sz w:val="24"/>
      <w:szCs w:val="24"/>
    </w:rPr>
  </w:style>
  <w:style w:type="character" w:customStyle="1" w:styleId="6">
    <w:name w:val="标题 6 字符"/>
    <w:aliases w:val="H6 字符,h6 字符,H61 字符"/>
    <w:basedOn w:val="DefaultParagraphFont"/>
    <w:locked/>
    <w:rsid w:val="00F57215"/>
    <w:rPr>
      <w:rFonts w:ascii="Arial" w:eastAsia="Times New Roman" w:hAnsi="Arial" w:cs="Arial"/>
      <w:kern w:val="32"/>
      <w:sz w:val="24"/>
      <w:szCs w:val="24"/>
    </w:rPr>
  </w:style>
  <w:style w:type="character" w:customStyle="1" w:styleId="7">
    <w:name w:val="标题 7 字符"/>
    <w:basedOn w:val="DefaultParagraphFont"/>
    <w:uiPriority w:val="9"/>
    <w:locked/>
    <w:rsid w:val="00F57215"/>
    <w:rPr>
      <w:rFonts w:eastAsia="Times New Roman"/>
      <w:sz w:val="24"/>
      <w:szCs w:val="24"/>
    </w:rPr>
  </w:style>
  <w:style w:type="character" w:customStyle="1" w:styleId="8">
    <w:name w:val="标题 8 字符"/>
    <w:basedOn w:val="DefaultParagraphFont"/>
    <w:uiPriority w:val="9"/>
    <w:locked/>
    <w:rsid w:val="00F57215"/>
    <w:rPr>
      <w:rFonts w:eastAsia="Times New Roman"/>
      <w:i/>
      <w:iCs/>
      <w:sz w:val="24"/>
      <w:szCs w:val="24"/>
    </w:rPr>
  </w:style>
  <w:style w:type="character" w:customStyle="1" w:styleId="9">
    <w:name w:val="标题 9 字符"/>
    <w:basedOn w:val="DefaultParagraphFont"/>
    <w:uiPriority w:val="9"/>
    <w:locked/>
    <w:rsid w:val="00F57215"/>
    <w:rPr>
      <w:rFonts w:ascii="Arial" w:eastAsia="Times New Roman" w:hAnsi="Arial" w:cs="Arial"/>
      <w:sz w:val="22"/>
      <w:szCs w:val="22"/>
    </w:rPr>
  </w:style>
  <w:style w:type="character" w:customStyle="1" w:styleId="a">
    <w:name w:val="批注框文本 字符"/>
    <w:basedOn w:val="DefaultParagraphFont"/>
    <w:locked/>
    <w:rsid w:val="00F57215"/>
    <w:rPr>
      <w:rFonts w:ascii="Tahoma" w:eastAsia="Times New Roman" w:hAnsi="Tahoma" w:cs="Tahoma"/>
      <w:sz w:val="16"/>
      <w:szCs w:val="16"/>
    </w:rPr>
  </w:style>
  <w:style w:type="paragraph" w:customStyle="1" w:styleId="MediumShading2-Accent61">
    <w:name w:val="Medium Shading 2 - Accent 61"/>
    <w:hidden/>
    <w:semiHidden/>
    <w:qFormat/>
    <w:rPr>
      <w:sz w:val="24"/>
      <w:szCs w:val="24"/>
    </w:rPr>
  </w:style>
  <w:style w:type="character" w:customStyle="1" w:styleId="hp">
    <w:name w:val="hp"/>
    <w:qFormat/>
  </w:style>
  <w:style w:type="character" w:customStyle="1" w:styleId="a0">
    <w:name w:val="批注文字 字符"/>
    <w:basedOn w:val="DefaultParagraphFont"/>
    <w:locked/>
    <w:rsid w:val="00F57215"/>
    <w:rPr>
      <w:rFonts w:ascii="Arial" w:eastAsia="Times New Roman" w:hAnsi="Arial"/>
      <w:sz w:val="24"/>
    </w:rPr>
  </w:style>
  <w:style w:type="character" w:customStyle="1" w:styleId="a1">
    <w:name w:val="批注主题 字符"/>
    <w:basedOn w:val="a0"/>
    <w:locked/>
    <w:rsid w:val="00F57215"/>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locked/>
    <w:rsid w:val="00F57215"/>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rsid w:val="0077452A"/>
    <w:pPr>
      <w:ind w:left="720"/>
      <w:contextualSpacing/>
    </w:pPr>
  </w:style>
  <w:style w:type="character" w:customStyle="1" w:styleId="a8">
    <w:name w:val="正文文本 字符"/>
    <w:basedOn w:val="DefaultParagraphFont"/>
    <w:rsid w:val="00F57215"/>
    <w:rPr>
      <w:rFonts w:eastAsia="PMingLiU"/>
      <w:spacing w:val="-5"/>
      <w:sz w:val="24"/>
    </w:rPr>
  </w:style>
  <w:style w:type="character" w:customStyle="1" w:styleId="a9">
    <w:name w:val="页脚 字符"/>
    <w:basedOn w:val="DefaultParagraphFont"/>
    <w:uiPriority w:val="99"/>
    <w:rsid w:val="00F57215"/>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rPr>
      <w:sz w:val="24"/>
      <w:szCs w:val="24"/>
    </w:r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ink w:val="Caption"/>
    <w:qFormat/>
    <w:locked/>
    <w:rsid w:val="00FE08B0"/>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aliases w:val="머리글= 字符"/>
    <w:basedOn w:val="DefaultParagraphFont"/>
    <w:uiPriority w:val="99"/>
    <w:rsid w:val="00F57215"/>
    <w:rPr>
      <w:rFonts w:ascii="Arial" w:eastAsia="Times New Roman" w:hAnsi="Arial"/>
      <w:sz w:val="24"/>
      <w:szCs w:val="24"/>
    </w:rPr>
  </w:style>
  <w:style w:type="character" w:customStyle="1" w:styleId="ab">
    <w:name w:val="尾注文本 字符"/>
    <w:basedOn w:val="DefaultParagraphFont"/>
    <w:rsid w:val="00F57215"/>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rsid w:val="00F57215"/>
    <w:rPr>
      <w:rFonts w:ascii="Arial" w:eastAsia="Times New Roman" w:hAnsi="Arial"/>
      <w:sz w:val="24"/>
      <w:szCs w:val="24"/>
    </w:rPr>
  </w:style>
  <w:style w:type="character" w:customStyle="1" w:styleId="ad">
    <w:name w:val="标题 字符"/>
    <w:basedOn w:val="DefaultParagraphFont"/>
    <w:rsid w:val="00F57215"/>
    <w:rPr>
      <w:rFonts w:ascii="Arial" w:eastAsia="Times New Roman" w:hAnsi="Arial" w:cs="Arial"/>
      <w:b/>
      <w:bCs/>
      <w:kern w:val="28"/>
      <w:sz w:val="32"/>
      <w:szCs w:val="32"/>
    </w:rPr>
  </w:style>
  <w:style w:type="character" w:styleId="UnresolvedMention">
    <w:name w:val="Unresolved Mention"/>
    <w:basedOn w:val="DefaultParagraphFont"/>
    <w:uiPriority w:val="99"/>
    <w:semiHidden/>
    <w:unhideWhenUsed/>
    <w:rsid w:val="00C0450E"/>
    <w:rPr>
      <w:color w:val="605E5C"/>
      <w:shd w:val="clear" w:color="auto" w:fill="E1DFDD"/>
    </w:rPr>
  </w:style>
  <w:style w:type="paragraph" w:styleId="Revision">
    <w:name w:val="Revision"/>
    <w:hidden/>
    <w:uiPriority w:val="99"/>
    <w:semiHidden/>
    <w:rsid w:val="0077452A"/>
    <w:pPr>
      <w:spacing w:before="0" w:after="0" w:line="240" w:lineRule="auto"/>
    </w:pPr>
    <w:rPr>
      <w:rFonts w:ascii="Arial" w:eastAsia="Times New Roman" w:hAnsi="Arial"/>
      <w:szCs w:val="24"/>
    </w:rPr>
  </w:style>
  <w:style w:type="paragraph" w:styleId="TOC1">
    <w:name w:val="toc 1"/>
    <w:basedOn w:val="Normal"/>
    <w:next w:val="Normal"/>
    <w:autoRedefine/>
    <w:uiPriority w:val="39"/>
    <w:locked/>
    <w:rsid w:val="0077452A"/>
    <w:pPr>
      <w:tabs>
        <w:tab w:val="left" w:pos="480"/>
        <w:tab w:val="right" w:leader="dot" w:pos="9350"/>
      </w:tabs>
      <w:spacing w:before="60" w:after="60"/>
    </w:pPr>
  </w:style>
  <w:style w:type="paragraph" w:styleId="TOC2">
    <w:name w:val="toc 2"/>
    <w:basedOn w:val="Normal"/>
    <w:next w:val="Normal"/>
    <w:autoRedefine/>
    <w:uiPriority w:val="39"/>
    <w:locked/>
    <w:rsid w:val="00584339"/>
    <w:pPr>
      <w:tabs>
        <w:tab w:val="left" w:pos="880"/>
        <w:tab w:val="right" w:leader="dot" w:pos="9350"/>
      </w:tabs>
      <w:spacing w:before="60" w:after="60"/>
      <w:ind w:left="245"/>
    </w:pPr>
    <w:rPr>
      <w:rFonts w:eastAsia="MS Mincho"/>
      <w:noProof/>
      <w:lang w:val="en-GB" w:eastAsia="ja-JP"/>
    </w:rPr>
  </w:style>
  <w:style w:type="paragraph" w:styleId="TOC3">
    <w:name w:val="toc 3"/>
    <w:basedOn w:val="Normal"/>
    <w:next w:val="Normal"/>
    <w:autoRedefine/>
    <w:uiPriority w:val="39"/>
    <w:locked/>
    <w:rsid w:val="0077452A"/>
    <w:pPr>
      <w:spacing w:before="60" w:after="60"/>
      <w:ind w:left="403"/>
    </w:pPr>
  </w:style>
  <w:style w:type="paragraph" w:customStyle="1" w:styleId="StyleCaptionCentered">
    <w:name w:val="Style Caption + Centered"/>
    <w:basedOn w:val="Caption"/>
    <w:rsid w:val="0077452A"/>
    <w:pPr>
      <w:jc w:val="center"/>
    </w:pPr>
    <w:rPr>
      <w:noProof/>
    </w:rPr>
  </w:style>
  <w:style w:type="paragraph" w:customStyle="1" w:styleId="Default">
    <w:name w:val="Default"/>
    <w:rsid w:val="0077452A"/>
    <w:pPr>
      <w:autoSpaceDE w:val="0"/>
      <w:autoSpaceDN w:val="0"/>
      <w:adjustRightInd w:val="0"/>
      <w:spacing w:before="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77452A"/>
  </w:style>
  <w:style w:type="paragraph" w:styleId="TOC4">
    <w:name w:val="toc 4"/>
    <w:basedOn w:val="Normal"/>
    <w:next w:val="Normal"/>
    <w:autoRedefine/>
    <w:uiPriority w:val="39"/>
    <w:unhideWhenUsed/>
    <w:locked/>
    <w:rsid w:val="0077452A"/>
    <w:pPr>
      <w:spacing w:before="0"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locked/>
    <w:rsid w:val="0077452A"/>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locked/>
    <w:rsid w:val="0077452A"/>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locked/>
    <w:rsid w:val="0077452A"/>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locked/>
    <w:rsid w:val="0077452A"/>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locked/>
    <w:rsid w:val="0077452A"/>
    <w:pPr>
      <w:spacing w:before="0" w:after="100" w:line="276" w:lineRule="auto"/>
      <w:ind w:left="1760"/>
    </w:pPr>
    <w:rPr>
      <w:rFonts w:asciiTheme="minorHAnsi" w:eastAsiaTheme="minorEastAsia" w:hAnsiTheme="minorHAnsi" w:cstheme="minorBidi"/>
      <w:sz w:val="22"/>
      <w:szCs w:val="22"/>
    </w:rPr>
  </w:style>
  <w:style w:type="character" w:styleId="Strong">
    <w:name w:val="Strong"/>
    <w:basedOn w:val="DefaultParagraphFont"/>
    <w:uiPriority w:val="22"/>
    <w:qFormat/>
    <w:locked/>
    <w:rsid w:val="0077452A"/>
    <w:rPr>
      <w:b/>
      <w:bCs/>
    </w:rPr>
  </w:style>
  <w:style w:type="table" w:styleId="LightShading-Accent5">
    <w:name w:val="Light Shading Accent 5"/>
    <w:basedOn w:val="TableNormal"/>
    <w:uiPriority w:val="60"/>
    <w:rsid w:val="0077452A"/>
    <w:pPr>
      <w:spacing w:before="0" w:after="0" w:line="240" w:lineRule="auto"/>
    </w:pPr>
    <w:rPr>
      <w:rFonts w:asciiTheme="minorHAnsi" w:eastAsiaTheme="minorHAnsi" w:hAnsiTheme="minorHAnsi" w:cstheme="minorBidi"/>
      <w:color w:val="31849B" w:themeColor="accent5" w:themeShade="BF"/>
      <w:sz w:val="22"/>
      <w:szCs w:val="22"/>
    </w:rPr>
    <w:tblPr>
      <w:tblStyleRowBandSize w:val="1"/>
      <w:tblStyleColBandSize w:val="1"/>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77452A"/>
    <w:pPr>
      <w:spacing w:before="0" w:after="0" w:line="240" w:lineRule="auto"/>
    </w:pPr>
    <w:rPr>
      <w:rFonts w:asciiTheme="minorHAnsi" w:eastAsiaTheme="minorHAnsi"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Shading1-Accent5">
    <w:name w:val="Medium Shading 1 Accent 5"/>
    <w:basedOn w:val="TableNormal"/>
    <w:uiPriority w:val="63"/>
    <w:rsid w:val="0077452A"/>
    <w:pPr>
      <w:spacing w:before="0" w:after="0" w:line="240" w:lineRule="auto"/>
    </w:pPr>
    <w:rPr>
      <w:rFonts w:asciiTheme="minorHAnsi" w:eastAsiaTheme="minorHAnsi" w:hAnsiTheme="minorHAnsi" w:cstheme="minorBidi"/>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
    <w:name w:val="Body"/>
    <w:link w:val="BodyChar"/>
    <w:rsid w:val="0077452A"/>
    <w:pPr>
      <w:spacing w:before="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77452A"/>
    <w:rPr>
      <w:rFonts w:ascii="Palatino" w:eastAsia="Times New Roman" w:hAnsi="Palatino"/>
      <w:lang w:val="en-GB"/>
    </w:rPr>
  </w:style>
  <w:style w:type="character" w:customStyle="1" w:styleId="FigureTitleChar">
    <w:name w:val="Figure Title Char"/>
    <w:link w:val="FigureTitle"/>
    <w:locked/>
    <w:rsid w:val="0077452A"/>
    <w:rPr>
      <w:b/>
      <w:sz w:val="24"/>
    </w:rPr>
  </w:style>
  <w:style w:type="paragraph" w:customStyle="1" w:styleId="FigureTitle">
    <w:name w:val="Figure Title"/>
    <w:basedOn w:val="Normal"/>
    <w:link w:val="FigureTitleChar"/>
    <w:qFormat/>
    <w:rsid w:val="0077452A"/>
    <w:pPr>
      <w:numPr>
        <w:numId w:val="2"/>
      </w:numPr>
      <w:spacing w:after="0"/>
      <w:jc w:val="center"/>
    </w:pPr>
    <w:rPr>
      <w:rFonts w:eastAsia="MS Mincho"/>
      <w:b/>
      <w:szCs w:val="20"/>
    </w:rPr>
  </w:style>
  <w:style w:type="numbering" w:customStyle="1" w:styleId="NoList1">
    <w:name w:val="No List1"/>
    <w:next w:val="NoList"/>
    <w:uiPriority w:val="99"/>
    <w:semiHidden/>
    <w:rsid w:val="0077452A"/>
  </w:style>
  <w:style w:type="paragraph" w:customStyle="1" w:styleId="CellBody">
    <w:name w:val="CellBody"/>
    <w:basedOn w:val="Normal"/>
    <w:rsid w:val="0077452A"/>
    <w:pPr>
      <w:overflowPunct w:val="0"/>
      <w:autoSpaceDE w:val="0"/>
      <w:autoSpaceDN w:val="0"/>
      <w:adjustRightInd w:val="0"/>
      <w:spacing w:before="60" w:after="60"/>
      <w:textAlignment w:val="baseline"/>
    </w:pPr>
    <w:rPr>
      <w:noProof/>
      <w:color w:val="000000"/>
      <w:szCs w:val="20"/>
    </w:rPr>
  </w:style>
  <w:style w:type="paragraph" w:styleId="ListNumber">
    <w:name w:val="List Number"/>
    <w:basedOn w:val="Normal"/>
    <w:locked/>
    <w:rsid w:val="0077452A"/>
    <w:pPr>
      <w:numPr>
        <w:numId w:val="3"/>
      </w:numPr>
      <w:spacing w:before="0" w:after="0"/>
    </w:pPr>
  </w:style>
  <w:style w:type="character" w:customStyle="1" w:styleId="Heading1CharChar">
    <w:name w:val="Heading 1 Char Char"/>
    <w:rsid w:val="0077452A"/>
    <w:rPr>
      <w:rFonts w:ascii="Arial" w:hAnsi="Arial" w:cs="Arial"/>
      <w:b/>
      <w:bCs/>
      <w:kern w:val="32"/>
      <w:sz w:val="48"/>
      <w:szCs w:val="32"/>
      <w:lang w:val="en-US" w:eastAsia="en-US" w:bidi="ar-SA"/>
    </w:rPr>
  </w:style>
  <w:style w:type="paragraph" w:customStyle="1" w:styleId="Table">
    <w:name w:val="Table"/>
    <w:basedOn w:val="Normal"/>
    <w:next w:val="Normal"/>
    <w:rsid w:val="0077452A"/>
    <w:pPr>
      <w:numPr>
        <w:numId w:val="4"/>
      </w:numPr>
      <w:spacing w:before="0" w:after="0"/>
    </w:pPr>
  </w:style>
  <w:style w:type="paragraph" w:styleId="DocumentMap">
    <w:name w:val="Document Map"/>
    <w:basedOn w:val="Normal"/>
    <w:link w:val="DocumentMapChar"/>
    <w:semiHidden/>
    <w:locked/>
    <w:rsid w:val="0077452A"/>
    <w:pPr>
      <w:shd w:val="clear" w:color="auto" w:fill="000080"/>
      <w:spacing w:before="0" w:after="0"/>
    </w:pPr>
    <w:rPr>
      <w:rFonts w:ascii="Tahoma" w:hAnsi="Tahoma"/>
      <w:szCs w:val="20"/>
    </w:rPr>
  </w:style>
  <w:style w:type="character" w:customStyle="1" w:styleId="ae">
    <w:name w:val="文档结构图 字符"/>
    <w:basedOn w:val="DefaultParagraphFont"/>
    <w:semiHidden/>
    <w:rsid w:val="00F57215"/>
    <w:rPr>
      <w:rFonts w:ascii="Tahoma" w:eastAsia="Times New Roman" w:hAnsi="Tahoma"/>
      <w:sz w:val="24"/>
      <w:shd w:val="clear" w:color="auto" w:fill="000080"/>
    </w:rPr>
  </w:style>
  <w:style w:type="table" w:customStyle="1" w:styleId="TableGrid1">
    <w:name w:val="Table Grid1"/>
    <w:basedOn w:val="TableNormal"/>
    <w:next w:val="TableGrid"/>
    <w:rsid w:val="0077452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77452A"/>
    <w:pPr>
      <w:spacing w:before="0" w:after="0"/>
    </w:pPr>
  </w:style>
  <w:style w:type="character" w:customStyle="1" w:styleId="mybodyChar">
    <w:name w:val="mybody Char"/>
    <w:link w:val="mybody"/>
    <w:rsid w:val="0077452A"/>
    <w:rPr>
      <w:rFonts w:eastAsia="Times New Roman"/>
      <w:sz w:val="24"/>
      <w:szCs w:val="24"/>
    </w:rPr>
  </w:style>
  <w:style w:type="table" w:styleId="LightShading-Accent1">
    <w:name w:val="Light Shading Accent 1"/>
    <w:basedOn w:val="TableNormal"/>
    <w:uiPriority w:val="60"/>
    <w:rsid w:val="0077452A"/>
    <w:pPr>
      <w:spacing w:before="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77452A"/>
    <w:pPr>
      <w:spacing w:before="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77452A"/>
    <w:pPr>
      <w:spacing w:before="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locked/>
    <w:rsid w:val="0077452A"/>
    <w:pPr>
      <w:spacing w:before="0" w:after="0"/>
    </w:pPr>
  </w:style>
  <w:style w:type="table" w:styleId="MediumShading1-Accent1">
    <w:name w:val="Medium Shading 1 Accent 1"/>
    <w:basedOn w:val="TableNormal"/>
    <w:uiPriority w:val="63"/>
    <w:rsid w:val="0077452A"/>
    <w:pPr>
      <w:spacing w:before="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Grid1-Accent1">
    <w:name w:val="Medium Grid 1 Accent 1"/>
    <w:basedOn w:val="TableNormal"/>
    <w:uiPriority w:val="67"/>
    <w:rsid w:val="0077452A"/>
    <w:pPr>
      <w:spacing w:before="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77452A"/>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77452A"/>
    <w:pPr>
      <w:spacing w:before="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77452A"/>
    <w:pPr>
      <w:spacing w:before="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77452A"/>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locked/>
    <w:rsid w:val="0077452A"/>
    <w:pPr>
      <w:spacing w:before="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77452A"/>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7452A"/>
    <w:pPr>
      <w:spacing w:before="0" w:after="0" w:line="240" w:lineRule="auto"/>
    </w:pPr>
    <w:rPr>
      <w:rFonts w:asciiTheme="minorHAnsi" w:eastAsiaTheme="minorHAnsi" w:hAnsiTheme="minorHAnsi" w:cstheme="minorBidi"/>
      <w:sz w:val="18"/>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rsid w:val="0077452A"/>
    <w:rPr>
      <w:color w:val="808080"/>
    </w:rPr>
  </w:style>
  <w:style w:type="paragraph" w:customStyle="1" w:styleId="font0">
    <w:name w:val="font0"/>
    <w:basedOn w:val="Normal"/>
    <w:rsid w:val="0077452A"/>
    <w:pPr>
      <w:spacing w:before="100" w:beforeAutospacing="1" w:after="100" w:afterAutospacing="1"/>
    </w:pPr>
    <w:rPr>
      <w:rFonts w:ascii="Calibri" w:hAnsi="Calibri" w:cs="Calibri"/>
      <w:color w:val="000000"/>
      <w:sz w:val="22"/>
      <w:szCs w:val="22"/>
    </w:rPr>
  </w:style>
  <w:style w:type="paragraph" w:customStyle="1" w:styleId="font5">
    <w:name w:val="font5"/>
    <w:basedOn w:val="Normal"/>
    <w:rsid w:val="0077452A"/>
    <w:pPr>
      <w:spacing w:before="100" w:beforeAutospacing="1" w:after="100" w:afterAutospacing="1"/>
    </w:pPr>
    <w:rPr>
      <w:rFonts w:cs="Arial"/>
      <w:color w:val="000000"/>
      <w:sz w:val="28"/>
      <w:szCs w:val="28"/>
    </w:rPr>
  </w:style>
  <w:style w:type="paragraph" w:customStyle="1" w:styleId="font6">
    <w:name w:val="font6"/>
    <w:basedOn w:val="Normal"/>
    <w:rsid w:val="0077452A"/>
    <w:pPr>
      <w:spacing w:before="100" w:beforeAutospacing="1" w:after="100" w:afterAutospacing="1"/>
    </w:pPr>
    <w:rPr>
      <w:rFonts w:ascii="Symbol" w:hAnsi="Symbol"/>
      <w:color w:val="000000"/>
      <w:sz w:val="28"/>
      <w:szCs w:val="28"/>
    </w:rPr>
  </w:style>
  <w:style w:type="paragraph" w:customStyle="1" w:styleId="font7">
    <w:name w:val="font7"/>
    <w:basedOn w:val="Normal"/>
    <w:rsid w:val="0077452A"/>
    <w:pPr>
      <w:spacing w:before="100" w:beforeAutospacing="1" w:after="100" w:afterAutospacing="1"/>
    </w:pPr>
    <w:rPr>
      <w:rFonts w:ascii="Symbol" w:hAnsi="Symbol"/>
      <w:color w:val="000000"/>
      <w:sz w:val="22"/>
      <w:szCs w:val="22"/>
    </w:rPr>
  </w:style>
  <w:style w:type="paragraph" w:customStyle="1" w:styleId="xl65">
    <w:name w:val="xl65"/>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rsid w:val="0077452A"/>
    <w:pPr>
      <w:spacing w:before="100" w:beforeAutospacing="1" w:after="100" w:afterAutospacing="1"/>
      <w:textAlignment w:val="top"/>
    </w:pPr>
  </w:style>
  <w:style w:type="paragraph" w:customStyle="1" w:styleId="xl67">
    <w:name w:val="xl67"/>
    <w:basedOn w:val="Normal"/>
    <w:rsid w:val="0077452A"/>
    <w:pPr>
      <w:spacing w:before="100" w:beforeAutospacing="1" w:after="100" w:afterAutospacing="1"/>
      <w:jc w:val="center"/>
      <w:textAlignment w:val="top"/>
    </w:pPr>
  </w:style>
  <w:style w:type="paragraph" w:customStyle="1" w:styleId="xl68">
    <w:name w:val="xl68"/>
    <w:basedOn w:val="Normal"/>
    <w:rsid w:val="0077452A"/>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rsid w:val="0077452A"/>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rsid w:val="0077452A"/>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rsid w:val="0077452A"/>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rsid w:val="0077452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rsid w:val="0077452A"/>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rsid w:val="0077452A"/>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77452A"/>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77452A"/>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77452A"/>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rsid w:val="0077452A"/>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rsid w:val="0077452A"/>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77452A"/>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77452A"/>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rsid w:val="0077452A"/>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rsid w:val="0077452A"/>
    <w:pPr>
      <w:spacing w:before="100" w:beforeAutospacing="1" w:after="100" w:afterAutospacing="1"/>
      <w:jc w:val="center"/>
      <w:textAlignment w:val="top"/>
    </w:pPr>
    <w:rPr>
      <w:b/>
      <w:bCs/>
    </w:rPr>
  </w:style>
  <w:style w:type="paragraph" w:customStyle="1" w:styleId="xl86">
    <w:name w:val="xl86"/>
    <w:basedOn w:val="Normal"/>
    <w:rsid w:val="0077452A"/>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rsid w:val="0077452A"/>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rsid w:val="0077452A"/>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rsid w:val="0077452A"/>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rsid w:val="0077452A"/>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77452A"/>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77452A"/>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rsid w:val="0077452A"/>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rsid w:val="0077452A"/>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rsid w:val="0077452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rsid w:val="0077452A"/>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rsid w:val="0077452A"/>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rsid w:val="0077452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rsid w:val="007745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rsid w:val="0077452A"/>
    <w:pPr>
      <w:spacing w:before="100" w:beforeAutospacing="1" w:after="100" w:afterAutospacing="1"/>
      <w:textAlignment w:val="top"/>
    </w:pPr>
  </w:style>
  <w:style w:type="paragraph" w:styleId="NoSpacing">
    <w:name w:val="No Spacing"/>
    <w:link w:val="NoSpacingChar"/>
    <w:uiPriority w:val="1"/>
    <w:qFormat/>
    <w:rsid w:val="007D316A"/>
    <w:pPr>
      <w:spacing w:after="0" w:line="240" w:lineRule="auto"/>
    </w:pPr>
    <w:rPr>
      <w:rFonts w:asciiTheme="minorHAnsi" w:eastAsiaTheme="minorEastAsia" w:hAnsiTheme="minorHAnsi" w:cstheme="minorBidi"/>
      <w:sz w:val="22"/>
      <w:szCs w:val="22"/>
    </w:rPr>
  </w:style>
  <w:style w:type="character" w:customStyle="1" w:styleId="af">
    <w:name w:val="无间隔 字符"/>
    <w:basedOn w:val="DefaultParagraphFont"/>
    <w:uiPriority w:val="1"/>
    <w:rsid w:val="00F57215"/>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7D316A"/>
    <w:pPr>
      <w:numPr>
        <w:numId w:val="5"/>
      </w:numPr>
      <w:ind w:left="792"/>
    </w:pPr>
  </w:style>
  <w:style w:type="character" w:customStyle="1" w:styleId="ReferenceChar">
    <w:name w:val="Reference Char"/>
    <w:basedOn w:val="ListParagraphChar"/>
    <w:link w:val="Reference"/>
    <w:rsid w:val="007D316A"/>
    <w:rPr>
      <w:rFonts w:ascii="Arial" w:eastAsia="Times New Roman" w:hAnsi="Arial"/>
      <w:sz w:val="24"/>
      <w:szCs w:val="24"/>
    </w:rPr>
  </w:style>
  <w:style w:type="paragraph" w:styleId="List">
    <w:name w:val="List"/>
    <w:basedOn w:val="Normal"/>
    <w:uiPriority w:val="99"/>
    <w:semiHidden/>
    <w:unhideWhenUsed/>
    <w:locked/>
    <w:rsid w:val="007D316A"/>
    <w:pPr>
      <w:ind w:left="360" w:hanging="360"/>
      <w:contextualSpacing/>
    </w:pPr>
  </w:style>
  <w:style w:type="table" w:styleId="GridTable5Dark-Accent5">
    <w:name w:val="Grid Table 5 Dark Accent 5"/>
    <w:basedOn w:val="TableNormal"/>
    <w:uiPriority w:val="50"/>
    <w:rsid w:val="00524F48"/>
    <w:pPr>
      <w:spacing w:before="0" w:after="0" w:line="240" w:lineRule="auto"/>
    </w:pPr>
    <w:rPr>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1">
    <w:name w:val="Grid Table 5 Dark Accent 1"/>
    <w:basedOn w:val="TableNormal"/>
    <w:uiPriority w:val="50"/>
    <w:rsid w:val="00524F48"/>
    <w:pPr>
      <w:spacing w:before="0" w:after="0" w:line="240" w:lineRule="auto"/>
    </w:pPr>
    <w:rPr>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rsid w:val="00524F48"/>
    <w:pPr>
      <w:suppressAutoHyphens/>
      <w:autoSpaceDN w:val="0"/>
      <w:spacing w:before="0" w:after="0" w:line="240" w:lineRule="auto"/>
      <w:textAlignment w:val="baseline"/>
    </w:pPr>
    <w:rPr>
      <w:rFonts w:ascii="Liberation Serif" w:eastAsia="Noto Sans CJK SC Regular" w:hAnsi="Liberation Serif" w:cs="FreeSans"/>
      <w:kern w:val="3"/>
      <w:sz w:val="24"/>
      <w:szCs w:val="24"/>
      <w:lang w:eastAsia="zh-CN" w:bidi="hi-IN"/>
    </w:rPr>
  </w:style>
  <w:style w:type="table" w:styleId="GridTable7Colorful-Accent6">
    <w:name w:val="Grid Table 7 Colorful Accent 6"/>
    <w:basedOn w:val="TableNormal"/>
    <w:uiPriority w:val="52"/>
    <w:rsid w:val="00524F48"/>
    <w:pPr>
      <w:spacing w:before="0" w:after="0" w:line="240" w:lineRule="auto"/>
    </w:pPr>
    <w:rPr>
      <w:color w:val="E36C0A" w:themeColor="accent6" w:themeShade="BF"/>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ListTable7Colorful">
    <w:name w:val="List Table 7 Colorful"/>
    <w:basedOn w:val="TableNormal"/>
    <w:uiPriority w:val="52"/>
    <w:rsid w:val="00524F48"/>
    <w:pPr>
      <w:spacing w:before="0" w:after="0" w:line="240" w:lineRule="auto"/>
    </w:pPr>
    <w:rPr>
      <w:color w:val="000000" w:themeColor="text1"/>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24F48"/>
    <w:pPr>
      <w:spacing w:before="0" w:after="0" w:line="240" w:lineRule="auto"/>
    </w:pPr>
    <w:rPr>
      <w:color w:val="5F497A" w:themeColor="accent4" w:themeShade="BF"/>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524F48"/>
    <w:pPr>
      <w:spacing w:before="0" w:after="0" w:line="240" w:lineRule="auto"/>
    </w:pPr>
    <w:rPr>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6">
    <w:name w:val="Grid Table 3 Accent 6"/>
    <w:basedOn w:val="TableNormal"/>
    <w:uiPriority w:val="48"/>
    <w:rsid w:val="00524F48"/>
    <w:pPr>
      <w:spacing w:before="0" w:after="0" w:line="240" w:lineRule="auto"/>
    </w:pPr>
    <w:rPr>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3">
    <w:name w:val="Grid Table 4 Accent 3"/>
    <w:basedOn w:val="TableNormal"/>
    <w:uiPriority w:val="49"/>
    <w:rsid w:val="00524F48"/>
    <w:pPr>
      <w:spacing w:before="0" w:after="0" w:line="240" w:lineRule="auto"/>
    </w:pPr>
    <w:rPr>
      <w:lang w:eastAsia="zh-CN"/>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3-Accent4">
    <w:name w:val="Grid Table 3 Accent 4"/>
    <w:basedOn w:val="TableNormal"/>
    <w:uiPriority w:val="48"/>
    <w:rsid w:val="00524F48"/>
    <w:pPr>
      <w:spacing w:before="0" w:after="0" w:line="240" w:lineRule="auto"/>
    </w:pPr>
    <w:rPr>
      <w:lang w:eastAsia="zh-CN"/>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1Light">
    <w:name w:val="Grid Table 1 Light"/>
    <w:basedOn w:val="TableNormal"/>
    <w:uiPriority w:val="46"/>
    <w:rsid w:val="00524F48"/>
    <w:pPr>
      <w:spacing w:before="0" w:after="0" w:line="240" w:lineRule="auto"/>
    </w:pPr>
    <w:rPr>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5Dark-Accent3">
    <w:name w:val="Grid Table 5 Dark Accent 3"/>
    <w:basedOn w:val="TableNormal"/>
    <w:uiPriority w:val="50"/>
    <w:rsid w:val="00524F48"/>
    <w:pPr>
      <w:spacing w:before="0" w:after="0" w:line="240" w:lineRule="auto"/>
    </w:pPr>
    <w:rPr>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1Light-Accent1">
    <w:name w:val="Grid Table 1 Light Accent 1"/>
    <w:basedOn w:val="TableNormal"/>
    <w:uiPriority w:val="46"/>
    <w:rsid w:val="00524F48"/>
    <w:pPr>
      <w:spacing w:before="0" w:after="0" w:line="240" w:lineRule="auto"/>
    </w:pPr>
    <w:rPr>
      <w:lang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ListTable7Colorful-Accent1">
    <w:name w:val="List Table 7 Colorful Accent 1"/>
    <w:basedOn w:val="TableNormal"/>
    <w:uiPriority w:val="52"/>
    <w:rsid w:val="00524F48"/>
    <w:pPr>
      <w:spacing w:before="0" w:after="0" w:line="240" w:lineRule="auto"/>
    </w:pPr>
    <w:rPr>
      <w:color w:val="365F91" w:themeColor="accent1" w:themeShade="BF"/>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next w:val="TableGrid"/>
    <w:uiPriority w:val="59"/>
    <w:rsid w:val="00A62106"/>
    <w:pPr>
      <w:widowControl w:val="0"/>
      <w:spacing w:before="0"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locked/>
    <w:rsid w:val="00A014F4"/>
    <w:rPr>
      <w:i/>
      <w:iCs/>
    </w:rPr>
  </w:style>
  <w:style w:type="character" w:customStyle="1" w:styleId="Heading1Char">
    <w:name w:val="Heading 1 Char"/>
    <w:aliases w:val="Heading 1 (H1) Char,Heading Char,1 Char,H1 Char,h1 Char,Heading U Char,H11 Char,Œ©o‚µ 1 Char,?co??E 1 Char,? Char,?c Char,?co?ƒÊ 1 Char,Œ Char,Œ© Char,Titre Partie Char,뙥 Char"/>
    <w:basedOn w:val="DefaultParagraphFont"/>
    <w:link w:val="Heading1"/>
    <w:uiPriority w:val="9"/>
    <w:rsid w:val="00515555"/>
    <w:rPr>
      <w:rFonts w:eastAsia="Times New Roman" w:cs="Arial"/>
      <w:b/>
      <w:bCs/>
      <w:kern w:val="32"/>
      <w:sz w:val="32"/>
      <w:szCs w:val="32"/>
    </w:rPr>
  </w:style>
  <w:style w:type="character" w:customStyle="1" w:styleId="Heading2Char">
    <w:name w:val="Heading 2 Char"/>
    <w:aliases w:val="Heading 2 (H2) Char,H2 Char,h2 Char,H21 Char,Œ©o‚µ 2 Char,?co??E 2 Char,?2 Char,?c1 Char,?co?ƒÊ 2 Char,Œ1 Char,Œ2 Char,Œ©1 Char,Œ©2 Char,Œ©_o‚µ 2 Char,뙥2 Char,2 Char,Header 2 Char,2nd level Char"/>
    <w:basedOn w:val="DefaultParagraphFont"/>
    <w:link w:val="Heading2"/>
    <w:uiPriority w:val="9"/>
    <w:rsid w:val="0077452A"/>
    <w:rPr>
      <w:rFonts w:eastAsia="Times New Roman" w:cs="Arial"/>
      <w:b/>
      <w:iCs/>
      <w:kern w:val="32"/>
      <w:sz w:val="28"/>
      <w:szCs w:val="32"/>
    </w:rPr>
  </w:style>
  <w:style w:type="character" w:customStyle="1" w:styleId="Heading3Char">
    <w:name w:val="Heading 3 Char"/>
    <w:aliases w:val="Heading 3 (H3) Char,H3 Char,l3 Char,L3 Char,h3 Char,level 3 Char,1.1.1 Heading 3 Char,H31 Char"/>
    <w:basedOn w:val="DefaultParagraphFont"/>
    <w:link w:val="Heading3"/>
    <w:uiPriority w:val="9"/>
    <w:rsid w:val="0077452A"/>
    <w:rPr>
      <w:rFonts w:eastAsia="Times New Roman" w:cs="Arial"/>
      <w:b/>
      <w:bCs/>
      <w:iCs/>
      <w:kern w:val="32"/>
      <w:sz w:val="24"/>
      <w:szCs w:val="28"/>
    </w:rPr>
  </w:style>
  <w:style w:type="character" w:customStyle="1" w:styleId="Heading4Char">
    <w:name w:val="Heading 4 Char"/>
    <w:aliases w:val="Heading 4 (H4) Char,H4 Char,l4 Char,L4 Char,h4 Char,level 4 Char,H41 Char"/>
    <w:basedOn w:val="DefaultParagraphFont"/>
    <w:link w:val="Heading4"/>
    <w:uiPriority w:val="9"/>
    <w:rsid w:val="0077452A"/>
    <w:rPr>
      <w:rFonts w:eastAsia="Times New Roman" w:cs="Arial"/>
      <w:b/>
      <w:iCs/>
      <w:kern w:val="32"/>
      <w:sz w:val="24"/>
      <w:szCs w:val="28"/>
    </w:rPr>
  </w:style>
  <w:style w:type="character" w:customStyle="1" w:styleId="Heading5Char">
    <w:name w:val="Heading 5 Char"/>
    <w:aliases w:val="(Appendix) Char,H5 Char,Heading 5 (H5) Char,h5 Char,H51 Char"/>
    <w:basedOn w:val="DefaultParagraphFont"/>
    <w:link w:val="Heading5"/>
    <w:uiPriority w:val="9"/>
    <w:rsid w:val="0077452A"/>
    <w:rPr>
      <w:rFonts w:eastAsia="Times New Roman" w:cs="Arial"/>
      <w:b/>
      <w:bCs/>
      <w:kern w:val="32"/>
      <w:sz w:val="24"/>
      <w:szCs w:val="24"/>
    </w:rPr>
  </w:style>
  <w:style w:type="character" w:customStyle="1" w:styleId="Heading6Char">
    <w:name w:val="Heading 6 Char"/>
    <w:aliases w:val="H6 Char,h6 Char,H61 Char"/>
    <w:basedOn w:val="DefaultParagraphFont"/>
    <w:link w:val="Heading6"/>
    <w:uiPriority w:val="9"/>
    <w:rsid w:val="0077452A"/>
    <w:rPr>
      <w:rFonts w:eastAsia="Times New Roman" w:cs="Arial"/>
      <w:kern w:val="32"/>
      <w:sz w:val="24"/>
      <w:szCs w:val="24"/>
    </w:rPr>
  </w:style>
  <w:style w:type="character" w:customStyle="1" w:styleId="Heading7Char">
    <w:name w:val="Heading 7 Char"/>
    <w:basedOn w:val="DefaultParagraphFont"/>
    <w:link w:val="Heading7"/>
    <w:uiPriority w:val="9"/>
    <w:rsid w:val="0077452A"/>
    <w:rPr>
      <w:rFonts w:eastAsia="Times New Roman"/>
      <w:sz w:val="24"/>
      <w:szCs w:val="24"/>
    </w:rPr>
  </w:style>
  <w:style w:type="character" w:customStyle="1" w:styleId="Heading8Char">
    <w:name w:val="Heading 8 Char"/>
    <w:basedOn w:val="DefaultParagraphFont"/>
    <w:link w:val="Heading8"/>
    <w:uiPriority w:val="9"/>
    <w:rsid w:val="0077452A"/>
    <w:rPr>
      <w:rFonts w:eastAsia="Times New Roman"/>
      <w:i/>
      <w:iCs/>
      <w:sz w:val="24"/>
      <w:szCs w:val="24"/>
    </w:rPr>
  </w:style>
  <w:style w:type="character" w:customStyle="1" w:styleId="Heading9Char">
    <w:name w:val="Heading 9 Char"/>
    <w:basedOn w:val="DefaultParagraphFont"/>
    <w:link w:val="Heading9"/>
    <w:uiPriority w:val="9"/>
    <w:rsid w:val="0077452A"/>
    <w:rPr>
      <w:rFonts w:eastAsia="Times New Roman" w:cs="Arial"/>
      <w:sz w:val="22"/>
      <w:szCs w:val="22"/>
    </w:rPr>
  </w:style>
  <w:style w:type="character" w:customStyle="1" w:styleId="TitleChar">
    <w:name w:val="Title Char"/>
    <w:basedOn w:val="DefaultParagraphFont"/>
    <w:link w:val="Title"/>
    <w:uiPriority w:val="10"/>
    <w:rsid w:val="0077452A"/>
    <w:rPr>
      <w:rFonts w:ascii="Arial" w:eastAsia="Times New Roman" w:hAnsi="Arial" w:cs="Arial"/>
      <w:b/>
      <w:bCs/>
      <w:kern w:val="28"/>
      <w:sz w:val="32"/>
      <w:szCs w:val="32"/>
    </w:rPr>
  </w:style>
  <w:style w:type="character" w:customStyle="1" w:styleId="HeaderChar">
    <w:name w:val="Header Char"/>
    <w:aliases w:val="머리글= Char"/>
    <w:basedOn w:val="DefaultParagraphFont"/>
    <w:link w:val="Header"/>
    <w:uiPriority w:val="99"/>
    <w:rsid w:val="0077452A"/>
    <w:rPr>
      <w:rFonts w:ascii="Arial" w:eastAsia="Times New Roman" w:hAnsi="Arial"/>
      <w:szCs w:val="24"/>
    </w:rPr>
  </w:style>
  <w:style w:type="character" w:customStyle="1" w:styleId="FooterChar">
    <w:name w:val="Footer Char"/>
    <w:basedOn w:val="DefaultParagraphFont"/>
    <w:link w:val="Footer"/>
    <w:uiPriority w:val="99"/>
    <w:rsid w:val="0077452A"/>
    <w:rPr>
      <w:rFonts w:ascii="Arial" w:eastAsia="Times New Roman" w:hAnsi="Arial"/>
      <w:szCs w:val="24"/>
    </w:rPr>
  </w:style>
  <w:style w:type="character" w:customStyle="1" w:styleId="BalloonTextChar">
    <w:name w:val="Balloon Text Char"/>
    <w:basedOn w:val="DefaultParagraphFont"/>
    <w:link w:val="BalloonText"/>
    <w:uiPriority w:val="99"/>
    <w:rsid w:val="0077452A"/>
    <w:rPr>
      <w:rFonts w:ascii="Tahoma" w:eastAsia="Times New Roman" w:hAnsi="Tahoma" w:cs="Tahoma"/>
      <w:sz w:val="16"/>
      <w:szCs w:val="16"/>
    </w:rPr>
  </w:style>
  <w:style w:type="character" w:customStyle="1" w:styleId="CommentTextChar">
    <w:name w:val="Comment Text Char"/>
    <w:basedOn w:val="DefaultParagraphFont"/>
    <w:link w:val="CommentText"/>
    <w:uiPriority w:val="99"/>
    <w:rsid w:val="0077452A"/>
    <w:rPr>
      <w:rFonts w:ascii="Arial" w:eastAsia="Times New Roman" w:hAnsi="Arial"/>
    </w:rPr>
  </w:style>
  <w:style w:type="character" w:customStyle="1" w:styleId="CommentSubjectChar">
    <w:name w:val="Comment Subject Char"/>
    <w:basedOn w:val="CommentTextChar"/>
    <w:link w:val="CommentSubject"/>
    <w:uiPriority w:val="99"/>
    <w:rsid w:val="0077452A"/>
    <w:rPr>
      <w:rFonts w:ascii="Arial" w:eastAsia="Times New Roman" w:hAnsi="Arial"/>
      <w:b/>
      <w:bCs/>
    </w:rPr>
  </w:style>
  <w:style w:type="character" w:customStyle="1" w:styleId="BodyTextChar">
    <w:name w:val="Body Text Char"/>
    <w:basedOn w:val="DefaultParagraphFont"/>
    <w:link w:val="BodyText"/>
    <w:uiPriority w:val="1"/>
    <w:rsid w:val="0077452A"/>
    <w:rPr>
      <w:rFonts w:eastAsia="PMingLiU"/>
      <w:spacing w:val="-5"/>
    </w:rPr>
  </w:style>
  <w:style w:type="character" w:customStyle="1" w:styleId="FootnoteTextChar">
    <w:name w:val="Footnote Text Char"/>
    <w:basedOn w:val="DefaultParagraphFont"/>
    <w:link w:val="FootnoteText"/>
    <w:semiHidden/>
    <w:rsid w:val="0077452A"/>
    <w:rPr>
      <w:rFonts w:eastAsia="Times New Roman"/>
    </w:rPr>
  </w:style>
  <w:style w:type="character" w:customStyle="1" w:styleId="DocumentMapChar">
    <w:name w:val="Document Map Char"/>
    <w:basedOn w:val="DefaultParagraphFont"/>
    <w:link w:val="DocumentMap"/>
    <w:semiHidden/>
    <w:rsid w:val="0077452A"/>
    <w:rPr>
      <w:rFonts w:ascii="Tahoma" w:eastAsia="Times New Roman" w:hAnsi="Tahoma"/>
      <w:shd w:val="clear" w:color="auto" w:fill="000080"/>
    </w:rPr>
  </w:style>
  <w:style w:type="character" w:customStyle="1" w:styleId="EndnoteTextChar">
    <w:name w:val="Endnote Text Char"/>
    <w:basedOn w:val="DefaultParagraphFont"/>
    <w:link w:val="EndnoteText"/>
    <w:rsid w:val="0077452A"/>
    <w:rPr>
      <w:rFonts w:ascii="Arial" w:eastAsia="Times New Roman" w:hAnsi="Arial"/>
    </w:rPr>
  </w:style>
  <w:style w:type="character" w:customStyle="1" w:styleId="NoSpacingChar">
    <w:name w:val="No Spacing Char"/>
    <w:basedOn w:val="DefaultParagraphFont"/>
    <w:link w:val="NoSpacing"/>
    <w:uiPriority w:val="1"/>
    <w:rsid w:val="007D316A"/>
    <w:rPr>
      <w:rFonts w:asciiTheme="minorHAnsi" w:eastAsiaTheme="minorEastAsia" w:hAnsiTheme="minorHAnsi" w:cstheme="minorBidi"/>
      <w:sz w:val="22"/>
      <w:szCs w:val="22"/>
    </w:rPr>
  </w:style>
  <w:style w:type="character" w:customStyle="1" w:styleId="ListParagraphChar">
    <w:name w:val="List Paragraph Char"/>
    <w:basedOn w:val="DefaultParagraphFont"/>
    <w:link w:val="ListParagraph"/>
    <w:uiPriority w:val="34"/>
    <w:rsid w:val="007D316A"/>
    <w:rPr>
      <w:rFonts w:ascii="Arial" w:eastAsia="Times New Roman" w:hAnsi="Arial"/>
      <w:szCs w:val="24"/>
    </w:rPr>
  </w:style>
  <w:style w:type="table" w:styleId="PlainTable1">
    <w:name w:val="Plain Table 1"/>
    <w:basedOn w:val="TableNormal"/>
    <w:uiPriority w:val="41"/>
    <w:rsid w:val="004C5DEA"/>
    <w:pPr>
      <w:spacing w:before="0" w:after="0" w:line="240" w:lineRule="auto"/>
    </w:pPr>
    <w:rPr>
      <w:rFonts w:eastAsia="SimSun"/>
      <w:lang w:eastAsia="zh-C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rsid w:val="00C464F6"/>
    <w:pPr>
      <w:widowControl w:val="0"/>
      <w:autoSpaceDE w:val="0"/>
      <w:autoSpaceDN w:val="0"/>
      <w:spacing w:before="0" w:after="0" w:line="240" w:lineRule="auto"/>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464F6"/>
    <w:pPr>
      <w:widowControl w:val="0"/>
      <w:autoSpaceDE w:val="0"/>
      <w:autoSpaceDN w:val="0"/>
      <w:spacing w:before="0" w:after="0"/>
    </w:pPr>
    <w:rPr>
      <w:rFonts w:eastAsia="Arial" w:cs="Arial"/>
      <w:sz w:val="22"/>
      <w:szCs w:val="22"/>
    </w:rPr>
  </w:style>
  <w:style w:type="table" w:customStyle="1" w:styleId="TableGrid4">
    <w:name w:val="Table Grid4"/>
    <w:basedOn w:val="TableNormal"/>
    <w:next w:val="TableGrid"/>
    <w:uiPriority w:val="39"/>
    <w:rsid w:val="000B19EF"/>
    <w:pPr>
      <w:widowControl w:val="0"/>
      <w:autoSpaceDE w:val="0"/>
      <w:autoSpaceDN w:val="0"/>
      <w:spacing w:before="0" w:after="0" w:line="240" w:lineRule="auto"/>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438C7"/>
    <w:pPr>
      <w:spacing w:before="100" w:beforeAutospacing="1" w:after="100" w:afterAutospacing="1"/>
    </w:pPr>
  </w:style>
  <w:style w:type="paragraph" w:customStyle="1" w:styleId="xl103">
    <w:name w:val="xl103"/>
    <w:basedOn w:val="Normal"/>
    <w:rsid w:val="00A438C7"/>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rsid w:val="00A438C7"/>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rsid w:val="00A438C7"/>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rsid w:val="00A438C7"/>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rsid w:val="00A438C7"/>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rsid w:val="00A438C7"/>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rsid w:val="00A438C7"/>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rsid w:val="00A438C7"/>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rsid w:val="00A438C7"/>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rsid w:val="00A438C7"/>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rsid w:val="00A438C7"/>
    <w:pPr>
      <w:pBdr>
        <w:bottom w:val="single" w:sz="8" w:space="0" w:color="auto"/>
      </w:pBdr>
      <w:spacing w:before="100" w:beforeAutospacing="1" w:after="100" w:afterAutospacing="1"/>
      <w:jc w:val="center"/>
    </w:pPr>
    <w:rPr>
      <w:rFonts w:cs="Arial"/>
      <w:b/>
      <w:bCs/>
      <w:color w:val="000000"/>
      <w:sz w:val="18"/>
      <w:szCs w:val="18"/>
    </w:rPr>
  </w:style>
  <w:style w:type="numbering" w:customStyle="1" w:styleId="NoList2">
    <w:name w:val="No List2"/>
    <w:next w:val="NoList"/>
    <w:uiPriority w:val="99"/>
    <w:semiHidden/>
    <w:unhideWhenUsed/>
    <w:rsid w:val="00E552E6"/>
  </w:style>
  <w:style w:type="table" w:customStyle="1" w:styleId="TableGrid5">
    <w:name w:val="Table Grid5"/>
    <w:basedOn w:val="TableNormal"/>
    <w:next w:val="TableGrid"/>
    <w:uiPriority w:val="59"/>
    <w:rsid w:val="00E552E6"/>
    <w:pPr>
      <w:spacing w:before="0" w:after="0" w:line="240" w:lineRule="auto"/>
    </w:pPr>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locked/>
    <w:rsid w:val="00E552E6"/>
  </w:style>
  <w:style w:type="paragraph" w:customStyle="1" w:styleId="TOCHeading1">
    <w:name w:val="TOC Heading1"/>
    <w:basedOn w:val="Heading1"/>
    <w:next w:val="Normal"/>
    <w:uiPriority w:val="39"/>
    <w:unhideWhenUsed/>
    <w:qFormat/>
    <w:rsid w:val="00E552E6"/>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rsid w:val="00E552E6"/>
    <w:pPr>
      <w:spacing w:before="100" w:beforeAutospacing="1" w:after="100" w:afterAutospacing="1"/>
    </w:pPr>
    <w:rPr>
      <w:rFonts w:eastAsia="Batang"/>
      <w:lang w:val="de-DE" w:eastAsia="de-DE"/>
    </w:rPr>
  </w:style>
  <w:style w:type="paragraph" w:customStyle="1" w:styleId="Titolo2">
    <w:name w:val="Titolo2"/>
    <w:basedOn w:val="Normal"/>
    <w:rsid w:val="00E552E6"/>
    <w:pPr>
      <w:spacing w:after="0"/>
    </w:pPr>
    <w:rPr>
      <w:rFonts w:eastAsia="Batang" w:cs="Arial"/>
      <w:b/>
      <w:lang w:val="en-GB" w:eastAsia="ko-KR"/>
    </w:rPr>
  </w:style>
  <w:style w:type="paragraph" w:customStyle="1" w:styleId="a2">
    <w:name w:val="a2"/>
    <w:basedOn w:val="Heading2"/>
    <w:next w:val="Normal"/>
    <w:qFormat/>
    <w:rsid w:val="00E552E6"/>
    <w:pPr>
      <w:keepLines w:val="0"/>
      <w:numPr>
        <w:numId w:val="10"/>
      </w:numPr>
      <w:tabs>
        <w:tab w:val="clear" w:pos="864"/>
        <w:tab w:val="left" w:pos="500"/>
        <w:tab w:val="left" w:pos="756"/>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rsid w:val="00E552E6"/>
    <w:pPr>
      <w:keepLines w:val="0"/>
      <w:numPr>
        <w:numId w:val="10"/>
      </w:numPr>
      <w:tabs>
        <w:tab w:val="clear" w:pos="756"/>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rsid w:val="00E552E6"/>
    <w:pPr>
      <w:keepLines w:val="0"/>
      <w:numPr>
        <w:numId w:val="10"/>
      </w:numPr>
      <w:tabs>
        <w:tab w:val="clear" w:pos="756"/>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rsid w:val="00E552E6"/>
    <w:pPr>
      <w:keepLines w:val="0"/>
      <w:numPr>
        <w:numId w:val="10"/>
      </w:numPr>
      <w:tabs>
        <w:tab w:val="clear" w:pos="756"/>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rsid w:val="00E552E6"/>
    <w:pPr>
      <w:keepLines w:val="0"/>
      <w:numPr>
        <w:numId w:val="10"/>
      </w:numPr>
      <w:tabs>
        <w:tab w:val="clear" w:pos="756"/>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rsid w:val="00E552E6"/>
    <w:pPr>
      <w:keepLines w:val="0"/>
      <w:numPr>
        <w:numId w:val="10"/>
      </w:numPr>
      <w:tabs>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rsid w:val="00E55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561">
      <w:bodyDiv w:val="1"/>
      <w:marLeft w:val="0"/>
      <w:marRight w:val="0"/>
      <w:marTop w:val="0"/>
      <w:marBottom w:val="0"/>
      <w:divBdr>
        <w:top w:val="none" w:sz="0" w:space="0" w:color="auto"/>
        <w:left w:val="none" w:sz="0" w:space="0" w:color="auto"/>
        <w:bottom w:val="none" w:sz="0" w:space="0" w:color="auto"/>
        <w:right w:val="none" w:sz="0" w:space="0" w:color="auto"/>
      </w:divBdr>
    </w:div>
    <w:div w:id="1470139">
      <w:bodyDiv w:val="1"/>
      <w:marLeft w:val="0"/>
      <w:marRight w:val="0"/>
      <w:marTop w:val="0"/>
      <w:marBottom w:val="0"/>
      <w:divBdr>
        <w:top w:val="none" w:sz="0" w:space="0" w:color="auto"/>
        <w:left w:val="none" w:sz="0" w:space="0" w:color="auto"/>
        <w:bottom w:val="none" w:sz="0" w:space="0" w:color="auto"/>
        <w:right w:val="none" w:sz="0" w:space="0" w:color="auto"/>
      </w:divBdr>
    </w:div>
    <w:div w:id="1900642">
      <w:bodyDiv w:val="1"/>
      <w:marLeft w:val="0"/>
      <w:marRight w:val="0"/>
      <w:marTop w:val="0"/>
      <w:marBottom w:val="0"/>
      <w:divBdr>
        <w:top w:val="none" w:sz="0" w:space="0" w:color="auto"/>
        <w:left w:val="none" w:sz="0" w:space="0" w:color="auto"/>
        <w:bottom w:val="none" w:sz="0" w:space="0" w:color="auto"/>
        <w:right w:val="none" w:sz="0" w:space="0" w:color="auto"/>
      </w:divBdr>
    </w:div>
    <w:div w:id="3364943">
      <w:bodyDiv w:val="1"/>
      <w:marLeft w:val="0"/>
      <w:marRight w:val="0"/>
      <w:marTop w:val="0"/>
      <w:marBottom w:val="0"/>
      <w:divBdr>
        <w:top w:val="none" w:sz="0" w:space="0" w:color="auto"/>
        <w:left w:val="none" w:sz="0" w:space="0" w:color="auto"/>
        <w:bottom w:val="none" w:sz="0" w:space="0" w:color="auto"/>
        <w:right w:val="none" w:sz="0" w:space="0" w:color="auto"/>
      </w:divBdr>
    </w:div>
    <w:div w:id="4482470">
      <w:bodyDiv w:val="1"/>
      <w:marLeft w:val="0"/>
      <w:marRight w:val="0"/>
      <w:marTop w:val="0"/>
      <w:marBottom w:val="0"/>
      <w:divBdr>
        <w:top w:val="none" w:sz="0" w:space="0" w:color="auto"/>
        <w:left w:val="none" w:sz="0" w:space="0" w:color="auto"/>
        <w:bottom w:val="none" w:sz="0" w:space="0" w:color="auto"/>
        <w:right w:val="none" w:sz="0" w:space="0" w:color="auto"/>
      </w:divBdr>
    </w:div>
    <w:div w:id="4942432">
      <w:bodyDiv w:val="1"/>
      <w:marLeft w:val="0"/>
      <w:marRight w:val="0"/>
      <w:marTop w:val="0"/>
      <w:marBottom w:val="0"/>
      <w:divBdr>
        <w:top w:val="none" w:sz="0" w:space="0" w:color="auto"/>
        <w:left w:val="none" w:sz="0" w:space="0" w:color="auto"/>
        <w:bottom w:val="none" w:sz="0" w:space="0" w:color="auto"/>
        <w:right w:val="none" w:sz="0" w:space="0" w:color="auto"/>
      </w:divBdr>
    </w:div>
    <w:div w:id="5444786">
      <w:bodyDiv w:val="1"/>
      <w:marLeft w:val="0"/>
      <w:marRight w:val="0"/>
      <w:marTop w:val="0"/>
      <w:marBottom w:val="0"/>
      <w:divBdr>
        <w:top w:val="none" w:sz="0" w:space="0" w:color="auto"/>
        <w:left w:val="none" w:sz="0" w:space="0" w:color="auto"/>
        <w:bottom w:val="none" w:sz="0" w:space="0" w:color="auto"/>
        <w:right w:val="none" w:sz="0" w:space="0" w:color="auto"/>
      </w:divBdr>
    </w:div>
    <w:div w:id="6030289">
      <w:bodyDiv w:val="1"/>
      <w:marLeft w:val="0"/>
      <w:marRight w:val="0"/>
      <w:marTop w:val="0"/>
      <w:marBottom w:val="0"/>
      <w:divBdr>
        <w:top w:val="none" w:sz="0" w:space="0" w:color="auto"/>
        <w:left w:val="none" w:sz="0" w:space="0" w:color="auto"/>
        <w:bottom w:val="none" w:sz="0" w:space="0" w:color="auto"/>
        <w:right w:val="none" w:sz="0" w:space="0" w:color="auto"/>
      </w:divBdr>
    </w:div>
    <w:div w:id="6056485">
      <w:bodyDiv w:val="1"/>
      <w:marLeft w:val="0"/>
      <w:marRight w:val="0"/>
      <w:marTop w:val="0"/>
      <w:marBottom w:val="0"/>
      <w:divBdr>
        <w:top w:val="none" w:sz="0" w:space="0" w:color="auto"/>
        <w:left w:val="none" w:sz="0" w:space="0" w:color="auto"/>
        <w:bottom w:val="none" w:sz="0" w:space="0" w:color="auto"/>
        <w:right w:val="none" w:sz="0" w:space="0" w:color="auto"/>
      </w:divBdr>
    </w:div>
    <w:div w:id="6061684">
      <w:bodyDiv w:val="1"/>
      <w:marLeft w:val="0"/>
      <w:marRight w:val="0"/>
      <w:marTop w:val="0"/>
      <w:marBottom w:val="0"/>
      <w:divBdr>
        <w:top w:val="none" w:sz="0" w:space="0" w:color="auto"/>
        <w:left w:val="none" w:sz="0" w:space="0" w:color="auto"/>
        <w:bottom w:val="none" w:sz="0" w:space="0" w:color="auto"/>
        <w:right w:val="none" w:sz="0" w:space="0" w:color="auto"/>
      </w:divBdr>
    </w:div>
    <w:div w:id="6909740">
      <w:bodyDiv w:val="1"/>
      <w:marLeft w:val="0"/>
      <w:marRight w:val="0"/>
      <w:marTop w:val="0"/>
      <w:marBottom w:val="0"/>
      <w:divBdr>
        <w:top w:val="none" w:sz="0" w:space="0" w:color="auto"/>
        <w:left w:val="none" w:sz="0" w:space="0" w:color="auto"/>
        <w:bottom w:val="none" w:sz="0" w:space="0" w:color="auto"/>
        <w:right w:val="none" w:sz="0" w:space="0" w:color="auto"/>
      </w:divBdr>
    </w:div>
    <w:div w:id="7296779">
      <w:bodyDiv w:val="1"/>
      <w:marLeft w:val="0"/>
      <w:marRight w:val="0"/>
      <w:marTop w:val="0"/>
      <w:marBottom w:val="0"/>
      <w:divBdr>
        <w:top w:val="none" w:sz="0" w:space="0" w:color="auto"/>
        <w:left w:val="none" w:sz="0" w:space="0" w:color="auto"/>
        <w:bottom w:val="none" w:sz="0" w:space="0" w:color="auto"/>
        <w:right w:val="none" w:sz="0" w:space="0" w:color="auto"/>
      </w:divBdr>
    </w:div>
    <w:div w:id="7875586">
      <w:bodyDiv w:val="1"/>
      <w:marLeft w:val="0"/>
      <w:marRight w:val="0"/>
      <w:marTop w:val="0"/>
      <w:marBottom w:val="0"/>
      <w:divBdr>
        <w:top w:val="none" w:sz="0" w:space="0" w:color="auto"/>
        <w:left w:val="none" w:sz="0" w:space="0" w:color="auto"/>
        <w:bottom w:val="none" w:sz="0" w:space="0" w:color="auto"/>
        <w:right w:val="none" w:sz="0" w:space="0" w:color="auto"/>
      </w:divBdr>
    </w:div>
    <w:div w:id="8067616">
      <w:bodyDiv w:val="1"/>
      <w:marLeft w:val="0"/>
      <w:marRight w:val="0"/>
      <w:marTop w:val="0"/>
      <w:marBottom w:val="0"/>
      <w:divBdr>
        <w:top w:val="none" w:sz="0" w:space="0" w:color="auto"/>
        <w:left w:val="none" w:sz="0" w:space="0" w:color="auto"/>
        <w:bottom w:val="none" w:sz="0" w:space="0" w:color="auto"/>
        <w:right w:val="none" w:sz="0" w:space="0" w:color="auto"/>
      </w:divBdr>
    </w:div>
    <w:div w:id="8483235">
      <w:bodyDiv w:val="1"/>
      <w:marLeft w:val="0"/>
      <w:marRight w:val="0"/>
      <w:marTop w:val="0"/>
      <w:marBottom w:val="0"/>
      <w:divBdr>
        <w:top w:val="none" w:sz="0" w:space="0" w:color="auto"/>
        <w:left w:val="none" w:sz="0" w:space="0" w:color="auto"/>
        <w:bottom w:val="none" w:sz="0" w:space="0" w:color="auto"/>
        <w:right w:val="none" w:sz="0" w:space="0" w:color="auto"/>
      </w:divBdr>
    </w:div>
    <w:div w:id="8874242">
      <w:bodyDiv w:val="1"/>
      <w:marLeft w:val="0"/>
      <w:marRight w:val="0"/>
      <w:marTop w:val="0"/>
      <w:marBottom w:val="0"/>
      <w:divBdr>
        <w:top w:val="none" w:sz="0" w:space="0" w:color="auto"/>
        <w:left w:val="none" w:sz="0" w:space="0" w:color="auto"/>
        <w:bottom w:val="none" w:sz="0" w:space="0" w:color="auto"/>
        <w:right w:val="none" w:sz="0" w:space="0" w:color="auto"/>
      </w:divBdr>
    </w:div>
    <w:div w:id="8994466">
      <w:bodyDiv w:val="1"/>
      <w:marLeft w:val="0"/>
      <w:marRight w:val="0"/>
      <w:marTop w:val="0"/>
      <w:marBottom w:val="0"/>
      <w:divBdr>
        <w:top w:val="none" w:sz="0" w:space="0" w:color="auto"/>
        <w:left w:val="none" w:sz="0" w:space="0" w:color="auto"/>
        <w:bottom w:val="none" w:sz="0" w:space="0" w:color="auto"/>
        <w:right w:val="none" w:sz="0" w:space="0" w:color="auto"/>
      </w:divBdr>
    </w:div>
    <w:div w:id="9377302">
      <w:bodyDiv w:val="1"/>
      <w:marLeft w:val="0"/>
      <w:marRight w:val="0"/>
      <w:marTop w:val="0"/>
      <w:marBottom w:val="0"/>
      <w:divBdr>
        <w:top w:val="none" w:sz="0" w:space="0" w:color="auto"/>
        <w:left w:val="none" w:sz="0" w:space="0" w:color="auto"/>
        <w:bottom w:val="none" w:sz="0" w:space="0" w:color="auto"/>
        <w:right w:val="none" w:sz="0" w:space="0" w:color="auto"/>
      </w:divBdr>
    </w:div>
    <w:div w:id="9450637">
      <w:bodyDiv w:val="1"/>
      <w:marLeft w:val="0"/>
      <w:marRight w:val="0"/>
      <w:marTop w:val="0"/>
      <w:marBottom w:val="0"/>
      <w:divBdr>
        <w:top w:val="none" w:sz="0" w:space="0" w:color="auto"/>
        <w:left w:val="none" w:sz="0" w:space="0" w:color="auto"/>
        <w:bottom w:val="none" w:sz="0" w:space="0" w:color="auto"/>
        <w:right w:val="none" w:sz="0" w:space="0" w:color="auto"/>
      </w:divBdr>
    </w:div>
    <w:div w:id="9532750">
      <w:bodyDiv w:val="1"/>
      <w:marLeft w:val="0"/>
      <w:marRight w:val="0"/>
      <w:marTop w:val="0"/>
      <w:marBottom w:val="0"/>
      <w:divBdr>
        <w:top w:val="none" w:sz="0" w:space="0" w:color="auto"/>
        <w:left w:val="none" w:sz="0" w:space="0" w:color="auto"/>
        <w:bottom w:val="none" w:sz="0" w:space="0" w:color="auto"/>
        <w:right w:val="none" w:sz="0" w:space="0" w:color="auto"/>
      </w:divBdr>
    </w:div>
    <w:div w:id="10649534">
      <w:bodyDiv w:val="1"/>
      <w:marLeft w:val="0"/>
      <w:marRight w:val="0"/>
      <w:marTop w:val="0"/>
      <w:marBottom w:val="0"/>
      <w:divBdr>
        <w:top w:val="none" w:sz="0" w:space="0" w:color="auto"/>
        <w:left w:val="none" w:sz="0" w:space="0" w:color="auto"/>
        <w:bottom w:val="none" w:sz="0" w:space="0" w:color="auto"/>
        <w:right w:val="none" w:sz="0" w:space="0" w:color="auto"/>
      </w:divBdr>
    </w:div>
    <w:div w:id="11154415">
      <w:bodyDiv w:val="1"/>
      <w:marLeft w:val="0"/>
      <w:marRight w:val="0"/>
      <w:marTop w:val="0"/>
      <w:marBottom w:val="0"/>
      <w:divBdr>
        <w:top w:val="none" w:sz="0" w:space="0" w:color="auto"/>
        <w:left w:val="none" w:sz="0" w:space="0" w:color="auto"/>
        <w:bottom w:val="none" w:sz="0" w:space="0" w:color="auto"/>
        <w:right w:val="none" w:sz="0" w:space="0" w:color="auto"/>
      </w:divBdr>
    </w:div>
    <w:div w:id="12390192">
      <w:bodyDiv w:val="1"/>
      <w:marLeft w:val="0"/>
      <w:marRight w:val="0"/>
      <w:marTop w:val="0"/>
      <w:marBottom w:val="0"/>
      <w:divBdr>
        <w:top w:val="none" w:sz="0" w:space="0" w:color="auto"/>
        <w:left w:val="none" w:sz="0" w:space="0" w:color="auto"/>
        <w:bottom w:val="none" w:sz="0" w:space="0" w:color="auto"/>
        <w:right w:val="none" w:sz="0" w:space="0" w:color="auto"/>
      </w:divBdr>
    </w:div>
    <w:div w:id="13116878">
      <w:bodyDiv w:val="1"/>
      <w:marLeft w:val="0"/>
      <w:marRight w:val="0"/>
      <w:marTop w:val="0"/>
      <w:marBottom w:val="0"/>
      <w:divBdr>
        <w:top w:val="none" w:sz="0" w:space="0" w:color="auto"/>
        <w:left w:val="none" w:sz="0" w:space="0" w:color="auto"/>
        <w:bottom w:val="none" w:sz="0" w:space="0" w:color="auto"/>
        <w:right w:val="none" w:sz="0" w:space="0" w:color="auto"/>
      </w:divBdr>
    </w:div>
    <w:div w:id="13460028">
      <w:bodyDiv w:val="1"/>
      <w:marLeft w:val="0"/>
      <w:marRight w:val="0"/>
      <w:marTop w:val="0"/>
      <w:marBottom w:val="0"/>
      <w:divBdr>
        <w:top w:val="none" w:sz="0" w:space="0" w:color="auto"/>
        <w:left w:val="none" w:sz="0" w:space="0" w:color="auto"/>
        <w:bottom w:val="none" w:sz="0" w:space="0" w:color="auto"/>
        <w:right w:val="none" w:sz="0" w:space="0" w:color="auto"/>
      </w:divBdr>
    </w:div>
    <w:div w:id="13657304">
      <w:bodyDiv w:val="1"/>
      <w:marLeft w:val="0"/>
      <w:marRight w:val="0"/>
      <w:marTop w:val="0"/>
      <w:marBottom w:val="0"/>
      <w:divBdr>
        <w:top w:val="none" w:sz="0" w:space="0" w:color="auto"/>
        <w:left w:val="none" w:sz="0" w:space="0" w:color="auto"/>
        <w:bottom w:val="none" w:sz="0" w:space="0" w:color="auto"/>
        <w:right w:val="none" w:sz="0" w:space="0" w:color="auto"/>
      </w:divBdr>
    </w:div>
    <w:div w:id="13848354">
      <w:bodyDiv w:val="1"/>
      <w:marLeft w:val="0"/>
      <w:marRight w:val="0"/>
      <w:marTop w:val="0"/>
      <w:marBottom w:val="0"/>
      <w:divBdr>
        <w:top w:val="none" w:sz="0" w:space="0" w:color="auto"/>
        <w:left w:val="none" w:sz="0" w:space="0" w:color="auto"/>
        <w:bottom w:val="none" w:sz="0" w:space="0" w:color="auto"/>
        <w:right w:val="none" w:sz="0" w:space="0" w:color="auto"/>
      </w:divBdr>
    </w:div>
    <w:div w:id="14580467">
      <w:bodyDiv w:val="1"/>
      <w:marLeft w:val="0"/>
      <w:marRight w:val="0"/>
      <w:marTop w:val="0"/>
      <w:marBottom w:val="0"/>
      <w:divBdr>
        <w:top w:val="none" w:sz="0" w:space="0" w:color="auto"/>
        <w:left w:val="none" w:sz="0" w:space="0" w:color="auto"/>
        <w:bottom w:val="none" w:sz="0" w:space="0" w:color="auto"/>
        <w:right w:val="none" w:sz="0" w:space="0" w:color="auto"/>
      </w:divBdr>
    </w:div>
    <w:div w:id="15348837">
      <w:bodyDiv w:val="1"/>
      <w:marLeft w:val="0"/>
      <w:marRight w:val="0"/>
      <w:marTop w:val="0"/>
      <w:marBottom w:val="0"/>
      <w:divBdr>
        <w:top w:val="none" w:sz="0" w:space="0" w:color="auto"/>
        <w:left w:val="none" w:sz="0" w:space="0" w:color="auto"/>
        <w:bottom w:val="none" w:sz="0" w:space="0" w:color="auto"/>
        <w:right w:val="none" w:sz="0" w:space="0" w:color="auto"/>
      </w:divBdr>
    </w:div>
    <w:div w:id="15352437">
      <w:bodyDiv w:val="1"/>
      <w:marLeft w:val="0"/>
      <w:marRight w:val="0"/>
      <w:marTop w:val="0"/>
      <w:marBottom w:val="0"/>
      <w:divBdr>
        <w:top w:val="none" w:sz="0" w:space="0" w:color="auto"/>
        <w:left w:val="none" w:sz="0" w:space="0" w:color="auto"/>
        <w:bottom w:val="none" w:sz="0" w:space="0" w:color="auto"/>
        <w:right w:val="none" w:sz="0" w:space="0" w:color="auto"/>
      </w:divBdr>
    </w:div>
    <w:div w:id="15353232">
      <w:bodyDiv w:val="1"/>
      <w:marLeft w:val="0"/>
      <w:marRight w:val="0"/>
      <w:marTop w:val="0"/>
      <w:marBottom w:val="0"/>
      <w:divBdr>
        <w:top w:val="none" w:sz="0" w:space="0" w:color="auto"/>
        <w:left w:val="none" w:sz="0" w:space="0" w:color="auto"/>
        <w:bottom w:val="none" w:sz="0" w:space="0" w:color="auto"/>
        <w:right w:val="none" w:sz="0" w:space="0" w:color="auto"/>
      </w:divBdr>
    </w:div>
    <w:div w:id="15430546">
      <w:bodyDiv w:val="1"/>
      <w:marLeft w:val="0"/>
      <w:marRight w:val="0"/>
      <w:marTop w:val="0"/>
      <w:marBottom w:val="0"/>
      <w:divBdr>
        <w:top w:val="none" w:sz="0" w:space="0" w:color="auto"/>
        <w:left w:val="none" w:sz="0" w:space="0" w:color="auto"/>
        <w:bottom w:val="none" w:sz="0" w:space="0" w:color="auto"/>
        <w:right w:val="none" w:sz="0" w:space="0" w:color="auto"/>
      </w:divBdr>
    </w:div>
    <w:div w:id="15733617">
      <w:bodyDiv w:val="1"/>
      <w:marLeft w:val="0"/>
      <w:marRight w:val="0"/>
      <w:marTop w:val="0"/>
      <w:marBottom w:val="0"/>
      <w:divBdr>
        <w:top w:val="none" w:sz="0" w:space="0" w:color="auto"/>
        <w:left w:val="none" w:sz="0" w:space="0" w:color="auto"/>
        <w:bottom w:val="none" w:sz="0" w:space="0" w:color="auto"/>
        <w:right w:val="none" w:sz="0" w:space="0" w:color="auto"/>
      </w:divBdr>
    </w:div>
    <w:div w:id="16008620">
      <w:bodyDiv w:val="1"/>
      <w:marLeft w:val="0"/>
      <w:marRight w:val="0"/>
      <w:marTop w:val="0"/>
      <w:marBottom w:val="0"/>
      <w:divBdr>
        <w:top w:val="none" w:sz="0" w:space="0" w:color="auto"/>
        <w:left w:val="none" w:sz="0" w:space="0" w:color="auto"/>
        <w:bottom w:val="none" w:sz="0" w:space="0" w:color="auto"/>
        <w:right w:val="none" w:sz="0" w:space="0" w:color="auto"/>
      </w:divBdr>
    </w:div>
    <w:div w:id="16464429">
      <w:bodyDiv w:val="1"/>
      <w:marLeft w:val="0"/>
      <w:marRight w:val="0"/>
      <w:marTop w:val="0"/>
      <w:marBottom w:val="0"/>
      <w:divBdr>
        <w:top w:val="none" w:sz="0" w:space="0" w:color="auto"/>
        <w:left w:val="none" w:sz="0" w:space="0" w:color="auto"/>
        <w:bottom w:val="none" w:sz="0" w:space="0" w:color="auto"/>
        <w:right w:val="none" w:sz="0" w:space="0" w:color="auto"/>
      </w:divBdr>
    </w:div>
    <w:div w:id="16472451">
      <w:bodyDiv w:val="1"/>
      <w:marLeft w:val="0"/>
      <w:marRight w:val="0"/>
      <w:marTop w:val="0"/>
      <w:marBottom w:val="0"/>
      <w:divBdr>
        <w:top w:val="none" w:sz="0" w:space="0" w:color="auto"/>
        <w:left w:val="none" w:sz="0" w:space="0" w:color="auto"/>
        <w:bottom w:val="none" w:sz="0" w:space="0" w:color="auto"/>
        <w:right w:val="none" w:sz="0" w:space="0" w:color="auto"/>
      </w:divBdr>
    </w:div>
    <w:div w:id="16543312">
      <w:bodyDiv w:val="1"/>
      <w:marLeft w:val="0"/>
      <w:marRight w:val="0"/>
      <w:marTop w:val="0"/>
      <w:marBottom w:val="0"/>
      <w:divBdr>
        <w:top w:val="none" w:sz="0" w:space="0" w:color="auto"/>
        <w:left w:val="none" w:sz="0" w:space="0" w:color="auto"/>
        <w:bottom w:val="none" w:sz="0" w:space="0" w:color="auto"/>
        <w:right w:val="none" w:sz="0" w:space="0" w:color="auto"/>
      </w:divBdr>
    </w:div>
    <w:div w:id="16586517">
      <w:bodyDiv w:val="1"/>
      <w:marLeft w:val="0"/>
      <w:marRight w:val="0"/>
      <w:marTop w:val="0"/>
      <w:marBottom w:val="0"/>
      <w:divBdr>
        <w:top w:val="none" w:sz="0" w:space="0" w:color="auto"/>
        <w:left w:val="none" w:sz="0" w:space="0" w:color="auto"/>
        <w:bottom w:val="none" w:sz="0" w:space="0" w:color="auto"/>
        <w:right w:val="none" w:sz="0" w:space="0" w:color="auto"/>
      </w:divBdr>
    </w:div>
    <w:div w:id="17125660">
      <w:bodyDiv w:val="1"/>
      <w:marLeft w:val="0"/>
      <w:marRight w:val="0"/>
      <w:marTop w:val="0"/>
      <w:marBottom w:val="0"/>
      <w:divBdr>
        <w:top w:val="none" w:sz="0" w:space="0" w:color="auto"/>
        <w:left w:val="none" w:sz="0" w:space="0" w:color="auto"/>
        <w:bottom w:val="none" w:sz="0" w:space="0" w:color="auto"/>
        <w:right w:val="none" w:sz="0" w:space="0" w:color="auto"/>
      </w:divBdr>
    </w:div>
    <w:div w:id="17435790">
      <w:bodyDiv w:val="1"/>
      <w:marLeft w:val="0"/>
      <w:marRight w:val="0"/>
      <w:marTop w:val="0"/>
      <w:marBottom w:val="0"/>
      <w:divBdr>
        <w:top w:val="none" w:sz="0" w:space="0" w:color="auto"/>
        <w:left w:val="none" w:sz="0" w:space="0" w:color="auto"/>
        <w:bottom w:val="none" w:sz="0" w:space="0" w:color="auto"/>
        <w:right w:val="none" w:sz="0" w:space="0" w:color="auto"/>
      </w:divBdr>
    </w:div>
    <w:div w:id="18285281">
      <w:bodyDiv w:val="1"/>
      <w:marLeft w:val="0"/>
      <w:marRight w:val="0"/>
      <w:marTop w:val="0"/>
      <w:marBottom w:val="0"/>
      <w:divBdr>
        <w:top w:val="none" w:sz="0" w:space="0" w:color="auto"/>
        <w:left w:val="none" w:sz="0" w:space="0" w:color="auto"/>
        <w:bottom w:val="none" w:sz="0" w:space="0" w:color="auto"/>
        <w:right w:val="none" w:sz="0" w:space="0" w:color="auto"/>
      </w:divBdr>
    </w:div>
    <w:div w:id="18314911">
      <w:bodyDiv w:val="1"/>
      <w:marLeft w:val="0"/>
      <w:marRight w:val="0"/>
      <w:marTop w:val="0"/>
      <w:marBottom w:val="0"/>
      <w:divBdr>
        <w:top w:val="none" w:sz="0" w:space="0" w:color="auto"/>
        <w:left w:val="none" w:sz="0" w:space="0" w:color="auto"/>
        <w:bottom w:val="none" w:sz="0" w:space="0" w:color="auto"/>
        <w:right w:val="none" w:sz="0" w:space="0" w:color="auto"/>
      </w:divBdr>
    </w:div>
    <w:div w:id="18361036">
      <w:bodyDiv w:val="1"/>
      <w:marLeft w:val="0"/>
      <w:marRight w:val="0"/>
      <w:marTop w:val="0"/>
      <w:marBottom w:val="0"/>
      <w:divBdr>
        <w:top w:val="none" w:sz="0" w:space="0" w:color="auto"/>
        <w:left w:val="none" w:sz="0" w:space="0" w:color="auto"/>
        <w:bottom w:val="none" w:sz="0" w:space="0" w:color="auto"/>
        <w:right w:val="none" w:sz="0" w:space="0" w:color="auto"/>
      </w:divBdr>
    </w:div>
    <w:div w:id="18509874">
      <w:bodyDiv w:val="1"/>
      <w:marLeft w:val="0"/>
      <w:marRight w:val="0"/>
      <w:marTop w:val="0"/>
      <w:marBottom w:val="0"/>
      <w:divBdr>
        <w:top w:val="none" w:sz="0" w:space="0" w:color="auto"/>
        <w:left w:val="none" w:sz="0" w:space="0" w:color="auto"/>
        <w:bottom w:val="none" w:sz="0" w:space="0" w:color="auto"/>
        <w:right w:val="none" w:sz="0" w:space="0" w:color="auto"/>
      </w:divBdr>
    </w:div>
    <w:div w:id="19669232">
      <w:bodyDiv w:val="1"/>
      <w:marLeft w:val="0"/>
      <w:marRight w:val="0"/>
      <w:marTop w:val="0"/>
      <w:marBottom w:val="0"/>
      <w:divBdr>
        <w:top w:val="none" w:sz="0" w:space="0" w:color="auto"/>
        <w:left w:val="none" w:sz="0" w:space="0" w:color="auto"/>
        <w:bottom w:val="none" w:sz="0" w:space="0" w:color="auto"/>
        <w:right w:val="none" w:sz="0" w:space="0" w:color="auto"/>
      </w:divBdr>
    </w:div>
    <w:div w:id="19741047">
      <w:bodyDiv w:val="1"/>
      <w:marLeft w:val="0"/>
      <w:marRight w:val="0"/>
      <w:marTop w:val="0"/>
      <w:marBottom w:val="0"/>
      <w:divBdr>
        <w:top w:val="none" w:sz="0" w:space="0" w:color="auto"/>
        <w:left w:val="none" w:sz="0" w:space="0" w:color="auto"/>
        <w:bottom w:val="none" w:sz="0" w:space="0" w:color="auto"/>
        <w:right w:val="none" w:sz="0" w:space="0" w:color="auto"/>
      </w:divBdr>
    </w:div>
    <w:div w:id="19743352">
      <w:bodyDiv w:val="1"/>
      <w:marLeft w:val="0"/>
      <w:marRight w:val="0"/>
      <w:marTop w:val="0"/>
      <w:marBottom w:val="0"/>
      <w:divBdr>
        <w:top w:val="none" w:sz="0" w:space="0" w:color="auto"/>
        <w:left w:val="none" w:sz="0" w:space="0" w:color="auto"/>
        <w:bottom w:val="none" w:sz="0" w:space="0" w:color="auto"/>
        <w:right w:val="none" w:sz="0" w:space="0" w:color="auto"/>
      </w:divBdr>
    </w:div>
    <w:div w:id="19860269">
      <w:bodyDiv w:val="1"/>
      <w:marLeft w:val="0"/>
      <w:marRight w:val="0"/>
      <w:marTop w:val="0"/>
      <w:marBottom w:val="0"/>
      <w:divBdr>
        <w:top w:val="none" w:sz="0" w:space="0" w:color="auto"/>
        <w:left w:val="none" w:sz="0" w:space="0" w:color="auto"/>
        <w:bottom w:val="none" w:sz="0" w:space="0" w:color="auto"/>
        <w:right w:val="none" w:sz="0" w:space="0" w:color="auto"/>
      </w:divBdr>
    </w:div>
    <w:div w:id="20014545">
      <w:bodyDiv w:val="1"/>
      <w:marLeft w:val="0"/>
      <w:marRight w:val="0"/>
      <w:marTop w:val="0"/>
      <w:marBottom w:val="0"/>
      <w:divBdr>
        <w:top w:val="none" w:sz="0" w:space="0" w:color="auto"/>
        <w:left w:val="none" w:sz="0" w:space="0" w:color="auto"/>
        <w:bottom w:val="none" w:sz="0" w:space="0" w:color="auto"/>
        <w:right w:val="none" w:sz="0" w:space="0" w:color="auto"/>
      </w:divBdr>
    </w:div>
    <w:div w:id="20865314">
      <w:bodyDiv w:val="1"/>
      <w:marLeft w:val="0"/>
      <w:marRight w:val="0"/>
      <w:marTop w:val="0"/>
      <w:marBottom w:val="0"/>
      <w:divBdr>
        <w:top w:val="none" w:sz="0" w:space="0" w:color="auto"/>
        <w:left w:val="none" w:sz="0" w:space="0" w:color="auto"/>
        <w:bottom w:val="none" w:sz="0" w:space="0" w:color="auto"/>
        <w:right w:val="none" w:sz="0" w:space="0" w:color="auto"/>
      </w:divBdr>
    </w:div>
    <w:div w:id="21058544">
      <w:bodyDiv w:val="1"/>
      <w:marLeft w:val="0"/>
      <w:marRight w:val="0"/>
      <w:marTop w:val="0"/>
      <w:marBottom w:val="0"/>
      <w:divBdr>
        <w:top w:val="none" w:sz="0" w:space="0" w:color="auto"/>
        <w:left w:val="none" w:sz="0" w:space="0" w:color="auto"/>
        <w:bottom w:val="none" w:sz="0" w:space="0" w:color="auto"/>
        <w:right w:val="none" w:sz="0" w:space="0" w:color="auto"/>
      </w:divBdr>
    </w:div>
    <w:div w:id="21173153">
      <w:bodyDiv w:val="1"/>
      <w:marLeft w:val="0"/>
      <w:marRight w:val="0"/>
      <w:marTop w:val="0"/>
      <w:marBottom w:val="0"/>
      <w:divBdr>
        <w:top w:val="none" w:sz="0" w:space="0" w:color="auto"/>
        <w:left w:val="none" w:sz="0" w:space="0" w:color="auto"/>
        <w:bottom w:val="none" w:sz="0" w:space="0" w:color="auto"/>
        <w:right w:val="none" w:sz="0" w:space="0" w:color="auto"/>
      </w:divBdr>
    </w:div>
    <w:div w:id="21247186">
      <w:bodyDiv w:val="1"/>
      <w:marLeft w:val="0"/>
      <w:marRight w:val="0"/>
      <w:marTop w:val="0"/>
      <w:marBottom w:val="0"/>
      <w:divBdr>
        <w:top w:val="none" w:sz="0" w:space="0" w:color="auto"/>
        <w:left w:val="none" w:sz="0" w:space="0" w:color="auto"/>
        <w:bottom w:val="none" w:sz="0" w:space="0" w:color="auto"/>
        <w:right w:val="none" w:sz="0" w:space="0" w:color="auto"/>
      </w:divBdr>
    </w:div>
    <w:div w:id="21516123">
      <w:bodyDiv w:val="1"/>
      <w:marLeft w:val="0"/>
      <w:marRight w:val="0"/>
      <w:marTop w:val="0"/>
      <w:marBottom w:val="0"/>
      <w:divBdr>
        <w:top w:val="none" w:sz="0" w:space="0" w:color="auto"/>
        <w:left w:val="none" w:sz="0" w:space="0" w:color="auto"/>
        <w:bottom w:val="none" w:sz="0" w:space="0" w:color="auto"/>
        <w:right w:val="none" w:sz="0" w:space="0" w:color="auto"/>
      </w:divBdr>
    </w:div>
    <w:div w:id="21782296">
      <w:bodyDiv w:val="1"/>
      <w:marLeft w:val="0"/>
      <w:marRight w:val="0"/>
      <w:marTop w:val="0"/>
      <w:marBottom w:val="0"/>
      <w:divBdr>
        <w:top w:val="none" w:sz="0" w:space="0" w:color="auto"/>
        <w:left w:val="none" w:sz="0" w:space="0" w:color="auto"/>
        <w:bottom w:val="none" w:sz="0" w:space="0" w:color="auto"/>
        <w:right w:val="none" w:sz="0" w:space="0" w:color="auto"/>
      </w:divBdr>
    </w:div>
    <w:div w:id="22942451">
      <w:bodyDiv w:val="1"/>
      <w:marLeft w:val="0"/>
      <w:marRight w:val="0"/>
      <w:marTop w:val="0"/>
      <w:marBottom w:val="0"/>
      <w:divBdr>
        <w:top w:val="none" w:sz="0" w:space="0" w:color="auto"/>
        <w:left w:val="none" w:sz="0" w:space="0" w:color="auto"/>
        <w:bottom w:val="none" w:sz="0" w:space="0" w:color="auto"/>
        <w:right w:val="none" w:sz="0" w:space="0" w:color="auto"/>
      </w:divBdr>
    </w:div>
    <w:div w:id="23068728">
      <w:bodyDiv w:val="1"/>
      <w:marLeft w:val="0"/>
      <w:marRight w:val="0"/>
      <w:marTop w:val="0"/>
      <w:marBottom w:val="0"/>
      <w:divBdr>
        <w:top w:val="none" w:sz="0" w:space="0" w:color="auto"/>
        <w:left w:val="none" w:sz="0" w:space="0" w:color="auto"/>
        <w:bottom w:val="none" w:sz="0" w:space="0" w:color="auto"/>
        <w:right w:val="none" w:sz="0" w:space="0" w:color="auto"/>
      </w:divBdr>
    </w:div>
    <w:div w:id="23218780">
      <w:bodyDiv w:val="1"/>
      <w:marLeft w:val="0"/>
      <w:marRight w:val="0"/>
      <w:marTop w:val="0"/>
      <w:marBottom w:val="0"/>
      <w:divBdr>
        <w:top w:val="none" w:sz="0" w:space="0" w:color="auto"/>
        <w:left w:val="none" w:sz="0" w:space="0" w:color="auto"/>
        <w:bottom w:val="none" w:sz="0" w:space="0" w:color="auto"/>
        <w:right w:val="none" w:sz="0" w:space="0" w:color="auto"/>
      </w:divBdr>
    </w:div>
    <w:div w:id="23362922">
      <w:bodyDiv w:val="1"/>
      <w:marLeft w:val="0"/>
      <w:marRight w:val="0"/>
      <w:marTop w:val="0"/>
      <w:marBottom w:val="0"/>
      <w:divBdr>
        <w:top w:val="none" w:sz="0" w:space="0" w:color="auto"/>
        <w:left w:val="none" w:sz="0" w:space="0" w:color="auto"/>
        <w:bottom w:val="none" w:sz="0" w:space="0" w:color="auto"/>
        <w:right w:val="none" w:sz="0" w:space="0" w:color="auto"/>
      </w:divBdr>
    </w:div>
    <w:div w:id="23411664">
      <w:bodyDiv w:val="1"/>
      <w:marLeft w:val="0"/>
      <w:marRight w:val="0"/>
      <w:marTop w:val="0"/>
      <w:marBottom w:val="0"/>
      <w:divBdr>
        <w:top w:val="none" w:sz="0" w:space="0" w:color="auto"/>
        <w:left w:val="none" w:sz="0" w:space="0" w:color="auto"/>
        <w:bottom w:val="none" w:sz="0" w:space="0" w:color="auto"/>
        <w:right w:val="none" w:sz="0" w:space="0" w:color="auto"/>
      </w:divBdr>
    </w:div>
    <w:div w:id="23554882">
      <w:bodyDiv w:val="1"/>
      <w:marLeft w:val="0"/>
      <w:marRight w:val="0"/>
      <w:marTop w:val="0"/>
      <w:marBottom w:val="0"/>
      <w:divBdr>
        <w:top w:val="none" w:sz="0" w:space="0" w:color="auto"/>
        <w:left w:val="none" w:sz="0" w:space="0" w:color="auto"/>
        <w:bottom w:val="none" w:sz="0" w:space="0" w:color="auto"/>
        <w:right w:val="none" w:sz="0" w:space="0" w:color="auto"/>
      </w:divBdr>
    </w:div>
    <w:div w:id="23754188">
      <w:bodyDiv w:val="1"/>
      <w:marLeft w:val="0"/>
      <w:marRight w:val="0"/>
      <w:marTop w:val="0"/>
      <w:marBottom w:val="0"/>
      <w:divBdr>
        <w:top w:val="none" w:sz="0" w:space="0" w:color="auto"/>
        <w:left w:val="none" w:sz="0" w:space="0" w:color="auto"/>
        <w:bottom w:val="none" w:sz="0" w:space="0" w:color="auto"/>
        <w:right w:val="none" w:sz="0" w:space="0" w:color="auto"/>
      </w:divBdr>
    </w:div>
    <w:div w:id="24990628">
      <w:bodyDiv w:val="1"/>
      <w:marLeft w:val="0"/>
      <w:marRight w:val="0"/>
      <w:marTop w:val="0"/>
      <w:marBottom w:val="0"/>
      <w:divBdr>
        <w:top w:val="none" w:sz="0" w:space="0" w:color="auto"/>
        <w:left w:val="none" w:sz="0" w:space="0" w:color="auto"/>
        <w:bottom w:val="none" w:sz="0" w:space="0" w:color="auto"/>
        <w:right w:val="none" w:sz="0" w:space="0" w:color="auto"/>
      </w:divBdr>
    </w:div>
    <w:div w:id="25299815">
      <w:bodyDiv w:val="1"/>
      <w:marLeft w:val="0"/>
      <w:marRight w:val="0"/>
      <w:marTop w:val="0"/>
      <w:marBottom w:val="0"/>
      <w:divBdr>
        <w:top w:val="none" w:sz="0" w:space="0" w:color="auto"/>
        <w:left w:val="none" w:sz="0" w:space="0" w:color="auto"/>
        <w:bottom w:val="none" w:sz="0" w:space="0" w:color="auto"/>
        <w:right w:val="none" w:sz="0" w:space="0" w:color="auto"/>
      </w:divBdr>
    </w:div>
    <w:div w:id="25714562">
      <w:bodyDiv w:val="1"/>
      <w:marLeft w:val="0"/>
      <w:marRight w:val="0"/>
      <w:marTop w:val="0"/>
      <w:marBottom w:val="0"/>
      <w:divBdr>
        <w:top w:val="none" w:sz="0" w:space="0" w:color="auto"/>
        <w:left w:val="none" w:sz="0" w:space="0" w:color="auto"/>
        <w:bottom w:val="none" w:sz="0" w:space="0" w:color="auto"/>
        <w:right w:val="none" w:sz="0" w:space="0" w:color="auto"/>
      </w:divBdr>
    </w:div>
    <w:div w:id="25722335">
      <w:bodyDiv w:val="1"/>
      <w:marLeft w:val="0"/>
      <w:marRight w:val="0"/>
      <w:marTop w:val="0"/>
      <w:marBottom w:val="0"/>
      <w:divBdr>
        <w:top w:val="none" w:sz="0" w:space="0" w:color="auto"/>
        <w:left w:val="none" w:sz="0" w:space="0" w:color="auto"/>
        <w:bottom w:val="none" w:sz="0" w:space="0" w:color="auto"/>
        <w:right w:val="none" w:sz="0" w:space="0" w:color="auto"/>
      </w:divBdr>
    </w:div>
    <w:div w:id="27025809">
      <w:bodyDiv w:val="1"/>
      <w:marLeft w:val="0"/>
      <w:marRight w:val="0"/>
      <w:marTop w:val="0"/>
      <w:marBottom w:val="0"/>
      <w:divBdr>
        <w:top w:val="none" w:sz="0" w:space="0" w:color="auto"/>
        <w:left w:val="none" w:sz="0" w:space="0" w:color="auto"/>
        <w:bottom w:val="none" w:sz="0" w:space="0" w:color="auto"/>
        <w:right w:val="none" w:sz="0" w:space="0" w:color="auto"/>
      </w:divBdr>
    </w:div>
    <w:div w:id="27225855">
      <w:bodyDiv w:val="1"/>
      <w:marLeft w:val="0"/>
      <w:marRight w:val="0"/>
      <w:marTop w:val="0"/>
      <w:marBottom w:val="0"/>
      <w:divBdr>
        <w:top w:val="none" w:sz="0" w:space="0" w:color="auto"/>
        <w:left w:val="none" w:sz="0" w:space="0" w:color="auto"/>
        <w:bottom w:val="none" w:sz="0" w:space="0" w:color="auto"/>
        <w:right w:val="none" w:sz="0" w:space="0" w:color="auto"/>
      </w:divBdr>
    </w:div>
    <w:div w:id="27295718">
      <w:bodyDiv w:val="1"/>
      <w:marLeft w:val="0"/>
      <w:marRight w:val="0"/>
      <w:marTop w:val="0"/>
      <w:marBottom w:val="0"/>
      <w:divBdr>
        <w:top w:val="none" w:sz="0" w:space="0" w:color="auto"/>
        <w:left w:val="none" w:sz="0" w:space="0" w:color="auto"/>
        <w:bottom w:val="none" w:sz="0" w:space="0" w:color="auto"/>
        <w:right w:val="none" w:sz="0" w:space="0" w:color="auto"/>
      </w:divBdr>
    </w:div>
    <w:div w:id="28459565">
      <w:bodyDiv w:val="1"/>
      <w:marLeft w:val="0"/>
      <w:marRight w:val="0"/>
      <w:marTop w:val="0"/>
      <w:marBottom w:val="0"/>
      <w:divBdr>
        <w:top w:val="none" w:sz="0" w:space="0" w:color="auto"/>
        <w:left w:val="none" w:sz="0" w:space="0" w:color="auto"/>
        <w:bottom w:val="none" w:sz="0" w:space="0" w:color="auto"/>
        <w:right w:val="none" w:sz="0" w:space="0" w:color="auto"/>
      </w:divBdr>
    </w:div>
    <w:div w:id="28802039">
      <w:bodyDiv w:val="1"/>
      <w:marLeft w:val="0"/>
      <w:marRight w:val="0"/>
      <w:marTop w:val="0"/>
      <w:marBottom w:val="0"/>
      <w:divBdr>
        <w:top w:val="none" w:sz="0" w:space="0" w:color="auto"/>
        <w:left w:val="none" w:sz="0" w:space="0" w:color="auto"/>
        <w:bottom w:val="none" w:sz="0" w:space="0" w:color="auto"/>
        <w:right w:val="none" w:sz="0" w:space="0" w:color="auto"/>
      </w:divBdr>
    </w:div>
    <w:div w:id="31199665">
      <w:bodyDiv w:val="1"/>
      <w:marLeft w:val="0"/>
      <w:marRight w:val="0"/>
      <w:marTop w:val="0"/>
      <w:marBottom w:val="0"/>
      <w:divBdr>
        <w:top w:val="none" w:sz="0" w:space="0" w:color="auto"/>
        <w:left w:val="none" w:sz="0" w:space="0" w:color="auto"/>
        <w:bottom w:val="none" w:sz="0" w:space="0" w:color="auto"/>
        <w:right w:val="none" w:sz="0" w:space="0" w:color="auto"/>
      </w:divBdr>
    </w:div>
    <w:div w:id="31923577">
      <w:bodyDiv w:val="1"/>
      <w:marLeft w:val="0"/>
      <w:marRight w:val="0"/>
      <w:marTop w:val="0"/>
      <w:marBottom w:val="0"/>
      <w:divBdr>
        <w:top w:val="none" w:sz="0" w:space="0" w:color="auto"/>
        <w:left w:val="none" w:sz="0" w:space="0" w:color="auto"/>
        <w:bottom w:val="none" w:sz="0" w:space="0" w:color="auto"/>
        <w:right w:val="none" w:sz="0" w:space="0" w:color="auto"/>
      </w:divBdr>
    </w:div>
    <w:div w:id="31931047">
      <w:bodyDiv w:val="1"/>
      <w:marLeft w:val="0"/>
      <w:marRight w:val="0"/>
      <w:marTop w:val="0"/>
      <w:marBottom w:val="0"/>
      <w:divBdr>
        <w:top w:val="none" w:sz="0" w:space="0" w:color="auto"/>
        <w:left w:val="none" w:sz="0" w:space="0" w:color="auto"/>
        <w:bottom w:val="none" w:sz="0" w:space="0" w:color="auto"/>
        <w:right w:val="none" w:sz="0" w:space="0" w:color="auto"/>
      </w:divBdr>
    </w:div>
    <w:div w:id="32123520">
      <w:bodyDiv w:val="1"/>
      <w:marLeft w:val="0"/>
      <w:marRight w:val="0"/>
      <w:marTop w:val="0"/>
      <w:marBottom w:val="0"/>
      <w:divBdr>
        <w:top w:val="none" w:sz="0" w:space="0" w:color="auto"/>
        <w:left w:val="none" w:sz="0" w:space="0" w:color="auto"/>
        <w:bottom w:val="none" w:sz="0" w:space="0" w:color="auto"/>
        <w:right w:val="none" w:sz="0" w:space="0" w:color="auto"/>
      </w:divBdr>
    </w:div>
    <w:div w:id="32658986">
      <w:bodyDiv w:val="1"/>
      <w:marLeft w:val="0"/>
      <w:marRight w:val="0"/>
      <w:marTop w:val="0"/>
      <w:marBottom w:val="0"/>
      <w:divBdr>
        <w:top w:val="none" w:sz="0" w:space="0" w:color="auto"/>
        <w:left w:val="none" w:sz="0" w:space="0" w:color="auto"/>
        <w:bottom w:val="none" w:sz="0" w:space="0" w:color="auto"/>
        <w:right w:val="none" w:sz="0" w:space="0" w:color="auto"/>
      </w:divBdr>
    </w:div>
    <w:div w:id="36010442">
      <w:bodyDiv w:val="1"/>
      <w:marLeft w:val="0"/>
      <w:marRight w:val="0"/>
      <w:marTop w:val="0"/>
      <w:marBottom w:val="0"/>
      <w:divBdr>
        <w:top w:val="none" w:sz="0" w:space="0" w:color="auto"/>
        <w:left w:val="none" w:sz="0" w:space="0" w:color="auto"/>
        <w:bottom w:val="none" w:sz="0" w:space="0" w:color="auto"/>
        <w:right w:val="none" w:sz="0" w:space="0" w:color="auto"/>
      </w:divBdr>
    </w:div>
    <w:div w:id="36205575">
      <w:bodyDiv w:val="1"/>
      <w:marLeft w:val="0"/>
      <w:marRight w:val="0"/>
      <w:marTop w:val="0"/>
      <w:marBottom w:val="0"/>
      <w:divBdr>
        <w:top w:val="none" w:sz="0" w:space="0" w:color="auto"/>
        <w:left w:val="none" w:sz="0" w:space="0" w:color="auto"/>
        <w:bottom w:val="none" w:sz="0" w:space="0" w:color="auto"/>
        <w:right w:val="none" w:sz="0" w:space="0" w:color="auto"/>
      </w:divBdr>
    </w:div>
    <w:div w:id="36244325">
      <w:bodyDiv w:val="1"/>
      <w:marLeft w:val="0"/>
      <w:marRight w:val="0"/>
      <w:marTop w:val="0"/>
      <w:marBottom w:val="0"/>
      <w:divBdr>
        <w:top w:val="none" w:sz="0" w:space="0" w:color="auto"/>
        <w:left w:val="none" w:sz="0" w:space="0" w:color="auto"/>
        <w:bottom w:val="none" w:sz="0" w:space="0" w:color="auto"/>
        <w:right w:val="none" w:sz="0" w:space="0" w:color="auto"/>
      </w:divBdr>
    </w:div>
    <w:div w:id="37321895">
      <w:bodyDiv w:val="1"/>
      <w:marLeft w:val="0"/>
      <w:marRight w:val="0"/>
      <w:marTop w:val="0"/>
      <w:marBottom w:val="0"/>
      <w:divBdr>
        <w:top w:val="none" w:sz="0" w:space="0" w:color="auto"/>
        <w:left w:val="none" w:sz="0" w:space="0" w:color="auto"/>
        <w:bottom w:val="none" w:sz="0" w:space="0" w:color="auto"/>
        <w:right w:val="none" w:sz="0" w:space="0" w:color="auto"/>
      </w:divBdr>
    </w:div>
    <w:div w:id="37972172">
      <w:bodyDiv w:val="1"/>
      <w:marLeft w:val="0"/>
      <w:marRight w:val="0"/>
      <w:marTop w:val="0"/>
      <w:marBottom w:val="0"/>
      <w:divBdr>
        <w:top w:val="none" w:sz="0" w:space="0" w:color="auto"/>
        <w:left w:val="none" w:sz="0" w:space="0" w:color="auto"/>
        <w:bottom w:val="none" w:sz="0" w:space="0" w:color="auto"/>
        <w:right w:val="none" w:sz="0" w:space="0" w:color="auto"/>
      </w:divBdr>
    </w:div>
    <w:div w:id="40177865">
      <w:bodyDiv w:val="1"/>
      <w:marLeft w:val="0"/>
      <w:marRight w:val="0"/>
      <w:marTop w:val="0"/>
      <w:marBottom w:val="0"/>
      <w:divBdr>
        <w:top w:val="none" w:sz="0" w:space="0" w:color="auto"/>
        <w:left w:val="none" w:sz="0" w:space="0" w:color="auto"/>
        <w:bottom w:val="none" w:sz="0" w:space="0" w:color="auto"/>
        <w:right w:val="none" w:sz="0" w:space="0" w:color="auto"/>
      </w:divBdr>
    </w:div>
    <w:div w:id="41095935">
      <w:bodyDiv w:val="1"/>
      <w:marLeft w:val="0"/>
      <w:marRight w:val="0"/>
      <w:marTop w:val="0"/>
      <w:marBottom w:val="0"/>
      <w:divBdr>
        <w:top w:val="none" w:sz="0" w:space="0" w:color="auto"/>
        <w:left w:val="none" w:sz="0" w:space="0" w:color="auto"/>
        <w:bottom w:val="none" w:sz="0" w:space="0" w:color="auto"/>
        <w:right w:val="none" w:sz="0" w:space="0" w:color="auto"/>
      </w:divBdr>
    </w:div>
    <w:div w:id="42020845">
      <w:bodyDiv w:val="1"/>
      <w:marLeft w:val="0"/>
      <w:marRight w:val="0"/>
      <w:marTop w:val="0"/>
      <w:marBottom w:val="0"/>
      <w:divBdr>
        <w:top w:val="none" w:sz="0" w:space="0" w:color="auto"/>
        <w:left w:val="none" w:sz="0" w:space="0" w:color="auto"/>
        <w:bottom w:val="none" w:sz="0" w:space="0" w:color="auto"/>
        <w:right w:val="none" w:sz="0" w:space="0" w:color="auto"/>
      </w:divBdr>
    </w:div>
    <w:div w:id="42291611">
      <w:bodyDiv w:val="1"/>
      <w:marLeft w:val="0"/>
      <w:marRight w:val="0"/>
      <w:marTop w:val="0"/>
      <w:marBottom w:val="0"/>
      <w:divBdr>
        <w:top w:val="none" w:sz="0" w:space="0" w:color="auto"/>
        <w:left w:val="none" w:sz="0" w:space="0" w:color="auto"/>
        <w:bottom w:val="none" w:sz="0" w:space="0" w:color="auto"/>
        <w:right w:val="none" w:sz="0" w:space="0" w:color="auto"/>
      </w:divBdr>
    </w:div>
    <w:div w:id="42292471">
      <w:bodyDiv w:val="1"/>
      <w:marLeft w:val="0"/>
      <w:marRight w:val="0"/>
      <w:marTop w:val="0"/>
      <w:marBottom w:val="0"/>
      <w:divBdr>
        <w:top w:val="none" w:sz="0" w:space="0" w:color="auto"/>
        <w:left w:val="none" w:sz="0" w:space="0" w:color="auto"/>
        <w:bottom w:val="none" w:sz="0" w:space="0" w:color="auto"/>
        <w:right w:val="none" w:sz="0" w:space="0" w:color="auto"/>
      </w:divBdr>
    </w:div>
    <w:div w:id="42340179">
      <w:bodyDiv w:val="1"/>
      <w:marLeft w:val="0"/>
      <w:marRight w:val="0"/>
      <w:marTop w:val="0"/>
      <w:marBottom w:val="0"/>
      <w:divBdr>
        <w:top w:val="none" w:sz="0" w:space="0" w:color="auto"/>
        <w:left w:val="none" w:sz="0" w:space="0" w:color="auto"/>
        <w:bottom w:val="none" w:sz="0" w:space="0" w:color="auto"/>
        <w:right w:val="none" w:sz="0" w:space="0" w:color="auto"/>
      </w:divBdr>
    </w:div>
    <w:div w:id="42798605">
      <w:bodyDiv w:val="1"/>
      <w:marLeft w:val="0"/>
      <w:marRight w:val="0"/>
      <w:marTop w:val="0"/>
      <w:marBottom w:val="0"/>
      <w:divBdr>
        <w:top w:val="none" w:sz="0" w:space="0" w:color="auto"/>
        <w:left w:val="none" w:sz="0" w:space="0" w:color="auto"/>
        <w:bottom w:val="none" w:sz="0" w:space="0" w:color="auto"/>
        <w:right w:val="none" w:sz="0" w:space="0" w:color="auto"/>
      </w:divBdr>
    </w:div>
    <w:div w:id="42827121">
      <w:bodyDiv w:val="1"/>
      <w:marLeft w:val="0"/>
      <w:marRight w:val="0"/>
      <w:marTop w:val="0"/>
      <w:marBottom w:val="0"/>
      <w:divBdr>
        <w:top w:val="none" w:sz="0" w:space="0" w:color="auto"/>
        <w:left w:val="none" w:sz="0" w:space="0" w:color="auto"/>
        <w:bottom w:val="none" w:sz="0" w:space="0" w:color="auto"/>
        <w:right w:val="none" w:sz="0" w:space="0" w:color="auto"/>
      </w:divBdr>
    </w:div>
    <w:div w:id="42951734">
      <w:bodyDiv w:val="1"/>
      <w:marLeft w:val="0"/>
      <w:marRight w:val="0"/>
      <w:marTop w:val="0"/>
      <w:marBottom w:val="0"/>
      <w:divBdr>
        <w:top w:val="none" w:sz="0" w:space="0" w:color="auto"/>
        <w:left w:val="none" w:sz="0" w:space="0" w:color="auto"/>
        <w:bottom w:val="none" w:sz="0" w:space="0" w:color="auto"/>
        <w:right w:val="none" w:sz="0" w:space="0" w:color="auto"/>
      </w:divBdr>
    </w:div>
    <w:div w:id="43602395">
      <w:bodyDiv w:val="1"/>
      <w:marLeft w:val="0"/>
      <w:marRight w:val="0"/>
      <w:marTop w:val="0"/>
      <w:marBottom w:val="0"/>
      <w:divBdr>
        <w:top w:val="none" w:sz="0" w:space="0" w:color="auto"/>
        <w:left w:val="none" w:sz="0" w:space="0" w:color="auto"/>
        <w:bottom w:val="none" w:sz="0" w:space="0" w:color="auto"/>
        <w:right w:val="none" w:sz="0" w:space="0" w:color="auto"/>
      </w:divBdr>
    </w:div>
    <w:div w:id="43724663">
      <w:bodyDiv w:val="1"/>
      <w:marLeft w:val="0"/>
      <w:marRight w:val="0"/>
      <w:marTop w:val="0"/>
      <w:marBottom w:val="0"/>
      <w:divBdr>
        <w:top w:val="none" w:sz="0" w:space="0" w:color="auto"/>
        <w:left w:val="none" w:sz="0" w:space="0" w:color="auto"/>
        <w:bottom w:val="none" w:sz="0" w:space="0" w:color="auto"/>
        <w:right w:val="none" w:sz="0" w:space="0" w:color="auto"/>
      </w:divBdr>
    </w:div>
    <w:div w:id="43797915">
      <w:bodyDiv w:val="1"/>
      <w:marLeft w:val="0"/>
      <w:marRight w:val="0"/>
      <w:marTop w:val="0"/>
      <w:marBottom w:val="0"/>
      <w:divBdr>
        <w:top w:val="none" w:sz="0" w:space="0" w:color="auto"/>
        <w:left w:val="none" w:sz="0" w:space="0" w:color="auto"/>
        <w:bottom w:val="none" w:sz="0" w:space="0" w:color="auto"/>
        <w:right w:val="none" w:sz="0" w:space="0" w:color="auto"/>
      </w:divBdr>
    </w:div>
    <w:div w:id="44256688">
      <w:bodyDiv w:val="1"/>
      <w:marLeft w:val="0"/>
      <w:marRight w:val="0"/>
      <w:marTop w:val="0"/>
      <w:marBottom w:val="0"/>
      <w:divBdr>
        <w:top w:val="none" w:sz="0" w:space="0" w:color="auto"/>
        <w:left w:val="none" w:sz="0" w:space="0" w:color="auto"/>
        <w:bottom w:val="none" w:sz="0" w:space="0" w:color="auto"/>
        <w:right w:val="none" w:sz="0" w:space="0" w:color="auto"/>
      </w:divBdr>
    </w:div>
    <w:div w:id="44529594">
      <w:bodyDiv w:val="1"/>
      <w:marLeft w:val="0"/>
      <w:marRight w:val="0"/>
      <w:marTop w:val="0"/>
      <w:marBottom w:val="0"/>
      <w:divBdr>
        <w:top w:val="none" w:sz="0" w:space="0" w:color="auto"/>
        <w:left w:val="none" w:sz="0" w:space="0" w:color="auto"/>
        <w:bottom w:val="none" w:sz="0" w:space="0" w:color="auto"/>
        <w:right w:val="none" w:sz="0" w:space="0" w:color="auto"/>
      </w:divBdr>
    </w:div>
    <w:div w:id="44566249">
      <w:bodyDiv w:val="1"/>
      <w:marLeft w:val="0"/>
      <w:marRight w:val="0"/>
      <w:marTop w:val="0"/>
      <w:marBottom w:val="0"/>
      <w:divBdr>
        <w:top w:val="none" w:sz="0" w:space="0" w:color="auto"/>
        <w:left w:val="none" w:sz="0" w:space="0" w:color="auto"/>
        <w:bottom w:val="none" w:sz="0" w:space="0" w:color="auto"/>
        <w:right w:val="none" w:sz="0" w:space="0" w:color="auto"/>
      </w:divBdr>
    </w:div>
    <w:div w:id="44649535">
      <w:bodyDiv w:val="1"/>
      <w:marLeft w:val="0"/>
      <w:marRight w:val="0"/>
      <w:marTop w:val="0"/>
      <w:marBottom w:val="0"/>
      <w:divBdr>
        <w:top w:val="none" w:sz="0" w:space="0" w:color="auto"/>
        <w:left w:val="none" w:sz="0" w:space="0" w:color="auto"/>
        <w:bottom w:val="none" w:sz="0" w:space="0" w:color="auto"/>
        <w:right w:val="none" w:sz="0" w:space="0" w:color="auto"/>
      </w:divBdr>
    </w:div>
    <w:div w:id="45304665">
      <w:bodyDiv w:val="1"/>
      <w:marLeft w:val="0"/>
      <w:marRight w:val="0"/>
      <w:marTop w:val="0"/>
      <w:marBottom w:val="0"/>
      <w:divBdr>
        <w:top w:val="none" w:sz="0" w:space="0" w:color="auto"/>
        <w:left w:val="none" w:sz="0" w:space="0" w:color="auto"/>
        <w:bottom w:val="none" w:sz="0" w:space="0" w:color="auto"/>
        <w:right w:val="none" w:sz="0" w:space="0" w:color="auto"/>
      </w:divBdr>
    </w:div>
    <w:div w:id="45564942">
      <w:bodyDiv w:val="1"/>
      <w:marLeft w:val="0"/>
      <w:marRight w:val="0"/>
      <w:marTop w:val="0"/>
      <w:marBottom w:val="0"/>
      <w:divBdr>
        <w:top w:val="none" w:sz="0" w:space="0" w:color="auto"/>
        <w:left w:val="none" w:sz="0" w:space="0" w:color="auto"/>
        <w:bottom w:val="none" w:sz="0" w:space="0" w:color="auto"/>
        <w:right w:val="none" w:sz="0" w:space="0" w:color="auto"/>
      </w:divBdr>
    </w:div>
    <w:div w:id="45764128">
      <w:bodyDiv w:val="1"/>
      <w:marLeft w:val="0"/>
      <w:marRight w:val="0"/>
      <w:marTop w:val="0"/>
      <w:marBottom w:val="0"/>
      <w:divBdr>
        <w:top w:val="none" w:sz="0" w:space="0" w:color="auto"/>
        <w:left w:val="none" w:sz="0" w:space="0" w:color="auto"/>
        <w:bottom w:val="none" w:sz="0" w:space="0" w:color="auto"/>
        <w:right w:val="none" w:sz="0" w:space="0" w:color="auto"/>
      </w:divBdr>
    </w:div>
    <w:div w:id="46150735">
      <w:bodyDiv w:val="1"/>
      <w:marLeft w:val="0"/>
      <w:marRight w:val="0"/>
      <w:marTop w:val="0"/>
      <w:marBottom w:val="0"/>
      <w:divBdr>
        <w:top w:val="none" w:sz="0" w:space="0" w:color="auto"/>
        <w:left w:val="none" w:sz="0" w:space="0" w:color="auto"/>
        <w:bottom w:val="none" w:sz="0" w:space="0" w:color="auto"/>
        <w:right w:val="none" w:sz="0" w:space="0" w:color="auto"/>
      </w:divBdr>
    </w:div>
    <w:div w:id="46492809">
      <w:bodyDiv w:val="1"/>
      <w:marLeft w:val="0"/>
      <w:marRight w:val="0"/>
      <w:marTop w:val="0"/>
      <w:marBottom w:val="0"/>
      <w:divBdr>
        <w:top w:val="none" w:sz="0" w:space="0" w:color="auto"/>
        <w:left w:val="none" w:sz="0" w:space="0" w:color="auto"/>
        <w:bottom w:val="none" w:sz="0" w:space="0" w:color="auto"/>
        <w:right w:val="none" w:sz="0" w:space="0" w:color="auto"/>
      </w:divBdr>
    </w:div>
    <w:div w:id="46955725">
      <w:bodyDiv w:val="1"/>
      <w:marLeft w:val="0"/>
      <w:marRight w:val="0"/>
      <w:marTop w:val="0"/>
      <w:marBottom w:val="0"/>
      <w:divBdr>
        <w:top w:val="none" w:sz="0" w:space="0" w:color="auto"/>
        <w:left w:val="none" w:sz="0" w:space="0" w:color="auto"/>
        <w:bottom w:val="none" w:sz="0" w:space="0" w:color="auto"/>
        <w:right w:val="none" w:sz="0" w:space="0" w:color="auto"/>
      </w:divBdr>
    </w:div>
    <w:div w:id="47534980">
      <w:bodyDiv w:val="1"/>
      <w:marLeft w:val="0"/>
      <w:marRight w:val="0"/>
      <w:marTop w:val="0"/>
      <w:marBottom w:val="0"/>
      <w:divBdr>
        <w:top w:val="none" w:sz="0" w:space="0" w:color="auto"/>
        <w:left w:val="none" w:sz="0" w:space="0" w:color="auto"/>
        <w:bottom w:val="none" w:sz="0" w:space="0" w:color="auto"/>
        <w:right w:val="none" w:sz="0" w:space="0" w:color="auto"/>
      </w:divBdr>
    </w:div>
    <w:div w:id="50157914">
      <w:bodyDiv w:val="1"/>
      <w:marLeft w:val="0"/>
      <w:marRight w:val="0"/>
      <w:marTop w:val="0"/>
      <w:marBottom w:val="0"/>
      <w:divBdr>
        <w:top w:val="none" w:sz="0" w:space="0" w:color="auto"/>
        <w:left w:val="none" w:sz="0" w:space="0" w:color="auto"/>
        <w:bottom w:val="none" w:sz="0" w:space="0" w:color="auto"/>
        <w:right w:val="none" w:sz="0" w:space="0" w:color="auto"/>
      </w:divBdr>
    </w:div>
    <w:div w:id="50346074">
      <w:bodyDiv w:val="1"/>
      <w:marLeft w:val="0"/>
      <w:marRight w:val="0"/>
      <w:marTop w:val="0"/>
      <w:marBottom w:val="0"/>
      <w:divBdr>
        <w:top w:val="none" w:sz="0" w:space="0" w:color="auto"/>
        <w:left w:val="none" w:sz="0" w:space="0" w:color="auto"/>
        <w:bottom w:val="none" w:sz="0" w:space="0" w:color="auto"/>
        <w:right w:val="none" w:sz="0" w:space="0" w:color="auto"/>
      </w:divBdr>
    </w:div>
    <w:div w:id="50541891">
      <w:bodyDiv w:val="1"/>
      <w:marLeft w:val="0"/>
      <w:marRight w:val="0"/>
      <w:marTop w:val="0"/>
      <w:marBottom w:val="0"/>
      <w:divBdr>
        <w:top w:val="none" w:sz="0" w:space="0" w:color="auto"/>
        <w:left w:val="none" w:sz="0" w:space="0" w:color="auto"/>
        <w:bottom w:val="none" w:sz="0" w:space="0" w:color="auto"/>
        <w:right w:val="none" w:sz="0" w:space="0" w:color="auto"/>
      </w:divBdr>
    </w:div>
    <w:div w:id="52121815">
      <w:bodyDiv w:val="1"/>
      <w:marLeft w:val="0"/>
      <w:marRight w:val="0"/>
      <w:marTop w:val="0"/>
      <w:marBottom w:val="0"/>
      <w:divBdr>
        <w:top w:val="none" w:sz="0" w:space="0" w:color="auto"/>
        <w:left w:val="none" w:sz="0" w:space="0" w:color="auto"/>
        <w:bottom w:val="none" w:sz="0" w:space="0" w:color="auto"/>
        <w:right w:val="none" w:sz="0" w:space="0" w:color="auto"/>
      </w:divBdr>
    </w:div>
    <w:div w:id="52166687">
      <w:bodyDiv w:val="1"/>
      <w:marLeft w:val="0"/>
      <w:marRight w:val="0"/>
      <w:marTop w:val="0"/>
      <w:marBottom w:val="0"/>
      <w:divBdr>
        <w:top w:val="none" w:sz="0" w:space="0" w:color="auto"/>
        <w:left w:val="none" w:sz="0" w:space="0" w:color="auto"/>
        <w:bottom w:val="none" w:sz="0" w:space="0" w:color="auto"/>
        <w:right w:val="none" w:sz="0" w:space="0" w:color="auto"/>
      </w:divBdr>
    </w:div>
    <w:div w:id="52317828">
      <w:bodyDiv w:val="1"/>
      <w:marLeft w:val="0"/>
      <w:marRight w:val="0"/>
      <w:marTop w:val="0"/>
      <w:marBottom w:val="0"/>
      <w:divBdr>
        <w:top w:val="none" w:sz="0" w:space="0" w:color="auto"/>
        <w:left w:val="none" w:sz="0" w:space="0" w:color="auto"/>
        <w:bottom w:val="none" w:sz="0" w:space="0" w:color="auto"/>
        <w:right w:val="none" w:sz="0" w:space="0" w:color="auto"/>
      </w:divBdr>
    </w:div>
    <w:div w:id="52511864">
      <w:bodyDiv w:val="1"/>
      <w:marLeft w:val="0"/>
      <w:marRight w:val="0"/>
      <w:marTop w:val="0"/>
      <w:marBottom w:val="0"/>
      <w:divBdr>
        <w:top w:val="none" w:sz="0" w:space="0" w:color="auto"/>
        <w:left w:val="none" w:sz="0" w:space="0" w:color="auto"/>
        <w:bottom w:val="none" w:sz="0" w:space="0" w:color="auto"/>
        <w:right w:val="none" w:sz="0" w:space="0" w:color="auto"/>
      </w:divBdr>
    </w:div>
    <w:div w:id="52581885">
      <w:bodyDiv w:val="1"/>
      <w:marLeft w:val="0"/>
      <w:marRight w:val="0"/>
      <w:marTop w:val="0"/>
      <w:marBottom w:val="0"/>
      <w:divBdr>
        <w:top w:val="none" w:sz="0" w:space="0" w:color="auto"/>
        <w:left w:val="none" w:sz="0" w:space="0" w:color="auto"/>
        <w:bottom w:val="none" w:sz="0" w:space="0" w:color="auto"/>
        <w:right w:val="none" w:sz="0" w:space="0" w:color="auto"/>
      </w:divBdr>
    </w:div>
    <w:div w:id="52890580">
      <w:bodyDiv w:val="1"/>
      <w:marLeft w:val="0"/>
      <w:marRight w:val="0"/>
      <w:marTop w:val="0"/>
      <w:marBottom w:val="0"/>
      <w:divBdr>
        <w:top w:val="none" w:sz="0" w:space="0" w:color="auto"/>
        <w:left w:val="none" w:sz="0" w:space="0" w:color="auto"/>
        <w:bottom w:val="none" w:sz="0" w:space="0" w:color="auto"/>
        <w:right w:val="none" w:sz="0" w:space="0" w:color="auto"/>
      </w:divBdr>
    </w:div>
    <w:div w:id="54085855">
      <w:bodyDiv w:val="1"/>
      <w:marLeft w:val="0"/>
      <w:marRight w:val="0"/>
      <w:marTop w:val="0"/>
      <w:marBottom w:val="0"/>
      <w:divBdr>
        <w:top w:val="none" w:sz="0" w:space="0" w:color="auto"/>
        <w:left w:val="none" w:sz="0" w:space="0" w:color="auto"/>
        <w:bottom w:val="none" w:sz="0" w:space="0" w:color="auto"/>
        <w:right w:val="none" w:sz="0" w:space="0" w:color="auto"/>
      </w:divBdr>
    </w:div>
    <w:div w:id="57435934">
      <w:bodyDiv w:val="1"/>
      <w:marLeft w:val="0"/>
      <w:marRight w:val="0"/>
      <w:marTop w:val="0"/>
      <w:marBottom w:val="0"/>
      <w:divBdr>
        <w:top w:val="none" w:sz="0" w:space="0" w:color="auto"/>
        <w:left w:val="none" w:sz="0" w:space="0" w:color="auto"/>
        <w:bottom w:val="none" w:sz="0" w:space="0" w:color="auto"/>
        <w:right w:val="none" w:sz="0" w:space="0" w:color="auto"/>
      </w:divBdr>
    </w:div>
    <w:div w:id="57631124">
      <w:bodyDiv w:val="1"/>
      <w:marLeft w:val="0"/>
      <w:marRight w:val="0"/>
      <w:marTop w:val="0"/>
      <w:marBottom w:val="0"/>
      <w:divBdr>
        <w:top w:val="none" w:sz="0" w:space="0" w:color="auto"/>
        <w:left w:val="none" w:sz="0" w:space="0" w:color="auto"/>
        <w:bottom w:val="none" w:sz="0" w:space="0" w:color="auto"/>
        <w:right w:val="none" w:sz="0" w:space="0" w:color="auto"/>
      </w:divBdr>
    </w:div>
    <w:div w:id="59914018">
      <w:bodyDiv w:val="1"/>
      <w:marLeft w:val="0"/>
      <w:marRight w:val="0"/>
      <w:marTop w:val="0"/>
      <w:marBottom w:val="0"/>
      <w:divBdr>
        <w:top w:val="none" w:sz="0" w:space="0" w:color="auto"/>
        <w:left w:val="none" w:sz="0" w:space="0" w:color="auto"/>
        <w:bottom w:val="none" w:sz="0" w:space="0" w:color="auto"/>
        <w:right w:val="none" w:sz="0" w:space="0" w:color="auto"/>
      </w:divBdr>
    </w:div>
    <w:div w:id="60716293">
      <w:bodyDiv w:val="1"/>
      <w:marLeft w:val="0"/>
      <w:marRight w:val="0"/>
      <w:marTop w:val="0"/>
      <w:marBottom w:val="0"/>
      <w:divBdr>
        <w:top w:val="none" w:sz="0" w:space="0" w:color="auto"/>
        <w:left w:val="none" w:sz="0" w:space="0" w:color="auto"/>
        <w:bottom w:val="none" w:sz="0" w:space="0" w:color="auto"/>
        <w:right w:val="none" w:sz="0" w:space="0" w:color="auto"/>
      </w:divBdr>
    </w:div>
    <w:div w:id="62148804">
      <w:bodyDiv w:val="1"/>
      <w:marLeft w:val="0"/>
      <w:marRight w:val="0"/>
      <w:marTop w:val="0"/>
      <w:marBottom w:val="0"/>
      <w:divBdr>
        <w:top w:val="none" w:sz="0" w:space="0" w:color="auto"/>
        <w:left w:val="none" w:sz="0" w:space="0" w:color="auto"/>
        <w:bottom w:val="none" w:sz="0" w:space="0" w:color="auto"/>
        <w:right w:val="none" w:sz="0" w:space="0" w:color="auto"/>
      </w:divBdr>
    </w:div>
    <w:div w:id="62261550">
      <w:bodyDiv w:val="1"/>
      <w:marLeft w:val="0"/>
      <w:marRight w:val="0"/>
      <w:marTop w:val="0"/>
      <w:marBottom w:val="0"/>
      <w:divBdr>
        <w:top w:val="none" w:sz="0" w:space="0" w:color="auto"/>
        <w:left w:val="none" w:sz="0" w:space="0" w:color="auto"/>
        <w:bottom w:val="none" w:sz="0" w:space="0" w:color="auto"/>
        <w:right w:val="none" w:sz="0" w:space="0" w:color="auto"/>
      </w:divBdr>
    </w:div>
    <w:div w:id="62408517">
      <w:bodyDiv w:val="1"/>
      <w:marLeft w:val="0"/>
      <w:marRight w:val="0"/>
      <w:marTop w:val="0"/>
      <w:marBottom w:val="0"/>
      <w:divBdr>
        <w:top w:val="none" w:sz="0" w:space="0" w:color="auto"/>
        <w:left w:val="none" w:sz="0" w:space="0" w:color="auto"/>
        <w:bottom w:val="none" w:sz="0" w:space="0" w:color="auto"/>
        <w:right w:val="none" w:sz="0" w:space="0" w:color="auto"/>
      </w:divBdr>
    </w:div>
    <w:div w:id="62723611">
      <w:bodyDiv w:val="1"/>
      <w:marLeft w:val="0"/>
      <w:marRight w:val="0"/>
      <w:marTop w:val="0"/>
      <w:marBottom w:val="0"/>
      <w:divBdr>
        <w:top w:val="none" w:sz="0" w:space="0" w:color="auto"/>
        <w:left w:val="none" w:sz="0" w:space="0" w:color="auto"/>
        <w:bottom w:val="none" w:sz="0" w:space="0" w:color="auto"/>
        <w:right w:val="none" w:sz="0" w:space="0" w:color="auto"/>
      </w:divBdr>
    </w:div>
    <w:div w:id="62994484">
      <w:bodyDiv w:val="1"/>
      <w:marLeft w:val="0"/>
      <w:marRight w:val="0"/>
      <w:marTop w:val="0"/>
      <w:marBottom w:val="0"/>
      <w:divBdr>
        <w:top w:val="none" w:sz="0" w:space="0" w:color="auto"/>
        <w:left w:val="none" w:sz="0" w:space="0" w:color="auto"/>
        <w:bottom w:val="none" w:sz="0" w:space="0" w:color="auto"/>
        <w:right w:val="none" w:sz="0" w:space="0" w:color="auto"/>
      </w:divBdr>
    </w:div>
    <w:div w:id="63649005">
      <w:bodyDiv w:val="1"/>
      <w:marLeft w:val="0"/>
      <w:marRight w:val="0"/>
      <w:marTop w:val="0"/>
      <w:marBottom w:val="0"/>
      <w:divBdr>
        <w:top w:val="none" w:sz="0" w:space="0" w:color="auto"/>
        <w:left w:val="none" w:sz="0" w:space="0" w:color="auto"/>
        <w:bottom w:val="none" w:sz="0" w:space="0" w:color="auto"/>
        <w:right w:val="none" w:sz="0" w:space="0" w:color="auto"/>
      </w:divBdr>
    </w:div>
    <w:div w:id="63841521">
      <w:bodyDiv w:val="1"/>
      <w:marLeft w:val="0"/>
      <w:marRight w:val="0"/>
      <w:marTop w:val="0"/>
      <w:marBottom w:val="0"/>
      <w:divBdr>
        <w:top w:val="none" w:sz="0" w:space="0" w:color="auto"/>
        <w:left w:val="none" w:sz="0" w:space="0" w:color="auto"/>
        <w:bottom w:val="none" w:sz="0" w:space="0" w:color="auto"/>
        <w:right w:val="none" w:sz="0" w:space="0" w:color="auto"/>
      </w:divBdr>
    </w:div>
    <w:div w:id="64299756">
      <w:bodyDiv w:val="1"/>
      <w:marLeft w:val="0"/>
      <w:marRight w:val="0"/>
      <w:marTop w:val="0"/>
      <w:marBottom w:val="0"/>
      <w:divBdr>
        <w:top w:val="none" w:sz="0" w:space="0" w:color="auto"/>
        <w:left w:val="none" w:sz="0" w:space="0" w:color="auto"/>
        <w:bottom w:val="none" w:sz="0" w:space="0" w:color="auto"/>
        <w:right w:val="none" w:sz="0" w:space="0" w:color="auto"/>
      </w:divBdr>
    </w:div>
    <w:div w:id="64423454">
      <w:bodyDiv w:val="1"/>
      <w:marLeft w:val="0"/>
      <w:marRight w:val="0"/>
      <w:marTop w:val="0"/>
      <w:marBottom w:val="0"/>
      <w:divBdr>
        <w:top w:val="none" w:sz="0" w:space="0" w:color="auto"/>
        <w:left w:val="none" w:sz="0" w:space="0" w:color="auto"/>
        <w:bottom w:val="none" w:sz="0" w:space="0" w:color="auto"/>
        <w:right w:val="none" w:sz="0" w:space="0" w:color="auto"/>
      </w:divBdr>
    </w:div>
    <w:div w:id="65150708">
      <w:bodyDiv w:val="1"/>
      <w:marLeft w:val="0"/>
      <w:marRight w:val="0"/>
      <w:marTop w:val="0"/>
      <w:marBottom w:val="0"/>
      <w:divBdr>
        <w:top w:val="none" w:sz="0" w:space="0" w:color="auto"/>
        <w:left w:val="none" w:sz="0" w:space="0" w:color="auto"/>
        <w:bottom w:val="none" w:sz="0" w:space="0" w:color="auto"/>
        <w:right w:val="none" w:sz="0" w:space="0" w:color="auto"/>
      </w:divBdr>
    </w:div>
    <w:div w:id="66071662">
      <w:bodyDiv w:val="1"/>
      <w:marLeft w:val="0"/>
      <w:marRight w:val="0"/>
      <w:marTop w:val="0"/>
      <w:marBottom w:val="0"/>
      <w:divBdr>
        <w:top w:val="none" w:sz="0" w:space="0" w:color="auto"/>
        <w:left w:val="none" w:sz="0" w:space="0" w:color="auto"/>
        <w:bottom w:val="none" w:sz="0" w:space="0" w:color="auto"/>
        <w:right w:val="none" w:sz="0" w:space="0" w:color="auto"/>
      </w:divBdr>
    </w:div>
    <w:div w:id="66615605">
      <w:bodyDiv w:val="1"/>
      <w:marLeft w:val="0"/>
      <w:marRight w:val="0"/>
      <w:marTop w:val="0"/>
      <w:marBottom w:val="0"/>
      <w:divBdr>
        <w:top w:val="none" w:sz="0" w:space="0" w:color="auto"/>
        <w:left w:val="none" w:sz="0" w:space="0" w:color="auto"/>
        <w:bottom w:val="none" w:sz="0" w:space="0" w:color="auto"/>
        <w:right w:val="none" w:sz="0" w:space="0" w:color="auto"/>
      </w:divBdr>
    </w:div>
    <w:div w:id="67115170">
      <w:bodyDiv w:val="1"/>
      <w:marLeft w:val="0"/>
      <w:marRight w:val="0"/>
      <w:marTop w:val="0"/>
      <w:marBottom w:val="0"/>
      <w:divBdr>
        <w:top w:val="none" w:sz="0" w:space="0" w:color="auto"/>
        <w:left w:val="none" w:sz="0" w:space="0" w:color="auto"/>
        <w:bottom w:val="none" w:sz="0" w:space="0" w:color="auto"/>
        <w:right w:val="none" w:sz="0" w:space="0" w:color="auto"/>
      </w:divBdr>
    </w:div>
    <w:div w:id="67119963">
      <w:bodyDiv w:val="1"/>
      <w:marLeft w:val="0"/>
      <w:marRight w:val="0"/>
      <w:marTop w:val="0"/>
      <w:marBottom w:val="0"/>
      <w:divBdr>
        <w:top w:val="none" w:sz="0" w:space="0" w:color="auto"/>
        <w:left w:val="none" w:sz="0" w:space="0" w:color="auto"/>
        <w:bottom w:val="none" w:sz="0" w:space="0" w:color="auto"/>
        <w:right w:val="none" w:sz="0" w:space="0" w:color="auto"/>
      </w:divBdr>
    </w:div>
    <w:div w:id="68501038">
      <w:bodyDiv w:val="1"/>
      <w:marLeft w:val="0"/>
      <w:marRight w:val="0"/>
      <w:marTop w:val="0"/>
      <w:marBottom w:val="0"/>
      <w:divBdr>
        <w:top w:val="none" w:sz="0" w:space="0" w:color="auto"/>
        <w:left w:val="none" w:sz="0" w:space="0" w:color="auto"/>
        <w:bottom w:val="none" w:sz="0" w:space="0" w:color="auto"/>
        <w:right w:val="none" w:sz="0" w:space="0" w:color="auto"/>
      </w:divBdr>
    </w:div>
    <w:div w:id="68770732">
      <w:bodyDiv w:val="1"/>
      <w:marLeft w:val="0"/>
      <w:marRight w:val="0"/>
      <w:marTop w:val="0"/>
      <w:marBottom w:val="0"/>
      <w:divBdr>
        <w:top w:val="none" w:sz="0" w:space="0" w:color="auto"/>
        <w:left w:val="none" w:sz="0" w:space="0" w:color="auto"/>
        <w:bottom w:val="none" w:sz="0" w:space="0" w:color="auto"/>
        <w:right w:val="none" w:sz="0" w:space="0" w:color="auto"/>
      </w:divBdr>
    </w:div>
    <w:div w:id="69540873">
      <w:bodyDiv w:val="1"/>
      <w:marLeft w:val="0"/>
      <w:marRight w:val="0"/>
      <w:marTop w:val="0"/>
      <w:marBottom w:val="0"/>
      <w:divBdr>
        <w:top w:val="none" w:sz="0" w:space="0" w:color="auto"/>
        <w:left w:val="none" w:sz="0" w:space="0" w:color="auto"/>
        <w:bottom w:val="none" w:sz="0" w:space="0" w:color="auto"/>
        <w:right w:val="none" w:sz="0" w:space="0" w:color="auto"/>
      </w:divBdr>
    </w:div>
    <w:div w:id="69893844">
      <w:bodyDiv w:val="1"/>
      <w:marLeft w:val="0"/>
      <w:marRight w:val="0"/>
      <w:marTop w:val="0"/>
      <w:marBottom w:val="0"/>
      <w:divBdr>
        <w:top w:val="none" w:sz="0" w:space="0" w:color="auto"/>
        <w:left w:val="none" w:sz="0" w:space="0" w:color="auto"/>
        <w:bottom w:val="none" w:sz="0" w:space="0" w:color="auto"/>
        <w:right w:val="none" w:sz="0" w:space="0" w:color="auto"/>
      </w:divBdr>
    </w:div>
    <w:div w:id="70859913">
      <w:bodyDiv w:val="1"/>
      <w:marLeft w:val="0"/>
      <w:marRight w:val="0"/>
      <w:marTop w:val="0"/>
      <w:marBottom w:val="0"/>
      <w:divBdr>
        <w:top w:val="none" w:sz="0" w:space="0" w:color="auto"/>
        <w:left w:val="none" w:sz="0" w:space="0" w:color="auto"/>
        <w:bottom w:val="none" w:sz="0" w:space="0" w:color="auto"/>
        <w:right w:val="none" w:sz="0" w:space="0" w:color="auto"/>
      </w:divBdr>
    </w:div>
    <w:div w:id="71856015">
      <w:bodyDiv w:val="1"/>
      <w:marLeft w:val="0"/>
      <w:marRight w:val="0"/>
      <w:marTop w:val="0"/>
      <w:marBottom w:val="0"/>
      <w:divBdr>
        <w:top w:val="none" w:sz="0" w:space="0" w:color="auto"/>
        <w:left w:val="none" w:sz="0" w:space="0" w:color="auto"/>
        <w:bottom w:val="none" w:sz="0" w:space="0" w:color="auto"/>
        <w:right w:val="none" w:sz="0" w:space="0" w:color="auto"/>
      </w:divBdr>
    </w:div>
    <w:div w:id="72896515">
      <w:bodyDiv w:val="1"/>
      <w:marLeft w:val="0"/>
      <w:marRight w:val="0"/>
      <w:marTop w:val="0"/>
      <w:marBottom w:val="0"/>
      <w:divBdr>
        <w:top w:val="none" w:sz="0" w:space="0" w:color="auto"/>
        <w:left w:val="none" w:sz="0" w:space="0" w:color="auto"/>
        <w:bottom w:val="none" w:sz="0" w:space="0" w:color="auto"/>
        <w:right w:val="none" w:sz="0" w:space="0" w:color="auto"/>
      </w:divBdr>
    </w:div>
    <w:div w:id="72973625">
      <w:bodyDiv w:val="1"/>
      <w:marLeft w:val="0"/>
      <w:marRight w:val="0"/>
      <w:marTop w:val="0"/>
      <w:marBottom w:val="0"/>
      <w:divBdr>
        <w:top w:val="none" w:sz="0" w:space="0" w:color="auto"/>
        <w:left w:val="none" w:sz="0" w:space="0" w:color="auto"/>
        <w:bottom w:val="none" w:sz="0" w:space="0" w:color="auto"/>
        <w:right w:val="none" w:sz="0" w:space="0" w:color="auto"/>
      </w:divBdr>
    </w:div>
    <w:div w:id="73357493">
      <w:bodyDiv w:val="1"/>
      <w:marLeft w:val="0"/>
      <w:marRight w:val="0"/>
      <w:marTop w:val="0"/>
      <w:marBottom w:val="0"/>
      <w:divBdr>
        <w:top w:val="none" w:sz="0" w:space="0" w:color="auto"/>
        <w:left w:val="none" w:sz="0" w:space="0" w:color="auto"/>
        <w:bottom w:val="none" w:sz="0" w:space="0" w:color="auto"/>
        <w:right w:val="none" w:sz="0" w:space="0" w:color="auto"/>
      </w:divBdr>
    </w:div>
    <w:div w:id="76220079">
      <w:bodyDiv w:val="1"/>
      <w:marLeft w:val="0"/>
      <w:marRight w:val="0"/>
      <w:marTop w:val="0"/>
      <w:marBottom w:val="0"/>
      <w:divBdr>
        <w:top w:val="none" w:sz="0" w:space="0" w:color="auto"/>
        <w:left w:val="none" w:sz="0" w:space="0" w:color="auto"/>
        <w:bottom w:val="none" w:sz="0" w:space="0" w:color="auto"/>
        <w:right w:val="none" w:sz="0" w:space="0" w:color="auto"/>
      </w:divBdr>
    </w:div>
    <w:div w:id="76708978">
      <w:bodyDiv w:val="1"/>
      <w:marLeft w:val="0"/>
      <w:marRight w:val="0"/>
      <w:marTop w:val="0"/>
      <w:marBottom w:val="0"/>
      <w:divBdr>
        <w:top w:val="none" w:sz="0" w:space="0" w:color="auto"/>
        <w:left w:val="none" w:sz="0" w:space="0" w:color="auto"/>
        <w:bottom w:val="none" w:sz="0" w:space="0" w:color="auto"/>
        <w:right w:val="none" w:sz="0" w:space="0" w:color="auto"/>
      </w:divBdr>
    </w:div>
    <w:div w:id="77026476">
      <w:bodyDiv w:val="1"/>
      <w:marLeft w:val="0"/>
      <w:marRight w:val="0"/>
      <w:marTop w:val="0"/>
      <w:marBottom w:val="0"/>
      <w:divBdr>
        <w:top w:val="none" w:sz="0" w:space="0" w:color="auto"/>
        <w:left w:val="none" w:sz="0" w:space="0" w:color="auto"/>
        <w:bottom w:val="none" w:sz="0" w:space="0" w:color="auto"/>
        <w:right w:val="none" w:sz="0" w:space="0" w:color="auto"/>
      </w:divBdr>
    </w:div>
    <w:div w:id="78140395">
      <w:bodyDiv w:val="1"/>
      <w:marLeft w:val="0"/>
      <w:marRight w:val="0"/>
      <w:marTop w:val="0"/>
      <w:marBottom w:val="0"/>
      <w:divBdr>
        <w:top w:val="none" w:sz="0" w:space="0" w:color="auto"/>
        <w:left w:val="none" w:sz="0" w:space="0" w:color="auto"/>
        <w:bottom w:val="none" w:sz="0" w:space="0" w:color="auto"/>
        <w:right w:val="none" w:sz="0" w:space="0" w:color="auto"/>
      </w:divBdr>
    </w:div>
    <w:div w:id="78869001">
      <w:bodyDiv w:val="1"/>
      <w:marLeft w:val="0"/>
      <w:marRight w:val="0"/>
      <w:marTop w:val="0"/>
      <w:marBottom w:val="0"/>
      <w:divBdr>
        <w:top w:val="none" w:sz="0" w:space="0" w:color="auto"/>
        <w:left w:val="none" w:sz="0" w:space="0" w:color="auto"/>
        <w:bottom w:val="none" w:sz="0" w:space="0" w:color="auto"/>
        <w:right w:val="none" w:sz="0" w:space="0" w:color="auto"/>
      </w:divBdr>
    </w:div>
    <w:div w:id="78869291">
      <w:bodyDiv w:val="1"/>
      <w:marLeft w:val="0"/>
      <w:marRight w:val="0"/>
      <w:marTop w:val="0"/>
      <w:marBottom w:val="0"/>
      <w:divBdr>
        <w:top w:val="none" w:sz="0" w:space="0" w:color="auto"/>
        <w:left w:val="none" w:sz="0" w:space="0" w:color="auto"/>
        <w:bottom w:val="none" w:sz="0" w:space="0" w:color="auto"/>
        <w:right w:val="none" w:sz="0" w:space="0" w:color="auto"/>
      </w:divBdr>
    </w:div>
    <w:div w:id="78990900">
      <w:bodyDiv w:val="1"/>
      <w:marLeft w:val="0"/>
      <w:marRight w:val="0"/>
      <w:marTop w:val="0"/>
      <w:marBottom w:val="0"/>
      <w:divBdr>
        <w:top w:val="none" w:sz="0" w:space="0" w:color="auto"/>
        <w:left w:val="none" w:sz="0" w:space="0" w:color="auto"/>
        <w:bottom w:val="none" w:sz="0" w:space="0" w:color="auto"/>
        <w:right w:val="none" w:sz="0" w:space="0" w:color="auto"/>
      </w:divBdr>
    </w:div>
    <w:div w:id="79183171">
      <w:bodyDiv w:val="1"/>
      <w:marLeft w:val="0"/>
      <w:marRight w:val="0"/>
      <w:marTop w:val="0"/>
      <w:marBottom w:val="0"/>
      <w:divBdr>
        <w:top w:val="none" w:sz="0" w:space="0" w:color="auto"/>
        <w:left w:val="none" w:sz="0" w:space="0" w:color="auto"/>
        <w:bottom w:val="none" w:sz="0" w:space="0" w:color="auto"/>
        <w:right w:val="none" w:sz="0" w:space="0" w:color="auto"/>
      </w:divBdr>
    </w:div>
    <w:div w:id="80300774">
      <w:bodyDiv w:val="1"/>
      <w:marLeft w:val="0"/>
      <w:marRight w:val="0"/>
      <w:marTop w:val="0"/>
      <w:marBottom w:val="0"/>
      <w:divBdr>
        <w:top w:val="none" w:sz="0" w:space="0" w:color="auto"/>
        <w:left w:val="none" w:sz="0" w:space="0" w:color="auto"/>
        <w:bottom w:val="none" w:sz="0" w:space="0" w:color="auto"/>
        <w:right w:val="none" w:sz="0" w:space="0" w:color="auto"/>
      </w:divBdr>
    </w:div>
    <w:div w:id="80681989">
      <w:bodyDiv w:val="1"/>
      <w:marLeft w:val="0"/>
      <w:marRight w:val="0"/>
      <w:marTop w:val="0"/>
      <w:marBottom w:val="0"/>
      <w:divBdr>
        <w:top w:val="none" w:sz="0" w:space="0" w:color="auto"/>
        <w:left w:val="none" w:sz="0" w:space="0" w:color="auto"/>
        <w:bottom w:val="none" w:sz="0" w:space="0" w:color="auto"/>
        <w:right w:val="none" w:sz="0" w:space="0" w:color="auto"/>
      </w:divBdr>
    </w:div>
    <w:div w:id="81607042">
      <w:bodyDiv w:val="1"/>
      <w:marLeft w:val="0"/>
      <w:marRight w:val="0"/>
      <w:marTop w:val="0"/>
      <w:marBottom w:val="0"/>
      <w:divBdr>
        <w:top w:val="none" w:sz="0" w:space="0" w:color="auto"/>
        <w:left w:val="none" w:sz="0" w:space="0" w:color="auto"/>
        <w:bottom w:val="none" w:sz="0" w:space="0" w:color="auto"/>
        <w:right w:val="none" w:sz="0" w:space="0" w:color="auto"/>
      </w:divBdr>
    </w:div>
    <w:div w:id="81729197">
      <w:bodyDiv w:val="1"/>
      <w:marLeft w:val="0"/>
      <w:marRight w:val="0"/>
      <w:marTop w:val="0"/>
      <w:marBottom w:val="0"/>
      <w:divBdr>
        <w:top w:val="none" w:sz="0" w:space="0" w:color="auto"/>
        <w:left w:val="none" w:sz="0" w:space="0" w:color="auto"/>
        <w:bottom w:val="none" w:sz="0" w:space="0" w:color="auto"/>
        <w:right w:val="none" w:sz="0" w:space="0" w:color="auto"/>
      </w:divBdr>
    </w:div>
    <w:div w:id="81925200">
      <w:bodyDiv w:val="1"/>
      <w:marLeft w:val="0"/>
      <w:marRight w:val="0"/>
      <w:marTop w:val="0"/>
      <w:marBottom w:val="0"/>
      <w:divBdr>
        <w:top w:val="none" w:sz="0" w:space="0" w:color="auto"/>
        <w:left w:val="none" w:sz="0" w:space="0" w:color="auto"/>
        <w:bottom w:val="none" w:sz="0" w:space="0" w:color="auto"/>
        <w:right w:val="none" w:sz="0" w:space="0" w:color="auto"/>
      </w:divBdr>
    </w:div>
    <w:div w:id="82066934">
      <w:bodyDiv w:val="1"/>
      <w:marLeft w:val="0"/>
      <w:marRight w:val="0"/>
      <w:marTop w:val="0"/>
      <w:marBottom w:val="0"/>
      <w:divBdr>
        <w:top w:val="none" w:sz="0" w:space="0" w:color="auto"/>
        <w:left w:val="none" w:sz="0" w:space="0" w:color="auto"/>
        <w:bottom w:val="none" w:sz="0" w:space="0" w:color="auto"/>
        <w:right w:val="none" w:sz="0" w:space="0" w:color="auto"/>
      </w:divBdr>
    </w:div>
    <w:div w:id="82387063">
      <w:bodyDiv w:val="1"/>
      <w:marLeft w:val="0"/>
      <w:marRight w:val="0"/>
      <w:marTop w:val="0"/>
      <w:marBottom w:val="0"/>
      <w:divBdr>
        <w:top w:val="none" w:sz="0" w:space="0" w:color="auto"/>
        <w:left w:val="none" w:sz="0" w:space="0" w:color="auto"/>
        <w:bottom w:val="none" w:sz="0" w:space="0" w:color="auto"/>
        <w:right w:val="none" w:sz="0" w:space="0" w:color="auto"/>
      </w:divBdr>
    </w:div>
    <w:div w:id="82535319">
      <w:bodyDiv w:val="1"/>
      <w:marLeft w:val="0"/>
      <w:marRight w:val="0"/>
      <w:marTop w:val="0"/>
      <w:marBottom w:val="0"/>
      <w:divBdr>
        <w:top w:val="none" w:sz="0" w:space="0" w:color="auto"/>
        <w:left w:val="none" w:sz="0" w:space="0" w:color="auto"/>
        <w:bottom w:val="none" w:sz="0" w:space="0" w:color="auto"/>
        <w:right w:val="none" w:sz="0" w:space="0" w:color="auto"/>
      </w:divBdr>
    </w:div>
    <w:div w:id="82647233">
      <w:bodyDiv w:val="1"/>
      <w:marLeft w:val="0"/>
      <w:marRight w:val="0"/>
      <w:marTop w:val="0"/>
      <w:marBottom w:val="0"/>
      <w:divBdr>
        <w:top w:val="none" w:sz="0" w:space="0" w:color="auto"/>
        <w:left w:val="none" w:sz="0" w:space="0" w:color="auto"/>
        <w:bottom w:val="none" w:sz="0" w:space="0" w:color="auto"/>
        <w:right w:val="none" w:sz="0" w:space="0" w:color="auto"/>
      </w:divBdr>
    </w:div>
    <w:div w:id="82848430">
      <w:bodyDiv w:val="1"/>
      <w:marLeft w:val="0"/>
      <w:marRight w:val="0"/>
      <w:marTop w:val="0"/>
      <w:marBottom w:val="0"/>
      <w:divBdr>
        <w:top w:val="none" w:sz="0" w:space="0" w:color="auto"/>
        <w:left w:val="none" w:sz="0" w:space="0" w:color="auto"/>
        <w:bottom w:val="none" w:sz="0" w:space="0" w:color="auto"/>
        <w:right w:val="none" w:sz="0" w:space="0" w:color="auto"/>
      </w:divBdr>
    </w:div>
    <w:div w:id="83233719">
      <w:bodyDiv w:val="1"/>
      <w:marLeft w:val="0"/>
      <w:marRight w:val="0"/>
      <w:marTop w:val="0"/>
      <w:marBottom w:val="0"/>
      <w:divBdr>
        <w:top w:val="none" w:sz="0" w:space="0" w:color="auto"/>
        <w:left w:val="none" w:sz="0" w:space="0" w:color="auto"/>
        <w:bottom w:val="none" w:sz="0" w:space="0" w:color="auto"/>
        <w:right w:val="none" w:sz="0" w:space="0" w:color="auto"/>
      </w:divBdr>
    </w:div>
    <w:div w:id="83261627">
      <w:bodyDiv w:val="1"/>
      <w:marLeft w:val="0"/>
      <w:marRight w:val="0"/>
      <w:marTop w:val="0"/>
      <w:marBottom w:val="0"/>
      <w:divBdr>
        <w:top w:val="none" w:sz="0" w:space="0" w:color="auto"/>
        <w:left w:val="none" w:sz="0" w:space="0" w:color="auto"/>
        <w:bottom w:val="none" w:sz="0" w:space="0" w:color="auto"/>
        <w:right w:val="none" w:sz="0" w:space="0" w:color="auto"/>
      </w:divBdr>
    </w:div>
    <w:div w:id="83959733">
      <w:bodyDiv w:val="1"/>
      <w:marLeft w:val="0"/>
      <w:marRight w:val="0"/>
      <w:marTop w:val="0"/>
      <w:marBottom w:val="0"/>
      <w:divBdr>
        <w:top w:val="none" w:sz="0" w:space="0" w:color="auto"/>
        <w:left w:val="none" w:sz="0" w:space="0" w:color="auto"/>
        <w:bottom w:val="none" w:sz="0" w:space="0" w:color="auto"/>
        <w:right w:val="none" w:sz="0" w:space="0" w:color="auto"/>
      </w:divBdr>
    </w:div>
    <w:div w:id="84738235">
      <w:bodyDiv w:val="1"/>
      <w:marLeft w:val="0"/>
      <w:marRight w:val="0"/>
      <w:marTop w:val="0"/>
      <w:marBottom w:val="0"/>
      <w:divBdr>
        <w:top w:val="none" w:sz="0" w:space="0" w:color="auto"/>
        <w:left w:val="none" w:sz="0" w:space="0" w:color="auto"/>
        <w:bottom w:val="none" w:sz="0" w:space="0" w:color="auto"/>
        <w:right w:val="none" w:sz="0" w:space="0" w:color="auto"/>
      </w:divBdr>
    </w:div>
    <w:div w:id="84769857">
      <w:bodyDiv w:val="1"/>
      <w:marLeft w:val="0"/>
      <w:marRight w:val="0"/>
      <w:marTop w:val="0"/>
      <w:marBottom w:val="0"/>
      <w:divBdr>
        <w:top w:val="none" w:sz="0" w:space="0" w:color="auto"/>
        <w:left w:val="none" w:sz="0" w:space="0" w:color="auto"/>
        <w:bottom w:val="none" w:sz="0" w:space="0" w:color="auto"/>
        <w:right w:val="none" w:sz="0" w:space="0" w:color="auto"/>
      </w:divBdr>
    </w:div>
    <w:div w:id="86536104">
      <w:bodyDiv w:val="1"/>
      <w:marLeft w:val="0"/>
      <w:marRight w:val="0"/>
      <w:marTop w:val="0"/>
      <w:marBottom w:val="0"/>
      <w:divBdr>
        <w:top w:val="none" w:sz="0" w:space="0" w:color="auto"/>
        <w:left w:val="none" w:sz="0" w:space="0" w:color="auto"/>
        <w:bottom w:val="none" w:sz="0" w:space="0" w:color="auto"/>
        <w:right w:val="none" w:sz="0" w:space="0" w:color="auto"/>
      </w:divBdr>
    </w:div>
    <w:div w:id="86852746">
      <w:bodyDiv w:val="1"/>
      <w:marLeft w:val="0"/>
      <w:marRight w:val="0"/>
      <w:marTop w:val="0"/>
      <w:marBottom w:val="0"/>
      <w:divBdr>
        <w:top w:val="none" w:sz="0" w:space="0" w:color="auto"/>
        <w:left w:val="none" w:sz="0" w:space="0" w:color="auto"/>
        <w:bottom w:val="none" w:sz="0" w:space="0" w:color="auto"/>
        <w:right w:val="none" w:sz="0" w:space="0" w:color="auto"/>
      </w:divBdr>
    </w:div>
    <w:div w:id="87316095">
      <w:bodyDiv w:val="1"/>
      <w:marLeft w:val="0"/>
      <w:marRight w:val="0"/>
      <w:marTop w:val="0"/>
      <w:marBottom w:val="0"/>
      <w:divBdr>
        <w:top w:val="none" w:sz="0" w:space="0" w:color="auto"/>
        <w:left w:val="none" w:sz="0" w:space="0" w:color="auto"/>
        <w:bottom w:val="none" w:sz="0" w:space="0" w:color="auto"/>
        <w:right w:val="none" w:sz="0" w:space="0" w:color="auto"/>
      </w:divBdr>
    </w:div>
    <w:div w:id="87434016">
      <w:bodyDiv w:val="1"/>
      <w:marLeft w:val="0"/>
      <w:marRight w:val="0"/>
      <w:marTop w:val="0"/>
      <w:marBottom w:val="0"/>
      <w:divBdr>
        <w:top w:val="none" w:sz="0" w:space="0" w:color="auto"/>
        <w:left w:val="none" w:sz="0" w:space="0" w:color="auto"/>
        <w:bottom w:val="none" w:sz="0" w:space="0" w:color="auto"/>
        <w:right w:val="none" w:sz="0" w:space="0" w:color="auto"/>
      </w:divBdr>
    </w:div>
    <w:div w:id="89085770">
      <w:bodyDiv w:val="1"/>
      <w:marLeft w:val="0"/>
      <w:marRight w:val="0"/>
      <w:marTop w:val="0"/>
      <w:marBottom w:val="0"/>
      <w:divBdr>
        <w:top w:val="none" w:sz="0" w:space="0" w:color="auto"/>
        <w:left w:val="none" w:sz="0" w:space="0" w:color="auto"/>
        <w:bottom w:val="none" w:sz="0" w:space="0" w:color="auto"/>
        <w:right w:val="none" w:sz="0" w:space="0" w:color="auto"/>
      </w:divBdr>
    </w:div>
    <w:div w:id="89619748">
      <w:bodyDiv w:val="1"/>
      <w:marLeft w:val="0"/>
      <w:marRight w:val="0"/>
      <w:marTop w:val="0"/>
      <w:marBottom w:val="0"/>
      <w:divBdr>
        <w:top w:val="none" w:sz="0" w:space="0" w:color="auto"/>
        <w:left w:val="none" w:sz="0" w:space="0" w:color="auto"/>
        <w:bottom w:val="none" w:sz="0" w:space="0" w:color="auto"/>
        <w:right w:val="none" w:sz="0" w:space="0" w:color="auto"/>
      </w:divBdr>
    </w:div>
    <w:div w:id="89813705">
      <w:bodyDiv w:val="1"/>
      <w:marLeft w:val="0"/>
      <w:marRight w:val="0"/>
      <w:marTop w:val="0"/>
      <w:marBottom w:val="0"/>
      <w:divBdr>
        <w:top w:val="none" w:sz="0" w:space="0" w:color="auto"/>
        <w:left w:val="none" w:sz="0" w:space="0" w:color="auto"/>
        <w:bottom w:val="none" w:sz="0" w:space="0" w:color="auto"/>
        <w:right w:val="none" w:sz="0" w:space="0" w:color="auto"/>
      </w:divBdr>
    </w:div>
    <w:div w:id="89816410">
      <w:bodyDiv w:val="1"/>
      <w:marLeft w:val="0"/>
      <w:marRight w:val="0"/>
      <w:marTop w:val="0"/>
      <w:marBottom w:val="0"/>
      <w:divBdr>
        <w:top w:val="none" w:sz="0" w:space="0" w:color="auto"/>
        <w:left w:val="none" w:sz="0" w:space="0" w:color="auto"/>
        <w:bottom w:val="none" w:sz="0" w:space="0" w:color="auto"/>
        <w:right w:val="none" w:sz="0" w:space="0" w:color="auto"/>
      </w:divBdr>
    </w:div>
    <w:div w:id="92435765">
      <w:bodyDiv w:val="1"/>
      <w:marLeft w:val="0"/>
      <w:marRight w:val="0"/>
      <w:marTop w:val="0"/>
      <w:marBottom w:val="0"/>
      <w:divBdr>
        <w:top w:val="none" w:sz="0" w:space="0" w:color="auto"/>
        <w:left w:val="none" w:sz="0" w:space="0" w:color="auto"/>
        <w:bottom w:val="none" w:sz="0" w:space="0" w:color="auto"/>
        <w:right w:val="none" w:sz="0" w:space="0" w:color="auto"/>
      </w:divBdr>
    </w:div>
    <w:div w:id="92865820">
      <w:bodyDiv w:val="1"/>
      <w:marLeft w:val="0"/>
      <w:marRight w:val="0"/>
      <w:marTop w:val="0"/>
      <w:marBottom w:val="0"/>
      <w:divBdr>
        <w:top w:val="none" w:sz="0" w:space="0" w:color="auto"/>
        <w:left w:val="none" w:sz="0" w:space="0" w:color="auto"/>
        <w:bottom w:val="none" w:sz="0" w:space="0" w:color="auto"/>
        <w:right w:val="none" w:sz="0" w:space="0" w:color="auto"/>
      </w:divBdr>
    </w:div>
    <w:div w:id="92896087">
      <w:bodyDiv w:val="1"/>
      <w:marLeft w:val="0"/>
      <w:marRight w:val="0"/>
      <w:marTop w:val="0"/>
      <w:marBottom w:val="0"/>
      <w:divBdr>
        <w:top w:val="none" w:sz="0" w:space="0" w:color="auto"/>
        <w:left w:val="none" w:sz="0" w:space="0" w:color="auto"/>
        <w:bottom w:val="none" w:sz="0" w:space="0" w:color="auto"/>
        <w:right w:val="none" w:sz="0" w:space="0" w:color="auto"/>
      </w:divBdr>
    </w:div>
    <w:div w:id="92941656">
      <w:bodyDiv w:val="1"/>
      <w:marLeft w:val="0"/>
      <w:marRight w:val="0"/>
      <w:marTop w:val="0"/>
      <w:marBottom w:val="0"/>
      <w:divBdr>
        <w:top w:val="none" w:sz="0" w:space="0" w:color="auto"/>
        <w:left w:val="none" w:sz="0" w:space="0" w:color="auto"/>
        <w:bottom w:val="none" w:sz="0" w:space="0" w:color="auto"/>
        <w:right w:val="none" w:sz="0" w:space="0" w:color="auto"/>
      </w:divBdr>
    </w:div>
    <w:div w:id="93526375">
      <w:bodyDiv w:val="1"/>
      <w:marLeft w:val="0"/>
      <w:marRight w:val="0"/>
      <w:marTop w:val="0"/>
      <w:marBottom w:val="0"/>
      <w:divBdr>
        <w:top w:val="none" w:sz="0" w:space="0" w:color="auto"/>
        <w:left w:val="none" w:sz="0" w:space="0" w:color="auto"/>
        <w:bottom w:val="none" w:sz="0" w:space="0" w:color="auto"/>
        <w:right w:val="none" w:sz="0" w:space="0" w:color="auto"/>
      </w:divBdr>
    </w:div>
    <w:div w:id="93669976">
      <w:bodyDiv w:val="1"/>
      <w:marLeft w:val="0"/>
      <w:marRight w:val="0"/>
      <w:marTop w:val="0"/>
      <w:marBottom w:val="0"/>
      <w:divBdr>
        <w:top w:val="none" w:sz="0" w:space="0" w:color="auto"/>
        <w:left w:val="none" w:sz="0" w:space="0" w:color="auto"/>
        <w:bottom w:val="none" w:sz="0" w:space="0" w:color="auto"/>
        <w:right w:val="none" w:sz="0" w:space="0" w:color="auto"/>
      </w:divBdr>
    </w:div>
    <w:div w:id="94909274">
      <w:bodyDiv w:val="1"/>
      <w:marLeft w:val="0"/>
      <w:marRight w:val="0"/>
      <w:marTop w:val="0"/>
      <w:marBottom w:val="0"/>
      <w:divBdr>
        <w:top w:val="none" w:sz="0" w:space="0" w:color="auto"/>
        <w:left w:val="none" w:sz="0" w:space="0" w:color="auto"/>
        <w:bottom w:val="none" w:sz="0" w:space="0" w:color="auto"/>
        <w:right w:val="none" w:sz="0" w:space="0" w:color="auto"/>
      </w:divBdr>
    </w:div>
    <w:div w:id="95029912">
      <w:bodyDiv w:val="1"/>
      <w:marLeft w:val="0"/>
      <w:marRight w:val="0"/>
      <w:marTop w:val="0"/>
      <w:marBottom w:val="0"/>
      <w:divBdr>
        <w:top w:val="none" w:sz="0" w:space="0" w:color="auto"/>
        <w:left w:val="none" w:sz="0" w:space="0" w:color="auto"/>
        <w:bottom w:val="none" w:sz="0" w:space="0" w:color="auto"/>
        <w:right w:val="none" w:sz="0" w:space="0" w:color="auto"/>
      </w:divBdr>
    </w:div>
    <w:div w:id="95181211">
      <w:bodyDiv w:val="1"/>
      <w:marLeft w:val="0"/>
      <w:marRight w:val="0"/>
      <w:marTop w:val="0"/>
      <w:marBottom w:val="0"/>
      <w:divBdr>
        <w:top w:val="none" w:sz="0" w:space="0" w:color="auto"/>
        <w:left w:val="none" w:sz="0" w:space="0" w:color="auto"/>
        <w:bottom w:val="none" w:sz="0" w:space="0" w:color="auto"/>
        <w:right w:val="none" w:sz="0" w:space="0" w:color="auto"/>
      </w:divBdr>
    </w:div>
    <w:div w:id="95370641">
      <w:bodyDiv w:val="1"/>
      <w:marLeft w:val="0"/>
      <w:marRight w:val="0"/>
      <w:marTop w:val="0"/>
      <w:marBottom w:val="0"/>
      <w:divBdr>
        <w:top w:val="none" w:sz="0" w:space="0" w:color="auto"/>
        <w:left w:val="none" w:sz="0" w:space="0" w:color="auto"/>
        <w:bottom w:val="none" w:sz="0" w:space="0" w:color="auto"/>
        <w:right w:val="none" w:sz="0" w:space="0" w:color="auto"/>
      </w:divBdr>
    </w:div>
    <w:div w:id="97217977">
      <w:bodyDiv w:val="1"/>
      <w:marLeft w:val="0"/>
      <w:marRight w:val="0"/>
      <w:marTop w:val="0"/>
      <w:marBottom w:val="0"/>
      <w:divBdr>
        <w:top w:val="none" w:sz="0" w:space="0" w:color="auto"/>
        <w:left w:val="none" w:sz="0" w:space="0" w:color="auto"/>
        <w:bottom w:val="none" w:sz="0" w:space="0" w:color="auto"/>
        <w:right w:val="none" w:sz="0" w:space="0" w:color="auto"/>
      </w:divBdr>
    </w:div>
    <w:div w:id="97220782">
      <w:bodyDiv w:val="1"/>
      <w:marLeft w:val="0"/>
      <w:marRight w:val="0"/>
      <w:marTop w:val="0"/>
      <w:marBottom w:val="0"/>
      <w:divBdr>
        <w:top w:val="none" w:sz="0" w:space="0" w:color="auto"/>
        <w:left w:val="none" w:sz="0" w:space="0" w:color="auto"/>
        <w:bottom w:val="none" w:sz="0" w:space="0" w:color="auto"/>
        <w:right w:val="none" w:sz="0" w:space="0" w:color="auto"/>
      </w:divBdr>
    </w:div>
    <w:div w:id="97723287">
      <w:bodyDiv w:val="1"/>
      <w:marLeft w:val="0"/>
      <w:marRight w:val="0"/>
      <w:marTop w:val="0"/>
      <w:marBottom w:val="0"/>
      <w:divBdr>
        <w:top w:val="none" w:sz="0" w:space="0" w:color="auto"/>
        <w:left w:val="none" w:sz="0" w:space="0" w:color="auto"/>
        <w:bottom w:val="none" w:sz="0" w:space="0" w:color="auto"/>
        <w:right w:val="none" w:sz="0" w:space="0" w:color="auto"/>
      </w:divBdr>
    </w:div>
    <w:div w:id="98376399">
      <w:bodyDiv w:val="1"/>
      <w:marLeft w:val="0"/>
      <w:marRight w:val="0"/>
      <w:marTop w:val="0"/>
      <w:marBottom w:val="0"/>
      <w:divBdr>
        <w:top w:val="none" w:sz="0" w:space="0" w:color="auto"/>
        <w:left w:val="none" w:sz="0" w:space="0" w:color="auto"/>
        <w:bottom w:val="none" w:sz="0" w:space="0" w:color="auto"/>
        <w:right w:val="none" w:sz="0" w:space="0" w:color="auto"/>
      </w:divBdr>
    </w:div>
    <w:div w:id="98911842">
      <w:bodyDiv w:val="1"/>
      <w:marLeft w:val="0"/>
      <w:marRight w:val="0"/>
      <w:marTop w:val="0"/>
      <w:marBottom w:val="0"/>
      <w:divBdr>
        <w:top w:val="none" w:sz="0" w:space="0" w:color="auto"/>
        <w:left w:val="none" w:sz="0" w:space="0" w:color="auto"/>
        <w:bottom w:val="none" w:sz="0" w:space="0" w:color="auto"/>
        <w:right w:val="none" w:sz="0" w:space="0" w:color="auto"/>
      </w:divBdr>
    </w:div>
    <w:div w:id="99423645">
      <w:bodyDiv w:val="1"/>
      <w:marLeft w:val="0"/>
      <w:marRight w:val="0"/>
      <w:marTop w:val="0"/>
      <w:marBottom w:val="0"/>
      <w:divBdr>
        <w:top w:val="none" w:sz="0" w:space="0" w:color="auto"/>
        <w:left w:val="none" w:sz="0" w:space="0" w:color="auto"/>
        <w:bottom w:val="none" w:sz="0" w:space="0" w:color="auto"/>
        <w:right w:val="none" w:sz="0" w:space="0" w:color="auto"/>
      </w:divBdr>
    </w:div>
    <w:div w:id="99761142">
      <w:bodyDiv w:val="1"/>
      <w:marLeft w:val="0"/>
      <w:marRight w:val="0"/>
      <w:marTop w:val="0"/>
      <w:marBottom w:val="0"/>
      <w:divBdr>
        <w:top w:val="none" w:sz="0" w:space="0" w:color="auto"/>
        <w:left w:val="none" w:sz="0" w:space="0" w:color="auto"/>
        <w:bottom w:val="none" w:sz="0" w:space="0" w:color="auto"/>
        <w:right w:val="none" w:sz="0" w:space="0" w:color="auto"/>
      </w:divBdr>
    </w:div>
    <w:div w:id="99959515">
      <w:bodyDiv w:val="1"/>
      <w:marLeft w:val="0"/>
      <w:marRight w:val="0"/>
      <w:marTop w:val="0"/>
      <w:marBottom w:val="0"/>
      <w:divBdr>
        <w:top w:val="none" w:sz="0" w:space="0" w:color="auto"/>
        <w:left w:val="none" w:sz="0" w:space="0" w:color="auto"/>
        <w:bottom w:val="none" w:sz="0" w:space="0" w:color="auto"/>
        <w:right w:val="none" w:sz="0" w:space="0" w:color="auto"/>
      </w:divBdr>
    </w:div>
    <w:div w:id="100344142">
      <w:bodyDiv w:val="1"/>
      <w:marLeft w:val="0"/>
      <w:marRight w:val="0"/>
      <w:marTop w:val="0"/>
      <w:marBottom w:val="0"/>
      <w:divBdr>
        <w:top w:val="none" w:sz="0" w:space="0" w:color="auto"/>
        <w:left w:val="none" w:sz="0" w:space="0" w:color="auto"/>
        <w:bottom w:val="none" w:sz="0" w:space="0" w:color="auto"/>
        <w:right w:val="none" w:sz="0" w:space="0" w:color="auto"/>
      </w:divBdr>
    </w:div>
    <w:div w:id="100609051">
      <w:bodyDiv w:val="1"/>
      <w:marLeft w:val="0"/>
      <w:marRight w:val="0"/>
      <w:marTop w:val="0"/>
      <w:marBottom w:val="0"/>
      <w:divBdr>
        <w:top w:val="none" w:sz="0" w:space="0" w:color="auto"/>
        <w:left w:val="none" w:sz="0" w:space="0" w:color="auto"/>
        <w:bottom w:val="none" w:sz="0" w:space="0" w:color="auto"/>
        <w:right w:val="none" w:sz="0" w:space="0" w:color="auto"/>
      </w:divBdr>
    </w:div>
    <w:div w:id="101076409">
      <w:bodyDiv w:val="1"/>
      <w:marLeft w:val="0"/>
      <w:marRight w:val="0"/>
      <w:marTop w:val="0"/>
      <w:marBottom w:val="0"/>
      <w:divBdr>
        <w:top w:val="none" w:sz="0" w:space="0" w:color="auto"/>
        <w:left w:val="none" w:sz="0" w:space="0" w:color="auto"/>
        <w:bottom w:val="none" w:sz="0" w:space="0" w:color="auto"/>
        <w:right w:val="none" w:sz="0" w:space="0" w:color="auto"/>
      </w:divBdr>
    </w:div>
    <w:div w:id="101192798">
      <w:bodyDiv w:val="1"/>
      <w:marLeft w:val="0"/>
      <w:marRight w:val="0"/>
      <w:marTop w:val="0"/>
      <w:marBottom w:val="0"/>
      <w:divBdr>
        <w:top w:val="none" w:sz="0" w:space="0" w:color="auto"/>
        <w:left w:val="none" w:sz="0" w:space="0" w:color="auto"/>
        <w:bottom w:val="none" w:sz="0" w:space="0" w:color="auto"/>
        <w:right w:val="none" w:sz="0" w:space="0" w:color="auto"/>
      </w:divBdr>
    </w:div>
    <w:div w:id="102193312">
      <w:bodyDiv w:val="1"/>
      <w:marLeft w:val="0"/>
      <w:marRight w:val="0"/>
      <w:marTop w:val="0"/>
      <w:marBottom w:val="0"/>
      <w:divBdr>
        <w:top w:val="none" w:sz="0" w:space="0" w:color="auto"/>
        <w:left w:val="none" w:sz="0" w:space="0" w:color="auto"/>
        <w:bottom w:val="none" w:sz="0" w:space="0" w:color="auto"/>
        <w:right w:val="none" w:sz="0" w:space="0" w:color="auto"/>
      </w:divBdr>
    </w:div>
    <w:div w:id="102502941">
      <w:bodyDiv w:val="1"/>
      <w:marLeft w:val="0"/>
      <w:marRight w:val="0"/>
      <w:marTop w:val="0"/>
      <w:marBottom w:val="0"/>
      <w:divBdr>
        <w:top w:val="none" w:sz="0" w:space="0" w:color="auto"/>
        <w:left w:val="none" w:sz="0" w:space="0" w:color="auto"/>
        <w:bottom w:val="none" w:sz="0" w:space="0" w:color="auto"/>
        <w:right w:val="none" w:sz="0" w:space="0" w:color="auto"/>
      </w:divBdr>
    </w:div>
    <w:div w:id="103422012">
      <w:bodyDiv w:val="1"/>
      <w:marLeft w:val="0"/>
      <w:marRight w:val="0"/>
      <w:marTop w:val="0"/>
      <w:marBottom w:val="0"/>
      <w:divBdr>
        <w:top w:val="none" w:sz="0" w:space="0" w:color="auto"/>
        <w:left w:val="none" w:sz="0" w:space="0" w:color="auto"/>
        <w:bottom w:val="none" w:sz="0" w:space="0" w:color="auto"/>
        <w:right w:val="none" w:sz="0" w:space="0" w:color="auto"/>
      </w:divBdr>
    </w:div>
    <w:div w:id="104156619">
      <w:bodyDiv w:val="1"/>
      <w:marLeft w:val="0"/>
      <w:marRight w:val="0"/>
      <w:marTop w:val="0"/>
      <w:marBottom w:val="0"/>
      <w:divBdr>
        <w:top w:val="none" w:sz="0" w:space="0" w:color="auto"/>
        <w:left w:val="none" w:sz="0" w:space="0" w:color="auto"/>
        <w:bottom w:val="none" w:sz="0" w:space="0" w:color="auto"/>
        <w:right w:val="none" w:sz="0" w:space="0" w:color="auto"/>
      </w:divBdr>
    </w:div>
    <w:div w:id="105850032">
      <w:bodyDiv w:val="1"/>
      <w:marLeft w:val="0"/>
      <w:marRight w:val="0"/>
      <w:marTop w:val="0"/>
      <w:marBottom w:val="0"/>
      <w:divBdr>
        <w:top w:val="none" w:sz="0" w:space="0" w:color="auto"/>
        <w:left w:val="none" w:sz="0" w:space="0" w:color="auto"/>
        <w:bottom w:val="none" w:sz="0" w:space="0" w:color="auto"/>
        <w:right w:val="none" w:sz="0" w:space="0" w:color="auto"/>
      </w:divBdr>
    </w:div>
    <w:div w:id="105854008">
      <w:bodyDiv w:val="1"/>
      <w:marLeft w:val="0"/>
      <w:marRight w:val="0"/>
      <w:marTop w:val="0"/>
      <w:marBottom w:val="0"/>
      <w:divBdr>
        <w:top w:val="none" w:sz="0" w:space="0" w:color="auto"/>
        <w:left w:val="none" w:sz="0" w:space="0" w:color="auto"/>
        <w:bottom w:val="none" w:sz="0" w:space="0" w:color="auto"/>
        <w:right w:val="none" w:sz="0" w:space="0" w:color="auto"/>
      </w:divBdr>
    </w:div>
    <w:div w:id="105858966">
      <w:bodyDiv w:val="1"/>
      <w:marLeft w:val="0"/>
      <w:marRight w:val="0"/>
      <w:marTop w:val="0"/>
      <w:marBottom w:val="0"/>
      <w:divBdr>
        <w:top w:val="none" w:sz="0" w:space="0" w:color="auto"/>
        <w:left w:val="none" w:sz="0" w:space="0" w:color="auto"/>
        <w:bottom w:val="none" w:sz="0" w:space="0" w:color="auto"/>
        <w:right w:val="none" w:sz="0" w:space="0" w:color="auto"/>
      </w:divBdr>
    </w:div>
    <w:div w:id="106120125">
      <w:bodyDiv w:val="1"/>
      <w:marLeft w:val="0"/>
      <w:marRight w:val="0"/>
      <w:marTop w:val="0"/>
      <w:marBottom w:val="0"/>
      <w:divBdr>
        <w:top w:val="none" w:sz="0" w:space="0" w:color="auto"/>
        <w:left w:val="none" w:sz="0" w:space="0" w:color="auto"/>
        <w:bottom w:val="none" w:sz="0" w:space="0" w:color="auto"/>
        <w:right w:val="none" w:sz="0" w:space="0" w:color="auto"/>
      </w:divBdr>
    </w:div>
    <w:div w:id="108402325">
      <w:bodyDiv w:val="1"/>
      <w:marLeft w:val="0"/>
      <w:marRight w:val="0"/>
      <w:marTop w:val="0"/>
      <w:marBottom w:val="0"/>
      <w:divBdr>
        <w:top w:val="none" w:sz="0" w:space="0" w:color="auto"/>
        <w:left w:val="none" w:sz="0" w:space="0" w:color="auto"/>
        <w:bottom w:val="none" w:sz="0" w:space="0" w:color="auto"/>
        <w:right w:val="none" w:sz="0" w:space="0" w:color="auto"/>
      </w:divBdr>
    </w:div>
    <w:div w:id="109739145">
      <w:bodyDiv w:val="1"/>
      <w:marLeft w:val="0"/>
      <w:marRight w:val="0"/>
      <w:marTop w:val="0"/>
      <w:marBottom w:val="0"/>
      <w:divBdr>
        <w:top w:val="none" w:sz="0" w:space="0" w:color="auto"/>
        <w:left w:val="none" w:sz="0" w:space="0" w:color="auto"/>
        <w:bottom w:val="none" w:sz="0" w:space="0" w:color="auto"/>
        <w:right w:val="none" w:sz="0" w:space="0" w:color="auto"/>
      </w:divBdr>
    </w:div>
    <w:div w:id="110713331">
      <w:bodyDiv w:val="1"/>
      <w:marLeft w:val="0"/>
      <w:marRight w:val="0"/>
      <w:marTop w:val="0"/>
      <w:marBottom w:val="0"/>
      <w:divBdr>
        <w:top w:val="none" w:sz="0" w:space="0" w:color="auto"/>
        <w:left w:val="none" w:sz="0" w:space="0" w:color="auto"/>
        <w:bottom w:val="none" w:sz="0" w:space="0" w:color="auto"/>
        <w:right w:val="none" w:sz="0" w:space="0" w:color="auto"/>
      </w:divBdr>
    </w:div>
    <w:div w:id="111048985">
      <w:bodyDiv w:val="1"/>
      <w:marLeft w:val="0"/>
      <w:marRight w:val="0"/>
      <w:marTop w:val="0"/>
      <w:marBottom w:val="0"/>
      <w:divBdr>
        <w:top w:val="none" w:sz="0" w:space="0" w:color="auto"/>
        <w:left w:val="none" w:sz="0" w:space="0" w:color="auto"/>
        <w:bottom w:val="none" w:sz="0" w:space="0" w:color="auto"/>
        <w:right w:val="none" w:sz="0" w:space="0" w:color="auto"/>
      </w:divBdr>
    </w:div>
    <w:div w:id="111175035">
      <w:bodyDiv w:val="1"/>
      <w:marLeft w:val="0"/>
      <w:marRight w:val="0"/>
      <w:marTop w:val="0"/>
      <w:marBottom w:val="0"/>
      <w:divBdr>
        <w:top w:val="none" w:sz="0" w:space="0" w:color="auto"/>
        <w:left w:val="none" w:sz="0" w:space="0" w:color="auto"/>
        <w:bottom w:val="none" w:sz="0" w:space="0" w:color="auto"/>
        <w:right w:val="none" w:sz="0" w:space="0" w:color="auto"/>
      </w:divBdr>
    </w:div>
    <w:div w:id="112864378">
      <w:bodyDiv w:val="1"/>
      <w:marLeft w:val="0"/>
      <w:marRight w:val="0"/>
      <w:marTop w:val="0"/>
      <w:marBottom w:val="0"/>
      <w:divBdr>
        <w:top w:val="none" w:sz="0" w:space="0" w:color="auto"/>
        <w:left w:val="none" w:sz="0" w:space="0" w:color="auto"/>
        <w:bottom w:val="none" w:sz="0" w:space="0" w:color="auto"/>
        <w:right w:val="none" w:sz="0" w:space="0" w:color="auto"/>
      </w:divBdr>
    </w:div>
    <w:div w:id="112990354">
      <w:bodyDiv w:val="1"/>
      <w:marLeft w:val="0"/>
      <w:marRight w:val="0"/>
      <w:marTop w:val="0"/>
      <w:marBottom w:val="0"/>
      <w:divBdr>
        <w:top w:val="none" w:sz="0" w:space="0" w:color="auto"/>
        <w:left w:val="none" w:sz="0" w:space="0" w:color="auto"/>
        <w:bottom w:val="none" w:sz="0" w:space="0" w:color="auto"/>
        <w:right w:val="none" w:sz="0" w:space="0" w:color="auto"/>
      </w:divBdr>
    </w:div>
    <w:div w:id="113402321">
      <w:bodyDiv w:val="1"/>
      <w:marLeft w:val="0"/>
      <w:marRight w:val="0"/>
      <w:marTop w:val="0"/>
      <w:marBottom w:val="0"/>
      <w:divBdr>
        <w:top w:val="none" w:sz="0" w:space="0" w:color="auto"/>
        <w:left w:val="none" w:sz="0" w:space="0" w:color="auto"/>
        <w:bottom w:val="none" w:sz="0" w:space="0" w:color="auto"/>
        <w:right w:val="none" w:sz="0" w:space="0" w:color="auto"/>
      </w:divBdr>
    </w:div>
    <w:div w:id="113449856">
      <w:bodyDiv w:val="1"/>
      <w:marLeft w:val="0"/>
      <w:marRight w:val="0"/>
      <w:marTop w:val="0"/>
      <w:marBottom w:val="0"/>
      <w:divBdr>
        <w:top w:val="none" w:sz="0" w:space="0" w:color="auto"/>
        <w:left w:val="none" w:sz="0" w:space="0" w:color="auto"/>
        <w:bottom w:val="none" w:sz="0" w:space="0" w:color="auto"/>
        <w:right w:val="none" w:sz="0" w:space="0" w:color="auto"/>
      </w:divBdr>
    </w:div>
    <w:div w:id="113716817">
      <w:bodyDiv w:val="1"/>
      <w:marLeft w:val="0"/>
      <w:marRight w:val="0"/>
      <w:marTop w:val="0"/>
      <w:marBottom w:val="0"/>
      <w:divBdr>
        <w:top w:val="none" w:sz="0" w:space="0" w:color="auto"/>
        <w:left w:val="none" w:sz="0" w:space="0" w:color="auto"/>
        <w:bottom w:val="none" w:sz="0" w:space="0" w:color="auto"/>
        <w:right w:val="none" w:sz="0" w:space="0" w:color="auto"/>
      </w:divBdr>
    </w:div>
    <w:div w:id="113788478">
      <w:bodyDiv w:val="1"/>
      <w:marLeft w:val="0"/>
      <w:marRight w:val="0"/>
      <w:marTop w:val="0"/>
      <w:marBottom w:val="0"/>
      <w:divBdr>
        <w:top w:val="none" w:sz="0" w:space="0" w:color="auto"/>
        <w:left w:val="none" w:sz="0" w:space="0" w:color="auto"/>
        <w:bottom w:val="none" w:sz="0" w:space="0" w:color="auto"/>
        <w:right w:val="none" w:sz="0" w:space="0" w:color="auto"/>
      </w:divBdr>
    </w:div>
    <w:div w:id="113864101">
      <w:bodyDiv w:val="1"/>
      <w:marLeft w:val="0"/>
      <w:marRight w:val="0"/>
      <w:marTop w:val="0"/>
      <w:marBottom w:val="0"/>
      <w:divBdr>
        <w:top w:val="none" w:sz="0" w:space="0" w:color="auto"/>
        <w:left w:val="none" w:sz="0" w:space="0" w:color="auto"/>
        <w:bottom w:val="none" w:sz="0" w:space="0" w:color="auto"/>
        <w:right w:val="none" w:sz="0" w:space="0" w:color="auto"/>
      </w:divBdr>
    </w:div>
    <w:div w:id="114719609">
      <w:bodyDiv w:val="1"/>
      <w:marLeft w:val="0"/>
      <w:marRight w:val="0"/>
      <w:marTop w:val="0"/>
      <w:marBottom w:val="0"/>
      <w:divBdr>
        <w:top w:val="none" w:sz="0" w:space="0" w:color="auto"/>
        <w:left w:val="none" w:sz="0" w:space="0" w:color="auto"/>
        <w:bottom w:val="none" w:sz="0" w:space="0" w:color="auto"/>
        <w:right w:val="none" w:sz="0" w:space="0" w:color="auto"/>
      </w:divBdr>
    </w:div>
    <w:div w:id="114981651">
      <w:bodyDiv w:val="1"/>
      <w:marLeft w:val="0"/>
      <w:marRight w:val="0"/>
      <w:marTop w:val="0"/>
      <w:marBottom w:val="0"/>
      <w:divBdr>
        <w:top w:val="none" w:sz="0" w:space="0" w:color="auto"/>
        <w:left w:val="none" w:sz="0" w:space="0" w:color="auto"/>
        <w:bottom w:val="none" w:sz="0" w:space="0" w:color="auto"/>
        <w:right w:val="none" w:sz="0" w:space="0" w:color="auto"/>
      </w:divBdr>
    </w:div>
    <w:div w:id="115149300">
      <w:bodyDiv w:val="1"/>
      <w:marLeft w:val="0"/>
      <w:marRight w:val="0"/>
      <w:marTop w:val="0"/>
      <w:marBottom w:val="0"/>
      <w:divBdr>
        <w:top w:val="none" w:sz="0" w:space="0" w:color="auto"/>
        <w:left w:val="none" w:sz="0" w:space="0" w:color="auto"/>
        <w:bottom w:val="none" w:sz="0" w:space="0" w:color="auto"/>
        <w:right w:val="none" w:sz="0" w:space="0" w:color="auto"/>
      </w:divBdr>
    </w:div>
    <w:div w:id="115418820">
      <w:bodyDiv w:val="1"/>
      <w:marLeft w:val="0"/>
      <w:marRight w:val="0"/>
      <w:marTop w:val="0"/>
      <w:marBottom w:val="0"/>
      <w:divBdr>
        <w:top w:val="none" w:sz="0" w:space="0" w:color="auto"/>
        <w:left w:val="none" w:sz="0" w:space="0" w:color="auto"/>
        <w:bottom w:val="none" w:sz="0" w:space="0" w:color="auto"/>
        <w:right w:val="none" w:sz="0" w:space="0" w:color="auto"/>
      </w:divBdr>
    </w:div>
    <w:div w:id="115569830">
      <w:bodyDiv w:val="1"/>
      <w:marLeft w:val="0"/>
      <w:marRight w:val="0"/>
      <w:marTop w:val="0"/>
      <w:marBottom w:val="0"/>
      <w:divBdr>
        <w:top w:val="none" w:sz="0" w:space="0" w:color="auto"/>
        <w:left w:val="none" w:sz="0" w:space="0" w:color="auto"/>
        <w:bottom w:val="none" w:sz="0" w:space="0" w:color="auto"/>
        <w:right w:val="none" w:sz="0" w:space="0" w:color="auto"/>
      </w:divBdr>
    </w:div>
    <w:div w:id="115687230">
      <w:bodyDiv w:val="1"/>
      <w:marLeft w:val="0"/>
      <w:marRight w:val="0"/>
      <w:marTop w:val="0"/>
      <w:marBottom w:val="0"/>
      <w:divBdr>
        <w:top w:val="none" w:sz="0" w:space="0" w:color="auto"/>
        <w:left w:val="none" w:sz="0" w:space="0" w:color="auto"/>
        <w:bottom w:val="none" w:sz="0" w:space="0" w:color="auto"/>
        <w:right w:val="none" w:sz="0" w:space="0" w:color="auto"/>
      </w:divBdr>
    </w:div>
    <w:div w:id="116343113">
      <w:bodyDiv w:val="1"/>
      <w:marLeft w:val="0"/>
      <w:marRight w:val="0"/>
      <w:marTop w:val="0"/>
      <w:marBottom w:val="0"/>
      <w:divBdr>
        <w:top w:val="none" w:sz="0" w:space="0" w:color="auto"/>
        <w:left w:val="none" w:sz="0" w:space="0" w:color="auto"/>
        <w:bottom w:val="none" w:sz="0" w:space="0" w:color="auto"/>
        <w:right w:val="none" w:sz="0" w:space="0" w:color="auto"/>
      </w:divBdr>
    </w:div>
    <w:div w:id="117259322">
      <w:bodyDiv w:val="1"/>
      <w:marLeft w:val="0"/>
      <w:marRight w:val="0"/>
      <w:marTop w:val="0"/>
      <w:marBottom w:val="0"/>
      <w:divBdr>
        <w:top w:val="none" w:sz="0" w:space="0" w:color="auto"/>
        <w:left w:val="none" w:sz="0" w:space="0" w:color="auto"/>
        <w:bottom w:val="none" w:sz="0" w:space="0" w:color="auto"/>
        <w:right w:val="none" w:sz="0" w:space="0" w:color="auto"/>
      </w:divBdr>
    </w:div>
    <w:div w:id="117797048">
      <w:bodyDiv w:val="1"/>
      <w:marLeft w:val="0"/>
      <w:marRight w:val="0"/>
      <w:marTop w:val="0"/>
      <w:marBottom w:val="0"/>
      <w:divBdr>
        <w:top w:val="none" w:sz="0" w:space="0" w:color="auto"/>
        <w:left w:val="none" w:sz="0" w:space="0" w:color="auto"/>
        <w:bottom w:val="none" w:sz="0" w:space="0" w:color="auto"/>
        <w:right w:val="none" w:sz="0" w:space="0" w:color="auto"/>
      </w:divBdr>
    </w:div>
    <w:div w:id="118769664">
      <w:bodyDiv w:val="1"/>
      <w:marLeft w:val="0"/>
      <w:marRight w:val="0"/>
      <w:marTop w:val="0"/>
      <w:marBottom w:val="0"/>
      <w:divBdr>
        <w:top w:val="none" w:sz="0" w:space="0" w:color="auto"/>
        <w:left w:val="none" w:sz="0" w:space="0" w:color="auto"/>
        <w:bottom w:val="none" w:sz="0" w:space="0" w:color="auto"/>
        <w:right w:val="none" w:sz="0" w:space="0" w:color="auto"/>
      </w:divBdr>
    </w:div>
    <w:div w:id="119150114">
      <w:bodyDiv w:val="1"/>
      <w:marLeft w:val="0"/>
      <w:marRight w:val="0"/>
      <w:marTop w:val="0"/>
      <w:marBottom w:val="0"/>
      <w:divBdr>
        <w:top w:val="none" w:sz="0" w:space="0" w:color="auto"/>
        <w:left w:val="none" w:sz="0" w:space="0" w:color="auto"/>
        <w:bottom w:val="none" w:sz="0" w:space="0" w:color="auto"/>
        <w:right w:val="none" w:sz="0" w:space="0" w:color="auto"/>
      </w:divBdr>
    </w:div>
    <w:div w:id="119956057">
      <w:bodyDiv w:val="1"/>
      <w:marLeft w:val="0"/>
      <w:marRight w:val="0"/>
      <w:marTop w:val="0"/>
      <w:marBottom w:val="0"/>
      <w:divBdr>
        <w:top w:val="none" w:sz="0" w:space="0" w:color="auto"/>
        <w:left w:val="none" w:sz="0" w:space="0" w:color="auto"/>
        <w:bottom w:val="none" w:sz="0" w:space="0" w:color="auto"/>
        <w:right w:val="none" w:sz="0" w:space="0" w:color="auto"/>
      </w:divBdr>
    </w:div>
    <w:div w:id="120000211">
      <w:bodyDiv w:val="1"/>
      <w:marLeft w:val="0"/>
      <w:marRight w:val="0"/>
      <w:marTop w:val="0"/>
      <w:marBottom w:val="0"/>
      <w:divBdr>
        <w:top w:val="none" w:sz="0" w:space="0" w:color="auto"/>
        <w:left w:val="none" w:sz="0" w:space="0" w:color="auto"/>
        <w:bottom w:val="none" w:sz="0" w:space="0" w:color="auto"/>
        <w:right w:val="none" w:sz="0" w:space="0" w:color="auto"/>
      </w:divBdr>
    </w:div>
    <w:div w:id="120075045">
      <w:bodyDiv w:val="1"/>
      <w:marLeft w:val="0"/>
      <w:marRight w:val="0"/>
      <w:marTop w:val="0"/>
      <w:marBottom w:val="0"/>
      <w:divBdr>
        <w:top w:val="none" w:sz="0" w:space="0" w:color="auto"/>
        <w:left w:val="none" w:sz="0" w:space="0" w:color="auto"/>
        <w:bottom w:val="none" w:sz="0" w:space="0" w:color="auto"/>
        <w:right w:val="none" w:sz="0" w:space="0" w:color="auto"/>
      </w:divBdr>
    </w:div>
    <w:div w:id="121072576">
      <w:bodyDiv w:val="1"/>
      <w:marLeft w:val="0"/>
      <w:marRight w:val="0"/>
      <w:marTop w:val="0"/>
      <w:marBottom w:val="0"/>
      <w:divBdr>
        <w:top w:val="none" w:sz="0" w:space="0" w:color="auto"/>
        <w:left w:val="none" w:sz="0" w:space="0" w:color="auto"/>
        <w:bottom w:val="none" w:sz="0" w:space="0" w:color="auto"/>
        <w:right w:val="none" w:sz="0" w:space="0" w:color="auto"/>
      </w:divBdr>
    </w:div>
    <w:div w:id="122503422">
      <w:bodyDiv w:val="1"/>
      <w:marLeft w:val="0"/>
      <w:marRight w:val="0"/>
      <w:marTop w:val="0"/>
      <w:marBottom w:val="0"/>
      <w:divBdr>
        <w:top w:val="none" w:sz="0" w:space="0" w:color="auto"/>
        <w:left w:val="none" w:sz="0" w:space="0" w:color="auto"/>
        <w:bottom w:val="none" w:sz="0" w:space="0" w:color="auto"/>
        <w:right w:val="none" w:sz="0" w:space="0" w:color="auto"/>
      </w:divBdr>
    </w:div>
    <w:div w:id="122625646">
      <w:bodyDiv w:val="1"/>
      <w:marLeft w:val="0"/>
      <w:marRight w:val="0"/>
      <w:marTop w:val="0"/>
      <w:marBottom w:val="0"/>
      <w:divBdr>
        <w:top w:val="none" w:sz="0" w:space="0" w:color="auto"/>
        <w:left w:val="none" w:sz="0" w:space="0" w:color="auto"/>
        <w:bottom w:val="none" w:sz="0" w:space="0" w:color="auto"/>
        <w:right w:val="none" w:sz="0" w:space="0" w:color="auto"/>
      </w:divBdr>
    </w:div>
    <w:div w:id="123087494">
      <w:bodyDiv w:val="1"/>
      <w:marLeft w:val="0"/>
      <w:marRight w:val="0"/>
      <w:marTop w:val="0"/>
      <w:marBottom w:val="0"/>
      <w:divBdr>
        <w:top w:val="none" w:sz="0" w:space="0" w:color="auto"/>
        <w:left w:val="none" w:sz="0" w:space="0" w:color="auto"/>
        <w:bottom w:val="none" w:sz="0" w:space="0" w:color="auto"/>
        <w:right w:val="none" w:sz="0" w:space="0" w:color="auto"/>
      </w:divBdr>
    </w:div>
    <w:div w:id="123233159">
      <w:bodyDiv w:val="1"/>
      <w:marLeft w:val="0"/>
      <w:marRight w:val="0"/>
      <w:marTop w:val="0"/>
      <w:marBottom w:val="0"/>
      <w:divBdr>
        <w:top w:val="none" w:sz="0" w:space="0" w:color="auto"/>
        <w:left w:val="none" w:sz="0" w:space="0" w:color="auto"/>
        <w:bottom w:val="none" w:sz="0" w:space="0" w:color="auto"/>
        <w:right w:val="none" w:sz="0" w:space="0" w:color="auto"/>
      </w:divBdr>
    </w:div>
    <w:div w:id="124082224">
      <w:bodyDiv w:val="1"/>
      <w:marLeft w:val="0"/>
      <w:marRight w:val="0"/>
      <w:marTop w:val="0"/>
      <w:marBottom w:val="0"/>
      <w:divBdr>
        <w:top w:val="none" w:sz="0" w:space="0" w:color="auto"/>
        <w:left w:val="none" w:sz="0" w:space="0" w:color="auto"/>
        <w:bottom w:val="none" w:sz="0" w:space="0" w:color="auto"/>
        <w:right w:val="none" w:sz="0" w:space="0" w:color="auto"/>
      </w:divBdr>
    </w:div>
    <w:div w:id="124737905">
      <w:bodyDiv w:val="1"/>
      <w:marLeft w:val="0"/>
      <w:marRight w:val="0"/>
      <w:marTop w:val="0"/>
      <w:marBottom w:val="0"/>
      <w:divBdr>
        <w:top w:val="none" w:sz="0" w:space="0" w:color="auto"/>
        <w:left w:val="none" w:sz="0" w:space="0" w:color="auto"/>
        <w:bottom w:val="none" w:sz="0" w:space="0" w:color="auto"/>
        <w:right w:val="none" w:sz="0" w:space="0" w:color="auto"/>
      </w:divBdr>
    </w:div>
    <w:div w:id="124856755">
      <w:bodyDiv w:val="1"/>
      <w:marLeft w:val="0"/>
      <w:marRight w:val="0"/>
      <w:marTop w:val="0"/>
      <w:marBottom w:val="0"/>
      <w:divBdr>
        <w:top w:val="none" w:sz="0" w:space="0" w:color="auto"/>
        <w:left w:val="none" w:sz="0" w:space="0" w:color="auto"/>
        <w:bottom w:val="none" w:sz="0" w:space="0" w:color="auto"/>
        <w:right w:val="none" w:sz="0" w:space="0" w:color="auto"/>
      </w:divBdr>
    </w:div>
    <w:div w:id="125202961">
      <w:bodyDiv w:val="1"/>
      <w:marLeft w:val="0"/>
      <w:marRight w:val="0"/>
      <w:marTop w:val="0"/>
      <w:marBottom w:val="0"/>
      <w:divBdr>
        <w:top w:val="none" w:sz="0" w:space="0" w:color="auto"/>
        <w:left w:val="none" w:sz="0" w:space="0" w:color="auto"/>
        <w:bottom w:val="none" w:sz="0" w:space="0" w:color="auto"/>
        <w:right w:val="none" w:sz="0" w:space="0" w:color="auto"/>
      </w:divBdr>
    </w:div>
    <w:div w:id="126165515">
      <w:bodyDiv w:val="1"/>
      <w:marLeft w:val="0"/>
      <w:marRight w:val="0"/>
      <w:marTop w:val="0"/>
      <w:marBottom w:val="0"/>
      <w:divBdr>
        <w:top w:val="none" w:sz="0" w:space="0" w:color="auto"/>
        <w:left w:val="none" w:sz="0" w:space="0" w:color="auto"/>
        <w:bottom w:val="none" w:sz="0" w:space="0" w:color="auto"/>
        <w:right w:val="none" w:sz="0" w:space="0" w:color="auto"/>
      </w:divBdr>
    </w:div>
    <w:div w:id="126316652">
      <w:bodyDiv w:val="1"/>
      <w:marLeft w:val="0"/>
      <w:marRight w:val="0"/>
      <w:marTop w:val="0"/>
      <w:marBottom w:val="0"/>
      <w:divBdr>
        <w:top w:val="none" w:sz="0" w:space="0" w:color="auto"/>
        <w:left w:val="none" w:sz="0" w:space="0" w:color="auto"/>
        <w:bottom w:val="none" w:sz="0" w:space="0" w:color="auto"/>
        <w:right w:val="none" w:sz="0" w:space="0" w:color="auto"/>
      </w:divBdr>
    </w:div>
    <w:div w:id="126358720">
      <w:bodyDiv w:val="1"/>
      <w:marLeft w:val="0"/>
      <w:marRight w:val="0"/>
      <w:marTop w:val="0"/>
      <w:marBottom w:val="0"/>
      <w:divBdr>
        <w:top w:val="none" w:sz="0" w:space="0" w:color="auto"/>
        <w:left w:val="none" w:sz="0" w:space="0" w:color="auto"/>
        <w:bottom w:val="none" w:sz="0" w:space="0" w:color="auto"/>
        <w:right w:val="none" w:sz="0" w:space="0" w:color="auto"/>
      </w:divBdr>
    </w:div>
    <w:div w:id="127285392">
      <w:bodyDiv w:val="1"/>
      <w:marLeft w:val="0"/>
      <w:marRight w:val="0"/>
      <w:marTop w:val="0"/>
      <w:marBottom w:val="0"/>
      <w:divBdr>
        <w:top w:val="none" w:sz="0" w:space="0" w:color="auto"/>
        <w:left w:val="none" w:sz="0" w:space="0" w:color="auto"/>
        <w:bottom w:val="none" w:sz="0" w:space="0" w:color="auto"/>
        <w:right w:val="none" w:sz="0" w:space="0" w:color="auto"/>
      </w:divBdr>
    </w:div>
    <w:div w:id="127358934">
      <w:bodyDiv w:val="1"/>
      <w:marLeft w:val="0"/>
      <w:marRight w:val="0"/>
      <w:marTop w:val="0"/>
      <w:marBottom w:val="0"/>
      <w:divBdr>
        <w:top w:val="none" w:sz="0" w:space="0" w:color="auto"/>
        <w:left w:val="none" w:sz="0" w:space="0" w:color="auto"/>
        <w:bottom w:val="none" w:sz="0" w:space="0" w:color="auto"/>
        <w:right w:val="none" w:sz="0" w:space="0" w:color="auto"/>
      </w:divBdr>
    </w:div>
    <w:div w:id="128521505">
      <w:bodyDiv w:val="1"/>
      <w:marLeft w:val="0"/>
      <w:marRight w:val="0"/>
      <w:marTop w:val="0"/>
      <w:marBottom w:val="0"/>
      <w:divBdr>
        <w:top w:val="none" w:sz="0" w:space="0" w:color="auto"/>
        <w:left w:val="none" w:sz="0" w:space="0" w:color="auto"/>
        <w:bottom w:val="none" w:sz="0" w:space="0" w:color="auto"/>
        <w:right w:val="none" w:sz="0" w:space="0" w:color="auto"/>
      </w:divBdr>
    </w:div>
    <w:div w:id="129136127">
      <w:bodyDiv w:val="1"/>
      <w:marLeft w:val="0"/>
      <w:marRight w:val="0"/>
      <w:marTop w:val="0"/>
      <w:marBottom w:val="0"/>
      <w:divBdr>
        <w:top w:val="none" w:sz="0" w:space="0" w:color="auto"/>
        <w:left w:val="none" w:sz="0" w:space="0" w:color="auto"/>
        <w:bottom w:val="none" w:sz="0" w:space="0" w:color="auto"/>
        <w:right w:val="none" w:sz="0" w:space="0" w:color="auto"/>
      </w:divBdr>
    </w:div>
    <w:div w:id="129175871">
      <w:bodyDiv w:val="1"/>
      <w:marLeft w:val="0"/>
      <w:marRight w:val="0"/>
      <w:marTop w:val="0"/>
      <w:marBottom w:val="0"/>
      <w:divBdr>
        <w:top w:val="none" w:sz="0" w:space="0" w:color="auto"/>
        <w:left w:val="none" w:sz="0" w:space="0" w:color="auto"/>
        <w:bottom w:val="none" w:sz="0" w:space="0" w:color="auto"/>
        <w:right w:val="none" w:sz="0" w:space="0" w:color="auto"/>
      </w:divBdr>
    </w:div>
    <w:div w:id="129978852">
      <w:bodyDiv w:val="1"/>
      <w:marLeft w:val="0"/>
      <w:marRight w:val="0"/>
      <w:marTop w:val="0"/>
      <w:marBottom w:val="0"/>
      <w:divBdr>
        <w:top w:val="none" w:sz="0" w:space="0" w:color="auto"/>
        <w:left w:val="none" w:sz="0" w:space="0" w:color="auto"/>
        <w:bottom w:val="none" w:sz="0" w:space="0" w:color="auto"/>
        <w:right w:val="none" w:sz="0" w:space="0" w:color="auto"/>
      </w:divBdr>
    </w:div>
    <w:div w:id="131027455">
      <w:bodyDiv w:val="1"/>
      <w:marLeft w:val="0"/>
      <w:marRight w:val="0"/>
      <w:marTop w:val="0"/>
      <w:marBottom w:val="0"/>
      <w:divBdr>
        <w:top w:val="none" w:sz="0" w:space="0" w:color="auto"/>
        <w:left w:val="none" w:sz="0" w:space="0" w:color="auto"/>
        <w:bottom w:val="none" w:sz="0" w:space="0" w:color="auto"/>
        <w:right w:val="none" w:sz="0" w:space="0" w:color="auto"/>
      </w:divBdr>
    </w:div>
    <w:div w:id="131481699">
      <w:bodyDiv w:val="1"/>
      <w:marLeft w:val="0"/>
      <w:marRight w:val="0"/>
      <w:marTop w:val="0"/>
      <w:marBottom w:val="0"/>
      <w:divBdr>
        <w:top w:val="none" w:sz="0" w:space="0" w:color="auto"/>
        <w:left w:val="none" w:sz="0" w:space="0" w:color="auto"/>
        <w:bottom w:val="none" w:sz="0" w:space="0" w:color="auto"/>
        <w:right w:val="none" w:sz="0" w:space="0" w:color="auto"/>
      </w:divBdr>
    </w:div>
    <w:div w:id="131674002">
      <w:bodyDiv w:val="1"/>
      <w:marLeft w:val="0"/>
      <w:marRight w:val="0"/>
      <w:marTop w:val="0"/>
      <w:marBottom w:val="0"/>
      <w:divBdr>
        <w:top w:val="none" w:sz="0" w:space="0" w:color="auto"/>
        <w:left w:val="none" w:sz="0" w:space="0" w:color="auto"/>
        <w:bottom w:val="none" w:sz="0" w:space="0" w:color="auto"/>
        <w:right w:val="none" w:sz="0" w:space="0" w:color="auto"/>
      </w:divBdr>
    </w:div>
    <w:div w:id="131873109">
      <w:bodyDiv w:val="1"/>
      <w:marLeft w:val="0"/>
      <w:marRight w:val="0"/>
      <w:marTop w:val="0"/>
      <w:marBottom w:val="0"/>
      <w:divBdr>
        <w:top w:val="none" w:sz="0" w:space="0" w:color="auto"/>
        <w:left w:val="none" w:sz="0" w:space="0" w:color="auto"/>
        <w:bottom w:val="none" w:sz="0" w:space="0" w:color="auto"/>
        <w:right w:val="none" w:sz="0" w:space="0" w:color="auto"/>
      </w:divBdr>
    </w:div>
    <w:div w:id="133184947">
      <w:bodyDiv w:val="1"/>
      <w:marLeft w:val="0"/>
      <w:marRight w:val="0"/>
      <w:marTop w:val="0"/>
      <w:marBottom w:val="0"/>
      <w:divBdr>
        <w:top w:val="none" w:sz="0" w:space="0" w:color="auto"/>
        <w:left w:val="none" w:sz="0" w:space="0" w:color="auto"/>
        <w:bottom w:val="none" w:sz="0" w:space="0" w:color="auto"/>
        <w:right w:val="none" w:sz="0" w:space="0" w:color="auto"/>
      </w:divBdr>
    </w:div>
    <w:div w:id="133566112">
      <w:bodyDiv w:val="1"/>
      <w:marLeft w:val="0"/>
      <w:marRight w:val="0"/>
      <w:marTop w:val="0"/>
      <w:marBottom w:val="0"/>
      <w:divBdr>
        <w:top w:val="none" w:sz="0" w:space="0" w:color="auto"/>
        <w:left w:val="none" w:sz="0" w:space="0" w:color="auto"/>
        <w:bottom w:val="none" w:sz="0" w:space="0" w:color="auto"/>
        <w:right w:val="none" w:sz="0" w:space="0" w:color="auto"/>
      </w:divBdr>
    </w:div>
    <w:div w:id="136339107">
      <w:bodyDiv w:val="1"/>
      <w:marLeft w:val="0"/>
      <w:marRight w:val="0"/>
      <w:marTop w:val="0"/>
      <w:marBottom w:val="0"/>
      <w:divBdr>
        <w:top w:val="none" w:sz="0" w:space="0" w:color="auto"/>
        <w:left w:val="none" w:sz="0" w:space="0" w:color="auto"/>
        <w:bottom w:val="none" w:sz="0" w:space="0" w:color="auto"/>
        <w:right w:val="none" w:sz="0" w:space="0" w:color="auto"/>
      </w:divBdr>
    </w:div>
    <w:div w:id="137650754">
      <w:bodyDiv w:val="1"/>
      <w:marLeft w:val="0"/>
      <w:marRight w:val="0"/>
      <w:marTop w:val="0"/>
      <w:marBottom w:val="0"/>
      <w:divBdr>
        <w:top w:val="none" w:sz="0" w:space="0" w:color="auto"/>
        <w:left w:val="none" w:sz="0" w:space="0" w:color="auto"/>
        <w:bottom w:val="none" w:sz="0" w:space="0" w:color="auto"/>
        <w:right w:val="none" w:sz="0" w:space="0" w:color="auto"/>
      </w:divBdr>
    </w:div>
    <w:div w:id="138311231">
      <w:bodyDiv w:val="1"/>
      <w:marLeft w:val="0"/>
      <w:marRight w:val="0"/>
      <w:marTop w:val="0"/>
      <w:marBottom w:val="0"/>
      <w:divBdr>
        <w:top w:val="none" w:sz="0" w:space="0" w:color="auto"/>
        <w:left w:val="none" w:sz="0" w:space="0" w:color="auto"/>
        <w:bottom w:val="none" w:sz="0" w:space="0" w:color="auto"/>
        <w:right w:val="none" w:sz="0" w:space="0" w:color="auto"/>
      </w:divBdr>
    </w:div>
    <w:div w:id="138353065">
      <w:bodyDiv w:val="1"/>
      <w:marLeft w:val="0"/>
      <w:marRight w:val="0"/>
      <w:marTop w:val="0"/>
      <w:marBottom w:val="0"/>
      <w:divBdr>
        <w:top w:val="none" w:sz="0" w:space="0" w:color="auto"/>
        <w:left w:val="none" w:sz="0" w:space="0" w:color="auto"/>
        <w:bottom w:val="none" w:sz="0" w:space="0" w:color="auto"/>
        <w:right w:val="none" w:sz="0" w:space="0" w:color="auto"/>
      </w:divBdr>
    </w:div>
    <w:div w:id="138957668">
      <w:bodyDiv w:val="1"/>
      <w:marLeft w:val="0"/>
      <w:marRight w:val="0"/>
      <w:marTop w:val="0"/>
      <w:marBottom w:val="0"/>
      <w:divBdr>
        <w:top w:val="none" w:sz="0" w:space="0" w:color="auto"/>
        <w:left w:val="none" w:sz="0" w:space="0" w:color="auto"/>
        <w:bottom w:val="none" w:sz="0" w:space="0" w:color="auto"/>
        <w:right w:val="none" w:sz="0" w:space="0" w:color="auto"/>
      </w:divBdr>
    </w:div>
    <w:div w:id="139276665">
      <w:bodyDiv w:val="1"/>
      <w:marLeft w:val="0"/>
      <w:marRight w:val="0"/>
      <w:marTop w:val="0"/>
      <w:marBottom w:val="0"/>
      <w:divBdr>
        <w:top w:val="none" w:sz="0" w:space="0" w:color="auto"/>
        <w:left w:val="none" w:sz="0" w:space="0" w:color="auto"/>
        <w:bottom w:val="none" w:sz="0" w:space="0" w:color="auto"/>
        <w:right w:val="none" w:sz="0" w:space="0" w:color="auto"/>
      </w:divBdr>
    </w:div>
    <w:div w:id="139347794">
      <w:bodyDiv w:val="1"/>
      <w:marLeft w:val="0"/>
      <w:marRight w:val="0"/>
      <w:marTop w:val="0"/>
      <w:marBottom w:val="0"/>
      <w:divBdr>
        <w:top w:val="none" w:sz="0" w:space="0" w:color="auto"/>
        <w:left w:val="none" w:sz="0" w:space="0" w:color="auto"/>
        <w:bottom w:val="none" w:sz="0" w:space="0" w:color="auto"/>
        <w:right w:val="none" w:sz="0" w:space="0" w:color="auto"/>
      </w:divBdr>
    </w:div>
    <w:div w:id="139814352">
      <w:bodyDiv w:val="1"/>
      <w:marLeft w:val="0"/>
      <w:marRight w:val="0"/>
      <w:marTop w:val="0"/>
      <w:marBottom w:val="0"/>
      <w:divBdr>
        <w:top w:val="none" w:sz="0" w:space="0" w:color="auto"/>
        <w:left w:val="none" w:sz="0" w:space="0" w:color="auto"/>
        <w:bottom w:val="none" w:sz="0" w:space="0" w:color="auto"/>
        <w:right w:val="none" w:sz="0" w:space="0" w:color="auto"/>
      </w:divBdr>
    </w:div>
    <w:div w:id="140201398">
      <w:bodyDiv w:val="1"/>
      <w:marLeft w:val="0"/>
      <w:marRight w:val="0"/>
      <w:marTop w:val="0"/>
      <w:marBottom w:val="0"/>
      <w:divBdr>
        <w:top w:val="none" w:sz="0" w:space="0" w:color="auto"/>
        <w:left w:val="none" w:sz="0" w:space="0" w:color="auto"/>
        <w:bottom w:val="none" w:sz="0" w:space="0" w:color="auto"/>
        <w:right w:val="none" w:sz="0" w:space="0" w:color="auto"/>
      </w:divBdr>
    </w:div>
    <w:div w:id="140779869">
      <w:bodyDiv w:val="1"/>
      <w:marLeft w:val="0"/>
      <w:marRight w:val="0"/>
      <w:marTop w:val="0"/>
      <w:marBottom w:val="0"/>
      <w:divBdr>
        <w:top w:val="none" w:sz="0" w:space="0" w:color="auto"/>
        <w:left w:val="none" w:sz="0" w:space="0" w:color="auto"/>
        <w:bottom w:val="none" w:sz="0" w:space="0" w:color="auto"/>
        <w:right w:val="none" w:sz="0" w:space="0" w:color="auto"/>
      </w:divBdr>
    </w:div>
    <w:div w:id="141044064">
      <w:bodyDiv w:val="1"/>
      <w:marLeft w:val="0"/>
      <w:marRight w:val="0"/>
      <w:marTop w:val="0"/>
      <w:marBottom w:val="0"/>
      <w:divBdr>
        <w:top w:val="none" w:sz="0" w:space="0" w:color="auto"/>
        <w:left w:val="none" w:sz="0" w:space="0" w:color="auto"/>
        <w:bottom w:val="none" w:sz="0" w:space="0" w:color="auto"/>
        <w:right w:val="none" w:sz="0" w:space="0" w:color="auto"/>
      </w:divBdr>
    </w:div>
    <w:div w:id="141316814">
      <w:bodyDiv w:val="1"/>
      <w:marLeft w:val="0"/>
      <w:marRight w:val="0"/>
      <w:marTop w:val="0"/>
      <w:marBottom w:val="0"/>
      <w:divBdr>
        <w:top w:val="none" w:sz="0" w:space="0" w:color="auto"/>
        <w:left w:val="none" w:sz="0" w:space="0" w:color="auto"/>
        <w:bottom w:val="none" w:sz="0" w:space="0" w:color="auto"/>
        <w:right w:val="none" w:sz="0" w:space="0" w:color="auto"/>
      </w:divBdr>
    </w:div>
    <w:div w:id="141388712">
      <w:bodyDiv w:val="1"/>
      <w:marLeft w:val="0"/>
      <w:marRight w:val="0"/>
      <w:marTop w:val="0"/>
      <w:marBottom w:val="0"/>
      <w:divBdr>
        <w:top w:val="none" w:sz="0" w:space="0" w:color="auto"/>
        <w:left w:val="none" w:sz="0" w:space="0" w:color="auto"/>
        <w:bottom w:val="none" w:sz="0" w:space="0" w:color="auto"/>
        <w:right w:val="none" w:sz="0" w:space="0" w:color="auto"/>
      </w:divBdr>
    </w:div>
    <w:div w:id="142546090">
      <w:bodyDiv w:val="1"/>
      <w:marLeft w:val="0"/>
      <w:marRight w:val="0"/>
      <w:marTop w:val="0"/>
      <w:marBottom w:val="0"/>
      <w:divBdr>
        <w:top w:val="none" w:sz="0" w:space="0" w:color="auto"/>
        <w:left w:val="none" w:sz="0" w:space="0" w:color="auto"/>
        <w:bottom w:val="none" w:sz="0" w:space="0" w:color="auto"/>
        <w:right w:val="none" w:sz="0" w:space="0" w:color="auto"/>
      </w:divBdr>
    </w:div>
    <w:div w:id="142700447">
      <w:bodyDiv w:val="1"/>
      <w:marLeft w:val="0"/>
      <w:marRight w:val="0"/>
      <w:marTop w:val="0"/>
      <w:marBottom w:val="0"/>
      <w:divBdr>
        <w:top w:val="none" w:sz="0" w:space="0" w:color="auto"/>
        <w:left w:val="none" w:sz="0" w:space="0" w:color="auto"/>
        <w:bottom w:val="none" w:sz="0" w:space="0" w:color="auto"/>
        <w:right w:val="none" w:sz="0" w:space="0" w:color="auto"/>
      </w:divBdr>
    </w:div>
    <w:div w:id="142820781">
      <w:bodyDiv w:val="1"/>
      <w:marLeft w:val="0"/>
      <w:marRight w:val="0"/>
      <w:marTop w:val="0"/>
      <w:marBottom w:val="0"/>
      <w:divBdr>
        <w:top w:val="none" w:sz="0" w:space="0" w:color="auto"/>
        <w:left w:val="none" w:sz="0" w:space="0" w:color="auto"/>
        <w:bottom w:val="none" w:sz="0" w:space="0" w:color="auto"/>
        <w:right w:val="none" w:sz="0" w:space="0" w:color="auto"/>
      </w:divBdr>
    </w:div>
    <w:div w:id="144126257">
      <w:bodyDiv w:val="1"/>
      <w:marLeft w:val="0"/>
      <w:marRight w:val="0"/>
      <w:marTop w:val="0"/>
      <w:marBottom w:val="0"/>
      <w:divBdr>
        <w:top w:val="none" w:sz="0" w:space="0" w:color="auto"/>
        <w:left w:val="none" w:sz="0" w:space="0" w:color="auto"/>
        <w:bottom w:val="none" w:sz="0" w:space="0" w:color="auto"/>
        <w:right w:val="none" w:sz="0" w:space="0" w:color="auto"/>
      </w:divBdr>
    </w:div>
    <w:div w:id="144782370">
      <w:bodyDiv w:val="1"/>
      <w:marLeft w:val="0"/>
      <w:marRight w:val="0"/>
      <w:marTop w:val="0"/>
      <w:marBottom w:val="0"/>
      <w:divBdr>
        <w:top w:val="none" w:sz="0" w:space="0" w:color="auto"/>
        <w:left w:val="none" w:sz="0" w:space="0" w:color="auto"/>
        <w:bottom w:val="none" w:sz="0" w:space="0" w:color="auto"/>
        <w:right w:val="none" w:sz="0" w:space="0" w:color="auto"/>
      </w:divBdr>
    </w:div>
    <w:div w:id="145820666">
      <w:bodyDiv w:val="1"/>
      <w:marLeft w:val="0"/>
      <w:marRight w:val="0"/>
      <w:marTop w:val="0"/>
      <w:marBottom w:val="0"/>
      <w:divBdr>
        <w:top w:val="none" w:sz="0" w:space="0" w:color="auto"/>
        <w:left w:val="none" w:sz="0" w:space="0" w:color="auto"/>
        <w:bottom w:val="none" w:sz="0" w:space="0" w:color="auto"/>
        <w:right w:val="none" w:sz="0" w:space="0" w:color="auto"/>
      </w:divBdr>
    </w:div>
    <w:div w:id="146284342">
      <w:bodyDiv w:val="1"/>
      <w:marLeft w:val="0"/>
      <w:marRight w:val="0"/>
      <w:marTop w:val="0"/>
      <w:marBottom w:val="0"/>
      <w:divBdr>
        <w:top w:val="none" w:sz="0" w:space="0" w:color="auto"/>
        <w:left w:val="none" w:sz="0" w:space="0" w:color="auto"/>
        <w:bottom w:val="none" w:sz="0" w:space="0" w:color="auto"/>
        <w:right w:val="none" w:sz="0" w:space="0" w:color="auto"/>
      </w:divBdr>
    </w:div>
    <w:div w:id="147093832">
      <w:bodyDiv w:val="1"/>
      <w:marLeft w:val="0"/>
      <w:marRight w:val="0"/>
      <w:marTop w:val="0"/>
      <w:marBottom w:val="0"/>
      <w:divBdr>
        <w:top w:val="none" w:sz="0" w:space="0" w:color="auto"/>
        <w:left w:val="none" w:sz="0" w:space="0" w:color="auto"/>
        <w:bottom w:val="none" w:sz="0" w:space="0" w:color="auto"/>
        <w:right w:val="none" w:sz="0" w:space="0" w:color="auto"/>
      </w:divBdr>
    </w:div>
    <w:div w:id="147600603">
      <w:bodyDiv w:val="1"/>
      <w:marLeft w:val="0"/>
      <w:marRight w:val="0"/>
      <w:marTop w:val="0"/>
      <w:marBottom w:val="0"/>
      <w:divBdr>
        <w:top w:val="none" w:sz="0" w:space="0" w:color="auto"/>
        <w:left w:val="none" w:sz="0" w:space="0" w:color="auto"/>
        <w:bottom w:val="none" w:sz="0" w:space="0" w:color="auto"/>
        <w:right w:val="none" w:sz="0" w:space="0" w:color="auto"/>
      </w:divBdr>
    </w:div>
    <w:div w:id="147868733">
      <w:bodyDiv w:val="1"/>
      <w:marLeft w:val="0"/>
      <w:marRight w:val="0"/>
      <w:marTop w:val="0"/>
      <w:marBottom w:val="0"/>
      <w:divBdr>
        <w:top w:val="none" w:sz="0" w:space="0" w:color="auto"/>
        <w:left w:val="none" w:sz="0" w:space="0" w:color="auto"/>
        <w:bottom w:val="none" w:sz="0" w:space="0" w:color="auto"/>
        <w:right w:val="none" w:sz="0" w:space="0" w:color="auto"/>
      </w:divBdr>
    </w:div>
    <w:div w:id="149173574">
      <w:bodyDiv w:val="1"/>
      <w:marLeft w:val="0"/>
      <w:marRight w:val="0"/>
      <w:marTop w:val="0"/>
      <w:marBottom w:val="0"/>
      <w:divBdr>
        <w:top w:val="none" w:sz="0" w:space="0" w:color="auto"/>
        <w:left w:val="none" w:sz="0" w:space="0" w:color="auto"/>
        <w:bottom w:val="none" w:sz="0" w:space="0" w:color="auto"/>
        <w:right w:val="none" w:sz="0" w:space="0" w:color="auto"/>
      </w:divBdr>
    </w:div>
    <w:div w:id="149249966">
      <w:bodyDiv w:val="1"/>
      <w:marLeft w:val="0"/>
      <w:marRight w:val="0"/>
      <w:marTop w:val="0"/>
      <w:marBottom w:val="0"/>
      <w:divBdr>
        <w:top w:val="none" w:sz="0" w:space="0" w:color="auto"/>
        <w:left w:val="none" w:sz="0" w:space="0" w:color="auto"/>
        <w:bottom w:val="none" w:sz="0" w:space="0" w:color="auto"/>
        <w:right w:val="none" w:sz="0" w:space="0" w:color="auto"/>
      </w:divBdr>
    </w:div>
    <w:div w:id="149491172">
      <w:bodyDiv w:val="1"/>
      <w:marLeft w:val="0"/>
      <w:marRight w:val="0"/>
      <w:marTop w:val="0"/>
      <w:marBottom w:val="0"/>
      <w:divBdr>
        <w:top w:val="none" w:sz="0" w:space="0" w:color="auto"/>
        <w:left w:val="none" w:sz="0" w:space="0" w:color="auto"/>
        <w:bottom w:val="none" w:sz="0" w:space="0" w:color="auto"/>
        <w:right w:val="none" w:sz="0" w:space="0" w:color="auto"/>
      </w:divBdr>
    </w:div>
    <w:div w:id="150291218">
      <w:bodyDiv w:val="1"/>
      <w:marLeft w:val="0"/>
      <w:marRight w:val="0"/>
      <w:marTop w:val="0"/>
      <w:marBottom w:val="0"/>
      <w:divBdr>
        <w:top w:val="none" w:sz="0" w:space="0" w:color="auto"/>
        <w:left w:val="none" w:sz="0" w:space="0" w:color="auto"/>
        <w:bottom w:val="none" w:sz="0" w:space="0" w:color="auto"/>
        <w:right w:val="none" w:sz="0" w:space="0" w:color="auto"/>
      </w:divBdr>
    </w:div>
    <w:div w:id="150828680">
      <w:bodyDiv w:val="1"/>
      <w:marLeft w:val="0"/>
      <w:marRight w:val="0"/>
      <w:marTop w:val="0"/>
      <w:marBottom w:val="0"/>
      <w:divBdr>
        <w:top w:val="none" w:sz="0" w:space="0" w:color="auto"/>
        <w:left w:val="none" w:sz="0" w:space="0" w:color="auto"/>
        <w:bottom w:val="none" w:sz="0" w:space="0" w:color="auto"/>
        <w:right w:val="none" w:sz="0" w:space="0" w:color="auto"/>
      </w:divBdr>
    </w:div>
    <w:div w:id="150952618">
      <w:bodyDiv w:val="1"/>
      <w:marLeft w:val="0"/>
      <w:marRight w:val="0"/>
      <w:marTop w:val="0"/>
      <w:marBottom w:val="0"/>
      <w:divBdr>
        <w:top w:val="none" w:sz="0" w:space="0" w:color="auto"/>
        <w:left w:val="none" w:sz="0" w:space="0" w:color="auto"/>
        <w:bottom w:val="none" w:sz="0" w:space="0" w:color="auto"/>
        <w:right w:val="none" w:sz="0" w:space="0" w:color="auto"/>
      </w:divBdr>
    </w:div>
    <w:div w:id="151218970">
      <w:bodyDiv w:val="1"/>
      <w:marLeft w:val="0"/>
      <w:marRight w:val="0"/>
      <w:marTop w:val="0"/>
      <w:marBottom w:val="0"/>
      <w:divBdr>
        <w:top w:val="none" w:sz="0" w:space="0" w:color="auto"/>
        <w:left w:val="none" w:sz="0" w:space="0" w:color="auto"/>
        <w:bottom w:val="none" w:sz="0" w:space="0" w:color="auto"/>
        <w:right w:val="none" w:sz="0" w:space="0" w:color="auto"/>
      </w:divBdr>
    </w:div>
    <w:div w:id="151457483">
      <w:bodyDiv w:val="1"/>
      <w:marLeft w:val="0"/>
      <w:marRight w:val="0"/>
      <w:marTop w:val="0"/>
      <w:marBottom w:val="0"/>
      <w:divBdr>
        <w:top w:val="none" w:sz="0" w:space="0" w:color="auto"/>
        <w:left w:val="none" w:sz="0" w:space="0" w:color="auto"/>
        <w:bottom w:val="none" w:sz="0" w:space="0" w:color="auto"/>
        <w:right w:val="none" w:sz="0" w:space="0" w:color="auto"/>
      </w:divBdr>
    </w:div>
    <w:div w:id="151913303">
      <w:bodyDiv w:val="1"/>
      <w:marLeft w:val="0"/>
      <w:marRight w:val="0"/>
      <w:marTop w:val="0"/>
      <w:marBottom w:val="0"/>
      <w:divBdr>
        <w:top w:val="none" w:sz="0" w:space="0" w:color="auto"/>
        <w:left w:val="none" w:sz="0" w:space="0" w:color="auto"/>
        <w:bottom w:val="none" w:sz="0" w:space="0" w:color="auto"/>
        <w:right w:val="none" w:sz="0" w:space="0" w:color="auto"/>
      </w:divBdr>
    </w:div>
    <w:div w:id="152796709">
      <w:bodyDiv w:val="1"/>
      <w:marLeft w:val="0"/>
      <w:marRight w:val="0"/>
      <w:marTop w:val="0"/>
      <w:marBottom w:val="0"/>
      <w:divBdr>
        <w:top w:val="none" w:sz="0" w:space="0" w:color="auto"/>
        <w:left w:val="none" w:sz="0" w:space="0" w:color="auto"/>
        <w:bottom w:val="none" w:sz="0" w:space="0" w:color="auto"/>
        <w:right w:val="none" w:sz="0" w:space="0" w:color="auto"/>
      </w:divBdr>
    </w:div>
    <w:div w:id="153185154">
      <w:bodyDiv w:val="1"/>
      <w:marLeft w:val="0"/>
      <w:marRight w:val="0"/>
      <w:marTop w:val="0"/>
      <w:marBottom w:val="0"/>
      <w:divBdr>
        <w:top w:val="none" w:sz="0" w:space="0" w:color="auto"/>
        <w:left w:val="none" w:sz="0" w:space="0" w:color="auto"/>
        <w:bottom w:val="none" w:sz="0" w:space="0" w:color="auto"/>
        <w:right w:val="none" w:sz="0" w:space="0" w:color="auto"/>
      </w:divBdr>
    </w:div>
    <w:div w:id="153421981">
      <w:bodyDiv w:val="1"/>
      <w:marLeft w:val="0"/>
      <w:marRight w:val="0"/>
      <w:marTop w:val="0"/>
      <w:marBottom w:val="0"/>
      <w:divBdr>
        <w:top w:val="none" w:sz="0" w:space="0" w:color="auto"/>
        <w:left w:val="none" w:sz="0" w:space="0" w:color="auto"/>
        <w:bottom w:val="none" w:sz="0" w:space="0" w:color="auto"/>
        <w:right w:val="none" w:sz="0" w:space="0" w:color="auto"/>
      </w:divBdr>
    </w:div>
    <w:div w:id="153572450">
      <w:bodyDiv w:val="1"/>
      <w:marLeft w:val="0"/>
      <w:marRight w:val="0"/>
      <w:marTop w:val="0"/>
      <w:marBottom w:val="0"/>
      <w:divBdr>
        <w:top w:val="none" w:sz="0" w:space="0" w:color="auto"/>
        <w:left w:val="none" w:sz="0" w:space="0" w:color="auto"/>
        <w:bottom w:val="none" w:sz="0" w:space="0" w:color="auto"/>
        <w:right w:val="none" w:sz="0" w:space="0" w:color="auto"/>
      </w:divBdr>
    </w:div>
    <w:div w:id="154032303">
      <w:bodyDiv w:val="1"/>
      <w:marLeft w:val="0"/>
      <w:marRight w:val="0"/>
      <w:marTop w:val="0"/>
      <w:marBottom w:val="0"/>
      <w:divBdr>
        <w:top w:val="none" w:sz="0" w:space="0" w:color="auto"/>
        <w:left w:val="none" w:sz="0" w:space="0" w:color="auto"/>
        <w:bottom w:val="none" w:sz="0" w:space="0" w:color="auto"/>
        <w:right w:val="none" w:sz="0" w:space="0" w:color="auto"/>
      </w:divBdr>
    </w:div>
    <w:div w:id="154297275">
      <w:bodyDiv w:val="1"/>
      <w:marLeft w:val="0"/>
      <w:marRight w:val="0"/>
      <w:marTop w:val="0"/>
      <w:marBottom w:val="0"/>
      <w:divBdr>
        <w:top w:val="none" w:sz="0" w:space="0" w:color="auto"/>
        <w:left w:val="none" w:sz="0" w:space="0" w:color="auto"/>
        <w:bottom w:val="none" w:sz="0" w:space="0" w:color="auto"/>
        <w:right w:val="none" w:sz="0" w:space="0" w:color="auto"/>
      </w:divBdr>
    </w:div>
    <w:div w:id="155074438">
      <w:bodyDiv w:val="1"/>
      <w:marLeft w:val="0"/>
      <w:marRight w:val="0"/>
      <w:marTop w:val="0"/>
      <w:marBottom w:val="0"/>
      <w:divBdr>
        <w:top w:val="none" w:sz="0" w:space="0" w:color="auto"/>
        <w:left w:val="none" w:sz="0" w:space="0" w:color="auto"/>
        <w:bottom w:val="none" w:sz="0" w:space="0" w:color="auto"/>
        <w:right w:val="none" w:sz="0" w:space="0" w:color="auto"/>
      </w:divBdr>
    </w:div>
    <w:div w:id="155583538">
      <w:bodyDiv w:val="1"/>
      <w:marLeft w:val="0"/>
      <w:marRight w:val="0"/>
      <w:marTop w:val="0"/>
      <w:marBottom w:val="0"/>
      <w:divBdr>
        <w:top w:val="none" w:sz="0" w:space="0" w:color="auto"/>
        <w:left w:val="none" w:sz="0" w:space="0" w:color="auto"/>
        <w:bottom w:val="none" w:sz="0" w:space="0" w:color="auto"/>
        <w:right w:val="none" w:sz="0" w:space="0" w:color="auto"/>
      </w:divBdr>
    </w:div>
    <w:div w:id="155608005">
      <w:bodyDiv w:val="1"/>
      <w:marLeft w:val="0"/>
      <w:marRight w:val="0"/>
      <w:marTop w:val="0"/>
      <w:marBottom w:val="0"/>
      <w:divBdr>
        <w:top w:val="none" w:sz="0" w:space="0" w:color="auto"/>
        <w:left w:val="none" w:sz="0" w:space="0" w:color="auto"/>
        <w:bottom w:val="none" w:sz="0" w:space="0" w:color="auto"/>
        <w:right w:val="none" w:sz="0" w:space="0" w:color="auto"/>
      </w:divBdr>
    </w:div>
    <w:div w:id="155999969">
      <w:bodyDiv w:val="1"/>
      <w:marLeft w:val="0"/>
      <w:marRight w:val="0"/>
      <w:marTop w:val="0"/>
      <w:marBottom w:val="0"/>
      <w:divBdr>
        <w:top w:val="none" w:sz="0" w:space="0" w:color="auto"/>
        <w:left w:val="none" w:sz="0" w:space="0" w:color="auto"/>
        <w:bottom w:val="none" w:sz="0" w:space="0" w:color="auto"/>
        <w:right w:val="none" w:sz="0" w:space="0" w:color="auto"/>
      </w:divBdr>
    </w:div>
    <w:div w:id="156501184">
      <w:bodyDiv w:val="1"/>
      <w:marLeft w:val="0"/>
      <w:marRight w:val="0"/>
      <w:marTop w:val="0"/>
      <w:marBottom w:val="0"/>
      <w:divBdr>
        <w:top w:val="none" w:sz="0" w:space="0" w:color="auto"/>
        <w:left w:val="none" w:sz="0" w:space="0" w:color="auto"/>
        <w:bottom w:val="none" w:sz="0" w:space="0" w:color="auto"/>
        <w:right w:val="none" w:sz="0" w:space="0" w:color="auto"/>
      </w:divBdr>
    </w:div>
    <w:div w:id="156700474">
      <w:bodyDiv w:val="1"/>
      <w:marLeft w:val="0"/>
      <w:marRight w:val="0"/>
      <w:marTop w:val="0"/>
      <w:marBottom w:val="0"/>
      <w:divBdr>
        <w:top w:val="none" w:sz="0" w:space="0" w:color="auto"/>
        <w:left w:val="none" w:sz="0" w:space="0" w:color="auto"/>
        <w:bottom w:val="none" w:sz="0" w:space="0" w:color="auto"/>
        <w:right w:val="none" w:sz="0" w:space="0" w:color="auto"/>
      </w:divBdr>
    </w:div>
    <w:div w:id="157313086">
      <w:bodyDiv w:val="1"/>
      <w:marLeft w:val="0"/>
      <w:marRight w:val="0"/>
      <w:marTop w:val="0"/>
      <w:marBottom w:val="0"/>
      <w:divBdr>
        <w:top w:val="none" w:sz="0" w:space="0" w:color="auto"/>
        <w:left w:val="none" w:sz="0" w:space="0" w:color="auto"/>
        <w:bottom w:val="none" w:sz="0" w:space="0" w:color="auto"/>
        <w:right w:val="none" w:sz="0" w:space="0" w:color="auto"/>
      </w:divBdr>
    </w:div>
    <w:div w:id="157353456">
      <w:bodyDiv w:val="1"/>
      <w:marLeft w:val="0"/>
      <w:marRight w:val="0"/>
      <w:marTop w:val="0"/>
      <w:marBottom w:val="0"/>
      <w:divBdr>
        <w:top w:val="none" w:sz="0" w:space="0" w:color="auto"/>
        <w:left w:val="none" w:sz="0" w:space="0" w:color="auto"/>
        <w:bottom w:val="none" w:sz="0" w:space="0" w:color="auto"/>
        <w:right w:val="none" w:sz="0" w:space="0" w:color="auto"/>
      </w:divBdr>
    </w:div>
    <w:div w:id="157501427">
      <w:bodyDiv w:val="1"/>
      <w:marLeft w:val="0"/>
      <w:marRight w:val="0"/>
      <w:marTop w:val="0"/>
      <w:marBottom w:val="0"/>
      <w:divBdr>
        <w:top w:val="none" w:sz="0" w:space="0" w:color="auto"/>
        <w:left w:val="none" w:sz="0" w:space="0" w:color="auto"/>
        <w:bottom w:val="none" w:sz="0" w:space="0" w:color="auto"/>
        <w:right w:val="none" w:sz="0" w:space="0" w:color="auto"/>
      </w:divBdr>
    </w:div>
    <w:div w:id="157502181">
      <w:bodyDiv w:val="1"/>
      <w:marLeft w:val="0"/>
      <w:marRight w:val="0"/>
      <w:marTop w:val="0"/>
      <w:marBottom w:val="0"/>
      <w:divBdr>
        <w:top w:val="none" w:sz="0" w:space="0" w:color="auto"/>
        <w:left w:val="none" w:sz="0" w:space="0" w:color="auto"/>
        <w:bottom w:val="none" w:sz="0" w:space="0" w:color="auto"/>
        <w:right w:val="none" w:sz="0" w:space="0" w:color="auto"/>
      </w:divBdr>
    </w:div>
    <w:div w:id="158035237">
      <w:bodyDiv w:val="1"/>
      <w:marLeft w:val="0"/>
      <w:marRight w:val="0"/>
      <w:marTop w:val="0"/>
      <w:marBottom w:val="0"/>
      <w:divBdr>
        <w:top w:val="none" w:sz="0" w:space="0" w:color="auto"/>
        <w:left w:val="none" w:sz="0" w:space="0" w:color="auto"/>
        <w:bottom w:val="none" w:sz="0" w:space="0" w:color="auto"/>
        <w:right w:val="none" w:sz="0" w:space="0" w:color="auto"/>
      </w:divBdr>
    </w:div>
    <w:div w:id="158231868">
      <w:bodyDiv w:val="1"/>
      <w:marLeft w:val="0"/>
      <w:marRight w:val="0"/>
      <w:marTop w:val="0"/>
      <w:marBottom w:val="0"/>
      <w:divBdr>
        <w:top w:val="none" w:sz="0" w:space="0" w:color="auto"/>
        <w:left w:val="none" w:sz="0" w:space="0" w:color="auto"/>
        <w:bottom w:val="none" w:sz="0" w:space="0" w:color="auto"/>
        <w:right w:val="none" w:sz="0" w:space="0" w:color="auto"/>
      </w:divBdr>
    </w:div>
    <w:div w:id="158272352">
      <w:bodyDiv w:val="1"/>
      <w:marLeft w:val="0"/>
      <w:marRight w:val="0"/>
      <w:marTop w:val="0"/>
      <w:marBottom w:val="0"/>
      <w:divBdr>
        <w:top w:val="none" w:sz="0" w:space="0" w:color="auto"/>
        <w:left w:val="none" w:sz="0" w:space="0" w:color="auto"/>
        <w:bottom w:val="none" w:sz="0" w:space="0" w:color="auto"/>
        <w:right w:val="none" w:sz="0" w:space="0" w:color="auto"/>
      </w:divBdr>
    </w:div>
    <w:div w:id="158473429">
      <w:bodyDiv w:val="1"/>
      <w:marLeft w:val="0"/>
      <w:marRight w:val="0"/>
      <w:marTop w:val="0"/>
      <w:marBottom w:val="0"/>
      <w:divBdr>
        <w:top w:val="none" w:sz="0" w:space="0" w:color="auto"/>
        <w:left w:val="none" w:sz="0" w:space="0" w:color="auto"/>
        <w:bottom w:val="none" w:sz="0" w:space="0" w:color="auto"/>
        <w:right w:val="none" w:sz="0" w:space="0" w:color="auto"/>
      </w:divBdr>
    </w:div>
    <w:div w:id="158543805">
      <w:bodyDiv w:val="1"/>
      <w:marLeft w:val="0"/>
      <w:marRight w:val="0"/>
      <w:marTop w:val="0"/>
      <w:marBottom w:val="0"/>
      <w:divBdr>
        <w:top w:val="none" w:sz="0" w:space="0" w:color="auto"/>
        <w:left w:val="none" w:sz="0" w:space="0" w:color="auto"/>
        <w:bottom w:val="none" w:sz="0" w:space="0" w:color="auto"/>
        <w:right w:val="none" w:sz="0" w:space="0" w:color="auto"/>
      </w:divBdr>
    </w:div>
    <w:div w:id="158811410">
      <w:bodyDiv w:val="1"/>
      <w:marLeft w:val="0"/>
      <w:marRight w:val="0"/>
      <w:marTop w:val="0"/>
      <w:marBottom w:val="0"/>
      <w:divBdr>
        <w:top w:val="none" w:sz="0" w:space="0" w:color="auto"/>
        <w:left w:val="none" w:sz="0" w:space="0" w:color="auto"/>
        <w:bottom w:val="none" w:sz="0" w:space="0" w:color="auto"/>
        <w:right w:val="none" w:sz="0" w:space="0" w:color="auto"/>
      </w:divBdr>
    </w:div>
    <w:div w:id="159348037">
      <w:bodyDiv w:val="1"/>
      <w:marLeft w:val="0"/>
      <w:marRight w:val="0"/>
      <w:marTop w:val="0"/>
      <w:marBottom w:val="0"/>
      <w:divBdr>
        <w:top w:val="none" w:sz="0" w:space="0" w:color="auto"/>
        <w:left w:val="none" w:sz="0" w:space="0" w:color="auto"/>
        <w:bottom w:val="none" w:sz="0" w:space="0" w:color="auto"/>
        <w:right w:val="none" w:sz="0" w:space="0" w:color="auto"/>
      </w:divBdr>
    </w:div>
    <w:div w:id="159349079">
      <w:bodyDiv w:val="1"/>
      <w:marLeft w:val="0"/>
      <w:marRight w:val="0"/>
      <w:marTop w:val="0"/>
      <w:marBottom w:val="0"/>
      <w:divBdr>
        <w:top w:val="none" w:sz="0" w:space="0" w:color="auto"/>
        <w:left w:val="none" w:sz="0" w:space="0" w:color="auto"/>
        <w:bottom w:val="none" w:sz="0" w:space="0" w:color="auto"/>
        <w:right w:val="none" w:sz="0" w:space="0" w:color="auto"/>
      </w:divBdr>
    </w:div>
    <w:div w:id="160050257">
      <w:bodyDiv w:val="1"/>
      <w:marLeft w:val="0"/>
      <w:marRight w:val="0"/>
      <w:marTop w:val="0"/>
      <w:marBottom w:val="0"/>
      <w:divBdr>
        <w:top w:val="none" w:sz="0" w:space="0" w:color="auto"/>
        <w:left w:val="none" w:sz="0" w:space="0" w:color="auto"/>
        <w:bottom w:val="none" w:sz="0" w:space="0" w:color="auto"/>
        <w:right w:val="none" w:sz="0" w:space="0" w:color="auto"/>
      </w:divBdr>
    </w:div>
    <w:div w:id="160699334">
      <w:bodyDiv w:val="1"/>
      <w:marLeft w:val="0"/>
      <w:marRight w:val="0"/>
      <w:marTop w:val="0"/>
      <w:marBottom w:val="0"/>
      <w:divBdr>
        <w:top w:val="none" w:sz="0" w:space="0" w:color="auto"/>
        <w:left w:val="none" w:sz="0" w:space="0" w:color="auto"/>
        <w:bottom w:val="none" w:sz="0" w:space="0" w:color="auto"/>
        <w:right w:val="none" w:sz="0" w:space="0" w:color="auto"/>
      </w:divBdr>
    </w:div>
    <w:div w:id="160968086">
      <w:bodyDiv w:val="1"/>
      <w:marLeft w:val="0"/>
      <w:marRight w:val="0"/>
      <w:marTop w:val="0"/>
      <w:marBottom w:val="0"/>
      <w:divBdr>
        <w:top w:val="none" w:sz="0" w:space="0" w:color="auto"/>
        <w:left w:val="none" w:sz="0" w:space="0" w:color="auto"/>
        <w:bottom w:val="none" w:sz="0" w:space="0" w:color="auto"/>
        <w:right w:val="none" w:sz="0" w:space="0" w:color="auto"/>
      </w:divBdr>
    </w:div>
    <w:div w:id="161042901">
      <w:bodyDiv w:val="1"/>
      <w:marLeft w:val="0"/>
      <w:marRight w:val="0"/>
      <w:marTop w:val="0"/>
      <w:marBottom w:val="0"/>
      <w:divBdr>
        <w:top w:val="none" w:sz="0" w:space="0" w:color="auto"/>
        <w:left w:val="none" w:sz="0" w:space="0" w:color="auto"/>
        <w:bottom w:val="none" w:sz="0" w:space="0" w:color="auto"/>
        <w:right w:val="none" w:sz="0" w:space="0" w:color="auto"/>
      </w:divBdr>
    </w:div>
    <w:div w:id="161238823">
      <w:bodyDiv w:val="1"/>
      <w:marLeft w:val="0"/>
      <w:marRight w:val="0"/>
      <w:marTop w:val="0"/>
      <w:marBottom w:val="0"/>
      <w:divBdr>
        <w:top w:val="none" w:sz="0" w:space="0" w:color="auto"/>
        <w:left w:val="none" w:sz="0" w:space="0" w:color="auto"/>
        <w:bottom w:val="none" w:sz="0" w:space="0" w:color="auto"/>
        <w:right w:val="none" w:sz="0" w:space="0" w:color="auto"/>
      </w:divBdr>
    </w:div>
    <w:div w:id="161312026">
      <w:bodyDiv w:val="1"/>
      <w:marLeft w:val="0"/>
      <w:marRight w:val="0"/>
      <w:marTop w:val="0"/>
      <w:marBottom w:val="0"/>
      <w:divBdr>
        <w:top w:val="none" w:sz="0" w:space="0" w:color="auto"/>
        <w:left w:val="none" w:sz="0" w:space="0" w:color="auto"/>
        <w:bottom w:val="none" w:sz="0" w:space="0" w:color="auto"/>
        <w:right w:val="none" w:sz="0" w:space="0" w:color="auto"/>
      </w:divBdr>
    </w:div>
    <w:div w:id="162674019">
      <w:bodyDiv w:val="1"/>
      <w:marLeft w:val="0"/>
      <w:marRight w:val="0"/>
      <w:marTop w:val="0"/>
      <w:marBottom w:val="0"/>
      <w:divBdr>
        <w:top w:val="none" w:sz="0" w:space="0" w:color="auto"/>
        <w:left w:val="none" w:sz="0" w:space="0" w:color="auto"/>
        <w:bottom w:val="none" w:sz="0" w:space="0" w:color="auto"/>
        <w:right w:val="none" w:sz="0" w:space="0" w:color="auto"/>
      </w:divBdr>
    </w:div>
    <w:div w:id="162816452">
      <w:bodyDiv w:val="1"/>
      <w:marLeft w:val="0"/>
      <w:marRight w:val="0"/>
      <w:marTop w:val="0"/>
      <w:marBottom w:val="0"/>
      <w:divBdr>
        <w:top w:val="none" w:sz="0" w:space="0" w:color="auto"/>
        <w:left w:val="none" w:sz="0" w:space="0" w:color="auto"/>
        <w:bottom w:val="none" w:sz="0" w:space="0" w:color="auto"/>
        <w:right w:val="none" w:sz="0" w:space="0" w:color="auto"/>
      </w:divBdr>
    </w:div>
    <w:div w:id="163670568">
      <w:bodyDiv w:val="1"/>
      <w:marLeft w:val="0"/>
      <w:marRight w:val="0"/>
      <w:marTop w:val="0"/>
      <w:marBottom w:val="0"/>
      <w:divBdr>
        <w:top w:val="none" w:sz="0" w:space="0" w:color="auto"/>
        <w:left w:val="none" w:sz="0" w:space="0" w:color="auto"/>
        <w:bottom w:val="none" w:sz="0" w:space="0" w:color="auto"/>
        <w:right w:val="none" w:sz="0" w:space="0" w:color="auto"/>
      </w:divBdr>
    </w:div>
    <w:div w:id="164055049">
      <w:bodyDiv w:val="1"/>
      <w:marLeft w:val="0"/>
      <w:marRight w:val="0"/>
      <w:marTop w:val="0"/>
      <w:marBottom w:val="0"/>
      <w:divBdr>
        <w:top w:val="none" w:sz="0" w:space="0" w:color="auto"/>
        <w:left w:val="none" w:sz="0" w:space="0" w:color="auto"/>
        <w:bottom w:val="none" w:sz="0" w:space="0" w:color="auto"/>
        <w:right w:val="none" w:sz="0" w:space="0" w:color="auto"/>
      </w:divBdr>
    </w:div>
    <w:div w:id="164056539">
      <w:bodyDiv w:val="1"/>
      <w:marLeft w:val="0"/>
      <w:marRight w:val="0"/>
      <w:marTop w:val="0"/>
      <w:marBottom w:val="0"/>
      <w:divBdr>
        <w:top w:val="none" w:sz="0" w:space="0" w:color="auto"/>
        <w:left w:val="none" w:sz="0" w:space="0" w:color="auto"/>
        <w:bottom w:val="none" w:sz="0" w:space="0" w:color="auto"/>
        <w:right w:val="none" w:sz="0" w:space="0" w:color="auto"/>
      </w:divBdr>
    </w:div>
    <w:div w:id="164633043">
      <w:bodyDiv w:val="1"/>
      <w:marLeft w:val="0"/>
      <w:marRight w:val="0"/>
      <w:marTop w:val="0"/>
      <w:marBottom w:val="0"/>
      <w:divBdr>
        <w:top w:val="none" w:sz="0" w:space="0" w:color="auto"/>
        <w:left w:val="none" w:sz="0" w:space="0" w:color="auto"/>
        <w:bottom w:val="none" w:sz="0" w:space="0" w:color="auto"/>
        <w:right w:val="none" w:sz="0" w:space="0" w:color="auto"/>
      </w:divBdr>
    </w:div>
    <w:div w:id="164636476">
      <w:bodyDiv w:val="1"/>
      <w:marLeft w:val="0"/>
      <w:marRight w:val="0"/>
      <w:marTop w:val="0"/>
      <w:marBottom w:val="0"/>
      <w:divBdr>
        <w:top w:val="none" w:sz="0" w:space="0" w:color="auto"/>
        <w:left w:val="none" w:sz="0" w:space="0" w:color="auto"/>
        <w:bottom w:val="none" w:sz="0" w:space="0" w:color="auto"/>
        <w:right w:val="none" w:sz="0" w:space="0" w:color="auto"/>
      </w:divBdr>
    </w:div>
    <w:div w:id="164981483">
      <w:bodyDiv w:val="1"/>
      <w:marLeft w:val="0"/>
      <w:marRight w:val="0"/>
      <w:marTop w:val="0"/>
      <w:marBottom w:val="0"/>
      <w:divBdr>
        <w:top w:val="none" w:sz="0" w:space="0" w:color="auto"/>
        <w:left w:val="none" w:sz="0" w:space="0" w:color="auto"/>
        <w:bottom w:val="none" w:sz="0" w:space="0" w:color="auto"/>
        <w:right w:val="none" w:sz="0" w:space="0" w:color="auto"/>
      </w:divBdr>
    </w:div>
    <w:div w:id="165364131">
      <w:bodyDiv w:val="1"/>
      <w:marLeft w:val="0"/>
      <w:marRight w:val="0"/>
      <w:marTop w:val="0"/>
      <w:marBottom w:val="0"/>
      <w:divBdr>
        <w:top w:val="none" w:sz="0" w:space="0" w:color="auto"/>
        <w:left w:val="none" w:sz="0" w:space="0" w:color="auto"/>
        <w:bottom w:val="none" w:sz="0" w:space="0" w:color="auto"/>
        <w:right w:val="none" w:sz="0" w:space="0" w:color="auto"/>
      </w:divBdr>
    </w:div>
    <w:div w:id="165948131">
      <w:bodyDiv w:val="1"/>
      <w:marLeft w:val="0"/>
      <w:marRight w:val="0"/>
      <w:marTop w:val="0"/>
      <w:marBottom w:val="0"/>
      <w:divBdr>
        <w:top w:val="none" w:sz="0" w:space="0" w:color="auto"/>
        <w:left w:val="none" w:sz="0" w:space="0" w:color="auto"/>
        <w:bottom w:val="none" w:sz="0" w:space="0" w:color="auto"/>
        <w:right w:val="none" w:sz="0" w:space="0" w:color="auto"/>
      </w:divBdr>
    </w:div>
    <w:div w:id="166409884">
      <w:bodyDiv w:val="1"/>
      <w:marLeft w:val="0"/>
      <w:marRight w:val="0"/>
      <w:marTop w:val="0"/>
      <w:marBottom w:val="0"/>
      <w:divBdr>
        <w:top w:val="none" w:sz="0" w:space="0" w:color="auto"/>
        <w:left w:val="none" w:sz="0" w:space="0" w:color="auto"/>
        <w:bottom w:val="none" w:sz="0" w:space="0" w:color="auto"/>
        <w:right w:val="none" w:sz="0" w:space="0" w:color="auto"/>
      </w:divBdr>
    </w:div>
    <w:div w:id="166411160">
      <w:bodyDiv w:val="1"/>
      <w:marLeft w:val="0"/>
      <w:marRight w:val="0"/>
      <w:marTop w:val="0"/>
      <w:marBottom w:val="0"/>
      <w:divBdr>
        <w:top w:val="none" w:sz="0" w:space="0" w:color="auto"/>
        <w:left w:val="none" w:sz="0" w:space="0" w:color="auto"/>
        <w:bottom w:val="none" w:sz="0" w:space="0" w:color="auto"/>
        <w:right w:val="none" w:sz="0" w:space="0" w:color="auto"/>
      </w:divBdr>
    </w:div>
    <w:div w:id="166604264">
      <w:bodyDiv w:val="1"/>
      <w:marLeft w:val="0"/>
      <w:marRight w:val="0"/>
      <w:marTop w:val="0"/>
      <w:marBottom w:val="0"/>
      <w:divBdr>
        <w:top w:val="none" w:sz="0" w:space="0" w:color="auto"/>
        <w:left w:val="none" w:sz="0" w:space="0" w:color="auto"/>
        <w:bottom w:val="none" w:sz="0" w:space="0" w:color="auto"/>
        <w:right w:val="none" w:sz="0" w:space="0" w:color="auto"/>
      </w:divBdr>
    </w:div>
    <w:div w:id="166792139">
      <w:bodyDiv w:val="1"/>
      <w:marLeft w:val="0"/>
      <w:marRight w:val="0"/>
      <w:marTop w:val="0"/>
      <w:marBottom w:val="0"/>
      <w:divBdr>
        <w:top w:val="none" w:sz="0" w:space="0" w:color="auto"/>
        <w:left w:val="none" w:sz="0" w:space="0" w:color="auto"/>
        <w:bottom w:val="none" w:sz="0" w:space="0" w:color="auto"/>
        <w:right w:val="none" w:sz="0" w:space="0" w:color="auto"/>
      </w:divBdr>
    </w:div>
    <w:div w:id="166940442">
      <w:bodyDiv w:val="1"/>
      <w:marLeft w:val="0"/>
      <w:marRight w:val="0"/>
      <w:marTop w:val="0"/>
      <w:marBottom w:val="0"/>
      <w:divBdr>
        <w:top w:val="none" w:sz="0" w:space="0" w:color="auto"/>
        <w:left w:val="none" w:sz="0" w:space="0" w:color="auto"/>
        <w:bottom w:val="none" w:sz="0" w:space="0" w:color="auto"/>
        <w:right w:val="none" w:sz="0" w:space="0" w:color="auto"/>
      </w:divBdr>
    </w:div>
    <w:div w:id="167212728">
      <w:bodyDiv w:val="1"/>
      <w:marLeft w:val="0"/>
      <w:marRight w:val="0"/>
      <w:marTop w:val="0"/>
      <w:marBottom w:val="0"/>
      <w:divBdr>
        <w:top w:val="none" w:sz="0" w:space="0" w:color="auto"/>
        <w:left w:val="none" w:sz="0" w:space="0" w:color="auto"/>
        <w:bottom w:val="none" w:sz="0" w:space="0" w:color="auto"/>
        <w:right w:val="none" w:sz="0" w:space="0" w:color="auto"/>
      </w:divBdr>
    </w:div>
    <w:div w:id="167212946">
      <w:bodyDiv w:val="1"/>
      <w:marLeft w:val="0"/>
      <w:marRight w:val="0"/>
      <w:marTop w:val="0"/>
      <w:marBottom w:val="0"/>
      <w:divBdr>
        <w:top w:val="none" w:sz="0" w:space="0" w:color="auto"/>
        <w:left w:val="none" w:sz="0" w:space="0" w:color="auto"/>
        <w:bottom w:val="none" w:sz="0" w:space="0" w:color="auto"/>
        <w:right w:val="none" w:sz="0" w:space="0" w:color="auto"/>
      </w:divBdr>
    </w:div>
    <w:div w:id="167448794">
      <w:bodyDiv w:val="1"/>
      <w:marLeft w:val="0"/>
      <w:marRight w:val="0"/>
      <w:marTop w:val="0"/>
      <w:marBottom w:val="0"/>
      <w:divBdr>
        <w:top w:val="none" w:sz="0" w:space="0" w:color="auto"/>
        <w:left w:val="none" w:sz="0" w:space="0" w:color="auto"/>
        <w:bottom w:val="none" w:sz="0" w:space="0" w:color="auto"/>
        <w:right w:val="none" w:sz="0" w:space="0" w:color="auto"/>
      </w:divBdr>
    </w:div>
    <w:div w:id="167790232">
      <w:bodyDiv w:val="1"/>
      <w:marLeft w:val="0"/>
      <w:marRight w:val="0"/>
      <w:marTop w:val="0"/>
      <w:marBottom w:val="0"/>
      <w:divBdr>
        <w:top w:val="none" w:sz="0" w:space="0" w:color="auto"/>
        <w:left w:val="none" w:sz="0" w:space="0" w:color="auto"/>
        <w:bottom w:val="none" w:sz="0" w:space="0" w:color="auto"/>
        <w:right w:val="none" w:sz="0" w:space="0" w:color="auto"/>
      </w:divBdr>
    </w:div>
    <w:div w:id="167912306">
      <w:bodyDiv w:val="1"/>
      <w:marLeft w:val="0"/>
      <w:marRight w:val="0"/>
      <w:marTop w:val="0"/>
      <w:marBottom w:val="0"/>
      <w:divBdr>
        <w:top w:val="none" w:sz="0" w:space="0" w:color="auto"/>
        <w:left w:val="none" w:sz="0" w:space="0" w:color="auto"/>
        <w:bottom w:val="none" w:sz="0" w:space="0" w:color="auto"/>
        <w:right w:val="none" w:sz="0" w:space="0" w:color="auto"/>
      </w:divBdr>
    </w:div>
    <w:div w:id="168371557">
      <w:bodyDiv w:val="1"/>
      <w:marLeft w:val="0"/>
      <w:marRight w:val="0"/>
      <w:marTop w:val="0"/>
      <w:marBottom w:val="0"/>
      <w:divBdr>
        <w:top w:val="none" w:sz="0" w:space="0" w:color="auto"/>
        <w:left w:val="none" w:sz="0" w:space="0" w:color="auto"/>
        <w:bottom w:val="none" w:sz="0" w:space="0" w:color="auto"/>
        <w:right w:val="none" w:sz="0" w:space="0" w:color="auto"/>
      </w:divBdr>
    </w:div>
    <w:div w:id="168452022">
      <w:bodyDiv w:val="1"/>
      <w:marLeft w:val="0"/>
      <w:marRight w:val="0"/>
      <w:marTop w:val="0"/>
      <w:marBottom w:val="0"/>
      <w:divBdr>
        <w:top w:val="none" w:sz="0" w:space="0" w:color="auto"/>
        <w:left w:val="none" w:sz="0" w:space="0" w:color="auto"/>
        <w:bottom w:val="none" w:sz="0" w:space="0" w:color="auto"/>
        <w:right w:val="none" w:sz="0" w:space="0" w:color="auto"/>
      </w:divBdr>
    </w:div>
    <w:div w:id="168644316">
      <w:bodyDiv w:val="1"/>
      <w:marLeft w:val="0"/>
      <w:marRight w:val="0"/>
      <w:marTop w:val="0"/>
      <w:marBottom w:val="0"/>
      <w:divBdr>
        <w:top w:val="none" w:sz="0" w:space="0" w:color="auto"/>
        <w:left w:val="none" w:sz="0" w:space="0" w:color="auto"/>
        <w:bottom w:val="none" w:sz="0" w:space="0" w:color="auto"/>
        <w:right w:val="none" w:sz="0" w:space="0" w:color="auto"/>
      </w:divBdr>
    </w:div>
    <w:div w:id="169371641">
      <w:bodyDiv w:val="1"/>
      <w:marLeft w:val="0"/>
      <w:marRight w:val="0"/>
      <w:marTop w:val="0"/>
      <w:marBottom w:val="0"/>
      <w:divBdr>
        <w:top w:val="none" w:sz="0" w:space="0" w:color="auto"/>
        <w:left w:val="none" w:sz="0" w:space="0" w:color="auto"/>
        <w:bottom w:val="none" w:sz="0" w:space="0" w:color="auto"/>
        <w:right w:val="none" w:sz="0" w:space="0" w:color="auto"/>
      </w:divBdr>
    </w:div>
    <w:div w:id="169685406">
      <w:bodyDiv w:val="1"/>
      <w:marLeft w:val="0"/>
      <w:marRight w:val="0"/>
      <w:marTop w:val="0"/>
      <w:marBottom w:val="0"/>
      <w:divBdr>
        <w:top w:val="none" w:sz="0" w:space="0" w:color="auto"/>
        <w:left w:val="none" w:sz="0" w:space="0" w:color="auto"/>
        <w:bottom w:val="none" w:sz="0" w:space="0" w:color="auto"/>
        <w:right w:val="none" w:sz="0" w:space="0" w:color="auto"/>
      </w:divBdr>
    </w:div>
    <w:div w:id="170146059">
      <w:bodyDiv w:val="1"/>
      <w:marLeft w:val="0"/>
      <w:marRight w:val="0"/>
      <w:marTop w:val="0"/>
      <w:marBottom w:val="0"/>
      <w:divBdr>
        <w:top w:val="none" w:sz="0" w:space="0" w:color="auto"/>
        <w:left w:val="none" w:sz="0" w:space="0" w:color="auto"/>
        <w:bottom w:val="none" w:sz="0" w:space="0" w:color="auto"/>
        <w:right w:val="none" w:sz="0" w:space="0" w:color="auto"/>
      </w:divBdr>
    </w:div>
    <w:div w:id="170684683">
      <w:bodyDiv w:val="1"/>
      <w:marLeft w:val="0"/>
      <w:marRight w:val="0"/>
      <w:marTop w:val="0"/>
      <w:marBottom w:val="0"/>
      <w:divBdr>
        <w:top w:val="none" w:sz="0" w:space="0" w:color="auto"/>
        <w:left w:val="none" w:sz="0" w:space="0" w:color="auto"/>
        <w:bottom w:val="none" w:sz="0" w:space="0" w:color="auto"/>
        <w:right w:val="none" w:sz="0" w:space="0" w:color="auto"/>
      </w:divBdr>
    </w:div>
    <w:div w:id="170878456">
      <w:bodyDiv w:val="1"/>
      <w:marLeft w:val="0"/>
      <w:marRight w:val="0"/>
      <w:marTop w:val="0"/>
      <w:marBottom w:val="0"/>
      <w:divBdr>
        <w:top w:val="none" w:sz="0" w:space="0" w:color="auto"/>
        <w:left w:val="none" w:sz="0" w:space="0" w:color="auto"/>
        <w:bottom w:val="none" w:sz="0" w:space="0" w:color="auto"/>
        <w:right w:val="none" w:sz="0" w:space="0" w:color="auto"/>
      </w:divBdr>
    </w:div>
    <w:div w:id="171653366">
      <w:bodyDiv w:val="1"/>
      <w:marLeft w:val="0"/>
      <w:marRight w:val="0"/>
      <w:marTop w:val="0"/>
      <w:marBottom w:val="0"/>
      <w:divBdr>
        <w:top w:val="none" w:sz="0" w:space="0" w:color="auto"/>
        <w:left w:val="none" w:sz="0" w:space="0" w:color="auto"/>
        <w:bottom w:val="none" w:sz="0" w:space="0" w:color="auto"/>
        <w:right w:val="none" w:sz="0" w:space="0" w:color="auto"/>
      </w:divBdr>
    </w:div>
    <w:div w:id="172305692">
      <w:bodyDiv w:val="1"/>
      <w:marLeft w:val="0"/>
      <w:marRight w:val="0"/>
      <w:marTop w:val="0"/>
      <w:marBottom w:val="0"/>
      <w:divBdr>
        <w:top w:val="none" w:sz="0" w:space="0" w:color="auto"/>
        <w:left w:val="none" w:sz="0" w:space="0" w:color="auto"/>
        <w:bottom w:val="none" w:sz="0" w:space="0" w:color="auto"/>
        <w:right w:val="none" w:sz="0" w:space="0" w:color="auto"/>
      </w:divBdr>
    </w:div>
    <w:div w:id="172768860">
      <w:bodyDiv w:val="1"/>
      <w:marLeft w:val="0"/>
      <w:marRight w:val="0"/>
      <w:marTop w:val="0"/>
      <w:marBottom w:val="0"/>
      <w:divBdr>
        <w:top w:val="none" w:sz="0" w:space="0" w:color="auto"/>
        <w:left w:val="none" w:sz="0" w:space="0" w:color="auto"/>
        <w:bottom w:val="none" w:sz="0" w:space="0" w:color="auto"/>
        <w:right w:val="none" w:sz="0" w:space="0" w:color="auto"/>
      </w:divBdr>
    </w:div>
    <w:div w:id="173081213">
      <w:bodyDiv w:val="1"/>
      <w:marLeft w:val="0"/>
      <w:marRight w:val="0"/>
      <w:marTop w:val="0"/>
      <w:marBottom w:val="0"/>
      <w:divBdr>
        <w:top w:val="none" w:sz="0" w:space="0" w:color="auto"/>
        <w:left w:val="none" w:sz="0" w:space="0" w:color="auto"/>
        <w:bottom w:val="none" w:sz="0" w:space="0" w:color="auto"/>
        <w:right w:val="none" w:sz="0" w:space="0" w:color="auto"/>
      </w:divBdr>
    </w:div>
    <w:div w:id="173691357">
      <w:bodyDiv w:val="1"/>
      <w:marLeft w:val="0"/>
      <w:marRight w:val="0"/>
      <w:marTop w:val="0"/>
      <w:marBottom w:val="0"/>
      <w:divBdr>
        <w:top w:val="none" w:sz="0" w:space="0" w:color="auto"/>
        <w:left w:val="none" w:sz="0" w:space="0" w:color="auto"/>
        <w:bottom w:val="none" w:sz="0" w:space="0" w:color="auto"/>
        <w:right w:val="none" w:sz="0" w:space="0" w:color="auto"/>
      </w:divBdr>
    </w:div>
    <w:div w:id="173736113">
      <w:bodyDiv w:val="1"/>
      <w:marLeft w:val="0"/>
      <w:marRight w:val="0"/>
      <w:marTop w:val="0"/>
      <w:marBottom w:val="0"/>
      <w:divBdr>
        <w:top w:val="none" w:sz="0" w:space="0" w:color="auto"/>
        <w:left w:val="none" w:sz="0" w:space="0" w:color="auto"/>
        <w:bottom w:val="none" w:sz="0" w:space="0" w:color="auto"/>
        <w:right w:val="none" w:sz="0" w:space="0" w:color="auto"/>
      </w:divBdr>
    </w:div>
    <w:div w:id="174348167">
      <w:bodyDiv w:val="1"/>
      <w:marLeft w:val="0"/>
      <w:marRight w:val="0"/>
      <w:marTop w:val="0"/>
      <w:marBottom w:val="0"/>
      <w:divBdr>
        <w:top w:val="none" w:sz="0" w:space="0" w:color="auto"/>
        <w:left w:val="none" w:sz="0" w:space="0" w:color="auto"/>
        <w:bottom w:val="none" w:sz="0" w:space="0" w:color="auto"/>
        <w:right w:val="none" w:sz="0" w:space="0" w:color="auto"/>
      </w:divBdr>
    </w:div>
    <w:div w:id="174803863">
      <w:bodyDiv w:val="1"/>
      <w:marLeft w:val="0"/>
      <w:marRight w:val="0"/>
      <w:marTop w:val="0"/>
      <w:marBottom w:val="0"/>
      <w:divBdr>
        <w:top w:val="none" w:sz="0" w:space="0" w:color="auto"/>
        <w:left w:val="none" w:sz="0" w:space="0" w:color="auto"/>
        <w:bottom w:val="none" w:sz="0" w:space="0" w:color="auto"/>
        <w:right w:val="none" w:sz="0" w:space="0" w:color="auto"/>
      </w:divBdr>
    </w:div>
    <w:div w:id="175000797">
      <w:bodyDiv w:val="1"/>
      <w:marLeft w:val="0"/>
      <w:marRight w:val="0"/>
      <w:marTop w:val="0"/>
      <w:marBottom w:val="0"/>
      <w:divBdr>
        <w:top w:val="none" w:sz="0" w:space="0" w:color="auto"/>
        <w:left w:val="none" w:sz="0" w:space="0" w:color="auto"/>
        <w:bottom w:val="none" w:sz="0" w:space="0" w:color="auto"/>
        <w:right w:val="none" w:sz="0" w:space="0" w:color="auto"/>
      </w:divBdr>
    </w:div>
    <w:div w:id="175314821">
      <w:bodyDiv w:val="1"/>
      <w:marLeft w:val="0"/>
      <w:marRight w:val="0"/>
      <w:marTop w:val="0"/>
      <w:marBottom w:val="0"/>
      <w:divBdr>
        <w:top w:val="none" w:sz="0" w:space="0" w:color="auto"/>
        <w:left w:val="none" w:sz="0" w:space="0" w:color="auto"/>
        <w:bottom w:val="none" w:sz="0" w:space="0" w:color="auto"/>
        <w:right w:val="none" w:sz="0" w:space="0" w:color="auto"/>
      </w:divBdr>
    </w:div>
    <w:div w:id="175657540">
      <w:bodyDiv w:val="1"/>
      <w:marLeft w:val="0"/>
      <w:marRight w:val="0"/>
      <w:marTop w:val="0"/>
      <w:marBottom w:val="0"/>
      <w:divBdr>
        <w:top w:val="none" w:sz="0" w:space="0" w:color="auto"/>
        <w:left w:val="none" w:sz="0" w:space="0" w:color="auto"/>
        <w:bottom w:val="none" w:sz="0" w:space="0" w:color="auto"/>
        <w:right w:val="none" w:sz="0" w:space="0" w:color="auto"/>
      </w:divBdr>
    </w:div>
    <w:div w:id="175778276">
      <w:bodyDiv w:val="1"/>
      <w:marLeft w:val="0"/>
      <w:marRight w:val="0"/>
      <w:marTop w:val="0"/>
      <w:marBottom w:val="0"/>
      <w:divBdr>
        <w:top w:val="none" w:sz="0" w:space="0" w:color="auto"/>
        <w:left w:val="none" w:sz="0" w:space="0" w:color="auto"/>
        <w:bottom w:val="none" w:sz="0" w:space="0" w:color="auto"/>
        <w:right w:val="none" w:sz="0" w:space="0" w:color="auto"/>
      </w:divBdr>
    </w:div>
    <w:div w:id="177503651">
      <w:bodyDiv w:val="1"/>
      <w:marLeft w:val="0"/>
      <w:marRight w:val="0"/>
      <w:marTop w:val="0"/>
      <w:marBottom w:val="0"/>
      <w:divBdr>
        <w:top w:val="none" w:sz="0" w:space="0" w:color="auto"/>
        <w:left w:val="none" w:sz="0" w:space="0" w:color="auto"/>
        <w:bottom w:val="none" w:sz="0" w:space="0" w:color="auto"/>
        <w:right w:val="none" w:sz="0" w:space="0" w:color="auto"/>
      </w:divBdr>
    </w:div>
    <w:div w:id="177819328">
      <w:bodyDiv w:val="1"/>
      <w:marLeft w:val="0"/>
      <w:marRight w:val="0"/>
      <w:marTop w:val="0"/>
      <w:marBottom w:val="0"/>
      <w:divBdr>
        <w:top w:val="none" w:sz="0" w:space="0" w:color="auto"/>
        <w:left w:val="none" w:sz="0" w:space="0" w:color="auto"/>
        <w:bottom w:val="none" w:sz="0" w:space="0" w:color="auto"/>
        <w:right w:val="none" w:sz="0" w:space="0" w:color="auto"/>
      </w:divBdr>
    </w:div>
    <w:div w:id="178198768">
      <w:bodyDiv w:val="1"/>
      <w:marLeft w:val="0"/>
      <w:marRight w:val="0"/>
      <w:marTop w:val="0"/>
      <w:marBottom w:val="0"/>
      <w:divBdr>
        <w:top w:val="none" w:sz="0" w:space="0" w:color="auto"/>
        <w:left w:val="none" w:sz="0" w:space="0" w:color="auto"/>
        <w:bottom w:val="none" w:sz="0" w:space="0" w:color="auto"/>
        <w:right w:val="none" w:sz="0" w:space="0" w:color="auto"/>
      </w:divBdr>
    </w:div>
    <w:div w:id="178323582">
      <w:bodyDiv w:val="1"/>
      <w:marLeft w:val="0"/>
      <w:marRight w:val="0"/>
      <w:marTop w:val="0"/>
      <w:marBottom w:val="0"/>
      <w:divBdr>
        <w:top w:val="none" w:sz="0" w:space="0" w:color="auto"/>
        <w:left w:val="none" w:sz="0" w:space="0" w:color="auto"/>
        <w:bottom w:val="none" w:sz="0" w:space="0" w:color="auto"/>
        <w:right w:val="none" w:sz="0" w:space="0" w:color="auto"/>
      </w:divBdr>
    </w:div>
    <w:div w:id="178550271">
      <w:bodyDiv w:val="1"/>
      <w:marLeft w:val="0"/>
      <w:marRight w:val="0"/>
      <w:marTop w:val="0"/>
      <w:marBottom w:val="0"/>
      <w:divBdr>
        <w:top w:val="none" w:sz="0" w:space="0" w:color="auto"/>
        <w:left w:val="none" w:sz="0" w:space="0" w:color="auto"/>
        <w:bottom w:val="none" w:sz="0" w:space="0" w:color="auto"/>
        <w:right w:val="none" w:sz="0" w:space="0" w:color="auto"/>
      </w:divBdr>
    </w:div>
    <w:div w:id="178810794">
      <w:bodyDiv w:val="1"/>
      <w:marLeft w:val="0"/>
      <w:marRight w:val="0"/>
      <w:marTop w:val="0"/>
      <w:marBottom w:val="0"/>
      <w:divBdr>
        <w:top w:val="none" w:sz="0" w:space="0" w:color="auto"/>
        <w:left w:val="none" w:sz="0" w:space="0" w:color="auto"/>
        <w:bottom w:val="none" w:sz="0" w:space="0" w:color="auto"/>
        <w:right w:val="none" w:sz="0" w:space="0" w:color="auto"/>
      </w:divBdr>
    </w:div>
    <w:div w:id="179010559">
      <w:bodyDiv w:val="1"/>
      <w:marLeft w:val="0"/>
      <w:marRight w:val="0"/>
      <w:marTop w:val="0"/>
      <w:marBottom w:val="0"/>
      <w:divBdr>
        <w:top w:val="none" w:sz="0" w:space="0" w:color="auto"/>
        <w:left w:val="none" w:sz="0" w:space="0" w:color="auto"/>
        <w:bottom w:val="none" w:sz="0" w:space="0" w:color="auto"/>
        <w:right w:val="none" w:sz="0" w:space="0" w:color="auto"/>
      </w:divBdr>
    </w:div>
    <w:div w:id="179437830">
      <w:bodyDiv w:val="1"/>
      <w:marLeft w:val="0"/>
      <w:marRight w:val="0"/>
      <w:marTop w:val="0"/>
      <w:marBottom w:val="0"/>
      <w:divBdr>
        <w:top w:val="none" w:sz="0" w:space="0" w:color="auto"/>
        <w:left w:val="none" w:sz="0" w:space="0" w:color="auto"/>
        <w:bottom w:val="none" w:sz="0" w:space="0" w:color="auto"/>
        <w:right w:val="none" w:sz="0" w:space="0" w:color="auto"/>
      </w:divBdr>
    </w:div>
    <w:div w:id="179635500">
      <w:bodyDiv w:val="1"/>
      <w:marLeft w:val="0"/>
      <w:marRight w:val="0"/>
      <w:marTop w:val="0"/>
      <w:marBottom w:val="0"/>
      <w:divBdr>
        <w:top w:val="none" w:sz="0" w:space="0" w:color="auto"/>
        <w:left w:val="none" w:sz="0" w:space="0" w:color="auto"/>
        <w:bottom w:val="none" w:sz="0" w:space="0" w:color="auto"/>
        <w:right w:val="none" w:sz="0" w:space="0" w:color="auto"/>
      </w:divBdr>
    </w:div>
    <w:div w:id="180052352">
      <w:bodyDiv w:val="1"/>
      <w:marLeft w:val="0"/>
      <w:marRight w:val="0"/>
      <w:marTop w:val="0"/>
      <w:marBottom w:val="0"/>
      <w:divBdr>
        <w:top w:val="none" w:sz="0" w:space="0" w:color="auto"/>
        <w:left w:val="none" w:sz="0" w:space="0" w:color="auto"/>
        <w:bottom w:val="none" w:sz="0" w:space="0" w:color="auto"/>
        <w:right w:val="none" w:sz="0" w:space="0" w:color="auto"/>
      </w:divBdr>
    </w:div>
    <w:div w:id="180554956">
      <w:bodyDiv w:val="1"/>
      <w:marLeft w:val="0"/>
      <w:marRight w:val="0"/>
      <w:marTop w:val="0"/>
      <w:marBottom w:val="0"/>
      <w:divBdr>
        <w:top w:val="none" w:sz="0" w:space="0" w:color="auto"/>
        <w:left w:val="none" w:sz="0" w:space="0" w:color="auto"/>
        <w:bottom w:val="none" w:sz="0" w:space="0" w:color="auto"/>
        <w:right w:val="none" w:sz="0" w:space="0" w:color="auto"/>
      </w:divBdr>
    </w:div>
    <w:div w:id="180777456">
      <w:bodyDiv w:val="1"/>
      <w:marLeft w:val="0"/>
      <w:marRight w:val="0"/>
      <w:marTop w:val="0"/>
      <w:marBottom w:val="0"/>
      <w:divBdr>
        <w:top w:val="none" w:sz="0" w:space="0" w:color="auto"/>
        <w:left w:val="none" w:sz="0" w:space="0" w:color="auto"/>
        <w:bottom w:val="none" w:sz="0" w:space="0" w:color="auto"/>
        <w:right w:val="none" w:sz="0" w:space="0" w:color="auto"/>
      </w:divBdr>
    </w:div>
    <w:div w:id="181477894">
      <w:bodyDiv w:val="1"/>
      <w:marLeft w:val="0"/>
      <w:marRight w:val="0"/>
      <w:marTop w:val="0"/>
      <w:marBottom w:val="0"/>
      <w:divBdr>
        <w:top w:val="none" w:sz="0" w:space="0" w:color="auto"/>
        <w:left w:val="none" w:sz="0" w:space="0" w:color="auto"/>
        <w:bottom w:val="none" w:sz="0" w:space="0" w:color="auto"/>
        <w:right w:val="none" w:sz="0" w:space="0" w:color="auto"/>
      </w:divBdr>
    </w:div>
    <w:div w:id="181556821">
      <w:bodyDiv w:val="1"/>
      <w:marLeft w:val="0"/>
      <w:marRight w:val="0"/>
      <w:marTop w:val="0"/>
      <w:marBottom w:val="0"/>
      <w:divBdr>
        <w:top w:val="none" w:sz="0" w:space="0" w:color="auto"/>
        <w:left w:val="none" w:sz="0" w:space="0" w:color="auto"/>
        <w:bottom w:val="none" w:sz="0" w:space="0" w:color="auto"/>
        <w:right w:val="none" w:sz="0" w:space="0" w:color="auto"/>
      </w:divBdr>
    </w:div>
    <w:div w:id="181632448">
      <w:bodyDiv w:val="1"/>
      <w:marLeft w:val="0"/>
      <w:marRight w:val="0"/>
      <w:marTop w:val="0"/>
      <w:marBottom w:val="0"/>
      <w:divBdr>
        <w:top w:val="none" w:sz="0" w:space="0" w:color="auto"/>
        <w:left w:val="none" w:sz="0" w:space="0" w:color="auto"/>
        <w:bottom w:val="none" w:sz="0" w:space="0" w:color="auto"/>
        <w:right w:val="none" w:sz="0" w:space="0" w:color="auto"/>
      </w:divBdr>
    </w:div>
    <w:div w:id="182549453">
      <w:bodyDiv w:val="1"/>
      <w:marLeft w:val="0"/>
      <w:marRight w:val="0"/>
      <w:marTop w:val="0"/>
      <w:marBottom w:val="0"/>
      <w:divBdr>
        <w:top w:val="none" w:sz="0" w:space="0" w:color="auto"/>
        <w:left w:val="none" w:sz="0" w:space="0" w:color="auto"/>
        <w:bottom w:val="none" w:sz="0" w:space="0" w:color="auto"/>
        <w:right w:val="none" w:sz="0" w:space="0" w:color="auto"/>
      </w:divBdr>
    </w:div>
    <w:div w:id="183134685">
      <w:bodyDiv w:val="1"/>
      <w:marLeft w:val="0"/>
      <w:marRight w:val="0"/>
      <w:marTop w:val="0"/>
      <w:marBottom w:val="0"/>
      <w:divBdr>
        <w:top w:val="none" w:sz="0" w:space="0" w:color="auto"/>
        <w:left w:val="none" w:sz="0" w:space="0" w:color="auto"/>
        <w:bottom w:val="none" w:sz="0" w:space="0" w:color="auto"/>
        <w:right w:val="none" w:sz="0" w:space="0" w:color="auto"/>
      </w:divBdr>
    </w:div>
    <w:div w:id="183442617">
      <w:bodyDiv w:val="1"/>
      <w:marLeft w:val="0"/>
      <w:marRight w:val="0"/>
      <w:marTop w:val="0"/>
      <w:marBottom w:val="0"/>
      <w:divBdr>
        <w:top w:val="none" w:sz="0" w:space="0" w:color="auto"/>
        <w:left w:val="none" w:sz="0" w:space="0" w:color="auto"/>
        <w:bottom w:val="none" w:sz="0" w:space="0" w:color="auto"/>
        <w:right w:val="none" w:sz="0" w:space="0" w:color="auto"/>
      </w:divBdr>
    </w:div>
    <w:div w:id="183789130">
      <w:bodyDiv w:val="1"/>
      <w:marLeft w:val="0"/>
      <w:marRight w:val="0"/>
      <w:marTop w:val="0"/>
      <w:marBottom w:val="0"/>
      <w:divBdr>
        <w:top w:val="none" w:sz="0" w:space="0" w:color="auto"/>
        <w:left w:val="none" w:sz="0" w:space="0" w:color="auto"/>
        <w:bottom w:val="none" w:sz="0" w:space="0" w:color="auto"/>
        <w:right w:val="none" w:sz="0" w:space="0" w:color="auto"/>
      </w:divBdr>
    </w:div>
    <w:div w:id="183902305">
      <w:bodyDiv w:val="1"/>
      <w:marLeft w:val="0"/>
      <w:marRight w:val="0"/>
      <w:marTop w:val="0"/>
      <w:marBottom w:val="0"/>
      <w:divBdr>
        <w:top w:val="none" w:sz="0" w:space="0" w:color="auto"/>
        <w:left w:val="none" w:sz="0" w:space="0" w:color="auto"/>
        <w:bottom w:val="none" w:sz="0" w:space="0" w:color="auto"/>
        <w:right w:val="none" w:sz="0" w:space="0" w:color="auto"/>
      </w:divBdr>
    </w:div>
    <w:div w:id="184291496">
      <w:bodyDiv w:val="1"/>
      <w:marLeft w:val="0"/>
      <w:marRight w:val="0"/>
      <w:marTop w:val="0"/>
      <w:marBottom w:val="0"/>
      <w:divBdr>
        <w:top w:val="none" w:sz="0" w:space="0" w:color="auto"/>
        <w:left w:val="none" w:sz="0" w:space="0" w:color="auto"/>
        <w:bottom w:val="none" w:sz="0" w:space="0" w:color="auto"/>
        <w:right w:val="none" w:sz="0" w:space="0" w:color="auto"/>
      </w:divBdr>
    </w:div>
    <w:div w:id="186023584">
      <w:bodyDiv w:val="1"/>
      <w:marLeft w:val="0"/>
      <w:marRight w:val="0"/>
      <w:marTop w:val="0"/>
      <w:marBottom w:val="0"/>
      <w:divBdr>
        <w:top w:val="none" w:sz="0" w:space="0" w:color="auto"/>
        <w:left w:val="none" w:sz="0" w:space="0" w:color="auto"/>
        <w:bottom w:val="none" w:sz="0" w:space="0" w:color="auto"/>
        <w:right w:val="none" w:sz="0" w:space="0" w:color="auto"/>
      </w:divBdr>
    </w:div>
    <w:div w:id="186457125">
      <w:bodyDiv w:val="1"/>
      <w:marLeft w:val="0"/>
      <w:marRight w:val="0"/>
      <w:marTop w:val="0"/>
      <w:marBottom w:val="0"/>
      <w:divBdr>
        <w:top w:val="none" w:sz="0" w:space="0" w:color="auto"/>
        <w:left w:val="none" w:sz="0" w:space="0" w:color="auto"/>
        <w:bottom w:val="none" w:sz="0" w:space="0" w:color="auto"/>
        <w:right w:val="none" w:sz="0" w:space="0" w:color="auto"/>
      </w:divBdr>
    </w:div>
    <w:div w:id="186989816">
      <w:bodyDiv w:val="1"/>
      <w:marLeft w:val="0"/>
      <w:marRight w:val="0"/>
      <w:marTop w:val="0"/>
      <w:marBottom w:val="0"/>
      <w:divBdr>
        <w:top w:val="none" w:sz="0" w:space="0" w:color="auto"/>
        <w:left w:val="none" w:sz="0" w:space="0" w:color="auto"/>
        <w:bottom w:val="none" w:sz="0" w:space="0" w:color="auto"/>
        <w:right w:val="none" w:sz="0" w:space="0" w:color="auto"/>
      </w:divBdr>
    </w:div>
    <w:div w:id="187186243">
      <w:bodyDiv w:val="1"/>
      <w:marLeft w:val="0"/>
      <w:marRight w:val="0"/>
      <w:marTop w:val="0"/>
      <w:marBottom w:val="0"/>
      <w:divBdr>
        <w:top w:val="none" w:sz="0" w:space="0" w:color="auto"/>
        <w:left w:val="none" w:sz="0" w:space="0" w:color="auto"/>
        <w:bottom w:val="none" w:sz="0" w:space="0" w:color="auto"/>
        <w:right w:val="none" w:sz="0" w:space="0" w:color="auto"/>
      </w:divBdr>
    </w:div>
    <w:div w:id="187260349">
      <w:bodyDiv w:val="1"/>
      <w:marLeft w:val="0"/>
      <w:marRight w:val="0"/>
      <w:marTop w:val="0"/>
      <w:marBottom w:val="0"/>
      <w:divBdr>
        <w:top w:val="none" w:sz="0" w:space="0" w:color="auto"/>
        <w:left w:val="none" w:sz="0" w:space="0" w:color="auto"/>
        <w:bottom w:val="none" w:sz="0" w:space="0" w:color="auto"/>
        <w:right w:val="none" w:sz="0" w:space="0" w:color="auto"/>
      </w:divBdr>
    </w:div>
    <w:div w:id="187371711">
      <w:bodyDiv w:val="1"/>
      <w:marLeft w:val="0"/>
      <w:marRight w:val="0"/>
      <w:marTop w:val="0"/>
      <w:marBottom w:val="0"/>
      <w:divBdr>
        <w:top w:val="none" w:sz="0" w:space="0" w:color="auto"/>
        <w:left w:val="none" w:sz="0" w:space="0" w:color="auto"/>
        <w:bottom w:val="none" w:sz="0" w:space="0" w:color="auto"/>
        <w:right w:val="none" w:sz="0" w:space="0" w:color="auto"/>
      </w:divBdr>
    </w:div>
    <w:div w:id="187453663">
      <w:bodyDiv w:val="1"/>
      <w:marLeft w:val="0"/>
      <w:marRight w:val="0"/>
      <w:marTop w:val="0"/>
      <w:marBottom w:val="0"/>
      <w:divBdr>
        <w:top w:val="none" w:sz="0" w:space="0" w:color="auto"/>
        <w:left w:val="none" w:sz="0" w:space="0" w:color="auto"/>
        <w:bottom w:val="none" w:sz="0" w:space="0" w:color="auto"/>
        <w:right w:val="none" w:sz="0" w:space="0" w:color="auto"/>
      </w:divBdr>
    </w:div>
    <w:div w:id="187790854">
      <w:bodyDiv w:val="1"/>
      <w:marLeft w:val="0"/>
      <w:marRight w:val="0"/>
      <w:marTop w:val="0"/>
      <w:marBottom w:val="0"/>
      <w:divBdr>
        <w:top w:val="none" w:sz="0" w:space="0" w:color="auto"/>
        <w:left w:val="none" w:sz="0" w:space="0" w:color="auto"/>
        <w:bottom w:val="none" w:sz="0" w:space="0" w:color="auto"/>
        <w:right w:val="none" w:sz="0" w:space="0" w:color="auto"/>
      </w:divBdr>
    </w:div>
    <w:div w:id="188573559">
      <w:bodyDiv w:val="1"/>
      <w:marLeft w:val="0"/>
      <w:marRight w:val="0"/>
      <w:marTop w:val="0"/>
      <w:marBottom w:val="0"/>
      <w:divBdr>
        <w:top w:val="none" w:sz="0" w:space="0" w:color="auto"/>
        <w:left w:val="none" w:sz="0" w:space="0" w:color="auto"/>
        <w:bottom w:val="none" w:sz="0" w:space="0" w:color="auto"/>
        <w:right w:val="none" w:sz="0" w:space="0" w:color="auto"/>
      </w:divBdr>
    </w:div>
    <w:div w:id="188883277">
      <w:bodyDiv w:val="1"/>
      <w:marLeft w:val="0"/>
      <w:marRight w:val="0"/>
      <w:marTop w:val="0"/>
      <w:marBottom w:val="0"/>
      <w:divBdr>
        <w:top w:val="none" w:sz="0" w:space="0" w:color="auto"/>
        <w:left w:val="none" w:sz="0" w:space="0" w:color="auto"/>
        <w:bottom w:val="none" w:sz="0" w:space="0" w:color="auto"/>
        <w:right w:val="none" w:sz="0" w:space="0" w:color="auto"/>
      </w:divBdr>
    </w:div>
    <w:div w:id="189298716">
      <w:bodyDiv w:val="1"/>
      <w:marLeft w:val="0"/>
      <w:marRight w:val="0"/>
      <w:marTop w:val="0"/>
      <w:marBottom w:val="0"/>
      <w:divBdr>
        <w:top w:val="none" w:sz="0" w:space="0" w:color="auto"/>
        <w:left w:val="none" w:sz="0" w:space="0" w:color="auto"/>
        <w:bottom w:val="none" w:sz="0" w:space="0" w:color="auto"/>
        <w:right w:val="none" w:sz="0" w:space="0" w:color="auto"/>
      </w:divBdr>
    </w:div>
    <w:div w:id="190145937">
      <w:bodyDiv w:val="1"/>
      <w:marLeft w:val="0"/>
      <w:marRight w:val="0"/>
      <w:marTop w:val="0"/>
      <w:marBottom w:val="0"/>
      <w:divBdr>
        <w:top w:val="none" w:sz="0" w:space="0" w:color="auto"/>
        <w:left w:val="none" w:sz="0" w:space="0" w:color="auto"/>
        <w:bottom w:val="none" w:sz="0" w:space="0" w:color="auto"/>
        <w:right w:val="none" w:sz="0" w:space="0" w:color="auto"/>
      </w:divBdr>
    </w:div>
    <w:div w:id="190537224">
      <w:bodyDiv w:val="1"/>
      <w:marLeft w:val="0"/>
      <w:marRight w:val="0"/>
      <w:marTop w:val="0"/>
      <w:marBottom w:val="0"/>
      <w:divBdr>
        <w:top w:val="none" w:sz="0" w:space="0" w:color="auto"/>
        <w:left w:val="none" w:sz="0" w:space="0" w:color="auto"/>
        <w:bottom w:val="none" w:sz="0" w:space="0" w:color="auto"/>
        <w:right w:val="none" w:sz="0" w:space="0" w:color="auto"/>
      </w:divBdr>
    </w:div>
    <w:div w:id="190996601">
      <w:bodyDiv w:val="1"/>
      <w:marLeft w:val="0"/>
      <w:marRight w:val="0"/>
      <w:marTop w:val="0"/>
      <w:marBottom w:val="0"/>
      <w:divBdr>
        <w:top w:val="none" w:sz="0" w:space="0" w:color="auto"/>
        <w:left w:val="none" w:sz="0" w:space="0" w:color="auto"/>
        <w:bottom w:val="none" w:sz="0" w:space="0" w:color="auto"/>
        <w:right w:val="none" w:sz="0" w:space="0" w:color="auto"/>
      </w:divBdr>
    </w:div>
    <w:div w:id="191118458">
      <w:bodyDiv w:val="1"/>
      <w:marLeft w:val="0"/>
      <w:marRight w:val="0"/>
      <w:marTop w:val="0"/>
      <w:marBottom w:val="0"/>
      <w:divBdr>
        <w:top w:val="none" w:sz="0" w:space="0" w:color="auto"/>
        <w:left w:val="none" w:sz="0" w:space="0" w:color="auto"/>
        <w:bottom w:val="none" w:sz="0" w:space="0" w:color="auto"/>
        <w:right w:val="none" w:sz="0" w:space="0" w:color="auto"/>
      </w:divBdr>
    </w:div>
    <w:div w:id="191304439">
      <w:bodyDiv w:val="1"/>
      <w:marLeft w:val="0"/>
      <w:marRight w:val="0"/>
      <w:marTop w:val="0"/>
      <w:marBottom w:val="0"/>
      <w:divBdr>
        <w:top w:val="none" w:sz="0" w:space="0" w:color="auto"/>
        <w:left w:val="none" w:sz="0" w:space="0" w:color="auto"/>
        <w:bottom w:val="none" w:sz="0" w:space="0" w:color="auto"/>
        <w:right w:val="none" w:sz="0" w:space="0" w:color="auto"/>
      </w:divBdr>
    </w:div>
    <w:div w:id="191311066">
      <w:bodyDiv w:val="1"/>
      <w:marLeft w:val="0"/>
      <w:marRight w:val="0"/>
      <w:marTop w:val="0"/>
      <w:marBottom w:val="0"/>
      <w:divBdr>
        <w:top w:val="none" w:sz="0" w:space="0" w:color="auto"/>
        <w:left w:val="none" w:sz="0" w:space="0" w:color="auto"/>
        <w:bottom w:val="none" w:sz="0" w:space="0" w:color="auto"/>
        <w:right w:val="none" w:sz="0" w:space="0" w:color="auto"/>
      </w:divBdr>
    </w:div>
    <w:div w:id="191958156">
      <w:bodyDiv w:val="1"/>
      <w:marLeft w:val="0"/>
      <w:marRight w:val="0"/>
      <w:marTop w:val="0"/>
      <w:marBottom w:val="0"/>
      <w:divBdr>
        <w:top w:val="none" w:sz="0" w:space="0" w:color="auto"/>
        <w:left w:val="none" w:sz="0" w:space="0" w:color="auto"/>
        <w:bottom w:val="none" w:sz="0" w:space="0" w:color="auto"/>
        <w:right w:val="none" w:sz="0" w:space="0" w:color="auto"/>
      </w:divBdr>
    </w:div>
    <w:div w:id="192766387">
      <w:bodyDiv w:val="1"/>
      <w:marLeft w:val="0"/>
      <w:marRight w:val="0"/>
      <w:marTop w:val="0"/>
      <w:marBottom w:val="0"/>
      <w:divBdr>
        <w:top w:val="none" w:sz="0" w:space="0" w:color="auto"/>
        <w:left w:val="none" w:sz="0" w:space="0" w:color="auto"/>
        <w:bottom w:val="none" w:sz="0" w:space="0" w:color="auto"/>
        <w:right w:val="none" w:sz="0" w:space="0" w:color="auto"/>
      </w:divBdr>
    </w:div>
    <w:div w:id="193344519">
      <w:bodyDiv w:val="1"/>
      <w:marLeft w:val="0"/>
      <w:marRight w:val="0"/>
      <w:marTop w:val="0"/>
      <w:marBottom w:val="0"/>
      <w:divBdr>
        <w:top w:val="none" w:sz="0" w:space="0" w:color="auto"/>
        <w:left w:val="none" w:sz="0" w:space="0" w:color="auto"/>
        <w:bottom w:val="none" w:sz="0" w:space="0" w:color="auto"/>
        <w:right w:val="none" w:sz="0" w:space="0" w:color="auto"/>
      </w:divBdr>
    </w:div>
    <w:div w:id="194849063">
      <w:bodyDiv w:val="1"/>
      <w:marLeft w:val="0"/>
      <w:marRight w:val="0"/>
      <w:marTop w:val="0"/>
      <w:marBottom w:val="0"/>
      <w:divBdr>
        <w:top w:val="none" w:sz="0" w:space="0" w:color="auto"/>
        <w:left w:val="none" w:sz="0" w:space="0" w:color="auto"/>
        <w:bottom w:val="none" w:sz="0" w:space="0" w:color="auto"/>
        <w:right w:val="none" w:sz="0" w:space="0" w:color="auto"/>
      </w:divBdr>
    </w:div>
    <w:div w:id="195041315">
      <w:bodyDiv w:val="1"/>
      <w:marLeft w:val="0"/>
      <w:marRight w:val="0"/>
      <w:marTop w:val="0"/>
      <w:marBottom w:val="0"/>
      <w:divBdr>
        <w:top w:val="none" w:sz="0" w:space="0" w:color="auto"/>
        <w:left w:val="none" w:sz="0" w:space="0" w:color="auto"/>
        <w:bottom w:val="none" w:sz="0" w:space="0" w:color="auto"/>
        <w:right w:val="none" w:sz="0" w:space="0" w:color="auto"/>
      </w:divBdr>
    </w:div>
    <w:div w:id="195236370">
      <w:bodyDiv w:val="1"/>
      <w:marLeft w:val="0"/>
      <w:marRight w:val="0"/>
      <w:marTop w:val="0"/>
      <w:marBottom w:val="0"/>
      <w:divBdr>
        <w:top w:val="none" w:sz="0" w:space="0" w:color="auto"/>
        <w:left w:val="none" w:sz="0" w:space="0" w:color="auto"/>
        <w:bottom w:val="none" w:sz="0" w:space="0" w:color="auto"/>
        <w:right w:val="none" w:sz="0" w:space="0" w:color="auto"/>
      </w:divBdr>
    </w:div>
    <w:div w:id="195625894">
      <w:bodyDiv w:val="1"/>
      <w:marLeft w:val="0"/>
      <w:marRight w:val="0"/>
      <w:marTop w:val="0"/>
      <w:marBottom w:val="0"/>
      <w:divBdr>
        <w:top w:val="none" w:sz="0" w:space="0" w:color="auto"/>
        <w:left w:val="none" w:sz="0" w:space="0" w:color="auto"/>
        <w:bottom w:val="none" w:sz="0" w:space="0" w:color="auto"/>
        <w:right w:val="none" w:sz="0" w:space="0" w:color="auto"/>
      </w:divBdr>
    </w:div>
    <w:div w:id="195704843">
      <w:bodyDiv w:val="1"/>
      <w:marLeft w:val="0"/>
      <w:marRight w:val="0"/>
      <w:marTop w:val="0"/>
      <w:marBottom w:val="0"/>
      <w:divBdr>
        <w:top w:val="none" w:sz="0" w:space="0" w:color="auto"/>
        <w:left w:val="none" w:sz="0" w:space="0" w:color="auto"/>
        <w:bottom w:val="none" w:sz="0" w:space="0" w:color="auto"/>
        <w:right w:val="none" w:sz="0" w:space="0" w:color="auto"/>
      </w:divBdr>
    </w:div>
    <w:div w:id="196044260">
      <w:bodyDiv w:val="1"/>
      <w:marLeft w:val="0"/>
      <w:marRight w:val="0"/>
      <w:marTop w:val="0"/>
      <w:marBottom w:val="0"/>
      <w:divBdr>
        <w:top w:val="none" w:sz="0" w:space="0" w:color="auto"/>
        <w:left w:val="none" w:sz="0" w:space="0" w:color="auto"/>
        <w:bottom w:val="none" w:sz="0" w:space="0" w:color="auto"/>
        <w:right w:val="none" w:sz="0" w:space="0" w:color="auto"/>
      </w:divBdr>
    </w:div>
    <w:div w:id="196433966">
      <w:bodyDiv w:val="1"/>
      <w:marLeft w:val="0"/>
      <w:marRight w:val="0"/>
      <w:marTop w:val="0"/>
      <w:marBottom w:val="0"/>
      <w:divBdr>
        <w:top w:val="none" w:sz="0" w:space="0" w:color="auto"/>
        <w:left w:val="none" w:sz="0" w:space="0" w:color="auto"/>
        <w:bottom w:val="none" w:sz="0" w:space="0" w:color="auto"/>
        <w:right w:val="none" w:sz="0" w:space="0" w:color="auto"/>
      </w:divBdr>
    </w:div>
    <w:div w:id="197208970">
      <w:bodyDiv w:val="1"/>
      <w:marLeft w:val="0"/>
      <w:marRight w:val="0"/>
      <w:marTop w:val="0"/>
      <w:marBottom w:val="0"/>
      <w:divBdr>
        <w:top w:val="none" w:sz="0" w:space="0" w:color="auto"/>
        <w:left w:val="none" w:sz="0" w:space="0" w:color="auto"/>
        <w:bottom w:val="none" w:sz="0" w:space="0" w:color="auto"/>
        <w:right w:val="none" w:sz="0" w:space="0" w:color="auto"/>
      </w:divBdr>
    </w:div>
    <w:div w:id="197277984">
      <w:bodyDiv w:val="1"/>
      <w:marLeft w:val="0"/>
      <w:marRight w:val="0"/>
      <w:marTop w:val="0"/>
      <w:marBottom w:val="0"/>
      <w:divBdr>
        <w:top w:val="none" w:sz="0" w:space="0" w:color="auto"/>
        <w:left w:val="none" w:sz="0" w:space="0" w:color="auto"/>
        <w:bottom w:val="none" w:sz="0" w:space="0" w:color="auto"/>
        <w:right w:val="none" w:sz="0" w:space="0" w:color="auto"/>
      </w:divBdr>
    </w:div>
    <w:div w:id="198783299">
      <w:bodyDiv w:val="1"/>
      <w:marLeft w:val="0"/>
      <w:marRight w:val="0"/>
      <w:marTop w:val="0"/>
      <w:marBottom w:val="0"/>
      <w:divBdr>
        <w:top w:val="none" w:sz="0" w:space="0" w:color="auto"/>
        <w:left w:val="none" w:sz="0" w:space="0" w:color="auto"/>
        <w:bottom w:val="none" w:sz="0" w:space="0" w:color="auto"/>
        <w:right w:val="none" w:sz="0" w:space="0" w:color="auto"/>
      </w:divBdr>
    </w:div>
    <w:div w:id="199057036">
      <w:bodyDiv w:val="1"/>
      <w:marLeft w:val="0"/>
      <w:marRight w:val="0"/>
      <w:marTop w:val="0"/>
      <w:marBottom w:val="0"/>
      <w:divBdr>
        <w:top w:val="none" w:sz="0" w:space="0" w:color="auto"/>
        <w:left w:val="none" w:sz="0" w:space="0" w:color="auto"/>
        <w:bottom w:val="none" w:sz="0" w:space="0" w:color="auto"/>
        <w:right w:val="none" w:sz="0" w:space="0" w:color="auto"/>
      </w:divBdr>
    </w:div>
    <w:div w:id="199100084">
      <w:bodyDiv w:val="1"/>
      <w:marLeft w:val="0"/>
      <w:marRight w:val="0"/>
      <w:marTop w:val="0"/>
      <w:marBottom w:val="0"/>
      <w:divBdr>
        <w:top w:val="none" w:sz="0" w:space="0" w:color="auto"/>
        <w:left w:val="none" w:sz="0" w:space="0" w:color="auto"/>
        <w:bottom w:val="none" w:sz="0" w:space="0" w:color="auto"/>
        <w:right w:val="none" w:sz="0" w:space="0" w:color="auto"/>
      </w:divBdr>
    </w:div>
    <w:div w:id="199172115">
      <w:bodyDiv w:val="1"/>
      <w:marLeft w:val="0"/>
      <w:marRight w:val="0"/>
      <w:marTop w:val="0"/>
      <w:marBottom w:val="0"/>
      <w:divBdr>
        <w:top w:val="none" w:sz="0" w:space="0" w:color="auto"/>
        <w:left w:val="none" w:sz="0" w:space="0" w:color="auto"/>
        <w:bottom w:val="none" w:sz="0" w:space="0" w:color="auto"/>
        <w:right w:val="none" w:sz="0" w:space="0" w:color="auto"/>
      </w:divBdr>
    </w:div>
    <w:div w:id="199321540">
      <w:bodyDiv w:val="1"/>
      <w:marLeft w:val="0"/>
      <w:marRight w:val="0"/>
      <w:marTop w:val="0"/>
      <w:marBottom w:val="0"/>
      <w:divBdr>
        <w:top w:val="none" w:sz="0" w:space="0" w:color="auto"/>
        <w:left w:val="none" w:sz="0" w:space="0" w:color="auto"/>
        <w:bottom w:val="none" w:sz="0" w:space="0" w:color="auto"/>
        <w:right w:val="none" w:sz="0" w:space="0" w:color="auto"/>
      </w:divBdr>
    </w:div>
    <w:div w:id="200363025">
      <w:bodyDiv w:val="1"/>
      <w:marLeft w:val="0"/>
      <w:marRight w:val="0"/>
      <w:marTop w:val="0"/>
      <w:marBottom w:val="0"/>
      <w:divBdr>
        <w:top w:val="none" w:sz="0" w:space="0" w:color="auto"/>
        <w:left w:val="none" w:sz="0" w:space="0" w:color="auto"/>
        <w:bottom w:val="none" w:sz="0" w:space="0" w:color="auto"/>
        <w:right w:val="none" w:sz="0" w:space="0" w:color="auto"/>
      </w:divBdr>
    </w:div>
    <w:div w:id="200558618">
      <w:bodyDiv w:val="1"/>
      <w:marLeft w:val="0"/>
      <w:marRight w:val="0"/>
      <w:marTop w:val="0"/>
      <w:marBottom w:val="0"/>
      <w:divBdr>
        <w:top w:val="none" w:sz="0" w:space="0" w:color="auto"/>
        <w:left w:val="none" w:sz="0" w:space="0" w:color="auto"/>
        <w:bottom w:val="none" w:sz="0" w:space="0" w:color="auto"/>
        <w:right w:val="none" w:sz="0" w:space="0" w:color="auto"/>
      </w:divBdr>
    </w:div>
    <w:div w:id="200671952">
      <w:bodyDiv w:val="1"/>
      <w:marLeft w:val="0"/>
      <w:marRight w:val="0"/>
      <w:marTop w:val="0"/>
      <w:marBottom w:val="0"/>
      <w:divBdr>
        <w:top w:val="none" w:sz="0" w:space="0" w:color="auto"/>
        <w:left w:val="none" w:sz="0" w:space="0" w:color="auto"/>
        <w:bottom w:val="none" w:sz="0" w:space="0" w:color="auto"/>
        <w:right w:val="none" w:sz="0" w:space="0" w:color="auto"/>
      </w:divBdr>
    </w:div>
    <w:div w:id="201599666">
      <w:bodyDiv w:val="1"/>
      <w:marLeft w:val="0"/>
      <w:marRight w:val="0"/>
      <w:marTop w:val="0"/>
      <w:marBottom w:val="0"/>
      <w:divBdr>
        <w:top w:val="none" w:sz="0" w:space="0" w:color="auto"/>
        <w:left w:val="none" w:sz="0" w:space="0" w:color="auto"/>
        <w:bottom w:val="none" w:sz="0" w:space="0" w:color="auto"/>
        <w:right w:val="none" w:sz="0" w:space="0" w:color="auto"/>
      </w:divBdr>
    </w:div>
    <w:div w:id="201745204">
      <w:bodyDiv w:val="1"/>
      <w:marLeft w:val="0"/>
      <w:marRight w:val="0"/>
      <w:marTop w:val="0"/>
      <w:marBottom w:val="0"/>
      <w:divBdr>
        <w:top w:val="none" w:sz="0" w:space="0" w:color="auto"/>
        <w:left w:val="none" w:sz="0" w:space="0" w:color="auto"/>
        <w:bottom w:val="none" w:sz="0" w:space="0" w:color="auto"/>
        <w:right w:val="none" w:sz="0" w:space="0" w:color="auto"/>
      </w:divBdr>
    </w:div>
    <w:div w:id="201943428">
      <w:bodyDiv w:val="1"/>
      <w:marLeft w:val="0"/>
      <w:marRight w:val="0"/>
      <w:marTop w:val="0"/>
      <w:marBottom w:val="0"/>
      <w:divBdr>
        <w:top w:val="none" w:sz="0" w:space="0" w:color="auto"/>
        <w:left w:val="none" w:sz="0" w:space="0" w:color="auto"/>
        <w:bottom w:val="none" w:sz="0" w:space="0" w:color="auto"/>
        <w:right w:val="none" w:sz="0" w:space="0" w:color="auto"/>
      </w:divBdr>
    </w:div>
    <w:div w:id="202251051">
      <w:bodyDiv w:val="1"/>
      <w:marLeft w:val="0"/>
      <w:marRight w:val="0"/>
      <w:marTop w:val="0"/>
      <w:marBottom w:val="0"/>
      <w:divBdr>
        <w:top w:val="none" w:sz="0" w:space="0" w:color="auto"/>
        <w:left w:val="none" w:sz="0" w:space="0" w:color="auto"/>
        <w:bottom w:val="none" w:sz="0" w:space="0" w:color="auto"/>
        <w:right w:val="none" w:sz="0" w:space="0" w:color="auto"/>
      </w:divBdr>
    </w:div>
    <w:div w:id="202333065">
      <w:bodyDiv w:val="1"/>
      <w:marLeft w:val="0"/>
      <w:marRight w:val="0"/>
      <w:marTop w:val="0"/>
      <w:marBottom w:val="0"/>
      <w:divBdr>
        <w:top w:val="none" w:sz="0" w:space="0" w:color="auto"/>
        <w:left w:val="none" w:sz="0" w:space="0" w:color="auto"/>
        <w:bottom w:val="none" w:sz="0" w:space="0" w:color="auto"/>
        <w:right w:val="none" w:sz="0" w:space="0" w:color="auto"/>
      </w:divBdr>
    </w:div>
    <w:div w:id="202906626">
      <w:bodyDiv w:val="1"/>
      <w:marLeft w:val="0"/>
      <w:marRight w:val="0"/>
      <w:marTop w:val="0"/>
      <w:marBottom w:val="0"/>
      <w:divBdr>
        <w:top w:val="none" w:sz="0" w:space="0" w:color="auto"/>
        <w:left w:val="none" w:sz="0" w:space="0" w:color="auto"/>
        <w:bottom w:val="none" w:sz="0" w:space="0" w:color="auto"/>
        <w:right w:val="none" w:sz="0" w:space="0" w:color="auto"/>
      </w:divBdr>
    </w:div>
    <w:div w:id="203715692">
      <w:bodyDiv w:val="1"/>
      <w:marLeft w:val="0"/>
      <w:marRight w:val="0"/>
      <w:marTop w:val="0"/>
      <w:marBottom w:val="0"/>
      <w:divBdr>
        <w:top w:val="none" w:sz="0" w:space="0" w:color="auto"/>
        <w:left w:val="none" w:sz="0" w:space="0" w:color="auto"/>
        <w:bottom w:val="none" w:sz="0" w:space="0" w:color="auto"/>
        <w:right w:val="none" w:sz="0" w:space="0" w:color="auto"/>
      </w:divBdr>
    </w:div>
    <w:div w:id="203913418">
      <w:bodyDiv w:val="1"/>
      <w:marLeft w:val="0"/>
      <w:marRight w:val="0"/>
      <w:marTop w:val="0"/>
      <w:marBottom w:val="0"/>
      <w:divBdr>
        <w:top w:val="none" w:sz="0" w:space="0" w:color="auto"/>
        <w:left w:val="none" w:sz="0" w:space="0" w:color="auto"/>
        <w:bottom w:val="none" w:sz="0" w:space="0" w:color="auto"/>
        <w:right w:val="none" w:sz="0" w:space="0" w:color="auto"/>
      </w:divBdr>
    </w:div>
    <w:div w:id="204606248">
      <w:bodyDiv w:val="1"/>
      <w:marLeft w:val="0"/>
      <w:marRight w:val="0"/>
      <w:marTop w:val="0"/>
      <w:marBottom w:val="0"/>
      <w:divBdr>
        <w:top w:val="none" w:sz="0" w:space="0" w:color="auto"/>
        <w:left w:val="none" w:sz="0" w:space="0" w:color="auto"/>
        <w:bottom w:val="none" w:sz="0" w:space="0" w:color="auto"/>
        <w:right w:val="none" w:sz="0" w:space="0" w:color="auto"/>
      </w:divBdr>
    </w:div>
    <w:div w:id="205064101">
      <w:bodyDiv w:val="1"/>
      <w:marLeft w:val="0"/>
      <w:marRight w:val="0"/>
      <w:marTop w:val="0"/>
      <w:marBottom w:val="0"/>
      <w:divBdr>
        <w:top w:val="none" w:sz="0" w:space="0" w:color="auto"/>
        <w:left w:val="none" w:sz="0" w:space="0" w:color="auto"/>
        <w:bottom w:val="none" w:sz="0" w:space="0" w:color="auto"/>
        <w:right w:val="none" w:sz="0" w:space="0" w:color="auto"/>
      </w:divBdr>
    </w:div>
    <w:div w:id="205073040">
      <w:bodyDiv w:val="1"/>
      <w:marLeft w:val="0"/>
      <w:marRight w:val="0"/>
      <w:marTop w:val="0"/>
      <w:marBottom w:val="0"/>
      <w:divBdr>
        <w:top w:val="none" w:sz="0" w:space="0" w:color="auto"/>
        <w:left w:val="none" w:sz="0" w:space="0" w:color="auto"/>
        <w:bottom w:val="none" w:sz="0" w:space="0" w:color="auto"/>
        <w:right w:val="none" w:sz="0" w:space="0" w:color="auto"/>
      </w:divBdr>
    </w:div>
    <w:div w:id="205989343">
      <w:bodyDiv w:val="1"/>
      <w:marLeft w:val="0"/>
      <w:marRight w:val="0"/>
      <w:marTop w:val="0"/>
      <w:marBottom w:val="0"/>
      <w:divBdr>
        <w:top w:val="none" w:sz="0" w:space="0" w:color="auto"/>
        <w:left w:val="none" w:sz="0" w:space="0" w:color="auto"/>
        <w:bottom w:val="none" w:sz="0" w:space="0" w:color="auto"/>
        <w:right w:val="none" w:sz="0" w:space="0" w:color="auto"/>
      </w:divBdr>
    </w:div>
    <w:div w:id="206141219">
      <w:bodyDiv w:val="1"/>
      <w:marLeft w:val="0"/>
      <w:marRight w:val="0"/>
      <w:marTop w:val="0"/>
      <w:marBottom w:val="0"/>
      <w:divBdr>
        <w:top w:val="none" w:sz="0" w:space="0" w:color="auto"/>
        <w:left w:val="none" w:sz="0" w:space="0" w:color="auto"/>
        <w:bottom w:val="none" w:sz="0" w:space="0" w:color="auto"/>
        <w:right w:val="none" w:sz="0" w:space="0" w:color="auto"/>
      </w:divBdr>
    </w:div>
    <w:div w:id="206719803">
      <w:bodyDiv w:val="1"/>
      <w:marLeft w:val="0"/>
      <w:marRight w:val="0"/>
      <w:marTop w:val="0"/>
      <w:marBottom w:val="0"/>
      <w:divBdr>
        <w:top w:val="none" w:sz="0" w:space="0" w:color="auto"/>
        <w:left w:val="none" w:sz="0" w:space="0" w:color="auto"/>
        <w:bottom w:val="none" w:sz="0" w:space="0" w:color="auto"/>
        <w:right w:val="none" w:sz="0" w:space="0" w:color="auto"/>
      </w:divBdr>
    </w:div>
    <w:div w:id="206994901">
      <w:bodyDiv w:val="1"/>
      <w:marLeft w:val="0"/>
      <w:marRight w:val="0"/>
      <w:marTop w:val="0"/>
      <w:marBottom w:val="0"/>
      <w:divBdr>
        <w:top w:val="none" w:sz="0" w:space="0" w:color="auto"/>
        <w:left w:val="none" w:sz="0" w:space="0" w:color="auto"/>
        <w:bottom w:val="none" w:sz="0" w:space="0" w:color="auto"/>
        <w:right w:val="none" w:sz="0" w:space="0" w:color="auto"/>
      </w:divBdr>
    </w:div>
    <w:div w:id="207298842">
      <w:bodyDiv w:val="1"/>
      <w:marLeft w:val="0"/>
      <w:marRight w:val="0"/>
      <w:marTop w:val="0"/>
      <w:marBottom w:val="0"/>
      <w:divBdr>
        <w:top w:val="none" w:sz="0" w:space="0" w:color="auto"/>
        <w:left w:val="none" w:sz="0" w:space="0" w:color="auto"/>
        <w:bottom w:val="none" w:sz="0" w:space="0" w:color="auto"/>
        <w:right w:val="none" w:sz="0" w:space="0" w:color="auto"/>
      </w:divBdr>
    </w:div>
    <w:div w:id="208609250">
      <w:bodyDiv w:val="1"/>
      <w:marLeft w:val="0"/>
      <w:marRight w:val="0"/>
      <w:marTop w:val="0"/>
      <w:marBottom w:val="0"/>
      <w:divBdr>
        <w:top w:val="none" w:sz="0" w:space="0" w:color="auto"/>
        <w:left w:val="none" w:sz="0" w:space="0" w:color="auto"/>
        <w:bottom w:val="none" w:sz="0" w:space="0" w:color="auto"/>
        <w:right w:val="none" w:sz="0" w:space="0" w:color="auto"/>
      </w:divBdr>
    </w:div>
    <w:div w:id="209269214">
      <w:bodyDiv w:val="1"/>
      <w:marLeft w:val="0"/>
      <w:marRight w:val="0"/>
      <w:marTop w:val="0"/>
      <w:marBottom w:val="0"/>
      <w:divBdr>
        <w:top w:val="none" w:sz="0" w:space="0" w:color="auto"/>
        <w:left w:val="none" w:sz="0" w:space="0" w:color="auto"/>
        <w:bottom w:val="none" w:sz="0" w:space="0" w:color="auto"/>
        <w:right w:val="none" w:sz="0" w:space="0" w:color="auto"/>
      </w:divBdr>
    </w:div>
    <w:div w:id="209388694">
      <w:bodyDiv w:val="1"/>
      <w:marLeft w:val="0"/>
      <w:marRight w:val="0"/>
      <w:marTop w:val="0"/>
      <w:marBottom w:val="0"/>
      <w:divBdr>
        <w:top w:val="none" w:sz="0" w:space="0" w:color="auto"/>
        <w:left w:val="none" w:sz="0" w:space="0" w:color="auto"/>
        <w:bottom w:val="none" w:sz="0" w:space="0" w:color="auto"/>
        <w:right w:val="none" w:sz="0" w:space="0" w:color="auto"/>
      </w:divBdr>
    </w:div>
    <w:div w:id="209922772">
      <w:bodyDiv w:val="1"/>
      <w:marLeft w:val="0"/>
      <w:marRight w:val="0"/>
      <w:marTop w:val="0"/>
      <w:marBottom w:val="0"/>
      <w:divBdr>
        <w:top w:val="none" w:sz="0" w:space="0" w:color="auto"/>
        <w:left w:val="none" w:sz="0" w:space="0" w:color="auto"/>
        <w:bottom w:val="none" w:sz="0" w:space="0" w:color="auto"/>
        <w:right w:val="none" w:sz="0" w:space="0" w:color="auto"/>
      </w:divBdr>
    </w:div>
    <w:div w:id="210844687">
      <w:bodyDiv w:val="1"/>
      <w:marLeft w:val="0"/>
      <w:marRight w:val="0"/>
      <w:marTop w:val="0"/>
      <w:marBottom w:val="0"/>
      <w:divBdr>
        <w:top w:val="none" w:sz="0" w:space="0" w:color="auto"/>
        <w:left w:val="none" w:sz="0" w:space="0" w:color="auto"/>
        <w:bottom w:val="none" w:sz="0" w:space="0" w:color="auto"/>
        <w:right w:val="none" w:sz="0" w:space="0" w:color="auto"/>
      </w:divBdr>
    </w:div>
    <w:div w:id="210964378">
      <w:bodyDiv w:val="1"/>
      <w:marLeft w:val="0"/>
      <w:marRight w:val="0"/>
      <w:marTop w:val="0"/>
      <w:marBottom w:val="0"/>
      <w:divBdr>
        <w:top w:val="none" w:sz="0" w:space="0" w:color="auto"/>
        <w:left w:val="none" w:sz="0" w:space="0" w:color="auto"/>
        <w:bottom w:val="none" w:sz="0" w:space="0" w:color="auto"/>
        <w:right w:val="none" w:sz="0" w:space="0" w:color="auto"/>
      </w:divBdr>
    </w:div>
    <w:div w:id="211574812">
      <w:bodyDiv w:val="1"/>
      <w:marLeft w:val="0"/>
      <w:marRight w:val="0"/>
      <w:marTop w:val="0"/>
      <w:marBottom w:val="0"/>
      <w:divBdr>
        <w:top w:val="none" w:sz="0" w:space="0" w:color="auto"/>
        <w:left w:val="none" w:sz="0" w:space="0" w:color="auto"/>
        <w:bottom w:val="none" w:sz="0" w:space="0" w:color="auto"/>
        <w:right w:val="none" w:sz="0" w:space="0" w:color="auto"/>
      </w:divBdr>
    </w:div>
    <w:div w:id="211888507">
      <w:bodyDiv w:val="1"/>
      <w:marLeft w:val="0"/>
      <w:marRight w:val="0"/>
      <w:marTop w:val="0"/>
      <w:marBottom w:val="0"/>
      <w:divBdr>
        <w:top w:val="none" w:sz="0" w:space="0" w:color="auto"/>
        <w:left w:val="none" w:sz="0" w:space="0" w:color="auto"/>
        <w:bottom w:val="none" w:sz="0" w:space="0" w:color="auto"/>
        <w:right w:val="none" w:sz="0" w:space="0" w:color="auto"/>
      </w:divBdr>
    </w:div>
    <w:div w:id="212036281">
      <w:bodyDiv w:val="1"/>
      <w:marLeft w:val="0"/>
      <w:marRight w:val="0"/>
      <w:marTop w:val="0"/>
      <w:marBottom w:val="0"/>
      <w:divBdr>
        <w:top w:val="none" w:sz="0" w:space="0" w:color="auto"/>
        <w:left w:val="none" w:sz="0" w:space="0" w:color="auto"/>
        <w:bottom w:val="none" w:sz="0" w:space="0" w:color="auto"/>
        <w:right w:val="none" w:sz="0" w:space="0" w:color="auto"/>
      </w:divBdr>
    </w:div>
    <w:div w:id="213540862">
      <w:bodyDiv w:val="1"/>
      <w:marLeft w:val="0"/>
      <w:marRight w:val="0"/>
      <w:marTop w:val="0"/>
      <w:marBottom w:val="0"/>
      <w:divBdr>
        <w:top w:val="none" w:sz="0" w:space="0" w:color="auto"/>
        <w:left w:val="none" w:sz="0" w:space="0" w:color="auto"/>
        <w:bottom w:val="none" w:sz="0" w:space="0" w:color="auto"/>
        <w:right w:val="none" w:sz="0" w:space="0" w:color="auto"/>
      </w:divBdr>
    </w:div>
    <w:div w:id="213585869">
      <w:bodyDiv w:val="1"/>
      <w:marLeft w:val="0"/>
      <w:marRight w:val="0"/>
      <w:marTop w:val="0"/>
      <w:marBottom w:val="0"/>
      <w:divBdr>
        <w:top w:val="none" w:sz="0" w:space="0" w:color="auto"/>
        <w:left w:val="none" w:sz="0" w:space="0" w:color="auto"/>
        <w:bottom w:val="none" w:sz="0" w:space="0" w:color="auto"/>
        <w:right w:val="none" w:sz="0" w:space="0" w:color="auto"/>
      </w:divBdr>
    </w:div>
    <w:div w:id="214394870">
      <w:bodyDiv w:val="1"/>
      <w:marLeft w:val="0"/>
      <w:marRight w:val="0"/>
      <w:marTop w:val="0"/>
      <w:marBottom w:val="0"/>
      <w:divBdr>
        <w:top w:val="none" w:sz="0" w:space="0" w:color="auto"/>
        <w:left w:val="none" w:sz="0" w:space="0" w:color="auto"/>
        <w:bottom w:val="none" w:sz="0" w:space="0" w:color="auto"/>
        <w:right w:val="none" w:sz="0" w:space="0" w:color="auto"/>
      </w:divBdr>
    </w:div>
    <w:div w:id="216018869">
      <w:bodyDiv w:val="1"/>
      <w:marLeft w:val="0"/>
      <w:marRight w:val="0"/>
      <w:marTop w:val="0"/>
      <w:marBottom w:val="0"/>
      <w:divBdr>
        <w:top w:val="none" w:sz="0" w:space="0" w:color="auto"/>
        <w:left w:val="none" w:sz="0" w:space="0" w:color="auto"/>
        <w:bottom w:val="none" w:sz="0" w:space="0" w:color="auto"/>
        <w:right w:val="none" w:sz="0" w:space="0" w:color="auto"/>
      </w:divBdr>
    </w:div>
    <w:div w:id="216208156">
      <w:bodyDiv w:val="1"/>
      <w:marLeft w:val="0"/>
      <w:marRight w:val="0"/>
      <w:marTop w:val="0"/>
      <w:marBottom w:val="0"/>
      <w:divBdr>
        <w:top w:val="none" w:sz="0" w:space="0" w:color="auto"/>
        <w:left w:val="none" w:sz="0" w:space="0" w:color="auto"/>
        <w:bottom w:val="none" w:sz="0" w:space="0" w:color="auto"/>
        <w:right w:val="none" w:sz="0" w:space="0" w:color="auto"/>
      </w:divBdr>
    </w:div>
    <w:div w:id="216864345">
      <w:bodyDiv w:val="1"/>
      <w:marLeft w:val="0"/>
      <w:marRight w:val="0"/>
      <w:marTop w:val="0"/>
      <w:marBottom w:val="0"/>
      <w:divBdr>
        <w:top w:val="none" w:sz="0" w:space="0" w:color="auto"/>
        <w:left w:val="none" w:sz="0" w:space="0" w:color="auto"/>
        <w:bottom w:val="none" w:sz="0" w:space="0" w:color="auto"/>
        <w:right w:val="none" w:sz="0" w:space="0" w:color="auto"/>
      </w:divBdr>
    </w:div>
    <w:div w:id="217012154">
      <w:bodyDiv w:val="1"/>
      <w:marLeft w:val="0"/>
      <w:marRight w:val="0"/>
      <w:marTop w:val="0"/>
      <w:marBottom w:val="0"/>
      <w:divBdr>
        <w:top w:val="none" w:sz="0" w:space="0" w:color="auto"/>
        <w:left w:val="none" w:sz="0" w:space="0" w:color="auto"/>
        <w:bottom w:val="none" w:sz="0" w:space="0" w:color="auto"/>
        <w:right w:val="none" w:sz="0" w:space="0" w:color="auto"/>
      </w:divBdr>
    </w:div>
    <w:div w:id="217593722">
      <w:bodyDiv w:val="1"/>
      <w:marLeft w:val="0"/>
      <w:marRight w:val="0"/>
      <w:marTop w:val="0"/>
      <w:marBottom w:val="0"/>
      <w:divBdr>
        <w:top w:val="none" w:sz="0" w:space="0" w:color="auto"/>
        <w:left w:val="none" w:sz="0" w:space="0" w:color="auto"/>
        <w:bottom w:val="none" w:sz="0" w:space="0" w:color="auto"/>
        <w:right w:val="none" w:sz="0" w:space="0" w:color="auto"/>
      </w:divBdr>
    </w:div>
    <w:div w:id="217859328">
      <w:bodyDiv w:val="1"/>
      <w:marLeft w:val="0"/>
      <w:marRight w:val="0"/>
      <w:marTop w:val="0"/>
      <w:marBottom w:val="0"/>
      <w:divBdr>
        <w:top w:val="none" w:sz="0" w:space="0" w:color="auto"/>
        <w:left w:val="none" w:sz="0" w:space="0" w:color="auto"/>
        <w:bottom w:val="none" w:sz="0" w:space="0" w:color="auto"/>
        <w:right w:val="none" w:sz="0" w:space="0" w:color="auto"/>
      </w:divBdr>
    </w:div>
    <w:div w:id="218051255">
      <w:bodyDiv w:val="1"/>
      <w:marLeft w:val="0"/>
      <w:marRight w:val="0"/>
      <w:marTop w:val="0"/>
      <w:marBottom w:val="0"/>
      <w:divBdr>
        <w:top w:val="none" w:sz="0" w:space="0" w:color="auto"/>
        <w:left w:val="none" w:sz="0" w:space="0" w:color="auto"/>
        <w:bottom w:val="none" w:sz="0" w:space="0" w:color="auto"/>
        <w:right w:val="none" w:sz="0" w:space="0" w:color="auto"/>
      </w:divBdr>
    </w:div>
    <w:div w:id="218709893">
      <w:bodyDiv w:val="1"/>
      <w:marLeft w:val="0"/>
      <w:marRight w:val="0"/>
      <w:marTop w:val="0"/>
      <w:marBottom w:val="0"/>
      <w:divBdr>
        <w:top w:val="none" w:sz="0" w:space="0" w:color="auto"/>
        <w:left w:val="none" w:sz="0" w:space="0" w:color="auto"/>
        <w:bottom w:val="none" w:sz="0" w:space="0" w:color="auto"/>
        <w:right w:val="none" w:sz="0" w:space="0" w:color="auto"/>
      </w:divBdr>
    </w:div>
    <w:div w:id="219442119">
      <w:bodyDiv w:val="1"/>
      <w:marLeft w:val="0"/>
      <w:marRight w:val="0"/>
      <w:marTop w:val="0"/>
      <w:marBottom w:val="0"/>
      <w:divBdr>
        <w:top w:val="none" w:sz="0" w:space="0" w:color="auto"/>
        <w:left w:val="none" w:sz="0" w:space="0" w:color="auto"/>
        <w:bottom w:val="none" w:sz="0" w:space="0" w:color="auto"/>
        <w:right w:val="none" w:sz="0" w:space="0" w:color="auto"/>
      </w:divBdr>
    </w:div>
    <w:div w:id="219677706">
      <w:bodyDiv w:val="1"/>
      <w:marLeft w:val="0"/>
      <w:marRight w:val="0"/>
      <w:marTop w:val="0"/>
      <w:marBottom w:val="0"/>
      <w:divBdr>
        <w:top w:val="none" w:sz="0" w:space="0" w:color="auto"/>
        <w:left w:val="none" w:sz="0" w:space="0" w:color="auto"/>
        <w:bottom w:val="none" w:sz="0" w:space="0" w:color="auto"/>
        <w:right w:val="none" w:sz="0" w:space="0" w:color="auto"/>
      </w:divBdr>
    </w:div>
    <w:div w:id="219708091">
      <w:bodyDiv w:val="1"/>
      <w:marLeft w:val="0"/>
      <w:marRight w:val="0"/>
      <w:marTop w:val="0"/>
      <w:marBottom w:val="0"/>
      <w:divBdr>
        <w:top w:val="none" w:sz="0" w:space="0" w:color="auto"/>
        <w:left w:val="none" w:sz="0" w:space="0" w:color="auto"/>
        <w:bottom w:val="none" w:sz="0" w:space="0" w:color="auto"/>
        <w:right w:val="none" w:sz="0" w:space="0" w:color="auto"/>
      </w:divBdr>
    </w:div>
    <w:div w:id="219901483">
      <w:bodyDiv w:val="1"/>
      <w:marLeft w:val="0"/>
      <w:marRight w:val="0"/>
      <w:marTop w:val="0"/>
      <w:marBottom w:val="0"/>
      <w:divBdr>
        <w:top w:val="none" w:sz="0" w:space="0" w:color="auto"/>
        <w:left w:val="none" w:sz="0" w:space="0" w:color="auto"/>
        <w:bottom w:val="none" w:sz="0" w:space="0" w:color="auto"/>
        <w:right w:val="none" w:sz="0" w:space="0" w:color="auto"/>
      </w:divBdr>
    </w:div>
    <w:div w:id="220210899">
      <w:bodyDiv w:val="1"/>
      <w:marLeft w:val="0"/>
      <w:marRight w:val="0"/>
      <w:marTop w:val="0"/>
      <w:marBottom w:val="0"/>
      <w:divBdr>
        <w:top w:val="none" w:sz="0" w:space="0" w:color="auto"/>
        <w:left w:val="none" w:sz="0" w:space="0" w:color="auto"/>
        <w:bottom w:val="none" w:sz="0" w:space="0" w:color="auto"/>
        <w:right w:val="none" w:sz="0" w:space="0" w:color="auto"/>
      </w:divBdr>
    </w:div>
    <w:div w:id="220676794">
      <w:bodyDiv w:val="1"/>
      <w:marLeft w:val="0"/>
      <w:marRight w:val="0"/>
      <w:marTop w:val="0"/>
      <w:marBottom w:val="0"/>
      <w:divBdr>
        <w:top w:val="none" w:sz="0" w:space="0" w:color="auto"/>
        <w:left w:val="none" w:sz="0" w:space="0" w:color="auto"/>
        <w:bottom w:val="none" w:sz="0" w:space="0" w:color="auto"/>
        <w:right w:val="none" w:sz="0" w:space="0" w:color="auto"/>
      </w:divBdr>
    </w:div>
    <w:div w:id="220941895">
      <w:bodyDiv w:val="1"/>
      <w:marLeft w:val="0"/>
      <w:marRight w:val="0"/>
      <w:marTop w:val="0"/>
      <w:marBottom w:val="0"/>
      <w:divBdr>
        <w:top w:val="none" w:sz="0" w:space="0" w:color="auto"/>
        <w:left w:val="none" w:sz="0" w:space="0" w:color="auto"/>
        <w:bottom w:val="none" w:sz="0" w:space="0" w:color="auto"/>
        <w:right w:val="none" w:sz="0" w:space="0" w:color="auto"/>
      </w:divBdr>
    </w:div>
    <w:div w:id="221186243">
      <w:bodyDiv w:val="1"/>
      <w:marLeft w:val="0"/>
      <w:marRight w:val="0"/>
      <w:marTop w:val="0"/>
      <w:marBottom w:val="0"/>
      <w:divBdr>
        <w:top w:val="none" w:sz="0" w:space="0" w:color="auto"/>
        <w:left w:val="none" w:sz="0" w:space="0" w:color="auto"/>
        <w:bottom w:val="none" w:sz="0" w:space="0" w:color="auto"/>
        <w:right w:val="none" w:sz="0" w:space="0" w:color="auto"/>
      </w:divBdr>
    </w:div>
    <w:div w:id="222714140">
      <w:bodyDiv w:val="1"/>
      <w:marLeft w:val="0"/>
      <w:marRight w:val="0"/>
      <w:marTop w:val="0"/>
      <w:marBottom w:val="0"/>
      <w:divBdr>
        <w:top w:val="none" w:sz="0" w:space="0" w:color="auto"/>
        <w:left w:val="none" w:sz="0" w:space="0" w:color="auto"/>
        <w:bottom w:val="none" w:sz="0" w:space="0" w:color="auto"/>
        <w:right w:val="none" w:sz="0" w:space="0" w:color="auto"/>
      </w:divBdr>
    </w:div>
    <w:div w:id="222834206">
      <w:bodyDiv w:val="1"/>
      <w:marLeft w:val="0"/>
      <w:marRight w:val="0"/>
      <w:marTop w:val="0"/>
      <w:marBottom w:val="0"/>
      <w:divBdr>
        <w:top w:val="none" w:sz="0" w:space="0" w:color="auto"/>
        <w:left w:val="none" w:sz="0" w:space="0" w:color="auto"/>
        <w:bottom w:val="none" w:sz="0" w:space="0" w:color="auto"/>
        <w:right w:val="none" w:sz="0" w:space="0" w:color="auto"/>
      </w:divBdr>
    </w:div>
    <w:div w:id="224265379">
      <w:bodyDiv w:val="1"/>
      <w:marLeft w:val="0"/>
      <w:marRight w:val="0"/>
      <w:marTop w:val="0"/>
      <w:marBottom w:val="0"/>
      <w:divBdr>
        <w:top w:val="none" w:sz="0" w:space="0" w:color="auto"/>
        <w:left w:val="none" w:sz="0" w:space="0" w:color="auto"/>
        <w:bottom w:val="none" w:sz="0" w:space="0" w:color="auto"/>
        <w:right w:val="none" w:sz="0" w:space="0" w:color="auto"/>
      </w:divBdr>
    </w:div>
    <w:div w:id="224879227">
      <w:bodyDiv w:val="1"/>
      <w:marLeft w:val="0"/>
      <w:marRight w:val="0"/>
      <w:marTop w:val="0"/>
      <w:marBottom w:val="0"/>
      <w:divBdr>
        <w:top w:val="none" w:sz="0" w:space="0" w:color="auto"/>
        <w:left w:val="none" w:sz="0" w:space="0" w:color="auto"/>
        <w:bottom w:val="none" w:sz="0" w:space="0" w:color="auto"/>
        <w:right w:val="none" w:sz="0" w:space="0" w:color="auto"/>
      </w:divBdr>
    </w:div>
    <w:div w:id="225729447">
      <w:bodyDiv w:val="1"/>
      <w:marLeft w:val="0"/>
      <w:marRight w:val="0"/>
      <w:marTop w:val="0"/>
      <w:marBottom w:val="0"/>
      <w:divBdr>
        <w:top w:val="none" w:sz="0" w:space="0" w:color="auto"/>
        <w:left w:val="none" w:sz="0" w:space="0" w:color="auto"/>
        <w:bottom w:val="none" w:sz="0" w:space="0" w:color="auto"/>
        <w:right w:val="none" w:sz="0" w:space="0" w:color="auto"/>
      </w:divBdr>
    </w:div>
    <w:div w:id="226378447">
      <w:bodyDiv w:val="1"/>
      <w:marLeft w:val="0"/>
      <w:marRight w:val="0"/>
      <w:marTop w:val="0"/>
      <w:marBottom w:val="0"/>
      <w:divBdr>
        <w:top w:val="none" w:sz="0" w:space="0" w:color="auto"/>
        <w:left w:val="none" w:sz="0" w:space="0" w:color="auto"/>
        <w:bottom w:val="none" w:sz="0" w:space="0" w:color="auto"/>
        <w:right w:val="none" w:sz="0" w:space="0" w:color="auto"/>
      </w:divBdr>
    </w:div>
    <w:div w:id="226381772">
      <w:bodyDiv w:val="1"/>
      <w:marLeft w:val="0"/>
      <w:marRight w:val="0"/>
      <w:marTop w:val="0"/>
      <w:marBottom w:val="0"/>
      <w:divBdr>
        <w:top w:val="none" w:sz="0" w:space="0" w:color="auto"/>
        <w:left w:val="none" w:sz="0" w:space="0" w:color="auto"/>
        <w:bottom w:val="none" w:sz="0" w:space="0" w:color="auto"/>
        <w:right w:val="none" w:sz="0" w:space="0" w:color="auto"/>
      </w:divBdr>
    </w:div>
    <w:div w:id="226652786">
      <w:bodyDiv w:val="1"/>
      <w:marLeft w:val="0"/>
      <w:marRight w:val="0"/>
      <w:marTop w:val="0"/>
      <w:marBottom w:val="0"/>
      <w:divBdr>
        <w:top w:val="none" w:sz="0" w:space="0" w:color="auto"/>
        <w:left w:val="none" w:sz="0" w:space="0" w:color="auto"/>
        <w:bottom w:val="none" w:sz="0" w:space="0" w:color="auto"/>
        <w:right w:val="none" w:sz="0" w:space="0" w:color="auto"/>
      </w:divBdr>
    </w:div>
    <w:div w:id="226840692">
      <w:bodyDiv w:val="1"/>
      <w:marLeft w:val="0"/>
      <w:marRight w:val="0"/>
      <w:marTop w:val="0"/>
      <w:marBottom w:val="0"/>
      <w:divBdr>
        <w:top w:val="none" w:sz="0" w:space="0" w:color="auto"/>
        <w:left w:val="none" w:sz="0" w:space="0" w:color="auto"/>
        <w:bottom w:val="none" w:sz="0" w:space="0" w:color="auto"/>
        <w:right w:val="none" w:sz="0" w:space="0" w:color="auto"/>
      </w:divBdr>
    </w:div>
    <w:div w:id="227813959">
      <w:bodyDiv w:val="1"/>
      <w:marLeft w:val="0"/>
      <w:marRight w:val="0"/>
      <w:marTop w:val="0"/>
      <w:marBottom w:val="0"/>
      <w:divBdr>
        <w:top w:val="none" w:sz="0" w:space="0" w:color="auto"/>
        <w:left w:val="none" w:sz="0" w:space="0" w:color="auto"/>
        <w:bottom w:val="none" w:sz="0" w:space="0" w:color="auto"/>
        <w:right w:val="none" w:sz="0" w:space="0" w:color="auto"/>
      </w:divBdr>
    </w:div>
    <w:div w:id="229198930">
      <w:bodyDiv w:val="1"/>
      <w:marLeft w:val="0"/>
      <w:marRight w:val="0"/>
      <w:marTop w:val="0"/>
      <w:marBottom w:val="0"/>
      <w:divBdr>
        <w:top w:val="none" w:sz="0" w:space="0" w:color="auto"/>
        <w:left w:val="none" w:sz="0" w:space="0" w:color="auto"/>
        <w:bottom w:val="none" w:sz="0" w:space="0" w:color="auto"/>
        <w:right w:val="none" w:sz="0" w:space="0" w:color="auto"/>
      </w:divBdr>
    </w:div>
    <w:div w:id="229200307">
      <w:bodyDiv w:val="1"/>
      <w:marLeft w:val="0"/>
      <w:marRight w:val="0"/>
      <w:marTop w:val="0"/>
      <w:marBottom w:val="0"/>
      <w:divBdr>
        <w:top w:val="none" w:sz="0" w:space="0" w:color="auto"/>
        <w:left w:val="none" w:sz="0" w:space="0" w:color="auto"/>
        <w:bottom w:val="none" w:sz="0" w:space="0" w:color="auto"/>
        <w:right w:val="none" w:sz="0" w:space="0" w:color="auto"/>
      </w:divBdr>
    </w:div>
    <w:div w:id="229653620">
      <w:bodyDiv w:val="1"/>
      <w:marLeft w:val="0"/>
      <w:marRight w:val="0"/>
      <w:marTop w:val="0"/>
      <w:marBottom w:val="0"/>
      <w:divBdr>
        <w:top w:val="none" w:sz="0" w:space="0" w:color="auto"/>
        <w:left w:val="none" w:sz="0" w:space="0" w:color="auto"/>
        <w:bottom w:val="none" w:sz="0" w:space="0" w:color="auto"/>
        <w:right w:val="none" w:sz="0" w:space="0" w:color="auto"/>
      </w:divBdr>
    </w:div>
    <w:div w:id="230046164">
      <w:bodyDiv w:val="1"/>
      <w:marLeft w:val="0"/>
      <w:marRight w:val="0"/>
      <w:marTop w:val="0"/>
      <w:marBottom w:val="0"/>
      <w:divBdr>
        <w:top w:val="none" w:sz="0" w:space="0" w:color="auto"/>
        <w:left w:val="none" w:sz="0" w:space="0" w:color="auto"/>
        <w:bottom w:val="none" w:sz="0" w:space="0" w:color="auto"/>
        <w:right w:val="none" w:sz="0" w:space="0" w:color="auto"/>
      </w:divBdr>
    </w:div>
    <w:div w:id="230313589">
      <w:bodyDiv w:val="1"/>
      <w:marLeft w:val="0"/>
      <w:marRight w:val="0"/>
      <w:marTop w:val="0"/>
      <w:marBottom w:val="0"/>
      <w:divBdr>
        <w:top w:val="none" w:sz="0" w:space="0" w:color="auto"/>
        <w:left w:val="none" w:sz="0" w:space="0" w:color="auto"/>
        <w:bottom w:val="none" w:sz="0" w:space="0" w:color="auto"/>
        <w:right w:val="none" w:sz="0" w:space="0" w:color="auto"/>
      </w:divBdr>
    </w:div>
    <w:div w:id="230577126">
      <w:bodyDiv w:val="1"/>
      <w:marLeft w:val="0"/>
      <w:marRight w:val="0"/>
      <w:marTop w:val="0"/>
      <w:marBottom w:val="0"/>
      <w:divBdr>
        <w:top w:val="none" w:sz="0" w:space="0" w:color="auto"/>
        <w:left w:val="none" w:sz="0" w:space="0" w:color="auto"/>
        <w:bottom w:val="none" w:sz="0" w:space="0" w:color="auto"/>
        <w:right w:val="none" w:sz="0" w:space="0" w:color="auto"/>
      </w:divBdr>
    </w:div>
    <w:div w:id="230779200">
      <w:bodyDiv w:val="1"/>
      <w:marLeft w:val="0"/>
      <w:marRight w:val="0"/>
      <w:marTop w:val="0"/>
      <w:marBottom w:val="0"/>
      <w:divBdr>
        <w:top w:val="none" w:sz="0" w:space="0" w:color="auto"/>
        <w:left w:val="none" w:sz="0" w:space="0" w:color="auto"/>
        <w:bottom w:val="none" w:sz="0" w:space="0" w:color="auto"/>
        <w:right w:val="none" w:sz="0" w:space="0" w:color="auto"/>
      </w:divBdr>
    </w:div>
    <w:div w:id="232279882">
      <w:bodyDiv w:val="1"/>
      <w:marLeft w:val="0"/>
      <w:marRight w:val="0"/>
      <w:marTop w:val="0"/>
      <w:marBottom w:val="0"/>
      <w:divBdr>
        <w:top w:val="none" w:sz="0" w:space="0" w:color="auto"/>
        <w:left w:val="none" w:sz="0" w:space="0" w:color="auto"/>
        <w:bottom w:val="none" w:sz="0" w:space="0" w:color="auto"/>
        <w:right w:val="none" w:sz="0" w:space="0" w:color="auto"/>
      </w:divBdr>
    </w:div>
    <w:div w:id="233244690">
      <w:bodyDiv w:val="1"/>
      <w:marLeft w:val="0"/>
      <w:marRight w:val="0"/>
      <w:marTop w:val="0"/>
      <w:marBottom w:val="0"/>
      <w:divBdr>
        <w:top w:val="none" w:sz="0" w:space="0" w:color="auto"/>
        <w:left w:val="none" w:sz="0" w:space="0" w:color="auto"/>
        <w:bottom w:val="none" w:sz="0" w:space="0" w:color="auto"/>
        <w:right w:val="none" w:sz="0" w:space="0" w:color="auto"/>
      </w:divBdr>
    </w:div>
    <w:div w:id="233317357">
      <w:bodyDiv w:val="1"/>
      <w:marLeft w:val="0"/>
      <w:marRight w:val="0"/>
      <w:marTop w:val="0"/>
      <w:marBottom w:val="0"/>
      <w:divBdr>
        <w:top w:val="none" w:sz="0" w:space="0" w:color="auto"/>
        <w:left w:val="none" w:sz="0" w:space="0" w:color="auto"/>
        <w:bottom w:val="none" w:sz="0" w:space="0" w:color="auto"/>
        <w:right w:val="none" w:sz="0" w:space="0" w:color="auto"/>
      </w:divBdr>
    </w:div>
    <w:div w:id="233317581">
      <w:bodyDiv w:val="1"/>
      <w:marLeft w:val="0"/>
      <w:marRight w:val="0"/>
      <w:marTop w:val="0"/>
      <w:marBottom w:val="0"/>
      <w:divBdr>
        <w:top w:val="none" w:sz="0" w:space="0" w:color="auto"/>
        <w:left w:val="none" w:sz="0" w:space="0" w:color="auto"/>
        <w:bottom w:val="none" w:sz="0" w:space="0" w:color="auto"/>
        <w:right w:val="none" w:sz="0" w:space="0" w:color="auto"/>
      </w:divBdr>
    </w:div>
    <w:div w:id="233898778">
      <w:bodyDiv w:val="1"/>
      <w:marLeft w:val="0"/>
      <w:marRight w:val="0"/>
      <w:marTop w:val="0"/>
      <w:marBottom w:val="0"/>
      <w:divBdr>
        <w:top w:val="none" w:sz="0" w:space="0" w:color="auto"/>
        <w:left w:val="none" w:sz="0" w:space="0" w:color="auto"/>
        <w:bottom w:val="none" w:sz="0" w:space="0" w:color="auto"/>
        <w:right w:val="none" w:sz="0" w:space="0" w:color="auto"/>
      </w:divBdr>
    </w:div>
    <w:div w:id="234434155">
      <w:bodyDiv w:val="1"/>
      <w:marLeft w:val="0"/>
      <w:marRight w:val="0"/>
      <w:marTop w:val="0"/>
      <w:marBottom w:val="0"/>
      <w:divBdr>
        <w:top w:val="none" w:sz="0" w:space="0" w:color="auto"/>
        <w:left w:val="none" w:sz="0" w:space="0" w:color="auto"/>
        <w:bottom w:val="none" w:sz="0" w:space="0" w:color="auto"/>
        <w:right w:val="none" w:sz="0" w:space="0" w:color="auto"/>
      </w:divBdr>
    </w:div>
    <w:div w:id="234508325">
      <w:bodyDiv w:val="1"/>
      <w:marLeft w:val="0"/>
      <w:marRight w:val="0"/>
      <w:marTop w:val="0"/>
      <w:marBottom w:val="0"/>
      <w:divBdr>
        <w:top w:val="none" w:sz="0" w:space="0" w:color="auto"/>
        <w:left w:val="none" w:sz="0" w:space="0" w:color="auto"/>
        <w:bottom w:val="none" w:sz="0" w:space="0" w:color="auto"/>
        <w:right w:val="none" w:sz="0" w:space="0" w:color="auto"/>
      </w:divBdr>
    </w:div>
    <w:div w:id="235214803">
      <w:bodyDiv w:val="1"/>
      <w:marLeft w:val="0"/>
      <w:marRight w:val="0"/>
      <w:marTop w:val="0"/>
      <w:marBottom w:val="0"/>
      <w:divBdr>
        <w:top w:val="none" w:sz="0" w:space="0" w:color="auto"/>
        <w:left w:val="none" w:sz="0" w:space="0" w:color="auto"/>
        <w:bottom w:val="none" w:sz="0" w:space="0" w:color="auto"/>
        <w:right w:val="none" w:sz="0" w:space="0" w:color="auto"/>
      </w:divBdr>
    </w:div>
    <w:div w:id="235894888">
      <w:bodyDiv w:val="1"/>
      <w:marLeft w:val="0"/>
      <w:marRight w:val="0"/>
      <w:marTop w:val="0"/>
      <w:marBottom w:val="0"/>
      <w:divBdr>
        <w:top w:val="none" w:sz="0" w:space="0" w:color="auto"/>
        <w:left w:val="none" w:sz="0" w:space="0" w:color="auto"/>
        <w:bottom w:val="none" w:sz="0" w:space="0" w:color="auto"/>
        <w:right w:val="none" w:sz="0" w:space="0" w:color="auto"/>
      </w:divBdr>
    </w:div>
    <w:div w:id="236286746">
      <w:bodyDiv w:val="1"/>
      <w:marLeft w:val="0"/>
      <w:marRight w:val="0"/>
      <w:marTop w:val="0"/>
      <w:marBottom w:val="0"/>
      <w:divBdr>
        <w:top w:val="none" w:sz="0" w:space="0" w:color="auto"/>
        <w:left w:val="none" w:sz="0" w:space="0" w:color="auto"/>
        <w:bottom w:val="none" w:sz="0" w:space="0" w:color="auto"/>
        <w:right w:val="none" w:sz="0" w:space="0" w:color="auto"/>
      </w:divBdr>
    </w:div>
    <w:div w:id="236593093">
      <w:bodyDiv w:val="1"/>
      <w:marLeft w:val="0"/>
      <w:marRight w:val="0"/>
      <w:marTop w:val="0"/>
      <w:marBottom w:val="0"/>
      <w:divBdr>
        <w:top w:val="none" w:sz="0" w:space="0" w:color="auto"/>
        <w:left w:val="none" w:sz="0" w:space="0" w:color="auto"/>
        <w:bottom w:val="none" w:sz="0" w:space="0" w:color="auto"/>
        <w:right w:val="none" w:sz="0" w:space="0" w:color="auto"/>
      </w:divBdr>
    </w:div>
    <w:div w:id="236862400">
      <w:bodyDiv w:val="1"/>
      <w:marLeft w:val="0"/>
      <w:marRight w:val="0"/>
      <w:marTop w:val="0"/>
      <w:marBottom w:val="0"/>
      <w:divBdr>
        <w:top w:val="none" w:sz="0" w:space="0" w:color="auto"/>
        <w:left w:val="none" w:sz="0" w:space="0" w:color="auto"/>
        <w:bottom w:val="none" w:sz="0" w:space="0" w:color="auto"/>
        <w:right w:val="none" w:sz="0" w:space="0" w:color="auto"/>
      </w:divBdr>
    </w:div>
    <w:div w:id="237252027">
      <w:bodyDiv w:val="1"/>
      <w:marLeft w:val="0"/>
      <w:marRight w:val="0"/>
      <w:marTop w:val="0"/>
      <w:marBottom w:val="0"/>
      <w:divBdr>
        <w:top w:val="none" w:sz="0" w:space="0" w:color="auto"/>
        <w:left w:val="none" w:sz="0" w:space="0" w:color="auto"/>
        <w:bottom w:val="none" w:sz="0" w:space="0" w:color="auto"/>
        <w:right w:val="none" w:sz="0" w:space="0" w:color="auto"/>
      </w:divBdr>
    </w:div>
    <w:div w:id="237521843">
      <w:bodyDiv w:val="1"/>
      <w:marLeft w:val="0"/>
      <w:marRight w:val="0"/>
      <w:marTop w:val="0"/>
      <w:marBottom w:val="0"/>
      <w:divBdr>
        <w:top w:val="none" w:sz="0" w:space="0" w:color="auto"/>
        <w:left w:val="none" w:sz="0" w:space="0" w:color="auto"/>
        <w:bottom w:val="none" w:sz="0" w:space="0" w:color="auto"/>
        <w:right w:val="none" w:sz="0" w:space="0" w:color="auto"/>
      </w:divBdr>
    </w:div>
    <w:div w:id="237983642">
      <w:bodyDiv w:val="1"/>
      <w:marLeft w:val="0"/>
      <w:marRight w:val="0"/>
      <w:marTop w:val="0"/>
      <w:marBottom w:val="0"/>
      <w:divBdr>
        <w:top w:val="none" w:sz="0" w:space="0" w:color="auto"/>
        <w:left w:val="none" w:sz="0" w:space="0" w:color="auto"/>
        <w:bottom w:val="none" w:sz="0" w:space="0" w:color="auto"/>
        <w:right w:val="none" w:sz="0" w:space="0" w:color="auto"/>
      </w:divBdr>
    </w:div>
    <w:div w:id="238247179">
      <w:bodyDiv w:val="1"/>
      <w:marLeft w:val="0"/>
      <w:marRight w:val="0"/>
      <w:marTop w:val="0"/>
      <w:marBottom w:val="0"/>
      <w:divBdr>
        <w:top w:val="none" w:sz="0" w:space="0" w:color="auto"/>
        <w:left w:val="none" w:sz="0" w:space="0" w:color="auto"/>
        <w:bottom w:val="none" w:sz="0" w:space="0" w:color="auto"/>
        <w:right w:val="none" w:sz="0" w:space="0" w:color="auto"/>
      </w:divBdr>
    </w:div>
    <w:div w:id="238293996">
      <w:bodyDiv w:val="1"/>
      <w:marLeft w:val="0"/>
      <w:marRight w:val="0"/>
      <w:marTop w:val="0"/>
      <w:marBottom w:val="0"/>
      <w:divBdr>
        <w:top w:val="none" w:sz="0" w:space="0" w:color="auto"/>
        <w:left w:val="none" w:sz="0" w:space="0" w:color="auto"/>
        <w:bottom w:val="none" w:sz="0" w:space="0" w:color="auto"/>
        <w:right w:val="none" w:sz="0" w:space="0" w:color="auto"/>
      </w:divBdr>
    </w:div>
    <w:div w:id="238712129">
      <w:bodyDiv w:val="1"/>
      <w:marLeft w:val="0"/>
      <w:marRight w:val="0"/>
      <w:marTop w:val="0"/>
      <w:marBottom w:val="0"/>
      <w:divBdr>
        <w:top w:val="none" w:sz="0" w:space="0" w:color="auto"/>
        <w:left w:val="none" w:sz="0" w:space="0" w:color="auto"/>
        <w:bottom w:val="none" w:sz="0" w:space="0" w:color="auto"/>
        <w:right w:val="none" w:sz="0" w:space="0" w:color="auto"/>
      </w:divBdr>
    </w:div>
    <w:div w:id="239825654">
      <w:bodyDiv w:val="1"/>
      <w:marLeft w:val="0"/>
      <w:marRight w:val="0"/>
      <w:marTop w:val="0"/>
      <w:marBottom w:val="0"/>
      <w:divBdr>
        <w:top w:val="none" w:sz="0" w:space="0" w:color="auto"/>
        <w:left w:val="none" w:sz="0" w:space="0" w:color="auto"/>
        <w:bottom w:val="none" w:sz="0" w:space="0" w:color="auto"/>
        <w:right w:val="none" w:sz="0" w:space="0" w:color="auto"/>
      </w:divBdr>
    </w:div>
    <w:div w:id="239993575">
      <w:bodyDiv w:val="1"/>
      <w:marLeft w:val="0"/>
      <w:marRight w:val="0"/>
      <w:marTop w:val="0"/>
      <w:marBottom w:val="0"/>
      <w:divBdr>
        <w:top w:val="none" w:sz="0" w:space="0" w:color="auto"/>
        <w:left w:val="none" w:sz="0" w:space="0" w:color="auto"/>
        <w:bottom w:val="none" w:sz="0" w:space="0" w:color="auto"/>
        <w:right w:val="none" w:sz="0" w:space="0" w:color="auto"/>
      </w:divBdr>
    </w:div>
    <w:div w:id="240020068">
      <w:bodyDiv w:val="1"/>
      <w:marLeft w:val="0"/>
      <w:marRight w:val="0"/>
      <w:marTop w:val="0"/>
      <w:marBottom w:val="0"/>
      <w:divBdr>
        <w:top w:val="none" w:sz="0" w:space="0" w:color="auto"/>
        <w:left w:val="none" w:sz="0" w:space="0" w:color="auto"/>
        <w:bottom w:val="none" w:sz="0" w:space="0" w:color="auto"/>
        <w:right w:val="none" w:sz="0" w:space="0" w:color="auto"/>
      </w:divBdr>
    </w:div>
    <w:div w:id="240455080">
      <w:bodyDiv w:val="1"/>
      <w:marLeft w:val="0"/>
      <w:marRight w:val="0"/>
      <w:marTop w:val="0"/>
      <w:marBottom w:val="0"/>
      <w:divBdr>
        <w:top w:val="none" w:sz="0" w:space="0" w:color="auto"/>
        <w:left w:val="none" w:sz="0" w:space="0" w:color="auto"/>
        <w:bottom w:val="none" w:sz="0" w:space="0" w:color="auto"/>
        <w:right w:val="none" w:sz="0" w:space="0" w:color="auto"/>
      </w:divBdr>
    </w:div>
    <w:div w:id="240526609">
      <w:bodyDiv w:val="1"/>
      <w:marLeft w:val="0"/>
      <w:marRight w:val="0"/>
      <w:marTop w:val="0"/>
      <w:marBottom w:val="0"/>
      <w:divBdr>
        <w:top w:val="none" w:sz="0" w:space="0" w:color="auto"/>
        <w:left w:val="none" w:sz="0" w:space="0" w:color="auto"/>
        <w:bottom w:val="none" w:sz="0" w:space="0" w:color="auto"/>
        <w:right w:val="none" w:sz="0" w:space="0" w:color="auto"/>
      </w:divBdr>
    </w:div>
    <w:div w:id="240911687">
      <w:bodyDiv w:val="1"/>
      <w:marLeft w:val="0"/>
      <w:marRight w:val="0"/>
      <w:marTop w:val="0"/>
      <w:marBottom w:val="0"/>
      <w:divBdr>
        <w:top w:val="none" w:sz="0" w:space="0" w:color="auto"/>
        <w:left w:val="none" w:sz="0" w:space="0" w:color="auto"/>
        <w:bottom w:val="none" w:sz="0" w:space="0" w:color="auto"/>
        <w:right w:val="none" w:sz="0" w:space="0" w:color="auto"/>
      </w:divBdr>
    </w:div>
    <w:div w:id="243077107">
      <w:bodyDiv w:val="1"/>
      <w:marLeft w:val="0"/>
      <w:marRight w:val="0"/>
      <w:marTop w:val="0"/>
      <w:marBottom w:val="0"/>
      <w:divBdr>
        <w:top w:val="none" w:sz="0" w:space="0" w:color="auto"/>
        <w:left w:val="none" w:sz="0" w:space="0" w:color="auto"/>
        <w:bottom w:val="none" w:sz="0" w:space="0" w:color="auto"/>
        <w:right w:val="none" w:sz="0" w:space="0" w:color="auto"/>
      </w:divBdr>
    </w:div>
    <w:div w:id="243878870">
      <w:bodyDiv w:val="1"/>
      <w:marLeft w:val="0"/>
      <w:marRight w:val="0"/>
      <w:marTop w:val="0"/>
      <w:marBottom w:val="0"/>
      <w:divBdr>
        <w:top w:val="none" w:sz="0" w:space="0" w:color="auto"/>
        <w:left w:val="none" w:sz="0" w:space="0" w:color="auto"/>
        <w:bottom w:val="none" w:sz="0" w:space="0" w:color="auto"/>
        <w:right w:val="none" w:sz="0" w:space="0" w:color="auto"/>
      </w:divBdr>
    </w:div>
    <w:div w:id="243955640">
      <w:bodyDiv w:val="1"/>
      <w:marLeft w:val="0"/>
      <w:marRight w:val="0"/>
      <w:marTop w:val="0"/>
      <w:marBottom w:val="0"/>
      <w:divBdr>
        <w:top w:val="none" w:sz="0" w:space="0" w:color="auto"/>
        <w:left w:val="none" w:sz="0" w:space="0" w:color="auto"/>
        <w:bottom w:val="none" w:sz="0" w:space="0" w:color="auto"/>
        <w:right w:val="none" w:sz="0" w:space="0" w:color="auto"/>
      </w:divBdr>
    </w:div>
    <w:div w:id="244923998">
      <w:bodyDiv w:val="1"/>
      <w:marLeft w:val="0"/>
      <w:marRight w:val="0"/>
      <w:marTop w:val="0"/>
      <w:marBottom w:val="0"/>
      <w:divBdr>
        <w:top w:val="none" w:sz="0" w:space="0" w:color="auto"/>
        <w:left w:val="none" w:sz="0" w:space="0" w:color="auto"/>
        <w:bottom w:val="none" w:sz="0" w:space="0" w:color="auto"/>
        <w:right w:val="none" w:sz="0" w:space="0" w:color="auto"/>
      </w:divBdr>
    </w:div>
    <w:div w:id="245313269">
      <w:bodyDiv w:val="1"/>
      <w:marLeft w:val="0"/>
      <w:marRight w:val="0"/>
      <w:marTop w:val="0"/>
      <w:marBottom w:val="0"/>
      <w:divBdr>
        <w:top w:val="none" w:sz="0" w:space="0" w:color="auto"/>
        <w:left w:val="none" w:sz="0" w:space="0" w:color="auto"/>
        <w:bottom w:val="none" w:sz="0" w:space="0" w:color="auto"/>
        <w:right w:val="none" w:sz="0" w:space="0" w:color="auto"/>
      </w:divBdr>
    </w:div>
    <w:div w:id="245380686">
      <w:bodyDiv w:val="1"/>
      <w:marLeft w:val="0"/>
      <w:marRight w:val="0"/>
      <w:marTop w:val="0"/>
      <w:marBottom w:val="0"/>
      <w:divBdr>
        <w:top w:val="none" w:sz="0" w:space="0" w:color="auto"/>
        <w:left w:val="none" w:sz="0" w:space="0" w:color="auto"/>
        <w:bottom w:val="none" w:sz="0" w:space="0" w:color="auto"/>
        <w:right w:val="none" w:sz="0" w:space="0" w:color="auto"/>
      </w:divBdr>
    </w:div>
    <w:div w:id="247230275">
      <w:bodyDiv w:val="1"/>
      <w:marLeft w:val="0"/>
      <w:marRight w:val="0"/>
      <w:marTop w:val="0"/>
      <w:marBottom w:val="0"/>
      <w:divBdr>
        <w:top w:val="none" w:sz="0" w:space="0" w:color="auto"/>
        <w:left w:val="none" w:sz="0" w:space="0" w:color="auto"/>
        <w:bottom w:val="none" w:sz="0" w:space="0" w:color="auto"/>
        <w:right w:val="none" w:sz="0" w:space="0" w:color="auto"/>
      </w:divBdr>
    </w:div>
    <w:div w:id="247810505">
      <w:bodyDiv w:val="1"/>
      <w:marLeft w:val="0"/>
      <w:marRight w:val="0"/>
      <w:marTop w:val="0"/>
      <w:marBottom w:val="0"/>
      <w:divBdr>
        <w:top w:val="none" w:sz="0" w:space="0" w:color="auto"/>
        <w:left w:val="none" w:sz="0" w:space="0" w:color="auto"/>
        <w:bottom w:val="none" w:sz="0" w:space="0" w:color="auto"/>
        <w:right w:val="none" w:sz="0" w:space="0" w:color="auto"/>
      </w:divBdr>
    </w:div>
    <w:div w:id="248317219">
      <w:bodyDiv w:val="1"/>
      <w:marLeft w:val="0"/>
      <w:marRight w:val="0"/>
      <w:marTop w:val="0"/>
      <w:marBottom w:val="0"/>
      <w:divBdr>
        <w:top w:val="none" w:sz="0" w:space="0" w:color="auto"/>
        <w:left w:val="none" w:sz="0" w:space="0" w:color="auto"/>
        <w:bottom w:val="none" w:sz="0" w:space="0" w:color="auto"/>
        <w:right w:val="none" w:sz="0" w:space="0" w:color="auto"/>
      </w:divBdr>
    </w:div>
    <w:div w:id="248777612">
      <w:bodyDiv w:val="1"/>
      <w:marLeft w:val="0"/>
      <w:marRight w:val="0"/>
      <w:marTop w:val="0"/>
      <w:marBottom w:val="0"/>
      <w:divBdr>
        <w:top w:val="none" w:sz="0" w:space="0" w:color="auto"/>
        <w:left w:val="none" w:sz="0" w:space="0" w:color="auto"/>
        <w:bottom w:val="none" w:sz="0" w:space="0" w:color="auto"/>
        <w:right w:val="none" w:sz="0" w:space="0" w:color="auto"/>
      </w:divBdr>
    </w:div>
    <w:div w:id="249311646">
      <w:bodyDiv w:val="1"/>
      <w:marLeft w:val="0"/>
      <w:marRight w:val="0"/>
      <w:marTop w:val="0"/>
      <w:marBottom w:val="0"/>
      <w:divBdr>
        <w:top w:val="none" w:sz="0" w:space="0" w:color="auto"/>
        <w:left w:val="none" w:sz="0" w:space="0" w:color="auto"/>
        <w:bottom w:val="none" w:sz="0" w:space="0" w:color="auto"/>
        <w:right w:val="none" w:sz="0" w:space="0" w:color="auto"/>
      </w:divBdr>
    </w:div>
    <w:div w:id="249584143">
      <w:bodyDiv w:val="1"/>
      <w:marLeft w:val="0"/>
      <w:marRight w:val="0"/>
      <w:marTop w:val="0"/>
      <w:marBottom w:val="0"/>
      <w:divBdr>
        <w:top w:val="none" w:sz="0" w:space="0" w:color="auto"/>
        <w:left w:val="none" w:sz="0" w:space="0" w:color="auto"/>
        <w:bottom w:val="none" w:sz="0" w:space="0" w:color="auto"/>
        <w:right w:val="none" w:sz="0" w:space="0" w:color="auto"/>
      </w:divBdr>
    </w:div>
    <w:div w:id="249850300">
      <w:bodyDiv w:val="1"/>
      <w:marLeft w:val="0"/>
      <w:marRight w:val="0"/>
      <w:marTop w:val="0"/>
      <w:marBottom w:val="0"/>
      <w:divBdr>
        <w:top w:val="none" w:sz="0" w:space="0" w:color="auto"/>
        <w:left w:val="none" w:sz="0" w:space="0" w:color="auto"/>
        <w:bottom w:val="none" w:sz="0" w:space="0" w:color="auto"/>
        <w:right w:val="none" w:sz="0" w:space="0" w:color="auto"/>
      </w:divBdr>
    </w:div>
    <w:div w:id="250167532">
      <w:bodyDiv w:val="1"/>
      <w:marLeft w:val="0"/>
      <w:marRight w:val="0"/>
      <w:marTop w:val="0"/>
      <w:marBottom w:val="0"/>
      <w:divBdr>
        <w:top w:val="none" w:sz="0" w:space="0" w:color="auto"/>
        <w:left w:val="none" w:sz="0" w:space="0" w:color="auto"/>
        <w:bottom w:val="none" w:sz="0" w:space="0" w:color="auto"/>
        <w:right w:val="none" w:sz="0" w:space="0" w:color="auto"/>
      </w:divBdr>
    </w:div>
    <w:div w:id="250504277">
      <w:bodyDiv w:val="1"/>
      <w:marLeft w:val="0"/>
      <w:marRight w:val="0"/>
      <w:marTop w:val="0"/>
      <w:marBottom w:val="0"/>
      <w:divBdr>
        <w:top w:val="none" w:sz="0" w:space="0" w:color="auto"/>
        <w:left w:val="none" w:sz="0" w:space="0" w:color="auto"/>
        <w:bottom w:val="none" w:sz="0" w:space="0" w:color="auto"/>
        <w:right w:val="none" w:sz="0" w:space="0" w:color="auto"/>
      </w:divBdr>
    </w:div>
    <w:div w:id="251016640">
      <w:bodyDiv w:val="1"/>
      <w:marLeft w:val="0"/>
      <w:marRight w:val="0"/>
      <w:marTop w:val="0"/>
      <w:marBottom w:val="0"/>
      <w:divBdr>
        <w:top w:val="none" w:sz="0" w:space="0" w:color="auto"/>
        <w:left w:val="none" w:sz="0" w:space="0" w:color="auto"/>
        <w:bottom w:val="none" w:sz="0" w:space="0" w:color="auto"/>
        <w:right w:val="none" w:sz="0" w:space="0" w:color="auto"/>
      </w:divBdr>
    </w:div>
    <w:div w:id="252053210">
      <w:bodyDiv w:val="1"/>
      <w:marLeft w:val="0"/>
      <w:marRight w:val="0"/>
      <w:marTop w:val="0"/>
      <w:marBottom w:val="0"/>
      <w:divBdr>
        <w:top w:val="none" w:sz="0" w:space="0" w:color="auto"/>
        <w:left w:val="none" w:sz="0" w:space="0" w:color="auto"/>
        <w:bottom w:val="none" w:sz="0" w:space="0" w:color="auto"/>
        <w:right w:val="none" w:sz="0" w:space="0" w:color="auto"/>
      </w:divBdr>
    </w:div>
    <w:div w:id="253560506">
      <w:bodyDiv w:val="1"/>
      <w:marLeft w:val="0"/>
      <w:marRight w:val="0"/>
      <w:marTop w:val="0"/>
      <w:marBottom w:val="0"/>
      <w:divBdr>
        <w:top w:val="none" w:sz="0" w:space="0" w:color="auto"/>
        <w:left w:val="none" w:sz="0" w:space="0" w:color="auto"/>
        <w:bottom w:val="none" w:sz="0" w:space="0" w:color="auto"/>
        <w:right w:val="none" w:sz="0" w:space="0" w:color="auto"/>
      </w:divBdr>
    </w:div>
    <w:div w:id="253828796">
      <w:bodyDiv w:val="1"/>
      <w:marLeft w:val="0"/>
      <w:marRight w:val="0"/>
      <w:marTop w:val="0"/>
      <w:marBottom w:val="0"/>
      <w:divBdr>
        <w:top w:val="none" w:sz="0" w:space="0" w:color="auto"/>
        <w:left w:val="none" w:sz="0" w:space="0" w:color="auto"/>
        <w:bottom w:val="none" w:sz="0" w:space="0" w:color="auto"/>
        <w:right w:val="none" w:sz="0" w:space="0" w:color="auto"/>
      </w:divBdr>
    </w:div>
    <w:div w:id="254359525">
      <w:bodyDiv w:val="1"/>
      <w:marLeft w:val="0"/>
      <w:marRight w:val="0"/>
      <w:marTop w:val="0"/>
      <w:marBottom w:val="0"/>
      <w:divBdr>
        <w:top w:val="none" w:sz="0" w:space="0" w:color="auto"/>
        <w:left w:val="none" w:sz="0" w:space="0" w:color="auto"/>
        <w:bottom w:val="none" w:sz="0" w:space="0" w:color="auto"/>
        <w:right w:val="none" w:sz="0" w:space="0" w:color="auto"/>
      </w:divBdr>
    </w:div>
    <w:div w:id="254821737">
      <w:bodyDiv w:val="1"/>
      <w:marLeft w:val="0"/>
      <w:marRight w:val="0"/>
      <w:marTop w:val="0"/>
      <w:marBottom w:val="0"/>
      <w:divBdr>
        <w:top w:val="none" w:sz="0" w:space="0" w:color="auto"/>
        <w:left w:val="none" w:sz="0" w:space="0" w:color="auto"/>
        <w:bottom w:val="none" w:sz="0" w:space="0" w:color="auto"/>
        <w:right w:val="none" w:sz="0" w:space="0" w:color="auto"/>
      </w:divBdr>
    </w:div>
    <w:div w:id="255486463">
      <w:bodyDiv w:val="1"/>
      <w:marLeft w:val="0"/>
      <w:marRight w:val="0"/>
      <w:marTop w:val="0"/>
      <w:marBottom w:val="0"/>
      <w:divBdr>
        <w:top w:val="none" w:sz="0" w:space="0" w:color="auto"/>
        <w:left w:val="none" w:sz="0" w:space="0" w:color="auto"/>
        <w:bottom w:val="none" w:sz="0" w:space="0" w:color="auto"/>
        <w:right w:val="none" w:sz="0" w:space="0" w:color="auto"/>
      </w:divBdr>
    </w:div>
    <w:div w:id="255556330">
      <w:bodyDiv w:val="1"/>
      <w:marLeft w:val="0"/>
      <w:marRight w:val="0"/>
      <w:marTop w:val="0"/>
      <w:marBottom w:val="0"/>
      <w:divBdr>
        <w:top w:val="none" w:sz="0" w:space="0" w:color="auto"/>
        <w:left w:val="none" w:sz="0" w:space="0" w:color="auto"/>
        <w:bottom w:val="none" w:sz="0" w:space="0" w:color="auto"/>
        <w:right w:val="none" w:sz="0" w:space="0" w:color="auto"/>
      </w:divBdr>
    </w:div>
    <w:div w:id="255753094">
      <w:bodyDiv w:val="1"/>
      <w:marLeft w:val="0"/>
      <w:marRight w:val="0"/>
      <w:marTop w:val="0"/>
      <w:marBottom w:val="0"/>
      <w:divBdr>
        <w:top w:val="none" w:sz="0" w:space="0" w:color="auto"/>
        <w:left w:val="none" w:sz="0" w:space="0" w:color="auto"/>
        <w:bottom w:val="none" w:sz="0" w:space="0" w:color="auto"/>
        <w:right w:val="none" w:sz="0" w:space="0" w:color="auto"/>
      </w:divBdr>
    </w:div>
    <w:div w:id="257254273">
      <w:bodyDiv w:val="1"/>
      <w:marLeft w:val="0"/>
      <w:marRight w:val="0"/>
      <w:marTop w:val="0"/>
      <w:marBottom w:val="0"/>
      <w:divBdr>
        <w:top w:val="none" w:sz="0" w:space="0" w:color="auto"/>
        <w:left w:val="none" w:sz="0" w:space="0" w:color="auto"/>
        <w:bottom w:val="none" w:sz="0" w:space="0" w:color="auto"/>
        <w:right w:val="none" w:sz="0" w:space="0" w:color="auto"/>
      </w:divBdr>
    </w:div>
    <w:div w:id="257760085">
      <w:bodyDiv w:val="1"/>
      <w:marLeft w:val="0"/>
      <w:marRight w:val="0"/>
      <w:marTop w:val="0"/>
      <w:marBottom w:val="0"/>
      <w:divBdr>
        <w:top w:val="none" w:sz="0" w:space="0" w:color="auto"/>
        <w:left w:val="none" w:sz="0" w:space="0" w:color="auto"/>
        <w:bottom w:val="none" w:sz="0" w:space="0" w:color="auto"/>
        <w:right w:val="none" w:sz="0" w:space="0" w:color="auto"/>
      </w:divBdr>
    </w:div>
    <w:div w:id="258831311">
      <w:bodyDiv w:val="1"/>
      <w:marLeft w:val="0"/>
      <w:marRight w:val="0"/>
      <w:marTop w:val="0"/>
      <w:marBottom w:val="0"/>
      <w:divBdr>
        <w:top w:val="none" w:sz="0" w:space="0" w:color="auto"/>
        <w:left w:val="none" w:sz="0" w:space="0" w:color="auto"/>
        <w:bottom w:val="none" w:sz="0" w:space="0" w:color="auto"/>
        <w:right w:val="none" w:sz="0" w:space="0" w:color="auto"/>
      </w:divBdr>
    </w:div>
    <w:div w:id="258879599">
      <w:bodyDiv w:val="1"/>
      <w:marLeft w:val="0"/>
      <w:marRight w:val="0"/>
      <w:marTop w:val="0"/>
      <w:marBottom w:val="0"/>
      <w:divBdr>
        <w:top w:val="none" w:sz="0" w:space="0" w:color="auto"/>
        <w:left w:val="none" w:sz="0" w:space="0" w:color="auto"/>
        <w:bottom w:val="none" w:sz="0" w:space="0" w:color="auto"/>
        <w:right w:val="none" w:sz="0" w:space="0" w:color="auto"/>
      </w:divBdr>
    </w:div>
    <w:div w:id="259067268">
      <w:bodyDiv w:val="1"/>
      <w:marLeft w:val="0"/>
      <w:marRight w:val="0"/>
      <w:marTop w:val="0"/>
      <w:marBottom w:val="0"/>
      <w:divBdr>
        <w:top w:val="none" w:sz="0" w:space="0" w:color="auto"/>
        <w:left w:val="none" w:sz="0" w:space="0" w:color="auto"/>
        <w:bottom w:val="none" w:sz="0" w:space="0" w:color="auto"/>
        <w:right w:val="none" w:sz="0" w:space="0" w:color="auto"/>
      </w:divBdr>
    </w:div>
    <w:div w:id="259415541">
      <w:bodyDiv w:val="1"/>
      <w:marLeft w:val="0"/>
      <w:marRight w:val="0"/>
      <w:marTop w:val="0"/>
      <w:marBottom w:val="0"/>
      <w:divBdr>
        <w:top w:val="none" w:sz="0" w:space="0" w:color="auto"/>
        <w:left w:val="none" w:sz="0" w:space="0" w:color="auto"/>
        <w:bottom w:val="none" w:sz="0" w:space="0" w:color="auto"/>
        <w:right w:val="none" w:sz="0" w:space="0" w:color="auto"/>
      </w:divBdr>
    </w:div>
    <w:div w:id="259486788">
      <w:bodyDiv w:val="1"/>
      <w:marLeft w:val="0"/>
      <w:marRight w:val="0"/>
      <w:marTop w:val="0"/>
      <w:marBottom w:val="0"/>
      <w:divBdr>
        <w:top w:val="none" w:sz="0" w:space="0" w:color="auto"/>
        <w:left w:val="none" w:sz="0" w:space="0" w:color="auto"/>
        <w:bottom w:val="none" w:sz="0" w:space="0" w:color="auto"/>
        <w:right w:val="none" w:sz="0" w:space="0" w:color="auto"/>
      </w:divBdr>
    </w:div>
    <w:div w:id="259685727">
      <w:bodyDiv w:val="1"/>
      <w:marLeft w:val="0"/>
      <w:marRight w:val="0"/>
      <w:marTop w:val="0"/>
      <w:marBottom w:val="0"/>
      <w:divBdr>
        <w:top w:val="none" w:sz="0" w:space="0" w:color="auto"/>
        <w:left w:val="none" w:sz="0" w:space="0" w:color="auto"/>
        <w:bottom w:val="none" w:sz="0" w:space="0" w:color="auto"/>
        <w:right w:val="none" w:sz="0" w:space="0" w:color="auto"/>
      </w:divBdr>
    </w:div>
    <w:div w:id="261105695">
      <w:bodyDiv w:val="1"/>
      <w:marLeft w:val="0"/>
      <w:marRight w:val="0"/>
      <w:marTop w:val="0"/>
      <w:marBottom w:val="0"/>
      <w:divBdr>
        <w:top w:val="none" w:sz="0" w:space="0" w:color="auto"/>
        <w:left w:val="none" w:sz="0" w:space="0" w:color="auto"/>
        <w:bottom w:val="none" w:sz="0" w:space="0" w:color="auto"/>
        <w:right w:val="none" w:sz="0" w:space="0" w:color="auto"/>
      </w:divBdr>
    </w:div>
    <w:div w:id="261383465">
      <w:bodyDiv w:val="1"/>
      <w:marLeft w:val="0"/>
      <w:marRight w:val="0"/>
      <w:marTop w:val="0"/>
      <w:marBottom w:val="0"/>
      <w:divBdr>
        <w:top w:val="none" w:sz="0" w:space="0" w:color="auto"/>
        <w:left w:val="none" w:sz="0" w:space="0" w:color="auto"/>
        <w:bottom w:val="none" w:sz="0" w:space="0" w:color="auto"/>
        <w:right w:val="none" w:sz="0" w:space="0" w:color="auto"/>
      </w:divBdr>
    </w:div>
    <w:div w:id="262147863">
      <w:bodyDiv w:val="1"/>
      <w:marLeft w:val="0"/>
      <w:marRight w:val="0"/>
      <w:marTop w:val="0"/>
      <w:marBottom w:val="0"/>
      <w:divBdr>
        <w:top w:val="none" w:sz="0" w:space="0" w:color="auto"/>
        <w:left w:val="none" w:sz="0" w:space="0" w:color="auto"/>
        <w:bottom w:val="none" w:sz="0" w:space="0" w:color="auto"/>
        <w:right w:val="none" w:sz="0" w:space="0" w:color="auto"/>
      </w:divBdr>
    </w:div>
    <w:div w:id="263389634">
      <w:bodyDiv w:val="1"/>
      <w:marLeft w:val="0"/>
      <w:marRight w:val="0"/>
      <w:marTop w:val="0"/>
      <w:marBottom w:val="0"/>
      <w:divBdr>
        <w:top w:val="none" w:sz="0" w:space="0" w:color="auto"/>
        <w:left w:val="none" w:sz="0" w:space="0" w:color="auto"/>
        <w:bottom w:val="none" w:sz="0" w:space="0" w:color="auto"/>
        <w:right w:val="none" w:sz="0" w:space="0" w:color="auto"/>
      </w:divBdr>
    </w:div>
    <w:div w:id="263660073">
      <w:bodyDiv w:val="1"/>
      <w:marLeft w:val="0"/>
      <w:marRight w:val="0"/>
      <w:marTop w:val="0"/>
      <w:marBottom w:val="0"/>
      <w:divBdr>
        <w:top w:val="none" w:sz="0" w:space="0" w:color="auto"/>
        <w:left w:val="none" w:sz="0" w:space="0" w:color="auto"/>
        <w:bottom w:val="none" w:sz="0" w:space="0" w:color="auto"/>
        <w:right w:val="none" w:sz="0" w:space="0" w:color="auto"/>
      </w:divBdr>
    </w:div>
    <w:div w:id="263727646">
      <w:bodyDiv w:val="1"/>
      <w:marLeft w:val="0"/>
      <w:marRight w:val="0"/>
      <w:marTop w:val="0"/>
      <w:marBottom w:val="0"/>
      <w:divBdr>
        <w:top w:val="none" w:sz="0" w:space="0" w:color="auto"/>
        <w:left w:val="none" w:sz="0" w:space="0" w:color="auto"/>
        <w:bottom w:val="none" w:sz="0" w:space="0" w:color="auto"/>
        <w:right w:val="none" w:sz="0" w:space="0" w:color="auto"/>
      </w:divBdr>
    </w:div>
    <w:div w:id="263733878">
      <w:bodyDiv w:val="1"/>
      <w:marLeft w:val="0"/>
      <w:marRight w:val="0"/>
      <w:marTop w:val="0"/>
      <w:marBottom w:val="0"/>
      <w:divBdr>
        <w:top w:val="none" w:sz="0" w:space="0" w:color="auto"/>
        <w:left w:val="none" w:sz="0" w:space="0" w:color="auto"/>
        <w:bottom w:val="none" w:sz="0" w:space="0" w:color="auto"/>
        <w:right w:val="none" w:sz="0" w:space="0" w:color="auto"/>
      </w:divBdr>
    </w:div>
    <w:div w:id="263804537">
      <w:bodyDiv w:val="1"/>
      <w:marLeft w:val="0"/>
      <w:marRight w:val="0"/>
      <w:marTop w:val="0"/>
      <w:marBottom w:val="0"/>
      <w:divBdr>
        <w:top w:val="none" w:sz="0" w:space="0" w:color="auto"/>
        <w:left w:val="none" w:sz="0" w:space="0" w:color="auto"/>
        <w:bottom w:val="none" w:sz="0" w:space="0" w:color="auto"/>
        <w:right w:val="none" w:sz="0" w:space="0" w:color="auto"/>
      </w:divBdr>
    </w:div>
    <w:div w:id="263925168">
      <w:bodyDiv w:val="1"/>
      <w:marLeft w:val="0"/>
      <w:marRight w:val="0"/>
      <w:marTop w:val="0"/>
      <w:marBottom w:val="0"/>
      <w:divBdr>
        <w:top w:val="none" w:sz="0" w:space="0" w:color="auto"/>
        <w:left w:val="none" w:sz="0" w:space="0" w:color="auto"/>
        <w:bottom w:val="none" w:sz="0" w:space="0" w:color="auto"/>
        <w:right w:val="none" w:sz="0" w:space="0" w:color="auto"/>
      </w:divBdr>
    </w:div>
    <w:div w:id="264382148">
      <w:bodyDiv w:val="1"/>
      <w:marLeft w:val="0"/>
      <w:marRight w:val="0"/>
      <w:marTop w:val="0"/>
      <w:marBottom w:val="0"/>
      <w:divBdr>
        <w:top w:val="none" w:sz="0" w:space="0" w:color="auto"/>
        <w:left w:val="none" w:sz="0" w:space="0" w:color="auto"/>
        <w:bottom w:val="none" w:sz="0" w:space="0" w:color="auto"/>
        <w:right w:val="none" w:sz="0" w:space="0" w:color="auto"/>
      </w:divBdr>
    </w:div>
    <w:div w:id="264458039">
      <w:bodyDiv w:val="1"/>
      <w:marLeft w:val="0"/>
      <w:marRight w:val="0"/>
      <w:marTop w:val="0"/>
      <w:marBottom w:val="0"/>
      <w:divBdr>
        <w:top w:val="none" w:sz="0" w:space="0" w:color="auto"/>
        <w:left w:val="none" w:sz="0" w:space="0" w:color="auto"/>
        <w:bottom w:val="none" w:sz="0" w:space="0" w:color="auto"/>
        <w:right w:val="none" w:sz="0" w:space="0" w:color="auto"/>
      </w:divBdr>
    </w:div>
    <w:div w:id="264461405">
      <w:bodyDiv w:val="1"/>
      <w:marLeft w:val="0"/>
      <w:marRight w:val="0"/>
      <w:marTop w:val="0"/>
      <w:marBottom w:val="0"/>
      <w:divBdr>
        <w:top w:val="none" w:sz="0" w:space="0" w:color="auto"/>
        <w:left w:val="none" w:sz="0" w:space="0" w:color="auto"/>
        <w:bottom w:val="none" w:sz="0" w:space="0" w:color="auto"/>
        <w:right w:val="none" w:sz="0" w:space="0" w:color="auto"/>
      </w:divBdr>
    </w:div>
    <w:div w:id="264657547">
      <w:bodyDiv w:val="1"/>
      <w:marLeft w:val="0"/>
      <w:marRight w:val="0"/>
      <w:marTop w:val="0"/>
      <w:marBottom w:val="0"/>
      <w:divBdr>
        <w:top w:val="none" w:sz="0" w:space="0" w:color="auto"/>
        <w:left w:val="none" w:sz="0" w:space="0" w:color="auto"/>
        <w:bottom w:val="none" w:sz="0" w:space="0" w:color="auto"/>
        <w:right w:val="none" w:sz="0" w:space="0" w:color="auto"/>
      </w:divBdr>
    </w:div>
    <w:div w:id="264921152">
      <w:bodyDiv w:val="1"/>
      <w:marLeft w:val="0"/>
      <w:marRight w:val="0"/>
      <w:marTop w:val="0"/>
      <w:marBottom w:val="0"/>
      <w:divBdr>
        <w:top w:val="none" w:sz="0" w:space="0" w:color="auto"/>
        <w:left w:val="none" w:sz="0" w:space="0" w:color="auto"/>
        <w:bottom w:val="none" w:sz="0" w:space="0" w:color="auto"/>
        <w:right w:val="none" w:sz="0" w:space="0" w:color="auto"/>
      </w:divBdr>
    </w:div>
    <w:div w:id="265310426">
      <w:bodyDiv w:val="1"/>
      <w:marLeft w:val="0"/>
      <w:marRight w:val="0"/>
      <w:marTop w:val="0"/>
      <w:marBottom w:val="0"/>
      <w:divBdr>
        <w:top w:val="none" w:sz="0" w:space="0" w:color="auto"/>
        <w:left w:val="none" w:sz="0" w:space="0" w:color="auto"/>
        <w:bottom w:val="none" w:sz="0" w:space="0" w:color="auto"/>
        <w:right w:val="none" w:sz="0" w:space="0" w:color="auto"/>
      </w:divBdr>
    </w:div>
    <w:div w:id="265583049">
      <w:bodyDiv w:val="1"/>
      <w:marLeft w:val="0"/>
      <w:marRight w:val="0"/>
      <w:marTop w:val="0"/>
      <w:marBottom w:val="0"/>
      <w:divBdr>
        <w:top w:val="none" w:sz="0" w:space="0" w:color="auto"/>
        <w:left w:val="none" w:sz="0" w:space="0" w:color="auto"/>
        <w:bottom w:val="none" w:sz="0" w:space="0" w:color="auto"/>
        <w:right w:val="none" w:sz="0" w:space="0" w:color="auto"/>
      </w:divBdr>
    </w:div>
    <w:div w:id="265814650">
      <w:bodyDiv w:val="1"/>
      <w:marLeft w:val="0"/>
      <w:marRight w:val="0"/>
      <w:marTop w:val="0"/>
      <w:marBottom w:val="0"/>
      <w:divBdr>
        <w:top w:val="none" w:sz="0" w:space="0" w:color="auto"/>
        <w:left w:val="none" w:sz="0" w:space="0" w:color="auto"/>
        <w:bottom w:val="none" w:sz="0" w:space="0" w:color="auto"/>
        <w:right w:val="none" w:sz="0" w:space="0" w:color="auto"/>
      </w:divBdr>
    </w:div>
    <w:div w:id="266427287">
      <w:bodyDiv w:val="1"/>
      <w:marLeft w:val="0"/>
      <w:marRight w:val="0"/>
      <w:marTop w:val="0"/>
      <w:marBottom w:val="0"/>
      <w:divBdr>
        <w:top w:val="none" w:sz="0" w:space="0" w:color="auto"/>
        <w:left w:val="none" w:sz="0" w:space="0" w:color="auto"/>
        <w:bottom w:val="none" w:sz="0" w:space="0" w:color="auto"/>
        <w:right w:val="none" w:sz="0" w:space="0" w:color="auto"/>
      </w:divBdr>
    </w:div>
    <w:div w:id="266469826">
      <w:bodyDiv w:val="1"/>
      <w:marLeft w:val="0"/>
      <w:marRight w:val="0"/>
      <w:marTop w:val="0"/>
      <w:marBottom w:val="0"/>
      <w:divBdr>
        <w:top w:val="none" w:sz="0" w:space="0" w:color="auto"/>
        <w:left w:val="none" w:sz="0" w:space="0" w:color="auto"/>
        <w:bottom w:val="none" w:sz="0" w:space="0" w:color="auto"/>
        <w:right w:val="none" w:sz="0" w:space="0" w:color="auto"/>
      </w:divBdr>
    </w:div>
    <w:div w:id="267473801">
      <w:bodyDiv w:val="1"/>
      <w:marLeft w:val="0"/>
      <w:marRight w:val="0"/>
      <w:marTop w:val="0"/>
      <w:marBottom w:val="0"/>
      <w:divBdr>
        <w:top w:val="none" w:sz="0" w:space="0" w:color="auto"/>
        <w:left w:val="none" w:sz="0" w:space="0" w:color="auto"/>
        <w:bottom w:val="none" w:sz="0" w:space="0" w:color="auto"/>
        <w:right w:val="none" w:sz="0" w:space="0" w:color="auto"/>
      </w:divBdr>
    </w:div>
    <w:div w:id="267926905">
      <w:bodyDiv w:val="1"/>
      <w:marLeft w:val="0"/>
      <w:marRight w:val="0"/>
      <w:marTop w:val="0"/>
      <w:marBottom w:val="0"/>
      <w:divBdr>
        <w:top w:val="none" w:sz="0" w:space="0" w:color="auto"/>
        <w:left w:val="none" w:sz="0" w:space="0" w:color="auto"/>
        <w:bottom w:val="none" w:sz="0" w:space="0" w:color="auto"/>
        <w:right w:val="none" w:sz="0" w:space="0" w:color="auto"/>
      </w:divBdr>
    </w:div>
    <w:div w:id="268128179">
      <w:bodyDiv w:val="1"/>
      <w:marLeft w:val="0"/>
      <w:marRight w:val="0"/>
      <w:marTop w:val="0"/>
      <w:marBottom w:val="0"/>
      <w:divBdr>
        <w:top w:val="none" w:sz="0" w:space="0" w:color="auto"/>
        <w:left w:val="none" w:sz="0" w:space="0" w:color="auto"/>
        <w:bottom w:val="none" w:sz="0" w:space="0" w:color="auto"/>
        <w:right w:val="none" w:sz="0" w:space="0" w:color="auto"/>
      </w:divBdr>
    </w:div>
    <w:div w:id="269970899">
      <w:bodyDiv w:val="1"/>
      <w:marLeft w:val="0"/>
      <w:marRight w:val="0"/>
      <w:marTop w:val="0"/>
      <w:marBottom w:val="0"/>
      <w:divBdr>
        <w:top w:val="none" w:sz="0" w:space="0" w:color="auto"/>
        <w:left w:val="none" w:sz="0" w:space="0" w:color="auto"/>
        <w:bottom w:val="none" w:sz="0" w:space="0" w:color="auto"/>
        <w:right w:val="none" w:sz="0" w:space="0" w:color="auto"/>
      </w:divBdr>
    </w:div>
    <w:div w:id="270015822">
      <w:bodyDiv w:val="1"/>
      <w:marLeft w:val="0"/>
      <w:marRight w:val="0"/>
      <w:marTop w:val="0"/>
      <w:marBottom w:val="0"/>
      <w:divBdr>
        <w:top w:val="none" w:sz="0" w:space="0" w:color="auto"/>
        <w:left w:val="none" w:sz="0" w:space="0" w:color="auto"/>
        <w:bottom w:val="none" w:sz="0" w:space="0" w:color="auto"/>
        <w:right w:val="none" w:sz="0" w:space="0" w:color="auto"/>
      </w:divBdr>
    </w:div>
    <w:div w:id="270556985">
      <w:bodyDiv w:val="1"/>
      <w:marLeft w:val="0"/>
      <w:marRight w:val="0"/>
      <w:marTop w:val="0"/>
      <w:marBottom w:val="0"/>
      <w:divBdr>
        <w:top w:val="none" w:sz="0" w:space="0" w:color="auto"/>
        <w:left w:val="none" w:sz="0" w:space="0" w:color="auto"/>
        <w:bottom w:val="none" w:sz="0" w:space="0" w:color="auto"/>
        <w:right w:val="none" w:sz="0" w:space="0" w:color="auto"/>
      </w:divBdr>
    </w:div>
    <w:div w:id="271281369">
      <w:bodyDiv w:val="1"/>
      <w:marLeft w:val="0"/>
      <w:marRight w:val="0"/>
      <w:marTop w:val="0"/>
      <w:marBottom w:val="0"/>
      <w:divBdr>
        <w:top w:val="none" w:sz="0" w:space="0" w:color="auto"/>
        <w:left w:val="none" w:sz="0" w:space="0" w:color="auto"/>
        <w:bottom w:val="none" w:sz="0" w:space="0" w:color="auto"/>
        <w:right w:val="none" w:sz="0" w:space="0" w:color="auto"/>
      </w:divBdr>
    </w:div>
    <w:div w:id="271397394">
      <w:bodyDiv w:val="1"/>
      <w:marLeft w:val="0"/>
      <w:marRight w:val="0"/>
      <w:marTop w:val="0"/>
      <w:marBottom w:val="0"/>
      <w:divBdr>
        <w:top w:val="none" w:sz="0" w:space="0" w:color="auto"/>
        <w:left w:val="none" w:sz="0" w:space="0" w:color="auto"/>
        <w:bottom w:val="none" w:sz="0" w:space="0" w:color="auto"/>
        <w:right w:val="none" w:sz="0" w:space="0" w:color="auto"/>
      </w:divBdr>
    </w:div>
    <w:div w:id="271783761">
      <w:bodyDiv w:val="1"/>
      <w:marLeft w:val="0"/>
      <w:marRight w:val="0"/>
      <w:marTop w:val="0"/>
      <w:marBottom w:val="0"/>
      <w:divBdr>
        <w:top w:val="none" w:sz="0" w:space="0" w:color="auto"/>
        <w:left w:val="none" w:sz="0" w:space="0" w:color="auto"/>
        <w:bottom w:val="none" w:sz="0" w:space="0" w:color="auto"/>
        <w:right w:val="none" w:sz="0" w:space="0" w:color="auto"/>
      </w:divBdr>
    </w:div>
    <w:div w:id="271867731">
      <w:bodyDiv w:val="1"/>
      <w:marLeft w:val="0"/>
      <w:marRight w:val="0"/>
      <w:marTop w:val="0"/>
      <w:marBottom w:val="0"/>
      <w:divBdr>
        <w:top w:val="none" w:sz="0" w:space="0" w:color="auto"/>
        <w:left w:val="none" w:sz="0" w:space="0" w:color="auto"/>
        <w:bottom w:val="none" w:sz="0" w:space="0" w:color="auto"/>
        <w:right w:val="none" w:sz="0" w:space="0" w:color="auto"/>
      </w:divBdr>
    </w:div>
    <w:div w:id="272248703">
      <w:bodyDiv w:val="1"/>
      <w:marLeft w:val="0"/>
      <w:marRight w:val="0"/>
      <w:marTop w:val="0"/>
      <w:marBottom w:val="0"/>
      <w:divBdr>
        <w:top w:val="none" w:sz="0" w:space="0" w:color="auto"/>
        <w:left w:val="none" w:sz="0" w:space="0" w:color="auto"/>
        <w:bottom w:val="none" w:sz="0" w:space="0" w:color="auto"/>
        <w:right w:val="none" w:sz="0" w:space="0" w:color="auto"/>
      </w:divBdr>
    </w:div>
    <w:div w:id="272517438">
      <w:bodyDiv w:val="1"/>
      <w:marLeft w:val="0"/>
      <w:marRight w:val="0"/>
      <w:marTop w:val="0"/>
      <w:marBottom w:val="0"/>
      <w:divBdr>
        <w:top w:val="none" w:sz="0" w:space="0" w:color="auto"/>
        <w:left w:val="none" w:sz="0" w:space="0" w:color="auto"/>
        <w:bottom w:val="none" w:sz="0" w:space="0" w:color="auto"/>
        <w:right w:val="none" w:sz="0" w:space="0" w:color="auto"/>
      </w:divBdr>
    </w:div>
    <w:div w:id="272790982">
      <w:bodyDiv w:val="1"/>
      <w:marLeft w:val="0"/>
      <w:marRight w:val="0"/>
      <w:marTop w:val="0"/>
      <w:marBottom w:val="0"/>
      <w:divBdr>
        <w:top w:val="none" w:sz="0" w:space="0" w:color="auto"/>
        <w:left w:val="none" w:sz="0" w:space="0" w:color="auto"/>
        <w:bottom w:val="none" w:sz="0" w:space="0" w:color="auto"/>
        <w:right w:val="none" w:sz="0" w:space="0" w:color="auto"/>
      </w:divBdr>
    </w:div>
    <w:div w:id="273678649">
      <w:bodyDiv w:val="1"/>
      <w:marLeft w:val="0"/>
      <w:marRight w:val="0"/>
      <w:marTop w:val="0"/>
      <w:marBottom w:val="0"/>
      <w:divBdr>
        <w:top w:val="none" w:sz="0" w:space="0" w:color="auto"/>
        <w:left w:val="none" w:sz="0" w:space="0" w:color="auto"/>
        <w:bottom w:val="none" w:sz="0" w:space="0" w:color="auto"/>
        <w:right w:val="none" w:sz="0" w:space="0" w:color="auto"/>
      </w:divBdr>
    </w:div>
    <w:div w:id="275261039">
      <w:bodyDiv w:val="1"/>
      <w:marLeft w:val="0"/>
      <w:marRight w:val="0"/>
      <w:marTop w:val="0"/>
      <w:marBottom w:val="0"/>
      <w:divBdr>
        <w:top w:val="none" w:sz="0" w:space="0" w:color="auto"/>
        <w:left w:val="none" w:sz="0" w:space="0" w:color="auto"/>
        <w:bottom w:val="none" w:sz="0" w:space="0" w:color="auto"/>
        <w:right w:val="none" w:sz="0" w:space="0" w:color="auto"/>
      </w:divBdr>
    </w:div>
    <w:div w:id="275724413">
      <w:bodyDiv w:val="1"/>
      <w:marLeft w:val="0"/>
      <w:marRight w:val="0"/>
      <w:marTop w:val="0"/>
      <w:marBottom w:val="0"/>
      <w:divBdr>
        <w:top w:val="none" w:sz="0" w:space="0" w:color="auto"/>
        <w:left w:val="none" w:sz="0" w:space="0" w:color="auto"/>
        <w:bottom w:val="none" w:sz="0" w:space="0" w:color="auto"/>
        <w:right w:val="none" w:sz="0" w:space="0" w:color="auto"/>
      </w:divBdr>
    </w:div>
    <w:div w:id="275792971">
      <w:bodyDiv w:val="1"/>
      <w:marLeft w:val="0"/>
      <w:marRight w:val="0"/>
      <w:marTop w:val="0"/>
      <w:marBottom w:val="0"/>
      <w:divBdr>
        <w:top w:val="none" w:sz="0" w:space="0" w:color="auto"/>
        <w:left w:val="none" w:sz="0" w:space="0" w:color="auto"/>
        <w:bottom w:val="none" w:sz="0" w:space="0" w:color="auto"/>
        <w:right w:val="none" w:sz="0" w:space="0" w:color="auto"/>
      </w:divBdr>
    </w:div>
    <w:div w:id="276103356">
      <w:bodyDiv w:val="1"/>
      <w:marLeft w:val="0"/>
      <w:marRight w:val="0"/>
      <w:marTop w:val="0"/>
      <w:marBottom w:val="0"/>
      <w:divBdr>
        <w:top w:val="none" w:sz="0" w:space="0" w:color="auto"/>
        <w:left w:val="none" w:sz="0" w:space="0" w:color="auto"/>
        <w:bottom w:val="none" w:sz="0" w:space="0" w:color="auto"/>
        <w:right w:val="none" w:sz="0" w:space="0" w:color="auto"/>
      </w:divBdr>
    </w:div>
    <w:div w:id="276450039">
      <w:bodyDiv w:val="1"/>
      <w:marLeft w:val="0"/>
      <w:marRight w:val="0"/>
      <w:marTop w:val="0"/>
      <w:marBottom w:val="0"/>
      <w:divBdr>
        <w:top w:val="none" w:sz="0" w:space="0" w:color="auto"/>
        <w:left w:val="none" w:sz="0" w:space="0" w:color="auto"/>
        <w:bottom w:val="none" w:sz="0" w:space="0" w:color="auto"/>
        <w:right w:val="none" w:sz="0" w:space="0" w:color="auto"/>
      </w:divBdr>
    </w:div>
    <w:div w:id="276764131">
      <w:bodyDiv w:val="1"/>
      <w:marLeft w:val="0"/>
      <w:marRight w:val="0"/>
      <w:marTop w:val="0"/>
      <w:marBottom w:val="0"/>
      <w:divBdr>
        <w:top w:val="none" w:sz="0" w:space="0" w:color="auto"/>
        <w:left w:val="none" w:sz="0" w:space="0" w:color="auto"/>
        <w:bottom w:val="none" w:sz="0" w:space="0" w:color="auto"/>
        <w:right w:val="none" w:sz="0" w:space="0" w:color="auto"/>
      </w:divBdr>
    </w:div>
    <w:div w:id="276837686">
      <w:bodyDiv w:val="1"/>
      <w:marLeft w:val="0"/>
      <w:marRight w:val="0"/>
      <w:marTop w:val="0"/>
      <w:marBottom w:val="0"/>
      <w:divBdr>
        <w:top w:val="none" w:sz="0" w:space="0" w:color="auto"/>
        <w:left w:val="none" w:sz="0" w:space="0" w:color="auto"/>
        <w:bottom w:val="none" w:sz="0" w:space="0" w:color="auto"/>
        <w:right w:val="none" w:sz="0" w:space="0" w:color="auto"/>
      </w:divBdr>
    </w:div>
    <w:div w:id="277687144">
      <w:bodyDiv w:val="1"/>
      <w:marLeft w:val="0"/>
      <w:marRight w:val="0"/>
      <w:marTop w:val="0"/>
      <w:marBottom w:val="0"/>
      <w:divBdr>
        <w:top w:val="none" w:sz="0" w:space="0" w:color="auto"/>
        <w:left w:val="none" w:sz="0" w:space="0" w:color="auto"/>
        <w:bottom w:val="none" w:sz="0" w:space="0" w:color="auto"/>
        <w:right w:val="none" w:sz="0" w:space="0" w:color="auto"/>
      </w:divBdr>
    </w:div>
    <w:div w:id="278030600">
      <w:bodyDiv w:val="1"/>
      <w:marLeft w:val="0"/>
      <w:marRight w:val="0"/>
      <w:marTop w:val="0"/>
      <w:marBottom w:val="0"/>
      <w:divBdr>
        <w:top w:val="none" w:sz="0" w:space="0" w:color="auto"/>
        <w:left w:val="none" w:sz="0" w:space="0" w:color="auto"/>
        <w:bottom w:val="none" w:sz="0" w:space="0" w:color="auto"/>
        <w:right w:val="none" w:sz="0" w:space="0" w:color="auto"/>
      </w:divBdr>
    </w:div>
    <w:div w:id="278101141">
      <w:bodyDiv w:val="1"/>
      <w:marLeft w:val="0"/>
      <w:marRight w:val="0"/>
      <w:marTop w:val="0"/>
      <w:marBottom w:val="0"/>
      <w:divBdr>
        <w:top w:val="none" w:sz="0" w:space="0" w:color="auto"/>
        <w:left w:val="none" w:sz="0" w:space="0" w:color="auto"/>
        <w:bottom w:val="none" w:sz="0" w:space="0" w:color="auto"/>
        <w:right w:val="none" w:sz="0" w:space="0" w:color="auto"/>
      </w:divBdr>
    </w:div>
    <w:div w:id="278486924">
      <w:bodyDiv w:val="1"/>
      <w:marLeft w:val="0"/>
      <w:marRight w:val="0"/>
      <w:marTop w:val="0"/>
      <w:marBottom w:val="0"/>
      <w:divBdr>
        <w:top w:val="none" w:sz="0" w:space="0" w:color="auto"/>
        <w:left w:val="none" w:sz="0" w:space="0" w:color="auto"/>
        <w:bottom w:val="none" w:sz="0" w:space="0" w:color="auto"/>
        <w:right w:val="none" w:sz="0" w:space="0" w:color="auto"/>
      </w:divBdr>
    </w:div>
    <w:div w:id="278730853">
      <w:bodyDiv w:val="1"/>
      <w:marLeft w:val="0"/>
      <w:marRight w:val="0"/>
      <w:marTop w:val="0"/>
      <w:marBottom w:val="0"/>
      <w:divBdr>
        <w:top w:val="none" w:sz="0" w:space="0" w:color="auto"/>
        <w:left w:val="none" w:sz="0" w:space="0" w:color="auto"/>
        <w:bottom w:val="none" w:sz="0" w:space="0" w:color="auto"/>
        <w:right w:val="none" w:sz="0" w:space="0" w:color="auto"/>
      </w:divBdr>
    </w:div>
    <w:div w:id="279461956">
      <w:bodyDiv w:val="1"/>
      <w:marLeft w:val="0"/>
      <w:marRight w:val="0"/>
      <w:marTop w:val="0"/>
      <w:marBottom w:val="0"/>
      <w:divBdr>
        <w:top w:val="none" w:sz="0" w:space="0" w:color="auto"/>
        <w:left w:val="none" w:sz="0" w:space="0" w:color="auto"/>
        <w:bottom w:val="none" w:sz="0" w:space="0" w:color="auto"/>
        <w:right w:val="none" w:sz="0" w:space="0" w:color="auto"/>
      </w:divBdr>
    </w:div>
    <w:div w:id="279528777">
      <w:bodyDiv w:val="1"/>
      <w:marLeft w:val="0"/>
      <w:marRight w:val="0"/>
      <w:marTop w:val="0"/>
      <w:marBottom w:val="0"/>
      <w:divBdr>
        <w:top w:val="none" w:sz="0" w:space="0" w:color="auto"/>
        <w:left w:val="none" w:sz="0" w:space="0" w:color="auto"/>
        <w:bottom w:val="none" w:sz="0" w:space="0" w:color="auto"/>
        <w:right w:val="none" w:sz="0" w:space="0" w:color="auto"/>
      </w:divBdr>
    </w:div>
    <w:div w:id="279530367">
      <w:bodyDiv w:val="1"/>
      <w:marLeft w:val="0"/>
      <w:marRight w:val="0"/>
      <w:marTop w:val="0"/>
      <w:marBottom w:val="0"/>
      <w:divBdr>
        <w:top w:val="none" w:sz="0" w:space="0" w:color="auto"/>
        <w:left w:val="none" w:sz="0" w:space="0" w:color="auto"/>
        <w:bottom w:val="none" w:sz="0" w:space="0" w:color="auto"/>
        <w:right w:val="none" w:sz="0" w:space="0" w:color="auto"/>
      </w:divBdr>
    </w:div>
    <w:div w:id="280185786">
      <w:bodyDiv w:val="1"/>
      <w:marLeft w:val="0"/>
      <w:marRight w:val="0"/>
      <w:marTop w:val="0"/>
      <w:marBottom w:val="0"/>
      <w:divBdr>
        <w:top w:val="none" w:sz="0" w:space="0" w:color="auto"/>
        <w:left w:val="none" w:sz="0" w:space="0" w:color="auto"/>
        <w:bottom w:val="none" w:sz="0" w:space="0" w:color="auto"/>
        <w:right w:val="none" w:sz="0" w:space="0" w:color="auto"/>
      </w:divBdr>
    </w:div>
    <w:div w:id="280697710">
      <w:bodyDiv w:val="1"/>
      <w:marLeft w:val="0"/>
      <w:marRight w:val="0"/>
      <w:marTop w:val="0"/>
      <w:marBottom w:val="0"/>
      <w:divBdr>
        <w:top w:val="none" w:sz="0" w:space="0" w:color="auto"/>
        <w:left w:val="none" w:sz="0" w:space="0" w:color="auto"/>
        <w:bottom w:val="none" w:sz="0" w:space="0" w:color="auto"/>
        <w:right w:val="none" w:sz="0" w:space="0" w:color="auto"/>
      </w:divBdr>
    </w:div>
    <w:div w:id="282270689">
      <w:bodyDiv w:val="1"/>
      <w:marLeft w:val="0"/>
      <w:marRight w:val="0"/>
      <w:marTop w:val="0"/>
      <w:marBottom w:val="0"/>
      <w:divBdr>
        <w:top w:val="none" w:sz="0" w:space="0" w:color="auto"/>
        <w:left w:val="none" w:sz="0" w:space="0" w:color="auto"/>
        <w:bottom w:val="none" w:sz="0" w:space="0" w:color="auto"/>
        <w:right w:val="none" w:sz="0" w:space="0" w:color="auto"/>
      </w:divBdr>
    </w:div>
    <w:div w:id="284426460">
      <w:bodyDiv w:val="1"/>
      <w:marLeft w:val="0"/>
      <w:marRight w:val="0"/>
      <w:marTop w:val="0"/>
      <w:marBottom w:val="0"/>
      <w:divBdr>
        <w:top w:val="none" w:sz="0" w:space="0" w:color="auto"/>
        <w:left w:val="none" w:sz="0" w:space="0" w:color="auto"/>
        <w:bottom w:val="none" w:sz="0" w:space="0" w:color="auto"/>
        <w:right w:val="none" w:sz="0" w:space="0" w:color="auto"/>
      </w:divBdr>
    </w:div>
    <w:div w:id="285355127">
      <w:bodyDiv w:val="1"/>
      <w:marLeft w:val="0"/>
      <w:marRight w:val="0"/>
      <w:marTop w:val="0"/>
      <w:marBottom w:val="0"/>
      <w:divBdr>
        <w:top w:val="none" w:sz="0" w:space="0" w:color="auto"/>
        <w:left w:val="none" w:sz="0" w:space="0" w:color="auto"/>
        <w:bottom w:val="none" w:sz="0" w:space="0" w:color="auto"/>
        <w:right w:val="none" w:sz="0" w:space="0" w:color="auto"/>
      </w:divBdr>
    </w:div>
    <w:div w:id="285425945">
      <w:bodyDiv w:val="1"/>
      <w:marLeft w:val="0"/>
      <w:marRight w:val="0"/>
      <w:marTop w:val="0"/>
      <w:marBottom w:val="0"/>
      <w:divBdr>
        <w:top w:val="none" w:sz="0" w:space="0" w:color="auto"/>
        <w:left w:val="none" w:sz="0" w:space="0" w:color="auto"/>
        <w:bottom w:val="none" w:sz="0" w:space="0" w:color="auto"/>
        <w:right w:val="none" w:sz="0" w:space="0" w:color="auto"/>
      </w:divBdr>
    </w:div>
    <w:div w:id="286740037">
      <w:bodyDiv w:val="1"/>
      <w:marLeft w:val="0"/>
      <w:marRight w:val="0"/>
      <w:marTop w:val="0"/>
      <w:marBottom w:val="0"/>
      <w:divBdr>
        <w:top w:val="none" w:sz="0" w:space="0" w:color="auto"/>
        <w:left w:val="none" w:sz="0" w:space="0" w:color="auto"/>
        <w:bottom w:val="none" w:sz="0" w:space="0" w:color="auto"/>
        <w:right w:val="none" w:sz="0" w:space="0" w:color="auto"/>
      </w:divBdr>
    </w:div>
    <w:div w:id="287126614">
      <w:bodyDiv w:val="1"/>
      <w:marLeft w:val="0"/>
      <w:marRight w:val="0"/>
      <w:marTop w:val="0"/>
      <w:marBottom w:val="0"/>
      <w:divBdr>
        <w:top w:val="none" w:sz="0" w:space="0" w:color="auto"/>
        <w:left w:val="none" w:sz="0" w:space="0" w:color="auto"/>
        <w:bottom w:val="none" w:sz="0" w:space="0" w:color="auto"/>
        <w:right w:val="none" w:sz="0" w:space="0" w:color="auto"/>
      </w:divBdr>
    </w:div>
    <w:div w:id="287854570">
      <w:bodyDiv w:val="1"/>
      <w:marLeft w:val="0"/>
      <w:marRight w:val="0"/>
      <w:marTop w:val="0"/>
      <w:marBottom w:val="0"/>
      <w:divBdr>
        <w:top w:val="none" w:sz="0" w:space="0" w:color="auto"/>
        <w:left w:val="none" w:sz="0" w:space="0" w:color="auto"/>
        <w:bottom w:val="none" w:sz="0" w:space="0" w:color="auto"/>
        <w:right w:val="none" w:sz="0" w:space="0" w:color="auto"/>
      </w:divBdr>
    </w:div>
    <w:div w:id="289164944">
      <w:bodyDiv w:val="1"/>
      <w:marLeft w:val="0"/>
      <w:marRight w:val="0"/>
      <w:marTop w:val="0"/>
      <w:marBottom w:val="0"/>
      <w:divBdr>
        <w:top w:val="none" w:sz="0" w:space="0" w:color="auto"/>
        <w:left w:val="none" w:sz="0" w:space="0" w:color="auto"/>
        <w:bottom w:val="none" w:sz="0" w:space="0" w:color="auto"/>
        <w:right w:val="none" w:sz="0" w:space="0" w:color="auto"/>
      </w:divBdr>
    </w:div>
    <w:div w:id="289282283">
      <w:bodyDiv w:val="1"/>
      <w:marLeft w:val="0"/>
      <w:marRight w:val="0"/>
      <w:marTop w:val="0"/>
      <w:marBottom w:val="0"/>
      <w:divBdr>
        <w:top w:val="none" w:sz="0" w:space="0" w:color="auto"/>
        <w:left w:val="none" w:sz="0" w:space="0" w:color="auto"/>
        <w:bottom w:val="none" w:sz="0" w:space="0" w:color="auto"/>
        <w:right w:val="none" w:sz="0" w:space="0" w:color="auto"/>
      </w:divBdr>
    </w:div>
    <w:div w:id="290283423">
      <w:bodyDiv w:val="1"/>
      <w:marLeft w:val="0"/>
      <w:marRight w:val="0"/>
      <w:marTop w:val="0"/>
      <w:marBottom w:val="0"/>
      <w:divBdr>
        <w:top w:val="none" w:sz="0" w:space="0" w:color="auto"/>
        <w:left w:val="none" w:sz="0" w:space="0" w:color="auto"/>
        <w:bottom w:val="none" w:sz="0" w:space="0" w:color="auto"/>
        <w:right w:val="none" w:sz="0" w:space="0" w:color="auto"/>
      </w:divBdr>
    </w:div>
    <w:div w:id="291177845">
      <w:bodyDiv w:val="1"/>
      <w:marLeft w:val="0"/>
      <w:marRight w:val="0"/>
      <w:marTop w:val="0"/>
      <w:marBottom w:val="0"/>
      <w:divBdr>
        <w:top w:val="none" w:sz="0" w:space="0" w:color="auto"/>
        <w:left w:val="none" w:sz="0" w:space="0" w:color="auto"/>
        <w:bottom w:val="none" w:sz="0" w:space="0" w:color="auto"/>
        <w:right w:val="none" w:sz="0" w:space="0" w:color="auto"/>
      </w:divBdr>
    </w:div>
    <w:div w:id="291834349">
      <w:bodyDiv w:val="1"/>
      <w:marLeft w:val="0"/>
      <w:marRight w:val="0"/>
      <w:marTop w:val="0"/>
      <w:marBottom w:val="0"/>
      <w:divBdr>
        <w:top w:val="none" w:sz="0" w:space="0" w:color="auto"/>
        <w:left w:val="none" w:sz="0" w:space="0" w:color="auto"/>
        <w:bottom w:val="none" w:sz="0" w:space="0" w:color="auto"/>
        <w:right w:val="none" w:sz="0" w:space="0" w:color="auto"/>
      </w:divBdr>
    </w:div>
    <w:div w:id="292291227">
      <w:bodyDiv w:val="1"/>
      <w:marLeft w:val="0"/>
      <w:marRight w:val="0"/>
      <w:marTop w:val="0"/>
      <w:marBottom w:val="0"/>
      <w:divBdr>
        <w:top w:val="none" w:sz="0" w:space="0" w:color="auto"/>
        <w:left w:val="none" w:sz="0" w:space="0" w:color="auto"/>
        <w:bottom w:val="none" w:sz="0" w:space="0" w:color="auto"/>
        <w:right w:val="none" w:sz="0" w:space="0" w:color="auto"/>
      </w:divBdr>
    </w:div>
    <w:div w:id="292906775">
      <w:bodyDiv w:val="1"/>
      <w:marLeft w:val="0"/>
      <w:marRight w:val="0"/>
      <w:marTop w:val="0"/>
      <w:marBottom w:val="0"/>
      <w:divBdr>
        <w:top w:val="none" w:sz="0" w:space="0" w:color="auto"/>
        <w:left w:val="none" w:sz="0" w:space="0" w:color="auto"/>
        <w:bottom w:val="none" w:sz="0" w:space="0" w:color="auto"/>
        <w:right w:val="none" w:sz="0" w:space="0" w:color="auto"/>
      </w:divBdr>
    </w:div>
    <w:div w:id="292949064">
      <w:bodyDiv w:val="1"/>
      <w:marLeft w:val="0"/>
      <w:marRight w:val="0"/>
      <w:marTop w:val="0"/>
      <w:marBottom w:val="0"/>
      <w:divBdr>
        <w:top w:val="none" w:sz="0" w:space="0" w:color="auto"/>
        <w:left w:val="none" w:sz="0" w:space="0" w:color="auto"/>
        <w:bottom w:val="none" w:sz="0" w:space="0" w:color="auto"/>
        <w:right w:val="none" w:sz="0" w:space="0" w:color="auto"/>
      </w:divBdr>
    </w:div>
    <w:div w:id="292952628">
      <w:bodyDiv w:val="1"/>
      <w:marLeft w:val="0"/>
      <w:marRight w:val="0"/>
      <w:marTop w:val="0"/>
      <w:marBottom w:val="0"/>
      <w:divBdr>
        <w:top w:val="none" w:sz="0" w:space="0" w:color="auto"/>
        <w:left w:val="none" w:sz="0" w:space="0" w:color="auto"/>
        <w:bottom w:val="none" w:sz="0" w:space="0" w:color="auto"/>
        <w:right w:val="none" w:sz="0" w:space="0" w:color="auto"/>
      </w:divBdr>
    </w:div>
    <w:div w:id="294068529">
      <w:bodyDiv w:val="1"/>
      <w:marLeft w:val="0"/>
      <w:marRight w:val="0"/>
      <w:marTop w:val="0"/>
      <w:marBottom w:val="0"/>
      <w:divBdr>
        <w:top w:val="none" w:sz="0" w:space="0" w:color="auto"/>
        <w:left w:val="none" w:sz="0" w:space="0" w:color="auto"/>
        <w:bottom w:val="none" w:sz="0" w:space="0" w:color="auto"/>
        <w:right w:val="none" w:sz="0" w:space="0" w:color="auto"/>
      </w:divBdr>
    </w:div>
    <w:div w:id="294457783">
      <w:bodyDiv w:val="1"/>
      <w:marLeft w:val="0"/>
      <w:marRight w:val="0"/>
      <w:marTop w:val="0"/>
      <w:marBottom w:val="0"/>
      <w:divBdr>
        <w:top w:val="none" w:sz="0" w:space="0" w:color="auto"/>
        <w:left w:val="none" w:sz="0" w:space="0" w:color="auto"/>
        <w:bottom w:val="none" w:sz="0" w:space="0" w:color="auto"/>
        <w:right w:val="none" w:sz="0" w:space="0" w:color="auto"/>
      </w:divBdr>
    </w:div>
    <w:div w:id="294725245">
      <w:bodyDiv w:val="1"/>
      <w:marLeft w:val="0"/>
      <w:marRight w:val="0"/>
      <w:marTop w:val="0"/>
      <w:marBottom w:val="0"/>
      <w:divBdr>
        <w:top w:val="none" w:sz="0" w:space="0" w:color="auto"/>
        <w:left w:val="none" w:sz="0" w:space="0" w:color="auto"/>
        <w:bottom w:val="none" w:sz="0" w:space="0" w:color="auto"/>
        <w:right w:val="none" w:sz="0" w:space="0" w:color="auto"/>
      </w:divBdr>
    </w:div>
    <w:div w:id="294944104">
      <w:bodyDiv w:val="1"/>
      <w:marLeft w:val="0"/>
      <w:marRight w:val="0"/>
      <w:marTop w:val="0"/>
      <w:marBottom w:val="0"/>
      <w:divBdr>
        <w:top w:val="none" w:sz="0" w:space="0" w:color="auto"/>
        <w:left w:val="none" w:sz="0" w:space="0" w:color="auto"/>
        <w:bottom w:val="none" w:sz="0" w:space="0" w:color="auto"/>
        <w:right w:val="none" w:sz="0" w:space="0" w:color="auto"/>
      </w:divBdr>
    </w:div>
    <w:div w:id="295258775">
      <w:bodyDiv w:val="1"/>
      <w:marLeft w:val="0"/>
      <w:marRight w:val="0"/>
      <w:marTop w:val="0"/>
      <w:marBottom w:val="0"/>
      <w:divBdr>
        <w:top w:val="none" w:sz="0" w:space="0" w:color="auto"/>
        <w:left w:val="none" w:sz="0" w:space="0" w:color="auto"/>
        <w:bottom w:val="none" w:sz="0" w:space="0" w:color="auto"/>
        <w:right w:val="none" w:sz="0" w:space="0" w:color="auto"/>
      </w:divBdr>
    </w:div>
    <w:div w:id="296573553">
      <w:bodyDiv w:val="1"/>
      <w:marLeft w:val="0"/>
      <w:marRight w:val="0"/>
      <w:marTop w:val="0"/>
      <w:marBottom w:val="0"/>
      <w:divBdr>
        <w:top w:val="none" w:sz="0" w:space="0" w:color="auto"/>
        <w:left w:val="none" w:sz="0" w:space="0" w:color="auto"/>
        <w:bottom w:val="none" w:sz="0" w:space="0" w:color="auto"/>
        <w:right w:val="none" w:sz="0" w:space="0" w:color="auto"/>
      </w:divBdr>
    </w:div>
    <w:div w:id="296885654">
      <w:bodyDiv w:val="1"/>
      <w:marLeft w:val="0"/>
      <w:marRight w:val="0"/>
      <w:marTop w:val="0"/>
      <w:marBottom w:val="0"/>
      <w:divBdr>
        <w:top w:val="none" w:sz="0" w:space="0" w:color="auto"/>
        <w:left w:val="none" w:sz="0" w:space="0" w:color="auto"/>
        <w:bottom w:val="none" w:sz="0" w:space="0" w:color="auto"/>
        <w:right w:val="none" w:sz="0" w:space="0" w:color="auto"/>
      </w:divBdr>
    </w:div>
    <w:div w:id="297690470">
      <w:bodyDiv w:val="1"/>
      <w:marLeft w:val="0"/>
      <w:marRight w:val="0"/>
      <w:marTop w:val="0"/>
      <w:marBottom w:val="0"/>
      <w:divBdr>
        <w:top w:val="none" w:sz="0" w:space="0" w:color="auto"/>
        <w:left w:val="none" w:sz="0" w:space="0" w:color="auto"/>
        <w:bottom w:val="none" w:sz="0" w:space="0" w:color="auto"/>
        <w:right w:val="none" w:sz="0" w:space="0" w:color="auto"/>
      </w:divBdr>
    </w:div>
    <w:div w:id="297731559">
      <w:bodyDiv w:val="1"/>
      <w:marLeft w:val="0"/>
      <w:marRight w:val="0"/>
      <w:marTop w:val="0"/>
      <w:marBottom w:val="0"/>
      <w:divBdr>
        <w:top w:val="none" w:sz="0" w:space="0" w:color="auto"/>
        <w:left w:val="none" w:sz="0" w:space="0" w:color="auto"/>
        <w:bottom w:val="none" w:sz="0" w:space="0" w:color="auto"/>
        <w:right w:val="none" w:sz="0" w:space="0" w:color="auto"/>
      </w:divBdr>
    </w:div>
    <w:div w:id="298851208">
      <w:bodyDiv w:val="1"/>
      <w:marLeft w:val="0"/>
      <w:marRight w:val="0"/>
      <w:marTop w:val="0"/>
      <w:marBottom w:val="0"/>
      <w:divBdr>
        <w:top w:val="none" w:sz="0" w:space="0" w:color="auto"/>
        <w:left w:val="none" w:sz="0" w:space="0" w:color="auto"/>
        <w:bottom w:val="none" w:sz="0" w:space="0" w:color="auto"/>
        <w:right w:val="none" w:sz="0" w:space="0" w:color="auto"/>
      </w:divBdr>
    </w:div>
    <w:div w:id="299193501">
      <w:bodyDiv w:val="1"/>
      <w:marLeft w:val="0"/>
      <w:marRight w:val="0"/>
      <w:marTop w:val="0"/>
      <w:marBottom w:val="0"/>
      <w:divBdr>
        <w:top w:val="none" w:sz="0" w:space="0" w:color="auto"/>
        <w:left w:val="none" w:sz="0" w:space="0" w:color="auto"/>
        <w:bottom w:val="none" w:sz="0" w:space="0" w:color="auto"/>
        <w:right w:val="none" w:sz="0" w:space="0" w:color="auto"/>
      </w:divBdr>
    </w:div>
    <w:div w:id="300576462">
      <w:bodyDiv w:val="1"/>
      <w:marLeft w:val="0"/>
      <w:marRight w:val="0"/>
      <w:marTop w:val="0"/>
      <w:marBottom w:val="0"/>
      <w:divBdr>
        <w:top w:val="none" w:sz="0" w:space="0" w:color="auto"/>
        <w:left w:val="none" w:sz="0" w:space="0" w:color="auto"/>
        <w:bottom w:val="none" w:sz="0" w:space="0" w:color="auto"/>
        <w:right w:val="none" w:sz="0" w:space="0" w:color="auto"/>
      </w:divBdr>
    </w:div>
    <w:div w:id="300769027">
      <w:bodyDiv w:val="1"/>
      <w:marLeft w:val="0"/>
      <w:marRight w:val="0"/>
      <w:marTop w:val="0"/>
      <w:marBottom w:val="0"/>
      <w:divBdr>
        <w:top w:val="none" w:sz="0" w:space="0" w:color="auto"/>
        <w:left w:val="none" w:sz="0" w:space="0" w:color="auto"/>
        <w:bottom w:val="none" w:sz="0" w:space="0" w:color="auto"/>
        <w:right w:val="none" w:sz="0" w:space="0" w:color="auto"/>
      </w:divBdr>
    </w:div>
    <w:div w:id="301077418">
      <w:bodyDiv w:val="1"/>
      <w:marLeft w:val="0"/>
      <w:marRight w:val="0"/>
      <w:marTop w:val="0"/>
      <w:marBottom w:val="0"/>
      <w:divBdr>
        <w:top w:val="none" w:sz="0" w:space="0" w:color="auto"/>
        <w:left w:val="none" w:sz="0" w:space="0" w:color="auto"/>
        <w:bottom w:val="none" w:sz="0" w:space="0" w:color="auto"/>
        <w:right w:val="none" w:sz="0" w:space="0" w:color="auto"/>
      </w:divBdr>
    </w:div>
    <w:div w:id="301810894">
      <w:bodyDiv w:val="1"/>
      <w:marLeft w:val="0"/>
      <w:marRight w:val="0"/>
      <w:marTop w:val="0"/>
      <w:marBottom w:val="0"/>
      <w:divBdr>
        <w:top w:val="none" w:sz="0" w:space="0" w:color="auto"/>
        <w:left w:val="none" w:sz="0" w:space="0" w:color="auto"/>
        <w:bottom w:val="none" w:sz="0" w:space="0" w:color="auto"/>
        <w:right w:val="none" w:sz="0" w:space="0" w:color="auto"/>
      </w:divBdr>
    </w:div>
    <w:div w:id="302197882">
      <w:bodyDiv w:val="1"/>
      <w:marLeft w:val="0"/>
      <w:marRight w:val="0"/>
      <w:marTop w:val="0"/>
      <w:marBottom w:val="0"/>
      <w:divBdr>
        <w:top w:val="none" w:sz="0" w:space="0" w:color="auto"/>
        <w:left w:val="none" w:sz="0" w:space="0" w:color="auto"/>
        <w:bottom w:val="none" w:sz="0" w:space="0" w:color="auto"/>
        <w:right w:val="none" w:sz="0" w:space="0" w:color="auto"/>
      </w:divBdr>
    </w:div>
    <w:div w:id="302200599">
      <w:bodyDiv w:val="1"/>
      <w:marLeft w:val="0"/>
      <w:marRight w:val="0"/>
      <w:marTop w:val="0"/>
      <w:marBottom w:val="0"/>
      <w:divBdr>
        <w:top w:val="none" w:sz="0" w:space="0" w:color="auto"/>
        <w:left w:val="none" w:sz="0" w:space="0" w:color="auto"/>
        <w:bottom w:val="none" w:sz="0" w:space="0" w:color="auto"/>
        <w:right w:val="none" w:sz="0" w:space="0" w:color="auto"/>
      </w:divBdr>
    </w:div>
    <w:div w:id="302396885">
      <w:bodyDiv w:val="1"/>
      <w:marLeft w:val="0"/>
      <w:marRight w:val="0"/>
      <w:marTop w:val="0"/>
      <w:marBottom w:val="0"/>
      <w:divBdr>
        <w:top w:val="none" w:sz="0" w:space="0" w:color="auto"/>
        <w:left w:val="none" w:sz="0" w:space="0" w:color="auto"/>
        <w:bottom w:val="none" w:sz="0" w:space="0" w:color="auto"/>
        <w:right w:val="none" w:sz="0" w:space="0" w:color="auto"/>
      </w:divBdr>
    </w:div>
    <w:div w:id="302546940">
      <w:bodyDiv w:val="1"/>
      <w:marLeft w:val="0"/>
      <w:marRight w:val="0"/>
      <w:marTop w:val="0"/>
      <w:marBottom w:val="0"/>
      <w:divBdr>
        <w:top w:val="none" w:sz="0" w:space="0" w:color="auto"/>
        <w:left w:val="none" w:sz="0" w:space="0" w:color="auto"/>
        <w:bottom w:val="none" w:sz="0" w:space="0" w:color="auto"/>
        <w:right w:val="none" w:sz="0" w:space="0" w:color="auto"/>
      </w:divBdr>
    </w:div>
    <w:div w:id="303195809">
      <w:bodyDiv w:val="1"/>
      <w:marLeft w:val="0"/>
      <w:marRight w:val="0"/>
      <w:marTop w:val="0"/>
      <w:marBottom w:val="0"/>
      <w:divBdr>
        <w:top w:val="none" w:sz="0" w:space="0" w:color="auto"/>
        <w:left w:val="none" w:sz="0" w:space="0" w:color="auto"/>
        <w:bottom w:val="none" w:sz="0" w:space="0" w:color="auto"/>
        <w:right w:val="none" w:sz="0" w:space="0" w:color="auto"/>
      </w:divBdr>
    </w:div>
    <w:div w:id="303894827">
      <w:bodyDiv w:val="1"/>
      <w:marLeft w:val="0"/>
      <w:marRight w:val="0"/>
      <w:marTop w:val="0"/>
      <w:marBottom w:val="0"/>
      <w:divBdr>
        <w:top w:val="none" w:sz="0" w:space="0" w:color="auto"/>
        <w:left w:val="none" w:sz="0" w:space="0" w:color="auto"/>
        <w:bottom w:val="none" w:sz="0" w:space="0" w:color="auto"/>
        <w:right w:val="none" w:sz="0" w:space="0" w:color="auto"/>
      </w:divBdr>
    </w:div>
    <w:div w:id="304746387">
      <w:bodyDiv w:val="1"/>
      <w:marLeft w:val="0"/>
      <w:marRight w:val="0"/>
      <w:marTop w:val="0"/>
      <w:marBottom w:val="0"/>
      <w:divBdr>
        <w:top w:val="none" w:sz="0" w:space="0" w:color="auto"/>
        <w:left w:val="none" w:sz="0" w:space="0" w:color="auto"/>
        <w:bottom w:val="none" w:sz="0" w:space="0" w:color="auto"/>
        <w:right w:val="none" w:sz="0" w:space="0" w:color="auto"/>
      </w:divBdr>
    </w:div>
    <w:div w:id="305816513">
      <w:bodyDiv w:val="1"/>
      <w:marLeft w:val="0"/>
      <w:marRight w:val="0"/>
      <w:marTop w:val="0"/>
      <w:marBottom w:val="0"/>
      <w:divBdr>
        <w:top w:val="none" w:sz="0" w:space="0" w:color="auto"/>
        <w:left w:val="none" w:sz="0" w:space="0" w:color="auto"/>
        <w:bottom w:val="none" w:sz="0" w:space="0" w:color="auto"/>
        <w:right w:val="none" w:sz="0" w:space="0" w:color="auto"/>
      </w:divBdr>
    </w:div>
    <w:div w:id="307366335">
      <w:bodyDiv w:val="1"/>
      <w:marLeft w:val="0"/>
      <w:marRight w:val="0"/>
      <w:marTop w:val="0"/>
      <w:marBottom w:val="0"/>
      <w:divBdr>
        <w:top w:val="none" w:sz="0" w:space="0" w:color="auto"/>
        <w:left w:val="none" w:sz="0" w:space="0" w:color="auto"/>
        <w:bottom w:val="none" w:sz="0" w:space="0" w:color="auto"/>
        <w:right w:val="none" w:sz="0" w:space="0" w:color="auto"/>
      </w:divBdr>
    </w:div>
    <w:div w:id="307445657">
      <w:bodyDiv w:val="1"/>
      <w:marLeft w:val="0"/>
      <w:marRight w:val="0"/>
      <w:marTop w:val="0"/>
      <w:marBottom w:val="0"/>
      <w:divBdr>
        <w:top w:val="none" w:sz="0" w:space="0" w:color="auto"/>
        <w:left w:val="none" w:sz="0" w:space="0" w:color="auto"/>
        <w:bottom w:val="none" w:sz="0" w:space="0" w:color="auto"/>
        <w:right w:val="none" w:sz="0" w:space="0" w:color="auto"/>
      </w:divBdr>
    </w:div>
    <w:div w:id="307823310">
      <w:bodyDiv w:val="1"/>
      <w:marLeft w:val="0"/>
      <w:marRight w:val="0"/>
      <w:marTop w:val="0"/>
      <w:marBottom w:val="0"/>
      <w:divBdr>
        <w:top w:val="none" w:sz="0" w:space="0" w:color="auto"/>
        <w:left w:val="none" w:sz="0" w:space="0" w:color="auto"/>
        <w:bottom w:val="none" w:sz="0" w:space="0" w:color="auto"/>
        <w:right w:val="none" w:sz="0" w:space="0" w:color="auto"/>
      </w:divBdr>
    </w:div>
    <w:div w:id="307904811">
      <w:bodyDiv w:val="1"/>
      <w:marLeft w:val="0"/>
      <w:marRight w:val="0"/>
      <w:marTop w:val="0"/>
      <w:marBottom w:val="0"/>
      <w:divBdr>
        <w:top w:val="none" w:sz="0" w:space="0" w:color="auto"/>
        <w:left w:val="none" w:sz="0" w:space="0" w:color="auto"/>
        <w:bottom w:val="none" w:sz="0" w:space="0" w:color="auto"/>
        <w:right w:val="none" w:sz="0" w:space="0" w:color="auto"/>
      </w:divBdr>
    </w:div>
    <w:div w:id="308096562">
      <w:bodyDiv w:val="1"/>
      <w:marLeft w:val="0"/>
      <w:marRight w:val="0"/>
      <w:marTop w:val="0"/>
      <w:marBottom w:val="0"/>
      <w:divBdr>
        <w:top w:val="none" w:sz="0" w:space="0" w:color="auto"/>
        <w:left w:val="none" w:sz="0" w:space="0" w:color="auto"/>
        <w:bottom w:val="none" w:sz="0" w:space="0" w:color="auto"/>
        <w:right w:val="none" w:sz="0" w:space="0" w:color="auto"/>
      </w:divBdr>
    </w:div>
    <w:div w:id="308170458">
      <w:bodyDiv w:val="1"/>
      <w:marLeft w:val="0"/>
      <w:marRight w:val="0"/>
      <w:marTop w:val="0"/>
      <w:marBottom w:val="0"/>
      <w:divBdr>
        <w:top w:val="none" w:sz="0" w:space="0" w:color="auto"/>
        <w:left w:val="none" w:sz="0" w:space="0" w:color="auto"/>
        <w:bottom w:val="none" w:sz="0" w:space="0" w:color="auto"/>
        <w:right w:val="none" w:sz="0" w:space="0" w:color="auto"/>
      </w:divBdr>
    </w:div>
    <w:div w:id="308247706">
      <w:bodyDiv w:val="1"/>
      <w:marLeft w:val="0"/>
      <w:marRight w:val="0"/>
      <w:marTop w:val="0"/>
      <w:marBottom w:val="0"/>
      <w:divBdr>
        <w:top w:val="none" w:sz="0" w:space="0" w:color="auto"/>
        <w:left w:val="none" w:sz="0" w:space="0" w:color="auto"/>
        <w:bottom w:val="none" w:sz="0" w:space="0" w:color="auto"/>
        <w:right w:val="none" w:sz="0" w:space="0" w:color="auto"/>
      </w:divBdr>
    </w:div>
    <w:div w:id="308437279">
      <w:bodyDiv w:val="1"/>
      <w:marLeft w:val="0"/>
      <w:marRight w:val="0"/>
      <w:marTop w:val="0"/>
      <w:marBottom w:val="0"/>
      <w:divBdr>
        <w:top w:val="none" w:sz="0" w:space="0" w:color="auto"/>
        <w:left w:val="none" w:sz="0" w:space="0" w:color="auto"/>
        <w:bottom w:val="none" w:sz="0" w:space="0" w:color="auto"/>
        <w:right w:val="none" w:sz="0" w:space="0" w:color="auto"/>
      </w:divBdr>
    </w:div>
    <w:div w:id="308487251">
      <w:bodyDiv w:val="1"/>
      <w:marLeft w:val="0"/>
      <w:marRight w:val="0"/>
      <w:marTop w:val="0"/>
      <w:marBottom w:val="0"/>
      <w:divBdr>
        <w:top w:val="none" w:sz="0" w:space="0" w:color="auto"/>
        <w:left w:val="none" w:sz="0" w:space="0" w:color="auto"/>
        <w:bottom w:val="none" w:sz="0" w:space="0" w:color="auto"/>
        <w:right w:val="none" w:sz="0" w:space="0" w:color="auto"/>
      </w:divBdr>
    </w:div>
    <w:div w:id="308831222">
      <w:bodyDiv w:val="1"/>
      <w:marLeft w:val="0"/>
      <w:marRight w:val="0"/>
      <w:marTop w:val="0"/>
      <w:marBottom w:val="0"/>
      <w:divBdr>
        <w:top w:val="none" w:sz="0" w:space="0" w:color="auto"/>
        <w:left w:val="none" w:sz="0" w:space="0" w:color="auto"/>
        <w:bottom w:val="none" w:sz="0" w:space="0" w:color="auto"/>
        <w:right w:val="none" w:sz="0" w:space="0" w:color="auto"/>
      </w:divBdr>
    </w:div>
    <w:div w:id="309678900">
      <w:bodyDiv w:val="1"/>
      <w:marLeft w:val="0"/>
      <w:marRight w:val="0"/>
      <w:marTop w:val="0"/>
      <w:marBottom w:val="0"/>
      <w:divBdr>
        <w:top w:val="none" w:sz="0" w:space="0" w:color="auto"/>
        <w:left w:val="none" w:sz="0" w:space="0" w:color="auto"/>
        <w:bottom w:val="none" w:sz="0" w:space="0" w:color="auto"/>
        <w:right w:val="none" w:sz="0" w:space="0" w:color="auto"/>
      </w:divBdr>
    </w:div>
    <w:div w:id="309748370">
      <w:bodyDiv w:val="1"/>
      <w:marLeft w:val="0"/>
      <w:marRight w:val="0"/>
      <w:marTop w:val="0"/>
      <w:marBottom w:val="0"/>
      <w:divBdr>
        <w:top w:val="none" w:sz="0" w:space="0" w:color="auto"/>
        <w:left w:val="none" w:sz="0" w:space="0" w:color="auto"/>
        <w:bottom w:val="none" w:sz="0" w:space="0" w:color="auto"/>
        <w:right w:val="none" w:sz="0" w:space="0" w:color="auto"/>
      </w:divBdr>
    </w:div>
    <w:div w:id="310333582">
      <w:bodyDiv w:val="1"/>
      <w:marLeft w:val="0"/>
      <w:marRight w:val="0"/>
      <w:marTop w:val="0"/>
      <w:marBottom w:val="0"/>
      <w:divBdr>
        <w:top w:val="none" w:sz="0" w:space="0" w:color="auto"/>
        <w:left w:val="none" w:sz="0" w:space="0" w:color="auto"/>
        <w:bottom w:val="none" w:sz="0" w:space="0" w:color="auto"/>
        <w:right w:val="none" w:sz="0" w:space="0" w:color="auto"/>
      </w:divBdr>
    </w:div>
    <w:div w:id="310672686">
      <w:bodyDiv w:val="1"/>
      <w:marLeft w:val="0"/>
      <w:marRight w:val="0"/>
      <w:marTop w:val="0"/>
      <w:marBottom w:val="0"/>
      <w:divBdr>
        <w:top w:val="none" w:sz="0" w:space="0" w:color="auto"/>
        <w:left w:val="none" w:sz="0" w:space="0" w:color="auto"/>
        <w:bottom w:val="none" w:sz="0" w:space="0" w:color="auto"/>
        <w:right w:val="none" w:sz="0" w:space="0" w:color="auto"/>
      </w:divBdr>
    </w:div>
    <w:div w:id="311763114">
      <w:bodyDiv w:val="1"/>
      <w:marLeft w:val="0"/>
      <w:marRight w:val="0"/>
      <w:marTop w:val="0"/>
      <w:marBottom w:val="0"/>
      <w:divBdr>
        <w:top w:val="none" w:sz="0" w:space="0" w:color="auto"/>
        <w:left w:val="none" w:sz="0" w:space="0" w:color="auto"/>
        <w:bottom w:val="none" w:sz="0" w:space="0" w:color="auto"/>
        <w:right w:val="none" w:sz="0" w:space="0" w:color="auto"/>
      </w:divBdr>
    </w:div>
    <w:div w:id="312032333">
      <w:bodyDiv w:val="1"/>
      <w:marLeft w:val="0"/>
      <w:marRight w:val="0"/>
      <w:marTop w:val="0"/>
      <w:marBottom w:val="0"/>
      <w:divBdr>
        <w:top w:val="none" w:sz="0" w:space="0" w:color="auto"/>
        <w:left w:val="none" w:sz="0" w:space="0" w:color="auto"/>
        <w:bottom w:val="none" w:sz="0" w:space="0" w:color="auto"/>
        <w:right w:val="none" w:sz="0" w:space="0" w:color="auto"/>
      </w:divBdr>
    </w:div>
    <w:div w:id="312221078">
      <w:bodyDiv w:val="1"/>
      <w:marLeft w:val="0"/>
      <w:marRight w:val="0"/>
      <w:marTop w:val="0"/>
      <w:marBottom w:val="0"/>
      <w:divBdr>
        <w:top w:val="none" w:sz="0" w:space="0" w:color="auto"/>
        <w:left w:val="none" w:sz="0" w:space="0" w:color="auto"/>
        <w:bottom w:val="none" w:sz="0" w:space="0" w:color="auto"/>
        <w:right w:val="none" w:sz="0" w:space="0" w:color="auto"/>
      </w:divBdr>
    </w:div>
    <w:div w:id="312300711">
      <w:bodyDiv w:val="1"/>
      <w:marLeft w:val="0"/>
      <w:marRight w:val="0"/>
      <w:marTop w:val="0"/>
      <w:marBottom w:val="0"/>
      <w:divBdr>
        <w:top w:val="none" w:sz="0" w:space="0" w:color="auto"/>
        <w:left w:val="none" w:sz="0" w:space="0" w:color="auto"/>
        <w:bottom w:val="none" w:sz="0" w:space="0" w:color="auto"/>
        <w:right w:val="none" w:sz="0" w:space="0" w:color="auto"/>
      </w:divBdr>
    </w:div>
    <w:div w:id="312760290">
      <w:bodyDiv w:val="1"/>
      <w:marLeft w:val="0"/>
      <w:marRight w:val="0"/>
      <w:marTop w:val="0"/>
      <w:marBottom w:val="0"/>
      <w:divBdr>
        <w:top w:val="none" w:sz="0" w:space="0" w:color="auto"/>
        <w:left w:val="none" w:sz="0" w:space="0" w:color="auto"/>
        <w:bottom w:val="none" w:sz="0" w:space="0" w:color="auto"/>
        <w:right w:val="none" w:sz="0" w:space="0" w:color="auto"/>
      </w:divBdr>
    </w:div>
    <w:div w:id="313729289">
      <w:bodyDiv w:val="1"/>
      <w:marLeft w:val="0"/>
      <w:marRight w:val="0"/>
      <w:marTop w:val="0"/>
      <w:marBottom w:val="0"/>
      <w:divBdr>
        <w:top w:val="none" w:sz="0" w:space="0" w:color="auto"/>
        <w:left w:val="none" w:sz="0" w:space="0" w:color="auto"/>
        <w:bottom w:val="none" w:sz="0" w:space="0" w:color="auto"/>
        <w:right w:val="none" w:sz="0" w:space="0" w:color="auto"/>
      </w:divBdr>
    </w:div>
    <w:div w:id="314066574">
      <w:bodyDiv w:val="1"/>
      <w:marLeft w:val="0"/>
      <w:marRight w:val="0"/>
      <w:marTop w:val="0"/>
      <w:marBottom w:val="0"/>
      <w:divBdr>
        <w:top w:val="none" w:sz="0" w:space="0" w:color="auto"/>
        <w:left w:val="none" w:sz="0" w:space="0" w:color="auto"/>
        <w:bottom w:val="none" w:sz="0" w:space="0" w:color="auto"/>
        <w:right w:val="none" w:sz="0" w:space="0" w:color="auto"/>
      </w:divBdr>
    </w:div>
    <w:div w:id="314916934">
      <w:bodyDiv w:val="1"/>
      <w:marLeft w:val="0"/>
      <w:marRight w:val="0"/>
      <w:marTop w:val="0"/>
      <w:marBottom w:val="0"/>
      <w:divBdr>
        <w:top w:val="none" w:sz="0" w:space="0" w:color="auto"/>
        <w:left w:val="none" w:sz="0" w:space="0" w:color="auto"/>
        <w:bottom w:val="none" w:sz="0" w:space="0" w:color="auto"/>
        <w:right w:val="none" w:sz="0" w:space="0" w:color="auto"/>
      </w:divBdr>
    </w:div>
    <w:div w:id="315687281">
      <w:bodyDiv w:val="1"/>
      <w:marLeft w:val="0"/>
      <w:marRight w:val="0"/>
      <w:marTop w:val="0"/>
      <w:marBottom w:val="0"/>
      <w:divBdr>
        <w:top w:val="none" w:sz="0" w:space="0" w:color="auto"/>
        <w:left w:val="none" w:sz="0" w:space="0" w:color="auto"/>
        <w:bottom w:val="none" w:sz="0" w:space="0" w:color="auto"/>
        <w:right w:val="none" w:sz="0" w:space="0" w:color="auto"/>
      </w:divBdr>
    </w:div>
    <w:div w:id="316038293">
      <w:bodyDiv w:val="1"/>
      <w:marLeft w:val="0"/>
      <w:marRight w:val="0"/>
      <w:marTop w:val="0"/>
      <w:marBottom w:val="0"/>
      <w:divBdr>
        <w:top w:val="none" w:sz="0" w:space="0" w:color="auto"/>
        <w:left w:val="none" w:sz="0" w:space="0" w:color="auto"/>
        <w:bottom w:val="none" w:sz="0" w:space="0" w:color="auto"/>
        <w:right w:val="none" w:sz="0" w:space="0" w:color="auto"/>
      </w:divBdr>
    </w:div>
    <w:div w:id="316351125">
      <w:bodyDiv w:val="1"/>
      <w:marLeft w:val="0"/>
      <w:marRight w:val="0"/>
      <w:marTop w:val="0"/>
      <w:marBottom w:val="0"/>
      <w:divBdr>
        <w:top w:val="none" w:sz="0" w:space="0" w:color="auto"/>
        <w:left w:val="none" w:sz="0" w:space="0" w:color="auto"/>
        <w:bottom w:val="none" w:sz="0" w:space="0" w:color="auto"/>
        <w:right w:val="none" w:sz="0" w:space="0" w:color="auto"/>
      </w:divBdr>
    </w:div>
    <w:div w:id="316493442">
      <w:bodyDiv w:val="1"/>
      <w:marLeft w:val="0"/>
      <w:marRight w:val="0"/>
      <w:marTop w:val="0"/>
      <w:marBottom w:val="0"/>
      <w:divBdr>
        <w:top w:val="none" w:sz="0" w:space="0" w:color="auto"/>
        <w:left w:val="none" w:sz="0" w:space="0" w:color="auto"/>
        <w:bottom w:val="none" w:sz="0" w:space="0" w:color="auto"/>
        <w:right w:val="none" w:sz="0" w:space="0" w:color="auto"/>
      </w:divBdr>
    </w:div>
    <w:div w:id="319122412">
      <w:bodyDiv w:val="1"/>
      <w:marLeft w:val="0"/>
      <w:marRight w:val="0"/>
      <w:marTop w:val="0"/>
      <w:marBottom w:val="0"/>
      <w:divBdr>
        <w:top w:val="none" w:sz="0" w:space="0" w:color="auto"/>
        <w:left w:val="none" w:sz="0" w:space="0" w:color="auto"/>
        <w:bottom w:val="none" w:sz="0" w:space="0" w:color="auto"/>
        <w:right w:val="none" w:sz="0" w:space="0" w:color="auto"/>
      </w:divBdr>
    </w:div>
    <w:div w:id="319772370">
      <w:bodyDiv w:val="1"/>
      <w:marLeft w:val="0"/>
      <w:marRight w:val="0"/>
      <w:marTop w:val="0"/>
      <w:marBottom w:val="0"/>
      <w:divBdr>
        <w:top w:val="none" w:sz="0" w:space="0" w:color="auto"/>
        <w:left w:val="none" w:sz="0" w:space="0" w:color="auto"/>
        <w:bottom w:val="none" w:sz="0" w:space="0" w:color="auto"/>
        <w:right w:val="none" w:sz="0" w:space="0" w:color="auto"/>
      </w:divBdr>
    </w:div>
    <w:div w:id="320818206">
      <w:bodyDiv w:val="1"/>
      <w:marLeft w:val="0"/>
      <w:marRight w:val="0"/>
      <w:marTop w:val="0"/>
      <w:marBottom w:val="0"/>
      <w:divBdr>
        <w:top w:val="none" w:sz="0" w:space="0" w:color="auto"/>
        <w:left w:val="none" w:sz="0" w:space="0" w:color="auto"/>
        <w:bottom w:val="none" w:sz="0" w:space="0" w:color="auto"/>
        <w:right w:val="none" w:sz="0" w:space="0" w:color="auto"/>
      </w:divBdr>
    </w:div>
    <w:div w:id="321205659">
      <w:bodyDiv w:val="1"/>
      <w:marLeft w:val="0"/>
      <w:marRight w:val="0"/>
      <w:marTop w:val="0"/>
      <w:marBottom w:val="0"/>
      <w:divBdr>
        <w:top w:val="none" w:sz="0" w:space="0" w:color="auto"/>
        <w:left w:val="none" w:sz="0" w:space="0" w:color="auto"/>
        <w:bottom w:val="none" w:sz="0" w:space="0" w:color="auto"/>
        <w:right w:val="none" w:sz="0" w:space="0" w:color="auto"/>
      </w:divBdr>
    </w:div>
    <w:div w:id="321661804">
      <w:bodyDiv w:val="1"/>
      <w:marLeft w:val="0"/>
      <w:marRight w:val="0"/>
      <w:marTop w:val="0"/>
      <w:marBottom w:val="0"/>
      <w:divBdr>
        <w:top w:val="none" w:sz="0" w:space="0" w:color="auto"/>
        <w:left w:val="none" w:sz="0" w:space="0" w:color="auto"/>
        <w:bottom w:val="none" w:sz="0" w:space="0" w:color="auto"/>
        <w:right w:val="none" w:sz="0" w:space="0" w:color="auto"/>
      </w:divBdr>
    </w:div>
    <w:div w:id="321860998">
      <w:bodyDiv w:val="1"/>
      <w:marLeft w:val="0"/>
      <w:marRight w:val="0"/>
      <w:marTop w:val="0"/>
      <w:marBottom w:val="0"/>
      <w:divBdr>
        <w:top w:val="none" w:sz="0" w:space="0" w:color="auto"/>
        <w:left w:val="none" w:sz="0" w:space="0" w:color="auto"/>
        <w:bottom w:val="none" w:sz="0" w:space="0" w:color="auto"/>
        <w:right w:val="none" w:sz="0" w:space="0" w:color="auto"/>
      </w:divBdr>
    </w:div>
    <w:div w:id="322007513">
      <w:bodyDiv w:val="1"/>
      <w:marLeft w:val="0"/>
      <w:marRight w:val="0"/>
      <w:marTop w:val="0"/>
      <w:marBottom w:val="0"/>
      <w:divBdr>
        <w:top w:val="none" w:sz="0" w:space="0" w:color="auto"/>
        <w:left w:val="none" w:sz="0" w:space="0" w:color="auto"/>
        <w:bottom w:val="none" w:sz="0" w:space="0" w:color="auto"/>
        <w:right w:val="none" w:sz="0" w:space="0" w:color="auto"/>
      </w:divBdr>
    </w:div>
    <w:div w:id="322586906">
      <w:bodyDiv w:val="1"/>
      <w:marLeft w:val="0"/>
      <w:marRight w:val="0"/>
      <w:marTop w:val="0"/>
      <w:marBottom w:val="0"/>
      <w:divBdr>
        <w:top w:val="none" w:sz="0" w:space="0" w:color="auto"/>
        <w:left w:val="none" w:sz="0" w:space="0" w:color="auto"/>
        <w:bottom w:val="none" w:sz="0" w:space="0" w:color="auto"/>
        <w:right w:val="none" w:sz="0" w:space="0" w:color="auto"/>
      </w:divBdr>
    </w:div>
    <w:div w:id="322778693">
      <w:bodyDiv w:val="1"/>
      <w:marLeft w:val="0"/>
      <w:marRight w:val="0"/>
      <w:marTop w:val="0"/>
      <w:marBottom w:val="0"/>
      <w:divBdr>
        <w:top w:val="none" w:sz="0" w:space="0" w:color="auto"/>
        <w:left w:val="none" w:sz="0" w:space="0" w:color="auto"/>
        <w:bottom w:val="none" w:sz="0" w:space="0" w:color="auto"/>
        <w:right w:val="none" w:sz="0" w:space="0" w:color="auto"/>
      </w:divBdr>
    </w:div>
    <w:div w:id="323167775">
      <w:bodyDiv w:val="1"/>
      <w:marLeft w:val="0"/>
      <w:marRight w:val="0"/>
      <w:marTop w:val="0"/>
      <w:marBottom w:val="0"/>
      <w:divBdr>
        <w:top w:val="none" w:sz="0" w:space="0" w:color="auto"/>
        <w:left w:val="none" w:sz="0" w:space="0" w:color="auto"/>
        <w:bottom w:val="none" w:sz="0" w:space="0" w:color="auto"/>
        <w:right w:val="none" w:sz="0" w:space="0" w:color="auto"/>
      </w:divBdr>
    </w:div>
    <w:div w:id="323971671">
      <w:bodyDiv w:val="1"/>
      <w:marLeft w:val="0"/>
      <w:marRight w:val="0"/>
      <w:marTop w:val="0"/>
      <w:marBottom w:val="0"/>
      <w:divBdr>
        <w:top w:val="none" w:sz="0" w:space="0" w:color="auto"/>
        <w:left w:val="none" w:sz="0" w:space="0" w:color="auto"/>
        <w:bottom w:val="none" w:sz="0" w:space="0" w:color="auto"/>
        <w:right w:val="none" w:sz="0" w:space="0" w:color="auto"/>
      </w:divBdr>
    </w:div>
    <w:div w:id="324434294">
      <w:bodyDiv w:val="1"/>
      <w:marLeft w:val="0"/>
      <w:marRight w:val="0"/>
      <w:marTop w:val="0"/>
      <w:marBottom w:val="0"/>
      <w:divBdr>
        <w:top w:val="none" w:sz="0" w:space="0" w:color="auto"/>
        <w:left w:val="none" w:sz="0" w:space="0" w:color="auto"/>
        <w:bottom w:val="none" w:sz="0" w:space="0" w:color="auto"/>
        <w:right w:val="none" w:sz="0" w:space="0" w:color="auto"/>
      </w:divBdr>
    </w:div>
    <w:div w:id="324868058">
      <w:bodyDiv w:val="1"/>
      <w:marLeft w:val="0"/>
      <w:marRight w:val="0"/>
      <w:marTop w:val="0"/>
      <w:marBottom w:val="0"/>
      <w:divBdr>
        <w:top w:val="none" w:sz="0" w:space="0" w:color="auto"/>
        <w:left w:val="none" w:sz="0" w:space="0" w:color="auto"/>
        <w:bottom w:val="none" w:sz="0" w:space="0" w:color="auto"/>
        <w:right w:val="none" w:sz="0" w:space="0" w:color="auto"/>
      </w:divBdr>
    </w:div>
    <w:div w:id="325211341">
      <w:bodyDiv w:val="1"/>
      <w:marLeft w:val="0"/>
      <w:marRight w:val="0"/>
      <w:marTop w:val="0"/>
      <w:marBottom w:val="0"/>
      <w:divBdr>
        <w:top w:val="none" w:sz="0" w:space="0" w:color="auto"/>
        <w:left w:val="none" w:sz="0" w:space="0" w:color="auto"/>
        <w:bottom w:val="none" w:sz="0" w:space="0" w:color="auto"/>
        <w:right w:val="none" w:sz="0" w:space="0" w:color="auto"/>
      </w:divBdr>
    </w:div>
    <w:div w:id="325285134">
      <w:bodyDiv w:val="1"/>
      <w:marLeft w:val="0"/>
      <w:marRight w:val="0"/>
      <w:marTop w:val="0"/>
      <w:marBottom w:val="0"/>
      <w:divBdr>
        <w:top w:val="none" w:sz="0" w:space="0" w:color="auto"/>
        <w:left w:val="none" w:sz="0" w:space="0" w:color="auto"/>
        <w:bottom w:val="none" w:sz="0" w:space="0" w:color="auto"/>
        <w:right w:val="none" w:sz="0" w:space="0" w:color="auto"/>
      </w:divBdr>
    </w:div>
    <w:div w:id="325742055">
      <w:bodyDiv w:val="1"/>
      <w:marLeft w:val="0"/>
      <w:marRight w:val="0"/>
      <w:marTop w:val="0"/>
      <w:marBottom w:val="0"/>
      <w:divBdr>
        <w:top w:val="none" w:sz="0" w:space="0" w:color="auto"/>
        <w:left w:val="none" w:sz="0" w:space="0" w:color="auto"/>
        <w:bottom w:val="none" w:sz="0" w:space="0" w:color="auto"/>
        <w:right w:val="none" w:sz="0" w:space="0" w:color="auto"/>
      </w:divBdr>
    </w:div>
    <w:div w:id="325939047">
      <w:bodyDiv w:val="1"/>
      <w:marLeft w:val="0"/>
      <w:marRight w:val="0"/>
      <w:marTop w:val="0"/>
      <w:marBottom w:val="0"/>
      <w:divBdr>
        <w:top w:val="none" w:sz="0" w:space="0" w:color="auto"/>
        <w:left w:val="none" w:sz="0" w:space="0" w:color="auto"/>
        <w:bottom w:val="none" w:sz="0" w:space="0" w:color="auto"/>
        <w:right w:val="none" w:sz="0" w:space="0" w:color="auto"/>
      </w:divBdr>
    </w:div>
    <w:div w:id="326370601">
      <w:bodyDiv w:val="1"/>
      <w:marLeft w:val="0"/>
      <w:marRight w:val="0"/>
      <w:marTop w:val="0"/>
      <w:marBottom w:val="0"/>
      <w:divBdr>
        <w:top w:val="none" w:sz="0" w:space="0" w:color="auto"/>
        <w:left w:val="none" w:sz="0" w:space="0" w:color="auto"/>
        <w:bottom w:val="none" w:sz="0" w:space="0" w:color="auto"/>
        <w:right w:val="none" w:sz="0" w:space="0" w:color="auto"/>
      </w:divBdr>
    </w:div>
    <w:div w:id="326788445">
      <w:bodyDiv w:val="1"/>
      <w:marLeft w:val="0"/>
      <w:marRight w:val="0"/>
      <w:marTop w:val="0"/>
      <w:marBottom w:val="0"/>
      <w:divBdr>
        <w:top w:val="none" w:sz="0" w:space="0" w:color="auto"/>
        <w:left w:val="none" w:sz="0" w:space="0" w:color="auto"/>
        <w:bottom w:val="none" w:sz="0" w:space="0" w:color="auto"/>
        <w:right w:val="none" w:sz="0" w:space="0" w:color="auto"/>
      </w:divBdr>
    </w:div>
    <w:div w:id="327439979">
      <w:bodyDiv w:val="1"/>
      <w:marLeft w:val="0"/>
      <w:marRight w:val="0"/>
      <w:marTop w:val="0"/>
      <w:marBottom w:val="0"/>
      <w:divBdr>
        <w:top w:val="none" w:sz="0" w:space="0" w:color="auto"/>
        <w:left w:val="none" w:sz="0" w:space="0" w:color="auto"/>
        <w:bottom w:val="none" w:sz="0" w:space="0" w:color="auto"/>
        <w:right w:val="none" w:sz="0" w:space="0" w:color="auto"/>
      </w:divBdr>
    </w:div>
    <w:div w:id="327444542">
      <w:bodyDiv w:val="1"/>
      <w:marLeft w:val="0"/>
      <w:marRight w:val="0"/>
      <w:marTop w:val="0"/>
      <w:marBottom w:val="0"/>
      <w:divBdr>
        <w:top w:val="none" w:sz="0" w:space="0" w:color="auto"/>
        <w:left w:val="none" w:sz="0" w:space="0" w:color="auto"/>
        <w:bottom w:val="none" w:sz="0" w:space="0" w:color="auto"/>
        <w:right w:val="none" w:sz="0" w:space="0" w:color="auto"/>
      </w:divBdr>
    </w:div>
    <w:div w:id="329138126">
      <w:bodyDiv w:val="1"/>
      <w:marLeft w:val="0"/>
      <w:marRight w:val="0"/>
      <w:marTop w:val="0"/>
      <w:marBottom w:val="0"/>
      <w:divBdr>
        <w:top w:val="none" w:sz="0" w:space="0" w:color="auto"/>
        <w:left w:val="none" w:sz="0" w:space="0" w:color="auto"/>
        <w:bottom w:val="none" w:sz="0" w:space="0" w:color="auto"/>
        <w:right w:val="none" w:sz="0" w:space="0" w:color="auto"/>
      </w:divBdr>
    </w:div>
    <w:div w:id="329455018">
      <w:bodyDiv w:val="1"/>
      <w:marLeft w:val="0"/>
      <w:marRight w:val="0"/>
      <w:marTop w:val="0"/>
      <w:marBottom w:val="0"/>
      <w:divBdr>
        <w:top w:val="none" w:sz="0" w:space="0" w:color="auto"/>
        <w:left w:val="none" w:sz="0" w:space="0" w:color="auto"/>
        <w:bottom w:val="none" w:sz="0" w:space="0" w:color="auto"/>
        <w:right w:val="none" w:sz="0" w:space="0" w:color="auto"/>
      </w:divBdr>
    </w:div>
    <w:div w:id="329456513">
      <w:bodyDiv w:val="1"/>
      <w:marLeft w:val="0"/>
      <w:marRight w:val="0"/>
      <w:marTop w:val="0"/>
      <w:marBottom w:val="0"/>
      <w:divBdr>
        <w:top w:val="none" w:sz="0" w:space="0" w:color="auto"/>
        <w:left w:val="none" w:sz="0" w:space="0" w:color="auto"/>
        <w:bottom w:val="none" w:sz="0" w:space="0" w:color="auto"/>
        <w:right w:val="none" w:sz="0" w:space="0" w:color="auto"/>
      </w:divBdr>
    </w:div>
    <w:div w:id="329988845">
      <w:bodyDiv w:val="1"/>
      <w:marLeft w:val="0"/>
      <w:marRight w:val="0"/>
      <w:marTop w:val="0"/>
      <w:marBottom w:val="0"/>
      <w:divBdr>
        <w:top w:val="none" w:sz="0" w:space="0" w:color="auto"/>
        <w:left w:val="none" w:sz="0" w:space="0" w:color="auto"/>
        <w:bottom w:val="none" w:sz="0" w:space="0" w:color="auto"/>
        <w:right w:val="none" w:sz="0" w:space="0" w:color="auto"/>
      </w:divBdr>
    </w:div>
    <w:div w:id="330528932">
      <w:bodyDiv w:val="1"/>
      <w:marLeft w:val="0"/>
      <w:marRight w:val="0"/>
      <w:marTop w:val="0"/>
      <w:marBottom w:val="0"/>
      <w:divBdr>
        <w:top w:val="none" w:sz="0" w:space="0" w:color="auto"/>
        <w:left w:val="none" w:sz="0" w:space="0" w:color="auto"/>
        <w:bottom w:val="none" w:sz="0" w:space="0" w:color="auto"/>
        <w:right w:val="none" w:sz="0" w:space="0" w:color="auto"/>
      </w:divBdr>
    </w:div>
    <w:div w:id="331101707">
      <w:bodyDiv w:val="1"/>
      <w:marLeft w:val="0"/>
      <w:marRight w:val="0"/>
      <w:marTop w:val="0"/>
      <w:marBottom w:val="0"/>
      <w:divBdr>
        <w:top w:val="none" w:sz="0" w:space="0" w:color="auto"/>
        <w:left w:val="none" w:sz="0" w:space="0" w:color="auto"/>
        <w:bottom w:val="none" w:sz="0" w:space="0" w:color="auto"/>
        <w:right w:val="none" w:sz="0" w:space="0" w:color="auto"/>
      </w:divBdr>
    </w:div>
    <w:div w:id="331105191">
      <w:bodyDiv w:val="1"/>
      <w:marLeft w:val="0"/>
      <w:marRight w:val="0"/>
      <w:marTop w:val="0"/>
      <w:marBottom w:val="0"/>
      <w:divBdr>
        <w:top w:val="none" w:sz="0" w:space="0" w:color="auto"/>
        <w:left w:val="none" w:sz="0" w:space="0" w:color="auto"/>
        <w:bottom w:val="none" w:sz="0" w:space="0" w:color="auto"/>
        <w:right w:val="none" w:sz="0" w:space="0" w:color="auto"/>
      </w:divBdr>
    </w:div>
    <w:div w:id="331447755">
      <w:bodyDiv w:val="1"/>
      <w:marLeft w:val="0"/>
      <w:marRight w:val="0"/>
      <w:marTop w:val="0"/>
      <w:marBottom w:val="0"/>
      <w:divBdr>
        <w:top w:val="none" w:sz="0" w:space="0" w:color="auto"/>
        <w:left w:val="none" w:sz="0" w:space="0" w:color="auto"/>
        <w:bottom w:val="none" w:sz="0" w:space="0" w:color="auto"/>
        <w:right w:val="none" w:sz="0" w:space="0" w:color="auto"/>
      </w:divBdr>
    </w:div>
    <w:div w:id="332221826">
      <w:bodyDiv w:val="1"/>
      <w:marLeft w:val="0"/>
      <w:marRight w:val="0"/>
      <w:marTop w:val="0"/>
      <w:marBottom w:val="0"/>
      <w:divBdr>
        <w:top w:val="none" w:sz="0" w:space="0" w:color="auto"/>
        <w:left w:val="none" w:sz="0" w:space="0" w:color="auto"/>
        <w:bottom w:val="none" w:sz="0" w:space="0" w:color="auto"/>
        <w:right w:val="none" w:sz="0" w:space="0" w:color="auto"/>
      </w:divBdr>
    </w:div>
    <w:div w:id="332223572">
      <w:bodyDiv w:val="1"/>
      <w:marLeft w:val="0"/>
      <w:marRight w:val="0"/>
      <w:marTop w:val="0"/>
      <w:marBottom w:val="0"/>
      <w:divBdr>
        <w:top w:val="none" w:sz="0" w:space="0" w:color="auto"/>
        <w:left w:val="none" w:sz="0" w:space="0" w:color="auto"/>
        <w:bottom w:val="none" w:sz="0" w:space="0" w:color="auto"/>
        <w:right w:val="none" w:sz="0" w:space="0" w:color="auto"/>
      </w:divBdr>
    </w:div>
    <w:div w:id="332296395">
      <w:bodyDiv w:val="1"/>
      <w:marLeft w:val="0"/>
      <w:marRight w:val="0"/>
      <w:marTop w:val="0"/>
      <w:marBottom w:val="0"/>
      <w:divBdr>
        <w:top w:val="none" w:sz="0" w:space="0" w:color="auto"/>
        <w:left w:val="none" w:sz="0" w:space="0" w:color="auto"/>
        <w:bottom w:val="none" w:sz="0" w:space="0" w:color="auto"/>
        <w:right w:val="none" w:sz="0" w:space="0" w:color="auto"/>
      </w:divBdr>
    </w:div>
    <w:div w:id="333461902">
      <w:bodyDiv w:val="1"/>
      <w:marLeft w:val="0"/>
      <w:marRight w:val="0"/>
      <w:marTop w:val="0"/>
      <w:marBottom w:val="0"/>
      <w:divBdr>
        <w:top w:val="none" w:sz="0" w:space="0" w:color="auto"/>
        <w:left w:val="none" w:sz="0" w:space="0" w:color="auto"/>
        <w:bottom w:val="none" w:sz="0" w:space="0" w:color="auto"/>
        <w:right w:val="none" w:sz="0" w:space="0" w:color="auto"/>
      </w:divBdr>
    </w:div>
    <w:div w:id="333724520">
      <w:bodyDiv w:val="1"/>
      <w:marLeft w:val="0"/>
      <w:marRight w:val="0"/>
      <w:marTop w:val="0"/>
      <w:marBottom w:val="0"/>
      <w:divBdr>
        <w:top w:val="none" w:sz="0" w:space="0" w:color="auto"/>
        <w:left w:val="none" w:sz="0" w:space="0" w:color="auto"/>
        <w:bottom w:val="none" w:sz="0" w:space="0" w:color="auto"/>
        <w:right w:val="none" w:sz="0" w:space="0" w:color="auto"/>
      </w:divBdr>
    </w:div>
    <w:div w:id="334379086">
      <w:bodyDiv w:val="1"/>
      <w:marLeft w:val="0"/>
      <w:marRight w:val="0"/>
      <w:marTop w:val="0"/>
      <w:marBottom w:val="0"/>
      <w:divBdr>
        <w:top w:val="none" w:sz="0" w:space="0" w:color="auto"/>
        <w:left w:val="none" w:sz="0" w:space="0" w:color="auto"/>
        <w:bottom w:val="none" w:sz="0" w:space="0" w:color="auto"/>
        <w:right w:val="none" w:sz="0" w:space="0" w:color="auto"/>
      </w:divBdr>
    </w:div>
    <w:div w:id="335112333">
      <w:bodyDiv w:val="1"/>
      <w:marLeft w:val="0"/>
      <w:marRight w:val="0"/>
      <w:marTop w:val="0"/>
      <w:marBottom w:val="0"/>
      <w:divBdr>
        <w:top w:val="none" w:sz="0" w:space="0" w:color="auto"/>
        <w:left w:val="none" w:sz="0" w:space="0" w:color="auto"/>
        <w:bottom w:val="none" w:sz="0" w:space="0" w:color="auto"/>
        <w:right w:val="none" w:sz="0" w:space="0" w:color="auto"/>
      </w:divBdr>
    </w:div>
    <w:div w:id="335350294">
      <w:bodyDiv w:val="1"/>
      <w:marLeft w:val="0"/>
      <w:marRight w:val="0"/>
      <w:marTop w:val="0"/>
      <w:marBottom w:val="0"/>
      <w:divBdr>
        <w:top w:val="none" w:sz="0" w:space="0" w:color="auto"/>
        <w:left w:val="none" w:sz="0" w:space="0" w:color="auto"/>
        <w:bottom w:val="none" w:sz="0" w:space="0" w:color="auto"/>
        <w:right w:val="none" w:sz="0" w:space="0" w:color="auto"/>
      </w:divBdr>
    </w:div>
    <w:div w:id="335503882">
      <w:bodyDiv w:val="1"/>
      <w:marLeft w:val="0"/>
      <w:marRight w:val="0"/>
      <w:marTop w:val="0"/>
      <w:marBottom w:val="0"/>
      <w:divBdr>
        <w:top w:val="none" w:sz="0" w:space="0" w:color="auto"/>
        <w:left w:val="none" w:sz="0" w:space="0" w:color="auto"/>
        <w:bottom w:val="none" w:sz="0" w:space="0" w:color="auto"/>
        <w:right w:val="none" w:sz="0" w:space="0" w:color="auto"/>
      </w:divBdr>
    </w:div>
    <w:div w:id="336541275">
      <w:bodyDiv w:val="1"/>
      <w:marLeft w:val="0"/>
      <w:marRight w:val="0"/>
      <w:marTop w:val="0"/>
      <w:marBottom w:val="0"/>
      <w:divBdr>
        <w:top w:val="none" w:sz="0" w:space="0" w:color="auto"/>
        <w:left w:val="none" w:sz="0" w:space="0" w:color="auto"/>
        <w:bottom w:val="none" w:sz="0" w:space="0" w:color="auto"/>
        <w:right w:val="none" w:sz="0" w:space="0" w:color="auto"/>
      </w:divBdr>
    </w:div>
    <w:div w:id="337079320">
      <w:bodyDiv w:val="1"/>
      <w:marLeft w:val="0"/>
      <w:marRight w:val="0"/>
      <w:marTop w:val="0"/>
      <w:marBottom w:val="0"/>
      <w:divBdr>
        <w:top w:val="none" w:sz="0" w:space="0" w:color="auto"/>
        <w:left w:val="none" w:sz="0" w:space="0" w:color="auto"/>
        <w:bottom w:val="none" w:sz="0" w:space="0" w:color="auto"/>
        <w:right w:val="none" w:sz="0" w:space="0" w:color="auto"/>
      </w:divBdr>
    </w:div>
    <w:div w:id="337462796">
      <w:bodyDiv w:val="1"/>
      <w:marLeft w:val="0"/>
      <w:marRight w:val="0"/>
      <w:marTop w:val="0"/>
      <w:marBottom w:val="0"/>
      <w:divBdr>
        <w:top w:val="none" w:sz="0" w:space="0" w:color="auto"/>
        <w:left w:val="none" w:sz="0" w:space="0" w:color="auto"/>
        <w:bottom w:val="none" w:sz="0" w:space="0" w:color="auto"/>
        <w:right w:val="none" w:sz="0" w:space="0" w:color="auto"/>
      </w:divBdr>
    </w:div>
    <w:div w:id="338196640">
      <w:bodyDiv w:val="1"/>
      <w:marLeft w:val="0"/>
      <w:marRight w:val="0"/>
      <w:marTop w:val="0"/>
      <w:marBottom w:val="0"/>
      <w:divBdr>
        <w:top w:val="none" w:sz="0" w:space="0" w:color="auto"/>
        <w:left w:val="none" w:sz="0" w:space="0" w:color="auto"/>
        <w:bottom w:val="none" w:sz="0" w:space="0" w:color="auto"/>
        <w:right w:val="none" w:sz="0" w:space="0" w:color="auto"/>
      </w:divBdr>
    </w:div>
    <w:div w:id="338316126">
      <w:bodyDiv w:val="1"/>
      <w:marLeft w:val="0"/>
      <w:marRight w:val="0"/>
      <w:marTop w:val="0"/>
      <w:marBottom w:val="0"/>
      <w:divBdr>
        <w:top w:val="none" w:sz="0" w:space="0" w:color="auto"/>
        <w:left w:val="none" w:sz="0" w:space="0" w:color="auto"/>
        <w:bottom w:val="none" w:sz="0" w:space="0" w:color="auto"/>
        <w:right w:val="none" w:sz="0" w:space="0" w:color="auto"/>
      </w:divBdr>
    </w:div>
    <w:div w:id="338585176">
      <w:bodyDiv w:val="1"/>
      <w:marLeft w:val="0"/>
      <w:marRight w:val="0"/>
      <w:marTop w:val="0"/>
      <w:marBottom w:val="0"/>
      <w:divBdr>
        <w:top w:val="none" w:sz="0" w:space="0" w:color="auto"/>
        <w:left w:val="none" w:sz="0" w:space="0" w:color="auto"/>
        <w:bottom w:val="none" w:sz="0" w:space="0" w:color="auto"/>
        <w:right w:val="none" w:sz="0" w:space="0" w:color="auto"/>
      </w:divBdr>
    </w:div>
    <w:div w:id="338625598">
      <w:bodyDiv w:val="1"/>
      <w:marLeft w:val="0"/>
      <w:marRight w:val="0"/>
      <w:marTop w:val="0"/>
      <w:marBottom w:val="0"/>
      <w:divBdr>
        <w:top w:val="none" w:sz="0" w:space="0" w:color="auto"/>
        <w:left w:val="none" w:sz="0" w:space="0" w:color="auto"/>
        <w:bottom w:val="none" w:sz="0" w:space="0" w:color="auto"/>
        <w:right w:val="none" w:sz="0" w:space="0" w:color="auto"/>
      </w:divBdr>
    </w:div>
    <w:div w:id="338973625">
      <w:bodyDiv w:val="1"/>
      <w:marLeft w:val="0"/>
      <w:marRight w:val="0"/>
      <w:marTop w:val="0"/>
      <w:marBottom w:val="0"/>
      <w:divBdr>
        <w:top w:val="none" w:sz="0" w:space="0" w:color="auto"/>
        <w:left w:val="none" w:sz="0" w:space="0" w:color="auto"/>
        <w:bottom w:val="none" w:sz="0" w:space="0" w:color="auto"/>
        <w:right w:val="none" w:sz="0" w:space="0" w:color="auto"/>
      </w:divBdr>
    </w:div>
    <w:div w:id="339508484">
      <w:bodyDiv w:val="1"/>
      <w:marLeft w:val="0"/>
      <w:marRight w:val="0"/>
      <w:marTop w:val="0"/>
      <w:marBottom w:val="0"/>
      <w:divBdr>
        <w:top w:val="none" w:sz="0" w:space="0" w:color="auto"/>
        <w:left w:val="none" w:sz="0" w:space="0" w:color="auto"/>
        <w:bottom w:val="none" w:sz="0" w:space="0" w:color="auto"/>
        <w:right w:val="none" w:sz="0" w:space="0" w:color="auto"/>
      </w:divBdr>
    </w:div>
    <w:div w:id="339546988">
      <w:bodyDiv w:val="1"/>
      <w:marLeft w:val="0"/>
      <w:marRight w:val="0"/>
      <w:marTop w:val="0"/>
      <w:marBottom w:val="0"/>
      <w:divBdr>
        <w:top w:val="none" w:sz="0" w:space="0" w:color="auto"/>
        <w:left w:val="none" w:sz="0" w:space="0" w:color="auto"/>
        <w:bottom w:val="none" w:sz="0" w:space="0" w:color="auto"/>
        <w:right w:val="none" w:sz="0" w:space="0" w:color="auto"/>
      </w:divBdr>
    </w:div>
    <w:div w:id="340160711">
      <w:bodyDiv w:val="1"/>
      <w:marLeft w:val="0"/>
      <w:marRight w:val="0"/>
      <w:marTop w:val="0"/>
      <w:marBottom w:val="0"/>
      <w:divBdr>
        <w:top w:val="none" w:sz="0" w:space="0" w:color="auto"/>
        <w:left w:val="none" w:sz="0" w:space="0" w:color="auto"/>
        <w:bottom w:val="none" w:sz="0" w:space="0" w:color="auto"/>
        <w:right w:val="none" w:sz="0" w:space="0" w:color="auto"/>
      </w:divBdr>
    </w:div>
    <w:div w:id="340471524">
      <w:bodyDiv w:val="1"/>
      <w:marLeft w:val="0"/>
      <w:marRight w:val="0"/>
      <w:marTop w:val="0"/>
      <w:marBottom w:val="0"/>
      <w:divBdr>
        <w:top w:val="none" w:sz="0" w:space="0" w:color="auto"/>
        <w:left w:val="none" w:sz="0" w:space="0" w:color="auto"/>
        <w:bottom w:val="none" w:sz="0" w:space="0" w:color="auto"/>
        <w:right w:val="none" w:sz="0" w:space="0" w:color="auto"/>
      </w:divBdr>
    </w:div>
    <w:div w:id="340552876">
      <w:bodyDiv w:val="1"/>
      <w:marLeft w:val="0"/>
      <w:marRight w:val="0"/>
      <w:marTop w:val="0"/>
      <w:marBottom w:val="0"/>
      <w:divBdr>
        <w:top w:val="none" w:sz="0" w:space="0" w:color="auto"/>
        <w:left w:val="none" w:sz="0" w:space="0" w:color="auto"/>
        <w:bottom w:val="none" w:sz="0" w:space="0" w:color="auto"/>
        <w:right w:val="none" w:sz="0" w:space="0" w:color="auto"/>
      </w:divBdr>
    </w:div>
    <w:div w:id="340739263">
      <w:bodyDiv w:val="1"/>
      <w:marLeft w:val="0"/>
      <w:marRight w:val="0"/>
      <w:marTop w:val="0"/>
      <w:marBottom w:val="0"/>
      <w:divBdr>
        <w:top w:val="none" w:sz="0" w:space="0" w:color="auto"/>
        <w:left w:val="none" w:sz="0" w:space="0" w:color="auto"/>
        <w:bottom w:val="none" w:sz="0" w:space="0" w:color="auto"/>
        <w:right w:val="none" w:sz="0" w:space="0" w:color="auto"/>
      </w:divBdr>
    </w:div>
    <w:div w:id="341396176">
      <w:bodyDiv w:val="1"/>
      <w:marLeft w:val="0"/>
      <w:marRight w:val="0"/>
      <w:marTop w:val="0"/>
      <w:marBottom w:val="0"/>
      <w:divBdr>
        <w:top w:val="none" w:sz="0" w:space="0" w:color="auto"/>
        <w:left w:val="none" w:sz="0" w:space="0" w:color="auto"/>
        <w:bottom w:val="none" w:sz="0" w:space="0" w:color="auto"/>
        <w:right w:val="none" w:sz="0" w:space="0" w:color="auto"/>
      </w:divBdr>
    </w:div>
    <w:div w:id="341669652">
      <w:bodyDiv w:val="1"/>
      <w:marLeft w:val="0"/>
      <w:marRight w:val="0"/>
      <w:marTop w:val="0"/>
      <w:marBottom w:val="0"/>
      <w:divBdr>
        <w:top w:val="none" w:sz="0" w:space="0" w:color="auto"/>
        <w:left w:val="none" w:sz="0" w:space="0" w:color="auto"/>
        <w:bottom w:val="none" w:sz="0" w:space="0" w:color="auto"/>
        <w:right w:val="none" w:sz="0" w:space="0" w:color="auto"/>
      </w:divBdr>
    </w:div>
    <w:div w:id="341783873">
      <w:bodyDiv w:val="1"/>
      <w:marLeft w:val="0"/>
      <w:marRight w:val="0"/>
      <w:marTop w:val="0"/>
      <w:marBottom w:val="0"/>
      <w:divBdr>
        <w:top w:val="none" w:sz="0" w:space="0" w:color="auto"/>
        <w:left w:val="none" w:sz="0" w:space="0" w:color="auto"/>
        <w:bottom w:val="none" w:sz="0" w:space="0" w:color="auto"/>
        <w:right w:val="none" w:sz="0" w:space="0" w:color="auto"/>
      </w:divBdr>
    </w:div>
    <w:div w:id="342365448">
      <w:bodyDiv w:val="1"/>
      <w:marLeft w:val="0"/>
      <w:marRight w:val="0"/>
      <w:marTop w:val="0"/>
      <w:marBottom w:val="0"/>
      <w:divBdr>
        <w:top w:val="none" w:sz="0" w:space="0" w:color="auto"/>
        <w:left w:val="none" w:sz="0" w:space="0" w:color="auto"/>
        <w:bottom w:val="none" w:sz="0" w:space="0" w:color="auto"/>
        <w:right w:val="none" w:sz="0" w:space="0" w:color="auto"/>
      </w:divBdr>
    </w:div>
    <w:div w:id="342783396">
      <w:bodyDiv w:val="1"/>
      <w:marLeft w:val="0"/>
      <w:marRight w:val="0"/>
      <w:marTop w:val="0"/>
      <w:marBottom w:val="0"/>
      <w:divBdr>
        <w:top w:val="none" w:sz="0" w:space="0" w:color="auto"/>
        <w:left w:val="none" w:sz="0" w:space="0" w:color="auto"/>
        <w:bottom w:val="none" w:sz="0" w:space="0" w:color="auto"/>
        <w:right w:val="none" w:sz="0" w:space="0" w:color="auto"/>
      </w:divBdr>
    </w:div>
    <w:div w:id="342900812">
      <w:bodyDiv w:val="1"/>
      <w:marLeft w:val="0"/>
      <w:marRight w:val="0"/>
      <w:marTop w:val="0"/>
      <w:marBottom w:val="0"/>
      <w:divBdr>
        <w:top w:val="none" w:sz="0" w:space="0" w:color="auto"/>
        <w:left w:val="none" w:sz="0" w:space="0" w:color="auto"/>
        <w:bottom w:val="none" w:sz="0" w:space="0" w:color="auto"/>
        <w:right w:val="none" w:sz="0" w:space="0" w:color="auto"/>
      </w:divBdr>
    </w:div>
    <w:div w:id="343019238">
      <w:bodyDiv w:val="1"/>
      <w:marLeft w:val="0"/>
      <w:marRight w:val="0"/>
      <w:marTop w:val="0"/>
      <w:marBottom w:val="0"/>
      <w:divBdr>
        <w:top w:val="none" w:sz="0" w:space="0" w:color="auto"/>
        <w:left w:val="none" w:sz="0" w:space="0" w:color="auto"/>
        <w:bottom w:val="none" w:sz="0" w:space="0" w:color="auto"/>
        <w:right w:val="none" w:sz="0" w:space="0" w:color="auto"/>
      </w:divBdr>
    </w:div>
    <w:div w:id="343440026">
      <w:bodyDiv w:val="1"/>
      <w:marLeft w:val="0"/>
      <w:marRight w:val="0"/>
      <w:marTop w:val="0"/>
      <w:marBottom w:val="0"/>
      <w:divBdr>
        <w:top w:val="none" w:sz="0" w:space="0" w:color="auto"/>
        <w:left w:val="none" w:sz="0" w:space="0" w:color="auto"/>
        <w:bottom w:val="none" w:sz="0" w:space="0" w:color="auto"/>
        <w:right w:val="none" w:sz="0" w:space="0" w:color="auto"/>
      </w:divBdr>
    </w:div>
    <w:div w:id="343824105">
      <w:bodyDiv w:val="1"/>
      <w:marLeft w:val="0"/>
      <w:marRight w:val="0"/>
      <w:marTop w:val="0"/>
      <w:marBottom w:val="0"/>
      <w:divBdr>
        <w:top w:val="none" w:sz="0" w:space="0" w:color="auto"/>
        <w:left w:val="none" w:sz="0" w:space="0" w:color="auto"/>
        <w:bottom w:val="none" w:sz="0" w:space="0" w:color="auto"/>
        <w:right w:val="none" w:sz="0" w:space="0" w:color="auto"/>
      </w:divBdr>
    </w:div>
    <w:div w:id="344140607">
      <w:bodyDiv w:val="1"/>
      <w:marLeft w:val="0"/>
      <w:marRight w:val="0"/>
      <w:marTop w:val="0"/>
      <w:marBottom w:val="0"/>
      <w:divBdr>
        <w:top w:val="none" w:sz="0" w:space="0" w:color="auto"/>
        <w:left w:val="none" w:sz="0" w:space="0" w:color="auto"/>
        <w:bottom w:val="none" w:sz="0" w:space="0" w:color="auto"/>
        <w:right w:val="none" w:sz="0" w:space="0" w:color="auto"/>
      </w:divBdr>
    </w:div>
    <w:div w:id="345256795">
      <w:bodyDiv w:val="1"/>
      <w:marLeft w:val="0"/>
      <w:marRight w:val="0"/>
      <w:marTop w:val="0"/>
      <w:marBottom w:val="0"/>
      <w:divBdr>
        <w:top w:val="none" w:sz="0" w:space="0" w:color="auto"/>
        <w:left w:val="none" w:sz="0" w:space="0" w:color="auto"/>
        <w:bottom w:val="none" w:sz="0" w:space="0" w:color="auto"/>
        <w:right w:val="none" w:sz="0" w:space="0" w:color="auto"/>
      </w:divBdr>
    </w:div>
    <w:div w:id="345400428">
      <w:bodyDiv w:val="1"/>
      <w:marLeft w:val="0"/>
      <w:marRight w:val="0"/>
      <w:marTop w:val="0"/>
      <w:marBottom w:val="0"/>
      <w:divBdr>
        <w:top w:val="none" w:sz="0" w:space="0" w:color="auto"/>
        <w:left w:val="none" w:sz="0" w:space="0" w:color="auto"/>
        <w:bottom w:val="none" w:sz="0" w:space="0" w:color="auto"/>
        <w:right w:val="none" w:sz="0" w:space="0" w:color="auto"/>
      </w:divBdr>
    </w:div>
    <w:div w:id="345406686">
      <w:bodyDiv w:val="1"/>
      <w:marLeft w:val="0"/>
      <w:marRight w:val="0"/>
      <w:marTop w:val="0"/>
      <w:marBottom w:val="0"/>
      <w:divBdr>
        <w:top w:val="none" w:sz="0" w:space="0" w:color="auto"/>
        <w:left w:val="none" w:sz="0" w:space="0" w:color="auto"/>
        <w:bottom w:val="none" w:sz="0" w:space="0" w:color="auto"/>
        <w:right w:val="none" w:sz="0" w:space="0" w:color="auto"/>
      </w:divBdr>
    </w:div>
    <w:div w:id="345791042">
      <w:bodyDiv w:val="1"/>
      <w:marLeft w:val="0"/>
      <w:marRight w:val="0"/>
      <w:marTop w:val="0"/>
      <w:marBottom w:val="0"/>
      <w:divBdr>
        <w:top w:val="none" w:sz="0" w:space="0" w:color="auto"/>
        <w:left w:val="none" w:sz="0" w:space="0" w:color="auto"/>
        <w:bottom w:val="none" w:sz="0" w:space="0" w:color="auto"/>
        <w:right w:val="none" w:sz="0" w:space="0" w:color="auto"/>
      </w:divBdr>
    </w:div>
    <w:div w:id="346060039">
      <w:bodyDiv w:val="1"/>
      <w:marLeft w:val="0"/>
      <w:marRight w:val="0"/>
      <w:marTop w:val="0"/>
      <w:marBottom w:val="0"/>
      <w:divBdr>
        <w:top w:val="none" w:sz="0" w:space="0" w:color="auto"/>
        <w:left w:val="none" w:sz="0" w:space="0" w:color="auto"/>
        <w:bottom w:val="none" w:sz="0" w:space="0" w:color="auto"/>
        <w:right w:val="none" w:sz="0" w:space="0" w:color="auto"/>
      </w:divBdr>
    </w:div>
    <w:div w:id="348140069">
      <w:bodyDiv w:val="1"/>
      <w:marLeft w:val="0"/>
      <w:marRight w:val="0"/>
      <w:marTop w:val="0"/>
      <w:marBottom w:val="0"/>
      <w:divBdr>
        <w:top w:val="none" w:sz="0" w:space="0" w:color="auto"/>
        <w:left w:val="none" w:sz="0" w:space="0" w:color="auto"/>
        <w:bottom w:val="none" w:sz="0" w:space="0" w:color="auto"/>
        <w:right w:val="none" w:sz="0" w:space="0" w:color="auto"/>
      </w:divBdr>
    </w:div>
    <w:div w:id="348532289">
      <w:bodyDiv w:val="1"/>
      <w:marLeft w:val="0"/>
      <w:marRight w:val="0"/>
      <w:marTop w:val="0"/>
      <w:marBottom w:val="0"/>
      <w:divBdr>
        <w:top w:val="none" w:sz="0" w:space="0" w:color="auto"/>
        <w:left w:val="none" w:sz="0" w:space="0" w:color="auto"/>
        <w:bottom w:val="none" w:sz="0" w:space="0" w:color="auto"/>
        <w:right w:val="none" w:sz="0" w:space="0" w:color="auto"/>
      </w:divBdr>
    </w:div>
    <w:div w:id="349458295">
      <w:bodyDiv w:val="1"/>
      <w:marLeft w:val="0"/>
      <w:marRight w:val="0"/>
      <w:marTop w:val="0"/>
      <w:marBottom w:val="0"/>
      <w:divBdr>
        <w:top w:val="none" w:sz="0" w:space="0" w:color="auto"/>
        <w:left w:val="none" w:sz="0" w:space="0" w:color="auto"/>
        <w:bottom w:val="none" w:sz="0" w:space="0" w:color="auto"/>
        <w:right w:val="none" w:sz="0" w:space="0" w:color="auto"/>
      </w:divBdr>
    </w:div>
    <w:div w:id="349648869">
      <w:bodyDiv w:val="1"/>
      <w:marLeft w:val="0"/>
      <w:marRight w:val="0"/>
      <w:marTop w:val="0"/>
      <w:marBottom w:val="0"/>
      <w:divBdr>
        <w:top w:val="none" w:sz="0" w:space="0" w:color="auto"/>
        <w:left w:val="none" w:sz="0" w:space="0" w:color="auto"/>
        <w:bottom w:val="none" w:sz="0" w:space="0" w:color="auto"/>
        <w:right w:val="none" w:sz="0" w:space="0" w:color="auto"/>
      </w:divBdr>
    </w:div>
    <w:div w:id="350182712">
      <w:bodyDiv w:val="1"/>
      <w:marLeft w:val="0"/>
      <w:marRight w:val="0"/>
      <w:marTop w:val="0"/>
      <w:marBottom w:val="0"/>
      <w:divBdr>
        <w:top w:val="none" w:sz="0" w:space="0" w:color="auto"/>
        <w:left w:val="none" w:sz="0" w:space="0" w:color="auto"/>
        <w:bottom w:val="none" w:sz="0" w:space="0" w:color="auto"/>
        <w:right w:val="none" w:sz="0" w:space="0" w:color="auto"/>
      </w:divBdr>
    </w:div>
    <w:div w:id="350958882">
      <w:bodyDiv w:val="1"/>
      <w:marLeft w:val="0"/>
      <w:marRight w:val="0"/>
      <w:marTop w:val="0"/>
      <w:marBottom w:val="0"/>
      <w:divBdr>
        <w:top w:val="none" w:sz="0" w:space="0" w:color="auto"/>
        <w:left w:val="none" w:sz="0" w:space="0" w:color="auto"/>
        <w:bottom w:val="none" w:sz="0" w:space="0" w:color="auto"/>
        <w:right w:val="none" w:sz="0" w:space="0" w:color="auto"/>
      </w:divBdr>
    </w:div>
    <w:div w:id="351692596">
      <w:bodyDiv w:val="1"/>
      <w:marLeft w:val="0"/>
      <w:marRight w:val="0"/>
      <w:marTop w:val="0"/>
      <w:marBottom w:val="0"/>
      <w:divBdr>
        <w:top w:val="none" w:sz="0" w:space="0" w:color="auto"/>
        <w:left w:val="none" w:sz="0" w:space="0" w:color="auto"/>
        <w:bottom w:val="none" w:sz="0" w:space="0" w:color="auto"/>
        <w:right w:val="none" w:sz="0" w:space="0" w:color="auto"/>
      </w:divBdr>
    </w:div>
    <w:div w:id="352464003">
      <w:bodyDiv w:val="1"/>
      <w:marLeft w:val="0"/>
      <w:marRight w:val="0"/>
      <w:marTop w:val="0"/>
      <w:marBottom w:val="0"/>
      <w:divBdr>
        <w:top w:val="none" w:sz="0" w:space="0" w:color="auto"/>
        <w:left w:val="none" w:sz="0" w:space="0" w:color="auto"/>
        <w:bottom w:val="none" w:sz="0" w:space="0" w:color="auto"/>
        <w:right w:val="none" w:sz="0" w:space="0" w:color="auto"/>
      </w:divBdr>
    </w:div>
    <w:div w:id="352612730">
      <w:bodyDiv w:val="1"/>
      <w:marLeft w:val="0"/>
      <w:marRight w:val="0"/>
      <w:marTop w:val="0"/>
      <w:marBottom w:val="0"/>
      <w:divBdr>
        <w:top w:val="none" w:sz="0" w:space="0" w:color="auto"/>
        <w:left w:val="none" w:sz="0" w:space="0" w:color="auto"/>
        <w:bottom w:val="none" w:sz="0" w:space="0" w:color="auto"/>
        <w:right w:val="none" w:sz="0" w:space="0" w:color="auto"/>
      </w:divBdr>
    </w:div>
    <w:div w:id="352613806">
      <w:bodyDiv w:val="1"/>
      <w:marLeft w:val="0"/>
      <w:marRight w:val="0"/>
      <w:marTop w:val="0"/>
      <w:marBottom w:val="0"/>
      <w:divBdr>
        <w:top w:val="none" w:sz="0" w:space="0" w:color="auto"/>
        <w:left w:val="none" w:sz="0" w:space="0" w:color="auto"/>
        <w:bottom w:val="none" w:sz="0" w:space="0" w:color="auto"/>
        <w:right w:val="none" w:sz="0" w:space="0" w:color="auto"/>
      </w:divBdr>
    </w:div>
    <w:div w:id="352730318">
      <w:bodyDiv w:val="1"/>
      <w:marLeft w:val="0"/>
      <w:marRight w:val="0"/>
      <w:marTop w:val="0"/>
      <w:marBottom w:val="0"/>
      <w:divBdr>
        <w:top w:val="none" w:sz="0" w:space="0" w:color="auto"/>
        <w:left w:val="none" w:sz="0" w:space="0" w:color="auto"/>
        <w:bottom w:val="none" w:sz="0" w:space="0" w:color="auto"/>
        <w:right w:val="none" w:sz="0" w:space="0" w:color="auto"/>
      </w:divBdr>
    </w:div>
    <w:div w:id="352846882">
      <w:bodyDiv w:val="1"/>
      <w:marLeft w:val="0"/>
      <w:marRight w:val="0"/>
      <w:marTop w:val="0"/>
      <w:marBottom w:val="0"/>
      <w:divBdr>
        <w:top w:val="none" w:sz="0" w:space="0" w:color="auto"/>
        <w:left w:val="none" w:sz="0" w:space="0" w:color="auto"/>
        <w:bottom w:val="none" w:sz="0" w:space="0" w:color="auto"/>
        <w:right w:val="none" w:sz="0" w:space="0" w:color="auto"/>
      </w:divBdr>
    </w:div>
    <w:div w:id="353120021">
      <w:bodyDiv w:val="1"/>
      <w:marLeft w:val="0"/>
      <w:marRight w:val="0"/>
      <w:marTop w:val="0"/>
      <w:marBottom w:val="0"/>
      <w:divBdr>
        <w:top w:val="none" w:sz="0" w:space="0" w:color="auto"/>
        <w:left w:val="none" w:sz="0" w:space="0" w:color="auto"/>
        <w:bottom w:val="none" w:sz="0" w:space="0" w:color="auto"/>
        <w:right w:val="none" w:sz="0" w:space="0" w:color="auto"/>
      </w:divBdr>
    </w:div>
    <w:div w:id="353961480">
      <w:bodyDiv w:val="1"/>
      <w:marLeft w:val="0"/>
      <w:marRight w:val="0"/>
      <w:marTop w:val="0"/>
      <w:marBottom w:val="0"/>
      <w:divBdr>
        <w:top w:val="none" w:sz="0" w:space="0" w:color="auto"/>
        <w:left w:val="none" w:sz="0" w:space="0" w:color="auto"/>
        <w:bottom w:val="none" w:sz="0" w:space="0" w:color="auto"/>
        <w:right w:val="none" w:sz="0" w:space="0" w:color="auto"/>
      </w:divBdr>
    </w:div>
    <w:div w:id="355620549">
      <w:bodyDiv w:val="1"/>
      <w:marLeft w:val="0"/>
      <w:marRight w:val="0"/>
      <w:marTop w:val="0"/>
      <w:marBottom w:val="0"/>
      <w:divBdr>
        <w:top w:val="none" w:sz="0" w:space="0" w:color="auto"/>
        <w:left w:val="none" w:sz="0" w:space="0" w:color="auto"/>
        <w:bottom w:val="none" w:sz="0" w:space="0" w:color="auto"/>
        <w:right w:val="none" w:sz="0" w:space="0" w:color="auto"/>
      </w:divBdr>
    </w:div>
    <w:div w:id="357239891">
      <w:bodyDiv w:val="1"/>
      <w:marLeft w:val="0"/>
      <w:marRight w:val="0"/>
      <w:marTop w:val="0"/>
      <w:marBottom w:val="0"/>
      <w:divBdr>
        <w:top w:val="none" w:sz="0" w:space="0" w:color="auto"/>
        <w:left w:val="none" w:sz="0" w:space="0" w:color="auto"/>
        <w:bottom w:val="none" w:sz="0" w:space="0" w:color="auto"/>
        <w:right w:val="none" w:sz="0" w:space="0" w:color="auto"/>
      </w:divBdr>
    </w:div>
    <w:div w:id="357314740">
      <w:bodyDiv w:val="1"/>
      <w:marLeft w:val="0"/>
      <w:marRight w:val="0"/>
      <w:marTop w:val="0"/>
      <w:marBottom w:val="0"/>
      <w:divBdr>
        <w:top w:val="none" w:sz="0" w:space="0" w:color="auto"/>
        <w:left w:val="none" w:sz="0" w:space="0" w:color="auto"/>
        <w:bottom w:val="none" w:sz="0" w:space="0" w:color="auto"/>
        <w:right w:val="none" w:sz="0" w:space="0" w:color="auto"/>
      </w:divBdr>
    </w:div>
    <w:div w:id="357976486">
      <w:bodyDiv w:val="1"/>
      <w:marLeft w:val="0"/>
      <w:marRight w:val="0"/>
      <w:marTop w:val="0"/>
      <w:marBottom w:val="0"/>
      <w:divBdr>
        <w:top w:val="none" w:sz="0" w:space="0" w:color="auto"/>
        <w:left w:val="none" w:sz="0" w:space="0" w:color="auto"/>
        <w:bottom w:val="none" w:sz="0" w:space="0" w:color="auto"/>
        <w:right w:val="none" w:sz="0" w:space="0" w:color="auto"/>
      </w:divBdr>
    </w:div>
    <w:div w:id="359860743">
      <w:bodyDiv w:val="1"/>
      <w:marLeft w:val="0"/>
      <w:marRight w:val="0"/>
      <w:marTop w:val="0"/>
      <w:marBottom w:val="0"/>
      <w:divBdr>
        <w:top w:val="none" w:sz="0" w:space="0" w:color="auto"/>
        <w:left w:val="none" w:sz="0" w:space="0" w:color="auto"/>
        <w:bottom w:val="none" w:sz="0" w:space="0" w:color="auto"/>
        <w:right w:val="none" w:sz="0" w:space="0" w:color="auto"/>
      </w:divBdr>
    </w:div>
    <w:div w:id="360055287">
      <w:bodyDiv w:val="1"/>
      <w:marLeft w:val="0"/>
      <w:marRight w:val="0"/>
      <w:marTop w:val="0"/>
      <w:marBottom w:val="0"/>
      <w:divBdr>
        <w:top w:val="none" w:sz="0" w:space="0" w:color="auto"/>
        <w:left w:val="none" w:sz="0" w:space="0" w:color="auto"/>
        <w:bottom w:val="none" w:sz="0" w:space="0" w:color="auto"/>
        <w:right w:val="none" w:sz="0" w:space="0" w:color="auto"/>
      </w:divBdr>
    </w:div>
    <w:div w:id="360131398">
      <w:bodyDiv w:val="1"/>
      <w:marLeft w:val="0"/>
      <w:marRight w:val="0"/>
      <w:marTop w:val="0"/>
      <w:marBottom w:val="0"/>
      <w:divBdr>
        <w:top w:val="none" w:sz="0" w:space="0" w:color="auto"/>
        <w:left w:val="none" w:sz="0" w:space="0" w:color="auto"/>
        <w:bottom w:val="none" w:sz="0" w:space="0" w:color="auto"/>
        <w:right w:val="none" w:sz="0" w:space="0" w:color="auto"/>
      </w:divBdr>
    </w:div>
    <w:div w:id="360279783">
      <w:bodyDiv w:val="1"/>
      <w:marLeft w:val="0"/>
      <w:marRight w:val="0"/>
      <w:marTop w:val="0"/>
      <w:marBottom w:val="0"/>
      <w:divBdr>
        <w:top w:val="none" w:sz="0" w:space="0" w:color="auto"/>
        <w:left w:val="none" w:sz="0" w:space="0" w:color="auto"/>
        <w:bottom w:val="none" w:sz="0" w:space="0" w:color="auto"/>
        <w:right w:val="none" w:sz="0" w:space="0" w:color="auto"/>
      </w:divBdr>
    </w:div>
    <w:div w:id="361713112">
      <w:bodyDiv w:val="1"/>
      <w:marLeft w:val="0"/>
      <w:marRight w:val="0"/>
      <w:marTop w:val="0"/>
      <w:marBottom w:val="0"/>
      <w:divBdr>
        <w:top w:val="none" w:sz="0" w:space="0" w:color="auto"/>
        <w:left w:val="none" w:sz="0" w:space="0" w:color="auto"/>
        <w:bottom w:val="none" w:sz="0" w:space="0" w:color="auto"/>
        <w:right w:val="none" w:sz="0" w:space="0" w:color="auto"/>
      </w:divBdr>
    </w:div>
    <w:div w:id="362053274">
      <w:bodyDiv w:val="1"/>
      <w:marLeft w:val="0"/>
      <w:marRight w:val="0"/>
      <w:marTop w:val="0"/>
      <w:marBottom w:val="0"/>
      <w:divBdr>
        <w:top w:val="none" w:sz="0" w:space="0" w:color="auto"/>
        <w:left w:val="none" w:sz="0" w:space="0" w:color="auto"/>
        <w:bottom w:val="none" w:sz="0" w:space="0" w:color="auto"/>
        <w:right w:val="none" w:sz="0" w:space="0" w:color="auto"/>
      </w:divBdr>
    </w:div>
    <w:div w:id="362096871">
      <w:bodyDiv w:val="1"/>
      <w:marLeft w:val="0"/>
      <w:marRight w:val="0"/>
      <w:marTop w:val="0"/>
      <w:marBottom w:val="0"/>
      <w:divBdr>
        <w:top w:val="none" w:sz="0" w:space="0" w:color="auto"/>
        <w:left w:val="none" w:sz="0" w:space="0" w:color="auto"/>
        <w:bottom w:val="none" w:sz="0" w:space="0" w:color="auto"/>
        <w:right w:val="none" w:sz="0" w:space="0" w:color="auto"/>
      </w:divBdr>
    </w:div>
    <w:div w:id="362440263">
      <w:bodyDiv w:val="1"/>
      <w:marLeft w:val="0"/>
      <w:marRight w:val="0"/>
      <w:marTop w:val="0"/>
      <w:marBottom w:val="0"/>
      <w:divBdr>
        <w:top w:val="none" w:sz="0" w:space="0" w:color="auto"/>
        <w:left w:val="none" w:sz="0" w:space="0" w:color="auto"/>
        <w:bottom w:val="none" w:sz="0" w:space="0" w:color="auto"/>
        <w:right w:val="none" w:sz="0" w:space="0" w:color="auto"/>
      </w:divBdr>
    </w:div>
    <w:div w:id="363755069">
      <w:bodyDiv w:val="1"/>
      <w:marLeft w:val="0"/>
      <w:marRight w:val="0"/>
      <w:marTop w:val="0"/>
      <w:marBottom w:val="0"/>
      <w:divBdr>
        <w:top w:val="none" w:sz="0" w:space="0" w:color="auto"/>
        <w:left w:val="none" w:sz="0" w:space="0" w:color="auto"/>
        <w:bottom w:val="none" w:sz="0" w:space="0" w:color="auto"/>
        <w:right w:val="none" w:sz="0" w:space="0" w:color="auto"/>
      </w:divBdr>
    </w:div>
    <w:div w:id="363874434">
      <w:bodyDiv w:val="1"/>
      <w:marLeft w:val="0"/>
      <w:marRight w:val="0"/>
      <w:marTop w:val="0"/>
      <w:marBottom w:val="0"/>
      <w:divBdr>
        <w:top w:val="none" w:sz="0" w:space="0" w:color="auto"/>
        <w:left w:val="none" w:sz="0" w:space="0" w:color="auto"/>
        <w:bottom w:val="none" w:sz="0" w:space="0" w:color="auto"/>
        <w:right w:val="none" w:sz="0" w:space="0" w:color="auto"/>
      </w:divBdr>
    </w:div>
    <w:div w:id="364184533">
      <w:bodyDiv w:val="1"/>
      <w:marLeft w:val="0"/>
      <w:marRight w:val="0"/>
      <w:marTop w:val="0"/>
      <w:marBottom w:val="0"/>
      <w:divBdr>
        <w:top w:val="none" w:sz="0" w:space="0" w:color="auto"/>
        <w:left w:val="none" w:sz="0" w:space="0" w:color="auto"/>
        <w:bottom w:val="none" w:sz="0" w:space="0" w:color="auto"/>
        <w:right w:val="none" w:sz="0" w:space="0" w:color="auto"/>
      </w:divBdr>
    </w:div>
    <w:div w:id="364332690">
      <w:bodyDiv w:val="1"/>
      <w:marLeft w:val="0"/>
      <w:marRight w:val="0"/>
      <w:marTop w:val="0"/>
      <w:marBottom w:val="0"/>
      <w:divBdr>
        <w:top w:val="none" w:sz="0" w:space="0" w:color="auto"/>
        <w:left w:val="none" w:sz="0" w:space="0" w:color="auto"/>
        <w:bottom w:val="none" w:sz="0" w:space="0" w:color="auto"/>
        <w:right w:val="none" w:sz="0" w:space="0" w:color="auto"/>
      </w:divBdr>
    </w:div>
    <w:div w:id="364523788">
      <w:bodyDiv w:val="1"/>
      <w:marLeft w:val="0"/>
      <w:marRight w:val="0"/>
      <w:marTop w:val="0"/>
      <w:marBottom w:val="0"/>
      <w:divBdr>
        <w:top w:val="none" w:sz="0" w:space="0" w:color="auto"/>
        <w:left w:val="none" w:sz="0" w:space="0" w:color="auto"/>
        <w:bottom w:val="none" w:sz="0" w:space="0" w:color="auto"/>
        <w:right w:val="none" w:sz="0" w:space="0" w:color="auto"/>
      </w:divBdr>
    </w:div>
    <w:div w:id="364869128">
      <w:bodyDiv w:val="1"/>
      <w:marLeft w:val="0"/>
      <w:marRight w:val="0"/>
      <w:marTop w:val="0"/>
      <w:marBottom w:val="0"/>
      <w:divBdr>
        <w:top w:val="none" w:sz="0" w:space="0" w:color="auto"/>
        <w:left w:val="none" w:sz="0" w:space="0" w:color="auto"/>
        <w:bottom w:val="none" w:sz="0" w:space="0" w:color="auto"/>
        <w:right w:val="none" w:sz="0" w:space="0" w:color="auto"/>
      </w:divBdr>
    </w:div>
    <w:div w:id="366030372">
      <w:bodyDiv w:val="1"/>
      <w:marLeft w:val="0"/>
      <w:marRight w:val="0"/>
      <w:marTop w:val="0"/>
      <w:marBottom w:val="0"/>
      <w:divBdr>
        <w:top w:val="none" w:sz="0" w:space="0" w:color="auto"/>
        <w:left w:val="none" w:sz="0" w:space="0" w:color="auto"/>
        <w:bottom w:val="none" w:sz="0" w:space="0" w:color="auto"/>
        <w:right w:val="none" w:sz="0" w:space="0" w:color="auto"/>
      </w:divBdr>
    </w:div>
    <w:div w:id="366565837">
      <w:bodyDiv w:val="1"/>
      <w:marLeft w:val="0"/>
      <w:marRight w:val="0"/>
      <w:marTop w:val="0"/>
      <w:marBottom w:val="0"/>
      <w:divBdr>
        <w:top w:val="none" w:sz="0" w:space="0" w:color="auto"/>
        <w:left w:val="none" w:sz="0" w:space="0" w:color="auto"/>
        <w:bottom w:val="none" w:sz="0" w:space="0" w:color="auto"/>
        <w:right w:val="none" w:sz="0" w:space="0" w:color="auto"/>
      </w:divBdr>
    </w:div>
    <w:div w:id="366832241">
      <w:bodyDiv w:val="1"/>
      <w:marLeft w:val="0"/>
      <w:marRight w:val="0"/>
      <w:marTop w:val="0"/>
      <w:marBottom w:val="0"/>
      <w:divBdr>
        <w:top w:val="none" w:sz="0" w:space="0" w:color="auto"/>
        <w:left w:val="none" w:sz="0" w:space="0" w:color="auto"/>
        <w:bottom w:val="none" w:sz="0" w:space="0" w:color="auto"/>
        <w:right w:val="none" w:sz="0" w:space="0" w:color="auto"/>
      </w:divBdr>
    </w:div>
    <w:div w:id="366881817">
      <w:bodyDiv w:val="1"/>
      <w:marLeft w:val="0"/>
      <w:marRight w:val="0"/>
      <w:marTop w:val="0"/>
      <w:marBottom w:val="0"/>
      <w:divBdr>
        <w:top w:val="none" w:sz="0" w:space="0" w:color="auto"/>
        <w:left w:val="none" w:sz="0" w:space="0" w:color="auto"/>
        <w:bottom w:val="none" w:sz="0" w:space="0" w:color="auto"/>
        <w:right w:val="none" w:sz="0" w:space="0" w:color="auto"/>
      </w:divBdr>
    </w:div>
    <w:div w:id="367339651">
      <w:bodyDiv w:val="1"/>
      <w:marLeft w:val="0"/>
      <w:marRight w:val="0"/>
      <w:marTop w:val="0"/>
      <w:marBottom w:val="0"/>
      <w:divBdr>
        <w:top w:val="none" w:sz="0" w:space="0" w:color="auto"/>
        <w:left w:val="none" w:sz="0" w:space="0" w:color="auto"/>
        <w:bottom w:val="none" w:sz="0" w:space="0" w:color="auto"/>
        <w:right w:val="none" w:sz="0" w:space="0" w:color="auto"/>
      </w:divBdr>
    </w:div>
    <w:div w:id="368144364">
      <w:bodyDiv w:val="1"/>
      <w:marLeft w:val="0"/>
      <w:marRight w:val="0"/>
      <w:marTop w:val="0"/>
      <w:marBottom w:val="0"/>
      <w:divBdr>
        <w:top w:val="none" w:sz="0" w:space="0" w:color="auto"/>
        <w:left w:val="none" w:sz="0" w:space="0" w:color="auto"/>
        <w:bottom w:val="none" w:sz="0" w:space="0" w:color="auto"/>
        <w:right w:val="none" w:sz="0" w:space="0" w:color="auto"/>
      </w:divBdr>
    </w:div>
    <w:div w:id="368342030">
      <w:bodyDiv w:val="1"/>
      <w:marLeft w:val="0"/>
      <w:marRight w:val="0"/>
      <w:marTop w:val="0"/>
      <w:marBottom w:val="0"/>
      <w:divBdr>
        <w:top w:val="none" w:sz="0" w:space="0" w:color="auto"/>
        <w:left w:val="none" w:sz="0" w:space="0" w:color="auto"/>
        <w:bottom w:val="none" w:sz="0" w:space="0" w:color="auto"/>
        <w:right w:val="none" w:sz="0" w:space="0" w:color="auto"/>
      </w:divBdr>
    </w:div>
    <w:div w:id="368771965">
      <w:bodyDiv w:val="1"/>
      <w:marLeft w:val="0"/>
      <w:marRight w:val="0"/>
      <w:marTop w:val="0"/>
      <w:marBottom w:val="0"/>
      <w:divBdr>
        <w:top w:val="none" w:sz="0" w:space="0" w:color="auto"/>
        <w:left w:val="none" w:sz="0" w:space="0" w:color="auto"/>
        <w:bottom w:val="none" w:sz="0" w:space="0" w:color="auto"/>
        <w:right w:val="none" w:sz="0" w:space="0" w:color="auto"/>
      </w:divBdr>
    </w:div>
    <w:div w:id="369957275">
      <w:bodyDiv w:val="1"/>
      <w:marLeft w:val="0"/>
      <w:marRight w:val="0"/>
      <w:marTop w:val="0"/>
      <w:marBottom w:val="0"/>
      <w:divBdr>
        <w:top w:val="none" w:sz="0" w:space="0" w:color="auto"/>
        <w:left w:val="none" w:sz="0" w:space="0" w:color="auto"/>
        <w:bottom w:val="none" w:sz="0" w:space="0" w:color="auto"/>
        <w:right w:val="none" w:sz="0" w:space="0" w:color="auto"/>
      </w:divBdr>
    </w:div>
    <w:div w:id="370112356">
      <w:bodyDiv w:val="1"/>
      <w:marLeft w:val="0"/>
      <w:marRight w:val="0"/>
      <w:marTop w:val="0"/>
      <w:marBottom w:val="0"/>
      <w:divBdr>
        <w:top w:val="none" w:sz="0" w:space="0" w:color="auto"/>
        <w:left w:val="none" w:sz="0" w:space="0" w:color="auto"/>
        <w:bottom w:val="none" w:sz="0" w:space="0" w:color="auto"/>
        <w:right w:val="none" w:sz="0" w:space="0" w:color="auto"/>
      </w:divBdr>
    </w:div>
    <w:div w:id="370229659">
      <w:bodyDiv w:val="1"/>
      <w:marLeft w:val="0"/>
      <w:marRight w:val="0"/>
      <w:marTop w:val="0"/>
      <w:marBottom w:val="0"/>
      <w:divBdr>
        <w:top w:val="none" w:sz="0" w:space="0" w:color="auto"/>
        <w:left w:val="none" w:sz="0" w:space="0" w:color="auto"/>
        <w:bottom w:val="none" w:sz="0" w:space="0" w:color="auto"/>
        <w:right w:val="none" w:sz="0" w:space="0" w:color="auto"/>
      </w:divBdr>
    </w:div>
    <w:div w:id="370686917">
      <w:bodyDiv w:val="1"/>
      <w:marLeft w:val="0"/>
      <w:marRight w:val="0"/>
      <w:marTop w:val="0"/>
      <w:marBottom w:val="0"/>
      <w:divBdr>
        <w:top w:val="none" w:sz="0" w:space="0" w:color="auto"/>
        <w:left w:val="none" w:sz="0" w:space="0" w:color="auto"/>
        <w:bottom w:val="none" w:sz="0" w:space="0" w:color="auto"/>
        <w:right w:val="none" w:sz="0" w:space="0" w:color="auto"/>
      </w:divBdr>
    </w:div>
    <w:div w:id="370808282">
      <w:bodyDiv w:val="1"/>
      <w:marLeft w:val="0"/>
      <w:marRight w:val="0"/>
      <w:marTop w:val="0"/>
      <w:marBottom w:val="0"/>
      <w:divBdr>
        <w:top w:val="none" w:sz="0" w:space="0" w:color="auto"/>
        <w:left w:val="none" w:sz="0" w:space="0" w:color="auto"/>
        <w:bottom w:val="none" w:sz="0" w:space="0" w:color="auto"/>
        <w:right w:val="none" w:sz="0" w:space="0" w:color="auto"/>
      </w:divBdr>
    </w:div>
    <w:div w:id="371619253">
      <w:bodyDiv w:val="1"/>
      <w:marLeft w:val="0"/>
      <w:marRight w:val="0"/>
      <w:marTop w:val="0"/>
      <w:marBottom w:val="0"/>
      <w:divBdr>
        <w:top w:val="none" w:sz="0" w:space="0" w:color="auto"/>
        <w:left w:val="none" w:sz="0" w:space="0" w:color="auto"/>
        <w:bottom w:val="none" w:sz="0" w:space="0" w:color="auto"/>
        <w:right w:val="none" w:sz="0" w:space="0" w:color="auto"/>
      </w:divBdr>
    </w:div>
    <w:div w:id="371851486">
      <w:bodyDiv w:val="1"/>
      <w:marLeft w:val="0"/>
      <w:marRight w:val="0"/>
      <w:marTop w:val="0"/>
      <w:marBottom w:val="0"/>
      <w:divBdr>
        <w:top w:val="none" w:sz="0" w:space="0" w:color="auto"/>
        <w:left w:val="none" w:sz="0" w:space="0" w:color="auto"/>
        <w:bottom w:val="none" w:sz="0" w:space="0" w:color="auto"/>
        <w:right w:val="none" w:sz="0" w:space="0" w:color="auto"/>
      </w:divBdr>
    </w:div>
    <w:div w:id="372460621">
      <w:bodyDiv w:val="1"/>
      <w:marLeft w:val="0"/>
      <w:marRight w:val="0"/>
      <w:marTop w:val="0"/>
      <w:marBottom w:val="0"/>
      <w:divBdr>
        <w:top w:val="none" w:sz="0" w:space="0" w:color="auto"/>
        <w:left w:val="none" w:sz="0" w:space="0" w:color="auto"/>
        <w:bottom w:val="none" w:sz="0" w:space="0" w:color="auto"/>
        <w:right w:val="none" w:sz="0" w:space="0" w:color="auto"/>
      </w:divBdr>
    </w:div>
    <w:div w:id="372508273">
      <w:bodyDiv w:val="1"/>
      <w:marLeft w:val="0"/>
      <w:marRight w:val="0"/>
      <w:marTop w:val="0"/>
      <w:marBottom w:val="0"/>
      <w:divBdr>
        <w:top w:val="none" w:sz="0" w:space="0" w:color="auto"/>
        <w:left w:val="none" w:sz="0" w:space="0" w:color="auto"/>
        <w:bottom w:val="none" w:sz="0" w:space="0" w:color="auto"/>
        <w:right w:val="none" w:sz="0" w:space="0" w:color="auto"/>
      </w:divBdr>
    </w:div>
    <w:div w:id="373040197">
      <w:bodyDiv w:val="1"/>
      <w:marLeft w:val="0"/>
      <w:marRight w:val="0"/>
      <w:marTop w:val="0"/>
      <w:marBottom w:val="0"/>
      <w:divBdr>
        <w:top w:val="none" w:sz="0" w:space="0" w:color="auto"/>
        <w:left w:val="none" w:sz="0" w:space="0" w:color="auto"/>
        <w:bottom w:val="none" w:sz="0" w:space="0" w:color="auto"/>
        <w:right w:val="none" w:sz="0" w:space="0" w:color="auto"/>
      </w:divBdr>
    </w:div>
    <w:div w:id="373123499">
      <w:bodyDiv w:val="1"/>
      <w:marLeft w:val="0"/>
      <w:marRight w:val="0"/>
      <w:marTop w:val="0"/>
      <w:marBottom w:val="0"/>
      <w:divBdr>
        <w:top w:val="none" w:sz="0" w:space="0" w:color="auto"/>
        <w:left w:val="none" w:sz="0" w:space="0" w:color="auto"/>
        <w:bottom w:val="none" w:sz="0" w:space="0" w:color="auto"/>
        <w:right w:val="none" w:sz="0" w:space="0" w:color="auto"/>
      </w:divBdr>
    </w:div>
    <w:div w:id="373386665">
      <w:bodyDiv w:val="1"/>
      <w:marLeft w:val="0"/>
      <w:marRight w:val="0"/>
      <w:marTop w:val="0"/>
      <w:marBottom w:val="0"/>
      <w:divBdr>
        <w:top w:val="none" w:sz="0" w:space="0" w:color="auto"/>
        <w:left w:val="none" w:sz="0" w:space="0" w:color="auto"/>
        <w:bottom w:val="none" w:sz="0" w:space="0" w:color="auto"/>
        <w:right w:val="none" w:sz="0" w:space="0" w:color="auto"/>
      </w:divBdr>
    </w:div>
    <w:div w:id="373507907">
      <w:bodyDiv w:val="1"/>
      <w:marLeft w:val="0"/>
      <w:marRight w:val="0"/>
      <w:marTop w:val="0"/>
      <w:marBottom w:val="0"/>
      <w:divBdr>
        <w:top w:val="none" w:sz="0" w:space="0" w:color="auto"/>
        <w:left w:val="none" w:sz="0" w:space="0" w:color="auto"/>
        <w:bottom w:val="none" w:sz="0" w:space="0" w:color="auto"/>
        <w:right w:val="none" w:sz="0" w:space="0" w:color="auto"/>
      </w:divBdr>
    </w:div>
    <w:div w:id="373697481">
      <w:bodyDiv w:val="1"/>
      <w:marLeft w:val="0"/>
      <w:marRight w:val="0"/>
      <w:marTop w:val="0"/>
      <w:marBottom w:val="0"/>
      <w:divBdr>
        <w:top w:val="none" w:sz="0" w:space="0" w:color="auto"/>
        <w:left w:val="none" w:sz="0" w:space="0" w:color="auto"/>
        <w:bottom w:val="none" w:sz="0" w:space="0" w:color="auto"/>
        <w:right w:val="none" w:sz="0" w:space="0" w:color="auto"/>
      </w:divBdr>
    </w:div>
    <w:div w:id="374698037">
      <w:bodyDiv w:val="1"/>
      <w:marLeft w:val="0"/>
      <w:marRight w:val="0"/>
      <w:marTop w:val="0"/>
      <w:marBottom w:val="0"/>
      <w:divBdr>
        <w:top w:val="none" w:sz="0" w:space="0" w:color="auto"/>
        <w:left w:val="none" w:sz="0" w:space="0" w:color="auto"/>
        <w:bottom w:val="none" w:sz="0" w:space="0" w:color="auto"/>
        <w:right w:val="none" w:sz="0" w:space="0" w:color="auto"/>
      </w:divBdr>
    </w:div>
    <w:div w:id="374895993">
      <w:bodyDiv w:val="1"/>
      <w:marLeft w:val="0"/>
      <w:marRight w:val="0"/>
      <w:marTop w:val="0"/>
      <w:marBottom w:val="0"/>
      <w:divBdr>
        <w:top w:val="none" w:sz="0" w:space="0" w:color="auto"/>
        <w:left w:val="none" w:sz="0" w:space="0" w:color="auto"/>
        <w:bottom w:val="none" w:sz="0" w:space="0" w:color="auto"/>
        <w:right w:val="none" w:sz="0" w:space="0" w:color="auto"/>
      </w:divBdr>
    </w:div>
    <w:div w:id="376052869">
      <w:bodyDiv w:val="1"/>
      <w:marLeft w:val="0"/>
      <w:marRight w:val="0"/>
      <w:marTop w:val="0"/>
      <w:marBottom w:val="0"/>
      <w:divBdr>
        <w:top w:val="none" w:sz="0" w:space="0" w:color="auto"/>
        <w:left w:val="none" w:sz="0" w:space="0" w:color="auto"/>
        <w:bottom w:val="none" w:sz="0" w:space="0" w:color="auto"/>
        <w:right w:val="none" w:sz="0" w:space="0" w:color="auto"/>
      </w:divBdr>
    </w:div>
    <w:div w:id="376508904">
      <w:bodyDiv w:val="1"/>
      <w:marLeft w:val="0"/>
      <w:marRight w:val="0"/>
      <w:marTop w:val="0"/>
      <w:marBottom w:val="0"/>
      <w:divBdr>
        <w:top w:val="none" w:sz="0" w:space="0" w:color="auto"/>
        <w:left w:val="none" w:sz="0" w:space="0" w:color="auto"/>
        <w:bottom w:val="none" w:sz="0" w:space="0" w:color="auto"/>
        <w:right w:val="none" w:sz="0" w:space="0" w:color="auto"/>
      </w:divBdr>
    </w:div>
    <w:div w:id="376902094">
      <w:bodyDiv w:val="1"/>
      <w:marLeft w:val="0"/>
      <w:marRight w:val="0"/>
      <w:marTop w:val="0"/>
      <w:marBottom w:val="0"/>
      <w:divBdr>
        <w:top w:val="none" w:sz="0" w:space="0" w:color="auto"/>
        <w:left w:val="none" w:sz="0" w:space="0" w:color="auto"/>
        <w:bottom w:val="none" w:sz="0" w:space="0" w:color="auto"/>
        <w:right w:val="none" w:sz="0" w:space="0" w:color="auto"/>
      </w:divBdr>
    </w:div>
    <w:div w:id="377323017">
      <w:bodyDiv w:val="1"/>
      <w:marLeft w:val="0"/>
      <w:marRight w:val="0"/>
      <w:marTop w:val="0"/>
      <w:marBottom w:val="0"/>
      <w:divBdr>
        <w:top w:val="none" w:sz="0" w:space="0" w:color="auto"/>
        <w:left w:val="none" w:sz="0" w:space="0" w:color="auto"/>
        <w:bottom w:val="none" w:sz="0" w:space="0" w:color="auto"/>
        <w:right w:val="none" w:sz="0" w:space="0" w:color="auto"/>
      </w:divBdr>
    </w:div>
    <w:div w:id="377437966">
      <w:bodyDiv w:val="1"/>
      <w:marLeft w:val="0"/>
      <w:marRight w:val="0"/>
      <w:marTop w:val="0"/>
      <w:marBottom w:val="0"/>
      <w:divBdr>
        <w:top w:val="none" w:sz="0" w:space="0" w:color="auto"/>
        <w:left w:val="none" w:sz="0" w:space="0" w:color="auto"/>
        <w:bottom w:val="none" w:sz="0" w:space="0" w:color="auto"/>
        <w:right w:val="none" w:sz="0" w:space="0" w:color="auto"/>
      </w:divBdr>
    </w:div>
    <w:div w:id="377702725">
      <w:bodyDiv w:val="1"/>
      <w:marLeft w:val="0"/>
      <w:marRight w:val="0"/>
      <w:marTop w:val="0"/>
      <w:marBottom w:val="0"/>
      <w:divBdr>
        <w:top w:val="none" w:sz="0" w:space="0" w:color="auto"/>
        <w:left w:val="none" w:sz="0" w:space="0" w:color="auto"/>
        <w:bottom w:val="none" w:sz="0" w:space="0" w:color="auto"/>
        <w:right w:val="none" w:sz="0" w:space="0" w:color="auto"/>
      </w:divBdr>
    </w:div>
    <w:div w:id="378210881">
      <w:bodyDiv w:val="1"/>
      <w:marLeft w:val="0"/>
      <w:marRight w:val="0"/>
      <w:marTop w:val="0"/>
      <w:marBottom w:val="0"/>
      <w:divBdr>
        <w:top w:val="none" w:sz="0" w:space="0" w:color="auto"/>
        <w:left w:val="none" w:sz="0" w:space="0" w:color="auto"/>
        <w:bottom w:val="none" w:sz="0" w:space="0" w:color="auto"/>
        <w:right w:val="none" w:sz="0" w:space="0" w:color="auto"/>
      </w:divBdr>
    </w:div>
    <w:div w:id="379088367">
      <w:bodyDiv w:val="1"/>
      <w:marLeft w:val="0"/>
      <w:marRight w:val="0"/>
      <w:marTop w:val="0"/>
      <w:marBottom w:val="0"/>
      <w:divBdr>
        <w:top w:val="none" w:sz="0" w:space="0" w:color="auto"/>
        <w:left w:val="none" w:sz="0" w:space="0" w:color="auto"/>
        <w:bottom w:val="none" w:sz="0" w:space="0" w:color="auto"/>
        <w:right w:val="none" w:sz="0" w:space="0" w:color="auto"/>
      </w:divBdr>
    </w:div>
    <w:div w:id="380635141">
      <w:bodyDiv w:val="1"/>
      <w:marLeft w:val="0"/>
      <w:marRight w:val="0"/>
      <w:marTop w:val="0"/>
      <w:marBottom w:val="0"/>
      <w:divBdr>
        <w:top w:val="none" w:sz="0" w:space="0" w:color="auto"/>
        <w:left w:val="none" w:sz="0" w:space="0" w:color="auto"/>
        <w:bottom w:val="none" w:sz="0" w:space="0" w:color="auto"/>
        <w:right w:val="none" w:sz="0" w:space="0" w:color="auto"/>
      </w:divBdr>
    </w:div>
    <w:div w:id="380640413">
      <w:bodyDiv w:val="1"/>
      <w:marLeft w:val="0"/>
      <w:marRight w:val="0"/>
      <w:marTop w:val="0"/>
      <w:marBottom w:val="0"/>
      <w:divBdr>
        <w:top w:val="none" w:sz="0" w:space="0" w:color="auto"/>
        <w:left w:val="none" w:sz="0" w:space="0" w:color="auto"/>
        <w:bottom w:val="none" w:sz="0" w:space="0" w:color="auto"/>
        <w:right w:val="none" w:sz="0" w:space="0" w:color="auto"/>
      </w:divBdr>
    </w:div>
    <w:div w:id="380708939">
      <w:bodyDiv w:val="1"/>
      <w:marLeft w:val="0"/>
      <w:marRight w:val="0"/>
      <w:marTop w:val="0"/>
      <w:marBottom w:val="0"/>
      <w:divBdr>
        <w:top w:val="none" w:sz="0" w:space="0" w:color="auto"/>
        <w:left w:val="none" w:sz="0" w:space="0" w:color="auto"/>
        <w:bottom w:val="none" w:sz="0" w:space="0" w:color="auto"/>
        <w:right w:val="none" w:sz="0" w:space="0" w:color="auto"/>
      </w:divBdr>
    </w:div>
    <w:div w:id="380714271">
      <w:bodyDiv w:val="1"/>
      <w:marLeft w:val="0"/>
      <w:marRight w:val="0"/>
      <w:marTop w:val="0"/>
      <w:marBottom w:val="0"/>
      <w:divBdr>
        <w:top w:val="none" w:sz="0" w:space="0" w:color="auto"/>
        <w:left w:val="none" w:sz="0" w:space="0" w:color="auto"/>
        <w:bottom w:val="none" w:sz="0" w:space="0" w:color="auto"/>
        <w:right w:val="none" w:sz="0" w:space="0" w:color="auto"/>
      </w:divBdr>
    </w:div>
    <w:div w:id="380982254">
      <w:bodyDiv w:val="1"/>
      <w:marLeft w:val="0"/>
      <w:marRight w:val="0"/>
      <w:marTop w:val="0"/>
      <w:marBottom w:val="0"/>
      <w:divBdr>
        <w:top w:val="none" w:sz="0" w:space="0" w:color="auto"/>
        <w:left w:val="none" w:sz="0" w:space="0" w:color="auto"/>
        <w:bottom w:val="none" w:sz="0" w:space="0" w:color="auto"/>
        <w:right w:val="none" w:sz="0" w:space="0" w:color="auto"/>
      </w:divBdr>
    </w:div>
    <w:div w:id="382221374">
      <w:bodyDiv w:val="1"/>
      <w:marLeft w:val="0"/>
      <w:marRight w:val="0"/>
      <w:marTop w:val="0"/>
      <w:marBottom w:val="0"/>
      <w:divBdr>
        <w:top w:val="none" w:sz="0" w:space="0" w:color="auto"/>
        <w:left w:val="none" w:sz="0" w:space="0" w:color="auto"/>
        <w:bottom w:val="none" w:sz="0" w:space="0" w:color="auto"/>
        <w:right w:val="none" w:sz="0" w:space="0" w:color="auto"/>
      </w:divBdr>
    </w:div>
    <w:div w:id="382750955">
      <w:bodyDiv w:val="1"/>
      <w:marLeft w:val="0"/>
      <w:marRight w:val="0"/>
      <w:marTop w:val="0"/>
      <w:marBottom w:val="0"/>
      <w:divBdr>
        <w:top w:val="none" w:sz="0" w:space="0" w:color="auto"/>
        <w:left w:val="none" w:sz="0" w:space="0" w:color="auto"/>
        <w:bottom w:val="none" w:sz="0" w:space="0" w:color="auto"/>
        <w:right w:val="none" w:sz="0" w:space="0" w:color="auto"/>
      </w:divBdr>
    </w:div>
    <w:div w:id="382756817">
      <w:bodyDiv w:val="1"/>
      <w:marLeft w:val="0"/>
      <w:marRight w:val="0"/>
      <w:marTop w:val="0"/>
      <w:marBottom w:val="0"/>
      <w:divBdr>
        <w:top w:val="none" w:sz="0" w:space="0" w:color="auto"/>
        <w:left w:val="none" w:sz="0" w:space="0" w:color="auto"/>
        <w:bottom w:val="none" w:sz="0" w:space="0" w:color="auto"/>
        <w:right w:val="none" w:sz="0" w:space="0" w:color="auto"/>
      </w:divBdr>
    </w:div>
    <w:div w:id="383799144">
      <w:bodyDiv w:val="1"/>
      <w:marLeft w:val="0"/>
      <w:marRight w:val="0"/>
      <w:marTop w:val="0"/>
      <w:marBottom w:val="0"/>
      <w:divBdr>
        <w:top w:val="none" w:sz="0" w:space="0" w:color="auto"/>
        <w:left w:val="none" w:sz="0" w:space="0" w:color="auto"/>
        <w:bottom w:val="none" w:sz="0" w:space="0" w:color="auto"/>
        <w:right w:val="none" w:sz="0" w:space="0" w:color="auto"/>
      </w:divBdr>
    </w:div>
    <w:div w:id="386684436">
      <w:bodyDiv w:val="1"/>
      <w:marLeft w:val="0"/>
      <w:marRight w:val="0"/>
      <w:marTop w:val="0"/>
      <w:marBottom w:val="0"/>
      <w:divBdr>
        <w:top w:val="none" w:sz="0" w:space="0" w:color="auto"/>
        <w:left w:val="none" w:sz="0" w:space="0" w:color="auto"/>
        <w:bottom w:val="none" w:sz="0" w:space="0" w:color="auto"/>
        <w:right w:val="none" w:sz="0" w:space="0" w:color="auto"/>
      </w:divBdr>
    </w:div>
    <w:div w:id="387609438">
      <w:bodyDiv w:val="1"/>
      <w:marLeft w:val="0"/>
      <w:marRight w:val="0"/>
      <w:marTop w:val="0"/>
      <w:marBottom w:val="0"/>
      <w:divBdr>
        <w:top w:val="none" w:sz="0" w:space="0" w:color="auto"/>
        <w:left w:val="none" w:sz="0" w:space="0" w:color="auto"/>
        <w:bottom w:val="none" w:sz="0" w:space="0" w:color="auto"/>
        <w:right w:val="none" w:sz="0" w:space="0" w:color="auto"/>
      </w:divBdr>
    </w:div>
    <w:div w:id="387849859">
      <w:bodyDiv w:val="1"/>
      <w:marLeft w:val="0"/>
      <w:marRight w:val="0"/>
      <w:marTop w:val="0"/>
      <w:marBottom w:val="0"/>
      <w:divBdr>
        <w:top w:val="none" w:sz="0" w:space="0" w:color="auto"/>
        <w:left w:val="none" w:sz="0" w:space="0" w:color="auto"/>
        <w:bottom w:val="none" w:sz="0" w:space="0" w:color="auto"/>
        <w:right w:val="none" w:sz="0" w:space="0" w:color="auto"/>
      </w:divBdr>
    </w:div>
    <w:div w:id="388118793">
      <w:bodyDiv w:val="1"/>
      <w:marLeft w:val="0"/>
      <w:marRight w:val="0"/>
      <w:marTop w:val="0"/>
      <w:marBottom w:val="0"/>
      <w:divBdr>
        <w:top w:val="none" w:sz="0" w:space="0" w:color="auto"/>
        <w:left w:val="none" w:sz="0" w:space="0" w:color="auto"/>
        <w:bottom w:val="none" w:sz="0" w:space="0" w:color="auto"/>
        <w:right w:val="none" w:sz="0" w:space="0" w:color="auto"/>
      </w:divBdr>
    </w:div>
    <w:div w:id="388185832">
      <w:bodyDiv w:val="1"/>
      <w:marLeft w:val="0"/>
      <w:marRight w:val="0"/>
      <w:marTop w:val="0"/>
      <w:marBottom w:val="0"/>
      <w:divBdr>
        <w:top w:val="none" w:sz="0" w:space="0" w:color="auto"/>
        <w:left w:val="none" w:sz="0" w:space="0" w:color="auto"/>
        <w:bottom w:val="none" w:sz="0" w:space="0" w:color="auto"/>
        <w:right w:val="none" w:sz="0" w:space="0" w:color="auto"/>
      </w:divBdr>
    </w:div>
    <w:div w:id="388378504">
      <w:bodyDiv w:val="1"/>
      <w:marLeft w:val="0"/>
      <w:marRight w:val="0"/>
      <w:marTop w:val="0"/>
      <w:marBottom w:val="0"/>
      <w:divBdr>
        <w:top w:val="none" w:sz="0" w:space="0" w:color="auto"/>
        <w:left w:val="none" w:sz="0" w:space="0" w:color="auto"/>
        <w:bottom w:val="none" w:sz="0" w:space="0" w:color="auto"/>
        <w:right w:val="none" w:sz="0" w:space="0" w:color="auto"/>
      </w:divBdr>
    </w:div>
    <w:div w:id="388504151">
      <w:bodyDiv w:val="1"/>
      <w:marLeft w:val="0"/>
      <w:marRight w:val="0"/>
      <w:marTop w:val="0"/>
      <w:marBottom w:val="0"/>
      <w:divBdr>
        <w:top w:val="none" w:sz="0" w:space="0" w:color="auto"/>
        <w:left w:val="none" w:sz="0" w:space="0" w:color="auto"/>
        <w:bottom w:val="none" w:sz="0" w:space="0" w:color="auto"/>
        <w:right w:val="none" w:sz="0" w:space="0" w:color="auto"/>
      </w:divBdr>
    </w:div>
    <w:div w:id="389500335">
      <w:bodyDiv w:val="1"/>
      <w:marLeft w:val="0"/>
      <w:marRight w:val="0"/>
      <w:marTop w:val="0"/>
      <w:marBottom w:val="0"/>
      <w:divBdr>
        <w:top w:val="none" w:sz="0" w:space="0" w:color="auto"/>
        <w:left w:val="none" w:sz="0" w:space="0" w:color="auto"/>
        <w:bottom w:val="none" w:sz="0" w:space="0" w:color="auto"/>
        <w:right w:val="none" w:sz="0" w:space="0" w:color="auto"/>
      </w:divBdr>
    </w:div>
    <w:div w:id="389771870">
      <w:bodyDiv w:val="1"/>
      <w:marLeft w:val="0"/>
      <w:marRight w:val="0"/>
      <w:marTop w:val="0"/>
      <w:marBottom w:val="0"/>
      <w:divBdr>
        <w:top w:val="none" w:sz="0" w:space="0" w:color="auto"/>
        <w:left w:val="none" w:sz="0" w:space="0" w:color="auto"/>
        <w:bottom w:val="none" w:sz="0" w:space="0" w:color="auto"/>
        <w:right w:val="none" w:sz="0" w:space="0" w:color="auto"/>
      </w:divBdr>
    </w:div>
    <w:div w:id="391738949">
      <w:bodyDiv w:val="1"/>
      <w:marLeft w:val="0"/>
      <w:marRight w:val="0"/>
      <w:marTop w:val="0"/>
      <w:marBottom w:val="0"/>
      <w:divBdr>
        <w:top w:val="none" w:sz="0" w:space="0" w:color="auto"/>
        <w:left w:val="none" w:sz="0" w:space="0" w:color="auto"/>
        <w:bottom w:val="none" w:sz="0" w:space="0" w:color="auto"/>
        <w:right w:val="none" w:sz="0" w:space="0" w:color="auto"/>
      </w:divBdr>
    </w:div>
    <w:div w:id="391927968">
      <w:bodyDiv w:val="1"/>
      <w:marLeft w:val="0"/>
      <w:marRight w:val="0"/>
      <w:marTop w:val="0"/>
      <w:marBottom w:val="0"/>
      <w:divBdr>
        <w:top w:val="none" w:sz="0" w:space="0" w:color="auto"/>
        <w:left w:val="none" w:sz="0" w:space="0" w:color="auto"/>
        <w:bottom w:val="none" w:sz="0" w:space="0" w:color="auto"/>
        <w:right w:val="none" w:sz="0" w:space="0" w:color="auto"/>
      </w:divBdr>
    </w:div>
    <w:div w:id="392120262">
      <w:bodyDiv w:val="1"/>
      <w:marLeft w:val="0"/>
      <w:marRight w:val="0"/>
      <w:marTop w:val="0"/>
      <w:marBottom w:val="0"/>
      <w:divBdr>
        <w:top w:val="none" w:sz="0" w:space="0" w:color="auto"/>
        <w:left w:val="none" w:sz="0" w:space="0" w:color="auto"/>
        <w:bottom w:val="none" w:sz="0" w:space="0" w:color="auto"/>
        <w:right w:val="none" w:sz="0" w:space="0" w:color="auto"/>
      </w:divBdr>
    </w:div>
    <w:div w:id="392654838">
      <w:bodyDiv w:val="1"/>
      <w:marLeft w:val="0"/>
      <w:marRight w:val="0"/>
      <w:marTop w:val="0"/>
      <w:marBottom w:val="0"/>
      <w:divBdr>
        <w:top w:val="none" w:sz="0" w:space="0" w:color="auto"/>
        <w:left w:val="none" w:sz="0" w:space="0" w:color="auto"/>
        <w:bottom w:val="none" w:sz="0" w:space="0" w:color="auto"/>
        <w:right w:val="none" w:sz="0" w:space="0" w:color="auto"/>
      </w:divBdr>
    </w:div>
    <w:div w:id="392772433">
      <w:bodyDiv w:val="1"/>
      <w:marLeft w:val="0"/>
      <w:marRight w:val="0"/>
      <w:marTop w:val="0"/>
      <w:marBottom w:val="0"/>
      <w:divBdr>
        <w:top w:val="none" w:sz="0" w:space="0" w:color="auto"/>
        <w:left w:val="none" w:sz="0" w:space="0" w:color="auto"/>
        <w:bottom w:val="none" w:sz="0" w:space="0" w:color="auto"/>
        <w:right w:val="none" w:sz="0" w:space="0" w:color="auto"/>
      </w:divBdr>
    </w:div>
    <w:div w:id="393352734">
      <w:bodyDiv w:val="1"/>
      <w:marLeft w:val="0"/>
      <w:marRight w:val="0"/>
      <w:marTop w:val="0"/>
      <w:marBottom w:val="0"/>
      <w:divBdr>
        <w:top w:val="none" w:sz="0" w:space="0" w:color="auto"/>
        <w:left w:val="none" w:sz="0" w:space="0" w:color="auto"/>
        <w:bottom w:val="none" w:sz="0" w:space="0" w:color="auto"/>
        <w:right w:val="none" w:sz="0" w:space="0" w:color="auto"/>
      </w:divBdr>
    </w:div>
    <w:div w:id="394012254">
      <w:bodyDiv w:val="1"/>
      <w:marLeft w:val="0"/>
      <w:marRight w:val="0"/>
      <w:marTop w:val="0"/>
      <w:marBottom w:val="0"/>
      <w:divBdr>
        <w:top w:val="none" w:sz="0" w:space="0" w:color="auto"/>
        <w:left w:val="none" w:sz="0" w:space="0" w:color="auto"/>
        <w:bottom w:val="none" w:sz="0" w:space="0" w:color="auto"/>
        <w:right w:val="none" w:sz="0" w:space="0" w:color="auto"/>
      </w:divBdr>
    </w:div>
    <w:div w:id="395317631">
      <w:bodyDiv w:val="1"/>
      <w:marLeft w:val="0"/>
      <w:marRight w:val="0"/>
      <w:marTop w:val="0"/>
      <w:marBottom w:val="0"/>
      <w:divBdr>
        <w:top w:val="none" w:sz="0" w:space="0" w:color="auto"/>
        <w:left w:val="none" w:sz="0" w:space="0" w:color="auto"/>
        <w:bottom w:val="none" w:sz="0" w:space="0" w:color="auto"/>
        <w:right w:val="none" w:sz="0" w:space="0" w:color="auto"/>
      </w:divBdr>
    </w:div>
    <w:div w:id="395393621">
      <w:bodyDiv w:val="1"/>
      <w:marLeft w:val="0"/>
      <w:marRight w:val="0"/>
      <w:marTop w:val="0"/>
      <w:marBottom w:val="0"/>
      <w:divBdr>
        <w:top w:val="none" w:sz="0" w:space="0" w:color="auto"/>
        <w:left w:val="none" w:sz="0" w:space="0" w:color="auto"/>
        <w:bottom w:val="none" w:sz="0" w:space="0" w:color="auto"/>
        <w:right w:val="none" w:sz="0" w:space="0" w:color="auto"/>
      </w:divBdr>
    </w:div>
    <w:div w:id="396244824">
      <w:bodyDiv w:val="1"/>
      <w:marLeft w:val="0"/>
      <w:marRight w:val="0"/>
      <w:marTop w:val="0"/>
      <w:marBottom w:val="0"/>
      <w:divBdr>
        <w:top w:val="none" w:sz="0" w:space="0" w:color="auto"/>
        <w:left w:val="none" w:sz="0" w:space="0" w:color="auto"/>
        <w:bottom w:val="none" w:sz="0" w:space="0" w:color="auto"/>
        <w:right w:val="none" w:sz="0" w:space="0" w:color="auto"/>
      </w:divBdr>
    </w:div>
    <w:div w:id="396323830">
      <w:bodyDiv w:val="1"/>
      <w:marLeft w:val="0"/>
      <w:marRight w:val="0"/>
      <w:marTop w:val="0"/>
      <w:marBottom w:val="0"/>
      <w:divBdr>
        <w:top w:val="none" w:sz="0" w:space="0" w:color="auto"/>
        <w:left w:val="none" w:sz="0" w:space="0" w:color="auto"/>
        <w:bottom w:val="none" w:sz="0" w:space="0" w:color="auto"/>
        <w:right w:val="none" w:sz="0" w:space="0" w:color="auto"/>
      </w:divBdr>
    </w:div>
    <w:div w:id="396364146">
      <w:bodyDiv w:val="1"/>
      <w:marLeft w:val="0"/>
      <w:marRight w:val="0"/>
      <w:marTop w:val="0"/>
      <w:marBottom w:val="0"/>
      <w:divBdr>
        <w:top w:val="none" w:sz="0" w:space="0" w:color="auto"/>
        <w:left w:val="none" w:sz="0" w:space="0" w:color="auto"/>
        <w:bottom w:val="none" w:sz="0" w:space="0" w:color="auto"/>
        <w:right w:val="none" w:sz="0" w:space="0" w:color="auto"/>
      </w:divBdr>
    </w:div>
    <w:div w:id="397024411">
      <w:bodyDiv w:val="1"/>
      <w:marLeft w:val="0"/>
      <w:marRight w:val="0"/>
      <w:marTop w:val="0"/>
      <w:marBottom w:val="0"/>
      <w:divBdr>
        <w:top w:val="none" w:sz="0" w:space="0" w:color="auto"/>
        <w:left w:val="none" w:sz="0" w:space="0" w:color="auto"/>
        <w:bottom w:val="none" w:sz="0" w:space="0" w:color="auto"/>
        <w:right w:val="none" w:sz="0" w:space="0" w:color="auto"/>
      </w:divBdr>
    </w:div>
    <w:div w:id="398673748">
      <w:bodyDiv w:val="1"/>
      <w:marLeft w:val="0"/>
      <w:marRight w:val="0"/>
      <w:marTop w:val="0"/>
      <w:marBottom w:val="0"/>
      <w:divBdr>
        <w:top w:val="none" w:sz="0" w:space="0" w:color="auto"/>
        <w:left w:val="none" w:sz="0" w:space="0" w:color="auto"/>
        <w:bottom w:val="none" w:sz="0" w:space="0" w:color="auto"/>
        <w:right w:val="none" w:sz="0" w:space="0" w:color="auto"/>
      </w:divBdr>
    </w:div>
    <w:div w:id="399253267">
      <w:bodyDiv w:val="1"/>
      <w:marLeft w:val="0"/>
      <w:marRight w:val="0"/>
      <w:marTop w:val="0"/>
      <w:marBottom w:val="0"/>
      <w:divBdr>
        <w:top w:val="none" w:sz="0" w:space="0" w:color="auto"/>
        <w:left w:val="none" w:sz="0" w:space="0" w:color="auto"/>
        <w:bottom w:val="none" w:sz="0" w:space="0" w:color="auto"/>
        <w:right w:val="none" w:sz="0" w:space="0" w:color="auto"/>
      </w:divBdr>
    </w:div>
    <w:div w:id="400448501">
      <w:bodyDiv w:val="1"/>
      <w:marLeft w:val="0"/>
      <w:marRight w:val="0"/>
      <w:marTop w:val="0"/>
      <w:marBottom w:val="0"/>
      <w:divBdr>
        <w:top w:val="none" w:sz="0" w:space="0" w:color="auto"/>
        <w:left w:val="none" w:sz="0" w:space="0" w:color="auto"/>
        <w:bottom w:val="none" w:sz="0" w:space="0" w:color="auto"/>
        <w:right w:val="none" w:sz="0" w:space="0" w:color="auto"/>
      </w:divBdr>
    </w:div>
    <w:div w:id="400567048">
      <w:bodyDiv w:val="1"/>
      <w:marLeft w:val="0"/>
      <w:marRight w:val="0"/>
      <w:marTop w:val="0"/>
      <w:marBottom w:val="0"/>
      <w:divBdr>
        <w:top w:val="none" w:sz="0" w:space="0" w:color="auto"/>
        <w:left w:val="none" w:sz="0" w:space="0" w:color="auto"/>
        <w:bottom w:val="none" w:sz="0" w:space="0" w:color="auto"/>
        <w:right w:val="none" w:sz="0" w:space="0" w:color="auto"/>
      </w:divBdr>
    </w:div>
    <w:div w:id="401023383">
      <w:bodyDiv w:val="1"/>
      <w:marLeft w:val="0"/>
      <w:marRight w:val="0"/>
      <w:marTop w:val="0"/>
      <w:marBottom w:val="0"/>
      <w:divBdr>
        <w:top w:val="none" w:sz="0" w:space="0" w:color="auto"/>
        <w:left w:val="none" w:sz="0" w:space="0" w:color="auto"/>
        <w:bottom w:val="none" w:sz="0" w:space="0" w:color="auto"/>
        <w:right w:val="none" w:sz="0" w:space="0" w:color="auto"/>
      </w:divBdr>
    </w:div>
    <w:div w:id="401218662">
      <w:bodyDiv w:val="1"/>
      <w:marLeft w:val="0"/>
      <w:marRight w:val="0"/>
      <w:marTop w:val="0"/>
      <w:marBottom w:val="0"/>
      <w:divBdr>
        <w:top w:val="none" w:sz="0" w:space="0" w:color="auto"/>
        <w:left w:val="none" w:sz="0" w:space="0" w:color="auto"/>
        <w:bottom w:val="none" w:sz="0" w:space="0" w:color="auto"/>
        <w:right w:val="none" w:sz="0" w:space="0" w:color="auto"/>
      </w:divBdr>
    </w:div>
    <w:div w:id="401374084">
      <w:bodyDiv w:val="1"/>
      <w:marLeft w:val="0"/>
      <w:marRight w:val="0"/>
      <w:marTop w:val="0"/>
      <w:marBottom w:val="0"/>
      <w:divBdr>
        <w:top w:val="none" w:sz="0" w:space="0" w:color="auto"/>
        <w:left w:val="none" w:sz="0" w:space="0" w:color="auto"/>
        <w:bottom w:val="none" w:sz="0" w:space="0" w:color="auto"/>
        <w:right w:val="none" w:sz="0" w:space="0" w:color="auto"/>
      </w:divBdr>
    </w:div>
    <w:div w:id="402261579">
      <w:bodyDiv w:val="1"/>
      <w:marLeft w:val="0"/>
      <w:marRight w:val="0"/>
      <w:marTop w:val="0"/>
      <w:marBottom w:val="0"/>
      <w:divBdr>
        <w:top w:val="none" w:sz="0" w:space="0" w:color="auto"/>
        <w:left w:val="none" w:sz="0" w:space="0" w:color="auto"/>
        <w:bottom w:val="none" w:sz="0" w:space="0" w:color="auto"/>
        <w:right w:val="none" w:sz="0" w:space="0" w:color="auto"/>
      </w:divBdr>
    </w:div>
    <w:div w:id="403643249">
      <w:bodyDiv w:val="1"/>
      <w:marLeft w:val="0"/>
      <w:marRight w:val="0"/>
      <w:marTop w:val="0"/>
      <w:marBottom w:val="0"/>
      <w:divBdr>
        <w:top w:val="none" w:sz="0" w:space="0" w:color="auto"/>
        <w:left w:val="none" w:sz="0" w:space="0" w:color="auto"/>
        <w:bottom w:val="none" w:sz="0" w:space="0" w:color="auto"/>
        <w:right w:val="none" w:sz="0" w:space="0" w:color="auto"/>
      </w:divBdr>
    </w:div>
    <w:div w:id="404375308">
      <w:bodyDiv w:val="1"/>
      <w:marLeft w:val="0"/>
      <w:marRight w:val="0"/>
      <w:marTop w:val="0"/>
      <w:marBottom w:val="0"/>
      <w:divBdr>
        <w:top w:val="none" w:sz="0" w:space="0" w:color="auto"/>
        <w:left w:val="none" w:sz="0" w:space="0" w:color="auto"/>
        <w:bottom w:val="none" w:sz="0" w:space="0" w:color="auto"/>
        <w:right w:val="none" w:sz="0" w:space="0" w:color="auto"/>
      </w:divBdr>
    </w:div>
    <w:div w:id="404688238">
      <w:bodyDiv w:val="1"/>
      <w:marLeft w:val="0"/>
      <w:marRight w:val="0"/>
      <w:marTop w:val="0"/>
      <w:marBottom w:val="0"/>
      <w:divBdr>
        <w:top w:val="none" w:sz="0" w:space="0" w:color="auto"/>
        <w:left w:val="none" w:sz="0" w:space="0" w:color="auto"/>
        <w:bottom w:val="none" w:sz="0" w:space="0" w:color="auto"/>
        <w:right w:val="none" w:sz="0" w:space="0" w:color="auto"/>
      </w:divBdr>
    </w:div>
    <w:div w:id="405105130">
      <w:bodyDiv w:val="1"/>
      <w:marLeft w:val="0"/>
      <w:marRight w:val="0"/>
      <w:marTop w:val="0"/>
      <w:marBottom w:val="0"/>
      <w:divBdr>
        <w:top w:val="none" w:sz="0" w:space="0" w:color="auto"/>
        <w:left w:val="none" w:sz="0" w:space="0" w:color="auto"/>
        <w:bottom w:val="none" w:sz="0" w:space="0" w:color="auto"/>
        <w:right w:val="none" w:sz="0" w:space="0" w:color="auto"/>
      </w:divBdr>
    </w:div>
    <w:div w:id="405222803">
      <w:bodyDiv w:val="1"/>
      <w:marLeft w:val="0"/>
      <w:marRight w:val="0"/>
      <w:marTop w:val="0"/>
      <w:marBottom w:val="0"/>
      <w:divBdr>
        <w:top w:val="none" w:sz="0" w:space="0" w:color="auto"/>
        <w:left w:val="none" w:sz="0" w:space="0" w:color="auto"/>
        <w:bottom w:val="none" w:sz="0" w:space="0" w:color="auto"/>
        <w:right w:val="none" w:sz="0" w:space="0" w:color="auto"/>
      </w:divBdr>
    </w:div>
    <w:div w:id="405229439">
      <w:bodyDiv w:val="1"/>
      <w:marLeft w:val="0"/>
      <w:marRight w:val="0"/>
      <w:marTop w:val="0"/>
      <w:marBottom w:val="0"/>
      <w:divBdr>
        <w:top w:val="none" w:sz="0" w:space="0" w:color="auto"/>
        <w:left w:val="none" w:sz="0" w:space="0" w:color="auto"/>
        <w:bottom w:val="none" w:sz="0" w:space="0" w:color="auto"/>
        <w:right w:val="none" w:sz="0" w:space="0" w:color="auto"/>
      </w:divBdr>
    </w:div>
    <w:div w:id="407072687">
      <w:bodyDiv w:val="1"/>
      <w:marLeft w:val="0"/>
      <w:marRight w:val="0"/>
      <w:marTop w:val="0"/>
      <w:marBottom w:val="0"/>
      <w:divBdr>
        <w:top w:val="none" w:sz="0" w:space="0" w:color="auto"/>
        <w:left w:val="none" w:sz="0" w:space="0" w:color="auto"/>
        <w:bottom w:val="none" w:sz="0" w:space="0" w:color="auto"/>
        <w:right w:val="none" w:sz="0" w:space="0" w:color="auto"/>
      </w:divBdr>
    </w:div>
    <w:div w:id="407970562">
      <w:bodyDiv w:val="1"/>
      <w:marLeft w:val="0"/>
      <w:marRight w:val="0"/>
      <w:marTop w:val="0"/>
      <w:marBottom w:val="0"/>
      <w:divBdr>
        <w:top w:val="none" w:sz="0" w:space="0" w:color="auto"/>
        <w:left w:val="none" w:sz="0" w:space="0" w:color="auto"/>
        <w:bottom w:val="none" w:sz="0" w:space="0" w:color="auto"/>
        <w:right w:val="none" w:sz="0" w:space="0" w:color="auto"/>
      </w:divBdr>
    </w:div>
    <w:div w:id="408045811">
      <w:bodyDiv w:val="1"/>
      <w:marLeft w:val="0"/>
      <w:marRight w:val="0"/>
      <w:marTop w:val="0"/>
      <w:marBottom w:val="0"/>
      <w:divBdr>
        <w:top w:val="none" w:sz="0" w:space="0" w:color="auto"/>
        <w:left w:val="none" w:sz="0" w:space="0" w:color="auto"/>
        <w:bottom w:val="none" w:sz="0" w:space="0" w:color="auto"/>
        <w:right w:val="none" w:sz="0" w:space="0" w:color="auto"/>
      </w:divBdr>
    </w:div>
    <w:div w:id="408381500">
      <w:bodyDiv w:val="1"/>
      <w:marLeft w:val="0"/>
      <w:marRight w:val="0"/>
      <w:marTop w:val="0"/>
      <w:marBottom w:val="0"/>
      <w:divBdr>
        <w:top w:val="none" w:sz="0" w:space="0" w:color="auto"/>
        <w:left w:val="none" w:sz="0" w:space="0" w:color="auto"/>
        <w:bottom w:val="none" w:sz="0" w:space="0" w:color="auto"/>
        <w:right w:val="none" w:sz="0" w:space="0" w:color="auto"/>
      </w:divBdr>
    </w:div>
    <w:div w:id="409619367">
      <w:bodyDiv w:val="1"/>
      <w:marLeft w:val="0"/>
      <w:marRight w:val="0"/>
      <w:marTop w:val="0"/>
      <w:marBottom w:val="0"/>
      <w:divBdr>
        <w:top w:val="none" w:sz="0" w:space="0" w:color="auto"/>
        <w:left w:val="none" w:sz="0" w:space="0" w:color="auto"/>
        <w:bottom w:val="none" w:sz="0" w:space="0" w:color="auto"/>
        <w:right w:val="none" w:sz="0" w:space="0" w:color="auto"/>
      </w:divBdr>
    </w:div>
    <w:div w:id="410011454">
      <w:bodyDiv w:val="1"/>
      <w:marLeft w:val="0"/>
      <w:marRight w:val="0"/>
      <w:marTop w:val="0"/>
      <w:marBottom w:val="0"/>
      <w:divBdr>
        <w:top w:val="none" w:sz="0" w:space="0" w:color="auto"/>
        <w:left w:val="none" w:sz="0" w:space="0" w:color="auto"/>
        <w:bottom w:val="none" w:sz="0" w:space="0" w:color="auto"/>
        <w:right w:val="none" w:sz="0" w:space="0" w:color="auto"/>
      </w:divBdr>
    </w:div>
    <w:div w:id="410087080">
      <w:bodyDiv w:val="1"/>
      <w:marLeft w:val="0"/>
      <w:marRight w:val="0"/>
      <w:marTop w:val="0"/>
      <w:marBottom w:val="0"/>
      <w:divBdr>
        <w:top w:val="none" w:sz="0" w:space="0" w:color="auto"/>
        <w:left w:val="none" w:sz="0" w:space="0" w:color="auto"/>
        <w:bottom w:val="none" w:sz="0" w:space="0" w:color="auto"/>
        <w:right w:val="none" w:sz="0" w:space="0" w:color="auto"/>
      </w:divBdr>
    </w:div>
    <w:div w:id="410274525">
      <w:bodyDiv w:val="1"/>
      <w:marLeft w:val="0"/>
      <w:marRight w:val="0"/>
      <w:marTop w:val="0"/>
      <w:marBottom w:val="0"/>
      <w:divBdr>
        <w:top w:val="none" w:sz="0" w:space="0" w:color="auto"/>
        <w:left w:val="none" w:sz="0" w:space="0" w:color="auto"/>
        <w:bottom w:val="none" w:sz="0" w:space="0" w:color="auto"/>
        <w:right w:val="none" w:sz="0" w:space="0" w:color="auto"/>
      </w:divBdr>
    </w:div>
    <w:div w:id="410471569">
      <w:bodyDiv w:val="1"/>
      <w:marLeft w:val="0"/>
      <w:marRight w:val="0"/>
      <w:marTop w:val="0"/>
      <w:marBottom w:val="0"/>
      <w:divBdr>
        <w:top w:val="none" w:sz="0" w:space="0" w:color="auto"/>
        <w:left w:val="none" w:sz="0" w:space="0" w:color="auto"/>
        <w:bottom w:val="none" w:sz="0" w:space="0" w:color="auto"/>
        <w:right w:val="none" w:sz="0" w:space="0" w:color="auto"/>
      </w:divBdr>
    </w:div>
    <w:div w:id="410585689">
      <w:bodyDiv w:val="1"/>
      <w:marLeft w:val="0"/>
      <w:marRight w:val="0"/>
      <w:marTop w:val="0"/>
      <w:marBottom w:val="0"/>
      <w:divBdr>
        <w:top w:val="none" w:sz="0" w:space="0" w:color="auto"/>
        <w:left w:val="none" w:sz="0" w:space="0" w:color="auto"/>
        <w:bottom w:val="none" w:sz="0" w:space="0" w:color="auto"/>
        <w:right w:val="none" w:sz="0" w:space="0" w:color="auto"/>
      </w:divBdr>
    </w:div>
    <w:div w:id="411660125">
      <w:bodyDiv w:val="1"/>
      <w:marLeft w:val="0"/>
      <w:marRight w:val="0"/>
      <w:marTop w:val="0"/>
      <w:marBottom w:val="0"/>
      <w:divBdr>
        <w:top w:val="none" w:sz="0" w:space="0" w:color="auto"/>
        <w:left w:val="none" w:sz="0" w:space="0" w:color="auto"/>
        <w:bottom w:val="none" w:sz="0" w:space="0" w:color="auto"/>
        <w:right w:val="none" w:sz="0" w:space="0" w:color="auto"/>
      </w:divBdr>
    </w:div>
    <w:div w:id="412942973">
      <w:bodyDiv w:val="1"/>
      <w:marLeft w:val="0"/>
      <w:marRight w:val="0"/>
      <w:marTop w:val="0"/>
      <w:marBottom w:val="0"/>
      <w:divBdr>
        <w:top w:val="none" w:sz="0" w:space="0" w:color="auto"/>
        <w:left w:val="none" w:sz="0" w:space="0" w:color="auto"/>
        <w:bottom w:val="none" w:sz="0" w:space="0" w:color="auto"/>
        <w:right w:val="none" w:sz="0" w:space="0" w:color="auto"/>
      </w:divBdr>
    </w:div>
    <w:div w:id="413478552">
      <w:bodyDiv w:val="1"/>
      <w:marLeft w:val="0"/>
      <w:marRight w:val="0"/>
      <w:marTop w:val="0"/>
      <w:marBottom w:val="0"/>
      <w:divBdr>
        <w:top w:val="none" w:sz="0" w:space="0" w:color="auto"/>
        <w:left w:val="none" w:sz="0" w:space="0" w:color="auto"/>
        <w:bottom w:val="none" w:sz="0" w:space="0" w:color="auto"/>
        <w:right w:val="none" w:sz="0" w:space="0" w:color="auto"/>
      </w:divBdr>
    </w:div>
    <w:div w:id="414210498">
      <w:bodyDiv w:val="1"/>
      <w:marLeft w:val="0"/>
      <w:marRight w:val="0"/>
      <w:marTop w:val="0"/>
      <w:marBottom w:val="0"/>
      <w:divBdr>
        <w:top w:val="none" w:sz="0" w:space="0" w:color="auto"/>
        <w:left w:val="none" w:sz="0" w:space="0" w:color="auto"/>
        <w:bottom w:val="none" w:sz="0" w:space="0" w:color="auto"/>
        <w:right w:val="none" w:sz="0" w:space="0" w:color="auto"/>
      </w:divBdr>
    </w:div>
    <w:div w:id="414285749">
      <w:bodyDiv w:val="1"/>
      <w:marLeft w:val="0"/>
      <w:marRight w:val="0"/>
      <w:marTop w:val="0"/>
      <w:marBottom w:val="0"/>
      <w:divBdr>
        <w:top w:val="none" w:sz="0" w:space="0" w:color="auto"/>
        <w:left w:val="none" w:sz="0" w:space="0" w:color="auto"/>
        <w:bottom w:val="none" w:sz="0" w:space="0" w:color="auto"/>
        <w:right w:val="none" w:sz="0" w:space="0" w:color="auto"/>
      </w:divBdr>
    </w:div>
    <w:div w:id="415252637">
      <w:bodyDiv w:val="1"/>
      <w:marLeft w:val="0"/>
      <w:marRight w:val="0"/>
      <w:marTop w:val="0"/>
      <w:marBottom w:val="0"/>
      <w:divBdr>
        <w:top w:val="none" w:sz="0" w:space="0" w:color="auto"/>
        <w:left w:val="none" w:sz="0" w:space="0" w:color="auto"/>
        <w:bottom w:val="none" w:sz="0" w:space="0" w:color="auto"/>
        <w:right w:val="none" w:sz="0" w:space="0" w:color="auto"/>
      </w:divBdr>
    </w:div>
    <w:div w:id="415715833">
      <w:bodyDiv w:val="1"/>
      <w:marLeft w:val="0"/>
      <w:marRight w:val="0"/>
      <w:marTop w:val="0"/>
      <w:marBottom w:val="0"/>
      <w:divBdr>
        <w:top w:val="none" w:sz="0" w:space="0" w:color="auto"/>
        <w:left w:val="none" w:sz="0" w:space="0" w:color="auto"/>
        <w:bottom w:val="none" w:sz="0" w:space="0" w:color="auto"/>
        <w:right w:val="none" w:sz="0" w:space="0" w:color="auto"/>
      </w:divBdr>
    </w:div>
    <w:div w:id="415828073">
      <w:bodyDiv w:val="1"/>
      <w:marLeft w:val="0"/>
      <w:marRight w:val="0"/>
      <w:marTop w:val="0"/>
      <w:marBottom w:val="0"/>
      <w:divBdr>
        <w:top w:val="none" w:sz="0" w:space="0" w:color="auto"/>
        <w:left w:val="none" w:sz="0" w:space="0" w:color="auto"/>
        <w:bottom w:val="none" w:sz="0" w:space="0" w:color="auto"/>
        <w:right w:val="none" w:sz="0" w:space="0" w:color="auto"/>
      </w:divBdr>
    </w:div>
    <w:div w:id="416170720">
      <w:bodyDiv w:val="1"/>
      <w:marLeft w:val="0"/>
      <w:marRight w:val="0"/>
      <w:marTop w:val="0"/>
      <w:marBottom w:val="0"/>
      <w:divBdr>
        <w:top w:val="none" w:sz="0" w:space="0" w:color="auto"/>
        <w:left w:val="none" w:sz="0" w:space="0" w:color="auto"/>
        <w:bottom w:val="none" w:sz="0" w:space="0" w:color="auto"/>
        <w:right w:val="none" w:sz="0" w:space="0" w:color="auto"/>
      </w:divBdr>
    </w:div>
    <w:div w:id="416174980">
      <w:bodyDiv w:val="1"/>
      <w:marLeft w:val="0"/>
      <w:marRight w:val="0"/>
      <w:marTop w:val="0"/>
      <w:marBottom w:val="0"/>
      <w:divBdr>
        <w:top w:val="none" w:sz="0" w:space="0" w:color="auto"/>
        <w:left w:val="none" w:sz="0" w:space="0" w:color="auto"/>
        <w:bottom w:val="none" w:sz="0" w:space="0" w:color="auto"/>
        <w:right w:val="none" w:sz="0" w:space="0" w:color="auto"/>
      </w:divBdr>
    </w:div>
    <w:div w:id="416244169">
      <w:bodyDiv w:val="1"/>
      <w:marLeft w:val="0"/>
      <w:marRight w:val="0"/>
      <w:marTop w:val="0"/>
      <w:marBottom w:val="0"/>
      <w:divBdr>
        <w:top w:val="none" w:sz="0" w:space="0" w:color="auto"/>
        <w:left w:val="none" w:sz="0" w:space="0" w:color="auto"/>
        <w:bottom w:val="none" w:sz="0" w:space="0" w:color="auto"/>
        <w:right w:val="none" w:sz="0" w:space="0" w:color="auto"/>
      </w:divBdr>
    </w:div>
    <w:div w:id="416247467">
      <w:bodyDiv w:val="1"/>
      <w:marLeft w:val="0"/>
      <w:marRight w:val="0"/>
      <w:marTop w:val="0"/>
      <w:marBottom w:val="0"/>
      <w:divBdr>
        <w:top w:val="none" w:sz="0" w:space="0" w:color="auto"/>
        <w:left w:val="none" w:sz="0" w:space="0" w:color="auto"/>
        <w:bottom w:val="none" w:sz="0" w:space="0" w:color="auto"/>
        <w:right w:val="none" w:sz="0" w:space="0" w:color="auto"/>
      </w:divBdr>
    </w:div>
    <w:div w:id="416292198">
      <w:bodyDiv w:val="1"/>
      <w:marLeft w:val="0"/>
      <w:marRight w:val="0"/>
      <w:marTop w:val="0"/>
      <w:marBottom w:val="0"/>
      <w:divBdr>
        <w:top w:val="none" w:sz="0" w:space="0" w:color="auto"/>
        <w:left w:val="none" w:sz="0" w:space="0" w:color="auto"/>
        <w:bottom w:val="none" w:sz="0" w:space="0" w:color="auto"/>
        <w:right w:val="none" w:sz="0" w:space="0" w:color="auto"/>
      </w:divBdr>
    </w:div>
    <w:div w:id="416482304">
      <w:bodyDiv w:val="1"/>
      <w:marLeft w:val="0"/>
      <w:marRight w:val="0"/>
      <w:marTop w:val="0"/>
      <w:marBottom w:val="0"/>
      <w:divBdr>
        <w:top w:val="none" w:sz="0" w:space="0" w:color="auto"/>
        <w:left w:val="none" w:sz="0" w:space="0" w:color="auto"/>
        <w:bottom w:val="none" w:sz="0" w:space="0" w:color="auto"/>
        <w:right w:val="none" w:sz="0" w:space="0" w:color="auto"/>
      </w:divBdr>
    </w:div>
    <w:div w:id="416679883">
      <w:bodyDiv w:val="1"/>
      <w:marLeft w:val="0"/>
      <w:marRight w:val="0"/>
      <w:marTop w:val="0"/>
      <w:marBottom w:val="0"/>
      <w:divBdr>
        <w:top w:val="none" w:sz="0" w:space="0" w:color="auto"/>
        <w:left w:val="none" w:sz="0" w:space="0" w:color="auto"/>
        <w:bottom w:val="none" w:sz="0" w:space="0" w:color="auto"/>
        <w:right w:val="none" w:sz="0" w:space="0" w:color="auto"/>
      </w:divBdr>
    </w:div>
    <w:div w:id="417945170">
      <w:bodyDiv w:val="1"/>
      <w:marLeft w:val="0"/>
      <w:marRight w:val="0"/>
      <w:marTop w:val="0"/>
      <w:marBottom w:val="0"/>
      <w:divBdr>
        <w:top w:val="none" w:sz="0" w:space="0" w:color="auto"/>
        <w:left w:val="none" w:sz="0" w:space="0" w:color="auto"/>
        <w:bottom w:val="none" w:sz="0" w:space="0" w:color="auto"/>
        <w:right w:val="none" w:sz="0" w:space="0" w:color="auto"/>
      </w:divBdr>
    </w:div>
    <w:div w:id="418478594">
      <w:bodyDiv w:val="1"/>
      <w:marLeft w:val="0"/>
      <w:marRight w:val="0"/>
      <w:marTop w:val="0"/>
      <w:marBottom w:val="0"/>
      <w:divBdr>
        <w:top w:val="none" w:sz="0" w:space="0" w:color="auto"/>
        <w:left w:val="none" w:sz="0" w:space="0" w:color="auto"/>
        <w:bottom w:val="none" w:sz="0" w:space="0" w:color="auto"/>
        <w:right w:val="none" w:sz="0" w:space="0" w:color="auto"/>
      </w:divBdr>
    </w:div>
    <w:div w:id="419258400">
      <w:bodyDiv w:val="1"/>
      <w:marLeft w:val="0"/>
      <w:marRight w:val="0"/>
      <w:marTop w:val="0"/>
      <w:marBottom w:val="0"/>
      <w:divBdr>
        <w:top w:val="none" w:sz="0" w:space="0" w:color="auto"/>
        <w:left w:val="none" w:sz="0" w:space="0" w:color="auto"/>
        <w:bottom w:val="none" w:sz="0" w:space="0" w:color="auto"/>
        <w:right w:val="none" w:sz="0" w:space="0" w:color="auto"/>
      </w:divBdr>
    </w:div>
    <w:div w:id="419720759">
      <w:bodyDiv w:val="1"/>
      <w:marLeft w:val="0"/>
      <w:marRight w:val="0"/>
      <w:marTop w:val="0"/>
      <w:marBottom w:val="0"/>
      <w:divBdr>
        <w:top w:val="none" w:sz="0" w:space="0" w:color="auto"/>
        <w:left w:val="none" w:sz="0" w:space="0" w:color="auto"/>
        <w:bottom w:val="none" w:sz="0" w:space="0" w:color="auto"/>
        <w:right w:val="none" w:sz="0" w:space="0" w:color="auto"/>
      </w:divBdr>
    </w:div>
    <w:div w:id="419721778">
      <w:bodyDiv w:val="1"/>
      <w:marLeft w:val="0"/>
      <w:marRight w:val="0"/>
      <w:marTop w:val="0"/>
      <w:marBottom w:val="0"/>
      <w:divBdr>
        <w:top w:val="none" w:sz="0" w:space="0" w:color="auto"/>
        <w:left w:val="none" w:sz="0" w:space="0" w:color="auto"/>
        <w:bottom w:val="none" w:sz="0" w:space="0" w:color="auto"/>
        <w:right w:val="none" w:sz="0" w:space="0" w:color="auto"/>
      </w:divBdr>
    </w:div>
    <w:div w:id="420420323">
      <w:bodyDiv w:val="1"/>
      <w:marLeft w:val="0"/>
      <w:marRight w:val="0"/>
      <w:marTop w:val="0"/>
      <w:marBottom w:val="0"/>
      <w:divBdr>
        <w:top w:val="none" w:sz="0" w:space="0" w:color="auto"/>
        <w:left w:val="none" w:sz="0" w:space="0" w:color="auto"/>
        <w:bottom w:val="none" w:sz="0" w:space="0" w:color="auto"/>
        <w:right w:val="none" w:sz="0" w:space="0" w:color="auto"/>
      </w:divBdr>
    </w:div>
    <w:div w:id="422802844">
      <w:bodyDiv w:val="1"/>
      <w:marLeft w:val="0"/>
      <w:marRight w:val="0"/>
      <w:marTop w:val="0"/>
      <w:marBottom w:val="0"/>
      <w:divBdr>
        <w:top w:val="none" w:sz="0" w:space="0" w:color="auto"/>
        <w:left w:val="none" w:sz="0" w:space="0" w:color="auto"/>
        <w:bottom w:val="none" w:sz="0" w:space="0" w:color="auto"/>
        <w:right w:val="none" w:sz="0" w:space="0" w:color="auto"/>
      </w:divBdr>
    </w:div>
    <w:div w:id="423495853">
      <w:bodyDiv w:val="1"/>
      <w:marLeft w:val="0"/>
      <w:marRight w:val="0"/>
      <w:marTop w:val="0"/>
      <w:marBottom w:val="0"/>
      <w:divBdr>
        <w:top w:val="none" w:sz="0" w:space="0" w:color="auto"/>
        <w:left w:val="none" w:sz="0" w:space="0" w:color="auto"/>
        <w:bottom w:val="none" w:sz="0" w:space="0" w:color="auto"/>
        <w:right w:val="none" w:sz="0" w:space="0" w:color="auto"/>
      </w:divBdr>
    </w:div>
    <w:div w:id="424690670">
      <w:bodyDiv w:val="1"/>
      <w:marLeft w:val="0"/>
      <w:marRight w:val="0"/>
      <w:marTop w:val="0"/>
      <w:marBottom w:val="0"/>
      <w:divBdr>
        <w:top w:val="none" w:sz="0" w:space="0" w:color="auto"/>
        <w:left w:val="none" w:sz="0" w:space="0" w:color="auto"/>
        <w:bottom w:val="none" w:sz="0" w:space="0" w:color="auto"/>
        <w:right w:val="none" w:sz="0" w:space="0" w:color="auto"/>
      </w:divBdr>
    </w:div>
    <w:div w:id="424763700">
      <w:bodyDiv w:val="1"/>
      <w:marLeft w:val="0"/>
      <w:marRight w:val="0"/>
      <w:marTop w:val="0"/>
      <w:marBottom w:val="0"/>
      <w:divBdr>
        <w:top w:val="none" w:sz="0" w:space="0" w:color="auto"/>
        <w:left w:val="none" w:sz="0" w:space="0" w:color="auto"/>
        <w:bottom w:val="none" w:sz="0" w:space="0" w:color="auto"/>
        <w:right w:val="none" w:sz="0" w:space="0" w:color="auto"/>
      </w:divBdr>
    </w:div>
    <w:div w:id="425003039">
      <w:bodyDiv w:val="1"/>
      <w:marLeft w:val="0"/>
      <w:marRight w:val="0"/>
      <w:marTop w:val="0"/>
      <w:marBottom w:val="0"/>
      <w:divBdr>
        <w:top w:val="none" w:sz="0" w:space="0" w:color="auto"/>
        <w:left w:val="none" w:sz="0" w:space="0" w:color="auto"/>
        <w:bottom w:val="none" w:sz="0" w:space="0" w:color="auto"/>
        <w:right w:val="none" w:sz="0" w:space="0" w:color="auto"/>
      </w:divBdr>
    </w:div>
    <w:div w:id="425812401">
      <w:bodyDiv w:val="1"/>
      <w:marLeft w:val="0"/>
      <w:marRight w:val="0"/>
      <w:marTop w:val="0"/>
      <w:marBottom w:val="0"/>
      <w:divBdr>
        <w:top w:val="none" w:sz="0" w:space="0" w:color="auto"/>
        <w:left w:val="none" w:sz="0" w:space="0" w:color="auto"/>
        <w:bottom w:val="none" w:sz="0" w:space="0" w:color="auto"/>
        <w:right w:val="none" w:sz="0" w:space="0" w:color="auto"/>
      </w:divBdr>
    </w:div>
    <w:div w:id="426343887">
      <w:bodyDiv w:val="1"/>
      <w:marLeft w:val="0"/>
      <w:marRight w:val="0"/>
      <w:marTop w:val="0"/>
      <w:marBottom w:val="0"/>
      <w:divBdr>
        <w:top w:val="none" w:sz="0" w:space="0" w:color="auto"/>
        <w:left w:val="none" w:sz="0" w:space="0" w:color="auto"/>
        <w:bottom w:val="none" w:sz="0" w:space="0" w:color="auto"/>
        <w:right w:val="none" w:sz="0" w:space="0" w:color="auto"/>
      </w:divBdr>
    </w:div>
    <w:div w:id="426660826">
      <w:bodyDiv w:val="1"/>
      <w:marLeft w:val="0"/>
      <w:marRight w:val="0"/>
      <w:marTop w:val="0"/>
      <w:marBottom w:val="0"/>
      <w:divBdr>
        <w:top w:val="none" w:sz="0" w:space="0" w:color="auto"/>
        <w:left w:val="none" w:sz="0" w:space="0" w:color="auto"/>
        <w:bottom w:val="none" w:sz="0" w:space="0" w:color="auto"/>
        <w:right w:val="none" w:sz="0" w:space="0" w:color="auto"/>
      </w:divBdr>
    </w:div>
    <w:div w:id="426849171">
      <w:bodyDiv w:val="1"/>
      <w:marLeft w:val="0"/>
      <w:marRight w:val="0"/>
      <w:marTop w:val="0"/>
      <w:marBottom w:val="0"/>
      <w:divBdr>
        <w:top w:val="none" w:sz="0" w:space="0" w:color="auto"/>
        <w:left w:val="none" w:sz="0" w:space="0" w:color="auto"/>
        <w:bottom w:val="none" w:sz="0" w:space="0" w:color="auto"/>
        <w:right w:val="none" w:sz="0" w:space="0" w:color="auto"/>
      </w:divBdr>
    </w:div>
    <w:div w:id="427772409">
      <w:bodyDiv w:val="1"/>
      <w:marLeft w:val="0"/>
      <w:marRight w:val="0"/>
      <w:marTop w:val="0"/>
      <w:marBottom w:val="0"/>
      <w:divBdr>
        <w:top w:val="none" w:sz="0" w:space="0" w:color="auto"/>
        <w:left w:val="none" w:sz="0" w:space="0" w:color="auto"/>
        <w:bottom w:val="none" w:sz="0" w:space="0" w:color="auto"/>
        <w:right w:val="none" w:sz="0" w:space="0" w:color="auto"/>
      </w:divBdr>
    </w:div>
    <w:div w:id="427888100">
      <w:bodyDiv w:val="1"/>
      <w:marLeft w:val="0"/>
      <w:marRight w:val="0"/>
      <w:marTop w:val="0"/>
      <w:marBottom w:val="0"/>
      <w:divBdr>
        <w:top w:val="none" w:sz="0" w:space="0" w:color="auto"/>
        <w:left w:val="none" w:sz="0" w:space="0" w:color="auto"/>
        <w:bottom w:val="none" w:sz="0" w:space="0" w:color="auto"/>
        <w:right w:val="none" w:sz="0" w:space="0" w:color="auto"/>
      </w:divBdr>
    </w:div>
    <w:div w:id="428351076">
      <w:bodyDiv w:val="1"/>
      <w:marLeft w:val="0"/>
      <w:marRight w:val="0"/>
      <w:marTop w:val="0"/>
      <w:marBottom w:val="0"/>
      <w:divBdr>
        <w:top w:val="none" w:sz="0" w:space="0" w:color="auto"/>
        <w:left w:val="none" w:sz="0" w:space="0" w:color="auto"/>
        <w:bottom w:val="none" w:sz="0" w:space="0" w:color="auto"/>
        <w:right w:val="none" w:sz="0" w:space="0" w:color="auto"/>
      </w:divBdr>
    </w:div>
    <w:div w:id="429275073">
      <w:bodyDiv w:val="1"/>
      <w:marLeft w:val="0"/>
      <w:marRight w:val="0"/>
      <w:marTop w:val="0"/>
      <w:marBottom w:val="0"/>
      <w:divBdr>
        <w:top w:val="none" w:sz="0" w:space="0" w:color="auto"/>
        <w:left w:val="none" w:sz="0" w:space="0" w:color="auto"/>
        <w:bottom w:val="none" w:sz="0" w:space="0" w:color="auto"/>
        <w:right w:val="none" w:sz="0" w:space="0" w:color="auto"/>
      </w:divBdr>
    </w:div>
    <w:div w:id="429854607">
      <w:bodyDiv w:val="1"/>
      <w:marLeft w:val="0"/>
      <w:marRight w:val="0"/>
      <w:marTop w:val="0"/>
      <w:marBottom w:val="0"/>
      <w:divBdr>
        <w:top w:val="none" w:sz="0" w:space="0" w:color="auto"/>
        <w:left w:val="none" w:sz="0" w:space="0" w:color="auto"/>
        <w:bottom w:val="none" w:sz="0" w:space="0" w:color="auto"/>
        <w:right w:val="none" w:sz="0" w:space="0" w:color="auto"/>
      </w:divBdr>
    </w:div>
    <w:div w:id="430054293">
      <w:bodyDiv w:val="1"/>
      <w:marLeft w:val="0"/>
      <w:marRight w:val="0"/>
      <w:marTop w:val="0"/>
      <w:marBottom w:val="0"/>
      <w:divBdr>
        <w:top w:val="none" w:sz="0" w:space="0" w:color="auto"/>
        <w:left w:val="none" w:sz="0" w:space="0" w:color="auto"/>
        <w:bottom w:val="none" w:sz="0" w:space="0" w:color="auto"/>
        <w:right w:val="none" w:sz="0" w:space="0" w:color="auto"/>
      </w:divBdr>
    </w:div>
    <w:div w:id="433089459">
      <w:bodyDiv w:val="1"/>
      <w:marLeft w:val="0"/>
      <w:marRight w:val="0"/>
      <w:marTop w:val="0"/>
      <w:marBottom w:val="0"/>
      <w:divBdr>
        <w:top w:val="none" w:sz="0" w:space="0" w:color="auto"/>
        <w:left w:val="none" w:sz="0" w:space="0" w:color="auto"/>
        <w:bottom w:val="none" w:sz="0" w:space="0" w:color="auto"/>
        <w:right w:val="none" w:sz="0" w:space="0" w:color="auto"/>
      </w:divBdr>
    </w:div>
    <w:div w:id="434325309">
      <w:bodyDiv w:val="1"/>
      <w:marLeft w:val="0"/>
      <w:marRight w:val="0"/>
      <w:marTop w:val="0"/>
      <w:marBottom w:val="0"/>
      <w:divBdr>
        <w:top w:val="none" w:sz="0" w:space="0" w:color="auto"/>
        <w:left w:val="none" w:sz="0" w:space="0" w:color="auto"/>
        <w:bottom w:val="none" w:sz="0" w:space="0" w:color="auto"/>
        <w:right w:val="none" w:sz="0" w:space="0" w:color="auto"/>
      </w:divBdr>
    </w:div>
    <w:div w:id="434515988">
      <w:bodyDiv w:val="1"/>
      <w:marLeft w:val="0"/>
      <w:marRight w:val="0"/>
      <w:marTop w:val="0"/>
      <w:marBottom w:val="0"/>
      <w:divBdr>
        <w:top w:val="none" w:sz="0" w:space="0" w:color="auto"/>
        <w:left w:val="none" w:sz="0" w:space="0" w:color="auto"/>
        <w:bottom w:val="none" w:sz="0" w:space="0" w:color="auto"/>
        <w:right w:val="none" w:sz="0" w:space="0" w:color="auto"/>
      </w:divBdr>
    </w:div>
    <w:div w:id="434596907">
      <w:bodyDiv w:val="1"/>
      <w:marLeft w:val="0"/>
      <w:marRight w:val="0"/>
      <w:marTop w:val="0"/>
      <w:marBottom w:val="0"/>
      <w:divBdr>
        <w:top w:val="none" w:sz="0" w:space="0" w:color="auto"/>
        <w:left w:val="none" w:sz="0" w:space="0" w:color="auto"/>
        <w:bottom w:val="none" w:sz="0" w:space="0" w:color="auto"/>
        <w:right w:val="none" w:sz="0" w:space="0" w:color="auto"/>
      </w:divBdr>
    </w:div>
    <w:div w:id="434790197">
      <w:bodyDiv w:val="1"/>
      <w:marLeft w:val="0"/>
      <w:marRight w:val="0"/>
      <w:marTop w:val="0"/>
      <w:marBottom w:val="0"/>
      <w:divBdr>
        <w:top w:val="none" w:sz="0" w:space="0" w:color="auto"/>
        <w:left w:val="none" w:sz="0" w:space="0" w:color="auto"/>
        <w:bottom w:val="none" w:sz="0" w:space="0" w:color="auto"/>
        <w:right w:val="none" w:sz="0" w:space="0" w:color="auto"/>
      </w:divBdr>
    </w:div>
    <w:div w:id="435296857">
      <w:bodyDiv w:val="1"/>
      <w:marLeft w:val="0"/>
      <w:marRight w:val="0"/>
      <w:marTop w:val="0"/>
      <w:marBottom w:val="0"/>
      <w:divBdr>
        <w:top w:val="none" w:sz="0" w:space="0" w:color="auto"/>
        <w:left w:val="none" w:sz="0" w:space="0" w:color="auto"/>
        <w:bottom w:val="none" w:sz="0" w:space="0" w:color="auto"/>
        <w:right w:val="none" w:sz="0" w:space="0" w:color="auto"/>
      </w:divBdr>
    </w:div>
    <w:div w:id="436603633">
      <w:bodyDiv w:val="1"/>
      <w:marLeft w:val="0"/>
      <w:marRight w:val="0"/>
      <w:marTop w:val="0"/>
      <w:marBottom w:val="0"/>
      <w:divBdr>
        <w:top w:val="none" w:sz="0" w:space="0" w:color="auto"/>
        <w:left w:val="none" w:sz="0" w:space="0" w:color="auto"/>
        <w:bottom w:val="none" w:sz="0" w:space="0" w:color="auto"/>
        <w:right w:val="none" w:sz="0" w:space="0" w:color="auto"/>
      </w:divBdr>
    </w:div>
    <w:div w:id="436604569">
      <w:bodyDiv w:val="1"/>
      <w:marLeft w:val="0"/>
      <w:marRight w:val="0"/>
      <w:marTop w:val="0"/>
      <w:marBottom w:val="0"/>
      <w:divBdr>
        <w:top w:val="none" w:sz="0" w:space="0" w:color="auto"/>
        <w:left w:val="none" w:sz="0" w:space="0" w:color="auto"/>
        <w:bottom w:val="none" w:sz="0" w:space="0" w:color="auto"/>
        <w:right w:val="none" w:sz="0" w:space="0" w:color="auto"/>
      </w:divBdr>
    </w:div>
    <w:div w:id="437599186">
      <w:bodyDiv w:val="1"/>
      <w:marLeft w:val="0"/>
      <w:marRight w:val="0"/>
      <w:marTop w:val="0"/>
      <w:marBottom w:val="0"/>
      <w:divBdr>
        <w:top w:val="none" w:sz="0" w:space="0" w:color="auto"/>
        <w:left w:val="none" w:sz="0" w:space="0" w:color="auto"/>
        <w:bottom w:val="none" w:sz="0" w:space="0" w:color="auto"/>
        <w:right w:val="none" w:sz="0" w:space="0" w:color="auto"/>
      </w:divBdr>
    </w:div>
    <w:div w:id="439763899">
      <w:bodyDiv w:val="1"/>
      <w:marLeft w:val="0"/>
      <w:marRight w:val="0"/>
      <w:marTop w:val="0"/>
      <w:marBottom w:val="0"/>
      <w:divBdr>
        <w:top w:val="none" w:sz="0" w:space="0" w:color="auto"/>
        <w:left w:val="none" w:sz="0" w:space="0" w:color="auto"/>
        <w:bottom w:val="none" w:sz="0" w:space="0" w:color="auto"/>
        <w:right w:val="none" w:sz="0" w:space="0" w:color="auto"/>
      </w:divBdr>
    </w:div>
    <w:div w:id="441150675">
      <w:bodyDiv w:val="1"/>
      <w:marLeft w:val="0"/>
      <w:marRight w:val="0"/>
      <w:marTop w:val="0"/>
      <w:marBottom w:val="0"/>
      <w:divBdr>
        <w:top w:val="none" w:sz="0" w:space="0" w:color="auto"/>
        <w:left w:val="none" w:sz="0" w:space="0" w:color="auto"/>
        <w:bottom w:val="none" w:sz="0" w:space="0" w:color="auto"/>
        <w:right w:val="none" w:sz="0" w:space="0" w:color="auto"/>
      </w:divBdr>
    </w:div>
    <w:div w:id="441192219">
      <w:bodyDiv w:val="1"/>
      <w:marLeft w:val="0"/>
      <w:marRight w:val="0"/>
      <w:marTop w:val="0"/>
      <w:marBottom w:val="0"/>
      <w:divBdr>
        <w:top w:val="none" w:sz="0" w:space="0" w:color="auto"/>
        <w:left w:val="none" w:sz="0" w:space="0" w:color="auto"/>
        <w:bottom w:val="none" w:sz="0" w:space="0" w:color="auto"/>
        <w:right w:val="none" w:sz="0" w:space="0" w:color="auto"/>
      </w:divBdr>
    </w:div>
    <w:div w:id="441652120">
      <w:bodyDiv w:val="1"/>
      <w:marLeft w:val="0"/>
      <w:marRight w:val="0"/>
      <w:marTop w:val="0"/>
      <w:marBottom w:val="0"/>
      <w:divBdr>
        <w:top w:val="none" w:sz="0" w:space="0" w:color="auto"/>
        <w:left w:val="none" w:sz="0" w:space="0" w:color="auto"/>
        <w:bottom w:val="none" w:sz="0" w:space="0" w:color="auto"/>
        <w:right w:val="none" w:sz="0" w:space="0" w:color="auto"/>
      </w:divBdr>
    </w:div>
    <w:div w:id="441729395">
      <w:bodyDiv w:val="1"/>
      <w:marLeft w:val="0"/>
      <w:marRight w:val="0"/>
      <w:marTop w:val="0"/>
      <w:marBottom w:val="0"/>
      <w:divBdr>
        <w:top w:val="none" w:sz="0" w:space="0" w:color="auto"/>
        <w:left w:val="none" w:sz="0" w:space="0" w:color="auto"/>
        <w:bottom w:val="none" w:sz="0" w:space="0" w:color="auto"/>
        <w:right w:val="none" w:sz="0" w:space="0" w:color="auto"/>
      </w:divBdr>
    </w:div>
    <w:div w:id="442192390">
      <w:bodyDiv w:val="1"/>
      <w:marLeft w:val="0"/>
      <w:marRight w:val="0"/>
      <w:marTop w:val="0"/>
      <w:marBottom w:val="0"/>
      <w:divBdr>
        <w:top w:val="none" w:sz="0" w:space="0" w:color="auto"/>
        <w:left w:val="none" w:sz="0" w:space="0" w:color="auto"/>
        <w:bottom w:val="none" w:sz="0" w:space="0" w:color="auto"/>
        <w:right w:val="none" w:sz="0" w:space="0" w:color="auto"/>
      </w:divBdr>
    </w:div>
    <w:div w:id="442304005">
      <w:bodyDiv w:val="1"/>
      <w:marLeft w:val="0"/>
      <w:marRight w:val="0"/>
      <w:marTop w:val="0"/>
      <w:marBottom w:val="0"/>
      <w:divBdr>
        <w:top w:val="none" w:sz="0" w:space="0" w:color="auto"/>
        <w:left w:val="none" w:sz="0" w:space="0" w:color="auto"/>
        <w:bottom w:val="none" w:sz="0" w:space="0" w:color="auto"/>
        <w:right w:val="none" w:sz="0" w:space="0" w:color="auto"/>
      </w:divBdr>
    </w:div>
    <w:div w:id="443158753">
      <w:bodyDiv w:val="1"/>
      <w:marLeft w:val="0"/>
      <w:marRight w:val="0"/>
      <w:marTop w:val="0"/>
      <w:marBottom w:val="0"/>
      <w:divBdr>
        <w:top w:val="none" w:sz="0" w:space="0" w:color="auto"/>
        <w:left w:val="none" w:sz="0" w:space="0" w:color="auto"/>
        <w:bottom w:val="none" w:sz="0" w:space="0" w:color="auto"/>
        <w:right w:val="none" w:sz="0" w:space="0" w:color="auto"/>
      </w:divBdr>
    </w:div>
    <w:div w:id="443185872">
      <w:bodyDiv w:val="1"/>
      <w:marLeft w:val="0"/>
      <w:marRight w:val="0"/>
      <w:marTop w:val="0"/>
      <w:marBottom w:val="0"/>
      <w:divBdr>
        <w:top w:val="none" w:sz="0" w:space="0" w:color="auto"/>
        <w:left w:val="none" w:sz="0" w:space="0" w:color="auto"/>
        <w:bottom w:val="none" w:sz="0" w:space="0" w:color="auto"/>
        <w:right w:val="none" w:sz="0" w:space="0" w:color="auto"/>
      </w:divBdr>
    </w:div>
    <w:div w:id="444349367">
      <w:bodyDiv w:val="1"/>
      <w:marLeft w:val="0"/>
      <w:marRight w:val="0"/>
      <w:marTop w:val="0"/>
      <w:marBottom w:val="0"/>
      <w:divBdr>
        <w:top w:val="none" w:sz="0" w:space="0" w:color="auto"/>
        <w:left w:val="none" w:sz="0" w:space="0" w:color="auto"/>
        <w:bottom w:val="none" w:sz="0" w:space="0" w:color="auto"/>
        <w:right w:val="none" w:sz="0" w:space="0" w:color="auto"/>
      </w:divBdr>
    </w:div>
    <w:div w:id="445544082">
      <w:bodyDiv w:val="1"/>
      <w:marLeft w:val="0"/>
      <w:marRight w:val="0"/>
      <w:marTop w:val="0"/>
      <w:marBottom w:val="0"/>
      <w:divBdr>
        <w:top w:val="none" w:sz="0" w:space="0" w:color="auto"/>
        <w:left w:val="none" w:sz="0" w:space="0" w:color="auto"/>
        <w:bottom w:val="none" w:sz="0" w:space="0" w:color="auto"/>
        <w:right w:val="none" w:sz="0" w:space="0" w:color="auto"/>
      </w:divBdr>
    </w:div>
    <w:div w:id="445588314">
      <w:bodyDiv w:val="1"/>
      <w:marLeft w:val="0"/>
      <w:marRight w:val="0"/>
      <w:marTop w:val="0"/>
      <w:marBottom w:val="0"/>
      <w:divBdr>
        <w:top w:val="none" w:sz="0" w:space="0" w:color="auto"/>
        <w:left w:val="none" w:sz="0" w:space="0" w:color="auto"/>
        <w:bottom w:val="none" w:sz="0" w:space="0" w:color="auto"/>
        <w:right w:val="none" w:sz="0" w:space="0" w:color="auto"/>
      </w:divBdr>
    </w:div>
    <w:div w:id="446236592">
      <w:bodyDiv w:val="1"/>
      <w:marLeft w:val="0"/>
      <w:marRight w:val="0"/>
      <w:marTop w:val="0"/>
      <w:marBottom w:val="0"/>
      <w:divBdr>
        <w:top w:val="none" w:sz="0" w:space="0" w:color="auto"/>
        <w:left w:val="none" w:sz="0" w:space="0" w:color="auto"/>
        <w:bottom w:val="none" w:sz="0" w:space="0" w:color="auto"/>
        <w:right w:val="none" w:sz="0" w:space="0" w:color="auto"/>
      </w:divBdr>
    </w:div>
    <w:div w:id="446966879">
      <w:bodyDiv w:val="1"/>
      <w:marLeft w:val="0"/>
      <w:marRight w:val="0"/>
      <w:marTop w:val="0"/>
      <w:marBottom w:val="0"/>
      <w:divBdr>
        <w:top w:val="none" w:sz="0" w:space="0" w:color="auto"/>
        <w:left w:val="none" w:sz="0" w:space="0" w:color="auto"/>
        <w:bottom w:val="none" w:sz="0" w:space="0" w:color="auto"/>
        <w:right w:val="none" w:sz="0" w:space="0" w:color="auto"/>
      </w:divBdr>
    </w:div>
    <w:div w:id="447547642">
      <w:bodyDiv w:val="1"/>
      <w:marLeft w:val="0"/>
      <w:marRight w:val="0"/>
      <w:marTop w:val="0"/>
      <w:marBottom w:val="0"/>
      <w:divBdr>
        <w:top w:val="none" w:sz="0" w:space="0" w:color="auto"/>
        <w:left w:val="none" w:sz="0" w:space="0" w:color="auto"/>
        <w:bottom w:val="none" w:sz="0" w:space="0" w:color="auto"/>
        <w:right w:val="none" w:sz="0" w:space="0" w:color="auto"/>
      </w:divBdr>
    </w:div>
    <w:div w:id="448165107">
      <w:bodyDiv w:val="1"/>
      <w:marLeft w:val="0"/>
      <w:marRight w:val="0"/>
      <w:marTop w:val="0"/>
      <w:marBottom w:val="0"/>
      <w:divBdr>
        <w:top w:val="none" w:sz="0" w:space="0" w:color="auto"/>
        <w:left w:val="none" w:sz="0" w:space="0" w:color="auto"/>
        <w:bottom w:val="none" w:sz="0" w:space="0" w:color="auto"/>
        <w:right w:val="none" w:sz="0" w:space="0" w:color="auto"/>
      </w:divBdr>
    </w:div>
    <w:div w:id="448403777">
      <w:bodyDiv w:val="1"/>
      <w:marLeft w:val="0"/>
      <w:marRight w:val="0"/>
      <w:marTop w:val="0"/>
      <w:marBottom w:val="0"/>
      <w:divBdr>
        <w:top w:val="none" w:sz="0" w:space="0" w:color="auto"/>
        <w:left w:val="none" w:sz="0" w:space="0" w:color="auto"/>
        <w:bottom w:val="none" w:sz="0" w:space="0" w:color="auto"/>
        <w:right w:val="none" w:sz="0" w:space="0" w:color="auto"/>
      </w:divBdr>
    </w:div>
    <w:div w:id="448474958">
      <w:bodyDiv w:val="1"/>
      <w:marLeft w:val="0"/>
      <w:marRight w:val="0"/>
      <w:marTop w:val="0"/>
      <w:marBottom w:val="0"/>
      <w:divBdr>
        <w:top w:val="none" w:sz="0" w:space="0" w:color="auto"/>
        <w:left w:val="none" w:sz="0" w:space="0" w:color="auto"/>
        <w:bottom w:val="none" w:sz="0" w:space="0" w:color="auto"/>
        <w:right w:val="none" w:sz="0" w:space="0" w:color="auto"/>
      </w:divBdr>
    </w:div>
    <w:div w:id="448624953">
      <w:bodyDiv w:val="1"/>
      <w:marLeft w:val="0"/>
      <w:marRight w:val="0"/>
      <w:marTop w:val="0"/>
      <w:marBottom w:val="0"/>
      <w:divBdr>
        <w:top w:val="none" w:sz="0" w:space="0" w:color="auto"/>
        <w:left w:val="none" w:sz="0" w:space="0" w:color="auto"/>
        <w:bottom w:val="none" w:sz="0" w:space="0" w:color="auto"/>
        <w:right w:val="none" w:sz="0" w:space="0" w:color="auto"/>
      </w:divBdr>
    </w:div>
    <w:div w:id="449083303">
      <w:bodyDiv w:val="1"/>
      <w:marLeft w:val="0"/>
      <w:marRight w:val="0"/>
      <w:marTop w:val="0"/>
      <w:marBottom w:val="0"/>
      <w:divBdr>
        <w:top w:val="none" w:sz="0" w:space="0" w:color="auto"/>
        <w:left w:val="none" w:sz="0" w:space="0" w:color="auto"/>
        <w:bottom w:val="none" w:sz="0" w:space="0" w:color="auto"/>
        <w:right w:val="none" w:sz="0" w:space="0" w:color="auto"/>
      </w:divBdr>
    </w:div>
    <w:div w:id="450828715">
      <w:bodyDiv w:val="1"/>
      <w:marLeft w:val="0"/>
      <w:marRight w:val="0"/>
      <w:marTop w:val="0"/>
      <w:marBottom w:val="0"/>
      <w:divBdr>
        <w:top w:val="none" w:sz="0" w:space="0" w:color="auto"/>
        <w:left w:val="none" w:sz="0" w:space="0" w:color="auto"/>
        <w:bottom w:val="none" w:sz="0" w:space="0" w:color="auto"/>
        <w:right w:val="none" w:sz="0" w:space="0" w:color="auto"/>
      </w:divBdr>
    </w:div>
    <w:div w:id="451020830">
      <w:bodyDiv w:val="1"/>
      <w:marLeft w:val="0"/>
      <w:marRight w:val="0"/>
      <w:marTop w:val="0"/>
      <w:marBottom w:val="0"/>
      <w:divBdr>
        <w:top w:val="none" w:sz="0" w:space="0" w:color="auto"/>
        <w:left w:val="none" w:sz="0" w:space="0" w:color="auto"/>
        <w:bottom w:val="none" w:sz="0" w:space="0" w:color="auto"/>
        <w:right w:val="none" w:sz="0" w:space="0" w:color="auto"/>
      </w:divBdr>
    </w:div>
    <w:div w:id="451438083">
      <w:bodyDiv w:val="1"/>
      <w:marLeft w:val="0"/>
      <w:marRight w:val="0"/>
      <w:marTop w:val="0"/>
      <w:marBottom w:val="0"/>
      <w:divBdr>
        <w:top w:val="none" w:sz="0" w:space="0" w:color="auto"/>
        <w:left w:val="none" w:sz="0" w:space="0" w:color="auto"/>
        <w:bottom w:val="none" w:sz="0" w:space="0" w:color="auto"/>
        <w:right w:val="none" w:sz="0" w:space="0" w:color="auto"/>
      </w:divBdr>
    </w:div>
    <w:div w:id="451634029">
      <w:bodyDiv w:val="1"/>
      <w:marLeft w:val="0"/>
      <w:marRight w:val="0"/>
      <w:marTop w:val="0"/>
      <w:marBottom w:val="0"/>
      <w:divBdr>
        <w:top w:val="none" w:sz="0" w:space="0" w:color="auto"/>
        <w:left w:val="none" w:sz="0" w:space="0" w:color="auto"/>
        <w:bottom w:val="none" w:sz="0" w:space="0" w:color="auto"/>
        <w:right w:val="none" w:sz="0" w:space="0" w:color="auto"/>
      </w:divBdr>
    </w:div>
    <w:div w:id="452134327">
      <w:bodyDiv w:val="1"/>
      <w:marLeft w:val="0"/>
      <w:marRight w:val="0"/>
      <w:marTop w:val="0"/>
      <w:marBottom w:val="0"/>
      <w:divBdr>
        <w:top w:val="none" w:sz="0" w:space="0" w:color="auto"/>
        <w:left w:val="none" w:sz="0" w:space="0" w:color="auto"/>
        <w:bottom w:val="none" w:sz="0" w:space="0" w:color="auto"/>
        <w:right w:val="none" w:sz="0" w:space="0" w:color="auto"/>
      </w:divBdr>
    </w:div>
    <w:div w:id="452215547">
      <w:bodyDiv w:val="1"/>
      <w:marLeft w:val="0"/>
      <w:marRight w:val="0"/>
      <w:marTop w:val="0"/>
      <w:marBottom w:val="0"/>
      <w:divBdr>
        <w:top w:val="none" w:sz="0" w:space="0" w:color="auto"/>
        <w:left w:val="none" w:sz="0" w:space="0" w:color="auto"/>
        <w:bottom w:val="none" w:sz="0" w:space="0" w:color="auto"/>
        <w:right w:val="none" w:sz="0" w:space="0" w:color="auto"/>
      </w:divBdr>
    </w:div>
    <w:div w:id="452485587">
      <w:bodyDiv w:val="1"/>
      <w:marLeft w:val="0"/>
      <w:marRight w:val="0"/>
      <w:marTop w:val="0"/>
      <w:marBottom w:val="0"/>
      <w:divBdr>
        <w:top w:val="none" w:sz="0" w:space="0" w:color="auto"/>
        <w:left w:val="none" w:sz="0" w:space="0" w:color="auto"/>
        <w:bottom w:val="none" w:sz="0" w:space="0" w:color="auto"/>
        <w:right w:val="none" w:sz="0" w:space="0" w:color="auto"/>
      </w:divBdr>
    </w:div>
    <w:div w:id="452557919">
      <w:bodyDiv w:val="1"/>
      <w:marLeft w:val="0"/>
      <w:marRight w:val="0"/>
      <w:marTop w:val="0"/>
      <w:marBottom w:val="0"/>
      <w:divBdr>
        <w:top w:val="none" w:sz="0" w:space="0" w:color="auto"/>
        <w:left w:val="none" w:sz="0" w:space="0" w:color="auto"/>
        <w:bottom w:val="none" w:sz="0" w:space="0" w:color="auto"/>
        <w:right w:val="none" w:sz="0" w:space="0" w:color="auto"/>
      </w:divBdr>
    </w:div>
    <w:div w:id="453141079">
      <w:bodyDiv w:val="1"/>
      <w:marLeft w:val="0"/>
      <w:marRight w:val="0"/>
      <w:marTop w:val="0"/>
      <w:marBottom w:val="0"/>
      <w:divBdr>
        <w:top w:val="none" w:sz="0" w:space="0" w:color="auto"/>
        <w:left w:val="none" w:sz="0" w:space="0" w:color="auto"/>
        <w:bottom w:val="none" w:sz="0" w:space="0" w:color="auto"/>
        <w:right w:val="none" w:sz="0" w:space="0" w:color="auto"/>
      </w:divBdr>
    </w:div>
    <w:div w:id="453208717">
      <w:bodyDiv w:val="1"/>
      <w:marLeft w:val="0"/>
      <w:marRight w:val="0"/>
      <w:marTop w:val="0"/>
      <w:marBottom w:val="0"/>
      <w:divBdr>
        <w:top w:val="none" w:sz="0" w:space="0" w:color="auto"/>
        <w:left w:val="none" w:sz="0" w:space="0" w:color="auto"/>
        <w:bottom w:val="none" w:sz="0" w:space="0" w:color="auto"/>
        <w:right w:val="none" w:sz="0" w:space="0" w:color="auto"/>
      </w:divBdr>
    </w:div>
    <w:div w:id="453521738">
      <w:bodyDiv w:val="1"/>
      <w:marLeft w:val="0"/>
      <w:marRight w:val="0"/>
      <w:marTop w:val="0"/>
      <w:marBottom w:val="0"/>
      <w:divBdr>
        <w:top w:val="none" w:sz="0" w:space="0" w:color="auto"/>
        <w:left w:val="none" w:sz="0" w:space="0" w:color="auto"/>
        <w:bottom w:val="none" w:sz="0" w:space="0" w:color="auto"/>
        <w:right w:val="none" w:sz="0" w:space="0" w:color="auto"/>
      </w:divBdr>
    </w:div>
    <w:div w:id="454174472">
      <w:bodyDiv w:val="1"/>
      <w:marLeft w:val="0"/>
      <w:marRight w:val="0"/>
      <w:marTop w:val="0"/>
      <w:marBottom w:val="0"/>
      <w:divBdr>
        <w:top w:val="none" w:sz="0" w:space="0" w:color="auto"/>
        <w:left w:val="none" w:sz="0" w:space="0" w:color="auto"/>
        <w:bottom w:val="none" w:sz="0" w:space="0" w:color="auto"/>
        <w:right w:val="none" w:sz="0" w:space="0" w:color="auto"/>
      </w:divBdr>
    </w:div>
    <w:div w:id="454174765">
      <w:bodyDiv w:val="1"/>
      <w:marLeft w:val="0"/>
      <w:marRight w:val="0"/>
      <w:marTop w:val="0"/>
      <w:marBottom w:val="0"/>
      <w:divBdr>
        <w:top w:val="none" w:sz="0" w:space="0" w:color="auto"/>
        <w:left w:val="none" w:sz="0" w:space="0" w:color="auto"/>
        <w:bottom w:val="none" w:sz="0" w:space="0" w:color="auto"/>
        <w:right w:val="none" w:sz="0" w:space="0" w:color="auto"/>
      </w:divBdr>
    </w:div>
    <w:div w:id="454564193">
      <w:bodyDiv w:val="1"/>
      <w:marLeft w:val="0"/>
      <w:marRight w:val="0"/>
      <w:marTop w:val="0"/>
      <w:marBottom w:val="0"/>
      <w:divBdr>
        <w:top w:val="none" w:sz="0" w:space="0" w:color="auto"/>
        <w:left w:val="none" w:sz="0" w:space="0" w:color="auto"/>
        <w:bottom w:val="none" w:sz="0" w:space="0" w:color="auto"/>
        <w:right w:val="none" w:sz="0" w:space="0" w:color="auto"/>
      </w:divBdr>
    </w:div>
    <w:div w:id="454645045">
      <w:bodyDiv w:val="1"/>
      <w:marLeft w:val="0"/>
      <w:marRight w:val="0"/>
      <w:marTop w:val="0"/>
      <w:marBottom w:val="0"/>
      <w:divBdr>
        <w:top w:val="none" w:sz="0" w:space="0" w:color="auto"/>
        <w:left w:val="none" w:sz="0" w:space="0" w:color="auto"/>
        <w:bottom w:val="none" w:sz="0" w:space="0" w:color="auto"/>
        <w:right w:val="none" w:sz="0" w:space="0" w:color="auto"/>
      </w:divBdr>
    </w:div>
    <w:div w:id="455875137">
      <w:bodyDiv w:val="1"/>
      <w:marLeft w:val="0"/>
      <w:marRight w:val="0"/>
      <w:marTop w:val="0"/>
      <w:marBottom w:val="0"/>
      <w:divBdr>
        <w:top w:val="none" w:sz="0" w:space="0" w:color="auto"/>
        <w:left w:val="none" w:sz="0" w:space="0" w:color="auto"/>
        <w:bottom w:val="none" w:sz="0" w:space="0" w:color="auto"/>
        <w:right w:val="none" w:sz="0" w:space="0" w:color="auto"/>
      </w:divBdr>
    </w:div>
    <w:div w:id="457769245">
      <w:bodyDiv w:val="1"/>
      <w:marLeft w:val="0"/>
      <w:marRight w:val="0"/>
      <w:marTop w:val="0"/>
      <w:marBottom w:val="0"/>
      <w:divBdr>
        <w:top w:val="none" w:sz="0" w:space="0" w:color="auto"/>
        <w:left w:val="none" w:sz="0" w:space="0" w:color="auto"/>
        <w:bottom w:val="none" w:sz="0" w:space="0" w:color="auto"/>
        <w:right w:val="none" w:sz="0" w:space="0" w:color="auto"/>
      </w:divBdr>
    </w:div>
    <w:div w:id="458649943">
      <w:bodyDiv w:val="1"/>
      <w:marLeft w:val="0"/>
      <w:marRight w:val="0"/>
      <w:marTop w:val="0"/>
      <w:marBottom w:val="0"/>
      <w:divBdr>
        <w:top w:val="none" w:sz="0" w:space="0" w:color="auto"/>
        <w:left w:val="none" w:sz="0" w:space="0" w:color="auto"/>
        <w:bottom w:val="none" w:sz="0" w:space="0" w:color="auto"/>
        <w:right w:val="none" w:sz="0" w:space="0" w:color="auto"/>
      </w:divBdr>
    </w:div>
    <w:div w:id="458690248">
      <w:bodyDiv w:val="1"/>
      <w:marLeft w:val="0"/>
      <w:marRight w:val="0"/>
      <w:marTop w:val="0"/>
      <w:marBottom w:val="0"/>
      <w:divBdr>
        <w:top w:val="none" w:sz="0" w:space="0" w:color="auto"/>
        <w:left w:val="none" w:sz="0" w:space="0" w:color="auto"/>
        <w:bottom w:val="none" w:sz="0" w:space="0" w:color="auto"/>
        <w:right w:val="none" w:sz="0" w:space="0" w:color="auto"/>
      </w:divBdr>
    </w:div>
    <w:div w:id="459694132">
      <w:bodyDiv w:val="1"/>
      <w:marLeft w:val="0"/>
      <w:marRight w:val="0"/>
      <w:marTop w:val="0"/>
      <w:marBottom w:val="0"/>
      <w:divBdr>
        <w:top w:val="none" w:sz="0" w:space="0" w:color="auto"/>
        <w:left w:val="none" w:sz="0" w:space="0" w:color="auto"/>
        <w:bottom w:val="none" w:sz="0" w:space="0" w:color="auto"/>
        <w:right w:val="none" w:sz="0" w:space="0" w:color="auto"/>
      </w:divBdr>
    </w:div>
    <w:div w:id="459736999">
      <w:bodyDiv w:val="1"/>
      <w:marLeft w:val="0"/>
      <w:marRight w:val="0"/>
      <w:marTop w:val="0"/>
      <w:marBottom w:val="0"/>
      <w:divBdr>
        <w:top w:val="none" w:sz="0" w:space="0" w:color="auto"/>
        <w:left w:val="none" w:sz="0" w:space="0" w:color="auto"/>
        <w:bottom w:val="none" w:sz="0" w:space="0" w:color="auto"/>
        <w:right w:val="none" w:sz="0" w:space="0" w:color="auto"/>
      </w:divBdr>
    </w:div>
    <w:div w:id="459959902">
      <w:bodyDiv w:val="1"/>
      <w:marLeft w:val="0"/>
      <w:marRight w:val="0"/>
      <w:marTop w:val="0"/>
      <w:marBottom w:val="0"/>
      <w:divBdr>
        <w:top w:val="none" w:sz="0" w:space="0" w:color="auto"/>
        <w:left w:val="none" w:sz="0" w:space="0" w:color="auto"/>
        <w:bottom w:val="none" w:sz="0" w:space="0" w:color="auto"/>
        <w:right w:val="none" w:sz="0" w:space="0" w:color="auto"/>
      </w:divBdr>
    </w:div>
    <w:div w:id="460391679">
      <w:bodyDiv w:val="1"/>
      <w:marLeft w:val="0"/>
      <w:marRight w:val="0"/>
      <w:marTop w:val="0"/>
      <w:marBottom w:val="0"/>
      <w:divBdr>
        <w:top w:val="none" w:sz="0" w:space="0" w:color="auto"/>
        <w:left w:val="none" w:sz="0" w:space="0" w:color="auto"/>
        <w:bottom w:val="none" w:sz="0" w:space="0" w:color="auto"/>
        <w:right w:val="none" w:sz="0" w:space="0" w:color="auto"/>
      </w:divBdr>
    </w:div>
    <w:div w:id="460996675">
      <w:bodyDiv w:val="1"/>
      <w:marLeft w:val="0"/>
      <w:marRight w:val="0"/>
      <w:marTop w:val="0"/>
      <w:marBottom w:val="0"/>
      <w:divBdr>
        <w:top w:val="none" w:sz="0" w:space="0" w:color="auto"/>
        <w:left w:val="none" w:sz="0" w:space="0" w:color="auto"/>
        <w:bottom w:val="none" w:sz="0" w:space="0" w:color="auto"/>
        <w:right w:val="none" w:sz="0" w:space="0" w:color="auto"/>
      </w:divBdr>
    </w:div>
    <w:div w:id="462237684">
      <w:bodyDiv w:val="1"/>
      <w:marLeft w:val="0"/>
      <w:marRight w:val="0"/>
      <w:marTop w:val="0"/>
      <w:marBottom w:val="0"/>
      <w:divBdr>
        <w:top w:val="none" w:sz="0" w:space="0" w:color="auto"/>
        <w:left w:val="none" w:sz="0" w:space="0" w:color="auto"/>
        <w:bottom w:val="none" w:sz="0" w:space="0" w:color="auto"/>
        <w:right w:val="none" w:sz="0" w:space="0" w:color="auto"/>
      </w:divBdr>
    </w:div>
    <w:div w:id="462580920">
      <w:bodyDiv w:val="1"/>
      <w:marLeft w:val="0"/>
      <w:marRight w:val="0"/>
      <w:marTop w:val="0"/>
      <w:marBottom w:val="0"/>
      <w:divBdr>
        <w:top w:val="none" w:sz="0" w:space="0" w:color="auto"/>
        <w:left w:val="none" w:sz="0" w:space="0" w:color="auto"/>
        <w:bottom w:val="none" w:sz="0" w:space="0" w:color="auto"/>
        <w:right w:val="none" w:sz="0" w:space="0" w:color="auto"/>
      </w:divBdr>
    </w:div>
    <w:div w:id="462695941">
      <w:bodyDiv w:val="1"/>
      <w:marLeft w:val="0"/>
      <w:marRight w:val="0"/>
      <w:marTop w:val="0"/>
      <w:marBottom w:val="0"/>
      <w:divBdr>
        <w:top w:val="none" w:sz="0" w:space="0" w:color="auto"/>
        <w:left w:val="none" w:sz="0" w:space="0" w:color="auto"/>
        <w:bottom w:val="none" w:sz="0" w:space="0" w:color="auto"/>
        <w:right w:val="none" w:sz="0" w:space="0" w:color="auto"/>
      </w:divBdr>
    </w:div>
    <w:div w:id="463549825">
      <w:bodyDiv w:val="1"/>
      <w:marLeft w:val="0"/>
      <w:marRight w:val="0"/>
      <w:marTop w:val="0"/>
      <w:marBottom w:val="0"/>
      <w:divBdr>
        <w:top w:val="none" w:sz="0" w:space="0" w:color="auto"/>
        <w:left w:val="none" w:sz="0" w:space="0" w:color="auto"/>
        <w:bottom w:val="none" w:sz="0" w:space="0" w:color="auto"/>
        <w:right w:val="none" w:sz="0" w:space="0" w:color="auto"/>
      </w:divBdr>
    </w:div>
    <w:div w:id="464003547">
      <w:bodyDiv w:val="1"/>
      <w:marLeft w:val="0"/>
      <w:marRight w:val="0"/>
      <w:marTop w:val="0"/>
      <w:marBottom w:val="0"/>
      <w:divBdr>
        <w:top w:val="none" w:sz="0" w:space="0" w:color="auto"/>
        <w:left w:val="none" w:sz="0" w:space="0" w:color="auto"/>
        <w:bottom w:val="none" w:sz="0" w:space="0" w:color="auto"/>
        <w:right w:val="none" w:sz="0" w:space="0" w:color="auto"/>
      </w:divBdr>
    </w:div>
    <w:div w:id="466167732">
      <w:bodyDiv w:val="1"/>
      <w:marLeft w:val="0"/>
      <w:marRight w:val="0"/>
      <w:marTop w:val="0"/>
      <w:marBottom w:val="0"/>
      <w:divBdr>
        <w:top w:val="none" w:sz="0" w:space="0" w:color="auto"/>
        <w:left w:val="none" w:sz="0" w:space="0" w:color="auto"/>
        <w:bottom w:val="none" w:sz="0" w:space="0" w:color="auto"/>
        <w:right w:val="none" w:sz="0" w:space="0" w:color="auto"/>
      </w:divBdr>
    </w:div>
    <w:div w:id="467161895">
      <w:bodyDiv w:val="1"/>
      <w:marLeft w:val="0"/>
      <w:marRight w:val="0"/>
      <w:marTop w:val="0"/>
      <w:marBottom w:val="0"/>
      <w:divBdr>
        <w:top w:val="none" w:sz="0" w:space="0" w:color="auto"/>
        <w:left w:val="none" w:sz="0" w:space="0" w:color="auto"/>
        <w:bottom w:val="none" w:sz="0" w:space="0" w:color="auto"/>
        <w:right w:val="none" w:sz="0" w:space="0" w:color="auto"/>
      </w:divBdr>
    </w:div>
    <w:div w:id="467600076">
      <w:bodyDiv w:val="1"/>
      <w:marLeft w:val="0"/>
      <w:marRight w:val="0"/>
      <w:marTop w:val="0"/>
      <w:marBottom w:val="0"/>
      <w:divBdr>
        <w:top w:val="none" w:sz="0" w:space="0" w:color="auto"/>
        <w:left w:val="none" w:sz="0" w:space="0" w:color="auto"/>
        <w:bottom w:val="none" w:sz="0" w:space="0" w:color="auto"/>
        <w:right w:val="none" w:sz="0" w:space="0" w:color="auto"/>
      </w:divBdr>
    </w:div>
    <w:div w:id="467674222">
      <w:bodyDiv w:val="1"/>
      <w:marLeft w:val="0"/>
      <w:marRight w:val="0"/>
      <w:marTop w:val="0"/>
      <w:marBottom w:val="0"/>
      <w:divBdr>
        <w:top w:val="none" w:sz="0" w:space="0" w:color="auto"/>
        <w:left w:val="none" w:sz="0" w:space="0" w:color="auto"/>
        <w:bottom w:val="none" w:sz="0" w:space="0" w:color="auto"/>
        <w:right w:val="none" w:sz="0" w:space="0" w:color="auto"/>
      </w:divBdr>
    </w:div>
    <w:div w:id="467823500">
      <w:bodyDiv w:val="1"/>
      <w:marLeft w:val="0"/>
      <w:marRight w:val="0"/>
      <w:marTop w:val="0"/>
      <w:marBottom w:val="0"/>
      <w:divBdr>
        <w:top w:val="none" w:sz="0" w:space="0" w:color="auto"/>
        <w:left w:val="none" w:sz="0" w:space="0" w:color="auto"/>
        <w:bottom w:val="none" w:sz="0" w:space="0" w:color="auto"/>
        <w:right w:val="none" w:sz="0" w:space="0" w:color="auto"/>
      </w:divBdr>
    </w:div>
    <w:div w:id="468934318">
      <w:bodyDiv w:val="1"/>
      <w:marLeft w:val="0"/>
      <w:marRight w:val="0"/>
      <w:marTop w:val="0"/>
      <w:marBottom w:val="0"/>
      <w:divBdr>
        <w:top w:val="none" w:sz="0" w:space="0" w:color="auto"/>
        <w:left w:val="none" w:sz="0" w:space="0" w:color="auto"/>
        <w:bottom w:val="none" w:sz="0" w:space="0" w:color="auto"/>
        <w:right w:val="none" w:sz="0" w:space="0" w:color="auto"/>
      </w:divBdr>
    </w:div>
    <w:div w:id="469129285">
      <w:bodyDiv w:val="1"/>
      <w:marLeft w:val="0"/>
      <w:marRight w:val="0"/>
      <w:marTop w:val="0"/>
      <w:marBottom w:val="0"/>
      <w:divBdr>
        <w:top w:val="none" w:sz="0" w:space="0" w:color="auto"/>
        <w:left w:val="none" w:sz="0" w:space="0" w:color="auto"/>
        <w:bottom w:val="none" w:sz="0" w:space="0" w:color="auto"/>
        <w:right w:val="none" w:sz="0" w:space="0" w:color="auto"/>
      </w:divBdr>
    </w:div>
    <w:div w:id="469785419">
      <w:bodyDiv w:val="1"/>
      <w:marLeft w:val="0"/>
      <w:marRight w:val="0"/>
      <w:marTop w:val="0"/>
      <w:marBottom w:val="0"/>
      <w:divBdr>
        <w:top w:val="none" w:sz="0" w:space="0" w:color="auto"/>
        <w:left w:val="none" w:sz="0" w:space="0" w:color="auto"/>
        <w:bottom w:val="none" w:sz="0" w:space="0" w:color="auto"/>
        <w:right w:val="none" w:sz="0" w:space="0" w:color="auto"/>
      </w:divBdr>
    </w:div>
    <w:div w:id="469832677">
      <w:bodyDiv w:val="1"/>
      <w:marLeft w:val="0"/>
      <w:marRight w:val="0"/>
      <w:marTop w:val="0"/>
      <w:marBottom w:val="0"/>
      <w:divBdr>
        <w:top w:val="none" w:sz="0" w:space="0" w:color="auto"/>
        <w:left w:val="none" w:sz="0" w:space="0" w:color="auto"/>
        <w:bottom w:val="none" w:sz="0" w:space="0" w:color="auto"/>
        <w:right w:val="none" w:sz="0" w:space="0" w:color="auto"/>
      </w:divBdr>
    </w:div>
    <w:div w:id="469983878">
      <w:bodyDiv w:val="1"/>
      <w:marLeft w:val="0"/>
      <w:marRight w:val="0"/>
      <w:marTop w:val="0"/>
      <w:marBottom w:val="0"/>
      <w:divBdr>
        <w:top w:val="none" w:sz="0" w:space="0" w:color="auto"/>
        <w:left w:val="none" w:sz="0" w:space="0" w:color="auto"/>
        <w:bottom w:val="none" w:sz="0" w:space="0" w:color="auto"/>
        <w:right w:val="none" w:sz="0" w:space="0" w:color="auto"/>
      </w:divBdr>
    </w:div>
    <w:div w:id="470248009">
      <w:bodyDiv w:val="1"/>
      <w:marLeft w:val="0"/>
      <w:marRight w:val="0"/>
      <w:marTop w:val="0"/>
      <w:marBottom w:val="0"/>
      <w:divBdr>
        <w:top w:val="none" w:sz="0" w:space="0" w:color="auto"/>
        <w:left w:val="none" w:sz="0" w:space="0" w:color="auto"/>
        <w:bottom w:val="none" w:sz="0" w:space="0" w:color="auto"/>
        <w:right w:val="none" w:sz="0" w:space="0" w:color="auto"/>
      </w:divBdr>
    </w:div>
    <w:div w:id="470296095">
      <w:bodyDiv w:val="1"/>
      <w:marLeft w:val="0"/>
      <w:marRight w:val="0"/>
      <w:marTop w:val="0"/>
      <w:marBottom w:val="0"/>
      <w:divBdr>
        <w:top w:val="none" w:sz="0" w:space="0" w:color="auto"/>
        <w:left w:val="none" w:sz="0" w:space="0" w:color="auto"/>
        <w:bottom w:val="none" w:sz="0" w:space="0" w:color="auto"/>
        <w:right w:val="none" w:sz="0" w:space="0" w:color="auto"/>
      </w:divBdr>
    </w:div>
    <w:div w:id="471025761">
      <w:bodyDiv w:val="1"/>
      <w:marLeft w:val="0"/>
      <w:marRight w:val="0"/>
      <w:marTop w:val="0"/>
      <w:marBottom w:val="0"/>
      <w:divBdr>
        <w:top w:val="none" w:sz="0" w:space="0" w:color="auto"/>
        <w:left w:val="none" w:sz="0" w:space="0" w:color="auto"/>
        <w:bottom w:val="none" w:sz="0" w:space="0" w:color="auto"/>
        <w:right w:val="none" w:sz="0" w:space="0" w:color="auto"/>
      </w:divBdr>
    </w:div>
    <w:div w:id="471139771">
      <w:bodyDiv w:val="1"/>
      <w:marLeft w:val="0"/>
      <w:marRight w:val="0"/>
      <w:marTop w:val="0"/>
      <w:marBottom w:val="0"/>
      <w:divBdr>
        <w:top w:val="none" w:sz="0" w:space="0" w:color="auto"/>
        <w:left w:val="none" w:sz="0" w:space="0" w:color="auto"/>
        <w:bottom w:val="none" w:sz="0" w:space="0" w:color="auto"/>
        <w:right w:val="none" w:sz="0" w:space="0" w:color="auto"/>
      </w:divBdr>
    </w:div>
    <w:div w:id="471870558">
      <w:bodyDiv w:val="1"/>
      <w:marLeft w:val="0"/>
      <w:marRight w:val="0"/>
      <w:marTop w:val="0"/>
      <w:marBottom w:val="0"/>
      <w:divBdr>
        <w:top w:val="none" w:sz="0" w:space="0" w:color="auto"/>
        <w:left w:val="none" w:sz="0" w:space="0" w:color="auto"/>
        <w:bottom w:val="none" w:sz="0" w:space="0" w:color="auto"/>
        <w:right w:val="none" w:sz="0" w:space="0" w:color="auto"/>
      </w:divBdr>
    </w:div>
    <w:div w:id="472019498">
      <w:bodyDiv w:val="1"/>
      <w:marLeft w:val="0"/>
      <w:marRight w:val="0"/>
      <w:marTop w:val="0"/>
      <w:marBottom w:val="0"/>
      <w:divBdr>
        <w:top w:val="none" w:sz="0" w:space="0" w:color="auto"/>
        <w:left w:val="none" w:sz="0" w:space="0" w:color="auto"/>
        <w:bottom w:val="none" w:sz="0" w:space="0" w:color="auto"/>
        <w:right w:val="none" w:sz="0" w:space="0" w:color="auto"/>
      </w:divBdr>
    </w:div>
    <w:div w:id="472407264">
      <w:bodyDiv w:val="1"/>
      <w:marLeft w:val="0"/>
      <w:marRight w:val="0"/>
      <w:marTop w:val="0"/>
      <w:marBottom w:val="0"/>
      <w:divBdr>
        <w:top w:val="none" w:sz="0" w:space="0" w:color="auto"/>
        <w:left w:val="none" w:sz="0" w:space="0" w:color="auto"/>
        <w:bottom w:val="none" w:sz="0" w:space="0" w:color="auto"/>
        <w:right w:val="none" w:sz="0" w:space="0" w:color="auto"/>
      </w:divBdr>
    </w:div>
    <w:div w:id="473914958">
      <w:bodyDiv w:val="1"/>
      <w:marLeft w:val="0"/>
      <w:marRight w:val="0"/>
      <w:marTop w:val="0"/>
      <w:marBottom w:val="0"/>
      <w:divBdr>
        <w:top w:val="none" w:sz="0" w:space="0" w:color="auto"/>
        <w:left w:val="none" w:sz="0" w:space="0" w:color="auto"/>
        <w:bottom w:val="none" w:sz="0" w:space="0" w:color="auto"/>
        <w:right w:val="none" w:sz="0" w:space="0" w:color="auto"/>
      </w:divBdr>
    </w:div>
    <w:div w:id="474375264">
      <w:bodyDiv w:val="1"/>
      <w:marLeft w:val="0"/>
      <w:marRight w:val="0"/>
      <w:marTop w:val="0"/>
      <w:marBottom w:val="0"/>
      <w:divBdr>
        <w:top w:val="none" w:sz="0" w:space="0" w:color="auto"/>
        <w:left w:val="none" w:sz="0" w:space="0" w:color="auto"/>
        <w:bottom w:val="none" w:sz="0" w:space="0" w:color="auto"/>
        <w:right w:val="none" w:sz="0" w:space="0" w:color="auto"/>
      </w:divBdr>
    </w:div>
    <w:div w:id="474958428">
      <w:bodyDiv w:val="1"/>
      <w:marLeft w:val="0"/>
      <w:marRight w:val="0"/>
      <w:marTop w:val="0"/>
      <w:marBottom w:val="0"/>
      <w:divBdr>
        <w:top w:val="none" w:sz="0" w:space="0" w:color="auto"/>
        <w:left w:val="none" w:sz="0" w:space="0" w:color="auto"/>
        <w:bottom w:val="none" w:sz="0" w:space="0" w:color="auto"/>
        <w:right w:val="none" w:sz="0" w:space="0" w:color="auto"/>
      </w:divBdr>
    </w:div>
    <w:div w:id="476453283">
      <w:bodyDiv w:val="1"/>
      <w:marLeft w:val="0"/>
      <w:marRight w:val="0"/>
      <w:marTop w:val="0"/>
      <w:marBottom w:val="0"/>
      <w:divBdr>
        <w:top w:val="none" w:sz="0" w:space="0" w:color="auto"/>
        <w:left w:val="none" w:sz="0" w:space="0" w:color="auto"/>
        <w:bottom w:val="none" w:sz="0" w:space="0" w:color="auto"/>
        <w:right w:val="none" w:sz="0" w:space="0" w:color="auto"/>
      </w:divBdr>
    </w:div>
    <w:div w:id="476462512">
      <w:bodyDiv w:val="1"/>
      <w:marLeft w:val="0"/>
      <w:marRight w:val="0"/>
      <w:marTop w:val="0"/>
      <w:marBottom w:val="0"/>
      <w:divBdr>
        <w:top w:val="none" w:sz="0" w:space="0" w:color="auto"/>
        <w:left w:val="none" w:sz="0" w:space="0" w:color="auto"/>
        <w:bottom w:val="none" w:sz="0" w:space="0" w:color="auto"/>
        <w:right w:val="none" w:sz="0" w:space="0" w:color="auto"/>
      </w:divBdr>
    </w:div>
    <w:div w:id="478032885">
      <w:bodyDiv w:val="1"/>
      <w:marLeft w:val="0"/>
      <w:marRight w:val="0"/>
      <w:marTop w:val="0"/>
      <w:marBottom w:val="0"/>
      <w:divBdr>
        <w:top w:val="none" w:sz="0" w:space="0" w:color="auto"/>
        <w:left w:val="none" w:sz="0" w:space="0" w:color="auto"/>
        <w:bottom w:val="none" w:sz="0" w:space="0" w:color="auto"/>
        <w:right w:val="none" w:sz="0" w:space="0" w:color="auto"/>
      </w:divBdr>
    </w:div>
    <w:div w:id="478112765">
      <w:bodyDiv w:val="1"/>
      <w:marLeft w:val="0"/>
      <w:marRight w:val="0"/>
      <w:marTop w:val="0"/>
      <w:marBottom w:val="0"/>
      <w:divBdr>
        <w:top w:val="none" w:sz="0" w:space="0" w:color="auto"/>
        <w:left w:val="none" w:sz="0" w:space="0" w:color="auto"/>
        <w:bottom w:val="none" w:sz="0" w:space="0" w:color="auto"/>
        <w:right w:val="none" w:sz="0" w:space="0" w:color="auto"/>
      </w:divBdr>
    </w:div>
    <w:div w:id="478419248">
      <w:bodyDiv w:val="1"/>
      <w:marLeft w:val="0"/>
      <w:marRight w:val="0"/>
      <w:marTop w:val="0"/>
      <w:marBottom w:val="0"/>
      <w:divBdr>
        <w:top w:val="none" w:sz="0" w:space="0" w:color="auto"/>
        <w:left w:val="none" w:sz="0" w:space="0" w:color="auto"/>
        <w:bottom w:val="none" w:sz="0" w:space="0" w:color="auto"/>
        <w:right w:val="none" w:sz="0" w:space="0" w:color="auto"/>
      </w:divBdr>
    </w:div>
    <w:div w:id="478763112">
      <w:bodyDiv w:val="1"/>
      <w:marLeft w:val="0"/>
      <w:marRight w:val="0"/>
      <w:marTop w:val="0"/>
      <w:marBottom w:val="0"/>
      <w:divBdr>
        <w:top w:val="none" w:sz="0" w:space="0" w:color="auto"/>
        <w:left w:val="none" w:sz="0" w:space="0" w:color="auto"/>
        <w:bottom w:val="none" w:sz="0" w:space="0" w:color="auto"/>
        <w:right w:val="none" w:sz="0" w:space="0" w:color="auto"/>
      </w:divBdr>
    </w:div>
    <w:div w:id="480462993">
      <w:bodyDiv w:val="1"/>
      <w:marLeft w:val="0"/>
      <w:marRight w:val="0"/>
      <w:marTop w:val="0"/>
      <w:marBottom w:val="0"/>
      <w:divBdr>
        <w:top w:val="none" w:sz="0" w:space="0" w:color="auto"/>
        <w:left w:val="none" w:sz="0" w:space="0" w:color="auto"/>
        <w:bottom w:val="none" w:sz="0" w:space="0" w:color="auto"/>
        <w:right w:val="none" w:sz="0" w:space="0" w:color="auto"/>
      </w:divBdr>
    </w:div>
    <w:div w:id="480578218">
      <w:bodyDiv w:val="1"/>
      <w:marLeft w:val="0"/>
      <w:marRight w:val="0"/>
      <w:marTop w:val="0"/>
      <w:marBottom w:val="0"/>
      <w:divBdr>
        <w:top w:val="none" w:sz="0" w:space="0" w:color="auto"/>
        <w:left w:val="none" w:sz="0" w:space="0" w:color="auto"/>
        <w:bottom w:val="none" w:sz="0" w:space="0" w:color="auto"/>
        <w:right w:val="none" w:sz="0" w:space="0" w:color="auto"/>
      </w:divBdr>
    </w:div>
    <w:div w:id="480580688">
      <w:bodyDiv w:val="1"/>
      <w:marLeft w:val="0"/>
      <w:marRight w:val="0"/>
      <w:marTop w:val="0"/>
      <w:marBottom w:val="0"/>
      <w:divBdr>
        <w:top w:val="none" w:sz="0" w:space="0" w:color="auto"/>
        <w:left w:val="none" w:sz="0" w:space="0" w:color="auto"/>
        <w:bottom w:val="none" w:sz="0" w:space="0" w:color="auto"/>
        <w:right w:val="none" w:sz="0" w:space="0" w:color="auto"/>
      </w:divBdr>
    </w:div>
    <w:div w:id="480776782">
      <w:bodyDiv w:val="1"/>
      <w:marLeft w:val="0"/>
      <w:marRight w:val="0"/>
      <w:marTop w:val="0"/>
      <w:marBottom w:val="0"/>
      <w:divBdr>
        <w:top w:val="none" w:sz="0" w:space="0" w:color="auto"/>
        <w:left w:val="none" w:sz="0" w:space="0" w:color="auto"/>
        <w:bottom w:val="none" w:sz="0" w:space="0" w:color="auto"/>
        <w:right w:val="none" w:sz="0" w:space="0" w:color="auto"/>
      </w:divBdr>
    </w:div>
    <w:div w:id="480926096">
      <w:bodyDiv w:val="1"/>
      <w:marLeft w:val="0"/>
      <w:marRight w:val="0"/>
      <w:marTop w:val="0"/>
      <w:marBottom w:val="0"/>
      <w:divBdr>
        <w:top w:val="none" w:sz="0" w:space="0" w:color="auto"/>
        <w:left w:val="none" w:sz="0" w:space="0" w:color="auto"/>
        <w:bottom w:val="none" w:sz="0" w:space="0" w:color="auto"/>
        <w:right w:val="none" w:sz="0" w:space="0" w:color="auto"/>
      </w:divBdr>
    </w:div>
    <w:div w:id="481196438">
      <w:bodyDiv w:val="1"/>
      <w:marLeft w:val="0"/>
      <w:marRight w:val="0"/>
      <w:marTop w:val="0"/>
      <w:marBottom w:val="0"/>
      <w:divBdr>
        <w:top w:val="none" w:sz="0" w:space="0" w:color="auto"/>
        <w:left w:val="none" w:sz="0" w:space="0" w:color="auto"/>
        <w:bottom w:val="none" w:sz="0" w:space="0" w:color="auto"/>
        <w:right w:val="none" w:sz="0" w:space="0" w:color="auto"/>
      </w:divBdr>
    </w:div>
    <w:div w:id="481897787">
      <w:bodyDiv w:val="1"/>
      <w:marLeft w:val="0"/>
      <w:marRight w:val="0"/>
      <w:marTop w:val="0"/>
      <w:marBottom w:val="0"/>
      <w:divBdr>
        <w:top w:val="none" w:sz="0" w:space="0" w:color="auto"/>
        <w:left w:val="none" w:sz="0" w:space="0" w:color="auto"/>
        <w:bottom w:val="none" w:sz="0" w:space="0" w:color="auto"/>
        <w:right w:val="none" w:sz="0" w:space="0" w:color="auto"/>
      </w:divBdr>
    </w:div>
    <w:div w:id="482506380">
      <w:bodyDiv w:val="1"/>
      <w:marLeft w:val="0"/>
      <w:marRight w:val="0"/>
      <w:marTop w:val="0"/>
      <w:marBottom w:val="0"/>
      <w:divBdr>
        <w:top w:val="none" w:sz="0" w:space="0" w:color="auto"/>
        <w:left w:val="none" w:sz="0" w:space="0" w:color="auto"/>
        <w:bottom w:val="none" w:sz="0" w:space="0" w:color="auto"/>
        <w:right w:val="none" w:sz="0" w:space="0" w:color="auto"/>
      </w:divBdr>
    </w:div>
    <w:div w:id="482625839">
      <w:bodyDiv w:val="1"/>
      <w:marLeft w:val="0"/>
      <w:marRight w:val="0"/>
      <w:marTop w:val="0"/>
      <w:marBottom w:val="0"/>
      <w:divBdr>
        <w:top w:val="none" w:sz="0" w:space="0" w:color="auto"/>
        <w:left w:val="none" w:sz="0" w:space="0" w:color="auto"/>
        <w:bottom w:val="none" w:sz="0" w:space="0" w:color="auto"/>
        <w:right w:val="none" w:sz="0" w:space="0" w:color="auto"/>
      </w:divBdr>
    </w:div>
    <w:div w:id="482817784">
      <w:bodyDiv w:val="1"/>
      <w:marLeft w:val="0"/>
      <w:marRight w:val="0"/>
      <w:marTop w:val="0"/>
      <w:marBottom w:val="0"/>
      <w:divBdr>
        <w:top w:val="none" w:sz="0" w:space="0" w:color="auto"/>
        <w:left w:val="none" w:sz="0" w:space="0" w:color="auto"/>
        <w:bottom w:val="none" w:sz="0" w:space="0" w:color="auto"/>
        <w:right w:val="none" w:sz="0" w:space="0" w:color="auto"/>
      </w:divBdr>
    </w:div>
    <w:div w:id="484012166">
      <w:bodyDiv w:val="1"/>
      <w:marLeft w:val="0"/>
      <w:marRight w:val="0"/>
      <w:marTop w:val="0"/>
      <w:marBottom w:val="0"/>
      <w:divBdr>
        <w:top w:val="none" w:sz="0" w:space="0" w:color="auto"/>
        <w:left w:val="none" w:sz="0" w:space="0" w:color="auto"/>
        <w:bottom w:val="none" w:sz="0" w:space="0" w:color="auto"/>
        <w:right w:val="none" w:sz="0" w:space="0" w:color="auto"/>
      </w:divBdr>
    </w:div>
    <w:div w:id="484516042">
      <w:bodyDiv w:val="1"/>
      <w:marLeft w:val="0"/>
      <w:marRight w:val="0"/>
      <w:marTop w:val="0"/>
      <w:marBottom w:val="0"/>
      <w:divBdr>
        <w:top w:val="none" w:sz="0" w:space="0" w:color="auto"/>
        <w:left w:val="none" w:sz="0" w:space="0" w:color="auto"/>
        <w:bottom w:val="none" w:sz="0" w:space="0" w:color="auto"/>
        <w:right w:val="none" w:sz="0" w:space="0" w:color="auto"/>
      </w:divBdr>
    </w:div>
    <w:div w:id="485130126">
      <w:bodyDiv w:val="1"/>
      <w:marLeft w:val="0"/>
      <w:marRight w:val="0"/>
      <w:marTop w:val="0"/>
      <w:marBottom w:val="0"/>
      <w:divBdr>
        <w:top w:val="none" w:sz="0" w:space="0" w:color="auto"/>
        <w:left w:val="none" w:sz="0" w:space="0" w:color="auto"/>
        <w:bottom w:val="none" w:sz="0" w:space="0" w:color="auto"/>
        <w:right w:val="none" w:sz="0" w:space="0" w:color="auto"/>
      </w:divBdr>
    </w:div>
    <w:div w:id="485316327">
      <w:bodyDiv w:val="1"/>
      <w:marLeft w:val="0"/>
      <w:marRight w:val="0"/>
      <w:marTop w:val="0"/>
      <w:marBottom w:val="0"/>
      <w:divBdr>
        <w:top w:val="none" w:sz="0" w:space="0" w:color="auto"/>
        <w:left w:val="none" w:sz="0" w:space="0" w:color="auto"/>
        <w:bottom w:val="none" w:sz="0" w:space="0" w:color="auto"/>
        <w:right w:val="none" w:sz="0" w:space="0" w:color="auto"/>
      </w:divBdr>
    </w:div>
    <w:div w:id="485440852">
      <w:bodyDiv w:val="1"/>
      <w:marLeft w:val="0"/>
      <w:marRight w:val="0"/>
      <w:marTop w:val="0"/>
      <w:marBottom w:val="0"/>
      <w:divBdr>
        <w:top w:val="none" w:sz="0" w:space="0" w:color="auto"/>
        <w:left w:val="none" w:sz="0" w:space="0" w:color="auto"/>
        <w:bottom w:val="none" w:sz="0" w:space="0" w:color="auto"/>
        <w:right w:val="none" w:sz="0" w:space="0" w:color="auto"/>
      </w:divBdr>
    </w:div>
    <w:div w:id="485973354">
      <w:bodyDiv w:val="1"/>
      <w:marLeft w:val="0"/>
      <w:marRight w:val="0"/>
      <w:marTop w:val="0"/>
      <w:marBottom w:val="0"/>
      <w:divBdr>
        <w:top w:val="none" w:sz="0" w:space="0" w:color="auto"/>
        <w:left w:val="none" w:sz="0" w:space="0" w:color="auto"/>
        <w:bottom w:val="none" w:sz="0" w:space="0" w:color="auto"/>
        <w:right w:val="none" w:sz="0" w:space="0" w:color="auto"/>
      </w:divBdr>
    </w:div>
    <w:div w:id="486088781">
      <w:bodyDiv w:val="1"/>
      <w:marLeft w:val="0"/>
      <w:marRight w:val="0"/>
      <w:marTop w:val="0"/>
      <w:marBottom w:val="0"/>
      <w:divBdr>
        <w:top w:val="none" w:sz="0" w:space="0" w:color="auto"/>
        <w:left w:val="none" w:sz="0" w:space="0" w:color="auto"/>
        <w:bottom w:val="none" w:sz="0" w:space="0" w:color="auto"/>
        <w:right w:val="none" w:sz="0" w:space="0" w:color="auto"/>
      </w:divBdr>
    </w:div>
    <w:div w:id="486094550">
      <w:bodyDiv w:val="1"/>
      <w:marLeft w:val="0"/>
      <w:marRight w:val="0"/>
      <w:marTop w:val="0"/>
      <w:marBottom w:val="0"/>
      <w:divBdr>
        <w:top w:val="none" w:sz="0" w:space="0" w:color="auto"/>
        <w:left w:val="none" w:sz="0" w:space="0" w:color="auto"/>
        <w:bottom w:val="none" w:sz="0" w:space="0" w:color="auto"/>
        <w:right w:val="none" w:sz="0" w:space="0" w:color="auto"/>
      </w:divBdr>
    </w:div>
    <w:div w:id="486286611">
      <w:bodyDiv w:val="1"/>
      <w:marLeft w:val="0"/>
      <w:marRight w:val="0"/>
      <w:marTop w:val="0"/>
      <w:marBottom w:val="0"/>
      <w:divBdr>
        <w:top w:val="none" w:sz="0" w:space="0" w:color="auto"/>
        <w:left w:val="none" w:sz="0" w:space="0" w:color="auto"/>
        <w:bottom w:val="none" w:sz="0" w:space="0" w:color="auto"/>
        <w:right w:val="none" w:sz="0" w:space="0" w:color="auto"/>
      </w:divBdr>
    </w:div>
    <w:div w:id="487091482">
      <w:bodyDiv w:val="1"/>
      <w:marLeft w:val="0"/>
      <w:marRight w:val="0"/>
      <w:marTop w:val="0"/>
      <w:marBottom w:val="0"/>
      <w:divBdr>
        <w:top w:val="none" w:sz="0" w:space="0" w:color="auto"/>
        <w:left w:val="none" w:sz="0" w:space="0" w:color="auto"/>
        <w:bottom w:val="none" w:sz="0" w:space="0" w:color="auto"/>
        <w:right w:val="none" w:sz="0" w:space="0" w:color="auto"/>
      </w:divBdr>
    </w:div>
    <w:div w:id="487483047">
      <w:bodyDiv w:val="1"/>
      <w:marLeft w:val="0"/>
      <w:marRight w:val="0"/>
      <w:marTop w:val="0"/>
      <w:marBottom w:val="0"/>
      <w:divBdr>
        <w:top w:val="none" w:sz="0" w:space="0" w:color="auto"/>
        <w:left w:val="none" w:sz="0" w:space="0" w:color="auto"/>
        <w:bottom w:val="none" w:sz="0" w:space="0" w:color="auto"/>
        <w:right w:val="none" w:sz="0" w:space="0" w:color="auto"/>
      </w:divBdr>
    </w:div>
    <w:div w:id="487601310">
      <w:bodyDiv w:val="1"/>
      <w:marLeft w:val="0"/>
      <w:marRight w:val="0"/>
      <w:marTop w:val="0"/>
      <w:marBottom w:val="0"/>
      <w:divBdr>
        <w:top w:val="none" w:sz="0" w:space="0" w:color="auto"/>
        <w:left w:val="none" w:sz="0" w:space="0" w:color="auto"/>
        <w:bottom w:val="none" w:sz="0" w:space="0" w:color="auto"/>
        <w:right w:val="none" w:sz="0" w:space="0" w:color="auto"/>
      </w:divBdr>
    </w:div>
    <w:div w:id="487868747">
      <w:bodyDiv w:val="1"/>
      <w:marLeft w:val="0"/>
      <w:marRight w:val="0"/>
      <w:marTop w:val="0"/>
      <w:marBottom w:val="0"/>
      <w:divBdr>
        <w:top w:val="none" w:sz="0" w:space="0" w:color="auto"/>
        <w:left w:val="none" w:sz="0" w:space="0" w:color="auto"/>
        <w:bottom w:val="none" w:sz="0" w:space="0" w:color="auto"/>
        <w:right w:val="none" w:sz="0" w:space="0" w:color="auto"/>
      </w:divBdr>
    </w:div>
    <w:div w:id="488058744">
      <w:bodyDiv w:val="1"/>
      <w:marLeft w:val="0"/>
      <w:marRight w:val="0"/>
      <w:marTop w:val="0"/>
      <w:marBottom w:val="0"/>
      <w:divBdr>
        <w:top w:val="none" w:sz="0" w:space="0" w:color="auto"/>
        <w:left w:val="none" w:sz="0" w:space="0" w:color="auto"/>
        <w:bottom w:val="none" w:sz="0" w:space="0" w:color="auto"/>
        <w:right w:val="none" w:sz="0" w:space="0" w:color="auto"/>
      </w:divBdr>
    </w:div>
    <w:div w:id="488248629">
      <w:bodyDiv w:val="1"/>
      <w:marLeft w:val="0"/>
      <w:marRight w:val="0"/>
      <w:marTop w:val="0"/>
      <w:marBottom w:val="0"/>
      <w:divBdr>
        <w:top w:val="none" w:sz="0" w:space="0" w:color="auto"/>
        <w:left w:val="none" w:sz="0" w:space="0" w:color="auto"/>
        <w:bottom w:val="none" w:sz="0" w:space="0" w:color="auto"/>
        <w:right w:val="none" w:sz="0" w:space="0" w:color="auto"/>
      </w:divBdr>
    </w:div>
    <w:div w:id="488903997">
      <w:bodyDiv w:val="1"/>
      <w:marLeft w:val="0"/>
      <w:marRight w:val="0"/>
      <w:marTop w:val="0"/>
      <w:marBottom w:val="0"/>
      <w:divBdr>
        <w:top w:val="none" w:sz="0" w:space="0" w:color="auto"/>
        <w:left w:val="none" w:sz="0" w:space="0" w:color="auto"/>
        <w:bottom w:val="none" w:sz="0" w:space="0" w:color="auto"/>
        <w:right w:val="none" w:sz="0" w:space="0" w:color="auto"/>
      </w:divBdr>
    </w:div>
    <w:div w:id="489099461">
      <w:bodyDiv w:val="1"/>
      <w:marLeft w:val="0"/>
      <w:marRight w:val="0"/>
      <w:marTop w:val="0"/>
      <w:marBottom w:val="0"/>
      <w:divBdr>
        <w:top w:val="none" w:sz="0" w:space="0" w:color="auto"/>
        <w:left w:val="none" w:sz="0" w:space="0" w:color="auto"/>
        <w:bottom w:val="none" w:sz="0" w:space="0" w:color="auto"/>
        <w:right w:val="none" w:sz="0" w:space="0" w:color="auto"/>
      </w:divBdr>
    </w:div>
    <w:div w:id="489445027">
      <w:bodyDiv w:val="1"/>
      <w:marLeft w:val="0"/>
      <w:marRight w:val="0"/>
      <w:marTop w:val="0"/>
      <w:marBottom w:val="0"/>
      <w:divBdr>
        <w:top w:val="none" w:sz="0" w:space="0" w:color="auto"/>
        <w:left w:val="none" w:sz="0" w:space="0" w:color="auto"/>
        <w:bottom w:val="none" w:sz="0" w:space="0" w:color="auto"/>
        <w:right w:val="none" w:sz="0" w:space="0" w:color="auto"/>
      </w:divBdr>
    </w:div>
    <w:div w:id="490290307">
      <w:bodyDiv w:val="1"/>
      <w:marLeft w:val="0"/>
      <w:marRight w:val="0"/>
      <w:marTop w:val="0"/>
      <w:marBottom w:val="0"/>
      <w:divBdr>
        <w:top w:val="none" w:sz="0" w:space="0" w:color="auto"/>
        <w:left w:val="none" w:sz="0" w:space="0" w:color="auto"/>
        <w:bottom w:val="none" w:sz="0" w:space="0" w:color="auto"/>
        <w:right w:val="none" w:sz="0" w:space="0" w:color="auto"/>
      </w:divBdr>
    </w:div>
    <w:div w:id="491218693">
      <w:bodyDiv w:val="1"/>
      <w:marLeft w:val="0"/>
      <w:marRight w:val="0"/>
      <w:marTop w:val="0"/>
      <w:marBottom w:val="0"/>
      <w:divBdr>
        <w:top w:val="none" w:sz="0" w:space="0" w:color="auto"/>
        <w:left w:val="none" w:sz="0" w:space="0" w:color="auto"/>
        <w:bottom w:val="none" w:sz="0" w:space="0" w:color="auto"/>
        <w:right w:val="none" w:sz="0" w:space="0" w:color="auto"/>
      </w:divBdr>
    </w:div>
    <w:div w:id="491606851">
      <w:bodyDiv w:val="1"/>
      <w:marLeft w:val="0"/>
      <w:marRight w:val="0"/>
      <w:marTop w:val="0"/>
      <w:marBottom w:val="0"/>
      <w:divBdr>
        <w:top w:val="none" w:sz="0" w:space="0" w:color="auto"/>
        <w:left w:val="none" w:sz="0" w:space="0" w:color="auto"/>
        <w:bottom w:val="none" w:sz="0" w:space="0" w:color="auto"/>
        <w:right w:val="none" w:sz="0" w:space="0" w:color="auto"/>
      </w:divBdr>
    </w:div>
    <w:div w:id="491607093">
      <w:bodyDiv w:val="1"/>
      <w:marLeft w:val="0"/>
      <w:marRight w:val="0"/>
      <w:marTop w:val="0"/>
      <w:marBottom w:val="0"/>
      <w:divBdr>
        <w:top w:val="none" w:sz="0" w:space="0" w:color="auto"/>
        <w:left w:val="none" w:sz="0" w:space="0" w:color="auto"/>
        <w:bottom w:val="none" w:sz="0" w:space="0" w:color="auto"/>
        <w:right w:val="none" w:sz="0" w:space="0" w:color="auto"/>
      </w:divBdr>
    </w:div>
    <w:div w:id="492524697">
      <w:bodyDiv w:val="1"/>
      <w:marLeft w:val="0"/>
      <w:marRight w:val="0"/>
      <w:marTop w:val="0"/>
      <w:marBottom w:val="0"/>
      <w:divBdr>
        <w:top w:val="none" w:sz="0" w:space="0" w:color="auto"/>
        <w:left w:val="none" w:sz="0" w:space="0" w:color="auto"/>
        <w:bottom w:val="none" w:sz="0" w:space="0" w:color="auto"/>
        <w:right w:val="none" w:sz="0" w:space="0" w:color="auto"/>
      </w:divBdr>
    </w:div>
    <w:div w:id="493227873">
      <w:bodyDiv w:val="1"/>
      <w:marLeft w:val="0"/>
      <w:marRight w:val="0"/>
      <w:marTop w:val="0"/>
      <w:marBottom w:val="0"/>
      <w:divBdr>
        <w:top w:val="none" w:sz="0" w:space="0" w:color="auto"/>
        <w:left w:val="none" w:sz="0" w:space="0" w:color="auto"/>
        <w:bottom w:val="none" w:sz="0" w:space="0" w:color="auto"/>
        <w:right w:val="none" w:sz="0" w:space="0" w:color="auto"/>
      </w:divBdr>
    </w:div>
    <w:div w:id="493884295">
      <w:bodyDiv w:val="1"/>
      <w:marLeft w:val="0"/>
      <w:marRight w:val="0"/>
      <w:marTop w:val="0"/>
      <w:marBottom w:val="0"/>
      <w:divBdr>
        <w:top w:val="none" w:sz="0" w:space="0" w:color="auto"/>
        <w:left w:val="none" w:sz="0" w:space="0" w:color="auto"/>
        <w:bottom w:val="none" w:sz="0" w:space="0" w:color="auto"/>
        <w:right w:val="none" w:sz="0" w:space="0" w:color="auto"/>
      </w:divBdr>
    </w:div>
    <w:div w:id="494296808">
      <w:bodyDiv w:val="1"/>
      <w:marLeft w:val="0"/>
      <w:marRight w:val="0"/>
      <w:marTop w:val="0"/>
      <w:marBottom w:val="0"/>
      <w:divBdr>
        <w:top w:val="none" w:sz="0" w:space="0" w:color="auto"/>
        <w:left w:val="none" w:sz="0" w:space="0" w:color="auto"/>
        <w:bottom w:val="none" w:sz="0" w:space="0" w:color="auto"/>
        <w:right w:val="none" w:sz="0" w:space="0" w:color="auto"/>
      </w:divBdr>
    </w:div>
    <w:div w:id="494535556">
      <w:bodyDiv w:val="1"/>
      <w:marLeft w:val="0"/>
      <w:marRight w:val="0"/>
      <w:marTop w:val="0"/>
      <w:marBottom w:val="0"/>
      <w:divBdr>
        <w:top w:val="none" w:sz="0" w:space="0" w:color="auto"/>
        <w:left w:val="none" w:sz="0" w:space="0" w:color="auto"/>
        <w:bottom w:val="none" w:sz="0" w:space="0" w:color="auto"/>
        <w:right w:val="none" w:sz="0" w:space="0" w:color="auto"/>
      </w:divBdr>
    </w:div>
    <w:div w:id="494877950">
      <w:bodyDiv w:val="1"/>
      <w:marLeft w:val="0"/>
      <w:marRight w:val="0"/>
      <w:marTop w:val="0"/>
      <w:marBottom w:val="0"/>
      <w:divBdr>
        <w:top w:val="none" w:sz="0" w:space="0" w:color="auto"/>
        <w:left w:val="none" w:sz="0" w:space="0" w:color="auto"/>
        <w:bottom w:val="none" w:sz="0" w:space="0" w:color="auto"/>
        <w:right w:val="none" w:sz="0" w:space="0" w:color="auto"/>
      </w:divBdr>
    </w:div>
    <w:div w:id="494959781">
      <w:bodyDiv w:val="1"/>
      <w:marLeft w:val="0"/>
      <w:marRight w:val="0"/>
      <w:marTop w:val="0"/>
      <w:marBottom w:val="0"/>
      <w:divBdr>
        <w:top w:val="none" w:sz="0" w:space="0" w:color="auto"/>
        <w:left w:val="none" w:sz="0" w:space="0" w:color="auto"/>
        <w:bottom w:val="none" w:sz="0" w:space="0" w:color="auto"/>
        <w:right w:val="none" w:sz="0" w:space="0" w:color="auto"/>
      </w:divBdr>
    </w:div>
    <w:div w:id="495536079">
      <w:bodyDiv w:val="1"/>
      <w:marLeft w:val="0"/>
      <w:marRight w:val="0"/>
      <w:marTop w:val="0"/>
      <w:marBottom w:val="0"/>
      <w:divBdr>
        <w:top w:val="none" w:sz="0" w:space="0" w:color="auto"/>
        <w:left w:val="none" w:sz="0" w:space="0" w:color="auto"/>
        <w:bottom w:val="none" w:sz="0" w:space="0" w:color="auto"/>
        <w:right w:val="none" w:sz="0" w:space="0" w:color="auto"/>
      </w:divBdr>
    </w:div>
    <w:div w:id="495608409">
      <w:bodyDiv w:val="1"/>
      <w:marLeft w:val="0"/>
      <w:marRight w:val="0"/>
      <w:marTop w:val="0"/>
      <w:marBottom w:val="0"/>
      <w:divBdr>
        <w:top w:val="none" w:sz="0" w:space="0" w:color="auto"/>
        <w:left w:val="none" w:sz="0" w:space="0" w:color="auto"/>
        <w:bottom w:val="none" w:sz="0" w:space="0" w:color="auto"/>
        <w:right w:val="none" w:sz="0" w:space="0" w:color="auto"/>
      </w:divBdr>
    </w:div>
    <w:div w:id="495654785">
      <w:bodyDiv w:val="1"/>
      <w:marLeft w:val="0"/>
      <w:marRight w:val="0"/>
      <w:marTop w:val="0"/>
      <w:marBottom w:val="0"/>
      <w:divBdr>
        <w:top w:val="none" w:sz="0" w:space="0" w:color="auto"/>
        <w:left w:val="none" w:sz="0" w:space="0" w:color="auto"/>
        <w:bottom w:val="none" w:sz="0" w:space="0" w:color="auto"/>
        <w:right w:val="none" w:sz="0" w:space="0" w:color="auto"/>
      </w:divBdr>
    </w:div>
    <w:div w:id="495655847">
      <w:bodyDiv w:val="1"/>
      <w:marLeft w:val="0"/>
      <w:marRight w:val="0"/>
      <w:marTop w:val="0"/>
      <w:marBottom w:val="0"/>
      <w:divBdr>
        <w:top w:val="none" w:sz="0" w:space="0" w:color="auto"/>
        <w:left w:val="none" w:sz="0" w:space="0" w:color="auto"/>
        <w:bottom w:val="none" w:sz="0" w:space="0" w:color="auto"/>
        <w:right w:val="none" w:sz="0" w:space="0" w:color="auto"/>
      </w:divBdr>
    </w:div>
    <w:div w:id="495803886">
      <w:bodyDiv w:val="1"/>
      <w:marLeft w:val="0"/>
      <w:marRight w:val="0"/>
      <w:marTop w:val="0"/>
      <w:marBottom w:val="0"/>
      <w:divBdr>
        <w:top w:val="none" w:sz="0" w:space="0" w:color="auto"/>
        <w:left w:val="none" w:sz="0" w:space="0" w:color="auto"/>
        <w:bottom w:val="none" w:sz="0" w:space="0" w:color="auto"/>
        <w:right w:val="none" w:sz="0" w:space="0" w:color="auto"/>
      </w:divBdr>
    </w:div>
    <w:div w:id="496190204">
      <w:bodyDiv w:val="1"/>
      <w:marLeft w:val="0"/>
      <w:marRight w:val="0"/>
      <w:marTop w:val="0"/>
      <w:marBottom w:val="0"/>
      <w:divBdr>
        <w:top w:val="none" w:sz="0" w:space="0" w:color="auto"/>
        <w:left w:val="none" w:sz="0" w:space="0" w:color="auto"/>
        <w:bottom w:val="none" w:sz="0" w:space="0" w:color="auto"/>
        <w:right w:val="none" w:sz="0" w:space="0" w:color="auto"/>
      </w:divBdr>
    </w:div>
    <w:div w:id="496655502">
      <w:bodyDiv w:val="1"/>
      <w:marLeft w:val="0"/>
      <w:marRight w:val="0"/>
      <w:marTop w:val="0"/>
      <w:marBottom w:val="0"/>
      <w:divBdr>
        <w:top w:val="none" w:sz="0" w:space="0" w:color="auto"/>
        <w:left w:val="none" w:sz="0" w:space="0" w:color="auto"/>
        <w:bottom w:val="none" w:sz="0" w:space="0" w:color="auto"/>
        <w:right w:val="none" w:sz="0" w:space="0" w:color="auto"/>
      </w:divBdr>
    </w:div>
    <w:div w:id="497230513">
      <w:bodyDiv w:val="1"/>
      <w:marLeft w:val="0"/>
      <w:marRight w:val="0"/>
      <w:marTop w:val="0"/>
      <w:marBottom w:val="0"/>
      <w:divBdr>
        <w:top w:val="none" w:sz="0" w:space="0" w:color="auto"/>
        <w:left w:val="none" w:sz="0" w:space="0" w:color="auto"/>
        <w:bottom w:val="none" w:sz="0" w:space="0" w:color="auto"/>
        <w:right w:val="none" w:sz="0" w:space="0" w:color="auto"/>
      </w:divBdr>
    </w:div>
    <w:div w:id="497380314">
      <w:bodyDiv w:val="1"/>
      <w:marLeft w:val="0"/>
      <w:marRight w:val="0"/>
      <w:marTop w:val="0"/>
      <w:marBottom w:val="0"/>
      <w:divBdr>
        <w:top w:val="none" w:sz="0" w:space="0" w:color="auto"/>
        <w:left w:val="none" w:sz="0" w:space="0" w:color="auto"/>
        <w:bottom w:val="none" w:sz="0" w:space="0" w:color="auto"/>
        <w:right w:val="none" w:sz="0" w:space="0" w:color="auto"/>
      </w:divBdr>
    </w:div>
    <w:div w:id="497573992">
      <w:bodyDiv w:val="1"/>
      <w:marLeft w:val="0"/>
      <w:marRight w:val="0"/>
      <w:marTop w:val="0"/>
      <w:marBottom w:val="0"/>
      <w:divBdr>
        <w:top w:val="none" w:sz="0" w:space="0" w:color="auto"/>
        <w:left w:val="none" w:sz="0" w:space="0" w:color="auto"/>
        <w:bottom w:val="none" w:sz="0" w:space="0" w:color="auto"/>
        <w:right w:val="none" w:sz="0" w:space="0" w:color="auto"/>
      </w:divBdr>
    </w:div>
    <w:div w:id="497694461">
      <w:bodyDiv w:val="1"/>
      <w:marLeft w:val="0"/>
      <w:marRight w:val="0"/>
      <w:marTop w:val="0"/>
      <w:marBottom w:val="0"/>
      <w:divBdr>
        <w:top w:val="none" w:sz="0" w:space="0" w:color="auto"/>
        <w:left w:val="none" w:sz="0" w:space="0" w:color="auto"/>
        <w:bottom w:val="none" w:sz="0" w:space="0" w:color="auto"/>
        <w:right w:val="none" w:sz="0" w:space="0" w:color="auto"/>
      </w:divBdr>
    </w:div>
    <w:div w:id="498153283">
      <w:bodyDiv w:val="1"/>
      <w:marLeft w:val="0"/>
      <w:marRight w:val="0"/>
      <w:marTop w:val="0"/>
      <w:marBottom w:val="0"/>
      <w:divBdr>
        <w:top w:val="none" w:sz="0" w:space="0" w:color="auto"/>
        <w:left w:val="none" w:sz="0" w:space="0" w:color="auto"/>
        <w:bottom w:val="none" w:sz="0" w:space="0" w:color="auto"/>
        <w:right w:val="none" w:sz="0" w:space="0" w:color="auto"/>
      </w:divBdr>
    </w:div>
    <w:div w:id="498275972">
      <w:bodyDiv w:val="1"/>
      <w:marLeft w:val="0"/>
      <w:marRight w:val="0"/>
      <w:marTop w:val="0"/>
      <w:marBottom w:val="0"/>
      <w:divBdr>
        <w:top w:val="none" w:sz="0" w:space="0" w:color="auto"/>
        <w:left w:val="none" w:sz="0" w:space="0" w:color="auto"/>
        <w:bottom w:val="none" w:sz="0" w:space="0" w:color="auto"/>
        <w:right w:val="none" w:sz="0" w:space="0" w:color="auto"/>
      </w:divBdr>
    </w:div>
    <w:div w:id="498815317">
      <w:bodyDiv w:val="1"/>
      <w:marLeft w:val="0"/>
      <w:marRight w:val="0"/>
      <w:marTop w:val="0"/>
      <w:marBottom w:val="0"/>
      <w:divBdr>
        <w:top w:val="none" w:sz="0" w:space="0" w:color="auto"/>
        <w:left w:val="none" w:sz="0" w:space="0" w:color="auto"/>
        <w:bottom w:val="none" w:sz="0" w:space="0" w:color="auto"/>
        <w:right w:val="none" w:sz="0" w:space="0" w:color="auto"/>
      </w:divBdr>
    </w:div>
    <w:div w:id="498929498">
      <w:bodyDiv w:val="1"/>
      <w:marLeft w:val="0"/>
      <w:marRight w:val="0"/>
      <w:marTop w:val="0"/>
      <w:marBottom w:val="0"/>
      <w:divBdr>
        <w:top w:val="none" w:sz="0" w:space="0" w:color="auto"/>
        <w:left w:val="none" w:sz="0" w:space="0" w:color="auto"/>
        <w:bottom w:val="none" w:sz="0" w:space="0" w:color="auto"/>
        <w:right w:val="none" w:sz="0" w:space="0" w:color="auto"/>
      </w:divBdr>
    </w:div>
    <w:div w:id="499008563">
      <w:bodyDiv w:val="1"/>
      <w:marLeft w:val="0"/>
      <w:marRight w:val="0"/>
      <w:marTop w:val="0"/>
      <w:marBottom w:val="0"/>
      <w:divBdr>
        <w:top w:val="none" w:sz="0" w:space="0" w:color="auto"/>
        <w:left w:val="none" w:sz="0" w:space="0" w:color="auto"/>
        <w:bottom w:val="none" w:sz="0" w:space="0" w:color="auto"/>
        <w:right w:val="none" w:sz="0" w:space="0" w:color="auto"/>
      </w:divBdr>
    </w:div>
    <w:div w:id="499083326">
      <w:bodyDiv w:val="1"/>
      <w:marLeft w:val="0"/>
      <w:marRight w:val="0"/>
      <w:marTop w:val="0"/>
      <w:marBottom w:val="0"/>
      <w:divBdr>
        <w:top w:val="none" w:sz="0" w:space="0" w:color="auto"/>
        <w:left w:val="none" w:sz="0" w:space="0" w:color="auto"/>
        <w:bottom w:val="none" w:sz="0" w:space="0" w:color="auto"/>
        <w:right w:val="none" w:sz="0" w:space="0" w:color="auto"/>
      </w:divBdr>
    </w:div>
    <w:div w:id="499126404">
      <w:bodyDiv w:val="1"/>
      <w:marLeft w:val="0"/>
      <w:marRight w:val="0"/>
      <w:marTop w:val="0"/>
      <w:marBottom w:val="0"/>
      <w:divBdr>
        <w:top w:val="none" w:sz="0" w:space="0" w:color="auto"/>
        <w:left w:val="none" w:sz="0" w:space="0" w:color="auto"/>
        <w:bottom w:val="none" w:sz="0" w:space="0" w:color="auto"/>
        <w:right w:val="none" w:sz="0" w:space="0" w:color="auto"/>
      </w:divBdr>
    </w:div>
    <w:div w:id="499589669">
      <w:bodyDiv w:val="1"/>
      <w:marLeft w:val="0"/>
      <w:marRight w:val="0"/>
      <w:marTop w:val="0"/>
      <w:marBottom w:val="0"/>
      <w:divBdr>
        <w:top w:val="none" w:sz="0" w:space="0" w:color="auto"/>
        <w:left w:val="none" w:sz="0" w:space="0" w:color="auto"/>
        <w:bottom w:val="none" w:sz="0" w:space="0" w:color="auto"/>
        <w:right w:val="none" w:sz="0" w:space="0" w:color="auto"/>
      </w:divBdr>
    </w:div>
    <w:div w:id="500124264">
      <w:bodyDiv w:val="1"/>
      <w:marLeft w:val="0"/>
      <w:marRight w:val="0"/>
      <w:marTop w:val="0"/>
      <w:marBottom w:val="0"/>
      <w:divBdr>
        <w:top w:val="none" w:sz="0" w:space="0" w:color="auto"/>
        <w:left w:val="none" w:sz="0" w:space="0" w:color="auto"/>
        <w:bottom w:val="none" w:sz="0" w:space="0" w:color="auto"/>
        <w:right w:val="none" w:sz="0" w:space="0" w:color="auto"/>
      </w:divBdr>
    </w:div>
    <w:div w:id="502472712">
      <w:bodyDiv w:val="1"/>
      <w:marLeft w:val="0"/>
      <w:marRight w:val="0"/>
      <w:marTop w:val="0"/>
      <w:marBottom w:val="0"/>
      <w:divBdr>
        <w:top w:val="none" w:sz="0" w:space="0" w:color="auto"/>
        <w:left w:val="none" w:sz="0" w:space="0" w:color="auto"/>
        <w:bottom w:val="none" w:sz="0" w:space="0" w:color="auto"/>
        <w:right w:val="none" w:sz="0" w:space="0" w:color="auto"/>
      </w:divBdr>
    </w:div>
    <w:div w:id="502817799">
      <w:bodyDiv w:val="1"/>
      <w:marLeft w:val="0"/>
      <w:marRight w:val="0"/>
      <w:marTop w:val="0"/>
      <w:marBottom w:val="0"/>
      <w:divBdr>
        <w:top w:val="none" w:sz="0" w:space="0" w:color="auto"/>
        <w:left w:val="none" w:sz="0" w:space="0" w:color="auto"/>
        <w:bottom w:val="none" w:sz="0" w:space="0" w:color="auto"/>
        <w:right w:val="none" w:sz="0" w:space="0" w:color="auto"/>
      </w:divBdr>
    </w:div>
    <w:div w:id="503086778">
      <w:bodyDiv w:val="1"/>
      <w:marLeft w:val="0"/>
      <w:marRight w:val="0"/>
      <w:marTop w:val="0"/>
      <w:marBottom w:val="0"/>
      <w:divBdr>
        <w:top w:val="none" w:sz="0" w:space="0" w:color="auto"/>
        <w:left w:val="none" w:sz="0" w:space="0" w:color="auto"/>
        <w:bottom w:val="none" w:sz="0" w:space="0" w:color="auto"/>
        <w:right w:val="none" w:sz="0" w:space="0" w:color="auto"/>
      </w:divBdr>
    </w:div>
    <w:div w:id="503403187">
      <w:bodyDiv w:val="1"/>
      <w:marLeft w:val="0"/>
      <w:marRight w:val="0"/>
      <w:marTop w:val="0"/>
      <w:marBottom w:val="0"/>
      <w:divBdr>
        <w:top w:val="none" w:sz="0" w:space="0" w:color="auto"/>
        <w:left w:val="none" w:sz="0" w:space="0" w:color="auto"/>
        <w:bottom w:val="none" w:sz="0" w:space="0" w:color="auto"/>
        <w:right w:val="none" w:sz="0" w:space="0" w:color="auto"/>
      </w:divBdr>
    </w:div>
    <w:div w:id="503473864">
      <w:bodyDiv w:val="1"/>
      <w:marLeft w:val="0"/>
      <w:marRight w:val="0"/>
      <w:marTop w:val="0"/>
      <w:marBottom w:val="0"/>
      <w:divBdr>
        <w:top w:val="none" w:sz="0" w:space="0" w:color="auto"/>
        <w:left w:val="none" w:sz="0" w:space="0" w:color="auto"/>
        <w:bottom w:val="none" w:sz="0" w:space="0" w:color="auto"/>
        <w:right w:val="none" w:sz="0" w:space="0" w:color="auto"/>
      </w:divBdr>
    </w:div>
    <w:div w:id="503474430">
      <w:bodyDiv w:val="1"/>
      <w:marLeft w:val="0"/>
      <w:marRight w:val="0"/>
      <w:marTop w:val="0"/>
      <w:marBottom w:val="0"/>
      <w:divBdr>
        <w:top w:val="none" w:sz="0" w:space="0" w:color="auto"/>
        <w:left w:val="none" w:sz="0" w:space="0" w:color="auto"/>
        <w:bottom w:val="none" w:sz="0" w:space="0" w:color="auto"/>
        <w:right w:val="none" w:sz="0" w:space="0" w:color="auto"/>
      </w:divBdr>
    </w:div>
    <w:div w:id="503664816">
      <w:bodyDiv w:val="1"/>
      <w:marLeft w:val="0"/>
      <w:marRight w:val="0"/>
      <w:marTop w:val="0"/>
      <w:marBottom w:val="0"/>
      <w:divBdr>
        <w:top w:val="none" w:sz="0" w:space="0" w:color="auto"/>
        <w:left w:val="none" w:sz="0" w:space="0" w:color="auto"/>
        <w:bottom w:val="none" w:sz="0" w:space="0" w:color="auto"/>
        <w:right w:val="none" w:sz="0" w:space="0" w:color="auto"/>
      </w:divBdr>
    </w:div>
    <w:div w:id="504318800">
      <w:bodyDiv w:val="1"/>
      <w:marLeft w:val="0"/>
      <w:marRight w:val="0"/>
      <w:marTop w:val="0"/>
      <w:marBottom w:val="0"/>
      <w:divBdr>
        <w:top w:val="none" w:sz="0" w:space="0" w:color="auto"/>
        <w:left w:val="none" w:sz="0" w:space="0" w:color="auto"/>
        <w:bottom w:val="none" w:sz="0" w:space="0" w:color="auto"/>
        <w:right w:val="none" w:sz="0" w:space="0" w:color="auto"/>
      </w:divBdr>
    </w:div>
    <w:div w:id="504589615">
      <w:bodyDiv w:val="1"/>
      <w:marLeft w:val="0"/>
      <w:marRight w:val="0"/>
      <w:marTop w:val="0"/>
      <w:marBottom w:val="0"/>
      <w:divBdr>
        <w:top w:val="none" w:sz="0" w:space="0" w:color="auto"/>
        <w:left w:val="none" w:sz="0" w:space="0" w:color="auto"/>
        <w:bottom w:val="none" w:sz="0" w:space="0" w:color="auto"/>
        <w:right w:val="none" w:sz="0" w:space="0" w:color="auto"/>
      </w:divBdr>
    </w:div>
    <w:div w:id="504825309">
      <w:bodyDiv w:val="1"/>
      <w:marLeft w:val="0"/>
      <w:marRight w:val="0"/>
      <w:marTop w:val="0"/>
      <w:marBottom w:val="0"/>
      <w:divBdr>
        <w:top w:val="none" w:sz="0" w:space="0" w:color="auto"/>
        <w:left w:val="none" w:sz="0" w:space="0" w:color="auto"/>
        <w:bottom w:val="none" w:sz="0" w:space="0" w:color="auto"/>
        <w:right w:val="none" w:sz="0" w:space="0" w:color="auto"/>
      </w:divBdr>
    </w:div>
    <w:div w:id="504902535">
      <w:bodyDiv w:val="1"/>
      <w:marLeft w:val="0"/>
      <w:marRight w:val="0"/>
      <w:marTop w:val="0"/>
      <w:marBottom w:val="0"/>
      <w:divBdr>
        <w:top w:val="none" w:sz="0" w:space="0" w:color="auto"/>
        <w:left w:val="none" w:sz="0" w:space="0" w:color="auto"/>
        <w:bottom w:val="none" w:sz="0" w:space="0" w:color="auto"/>
        <w:right w:val="none" w:sz="0" w:space="0" w:color="auto"/>
      </w:divBdr>
    </w:div>
    <w:div w:id="504979454">
      <w:bodyDiv w:val="1"/>
      <w:marLeft w:val="0"/>
      <w:marRight w:val="0"/>
      <w:marTop w:val="0"/>
      <w:marBottom w:val="0"/>
      <w:divBdr>
        <w:top w:val="none" w:sz="0" w:space="0" w:color="auto"/>
        <w:left w:val="none" w:sz="0" w:space="0" w:color="auto"/>
        <w:bottom w:val="none" w:sz="0" w:space="0" w:color="auto"/>
        <w:right w:val="none" w:sz="0" w:space="0" w:color="auto"/>
      </w:divBdr>
    </w:div>
    <w:div w:id="505439797">
      <w:bodyDiv w:val="1"/>
      <w:marLeft w:val="0"/>
      <w:marRight w:val="0"/>
      <w:marTop w:val="0"/>
      <w:marBottom w:val="0"/>
      <w:divBdr>
        <w:top w:val="none" w:sz="0" w:space="0" w:color="auto"/>
        <w:left w:val="none" w:sz="0" w:space="0" w:color="auto"/>
        <w:bottom w:val="none" w:sz="0" w:space="0" w:color="auto"/>
        <w:right w:val="none" w:sz="0" w:space="0" w:color="auto"/>
      </w:divBdr>
    </w:div>
    <w:div w:id="505637011">
      <w:bodyDiv w:val="1"/>
      <w:marLeft w:val="0"/>
      <w:marRight w:val="0"/>
      <w:marTop w:val="0"/>
      <w:marBottom w:val="0"/>
      <w:divBdr>
        <w:top w:val="none" w:sz="0" w:space="0" w:color="auto"/>
        <w:left w:val="none" w:sz="0" w:space="0" w:color="auto"/>
        <w:bottom w:val="none" w:sz="0" w:space="0" w:color="auto"/>
        <w:right w:val="none" w:sz="0" w:space="0" w:color="auto"/>
      </w:divBdr>
    </w:div>
    <w:div w:id="505822676">
      <w:bodyDiv w:val="1"/>
      <w:marLeft w:val="0"/>
      <w:marRight w:val="0"/>
      <w:marTop w:val="0"/>
      <w:marBottom w:val="0"/>
      <w:divBdr>
        <w:top w:val="none" w:sz="0" w:space="0" w:color="auto"/>
        <w:left w:val="none" w:sz="0" w:space="0" w:color="auto"/>
        <w:bottom w:val="none" w:sz="0" w:space="0" w:color="auto"/>
        <w:right w:val="none" w:sz="0" w:space="0" w:color="auto"/>
      </w:divBdr>
    </w:div>
    <w:div w:id="506091695">
      <w:bodyDiv w:val="1"/>
      <w:marLeft w:val="0"/>
      <w:marRight w:val="0"/>
      <w:marTop w:val="0"/>
      <w:marBottom w:val="0"/>
      <w:divBdr>
        <w:top w:val="none" w:sz="0" w:space="0" w:color="auto"/>
        <w:left w:val="none" w:sz="0" w:space="0" w:color="auto"/>
        <w:bottom w:val="none" w:sz="0" w:space="0" w:color="auto"/>
        <w:right w:val="none" w:sz="0" w:space="0" w:color="auto"/>
      </w:divBdr>
    </w:div>
    <w:div w:id="507408411">
      <w:bodyDiv w:val="1"/>
      <w:marLeft w:val="0"/>
      <w:marRight w:val="0"/>
      <w:marTop w:val="0"/>
      <w:marBottom w:val="0"/>
      <w:divBdr>
        <w:top w:val="none" w:sz="0" w:space="0" w:color="auto"/>
        <w:left w:val="none" w:sz="0" w:space="0" w:color="auto"/>
        <w:bottom w:val="none" w:sz="0" w:space="0" w:color="auto"/>
        <w:right w:val="none" w:sz="0" w:space="0" w:color="auto"/>
      </w:divBdr>
    </w:div>
    <w:div w:id="507447539">
      <w:bodyDiv w:val="1"/>
      <w:marLeft w:val="0"/>
      <w:marRight w:val="0"/>
      <w:marTop w:val="0"/>
      <w:marBottom w:val="0"/>
      <w:divBdr>
        <w:top w:val="none" w:sz="0" w:space="0" w:color="auto"/>
        <w:left w:val="none" w:sz="0" w:space="0" w:color="auto"/>
        <w:bottom w:val="none" w:sz="0" w:space="0" w:color="auto"/>
        <w:right w:val="none" w:sz="0" w:space="0" w:color="auto"/>
      </w:divBdr>
    </w:div>
    <w:div w:id="507865208">
      <w:bodyDiv w:val="1"/>
      <w:marLeft w:val="0"/>
      <w:marRight w:val="0"/>
      <w:marTop w:val="0"/>
      <w:marBottom w:val="0"/>
      <w:divBdr>
        <w:top w:val="none" w:sz="0" w:space="0" w:color="auto"/>
        <w:left w:val="none" w:sz="0" w:space="0" w:color="auto"/>
        <w:bottom w:val="none" w:sz="0" w:space="0" w:color="auto"/>
        <w:right w:val="none" w:sz="0" w:space="0" w:color="auto"/>
      </w:divBdr>
    </w:div>
    <w:div w:id="508107080">
      <w:bodyDiv w:val="1"/>
      <w:marLeft w:val="0"/>
      <w:marRight w:val="0"/>
      <w:marTop w:val="0"/>
      <w:marBottom w:val="0"/>
      <w:divBdr>
        <w:top w:val="none" w:sz="0" w:space="0" w:color="auto"/>
        <w:left w:val="none" w:sz="0" w:space="0" w:color="auto"/>
        <w:bottom w:val="none" w:sz="0" w:space="0" w:color="auto"/>
        <w:right w:val="none" w:sz="0" w:space="0" w:color="auto"/>
      </w:divBdr>
    </w:div>
    <w:div w:id="509947668">
      <w:bodyDiv w:val="1"/>
      <w:marLeft w:val="0"/>
      <w:marRight w:val="0"/>
      <w:marTop w:val="0"/>
      <w:marBottom w:val="0"/>
      <w:divBdr>
        <w:top w:val="none" w:sz="0" w:space="0" w:color="auto"/>
        <w:left w:val="none" w:sz="0" w:space="0" w:color="auto"/>
        <w:bottom w:val="none" w:sz="0" w:space="0" w:color="auto"/>
        <w:right w:val="none" w:sz="0" w:space="0" w:color="auto"/>
      </w:divBdr>
    </w:div>
    <w:div w:id="510024757">
      <w:bodyDiv w:val="1"/>
      <w:marLeft w:val="0"/>
      <w:marRight w:val="0"/>
      <w:marTop w:val="0"/>
      <w:marBottom w:val="0"/>
      <w:divBdr>
        <w:top w:val="none" w:sz="0" w:space="0" w:color="auto"/>
        <w:left w:val="none" w:sz="0" w:space="0" w:color="auto"/>
        <w:bottom w:val="none" w:sz="0" w:space="0" w:color="auto"/>
        <w:right w:val="none" w:sz="0" w:space="0" w:color="auto"/>
      </w:divBdr>
    </w:div>
    <w:div w:id="510143502">
      <w:bodyDiv w:val="1"/>
      <w:marLeft w:val="0"/>
      <w:marRight w:val="0"/>
      <w:marTop w:val="0"/>
      <w:marBottom w:val="0"/>
      <w:divBdr>
        <w:top w:val="none" w:sz="0" w:space="0" w:color="auto"/>
        <w:left w:val="none" w:sz="0" w:space="0" w:color="auto"/>
        <w:bottom w:val="none" w:sz="0" w:space="0" w:color="auto"/>
        <w:right w:val="none" w:sz="0" w:space="0" w:color="auto"/>
      </w:divBdr>
    </w:div>
    <w:div w:id="510341148">
      <w:bodyDiv w:val="1"/>
      <w:marLeft w:val="0"/>
      <w:marRight w:val="0"/>
      <w:marTop w:val="0"/>
      <w:marBottom w:val="0"/>
      <w:divBdr>
        <w:top w:val="none" w:sz="0" w:space="0" w:color="auto"/>
        <w:left w:val="none" w:sz="0" w:space="0" w:color="auto"/>
        <w:bottom w:val="none" w:sz="0" w:space="0" w:color="auto"/>
        <w:right w:val="none" w:sz="0" w:space="0" w:color="auto"/>
      </w:divBdr>
    </w:div>
    <w:div w:id="510605728">
      <w:bodyDiv w:val="1"/>
      <w:marLeft w:val="0"/>
      <w:marRight w:val="0"/>
      <w:marTop w:val="0"/>
      <w:marBottom w:val="0"/>
      <w:divBdr>
        <w:top w:val="none" w:sz="0" w:space="0" w:color="auto"/>
        <w:left w:val="none" w:sz="0" w:space="0" w:color="auto"/>
        <w:bottom w:val="none" w:sz="0" w:space="0" w:color="auto"/>
        <w:right w:val="none" w:sz="0" w:space="0" w:color="auto"/>
      </w:divBdr>
    </w:div>
    <w:div w:id="510725095">
      <w:bodyDiv w:val="1"/>
      <w:marLeft w:val="0"/>
      <w:marRight w:val="0"/>
      <w:marTop w:val="0"/>
      <w:marBottom w:val="0"/>
      <w:divBdr>
        <w:top w:val="none" w:sz="0" w:space="0" w:color="auto"/>
        <w:left w:val="none" w:sz="0" w:space="0" w:color="auto"/>
        <w:bottom w:val="none" w:sz="0" w:space="0" w:color="auto"/>
        <w:right w:val="none" w:sz="0" w:space="0" w:color="auto"/>
      </w:divBdr>
    </w:div>
    <w:div w:id="511187664">
      <w:bodyDiv w:val="1"/>
      <w:marLeft w:val="0"/>
      <w:marRight w:val="0"/>
      <w:marTop w:val="0"/>
      <w:marBottom w:val="0"/>
      <w:divBdr>
        <w:top w:val="none" w:sz="0" w:space="0" w:color="auto"/>
        <w:left w:val="none" w:sz="0" w:space="0" w:color="auto"/>
        <w:bottom w:val="none" w:sz="0" w:space="0" w:color="auto"/>
        <w:right w:val="none" w:sz="0" w:space="0" w:color="auto"/>
      </w:divBdr>
    </w:div>
    <w:div w:id="511263580">
      <w:bodyDiv w:val="1"/>
      <w:marLeft w:val="0"/>
      <w:marRight w:val="0"/>
      <w:marTop w:val="0"/>
      <w:marBottom w:val="0"/>
      <w:divBdr>
        <w:top w:val="none" w:sz="0" w:space="0" w:color="auto"/>
        <w:left w:val="none" w:sz="0" w:space="0" w:color="auto"/>
        <w:bottom w:val="none" w:sz="0" w:space="0" w:color="auto"/>
        <w:right w:val="none" w:sz="0" w:space="0" w:color="auto"/>
      </w:divBdr>
    </w:div>
    <w:div w:id="514000688">
      <w:bodyDiv w:val="1"/>
      <w:marLeft w:val="0"/>
      <w:marRight w:val="0"/>
      <w:marTop w:val="0"/>
      <w:marBottom w:val="0"/>
      <w:divBdr>
        <w:top w:val="none" w:sz="0" w:space="0" w:color="auto"/>
        <w:left w:val="none" w:sz="0" w:space="0" w:color="auto"/>
        <w:bottom w:val="none" w:sz="0" w:space="0" w:color="auto"/>
        <w:right w:val="none" w:sz="0" w:space="0" w:color="auto"/>
      </w:divBdr>
    </w:div>
    <w:div w:id="514274930">
      <w:bodyDiv w:val="1"/>
      <w:marLeft w:val="0"/>
      <w:marRight w:val="0"/>
      <w:marTop w:val="0"/>
      <w:marBottom w:val="0"/>
      <w:divBdr>
        <w:top w:val="none" w:sz="0" w:space="0" w:color="auto"/>
        <w:left w:val="none" w:sz="0" w:space="0" w:color="auto"/>
        <w:bottom w:val="none" w:sz="0" w:space="0" w:color="auto"/>
        <w:right w:val="none" w:sz="0" w:space="0" w:color="auto"/>
      </w:divBdr>
    </w:div>
    <w:div w:id="514463029">
      <w:bodyDiv w:val="1"/>
      <w:marLeft w:val="0"/>
      <w:marRight w:val="0"/>
      <w:marTop w:val="0"/>
      <w:marBottom w:val="0"/>
      <w:divBdr>
        <w:top w:val="none" w:sz="0" w:space="0" w:color="auto"/>
        <w:left w:val="none" w:sz="0" w:space="0" w:color="auto"/>
        <w:bottom w:val="none" w:sz="0" w:space="0" w:color="auto"/>
        <w:right w:val="none" w:sz="0" w:space="0" w:color="auto"/>
      </w:divBdr>
    </w:div>
    <w:div w:id="515079671">
      <w:bodyDiv w:val="1"/>
      <w:marLeft w:val="0"/>
      <w:marRight w:val="0"/>
      <w:marTop w:val="0"/>
      <w:marBottom w:val="0"/>
      <w:divBdr>
        <w:top w:val="none" w:sz="0" w:space="0" w:color="auto"/>
        <w:left w:val="none" w:sz="0" w:space="0" w:color="auto"/>
        <w:bottom w:val="none" w:sz="0" w:space="0" w:color="auto"/>
        <w:right w:val="none" w:sz="0" w:space="0" w:color="auto"/>
      </w:divBdr>
    </w:div>
    <w:div w:id="515731132">
      <w:bodyDiv w:val="1"/>
      <w:marLeft w:val="0"/>
      <w:marRight w:val="0"/>
      <w:marTop w:val="0"/>
      <w:marBottom w:val="0"/>
      <w:divBdr>
        <w:top w:val="none" w:sz="0" w:space="0" w:color="auto"/>
        <w:left w:val="none" w:sz="0" w:space="0" w:color="auto"/>
        <w:bottom w:val="none" w:sz="0" w:space="0" w:color="auto"/>
        <w:right w:val="none" w:sz="0" w:space="0" w:color="auto"/>
      </w:divBdr>
    </w:div>
    <w:div w:id="515778407">
      <w:bodyDiv w:val="1"/>
      <w:marLeft w:val="0"/>
      <w:marRight w:val="0"/>
      <w:marTop w:val="0"/>
      <w:marBottom w:val="0"/>
      <w:divBdr>
        <w:top w:val="none" w:sz="0" w:space="0" w:color="auto"/>
        <w:left w:val="none" w:sz="0" w:space="0" w:color="auto"/>
        <w:bottom w:val="none" w:sz="0" w:space="0" w:color="auto"/>
        <w:right w:val="none" w:sz="0" w:space="0" w:color="auto"/>
      </w:divBdr>
    </w:div>
    <w:div w:id="516120519">
      <w:bodyDiv w:val="1"/>
      <w:marLeft w:val="0"/>
      <w:marRight w:val="0"/>
      <w:marTop w:val="0"/>
      <w:marBottom w:val="0"/>
      <w:divBdr>
        <w:top w:val="none" w:sz="0" w:space="0" w:color="auto"/>
        <w:left w:val="none" w:sz="0" w:space="0" w:color="auto"/>
        <w:bottom w:val="none" w:sz="0" w:space="0" w:color="auto"/>
        <w:right w:val="none" w:sz="0" w:space="0" w:color="auto"/>
      </w:divBdr>
    </w:div>
    <w:div w:id="516427372">
      <w:bodyDiv w:val="1"/>
      <w:marLeft w:val="0"/>
      <w:marRight w:val="0"/>
      <w:marTop w:val="0"/>
      <w:marBottom w:val="0"/>
      <w:divBdr>
        <w:top w:val="none" w:sz="0" w:space="0" w:color="auto"/>
        <w:left w:val="none" w:sz="0" w:space="0" w:color="auto"/>
        <w:bottom w:val="none" w:sz="0" w:space="0" w:color="auto"/>
        <w:right w:val="none" w:sz="0" w:space="0" w:color="auto"/>
      </w:divBdr>
    </w:div>
    <w:div w:id="516966086">
      <w:bodyDiv w:val="1"/>
      <w:marLeft w:val="0"/>
      <w:marRight w:val="0"/>
      <w:marTop w:val="0"/>
      <w:marBottom w:val="0"/>
      <w:divBdr>
        <w:top w:val="none" w:sz="0" w:space="0" w:color="auto"/>
        <w:left w:val="none" w:sz="0" w:space="0" w:color="auto"/>
        <w:bottom w:val="none" w:sz="0" w:space="0" w:color="auto"/>
        <w:right w:val="none" w:sz="0" w:space="0" w:color="auto"/>
      </w:divBdr>
    </w:div>
    <w:div w:id="517624584">
      <w:bodyDiv w:val="1"/>
      <w:marLeft w:val="0"/>
      <w:marRight w:val="0"/>
      <w:marTop w:val="0"/>
      <w:marBottom w:val="0"/>
      <w:divBdr>
        <w:top w:val="none" w:sz="0" w:space="0" w:color="auto"/>
        <w:left w:val="none" w:sz="0" w:space="0" w:color="auto"/>
        <w:bottom w:val="none" w:sz="0" w:space="0" w:color="auto"/>
        <w:right w:val="none" w:sz="0" w:space="0" w:color="auto"/>
      </w:divBdr>
    </w:div>
    <w:div w:id="518743141">
      <w:bodyDiv w:val="1"/>
      <w:marLeft w:val="0"/>
      <w:marRight w:val="0"/>
      <w:marTop w:val="0"/>
      <w:marBottom w:val="0"/>
      <w:divBdr>
        <w:top w:val="none" w:sz="0" w:space="0" w:color="auto"/>
        <w:left w:val="none" w:sz="0" w:space="0" w:color="auto"/>
        <w:bottom w:val="none" w:sz="0" w:space="0" w:color="auto"/>
        <w:right w:val="none" w:sz="0" w:space="0" w:color="auto"/>
      </w:divBdr>
    </w:div>
    <w:div w:id="519779020">
      <w:bodyDiv w:val="1"/>
      <w:marLeft w:val="0"/>
      <w:marRight w:val="0"/>
      <w:marTop w:val="0"/>
      <w:marBottom w:val="0"/>
      <w:divBdr>
        <w:top w:val="none" w:sz="0" w:space="0" w:color="auto"/>
        <w:left w:val="none" w:sz="0" w:space="0" w:color="auto"/>
        <w:bottom w:val="none" w:sz="0" w:space="0" w:color="auto"/>
        <w:right w:val="none" w:sz="0" w:space="0" w:color="auto"/>
      </w:divBdr>
    </w:div>
    <w:div w:id="520240161">
      <w:bodyDiv w:val="1"/>
      <w:marLeft w:val="0"/>
      <w:marRight w:val="0"/>
      <w:marTop w:val="0"/>
      <w:marBottom w:val="0"/>
      <w:divBdr>
        <w:top w:val="none" w:sz="0" w:space="0" w:color="auto"/>
        <w:left w:val="none" w:sz="0" w:space="0" w:color="auto"/>
        <w:bottom w:val="none" w:sz="0" w:space="0" w:color="auto"/>
        <w:right w:val="none" w:sz="0" w:space="0" w:color="auto"/>
      </w:divBdr>
    </w:div>
    <w:div w:id="521939158">
      <w:bodyDiv w:val="1"/>
      <w:marLeft w:val="0"/>
      <w:marRight w:val="0"/>
      <w:marTop w:val="0"/>
      <w:marBottom w:val="0"/>
      <w:divBdr>
        <w:top w:val="none" w:sz="0" w:space="0" w:color="auto"/>
        <w:left w:val="none" w:sz="0" w:space="0" w:color="auto"/>
        <w:bottom w:val="none" w:sz="0" w:space="0" w:color="auto"/>
        <w:right w:val="none" w:sz="0" w:space="0" w:color="auto"/>
      </w:divBdr>
    </w:div>
    <w:div w:id="522281712">
      <w:bodyDiv w:val="1"/>
      <w:marLeft w:val="0"/>
      <w:marRight w:val="0"/>
      <w:marTop w:val="0"/>
      <w:marBottom w:val="0"/>
      <w:divBdr>
        <w:top w:val="none" w:sz="0" w:space="0" w:color="auto"/>
        <w:left w:val="none" w:sz="0" w:space="0" w:color="auto"/>
        <w:bottom w:val="none" w:sz="0" w:space="0" w:color="auto"/>
        <w:right w:val="none" w:sz="0" w:space="0" w:color="auto"/>
      </w:divBdr>
    </w:div>
    <w:div w:id="522328811">
      <w:bodyDiv w:val="1"/>
      <w:marLeft w:val="0"/>
      <w:marRight w:val="0"/>
      <w:marTop w:val="0"/>
      <w:marBottom w:val="0"/>
      <w:divBdr>
        <w:top w:val="none" w:sz="0" w:space="0" w:color="auto"/>
        <w:left w:val="none" w:sz="0" w:space="0" w:color="auto"/>
        <w:bottom w:val="none" w:sz="0" w:space="0" w:color="auto"/>
        <w:right w:val="none" w:sz="0" w:space="0" w:color="auto"/>
      </w:divBdr>
    </w:div>
    <w:div w:id="523176620">
      <w:bodyDiv w:val="1"/>
      <w:marLeft w:val="0"/>
      <w:marRight w:val="0"/>
      <w:marTop w:val="0"/>
      <w:marBottom w:val="0"/>
      <w:divBdr>
        <w:top w:val="none" w:sz="0" w:space="0" w:color="auto"/>
        <w:left w:val="none" w:sz="0" w:space="0" w:color="auto"/>
        <w:bottom w:val="none" w:sz="0" w:space="0" w:color="auto"/>
        <w:right w:val="none" w:sz="0" w:space="0" w:color="auto"/>
      </w:divBdr>
    </w:div>
    <w:div w:id="523442764">
      <w:bodyDiv w:val="1"/>
      <w:marLeft w:val="0"/>
      <w:marRight w:val="0"/>
      <w:marTop w:val="0"/>
      <w:marBottom w:val="0"/>
      <w:divBdr>
        <w:top w:val="none" w:sz="0" w:space="0" w:color="auto"/>
        <w:left w:val="none" w:sz="0" w:space="0" w:color="auto"/>
        <w:bottom w:val="none" w:sz="0" w:space="0" w:color="auto"/>
        <w:right w:val="none" w:sz="0" w:space="0" w:color="auto"/>
      </w:divBdr>
    </w:div>
    <w:div w:id="523905022">
      <w:bodyDiv w:val="1"/>
      <w:marLeft w:val="0"/>
      <w:marRight w:val="0"/>
      <w:marTop w:val="0"/>
      <w:marBottom w:val="0"/>
      <w:divBdr>
        <w:top w:val="none" w:sz="0" w:space="0" w:color="auto"/>
        <w:left w:val="none" w:sz="0" w:space="0" w:color="auto"/>
        <w:bottom w:val="none" w:sz="0" w:space="0" w:color="auto"/>
        <w:right w:val="none" w:sz="0" w:space="0" w:color="auto"/>
      </w:divBdr>
    </w:div>
    <w:div w:id="524097676">
      <w:bodyDiv w:val="1"/>
      <w:marLeft w:val="0"/>
      <w:marRight w:val="0"/>
      <w:marTop w:val="0"/>
      <w:marBottom w:val="0"/>
      <w:divBdr>
        <w:top w:val="none" w:sz="0" w:space="0" w:color="auto"/>
        <w:left w:val="none" w:sz="0" w:space="0" w:color="auto"/>
        <w:bottom w:val="none" w:sz="0" w:space="0" w:color="auto"/>
        <w:right w:val="none" w:sz="0" w:space="0" w:color="auto"/>
      </w:divBdr>
    </w:div>
    <w:div w:id="524252002">
      <w:bodyDiv w:val="1"/>
      <w:marLeft w:val="0"/>
      <w:marRight w:val="0"/>
      <w:marTop w:val="0"/>
      <w:marBottom w:val="0"/>
      <w:divBdr>
        <w:top w:val="none" w:sz="0" w:space="0" w:color="auto"/>
        <w:left w:val="none" w:sz="0" w:space="0" w:color="auto"/>
        <w:bottom w:val="none" w:sz="0" w:space="0" w:color="auto"/>
        <w:right w:val="none" w:sz="0" w:space="0" w:color="auto"/>
      </w:divBdr>
    </w:div>
    <w:div w:id="524947403">
      <w:bodyDiv w:val="1"/>
      <w:marLeft w:val="0"/>
      <w:marRight w:val="0"/>
      <w:marTop w:val="0"/>
      <w:marBottom w:val="0"/>
      <w:divBdr>
        <w:top w:val="none" w:sz="0" w:space="0" w:color="auto"/>
        <w:left w:val="none" w:sz="0" w:space="0" w:color="auto"/>
        <w:bottom w:val="none" w:sz="0" w:space="0" w:color="auto"/>
        <w:right w:val="none" w:sz="0" w:space="0" w:color="auto"/>
      </w:divBdr>
    </w:div>
    <w:div w:id="525680797">
      <w:bodyDiv w:val="1"/>
      <w:marLeft w:val="0"/>
      <w:marRight w:val="0"/>
      <w:marTop w:val="0"/>
      <w:marBottom w:val="0"/>
      <w:divBdr>
        <w:top w:val="none" w:sz="0" w:space="0" w:color="auto"/>
        <w:left w:val="none" w:sz="0" w:space="0" w:color="auto"/>
        <w:bottom w:val="none" w:sz="0" w:space="0" w:color="auto"/>
        <w:right w:val="none" w:sz="0" w:space="0" w:color="auto"/>
      </w:divBdr>
    </w:div>
    <w:div w:id="526064665">
      <w:bodyDiv w:val="1"/>
      <w:marLeft w:val="0"/>
      <w:marRight w:val="0"/>
      <w:marTop w:val="0"/>
      <w:marBottom w:val="0"/>
      <w:divBdr>
        <w:top w:val="none" w:sz="0" w:space="0" w:color="auto"/>
        <w:left w:val="none" w:sz="0" w:space="0" w:color="auto"/>
        <w:bottom w:val="none" w:sz="0" w:space="0" w:color="auto"/>
        <w:right w:val="none" w:sz="0" w:space="0" w:color="auto"/>
      </w:divBdr>
    </w:div>
    <w:div w:id="526866272">
      <w:bodyDiv w:val="1"/>
      <w:marLeft w:val="0"/>
      <w:marRight w:val="0"/>
      <w:marTop w:val="0"/>
      <w:marBottom w:val="0"/>
      <w:divBdr>
        <w:top w:val="none" w:sz="0" w:space="0" w:color="auto"/>
        <w:left w:val="none" w:sz="0" w:space="0" w:color="auto"/>
        <w:bottom w:val="none" w:sz="0" w:space="0" w:color="auto"/>
        <w:right w:val="none" w:sz="0" w:space="0" w:color="auto"/>
      </w:divBdr>
    </w:div>
    <w:div w:id="526914441">
      <w:bodyDiv w:val="1"/>
      <w:marLeft w:val="0"/>
      <w:marRight w:val="0"/>
      <w:marTop w:val="0"/>
      <w:marBottom w:val="0"/>
      <w:divBdr>
        <w:top w:val="none" w:sz="0" w:space="0" w:color="auto"/>
        <w:left w:val="none" w:sz="0" w:space="0" w:color="auto"/>
        <w:bottom w:val="none" w:sz="0" w:space="0" w:color="auto"/>
        <w:right w:val="none" w:sz="0" w:space="0" w:color="auto"/>
      </w:divBdr>
    </w:div>
    <w:div w:id="527840602">
      <w:bodyDiv w:val="1"/>
      <w:marLeft w:val="0"/>
      <w:marRight w:val="0"/>
      <w:marTop w:val="0"/>
      <w:marBottom w:val="0"/>
      <w:divBdr>
        <w:top w:val="none" w:sz="0" w:space="0" w:color="auto"/>
        <w:left w:val="none" w:sz="0" w:space="0" w:color="auto"/>
        <w:bottom w:val="none" w:sz="0" w:space="0" w:color="auto"/>
        <w:right w:val="none" w:sz="0" w:space="0" w:color="auto"/>
      </w:divBdr>
    </w:div>
    <w:div w:id="528184020">
      <w:bodyDiv w:val="1"/>
      <w:marLeft w:val="0"/>
      <w:marRight w:val="0"/>
      <w:marTop w:val="0"/>
      <w:marBottom w:val="0"/>
      <w:divBdr>
        <w:top w:val="none" w:sz="0" w:space="0" w:color="auto"/>
        <w:left w:val="none" w:sz="0" w:space="0" w:color="auto"/>
        <w:bottom w:val="none" w:sz="0" w:space="0" w:color="auto"/>
        <w:right w:val="none" w:sz="0" w:space="0" w:color="auto"/>
      </w:divBdr>
    </w:div>
    <w:div w:id="528223603">
      <w:bodyDiv w:val="1"/>
      <w:marLeft w:val="0"/>
      <w:marRight w:val="0"/>
      <w:marTop w:val="0"/>
      <w:marBottom w:val="0"/>
      <w:divBdr>
        <w:top w:val="none" w:sz="0" w:space="0" w:color="auto"/>
        <w:left w:val="none" w:sz="0" w:space="0" w:color="auto"/>
        <w:bottom w:val="none" w:sz="0" w:space="0" w:color="auto"/>
        <w:right w:val="none" w:sz="0" w:space="0" w:color="auto"/>
      </w:divBdr>
    </w:div>
    <w:div w:id="529269414">
      <w:bodyDiv w:val="1"/>
      <w:marLeft w:val="0"/>
      <w:marRight w:val="0"/>
      <w:marTop w:val="0"/>
      <w:marBottom w:val="0"/>
      <w:divBdr>
        <w:top w:val="none" w:sz="0" w:space="0" w:color="auto"/>
        <w:left w:val="none" w:sz="0" w:space="0" w:color="auto"/>
        <w:bottom w:val="none" w:sz="0" w:space="0" w:color="auto"/>
        <w:right w:val="none" w:sz="0" w:space="0" w:color="auto"/>
      </w:divBdr>
    </w:div>
    <w:div w:id="529343077">
      <w:bodyDiv w:val="1"/>
      <w:marLeft w:val="0"/>
      <w:marRight w:val="0"/>
      <w:marTop w:val="0"/>
      <w:marBottom w:val="0"/>
      <w:divBdr>
        <w:top w:val="none" w:sz="0" w:space="0" w:color="auto"/>
        <w:left w:val="none" w:sz="0" w:space="0" w:color="auto"/>
        <w:bottom w:val="none" w:sz="0" w:space="0" w:color="auto"/>
        <w:right w:val="none" w:sz="0" w:space="0" w:color="auto"/>
      </w:divBdr>
    </w:div>
    <w:div w:id="529993203">
      <w:bodyDiv w:val="1"/>
      <w:marLeft w:val="0"/>
      <w:marRight w:val="0"/>
      <w:marTop w:val="0"/>
      <w:marBottom w:val="0"/>
      <w:divBdr>
        <w:top w:val="none" w:sz="0" w:space="0" w:color="auto"/>
        <w:left w:val="none" w:sz="0" w:space="0" w:color="auto"/>
        <w:bottom w:val="none" w:sz="0" w:space="0" w:color="auto"/>
        <w:right w:val="none" w:sz="0" w:space="0" w:color="auto"/>
      </w:divBdr>
    </w:div>
    <w:div w:id="529994305">
      <w:bodyDiv w:val="1"/>
      <w:marLeft w:val="0"/>
      <w:marRight w:val="0"/>
      <w:marTop w:val="0"/>
      <w:marBottom w:val="0"/>
      <w:divBdr>
        <w:top w:val="none" w:sz="0" w:space="0" w:color="auto"/>
        <w:left w:val="none" w:sz="0" w:space="0" w:color="auto"/>
        <w:bottom w:val="none" w:sz="0" w:space="0" w:color="auto"/>
        <w:right w:val="none" w:sz="0" w:space="0" w:color="auto"/>
      </w:divBdr>
    </w:div>
    <w:div w:id="530146204">
      <w:bodyDiv w:val="1"/>
      <w:marLeft w:val="0"/>
      <w:marRight w:val="0"/>
      <w:marTop w:val="0"/>
      <w:marBottom w:val="0"/>
      <w:divBdr>
        <w:top w:val="none" w:sz="0" w:space="0" w:color="auto"/>
        <w:left w:val="none" w:sz="0" w:space="0" w:color="auto"/>
        <w:bottom w:val="none" w:sz="0" w:space="0" w:color="auto"/>
        <w:right w:val="none" w:sz="0" w:space="0" w:color="auto"/>
      </w:divBdr>
    </w:div>
    <w:div w:id="530187859">
      <w:bodyDiv w:val="1"/>
      <w:marLeft w:val="0"/>
      <w:marRight w:val="0"/>
      <w:marTop w:val="0"/>
      <w:marBottom w:val="0"/>
      <w:divBdr>
        <w:top w:val="none" w:sz="0" w:space="0" w:color="auto"/>
        <w:left w:val="none" w:sz="0" w:space="0" w:color="auto"/>
        <w:bottom w:val="none" w:sz="0" w:space="0" w:color="auto"/>
        <w:right w:val="none" w:sz="0" w:space="0" w:color="auto"/>
      </w:divBdr>
    </w:div>
    <w:div w:id="530218851">
      <w:bodyDiv w:val="1"/>
      <w:marLeft w:val="0"/>
      <w:marRight w:val="0"/>
      <w:marTop w:val="0"/>
      <w:marBottom w:val="0"/>
      <w:divBdr>
        <w:top w:val="none" w:sz="0" w:space="0" w:color="auto"/>
        <w:left w:val="none" w:sz="0" w:space="0" w:color="auto"/>
        <w:bottom w:val="none" w:sz="0" w:space="0" w:color="auto"/>
        <w:right w:val="none" w:sz="0" w:space="0" w:color="auto"/>
      </w:divBdr>
    </w:div>
    <w:div w:id="531068792">
      <w:bodyDiv w:val="1"/>
      <w:marLeft w:val="0"/>
      <w:marRight w:val="0"/>
      <w:marTop w:val="0"/>
      <w:marBottom w:val="0"/>
      <w:divBdr>
        <w:top w:val="none" w:sz="0" w:space="0" w:color="auto"/>
        <w:left w:val="none" w:sz="0" w:space="0" w:color="auto"/>
        <w:bottom w:val="none" w:sz="0" w:space="0" w:color="auto"/>
        <w:right w:val="none" w:sz="0" w:space="0" w:color="auto"/>
      </w:divBdr>
    </w:div>
    <w:div w:id="531841961">
      <w:bodyDiv w:val="1"/>
      <w:marLeft w:val="0"/>
      <w:marRight w:val="0"/>
      <w:marTop w:val="0"/>
      <w:marBottom w:val="0"/>
      <w:divBdr>
        <w:top w:val="none" w:sz="0" w:space="0" w:color="auto"/>
        <w:left w:val="none" w:sz="0" w:space="0" w:color="auto"/>
        <w:bottom w:val="none" w:sz="0" w:space="0" w:color="auto"/>
        <w:right w:val="none" w:sz="0" w:space="0" w:color="auto"/>
      </w:divBdr>
    </w:div>
    <w:div w:id="531919436">
      <w:bodyDiv w:val="1"/>
      <w:marLeft w:val="0"/>
      <w:marRight w:val="0"/>
      <w:marTop w:val="0"/>
      <w:marBottom w:val="0"/>
      <w:divBdr>
        <w:top w:val="none" w:sz="0" w:space="0" w:color="auto"/>
        <w:left w:val="none" w:sz="0" w:space="0" w:color="auto"/>
        <w:bottom w:val="none" w:sz="0" w:space="0" w:color="auto"/>
        <w:right w:val="none" w:sz="0" w:space="0" w:color="auto"/>
      </w:divBdr>
    </w:div>
    <w:div w:id="532235596">
      <w:bodyDiv w:val="1"/>
      <w:marLeft w:val="0"/>
      <w:marRight w:val="0"/>
      <w:marTop w:val="0"/>
      <w:marBottom w:val="0"/>
      <w:divBdr>
        <w:top w:val="none" w:sz="0" w:space="0" w:color="auto"/>
        <w:left w:val="none" w:sz="0" w:space="0" w:color="auto"/>
        <w:bottom w:val="none" w:sz="0" w:space="0" w:color="auto"/>
        <w:right w:val="none" w:sz="0" w:space="0" w:color="auto"/>
      </w:divBdr>
    </w:div>
    <w:div w:id="533466683">
      <w:bodyDiv w:val="1"/>
      <w:marLeft w:val="0"/>
      <w:marRight w:val="0"/>
      <w:marTop w:val="0"/>
      <w:marBottom w:val="0"/>
      <w:divBdr>
        <w:top w:val="none" w:sz="0" w:space="0" w:color="auto"/>
        <w:left w:val="none" w:sz="0" w:space="0" w:color="auto"/>
        <w:bottom w:val="none" w:sz="0" w:space="0" w:color="auto"/>
        <w:right w:val="none" w:sz="0" w:space="0" w:color="auto"/>
      </w:divBdr>
    </w:div>
    <w:div w:id="533616310">
      <w:bodyDiv w:val="1"/>
      <w:marLeft w:val="0"/>
      <w:marRight w:val="0"/>
      <w:marTop w:val="0"/>
      <w:marBottom w:val="0"/>
      <w:divBdr>
        <w:top w:val="none" w:sz="0" w:space="0" w:color="auto"/>
        <w:left w:val="none" w:sz="0" w:space="0" w:color="auto"/>
        <w:bottom w:val="none" w:sz="0" w:space="0" w:color="auto"/>
        <w:right w:val="none" w:sz="0" w:space="0" w:color="auto"/>
      </w:divBdr>
    </w:div>
    <w:div w:id="534193050">
      <w:bodyDiv w:val="1"/>
      <w:marLeft w:val="0"/>
      <w:marRight w:val="0"/>
      <w:marTop w:val="0"/>
      <w:marBottom w:val="0"/>
      <w:divBdr>
        <w:top w:val="none" w:sz="0" w:space="0" w:color="auto"/>
        <w:left w:val="none" w:sz="0" w:space="0" w:color="auto"/>
        <w:bottom w:val="none" w:sz="0" w:space="0" w:color="auto"/>
        <w:right w:val="none" w:sz="0" w:space="0" w:color="auto"/>
      </w:divBdr>
    </w:div>
    <w:div w:id="534276118">
      <w:bodyDiv w:val="1"/>
      <w:marLeft w:val="0"/>
      <w:marRight w:val="0"/>
      <w:marTop w:val="0"/>
      <w:marBottom w:val="0"/>
      <w:divBdr>
        <w:top w:val="none" w:sz="0" w:space="0" w:color="auto"/>
        <w:left w:val="none" w:sz="0" w:space="0" w:color="auto"/>
        <w:bottom w:val="none" w:sz="0" w:space="0" w:color="auto"/>
        <w:right w:val="none" w:sz="0" w:space="0" w:color="auto"/>
      </w:divBdr>
    </w:div>
    <w:div w:id="534779243">
      <w:bodyDiv w:val="1"/>
      <w:marLeft w:val="0"/>
      <w:marRight w:val="0"/>
      <w:marTop w:val="0"/>
      <w:marBottom w:val="0"/>
      <w:divBdr>
        <w:top w:val="none" w:sz="0" w:space="0" w:color="auto"/>
        <w:left w:val="none" w:sz="0" w:space="0" w:color="auto"/>
        <w:bottom w:val="none" w:sz="0" w:space="0" w:color="auto"/>
        <w:right w:val="none" w:sz="0" w:space="0" w:color="auto"/>
      </w:divBdr>
    </w:div>
    <w:div w:id="534928202">
      <w:bodyDiv w:val="1"/>
      <w:marLeft w:val="0"/>
      <w:marRight w:val="0"/>
      <w:marTop w:val="0"/>
      <w:marBottom w:val="0"/>
      <w:divBdr>
        <w:top w:val="none" w:sz="0" w:space="0" w:color="auto"/>
        <w:left w:val="none" w:sz="0" w:space="0" w:color="auto"/>
        <w:bottom w:val="none" w:sz="0" w:space="0" w:color="auto"/>
        <w:right w:val="none" w:sz="0" w:space="0" w:color="auto"/>
      </w:divBdr>
    </w:div>
    <w:div w:id="535967546">
      <w:bodyDiv w:val="1"/>
      <w:marLeft w:val="0"/>
      <w:marRight w:val="0"/>
      <w:marTop w:val="0"/>
      <w:marBottom w:val="0"/>
      <w:divBdr>
        <w:top w:val="none" w:sz="0" w:space="0" w:color="auto"/>
        <w:left w:val="none" w:sz="0" w:space="0" w:color="auto"/>
        <w:bottom w:val="none" w:sz="0" w:space="0" w:color="auto"/>
        <w:right w:val="none" w:sz="0" w:space="0" w:color="auto"/>
      </w:divBdr>
    </w:div>
    <w:div w:id="536041137">
      <w:bodyDiv w:val="1"/>
      <w:marLeft w:val="0"/>
      <w:marRight w:val="0"/>
      <w:marTop w:val="0"/>
      <w:marBottom w:val="0"/>
      <w:divBdr>
        <w:top w:val="none" w:sz="0" w:space="0" w:color="auto"/>
        <w:left w:val="none" w:sz="0" w:space="0" w:color="auto"/>
        <w:bottom w:val="none" w:sz="0" w:space="0" w:color="auto"/>
        <w:right w:val="none" w:sz="0" w:space="0" w:color="auto"/>
      </w:divBdr>
    </w:div>
    <w:div w:id="536551786">
      <w:bodyDiv w:val="1"/>
      <w:marLeft w:val="0"/>
      <w:marRight w:val="0"/>
      <w:marTop w:val="0"/>
      <w:marBottom w:val="0"/>
      <w:divBdr>
        <w:top w:val="none" w:sz="0" w:space="0" w:color="auto"/>
        <w:left w:val="none" w:sz="0" w:space="0" w:color="auto"/>
        <w:bottom w:val="none" w:sz="0" w:space="0" w:color="auto"/>
        <w:right w:val="none" w:sz="0" w:space="0" w:color="auto"/>
      </w:divBdr>
    </w:div>
    <w:div w:id="536629634">
      <w:bodyDiv w:val="1"/>
      <w:marLeft w:val="0"/>
      <w:marRight w:val="0"/>
      <w:marTop w:val="0"/>
      <w:marBottom w:val="0"/>
      <w:divBdr>
        <w:top w:val="none" w:sz="0" w:space="0" w:color="auto"/>
        <w:left w:val="none" w:sz="0" w:space="0" w:color="auto"/>
        <w:bottom w:val="none" w:sz="0" w:space="0" w:color="auto"/>
        <w:right w:val="none" w:sz="0" w:space="0" w:color="auto"/>
      </w:divBdr>
    </w:div>
    <w:div w:id="537083032">
      <w:bodyDiv w:val="1"/>
      <w:marLeft w:val="0"/>
      <w:marRight w:val="0"/>
      <w:marTop w:val="0"/>
      <w:marBottom w:val="0"/>
      <w:divBdr>
        <w:top w:val="none" w:sz="0" w:space="0" w:color="auto"/>
        <w:left w:val="none" w:sz="0" w:space="0" w:color="auto"/>
        <w:bottom w:val="none" w:sz="0" w:space="0" w:color="auto"/>
        <w:right w:val="none" w:sz="0" w:space="0" w:color="auto"/>
      </w:divBdr>
    </w:div>
    <w:div w:id="537083536">
      <w:bodyDiv w:val="1"/>
      <w:marLeft w:val="0"/>
      <w:marRight w:val="0"/>
      <w:marTop w:val="0"/>
      <w:marBottom w:val="0"/>
      <w:divBdr>
        <w:top w:val="none" w:sz="0" w:space="0" w:color="auto"/>
        <w:left w:val="none" w:sz="0" w:space="0" w:color="auto"/>
        <w:bottom w:val="none" w:sz="0" w:space="0" w:color="auto"/>
        <w:right w:val="none" w:sz="0" w:space="0" w:color="auto"/>
      </w:divBdr>
    </w:div>
    <w:div w:id="537427304">
      <w:bodyDiv w:val="1"/>
      <w:marLeft w:val="0"/>
      <w:marRight w:val="0"/>
      <w:marTop w:val="0"/>
      <w:marBottom w:val="0"/>
      <w:divBdr>
        <w:top w:val="none" w:sz="0" w:space="0" w:color="auto"/>
        <w:left w:val="none" w:sz="0" w:space="0" w:color="auto"/>
        <w:bottom w:val="none" w:sz="0" w:space="0" w:color="auto"/>
        <w:right w:val="none" w:sz="0" w:space="0" w:color="auto"/>
      </w:divBdr>
    </w:div>
    <w:div w:id="538274947">
      <w:bodyDiv w:val="1"/>
      <w:marLeft w:val="0"/>
      <w:marRight w:val="0"/>
      <w:marTop w:val="0"/>
      <w:marBottom w:val="0"/>
      <w:divBdr>
        <w:top w:val="none" w:sz="0" w:space="0" w:color="auto"/>
        <w:left w:val="none" w:sz="0" w:space="0" w:color="auto"/>
        <w:bottom w:val="none" w:sz="0" w:space="0" w:color="auto"/>
        <w:right w:val="none" w:sz="0" w:space="0" w:color="auto"/>
      </w:divBdr>
    </w:div>
    <w:div w:id="539318106">
      <w:bodyDiv w:val="1"/>
      <w:marLeft w:val="0"/>
      <w:marRight w:val="0"/>
      <w:marTop w:val="0"/>
      <w:marBottom w:val="0"/>
      <w:divBdr>
        <w:top w:val="none" w:sz="0" w:space="0" w:color="auto"/>
        <w:left w:val="none" w:sz="0" w:space="0" w:color="auto"/>
        <w:bottom w:val="none" w:sz="0" w:space="0" w:color="auto"/>
        <w:right w:val="none" w:sz="0" w:space="0" w:color="auto"/>
      </w:divBdr>
    </w:div>
    <w:div w:id="540478872">
      <w:bodyDiv w:val="1"/>
      <w:marLeft w:val="0"/>
      <w:marRight w:val="0"/>
      <w:marTop w:val="0"/>
      <w:marBottom w:val="0"/>
      <w:divBdr>
        <w:top w:val="none" w:sz="0" w:space="0" w:color="auto"/>
        <w:left w:val="none" w:sz="0" w:space="0" w:color="auto"/>
        <w:bottom w:val="none" w:sz="0" w:space="0" w:color="auto"/>
        <w:right w:val="none" w:sz="0" w:space="0" w:color="auto"/>
      </w:divBdr>
    </w:div>
    <w:div w:id="541478020">
      <w:bodyDiv w:val="1"/>
      <w:marLeft w:val="0"/>
      <w:marRight w:val="0"/>
      <w:marTop w:val="0"/>
      <w:marBottom w:val="0"/>
      <w:divBdr>
        <w:top w:val="none" w:sz="0" w:space="0" w:color="auto"/>
        <w:left w:val="none" w:sz="0" w:space="0" w:color="auto"/>
        <w:bottom w:val="none" w:sz="0" w:space="0" w:color="auto"/>
        <w:right w:val="none" w:sz="0" w:space="0" w:color="auto"/>
      </w:divBdr>
    </w:div>
    <w:div w:id="541752274">
      <w:bodyDiv w:val="1"/>
      <w:marLeft w:val="0"/>
      <w:marRight w:val="0"/>
      <w:marTop w:val="0"/>
      <w:marBottom w:val="0"/>
      <w:divBdr>
        <w:top w:val="none" w:sz="0" w:space="0" w:color="auto"/>
        <w:left w:val="none" w:sz="0" w:space="0" w:color="auto"/>
        <w:bottom w:val="none" w:sz="0" w:space="0" w:color="auto"/>
        <w:right w:val="none" w:sz="0" w:space="0" w:color="auto"/>
      </w:divBdr>
    </w:div>
    <w:div w:id="542786114">
      <w:bodyDiv w:val="1"/>
      <w:marLeft w:val="0"/>
      <w:marRight w:val="0"/>
      <w:marTop w:val="0"/>
      <w:marBottom w:val="0"/>
      <w:divBdr>
        <w:top w:val="none" w:sz="0" w:space="0" w:color="auto"/>
        <w:left w:val="none" w:sz="0" w:space="0" w:color="auto"/>
        <w:bottom w:val="none" w:sz="0" w:space="0" w:color="auto"/>
        <w:right w:val="none" w:sz="0" w:space="0" w:color="auto"/>
      </w:divBdr>
    </w:div>
    <w:div w:id="543100333">
      <w:bodyDiv w:val="1"/>
      <w:marLeft w:val="0"/>
      <w:marRight w:val="0"/>
      <w:marTop w:val="0"/>
      <w:marBottom w:val="0"/>
      <w:divBdr>
        <w:top w:val="none" w:sz="0" w:space="0" w:color="auto"/>
        <w:left w:val="none" w:sz="0" w:space="0" w:color="auto"/>
        <w:bottom w:val="none" w:sz="0" w:space="0" w:color="auto"/>
        <w:right w:val="none" w:sz="0" w:space="0" w:color="auto"/>
      </w:divBdr>
    </w:div>
    <w:div w:id="543716271">
      <w:bodyDiv w:val="1"/>
      <w:marLeft w:val="0"/>
      <w:marRight w:val="0"/>
      <w:marTop w:val="0"/>
      <w:marBottom w:val="0"/>
      <w:divBdr>
        <w:top w:val="none" w:sz="0" w:space="0" w:color="auto"/>
        <w:left w:val="none" w:sz="0" w:space="0" w:color="auto"/>
        <w:bottom w:val="none" w:sz="0" w:space="0" w:color="auto"/>
        <w:right w:val="none" w:sz="0" w:space="0" w:color="auto"/>
      </w:divBdr>
    </w:div>
    <w:div w:id="544365857">
      <w:bodyDiv w:val="1"/>
      <w:marLeft w:val="0"/>
      <w:marRight w:val="0"/>
      <w:marTop w:val="0"/>
      <w:marBottom w:val="0"/>
      <w:divBdr>
        <w:top w:val="none" w:sz="0" w:space="0" w:color="auto"/>
        <w:left w:val="none" w:sz="0" w:space="0" w:color="auto"/>
        <w:bottom w:val="none" w:sz="0" w:space="0" w:color="auto"/>
        <w:right w:val="none" w:sz="0" w:space="0" w:color="auto"/>
      </w:divBdr>
    </w:div>
    <w:div w:id="545684276">
      <w:bodyDiv w:val="1"/>
      <w:marLeft w:val="0"/>
      <w:marRight w:val="0"/>
      <w:marTop w:val="0"/>
      <w:marBottom w:val="0"/>
      <w:divBdr>
        <w:top w:val="none" w:sz="0" w:space="0" w:color="auto"/>
        <w:left w:val="none" w:sz="0" w:space="0" w:color="auto"/>
        <w:bottom w:val="none" w:sz="0" w:space="0" w:color="auto"/>
        <w:right w:val="none" w:sz="0" w:space="0" w:color="auto"/>
      </w:divBdr>
    </w:div>
    <w:div w:id="546533295">
      <w:bodyDiv w:val="1"/>
      <w:marLeft w:val="0"/>
      <w:marRight w:val="0"/>
      <w:marTop w:val="0"/>
      <w:marBottom w:val="0"/>
      <w:divBdr>
        <w:top w:val="none" w:sz="0" w:space="0" w:color="auto"/>
        <w:left w:val="none" w:sz="0" w:space="0" w:color="auto"/>
        <w:bottom w:val="none" w:sz="0" w:space="0" w:color="auto"/>
        <w:right w:val="none" w:sz="0" w:space="0" w:color="auto"/>
      </w:divBdr>
    </w:div>
    <w:div w:id="546533964">
      <w:bodyDiv w:val="1"/>
      <w:marLeft w:val="0"/>
      <w:marRight w:val="0"/>
      <w:marTop w:val="0"/>
      <w:marBottom w:val="0"/>
      <w:divBdr>
        <w:top w:val="none" w:sz="0" w:space="0" w:color="auto"/>
        <w:left w:val="none" w:sz="0" w:space="0" w:color="auto"/>
        <w:bottom w:val="none" w:sz="0" w:space="0" w:color="auto"/>
        <w:right w:val="none" w:sz="0" w:space="0" w:color="auto"/>
      </w:divBdr>
    </w:div>
    <w:div w:id="546844121">
      <w:bodyDiv w:val="1"/>
      <w:marLeft w:val="0"/>
      <w:marRight w:val="0"/>
      <w:marTop w:val="0"/>
      <w:marBottom w:val="0"/>
      <w:divBdr>
        <w:top w:val="none" w:sz="0" w:space="0" w:color="auto"/>
        <w:left w:val="none" w:sz="0" w:space="0" w:color="auto"/>
        <w:bottom w:val="none" w:sz="0" w:space="0" w:color="auto"/>
        <w:right w:val="none" w:sz="0" w:space="0" w:color="auto"/>
      </w:divBdr>
    </w:div>
    <w:div w:id="548037669">
      <w:bodyDiv w:val="1"/>
      <w:marLeft w:val="0"/>
      <w:marRight w:val="0"/>
      <w:marTop w:val="0"/>
      <w:marBottom w:val="0"/>
      <w:divBdr>
        <w:top w:val="none" w:sz="0" w:space="0" w:color="auto"/>
        <w:left w:val="none" w:sz="0" w:space="0" w:color="auto"/>
        <w:bottom w:val="none" w:sz="0" w:space="0" w:color="auto"/>
        <w:right w:val="none" w:sz="0" w:space="0" w:color="auto"/>
      </w:divBdr>
    </w:div>
    <w:div w:id="548417126">
      <w:bodyDiv w:val="1"/>
      <w:marLeft w:val="0"/>
      <w:marRight w:val="0"/>
      <w:marTop w:val="0"/>
      <w:marBottom w:val="0"/>
      <w:divBdr>
        <w:top w:val="none" w:sz="0" w:space="0" w:color="auto"/>
        <w:left w:val="none" w:sz="0" w:space="0" w:color="auto"/>
        <w:bottom w:val="none" w:sz="0" w:space="0" w:color="auto"/>
        <w:right w:val="none" w:sz="0" w:space="0" w:color="auto"/>
      </w:divBdr>
    </w:div>
    <w:div w:id="549149728">
      <w:bodyDiv w:val="1"/>
      <w:marLeft w:val="0"/>
      <w:marRight w:val="0"/>
      <w:marTop w:val="0"/>
      <w:marBottom w:val="0"/>
      <w:divBdr>
        <w:top w:val="none" w:sz="0" w:space="0" w:color="auto"/>
        <w:left w:val="none" w:sz="0" w:space="0" w:color="auto"/>
        <w:bottom w:val="none" w:sz="0" w:space="0" w:color="auto"/>
        <w:right w:val="none" w:sz="0" w:space="0" w:color="auto"/>
      </w:divBdr>
    </w:div>
    <w:div w:id="549345503">
      <w:bodyDiv w:val="1"/>
      <w:marLeft w:val="0"/>
      <w:marRight w:val="0"/>
      <w:marTop w:val="0"/>
      <w:marBottom w:val="0"/>
      <w:divBdr>
        <w:top w:val="none" w:sz="0" w:space="0" w:color="auto"/>
        <w:left w:val="none" w:sz="0" w:space="0" w:color="auto"/>
        <w:bottom w:val="none" w:sz="0" w:space="0" w:color="auto"/>
        <w:right w:val="none" w:sz="0" w:space="0" w:color="auto"/>
      </w:divBdr>
    </w:div>
    <w:div w:id="550043943">
      <w:bodyDiv w:val="1"/>
      <w:marLeft w:val="0"/>
      <w:marRight w:val="0"/>
      <w:marTop w:val="0"/>
      <w:marBottom w:val="0"/>
      <w:divBdr>
        <w:top w:val="none" w:sz="0" w:space="0" w:color="auto"/>
        <w:left w:val="none" w:sz="0" w:space="0" w:color="auto"/>
        <w:bottom w:val="none" w:sz="0" w:space="0" w:color="auto"/>
        <w:right w:val="none" w:sz="0" w:space="0" w:color="auto"/>
      </w:divBdr>
    </w:div>
    <w:div w:id="550656096">
      <w:bodyDiv w:val="1"/>
      <w:marLeft w:val="0"/>
      <w:marRight w:val="0"/>
      <w:marTop w:val="0"/>
      <w:marBottom w:val="0"/>
      <w:divBdr>
        <w:top w:val="none" w:sz="0" w:space="0" w:color="auto"/>
        <w:left w:val="none" w:sz="0" w:space="0" w:color="auto"/>
        <w:bottom w:val="none" w:sz="0" w:space="0" w:color="auto"/>
        <w:right w:val="none" w:sz="0" w:space="0" w:color="auto"/>
      </w:divBdr>
    </w:div>
    <w:div w:id="550850566">
      <w:bodyDiv w:val="1"/>
      <w:marLeft w:val="0"/>
      <w:marRight w:val="0"/>
      <w:marTop w:val="0"/>
      <w:marBottom w:val="0"/>
      <w:divBdr>
        <w:top w:val="none" w:sz="0" w:space="0" w:color="auto"/>
        <w:left w:val="none" w:sz="0" w:space="0" w:color="auto"/>
        <w:bottom w:val="none" w:sz="0" w:space="0" w:color="auto"/>
        <w:right w:val="none" w:sz="0" w:space="0" w:color="auto"/>
      </w:divBdr>
    </w:div>
    <w:div w:id="550969302">
      <w:bodyDiv w:val="1"/>
      <w:marLeft w:val="0"/>
      <w:marRight w:val="0"/>
      <w:marTop w:val="0"/>
      <w:marBottom w:val="0"/>
      <w:divBdr>
        <w:top w:val="none" w:sz="0" w:space="0" w:color="auto"/>
        <w:left w:val="none" w:sz="0" w:space="0" w:color="auto"/>
        <w:bottom w:val="none" w:sz="0" w:space="0" w:color="auto"/>
        <w:right w:val="none" w:sz="0" w:space="0" w:color="auto"/>
      </w:divBdr>
    </w:div>
    <w:div w:id="551575413">
      <w:bodyDiv w:val="1"/>
      <w:marLeft w:val="0"/>
      <w:marRight w:val="0"/>
      <w:marTop w:val="0"/>
      <w:marBottom w:val="0"/>
      <w:divBdr>
        <w:top w:val="none" w:sz="0" w:space="0" w:color="auto"/>
        <w:left w:val="none" w:sz="0" w:space="0" w:color="auto"/>
        <w:bottom w:val="none" w:sz="0" w:space="0" w:color="auto"/>
        <w:right w:val="none" w:sz="0" w:space="0" w:color="auto"/>
      </w:divBdr>
    </w:div>
    <w:div w:id="552231619">
      <w:bodyDiv w:val="1"/>
      <w:marLeft w:val="0"/>
      <w:marRight w:val="0"/>
      <w:marTop w:val="0"/>
      <w:marBottom w:val="0"/>
      <w:divBdr>
        <w:top w:val="none" w:sz="0" w:space="0" w:color="auto"/>
        <w:left w:val="none" w:sz="0" w:space="0" w:color="auto"/>
        <w:bottom w:val="none" w:sz="0" w:space="0" w:color="auto"/>
        <w:right w:val="none" w:sz="0" w:space="0" w:color="auto"/>
      </w:divBdr>
    </w:div>
    <w:div w:id="552422952">
      <w:bodyDiv w:val="1"/>
      <w:marLeft w:val="0"/>
      <w:marRight w:val="0"/>
      <w:marTop w:val="0"/>
      <w:marBottom w:val="0"/>
      <w:divBdr>
        <w:top w:val="none" w:sz="0" w:space="0" w:color="auto"/>
        <w:left w:val="none" w:sz="0" w:space="0" w:color="auto"/>
        <w:bottom w:val="none" w:sz="0" w:space="0" w:color="auto"/>
        <w:right w:val="none" w:sz="0" w:space="0" w:color="auto"/>
      </w:divBdr>
    </w:div>
    <w:div w:id="552692484">
      <w:bodyDiv w:val="1"/>
      <w:marLeft w:val="0"/>
      <w:marRight w:val="0"/>
      <w:marTop w:val="0"/>
      <w:marBottom w:val="0"/>
      <w:divBdr>
        <w:top w:val="none" w:sz="0" w:space="0" w:color="auto"/>
        <w:left w:val="none" w:sz="0" w:space="0" w:color="auto"/>
        <w:bottom w:val="none" w:sz="0" w:space="0" w:color="auto"/>
        <w:right w:val="none" w:sz="0" w:space="0" w:color="auto"/>
      </w:divBdr>
    </w:div>
    <w:div w:id="552816948">
      <w:bodyDiv w:val="1"/>
      <w:marLeft w:val="0"/>
      <w:marRight w:val="0"/>
      <w:marTop w:val="0"/>
      <w:marBottom w:val="0"/>
      <w:divBdr>
        <w:top w:val="none" w:sz="0" w:space="0" w:color="auto"/>
        <w:left w:val="none" w:sz="0" w:space="0" w:color="auto"/>
        <w:bottom w:val="none" w:sz="0" w:space="0" w:color="auto"/>
        <w:right w:val="none" w:sz="0" w:space="0" w:color="auto"/>
      </w:divBdr>
    </w:div>
    <w:div w:id="553195828">
      <w:bodyDiv w:val="1"/>
      <w:marLeft w:val="0"/>
      <w:marRight w:val="0"/>
      <w:marTop w:val="0"/>
      <w:marBottom w:val="0"/>
      <w:divBdr>
        <w:top w:val="none" w:sz="0" w:space="0" w:color="auto"/>
        <w:left w:val="none" w:sz="0" w:space="0" w:color="auto"/>
        <w:bottom w:val="none" w:sz="0" w:space="0" w:color="auto"/>
        <w:right w:val="none" w:sz="0" w:space="0" w:color="auto"/>
      </w:divBdr>
    </w:div>
    <w:div w:id="553277862">
      <w:bodyDiv w:val="1"/>
      <w:marLeft w:val="0"/>
      <w:marRight w:val="0"/>
      <w:marTop w:val="0"/>
      <w:marBottom w:val="0"/>
      <w:divBdr>
        <w:top w:val="none" w:sz="0" w:space="0" w:color="auto"/>
        <w:left w:val="none" w:sz="0" w:space="0" w:color="auto"/>
        <w:bottom w:val="none" w:sz="0" w:space="0" w:color="auto"/>
        <w:right w:val="none" w:sz="0" w:space="0" w:color="auto"/>
      </w:divBdr>
    </w:div>
    <w:div w:id="553277974">
      <w:bodyDiv w:val="1"/>
      <w:marLeft w:val="0"/>
      <w:marRight w:val="0"/>
      <w:marTop w:val="0"/>
      <w:marBottom w:val="0"/>
      <w:divBdr>
        <w:top w:val="none" w:sz="0" w:space="0" w:color="auto"/>
        <w:left w:val="none" w:sz="0" w:space="0" w:color="auto"/>
        <w:bottom w:val="none" w:sz="0" w:space="0" w:color="auto"/>
        <w:right w:val="none" w:sz="0" w:space="0" w:color="auto"/>
      </w:divBdr>
    </w:div>
    <w:div w:id="553465556">
      <w:bodyDiv w:val="1"/>
      <w:marLeft w:val="0"/>
      <w:marRight w:val="0"/>
      <w:marTop w:val="0"/>
      <w:marBottom w:val="0"/>
      <w:divBdr>
        <w:top w:val="none" w:sz="0" w:space="0" w:color="auto"/>
        <w:left w:val="none" w:sz="0" w:space="0" w:color="auto"/>
        <w:bottom w:val="none" w:sz="0" w:space="0" w:color="auto"/>
        <w:right w:val="none" w:sz="0" w:space="0" w:color="auto"/>
      </w:divBdr>
    </w:div>
    <w:div w:id="553590453">
      <w:bodyDiv w:val="1"/>
      <w:marLeft w:val="0"/>
      <w:marRight w:val="0"/>
      <w:marTop w:val="0"/>
      <w:marBottom w:val="0"/>
      <w:divBdr>
        <w:top w:val="none" w:sz="0" w:space="0" w:color="auto"/>
        <w:left w:val="none" w:sz="0" w:space="0" w:color="auto"/>
        <w:bottom w:val="none" w:sz="0" w:space="0" w:color="auto"/>
        <w:right w:val="none" w:sz="0" w:space="0" w:color="auto"/>
      </w:divBdr>
    </w:div>
    <w:div w:id="554007818">
      <w:bodyDiv w:val="1"/>
      <w:marLeft w:val="0"/>
      <w:marRight w:val="0"/>
      <w:marTop w:val="0"/>
      <w:marBottom w:val="0"/>
      <w:divBdr>
        <w:top w:val="none" w:sz="0" w:space="0" w:color="auto"/>
        <w:left w:val="none" w:sz="0" w:space="0" w:color="auto"/>
        <w:bottom w:val="none" w:sz="0" w:space="0" w:color="auto"/>
        <w:right w:val="none" w:sz="0" w:space="0" w:color="auto"/>
      </w:divBdr>
    </w:div>
    <w:div w:id="554202940">
      <w:bodyDiv w:val="1"/>
      <w:marLeft w:val="0"/>
      <w:marRight w:val="0"/>
      <w:marTop w:val="0"/>
      <w:marBottom w:val="0"/>
      <w:divBdr>
        <w:top w:val="none" w:sz="0" w:space="0" w:color="auto"/>
        <w:left w:val="none" w:sz="0" w:space="0" w:color="auto"/>
        <w:bottom w:val="none" w:sz="0" w:space="0" w:color="auto"/>
        <w:right w:val="none" w:sz="0" w:space="0" w:color="auto"/>
      </w:divBdr>
    </w:div>
    <w:div w:id="554632307">
      <w:bodyDiv w:val="1"/>
      <w:marLeft w:val="0"/>
      <w:marRight w:val="0"/>
      <w:marTop w:val="0"/>
      <w:marBottom w:val="0"/>
      <w:divBdr>
        <w:top w:val="none" w:sz="0" w:space="0" w:color="auto"/>
        <w:left w:val="none" w:sz="0" w:space="0" w:color="auto"/>
        <w:bottom w:val="none" w:sz="0" w:space="0" w:color="auto"/>
        <w:right w:val="none" w:sz="0" w:space="0" w:color="auto"/>
      </w:divBdr>
    </w:div>
    <w:div w:id="554658825">
      <w:bodyDiv w:val="1"/>
      <w:marLeft w:val="0"/>
      <w:marRight w:val="0"/>
      <w:marTop w:val="0"/>
      <w:marBottom w:val="0"/>
      <w:divBdr>
        <w:top w:val="none" w:sz="0" w:space="0" w:color="auto"/>
        <w:left w:val="none" w:sz="0" w:space="0" w:color="auto"/>
        <w:bottom w:val="none" w:sz="0" w:space="0" w:color="auto"/>
        <w:right w:val="none" w:sz="0" w:space="0" w:color="auto"/>
      </w:divBdr>
    </w:div>
    <w:div w:id="556205101">
      <w:bodyDiv w:val="1"/>
      <w:marLeft w:val="0"/>
      <w:marRight w:val="0"/>
      <w:marTop w:val="0"/>
      <w:marBottom w:val="0"/>
      <w:divBdr>
        <w:top w:val="none" w:sz="0" w:space="0" w:color="auto"/>
        <w:left w:val="none" w:sz="0" w:space="0" w:color="auto"/>
        <w:bottom w:val="none" w:sz="0" w:space="0" w:color="auto"/>
        <w:right w:val="none" w:sz="0" w:space="0" w:color="auto"/>
      </w:divBdr>
    </w:div>
    <w:div w:id="558201298">
      <w:bodyDiv w:val="1"/>
      <w:marLeft w:val="0"/>
      <w:marRight w:val="0"/>
      <w:marTop w:val="0"/>
      <w:marBottom w:val="0"/>
      <w:divBdr>
        <w:top w:val="none" w:sz="0" w:space="0" w:color="auto"/>
        <w:left w:val="none" w:sz="0" w:space="0" w:color="auto"/>
        <w:bottom w:val="none" w:sz="0" w:space="0" w:color="auto"/>
        <w:right w:val="none" w:sz="0" w:space="0" w:color="auto"/>
      </w:divBdr>
    </w:div>
    <w:div w:id="558397051">
      <w:bodyDiv w:val="1"/>
      <w:marLeft w:val="0"/>
      <w:marRight w:val="0"/>
      <w:marTop w:val="0"/>
      <w:marBottom w:val="0"/>
      <w:divBdr>
        <w:top w:val="none" w:sz="0" w:space="0" w:color="auto"/>
        <w:left w:val="none" w:sz="0" w:space="0" w:color="auto"/>
        <w:bottom w:val="none" w:sz="0" w:space="0" w:color="auto"/>
        <w:right w:val="none" w:sz="0" w:space="0" w:color="auto"/>
      </w:divBdr>
    </w:div>
    <w:div w:id="558714735">
      <w:bodyDiv w:val="1"/>
      <w:marLeft w:val="0"/>
      <w:marRight w:val="0"/>
      <w:marTop w:val="0"/>
      <w:marBottom w:val="0"/>
      <w:divBdr>
        <w:top w:val="none" w:sz="0" w:space="0" w:color="auto"/>
        <w:left w:val="none" w:sz="0" w:space="0" w:color="auto"/>
        <w:bottom w:val="none" w:sz="0" w:space="0" w:color="auto"/>
        <w:right w:val="none" w:sz="0" w:space="0" w:color="auto"/>
      </w:divBdr>
    </w:div>
    <w:div w:id="559750976">
      <w:bodyDiv w:val="1"/>
      <w:marLeft w:val="0"/>
      <w:marRight w:val="0"/>
      <w:marTop w:val="0"/>
      <w:marBottom w:val="0"/>
      <w:divBdr>
        <w:top w:val="none" w:sz="0" w:space="0" w:color="auto"/>
        <w:left w:val="none" w:sz="0" w:space="0" w:color="auto"/>
        <w:bottom w:val="none" w:sz="0" w:space="0" w:color="auto"/>
        <w:right w:val="none" w:sz="0" w:space="0" w:color="auto"/>
      </w:divBdr>
    </w:div>
    <w:div w:id="559899942">
      <w:bodyDiv w:val="1"/>
      <w:marLeft w:val="0"/>
      <w:marRight w:val="0"/>
      <w:marTop w:val="0"/>
      <w:marBottom w:val="0"/>
      <w:divBdr>
        <w:top w:val="none" w:sz="0" w:space="0" w:color="auto"/>
        <w:left w:val="none" w:sz="0" w:space="0" w:color="auto"/>
        <w:bottom w:val="none" w:sz="0" w:space="0" w:color="auto"/>
        <w:right w:val="none" w:sz="0" w:space="0" w:color="auto"/>
      </w:divBdr>
    </w:div>
    <w:div w:id="560755533">
      <w:bodyDiv w:val="1"/>
      <w:marLeft w:val="0"/>
      <w:marRight w:val="0"/>
      <w:marTop w:val="0"/>
      <w:marBottom w:val="0"/>
      <w:divBdr>
        <w:top w:val="none" w:sz="0" w:space="0" w:color="auto"/>
        <w:left w:val="none" w:sz="0" w:space="0" w:color="auto"/>
        <w:bottom w:val="none" w:sz="0" w:space="0" w:color="auto"/>
        <w:right w:val="none" w:sz="0" w:space="0" w:color="auto"/>
      </w:divBdr>
    </w:div>
    <w:div w:id="561527790">
      <w:bodyDiv w:val="1"/>
      <w:marLeft w:val="0"/>
      <w:marRight w:val="0"/>
      <w:marTop w:val="0"/>
      <w:marBottom w:val="0"/>
      <w:divBdr>
        <w:top w:val="none" w:sz="0" w:space="0" w:color="auto"/>
        <w:left w:val="none" w:sz="0" w:space="0" w:color="auto"/>
        <w:bottom w:val="none" w:sz="0" w:space="0" w:color="auto"/>
        <w:right w:val="none" w:sz="0" w:space="0" w:color="auto"/>
      </w:divBdr>
    </w:div>
    <w:div w:id="561792570">
      <w:bodyDiv w:val="1"/>
      <w:marLeft w:val="0"/>
      <w:marRight w:val="0"/>
      <w:marTop w:val="0"/>
      <w:marBottom w:val="0"/>
      <w:divBdr>
        <w:top w:val="none" w:sz="0" w:space="0" w:color="auto"/>
        <w:left w:val="none" w:sz="0" w:space="0" w:color="auto"/>
        <w:bottom w:val="none" w:sz="0" w:space="0" w:color="auto"/>
        <w:right w:val="none" w:sz="0" w:space="0" w:color="auto"/>
      </w:divBdr>
    </w:div>
    <w:div w:id="562447170">
      <w:bodyDiv w:val="1"/>
      <w:marLeft w:val="0"/>
      <w:marRight w:val="0"/>
      <w:marTop w:val="0"/>
      <w:marBottom w:val="0"/>
      <w:divBdr>
        <w:top w:val="none" w:sz="0" w:space="0" w:color="auto"/>
        <w:left w:val="none" w:sz="0" w:space="0" w:color="auto"/>
        <w:bottom w:val="none" w:sz="0" w:space="0" w:color="auto"/>
        <w:right w:val="none" w:sz="0" w:space="0" w:color="auto"/>
      </w:divBdr>
    </w:div>
    <w:div w:id="562569926">
      <w:bodyDiv w:val="1"/>
      <w:marLeft w:val="0"/>
      <w:marRight w:val="0"/>
      <w:marTop w:val="0"/>
      <w:marBottom w:val="0"/>
      <w:divBdr>
        <w:top w:val="none" w:sz="0" w:space="0" w:color="auto"/>
        <w:left w:val="none" w:sz="0" w:space="0" w:color="auto"/>
        <w:bottom w:val="none" w:sz="0" w:space="0" w:color="auto"/>
        <w:right w:val="none" w:sz="0" w:space="0" w:color="auto"/>
      </w:divBdr>
    </w:div>
    <w:div w:id="563637759">
      <w:bodyDiv w:val="1"/>
      <w:marLeft w:val="0"/>
      <w:marRight w:val="0"/>
      <w:marTop w:val="0"/>
      <w:marBottom w:val="0"/>
      <w:divBdr>
        <w:top w:val="none" w:sz="0" w:space="0" w:color="auto"/>
        <w:left w:val="none" w:sz="0" w:space="0" w:color="auto"/>
        <w:bottom w:val="none" w:sz="0" w:space="0" w:color="auto"/>
        <w:right w:val="none" w:sz="0" w:space="0" w:color="auto"/>
      </w:divBdr>
    </w:div>
    <w:div w:id="563687072">
      <w:bodyDiv w:val="1"/>
      <w:marLeft w:val="0"/>
      <w:marRight w:val="0"/>
      <w:marTop w:val="0"/>
      <w:marBottom w:val="0"/>
      <w:divBdr>
        <w:top w:val="none" w:sz="0" w:space="0" w:color="auto"/>
        <w:left w:val="none" w:sz="0" w:space="0" w:color="auto"/>
        <w:bottom w:val="none" w:sz="0" w:space="0" w:color="auto"/>
        <w:right w:val="none" w:sz="0" w:space="0" w:color="auto"/>
      </w:divBdr>
    </w:div>
    <w:div w:id="564219752">
      <w:bodyDiv w:val="1"/>
      <w:marLeft w:val="0"/>
      <w:marRight w:val="0"/>
      <w:marTop w:val="0"/>
      <w:marBottom w:val="0"/>
      <w:divBdr>
        <w:top w:val="none" w:sz="0" w:space="0" w:color="auto"/>
        <w:left w:val="none" w:sz="0" w:space="0" w:color="auto"/>
        <w:bottom w:val="none" w:sz="0" w:space="0" w:color="auto"/>
        <w:right w:val="none" w:sz="0" w:space="0" w:color="auto"/>
      </w:divBdr>
    </w:div>
    <w:div w:id="564413655">
      <w:bodyDiv w:val="1"/>
      <w:marLeft w:val="0"/>
      <w:marRight w:val="0"/>
      <w:marTop w:val="0"/>
      <w:marBottom w:val="0"/>
      <w:divBdr>
        <w:top w:val="none" w:sz="0" w:space="0" w:color="auto"/>
        <w:left w:val="none" w:sz="0" w:space="0" w:color="auto"/>
        <w:bottom w:val="none" w:sz="0" w:space="0" w:color="auto"/>
        <w:right w:val="none" w:sz="0" w:space="0" w:color="auto"/>
      </w:divBdr>
    </w:div>
    <w:div w:id="564536311">
      <w:bodyDiv w:val="1"/>
      <w:marLeft w:val="0"/>
      <w:marRight w:val="0"/>
      <w:marTop w:val="0"/>
      <w:marBottom w:val="0"/>
      <w:divBdr>
        <w:top w:val="none" w:sz="0" w:space="0" w:color="auto"/>
        <w:left w:val="none" w:sz="0" w:space="0" w:color="auto"/>
        <w:bottom w:val="none" w:sz="0" w:space="0" w:color="auto"/>
        <w:right w:val="none" w:sz="0" w:space="0" w:color="auto"/>
      </w:divBdr>
    </w:div>
    <w:div w:id="564879144">
      <w:bodyDiv w:val="1"/>
      <w:marLeft w:val="0"/>
      <w:marRight w:val="0"/>
      <w:marTop w:val="0"/>
      <w:marBottom w:val="0"/>
      <w:divBdr>
        <w:top w:val="none" w:sz="0" w:space="0" w:color="auto"/>
        <w:left w:val="none" w:sz="0" w:space="0" w:color="auto"/>
        <w:bottom w:val="none" w:sz="0" w:space="0" w:color="auto"/>
        <w:right w:val="none" w:sz="0" w:space="0" w:color="auto"/>
      </w:divBdr>
    </w:div>
    <w:div w:id="564949897">
      <w:bodyDiv w:val="1"/>
      <w:marLeft w:val="0"/>
      <w:marRight w:val="0"/>
      <w:marTop w:val="0"/>
      <w:marBottom w:val="0"/>
      <w:divBdr>
        <w:top w:val="none" w:sz="0" w:space="0" w:color="auto"/>
        <w:left w:val="none" w:sz="0" w:space="0" w:color="auto"/>
        <w:bottom w:val="none" w:sz="0" w:space="0" w:color="auto"/>
        <w:right w:val="none" w:sz="0" w:space="0" w:color="auto"/>
      </w:divBdr>
    </w:div>
    <w:div w:id="565261740">
      <w:bodyDiv w:val="1"/>
      <w:marLeft w:val="0"/>
      <w:marRight w:val="0"/>
      <w:marTop w:val="0"/>
      <w:marBottom w:val="0"/>
      <w:divBdr>
        <w:top w:val="none" w:sz="0" w:space="0" w:color="auto"/>
        <w:left w:val="none" w:sz="0" w:space="0" w:color="auto"/>
        <w:bottom w:val="none" w:sz="0" w:space="0" w:color="auto"/>
        <w:right w:val="none" w:sz="0" w:space="0" w:color="auto"/>
      </w:divBdr>
    </w:div>
    <w:div w:id="565579314">
      <w:bodyDiv w:val="1"/>
      <w:marLeft w:val="0"/>
      <w:marRight w:val="0"/>
      <w:marTop w:val="0"/>
      <w:marBottom w:val="0"/>
      <w:divBdr>
        <w:top w:val="none" w:sz="0" w:space="0" w:color="auto"/>
        <w:left w:val="none" w:sz="0" w:space="0" w:color="auto"/>
        <w:bottom w:val="none" w:sz="0" w:space="0" w:color="auto"/>
        <w:right w:val="none" w:sz="0" w:space="0" w:color="auto"/>
      </w:divBdr>
    </w:div>
    <w:div w:id="565722451">
      <w:bodyDiv w:val="1"/>
      <w:marLeft w:val="0"/>
      <w:marRight w:val="0"/>
      <w:marTop w:val="0"/>
      <w:marBottom w:val="0"/>
      <w:divBdr>
        <w:top w:val="none" w:sz="0" w:space="0" w:color="auto"/>
        <w:left w:val="none" w:sz="0" w:space="0" w:color="auto"/>
        <w:bottom w:val="none" w:sz="0" w:space="0" w:color="auto"/>
        <w:right w:val="none" w:sz="0" w:space="0" w:color="auto"/>
      </w:divBdr>
    </w:div>
    <w:div w:id="566036828">
      <w:bodyDiv w:val="1"/>
      <w:marLeft w:val="0"/>
      <w:marRight w:val="0"/>
      <w:marTop w:val="0"/>
      <w:marBottom w:val="0"/>
      <w:divBdr>
        <w:top w:val="none" w:sz="0" w:space="0" w:color="auto"/>
        <w:left w:val="none" w:sz="0" w:space="0" w:color="auto"/>
        <w:bottom w:val="none" w:sz="0" w:space="0" w:color="auto"/>
        <w:right w:val="none" w:sz="0" w:space="0" w:color="auto"/>
      </w:divBdr>
    </w:div>
    <w:div w:id="566578536">
      <w:bodyDiv w:val="1"/>
      <w:marLeft w:val="0"/>
      <w:marRight w:val="0"/>
      <w:marTop w:val="0"/>
      <w:marBottom w:val="0"/>
      <w:divBdr>
        <w:top w:val="none" w:sz="0" w:space="0" w:color="auto"/>
        <w:left w:val="none" w:sz="0" w:space="0" w:color="auto"/>
        <w:bottom w:val="none" w:sz="0" w:space="0" w:color="auto"/>
        <w:right w:val="none" w:sz="0" w:space="0" w:color="auto"/>
      </w:divBdr>
    </w:div>
    <w:div w:id="567305615">
      <w:bodyDiv w:val="1"/>
      <w:marLeft w:val="0"/>
      <w:marRight w:val="0"/>
      <w:marTop w:val="0"/>
      <w:marBottom w:val="0"/>
      <w:divBdr>
        <w:top w:val="none" w:sz="0" w:space="0" w:color="auto"/>
        <w:left w:val="none" w:sz="0" w:space="0" w:color="auto"/>
        <w:bottom w:val="none" w:sz="0" w:space="0" w:color="auto"/>
        <w:right w:val="none" w:sz="0" w:space="0" w:color="auto"/>
      </w:divBdr>
    </w:div>
    <w:div w:id="567420389">
      <w:bodyDiv w:val="1"/>
      <w:marLeft w:val="0"/>
      <w:marRight w:val="0"/>
      <w:marTop w:val="0"/>
      <w:marBottom w:val="0"/>
      <w:divBdr>
        <w:top w:val="none" w:sz="0" w:space="0" w:color="auto"/>
        <w:left w:val="none" w:sz="0" w:space="0" w:color="auto"/>
        <w:bottom w:val="none" w:sz="0" w:space="0" w:color="auto"/>
        <w:right w:val="none" w:sz="0" w:space="0" w:color="auto"/>
      </w:divBdr>
    </w:div>
    <w:div w:id="567693526">
      <w:bodyDiv w:val="1"/>
      <w:marLeft w:val="0"/>
      <w:marRight w:val="0"/>
      <w:marTop w:val="0"/>
      <w:marBottom w:val="0"/>
      <w:divBdr>
        <w:top w:val="none" w:sz="0" w:space="0" w:color="auto"/>
        <w:left w:val="none" w:sz="0" w:space="0" w:color="auto"/>
        <w:bottom w:val="none" w:sz="0" w:space="0" w:color="auto"/>
        <w:right w:val="none" w:sz="0" w:space="0" w:color="auto"/>
      </w:divBdr>
    </w:div>
    <w:div w:id="567811764">
      <w:bodyDiv w:val="1"/>
      <w:marLeft w:val="0"/>
      <w:marRight w:val="0"/>
      <w:marTop w:val="0"/>
      <w:marBottom w:val="0"/>
      <w:divBdr>
        <w:top w:val="none" w:sz="0" w:space="0" w:color="auto"/>
        <w:left w:val="none" w:sz="0" w:space="0" w:color="auto"/>
        <w:bottom w:val="none" w:sz="0" w:space="0" w:color="auto"/>
        <w:right w:val="none" w:sz="0" w:space="0" w:color="auto"/>
      </w:divBdr>
    </w:div>
    <w:div w:id="567811990">
      <w:bodyDiv w:val="1"/>
      <w:marLeft w:val="0"/>
      <w:marRight w:val="0"/>
      <w:marTop w:val="0"/>
      <w:marBottom w:val="0"/>
      <w:divBdr>
        <w:top w:val="none" w:sz="0" w:space="0" w:color="auto"/>
        <w:left w:val="none" w:sz="0" w:space="0" w:color="auto"/>
        <w:bottom w:val="none" w:sz="0" w:space="0" w:color="auto"/>
        <w:right w:val="none" w:sz="0" w:space="0" w:color="auto"/>
      </w:divBdr>
    </w:div>
    <w:div w:id="568269676">
      <w:bodyDiv w:val="1"/>
      <w:marLeft w:val="0"/>
      <w:marRight w:val="0"/>
      <w:marTop w:val="0"/>
      <w:marBottom w:val="0"/>
      <w:divBdr>
        <w:top w:val="none" w:sz="0" w:space="0" w:color="auto"/>
        <w:left w:val="none" w:sz="0" w:space="0" w:color="auto"/>
        <w:bottom w:val="none" w:sz="0" w:space="0" w:color="auto"/>
        <w:right w:val="none" w:sz="0" w:space="0" w:color="auto"/>
      </w:divBdr>
    </w:div>
    <w:div w:id="569582999">
      <w:bodyDiv w:val="1"/>
      <w:marLeft w:val="0"/>
      <w:marRight w:val="0"/>
      <w:marTop w:val="0"/>
      <w:marBottom w:val="0"/>
      <w:divBdr>
        <w:top w:val="none" w:sz="0" w:space="0" w:color="auto"/>
        <w:left w:val="none" w:sz="0" w:space="0" w:color="auto"/>
        <w:bottom w:val="none" w:sz="0" w:space="0" w:color="auto"/>
        <w:right w:val="none" w:sz="0" w:space="0" w:color="auto"/>
      </w:divBdr>
    </w:div>
    <w:div w:id="569771158">
      <w:bodyDiv w:val="1"/>
      <w:marLeft w:val="0"/>
      <w:marRight w:val="0"/>
      <w:marTop w:val="0"/>
      <w:marBottom w:val="0"/>
      <w:divBdr>
        <w:top w:val="none" w:sz="0" w:space="0" w:color="auto"/>
        <w:left w:val="none" w:sz="0" w:space="0" w:color="auto"/>
        <w:bottom w:val="none" w:sz="0" w:space="0" w:color="auto"/>
        <w:right w:val="none" w:sz="0" w:space="0" w:color="auto"/>
      </w:divBdr>
    </w:div>
    <w:div w:id="570119052">
      <w:bodyDiv w:val="1"/>
      <w:marLeft w:val="0"/>
      <w:marRight w:val="0"/>
      <w:marTop w:val="0"/>
      <w:marBottom w:val="0"/>
      <w:divBdr>
        <w:top w:val="none" w:sz="0" w:space="0" w:color="auto"/>
        <w:left w:val="none" w:sz="0" w:space="0" w:color="auto"/>
        <w:bottom w:val="none" w:sz="0" w:space="0" w:color="auto"/>
        <w:right w:val="none" w:sz="0" w:space="0" w:color="auto"/>
      </w:divBdr>
    </w:div>
    <w:div w:id="570964384">
      <w:bodyDiv w:val="1"/>
      <w:marLeft w:val="0"/>
      <w:marRight w:val="0"/>
      <w:marTop w:val="0"/>
      <w:marBottom w:val="0"/>
      <w:divBdr>
        <w:top w:val="none" w:sz="0" w:space="0" w:color="auto"/>
        <w:left w:val="none" w:sz="0" w:space="0" w:color="auto"/>
        <w:bottom w:val="none" w:sz="0" w:space="0" w:color="auto"/>
        <w:right w:val="none" w:sz="0" w:space="0" w:color="auto"/>
      </w:divBdr>
    </w:div>
    <w:div w:id="571044585">
      <w:bodyDiv w:val="1"/>
      <w:marLeft w:val="0"/>
      <w:marRight w:val="0"/>
      <w:marTop w:val="0"/>
      <w:marBottom w:val="0"/>
      <w:divBdr>
        <w:top w:val="none" w:sz="0" w:space="0" w:color="auto"/>
        <w:left w:val="none" w:sz="0" w:space="0" w:color="auto"/>
        <w:bottom w:val="none" w:sz="0" w:space="0" w:color="auto"/>
        <w:right w:val="none" w:sz="0" w:space="0" w:color="auto"/>
      </w:divBdr>
    </w:div>
    <w:div w:id="571434012">
      <w:bodyDiv w:val="1"/>
      <w:marLeft w:val="0"/>
      <w:marRight w:val="0"/>
      <w:marTop w:val="0"/>
      <w:marBottom w:val="0"/>
      <w:divBdr>
        <w:top w:val="none" w:sz="0" w:space="0" w:color="auto"/>
        <w:left w:val="none" w:sz="0" w:space="0" w:color="auto"/>
        <w:bottom w:val="none" w:sz="0" w:space="0" w:color="auto"/>
        <w:right w:val="none" w:sz="0" w:space="0" w:color="auto"/>
      </w:divBdr>
    </w:div>
    <w:div w:id="571501662">
      <w:bodyDiv w:val="1"/>
      <w:marLeft w:val="0"/>
      <w:marRight w:val="0"/>
      <w:marTop w:val="0"/>
      <w:marBottom w:val="0"/>
      <w:divBdr>
        <w:top w:val="none" w:sz="0" w:space="0" w:color="auto"/>
        <w:left w:val="none" w:sz="0" w:space="0" w:color="auto"/>
        <w:bottom w:val="none" w:sz="0" w:space="0" w:color="auto"/>
        <w:right w:val="none" w:sz="0" w:space="0" w:color="auto"/>
      </w:divBdr>
    </w:div>
    <w:div w:id="571937439">
      <w:bodyDiv w:val="1"/>
      <w:marLeft w:val="0"/>
      <w:marRight w:val="0"/>
      <w:marTop w:val="0"/>
      <w:marBottom w:val="0"/>
      <w:divBdr>
        <w:top w:val="none" w:sz="0" w:space="0" w:color="auto"/>
        <w:left w:val="none" w:sz="0" w:space="0" w:color="auto"/>
        <w:bottom w:val="none" w:sz="0" w:space="0" w:color="auto"/>
        <w:right w:val="none" w:sz="0" w:space="0" w:color="auto"/>
      </w:divBdr>
    </w:div>
    <w:div w:id="572397640">
      <w:bodyDiv w:val="1"/>
      <w:marLeft w:val="0"/>
      <w:marRight w:val="0"/>
      <w:marTop w:val="0"/>
      <w:marBottom w:val="0"/>
      <w:divBdr>
        <w:top w:val="none" w:sz="0" w:space="0" w:color="auto"/>
        <w:left w:val="none" w:sz="0" w:space="0" w:color="auto"/>
        <w:bottom w:val="none" w:sz="0" w:space="0" w:color="auto"/>
        <w:right w:val="none" w:sz="0" w:space="0" w:color="auto"/>
      </w:divBdr>
    </w:div>
    <w:div w:id="573012084">
      <w:bodyDiv w:val="1"/>
      <w:marLeft w:val="0"/>
      <w:marRight w:val="0"/>
      <w:marTop w:val="0"/>
      <w:marBottom w:val="0"/>
      <w:divBdr>
        <w:top w:val="none" w:sz="0" w:space="0" w:color="auto"/>
        <w:left w:val="none" w:sz="0" w:space="0" w:color="auto"/>
        <w:bottom w:val="none" w:sz="0" w:space="0" w:color="auto"/>
        <w:right w:val="none" w:sz="0" w:space="0" w:color="auto"/>
      </w:divBdr>
    </w:div>
    <w:div w:id="574436297">
      <w:bodyDiv w:val="1"/>
      <w:marLeft w:val="0"/>
      <w:marRight w:val="0"/>
      <w:marTop w:val="0"/>
      <w:marBottom w:val="0"/>
      <w:divBdr>
        <w:top w:val="none" w:sz="0" w:space="0" w:color="auto"/>
        <w:left w:val="none" w:sz="0" w:space="0" w:color="auto"/>
        <w:bottom w:val="none" w:sz="0" w:space="0" w:color="auto"/>
        <w:right w:val="none" w:sz="0" w:space="0" w:color="auto"/>
      </w:divBdr>
    </w:div>
    <w:div w:id="574508079">
      <w:bodyDiv w:val="1"/>
      <w:marLeft w:val="0"/>
      <w:marRight w:val="0"/>
      <w:marTop w:val="0"/>
      <w:marBottom w:val="0"/>
      <w:divBdr>
        <w:top w:val="none" w:sz="0" w:space="0" w:color="auto"/>
        <w:left w:val="none" w:sz="0" w:space="0" w:color="auto"/>
        <w:bottom w:val="none" w:sz="0" w:space="0" w:color="auto"/>
        <w:right w:val="none" w:sz="0" w:space="0" w:color="auto"/>
      </w:divBdr>
    </w:div>
    <w:div w:id="576792183">
      <w:bodyDiv w:val="1"/>
      <w:marLeft w:val="0"/>
      <w:marRight w:val="0"/>
      <w:marTop w:val="0"/>
      <w:marBottom w:val="0"/>
      <w:divBdr>
        <w:top w:val="none" w:sz="0" w:space="0" w:color="auto"/>
        <w:left w:val="none" w:sz="0" w:space="0" w:color="auto"/>
        <w:bottom w:val="none" w:sz="0" w:space="0" w:color="auto"/>
        <w:right w:val="none" w:sz="0" w:space="0" w:color="auto"/>
      </w:divBdr>
    </w:div>
    <w:div w:id="577520180">
      <w:bodyDiv w:val="1"/>
      <w:marLeft w:val="0"/>
      <w:marRight w:val="0"/>
      <w:marTop w:val="0"/>
      <w:marBottom w:val="0"/>
      <w:divBdr>
        <w:top w:val="none" w:sz="0" w:space="0" w:color="auto"/>
        <w:left w:val="none" w:sz="0" w:space="0" w:color="auto"/>
        <w:bottom w:val="none" w:sz="0" w:space="0" w:color="auto"/>
        <w:right w:val="none" w:sz="0" w:space="0" w:color="auto"/>
      </w:divBdr>
    </w:div>
    <w:div w:id="577789254">
      <w:bodyDiv w:val="1"/>
      <w:marLeft w:val="0"/>
      <w:marRight w:val="0"/>
      <w:marTop w:val="0"/>
      <w:marBottom w:val="0"/>
      <w:divBdr>
        <w:top w:val="none" w:sz="0" w:space="0" w:color="auto"/>
        <w:left w:val="none" w:sz="0" w:space="0" w:color="auto"/>
        <w:bottom w:val="none" w:sz="0" w:space="0" w:color="auto"/>
        <w:right w:val="none" w:sz="0" w:space="0" w:color="auto"/>
      </w:divBdr>
    </w:div>
    <w:div w:id="578028396">
      <w:bodyDiv w:val="1"/>
      <w:marLeft w:val="0"/>
      <w:marRight w:val="0"/>
      <w:marTop w:val="0"/>
      <w:marBottom w:val="0"/>
      <w:divBdr>
        <w:top w:val="none" w:sz="0" w:space="0" w:color="auto"/>
        <w:left w:val="none" w:sz="0" w:space="0" w:color="auto"/>
        <w:bottom w:val="none" w:sz="0" w:space="0" w:color="auto"/>
        <w:right w:val="none" w:sz="0" w:space="0" w:color="auto"/>
      </w:divBdr>
    </w:div>
    <w:div w:id="579027393">
      <w:bodyDiv w:val="1"/>
      <w:marLeft w:val="0"/>
      <w:marRight w:val="0"/>
      <w:marTop w:val="0"/>
      <w:marBottom w:val="0"/>
      <w:divBdr>
        <w:top w:val="none" w:sz="0" w:space="0" w:color="auto"/>
        <w:left w:val="none" w:sz="0" w:space="0" w:color="auto"/>
        <w:bottom w:val="none" w:sz="0" w:space="0" w:color="auto"/>
        <w:right w:val="none" w:sz="0" w:space="0" w:color="auto"/>
      </w:divBdr>
    </w:div>
    <w:div w:id="579406296">
      <w:bodyDiv w:val="1"/>
      <w:marLeft w:val="0"/>
      <w:marRight w:val="0"/>
      <w:marTop w:val="0"/>
      <w:marBottom w:val="0"/>
      <w:divBdr>
        <w:top w:val="none" w:sz="0" w:space="0" w:color="auto"/>
        <w:left w:val="none" w:sz="0" w:space="0" w:color="auto"/>
        <w:bottom w:val="none" w:sz="0" w:space="0" w:color="auto"/>
        <w:right w:val="none" w:sz="0" w:space="0" w:color="auto"/>
      </w:divBdr>
    </w:div>
    <w:div w:id="579875406">
      <w:bodyDiv w:val="1"/>
      <w:marLeft w:val="0"/>
      <w:marRight w:val="0"/>
      <w:marTop w:val="0"/>
      <w:marBottom w:val="0"/>
      <w:divBdr>
        <w:top w:val="none" w:sz="0" w:space="0" w:color="auto"/>
        <w:left w:val="none" w:sz="0" w:space="0" w:color="auto"/>
        <w:bottom w:val="none" w:sz="0" w:space="0" w:color="auto"/>
        <w:right w:val="none" w:sz="0" w:space="0" w:color="auto"/>
      </w:divBdr>
    </w:div>
    <w:div w:id="581334129">
      <w:bodyDiv w:val="1"/>
      <w:marLeft w:val="0"/>
      <w:marRight w:val="0"/>
      <w:marTop w:val="0"/>
      <w:marBottom w:val="0"/>
      <w:divBdr>
        <w:top w:val="none" w:sz="0" w:space="0" w:color="auto"/>
        <w:left w:val="none" w:sz="0" w:space="0" w:color="auto"/>
        <w:bottom w:val="none" w:sz="0" w:space="0" w:color="auto"/>
        <w:right w:val="none" w:sz="0" w:space="0" w:color="auto"/>
      </w:divBdr>
    </w:div>
    <w:div w:id="582296159">
      <w:bodyDiv w:val="1"/>
      <w:marLeft w:val="0"/>
      <w:marRight w:val="0"/>
      <w:marTop w:val="0"/>
      <w:marBottom w:val="0"/>
      <w:divBdr>
        <w:top w:val="none" w:sz="0" w:space="0" w:color="auto"/>
        <w:left w:val="none" w:sz="0" w:space="0" w:color="auto"/>
        <w:bottom w:val="none" w:sz="0" w:space="0" w:color="auto"/>
        <w:right w:val="none" w:sz="0" w:space="0" w:color="auto"/>
      </w:divBdr>
    </w:div>
    <w:div w:id="582375087">
      <w:bodyDiv w:val="1"/>
      <w:marLeft w:val="0"/>
      <w:marRight w:val="0"/>
      <w:marTop w:val="0"/>
      <w:marBottom w:val="0"/>
      <w:divBdr>
        <w:top w:val="none" w:sz="0" w:space="0" w:color="auto"/>
        <w:left w:val="none" w:sz="0" w:space="0" w:color="auto"/>
        <w:bottom w:val="none" w:sz="0" w:space="0" w:color="auto"/>
        <w:right w:val="none" w:sz="0" w:space="0" w:color="auto"/>
      </w:divBdr>
    </w:div>
    <w:div w:id="582571695">
      <w:bodyDiv w:val="1"/>
      <w:marLeft w:val="0"/>
      <w:marRight w:val="0"/>
      <w:marTop w:val="0"/>
      <w:marBottom w:val="0"/>
      <w:divBdr>
        <w:top w:val="none" w:sz="0" w:space="0" w:color="auto"/>
        <w:left w:val="none" w:sz="0" w:space="0" w:color="auto"/>
        <w:bottom w:val="none" w:sz="0" w:space="0" w:color="auto"/>
        <w:right w:val="none" w:sz="0" w:space="0" w:color="auto"/>
      </w:divBdr>
    </w:div>
    <w:div w:id="582640991">
      <w:bodyDiv w:val="1"/>
      <w:marLeft w:val="0"/>
      <w:marRight w:val="0"/>
      <w:marTop w:val="0"/>
      <w:marBottom w:val="0"/>
      <w:divBdr>
        <w:top w:val="none" w:sz="0" w:space="0" w:color="auto"/>
        <w:left w:val="none" w:sz="0" w:space="0" w:color="auto"/>
        <w:bottom w:val="none" w:sz="0" w:space="0" w:color="auto"/>
        <w:right w:val="none" w:sz="0" w:space="0" w:color="auto"/>
      </w:divBdr>
    </w:div>
    <w:div w:id="582877570">
      <w:bodyDiv w:val="1"/>
      <w:marLeft w:val="0"/>
      <w:marRight w:val="0"/>
      <w:marTop w:val="0"/>
      <w:marBottom w:val="0"/>
      <w:divBdr>
        <w:top w:val="none" w:sz="0" w:space="0" w:color="auto"/>
        <w:left w:val="none" w:sz="0" w:space="0" w:color="auto"/>
        <w:bottom w:val="none" w:sz="0" w:space="0" w:color="auto"/>
        <w:right w:val="none" w:sz="0" w:space="0" w:color="auto"/>
      </w:divBdr>
    </w:div>
    <w:div w:id="583271582">
      <w:bodyDiv w:val="1"/>
      <w:marLeft w:val="0"/>
      <w:marRight w:val="0"/>
      <w:marTop w:val="0"/>
      <w:marBottom w:val="0"/>
      <w:divBdr>
        <w:top w:val="none" w:sz="0" w:space="0" w:color="auto"/>
        <w:left w:val="none" w:sz="0" w:space="0" w:color="auto"/>
        <w:bottom w:val="none" w:sz="0" w:space="0" w:color="auto"/>
        <w:right w:val="none" w:sz="0" w:space="0" w:color="auto"/>
      </w:divBdr>
    </w:div>
    <w:div w:id="583301683">
      <w:bodyDiv w:val="1"/>
      <w:marLeft w:val="0"/>
      <w:marRight w:val="0"/>
      <w:marTop w:val="0"/>
      <w:marBottom w:val="0"/>
      <w:divBdr>
        <w:top w:val="none" w:sz="0" w:space="0" w:color="auto"/>
        <w:left w:val="none" w:sz="0" w:space="0" w:color="auto"/>
        <w:bottom w:val="none" w:sz="0" w:space="0" w:color="auto"/>
        <w:right w:val="none" w:sz="0" w:space="0" w:color="auto"/>
      </w:divBdr>
    </w:div>
    <w:div w:id="584068523">
      <w:bodyDiv w:val="1"/>
      <w:marLeft w:val="0"/>
      <w:marRight w:val="0"/>
      <w:marTop w:val="0"/>
      <w:marBottom w:val="0"/>
      <w:divBdr>
        <w:top w:val="none" w:sz="0" w:space="0" w:color="auto"/>
        <w:left w:val="none" w:sz="0" w:space="0" w:color="auto"/>
        <w:bottom w:val="none" w:sz="0" w:space="0" w:color="auto"/>
        <w:right w:val="none" w:sz="0" w:space="0" w:color="auto"/>
      </w:divBdr>
    </w:div>
    <w:div w:id="584724409">
      <w:bodyDiv w:val="1"/>
      <w:marLeft w:val="0"/>
      <w:marRight w:val="0"/>
      <w:marTop w:val="0"/>
      <w:marBottom w:val="0"/>
      <w:divBdr>
        <w:top w:val="none" w:sz="0" w:space="0" w:color="auto"/>
        <w:left w:val="none" w:sz="0" w:space="0" w:color="auto"/>
        <w:bottom w:val="none" w:sz="0" w:space="0" w:color="auto"/>
        <w:right w:val="none" w:sz="0" w:space="0" w:color="auto"/>
      </w:divBdr>
    </w:div>
    <w:div w:id="585043235">
      <w:bodyDiv w:val="1"/>
      <w:marLeft w:val="0"/>
      <w:marRight w:val="0"/>
      <w:marTop w:val="0"/>
      <w:marBottom w:val="0"/>
      <w:divBdr>
        <w:top w:val="none" w:sz="0" w:space="0" w:color="auto"/>
        <w:left w:val="none" w:sz="0" w:space="0" w:color="auto"/>
        <w:bottom w:val="none" w:sz="0" w:space="0" w:color="auto"/>
        <w:right w:val="none" w:sz="0" w:space="0" w:color="auto"/>
      </w:divBdr>
    </w:div>
    <w:div w:id="585119244">
      <w:bodyDiv w:val="1"/>
      <w:marLeft w:val="0"/>
      <w:marRight w:val="0"/>
      <w:marTop w:val="0"/>
      <w:marBottom w:val="0"/>
      <w:divBdr>
        <w:top w:val="none" w:sz="0" w:space="0" w:color="auto"/>
        <w:left w:val="none" w:sz="0" w:space="0" w:color="auto"/>
        <w:bottom w:val="none" w:sz="0" w:space="0" w:color="auto"/>
        <w:right w:val="none" w:sz="0" w:space="0" w:color="auto"/>
      </w:divBdr>
    </w:div>
    <w:div w:id="585265631">
      <w:bodyDiv w:val="1"/>
      <w:marLeft w:val="0"/>
      <w:marRight w:val="0"/>
      <w:marTop w:val="0"/>
      <w:marBottom w:val="0"/>
      <w:divBdr>
        <w:top w:val="none" w:sz="0" w:space="0" w:color="auto"/>
        <w:left w:val="none" w:sz="0" w:space="0" w:color="auto"/>
        <w:bottom w:val="none" w:sz="0" w:space="0" w:color="auto"/>
        <w:right w:val="none" w:sz="0" w:space="0" w:color="auto"/>
      </w:divBdr>
    </w:div>
    <w:div w:id="585697982">
      <w:bodyDiv w:val="1"/>
      <w:marLeft w:val="0"/>
      <w:marRight w:val="0"/>
      <w:marTop w:val="0"/>
      <w:marBottom w:val="0"/>
      <w:divBdr>
        <w:top w:val="none" w:sz="0" w:space="0" w:color="auto"/>
        <w:left w:val="none" w:sz="0" w:space="0" w:color="auto"/>
        <w:bottom w:val="none" w:sz="0" w:space="0" w:color="auto"/>
        <w:right w:val="none" w:sz="0" w:space="0" w:color="auto"/>
      </w:divBdr>
    </w:div>
    <w:div w:id="585845665">
      <w:bodyDiv w:val="1"/>
      <w:marLeft w:val="0"/>
      <w:marRight w:val="0"/>
      <w:marTop w:val="0"/>
      <w:marBottom w:val="0"/>
      <w:divBdr>
        <w:top w:val="none" w:sz="0" w:space="0" w:color="auto"/>
        <w:left w:val="none" w:sz="0" w:space="0" w:color="auto"/>
        <w:bottom w:val="none" w:sz="0" w:space="0" w:color="auto"/>
        <w:right w:val="none" w:sz="0" w:space="0" w:color="auto"/>
      </w:divBdr>
    </w:div>
    <w:div w:id="586429792">
      <w:bodyDiv w:val="1"/>
      <w:marLeft w:val="0"/>
      <w:marRight w:val="0"/>
      <w:marTop w:val="0"/>
      <w:marBottom w:val="0"/>
      <w:divBdr>
        <w:top w:val="none" w:sz="0" w:space="0" w:color="auto"/>
        <w:left w:val="none" w:sz="0" w:space="0" w:color="auto"/>
        <w:bottom w:val="none" w:sz="0" w:space="0" w:color="auto"/>
        <w:right w:val="none" w:sz="0" w:space="0" w:color="auto"/>
      </w:divBdr>
    </w:div>
    <w:div w:id="586966371">
      <w:bodyDiv w:val="1"/>
      <w:marLeft w:val="0"/>
      <w:marRight w:val="0"/>
      <w:marTop w:val="0"/>
      <w:marBottom w:val="0"/>
      <w:divBdr>
        <w:top w:val="none" w:sz="0" w:space="0" w:color="auto"/>
        <w:left w:val="none" w:sz="0" w:space="0" w:color="auto"/>
        <w:bottom w:val="none" w:sz="0" w:space="0" w:color="auto"/>
        <w:right w:val="none" w:sz="0" w:space="0" w:color="auto"/>
      </w:divBdr>
    </w:div>
    <w:div w:id="587034647">
      <w:bodyDiv w:val="1"/>
      <w:marLeft w:val="0"/>
      <w:marRight w:val="0"/>
      <w:marTop w:val="0"/>
      <w:marBottom w:val="0"/>
      <w:divBdr>
        <w:top w:val="none" w:sz="0" w:space="0" w:color="auto"/>
        <w:left w:val="none" w:sz="0" w:space="0" w:color="auto"/>
        <w:bottom w:val="none" w:sz="0" w:space="0" w:color="auto"/>
        <w:right w:val="none" w:sz="0" w:space="0" w:color="auto"/>
      </w:divBdr>
    </w:div>
    <w:div w:id="587427956">
      <w:bodyDiv w:val="1"/>
      <w:marLeft w:val="0"/>
      <w:marRight w:val="0"/>
      <w:marTop w:val="0"/>
      <w:marBottom w:val="0"/>
      <w:divBdr>
        <w:top w:val="none" w:sz="0" w:space="0" w:color="auto"/>
        <w:left w:val="none" w:sz="0" w:space="0" w:color="auto"/>
        <w:bottom w:val="none" w:sz="0" w:space="0" w:color="auto"/>
        <w:right w:val="none" w:sz="0" w:space="0" w:color="auto"/>
      </w:divBdr>
    </w:div>
    <w:div w:id="587883824">
      <w:bodyDiv w:val="1"/>
      <w:marLeft w:val="0"/>
      <w:marRight w:val="0"/>
      <w:marTop w:val="0"/>
      <w:marBottom w:val="0"/>
      <w:divBdr>
        <w:top w:val="none" w:sz="0" w:space="0" w:color="auto"/>
        <w:left w:val="none" w:sz="0" w:space="0" w:color="auto"/>
        <w:bottom w:val="none" w:sz="0" w:space="0" w:color="auto"/>
        <w:right w:val="none" w:sz="0" w:space="0" w:color="auto"/>
      </w:divBdr>
    </w:div>
    <w:div w:id="588466938">
      <w:bodyDiv w:val="1"/>
      <w:marLeft w:val="0"/>
      <w:marRight w:val="0"/>
      <w:marTop w:val="0"/>
      <w:marBottom w:val="0"/>
      <w:divBdr>
        <w:top w:val="none" w:sz="0" w:space="0" w:color="auto"/>
        <w:left w:val="none" w:sz="0" w:space="0" w:color="auto"/>
        <w:bottom w:val="none" w:sz="0" w:space="0" w:color="auto"/>
        <w:right w:val="none" w:sz="0" w:space="0" w:color="auto"/>
      </w:divBdr>
    </w:div>
    <w:div w:id="588470358">
      <w:bodyDiv w:val="1"/>
      <w:marLeft w:val="0"/>
      <w:marRight w:val="0"/>
      <w:marTop w:val="0"/>
      <w:marBottom w:val="0"/>
      <w:divBdr>
        <w:top w:val="none" w:sz="0" w:space="0" w:color="auto"/>
        <w:left w:val="none" w:sz="0" w:space="0" w:color="auto"/>
        <w:bottom w:val="none" w:sz="0" w:space="0" w:color="auto"/>
        <w:right w:val="none" w:sz="0" w:space="0" w:color="auto"/>
      </w:divBdr>
    </w:div>
    <w:div w:id="589240081">
      <w:bodyDiv w:val="1"/>
      <w:marLeft w:val="0"/>
      <w:marRight w:val="0"/>
      <w:marTop w:val="0"/>
      <w:marBottom w:val="0"/>
      <w:divBdr>
        <w:top w:val="none" w:sz="0" w:space="0" w:color="auto"/>
        <w:left w:val="none" w:sz="0" w:space="0" w:color="auto"/>
        <w:bottom w:val="none" w:sz="0" w:space="0" w:color="auto"/>
        <w:right w:val="none" w:sz="0" w:space="0" w:color="auto"/>
      </w:divBdr>
    </w:div>
    <w:div w:id="589585028">
      <w:bodyDiv w:val="1"/>
      <w:marLeft w:val="0"/>
      <w:marRight w:val="0"/>
      <w:marTop w:val="0"/>
      <w:marBottom w:val="0"/>
      <w:divBdr>
        <w:top w:val="none" w:sz="0" w:space="0" w:color="auto"/>
        <w:left w:val="none" w:sz="0" w:space="0" w:color="auto"/>
        <w:bottom w:val="none" w:sz="0" w:space="0" w:color="auto"/>
        <w:right w:val="none" w:sz="0" w:space="0" w:color="auto"/>
      </w:divBdr>
    </w:div>
    <w:div w:id="590041673">
      <w:bodyDiv w:val="1"/>
      <w:marLeft w:val="0"/>
      <w:marRight w:val="0"/>
      <w:marTop w:val="0"/>
      <w:marBottom w:val="0"/>
      <w:divBdr>
        <w:top w:val="none" w:sz="0" w:space="0" w:color="auto"/>
        <w:left w:val="none" w:sz="0" w:space="0" w:color="auto"/>
        <w:bottom w:val="none" w:sz="0" w:space="0" w:color="auto"/>
        <w:right w:val="none" w:sz="0" w:space="0" w:color="auto"/>
      </w:divBdr>
    </w:div>
    <w:div w:id="590237273">
      <w:bodyDiv w:val="1"/>
      <w:marLeft w:val="0"/>
      <w:marRight w:val="0"/>
      <w:marTop w:val="0"/>
      <w:marBottom w:val="0"/>
      <w:divBdr>
        <w:top w:val="none" w:sz="0" w:space="0" w:color="auto"/>
        <w:left w:val="none" w:sz="0" w:space="0" w:color="auto"/>
        <w:bottom w:val="none" w:sz="0" w:space="0" w:color="auto"/>
        <w:right w:val="none" w:sz="0" w:space="0" w:color="auto"/>
      </w:divBdr>
    </w:div>
    <w:div w:id="591470078">
      <w:bodyDiv w:val="1"/>
      <w:marLeft w:val="0"/>
      <w:marRight w:val="0"/>
      <w:marTop w:val="0"/>
      <w:marBottom w:val="0"/>
      <w:divBdr>
        <w:top w:val="none" w:sz="0" w:space="0" w:color="auto"/>
        <w:left w:val="none" w:sz="0" w:space="0" w:color="auto"/>
        <w:bottom w:val="none" w:sz="0" w:space="0" w:color="auto"/>
        <w:right w:val="none" w:sz="0" w:space="0" w:color="auto"/>
      </w:divBdr>
    </w:div>
    <w:div w:id="592201448">
      <w:bodyDiv w:val="1"/>
      <w:marLeft w:val="0"/>
      <w:marRight w:val="0"/>
      <w:marTop w:val="0"/>
      <w:marBottom w:val="0"/>
      <w:divBdr>
        <w:top w:val="none" w:sz="0" w:space="0" w:color="auto"/>
        <w:left w:val="none" w:sz="0" w:space="0" w:color="auto"/>
        <w:bottom w:val="none" w:sz="0" w:space="0" w:color="auto"/>
        <w:right w:val="none" w:sz="0" w:space="0" w:color="auto"/>
      </w:divBdr>
    </w:div>
    <w:div w:id="592250996">
      <w:bodyDiv w:val="1"/>
      <w:marLeft w:val="0"/>
      <w:marRight w:val="0"/>
      <w:marTop w:val="0"/>
      <w:marBottom w:val="0"/>
      <w:divBdr>
        <w:top w:val="none" w:sz="0" w:space="0" w:color="auto"/>
        <w:left w:val="none" w:sz="0" w:space="0" w:color="auto"/>
        <w:bottom w:val="none" w:sz="0" w:space="0" w:color="auto"/>
        <w:right w:val="none" w:sz="0" w:space="0" w:color="auto"/>
      </w:divBdr>
    </w:div>
    <w:div w:id="592474180">
      <w:bodyDiv w:val="1"/>
      <w:marLeft w:val="0"/>
      <w:marRight w:val="0"/>
      <w:marTop w:val="0"/>
      <w:marBottom w:val="0"/>
      <w:divBdr>
        <w:top w:val="none" w:sz="0" w:space="0" w:color="auto"/>
        <w:left w:val="none" w:sz="0" w:space="0" w:color="auto"/>
        <w:bottom w:val="none" w:sz="0" w:space="0" w:color="auto"/>
        <w:right w:val="none" w:sz="0" w:space="0" w:color="auto"/>
      </w:divBdr>
    </w:div>
    <w:div w:id="593053096">
      <w:bodyDiv w:val="1"/>
      <w:marLeft w:val="0"/>
      <w:marRight w:val="0"/>
      <w:marTop w:val="0"/>
      <w:marBottom w:val="0"/>
      <w:divBdr>
        <w:top w:val="none" w:sz="0" w:space="0" w:color="auto"/>
        <w:left w:val="none" w:sz="0" w:space="0" w:color="auto"/>
        <w:bottom w:val="none" w:sz="0" w:space="0" w:color="auto"/>
        <w:right w:val="none" w:sz="0" w:space="0" w:color="auto"/>
      </w:divBdr>
    </w:div>
    <w:div w:id="594050588">
      <w:bodyDiv w:val="1"/>
      <w:marLeft w:val="0"/>
      <w:marRight w:val="0"/>
      <w:marTop w:val="0"/>
      <w:marBottom w:val="0"/>
      <w:divBdr>
        <w:top w:val="none" w:sz="0" w:space="0" w:color="auto"/>
        <w:left w:val="none" w:sz="0" w:space="0" w:color="auto"/>
        <w:bottom w:val="none" w:sz="0" w:space="0" w:color="auto"/>
        <w:right w:val="none" w:sz="0" w:space="0" w:color="auto"/>
      </w:divBdr>
    </w:div>
    <w:div w:id="594286647">
      <w:bodyDiv w:val="1"/>
      <w:marLeft w:val="0"/>
      <w:marRight w:val="0"/>
      <w:marTop w:val="0"/>
      <w:marBottom w:val="0"/>
      <w:divBdr>
        <w:top w:val="none" w:sz="0" w:space="0" w:color="auto"/>
        <w:left w:val="none" w:sz="0" w:space="0" w:color="auto"/>
        <w:bottom w:val="none" w:sz="0" w:space="0" w:color="auto"/>
        <w:right w:val="none" w:sz="0" w:space="0" w:color="auto"/>
      </w:divBdr>
    </w:div>
    <w:div w:id="594748124">
      <w:bodyDiv w:val="1"/>
      <w:marLeft w:val="0"/>
      <w:marRight w:val="0"/>
      <w:marTop w:val="0"/>
      <w:marBottom w:val="0"/>
      <w:divBdr>
        <w:top w:val="none" w:sz="0" w:space="0" w:color="auto"/>
        <w:left w:val="none" w:sz="0" w:space="0" w:color="auto"/>
        <w:bottom w:val="none" w:sz="0" w:space="0" w:color="auto"/>
        <w:right w:val="none" w:sz="0" w:space="0" w:color="auto"/>
      </w:divBdr>
    </w:div>
    <w:div w:id="595017528">
      <w:bodyDiv w:val="1"/>
      <w:marLeft w:val="0"/>
      <w:marRight w:val="0"/>
      <w:marTop w:val="0"/>
      <w:marBottom w:val="0"/>
      <w:divBdr>
        <w:top w:val="none" w:sz="0" w:space="0" w:color="auto"/>
        <w:left w:val="none" w:sz="0" w:space="0" w:color="auto"/>
        <w:bottom w:val="none" w:sz="0" w:space="0" w:color="auto"/>
        <w:right w:val="none" w:sz="0" w:space="0" w:color="auto"/>
      </w:divBdr>
    </w:div>
    <w:div w:id="595405093">
      <w:bodyDiv w:val="1"/>
      <w:marLeft w:val="0"/>
      <w:marRight w:val="0"/>
      <w:marTop w:val="0"/>
      <w:marBottom w:val="0"/>
      <w:divBdr>
        <w:top w:val="none" w:sz="0" w:space="0" w:color="auto"/>
        <w:left w:val="none" w:sz="0" w:space="0" w:color="auto"/>
        <w:bottom w:val="none" w:sz="0" w:space="0" w:color="auto"/>
        <w:right w:val="none" w:sz="0" w:space="0" w:color="auto"/>
      </w:divBdr>
    </w:div>
    <w:div w:id="595480894">
      <w:bodyDiv w:val="1"/>
      <w:marLeft w:val="0"/>
      <w:marRight w:val="0"/>
      <w:marTop w:val="0"/>
      <w:marBottom w:val="0"/>
      <w:divBdr>
        <w:top w:val="none" w:sz="0" w:space="0" w:color="auto"/>
        <w:left w:val="none" w:sz="0" w:space="0" w:color="auto"/>
        <w:bottom w:val="none" w:sz="0" w:space="0" w:color="auto"/>
        <w:right w:val="none" w:sz="0" w:space="0" w:color="auto"/>
      </w:divBdr>
    </w:div>
    <w:div w:id="597058228">
      <w:bodyDiv w:val="1"/>
      <w:marLeft w:val="0"/>
      <w:marRight w:val="0"/>
      <w:marTop w:val="0"/>
      <w:marBottom w:val="0"/>
      <w:divBdr>
        <w:top w:val="none" w:sz="0" w:space="0" w:color="auto"/>
        <w:left w:val="none" w:sz="0" w:space="0" w:color="auto"/>
        <w:bottom w:val="none" w:sz="0" w:space="0" w:color="auto"/>
        <w:right w:val="none" w:sz="0" w:space="0" w:color="auto"/>
      </w:divBdr>
    </w:div>
    <w:div w:id="597252342">
      <w:bodyDiv w:val="1"/>
      <w:marLeft w:val="0"/>
      <w:marRight w:val="0"/>
      <w:marTop w:val="0"/>
      <w:marBottom w:val="0"/>
      <w:divBdr>
        <w:top w:val="none" w:sz="0" w:space="0" w:color="auto"/>
        <w:left w:val="none" w:sz="0" w:space="0" w:color="auto"/>
        <w:bottom w:val="none" w:sz="0" w:space="0" w:color="auto"/>
        <w:right w:val="none" w:sz="0" w:space="0" w:color="auto"/>
      </w:divBdr>
    </w:div>
    <w:div w:id="598148526">
      <w:bodyDiv w:val="1"/>
      <w:marLeft w:val="0"/>
      <w:marRight w:val="0"/>
      <w:marTop w:val="0"/>
      <w:marBottom w:val="0"/>
      <w:divBdr>
        <w:top w:val="none" w:sz="0" w:space="0" w:color="auto"/>
        <w:left w:val="none" w:sz="0" w:space="0" w:color="auto"/>
        <w:bottom w:val="none" w:sz="0" w:space="0" w:color="auto"/>
        <w:right w:val="none" w:sz="0" w:space="0" w:color="auto"/>
      </w:divBdr>
    </w:div>
    <w:div w:id="598485003">
      <w:bodyDiv w:val="1"/>
      <w:marLeft w:val="0"/>
      <w:marRight w:val="0"/>
      <w:marTop w:val="0"/>
      <w:marBottom w:val="0"/>
      <w:divBdr>
        <w:top w:val="none" w:sz="0" w:space="0" w:color="auto"/>
        <w:left w:val="none" w:sz="0" w:space="0" w:color="auto"/>
        <w:bottom w:val="none" w:sz="0" w:space="0" w:color="auto"/>
        <w:right w:val="none" w:sz="0" w:space="0" w:color="auto"/>
      </w:divBdr>
    </w:div>
    <w:div w:id="599021581">
      <w:bodyDiv w:val="1"/>
      <w:marLeft w:val="0"/>
      <w:marRight w:val="0"/>
      <w:marTop w:val="0"/>
      <w:marBottom w:val="0"/>
      <w:divBdr>
        <w:top w:val="none" w:sz="0" w:space="0" w:color="auto"/>
        <w:left w:val="none" w:sz="0" w:space="0" w:color="auto"/>
        <w:bottom w:val="none" w:sz="0" w:space="0" w:color="auto"/>
        <w:right w:val="none" w:sz="0" w:space="0" w:color="auto"/>
      </w:divBdr>
    </w:div>
    <w:div w:id="599145524">
      <w:bodyDiv w:val="1"/>
      <w:marLeft w:val="0"/>
      <w:marRight w:val="0"/>
      <w:marTop w:val="0"/>
      <w:marBottom w:val="0"/>
      <w:divBdr>
        <w:top w:val="none" w:sz="0" w:space="0" w:color="auto"/>
        <w:left w:val="none" w:sz="0" w:space="0" w:color="auto"/>
        <w:bottom w:val="none" w:sz="0" w:space="0" w:color="auto"/>
        <w:right w:val="none" w:sz="0" w:space="0" w:color="auto"/>
      </w:divBdr>
    </w:div>
    <w:div w:id="599945203">
      <w:bodyDiv w:val="1"/>
      <w:marLeft w:val="0"/>
      <w:marRight w:val="0"/>
      <w:marTop w:val="0"/>
      <w:marBottom w:val="0"/>
      <w:divBdr>
        <w:top w:val="none" w:sz="0" w:space="0" w:color="auto"/>
        <w:left w:val="none" w:sz="0" w:space="0" w:color="auto"/>
        <w:bottom w:val="none" w:sz="0" w:space="0" w:color="auto"/>
        <w:right w:val="none" w:sz="0" w:space="0" w:color="auto"/>
      </w:divBdr>
    </w:div>
    <w:div w:id="600066816">
      <w:bodyDiv w:val="1"/>
      <w:marLeft w:val="0"/>
      <w:marRight w:val="0"/>
      <w:marTop w:val="0"/>
      <w:marBottom w:val="0"/>
      <w:divBdr>
        <w:top w:val="none" w:sz="0" w:space="0" w:color="auto"/>
        <w:left w:val="none" w:sz="0" w:space="0" w:color="auto"/>
        <w:bottom w:val="none" w:sz="0" w:space="0" w:color="auto"/>
        <w:right w:val="none" w:sz="0" w:space="0" w:color="auto"/>
      </w:divBdr>
    </w:div>
    <w:div w:id="600534653">
      <w:bodyDiv w:val="1"/>
      <w:marLeft w:val="0"/>
      <w:marRight w:val="0"/>
      <w:marTop w:val="0"/>
      <w:marBottom w:val="0"/>
      <w:divBdr>
        <w:top w:val="none" w:sz="0" w:space="0" w:color="auto"/>
        <w:left w:val="none" w:sz="0" w:space="0" w:color="auto"/>
        <w:bottom w:val="none" w:sz="0" w:space="0" w:color="auto"/>
        <w:right w:val="none" w:sz="0" w:space="0" w:color="auto"/>
      </w:divBdr>
    </w:div>
    <w:div w:id="601035256">
      <w:bodyDiv w:val="1"/>
      <w:marLeft w:val="0"/>
      <w:marRight w:val="0"/>
      <w:marTop w:val="0"/>
      <w:marBottom w:val="0"/>
      <w:divBdr>
        <w:top w:val="none" w:sz="0" w:space="0" w:color="auto"/>
        <w:left w:val="none" w:sz="0" w:space="0" w:color="auto"/>
        <w:bottom w:val="none" w:sz="0" w:space="0" w:color="auto"/>
        <w:right w:val="none" w:sz="0" w:space="0" w:color="auto"/>
      </w:divBdr>
    </w:div>
    <w:div w:id="601106340">
      <w:bodyDiv w:val="1"/>
      <w:marLeft w:val="0"/>
      <w:marRight w:val="0"/>
      <w:marTop w:val="0"/>
      <w:marBottom w:val="0"/>
      <w:divBdr>
        <w:top w:val="none" w:sz="0" w:space="0" w:color="auto"/>
        <w:left w:val="none" w:sz="0" w:space="0" w:color="auto"/>
        <w:bottom w:val="none" w:sz="0" w:space="0" w:color="auto"/>
        <w:right w:val="none" w:sz="0" w:space="0" w:color="auto"/>
      </w:divBdr>
    </w:div>
    <w:div w:id="601450549">
      <w:bodyDiv w:val="1"/>
      <w:marLeft w:val="0"/>
      <w:marRight w:val="0"/>
      <w:marTop w:val="0"/>
      <w:marBottom w:val="0"/>
      <w:divBdr>
        <w:top w:val="none" w:sz="0" w:space="0" w:color="auto"/>
        <w:left w:val="none" w:sz="0" w:space="0" w:color="auto"/>
        <w:bottom w:val="none" w:sz="0" w:space="0" w:color="auto"/>
        <w:right w:val="none" w:sz="0" w:space="0" w:color="auto"/>
      </w:divBdr>
    </w:div>
    <w:div w:id="601914754">
      <w:bodyDiv w:val="1"/>
      <w:marLeft w:val="0"/>
      <w:marRight w:val="0"/>
      <w:marTop w:val="0"/>
      <w:marBottom w:val="0"/>
      <w:divBdr>
        <w:top w:val="none" w:sz="0" w:space="0" w:color="auto"/>
        <w:left w:val="none" w:sz="0" w:space="0" w:color="auto"/>
        <w:bottom w:val="none" w:sz="0" w:space="0" w:color="auto"/>
        <w:right w:val="none" w:sz="0" w:space="0" w:color="auto"/>
      </w:divBdr>
    </w:div>
    <w:div w:id="602494850">
      <w:bodyDiv w:val="1"/>
      <w:marLeft w:val="0"/>
      <w:marRight w:val="0"/>
      <w:marTop w:val="0"/>
      <w:marBottom w:val="0"/>
      <w:divBdr>
        <w:top w:val="none" w:sz="0" w:space="0" w:color="auto"/>
        <w:left w:val="none" w:sz="0" w:space="0" w:color="auto"/>
        <w:bottom w:val="none" w:sz="0" w:space="0" w:color="auto"/>
        <w:right w:val="none" w:sz="0" w:space="0" w:color="auto"/>
      </w:divBdr>
    </w:div>
    <w:div w:id="602538295">
      <w:bodyDiv w:val="1"/>
      <w:marLeft w:val="0"/>
      <w:marRight w:val="0"/>
      <w:marTop w:val="0"/>
      <w:marBottom w:val="0"/>
      <w:divBdr>
        <w:top w:val="none" w:sz="0" w:space="0" w:color="auto"/>
        <w:left w:val="none" w:sz="0" w:space="0" w:color="auto"/>
        <w:bottom w:val="none" w:sz="0" w:space="0" w:color="auto"/>
        <w:right w:val="none" w:sz="0" w:space="0" w:color="auto"/>
      </w:divBdr>
    </w:div>
    <w:div w:id="602567616">
      <w:bodyDiv w:val="1"/>
      <w:marLeft w:val="0"/>
      <w:marRight w:val="0"/>
      <w:marTop w:val="0"/>
      <w:marBottom w:val="0"/>
      <w:divBdr>
        <w:top w:val="none" w:sz="0" w:space="0" w:color="auto"/>
        <w:left w:val="none" w:sz="0" w:space="0" w:color="auto"/>
        <w:bottom w:val="none" w:sz="0" w:space="0" w:color="auto"/>
        <w:right w:val="none" w:sz="0" w:space="0" w:color="auto"/>
      </w:divBdr>
    </w:div>
    <w:div w:id="604383460">
      <w:bodyDiv w:val="1"/>
      <w:marLeft w:val="0"/>
      <w:marRight w:val="0"/>
      <w:marTop w:val="0"/>
      <w:marBottom w:val="0"/>
      <w:divBdr>
        <w:top w:val="none" w:sz="0" w:space="0" w:color="auto"/>
        <w:left w:val="none" w:sz="0" w:space="0" w:color="auto"/>
        <w:bottom w:val="none" w:sz="0" w:space="0" w:color="auto"/>
        <w:right w:val="none" w:sz="0" w:space="0" w:color="auto"/>
      </w:divBdr>
    </w:div>
    <w:div w:id="604388000">
      <w:bodyDiv w:val="1"/>
      <w:marLeft w:val="0"/>
      <w:marRight w:val="0"/>
      <w:marTop w:val="0"/>
      <w:marBottom w:val="0"/>
      <w:divBdr>
        <w:top w:val="none" w:sz="0" w:space="0" w:color="auto"/>
        <w:left w:val="none" w:sz="0" w:space="0" w:color="auto"/>
        <w:bottom w:val="none" w:sz="0" w:space="0" w:color="auto"/>
        <w:right w:val="none" w:sz="0" w:space="0" w:color="auto"/>
      </w:divBdr>
    </w:div>
    <w:div w:id="604459392">
      <w:bodyDiv w:val="1"/>
      <w:marLeft w:val="0"/>
      <w:marRight w:val="0"/>
      <w:marTop w:val="0"/>
      <w:marBottom w:val="0"/>
      <w:divBdr>
        <w:top w:val="none" w:sz="0" w:space="0" w:color="auto"/>
        <w:left w:val="none" w:sz="0" w:space="0" w:color="auto"/>
        <w:bottom w:val="none" w:sz="0" w:space="0" w:color="auto"/>
        <w:right w:val="none" w:sz="0" w:space="0" w:color="auto"/>
      </w:divBdr>
    </w:div>
    <w:div w:id="604658136">
      <w:bodyDiv w:val="1"/>
      <w:marLeft w:val="0"/>
      <w:marRight w:val="0"/>
      <w:marTop w:val="0"/>
      <w:marBottom w:val="0"/>
      <w:divBdr>
        <w:top w:val="none" w:sz="0" w:space="0" w:color="auto"/>
        <w:left w:val="none" w:sz="0" w:space="0" w:color="auto"/>
        <w:bottom w:val="none" w:sz="0" w:space="0" w:color="auto"/>
        <w:right w:val="none" w:sz="0" w:space="0" w:color="auto"/>
      </w:divBdr>
    </w:div>
    <w:div w:id="605889940">
      <w:bodyDiv w:val="1"/>
      <w:marLeft w:val="0"/>
      <w:marRight w:val="0"/>
      <w:marTop w:val="0"/>
      <w:marBottom w:val="0"/>
      <w:divBdr>
        <w:top w:val="none" w:sz="0" w:space="0" w:color="auto"/>
        <w:left w:val="none" w:sz="0" w:space="0" w:color="auto"/>
        <w:bottom w:val="none" w:sz="0" w:space="0" w:color="auto"/>
        <w:right w:val="none" w:sz="0" w:space="0" w:color="auto"/>
      </w:divBdr>
    </w:div>
    <w:div w:id="606229859">
      <w:bodyDiv w:val="1"/>
      <w:marLeft w:val="0"/>
      <w:marRight w:val="0"/>
      <w:marTop w:val="0"/>
      <w:marBottom w:val="0"/>
      <w:divBdr>
        <w:top w:val="none" w:sz="0" w:space="0" w:color="auto"/>
        <w:left w:val="none" w:sz="0" w:space="0" w:color="auto"/>
        <w:bottom w:val="none" w:sz="0" w:space="0" w:color="auto"/>
        <w:right w:val="none" w:sz="0" w:space="0" w:color="auto"/>
      </w:divBdr>
    </w:div>
    <w:div w:id="606888265">
      <w:bodyDiv w:val="1"/>
      <w:marLeft w:val="0"/>
      <w:marRight w:val="0"/>
      <w:marTop w:val="0"/>
      <w:marBottom w:val="0"/>
      <w:divBdr>
        <w:top w:val="none" w:sz="0" w:space="0" w:color="auto"/>
        <w:left w:val="none" w:sz="0" w:space="0" w:color="auto"/>
        <w:bottom w:val="none" w:sz="0" w:space="0" w:color="auto"/>
        <w:right w:val="none" w:sz="0" w:space="0" w:color="auto"/>
      </w:divBdr>
    </w:div>
    <w:div w:id="607271125">
      <w:bodyDiv w:val="1"/>
      <w:marLeft w:val="0"/>
      <w:marRight w:val="0"/>
      <w:marTop w:val="0"/>
      <w:marBottom w:val="0"/>
      <w:divBdr>
        <w:top w:val="none" w:sz="0" w:space="0" w:color="auto"/>
        <w:left w:val="none" w:sz="0" w:space="0" w:color="auto"/>
        <w:bottom w:val="none" w:sz="0" w:space="0" w:color="auto"/>
        <w:right w:val="none" w:sz="0" w:space="0" w:color="auto"/>
      </w:divBdr>
    </w:div>
    <w:div w:id="607275552">
      <w:bodyDiv w:val="1"/>
      <w:marLeft w:val="0"/>
      <w:marRight w:val="0"/>
      <w:marTop w:val="0"/>
      <w:marBottom w:val="0"/>
      <w:divBdr>
        <w:top w:val="none" w:sz="0" w:space="0" w:color="auto"/>
        <w:left w:val="none" w:sz="0" w:space="0" w:color="auto"/>
        <w:bottom w:val="none" w:sz="0" w:space="0" w:color="auto"/>
        <w:right w:val="none" w:sz="0" w:space="0" w:color="auto"/>
      </w:divBdr>
    </w:div>
    <w:div w:id="607349038">
      <w:bodyDiv w:val="1"/>
      <w:marLeft w:val="0"/>
      <w:marRight w:val="0"/>
      <w:marTop w:val="0"/>
      <w:marBottom w:val="0"/>
      <w:divBdr>
        <w:top w:val="none" w:sz="0" w:space="0" w:color="auto"/>
        <w:left w:val="none" w:sz="0" w:space="0" w:color="auto"/>
        <w:bottom w:val="none" w:sz="0" w:space="0" w:color="auto"/>
        <w:right w:val="none" w:sz="0" w:space="0" w:color="auto"/>
      </w:divBdr>
    </w:div>
    <w:div w:id="609361874">
      <w:bodyDiv w:val="1"/>
      <w:marLeft w:val="0"/>
      <w:marRight w:val="0"/>
      <w:marTop w:val="0"/>
      <w:marBottom w:val="0"/>
      <w:divBdr>
        <w:top w:val="none" w:sz="0" w:space="0" w:color="auto"/>
        <w:left w:val="none" w:sz="0" w:space="0" w:color="auto"/>
        <w:bottom w:val="none" w:sz="0" w:space="0" w:color="auto"/>
        <w:right w:val="none" w:sz="0" w:space="0" w:color="auto"/>
      </w:divBdr>
    </w:div>
    <w:div w:id="609708054">
      <w:bodyDiv w:val="1"/>
      <w:marLeft w:val="0"/>
      <w:marRight w:val="0"/>
      <w:marTop w:val="0"/>
      <w:marBottom w:val="0"/>
      <w:divBdr>
        <w:top w:val="none" w:sz="0" w:space="0" w:color="auto"/>
        <w:left w:val="none" w:sz="0" w:space="0" w:color="auto"/>
        <w:bottom w:val="none" w:sz="0" w:space="0" w:color="auto"/>
        <w:right w:val="none" w:sz="0" w:space="0" w:color="auto"/>
      </w:divBdr>
    </w:div>
    <w:div w:id="609897057">
      <w:bodyDiv w:val="1"/>
      <w:marLeft w:val="0"/>
      <w:marRight w:val="0"/>
      <w:marTop w:val="0"/>
      <w:marBottom w:val="0"/>
      <w:divBdr>
        <w:top w:val="none" w:sz="0" w:space="0" w:color="auto"/>
        <w:left w:val="none" w:sz="0" w:space="0" w:color="auto"/>
        <w:bottom w:val="none" w:sz="0" w:space="0" w:color="auto"/>
        <w:right w:val="none" w:sz="0" w:space="0" w:color="auto"/>
      </w:divBdr>
    </w:div>
    <w:div w:id="611015514">
      <w:bodyDiv w:val="1"/>
      <w:marLeft w:val="0"/>
      <w:marRight w:val="0"/>
      <w:marTop w:val="0"/>
      <w:marBottom w:val="0"/>
      <w:divBdr>
        <w:top w:val="none" w:sz="0" w:space="0" w:color="auto"/>
        <w:left w:val="none" w:sz="0" w:space="0" w:color="auto"/>
        <w:bottom w:val="none" w:sz="0" w:space="0" w:color="auto"/>
        <w:right w:val="none" w:sz="0" w:space="0" w:color="auto"/>
      </w:divBdr>
    </w:div>
    <w:div w:id="611085125">
      <w:bodyDiv w:val="1"/>
      <w:marLeft w:val="0"/>
      <w:marRight w:val="0"/>
      <w:marTop w:val="0"/>
      <w:marBottom w:val="0"/>
      <w:divBdr>
        <w:top w:val="none" w:sz="0" w:space="0" w:color="auto"/>
        <w:left w:val="none" w:sz="0" w:space="0" w:color="auto"/>
        <w:bottom w:val="none" w:sz="0" w:space="0" w:color="auto"/>
        <w:right w:val="none" w:sz="0" w:space="0" w:color="auto"/>
      </w:divBdr>
    </w:div>
    <w:div w:id="611400766">
      <w:bodyDiv w:val="1"/>
      <w:marLeft w:val="0"/>
      <w:marRight w:val="0"/>
      <w:marTop w:val="0"/>
      <w:marBottom w:val="0"/>
      <w:divBdr>
        <w:top w:val="none" w:sz="0" w:space="0" w:color="auto"/>
        <w:left w:val="none" w:sz="0" w:space="0" w:color="auto"/>
        <w:bottom w:val="none" w:sz="0" w:space="0" w:color="auto"/>
        <w:right w:val="none" w:sz="0" w:space="0" w:color="auto"/>
      </w:divBdr>
    </w:div>
    <w:div w:id="611598665">
      <w:bodyDiv w:val="1"/>
      <w:marLeft w:val="0"/>
      <w:marRight w:val="0"/>
      <w:marTop w:val="0"/>
      <w:marBottom w:val="0"/>
      <w:divBdr>
        <w:top w:val="none" w:sz="0" w:space="0" w:color="auto"/>
        <w:left w:val="none" w:sz="0" w:space="0" w:color="auto"/>
        <w:bottom w:val="none" w:sz="0" w:space="0" w:color="auto"/>
        <w:right w:val="none" w:sz="0" w:space="0" w:color="auto"/>
      </w:divBdr>
    </w:div>
    <w:div w:id="611941917">
      <w:bodyDiv w:val="1"/>
      <w:marLeft w:val="0"/>
      <w:marRight w:val="0"/>
      <w:marTop w:val="0"/>
      <w:marBottom w:val="0"/>
      <w:divBdr>
        <w:top w:val="none" w:sz="0" w:space="0" w:color="auto"/>
        <w:left w:val="none" w:sz="0" w:space="0" w:color="auto"/>
        <w:bottom w:val="none" w:sz="0" w:space="0" w:color="auto"/>
        <w:right w:val="none" w:sz="0" w:space="0" w:color="auto"/>
      </w:divBdr>
    </w:div>
    <w:div w:id="612202656">
      <w:bodyDiv w:val="1"/>
      <w:marLeft w:val="0"/>
      <w:marRight w:val="0"/>
      <w:marTop w:val="0"/>
      <w:marBottom w:val="0"/>
      <w:divBdr>
        <w:top w:val="none" w:sz="0" w:space="0" w:color="auto"/>
        <w:left w:val="none" w:sz="0" w:space="0" w:color="auto"/>
        <w:bottom w:val="none" w:sz="0" w:space="0" w:color="auto"/>
        <w:right w:val="none" w:sz="0" w:space="0" w:color="auto"/>
      </w:divBdr>
    </w:div>
    <w:div w:id="612396254">
      <w:bodyDiv w:val="1"/>
      <w:marLeft w:val="0"/>
      <w:marRight w:val="0"/>
      <w:marTop w:val="0"/>
      <w:marBottom w:val="0"/>
      <w:divBdr>
        <w:top w:val="none" w:sz="0" w:space="0" w:color="auto"/>
        <w:left w:val="none" w:sz="0" w:space="0" w:color="auto"/>
        <w:bottom w:val="none" w:sz="0" w:space="0" w:color="auto"/>
        <w:right w:val="none" w:sz="0" w:space="0" w:color="auto"/>
      </w:divBdr>
    </w:div>
    <w:div w:id="612440731">
      <w:bodyDiv w:val="1"/>
      <w:marLeft w:val="0"/>
      <w:marRight w:val="0"/>
      <w:marTop w:val="0"/>
      <w:marBottom w:val="0"/>
      <w:divBdr>
        <w:top w:val="none" w:sz="0" w:space="0" w:color="auto"/>
        <w:left w:val="none" w:sz="0" w:space="0" w:color="auto"/>
        <w:bottom w:val="none" w:sz="0" w:space="0" w:color="auto"/>
        <w:right w:val="none" w:sz="0" w:space="0" w:color="auto"/>
      </w:divBdr>
    </w:div>
    <w:div w:id="612830772">
      <w:bodyDiv w:val="1"/>
      <w:marLeft w:val="0"/>
      <w:marRight w:val="0"/>
      <w:marTop w:val="0"/>
      <w:marBottom w:val="0"/>
      <w:divBdr>
        <w:top w:val="none" w:sz="0" w:space="0" w:color="auto"/>
        <w:left w:val="none" w:sz="0" w:space="0" w:color="auto"/>
        <w:bottom w:val="none" w:sz="0" w:space="0" w:color="auto"/>
        <w:right w:val="none" w:sz="0" w:space="0" w:color="auto"/>
      </w:divBdr>
    </w:div>
    <w:div w:id="614216930">
      <w:bodyDiv w:val="1"/>
      <w:marLeft w:val="0"/>
      <w:marRight w:val="0"/>
      <w:marTop w:val="0"/>
      <w:marBottom w:val="0"/>
      <w:divBdr>
        <w:top w:val="none" w:sz="0" w:space="0" w:color="auto"/>
        <w:left w:val="none" w:sz="0" w:space="0" w:color="auto"/>
        <w:bottom w:val="none" w:sz="0" w:space="0" w:color="auto"/>
        <w:right w:val="none" w:sz="0" w:space="0" w:color="auto"/>
      </w:divBdr>
    </w:div>
    <w:div w:id="614681555">
      <w:bodyDiv w:val="1"/>
      <w:marLeft w:val="0"/>
      <w:marRight w:val="0"/>
      <w:marTop w:val="0"/>
      <w:marBottom w:val="0"/>
      <w:divBdr>
        <w:top w:val="none" w:sz="0" w:space="0" w:color="auto"/>
        <w:left w:val="none" w:sz="0" w:space="0" w:color="auto"/>
        <w:bottom w:val="none" w:sz="0" w:space="0" w:color="auto"/>
        <w:right w:val="none" w:sz="0" w:space="0" w:color="auto"/>
      </w:divBdr>
    </w:div>
    <w:div w:id="614754633">
      <w:bodyDiv w:val="1"/>
      <w:marLeft w:val="0"/>
      <w:marRight w:val="0"/>
      <w:marTop w:val="0"/>
      <w:marBottom w:val="0"/>
      <w:divBdr>
        <w:top w:val="none" w:sz="0" w:space="0" w:color="auto"/>
        <w:left w:val="none" w:sz="0" w:space="0" w:color="auto"/>
        <w:bottom w:val="none" w:sz="0" w:space="0" w:color="auto"/>
        <w:right w:val="none" w:sz="0" w:space="0" w:color="auto"/>
      </w:divBdr>
    </w:div>
    <w:div w:id="615063983">
      <w:bodyDiv w:val="1"/>
      <w:marLeft w:val="0"/>
      <w:marRight w:val="0"/>
      <w:marTop w:val="0"/>
      <w:marBottom w:val="0"/>
      <w:divBdr>
        <w:top w:val="none" w:sz="0" w:space="0" w:color="auto"/>
        <w:left w:val="none" w:sz="0" w:space="0" w:color="auto"/>
        <w:bottom w:val="none" w:sz="0" w:space="0" w:color="auto"/>
        <w:right w:val="none" w:sz="0" w:space="0" w:color="auto"/>
      </w:divBdr>
    </w:div>
    <w:div w:id="615605453">
      <w:bodyDiv w:val="1"/>
      <w:marLeft w:val="0"/>
      <w:marRight w:val="0"/>
      <w:marTop w:val="0"/>
      <w:marBottom w:val="0"/>
      <w:divBdr>
        <w:top w:val="none" w:sz="0" w:space="0" w:color="auto"/>
        <w:left w:val="none" w:sz="0" w:space="0" w:color="auto"/>
        <w:bottom w:val="none" w:sz="0" w:space="0" w:color="auto"/>
        <w:right w:val="none" w:sz="0" w:space="0" w:color="auto"/>
      </w:divBdr>
    </w:div>
    <w:div w:id="616259384">
      <w:bodyDiv w:val="1"/>
      <w:marLeft w:val="0"/>
      <w:marRight w:val="0"/>
      <w:marTop w:val="0"/>
      <w:marBottom w:val="0"/>
      <w:divBdr>
        <w:top w:val="none" w:sz="0" w:space="0" w:color="auto"/>
        <w:left w:val="none" w:sz="0" w:space="0" w:color="auto"/>
        <w:bottom w:val="none" w:sz="0" w:space="0" w:color="auto"/>
        <w:right w:val="none" w:sz="0" w:space="0" w:color="auto"/>
      </w:divBdr>
    </w:div>
    <w:div w:id="616571850">
      <w:bodyDiv w:val="1"/>
      <w:marLeft w:val="0"/>
      <w:marRight w:val="0"/>
      <w:marTop w:val="0"/>
      <w:marBottom w:val="0"/>
      <w:divBdr>
        <w:top w:val="none" w:sz="0" w:space="0" w:color="auto"/>
        <w:left w:val="none" w:sz="0" w:space="0" w:color="auto"/>
        <w:bottom w:val="none" w:sz="0" w:space="0" w:color="auto"/>
        <w:right w:val="none" w:sz="0" w:space="0" w:color="auto"/>
      </w:divBdr>
    </w:div>
    <w:div w:id="616717988">
      <w:bodyDiv w:val="1"/>
      <w:marLeft w:val="0"/>
      <w:marRight w:val="0"/>
      <w:marTop w:val="0"/>
      <w:marBottom w:val="0"/>
      <w:divBdr>
        <w:top w:val="none" w:sz="0" w:space="0" w:color="auto"/>
        <w:left w:val="none" w:sz="0" w:space="0" w:color="auto"/>
        <w:bottom w:val="none" w:sz="0" w:space="0" w:color="auto"/>
        <w:right w:val="none" w:sz="0" w:space="0" w:color="auto"/>
      </w:divBdr>
    </w:div>
    <w:div w:id="617028351">
      <w:bodyDiv w:val="1"/>
      <w:marLeft w:val="0"/>
      <w:marRight w:val="0"/>
      <w:marTop w:val="0"/>
      <w:marBottom w:val="0"/>
      <w:divBdr>
        <w:top w:val="none" w:sz="0" w:space="0" w:color="auto"/>
        <w:left w:val="none" w:sz="0" w:space="0" w:color="auto"/>
        <w:bottom w:val="none" w:sz="0" w:space="0" w:color="auto"/>
        <w:right w:val="none" w:sz="0" w:space="0" w:color="auto"/>
      </w:divBdr>
    </w:div>
    <w:div w:id="617418630">
      <w:bodyDiv w:val="1"/>
      <w:marLeft w:val="0"/>
      <w:marRight w:val="0"/>
      <w:marTop w:val="0"/>
      <w:marBottom w:val="0"/>
      <w:divBdr>
        <w:top w:val="none" w:sz="0" w:space="0" w:color="auto"/>
        <w:left w:val="none" w:sz="0" w:space="0" w:color="auto"/>
        <w:bottom w:val="none" w:sz="0" w:space="0" w:color="auto"/>
        <w:right w:val="none" w:sz="0" w:space="0" w:color="auto"/>
      </w:divBdr>
    </w:div>
    <w:div w:id="618416278">
      <w:bodyDiv w:val="1"/>
      <w:marLeft w:val="0"/>
      <w:marRight w:val="0"/>
      <w:marTop w:val="0"/>
      <w:marBottom w:val="0"/>
      <w:divBdr>
        <w:top w:val="none" w:sz="0" w:space="0" w:color="auto"/>
        <w:left w:val="none" w:sz="0" w:space="0" w:color="auto"/>
        <w:bottom w:val="none" w:sz="0" w:space="0" w:color="auto"/>
        <w:right w:val="none" w:sz="0" w:space="0" w:color="auto"/>
      </w:divBdr>
    </w:div>
    <w:div w:id="618495008">
      <w:bodyDiv w:val="1"/>
      <w:marLeft w:val="0"/>
      <w:marRight w:val="0"/>
      <w:marTop w:val="0"/>
      <w:marBottom w:val="0"/>
      <w:divBdr>
        <w:top w:val="none" w:sz="0" w:space="0" w:color="auto"/>
        <w:left w:val="none" w:sz="0" w:space="0" w:color="auto"/>
        <w:bottom w:val="none" w:sz="0" w:space="0" w:color="auto"/>
        <w:right w:val="none" w:sz="0" w:space="0" w:color="auto"/>
      </w:divBdr>
    </w:div>
    <w:div w:id="619147641">
      <w:bodyDiv w:val="1"/>
      <w:marLeft w:val="0"/>
      <w:marRight w:val="0"/>
      <w:marTop w:val="0"/>
      <w:marBottom w:val="0"/>
      <w:divBdr>
        <w:top w:val="none" w:sz="0" w:space="0" w:color="auto"/>
        <w:left w:val="none" w:sz="0" w:space="0" w:color="auto"/>
        <w:bottom w:val="none" w:sz="0" w:space="0" w:color="auto"/>
        <w:right w:val="none" w:sz="0" w:space="0" w:color="auto"/>
      </w:divBdr>
    </w:div>
    <w:div w:id="619384014">
      <w:bodyDiv w:val="1"/>
      <w:marLeft w:val="0"/>
      <w:marRight w:val="0"/>
      <w:marTop w:val="0"/>
      <w:marBottom w:val="0"/>
      <w:divBdr>
        <w:top w:val="none" w:sz="0" w:space="0" w:color="auto"/>
        <w:left w:val="none" w:sz="0" w:space="0" w:color="auto"/>
        <w:bottom w:val="none" w:sz="0" w:space="0" w:color="auto"/>
        <w:right w:val="none" w:sz="0" w:space="0" w:color="auto"/>
      </w:divBdr>
    </w:div>
    <w:div w:id="619841967">
      <w:bodyDiv w:val="1"/>
      <w:marLeft w:val="0"/>
      <w:marRight w:val="0"/>
      <w:marTop w:val="0"/>
      <w:marBottom w:val="0"/>
      <w:divBdr>
        <w:top w:val="none" w:sz="0" w:space="0" w:color="auto"/>
        <w:left w:val="none" w:sz="0" w:space="0" w:color="auto"/>
        <w:bottom w:val="none" w:sz="0" w:space="0" w:color="auto"/>
        <w:right w:val="none" w:sz="0" w:space="0" w:color="auto"/>
      </w:divBdr>
    </w:div>
    <w:div w:id="620377225">
      <w:bodyDiv w:val="1"/>
      <w:marLeft w:val="0"/>
      <w:marRight w:val="0"/>
      <w:marTop w:val="0"/>
      <w:marBottom w:val="0"/>
      <w:divBdr>
        <w:top w:val="none" w:sz="0" w:space="0" w:color="auto"/>
        <w:left w:val="none" w:sz="0" w:space="0" w:color="auto"/>
        <w:bottom w:val="none" w:sz="0" w:space="0" w:color="auto"/>
        <w:right w:val="none" w:sz="0" w:space="0" w:color="auto"/>
      </w:divBdr>
    </w:div>
    <w:div w:id="620578469">
      <w:bodyDiv w:val="1"/>
      <w:marLeft w:val="0"/>
      <w:marRight w:val="0"/>
      <w:marTop w:val="0"/>
      <w:marBottom w:val="0"/>
      <w:divBdr>
        <w:top w:val="none" w:sz="0" w:space="0" w:color="auto"/>
        <w:left w:val="none" w:sz="0" w:space="0" w:color="auto"/>
        <w:bottom w:val="none" w:sz="0" w:space="0" w:color="auto"/>
        <w:right w:val="none" w:sz="0" w:space="0" w:color="auto"/>
      </w:divBdr>
    </w:div>
    <w:div w:id="620651097">
      <w:bodyDiv w:val="1"/>
      <w:marLeft w:val="0"/>
      <w:marRight w:val="0"/>
      <w:marTop w:val="0"/>
      <w:marBottom w:val="0"/>
      <w:divBdr>
        <w:top w:val="none" w:sz="0" w:space="0" w:color="auto"/>
        <w:left w:val="none" w:sz="0" w:space="0" w:color="auto"/>
        <w:bottom w:val="none" w:sz="0" w:space="0" w:color="auto"/>
        <w:right w:val="none" w:sz="0" w:space="0" w:color="auto"/>
      </w:divBdr>
    </w:div>
    <w:div w:id="620842461">
      <w:bodyDiv w:val="1"/>
      <w:marLeft w:val="0"/>
      <w:marRight w:val="0"/>
      <w:marTop w:val="0"/>
      <w:marBottom w:val="0"/>
      <w:divBdr>
        <w:top w:val="none" w:sz="0" w:space="0" w:color="auto"/>
        <w:left w:val="none" w:sz="0" w:space="0" w:color="auto"/>
        <w:bottom w:val="none" w:sz="0" w:space="0" w:color="auto"/>
        <w:right w:val="none" w:sz="0" w:space="0" w:color="auto"/>
      </w:divBdr>
    </w:div>
    <w:div w:id="621232835">
      <w:bodyDiv w:val="1"/>
      <w:marLeft w:val="0"/>
      <w:marRight w:val="0"/>
      <w:marTop w:val="0"/>
      <w:marBottom w:val="0"/>
      <w:divBdr>
        <w:top w:val="none" w:sz="0" w:space="0" w:color="auto"/>
        <w:left w:val="none" w:sz="0" w:space="0" w:color="auto"/>
        <w:bottom w:val="none" w:sz="0" w:space="0" w:color="auto"/>
        <w:right w:val="none" w:sz="0" w:space="0" w:color="auto"/>
      </w:divBdr>
    </w:div>
    <w:div w:id="621423888">
      <w:bodyDiv w:val="1"/>
      <w:marLeft w:val="0"/>
      <w:marRight w:val="0"/>
      <w:marTop w:val="0"/>
      <w:marBottom w:val="0"/>
      <w:divBdr>
        <w:top w:val="none" w:sz="0" w:space="0" w:color="auto"/>
        <w:left w:val="none" w:sz="0" w:space="0" w:color="auto"/>
        <w:bottom w:val="none" w:sz="0" w:space="0" w:color="auto"/>
        <w:right w:val="none" w:sz="0" w:space="0" w:color="auto"/>
      </w:divBdr>
    </w:div>
    <w:div w:id="621575254">
      <w:bodyDiv w:val="1"/>
      <w:marLeft w:val="0"/>
      <w:marRight w:val="0"/>
      <w:marTop w:val="0"/>
      <w:marBottom w:val="0"/>
      <w:divBdr>
        <w:top w:val="none" w:sz="0" w:space="0" w:color="auto"/>
        <w:left w:val="none" w:sz="0" w:space="0" w:color="auto"/>
        <w:bottom w:val="none" w:sz="0" w:space="0" w:color="auto"/>
        <w:right w:val="none" w:sz="0" w:space="0" w:color="auto"/>
      </w:divBdr>
    </w:div>
    <w:div w:id="621808603">
      <w:bodyDiv w:val="1"/>
      <w:marLeft w:val="0"/>
      <w:marRight w:val="0"/>
      <w:marTop w:val="0"/>
      <w:marBottom w:val="0"/>
      <w:divBdr>
        <w:top w:val="none" w:sz="0" w:space="0" w:color="auto"/>
        <w:left w:val="none" w:sz="0" w:space="0" w:color="auto"/>
        <w:bottom w:val="none" w:sz="0" w:space="0" w:color="auto"/>
        <w:right w:val="none" w:sz="0" w:space="0" w:color="auto"/>
      </w:divBdr>
    </w:div>
    <w:div w:id="622073865">
      <w:bodyDiv w:val="1"/>
      <w:marLeft w:val="0"/>
      <w:marRight w:val="0"/>
      <w:marTop w:val="0"/>
      <w:marBottom w:val="0"/>
      <w:divBdr>
        <w:top w:val="none" w:sz="0" w:space="0" w:color="auto"/>
        <w:left w:val="none" w:sz="0" w:space="0" w:color="auto"/>
        <w:bottom w:val="none" w:sz="0" w:space="0" w:color="auto"/>
        <w:right w:val="none" w:sz="0" w:space="0" w:color="auto"/>
      </w:divBdr>
    </w:div>
    <w:div w:id="622662457">
      <w:bodyDiv w:val="1"/>
      <w:marLeft w:val="0"/>
      <w:marRight w:val="0"/>
      <w:marTop w:val="0"/>
      <w:marBottom w:val="0"/>
      <w:divBdr>
        <w:top w:val="none" w:sz="0" w:space="0" w:color="auto"/>
        <w:left w:val="none" w:sz="0" w:space="0" w:color="auto"/>
        <w:bottom w:val="none" w:sz="0" w:space="0" w:color="auto"/>
        <w:right w:val="none" w:sz="0" w:space="0" w:color="auto"/>
      </w:divBdr>
    </w:div>
    <w:div w:id="623654460">
      <w:bodyDiv w:val="1"/>
      <w:marLeft w:val="0"/>
      <w:marRight w:val="0"/>
      <w:marTop w:val="0"/>
      <w:marBottom w:val="0"/>
      <w:divBdr>
        <w:top w:val="none" w:sz="0" w:space="0" w:color="auto"/>
        <w:left w:val="none" w:sz="0" w:space="0" w:color="auto"/>
        <w:bottom w:val="none" w:sz="0" w:space="0" w:color="auto"/>
        <w:right w:val="none" w:sz="0" w:space="0" w:color="auto"/>
      </w:divBdr>
    </w:div>
    <w:div w:id="623923309">
      <w:bodyDiv w:val="1"/>
      <w:marLeft w:val="0"/>
      <w:marRight w:val="0"/>
      <w:marTop w:val="0"/>
      <w:marBottom w:val="0"/>
      <w:divBdr>
        <w:top w:val="none" w:sz="0" w:space="0" w:color="auto"/>
        <w:left w:val="none" w:sz="0" w:space="0" w:color="auto"/>
        <w:bottom w:val="none" w:sz="0" w:space="0" w:color="auto"/>
        <w:right w:val="none" w:sz="0" w:space="0" w:color="auto"/>
      </w:divBdr>
    </w:div>
    <w:div w:id="624310897">
      <w:bodyDiv w:val="1"/>
      <w:marLeft w:val="0"/>
      <w:marRight w:val="0"/>
      <w:marTop w:val="0"/>
      <w:marBottom w:val="0"/>
      <w:divBdr>
        <w:top w:val="none" w:sz="0" w:space="0" w:color="auto"/>
        <w:left w:val="none" w:sz="0" w:space="0" w:color="auto"/>
        <w:bottom w:val="none" w:sz="0" w:space="0" w:color="auto"/>
        <w:right w:val="none" w:sz="0" w:space="0" w:color="auto"/>
      </w:divBdr>
    </w:div>
    <w:div w:id="624777206">
      <w:bodyDiv w:val="1"/>
      <w:marLeft w:val="0"/>
      <w:marRight w:val="0"/>
      <w:marTop w:val="0"/>
      <w:marBottom w:val="0"/>
      <w:divBdr>
        <w:top w:val="none" w:sz="0" w:space="0" w:color="auto"/>
        <w:left w:val="none" w:sz="0" w:space="0" w:color="auto"/>
        <w:bottom w:val="none" w:sz="0" w:space="0" w:color="auto"/>
        <w:right w:val="none" w:sz="0" w:space="0" w:color="auto"/>
      </w:divBdr>
    </w:div>
    <w:div w:id="625039841">
      <w:bodyDiv w:val="1"/>
      <w:marLeft w:val="0"/>
      <w:marRight w:val="0"/>
      <w:marTop w:val="0"/>
      <w:marBottom w:val="0"/>
      <w:divBdr>
        <w:top w:val="none" w:sz="0" w:space="0" w:color="auto"/>
        <w:left w:val="none" w:sz="0" w:space="0" w:color="auto"/>
        <w:bottom w:val="none" w:sz="0" w:space="0" w:color="auto"/>
        <w:right w:val="none" w:sz="0" w:space="0" w:color="auto"/>
      </w:divBdr>
    </w:div>
    <w:div w:id="625232411">
      <w:bodyDiv w:val="1"/>
      <w:marLeft w:val="0"/>
      <w:marRight w:val="0"/>
      <w:marTop w:val="0"/>
      <w:marBottom w:val="0"/>
      <w:divBdr>
        <w:top w:val="none" w:sz="0" w:space="0" w:color="auto"/>
        <w:left w:val="none" w:sz="0" w:space="0" w:color="auto"/>
        <w:bottom w:val="none" w:sz="0" w:space="0" w:color="auto"/>
        <w:right w:val="none" w:sz="0" w:space="0" w:color="auto"/>
      </w:divBdr>
    </w:div>
    <w:div w:id="625238941">
      <w:bodyDiv w:val="1"/>
      <w:marLeft w:val="0"/>
      <w:marRight w:val="0"/>
      <w:marTop w:val="0"/>
      <w:marBottom w:val="0"/>
      <w:divBdr>
        <w:top w:val="none" w:sz="0" w:space="0" w:color="auto"/>
        <w:left w:val="none" w:sz="0" w:space="0" w:color="auto"/>
        <w:bottom w:val="none" w:sz="0" w:space="0" w:color="auto"/>
        <w:right w:val="none" w:sz="0" w:space="0" w:color="auto"/>
      </w:divBdr>
    </w:div>
    <w:div w:id="625965897">
      <w:bodyDiv w:val="1"/>
      <w:marLeft w:val="0"/>
      <w:marRight w:val="0"/>
      <w:marTop w:val="0"/>
      <w:marBottom w:val="0"/>
      <w:divBdr>
        <w:top w:val="none" w:sz="0" w:space="0" w:color="auto"/>
        <w:left w:val="none" w:sz="0" w:space="0" w:color="auto"/>
        <w:bottom w:val="none" w:sz="0" w:space="0" w:color="auto"/>
        <w:right w:val="none" w:sz="0" w:space="0" w:color="auto"/>
      </w:divBdr>
    </w:div>
    <w:div w:id="626743093">
      <w:bodyDiv w:val="1"/>
      <w:marLeft w:val="0"/>
      <w:marRight w:val="0"/>
      <w:marTop w:val="0"/>
      <w:marBottom w:val="0"/>
      <w:divBdr>
        <w:top w:val="none" w:sz="0" w:space="0" w:color="auto"/>
        <w:left w:val="none" w:sz="0" w:space="0" w:color="auto"/>
        <w:bottom w:val="none" w:sz="0" w:space="0" w:color="auto"/>
        <w:right w:val="none" w:sz="0" w:space="0" w:color="auto"/>
      </w:divBdr>
    </w:div>
    <w:div w:id="626858827">
      <w:bodyDiv w:val="1"/>
      <w:marLeft w:val="0"/>
      <w:marRight w:val="0"/>
      <w:marTop w:val="0"/>
      <w:marBottom w:val="0"/>
      <w:divBdr>
        <w:top w:val="none" w:sz="0" w:space="0" w:color="auto"/>
        <w:left w:val="none" w:sz="0" w:space="0" w:color="auto"/>
        <w:bottom w:val="none" w:sz="0" w:space="0" w:color="auto"/>
        <w:right w:val="none" w:sz="0" w:space="0" w:color="auto"/>
      </w:divBdr>
    </w:div>
    <w:div w:id="626859785">
      <w:bodyDiv w:val="1"/>
      <w:marLeft w:val="0"/>
      <w:marRight w:val="0"/>
      <w:marTop w:val="0"/>
      <w:marBottom w:val="0"/>
      <w:divBdr>
        <w:top w:val="none" w:sz="0" w:space="0" w:color="auto"/>
        <w:left w:val="none" w:sz="0" w:space="0" w:color="auto"/>
        <w:bottom w:val="none" w:sz="0" w:space="0" w:color="auto"/>
        <w:right w:val="none" w:sz="0" w:space="0" w:color="auto"/>
      </w:divBdr>
    </w:div>
    <w:div w:id="627128834">
      <w:bodyDiv w:val="1"/>
      <w:marLeft w:val="0"/>
      <w:marRight w:val="0"/>
      <w:marTop w:val="0"/>
      <w:marBottom w:val="0"/>
      <w:divBdr>
        <w:top w:val="none" w:sz="0" w:space="0" w:color="auto"/>
        <w:left w:val="none" w:sz="0" w:space="0" w:color="auto"/>
        <w:bottom w:val="none" w:sz="0" w:space="0" w:color="auto"/>
        <w:right w:val="none" w:sz="0" w:space="0" w:color="auto"/>
      </w:divBdr>
    </w:div>
    <w:div w:id="627664970">
      <w:bodyDiv w:val="1"/>
      <w:marLeft w:val="0"/>
      <w:marRight w:val="0"/>
      <w:marTop w:val="0"/>
      <w:marBottom w:val="0"/>
      <w:divBdr>
        <w:top w:val="none" w:sz="0" w:space="0" w:color="auto"/>
        <w:left w:val="none" w:sz="0" w:space="0" w:color="auto"/>
        <w:bottom w:val="none" w:sz="0" w:space="0" w:color="auto"/>
        <w:right w:val="none" w:sz="0" w:space="0" w:color="auto"/>
      </w:divBdr>
    </w:div>
    <w:div w:id="627931634">
      <w:bodyDiv w:val="1"/>
      <w:marLeft w:val="0"/>
      <w:marRight w:val="0"/>
      <w:marTop w:val="0"/>
      <w:marBottom w:val="0"/>
      <w:divBdr>
        <w:top w:val="none" w:sz="0" w:space="0" w:color="auto"/>
        <w:left w:val="none" w:sz="0" w:space="0" w:color="auto"/>
        <w:bottom w:val="none" w:sz="0" w:space="0" w:color="auto"/>
        <w:right w:val="none" w:sz="0" w:space="0" w:color="auto"/>
      </w:divBdr>
    </w:div>
    <w:div w:id="629095105">
      <w:bodyDiv w:val="1"/>
      <w:marLeft w:val="0"/>
      <w:marRight w:val="0"/>
      <w:marTop w:val="0"/>
      <w:marBottom w:val="0"/>
      <w:divBdr>
        <w:top w:val="none" w:sz="0" w:space="0" w:color="auto"/>
        <w:left w:val="none" w:sz="0" w:space="0" w:color="auto"/>
        <w:bottom w:val="none" w:sz="0" w:space="0" w:color="auto"/>
        <w:right w:val="none" w:sz="0" w:space="0" w:color="auto"/>
      </w:divBdr>
    </w:div>
    <w:div w:id="630090291">
      <w:bodyDiv w:val="1"/>
      <w:marLeft w:val="0"/>
      <w:marRight w:val="0"/>
      <w:marTop w:val="0"/>
      <w:marBottom w:val="0"/>
      <w:divBdr>
        <w:top w:val="none" w:sz="0" w:space="0" w:color="auto"/>
        <w:left w:val="none" w:sz="0" w:space="0" w:color="auto"/>
        <w:bottom w:val="none" w:sz="0" w:space="0" w:color="auto"/>
        <w:right w:val="none" w:sz="0" w:space="0" w:color="auto"/>
      </w:divBdr>
    </w:div>
    <w:div w:id="630092548">
      <w:bodyDiv w:val="1"/>
      <w:marLeft w:val="0"/>
      <w:marRight w:val="0"/>
      <w:marTop w:val="0"/>
      <w:marBottom w:val="0"/>
      <w:divBdr>
        <w:top w:val="none" w:sz="0" w:space="0" w:color="auto"/>
        <w:left w:val="none" w:sz="0" w:space="0" w:color="auto"/>
        <w:bottom w:val="none" w:sz="0" w:space="0" w:color="auto"/>
        <w:right w:val="none" w:sz="0" w:space="0" w:color="auto"/>
      </w:divBdr>
    </w:div>
    <w:div w:id="630596971">
      <w:bodyDiv w:val="1"/>
      <w:marLeft w:val="0"/>
      <w:marRight w:val="0"/>
      <w:marTop w:val="0"/>
      <w:marBottom w:val="0"/>
      <w:divBdr>
        <w:top w:val="none" w:sz="0" w:space="0" w:color="auto"/>
        <w:left w:val="none" w:sz="0" w:space="0" w:color="auto"/>
        <w:bottom w:val="none" w:sz="0" w:space="0" w:color="auto"/>
        <w:right w:val="none" w:sz="0" w:space="0" w:color="auto"/>
      </w:divBdr>
    </w:div>
    <w:div w:id="630748694">
      <w:bodyDiv w:val="1"/>
      <w:marLeft w:val="0"/>
      <w:marRight w:val="0"/>
      <w:marTop w:val="0"/>
      <w:marBottom w:val="0"/>
      <w:divBdr>
        <w:top w:val="none" w:sz="0" w:space="0" w:color="auto"/>
        <w:left w:val="none" w:sz="0" w:space="0" w:color="auto"/>
        <w:bottom w:val="none" w:sz="0" w:space="0" w:color="auto"/>
        <w:right w:val="none" w:sz="0" w:space="0" w:color="auto"/>
      </w:divBdr>
    </w:div>
    <w:div w:id="631861831">
      <w:bodyDiv w:val="1"/>
      <w:marLeft w:val="0"/>
      <w:marRight w:val="0"/>
      <w:marTop w:val="0"/>
      <w:marBottom w:val="0"/>
      <w:divBdr>
        <w:top w:val="none" w:sz="0" w:space="0" w:color="auto"/>
        <w:left w:val="none" w:sz="0" w:space="0" w:color="auto"/>
        <w:bottom w:val="none" w:sz="0" w:space="0" w:color="auto"/>
        <w:right w:val="none" w:sz="0" w:space="0" w:color="auto"/>
      </w:divBdr>
    </w:div>
    <w:div w:id="632365371">
      <w:bodyDiv w:val="1"/>
      <w:marLeft w:val="0"/>
      <w:marRight w:val="0"/>
      <w:marTop w:val="0"/>
      <w:marBottom w:val="0"/>
      <w:divBdr>
        <w:top w:val="none" w:sz="0" w:space="0" w:color="auto"/>
        <w:left w:val="none" w:sz="0" w:space="0" w:color="auto"/>
        <w:bottom w:val="none" w:sz="0" w:space="0" w:color="auto"/>
        <w:right w:val="none" w:sz="0" w:space="0" w:color="auto"/>
      </w:divBdr>
    </w:div>
    <w:div w:id="632714499">
      <w:bodyDiv w:val="1"/>
      <w:marLeft w:val="0"/>
      <w:marRight w:val="0"/>
      <w:marTop w:val="0"/>
      <w:marBottom w:val="0"/>
      <w:divBdr>
        <w:top w:val="none" w:sz="0" w:space="0" w:color="auto"/>
        <w:left w:val="none" w:sz="0" w:space="0" w:color="auto"/>
        <w:bottom w:val="none" w:sz="0" w:space="0" w:color="auto"/>
        <w:right w:val="none" w:sz="0" w:space="0" w:color="auto"/>
      </w:divBdr>
    </w:div>
    <w:div w:id="632754125">
      <w:bodyDiv w:val="1"/>
      <w:marLeft w:val="0"/>
      <w:marRight w:val="0"/>
      <w:marTop w:val="0"/>
      <w:marBottom w:val="0"/>
      <w:divBdr>
        <w:top w:val="none" w:sz="0" w:space="0" w:color="auto"/>
        <w:left w:val="none" w:sz="0" w:space="0" w:color="auto"/>
        <w:bottom w:val="none" w:sz="0" w:space="0" w:color="auto"/>
        <w:right w:val="none" w:sz="0" w:space="0" w:color="auto"/>
      </w:divBdr>
    </w:div>
    <w:div w:id="632904386">
      <w:bodyDiv w:val="1"/>
      <w:marLeft w:val="0"/>
      <w:marRight w:val="0"/>
      <w:marTop w:val="0"/>
      <w:marBottom w:val="0"/>
      <w:divBdr>
        <w:top w:val="none" w:sz="0" w:space="0" w:color="auto"/>
        <w:left w:val="none" w:sz="0" w:space="0" w:color="auto"/>
        <w:bottom w:val="none" w:sz="0" w:space="0" w:color="auto"/>
        <w:right w:val="none" w:sz="0" w:space="0" w:color="auto"/>
      </w:divBdr>
    </w:div>
    <w:div w:id="633410197">
      <w:bodyDiv w:val="1"/>
      <w:marLeft w:val="0"/>
      <w:marRight w:val="0"/>
      <w:marTop w:val="0"/>
      <w:marBottom w:val="0"/>
      <w:divBdr>
        <w:top w:val="none" w:sz="0" w:space="0" w:color="auto"/>
        <w:left w:val="none" w:sz="0" w:space="0" w:color="auto"/>
        <w:bottom w:val="none" w:sz="0" w:space="0" w:color="auto"/>
        <w:right w:val="none" w:sz="0" w:space="0" w:color="auto"/>
      </w:divBdr>
    </w:div>
    <w:div w:id="633802254">
      <w:bodyDiv w:val="1"/>
      <w:marLeft w:val="0"/>
      <w:marRight w:val="0"/>
      <w:marTop w:val="0"/>
      <w:marBottom w:val="0"/>
      <w:divBdr>
        <w:top w:val="none" w:sz="0" w:space="0" w:color="auto"/>
        <w:left w:val="none" w:sz="0" w:space="0" w:color="auto"/>
        <w:bottom w:val="none" w:sz="0" w:space="0" w:color="auto"/>
        <w:right w:val="none" w:sz="0" w:space="0" w:color="auto"/>
      </w:divBdr>
    </w:div>
    <w:div w:id="634064351">
      <w:bodyDiv w:val="1"/>
      <w:marLeft w:val="0"/>
      <w:marRight w:val="0"/>
      <w:marTop w:val="0"/>
      <w:marBottom w:val="0"/>
      <w:divBdr>
        <w:top w:val="none" w:sz="0" w:space="0" w:color="auto"/>
        <w:left w:val="none" w:sz="0" w:space="0" w:color="auto"/>
        <w:bottom w:val="none" w:sz="0" w:space="0" w:color="auto"/>
        <w:right w:val="none" w:sz="0" w:space="0" w:color="auto"/>
      </w:divBdr>
    </w:div>
    <w:div w:id="634217042">
      <w:bodyDiv w:val="1"/>
      <w:marLeft w:val="0"/>
      <w:marRight w:val="0"/>
      <w:marTop w:val="0"/>
      <w:marBottom w:val="0"/>
      <w:divBdr>
        <w:top w:val="none" w:sz="0" w:space="0" w:color="auto"/>
        <w:left w:val="none" w:sz="0" w:space="0" w:color="auto"/>
        <w:bottom w:val="none" w:sz="0" w:space="0" w:color="auto"/>
        <w:right w:val="none" w:sz="0" w:space="0" w:color="auto"/>
      </w:divBdr>
    </w:div>
    <w:div w:id="634718721">
      <w:bodyDiv w:val="1"/>
      <w:marLeft w:val="0"/>
      <w:marRight w:val="0"/>
      <w:marTop w:val="0"/>
      <w:marBottom w:val="0"/>
      <w:divBdr>
        <w:top w:val="none" w:sz="0" w:space="0" w:color="auto"/>
        <w:left w:val="none" w:sz="0" w:space="0" w:color="auto"/>
        <w:bottom w:val="none" w:sz="0" w:space="0" w:color="auto"/>
        <w:right w:val="none" w:sz="0" w:space="0" w:color="auto"/>
      </w:divBdr>
    </w:div>
    <w:div w:id="635599010">
      <w:bodyDiv w:val="1"/>
      <w:marLeft w:val="0"/>
      <w:marRight w:val="0"/>
      <w:marTop w:val="0"/>
      <w:marBottom w:val="0"/>
      <w:divBdr>
        <w:top w:val="none" w:sz="0" w:space="0" w:color="auto"/>
        <w:left w:val="none" w:sz="0" w:space="0" w:color="auto"/>
        <w:bottom w:val="none" w:sz="0" w:space="0" w:color="auto"/>
        <w:right w:val="none" w:sz="0" w:space="0" w:color="auto"/>
      </w:divBdr>
    </w:div>
    <w:div w:id="635647866">
      <w:bodyDiv w:val="1"/>
      <w:marLeft w:val="0"/>
      <w:marRight w:val="0"/>
      <w:marTop w:val="0"/>
      <w:marBottom w:val="0"/>
      <w:divBdr>
        <w:top w:val="none" w:sz="0" w:space="0" w:color="auto"/>
        <w:left w:val="none" w:sz="0" w:space="0" w:color="auto"/>
        <w:bottom w:val="none" w:sz="0" w:space="0" w:color="auto"/>
        <w:right w:val="none" w:sz="0" w:space="0" w:color="auto"/>
      </w:divBdr>
    </w:div>
    <w:div w:id="635988998">
      <w:bodyDiv w:val="1"/>
      <w:marLeft w:val="0"/>
      <w:marRight w:val="0"/>
      <w:marTop w:val="0"/>
      <w:marBottom w:val="0"/>
      <w:divBdr>
        <w:top w:val="none" w:sz="0" w:space="0" w:color="auto"/>
        <w:left w:val="none" w:sz="0" w:space="0" w:color="auto"/>
        <w:bottom w:val="none" w:sz="0" w:space="0" w:color="auto"/>
        <w:right w:val="none" w:sz="0" w:space="0" w:color="auto"/>
      </w:divBdr>
    </w:div>
    <w:div w:id="637338604">
      <w:bodyDiv w:val="1"/>
      <w:marLeft w:val="0"/>
      <w:marRight w:val="0"/>
      <w:marTop w:val="0"/>
      <w:marBottom w:val="0"/>
      <w:divBdr>
        <w:top w:val="none" w:sz="0" w:space="0" w:color="auto"/>
        <w:left w:val="none" w:sz="0" w:space="0" w:color="auto"/>
        <w:bottom w:val="none" w:sz="0" w:space="0" w:color="auto"/>
        <w:right w:val="none" w:sz="0" w:space="0" w:color="auto"/>
      </w:divBdr>
    </w:div>
    <w:div w:id="637999892">
      <w:bodyDiv w:val="1"/>
      <w:marLeft w:val="0"/>
      <w:marRight w:val="0"/>
      <w:marTop w:val="0"/>
      <w:marBottom w:val="0"/>
      <w:divBdr>
        <w:top w:val="none" w:sz="0" w:space="0" w:color="auto"/>
        <w:left w:val="none" w:sz="0" w:space="0" w:color="auto"/>
        <w:bottom w:val="none" w:sz="0" w:space="0" w:color="auto"/>
        <w:right w:val="none" w:sz="0" w:space="0" w:color="auto"/>
      </w:divBdr>
    </w:div>
    <w:div w:id="638152666">
      <w:bodyDiv w:val="1"/>
      <w:marLeft w:val="0"/>
      <w:marRight w:val="0"/>
      <w:marTop w:val="0"/>
      <w:marBottom w:val="0"/>
      <w:divBdr>
        <w:top w:val="none" w:sz="0" w:space="0" w:color="auto"/>
        <w:left w:val="none" w:sz="0" w:space="0" w:color="auto"/>
        <w:bottom w:val="none" w:sz="0" w:space="0" w:color="auto"/>
        <w:right w:val="none" w:sz="0" w:space="0" w:color="auto"/>
      </w:divBdr>
    </w:div>
    <w:div w:id="638455660">
      <w:bodyDiv w:val="1"/>
      <w:marLeft w:val="0"/>
      <w:marRight w:val="0"/>
      <w:marTop w:val="0"/>
      <w:marBottom w:val="0"/>
      <w:divBdr>
        <w:top w:val="none" w:sz="0" w:space="0" w:color="auto"/>
        <w:left w:val="none" w:sz="0" w:space="0" w:color="auto"/>
        <w:bottom w:val="none" w:sz="0" w:space="0" w:color="auto"/>
        <w:right w:val="none" w:sz="0" w:space="0" w:color="auto"/>
      </w:divBdr>
    </w:div>
    <w:div w:id="638613279">
      <w:bodyDiv w:val="1"/>
      <w:marLeft w:val="0"/>
      <w:marRight w:val="0"/>
      <w:marTop w:val="0"/>
      <w:marBottom w:val="0"/>
      <w:divBdr>
        <w:top w:val="none" w:sz="0" w:space="0" w:color="auto"/>
        <w:left w:val="none" w:sz="0" w:space="0" w:color="auto"/>
        <w:bottom w:val="none" w:sz="0" w:space="0" w:color="auto"/>
        <w:right w:val="none" w:sz="0" w:space="0" w:color="auto"/>
      </w:divBdr>
    </w:div>
    <w:div w:id="638992842">
      <w:bodyDiv w:val="1"/>
      <w:marLeft w:val="0"/>
      <w:marRight w:val="0"/>
      <w:marTop w:val="0"/>
      <w:marBottom w:val="0"/>
      <w:divBdr>
        <w:top w:val="none" w:sz="0" w:space="0" w:color="auto"/>
        <w:left w:val="none" w:sz="0" w:space="0" w:color="auto"/>
        <w:bottom w:val="none" w:sz="0" w:space="0" w:color="auto"/>
        <w:right w:val="none" w:sz="0" w:space="0" w:color="auto"/>
      </w:divBdr>
    </w:div>
    <w:div w:id="639001695">
      <w:bodyDiv w:val="1"/>
      <w:marLeft w:val="0"/>
      <w:marRight w:val="0"/>
      <w:marTop w:val="0"/>
      <w:marBottom w:val="0"/>
      <w:divBdr>
        <w:top w:val="none" w:sz="0" w:space="0" w:color="auto"/>
        <w:left w:val="none" w:sz="0" w:space="0" w:color="auto"/>
        <w:bottom w:val="none" w:sz="0" w:space="0" w:color="auto"/>
        <w:right w:val="none" w:sz="0" w:space="0" w:color="auto"/>
      </w:divBdr>
    </w:div>
    <w:div w:id="639576982">
      <w:bodyDiv w:val="1"/>
      <w:marLeft w:val="0"/>
      <w:marRight w:val="0"/>
      <w:marTop w:val="0"/>
      <w:marBottom w:val="0"/>
      <w:divBdr>
        <w:top w:val="none" w:sz="0" w:space="0" w:color="auto"/>
        <w:left w:val="none" w:sz="0" w:space="0" w:color="auto"/>
        <w:bottom w:val="none" w:sz="0" w:space="0" w:color="auto"/>
        <w:right w:val="none" w:sz="0" w:space="0" w:color="auto"/>
      </w:divBdr>
    </w:div>
    <w:div w:id="639648377">
      <w:bodyDiv w:val="1"/>
      <w:marLeft w:val="0"/>
      <w:marRight w:val="0"/>
      <w:marTop w:val="0"/>
      <w:marBottom w:val="0"/>
      <w:divBdr>
        <w:top w:val="none" w:sz="0" w:space="0" w:color="auto"/>
        <w:left w:val="none" w:sz="0" w:space="0" w:color="auto"/>
        <w:bottom w:val="none" w:sz="0" w:space="0" w:color="auto"/>
        <w:right w:val="none" w:sz="0" w:space="0" w:color="auto"/>
      </w:divBdr>
    </w:div>
    <w:div w:id="640503621">
      <w:bodyDiv w:val="1"/>
      <w:marLeft w:val="0"/>
      <w:marRight w:val="0"/>
      <w:marTop w:val="0"/>
      <w:marBottom w:val="0"/>
      <w:divBdr>
        <w:top w:val="none" w:sz="0" w:space="0" w:color="auto"/>
        <w:left w:val="none" w:sz="0" w:space="0" w:color="auto"/>
        <w:bottom w:val="none" w:sz="0" w:space="0" w:color="auto"/>
        <w:right w:val="none" w:sz="0" w:space="0" w:color="auto"/>
      </w:divBdr>
    </w:div>
    <w:div w:id="640766256">
      <w:bodyDiv w:val="1"/>
      <w:marLeft w:val="0"/>
      <w:marRight w:val="0"/>
      <w:marTop w:val="0"/>
      <w:marBottom w:val="0"/>
      <w:divBdr>
        <w:top w:val="none" w:sz="0" w:space="0" w:color="auto"/>
        <w:left w:val="none" w:sz="0" w:space="0" w:color="auto"/>
        <w:bottom w:val="none" w:sz="0" w:space="0" w:color="auto"/>
        <w:right w:val="none" w:sz="0" w:space="0" w:color="auto"/>
      </w:divBdr>
    </w:div>
    <w:div w:id="640886247">
      <w:bodyDiv w:val="1"/>
      <w:marLeft w:val="0"/>
      <w:marRight w:val="0"/>
      <w:marTop w:val="0"/>
      <w:marBottom w:val="0"/>
      <w:divBdr>
        <w:top w:val="none" w:sz="0" w:space="0" w:color="auto"/>
        <w:left w:val="none" w:sz="0" w:space="0" w:color="auto"/>
        <w:bottom w:val="none" w:sz="0" w:space="0" w:color="auto"/>
        <w:right w:val="none" w:sz="0" w:space="0" w:color="auto"/>
      </w:divBdr>
    </w:div>
    <w:div w:id="640892672">
      <w:bodyDiv w:val="1"/>
      <w:marLeft w:val="0"/>
      <w:marRight w:val="0"/>
      <w:marTop w:val="0"/>
      <w:marBottom w:val="0"/>
      <w:divBdr>
        <w:top w:val="none" w:sz="0" w:space="0" w:color="auto"/>
        <w:left w:val="none" w:sz="0" w:space="0" w:color="auto"/>
        <w:bottom w:val="none" w:sz="0" w:space="0" w:color="auto"/>
        <w:right w:val="none" w:sz="0" w:space="0" w:color="auto"/>
      </w:divBdr>
    </w:div>
    <w:div w:id="641345414">
      <w:bodyDiv w:val="1"/>
      <w:marLeft w:val="0"/>
      <w:marRight w:val="0"/>
      <w:marTop w:val="0"/>
      <w:marBottom w:val="0"/>
      <w:divBdr>
        <w:top w:val="none" w:sz="0" w:space="0" w:color="auto"/>
        <w:left w:val="none" w:sz="0" w:space="0" w:color="auto"/>
        <w:bottom w:val="none" w:sz="0" w:space="0" w:color="auto"/>
        <w:right w:val="none" w:sz="0" w:space="0" w:color="auto"/>
      </w:divBdr>
    </w:div>
    <w:div w:id="642270607">
      <w:bodyDiv w:val="1"/>
      <w:marLeft w:val="0"/>
      <w:marRight w:val="0"/>
      <w:marTop w:val="0"/>
      <w:marBottom w:val="0"/>
      <w:divBdr>
        <w:top w:val="none" w:sz="0" w:space="0" w:color="auto"/>
        <w:left w:val="none" w:sz="0" w:space="0" w:color="auto"/>
        <w:bottom w:val="none" w:sz="0" w:space="0" w:color="auto"/>
        <w:right w:val="none" w:sz="0" w:space="0" w:color="auto"/>
      </w:divBdr>
    </w:div>
    <w:div w:id="642388622">
      <w:bodyDiv w:val="1"/>
      <w:marLeft w:val="0"/>
      <w:marRight w:val="0"/>
      <w:marTop w:val="0"/>
      <w:marBottom w:val="0"/>
      <w:divBdr>
        <w:top w:val="none" w:sz="0" w:space="0" w:color="auto"/>
        <w:left w:val="none" w:sz="0" w:space="0" w:color="auto"/>
        <w:bottom w:val="none" w:sz="0" w:space="0" w:color="auto"/>
        <w:right w:val="none" w:sz="0" w:space="0" w:color="auto"/>
      </w:divBdr>
    </w:div>
    <w:div w:id="642390930">
      <w:bodyDiv w:val="1"/>
      <w:marLeft w:val="0"/>
      <w:marRight w:val="0"/>
      <w:marTop w:val="0"/>
      <w:marBottom w:val="0"/>
      <w:divBdr>
        <w:top w:val="none" w:sz="0" w:space="0" w:color="auto"/>
        <w:left w:val="none" w:sz="0" w:space="0" w:color="auto"/>
        <w:bottom w:val="none" w:sz="0" w:space="0" w:color="auto"/>
        <w:right w:val="none" w:sz="0" w:space="0" w:color="auto"/>
      </w:divBdr>
    </w:div>
    <w:div w:id="642589556">
      <w:bodyDiv w:val="1"/>
      <w:marLeft w:val="0"/>
      <w:marRight w:val="0"/>
      <w:marTop w:val="0"/>
      <w:marBottom w:val="0"/>
      <w:divBdr>
        <w:top w:val="none" w:sz="0" w:space="0" w:color="auto"/>
        <w:left w:val="none" w:sz="0" w:space="0" w:color="auto"/>
        <w:bottom w:val="none" w:sz="0" w:space="0" w:color="auto"/>
        <w:right w:val="none" w:sz="0" w:space="0" w:color="auto"/>
      </w:divBdr>
    </w:div>
    <w:div w:id="643314024">
      <w:bodyDiv w:val="1"/>
      <w:marLeft w:val="0"/>
      <w:marRight w:val="0"/>
      <w:marTop w:val="0"/>
      <w:marBottom w:val="0"/>
      <w:divBdr>
        <w:top w:val="none" w:sz="0" w:space="0" w:color="auto"/>
        <w:left w:val="none" w:sz="0" w:space="0" w:color="auto"/>
        <w:bottom w:val="none" w:sz="0" w:space="0" w:color="auto"/>
        <w:right w:val="none" w:sz="0" w:space="0" w:color="auto"/>
      </w:divBdr>
    </w:div>
    <w:div w:id="643506153">
      <w:bodyDiv w:val="1"/>
      <w:marLeft w:val="0"/>
      <w:marRight w:val="0"/>
      <w:marTop w:val="0"/>
      <w:marBottom w:val="0"/>
      <w:divBdr>
        <w:top w:val="none" w:sz="0" w:space="0" w:color="auto"/>
        <w:left w:val="none" w:sz="0" w:space="0" w:color="auto"/>
        <w:bottom w:val="none" w:sz="0" w:space="0" w:color="auto"/>
        <w:right w:val="none" w:sz="0" w:space="0" w:color="auto"/>
      </w:divBdr>
    </w:div>
    <w:div w:id="644315868">
      <w:bodyDiv w:val="1"/>
      <w:marLeft w:val="0"/>
      <w:marRight w:val="0"/>
      <w:marTop w:val="0"/>
      <w:marBottom w:val="0"/>
      <w:divBdr>
        <w:top w:val="none" w:sz="0" w:space="0" w:color="auto"/>
        <w:left w:val="none" w:sz="0" w:space="0" w:color="auto"/>
        <w:bottom w:val="none" w:sz="0" w:space="0" w:color="auto"/>
        <w:right w:val="none" w:sz="0" w:space="0" w:color="auto"/>
      </w:divBdr>
    </w:div>
    <w:div w:id="644505433">
      <w:bodyDiv w:val="1"/>
      <w:marLeft w:val="0"/>
      <w:marRight w:val="0"/>
      <w:marTop w:val="0"/>
      <w:marBottom w:val="0"/>
      <w:divBdr>
        <w:top w:val="none" w:sz="0" w:space="0" w:color="auto"/>
        <w:left w:val="none" w:sz="0" w:space="0" w:color="auto"/>
        <w:bottom w:val="none" w:sz="0" w:space="0" w:color="auto"/>
        <w:right w:val="none" w:sz="0" w:space="0" w:color="auto"/>
      </w:divBdr>
    </w:div>
    <w:div w:id="645204401">
      <w:bodyDiv w:val="1"/>
      <w:marLeft w:val="0"/>
      <w:marRight w:val="0"/>
      <w:marTop w:val="0"/>
      <w:marBottom w:val="0"/>
      <w:divBdr>
        <w:top w:val="none" w:sz="0" w:space="0" w:color="auto"/>
        <w:left w:val="none" w:sz="0" w:space="0" w:color="auto"/>
        <w:bottom w:val="none" w:sz="0" w:space="0" w:color="auto"/>
        <w:right w:val="none" w:sz="0" w:space="0" w:color="auto"/>
      </w:divBdr>
    </w:div>
    <w:div w:id="647563361">
      <w:bodyDiv w:val="1"/>
      <w:marLeft w:val="0"/>
      <w:marRight w:val="0"/>
      <w:marTop w:val="0"/>
      <w:marBottom w:val="0"/>
      <w:divBdr>
        <w:top w:val="none" w:sz="0" w:space="0" w:color="auto"/>
        <w:left w:val="none" w:sz="0" w:space="0" w:color="auto"/>
        <w:bottom w:val="none" w:sz="0" w:space="0" w:color="auto"/>
        <w:right w:val="none" w:sz="0" w:space="0" w:color="auto"/>
      </w:divBdr>
    </w:div>
    <w:div w:id="647712436">
      <w:bodyDiv w:val="1"/>
      <w:marLeft w:val="0"/>
      <w:marRight w:val="0"/>
      <w:marTop w:val="0"/>
      <w:marBottom w:val="0"/>
      <w:divBdr>
        <w:top w:val="none" w:sz="0" w:space="0" w:color="auto"/>
        <w:left w:val="none" w:sz="0" w:space="0" w:color="auto"/>
        <w:bottom w:val="none" w:sz="0" w:space="0" w:color="auto"/>
        <w:right w:val="none" w:sz="0" w:space="0" w:color="auto"/>
      </w:divBdr>
    </w:div>
    <w:div w:id="648022429">
      <w:bodyDiv w:val="1"/>
      <w:marLeft w:val="0"/>
      <w:marRight w:val="0"/>
      <w:marTop w:val="0"/>
      <w:marBottom w:val="0"/>
      <w:divBdr>
        <w:top w:val="none" w:sz="0" w:space="0" w:color="auto"/>
        <w:left w:val="none" w:sz="0" w:space="0" w:color="auto"/>
        <w:bottom w:val="none" w:sz="0" w:space="0" w:color="auto"/>
        <w:right w:val="none" w:sz="0" w:space="0" w:color="auto"/>
      </w:divBdr>
    </w:div>
    <w:div w:id="648753808">
      <w:bodyDiv w:val="1"/>
      <w:marLeft w:val="0"/>
      <w:marRight w:val="0"/>
      <w:marTop w:val="0"/>
      <w:marBottom w:val="0"/>
      <w:divBdr>
        <w:top w:val="none" w:sz="0" w:space="0" w:color="auto"/>
        <w:left w:val="none" w:sz="0" w:space="0" w:color="auto"/>
        <w:bottom w:val="none" w:sz="0" w:space="0" w:color="auto"/>
        <w:right w:val="none" w:sz="0" w:space="0" w:color="auto"/>
      </w:divBdr>
    </w:div>
    <w:div w:id="649670527">
      <w:bodyDiv w:val="1"/>
      <w:marLeft w:val="0"/>
      <w:marRight w:val="0"/>
      <w:marTop w:val="0"/>
      <w:marBottom w:val="0"/>
      <w:divBdr>
        <w:top w:val="none" w:sz="0" w:space="0" w:color="auto"/>
        <w:left w:val="none" w:sz="0" w:space="0" w:color="auto"/>
        <w:bottom w:val="none" w:sz="0" w:space="0" w:color="auto"/>
        <w:right w:val="none" w:sz="0" w:space="0" w:color="auto"/>
      </w:divBdr>
    </w:div>
    <w:div w:id="649677371">
      <w:bodyDiv w:val="1"/>
      <w:marLeft w:val="0"/>
      <w:marRight w:val="0"/>
      <w:marTop w:val="0"/>
      <w:marBottom w:val="0"/>
      <w:divBdr>
        <w:top w:val="none" w:sz="0" w:space="0" w:color="auto"/>
        <w:left w:val="none" w:sz="0" w:space="0" w:color="auto"/>
        <w:bottom w:val="none" w:sz="0" w:space="0" w:color="auto"/>
        <w:right w:val="none" w:sz="0" w:space="0" w:color="auto"/>
      </w:divBdr>
    </w:div>
    <w:div w:id="650523920">
      <w:bodyDiv w:val="1"/>
      <w:marLeft w:val="0"/>
      <w:marRight w:val="0"/>
      <w:marTop w:val="0"/>
      <w:marBottom w:val="0"/>
      <w:divBdr>
        <w:top w:val="none" w:sz="0" w:space="0" w:color="auto"/>
        <w:left w:val="none" w:sz="0" w:space="0" w:color="auto"/>
        <w:bottom w:val="none" w:sz="0" w:space="0" w:color="auto"/>
        <w:right w:val="none" w:sz="0" w:space="0" w:color="auto"/>
      </w:divBdr>
    </w:div>
    <w:div w:id="650526330">
      <w:bodyDiv w:val="1"/>
      <w:marLeft w:val="0"/>
      <w:marRight w:val="0"/>
      <w:marTop w:val="0"/>
      <w:marBottom w:val="0"/>
      <w:divBdr>
        <w:top w:val="none" w:sz="0" w:space="0" w:color="auto"/>
        <w:left w:val="none" w:sz="0" w:space="0" w:color="auto"/>
        <w:bottom w:val="none" w:sz="0" w:space="0" w:color="auto"/>
        <w:right w:val="none" w:sz="0" w:space="0" w:color="auto"/>
      </w:divBdr>
    </w:div>
    <w:div w:id="651830753">
      <w:bodyDiv w:val="1"/>
      <w:marLeft w:val="0"/>
      <w:marRight w:val="0"/>
      <w:marTop w:val="0"/>
      <w:marBottom w:val="0"/>
      <w:divBdr>
        <w:top w:val="none" w:sz="0" w:space="0" w:color="auto"/>
        <w:left w:val="none" w:sz="0" w:space="0" w:color="auto"/>
        <w:bottom w:val="none" w:sz="0" w:space="0" w:color="auto"/>
        <w:right w:val="none" w:sz="0" w:space="0" w:color="auto"/>
      </w:divBdr>
    </w:div>
    <w:div w:id="652025180">
      <w:bodyDiv w:val="1"/>
      <w:marLeft w:val="0"/>
      <w:marRight w:val="0"/>
      <w:marTop w:val="0"/>
      <w:marBottom w:val="0"/>
      <w:divBdr>
        <w:top w:val="none" w:sz="0" w:space="0" w:color="auto"/>
        <w:left w:val="none" w:sz="0" w:space="0" w:color="auto"/>
        <w:bottom w:val="none" w:sz="0" w:space="0" w:color="auto"/>
        <w:right w:val="none" w:sz="0" w:space="0" w:color="auto"/>
      </w:divBdr>
    </w:div>
    <w:div w:id="652298382">
      <w:bodyDiv w:val="1"/>
      <w:marLeft w:val="0"/>
      <w:marRight w:val="0"/>
      <w:marTop w:val="0"/>
      <w:marBottom w:val="0"/>
      <w:divBdr>
        <w:top w:val="none" w:sz="0" w:space="0" w:color="auto"/>
        <w:left w:val="none" w:sz="0" w:space="0" w:color="auto"/>
        <w:bottom w:val="none" w:sz="0" w:space="0" w:color="auto"/>
        <w:right w:val="none" w:sz="0" w:space="0" w:color="auto"/>
      </w:divBdr>
    </w:div>
    <w:div w:id="653067789">
      <w:bodyDiv w:val="1"/>
      <w:marLeft w:val="0"/>
      <w:marRight w:val="0"/>
      <w:marTop w:val="0"/>
      <w:marBottom w:val="0"/>
      <w:divBdr>
        <w:top w:val="none" w:sz="0" w:space="0" w:color="auto"/>
        <w:left w:val="none" w:sz="0" w:space="0" w:color="auto"/>
        <w:bottom w:val="none" w:sz="0" w:space="0" w:color="auto"/>
        <w:right w:val="none" w:sz="0" w:space="0" w:color="auto"/>
      </w:divBdr>
    </w:div>
    <w:div w:id="653071830">
      <w:bodyDiv w:val="1"/>
      <w:marLeft w:val="0"/>
      <w:marRight w:val="0"/>
      <w:marTop w:val="0"/>
      <w:marBottom w:val="0"/>
      <w:divBdr>
        <w:top w:val="none" w:sz="0" w:space="0" w:color="auto"/>
        <w:left w:val="none" w:sz="0" w:space="0" w:color="auto"/>
        <w:bottom w:val="none" w:sz="0" w:space="0" w:color="auto"/>
        <w:right w:val="none" w:sz="0" w:space="0" w:color="auto"/>
      </w:divBdr>
    </w:div>
    <w:div w:id="653335852">
      <w:bodyDiv w:val="1"/>
      <w:marLeft w:val="0"/>
      <w:marRight w:val="0"/>
      <w:marTop w:val="0"/>
      <w:marBottom w:val="0"/>
      <w:divBdr>
        <w:top w:val="none" w:sz="0" w:space="0" w:color="auto"/>
        <w:left w:val="none" w:sz="0" w:space="0" w:color="auto"/>
        <w:bottom w:val="none" w:sz="0" w:space="0" w:color="auto"/>
        <w:right w:val="none" w:sz="0" w:space="0" w:color="auto"/>
      </w:divBdr>
    </w:div>
    <w:div w:id="653339600">
      <w:bodyDiv w:val="1"/>
      <w:marLeft w:val="0"/>
      <w:marRight w:val="0"/>
      <w:marTop w:val="0"/>
      <w:marBottom w:val="0"/>
      <w:divBdr>
        <w:top w:val="none" w:sz="0" w:space="0" w:color="auto"/>
        <w:left w:val="none" w:sz="0" w:space="0" w:color="auto"/>
        <w:bottom w:val="none" w:sz="0" w:space="0" w:color="auto"/>
        <w:right w:val="none" w:sz="0" w:space="0" w:color="auto"/>
      </w:divBdr>
    </w:div>
    <w:div w:id="653534522">
      <w:bodyDiv w:val="1"/>
      <w:marLeft w:val="0"/>
      <w:marRight w:val="0"/>
      <w:marTop w:val="0"/>
      <w:marBottom w:val="0"/>
      <w:divBdr>
        <w:top w:val="none" w:sz="0" w:space="0" w:color="auto"/>
        <w:left w:val="none" w:sz="0" w:space="0" w:color="auto"/>
        <w:bottom w:val="none" w:sz="0" w:space="0" w:color="auto"/>
        <w:right w:val="none" w:sz="0" w:space="0" w:color="auto"/>
      </w:divBdr>
    </w:div>
    <w:div w:id="654264281">
      <w:bodyDiv w:val="1"/>
      <w:marLeft w:val="0"/>
      <w:marRight w:val="0"/>
      <w:marTop w:val="0"/>
      <w:marBottom w:val="0"/>
      <w:divBdr>
        <w:top w:val="none" w:sz="0" w:space="0" w:color="auto"/>
        <w:left w:val="none" w:sz="0" w:space="0" w:color="auto"/>
        <w:bottom w:val="none" w:sz="0" w:space="0" w:color="auto"/>
        <w:right w:val="none" w:sz="0" w:space="0" w:color="auto"/>
      </w:divBdr>
    </w:div>
    <w:div w:id="654337600">
      <w:bodyDiv w:val="1"/>
      <w:marLeft w:val="0"/>
      <w:marRight w:val="0"/>
      <w:marTop w:val="0"/>
      <w:marBottom w:val="0"/>
      <w:divBdr>
        <w:top w:val="none" w:sz="0" w:space="0" w:color="auto"/>
        <w:left w:val="none" w:sz="0" w:space="0" w:color="auto"/>
        <w:bottom w:val="none" w:sz="0" w:space="0" w:color="auto"/>
        <w:right w:val="none" w:sz="0" w:space="0" w:color="auto"/>
      </w:divBdr>
    </w:div>
    <w:div w:id="655107339">
      <w:bodyDiv w:val="1"/>
      <w:marLeft w:val="0"/>
      <w:marRight w:val="0"/>
      <w:marTop w:val="0"/>
      <w:marBottom w:val="0"/>
      <w:divBdr>
        <w:top w:val="none" w:sz="0" w:space="0" w:color="auto"/>
        <w:left w:val="none" w:sz="0" w:space="0" w:color="auto"/>
        <w:bottom w:val="none" w:sz="0" w:space="0" w:color="auto"/>
        <w:right w:val="none" w:sz="0" w:space="0" w:color="auto"/>
      </w:divBdr>
    </w:div>
    <w:div w:id="655958075">
      <w:bodyDiv w:val="1"/>
      <w:marLeft w:val="0"/>
      <w:marRight w:val="0"/>
      <w:marTop w:val="0"/>
      <w:marBottom w:val="0"/>
      <w:divBdr>
        <w:top w:val="none" w:sz="0" w:space="0" w:color="auto"/>
        <w:left w:val="none" w:sz="0" w:space="0" w:color="auto"/>
        <w:bottom w:val="none" w:sz="0" w:space="0" w:color="auto"/>
        <w:right w:val="none" w:sz="0" w:space="0" w:color="auto"/>
      </w:divBdr>
    </w:div>
    <w:div w:id="656344353">
      <w:bodyDiv w:val="1"/>
      <w:marLeft w:val="0"/>
      <w:marRight w:val="0"/>
      <w:marTop w:val="0"/>
      <w:marBottom w:val="0"/>
      <w:divBdr>
        <w:top w:val="none" w:sz="0" w:space="0" w:color="auto"/>
        <w:left w:val="none" w:sz="0" w:space="0" w:color="auto"/>
        <w:bottom w:val="none" w:sz="0" w:space="0" w:color="auto"/>
        <w:right w:val="none" w:sz="0" w:space="0" w:color="auto"/>
      </w:divBdr>
    </w:div>
    <w:div w:id="656762169">
      <w:bodyDiv w:val="1"/>
      <w:marLeft w:val="0"/>
      <w:marRight w:val="0"/>
      <w:marTop w:val="0"/>
      <w:marBottom w:val="0"/>
      <w:divBdr>
        <w:top w:val="none" w:sz="0" w:space="0" w:color="auto"/>
        <w:left w:val="none" w:sz="0" w:space="0" w:color="auto"/>
        <w:bottom w:val="none" w:sz="0" w:space="0" w:color="auto"/>
        <w:right w:val="none" w:sz="0" w:space="0" w:color="auto"/>
      </w:divBdr>
    </w:div>
    <w:div w:id="657727929">
      <w:bodyDiv w:val="1"/>
      <w:marLeft w:val="0"/>
      <w:marRight w:val="0"/>
      <w:marTop w:val="0"/>
      <w:marBottom w:val="0"/>
      <w:divBdr>
        <w:top w:val="none" w:sz="0" w:space="0" w:color="auto"/>
        <w:left w:val="none" w:sz="0" w:space="0" w:color="auto"/>
        <w:bottom w:val="none" w:sz="0" w:space="0" w:color="auto"/>
        <w:right w:val="none" w:sz="0" w:space="0" w:color="auto"/>
      </w:divBdr>
    </w:div>
    <w:div w:id="658004043">
      <w:bodyDiv w:val="1"/>
      <w:marLeft w:val="0"/>
      <w:marRight w:val="0"/>
      <w:marTop w:val="0"/>
      <w:marBottom w:val="0"/>
      <w:divBdr>
        <w:top w:val="none" w:sz="0" w:space="0" w:color="auto"/>
        <w:left w:val="none" w:sz="0" w:space="0" w:color="auto"/>
        <w:bottom w:val="none" w:sz="0" w:space="0" w:color="auto"/>
        <w:right w:val="none" w:sz="0" w:space="0" w:color="auto"/>
      </w:divBdr>
    </w:div>
    <w:div w:id="658073906">
      <w:bodyDiv w:val="1"/>
      <w:marLeft w:val="0"/>
      <w:marRight w:val="0"/>
      <w:marTop w:val="0"/>
      <w:marBottom w:val="0"/>
      <w:divBdr>
        <w:top w:val="none" w:sz="0" w:space="0" w:color="auto"/>
        <w:left w:val="none" w:sz="0" w:space="0" w:color="auto"/>
        <w:bottom w:val="none" w:sz="0" w:space="0" w:color="auto"/>
        <w:right w:val="none" w:sz="0" w:space="0" w:color="auto"/>
      </w:divBdr>
    </w:div>
    <w:div w:id="658925160">
      <w:bodyDiv w:val="1"/>
      <w:marLeft w:val="0"/>
      <w:marRight w:val="0"/>
      <w:marTop w:val="0"/>
      <w:marBottom w:val="0"/>
      <w:divBdr>
        <w:top w:val="none" w:sz="0" w:space="0" w:color="auto"/>
        <w:left w:val="none" w:sz="0" w:space="0" w:color="auto"/>
        <w:bottom w:val="none" w:sz="0" w:space="0" w:color="auto"/>
        <w:right w:val="none" w:sz="0" w:space="0" w:color="auto"/>
      </w:divBdr>
    </w:div>
    <w:div w:id="659192322">
      <w:bodyDiv w:val="1"/>
      <w:marLeft w:val="0"/>
      <w:marRight w:val="0"/>
      <w:marTop w:val="0"/>
      <w:marBottom w:val="0"/>
      <w:divBdr>
        <w:top w:val="none" w:sz="0" w:space="0" w:color="auto"/>
        <w:left w:val="none" w:sz="0" w:space="0" w:color="auto"/>
        <w:bottom w:val="none" w:sz="0" w:space="0" w:color="auto"/>
        <w:right w:val="none" w:sz="0" w:space="0" w:color="auto"/>
      </w:divBdr>
    </w:div>
    <w:div w:id="659432238">
      <w:bodyDiv w:val="1"/>
      <w:marLeft w:val="0"/>
      <w:marRight w:val="0"/>
      <w:marTop w:val="0"/>
      <w:marBottom w:val="0"/>
      <w:divBdr>
        <w:top w:val="none" w:sz="0" w:space="0" w:color="auto"/>
        <w:left w:val="none" w:sz="0" w:space="0" w:color="auto"/>
        <w:bottom w:val="none" w:sz="0" w:space="0" w:color="auto"/>
        <w:right w:val="none" w:sz="0" w:space="0" w:color="auto"/>
      </w:divBdr>
    </w:div>
    <w:div w:id="659844999">
      <w:bodyDiv w:val="1"/>
      <w:marLeft w:val="0"/>
      <w:marRight w:val="0"/>
      <w:marTop w:val="0"/>
      <w:marBottom w:val="0"/>
      <w:divBdr>
        <w:top w:val="none" w:sz="0" w:space="0" w:color="auto"/>
        <w:left w:val="none" w:sz="0" w:space="0" w:color="auto"/>
        <w:bottom w:val="none" w:sz="0" w:space="0" w:color="auto"/>
        <w:right w:val="none" w:sz="0" w:space="0" w:color="auto"/>
      </w:divBdr>
    </w:div>
    <w:div w:id="660082685">
      <w:bodyDiv w:val="1"/>
      <w:marLeft w:val="0"/>
      <w:marRight w:val="0"/>
      <w:marTop w:val="0"/>
      <w:marBottom w:val="0"/>
      <w:divBdr>
        <w:top w:val="none" w:sz="0" w:space="0" w:color="auto"/>
        <w:left w:val="none" w:sz="0" w:space="0" w:color="auto"/>
        <w:bottom w:val="none" w:sz="0" w:space="0" w:color="auto"/>
        <w:right w:val="none" w:sz="0" w:space="0" w:color="auto"/>
      </w:divBdr>
    </w:div>
    <w:div w:id="660692327">
      <w:bodyDiv w:val="1"/>
      <w:marLeft w:val="0"/>
      <w:marRight w:val="0"/>
      <w:marTop w:val="0"/>
      <w:marBottom w:val="0"/>
      <w:divBdr>
        <w:top w:val="none" w:sz="0" w:space="0" w:color="auto"/>
        <w:left w:val="none" w:sz="0" w:space="0" w:color="auto"/>
        <w:bottom w:val="none" w:sz="0" w:space="0" w:color="auto"/>
        <w:right w:val="none" w:sz="0" w:space="0" w:color="auto"/>
      </w:divBdr>
    </w:div>
    <w:div w:id="661279568">
      <w:bodyDiv w:val="1"/>
      <w:marLeft w:val="0"/>
      <w:marRight w:val="0"/>
      <w:marTop w:val="0"/>
      <w:marBottom w:val="0"/>
      <w:divBdr>
        <w:top w:val="none" w:sz="0" w:space="0" w:color="auto"/>
        <w:left w:val="none" w:sz="0" w:space="0" w:color="auto"/>
        <w:bottom w:val="none" w:sz="0" w:space="0" w:color="auto"/>
        <w:right w:val="none" w:sz="0" w:space="0" w:color="auto"/>
      </w:divBdr>
    </w:div>
    <w:div w:id="661591849">
      <w:bodyDiv w:val="1"/>
      <w:marLeft w:val="0"/>
      <w:marRight w:val="0"/>
      <w:marTop w:val="0"/>
      <w:marBottom w:val="0"/>
      <w:divBdr>
        <w:top w:val="none" w:sz="0" w:space="0" w:color="auto"/>
        <w:left w:val="none" w:sz="0" w:space="0" w:color="auto"/>
        <w:bottom w:val="none" w:sz="0" w:space="0" w:color="auto"/>
        <w:right w:val="none" w:sz="0" w:space="0" w:color="auto"/>
      </w:divBdr>
    </w:div>
    <w:div w:id="661813819">
      <w:bodyDiv w:val="1"/>
      <w:marLeft w:val="0"/>
      <w:marRight w:val="0"/>
      <w:marTop w:val="0"/>
      <w:marBottom w:val="0"/>
      <w:divBdr>
        <w:top w:val="none" w:sz="0" w:space="0" w:color="auto"/>
        <w:left w:val="none" w:sz="0" w:space="0" w:color="auto"/>
        <w:bottom w:val="none" w:sz="0" w:space="0" w:color="auto"/>
        <w:right w:val="none" w:sz="0" w:space="0" w:color="auto"/>
      </w:divBdr>
    </w:div>
    <w:div w:id="662467639">
      <w:bodyDiv w:val="1"/>
      <w:marLeft w:val="0"/>
      <w:marRight w:val="0"/>
      <w:marTop w:val="0"/>
      <w:marBottom w:val="0"/>
      <w:divBdr>
        <w:top w:val="none" w:sz="0" w:space="0" w:color="auto"/>
        <w:left w:val="none" w:sz="0" w:space="0" w:color="auto"/>
        <w:bottom w:val="none" w:sz="0" w:space="0" w:color="auto"/>
        <w:right w:val="none" w:sz="0" w:space="0" w:color="auto"/>
      </w:divBdr>
    </w:div>
    <w:div w:id="662662277">
      <w:bodyDiv w:val="1"/>
      <w:marLeft w:val="0"/>
      <w:marRight w:val="0"/>
      <w:marTop w:val="0"/>
      <w:marBottom w:val="0"/>
      <w:divBdr>
        <w:top w:val="none" w:sz="0" w:space="0" w:color="auto"/>
        <w:left w:val="none" w:sz="0" w:space="0" w:color="auto"/>
        <w:bottom w:val="none" w:sz="0" w:space="0" w:color="auto"/>
        <w:right w:val="none" w:sz="0" w:space="0" w:color="auto"/>
      </w:divBdr>
    </w:div>
    <w:div w:id="663170342">
      <w:bodyDiv w:val="1"/>
      <w:marLeft w:val="0"/>
      <w:marRight w:val="0"/>
      <w:marTop w:val="0"/>
      <w:marBottom w:val="0"/>
      <w:divBdr>
        <w:top w:val="none" w:sz="0" w:space="0" w:color="auto"/>
        <w:left w:val="none" w:sz="0" w:space="0" w:color="auto"/>
        <w:bottom w:val="none" w:sz="0" w:space="0" w:color="auto"/>
        <w:right w:val="none" w:sz="0" w:space="0" w:color="auto"/>
      </w:divBdr>
    </w:div>
    <w:div w:id="663627703">
      <w:bodyDiv w:val="1"/>
      <w:marLeft w:val="0"/>
      <w:marRight w:val="0"/>
      <w:marTop w:val="0"/>
      <w:marBottom w:val="0"/>
      <w:divBdr>
        <w:top w:val="none" w:sz="0" w:space="0" w:color="auto"/>
        <w:left w:val="none" w:sz="0" w:space="0" w:color="auto"/>
        <w:bottom w:val="none" w:sz="0" w:space="0" w:color="auto"/>
        <w:right w:val="none" w:sz="0" w:space="0" w:color="auto"/>
      </w:divBdr>
    </w:div>
    <w:div w:id="664015497">
      <w:bodyDiv w:val="1"/>
      <w:marLeft w:val="0"/>
      <w:marRight w:val="0"/>
      <w:marTop w:val="0"/>
      <w:marBottom w:val="0"/>
      <w:divBdr>
        <w:top w:val="none" w:sz="0" w:space="0" w:color="auto"/>
        <w:left w:val="none" w:sz="0" w:space="0" w:color="auto"/>
        <w:bottom w:val="none" w:sz="0" w:space="0" w:color="auto"/>
        <w:right w:val="none" w:sz="0" w:space="0" w:color="auto"/>
      </w:divBdr>
    </w:div>
    <w:div w:id="664019962">
      <w:bodyDiv w:val="1"/>
      <w:marLeft w:val="0"/>
      <w:marRight w:val="0"/>
      <w:marTop w:val="0"/>
      <w:marBottom w:val="0"/>
      <w:divBdr>
        <w:top w:val="none" w:sz="0" w:space="0" w:color="auto"/>
        <w:left w:val="none" w:sz="0" w:space="0" w:color="auto"/>
        <w:bottom w:val="none" w:sz="0" w:space="0" w:color="auto"/>
        <w:right w:val="none" w:sz="0" w:space="0" w:color="auto"/>
      </w:divBdr>
    </w:div>
    <w:div w:id="664094202">
      <w:bodyDiv w:val="1"/>
      <w:marLeft w:val="0"/>
      <w:marRight w:val="0"/>
      <w:marTop w:val="0"/>
      <w:marBottom w:val="0"/>
      <w:divBdr>
        <w:top w:val="none" w:sz="0" w:space="0" w:color="auto"/>
        <w:left w:val="none" w:sz="0" w:space="0" w:color="auto"/>
        <w:bottom w:val="none" w:sz="0" w:space="0" w:color="auto"/>
        <w:right w:val="none" w:sz="0" w:space="0" w:color="auto"/>
      </w:divBdr>
    </w:div>
    <w:div w:id="664357680">
      <w:bodyDiv w:val="1"/>
      <w:marLeft w:val="0"/>
      <w:marRight w:val="0"/>
      <w:marTop w:val="0"/>
      <w:marBottom w:val="0"/>
      <w:divBdr>
        <w:top w:val="none" w:sz="0" w:space="0" w:color="auto"/>
        <w:left w:val="none" w:sz="0" w:space="0" w:color="auto"/>
        <w:bottom w:val="none" w:sz="0" w:space="0" w:color="auto"/>
        <w:right w:val="none" w:sz="0" w:space="0" w:color="auto"/>
      </w:divBdr>
    </w:div>
    <w:div w:id="665019421">
      <w:bodyDiv w:val="1"/>
      <w:marLeft w:val="0"/>
      <w:marRight w:val="0"/>
      <w:marTop w:val="0"/>
      <w:marBottom w:val="0"/>
      <w:divBdr>
        <w:top w:val="none" w:sz="0" w:space="0" w:color="auto"/>
        <w:left w:val="none" w:sz="0" w:space="0" w:color="auto"/>
        <w:bottom w:val="none" w:sz="0" w:space="0" w:color="auto"/>
        <w:right w:val="none" w:sz="0" w:space="0" w:color="auto"/>
      </w:divBdr>
    </w:div>
    <w:div w:id="666324864">
      <w:bodyDiv w:val="1"/>
      <w:marLeft w:val="0"/>
      <w:marRight w:val="0"/>
      <w:marTop w:val="0"/>
      <w:marBottom w:val="0"/>
      <w:divBdr>
        <w:top w:val="none" w:sz="0" w:space="0" w:color="auto"/>
        <w:left w:val="none" w:sz="0" w:space="0" w:color="auto"/>
        <w:bottom w:val="none" w:sz="0" w:space="0" w:color="auto"/>
        <w:right w:val="none" w:sz="0" w:space="0" w:color="auto"/>
      </w:divBdr>
    </w:div>
    <w:div w:id="666326690">
      <w:bodyDiv w:val="1"/>
      <w:marLeft w:val="0"/>
      <w:marRight w:val="0"/>
      <w:marTop w:val="0"/>
      <w:marBottom w:val="0"/>
      <w:divBdr>
        <w:top w:val="none" w:sz="0" w:space="0" w:color="auto"/>
        <w:left w:val="none" w:sz="0" w:space="0" w:color="auto"/>
        <w:bottom w:val="none" w:sz="0" w:space="0" w:color="auto"/>
        <w:right w:val="none" w:sz="0" w:space="0" w:color="auto"/>
      </w:divBdr>
    </w:div>
    <w:div w:id="668102681">
      <w:bodyDiv w:val="1"/>
      <w:marLeft w:val="0"/>
      <w:marRight w:val="0"/>
      <w:marTop w:val="0"/>
      <w:marBottom w:val="0"/>
      <w:divBdr>
        <w:top w:val="none" w:sz="0" w:space="0" w:color="auto"/>
        <w:left w:val="none" w:sz="0" w:space="0" w:color="auto"/>
        <w:bottom w:val="none" w:sz="0" w:space="0" w:color="auto"/>
        <w:right w:val="none" w:sz="0" w:space="0" w:color="auto"/>
      </w:divBdr>
    </w:div>
    <w:div w:id="668289813">
      <w:bodyDiv w:val="1"/>
      <w:marLeft w:val="0"/>
      <w:marRight w:val="0"/>
      <w:marTop w:val="0"/>
      <w:marBottom w:val="0"/>
      <w:divBdr>
        <w:top w:val="none" w:sz="0" w:space="0" w:color="auto"/>
        <w:left w:val="none" w:sz="0" w:space="0" w:color="auto"/>
        <w:bottom w:val="none" w:sz="0" w:space="0" w:color="auto"/>
        <w:right w:val="none" w:sz="0" w:space="0" w:color="auto"/>
      </w:divBdr>
    </w:div>
    <w:div w:id="668555630">
      <w:bodyDiv w:val="1"/>
      <w:marLeft w:val="0"/>
      <w:marRight w:val="0"/>
      <w:marTop w:val="0"/>
      <w:marBottom w:val="0"/>
      <w:divBdr>
        <w:top w:val="none" w:sz="0" w:space="0" w:color="auto"/>
        <w:left w:val="none" w:sz="0" w:space="0" w:color="auto"/>
        <w:bottom w:val="none" w:sz="0" w:space="0" w:color="auto"/>
        <w:right w:val="none" w:sz="0" w:space="0" w:color="auto"/>
      </w:divBdr>
    </w:div>
    <w:div w:id="669450657">
      <w:bodyDiv w:val="1"/>
      <w:marLeft w:val="0"/>
      <w:marRight w:val="0"/>
      <w:marTop w:val="0"/>
      <w:marBottom w:val="0"/>
      <w:divBdr>
        <w:top w:val="none" w:sz="0" w:space="0" w:color="auto"/>
        <w:left w:val="none" w:sz="0" w:space="0" w:color="auto"/>
        <w:bottom w:val="none" w:sz="0" w:space="0" w:color="auto"/>
        <w:right w:val="none" w:sz="0" w:space="0" w:color="auto"/>
      </w:divBdr>
    </w:div>
    <w:div w:id="669602577">
      <w:bodyDiv w:val="1"/>
      <w:marLeft w:val="0"/>
      <w:marRight w:val="0"/>
      <w:marTop w:val="0"/>
      <w:marBottom w:val="0"/>
      <w:divBdr>
        <w:top w:val="none" w:sz="0" w:space="0" w:color="auto"/>
        <w:left w:val="none" w:sz="0" w:space="0" w:color="auto"/>
        <w:bottom w:val="none" w:sz="0" w:space="0" w:color="auto"/>
        <w:right w:val="none" w:sz="0" w:space="0" w:color="auto"/>
      </w:divBdr>
    </w:div>
    <w:div w:id="669723688">
      <w:bodyDiv w:val="1"/>
      <w:marLeft w:val="0"/>
      <w:marRight w:val="0"/>
      <w:marTop w:val="0"/>
      <w:marBottom w:val="0"/>
      <w:divBdr>
        <w:top w:val="none" w:sz="0" w:space="0" w:color="auto"/>
        <w:left w:val="none" w:sz="0" w:space="0" w:color="auto"/>
        <w:bottom w:val="none" w:sz="0" w:space="0" w:color="auto"/>
        <w:right w:val="none" w:sz="0" w:space="0" w:color="auto"/>
      </w:divBdr>
    </w:div>
    <w:div w:id="669795647">
      <w:bodyDiv w:val="1"/>
      <w:marLeft w:val="0"/>
      <w:marRight w:val="0"/>
      <w:marTop w:val="0"/>
      <w:marBottom w:val="0"/>
      <w:divBdr>
        <w:top w:val="none" w:sz="0" w:space="0" w:color="auto"/>
        <w:left w:val="none" w:sz="0" w:space="0" w:color="auto"/>
        <w:bottom w:val="none" w:sz="0" w:space="0" w:color="auto"/>
        <w:right w:val="none" w:sz="0" w:space="0" w:color="auto"/>
      </w:divBdr>
    </w:div>
    <w:div w:id="670109653">
      <w:bodyDiv w:val="1"/>
      <w:marLeft w:val="0"/>
      <w:marRight w:val="0"/>
      <w:marTop w:val="0"/>
      <w:marBottom w:val="0"/>
      <w:divBdr>
        <w:top w:val="none" w:sz="0" w:space="0" w:color="auto"/>
        <w:left w:val="none" w:sz="0" w:space="0" w:color="auto"/>
        <w:bottom w:val="none" w:sz="0" w:space="0" w:color="auto"/>
        <w:right w:val="none" w:sz="0" w:space="0" w:color="auto"/>
      </w:divBdr>
    </w:div>
    <w:div w:id="670446267">
      <w:bodyDiv w:val="1"/>
      <w:marLeft w:val="0"/>
      <w:marRight w:val="0"/>
      <w:marTop w:val="0"/>
      <w:marBottom w:val="0"/>
      <w:divBdr>
        <w:top w:val="none" w:sz="0" w:space="0" w:color="auto"/>
        <w:left w:val="none" w:sz="0" w:space="0" w:color="auto"/>
        <w:bottom w:val="none" w:sz="0" w:space="0" w:color="auto"/>
        <w:right w:val="none" w:sz="0" w:space="0" w:color="auto"/>
      </w:divBdr>
    </w:div>
    <w:div w:id="671108541">
      <w:bodyDiv w:val="1"/>
      <w:marLeft w:val="0"/>
      <w:marRight w:val="0"/>
      <w:marTop w:val="0"/>
      <w:marBottom w:val="0"/>
      <w:divBdr>
        <w:top w:val="none" w:sz="0" w:space="0" w:color="auto"/>
        <w:left w:val="none" w:sz="0" w:space="0" w:color="auto"/>
        <w:bottom w:val="none" w:sz="0" w:space="0" w:color="auto"/>
        <w:right w:val="none" w:sz="0" w:space="0" w:color="auto"/>
      </w:divBdr>
    </w:div>
    <w:div w:id="671252170">
      <w:bodyDiv w:val="1"/>
      <w:marLeft w:val="0"/>
      <w:marRight w:val="0"/>
      <w:marTop w:val="0"/>
      <w:marBottom w:val="0"/>
      <w:divBdr>
        <w:top w:val="none" w:sz="0" w:space="0" w:color="auto"/>
        <w:left w:val="none" w:sz="0" w:space="0" w:color="auto"/>
        <w:bottom w:val="none" w:sz="0" w:space="0" w:color="auto"/>
        <w:right w:val="none" w:sz="0" w:space="0" w:color="auto"/>
      </w:divBdr>
    </w:div>
    <w:div w:id="671371645">
      <w:bodyDiv w:val="1"/>
      <w:marLeft w:val="0"/>
      <w:marRight w:val="0"/>
      <w:marTop w:val="0"/>
      <w:marBottom w:val="0"/>
      <w:divBdr>
        <w:top w:val="none" w:sz="0" w:space="0" w:color="auto"/>
        <w:left w:val="none" w:sz="0" w:space="0" w:color="auto"/>
        <w:bottom w:val="none" w:sz="0" w:space="0" w:color="auto"/>
        <w:right w:val="none" w:sz="0" w:space="0" w:color="auto"/>
      </w:divBdr>
    </w:div>
    <w:div w:id="671446790">
      <w:bodyDiv w:val="1"/>
      <w:marLeft w:val="0"/>
      <w:marRight w:val="0"/>
      <w:marTop w:val="0"/>
      <w:marBottom w:val="0"/>
      <w:divBdr>
        <w:top w:val="none" w:sz="0" w:space="0" w:color="auto"/>
        <w:left w:val="none" w:sz="0" w:space="0" w:color="auto"/>
        <w:bottom w:val="none" w:sz="0" w:space="0" w:color="auto"/>
        <w:right w:val="none" w:sz="0" w:space="0" w:color="auto"/>
      </w:divBdr>
    </w:div>
    <w:div w:id="671564370">
      <w:bodyDiv w:val="1"/>
      <w:marLeft w:val="0"/>
      <w:marRight w:val="0"/>
      <w:marTop w:val="0"/>
      <w:marBottom w:val="0"/>
      <w:divBdr>
        <w:top w:val="none" w:sz="0" w:space="0" w:color="auto"/>
        <w:left w:val="none" w:sz="0" w:space="0" w:color="auto"/>
        <w:bottom w:val="none" w:sz="0" w:space="0" w:color="auto"/>
        <w:right w:val="none" w:sz="0" w:space="0" w:color="auto"/>
      </w:divBdr>
    </w:div>
    <w:div w:id="671907561">
      <w:bodyDiv w:val="1"/>
      <w:marLeft w:val="0"/>
      <w:marRight w:val="0"/>
      <w:marTop w:val="0"/>
      <w:marBottom w:val="0"/>
      <w:divBdr>
        <w:top w:val="none" w:sz="0" w:space="0" w:color="auto"/>
        <w:left w:val="none" w:sz="0" w:space="0" w:color="auto"/>
        <w:bottom w:val="none" w:sz="0" w:space="0" w:color="auto"/>
        <w:right w:val="none" w:sz="0" w:space="0" w:color="auto"/>
      </w:divBdr>
    </w:div>
    <w:div w:id="673849030">
      <w:bodyDiv w:val="1"/>
      <w:marLeft w:val="0"/>
      <w:marRight w:val="0"/>
      <w:marTop w:val="0"/>
      <w:marBottom w:val="0"/>
      <w:divBdr>
        <w:top w:val="none" w:sz="0" w:space="0" w:color="auto"/>
        <w:left w:val="none" w:sz="0" w:space="0" w:color="auto"/>
        <w:bottom w:val="none" w:sz="0" w:space="0" w:color="auto"/>
        <w:right w:val="none" w:sz="0" w:space="0" w:color="auto"/>
      </w:divBdr>
    </w:div>
    <w:div w:id="673917381">
      <w:bodyDiv w:val="1"/>
      <w:marLeft w:val="0"/>
      <w:marRight w:val="0"/>
      <w:marTop w:val="0"/>
      <w:marBottom w:val="0"/>
      <w:divBdr>
        <w:top w:val="none" w:sz="0" w:space="0" w:color="auto"/>
        <w:left w:val="none" w:sz="0" w:space="0" w:color="auto"/>
        <w:bottom w:val="none" w:sz="0" w:space="0" w:color="auto"/>
        <w:right w:val="none" w:sz="0" w:space="0" w:color="auto"/>
      </w:divBdr>
    </w:div>
    <w:div w:id="673919425">
      <w:bodyDiv w:val="1"/>
      <w:marLeft w:val="0"/>
      <w:marRight w:val="0"/>
      <w:marTop w:val="0"/>
      <w:marBottom w:val="0"/>
      <w:divBdr>
        <w:top w:val="none" w:sz="0" w:space="0" w:color="auto"/>
        <w:left w:val="none" w:sz="0" w:space="0" w:color="auto"/>
        <w:bottom w:val="none" w:sz="0" w:space="0" w:color="auto"/>
        <w:right w:val="none" w:sz="0" w:space="0" w:color="auto"/>
      </w:divBdr>
    </w:div>
    <w:div w:id="673921065">
      <w:bodyDiv w:val="1"/>
      <w:marLeft w:val="0"/>
      <w:marRight w:val="0"/>
      <w:marTop w:val="0"/>
      <w:marBottom w:val="0"/>
      <w:divBdr>
        <w:top w:val="none" w:sz="0" w:space="0" w:color="auto"/>
        <w:left w:val="none" w:sz="0" w:space="0" w:color="auto"/>
        <w:bottom w:val="none" w:sz="0" w:space="0" w:color="auto"/>
        <w:right w:val="none" w:sz="0" w:space="0" w:color="auto"/>
      </w:divBdr>
    </w:div>
    <w:div w:id="674570400">
      <w:bodyDiv w:val="1"/>
      <w:marLeft w:val="0"/>
      <w:marRight w:val="0"/>
      <w:marTop w:val="0"/>
      <w:marBottom w:val="0"/>
      <w:divBdr>
        <w:top w:val="none" w:sz="0" w:space="0" w:color="auto"/>
        <w:left w:val="none" w:sz="0" w:space="0" w:color="auto"/>
        <w:bottom w:val="none" w:sz="0" w:space="0" w:color="auto"/>
        <w:right w:val="none" w:sz="0" w:space="0" w:color="auto"/>
      </w:divBdr>
    </w:div>
    <w:div w:id="674695874">
      <w:bodyDiv w:val="1"/>
      <w:marLeft w:val="0"/>
      <w:marRight w:val="0"/>
      <w:marTop w:val="0"/>
      <w:marBottom w:val="0"/>
      <w:divBdr>
        <w:top w:val="none" w:sz="0" w:space="0" w:color="auto"/>
        <w:left w:val="none" w:sz="0" w:space="0" w:color="auto"/>
        <w:bottom w:val="none" w:sz="0" w:space="0" w:color="auto"/>
        <w:right w:val="none" w:sz="0" w:space="0" w:color="auto"/>
      </w:divBdr>
    </w:div>
    <w:div w:id="674722117">
      <w:bodyDiv w:val="1"/>
      <w:marLeft w:val="0"/>
      <w:marRight w:val="0"/>
      <w:marTop w:val="0"/>
      <w:marBottom w:val="0"/>
      <w:divBdr>
        <w:top w:val="none" w:sz="0" w:space="0" w:color="auto"/>
        <w:left w:val="none" w:sz="0" w:space="0" w:color="auto"/>
        <w:bottom w:val="none" w:sz="0" w:space="0" w:color="auto"/>
        <w:right w:val="none" w:sz="0" w:space="0" w:color="auto"/>
      </w:divBdr>
    </w:div>
    <w:div w:id="675109889">
      <w:bodyDiv w:val="1"/>
      <w:marLeft w:val="0"/>
      <w:marRight w:val="0"/>
      <w:marTop w:val="0"/>
      <w:marBottom w:val="0"/>
      <w:divBdr>
        <w:top w:val="none" w:sz="0" w:space="0" w:color="auto"/>
        <w:left w:val="none" w:sz="0" w:space="0" w:color="auto"/>
        <w:bottom w:val="none" w:sz="0" w:space="0" w:color="auto"/>
        <w:right w:val="none" w:sz="0" w:space="0" w:color="auto"/>
      </w:divBdr>
    </w:div>
    <w:div w:id="675304388">
      <w:bodyDiv w:val="1"/>
      <w:marLeft w:val="0"/>
      <w:marRight w:val="0"/>
      <w:marTop w:val="0"/>
      <w:marBottom w:val="0"/>
      <w:divBdr>
        <w:top w:val="none" w:sz="0" w:space="0" w:color="auto"/>
        <w:left w:val="none" w:sz="0" w:space="0" w:color="auto"/>
        <w:bottom w:val="none" w:sz="0" w:space="0" w:color="auto"/>
        <w:right w:val="none" w:sz="0" w:space="0" w:color="auto"/>
      </w:divBdr>
    </w:div>
    <w:div w:id="675692623">
      <w:bodyDiv w:val="1"/>
      <w:marLeft w:val="0"/>
      <w:marRight w:val="0"/>
      <w:marTop w:val="0"/>
      <w:marBottom w:val="0"/>
      <w:divBdr>
        <w:top w:val="none" w:sz="0" w:space="0" w:color="auto"/>
        <w:left w:val="none" w:sz="0" w:space="0" w:color="auto"/>
        <w:bottom w:val="none" w:sz="0" w:space="0" w:color="auto"/>
        <w:right w:val="none" w:sz="0" w:space="0" w:color="auto"/>
      </w:divBdr>
    </w:div>
    <w:div w:id="677073508">
      <w:bodyDiv w:val="1"/>
      <w:marLeft w:val="0"/>
      <w:marRight w:val="0"/>
      <w:marTop w:val="0"/>
      <w:marBottom w:val="0"/>
      <w:divBdr>
        <w:top w:val="none" w:sz="0" w:space="0" w:color="auto"/>
        <w:left w:val="none" w:sz="0" w:space="0" w:color="auto"/>
        <w:bottom w:val="none" w:sz="0" w:space="0" w:color="auto"/>
        <w:right w:val="none" w:sz="0" w:space="0" w:color="auto"/>
      </w:divBdr>
    </w:div>
    <w:div w:id="677076404">
      <w:bodyDiv w:val="1"/>
      <w:marLeft w:val="0"/>
      <w:marRight w:val="0"/>
      <w:marTop w:val="0"/>
      <w:marBottom w:val="0"/>
      <w:divBdr>
        <w:top w:val="none" w:sz="0" w:space="0" w:color="auto"/>
        <w:left w:val="none" w:sz="0" w:space="0" w:color="auto"/>
        <w:bottom w:val="none" w:sz="0" w:space="0" w:color="auto"/>
        <w:right w:val="none" w:sz="0" w:space="0" w:color="auto"/>
      </w:divBdr>
    </w:div>
    <w:div w:id="677271339">
      <w:bodyDiv w:val="1"/>
      <w:marLeft w:val="0"/>
      <w:marRight w:val="0"/>
      <w:marTop w:val="0"/>
      <w:marBottom w:val="0"/>
      <w:divBdr>
        <w:top w:val="none" w:sz="0" w:space="0" w:color="auto"/>
        <w:left w:val="none" w:sz="0" w:space="0" w:color="auto"/>
        <w:bottom w:val="none" w:sz="0" w:space="0" w:color="auto"/>
        <w:right w:val="none" w:sz="0" w:space="0" w:color="auto"/>
      </w:divBdr>
    </w:div>
    <w:div w:id="677347054">
      <w:bodyDiv w:val="1"/>
      <w:marLeft w:val="0"/>
      <w:marRight w:val="0"/>
      <w:marTop w:val="0"/>
      <w:marBottom w:val="0"/>
      <w:divBdr>
        <w:top w:val="none" w:sz="0" w:space="0" w:color="auto"/>
        <w:left w:val="none" w:sz="0" w:space="0" w:color="auto"/>
        <w:bottom w:val="none" w:sz="0" w:space="0" w:color="auto"/>
        <w:right w:val="none" w:sz="0" w:space="0" w:color="auto"/>
      </w:divBdr>
    </w:div>
    <w:div w:id="677655095">
      <w:bodyDiv w:val="1"/>
      <w:marLeft w:val="0"/>
      <w:marRight w:val="0"/>
      <w:marTop w:val="0"/>
      <w:marBottom w:val="0"/>
      <w:divBdr>
        <w:top w:val="none" w:sz="0" w:space="0" w:color="auto"/>
        <w:left w:val="none" w:sz="0" w:space="0" w:color="auto"/>
        <w:bottom w:val="none" w:sz="0" w:space="0" w:color="auto"/>
        <w:right w:val="none" w:sz="0" w:space="0" w:color="auto"/>
      </w:divBdr>
    </w:div>
    <w:div w:id="677657929">
      <w:bodyDiv w:val="1"/>
      <w:marLeft w:val="0"/>
      <w:marRight w:val="0"/>
      <w:marTop w:val="0"/>
      <w:marBottom w:val="0"/>
      <w:divBdr>
        <w:top w:val="none" w:sz="0" w:space="0" w:color="auto"/>
        <w:left w:val="none" w:sz="0" w:space="0" w:color="auto"/>
        <w:bottom w:val="none" w:sz="0" w:space="0" w:color="auto"/>
        <w:right w:val="none" w:sz="0" w:space="0" w:color="auto"/>
      </w:divBdr>
    </w:div>
    <w:div w:id="677846825">
      <w:bodyDiv w:val="1"/>
      <w:marLeft w:val="0"/>
      <w:marRight w:val="0"/>
      <w:marTop w:val="0"/>
      <w:marBottom w:val="0"/>
      <w:divBdr>
        <w:top w:val="none" w:sz="0" w:space="0" w:color="auto"/>
        <w:left w:val="none" w:sz="0" w:space="0" w:color="auto"/>
        <w:bottom w:val="none" w:sz="0" w:space="0" w:color="auto"/>
        <w:right w:val="none" w:sz="0" w:space="0" w:color="auto"/>
      </w:divBdr>
    </w:div>
    <w:div w:id="677851919">
      <w:bodyDiv w:val="1"/>
      <w:marLeft w:val="0"/>
      <w:marRight w:val="0"/>
      <w:marTop w:val="0"/>
      <w:marBottom w:val="0"/>
      <w:divBdr>
        <w:top w:val="none" w:sz="0" w:space="0" w:color="auto"/>
        <w:left w:val="none" w:sz="0" w:space="0" w:color="auto"/>
        <w:bottom w:val="none" w:sz="0" w:space="0" w:color="auto"/>
        <w:right w:val="none" w:sz="0" w:space="0" w:color="auto"/>
      </w:divBdr>
    </w:div>
    <w:div w:id="678121787">
      <w:bodyDiv w:val="1"/>
      <w:marLeft w:val="0"/>
      <w:marRight w:val="0"/>
      <w:marTop w:val="0"/>
      <w:marBottom w:val="0"/>
      <w:divBdr>
        <w:top w:val="none" w:sz="0" w:space="0" w:color="auto"/>
        <w:left w:val="none" w:sz="0" w:space="0" w:color="auto"/>
        <w:bottom w:val="none" w:sz="0" w:space="0" w:color="auto"/>
        <w:right w:val="none" w:sz="0" w:space="0" w:color="auto"/>
      </w:divBdr>
    </w:div>
    <w:div w:id="678241658">
      <w:bodyDiv w:val="1"/>
      <w:marLeft w:val="0"/>
      <w:marRight w:val="0"/>
      <w:marTop w:val="0"/>
      <w:marBottom w:val="0"/>
      <w:divBdr>
        <w:top w:val="none" w:sz="0" w:space="0" w:color="auto"/>
        <w:left w:val="none" w:sz="0" w:space="0" w:color="auto"/>
        <w:bottom w:val="none" w:sz="0" w:space="0" w:color="auto"/>
        <w:right w:val="none" w:sz="0" w:space="0" w:color="auto"/>
      </w:divBdr>
    </w:div>
    <w:div w:id="679283980">
      <w:bodyDiv w:val="1"/>
      <w:marLeft w:val="0"/>
      <w:marRight w:val="0"/>
      <w:marTop w:val="0"/>
      <w:marBottom w:val="0"/>
      <w:divBdr>
        <w:top w:val="none" w:sz="0" w:space="0" w:color="auto"/>
        <w:left w:val="none" w:sz="0" w:space="0" w:color="auto"/>
        <w:bottom w:val="none" w:sz="0" w:space="0" w:color="auto"/>
        <w:right w:val="none" w:sz="0" w:space="0" w:color="auto"/>
      </w:divBdr>
    </w:div>
    <w:div w:id="679891478">
      <w:bodyDiv w:val="1"/>
      <w:marLeft w:val="0"/>
      <w:marRight w:val="0"/>
      <w:marTop w:val="0"/>
      <w:marBottom w:val="0"/>
      <w:divBdr>
        <w:top w:val="none" w:sz="0" w:space="0" w:color="auto"/>
        <w:left w:val="none" w:sz="0" w:space="0" w:color="auto"/>
        <w:bottom w:val="none" w:sz="0" w:space="0" w:color="auto"/>
        <w:right w:val="none" w:sz="0" w:space="0" w:color="auto"/>
      </w:divBdr>
    </w:div>
    <w:div w:id="679892638">
      <w:bodyDiv w:val="1"/>
      <w:marLeft w:val="0"/>
      <w:marRight w:val="0"/>
      <w:marTop w:val="0"/>
      <w:marBottom w:val="0"/>
      <w:divBdr>
        <w:top w:val="none" w:sz="0" w:space="0" w:color="auto"/>
        <w:left w:val="none" w:sz="0" w:space="0" w:color="auto"/>
        <w:bottom w:val="none" w:sz="0" w:space="0" w:color="auto"/>
        <w:right w:val="none" w:sz="0" w:space="0" w:color="auto"/>
      </w:divBdr>
    </w:div>
    <w:div w:id="680207750">
      <w:bodyDiv w:val="1"/>
      <w:marLeft w:val="0"/>
      <w:marRight w:val="0"/>
      <w:marTop w:val="0"/>
      <w:marBottom w:val="0"/>
      <w:divBdr>
        <w:top w:val="none" w:sz="0" w:space="0" w:color="auto"/>
        <w:left w:val="none" w:sz="0" w:space="0" w:color="auto"/>
        <w:bottom w:val="none" w:sz="0" w:space="0" w:color="auto"/>
        <w:right w:val="none" w:sz="0" w:space="0" w:color="auto"/>
      </w:divBdr>
    </w:div>
    <w:div w:id="680279579">
      <w:bodyDiv w:val="1"/>
      <w:marLeft w:val="0"/>
      <w:marRight w:val="0"/>
      <w:marTop w:val="0"/>
      <w:marBottom w:val="0"/>
      <w:divBdr>
        <w:top w:val="none" w:sz="0" w:space="0" w:color="auto"/>
        <w:left w:val="none" w:sz="0" w:space="0" w:color="auto"/>
        <w:bottom w:val="none" w:sz="0" w:space="0" w:color="auto"/>
        <w:right w:val="none" w:sz="0" w:space="0" w:color="auto"/>
      </w:divBdr>
    </w:div>
    <w:div w:id="680353793">
      <w:bodyDiv w:val="1"/>
      <w:marLeft w:val="0"/>
      <w:marRight w:val="0"/>
      <w:marTop w:val="0"/>
      <w:marBottom w:val="0"/>
      <w:divBdr>
        <w:top w:val="none" w:sz="0" w:space="0" w:color="auto"/>
        <w:left w:val="none" w:sz="0" w:space="0" w:color="auto"/>
        <w:bottom w:val="none" w:sz="0" w:space="0" w:color="auto"/>
        <w:right w:val="none" w:sz="0" w:space="0" w:color="auto"/>
      </w:divBdr>
    </w:div>
    <w:div w:id="680661109">
      <w:bodyDiv w:val="1"/>
      <w:marLeft w:val="0"/>
      <w:marRight w:val="0"/>
      <w:marTop w:val="0"/>
      <w:marBottom w:val="0"/>
      <w:divBdr>
        <w:top w:val="none" w:sz="0" w:space="0" w:color="auto"/>
        <w:left w:val="none" w:sz="0" w:space="0" w:color="auto"/>
        <w:bottom w:val="none" w:sz="0" w:space="0" w:color="auto"/>
        <w:right w:val="none" w:sz="0" w:space="0" w:color="auto"/>
      </w:divBdr>
    </w:div>
    <w:div w:id="680740709">
      <w:bodyDiv w:val="1"/>
      <w:marLeft w:val="0"/>
      <w:marRight w:val="0"/>
      <w:marTop w:val="0"/>
      <w:marBottom w:val="0"/>
      <w:divBdr>
        <w:top w:val="none" w:sz="0" w:space="0" w:color="auto"/>
        <w:left w:val="none" w:sz="0" w:space="0" w:color="auto"/>
        <w:bottom w:val="none" w:sz="0" w:space="0" w:color="auto"/>
        <w:right w:val="none" w:sz="0" w:space="0" w:color="auto"/>
      </w:divBdr>
    </w:div>
    <w:div w:id="681124977">
      <w:bodyDiv w:val="1"/>
      <w:marLeft w:val="0"/>
      <w:marRight w:val="0"/>
      <w:marTop w:val="0"/>
      <w:marBottom w:val="0"/>
      <w:divBdr>
        <w:top w:val="none" w:sz="0" w:space="0" w:color="auto"/>
        <w:left w:val="none" w:sz="0" w:space="0" w:color="auto"/>
        <w:bottom w:val="none" w:sz="0" w:space="0" w:color="auto"/>
        <w:right w:val="none" w:sz="0" w:space="0" w:color="auto"/>
      </w:divBdr>
    </w:div>
    <w:div w:id="681248112">
      <w:bodyDiv w:val="1"/>
      <w:marLeft w:val="0"/>
      <w:marRight w:val="0"/>
      <w:marTop w:val="0"/>
      <w:marBottom w:val="0"/>
      <w:divBdr>
        <w:top w:val="none" w:sz="0" w:space="0" w:color="auto"/>
        <w:left w:val="none" w:sz="0" w:space="0" w:color="auto"/>
        <w:bottom w:val="none" w:sz="0" w:space="0" w:color="auto"/>
        <w:right w:val="none" w:sz="0" w:space="0" w:color="auto"/>
      </w:divBdr>
    </w:div>
    <w:div w:id="682588830">
      <w:bodyDiv w:val="1"/>
      <w:marLeft w:val="0"/>
      <w:marRight w:val="0"/>
      <w:marTop w:val="0"/>
      <w:marBottom w:val="0"/>
      <w:divBdr>
        <w:top w:val="none" w:sz="0" w:space="0" w:color="auto"/>
        <w:left w:val="none" w:sz="0" w:space="0" w:color="auto"/>
        <w:bottom w:val="none" w:sz="0" w:space="0" w:color="auto"/>
        <w:right w:val="none" w:sz="0" w:space="0" w:color="auto"/>
      </w:divBdr>
    </w:div>
    <w:div w:id="683433227">
      <w:bodyDiv w:val="1"/>
      <w:marLeft w:val="0"/>
      <w:marRight w:val="0"/>
      <w:marTop w:val="0"/>
      <w:marBottom w:val="0"/>
      <w:divBdr>
        <w:top w:val="none" w:sz="0" w:space="0" w:color="auto"/>
        <w:left w:val="none" w:sz="0" w:space="0" w:color="auto"/>
        <w:bottom w:val="none" w:sz="0" w:space="0" w:color="auto"/>
        <w:right w:val="none" w:sz="0" w:space="0" w:color="auto"/>
      </w:divBdr>
    </w:div>
    <w:div w:id="683676941">
      <w:bodyDiv w:val="1"/>
      <w:marLeft w:val="0"/>
      <w:marRight w:val="0"/>
      <w:marTop w:val="0"/>
      <w:marBottom w:val="0"/>
      <w:divBdr>
        <w:top w:val="none" w:sz="0" w:space="0" w:color="auto"/>
        <w:left w:val="none" w:sz="0" w:space="0" w:color="auto"/>
        <w:bottom w:val="none" w:sz="0" w:space="0" w:color="auto"/>
        <w:right w:val="none" w:sz="0" w:space="0" w:color="auto"/>
      </w:divBdr>
    </w:div>
    <w:div w:id="683827982">
      <w:bodyDiv w:val="1"/>
      <w:marLeft w:val="0"/>
      <w:marRight w:val="0"/>
      <w:marTop w:val="0"/>
      <w:marBottom w:val="0"/>
      <w:divBdr>
        <w:top w:val="none" w:sz="0" w:space="0" w:color="auto"/>
        <w:left w:val="none" w:sz="0" w:space="0" w:color="auto"/>
        <w:bottom w:val="none" w:sz="0" w:space="0" w:color="auto"/>
        <w:right w:val="none" w:sz="0" w:space="0" w:color="auto"/>
      </w:divBdr>
    </w:div>
    <w:div w:id="684019081">
      <w:bodyDiv w:val="1"/>
      <w:marLeft w:val="0"/>
      <w:marRight w:val="0"/>
      <w:marTop w:val="0"/>
      <w:marBottom w:val="0"/>
      <w:divBdr>
        <w:top w:val="none" w:sz="0" w:space="0" w:color="auto"/>
        <w:left w:val="none" w:sz="0" w:space="0" w:color="auto"/>
        <w:bottom w:val="none" w:sz="0" w:space="0" w:color="auto"/>
        <w:right w:val="none" w:sz="0" w:space="0" w:color="auto"/>
      </w:divBdr>
    </w:div>
    <w:div w:id="684946201">
      <w:bodyDiv w:val="1"/>
      <w:marLeft w:val="0"/>
      <w:marRight w:val="0"/>
      <w:marTop w:val="0"/>
      <w:marBottom w:val="0"/>
      <w:divBdr>
        <w:top w:val="none" w:sz="0" w:space="0" w:color="auto"/>
        <w:left w:val="none" w:sz="0" w:space="0" w:color="auto"/>
        <w:bottom w:val="none" w:sz="0" w:space="0" w:color="auto"/>
        <w:right w:val="none" w:sz="0" w:space="0" w:color="auto"/>
      </w:divBdr>
    </w:div>
    <w:div w:id="685138433">
      <w:bodyDiv w:val="1"/>
      <w:marLeft w:val="0"/>
      <w:marRight w:val="0"/>
      <w:marTop w:val="0"/>
      <w:marBottom w:val="0"/>
      <w:divBdr>
        <w:top w:val="none" w:sz="0" w:space="0" w:color="auto"/>
        <w:left w:val="none" w:sz="0" w:space="0" w:color="auto"/>
        <w:bottom w:val="none" w:sz="0" w:space="0" w:color="auto"/>
        <w:right w:val="none" w:sz="0" w:space="0" w:color="auto"/>
      </w:divBdr>
    </w:div>
    <w:div w:id="685668055">
      <w:bodyDiv w:val="1"/>
      <w:marLeft w:val="0"/>
      <w:marRight w:val="0"/>
      <w:marTop w:val="0"/>
      <w:marBottom w:val="0"/>
      <w:divBdr>
        <w:top w:val="none" w:sz="0" w:space="0" w:color="auto"/>
        <w:left w:val="none" w:sz="0" w:space="0" w:color="auto"/>
        <w:bottom w:val="none" w:sz="0" w:space="0" w:color="auto"/>
        <w:right w:val="none" w:sz="0" w:space="0" w:color="auto"/>
      </w:divBdr>
    </w:div>
    <w:div w:id="686365866">
      <w:bodyDiv w:val="1"/>
      <w:marLeft w:val="0"/>
      <w:marRight w:val="0"/>
      <w:marTop w:val="0"/>
      <w:marBottom w:val="0"/>
      <w:divBdr>
        <w:top w:val="none" w:sz="0" w:space="0" w:color="auto"/>
        <w:left w:val="none" w:sz="0" w:space="0" w:color="auto"/>
        <w:bottom w:val="none" w:sz="0" w:space="0" w:color="auto"/>
        <w:right w:val="none" w:sz="0" w:space="0" w:color="auto"/>
      </w:divBdr>
    </w:div>
    <w:div w:id="686835837">
      <w:bodyDiv w:val="1"/>
      <w:marLeft w:val="0"/>
      <w:marRight w:val="0"/>
      <w:marTop w:val="0"/>
      <w:marBottom w:val="0"/>
      <w:divBdr>
        <w:top w:val="none" w:sz="0" w:space="0" w:color="auto"/>
        <w:left w:val="none" w:sz="0" w:space="0" w:color="auto"/>
        <w:bottom w:val="none" w:sz="0" w:space="0" w:color="auto"/>
        <w:right w:val="none" w:sz="0" w:space="0" w:color="auto"/>
      </w:divBdr>
    </w:div>
    <w:div w:id="688485069">
      <w:bodyDiv w:val="1"/>
      <w:marLeft w:val="0"/>
      <w:marRight w:val="0"/>
      <w:marTop w:val="0"/>
      <w:marBottom w:val="0"/>
      <w:divBdr>
        <w:top w:val="none" w:sz="0" w:space="0" w:color="auto"/>
        <w:left w:val="none" w:sz="0" w:space="0" w:color="auto"/>
        <w:bottom w:val="none" w:sz="0" w:space="0" w:color="auto"/>
        <w:right w:val="none" w:sz="0" w:space="0" w:color="auto"/>
      </w:divBdr>
    </w:div>
    <w:div w:id="688875379">
      <w:bodyDiv w:val="1"/>
      <w:marLeft w:val="0"/>
      <w:marRight w:val="0"/>
      <w:marTop w:val="0"/>
      <w:marBottom w:val="0"/>
      <w:divBdr>
        <w:top w:val="none" w:sz="0" w:space="0" w:color="auto"/>
        <w:left w:val="none" w:sz="0" w:space="0" w:color="auto"/>
        <w:bottom w:val="none" w:sz="0" w:space="0" w:color="auto"/>
        <w:right w:val="none" w:sz="0" w:space="0" w:color="auto"/>
      </w:divBdr>
    </w:div>
    <w:div w:id="690112307">
      <w:bodyDiv w:val="1"/>
      <w:marLeft w:val="0"/>
      <w:marRight w:val="0"/>
      <w:marTop w:val="0"/>
      <w:marBottom w:val="0"/>
      <w:divBdr>
        <w:top w:val="none" w:sz="0" w:space="0" w:color="auto"/>
        <w:left w:val="none" w:sz="0" w:space="0" w:color="auto"/>
        <w:bottom w:val="none" w:sz="0" w:space="0" w:color="auto"/>
        <w:right w:val="none" w:sz="0" w:space="0" w:color="auto"/>
      </w:divBdr>
    </w:div>
    <w:div w:id="691149775">
      <w:bodyDiv w:val="1"/>
      <w:marLeft w:val="0"/>
      <w:marRight w:val="0"/>
      <w:marTop w:val="0"/>
      <w:marBottom w:val="0"/>
      <w:divBdr>
        <w:top w:val="none" w:sz="0" w:space="0" w:color="auto"/>
        <w:left w:val="none" w:sz="0" w:space="0" w:color="auto"/>
        <w:bottom w:val="none" w:sz="0" w:space="0" w:color="auto"/>
        <w:right w:val="none" w:sz="0" w:space="0" w:color="auto"/>
      </w:divBdr>
    </w:div>
    <w:div w:id="691301409">
      <w:bodyDiv w:val="1"/>
      <w:marLeft w:val="0"/>
      <w:marRight w:val="0"/>
      <w:marTop w:val="0"/>
      <w:marBottom w:val="0"/>
      <w:divBdr>
        <w:top w:val="none" w:sz="0" w:space="0" w:color="auto"/>
        <w:left w:val="none" w:sz="0" w:space="0" w:color="auto"/>
        <w:bottom w:val="none" w:sz="0" w:space="0" w:color="auto"/>
        <w:right w:val="none" w:sz="0" w:space="0" w:color="auto"/>
      </w:divBdr>
    </w:div>
    <w:div w:id="691346277">
      <w:bodyDiv w:val="1"/>
      <w:marLeft w:val="0"/>
      <w:marRight w:val="0"/>
      <w:marTop w:val="0"/>
      <w:marBottom w:val="0"/>
      <w:divBdr>
        <w:top w:val="none" w:sz="0" w:space="0" w:color="auto"/>
        <w:left w:val="none" w:sz="0" w:space="0" w:color="auto"/>
        <w:bottom w:val="none" w:sz="0" w:space="0" w:color="auto"/>
        <w:right w:val="none" w:sz="0" w:space="0" w:color="auto"/>
      </w:divBdr>
    </w:div>
    <w:div w:id="691801216">
      <w:bodyDiv w:val="1"/>
      <w:marLeft w:val="0"/>
      <w:marRight w:val="0"/>
      <w:marTop w:val="0"/>
      <w:marBottom w:val="0"/>
      <w:divBdr>
        <w:top w:val="none" w:sz="0" w:space="0" w:color="auto"/>
        <w:left w:val="none" w:sz="0" w:space="0" w:color="auto"/>
        <w:bottom w:val="none" w:sz="0" w:space="0" w:color="auto"/>
        <w:right w:val="none" w:sz="0" w:space="0" w:color="auto"/>
      </w:divBdr>
    </w:div>
    <w:div w:id="691885011">
      <w:bodyDiv w:val="1"/>
      <w:marLeft w:val="0"/>
      <w:marRight w:val="0"/>
      <w:marTop w:val="0"/>
      <w:marBottom w:val="0"/>
      <w:divBdr>
        <w:top w:val="none" w:sz="0" w:space="0" w:color="auto"/>
        <w:left w:val="none" w:sz="0" w:space="0" w:color="auto"/>
        <w:bottom w:val="none" w:sz="0" w:space="0" w:color="auto"/>
        <w:right w:val="none" w:sz="0" w:space="0" w:color="auto"/>
      </w:divBdr>
    </w:div>
    <w:div w:id="692078146">
      <w:bodyDiv w:val="1"/>
      <w:marLeft w:val="0"/>
      <w:marRight w:val="0"/>
      <w:marTop w:val="0"/>
      <w:marBottom w:val="0"/>
      <w:divBdr>
        <w:top w:val="none" w:sz="0" w:space="0" w:color="auto"/>
        <w:left w:val="none" w:sz="0" w:space="0" w:color="auto"/>
        <w:bottom w:val="none" w:sz="0" w:space="0" w:color="auto"/>
        <w:right w:val="none" w:sz="0" w:space="0" w:color="auto"/>
      </w:divBdr>
    </w:div>
    <w:div w:id="692150316">
      <w:bodyDiv w:val="1"/>
      <w:marLeft w:val="0"/>
      <w:marRight w:val="0"/>
      <w:marTop w:val="0"/>
      <w:marBottom w:val="0"/>
      <w:divBdr>
        <w:top w:val="none" w:sz="0" w:space="0" w:color="auto"/>
        <w:left w:val="none" w:sz="0" w:space="0" w:color="auto"/>
        <w:bottom w:val="none" w:sz="0" w:space="0" w:color="auto"/>
        <w:right w:val="none" w:sz="0" w:space="0" w:color="auto"/>
      </w:divBdr>
    </w:div>
    <w:div w:id="692724860">
      <w:bodyDiv w:val="1"/>
      <w:marLeft w:val="0"/>
      <w:marRight w:val="0"/>
      <w:marTop w:val="0"/>
      <w:marBottom w:val="0"/>
      <w:divBdr>
        <w:top w:val="none" w:sz="0" w:space="0" w:color="auto"/>
        <w:left w:val="none" w:sz="0" w:space="0" w:color="auto"/>
        <w:bottom w:val="none" w:sz="0" w:space="0" w:color="auto"/>
        <w:right w:val="none" w:sz="0" w:space="0" w:color="auto"/>
      </w:divBdr>
    </w:div>
    <w:div w:id="693262279">
      <w:bodyDiv w:val="1"/>
      <w:marLeft w:val="0"/>
      <w:marRight w:val="0"/>
      <w:marTop w:val="0"/>
      <w:marBottom w:val="0"/>
      <w:divBdr>
        <w:top w:val="none" w:sz="0" w:space="0" w:color="auto"/>
        <w:left w:val="none" w:sz="0" w:space="0" w:color="auto"/>
        <w:bottom w:val="none" w:sz="0" w:space="0" w:color="auto"/>
        <w:right w:val="none" w:sz="0" w:space="0" w:color="auto"/>
      </w:divBdr>
    </w:div>
    <w:div w:id="693579825">
      <w:bodyDiv w:val="1"/>
      <w:marLeft w:val="0"/>
      <w:marRight w:val="0"/>
      <w:marTop w:val="0"/>
      <w:marBottom w:val="0"/>
      <w:divBdr>
        <w:top w:val="none" w:sz="0" w:space="0" w:color="auto"/>
        <w:left w:val="none" w:sz="0" w:space="0" w:color="auto"/>
        <w:bottom w:val="none" w:sz="0" w:space="0" w:color="auto"/>
        <w:right w:val="none" w:sz="0" w:space="0" w:color="auto"/>
      </w:divBdr>
    </w:div>
    <w:div w:id="694428328">
      <w:bodyDiv w:val="1"/>
      <w:marLeft w:val="0"/>
      <w:marRight w:val="0"/>
      <w:marTop w:val="0"/>
      <w:marBottom w:val="0"/>
      <w:divBdr>
        <w:top w:val="none" w:sz="0" w:space="0" w:color="auto"/>
        <w:left w:val="none" w:sz="0" w:space="0" w:color="auto"/>
        <w:bottom w:val="none" w:sz="0" w:space="0" w:color="auto"/>
        <w:right w:val="none" w:sz="0" w:space="0" w:color="auto"/>
      </w:divBdr>
    </w:div>
    <w:div w:id="694430662">
      <w:bodyDiv w:val="1"/>
      <w:marLeft w:val="0"/>
      <w:marRight w:val="0"/>
      <w:marTop w:val="0"/>
      <w:marBottom w:val="0"/>
      <w:divBdr>
        <w:top w:val="none" w:sz="0" w:space="0" w:color="auto"/>
        <w:left w:val="none" w:sz="0" w:space="0" w:color="auto"/>
        <w:bottom w:val="none" w:sz="0" w:space="0" w:color="auto"/>
        <w:right w:val="none" w:sz="0" w:space="0" w:color="auto"/>
      </w:divBdr>
    </w:div>
    <w:div w:id="695235865">
      <w:bodyDiv w:val="1"/>
      <w:marLeft w:val="0"/>
      <w:marRight w:val="0"/>
      <w:marTop w:val="0"/>
      <w:marBottom w:val="0"/>
      <w:divBdr>
        <w:top w:val="none" w:sz="0" w:space="0" w:color="auto"/>
        <w:left w:val="none" w:sz="0" w:space="0" w:color="auto"/>
        <w:bottom w:val="none" w:sz="0" w:space="0" w:color="auto"/>
        <w:right w:val="none" w:sz="0" w:space="0" w:color="auto"/>
      </w:divBdr>
    </w:div>
    <w:div w:id="695738914">
      <w:bodyDiv w:val="1"/>
      <w:marLeft w:val="0"/>
      <w:marRight w:val="0"/>
      <w:marTop w:val="0"/>
      <w:marBottom w:val="0"/>
      <w:divBdr>
        <w:top w:val="none" w:sz="0" w:space="0" w:color="auto"/>
        <w:left w:val="none" w:sz="0" w:space="0" w:color="auto"/>
        <w:bottom w:val="none" w:sz="0" w:space="0" w:color="auto"/>
        <w:right w:val="none" w:sz="0" w:space="0" w:color="auto"/>
      </w:divBdr>
    </w:div>
    <w:div w:id="696010679">
      <w:bodyDiv w:val="1"/>
      <w:marLeft w:val="0"/>
      <w:marRight w:val="0"/>
      <w:marTop w:val="0"/>
      <w:marBottom w:val="0"/>
      <w:divBdr>
        <w:top w:val="none" w:sz="0" w:space="0" w:color="auto"/>
        <w:left w:val="none" w:sz="0" w:space="0" w:color="auto"/>
        <w:bottom w:val="none" w:sz="0" w:space="0" w:color="auto"/>
        <w:right w:val="none" w:sz="0" w:space="0" w:color="auto"/>
      </w:divBdr>
    </w:div>
    <w:div w:id="696345647">
      <w:bodyDiv w:val="1"/>
      <w:marLeft w:val="0"/>
      <w:marRight w:val="0"/>
      <w:marTop w:val="0"/>
      <w:marBottom w:val="0"/>
      <w:divBdr>
        <w:top w:val="none" w:sz="0" w:space="0" w:color="auto"/>
        <w:left w:val="none" w:sz="0" w:space="0" w:color="auto"/>
        <w:bottom w:val="none" w:sz="0" w:space="0" w:color="auto"/>
        <w:right w:val="none" w:sz="0" w:space="0" w:color="auto"/>
      </w:divBdr>
    </w:div>
    <w:div w:id="696858245">
      <w:bodyDiv w:val="1"/>
      <w:marLeft w:val="0"/>
      <w:marRight w:val="0"/>
      <w:marTop w:val="0"/>
      <w:marBottom w:val="0"/>
      <w:divBdr>
        <w:top w:val="none" w:sz="0" w:space="0" w:color="auto"/>
        <w:left w:val="none" w:sz="0" w:space="0" w:color="auto"/>
        <w:bottom w:val="none" w:sz="0" w:space="0" w:color="auto"/>
        <w:right w:val="none" w:sz="0" w:space="0" w:color="auto"/>
      </w:divBdr>
    </w:div>
    <w:div w:id="697003540">
      <w:bodyDiv w:val="1"/>
      <w:marLeft w:val="0"/>
      <w:marRight w:val="0"/>
      <w:marTop w:val="0"/>
      <w:marBottom w:val="0"/>
      <w:divBdr>
        <w:top w:val="none" w:sz="0" w:space="0" w:color="auto"/>
        <w:left w:val="none" w:sz="0" w:space="0" w:color="auto"/>
        <w:bottom w:val="none" w:sz="0" w:space="0" w:color="auto"/>
        <w:right w:val="none" w:sz="0" w:space="0" w:color="auto"/>
      </w:divBdr>
    </w:div>
    <w:div w:id="697007701">
      <w:bodyDiv w:val="1"/>
      <w:marLeft w:val="0"/>
      <w:marRight w:val="0"/>
      <w:marTop w:val="0"/>
      <w:marBottom w:val="0"/>
      <w:divBdr>
        <w:top w:val="none" w:sz="0" w:space="0" w:color="auto"/>
        <w:left w:val="none" w:sz="0" w:space="0" w:color="auto"/>
        <w:bottom w:val="none" w:sz="0" w:space="0" w:color="auto"/>
        <w:right w:val="none" w:sz="0" w:space="0" w:color="auto"/>
      </w:divBdr>
    </w:div>
    <w:div w:id="698356040">
      <w:bodyDiv w:val="1"/>
      <w:marLeft w:val="0"/>
      <w:marRight w:val="0"/>
      <w:marTop w:val="0"/>
      <w:marBottom w:val="0"/>
      <w:divBdr>
        <w:top w:val="none" w:sz="0" w:space="0" w:color="auto"/>
        <w:left w:val="none" w:sz="0" w:space="0" w:color="auto"/>
        <w:bottom w:val="none" w:sz="0" w:space="0" w:color="auto"/>
        <w:right w:val="none" w:sz="0" w:space="0" w:color="auto"/>
      </w:divBdr>
    </w:div>
    <w:div w:id="699859281">
      <w:bodyDiv w:val="1"/>
      <w:marLeft w:val="0"/>
      <w:marRight w:val="0"/>
      <w:marTop w:val="0"/>
      <w:marBottom w:val="0"/>
      <w:divBdr>
        <w:top w:val="none" w:sz="0" w:space="0" w:color="auto"/>
        <w:left w:val="none" w:sz="0" w:space="0" w:color="auto"/>
        <w:bottom w:val="none" w:sz="0" w:space="0" w:color="auto"/>
        <w:right w:val="none" w:sz="0" w:space="0" w:color="auto"/>
      </w:divBdr>
    </w:div>
    <w:div w:id="700282259">
      <w:bodyDiv w:val="1"/>
      <w:marLeft w:val="0"/>
      <w:marRight w:val="0"/>
      <w:marTop w:val="0"/>
      <w:marBottom w:val="0"/>
      <w:divBdr>
        <w:top w:val="none" w:sz="0" w:space="0" w:color="auto"/>
        <w:left w:val="none" w:sz="0" w:space="0" w:color="auto"/>
        <w:bottom w:val="none" w:sz="0" w:space="0" w:color="auto"/>
        <w:right w:val="none" w:sz="0" w:space="0" w:color="auto"/>
      </w:divBdr>
    </w:div>
    <w:div w:id="700319184">
      <w:bodyDiv w:val="1"/>
      <w:marLeft w:val="0"/>
      <w:marRight w:val="0"/>
      <w:marTop w:val="0"/>
      <w:marBottom w:val="0"/>
      <w:divBdr>
        <w:top w:val="none" w:sz="0" w:space="0" w:color="auto"/>
        <w:left w:val="none" w:sz="0" w:space="0" w:color="auto"/>
        <w:bottom w:val="none" w:sz="0" w:space="0" w:color="auto"/>
        <w:right w:val="none" w:sz="0" w:space="0" w:color="auto"/>
      </w:divBdr>
    </w:div>
    <w:div w:id="702218848">
      <w:bodyDiv w:val="1"/>
      <w:marLeft w:val="0"/>
      <w:marRight w:val="0"/>
      <w:marTop w:val="0"/>
      <w:marBottom w:val="0"/>
      <w:divBdr>
        <w:top w:val="none" w:sz="0" w:space="0" w:color="auto"/>
        <w:left w:val="none" w:sz="0" w:space="0" w:color="auto"/>
        <w:bottom w:val="none" w:sz="0" w:space="0" w:color="auto"/>
        <w:right w:val="none" w:sz="0" w:space="0" w:color="auto"/>
      </w:divBdr>
    </w:div>
    <w:div w:id="702749828">
      <w:bodyDiv w:val="1"/>
      <w:marLeft w:val="0"/>
      <w:marRight w:val="0"/>
      <w:marTop w:val="0"/>
      <w:marBottom w:val="0"/>
      <w:divBdr>
        <w:top w:val="none" w:sz="0" w:space="0" w:color="auto"/>
        <w:left w:val="none" w:sz="0" w:space="0" w:color="auto"/>
        <w:bottom w:val="none" w:sz="0" w:space="0" w:color="auto"/>
        <w:right w:val="none" w:sz="0" w:space="0" w:color="auto"/>
      </w:divBdr>
    </w:div>
    <w:div w:id="702904892">
      <w:bodyDiv w:val="1"/>
      <w:marLeft w:val="0"/>
      <w:marRight w:val="0"/>
      <w:marTop w:val="0"/>
      <w:marBottom w:val="0"/>
      <w:divBdr>
        <w:top w:val="none" w:sz="0" w:space="0" w:color="auto"/>
        <w:left w:val="none" w:sz="0" w:space="0" w:color="auto"/>
        <w:bottom w:val="none" w:sz="0" w:space="0" w:color="auto"/>
        <w:right w:val="none" w:sz="0" w:space="0" w:color="auto"/>
      </w:divBdr>
    </w:div>
    <w:div w:id="704209961">
      <w:bodyDiv w:val="1"/>
      <w:marLeft w:val="0"/>
      <w:marRight w:val="0"/>
      <w:marTop w:val="0"/>
      <w:marBottom w:val="0"/>
      <w:divBdr>
        <w:top w:val="none" w:sz="0" w:space="0" w:color="auto"/>
        <w:left w:val="none" w:sz="0" w:space="0" w:color="auto"/>
        <w:bottom w:val="none" w:sz="0" w:space="0" w:color="auto"/>
        <w:right w:val="none" w:sz="0" w:space="0" w:color="auto"/>
      </w:divBdr>
    </w:div>
    <w:div w:id="704791824">
      <w:bodyDiv w:val="1"/>
      <w:marLeft w:val="0"/>
      <w:marRight w:val="0"/>
      <w:marTop w:val="0"/>
      <w:marBottom w:val="0"/>
      <w:divBdr>
        <w:top w:val="none" w:sz="0" w:space="0" w:color="auto"/>
        <w:left w:val="none" w:sz="0" w:space="0" w:color="auto"/>
        <w:bottom w:val="none" w:sz="0" w:space="0" w:color="auto"/>
        <w:right w:val="none" w:sz="0" w:space="0" w:color="auto"/>
      </w:divBdr>
    </w:div>
    <w:div w:id="705449318">
      <w:bodyDiv w:val="1"/>
      <w:marLeft w:val="0"/>
      <w:marRight w:val="0"/>
      <w:marTop w:val="0"/>
      <w:marBottom w:val="0"/>
      <w:divBdr>
        <w:top w:val="none" w:sz="0" w:space="0" w:color="auto"/>
        <w:left w:val="none" w:sz="0" w:space="0" w:color="auto"/>
        <w:bottom w:val="none" w:sz="0" w:space="0" w:color="auto"/>
        <w:right w:val="none" w:sz="0" w:space="0" w:color="auto"/>
      </w:divBdr>
    </w:div>
    <w:div w:id="706561800">
      <w:bodyDiv w:val="1"/>
      <w:marLeft w:val="0"/>
      <w:marRight w:val="0"/>
      <w:marTop w:val="0"/>
      <w:marBottom w:val="0"/>
      <w:divBdr>
        <w:top w:val="none" w:sz="0" w:space="0" w:color="auto"/>
        <w:left w:val="none" w:sz="0" w:space="0" w:color="auto"/>
        <w:bottom w:val="none" w:sz="0" w:space="0" w:color="auto"/>
        <w:right w:val="none" w:sz="0" w:space="0" w:color="auto"/>
      </w:divBdr>
    </w:div>
    <w:div w:id="706758028">
      <w:bodyDiv w:val="1"/>
      <w:marLeft w:val="0"/>
      <w:marRight w:val="0"/>
      <w:marTop w:val="0"/>
      <w:marBottom w:val="0"/>
      <w:divBdr>
        <w:top w:val="none" w:sz="0" w:space="0" w:color="auto"/>
        <w:left w:val="none" w:sz="0" w:space="0" w:color="auto"/>
        <w:bottom w:val="none" w:sz="0" w:space="0" w:color="auto"/>
        <w:right w:val="none" w:sz="0" w:space="0" w:color="auto"/>
      </w:divBdr>
    </w:div>
    <w:div w:id="706837503">
      <w:bodyDiv w:val="1"/>
      <w:marLeft w:val="0"/>
      <w:marRight w:val="0"/>
      <w:marTop w:val="0"/>
      <w:marBottom w:val="0"/>
      <w:divBdr>
        <w:top w:val="none" w:sz="0" w:space="0" w:color="auto"/>
        <w:left w:val="none" w:sz="0" w:space="0" w:color="auto"/>
        <w:bottom w:val="none" w:sz="0" w:space="0" w:color="auto"/>
        <w:right w:val="none" w:sz="0" w:space="0" w:color="auto"/>
      </w:divBdr>
    </w:div>
    <w:div w:id="707875440">
      <w:bodyDiv w:val="1"/>
      <w:marLeft w:val="0"/>
      <w:marRight w:val="0"/>
      <w:marTop w:val="0"/>
      <w:marBottom w:val="0"/>
      <w:divBdr>
        <w:top w:val="none" w:sz="0" w:space="0" w:color="auto"/>
        <w:left w:val="none" w:sz="0" w:space="0" w:color="auto"/>
        <w:bottom w:val="none" w:sz="0" w:space="0" w:color="auto"/>
        <w:right w:val="none" w:sz="0" w:space="0" w:color="auto"/>
      </w:divBdr>
    </w:div>
    <w:div w:id="708653850">
      <w:bodyDiv w:val="1"/>
      <w:marLeft w:val="0"/>
      <w:marRight w:val="0"/>
      <w:marTop w:val="0"/>
      <w:marBottom w:val="0"/>
      <w:divBdr>
        <w:top w:val="none" w:sz="0" w:space="0" w:color="auto"/>
        <w:left w:val="none" w:sz="0" w:space="0" w:color="auto"/>
        <w:bottom w:val="none" w:sz="0" w:space="0" w:color="auto"/>
        <w:right w:val="none" w:sz="0" w:space="0" w:color="auto"/>
      </w:divBdr>
    </w:div>
    <w:div w:id="708990777">
      <w:bodyDiv w:val="1"/>
      <w:marLeft w:val="0"/>
      <w:marRight w:val="0"/>
      <w:marTop w:val="0"/>
      <w:marBottom w:val="0"/>
      <w:divBdr>
        <w:top w:val="none" w:sz="0" w:space="0" w:color="auto"/>
        <w:left w:val="none" w:sz="0" w:space="0" w:color="auto"/>
        <w:bottom w:val="none" w:sz="0" w:space="0" w:color="auto"/>
        <w:right w:val="none" w:sz="0" w:space="0" w:color="auto"/>
      </w:divBdr>
    </w:div>
    <w:div w:id="708994877">
      <w:bodyDiv w:val="1"/>
      <w:marLeft w:val="0"/>
      <w:marRight w:val="0"/>
      <w:marTop w:val="0"/>
      <w:marBottom w:val="0"/>
      <w:divBdr>
        <w:top w:val="none" w:sz="0" w:space="0" w:color="auto"/>
        <w:left w:val="none" w:sz="0" w:space="0" w:color="auto"/>
        <w:bottom w:val="none" w:sz="0" w:space="0" w:color="auto"/>
        <w:right w:val="none" w:sz="0" w:space="0" w:color="auto"/>
      </w:divBdr>
    </w:div>
    <w:div w:id="709693983">
      <w:bodyDiv w:val="1"/>
      <w:marLeft w:val="0"/>
      <w:marRight w:val="0"/>
      <w:marTop w:val="0"/>
      <w:marBottom w:val="0"/>
      <w:divBdr>
        <w:top w:val="none" w:sz="0" w:space="0" w:color="auto"/>
        <w:left w:val="none" w:sz="0" w:space="0" w:color="auto"/>
        <w:bottom w:val="none" w:sz="0" w:space="0" w:color="auto"/>
        <w:right w:val="none" w:sz="0" w:space="0" w:color="auto"/>
      </w:divBdr>
    </w:div>
    <w:div w:id="710111941">
      <w:bodyDiv w:val="1"/>
      <w:marLeft w:val="0"/>
      <w:marRight w:val="0"/>
      <w:marTop w:val="0"/>
      <w:marBottom w:val="0"/>
      <w:divBdr>
        <w:top w:val="none" w:sz="0" w:space="0" w:color="auto"/>
        <w:left w:val="none" w:sz="0" w:space="0" w:color="auto"/>
        <w:bottom w:val="none" w:sz="0" w:space="0" w:color="auto"/>
        <w:right w:val="none" w:sz="0" w:space="0" w:color="auto"/>
      </w:divBdr>
    </w:div>
    <w:div w:id="710766391">
      <w:bodyDiv w:val="1"/>
      <w:marLeft w:val="0"/>
      <w:marRight w:val="0"/>
      <w:marTop w:val="0"/>
      <w:marBottom w:val="0"/>
      <w:divBdr>
        <w:top w:val="none" w:sz="0" w:space="0" w:color="auto"/>
        <w:left w:val="none" w:sz="0" w:space="0" w:color="auto"/>
        <w:bottom w:val="none" w:sz="0" w:space="0" w:color="auto"/>
        <w:right w:val="none" w:sz="0" w:space="0" w:color="auto"/>
      </w:divBdr>
    </w:div>
    <w:div w:id="711736762">
      <w:bodyDiv w:val="1"/>
      <w:marLeft w:val="0"/>
      <w:marRight w:val="0"/>
      <w:marTop w:val="0"/>
      <w:marBottom w:val="0"/>
      <w:divBdr>
        <w:top w:val="none" w:sz="0" w:space="0" w:color="auto"/>
        <w:left w:val="none" w:sz="0" w:space="0" w:color="auto"/>
        <w:bottom w:val="none" w:sz="0" w:space="0" w:color="auto"/>
        <w:right w:val="none" w:sz="0" w:space="0" w:color="auto"/>
      </w:divBdr>
    </w:div>
    <w:div w:id="712114280">
      <w:bodyDiv w:val="1"/>
      <w:marLeft w:val="0"/>
      <w:marRight w:val="0"/>
      <w:marTop w:val="0"/>
      <w:marBottom w:val="0"/>
      <w:divBdr>
        <w:top w:val="none" w:sz="0" w:space="0" w:color="auto"/>
        <w:left w:val="none" w:sz="0" w:space="0" w:color="auto"/>
        <w:bottom w:val="none" w:sz="0" w:space="0" w:color="auto"/>
        <w:right w:val="none" w:sz="0" w:space="0" w:color="auto"/>
      </w:divBdr>
    </w:div>
    <w:div w:id="712122627">
      <w:bodyDiv w:val="1"/>
      <w:marLeft w:val="0"/>
      <w:marRight w:val="0"/>
      <w:marTop w:val="0"/>
      <w:marBottom w:val="0"/>
      <w:divBdr>
        <w:top w:val="none" w:sz="0" w:space="0" w:color="auto"/>
        <w:left w:val="none" w:sz="0" w:space="0" w:color="auto"/>
        <w:bottom w:val="none" w:sz="0" w:space="0" w:color="auto"/>
        <w:right w:val="none" w:sz="0" w:space="0" w:color="auto"/>
      </w:divBdr>
    </w:div>
    <w:div w:id="712392414">
      <w:bodyDiv w:val="1"/>
      <w:marLeft w:val="0"/>
      <w:marRight w:val="0"/>
      <w:marTop w:val="0"/>
      <w:marBottom w:val="0"/>
      <w:divBdr>
        <w:top w:val="none" w:sz="0" w:space="0" w:color="auto"/>
        <w:left w:val="none" w:sz="0" w:space="0" w:color="auto"/>
        <w:bottom w:val="none" w:sz="0" w:space="0" w:color="auto"/>
        <w:right w:val="none" w:sz="0" w:space="0" w:color="auto"/>
      </w:divBdr>
    </w:div>
    <w:div w:id="712458691">
      <w:bodyDiv w:val="1"/>
      <w:marLeft w:val="0"/>
      <w:marRight w:val="0"/>
      <w:marTop w:val="0"/>
      <w:marBottom w:val="0"/>
      <w:divBdr>
        <w:top w:val="none" w:sz="0" w:space="0" w:color="auto"/>
        <w:left w:val="none" w:sz="0" w:space="0" w:color="auto"/>
        <w:bottom w:val="none" w:sz="0" w:space="0" w:color="auto"/>
        <w:right w:val="none" w:sz="0" w:space="0" w:color="auto"/>
      </w:divBdr>
    </w:div>
    <w:div w:id="713046482">
      <w:bodyDiv w:val="1"/>
      <w:marLeft w:val="0"/>
      <w:marRight w:val="0"/>
      <w:marTop w:val="0"/>
      <w:marBottom w:val="0"/>
      <w:divBdr>
        <w:top w:val="none" w:sz="0" w:space="0" w:color="auto"/>
        <w:left w:val="none" w:sz="0" w:space="0" w:color="auto"/>
        <w:bottom w:val="none" w:sz="0" w:space="0" w:color="auto"/>
        <w:right w:val="none" w:sz="0" w:space="0" w:color="auto"/>
      </w:divBdr>
    </w:div>
    <w:div w:id="713310131">
      <w:bodyDiv w:val="1"/>
      <w:marLeft w:val="0"/>
      <w:marRight w:val="0"/>
      <w:marTop w:val="0"/>
      <w:marBottom w:val="0"/>
      <w:divBdr>
        <w:top w:val="none" w:sz="0" w:space="0" w:color="auto"/>
        <w:left w:val="none" w:sz="0" w:space="0" w:color="auto"/>
        <w:bottom w:val="none" w:sz="0" w:space="0" w:color="auto"/>
        <w:right w:val="none" w:sz="0" w:space="0" w:color="auto"/>
      </w:divBdr>
    </w:div>
    <w:div w:id="713386507">
      <w:bodyDiv w:val="1"/>
      <w:marLeft w:val="0"/>
      <w:marRight w:val="0"/>
      <w:marTop w:val="0"/>
      <w:marBottom w:val="0"/>
      <w:divBdr>
        <w:top w:val="none" w:sz="0" w:space="0" w:color="auto"/>
        <w:left w:val="none" w:sz="0" w:space="0" w:color="auto"/>
        <w:bottom w:val="none" w:sz="0" w:space="0" w:color="auto"/>
        <w:right w:val="none" w:sz="0" w:space="0" w:color="auto"/>
      </w:divBdr>
    </w:div>
    <w:div w:id="713390400">
      <w:bodyDiv w:val="1"/>
      <w:marLeft w:val="0"/>
      <w:marRight w:val="0"/>
      <w:marTop w:val="0"/>
      <w:marBottom w:val="0"/>
      <w:divBdr>
        <w:top w:val="none" w:sz="0" w:space="0" w:color="auto"/>
        <w:left w:val="none" w:sz="0" w:space="0" w:color="auto"/>
        <w:bottom w:val="none" w:sz="0" w:space="0" w:color="auto"/>
        <w:right w:val="none" w:sz="0" w:space="0" w:color="auto"/>
      </w:divBdr>
    </w:div>
    <w:div w:id="713427189">
      <w:bodyDiv w:val="1"/>
      <w:marLeft w:val="0"/>
      <w:marRight w:val="0"/>
      <w:marTop w:val="0"/>
      <w:marBottom w:val="0"/>
      <w:divBdr>
        <w:top w:val="none" w:sz="0" w:space="0" w:color="auto"/>
        <w:left w:val="none" w:sz="0" w:space="0" w:color="auto"/>
        <w:bottom w:val="none" w:sz="0" w:space="0" w:color="auto"/>
        <w:right w:val="none" w:sz="0" w:space="0" w:color="auto"/>
      </w:divBdr>
    </w:div>
    <w:div w:id="713845413">
      <w:bodyDiv w:val="1"/>
      <w:marLeft w:val="0"/>
      <w:marRight w:val="0"/>
      <w:marTop w:val="0"/>
      <w:marBottom w:val="0"/>
      <w:divBdr>
        <w:top w:val="none" w:sz="0" w:space="0" w:color="auto"/>
        <w:left w:val="none" w:sz="0" w:space="0" w:color="auto"/>
        <w:bottom w:val="none" w:sz="0" w:space="0" w:color="auto"/>
        <w:right w:val="none" w:sz="0" w:space="0" w:color="auto"/>
      </w:divBdr>
    </w:div>
    <w:div w:id="714309326">
      <w:bodyDiv w:val="1"/>
      <w:marLeft w:val="0"/>
      <w:marRight w:val="0"/>
      <w:marTop w:val="0"/>
      <w:marBottom w:val="0"/>
      <w:divBdr>
        <w:top w:val="none" w:sz="0" w:space="0" w:color="auto"/>
        <w:left w:val="none" w:sz="0" w:space="0" w:color="auto"/>
        <w:bottom w:val="none" w:sz="0" w:space="0" w:color="auto"/>
        <w:right w:val="none" w:sz="0" w:space="0" w:color="auto"/>
      </w:divBdr>
    </w:div>
    <w:div w:id="714621791">
      <w:bodyDiv w:val="1"/>
      <w:marLeft w:val="0"/>
      <w:marRight w:val="0"/>
      <w:marTop w:val="0"/>
      <w:marBottom w:val="0"/>
      <w:divBdr>
        <w:top w:val="none" w:sz="0" w:space="0" w:color="auto"/>
        <w:left w:val="none" w:sz="0" w:space="0" w:color="auto"/>
        <w:bottom w:val="none" w:sz="0" w:space="0" w:color="auto"/>
        <w:right w:val="none" w:sz="0" w:space="0" w:color="auto"/>
      </w:divBdr>
    </w:div>
    <w:div w:id="715469986">
      <w:bodyDiv w:val="1"/>
      <w:marLeft w:val="0"/>
      <w:marRight w:val="0"/>
      <w:marTop w:val="0"/>
      <w:marBottom w:val="0"/>
      <w:divBdr>
        <w:top w:val="none" w:sz="0" w:space="0" w:color="auto"/>
        <w:left w:val="none" w:sz="0" w:space="0" w:color="auto"/>
        <w:bottom w:val="none" w:sz="0" w:space="0" w:color="auto"/>
        <w:right w:val="none" w:sz="0" w:space="0" w:color="auto"/>
      </w:divBdr>
    </w:div>
    <w:div w:id="716047248">
      <w:bodyDiv w:val="1"/>
      <w:marLeft w:val="0"/>
      <w:marRight w:val="0"/>
      <w:marTop w:val="0"/>
      <w:marBottom w:val="0"/>
      <w:divBdr>
        <w:top w:val="none" w:sz="0" w:space="0" w:color="auto"/>
        <w:left w:val="none" w:sz="0" w:space="0" w:color="auto"/>
        <w:bottom w:val="none" w:sz="0" w:space="0" w:color="auto"/>
        <w:right w:val="none" w:sz="0" w:space="0" w:color="auto"/>
      </w:divBdr>
    </w:div>
    <w:div w:id="716734170">
      <w:bodyDiv w:val="1"/>
      <w:marLeft w:val="0"/>
      <w:marRight w:val="0"/>
      <w:marTop w:val="0"/>
      <w:marBottom w:val="0"/>
      <w:divBdr>
        <w:top w:val="none" w:sz="0" w:space="0" w:color="auto"/>
        <w:left w:val="none" w:sz="0" w:space="0" w:color="auto"/>
        <w:bottom w:val="none" w:sz="0" w:space="0" w:color="auto"/>
        <w:right w:val="none" w:sz="0" w:space="0" w:color="auto"/>
      </w:divBdr>
    </w:div>
    <w:div w:id="717434677">
      <w:bodyDiv w:val="1"/>
      <w:marLeft w:val="0"/>
      <w:marRight w:val="0"/>
      <w:marTop w:val="0"/>
      <w:marBottom w:val="0"/>
      <w:divBdr>
        <w:top w:val="none" w:sz="0" w:space="0" w:color="auto"/>
        <w:left w:val="none" w:sz="0" w:space="0" w:color="auto"/>
        <w:bottom w:val="none" w:sz="0" w:space="0" w:color="auto"/>
        <w:right w:val="none" w:sz="0" w:space="0" w:color="auto"/>
      </w:divBdr>
    </w:div>
    <w:div w:id="717555442">
      <w:bodyDiv w:val="1"/>
      <w:marLeft w:val="0"/>
      <w:marRight w:val="0"/>
      <w:marTop w:val="0"/>
      <w:marBottom w:val="0"/>
      <w:divBdr>
        <w:top w:val="none" w:sz="0" w:space="0" w:color="auto"/>
        <w:left w:val="none" w:sz="0" w:space="0" w:color="auto"/>
        <w:bottom w:val="none" w:sz="0" w:space="0" w:color="auto"/>
        <w:right w:val="none" w:sz="0" w:space="0" w:color="auto"/>
      </w:divBdr>
    </w:div>
    <w:div w:id="718355738">
      <w:bodyDiv w:val="1"/>
      <w:marLeft w:val="0"/>
      <w:marRight w:val="0"/>
      <w:marTop w:val="0"/>
      <w:marBottom w:val="0"/>
      <w:divBdr>
        <w:top w:val="none" w:sz="0" w:space="0" w:color="auto"/>
        <w:left w:val="none" w:sz="0" w:space="0" w:color="auto"/>
        <w:bottom w:val="none" w:sz="0" w:space="0" w:color="auto"/>
        <w:right w:val="none" w:sz="0" w:space="0" w:color="auto"/>
      </w:divBdr>
    </w:div>
    <w:div w:id="718938073">
      <w:bodyDiv w:val="1"/>
      <w:marLeft w:val="0"/>
      <w:marRight w:val="0"/>
      <w:marTop w:val="0"/>
      <w:marBottom w:val="0"/>
      <w:divBdr>
        <w:top w:val="none" w:sz="0" w:space="0" w:color="auto"/>
        <w:left w:val="none" w:sz="0" w:space="0" w:color="auto"/>
        <w:bottom w:val="none" w:sz="0" w:space="0" w:color="auto"/>
        <w:right w:val="none" w:sz="0" w:space="0" w:color="auto"/>
      </w:divBdr>
    </w:div>
    <w:div w:id="718942584">
      <w:bodyDiv w:val="1"/>
      <w:marLeft w:val="0"/>
      <w:marRight w:val="0"/>
      <w:marTop w:val="0"/>
      <w:marBottom w:val="0"/>
      <w:divBdr>
        <w:top w:val="none" w:sz="0" w:space="0" w:color="auto"/>
        <w:left w:val="none" w:sz="0" w:space="0" w:color="auto"/>
        <w:bottom w:val="none" w:sz="0" w:space="0" w:color="auto"/>
        <w:right w:val="none" w:sz="0" w:space="0" w:color="auto"/>
      </w:divBdr>
    </w:div>
    <w:div w:id="719011169">
      <w:bodyDiv w:val="1"/>
      <w:marLeft w:val="0"/>
      <w:marRight w:val="0"/>
      <w:marTop w:val="0"/>
      <w:marBottom w:val="0"/>
      <w:divBdr>
        <w:top w:val="none" w:sz="0" w:space="0" w:color="auto"/>
        <w:left w:val="none" w:sz="0" w:space="0" w:color="auto"/>
        <w:bottom w:val="none" w:sz="0" w:space="0" w:color="auto"/>
        <w:right w:val="none" w:sz="0" w:space="0" w:color="auto"/>
      </w:divBdr>
    </w:div>
    <w:div w:id="719015094">
      <w:bodyDiv w:val="1"/>
      <w:marLeft w:val="0"/>
      <w:marRight w:val="0"/>
      <w:marTop w:val="0"/>
      <w:marBottom w:val="0"/>
      <w:divBdr>
        <w:top w:val="none" w:sz="0" w:space="0" w:color="auto"/>
        <w:left w:val="none" w:sz="0" w:space="0" w:color="auto"/>
        <w:bottom w:val="none" w:sz="0" w:space="0" w:color="auto"/>
        <w:right w:val="none" w:sz="0" w:space="0" w:color="auto"/>
      </w:divBdr>
    </w:div>
    <w:div w:id="719327928">
      <w:bodyDiv w:val="1"/>
      <w:marLeft w:val="0"/>
      <w:marRight w:val="0"/>
      <w:marTop w:val="0"/>
      <w:marBottom w:val="0"/>
      <w:divBdr>
        <w:top w:val="none" w:sz="0" w:space="0" w:color="auto"/>
        <w:left w:val="none" w:sz="0" w:space="0" w:color="auto"/>
        <w:bottom w:val="none" w:sz="0" w:space="0" w:color="auto"/>
        <w:right w:val="none" w:sz="0" w:space="0" w:color="auto"/>
      </w:divBdr>
    </w:div>
    <w:div w:id="720401820">
      <w:bodyDiv w:val="1"/>
      <w:marLeft w:val="0"/>
      <w:marRight w:val="0"/>
      <w:marTop w:val="0"/>
      <w:marBottom w:val="0"/>
      <w:divBdr>
        <w:top w:val="none" w:sz="0" w:space="0" w:color="auto"/>
        <w:left w:val="none" w:sz="0" w:space="0" w:color="auto"/>
        <w:bottom w:val="none" w:sz="0" w:space="0" w:color="auto"/>
        <w:right w:val="none" w:sz="0" w:space="0" w:color="auto"/>
      </w:divBdr>
    </w:div>
    <w:div w:id="720902410">
      <w:bodyDiv w:val="1"/>
      <w:marLeft w:val="0"/>
      <w:marRight w:val="0"/>
      <w:marTop w:val="0"/>
      <w:marBottom w:val="0"/>
      <w:divBdr>
        <w:top w:val="none" w:sz="0" w:space="0" w:color="auto"/>
        <w:left w:val="none" w:sz="0" w:space="0" w:color="auto"/>
        <w:bottom w:val="none" w:sz="0" w:space="0" w:color="auto"/>
        <w:right w:val="none" w:sz="0" w:space="0" w:color="auto"/>
      </w:divBdr>
    </w:div>
    <w:div w:id="720908968">
      <w:bodyDiv w:val="1"/>
      <w:marLeft w:val="0"/>
      <w:marRight w:val="0"/>
      <w:marTop w:val="0"/>
      <w:marBottom w:val="0"/>
      <w:divBdr>
        <w:top w:val="none" w:sz="0" w:space="0" w:color="auto"/>
        <w:left w:val="none" w:sz="0" w:space="0" w:color="auto"/>
        <w:bottom w:val="none" w:sz="0" w:space="0" w:color="auto"/>
        <w:right w:val="none" w:sz="0" w:space="0" w:color="auto"/>
      </w:divBdr>
    </w:div>
    <w:div w:id="721321157">
      <w:bodyDiv w:val="1"/>
      <w:marLeft w:val="0"/>
      <w:marRight w:val="0"/>
      <w:marTop w:val="0"/>
      <w:marBottom w:val="0"/>
      <w:divBdr>
        <w:top w:val="none" w:sz="0" w:space="0" w:color="auto"/>
        <w:left w:val="none" w:sz="0" w:space="0" w:color="auto"/>
        <w:bottom w:val="none" w:sz="0" w:space="0" w:color="auto"/>
        <w:right w:val="none" w:sz="0" w:space="0" w:color="auto"/>
      </w:divBdr>
    </w:div>
    <w:div w:id="721636422">
      <w:bodyDiv w:val="1"/>
      <w:marLeft w:val="0"/>
      <w:marRight w:val="0"/>
      <w:marTop w:val="0"/>
      <w:marBottom w:val="0"/>
      <w:divBdr>
        <w:top w:val="none" w:sz="0" w:space="0" w:color="auto"/>
        <w:left w:val="none" w:sz="0" w:space="0" w:color="auto"/>
        <w:bottom w:val="none" w:sz="0" w:space="0" w:color="auto"/>
        <w:right w:val="none" w:sz="0" w:space="0" w:color="auto"/>
      </w:divBdr>
    </w:div>
    <w:div w:id="722828015">
      <w:bodyDiv w:val="1"/>
      <w:marLeft w:val="0"/>
      <w:marRight w:val="0"/>
      <w:marTop w:val="0"/>
      <w:marBottom w:val="0"/>
      <w:divBdr>
        <w:top w:val="none" w:sz="0" w:space="0" w:color="auto"/>
        <w:left w:val="none" w:sz="0" w:space="0" w:color="auto"/>
        <w:bottom w:val="none" w:sz="0" w:space="0" w:color="auto"/>
        <w:right w:val="none" w:sz="0" w:space="0" w:color="auto"/>
      </w:divBdr>
    </w:div>
    <w:div w:id="722874877">
      <w:bodyDiv w:val="1"/>
      <w:marLeft w:val="0"/>
      <w:marRight w:val="0"/>
      <w:marTop w:val="0"/>
      <w:marBottom w:val="0"/>
      <w:divBdr>
        <w:top w:val="none" w:sz="0" w:space="0" w:color="auto"/>
        <w:left w:val="none" w:sz="0" w:space="0" w:color="auto"/>
        <w:bottom w:val="none" w:sz="0" w:space="0" w:color="auto"/>
        <w:right w:val="none" w:sz="0" w:space="0" w:color="auto"/>
      </w:divBdr>
    </w:div>
    <w:div w:id="723136602">
      <w:bodyDiv w:val="1"/>
      <w:marLeft w:val="0"/>
      <w:marRight w:val="0"/>
      <w:marTop w:val="0"/>
      <w:marBottom w:val="0"/>
      <w:divBdr>
        <w:top w:val="none" w:sz="0" w:space="0" w:color="auto"/>
        <w:left w:val="none" w:sz="0" w:space="0" w:color="auto"/>
        <w:bottom w:val="none" w:sz="0" w:space="0" w:color="auto"/>
        <w:right w:val="none" w:sz="0" w:space="0" w:color="auto"/>
      </w:divBdr>
    </w:div>
    <w:div w:id="723259829">
      <w:bodyDiv w:val="1"/>
      <w:marLeft w:val="0"/>
      <w:marRight w:val="0"/>
      <w:marTop w:val="0"/>
      <w:marBottom w:val="0"/>
      <w:divBdr>
        <w:top w:val="none" w:sz="0" w:space="0" w:color="auto"/>
        <w:left w:val="none" w:sz="0" w:space="0" w:color="auto"/>
        <w:bottom w:val="none" w:sz="0" w:space="0" w:color="auto"/>
        <w:right w:val="none" w:sz="0" w:space="0" w:color="auto"/>
      </w:divBdr>
    </w:div>
    <w:div w:id="723866999">
      <w:bodyDiv w:val="1"/>
      <w:marLeft w:val="0"/>
      <w:marRight w:val="0"/>
      <w:marTop w:val="0"/>
      <w:marBottom w:val="0"/>
      <w:divBdr>
        <w:top w:val="none" w:sz="0" w:space="0" w:color="auto"/>
        <w:left w:val="none" w:sz="0" w:space="0" w:color="auto"/>
        <w:bottom w:val="none" w:sz="0" w:space="0" w:color="auto"/>
        <w:right w:val="none" w:sz="0" w:space="0" w:color="auto"/>
      </w:divBdr>
    </w:div>
    <w:div w:id="724375305">
      <w:bodyDiv w:val="1"/>
      <w:marLeft w:val="0"/>
      <w:marRight w:val="0"/>
      <w:marTop w:val="0"/>
      <w:marBottom w:val="0"/>
      <w:divBdr>
        <w:top w:val="none" w:sz="0" w:space="0" w:color="auto"/>
        <w:left w:val="none" w:sz="0" w:space="0" w:color="auto"/>
        <w:bottom w:val="none" w:sz="0" w:space="0" w:color="auto"/>
        <w:right w:val="none" w:sz="0" w:space="0" w:color="auto"/>
      </w:divBdr>
    </w:div>
    <w:div w:id="724566145">
      <w:bodyDiv w:val="1"/>
      <w:marLeft w:val="0"/>
      <w:marRight w:val="0"/>
      <w:marTop w:val="0"/>
      <w:marBottom w:val="0"/>
      <w:divBdr>
        <w:top w:val="none" w:sz="0" w:space="0" w:color="auto"/>
        <w:left w:val="none" w:sz="0" w:space="0" w:color="auto"/>
        <w:bottom w:val="none" w:sz="0" w:space="0" w:color="auto"/>
        <w:right w:val="none" w:sz="0" w:space="0" w:color="auto"/>
      </w:divBdr>
    </w:div>
    <w:div w:id="726684627">
      <w:bodyDiv w:val="1"/>
      <w:marLeft w:val="0"/>
      <w:marRight w:val="0"/>
      <w:marTop w:val="0"/>
      <w:marBottom w:val="0"/>
      <w:divBdr>
        <w:top w:val="none" w:sz="0" w:space="0" w:color="auto"/>
        <w:left w:val="none" w:sz="0" w:space="0" w:color="auto"/>
        <w:bottom w:val="none" w:sz="0" w:space="0" w:color="auto"/>
        <w:right w:val="none" w:sz="0" w:space="0" w:color="auto"/>
      </w:divBdr>
    </w:div>
    <w:div w:id="727267752">
      <w:bodyDiv w:val="1"/>
      <w:marLeft w:val="0"/>
      <w:marRight w:val="0"/>
      <w:marTop w:val="0"/>
      <w:marBottom w:val="0"/>
      <w:divBdr>
        <w:top w:val="none" w:sz="0" w:space="0" w:color="auto"/>
        <w:left w:val="none" w:sz="0" w:space="0" w:color="auto"/>
        <w:bottom w:val="none" w:sz="0" w:space="0" w:color="auto"/>
        <w:right w:val="none" w:sz="0" w:space="0" w:color="auto"/>
      </w:divBdr>
    </w:div>
    <w:div w:id="728118678">
      <w:bodyDiv w:val="1"/>
      <w:marLeft w:val="0"/>
      <w:marRight w:val="0"/>
      <w:marTop w:val="0"/>
      <w:marBottom w:val="0"/>
      <w:divBdr>
        <w:top w:val="none" w:sz="0" w:space="0" w:color="auto"/>
        <w:left w:val="none" w:sz="0" w:space="0" w:color="auto"/>
        <w:bottom w:val="none" w:sz="0" w:space="0" w:color="auto"/>
        <w:right w:val="none" w:sz="0" w:space="0" w:color="auto"/>
      </w:divBdr>
    </w:div>
    <w:div w:id="728268481">
      <w:bodyDiv w:val="1"/>
      <w:marLeft w:val="0"/>
      <w:marRight w:val="0"/>
      <w:marTop w:val="0"/>
      <w:marBottom w:val="0"/>
      <w:divBdr>
        <w:top w:val="none" w:sz="0" w:space="0" w:color="auto"/>
        <w:left w:val="none" w:sz="0" w:space="0" w:color="auto"/>
        <w:bottom w:val="none" w:sz="0" w:space="0" w:color="auto"/>
        <w:right w:val="none" w:sz="0" w:space="0" w:color="auto"/>
      </w:divBdr>
    </w:div>
    <w:div w:id="728655100">
      <w:bodyDiv w:val="1"/>
      <w:marLeft w:val="0"/>
      <w:marRight w:val="0"/>
      <w:marTop w:val="0"/>
      <w:marBottom w:val="0"/>
      <w:divBdr>
        <w:top w:val="none" w:sz="0" w:space="0" w:color="auto"/>
        <w:left w:val="none" w:sz="0" w:space="0" w:color="auto"/>
        <w:bottom w:val="none" w:sz="0" w:space="0" w:color="auto"/>
        <w:right w:val="none" w:sz="0" w:space="0" w:color="auto"/>
      </w:divBdr>
    </w:div>
    <w:div w:id="728771908">
      <w:bodyDiv w:val="1"/>
      <w:marLeft w:val="0"/>
      <w:marRight w:val="0"/>
      <w:marTop w:val="0"/>
      <w:marBottom w:val="0"/>
      <w:divBdr>
        <w:top w:val="none" w:sz="0" w:space="0" w:color="auto"/>
        <w:left w:val="none" w:sz="0" w:space="0" w:color="auto"/>
        <w:bottom w:val="none" w:sz="0" w:space="0" w:color="auto"/>
        <w:right w:val="none" w:sz="0" w:space="0" w:color="auto"/>
      </w:divBdr>
    </w:div>
    <w:div w:id="729037567">
      <w:bodyDiv w:val="1"/>
      <w:marLeft w:val="0"/>
      <w:marRight w:val="0"/>
      <w:marTop w:val="0"/>
      <w:marBottom w:val="0"/>
      <w:divBdr>
        <w:top w:val="none" w:sz="0" w:space="0" w:color="auto"/>
        <w:left w:val="none" w:sz="0" w:space="0" w:color="auto"/>
        <w:bottom w:val="none" w:sz="0" w:space="0" w:color="auto"/>
        <w:right w:val="none" w:sz="0" w:space="0" w:color="auto"/>
      </w:divBdr>
    </w:div>
    <w:div w:id="730424815">
      <w:bodyDiv w:val="1"/>
      <w:marLeft w:val="0"/>
      <w:marRight w:val="0"/>
      <w:marTop w:val="0"/>
      <w:marBottom w:val="0"/>
      <w:divBdr>
        <w:top w:val="none" w:sz="0" w:space="0" w:color="auto"/>
        <w:left w:val="none" w:sz="0" w:space="0" w:color="auto"/>
        <w:bottom w:val="none" w:sz="0" w:space="0" w:color="auto"/>
        <w:right w:val="none" w:sz="0" w:space="0" w:color="auto"/>
      </w:divBdr>
    </w:div>
    <w:div w:id="730496385">
      <w:bodyDiv w:val="1"/>
      <w:marLeft w:val="0"/>
      <w:marRight w:val="0"/>
      <w:marTop w:val="0"/>
      <w:marBottom w:val="0"/>
      <w:divBdr>
        <w:top w:val="none" w:sz="0" w:space="0" w:color="auto"/>
        <w:left w:val="none" w:sz="0" w:space="0" w:color="auto"/>
        <w:bottom w:val="none" w:sz="0" w:space="0" w:color="auto"/>
        <w:right w:val="none" w:sz="0" w:space="0" w:color="auto"/>
      </w:divBdr>
    </w:div>
    <w:div w:id="731468141">
      <w:bodyDiv w:val="1"/>
      <w:marLeft w:val="0"/>
      <w:marRight w:val="0"/>
      <w:marTop w:val="0"/>
      <w:marBottom w:val="0"/>
      <w:divBdr>
        <w:top w:val="none" w:sz="0" w:space="0" w:color="auto"/>
        <w:left w:val="none" w:sz="0" w:space="0" w:color="auto"/>
        <w:bottom w:val="none" w:sz="0" w:space="0" w:color="auto"/>
        <w:right w:val="none" w:sz="0" w:space="0" w:color="auto"/>
      </w:divBdr>
    </w:div>
    <w:div w:id="731469918">
      <w:bodyDiv w:val="1"/>
      <w:marLeft w:val="0"/>
      <w:marRight w:val="0"/>
      <w:marTop w:val="0"/>
      <w:marBottom w:val="0"/>
      <w:divBdr>
        <w:top w:val="none" w:sz="0" w:space="0" w:color="auto"/>
        <w:left w:val="none" w:sz="0" w:space="0" w:color="auto"/>
        <w:bottom w:val="none" w:sz="0" w:space="0" w:color="auto"/>
        <w:right w:val="none" w:sz="0" w:space="0" w:color="auto"/>
      </w:divBdr>
    </w:div>
    <w:div w:id="731587907">
      <w:bodyDiv w:val="1"/>
      <w:marLeft w:val="0"/>
      <w:marRight w:val="0"/>
      <w:marTop w:val="0"/>
      <w:marBottom w:val="0"/>
      <w:divBdr>
        <w:top w:val="none" w:sz="0" w:space="0" w:color="auto"/>
        <w:left w:val="none" w:sz="0" w:space="0" w:color="auto"/>
        <w:bottom w:val="none" w:sz="0" w:space="0" w:color="auto"/>
        <w:right w:val="none" w:sz="0" w:space="0" w:color="auto"/>
      </w:divBdr>
    </w:div>
    <w:div w:id="731930496">
      <w:bodyDiv w:val="1"/>
      <w:marLeft w:val="0"/>
      <w:marRight w:val="0"/>
      <w:marTop w:val="0"/>
      <w:marBottom w:val="0"/>
      <w:divBdr>
        <w:top w:val="none" w:sz="0" w:space="0" w:color="auto"/>
        <w:left w:val="none" w:sz="0" w:space="0" w:color="auto"/>
        <w:bottom w:val="none" w:sz="0" w:space="0" w:color="auto"/>
        <w:right w:val="none" w:sz="0" w:space="0" w:color="auto"/>
      </w:divBdr>
    </w:div>
    <w:div w:id="732586032">
      <w:bodyDiv w:val="1"/>
      <w:marLeft w:val="0"/>
      <w:marRight w:val="0"/>
      <w:marTop w:val="0"/>
      <w:marBottom w:val="0"/>
      <w:divBdr>
        <w:top w:val="none" w:sz="0" w:space="0" w:color="auto"/>
        <w:left w:val="none" w:sz="0" w:space="0" w:color="auto"/>
        <w:bottom w:val="none" w:sz="0" w:space="0" w:color="auto"/>
        <w:right w:val="none" w:sz="0" w:space="0" w:color="auto"/>
      </w:divBdr>
    </w:div>
    <w:div w:id="732855065">
      <w:bodyDiv w:val="1"/>
      <w:marLeft w:val="0"/>
      <w:marRight w:val="0"/>
      <w:marTop w:val="0"/>
      <w:marBottom w:val="0"/>
      <w:divBdr>
        <w:top w:val="none" w:sz="0" w:space="0" w:color="auto"/>
        <w:left w:val="none" w:sz="0" w:space="0" w:color="auto"/>
        <w:bottom w:val="none" w:sz="0" w:space="0" w:color="auto"/>
        <w:right w:val="none" w:sz="0" w:space="0" w:color="auto"/>
      </w:divBdr>
    </w:div>
    <w:div w:id="732856051">
      <w:bodyDiv w:val="1"/>
      <w:marLeft w:val="0"/>
      <w:marRight w:val="0"/>
      <w:marTop w:val="0"/>
      <w:marBottom w:val="0"/>
      <w:divBdr>
        <w:top w:val="none" w:sz="0" w:space="0" w:color="auto"/>
        <w:left w:val="none" w:sz="0" w:space="0" w:color="auto"/>
        <w:bottom w:val="none" w:sz="0" w:space="0" w:color="auto"/>
        <w:right w:val="none" w:sz="0" w:space="0" w:color="auto"/>
      </w:divBdr>
    </w:div>
    <w:div w:id="733312604">
      <w:bodyDiv w:val="1"/>
      <w:marLeft w:val="0"/>
      <w:marRight w:val="0"/>
      <w:marTop w:val="0"/>
      <w:marBottom w:val="0"/>
      <w:divBdr>
        <w:top w:val="none" w:sz="0" w:space="0" w:color="auto"/>
        <w:left w:val="none" w:sz="0" w:space="0" w:color="auto"/>
        <w:bottom w:val="none" w:sz="0" w:space="0" w:color="auto"/>
        <w:right w:val="none" w:sz="0" w:space="0" w:color="auto"/>
      </w:divBdr>
    </w:div>
    <w:div w:id="733771118">
      <w:bodyDiv w:val="1"/>
      <w:marLeft w:val="0"/>
      <w:marRight w:val="0"/>
      <w:marTop w:val="0"/>
      <w:marBottom w:val="0"/>
      <w:divBdr>
        <w:top w:val="none" w:sz="0" w:space="0" w:color="auto"/>
        <w:left w:val="none" w:sz="0" w:space="0" w:color="auto"/>
        <w:bottom w:val="none" w:sz="0" w:space="0" w:color="auto"/>
        <w:right w:val="none" w:sz="0" w:space="0" w:color="auto"/>
      </w:divBdr>
    </w:div>
    <w:div w:id="734550298">
      <w:bodyDiv w:val="1"/>
      <w:marLeft w:val="0"/>
      <w:marRight w:val="0"/>
      <w:marTop w:val="0"/>
      <w:marBottom w:val="0"/>
      <w:divBdr>
        <w:top w:val="none" w:sz="0" w:space="0" w:color="auto"/>
        <w:left w:val="none" w:sz="0" w:space="0" w:color="auto"/>
        <w:bottom w:val="none" w:sz="0" w:space="0" w:color="auto"/>
        <w:right w:val="none" w:sz="0" w:space="0" w:color="auto"/>
      </w:divBdr>
    </w:div>
    <w:div w:id="734938136">
      <w:bodyDiv w:val="1"/>
      <w:marLeft w:val="0"/>
      <w:marRight w:val="0"/>
      <w:marTop w:val="0"/>
      <w:marBottom w:val="0"/>
      <w:divBdr>
        <w:top w:val="none" w:sz="0" w:space="0" w:color="auto"/>
        <w:left w:val="none" w:sz="0" w:space="0" w:color="auto"/>
        <w:bottom w:val="none" w:sz="0" w:space="0" w:color="auto"/>
        <w:right w:val="none" w:sz="0" w:space="0" w:color="auto"/>
      </w:divBdr>
    </w:div>
    <w:div w:id="735057925">
      <w:bodyDiv w:val="1"/>
      <w:marLeft w:val="0"/>
      <w:marRight w:val="0"/>
      <w:marTop w:val="0"/>
      <w:marBottom w:val="0"/>
      <w:divBdr>
        <w:top w:val="none" w:sz="0" w:space="0" w:color="auto"/>
        <w:left w:val="none" w:sz="0" w:space="0" w:color="auto"/>
        <w:bottom w:val="none" w:sz="0" w:space="0" w:color="auto"/>
        <w:right w:val="none" w:sz="0" w:space="0" w:color="auto"/>
      </w:divBdr>
    </w:div>
    <w:div w:id="735323592">
      <w:bodyDiv w:val="1"/>
      <w:marLeft w:val="0"/>
      <w:marRight w:val="0"/>
      <w:marTop w:val="0"/>
      <w:marBottom w:val="0"/>
      <w:divBdr>
        <w:top w:val="none" w:sz="0" w:space="0" w:color="auto"/>
        <w:left w:val="none" w:sz="0" w:space="0" w:color="auto"/>
        <w:bottom w:val="none" w:sz="0" w:space="0" w:color="auto"/>
        <w:right w:val="none" w:sz="0" w:space="0" w:color="auto"/>
      </w:divBdr>
    </w:div>
    <w:div w:id="735588415">
      <w:bodyDiv w:val="1"/>
      <w:marLeft w:val="0"/>
      <w:marRight w:val="0"/>
      <w:marTop w:val="0"/>
      <w:marBottom w:val="0"/>
      <w:divBdr>
        <w:top w:val="none" w:sz="0" w:space="0" w:color="auto"/>
        <w:left w:val="none" w:sz="0" w:space="0" w:color="auto"/>
        <w:bottom w:val="none" w:sz="0" w:space="0" w:color="auto"/>
        <w:right w:val="none" w:sz="0" w:space="0" w:color="auto"/>
      </w:divBdr>
    </w:div>
    <w:div w:id="737751216">
      <w:bodyDiv w:val="1"/>
      <w:marLeft w:val="0"/>
      <w:marRight w:val="0"/>
      <w:marTop w:val="0"/>
      <w:marBottom w:val="0"/>
      <w:divBdr>
        <w:top w:val="none" w:sz="0" w:space="0" w:color="auto"/>
        <w:left w:val="none" w:sz="0" w:space="0" w:color="auto"/>
        <w:bottom w:val="none" w:sz="0" w:space="0" w:color="auto"/>
        <w:right w:val="none" w:sz="0" w:space="0" w:color="auto"/>
      </w:divBdr>
    </w:div>
    <w:div w:id="737899242">
      <w:bodyDiv w:val="1"/>
      <w:marLeft w:val="0"/>
      <w:marRight w:val="0"/>
      <w:marTop w:val="0"/>
      <w:marBottom w:val="0"/>
      <w:divBdr>
        <w:top w:val="none" w:sz="0" w:space="0" w:color="auto"/>
        <w:left w:val="none" w:sz="0" w:space="0" w:color="auto"/>
        <w:bottom w:val="none" w:sz="0" w:space="0" w:color="auto"/>
        <w:right w:val="none" w:sz="0" w:space="0" w:color="auto"/>
      </w:divBdr>
    </w:div>
    <w:div w:id="739180984">
      <w:bodyDiv w:val="1"/>
      <w:marLeft w:val="0"/>
      <w:marRight w:val="0"/>
      <w:marTop w:val="0"/>
      <w:marBottom w:val="0"/>
      <w:divBdr>
        <w:top w:val="none" w:sz="0" w:space="0" w:color="auto"/>
        <w:left w:val="none" w:sz="0" w:space="0" w:color="auto"/>
        <w:bottom w:val="none" w:sz="0" w:space="0" w:color="auto"/>
        <w:right w:val="none" w:sz="0" w:space="0" w:color="auto"/>
      </w:divBdr>
    </w:div>
    <w:div w:id="739789241">
      <w:bodyDiv w:val="1"/>
      <w:marLeft w:val="0"/>
      <w:marRight w:val="0"/>
      <w:marTop w:val="0"/>
      <w:marBottom w:val="0"/>
      <w:divBdr>
        <w:top w:val="none" w:sz="0" w:space="0" w:color="auto"/>
        <w:left w:val="none" w:sz="0" w:space="0" w:color="auto"/>
        <w:bottom w:val="none" w:sz="0" w:space="0" w:color="auto"/>
        <w:right w:val="none" w:sz="0" w:space="0" w:color="auto"/>
      </w:divBdr>
    </w:div>
    <w:div w:id="740911652">
      <w:bodyDiv w:val="1"/>
      <w:marLeft w:val="0"/>
      <w:marRight w:val="0"/>
      <w:marTop w:val="0"/>
      <w:marBottom w:val="0"/>
      <w:divBdr>
        <w:top w:val="none" w:sz="0" w:space="0" w:color="auto"/>
        <w:left w:val="none" w:sz="0" w:space="0" w:color="auto"/>
        <w:bottom w:val="none" w:sz="0" w:space="0" w:color="auto"/>
        <w:right w:val="none" w:sz="0" w:space="0" w:color="auto"/>
      </w:divBdr>
    </w:div>
    <w:div w:id="741105408">
      <w:bodyDiv w:val="1"/>
      <w:marLeft w:val="0"/>
      <w:marRight w:val="0"/>
      <w:marTop w:val="0"/>
      <w:marBottom w:val="0"/>
      <w:divBdr>
        <w:top w:val="none" w:sz="0" w:space="0" w:color="auto"/>
        <w:left w:val="none" w:sz="0" w:space="0" w:color="auto"/>
        <w:bottom w:val="none" w:sz="0" w:space="0" w:color="auto"/>
        <w:right w:val="none" w:sz="0" w:space="0" w:color="auto"/>
      </w:divBdr>
    </w:div>
    <w:div w:id="741220621">
      <w:bodyDiv w:val="1"/>
      <w:marLeft w:val="0"/>
      <w:marRight w:val="0"/>
      <w:marTop w:val="0"/>
      <w:marBottom w:val="0"/>
      <w:divBdr>
        <w:top w:val="none" w:sz="0" w:space="0" w:color="auto"/>
        <w:left w:val="none" w:sz="0" w:space="0" w:color="auto"/>
        <w:bottom w:val="none" w:sz="0" w:space="0" w:color="auto"/>
        <w:right w:val="none" w:sz="0" w:space="0" w:color="auto"/>
      </w:divBdr>
    </w:div>
    <w:div w:id="741561582">
      <w:bodyDiv w:val="1"/>
      <w:marLeft w:val="0"/>
      <w:marRight w:val="0"/>
      <w:marTop w:val="0"/>
      <w:marBottom w:val="0"/>
      <w:divBdr>
        <w:top w:val="none" w:sz="0" w:space="0" w:color="auto"/>
        <w:left w:val="none" w:sz="0" w:space="0" w:color="auto"/>
        <w:bottom w:val="none" w:sz="0" w:space="0" w:color="auto"/>
        <w:right w:val="none" w:sz="0" w:space="0" w:color="auto"/>
      </w:divBdr>
    </w:div>
    <w:div w:id="741634311">
      <w:bodyDiv w:val="1"/>
      <w:marLeft w:val="0"/>
      <w:marRight w:val="0"/>
      <w:marTop w:val="0"/>
      <w:marBottom w:val="0"/>
      <w:divBdr>
        <w:top w:val="none" w:sz="0" w:space="0" w:color="auto"/>
        <w:left w:val="none" w:sz="0" w:space="0" w:color="auto"/>
        <w:bottom w:val="none" w:sz="0" w:space="0" w:color="auto"/>
        <w:right w:val="none" w:sz="0" w:space="0" w:color="auto"/>
      </w:divBdr>
    </w:div>
    <w:div w:id="741946203">
      <w:bodyDiv w:val="1"/>
      <w:marLeft w:val="0"/>
      <w:marRight w:val="0"/>
      <w:marTop w:val="0"/>
      <w:marBottom w:val="0"/>
      <w:divBdr>
        <w:top w:val="none" w:sz="0" w:space="0" w:color="auto"/>
        <w:left w:val="none" w:sz="0" w:space="0" w:color="auto"/>
        <w:bottom w:val="none" w:sz="0" w:space="0" w:color="auto"/>
        <w:right w:val="none" w:sz="0" w:space="0" w:color="auto"/>
      </w:divBdr>
    </w:div>
    <w:div w:id="741952618">
      <w:bodyDiv w:val="1"/>
      <w:marLeft w:val="0"/>
      <w:marRight w:val="0"/>
      <w:marTop w:val="0"/>
      <w:marBottom w:val="0"/>
      <w:divBdr>
        <w:top w:val="none" w:sz="0" w:space="0" w:color="auto"/>
        <w:left w:val="none" w:sz="0" w:space="0" w:color="auto"/>
        <w:bottom w:val="none" w:sz="0" w:space="0" w:color="auto"/>
        <w:right w:val="none" w:sz="0" w:space="0" w:color="auto"/>
      </w:divBdr>
    </w:div>
    <w:div w:id="742221918">
      <w:bodyDiv w:val="1"/>
      <w:marLeft w:val="0"/>
      <w:marRight w:val="0"/>
      <w:marTop w:val="0"/>
      <w:marBottom w:val="0"/>
      <w:divBdr>
        <w:top w:val="none" w:sz="0" w:space="0" w:color="auto"/>
        <w:left w:val="none" w:sz="0" w:space="0" w:color="auto"/>
        <w:bottom w:val="none" w:sz="0" w:space="0" w:color="auto"/>
        <w:right w:val="none" w:sz="0" w:space="0" w:color="auto"/>
      </w:divBdr>
    </w:div>
    <w:div w:id="743138773">
      <w:bodyDiv w:val="1"/>
      <w:marLeft w:val="0"/>
      <w:marRight w:val="0"/>
      <w:marTop w:val="0"/>
      <w:marBottom w:val="0"/>
      <w:divBdr>
        <w:top w:val="none" w:sz="0" w:space="0" w:color="auto"/>
        <w:left w:val="none" w:sz="0" w:space="0" w:color="auto"/>
        <w:bottom w:val="none" w:sz="0" w:space="0" w:color="auto"/>
        <w:right w:val="none" w:sz="0" w:space="0" w:color="auto"/>
      </w:divBdr>
    </w:div>
    <w:div w:id="743336514">
      <w:bodyDiv w:val="1"/>
      <w:marLeft w:val="0"/>
      <w:marRight w:val="0"/>
      <w:marTop w:val="0"/>
      <w:marBottom w:val="0"/>
      <w:divBdr>
        <w:top w:val="none" w:sz="0" w:space="0" w:color="auto"/>
        <w:left w:val="none" w:sz="0" w:space="0" w:color="auto"/>
        <w:bottom w:val="none" w:sz="0" w:space="0" w:color="auto"/>
        <w:right w:val="none" w:sz="0" w:space="0" w:color="auto"/>
      </w:divBdr>
    </w:div>
    <w:div w:id="744032350">
      <w:bodyDiv w:val="1"/>
      <w:marLeft w:val="0"/>
      <w:marRight w:val="0"/>
      <w:marTop w:val="0"/>
      <w:marBottom w:val="0"/>
      <w:divBdr>
        <w:top w:val="none" w:sz="0" w:space="0" w:color="auto"/>
        <w:left w:val="none" w:sz="0" w:space="0" w:color="auto"/>
        <w:bottom w:val="none" w:sz="0" w:space="0" w:color="auto"/>
        <w:right w:val="none" w:sz="0" w:space="0" w:color="auto"/>
      </w:divBdr>
    </w:div>
    <w:div w:id="744759709">
      <w:bodyDiv w:val="1"/>
      <w:marLeft w:val="0"/>
      <w:marRight w:val="0"/>
      <w:marTop w:val="0"/>
      <w:marBottom w:val="0"/>
      <w:divBdr>
        <w:top w:val="none" w:sz="0" w:space="0" w:color="auto"/>
        <w:left w:val="none" w:sz="0" w:space="0" w:color="auto"/>
        <w:bottom w:val="none" w:sz="0" w:space="0" w:color="auto"/>
        <w:right w:val="none" w:sz="0" w:space="0" w:color="auto"/>
      </w:divBdr>
    </w:div>
    <w:div w:id="744843697">
      <w:bodyDiv w:val="1"/>
      <w:marLeft w:val="0"/>
      <w:marRight w:val="0"/>
      <w:marTop w:val="0"/>
      <w:marBottom w:val="0"/>
      <w:divBdr>
        <w:top w:val="none" w:sz="0" w:space="0" w:color="auto"/>
        <w:left w:val="none" w:sz="0" w:space="0" w:color="auto"/>
        <w:bottom w:val="none" w:sz="0" w:space="0" w:color="auto"/>
        <w:right w:val="none" w:sz="0" w:space="0" w:color="auto"/>
      </w:divBdr>
    </w:div>
    <w:div w:id="745417681">
      <w:bodyDiv w:val="1"/>
      <w:marLeft w:val="0"/>
      <w:marRight w:val="0"/>
      <w:marTop w:val="0"/>
      <w:marBottom w:val="0"/>
      <w:divBdr>
        <w:top w:val="none" w:sz="0" w:space="0" w:color="auto"/>
        <w:left w:val="none" w:sz="0" w:space="0" w:color="auto"/>
        <w:bottom w:val="none" w:sz="0" w:space="0" w:color="auto"/>
        <w:right w:val="none" w:sz="0" w:space="0" w:color="auto"/>
      </w:divBdr>
    </w:div>
    <w:div w:id="745421497">
      <w:bodyDiv w:val="1"/>
      <w:marLeft w:val="0"/>
      <w:marRight w:val="0"/>
      <w:marTop w:val="0"/>
      <w:marBottom w:val="0"/>
      <w:divBdr>
        <w:top w:val="none" w:sz="0" w:space="0" w:color="auto"/>
        <w:left w:val="none" w:sz="0" w:space="0" w:color="auto"/>
        <w:bottom w:val="none" w:sz="0" w:space="0" w:color="auto"/>
        <w:right w:val="none" w:sz="0" w:space="0" w:color="auto"/>
      </w:divBdr>
    </w:div>
    <w:div w:id="745609234">
      <w:bodyDiv w:val="1"/>
      <w:marLeft w:val="0"/>
      <w:marRight w:val="0"/>
      <w:marTop w:val="0"/>
      <w:marBottom w:val="0"/>
      <w:divBdr>
        <w:top w:val="none" w:sz="0" w:space="0" w:color="auto"/>
        <w:left w:val="none" w:sz="0" w:space="0" w:color="auto"/>
        <w:bottom w:val="none" w:sz="0" w:space="0" w:color="auto"/>
        <w:right w:val="none" w:sz="0" w:space="0" w:color="auto"/>
      </w:divBdr>
    </w:div>
    <w:div w:id="746341733">
      <w:bodyDiv w:val="1"/>
      <w:marLeft w:val="0"/>
      <w:marRight w:val="0"/>
      <w:marTop w:val="0"/>
      <w:marBottom w:val="0"/>
      <w:divBdr>
        <w:top w:val="none" w:sz="0" w:space="0" w:color="auto"/>
        <w:left w:val="none" w:sz="0" w:space="0" w:color="auto"/>
        <w:bottom w:val="none" w:sz="0" w:space="0" w:color="auto"/>
        <w:right w:val="none" w:sz="0" w:space="0" w:color="auto"/>
      </w:divBdr>
    </w:div>
    <w:div w:id="746878483">
      <w:bodyDiv w:val="1"/>
      <w:marLeft w:val="0"/>
      <w:marRight w:val="0"/>
      <w:marTop w:val="0"/>
      <w:marBottom w:val="0"/>
      <w:divBdr>
        <w:top w:val="none" w:sz="0" w:space="0" w:color="auto"/>
        <w:left w:val="none" w:sz="0" w:space="0" w:color="auto"/>
        <w:bottom w:val="none" w:sz="0" w:space="0" w:color="auto"/>
        <w:right w:val="none" w:sz="0" w:space="0" w:color="auto"/>
      </w:divBdr>
    </w:div>
    <w:div w:id="747075507">
      <w:bodyDiv w:val="1"/>
      <w:marLeft w:val="0"/>
      <w:marRight w:val="0"/>
      <w:marTop w:val="0"/>
      <w:marBottom w:val="0"/>
      <w:divBdr>
        <w:top w:val="none" w:sz="0" w:space="0" w:color="auto"/>
        <w:left w:val="none" w:sz="0" w:space="0" w:color="auto"/>
        <w:bottom w:val="none" w:sz="0" w:space="0" w:color="auto"/>
        <w:right w:val="none" w:sz="0" w:space="0" w:color="auto"/>
      </w:divBdr>
    </w:div>
    <w:div w:id="748426485">
      <w:bodyDiv w:val="1"/>
      <w:marLeft w:val="0"/>
      <w:marRight w:val="0"/>
      <w:marTop w:val="0"/>
      <w:marBottom w:val="0"/>
      <w:divBdr>
        <w:top w:val="none" w:sz="0" w:space="0" w:color="auto"/>
        <w:left w:val="none" w:sz="0" w:space="0" w:color="auto"/>
        <w:bottom w:val="none" w:sz="0" w:space="0" w:color="auto"/>
        <w:right w:val="none" w:sz="0" w:space="0" w:color="auto"/>
      </w:divBdr>
    </w:div>
    <w:div w:id="748893302">
      <w:bodyDiv w:val="1"/>
      <w:marLeft w:val="0"/>
      <w:marRight w:val="0"/>
      <w:marTop w:val="0"/>
      <w:marBottom w:val="0"/>
      <w:divBdr>
        <w:top w:val="none" w:sz="0" w:space="0" w:color="auto"/>
        <w:left w:val="none" w:sz="0" w:space="0" w:color="auto"/>
        <w:bottom w:val="none" w:sz="0" w:space="0" w:color="auto"/>
        <w:right w:val="none" w:sz="0" w:space="0" w:color="auto"/>
      </w:divBdr>
    </w:div>
    <w:div w:id="750933002">
      <w:bodyDiv w:val="1"/>
      <w:marLeft w:val="0"/>
      <w:marRight w:val="0"/>
      <w:marTop w:val="0"/>
      <w:marBottom w:val="0"/>
      <w:divBdr>
        <w:top w:val="none" w:sz="0" w:space="0" w:color="auto"/>
        <w:left w:val="none" w:sz="0" w:space="0" w:color="auto"/>
        <w:bottom w:val="none" w:sz="0" w:space="0" w:color="auto"/>
        <w:right w:val="none" w:sz="0" w:space="0" w:color="auto"/>
      </w:divBdr>
    </w:div>
    <w:div w:id="751585604">
      <w:bodyDiv w:val="1"/>
      <w:marLeft w:val="0"/>
      <w:marRight w:val="0"/>
      <w:marTop w:val="0"/>
      <w:marBottom w:val="0"/>
      <w:divBdr>
        <w:top w:val="none" w:sz="0" w:space="0" w:color="auto"/>
        <w:left w:val="none" w:sz="0" w:space="0" w:color="auto"/>
        <w:bottom w:val="none" w:sz="0" w:space="0" w:color="auto"/>
        <w:right w:val="none" w:sz="0" w:space="0" w:color="auto"/>
      </w:divBdr>
    </w:div>
    <w:div w:id="752362034">
      <w:bodyDiv w:val="1"/>
      <w:marLeft w:val="0"/>
      <w:marRight w:val="0"/>
      <w:marTop w:val="0"/>
      <w:marBottom w:val="0"/>
      <w:divBdr>
        <w:top w:val="none" w:sz="0" w:space="0" w:color="auto"/>
        <w:left w:val="none" w:sz="0" w:space="0" w:color="auto"/>
        <w:bottom w:val="none" w:sz="0" w:space="0" w:color="auto"/>
        <w:right w:val="none" w:sz="0" w:space="0" w:color="auto"/>
      </w:divBdr>
    </w:div>
    <w:div w:id="753206725">
      <w:bodyDiv w:val="1"/>
      <w:marLeft w:val="0"/>
      <w:marRight w:val="0"/>
      <w:marTop w:val="0"/>
      <w:marBottom w:val="0"/>
      <w:divBdr>
        <w:top w:val="none" w:sz="0" w:space="0" w:color="auto"/>
        <w:left w:val="none" w:sz="0" w:space="0" w:color="auto"/>
        <w:bottom w:val="none" w:sz="0" w:space="0" w:color="auto"/>
        <w:right w:val="none" w:sz="0" w:space="0" w:color="auto"/>
      </w:divBdr>
    </w:div>
    <w:div w:id="753358248">
      <w:bodyDiv w:val="1"/>
      <w:marLeft w:val="0"/>
      <w:marRight w:val="0"/>
      <w:marTop w:val="0"/>
      <w:marBottom w:val="0"/>
      <w:divBdr>
        <w:top w:val="none" w:sz="0" w:space="0" w:color="auto"/>
        <w:left w:val="none" w:sz="0" w:space="0" w:color="auto"/>
        <w:bottom w:val="none" w:sz="0" w:space="0" w:color="auto"/>
        <w:right w:val="none" w:sz="0" w:space="0" w:color="auto"/>
      </w:divBdr>
    </w:div>
    <w:div w:id="753359891">
      <w:bodyDiv w:val="1"/>
      <w:marLeft w:val="0"/>
      <w:marRight w:val="0"/>
      <w:marTop w:val="0"/>
      <w:marBottom w:val="0"/>
      <w:divBdr>
        <w:top w:val="none" w:sz="0" w:space="0" w:color="auto"/>
        <w:left w:val="none" w:sz="0" w:space="0" w:color="auto"/>
        <w:bottom w:val="none" w:sz="0" w:space="0" w:color="auto"/>
        <w:right w:val="none" w:sz="0" w:space="0" w:color="auto"/>
      </w:divBdr>
    </w:div>
    <w:div w:id="754057876">
      <w:bodyDiv w:val="1"/>
      <w:marLeft w:val="0"/>
      <w:marRight w:val="0"/>
      <w:marTop w:val="0"/>
      <w:marBottom w:val="0"/>
      <w:divBdr>
        <w:top w:val="none" w:sz="0" w:space="0" w:color="auto"/>
        <w:left w:val="none" w:sz="0" w:space="0" w:color="auto"/>
        <w:bottom w:val="none" w:sz="0" w:space="0" w:color="auto"/>
        <w:right w:val="none" w:sz="0" w:space="0" w:color="auto"/>
      </w:divBdr>
    </w:div>
    <w:div w:id="754057912">
      <w:bodyDiv w:val="1"/>
      <w:marLeft w:val="0"/>
      <w:marRight w:val="0"/>
      <w:marTop w:val="0"/>
      <w:marBottom w:val="0"/>
      <w:divBdr>
        <w:top w:val="none" w:sz="0" w:space="0" w:color="auto"/>
        <w:left w:val="none" w:sz="0" w:space="0" w:color="auto"/>
        <w:bottom w:val="none" w:sz="0" w:space="0" w:color="auto"/>
        <w:right w:val="none" w:sz="0" w:space="0" w:color="auto"/>
      </w:divBdr>
    </w:div>
    <w:div w:id="754403152">
      <w:bodyDiv w:val="1"/>
      <w:marLeft w:val="0"/>
      <w:marRight w:val="0"/>
      <w:marTop w:val="0"/>
      <w:marBottom w:val="0"/>
      <w:divBdr>
        <w:top w:val="none" w:sz="0" w:space="0" w:color="auto"/>
        <w:left w:val="none" w:sz="0" w:space="0" w:color="auto"/>
        <w:bottom w:val="none" w:sz="0" w:space="0" w:color="auto"/>
        <w:right w:val="none" w:sz="0" w:space="0" w:color="auto"/>
      </w:divBdr>
    </w:div>
    <w:div w:id="754589812">
      <w:bodyDiv w:val="1"/>
      <w:marLeft w:val="0"/>
      <w:marRight w:val="0"/>
      <w:marTop w:val="0"/>
      <w:marBottom w:val="0"/>
      <w:divBdr>
        <w:top w:val="none" w:sz="0" w:space="0" w:color="auto"/>
        <w:left w:val="none" w:sz="0" w:space="0" w:color="auto"/>
        <w:bottom w:val="none" w:sz="0" w:space="0" w:color="auto"/>
        <w:right w:val="none" w:sz="0" w:space="0" w:color="auto"/>
      </w:divBdr>
    </w:div>
    <w:div w:id="756176581">
      <w:bodyDiv w:val="1"/>
      <w:marLeft w:val="0"/>
      <w:marRight w:val="0"/>
      <w:marTop w:val="0"/>
      <w:marBottom w:val="0"/>
      <w:divBdr>
        <w:top w:val="none" w:sz="0" w:space="0" w:color="auto"/>
        <w:left w:val="none" w:sz="0" w:space="0" w:color="auto"/>
        <w:bottom w:val="none" w:sz="0" w:space="0" w:color="auto"/>
        <w:right w:val="none" w:sz="0" w:space="0" w:color="auto"/>
      </w:divBdr>
    </w:div>
    <w:div w:id="757288015">
      <w:bodyDiv w:val="1"/>
      <w:marLeft w:val="0"/>
      <w:marRight w:val="0"/>
      <w:marTop w:val="0"/>
      <w:marBottom w:val="0"/>
      <w:divBdr>
        <w:top w:val="none" w:sz="0" w:space="0" w:color="auto"/>
        <w:left w:val="none" w:sz="0" w:space="0" w:color="auto"/>
        <w:bottom w:val="none" w:sz="0" w:space="0" w:color="auto"/>
        <w:right w:val="none" w:sz="0" w:space="0" w:color="auto"/>
      </w:divBdr>
    </w:div>
    <w:div w:id="757553958">
      <w:bodyDiv w:val="1"/>
      <w:marLeft w:val="0"/>
      <w:marRight w:val="0"/>
      <w:marTop w:val="0"/>
      <w:marBottom w:val="0"/>
      <w:divBdr>
        <w:top w:val="none" w:sz="0" w:space="0" w:color="auto"/>
        <w:left w:val="none" w:sz="0" w:space="0" w:color="auto"/>
        <w:bottom w:val="none" w:sz="0" w:space="0" w:color="auto"/>
        <w:right w:val="none" w:sz="0" w:space="0" w:color="auto"/>
      </w:divBdr>
    </w:div>
    <w:div w:id="757748105">
      <w:bodyDiv w:val="1"/>
      <w:marLeft w:val="0"/>
      <w:marRight w:val="0"/>
      <w:marTop w:val="0"/>
      <w:marBottom w:val="0"/>
      <w:divBdr>
        <w:top w:val="none" w:sz="0" w:space="0" w:color="auto"/>
        <w:left w:val="none" w:sz="0" w:space="0" w:color="auto"/>
        <w:bottom w:val="none" w:sz="0" w:space="0" w:color="auto"/>
        <w:right w:val="none" w:sz="0" w:space="0" w:color="auto"/>
      </w:divBdr>
    </w:div>
    <w:div w:id="757867399">
      <w:bodyDiv w:val="1"/>
      <w:marLeft w:val="0"/>
      <w:marRight w:val="0"/>
      <w:marTop w:val="0"/>
      <w:marBottom w:val="0"/>
      <w:divBdr>
        <w:top w:val="none" w:sz="0" w:space="0" w:color="auto"/>
        <w:left w:val="none" w:sz="0" w:space="0" w:color="auto"/>
        <w:bottom w:val="none" w:sz="0" w:space="0" w:color="auto"/>
        <w:right w:val="none" w:sz="0" w:space="0" w:color="auto"/>
      </w:divBdr>
    </w:div>
    <w:div w:id="758018346">
      <w:bodyDiv w:val="1"/>
      <w:marLeft w:val="0"/>
      <w:marRight w:val="0"/>
      <w:marTop w:val="0"/>
      <w:marBottom w:val="0"/>
      <w:divBdr>
        <w:top w:val="none" w:sz="0" w:space="0" w:color="auto"/>
        <w:left w:val="none" w:sz="0" w:space="0" w:color="auto"/>
        <w:bottom w:val="none" w:sz="0" w:space="0" w:color="auto"/>
        <w:right w:val="none" w:sz="0" w:space="0" w:color="auto"/>
      </w:divBdr>
    </w:div>
    <w:div w:id="758213041">
      <w:bodyDiv w:val="1"/>
      <w:marLeft w:val="0"/>
      <w:marRight w:val="0"/>
      <w:marTop w:val="0"/>
      <w:marBottom w:val="0"/>
      <w:divBdr>
        <w:top w:val="none" w:sz="0" w:space="0" w:color="auto"/>
        <w:left w:val="none" w:sz="0" w:space="0" w:color="auto"/>
        <w:bottom w:val="none" w:sz="0" w:space="0" w:color="auto"/>
        <w:right w:val="none" w:sz="0" w:space="0" w:color="auto"/>
      </w:divBdr>
    </w:div>
    <w:div w:id="758793969">
      <w:bodyDiv w:val="1"/>
      <w:marLeft w:val="0"/>
      <w:marRight w:val="0"/>
      <w:marTop w:val="0"/>
      <w:marBottom w:val="0"/>
      <w:divBdr>
        <w:top w:val="none" w:sz="0" w:space="0" w:color="auto"/>
        <w:left w:val="none" w:sz="0" w:space="0" w:color="auto"/>
        <w:bottom w:val="none" w:sz="0" w:space="0" w:color="auto"/>
        <w:right w:val="none" w:sz="0" w:space="0" w:color="auto"/>
      </w:divBdr>
    </w:div>
    <w:div w:id="758870552">
      <w:bodyDiv w:val="1"/>
      <w:marLeft w:val="0"/>
      <w:marRight w:val="0"/>
      <w:marTop w:val="0"/>
      <w:marBottom w:val="0"/>
      <w:divBdr>
        <w:top w:val="none" w:sz="0" w:space="0" w:color="auto"/>
        <w:left w:val="none" w:sz="0" w:space="0" w:color="auto"/>
        <w:bottom w:val="none" w:sz="0" w:space="0" w:color="auto"/>
        <w:right w:val="none" w:sz="0" w:space="0" w:color="auto"/>
      </w:divBdr>
    </w:div>
    <w:div w:id="759906229">
      <w:bodyDiv w:val="1"/>
      <w:marLeft w:val="0"/>
      <w:marRight w:val="0"/>
      <w:marTop w:val="0"/>
      <w:marBottom w:val="0"/>
      <w:divBdr>
        <w:top w:val="none" w:sz="0" w:space="0" w:color="auto"/>
        <w:left w:val="none" w:sz="0" w:space="0" w:color="auto"/>
        <w:bottom w:val="none" w:sz="0" w:space="0" w:color="auto"/>
        <w:right w:val="none" w:sz="0" w:space="0" w:color="auto"/>
      </w:divBdr>
    </w:div>
    <w:div w:id="759906297">
      <w:bodyDiv w:val="1"/>
      <w:marLeft w:val="0"/>
      <w:marRight w:val="0"/>
      <w:marTop w:val="0"/>
      <w:marBottom w:val="0"/>
      <w:divBdr>
        <w:top w:val="none" w:sz="0" w:space="0" w:color="auto"/>
        <w:left w:val="none" w:sz="0" w:space="0" w:color="auto"/>
        <w:bottom w:val="none" w:sz="0" w:space="0" w:color="auto"/>
        <w:right w:val="none" w:sz="0" w:space="0" w:color="auto"/>
      </w:divBdr>
    </w:div>
    <w:div w:id="759908839">
      <w:bodyDiv w:val="1"/>
      <w:marLeft w:val="0"/>
      <w:marRight w:val="0"/>
      <w:marTop w:val="0"/>
      <w:marBottom w:val="0"/>
      <w:divBdr>
        <w:top w:val="none" w:sz="0" w:space="0" w:color="auto"/>
        <w:left w:val="none" w:sz="0" w:space="0" w:color="auto"/>
        <w:bottom w:val="none" w:sz="0" w:space="0" w:color="auto"/>
        <w:right w:val="none" w:sz="0" w:space="0" w:color="auto"/>
      </w:divBdr>
    </w:div>
    <w:div w:id="760100505">
      <w:bodyDiv w:val="1"/>
      <w:marLeft w:val="0"/>
      <w:marRight w:val="0"/>
      <w:marTop w:val="0"/>
      <w:marBottom w:val="0"/>
      <w:divBdr>
        <w:top w:val="none" w:sz="0" w:space="0" w:color="auto"/>
        <w:left w:val="none" w:sz="0" w:space="0" w:color="auto"/>
        <w:bottom w:val="none" w:sz="0" w:space="0" w:color="auto"/>
        <w:right w:val="none" w:sz="0" w:space="0" w:color="auto"/>
      </w:divBdr>
    </w:div>
    <w:div w:id="760176443">
      <w:bodyDiv w:val="1"/>
      <w:marLeft w:val="0"/>
      <w:marRight w:val="0"/>
      <w:marTop w:val="0"/>
      <w:marBottom w:val="0"/>
      <w:divBdr>
        <w:top w:val="none" w:sz="0" w:space="0" w:color="auto"/>
        <w:left w:val="none" w:sz="0" w:space="0" w:color="auto"/>
        <w:bottom w:val="none" w:sz="0" w:space="0" w:color="auto"/>
        <w:right w:val="none" w:sz="0" w:space="0" w:color="auto"/>
      </w:divBdr>
    </w:div>
    <w:div w:id="760610993">
      <w:bodyDiv w:val="1"/>
      <w:marLeft w:val="0"/>
      <w:marRight w:val="0"/>
      <w:marTop w:val="0"/>
      <w:marBottom w:val="0"/>
      <w:divBdr>
        <w:top w:val="none" w:sz="0" w:space="0" w:color="auto"/>
        <w:left w:val="none" w:sz="0" w:space="0" w:color="auto"/>
        <w:bottom w:val="none" w:sz="0" w:space="0" w:color="auto"/>
        <w:right w:val="none" w:sz="0" w:space="0" w:color="auto"/>
      </w:divBdr>
    </w:div>
    <w:div w:id="761488423">
      <w:bodyDiv w:val="1"/>
      <w:marLeft w:val="0"/>
      <w:marRight w:val="0"/>
      <w:marTop w:val="0"/>
      <w:marBottom w:val="0"/>
      <w:divBdr>
        <w:top w:val="none" w:sz="0" w:space="0" w:color="auto"/>
        <w:left w:val="none" w:sz="0" w:space="0" w:color="auto"/>
        <w:bottom w:val="none" w:sz="0" w:space="0" w:color="auto"/>
        <w:right w:val="none" w:sz="0" w:space="0" w:color="auto"/>
      </w:divBdr>
    </w:div>
    <w:div w:id="762145010">
      <w:bodyDiv w:val="1"/>
      <w:marLeft w:val="0"/>
      <w:marRight w:val="0"/>
      <w:marTop w:val="0"/>
      <w:marBottom w:val="0"/>
      <w:divBdr>
        <w:top w:val="none" w:sz="0" w:space="0" w:color="auto"/>
        <w:left w:val="none" w:sz="0" w:space="0" w:color="auto"/>
        <w:bottom w:val="none" w:sz="0" w:space="0" w:color="auto"/>
        <w:right w:val="none" w:sz="0" w:space="0" w:color="auto"/>
      </w:divBdr>
    </w:div>
    <w:div w:id="762527579">
      <w:bodyDiv w:val="1"/>
      <w:marLeft w:val="0"/>
      <w:marRight w:val="0"/>
      <w:marTop w:val="0"/>
      <w:marBottom w:val="0"/>
      <w:divBdr>
        <w:top w:val="none" w:sz="0" w:space="0" w:color="auto"/>
        <w:left w:val="none" w:sz="0" w:space="0" w:color="auto"/>
        <w:bottom w:val="none" w:sz="0" w:space="0" w:color="auto"/>
        <w:right w:val="none" w:sz="0" w:space="0" w:color="auto"/>
      </w:divBdr>
    </w:div>
    <w:div w:id="763233101">
      <w:bodyDiv w:val="1"/>
      <w:marLeft w:val="0"/>
      <w:marRight w:val="0"/>
      <w:marTop w:val="0"/>
      <w:marBottom w:val="0"/>
      <w:divBdr>
        <w:top w:val="none" w:sz="0" w:space="0" w:color="auto"/>
        <w:left w:val="none" w:sz="0" w:space="0" w:color="auto"/>
        <w:bottom w:val="none" w:sz="0" w:space="0" w:color="auto"/>
        <w:right w:val="none" w:sz="0" w:space="0" w:color="auto"/>
      </w:divBdr>
    </w:div>
    <w:div w:id="763382818">
      <w:bodyDiv w:val="1"/>
      <w:marLeft w:val="0"/>
      <w:marRight w:val="0"/>
      <w:marTop w:val="0"/>
      <w:marBottom w:val="0"/>
      <w:divBdr>
        <w:top w:val="none" w:sz="0" w:space="0" w:color="auto"/>
        <w:left w:val="none" w:sz="0" w:space="0" w:color="auto"/>
        <w:bottom w:val="none" w:sz="0" w:space="0" w:color="auto"/>
        <w:right w:val="none" w:sz="0" w:space="0" w:color="auto"/>
      </w:divBdr>
    </w:div>
    <w:div w:id="765155470">
      <w:bodyDiv w:val="1"/>
      <w:marLeft w:val="0"/>
      <w:marRight w:val="0"/>
      <w:marTop w:val="0"/>
      <w:marBottom w:val="0"/>
      <w:divBdr>
        <w:top w:val="none" w:sz="0" w:space="0" w:color="auto"/>
        <w:left w:val="none" w:sz="0" w:space="0" w:color="auto"/>
        <w:bottom w:val="none" w:sz="0" w:space="0" w:color="auto"/>
        <w:right w:val="none" w:sz="0" w:space="0" w:color="auto"/>
      </w:divBdr>
    </w:div>
    <w:div w:id="765810274">
      <w:bodyDiv w:val="1"/>
      <w:marLeft w:val="0"/>
      <w:marRight w:val="0"/>
      <w:marTop w:val="0"/>
      <w:marBottom w:val="0"/>
      <w:divBdr>
        <w:top w:val="none" w:sz="0" w:space="0" w:color="auto"/>
        <w:left w:val="none" w:sz="0" w:space="0" w:color="auto"/>
        <w:bottom w:val="none" w:sz="0" w:space="0" w:color="auto"/>
        <w:right w:val="none" w:sz="0" w:space="0" w:color="auto"/>
      </w:divBdr>
    </w:div>
    <w:div w:id="766197057">
      <w:bodyDiv w:val="1"/>
      <w:marLeft w:val="0"/>
      <w:marRight w:val="0"/>
      <w:marTop w:val="0"/>
      <w:marBottom w:val="0"/>
      <w:divBdr>
        <w:top w:val="none" w:sz="0" w:space="0" w:color="auto"/>
        <w:left w:val="none" w:sz="0" w:space="0" w:color="auto"/>
        <w:bottom w:val="none" w:sz="0" w:space="0" w:color="auto"/>
        <w:right w:val="none" w:sz="0" w:space="0" w:color="auto"/>
      </w:divBdr>
    </w:div>
    <w:div w:id="766772778">
      <w:bodyDiv w:val="1"/>
      <w:marLeft w:val="0"/>
      <w:marRight w:val="0"/>
      <w:marTop w:val="0"/>
      <w:marBottom w:val="0"/>
      <w:divBdr>
        <w:top w:val="none" w:sz="0" w:space="0" w:color="auto"/>
        <w:left w:val="none" w:sz="0" w:space="0" w:color="auto"/>
        <w:bottom w:val="none" w:sz="0" w:space="0" w:color="auto"/>
        <w:right w:val="none" w:sz="0" w:space="0" w:color="auto"/>
      </w:divBdr>
    </w:div>
    <w:div w:id="767165230">
      <w:bodyDiv w:val="1"/>
      <w:marLeft w:val="0"/>
      <w:marRight w:val="0"/>
      <w:marTop w:val="0"/>
      <w:marBottom w:val="0"/>
      <w:divBdr>
        <w:top w:val="none" w:sz="0" w:space="0" w:color="auto"/>
        <w:left w:val="none" w:sz="0" w:space="0" w:color="auto"/>
        <w:bottom w:val="none" w:sz="0" w:space="0" w:color="auto"/>
        <w:right w:val="none" w:sz="0" w:space="0" w:color="auto"/>
      </w:divBdr>
    </w:div>
    <w:div w:id="769471825">
      <w:bodyDiv w:val="1"/>
      <w:marLeft w:val="0"/>
      <w:marRight w:val="0"/>
      <w:marTop w:val="0"/>
      <w:marBottom w:val="0"/>
      <w:divBdr>
        <w:top w:val="none" w:sz="0" w:space="0" w:color="auto"/>
        <w:left w:val="none" w:sz="0" w:space="0" w:color="auto"/>
        <w:bottom w:val="none" w:sz="0" w:space="0" w:color="auto"/>
        <w:right w:val="none" w:sz="0" w:space="0" w:color="auto"/>
      </w:divBdr>
    </w:div>
    <w:div w:id="769474638">
      <w:bodyDiv w:val="1"/>
      <w:marLeft w:val="0"/>
      <w:marRight w:val="0"/>
      <w:marTop w:val="0"/>
      <w:marBottom w:val="0"/>
      <w:divBdr>
        <w:top w:val="none" w:sz="0" w:space="0" w:color="auto"/>
        <w:left w:val="none" w:sz="0" w:space="0" w:color="auto"/>
        <w:bottom w:val="none" w:sz="0" w:space="0" w:color="auto"/>
        <w:right w:val="none" w:sz="0" w:space="0" w:color="auto"/>
      </w:divBdr>
    </w:div>
    <w:div w:id="769811189">
      <w:bodyDiv w:val="1"/>
      <w:marLeft w:val="0"/>
      <w:marRight w:val="0"/>
      <w:marTop w:val="0"/>
      <w:marBottom w:val="0"/>
      <w:divBdr>
        <w:top w:val="none" w:sz="0" w:space="0" w:color="auto"/>
        <w:left w:val="none" w:sz="0" w:space="0" w:color="auto"/>
        <w:bottom w:val="none" w:sz="0" w:space="0" w:color="auto"/>
        <w:right w:val="none" w:sz="0" w:space="0" w:color="auto"/>
      </w:divBdr>
    </w:div>
    <w:div w:id="770127344">
      <w:bodyDiv w:val="1"/>
      <w:marLeft w:val="0"/>
      <w:marRight w:val="0"/>
      <w:marTop w:val="0"/>
      <w:marBottom w:val="0"/>
      <w:divBdr>
        <w:top w:val="none" w:sz="0" w:space="0" w:color="auto"/>
        <w:left w:val="none" w:sz="0" w:space="0" w:color="auto"/>
        <w:bottom w:val="none" w:sz="0" w:space="0" w:color="auto"/>
        <w:right w:val="none" w:sz="0" w:space="0" w:color="auto"/>
      </w:divBdr>
    </w:div>
    <w:div w:id="770128278">
      <w:bodyDiv w:val="1"/>
      <w:marLeft w:val="0"/>
      <w:marRight w:val="0"/>
      <w:marTop w:val="0"/>
      <w:marBottom w:val="0"/>
      <w:divBdr>
        <w:top w:val="none" w:sz="0" w:space="0" w:color="auto"/>
        <w:left w:val="none" w:sz="0" w:space="0" w:color="auto"/>
        <w:bottom w:val="none" w:sz="0" w:space="0" w:color="auto"/>
        <w:right w:val="none" w:sz="0" w:space="0" w:color="auto"/>
      </w:divBdr>
    </w:div>
    <w:div w:id="770205521">
      <w:bodyDiv w:val="1"/>
      <w:marLeft w:val="0"/>
      <w:marRight w:val="0"/>
      <w:marTop w:val="0"/>
      <w:marBottom w:val="0"/>
      <w:divBdr>
        <w:top w:val="none" w:sz="0" w:space="0" w:color="auto"/>
        <w:left w:val="none" w:sz="0" w:space="0" w:color="auto"/>
        <w:bottom w:val="none" w:sz="0" w:space="0" w:color="auto"/>
        <w:right w:val="none" w:sz="0" w:space="0" w:color="auto"/>
      </w:divBdr>
    </w:div>
    <w:div w:id="771242155">
      <w:bodyDiv w:val="1"/>
      <w:marLeft w:val="0"/>
      <w:marRight w:val="0"/>
      <w:marTop w:val="0"/>
      <w:marBottom w:val="0"/>
      <w:divBdr>
        <w:top w:val="none" w:sz="0" w:space="0" w:color="auto"/>
        <w:left w:val="none" w:sz="0" w:space="0" w:color="auto"/>
        <w:bottom w:val="none" w:sz="0" w:space="0" w:color="auto"/>
        <w:right w:val="none" w:sz="0" w:space="0" w:color="auto"/>
      </w:divBdr>
    </w:div>
    <w:div w:id="771434163">
      <w:bodyDiv w:val="1"/>
      <w:marLeft w:val="0"/>
      <w:marRight w:val="0"/>
      <w:marTop w:val="0"/>
      <w:marBottom w:val="0"/>
      <w:divBdr>
        <w:top w:val="none" w:sz="0" w:space="0" w:color="auto"/>
        <w:left w:val="none" w:sz="0" w:space="0" w:color="auto"/>
        <w:bottom w:val="none" w:sz="0" w:space="0" w:color="auto"/>
        <w:right w:val="none" w:sz="0" w:space="0" w:color="auto"/>
      </w:divBdr>
    </w:div>
    <w:div w:id="772359237">
      <w:bodyDiv w:val="1"/>
      <w:marLeft w:val="0"/>
      <w:marRight w:val="0"/>
      <w:marTop w:val="0"/>
      <w:marBottom w:val="0"/>
      <w:divBdr>
        <w:top w:val="none" w:sz="0" w:space="0" w:color="auto"/>
        <w:left w:val="none" w:sz="0" w:space="0" w:color="auto"/>
        <w:bottom w:val="none" w:sz="0" w:space="0" w:color="auto"/>
        <w:right w:val="none" w:sz="0" w:space="0" w:color="auto"/>
      </w:divBdr>
    </w:div>
    <w:div w:id="773325277">
      <w:bodyDiv w:val="1"/>
      <w:marLeft w:val="0"/>
      <w:marRight w:val="0"/>
      <w:marTop w:val="0"/>
      <w:marBottom w:val="0"/>
      <w:divBdr>
        <w:top w:val="none" w:sz="0" w:space="0" w:color="auto"/>
        <w:left w:val="none" w:sz="0" w:space="0" w:color="auto"/>
        <w:bottom w:val="none" w:sz="0" w:space="0" w:color="auto"/>
        <w:right w:val="none" w:sz="0" w:space="0" w:color="auto"/>
      </w:divBdr>
    </w:div>
    <w:div w:id="773863157">
      <w:bodyDiv w:val="1"/>
      <w:marLeft w:val="0"/>
      <w:marRight w:val="0"/>
      <w:marTop w:val="0"/>
      <w:marBottom w:val="0"/>
      <w:divBdr>
        <w:top w:val="none" w:sz="0" w:space="0" w:color="auto"/>
        <w:left w:val="none" w:sz="0" w:space="0" w:color="auto"/>
        <w:bottom w:val="none" w:sz="0" w:space="0" w:color="auto"/>
        <w:right w:val="none" w:sz="0" w:space="0" w:color="auto"/>
      </w:divBdr>
    </w:div>
    <w:div w:id="774178390">
      <w:bodyDiv w:val="1"/>
      <w:marLeft w:val="0"/>
      <w:marRight w:val="0"/>
      <w:marTop w:val="0"/>
      <w:marBottom w:val="0"/>
      <w:divBdr>
        <w:top w:val="none" w:sz="0" w:space="0" w:color="auto"/>
        <w:left w:val="none" w:sz="0" w:space="0" w:color="auto"/>
        <w:bottom w:val="none" w:sz="0" w:space="0" w:color="auto"/>
        <w:right w:val="none" w:sz="0" w:space="0" w:color="auto"/>
      </w:divBdr>
    </w:div>
    <w:div w:id="774252865">
      <w:bodyDiv w:val="1"/>
      <w:marLeft w:val="0"/>
      <w:marRight w:val="0"/>
      <w:marTop w:val="0"/>
      <w:marBottom w:val="0"/>
      <w:divBdr>
        <w:top w:val="none" w:sz="0" w:space="0" w:color="auto"/>
        <w:left w:val="none" w:sz="0" w:space="0" w:color="auto"/>
        <w:bottom w:val="none" w:sz="0" w:space="0" w:color="auto"/>
        <w:right w:val="none" w:sz="0" w:space="0" w:color="auto"/>
      </w:divBdr>
    </w:div>
    <w:div w:id="774405629">
      <w:bodyDiv w:val="1"/>
      <w:marLeft w:val="0"/>
      <w:marRight w:val="0"/>
      <w:marTop w:val="0"/>
      <w:marBottom w:val="0"/>
      <w:divBdr>
        <w:top w:val="none" w:sz="0" w:space="0" w:color="auto"/>
        <w:left w:val="none" w:sz="0" w:space="0" w:color="auto"/>
        <w:bottom w:val="none" w:sz="0" w:space="0" w:color="auto"/>
        <w:right w:val="none" w:sz="0" w:space="0" w:color="auto"/>
      </w:divBdr>
    </w:div>
    <w:div w:id="774594025">
      <w:bodyDiv w:val="1"/>
      <w:marLeft w:val="0"/>
      <w:marRight w:val="0"/>
      <w:marTop w:val="0"/>
      <w:marBottom w:val="0"/>
      <w:divBdr>
        <w:top w:val="none" w:sz="0" w:space="0" w:color="auto"/>
        <w:left w:val="none" w:sz="0" w:space="0" w:color="auto"/>
        <w:bottom w:val="none" w:sz="0" w:space="0" w:color="auto"/>
        <w:right w:val="none" w:sz="0" w:space="0" w:color="auto"/>
      </w:divBdr>
    </w:div>
    <w:div w:id="774597567">
      <w:bodyDiv w:val="1"/>
      <w:marLeft w:val="0"/>
      <w:marRight w:val="0"/>
      <w:marTop w:val="0"/>
      <w:marBottom w:val="0"/>
      <w:divBdr>
        <w:top w:val="none" w:sz="0" w:space="0" w:color="auto"/>
        <w:left w:val="none" w:sz="0" w:space="0" w:color="auto"/>
        <w:bottom w:val="none" w:sz="0" w:space="0" w:color="auto"/>
        <w:right w:val="none" w:sz="0" w:space="0" w:color="auto"/>
      </w:divBdr>
    </w:div>
    <w:div w:id="774640724">
      <w:bodyDiv w:val="1"/>
      <w:marLeft w:val="0"/>
      <w:marRight w:val="0"/>
      <w:marTop w:val="0"/>
      <w:marBottom w:val="0"/>
      <w:divBdr>
        <w:top w:val="none" w:sz="0" w:space="0" w:color="auto"/>
        <w:left w:val="none" w:sz="0" w:space="0" w:color="auto"/>
        <w:bottom w:val="none" w:sz="0" w:space="0" w:color="auto"/>
        <w:right w:val="none" w:sz="0" w:space="0" w:color="auto"/>
      </w:divBdr>
    </w:div>
    <w:div w:id="775562098">
      <w:bodyDiv w:val="1"/>
      <w:marLeft w:val="0"/>
      <w:marRight w:val="0"/>
      <w:marTop w:val="0"/>
      <w:marBottom w:val="0"/>
      <w:divBdr>
        <w:top w:val="none" w:sz="0" w:space="0" w:color="auto"/>
        <w:left w:val="none" w:sz="0" w:space="0" w:color="auto"/>
        <w:bottom w:val="none" w:sz="0" w:space="0" w:color="auto"/>
        <w:right w:val="none" w:sz="0" w:space="0" w:color="auto"/>
      </w:divBdr>
    </w:div>
    <w:div w:id="776219452">
      <w:bodyDiv w:val="1"/>
      <w:marLeft w:val="0"/>
      <w:marRight w:val="0"/>
      <w:marTop w:val="0"/>
      <w:marBottom w:val="0"/>
      <w:divBdr>
        <w:top w:val="none" w:sz="0" w:space="0" w:color="auto"/>
        <w:left w:val="none" w:sz="0" w:space="0" w:color="auto"/>
        <w:bottom w:val="none" w:sz="0" w:space="0" w:color="auto"/>
        <w:right w:val="none" w:sz="0" w:space="0" w:color="auto"/>
      </w:divBdr>
    </w:div>
    <w:div w:id="777453659">
      <w:bodyDiv w:val="1"/>
      <w:marLeft w:val="0"/>
      <w:marRight w:val="0"/>
      <w:marTop w:val="0"/>
      <w:marBottom w:val="0"/>
      <w:divBdr>
        <w:top w:val="none" w:sz="0" w:space="0" w:color="auto"/>
        <w:left w:val="none" w:sz="0" w:space="0" w:color="auto"/>
        <w:bottom w:val="none" w:sz="0" w:space="0" w:color="auto"/>
        <w:right w:val="none" w:sz="0" w:space="0" w:color="auto"/>
      </w:divBdr>
    </w:div>
    <w:div w:id="777794648">
      <w:bodyDiv w:val="1"/>
      <w:marLeft w:val="0"/>
      <w:marRight w:val="0"/>
      <w:marTop w:val="0"/>
      <w:marBottom w:val="0"/>
      <w:divBdr>
        <w:top w:val="none" w:sz="0" w:space="0" w:color="auto"/>
        <w:left w:val="none" w:sz="0" w:space="0" w:color="auto"/>
        <w:bottom w:val="none" w:sz="0" w:space="0" w:color="auto"/>
        <w:right w:val="none" w:sz="0" w:space="0" w:color="auto"/>
      </w:divBdr>
    </w:div>
    <w:div w:id="777797470">
      <w:bodyDiv w:val="1"/>
      <w:marLeft w:val="0"/>
      <w:marRight w:val="0"/>
      <w:marTop w:val="0"/>
      <w:marBottom w:val="0"/>
      <w:divBdr>
        <w:top w:val="none" w:sz="0" w:space="0" w:color="auto"/>
        <w:left w:val="none" w:sz="0" w:space="0" w:color="auto"/>
        <w:bottom w:val="none" w:sz="0" w:space="0" w:color="auto"/>
        <w:right w:val="none" w:sz="0" w:space="0" w:color="auto"/>
      </w:divBdr>
    </w:div>
    <w:div w:id="778063786">
      <w:bodyDiv w:val="1"/>
      <w:marLeft w:val="0"/>
      <w:marRight w:val="0"/>
      <w:marTop w:val="0"/>
      <w:marBottom w:val="0"/>
      <w:divBdr>
        <w:top w:val="none" w:sz="0" w:space="0" w:color="auto"/>
        <w:left w:val="none" w:sz="0" w:space="0" w:color="auto"/>
        <w:bottom w:val="none" w:sz="0" w:space="0" w:color="auto"/>
        <w:right w:val="none" w:sz="0" w:space="0" w:color="auto"/>
      </w:divBdr>
    </w:div>
    <w:div w:id="778646515">
      <w:bodyDiv w:val="1"/>
      <w:marLeft w:val="0"/>
      <w:marRight w:val="0"/>
      <w:marTop w:val="0"/>
      <w:marBottom w:val="0"/>
      <w:divBdr>
        <w:top w:val="none" w:sz="0" w:space="0" w:color="auto"/>
        <w:left w:val="none" w:sz="0" w:space="0" w:color="auto"/>
        <w:bottom w:val="none" w:sz="0" w:space="0" w:color="auto"/>
        <w:right w:val="none" w:sz="0" w:space="0" w:color="auto"/>
      </w:divBdr>
    </w:div>
    <w:div w:id="779376338">
      <w:bodyDiv w:val="1"/>
      <w:marLeft w:val="0"/>
      <w:marRight w:val="0"/>
      <w:marTop w:val="0"/>
      <w:marBottom w:val="0"/>
      <w:divBdr>
        <w:top w:val="none" w:sz="0" w:space="0" w:color="auto"/>
        <w:left w:val="none" w:sz="0" w:space="0" w:color="auto"/>
        <w:bottom w:val="none" w:sz="0" w:space="0" w:color="auto"/>
        <w:right w:val="none" w:sz="0" w:space="0" w:color="auto"/>
      </w:divBdr>
    </w:div>
    <w:div w:id="780145085">
      <w:bodyDiv w:val="1"/>
      <w:marLeft w:val="0"/>
      <w:marRight w:val="0"/>
      <w:marTop w:val="0"/>
      <w:marBottom w:val="0"/>
      <w:divBdr>
        <w:top w:val="none" w:sz="0" w:space="0" w:color="auto"/>
        <w:left w:val="none" w:sz="0" w:space="0" w:color="auto"/>
        <w:bottom w:val="none" w:sz="0" w:space="0" w:color="auto"/>
        <w:right w:val="none" w:sz="0" w:space="0" w:color="auto"/>
      </w:divBdr>
    </w:div>
    <w:div w:id="780222122">
      <w:bodyDiv w:val="1"/>
      <w:marLeft w:val="0"/>
      <w:marRight w:val="0"/>
      <w:marTop w:val="0"/>
      <w:marBottom w:val="0"/>
      <w:divBdr>
        <w:top w:val="none" w:sz="0" w:space="0" w:color="auto"/>
        <w:left w:val="none" w:sz="0" w:space="0" w:color="auto"/>
        <w:bottom w:val="none" w:sz="0" w:space="0" w:color="auto"/>
        <w:right w:val="none" w:sz="0" w:space="0" w:color="auto"/>
      </w:divBdr>
    </w:div>
    <w:div w:id="781220039">
      <w:bodyDiv w:val="1"/>
      <w:marLeft w:val="0"/>
      <w:marRight w:val="0"/>
      <w:marTop w:val="0"/>
      <w:marBottom w:val="0"/>
      <w:divBdr>
        <w:top w:val="none" w:sz="0" w:space="0" w:color="auto"/>
        <w:left w:val="none" w:sz="0" w:space="0" w:color="auto"/>
        <w:bottom w:val="none" w:sz="0" w:space="0" w:color="auto"/>
        <w:right w:val="none" w:sz="0" w:space="0" w:color="auto"/>
      </w:divBdr>
    </w:div>
    <w:div w:id="781612794">
      <w:bodyDiv w:val="1"/>
      <w:marLeft w:val="0"/>
      <w:marRight w:val="0"/>
      <w:marTop w:val="0"/>
      <w:marBottom w:val="0"/>
      <w:divBdr>
        <w:top w:val="none" w:sz="0" w:space="0" w:color="auto"/>
        <w:left w:val="none" w:sz="0" w:space="0" w:color="auto"/>
        <w:bottom w:val="none" w:sz="0" w:space="0" w:color="auto"/>
        <w:right w:val="none" w:sz="0" w:space="0" w:color="auto"/>
      </w:divBdr>
    </w:div>
    <w:div w:id="781918690">
      <w:bodyDiv w:val="1"/>
      <w:marLeft w:val="0"/>
      <w:marRight w:val="0"/>
      <w:marTop w:val="0"/>
      <w:marBottom w:val="0"/>
      <w:divBdr>
        <w:top w:val="none" w:sz="0" w:space="0" w:color="auto"/>
        <w:left w:val="none" w:sz="0" w:space="0" w:color="auto"/>
        <w:bottom w:val="none" w:sz="0" w:space="0" w:color="auto"/>
        <w:right w:val="none" w:sz="0" w:space="0" w:color="auto"/>
      </w:divBdr>
    </w:div>
    <w:div w:id="785198801">
      <w:bodyDiv w:val="1"/>
      <w:marLeft w:val="0"/>
      <w:marRight w:val="0"/>
      <w:marTop w:val="0"/>
      <w:marBottom w:val="0"/>
      <w:divBdr>
        <w:top w:val="none" w:sz="0" w:space="0" w:color="auto"/>
        <w:left w:val="none" w:sz="0" w:space="0" w:color="auto"/>
        <w:bottom w:val="none" w:sz="0" w:space="0" w:color="auto"/>
        <w:right w:val="none" w:sz="0" w:space="0" w:color="auto"/>
      </w:divBdr>
    </w:div>
    <w:div w:id="785275182">
      <w:bodyDiv w:val="1"/>
      <w:marLeft w:val="0"/>
      <w:marRight w:val="0"/>
      <w:marTop w:val="0"/>
      <w:marBottom w:val="0"/>
      <w:divBdr>
        <w:top w:val="none" w:sz="0" w:space="0" w:color="auto"/>
        <w:left w:val="none" w:sz="0" w:space="0" w:color="auto"/>
        <w:bottom w:val="none" w:sz="0" w:space="0" w:color="auto"/>
        <w:right w:val="none" w:sz="0" w:space="0" w:color="auto"/>
      </w:divBdr>
    </w:div>
    <w:div w:id="785389598">
      <w:bodyDiv w:val="1"/>
      <w:marLeft w:val="0"/>
      <w:marRight w:val="0"/>
      <w:marTop w:val="0"/>
      <w:marBottom w:val="0"/>
      <w:divBdr>
        <w:top w:val="none" w:sz="0" w:space="0" w:color="auto"/>
        <w:left w:val="none" w:sz="0" w:space="0" w:color="auto"/>
        <w:bottom w:val="none" w:sz="0" w:space="0" w:color="auto"/>
        <w:right w:val="none" w:sz="0" w:space="0" w:color="auto"/>
      </w:divBdr>
    </w:div>
    <w:div w:id="785655630">
      <w:bodyDiv w:val="1"/>
      <w:marLeft w:val="0"/>
      <w:marRight w:val="0"/>
      <w:marTop w:val="0"/>
      <w:marBottom w:val="0"/>
      <w:divBdr>
        <w:top w:val="none" w:sz="0" w:space="0" w:color="auto"/>
        <w:left w:val="none" w:sz="0" w:space="0" w:color="auto"/>
        <w:bottom w:val="none" w:sz="0" w:space="0" w:color="auto"/>
        <w:right w:val="none" w:sz="0" w:space="0" w:color="auto"/>
      </w:divBdr>
    </w:div>
    <w:div w:id="785737166">
      <w:bodyDiv w:val="1"/>
      <w:marLeft w:val="0"/>
      <w:marRight w:val="0"/>
      <w:marTop w:val="0"/>
      <w:marBottom w:val="0"/>
      <w:divBdr>
        <w:top w:val="none" w:sz="0" w:space="0" w:color="auto"/>
        <w:left w:val="none" w:sz="0" w:space="0" w:color="auto"/>
        <w:bottom w:val="none" w:sz="0" w:space="0" w:color="auto"/>
        <w:right w:val="none" w:sz="0" w:space="0" w:color="auto"/>
      </w:divBdr>
    </w:div>
    <w:div w:id="786044679">
      <w:bodyDiv w:val="1"/>
      <w:marLeft w:val="0"/>
      <w:marRight w:val="0"/>
      <w:marTop w:val="0"/>
      <w:marBottom w:val="0"/>
      <w:divBdr>
        <w:top w:val="none" w:sz="0" w:space="0" w:color="auto"/>
        <w:left w:val="none" w:sz="0" w:space="0" w:color="auto"/>
        <w:bottom w:val="none" w:sz="0" w:space="0" w:color="auto"/>
        <w:right w:val="none" w:sz="0" w:space="0" w:color="auto"/>
      </w:divBdr>
    </w:div>
    <w:div w:id="786117834">
      <w:bodyDiv w:val="1"/>
      <w:marLeft w:val="0"/>
      <w:marRight w:val="0"/>
      <w:marTop w:val="0"/>
      <w:marBottom w:val="0"/>
      <w:divBdr>
        <w:top w:val="none" w:sz="0" w:space="0" w:color="auto"/>
        <w:left w:val="none" w:sz="0" w:space="0" w:color="auto"/>
        <w:bottom w:val="none" w:sz="0" w:space="0" w:color="auto"/>
        <w:right w:val="none" w:sz="0" w:space="0" w:color="auto"/>
      </w:divBdr>
    </w:div>
    <w:div w:id="787241690">
      <w:bodyDiv w:val="1"/>
      <w:marLeft w:val="0"/>
      <w:marRight w:val="0"/>
      <w:marTop w:val="0"/>
      <w:marBottom w:val="0"/>
      <w:divBdr>
        <w:top w:val="none" w:sz="0" w:space="0" w:color="auto"/>
        <w:left w:val="none" w:sz="0" w:space="0" w:color="auto"/>
        <w:bottom w:val="none" w:sz="0" w:space="0" w:color="auto"/>
        <w:right w:val="none" w:sz="0" w:space="0" w:color="auto"/>
      </w:divBdr>
    </w:div>
    <w:div w:id="787313543">
      <w:bodyDiv w:val="1"/>
      <w:marLeft w:val="0"/>
      <w:marRight w:val="0"/>
      <w:marTop w:val="0"/>
      <w:marBottom w:val="0"/>
      <w:divBdr>
        <w:top w:val="none" w:sz="0" w:space="0" w:color="auto"/>
        <w:left w:val="none" w:sz="0" w:space="0" w:color="auto"/>
        <w:bottom w:val="none" w:sz="0" w:space="0" w:color="auto"/>
        <w:right w:val="none" w:sz="0" w:space="0" w:color="auto"/>
      </w:divBdr>
    </w:div>
    <w:div w:id="787703612">
      <w:bodyDiv w:val="1"/>
      <w:marLeft w:val="0"/>
      <w:marRight w:val="0"/>
      <w:marTop w:val="0"/>
      <w:marBottom w:val="0"/>
      <w:divBdr>
        <w:top w:val="none" w:sz="0" w:space="0" w:color="auto"/>
        <w:left w:val="none" w:sz="0" w:space="0" w:color="auto"/>
        <w:bottom w:val="none" w:sz="0" w:space="0" w:color="auto"/>
        <w:right w:val="none" w:sz="0" w:space="0" w:color="auto"/>
      </w:divBdr>
    </w:div>
    <w:div w:id="788398777">
      <w:bodyDiv w:val="1"/>
      <w:marLeft w:val="0"/>
      <w:marRight w:val="0"/>
      <w:marTop w:val="0"/>
      <w:marBottom w:val="0"/>
      <w:divBdr>
        <w:top w:val="none" w:sz="0" w:space="0" w:color="auto"/>
        <w:left w:val="none" w:sz="0" w:space="0" w:color="auto"/>
        <w:bottom w:val="none" w:sz="0" w:space="0" w:color="auto"/>
        <w:right w:val="none" w:sz="0" w:space="0" w:color="auto"/>
      </w:divBdr>
    </w:div>
    <w:div w:id="788472876">
      <w:bodyDiv w:val="1"/>
      <w:marLeft w:val="0"/>
      <w:marRight w:val="0"/>
      <w:marTop w:val="0"/>
      <w:marBottom w:val="0"/>
      <w:divBdr>
        <w:top w:val="none" w:sz="0" w:space="0" w:color="auto"/>
        <w:left w:val="none" w:sz="0" w:space="0" w:color="auto"/>
        <w:bottom w:val="none" w:sz="0" w:space="0" w:color="auto"/>
        <w:right w:val="none" w:sz="0" w:space="0" w:color="auto"/>
      </w:divBdr>
    </w:div>
    <w:div w:id="788932375">
      <w:bodyDiv w:val="1"/>
      <w:marLeft w:val="0"/>
      <w:marRight w:val="0"/>
      <w:marTop w:val="0"/>
      <w:marBottom w:val="0"/>
      <w:divBdr>
        <w:top w:val="none" w:sz="0" w:space="0" w:color="auto"/>
        <w:left w:val="none" w:sz="0" w:space="0" w:color="auto"/>
        <w:bottom w:val="none" w:sz="0" w:space="0" w:color="auto"/>
        <w:right w:val="none" w:sz="0" w:space="0" w:color="auto"/>
      </w:divBdr>
    </w:div>
    <w:div w:id="789859101">
      <w:bodyDiv w:val="1"/>
      <w:marLeft w:val="0"/>
      <w:marRight w:val="0"/>
      <w:marTop w:val="0"/>
      <w:marBottom w:val="0"/>
      <w:divBdr>
        <w:top w:val="none" w:sz="0" w:space="0" w:color="auto"/>
        <w:left w:val="none" w:sz="0" w:space="0" w:color="auto"/>
        <w:bottom w:val="none" w:sz="0" w:space="0" w:color="auto"/>
        <w:right w:val="none" w:sz="0" w:space="0" w:color="auto"/>
      </w:divBdr>
    </w:div>
    <w:div w:id="790517194">
      <w:bodyDiv w:val="1"/>
      <w:marLeft w:val="0"/>
      <w:marRight w:val="0"/>
      <w:marTop w:val="0"/>
      <w:marBottom w:val="0"/>
      <w:divBdr>
        <w:top w:val="none" w:sz="0" w:space="0" w:color="auto"/>
        <w:left w:val="none" w:sz="0" w:space="0" w:color="auto"/>
        <w:bottom w:val="none" w:sz="0" w:space="0" w:color="auto"/>
        <w:right w:val="none" w:sz="0" w:space="0" w:color="auto"/>
      </w:divBdr>
    </w:div>
    <w:div w:id="792288018">
      <w:bodyDiv w:val="1"/>
      <w:marLeft w:val="0"/>
      <w:marRight w:val="0"/>
      <w:marTop w:val="0"/>
      <w:marBottom w:val="0"/>
      <w:divBdr>
        <w:top w:val="none" w:sz="0" w:space="0" w:color="auto"/>
        <w:left w:val="none" w:sz="0" w:space="0" w:color="auto"/>
        <w:bottom w:val="none" w:sz="0" w:space="0" w:color="auto"/>
        <w:right w:val="none" w:sz="0" w:space="0" w:color="auto"/>
      </w:divBdr>
    </w:div>
    <w:div w:id="792868341">
      <w:bodyDiv w:val="1"/>
      <w:marLeft w:val="0"/>
      <w:marRight w:val="0"/>
      <w:marTop w:val="0"/>
      <w:marBottom w:val="0"/>
      <w:divBdr>
        <w:top w:val="none" w:sz="0" w:space="0" w:color="auto"/>
        <w:left w:val="none" w:sz="0" w:space="0" w:color="auto"/>
        <w:bottom w:val="none" w:sz="0" w:space="0" w:color="auto"/>
        <w:right w:val="none" w:sz="0" w:space="0" w:color="auto"/>
      </w:divBdr>
    </w:div>
    <w:div w:id="793325187">
      <w:bodyDiv w:val="1"/>
      <w:marLeft w:val="0"/>
      <w:marRight w:val="0"/>
      <w:marTop w:val="0"/>
      <w:marBottom w:val="0"/>
      <w:divBdr>
        <w:top w:val="none" w:sz="0" w:space="0" w:color="auto"/>
        <w:left w:val="none" w:sz="0" w:space="0" w:color="auto"/>
        <w:bottom w:val="none" w:sz="0" w:space="0" w:color="auto"/>
        <w:right w:val="none" w:sz="0" w:space="0" w:color="auto"/>
      </w:divBdr>
    </w:div>
    <w:div w:id="793788253">
      <w:bodyDiv w:val="1"/>
      <w:marLeft w:val="0"/>
      <w:marRight w:val="0"/>
      <w:marTop w:val="0"/>
      <w:marBottom w:val="0"/>
      <w:divBdr>
        <w:top w:val="none" w:sz="0" w:space="0" w:color="auto"/>
        <w:left w:val="none" w:sz="0" w:space="0" w:color="auto"/>
        <w:bottom w:val="none" w:sz="0" w:space="0" w:color="auto"/>
        <w:right w:val="none" w:sz="0" w:space="0" w:color="auto"/>
      </w:divBdr>
    </w:div>
    <w:div w:id="793794583">
      <w:bodyDiv w:val="1"/>
      <w:marLeft w:val="0"/>
      <w:marRight w:val="0"/>
      <w:marTop w:val="0"/>
      <w:marBottom w:val="0"/>
      <w:divBdr>
        <w:top w:val="none" w:sz="0" w:space="0" w:color="auto"/>
        <w:left w:val="none" w:sz="0" w:space="0" w:color="auto"/>
        <w:bottom w:val="none" w:sz="0" w:space="0" w:color="auto"/>
        <w:right w:val="none" w:sz="0" w:space="0" w:color="auto"/>
      </w:divBdr>
    </w:div>
    <w:div w:id="794063884">
      <w:bodyDiv w:val="1"/>
      <w:marLeft w:val="0"/>
      <w:marRight w:val="0"/>
      <w:marTop w:val="0"/>
      <w:marBottom w:val="0"/>
      <w:divBdr>
        <w:top w:val="none" w:sz="0" w:space="0" w:color="auto"/>
        <w:left w:val="none" w:sz="0" w:space="0" w:color="auto"/>
        <w:bottom w:val="none" w:sz="0" w:space="0" w:color="auto"/>
        <w:right w:val="none" w:sz="0" w:space="0" w:color="auto"/>
      </w:divBdr>
    </w:div>
    <w:div w:id="794296521">
      <w:bodyDiv w:val="1"/>
      <w:marLeft w:val="0"/>
      <w:marRight w:val="0"/>
      <w:marTop w:val="0"/>
      <w:marBottom w:val="0"/>
      <w:divBdr>
        <w:top w:val="none" w:sz="0" w:space="0" w:color="auto"/>
        <w:left w:val="none" w:sz="0" w:space="0" w:color="auto"/>
        <w:bottom w:val="none" w:sz="0" w:space="0" w:color="auto"/>
        <w:right w:val="none" w:sz="0" w:space="0" w:color="auto"/>
      </w:divBdr>
    </w:div>
    <w:div w:id="795413220">
      <w:bodyDiv w:val="1"/>
      <w:marLeft w:val="0"/>
      <w:marRight w:val="0"/>
      <w:marTop w:val="0"/>
      <w:marBottom w:val="0"/>
      <w:divBdr>
        <w:top w:val="none" w:sz="0" w:space="0" w:color="auto"/>
        <w:left w:val="none" w:sz="0" w:space="0" w:color="auto"/>
        <w:bottom w:val="none" w:sz="0" w:space="0" w:color="auto"/>
        <w:right w:val="none" w:sz="0" w:space="0" w:color="auto"/>
      </w:divBdr>
    </w:div>
    <w:div w:id="795634698">
      <w:bodyDiv w:val="1"/>
      <w:marLeft w:val="0"/>
      <w:marRight w:val="0"/>
      <w:marTop w:val="0"/>
      <w:marBottom w:val="0"/>
      <w:divBdr>
        <w:top w:val="none" w:sz="0" w:space="0" w:color="auto"/>
        <w:left w:val="none" w:sz="0" w:space="0" w:color="auto"/>
        <w:bottom w:val="none" w:sz="0" w:space="0" w:color="auto"/>
        <w:right w:val="none" w:sz="0" w:space="0" w:color="auto"/>
      </w:divBdr>
    </w:div>
    <w:div w:id="795834922">
      <w:bodyDiv w:val="1"/>
      <w:marLeft w:val="0"/>
      <w:marRight w:val="0"/>
      <w:marTop w:val="0"/>
      <w:marBottom w:val="0"/>
      <w:divBdr>
        <w:top w:val="none" w:sz="0" w:space="0" w:color="auto"/>
        <w:left w:val="none" w:sz="0" w:space="0" w:color="auto"/>
        <w:bottom w:val="none" w:sz="0" w:space="0" w:color="auto"/>
        <w:right w:val="none" w:sz="0" w:space="0" w:color="auto"/>
      </w:divBdr>
    </w:div>
    <w:div w:id="795952692">
      <w:bodyDiv w:val="1"/>
      <w:marLeft w:val="0"/>
      <w:marRight w:val="0"/>
      <w:marTop w:val="0"/>
      <w:marBottom w:val="0"/>
      <w:divBdr>
        <w:top w:val="none" w:sz="0" w:space="0" w:color="auto"/>
        <w:left w:val="none" w:sz="0" w:space="0" w:color="auto"/>
        <w:bottom w:val="none" w:sz="0" w:space="0" w:color="auto"/>
        <w:right w:val="none" w:sz="0" w:space="0" w:color="auto"/>
      </w:divBdr>
    </w:div>
    <w:div w:id="796414264">
      <w:bodyDiv w:val="1"/>
      <w:marLeft w:val="0"/>
      <w:marRight w:val="0"/>
      <w:marTop w:val="0"/>
      <w:marBottom w:val="0"/>
      <w:divBdr>
        <w:top w:val="none" w:sz="0" w:space="0" w:color="auto"/>
        <w:left w:val="none" w:sz="0" w:space="0" w:color="auto"/>
        <w:bottom w:val="none" w:sz="0" w:space="0" w:color="auto"/>
        <w:right w:val="none" w:sz="0" w:space="0" w:color="auto"/>
      </w:divBdr>
    </w:div>
    <w:div w:id="797183101">
      <w:bodyDiv w:val="1"/>
      <w:marLeft w:val="0"/>
      <w:marRight w:val="0"/>
      <w:marTop w:val="0"/>
      <w:marBottom w:val="0"/>
      <w:divBdr>
        <w:top w:val="none" w:sz="0" w:space="0" w:color="auto"/>
        <w:left w:val="none" w:sz="0" w:space="0" w:color="auto"/>
        <w:bottom w:val="none" w:sz="0" w:space="0" w:color="auto"/>
        <w:right w:val="none" w:sz="0" w:space="0" w:color="auto"/>
      </w:divBdr>
    </w:div>
    <w:div w:id="797333577">
      <w:bodyDiv w:val="1"/>
      <w:marLeft w:val="0"/>
      <w:marRight w:val="0"/>
      <w:marTop w:val="0"/>
      <w:marBottom w:val="0"/>
      <w:divBdr>
        <w:top w:val="none" w:sz="0" w:space="0" w:color="auto"/>
        <w:left w:val="none" w:sz="0" w:space="0" w:color="auto"/>
        <w:bottom w:val="none" w:sz="0" w:space="0" w:color="auto"/>
        <w:right w:val="none" w:sz="0" w:space="0" w:color="auto"/>
      </w:divBdr>
    </w:div>
    <w:div w:id="797995353">
      <w:bodyDiv w:val="1"/>
      <w:marLeft w:val="0"/>
      <w:marRight w:val="0"/>
      <w:marTop w:val="0"/>
      <w:marBottom w:val="0"/>
      <w:divBdr>
        <w:top w:val="none" w:sz="0" w:space="0" w:color="auto"/>
        <w:left w:val="none" w:sz="0" w:space="0" w:color="auto"/>
        <w:bottom w:val="none" w:sz="0" w:space="0" w:color="auto"/>
        <w:right w:val="none" w:sz="0" w:space="0" w:color="auto"/>
      </w:divBdr>
    </w:div>
    <w:div w:id="798301280">
      <w:bodyDiv w:val="1"/>
      <w:marLeft w:val="0"/>
      <w:marRight w:val="0"/>
      <w:marTop w:val="0"/>
      <w:marBottom w:val="0"/>
      <w:divBdr>
        <w:top w:val="none" w:sz="0" w:space="0" w:color="auto"/>
        <w:left w:val="none" w:sz="0" w:space="0" w:color="auto"/>
        <w:bottom w:val="none" w:sz="0" w:space="0" w:color="auto"/>
        <w:right w:val="none" w:sz="0" w:space="0" w:color="auto"/>
      </w:divBdr>
    </w:div>
    <w:div w:id="798380380">
      <w:bodyDiv w:val="1"/>
      <w:marLeft w:val="0"/>
      <w:marRight w:val="0"/>
      <w:marTop w:val="0"/>
      <w:marBottom w:val="0"/>
      <w:divBdr>
        <w:top w:val="none" w:sz="0" w:space="0" w:color="auto"/>
        <w:left w:val="none" w:sz="0" w:space="0" w:color="auto"/>
        <w:bottom w:val="none" w:sz="0" w:space="0" w:color="auto"/>
        <w:right w:val="none" w:sz="0" w:space="0" w:color="auto"/>
      </w:divBdr>
    </w:div>
    <w:div w:id="801533024">
      <w:bodyDiv w:val="1"/>
      <w:marLeft w:val="0"/>
      <w:marRight w:val="0"/>
      <w:marTop w:val="0"/>
      <w:marBottom w:val="0"/>
      <w:divBdr>
        <w:top w:val="none" w:sz="0" w:space="0" w:color="auto"/>
        <w:left w:val="none" w:sz="0" w:space="0" w:color="auto"/>
        <w:bottom w:val="none" w:sz="0" w:space="0" w:color="auto"/>
        <w:right w:val="none" w:sz="0" w:space="0" w:color="auto"/>
      </w:divBdr>
    </w:div>
    <w:div w:id="801965305">
      <w:bodyDiv w:val="1"/>
      <w:marLeft w:val="0"/>
      <w:marRight w:val="0"/>
      <w:marTop w:val="0"/>
      <w:marBottom w:val="0"/>
      <w:divBdr>
        <w:top w:val="none" w:sz="0" w:space="0" w:color="auto"/>
        <w:left w:val="none" w:sz="0" w:space="0" w:color="auto"/>
        <w:bottom w:val="none" w:sz="0" w:space="0" w:color="auto"/>
        <w:right w:val="none" w:sz="0" w:space="0" w:color="auto"/>
      </w:divBdr>
    </w:div>
    <w:div w:id="801967174">
      <w:bodyDiv w:val="1"/>
      <w:marLeft w:val="0"/>
      <w:marRight w:val="0"/>
      <w:marTop w:val="0"/>
      <w:marBottom w:val="0"/>
      <w:divBdr>
        <w:top w:val="none" w:sz="0" w:space="0" w:color="auto"/>
        <w:left w:val="none" w:sz="0" w:space="0" w:color="auto"/>
        <w:bottom w:val="none" w:sz="0" w:space="0" w:color="auto"/>
        <w:right w:val="none" w:sz="0" w:space="0" w:color="auto"/>
      </w:divBdr>
    </w:div>
    <w:div w:id="802039280">
      <w:bodyDiv w:val="1"/>
      <w:marLeft w:val="0"/>
      <w:marRight w:val="0"/>
      <w:marTop w:val="0"/>
      <w:marBottom w:val="0"/>
      <w:divBdr>
        <w:top w:val="none" w:sz="0" w:space="0" w:color="auto"/>
        <w:left w:val="none" w:sz="0" w:space="0" w:color="auto"/>
        <w:bottom w:val="none" w:sz="0" w:space="0" w:color="auto"/>
        <w:right w:val="none" w:sz="0" w:space="0" w:color="auto"/>
      </w:divBdr>
    </w:div>
    <w:div w:id="802234610">
      <w:bodyDiv w:val="1"/>
      <w:marLeft w:val="0"/>
      <w:marRight w:val="0"/>
      <w:marTop w:val="0"/>
      <w:marBottom w:val="0"/>
      <w:divBdr>
        <w:top w:val="none" w:sz="0" w:space="0" w:color="auto"/>
        <w:left w:val="none" w:sz="0" w:space="0" w:color="auto"/>
        <w:bottom w:val="none" w:sz="0" w:space="0" w:color="auto"/>
        <w:right w:val="none" w:sz="0" w:space="0" w:color="auto"/>
      </w:divBdr>
    </w:div>
    <w:div w:id="802845467">
      <w:bodyDiv w:val="1"/>
      <w:marLeft w:val="0"/>
      <w:marRight w:val="0"/>
      <w:marTop w:val="0"/>
      <w:marBottom w:val="0"/>
      <w:divBdr>
        <w:top w:val="none" w:sz="0" w:space="0" w:color="auto"/>
        <w:left w:val="none" w:sz="0" w:space="0" w:color="auto"/>
        <w:bottom w:val="none" w:sz="0" w:space="0" w:color="auto"/>
        <w:right w:val="none" w:sz="0" w:space="0" w:color="auto"/>
      </w:divBdr>
    </w:div>
    <w:div w:id="803885961">
      <w:bodyDiv w:val="1"/>
      <w:marLeft w:val="0"/>
      <w:marRight w:val="0"/>
      <w:marTop w:val="0"/>
      <w:marBottom w:val="0"/>
      <w:divBdr>
        <w:top w:val="none" w:sz="0" w:space="0" w:color="auto"/>
        <w:left w:val="none" w:sz="0" w:space="0" w:color="auto"/>
        <w:bottom w:val="none" w:sz="0" w:space="0" w:color="auto"/>
        <w:right w:val="none" w:sz="0" w:space="0" w:color="auto"/>
      </w:divBdr>
    </w:div>
    <w:div w:id="805050682">
      <w:bodyDiv w:val="1"/>
      <w:marLeft w:val="0"/>
      <w:marRight w:val="0"/>
      <w:marTop w:val="0"/>
      <w:marBottom w:val="0"/>
      <w:divBdr>
        <w:top w:val="none" w:sz="0" w:space="0" w:color="auto"/>
        <w:left w:val="none" w:sz="0" w:space="0" w:color="auto"/>
        <w:bottom w:val="none" w:sz="0" w:space="0" w:color="auto"/>
        <w:right w:val="none" w:sz="0" w:space="0" w:color="auto"/>
      </w:divBdr>
    </w:div>
    <w:div w:id="805317613">
      <w:bodyDiv w:val="1"/>
      <w:marLeft w:val="0"/>
      <w:marRight w:val="0"/>
      <w:marTop w:val="0"/>
      <w:marBottom w:val="0"/>
      <w:divBdr>
        <w:top w:val="none" w:sz="0" w:space="0" w:color="auto"/>
        <w:left w:val="none" w:sz="0" w:space="0" w:color="auto"/>
        <w:bottom w:val="none" w:sz="0" w:space="0" w:color="auto"/>
        <w:right w:val="none" w:sz="0" w:space="0" w:color="auto"/>
      </w:divBdr>
    </w:div>
    <w:div w:id="805466501">
      <w:bodyDiv w:val="1"/>
      <w:marLeft w:val="0"/>
      <w:marRight w:val="0"/>
      <w:marTop w:val="0"/>
      <w:marBottom w:val="0"/>
      <w:divBdr>
        <w:top w:val="none" w:sz="0" w:space="0" w:color="auto"/>
        <w:left w:val="none" w:sz="0" w:space="0" w:color="auto"/>
        <w:bottom w:val="none" w:sz="0" w:space="0" w:color="auto"/>
        <w:right w:val="none" w:sz="0" w:space="0" w:color="auto"/>
      </w:divBdr>
    </w:div>
    <w:div w:id="805582481">
      <w:bodyDiv w:val="1"/>
      <w:marLeft w:val="0"/>
      <w:marRight w:val="0"/>
      <w:marTop w:val="0"/>
      <w:marBottom w:val="0"/>
      <w:divBdr>
        <w:top w:val="none" w:sz="0" w:space="0" w:color="auto"/>
        <w:left w:val="none" w:sz="0" w:space="0" w:color="auto"/>
        <w:bottom w:val="none" w:sz="0" w:space="0" w:color="auto"/>
        <w:right w:val="none" w:sz="0" w:space="0" w:color="auto"/>
      </w:divBdr>
    </w:div>
    <w:div w:id="805856882">
      <w:bodyDiv w:val="1"/>
      <w:marLeft w:val="0"/>
      <w:marRight w:val="0"/>
      <w:marTop w:val="0"/>
      <w:marBottom w:val="0"/>
      <w:divBdr>
        <w:top w:val="none" w:sz="0" w:space="0" w:color="auto"/>
        <w:left w:val="none" w:sz="0" w:space="0" w:color="auto"/>
        <w:bottom w:val="none" w:sz="0" w:space="0" w:color="auto"/>
        <w:right w:val="none" w:sz="0" w:space="0" w:color="auto"/>
      </w:divBdr>
    </w:div>
    <w:div w:id="806166307">
      <w:bodyDiv w:val="1"/>
      <w:marLeft w:val="0"/>
      <w:marRight w:val="0"/>
      <w:marTop w:val="0"/>
      <w:marBottom w:val="0"/>
      <w:divBdr>
        <w:top w:val="none" w:sz="0" w:space="0" w:color="auto"/>
        <w:left w:val="none" w:sz="0" w:space="0" w:color="auto"/>
        <w:bottom w:val="none" w:sz="0" w:space="0" w:color="auto"/>
        <w:right w:val="none" w:sz="0" w:space="0" w:color="auto"/>
      </w:divBdr>
    </w:div>
    <w:div w:id="806316793">
      <w:bodyDiv w:val="1"/>
      <w:marLeft w:val="0"/>
      <w:marRight w:val="0"/>
      <w:marTop w:val="0"/>
      <w:marBottom w:val="0"/>
      <w:divBdr>
        <w:top w:val="none" w:sz="0" w:space="0" w:color="auto"/>
        <w:left w:val="none" w:sz="0" w:space="0" w:color="auto"/>
        <w:bottom w:val="none" w:sz="0" w:space="0" w:color="auto"/>
        <w:right w:val="none" w:sz="0" w:space="0" w:color="auto"/>
      </w:divBdr>
    </w:div>
    <w:div w:id="807016887">
      <w:bodyDiv w:val="1"/>
      <w:marLeft w:val="0"/>
      <w:marRight w:val="0"/>
      <w:marTop w:val="0"/>
      <w:marBottom w:val="0"/>
      <w:divBdr>
        <w:top w:val="none" w:sz="0" w:space="0" w:color="auto"/>
        <w:left w:val="none" w:sz="0" w:space="0" w:color="auto"/>
        <w:bottom w:val="none" w:sz="0" w:space="0" w:color="auto"/>
        <w:right w:val="none" w:sz="0" w:space="0" w:color="auto"/>
      </w:divBdr>
    </w:div>
    <w:div w:id="807089815">
      <w:bodyDiv w:val="1"/>
      <w:marLeft w:val="0"/>
      <w:marRight w:val="0"/>
      <w:marTop w:val="0"/>
      <w:marBottom w:val="0"/>
      <w:divBdr>
        <w:top w:val="none" w:sz="0" w:space="0" w:color="auto"/>
        <w:left w:val="none" w:sz="0" w:space="0" w:color="auto"/>
        <w:bottom w:val="none" w:sz="0" w:space="0" w:color="auto"/>
        <w:right w:val="none" w:sz="0" w:space="0" w:color="auto"/>
      </w:divBdr>
    </w:div>
    <w:div w:id="807090527">
      <w:bodyDiv w:val="1"/>
      <w:marLeft w:val="0"/>
      <w:marRight w:val="0"/>
      <w:marTop w:val="0"/>
      <w:marBottom w:val="0"/>
      <w:divBdr>
        <w:top w:val="none" w:sz="0" w:space="0" w:color="auto"/>
        <w:left w:val="none" w:sz="0" w:space="0" w:color="auto"/>
        <w:bottom w:val="none" w:sz="0" w:space="0" w:color="auto"/>
        <w:right w:val="none" w:sz="0" w:space="0" w:color="auto"/>
      </w:divBdr>
    </w:div>
    <w:div w:id="809130764">
      <w:bodyDiv w:val="1"/>
      <w:marLeft w:val="0"/>
      <w:marRight w:val="0"/>
      <w:marTop w:val="0"/>
      <w:marBottom w:val="0"/>
      <w:divBdr>
        <w:top w:val="none" w:sz="0" w:space="0" w:color="auto"/>
        <w:left w:val="none" w:sz="0" w:space="0" w:color="auto"/>
        <w:bottom w:val="none" w:sz="0" w:space="0" w:color="auto"/>
        <w:right w:val="none" w:sz="0" w:space="0" w:color="auto"/>
      </w:divBdr>
    </w:div>
    <w:div w:id="809906311">
      <w:bodyDiv w:val="1"/>
      <w:marLeft w:val="0"/>
      <w:marRight w:val="0"/>
      <w:marTop w:val="0"/>
      <w:marBottom w:val="0"/>
      <w:divBdr>
        <w:top w:val="none" w:sz="0" w:space="0" w:color="auto"/>
        <w:left w:val="none" w:sz="0" w:space="0" w:color="auto"/>
        <w:bottom w:val="none" w:sz="0" w:space="0" w:color="auto"/>
        <w:right w:val="none" w:sz="0" w:space="0" w:color="auto"/>
      </w:divBdr>
    </w:div>
    <w:div w:id="810368100">
      <w:bodyDiv w:val="1"/>
      <w:marLeft w:val="0"/>
      <w:marRight w:val="0"/>
      <w:marTop w:val="0"/>
      <w:marBottom w:val="0"/>
      <w:divBdr>
        <w:top w:val="none" w:sz="0" w:space="0" w:color="auto"/>
        <w:left w:val="none" w:sz="0" w:space="0" w:color="auto"/>
        <w:bottom w:val="none" w:sz="0" w:space="0" w:color="auto"/>
        <w:right w:val="none" w:sz="0" w:space="0" w:color="auto"/>
      </w:divBdr>
    </w:div>
    <w:div w:id="810559041">
      <w:bodyDiv w:val="1"/>
      <w:marLeft w:val="0"/>
      <w:marRight w:val="0"/>
      <w:marTop w:val="0"/>
      <w:marBottom w:val="0"/>
      <w:divBdr>
        <w:top w:val="none" w:sz="0" w:space="0" w:color="auto"/>
        <w:left w:val="none" w:sz="0" w:space="0" w:color="auto"/>
        <w:bottom w:val="none" w:sz="0" w:space="0" w:color="auto"/>
        <w:right w:val="none" w:sz="0" w:space="0" w:color="auto"/>
      </w:divBdr>
    </w:div>
    <w:div w:id="810900467">
      <w:bodyDiv w:val="1"/>
      <w:marLeft w:val="0"/>
      <w:marRight w:val="0"/>
      <w:marTop w:val="0"/>
      <w:marBottom w:val="0"/>
      <w:divBdr>
        <w:top w:val="none" w:sz="0" w:space="0" w:color="auto"/>
        <w:left w:val="none" w:sz="0" w:space="0" w:color="auto"/>
        <w:bottom w:val="none" w:sz="0" w:space="0" w:color="auto"/>
        <w:right w:val="none" w:sz="0" w:space="0" w:color="auto"/>
      </w:divBdr>
    </w:div>
    <w:div w:id="810946890">
      <w:bodyDiv w:val="1"/>
      <w:marLeft w:val="0"/>
      <w:marRight w:val="0"/>
      <w:marTop w:val="0"/>
      <w:marBottom w:val="0"/>
      <w:divBdr>
        <w:top w:val="none" w:sz="0" w:space="0" w:color="auto"/>
        <w:left w:val="none" w:sz="0" w:space="0" w:color="auto"/>
        <w:bottom w:val="none" w:sz="0" w:space="0" w:color="auto"/>
        <w:right w:val="none" w:sz="0" w:space="0" w:color="auto"/>
      </w:divBdr>
    </w:div>
    <w:div w:id="811487312">
      <w:bodyDiv w:val="1"/>
      <w:marLeft w:val="0"/>
      <w:marRight w:val="0"/>
      <w:marTop w:val="0"/>
      <w:marBottom w:val="0"/>
      <w:divBdr>
        <w:top w:val="none" w:sz="0" w:space="0" w:color="auto"/>
        <w:left w:val="none" w:sz="0" w:space="0" w:color="auto"/>
        <w:bottom w:val="none" w:sz="0" w:space="0" w:color="auto"/>
        <w:right w:val="none" w:sz="0" w:space="0" w:color="auto"/>
      </w:divBdr>
    </w:div>
    <w:div w:id="811556529">
      <w:bodyDiv w:val="1"/>
      <w:marLeft w:val="0"/>
      <w:marRight w:val="0"/>
      <w:marTop w:val="0"/>
      <w:marBottom w:val="0"/>
      <w:divBdr>
        <w:top w:val="none" w:sz="0" w:space="0" w:color="auto"/>
        <w:left w:val="none" w:sz="0" w:space="0" w:color="auto"/>
        <w:bottom w:val="none" w:sz="0" w:space="0" w:color="auto"/>
        <w:right w:val="none" w:sz="0" w:space="0" w:color="auto"/>
      </w:divBdr>
    </w:div>
    <w:div w:id="812715012">
      <w:bodyDiv w:val="1"/>
      <w:marLeft w:val="0"/>
      <w:marRight w:val="0"/>
      <w:marTop w:val="0"/>
      <w:marBottom w:val="0"/>
      <w:divBdr>
        <w:top w:val="none" w:sz="0" w:space="0" w:color="auto"/>
        <w:left w:val="none" w:sz="0" w:space="0" w:color="auto"/>
        <w:bottom w:val="none" w:sz="0" w:space="0" w:color="auto"/>
        <w:right w:val="none" w:sz="0" w:space="0" w:color="auto"/>
      </w:divBdr>
    </w:div>
    <w:div w:id="812914638">
      <w:bodyDiv w:val="1"/>
      <w:marLeft w:val="0"/>
      <w:marRight w:val="0"/>
      <w:marTop w:val="0"/>
      <w:marBottom w:val="0"/>
      <w:divBdr>
        <w:top w:val="none" w:sz="0" w:space="0" w:color="auto"/>
        <w:left w:val="none" w:sz="0" w:space="0" w:color="auto"/>
        <w:bottom w:val="none" w:sz="0" w:space="0" w:color="auto"/>
        <w:right w:val="none" w:sz="0" w:space="0" w:color="auto"/>
      </w:divBdr>
    </w:div>
    <w:div w:id="813105966">
      <w:bodyDiv w:val="1"/>
      <w:marLeft w:val="0"/>
      <w:marRight w:val="0"/>
      <w:marTop w:val="0"/>
      <w:marBottom w:val="0"/>
      <w:divBdr>
        <w:top w:val="none" w:sz="0" w:space="0" w:color="auto"/>
        <w:left w:val="none" w:sz="0" w:space="0" w:color="auto"/>
        <w:bottom w:val="none" w:sz="0" w:space="0" w:color="auto"/>
        <w:right w:val="none" w:sz="0" w:space="0" w:color="auto"/>
      </w:divBdr>
    </w:div>
    <w:div w:id="813372771">
      <w:bodyDiv w:val="1"/>
      <w:marLeft w:val="0"/>
      <w:marRight w:val="0"/>
      <w:marTop w:val="0"/>
      <w:marBottom w:val="0"/>
      <w:divBdr>
        <w:top w:val="none" w:sz="0" w:space="0" w:color="auto"/>
        <w:left w:val="none" w:sz="0" w:space="0" w:color="auto"/>
        <w:bottom w:val="none" w:sz="0" w:space="0" w:color="auto"/>
        <w:right w:val="none" w:sz="0" w:space="0" w:color="auto"/>
      </w:divBdr>
    </w:div>
    <w:div w:id="813984675">
      <w:bodyDiv w:val="1"/>
      <w:marLeft w:val="0"/>
      <w:marRight w:val="0"/>
      <w:marTop w:val="0"/>
      <w:marBottom w:val="0"/>
      <w:divBdr>
        <w:top w:val="none" w:sz="0" w:space="0" w:color="auto"/>
        <w:left w:val="none" w:sz="0" w:space="0" w:color="auto"/>
        <w:bottom w:val="none" w:sz="0" w:space="0" w:color="auto"/>
        <w:right w:val="none" w:sz="0" w:space="0" w:color="auto"/>
      </w:divBdr>
    </w:div>
    <w:div w:id="814181949">
      <w:bodyDiv w:val="1"/>
      <w:marLeft w:val="0"/>
      <w:marRight w:val="0"/>
      <w:marTop w:val="0"/>
      <w:marBottom w:val="0"/>
      <w:divBdr>
        <w:top w:val="none" w:sz="0" w:space="0" w:color="auto"/>
        <w:left w:val="none" w:sz="0" w:space="0" w:color="auto"/>
        <w:bottom w:val="none" w:sz="0" w:space="0" w:color="auto"/>
        <w:right w:val="none" w:sz="0" w:space="0" w:color="auto"/>
      </w:divBdr>
    </w:div>
    <w:div w:id="814762773">
      <w:bodyDiv w:val="1"/>
      <w:marLeft w:val="0"/>
      <w:marRight w:val="0"/>
      <w:marTop w:val="0"/>
      <w:marBottom w:val="0"/>
      <w:divBdr>
        <w:top w:val="none" w:sz="0" w:space="0" w:color="auto"/>
        <w:left w:val="none" w:sz="0" w:space="0" w:color="auto"/>
        <w:bottom w:val="none" w:sz="0" w:space="0" w:color="auto"/>
        <w:right w:val="none" w:sz="0" w:space="0" w:color="auto"/>
      </w:divBdr>
    </w:div>
    <w:div w:id="814833292">
      <w:bodyDiv w:val="1"/>
      <w:marLeft w:val="0"/>
      <w:marRight w:val="0"/>
      <w:marTop w:val="0"/>
      <w:marBottom w:val="0"/>
      <w:divBdr>
        <w:top w:val="none" w:sz="0" w:space="0" w:color="auto"/>
        <w:left w:val="none" w:sz="0" w:space="0" w:color="auto"/>
        <w:bottom w:val="none" w:sz="0" w:space="0" w:color="auto"/>
        <w:right w:val="none" w:sz="0" w:space="0" w:color="auto"/>
      </w:divBdr>
    </w:div>
    <w:div w:id="815493967">
      <w:bodyDiv w:val="1"/>
      <w:marLeft w:val="0"/>
      <w:marRight w:val="0"/>
      <w:marTop w:val="0"/>
      <w:marBottom w:val="0"/>
      <w:divBdr>
        <w:top w:val="none" w:sz="0" w:space="0" w:color="auto"/>
        <w:left w:val="none" w:sz="0" w:space="0" w:color="auto"/>
        <w:bottom w:val="none" w:sz="0" w:space="0" w:color="auto"/>
        <w:right w:val="none" w:sz="0" w:space="0" w:color="auto"/>
      </w:divBdr>
    </w:div>
    <w:div w:id="815530698">
      <w:bodyDiv w:val="1"/>
      <w:marLeft w:val="0"/>
      <w:marRight w:val="0"/>
      <w:marTop w:val="0"/>
      <w:marBottom w:val="0"/>
      <w:divBdr>
        <w:top w:val="none" w:sz="0" w:space="0" w:color="auto"/>
        <w:left w:val="none" w:sz="0" w:space="0" w:color="auto"/>
        <w:bottom w:val="none" w:sz="0" w:space="0" w:color="auto"/>
        <w:right w:val="none" w:sz="0" w:space="0" w:color="auto"/>
      </w:divBdr>
    </w:div>
    <w:div w:id="815955936">
      <w:bodyDiv w:val="1"/>
      <w:marLeft w:val="0"/>
      <w:marRight w:val="0"/>
      <w:marTop w:val="0"/>
      <w:marBottom w:val="0"/>
      <w:divBdr>
        <w:top w:val="none" w:sz="0" w:space="0" w:color="auto"/>
        <w:left w:val="none" w:sz="0" w:space="0" w:color="auto"/>
        <w:bottom w:val="none" w:sz="0" w:space="0" w:color="auto"/>
        <w:right w:val="none" w:sz="0" w:space="0" w:color="auto"/>
      </w:divBdr>
    </w:div>
    <w:div w:id="816260665">
      <w:bodyDiv w:val="1"/>
      <w:marLeft w:val="0"/>
      <w:marRight w:val="0"/>
      <w:marTop w:val="0"/>
      <w:marBottom w:val="0"/>
      <w:divBdr>
        <w:top w:val="none" w:sz="0" w:space="0" w:color="auto"/>
        <w:left w:val="none" w:sz="0" w:space="0" w:color="auto"/>
        <w:bottom w:val="none" w:sz="0" w:space="0" w:color="auto"/>
        <w:right w:val="none" w:sz="0" w:space="0" w:color="auto"/>
      </w:divBdr>
    </w:div>
    <w:div w:id="816338217">
      <w:bodyDiv w:val="1"/>
      <w:marLeft w:val="0"/>
      <w:marRight w:val="0"/>
      <w:marTop w:val="0"/>
      <w:marBottom w:val="0"/>
      <w:divBdr>
        <w:top w:val="none" w:sz="0" w:space="0" w:color="auto"/>
        <w:left w:val="none" w:sz="0" w:space="0" w:color="auto"/>
        <w:bottom w:val="none" w:sz="0" w:space="0" w:color="auto"/>
        <w:right w:val="none" w:sz="0" w:space="0" w:color="auto"/>
      </w:divBdr>
    </w:div>
    <w:div w:id="816453836">
      <w:bodyDiv w:val="1"/>
      <w:marLeft w:val="0"/>
      <w:marRight w:val="0"/>
      <w:marTop w:val="0"/>
      <w:marBottom w:val="0"/>
      <w:divBdr>
        <w:top w:val="none" w:sz="0" w:space="0" w:color="auto"/>
        <w:left w:val="none" w:sz="0" w:space="0" w:color="auto"/>
        <w:bottom w:val="none" w:sz="0" w:space="0" w:color="auto"/>
        <w:right w:val="none" w:sz="0" w:space="0" w:color="auto"/>
      </w:divBdr>
    </w:div>
    <w:div w:id="816724034">
      <w:bodyDiv w:val="1"/>
      <w:marLeft w:val="0"/>
      <w:marRight w:val="0"/>
      <w:marTop w:val="0"/>
      <w:marBottom w:val="0"/>
      <w:divBdr>
        <w:top w:val="none" w:sz="0" w:space="0" w:color="auto"/>
        <w:left w:val="none" w:sz="0" w:space="0" w:color="auto"/>
        <w:bottom w:val="none" w:sz="0" w:space="0" w:color="auto"/>
        <w:right w:val="none" w:sz="0" w:space="0" w:color="auto"/>
      </w:divBdr>
    </w:div>
    <w:div w:id="817040436">
      <w:bodyDiv w:val="1"/>
      <w:marLeft w:val="0"/>
      <w:marRight w:val="0"/>
      <w:marTop w:val="0"/>
      <w:marBottom w:val="0"/>
      <w:divBdr>
        <w:top w:val="none" w:sz="0" w:space="0" w:color="auto"/>
        <w:left w:val="none" w:sz="0" w:space="0" w:color="auto"/>
        <w:bottom w:val="none" w:sz="0" w:space="0" w:color="auto"/>
        <w:right w:val="none" w:sz="0" w:space="0" w:color="auto"/>
      </w:divBdr>
    </w:div>
    <w:div w:id="817184067">
      <w:bodyDiv w:val="1"/>
      <w:marLeft w:val="0"/>
      <w:marRight w:val="0"/>
      <w:marTop w:val="0"/>
      <w:marBottom w:val="0"/>
      <w:divBdr>
        <w:top w:val="none" w:sz="0" w:space="0" w:color="auto"/>
        <w:left w:val="none" w:sz="0" w:space="0" w:color="auto"/>
        <w:bottom w:val="none" w:sz="0" w:space="0" w:color="auto"/>
        <w:right w:val="none" w:sz="0" w:space="0" w:color="auto"/>
      </w:divBdr>
    </w:div>
    <w:div w:id="817457789">
      <w:bodyDiv w:val="1"/>
      <w:marLeft w:val="0"/>
      <w:marRight w:val="0"/>
      <w:marTop w:val="0"/>
      <w:marBottom w:val="0"/>
      <w:divBdr>
        <w:top w:val="none" w:sz="0" w:space="0" w:color="auto"/>
        <w:left w:val="none" w:sz="0" w:space="0" w:color="auto"/>
        <w:bottom w:val="none" w:sz="0" w:space="0" w:color="auto"/>
        <w:right w:val="none" w:sz="0" w:space="0" w:color="auto"/>
      </w:divBdr>
    </w:div>
    <w:div w:id="818039113">
      <w:bodyDiv w:val="1"/>
      <w:marLeft w:val="0"/>
      <w:marRight w:val="0"/>
      <w:marTop w:val="0"/>
      <w:marBottom w:val="0"/>
      <w:divBdr>
        <w:top w:val="none" w:sz="0" w:space="0" w:color="auto"/>
        <w:left w:val="none" w:sz="0" w:space="0" w:color="auto"/>
        <w:bottom w:val="none" w:sz="0" w:space="0" w:color="auto"/>
        <w:right w:val="none" w:sz="0" w:space="0" w:color="auto"/>
      </w:divBdr>
    </w:div>
    <w:div w:id="818884963">
      <w:bodyDiv w:val="1"/>
      <w:marLeft w:val="0"/>
      <w:marRight w:val="0"/>
      <w:marTop w:val="0"/>
      <w:marBottom w:val="0"/>
      <w:divBdr>
        <w:top w:val="none" w:sz="0" w:space="0" w:color="auto"/>
        <w:left w:val="none" w:sz="0" w:space="0" w:color="auto"/>
        <w:bottom w:val="none" w:sz="0" w:space="0" w:color="auto"/>
        <w:right w:val="none" w:sz="0" w:space="0" w:color="auto"/>
      </w:divBdr>
    </w:div>
    <w:div w:id="819615093">
      <w:bodyDiv w:val="1"/>
      <w:marLeft w:val="0"/>
      <w:marRight w:val="0"/>
      <w:marTop w:val="0"/>
      <w:marBottom w:val="0"/>
      <w:divBdr>
        <w:top w:val="none" w:sz="0" w:space="0" w:color="auto"/>
        <w:left w:val="none" w:sz="0" w:space="0" w:color="auto"/>
        <w:bottom w:val="none" w:sz="0" w:space="0" w:color="auto"/>
        <w:right w:val="none" w:sz="0" w:space="0" w:color="auto"/>
      </w:divBdr>
    </w:div>
    <w:div w:id="819735243">
      <w:bodyDiv w:val="1"/>
      <w:marLeft w:val="0"/>
      <w:marRight w:val="0"/>
      <w:marTop w:val="0"/>
      <w:marBottom w:val="0"/>
      <w:divBdr>
        <w:top w:val="none" w:sz="0" w:space="0" w:color="auto"/>
        <w:left w:val="none" w:sz="0" w:space="0" w:color="auto"/>
        <w:bottom w:val="none" w:sz="0" w:space="0" w:color="auto"/>
        <w:right w:val="none" w:sz="0" w:space="0" w:color="auto"/>
      </w:divBdr>
    </w:div>
    <w:div w:id="819807204">
      <w:bodyDiv w:val="1"/>
      <w:marLeft w:val="0"/>
      <w:marRight w:val="0"/>
      <w:marTop w:val="0"/>
      <w:marBottom w:val="0"/>
      <w:divBdr>
        <w:top w:val="none" w:sz="0" w:space="0" w:color="auto"/>
        <w:left w:val="none" w:sz="0" w:space="0" w:color="auto"/>
        <w:bottom w:val="none" w:sz="0" w:space="0" w:color="auto"/>
        <w:right w:val="none" w:sz="0" w:space="0" w:color="auto"/>
      </w:divBdr>
    </w:div>
    <w:div w:id="820006049">
      <w:bodyDiv w:val="1"/>
      <w:marLeft w:val="0"/>
      <w:marRight w:val="0"/>
      <w:marTop w:val="0"/>
      <w:marBottom w:val="0"/>
      <w:divBdr>
        <w:top w:val="none" w:sz="0" w:space="0" w:color="auto"/>
        <w:left w:val="none" w:sz="0" w:space="0" w:color="auto"/>
        <w:bottom w:val="none" w:sz="0" w:space="0" w:color="auto"/>
        <w:right w:val="none" w:sz="0" w:space="0" w:color="auto"/>
      </w:divBdr>
    </w:div>
    <w:div w:id="820775977">
      <w:bodyDiv w:val="1"/>
      <w:marLeft w:val="0"/>
      <w:marRight w:val="0"/>
      <w:marTop w:val="0"/>
      <w:marBottom w:val="0"/>
      <w:divBdr>
        <w:top w:val="none" w:sz="0" w:space="0" w:color="auto"/>
        <w:left w:val="none" w:sz="0" w:space="0" w:color="auto"/>
        <w:bottom w:val="none" w:sz="0" w:space="0" w:color="auto"/>
        <w:right w:val="none" w:sz="0" w:space="0" w:color="auto"/>
      </w:divBdr>
    </w:div>
    <w:div w:id="821702494">
      <w:bodyDiv w:val="1"/>
      <w:marLeft w:val="0"/>
      <w:marRight w:val="0"/>
      <w:marTop w:val="0"/>
      <w:marBottom w:val="0"/>
      <w:divBdr>
        <w:top w:val="none" w:sz="0" w:space="0" w:color="auto"/>
        <w:left w:val="none" w:sz="0" w:space="0" w:color="auto"/>
        <w:bottom w:val="none" w:sz="0" w:space="0" w:color="auto"/>
        <w:right w:val="none" w:sz="0" w:space="0" w:color="auto"/>
      </w:divBdr>
    </w:div>
    <w:div w:id="822165501">
      <w:bodyDiv w:val="1"/>
      <w:marLeft w:val="0"/>
      <w:marRight w:val="0"/>
      <w:marTop w:val="0"/>
      <w:marBottom w:val="0"/>
      <w:divBdr>
        <w:top w:val="none" w:sz="0" w:space="0" w:color="auto"/>
        <w:left w:val="none" w:sz="0" w:space="0" w:color="auto"/>
        <w:bottom w:val="none" w:sz="0" w:space="0" w:color="auto"/>
        <w:right w:val="none" w:sz="0" w:space="0" w:color="auto"/>
      </w:divBdr>
    </w:div>
    <w:div w:id="822890604">
      <w:bodyDiv w:val="1"/>
      <w:marLeft w:val="0"/>
      <w:marRight w:val="0"/>
      <w:marTop w:val="0"/>
      <w:marBottom w:val="0"/>
      <w:divBdr>
        <w:top w:val="none" w:sz="0" w:space="0" w:color="auto"/>
        <w:left w:val="none" w:sz="0" w:space="0" w:color="auto"/>
        <w:bottom w:val="none" w:sz="0" w:space="0" w:color="auto"/>
        <w:right w:val="none" w:sz="0" w:space="0" w:color="auto"/>
      </w:divBdr>
    </w:div>
    <w:div w:id="822963386">
      <w:bodyDiv w:val="1"/>
      <w:marLeft w:val="0"/>
      <w:marRight w:val="0"/>
      <w:marTop w:val="0"/>
      <w:marBottom w:val="0"/>
      <w:divBdr>
        <w:top w:val="none" w:sz="0" w:space="0" w:color="auto"/>
        <w:left w:val="none" w:sz="0" w:space="0" w:color="auto"/>
        <w:bottom w:val="none" w:sz="0" w:space="0" w:color="auto"/>
        <w:right w:val="none" w:sz="0" w:space="0" w:color="auto"/>
      </w:divBdr>
    </w:div>
    <w:div w:id="823937780">
      <w:bodyDiv w:val="1"/>
      <w:marLeft w:val="0"/>
      <w:marRight w:val="0"/>
      <w:marTop w:val="0"/>
      <w:marBottom w:val="0"/>
      <w:divBdr>
        <w:top w:val="none" w:sz="0" w:space="0" w:color="auto"/>
        <w:left w:val="none" w:sz="0" w:space="0" w:color="auto"/>
        <w:bottom w:val="none" w:sz="0" w:space="0" w:color="auto"/>
        <w:right w:val="none" w:sz="0" w:space="0" w:color="auto"/>
      </w:divBdr>
    </w:div>
    <w:div w:id="824080264">
      <w:bodyDiv w:val="1"/>
      <w:marLeft w:val="0"/>
      <w:marRight w:val="0"/>
      <w:marTop w:val="0"/>
      <w:marBottom w:val="0"/>
      <w:divBdr>
        <w:top w:val="none" w:sz="0" w:space="0" w:color="auto"/>
        <w:left w:val="none" w:sz="0" w:space="0" w:color="auto"/>
        <w:bottom w:val="none" w:sz="0" w:space="0" w:color="auto"/>
        <w:right w:val="none" w:sz="0" w:space="0" w:color="auto"/>
      </w:divBdr>
    </w:div>
    <w:div w:id="824590063">
      <w:bodyDiv w:val="1"/>
      <w:marLeft w:val="0"/>
      <w:marRight w:val="0"/>
      <w:marTop w:val="0"/>
      <w:marBottom w:val="0"/>
      <w:divBdr>
        <w:top w:val="none" w:sz="0" w:space="0" w:color="auto"/>
        <w:left w:val="none" w:sz="0" w:space="0" w:color="auto"/>
        <w:bottom w:val="none" w:sz="0" w:space="0" w:color="auto"/>
        <w:right w:val="none" w:sz="0" w:space="0" w:color="auto"/>
      </w:divBdr>
    </w:div>
    <w:div w:id="824661227">
      <w:bodyDiv w:val="1"/>
      <w:marLeft w:val="0"/>
      <w:marRight w:val="0"/>
      <w:marTop w:val="0"/>
      <w:marBottom w:val="0"/>
      <w:divBdr>
        <w:top w:val="none" w:sz="0" w:space="0" w:color="auto"/>
        <w:left w:val="none" w:sz="0" w:space="0" w:color="auto"/>
        <w:bottom w:val="none" w:sz="0" w:space="0" w:color="auto"/>
        <w:right w:val="none" w:sz="0" w:space="0" w:color="auto"/>
      </w:divBdr>
    </w:div>
    <w:div w:id="824706810">
      <w:bodyDiv w:val="1"/>
      <w:marLeft w:val="0"/>
      <w:marRight w:val="0"/>
      <w:marTop w:val="0"/>
      <w:marBottom w:val="0"/>
      <w:divBdr>
        <w:top w:val="none" w:sz="0" w:space="0" w:color="auto"/>
        <w:left w:val="none" w:sz="0" w:space="0" w:color="auto"/>
        <w:bottom w:val="none" w:sz="0" w:space="0" w:color="auto"/>
        <w:right w:val="none" w:sz="0" w:space="0" w:color="auto"/>
      </w:divBdr>
    </w:div>
    <w:div w:id="824860396">
      <w:bodyDiv w:val="1"/>
      <w:marLeft w:val="0"/>
      <w:marRight w:val="0"/>
      <w:marTop w:val="0"/>
      <w:marBottom w:val="0"/>
      <w:divBdr>
        <w:top w:val="none" w:sz="0" w:space="0" w:color="auto"/>
        <w:left w:val="none" w:sz="0" w:space="0" w:color="auto"/>
        <w:bottom w:val="none" w:sz="0" w:space="0" w:color="auto"/>
        <w:right w:val="none" w:sz="0" w:space="0" w:color="auto"/>
      </w:divBdr>
    </w:div>
    <w:div w:id="825705195">
      <w:bodyDiv w:val="1"/>
      <w:marLeft w:val="0"/>
      <w:marRight w:val="0"/>
      <w:marTop w:val="0"/>
      <w:marBottom w:val="0"/>
      <w:divBdr>
        <w:top w:val="none" w:sz="0" w:space="0" w:color="auto"/>
        <w:left w:val="none" w:sz="0" w:space="0" w:color="auto"/>
        <w:bottom w:val="none" w:sz="0" w:space="0" w:color="auto"/>
        <w:right w:val="none" w:sz="0" w:space="0" w:color="auto"/>
      </w:divBdr>
    </w:div>
    <w:div w:id="825777076">
      <w:bodyDiv w:val="1"/>
      <w:marLeft w:val="0"/>
      <w:marRight w:val="0"/>
      <w:marTop w:val="0"/>
      <w:marBottom w:val="0"/>
      <w:divBdr>
        <w:top w:val="none" w:sz="0" w:space="0" w:color="auto"/>
        <w:left w:val="none" w:sz="0" w:space="0" w:color="auto"/>
        <w:bottom w:val="none" w:sz="0" w:space="0" w:color="auto"/>
        <w:right w:val="none" w:sz="0" w:space="0" w:color="auto"/>
      </w:divBdr>
    </w:div>
    <w:div w:id="826677463">
      <w:bodyDiv w:val="1"/>
      <w:marLeft w:val="0"/>
      <w:marRight w:val="0"/>
      <w:marTop w:val="0"/>
      <w:marBottom w:val="0"/>
      <w:divBdr>
        <w:top w:val="none" w:sz="0" w:space="0" w:color="auto"/>
        <w:left w:val="none" w:sz="0" w:space="0" w:color="auto"/>
        <w:bottom w:val="none" w:sz="0" w:space="0" w:color="auto"/>
        <w:right w:val="none" w:sz="0" w:space="0" w:color="auto"/>
      </w:divBdr>
    </w:div>
    <w:div w:id="827014153">
      <w:bodyDiv w:val="1"/>
      <w:marLeft w:val="0"/>
      <w:marRight w:val="0"/>
      <w:marTop w:val="0"/>
      <w:marBottom w:val="0"/>
      <w:divBdr>
        <w:top w:val="none" w:sz="0" w:space="0" w:color="auto"/>
        <w:left w:val="none" w:sz="0" w:space="0" w:color="auto"/>
        <w:bottom w:val="none" w:sz="0" w:space="0" w:color="auto"/>
        <w:right w:val="none" w:sz="0" w:space="0" w:color="auto"/>
      </w:divBdr>
    </w:div>
    <w:div w:id="827601029">
      <w:bodyDiv w:val="1"/>
      <w:marLeft w:val="0"/>
      <w:marRight w:val="0"/>
      <w:marTop w:val="0"/>
      <w:marBottom w:val="0"/>
      <w:divBdr>
        <w:top w:val="none" w:sz="0" w:space="0" w:color="auto"/>
        <w:left w:val="none" w:sz="0" w:space="0" w:color="auto"/>
        <w:bottom w:val="none" w:sz="0" w:space="0" w:color="auto"/>
        <w:right w:val="none" w:sz="0" w:space="0" w:color="auto"/>
      </w:divBdr>
    </w:div>
    <w:div w:id="829949206">
      <w:bodyDiv w:val="1"/>
      <w:marLeft w:val="0"/>
      <w:marRight w:val="0"/>
      <w:marTop w:val="0"/>
      <w:marBottom w:val="0"/>
      <w:divBdr>
        <w:top w:val="none" w:sz="0" w:space="0" w:color="auto"/>
        <w:left w:val="none" w:sz="0" w:space="0" w:color="auto"/>
        <w:bottom w:val="none" w:sz="0" w:space="0" w:color="auto"/>
        <w:right w:val="none" w:sz="0" w:space="0" w:color="auto"/>
      </w:divBdr>
    </w:div>
    <w:div w:id="831484402">
      <w:bodyDiv w:val="1"/>
      <w:marLeft w:val="0"/>
      <w:marRight w:val="0"/>
      <w:marTop w:val="0"/>
      <w:marBottom w:val="0"/>
      <w:divBdr>
        <w:top w:val="none" w:sz="0" w:space="0" w:color="auto"/>
        <w:left w:val="none" w:sz="0" w:space="0" w:color="auto"/>
        <w:bottom w:val="none" w:sz="0" w:space="0" w:color="auto"/>
        <w:right w:val="none" w:sz="0" w:space="0" w:color="auto"/>
      </w:divBdr>
    </w:div>
    <w:div w:id="831720892">
      <w:bodyDiv w:val="1"/>
      <w:marLeft w:val="0"/>
      <w:marRight w:val="0"/>
      <w:marTop w:val="0"/>
      <w:marBottom w:val="0"/>
      <w:divBdr>
        <w:top w:val="none" w:sz="0" w:space="0" w:color="auto"/>
        <w:left w:val="none" w:sz="0" w:space="0" w:color="auto"/>
        <w:bottom w:val="none" w:sz="0" w:space="0" w:color="auto"/>
        <w:right w:val="none" w:sz="0" w:space="0" w:color="auto"/>
      </w:divBdr>
    </w:div>
    <w:div w:id="833496867">
      <w:bodyDiv w:val="1"/>
      <w:marLeft w:val="0"/>
      <w:marRight w:val="0"/>
      <w:marTop w:val="0"/>
      <w:marBottom w:val="0"/>
      <w:divBdr>
        <w:top w:val="none" w:sz="0" w:space="0" w:color="auto"/>
        <w:left w:val="none" w:sz="0" w:space="0" w:color="auto"/>
        <w:bottom w:val="none" w:sz="0" w:space="0" w:color="auto"/>
        <w:right w:val="none" w:sz="0" w:space="0" w:color="auto"/>
      </w:divBdr>
    </w:div>
    <w:div w:id="833571972">
      <w:bodyDiv w:val="1"/>
      <w:marLeft w:val="0"/>
      <w:marRight w:val="0"/>
      <w:marTop w:val="0"/>
      <w:marBottom w:val="0"/>
      <w:divBdr>
        <w:top w:val="none" w:sz="0" w:space="0" w:color="auto"/>
        <w:left w:val="none" w:sz="0" w:space="0" w:color="auto"/>
        <w:bottom w:val="none" w:sz="0" w:space="0" w:color="auto"/>
        <w:right w:val="none" w:sz="0" w:space="0" w:color="auto"/>
      </w:divBdr>
    </w:div>
    <w:div w:id="833764541">
      <w:bodyDiv w:val="1"/>
      <w:marLeft w:val="0"/>
      <w:marRight w:val="0"/>
      <w:marTop w:val="0"/>
      <w:marBottom w:val="0"/>
      <w:divBdr>
        <w:top w:val="none" w:sz="0" w:space="0" w:color="auto"/>
        <w:left w:val="none" w:sz="0" w:space="0" w:color="auto"/>
        <w:bottom w:val="none" w:sz="0" w:space="0" w:color="auto"/>
        <w:right w:val="none" w:sz="0" w:space="0" w:color="auto"/>
      </w:divBdr>
    </w:div>
    <w:div w:id="833958285">
      <w:bodyDiv w:val="1"/>
      <w:marLeft w:val="0"/>
      <w:marRight w:val="0"/>
      <w:marTop w:val="0"/>
      <w:marBottom w:val="0"/>
      <w:divBdr>
        <w:top w:val="none" w:sz="0" w:space="0" w:color="auto"/>
        <w:left w:val="none" w:sz="0" w:space="0" w:color="auto"/>
        <w:bottom w:val="none" w:sz="0" w:space="0" w:color="auto"/>
        <w:right w:val="none" w:sz="0" w:space="0" w:color="auto"/>
      </w:divBdr>
    </w:div>
    <w:div w:id="834490448">
      <w:bodyDiv w:val="1"/>
      <w:marLeft w:val="0"/>
      <w:marRight w:val="0"/>
      <w:marTop w:val="0"/>
      <w:marBottom w:val="0"/>
      <w:divBdr>
        <w:top w:val="none" w:sz="0" w:space="0" w:color="auto"/>
        <w:left w:val="none" w:sz="0" w:space="0" w:color="auto"/>
        <w:bottom w:val="none" w:sz="0" w:space="0" w:color="auto"/>
        <w:right w:val="none" w:sz="0" w:space="0" w:color="auto"/>
      </w:divBdr>
    </w:div>
    <w:div w:id="834608795">
      <w:bodyDiv w:val="1"/>
      <w:marLeft w:val="0"/>
      <w:marRight w:val="0"/>
      <w:marTop w:val="0"/>
      <w:marBottom w:val="0"/>
      <w:divBdr>
        <w:top w:val="none" w:sz="0" w:space="0" w:color="auto"/>
        <w:left w:val="none" w:sz="0" w:space="0" w:color="auto"/>
        <w:bottom w:val="none" w:sz="0" w:space="0" w:color="auto"/>
        <w:right w:val="none" w:sz="0" w:space="0" w:color="auto"/>
      </w:divBdr>
    </w:div>
    <w:div w:id="834691751">
      <w:bodyDiv w:val="1"/>
      <w:marLeft w:val="0"/>
      <w:marRight w:val="0"/>
      <w:marTop w:val="0"/>
      <w:marBottom w:val="0"/>
      <w:divBdr>
        <w:top w:val="none" w:sz="0" w:space="0" w:color="auto"/>
        <w:left w:val="none" w:sz="0" w:space="0" w:color="auto"/>
        <w:bottom w:val="none" w:sz="0" w:space="0" w:color="auto"/>
        <w:right w:val="none" w:sz="0" w:space="0" w:color="auto"/>
      </w:divBdr>
    </w:div>
    <w:div w:id="834804748">
      <w:bodyDiv w:val="1"/>
      <w:marLeft w:val="0"/>
      <w:marRight w:val="0"/>
      <w:marTop w:val="0"/>
      <w:marBottom w:val="0"/>
      <w:divBdr>
        <w:top w:val="none" w:sz="0" w:space="0" w:color="auto"/>
        <w:left w:val="none" w:sz="0" w:space="0" w:color="auto"/>
        <w:bottom w:val="none" w:sz="0" w:space="0" w:color="auto"/>
        <w:right w:val="none" w:sz="0" w:space="0" w:color="auto"/>
      </w:divBdr>
    </w:div>
    <w:div w:id="834875960">
      <w:bodyDiv w:val="1"/>
      <w:marLeft w:val="0"/>
      <w:marRight w:val="0"/>
      <w:marTop w:val="0"/>
      <w:marBottom w:val="0"/>
      <w:divBdr>
        <w:top w:val="none" w:sz="0" w:space="0" w:color="auto"/>
        <w:left w:val="none" w:sz="0" w:space="0" w:color="auto"/>
        <w:bottom w:val="none" w:sz="0" w:space="0" w:color="auto"/>
        <w:right w:val="none" w:sz="0" w:space="0" w:color="auto"/>
      </w:divBdr>
    </w:div>
    <w:div w:id="834882556">
      <w:bodyDiv w:val="1"/>
      <w:marLeft w:val="0"/>
      <w:marRight w:val="0"/>
      <w:marTop w:val="0"/>
      <w:marBottom w:val="0"/>
      <w:divBdr>
        <w:top w:val="none" w:sz="0" w:space="0" w:color="auto"/>
        <w:left w:val="none" w:sz="0" w:space="0" w:color="auto"/>
        <w:bottom w:val="none" w:sz="0" w:space="0" w:color="auto"/>
        <w:right w:val="none" w:sz="0" w:space="0" w:color="auto"/>
      </w:divBdr>
    </w:div>
    <w:div w:id="834958619">
      <w:bodyDiv w:val="1"/>
      <w:marLeft w:val="0"/>
      <w:marRight w:val="0"/>
      <w:marTop w:val="0"/>
      <w:marBottom w:val="0"/>
      <w:divBdr>
        <w:top w:val="none" w:sz="0" w:space="0" w:color="auto"/>
        <w:left w:val="none" w:sz="0" w:space="0" w:color="auto"/>
        <w:bottom w:val="none" w:sz="0" w:space="0" w:color="auto"/>
        <w:right w:val="none" w:sz="0" w:space="0" w:color="auto"/>
      </w:divBdr>
    </w:div>
    <w:div w:id="835002800">
      <w:bodyDiv w:val="1"/>
      <w:marLeft w:val="0"/>
      <w:marRight w:val="0"/>
      <w:marTop w:val="0"/>
      <w:marBottom w:val="0"/>
      <w:divBdr>
        <w:top w:val="none" w:sz="0" w:space="0" w:color="auto"/>
        <w:left w:val="none" w:sz="0" w:space="0" w:color="auto"/>
        <w:bottom w:val="none" w:sz="0" w:space="0" w:color="auto"/>
        <w:right w:val="none" w:sz="0" w:space="0" w:color="auto"/>
      </w:divBdr>
    </w:div>
    <w:div w:id="835456022">
      <w:bodyDiv w:val="1"/>
      <w:marLeft w:val="0"/>
      <w:marRight w:val="0"/>
      <w:marTop w:val="0"/>
      <w:marBottom w:val="0"/>
      <w:divBdr>
        <w:top w:val="none" w:sz="0" w:space="0" w:color="auto"/>
        <w:left w:val="none" w:sz="0" w:space="0" w:color="auto"/>
        <w:bottom w:val="none" w:sz="0" w:space="0" w:color="auto"/>
        <w:right w:val="none" w:sz="0" w:space="0" w:color="auto"/>
      </w:divBdr>
    </w:div>
    <w:div w:id="835532552">
      <w:bodyDiv w:val="1"/>
      <w:marLeft w:val="0"/>
      <w:marRight w:val="0"/>
      <w:marTop w:val="0"/>
      <w:marBottom w:val="0"/>
      <w:divBdr>
        <w:top w:val="none" w:sz="0" w:space="0" w:color="auto"/>
        <w:left w:val="none" w:sz="0" w:space="0" w:color="auto"/>
        <w:bottom w:val="none" w:sz="0" w:space="0" w:color="auto"/>
        <w:right w:val="none" w:sz="0" w:space="0" w:color="auto"/>
      </w:divBdr>
    </w:div>
    <w:div w:id="835727027">
      <w:bodyDiv w:val="1"/>
      <w:marLeft w:val="0"/>
      <w:marRight w:val="0"/>
      <w:marTop w:val="0"/>
      <w:marBottom w:val="0"/>
      <w:divBdr>
        <w:top w:val="none" w:sz="0" w:space="0" w:color="auto"/>
        <w:left w:val="none" w:sz="0" w:space="0" w:color="auto"/>
        <w:bottom w:val="none" w:sz="0" w:space="0" w:color="auto"/>
        <w:right w:val="none" w:sz="0" w:space="0" w:color="auto"/>
      </w:divBdr>
    </w:div>
    <w:div w:id="836383329">
      <w:bodyDiv w:val="1"/>
      <w:marLeft w:val="0"/>
      <w:marRight w:val="0"/>
      <w:marTop w:val="0"/>
      <w:marBottom w:val="0"/>
      <w:divBdr>
        <w:top w:val="none" w:sz="0" w:space="0" w:color="auto"/>
        <w:left w:val="none" w:sz="0" w:space="0" w:color="auto"/>
        <w:bottom w:val="none" w:sz="0" w:space="0" w:color="auto"/>
        <w:right w:val="none" w:sz="0" w:space="0" w:color="auto"/>
      </w:divBdr>
    </w:div>
    <w:div w:id="836964043">
      <w:bodyDiv w:val="1"/>
      <w:marLeft w:val="0"/>
      <w:marRight w:val="0"/>
      <w:marTop w:val="0"/>
      <w:marBottom w:val="0"/>
      <w:divBdr>
        <w:top w:val="none" w:sz="0" w:space="0" w:color="auto"/>
        <w:left w:val="none" w:sz="0" w:space="0" w:color="auto"/>
        <w:bottom w:val="none" w:sz="0" w:space="0" w:color="auto"/>
        <w:right w:val="none" w:sz="0" w:space="0" w:color="auto"/>
      </w:divBdr>
    </w:div>
    <w:div w:id="837231217">
      <w:bodyDiv w:val="1"/>
      <w:marLeft w:val="0"/>
      <w:marRight w:val="0"/>
      <w:marTop w:val="0"/>
      <w:marBottom w:val="0"/>
      <w:divBdr>
        <w:top w:val="none" w:sz="0" w:space="0" w:color="auto"/>
        <w:left w:val="none" w:sz="0" w:space="0" w:color="auto"/>
        <w:bottom w:val="none" w:sz="0" w:space="0" w:color="auto"/>
        <w:right w:val="none" w:sz="0" w:space="0" w:color="auto"/>
      </w:divBdr>
    </w:div>
    <w:div w:id="837233222">
      <w:bodyDiv w:val="1"/>
      <w:marLeft w:val="0"/>
      <w:marRight w:val="0"/>
      <w:marTop w:val="0"/>
      <w:marBottom w:val="0"/>
      <w:divBdr>
        <w:top w:val="none" w:sz="0" w:space="0" w:color="auto"/>
        <w:left w:val="none" w:sz="0" w:space="0" w:color="auto"/>
        <w:bottom w:val="none" w:sz="0" w:space="0" w:color="auto"/>
        <w:right w:val="none" w:sz="0" w:space="0" w:color="auto"/>
      </w:divBdr>
    </w:div>
    <w:div w:id="837960216">
      <w:bodyDiv w:val="1"/>
      <w:marLeft w:val="0"/>
      <w:marRight w:val="0"/>
      <w:marTop w:val="0"/>
      <w:marBottom w:val="0"/>
      <w:divBdr>
        <w:top w:val="none" w:sz="0" w:space="0" w:color="auto"/>
        <w:left w:val="none" w:sz="0" w:space="0" w:color="auto"/>
        <w:bottom w:val="none" w:sz="0" w:space="0" w:color="auto"/>
        <w:right w:val="none" w:sz="0" w:space="0" w:color="auto"/>
      </w:divBdr>
    </w:div>
    <w:div w:id="838231419">
      <w:bodyDiv w:val="1"/>
      <w:marLeft w:val="0"/>
      <w:marRight w:val="0"/>
      <w:marTop w:val="0"/>
      <w:marBottom w:val="0"/>
      <w:divBdr>
        <w:top w:val="none" w:sz="0" w:space="0" w:color="auto"/>
        <w:left w:val="none" w:sz="0" w:space="0" w:color="auto"/>
        <w:bottom w:val="none" w:sz="0" w:space="0" w:color="auto"/>
        <w:right w:val="none" w:sz="0" w:space="0" w:color="auto"/>
      </w:divBdr>
    </w:div>
    <w:div w:id="838232135">
      <w:bodyDiv w:val="1"/>
      <w:marLeft w:val="0"/>
      <w:marRight w:val="0"/>
      <w:marTop w:val="0"/>
      <w:marBottom w:val="0"/>
      <w:divBdr>
        <w:top w:val="none" w:sz="0" w:space="0" w:color="auto"/>
        <w:left w:val="none" w:sz="0" w:space="0" w:color="auto"/>
        <w:bottom w:val="none" w:sz="0" w:space="0" w:color="auto"/>
        <w:right w:val="none" w:sz="0" w:space="0" w:color="auto"/>
      </w:divBdr>
    </w:div>
    <w:div w:id="838929713">
      <w:bodyDiv w:val="1"/>
      <w:marLeft w:val="0"/>
      <w:marRight w:val="0"/>
      <w:marTop w:val="0"/>
      <w:marBottom w:val="0"/>
      <w:divBdr>
        <w:top w:val="none" w:sz="0" w:space="0" w:color="auto"/>
        <w:left w:val="none" w:sz="0" w:space="0" w:color="auto"/>
        <w:bottom w:val="none" w:sz="0" w:space="0" w:color="auto"/>
        <w:right w:val="none" w:sz="0" w:space="0" w:color="auto"/>
      </w:divBdr>
    </w:div>
    <w:div w:id="839392649">
      <w:bodyDiv w:val="1"/>
      <w:marLeft w:val="0"/>
      <w:marRight w:val="0"/>
      <w:marTop w:val="0"/>
      <w:marBottom w:val="0"/>
      <w:divBdr>
        <w:top w:val="none" w:sz="0" w:space="0" w:color="auto"/>
        <w:left w:val="none" w:sz="0" w:space="0" w:color="auto"/>
        <w:bottom w:val="none" w:sz="0" w:space="0" w:color="auto"/>
        <w:right w:val="none" w:sz="0" w:space="0" w:color="auto"/>
      </w:divBdr>
    </w:div>
    <w:div w:id="840269722">
      <w:bodyDiv w:val="1"/>
      <w:marLeft w:val="0"/>
      <w:marRight w:val="0"/>
      <w:marTop w:val="0"/>
      <w:marBottom w:val="0"/>
      <w:divBdr>
        <w:top w:val="none" w:sz="0" w:space="0" w:color="auto"/>
        <w:left w:val="none" w:sz="0" w:space="0" w:color="auto"/>
        <w:bottom w:val="none" w:sz="0" w:space="0" w:color="auto"/>
        <w:right w:val="none" w:sz="0" w:space="0" w:color="auto"/>
      </w:divBdr>
    </w:div>
    <w:div w:id="841819489">
      <w:bodyDiv w:val="1"/>
      <w:marLeft w:val="0"/>
      <w:marRight w:val="0"/>
      <w:marTop w:val="0"/>
      <w:marBottom w:val="0"/>
      <w:divBdr>
        <w:top w:val="none" w:sz="0" w:space="0" w:color="auto"/>
        <w:left w:val="none" w:sz="0" w:space="0" w:color="auto"/>
        <w:bottom w:val="none" w:sz="0" w:space="0" w:color="auto"/>
        <w:right w:val="none" w:sz="0" w:space="0" w:color="auto"/>
      </w:divBdr>
    </w:div>
    <w:div w:id="842011321">
      <w:bodyDiv w:val="1"/>
      <w:marLeft w:val="0"/>
      <w:marRight w:val="0"/>
      <w:marTop w:val="0"/>
      <w:marBottom w:val="0"/>
      <w:divBdr>
        <w:top w:val="none" w:sz="0" w:space="0" w:color="auto"/>
        <w:left w:val="none" w:sz="0" w:space="0" w:color="auto"/>
        <w:bottom w:val="none" w:sz="0" w:space="0" w:color="auto"/>
        <w:right w:val="none" w:sz="0" w:space="0" w:color="auto"/>
      </w:divBdr>
    </w:div>
    <w:div w:id="842279988">
      <w:bodyDiv w:val="1"/>
      <w:marLeft w:val="0"/>
      <w:marRight w:val="0"/>
      <w:marTop w:val="0"/>
      <w:marBottom w:val="0"/>
      <w:divBdr>
        <w:top w:val="none" w:sz="0" w:space="0" w:color="auto"/>
        <w:left w:val="none" w:sz="0" w:space="0" w:color="auto"/>
        <w:bottom w:val="none" w:sz="0" w:space="0" w:color="auto"/>
        <w:right w:val="none" w:sz="0" w:space="0" w:color="auto"/>
      </w:divBdr>
    </w:div>
    <w:div w:id="842428239">
      <w:bodyDiv w:val="1"/>
      <w:marLeft w:val="0"/>
      <w:marRight w:val="0"/>
      <w:marTop w:val="0"/>
      <w:marBottom w:val="0"/>
      <w:divBdr>
        <w:top w:val="none" w:sz="0" w:space="0" w:color="auto"/>
        <w:left w:val="none" w:sz="0" w:space="0" w:color="auto"/>
        <w:bottom w:val="none" w:sz="0" w:space="0" w:color="auto"/>
        <w:right w:val="none" w:sz="0" w:space="0" w:color="auto"/>
      </w:divBdr>
    </w:div>
    <w:div w:id="842554671">
      <w:bodyDiv w:val="1"/>
      <w:marLeft w:val="0"/>
      <w:marRight w:val="0"/>
      <w:marTop w:val="0"/>
      <w:marBottom w:val="0"/>
      <w:divBdr>
        <w:top w:val="none" w:sz="0" w:space="0" w:color="auto"/>
        <w:left w:val="none" w:sz="0" w:space="0" w:color="auto"/>
        <w:bottom w:val="none" w:sz="0" w:space="0" w:color="auto"/>
        <w:right w:val="none" w:sz="0" w:space="0" w:color="auto"/>
      </w:divBdr>
    </w:div>
    <w:div w:id="842935843">
      <w:bodyDiv w:val="1"/>
      <w:marLeft w:val="0"/>
      <w:marRight w:val="0"/>
      <w:marTop w:val="0"/>
      <w:marBottom w:val="0"/>
      <w:divBdr>
        <w:top w:val="none" w:sz="0" w:space="0" w:color="auto"/>
        <w:left w:val="none" w:sz="0" w:space="0" w:color="auto"/>
        <w:bottom w:val="none" w:sz="0" w:space="0" w:color="auto"/>
        <w:right w:val="none" w:sz="0" w:space="0" w:color="auto"/>
      </w:divBdr>
    </w:div>
    <w:div w:id="843128787">
      <w:bodyDiv w:val="1"/>
      <w:marLeft w:val="0"/>
      <w:marRight w:val="0"/>
      <w:marTop w:val="0"/>
      <w:marBottom w:val="0"/>
      <w:divBdr>
        <w:top w:val="none" w:sz="0" w:space="0" w:color="auto"/>
        <w:left w:val="none" w:sz="0" w:space="0" w:color="auto"/>
        <w:bottom w:val="none" w:sz="0" w:space="0" w:color="auto"/>
        <w:right w:val="none" w:sz="0" w:space="0" w:color="auto"/>
      </w:divBdr>
    </w:div>
    <w:div w:id="843590886">
      <w:bodyDiv w:val="1"/>
      <w:marLeft w:val="0"/>
      <w:marRight w:val="0"/>
      <w:marTop w:val="0"/>
      <w:marBottom w:val="0"/>
      <w:divBdr>
        <w:top w:val="none" w:sz="0" w:space="0" w:color="auto"/>
        <w:left w:val="none" w:sz="0" w:space="0" w:color="auto"/>
        <w:bottom w:val="none" w:sz="0" w:space="0" w:color="auto"/>
        <w:right w:val="none" w:sz="0" w:space="0" w:color="auto"/>
      </w:divBdr>
    </w:div>
    <w:div w:id="843592670">
      <w:bodyDiv w:val="1"/>
      <w:marLeft w:val="0"/>
      <w:marRight w:val="0"/>
      <w:marTop w:val="0"/>
      <w:marBottom w:val="0"/>
      <w:divBdr>
        <w:top w:val="none" w:sz="0" w:space="0" w:color="auto"/>
        <w:left w:val="none" w:sz="0" w:space="0" w:color="auto"/>
        <w:bottom w:val="none" w:sz="0" w:space="0" w:color="auto"/>
        <w:right w:val="none" w:sz="0" w:space="0" w:color="auto"/>
      </w:divBdr>
    </w:div>
    <w:div w:id="843738455">
      <w:bodyDiv w:val="1"/>
      <w:marLeft w:val="0"/>
      <w:marRight w:val="0"/>
      <w:marTop w:val="0"/>
      <w:marBottom w:val="0"/>
      <w:divBdr>
        <w:top w:val="none" w:sz="0" w:space="0" w:color="auto"/>
        <w:left w:val="none" w:sz="0" w:space="0" w:color="auto"/>
        <w:bottom w:val="none" w:sz="0" w:space="0" w:color="auto"/>
        <w:right w:val="none" w:sz="0" w:space="0" w:color="auto"/>
      </w:divBdr>
    </w:div>
    <w:div w:id="844250589">
      <w:bodyDiv w:val="1"/>
      <w:marLeft w:val="0"/>
      <w:marRight w:val="0"/>
      <w:marTop w:val="0"/>
      <w:marBottom w:val="0"/>
      <w:divBdr>
        <w:top w:val="none" w:sz="0" w:space="0" w:color="auto"/>
        <w:left w:val="none" w:sz="0" w:space="0" w:color="auto"/>
        <w:bottom w:val="none" w:sz="0" w:space="0" w:color="auto"/>
        <w:right w:val="none" w:sz="0" w:space="0" w:color="auto"/>
      </w:divBdr>
    </w:div>
    <w:div w:id="844366206">
      <w:bodyDiv w:val="1"/>
      <w:marLeft w:val="0"/>
      <w:marRight w:val="0"/>
      <w:marTop w:val="0"/>
      <w:marBottom w:val="0"/>
      <w:divBdr>
        <w:top w:val="none" w:sz="0" w:space="0" w:color="auto"/>
        <w:left w:val="none" w:sz="0" w:space="0" w:color="auto"/>
        <w:bottom w:val="none" w:sz="0" w:space="0" w:color="auto"/>
        <w:right w:val="none" w:sz="0" w:space="0" w:color="auto"/>
      </w:divBdr>
    </w:div>
    <w:div w:id="844980276">
      <w:bodyDiv w:val="1"/>
      <w:marLeft w:val="0"/>
      <w:marRight w:val="0"/>
      <w:marTop w:val="0"/>
      <w:marBottom w:val="0"/>
      <w:divBdr>
        <w:top w:val="none" w:sz="0" w:space="0" w:color="auto"/>
        <w:left w:val="none" w:sz="0" w:space="0" w:color="auto"/>
        <w:bottom w:val="none" w:sz="0" w:space="0" w:color="auto"/>
        <w:right w:val="none" w:sz="0" w:space="0" w:color="auto"/>
      </w:divBdr>
    </w:div>
    <w:div w:id="845442145">
      <w:bodyDiv w:val="1"/>
      <w:marLeft w:val="0"/>
      <w:marRight w:val="0"/>
      <w:marTop w:val="0"/>
      <w:marBottom w:val="0"/>
      <w:divBdr>
        <w:top w:val="none" w:sz="0" w:space="0" w:color="auto"/>
        <w:left w:val="none" w:sz="0" w:space="0" w:color="auto"/>
        <w:bottom w:val="none" w:sz="0" w:space="0" w:color="auto"/>
        <w:right w:val="none" w:sz="0" w:space="0" w:color="auto"/>
      </w:divBdr>
    </w:div>
    <w:div w:id="845511263">
      <w:bodyDiv w:val="1"/>
      <w:marLeft w:val="0"/>
      <w:marRight w:val="0"/>
      <w:marTop w:val="0"/>
      <w:marBottom w:val="0"/>
      <w:divBdr>
        <w:top w:val="none" w:sz="0" w:space="0" w:color="auto"/>
        <w:left w:val="none" w:sz="0" w:space="0" w:color="auto"/>
        <w:bottom w:val="none" w:sz="0" w:space="0" w:color="auto"/>
        <w:right w:val="none" w:sz="0" w:space="0" w:color="auto"/>
      </w:divBdr>
    </w:div>
    <w:div w:id="845636163">
      <w:bodyDiv w:val="1"/>
      <w:marLeft w:val="0"/>
      <w:marRight w:val="0"/>
      <w:marTop w:val="0"/>
      <w:marBottom w:val="0"/>
      <w:divBdr>
        <w:top w:val="none" w:sz="0" w:space="0" w:color="auto"/>
        <w:left w:val="none" w:sz="0" w:space="0" w:color="auto"/>
        <w:bottom w:val="none" w:sz="0" w:space="0" w:color="auto"/>
        <w:right w:val="none" w:sz="0" w:space="0" w:color="auto"/>
      </w:divBdr>
    </w:div>
    <w:div w:id="845940975">
      <w:bodyDiv w:val="1"/>
      <w:marLeft w:val="0"/>
      <w:marRight w:val="0"/>
      <w:marTop w:val="0"/>
      <w:marBottom w:val="0"/>
      <w:divBdr>
        <w:top w:val="none" w:sz="0" w:space="0" w:color="auto"/>
        <w:left w:val="none" w:sz="0" w:space="0" w:color="auto"/>
        <w:bottom w:val="none" w:sz="0" w:space="0" w:color="auto"/>
        <w:right w:val="none" w:sz="0" w:space="0" w:color="auto"/>
      </w:divBdr>
    </w:div>
    <w:div w:id="846142245">
      <w:bodyDiv w:val="1"/>
      <w:marLeft w:val="0"/>
      <w:marRight w:val="0"/>
      <w:marTop w:val="0"/>
      <w:marBottom w:val="0"/>
      <w:divBdr>
        <w:top w:val="none" w:sz="0" w:space="0" w:color="auto"/>
        <w:left w:val="none" w:sz="0" w:space="0" w:color="auto"/>
        <w:bottom w:val="none" w:sz="0" w:space="0" w:color="auto"/>
        <w:right w:val="none" w:sz="0" w:space="0" w:color="auto"/>
      </w:divBdr>
    </w:div>
    <w:div w:id="846209295">
      <w:bodyDiv w:val="1"/>
      <w:marLeft w:val="0"/>
      <w:marRight w:val="0"/>
      <w:marTop w:val="0"/>
      <w:marBottom w:val="0"/>
      <w:divBdr>
        <w:top w:val="none" w:sz="0" w:space="0" w:color="auto"/>
        <w:left w:val="none" w:sz="0" w:space="0" w:color="auto"/>
        <w:bottom w:val="none" w:sz="0" w:space="0" w:color="auto"/>
        <w:right w:val="none" w:sz="0" w:space="0" w:color="auto"/>
      </w:divBdr>
    </w:div>
    <w:div w:id="846210671">
      <w:bodyDiv w:val="1"/>
      <w:marLeft w:val="0"/>
      <w:marRight w:val="0"/>
      <w:marTop w:val="0"/>
      <w:marBottom w:val="0"/>
      <w:divBdr>
        <w:top w:val="none" w:sz="0" w:space="0" w:color="auto"/>
        <w:left w:val="none" w:sz="0" w:space="0" w:color="auto"/>
        <w:bottom w:val="none" w:sz="0" w:space="0" w:color="auto"/>
        <w:right w:val="none" w:sz="0" w:space="0" w:color="auto"/>
      </w:divBdr>
    </w:div>
    <w:div w:id="846478582">
      <w:bodyDiv w:val="1"/>
      <w:marLeft w:val="0"/>
      <w:marRight w:val="0"/>
      <w:marTop w:val="0"/>
      <w:marBottom w:val="0"/>
      <w:divBdr>
        <w:top w:val="none" w:sz="0" w:space="0" w:color="auto"/>
        <w:left w:val="none" w:sz="0" w:space="0" w:color="auto"/>
        <w:bottom w:val="none" w:sz="0" w:space="0" w:color="auto"/>
        <w:right w:val="none" w:sz="0" w:space="0" w:color="auto"/>
      </w:divBdr>
    </w:div>
    <w:div w:id="846989549">
      <w:bodyDiv w:val="1"/>
      <w:marLeft w:val="0"/>
      <w:marRight w:val="0"/>
      <w:marTop w:val="0"/>
      <w:marBottom w:val="0"/>
      <w:divBdr>
        <w:top w:val="none" w:sz="0" w:space="0" w:color="auto"/>
        <w:left w:val="none" w:sz="0" w:space="0" w:color="auto"/>
        <w:bottom w:val="none" w:sz="0" w:space="0" w:color="auto"/>
        <w:right w:val="none" w:sz="0" w:space="0" w:color="auto"/>
      </w:divBdr>
    </w:div>
    <w:div w:id="847134473">
      <w:bodyDiv w:val="1"/>
      <w:marLeft w:val="0"/>
      <w:marRight w:val="0"/>
      <w:marTop w:val="0"/>
      <w:marBottom w:val="0"/>
      <w:divBdr>
        <w:top w:val="none" w:sz="0" w:space="0" w:color="auto"/>
        <w:left w:val="none" w:sz="0" w:space="0" w:color="auto"/>
        <w:bottom w:val="none" w:sz="0" w:space="0" w:color="auto"/>
        <w:right w:val="none" w:sz="0" w:space="0" w:color="auto"/>
      </w:divBdr>
    </w:div>
    <w:div w:id="847669603">
      <w:bodyDiv w:val="1"/>
      <w:marLeft w:val="0"/>
      <w:marRight w:val="0"/>
      <w:marTop w:val="0"/>
      <w:marBottom w:val="0"/>
      <w:divBdr>
        <w:top w:val="none" w:sz="0" w:space="0" w:color="auto"/>
        <w:left w:val="none" w:sz="0" w:space="0" w:color="auto"/>
        <w:bottom w:val="none" w:sz="0" w:space="0" w:color="auto"/>
        <w:right w:val="none" w:sz="0" w:space="0" w:color="auto"/>
      </w:divBdr>
    </w:div>
    <w:div w:id="848329956">
      <w:bodyDiv w:val="1"/>
      <w:marLeft w:val="0"/>
      <w:marRight w:val="0"/>
      <w:marTop w:val="0"/>
      <w:marBottom w:val="0"/>
      <w:divBdr>
        <w:top w:val="none" w:sz="0" w:space="0" w:color="auto"/>
        <w:left w:val="none" w:sz="0" w:space="0" w:color="auto"/>
        <w:bottom w:val="none" w:sz="0" w:space="0" w:color="auto"/>
        <w:right w:val="none" w:sz="0" w:space="0" w:color="auto"/>
      </w:divBdr>
    </w:div>
    <w:div w:id="848914048">
      <w:bodyDiv w:val="1"/>
      <w:marLeft w:val="0"/>
      <w:marRight w:val="0"/>
      <w:marTop w:val="0"/>
      <w:marBottom w:val="0"/>
      <w:divBdr>
        <w:top w:val="none" w:sz="0" w:space="0" w:color="auto"/>
        <w:left w:val="none" w:sz="0" w:space="0" w:color="auto"/>
        <w:bottom w:val="none" w:sz="0" w:space="0" w:color="auto"/>
        <w:right w:val="none" w:sz="0" w:space="0" w:color="auto"/>
      </w:divBdr>
    </w:div>
    <w:div w:id="848982483">
      <w:bodyDiv w:val="1"/>
      <w:marLeft w:val="0"/>
      <w:marRight w:val="0"/>
      <w:marTop w:val="0"/>
      <w:marBottom w:val="0"/>
      <w:divBdr>
        <w:top w:val="none" w:sz="0" w:space="0" w:color="auto"/>
        <w:left w:val="none" w:sz="0" w:space="0" w:color="auto"/>
        <w:bottom w:val="none" w:sz="0" w:space="0" w:color="auto"/>
        <w:right w:val="none" w:sz="0" w:space="0" w:color="auto"/>
      </w:divBdr>
    </w:div>
    <w:div w:id="849100173">
      <w:bodyDiv w:val="1"/>
      <w:marLeft w:val="0"/>
      <w:marRight w:val="0"/>
      <w:marTop w:val="0"/>
      <w:marBottom w:val="0"/>
      <w:divBdr>
        <w:top w:val="none" w:sz="0" w:space="0" w:color="auto"/>
        <w:left w:val="none" w:sz="0" w:space="0" w:color="auto"/>
        <w:bottom w:val="none" w:sz="0" w:space="0" w:color="auto"/>
        <w:right w:val="none" w:sz="0" w:space="0" w:color="auto"/>
      </w:divBdr>
    </w:div>
    <w:div w:id="849177946">
      <w:bodyDiv w:val="1"/>
      <w:marLeft w:val="0"/>
      <w:marRight w:val="0"/>
      <w:marTop w:val="0"/>
      <w:marBottom w:val="0"/>
      <w:divBdr>
        <w:top w:val="none" w:sz="0" w:space="0" w:color="auto"/>
        <w:left w:val="none" w:sz="0" w:space="0" w:color="auto"/>
        <w:bottom w:val="none" w:sz="0" w:space="0" w:color="auto"/>
        <w:right w:val="none" w:sz="0" w:space="0" w:color="auto"/>
      </w:divBdr>
    </w:div>
    <w:div w:id="849831773">
      <w:bodyDiv w:val="1"/>
      <w:marLeft w:val="0"/>
      <w:marRight w:val="0"/>
      <w:marTop w:val="0"/>
      <w:marBottom w:val="0"/>
      <w:divBdr>
        <w:top w:val="none" w:sz="0" w:space="0" w:color="auto"/>
        <w:left w:val="none" w:sz="0" w:space="0" w:color="auto"/>
        <w:bottom w:val="none" w:sz="0" w:space="0" w:color="auto"/>
        <w:right w:val="none" w:sz="0" w:space="0" w:color="auto"/>
      </w:divBdr>
    </w:div>
    <w:div w:id="850215369">
      <w:bodyDiv w:val="1"/>
      <w:marLeft w:val="0"/>
      <w:marRight w:val="0"/>
      <w:marTop w:val="0"/>
      <w:marBottom w:val="0"/>
      <w:divBdr>
        <w:top w:val="none" w:sz="0" w:space="0" w:color="auto"/>
        <w:left w:val="none" w:sz="0" w:space="0" w:color="auto"/>
        <w:bottom w:val="none" w:sz="0" w:space="0" w:color="auto"/>
        <w:right w:val="none" w:sz="0" w:space="0" w:color="auto"/>
      </w:divBdr>
    </w:div>
    <w:div w:id="850224622">
      <w:bodyDiv w:val="1"/>
      <w:marLeft w:val="0"/>
      <w:marRight w:val="0"/>
      <w:marTop w:val="0"/>
      <w:marBottom w:val="0"/>
      <w:divBdr>
        <w:top w:val="none" w:sz="0" w:space="0" w:color="auto"/>
        <w:left w:val="none" w:sz="0" w:space="0" w:color="auto"/>
        <w:bottom w:val="none" w:sz="0" w:space="0" w:color="auto"/>
        <w:right w:val="none" w:sz="0" w:space="0" w:color="auto"/>
      </w:divBdr>
    </w:div>
    <w:div w:id="850798982">
      <w:bodyDiv w:val="1"/>
      <w:marLeft w:val="0"/>
      <w:marRight w:val="0"/>
      <w:marTop w:val="0"/>
      <w:marBottom w:val="0"/>
      <w:divBdr>
        <w:top w:val="none" w:sz="0" w:space="0" w:color="auto"/>
        <w:left w:val="none" w:sz="0" w:space="0" w:color="auto"/>
        <w:bottom w:val="none" w:sz="0" w:space="0" w:color="auto"/>
        <w:right w:val="none" w:sz="0" w:space="0" w:color="auto"/>
      </w:divBdr>
    </w:div>
    <w:div w:id="851450682">
      <w:bodyDiv w:val="1"/>
      <w:marLeft w:val="0"/>
      <w:marRight w:val="0"/>
      <w:marTop w:val="0"/>
      <w:marBottom w:val="0"/>
      <w:divBdr>
        <w:top w:val="none" w:sz="0" w:space="0" w:color="auto"/>
        <w:left w:val="none" w:sz="0" w:space="0" w:color="auto"/>
        <w:bottom w:val="none" w:sz="0" w:space="0" w:color="auto"/>
        <w:right w:val="none" w:sz="0" w:space="0" w:color="auto"/>
      </w:divBdr>
    </w:div>
    <w:div w:id="852108609">
      <w:bodyDiv w:val="1"/>
      <w:marLeft w:val="0"/>
      <w:marRight w:val="0"/>
      <w:marTop w:val="0"/>
      <w:marBottom w:val="0"/>
      <w:divBdr>
        <w:top w:val="none" w:sz="0" w:space="0" w:color="auto"/>
        <w:left w:val="none" w:sz="0" w:space="0" w:color="auto"/>
        <w:bottom w:val="none" w:sz="0" w:space="0" w:color="auto"/>
        <w:right w:val="none" w:sz="0" w:space="0" w:color="auto"/>
      </w:divBdr>
    </w:div>
    <w:div w:id="852380753">
      <w:bodyDiv w:val="1"/>
      <w:marLeft w:val="0"/>
      <w:marRight w:val="0"/>
      <w:marTop w:val="0"/>
      <w:marBottom w:val="0"/>
      <w:divBdr>
        <w:top w:val="none" w:sz="0" w:space="0" w:color="auto"/>
        <w:left w:val="none" w:sz="0" w:space="0" w:color="auto"/>
        <w:bottom w:val="none" w:sz="0" w:space="0" w:color="auto"/>
        <w:right w:val="none" w:sz="0" w:space="0" w:color="auto"/>
      </w:divBdr>
    </w:div>
    <w:div w:id="852492794">
      <w:bodyDiv w:val="1"/>
      <w:marLeft w:val="0"/>
      <w:marRight w:val="0"/>
      <w:marTop w:val="0"/>
      <w:marBottom w:val="0"/>
      <w:divBdr>
        <w:top w:val="none" w:sz="0" w:space="0" w:color="auto"/>
        <w:left w:val="none" w:sz="0" w:space="0" w:color="auto"/>
        <w:bottom w:val="none" w:sz="0" w:space="0" w:color="auto"/>
        <w:right w:val="none" w:sz="0" w:space="0" w:color="auto"/>
      </w:divBdr>
    </w:div>
    <w:div w:id="852576755">
      <w:bodyDiv w:val="1"/>
      <w:marLeft w:val="0"/>
      <w:marRight w:val="0"/>
      <w:marTop w:val="0"/>
      <w:marBottom w:val="0"/>
      <w:divBdr>
        <w:top w:val="none" w:sz="0" w:space="0" w:color="auto"/>
        <w:left w:val="none" w:sz="0" w:space="0" w:color="auto"/>
        <w:bottom w:val="none" w:sz="0" w:space="0" w:color="auto"/>
        <w:right w:val="none" w:sz="0" w:space="0" w:color="auto"/>
      </w:divBdr>
    </w:div>
    <w:div w:id="852764045">
      <w:bodyDiv w:val="1"/>
      <w:marLeft w:val="0"/>
      <w:marRight w:val="0"/>
      <w:marTop w:val="0"/>
      <w:marBottom w:val="0"/>
      <w:divBdr>
        <w:top w:val="none" w:sz="0" w:space="0" w:color="auto"/>
        <w:left w:val="none" w:sz="0" w:space="0" w:color="auto"/>
        <w:bottom w:val="none" w:sz="0" w:space="0" w:color="auto"/>
        <w:right w:val="none" w:sz="0" w:space="0" w:color="auto"/>
      </w:divBdr>
    </w:div>
    <w:div w:id="854802584">
      <w:bodyDiv w:val="1"/>
      <w:marLeft w:val="0"/>
      <w:marRight w:val="0"/>
      <w:marTop w:val="0"/>
      <w:marBottom w:val="0"/>
      <w:divBdr>
        <w:top w:val="none" w:sz="0" w:space="0" w:color="auto"/>
        <w:left w:val="none" w:sz="0" w:space="0" w:color="auto"/>
        <w:bottom w:val="none" w:sz="0" w:space="0" w:color="auto"/>
        <w:right w:val="none" w:sz="0" w:space="0" w:color="auto"/>
      </w:divBdr>
    </w:div>
    <w:div w:id="855315570">
      <w:bodyDiv w:val="1"/>
      <w:marLeft w:val="0"/>
      <w:marRight w:val="0"/>
      <w:marTop w:val="0"/>
      <w:marBottom w:val="0"/>
      <w:divBdr>
        <w:top w:val="none" w:sz="0" w:space="0" w:color="auto"/>
        <w:left w:val="none" w:sz="0" w:space="0" w:color="auto"/>
        <w:bottom w:val="none" w:sz="0" w:space="0" w:color="auto"/>
        <w:right w:val="none" w:sz="0" w:space="0" w:color="auto"/>
      </w:divBdr>
    </w:div>
    <w:div w:id="856044702">
      <w:bodyDiv w:val="1"/>
      <w:marLeft w:val="0"/>
      <w:marRight w:val="0"/>
      <w:marTop w:val="0"/>
      <w:marBottom w:val="0"/>
      <w:divBdr>
        <w:top w:val="none" w:sz="0" w:space="0" w:color="auto"/>
        <w:left w:val="none" w:sz="0" w:space="0" w:color="auto"/>
        <w:bottom w:val="none" w:sz="0" w:space="0" w:color="auto"/>
        <w:right w:val="none" w:sz="0" w:space="0" w:color="auto"/>
      </w:divBdr>
    </w:div>
    <w:div w:id="856390333">
      <w:bodyDiv w:val="1"/>
      <w:marLeft w:val="0"/>
      <w:marRight w:val="0"/>
      <w:marTop w:val="0"/>
      <w:marBottom w:val="0"/>
      <w:divBdr>
        <w:top w:val="none" w:sz="0" w:space="0" w:color="auto"/>
        <w:left w:val="none" w:sz="0" w:space="0" w:color="auto"/>
        <w:bottom w:val="none" w:sz="0" w:space="0" w:color="auto"/>
        <w:right w:val="none" w:sz="0" w:space="0" w:color="auto"/>
      </w:divBdr>
    </w:div>
    <w:div w:id="856508296">
      <w:bodyDiv w:val="1"/>
      <w:marLeft w:val="0"/>
      <w:marRight w:val="0"/>
      <w:marTop w:val="0"/>
      <w:marBottom w:val="0"/>
      <w:divBdr>
        <w:top w:val="none" w:sz="0" w:space="0" w:color="auto"/>
        <w:left w:val="none" w:sz="0" w:space="0" w:color="auto"/>
        <w:bottom w:val="none" w:sz="0" w:space="0" w:color="auto"/>
        <w:right w:val="none" w:sz="0" w:space="0" w:color="auto"/>
      </w:divBdr>
    </w:div>
    <w:div w:id="857041702">
      <w:bodyDiv w:val="1"/>
      <w:marLeft w:val="0"/>
      <w:marRight w:val="0"/>
      <w:marTop w:val="0"/>
      <w:marBottom w:val="0"/>
      <w:divBdr>
        <w:top w:val="none" w:sz="0" w:space="0" w:color="auto"/>
        <w:left w:val="none" w:sz="0" w:space="0" w:color="auto"/>
        <w:bottom w:val="none" w:sz="0" w:space="0" w:color="auto"/>
        <w:right w:val="none" w:sz="0" w:space="0" w:color="auto"/>
      </w:divBdr>
    </w:div>
    <w:div w:id="857085473">
      <w:bodyDiv w:val="1"/>
      <w:marLeft w:val="0"/>
      <w:marRight w:val="0"/>
      <w:marTop w:val="0"/>
      <w:marBottom w:val="0"/>
      <w:divBdr>
        <w:top w:val="none" w:sz="0" w:space="0" w:color="auto"/>
        <w:left w:val="none" w:sz="0" w:space="0" w:color="auto"/>
        <w:bottom w:val="none" w:sz="0" w:space="0" w:color="auto"/>
        <w:right w:val="none" w:sz="0" w:space="0" w:color="auto"/>
      </w:divBdr>
    </w:div>
    <w:div w:id="857545040">
      <w:bodyDiv w:val="1"/>
      <w:marLeft w:val="0"/>
      <w:marRight w:val="0"/>
      <w:marTop w:val="0"/>
      <w:marBottom w:val="0"/>
      <w:divBdr>
        <w:top w:val="none" w:sz="0" w:space="0" w:color="auto"/>
        <w:left w:val="none" w:sz="0" w:space="0" w:color="auto"/>
        <w:bottom w:val="none" w:sz="0" w:space="0" w:color="auto"/>
        <w:right w:val="none" w:sz="0" w:space="0" w:color="auto"/>
      </w:divBdr>
    </w:div>
    <w:div w:id="858542274">
      <w:bodyDiv w:val="1"/>
      <w:marLeft w:val="0"/>
      <w:marRight w:val="0"/>
      <w:marTop w:val="0"/>
      <w:marBottom w:val="0"/>
      <w:divBdr>
        <w:top w:val="none" w:sz="0" w:space="0" w:color="auto"/>
        <w:left w:val="none" w:sz="0" w:space="0" w:color="auto"/>
        <w:bottom w:val="none" w:sz="0" w:space="0" w:color="auto"/>
        <w:right w:val="none" w:sz="0" w:space="0" w:color="auto"/>
      </w:divBdr>
    </w:div>
    <w:div w:id="858546317">
      <w:bodyDiv w:val="1"/>
      <w:marLeft w:val="0"/>
      <w:marRight w:val="0"/>
      <w:marTop w:val="0"/>
      <w:marBottom w:val="0"/>
      <w:divBdr>
        <w:top w:val="none" w:sz="0" w:space="0" w:color="auto"/>
        <w:left w:val="none" w:sz="0" w:space="0" w:color="auto"/>
        <w:bottom w:val="none" w:sz="0" w:space="0" w:color="auto"/>
        <w:right w:val="none" w:sz="0" w:space="0" w:color="auto"/>
      </w:divBdr>
    </w:div>
    <w:div w:id="858855936">
      <w:bodyDiv w:val="1"/>
      <w:marLeft w:val="0"/>
      <w:marRight w:val="0"/>
      <w:marTop w:val="0"/>
      <w:marBottom w:val="0"/>
      <w:divBdr>
        <w:top w:val="none" w:sz="0" w:space="0" w:color="auto"/>
        <w:left w:val="none" w:sz="0" w:space="0" w:color="auto"/>
        <w:bottom w:val="none" w:sz="0" w:space="0" w:color="auto"/>
        <w:right w:val="none" w:sz="0" w:space="0" w:color="auto"/>
      </w:divBdr>
    </w:div>
    <w:div w:id="859274680">
      <w:bodyDiv w:val="1"/>
      <w:marLeft w:val="0"/>
      <w:marRight w:val="0"/>
      <w:marTop w:val="0"/>
      <w:marBottom w:val="0"/>
      <w:divBdr>
        <w:top w:val="none" w:sz="0" w:space="0" w:color="auto"/>
        <w:left w:val="none" w:sz="0" w:space="0" w:color="auto"/>
        <w:bottom w:val="none" w:sz="0" w:space="0" w:color="auto"/>
        <w:right w:val="none" w:sz="0" w:space="0" w:color="auto"/>
      </w:divBdr>
    </w:div>
    <w:div w:id="859389483">
      <w:bodyDiv w:val="1"/>
      <w:marLeft w:val="0"/>
      <w:marRight w:val="0"/>
      <w:marTop w:val="0"/>
      <w:marBottom w:val="0"/>
      <w:divBdr>
        <w:top w:val="none" w:sz="0" w:space="0" w:color="auto"/>
        <w:left w:val="none" w:sz="0" w:space="0" w:color="auto"/>
        <w:bottom w:val="none" w:sz="0" w:space="0" w:color="auto"/>
        <w:right w:val="none" w:sz="0" w:space="0" w:color="auto"/>
      </w:divBdr>
    </w:div>
    <w:div w:id="859467624">
      <w:bodyDiv w:val="1"/>
      <w:marLeft w:val="0"/>
      <w:marRight w:val="0"/>
      <w:marTop w:val="0"/>
      <w:marBottom w:val="0"/>
      <w:divBdr>
        <w:top w:val="none" w:sz="0" w:space="0" w:color="auto"/>
        <w:left w:val="none" w:sz="0" w:space="0" w:color="auto"/>
        <w:bottom w:val="none" w:sz="0" w:space="0" w:color="auto"/>
        <w:right w:val="none" w:sz="0" w:space="0" w:color="auto"/>
      </w:divBdr>
    </w:div>
    <w:div w:id="859507851">
      <w:bodyDiv w:val="1"/>
      <w:marLeft w:val="0"/>
      <w:marRight w:val="0"/>
      <w:marTop w:val="0"/>
      <w:marBottom w:val="0"/>
      <w:divBdr>
        <w:top w:val="none" w:sz="0" w:space="0" w:color="auto"/>
        <w:left w:val="none" w:sz="0" w:space="0" w:color="auto"/>
        <w:bottom w:val="none" w:sz="0" w:space="0" w:color="auto"/>
        <w:right w:val="none" w:sz="0" w:space="0" w:color="auto"/>
      </w:divBdr>
    </w:div>
    <w:div w:id="859701447">
      <w:bodyDiv w:val="1"/>
      <w:marLeft w:val="0"/>
      <w:marRight w:val="0"/>
      <w:marTop w:val="0"/>
      <w:marBottom w:val="0"/>
      <w:divBdr>
        <w:top w:val="none" w:sz="0" w:space="0" w:color="auto"/>
        <w:left w:val="none" w:sz="0" w:space="0" w:color="auto"/>
        <w:bottom w:val="none" w:sz="0" w:space="0" w:color="auto"/>
        <w:right w:val="none" w:sz="0" w:space="0" w:color="auto"/>
      </w:divBdr>
    </w:div>
    <w:div w:id="859851524">
      <w:bodyDiv w:val="1"/>
      <w:marLeft w:val="0"/>
      <w:marRight w:val="0"/>
      <w:marTop w:val="0"/>
      <w:marBottom w:val="0"/>
      <w:divBdr>
        <w:top w:val="none" w:sz="0" w:space="0" w:color="auto"/>
        <w:left w:val="none" w:sz="0" w:space="0" w:color="auto"/>
        <w:bottom w:val="none" w:sz="0" w:space="0" w:color="auto"/>
        <w:right w:val="none" w:sz="0" w:space="0" w:color="auto"/>
      </w:divBdr>
    </w:div>
    <w:div w:id="861211262">
      <w:bodyDiv w:val="1"/>
      <w:marLeft w:val="0"/>
      <w:marRight w:val="0"/>
      <w:marTop w:val="0"/>
      <w:marBottom w:val="0"/>
      <w:divBdr>
        <w:top w:val="none" w:sz="0" w:space="0" w:color="auto"/>
        <w:left w:val="none" w:sz="0" w:space="0" w:color="auto"/>
        <w:bottom w:val="none" w:sz="0" w:space="0" w:color="auto"/>
        <w:right w:val="none" w:sz="0" w:space="0" w:color="auto"/>
      </w:divBdr>
    </w:div>
    <w:div w:id="861282858">
      <w:bodyDiv w:val="1"/>
      <w:marLeft w:val="0"/>
      <w:marRight w:val="0"/>
      <w:marTop w:val="0"/>
      <w:marBottom w:val="0"/>
      <w:divBdr>
        <w:top w:val="none" w:sz="0" w:space="0" w:color="auto"/>
        <w:left w:val="none" w:sz="0" w:space="0" w:color="auto"/>
        <w:bottom w:val="none" w:sz="0" w:space="0" w:color="auto"/>
        <w:right w:val="none" w:sz="0" w:space="0" w:color="auto"/>
      </w:divBdr>
    </w:div>
    <w:div w:id="862716182">
      <w:bodyDiv w:val="1"/>
      <w:marLeft w:val="0"/>
      <w:marRight w:val="0"/>
      <w:marTop w:val="0"/>
      <w:marBottom w:val="0"/>
      <w:divBdr>
        <w:top w:val="none" w:sz="0" w:space="0" w:color="auto"/>
        <w:left w:val="none" w:sz="0" w:space="0" w:color="auto"/>
        <w:bottom w:val="none" w:sz="0" w:space="0" w:color="auto"/>
        <w:right w:val="none" w:sz="0" w:space="0" w:color="auto"/>
      </w:divBdr>
    </w:div>
    <w:div w:id="862937202">
      <w:bodyDiv w:val="1"/>
      <w:marLeft w:val="0"/>
      <w:marRight w:val="0"/>
      <w:marTop w:val="0"/>
      <w:marBottom w:val="0"/>
      <w:divBdr>
        <w:top w:val="none" w:sz="0" w:space="0" w:color="auto"/>
        <w:left w:val="none" w:sz="0" w:space="0" w:color="auto"/>
        <w:bottom w:val="none" w:sz="0" w:space="0" w:color="auto"/>
        <w:right w:val="none" w:sz="0" w:space="0" w:color="auto"/>
      </w:divBdr>
    </w:div>
    <w:div w:id="863985305">
      <w:bodyDiv w:val="1"/>
      <w:marLeft w:val="0"/>
      <w:marRight w:val="0"/>
      <w:marTop w:val="0"/>
      <w:marBottom w:val="0"/>
      <w:divBdr>
        <w:top w:val="none" w:sz="0" w:space="0" w:color="auto"/>
        <w:left w:val="none" w:sz="0" w:space="0" w:color="auto"/>
        <w:bottom w:val="none" w:sz="0" w:space="0" w:color="auto"/>
        <w:right w:val="none" w:sz="0" w:space="0" w:color="auto"/>
      </w:divBdr>
    </w:div>
    <w:div w:id="864178659">
      <w:bodyDiv w:val="1"/>
      <w:marLeft w:val="0"/>
      <w:marRight w:val="0"/>
      <w:marTop w:val="0"/>
      <w:marBottom w:val="0"/>
      <w:divBdr>
        <w:top w:val="none" w:sz="0" w:space="0" w:color="auto"/>
        <w:left w:val="none" w:sz="0" w:space="0" w:color="auto"/>
        <w:bottom w:val="none" w:sz="0" w:space="0" w:color="auto"/>
        <w:right w:val="none" w:sz="0" w:space="0" w:color="auto"/>
      </w:divBdr>
    </w:div>
    <w:div w:id="864634261">
      <w:bodyDiv w:val="1"/>
      <w:marLeft w:val="0"/>
      <w:marRight w:val="0"/>
      <w:marTop w:val="0"/>
      <w:marBottom w:val="0"/>
      <w:divBdr>
        <w:top w:val="none" w:sz="0" w:space="0" w:color="auto"/>
        <w:left w:val="none" w:sz="0" w:space="0" w:color="auto"/>
        <w:bottom w:val="none" w:sz="0" w:space="0" w:color="auto"/>
        <w:right w:val="none" w:sz="0" w:space="0" w:color="auto"/>
      </w:divBdr>
    </w:div>
    <w:div w:id="865487959">
      <w:bodyDiv w:val="1"/>
      <w:marLeft w:val="0"/>
      <w:marRight w:val="0"/>
      <w:marTop w:val="0"/>
      <w:marBottom w:val="0"/>
      <w:divBdr>
        <w:top w:val="none" w:sz="0" w:space="0" w:color="auto"/>
        <w:left w:val="none" w:sz="0" w:space="0" w:color="auto"/>
        <w:bottom w:val="none" w:sz="0" w:space="0" w:color="auto"/>
        <w:right w:val="none" w:sz="0" w:space="0" w:color="auto"/>
      </w:divBdr>
    </w:div>
    <w:div w:id="865754162">
      <w:bodyDiv w:val="1"/>
      <w:marLeft w:val="0"/>
      <w:marRight w:val="0"/>
      <w:marTop w:val="0"/>
      <w:marBottom w:val="0"/>
      <w:divBdr>
        <w:top w:val="none" w:sz="0" w:space="0" w:color="auto"/>
        <w:left w:val="none" w:sz="0" w:space="0" w:color="auto"/>
        <w:bottom w:val="none" w:sz="0" w:space="0" w:color="auto"/>
        <w:right w:val="none" w:sz="0" w:space="0" w:color="auto"/>
      </w:divBdr>
    </w:div>
    <w:div w:id="866137708">
      <w:bodyDiv w:val="1"/>
      <w:marLeft w:val="0"/>
      <w:marRight w:val="0"/>
      <w:marTop w:val="0"/>
      <w:marBottom w:val="0"/>
      <w:divBdr>
        <w:top w:val="none" w:sz="0" w:space="0" w:color="auto"/>
        <w:left w:val="none" w:sz="0" w:space="0" w:color="auto"/>
        <w:bottom w:val="none" w:sz="0" w:space="0" w:color="auto"/>
        <w:right w:val="none" w:sz="0" w:space="0" w:color="auto"/>
      </w:divBdr>
    </w:div>
    <w:div w:id="866138313">
      <w:bodyDiv w:val="1"/>
      <w:marLeft w:val="0"/>
      <w:marRight w:val="0"/>
      <w:marTop w:val="0"/>
      <w:marBottom w:val="0"/>
      <w:divBdr>
        <w:top w:val="none" w:sz="0" w:space="0" w:color="auto"/>
        <w:left w:val="none" w:sz="0" w:space="0" w:color="auto"/>
        <w:bottom w:val="none" w:sz="0" w:space="0" w:color="auto"/>
        <w:right w:val="none" w:sz="0" w:space="0" w:color="auto"/>
      </w:divBdr>
    </w:div>
    <w:div w:id="866212638">
      <w:bodyDiv w:val="1"/>
      <w:marLeft w:val="0"/>
      <w:marRight w:val="0"/>
      <w:marTop w:val="0"/>
      <w:marBottom w:val="0"/>
      <w:divBdr>
        <w:top w:val="none" w:sz="0" w:space="0" w:color="auto"/>
        <w:left w:val="none" w:sz="0" w:space="0" w:color="auto"/>
        <w:bottom w:val="none" w:sz="0" w:space="0" w:color="auto"/>
        <w:right w:val="none" w:sz="0" w:space="0" w:color="auto"/>
      </w:divBdr>
    </w:div>
    <w:div w:id="867525705">
      <w:bodyDiv w:val="1"/>
      <w:marLeft w:val="0"/>
      <w:marRight w:val="0"/>
      <w:marTop w:val="0"/>
      <w:marBottom w:val="0"/>
      <w:divBdr>
        <w:top w:val="none" w:sz="0" w:space="0" w:color="auto"/>
        <w:left w:val="none" w:sz="0" w:space="0" w:color="auto"/>
        <w:bottom w:val="none" w:sz="0" w:space="0" w:color="auto"/>
        <w:right w:val="none" w:sz="0" w:space="0" w:color="auto"/>
      </w:divBdr>
    </w:div>
    <w:div w:id="868298690">
      <w:bodyDiv w:val="1"/>
      <w:marLeft w:val="0"/>
      <w:marRight w:val="0"/>
      <w:marTop w:val="0"/>
      <w:marBottom w:val="0"/>
      <w:divBdr>
        <w:top w:val="none" w:sz="0" w:space="0" w:color="auto"/>
        <w:left w:val="none" w:sz="0" w:space="0" w:color="auto"/>
        <w:bottom w:val="none" w:sz="0" w:space="0" w:color="auto"/>
        <w:right w:val="none" w:sz="0" w:space="0" w:color="auto"/>
      </w:divBdr>
    </w:div>
    <w:div w:id="868642072">
      <w:bodyDiv w:val="1"/>
      <w:marLeft w:val="0"/>
      <w:marRight w:val="0"/>
      <w:marTop w:val="0"/>
      <w:marBottom w:val="0"/>
      <w:divBdr>
        <w:top w:val="none" w:sz="0" w:space="0" w:color="auto"/>
        <w:left w:val="none" w:sz="0" w:space="0" w:color="auto"/>
        <w:bottom w:val="none" w:sz="0" w:space="0" w:color="auto"/>
        <w:right w:val="none" w:sz="0" w:space="0" w:color="auto"/>
      </w:divBdr>
    </w:div>
    <w:div w:id="869026065">
      <w:bodyDiv w:val="1"/>
      <w:marLeft w:val="0"/>
      <w:marRight w:val="0"/>
      <w:marTop w:val="0"/>
      <w:marBottom w:val="0"/>
      <w:divBdr>
        <w:top w:val="none" w:sz="0" w:space="0" w:color="auto"/>
        <w:left w:val="none" w:sz="0" w:space="0" w:color="auto"/>
        <w:bottom w:val="none" w:sz="0" w:space="0" w:color="auto"/>
        <w:right w:val="none" w:sz="0" w:space="0" w:color="auto"/>
      </w:divBdr>
    </w:div>
    <w:div w:id="869102925">
      <w:bodyDiv w:val="1"/>
      <w:marLeft w:val="0"/>
      <w:marRight w:val="0"/>
      <w:marTop w:val="0"/>
      <w:marBottom w:val="0"/>
      <w:divBdr>
        <w:top w:val="none" w:sz="0" w:space="0" w:color="auto"/>
        <w:left w:val="none" w:sz="0" w:space="0" w:color="auto"/>
        <w:bottom w:val="none" w:sz="0" w:space="0" w:color="auto"/>
        <w:right w:val="none" w:sz="0" w:space="0" w:color="auto"/>
      </w:divBdr>
    </w:div>
    <w:div w:id="869413479">
      <w:bodyDiv w:val="1"/>
      <w:marLeft w:val="0"/>
      <w:marRight w:val="0"/>
      <w:marTop w:val="0"/>
      <w:marBottom w:val="0"/>
      <w:divBdr>
        <w:top w:val="none" w:sz="0" w:space="0" w:color="auto"/>
        <w:left w:val="none" w:sz="0" w:space="0" w:color="auto"/>
        <w:bottom w:val="none" w:sz="0" w:space="0" w:color="auto"/>
        <w:right w:val="none" w:sz="0" w:space="0" w:color="auto"/>
      </w:divBdr>
    </w:div>
    <w:div w:id="869951430">
      <w:bodyDiv w:val="1"/>
      <w:marLeft w:val="0"/>
      <w:marRight w:val="0"/>
      <w:marTop w:val="0"/>
      <w:marBottom w:val="0"/>
      <w:divBdr>
        <w:top w:val="none" w:sz="0" w:space="0" w:color="auto"/>
        <w:left w:val="none" w:sz="0" w:space="0" w:color="auto"/>
        <w:bottom w:val="none" w:sz="0" w:space="0" w:color="auto"/>
        <w:right w:val="none" w:sz="0" w:space="0" w:color="auto"/>
      </w:divBdr>
    </w:div>
    <w:div w:id="870188002">
      <w:bodyDiv w:val="1"/>
      <w:marLeft w:val="0"/>
      <w:marRight w:val="0"/>
      <w:marTop w:val="0"/>
      <w:marBottom w:val="0"/>
      <w:divBdr>
        <w:top w:val="none" w:sz="0" w:space="0" w:color="auto"/>
        <w:left w:val="none" w:sz="0" w:space="0" w:color="auto"/>
        <w:bottom w:val="none" w:sz="0" w:space="0" w:color="auto"/>
        <w:right w:val="none" w:sz="0" w:space="0" w:color="auto"/>
      </w:divBdr>
    </w:div>
    <w:div w:id="870455375">
      <w:bodyDiv w:val="1"/>
      <w:marLeft w:val="0"/>
      <w:marRight w:val="0"/>
      <w:marTop w:val="0"/>
      <w:marBottom w:val="0"/>
      <w:divBdr>
        <w:top w:val="none" w:sz="0" w:space="0" w:color="auto"/>
        <w:left w:val="none" w:sz="0" w:space="0" w:color="auto"/>
        <w:bottom w:val="none" w:sz="0" w:space="0" w:color="auto"/>
        <w:right w:val="none" w:sz="0" w:space="0" w:color="auto"/>
      </w:divBdr>
    </w:div>
    <w:div w:id="871377756">
      <w:bodyDiv w:val="1"/>
      <w:marLeft w:val="0"/>
      <w:marRight w:val="0"/>
      <w:marTop w:val="0"/>
      <w:marBottom w:val="0"/>
      <w:divBdr>
        <w:top w:val="none" w:sz="0" w:space="0" w:color="auto"/>
        <w:left w:val="none" w:sz="0" w:space="0" w:color="auto"/>
        <w:bottom w:val="none" w:sz="0" w:space="0" w:color="auto"/>
        <w:right w:val="none" w:sz="0" w:space="0" w:color="auto"/>
      </w:divBdr>
    </w:div>
    <w:div w:id="872157003">
      <w:bodyDiv w:val="1"/>
      <w:marLeft w:val="0"/>
      <w:marRight w:val="0"/>
      <w:marTop w:val="0"/>
      <w:marBottom w:val="0"/>
      <w:divBdr>
        <w:top w:val="none" w:sz="0" w:space="0" w:color="auto"/>
        <w:left w:val="none" w:sz="0" w:space="0" w:color="auto"/>
        <w:bottom w:val="none" w:sz="0" w:space="0" w:color="auto"/>
        <w:right w:val="none" w:sz="0" w:space="0" w:color="auto"/>
      </w:divBdr>
    </w:div>
    <w:div w:id="872377128">
      <w:bodyDiv w:val="1"/>
      <w:marLeft w:val="0"/>
      <w:marRight w:val="0"/>
      <w:marTop w:val="0"/>
      <w:marBottom w:val="0"/>
      <w:divBdr>
        <w:top w:val="none" w:sz="0" w:space="0" w:color="auto"/>
        <w:left w:val="none" w:sz="0" w:space="0" w:color="auto"/>
        <w:bottom w:val="none" w:sz="0" w:space="0" w:color="auto"/>
        <w:right w:val="none" w:sz="0" w:space="0" w:color="auto"/>
      </w:divBdr>
    </w:div>
    <w:div w:id="872771266">
      <w:bodyDiv w:val="1"/>
      <w:marLeft w:val="0"/>
      <w:marRight w:val="0"/>
      <w:marTop w:val="0"/>
      <w:marBottom w:val="0"/>
      <w:divBdr>
        <w:top w:val="none" w:sz="0" w:space="0" w:color="auto"/>
        <w:left w:val="none" w:sz="0" w:space="0" w:color="auto"/>
        <w:bottom w:val="none" w:sz="0" w:space="0" w:color="auto"/>
        <w:right w:val="none" w:sz="0" w:space="0" w:color="auto"/>
      </w:divBdr>
    </w:div>
    <w:div w:id="872888982">
      <w:bodyDiv w:val="1"/>
      <w:marLeft w:val="0"/>
      <w:marRight w:val="0"/>
      <w:marTop w:val="0"/>
      <w:marBottom w:val="0"/>
      <w:divBdr>
        <w:top w:val="none" w:sz="0" w:space="0" w:color="auto"/>
        <w:left w:val="none" w:sz="0" w:space="0" w:color="auto"/>
        <w:bottom w:val="none" w:sz="0" w:space="0" w:color="auto"/>
        <w:right w:val="none" w:sz="0" w:space="0" w:color="auto"/>
      </w:divBdr>
    </w:div>
    <w:div w:id="873083579">
      <w:bodyDiv w:val="1"/>
      <w:marLeft w:val="0"/>
      <w:marRight w:val="0"/>
      <w:marTop w:val="0"/>
      <w:marBottom w:val="0"/>
      <w:divBdr>
        <w:top w:val="none" w:sz="0" w:space="0" w:color="auto"/>
        <w:left w:val="none" w:sz="0" w:space="0" w:color="auto"/>
        <w:bottom w:val="none" w:sz="0" w:space="0" w:color="auto"/>
        <w:right w:val="none" w:sz="0" w:space="0" w:color="auto"/>
      </w:divBdr>
    </w:div>
    <w:div w:id="873730093">
      <w:bodyDiv w:val="1"/>
      <w:marLeft w:val="0"/>
      <w:marRight w:val="0"/>
      <w:marTop w:val="0"/>
      <w:marBottom w:val="0"/>
      <w:divBdr>
        <w:top w:val="none" w:sz="0" w:space="0" w:color="auto"/>
        <w:left w:val="none" w:sz="0" w:space="0" w:color="auto"/>
        <w:bottom w:val="none" w:sz="0" w:space="0" w:color="auto"/>
        <w:right w:val="none" w:sz="0" w:space="0" w:color="auto"/>
      </w:divBdr>
    </w:div>
    <w:div w:id="873811340">
      <w:bodyDiv w:val="1"/>
      <w:marLeft w:val="0"/>
      <w:marRight w:val="0"/>
      <w:marTop w:val="0"/>
      <w:marBottom w:val="0"/>
      <w:divBdr>
        <w:top w:val="none" w:sz="0" w:space="0" w:color="auto"/>
        <w:left w:val="none" w:sz="0" w:space="0" w:color="auto"/>
        <w:bottom w:val="none" w:sz="0" w:space="0" w:color="auto"/>
        <w:right w:val="none" w:sz="0" w:space="0" w:color="auto"/>
      </w:divBdr>
    </w:div>
    <w:div w:id="875577893">
      <w:bodyDiv w:val="1"/>
      <w:marLeft w:val="0"/>
      <w:marRight w:val="0"/>
      <w:marTop w:val="0"/>
      <w:marBottom w:val="0"/>
      <w:divBdr>
        <w:top w:val="none" w:sz="0" w:space="0" w:color="auto"/>
        <w:left w:val="none" w:sz="0" w:space="0" w:color="auto"/>
        <w:bottom w:val="none" w:sz="0" w:space="0" w:color="auto"/>
        <w:right w:val="none" w:sz="0" w:space="0" w:color="auto"/>
      </w:divBdr>
    </w:div>
    <w:div w:id="875774405">
      <w:bodyDiv w:val="1"/>
      <w:marLeft w:val="0"/>
      <w:marRight w:val="0"/>
      <w:marTop w:val="0"/>
      <w:marBottom w:val="0"/>
      <w:divBdr>
        <w:top w:val="none" w:sz="0" w:space="0" w:color="auto"/>
        <w:left w:val="none" w:sz="0" w:space="0" w:color="auto"/>
        <w:bottom w:val="none" w:sz="0" w:space="0" w:color="auto"/>
        <w:right w:val="none" w:sz="0" w:space="0" w:color="auto"/>
      </w:divBdr>
    </w:div>
    <w:div w:id="876742230">
      <w:bodyDiv w:val="1"/>
      <w:marLeft w:val="0"/>
      <w:marRight w:val="0"/>
      <w:marTop w:val="0"/>
      <w:marBottom w:val="0"/>
      <w:divBdr>
        <w:top w:val="none" w:sz="0" w:space="0" w:color="auto"/>
        <w:left w:val="none" w:sz="0" w:space="0" w:color="auto"/>
        <w:bottom w:val="none" w:sz="0" w:space="0" w:color="auto"/>
        <w:right w:val="none" w:sz="0" w:space="0" w:color="auto"/>
      </w:divBdr>
    </w:div>
    <w:div w:id="877156812">
      <w:bodyDiv w:val="1"/>
      <w:marLeft w:val="0"/>
      <w:marRight w:val="0"/>
      <w:marTop w:val="0"/>
      <w:marBottom w:val="0"/>
      <w:divBdr>
        <w:top w:val="none" w:sz="0" w:space="0" w:color="auto"/>
        <w:left w:val="none" w:sz="0" w:space="0" w:color="auto"/>
        <w:bottom w:val="none" w:sz="0" w:space="0" w:color="auto"/>
        <w:right w:val="none" w:sz="0" w:space="0" w:color="auto"/>
      </w:divBdr>
    </w:div>
    <w:div w:id="878056619">
      <w:bodyDiv w:val="1"/>
      <w:marLeft w:val="0"/>
      <w:marRight w:val="0"/>
      <w:marTop w:val="0"/>
      <w:marBottom w:val="0"/>
      <w:divBdr>
        <w:top w:val="none" w:sz="0" w:space="0" w:color="auto"/>
        <w:left w:val="none" w:sz="0" w:space="0" w:color="auto"/>
        <w:bottom w:val="none" w:sz="0" w:space="0" w:color="auto"/>
        <w:right w:val="none" w:sz="0" w:space="0" w:color="auto"/>
      </w:divBdr>
    </w:div>
    <w:div w:id="878199278">
      <w:bodyDiv w:val="1"/>
      <w:marLeft w:val="0"/>
      <w:marRight w:val="0"/>
      <w:marTop w:val="0"/>
      <w:marBottom w:val="0"/>
      <w:divBdr>
        <w:top w:val="none" w:sz="0" w:space="0" w:color="auto"/>
        <w:left w:val="none" w:sz="0" w:space="0" w:color="auto"/>
        <w:bottom w:val="none" w:sz="0" w:space="0" w:color="auto"/>
        <w:right w:val="none" w:sz="0" w:space="0" w:color="auto"/>
      </w:divBdr>
    </w:div>
    <w:div w:id="878325216">
      <w:bodyDiv w:val="1"/>
      <w:marLeft w:val="0"/>
      <w:marRight w:val="0"/>
      <w:marTop w:val="0"/>
      <w:marBottom w:val="0"/>
      <w:divBdr>
        <w:top w:val="none" w:sz="0" w:space="0" w:color="auto"/>
        <w:left w:val="none" w:sz="0" w:space="0" w:color="auto"/>
        <w:bottom w:val="none" w:sz="0" w:space="0" w:color="auto"/>
        <w:right w:val="none" w:sz="0" w:space="0" w:color="auto"/>
      </w:divBdr>
    </w:div>
    <w:div w:id="878782709">
      <w:bodyDiv w:val="1"/>
      <w:marLeft w:val="0"/>
      <w:marRight w:val="0"/>
      <w:marTop w:val="0"/>
      <w:marBottom w:val="0"/>
      <w:divBdr>
        <w:top w:val="none" w:sz="0" w:space="0" w:color="auto"/>
        <w:left w:val="none" w:sz="0" w:space="0" w:color="auto"/>
        <w:bottom w:val="none" w:sz="0" w:space="0" w:color="auto"/>
        <w:right w:val="none" w:sz="0" w:space="0" w:color="auto"/>
      </w:divBdr>
    </w:div>
    <w:div w:id="878980826">
      <w:bodyDiv w:val="1"/>
      <w:marLeft w:val="0"/>
      <w:marRight w:val="0"/>
      <w:marTop w:val="0"/>
      <w:marBottom w:val="0"/>
      <w:divBdr>
        <w:top w:val="none" w:sz="0" w:space="0" w:color="auto"/>
        <w:left w:val="none" w:sz="0" w:space="0" w:color="auto"/>
        <w:bottom w:val="none" w:sz="0" w:space="0" w:color="auto"/>
        <w:right w:val="none" w:sz="0" w:space="0" w:color="auto"/>
      </w:divBdr>
    </w:div>
    <w:div w:id="879130527">
      <w:bodyDiv w:val="1"/>
      <w:marLeft w:val="0"/>
      <w:marRight w:val="0"/>
      <w:marTop w:val="0"/>
      <w:marBottom w:val="0"/>
      <w:divBdr>
        <w:top w:val="none" w:sz="0" w:space="0" w:color="auto"/>
        <w:left w:val="none" w:sz="0" w:space="0" w:color="auto"/>
        <w:bottom w:val="none" w:sz="0" w:space="0" w:color="auto"/>
        <w:right w:val="none" w:sz="0" w:space="0" w:color="auto"/>
      </w:divBdr>
    </w:div>
    <w:div w:id="879437747">
      <w:bodyDiv w:val="1"/>
      <w:marLeft w:val="0"/>
      <w:marRight w:val="0"/>
      <w:marTop w:val="0"/>
      <w:marBottom w:val="0"/>
      <w:divBdr>
        <w:top w:val="none" w:sz="0" w:space="0" w:color="auto"/>
        <w:left w:val="none" w:sz="0" w:space="0" w:color="auto"/>
        <w:bottom w:val="none" w:sz="0" w:space="0" w:color="auto"/>
        <w:right w:val="none" w:sz="0" w:space="0" w:color="auto"/>
      </w:divBdr>
    </w:div>
    <w:div w:id="879512250">
      <w:bodyDiv w:val="1"/>
      <w:marLeft w:val="0"/>
      <w:marRight w:val="0"/>
      <w:marTop w:val="0"/>
      <w:marBottom w:val="0"/>
      <w:divBdr>
        <w:top w:val="none" w:sz="0" w:space="0" w:color="auto"/>
        <w:left w:val="none" w:sz="0" w:space="0" w:color="auto"/>
        <w:bottom w:val="none" w:sz="0" w:space="0" w:color="auto"/>
        <w:right w:val="none" w:sz="0" w:space="0" w:color="auto"/>
      </w:divBdr>
    </w:div>
    <w:div w:id="880215981">
      <w:bodyDiv w:val="1"/>
      <w:marLeft w:val="0"/>
      <w:marRight w:val="0"/>
      <w:marTop w:val="0"/>
      <w:marBottom w:val="0"/>
      <w:divBdr>
        <w:top w:val="none" w:sz="0" w:space="0" w:color="auto"/>
        <w:left w:val="none" w:sz="0" w:space="0" w:color="auto"/>
        <w:bottom w:val="none" w:sz="0" w:space="0" w:color="auto"/>
        <w:right w:val="none" w:sz="0" w:space="0" w:color="auto"/>
      </w:divBdr>
    </w:div>
    <w:div w:id="880942973">
      <w:bodyDiv w:val="1"/>
      <w:marLeft w:val="0"/>
      <w:marRight w:val="0"/>
      <w:marTop w:val="0"/>
      <w:marBottom w:val="0"/>
      <w:divBdr>
        <w:top w:val="none" w:sz="0" w:space="0" w:color="auto"/>
        <w:left w:val="none" w:sz="0" w:space="0" w:color="auto"/>
        <w:bottom w:val="none" w:sz="0" w:space="0" w:color="auto"/>
        <w:right w:val="none" w:sz="0" w:space="0" w:color="auto"/>
      </w:divBdr>
    </w:div>
    <w:div w:id="881479653">
      <w:bodyDiv w:val="1"/>
      <w:marLeft w:val="0"/>
      <w:marRight w:val="0"/>
      <w:marTop w:val="0"/>
      <w:marBottom w:val="0"/>
      <w:divBdr>
        <w:top w:val="none" w:sz="0" w:space="0" w:color="auto"/>
        <w:left w:val="none" w:sz="0" w:space="0" w:color="auto"/>
        <w:bottom w:val="none" w:sz="0" w:space="0" w:color="auto"/>
        <w:right w:val="none" w:sz="0" w:space="0" w:color="auto"/>
      </w:divBdr>
    </w:div>
    <w:div w:id="882791729">
      <w:bodyDiv w:val="1"/>
      <w:marLeft w:val="0"/>
      <w:marRight w:val="0"/>
      <w:marTop w:val="0"/>
      <w:marBottom w:val="0"/>
      <w:divBdr>
        <w:top w:val="none" w:sz="0" w:space="0" w:color="auto"/>
        <w:left w:val="none" w:sz="0" w:space="0" w:color="auto"/>
        <w:bottom w:val="none" w:sz="0" w:space="0" w:color="auto"/>
        <w:right w:val="none" w:sz="0" w:space="0" w:color="auto"/>
      </w:divBdr>
    </w:div>
    <w:div w:id="883256550">
      <w:bodyDiv w:val="1"/>
      <w:marLeft w:val="0"/>
      <w:marRight w:val="0"/>
      <w:marTop w:val="0"/>
      <w:marBottom w:val="0"/>
      <w:divBdr>
        <w:top w:val="none" w:sz="0" w:space="0" w:color="auto"/>
        <w:left w:val="none" w:sz="0" w:space="0" w:color="auto"/>
        <w:bottom w:val="none" w:sz="0" w:space="0" w:color="auto"/>
        <w:right w:val="none" w:sz="0" w:space="0" w:color="auto"/>
      </w:divBdr>
    </w:div>
    <w:div w:id="884222118">
      <w:bodyDiv w:val="1"/>
      <w:marLeft w:val="0"/>
      <w:marRight w:val="0"/>
      <w:marTop w:val="0"/>
      <w:marBottom w:val="0"/>
      <w:divBdr>
        <w:top w:val="none" w:sz="0" w:space="0" w:color="auto"/>
        <w:left w:val="none" w:sz="0" w:space="0" w:color="auto"/>
        <w:bottom w:val="none" w:sz="0" w:space="0" w:color="auto"/>
        <w:right w:val="none" w:sz="0" w:space="0" w:color="auto"/>
      </w:divBdr>
    </w:div>
    <w:div w:id="884751246">
      <w:bodyDiv w:val="1"/>
      <w:marLeft w:val="0"/>
      <w:marRight w:val="0"/>
      <w:marTop w:val="0"/>
      <w:marBottom w:val="0"/>
      <w:divBdr>
        <w:top w:val="none" w:sz="0" w:space="0" w:color="auto"/>
        <w:left w:val="none" w:sz="0" w:space="0" w:color="auto"/>
        <w:bottom w:val="none" w:sz="0" w:space="0" w:color="auto"/>
        <w:right w:val="none" w:sz="0" w:space="0" w:color="auto"/>
      </w:divBdr>
    </w:div>
    <w:div w:id="885219306">
      <w:bodyDiv w:val="1"/>
      <w:marLeft w:val="0"/>
      <w:marRight w:val="0"/>
      <w:marTop w:val="0"/>
      <w:marBottom w:val="0"/>
      <w:divBdr>
        <w:top w:val="none" w:sz="0" w:space="0" w:color="auto"/>
        <w:left w:val="none" w:sz="0" w:space="0" w:color="auto"/>
        <w:bottom w:val="none" w:sz="0" w:space="0" w:color="auto"/>
        <w:right w:val="none" w:sz="0" w:space="0" w:color="auto"/>
      </w:divBdr>
    </w:div>
    <w:div w:id="885485885">
      <w:bodyDiv w:val="1"/>
      <w:marLeft w:val="0"/>
      <w:marRight w:val="0"/>
      <w:marTop w:val="0"/>
      <w:marBottom w:val="0"/>
      <w:divBdr>
        <w:top w:val="none" w:sz="0" w:space="0" w:color="auto"/>
        <w:left w:val="none" w:sz="0" w:space="0" w:color="auto"/>
        <w:bottom w:val="none" w:sz="0" w:space="0" w:color="auto"/>
        <w:right w:val="none" w:sz="0" w:space="0" w:color="auto"/>
      </w:divBdr>
    </w:div>
    <w:div w:id="885995810">
      <w:bodyDiv w:val="1"/>
      <w:marLeft w:val="0"/>
      <w:marRight w:val="0"/>
      <w:marTop w:val="0"/>
      <w:marBottom w:val="0"/>
      <w:divBdr>
        <w:top w:val="none" w:sz="0" w:space="0" w:color="auto"/>
        <w:left w:val="none" w:sz="0" w:space="0" w:color="auto"/>
        <w:bottom w:val="none" w:sz="0" w:space="0" w:color="auto"/>
        <w:right w:val="none" w:sz="0" w:space="0" w:color="auto"/>
      </w:divBdr>
    </w:div>
    <w:div w:id="887259006">
      <w:bodyDiv w:val="1"/>
      <w:marLeft w:val="0"/>
      <w:marRight w:val="0"/>
      <w:marTop w:val="0"/>
      <w:marBottom w:val="0"/>
      <w:divBdr>
        <w:top w:val="none" w:sz="0" w:space="0" w:color="auto"/>
        <w:left w:val="none" w:sz="0" w:space="0" w:color="auto"/>
        <w:bottom w:val="none" w:sz="0" w:space="0" w:color="auto"/>
        <w:right w:val="none" w:sz="0" w:space="0" w:color="auto"/>
      </w:divBdr>
    </w:div>
    <w:div w:id="887568379">
      <w:bodyDiv w:val="1"/>
      <w:marLeft w:val="0"/>
      <w:marRight w:val="0"/>
      <w:marTop w:val="0"/>
      <w:marBottom w:val="0"/>
      <w:divBdr>
        <w:top w:val="none" w:sz="0" w:space="0" w:color="auto"/>
        <w:left w:val="none" w:sz="0" w:space="0" w:color="auto"/>
        <w:bottom w:val="none" w:sz="0" w:space="0" w:color="auto"/>
        <w:right w:val="none" w:sz="0" w:space="0" w:color="auto"/>
      </w:divBdr>
    </w:div>
    <w:div w:id="887692199">
      <w:bodyDiv w:val="1"/>
      <w:marLeft w:val="0"/>
      <w:marRight w:val="0"/>
      <w:marTop w:val="0"/>
      <w:marBottom w:val="0"/>
      <w:divBdr>
        <w:top w:val="none" w:sz="0" w:space="0" w:color="auto"/>
        <w:left w:val="none" w:sz="0" w:space="0" w:color="auto"/>
        <w:bottom w:val="none" w:sz="0" w:space="0" w:color="auto"/>
        <w:right w:val="none" w:sz="0" w:space="0" w:color="auto"/>
      </w:divBdr>
    </w:div>
    <w:div w:id="888108359">
      <w:bodyDiv w:val="1"/>
      <w:marLeft w:val="0"/>
      <w:marRight w:val="0"/>
      <w:marTop w:val="0"/>
      <w:marBottom w:val="0"/>
      <w:divBdr>
        <w:top w:val="none" w:sz="0" w:space="0" w:color="auto"/>
        <w:left w:val="none" w:sz="0" w:space="0" w:color="auto"/>
        <w:bottom w:val="none" w:sz="0" w:space="0" w:color="auto"/>
        <w:right w:val="none" w:sz="0" w:space="0" w:color="auto"/>
      </w:divBdr>
    </w:div>
    <w:div w:id="889154405">
      <w:bodyDiv w:val="1"/>
      <w:marLeft w:val="0"/>
      <w:marRight w:val="0"/>
      <w:marTop w:val="0"/>
      <w:marBottom w:val="0"/>
      <w:divBdr>
        <w:top w:val="none" w:sz="0" w:space="0" w:color="auto"/>
        <w:left w:val="none" w:sz="0" w:space="0" w:color="auto"/>
        <w:bottom w:val="none" w:sz="0" w:space="0" w:color="auto"/>
        <w:right w:val="none" w:sz="0" w:space="0" w:color="auto"/>
      </w:divBdr>
    </w:div>
    <w:div w:id="889535764">
      <w:bodyDiv w:val="1"/>
      <w:marLeft w:val="0"/>
      <w:marRight w:val="0"/>
      <w:marTop w:val="0"/>
      <w:marBottom w:val="0"/>
      <w:divBdr>
        <w:top w:val="none" w:sz="0" w:space="0" w:color="auto"/>
        <w:left w:val="none" w:sz="0" w:space="0" w:color="auto"/>
        <w:bottom w:val="none" w:sz="0" w:space="0" w:color="auto"/>
        <w:right w:val="none" w:sz="0" w:space="0" w:color="auto"/>
      </w:divBdr>
    </w:div>
    <w:div w:id="889651708">
      <w:bodyDiv w:val="1"/>
      <w:marLeft w:val="0"/>
      <w:marRight w:val="0"/>
      <w:marTop w:val="0"/>
      <w:marBottom w:val="0"/>
      <w:divBdr>
        <w:top w:val="none" w:sz="0" w:space="0" w:color="auto"/>
        <w:left w:val="none" w:sz="0" w:space="0" w:color="auto"/>
        <w:bottom w:val="none" w:sz="0" w:space="0" w:color="auto"/>
        <w:right w:val="none" w:sz="0" w:space="0" w:color="auto"/>
      </w:divBdr>
    </w:div>
    <w:div w:id="890504611">
      <w:bodyDiv w:val="1"/>
      <w:marLeft w:val="0"/>
      <w:marRight w:val="0"/>
      <w:marTop w:val="0"/>
      <w:marBottom w:val="0"/>
      <w:divBdr>
        <w:top w:val="none" w:sz="0" w:space="0" w:color="auto"/>
        <w:left w:val="none" w:sz="0" w:space="0" w:color="auto"/>
        <w:bottom w:val="none" w:sz="0" w:space="0" w:color="auto"/>
        <w:right w:val="none" w:sz="0" w:space="0" w:color="auto"/>
      </w:divBdr>
    </w:div>
    <w:div w:id="890580804">
      <w:bodyDiv w:val="1"/>
      <w:marLeft w:val="0"/>
      <w:marRight w:val="0"/>
      <w:marTop w:val="0"/>
      <w:marBottom w:val="0"/>
      <w:divBdr>
        <w:top w:val="none" w:sz="0" w:space="0" w:color="auto"/>
        <w:left w:val="none" w:sz="0" w:space="0" w:color="auto"/>
        <w:bottom w:val="none" w:sz="0" w:space="0" w:color="auto"/>
        <w:right w:val="none" w:sz="0" w:space="0" w:color="auto"/>
      </w:divBdr>
    </w:div>
    <w:div w:id="890850321">
      <w:bodyDiv w:val="1"/>
      <w:marLeft w:val="0"/>
      <w:marRight w:val="0"/>
      <w:marTop w:val="0"/>
      <w:marBottom w:val="0"/>
      <w:divBdr>
        <w:top w:val="none" w:sz="0" w:space="0" w:color="auto"/>
        <w:left w:val="none" w:sz="0" w:space="0" w:color="auto"/>
        <w:bottom w:val="none" w:sz="0" w:space="0" w:color="auto"/>
        <w:right w:val="none" w:sz="0" w:space="0" w:color="auto"/>
      </w:divBdr>
    </w:div>
    <w:div w:id="891116588">
      <w:bodyDiv w:val="1"/>
      <w:marLeft w:val="0"/>
      <w:marRight w:val="0"/>
      <w:marTop w:val="0"/>
      <w:marBottom w:val="0"/>
      <w:divBdr>
        <w:top w:val="none" w:sz="0" w:space="0" w:color="auto"/>
        <w:left w:val="none" w:sz="0" w:space="0" w:color="auto"/>
        <w:bottom w:val="none" w:sz="0" w:space="0" w:color="auto"/>
        <w:right w:val="none" w:sz="0" w:space="0" w:color="auto"/>
      </w:divBdr>
    </w:div>
    <w:div w:id="891423113">
      <w:bodyDiv w:val="1"/>
      <w:marLeft w:val="0"/>
      <w:marRight w:val="0"/>
      <w:marTop w:val="0"/>
      <w:marBottom w:val="0"/>
      <w:divBdr>
        <w:top w:val="none" w:sz="0" w:space="0" w:color="auto"/>
        <w:left w:val="none" w:sz="0" w:space="0" w:color="auto"/>
        <w:bottom w:val="none" w:sz="0" w:space="0" w:color="auto"/>
        <w:right w:val="none" w:sz="0" w:space="0" w:color="auto"/>
      </w:divBdr>
    </w:div>
    <w:div w:id="891624569">
      <w:bodyDiv w:val="1"/>
      <w:marLeft w:val="0"/>
      <w:marRight w:val="0"/>
      <w:marTop w:val="0"/>
      <w:marBottom w:val="0"/>
      <w:divBdr>
        <w:top w:val="none" w:sz="0" w:space="0" w:color="auto"/>
        <w:left w:val="none" w:sz="0" w:space="0" w:color="auto"/>
        <w:bottom w:val="none" w:sz="0" w:space="0" w:color="auto"/>
        <w:right w:val="none" w:sz="0" w:space="0" w:color="auto"/>
      </w:divBdr>
    </w:div>
    <w:div w:id="891648205">
      <w:bodyDiv w:val="1"/>
      <w:marLeft w:val="0"/>
      <w:marRight w:val="0"/>
      <w:marTop w:val="0"/>
      <w:marBottom w:val="0"/>
      <w:divBdr>
        <w:top w:val="none" w:sz="0" w:space="0" w:color="auto"/>
        <w:left w:val="none" w:sz="0" w:space="0" w:color="auto"/>
        <w:bottom w:val="none" w:sz="0" w:space="0" w:color="auto"/>
        <w:right w:val="none" w:sz="0" w:space="0" w:color="auto"/>
      </w:divBdr>
    </w:div>
    <w:div w:id="891766666">
      <w:bodyDiv w:val="1"/>
      <w:marLeft w:val="0"/>
      <w:marRight w:val="0"/>
      <w:marTop w:val="0"/>
      <w:marBottom w:val="0"/>
      <w:divBdr>
        <w:top w:val="none" w:sz="0" w:space="0" w:color="auto"/>
        <w:left w:val="none" w:sz="0" w:space="0" w:color="auto"/>
        <w:bottom w:val="none" w:sz="0" w:space="0" w:color="auto"/>
        <w:right w:val="none" w:sz="0" w:space="0" w:color="auto"/>
      </w:divBdr>
    </w:div>
    <w:div w:id="892037940">
      <w:bodyDiv w:val="1"/>
      <w:marLeft w:val="0"/>
      <w:marRight w:val="0"/>
      <w:marTop w:val="0"/>
      <w:marBottom w:val="0"/>
      <w:divBdr>
        <w:top w:val="none" w:sz="0" w:space="0" w:color="auto"/>
        <w:left w:val="none" w:sz="0" w:space="0" w:color="auto"/>
        <w:bottom w:val="none" w:sz="0" w:space="0" w:color="auto"/>
        <w:right w:val="none" w:sz="0" w:space="0" w:color="auto"/>
      </w:divBdr>
    </w:div>
    <w:div w:id="893587776">
      <w:bodyDiv w:val="1"/>
      <w:marLeft w:val="0"/>
      <w:marRight w:val="0"/>
      <w:marTop w:val="0"/>
      <w:marBottom w:val="0"/>
      <w:divBdr>
        <w:top w:val="none" w:sz="0" w:space="0" w:color="auto"/>
        <w:left w:val="none" w:sz="0" w:space="0" w:color="auto"/>
        <w:bottom w:val="none" w:sz="0" w:space="0" w:color="auto"/>
        <w:right w:val="none" w:sz="0" w:space="0" w:color="auto"/>
      </w:divBdr>
    </w:div>
    <w:div w:id="893589865">
      <w:bodyDiv w:val="1"/>
      <w:marLeft w:val="0"/>
      <w:marRight w:val="0"/>
      <w:marTop w:val="0"/>
      <w:marBottom w:val="0"/>
      <w:divBdr>
        <w:top w:val="none" w:sz="0" w:space="0" w:color="auto"/>
        <w:left w:val="none" w:sz="0" w:space="0" w:color="auto"/>
        <w:bottom w:val="none" w:sz="0" w:space="0" w:color="auto"/>
        <w:right w:val="none" w:sz="0" w:space="0" w:color="auto"/>
      </w:divBdr>
    </w:div>
    <w:div w:id="893926169">
      <w:bodyDiv w:val="1"/>
      <w:marLeft w:val="0"/>
      <w:marRight w:val="0"/>
      <w:marTop w:val="0"/>
      <w:marBottom w:val="0"/>
      <w:divBdr>
        <w:top w:val="none" w:sz="0" w:space="0" w:color="auto"/>
        <w:left w:val="none" w:sz="0" w:space="0" w:color="auto"/>
        <w:bottom w:val="none" w:sz="0" w:space="0" w:color="auto"/>
        <w:right w:val="none" w:sz="0" w:space="0" w:color="auto"/>
      </w:divBdr>
    </w:div>
    <w:div w:id="894510424">
      <w:bodyDiv w:val="1"/>
      <w:marLeft w:val="0"/>
      <w:marRight w:val="0"/>
      <w:marTop w:val="0"/>
      <w:marBottom w:val="0"/>
      <w:divBdr>
        <w:top w:val="none" w:sz="0" w:space="0" w:color="auto"/>
        <w:left w:val="none" w:sz="0" w:space="0" w:color="auto"/>
        <w:bottom w:val="none" w:sz="0" w:space="0" w:color="auto"/>
        <w:right w:val="none" w:sz="0" w:space="0" w:color="auto"/>
      </w:divBdr>
    </w:div>
    <w:div w:id="894706583">
      <w:bodyDiv w:val="1"/>
      <w:marLeft w:val="0"/>
      <w:marRight w:val="0"/>
      <w:marTop w:val="0"/>
      <w:marBottom w:val="0"/>
      <w:divBdr>
        <w:top w:val="none" w:sz="0" w:space="0" w:color="auto"/>
        <w:left w:val="none" w:sz="0" w:space="0" w:color="auto"/>
        <w:bottom w:val="none" w:sz="0" w:space="0" w:color="auto"/>
        <w:right w:val="none" w:sz="0" w:space="0" w:color="auto"/>
      </w:divBdr>
    </w:div>
    <w:div w:id="894973403">
      <w:bodyDiv w:val="1"/>
      <w:marLeft w:val="0"/>
      <w:marRight w:val="0"/>
      <w:marTop w:val="0"/>
      <w:marBottom w:val="0"/>
      <w:divBdr>
        <w:top w:val="none" w:sz="0" w:space="0" w:color="auto"/>
        <w:left w:val="none" w:sz="0" w:space="0" w:color="auto"/>
        <w:bottom w:val="none" w:sz="0" w:space="0" w:color="auto"/>
        <w:right w:val="none" w:sz="0" w:space="0" w:color="auto"/>
      </w:divBdr>
    </w:div>
    <w:div w:id="895091522">
      <w:bodyDiv w:val="1"/>
      <w:marLeft w:val="0"/>
      <w:marRight w:val="0"/>
      <w:marTop w:val="0"/>
      <w:marBottom w:val="0"/>
      <w:divBdr>
        <w:top w:val="none" w:sz="0" w:space="0" w:color="auto"/>
        <w:left w:val="none" w:sz="0" w:space="0" w:color="auto"/>
        <w:bottom w:val="none" w:sz="0" w:space="0" w:color="auto"/>
        <w:right w:val="none" w:sz="0" w:space="0" w:color="auto"/>
      </w:divBdr>
    </w:div>
    <w:div w:id="895161555">
      <w:bodyDiv w:val="1"/>
      <w:marLeft w:val="0"/>
      <w:marRight w:val="0"/>
      <w:marTop w:val="0"/>
      <w:marBottom w:val="0"/>
      <w:divBdr>
        <w:top w:val="none" w:sz="0" w:space="0" w:color="auto"/>
        <w:left w:val="none" w:sz="0" w:space="0" w:color="auto"/>
        <w:bottom w:val="none" w:sz="0" w:space="0" w:color="auto"/>
        <w:right w:val="none" w:sz="0" w:space="0" w:color="auto"/>
      </w:divBdr>
    </w:div>
    <w:div w:id="895702228">
      <w:bodyDiv w:val="1"/>
      <w:marLeft w:val="0"/>
      <w:marRight w:val="0"/>
      <w:marTop w:val="0"/>
      <w:marBottom w:val="0"/>
      <w:divBdr>
        <w:top w:val="none" w:sz="0" w:space="0" w:color="auto"/>
        <w:left w:val="none" w:sz="0" w:space="0" w:color="auto"/>
        <w:bottom w:val="none" w:sz="0" w:space="0" w:color="auto"/>
        <w:right w:val="none" w:sz="0" w:space="0" w:color="auto"/>
      </w:divBdr>
    </w:div>
    <w:div w:id="895896816">
      <w:bodyDiv w:val="1"/>
      <w:marLeft w:val="0"/>
      <w:marRight w:val="0"/>
      <w:marTop w:val="0"/>
      <w:marBottom w:val="0"/>
      <w:divBdr>
        <w:top w:val="none" w:sz="0" w:space="0" w:color="auto"/>
        <w:left w:val="none" w:sz="0" w:space="0" w:color="auto"/>
        <w:bottom w:val="none" w:sz="0" w:space="0" w:color="auto"/>
        <w:right w:val="none" w:sz="0" w:space="0" w:color="auto"/>
      </w:divBdr>
    </w:div>
    <w:div w:id="895974509">
      <w:bodyDiv w:val="1"/>
      <w:marLeft w:val="0"/>
      <w:marRight w:val="0"/>
      <w:marTop w:val="0"/>
      <w:marBottom w:val="0"/>
      <w:divBdr>
        <w:top w:val="none" w:sz="0" w:space="0" w:color="auto"/>
        <w:left w:val="none" w:sz="0" w:space="0" w:color="auto"/>
        <w:bottom w:val="none" w:sz="0" w:space="0" w:color="auto"/>
        <w:right w:val="none" w:sz="0" w:space="0" w:color="auto"/>
      </w:divBdr>
    </w:div>
    <w:div w:id="896479298">
      <w:bodyDiv w:val="1"/>
      <w:marLeft w:val="0"/>
      <w:marRight w:val="0"/>
      <w:marTop w:val="0"/>
      <w:marBottom w:val="0"/>
      <w:divBdr>
        <w:top w:val="none" w:sz="0" w:space="0" w:color="auto"/>
        <w:left w:val="none" w:sz="0" w:space="0" w:color="auto"/>
        <w:bottom w:val="none" w:sz="0" w:space="0" w:color="auto"/>
        <w:right w:val="none" w:sz="0" w:space="0" w:color="auto"/>
      </w:divBdr>
    </w:div>
    <w:div w:id="897283237">
      <w:bodyDiv w:val="1"/>
      <w:marLeft w:val="0"/>
      <w:marRight w:val="0"/>
      <w:marTop w:val="0"/>
      <w:marBottom w:val="0"/>
      <w:divBdr>
        <w:top w:val="none" w:sz="0" w:space="0" w:color="auto"/>
        <w:left w:val="none" w:sz="0" w:space="0" w:color="auto"/>
        <w:bottom w:val="none" w:sz="0" w:space="0" w:color="auto"/>
        <w:right w:val="none" w:sz="0" w:space="0" w:color="auto"/>
      </w:divBdr>
    </w:div>
    <w:div w:id="897477719">
      <w:bodyDiv w:val="1"/>
      <w:marLeft w:val="0"/>
      <w:marRight w:val="0"/>
      <w:marTop w:val="0"/>
      <w:marBottom w:val="0"/>
      <w:divBdr>
        <w:top w:val="none" w:sz="0" w:space="0" w:color="auto"/>
        <w:left w:val="none" w:sz="0" w:space="0" w:color="auto"/>
        <w:bottom w:val="none" w:sz="0" w:space="0" w:color="auto"/>
        <w:right w:val="none" w:sz="0" w:space="0" w:color="auto"/>
      </w:divBdr>
    </w:div>
    <w:div w:id="897664608">
      <w:bodyDiv w:val="1"/>
      <w:marLeft w:val="0"/>
      <w:marRight w:val="0"/>
      <w:marTop w:val="0"/>
      <w:marBottom w:val="0"/>
      <w:divBdr>
        <w:top w:val="none" w:sz="0" w:space="0" w:color="auto"/>
        <w:left w:val="none" w:sz="0" w:space="0" w:color="auto"/>
        <w:bottom w:val="none" w:sz="0" w:space="0" w:color="auto"/>
        <w:right w:val="none" w:sz="0" w:space="0" w:color="auto"/>
      </w:divBdr>
    </w:div>
    <w:div w:id="897671529">
      <w:bodyDiv w:val="1"/>
      <w:marLeft w:val="0"/>
      <w:marRight w:val="0"/>
      <w:marTop w:val="0"/>
      <w:marBottom w:val="0"/>
      <w:divBdr>
        <w:top w:val="none" w:sz="0" w:space="0" w:color="auto"/>
        <w:left w:val="none" w:sz="0" w:space="0" w:color="auto"/>
        <w:bottom w:val="none" w:sz="0" w:space="0" w:color="auto"/>
        <w:right w:val="none" w:sz="0" w:space="0" w:color="auto"/>
      </w:divBdr>
    </w:div>
    <w:div w:id="897743136">
      <w:bodyDiv w:val="1"/>
      <w:marLeft w:val="0"/>
      <w:marRight w:val="0"/>
      <w:marTop w:val="0"/>
      <w:marBottom w:val="0"/>
      <w:divBdr>
        <w:top w:val="none" w:sz="0" w:space="0" w:color="auto"/>
        <w:left w:val="none" w:sz="0" w:space="0" w:color="auto"/>
        <w:bottom w:val="none" w:sz="0" w:space="0" w:color="auto"/>
        <w:right w:val="none" w:sz="0" w:space="0" w:color="auto"/>
      </w:divBdr>
    </w:div>
    <w:div w:id="898133553">
      <w:bodyDiv w:val="1"/>
      <w:marLeft w:val="0"/>
      <w:marRight w:val="0"/>
      <w:marTop w:val="0"/>
      <w:marBottom w:val="0"/>
      <w:divBdr>
        <w:top w:val="none" w:sz="0" w:space="0" w:color="auto"/>
        <w:left w:val="none" w:sz="0" w:space="0" w:color="auto"/>
        <w:bottom w:val="none" w:sz="0" w:space="0" w:color="auto"/>
        <w:right w:val="none" w:sz="0" w:space="0" w:color="auto"/>
      </w:divBdr>
    </w:div>
    <w:div w:id="898908041">
      <w:bodyDiv w:val="1"/>
      <w:marLeft w:val="0"/>
      <w:marRight w:val="0"/>
      <w:marTop w:val="0"/>
      <w:marBottom w:val="0"/>
      <w:divBdr>
        <w:top w:val="none" w:sz="0" w:space="0" w:color="auto"/>
        <w:left w:val="none" w:sz="0" w:space="0" w:color="auto"/>
        <w:bottom w:val="none" w:sz="0" w:space="0" w:color="auto"/>
        <w:right w:val="none" w:sz="0" w:space="0" w:color="auto"/>
      </w:divBdr>
    </w:div>
    <w:div w:id="899947315">
      <w:bodyDiv w:val="1"/>
      <w:marLeft w:val="0"/>
      <w:marRight w:val="0"/>
      <w:marTop w:val="0"/>
      <w:marBottom w:val="0"/>
      <w:divBdr>
        <w:top w:val="none" w:sz="0" w:space="0" w:color="auto"/>
        <w:left w:val="none" w:sz="0" w:space="0" w:color="auto"/>
        <w:bottom w:val="none" w:sz="0" w:space="0" w:color="auto"/>
        <w:right w:val="none" w:sz="0" w:space="0" w:color="auto"/>
      </w:divBdr>
    </w:div>
    <w:div w:id="900870709">
      <w:bodyDiv w:val="1"/>
      <w:marLeft w:val="0"/>
      <w:marRight w:val="0"/>
      <w:marTop w:val="0"/>
      <w:marBottom w:val="0"/>
      <w:divBdr>
        <w:top w:val="none" w:sz="0" w:space="0" w:color="auto"/>
        <w:left w:val="none" w:sz="0" w:space="0" w:color="auto"/>
        <w:bottom w:val="none" w:sz="0" w:space="0" w:color="auto"/>
        <w:right w:val="none" w:sz="0" w:space="0" w:color="auto"/>
      </w:divBdr>
    </w:div>
    <w:div w:id="901258203">
      <w:bodyDiv w:val="1"/>
      <w:marLeft w:val="0"/>
      <w:marRight w:val="0"/>
      <w:marTop w:val="0"/>
      <w:marBottom w:val="0"/>
      <w:divBdr>
        <w:top w:val="none" w:sz="0" w:space="0" w:color="auto"/>
        <w:left w:val="none" w:sz="0" w:space="0" w:color="auto"/>
        <w:bottom w:val="none" w:sz="0" w:space="0" w:color="auto"/>
        <w:right w:val="none" w:sz="0" w:space="0" w:color="auto"/>
      </w:divBdr>
    </w:div>
    <w:div w:id="901795228">
      <w:bodyDiv w:val="1"/>
      <w:marLeft w:val="0"/>
      <w:marRight w:val="0"/>
      <w:marTop w:val="0"/>
      <w:marBottom w:val="0"/>
      <w:divBdr>
        <w:top w:val="none" w:sz="0" w:space="0" w:color="auto"/>
        <w:left w:val="none" w:sz="0" w:space="0" w:color="auto"/>
        <w:bottom w:val="none" w:sz="0" w:space="0" w:color="auto"/>
        <w:right w:val="none" w:sz="0" w:space="0" w:color="auto"/>
      </w:divBdr>
    </w:div>
    <w:div w:id="902301197">
      <w:bodyDiv w:val="1"/>
      <w:marLeft w:val="0"/>
      <w:marRight w:val="0"/>
      <w:marTop w:val="0"/>
      <w:marBottom w:val="0"/>
      <w:divBdr>
        <w:top w:val="none" w:sz="0" w:space="0" w:color="auto"/>
        <w:left w:val="none" w:sz="0" w:space="0" w:color="auto"/>
        <w:bottom w:val="none" w:sz="0" w:space="0" w:color="auto"/>
        <w:right w:val="none" w:sz="0" w:space="0" w:color="auto"/>
      </w:divBdr>
    </w:div>
    <w:div w:id="902955696">
      <w:bodyDiv w:val="1"/>
      <w:marLeft w:val="0"/>
      <w:marRight w:val="0"/>
      <w:marTop w:val="0"/>
      <w:marBottom w:val="0"/>
      <w:divBdr>
        <w:top w:val="none" w:sz="0" w:space="0" w:color="auto"/>
        <w:left w:val="none" w:sz="0" w:space="0" w:color="auto"/>
        <w:bottom w:val="none" w:sz="0" w:space="0" w:color="auto"/>
        <w:right w:val="none" w:sz="0" w:space="0" w:color="auto"/>
      </w:divBdr>
    </w:div>
    <w:div w:id="903027212">
      <w:bodyDiv w:val="1"/>
      <w:marLeft w:val="0"/>
      <w:marRight w:val="0"/>
      <w:marTop w:val="0"/>
      <w:marBottom w:val="0"/>
      <w:divBdr>
        <w:top w:val="none" w:sz="0" w:space="0" w:color="auto"/>
        <w:left w:val="none" w:sz="0" w:space="0" w:color="auto"/>
        <w:bottom w:val="none" w:sz="0" w:space="0" w:color="auto"/>
        <w:right w:val="none" w:sz="0" w:space="0" w:color="auto"/>
      </w:divBdr>
    </w:div>
    <w:div w:id="903680001">
      <w:bodyDiv w:val="1"/>
      <w:marLeft w:val="0"/>
      <w:marRight w:val="0"/>
      <w:marTop w:val="0"/>
      <w:marBottom w:val="0"/>
      <w:divBdr>
        <w:top w:val="none" w:sz="0" w:space="0" w:color="auto"/>
        <w:left w:val="none" w:sz="0" w:space="0" w:color="auto"/>
        <w:bottom w:val="none" w:sz="0" w:space="0" w:color="auto"/>
        <w:right w:val="none" w:sz="0" w:space="0" w:color="auto"/>
      </w:divBdr>
    </w:div>
    <w:div w:id="903762264">
      <w:bodyDiv w:val="1"/>
      <w:marLeft w:val="0"/>
      <w:marRight w:val="0"/>
      <w:marTop w:val="0"/>
      <w:marBottom w:val="0"/>
      <w:divBdr>
        <w:top w:val="none" w:sz="0" w:space="0" w:color="auto"/>
        <w:left w:val="none" w:sz="0" w:space="0" w:color="auto"/>
        <w:bottom w:val="none" w:sz="0" w:space="0" w:color="auto"/>
        <w:right w:val="none" w:sz="0" w:space="0" w:color="auto"/>
      </w:divBdr>
    </w:div>
    <w:div w:id="904335620">
      <w:bodyDiv w:val="1"/>
      <w:marLeft w:val="0"/>
      <w:marRight w:val="0"/>
      <w:marTop w:val="0"/>
      <w:marBottom w:val="0"/>
      <w:divBdr>
        <w:top w:val="none" w:sz="0" w:space="0" w:color="auto"/>
        <w:left w:val="none" w:sz="0" w:space="0" w:color="auto"/>
        <w:bottom w:val="none" w:sz="0" w:space="0" w:color="auto"/>
        <w:right w:val="none" w:sz="0" w:space="0" w:color="auto"/>
      </w:divBdr>
    </w:div>
    <w:div w:id="904415631">
      <w:bodyDiv w:val="1"/>
      <w:marLeft w:val="0"/>
      <w:marRight w:val="0"/>
      <w:marTop w:val="0"/>
      <w:marBottom w:val="0"/>
      <w:divBdr>
        <w:top w:val="none" w:sz="0" w:space="0" w:color="auto"/>
        <w:left w:val="none" w:sz="0" w:space="0" w:color="auto"/>
        <w:bottom w:val="none" w:sz="0" w:space="0" w:color="auto"/>
        <w:right w:val="none" w:sz="0" w:space="0" w:color="auto"/>
      </w:divBdr>
    </w:div>
    <w:div w:id="904728793">
      <w:bodyDiv w:val="1"/>
      <w:marLeft w:val="0"/>
      <w:marRight w:val="0"/>
      <w:marTop w:val="0"/>
      <w:marBottom w:val="0"/>
      <w:divBdr>
        <w:top w:val="none" w:sz="0" w:space="0" w:color="auto"/>
        <w:left w:val="none" w:sz="0" w:space="0" w:color="auto"/>
        <w:bottom w:val="none" w:sz="0" w:space="0" w:color="auto"/>
        <w:right w:val="none" w:sz="0" w:space="0" w:color="auto"/>
      </w:divBdr>
    </w:div>
    <w:div w:id="905797243">
      <w:bodyDiv w:val="1"/>
      <w:marLeft w:val="0"/>
      <w:marRight w:val="0"/>
      <w:marTop w:val="0"/>
      <w:marBottom w:val="0"/>
      <w:divBdr>
        <w:top w:val="none" w:sz="0" w:space="0" w:color="auto"/>
        <w:left w:val="none" w:sz="0" w:space="0" w:color="auto"/>
        <w:bottom w:val="none" w:sz="0" w:space="0" w:color="auto"/>
        <w:right w:val="none" w:sz="0" w:space="0" w:color="auto"/>
      </w:divBdr>
    </w:div>
    <w:div w:id="906526349">
      <w:bodyDiv w:val="1"/>
      <w:marLeft w:val="0"/>
      <w:marRight w:val="0"/>
      <w:marTop w:val="0"/>
      <w:marBottom w:val="0"/>
      <w:divBdr>
        <w:top w:val="none" w:sz="0" w:space="0" w:color="auto"/>
        <w:left w:val="none" w:sz="0" w:space="0" w:color="auto"/>
        <w:bottom w:val="none" w:sz="0" w:space="0" w:color="auto"/>
        <w:right w:val="none" w:sz="0" w:space="0" w:color="auto"/>
      </w:divBdr>
    </w:div>
    <w:div w:id="906845704">
      <w:bodyDiv w:val="1"/>
      <w:marLeft w:val="0"/>
      <w:marRight w:val="0"/>
      <w:marTop w:val="0"/>
      <w:marBottom w:val="0"/>
      <w:divBdr>
        <w:top w:val="none" w:sz="0" w:space="0" w:color="auto"/>
        <w:left w:val="none" w:sz="0" w:space="0" w:color="auto"/>
        <w:bottom w:val="none" w:sz="0" w:space="0" w:color="auto"/>
        <w:right w:val="none" w:sz="0" w:space="0" w:color="auto"/>
      </w:divBdr>
    </w:div>
    <w:div w:id="907350880">
      <w:bodyDiv w:val="1"/>
      <w:marLeft w:val="0"/>
      <w:marRight w:val="0"/>
      <w:marTop w:val="0"/>
      <w:marBottom w:val="0"/>
      <w:divBdr>
        <w:top w:val="none" w:sz="0" w:space="0" w:color="auto"/>
        <w:left w:val="none" w:sz="0" w:space="0" w:color="auto"/>
        <w:bottom w:val="none" w:sz="0" w:space="0" w:color="auto"/>
        <w:right w:val="none" w:sz="0" w:space="0" w:color="auto"/>
      </w:divBdr>
    </w:div>
    <w:div w:id="907493926">
      <w:bodyDiv w:val="1"/>
      <w:marLeft w:val="0"/>
      <w:marRight w:val="0"/>
      <w:marTop w:val="0"/>
      <w:marBottom w:val="0"/>
      <w:divBdr>
        <w:top w:val="none" w:sz="0" w:space="0" w:color="auto"/>
        <w:left w:val="none" w:sz="0" w:space="0" w:color="auto"/>
        <w:bottom w:val="none" w:sz="0" w:space="0" w:color="auto"/>
        <w:right w:val="none" w:sz="0" w:space="0" w:color="auto"/>
      </w:divBdr>
    </w:div>
    <w:div w:id="907494792">
      <w:bodyDiv w:val="1"/>
      <w:marLeft w:val="0"/>
      <w:marRight w:val="0"/>
      <w:marTop w:val="0"/>
      <w:marBottom w:val="0"/>
      <w:divBdr>
        <w:top w:val="none" w:sz="0" w:space="0" w:color="auto"/>
        <w:left w:val="none" w:sz="0" w:space="0" w:color="auto"/>
        <w:bottom w:val="none" w:sz="0" w:space="0" w:color="auto"/>
        <w:right w:val="none" w:sz="0" w:space="0" w:color="auto"/>
      </w:divBdr>
    </w:div>
    <w:div w:id="908004984">
      <w:bodyDiv w:val="1"/>
      <w:marLeft w:val="0"/>
      <w:marRight w:val="0"/>
      <w:marTop w:val="0"/>
      <w:marBottom w:val="0"/>
      <w:divBdr>
        <w:top w:val="none" w:sz="0" w:space="0" w:color="auto"/>
        <w:left w:val="none" w:sz="0" w:space="0" w:color="auto"/>
        <w:bottom w:val="none" w:sz="0" w:space="0" w:color="auto"/>
        <w:right w:val="none" w:sz="0" w:space="0" w:color="auto"/>
      </w:divBdr>
    </w:div>
    <w:div w:id="908542495">
      <w:bodyDiv w:val="1"/>
      <w:marLeft w:val="0"/>
      <w:marRight w:val="0"/>
      <w:marTop w:val="0"/>
      <w:marBottom w:val="0"/>
      <w:divBdr>
        <w:top w:val="none" w:sz="0" w:space="0" w:color="auto"/>
        <w:left w:val="none" w:sz="0" w:space="0" w:color="auto"/>
        <w:bottom w:val="none" w:sz="0" w:space="0" w:color="auto"/>
        <w:right w:val="none" w:sz="0" w:space="0" w:color="auto"/>
      </w:divBdr>
    </w:div>
    <w:div w:id="908805195">
      <w:bodyDiv w:val="1"/>
      <w:marLeft w:val="0"/>
      <w:marRight w:val="0"/>
      <w:marTop w:val="0"/>
      <w:marBottom w:val="0"/>
      <w:divBdr>
        <w:top w:val="none" w:sz="0" w:space="0" w:color="auto"/>
        <w:left w:val="none" w:sz="0" w:space="0" w:color="auto"/>
        <w:bottom w:val="none" w:sz="0" w:space="0" w:color="auto"/>
        <w:right w:val="none" w:sz="0" w:space="0" w:color="auto"/>
      </w:divBdr>
    </w:div>
    <w:div w:id="908927376">
      <w:bodyDiv w:val="1"/>
      <w:marLeft w:val="0"/>
      <w:marRight w:val="0"/>
      <w:marTop w:val="0"/>
      <w:marBottom w:val="0"/>
      <w:divBdr>
        <w:top w:val="none" w:sz="0" w:space="0" w:color="auto"/>
        <w:left w:val="none" w:sz="0" w:space="0" w:color="auto"/>
        <w:bottom w:val="none" w:sz="0" w:space="0" w:color="auto"/>
        <w:right w:val="none" w:sz="0" w:space="0" w:color="auto"/>
      </w:divBdr>
    </w:div>
    <w:div w:id="909079491">
      <w:bodyDiv w:val="1"/>
      <w:marLeft w:val="0"/>
      <w:marRight w:val="0"/>
      <w:marTop w:val="0"/>
      <w:marBottom w:val="0"/>
      <w:divBdr>
        <w:top w:val="none" w:sz="0" w:space="0" w:color="auto"/>
        <w:left w:val="none" w:sz="0" w:space="0" w:color="auto"/>
        <w:bottom w:val="none" w:sz="0" w:space="0" w:color="auto"/>
        <w:right w:val="none" w:sz="0" w:space="0" w:color="auto"/>
      </w:divBdr>
    </w:div>
    <w:div w:id="909657798">
      <w:bodyDiv w:val="1"/>
      <w:marLeft w:val="0"/>
      <w:marRight w:val="0"/>
      <w:marTop w:val="0"/>
      <w:marBottom w:val="0"/>
      <w:divBdr>
        <w:top w:val="none" w:sz="0" w:space="0" w:color="auto"/>
        <w:left w:val="none" w:sz="0" w:space="0" w:color="auto"/>
        <w:bottom w:val="none" w:sz="0" w:space="0" w:color="auto"/>
        <w:right w:val="none" w:sz="0" w:space="0" w:color="auto"/>
      </w:divBdr>
    </w:div>
    <w:div w:id="909854189">
      <w:bodyDiv w:val="1"/>
      <w:marLeft w:val="0"/>
      <w:marRight w:val="0"/>
      <w:marTop w:val="0"/>
      <w:marBottom w:val="0"/>
      <w:divBdr>
        <w:top w:val="none" w:sz="0" w:space="0" w:color="auto"/>
        <w:left w:val="none" w:sz="0" w:space="0" w:color="auto"/>
        <w:bottom w:val="none" w:sz="0" w:space="0" w:color="auto"/>
        <w:right w:val="none" w:sz="0" w:space="0" w:color="auto"/>
      </w:divBdr>
    </w:div>
    <w:div w:id="909995560">
      <w:bodyDiv w:val="1"/>
      <w:marLeft w:val="0"/>
      <w:marRight w:val="0"/>
      <w:marTop w:val="0"/>
      <w:marBottom w:val="0"/>
      <w:divBdr>
        <w:top w:val="none" w:sz="0" w:space="0" w:color="auto"/>
        <w:left w:val="none" w:sz="0" w:space="0" w:color="auto"/>
        <w:bottom w:val="none" w:sz="0" w:space="0" w:color="auto"/>
        <w:right w:val="none" w:sz="0" w:space="0" w:color="auto"/>
      </w:divBdr>
    </w:div>
    <w:div w:id="910383284">
      <w:bodyDiv w:val="1"/>
      <w:marLeft w:val="0"/>
      <w:marRight w:val="0"/>
      <w:marTop w:val="0"/>
      <w:marBottom w:val="0"/>
      <w:divBdr>
        <w:top w:val="none" w:sz="0" w:space="0" w:color="auto"/>
        <w:left w:val="none" w:sz="0" w:space="0" w:color="auto"/>
        <w:bottom w:val="none" w:sz="0" w:space="0" w:color="auto"/>
        <w:right w:val="none" w:sz="0" w:space="0" w:color="auto"/>
      </w:divBdr>
    </w:div>
    <w:div w:id="910964994">
      <w:bodyDiv w:val="1"/>
      <w:marLeft w:val="0"/>
      <w:marRight w:val="0"/>
      <w:marTop w:val="0"/>
      <w:marBottom w:val="0"/>
      <w:divBdr>
        <w:top w:val="none" w:sz="0" w:space="0" w:color="auto"/>
        <w:left w:val="none" w:sz="0" w:space="0" w:color="auto"/>
        <w:bottom w:val="none" w:sz="0" w:space="0" w:color="auto"/>
        <w:right w:val="none" w:sz="0" w:space="0" w:color="auto"/>
      </w:divBdr>
    </w:div>
    <w:div w:id="911046115">
      <w:bodyDiv w:val="1"/>
      <w:marLeft w:val="0"/>
      <w:marRight w:val="0"/>
      <w:marTop w:val="0"/>
      <w:marBottom w:val="0"/>
      <w:divBdr>
        <w:top w:val="none" w:sz="0" w:space="0" w:color="auto"/>
        <w:left w:val="none" w:sz="0" w:space="0" w:color="auto"/>
        <w:bottom w:val="none" w:sz="0" w:space="0" w:color="auto"/>
        <w:right w:val="none" w:sz="0" w:space="0" w:color="auto"/>
      </w:divBdr>
    </w:div>
    <w:div w:id="911239392">
      <w:bodyDiv w:val="1"/>
      <w:marLeft w:val="0"/>
      <w:marRight w:val="0"/>
      <w:marTop w:val="0"/>
      <w:marBottom w:val="0"/>
      <w:divBdr>
        <w:top w:val="none" w:sz="0" w:space="0" w:color="auto"/>
        <w:left w:val="none" w:sz="0" w:space="0" w:color="auto"/>
        <w:bottom w:val="none" w:sz="0" w:space="0" w:color="auto"/>
        <w:right w:val="none" w:sz="0" w:space="0" w:color="auto"/>
      </w:divBdr>
    </w:div>
    <w:div w:id="911306133">
      <w:bodyDiv w:val="1"/>
      <w:marLeft w:val="0"/>
      <w:marRight w:val="0"/>
      <w:marTop w:val="0"/>
      <w:marBottom w:val="0"/>
      <w:divBdr>
        <w:top w:val="none" w:sz="0" w:space="0" w:color="auto"/>
        <w:left w:val="none" w:sz="0" w:space="0" w:color="auto"/>
        <w:bottom w:val="none" w:sz="0" w:space="0" w:color="auto"/>
        <w:right w:val="none" w:sz="0" w:space="0" w:color="auto"/>
      </w:divBdr>
    </w:div>
    <w:div w:id="911307021">
      <w:bodyDiv w:val="1"/>
      <w:marLeft w:val="0"/>
      <w:marRight w:val="0"/>
      <w:marTop w:val="0"/>
      <w:marBottom w:val="0"/>
      <w:divBdr>
        <w:top w:val="none" w:sz="0" w:space="0" w:color="auto"/>
        <w:left w:val="none" w:sz="0" w:space="0" w:color="auto"/>
        <w:bottom w:val="none" w:sz="0" w:space="0" w:color="auto"/>
        <w:right w:val="none" w:sz="0" w:space="0" w:color="auto"/>
      </w:divBdr>
    </w:div>
    <w:div w:id="911426444">
      <w:bodyDiv w:val="1"/>
      <w:marLeft w:val="0"/>
      <w:marRight w:val="0"/>
      <w:marTop w:val="0"/>
      <w:marBottom w:val="0"/>
      <w:divBdr>
        <w:top w:val="none" w:sz="0" w:space="0" w:color="auto"/>
        <w:left w:val="none" w:sz="0" w:space="0" w:color="auto"/>
        <w:bottom w:val="none" w:sz="0" w:space="0" w:color="auto"/>
        <w:right w:val="none" w:sz="0" w:space="0" w:color="auto"/>
      </w:divBdr>
    </w:div>
    <w:div w:id="912084424">
      <w:bodyDiv w:val="1"/>
      <w:marLeft w:val="0"/>
      <w:marRight w:val="0"/>
      <w:marTop w:val="0"/>
      <w:marBottom w:val="0"/>
      <w:divBdr>
        <w:top w:val="none" w:sz="0" w:space="0" w:color="auto"/>
        <w:left w:val="none" w:sz="0" w:space="0" w:color="auto"/>
        <w:bottom w:val="none" w:sz="0" w:space="0" w:color="auto"/>
        <w:right w:val="none" w:sz="0" w:space="0" w:color="auto"/>
      </w:divBdr>
    </w:div>
    <w:div w:id="912392592">
      <w:bodyDiv w:val="1"/>
      <w:marLeft w:val="0"/>
      <w:marRight w:val="0"/>
      <w:marTop w:val="0"/>
      <w:marBottom w:val="0"/>
      <w:divBdr>
        <w:top w:val="none" w:sz="0" w:space="0" w:color="auto"/>
        <w:left w:val="none" w:sz="0" w:space="0" w:color="auto"/>
        <w:bottom w:val="none" w:sz="0" w:space="0" w:color="auto"/>
        <w:right w:val="none" w:sz="0" w:space="0" w:color="auto"/>
      </w:divBdr>
    </w:div>
    <w:div w:id="912659356">
      <w:bodyDiv w:val="1"/>
      <w:marLeft w:val="0"/>
      <w:marRight w:val="0"/>
      <w:marTop w:val="0"/>
      <w:marBottom w:val="0"/>
      <w:divBdr>
        <w:top w:val="none" w:sz="0" w:space="0" w:color="auto"/>
        <w:left w:val="none" w:sz="0" w:space="0" w:color="auto"/>
        <w:bottom w:val="none" w:sz="0" w:space="0" w:color="auto"/>
        <w:right w:val="none" w:sz="0" w:space="0" w:color="auto"/>
      </w:divBdr>
    </w:div>
    <w:div w:id="912739378">
      <w:bodyDiv w:val="1"/>
      <w:marLeft w:val="0"/>
      <w:marRight w:val="0"/>
      <w:marTop w:val="0"/>
      <w:marBottom w:val="0"/>
      <w:divBdr>
        <w:top w:val="none" w:sz="0" w:space="0" w:color="auto"/>
        <w:left w:val="none" w:sz="0" w:space="0" w:color="auto"/>
        <w:bottom w:val="none" w:sz="0" w:space="0" w:color="auto"/>
        <w:right w:val="none" w:sz="0" w:space="0" w:color="auto"/>
      </w:divBdr>
    </w:div>
    <w:div w:id="913319926">
      <w:bodyDiv w:val="1"/>
      <w:marLeft w:val="0"/>
      <w:marRight w:val="0"/>
      <w:marTop w:val="0"/>
      <w:marBottom w:val="0"/>
      <w:divBdr>
        <w:top w:val="none" w:sz="0" w:space="0" w:color="auto"/>
        <w:left w:val="none" w:sz="0" w:space="0" w:color="auto"/>
        <w:bottom w:val="none" w:sz="0" w:space="0" w:color="auto"/>
        <w:right w:val="none" w:sz="0" w:space="0" w:color="auto"/>
      </w:divBdr>
    </w:div>
    <w:div w:id="913665793">
      <w:bodyDiv w:val="1"/>
      <w:marLeft w:val="0"/>
      <w:marRight w:val="0"/>
      <w:marTop w:val="0"/>
      <w:marBottom w:val="0"/>
      <w:divBdr>
        <w:top w:val="none" w:sz="0" w:space="0" w:color="auto"/>
        <w:left w:val="none" w:sz="0" w:space="0" w:color="auto"/>
        <w:bottom w:val="none" w:sz="0" w:space="0" w:color="auto"/>
        <w:right w:val="none" w:sz="0" w:space="0" w:color="auto"/>
      </w:divBdr>
    </w:div>
    <w:div w:id="913708563">
      <w:bodyDiv w:val="1"/>
      <w:marLeft w:val="0"/>
      <w:marRight w:val="0"/>
      <w:marTop w:val="0"/>
      <w:marBottom w:val="0"/>
      <w:divBdr>
        <w:top w:val="none" w:sz="0" w:space="0" w:color="auto"/>
        <w:left w:val="none" w:sz="0" w:space="0" w:color="auto"/>
        <w:bottom w:val="none" w:sz="0" w:space="0" w:color="auto"/>
        <w:right w:val="none" w:sz="0" w:space="0" w:color="auto"/>
      </w:divBdr>
    </w:div>
    <w:div w:id="913783558">
      <w:bodyDiv w:val="1"/>
      <w:marLeft w:val="0"/>
      <w:marRight w:val="0"/>
      <w:marTop w:val="0"/>
      <w:marBottom w:val="0"/>
      <w:divBdr>
        <w:top w:val="none" w:sz="0" w:space="0" w:color="auto"/>
        <w:left w:val="none" w:sz="0" w:space="0" w:color="auto"/>
        <w:bottom w:val="none" w:sz="0" w:space="0" w:color="auto"/>
        <w:right w:val="none" w:sz="0" w:space="0" w:color="auto"/>
      </w:divBdr>
    </w:div>
    <w:div w:id="914389595">
      <w:bodyDiv w:val="1"/>
      <w:marLeft w:val="0"/>
      <w:marRight w:val="0"/>
      <w:marTop w:val="0"/>
      <w:marBottom w:val="0"/>
      <w:divBdr>
        <w:top w:val="none" w:sz="0" w:space="0" w:color="auto"/>
        <w:left w:val="none" w:sz="0" w:space="0" w:color="auto"/>
        <w:bottom w:val="none" w:sz="0" w:space="0" w:color="auto"/>
        <w:right w:val="none" w:sz="0" w:space="0" w:color="auto"/>
      </w:divBdr>
    </w:div>
    <w:div w:id="915287134">
      <w:bodyDiv w:val="1"/>
      <w:marLeft w:val="0"/>
      <w:marRight w:val="0"/>
      <w:marTop w:val="0"/>
      <w:marBottom w:val="0"/>
      <w:divBdr>
        <w:top w:val="none" w:sz="0" w:space="0" w:color="auto"/>
        <w:left w:val="none" w:sz="0" w:space="0" w:color="auto"/>
        <w:bottom w:val="none" w:sz="0" w:space="0" w:color="auto"/>
        <w:right w:val="none" w:sz="0" w:space="0" w:color="auto"/>
      </w:divBdr>
    </w:div>
    <w:div w:id="915433224">
      <w:bodyDiv w:val="1"/>
      <w:marLeft w:val="0"/>
      <w:marRight w:val="0"/>
      <w:marTop w:val="0"/>
      <w:marBottom w:val="0"/>
      <w:divBdr>
        <w:top w:val="none" w:sz="0" w:space="0" w:color="auto"/>
        <w:left w:val="none" w:sz="0" w:space="0" w:color="auto"/>
        <w:bottom w:val="none" w:sz="0" w:space="0" w:color="auto"/>
        <w:right w:val="none" w:sz="0" w:space="0" w:color="auto"/>
      </w:divBdr>
    </w:div>
    <w:div w:id="915475657">
      <w:bodyDiv w:val="1"/>
      <w:marLeft w:val="0"/>
      <w:marRight w:val="0"/>
      <w:marTop w:val="0"/>
      <w:marBottom w:val="0"/>
      <w:divBdr>
        <w:top w:val="none" w:sz="0" w:space="0" w:color="auto"/>
        <w:left w:val="none" w:sz="0" w:space="0" w:color="auto"/>
        <w:bottom w:val="none" w:sz="0" w:space="0" w:color="auto"/>
        <w:right w:val="none" w:sz="0" w:space="0" w:color="auto"/>
      </w:divBdr>
    </w:div>
    <w:div w:id="916205903">
      <w:bodyDiv w:val="1"/>
      <w:marLeft w:val="0"/>
      <w:marRight w:val="0"/>
      <w:marTop w:val="0"/>
      <w:marBottom w:val="0"/>
      <w:divBdr>
        <w:top w:val="none" w:sz="0" w:space="0" w:color="auto"/>
        <w:left w:val="none" w:sz="0" w:space="0" w:color="auto"/>
        <w:bottom w:val="none" w:sz="0" w:space="0" w:color="auto"/>
        <w:right w:val="none" w:sz="0" w:space="0" w:color="auto"/>
      </w:divBdr>
    </w:div>
    <w:div w:id="916206336">
      <w:bodyDiv w:val="1"/>
      <w:marLeft w:val="0"/>
      <w:marRight w:val="0"/>
      <w:marTop w:val="0"/>
      <w:marBottom w:val="0"/>
      <w:divBdr>
        <w:top w:val="none" w:sz="0" w:space="0" w:color="auto"/>
        <w:left w:val="none" w:sz="0" w:space="0" w:color="auto"/>
        <w:bottom w:val="none" w:sz="0" w:space="0" w:color="auto"/>
        <w:right w:val="none" w:sz="0" w:space="0" w:color="auto"/>
      </w:divBdr>
    </w:div>
    <w:div w:id="916595965">
      <w:bodyDiv w:val="1"/>
      <w:marLeft w:val="0"/>
      <w:marRight w:val="0"/>
      <w:marTop w:val="0"/>
      <w:marBottom w:val="0"/>
      <w:divBdr>
        <w:top w:val="none" w:sz="0" w:space="0" w:color="auto"/>
        <w:left w:val="none" w:sz="0" w:space="0" w:color="auto"/>
        <w:bottom w:val="none" w:sz="0" w:space="0" w:color="auto"/>
        <w:right w:val="none" w:sz="0" w:space="0" w:color="auto"/>
      </w:divBdr>
    </w:div>
    <w:div w:id="916938362">
      <w:bodyDiv w:val="1"/>
      <w:marLeft w:val="0"/>
      <w:marRight w:val="0"/>
      <w:marTop w:val="0"/>
      <w:marBottom w:val="0"/>
      <w:divBdr>
        <w:top w:val="none" w:sz="0" w:space="0" w:color="auto"/>
        <w:left w:val="none" w:sz="0" w:space="0" w:color="auto"/>
        <w:bottom w:val="none" w:sz="0" w:space="0" w:color="auto"/>
        <w:right w:val="none" w:sz="0" w:space="0" w:color="auto"/>
      </w:divBdr>
    </w:div>
    <w:div w:id="917133670">
      <w:bodyDiv w:val="1"/>
      <w:marLeft w:val="0"/>
      <w:marRight w:val="0"/>
      <w:marTop w:val="0"/>
      <w:marBottom w:val="0"/>
      <w:divBdr>
        <w:top w:val="none" w:sz="0" w:space="0" w:color="auto"/>
        <w:left w:val="none" w:sz="0" w:space="0" w:color="auto"/>
        <w:bottom w:val="none" w:sz="0" w:space="0" w:color="auto"/>
        <w:right w:val="none" w:sz="0" w:space="0" w:color="auto"/>
      </w:divBdr>
    </w:div>
    <w:div w:id="917596687">
      <w:bodyDiv w:val="1"/>
      <w:marLeft w:val="0"/>
      <w:marRight w:val="0"/>
      <w:marTop w:val="0"/>
      <w:marBottom w:val="0"/>
      <w:divBdr>
        <w:top w:val="none" w:sz="0" w:space="0" w:color="auto"/>
        <w:left w:val="none" w:sz="0" w:space="0" w:color="auto"/>
        <w:bottom w:val="none" w:sz="0" w:space="0" w:color="auto"/>
        <w:right w:val="none" w:sz="0" w:space="0" w:color="auto"/>
      </w:divBdr>
    </w:div>
    <w:div w:id="917790752">
      <w:bodyDiv w:val="1"/>
      <w:marLeft w:val="0"/>
      <w:marRight w:val="0"/>
      <w:marTop w:val="0"/>
      <w:marBottom w:val="0"/>
      <w:divBdr>
        <w:top w:val="none" w:sz="0" w:space="0" w:color="auto"/>
        <w:left w:val="none" w:sz="0" w:space="0" w:color="auto"/>
        <w:bottom w:val="none" w:sz="0" w:space="0" w:color="auto"/>
        <w:right w:val="none" w:sz="0" w:space="0" w:color="auto"/>
      </w:divBdr>
    </w:div>
    <w:div w:id="918250669">
      <w:bodyDiv w:val="1"/>
      <w:marLeft w:val="0"/>
      <w:marRight w:val="0"/>
      <w:marTop w:val="0"/>
      <w:marBottom w:val="0"/>
      <w:divBdr>
        <w:top w:val="none" w:sz="0" w:space="0" w:color="auto"/>
        <w:left w:val="none" w:sz="0" w:space="0" w:color="auto"/>
        <w:bottom w:val="none" w:sz="0" w:space="0" w:color="auto"/>
        <w:right w:val="none" w:sz="0" w:space="0" w:color="auto"/>
      </w:divBdr>
    </w:div>
    <w:div w:id="918252401">
      <w:bodyDiv w:val="1"/>
      <w:marLeft w:val="0"/>
      <w:marRight w:val="0"/>
      <w:marTop w:val="0"/>
      <w:marBottom w:val="0"/>
      <w:divBdr>
        <w:top w:val="none" w:sz="0" w:space="0" w:color="auto"/>
        <w:left w:val="none" w:sz="0" w:space="0" w:color="auto"/>
        <w:bottom w:val="none" w:sz="0" w:space="0" w:color="auto"/>
        <w:right w:val="none" w:sz="0" w:space="0" w:color="auto"/>
      </w:divBdr>
    </w:div>
    <w:div w:id="918252941">
      <w:bodyDiv w:val="1"/>
      <w:marLeft w:val="0"/>
      <w:marRight w:val="0"/>
      <w:marTop w:val="0"/>
      <w:marBottom w:val="0"/>
      <w:divBdr>
        <w:top w:val="none" w:sz="0" w:space="0" w:color="auto"/>
        <w:left w:val="none" w:sz="0" w:space="0" w:color="auto"/>
        <w:bottom w:val="none" w:sz="0" w:space="0" w:color="auto"/>
        <w:right w:val="none" w:sz="0" w:space="0" w:color="auto"/>
      </w:divBdr>
    </w:div>
    <w:div w:id="918713888">
      <w:bodyDiv w:val="1"/>
      <w:marLeft w:val="0"/>
      <w:marRight w:val="0"/>
      <w:marTop w:val="0"/>
      <w:marBottom w:val="0"/>
      <w:divBdr>
        <w:top w:val="none" w:sz="0" w:space="0" w:color="auto"/>
        <w:left w:val="none" w:sz="0" w:space="0" w:color="auto"/>
        <w:bottom w:val="none" w:sz="0" w:space="0" w:color="auto"/>
        <w:right w:val="none" w:sz="0" w:space="0" w:color="auto"/>
      </w:divBdr>
    </w:div>
    <w:div w:id="919102269">
      <w:bodyDiv w:val="1"/>
      <w:marLeft w:val="0"/>
      <w:marRight w:val="0"/>
      <w:marTop w:val="0"/>
      <w:marBottom w:val="0"/>
      <w:divBdr>
        <w:top w:val="none" w:sz="0" w:space="0" w:color="auto"/>
        <w:left w:val="none" w:sz="0" w:space="0" w:color="auto"/>
        <w:bottom w:val="none" w:sz="0" w:space="0" w:color="auto"/>
        <w:right w:val="none" w:sz="0" w:space="0" w:color="auto"/>
      </w:divBdr>
    </w:div>
    <w:div w:id="919103256">
      <w:bodyDiv w:val="1"/>
      <w:marLeft w:val="0"/>
      <w:marRight w:val="0"/>
      <w:marTop w:val="0"/>
      <w:marBottom w:val="0"/>
      <w:divBdr>
        <w:top w:val="none" w:sz="0" w:space="0" w:color="auto"/>
        <w:left w:val="none" w:sz="0" w:space="0" w:color="auto"/>
        <w:bottom w:val="none" w:sz="0" w:space="0" w:color="auto"/>
        <w:right w:val="none" w:sz="0" w:space="0" w:color="auto"/>
      </w:divBdr>
    </w:div>
    <w:div w:id="919407509">
      <w:bodyDiv w:val="1"/>
      <w:marLeft w:val="0"/>
      <w:marRight w:val="0"/>
      <w:marTop w:val="0"/>
      <w:marBottom w:val="0"/>
      <w:divBdr>
        <w:top w:val="none" w:sz="0" w:space="0" w:color="auto"/>
        <w:left w:val="none" w:sz="0" w:space="0" w:color="auto"/>
        <w:bottom w:val="none" w:sz="0" w:space="0" w:color="auto"/>
        <w:right w:val="none" w:sz="0" w:space="0" w:color="auto"/>
      </w:divBdr>
    </w:div>
    <w:div w:id="919750424">
      <w:bodyDiv w:val="1"/>
      <w:marLeft w:val="0"/>
      <w:marRight w:val="0"/>
      <w:marTop w:val="0"/>
      <w:marBottom w:val="0"/>
      <w:divBdr>
        <w:top w:val="none" w:sz="0" w:space="0" w:color="auto"/>
        <w:left w:val="none" w:sz="0" w:space="0" w:color="auto"/>
        <w:bottom w:val="none" w:sz="0" w:space="0" w:color="auto"/>
        <w:right w:val="none" w:sz="0" w:space="0" w:color="auto"/>
      </w:divBdr>
    </w:div>
    <w:div w:id="920021652">
      <w:bodyDiv w:val="1"/>
      <w:marLeft w:val="0"/>
      <w:marRight w:val="0"/>
      <w:marTop w:val="0"/>
      <w:marBottom w:val="0"/>
      <w:divBdr>
        <w:top w:val="none" w:sz="0" w:space="0" w:color="auto"/>
        <w:left w:val="none" w:sz="0" w:space="0" w:color="auto"/>
        <w:bottom w:val="none" w:sz="0" w:space="0" w:color="auto"/>
        <w:right w:val="none" w:sz="0" w:space="0" w:color="auto"/>
      </w:divBdr>
    </w:div>
    <w:div w:id="920065907">
      <w:bodyDiv w:val="1"/>
      <w:marLeft w:val="0"/>
      <w:marRight w:val="0"/>
      <w:marTop w:val="0"/>
      <w:marBottom w:val="0"/>
      <w:divBdr>
        <w:top w:val="none" w:sz="0" w:space="0" w:color="auto"/>
        <w:left w:val="none" w:sz="0" w:space="0" w:color="auto"/>
        <w:bottom w:val="none" w:sz="0" w:space="0" w:color="auto"/>
        <w:right w:val="none" w:sz="0" w:space="0" w:color="auto"/>
      </w:divBdr>
    </w:div>
    <w:div w:id="921181349">
      <w:bodyDiv w:val="1"/>
      <w:marLeft w:val="0"/>
      <w:marRight w:val="0"/>
      <w:marTop w:val="0"/>
      <w:marBottom w:val="0"/>
      <w:divBdr>
        <w:top w:val="none" w:sz="0" w:space="0" w:color="auto"/>
        <w:left w:val="none" w:sz="0" w:space="0" w:color="auto"/>
        <w:bottom w:val="none" w:sz="0" w:space="0" w:color="auto"/>
        <w:right w:val="none" w:sz="0" w:space="0" w:color="auto"/>
      </w:divBdr>
    </w:div>
    <w:div w:id="921454468">
      <w:bodyDiv w:val="1"/>
      <w:marLeft w:val="0"/>
      <w:marRight w:val="0"/>
      <w:marTop w:val="0"/>
      <w:marBottom w:val="0"/>
      <w:divBdr>
        <w:top w:val="none" w:sz="0" w:space="0" w:color="auto"/>
        <w:left w:val="none" w:sz="0" w:space="0" w:color="auto"/>
        <w:bottom w:val="none" w:sz="0" w:space="0" w:color="auto"/>
        <w:right w:val="none" w:sz="0" w:space="0" w:color="auto"/>
      </w:divBdr>
    </w:div>
    <w:div w:id="921648622">
      <w:bodyDiv w:val="1"/>
      <w:marLeft w:val="0"/>
      <w:marRight w:val="0"/>
      <w:marTop w:val="0"/>
      <w:marBottom w:val="0"/>
      <w:divBdr>
        <w:top w:val="none" w:sz="0" w:space="0" w:color="auto"/>
        <w:left w:val="none" w:sz="0" w:space="0" w:color="auto"/>
        <w:bottom w:val="none" w:sz="0" w:space="0" w:color="auto"/>
        <w:right w:val="none" w:sz="0" w:space="0" w:color="auto"/>
      </w:divBdr>
    </w:div>
    <w:div w:id="921720480">
      <w:bodyDiv w:val="1"/>
      <w:marLeft w:val="0"/>
      <w:marRight w:val="0"/>
      <w:marTop w:val="0"/>
      <w:marBottom w:val="0"/>
      <w:divBdr>
        <w:top w:val="none" w:sz="0" w:space="0" w:color="auto"/>
        <w:left w:val="none" w:sz="0" w:space="0" w:color="auto"/>
        <w:bottom w:val="none" w:sz="0" w:space="0" w:color="auto"/>
        <w:right w:val="none" w:sz="0" w:space="0" w:color="auto"/>
      </w:divBdr>
    </w:div>
    <w:div w:id="922490261">
      <w:bodyDiv w:val="1"/>
      <w:marLeft w:val="0"/>
      <w:marRight w:val="0"/>
      <w:marTop w:val="0"/>
      <w:marBottom w:val="0"/>
      <w:divBdr>
        <w:top w:val="none" w:sz="0" w:space="0" w:color="auto"/>
        <w:left w:val="none" w:sz="0" w:space="0" w:color="auto"/>
        <w:bottom w:val="none" w:sz="0" w:space="0" w:color="auto"/>
        <w:right w:val="none" w:sz="0" w:space="0" w:color="auto"/>
      </w:divBdr>
    </w:div>
    <w:div w:id="922572813">
      <w:bodyDiv w:val="1"/>
      <w:marLeft w:val="0"/>
      <w:marRight w:val="0"/>
      <w:marTop w:val="0"/>
      <w:marBottom w:val="0"/>
      <w:divBdr>
        <w:top w:val="none" w:sz="0" w:space="0" w:color="auto"/>
        <w:left w:val="none" w:sz="0" w:space="0" w:color="auto"/>
        <w:bottom w:val="none" w:sz="0" w:space="0" w:color="auto"/>
        <w:right w:val="none" w:sz="0" w:space="0" w:color="auto"/>
      </w:divBdr>
    </w:div>
    <w:div w:id="922691073">
      <w:bodyDiv w:val="1"/>
      <w:marLeft w:val="0"/>
      <w:marRight w:val="0"/>
      <w:marTop w:val="0"/>
      <w:marBottom w:val="0"/>
      <w:divBdr>
        <w:top w:val="none" w:sz="0" w:space="0" w:color="auto"/>
        <w:left w:val="none" w:sz="0" w:space="0" w:color="auto"/>
        <w:bottom w:val="none" w:sz="0" w:space="0" w:color="auto"/>
        <w:right w:val="none" w:sz="0" w:space="0" w:color="auto"/>
      </w:divBdr>
    </w:div>
    <w:div w:id="924069163">
      <w:bodyDiv w:val="1"/>
      <w:marLeft w:val="0"/>
      <w:marRight w:val="0"/>
      <w:marTop w:val="0"/>
      <w:marBottom w:val="0"/>
      <w:divBdr>
        <w:top w:val="none" w:sz="0" w:space="0" w:color="auto"/>
        <w:left w:val="none" w:sz="0" w:space="0" w:color="auto"/>
        <w:bottom w:val="none" w:sz="0" w:space="0" w:color="auto"/>
        <w:right w:val="none" w:sz="0" w:space="0" w:color="auto"/>
      </w:divBdr>
    </w:div>
    <w:div w:id="924849044">
      <w:bodyDiv w:val="1"/>
      <w:marLeft w:val="0"/>
      <w:marRight w:val="0"/>
      <w:marTop w:val="0"/>
      <w:marBottom w:val="0"/>
      <w:divBdr>
        <w:top w:val="none" w:sz="0" w:space="0" w:color="auto"/>
        <w:left w:val="none" w:sz="0" w:space="0" w:color="auto"/>
        <w:bottom w:val="none" w:sz="0" w:space="0" w:color="auto"/>
        <w:right w:val="none" w:sz="0" w:space="0" w:color="auto"/>
      </w:divBdr>
    </w:div>
    <w:div w:id="925262778">
      <w:bodyDiv w:val="1"/>
      <w:marLeft w:val="0"/>
      <w:marRight w:val="0"/>
      <w:marTop w:val="0"/>
      <w:marBottom w:val="0"/>
      <w:divBdr>
        <w:top w:val="none" w:sz="0" w:space="0" w:color="auto"/>
        <w:left w:val="none" w:sz="0" w:space="0" w:color="auto"/>
        <w:bottom w:val="none" w:sz="0" w:space="0" w:color="auto"/>
        <w:right w:val="none" w:sz="0" w:space="0" w:color="auto"/>
      </w:divBdr>
    </w:div>
    <w:div w:id="925267361">
      <w:bodyDiv w:val="1"/>
      <w:marLeft w:val="0"/>
      <w:marRight w:val="0"/>
      <w:marTop w:val="0"/>
      <w:marBottom w:val="0"/>
      <w:divBdr>
        <w:top w:val="none" w:sz="0" w:space="0" w:color="auto"/>
        <w:left w:val="none" w:sz="0" w:space="0" w:color="auto"/>
        <w:bottom w:val="none" w:sz="0" w:space="0" w:color="auto"/>
        <w:right w:val="none" w:sz="0" w:space="0" w:color="auto"/>
      </w:divBdr>
    </w:div>
    <w:div w:id="925384296">
      <w:bodyDiv w:val="1"/>
      <w:marLeft w:val="0"/>
      <w:marRight w:val="0"/>
      <w:marTop w:val="0"/>
      <w:marBottom w:val="0"/>
      <w:divBdr>
        <w:top w:val="none" w:sz="0" w:space="0" w:color="auto"/>
        <w:left w:val="none" w:sz="0" w:space="0" w:color="auto"/>
        <w:bottom w:val="none" w:sz="0" w:space="0" w:color="auto"/>
        <w:right w:val="none" w:sz="0" w:space="0" w:color="auto"/>
      </w:divBdr>
    </w:div>
    <w:div w:id="925386601">
      <w:bodyDiv w:val="1"/>
      <w:marLeft w:val="0"/>
      <w:marRight w:val="0"/>
      <w:marTop w:val="0"/>
      <w:marBottom w:val="0"/>
      <w:divBdr>
        <w:top w:val="none" w:sz="0" w:space="0" w:color="auto"/>
        <w:left w:val="none" w:sz="0" w:space="0" w:color="auto"/>
        <w:bottom w:val="none" w:sz="0" w:space="0" w:color="auto"/>
        <w:right w:val="none" w:sz="0" w:space="0" w:color="auto"/>
      </w:divBdr>
    </w:div>
    <w:div w:id="925920916">
      <w:bodyDiv w:val="1"/>
      <w:marLeft w:val="0"/>
      <w:marRight w:val="0"/>
      <w:marTop w:val="0"/>
      <w:marBottom w:val="0"/>
      <w:divBdr>
        <w:top w:val="none" w:sz="0" w:space="0" w:color="auto"/>
        <w:left w:val="none" w:sz="0" w:space="0" w:color="auto"/>
        <w:bottom w:val="none" w:sz="0" w:space="0" w:color="auto"/>
        <w:right w:val="none" w:sz="0" w:space="0" w:color="auto"/>
      </w:divBdr>
    </w:div>
    <w:div w:id="926042231">
      <w:bodyDiv w:val="1"/>
      <w:marLeft w:val="0"/>
      <w:marRight w:val="0"/>
      <w:marTop w:val="0"/>
      <w:marBottom w:val="0"/>
      <w:divBdr>
        <w:top w:val="none" w:sz="0" w:space="0" w:color="auto"/>
        <w:left w:val="none" w:sz="0" w:space="0" w:color="auto"/>
        <w:bottom w:val="none" w:sz="0" w:space="0" w:color="auto"/>
        <w:right w:val="none" w:sz="0" w:space="0" w:color="auto"/>
      </w:divBdr>
    </w:div>
    <w:div w:id="926840328">
      <w:bodyDiv w:val="1"/>
      <w:marLeft w:val="0"/>
      <w:marRight w:val="0"/>
      <w:marTop w:val="0"/>
      <w:marBottom w:val="0"/>
      <w:divBdr>
        <w:top w:val="none" w:sz="0" w:space="0" w:color="auto"/>
        <w:left w:val="none" w:sz="0" w:space="0" w:color="auto"/>
        <w:bottom w:val="none" w:sz="0" w:space="0" w:color="auto"/>
        <w:right w:val="none" w:sz="0" w:space="0" w:color="auto"/>
      </w:divBdr>
    </w:div>
    <w:div w:id="927009424">
      <w:bodyDiv w:val="1"/>
      <w:marLeft w:val="0"/>
      <w:marRight w:val="0"/>
      <w:marTop w:val="0"/>
      <w:marBottom w:val="0"/>
      <w:divBdr>
        <w:top w:val="none" w:sz="0" w:space="0" w:color="auto"/>
        <w:left w:val="none" w:sz="0" w:space="0" w:color="auto"/>
        <w:bottom w:val="none" w:sz="0" w:space="0" w:color="auto"/>
        <w:right w:val="none" w:sz="0" w:space="0" w:color="auto"/>
      </w:divBdr>
    </w:div>
    <w:div w:id="927274054">
      <w:bodyDiv w:val="1"/>
      <w:marLeft w:val="0"/>
      <w:marRight w:val="0"/>
      <w:marTop w:val="0"/>
      <w:marBottom w:val="0"/>
      <w:divBdr>
        <w:top w:val="none" w:sz="0" w:space="0" w:color="auto"/>
        <w:left w:val="none" w:sz="0" w:space="0" w:color="auto"/>
        <w:bottom w:val="none" w:sz="0" w:space="0" w:color="auto"/>
        <w:right w:val="none" w:sz="0" w:space="0" w:color="auto"/>
      </w:divBdr>
    </w:div>
    <w:div w:id="927736793">
      <w:bodyDiv w:val="1"/>
      <w:marLeft w:val="0"/>
      <w:marRight w:val="0"/>
      <w:marTop w:val="0"/>
      <w:marBottom w:val="0"/>
      <w:divBdr>
        <w:top w:val="none" w:sz="0" w:space="0" w:color="auto"/>
        <w:left w:val="none" w:sz="0" w:space="0" w:color="auto"/>
        <w:bottom w:val="none" w:sz="0" w:space="0" w:color="auto"/>
        <w:right w:val="none" w:sz="0" w:space="0" w:color="auto"/>
      </w:divBdr>
    </w:div>
    <w:div w:id="928150149">
      <w:bodyDiv w:val="1"/>
      <w:marLeft w:val="0"/>
      <w:marRight w:val="0"/>
      <w:marTop w:val="0"/>
      <w:marBottom w:val="0"/>
      <w:divBdr>
        <w:top w:val="none" w:sz="0" w:space="0" w:color="auto"/>
        <w:left w:val="none" w:sz="0" w:space="0" w:color="auto"/>
        <w:bottom w:val="none" w:sz="0" w:space="0" w:color="auto"/>
        <w:right w:val="none" w:sz="0" w:space="0" w:color="auto"/>
      </w:divBdr>
    </w:div>
    <w:div w:id="930162058">
      <w:bodyDiv w:val="1"/>
      <w:marLeft w:val="0"/>
      <w:marRight w:val="0"/>
      <w:marTop w:val="0"/>
      <w:marBottom w:val="0"/>
      <w:divBdr>
        <w:top w:val="none" w:sz="0" w:space="0" w:color="auto"/>
        <w:left w:val="none" w:sz="0" w:space="0" w:color="auto"/>
        <w:bottom w:val="none" w:sz="0" w:space="0" w:color="auto"/>
        <w:right w:val="none" w:sz="0" w:space="0" w:color="auto"/>
      </w:divBdr>
    </w:div>
    <w:div w:id="930897155">
      <w:bodyDiv w:val="1"/>
      <w:marLeft w:val="0"/>
      <w:marRight w:val="0"/>
      <w:marTop w:val="0"/>
      <w:marBottom w:val="0"/>
      <w:divBdr>
        <w:top w:val="none" w:sz="0" w:space="0" w:color="auto"/>
        <w:left w:val="none" w:sz="0" w:space="0" w:color="auto"/>
        <w:bottom w:val="none" w:sz="0" w:space="0" w:color="auto"/>
        <w:right w:val="none" w:sz="0" w:space="0" w:color="auto"/>
      </w:divBdr>
    </w:div>
    <w:div w:id="931619384">
      <w:bodyDiv w:val="1"/>
      <w:marLeft w:val="0"/>
      <w:marRight w:val="0"/>
      <w:marTop w:val="0"/>
      <w:marBottom w:val="0"/>
      <w:divBdr>
        <w:top w:val="none" w:sz="0" w:space="0" w:color="auto"/>
        <w:left w:val="none" w:sz="0" w:space="0" w:color="auto"/>
        <w:bottom w:val="none" w:sz="0" w:space="0" w:color="auto"/>
        <w:right w:val="none" w:sz="0" w:space="0" w:color="auto"/>
      </w:divBdr>
    </w:div>
    <w:div w:id="931745567">
      <w:bodyDiv w:val="1"/>
      <w:marLeft w:val="0"/>
      <w:marRight w:val="0"/>
      <w:marTop w:val="0"/>
      <w:marBottom w:val="0"/>
      <w:divBdr>
        <w:top w:val="none" w:sz="0" w:space="0" w:color="auto"/>
        <w:left w:val="none" w:sz="0" w:space="0" w:color="auto"/>
        <w:bottom w:val="none" w:sz="0" w:space="0" w:color="auto"/>
        <w:right w:val="none" w:sz="0" w:space="0" w:color="auto"/>
      </w:divBdr>
    </w:div>
    <w:div w:id="932085576">
      <w:bodyDiv w:val="1"/>
      <w:marLeft w:val="0"/>
      <w:marRight w:val="0"/>
      <w:marTop w:val="0"/>
      <w:marBottom w:val="0"/>
      <w:divBdr>
        <w:top w:val="none" w:sz="0" w:space="0" w:color="auto"/>
        <w:left w:val="none" w:sz="0" w:space="0" w:color="auto"/>
        <w:bottom w:val="none" w:sz="0" w:space="0" w:color="auto"/>
        <w:right w:val="none" w:sz="0" w:space="0" w:color="auto"/>
      </w:divBdr>
    </w:div>
    <w:div w:id="932512802">
      <w:bodyDiv w:val="1"/>
      <w:marLeft w:val="0"/>
      <w:marRight w:val="0"/>
      <w:marTop w:val="0"/>
      <w:marBottom w:val="0"/>
      <w:divBdr>
        <w:top w:val="none" w:sz="0" w:space="0" w:color="auto"/>
        <w:left w:val="none" w:sz="0" w:space="0" w:color="auto"/>
        <w:bottom w:val="none" w:sz="0" w:space="0" w:color="auto"/>
        <w:right w:val="none" w:sz="0" w:space="0" w:color="auto"/>
      </w:divBdr>
    </w:div>
    <w:div w:id="932517681">
      <w:bodyDiv w:val="1"/>
      <w:marLeft w:val="0"/>
      <w:marRight w:val="0"/>
      <w:marTop w:val="0"/>
      <w:marBottom w:val="0"/>
      <w:divBdr>
        <w:top w:val="none" w:sz="0" w:space="0" w:color="auto"/>
        <w:left w:val="none" w:sz="0" w:space="0" w:color="auto"/>
        <w:bottom w:val="none" w:sz="0" w:space="0" w:color="auto"/>
        <w:right w:val="none" w:sz="0" w:space="0" w:color="auto"/>
      </w:divBdr>
    </w:div>
    <w:div w:id="932708829">
      <w:bodyDiv w:val="1"/>
      <w:marLeft w:val="0"/>
      <w:marRight w:val="0"/>
      <w:marTop w:val="0"/>
      <w:marBottom w:val="0"/>
      <w:divBdr>
        <w:top w:val="none" w:sz="0" w:space="0" w:color="auto"/>
        <w:left w:val="none" w:sz="0" w:space="0" w:color="auto"/>
        <w:bottom w:val="none" w:sz="0" w:space="0" w:color="auto"/>
        <w:right w:val="none" w:sz="0" w:space="0" w:color="auto"/>
      </w:divBdr>
    </w:div>
    <w:div w:id="932784625">
      <w:bodyDiv w:val="1"/>
      <w:marLeft w:val="0"/>
      <w:marRight w:val="0"/>
      <w:marTop w:val="0"/>
      <w:marBottom w:val="0"/>
      <w:divBdr>
        <w:top w:val="none" w:sz="0" w:space="0" w:color="auto"/>
        <w:left w:val="none" w:sz="0" w:space="0" w:color="auto"/>
        <w:bottom w:val="none" w:sz="0" w:space="0" w:color="auto"/>
        <w:right w:val="none" w:sz="0" w:space="0" w:color="auto"/>
      </w:divBdr>
    </w:div>
    <w:div w:id="932906498">
      <w:bodyDiv w:val="1"/>
      <w:marLeft w:val="0"/>
      <w:marRight w:val="0"/>
      <w:marTop w:val="0"/>
      <w:marBottom w:val="0"/>
      <w:divBdr>
        <w:top w:val="none" w:sz="0" w:space="0" w:color="auto"/>
        <w:left w:val="none" w:sz="0" w:space="0" w:color="auto"/>
        <w:bottom w:val="none" w:sz="0" w:space="0" w:color="auto"/>
        <w:right w:val="none" w:sz="0" w:space="0" w:color="auto"/>
      </w:divBdr>
    </w:div>
    <w:div w:id="932976210">
      <w:bodyDiv w:val="1"/>
      <w:marLeft w:val="0"/>
      <w:marRight w:val="0"/>
      <w:marTop w:val="0"/>
      <w:marBottom w:val="0"/>
      <w:divBdr>
        <w:top w:val="none" w:sz="0" w:space="0" w:color="auto"/>
        <w:left w:val="none" w:sz="0" w:space="0" w:color="auto"/>
        <w:bottom w:val="none" w:sz="0" w:space="0" w:color="auto"/>
        <w:right w:val="none" w:sz="0" w:space="0" w:color="auto"/>
      </w:divBdr>
    </w:div>
    <w:div w:id="933250611">
      <w:bodyDiv w:val="1"/>
      <w:marLeft w:val="0"/>
      <w:marRight w:val="0"/>
      <w:marTop w:val="0"/>
      <w:marBottom w:val="0"/>
      <w:divBdr>
        <w:top w:val="none" w:sz="0" w:space="0" w:color="auto"/>
        <w:left w:val="none" w:sz="0" w:space="0" w:color="auto"/>
        <w:bottom w:val="none" w:sz="0" w:space="0" w:color="auto"/>
        <w:right w:val="none" w:sz="0" w:space="0" w:color="auto"/>
      </w:divBdr>
    </w:div>
    <w:div w:id="933319584">
      <w:bodyDiv w:val="1"/>
      <w:marLeft w:val="0"/>
      <w:marRight w:val="0"/>
      <w:marTop w:val="0"/>
      <w:marBottom w:val="0"/>
      <w:divBdr>
        <w:top w:val="none" w:sz="0" w:space="0" w:color="auto"/>
        <w:left w:val="none" w:sz="0" w:space="0" w:color="auto"/>
        <w:bottom w:val="none" w:sz="0" w:space="0" w:color="auto"/>
        <w:right w:val="none" w:sz="0" w:space="0" w:color="auto"/>
      </w:divBdr>
    </w:div>
    <w:div w:id="933630237">
      <w:bodyDiv w:val="1"/>
      <w:marLeft w:val="0"/>
      <w:marRight w:val="0"/>
      <w:marTop w:val="0"/>
      <w:marBottom w:val="0"/>
      <w:divBdr>
        <w:top w:val="none" w:sz="0" w:space="0" w:color="auto"/>
        <w:left w:val="none" w:sz="0" w:space="0" w:color="auto"/>
        <w:bottom w:val="none" w:sz="0" w:space="0" w:color="auto"/>
        <w:right w:val="none" w:sz="0" w:space="0" w:color="auto"/>
      </w:divBdr>
    </w:div>
    <w:div w:id="934242869">
      <w:bodyDiv w:val="1"/>
      <w:marLeft w:val="0"/>
      <w:marRight w:val="0"/>
      <w:marTop w:val="0"/>
      <w:marBottom w:val="0"/>
      <w:divBdr>
        <w:top w:val="none" w:sz="0" w:space="0" w:color="auto"/>
        <w:left w:val="none" w:sz="0" w:space="0" w:color="auto"/>
        <w:bottom w:val="none" w:sz="0" w:space="0" w:color="auto"/>
        <w:right w:val="none" w:sz="0" w:space="0" w:color="auto"/>
      </w:divBdr>
    </w:div>
    <w:div w:id="935089581">
      <w:bodyDiv w:val="1"/>
      <w:marLeft w:val="0"/>
      <w:marRight w:val="0"/>
      <w:marTop w:val="0"/>
      <w:marBottom w:val="0"/>
      <w:divBdr>
        <w:top w:val="none" w:sz="0" w:space="0" w:color="auto"/>
        <w:left w:val="none" w:sz="0" w:space="0" w:color="auto"/>
        <w:bottom w:val="none" w:sz="0" w:space="0" w:color="auto"/>
        <w:right w:val="none" w:sz="0" w:space="0" w:color="auto"/>
      </w:divBdr>
    </w:div>
    <w:div w:id="935333026">
      <w:bodyDiv w:val="1"/>
      <w:marLeft w:val="0"/>
      <w:marRight w:val="0"/>
      <w:marTop w:val="0"/>
      <w:marBottom w:val="0"/>
      <w:divBdr>
        <w:top w:val="none" w:sz="0" w:space="0" w:color="auto"/>
        <w:left w:val="none" w:sz="0" w:space="0" w:color="auto"/>
        <w:bottom w:val="none" w:sz="0" w:space="0" w:color="auto"/>
        <w:right w:val="none" w:sz="0" w:space="0" w:color="auto"/>
      </w:divBdr>
    </w:div>
    <w:div w:id="935670578">
      <w:bodyDiv w:val="1"/>
      <w:marLeft w:val="0"/>
      <w:marRight w:val="0"/>
      <w:marTop w:val="0"/>
      <w:marBottom w:val="0"/>
      <w:divBdr>
        <w:top w:val="none" w:sz="0" w:space="0" w:color="auto"/>
        <w:left w:val="none" w:sz="0" w:space="0" w:color="auto"/>
        <w:bottom w:val="none" w:sz="0" w:space="0" w:color="auto"/>
        <w:right w:val="none" w:sz="0" w:space="0" w:color="auto"/>
      </w:divBdr>
    </w:div>
    <w:div w:id="935748339">
      <w:bodyDiv w:val="1"/>
      <w:marLeft w:val="0"/>
      <w:marRight w:val="0"/>
      <w:marTop w:val="0"/>
      <w:marBottom w:val="0"/>
      <w:divBdr>
        <w:top w:val="none" w:sz="0" w:space="0" w:color="auto"/>
        <w:left w:val="none" w:sz="0" w:space="0" w:color="auto"/>
        <w:bottom w:val="none" w:sz="0" w:space="0" w:color="auto"/>
        <w:right w:val="none" w:sz="0" w:space="0" w:color="auto"/>
      </w:divBdr>
    </w:div>
    <w:div w:id="935789918">
      <w:bodyDiv w:val="1"/>
      <w:marLeft w:val="0"/>
      <w:marRight w:val="0"/>
      <w:marTop w:val="0"/>
      <w:marBottom w:val="0"/>
      <w:divBdr>
        <w:top w:val="none" w:sz="0" w:space="0" w:color="auto"/>
        <w:left w:val="none" w:sz="0" w:space="0" w:color="auto"/>
        <w:bottom w:val="none" w:sz="0" w:space="0" w:color="auto"/>
        <w:right w:val="none" w:sz="0" w:space="0" w:color="auto"/>
      </w:divBdr>
    </w:div>
    <w:div w:id="935790146">
      <w:bodyDiv w:val="1"/>
      <w:marLeft w:val="0"/>
      <w:marRight w:val="0"/>
      <w:marTop w:val="0"/>
      <w:marBottom w:val="0"/>
      <w:divBdr>
        <w:top w:val="none" w:sz="0" w:space="0" w:color="auto"/>
        <w:left w:val="none" w:sz="0" w:space="0" w:color="auto"/>
        <w:bottom w:val="none" w:sz="0" w:space="0" w:color="auto"/>
        <w:right w:val="none" w:sz="0" w:space="0" w:color="auto"/>
      </w:divBdr>
    </w:div>
    <w:div w:id="936791743">
      <w:bodyDiv w:val="1"/>
      <w:marLeft w:val="0"/>
      <w:marRight w:val="0"/>
      <w:marTop w:val="0"/>
      <w:marBottom w:val="0"/>
      <w:divBdr>
        <w:top w:val="none" w:sz="0" w:space="0" w:color="auto"/>
        <w:left w:val="none" w:sz="0" w:space="0" w:color="auto"/>
        <w:bottom w:val="none" w:sz="0" w:space="0" w:color="auto"/>
        <w:right w:val="none" w:sz="0" w:space="0" w:color="auto"/>
      </w:divBdr>
    </w:div>
    <w:div w:id="937175583">
      <w:bodyDiv w:val="1"/>
      <w:marLeft w:val="0"/>
      <w:marRight w:val="0"/>
      <w:marTop w:val="0"/>
      <w:marBottom w:val="0"/>
      <w:divBdr>
        <w:top w:val="none" w:sz="0" w:space="0" w:color="auto"/>
        <w:left w:val="none" w:sz="0" w:space="0" w:color="auto"/>
        <w:bottom w:val="none" w:sz="0" w:space="0" w:color="auto"/>
        <w:right w:val="none" w:sz="0" w:space="0" w:color="auto"/>
      </w:divBdr>
    </w:div>
    <w:div w:id="937830352">
      <w:bodyDiv w:val="1"/>
      <w:marLeft w:val="0"/>
      <w:marRight w:val="0"/>
      <w:marTop w:val="0"/>
      <w:marBottom w:val="0"/>
      <w:divBdr>
        <w:top w:val="none" w:sz="0" w:space="0" w:color="auto"/>
        <w:left w:val="none" w:sz="0" w:space="0" w:color="auto"/>
        <w:bottom w:val="none" w:sz="0" w:space="0" w:color="auto"/>
        <w:right w:val="none" w:sz="0" w:space="0" w:color="auto"/>
      </w:divBdr>
    </w:div>
    <w:div w:id="937907654">
      <w:bodyDiv w:val="1"/>
      <w:marLeft w:val="0"/>
      <w:marRight w:val="0"/>
      <w:marTop w:val="0"/>
      <w:marBottom w:val="0"/>
      <w:divBdr>
        <w:top w:val="none" w:sz="0" w:space="0" w:color="auto"/>
        <w:left w:val="none" w:sz="0" w:space="0" w:color="auto"/>
        <w:bottom w:val="none" w:sz="0" w:space="0" w:color="auto"/>
        <w:right w:val="none" w:sz="0" w:space="0" w:color="auto"/>
      </w:divBdr>
    </w:div>
    <w:div w:id="937908854">
      <w:bodyDiv w:val="1"/>
      <w:marLeft w:val="0"/>
      <w:marRight w:val="0"/>
      <w:marTop w:val="0"/>
      <w:marBottom w:val="0"/>
      <w:divBdr>
        <w:top w:val="none" w:sz="0" w:space="0" w:color="auto"/>
        <w:left w:val="none" w:sz="0" w:space="0" w:color="auto"/>
        <w:bottom w:val="none" w:sz="0" w:space="0" w:color="auto"/>
        <w:right w:val="none" w:sz="0" w:space="0" w:color="auto"/>
      </w:divBdr>
    </w:div>
    <w:div w:id="939530520">
      <w:bodyDiv w:val="1"/>
      <w:marLeft w:val="0"/>
      <w:marRight w:val="0"/>
      <w:marTop w:val="0"/>
      <w:marBottom w:val="0"/>
      <w:divBdr>
        <w:top w:val="none" w:sz="0" w:space="0" w:color="auto"/>
        <w:left w:val="none" w:sz="0" w:space="0" w:color="auto"/>
        <w:bottom w:val="none" w:sz="0" w:space="0" w:color="auto"/>
        <w:right w:val="none" w:sz="0" w:space="0" w:color="auto"/>
      </w:divBdr>
    </w:div>
    <w:div w:id="939606660">
      <w:bodyDiv w:val="1"/>
      <w:marLeft w:val="0"/>
      <w:marRight w:val="0"/>
      <w:marTop w:val="0"/>
      <w:marBottom w:val="0"/>
      <w:divBdr>
        <w:top w:val="none" w:sz="0" w:space="0" w:color="auto"/>
        <w:left w:val="none" w:sz="0" w:space="0" w:color="auto"/>
        <w:bottom w:val="none" w:sz="0" w:space="0" w:color="auto"/>
        <w:right w:val="none" w:sz="0" w:space="0" w:color="auto"/>
      </w:divBdr>
    </w:div>
    <w:div w:id="939873941">
      <w:bodyDiv w:val="1"/>
      <w:marLeft w:val="0"/>
      <w:marRight w:val="0"/>
      <w:marTop w:val="0"/>
      <w:marBottom w:val="0"/>
      <w:divBdr>
        <w:top w:val="none" w:sz="0" w:space="0" w:color="auto"/>
        <w:left w:val="none" w:sz="0" w:space="0" w:color="auto"/>
        <w:bottom w:val="none" w:sz="0" w:space="0" w:color="auto"/>
        <w:right w:val="none" w:sz="0" w:space="0" w:color="auto"/>
      </w:divBdr>
    </w:div>
    <w:div w:id="940181217">
      <w:bodyDiv w:val="1"/>
      <w:marLeft w:val="0"/>
      <w:marRight w:val="0"/>
      <w:marTop w:val="0"/>
      <w:marBottom w:val="0"/>
      <w:divBdr>
        <w:top w:val="none" w:sz="0" w:space="0" w:color="auto"/>
        <w:left w:val="none" w:sz="0" w:space="0" w:color="auto"/>
        <w:bottom w:val="none" w:sz="0" w:space="0" w:color="auto"/>
        <w:right w:val="none" w:sz="0" w:space="0" w:color="auto"/>
      </w:divBdr>
    </w:div>
    <w:div w:id="941378149">
      <w:bodyDiv w:val="1"/>
      <w:marLeft w:val="0"/>
      <w:marRight w:val="0"/>
      <w:marTop w:val="0"/>
      <w:marBottom w:val="0"/>
      <w:divBdr>
        <w:top w:val="none" w:sz="0" w:space="0" w:color="auto"/>
        <w:left w:val="none" w:sz="0" w:space="0" w:color="auto"/>
        <w:bottom w:val="none" w:sz="0" w:space="0" w:color="auto"/>
        <w:right w:val="none" w:sz="0" w:space="0" w:color="auto"/>
      </w:divBdr>
    </w:div>
    <w:div w:id="942953538">
      <w:bodyDiv w:val="1"/>
      <w:marLeft w:val="0"/>
      <w:marRight w:val="0"/>
      <w:marTop w:val="0"/>
      <w:marBottom w:val="0"/>
      <w:divBdr>
        <w:top w:val="none" w:sz="0" w:space="0" w:color="auto"/>
        <w:left w:val="none" w:sz="0" w:space="0" w:color="auto"/>
        <w:bottom w:val="none" w:sz="0" w:space="0" w:color="auto"/>
        <w:right w:val="none" w:sz="0" w:space="0" w:color="auto"/>
      </w:divBdr>
    </w:div>
    <w:div w:id="943341359">
      <w:bodyDiv w:val="1"/>
      <w:marLeft w:val="0"/>
      <w:marRight w:val="0"/>
      <w:marTop w:val="0"/>
      <w:marBottom w:val="0"/>
      <w:divBdr>
        <w:top w:val="none" w:sz="0" w:space="0" w:color="auto"/>
        <w:left w:val="none" w:sz="0" w:space="0" w:color="auto"/>
        <w:bottom w:val="none" w:sz="0" w:space="0" w:color="auto"/>
        <w:right w:val="none" w:sz="0" w:space="0" w:color="auto"/>
      </w:divBdr>
    </w:div>
    <w:div w:id="943390930">
      <w:bodyDiv w:val="1"/>
      <w:marLeft w:val="0"/>
      <w:marRight w:val="0"/>
      <w:marTop w:val="0"/>
      <w:marBottom w:val="0"/>
      <w:divBdr>
        <w:top w:val="none" w:sz="0" w:space="0" w:color="auto"/>
        <w:left w:val="none" w:sz="0" w:space="0" w:color="auto"/>
        <w:bottom w:val="none" w:sz="0" w:space="0" w:color="auto"/>
        <w:right w:val="none" w:sz="0" w:space="0" w:color="auto"/>
      </w:divBdr>
    </w:div>
    <w:div w:id="943654231">
      <w:bodyDiv w:val="1"/>
      <w:marLeft w:val="0"/>
      <w:marRight w:val="0"/>
      <w:marTop w:val="0"/>
      <w:marBottom w:val="0"/>
      <w:divBdr>
        <w:top w:val="none" w:sz="0" w:space="0" w:color="auto"/>
        <w:left w:val="none" w:sz="0" w:space="0" w:color="auto"/>
        <w:bottom w:val="none" w:sz="0" w:space="0" w:color="auto"/>
        <w:right w:val="none" w:sz="0" w:space="0" w:color="auto"/>
      </w:divBdr>
    </w:div>
    <w:div w:id="945774095">
      <w:bodyDiv w:val="1"/>
      <w:marLeft w:val="0"/>
      <w:marRight w:val="0"/>
      <w:marTop w:val="0"/>
      <w:marBottom w:val="0"/>
      <w:divBdr>
        <w:top w:val="none" w:sz="0" w:space="0" w:color="auto"/>
        <w:left w:val="none" w:sz="0" w:space="0" w:color="auto"/>
        <w:bottom w:val="none" w:sz="0" w:space="0" w:color="auto"/>
        <w:right w:val="none" w:sz="0" w:space="0" w:color="auto"/>
      </w:divBdr>
    </w:div>
    <w:div w:id="946809014">
      <w:bodyDiv w:val="1"/>
      <w:marLeft w:val="0"/>
      <w:marRight w:val="0"/>
      <w:marTop w:val="0"/>
      <w:marBottom w:val="0"/>
      <w:divBdr>
        <w:top w:val="none" w:sz="0" w:space="0" w:color="auto"/>
        <w:left w:val="none" w:sz="0" w:space="0" w:color="auto"/>
        <w:bottom w:val="none" w:sz="0" w:space="0" w:color="auto"/>
        <w:right w:val="none" w:sz="0" w:space="0" w:color="auto"/>
      </w:divBdr>
    </w:div>
    <w:div w:id="947274844">
      <w:bodyDiv w:val="1"/>
      <w:marLeft w:val="0"/>
      <w:marRight w:val="0"/>
      <w:marTop w:val="0"/>
      <w:marBottom w:val="0"/>
      <w:divBdr>
        <w:top w:val="none" w:sz="0" w:space="0" w:color="auto"/>
        <w:left w:val="none" w:sz="0" w:space="0" w:color="auto"/>
        <w:bottom w:val="none" w:sz="0" w:space="0" w:color="auto"/>
        <w:right w:val="none" w:sz="0" w:space="0" w:color="auto"/>
      </w:divBdr>
    </w:div>
    <w:div w:id="947811988">
      <w:bodyDiv w:val="1"/>
      <w:marLeft w:val="0"/>
      <w:marRight w:val="0"/>
      <w:marTop w:val="0"/>
      <w:marBottom w:val="0"/>
      <w:divBdr>
        <w:top w:val="none" w:sz="0" w:space="0" w:color="auto"/>
        <w:left w:val="none" w:sz="0" w:space="0" w:color="auto"/>
        <w:bottom w:val="none" w:sz="0" w:space="0" w:color="auto"/>
        <w:right w:val="none" w:sz="0" w:space="0" w:color="auto"/>
      </w:divBdr>
    </w:div>
    <w:div w:id="947857158">
      <w:bodyDiv w:val="1"/>
      <w:marLeft w:val="0"/>
      <w:marRight w:val="0"/>
      <w:marTop w:val="0"/>
      <w:marBottom w:val="0"/>
      <w:divBdr>
        <w:top w:val="none" w:sz="0" w:space="0" w:color="auto"/>
        <w:left w:val="none" w:sz="0" w:space="0" w:color="auto"/>
        <w:bottom w:val="none" w:sz="0" w:space="0" w:color="auto"/>
        <w:right w:val="none" w:sz="0" w:space="0" w:color="auto"/>
      </w:divBdr>
    </w:div>
    <w:div w:id="948119061">
      <w:bodyDiv w:val="1"/>
      <w:marLeft w:val="0"/>
      <w:marRight w:val="0"/>
      <w:marTop w:val="0"/>
      <w:marBottom w:val="0"/>
      <w:divBdr>
        <w:top w:val="none" w:sz="0" w:space="0" w:color="auto"/>
        <w:left w:val="none" w:sz="0" w:space="0" w:color="auto"/>
        <w:bottom w:val="none" w:sz="0" w:space="0" w:color="auto"/>
        <w:right w:val="none" w:sz="0" w:space="0" w:color="auto"/>
      </w:divBdr>
    </w:div>
    <w:div w:id="948664331">
      <w:bodyDiv w:val="1"/>
      <w:marLeft w:val="0"/>
      <w:marRight w:val="0"/>
      <w:marTop w:val="0"/>
      <w:marBottom w:val="0"/>
      <w:divBdr>
        <w:top w:val="none" w:sz="0" w:space="0" w:color="auto"/>
        <w:left w:val="none" w:sz="0" w:space="0" w:color="auto"/>
        <w:bottom w:val="none" w:sz="0" w:space="0" w:color="auto"/>
        <w:right w:val="none" w:sz="0" w:space="0" w:color="auto"/>
      </w:divBdr>
    </w:div>
    <w:div w:id="949698746">
      <w:bodyDiv w:val="1"/>
      <w:marLeft w:val="0"/>
      <w:marRight w:val="0"/>
      <w:marTop w:val="0"/>
      <w:marBottom w:val="0"/>
      <w:divBdr>
        <w:top w:val="none" w:sz="0" w:space="0" w:color="auto"/>
        <w:left w:val="none" w:sz="0" w:space="0" w:color="auto"/>
        <w:bottom w:val="none" w:sz="0" w:space="0" w:color="auto"/>
        <w:right w:val="none" w:sz="0" w:space="0" w:color="auto"/>
      </w:divBdr>
    </w:div>
    <w:div w:id="950167892">
      <w:bodyDiv w:val="1"/>
      <w:marLeft w:val="0"/>
      <w:marRight w:val="0"/>
      <w:marTop w:val="0"/>
      <w:marBottom w:val="0"/>
      <w:divBdr>
        <w:top w:val="none" w:sz="0" w:space="0" w:color="auto"/>
        <w:left w:val="none" w:sz="0" w:space="0" w:color="auto"/>
        <w:bottom w:val="none" w:sz="0" w:space="0" w:color="auto"/>
        <w:right w:val="none" w:sz="0" w:space="0" w:color="auto"/>
      </w:divBdr>
    </w:div>
    <w:div w:id="950631641">
      <w:bodyDiv w:val="1"/>
      <w:marLeft w:val="0"/>
      <w:marRight w:val="0"/>
      <w:marTop w:val="0"/>
      <w:marBottom w:val="0"/>
      <w:divBdr>
        <w:top w:val="none" w:sz="0" w:space="0" w:color="auto"/>
        <w:left w:val="none" w:sz="0" w:space="0" w:color="auto"/>
        <w:bottom w:val="none" w:sz="0" w:space="0" w:color="auto"/>
        <w:right w:val="none" w:sz="0" w:space="0" w:color="auto"/>
      </w:divBdr>
    </w:div>
    <w:div w:id="953097787">
      <w:bodyDiv w:val="1"/>
      <w:marLeft w:val="0"/>
      <w:marRight w:val="0"/>
      <w:marTop w:val="0"/>
      <w:marBottom w:val="0"/>
      <w:divBdr>
        <w:top w:val="none" w:sz="0" w:space="0" w:color="auto"/>
        <w:left w:val="none" w:sz="0" w:space="0" w:color="auto"/>
        <w:bottom w:val="none" w:sz="0" w:space="0" w:color="auto"/>
        <w:right w:val="none" w:sz="0" w:space="0" w:color="auto"/>
      </w:divBdr>
    </w:div>
    <w:div w:id="953829059">
      <w:bodyDiv w:val="1"/>
      <w:marLeft w:val="0"/>
      <w:marRight w:val="0"/>
      <w:marTop w:val="0"/>
      <w:marBottom w:val="0"/>
      <w:divBdr>
        <w:top w:val="none" w:sz="0" w:space="0" w:color="auto"/>
        <w:left w:val="none" w:sz="0" w:space="0" w:color="auto"/>
        <w:bottom w:val="none" w:sz="0" w:space="0" w:color="auto"/>
        <w:right w:val="none" w:sz="0" w:space="0" w:color="auto"/>
      </w:divBdr>
    </w:div>
    <w:div w:id="955061339">
      <w:bodyDiv w:val="1"/>
      <w:marLeft w:val="0"/>
      <w:marRight w:val="0"/>
      <w:marTop w:val="0"/>
      <w:marBottom w:val="0"/>
      <w:divBdr>
        <w:top w:val="none" w:sz="0" w:space="0" w:color="auto"/>
        <w:left w:val="none" w:sz="0" w:space="0" w:color="auto"/>
        <w:bottom w:val="none" w:sz="0" w:space="0" w:color="auto"/>
        <w:right w:val="none" w:sz="0" w:space="0" w:color="auto"/>
      </w:divBdr>
    </w:div>
    <w:div w:id="955063873">
      <w:bodyDiv w:val="1"/>
      <w:marLeft w:val="0"/>
      <w:marRight w:val="0"/>
      <w:marTop w:val="0"/>
      <w:marBottom w:val="0"/>
      <w:divBdr>
        <w:top w:val="none" w:sz="0" w:space="0" w:color="auto"/>
        <w:left w:val="none" w:sz="0" w:space="0" w:color="auto"/>
        <w:bottom w:val="none" w:sz="0" w:space="0" w:color="auto"/>
        <w:right w:val="none" w:sz="0" w:space="0" w:color="auto"/>
      </w:divBdr>
    </w:div>
    <w:div w:id="955331709">
      <w:bodyDiv w:val="1"/>
      <w:marLeft w:val="0"/>
      <w:marRight w:val="0"/>
      <w:marTop w:val="0"/>
      <w:marBottom w:val="0"/>
      <w:divBdr>
        <w:top w:val="none" w:sz="0" w:space="0" w:color="auto"/>
        <w:left w:val="none" w:sz="0" w:space="0" w:color="auto"/>
        <w:bottom w:val="none" w:sz="0" w:space="0" w:color="auto"/>
        <w:right w:val="none" w:sz="0" w:space="0" w:color="auto"/>
      </w:divBdr>
    </w:div>
    <w:div w:id="955984186">
      <w:bodyDiv w:val="1"/>
      <w:marLeft w:val="0"/>
      <w:marRight w:val="0"/>
      <w:marTop w:val="0"/>
      <w:marBottom w:val="0"/>
      <w:divBdr>
        <w:top w:val="none" w:sz="0" w:space="0" w:color="auto"/>
        <w:left w:val="none" w:sz="0" w:space="0" w:color="auto"/>
        <w:bottom w:val="none" w:sz="0" w:space="0" w:color="auto"/>
        <w:right w:val="none" w:sz="0" w:space="0" w:color="auto"/>
      </w:divBdr>
    </w:div>
    <w:div w:id="955991782">
      <w:bodyDiv w:val="1"/>
      <w:marLeft w:val="0"/>
      <w:marRight w:val="0"/>
      <w:marTop w:val="0"/>
      <w:marBottom w:val="0"/>
      <w:divBdr>
        <w:top w:val="none" w:sz="0" w:space="0" w:color="auto"/>
        <w:left w:val="none" w:sz="0" w:space="0" w:color="auto"/>
        <w:bottom w:val="none" w:sz="0" w:space="0" w:color="auto"/>
        <w:right w:val="none" w:sz="0" w:space="0" w:color="auto"/>
      </w:divBdr>
    </w:div>
    <w:div w:id="956254945">
      <w:bodyDiv w:val="1"/>
      <w:marLeft w:val="0"/>
      <w:marRight w:val="0"/>
      <w:marTop w:val="0"/>
      <w:marBottom w:val="0"/>
      <w:divBdr>
        <w:top w:val="none" w:sz="0" w:space="0" w:color="auto"/>
        <w:left w:val="none" w:sz="0" w:space="0" w:color="auto"/>
        <w:bottom w:val="none" w:sz="0" w:space="0" w:color="auto"/>
        <w:right w:val="none" w:sz="0" w:space="0" w:color="auto"/>
      </w:divBdr>
    </w:div>
    <w:div w:id="956911607">
      <w:bodyDiv w:val="1"/>
      <w:marLeft w:val="0"/>
      <w:marRight w:val="0"/>
      <w:marTop w:val="0"/>
      <w:marBottom w:val="0"/>
      <w:divBdr>
        <w:top w:val="none" w:sz="0" w:space="0" w:color="auto"/>
        <w:left w:val="none" w:sz="0" w:space="0" w:color="auto"/>
        <w:bottom w:val="none" w:sz="0" w:space="0" w:color="auto"/>
        <w:right w:val="none" w:sz="0" w:space="0" w:color="auto"/>
      </w:divBdr>
    </w:div>
    <w:div w:id="957487989">
      <w:bodyDiv w:val="1"/>
      <w:marLeft w:val="0"/>
      <w:marRight w:val="0"/>
      <w:marTop w:val="0"/>
      <w:marBottom w:val="0"/>
      <w:divBdr>
        <w:top w:val="none" w:sz="0" w:space="0" w:color="auto"/>
        <w:left w:val="none" w:sz="0" w:space="0" w:color="auto"/>
        <w:bottom w:val="none" w:sz="0" w:space="0" w:color="auto"/>
        <w:right w:val="none" w:sz="0" w:space="0" w:color="auto"/>
      </w:divBdr>
    </w:div>
    <w:div w:id="957639359">
      <w:bodyDiv w:val="1"/>
      <w:marLeft w:val="0"/>
      <w:marRight w:val="0"/>
      <w:marTop w:val="0"/>
      <w:marBottom w:val="0"/>
      <w:divBdr>
        <w:top w:val="none" w:sz="0" w:space="0" w:color="auto"/>
        <w:left w:val="none" w:sz="0" w:space="0" w:color="auto"/>
        <w:bottom w:val="none" w:sz="0" w:space="0" w:color="auto"/>
        <w:right w:val="none" w:sz="0" w:space="0" w:color="auto"/>
      </w:divBdr>
    </w:div>
    <w:div w:id="957874409">
      <w:bodyDiv w:val="1"/>
      <w:marLeft w:val="0"/>
      <w:marRight w:val="0"/>
      <w:marTop w:val="0"/>
      <w:marBottom w:val="0"/>
      <w:divBdr>
        <w:top w:val="none" w:sz="0" w:space="0" w:color="auto"/>
        <w:left w:val="none" w:sz="0" w:space="0" w:color="auto"/>
        <w:bottom w:val="none" w:sz="0" w:space="0" w:color="auto"/>
        <w:right w:val="none" w:sz="0" w:space="0" w:color="auto"/>
      </w:divBdr>
    </w:div>
    <w:div w:id="958492272">
      <w:bodyDiv w:val="1"/>
      <w:marLeft w:val="0"/>
      <w:marRight w:val="0"/>
      <w:marTop w:val="0"/>
      <w:marBottom w:val="0"/>
      <w:divBdr>
        <w:top w:val="none" w:sz="0" w:space="0" w:color="auto"/>
        <w:left w:val="none" w:sz="0" w:space="0" w:color="auto"/>
        <w:bottom w:val="none" w:sz="0" w:space="0" w:color="auto"/>
        <w:right w:val="none" w:sz="0" w:space="0" w:color="auto"/>
      </w:divBdr>
    </w:div>
    <w:div w:id="958954144">
      <w:bodyDiv w:val="1"/>
      <w:marLeft w:val="0"/>
      <w:marRight w:val="0"/>
      <w:marTop w:val="0"/>
      <w:marBottom w:val="0"/>
      <w:divBdr>
        <w:top w:val="none" w:sz="0" w:space="0" w:color="auto"/>
        <w:left w:val="none" w:sz="0" w:space="0" w:color="auto"/>
        <w:bottom w:val="none" w:sz="0" w:space="0" w:color="auto"/>
        <w:right w:val="none" w:sz="0" w:space="0" w:color="auto"/>
      </w:divBdr>
    </w:div>
    <w:div w:id="959460466">
      <w:bodyDiv w:val="1"/>
      <w:marLeft w:val="0"/>
      <w:marRight w:val="0"/>
      <w:marTop w:val="0"/>
      <w:marBottom w:val="0"/>
      <w:divBdr>
        <w:top w:val="none" w:sz="0" w:space="0" w:color="auto"/>
        <w:left w:val="none" w:sz="0" w:space="0" w:color="auto"/>
        <w:bottom w:val="none" w:sz="0" w:space="0" w:color="auto"/>
        <w:right w:val="none" w:sz="0" w:space="0" w:color="auto"/>
      </w:divBdr>
    </w:div>
    <w:div w:id="959647327">
      <w:bodyDiv w:val="1"/>
      <w:marLeft w:val="0"/>
      <w:marRight w:val="0"/>
      <w:marTop w:val="0"/>
      <w:marBottom w:val="0"/>
      <w:divBdr>
        <w:top w:val="none" w:sz="0" w:space="0" w:color="auto"/>
        <w:left w:val="none" w:sz="0" w:space="0" w:color="auto"/>
        <w:bottom w:val="none" w:sz="0" w:space="0" w:color="auto"/>
        <w:right w:val="none" w:sz="0" w:space="0" w:color="auto"/>
      </w:divBdr>
    </w:div>
    <w:div w:id="959846455">
      <w:bodyDiv w:val="1"/>
      <w:marLeft w:val="0"/>
      <w:marRight w:val="0"/>
      <w:marTop w:val="0"/>
      <w:marBottom w:val="0"/>
      <w:divBdr>
        <w:top w:val="none" w:sz="0" w:space="0" w:color="auto"/>
        <w:left w:val="none" w:sz="0" w:space="0" w:color="auto"/>
        <w:bottom w:val="none" w:sz="0" w:space="0" w:color="auto"/>
        <w:right w:val="none" w:sz="0" w:space="0" w:color="auto"/>
      </w:divBdr>
    </w:div>
    <w:div w:id="960304331">
      <w:bodyDiv w:val="1"/>
      <w:marLeft w:val="0"/>
      <w:marRight w:val="0"/>
      <w:marTop w:val="0"/>
      <w:marBottom w:val="0"/>
      <w:divBdr>
        <w:top w:val="none" w:sz="0" w:space="0" w:color="auto"/>
        <w:left w:val="none" w:sz="0" w:space="0" w:color="auto"/>
        <w:bottom w:val="none" w:sz="0" w:space="0" w:color="auto"/>
        <w:right w:val="none" w:sz="0" w:space="0" w:color="auto"/>
      </w:divBdr>
    </w:div>
    <w:div w:id="960378033">
      <w:bodyDiv w:val="1"/>
      <w:marLeft w:val="0"/>
      <w:marRight w:val="0"/>
      <w:marTop w:val="0"/>
      <w:marBottom w:val="0"/>
      <w:divBdr>
        <w:top w:val="none" w:sz="0" w:space="0" w:color="auto"/>
        <w:left w:val="none" w:sz="0" w:space="0" w:color="auto"/>
        <w:bottom w:val="none" w:sz="0" w:space="0" w:color="auto"/>
        <w:right w:val="none" w:sz="0" w:space="0" w:color="auto"/>
      </w:divBdr>
    </w:div>
    <w:div w:id="960453489">
      <w:bodyDiv w:val="1"/>
      <w:marLeft w:val="0"/>
      <w:marRight w:val="0"/>
      <w:marTop w:val="0"/>
      <w:marBottom w:val="0"/>
      <w:divBdr>
        <w:top w:val="none" w:sz="0" w:space="0" w:color="auto"/>
        <w:left w:val="none" w:sz="0" w:space="0" w:color="auto"/>
        <w:bottom w:val="none" w:sz="0" w:space="0" w:color="auto"/>
        <w:right w:val="none" w:sz="0" w:space="0" w:color="auto"/>
      </w:divBdr>
    </w:div>
    <w:div w:id="960495677">
      <w:bodyDiv w:val="1"/>
      <w:marLeft w:val="0"/>
      <w:marRight w:val="0"/>
      <w:marTop w:val="0"/>
      <w:marBottom w:val="0"/>
      <w:divBdr>
        <w:top w:val="none" w:sz="0" w:space="0" w:color="auto"/>
        <w:left w:val="none" w:sz="0" w:space="0" w:color="auto"/>
        <w:bottom w:val="none" w:sz="0" w:space="0" w:color="auto"/>
        <w:right w:val="none" w:sz="0" w:space="0" w:color="auto"/>
      </w:divBdr>
    </w:div>
    <w:div w:id="961688024">
      <w:bodyDiv w:val="1"/>
      <w:marLeft w:val="0"/>
      <w:marRight w:val="0"/>
      <w:marTop w:val="0"/>
      <w:marBottom w:val="0"/>
      <w:divBdr>
        <w:top w:val="none" w:sz="0" w:space="0" w:color="auto"/>
        <w:left w:val="none" w:sz="0" w:space="0" w:color="auto"/>
        <w:bottom w:val="none" w:sz="0" w:space="0" w:color="auto"/>
        <w:right w:val="none" w:sz="0" w:space="0" w:color="auto"/>
      </w:divBdr>
    </w:div>
    <w:div w:id="962347545">
      <w:bodyDiv w:val="1"/>
      <w:marLeft w:val="0"/>
      <w:marRight w:val="0"/>
      <w:marTop w:val="0"/>
      <w:marBottom w:val="0"/>
      <w:divBdr>
        <w:top w:val="none" w:sz="0" w:space="0" w:color="auto"/>
        <w:left w:val="none" w:sz="0" w:space="0" w:color="auto"/>
        <w:bottom w:val="none" w:sz="0" w:space="0" w:color="auto"/>
        <w:right w:val="none" w:sz="0" w:space="0" w:color="auto"/>
      </w:divBdr>
    </w:div>
    <w:div w:id="962535449">
      <w:bodyDiv w:val="1"/>
      <w:marLeft w:val="0"/>
      <w:marRight w:val="0"/>
      <w:marTop w:val="0"/>
      <w:marBottom w:val="0"/>
      <w:divBdr>
        <w:top w:val="none" w:sz="0" w:space="0" w:color="auto"/>
        <w:left w:val="none" w:sz="0" w:space="0" w:color="auto"/>
        <w:bottom w:val="none" w:sz="0" w:space="0" w:color="auto"/>
        <w:right w:val="none" w:sz="0" w:space="0" w:color="auto"/>
      </w:divBdr>
    </w:div>
    <w:div w:id="963536885">
      <w:bodyDiv w:val="1"/>
      <w:marLeft w:val="0"/>
      <w:marRight w:val="0"/>
      <w:marTop w:val="0"/>
      <w:marBottom w:val="0"/>
      <w:divBdr>
        <w:top w:val="none" w:sz="0" w:space="0" w:color="auto"/>
        <w:left w:val="none" w:sz="0" w:space="0" w:color="auto"/>
        <w:bottom w:val="none" w:sz="0" w:space="0" w:color="auto"/>
        <w:right w:val="none" w:sz="0" w:space="0" w:color="auto"/>
      </w:divBdr>
    </w:div>
    <w:div w:id="964121283">
      <w:bodyDiv w:val="1"/>
      <w:marLeft w:val="0"/>
      <w:marRight w:val="0"/>
      <w:marTop w:val="0"/>
      <w:marBottom w:val="0"/>
      <w:divBdr>
        <w:top w:val="none" w:sz="0" w:space="0" w:color="auto"/>
        <w:left w:val="none" w:sz="0" w:space="0" w:color="auto"/>
        <w:bottom w:val="none" w:sz="0" w:space="0" w:color="auto"/>
        <w:right w:val="none" w:sz="0" w:space="0" w:color="auto"/>
      </w:divBdr>
    </w:div>
    <w:div w:id="964316544">
      <w:bodyDiv w:val="1"/>
      <w:marLeft w:val="0"/>
      <w:marRight w:val="0"/>
      <w:marTop w:val="0"/>
      <w:marBottom w:val="0"/>
      <w:divBdr>
        <w:top w:val="none" w:sz="0" w:space="0" w:color="auto"/>
        <w:left w:val="none" w:sz="0" w:space="0" w:color="auto"/>
        <w:bottom w:val="none" w:sz="0" w:space="0" w:color="auto"/>
        <w:right w:val="none" w:sz="0" w:space="0" w:color="auto"/>
      </w:divBdr>
    </w:div>
    <w:div w:id="964694039">
      <w:bodyDiv w:val="1"/>
      <w:marLeft w:val="0"/>
      <w:marRight w:val="0"/>
      <w:marTop w:val="0"/>
      <w:marBottom w:val="0"/>
      <w:divBdr>
        <w:top w:val="none" w:sz="0" w:space="0" w:color="auto"/>
        <w:left w:val="none" w:sz="0" w:space="0" w:color="auto"/>
        <w:bottom w:val="none" w:sz="0" w:space="0" w:color="auto"/>
        <w:right w:val="none" w:sz="0" w:space="0" w:color="auto"/>
      </w:divBdr>
    </w:div>
    <w:div w:id="965046689">
      <w:bodyDiv w:val="1"/>
      <w:marLeft w:val="0"/>
      <w:marRight w:val="0"/>
      <w:marTop w:val="0"/>
      <w:marBottom w:val="0"/>
      <w:divBdr>
        <w:top w:val="none" w:sz="0" w:space="0" w:color="auto"/>
        <w:left w:val="none" w:sz="0" w:space="0" w:color="auto"/>
        <w:bottom w:val="none" w:sz="0" w:space="0" w:color="auto"/>
        <w:right w:val="none" w:sz="0" w:space="0" w:color="auto"/>
      </w:divBdr>
    </w:div>
    <w:div w:id="965241021">
      <w:bodyDiv w:val="1"/>
      <w:marLeft w:val="0"/>
      <w:marRight w:val="0"/>
      <w:marTop w:val="0"/>
      <w:marBottom w:val="0"/>
      <w:divBdr>
        <w:top w:val="none" w:sz="0" w:space="0" w:color="auto"/>
        <w:left w:val="none" w:sz="0" w:space="0" w:color="auto"/>
        <w:bottom w:val="none" w:sz="0" w:space="0" w:color="auto"/>
        <w:right w:val="none" w:sz="0" w:space="0" w:color="auto"/>
      </w:divBdr>
    </w:div>
    <w:div w:id="965353770">
      <w:bodyDiv w:val="1"/>
      <w:marLeft w:val="0"/>
      <w:marRight w:val="0"/>
      <w:marTop w:val="0"/>
      <w:marBottom w:val="0"/>
      <w:divBdr>
        <w:top w:val="none" w:sz="0" w:space="0" w:color="auto"/>
        <w:left w:val="none" w:sz="0" w:space="0" w:color="auto"/>
        <w:bottom w:val="none" w:sz="0" w:space="0" w:color="auto"/>
        <w:right w:val="none" w:sz="0" w:space="0" w:color="auto"/>
      </w:divBdr>
    </w:div>
    <w:div w:id="965696623">
      <w:bodyDiv w:val="1"/>
      <w:marLeft w:val="0"/>
      <w:marRight w:val="0"/>
      <w:marTop w:val="0"/>
      <w:marBottom w:val="0"/>
      <w:divBdr>
        <w:top w:val="none" w:sz="0" w:space="0" w:color="auto"/>
        <w:left w:val="none" w:sz="0" w:space="0" w:color="auto"/>
        <w:bottom w:val="none" w:sz="0" w:space="0" w:color="auto"/>
        <w:right w:val="none" w:sz="0" w:space="0" w:color="auto"/>
      </w:divBdr>
    </w:div>
    <w:div w:id="965888564">
      <w:bodyDiv w:val="1"/>
      <w:marLeft w:val="0"/>
      <w:marRight w:val="0"/>
      <w:marTop w:val="0"/>
      <w:marBottom w:val="0"/>
      <w:divBdr>
        <w:top w:val="none" w:sz="0" w:space="0" w:color="auto"/>
        <w:left w:val="none" w:sz="0" w:space="0" w:color="auto"/>
        <w:bottom w:val="none" w:sz="0" w:space="0" w:color="auto"/>
        <w:right w:val="none" w:sz="0" w:space="0" w:color="auto"/>
      </w:divBdr>
    </w:div>
    <w:div w:id="965895269">
      <w:bodyDiv w:val="1"/>
      <w:marLeft w:val="0"/>
      <w:marRight w:val="0"/>
      <w:marTop w:val="0"/>
      <w:marBottom w:val="0"/>
      <w:divBdr>
        <w:top w:val="none" w:sz="0" w:space="0" w:color="auto"/>
        <w:left w:val="none" w:sz="0" w:space="0" w:color="auto"/>
        <w:bottom w:val="none" w:sz="0" w:space="0" w:color="auto"/>
        <w:right w:val="none" w:sz="0" w:space="0" w:color="auto"/>
      </w:divBdr>
    </w:div>
    <w:div w:id="966132141">
      <w:bodyDiv w:val="1"/>
      <w:marLeft w:val="0"/>
      <w:marRight w:val="0"/>
      <w:marTop w:val="0"/>
      <w:marBottom w:val="0"/>
      <w:divBdr>
        <w:top w:val="none" w:sz="0" w:space="0" w:color="auto"/>
        <w:left w:val="none" w:sz="0" w:space="0" w:color="auto"/>
        <w:bottom w:val="none" w:sz="0" w:space="0" w:color="auto"/>
        <w:right w:val="none" w:sz="0" w:space="0" w:color="auto"/>
      </w:divBdr>
    </w:div>
    <w:div w:id="966203036">
      <w:bodyDiv w:val="1"/>
      <w:marLeft w:val="0"/>
      <w:marRight w:val="0"/>
      <w:marTop w:val="0"/>
      <w:marBottom w:val="0"/>
      <w:divBdr>
        <w:top w:val="none" w:sz="0" w:space="0" w:color="auto"/>
        <w:left w:val="none" w:sz="0" w:space="0" w:color="auto"/>
        <w:bottom w:val="none" w:sz="0" w:space="0" w:color="auto"/>
        <w:right w:val="none" w:sz="0" w:space="0" w:color="auto"/>
      </w:divBdr>
    </w:div>
    <w:div w:id="967322601">
      <w:bodyDiv w:val="1"/>
      <w:marLeft w:val="0"/>
      <w:marRight w:val="0"/>
      <w:marTop w:val="0"/>
      <w:marBottom w:val="0"/>
      <w:divBdr>
        <w:top w:val="none" w:sz="0" w:space="0" w:color="auto"/>
        <w:left w:val="none" w:sz="0" w:space="0" w:color="auto"/>
        <w:bottom w:val="none" w:sz="0" w:space="0" w:color="auto"/>
        <w:right w:val="none" w:sz="0" w:space="0" w:color="auto"/>
      </w:divBdr>
    </w:div>
    <w:div w:id="967509966">
      <w:bodyDiv w:val="1"/>
      <w:marLeft w:val="0"/>
      <w:marRight w:val="0"/>
      <w:marTop w:val="0"/>
      <w:marBottom w:val="0"/>
      <w:divBdr>
        <w:top w:val="none" w:sz="0" w:space="0" w:color="auto"/>
        <w:left w:val="none" w:sz="0" w:space="0" w:color="auto"/>
        <w:bottom w:val="none" w:sz="0" w:space="0" w:color="auto"/>
        <w:right w:val="none" w:sz="0" w:space="0" w:color="auto"/>
      </w:divBdr>
    </w:div>
    <w:div w:id="967589193">
      <w:bodyDiv w:val="1"/>
      <w:marLeft w:val="0"/>
      <w:marRight w:val="0"/>
      <w:marTop w:val="0"/>
      <w:marBottom w:val="0"/>
      <w:divBdr>
        <w:top w:val="none" w:sz="0" w:space="0" w:color="auto"/>
        <w:left w:val="none" w:sz="0" w:space="0" w:color="auto"/>
        <w:bottom w:val="none" w:sz="0" w:space="0" w:color="auto"/>
        <w:right w:val="none" w:sz="0" w:space="0" w:color="auto"/>
      </w:divBdr>
    </w:div>
    <w:div w:id="967593378">
      <w:bodyDiv w:val="1"/>
      <w:marLeft w:val="0"/>
      <w:marRight w:val="0"/>
      <w:marTop w:val="0"/>
      <w:marBottom w:val="0"/>
      <w:divBdr>
        <w:top w:val="none" w:sz="0" w:space="0" w:color="auto"/>
        <w:left w:val="none" w:sz="0" w:space="0" w:color="auto"/>
        <w:bottom w:val="none" w:sz="0" w:space="0" w:color="auto"/>
        <w:right w:val="none" w:sz="0" w:space="0" w:color="auto"/>
      </w:divBdr>
    </w:div>
    <w:div w:id="967782492">
      <w:bodyDiv w:val="1"/>
      <w:marLeft w:val="0"/>
      <w:marRight w:val="0"/>
      <w:marTop w:val="0"/>
      <w:marBottom w:val="0"/>
      <w:divBdr>
        <w:top w:val="none" w:sz="0" w:space="0" w:color="auto"/>
        <w:left w:val="none" w:sz="0" w:space="0" w:color="auto"/>
        <w:bottom w:val="none" w:sz="0" w:space="0" w:color="auto"/>
        <w:right w:val="none" w:sz="0" w:space="0" w:color="auto"/>
      </w:divBdr>
    </w:div>
    <w:div w:id="968047536">
      <w:bodyDiv w:val="1"/>
      <w:marLeft w:val="0"/>
      <w:marRight w:val="0"/>
      <w:marTop w:val="0"/>
      <w:marBottom w:val="0"/>
      <w:divBdr>
        <w:top w:val="none" w:sz="0" w:space="0" w:color="auto"/>
        <w:left w:val="none" w:sz="0" w:space="0" w:color="auto"/>
        <w:bottom w:val="none" w:sz="0" w:space="0" w:color="auto"/>
        <w:right w:val="none" w:sz="0" w:space="0" w:color="auto"/>
      </w:divBdr>
    </w:div>
    <w:div w:id="968242999">
      <w:bodyDiv w:val="1"/>
      <w:marLeft w:val="0"/>
      <w:marRight w:val="0"/>
      <w:marTop w:val="0"/>
      <w:marBottom w:val="0"/>
      <w:divBdr>
        <w:top w:val="none" w:sz="0" w:space="0" w:color="auto"/>
        <w:left w:val="none" w:sz="0" w:space="0" w:color="auto"/>
        <w:bottom w:val="none" w:sz="0" w:space="0" w:color="auto"/>
        <w:right w:val="none" w:sz="0" w:space="0" w:color="auto"/>
      </w:divBdr>
    </w:div>
    <w:div w:id="968437111">
      <w:bodyDiv w:val="1"/>
      <w:marLeft w:val="0"/>
      <w:marRight w:val="0"/>
      <w:marTop w:val="0"/>
      <w:marBottom w:val="0"/>
      <w:divBdr>
        <w:top w:val="none" w:sz="0" w:space="0" w:color="auto"/>
        <w:left w:val="none" w:sz="0" w:space="0" w:color="auto"/>
        <w:bottom w:val="none" w:sz="0" w:space="0" w:color="auto"/>
        <w:right w:val="none" w:sz="0" w:space="0" w:color="auto"/>
      </w:divBdr>
    </w:div>
    <w:div w:id="968708532">
      <w:bodyDiv w:val="1"/>
      <w:marLeft w:val="0"/>
      <w:marRight w:val="0"/>
      <w:marTop w:val="0"/>
      <w:marBottom w:val="0"/>
      <w:divBdr>
        <w:top w:val="none" w:sz="0" w:space="0" w:color="auto"/>
        <w:left w:val="none" w:sz="0" w:space="0" w:color="auto"/>
        <w:bottom w:val="none" w:sz="0" w:space="0" w:color="auto"/>
        <w:right w:val="none" w:sz="0" w:space="0" w:color="auto"/>
      </w:divBdr>
    </w:div>
    <w:div w:id="969090899">
      <w:bodyDiv w:val="1"/>
      <w:marLeft w:val="0"/>
      <w:marRight w:val="0"/>
      <w:marTop w:val="0"/>
      <w:marBottom w:val="0"/>
      <w:divBdr>
        <w:top w:val="none" w:sz="0" w:space="0" w:color="auto"/>
        <w:left w:val="none" w:sz="0" w:space="0" w:color="auto"/>
        <w:bottom w:val="none" w:sz="0" w:space="0" w:color="auto"/>
        <w:right w:val="none" w:sz="0" w:space="0" w:color="auto"/>
      </w:divBdr>
    </w:div>
    <w:div w:id="971206611">
      <w:bodyDiv w:val="1"/>
      <w:marLeft w:val="0"/>
      <w:marRight w:val="0"/>
      <w:marTop w:val="0"/>
      <w:marBottom w:val="0"/>
      <w:divBdr>
        <w:top w:val="none" w:sz="0" w:space="0" w:color="auto"/>
        <w:left w:val="none" w:sz="0" w:space="0" w:color="auto"/>
        <w:bottom w:val="none" w:sz="0" w:space="0" w:color="auto"/>
        <w:right w:val="none" w:sz="0" w:space="0" w:color="auto"/>
      </w:divBdr>
    </w:div>
    <w:div w:id="971518357">
      <w:bodyDiv w:val="1"/>
      <w:marLeft w:val="0"/>
      <w:marRight w:val="0"/>
      <w:marTop w:val="0"/>
      <w:marBottom w:val="0"/>
      <w:divBdr>
        <w:top w:val="none" w:sz="0" w:space="0" w:color="auto"/>
        <w:left w:val="none" w:sz="0" w:space="0" w:color="auto"/>
        <w:bottom w:val="none" w:sz="0" w:space="0" w:color="auto"/>
        <w:right w:val="none" w:sz="0" w:space="0" w:color="auto"/>
      </w:divBdr>
    </w:div>
    <w:div w:id="972294700">
      <w:bodyDiv w:val="1"/>
      <w:marLeft w:val="0"/>
      <w:marRight w:val="0"/>
      <w:marTop w:val="0"/>
      <w:marBottom w:val="0"/>
      <w:divBdr>
        <w:top w:val="none" w:sz="0" w:space="0" w:color="auto"/>
        <w:left w:val="none" w:sz="0" w:space="0" w:color="auto"/>
        <w:bottom w:val="none" w:sz="0" w:space="0" w:color="auto"/>
        <w:right w:val="none" w:sz="0" w:space="0" w:color="auto"/>
      </w:divBdr>
    </w:div>
    <w:div w:id="972953598">
      <w:bodyDiv w:val="1"/>
      <w:marLeft w:val="0"/>
      <w:marRight w:val="0"/>
      <w:marTop w:val="0"/>
      <w:marBottom w:val="0"/>
      <w:divBdr>
        <w:top w:val="none" w:sz="0" w:space="0" w:color="auto"/>
        <w:left w:val="none" w:sz="0" w:space="0" w:color="auto"/>
        <w:bottom w:val="none" w:sz="0" w:space="0" w:color="auto"/>
        <w:right w:val="none" w:sz="0" w:space="0" w:color="auto"/>
      </w:divBdr>
    </w:div>
    <w:div w:id="973214355">
      <w:bodyDiv w:val="1"/>
      <w:marLeft w:val="0"/>
      <w:marRight w:val="0"/>
      <w:marTop w:val="0"/>
      <w:marBottom w:val="0"/>
      <w:divBdr>
        <w:top w:val="none" w:sz="0" w:space="0" w:color="auto"/>
        <w:left w:val="none" w:sz="0" w:space="0" w:color="auto"/>
        <w:bottom w:val="none" w:sz="0" w:space="0" w:color="auto"/>
        <w:right w:val="none" w:sz="0" w:space="0" w:color="auto"/>
      </w:divBdr>
    </w:div>
    <w:div w:id="973755985">
      <w:bodyDiv w:val="1"/>
      <w:marLeft w:val="0"/>
      <w:marRight w:val="0"/>
      <w:marTop w:val="0"/>
      <w:marBottom w:val="0"/>
      <w:divBdr>
        <w:top w:val="none" w:sz="0" w:space="0" w:color="auto"/>
        <w:left w:val="none" w:sz="0" w:space="0" w:color="auto"/>
        <w:bottom w:val="none" w:sz="0" w:space="0" w:color="auto"/>
        <w:right w:val="none" w:sz="0" w:space="0" w:color="auto"/>
      </w:divBdr>
    </w:div>
    <w:div w:id="974213590">
      <w:bodyDiv w:val="1"/>
      <w:marLeft w:val="0"/>
      <w:marRight w:val="0"/>
      <w:marTop w:val="0"/>
      <w:marBottom w:val="0"/>
      <w:divBdr>
        <w:top w:val="none" w:sz="0" w:space="0" w:color="auto"/>
        <w:left w:val="none" w:sz="0" w:space="0" w:color="auto"/>
        <w:bottom w:val="none" w:sz="0" w:space="0" w:color="auto"/>
        <w:right w:val="none" w:sz="0" w:space="0" w:color="auto"/>
      </w:divBdr>
    </w:div>
    <w:div w:id="974918334">
      <w:bodyDiv w:val="1"/>
      <w:marLeft w:val="0"/>
      <w:marRight w:val="0"/>
      <w:marTop w:val="0"/>
      <w:marBottom w:val="0"/>
      <w:divBdr>
        <w:top w:val="none" w:sz="0" w:space="0" w:color="auto"/>
        <w:left w:val="none" w:sz="0" w:space="0" w:color="auto"/>
        <w:bottom w:val="none" w:sz="0" w:space="0" w:color="auto"/>
        <w:right w:val="none" w:sz="0" w:space="0" w:color="auto"/>
      </w:divBdr>
    </w:div>
    <w:div w:id="975061293">
      <w:bodyDiv w:val="1"/>
      <w:marLeft w:val="0"/>
      <w:marRight w:val="0"/>
      <w:marTop w:val="0"/>
      <w:marBottom w:val="0"/>
      <w:divBdr>
        <w:top w:val="none" w:sz="0" w:space="0" w:color="auto"/>
        <w:left w:val="none" w:sz="0" w:space="0" w:color="auto"/>
        <w:bottom w:val="none" w:sz="0" w:space="0" w:color="auto"/>
        <w:right w:val="none" w:sz="0" w:space="0" w:color="auto"/>
      </w:divBdr>
    </w:div>
    <w:div w:id="975404479">
      <w:bodyDiv w:val="1"/>
      <w:marLeft w:val="0"/>
      <w:marRight w:val="0"/>
      <w:marTop w:val="0"/>
      <w:marBottom w:val="0"/>
      <w:divBdr>
        <w:top w:val="none" w:sz="0" w:space="0" w:color="auto"/>
        <w:left w:val="none" w:sz="0" w:space="0" w:color="auto"/>
        <w:bottom w:val="none" w:sz="0" w:space="0" w:color="auto"/>
        <w:right w:val="none" w:sz="0" w:space="0" w:color="auto"/>
      </w:divBdr>
    </w:div>
    <w:div w:id="975912418">
      <w:bodyDiv w:val="1"/>
      <w:marLeft w:val="0"/>
      <w:marRight w:val="0"/>
      <w:marTop w:val="0"/>
      <w:marBottom w:val="0"/>
      <w:divBdr>
        <w:top w:val="none" w:sz="0" w:space="0" w:color="auto"/>
        <w:left w:val="none" w:sz="0" w:space="0" w:color="auto"/>
        <w:bottom w:val="none" w:sz="0" w:space="0" w:color="auto"/>
        <w:right w:val="none" w:sz="0" w:space="0" w:color="auto"/>
      </w:divBdr>
    </w:div>
    <w:div w:id="976103292">
      <w:bodyDiv w:val="1"/>
      <w:marLeft w:val="0"/>
      <w:marRight w:val="0"/>
      <w:marTop w:val="0"/>
      <w:marBottom w:val="0"/>
      <w:divBdr>
        <w:top w:val="none" w:sz="0" w:space="0" w:color="auto"/>
        <w:left w:val="none" w:sz="0" w:space="0" w:color="auto"/>
        <w:bottom w:val="none" w:sz="0" w:space="0" w:color="auto"/>
        <w:right w:val="none" w:sz="0" w:space="0" w:color="auto"/>
      </w:divBdr>
    </w:div>
    <w:div w:id="977418136">
      <w:bodyDiv w:val="1"/>
      <w:marLeft w:val="0"/>
      <w:marRight w:val="0"/>
      <w:marTop w:val="0"/>
      <w:marBottom w:val="0"/>
      <w:divBdr>
        <w:top w:val="none" w:sz="0" w:space="0" w:color="auto"/>
        <w:left w:val="none" w:sz="0" w:space="0" w:color="auto"/>
        <w:bottom w:val="none" w:sz="0" w:space="0" w:color="auto"/>
        <w:right w:val="none" w:sz="0" w:space="0" w:color="auto"/>
      </w:divBdr>
    </w:div>
    <w:div w:id="978194822">
      <w:bodyDiv w:val="1"/>
      <w:marLeft w:val="0"/>
      <w:marRight w:val="0"/>
      <w:marTop w:val="0"/>
      <w:marBottom w:val="0"/>
      <w:divBdr>
        <w:top w:val="none" w:sz="0" w:space="0" w:color="auto"/>
        <w:left w:val="none" w:sz="0" w:space="0" w:color="auto"/>
        <w:bottom w:val="none" w:sz="0" w:space="0" w:color="auto"/>
        <w:right w:val="none" w:sz="0" w:space="0" w:color="auto"/>
      </w:divBdr>
    </w:div>
    <w:div w:id="978454743">
      <w:bodyDiv w:val="1"/>
      <w:marLeft w:val="0"/>
      <w:marRight w:val="0"/>
      <w:marTop w:val="0"/>
      <w:marBottom w:val="0"/>
      <w:divBdr>
        <w:top w:val="none" w:sz="0" w:space="0" w:color="auto"/>
        <w:left w:val="none" w:sz="0" w:space="0" w:color="auto"/>
        <w:bottom w:val="none" w:sz="0" w:space="0" w:color="auto"/>
        <w:right w:val="none" w:sz="0" w:space="0" w:color="auto"/>
      </w:divBdr>
    </w:div>
    <w:div w:id="978534511">
      <w:bodyDiv w:val="1"/>
      <w:marLeft w:val="0"/>
      <w:marRight w:val="0"/>
      <w:marTop w:val="0"/>
      <w:marBottom w:val="0"/>
      <w:divBdr>
        <w:top w:val="none" w:sz="0" w:space="0" w:color="auto"/>
        <w:left w:val="none" w:sz="0" w:space="0" w:color="auto"/>
        <w:bottom w:val="none" w:sz="0" w:space="0" w:color="auto"/>
        <w:right w:val="none" w:sz="0" w:space="0" w:color="auto"/>
      </w:divBdr>
    </w:div>
    <w:div w:id="978729974">
      <w:bodyDiv w:val="1"/>
      <w:marLeft w:val="0"/>
      <w:marRight w:val="0"/>
      <w:marTop w:val="0"/>
      <w:marBottom w:val="0"/>
      <w:divBdr>
        <w:top w:val="none" w:sz="0" w:space="0" w:color="auto"/>
        <w:left w:val="none" w:sz="0" w:space="0" w:color="auto"/>
        <w:bottom w:val="none" w:sz="0" w:space="0" w:color="auto"/>
        <w:right w:val="none" w:sz="0" w:space="0" w:color="auto"/>
      </w:divBdr>
    </w:div>
    <w:div w:id="979117871">
      <w:bodyDiv w:val="1"/>
      <w:marLeft w:val="0"/>
      <w:marRight w:val="0"/>
      <w:marTop w:val="0"/>
      <w:marBottom w:val="0"/>
      <w:divBdr>
        <w:top w:val="none" w:sz="0" w:space="0" w:color="auto"/>
        <w:left w:val="none" w:sz="0" w:space="0" w:color="auto"/>
        <w:bottom w:val="none" w:sz="0" w:space="0" w:color="auto"/>
        <w:right w:val="none" w:sz="0" w:space="0" w:color="auto"/>
      </w:divBdr>
    </w:div>
    <w:div w:id="979268256">
      <w:bodyDiv w:val="1"/>
      <w:marLeft w:val="0"/>
      <w:marRight w:val="0"/>
      <w:marTop w:val="0"/>
      <w:marBottom w:val="0"/>
      <w:divBdr>
        <w:top w:val="none" w:sz="0" w:space="0" w:color="auto"/>
        <w:left w:val="none" w:sz="0" w:space="0" w:color="auto"/>
        <w:bottom w:val="none" w:sz="0" w:space="0" w:color="auto"/>
        <w:right w:val="none" w:sz="0" w:space="0" w:color="auto"/>
      </w:divBdr>
    </w:div>
    <w:div w:id="979308105">
      <w:bodyDiv w:val="1"/>
      <w:marLeft w:val="0"/>
      <w:marRight w:val="0"/>
      <w:marTop w:val="0"/>
      <w:marBottom w:val="0"/>
      <w:divBdr>
        <w:top w:val="none" w:sz="0" w:space="0" w:color="auto"/>
        <w:left w:val="none" w:sz="0" w:space="0" w:color="auto"/>
        <w:bottom w:val="none" w:sz="0" w:space="0" w:color="auto"/>
        <w:right w:val="none" w:sz="0" w:space="0" w:color="auto"/>
      </w:divBdr>
    </w:div>
    <w:div w:id="979460649">
      <w:bodyDiv w:val="1"/>
      <w:marLeft w:val="0"/>
      <w:marRight w:val="0"/>
      <w:marTop w:val="0"/>
      <w:marBottom w:val="0"/>
      <w:divBdr>
        <w:top w:val="none" w:sz="0" w:space="0" w:color="auto"/>
        <w:left w:val="none" w:sz="0" w:space="0" w:color="auto"/>
        <w:bottom w:val="none" w:sz="0" w:space="0" w:color="auto"/>
        <w:right w:val="none" w:sz="0" w:space="0" w:color="auto"/>
      </w:divBdr>
    </w:div>
    <w:div w:id="979577109">
      <w:bodyDiv w:val="1"/>
      <w:marLeft w:val="0"/>
      <w:marRight w:val="0"/>
      <w:marTop w:val="0"/>
      <w:marBottom w:val="0"/>
      <w:divBdr>
        <w:top w:val="none" w:sz="0" w:space="0" w:color="auto"/>
        <w:left w:val="none" w:sz="0" w:space="0" w:color="auto"/>
        <w:bottom w:val="none" w:sz="0" w:space="0" w:color="auto"/>
        <w:right w:val="none" w:sz="0" w:space="0" w:color="auto"/>
      </w:divBdr>
    </w:div>
    <w:div w:id="980041597">
      <w:bodyDiv w:val="1"/>
      <w:marLeft w:val="0"/>
      <w:marRight w:val="0"/>
      <w:marTop w:val="0"/>
      <w:marBottom w:val="0"/>
      <w:divBdr>
        <w:top w:val="none" w:sz="0" w:space="0" w:color="auto"/>
        <w:left w:val="none" w:sz="0" w:space="0" w:color="auto"/>
        <w:bottom w:val="none" w:sz="0" w:space="0" w:color="auto"/>
        <w:right w:val="none" w:sz="0" w:space="0" w:color="auto"/>
      </w:divBdr>
    </w:div>
    <w:div w:id="980773152">
      <w:bodyDiv w:val="1"/>
      <w:marLeft w:val="0"/>
      <w:marRight w:val="0"/>
      <w:marTop w:val="0"/>
      <w:marBottom w:val="0"/>
      <w:divBdr>
        <w:top w:val="none" w:sz="0" w:space="0" w:color="auto"/>
        <w:left w:val="none" w:sz="0" w:space="0" w:color="auto"/>
        <w:bottom w:val="none" w:sz="0" w:space="0" w:color="auto"/>
        <w:right w:val="none" w:sz="0" w:space="0" w:color="auto"/>
      </w:divBdr>
    </w:div>
    <w:div w:id="980886932">
      <w:bodyDiv w:val="1"/>
      <w:marLeft w:val="0"/>
      <w:marRight w:val="0"/>
      <w:marTop w:val="0"/>
      <w:marBottom w:val="0"/>
      <w:divBdr>
        <w:top w:val="none" w:sz="0" w:space="0" w:color="auto"/>
        <w:left w:val="none" w:sz="0" w:space="0" w:color="auto"/>
        <w:bottom w:val="none" w:sz="0" w:space="0" w:color="auto"/>
        <w:right w:val="none" w:sz="0" w:space="0" w:color="auto"/>
      </w:divBdr>
    </w:div>
    <w:div w:id="980887790">
      <w:bodyDiv w:val="1"/>
      <w:marLeft w:val="0"/>
      <w:marRight w:val="0"/>
      <w:marTop w:val="0"/>
      <w:marBottom w:val="0"/>
      <w:divBdr>
        <w:top w:val="none" w:sz="0" w:space="0" w:color="auto"/>
        <w:left w:val="none" w:sz="0" w:space="0" w:color="auto"/>
        <w:bottom w:val="none" w:sz="0" w:space="0" w:color="auto"/>
        <w:right w:val="none" w:sz="0" w:space="0" w:color="auto"/>
      </w:divBdr>
    </w:div>
    <w:div w:id="981813240">
      <w:bodyDiv w:val="1"/>
      <w:marLeft w:val="0"/>
      <w:marRight w:val="0"/>
      <w:marTop w:val="0"/>
      <w:marBottom w:val="0"/>
      <w:divBdr>
        <w:top w:val="none" w:sz="0" w:space="0" w:color="auto"/>
        <w:left w:val="none" w:sz="0" w:space="0" w:color="auto"/>
        <w:bottom w:val="none" w:sz="0" w:space="0" w:color="auto"/>
        <w:right w:val="none" w:sz="0" w:space="0" w:color="auto"/>
      </w:divBdr>
    </w:div>
    <w:div w:id="982467278">
      <w:bodyDiv w:val="1"/>
      <w:marLeft w:val="0"/>
      <w:marRight w:val="0"/>
      <w:marTop w:val="0"/>
      <w:marBottom w:val="0"/>
      <w:divBdr>
        <w:top w:val="none" w:sz="0" w:space="0" w:color="auto"/>
        <w:left w:val="none" w:sz="0" w:space="0" w:color="auto"/>
        <w:bottom w:val="none" w:sz="0" w:space="0" w:color="auto"/>
        <w:right w:val="none" w:sz="0" w:space="0" w:color="auto"/>
      </w:divBdr>
    </w:div>
    <w:div w:id="983269344">
      <w:bodyDiv w:val="1"/>
      <w:marLeft w:val="0"/>
      <w:marRight w:val="0"/>
      <w:marTop w:val="0"/>
      <w:marBottom w:val="0"/>
      <w:divBdr>
        <w:top w:val="none" w:sz="0" w:space="0" w:color="auto"/>
        <w:left w:val="none" w:sz="0" w:space="0" w:color="auto"/>
        <w:bottom w:val="none" w:sz="0" w:space="0" w:color="auto"/>
        <w:right w:val="none" w:sz="0" w:space="0" w:color="auto"/>
      </w:divBdr>
    </w:div>
    <w:div w:id="983630688">
      <w:bodyDiv w:val="1"/>
      <w:marLeft w:val="0"/>
      <w:marRight w:val="0"/>
      <w:marTop w:val="0"/>
      <w:marBottom w:val="0"/>
      <w:divBdr>
        <w:top w:val="none" w:sz="0" w:space="0" w:color="auto"/>
        <w:left w:val="none" w:sz="0" w:space="0" w:color="auto"/>
        <w:bottom w:val="none" w:sz="0" w:space="0" w:color="auto"/>
        <w:right w:val="none" w:sz="0" w:space="0" w:color="auto"/>
      </w:divBdr>
    </w:div>
    <w:div w:id="983700259">
      <w:bodyDiv w:val="1"/>
      <w:marLeft w:val="0"/>
      <w:marRight w:val="0"/>
      <w:marTop w:val="0"/>
      <w:marBottom w:val="0"/>
      <w:divBdr>
        <w:top w:val="none" w:sz="0" w:space="0" w:color="auto"/>
        <w:left w:val="none" w:sz="0" w:space="0" w:color="auto"/>
        <w:bottom w:val="none" w:sz="0" w:space="0" w:color="auto"/>
        <w:right w:val="none" w:sz="0" w:space="0" w:color="auto"/>
      </w:divBdr>
    </w:div>
    <w:div w:id="983924427">
      <w:bodyDiv w:val="1"/>
      <w:marLeft w:val="0"/>
      <w:marRight w:val="0"/>
      <w:marTop w:val="0"/>
      <w:marBottom w:val="0"/>
      <w:divBdr>
        <w:top w:val="none" w:sz="0" w:space="0" w:color="auto"/>
        <w:left w:val="none" w:sz="0" w:space="0" w:color="auto"/>
        <w:bottom w:val="none" w:sz="0" w:space="0" w:color="auto"/>
        <w:right w:val="none" w:sz="0" w:space="0" w:color="auto"/>
      </w:divBdr>
    </w:div>
    <w:div w:id="983968143">
      <w:bodyDiv w:val="1"/>
      <w:marLeft w:val="0"/>
      <w:marRight w:val="0"/>
      <w:marTop w:val="0"/>
      <w:marBottom w:val="0"/>
      <w:divBdr>
        <w:top w:val="none" w:sz="0" w:space="0" w:color="auto"/>
        <w:left w:val="none" w:sz="0" w:space="0" w:color="auto"/>
        <w:bottom w:val="none" w:sz="0" w:space="0" w:color="auto"/>
        <w:right w:val="none" w:sz="0" w:space="0" w:color="auto"/>
      </w:divBdr>
    </w:div>
    <w:div w:id="984090179">
      <w:bodyDiv w:val="1"/>
      <w:marLeft w:val="0"/>
      <w:marRight w:val="0"/>
      <w:marTop w:val="0"/>
      <w:marBottom w:val="0"/>
      <w:divBdr>
        <w:top w:val="none" w:sz="0" w:space="0" w:color="auto"/>
        <w:left w:val="none" w:sz="0" w:space="0" w:color="auto"/>
        <w:bottom w:val="none" w:sz="0" w:space="0" w:color="auto"/>
        <w:right w:val="none" w:sz="0" w:space="0" w:color="auto"/>
      </w:divBdr>
    </w:div>
    <w:div w:id="984285324">
      <w:bodyDiv w:val="1"/>
      <w:marLeft w:val="0"/>
      <w:marRight w:val="0"/>
      <w:marTop w:val="0"/>
      <w:marBottom w:val="0"/>
      <w:divBdr>
        <w:top w:val="none" w:sz="0" w:space="0" w:color="auto"/>
        <w:left w:val="none" w:sz="0" w:space="0" w:color="auto"/>
        <w:bottom w:val="none" w:sz="0" w:space="0" w:color="auto"/>
        <w:right w:val="none" w:sz="0" w:space="0" w:color="auto"/>
      </w:divBdr>
    </w:div>
    <w:div w:id="985360571">
      <w:bodyDiv w:val="1"/>
      <w:marLeft w:val="0"/>
      <w:marRight w:val="0"/>
      <w:marTop w:val="0"/>
      <w:marBottom w:val="0"/>
      <w:divBdr>
        <w:top w:val="none" w:sz="0" w:space="0" w:color="auto"/>
        <w:left w:val="none" w:sz="0" w:space="0" w:color="auto"/>
        <w:bottom w:val="none" w:sz="0" w:space="0" w:color="auto"/>
        <w:right w:val="none" w:sz="0" w:space="0" w:color="auto"/>
      </w:divBdr>
    </w:div>
    <w:div w:id="986591984">
      <w:bodyDiv w:val="1"/>
      <w:marLeft w:val="0"/>
      <w:marRight w:val="0"/>
      <w:marTop w:val="0"/>
      <w:marBottom w:val="0"/>
      <w:divBdr>
        <w:top w:val="none" w:sz="0" w:space="0" w:color="auto"/>
        <w:left w:val="none" w:sz="0" w:space="0" w:color="auto"/>
        <w:bottom w:val="none" w:sz="0" w:space="0" w:color="auto"/>
        <w:right w:val="none" w:sz="0" w:space="0" w:color="auto"/>
      </w:divBdr>
    </w:div>
    <w:div w:id="986711416">
      <w:bodyDiv w:val="1"/>
      <w:marLeft w:val="0"/>
      <w:marRight w:val="0"/>
      <w:marTop w:val="0"/>
      <w:marBottom w:val="0"/>
      <w:divBdr>
        <w:top w:val="none" w:sz="0" w:space="0" w:color="auto"/>
        <w:left w:val="none" w:sz="0" w:space="0" w:color="auto"/>
        <w:bottom w:val="none" w:sz="0" w:space="0" w:color="auto"/>
        <w:right w:val="none" w:sz="0" w:space="0" w:color="auto"/>
      </w:divBdr>
    </w:div>
    <w:div w:id="987711710">
      <w:bodyDiv w:val="1"/>
      <w:marLeft w:val="0"/>
      <w:marRight w:val="0"/>
      <w:marTop w:val="0"/>
      <w:marBottom w:val="0"/>
      <w:divBdr>
        <w:top w:val="none" w:sz="0" w:space="0" w:color="auto"/>
        <w:left w:val="none" w:sz="0" w:space="0" w:color="auto"/>
        <w:bottom w:val="none" w:sz="0" w:space="0" w:color="auto"/>
        <w:right w:val="none" w:sz="0" w:space="0" w:color="auto"/>
      </w:divBdr>
    </w:div>
    <w:div w:id="988872916">
      <w:bodyDiv w:val="1"/>
      <w:marLeft w:val="0"/>
      <w:marRight w:val="0"/>
      <w:marTop w:val="0"/>
      <w:marBottom w:val="0"/>
      <w:divBdr>
        <w:top w:val="none" w:sz="0" w:space="0" w:color="auto"/>
        <w:left w:val="none" w:sz="0" w:space="0" w:color="auto"/>
        <w:bottom w:val="none" w:sz="0" w:space="0" w:color="auto"/>
        <w:right w:val="none" w:sz="0" w:space="0" w:color="auto"/>
      </w:divBdr>
    </w:div>
    <w:div w:id="988899387">
      <w:bodyDiv w:val="1"/>
      <w:marLeft w:val="0"/>
      <w:marRight w:val="0"/>
      <w:marTop w:val="0"/>
      <w:marBottom w:val="0"/>
      <w:divBdr>
        <w:top w:val="none" w:sz="0" w:space="0" w:color="auto"/>
        <w:left w:val="none" w:sz="0" w:space="0" w:color="auto"/>
        <w:bottom w:val="none" w:sz="0" w:space="0" w:color="auto"/>
        <w:right w:val="none" w:sz="0" w:space="0" w:color="auto"/>
      </w:divBdr>
    </w:div>
    <w:div w:id="989095392">
      <w:bodyDiv w:val="1"/>
      <w:marLeft w:val="0"/>
      <w:marRight w:val="0"/>
      <w:marTop w:val="0"/>
      <w:marBottom w:val="0"/>
      <w:divBdr>
        <w:top w:val="none" w:sz="0" w:space="0" w:color="auto"/>
        <w:left w:val="none" w:sz="0" w:space="0" w:color="auto"/>
        <w:bottom w:val="none" w:sz="0" w:space="0" w:color="auto"/>
        <w:right w:val="none" w:sz="0" w:space="0" w:color="auto"/>
      </w:divBdr>
    </w:div>
    <w:div w:id="989214409">
      <w:bodyDiv w:val="1"/>
      <w:marLeft w:val="0"/>
      <w:marRight w:val="0"/>
      <w:marTop w:val="0"/>
      <w:marBottom w:val="0"/>
      <w:divBdr>
        <w:top w:val="none" w:sz="0" w:space="0" w:color="auto"/>
        <w:left w:val="none" w:sz="0" w:space="0" w:color="auto"/>
        <w:bottom w:val="none" w:sz="0" w:space="0" w:color="auto"/>
        <w:right w:val="none" w:sz="0" w:space="0" w:color="auto"/>
      </w:divBdr>
    </w:div>
    <w:div w:id="989552815">
      <w:bodyDiv w:val="1"/>
      <w:marLeft w:val="0"/>
      <w:marRight w:val="0"/>
      <w:marTop w:val="0"/>
      <w:marBottom w:val="0"/>
      <w:divBdr>
        <w:top w:val="none" w:sz="0" w:space="0" w:color="auto"/>
        <w:left w:val="none" w:sz="0" w:space="0" w:color="auto"/>
        <w:bottom w:val="none" w:sz="0" w:space="0" w:color="auto"/>
        <w:right w:val="none" w:sz="0" w:space="0" w:color="auto"/>
      </w:divBdr>
    </w:div>
    <w:div w:id="989822097">
      <w:bodyDiv w:val="1"/>
      <w:marLeft w:val="0"/>
      <w:marRight w:val="0"/>
      <w:marTop w:val="0"/>
      <w:marBottom w:val="0"/>
      <w:divBdr>
        <w:top w:val="none" w:sz="0" w:space="0" w:color="auto"/>
        <w:left w:val="none" w:sz="0" w:space="0" w:color="auto"/>
        <w:bottom w:val="none" w:sz="0" w:space="0" w:color="auto"/>
        <w:right w:val="none" w:sz="0" w:space="0" w:color="auto"/>
      </w:divBdr>
    </w:div>
    <w:div w:id="990525738">
      <w:bodyDiv w:val="1"/>
      <w:marLeft w:val="0"/>
      <w:marRight w:val="0"/>
      <w:marTop w:val="0"/>
      <w:marBottom w:val="0"/>
      <w:divBdr>
        <w:top w:val="none" w:sz="0" w:space="0" w:color="auto"/>
        <w:left w:val="none" w:sz="0" w:space="0" w:color="auto"/>
        <w:bottom w:val="none" w:sz="0" w:space="0" w:color="auto"/>
        <w:right w:val="none" w:sz="0" w:space="0" w:color="auto"/>
      </w:divBdr>
    </w:div>
    <w:div w:id="990595360">
      <w:bodyDiv w:val="1"/>
      <w:marLeft w:val="0"/>
      <w:marRight w:val="0"/>
      <w:marTop w:val="0"/>
      <w:marBottom w:val="0"/>
      <w:divBdr>
        <w:top w:val="none" w:sz="0" w:space="0" w:color="auto"/>
        <w:left w:val="none" w:sz="0" w:space="0" w:color="auto"/>
        <w:bottom w:val="none" w:sz="0" w:space="0" w:color="auto"/>
        <w:right w:val="none" w:sz="0" w:space="0" w:color="auto"/>
      </w:divBdr>
    </w:div>
    <w:div w:id="991525153">
      <w:bodyDiv w:val="1"/>
      <w:marLeft w:val="0"/>
      <w:marRight w:val="0"/>
      <w:marTop w:val="0"/>
      <w:marBottom w:val="0"/>
      <w:divBdr>
        <w:top w:val="none" w:sz="0" w:space="0" w:color="auto"/>
        <w:left w:val="none" w:sz="0" w:space="0" w:color="auto"/>
        <w:bottom w:val="none" w:sz="0" w:space="0" w:color="auto"/>
        <w:right w:val="none" w:sz="0" w:space="0" w:color="auto"/>
      </w:divBdr>
    </w:div>
    <w:div w:id="991908036">
      <w:bodyDiv w:val="1"/>
      <w:marLeft w:val="0"/>
      <w:marRight w:val="0"/>
      <w:marTop w:val="0"/>
      <w:marBottom w:val="0"/>
      <w:divBdr>
        <w:top w:val="none" w:sz="0" w:space="0" w:color="auto"/>
        <w:left w:val="none" w:sz="0" w:space="0" w:color="auto"/>
        <w:bottom w:val="none" w:sz="0" w:space="0" w:color="auto"/>
        <w:right w:val="none" w:sz="0" w:space="0" w:color="auto"/>
      </w:divBdr>
    </w:div>
    <w:div w:id="992372040">
      <w:bodyDiv w:val="1"/>
      <w:marLeft w:val="0"/>
      <w:marRight w:val="0"/>
      <w:marTop w:val="0"/>
      <w:marBottom w:val="0"/>
      <w:divBdr>
        <w:top w:val="none" w:sz="0" w:space="0" w:color="auto"/>
        <w:left w:val="none" w:sz="0" w:space="0" w:color="auto"/>
        <w:bottom w:val="none" w:sz="0" w:space="0" w:color="auto"/>
        <w:right w:val="none" w:sz="0" w:space="0" w:color="auto"/>
      </w:divBdr>
    </w:div>
    <w:div w:id="992566410">
      <w:bodyDiv w:val="1"/>
      <w:marLeft w:val="0"/>
      <w:marRight w:val="0"/>
      <w:marTop w:val="0"/>
      <w:marBottom w:val="0"/>
      <w:divBdr>
        <w:top w:val="none" w:sz="0" w:space="0" w:color="auto"/>
        <w:left w:val="none" w:sz="0" w:space="0" w:color="auto"/>
        <w:bottom w:val="none" w:sz="0" w:space="0" w:color="auto"/>
        <w:right w:val="none" w:sz="0" w:space="0" w:color="auto"/>
      </w:divBdr>
    </w:div>
    <w:div w:id="994067762">
      <w:bodyDiv w:val="1"/>
      <w:marLeft w:val="0"/>
      <w:marRight w:val="0"/>
      <w:marTop w:val="0"/>
      <w:marBottom w:val="0"/>
      <w:divBdr>
        <w:top w:val="none" w:sz="0" w:space="0" w:color="auto"/>
        <w:left w:val="none" w:sz="0" w:space="0" w:color="auto"/>
        <w:bottom w:val="none" w:sz="0" w:space="0" w:color="auto"/>
        <w:right w:val="none" w:sz="0" w:space="0" w:color="auto"/>
      </w:divBdr>
    </w:div>
    <w:div w:id="994141912">
      <w:bodyDiv w:val="1"/>
      <w:marLeft w:val="0"/>
      <w:marRight w:val="0"/>
      <w:marTop w:val="0"/>
      <w:marBottom w:val="0"/>
      <w:divBdr>
        <w:top w:val="none" w:sz="0" w:space="0" w:color="auto"/>
        <w:left w:val="none" w:sz="0" w:space="0" w:color="auto"/>
        <w:bottom w:val="none" w:sz="0" w:space="0" w:color="auto"/>
        <w:right w:val="none" w:sz="0" w:space="0" w:color="auto"/>
      </w:divBdr>
    </w:div>
    <w:div w:id="994183130">
      <w:bodyDiv w:val="1"/>
      <w:marLeft w:val="0"/>
      <w:marRight w:val="0"/>
      <w:marTop w:val="0"/>
      <w:marBottom w:val="0"/>
      <w:divBdr>
        <w:top w:val="none" w:sz="0" w:space="0" w:color="auto"/>
        <w:left w:val="none" w:sz="0" w:space="0" w:color="auto"/>
        <w:bottom w:val="none" w:sz="0" w:space="0" w:color="auto"/>
        <w:right w:val="none" w:sz="0" w:space="0" w:color="auto"/>
      </w:divBdr>
    </w:div>
    <w:div w:id="994800882">
      <w:bodyDiv w:val="1"/>
      <w:marLeft w:val="0"/>
      <w:marRight w:val="0"/>
      <w:marTop w:val="0"/>
      <w:marBottom w:val="0"/>
      <w:divBdr>
        <w:top w:val="none" w:sz="0" w:space="0" w:color="auto"/>
        <w:left w:val="none" w:sz="0" w:space="0" w:color="auto"/>
        <w:bottom w:val="none" w:sz="0" w:space="0" w:color="auto"/>
        <w:right w:val="none" w:sz="0" w:space="0" w:color="auto"/>
      </w:divBdr>
    </w:div>
    <w:div w:id="995183549">
      <w:bodyDiv w:val="1"/>
      <w:marLeft w:val="0"/>
      <w:marRight w:val="0"/>
      <w:marTop w:val="0"/>
      <w:marBottom w:val="0"/>
      <w:divBdr>
        <w:top w:val="none" w:sz="0" w:space="0" w:color="auto"/>
        <w:left w:val="none" w:sz="0" w:space="0" w:color="auto"/>
        <w:bottom w:val="none" w:sz="0" w:space="0" w:color="auto"/>
        <w:right w:val="none" w:sz="0" w:space="0" w:color="auto"/>
      </w:divBdr>
    </w:div>
    <w:div w:id="995373719">
      <w:bodyDiv w:val="1"/>
      <w:marLeft w:val="0"/>
      <w:marRight w:val="0"/>
      <w:marTop w:val="0"/>
      <w:marBottom w:val="0"/>
      <w:divBdr>
        <w:top w:val="none" w:sz="0" w:space="0" w:color="auto"/>
        <w:left w:val="none" w:sz="0" w:space="0" w:color="auto"/>
        <w:bottom w:val="none" w:sz="0" w:space="0" w:color="auto"/>
        <w:right w:val="none" w:sz="0" w:space="0" w:color="auto"/>
      </w:divBdr>
    </w:div>
    <w:div w:id="996155780">
      <w:bodyDiv w:val="1"/>
      <w:marLeft w:val="0"/>
      <w:marRight w:val="0"/>
      <w:marTop w:val="0"/>
      <w:marBottom w:val="0"/>
      <w:divBdr>
        <w:top w:val="none" w:sz="0" w:space="0" w:color="auto"/>
        <w:left w:val="none" w:sz="0" w:space="0" w:color="auto"/>
        <w:bottom w:val="none" w:sz="0" w:space="0" w:color="auto"/>
        <w:right w:val="none" w:sz="0" w:space="0" w:color="auto"/>
      </w:divBdr>
    </w:div>
    <w:div w:id="996346508">
      <w:bodyDiv w:val="1"/>
      <w:marLeft w:val="0"/>
      <w:marRight w:val="0"/>
      <w:marTop w:val="0"/>
      <w:marBottom w:val="0"/>
      <w:divBdr>
        <w:top w:val="none" w:sz="0" w:space="0" w:color="auto"/>
        <w:left w:val="none" w:sz="0" w:space="0" w:color="auto"/>
        <w:bottom w:val="none" w:sz="0" w:space="0" w:color="auto"/>
        <w:right w:val="none" w:sz="0" w:space="0" w:color="auto"/>
      </w:divBdr>
    </w:div>
    <w:div w:id="996615722">
      <w:bodyDiv w:val="1"/>
      <w:marLeft w:val="0"/>
      <w:marRight w:val="0"/>
      <w:marTop w:val="0"/>
      <w:marBottom w:val="0"/>
      <w:divBdr>
        <w:top w:val="none" w:sz="0" w:space="0" w:color="auto"/>
        <w:left w:val="none" w:sz="0" w:space="0" w:color="auto"/>
        <w:bottom w:val="none" w:sz="0" w:space="0" w:color="auto"/>
        <w:right w:val="none" w:sz="0" w:space="0" w:color="auto"/>
      </w:divBdr>
    </w:div>
    <w:div w:id="996954986">
      <w:bodyDiv w:val="1"/>
      <w:marLeft w:val="0"/>
      <w:marRight w:val="0"/>
      <w:marTop w:val="0"/>
      <w:marBottom w:val="0"/>
      <w:divBdr>
        <w:top w:val="none" w:sz="0" w:space="0" w:color="auto"/>
        <w:left w:val="none" w:sz="0" w:space="0" w:color="auto"/>
        <w:bottom w:val="none" w:sz="0" w:space="0" w:color="auto"/>
        <w:right w:val="none" w:sz="0" w:space="0" w:color="auto"/>
      </w:divBdr>
    </w:div>
    <w:div w:id="997342044">
      <w:bodyDiv w:val="1"/>
      <w:marLeft w:val="0"/>
      <w:marRight w:val="0"/>
      <w:marTop w:val="0"/>
      <w:marBottom w:val="0"/>
      <w:divBdr>
        <w:top w:val="none" w:sz="0" w:space="0" w:color="auto"/>
        <w:left w:val="none" w:sz="0" w:space="0" w:color="auto"/>
        <w:bottom w:val="none" w:sz="0" w:space="0" w:color="auto"/>
        <w:right w:val="none" w:sz="0" w:space="0" w:color="auto"/>
      </w:divBdr>
    </w:div>
    <w:div w:id="998923859">
      <w:bodyDiv w:val="1"/>
      <w:marLeft w:val="0"/>
      <w:marRight w:val="0"/>
      <w:marTop w:val="0"/>
      <w:marBottom w:val="0"/>
      <w:divBdr>
        <w:top w:val="none" w:sz="0" w:space="0" w:color="auto"/>
        <w:left w:val="none" w:sz="0" w:space="0" w:color="auto"/>
        <w:bottom w:val="none" w:sz="0" w:space="0" w:color="auto"/>
        <w:right w:val="none" w:sz="0" w:space="0" w:color="auto"/>
      </w:divBdr>
    </w:div>
    <w:div w:id="1000693071">
      <w:bodyDiv w:val="1"/>
      <w:marLeft w:val="0"/>
      <w:marRight w:val="0"/>
      <w:marTop w:val="0"/>
      <w:marBottom w:val="0"/>
      <w:divBdr>
        <w:top w:val="none" w:sz="0" w:space="0" w:color="auto"/>
        <w:left w:val="none" w:sz="0" w:space="0" w:color="auto"/>
        <w:bottom w:val="none" w:sz="0" w:space="0" w:color="auto"/>
        <w:right w:val="none" w:sz="0" w:space="0" w:color="auto"/>
      </w:divBdr>
    </w:div>
    <w:div w:id="1002008932">
      <w:bodyDiv w:val="1"/>
      <w:marLeft w:val="0"/>
      <w:marRight w:val="0"/>
      <w:marTop w:val="0"/>
      <w:marBottom w:val="0"/>
      <w:divBdr>
        <w:top w:val="none" w:sz="0" w:space="0" w:color="auto"/>
        <w:left w:val="none" w:sz="0" w:space="0" w:color="auto"/>
        <w:bottom w:val="none" w:sz="0" w:space="0" w:color="auto"/>
        <w:right w:val="none" w:sz="0" w:space="0" w:color="auto"/>
      </w:divBdr>
    </w:div>
    <w:div w:id="1002660280">
      <w:bodyDiv w:val="1"/>
      <w:marLeft w:val="0"/>
      <w:marRight w:val="0"/>
      <w:marTop w:val="0"/>
      <w:marBottom w:val="0"/>
      <w:divBdr>
        <w:top w:val="none" w:sz="0" w:space="0" w:color="auto"/>
        <w:left w:val="none" w:sz="0" w:space="0" w:color="auto"/>
        <w:bottom w:val="none" w:sz="0" w:space="0" w:color="auto"/>
        <w:right w:val="none" w:sz="0" w:space="0" w:color="auto"/>
      </w:divBdr>
    </w:div>
    <w:div w:id="1002851544">
      <w:bodyDiv w:val="1"/>
      <w:marLeft w:val="0"/>
      <w:marRight w:val="0"/>
      <w:marTop w:val="0"/>
      <w:marBottom w:val="0"/>
      <w:divBdr>
        <w:top w:val="none" w:sz="0" w:space="0" w:color="auto"/>
        <w:left w:val="none" w:sz="0" w:space="0" w:color="auto"/>
        <w:bottom w:val="none" w:sz="0" w:space="0" w:color="auto"/>
        <w:right w:val="none" w:sz="0" w:space="0" w:color="auto"/>
      </w:divBdr>
    </w:div>
    <w:div w:id="1003316435">
      <w:bodyDiv w:val="1"/>
      <w:marLeft w:val="0"/>
      <w:marRight w:val="0"/>
      <w:marTop w:val="0"/>
      <w:marBottom w:val="0"/>
      <w:divBdr>
        <w:top w:val="none" w:sz="0" w:space="0" w:color="auto"/>
        <w:left w:val="none" w:sz="0" w:space="0" w:color="auto"/>
        <w:bottom w:val="none" w:sz="0" w:space="0" w:color="auto"/>
        <w:right w:val="none" w:sz="0" w:space="0" w:color="auto"/>
      </w:divBdr>
    </w:div>
    <w:div w:id="1005978870">
      <w:bodyDiv w:val="1"/>
      <w:marLeft w:val="0"/>
      <w:marRight w:val="0"/>
      <w:marTop w:val="0"/>
      <w:marBottom w:val="0"/>
      <w:divBdr>
        <w:top w:val="none" w:sz="0" w:space="0" w:color="auto"/>
        <w:left w:val="none" w:sz="0" w:space="0" w:color="auto"/>
        <w:bottom w:val="none" w:sz="0" w:space="0" w:color="auto"/>
        <w:right w:val="none" w:sz="0" w:space="0" w:color="auto"/>
      </w:divBdr>
    </w:div>
    <w:div w:id="1006250169">
      <w:bodyDiv w:val="1"/>
      <w:marLeft w:val="0"/>
      <w:marRight w:val="0"/>
      <w:marTop w:val="0"/>
      <w:marBottom w:val="0"/>
      <w:divBdr>
        <w:top w:val="none" w:sz="0" w:space="0" w:color="auto"/>
        <w:left w:val="none" w:sz="0" w:space="0" w:color="auto"/>
        <w:bottom w:val="none" w:sz="0" w:space="0" w:color="auto"/>
        <w:right w:val="none" w:sz="0" w:space="0" w:color="auto"/>
      </w:divBdr>
    </w:div>
    <w:div w:id="1006788660">
      <w:bodyDiv w:val="1"/>
      <w:marLeft w:val="0"/>
      <w:marRight w:val="0"/>
      <w:marTop w:val="0"/>
      <w:marBottom w:val="0"/>
      <w:divBdr>
        <w:top w:val="none" w:sz="0" w:space="0" w:color="auto"/>
        <w:left w:val="none" w:sz="0" w:space="0" w:color="auto"/>
        <w:bottom w:val="none" w:sz="0" w:space="0" w:color="auto"/>
        <w:right w:val="none" w:sz="0" w:space="0" w:color="auto"/>
      </w:divBdr>
    </w:div>
    <w:div w:id="1007714279">
      <w:bodyDiv w:val="1"/>
      <w:marLeft w:val="0"/>
      <w:marRight w:val="0"/>
      <w:marTop w:val="0"/>
      <w:marBottom w:val="0"/>
      <w:divBdr>
        <w:top w:val="none" w:sz="0" w:space="0" w:color="auto"/>
        <w:left w:val="none" w:sz="0" w:space="0" w:color="auto"/>
        <w:bottom w:val="none" w:sz="0" w:space="0" w:color="auto"/>
        <w:right w:val="none" w:sz="0" w:space="0" w:color="auto"/>
      </w:divBdr>
    </w:div>
    <w:div w:id="1007825035">
      <w:bodyDiv w:val="1"/>
      <w:marLeft w:val="0"/>
      <w:marRight w:val="0"/>
      <w:marTop w:val="0"/>
      <w:marBottom w:val="0"/>
      <w:divBdr>
        <w:top w:val="none" w:sz="0" w:space="0" w:color="auto"/>
        <w:left w:val="none" w:sz="0" w:space="0" w:color="auto"/>
        <w:bottom w:val="none" w:sz="0" w:space="0" w:color="auto"/>
        <w:right w:val="none" w:sz="0" w:space="0" w:color="auto"/>
      </w:divBdr>
    </w:div>
    <w:div w:id="1008144576">
      <w:bodyDiv w:val="1"/>
      <w:marLeft w:val="0"/>
      <w:marRight w:val="0"/>
      <w:marTop w:val="0"/>
      <w:marBottom w:val="0"/>
      <w:divBdr>
        <w:top w:val="none" w:sz="0" w:space="0" w:color="auto"/>
        <w:left w:val="none" w:sz="0" w:space="0" w:color="auto"/>
        <w:bottom w:val="none" w:sz="0" w:space="0" w:color="auto"/>
        <w:right w:val="none" w:sz="0" w:space="0" w:color="auto"/>
      </w:divBdr>
    </w:div>
    <w:div w:id="1008798689">
      <w:bodyDiv w:val="1"/>
      <w:marLeft w:val="0"/>
      <w:marRight w:val="0"/>
      <w:marTop w:val="0"/>
      <w:marBottom w:val="0"/>
      <w:divBdr>
        <w:top w:val="none" w:sz="0" w:space="0" w:color="auto"/>
        <w:left w:val="none" w:sz="0" w:space="0" w:color="auto"/>
        <w:bottom w:val="none" w:sz="0" w:space="0" w:color="auto"/>
        <w:right w:val="none" w:sz="0" w:space="0" w:color="auto"/>
      </w:divBdr>
    </w:div>
    <w:div w:id="1009254963">
      <w:bodyDiv w:val="1"/>
      <w:marLeft w:val="0"/>
      <w:marRight w:val="0"/>
      <w:marTop w:val="0"/>
      <w:marBottom w:val="0"/>
      <w:divBdr>
        <w:top w:val="none" w:sz="0" w:space="0" w:color="auto"/>
        <w:left w:val="none" w:sz="0" w:space="0" w:color="auto"/>
        <w:bottom w:val="none" w:sz="0" w:space="0" w:color="auto"/>
        <w:right w:val="none" w:sz="0" w:space="0" w:color="auto"/>
      </w:divBdr>
    </w:div>
    <w:div w:id="1009990065">
      <w:bodyDiv w:val="1"/>
      <w:marLeft w:val="0"/>
      <w:marRight w:val="0"/>
      <w:marTop w:val="0"/>
      <w:marBottom w:val="0"/>
      <w:divBdr>
        <w:top w:val="none" w:sz="0" w:space="0" w:color="auto"/>
        <w:left w:val="none" w:sz="0" w:space="0" w:color="auto"/>
        <w:bottom w:val="none" w:sz="0" w:space="0" w:color="auto"/>
        <w:right w:val="none" w:sz="0" w:space="0" w:color="auto"/>
      </w:divBdr>
    </w:div>
    <w:div w:id="1010985213">
      <w:bodyDiv w:val="1"/>
      <w:marLeft w:val="0"/>
      <w:marRight w:val="0"/>
      <w:marTop w:val="0"/>
      <w:marBottom w:val="0"/>
      <w:divBdr>
        <w:top w:val="none" w:sz="0" w:space="0" w:color="auto"/>
        <w:left w:val="none" w:sz="0" w:space="0" w:color="auto"/>
        <w:bottom w:val="none" w:sz="0" w:space="0" w:color="auto"/>
        <w:right w:val="none" w:sz="0" w:space="0" w:color="auto"/>
      </w:divBdr>
    </w:div>
    <w:div w:id="1011755935">
      <w:bodyDiv w:val="1"/>
      <w:marLeft w:val="0"/>
      <w:marRight w:val="0"/>
      <w:marTop w:val="0"/>
      <w:marBottom w:val="0"/>
      <w:divBdr>
        <w:top w:val="none" w:sz="0" w:space="0" w:color="auto"/>
        <w:left w:val="none" w:sz="0" w:space="0" w:color="auto"/>
        <w:bottom w:val="none" w:sz="0" w:space="0" w:color="auto"/>
        <w:right w:val="none" w:sz="0" w:space="0" w:color="auto"/>
      </w:divBdr>
    </w:div>
    <w:div w:id="1011833418">
      <w:bodyDiv w:val="1"/>
      <w:marLeft w:val="0"/>
      <w:marRight w:val="0"/>
      <w:marTop w:val="0"/>
      <w:marBottom w:val="0"/>
      <w:divBdr>
        <w:top w:val="none" w:sz="0" w:space="0" w:color="auto"/>
        <w:left w:val="none" w:sz="0" w:space="0" w:color="auto"/>
        <w:bottom w:val="none" w:sz="0" w:space="0" w:color="auto"/>
        <w:right w:val="none" w:sz="0" w:space="0" w:color="auto"/>
      </w:divBdr>
    </w:div>
    <w:div w:id="1012607319">
      <w:bodyDiv w:val="1"/>
      <w:marLeft w:val="0"/>
      <w:marRight w:val="0"/>
      <w:marTop w:val="0"/>
      <w:marBottom w:val="0"/>
      <w:divBdr>
        <w:top w:val="none" w:sz="0" w:space="0" w:color="auto"/>
        <w:left w:val="none" w:sz="0" w:space="0" w:color="auto"/>
        <w:bottom w:val="none" w:sz="0" w:space="0" w:color="auto"/>
        <w:right w:val="none" w:sz="0" w:space="0" w:color="auto"/>
      </w:divBdr>
    </w:div>
    <w:div w:id="1012680283">
      <w:bodyDiv w:val="1"/>
      <w:marLeft w:val="0"/>
      <w:marRight w:val="0"/>
      <w:marTop w:val="0"/>
      <w:marBottom w:val="0"/>
      <w:divBdr>
        <w:top w:val="none" w:sz="0" w:space="0" w:color="auto"/>
        <w:left w:val="none" w:sz="0" w:space="0" w:color="auto"/>
        <w:bottom w:val="none" w:sz="0" w:space="0" w:color="auto"/>
        <w:right w:val="none" w:sz="0" w:space="0" w:color="auto"/>
      </w:divBdr>
    </w:div>
    <w:div w:id="1013073167">
      <w:bodyDiv w:val="1"/>
      <w:marLeft w:val="0"/>
      <w:marRight w:val="0"/>
      <w:marTop w:val="0"/>
      <w:marBottom w:val="0"/>
      <w:divBdr>
        <w:top w:val="none" w:sz="0" w:space="0" w:color="auto"/>
        <w:left w:val="none" w:sz="0" w:space="0" w:color="auto"/>
        <w:bottom w:val="none" w:sz="0" w:space="0" w:color="auto"/>
        <w:right w:val="none" w:sz="0" w:space="0" w:color="auto"/>
      </w:divBdr>
    </w:div>
    <w:div w:id="1014110111">
      <w:bodyDiv w:val="1"/>
      <w:marLeft w:val="0"/>
      <w:marRight w:val="0"/>
      <w:marTop w:val="0"/>
      <w:marBottom w:val="0"/>
      <w:divBdr>
        <w:top w:val="none" w:sz="0" w:space="0" w:color="auto"/>
        <w:left w:val="none" w:sz="0" w:space="0" w:color="auto"/>
        <w:bottom w:val="none" w:sz="0" w:space="0" w:color="auto"/>
        <w:right w:val="none" w:sz="0" w:space="0" w:color="auto"/>
      </w:divBdr>
    </w:div>
    <w:div w:id="1014191793">
      <w:bodyDiv w:val="1"/>
      <w:marLeft w:val="0"/>
      <w:marRight w:val="0"/>
      <w:marTop w:val="0"/>
      <w:marBottom w:val="0"/>
      <w:divBdr>
        <w:top w:val="none" w:sz="0" w:space="0" w:color="auto"/>
        <w:left w:val="none" w:sz="0" w:space="0" w:color="auto"/>
        <w:bottom w:val="none" w:sz="0" w:space="0" w:color="auto"/>
        <w:right w:val="none" w:sz="0" w:space="0" w:color="auto"/>
      </w:divBdr>
    </w:div>
    <w:div w:id="1014577219">
      <w:bodyDiv w:val="1"/>
      <w:marLeft w:val="0"/>
      <w:marRight w:val="0"/>
      <w:marTop w:val="0"/>
      <w:marBottom w:val="0"/>
      <w:divBdr>
        <w:top w:val="none" w:sz="0" w:space="0" w:color="auto"/>
        <w:left w:val="none" w:sz="0" w:space="0" w:color="auto"/>
        <w:bottom w:val="none" w:sz="0" w:space="0" w:color="auto"/>
        <w:right w:val="none" w:sz="0" w:space="0" w:color="auto"/>
      </w:divBdr>
    </w:div>
    <w:div w:id="1014694330">
      <w:bodyDiv w:val="1"/>
      <w:marLeft w:val="0"/>
      <w:marRight w:val="0"/>
      <w:marTop w:val="0"/>
      <w:marBottom w:val="0"/>
      <w:divBdr>
        <w:top w:val="none" w:sz="0" w:space="0" w:color="auto"/>
        <w:left w:val="none" w:sz="0" w:space="0" w:color="auto"/>
        <w:bottom w:val="none" w:sz="0" w:space="0" w:color="auto"/>
        <w:right w:val="none" w:sz="0" w:space="0" w:color="auto"/>
      </w:divBdr>
    </w:div>
    <w:div w:id="1014838956">
      <w:bodyDiv w:val="1"/>
      <w:marLeft w:val="0"/>
      <w:marRight w:val="0"/>
      <w:marTop w:val="0"/>
      <w:marBottom w:val="0"/>
      <w:divBdr>
        <w:top w:val="none" w:sz="0" w:space="0" w:color="auto"/>
        <w:left w:val="none" w:sz="0" w:space="0" w:color="auto"/>
        <w:bottom w:val="none" w:sz="0" w:space="0" w:color="auto"/>
        <w:right w:val="none" w:sz="0" w:space="0" w:color="auto"/>
      </w:divBdr>
    </w:div>
    <w:div w:id="1015230317">
      <w:bodyDiv w:val="1"/>
      <w:marLeft w:val="0"/>
      <w:marRight w:val="0"/>
      <w:marTop w:val="0"/>
      <w:marBottom w:val="0"/>
      <w:divBdr>
        <w:top w:val="none" w:sz="0" w:space="0" w:color="auto"/>
        <w:left w:val="none" w:sz="0" w:space="0" w:color="auto"/>
        <w:bottom w:val="none" w:sz="0" w:space="0" w:color="auto"/>
        <w:right w:val="none" w:sz="0" w:space="0" w:color="auto"/>
      </w:divBdr>
    </w:div>
    <w:div w:id="1017118776">
      <w:bodyDiv w:val="1"/>
      <w:marLeft w:val="0"/>
      <w:marRight w:val="0"/>
      <w:marTop w:val="0"/>
      <w:marBottom w:val="0"/>
      <w:divBdr>
        <w:top w:val="none" w:sz="0" w:space="0" w:color="auto"/>
        <w:left w:val="none" w:sz="0" w:space="0" w:color="auto"/>
        <w:bottom w:val="none" w:sz="0" w:space="0" w:color="auto"/>
        <w:right w:val="none" w:sz="0" w:space="0" w:color="auto"/>
      </w:divBdr>
    </w:div>
    <w:div w:id="1017272401">
      <w:bodyDiv w:val="1"/>
      <w:marLeft w:val="0"/>
      <w:marRight w:val="0"/>
      <w:marTop w:val="0"/>
      <w:marBottom w:val="0"/>
      <w:divBdr>
        <w:top w:val="none" w:sz="0" w:space="0" w:color="auto"/>
        <w:left w:val="none" w:sz="0" w:space="0" w:color="auto"/>
        <w:bottom w:val="none" w:sz="0" w:space="0" w:color="auto"/>
        <w:right w:val="none" w:sz="0" w:space="0" w:color="auto"/>
      </w:divBdr>
    </w:div>
    <w:div w:id="1017315760">
      <w:bodyDiv w:val="1"/>
      <w:marLeft w:val="0"/>
      <w:marRight w:val="0"/>
      <w:marTop w:val="0"/>
      <w:marBottom w:val="0"/>
      <w:divBdr>
        <w:top w:val="none" w:sz="0" w:space="0" w:color="auto"/>
        <w:left w:val="none" w:sz="0" w:space="0" w:color="auto"/>
        <w:bottom w:val="none" w:sz="0" w:space="0" w:color="auto"/>
        <w:right w:val="none" w:sz="0" w:space="0" w:color="auto"/>
      </w:divBdr>
    </w:div>
    <w:div w:id="1017736882">
      <w:bodyDiv w:val="1"/>
      <w:marLeft w:val="0"/>
      <w:marRight w:val="0"/>
      <w:marTop w:val="0"/>
      <w:marBottom w:val="0"/>
      <w:divBdr>
        <w:top w:val="none" w:sz="0" w:space="0" w:color="auto"/>
        <w:left w:val="none" w:sz="0" w:space="0" w:color="auto"/>
        <w:bottom w:val="none" w:sz="0" w:space="0" w:color="auto"/>
        <w:right w:val="none" w:sz="0" w:space="0" w:color="auto"/>
      </w:divBdr>
    </w:div>
    <w:div w:id="1017971178">
      <w:bodyDiv w:val="1"/>
      <w:marLeft w:val="0"/>
      <w:marRight w:val="0"/>
      <w:marTop w:val="0"/>
      <w:marBottom w:val="0"/>
      <w:divBdr>
        <w:top w:val="none" w:sz="0" w:space="0" w:color="auto"/>
        <w:left w:val="none" w:sz="0" w:space="0" w:color="auto"/>
        <w:bottom w:val="none" w:sz="0" w:space="0" w:color="auto"/>
        <w:right w:val="none" w:sz="0" w:space="0" w:color="auto"/>
      </w:divBdr>
    </w:div>
    <w:div w:id="1018383885">
      <w:bodyDiv w:val="1"/>
      <w:marLeft w:val="0"/>
      <w:marRight w:val="0"/>
      <w:marTop w:val="0"/>
      <w:marBottom w:val="0"/>
      <w:divBdr>
        <w:top w:val="none" w:sz="0" w:space="0" w:color="auto"/>
        <w:left w:val="none" w:sz="0" w:space="0" w:color="auto"/>
        <w:bottom w:val="none" w:sz="0" w:space="0" w:color="auto"/>
        <w:right w:val="none" w:sz="0" w:space="0" w:color="auto"/>
      </w:divBdr>
    </w:div>
    <w:div w:id="1019697693">
      <w:bodyDiv w:val="1"/>
      <w:marLeft w:val="0"/>
      <w:marRight w:val="0"/>
      <w:marTop w:val="0"/>
      <w:marBottom w:val="0"/>
      <w:divBdr>
        <w:top w:val="none" w:sz="0" w:space="0" w:color="auto"/>
        <w:left w:val="none" w:sz="0" w:space="0" w:color="auto"/>
        <w:bottom w:val="none" w:sz="0" w:space="0" w:color="auto"/>
        <w:right w:val="none" w:sz="0" w:space="0" w:color="auto"/>
      </w:divBdr>
    </w:div>
    <w:div w:id="1020426021">
      <w:bodyDiv w:val="1"/>
      <w:marLeft w:val="0"/>
      <w:marRight w:val="0"/>
      <w:marTop w:val="0"/>
      <w:marBottom w:val="0"/>
      <w:divBdr>
        <w:top w:val="none" w:sz="0" w:space="0" w:color="auto"/>
        <w:left w:val="none" w:sz="0" w:space="0" w:color="auto"/>
        <w:bottom w:val="none" w:sz="0" w:space="0" w:color="auto"/>
        <w:right w:val="none" w:sz="0" w:space="0" w:color="auto"/>
      </w:divBdr>
    </w:div>
    <w:div w:id="1020546570">
      <w:bodyDiv w:val="1"/>
      <w:marLeft w:val="0"/>
      <w:marRight w:val="0"/>
      <w:marTop w:val="0"/>
      <w:marBottom w:val="0"/>
      <w:divBdr>
        <w:top w:val="none" w:sz="0" w:space="0" w:color="auto"/>
        <w:left w:val="none" w:sz="0" w:space="0" w:color="auto"/>
        <w:bottom w:val="none" w:sz="0" w:space="0" w:color="auto"/>
        <w:right w:val="none" w:sz="0" w:space="0" w:color="auto"/>
      </w:divBdr>
    </w:div>
    <w:div w:id="1021080523">
      <w:bodyDiv w:val="1"/>
      <w:marLeft w:val="0"/>
      <w:marRight w:val="0"/>
      <w:marTop w:val="0"/>
      <w:marBottom w:val="0"/>
      <w:divBdr>
        <w:top w:val="none" w:sz="0" w:space="0" w:color="auto"/>
        <w:left w:val="none" w:sz="0" w:space="0" w:color="auto"/>
        <w:bottom w:val="none" w:sz="0" w:space="0" w:color="auto"/>
        <w:right w:val="none" w:sz="0" w:space="0" w:color="auto"/>
      </w:divBdr>
    </w:div>
    <w:div w:id="1022324730">
      <w:bodyDiv w:val="1"/>
      <w:marLeft w:val="0"/>
      <w:marRight w:val="0"/>
      <w:marTop w:val="0"/>
      <w:marBottom w:val="0"/>
      <w:divBdr>
        <w:top w:val="none" w:sz="0" w:space="0" w:color="auto"/>
        <w:left w:val="none" w:sz="0" w:space="0" w:color="auto"/>
        <w:bottom w:val="none" w:sz="0" w:space="0" w:color="auto"/>
        <w:right w:val="none" w:sz="0" w:space="0" w:color="auto"/>
      </w:divBdr>
    </w:div>
    <w:div w:id="1022899744">
      <w:bodyDiv w:val="1"/>
      <w:marLeft w:val="0"/>
      <w:marRight w:val="0"/>
      <w:marTop w:val="0"/>
      <w:marBottom w:val="0"/>
      <w:divBdr>
        <w:top w:val="none" w:sz="0" w:space="0" w:color="auto"/>
        <w:left w:val="none" w:sz="0" w:space="0" w:color="auto"/>
        <w:bottom w:val="none" w:sz="0" w:space="0" w:color="auto"/>
        <w:right w:val="none" w:sz="0" w:space="0" w:color="auto"/>
      </w:divBdr>
    </w:div>
    <w:div w:id="1023097440">
      <w:bodyDiv w:val="1"/>
      <w:marLeft w:val="0"/>
      <w:marRight w:val="0"/>
      <w:marTop w:val="0"/>
      <w:marBottom w:val="0"/>
      <w:divBdr>
        <w:top w:val="none" w:sz="0" w:space="0" w:color="auto"/>
        <w:left w:val="none" w:sz="0" w:space="0" w:color="auto"/>
        <w:bottom w:val="none" w:sz="0" w:space="0" w:color="auto"/>
        <w:right w:val="none" w:sz="0" w:space="0" w:color="auto"/>
      </w:divBdr>
    </w:div>
    <w:div w:id="1023436296">
      <w:bodyDiv w:val="1"/>
      <w:marLeft w:val="0"/>
      <w:marRight w:val="0"/>
      <w:marTop w:val="0"/>
      <w:marBottom w:val="0"/>
      <w:divBdr>
        <w:top w:val="none" w:sz="0" w:space="0" w:color="auto"/>
        <w:left w:val="none" w:sz="0" w:space="0" w:color="auto"/>
        <w:bottom w:val="none" w:sz="0" w:space="0" w:color="auto"/>
        <w:right w:val="none" w:sz="0" w:space="0" w:color="auto"/>
      </w:divBdr>
    </w:div>
    <w:div w:id="1023675499">
      <w:bodyDiv w:val="1"/>
      <w:marLeft w:val="0"/>
      <w:marRight w:val="0"/>
      <w:marTop w:val="0"/>
      <w:marBottom w:val="0"/>
      <w:divBdr>
        <w:top w:val="none" w:sz="0" w:space="0" w:color="auto"/>
        <w:left w:val="none" w:sz="0" w:space="0" w:color="auto"/>
        <w:bottom w:val="none" w:sz="0" w:space="0" w:color="auto"/>
        <w:right w:val="none" w:sz="0" w:space="0" w:color="auto"/>
      </w:divBdr>
    </w:div>
    <w:div w:id="1023937557">
      <w:bodyDiv w:val="1"/>
      <w:marLeft w:val="0"/>
      <w:marRight w:val="0"/>
      <w:marTop w:val="0"/>
      <w:marBottom w:val="0"/>
      <w:divBdr>
        <w:top w:val="none" w:sz="0" w:space="0" w:color="auto"/>
        <w:left w:val="none" w:sz="0" w:space="0" w:color="auto"/>
        <w:bottom w:val="none" w:sz="0" w:space="0" w:color="auto"/>
        <w:right w:val="none" w:sz="0" w:space="0" w:color="auto"/>
      </w:divBdr>
    </w:div>
    <w:div w:id="1024819079">
      <w:bodyDiv w:val="1"/>
      <w:marLeft w:val="0"/>
      <w:marRight w:val="0"/>
      <w:marTop w:val="0"/>
      <w:marBottom w:val="0"/>
      <w:divBdr>
        <w:top w:val="none" w:sz="0" w:space="0" w:color="auto"/>
        <w:left w:val="none" w:sz="0" w:space="0" w:color="auto"/>
        <w:bottom w:val="none" w:sz="0" w:space="0" w:color="auto"/>
        <w:right w:val="none" w:sz="0" w:space="0" w:color="auto"/>
      </w:divBdr>
    </w:div>
    <w:div w:id="1024939371">
      <w:bodyDiv w:val="1"/>
      <w:marLeft w:val="0"/>
      <w:marRight w:val="0"/>
      <w:marTop w:val="0"/>
      <w:marBottom w:val="0"/>
      <w:divBdr>
        <w:top w:val="none" w:sz="0" w:space="0" w:color="auto"/>
        <w:left w:val="none" w:sz="0" w:space="0" w:color="auto"/>
        <w:bottom w:val="none" w:sz="0" w:space="0" w:color="auto"/>
        <w:right w:val="none" w:sz="0" w:space="0" w:color="auto"/>
      </w:divBdr>
    </w:div>
    <w:div w:id="1025255573">
      <w:bodyDiv w:val="1"/>
      <w:marLeft w:val="0"/>
      <w:marRight w:val="0"/>
      <w:marTop w:val="0"/>
      <w:marBottom w:val="0"/>
      <w:divBdr>
        <w:top w:val="none" w:sz="0" w:space="0" w:color="auto"/>
        <w:left w:val="none" w:sz="0" w:space="0" w:color="auto"/>
        <w:bottom w:val="none" w:sz="0" w:space="0" w:color="auto"/>
        <w:right w:val="none" w:sz="0" w:space="0" w:color="auto"/>
      </w:divBdr>
    </w:div>
    <w:div w:id="1026062413">
      <w:bodyDiv w:val="1"/>
      <w:marLeft w:val="0"/>
      <w:marRight w:val="0"/>
      <w:marTop w:val="0"/>
      <w:marBottom w:val="0"/>
      <w:divBdr>
        <w:top w:val="none" w:sz="0" w:space="0" w:color="auto"/>
        <w:left w:val="none" w:sz="0" w:space="0" w:color="auto"/>
        <w:bottom w:val="none" w:sz="0" w:space="0" w:color="auto"/>
        <w:right w:val="none" w:sz="0" w:space="0" w:color="auto"/>
      </w:divBdr>
    </w:div>
    <w:div w:id="1026757783">
      <w:bodyDiv w:val="1"/>
      <w:marLeft w:val="0"/>
      <w:marRight w:val="0"/>
      <w:marTop w:val="0"/>
      <w:marBottom w:val="0"/>
      <w:divBdr>
        <w:top w:val="none" w:sz="0" w:space="0" w:color="auto"/>
        <w:left w:val="none" w:sz="0" w:space="0" w:color="auto"/>
        <w:bottom w:val="none" w:sz="0" w:space="0" w:color="auto"/>
        <w:right w:val="none" w:sz="0" w:space="0" w:color="auto"/>
      </w:divBdr>
    </w:div>
    <w:div w:id="1026833036">
      <w:bodyDiv w:val="1"/>
      <w:marLeft w:val="0"/>
      <w:marRight w:val="0"/>
      <w:marTop w:val="0"/>
      <w:marBottom w:val="0"/>
      <w:divBdr>
        <w:top w:val="none" w:sz="0" w:space="0" w:color="auto"/>
        <w:left w:val="none" w:sz="0" w:space="0" w:color="auto"/>
        <w:bottom w:val="none" w:sz="0" w:space="0" w:color="auto"/>
        <w:right w:val="none" w:sz="0" w:space="0" w:color="auto"/>
      </w:divBdr>
    </w:div>
    <w:div w:id="1027490576">
      <w:bodyDiv w:val="1"/>
      <w:marLeft w:val="0"/>
      <w:marRight w:val="0"/>
      <w:marTop w:val="0"/>
      <w:marBottom w:val="0"/>
      <w:divBdr>
        <w:top w:val="none" w:sz="0" w:space="0" w:color="auto"/>
        <w:left w:val="none" w:sz="0" w:space="0" w:color="auto"/>
        <w:bottom w:val="none" w:sz="0" w:space="0" w:color="auto"/>
        <w:right w:val="none" w:sz="0" w:space="0" w:color="auto"/>
      </w:divBdr>
    </w:div>
    <w:div w:id="1027563647">
      <w:bodyDiv w:val="1"/>
      <w:marLeft w:val="0"/>
      <w:marRight w:val="0"/>
      <w:marTop w:val="0"/>
      <w:marBottom w:val="0"/>
      <w:divBdr>
        <w:top w:val="none" w:sz="0" w:space="0" w:color="auto"/>
        <w:left w:val="none" w:sz="0" w:space="0" w:color="auto"/>
        <w:bottom w:val="none" w:sz="0" w:space="0" w:color="auto"/>
        <w:right w:val="none" w:sz="0" w:space="0" w:color="auto"/>
      </w:divBdr>
    </w:div>
    <w:div w:id="1028143355">
      <w:bodyDiv w:val="1"/>
      <w:marLeft w:val="0"/>
      <w:marRight w:val="0"/>
      <w:marTop w:val="0"/>
      <w:marBottom w:val="0"/>
      <w:divBdr>
        <w:top w:val="none" w:sz="0" w:space="0" w:color="auto"/>
        <w:left w:val="none" w:sz="0" w:space="0" w:color="auto"/>
        <w:bottom w:val="none" w:sz="0" w:space="0" w:color="auto"/>
        <w:right w:val="none" w:sz="0" w:space="0" w:color="auto"/>
      </w:divBdr>
    </w:div>
    <w:div w:id="1028917949">
      <w:bodyDiv w:val="1"/>
      <w:marLeft w:val="0"/>
      <w:marRight w:val="0"/>
      <w:marTop w:val="0"/>
      <w:marBottom w:val="0"/>
      <w:divBdr>
        <w:top w:val="none" w:sz="0" w:space="0" w:color="auto"/>
        <w:left w:val="none" w:sz="0" w:space="0" w:color="auto"/>
        <w:bottom w:val="none" w:sz="0" w:space="0" w:color="auto"/>
        <w:right w:val="none" w:sz="0" w:space="0" w:color="auto"/>
      </w:divBdr>
    </w:div>
    <w:div w:id="1029141419">
      <w:bodyDiv w:val="1"/>
      <w:marLeft w:val="0"/>
      <w:marRight w:val="0"/>
      <w:marTop w:val="0"/>
      <w:marBottom w:val="0"/>
      <w:divBdr>
        <w:top w:val="none" w:sz="0" w:space="0" w:color="auto"/>
        <w:left w:val="none" w:sz="0" w:space="0" w:color="auto"/>
        <w:bottom w:val="none" w:sz="0" w:space="0" w:color="auto"/>
        <w:right w:val="none" w:sz="0" w:space="0" w:color="auto"/>
      </w:divBdr>
    </w:div>
    <w:div w:id="1029257711">
      <w:bodyDiv w:val="1"/>
      <w:marLeft w:val="0"/>
      <w:marRight w:val="0"/>
      <w:marTop w:val="0"/>
      <w:marBottom w:val="0"/>
      <w:divBdr>
        <w:top w:val="none" w:sz="0" w:space="0" w:color="auto"/>
        <w:left w:val="none" w:sz="0" w:space="0" w:color="auto"/>
        <w:bottom w:val="none" w:sz="0" w:space="0" w:color="auto"/>
        <w:right w:val="none" w:sz="0" w:space="0" w:color="auto"/>
      </w:divBdr>
    </w:div>
    <w:div w:id="1029263321">
      <w:bodyDiv w:val="1"/>
      <w:marLeft w:val="0"/>
      <w:marRight w:val="0"/>
      <w:marTop w:val="0"/>
      <w:marBottom w:val="0"/>
      <w:divBdr>
        <w:top w:val="none" w:sz="0" w:space="0" w:color="auto"/>
        <w:left w:val="none" w:sz="0" w:space="0" w:color="auto"/>
        <w:bottom w:val="none" w:sz="0" w:space="0" w:color="auto"/>
        <w:right w:val="none" w:sz="0" w:space="0" w:color="auto"/>
      </w:divBdr>
    </w:div>
    <w:div w:id="1029645687">
      <w:bodyDiv w:val="1"/>
      <w:marLeft w:val="0"/>
      <w:marRight w:val="0"/>
      <w:marTop w:val="0"/>
      <w:marBottom w:val="0"/>
      <w:divBdr>
        <w:top w:val="none" w:sz="0" w:space="0" w:color="auto"/>
        <w:left w:val="none" w:sz="0" w:space="0" w:color="auto"/>
        <w:bottom w:val="none" w:sz="0" w:space="0" w:color="auto"/>
        <w:right w:val="none" w:sz="0" w:space="0" w:color="auto"/>
      </w:divBdr>
    </w:div>
    <w:div w:id="1030034487">
      <w:bodyDiv w:val="1"/>
      <w:marLeft w:val="0"/>
      <w:marRight w:val="0"/>
      <w:marTop w:val="0"/>
      <w:marBottom w:val="0"/>
      <w:divBdr>
        <w:top w:val="none" w:sz="0" w:space="0" w:color="auto"/>
        <w:left w:val="none" w:sz="0" w:space="0" w:color="auto"/>
        <w:bottom w:val="none" w:sz="0" w:space="0" w:color="auto"/>
        <w:right w:val="none" w:sz="0" w:space="0" w:color="auto"/>
      </w:divBdr>
    </w:div>
    <w:div w:id="1030909362">
      <w:bodyDiv w:val="1"/>
      <w:marLeft w:val="0"/>
      <w:marRight w:val="0"/>
      <w:marTop w:val="0"/>
      <w:marBottom w:val="0"/>
      <w:divBdr>
        <w:top w:val="none" w:sz="0" w:space="0" w:color="auto"/>
        <w:left w:val="none" w:sz="0" w:space="0" w:color="auto"/>
        <w:bottom w:val="none" w:sz="0" w:space="0" w:color="auto"/>
        <w:right w:val="none" w:sz="0" w:space="0" w:color="auto"/>
      </w:divBdr>
    </w:div>
    <w:div w:id="1030909877">
      <w:bodyDiv w:val="1"/>
      <w:marLeft w:val="0"/>
      <w:marRight w:val="0"/>
      <w:marTop w:val="0"/>
      <w:marBottom w:val="0"/>
      <w:divBdr>
        <w:top w:val="none" w:sz="0" w:space="0" w:color="auto"/>
        <w:left w:val="none" w:sz="0" w:space="0" w:color="auto"/>
        <w:bottom w:val="none" w:sz="0" w:space="0" w:color="auto"/>
        <w:right w:val="none" w:sz="0" w:space="0" w:color="auto"/>
      </w:divBdr>
    </w:div>
    <w:div w:id="1031489085">
      <w:bodyDiv w:val="1"/>
      <w:marLeft w:val="0"/>
      <w:marRight w:val="0"/>
      <w:marTop w:val="0"/>
      <w:marBottom w:val="0"/>
      <w:divBdr>
        <w:top w:val="none" w:sz="0" w:space="0" w:color="auto"/>
        <w:left w:val="none" w:sz="0" w:space="0" w:color="auto"/>
        <w:bottom w:val="none" w:sz="0" w:space="0" w:color="auto"/>
        <w:right w:val="none" w:sz="0" w:space="0" w:color="auto"/>
      </w:divBdr>
    </w:div>
    <w:div w:id="1031800365">
      <w:bodyDiv w:val="1"/>
      <w:marLeft w:val="0"/>
      <w:marRight w:val="0"/>
      <w:marTop w:val="0"/>
      <w:marBottom w:val="0"/>
      <w:divBdr>
        <w:top w:val="none" w:sz="0" w:space="0" w:color="auto"/>
        <w:left w:val="none" w:sz="0" w:space="0" w:color="auto"/>
        <w:bottom w:val="none" w:sz="0" w:space="0" w:color="auto"/>
        <w:right w:val="none" w:sz="0" w:space="0" w:color="auto"/>
      </w:divBdr>
    </w:div>
    <w:div w:id="1031877108">
      <w:bodyDiv w:val="1"/>
      <w:marLeft w:val="0"/>
      <w:marRight w:val="0"/>
      <w:marTop w:val="0"/>
      <w:marBottom w:val="0"/>
      <w:divBdr>
        <w:top w:val="none" w:sz="0" w:space="0" w:color="auto"/>
        <w:left w:val="none" w:sz="0" w:space="0" w:color="auto"/>
        <w:bottom w:val="none" w:sz="0" w:space="0" w:color="auto"/>
        <w:right w:val="none" w:sz="0" w:space="0" w:color="auto"/>
      </w:divBdr>
    </w:div>
    <w:div w:id="1032000816">
      <w:bodyDiv w:val="1"/>
      <w:marLeft w:val="0"/>
      <w:marRight w:val="0"/>
      <w:marTop w:val="0"/>
      <w:marBottom w:val="0"/>
      <w:divBdr>
        <w:top w:val="none" w:sz="0" w:space="0" w:color="auto"/>
        <w:left w:val="none" w:sz="0" w:space="0" w:color="auto"/>
        <w:bottom w:val="none" w:sz="0" w:space="0" w:color="auto"/>
        <w:right w:val="none" w:sz="0" w:space="0" w:color="auto"/>
      </w:divBdr>
    </w:div>
    <w:div w:id="1032345671">
      <w:bodyDiv w:val="1"/>
      <w:marLeft w:val="0"/>
      <w:marRight w:val="0"/>
      <w:marTop w:val="0"/>
      <w:marBottom w:val="0"/>
      <w:divBdr>
        <w:top w:val="none" w:sz="0" w:space="0" w:color="auto"/>
        <w:left w:val="none" w:sz="0" w:space="0" w:color="auto"/>
        <w:bottom w:val="none" w:sz="0" w:space="0" w:color="auto"/>
        <w:right w:val="none" w:sz="0" w:space="0" w:color="auto"/>
      </w:divBdr>
    </w:div>
    <w:div w:id="1033924969">
      <w:bodyDiv w:val="1"/>
      <w:marLeft w:val="0"/>
      <w:marRight w:val="0"/>
      <w:marTop w:val="0"/>
      <w:marBottom w:val="0"/>
      <w:divBdr>
        <w:top w:val="none" w:sz="0" w:space="0" w:color="auto"/>
        <w:left w:val="none" w:sz="0" w:space="0" w:color="auto"/>
        <w:bottom w:val="none" w:sz="0" w:space="0" w:color="auto"/>
        <w:right w:val="none" w:sz="0" w:space="0" w:color="auto"/>
      </w:divBdr>
    </w:div>
    <w:div w:id="1033967206">
      <w:bodyDiv w:val="1"/>
      <w:marLeft w:val="0"/>
      <w:marRight w:val="0"/>
      <w:marTop w:val="0"/>
      <w:marBottom w:val="0"/>
      <w:divBdr>
        <w:top w:val="none" w:sz="0" w:space="0" w:color="auto"/>
        <w:left w:val="none" w:sz="0" w:space="0" w:color="auto"/>
        <w:bottom w:val="none" w:sz="0" w:space="0" w:color="auto"/>
        <w:right w:val="none" w:sz="0" w:space="0" w:color="auto"/>
      </w:divBdr>
    </w:div>
    <w:div w:id="1033968898">
      <w:bodyDiv w:val="1"/>
      <w:marLeft w:val="0"/>
      <w:marRight w:val="0"/>
      <w:marTop w:val="0"/>
      <w:marBottom w:val="0"/>
      <w:divBdr>
        <w:top w:val="none" w:sz="0" w:space="0" w:color="auto"/>
        <w:left w:val="none" w:sz="0" w:space="0" w:color="auto"/>
        <w:bottom w:val="none" w:sz="0" w:space="0" w:color="auto"/>
        <w:right w:val="none" w:sz="0" w:space="0" w:color="auto"/>
      </w:divBdr>
    </w:div>
    <w:div w:id="1034187959">
      <w:bodyDiv w:val="1"/>
      <w:marLeft w:val="0"/>
      <w:marRight w:val="0"/>
      <w:marTop w:val="0"/>
      <w:marBottom w:val="0"/>
      <w:divBdr>
        <w:top w:val="none" w:sz="0" w:space="0" w:color="auto"/>
        <w:left w:val="none" w:sz="0" w:space="0" w:color="auto"/>
        <w:bottom w:val="none" w:sz="0" w:space="0" w:color="auto"/>
        <w:right w:val="none" w:sz="0" w:space="0" w:color="auto"/>
      </w:divBdr>
    </w:div>
    <w:div w:id="1034573545">
      <w:bodyDiv w:val="1"/>
      <w:marLeft w:val="0"/>
      <w:marRight w:val="0"/>
      <w:marTop w:val="0"/>
      <w:marBottom w:val="0"/>
      <w:divBdr>
        <w:top w:val="none" w:sz="0" w:space="0" w:color="auto"/>
        <w:left w:val="none" w:sz="0" w:space="0" w:color="auto"/>
        <w:bottom w:val="none" w:sz="0" w:space="0" w:color="auto"/>
        <w:right w:val="none" w:sz="0" w:space="0" w:color="auto"/>
      </w:divBdr>
    </w:div>
    <w:div w:id="1035040630">
      <w:bodyDiv w:val="1"/>
      <w:marLeft w:val="0"/>
      <w:marRight w:val="0"/>
      <w:marTop w:val="0"/>
      <w:marBottom w:val="0"/>
      <w:divBdr>
        <w:top w:val="none" w:sz="0" w:space="0" w:color="auto"/>
        <w:left w:val="none" w:sz="0" w:space="0" w:color="auto"/>
        <w:bottom w:val="none" w:sz="0" w:space="0" w:color="auto"/>
        <w:right w:val="none" w:sz="0" w:space="0" w:color="auto"/>
      </w:divBdr>
    </w:div>
    <w:div w:id="1035496950">
      <w:bodyDiv w:val="1"/>
      <w:marLeft w:val="0"/>
      <w:marRight w:val="0"/>
      <w:marTop w:val="0"/>
      <w:marBottom w:val="0"/>
      <w:divBdr>
        <w:top w:val="none" w:sz="0" w:space="0" w:color="auto"/>
        <w:left w:val="none" w:sz="0" w:space="0" w:color="auto"/>
        <w:bottom w:val="none" w:sz="0" w:space="0" w:color="auto"/>
        <w:right w:val="none" w:sz="0" w:space="0" w:color="auto"/>
      </w:divBdr>
    </w:div>
    <w:div w:id="1035696347">
      <w:bodyDiv w:val="1"/>
      <w:marLeft w:val="0"/>
      <w:marRight w:val="0"/>
      <w:marTop w:val="0"/>
      <w:marBottom w:val="0"/>
      <w:divBdr>
        <w:top w:val="none" w:sz="0" w:space="0" w:color="auto"/>
        <w:left w:val="none" w:sz="0" w:space="0" w:color="auto"/>
        <w:bottom w:val="none" w:sz="0" w:space="0" w:color="auto"/>
        <w:right w:val="none" w:sz="0" w:space="0" w:color="auto"/>
      </w:divBdr>
    </w:div>
    <w:div w:id="1036080782">
      <w:bodyDiv w:val="1"/>
      <w:marLeft w:val="0"/>
      <w:marRight w:val="0"/>
      <w:marTop w:val="0"/>
      <w:marBottom w:val="0"/>
      <w:divBdr>
        <w:top w:val="none" w:sz="0" w:space="0" w:color="auto"/>
        <w:left w:val="none" w:sz="0" w:space="0" w:color="auto"/>
        <w:bottom w:val="none" w:sz="0" w:space="0" w:color="auto"/>
        <w:right w:val="none" w:sz="0" w:space="0" w:color="auto"/>
      </w:divBdr>
    </w:div>
    <w:div w:id="1036124646">
      <w:bodyDiv w:val="1"/>
      <w:marLeft w:val="0"/>
      <w:marRight w:val="0"/>
      <w:marTop w:val="0"/>
      <w:marBottom w:val="0"/>
      <w:divBdr>
        <w:top w:val="none" w:sz="0" w:space="0" w:color="auto"/>
        <w:left w:val="none" w:sz="0" w:space="0" w:color="auto"/>
        <w:bottom w:val="none" w:sz="0" w:space="0" w:color="auto"/>
        <w:right w:val="none" w:sz="0" w:space="0" w:color="auto"/>
      </w:divBdr>
    </w:div>
    <w:div w:id="1036272862">
      <w:bodyDiv w:val="1"/>
      <w:marLeft w:val="0"/>
      <w:marRight w:val="0"/>
      <w:marTop w:val="0"/>
      <w:marBottom w:val="0"/>
      <w:divBdr>
        <w:top w:val="none" w:sz="0" w:space="0" w:color="auto"/>
        <w:left w:val="none" w:sz="0" w:space="0" w:color="auto"/>
        <w:bottom w:val="none" w:sz="0" w:space="0" w:color="auto"/>
        <w:right w:val="none" w:sz="0" w:space="0" w:color="auto"/>
      </w:divBdr>
    </w:div>
    <w:div w:id="1036464251">
      <w:bodyDiv w:val="1"/>
      <w:marLeft w:val="0"/>
      <w:marRight w:val="0"/>
      <w:marTop w:val="0"/>
      <w:marBottom w:val="0"/>
      <w:divBdr>
        <w:top w:val="none" w:sz="0" w:space="0" w:color="auto"/>
        <w:left w:val="none" w:sz="0" w:space="0" w:color="auto"/>
        <w:bottom w:val="none" w:sz="0" w:space="0" w:color="auto"/>
        <w:right w:val="none" w:sz="0" w:space="0" w:color="auto"/>
      </w:divBdr>
    </w:div>
    <w:div w:id="1036547023">
      <w:bodyDiv w:val="1"/>
      <w:marLeft w:val="0"/>
      <w:marRight w:val="0"/>
      <w:marTop w:val="0"/>
      <w:marBottom w:val="0"/>
      <w:divBdr>
        <w:top w:val="none" w:sz="0" w:space="0" w:color="auto"/>
        <w:left w:val="none" w:sz="0" w:space="0" w:color="auto"/>
        <w:bottom w:val="none" w:sz="0" w:space="0" w:color="auto"/>
        <w:right w:val="none" w:sz="0" w:space="0" w:color="auto"/>
      </w:divBdr>
    </w:div>
    <w:div w:id="1037048842">
      <w:bodyDiv w:val="1"/>
      <w:marLeft w:val="0"/>
      <w:marRight w:val="0"/>
      <w:marTop w:val="0"/>
      <w:marBottom w:val="0"/>
      <w:divBdr>
        <w:top w:val="none" w:sz="0" w:space="0" w:color="auto"/>
        <w:left w:val="none" w:sz="0" w:space="0" w:color="auto"/>
        <w:bottom w:val="none" w:sz="0" w:space="0" w:color="auto"/>
        <w:right w:val="none" w:sz="0" w:space="0" w:color="auto"/>
      </w:divBdr>
    </w:div>
    <w:div w:id="1037238954">
      <w:bodyDiv w:val="1"/>
      <w:marLeft w:val="0"/>
      <w:marRight w:val="0"/>
      <w:marTop w:val="0"/>
      <w:marBottom w:val="0"/>
      <w:divBdr>
        <w:top w:val="none" w:sz="0" w:space="0" w:color="auto"/>
        <w:left w:val="none" w:sz="0" w:space="0" w:color="auto"/>
        <w:bottom w:val="none" w:sz="0" w:space="0" w:color="auto"/>
        <w:right w:val="none" w:sz="0" w:space="0" w:color="auto"/>
      </w:divBdr>
    </w:div>
    <w:div w:id="1037773804">
      <w:bodyDiv w:val="1"/>
      <w:marLeft w:val="0"/>
      <w:marRight w:val="0"/>
      <w:marTop w:val="0"/>
      <w:marBottom w:val="0"/>
      <w:divBdr>
        <w:top w:val="none" w:sz="0" w:space="0" w:color="auto"/>
        <w:left w:val="none" w:sz="0" w:space="0" w:color="auto"/>
        <w:bottom w:val="none" w:sz="0" w:space="0" w:color="auto"/>
        <w:right w:val="none" w:sz="0" w:space="0" w:color="auto"/>
      </w:divBdr>
    </w:div>
    <w:div w:id="1038354206">
      <w:bodyDiv w:val="1"/>
      <w:marLeft w:val="0"/>
      <w:marRight w:val="0"/>
      <w:marTop w:val="0"/>
      <w:marBottom w:val="0"/>
      <w:divBdr>
        <w:top w:val="none" w:sz="0" w:space="0" w:color="auto"/>
        <w:left w:val="none" w:sz="0" w:space="0" w:color="auto"/>
        <w:bottom w:val="none" w:sz="0" w:space="0" w:color="auto"/>
        <w:right w:val="none" w:sz="0" w:space="0" w:color="auto"/>
      </w:divBdr>
    </w:div>
    <w:div w:id="1038507497">
      <w:bodyDiv w:val="1"/>
      <w:marLeft w:val="0"/>
      <w:marRight w:val="0"/>
      <w:marTop w:val="0"/>
      <w:marBottom w:val="0"/>
      <w:divBdr>
        <w:top w:val="none" w:sz="0" w:space="0" w:color="auto"/>
        <w:left w:val="none" w:sz="0" w:space="0" w:color="auto"/>
        <w:bottom w:val="none" w:sz="0" w:space="0" w:color="auto"/>
        <w:right w:val="none" w:sz="0" w:space="0" w:color="auto"/>
      </w:divBdr>
    </w:div>
    <w:div w:id="1038820622">
      <w:bodyDiv w:val="1"/>
      <w:marLeft w:val="0"/>
      <w:marRight w:val="0"/>
      <w:marTop w:val="0"/>
      <w:marBottom w:val="0"/>
      <w:divBdr>
        <w:top w:val="none" w:sz="0" w:space="0" w:color="auto"/>
        <w:left w:val="none" w:sz="0" w:space="0" w:color="auto"/>
        <w:bottom w:val="none" w:sz="0" w:space="0" w:color="auto"/>
        <w:right w:val="none" w:sz="0" w:space="0" w:color="auto"/>
      </w:divBdr>
    </w:div>
    <w:div w:id="1038897497">
      <w:bodyDiv w:val="1"/>
      <w:marLeft w:val="0"/>
      <w:marRight w:val="0"/>
      <w:marTop w:val="0"/>
      <w:marBottom w:val="0"/>
      <w:divBdr>
        <w:top w:val="none" w:sz="0" w:space="0" w:color="auto"/>
        <w:left w:val="none" w:sz="0" w:space="0" w:color="auto"/>
        <w:bottom w:val="none" w:sz="0" w:space="0" w:color="auto"/>
        <w:right w:val="none" w:sz="0" w:space="0" w:color="auto"/>
      </w:divBdr>
    </w:div>
    <w:div w:id="1038973566">
      <w:bodyDiv w:val="1"/>
      <w:marLeft w:val="0"/>
      <w:marRight w:val="0"/>
      <w:marTop w:val="0"/>
      <w:marBottom w:val="0"/>
      <w:divBdr>
        <w:top w:val="none" w:sz="0" w:space="0" w:color="auto"/>
        <w:left w:val="none" w:sz="0" w:space="0" w:color="auto"/>
        <w:bottom w:val="none" w:sz="0" w:space="0" w:color="auto"/>
        <w:right w:val="none" w:sz="0" w:space="0" w:color="auto"/>
      </w:divBdr>
    </w:div>
    <w:div w:id="1039010689">
      <w:bodyDiv w:val="1"/>
      <w:marLeft w:val="0"/>
      <w:marRight w:val="0"/>
      <w:marTop w:val="0"/>
      <w:marBottom w:val="0"/>
      <w:divBdr>
        <w:top w:val="none" w:sz="0" w:space="0" w:color="auto"/>
        <w:left w:val="none" w:sz="0" w:space="0" w:color="auto"/>
        <w:bottom w:val="none" w:sz="0" w:space="0" w:color="auto"/>
        <w:right w:val="none" w:sz="0" w:space="0" w:color="auto"/>
      </w:divBdr>
    </w:div>
    <w:div w:id="1039016337">
      <w:bodyDiv w:val="1"/>
      <w:marLeft w:val="0"/>
      <w:marRight w:val="0"/>
      <w:marTop w:val="0"/>
      <w:marBottom w:val="0"/>
      <w:divBdr>
        <w:top w:val="none" w:sz="0" w:space="0" w:color="auto"/>
        <w:left w:val="none" w:sz="0" w:space="0" w:color="auto"/>
        <w:bottom w:val="none" w:sz="0" w:space="0" w:color="auto"/>
        <w:right w:val="none" w:sz="0" w:space="0" w:color="auto"/>
      </w:divBdr>
    </w:div>
    <w:div w:id="1040319457">
      <w:bodyDiv w:val="1"/>
      <w:marLeft w:val="0"/>
      <w:marRight w:val="0"/>
      <w:marTop w:val="0"/>
      <w:marBottom w:val="0"/>
      <w:divBdr>
        <w:top w:val="none" w:sz="0" w:space="0" w:color="auto"/>
        <w:left w:val="none" w:sz="0" w:space="0" w:color="auto"/>
        <w:bottom w:val="none" w:sz="0" w:space="0" w:color="auto"/>
        <w:right w:val="none" w:sz="0" w:space="0" w:color="auto"/>
      </w:divBdr>
    </w:div>
    <w:div w:id="1042556754">
      <w:bodyDiv w:val="1"/>
      <w:marLeft w:val="0"/>
      <w:marRight w:val="0"/>
      <w:marTop w:val="0"/>
      <w:marBottom w:val="0"/>
      <w:divBdr>
        <w:top w:val="none" w:sz="0" w:space="0" w:color="auto"/>
        <w:left w:val="none" w:sz="0" w:space="0" w:color="auto"/>
        <w:bottom w:val="none" w:sz="0" w:space="0" w:color="auto"/>
        <w:right w:val="none" w:sz="0" w:space="0" w:color="auto"/>
      </w:divBdr>
    </w:div>
    <w:div w:id="1043217352">
      <w:bodyDiv w:val="1"/>
      <w:marLeft w:val="0"/>
      <w:marRight w:val="0"/>
      <w:marTop w:val="0"/>
      <w:marBottom w:val="0"/>
      <w:divBdr>
        <w:top w:val="none" w:sz="0" w:space="0" w:color="auto"/>
        <w:left w:val="none" w:sz="0" w:space="0" w:color="auto"/>
        <w:bottom w:val="none" w:sz="0" w:space="0" w:color="auto"/>
        <w:right w:val="none" w:sz="0" w:space="0" w:color="auto"/>
      </w:divBdr>
    </w:div>
    <w:div w:id="1043480082">
      <w:bodyDiv w:val="1"/>
      <w:marLeft w:val="0"/>
      <w:marRight w:val="0"/>
      <w:marTop w:val="0"/>
      <w:marBottom w:val="0"/>
      <w:divBdr>
        <w:top w:val="none" w:sz="0" w:space="0" w:color="auto"/>
        <w:left w:val="none" w:sz="0" w:space="0" w:color="auto"/>
        <w:bottom w:val="none" w:sz="0" w:space="0" w:color="auto"/>
        <w:right w:val="none" w:sz="0" w:space="0" w:color="auto"/>
      </w:divBdr>
    </w:div>
    <w:div w:id="1043941665">
      <w:bodyDiv w:val="1"/>
      <w:marLeft w:val="0"/>
      <w:marRight w:val="0"/>
      <w:marTop w:val="0"/>
      <w:marBottom w:val="0"/>
      <w:divBdr>
        <w:top w:val="none" w:sz="0" w:space="0" w:color="auto"/>
        <w:left w:val="none" w:sz="0" w:space="0" w:color="auto"/>
        <w:bottom w:val="none" w:sz="0" w:space="0" w:color="auto"/>
        <w:right w:val="none" w:sz="0" w:space="0" w:color="auto"/>
      </w:divBdr>
    </w:div>
    <w:div w:id="1044253907">
      <w:bodyDiv w:val="1"/>
      <w:marLeft w:val="0"/>
      <w:marRight w:val="0"/>
      <w:marTop w:val="0"/>
      <w:marBottom w:val="0"/>
      <w:divBdr>
        <w:top w:val="none" w:sz="0" w:space="0" w:color="auto"/>
        <w:left w:val="none" w:sz="0" w:space="0" w:color="auto"/>
        <w:bottom w:val="none" w:sz="0" w:space="0" w:color="auto"/>
        <w:right w:val="none" w:sz="0" w:space="0" w:color="auto"/>
      </w:divBdr>
    </w:div>
    <w:div w:id="1044717600">
      <w:bodyDiv w:val="1"/>
      <w:marLeft w:val="0"/>
      <w:marRight w:val="0"/>
      <w:marTop w:val="0"/>
      <w:marBottom w:val="0"/>
      <w:divBdr>
        <w:top w:val="none" w:sz="0" w:space="0" w:color="auto"/>
        <w:left w:val="none" w:sz="0" w:space="0" w:color="auto"/>
        <w:bottom w:val="none" w:sz="0" w:space="0" w:color="auto"/>
        <w:right w:val="none" w:sz="0" w:space="0" w:color="auto"/>
      </w:divBdr>
    </w:div>
    <w:div w:id="1044717939">
      <w:bodyDiv w:val="1"/>
      <w:marLeft w:val="0"/>
      <w:marRight w:val="0"/>
      <w:marTop w:val="0"/>
      <w:marBottom w:val="0"/>
      <w:divBdr>
        <w:top w:val="none" w:sz="0" w:space="0" w:color="auto"/>
        <w:left w:val="none" w:sz="0" w:space="0" w:color="auto"/>
        <w:bottom w:val="none" w:sz="0" w:space="0" w:color="auto"/>
        <w:right w:val="none" w:sz="0" w:space="0" w:color="auto"/>
      </w:divBdr>
    </w:div>
    <w:div w:id="1044790618">
      <w:bodyDiv w:val="1"/>
      <w:marLeft w:val="0"/>
      <w:marRight w:val="0"/>
      <w:marTop w:val="0"/>
      <w:marBottom w:val="0"/>
      <w:divBdr>
        <w:top w:val="none" w:sz="0" w:space="0" w:color="auto"/>
        <w:left w:val="none" w:sz="0" w:space="0" w:color="auto"/>
        <w:bottom w:val="none" w:sz="0" w:space="0" w:color="auto"/>
        <w:right w:val="none" w:sz="0" w:space="0" w:color="auto"/>
      </w:divBdr>
    </w:div>
    <w:div w:id="1045445108">
      <w:bodyDiv w:val="1"/>
      <w:marLeft w:val="0"/>
      <w:marRight w:val="0"/>
      <w:marTop w:val="0"/>
      <w:marBottom w:val="0"/>
      <w:divBdr>
        <w:top w:val="none" w:sz="0" w:space="0" w:color="auto"/>
        <w:left w:val="none" w:sz="0" w:space="0" w:color="auto"/>
        <w:bottom w:val="none" w:sz="0" w:space="0" w:color="auto"/>
        <w:right w:val="none" w:sz="0" w:space="0" w:color="auto"/>
      </w:divBdr>
    </w:div>
    <w:div w:id="1045832067">
      <w:bodyDiv w:val="1"/>
      <w:marLeft w:val="0"/>
      <w:marRight w:val="0"/>
      <w:marTop w:val="0"/>
      <w:marBottom w:val="0"/>
      <w:divBdr>
        <w:top w:val="none" w:sz="0" w:space="0" w:color="auto"/>
        <w:left w:val="none" w:sz="0" w:space="0" w:color="auto"/>
        <w:bottom w:val="none" w:sz="0" w:space="0" w:color="auto"/>
        <w:right w:val="none" w:sz="0" w:space="0" w:color="auto"/>
      </w:divBdr>
    </w:div>
    <w:div w:id="1046487379">
      <w:bodyDiv w:val="1"/>
      <w:marLeft w:val="0"/>
      <w:marRight w:val="0"/>
      <w:marTop w:val="0"/>
      <w:marBottom w:val="0"/>
      <w:divBdr>
        <w:top w:val="none" w:sz="0" w:space="0" w:color="auto"/>
        <w:left w:val="none" w:sz="0" w:space="0" w:color="auto"/>
        <w:bottom w:val="none" w:sz="0" w:space="0" w:color="auto"/>
        <w:right w:val="none" w:sz="0" w:space="0" w:color="auto"/>
      </w:divBdr>
    </w:div>
    <w:div w:id="1046682669">
      <w:bodyDiv w:val="1"/>
      <w:marLeft w:val="0"/>
      <w:marRight w:val="0"/>
      <w:marTop w:val="0"/>
      <w:marBottom w:val="0"/>
      <w:divBdr>
        <w:top w:val="none" w:sz="0" w:space="0" w:color="auto"/>
        <w:left w:val="none" w:sz="0" w:space="0" w:color="auto"/>
        <w:bottom w:val="none" w:sz="0" w:space="0" w:color="auto"/>
        <w:right w:val="none" w:sz="0" w:space="0" w:color="auto"/>
      </w:divBdr>
    </w:div>
    <w:div w:id="1047030835">
      <w:bodyDiv w:val="1"/>
      <w:marLeft w:val="0"/>
      <w:marRight w:val="0"/>
      <w:marTop w:val="0"/>
      <w:marBottom w:val="0"/>
      <w:divBdr>
        <w:top w:val="none" w:sz="0" w:space="0" w:color="auto"/>
        <w:left w:val="none" w:sz="0" w:space="0" w:color="auto"/>
        <w:bottom w:val="none" w:sz="0" w:space="0" w:color="auto"/>
        <w:right w:val="none" w:sz="0" w:space="0" w:color="auto"/>
      </w:divBdr>
    </w:div>
    <w:div w:id="1047529854">
      <w:bodyDiv w:val="1"/>
      <w:marLeft w:val="0"/>
      <w:marRight w:val="0"/>
      <w:marTop w:val="0"/>
      <w:marBottom w:val="0"/>
      <w:divBdr>
        <w:top w:val="none" w:sz="0" w:space="0" w:color="auto"/>
        <w:left w:val="none" w:sz="0" w:space="0" w:color="auto"/>
        <w:bottom w:val="none" w:sz="0" w:space="0" w:color="auto"/>
        <w:right w:val="none" w:sz="0" w:space="0" w:color="auto"/>
      </w:divBdr>
    </w:div>
    <w:div w:id="1048651834">
      <w:bodyDiv w:val="1"/>
      <w:marLeft w:val="0"/>
      <w:marRight w:val="0"/>
      <w:marTop w:val="0"/>
      <w:marBottom w:val="0"/>
      <w:divBdr>
        <w:top w:val="none" w:sz="0" w:space="0" w:color="auto"/>
        <w:left w:val="none" w:sz="0" w:space="0" w:color="auto"/>
        <w:bottom w:val="none" w:sz="0" w:space="0" w:color="auto"/>
        <w:right w:val="none" w:sz="0" w:space="0" w:color="auto"/>
      </w:divBdr>
    </w:div>
    <w:div w:id="1048722935">
      <w:bodyDiv w:val="1"/>
      <w:marLeft w:val="0"/>
      <w:marRight w:val="0"/>
      <w:marTop w:val="0"/>
      <w:marBottom w:val="0"/>
      <w:divBdr>
        <w:top w:val="none" w:sz="0" w:space="0" w:color="auto"/>
        <w:left w:val="none" w:sz="0" w:space="0" w:color="auto"/>
        <w:bottom w:val="none" w:sz="0" w:space="0" w:color="auto"/>
        <w:right w:val="none" w:sz="0" w:space="0" w:color="auto"/>
      </w:divBdr>
    </w:div>
    <w:div w:id="1048799959">
      <w:bodyDiv w:val="1"/>
      <w:marLeft w:val="0"/>
      <w:marRight w:val="0"/>
      <w:marTop w:val="0"/>
      <w:marBottom w:val="0"/>
      <w:divBdr>
        <w:top w:val="none" w:sz="0" w:space="0" w:color="auto"/>
        <w:left w:val="none" w:sz="0" w:space="0" w:color="auto"/>
        <w:bottom w:val="none" w:sz="0" w:space="0" w:color="auto"/>
        <w:right w:val="none" w:sz="0" w:space="0" w:color="auto"/>
      </w:divBdr>
    </w:div>
    <w:div w:id="1048922204">
      <w:bodyDiv w:val="1"/>
      <w:marLeft w:val="0"/>
      <w:marRight w:val="0"/>
      <w:marTop w:val="0"/>
      <w:marBottom w:val="0"/>
      <w:divBdr>
        <w:top w:val="none" w:sz="0" w:space="0" w:color="auto"/>
        <w:left w:val="none" w:sz="0" w:space="0" w:color="auto"/>
        <w:bottom w:val="none" w:sz="0" w:space="0" w:color="auto"/>
        <w:right w:val="none" w:sz="0" w:space="0" w:color="auto"/>
      </w:divBdr>
    </w:div>
    <w:div w:id="1049259811">
      <w:bodyDiv w:val="1"/>
      <w:marLeft w:val="0"/>
      <w:marRight w:val="0"/>
      <w:marTop w:val="0"/>
      <w:marBottom w:val="0"/>
      <w:divBdr>
        <w:top w:val="none" w:sz="0" w:space="0" w:color="auto"/>
        <w:left w:val="none" w:sz="0" w:space="0" w:color="auto"/>
        <w:bottom w:val="none" w:sz="0" w:space="0" w:color="auto"/>
        <w:right w:val="none" w:sz="0" w:space="0" w:color="auto"/>
      </w:divBdr>
    </w:div>
    <w:div w:id="1049262051">
      <w:bodyDiv w:val="1"/>
      <w:marLeft w:val="0"/>
      <w:marRight w:val="0"/>
      <w:marTop w:val="0"/>
      <w:marBottom w:val="0"/>
      <w:divBdr>
        <w:top w:val="none" w:sz="0" w:space="0" w:color="auto"/>
        <w:left w:val="none" w:sz="0" w:space="0" w:color="auto"/>
        <w:bottom w:val="none" w:sz="0" w:space="0" w:color="auto"/>
        <w:right w:val="none" w:sz="0" w:space="0" w:color="auto"/>
      </w:divBdr>
    </w:div>
    <w:div w:id="1049694586">
      <w:bodyDiv w:val="1"/>
      <w:marLeft w:val="0"/>
      <w:marRight w:val="0"/>
      <w:marTop w:val="0"/>
      <w:marBottom w:val="0"/>
      <w:divBdr>
        <w:top w:val="none" w:sz="0" w:space="0" w:color="auto"/>
        <w:left w:val="none" w:sz="0" w:space="0" w:color="auto"/>
        <w:bottom w:val="none" w:sz="0" w:space="0" w:color="auto"/>
        <w:right w:val="none" w:sz="0" w:space="0" w:color="auto"/>
      </w:divBdr>
    </w:div>
    <w:div w:id="1049837723">
      <w:bodyDiv w:val="1"/>
      <w:marLeft w:val="0"/>
      <w:marRight w:val="0"/>
      <w:marTop w:val="0"/>
      <w:marBottom w:val="0"/>
      <w:divBdr>
        <w:top w:val="none" w:sz="0" w:space="0" w:color="auto"/>
        <w:left w:val="none" w:sz="0" w:space="0" w:color="auto"/>
        <w:bottom w:val="none" w:sz="0" w:space="0" w:color="auto"/>
        <w:right w:val="none" w:sz="0" w:space="0" w:color="auto"/>
      </w:divBdr>
    </w:div>
    <w:div w:id="1050227004">
      <w:bodyDiv w:val="1"/>
      <w:marLeft w:val="0"/>
      <w:marRight w:val="0"/>
      <w:marTop w:val="0"/>
      <w:marBottom w:val="0"/>
      <w:divBdr>
        <w:top w:val="none" w:sz="0" w:space="0" w:color="auto"/>
        <w:left w:val="none" w:sz="0" w:space="0" w:color="auto"/>
        <w:bottom w:val="none" w:sz="0" w:space="0" w:color="auto"/>
        <w:right w:val="none" w:sz="0" w:space="0" w:color="auto"/>
      </w:divBdr>
    </w:div>
    <w:div w:id="1050348662">
      <w:bodyDiv w:val="1"/>
      <w:marLeft w:val="0"/>
      <w:marRight w:val="0"/>
      <w:marTop w:val="0"/>
      <w:marBottom w:val="0"/>
      <w:divBdr>
        <w:top w:val="none" w:sz="0" w:space="0" w:color="auto"/>
        <w:left w:val="none" w:sz="0" w:space="0" w:color="auto"/>
        <w:bottom w:val="none" w:sz="0" w:space="0" w:color="auto"/>
        <w:right w:val="none" w:sz="0" w:space="0" w:color="auto"/>
      </w:divBdr>
    </w:div>
    <w:div w:id="1050418090">
      <w:bodyDiv w:val="1"/>
      <w:marLeft w:val="0"/>
      <w:marRight w:val="0"/>
      <w:marTop w:val="0"/>
      <w:marBottom w:val="0"/>
      <w:divBdr>
        <w:top w:val="none" w:sz="0" w:space="0" w:color="auto"/>
        <w:left w:val="none" w:sz="0" w:space="0" w:color="auto"/>
        <w:bottom w:val="none" w:sz="0" w:space="0" w:color="auto"/>
        <w:right w:val="none" w:sz="0" w:space="0" w:color="auto"/>
      </w:divBdr>
    </w:div>
    <w:div w:id="1050570509">
      <w:bodyDiv w:val="1"/>
      <w:marLeft w:val="0"/>
      <w:marRight w:val="0"/>
      <w:marTop w:val="0"/>
      <w:marBottom w:val="0"/>
      <w:divBdr>
        <w:top w:val="none" w:sz="0" w:space="0" w:color="auto"/>
        <w:left w:val="none" w:sz="0" w:space="0" w:color="auto"/>
        <w:bottom w:val="none" w:sz="0" w:space="0" w:color="auto"/>
        <w:right w:val="none" w:sz="0" w:space="0" w:color="auto"/>
      </w:divBdr>
    </w:div>
    <w:div w:id="1050955310">
      <w:bodyDiv w:val="1"/>
      <w:marLeft w:val="0"/>
      <w:marRight w:val="0"/>
      <w:marTop w:val="0"/>
      <w:marBottom w:val="0"/>
      <w:divBdr>
        <w:top w:val="none" w:sz="0" w:space="0" w:color="auto"/>
        <w:left w:val="none" w:sz="0" w:space="0" w:color="auto"/>
        <w:bottom w:val="none" w:sz="0" w:space="0" w:color="auto"/>
        <w:right w:val="none" w:sz="0" w:space="0" w:color="auto"/>
      </w:divBdr>
    </w:div>
    <w:div w:id="1051030106">
      <w:bodyDiv w:val="1"/>
      <w:marLeft w:val="0"/>
      <w:marRight w:val="0"/>
      <w:marTop w:val="0"/>
      <w:marBottom w:val="0"/>
      <w:divBdr>
        <w:top w:val="none" w:sz="0" w:space="0" w:color="auto"/>
        <w:left w:val="none" w:sz="0" w:space="0" w:color="auto"/>
        <w:bottom w:val="none" w:sz="0" w:space="0" w:color="auto"/>
        <w:right w:val="none" w:sz="0" w:space="0" w:color="auto"/>
      </w:divBdr>
    </w:div>
    <w:div w:id="1052383391">
      <w:bodyDiv w:val="1"/>
      <w:marLeft w:val="0"/>
      <w:marRight w:val="0"/>
      <w:marTop w:val="0"/>
      <w:marBottom w:val="0"/>
      <w:divBdr>
        <w:top w:val="none" w:sz="0" w:space="0" w:color="auto"/>
        <w:left w:val="none" w:sz="0" w:space="0" w:color="auto"/>
        <w:bottom w:val="none" w:sz="0" w:space="0" w:color="auto"/>
        <w:right w:val="none" w:sz="0" w:space="0" w:color="auto"/>
      </w:divBdr>
    </w:div>
    <w:div w:id="1052385428">
      <w:bodyDiv w:val="1"/>
      <w:marLeft w:val="0"/>
      <w:marRight w:val="0"/>
      <w:marTop w:val="0"/>
      <w:marBottom w:val="0"/>
      <w:divBdr>
        <w:top w:val="none" w:sz="0" w:space="0" w:color="auto"/>
        <w:left w:val="none" w:sz="0" w:space="0" w:color="auto"/>
        <w:bottom w:val="none" w:sz="0" w:space="0" w:color="auto"/>
        <w:right w:val="none" w:sz="0" w:space="0" w:color="auto"/>
      </w:divBdr>
    </w:div>
    <w:div w:id="1052967228">
      <w:bodyDiv w:val="1"/>
      <w:marLeft w:val="0"/>
      <w:marRight w:val="0"/>
      <w:marTop w:val="0"/>
      <w:marBottom w:val="0"/>
      <w:divBdr>
        <w:top w:val="none" w:sz="0" w:space="0" w:color="auto"/>
        <w:left w:val="none" w:sz="0" w:space="0" w:color="auto"/>
        <w:bottom w:val="none" w:sz="0" w:space="0" w:color="auto"/>
        <w:right w:val="none" w:sz="0" w:space="0" w:color="auto"/>
      </w:divBdr>
    </w:div>
    <w:div w:id="1052995121">
      <w:bodyDiv w:val="1"/>
      <w:marLeft w:val="0"/>
      <w:marRight w:val="0"/>
      <w:marTop w:val="0"/>
      <w:marBottom w:val="0"/>
      <w:divBdr>
        <w:top w:val="none" w:sz="0" w:space="0" w:color="auto"/>
        <w:left w:val="none" w:sz="0" w:space="0" w:color="auto"/>
        <w:bottom w:val="none" w:sz="0" w:space="0" w:color="auto"/>
        <w:right w:val="none" w:sz="0" w:space="0" w:color="auto"/>
      </w:divBdr>
    </w:div>
    <w:div w:id="1052995891">
      <w:bodyDiv w:val="1"/>
      <w:marLeft w:val="0"/>
      <w:marRight w:val="0"/>
      <w:marTop w:val="0"/>
      <w:marBottom w:val="0"/>
      <w:divBdr>
        <w:top w:val="none" w:sz="0" w:space="0" w:color="auto"/>
        <w:left w:val="none" w:sz="0" w:space="0" w:color="auto"/>
        <w:bottom w:val="none" w:sz="0" w:space="0" w:color="auto"/>
        <w:right w:val="none" w:sz="0" w:space="0" w:color="auto"/>
      </w:divBdr>
    </w:div>
    <w:div w:id="1053042004">
      <w:bodyDiv w:val="1"/>
      <w:marLeft w:val="0"/>
      <w:marRight w:val="0"/>
      <w:marTop w:val="0"/>
      <w:marBottom w:val="0"/>
      <w:divBdr>
        <w:top w:val="none" w:sz="0" w:space="0" w:color="auto"/>
        <w:left w:val="none" w:sz="0" w:space="0" w:color="auto"/>
        <w:bottom w:val="none" w:sz="0" w:space="0" w:color="auto"/>
        <w:right w:val="none" w:sz="0" w:space="0" w:color="auto"/>
      </w:divBdr>
    </w:div>
    <w:div w:id="1055274897">
      <w:bodyDiv w:val="1"/>
      <w:marLeft w:val="0"/>
      <w:marRight w:val="0"/>
      <w:marTop w:val="0"/>
      <w:marBottom w:val="0"/>
      <w:divBdr>
        <w:top w:val="none" w:sz="0" w:space="0" w:color="auto"/>
        <w:left w:val="none" w:sz="0" w:space="0" w:color="auto"/>
        <w:bottom w:val="none" w:sz="0" w:space="0" w:color="auto"/>
        <w:right w:val="none" w:sz="0" w:space="0" w:color="auto"/>
      </w:divBdr>
    </w:div>
    <w:div w:id="1055857581">
      <w:bodyDiv w:val="1"/>
      <w:marLeft w:val="0"/>
      <w:marRight w:val="0"/>
      <w:marTop w:val="0"/>
      <w:marBottom w:val="0"/>
      <w:divBdr>
        <w:top w:val="none" w:sz="0" w:space="0" w:color="auto"/>
        <w:left w:val="none" w:sz="0" w:space="0" w:color="auto"/>
        <w:bottom w:val="none" w:sz="0" w:space="0" w:color="auto"/>
        <w:right w:val="none" w:sz="0" w:space="0" w:color="auto"/>
      </w:divBdr>
    </w:div>
    <w:div w:id="1057554685">
      <w:bodyDiv w:val="1"/>
      <w:marLeft w:val="0"/>
      <w:marRight w:val="0"/>
      <w:marTop w:val="0"/>
      <w:marBottom w:val="0"/>
      <w:divBdr>
        <w:top w:val="none" w:sz="0" w:space="0" w:color="auto"/>
        <w:left w:val="none" w:sz="0" w:space="0" w:color="auto"/>
        <w:bottom w:val="none" w:sz="0" w:space="0" w:color="auto"/>
        <w:right w:val="none" w:sz="0" w:space="0" w:color="auto"/>
      </w:divBdr>
    </w:div>
    <w:div w:id="1058019368">
      <w:bodyDiv w:val="1"/>
      <w:marLeft w:val="0"/>
      <w:marRight w:val="0"/>
      <w:marTop w:val="0"/>
      <w:marBottom w:val="0"/>
      <w:divBdr>
        <w:top w:val="none" w:sz="0" w:space="0" w:color="auto"/>
        <w:left w:val="none" w:sz="0" w:space="0" w:color="auto"/>
        <w:bottom w:val="none" w:sz="0" w:space="0" w:color="auto"/>
        <w:right w:val="none" w:sz="0" w:space="0" w:color="auto"/>
      </w:divBdr>
    </w:div>
    <w:div w:id="1058088588">
      <w:bodyDiv w:val="1"/>
      <w:marLeft w:val="0"/>
      <w:marRight w:val="0"/>
      <w:marTop w:val="0"/>
      <w:marBottom w:val="0"/>
      <w:divBdr>
        <w:top w:val="none" w:sz="0" w:space="0" w:color="auto"/>
        <w:left w:val="none" w:sz="0" w:space="0" w:color="auto"/>
        <w:bottom w:val="none" w:sz="0" w:space="0" w:color="auto"/>
        <w:right w:val="none" w:sz="0" w:space="0" w:color="auto"/>
      </w:divBdr>
    </w:div>
    <w:div w:id="1058280248">
      <w:bodyDiv w:val="1"/>
      <w:marLeft w:val="0"/>
      <w:marRight w:val="0"/>
      <w:marTop w:val="0"/>
      <w:marBottom w:val="0"/>
      <w:divBdr>
        <w:top w:val="none" w:sz="0" w:space="0" w:color="auto"/>
        <w:left w:val="none" w:sz="0" w:space="0" w:color="auto"/>
        <w:bottom w:val="none" w:sz="0" w:space="0" w:color="auto"/>
        <w:right w:val="none" w:sz="0" w:space="0" w:color="auto"/>
      </w:divBdr>
    </w:div>
    <w:div w:id="1059524197">
      <w:bodyDiv w:val="1"/>
      <w:marLeft w:val="0"/>
      <w:marRight w:val="0"/>
      <w:marTop w:val="0"/>
      <w:marBottom w:val="0"/>
      <w:divBdr>
        <w:top w:val="none" w:sz="0" w:space="0" w:color="auto"/>
        <w:left w:val="none" w:sz="0" w:space="0" w:color="auto"/>
        <w:bottom w:val="none" w:sz="0" w:space="0" w:color="auto"/>
        <w:right w:val="none" w:sz="0" w:space="0" w:color="auto"/>
      </w:divBdr>
    </w:div>
    <w:div w:id="1060592047">
      <w:bodyDiv w:val="1"/>
      <w:marLeft w:val="0"/>
      <w:marRight w:val="0"/>
      <w:marTop w:val="0"/>
      <w:marBottom w:val="0"/>
      <w:divBdr>
        <w:top w:val="none" w:sz="0" w:space="0" w:color="auto"/>
        <w:left w:val="none" w:sz="0" w:space="0" w:color="auto"/>
        <w:bottom w:val="none" w:sz="0" w:space="0" w:color="auto"/>
        <w:right w:val="none" w:sz="0" w:space="0" w:color="auto"/>
      </w:divBdr>
    </w:div>
    <w:div w:id="1060907617">
      <w:bodyDiv w:val="1"/>
      <w:marLeft w:val="0"/>
      <w:marRight w:val="0"/>
      <w:marTop w:val="0"/>
      <w:marBottom w:val="0"/>
      <w:divBdr>
        <w:top w:val="none" w:sz="0" w:space="0" w:color="auto"/>
        <w:left w:val="none" w:sz="0" w:space="0" w:color="auto"/>
        <w:bottom w:val="none" w:sz="0" w:space="0" w:color="auto"/>
        <w:right w:val="none" w:sz="0" w:space="0" w:color="auto"/>
      </w:divBdr>
    </w:div>
    <w:div w:id="1060975979">
      <w:bodyDiv w:val="1"/>
      <w:marLeft w:val="0"/>
      <w:marRight w:val="0"/>
      <w:marTop w:val="0"/>
      <w:marBottom w:val="0"/>
      <w:divBdr>
        <w:top w:val="none" w:sz="0" w:space="0" w:color="auto"/>
        <w:left w:val="none" w:sz="0" w:space="0" w:color="auto"/>
        <w:bottom w:val="none" w:sz="0" w:space="0" w:color="auto"/>
        <w:right w:val="none" w:sz="0" w:space="0" w:color="auto"/>
      </w:divBdr>
    </w:div>
    <w:div w:id="1061515396">
      <w:bodyDiv w:val="1"/>
      <w:marLeft w:val="0"/>
      <w:marRight w:val="0"/>
      <w:marTop w:val="0"/>
      <w:marBottom w:val="0"/>
      <w:divBdr>
        <w:top w:val="none" w:sz="0" w:space="0" w:color="auto"/>
        <w:left w:val="none" w:sz="0" w:space="0" w:color="auto"/>
        <w:bottom w:val="none" w:sz="0" w:space="0" w:color="auto"/>
        <w:right w:val="none" w:sz="0" w:space="0" w:color="auto"/>
      </w:divBdr>
    </w:div>
    <w:div w:id="1061631665">
      <w:bodyDiv w:val="1"/>
      <w:marLeft w:val="0"/>
      <w:marRight w:val="0"/>
      <w:marTop w:val="0"/>
      <w:marBottom w:val="0"/>
      <w:divBdr>
        <w:top w:val="none" w:sz="0" w:space="0" w:color="auto"/>
        <w:left w:val="none" w:sz="0" w:space="0" w:color="auto"/>
        <w:bottom w:val="none" w:sz="0" w:space="0" w:color="auto"/>
        <w:right w:val="none" w:sz="0" w:space="0" w:color="auto"/>
      </w:divBdr>
    </w:div>
    <w:div w:id="1061709712">
      <w:bodyDiv w:val="1"/>
      <w:marLeft w:val="0"/>
      <w:marRight w:val="0"/>
      <w:marTop w:val="0"/>
      <w:marBottom w:val="0"/>
      <w:divBdr>
        <w:top w:val="none" w:sz="0" w:space="0" w:color="auto"/>
        <w:left w:val="none" w:sz="0" w:space="0" w:color="auto"/>
        <w:bottom w:val="none" w:sz="0" w:space="0" w:color="auto"/>
        <w:right w:val="none" w:sz="0" w:space="0" w:color="auto"/>
      </w:divBdr>
    </w:div>
    <w:div w:id="1061715030">
      <w:bodyDiv w:val="1"/>
      <w:marLeft w:val="0"/>
      <w:marRight w:val="0"/>
      <w:marTop w:val="0"/>
      <w:marBottom w:val="0"/>
      <w:divBdr>
        <w:top w:val="none" w:sz="0" w:space="0" w:color="auto"/>
        <w:left w:val="none" w:sz="0" w:space="0" w:color="auto"/>
        <w:bottom w:val="none" w:sz="0" w:space="0" w:color="auto"/>
        <w:right w:val="none" w:sz="0" w:space="0" w:color="auto"/>
      </w:divBdr>
    </w:div>
    <w:div w:id="1062170842">
      <w:bodyDiv w:val="1"/>
      <w:marLeft w:val="0"/>
      <w:marRight w:val="0"/>
      <w:marTop w:val="0"/>
      <w:marBottom w:val="0"/>
      <w:divBdr>
        <w:top w:val="none" w:sz="0" w:space="0" w:color="auto"/>
        <w:left w:val="none" w:sz="0" w:space="0" w:color="auto"/>
        <w:bottom w:val="none" w:sz="0" w:space="0" w:color="auto"/>
        <w:right w:val="none" w:sz="0" w:space="0" w:color="auto"/>
      </w:divBdr>
    </w:div>
    <w:div w:id="1062369838">
      <w:bodyDiv w:val="1"/>
      <w:marLeft w:val="0"/>
      <w:marRight w:val="0"/>
      <w:marTop w:val="0"/>
      <w:marBottom w:val="0"/>
      <w:divBdr>
        <w:top w:val="none" w:sz="0" w:space="0" w:color="auto"/>
        <w:left w:val="none" w:sz="0" w:space="0" w:color="auto"/>
        <w:bottom w:val="none" w:sz="0" w:space="0" w:color="auto"/>
        <w:right w:val="none" w:sz="0" w:space="0" w:color="auto"/>
      </w:divBdr>
    </w:div>
    <w:div w:id="1062824905">
      <w:bodyDiv w:val="1"/>
      <w:marLeft w:val="0"/>
      <w:marRight w:val="0"/>
      <w:marTop w:val="0"/>
      <w:marBottom w:val="0"/>
      <w:divBdr>
        <w:top w:val="none" w:sz="0" w:space="0" w:color="auto"/>
        <w:left w:val="none" w:sz="0" w:space="0" w:color="auto"/>
        <w:bottom w:val="none" w:sz="0" w:space="0" w:color="auto"/>
        <w:right w:val="none" w:sz="0" w:space="0" w:color="auto"/>
      </w:divBdr>
    </w:div>
    <w:div w:id="1064521930">
      <w:bodyDiv w:val="1"/>
      <w:marLeft w:val="0"/>
      <w:marRight w:val="0"/>
      <w:marTop w:val="0"/>
      <w:marBottom w:val="0"/>
      <w:divBdr>
        <w:top w:val="none" w:sz="0" w:space="0" w:color="auto"/>
        <w:left w:val="none" w:sz="0" w:space="0" w:color="auto"/>
        <w:bottom w:val="none" w:sz="0" w:space="0" w:color="auto"/>
        <w:right w:val="none" w:sz="0" w:space="0" w:color="auto"/>
      </w:divBdr>
    </w:div>
    <w:div w:id="1064912348">
      <w:bodyDiv w:val="1"/>
      <w:marLeft w:val="0"/>
      <w:marRight w:val="0"/>
      <w:marTop w:val="0"/>
      <w:marBottom w:val="0"/>
      <w:divBdr>
        <w:top w:val="none" w:sz="0" w:space="0" w:color="auto"/>
        <w:left w:val="none" w:sz="0" w:space="0" w:color="auto"/>
        <w:bottom w:val="none" w:sz="0" w:space="0" w:color="auto"/>
        <w:right w:val="none" w:sz="0" w:space="0" w:color="auto"/>
      </w:divBdr>
    </w:div>
    <w:div w:id="1065492307">
      <w:bodyDiv w:val="1"/>
      <w:marLeft w:val="0"/>
      <w:marRight w:val="0"/>
      <w:marTop w:val="0"/>
      <w:marBottom w:val="0"/>
      <w:divBdr>
        <w:top w:val="none" w:sz="0" w:space="0" w:color="auto"/>
        <w:left w:val="none" w:sz="0" w:space="0" w:color="auto"/>
        <w:bottom w:val="none" w:sz="0" w:space="0" w:color="auto"/>
        <w:right w:val="none" w:sz="0" w:space="0" w:color="auto"/>
      </w:divBdr>
    </w:div>
    <w:div w:id="1065765266">
      <w:bodyDiv w:val="1"/>
      <w:marLeft w:val="0"/>
      <w:marRight w:val="0"/>
      <w:marTop w:val="0"/>
      <w:marBottom w:val="0"/>
      <w:divBdr>
        <w:top w:val="none" w:sz="0" w:space="0" w:color="auto"/>
        <w:left w:val="none" w:sz="0" w:space="0" w:color="auto"/>
        <w:bottom w:val="none" w:sz="0" w:space="0" w:color="auto"/>
        <w:right w:val="none" w:sz="0" w:space="0" w:color="auto"/>
      </w:divBdr>
    </w:div>
    <w:div w:id="1066758682">
      <w:bodyDiv w:val="1"/>
      <w:marLeft w:val="0"/>
      <w:marRight w:val="0"/>
      <w:marTop w:val="0"/>
      <w:marBottom w:val="0"/>
      <w:divBdr>
        <w:top w:val="none" w:sz="0" w:space="0" w:color="auto"/>
        <w:left w:val="none" w:sz="0" w:space="0" w:color="auto"/>
        <w:bottom w:val="none" w:sz="0" w:space="0" w:color="auto"/>
        <w:right w:val="none" w:sz="0" w:space="0" w:color="auto"/>
      </w:divBdr>
    </w:div>
    <w:div w:id="1067921378">
      <w:bodyDiv w:val="1"/>
      <w:marLeft w:val="0"/>
      <w:marRight w:val="0"/>
      <w:marTop w:val="0"/>
      <w:marBottom w:val="0"/>
      <w:divBdr>
        <w:top w:val="none" w:sz="0" w:space="0" w:color="auto"/>
        <w:left w:val="none" w:sz="0" w:space="0" w:color="auto"/>
        <w:bottom w:val="none" w:sz="0" w:space="0" w:color="auto"/>
        <w:right w:val="none" w:sz="0" w:space="0" w:color="auto"/>
      </w:divBdr>
    </w:div>
    <w:div w:id="1068184082">
      <w:bodyDiv w:val="1"/>
      <w:marLeft w:val="0"/>
      <w:marRight w:val="0"/>
      <w:marTop w:val="0"/>
      <w:marBottom w:val="0"/>
      <w:divBdr>
        <w:top w:val="none" w:sz="0" w:space="0" w:color="auto"/>
        <w:left w:val="none" w:sz="0" w:space="0" w:color="auto"/>
        <w:bottom w:val="none" w:sz="0" w:space="0" w:color="auto"/>
        <w:right w:val="none" w:sz="0" w:space="0" w:color="auto"/>
      </w:divBdr>
    </w:div>
    <w:div w:id="1068502014">
      <w:bodyDiv w:val="1"/>
      <w:marLeft w:val="0"/>
      <w:marRight w:val="0"/>
      <w:marTop w:val="0"/>
      <w:marBottom w:val="0"/>
      <w:divBdr>
        <w:top w:val="none" w:sz="0" w:space="0" w:color="auto"/>
        <w:left w:val="none" w:sz="0" w:space="0" w:color="auto"/>
        <w:bottom w:val="none" w:sz="0" w:space="0" w:color="auto"/>
        <w:right w:val="none" w:sz="0" w:space="0" w:color="auto"/>
      </w:divBdr>
    </w:div>
    <w:div w:id="1068725024">
      <w:bodyDiv w:val="1"/>
      <w:marLeft w:val="0"/>
      <w:marRight w:val="0"/>
      <w:marTop w:val="0"/>
      <w:marBottom w:val="0"/>
      <w:divBdr>
        <w:top w:val="none" w:sz="0" w:space="0" w:color="auto"/>
        <w:left w:val="none" w:sz="0" w:space="0" w:color="auto"/>
        <w:bottom w:val="none" w:sz="0" w:space="0" w:color="auto"/>
        <w:right w:val="none" w:sz="0" w:space="0" w:color="auto"/>
      </w:divBdr>
    </w:div>
    <w:div w:id="1068923543">
      <w:bodyDiv w:val="1"/>
      <w:marLeft w:val="0"/>
      <w:marRight w:val="0"/>
      <w:marTop w:val="0"/>
      <w:marBottom w:val="0"/>
      <w:divBdr>
        <w:top w:val="none" w:sz="0" w:space="0" w:color="auto"/>
        <w:left w:val="none" w:sz="0" w:space="0" w:color="auto"/>
        <w:bottom w:val="none" w:sz="0" w:space="0" w:color="auto"/>
        <w:right w:val="none" w:sz="0" w:space="0" w:color="auto"/>
      </w:divBdr>
    </w:div>
    <w:div w:id="1069116096">
      <w:bodyDiv w:val="1"/>
      <w:marLeft w:val="0"/>
      <w:marRight w:val="0"/>
      <w:marTop w:val="0"/>
      <w:marBottom w:val="0"/>
      <w:divBdr>
        <w:top w:val="none" w:sz="0" w:space="0" w:color="auto"/>
        <w:left w:val="none" w:sz="0" w:space="0" w:color="auto"/>
        <w:bottom w:val="none" w:sz="0" w:space="0" w:color="auto"/>
        <w:right w:val="none" w:sz="0" w:space="0" w:color="auto"/>
      </w:divBdr>
    </w:div>
    <w:div w:id="1069156666">
      <w:bodyDiv w:val="1"/>
      <w:marLeft w:val="0"/>
      <w:marRight w:val="0"/>
      <w:marTop w:val="0"/>
      <w:marBottom w:val="0"/>
      <w:divBdr>
        <w:top w:val="none" w:sz="0" w:space="0" w:color="auto"/>
        <w:left w:val="none" w:sz="0" w:space="0" w:color="auto"/>
        <w:bottom w:val="none" w:sz="0" w:space="0" w:color="auto"/>
        <w:right w:val="none" w:sz="0" w:space="0" w:color="auto"/>
      </w:divBdr>
    </w:div>
    <w:div w:id="1069621896">
      <w:bodyDiv w:val="1"/>
      <w:marLeft w:val="0"/>
      <w:marRight w:val="0"/>
      <w:marTop w:val="0"/>
      <w:marBottom w:val="0"/>
      <w:divBdr>
        <w:top w:val="none" w:sz="0" w:space="0" w:color="auto"/>
        <w:left w:val="none" w:sz="0" w:space="0" w:color="auto"/>
        <w:bottom w:val="none" w:sz="0" w:space="0" w:color="auto"/>
        <w:right w:val="none" w:sz="0" w:space="0" w:color="auto"/>
      </w:divBdr>
    </w:div>
    <w:div w:id="1070038384">
      <w:bodyDiv w:val="1"/>
      <w:marLeft w:val="0"/>
      <w:marRight w:val="0"/>
      <w:marTop w:val="0"/>
      <w:marBottom w:val="0"/>
      <w:divBdr>
        <w:top w:val="none" w:sz="0" w:space="0" w:color="auto"/>
        <w:left w:val="none" w:sz="0" w:space="0" w:color="auto"/>
        <w:bottom w:val="none" w:sz="0" w:space="0" w:color="auto"/>
        <w:right w:val="none" w:sz="0" w:space="0" w:color="auto"/>
      </w:divBdr>
    </w:div>
    <w:div w:id="1070424177">
      <w:bodyDiv w:val="1"/>
      <w:marLeft w:val="0"/>
      <w:marRight w:val="0"/>
      <w:marTop w:val="0"/>
      <w:marBottom w:val="0"/>
      <w:divBdr>
        <w:top w:val="none" w:sz="0" w:space="0" w:color="auto"/>
        <w:left w:val="none" w:sz="0" w:space="0" w:color="auto"/>
        <w:bottom w:val="none" w:sz="0" w:space="0" w:color="auto"/>
        <w:right w:val="none" w:sz="0" w:space="0" w:color="auto"/>
      </w:divBdr>
    </w:div>
    <w:div w:id="1070428058">
      <w:bodyDiv w:val="1"/>
      <w:marLeft w:val="0"/>
      <w:marRight w:val="0"/>
      <w:marTop w:val="0"/>
      <w:marBottom w:val="0"/>
      <w:divBdr>
        <w:top w:val="none" w:sz="0" w:space="0" w:color="auto"/>
        <w:left w:val="none" w:sz="0" w:space="0" w:color="auto"/>
        <w:bottom w:val="none" w:sz="0" w:space="0" w:color="auto"/>
        <w:right w:val="none" w:sz="0" w:space="0" w:color="auto"/>
      </w:divBdr>
    </w:div>
    <w:div w:id="1070540653">
      <w:bodyDiv w:val="1"/>
      <w:marLeft w:val="0"/>
      <w:marRight w:val="0"/>
      <w:marTop w:val="0"/>
      <w:marBottom w:val="0"/>
      <w:divBdr>
        <w:top w:val="none" w:sz="0" w:space="0" w:color="auto"/>
        <w:left w:val="none" w:sz="0" w:space="0" w:color="auto"/>
        <w:bottom w:val="none" w:sz="0" w:space="0" w:color="auto"/>
        <w:right w:val="none" w:sz="0" w:space="0" w:color="auto"/>
      </w:divBdr>
    </w:div>
    <w:div w:id="1070880883">
      <w:bodyDiv w:val="1"/>
      <w:marLeft w:val="0"/>
      <w:marRight w:val="0"/>
      <w:marTop w:val="0"/>
      <w:marBottom w:val="0"/>
      <w:divBdr>
        <w:top w:val="none" w:sz="0" w:space="0" w:color="auto"/>
        <w:left w:val="none" w:sz="0" w:space="0" w:color="auto"/>
        <w:bottom w:val="none" w:sz="0" w:space="0" w:color="auto"/>
        <w:right w:val="none" w:sz="0" w:space="0" w:color="auto"/>
      </w:divBdr>
    </w:div>
    <w:div w:id="1071393690">
      <w:bodyDiv w:val="1"/>
      <w:marLeft w:val="0"/>
      <w:marRight w:val="0"/>
      <w:marTop w:val="0"/>
      <w:marBottom w:val="0"/>
      <w:divBdr>
        <w:top w:val="none" w:sz="0" w:space="0" w:color="auto"/>
        <w:left w:val="none" w:sz="0" w:space="0" w:color="auto"/>
        <w:bottom w:val="none" w:sz="0" w:space="0" w:color="auto"/>
        <w:right w:val="none" w:sz="0" w:space="0" w:color="auto"/>
      </w:divBdr>
    </w:div>
    <w:div w:id="1071469608">
      <w:bodyDiv w:val="1"/>
      <w:marLeft w:val="0"/>
      <w:marRight w:val="0"/>
      <w:marTop w:val="0"/>
      <w:marBottom w:val="0"/>
      <w:divBdr>
        <w:top w:val="none" w:sz="0" w:space="0" w:color="auto"/>
        <w:left w:val="none" w:sz="0" w:space="0" w:color="auto"/>
        <w:bottom w:val="none" w:sz="0" w:space="0" w:color="auto"/>
        <w:right w:val="none" w:sz="0" w:space="0" w:color="auto"/>
      </w:divBdr>
    </w:div>
    <w:div w:id="1071973077">
      <w:bodyDiv w:val="1"/>
      <w:marLeft w:val="0"/>
      <w:marRight w:val="0"/>
      <w:marTop w:val="0"/>
      <w:marBottom w:val="0"/>
      <w:divBdr>
        <w:top w:val="none" w:sz="0" w:space="0" w:color="auto"/>
        <w:left w:val="none" w:sz="0" w:space="0" w:color="auto"/>
        <w:bottom w:val="none" w:sz="0" w:space="0" w:color="auto"/>
        <w:right w:val="none" w:sz="0" w:space="0" w:color="auto"/>
      </w:divBdr>
    </w:div>
    <w:div w:id="1072046194">
      <w:bodyDiv w:val="1"/>
      <w:marLeft w:val="0"/>
      <w:marRight w:val="0"/>
      <w:marTop w:val="0"/>
      <w:marBottom w:val="0"/>
      <w:divBdr>
        <w:top w:val="none" w:sz="0" w:space="0" w:color="auto"/>
        <w:left w:val="none" w:sz="0" w:space="0" w:color="auto"/>
        <w:bottom w:val="none" w:sz="0" w:space="0" w:color="auto"/>
        <w:right w:val="none" w:sz="0" w:space="0" w:color="auto"/>
      </w:divBdr>
    </w:div>
    <w:div w:id="1072237295">
      <w:bodyDiv w:val="1"/>
      <w:marLeft w:val="0"/>
      <w:marRight w:val="0"/>
      <w:marTop w:val="0"/>
      <w:marBottom w:val="0"/>
      <w:divBdr>
        <w:top w:val="none" w:sz="0" w:space="0" w:color="auto"/>
        <w:left w:val="none" w:sz="0" w:space="0" w:color="auto"/>
        <w:bottom w:val="none" w:sz="0" w:space="0" w:color="auto"/>
        <w:right w:val="none" w:sz="0" w:space="0" w:color="auto"/>
      </w:divBdr>
    </w:div>
    <w:div w:id="1072704421">
      <w:bodyDiv w:val="1"/>
      <w:marLeft w:val="0"/>
      <w:marRight w:val="0"/>
      <w:marTop w:val="0"/>
      <w:marBottom w:val="0"/>
      <w:divBdr>
        <w:top w:val="none" w:sz="0" w:space="0" w:color="auto"/>
        <w:left w:val="none" w:sz="0" w:space="0" w:color="auto"/>
        <w:bottom w:val="none" w:sz="0" w:space="0" w:color="auto"/>
        <w:right w:val="none" w:sz="0" w:space="0" w:color="auto"/>
      </w:divBdr>
    </w:div>
    <w:div w:id="1073428368">
      <w:bodyDiv w:val="1"/>
      <w:marLeft w:val="0"/>
      <w:marRight w:val="0"/>
      <w:marTop w:val="0"/>
      <w:marBottom w:val="0"/>
      <w:divBdr>
        <w:top w:val="none" w:sz="0" w:space="0" w:color="auto"/>
        <w:left w:val="none" w:sz="0" w:space="0" w:color="auto"/>
        <w:bottom w:val="none" w:sz="0" w:space="0" w:color="auto"/>
        <w:right w:val="none" w:sz="0" w:space="0" w:color="auto"/>
      </w:divBdr>
    </w:div>
    <w:div w:id="1073704122">
      <w:bodyDiv w:val="1"/>
      <w:marLeft w:val="0"/>
      <w:marRight w:val="0"/>
      <w:marTop w:val="0"/>
      <w:marBottom w:val="0"/>
      <w:divBdr>
        <w:top w:val="none" w:sz="0" w:space="0" w:color="auto"/>
        <w:left w:val="none" w:sz="0" w:space="0" w:color="auto"/>
        <w:bottom w:val="none" w:sz="0" w:space="0" w:color="auto"/>
        <w:right w:val="none" w:sz="0" w:space="0" w:color="auto"/>
      </w:divBdr>
    </w:div>
    <w:div w:id="1073896615">
      <w:bodyDiv w:val="1"/>
      <w:marLeft w:val="0"/>
      <w:marRight w:val="0"/>
      <w:marTop w:val="0"/>
      <w:marBottom w:val="0"/>
      <w:divBdr>
        <w:top w:val="none" w:sz="0" w:space="0" w:color="auto"/>
        <w:left w:val="none" w:sz="0" w:space="0" w:color="auto"/>
        <w:bottom w:val="none" w:sz="0" w:space="0" w:color="auto"/>
        <w:right w:val="none" w:sz="0" w:space="0" w:color="auto"/>
      </w:divBdr>
    </w:div>
    <w:div w:id="1075469465">
      <w:bodyDiv w:val="1"/>
      <w:marLeft w:val="0"/>
      <w:marRight w:val="0"/>
      <w:marTop w:val="0"/>
      <w:marBottom w:val="0"/>
      <w:divBdr>
        <w:top w:val="none" w:sz="0" w:space="0" w:color="auto"/>
        <w:left w:val="none" w:sz="0" w:space="0" w:color="auto"/>
        <w:bottom w:val="none" w:sz="0" w:space="0" w:color="auto"/>
        <w:right w:val="none" w:sz="0" w:space="0" w:color="auto"/>
      </w:divBdr>
    </w:div>
    <w:div w:id="1075593866">
      <w:bodyDiv w:val="1"/>
      <w:marLeft w:val="0"/>
      <w:marRight w:val="0"/>
      <w:marTop w:val="0"/>
      <w:marBottom w:val="0"/>
      <w:divBdr>
        <w:top w:val="none" w:sz="0" w:space="0" w:color="auto"/>
        <w:left w:val="none" w:sz="0" w:space="0" w:color="auto"/>
        <w:bottom w:val="none" w:sz="0" w:space="0" w:color="auto"/>
        <w:right w:val="none" w:sz="0" w:space="0" w:color="auto"/>
      </w:divBdr>
    </w:div>
    <w:div w:id="1076130204">
      <w:bodyDiv w:val="1"/>
      <w:marLeft w:val="0"/>
      <w:marRight w:val="0"/>
      <w:marTop w:val="0"/>
      <w:marBottom w:val="0"/>
      <w:divBdr>
        <w:top w:val="none" w:sz="0" w:space="0" w:color="auto"/>
        <w:left w:val="none" w:sz="0" w:space="0" w:color="auto"/>
        <w:bottom w:val="none" w:sz="0" w:space="0" w:color="auto"/>
        <w:right w:val="none" w:sz="0" w:space="0" w:color="auto"/>
      </w:divBdr>
    </w:div>
    <w:div w:id="1076241445">
      <w:bodyDiv w:val="1"/>
      <w:marLeft w:val="0"/>
      <w:marRight w:val="0"/>
      <w:marTop w:val="0"/>
      <w:marBottom w:val="0"/>
      <w:divBdr>
        <w:top w:val="none" w:sz="0" w:space="0" w:color="auto"/>
        <w:left w:val="none" w:sz="0" w:space="0" w:color="auto"/>
        <w:bottom w:val="none" w:sz="0" w:space="0" w:color="auto"/>
        <w:right w:val="none" w:sz="0" w:space="0" w:color="auto"/>
      </w:divBdr>
    </w:div>
    <w:div w:id="1076242399">
      <w:bodyDiv w:val="1"/>
      <w:marLeft w:val="0"/>
      <w:marRight w:val="0"/>
      <w:marTop w:val="0"/>
      <w:marBottom w:val="0"/>
      <w:divBdr>
        <w:top w:val="none" w:sz="0" w:space="0" w:color="auto"/>
        <w:left w:val="none" w:sz="0" w:space="0" w:color="auto"/>
        <w:bottom w:val="none" w:sz="0" w:space="0" w:color="auto"/>
        <w:right w:val="none" w:sz="0" w:space="0" w:color="auto"/>
      </w:divBdr>
    </w:div>
    <w:div w:id="1076318904">
      <w:bodyDiv w:val="1"/>
      <w:marLeft w:val="0"/>
      <w:marRight w:val="0"/>
      <w:marTop w:val="0"/>
      <w:marBottom w:val="0"/>
      <w:divBdr>
        <w:top w:val="none" w:sz="0" w:space="0" w:color="auto"/>
        <w:left w:val="none" w:sz="0" w:space="0" w:color="auto"/>
        <w:bottom w:val="none" w:sz="0" w:space="0" w:color="auto"/>
        <w:right w:val="none" w:sz="0" w:space="0" w:color="auto"/>
      </w:divBdr>
    </w:div>
    <w:div w:id="1076436262">
      <w:bodyDiv w:val="1"/>
      <w:marLeft w:val="0"/>
      <w:marRight w:val="0"/>
      <w:marTop w:val="0"/>
      <w:marBottom w:val="0"/>
      <w:divBdr>
        <w:top w:val="none" w:sz="0" w:space="0" w:color="auto"/>
        <w:left w:val="none" w:sz="0" w:space="0" w:color="auto"/>
        <w:bottom w:val="none" w:sz="0" w:space="0" w:color="auto"/>
        <w:right w:val="none" w:sz="0" w:space="0" w:color="auto"/>
      </w:divBdr>
    </w:div>
    <w:div w:id="1078789669">
      <w:bodyDiv w:val="1"/>
      <w:marLeft w:val="0"/>
      <w:marRight w:val="0"/>
      <w:marTop w:val="0"/>
      <w:marBottom w:val="0"/>
      <w:divBdr>
        <w:top w:val="none" w:sz="0" w:space="0" w:color="auto"/>
        <w:left w:val="none" w:sz="0" w:space="0" w:color="auto"/>
        <w:bottom w:val="none" w:sz="0" w:space="0" w:color="auto"/>
        <w:right w:val="none" w:sz="0" w:space="0" w:color="auto"/>
      </w:divBdr>
    </w:div>
    <w:div w:id="1079867589">
      <w:bodyDiv w:val="1"/>
      <w:marLeft w:val="0"/>
      <w:marRight w:val="0"/>
      <w:marTop w:val="0"/>
      <w:marBottom w:val="0"/>
      <w:divBdr>
        <w:top w:val="none" w:sz="0" w:space="0" w:color="auto"/>
        <w:left w:val="none" w:sz="0" w:space="0" w:color="auto"/>
        <w:bottom w:val="none" w:sz="0" w:space="0" w:color="auto"/>
        <w:right w:val="none" w:sz="0" w:space="0" w:color="auto"/>
      </w:divBdr>
    </w:div>
    <w:div w:id="1079904976">
      <w:bodyDiv w:val="1"/>
      <w:marLeft w:val="0"/>
      <w:marRight w:val="0"/>
      <w:marTop w:val="0"/>
      <w:marBottom w:val="0"/>
      <w:divBdr>
        <w:top w:val="none" w:sz="0" w:space="0" w:color="auto"/>
        <w:left w:val="none" w:sz="0" w:space="0" w:color="auto"/>
        <w:bottom w:val="none" w:sz="0" w:space="0" w:color="auto"/>
        <w:right w:val="none" w:sz="0" w:space="0" w:color="auto"/>
      </w:divBdr>
    </w:div>
    <w:div w:id="1080063466">
      <w:bodyDiv w:val="1"/>
      <w:marLeft w:val="0"/>
      <w:marRight w:val="0"/>
      <w:marTop w:val="0"/>
      <w:marBottom w:val="0"/>
      <w:divBdr>
        <w:top w:val="none" w:sz="0" w:space="0" w:color="auto"/>
        <w:left w:val="none" w:sz="0" w:space="0" w:color="auto"/>
        <w:bottom w:val="none" w:sz="0" w:space="0" w:color="auto"/>
        <w:right w:val="none" w:sz="0" w:space="0" w:color="auto"/>
      </w:divBdr>
    </w:div>
    <w:div w:id="1080326632">
      <w:bodyDiv w:val="1"/>
      <w:marLeft w:val="0"/>
      <w:marRight w:val="0"/>
      <w:marTop w:val="0"/>
      <w:marBottom w:val="0"/>
      <w:divBdr>
        <w:top w:val="none" w:sz="0" w:space="0" w:color="auto"/>
        <w:left w:val="none" w:sz="0" w:space="0" w:color="auto"/>
        <w:bottom w:val="none" w:sz="0" w:space="0" w:color="auto"/>
        <w:right w:val="none" w:sz="0" w:space="0" w:color="auto"/>
      </w:divBdr>
    </w:div>
    <w:div w:id="1080562419">
      <w:bodyDiv w:val="1"/>
      <w:marLeft w:val="0"/>
      <w:marRight w:val="0"/>
      <w:marTop w:val="0"/>
      <w:marBottom w:val="0"/>
      <w:divBdr>
        <w:top w:val="none" w:sz="0" w:space="0" w:color="auto"/>
        <w:left w:val="none" w:sz="0" w:space="0" w:color="auto"/>
        <w:bottom w:val="none" w:sz="0" w:space="0" w:color="auto"/>
        <w:right w:val="none" w:sz="0" w:space="0" w:color="auto"/>
      </w:divBdr>
    </w:div>
    <w:div w:id="1081298083">
      <w:bodyDiv w:val="1"/>
      <w:marLeft w:val="0"/>
      <w:marRight w:val="0"/>
      <w:marTop w:val="0"/>
      <w:marBottom w:val="0"/>
      <w:divBdr>
        <w:top w:val="none" w:sz="0" w:space="0" w:color="auto"/>
        <w:left w:val="none" w:sz="0" w:space="0" w:color="auto"/>
        <w:bottom w:val="none" w:sz="0" w:space="0" w:color="auto"/>
        <w:right w:val="none" w:sz="0" w:space="0" w:color="auto"/>
      </w:divBdr>
    </w:div>
    <w:div w:id="1082290425">
      <w:bodyDiv w:val="1"/>
      <w:marLeft w:val="0"/>
      <w:marRight w:val="0"/>
      <w:marTop w:val="0"/>
      <w:marBottom w:val="0"/>
      <w:divBdr>
        <w:top w:val="none" w:sz="0" w:space="0" w:color="auto"/>
        <w:left w:val="none" w:sz="0" w:space="0" w:color="auto"/>
        <w:bottom w:val="none" w:sz="0" w:space="0" w:color="auto"/>
        <w:right w:val="none" w:sz="0" w:space="0" w:color="auto"/>
      </w:divBdr>
    </w:div>
    <w:div w:id="1082721168">
      <w:bodyDiv w:val="1"/>
      <w:marLeft w:val="0"/>
      <w:marRight w:val="0"/>
      <w:marTop w:val="0"/>
      <w:marBottom w:val="0"/>
      <w:divBdr>
        <w:top w:val="none" w:sz="0" w:space="0" w:color="auto"/>
        <w:left w:val="none" w:sz="0" w:space="0" w:color="auto"/>
        <w:bottom w:val="none" w:sz="0" w:space="0" w:color="auto"/>
        <w:right w:val="none" w:sz="0" w:space="0" w:color="auto"/>
      </w:divBdr>
    </w:div>
    <w:div w:id="1082726399">
      <w:bodyDiv w:val="1"/>
      <w:marLeft w:val="0"/>
      <w:marRight w:val="0"/>
      <w:marTop w:val="0"/>
      <w:marBottom w:val="0"/>
      <w:divBdr>
        <w:top w:val="none" w:sz="0" w:space="0" w:color="auto"/>
        <w:left w:val="none" w:sz="0" w:space="0" w:color="auto"/>
        <w:bottom w:val="none" w:sz="0" w:space="0" w:color="auto"/>
        <w:right w:val="none" w:sz="0" w:space="0" w:color="auto"/>
      </w:divBdr>
    </w:div>
    <w:div w:id="1083145515">
      <w:bodyDiv w:val="1"/>
      <w:marLeft w:val="0"/>
      <w:marRight w:val="0"/>
      <w:marTop w:val="0"/>
      <w:marBottom w:val="0"/>
      <w:divBdr>
        <w:top w:val="none" w:sz="0" w:space="0" w:color="auto"/>
        <w:left w:val="none" w:sz="0" w:space="0" w:color="auto"/>
        <w:bottom w:val="none" w:sz="0" w:space="0" w:color="auto"/>
        <w:right w:val="none" w:sz="0" w:space="0" w:color="auto"/>
      </w:divBdr>
    </w:div>
    <w:div w:id="1083643346">
      <w:bodyDiv w:val="1"/>
      <w:marLeft w:val="0"/>
      <w:marRight w:val="0"/>
      <w:marTop w:val="0"/>
      <w:marBottom w:val="0"/>
      <w:divBdr>
        <w:top w:val="none" w:sz="0" w:space="0" w:color="auto"/>
        <w:left w:val="none" w:sz="0" w:space="0" w:color="auto"/>
        <w:bottom w:val="none" w:sz="0" w:space="0" w:color="auto"/>
        <w:right w:val="none" w:sz="0" w:space="0" w:color="auto"/>
      </w:divBdr>
    </w:div>
    <w:div w:id="1084035942">
      <w:bodyDiv w:val="1"/>
      <w:marLeft w:val="0"/>
      <w:marRight w:val="0"/>
      <w:marTop w:val="0"/>
      <w:marBottom w:val="0"/>
      <w:divBdr>
        <w:top w:val="none" w:sz="0" w:space="0" w:color="auto"/>
        <w:left w:val="none" w:sz="0" w:space="0" w:color="auto"/>
        <w:bottom w:val="none" w:sz="0" w:space="0" w:color="auto"/>
        <w:right w:val="none" w:sz="0" w:space="0" w:color="auto"/>
      </w:divBdr>
    </w:div>
    <w:div w:id="1084183853">
      <w:bodyDiv w:val="1"/>
      <w:marLeft w:val="0"/>
      <w:marRight w:val="0"/>
      <w:marTop w:val="0"/>
      <w:marBottom w:val="0"/>
      <w:divBdr>
        <w:top w:val="none" w:sz="0" w:space="0" w:color="auto"/>
        <w:left w:val="none" w:sz="0" w:space="0" w:color="auto"/>
        <w:bottom w:val="none" w:sz="0" w:space="0" w:color="auto"/>
        <w:right w:val="none" w:sz="0" w:space="0" w:color="auto"/>
      </w:divBdr>
    </w:div>
    <w:div w:id="1084184540">
      <w:bodyDiv w:val="1"/>
      <w:marLeft w:val="0"/>
      <w:marRight w:val="0"/>
      <w:marTop w:val="0"/>
      <w:marBottom w:val="0"/>
      <w:divBdr>
        <w:top w:val="none" w:sz="0" w:space="0" w:color="auto"/>
        <w:left w:val="none" w:sz="0" w:space="0" w:color="auto"/>
        <w:bottom w:val="none" w:sz="0" w:space="0" w:color="auto"/>
        <w:right w:val="none" w:sz="0" w:space="0" w:color="auto"/>
      </w:divBdr>
    </w:div>
    <w:div w:id="1084257357">
      <w:bodyDiv w:val="1"/>
      <w:marLeft w:val="0"/>
      <w:marRight w:val="0"/>
      <w:marTop w:val="0"/>
      <w:marBottom w:val="0"/>
      <w:divBdr>
        <w:top w:val="none" w:sz="0" w:space="0" w:color="auto"/>
        <w:left w:val="none" w:sz="0" w:space="0" w:color="auto"/>
        <w:bottom w:val="none" w:sz="0" w:space="0" w:color="auto"/>
        <w:right w:val="none" w:sz="0" w:space="0" w:color="auto"/>
      </w:divBdr>
    </w:div>
    <w:div w:id="1084450205">
      <w:bodyDiv w:val="1"/>
      <w:marLeft w:val="0"/>
      <w:marRight w:val="0"/>
      <w:marTop w:val="0"/>
      <w:marBottom w:val="0"/>
      <w:divBdr>
        <w:top w:val="none" w:sz="0" w:space="0" w:color="auto"/>
        <w:left w:val="none" w:sz="0" w:space="0" w:color="auto"/>
        <w:bottom w:val="none" w:sz="0" w:space="0" w:color="auto"/>
        <w:right w:val="none" w:sz="0" w:space="0" w:color="auto"/>
      </w:divBdr>
    </w:div>
    <w:div w:id="1084915571">
      <w:bodyDiv w:val="1"/>
      <w:marLeft w:val="0"/>
      <w:marRight w:val="0"/>
      <w:marTop w:val="0"/>
      <w:marBottom w:val="0"/>
      <w:divBdr>
        <w:top w:val="none" w:sz="0" w:space="0" w:color="auto"/>
        <w:left w:val="none" w:sz="0" w:space="0" w:color="auto"/>
        <w:bottom w:val="none" w:sz="0" w:space="0" w:color="auto"/>
        <w:right w:val="none" w:sz="0" w:space="0" w:color="auto"/>
      </w:divBdr>
    </w:div>
    <w:div w:id="1085296331">
      <w:bodyDiv w:val="1"/>
      <w:marLeft w:val="0"/>
      <w:marRight w:val="0"/>
      <w:marTop w:val="0"/>
      <w:marBottom w:val="0"/>
      <w:divBdr>
        <w:top w:val="none" w:sz="0" w:space="0" w:color="auto"/>
        <w:left w:val="none" w:sz="0" w:space="0" w:color="auto"/>
        <w:bottom w:val="none" w:sz="0" w:space="0" w:color="auto"/>
        <w:right w:val="none" w:sz="0" w:space="0" w:color="auto"/>
      </w:divBdr>
    </w:div>
    <w:div w:id="1085956477">
      <w:bodyDiv w:val="1"/>
      <w:marLeft w:val="0"/>
      <w:marRight w:val="0"/>
      <w:marTop w:val="0"/>
      <w:marBottom w:val="0"/>
      <w:divBdr>
        <w:top w:val="none" w:sz="0" w:space="0" w:color="auto"/>
        <w:left w:val="none" w:sz="0" w:space="0" w:color="auto"/>
        <w:bottom w:val="none" w:sz="0" w:space="0" w:color="auto"/>
        <w:right w:val="none" w:sz="0" w:space="0" w:color="auto"/>
      </w:divBdr>
    </w:div>
    <w:div w:id="1086027465">
      <w:bodyDiv w:val="1"/>
      <w:marLeft w:val="0"/>
      <w:marRight w:val="0"/>
      <w:marTop w:val="0"/>
      <w:marBottom w:val="0"/>
      <w:divBdr>
        <w:top w:val="none" w:sz="0" w:space="0" w:color="auto"/>
        <w:left w:val="none" w:sz="0" w:space="0" w:color="auto"/>
        <w:bottom w:val="none" w:sz="0" w:space="0" w:color="auto"/>
        <w:right w:val="none" w:sz="0" w:space="0" w:color="auto"/>
      </w:divBdr>
    </w:div>
    <w:div w:id="1086457631">
      <w:bodyDiv w:val="1"/>
      <w:marLeft w:val="0"/>
      <w:marRight w:val="0"/>
      <w:marTop w:val="0"/>
      <w:marBottom w:val="0"/>
      <w:divBdr>
        <w:top w:val="none" w:sz="0" w:space="0" w:color="auto"/>
        <w:left w:val="none" w:sz="0" w:space="0" w:color="auto"/>
        <w:bottom w:val="none" w:sz="0" w:space="0" w:color="auto"/>
        <w:right w:val="none" w:sz="0" w:space="0" w:color="auto"/>
      </w:divBdr>
    </w:div>
    <w:div w:id="1086540290">
      <w:bodyDiv w:val="1"/>
      <w:marLeft w:val="0"/>
      <w:marRight w:val="0"/>
      <w:marTop w:val="0"/>
      <w:marBottom w:val="0"/>
      <w:divBdr>
        <w:top w:val="none" w:sz="0" w:space="0" w:color="auto"/>
        <w:left w:val="none" w:sz="0" w:space="0" w:color="auto"/>
        <w:bottom w:val="none" w:sz="0" w:space="0" w:color="auto"/>
        <w:right w:val="none" w:sz="0" w:space="0" w:color="auto"/>
      </w:divBdr>
    </w:div>
    <w:div w:id="1086803410">
      <w:bodyDiv w:val="1"/>
      <w:marLeft w:val="0"/>
      <w:marRight w:val="0"/>
      <w:marTop w:val="0"/>
      <w:marBottom w:val="0"/>
      <w:divBdr>
        <w:top w:val="none" w:sz="0" w:space="0" w:color="auto"/>
        <w:left w:val="none" w:sz="0" w:space="0" w:color="auto"/>
        <w:bottom w:val="none" w:sz="0" w:space="0" w:color="auto"/>
        <w:right w:val="none" w:sz="0" w:space="0" w:color="auto"/>
      </w:divBdr>
    </w:div>
    <w:div w:id="1086804952">
      <w:bodyDiv w:val="1"/>
      <w:marLeft w:val="0"/>
      <w:marRight w:val="0"/>
      <w:marTop w:val="0"/>
      <w:marBottom w:val="0"/>
      <w:divBdr>
        <w:top w:val="none" w:sz="0" w:space="0" w:color="auto"/>
        <w:left w:val="none" w:sz="0" w:space="0" w:color="auto"/>
        <w:bottom w:val="none" w:sz="0" w:space="0" w:color="auto"/>
        <w:right w:val="none" w:sz="0" w:space="0" w:color="auto"/>
      </w:divBdr>
    </w:div>
    <w:div w:id="1087112521">
      <w:bodyDiv w:val="1"/>
      <w:marLeft w:val="0"/>
      <w:marRight w:val="0"/>
      <w:marTop w:val="0"/>
      <w:marBottom w:val="0"/>
      <w:divBdr>
        <w:top w:val="none" w:sz="0" w:space="0" w:color="auto"/>
        <w:left w:val="none" w:sz="0" w:space="0" w:color="auto"/>
        <w:bottom w:val="none" w:sz="0" w:space="0" w:color="auto"/>
        <w:right w:val="none" w:sz="0" w:space="0" w:color="auto"/>
      </w:divBdr>
    </w:div>
    <w:div w:id="1087264486">
      <w:bodyDiv w:val="1"/>
      <w:marLeft w:val="0"/>
      <w:marRight w:val="0"/>
      <w:marTop w:val="0"/>
      <w:marBottom w:val="0"/>
      <w:divBdr>
        <w:top w:val="none" w:sz="0" w:space="0" w:color="auto"/>
        <w:left w:val="none" w:sz="0" w:space="0" w:color="auto"/>
        <w:bottom w:val="none" w:sz="0" w:space="0" w:color="auto"/>
        <w:right w:val="none" w:sz="0" w:space="0" w:color="auto"/>
      </w:divBdr>
    </w:div>
    <w:div w:id="1087580516">
      <w:bodyDiv w:val="1"/>
      <w:marLeft w:val="0"/>
      <w:marRight w:val="0"/>
      <w:marTop w:val="0"/>
      <w:marBottom w:val="0"/>
      <w:divBdr>
        <w:top w:val="none" w:sz="0" w:space="0" w:color="auto"/>
        <w:left w:val="none" w:sz="0" w:space="0" w:color="auto"/>
        <w:bottom w:val="none" w:sz="0" w:space="0" w:color="auto"/>
        <w:right w:val="none" w:sz="0" w:space="0" w:color="auto"/>
      </w:divBdr>
    </w:div>
    <w:div w:id="1087967766">
      <w:bodyDiv w:val="1"/>
      <w:marLeft w:val="0"/>
      <w:marRight w:val="0"/>
      <w:marTop w:val="0"/>
      <w:marBottom w:val="0"/>
      <w:divBdr>
        <w:top w:val="none" w:sz="0" w:space="0" w:color="auto"/>
        <w:left w:val="none" w:sz="0" w:space="0" w:color="auto"/>
        <w:bottom w:val="none" w:sz="0" w:space="0" w:color="auto"/>
        <w:right w:val="none" w:sz="0" w:space="0" w:color="auto"/>
      </w:divBdr>
    </w:div>
    <w:div w:id="1088035598">
      <w:bodyDiv w:val="1"/>
      <w:marLeft w:val="0"/>
      <w:marRight w:val="0"/>
      <w:marTop w:val="0"/>
      <w:marBottom w:val="0"/>
      <w:divBdr>
        <w:top w:val="none" w:sz="0" w:space="0" w:color="auto"/>
        <w:left w:val="none" w:sz="0" w:space="0" w:color="auto"/>
        <w:bottom w:val="none" w:sz="0" w:space="0" w:color="auto"/>
        <w:right w:val="none" w:sz="0" w:space="0" w:color="auto"/>
      </w:divBdr>
    </w:div>
    <w:div w:id="1088424698">
      <w:bodyDiv w:val="1"/>
      <w:marLeft w:val="0"/>
      <w:marRight w:val="0"/>
      <w:marTop w:val="0"/>
      <w:marBottom w:val="0"/>
      <w:divBdr>
        <w:top w:val="none" w:sz="0" w:space="0" w:color="auto"/>
        <w:left w:val="none" w:sz="0" w:space="0" w:color="auto"/>
        <w:bottom w:val="none" w:sz="0" w:space="0" w:color="auto"/>
        <w:right w:val="none" w:sz="0" w:space="0" w:color="auto"/>
      </w:divBdr>
    </w:div>
    <w:div w:id="1088575916">
      <w:bodyDiv w:val="1"/>
      <w:marLeft w:val="0"/>
      <w:marRight w:val="0"/>
      <w:marTop w:val="0"/>
      <w:marBottom w:val="0"/>
      <w:divBdr>
        <w:top w:val="none" w:sz="0" w:space="0" w:color="auto"/>
        <w:left w:val="none" w:sz="0" w:space="0" w:color="auto"/>
        <w:bottom w:val="none" w:sz="0" w:space="0" w:color="auto"/>
        <w:right w:val="none" w:sz="0" w:space="0" w:color="auto"/>
      </w:divBdr>
    </w:div>
    <w:div w:id="1088582006">
      <w:bodyDiv w:val="1"/>
      <w:marLeft w:val="0"/>
      <w:marRight w:val="0"/>
      <w:marTop w:val="0"/>
      <w:marBottom w:val="0"/>
      <w:divBdr>
        <w:top w:val="none" w:sz="0" w:space="0" w:color="auto"/>
        <w:left w:val="none" w:sz="0" w:space="0" w:color="auto"/>
        <w:bottom w:val="none" w:sz="0" w:space="0" w:color="auto"/>
        <w:right w:val="none" w:sz="0" w:space="0" w:color="auto"/>
      </w:divBdr>
    </w:div>
    <w:div w:id="1088817550">
      <w:bodyDiv w:val="1"/>
      <w:marLeft w:val="0"/>
      <w:marRight w:val="0"/>
      <w:marTop w:val="0"/>
      <w:marBottom w:val="0"/>
      <w:divBdr>
        <w:top w:val="none" w:sz="0" w:space="0" w:color="auto"/>
        <w:left w:val="none" w:sz="0" w:space="0" w:color="auto"/>
        <w:bottom w:val="none" w:sz="0" w:space="0" w:color="auto"/>
        <w:right w:val="none" w:sz="0" w:space="0" w:color="auto"/>
      </w:divBdr>
    </w:div>
    <w:div w:id="1089154712">
      <w:bodyDiv w:val="1"/>
      <w:marLeft w:val="0"/>
      <w:marRight w:val="0"/>
      <w:marTop w:val="0"/>
      <w:marBottom w:val="0"/>
      <w:divBdr>
        <w:top w:val="none" w:sz="0" w:space="0" w:color="auto"/>
        <w:left w:val="none" w:sz="0" w:space="0" w:color="auto"/>
        <w:bottom w:val="none" w:sz="0" w:space="0" w:color="auto"/>
        <w:right w:val="none" w:sz="0" w:space="0" w:color="auto"/>
      </w:divBdr>
    </w:div>
    <w:div w:id="1089540268">
      <w:bodyDiv w:val="1"/>
      <w:marLeft w:val="0"/>
      <w:marRight w:val="0"/>
      <w:marTop w:val="0"/>
      <w:marBottom w:val="0"/>
      <w:divBdr>
        <w:top w:val="none" w:sz="0" w:space="0" w:color="auto"/>
        <w:left w:val="none" w:sz="0" w:space="0" w:color="auto"/>
        <w:bottom w:val="none" w:sz="0" w:space="0" w:color="auto"/>
        <w:right w:val="none" w:sz="0" w:space="0" w:color="auto"/>
      </w:divBdr>
    </w:div>
    <w:div w:id="1090394770">
      <w:bodyDiv w:val="1"/>
      <w:marLeft w:val="0"/>
      <w:marRight w:val="0"/>
      <w:marTop w:val="0"/>
      <w:marBottom w:val="0"/>
      <w:divBdr>
        <w:top w:val="none" w:sz="0" w:space="0" w:color="auto"/>
        <w:left w:val="none" w:sz="0" w:space="0" w:color="auto"/>
        <w:bottom w:val="none" w:sz="0" w:space="0" w:color="auto"/>
        <w:right w:val="none" w:sz="0" w:space="0" w:color="auto"/>
      </w:divBdr>
    </w:div>
    <w:div w:id="1090585267">
      <w:bodyDiv w:val="1"/>
      <w:marLeft w:val="0"/>
      <w:marRight w:val="0"/>
      <w:marTop w:val="0"/>
      <w:marBottom w:val="0"/>
      <w:divBdr>
        <w:top w:val="none" w:sz="0" w:space="0" w:color="auto"/>
        <w:left w:val="none" w:sz="0" w:space="0" w:color="auto"/>
        <w:bottom w:val="none" w:sz="0" w:space="0" w:color="auto"/>
        <w:right w:val="none" w:sz="0" w:space="0" w:color="auto"/>
      </w:divBdr>
    </w:div>
    <w:div w:id="1090927707">
      <w:bodyDiv w:val="1"/>
      <w:marLeft w:val="0"/>
      <w:marRight w:val="0"/>
      <w:marTop w:val="0"/>
      <w:marBottom w:val="0"/>
      <w:divBdr>
        <w:top w:val="none" w:sz="0" w:space="0" w:color="auto"/>
        <w:left w:val="none" w:sz="0" w:space="0" w:color="auto"/>
        <w:bottom w:val="none" w:sz="0" w:space="0" w:color="auto"/>
        <w:right w:val="none" w:sz="0" w:space="0" w:color="auto"/>
      </w:divBdr>
    </w:div>
    <w:div w:id="1091005671">
      <w:bodyDiv w:val="1"/>
      <w:marLeft w:val="0"/>
      <w:marRight w:val="0"/>
      <w:marTop w:val="0"/>
      <w:marBottom w:val="0"/>
      <w:divBdr>
        <w:top w:val="none" w:sz="0" w:space="0" w:color="auto"/>
        <w:left w:val="none" w:sz="0" w:space="0" w:color="auto"/>
        <w:bottom w:val="none" w:sz="0" w:space="0" w:color="auto"/>
        <w:right w:val="none" w:sz="0" w:space="0" w:color="auto"/>
      </w:divBdr>
    </w:div>
    <w:div w:id="1091269064">
      <w:bodyDiv w:val="1"/>
      <w:marLeft w:val="0"/>
      <w:marRight w:val="0"/>
      <w:marTop w:val="0"/>
      <w:marBottom w:val="0"/>
      <w:divBdr>
        <w:top w:val="none" w:sz="0" w:space="0" w:color="auto"/>
        <w:left w:val="none" w:sz="0" w:space="0" w:color="auto"/>
        <w:bottom w:val="none" w:sz="0" w:space="0" w:color="auto"/>
        <w:right w:val="none" w:sz="0" w:space="0" w:color="auto"/>
      </w:divBdr>
    </w:div>
    <w:div w:id="1092049232">
      <w:bodyDiv w:val="1"/>
      <w:marLeft w:val="0"/>
      <w:marRight w:val="0"/>
      <w:marTop w:val="0"/>
      <w:marBottom w:val="0"/>
      <w:divBdr>
        <w:top w:val="none" w:sz="0" w:space="0" w:color="auto"/>
        <w:left w:val="none" w:sz="0" w:space="0" w:color="auto"/>
        <w:bottom w:val="none" w:sz="0" w:space="0" w:color="auto"/>
        <w:right w:val="none" w:sz="0" w:space="0" w:color="auto"/>
      </w:divBdr>
    </w:div>
    <w:div w:id="1092355305">
      <w:bodyDiv w:val="1"/>
      <w:marLeft w:val="0"/>
      <w:marRight w:val="0"/>
      <w:marTop w:val="0"/>
      <w:marBottom w:val="0"/>
      <w:divBdr>
        <w:top w:val="none" w:sz="0" w:space="0" w:color="auto"/>
        <w:left w:val="none" w:sz="0" w:space="0" w:color="auto"/>
        <w:bottom w:val="none" w:sz="0" w:space="0" w:color="auto"/>
        <w:right w:val="none" w:sz="0" w:space="0" w:color="auto"/>
      </w:divBdr>
    </w:div>
    <w:div w:id="1092748799">
      <w:bodyDiv w:val="1"/>
      <w:marLeft w:val="0"/>
      <w:marRight w:val="0"/>
      <w:marTop w:val="0"/>
      <w:marBottom w:val="0"/>
      <w:divBdr>
        <w:top w:val="none" w:sz="0" w:space="0" w:color="auto"/>
        <w:left w:val="none" w:sz="0" w:space="0" w:color="auto"/>
        <w:bottom w:val="none" w:sz="0" w:space="0" w:color="auto"/>
        <w:right w:val="none" w:sz="0" w:space="0" w:color="auto"/>
      </w:divBdr>
    </w:div>
    <w:div w:id="1093745715">
      <w:bodyDiv w:val="1"/>
      <w:marLeft w:val="0"/>
      <w:marRight w:val="0"/>
      <w:marTop w:val="0"/>
      <w:marBottom w:val="0"/>
      <w:divBdr>
        <w:top w:val="none" w:sz="0" w:space="0" w:color="auto"/>
        <w:left w:val="none" w:sz="0" w:space="0" w:color="auto"/>
        <w:bottom w:val="none" w:sz="0" w:space="0" w:color="auto"/>
        <w:right w:val="none" w:sz="0" w:space="0" w:color="auto"/>
      </w:divBdr>
    </w:div>
    <w:div w:id="1094010074">
      <w:bodyDiv w:val="1"/>
      <w:marLeft w:val="0"/>
      <w:marRight w:val="0"/>
      <w:marTop w:val="0"/>
      <w:marBottom w:val="0"/>
      <w:divBdr>
        <w:top w:val="none" w:sz="0" w:space="0" w:color="auto"/>
        <w:left w:val="none" w:sz="0" w:space="0" w:color="auto"/>
        <w:bottom w:val="none" w:sz="0" w:space="0" w:color="auto"/>
        <w:right w:val="none" w:sz="0" w:space="0" w:color="auto"/>
      </w:divBdr>
    </w:div>
    <w:div w:id="1095132083">
      <w:bodyDiv w:val="1"/>
      <w:marLeft w:val="0"/>
      <w:marRight w:val="0"/>
      <w:marTop w:val="0"/>
      <w:marBottom w:val="0"/>
      <w:divBdr>
        <w:top w:val="none" w:sz="0" w:space="0" w:color="auto"/>
        <w:left w:val="none" w:sz="0" w:space="0" w:color="auto"/>
        <w:bottom w:val="none" w:sz="0" w:space="0" w:color="auto"/>
        <w:right w:val="none" w:sz="0" w:space="0" w:color="auto"/>
      </w:divBdr>
    </w:div>
    <w:div w:id="1095319722">
      <w:bodyDiv w:val="1"/>
      <w:marLeft w:val="0"/>
      <w:marRight w:val="0"/>
      <w:marTop w:val="0"/>
      <w:marBottom w:val="0"/>
      <w:divBdr>
        <w:top w:val="none" w:sz="0" w:space="0" w:color="auto"/>
        <w:left w:val="none" w:sz="0" w:space="0" w:color="auto"/>
        <w:bottom w:val="none" w:sz="0" w:space="0" w:color="auto"/>
        <w:right w:val="none" w:sz="0" w:space="0" w:color="auto"/>
      </w:divBdr>
    </w:div>
    <w:div w:id="1095831953">
      <w:bodyDiv w:val="1"/>
      <w:marLeft w:val="0"/>
      <w:marRight w:val="0"/>
      <w:marTop w:val="0"/>
      <w:marBottom w:val="0"/>
      <w:divBdr>
        <w:top w:val="none" w:sz="0" w:space="0" w:color="auto"/>
        <w:left w:val="none" w:sz="0" w:space="0" w:color="auto"/>
        <w:bottom w:val="none" w:sz="0" w:space="0" w:color="auto"/>
        <w:right w:val="none" w:sz="0" w:space="0" w:color="auto"/>
      </w:divBdr>
    </w:div>
    <w:div w:id="1095978936">
      <w:bodyDiv w:val="1"/>
      <w:marLeft w:val="0"/>
      <w:marRight w:val="0"/>
      <w:marTop w:val="0"/>
      <w:marBottom w:val="0"/>
      <w:divBdr>
        <w:top w:val="none" w:sz="0" w:space="0" w:color="auto"/>
        <w:left w:val="none" w:sz="0" w:space="0" w:color="auto"/>
        <w:bottom w:val="none" w:sz="0" w:space="0" w:color="auto"/>
        <w:right w:val="none" w:sz="0" w:space="0" w:color="auto"/>
      </w:divBdr>
    </w:div>
    <w:div w:id="1097167830">
      <w:bodyDiv w:val="1"/>
      <w:marLeft w:val="0"/>
      <w:marRight w:val="0"/>
      <w:marTop w:val="0"/>
      <w:marBottom w:val="0"/>
      <w:divBdr>
        <w:top w:val="none" w:sz="0" w:space="0" w:color="auto"/>
        <w:left w:val="none" w:sz="0" w:space="0" w:color="auto"/>
        <w:bottom w:val="none" w:sz="0" w:space="0" w:color="auto"/>
        <w:right w:val="none" w:sz="0" w:space="0" w:color="auto"/>
      </w:divBdr>
    </w:div>
    <w:div w:id="1097407936">
      <w:bodyDiv w:val="1"/>
      <w:marLeft w:val="0"/>
      <w:marRight w:val="0"/>
      <w:marTop w:val="0"/>
      <w:marBottom w:val="0"/>
      <w:divBdr>
        <w:top w:val="none" w:sz="0" w:space="0" w:color="auto"/>
        <w:left w:val="none" w:sz="0" w:space="0" w:color="auto"/>
        <w:bottom w:val="none" w:sz="0" w:space="0" w:color="auto"/>
        <w:right w:val="none" w:sz="0" w:space="0" w:color="auto"/>
      </w:divBdr>
    </w:div>
    <w:div w:id="1098525663">
      <w:bodyDiv w:val="1"/>
      <w:marLeft w:val="0"/>
      <w:marRight w:val="0"/>
      <w:marTop w:val="0"/>
      <w:marBottom w:val="0"/>
      <w:divBdr>
        <w:top w:val="none" w:sz="0" w:space="0" w:color="auto"/>
        <w:left w:val="none" w:sz="0" w:space="0" w:color="auto"/>
        <w:bottom w:val="none" w:sz="0" w:space="0" w:color="auto"/>
        <w:right w:val="none" w:sz="0" w:space="0" w:color="auto"/>
      </w:divBdr>
    </w:div>
    <w:div w:id="1098676614">
      <w:bodyDiv w:val="1"/>
      <w:marLeft w:val="0"/>
      <w:marRight w:val="0"/>
      <w:marTop w:val="0"/>
      <w:marBottom w:val="0"/>
      <w:divBdr>
        <w:top w:val="none" w:sz="0" w:space="0" w:color="auto"/>
        <w:left w:val="none" w:sz="0" w:space="0" w:color="auto"/>
        <w:bottom w:val="none" w:sz="0" w:space="0" w:color="auto"/>
        <w:right w:val="none" w:sz="0" w:space="0" w:color="auto"/>
      </w:divBdr>
    </w:div>
    <w:div w:id="1099594445">
      <w:bodyDiv w:val="1"/>
      <w:marLeft w:val="0"/>
      <w:marRight w:val="0"/>
      <w:marTop w:val="0"/>
      <w:marBottom w:val="0"/>
      <w:divBdr>
        <w:top w:val="none" w:sz="0" w:space="0" w:color="auto"/>
        <w:left w:val="none" w:sz="0" w:space="0" w:color="auto"/>
        <w:bottom w:val="none" w:sz="0" w:space="0" w:color="auto"/>
        <w:right w:val="none" w:sz="0" w:space="0" w:color="auto"/>
      </w:divBdr>
    </w:div>
    <w:div w:id="1099909841">
      <w:bodyDiv w:val="1"/>
      <w:marLeft w:val="0"/>
      <w:marRight w:val="0"/>
      <w:marTop w:val="0"/>
      <w:marBottom w:val="0"/>
      <w:divBdr>
        <w:top w:val="none" w:sz="0" w:space="0" w:color="auto"/>
        <w:left w:val="none" w:sz="0" w:space="0" w:color="auto"/>
        <w:bottom w:val="none" w:sz="0" w:space="0" w:color="auto"/>
        <w:right w:val="none" w:sz="0" w:space="0" w:color="auto"/>
      </w:divBdr>
    </w:div>
    <w:div w:id="1100443018">
      <w:bodyDiv w:val="1"/>
      <w:marLeft w:val="0"/>
      <w:marRight w:val="0"/>
      <w:marTop w:val="0"/>
      <w:marBottom w:val="0"/>
      <w:divBdr>
        <w:top w:val="none" w:sz="0" w:space="0" w:color="auto"/>
        <w:left w:val="none" w:sz="0" w:space="0" w:color="auto"/>
        <w:bottom w:val="none" w:sz="0" w:space="0" w:color="auto"/>
        <w:right w:val="none" w:sz="0" w:space="0" w:color="auto"/>
      </w:divBdr>
    </w:div>
    <w:div w:id="1100880708">
      <w:bodyDiv w:val="1"/>
      <w:marLeft w:val="0"/>
      <w:marRight w:val="0"/>
      <w:marTop w:val="0"/>
      <w:marBottom w:val="0"/>
      <w:divBdr>
        <w:top w:val="none" w:sz="0" w:space="0" w:color="auto"/>
        <w:left w:val="none" w:sz="0" w:space="0" w:color="auto"/>
        <w:bottom w:val="none" w:sz="0" w:space="0" w:color="auto"/>
        <w:right w:val="none" w:sz="0" w:space="0" w:color="auto"/>
      </w:divBdr>
    </w:div>
    <w:div w:id="1101493645">
      <w:bodyDiv w:val="1"/>
      <w:marLeft w:val="0"/>
      <w:marRight w:val="0"/>
      <w:marTop w:val="0"/>
      <w:marBottom w:val="0"/>
      <w:divBdr>
        <w:top w:val="none" w:sz="0" w:space="0" w:color="auto"/>
        <w:left w:val="none" w:sz="0" w:space="0" w:color="auto"/>
        <w:bottom w:val="none" w:sz="0" w:space="0" w:color="auto"/>
        <w:right w:val="none" w:sz="0" w:space="0" w:color="auto"/>
      </w:divBdr>
    </w:div>
    <w:div w:id="1101603451">
      <w:bodyDiv w:val="1"/>
      <w:marLeft w:val="0"/>
      <w:marRight w:val="0"/>
      <w:marTop w:val="0"/>
      <w:marBottom w:val="0"/>
      <w:divBdr>
        <w:top w:val="none" w:sz="0" w:space="0" w:color="auto"/>
        <w:left w:val="none" w:sz="0" w:space="0" w:color="auto"/>
        <w:bottom w:val="none" w:sz="0" w:space="0" w:color="auto"/>
        <w:right w:val="none" w:sz="0" w:space="0" w:color="auto"/>
      </w:divBdr>
    </w:div>
    <w:div w:id="1102460100">
      <w:bodyDiv w:val="1"/>
      <w:marLeft w:val="0"/>
      <w:marRight w:val="0"/>
      <w:marTop w:val="0"/>
      <w:marBottom w:val="0"/>
      <w:divBdr>
        <w:top w:val="none" w:sz="0" w:space="0" w:color="auto"/>
        <w:left w:val="none" w:sz="0" w:space="0" w:color="auto"/>
        <w:bottom w:val="none" w:sz="0" w:space="0" w:color="auto"/>
        <w:right w:val="none" w:sz="0" w:space="0" w:color="auto"/>
      </w:divBdr>
    </w:div>
    <w:div w:id="1102460338">
      <w:bodyDiv w:val="1"/>
      <w:marLeft w:val="0"/>
      <w:marRight w:val="0"/>
      <w:marTop w:val="0"/>
      <w:marBottom w:val="0"/>
      <w:divBdr>
        <w:top w:val="none" w:sz="0" w:space="0" w:color="auto"/>
        <w:left w:val="none" w:sz="0" w:space="0" w:color="auto"/>
        <w:bottom w:val="none" w:sz="0" w:space="0" w:color="auto"/>
        <w:right w:val="none" w:sz="0" w:space="0" w:color="auto"/>
      </w:divBdr>
    </w:div>
    <w:div w:id="1104032721">
      <w:bodyDiv w:val="1"/>
      <w:marLeft w:val="0"/>
      <w:marRight w:val="0"/>
      <w:marTop w:val="0"/>
      <w:marBottom w:val="0"/>
      <w:divBdr>
        <w:top w:val="none" w:sz="0" w:space="0" w:color="auto"/>
        <w:left w:val="none" w:sz="0" w:space="0" w:color="auto"/>
        <w:bottom w:val="none" w:sz="0" w:space="0" w:color="auto"/>
        <w:right w:val="none" w:sz="0" w:space="0" w:color="auto"/>
      </w:divBdr>
    </w:div>
    <w:div w:id="1104156951">
      <w:bodyDiv w:val="1"/>
      <w:marLeft w:val="0"/>
      <w:marRight w:val="0"/>
      <w:marTop w:val="0"/>
      <w:marBottom w:val="0"/>
      <w:divBdr>
        <w:top w:val="none" w:sz="0" w:space="0" w:color="auto"/>
        <w:left w:val="none" w:sz="0" w:space="0" w:color="auto"/>
        <w:bottom w:val="none" w:sz="0" w:space="0" w:color="auto"/>
        <w:right w:val="none" w:sz="0" w:space="0" w:color="auto"/>
      </w:divBdr>
    </w:div>
    <w:div w:id="1104349519">
      <w:bodyDiv w:val="1"/>
      <w:marLeft w:val="0"/>
      <w:marRight w:val="0"/>
      <w:marTop w:val="0"/>
      <w:marBottom w:val="0"/>
      <w:divBdr>
        <w:top w:val="none" w:sz="0" w:space="0" w:color="auto"/>
        <w:left w:val="none" w:sz="0" w:space="0" w:color="auto"/>
        <w:bottom w:val="none" w:sz="0" w:space="0" w:color="auto"/>
        <w:right w:val="none" w:sz="0" w:space="0" w:color="auto"/>
      </w:divBdr>
    </w:div>
    <w:div w:id="1105148743">
      <w:bodyDiv w:val="1"/>
      <w:marLeft w:val="0"/>
      <w:marRight w:val="0"/>
      <w:marTop w:val="0"/>
      <w:marBottom w:val="0"/>
      <w:divBdr>
        <w:top w:val="none" w:sz="0" w:space="0" w:color="auto"/>
        <w:left w:val="none" w:sz="0" w:space="0" w:color="auto"/>
        <w:bottom w:val="none" w:sz="0" w:space="0" w:color="auto"/>
        <w:right w:val="none" w:sz="0" w:space="0" w:color="auto"/>
      </w:divBdr>
    </w:div>
    <w:div w:id="1105270197">
      <w:bodyDiv w:val="1"/>
      <w:marLeft w:val="0"/>
      <w:marRight w:val="0"/>
      <w:marTop w:val="0"/>
      <w:marBottom w:val="0"/>
      <w:divBdr>
        <w:top w:val="none" w:sz="0" w:space="0" w:color="auto"/>
        <w:left w:val="none" w:sz="0" w:space="0" w:color="auto"/>
        <w:bottom w:val="none" w:sz="0" w:space="0" w:color="auto"/>
        <w:right w:val="none" w:sz="0" w:space="0" w:color="auto"/>
      </w:divBdr>
    </w:div>
    <w:div w:id="1105463435">
      <w:bodyDiv w:val="1"/>
      <w:marLeft w:val="0"/>
      <w:marRight w:val="0"/>
      <w:marTop w:val="0"/>
      <w:marBottom w:val="0"/>
      <w:divBdr>
        <w:top w:val="none" w:sz="0" w:space="0" w:color="auto"/>
        <w:left w:val="none" w:sz="0" w:space="0" w:color="auto"/>
        <w:bottom w:val="none" w:sz="0" w:space="0" w:color="auto"/>
        <w:right w:val="none" w:sz="0" w:space="0" w:color="auto"/>
      </w:divBdr>
    </w:div>
    <w:div w:id="1105493724">
      <w:bodyDiv w:val="1"/>
      <w:marLeft w:val="0"/>
      <w:marRight w:val="0"/>
      <w:marTop w:val="0"/>
      <w:marBottom w:val="0"/>
      <w:divBdr>
        <w:top w:val="none" w:sz="0" w:space="0" w:color="auto"/>
        <w:left w:val="none" w:sz="0" w:space="0" w:color="auto"/>
        <w:bottom w:val="none" w:sz="0" w:space="0" w:color="auto"/>
        <w:right w:val="none" w:sz="0" w:space="0" w:color="auto"/>
      </w:divBdr>
    </w:div>
    <w:div w:id="1106192442">
      <w:bodyDiv w:val="1"/>
      <w:marLeft w:val="0"/>
      <w:marRight w:val="0"/>
      <w:marTop w:val="0"/>
      <w:marBottom w:val="0"/>
      <w:divBdr>
        <w:top w:val="none" w:sz="0" w:space="0" w:color="auto"/>
        <w:left w:val="none" w:sz="0" w:space="0" w:color="auto"/>
        <w:bottom w:val="none" w:sz="0" w:space="0" w:color="auto"/>
        <w:right w:val="none" w:sz="0" w:space="0" w:color="auto"/>
      </w:divBdr>
    </w:div>
    <w:div w:id="1106730755">
      <w:bodyDiv w:val="1"/>
      <w:marLeft w:val="0"/>
      <w:marRight w:val="0"/>
      <w:marTop w:val="0"/>
      <w:marBottom w:val="0"/>
      <w:divBdr>
        <w:top w:val="none" w:sz="0" w:space="0" w:color="auto"/>
        <w:left w:val="none" w:sz="0" w:space="0" w:color="auto"/>
        <w:bottom w:val="none" w:sz="0" w:space="0" w:color="auto"/>
        <w:right w:val="none" w:sz="0" w:space="0" w:color="auto"/>
      </w:divBdr>
    </w:div>
    <w:div w:id="1106777659">
      <w:bodyDiv w:val="1"/>
      <w:marLeft w:val="0"/>
      <w:marRight w:val="0"/>
      <w:marTop w:val="0"/>
      <w:marBottom w:val="0"/>
      <w:divBdr>
        <w:top w:val="none" w:sz="0" w:space="0" w:color="auto"/>
        <w:left w:val="none" w:sz="0" w:space="0" w:color="auto"/>
        <w:bottom w:val="none" w:sz="0" w:space="0" w:color="auto"/>
        <w:right w:val="none" w:sz="0" w:space="0" w:color="auto"/>
      </w:divBdr>
    </w:div>
    <w:div w:id="1107121733">
      <w:bodyDiv w:val="1"/>
      <w:marLeft w:val="0"/>
      <w:marRight w:val="0"/>
      <w:marTop w:val="0"/>
      <w:marBottom w:val="0"/>
      <w:divBdr>
        <w:top w:val="none" w:sz="0" w:space="0" w:color="auto"/>
        <w:left w:val="none" w:sz="0" w:space="0" w:color="auto"/>
        <w:bottom w:val="none" w:sz="0" w:space="0" w:color="auto"/>
        <w:right w:val="none" w:sz="0" w:space="0" w:color="auto"/>
      </w:divBdr>
    </w:div>
    <w:div w:id="1107433850">
      <w:bodyDiv w:val="1"/>
      <w:marLeft w:val="0"/>
      <w:marRight w:val="0"/>
      <w:marTop w:val="0"/>
      <w:marBottom w:val="0"/>
      <w:divBdr>
        <w:top w:val="none" w:sz="0" w:space="0" w:color="auto"/>
        <w:left w:val="none" w:sz="0" w:space="0" w:color="auto"/>
        <w:bottom w:val="none" w:sz="0" w:space="0" w:color="auto"/>
        <w:right w:val="none" w:sz="0" w:space="0" w:color="auto"/>
      </w:divBdr>
    </w:div>
    <w:div w:id="1108037864">
      <w:bodyDiv w:val="1"/>
      <w:marLeft w:val="0"/>
      <w:marRight w:val="0"/>
      <w:marTop w:val="0"/>
      <w:marBottom w:val="0"/>
      <w:divBdr>
        <w:top w:val="none" w:sz="0" w:space="0" w:color="auto"/>
        <w:left w:val="none" w:sz="0" w:space="0" w:color="auto"/>
        <w:bottom w:val="none" w:sz="0" w:space="0" w:color="auto"/>
        <w:right w:val="none" w:sz="0" w:space="0" w:color="auto"/>
      </w:divBdr>
    </w:div>
    <w:div w:id="1108157413">
      <w:bodyDiv w:val="1"/>
      <w:marLeft w:val="0"/>
      <w:marRight w:val="0"/>
      <w:marTop w:val="0"/>
      <w:marBottom w:val="0"/>
      <w:divBdr>
        <w:top w:val="none" w:sz="0" w:space="0" w:color="auto"/>
        <w:left w:val="none" w:sz="0" w:space="0" w:color="auto"/>
        <w:bottom w:val="none" w:sz="0" w:space="0" w:color="auto"/>
        <w:right w:val="none" w:sz="0" w:space="0" w:color="auto"/>
      </w:divBdr>
    </w:div>
    <w:div w:id="1108817095">
      <w:bodyDiv w:val="1"/>
      <w:marLeft w:val="0"/>
      <w:marRight w:val="0"/>
      <w:marTop w:val="0"/>
      <w:marBottom w:val="0"/>
      <w:divBdr>
        <w:top w:val="none" w:sz="0" w:space="0" w:color="auto"/>
        <w:left w:val="none" w:sz="0" w:space="0" w:color="auto"/>
        <w:bottom w:val="none" w:sz="0" w:space="0" w:color="auto"/>
        <w:right w:val="none" w:sz="0" w:space="0" w:color="auto"/>
      </w:divBdr>
    </w:div>
    <w:div w:id="1109007762">
      <w:bodyDiv w:val="1"/>
      <w:marLeft w:val="0"/>
      <w:marRight w:val="0"/>
      <w:marTop w:val="0"/>
      <w:marBottom w:val="0"/>
      <w:divBdr>
        <w:top w:val="none" w:sz="0" w:space="0" w:color="auto"/>
        <w:left w:val="none" w:sz="0" w:space="0" w:color="auto"/>
        <w:bottom w:val="none" w:sz="0" w:space="0" w:color="auto"/>
        <w:right w:val="none" w:sz="0" w:space="0" w:color="auto"/>
      </w:divBdr>
    </w:div>
    <w:div w:id="1109087722">
      <w:bodyDiv w:val="1"/>
      <w:marLeft w:val="0"/>
      <w:marRight w:val="0"/>
      <w:marTop w:val="0"/>
      <w:marBottom w:val="0"/>
      <w:divBdr>
        <w:top w:val="none" w:sz="0" w:space="0" w:color="auto"/>
        <w:left w:val="none" w:sz="0" w:space="0" w:color="auto"/>
        <w:bottom w:val="none" w:sz="0" w:space="0" w:color="auto"/>
        <w:right w:val="none" w:sz="0" w:space="0" w:color="auto"/>
      </w:divBdr>
    </w:div>
    <w:div w:id="1109203926">
      <w:bodyDiv w:val="1"/>
      <w:marLeft w:val="0"/>
      <w:marRight w:val="0"/>
      <w:marTop w:val="0"/>
      <w:marBottom w:val="0"/>
      <w:divBdr>
        <w:top w:val="none" w:sz="0" w:space="0" w:color="auto"/>
        <w:left w:val="none" w:sz="0" w:space="0" w:color="auto"/>
        <w:bottom w:val="none" w:sz="0" w:space="0" w:color="auto"/>
        <w:right w:val="none" w:sz="0" w:space="0" w:color="auto"/>
      </w:divBdr>
    </w:div>
    <w:div w:id="1109354052">
      <w:bodyDiv w:val="1"/>
      <w:marLeft w:val="0"/>
      <w:marRight w:val="0"/>
      <w:marTop w:val="0"/>
      <w:marBottom w:val="0"/>
      <w:divBdr>
        <w:top w:val="none" w:sz="0" w:space="0" w:color="auto"/>
        <w:left w:val="none" w:sz="0" w:space="0" w:color="auto"/>
        <w:bottom w:val="none" w:sz="0" w:space="0" w:color="auto"/>
        <w:right w:val="none" w:sz="0" w:space="0" w:color="auto"/>
      </w:divBdr>
    </w:div>
    <w:div w:id="1109546326">
      <w:bodyDiv w:val="1"/>
      <w:marLeft w:val="0"/>
      <w:marRight w:val="0"/>
      <w:marTop w:val="0"/>
      <w:marBottom w:val="0"/>
      <w:divBdr>
        <w:top w:val="none" w:sz="0" w:space="0" w:color="auto"/>
        <w:left w:val="none" w:sz="0" w:space="0" w:color="auto"/>
        <w:bottom w:val="none" w:sz="0" w:space="0" w:color="auto"/>
        <w:right w:val="none" w:sz="0" w:space="0" w:color="auto"/>
      </w:divBdr>
    </w:div>
    <w:div w:id="1110128879">
      <w:bodyDiv w:val="1"/>
      <w:marLeft w:val="0"/>
      <w:marRight w:val="0"/>
      <w:marTop w:val="0"/>
      <w:marBottom w:val="0"/>
      <w:divBdr>
        <w:top w:val="none" w:sz="0" w:space="0" w:color="auto"/>
        <w:left w:val="none" w:sz="0" w:space="0" w:color="auto"/>
        <w:bottom w:val="none" w:sz="0" w:space="0" w:color="auto"/>
        <w:right w:val="none" w:sz="0" w:space="0" w:color="auto"/>
      </w:divBdr>
    </w:div>
    <w:div w:id="1110466907">
      <w:bodyDiv w:val="1"/>
      <w:marLeft w:val="0"/>
      <w:marRight w:val="0"/>
      <w:marTop w:val="0"/>
      <w:marBottom w:val="0"/>
      <w:divBdr>
        <w:top w:val="none" w:sz="0" w:space="0" w:color="auto"/>
        <w:left w:val="none" w:sz="0" w:space="0" w:color="auto"/>
        <w:bottom w:val="none" w:sz="0" w:space="0" w:color="auto"/>
        <w:right w:val="none" w:sz="0" w:space="0" w:color="auto"/>
      </w:divBdr>
    </w:div>
    <w:div w:id="1111051589">
      <w:bodyDiv w:val="1"/>
      <w:marLeft w:val="0"/>
      <w:marRight w:val="0"/>
      <w:marTop w:val="0"/>
      <w:marBottom w:val="0"/>
      <w:divBdr>
        <w:top w:val="none" w:sz="0" w:space="0" w:color="auto"/>
        <w:left w:val="none" w:sz="0" w:space="0" w:color="auto"/>
        <w:bottom w:val="none" w:sz="0" w:space="0" w:color="auto"/>
        <w:right w:val="none" w:sz="0" w:space="0" w:color="auto"/>
      </w:divBdr>
    </w:div>
    <w:div w:id="1111243579">
      <w:bodyDiv w:val="1"/>
      <w:marLeft w:val="0"/>
      <w:marRight w:val="0"/>
      <w:marTop w:val="0"/>
      <w:marBottom w:val="0"/>
      <w:divBdr>
        <w:top w:val="none" w:sz="0" w:space="0" w:color="auto"/>
        <w:left w:val="none" w:sz="0" w:space="0" w:color="auto"/>
        <w:bottom w:val="none" w:sz="0" w:space="0" w:color="auto"/>
        <w:right w:val="none" w:sz="0" w:space="0" w:color="auto"/>
      </w:divBdr>
    </w:div>
    <w:div w:id="1111391973">
      <w:bodyDiv w:val="1"/>
      <w:marLeft w:val="0"/>
      <w:marRight w:val="0"/>
      <w:marTop w:val="0"/>
      <w:marBottom w:val="0"/>
      <w:divBdr>
        <w:top w:val="none" w:sz="0" w:space="0" w:color="auto"/>
        <w:left w:val="none" w:sz="0" w:space="0" w:color="auto"/>
        <w:bottom w:val="none" w:sz="0" w:space="0" w:color="auto"/>
        <w:right w:val="none" w:sz="0" w:space="0" w:color="auto"/>
      </w:divBdr>
    </w:div>
    <w:div w:id="1111707945">
      <w:bodyDiv w:val="1"/>
      <w:marLeft w:val="0"/>
      <w:marRight w:val="0"/>
      <w:marTop w:val="0"/>
      <w:marBottom w:val="0"/>
      <w:divBdr>
        <w:top w:val="none" w:sz="0" w:space="0" w:color="auto"/>
        <w:left w:val="none" w:sz="0" w:space="0" w:color="auto"/>
        <w:bottom w:val="none" w:sz="0" w:space="0" w:color="auto"/>
        <w:right w:val="none" w:sz="0" w:space="0" w:color="auto"/>
      </w:divBdr>
    </w:div>
    <w:div w:id="1111975579">
      <w:bodyDiv w:val="1"/>
      <w:marLeft w:val="0"/>
      <w:marRight w:val="0"/>
      <w:marTop w:val="0"/>
      <w:marBottom w:val="0"/>
      <w:divBdr>
        <w:top w:val="none" w:sz="0" w:space="0" w:color="auto"/>
        <w:left w:val="none" w:sz="0" w:space="0" w:color="auto"/>
        <w:bottom w:val="none" w:sz="0" w:space="0" w:color="auto"/>
        <w:right w:val="none" w:sz="0" w:space="0" w:color="auto"/>
      </w:divBdr>
    </w:div>
    <w:div w:id="1112433051">
      <w:bodyDiv w:val="1"/>
      <w:marLeft w:val="0"/>
      <w:marRight w:val="0"/>
      <w:marTop w:val="0"/>
      <w:marBottom w:val="0"/>
      <w:divBdr>
        <w:top w:val="none" w:sz="0" w:space="0" w:color="auto"/>
        <w:left w:val="none" w:sz="0" w:space="0" w:color="auto"/>
        <w:bottom w:val="none" w:sz="0" w:space="0" w:color="auto"/>
        <w:right w:val="none" w:sz="0" w:space="0" w:color="auto"/>
      </w:divBdr>
    </w:div>
    <w:div w:id="1112553351">
      <w:bodyDiv w:val="1"/>
      <w:marLeft w:val="0"/>
      <w:marRight w:val="0"/>
      <w:marTop w:val="0"/>
      <w:marBottom w:val="0"/>
      <w:divBdr>
        <w:top w:val="none" w:sz="0" w:space="0" w:color="auto"/>
        <w:left w:val="none" w:sz="0" w:space="0" w:color="auto"/>
        <w:bottom w:val="none" w:sz="0" w:space="0" w:color="auto"/>
        <w:right w:val="none" w:sz="0" w:space="0" w:color="auto"/>
      </w:divBdr>
    </w:div>
    <w:div w:id="1113938742">
      <w:bodyDiv w:val="1"/>
      <w:marLeft w:val="0"/>
      <w:marRight w:val="0"/>
      <w:marTop w:val="0"/>
      <w:marBottom w:val="0"/>
      <w:divBdr>
        <w:top w:val="none" w:sz="0" w:space="0" w:color="auto"/>
        <w:left w:val="none" w:sz="0" w:space="0" w:color="auto"/>
        <w:bottom w:val="none" w:sz="0" w:space="0" w:color="auto"/>
        <w:right w:val="none" w:sz="0" w:space="0" w:color="auto"/>
      </w:divBdr>
    </w:div>
    <w:div w:id="1114399983">
      <w:bodyDiv w:val="1"/>
      <w:marLeft w:val="0"/>
      <w:marRight w:val="0"/>
      <w:marTop w:val="0"/>
      <w:marBottom w:val="0"/>
      <w:divBdr>
        <w:top w:val="none" w:sz="0" w:space="0" w:color="auto"/>
        <w:left w:val="none" w:sz="0" w:space="0" w:color="auto"/>
        <w:bottom w:val="none" w:sz="0" w:space="0" w:color="auto"/>
        <w:right w:val="none" w:sz="0" w:space="0" w:color="auto"/>
      </w:divBdr>
    </w:div>
    <w:div w:id="1114446904">
      <w:bodyDiv w:val="1"/>
      <w:marLeft w:val="0"/>
      <w:marRight w:val="0"/>
      <w:marTop w:val="0"/>
      <w:marBottom w:val="0"/>
      <w:divBdr>
        <w:top w:val="none" w:sz="0" w:space="0" w:color="auto"/>
        <w:left w:val="none" w:sz="0" w:space="0" w:color="auto"/>
        <w:bottom w:val="none" w:sz="0" w:space="0" w:color="auto"/>
        <w:right w:val="none" w:sz="0" w:space="0" w:color="auto"/>
      </w:divBdr>
    </w:div>
    <w:div w:id="1114519497">
      <w:bodyDiv w:val="1"/>
      <w:marLeft w:val="0"/>
      <w:marRight w:val="0"/>
      <w:marTop w:val="0"/>
      <w:marBottom w:val="0"/>
      <w:divBdr>
        <w:top w:val="none" w:sz="0" w:space="0" w:color="auto"/>
        <w:left w:val="none" w:sz="0" w:space="0" w:color="auto"/>
        <w:bottom w:val="none" w:sz="0" w:space="0" w:color="auto"/>
        <w:right w:val="none" w:sz="0" w:space="0" w:color="auto"/>
      </w:divBdr>
    </w:div>
    <w:div w:id="1114863256">
      <w:bodyDiv w:val="1"/>
      <w:marLeft w:val="0"/>
      <w:marRight w:val="0"/>
      <w:marTop w:val="0"/>
      <w:marBottom w:val="0"/>
      <w:divBdr>
        <w:top w:val="none" w:sz="0" w:space="0" w:color="auto"/>
        <w:left w:val="none" w:sz="0" w:space="0" w:color="auto"/>
        <w:bottom w:val="none" w:sz="0" w:space="0" w:color="auto"/>
        <w:right w:val="none" w:sz="0" w:space="0" w:color="auto"/>
      </w:divBdr>
    </w:div>
    <w:div w:id="1114902285">
      <w:bodyDiv w:val="1"/>
      <w:marLeft w:val="0"/>
      <w:marRight w:val="0"/>
      <w:marTop w:val="0"/>
      <w:marBottom w:val="0"/>
      <w:divBdr>
        <w:top w:val="none" w:sz="0" w:space="0" w:color="auto"/>
        <w:left w:val="none" w:sz="0" w:space="0" w:color="auto"/>
        <w:bottom w:val="none" w:sz="0" w:space="0" w:color="auto"/>
        <w:right w:val="none" w:sz="0" w:space="0" w:color="auto"/>
      </w:divBdr>
    </w:div>
    <w:div w:id="1115052803">
      <w:bodyDiv w:val="1"/>
      <w:marLeft w:val="0"/>
      <w:marRight w:val="0"/>
      <w:marTop w:val="0"/>
      <w:marBottom w:val="0"/>
      <w:divBdr>
        <w:top w:val="none" w:sz="0" w:space="0" w:color="auto"/>
        <w:left w:val="none" w:sz="0" w:space="0" w:color="auto"/>
        <w:bottom w:val="none" w:sz="0" w:space="0" w:color="auto"/>
        <w:right w:val="none" w:sz="0" w:space="0" w:color="auto"/>
      </w:divBdr>
    </w:div>
    <w:div w:id="1115489132">
      <w:bodyDiv w:val="1"/>
      <w:marLeft w:val="0"/>
      <w:marRight w:val="0"/>
      <w:marTop w:val="0"/>
      <w:marBottom w:val="0"/>
      <w:divBdr>
        <w:top w:val="none" w:sz="0" w:space="0" w:color="auto"/>
        <w:left w:val="none" w:sz="0" w:space="0" w:color="auto"/>
        <w:bottom w:val="none" w:sz="0" w:space="0" w:color="auto"/>
        <w:right w:val="none" w:sz="0" w:space="0" w:color="auto"/>
      </w:divBdr>
    </w:div>
    <w:div w:id="1115558541">
      <w:bodyDiv w:val="1"/>
      <w:marLeft w:val="0"/>
      <w:marRight w:val="0"/>
      <w:marTop w:val="0"/>
      <w:marBottom w:val="0"/>
      <w:divBdr>
        <w:top w:val="none" w:sz="0" w:space="0" w:color="auto"/>
        <w:left w:val="none" w:sz="0" w:space="0" w:color="auto"/>
        <w:bottom w:val="none" w:sz="0" w:space="0" w:color="auto"/>
        <w:right w:val="none" w:sz="0" w:space="0" w:color="auto"/>
      </w:divBdr>
    </w:div>
    <w:div w:id="1115635214">
      <w:bodyDiv w:val="1"/>
      <w:marLeft w:val="0"/>
      <w:marRight w:val="0"/>
      <w:marTop w:val="0"/>
      <w:marBottom w:val="0"/>
      <w:divBdr>
        <w:top w:val="none" w:sz="0" w:space="0" w:color="auto"/>
        <w:left w:val="none" w:sz="0" w:space="0" w:color="auto"/>
        <w:bottom w:val="none" w:sz="0" w:space="0" w:color="auto"/>
        <w:right w:val="none" w:sz="0" w:space="0" w:color="auto"/>
      </w:divBdr>
    </w:div>
    <w:div w:id="1116486929">
      <w:bodyDiv w:val="1"/>
      <w:marLeft w:val="0"/>
      <w:marRight w:val="0"/>
      <w:marTop w:val="0"/>
      <w:marBottom w:val="0"/>
      <w:divBdr>
        <w:top w:val="none" w:sz="0" w:space="0" w:color="auto"/>
        <w:left w:val="none" w:sz="0" w:space="0" w:color="auto"/>
        <w:bottom w:val="none" w:sz="0" w:space="0" w:color="auto"/>
        <w:right w:val="none" w:sz="0" w:space="0" w:color="auto"/>
      </w:divBdr>
    </w:div>
    <w:div w:id="1117136039">
      <w:bodyDiv w:val="1"/>
      <w:marLeft w:val="0"/>
      <w:marRight w:val="0"/>
      <w:marTop w:val="0"/>
      <w:marBottom w:val="0"/>
      <w:divBdr>
        <w:top w:val="none" w:sz="0" w:space="0" w:color="auto"/>
        <w:left w:val="none" w:sz="0" w:space="0" w:color="auto"/>
        <w:bottom w:val="none" w:sz="0" w:space="0" w:color="auto"/>
        <w:right w:val="none" w:sz="0" w:space="0" w:color="auto"/>
      </w:divBdr>
    </w:div>
    <w:div w:id="1117530962">
      <w:bodyDiv w:val="1"/>
      <w:marLeft w:val="0"/>
      <w:marRight w:val="0"/>
      <w:marTop w:val="0"/>
      <w:marBottom w:val="0"/>
      <w:divBdr>
        <w:top w:val="none" w:sz="0" w:space="0" w:color="auto"/>
        <w:left w:val="none" w:sz="0" w:space="0" w:color="auto"/>
        <w:bottom w:val="none" w:sz="0" w:space="0" w:color="auto"/>
        <w:right w:val="none" w:sz="0" w:space="0" w:color="auto"/>
      </w:divBdr>
    </w:div>
    <w:div w:id="1118258218">
      <w:bodyDiv w:val="1"/>
      <w:marLeft w:val="0"/>
      <w:marRight w:val="0"/>
      <w:marTop w:val="0"/>
      <w:marBottom w:val="0"/>
      <w:divBdr>
        <w:top w:val="none" w:sz="0" w:space="0" w:color="auto"/>
        <w:left w:val="none" w:sz="0" w:space="0" w:color="auto"/>
        <w:bottom w:val="none" w:sz="0" w:space="0" w:color="auto"/>
        <w:right w:val="none" w:sz="0" w:space="0" w:color="auto"/>
      </w:divBdr>
    </w:div>
    <w:div w:id="1118378820">
      <w:bodyDiv w:val="1"/>
      <w:marLeft w:val="0"/>
      <w:marRight w:val="0"/>
      <w:marTop w:val="0"/>
      <w:marBottom w:val="0"/>
      <w:divBdr>
        <w:top w:val="none" w:sz="0" w:space="0" w:color="auto"/>
        <w:left w:val="none" w:sz="0" w:space="0" w:color="auto"/>
        <w:bottom w:val="none" w:sz="0" w:space="0" w:color="auto"/>
        <w:right w:val="none" w:sz="0" w:space="0" w:color="auto"/>
      </w:divBdr>
    </w:div>
    <w:div w:id="1120295132">
      <w:bodyDiv w:val="1"/>
      <w:marLeft w:val="0"/>
      <w:marRight w:val="0"/>
      <w:marTop w:val="0"/>
      <w:marBottom w:val="0"/>
      <w:divBdr>
        <w:top w:val="none" w:sz="0" w:space="0" w:color="auto"/>
        <w:left w:val="none" w:sz="0" w:space="0" w:color="auto"/>
        <w:bottom w:val="none" w:sz="0" w:space="0" w:color="auto"/>
        <w:right w:val="none" w:sz="0" w:space="0" w:color="auto"/>
      </w:divBdr>
    </w:div>
    <w:div w:id="1120536693">
      <w:bodyDiv w:val="1"/>
      <w:marLeft w:val="0"/>
      <w:marRight w:val="0"/>
      <w:marTop w:val="0"/>
      <w:marBottom w:val="0"/>
      <w:divBdr>
        <w:top w:val="none" w:sz="0" w:space="0" w:color="auto"/>
        <w:left w:val="none" w:sz="0" w:space="0" w:color="auto"/>
        <w:bottom w:val="none" w:sz="0" w:space="0" w:color="auto"/>
        <w:right w:val="none" w:sz="0" w:space="0" w:color="auto"/>
      </w:divBdr>
    </w:div>
    <w:div w:id="1122190465">
      <w:bodyDiv w:val="1"/>
      <w:marLeft w:val="0"/>
      <w:marRight w:val="0"/>
      <w:marTop w:val="0"/>
      <w:marBottom w:val="0"/>
      <w:divBdr>
        <w:top w:val="none" w:sz="0" w:space="0" w:color="auto"/>
        <w:left w:val="none" w:sz="0" w:space="0" w:color="auto"/>
        <w:bottom w:val="none" w:sz="0" w:space="0" w:color="auto"/>
        <w:right w:val="none" w:sz="0" w:space="0" w:color="auto"/>
      </w:divBdr>
    </w:div>
    <w:div w:id="1123034932">
      <w:bodyDiv w:val="1"/>
      <w:marLeft w:val="0"/>
      <w:marRight w:val="0"/>
      <w:marTop w:val="0"/>
      <w:marBottom w:val="0"/>
      <w:divBdr>
        <w:top w:val="none" w:sz="0" w:space="0" w:color="auto"/>
        <w:left w:val="none" w:sz="0" w:space="0" w:color="auto"/>
        <w:bottom w:val="none" w:sz="0" w:space="0" w:color="auto"/>
        <w:right w:val="none" w:sz="0" w:space="0" w:color="auto"/>
      </w:divBdr>
    </w:div>
    <w:div w:id="1123573543">
      <w:bodyDiv w:val="1"/>
      <w:marLeft w:val="0"/>
      <w:marRight w:val="0"/>
      <w:marTop w:val="0"/>
      <w:marBottom w:val="0"/>
      <w:divBdr>
        <w:top w:val="none" w:sz="0" w:space="0" w:color="auto"/>
        <w:left w:val="none" w:sz="0" w:space="0" w:color="auto"/>
        <w:bottom w:val="none" w:sz="0" w:space="0" w:color="auto"/>
        <w:right w:val="none" w:sz="0" w:space="0" w:color="auto"/>
      </w:divBdr>
    </w:div>
    <w:div w:id="1123616925">
      <w:bodyDiv w:val="1"/>
      <w:marLeft w:val="0"/>
      <w:marRight w:val="0"/>
      <w:marTop w:val="0"/>
      <w:marBottom w:val="0"/>
      <w:divBdr>
        <w:top w:val="none" w:sz="0" w:space="0" w:color="auto"/>
        <w:left w:val="none" w:sz="0" w:space="0" w:color="auto"/>
        <w:bottom w:val="none" w:sz="0" w:space="0" w:color="auto"/>
        <w:right w:val="none" w:sz="0" w:space="0" w:color="auto"/>
      </w:divBdr>
    </w:div>
    <w:div w:id="1123646607">
      <w:bodyDiv w:val="1"/>
      <w:marLeft w:val="0"/>
      <w:marRight w:val="0"/>
      <w:marTop w:val="0"/>
      <w:marBottom w:val="0"/>
      <w:divBdr>
        <w:top w:val="none" w:sz="0" w:space="0" w:color="auto"/>
        <w:left w:val="none" w:sz="0" w:space="0" w:color="auto"/>
        <w:bottom w:val="none" w:sz="0" w:space="0" w:color="auto"/>
        <w:right w:val="none" w:sz="0" w:space="0" w:color="auto"/>
      </w:divBdr>
    </w:div>
    <w:div w:id="1123768604">
      <w:bodyDiv w:val="1"/>
      <w:marLeft w:val="0"/>
      <w:marRight w:val="0"/>
      <w:marTop w:val="0"/>
      <w:marBottom w:val="0"/>
      <w:divBdr>
        <w:top w:val="none" w:sz="0" w:space="0" w:color="auto"/>
        <w:left w:val="none" w:sz="0" w:space="0" w:color="auto"/>
        <w:bottom w:val="none" w:sz="0" w:space="0" w:color="auto"/>
        <w:right w:val="none" w:sz="0" w:space="0" w:color="auto"/>
      </w:divBdr>
    </w:div>
    <w:div w:id="1124471267">
      <w:bodyDiv w:val="1"/>
      <w:marLeft w:val="0"/>
      <w:marRight w:val="0"/>
      <w:marTop w:val="0"/>
      <w:marBottom w:val="0"/>
      <w:divBdr>
        <w:top w:val="none" w:sz="0" w:space="0" w:color="auto"/>
        <w:left w:val="none" w:sz="0" w:space="0" w:color="auto"/>
        <w:bottom w:val="none" w:sz="0" w:space="0" w:color="auto"/>
        <w:right w:val="none" w:sz="0" w:space="0" w:color="auto"/>
      </w:divBdr>
    </w:div>
    <w:div w:id="1124471298">
      <w:bodyDiv w:val="1"/>
      <w:marLeft w:val="0"/>
      <w:marRight w:val="0"/>
      <w:marTop w:val="0"/>
      <w:marBottom w:val="0"/>
      <w:divBdr>
        <w:top w:val="none" w:sz="0" w:space="0" w:color="auto"/>
        <w:left w:val="none" w:sz="0" w:space="0" w:color="auto"/>
        <w:bottom w:val="none" w:sz="0" w:space="0" w:color="auto"/>
        <w:right w:val="none" w:sz="0" w:space="0" w:color="auto"/>
      </w:divBdr>
    </w:div>
    <w:div w:id="1124497826">
      <w:bodyDiv w:val="1"/>
      <w:marLeft w:val="0"/>
      <w:marRight w:val="0"/>
      <w:marTop w:val="0"/>
      <w:marBottom w:val="0"/>
      <w:divBdr>
        <w:top w:val="none" w:sz="0" w:space="0" w:color="auto"/>
        <w:left w:val="none" w:sz="0" w:space="0" w:color="auto"/>
        <w:bottom w:val="none" w:sz="0" w:space="0" w:color="auto"/>
        <w:right w:val="none" w:sz="0" w:space="0" w:color="auto"/>
      </w:divBdr>
    </w:div>
    <w:div w:id="1124882707">
      <w:bodyDiv w:val="1"/>
      <w:marLeft w:val="0"/>
      <w:marRight w:val="0"/>
      <w:marTop w:val="0"/>
      <w:marBottom w:val="0"/>
      <w:divBdr>
        <w:top w:val="none" w:sz="0" w:space="0" w:color="auto"/>
        <w:left w:val="none" w:sz="0" w:space="0" w:color="auto"/>
        <w:bottom w:val="none" w:sz="0" w:space="0" w:color="auto"/>
        <w:right w:val="none" w:sz="0" w:space="0" w:color="auto"/>
      </w:divBdr>
    </w:div>
    <w:div w:id="1125662598">
      <w:bodyDiv w:val="1"/>
      <w:marLeft w:val="0"/>
      <w:marRight w:val="0"/>
      <w:marTop w:val="0"/>
      <w:marBottom w:val="0"/>
      <w:divBdr>
        <w:top w:val="none" w:sz="0" w:space="0" w:color="auto"/>
        <w:left w:val="none" w:sz="0" w:space="0" w:color="auto"/>
        <w:bottom w:val="none" w:sz="0" w:space="0" w:color="auto"/>
        <w:right w:val="none" w:sz="0" w:space="0" w:color="auto"/>
      </w:divBdr>
    </w:div>
    <w:div w:id="1126119766">
      <w:bodyDiv w:val="1"/>
      <w:marLeft w:val="0"/>
      <w:marRight w:val="0"/>
      <w:marTop w:val="0"/>
      <w:marBottom w:val="0"/>
      <w:divBdr>
        <w:top w:val="none" w:sz="0" w:space="0" w:color="auto"/>
        <w:left w:val="none" w:sz="0" w:space="0" w:color="auto"/>
        <w:bottom w:val="none" w:sz="0" w:space="0" w:color="auto"/>
        <w:right w:val="none" w:sz="0" w:space="0" w:color="auto"/>
      </w:divBdr>
    </w:div>
    <w:div w:id="1126700886">
      <w:bodyDiv w:val="1"/>
      <w:marLeft w:val="0"/>
      <w:marRight w:val="0"/>
      <w:marTop w:val="0"/>
      <w:marBottom w:val="0"/>
      <w:divBdr>
        <w:top w:val="none" w:sz="0" w:space="0" w:color="auto"/>
        <w:left w:val="none" w:sz="0" w:space="0" w:color="auto"/>
        <w:bottom w:val="none" w:sz="0" w:space="0" w:color="auto"/>
        <w:right w:val="none" w:sz="0" w:space="0" w:color="auto"/>
      </w:divBdr>
    </w:div>
    <w:div w:id="1126896202">
      <w:bodyDiv w:val="1"/>
      <w:marLeft w:val="0"/>
      <w:marRight w:val="0"/>
      <w:marTop w:val="0"/>
      <w:marBottom w:val="0"/>
      <w:divBdr>
        <w:top w:val="none" w:sz="0" w:space="0" w:color="auto"/>
        <w:left w:val="none" w:sz="0" w:space="0" w:color="auto"/>
        <w:bottom w:val="none" w:sz="0" w:space="0" w:color="auto"/>
        <w:right w:val="none" w:sz="0" w:space="0" w:color="auto"/>
      </w:divBdr>
    </w:div>
    <w:div w:id="1127042515">
      <w:bodyDiv w:val="1"/>
      <w:marLeft w:val="0"/>
      <w:marRight w:val="0"/>
      <w:marTop w:val="0"/>
      <w:marBottom w:val="0"/>
      <w:divBdr>
        <w:top w:val="none" w:sz="0" w:space="0" w:color="auto"/>
        <w:left w:val="none" w:sz="0" w:space="0" w:color="auto"/>
        <w:bottom w:val="none" w:sz="0" w:space="0" w:color="auto"/>
        <w:right w:val="none" w:sz="0" w:space="0" w:color="auto"/>
      </w:divBdr>
    </w:div>
    <w:div w:id="1128426851">
      <w:bodyDiv w:val="1"/>
      <w:marLeft w:val="0"/>
      <w:marRight w:val="0"/>
      <w:marTop w:val="0"/>
      <w:marBottom w:val="0"/>
      <w:divBdr>
        <w:top w:val="none" w:sz="0" w:space="0" w:color="auto"/>
        <w:left w:val="none" w:sz="0" w:space="0" w:color="auto"/>
        <w:bottom w:val="none" w:sz="0" w:space="0" w:color="auto"/>
        <w:right w:val="none" w:sz="0" w:space="0" w:color="auto"/>
      </w:divBdr>
    </w:div>
    <w:div w:id="1129128198">
      <w:bodyDiv w:val="1"/>
      <w:marLeft w:val="0"/>
      <w:marRight w:val="0"/>
      <w:marTop w:val="0"/>
      <w:marBottom w:val="0"/>
      <w:divBdr>
        <w:top w:val="none" w:sz="0" w:space="0" w:color="auto"/>
        <w:left w:val="none" w:sz="0" w:space="0" w:color="auto"/>
        <w:bottom w:val="none" w:sz="0" w:space="0" w:color="auto"/>
        <w:right w:val="none" w:sz="0" w:space="0" w:color="auto"/>
      </w:divBdr>
    </w:div>
    <w:div w:id="1129280409">
      <w:bodyDiv w:val="1"/>
      <w:marLeft w:val="0"/>
      <w:marRight w:val="0"/>
      <w:marTop w:val="0"/>
      <w:marBottom w:val="0"/>
      <w:divBdr>
        <w:top w:val="none" w:sz="0" w:space="0" w:color="auto"/>
        <w:left w:val="none" w:sz="0" w:space="0" w:color="auto"/>
        <w:bottom w:val="none" w:sz="0" w:space="0" w:color="auto"/>
        <w:right w:val="none" w:sz="0" w:space="0" w:color="auto"/>
      </w:divBdr>
    </w:div>
    <w:div w:id="1129670456">
      <w:bodyDiv w:val="1"/>
      <w:marLeft w:val="0"/>
      <w:marRight w:val="0"/>
      <w:marTop w:val="0"/>
      <w:marBottom w:val="0"/>
      <w:divBdr>
        <w:top w:val="none" w:sz="0" w:space="0" w:color="auto"/>
        <w:left w:val="none" w:sz="0" w:space="0" w:color="auto"/>
        <w:bottom w:val="none" w:sz="0" w:space="0" w:color="auto"/>
        <w:right w:val="none" w:sz="0" w:space="0" w:color="auto"/>
      </w:divBdr>
    </w:div>
    <w:div w:id="1130366585">
      <w:bodyDiv w:val="1"/>
      <w:marLeft w:val="0"/>
      <w:marRight w:val="0"/>
      <w:marTop w:val="0"/>
      <w:marBottom w:val="0"/>
      <w:divBdr>
        <w:top w:val="none" w:sz="0" w:space="0" w:color="auto"/>
        <w:left w:val="none" w:sz="0" w:space="0" w:color="auto"/>
        <w:bottom w:val="none" w:sz="0" w:space="0" w:color="auto"/>
        <w:right w:val="none" w:sz="0" w:space="0" w:color="auto"/>
      </w:divBdr>
    </w:div>
    <w:div w:id="1130636221">
      <w:bodyDiv w:val="1"/>
      <w:marLeft w:val="0"/>
      <w:marRight w:val="0"/>
      <w:marTop w:val="0"/>
      <w:marBottom w:val="0"/>
      <w:divBdr>
        <w:top w:val="none" w:sz="0" w:space="0" w:color="auto"/>
        <w:left w:val="none" w:sz="0" w:space="0" w:color="auto"/>
        <w:bottom w:val="none" w:sz="0" w:space="0" w:color="auto"/>
        <w:right w:val="none" w:sz="0" w:space="0" w:color="auto"/>
      </w:divBdr>
    </w:div>
    <w:div w:id="1130781901">
      <w:bodyDiv w:val="1"/>
      <w:marLeft w:val="0"/>
      <w:marRight w:val="0"/>
      <w:marTop w:val="0"/>
      <w:marBottom w:val="0"/>
      <w:divBdr>
        <w:top w:val="none" w:sz="0" w:space="0" w:color="auto"/>
        <w:left w:val="none" w:sz="0" w:space="0" w:color="auto"/>
        <w:bottom w:val="none" w:sz="0" w:space="0" w:color="auto"/>
        <w:right w:val="none" w:sz="0" w:space="0" w:color="auto"/>
      </w:divBdr>
    </w:div>
    <w:div w:id="1131485003">
      <w:bodyDiv w:val="1"/>
      <w:marLeft w:val="0"/>
      <w:marRight w:val="0"/>
      <w:marTop w:val="0"/>
      <w:marBottom w:val="0"/>
      <w:divBdr>
        <w:top w:val="none" w:sz="0" w:space="0" w:color="auto"/>
        <w:left w:val="none" w:sz="0" w:space="0" w:color="auto"/>
        <w:bottom w:val="none" w:sz="0" w:space="0" w:color="auto"/>
        <w:right w:val="none" w:sz="0" w:space="0" w:color="auto"/>
      </w:divBdr>
    </w:div>
    <w:div w:id="1131555801">
      <w:bodyDiv w:val="1"/>
      <w:marLeft w:val="0"/>
      <w:marRight w:val="0"/>
      <w:marTop w:val="0"/>
      <w:marBottom w:val="0"/>
      <w:divBdr>
        <w:top w:val="none" w:sz="0" w:space="0" w:color="auto"/>
        <w:left w:val="none" w:sz="0" w:space="0" w:color="auto"/>
        <w:bottom w:val="none" w:sz="0" w:space="0" w:color="auto"/>
        <w:right w:val="none" w:sz="0" w:space="0" w:color="auto"/>
      </w:divBdr>
    </w:div>
    <w:div w:id="1131749589">
      <w:bodyDiv w:val="1"/>
      <w:marLeft w:val="0"/>
      <w:marRight w:val="0"/>
      <w:marTop w:val="0"/>
      <w:marBottom w:val="0"/>
      <w:divBdr>
        <w:top w:val="none" w:sz="0" w:space="0" w:color="auto"/>
        <w:left w:val="none" w:sz="0" w:space="0" w:color="auto"/>
        <w:bottom w:val="none" w:sz="0" w:space="0" w:color="auto"/>
        <w:right w:val="none" w:sz="0" w:space="0" w:color="auto"/>
      </w:divBdr>
    </w:div>
    <w:div w:id="1132210872">
      <w:bodyDiv w:val="1"/>
      <w:marLeft w:val="0"/>
      <w:marRight w:val="0"/>
      <w:marTop w:val="0"/>
      <w:marBottom w:val="0"/>
      <w:divBdr>
        <w:top w:val="none" w:sz="0" w:space="0" w:color="auto"/>
        <w:left w:val="none" w:sz="0" w:space="0" w:color="auto"/>
        <w:bottom w:val="none" w:sz="0" w:space="0" w:color="auto"/>
        <w:right w:val="none" w:sz="0" w:space="0" w:color="auto"/>
      </w:divBdr>
    </w:div>
    <w:div w:id="1132362166">
      <w:bodyDiv w:val="1"/>
      <w:marLeft w:val="0"/>
      <w:marRight w:val="0"/>
      <w:marTop w:val="0"/>
      <w:marBottom w:val="0"/>
      <w:divBdr>
        <w:top w:val="none" w:sz="0" w:space="0" w:color="auto"/>
        <w:left w:val="none" w:sz="0" w:space="0" w:color="auto"/>
        <w:bottom w:val="none" w:sz="0" w:space="0" w:color="auto"/>
        <w:right w:val="none" w:sz="0" w:space="0" w:color="auto"/>
      </w:divBdr>
    </w:div>
    <w:div w:id="1133328830">
      <w:bodyDiv w:val="1"/>
      <w:marLeft w:val="0"/>
      <w:marRight w:val="0"/>
      <w:marTop w:val="0"/>
      <w:marBottom w:val="0"/>
      <w:divBdr>
        <w:top w:val="none" w:sz="0" w:space="0" w:color="auto"/>
        <w:left w:val="none" w:sz="0" w:space="0" w:color="auto"/>
        <w:bottom w:val="none" w:sz="0" w:space="0" w:color="auto"/>
        <w:right w:val="none" w:sz="0" w:space="0" w:color="auto"/>
      </w:divBdr>
    </w:div>
    <w:div w:id="1133593209">
      <w:bodyDiv w:val="1"/>
      <w:marLeft w:val="0"/>
      <w:marRight w:val="0"/>
      <w:marTop w:val="0"/>
      <w:marBottom w:val="0"/>
      <w:divBdr>
        <w:top w:val="none" w:sz="0" w:space="0" w:color="auto"/>
        <w:left w:val="none" w:sz="0" w:space="0" w:color="auto"/>
        <w:bottom w:val="none" w:sz="0" w:space="0" w:color="auto"/>
        <w:right w:val="none" w:sz="0" w:space="0" w:color="auto"/>
      </w:divBdr>
    </w:div>
    <w:div w:id="1134520495">
      <w:bodyDiv w:val="1"/>
      <w:marLeft w:val="0"/>
      <w:marRight w:val="0"/>
      <w:marTop w:val="0"/>
      <w:marBottom w:val="0"/>
      <w:divBdr>
        <w:top w:val="none" w:sz="0" w:space="0" w:color="auto"/>
        <w:left w:val="none" w:sz="0" w:space="0" w:color="auto"/>
        <w:bottom w:val="none" w:sz="0" w:space="0" w:color="auto"/>
        <w:right w:val="none" w:sz="0" w:space="0" w:color="auto"/>
      </w:divBdr>
    </w:div>
    <w:div w:id="1134636542">
      <w:bodyDiv w:val="1"/>
      <w:marLeft w:val="0"/>
      <w:marRight w:val="0"/>
      <w:marTop w:val="0"/>
      <w:marBottom w:val="0"/>
      <w:divBdr>
        <w:top w:val="none" w:sz="0" w:space="0" w:color="auto"/>
        <w:left w:val="none" w:sz="0" w:space="0" w:color="auto"/>
        <w:bottom w:val="none" w:sz="0" w:space="0" w:color="auto"/>
        <w:right w:val="none" w:sz="0" w:space="0" w:color="auto"/>
      </w:divBdr>
    </w:div>
    <w:div w:id="1134761091">
      <w:bodyDiv w:val="1"/>
      <w:marLeft w:val="0"/>
      <w:marRight w:val="0"/>
      <w:marTop w:val="0"/>
      <w:marBottom w:val="0"/>
      <w:divBdr>
        <w:top w:val="none" w:sz="0" w:space="0" w:color="auto"/>
        <w:left w:val="none" w:sz="0" w:space="0" w:color="auto"/>
        <w:bottom w:val="none" w:sz="0" w:space="0" w:color="auto"/>
        <w:right w:val="none" w:sz="0" w:space="0" w:color="auto"/>
      </w:divBdr>
    </w:div>
    <w:div w:id="1134761351">
      <w:bodyDiv w:val="1"/>
      <w:marLeft w:val="0"/>
      <w:marRight w:val="0"/>
      <w:marTop w:val="0"/>
      <w:marBottom w:val="0"/>
      <w:divBdr>
        <w:top w:val="none" w:sz="0" w:space="0" w:color="auto"/>
        <w:left w:val="none" w:sz="0" w:space="0" w:color="auto"/>
        <w:bottom w:val="none" w:sz="0" w:space="0" w:color="auto"/>
        <w:right w:val="none" w:sz="0" w:space="0" w:color="auto"/>
      </w:divBdr>
    </w:div>
    <w:div w:id="1135026253">
      <w:bodyDiv w:val="1"/>
      <w:marLeft w:val="0"/>
      <w:marRight w:val="0"/>
      <w:marTop w:val="0"/>
      <w:marBottom w:val="0"/>
      <w:divBdr>
        <w:top w:val="none" w:sz="0" w:space="0" w:color="auto"/>
        <w:left w:val="none" w:sz="0" w:space="0" w:color="auto"/>
        <w:bottom w:val="none" w:sz="0" w:space="0" w:color="auto"/>
        <w:right w:val="none" w:sz="0" w:space="0" w:color="auto"/>
      </w:divBdr>
    </w:div>
    <w:div w:id="1135180341">
      <w:bodyDiv w:val="1"/>
      <w:marLeft w:val="0"/>
      <w:marRight w:val="0"/>
      <w:marTop w:val="0"/>
      <w:marBottom w:val="0"/>
      <w:divBdr>
        <w:top w:val="none" w:sz="0" w:space="0" w:color="auto"/>
        <w:left w:val="none" w:sz="0" w:space="0" w:color="auto"/>
        <w:bottom w:val="none" w:sz="0" w:space="0" w:color="auto"/>
        <w:right w:val="none" w:sz="0" w:space="0" w:color="auto"/>
      </w:divBdr>
    </w:div>
    <w:div w:id="1135221443">
      <w:bodyDiv w:val="1"/>
      <w:marLeft w:val="0"/>
      <w:marRight w:val="0"/>
      <w:marTop w:val="0"/>
      <w:marBottom w:val="0"/>
      <w:divBdr>
        <w:top w:val="none" w:sz="0" w:space="0" w:color="auto"/>
        <w:left w:val="none" w:sz="0" w:space="0" w:color="auto"/>
        <w:bottom w:val="none" w:sz="0" w:space="0" w:color="auto"/>
        <w:right w:val="none" w:sz="0" w:space="0" w:color="auto"/>
      </w:divBdr>
    </w:div>
    <w:div w:id="1135296304">
      <w:bodyDiv w:val="1"/>
      <w:marLeft w:val="0"/>
      <w:marRight w:val="0"/>
      <w:marTop w:val="0"/>
      <w:marBottom w:val="0"/>
      <w:divBdr>
        <w:top w:val="none" w:sz="0" w:space="0" w:color="auto"/>
        <w:left w:val="none" w:sz="0" w:space="0" w:color="auto"/>
        <w:bottom w:val="none" w:sz="0" w:space="0" w:color="auto"/>
        <w:right w:val="none" w:sz="0" w:space="0" w:color="auto"/>
      </w:divBdr>
    </w:div>
    <w:div w:id="1135440798">
      <w:bodyDiv w:val="1"/>
      <w:marLeft w:val="0"/>
      <w:marRight w:val="0"/>
      <w:marTop w:val="0"/>
      <w:marBottom w:val="0"/>
      <w:divBdr>
        <w:top w:val="none" w:sz="0" w:space="0" w:color="auto"/>
        <w:left w:val="none" w:sz="0" w:space="0" w:color="auto"/>
        <w:bottom w:val="none" w:sz="0" w:space="0" w:color="auto"/>
        <w:right w:val="none" w:sz="0" w:space="0" w:color="auto"/>
      </w:divBdr>
    </w:div>
    <w:div w:id="1135484764">
      <w:bodyDiv w:val="1"/>
      <w:marLeft w:val="0"/>
      <w:marRight w:val="0"/>
      <w:marTop w:val="0"/>
      <w:marBottom w:val="0"/>
      <w:divBdr>
        <w:top w:val="none" w:sz="0" w:space="0" w:color="auto"/>
        <w:left w:val="none" w:sz="0" w:space="0" w:color="auto"/>
        <w:bottom w:val="none" w:sz="0" w:space="0" w:color="auto"/>
        <w:right w:val="none" w:sz="0" w:space="0" w:color="auto"/>
      </w:divBdr>
    </w:div>
    <w:div w:id="1136800910">
      <w:bodyDiv w:val="1"/>
      <w:marLeft w:val="0"/>
      <w:marRight w:val="0"/>
      <w:marTop w:val="0"/>
      <w:marBottom w:val="0"/>
      <w:divBdr>
        <w:top w:val="none" w:sz="0" w:space="0" w:color="auto"/>
        <w:left w:val="none" w:sz="0" w:space="0" w:color="auto"/>
        <w:bottom w:val="none" w:sz="0" w:space="0" w:color="auto"/>
        <w:right w:val="none" w:sz="0" w:space="0" w:color="auto"/>
      </w:divBdr>
    </w:div>
    <w:div w:id="1137333864">
      <w:bodyDiv w:val="1"/>
      <w:marLeft w:val="0"/>
      <w:marRight w:val="0"/>
      <w:marTop w:val="0"/>
      <w:marBottom w:val="0"/>
      <w:divBdr>
        <w:top w:val="none" w:sz="0" w:space="0" w:color="auto"/>
        <w:left w:val="none" w:sz="0" w:space="0" w:color="auto"/>
        <w:bottom w:val="none" w:sz="0" w:space="0" w:color="auto"/>
        <w:right w:val="none" w:sz="0" w:space="0" w:color="auto"/>
      </w:divBdr>
    </w:div>
    <w:div w:id="1137839478">
      <w:bodyDiv w:val="1"/>
      <w:marLeft w:val="0"/>
      <w:marRight w:val="0"/>
      <w:marTop w:val="0"/>
      <w:marBottom w:val="0"/>
      <w:divBdr>
        <w:top w:val="none" w:sz="0" w:space="0" w:color="auto"/>
        <w:left w:val="none" w:sz="0" w:space="0" w:color="auto"/>
        <w:bottom w:val="none" w:sz="0" w:space="0" w:color="auto"/>
        <w:right w:val="none" w:sz="0" w:space="0" w:color="auto"/>
      </w:divBdr>
    </w:div>
    <w:div w:id="1138036535">
      <w:bodyDiv w:val="1"/>
      <w:marLeft w:val="0"/>
      <w:marRight w:val="0"/>
      <w:marTop w:val="0"/>
      <w:marBottom w:val="0"/>
      <w:divBdr>
        <w:top w:val="none" w:sz="0" w:space="0" w:color="auto"/>
        <w:left w:val="none" w:sz="0" w:space="0" w:color="auto"/>
        <w:bottom w:val="none" w:sz="0" w:space="0" w:color="auto"/>
        <w:right w:val="none" w:sz="0" w:space="0" w:color="auto"/>
      </w:divBdr>
    </w:div>
    <w:div w:id="1138298928">
      <w:bodyDiv w:val="1"/>
      <w:marLeft w:val="0"/>
      <w:marRight w:val="0"/>
      <w:marTop w:val="0"/>
      <w:marBottom w:val="0"/>
      <w:divBdr>
        <w:top w:val="none" w:sz="0" w:space="0" w:color="auto"/>
        <w:left w:val="none" w:sz="0" w:space="0" w:color="auto"/>
        <w:bottom w:val="none" w:sz="0" w:space="0" w:color="auto"/>
        <w:right w:val="none" w:sz="0" w:space="0" w:color="auto"/>
      </w:divBdr>
    </w:div>
    <w:div w:id="1138720036">
      <w:bodyDiv w:val="1"/>
      <w:marLeft w:val="0"/>
      <w:marRight w:val="0"/>
      <w:marTop w:val="0"/>
      <w:marBottom w:val="0"/>
      <w:divBdr>
        <w:top w:val="none" w:sz="0" w:space="0" w:color="auto"/>
        <w:left w:val="none" w:sz="0" w:space="0" w:color="auto"/>
        <w:bottom w:val="none" w:sz="0" w:space="0" w:color="auto"/>
        <w:right w:val="none" w:sz="0" w:space="0" w:color="auto"/>
      </w:divBdr>
    </w:div>
    <w:div w:id="1139298630">
      <w:bodyDiv w:val="1"/>
      <w:marLeft w:val="0"/>
      <w:marRight w:val="0"/>
      <w:marTop w:val="0"/>
      <w:marBottom w:val="0"/>
      <w:divBdr>
        <w:top w:val="none" w:sz="0" w:space="0" w:color="auto"/>
        <w:left w:val="none" w:sz="0" w:space="0" w:color="auto"/>
        <w:bottom w:val="none" w:sz="0" w:space="0" w:color="auto"/>
        <w:right w:val="none" w:sz="0" w:space="0" w:color="auto"/>
      </w:divBdr>
    </w:div>
    <w:div w:id="1139570289">
      <w:bodyDiv w:val="1"/>
      <w:marLeft w:val="0"/>
      <w:marRight w:val="0"/>
      <w:marTop w:val="0"/>
      <w:marBottom w:val="0"/>
      <w:divBdr>
        <w:top w:val="none" w:sz="0" w:space="0" w:color="auto"/>
        <w:left w:val="none" w:sz="0" w:space="0" w:color="auto"/>
        <w:bottom w:val="none" w:sz="0" w:space="0" w:color="auto"/>
        <w:right w:val="none" w:sz="0" w:space="0" w:color="auto"/>
      </w:divBdr>
    </w:div>
    <w:div w:id="1140027905">
      <w:bodyDiv w:val="1"/>
      <w:marLeft w:val="0"/>
      <w:marRight w:val="0"/>
      <w:marTop w:val="0"/>
      <w:marBottom w:val="0"/>
      <w:divBdr>
        <w:top w:val="none" w:sz="0" w:space="0" w:color="auto"/>
        <w:left w:val="none" w:sz="0" w:space="0" w:color="auto"/>
        <w:bottom w:val="none" w:sz="0" w:space="0" w:color="auto"/>
        <w:right w:val="none" w:sz="0" w:space="0" w:color="auto"/>
      </w:divBdr>
    </w:div>
    <w:div w:id="1140195792">
      <w:bodyDiv w:val="1"/>
      <w:marLeft w:val="0"/>
      <w:marRight w:val="0"/>
      <w:marTop w:val="0"/>
      <w:marBottom w:val="0"/>
      <w:divBdr>
        <w:top w:val="none" w:sz="0" w:space="0" w:color="auto"/>
        <w:left w:val="none" w:sz="0" w:space="0" w:color="auto"/>
        <w:bottom w:val="none" w:sz="0" w:space="0" w:color="auto"/>
        <w:right w:val="none" w:sz="0" w:space="0" w:color="auto"/>
      </w:divBdr>
    </w:div>
    <w:div w:id="1140615066">
      <w:bodyDiv w:val="1"/>
      <w:marLeft w:val="0"/>
      <w:marRight w:val="0"/>
      <w:marTop w:val="0"/>
      <w:marBottom w:val="0"/>
      <w:divBdr>
        <w:top w:val="none" w:sz="0" w:space="0" w:color="auto"/>
        <w:left w:val="none" w:sz="0" w:space="0" w:color="auto"/>
        <w:bottom w:val="none" w:sz="0" w:space="0" w:color="auto"/>
        <w:right w:val="none" w:sz="0" w:space="0" w:color="auto"/>
      </w:divBdr>
    </w:div>
    <w:div w:id="1141073750">
      <w:bodyDiv w:val="1"/>
      <w:marLeft w:val="0"/>
      <w:marRight w:val="0"/>
      <w:marTop w:val="0"/>
      <w:marBottom w:val="0"/>
      <w:divBdr>
        <w:top w:val="none" w:sz="0" w:space="0" w:color="auto"/>
        <w:left w:val="none" w:sz="0" w:space="0" w:color="auto"/>
        <w:bottom w:val="none" w:sz="0" w:space="0" w:color="auto"/>
        <w:right w:val="none" w:sz="0" w:space="0" w:color="auto"/>
      </w:divBdr>
    </w:div>
    <w:div w:id="1141266879">
      <w:bodyDiv w:val="1"/>
      <w:marLeft w:val="0"/>
      <w:marRight w:val="0"/>
      <w:marTop w:val="0"/>
      <w:marBottom w:val="0"/>
      <w:divBdr>
        <w:top w:val="none" w:sz="0" w:space="0" w:color="auto"/>
        <w:left w:val="none" w:sz="0" w:space="0" w:color="auto"/>
        <w:bottom w:val="none" w:sz="0" w:space="0" w:color="auto"/>
        <w:right w:val="none" w:sz="0" w:space="0" w:color="auto"/>
      </w:divBdr>
    </w:div>
    <w:div w:id="1142573821">
      <w:bodyDiv w:val="1"/>
      <w:marLeft w:val="0"/>
      <w:marRight w:val="0"/>
      <w:marTop w:val="0"/>
      <w:marBottom w:val="0"/>
      <w:divBdr>
        <w:top w:val="none" w:sz="0" w:space="0" w:color="auto"/>
        <w:left w:val="none" w:sz="0" w:space="0" w:color="auto"/>
        <w:bottom w:val="none" w:sz="0" w:space="0" w:color="auto"/>
        <w:right w:val="none" w:sz="0" w:space="0" w:color="auto"/>
      </w:divBdr>
    </w:div>
    <w:div w:id="1142695907">
      <w:bodyDiv w:val="1"/>
      <w:marLeft w:val="0"/>
      <w:marRight w:val="0"/>
      <w:marTop w:val="0"/>
      <w:marBottom w:val="0"/>
      <w:divBdr>
        <w:top w:val="none" w:sz="0" w:space="0" w:color="auto"/>
        <w:left w:val="none" w:sz="0" w:space="0" w:color="auto"/>
        <w:bottom w:val="none" w:sz="0" w:space="0" w:color="auto"/>
        <w:right w:val="none" w:sz="0" w:space="0" w:color="auto"/>
      </w:divBdr>
    </w:div>
    <w:div w:id="1142884656">
      <w:bodyDiv w:val="1"/>
      <w:marLeft w:val="0"/>
      <w:marRight w:val="0"/>
      <w:marTop w:val="0"/>
      <w:marBottom w:val="0"/>
      <w:divBdr>
        <w:top w:val="none" w:sz="0" w:space="0" w:color="auto"/>
        <w:left w:val="none" w:sz="0" w:space="0" w:color="auto"/>
        <w:bottom w:val="none" w:sz="0" w:space="0" w:color="auto"/>
        <w:right w:val="none" w:sz="0" w:space="0" w:color="auto"/>
      </w:divBdr>
    </w:div>
    <w:div w:id="1142962355">
      <w:bodyDiv w:val="1"/>
      <w:marLeft w:val="0"/>
      <w:marRight w:val="0"/>
      <w:marTop w:val="0"/>
      <w:marBottom w:val="0"/>
      <w:divBdr>
        <w:top w:val="none" w:sz="0" w:space="0" w:color="auto"/>
        <w:left w:val="none" w:sz="0" w:space="0" w:color="auto"/>
        <w:bottom w:val="none" w:sz="0" w:space="0" w:color="auto"/>
        <w:right w:val="none" w:sz="0" w:space="0" w:color="auto"/>
      </w:divBdr>
    </w:div>
    <w:div w:id="1142968819">
      <w:bodyDiv w:val="1"/>
      <w:marLeft w:val="0"/>
      <w:marRight w:val="0"/>
      <w:marTop w:val="0"/>
      <w:marBottom w:val="0"/>
      <w:divBdr>
        <w:top w:val="none" w:sz="0" w:space="0" w:color="auto"/>
        <w:left w:val="none" w:sz="0" w:space="0" w:color="auto"/>
        <w:bottom w:val="none" w:sz="0" w:space="0" w:color="auto"/>
        <w:right w:val="none" w:sz="0" w:space="0" w:color="auto"/>
      </w:divBdr>
    </w:div>
    <w:div w:id="1143083753">
      <w:bodyDiv w:val="1"/>
      <w:marLeft w:val="0"/>
      <w:marRight w:val="0"/>
      <w:marTop w:val="0"/>
      <w:marBottom w:val="0"/>
      <w:divBdr>
        <w:top w:val="none" w:sz="0" w:space="0" w:color="auto"/>
        <w:left w:val="none" w:sz="0" w:space="0" w:color="auto"/>
        <w:bottom w:val="none" w:sz="0" w:space="0" w:color="auto"/>
        <w:right w:val="none" w:sz="0" w:space="0" w:color="auto"/>
      </w:divBdr>
    </w:div>
    <w:div w:id="1144159564">
      <w:bodyDiv w:val="1"/>
      <w:marLeft w:val="0"/>
      <w:marRight w:val="0"/>
      <w:marTop w:val="0"/>
      <w:marBottom w:val="0"/>
      <w:divBdr>
        <w:top w:val="none" w:sz="0" w:space="0" w:color="auto"/>
        <w:left w:val="none" w:sz="0" w:space="0" w:color="auto"/>
        <w:bottom w:val="none" w:sz="0" w:space="0" w:color="auto"/>
        <w:right w:val="none" w:sz="0" w:space="0" w:color="auto"/>
      </w:divBdr>
    </w:div>
    <w:div w:id="1144586493">
      <w:bodyDiv w:val="1"/>
      <w:marLeft w:val="0"/>
      <w:marRight w:val="0"/>
      <w:marTop w:val="0"/>
      <w:marBottom w:val="0"/>
      <w:divBdr>
        <w:top w:val="none" w:sz="0" w:space="0" w:color="auto"/>
        <w:left w:val="none" w:sz="0" w:space="0" w:color="auto"/>
        <w:bottom w:val="none" w:sz="0" w:space="0" w:color="auto"/>
        <w:right w:val="none" w:sz="0" w:space="0" w:color="auto"/>
      </w:divBdr>
    </w:div>
    <w:div w:id="1145199344">
      <w:bodyDiv w:val="1"/>
      <w:marLeft w:val="0"/>
      <w:marRight w:val="0"/>
      <w:marTop w:val="0"/>
      <w:marBottom w:val="0"/>
      <w:divBdr>
        <w:top w:val="none" w:sz="0" w:space="0" w:color="auto"/>
        <w:left w:val="none" w:sz="0" w:space="0" w:color="auto"/>
        <w:bottom w:val="none" w:sz="0" w:space="0" w:color="auto"/>
        <w:right w:val="none" w:sz="0" w:space="0" w:color="auto"/>
      </w:divBdr>
    </w:div>
    <w:div w:id="1146162812">
      <w:bodyDiv w:val="1"/>
      <w:marLeft w:val="0"/>
      <w:marRight w:val="0"/>
      <w:marTop w:val="0"/>
      <w:marBottom w:val="0"/>
      <w:divBdr>
        <w:top w:val="none" w:sz="0" w:space="0" w:color="auto"/>
        <w:left w:val="none" w:sz="0" w:space="0" w:color="auto"/>
        <w:bottom w:val="none" w:sz="0" w:space="0" w:color="auto"/>
        <w:right w:val="none" w:sz="0" w:space="0" w:color="auto"/>
      </w:divBdr>
    </w:div>
    <w:div w:id="1146237436">
      <w:bodyDiv w:val="1"/>
      <w:marLeft w:val="0"/>
      <w:marRight w:val="0"/>
      <w:marTop w:val="0"/>
      <w:marBottom w:val="0"/>
      <w:divBdr>
        <w:top w:val="none" w:sz="0" w:space="0" w:color="auto"/>
        <w:left w:val="none" w:sz="0" w:space="0" w:color="auto"/>
        <w:bottom w:val="none" w:sz="0" w:space="0" w:color="auto"/>
        <w:right w:val="none" w:sz="0" w:space="0" w:color="auto"/>
      </w:divBdr>
    </w:div>
    <w:div w:id="1146507945">
      <w:bodyDiv w:val="1"/>
      <w:marLeft w:val="0"/>
      <w:marRight w:val="0"/>
      <w:marTop w:val="0"/>
      <w:marBottom w:val="0"/>
      <w:divBdr>
        <w:top w:val="none" w:sz="0" w:space="0" w:color="auto"/>
        <w:left w:val="none" w:sz="0" w:space="0" w:color="auto"/>
        <w:bottom w:val="none" w:sz="0" w:space="0" w:color="auto"/>
        <w:right w:val="none" w:sz="0" w:space="0" w:color="auto"/>
      </w:divBdr>
    </w:div>
    <w:div w:id="1146584857">
      <w:bodyDiv w:val="1"/>
      <w:marLeft w:val="0"/>
      <w:marRight w:val="0"/>
      <w:marTop w:val="0"/>
      <w:marBottom w:val="0"/>
      <w:divBdr>
        <w:top w:val="none" w:sz="0" w:space="0" w:color="auto"/>
        <w:left w:val="none" w:sz="0" w:space="0" w:color="auto"/>
        <w:bottom w:val="none" w:sz="0" w:space="0" w:color="auto"/>
        <w:right w:val="none" w:sz="0" w:space="0" w:color="auto"/>
      </w:divBdr>
    </w:div>
    <w:div w:id="1146624271">
      <w:bodyDiv w:val="1"/>
      <w:marLeft w:val="0"/>
      <w:marRight w:val="0"/>
      <w:marTop w:val="0"/>
      <w:marBottom w:val="0"/>
      <w:divBdr>
        <w:top w:val="none" w:sz="0" w:space="0" w:color="auto"/>
        <w:left w:val="none" w:sz="0" w:space="0" w:color="auto"/>
        <w:bottom w:val="none" w:sz="0" w:space="0" w:color="auto"/>
        <w:right w:val="none" w:sz="0" w:space="0" w:color="auto"/>
      </w:divBdr>
    </w:div>
    <w:div w:id="1146895514">
      <w:bodyDiv w:val="1"/>
      <w:marLeft w:val="0"/>
      <w:marRight w:val="0"/>
      <w:marTop w:val="0"/>
      <w:marBottom w:val="0"/>
      <w:divBdr>
        <w:top w:val="none" w:sz="0" w:space="0" w:color="auto"/>
        <w:left w:val="none" w:sz="0" w:space="0" w:color="auto"/>
        <w:bottom w:val="none" w:sz="0" w:space="0" w:color="auto"/>
        <w:right w:val="none" w:sz="0" w:space="0" w:color="auto"/>
      </w:divBdr>
    </w:div>
    <w:div w:id="1147817216">
      <w:bodyDiv w:val="1"/>
      <w:marLeft w:val="0"/>
      <w:marRight w:val="0"/>
      <w:marTop w:val="0"/>
      <w:marBottom w:val="0"/>
      <w:divBdr>
        <w:top w:val="none" w:sz="0" w:space="0" w:color="auto"/>
        <w:left w:val="none" w:sz="0" w:space="0" w:color="auto"/>
        <w:bottom w:val="none" w:sz="0" w:space="0" w:color="auto"/>
        <w:right w:val="none" w:sz="0" w:space="0" w:color="auto"/>
      </w:divBdr>
    </w:div>
    <w:div w:id="1147866556">
      <w:bodyDiv w:val="1"/>
      <w:marLeft w:val="0"/>
      <w:marRight w:val="0"/>
      <w:marTop w:val="0"/>
      <w:marBottom w:val="0"/>
      <w:divBdr>
        <w:top w:val="none" w:sz="0" w:space="0" w:color="auto"/>
        <w:left w:val="none" w:sz="0" w:space="0" w:color="auto"/>
        <w:bottom w:val="none" w:sz="0" w:space="0" w:color="auto"/>
        <w:right w:val="none" w:sz="0" w:space="0" w:color="auto"/>
      </w:divBdr>
    </w:div>
    <w:div w:id="1148202437">
      <w:bodyDiv w:val="1"/>
      <w:marLeft w:val="0"/>
      <w:marRight w:val="0"/>
      <w:marTop w:val="0"/>
      <w:marBottom w:val="0"/>
      <w:divBdr>
        <w:top w:val="none" w:sz="0" w:space="0" w:color="auto"/>
        <w:left w:val="none" w:sz="0" w:space="0" w:color="auto"/>
        <w:bottom w:val="none" w:sz="0" w:space="0" w:color="auto"/>
        <w:right w:val="none" w:sz="0" w:space="0" w:color="auto"/>
      </w:divBdr>
    </w:div>
    <w:div w:id="1148352834">
      <w:bodyDiv w:val="1"/>
      <w:marLeft w:val="0"/>
      <w:marRight w:val="0"/>
      <w:marTop w:val="0"/>
      <w:marBottom w:val="0"/>
      <w:divBdr>
        <w:top w:val="none" w:sz="0" w:space="0" w:color="auto"/>
        <w:left w:val="none" w:sz="0" w:space="0" w:color="auto"/>
        <w:bottom w:val="none" w:sz="0" w:space="0" w:color="auto"/>
        <w:right w:val="none" w:sz="0" w:space="0" w:color="auto"/>
      </w:divBdr>
    </w:div>
    <w:div w:id="1148595600">
      <w:bodyDiv w:val="1"/>
      <w:marLeft w:val="0"/>
      <w:marRight w:val="0"/>
      <w:marTop w:val="0"/>
      <w:marBottom w:val="0"/>
      <w:divBdr>
        <w:top w:val="none" w:sz="0" w:space="0" w:color="auto"/>
        <w:left w:val="none" w:sz="0" w:space="0" w:color="auto"/>
        <w:bottom w:val="none" w:sz="0" w:space="0" w:color="auto"/>
        <w:right w:val="none" w:sz="0" w:space="0" w:color="auto"/>
      </w:divBdr>
    </w:div>
    <w:div w:id="1149664332">
      <w:bodyDiv w:val="1"/>
      <w:marLeft w:val="0"/>
      <w:marRight w:val="0"/>
      <w:marTop w:val="0"/>
      <w:marBottom w:val="0"/>
      <w:divBdr>
        <w:top w:val="none" w:sz="0" w:space="0" w:color="auto"/>
        <w:left w:val="none" w:sz="0" w:space="0" w:color="auto"/>
        <w:bottom w:val="none" w:sz="0" w:space="0" w:color="auto"/>
        <w:right w:val="none" w:sz="0" w:space="0" w:color="auto"/>
      </w:divBdr>
    </w:div>
    <w:div w:id="1149899518">
      <w:bodyDiv w:val="1"/>
      <w:marLeft w:val="0"/>
      <w:marRight w:val="0"/>
      <w:marTop w:val="0"/>
      <w:marBottom w:val="0"/>
      <w:divBdr>
        <w:top w:val="none" w:sz="0" w:space="0" w:color="auto"/>
        <w:left w:val="none" w:sz="0" w:space="0" w:color="auto"/>
        <w:bottom w:val="none" w:sz="0" w:space="0" w:color="auto"/>
        <w:right w:val="none" w:sz="0" w:space="0" w:color="auto"/>
      </w:divBdr>
    </w:div>
    <w:div w:id="1149905920">
      <w:bodyDiv w:val="1"/>
      <w:marLeft w:val="0"/>
      <w:marRight w:val="0"/>
      <w:marTop w:val="0"/>
      <w:marBottom w:val="0"/>
      <w:divBdr>
        <w:top w:val="none" w:sz="0" w:space="0" w:color="auto"/>
        <w:left w:val="none" w:sz="0" w:space="0" w:color="auto"/>
        <w:bottom w:val="none" w:sz="0" w:space="0" w:color="auto"/>
        <w:right w:val="none" w:sz="0" w:space="0" w:color="auto"/>
      </w:divBdr>
    </w:div>
    <w:div w:id="1150055616">
      <w:bodyDiv w:val="1"/>
      <w:marLeft w:val="0"/>
      <w:marRight w:val="0"/>
      <w:marTop w:val="0"/>
      <w:marBottom w:val="0"/>
      <w:divBdr>
        <w:top w:val="none" w:sz="0" w:space="0" w:color="auto"/>
        <w:left w:val="none" w:sz="0" w:space="0" w:color="auto"/>
        <w:bottom w:val="none" w:sz="0" w:space="0" w:color="auto"/>
        <w:right w:val="none" w:sz="0" w:space="0" w:color="auto"/>
      </w:divBdr>
    </w:div>
    <w:div w:id="1152134073">
      <w:bodyDiv w:val="1"/>
      <w:marLeft w:val="0"/>
      <w:marRight w:val="0"/>
      <w:marTop w:val="0"/>
      <w:marBottom w:val="0"/>
      <w:divBdr>
        <w:top w:val="none" w:sz="0" w:space="0" w:color="auto"/>
        <w:left w:val="none" w:sz="0" w:space="0" w:color="auto"/>
        <w:bottom w:val="none" w:sz="0" w:space="0" w:color="auto"/>
        <w:right w:val="none" w:sz="0" w:space="0" w:color="auto"/>
      </w:divBdr>
    </w:div>
    <w:div w:id="1152331935">
      <w:bodyDiv w:val="1"/>
      <w:marLeft w:val="0"/>
      <w:marRight w:val="0"/>
      <w:marTop w:val="0"/>
      <w:marBottom w:val="0"/>
      <w:divBdr>
        <w:top w:val="none" w:sz="0" w:space="0" w:color="auto"/>
        <w:left w:val="none" w:sz="0" w:space="0" w:color="auto"/>
        <w:bottom w:val="none" w:sz="0" w:space="0" w:color="auto"/>
        <w:right w:val="none" w:sz="0" w:space="0" w:color="auto"/>
      </w:divBdr>
    </w:div>
    <w:div w:id="1152596036">
      <w:bodyDiv w:val="1"/>
      <w:marLeft w:val="0"/>
      <w:marRight w:val="0"/>
      <w:marTop w:val="0"/>
      <w:marBottom w:val="0"/>
      <w:divBdr>
        <w:top w:val="none" w:sz="0" w:space="0" w:color="auto"/>
        <w:left w:val="none" w:sz="0" w:space="0" w:color="auto"/>
        <w:bottom w:val="none" w:sz="0" w:space="0" w:color="auto"/>
        <w:right w:val="none" w:sz="0" w:space="0" w:color="auto"/>
      </w:divBdr>
    </w:div>
    <w:div w:id="1152916642">
      <w:bodyDiv w:val="1"/>
      <w:marLeft w:val="0"/>
      <w:marRight w:val="0"/>
      <w:marTop w:val="0"/>
      <w:marBottom w:val="0"/>
      <w:divBdr>
        <w:top w:val="none" w:sz="0" w:space="0" w:color="auto"/>
        <w:left w:val="none" w:sz="0" w:space="0" w:color="auto"/>
        <w:bottom w:val="none" w:sz="0" w:space="0" w:color="auto"/>
        <w:right w:val="none" w:sz="0" w:space="0" w:color="auto"/>
      </w:divBdr>
    </w:div>
    <w:div w:id="1153450077">
      <w:bodyDiv w:val="1"/>
      <w:marLeft w:val="0"/>
      <w:marRight w:val="0"/>
      <w:marTop w:val="0"/>
      <w:marBottom w:val="0"/>
      <w:divBdr>
        <w:top w:val="none" w:sz="0" w:space="0" w:color="auto"/>
        <w:left w:val="none" w:sz="0" w:space="0" w:color="auto"/>
        <w:bottom w:val="none" w:sz="0" w:space="0" w:color="auto"/>
        <w:right w:val="none" w:sz="0" w:space="0" w:color="auto"/>
      </w:divBdr>
    </w:div>
    <w:div w:id="1154568167">
      <w:bodyDiv w:val="1"/>
      <w:marLeft w:val="0"/>
      <w:marRight w:val="0"/>
      <w:marTop w:val="0"/>
      <w:marBottom w:val="0"/>
      <w:divBdr>
        <w:top w:val="none" w:sz="0" w:space="0" w:color="auto"/>
        <w:left w:val="none" w:sz="0" w:space="0" w:color="auto"/>
        <w:bottom w:val="none" w:sz="0" w:space="0" w:color="auto"/>
        <w:right w:val="none" w:sz="0" w:space="0" w:color="auto"/>
      </w:divBdr>
    </w:div>
    <w:div w:id="1154643004">
      <w:bodyDiv w:val="1"/>
      <w:marLeft w:val="0"/>
      <w:marRight w:val="0"/>
      <w:marTop w:val="0"/>
      <w:marBottom w:val="0"/>
      <w:divBdr>
        <w:top w:val="none" w:sz="0" w:space="0" w:color="auto"/>
        <w:left w:val="none" w:sz="0" w:space="0" w:color="auto"/>
        <w:bottom w:val="none" w:sz="0" w:space="0" w:color="auto"/>
        <w:right w:val="none" w:sz="0" w:space="0" w:color="auto"/>
      </w:divBdr>
    </w:div>
    <w:div w:id="1154688602">
      <w:bodyDiv w:val="1"/>
      <w:marLeft w:val="0"/>
      <w:marRight w:val="0"/>
      <w:marTop w:val="0"/>
      <w:marBottom w:val="0"/>
      <w:divBdr>
        <w:top w:val="none" w:sz="0" w:space="0" w:color="auto"/>
        <w:left w:val="none" w:sz="0" w:space="0" w:color="auto"/>
        <w:bottom w:val="none" w:sz="0" w:space="0" w:color="auto"/>
        <w:right w:val="none" w:sz="0" w:space="0" w:color="auto"/>
      </w:divBdr>
    </w:div>
    <w:div w:id="1155875065">
      <w:bodyDiv w:val="1"/>
      <w:marLeft w:val="0"/>
      <w:marRight w:val="0"/>
      <w:marTop w:val="0"/>
      <w:marBottom w:val="0"/>
      <w:divBdr>
        <w:top w:val="none" w:sz="0" w:space="0" w:color="auto"/>
        <w:left w:val="none" w:sz="0" w:space="0" w:color="auto"/>
        <w:bottom w:val="none" w:sz="0" w:space="0" w:color="auto"/>
        <w:right w:val="none" w:sz="0" w:space="0" w:color="auto"/>
      </w:divBdr>
    </w:div>
    <w:div w:id="1156338553">
      <w:bodyDiv w:val="1"/>
      <w:marLeft w:val="0"/>
      <w:marRight w:val="0"/>
      <w:marTop w:val="0"/>
      <w:marBottom w:val="0"/>
      <w:divBdr>
        <w:top w:val="none" w:sz="0" w:space="0" w:color="auto"/>
        <w:left w:val="none" w:sz="0" w:space="0" w:color="auto"/>
        <w:bottom w:val="none" w:sz="0" w:space="0" w:color="auto"/>
        <w:right w:val="none" w:sz="0" w:space="0" w:color="auto"/>
      </w:divBdr>
    </w:div>
    <w:div w:id="1156797452">
      <w:bodyDiv w:val="1"/>
      <w:marLeft w:val="0"/>
      <w:marRight w:val="0"/>
      <w:marTop w:val="0"/>
      <w:marBottom w:val="0"/>
      <w:divBdr>
        <w:top w:val="none" w:sz="0" w:space="0" w:color="auto"/>
        <w:left w:val="none" w:sz="0" w:space="0" w:color="auto"/>
        <w:bottom w:val="none" w:sz="0" w:space="0" w:color="auto"/>
        <w:right w:val="none" w:sz="0" w:space="0" w:color="auto"/>
      </w:divBdr>
    </w:div>
    <w:div w:id="1156798071">
      <w:bodyDiv w:val="1"/>
      <w:marLeft w:val="0"/>
      <w:marRight w:val="0"/>
      <w:marTop w:val="0"/>
      <w:marBottom w:val="0"/>
      <w:divBdr>
        <w:top w:val="none" w:sz="0" w:space="0" w:color="auto"/>
        <w:left w:val="none" w:sz="0" w:space="0" w:color="auto"/>
        <w:bottom w:val="none" w:sz="0" w:space="0" w:color="auto"/>
        <w:right w:val="none" w:sz="0" w:space="0" w:color="auto"/>
      </w:divBdr>
    </w:div>
    <w:div w:id="1156920622">
      <w:bodyDiv w:val="1"/>
      <w:marLeft w:val="0"/>
      <w:marRight w:val="0"/>
      <w:marTop w:val="0"/>
      <w:marBottom w:val="0"/>
      <w:divBdr>
        <w:top w:val="none" w:sz="0" w:space="0" w:color="auto"/>
        <w:left w:val="none" w:sz="0" w:space="0" w:color="auto"/>
        <w:bottom w:val="none" w:sz="0" w:space="0" w:color="auto"/>
        <w:right w:val="none" w:sz="0" w:space="0" w:color="auto"/>
      </w:divBdr>
    </w:div>
    <w:div w:id="1157646669">
      <w:bodyDiv w:val="1"/>
      <w:marLeft w:val="0"/>
      <w:marRight w:val="0"/>
      <w:marTop w:val="0"/>
      <w:marBottom w:val="0"/>
      <w:divBdr>
        <w:top w:val="none" w:sz="0" w:space="0" w:color="auto"/>
        <w:left w:val="none" w:sz="0" w:space="0" w:color="auto"/>
        <w:bottom w:val="none" w:sz="0" w:space="0" w:color="auto"/>
        <w:right w:val="none" w:sz="0" w:space="0" w:color="auto"/>
      </w:divBdr>
    </w:div>
    <w:div w:id="1158614077">
      <w:bodyDiv w:val="1"/>
      <w:marLeft w:val="0"/>
      <w:marRight w:val="0"/>
      <w:marTop w:val="0"/>
      <w:marBottom w:val="0"/>
      <w:divBdr>
        <w:top w:val="none" w:sz="0" w:space="0" w:color="auto"/>
        <w:left w:val="none" w:sz="0" w:space="0" w:color="auto"/>
        <w:bottom w:val="none" w:sz="0" w:space="0" w:color="auto"/>
        <w:right w:val="none" w:sz="0" w:space="0" w:color="auto"/>
      </w:divBdr>
    </w:div>
    <w:div w:id="1158614755">
      <w:bodyDiv w:val="1"/>
      <w:marLeft w:val="0"/>
      <w:marRight w:val="0"/>
      <w:marTop w:val="0"/>
      <w:marBottom w:val="0"/>
      <w:divBdr>
        <w:top w:val="none" w:sz="0" w:space="0" w:color="auto"/>
        <w:left w:val="none" w:sz="0" w:space="0" w:color="auto"/>
        <w:bottom w:val="none" w:sz="0" w:space="0" w:color="auto"/>
        <w:right w:val="none" w:sz="0" w:space="0" w:color="auto"/>
      </w:divBdr>
    </w:div>
    <w:div w:id="1158690494">
      <w:bodyDiv w:val="1"/>
      <w:marLeft w:val="0"/>
      <w:marRight w:val="0"/>
      <w:marTop w:val="0"/>
      <w:marBottom w:val="0"/>
      <w:divBdr>
        <w:top w:val="none" w:sz="0" w:space="0" w:color="auto"/>
        <w:left w:val="none" w:sz="0" w:space="0" w:color="auto"/>
        <w:bottom w:val="none" w:sz="0" w:space="0" w:color="auto"/>
        <w:right w:val="none" w:sz="0" w:space="0" w:color="auto"/>
      </w:divBdr>
    </w:div>
    <w:div w:id="1159616912">
      <w:bodyDiv w:val="1"/>
      <w:marLeft w:val="0"/>
      <w:marRight w:val="0"/>
      <w:marTop w:val="0"/>
      <w:marBottom w:val="0"/>
      <w:divBdr>
        <w:top w:val="none" w:sz="0" w:space="0" w:color="auto"/>
        <w:left w:val="none" w:sz="0" w:space="0" w:color="auto"/>
        <w:bottom w:val="none" w:sz="0" w:space="0" w:color="auto"/>
        <w:right w:val="none" w:sz="0" w:space="0" w:color="auto"/>
      </w:divBdr>
    </w:div>
    <w:div w:id="1159811880">
      <w:bodyDiv w:val="1"/>
      <w:marLeft w:val="0"/>
      <w:marRight w:val="0"/>
      <w:marTop w:val="0"/>
      <w:marBottom w:val="0"/>
      <w:divBdr>
        <w:top w:val="none" w:sz="0" w:space="0" w:color="auto"/>
        <w:left w:val="none" w:sz="0" w:space="0" w:color="auto"/>
        <w:bottom w:val="none" w:sz="0" w:space="0" w:color="auto"/>
        <w:right w:val="none" w:sz="0" w:space="0" w:color="auto"/>
      </w:divBdr>
    </w:div>
    <w:div w:id="1159926308">
      <w:bodyDiv w:val="1"/>
      <w:marLeft w:val="0"/>
      <w:marRight w:val="0"/>
      <w:marTop w:val="0"/>
      <w:marBottom w:val="0"/>
      <w:divBdr>
        <w:top w:val="none" w:sz="0" w:space="0" w:color="auto"/>
        <w:left w:val="none" w:sz="0" w:space="0" w:color="auto"/>
        <w:bottom w:val="none" w:sz="0" w:space="0" w:color="auto"/>
        <w:right w:val="none" w:sz="0" w:space="0" w:color="auto"/>
      </w:divBdr>
    </w:div>
    <w:div w:id="1160271003">
      <w:bodyDiv w:val="1"/>
      <w:marLeft w:val="0"/>
      <w:marRight w:val="0"/>
      <w:marTop w:val="0"/>
      <w:marBottom w:val="0"/>
      <w:divBdr>
        <w:top w:val="none" w:sz="0" w:space="0" w:color="auto"/>
        <w:left w:val="none" w:sz="0" w:space="0" w:color="auto"/>
        <w:bottom w:val="none" w:sz="0" w:space="0" w:color="auto"/>
        <w:right w:val="none" w:sz="0" w:space="0" w:color="auto"/>
      </w:divBdr>
    </w:div>
    <w:div w:id="1160803755">
      <w:bodyDiv w:val="1"/>
      <w:marLeft w:val="0"/>
      <w:marRight w:val="0"/>
      <w:marTop w:val="0"/>
      <w:marBottom w:val="0"/>
      <w:divBdr>
        <w:top w:val="none" w:sz="0" w:space="0" w:color="auto"/>
        <w:left w:val="none" w:sz="0" w:space="0" w:color="auto"/>
        <w:bottom w:val="none" w:sz="0" w:space="0" w:color="auto"/>
        <w:right w:val="none" w:sz="0" w:space="0" w:color="auto"/>
      </w:divBdr>
    </w:div>
    <w:div w:id="1160973180">
      <w:bodyDiv w:val="1"/>
      <w:marLeft w:val="0"/>
      <w:marRight w:val="0"/>
      <w:marTop w:val="0"/>
      <w:marBottom w:val="0"/>
      <w:divBdr>
        <w:top w:val="none" w:sz="0" w:space="0" w:color="auto"/>
        <w:left w:val="none" w:sz="0" w:space="0" w:color="auto"/>
        <w:bottom w:val="none" w:sz="0" w:space="0" w:color="auto"/>
        <w:right w:val="none" w:sz="0" w:space="0" w:color="auto"/>
      </w:divBdr>
    </w:div>
    <w:div w:id="1161459312">
      <w:bodyDiv w:val="1"/>
      <w:marLeft w:val="0"/>
      <w:marRight w:val="0"/>
      <w:marTop w:val="0"/>
      <w:marBottom w:val="0"/>
      <w:divBdr>
        <w:top w:val="none" w:sz="0" w:space="0" w:color="auto"/>
        <w:left w:val="none" w:sz="0" w:space="0" w:color="auto"/>
        <w:bottom w:val="none" w:sz="0" w:space="0" w:color="auto"/>
        <w:right w:val="none" w:sz="0" w:space="0" w:color="auto"/>
      </w:divBdr>
    </w:div>
    <w:div w:id="1161626500">
      <w:bodyDiv w:val="1"/>
      <w:marLeft w:val="0"/>
      <w:marRight w:val="0"/>
      <w:marTop w:val="0"/>
      <w:marBottom w:val="0"/>
      <w:divBdr>
        <w:top w:val="none" w:sz="0" w:space="0" w:color="auto"/>
        <w:left w:val="none" w:sz="0" w:space="0" w:color="auto"/>
        <w:bottom w:val="none" w:sz="0" w:space="0" w:color="auto"/>
        <w:right w:val="none" w:sz="0" w:space="0" w:color="auto"/>
      </w:divBdr>
    </w:div>
    <w:div w:id="1161771311">
      <w:bodyDiv w:val="1"/>
      <w:marLeft w:val="0"/>
      <w:marRight w:val="0"/>
      <w:marTop w:val="0"/>
      <w:marBottom w:val="0"/>
      <w:divBdr>
        <w:top w:val="none" w:sz="0" w:space="0" w:color="auto"/>
        <w:left w:val="none" w:sz="0" w:space="0" w:color="auto"/>
        <w:bottom w:val="none" w:sz="0" w:space="0" w:color="auto"/>
        <w:right w:val="none" w:sz="0" w:space="0" w:color="auto"/>
      </w:divBdr>
    </w:div>
    <w:div w:id="1161778493">
      <w:bodyDiv w:val="1"/>
      <w:marLeft w:val="0"/>
      <w:marRight w:val="0"/>
      <w:marTop w:val="0"/>
      <w:marBottom w:val="0"/>
      <w:divBdr>
        <w:top w:val="none" w:sz="0" w:space="0" w:color="auto"/>
        <w:left w:val="none" w:sz="0" w:space="0" w:color="auto"/>
        <w:bottom w:val="none" w:sz="0" w:space="0" w:color="auto"/>
        <w:right w:val="none" w:sz="0" w:space="0" w:color="auto"/>
      </w:divBdr>
    </w:div>
    <w:div w:id="1162113790">
      <w:bodyDiv w:val="1"/>
      <w:marLeft w:val="0"/>
      <w:marRight w:val="0"/>
      <w:marTop w:val="0"/>
      <w:marBottom w:val="0"/>
      <w:divBdr>
        <w:top w:val="none" w:sz="0" w:space="0" w:color="auto"/>
        <w:left w:val="none" w:sz="0" w:space="0" w:color="auto"/>
        <w:bottom w:val="none" w:sz="0" w:space="0" w:color="auto"/>
        <w:right w:val="none" w:sz="0" w:space="0" w:color="auto"/>
      </w:divBdr>
    </w:div>
    <w:div w:id="1162156736">
      <w:bodyDiv w:val="1"/>
      <w:marLeft w:val="0"/>
      <w:marRight w:val="0"/>
      <w:marTop w:val="0"/>
      <w:marBottom w:val="0"/>
      <w:divBdr>
        <w:top w:val="none" w:sz="0" w:space="0" w:color="auto"/>
        <w:left w:val="none" w:sz="0" w:space="0" w:color="auto"/>
        <w:bottom w:val="none" w:sz="0" w:space="0" w:color="auto"/>
        <w:right w:val="none" w:sz="0" w:space="0" w:color="auto"/>
      </w:divBdr>
    </w:div>
    <w:div w:id="1162620547">
      <w:bodyDiv w:val="1"/>
      <w:marLeft w:val="0"/>
      <w:marRight w:val="0"/>
      <w:marTop w:val="0"/>
      <w:marBottom w:val="0"/>
      <w:divBdr>
        <w:top w:val="none" w:sz="0" w:space="0" w:color="auto"/>
        <w:left w:val="none" w:sz="0" w:space="0" w:color="auto"/>
        <w:bottom w:val="none" w:sz="0" w:space="0" w:color="auto"/>
        <w:right w:val="none" w:sz="0" w:space="0" w:color="auto"/>
      </w:divBdr>
    </w:div>
    <w:div w:id="1163204607">
      <w:bodyDiv w:val="1"/>
      <w:marLeft w:val="0"/>
      <w:marRight w:val="0"/>
      <w:marTop w:val="0"/>
      <w:marBottom w:val="0"/>
      <w:divBdr>
        <w:top w:val="none" w:sz="0" w:space="0" w:color="auto"/>
        <w:left w:val="none" w:sz="0" w:space="0" w:color="auto"/>
        <w:bottom w:val="none" w:sz="0" w:space="0" w:color="auto"/>
        <w:right w:val="none" w:sz="0" w:space="0" w:color="auto"/>
      </w:divBdr>
    </w:div>
    <w:div w:id="1163623814">
      <w:bodyDiv w:val="1"/>
      <w:marLeft w:val="0"/>
      <w:marRight w:val="0"/>
      <w:marTop w:val="0"/>
      <w:marBottom w:val="0"/>
      <w:divBdr>
        <w:top w:val="none" w:sz="0" w:space="0" w:color="auto"/>
        <w:left w:val="none" w:sz="0" w:space="0" w:color="auto"/>
        <w:bottom w:val="none" w:sz="0" w:space="0" w:color="auto"/>
        <w:right w:val="none" w:sz="0" w:space="0" w:color="auto"/>
      </w:divBdr>
    </w:div>
    <w:div w:id="1163856497">
      <w:bodyDiv w:val="1"/>
      <w:marLeft w:val="0"/>
      <w:marRight w:val="0"/>
      <w:marTop w:val="0"/>
      <w:marBottom w:val="0"/>
      <w:divBdr>
        <w:top w:val="none" w:sz="0" w:space="0" w:color="auto"/>
        <w:left w:val="none" w:sz="0" w:space="0" w:color="auto"/>
        <w:bottom w:val="none" w:sz="0" w:space="0" w:color="auto"/>
        <w:right w:val="none" w:sz="0" w:space="0" w:color="auto"/>
      </w:divBdr>
    </w:div>
    <w:div w:id="1165507815">
      <w:bodyDiv w:val="1"/>
      <w:marLeft w:val="0"/>
      <w:marRight w:val="0"/>
      <w:marTop w:val="0"/>
      <w:marBottom w:val="0"/>
      <w:divBdr>
        <w:top w:val="none" w:sz="0" w:space="0" w:color="auto"/>
        <w:left w:val="none" w:sz="0" w:space="0" w:color="auto"/>
        <w:bottom w:val="none" w:sz="0" w:space="0" w:color="auto"/>
        <w:right w:val="none" w:sz="0" w:space="0" w:color="auto"/>
      </w:divBdr>
    </w:div>
    <w:div w:id="1166439573">
      <w:bodyDiv w:val="1"/>
      <w:marLeft w:val="0"/>
      <w:marRight w:val="0"/>
      <w:marTop w:val="0"/>
      <w:marBottom w:val="0"/>
      <w:divBdr>
        <w:top w:val="none" w:sz="0" w:space="0" w:color="auto"/>
        <w:left w:val="none" w:sz="0" w:space="0" w:color="auto"/>
        <w:bottom w:val="none" w:sz="0" w:space="0" w:color="auto"/>
        <w:right w:val="none" w:sz="0" w:space="0" w:color="auto"/>
      </w:divBdr>
    </w:div>
    <w:div w:id="1166626247">
      <w:bodyDiv w:val="1"/>
      <w:marLeft w:val="0"/>
      <w:marRight w:val="0"/>
      <w:marTop w:val="0"/>
      <w:marBottom w:val="0"/>
      <w:divBdr>
        <w:top w:val="none" w:sz="0" w:space="0" w:color="auto"/>
        <w:left w:val="none" w:sz="0" w:space="0" w:color="auto"/>
        <w:bottom w:val="none" w:sz="0" w:space="0" w:color="auto"/>
        <w:right w:val="none" w:sz="0" w:space="0" w:color="auto"/>
      </w:divBdr>
    </w:div>
    <w:div w:id="1167867404">
      <w:bodyDiv w:val="1"/>
      <w:marLeft w:val="0"/>
      <w:marRight w:val="0"/>
      <w:marTop w:val="0"/>
      <w:marBottom w:val="0"/>
      <w:divBdr>
        <w:top w:val="none" w:sz="0" w:space="0" w:color="auto"/>
        <w:left w:val="none" w:sz="0" w:space="0" w:color="auto"/>
        <w:bottom w:val="none" w:sz="0" w:space="0" w:color="auto"/>
        <w:right w:val="none" w:sz="0" w:space="0" w:color="auto"/>
      </w:divBdr>
    </w:div>
    <w:div w:id="1168638970">
      <w:bodyDiv w:val="1"/>
      <w:marLeft w:val="0"/>
      <w:marRight w:val="0"/>
      <w:marTop w:val="0"/>
      <w:marBottom w:val="0"/>
      <w:divBdr>
        <w:top w:val="none" w:sz="0" w:space="0" w:color="auto"/>
        <w:left w:val="none" w:sz="0" w:space="0" w:color="auto"/>
        <w:bottom w:val="none" w:sz="0" w:space="0" w:color="auto"/>
        <w:right w:val="none" w:sz="0" w:space="0" w:color="auto"/>
      </w:divBdr>
    </w:div>
    <w:div w:id="1168710630">
      <w:bodyDiv w:val="1"/>
      <w:marLeft w:val="0"/>
      <w:marRight w:val="0"/>
      <w:marTop w:val="0"/>
      <w:marBottom w:val="0"/>
      <w:divBdr>
        <w:top w:val="none" w:sz="0" w:space="0" w:color="auto"/>
        <w:left w:val="none" w:sz="0" w:space="0" w:color="auto"/>
        <w:bottom w:val="none" w:sz="0" w:space="0" w:color="auto"/>
        <w:right w:val="none" w:sz="0" w:space="0" w:color="auto"/>
      </w:divBdr>
    </w:div>
    <w:div w:id="1168907403">
      <w:bodyDiv w:val="1"/>
      <w:marLeft w:val="0"/>
      <w:marRight w:val="0"/>
      <w:marTop w:val="0"/>
      <w:marBottom w:val="0"/>
      <w:divBdr>
        <w:top w:val="none" w:sz="0" w:space="0" w:color="auto"/>
        <w:left w:val="none" w:sz="0" w:space="0" w:color="auto"/>
        <w:bottom w:val="none" w:sz="0" w:space="0" w:color="auto"/>
        <w:right w:val="none" w:sz="0" w:space="0" w:color="auto"/>
      </w:divBdr>
    </w:div>
    <w:div w:id="1169175959">
      <w:bodyDiv w:val="1"/>
      <w:marLeft w:val="0"/>
      <w:marRight w:val="0"/>
      <w:marTop w:val="0"/>
      <w:marBottom w:val="0"/>
      <w:divBdr>
        <w:top w:val="none" w:sz="0" w:space="0" w:color="auto"/>
        <w:left w:val="none" w:sz="0" w:space="0" w:color="auto"/>
        <w:bottom w:val="none" w:sz="0" w:space="0" w:color="auto"/>
        <w:right w:val="none" w:sz="0" w:space="0" w:color="auto"/>
      </w:divBdr>
    </w:div>
    <w:div w:id="1170490271">
      <w:bodyDiv w:val="1"/>
      <w:marLeft w:val="0"/>
      <w:marRight w:val="0"/>
      <w:marTop w:val="0"/>
      <w:marBottom w:val="0"/>
      <w:divBdr>
        <w:top w:val="none" w:sz="0" w:space="0" w:color="auto"/>
        <w:left w:val="none" w:sz="0" w:space="0" w:color="auto"/>
        <w:bottom w:val="none" w:sz="0" w:space="0" w:color="auto"/>
        <w:right w:val="none" w:sz="0" w:space="0" w:color="auto"/>
      </w:divBdr>
    </w:div>
    <w:div w:id="1171069046">
      <w:bodyDiv w:val="1"/>
      <w:marLeft w:val="0"/>
      <w:marRight w:val="0"/>
      <w:marTop w:val="0"/>
      <w:marBottom w:val="0"/>
      <w:divBdr>
        <w:top w:val="none" w:sz="0" w:space="0" w:color="auto"/>
        <w:left w:val="none" w:sz="0" w:space="0" w:color="auto"/>
        <w:bottom w:val="none" w:sz="0" w:space="0" w:color="auto"/>
        <w:right w:val="none" w:sz="0" w:space="0" w:color="auto"/>
      </w:divBdr>
    </w:div>
    <w:div w:id="1171262005">
      <w:bodyDiv w:val="1"/>
      <w:marLeft w:val="0"/>
      <w:marRight w:val="0"/>
      <w:marTop w:val="0"/>
      <w:marBottom w:val="0"/>
      <w:divBdr>
        <w:top w:val="none" w:sz="0" w:space="0" w:color="auto"/>
        <w:left w:val="none" w:sz="0" w:space="0" w:color="auto"/>
        <w:bottom w:val="none" w:sz="0" w:space="0" w:color="auto"/>
        <w:right w:val="none" w:sz="0" w:space="0" w:color="auto"/>
      </w:divBdr>
    </w:div>
    <w:div w:id="1171681892">
      <w:bodyDiv w:val="1"/>
      <w:marLeft w:val="0"/>
      <w:marRight w:val="0"/>
      <w:marTop w:val="0"/>
      <w:marBottom w:val="0"/>
      <w:divBdr>
        <w:top w:val="none" w:sz="0" w:space="0" w:color="auto"/>
        <w:left w:val="none" w:sz="0" w:space="0" w:color="auto"/>
        <w:bottom w:val="none" w:sz="0" w:space="0" w:color="auto"/>
        <w:right w:val="none" w:sz="0" w:space="0" w:color="auto"/>
      </w:divBdr>
    </w:div>
    <w:div w:id="1171873891">
      <w:bodyDiv w:val="1"/>
      <w:marLeft w:val="0"/>
      <w:marRight w:val="0"/>
      <w:marTop w:val="0"/>
      <w:marBottom w:val="0"/>
      <w:divBdr>
        <w:top w:val="none" w:sz="0" w:space="0" w:color="auto"/>
        <w:left w:val="none" w:sz="0" w:space="0" w:color="auto"/>
        <w:bottom w:val="none" w:sz="0" w:space="0" w:color="auto"/>
        <w:right w:val="none" w:sz="0" w:space="0" w:color="auto"/>
      </w:divBdr>
    </w:div>
    <w:div w:id="1172184065">
      <w:bodyDiv w:val="1"/>
      <w:marLeft w:val="0"/>
      <w:marRight w:val="0"/>
      <w:marTop w:val="0"/>
      <w:marBottom w:val="0"/>
      <w:divBdr>
        <w:top w:val="none" w:sz="0" w:space="0" w:color="auto"/>
        <w:left w:val="none" w:sz="0" w:space="0" w:color="auto"/>
        <w:bottom w:val="none" w:sz="0" w:space="0" w:color="auto"/>
        <w:right w:val="none" w:sz="0" w:space="0" w:color="auto"/>
      </w:divBdr>
    </w:div>
    <w:div w:id="1172598460">
      <w:bodyDiv w:val="1"/>
      <w:marLeft w:val="0"/>
      <w:marRight w:val="0"/>
      <w:marTop w:val="0"/>
      <w:marBottom w:val="0"/>
      <w:divBdr>
        <w:top w:val="none" w:sz="0" w:space="0" w:color="auto"/>
        <w:left w:val="none" w:sz="0" w:space="0" w:color="auto"/>
        <w:bottom w:val="none" w:sz="0" w:space="0" w:color="auto"/>
        <w:right w:val="none" w:sz="0" w:space="0" w:color="auto"/>
      </w:divBdr>
    </w:div>
    <w:div w:id="1173759379">
      <w:bodyDiv w:val="1"/>
      <w:marLeft w:val="0"/>
      <w:marRight w:val="0"/>
      <w:marTop w:val="0"/>
      <w:marBottom w:val="0"/>
      <w:divBdr>
        <w:top w:val="none" w:sz="0" w:space="0" w:color="auto"/>
        <w:left w:val="none" w:sz="0" w:space="0" w:color="auto"/>
        <w:bottom w:val="none" w:sz="0" w:space="0" w:color="auto"/>
        <w:right w:val="none" w:sz="0" w:space="0" w:color="auto"/>
      </w:divBdr>
    </w:div>
    <w:div w:id="1173837439">
      <w:bodyDiv w:val="1"/>
      <w:marLeft w:val="0"/>
      <w:marRight w:val="0"/>
      <w:marTop w:val="0"/>
      <w:marBottom w:val="0"/>
      <w:divBdr>
        <w:top w:val="none" w:sz="0" w:space="0" w:color="auto"/>
        <w:left w:val="none" w:sz="0" w:space="0" w:color="auto"/>
        <w:bottom w:val="none" w:sz="0" w:space="0" w:color="auto"/>
        <w:right w:val="none" w:sz="0" w:space="0" w:color="auto"/>
      </w:divBdr>
    </w:div>
    <w:div w:id="1174690945">
      <w:bodyDiv w:val="1"/>
      <w:marLeft w:val="0"/>
      <w:marRight w:val="0"/>
      <w:marTop w:val="0"/>
      <w:marBottom w:val="0"/>
      <w:divBdr>
        <w:top w:val="none" w:sz="0" w:space="0" w:color="auto"/>
        <w:left w:val="none" w:sz="0" w:space="0" w:color="auto"/>
        <w:bottom w:val="none" w:sz="0" w:space="0" w:color="auto"/>
        <w:right w:val="none" w:sz="0" w:space="0" w:color="auto"/>
      </w:divBdr>
    </w:div>
    <w:div w:id="1175414534">
      <w:bodyDiv w:val="1"/>
      <w:marLeft w:val="0"/>
      <w:marRight w:val="0"/>
      <w:marTop w:val="0"/>
      <w:marBottom w:val="0"/>
      <w:divBdr>
        <w:top w:val="none" w:sz="0" w:space="0" w:color="auto"/>
        <w:left w:val="none" w:sz="0" w:space="0" w:color="auto"/>
        <w:bottom w:val="none" w:sz="0" w:space="0" w:color="auto"/>
        <w:right w:val="none" w:sz="0" w:space="0" w:color="auto"/>
      </w:divBdr>
    </w:div>
    <w:div w:id="1175919441">
      <w:bodyDiv w:val="1"/>
      <w:marLeft w:val="0"/>
      <w:marRight w:val="0"/>
      <w:marTop w:val="0"/>
      <w:marBottom w:val="0"/>
      <w:divBdr>
        <w:top w:val="none" w:sz="0" w:space="0" w:color="auto"/>
        <w:left w:val="none" w:sz="0" w:space="0" w:color="auto"/>
        <w:bottom w:val="none" w:sz="0" w:space="0" w:color="auto"/>
        <w:right w:val="none" w:sz="0" w:space="0" w:color="auto"/>
      </w:divBdr>
    </w:div>
    <w:div w:id="1176269327">
      <w:bodyDiv w:val="1"/>
      <w:marLeft w:val="0"/>
      <w:marRight w:val="0"/>
      <w:marTop w:val="0"/>
      <w:marBottom w:val="0"/>
      <w:divBdr>
        <w:top w:val="none" w:sz="0" w:space="0" w:color="auto"/>
        <w:left w:val="none" w:sz="0" w:space="0" w:color="auto"/>
        <w:bottom w:val="none" w:sz="0" w:space="0" w:color="auto"/>
        <w:right w:val="none" w:sz="0" w:space="0" w:color="auto"/>
      </w:divBdr>
    </w:div>
    <w:div w:id="1176581566">
      <w:bodyDiv w:val="1"/>
      <w:marLeft w:val="0"/>
      <w:marRight w:val="0"/>
      <w:marTop w:val="0"/>
      <w:marBottom w:val="0"/>
      <w:divBdr>
        <w:top w:val="none" w:sz="0" w:space="0" w:color="auto"/>
        <w:left w:val="none" w:sz="0" w:space="0" w:color="auto"/>
        <w:bottom w:val="none" w:sz="0" w:space="0" w:color="auto"/>
        <w:right w:val="none" w:sz="0" w:space="0" w:color="auto"/>
      </w:divBdr>
    </w:div>
    <w:div w:id="1176729771">
      <w:bodyDiv w:val="1"/>
      <w:marLeft w:val="0"/>
      <w:marRight w:val="0"/>
      <w:marTop w:val="0"/>
      <w:marBottom w:val="0"/>
      <w:divBdr>
        <w:top w:val="none" w:sz="0" w:space="0" w:color="auto"/>
        <w:left w:val="none" w:sz="0" w:space="0" w:color="auto"/>
        <w:bottom w:val="none" w:sz="0" w:space="0" w:color="auto"/>
        <w:right w:val="none" w:sz="0" w:space="0" w:color="auto"/>
      </w:divBdr>
    </w:div>
    <w:div w:id="1176771105">
      <w:bodyDiv w:val="1"/>
      <w:marLeft w:val="0"/>
      <w:marRight w:val="0"/>
      <w:marTop w:val="0"/>
      <w:marBottom w:val="0"/>
      <w:divBdr>
        <w:top w:val="none" w:sz="0" w:space="0" w:color="auto"/>
        <w:left w:val="none" w:sz="0" w:space="0" w:color="auto"/>
        <w:bottom w:val="none" w:sz="0" w:space="0" w:color="auto"/>
        <w:right w:val="none" w:sz="0" w:space="0" w:color="auto"/>
      </w:divBdr>
    </w:div>
    <w:div w:id="1177381778">
      <w:bodyDiv w:val="1"/>
      <w:marLeft w:val="0"/>
      <w:marRight w:val="0"/>
      <w:marTop w:val="0"/>
      <w:marBottom w:val="0"/>
      <w:divBdr>
        <w:top w:val="none" w:sz="0" w:space="0" w:color="auto"/>
        <w:left w:val="none" w:sz="0" w:space="0" w:color="auto"/>
        <w:bottom w:val="none" w:sz="0" w:space="0" w:color="auto"/>
        <w:right w:val="none" w:sz="0" w:space="0" w:color="auto"/>
      </w:divBdr>
    </w:div>
    <w:div w:id="1177382160">
      <w:bodyDiv w:val="1"/>
      <w:marLeft w:val="0"/>
      <w:marRight w:val="0"/>
      <w:marTop w:val="0"/>
      <w:marBottom w:val="0"/>
      <w:divBdr>
        <w:top w:val="none" w:sz="0" w:space="0" w:color="auto"/>
        <w:left w:val="none" w:sz="0" w:space="0" w:color="auto"/>
        <w:bottom w:val="none" w:sz="0" w:space="0" w:color="auto"/>
        <w:right w:val="none" w:sz="0" w:space="0" w:color="auto"/>
      </w:divBdr>
    </w:div>
    <w:div w:id="1178075823">
      <w:bodyDiv w:val="1"/>
      <w:marLeft w:val="0"/>
      <w:marRight w:val="0"/>
      <w:marTop w:val="0"/>
      <w:marBottom w:val="0"/>
      <w:divBdr>
        <w:top w:val="none" w:sz="0" w:space="0" w:color="auto"/>
        <w:left w:val="none" w:sz="0" w:space="0" w:color="auto"/>
        <w:bottom w:val="none" w:sz="0" w:space="0" w:color="auto"/>
        <w:right w:val="none" w:sz="0" w:space="0" w:color="auto"/>
      </w:divBdr>
    </w:div>
    <w:div w:id="1178271825">
      <w:bodyDiv w:val="1"/>
      <w:marLeft w:val="0"/>
      <w:marRight w:val="0"/>
      <w:marTop w:val="0"/>
      <w:marBottom w:val="0"/>
      <w:divBdr>
        <w:top w:val="none" w:sz="0" w:space="0" w:color="auto"/>
        <w:left w:val="none" w:sz="0" w:space="0" w:color="auto"/>
        <w:bottom w:val="none" w:sz="0" w:space="0" w:color="auto"/>
        <w:right w:val="none" w:sz="0" w:space="0" w:color="auto"/>
      </w:divBdr>
    </w:div>
    <w:div w:id="1180050626">
      <w:bodyDiv w:val="1"/>
      <w:marLeft w:val="0"/>
      <w:marRight w:val="0"/>
      <w:marTop w:val="0"/>
      <w:marBottom w:val="0"/>
      <w:divBdr>
        <w:top w:val="none" w:sz="0" w:space="0" w:color="auto"/>
        <w:left w:val="none" w:sz="0" w:space="0" w:color="auto"/>
        <w:bottom w:val="none" w:sz="0" w:space="0" w:color="auto"/>
        <w:right w:val="none" w:sz="0" w:space="0" w:color="auto"/>
      </w:divBdr>
    </w:div>
    <w:div w:id="1180392398">
      <w:bodyDiv w:val="1"/>
      <w:marLeft w:val="0"/>
      <w:marRight w:val="0"/>
      <w:marTop w:val="0"/>
      <w:marBottom w:val="0"/>
      <w:divBdr>
        <w:top w:val="none" w:sz="0" w:space="0" w:color="auto"/>
        <w:left w:val="none" w:sz="0" w:space="0" w:color="auto"/>
        <w:bottom w:val="none" w:sz="0" w:space="0" w:color="auto"/>
        <w:right w:val="none" w:sz="0" w:space="0" w:color="auto"/>
      </w:divBdr>
    </w:div>
    <w:div w:id="1181122352">
      <w:bodyDiv w:val="1"/>
      <w:marLeft w:val="0"/>
      <w:marRight w:val="0"/>
      <w:marTop w:val="0"/>
      <w:marBottom w:val="0"/>
      <w:divBdr>
        <w:top w:val="none" w:sz="0" w:space="0" w:color="auto"/>
        <w:left w:val="none" w:sz="0" w:space="0" w:color="auto"/>
        <w:bottom w:val="none" w:sz="0" w:space="0" w:color="auto"/>
        <w:right w:val="none" w:sz="0" w:space="0" w:color="auto"/>
      </w:divBdr>
    </w:div>
    <w:div w:id="1181430027">
      <w:bodyDiv w:val="1"/>
      <w:marLeft w:val="0"/>
      <w:marRight w:val="0"/>
      <w:marTop w:val="0"/>
      <w:marBottom w:val="0"/>
      <w:divBdr>
        <w:top w:val="none" w:sz="0" w:space="0" w:color="auto"/>
        <w:left w:val="none" w:sz="0" w:space="0" w:color="auto"/>
        <w:bottom w:val="none" w:sz="0" w:space="0" w:color="auto"/>
        <w:right w:val="none" w:sz="0" w:space="0" w:color="auto"/>
      </w:divBdr>
    </w:div>
    <w:div w:id="1181823163">
      <w:bodyDiv w:val="1"/>
      <w:marLeft w:val="0"/>
      <w:marRight w:val="0"/>
      <w:marTop w:val="0"/>
      <w:marBottom w:val="0"/>
      <w:divBdr>
        <w:top w:val="none" w:sz="0" w:space="0" w:color="auto"/>
        <w:left w:val="none" w:sz="0" w:space="0" w:color="auto"/>
        <w:bottom w:val="none" w:sz="0" w:space="0" w:color="auto"/>
        <w:right w:val="none" w:sz="0" w:space="0" w:color="auto"/>
      </w:divBdr>
    </w:div>
    <w:div w:id="1182162643">
      <w:bodyDiv w:val="1"/>
      <w:marLeft w:val="0"/>
      <w:marRight w:val="0"/>
      <w:marTop w:val="0"/>
      <w:marBottom w:val="0"/>
      <w:divBdr>
        <w:top w:val="none" w:sz="0" w:space="0" w:color="auto"/>
        <w:left w:val="none" w:sz="0" w:space="0" w:color="auto"/>
        <w:bottom w:val="none" w:sz="0" w:space="0" w:color="auto"/>
        <w:right w:val="none" w:sz="0" w:space="0" w:color="auto"/>
      </w:divBdr>
    </w:div>
    <w:div w:id="1182163138">
      <w:bodyDiv w:val="1"/>
      <w:marLeft w:val="0"/>
      <w:marRight w:val="0"/>
      <w:marTop w:val="0"/>
      <w:marBottom w:val="0"/>
      <w:divBdr>
        <w:top w:val="none" w:sz="0" w:space="0" w:color="auto"/>
        <w:left w:val="none" w:sz="0" w:space="0" w:color="auto"/>
        <w:bottom w:val="none" w:sz="0" w:space="0" w:color="auto"/>
        <w:right w:val="none" w:sz="0" w:space="0" w:color="auto"/>
      </w:divBdr>
    </w:div>
    <w:div w:id="1183474504">
      <w:bodyDiv w:val="1"/>
      <w:marLeft w:val="0"/>
      <w:marRight w:val="0"/>
      <w:marTop w:val="0"/>
      <w:marBottom w:val="0"/>
      <w:divBdr>
        <w:top w:val="none" w:sz="0" w:space="0" w:color="auto"/>
        <w:left w:val="none" w:sz="0" w:space="0" w:color="auto"/>
        <w:bottom w:val="none" w:sz="0" w:space="0" w:color="auto"/>
        <w:right w:val="none" w:sz="0" w:space="0" w:color="auto"/>
      </w:divBdr>
    </w:div>
    <w:div w:id="1183783271">
      <w:bodyDiv w:val="1"/>
      <w:marLeft w:val="0"/>
      <w:marRight w:val="0"/>
      <w:marTop w:val="0"/>
      <w:marBottom w:val="0"/>
      <w:divBdr>
        <w:top w:val="none" w:sz="0" w:space="0" w:color="auto"/>
        <w:left w:val="none" w:sz="0" w:space="0" w:color="auto"/>
        <w:bottom w:val="none" w:sz="0" w:space="0" w:color="auto"/>
        <w:right w:val="none" w:sz="0" w:space="0" w:color="auto"/>
      </w:divBdr>
    </w:div>
    <w:div w:id="1184124477">
      <w:bodyDiv w:val="1"/>
      <w:marLeft w:val="0"/>
      <w:marRight w:val="0"/>
      <w:marTop w:val="0"/>
      <w:marBottom w:val="0"/>
      <w:divBdr>
        <w:top w:val="none" w:sz="0" w:space="0" w:color="auto"/>
        <w:left w:val="none" w:sz="0" w:space="0" w:color="auto"/>
        <w:bottom w:val="none" w:sz="0" w:space="0" w:color="auto"/>
        <w:right w:val="none" w:sz="0" w:space="0" w:color="auto"/>
      </w:divBdr>
    </w:div>
    <w:div w:id="1184898052">
      <w:bodyDiv w:val="1"/>
      <w:marLeft w:val="0"/>
      <w:marRight w:val="0"/>
      <w:marTop w:val="0"/>
      <w:marBottom w:val="0"/>
      <w:divBdr>
        <w:top w:val="none" w:sz="0" w:space="0" w:color="auto"/>
        <w:left w:val="none" w:sz="0" w:space="0" w:color="auto"/>
        <w:bottom w:val="none" w:sz="0" w:space="0" w:color="auto"/>
        <w:right w:val="none" w:sz="0" w:space="0" w:color="auto"/>
      </w:divBdr>
    </w:div>
    <w:div w:id="1184902174">
      <w:bodyDiv w:val="1"/>
      <w:marLeft w:val="0"/>
      <w:marRight w:val="0"/>
      <w:marTop w:val="0"/>
      <w:marBottom w:val="0"/>
      <w:divBdr>
        <w:top w:val="none" w:sz="0" w:space="0" w:color="auto"/>
        <w:left w:val="none" w:sz="0" w:space="0" w:color="auto"/>
        <w:bottom w:val="none" w:sz="0" w:space="0" w:color="auto"/>
        <w:right w:val="none" w:sz="0" w:space="0" w:color="auto"/>
      </w:divBdr>
    </w:div>
    <w:div w:id="1185634936">
      <w:bodyDiv w:val="1"/>
      <w:marLeft w:val="0"/>
      <w:marRight w:val="0"/>
      <w:marTop w:val="0"/>
      <w:marBottom w:val="0"/>
      <w:divBdr>
        <w:top w:val="none" w:sz="0" w:space="0" w:color="auto"/>
        <w:left w:val="none" w:sz="0" w:space="0" w:color="auto"/>
        <w:bottom w:val="none" w:sz="0" w:space="0" w:color="auto"/>
        <w:right w:val="none" w:sz="0" w:space="0" w:color="auto"/>
      </w:divBdr>
    </w:div>
    <w:div w:id="1187523151">
      <w:bodyDiv w:val="1"/>
      <w:marLeft w:val="0"/>
      <w:marRight w:val="0"/>
      <w:marTop w:val="0"/>
      <w:marBottom w:val="0"/>
      <w:divBdr>
        <w:top w:val="none" w:sz="0" w:space="0" w:color="auto"/>
        <w:left w:val="none" w:sz="0" w:space="0" w:color="auto"/>
        <w:bottom w:val="none" w:sz="0" w:space="0" w:color="auto"/>
        <w:right w:val="none" w:sz="0" w:space="0" w:color="auto"/>
      </w:divBdr>
    </w:div>
    <w:div w:id="1187795753">
      <w:bodyDiv w:val="1"/>
      <w:marLeft w:val="0"/>
      <w:marRight w:val="0"/>
      <w:marTop w:val="0"/>
      <w:marBottom w:val="0"/>
      <w:divBdr>
        <w:top w:val="none" w:sz="0" w:space="0" w:color="auto"/>
        <w:left w:val="none" w:sz="0" w:space="0" w:color="auto"/>
        <w:bottom w:val="none" w:sz="0" w:space="0" w:color="auto"/>
        <w:right w:val="none" w:sz="0" w:space="0" w:color="auto"/>
      </w:divBdr>
    </w:div>
    <w:div w:id="1188057567">
      <w:bodyDiv w:val="1"/>
      <w:marLeft w:val="0"/>
      <w:marRight w:val="0"/>
      <w:marTop w:val="0"/>
      <w:marBottom w:val="0"/>
      <w:divBdr>
        <w:top w:val="none" w:sz="0" w:space="0" w:color="auto"/>
        <w:left w:val="none" w:sz="0" w:space="0" w:color="auto"/>
        <w:bottom w:val="none" w:sz="0" w:space="0" w:color="auto"/>
        <w:right w:val="none" w:sz="0" w:space="0" w:color="auto"/>
      </w:divBdr>
    </w:div>
    <w:div w:id="1188451539">
      <w:bodyDiv w:val="1"/>
      <w:marLeft w:val="0"/>
      <w:marRight w:val="0"/>
      <w:marTop w:val="0"/>
      <w:marBottom w:val="0"/>
      <w:divBdr>
        <w:top w:val="none" w:sz="0" w:space="0" w:color="auto"/>
        <w:left w:val="none" w:sz="0" w:space="0" w:color="auto"/>
        <w:bottom w:val="none" w:sz="0" w:space="0" w:color="auto"/>
        <w:right w:val="none" w:sz="0" w:space="0" w:color="auto"/>
      </w:divBdr>
    </w:div>
    <w:div w:id="1188715372">
      <w:bodyDiv w:val="1"/>
      <w:marLeft w:val="0"/>
      <w:marRight w:val="0"/>
      <w:marTop w:val="0"/>
      <w:marBottom w:val="0"/>
      <w:divBdr>
        <w:top w:val="none" w:sz="0" w:space="0" w:color="auto"/>
        <w:left w:val="none" w:sz="0" w:space="0" w:color="auto"/>
        <w:bottom w:val="none" w:sz="0" w:space="0" w:color="auto"/>
        <w:right w:val="none" w:sz="0" w:space="0" w:color="auto"/>
      </w:divBdr>
    </w:div>
    <w:div w:id="1188911079">
      <w:bodyDiv w:val="1"/>
      <w:marLeft w:val="0"/>
      <w:marRight w:val="0"/>
      <w:marTop w:val="0"/>
      <w:marBottom w:val="0"/>
      <w:divBdr>
        <w:top w:val="none" w:sz="0" w:space="0" w:color="auto"/>
        <w:left w:val="none" w:sz="0" w:space="0" w:color="auto"/>
        <w:bottom w:val="none" w:sz="0" w:space="0" w:color="auto"/>
        <w:right w:val="none" w:sz="0" w:space="0" w:color="auto"/>
      </w:divBdr>
    </w:div>
    <w:div w:id="1188984153">
      <w:bodyDiv w:val="1"/>
      <w:marLeft w:val="0"/>
      <w:marRight w:val="0"/>
      <w:marTop w:val="0"/>
      <w:marBottom w:val="0"/>
      <w:divBdr>
        <w:top w:val="none" w:sz="0" w:space="0" w:color="auto"/>
        <w:left w:val="none" w:sz="0" w:space="0" w:color="auto"/>
        <w:bottom w:val="none" w:sz="0" w:space="0" w:color="auto"/>
        <w:right w:val="none" w:sz="0" w:space="0" w:color="auto"/>
      </w:divBdr>
    </w:div>
    <w:div w:id="1190337167">
      <w:bodyDiv w:val="1"/>
      <w:marLeft w:val="0"/>
      <w:marRight w:val="0"/>
      <w:marTop w:val="0"/>
      <w:marBottom w:val="0"/>
      <w:divBdr>
        <w:top w:val="none" w:sz="0" w:space="0" w:color="auto"/>
        <w:left w:val="none" w:sz="0" w:space="0" w:color="auto"/>
        <w:bottom w:val="none" w:sz="0" w:space="0" w:color="auto"/>
        <w:right w:val="none" w:sz="0" w:space="0" w:color="auto"/>
      </w:divBdr>
    </w:div>
    <w:div w:id="1190533875">
      <w:bodyDiv w:val="1"/>
      <w:marLeft w:val="0"/>
      <w:marRight w:val="0"/>
      <w:marTop w:val="0"/>
      <w:marBottom w:val="0"/>
      <w:divBdr>
        <w:top w:val="none" w:sz="0" w:space="0" w:color="auto"/>
        <w:left w:val="none" w:sz="0" w:space="0" w:color="auto"/>
        <w:bottom w:val="none" w:sz="0" w:space="0" w:color="auto"/>
        <w:right w:val="none" w:sz="0" w:space="0" w:color="auto"/>
      </w:divBdr>
    </w:div>
    <w:div w:id="1191190494">
      <w:bodyDiv w:val="1"/>
      <w:marLeft w:val="0"/>
      <w:marRight w:val="0"/>
      <w:marTop w:val="0"/>
      <w:marBottom w:val="0"/>
      <w:divBdr>
        <w:top w:val="none" w:sz="0" w:space="0" w:color="auto"/>
        <w:left w:val="none" w:sz="0" w:space="0" w:color="auto"/>
        <w:bottom w:val="none" w:sz="0" w:space="0" w:color="auto"/>
        <w:right w:val="none" w:sz="0" w:space="0" w:color="auto"/>
      </w:divBdr>
    </w:div>
    <w:div w:id="1191526911">
      <w:bodyDiv w:val="1"/>
      <w:marLeft w:val="0"/>
      <w:marRight w:val="0"/>
      <w:marTop w:val="0"/>
      <w:marBottom w:val="0"/>
      <w:divBdr>
        <w:top w:val="none" w:sz="0" w:space="0" w:color="auto"/>
        <w:left w:val="none" w:sz="0" w:space="0" w:color="auto"/>
        <w:bottom w:val="none" w:sz="0" w:space="0" w:color="auto"/>
        <w:right w:val="none" w:sz="0" w:space="0" w:color="auto"/>
      </w:divBdr>
    </w:div>
    <w:div w:id="1191527796">
      <w:bodyDiv w:val="1"/>
      <w:marLeft w:val="0"/>
      <w:marRight w:val="0"/>
      <w:marTop w:val="0"/>
      <w:marBottom w:val="0"/>
      <w:divBdr>
        <w:top w:val="none" w:sz="0" w:space="0" w:color="auto"/>
        <w:left w:val="none" w:sz="0" w:space="0" w:color="auto"/>
        <w:bottom w:val="none" w:sz="0" w:space="0" w:color="auto"/>
        <w:right w:val="none" w:sz="0" w:space="0" w:color="auto"/>
      </w:divBdr>
    </w:div>
    <w:div w:id="1191914319">
      <w:bodyDiv w:val="1"/>
      <w:marLeft w:val="0"/>
      <w:marRight w:val="0"/>
      <w:marTop w:val="0"/>
      <w:marBottom w:val="0"/>
      <w:divBdr>
        <w:top w:val="none" w:sz="0" w:space="0" w:color="auto"/>
        <w:left w:val="none" w:sz="0" w:space="0" w:color="auto"/>
        <w:bottom w:val="none" w:sz="0" w:space="0" w:color="auto"/>
        <w:right w:val="none" w:sz="0" w:space="0" w:color="auto"/>
      </w:divBdr>
    </w:div>
    <w:div w:id="1193156708">
      <w:bodyDiv w:val="1"/>
      <w:marLeft w:val="0"/>
      <w:marRight w:val="0"/>
      <w:marTop w:val="0"/>
      <w:marBottom w:val="0"/>
      <w:divBdr>
        <w:top w:val="none" w:sz="0" w:space="0" w:color="auto"/>
        <w:left w:val="none" w:sz="0" w:space="0" w:color="auto"/>
        <w:bottom w:val="none" w:sz="0" w:space="0" w:color="auto"/>
        <w:right w:val="none" w:sz="0" w:space="0" w:color="auto"/>
      </w:divBdr>
    </w:div>
    <w:div w:id="1193542685">
      <w:bodyDiv w:val="1"/>
      <w:marLeft w:val="0"/>
      <w:marRight w:val="0"/>
      <w:marTop w:val="0"/>
      <w:marBottom w:val="0"/>
      <w:divBdr>
        <w:top w:val="none" w:sz="0" w:space="0" w:color="auto"/>
        <w:left w:val="none" w:sz="0" w:space="0" w:color="auto"/>
        <w:bottom w:val="none" w:sz="0" w:space="0" w:color="auto"/>
        <w:right w:val="none" w:sz="0" w:space="0" w:color="auto"/>
      </w:divBdr>
    </w:div>
    <w:div w:id="1194073472">
      <w:bodyDiv w:val="1"/>
      <w:marLeft w:val="0"/>
      <w:marRight w:val="0"/>
      <w:marTop w:val="0"/>
      <w:marBottom w:val="0"/>
      <w:divBdr>
        <w:top w:val="none" w:sz="0" w:space="0" w:color="auto"/>
        <w:left w:val="none" w:sz="0" w:space="0" w:color="auto"/>
        <w:bottom w:val="none" w:sz="0" w:space="0" w:color="auto"/>
        <w:right w:val="none" w:sz="0" w:space="0" w:color="auto"/>
      </w:divBdr>
    </w:div>
    <w:div w:id="1194197856">
      <w:bodyDiv w:val="1"/>
      <w:marLeft w:val="0"/>
      <w:marRight w:val="0"/>
      <w:marTop w:val="0"/>
      <w:marBottom w:val="0"/>
      <w:divBdr>
        <w:top w:val="none" w:sz="0" w:space="0" w:color="auto"/>
        <w:left w:val="none" w:sz="0" w:space="0" w:color="auto"/>
        <w:bottom w:val="none" w:sz="0" w:space="0" w:color="auto"/>
        <w:right w:val="none" w:sz="0" w:space="0" w:color="auto"/>
      </w:divBdr>
    </w:div>
    <w:div w:id="1194267222">
      <w:bodyDiv w:val="1"/>
      <w:marLeft w:val="0"/>
      <w:marRight w:val="0"/>
      <w:marTop w:val="0"/>
      <w:marBottom w:val="0"/>
      <w:divBdr>
        <w:top w:val="none" w:sz="0" w:space="0" w:color="auto"/>
        <w:left w:val="none" w:sz="0" w:space="0" w:color="auto"/>
        <w:bottom w:val="none" w:sz="0" w:space="0" w:color="auto"/>
        <w:right w:val="none" w:sz="0" w:space="0" w:color="auto"/>
      </w:divBdr>
    </w:div>
    <w:div w:id="1194491811">
      <w:bodyDiv w:val="1"/>
      <w:marLeft w:val="0"/>
      <w:marRight w:val="0"/>
      <w:marTop w:val="0"/>
      <w:marBottom w:val="0"/>
      <w:divBdr>
        <w:top w:val="none" w:sz="0" w:space="0" w:color="auto"/>
        <w:left w:val="none" w:sz="0" w:space="0" w:color="auto"/>
        <w:bottom w:val="none" w:sz="0" w:space="0" w:color="auto"/>
        <w:right w:val="none" w:sz="0" w:space="0" w:color="auto"/>
      </w:divBdr>
    </w:div>
    <w:div w:id="1195146150">
      <w:bodyDiv w:val="1"/>
      <w:marLeft w:val="0"/>
      <w:marRight w:val="0"/>
      <w:marTop w:val="0"/>
      <w:marBottom w:val="0"/>
      <w:divBdr>
        <w:top w:val="none" w:sz="0" w:space="0" w:color="auto"/>
        <w:left w:val="none" w:sz="0" w:space="0" w:color="auto"/>
        <w:bottom w:val="none" w:sz="0" w:space="0" w:color="auto"/>
        <w:right w:val="none" w:sz="0" w:space="0" w:color="auto"/>
      </w:divBdr>
    </w:div>
    <w:div w:id="1196500925">
      <w:bodyDiv w:val="1"/>
      <w:marLeft w:val="0"/>
      <w:marRight w:val="0"/>
      <w:marTop w:val="0"/>
      <w:marBottom w:val="0"/>
      <w:divBdr>
        <w:top w:val="none" w:sz="0" w:space="0" w:color="auto"/>
        <w:left w:val="none" w:sz="0" w:space="0" w:color="auto"/>
        <w:bottom w:val="none" w:sz="0" w:space="0" w:color="auto"/>
        <w:right w:val="none" w:sz="0" w:space="0" w:color="auto"/>
      </w:divBdr>
    </w:div>
    <w:div w:id="1197504924">
      <w:bodyDiv w:val="1"/>
      <w:marLeft w:val="0"/>
      <w:marRight w:val="0"/>
      <w:marTop w:val="0"/>
      <w:marBottom w:val="0"/>
      <w:divBdr>
        <w:top w:val="none" w:sz="0" w:space="0" w:color="auto"/>
        <w:left w:val="none" w:sz="0" w:space="0" w:color="auto"/>
        <w:bottom w:val="none" w:sz="0" w:space="0" w:color="auto"/>
        <w:right w:val="none" w:sz="0" w:space="0" w:color="auto"/>
      </w:divBdr>
    </w:div>
    <w:div w:id="1199852866">
      <w:bodyDiv w:val="1"/>
      <w:marLeft w:val="0"/>
      <w:marRight w:val="0"/>
      <w:marTop w:val="0"/>
      <w:marBottom w:val="0"/>
      <w:divBdr>
        <w:top w:val="none" w:sz="0" w:space="0" w:color="auto"/>
        <w:left w:val="none" w:sz="0" w:space="0" w:color="auto"/>
        <w:bottom w:val="none" w:sz="0" w:space="0" w:color="auto"/>
        <w:right w:val="none" w:sz="0" w:space="0" w:color="auto"/>
      </w:divBdr>
    </w:div>
    <w:div w:id="1200243255">
      <w:bodyDiv w:val="1"/>
      <w:marLeft w:val="0"/>
      <w:marRight w:val="0"/>
      <w:marTop w:val="0"/>
      <w:marBottom w:val="0"/>
      <w:divBdr>
        <w:top w:val="none" w:sz="0" w:space="0" w:color="auto"/>
        <w:left w:val="none" w:sz="0" w:space="0" w:color="auto"/>
        <w:bottom w:val="none" w:sz="0" w:space="0" w:color="auto"/>
        <w:right w:val="none" w:sz="0" w:space="0" w:color="auto"/>
      </w:divBdr>
    </w:div>
    <w:div w:id="1200822091">
      <w:bodyDiv w:val="1"/>
      <w:marLeft w:val="0"/>
      <w:marRight w:val="0"/>
      <w:marTop w:val="0"/>
      <w:marBottom w:val="0"/>
      <w:divBdr>
        <w:top w:val="none" w:sz="0" w:space="0" w:color="auto"/>
        <w:left w:val="none" w:sz="0" w:space="0" w:color="auto"/>
        <w:bottom w:val="none" w:sz="0" w:space="0" w:color="auto"/>
        <w:right w:val="none" w:sz="0" w:space="0" w:color="auto"/>
      </w:divBdr>
    </w:div>
    <w:div w:id="1201431115">
      <w:bodyDiv w:val="1"/>
      <w:marLeft w:val="0"/>
      <w:marRight w:val="0"/>
      <w:marTop w:val="0"/>
      <w:marBottom w:val="0"/>
      <w:divBdr>
        <w:top w:val="none" w:sz="0" w:space="0" w:color="auto"/>
        <w:left w:val="none" w:sz="0" w:space="0" w:color="auto"/>
        <w:bottom w:val="none" w:sz="0" w:space="0" w:color="auto"/>
        <w:right w:val="none" w:sz="0" w:space="0" w:color="auto"/>
      </w:divBdr>
    </w:div>
    <w:div w:id="1201550895">
      <w:bodyDiv w:val="1"/>
      <w:marLeft w:val="0"/>
      <w:marRight w:val="0"/>
      <w:marTop w:val="0"/>
      <w:marBottom w:val="0"/>
      <w:divBdr>
        <w:top w:val="none" w:sz="0" w:space="0" w:color="auto"/>
        <w:left w:val="none" w:sz="0" w:space="0" w:color="auto"/>
        <w:bottom w:val="none" w:sz="0" w:space="0" w:color="auto"/>
        <w:right w:val="none" w:sz="0" w:space="0" w:color="auto"/>
      </w:divBdr>
    </w:div>
    <w:div w:id="1202132687">
      <w:bodyDiv w:val="1"/>
      <w:marLeft w:val="0"/>
      <w:marRight w:val="0"/>
      <w:marTop w:val="0"/>
      <w:marBottom w:val="0"/>
      <w:divBdr>
        <w:top w:val="none" w:sz="0" w:space="0" w:color="auto"/>
        <w:left w:val="none" w:sz="0" w:space="0" w:color="auto"/>
        <w:bottom w:val="none" w:sz="0" w:space="0" w:color="auto"/>
        <w:right w:val="none" w:sz="0" w:space="0" w:color="auto"/>
      </w:divBdr>
    </w:div>
    <w:div w:id="1202203307">
      <w:bodyDiv w:val="1"/>
      <w:marLeft w:val="0"/>
      <w:marRight w:val="0"/>
      <w:marTop w:val="0"/>
      <w:marBottom w:val="0"/>
      <w:divBdr>
        <w:top w:val="none" w:sz="0" w:space="0" w:color="auto"/>
        <w:left w:val="none" w:sz="0" w:space="0" w:color="auto"/>
        <w:bottom w:val="none" w:sz="0" w:space="0" w:color="auto"/>
        <w:right w:val="none" w:sz="0" w:space="0" w:color="auto"/>
      </w:divBdr>
    </w:div>
    <w:div w:id="1203326353">
      <w:bodyDiv w:val="1"/>
      <w:marLeft w:val="0"/>
      <w:marRight w:val="0"/>
      <w:marTop w:val="0"/>
      <w:marBottom w:val="0"/>
      <w:divBdr>
        <w:top w:val="none" w:sz="0" w:space="0" w:color="auto"/>
        <w:left w:val="none" w:sz="0" w:space="0" w:color="auto"/>
        <w:bottom w:val="none" w:sz="0" w:space="0" w:color="auto"/>
        <w:right w:val="none" w:sz="0" w:space="0" w:color="auto"/>
      </w:divBdr>
    </w:div>
    <w:div w:id="1204098010">
      <w:bodyDiv w:val="1"/>
      <w:marLeft w:val="0"/>
      <w:marRight w:val="0"/>
      <w:marTop w:val="0"/>
      <w:marBottom w:val="0"/>
      <w:divBdr>
        <w:top w:val="none" w:sz="0" w:space="0" w:color="auto"/>
        <w:left w:val="none" w:sz="0" w:space="0" w:color="auto"/>
        <w:bottom w:val="none" w:sz="0" w:space="0" w:color="auto"/>
        <w:right w:val="none" w:sz="0" w:space="0" w:color="auto"/>
      </w:divBdr>
    </w:div>
    <w:div w:id="1204753077">
      <w:bodyDiv w:val="1"/>
      <w:marLeft w:val="0"/>
      <w:marRight w:val="0"/>
      <w:marTop w:val="0"/>
      <w:marBottom w:val="0"/>
      <w:divBdr>
        <w:top w:val="none" w:sz="0" w:space="0" w:color="auto"/>
        <w:left w:val="none" w:sz="0" w:space="0" w:color="auto"/>
        <w:bottom w:val="none" w:sz="0" w:space="0" w:color="auto"/>
        <w:right w:val="none" w:sz="0" w:space="0" w:color="auto"/>
      </w:divBdr>
    </w:div>
    <w:div w:id="1205294474">
      <w:bodyDiv w:val="1"/>
      <w:marLeft w:val="0"/>
      <w:marRight w:val="0"/>
      <w:marTop w:val="0"/>
      <w:marBottom w:val="0"/>
      <w:divBdr>
        <w:top w:val="none" w:sz="0" w:space="0" w:color="auto"/>
        <w:left w:val="none" w:sz="0" w:space="0" w:color="auto"/>
        <w:bottom w:val="none" w:sz="0" w:space="0" w:color="auto"/>
        <w:right w:val="none" w:sz="0" w:space="0" w:color="auto"/>
      </w:divBdr>
    </w:div>
    <w:div w:id="1205480717">
      <w:bodyDiv w:val="1"/>
      <w:marLeft w:val="0"/>
      <w:marRight w:val="0"/>
      <w:marTop w:val="0"/>
      <w:marBottom w:val="0"/>
      <w:divBdr>
        <w:top w:val="none" w:sz="0" w:space="0" w:color="auto"/>
        <w:left w:val="none" w:sz="0" w:space="0" w:color="auto"/>
        <w:bottom w:val="none" w:sz="0" w:space="0" w:color="auto"/>
        <w:right w:val="none" w:sz="0" w:space="0" w:color="auto"/>
      </w:divBdr>
    </w:div>
    <w:div w:id="1205868228">
      <w:bodyDiv w:val="1"/>
      <w:marLeft w:val="0"/>
      <w:marRight w:val="0"/>
      <w:marTop w:val="0"/>
      <w:marBottom w:val="0"/>
      <w:divBdr>
        <w:top w:val="none" w:sz="0" w:space="0" w:color="auto"/>
        <w:left w:val="none" w:sz="0" w:space="0" w:color="auto"/>
        <w:bottom w:val="none" w:sz="0" w:space="0" w:color="auto"/>
        <w:right w:val="none" w:sz="0" w:space="0" w:color="auto"/>
      </w:divBdr>
    </w:div>
    <w:div w:id="1206411339">
      <w:bodyDiv w:val="1"/>
      <w:marLeft w:val="0"/>
      <w:marRight w:val="0"/>
      <w:marTop w:val="0"/>
      <w:marBottom w:val="0"/>
      <w:divBdr>
        <w:top w:val="none" w:sz="0" w:space="0" w:color="auto"/>
        <w:left w:val="none" w:sz="0" w:space="0" w:color="auto"/>
        <w:bottom w:val="none" w:sz="0" w:space="0" w:color="auto"/>
        <w:right w:val="none" w:sz="0" w:space="0" w:color="auto"/>
      </w:divBdr>
    </w:div>
    <w:div w:id="1207063847">
      <w:bodyDiv w:val="1"/>
      <w:marLeft w:val="0"/>
      <w:marRight w:val="0"/>
      <w:marTop w:val="0"/>
      <w:marBottom w:val="0"/>
      <w:divBdr>
        <w:top w:val="none" w:sz="0" w:space="0" w:color="auto"/>
        <w:left w:val="none" w:sz="0" w:space="0" w:color="auto"/>
        <w:bottom w:val="none" w:sz="0" w:space="0" w:color="auto"/>
        <w:right w:val="none" w:sz="0" w:space="0" w:color="auto"/>
      </w:divBdr>
    </w:div>
    <w:div w:id="1207369834">
      <w:bodyDiv w:val="1"/>
      <w:marLeft w:val="0"/>
      <w:marRight w:val="0"/>
      <w:marTop w:val="0"/>
      <w:marBottom w:val="0"/>
      <w:divBdr>
        <w:top w:val="none" w:sz="0" w:space="0" w:color="auto"/>
        <w:left w:val="none" w:sz="0" w:space="0" w:color="auto"/>
        <w:bottom w:val="none" w:sz="0" w:space="0" w:color="auto"/>
        <w:right w:val="none" w:sz="0" w:space="0" w:color="auto"/>
      </w:divBdr>
    </w:div>
    <w:div w:id="1207447921">
      <w:bodyDiv w:val="1"/>
      <w:marLeft w:val="0"/>
      <w:marRight w:val="0"/>
      <w:marTop w:val="0"/>
      <w:marBottom w:val="0"/>
      <w:divBdr>
        <w:top w:val="none" w:sz="0" w:space="0" w:color="auto"/>
        <w:left w:val="none" w:sz="0" w:space="0" w:color="auto"/>
        <w:bottom w:val="none" w:sz="0" w:space="0" w:color="auto"/>
        <w:right w:val="none" w:sz="0" w:space="0" w:color="auto"/>
      </w:divBdr>
    </w:div>
    <w:div w:id="1207718120">
      <w:bodyDiv w:val="1"/>
      <w:marLeft w:val="0"/>
      <w:marRight w:val="0"/>
      <w:marTop w:val="0"/>
      <w:marBottom w:val="0"/>
      <w:divBdr>
        <w:top w:val="none" w:sz="0" w:space="0" w:color="auto"/>
        <w:left w:val="none" w:sz="0" w:space="0" w:color="auto"/>
        <w:bottom w:val="none" w:sz="0" w:space="0" w:color="auto"/>
        <w:right w:val="none" w:sz="0" w:space="0" w:color="auto"/>
      </w:divBdr>
    </w:div>
    <w:div w:id="1208756262">
      <w:bodyDiv w:val="1"/>
      <w:marLeft w:val="0"/>
      <w:marRight w:val="0"/>
      <w:marTop w:val="0"/>
      <w:marBottom w:val="0"/>
      <w:divBdr>
        <w:top w:val="none" w:sz="0" w:space="0" w:color="auto"/>
        <w:left w:val="none" w:sz="0" w:space="0" w:color="auto"/>
        <w:bottom w:val="none" w:sz="0" w:space="0" w:color="auto"/>
        <w:right w:val="none" w:sz="0" w:space="0" w:color="auto"/>
      </w:divBdr>
    </w:div>
    <w:div w:id="1208950265">
      <w:bodyDiv w:val="1"/>
      <w:marLeft w:val="0"/>
      <w:marRight w:val="0"/>
      <w:marTop w:val="0"/>
      <w:marBottom w:val="0"/>
      <w:divBdr>
        <w:top w:val="none" w:sz="0" w:space="0" w:color="auto"/>
        <w:left w:val="none" w:sz="0" w:space="0" w:color="auto"/>
        <w:bottom w:val="none" w:sz="0" w:space="0" w:color="auto"/>
        <w:right w:val="none" w:sz="0" w:space="0" w:color="auto"/>
      </w:divBdr>
    </w:div>
    <w:div w:id="1209223713">
      <w:bodyDiv w:val="1"/>
      <w:marLeft w:val="0"/>
      <w:marRight w:val="0"/>
      <w:marTop w:val="0"/>
      <w:marBottom w:val="0"/>
      <w:divBdr>
        <w:top w:val="none" w:sz="0" w:space="0" w:color="auto"/>
        <w:left w:val="none" w:sz="0" w:space="0" w:color="auto"/>
        <w:bottom w:val="none" w:sz="0" w:space="0" w:color="auto"/>
        <w:right w:val="none" w:sz="0" w:space="0" w:color="auto"/>
      </w:divBdr>
    </w:div>
    <w:div w:id="1209337632">
      <w:bodyDiv w:val="1"/>
      <w:marLeft w:val="0"/>
      <w:marRight w:val="0"/>
      <w:marTop w:val="0"/>
      <w:marBottom w:val="0"/>
      <w:divBdr>
        <w:top w:val="none" w:sz="0" w:space="0" w:color="auto"/>
        <w:left w:val="none" w:sz="0" w:space="0" w:color="auto"/>
        <w:bottom w:val="none" w:sz="0" w:space="0" w:color="auto"/>
        <w:right w:val="none" w:sz="0" w:space="0" w:color="auto"/>
      </w:divBdr>
    </w:div>
    <w:div w:id="1209802396">
      <w:bodyDiv w:val="1"/>
      <w:marLeft w:val="0"/>
      <w:marRight w:val="0"/>
      <w:marTop w:val="0"/>
      <w:marBottom w:val="0"/>
      <w:divBdr>
        <w:top w:val="none" w:sz="0" w:space="0" w:color="auto"/>
        <w:left w:val="none" w:sz="0" w:space="0" w:color="auto"/>
        <w:bottom w:val="none" w:sz="0" w:space="0" w:color="auto"/>
        <w:right w:val="none" w:sz="0" w:space="0" w:color="auto"/>
      </w:divBdr>
    </w:div>
    <w:div w:id="1209874042">
      <w:bodyDiv w:val="1"/>
      <w:marLeft w:val="0"/>
      <w:marRight w:val="0"/>
      <w:marTop w:val="0"/>
      <w:marBottom w:val="0"/>
      <w:divBdr>
        <w:top w:val="none" w:sz="0" w:space="0" w:color="auto"/>
        <w:left w:val="none" w:sz="0" w:space="0" w:color="auto"/>
        <w:bottom w:val="none" w:sz="0" w:space="0" w:color="auto"/>
        <w:right w:val="none" w:sz="0" w:space="0" w:color="auto"/>
      </w:divBdr>
    </w:div>
    <w:div w:id="1210266759">
      <w:bodyDiv w:val="1"/>
      <w:marLeft w:val="0"/>
      <w:marRight w:val="0"/>
      <w:marTop w:val="0"/>
      <w:marBottom w:val="0"/>
      <w:divBdr>
        <w:top w:val="none" w:sz="0" w:space="0" w:color="auto"/>
        <w:left w:val="none" w:sz="0" w:space="0" w:color="auto"/>
        <w:bottom w:val="none" w:sz="0" w:space="0" w:color="auto"/>
        <w:right w:val="none" w:sz="0" w:space="0" w:color="auto"/>
      </w:divBdr>
    </w:div>
    <w:div w:id="1210334853">
      <w:bodyDiv w:val="1"/>
      <w:marLeft w:val="0"/>
      <w:marRight w:val="0"/>
      <w:marTop w:val="0"/>
      <w:marBottom w:val="0"/>
      <w:divBdr>
        <w:top w:val="none" w:sz="0" w:space="0" w:color="auto"/>
        <w:left w:val="none" w:sz="0" w:space="0" w:color="auto"/>
        <w:bottom w:val="none" w:sz="0" w:space="0" w:color="auto"/>
        <w:right w:val="none" w:sz="0" w:space="0" w:color="auto"/>
      </w:divBdr>
    </w:div>
    <w:div w:id="1210338827">
      <w:bodyDiv w:val="1"/>
      <w:marLeft w:val="0"/>
      <w:marRight w:val="0"/>
      <w:marTop w:val="0"/>
      <w:marBottom w:val="0"/>
      <w:divBdr>
        <w:top w:val="none" w:sz="0" w:space="0" w:color="auto"/>
        <w:left w:val="none" w:sz="0" w:space="0" w:color="auto"/>
        <w:bottom w:val="none" w:sz="0" w:space="0" w:color="auto"/>
        <w:right w:val="none" w:sz="0" w:space="0" w:color="auto"/>
      </w:divBdr>
    </w:div>
    <w:div w:id="1210454409">
      <w:bodyDiv w:val="1"/>
      <w:marLeft w:val="0"/>
      <w:marRight w:val="0"/>
      <w:marTop w:val="0"/>
      <w:marBottom w:val="0"/>
      <w:divBdr>
        <w:top w:val="none" w:sz="0" w:space="0" w:color="auto"/>
        <w:left w:val="none" w:sz="0" w:space="0" w:color="auto"/>
        <w:bottom w:val="none" w:sz="0" w:space="0" w:color="auto"/>
        <w:right w:val="none" w:sz="0" w:space="0" w:color="auto"/>
      </w:divBdr>
    </w:div>
    <w:div w:id="1210607056">
      <w:bodyDiv w:val="1"/>
      <w:marLeft w:val="0"/>
      <w:marRight w:val="0"/>
      <w:marTop w:val="0"/>
      <w:marBottom w:val="0"/>
      <w:divBdr>
        <w:top w:val="none" w:sz="0" w:space="0" w:color="auto"/>
        <w:left w:val="none" w:sz="0" w:space="0" w:color="auto"/>
        <w:bottom w:val="none" w:sz="0" w:space="0" w:color="auto"/>
        <w:right w:val="none" w:sz="0" w:space="0" w:color="auto"/>
      </w:divBdr>
    </w:div>
    <w:div w:id="1211114084">
      <w:bodyDiv w:val="1"/>
      <w:marLeft w:val="0"/>
      <w:marRight w:val="0"/>
      <w:marTop w:val="0"/>
      <w:marBottom w:val="0"/>
      <w:divBdr>
        <w:top w:val="none" w:sz="0" w:space="0" w:color="auto"/>
        <w:left w:val="none" w:sz="0" w:space="0" w:color="auto"/>
        <w:bottom w:val="none" w:sz="0" w:space="0" w:color="auto"/>
        <w:right w:val="none" w:sz="0" w:space="0" w:color="auto"/>
      </w:divBdr>
    </w:div>
    <w:div w:id="1211964358">
      <w:bodyDiv w:val="1"/>
      <w:marLeft w:val="0"/>
      <w:marRight w:val="0"/>
      <w:marTop w:val="0"/>
      <w:marBottom w:val="0"/>
      <w:divBdr>
        <w:top w:val="none" w:sz="0" w:space="0" w:color="auto"/>
        <w:left w:val="none" w:sz="0" w:space="0" w:color="auto"/>
        <w:bottom w:val="none" w:sz="0" w:space="0" w:color="auto"/>
        <w:right w:val="none" w:sz="0" w:space="0" w:color="auto"/>
      </w:divBdr>
    </w:div>
    <w:div w:id="1212764619">
      <w:bodyDiv w:val="1"/>
      <w:marLeft w:val="0"/>
      <w:marRight w:val="0"/>
      <w:marTop w:val="0"/>
      <w:marBottom w:val="0"/>
      <w:divBdr>
        <w:top w:val="none" w:sz="0" w:space="0" w:color="auto"/>
        <w:left w:val="none" w:sz="0" w:space="0" w:color="auto"/>
        <w:bottom w:val="none" w:sz="0" w:space="0" w:color="auto"/>
        <w:right w:val="none" w:sz="0" w:space="0" w:color="auto"/>
      </w:divBdr>
    </w:div>
    <w:div w:id="1213538031">
      <w:bodyDiv w:val="1"/>
      <w:marLeft w:val="0"/>
      <w:marRight w:val="0"/>
      <w:marTop w:val="0"/>
      <w:marBottom w:val="0"/>
      <w:divBdr>
        <w:top w:val="none" w:sz="0" w:space="0" w:color="auto"/>
        <w:left w:val="none" w:sz="0" w:space="0" w:color="auto"/>
        <w:bottom w:val="none" w:sz="0" w:space="0" w:color="auto"/>
        <w:right w:val="none" w:sz="0" w:space="0" w:color="auto"/>
      </w:divBdr>
    </w:div>
    <w:div w:id="1213691139">
      <w:bodyDiv w:val="1"/>
      <w:marLeft w:val="0"/>
      <w:marRight w:val="0"/>
      <w:marTop w:val="0"/>
      <w:marBottom w:val="0"/>
      <w:divBdr>
        <w:top w:val="none" w:sz="0" w:space="0" w:color="auto"/>
        <w:left w:val="none" w:sz="0" w:space="0" w:color="auto"/>
        <w:bottom w:val="none" w:sz="0" w:space="0" w:color="auto"/>
        <w:right w:val="none" w:sz="0" w:space="0" w:color="auto"/>
      </w:divBdr>
    </w:div>
    <w:div w:id="1214344488">
      <w:bodyDiv w:val="1"/>
      <w:marLeft w:val="0"/>
      <w:marRight w:val="0"/>
      <w:marTop w:val="0"/>
      <w:marBottom w:val="0"/>
      <w:divBdr>
        <w:top w:val="none" w:sz="0" w:space="0" w:color="auto"/>
        <w:left w:val="none" w:sz="0" w:space="0" w:color="auto"/>
        <w:bottom w:val="none" w:sz="0" w:space="0" w:color="auto"/>
        <w:right w:val="none" w:sz="0" w:space="0" w:color="auto"/>
      </w:divBdr>
    </w:div>
    <w:div w:id="1218084224">
      <w:bodyDiv w:val="1"/>
      <w:marLeft w:val="0"/>
      <w:marRight w:val="0"/>
      <w:marTop w:val="0"/>
      <w:marBottom w:val="0"/>
      <w:divBdr>
        <w:top w:val="none" w:sz="0" w:space="0" w:color="auto"/>
        <w:left w:val="none" w:sz="0" w:space="0" w:color="auto"/>
        <w:bottom w:val="none" w:sz="0" w:space="0" w:color="auto"/>
        <w:right w:val="none" w:sz="0" w:space="0" w:color="auto"/>
      </w:divBdr>
    </w:div>
    <w:div w:id="1218466642">
      <w:bodyDiv w:val="1"/>
      <w:marLeft w:val="0"/>
      <w:marRight w:val="0"/>
      <w:marTop w:val="0"/>
      <w:marBottom w:val="0"/>
      <w:divBdr>
        <w:top w:val="none" w:sz="0" w:space="0" w:color="auto"/>
        <w:left w:val="none" w:sz="0" w:space="0" w:color="auto"/>
        <w:bottom w:val="none" w:sz="0" w:space="0" w:color="auto"/>
        <w:right w:val="none" w:sz="0" w:space="0" w:color="auto"/>
      </w:divBdr>
    </w:div>
    <w:div w:id="1219241734">
      <w:bodyDiv w:val="1"/>
      <w:marLeft w:val="0"/>
      <w:marRight w:val="0"/>
      <w:marTop w:val="0"/>
      <w:marBottom w:val="0"/>
      <w:divBdr>
        <w:top w:val="none" w:sz="0" w:space="0" w:color="auto"/>
        <w:left w:val="none" w:sz="0" w:space="0" w:color="auto"/>
        <w:bottom w:val="none" w:sz="0" w:space="0" w:color="auto"/>
        <w:right w:val="none" w:sz="0" w:space="0" w:color="auto"/>
      </w:divBdr>
    </w:div>
    <w:div w:id="1219316132">
      <w:bodyDiv w:val="1"/>
      <w:marLeft w:val="0"/>
      <w:marRight w:val="0"/>
      <w:marTop w:val="0"/>
      <w:marBottom w:val="0"/>
      <w:divBdr>
        <w:top w:val="none" w:sz="0" w:space="0" w:color="auto"/>
        <w:left w:val="none" w:sz="0" w:space="0" w:color="auto"/>
        <w:bottom w:val="none" w:sz="0" w:space="0" w:color="auto"/>
        <w:right w:val="none" w:sz="0" w:space="0" w:color="auto"/>
      </w:divBdr>
    </w:div>
    <w:div w:id="1219324912">
      <w:bodyDiv w:val="1"/>
      <w:marLeft w:val="0"/>
      <w:marRight w:val="0"/>
      <w:marTop w:val="0"/>
      <w:marBottom w:val="0"/>
      <w:divBdr>
        <w:top w:val="none" w:sz="0" w:space="0" w:color="auto"/>
        <w:left w:val="none" w:sz="0" w:space="0" w:color="auto"/>
        <w:bottom w:val="none" w:sz="0" w:space="0" w:color="auto"/>
        <w:right w:val="none" w:sz="0" w:space="0" w:color="auto"/>
      </w:divBdr>
    </w:div>
    <w:div w:id="1219707805">
      <w:bodyDiv w:val="1"/>
      <w:marLeft w:val="0"/>
      <w:marRight w:val="0"/>
      <w:marTop w:val="0"/>
      <w:marBottom w:val="0"/>
      <w:divBdr>
        <w:top w:val="none" w:sz="0" w:space="0" w:color="auto"/>
        <w:left w:val="none" w:sz="0" w:space="0" w:color="auto"/>
        <w:bottom w:val="none" w:sz="0" w:space="0" w:color="auto"/>
        <w:right w:val="none" w:sz="0" w:space="0" w:color="auto"/>
      </w:divBdr>
    </w:div>
    <w:div w:id="1219824636">
      <w:bodyDiv w:val="1"/>
      <w:marLeft w:val="0"/>
      <w:marRight w:val="0"/>
      <w:marTop w:val="0"/>
      <w:marBottom w:val="0"/>
      <w:divBdr>
        <w:top w:val="none" w:sz="0" w:space="0" w:color="auto"/>
        <w:left w:val="none" w:sz="0" w:space="0" w:color="auto"/>
        <w:bottom w:val="none" w:sz="0" w:space="0" w:color="auto"/>
        <w:right w:val="none" w:sz="0" w:space="0" w:color="auto"/>
      </w:divBdr>
    </w:div>
    <w:div w:id="1220745655">
      <w:bodyDiv w:val="1"/>
      <w:marLeft w:val="0"/>
      <w:marRight w:val="0"/>
      <w:marTop w:val="0"/>
      <w:marBottom w:val="0"/>
      <w:divBdr>
        <w:top w:val="none" w:sz="0" w:space="0" w:color="auto"/>
        <w:left w:val="none" w:sz="0" w:space="0" w:color="auto"/>
        <w:bottom w:val="none" w:sz="0" w:space="0" w:color="auto"/>
        <w:right w:val="none" w:sz="0" w:space="0" w:color="auto"/>
      </w:divBdr>
    </w:div>
    <w:div w:id="1221019632">
      <w:bodyDiv w:val="1"/>
      <w:marLeft w:val="0"/>
      <w:marRight w:val="0"/>
      <w:marTop w:val="0"/>
      <w:marBottom w:val="0"/>
      <w:divBdr>
        <w:top w:val="none" w:sz="0" w:space="0" w:color="auto"/>
        <w:left w:val="none" w:sz="0" w:space="0" w:color="auto"/>
        <w:bottom w:val="none" w:sz="0" w:space="0" w:color="auto"/>
        <w:right w:val="none" w:sz="0" w:space="0" w:color="auto"/>
      </w:divBdr>
    </w:div>
    <w:div w:id="1221870573">
      <w:bodyDiv w:val="1"/>
      <w:marLeft w:val="0"/>
      <w:marRight w:val="0"/>
      <w:marTop w:val="0"/>
      <w:marBottom w:val="0"/>
      <w:divBdr>
        <w:top w:val="none" w:sz="0" w:space="0" w:color="auto"/>
        <w:left w:val="none" w:sz="0" w:space="0" w:color="auto"/>
        <w:bottom w:val="none" w:sz="0" w:space="0" w:color="auto"/>
        <w:right w:val="none" w:sz="0" w:space="0" w:color="auto"/>
      </w:divBdr>
    </w:div>
    <w:div w:id="1222788374">
      <w:bodyDiv w:val="1"/>
      <w:marLeft w:val="0"/>
      <w:marRight w:val="0"/>
      <w:marTop w:val="0"/>
      <w:marBottom w:val="0"/>
      <w:divBdr>
        <w:top w:val="none" w:sz="0" w:space="0" w:color="auto"/>
        <w:left w:val="none" w:sz="0" w:space="0" w:color="auto"/>
        <w:bottom w:val="none" w:sz="0" w:space="0" w:color="auto"/>
        <w:right w:val="none" w:sz="0" w:space="0" w:color="auto"/>
      </w:divBdr>
    </w:div>
    <w:div w:id="1223178856">
      <w:bodyDiv w:val="1"/>
      <w:marLeft w:val="0"/>
      <w:marRight w:val="0"/>
      <w:marTop w:val="0"/>
      <w:marBottom w:val="0"/>
      <w:divBdr>
        <w:top w:val="none" w:sz="0" w:space="0" w:color="auto"/>
        <w:left w:val="none" w:sz="0" w:space="0" w:color="auto"/>
        <w:bottom w:val="none" w:sz="0" w:space="0" w:color="auto"/>
        <w:right w:val="none" w:sz="0" w:space="0" w:color="auto"/>
      </w:divBdr>
    </w:div>
    <w:div w:id="1223785340">
      <w:bodyDiv w:val="1"/>
      <w:marLeft w:val="0"/>
      <w:marRight w:val="0"/>
      <w:marTop w:val="0"/>
      <w:marBottom w:val="0"/>
      <w:divBdr>
        <w:top w:val="none" w:sz="0" w:space="0" w:color="auto"/>
        <w:left w:val="none" w:sz="0" w:space="0" w:color="auto"/>
        <w:bottom w:val="none" w:sz="0" w:space="0" w:color="auto"/>
        <w:right w:val="none" w:sz="0" w:space="0" w:color="auto"/>
      </w:divBdr>
    </w:div>
    <w:div w:id="1223980528">
      <w:bodyDiv w:val="1"/>
      <w:marLeft w:val="0"/>
      <w:marRight w:val="0"/>
      <w:marTop w:val="0"/>
      <w:marBottom w:val="0"/>
      <w:divBdr>
        <w:top w:val="none" w:sz="0" w:space="0" w:color="auto"/>
        <w:left w:val="none" w:sz="0" w:space="0" w:color="auto"/>
        <w:bottom w:val="none" w:sz="0" w:space="0" w:color="auto"/>
        <w:right w:val="none" w:sz="0" w:space="0" w:color="auto"/>
      </w:divBdr>
    </w:div>
    <w:div w:id="1224490754">
      <w:bodyDiv w:val="1"/>
      <w:marLeft w:val="0"/>
      <w:marRight w:val="0"/>
      <w:marTop w:val="0"/>
      <w:marBottom w:val="0"/>
      <w:divBdr>
        <w:top w:val="none" w:sz="0" w:space="0" w:color="auto"/>
        <w:left w:val="none" w:sz="0" w:space="0" w:color="auto"/>
        <w:bottom w:val="none" w:sz="0" w:space="0" w:color="auto"/>
        <w:right w:val="none" w:sz="0" w:space="0" w:color="auto"/>
      </w:divBdr>
    </w:div>
    <w:div w:id="1224637090">
      <w:bodyDiv w:val="1"/>
      <w:marLeft w:val="0"/>
      <w:marRight w:val="0"/>
      <w:marTop w:val="0"/>
      <w:marBottom w:val="0"/>
      <w:divBdr>
        <w:top w:val="none" w:sz="0" w:space="0" w:color="auto"/>
        <w:left w:val="none" w:sz="0" w:space="0" w:color="auto"/>
        <w:bottom w:val="none" w:sz="0" w:space="0" w:color="auto"/>
        <w:right w:val="none" w:sz="0" w:space="0" w:color="auto"/>
      </w:divBdr>
    </w:div>
    <w:div w:id="1224675817">
      <w:bodyDiv w:val="1"/>
      <w:marLeft w:val="0"/>
      <w:marRight w:val="0"/>
      <w:marTop w:val="0"/>
      <w:marBottom w:val="0"/>
      <w:divBdr>
        <w:top w:val="none" w:sz="0" w:space="0" w:color="auto"/>
        <w:left w:val="none" w:sz="0" w:space="0" w:color="auto"/>
        <w:bottom w:val="none" w:sz="0" w:space="0" w:color="auto"/>
        <w:right w:val="none" w:sz="0" w:space="0" w:color="auto"/>
      </w:divBdr>
    </w:div>
    <w:div w:id="1224677938">
      <w:bodyDiv w:val="1"/>
      <w:marLeft w:val="0"/>
      <w:marRight w:val="0"/>
      <w:marTop w:val="0"/>
      <w:marBottom w:val="0"/>
      <w:divBdr>
        <w:top w:val="none" w:sz="0" w:space="0" w:color="auto"/>
        <w:left w:val="none" w:sz="0" w:space="0" w:color="auto"/>
        <w:bottom w:val="none" w:sz="0" w:space="0" w:color="auto"/>
        <w:right w:val="none" w:sz="0" w:space="0" w:color="auto"/>
      </w:divBdr>
    </w:div>
    <w:div w:id="1224946124">
      <w:bodyDiv w:val="1"/>
      <w:marLeft w:val="0"/>
      <w:marRight w:val="0"/>
      <w:marTop w:val="0"/>
      <w:marBottom w:val="0"/>
      <w:divBdr>
        <w:top w:val="none" w:sz="0" w:space="0" w:color="auto"/>
        <w:left w:val="none" w:sz="0" w:space="0" w:color="auto"/>
        <w:bottom w:val="none" w:sz="0" w:space="0" w:color="auto"/>
        <w:right w:val="none" w:sz="0" w:space="0" w:color="auto"/>
      </w:divBdr>
    </w:div>
    <w:div w:id="1225220760">
      <w:bodyDiv w:val="1"/>
      <w:marLeft w:val="0"/>
      <w:marRight w:val="0"/>
      <w:marTop w:val="0"/>
      <w:marBottom w:val="0"/>
      <w:divBdr>
        <w:top w:val="none" w:sz="0" w:space="0" w:color="auto"/>
        <w:left w:val="none" w:sz="0" w:space="0" w:color="auto"/>
        <w:bottom w:val="none" w:sz="0" w:space="0" w:color="auto"/>
        <w:right w:val="none" w:sz="0" w:space="0" w:color="auto"/>
      </w:divBdr>
    </w:div>
    <w:div w:id="1225289318">
      <w:bodyDiv w:val="1"/>
      <w:marLeft w:val="0"/>
      <w:marRight w:val="0"/>
      <w:marTop w:val="0"/>
      <w:marBottom w:val="0"/>
      <w:divBdr>
        <w:top w:val="none" w:sz="0" w:space="0" w:color="auto"/>
        <w:left w:val="none" w:sz="0" w:space="0" w:color="auto"/>
        <w:bottom w:val="none" w:sz="0" w:space="0" w:color="auto"/>
        <w:right w:val="none" w:sz="0" w:space="0" w:color="auto"/>
      </w:divBdr>
    </w:div>
    <w:div w:id="1225527460">
      <w:bodyDiv w:val="1"/>
      <w:marLeft w:val="0"/>
      <w:marRight w:val="0"/>
      <w:marTop w:val="0"/>
      <w:marBottom w:val="0"/>
      <w:divBdr>
        <w:top w:val="none" w:sz="0" w:space="0" w:color="auto"/>
        <w:left w:val="none" w:sz="0" w:space="0" w:color="auto"/>
        <w:bottom w:val="none" w:sz="0" w:space="0" w:color="auto"/>
        <w:right w:val="none" w:sz="0" w:space="0" w:color="auto"/>
      </w:divBdr>
    </w:div>
    <w:div w:id="1226451750">
      <w:bodyDiv w:val="1"/>
      <w:marLeft w:val="0"/>
      <w:marRight w:val="0"/>
      <w:marTop w:val="0"/>
      <w:marBottom w:val="0"/>
      <w:divBdr>
        <w:top w:val="none" w:sz="0" w:space="0" w:color="auto"/>
        <w:left w:val="none" w:sz="0" w:space="0" w:color="auto"/>
        <w:bottom w:val="none" w:sz="0" w:space="0" w:color="auto"/>
        <w:right w:val="none" w:sz="0" w:space="0" w:color="auto"/>
      </w:divBdr>
    </w:div>
    <w:div w:id="1226523246">
      <w:bodyDiv w:val="1"/>
      <w:marLeft w:val="0"/>
      <w:marRight w:val="0"/>
      <w:marTop w:val="0"/>
      <w:marBottom w:val="0"/>
      <w:divBdr>
        <w:top w:val="none" w:sz="0" w:space="0" w:color="auto"/>
        <w:left w:val="none" w:sz="0" w:space="0" w:color="auto"/>
        <w:bottom w:val="none" w:sz="0" w:space="0" w:color="auto"/>
        <w:right w:val="none" w:sz="0" w:space="0" w:color="auto"/>
      </w:divBdr>
    </w:div>
    <w:div w:id="1226648156">
      <w:bodyDiv w:val="1"/>
      <w:marLeft w:val="0"/>
      <w:marRight w:val="0"/>
      <w:marTop w:val="0"/>
      <w:marBottom w:val="0"/>
      <w:divBdr>
        <w:top w:val="none" w:sz="0" w:space="0" w:color="auto"/>
        <w:left w:val="none" w:sz="0" w:space="0" w:color="auto"/>
        <w:bottom w:val="none" w:sz="0" w:space="0" w:color="auto"/>
        <w:right w:val="none" w:sz="0" w:space="0" w:color="auto"/>
      </w:divBdr>
    </w:div>
    <w:div w:id="1226986944">
      <w:bodyDiv w:val="1"/>
      <w:marLeft w:val="0"/>
      <w:marRight w:val="0"/>
      <w:marTop w:val="0"/>
      <w:marBottom w:val="0"/>
      <w:divBdr>
        <w:top w:val="none" w:sz="0" w:space="0" w:color="auto"/>
        <w:left w:val="none" w:sz="0" w:space="0" w:color="auto"/>
        <w:bottom w:val="none" w:sz="0" w:space="0" w:color="auto"/>
        <w:right w:val="none" w:sz="0" w:space="0" w:color="auto"/>
      </w:divBdr>
    </w:div>
    <w:div w:id="1227377349">
      <w:bodyDiv w:val="1"/>
      <w:marLeft w:val="0"/>
      <w:marRight w:val="0"/>
      <w:marTop w:val="0"/>
      <w:marBottom w:val="0"/>
      <w:divBdr>
        <w:top w:val="none" w:sz="0" w:space="0" w:color="auto"/>
        <w:left w:val="none" w:sz="0" w:space="0" w:color="auto"/>
        <w:bottom w:val="none" w:sz="0" w:space="0" w:color="auto"/>
        <w:right w:val="none" w:sz="0" w:space="0" w:color="auto"/>
      </w:divBdr>
    </w:div>
    <w:div w:id="1228027260">
      <w:bodyDiv w:val="1"/>
      <w:marLeft w:val="0"/>
      <w:marRight w:val="0"/>
      <w:marTop w:val="0"/>
      <w:marBottom w:val="0"/>
      <w:divBdr>
        <w:top w:val="none" w:sz="0" w:space="0" w:color="auto"/>
        <w:left w:val="none" w:sz="0" w:space="0" w:color="auto"/>
        <w:bottom w:val="none" w:sz="0" w:space="0" w:color="auto"/>
        <w:right w:val="none" w:sz="0" w:space="0" w:color="auto"/>
      </w:divBdr>
    </w:div>
    <w:div w:id="1228031956">
      <w:bodyDiv w:val="1"/>
      <w:marLeft w:val="0"/>
      <w:marRight w:val="0"/>
      <w:marTop w:val="0"/>
      <w:marBottom w:val="0"/>
      <w:divBdr>
        <w:top w:val="none" w:sz="0" w:space="0" w:color="auto"/>
        <w:left w:val="none" w:sz="0" w:space="0" w:color="auto"/>
        <w:bottom w:val="none" w:sz="0" w:space="0" w:color="auto"/>
        <w:right w:val="none" w:sz="0" w:space="0" w:color="auto"/>
      </w:divBdr>
    </w:div>
    <w:div w:id="1228109977">
      <w:bodyDiv w:val="1"/>
      <w:marLeft w:val="0"/>
      <w:marRight w:val="0"/>
      <w:marTop w:val="0"/>
      <w:marBottom w:val="0"/>
      <w:divBdr>
        <w:top w:val="none" w:sz="0" w:space="0" w:color="auto"/>
        <w:left w:val="none" w:sz="0" w:space="0" w:color="auto"/>
        <w:bottom w:val="none" w:sz="0" w:space="0" w:color="auto"/>
        <w:right w:val="none" w:sz="0" w:space="0" w:color="auto"/>
      </w:divBdr>
    </w:div>
    <w:div w:id="1228111576">
      <w:bodyDiv w:val="1"/>
      <w:marLeft w:val="0"/>
      <w:marRight w:val="0"/>
      <w:marTop w:val="0"/>
      <w:marBottom w:val="0"/>
      <w:divBdr>
        <w:top w:val="none" w:sz="0" w:space="0" w:color="auto"/>
        <w:left w:val="none" w:sz="0" w:space="0" w:color="auto"/>
        <w:bottom w:val="none" w:sz="0" w:space="0" w:color="auto"/>
        <w:right w:val="none" w:sz="0" w:space="0" w:color="auto"/>
      </w:divBdr>
    </w:div>
    <w:div w:id="1228759539">
      <w:bodyDiv w:val="1"/>
      <w:marLeft w:val="0"/>
      <w:marRight w:val="0"/>
      <w:marTop w:val="0"/>
      <w:marBottom w:val="0"/>
      <w:divBdr>
        <w:top w:val="none" w:sz="0" w:space="0" w:color="auto"/>
        <w:left w:val="none" w:sz="0" w:space="0" w:color="auto"/>
        <w:bottom w:val="none" w:sz="0" w:space="0" w:color="auto"/>
        <w:right w:val="none" w:sz="0" w:space="0" w:color="auto"/>
      </w:divBdr>
    </w:div>
    <w:div w:id="1228765626">
      <w:bodyDiv w:val="1"/>
      <w:marLeft w:val="0"/>
      <w:marRight w:val="0"/>
      <w:marTop w:val="0"/>
      <w:marBottom w:val="0"/>
      <w:divBdr>
        <w:top w:val="none" w:sz="0" w:space="0" w:color="auto"/>
        <w:left w:val="none" w:sz="0" w:space="0" w:color="auto"/>
        <w:bottom w:val="none" w:sz="0" w:space="0" w:color="auto"/>
        <w:right w:val="none" w:sz="0" w:space="0" w:color="auto"/>
      </w:divBdr>
    </w:div>
    <w:div w:id="1228878090">
      <w:bodyDiv w:val="1"/>
      <w:marLeft w:val="0"/>
      <w:marRight w:val="0"/>
      <w:marTop w:val="0"/>
      <w:marBottom w:val="0"/>
      <w:divBdr>
        <w:top w:val="none" w:sz="0" w:space="0" w:color="auto"/>
        <w:left w:val="none" w:sz="0" w:space="0" w:color="auto"/>
        <w:bottom w:val="none" w:sz="0" w:space="0" w:color="auto"/>
        <w:right w:val="none" w:sz="0" w:space="0" w:color="auto"/>
      </w:divBdr>
    </w:div>
    <w:div w:id="1228883662">
      <w:bodyDiv w:val="1"/>
      <w:marLeft w:val="0"/>
      <w:marRight w:val="0"/>
      <w:marTop w:val="0"/>
      <w:marBottom w:val="0"/>
      <w:divBdr>
        <w:top w:val="none" w:sz="0" w:space="0" w:color="auto"/>
        <w:left w:val="none" w:sz="0" w:space="0" w:color="auto"/>
        <w:bottom w:val="none" w:sz="0" w:space="0" w:color="auto"/>
        <w:right w:val="none" w:sz="0" w:space="0" w:color="auto"/>
      </w:divBdr>
    </w:div>
    <w:div w:id="1229921788">
      <w:bodyDiv w:val="1"/>
      <w:marLeft w:val="0"/>
      <w:marRight w:val="0"/>
      <w:marTop w:val="0"/>
      <w:marBottom w:val="0"/>
      <w:divBdr>
        <w:top w:val="none" w:sz="0" w:space="0" w:color="auto"/>
        <w:left w:val="none" w:sz="0" w:space="0" w:color="auto"/>
        <w:bottom w:val="none" w:sz="0" w:space="0" w:color="auto"/>
        <w:right w:val="none" w:sz="0" w:space="0" w:color="auto"/>
      </w:divBdr>
    </w:div>
    <w:div w:id="1229926422">
      <w:bodyDiv w:val="1"/>
      <w:marLeft w:val="0"/>
      <w:marRight w:val="0"/>
      <w:marTop w:val="0"/>
      <w:marBottom w:val="0"/>
      <w:divBdr>
        <w:top w:val="none" w:sz="0" w:space="0" w:color="auto"/>
        <w:left w:val="none" w:sz="0" w:space="0" w:color="auto"/>
        <w:bottom w:val="none" w:sz="0" w:space="0" w:color="auto"/>
        <w:right w:val="none" w:sz="0" w:space="0" w:color="auto"/>
      </w:divBdr>
    </w:div>
    <w:div w:id="1229926633">
      <w:bodyDiv w:val="1"/>
      <w:marLeft w:val="0"/>
      <w:marRight w:val="0"/>
      <w:marTop w:val="0"/>
      <w:marBottom w:val="0"/>
      <w:divBdr>
        <w:top w:val="none" w:sz="0" w:space="0" w:color="auto"/>
        <w:left w:val="none" w:sz="0" w:space="0" w:color="auto"/>
        <w:bottom w:val="none" w:sz="0" w:space="0" w:color="auto"/>
        <w:right w:val="none" w:sz="0" w:space="0" w:color="auto"/>
      </w:divBdr>
    </w:div>
    <w:div w:id="1230264117">
      <w:bodyDiv w:val="1"/>
      <w:marLeft w:val="0"/>
      <w:marRight w:val="0"/>
      <w:marTop w:val="0"/>
      <w:marBottom w:val="0"/>
      <w:divBdr>
        <w:top w:val="none" w:sz="0" w:space="0" w:color="auto"/>
        <w:left w:val="none" w:sz="0" w:space="0" w:color="auto"/>
        <w:bottom w:val="none" w:sz="0" w:space="0" w:color="auto"/>
        <w:right w:val="none" w:sz="0" w:space="0" w:color="auto"/>
      </w:divBdr>
    </w:div>
    <w:div w:id="1230461575">
      <w:bodyDiv w:val="1"/>
      <w:marLeft w:val="0"/>
      <w:marRight w:val="0"/>
      <w:marTop w:val="0"/>
      <w:marBottom w:val="0"/>
      <w:divBdr>
        <w:top w:val="none" w:sz="0" w:space="0" w:color="auto"/>
        <w:left w:val="none" w:sz="0" w:space="0" w:color="auto"/>
        <w:bottom w:val="none" w:sz="0" w:space="0" w:color="auto"/>
        <w:right w:val="none" w:sz="0" w:space="0" w:color="auto"/>
      </w:divBdr>
    </w:div>
    <w:div w:id="1232345625">
      <w:bodyDiv w:val="1"/>
      <w:marLeft w:val="0"/>
      <w:marRight w:val="0"/>
      <w:marTop w:val="0"/>
      <w:marBottom w:val="0"/>
      <w:divBdr>
        <w:top w:val="none" w:sz="0" w:space="0" w:color="auto"/>
        <w:left w:val="none" w:sz="0" w:space="0" w:color="auto"/>
        <w:bottom w:val="none" w:sz="0" w:space="0" w:color="auto"/>
        <w:right w:val="none" w:sz="0" w:space="0" w:color="auto"/>
      </w:divBdr>
    </w:div>
    <w:div w:id="1232691674">
      <w:bodyDiv w:val="1"/>
      <w:marLeft w:val="0"/>
      <w:marRight w:val="0"/>
      <w:marTop w:val="0"/>
      <w:marBottom w:val="0"/>
      <w:divBdr>
        <w:top w:val="none" w:sz="0" w:space="0" w:color="auto"/>
        <w:left w:val="none" w:sz="0" w:space="0" w:color="auto"/>
        <w:bottom w:val="none" w:sz="0" w:space="0" w:color="auto"/>
        <w:right w:val="none" w:sz="0" w:space="0" w:color="auto"/>
      </w:divBdr>
    </w:div>
    <w:div w:id="1233157794">
      <w:bodyDiv w:val="1"/>
      <w:marLeft w:val="0"/>
      <w:marRight w:val="0"/>
      <w:marTop w:val="0"/>
      <w:marBottom w:val="0"/>
      <w:divBdr>
        <w:top w:val="none" w:sz="0" w:space="0" w:color="auto"/>
        <w:left w:val="none" w:sz="0" w:space="0" w:color="auto"/>
        <w:bottom w:val="none" w:sz="0" w:space="0" w:color="auto"/>
        <w:right w:val="none" w:sz="0" w:space="0" w:color="auto"/>
      </w:divBdr>
    </w:div>
    <w:div w:id="1233193963">
      <w:bodyDiv w:val="1"/>
      <w:marLeft w:val="0"/>
      <w:marRight w:val="0"/>
      <w:marTop w:val="0"/>
      <w:marBottom w:val="0"/>
      <w:divBdr>
        <w:top w:val="none" w:sz="0" w:space="0" w:color="auto"/>
        <w:left w:val="none" w:sz="0" w:space="0" w:color="auto"/>
        <w:bottom w:val="none" w:sz="0" w:space="0" w:color="auto"/>
        <w:right w:val="none" w:sz="0" w:space="0" w:color="auto"/>
      </w:divBdr>
    </w:div>
    <w:div w:id="1234193548">
      <w:bodyDiv w:val="1"/>
      <w:marLeft w:val="0"/>
      <w:marRight w:val="0"/>
      <w:marTop w:val="0"/>
      <w:marBottom w:val="0"/>
      <w:divBdr>
        <w:top w:val="none" w:sz="0" w:space="0" w:color="auto"/>
        <w:left w:val="none" w:sz="0" w:space="0" w:color="auto"/>
        <w:bottom w:val="none" w:sz="0" w:space="0" w:color="auto"/>
        <w:right w:val="none" w:sz="0" w:space="0" w:color="auto"/>
      </w:divBdr>
    </w:div>
    <w:div w:id="1234773700">
      <w:bodyDiv w:val="1"/>
      <w:marLeft w:val="0"/>
      <w:marRight w:val="0"/>
      <w:marTop w:val="0"/>
      <w:marBottom w:val="0"/>
      <w:divBdr>
        <w:top w:val="none" w:sz="0" w:space="0" w:color="auto"/>
        <w:left w:val="none" w:sz="0" w:space="0" w:color="auto"/>
        <w:bottom w:val="none" w:sz="0" w:space="0" w:color="auto"/>
        <w:right w:val="none" w:sz="0" w:space="0" w:color="auto"/>
      </w:divBdr>
    </w:div>
    <w:div w:id="1235816446">
      <w:bodyDiv w:val="1"/>
      <w:marLeft w:val="0"/>
      <w:marRight w:val="0"/>
      <w:marTop w:val="0"/>
      <w:marBottom w:val="0"/>
      <w:divBdr>
        <w:top w:val="none" w:sz="0" w:space="0" w:color="auto"/>
        <w:left w:val="none" w:sz="0" w:space="0" w:color="auto"/>
        <w:bottom w:val="none" w:sz="0" w:space="0" w:color="auto"/>
        <w:right w:val="none" w:sz="0" w:space="0" w:color="auto"/>
      </w:divBdr>
    </w:div>
    <w:div w:id="1236470218">
      <w:bodyDiv w:val="1"/>
      <w:marLeft w:val="0"/>
      <w:marRight w:val="0"/>
      <w:marTop w:val="0"/>
      <w:marBottom w:val="0"/>
      <w:divBdr>
        <w:top w:val="none" w:sz="0" w:space="0" w:color="auto"/>
        <w:left w:val="none" w:sz="0" w:space="0" w:color="auto"/>
        <w:bottom w:val="none" w:sz="0" w:space="0" w:color="auto"/>
        <w:right w:val="none" w:sz="0" w:space="0" w:color="auto"/>
      </w:divBdr>
    </w:div>
    <w:div w:id="1236473625">
      <w:bodyDiv w:val="1"/>
      <w:marLeft w:val="0"/>
      <w:marRight w:val="0"/>
      <w:marTop w:val="0"/>
      <w:marBottom w:val="0"/>
      <w:divBdr>
        <w:top w:val="none" w:sz="0" w:space="0" w:color="auto"/>
        <w:left w:val="none" w:sz="0" w:space="0" w:color="auto"/>
        <w:bottom w:val="none" w:sz="0" w:space="0" w:color="auto"/>
        <w:right w:val="none" w:sz="0" w:space="0" w:color="auto"/>
      </w:divBdr>
    </w:div>
    <w:div w:id="1236624634">
      <w:bodyDiv w:val="1"/>
      <w:marLeft w:val="0"/>
      <w:marRight w:val="0"/>
      <w:marTop w:val="0"/>
      <w:marBottom w:val="0"/>
      <w:divBdr>
        <w:top w:val="none" w:sz="0" w:space="0" w:color="auto"/>
        <w:left w:val="none" w:sz="0" w:space="0" w:color="auto"/>
        <w:bottom w:val="none" w:sz="0" w:space="0" w:color="auto"/>
        <w:right w:val="none" w:sz="0" w:space="0" w:color="auto"/>
      </w:divBdr>
    </w:div>
    <w:div w:id="1237668399">
      <w:bodyDiv w:val="1"/>
      <w:marLeft w:val="0"/>
      <w:marRight w:val="0"/>
      <w:marTop w:val="0"/>
      <w:marBottom w:val="0"/>
      <w:divBdr>
        <w:top w:val="none" w:sz="0" w:space="0" w:color="auto"/>
        <w:left w:val="none" w:sz="0" w:space="0" w:color="auto"/>
        <w:bottom w:val="none" w:sz="0" w:space="0" w:color="auto"/>
        <w:right w:val="none" w:sz="0" w:space="0" w:color="auto"/>
      </w:divBdr>
    </w:div>
    <w:div w:id="1238636794">
      <w:bodyDiv w:val="1"/>
      <w:marLeft w:val="0"/>
      <w:marRight w:val="0"/>
      <w:marTop w:val="0"/>
      <w:marBottom w:val="0"/>
      <w:divBdr>
        <w:top w:val="none" w:sz="0" w:space="0" w:color="auto"/>
        <w:left w:val="none" w:sz="0" w:space="0" w:color="auto"/>
        <w:bottom w:val="none" w:sz="0" w:space="0" w:color="auto"/>
        <w:right w:val="none" w:sz="0" w:space="0" w:color="auto"/>
      </w:divBdr>
    </w:div>
    <w:div w:id="1238710881">
      <w:bodyDiv w:val="1"/>
      <w:marLeft w:val="0"/>
      <w:marRight w:val="0"/>
      <w:marTop w:val="0"/>
      <w:marBottom w:val="0"/>
      <w:divBdr>
        <w:top w:val="none" w:sz="0" w:space="0" w:color="auto"/>
        <w:left w:val="none" w:sz="0" w:space="0" w:color="auto"/>
        <w:bottom w:val="none" w:sz="0" w:space="0" w:color="auto"/>
        <w:right w:val="none" w:sz="0" w:space="0" w:color="auto"/>
      </w:divBdr>
    </w:div>
    <w:div w:id="1238784629">
      <w:bodyDiv w:val="1"/>
      <w:marLeft w:val="0"/>
      <w:marRight w:val="0"/>
      <w:marTop w:val="0"/>
      <w:marBottom w:val="0"/>
      <w:divBdr>
        <w:top w:val="none" w:sz="0" w:space="0" w:color="auto"/>
        <w:left w:val="none" w:sz="0" w:space="0" w:color="auto"/>
        <w:bottom w:val="none" w:sz="0" w:space="0" w:color="auto"/>
        <w:right w:val="none" w:sz="0" w:space="0" w:color="auto"/>
      </w:divBdr>
    </w:div>
    <w:div w:id="1239287057">
      <w:bodyDiv w:val="1"/>
      <w:marLeft w:val="0"/>
      <w:marRight w:val="0"/>
      <w:marTop w:val="0"/>
      <w:marBottom w:val="0"/>
      <w:divBdr>
        <w:top w:val="none" w:sz="0" w:space="0" w:color="auto"/>
        <w:left w:val="none" w:sz="0" w:space="0" w:color="auto"/>
        <w:bottom w:val="none" w:sz="0" w:space="0" w:color="auto"/>
        <w:right w:val="none" w:sz="0" w:space="0" w:color="auto"/>
      </w:divBdr>
    </w:div>
    <w:div w:id="1239946337">
      <w:bodyDiv w:val="1"/>
      <w:marLeft w:val="0"/>
      <w:marRight w:val="0"/>
      <w:marTop w:val="0"/>
      <w:marBottom w:val="0"/>
      <w:divBdr>
        <w:top w:val="none" w:sz="0" w:space="0" w:color="auto"/>
        <w:left w:val="none" w:sz="0" w:space="0" w:color="auto"/>
        <w:bottom w:val="none" w:sz="0" w:space="0" w:color="auto"/>
        <w:right w:val="none" w:sz="0" w:space="0" w:color="auto"/>
      </w:divBdr>
    </w:div>
    <w:div w:id="1240091024">
      <w:bodyDiv w:val="1"/>
      <w:marLeft w:val="0"/>
      <w:marRight w:val="0"/>
      <w:marTop w:val="0"/>
      <w:marBottom w:val="0"/>
      <w:divBdr>
        <w:top w:val="none" w:sz="0" w:space="0" w:color="auto"/>
        <w:left w:val="none" w:sz="0" w:space="0" w:color="auto"/>
        <w:bottom w:val="none" w:sz="0" w:space="0" w:color="auto"/>
        <w:right w:val="none" w:sz="0" w:space="0" w:color="auto"/>
      </w:divBdr>
    </w:div>
    <w:div w:id="1240603677">
      <w:bodyDiv w:val="1"/>
      <w:marLeft w:val="0"/>
      <w:marRight w:val="0"/>
      <w:marTop w:val="0"/>
      <w:marBottom w:val="0"/>
      <w:divBdr>
        <w:top w:val="none" w:sz="0" w:space="0" w:color="auto"/>
        <w:left w:val="none" w:sz="0" w:space="0" w:color="auto"/>
        <w:bottom w:val="none" w:sz="0" w:space="0" w:color="auto"/>
        <w:right w:val="none" w:sz="0" w:space="0" w:color="auto"/>
      </w:divBdr>
    </w:div>
    <w:div w:id="1241527410">
      <w:bodyDiv w:val="1"/>
      <w:marLeft w:val="0"/>
      <w:marRight w:val="0"/>
      <w:marTop w:val="0"/>
      <w:marBottom w:val="0"/>
      <w:divBdr>
        <w:top w:val="none" w:sz="0" w:space="0" w:color="auto"/>
        <w:left w:val="none" w:sz="0" w:space="0" w:color="auto"/>
        <w:bottom w:val="none" w:sz="0" w:space="0" w:color="auto"/>
        <w:right w:val="none" w:sz="0" w:space="0" w:color="auto"/>
      </w:divBdr>
    </w:div>
    <w:div w:id="1242177771">
      <w:bodyDiv w:val="1"/>
      <w:marLeft w:val="0"/>
      <w:marRight w:val="0"/>
      <w:marTop w:val="0"/>
      <w:marBottom w:val="0"/>
      <w:divBdr>
        <w:top w:val="none" w:sz="0" w:space="0" w:color="auto"/>
        <w:left w:val="none" w:sz="0" w:space="0" w:color="auto"/>
        <w:bottom w:val="none" w:sz="0" w:space="0" w:color="auto"/>
        <w:right w:val="none" w:sz="0" w:space="0" w:color="auto"/>
      </w:divBdr>
    </w:div>
    <w:div w:id="1243219129">
      <w:bodyDiv w:val="1"/>
      <w:marLeft w:val="0"/>
      <w:marRight w:val="0"/>
      <w:marTop w:val="0"/>
      <w:marBottom w:val="0"/>
      <w:divBdr>
        <w:top w:val="none" w:sz="0" w:space="0" w:color="auto"/>
        <w:left w:val="none" w:sz="0" w:space="0" w:color="auto"/>
        <w:bottom w:val="none" w:sz="0" w:space="0" w:color="auto"/>
        <w:right w:val="none" w:sz="0" w:space="0" w:color="auto"/>
      </w:divBdr>
    </w:div>
    <w:div w:id="1243295490">
      <w:bodyDiv w:val="1"/>
      <w:marLeft w:val="0"/>
      <w:marRight w:val="0"/>
      <w:marTop w:val="0"/>
      <w:marBottom w:val="0"/>
      <w:divBdr>
        <w:top w:val="none" w:sz="0" w:space="0" w:color="auto"/>
        <w:left w:val="none" w:sz="0" w:space="0" w:color="auto"/>
        <w:bottom w:val="none" w:sz="0" w:space="0" w:color="auto"/>
        <w:right w:val="none" w:sz="0" w:space="0" w:color="auto"/>
      </w:divBdr>
    </w:div>
    <w:div w:id="1244070215">
      <w:bodyDiv w:val="1"/>
      <w:marLeft w:val="0"/>
      <w:marRight w:val="0"/>
      <w:marTop w:val="0"/>
      <w:marBottom w:val="0"/>
      <w:divBdr>
        <w:top w:val="none" w:sz="0" w:space="0" w:color="auto"/>
        <w:left w:val="none" w:sz="0" w:space="0" w:color="auto"/>
        <w:bottom w:val="none" w:sz="0" w:space="0" w:color="auto"/>
        <w:right w:val="none" w:sz="0" w:space="0" w:color="auto"/>
      </w:divBdr>
    </w:div>
    <w:div w:id="1244680711">
      <w:bodyDiv w:val="1"/>
      <w:marLeft w:val="0"/>
      <w:marRight w:val="0"/>
      <w:marTop w:val="0"/>
      <w:marBottom w:val="0"/>
      <w:divBdr>
        <w:top w:val="none" w:sz="0" w:space="0" w:color="auto"/>
        <w:left w:val="none" w:sz="0" w:space="0" w:color="auto"/>
        <w:bottom w:val="none" w:sz="0" w:space="0" w:color="auto"/>
        <w:right w:val="none" w:sz="0" w:space="0" w:color="auto"/>
      </w:divBdr>
    </w:div>
    <w:div w:id="1245145668">
      <w:bodyDiv w:val="1"/>
      <w:marLeft w:val="0"/>
      <w:marRight w:val="0"/>
      <w:marTop w:val="0"/>
      <w:marBottom w:val="0"/>
      <w:divBdr>
        <w:top w:val="none" w:sz="0" w:space="0" w:color="auto"/>
        <w:left w:val="none" w:sz="0" w:space="0" w:color="auto"/>
        <w:bottom w:val="none" w:sz="0" w:space="0" w:color="auto"/>
        <w:right w:val="none" w:sz="0" w:space="0" w:color="auto"/>
      </w:divBdr>
    </w:div>
    <w:div w:id="1247569191">
      <w:bodyDiv w:val="1"/>
      <w:marLeft w:val="0"/>
      <w:marRight w:val="0"/>
      <w:marTop w:val="0"/>
      <w:marBottom w:val="0"/>
      <w:divBdr>
        <w:top w:val="none" w:sz="0" w:space="0" w:color="auto"/>
        <w:left w:val="none" w:sz="0" w:space="0" w:color="auto"/>
        <w:bottom w:val="none" w:sz="0" w:space="0" w:color="auto"/>
        <w:right w:val="none" w:sz="0" w:space="0" w:color="auto"/>
      </w:divBdr>
    </w:div>
    <w:div w:id="1247694202">
      <w:bodyDiv w:val="1"/>
      <w:marLeft w:val="0"/>
      <w:marRight w:val="0"/>
      <w:marTop w:val="0"/>
      <w:marBottom w:val="0"/>
      <w:divBdr>
        <w:top w:val="none" w:sz="0" w:space="0" w:color="auto"/>
        <w:left w:val="none" w:sz="0" w:space="0" w:color="auto"/>
        <w:bottom w:val="none" w:sz="0" w:space="0" w:color="auto"/>
        <w:right w:val="none" w:sz="0" w:space="0" w:color="auto"/>
      </w:divBdr>
    </w:div>
    <w:div w:id="1247761912">
      <w:bodyDiv w:val="1"/>
      <w:marLeft w:val="0"/>
      <w:marRight w:val="0"/>
      <w:marTop w:val="0"/>
      <w:marBottom w:val="0"/>
      <w:divBdr>
        <w:top w:val="none" w:sz="0" w:space="0" w:color="auto"/>
        <w:left w:val="none" w:sz="0" w:space="0" w:color="auto"/>
        <w:bottom w:val="none" w:sz="0" w:space="0" w:color="auto"/>
        <w:right w:val="none" w:sz="0" w:space="0" w:color="auto"/>
      </w:divBdr>
    </w:div>
    <w:div w:id="1247883520">
      <w:bodyDiv w:val="1"/>
      <w:marLeft w:val="0"/>
      <w:marRight w:val="0"/>
      <w:marTop w:val="0"/>
      <w:marBottom w:val="0"/>
      <w:divBdr>
        <w:top w:val="none" w:sz="0" w:space="0" w:color="auto"/>
        <w:left w:val="none" w:sz="0" w:space="0" w:color="auto"/>
        <w:bottom w:val="none" w:sz="0" w:space="0" w:color="auto"/>
        <w:right w:val="none" w:sz="0" w:space="0" w:color="auto"/>
      </w:divBdr>
    </w:div>
    <w:div w:id="1247886574">
      <w:bodyDiv w:val="1"/>
      <w:marLeft w:val="0"/>
      <w:marRight w:val="0"/>
      <w:marTop w:val="0"/>
      <w:marBottom w:val="0"/>
      <w:divBdr>
        <w:top w:val="none" w:sz="0" w:space="0" w:color="auto"/>
        <w:left w:val="none" w:sz="0" w:space="0" w:color="auto"/>
        <w:bottom w:val="none" w:sz="0" w:space="0" w:color="auto"/>
        <w:right w:val="none" w:sz="0" w:space="0" w:color="auto"/>
      </w:divBdr>
    </w:div>
    <w:div w:id="1248273777">
      <w:bodyDiv w:val="1"/>
      <w:marLeft w:val="0"/>
      <w:marRight w:val="0"/>
      <w:marTop w:val="0"/>
      <w:marBottom w:val="0"/>
      <w:divBdr>
        <w:top w:val="none" w:sz="0" w:space="0" w:color="auto"/>
        <w:left w:val="none" w:sz="0" w:space="0" w:color="auto"/>
        <w:bottom w:val="none" w:sz="0" w:space="0" w:color="auto"/>
        <w:right w:val="none" w:sz="0" w:space="0" w:color="auto"/>
      </w:divBdr>
    </w:div>
    <w:div w:id="1249198536">
      <w:bodyDiv w:val="1"/>
      <w:marLeft w:val="0"/>
      <w:marRight w:val="0"/>
      <w:marTop w:val="0"/>
      <w:marBottom w:val="0"/>
      <w:divBdr>
        <w:top w:val="none" w:sz="0" w:space="0" w:color="auto"/>
        <w:left w:val="none" w:sz="0" w:space="0" w:color="auto"/>
        <w:bottom w:val="none" w:sz="0" w:space="0" w:color="auto"/>
        <w:right w:val="none" w:sz="0" w:space="0" w:color="auto"/>
      </w:divBdr>
    </w:div>
    <w:div w:id="1249584642">
      <w:bodyDiv w:val="1"/>
      <w:marLeft w:val="0"/>
      <w:marRight w:val="0"/>
      <w:marTop w:val="0"/>
      <w:marBottom w:val="0"/>
      <w:divBdr>
        <w:top w:val="none" w:sz="0" w:space="0" w:color="auto"/>
        <w:left w:val="none" w:sz="0" w:space="0" w:color="auto"/>
        <w:bottom w:val="none" w:sz="0" w:space="0" w:color="auto"/>
        <w:right w:val="none" w:sz="0" w:space="0" w:color="auto"/>
      </w:divBdr>
    </w:div>
    <w:div w:id="1249658977">
      <w:bodyDiv w:val="1"/>
      <w:marLeft w:val="0"/>
      <w:marRight w:val="0"/>
      <w:marTop w:val="0"/>
      <w:marBottom w:val="0"/>
      <w:divBdr>
        <w:top w:val="none" w:sz="0" w:space="0" w:color="auto"/>
        <w:left w:val="none" w:sz="0" w:space="0" w:color="auto"/>
        <w:bottom w:val="none" w:sz="0" w:space="0" w:color="auto"/>
        <w:right w:val="none" w:sz="0" w:space="0" w:color="auto"/>
      </w:divBdr>
    </w:div>
    <w:div w:id="1249922469">
      <w:bodyDiv w:val="1"/>
      <w:marLeft w:val="0"/>
      <w:marRight w:val="0"/>
      <w:marTop w:val="0"/>
      <w:marBottom w:val="0"/>
      <w:divBdr>
        <w:top w:val="none" w:sz="0" w:space="0" w:color="auto"/>
        <w:left w:val="none" w:sz="0" w:space="0" w:color="auto"/>
        <w:bottom w:val="none" w:sz="0" w:space="0" w:color="auto"/>
        <w:right w:val="none" w:sz="0" w:space="0" w:color="auto"/>
      </w:divBdr>
    </w:div>
    <w:div w:id="1250037925">
      <w:bodyDiv w:val="1"/>
      <w:marLeft w:val="0"/>
      <w:marRight w:val="0"/>
      <w:marTop w:val="0"/>
      <w:marBottom w:val="0"/>
      <w:divBdr>
        <w:top w:val="none" w:sz="0" w:space="0" w:color="auto"/>
        <w:left w:val="none" w:sz="0" w:space="0" w:color="auto"/>
        <w:bottom w:val="none" w:sz="0" w:space="0" w:color="auto"/>
        <w:right w:val="none" w:sz="0" w:space="0" w:color="auto"/>
      </w:divBdr>
    </w:div>
    <w:div w:id="1250508574">
      <w:bodyDiv w:val="1"/>
      <w:marLeft w:val="0"/>
      <w:marRight w:val="0"/>
      <w:marTop w:val="0"/>
      <w:marBottom w:val="0"/>
      <w:divBdr>
        <w:top w:val="none" w:sz="0" w:space="0" w:color="auto"/>
        <w:left w:val="none" w:sz="0" w:space="0" w:color="auto"/>
        <w:bottom w:val="none" w:sz="0" w:space="0" w:color="auto"/>
        <w:right w:val="none" w:sz="0" w:space="0" w:color="auto"/>
      </w:divBdr>
    </w:div>
    <w:div w:id="1251040170">
      <w:bodyDiv w:val="1"/>
      <w:marLeft w:val="0"/>
      <w:marRight w:val="0"/>
      <w:marTop w:val="0"/>
      <w:marBottom w:val="0"/>
      <w:divBdr>
        <w:top w:val="none" w:sz="0" w:space="0" w:color="auto"/>
        <w:left w:val="none" w:sz="0" w:space="0" w:color="auto"/>
        <w:bottom w:val="none" w:sz="0" w:space="0" w:color="auto"/>
        <w:right w:val="none" w:sz="0" w:space="0" w:color="auto"/>
      </w:divBdr>
    </w:div>
    <w:div w:id="1251042195">
      <w:bodyDiv w:val="1"/>
      <w:marLeft w:val="0"/>
      <w:marRight w:val="0"/>
      <w:marTop w:val="0"/>
      <w:marBottom w:val="0"/>
      <w:divBdr>
        <w:top w:val="none" w:sz="0" w:space="0" w:color="auto"/>
        <w:left w:val="none" w:sz="0" w:space="0" w:color="auto"/>
        <w:bottom w:val="none" w:sz="0" w:space="0" w:color="auto"/>
        <w:right w:val="none" w:sz="0" w:space="0" w:color="auto"/>
      </w:divBdr>
    </w:div>
    <w:div w:id="1251307621">
      <w:bodyDiv w:val="1"/>
      <w:marLeft w:val="0"/>
      <w:marRight w:val="0"/>
      <w:marTop w:val="0"/>
      <w:marBottom w:val="0"/>
      <w:divBdr>
        <w:top w:val="none" w:sz="0" w:space="0" w:color="auto"/>
        <w:left w:val="none" w:sz="0" w:space="0" w:color="auto"/>
        <w:bottom w:val="none" w:sz="0" w:space="0" w:color="auto"/>
        <w:right w:val="none" w:sz="0" w:space="0" w:color="auto"/>
      </w:divBdr>
    </w:div>
    <w:div w:id="1251696449">
      <w:bodyDiv w:val="1"/>
      <w:marLeft w:val="0"/>
      <w:marRight w:val="0"/>
      <w:marTop w:val="0"/>
      <w:marBottom w:val="0"/>
      <w:divBdr>
        <w:top w:val="none" w:sz="0" w:space="0" w:color="auto"/>
        <w:left w:val="none" w:sz="0" w:space="0" w:color="auto"/>
        <w:bottom w:val="none" w:sz="0" w:space="0" w:color="auto"/>
        <w:right w:val="none" w:sz="0" w:space="0" w:color="auto"/>
      </w:divBdr>
    </w:div>
    <w:div w:id="1252009431">
      <w:bodyDiv w:val="1"/>
      <w:marLeft w:val="0"/>
      <w:marRight w:val="0"/>
      <w:marTop w:val="0"/>
      <w:marBottom w:val="0"/>
      <w:divBdr>
        <w:top w:val="none" w:sz="0" w:space="0" w:color="auto"/>
        <w:left w:val="none" w:sz="0" w:space="0" w:color="auto"/>
        <w:bottom w:val="none" w:sz="0" w:space="0" w:color="auto"/>
        <w:right w:val="none" w:sz="0" w:space="0" w:color="auto"/>
      </w:divBdr>
    </w:div>
    <w:div w:id="1253010458">
      <w:bodyDiv w:val="1"/>
      <w:marLeft w:val="0"/>
      <w:marRight w:val="0"/>
      <w:marTop w:val="0"/>
      <w:marBottom w:val="0"/>
      <w:divBdr>
        <w:top w:val="none" w:sz="0" w:space="0" w:color="auto"/>
        <w:left w:val="none" w:sz="0" w:space="0" w:color="auto"/>
        <w:bottom w:val="none" w:sz="0" w:space="0" w:color="auto"/>
        <w:right w:val="none" w:sz="0" w:space="0" w:color="auto"/>
      </w:divBdr>
    </w:div>
    <w:div w:id="1253315179">
      <w:bodyDiv w:val="1"/>
      <w:marLeft w:val="0"/>
      <w:marRight w:val="0"/>
      <w:marTop w:val="0"/>
      <w:marBottom w:val="0"/>
      <w:divBdr>
        <w:top w:val="none" w:sz="0" w:space="0" w:color="auto"/>
        <w:left w:val="none" w:sz="0" w:space="0" w:color="auto"/>
        <w:bottom w:val="none" w:sz="0" w:space="0" w:color="auto"/>
        <w:right w:val="none" w:sz="0" w:space="0" w:color="auto"/>
      </w:divBdr>
    </w:div>
    <w:div w:id="1253321728">
      <w:bodyDiv w:val="1"/>
      <w:marLeft w:val="0"/>
      <w:marRight w:val="0"/>
      <w:marTop w:val="0"/>
      <w:marBottom w:val="0"/>
      <w:divBdr>
        <w:top w:val="none" w:sz="0" w:space="0" w:color="auto"/>
        <w:left w:val="none" w:sz="0" w:space="0" w:color="auto"/>
        <w:bottom w:val="none" w:sz="0" w:space="0" w:color="auto"/>
        <w:right w:val="none" w:sz="0" w:space="0" w:color="auto"/>
      </w:divBdr>
    </w:div>
    <w:div w:id="1253857762">
      <w:bodyDiv w:val="1"/>
      <w:marLeft w:val="0"/>
      <w:marRight w:val="0"/>
      <w:marTop w:val="0"/>
      <w:marBottom w:val="0"/>
      <w:divBdr>
        <w:top w:val="none" w:sz="0" w:space="0" w:color="auto"/>
        <w:left w:val="none" w:sz="0" w:space="0" w:color="auto"/>
        <w:bottom w:val="none" w:sz="0" w:space="0" w:color="auto"/>
        <w:right w:val="none" w:sz="0" w:space="0" w:color="auto"/>
      </w:divBdr>
    </w:div>
    <w:div w:id="1254434725">
      <w:bodyDiv w:val="1"/>
      <w:marLeft w:val="0"/>
      <w:marRight w:val="0"/>
      <w:marTop w:val="0"/>
      <w:marBottom w:val="0"/>
      <w:divBdr>
        <w:top w:val="none" w:sz="0" w:space="0" w:color="auto"/>
        <w:left w:val="none" w:sz="0" w:space="0" w:color="auto"/>
        <w:bottom w:val="none" w:sz="0" w:space="0" w:color="auto"/>
        <w:right w:val="none" w:sz="0" w:space="0" w:color="auto"/>
      </w:divBdr>
    </w:div>
    <w:div w:id="1255282730">
      <w:bodyDiv w:val="1"/>
      <w:marLeft w:val="0"/>
      <w:marRight w:val="0"/>
      <w:marTop w:val="0"/>
      <w:marBottom w:val="0"/>
      <w:divBdr>
        <w:top w:val="none" w:sz="0" w:space="0" w:color="auto"/>
        <w:left w:val="none" w:sz="0" w:space="0" w:color="auto"/>
        <w:bottom w:val="none" w:sz="0" w:space="0" w:color="auto"/>
        <w:right w:val="none" w:sz="0" w:space="0" w:color="auto"/>
      </w:divBdr>
    </w:div>
    <w:div w:id="1255436416">
      <w:bodyDiv w:val="1"/>
      <w:marLeft w:val="0"/>
      <w:marRight w:val="0"/>
      <w:marTop w:val="0"/>
      <w:marBottom w:val="0"/>
      <w:divBdr>
        <w:top w:val="none" w:sz="0" w:space="0" w:color="auto"/>
        <w:left w:val="none" w:sz="0" w:space="0" w:color="auto"/>
        <w:bottom w:val="none" w:sz="0" w:space="0" w:color="auto"/>
        <w:right w:val="none" w:sz="0" w:space="0" w:color="auto"/>
      </w:divBdr>
    </w:div>
    <w:div w:id="1255479700">
      <w:bodyDiv w:val="1"/>
      <w:marLeft w:val="0"/>
      <w:marRight w:val="0"/>
      <w:marTop w:val="0"/>
      <w:marBottom w:val="0"/>
      <w:divBdr>
        <w:top w:val="none" w:sz="0" w:space="0" w:color="auto"/>
        <w:left w:val="none" w:sz="0" w:space="0" w:color="auto"/>
        <w:bottom w:val="none" w:sz="0" w:space="0" w:color="auto"/>
        <w:right w:val="none" w:sz="0" w:space="0" w:color="auto"/>
      </w:divBdr>
    </w:div>
    <w:div w:id="1255552833">
      <w:bodyDiv w:val="1"/>
      <w:marLeft w:val="0"/>
      <w:marRight w:val="0"/>
      <w:marTop w:val="0"/>
      <w:marBottom w:val="0"/>
      <w:divBdr>
        <w:top w:val="none" w:sz="0" w:space="0" w:color="auto"/>
        <w:left w:val="none" w:sz="0" w:space="0" w:color="auto"/>
        <w:bottom w:val="none" w:sz="0" w:space="0" w:color="auto"/>
        <w:right w:val="none" w:sz="0" w:space="0" w:color="auto"/>
      </w:divBdr>
    </w:div>
    <w:div w:id="1255744057">
      <w:bodyDiv w:val="1"/>
      <w:marLeft w:val="0"/>
      <w:marRight w:val="0"/>
      <w:marTop w:val="0"/>
      <w:marBottom w:val="0"/>
      <w:divBdr>
        <w:top w:val="none" w:sz="0" w:space="0" w:color="auto"/>
        <w:left w:val="none" w:sz="0" w:space="0" w:color="auto"/>
        <w:bottom w:val="none" w:sz="0" w:space="0" w:color="auto"/>
        <w:right w:val="none" w:sz="0" w:space="0" w:color="auto"/>
      </w:divBdr>
    </w:div>
    <w:div w:id="1255825088">
      <w:bodyDiv w:val="1"/>
      <w:marLeft w:val="0"/>
      <w:marRight w:val="0"/>
      <w:marTop w:val="0"/>
      <w:marBottom w:val="0"/>
      <w:divBdr>
        <w:top w:val="none" w:sz="0" w:space="0" w:color="auto"/>
        <w:left w:val="none" w:sz="0" w:space="0" w:color="auto"/>
        <w:bottom w:val="none" w:sz="0" w:space="0" w:color="auto"/>
        <w:right w:val="none" w:sz="0" w:space="0" w:color="auto"/>
      </w:divBdr>
    </w:div>
    <w:div w:id="1256398467">
      <w:bodyDiv w:val="1"/>
      <w:marLeft w:val="0"/>
      <w:marRight w:val="0"/>
      <w:marTop w:val="0"/>
      <w:marBottom w:val="0"/>
      <w:divBdr>
        <w:top w:val="none" w:sz="0" w:space="0" w:color="auto"/>
        <w:left w:val="none" w:sz="0" w:space="0" w:color="auto"/>
        <w:bottom w:val="none" w:sz="0" w:space="0" w:color="auto"/>
        <w:right w:val="none" w:sz="0" w:space="0" w:color="auto"/>
      </w:divBdr>
    </w:div>
    <w:div w:id="1256406533">
      <w:bodyDiv w:val="1"/>
      <w:marLeft w:val="0"/>
      <w:marRight w:val="0"/>
      <w:marTop w:val="0"/>
      <w:marBottom w:val="0"/>
      <w:divBdr>
        <w:top w:val="none" w:sz="0" w:space="0" w:color="auto"/>
        <w:left w:val="none" w:sz="0" w:space="0" w:color="auto"/>
        <w:bottom w:val="none" w:sz="0" w:space="0" w:color="auto"/>
        <w:right w:val="none" w:sz="0" w:space="0" w:color="auto"/>
      </w:divBdr>
    </w:div>
    <w:div w:id="1256941104">
      <w:bodyDiv w:val="1"/>
      <w:marLeft w:val="0"/>
      <w:marRight w:val="0"/>
      <w:marTop w:val="0"/>
      <w:marBottom w:val="0"/>
      <w:divBdr>
        <w:top w:val="none" w:sz="0" w:space="0" w:color="auto"/>
        <w:left w:val="none" w:sz="0" w:space="0" w:color="auto"/>
        <w:bottom w:val="none" w:sz="0" w:space="0" w:color="auto"/>
        <w:right w:val="none" w:sz="0" w:space="0" w:color="auto"/>
      </w:divBdr>
    </w:div>
    <w:div w:id="1257203231">
      <w:bodyDiv w:val="1"/>
      <w:marLeft w:val="0"/>
      <w:marRight w:val="0"/>
      <w:marTop w:val="0"/>
      <w:marBottom w:val="0"/>
      <w:divBdr>
        <w:top w:val="none" w:sz="0" w:space="0" w:color="auto"/>
        <w:left w:val="none" w:sz="0" w:space="0" w:color="auto"/>
        <w:bottom w:val="none" w:sz="0" w:space="0" w:color="auto"/>
        <w:right w:val="none" w:sz="0" w:space="0" w:color="auto"/>
      </w:divBdr>
    </w:div>
    <w:div w:id="1257207009">
      <w:bodyDiv w:val="1"/>
      <w:marLeft w:val="0"/>
      <w:marRight w:val="0"/>
      <w:marTop w:val="0"/>
      <w:marBottom w:val="0"/>
      <w:divBdr>
        <w:top w:val="none" w:sz="0" w:space="0" w:color="auto"/>
        <w:left w:val="none" w:sz="0" w:space="0" w:color="auto"/>
        <w:bottom w:val="none" w:sz="0" w:space="0" w:color="auto"/>
        <w:right w:val="none" w:sz="0" w:space="0" w:color="auto"/>
      </w:divBdr>
    </w:div>
    <w:div w:id="1257401509">
      <w:bodyDiv w:val="1"/>
      <w:marLeft w:val="0"/>
      <w:marRight w:val="0"/>
      <w:marTop w:val="0"/>
      <w:marBottom w:val="0"/>
      <w:divBdr>
        <w:top w:val="none" w:sz="0" w:space="0" w:color="auto"/>
        <w:left w:val="none" w:sz="0" w:space="0" w:color="auto"/>
        <w:bottom w:val="none" w:sz="0" w:space="0" w:color="auto"/>
        <w:right w:val="none" w:sz="0" w:space="0" w:color="auto"/>
      </w:divBdr>
    </w:div>
    <w:div w:id="1257517276">
      <w:bodyDiv w:val="1"/>
      <w:marLeft w:val="0"/>
      <w:marRight w:val="0"/>
      <w:marTop w:val="0"/>
      <w:marBottom w:val="0"/>
      <w:divBdr>
        <w:top w:val="none" w:sz="0" w:space="0" w:color="auto"/>
        <w:left w:val="none" w:sz="0" w:space="0" w:color="auto"/>
        <w:bottom w:val="none" w:sz="0" w:space="0" w:color="auto"/>
        <w:right w:val="none" w:sz="0" w:space="0" w:color="auto"/>
      </w:divBdr>
    </w:div>
    <w:div w:id="1257833257">
      <w:bodyDiv w:val="1"/>
      <w:marLeft w:val="0"/>
      <w:marRight w:val="0"/>
      <w:marTop w:val="0"/>
      <w:marBottom w:val="0"/>
      <w:divBdr>
        <w:top w:val="none" w:sz="0" w:space="0" w:color="auto"/>
        <w:left w:val="none" w:sz="0" w:space="0" w:color="auto"/>
        <w:bottom w:val="none" w:sz="0" w:space="0" w:color="auto"/>
        <w:right w:val="none" w:sz="0" w:space="0" w:color="auto"/>
      </w:divBdr>
    </w:div>
    <w:div w:id="1257907647">
      <w:bodyDiv w:val="1"/>
      <w:marLeft w:val="0"/>
      <w:marRight w:val="0"/>
      <w:marTop w:val="0"/>
      <w:marBottom w:val="0"/>
      <w:divBdr>
        <w:top w:val="none" w:sz="0" w:space="0" w:color="auto"/>
        <w:left w:val="none" w:sz="0" w:space="0" w:color="auto"/>
        <w:bottom w:val="none" w:sz="0" w:space="0" w:color="auto"/>
        <w:right w:val="none" w:sz="0" w:space="0" w:color="auto"/>
      </w:divBdr>
    </w:div>
    <w:div w:id="1258441442">
      <w:bodyDiv w:val="1"/>
      <w:marLeft w:val="0"/>
      <w:marRight w:val="0"/>
      <w:marTop w:val="0"/>
      <w:marBottom w:val="0"/>
      <w:divBdr>
        <w:top w:val="none" w:sz="0" w:space="0" w:color="auto"/>
        <w:left w:val="none" w:sz="0" w:space="0" w:color="auto"/>
        <w:bottom w:val="none" w:sz="0" w:space="0" w:color="auto"/>
        <w:right w:val="none" w:sz="0" w:space="0" w:color="auto"/>
      </w:divBdr>
    </w:div>
    <w:div w:id="1258757325">
      <w:bodyDiv w:val="1"/>
      <w:marLeft w:val="0"/>
      <w:marRight w:val="0"/>
      <w:marTop w:val="0"/>
      <w:marBottom w:val="0"/>
      <w:divBdr>
        <w:top w:val="none" w:sz="0" w:space="0" w:color="auto"/>
        <w:left w:val="none" w:sz="0" w:space="0" w:color="auto"/>
        <w:bottom w:val="none" w:sz="0" w:space="0" w:color="auto"/>
        <w:right w:val="none" w:sz="0" w:space="0" w:color="auto"/>
      </w:divBdr>
    </w:div>
    <w:div w:id="1258905095">
      <w:bodyDiv w:val="1"/>
      <w:marLeft w:val="0"/>
      <w:marRight w:val="0"/>
      <w:marTop w:val="0"/>
      <w:marBottom w:val="0"/>
      <w:divBdr>
        <w:top w:val="none" w:sz="0" w:space="0" w:color="auto"/>
        <w:left w:val="none" w:sz="0" w:space="0" w:color="auto"/>
        <w:bottom w:val="none" w:sz="0" w:space="0" w:color="auto"/>
        <w:right w:val="none" w:sz="0" w:space="0" w:color="auto"/>
      </w:divBdr>
    </w:div>
    <w:div w:id="1259096596">
      <w:bodyDiv w:val="1"/>
      <w:marLeft w:val="0"/>
      <w:marRight w:val="0"/>
      <w:marTop w:val="0"/>
      <w:marBottom w:val="0"/>
      <w:divBdr>
        <w:top w:val="none" w:sz="0" w:space="0" w:color="auto"/>
        <w:left w:val="none" w:sz="0" w:space="0" w:color="auto"/>
        <w:bottom w:val="none" w:sz="0" w:space="0" w:color="auto"/>
        <w:right w:val="none" w:sz="0" w:space="0" w:color="auto"/>
      </w:divBdr>
    </w:div>
    <w:div w:id="1259950957">
      <w:bodyDiv w:val="1"/>
      <w:marLeft w:val="0"/>
      <w:marRight w:val="0"/>
      <w:marTop w:val="0"/>
      <w:marBottom w:val="0"/>
      <w:divBdr>
        <w:top w:val="none" w:sz="0" w:space="0" w:color="auto"/>
        <w:left w:val="none" w:sz="0" w:space="0" w:color="auto"/>
        <w:bottom w:val="none" w:sz="0" w:space="0" w:color="auto"/>
        <w:right w:val="none" w:sz="0" w:space="0" w:color="auto"/>
      </w:divBdr>
    </w:div>
    <w:div w:id="1260064015">
      <w:bodyDiv w:val="1"/>
      <w:marLeft w:val="0"/>
      <w:marRight w:val="0"/>
      <w:marTop w:val="0"/>
      <w:marBottom w:val="0"/>
      <w:divBdr>
        <w:top w:val="none" w:sz="0" w:space="0" w:color="auto"/>
        <w:left w:val="none" w:sz="0" w:space="0" w:color="auto"/>
        <w:bottom w:val="none" w:sz="0" w:space="0" w:color="auto"/>
        <w:right w:val="none" w:sz="0" w:space="0" w:color="auto"/>
      </w:divBdr>
    </w:div>
    <w:div w:id="1260065087">
      <w:bodyDiv w:val="1"/>
      <w:marLeft w:val="0"/>
      <w:marRight w:val="0"/>
      <w:marTop w:val="0"/>
      <w:marBottom w:val="0"/>
      <w:divBdr>
        <w:top w:val="none" w:sz="0" w:space="0" w:color="auto"/>
        <w:left w:val="none" w:sz="0" w:space="0" w:color="auto"/>
        <w:bottom w:val="none" w:sz="0" w:space="0" w:color="auto"/>
        <w:right w:val="none" w:sz="0" w:space="0" w:color="auto"/>
      </w:divBdr>
    </w:div>
    <w:div w:id="1260602680">
      <w:bodyDiv w:val="1"/>
      <w:marLeft w:val="0"/>
      <w:marRight w:val="0"/>
      <w:marTop w:val="0"/>
      <w:marBottom w:val="0"/>
      <w:divBdr>
        <w:top w:val="none" w:sz="0" w:space="0" w:color="auto"/>
        <w:left w:val="none" w:sz="0" w:space="0" w:color="auto"/>
        <w:bottom w:val="none" w:sz="0" w:space="0" w:color="auto"/>
        <w:right w:val="none" w:sz="0" w:space="0" w:color="auto"/>
      </w:divBdr>
    </w:div>
    <w:div w:id="1261137286">
      <w:bodyDiv w:val="1"/>
      <w:marLeft w:val="0"/>
      <w:marRight w:val="0"/>
      <w:marTop w:val="0"/>
      <w:marBottom w:val="0"/>
      <w:divBdr>
        <w:top w:val="none" w:sz="0" w:space="0" w:color="auto"/>
        <w:left w:val="none" w:sz="0" w:space="0" w:color="auto"/>
        <w:bottom w:val="none" w:sz="0" w:space="0" w:color="auto"/>
        <w:right w:val="none" w:sz="0" w:space="0" w:color="auto"/>
      </w:divBdr>
    </w:div>
    <w:div w:id="1261522362">
      <w:bodyDiv w:val="1"/>
      <w:marLeft w:val="0"/>
      <w:marRight w:val="0"/>
      <w:marTop w:val="0"/>
      <w:marBottom w:val="0"/>
      <w:divBdr>
        <w:top w:val="none" w:sz="0" w:space="0" w:color="auto"/>
        <w:left w:val="none" w:sz="0" w:space="0" w:color="auto"/>
        <w:bottom w:val="none" w:sz="0" w:space="0" w:color="auto"/>
        <w:right w:val="none" w:sz="0" w:space="0" w:color="auto"/>
      </w:divBdr>
    </w:div>
    <w:div w:id="1261765362">
      <w:bodyDiv w:val="1"/>
      <w:marLeft w:val="0"/>
      <w:marRight w:val="0"/>
      <w:marTop w:val="0"/>
      <w:marBottom w:val="0"/>
      <w:divBdr>
        <w:top w:val="none" w:sz="0" w:space="0" w:color="auto"/>
        <w:left w:val="none" w:sz="0" w:space="0" w:color="auto"/>
        <w:bottom w:val="none" w:sz="0" w:space="0" w:color="auto"/>
        <w:right w:val="none" w:sz="0" w:space="0" w:color="auto"/>
      </w:divBdr>
    </w:div>
    <w:div w:id="1262840100">
      <w:bodyDiv w:val="1"/>
      <w:marLeft w:val="0"/>
      <w:marRight w:val="0"/>
      <w:marTop w:val="0"/>
      <w:marBottom w:val="0"/>
      <w:divBdr>
        <w:top w:val="none" w:sz="0" w:space="0" w:color="auto"/>
        <w:left w:val="none" w:sz="0" w:space="0" w:color="auto"/>
        <w:bottom w:val="none" w:sz="0" w:space="0" w:color="auto"/>
        <w:right w:val="none" w:sz="0" w:space="0" w:color="auto"/>
      </w:divBdr>
    </w:div>
    <w:div w:id="1263102694">
      <w:bodyDiv w:val="1"/>
      <w:marLeft w:val="0"/>
      <w:marRight w:val="0"/>
      <w:marTop w:val="0"/>
      <w:marBottom w:val="0"/>
      <w:divBdr>
        <w:top w:val="none" w:sz="0" w:space="0" w:color="auto"/>
        <w:left w:val="none" w:sz="0" w:space="0" w:color="auto"/>
        <w:bottom w:val="none" w:sz="0" w:space="0" w:color="auto"/>
        <w:right w:val="none" w:sz="0" w:space="0" w:color="auto"/>
      </w:divBdr>
    </w:div>
    <w:div w:id="1263486938">
      <w:bodyDiv w:val="1"/>
      <w:marLeft w:val="0"/>
      <w:marRight w:val="0"/>
      <w:marTop w:val="0"/>
      <w:marBottom w:val="0"/>
      <w:divBdr>
        <w:top w:val="none" w:sz="0" w:space="0" w:color="auto"/>
        <w:left w:val="none" w:sz="0" w:space="0" w:color="auto"/>
        <w:bottom w:val="none" w:sz="0" w:space="0" w:color="auto"/>
        <w:right w:val="none" w:sz="0" w:space="0" w:color="auto"/>
      </w:divBdr>
    </w:div>
    <w:div w:id="1264455266">
      <w:bodyDiv w:val="1"/>
      <w:marLeft w:val="0"/>
      <w:marRight w:val="0"/>
      <w:marTop w:val="0"/>
      <w:marBottom w:val="0"/>
      <w:divBdr>
        <w:top w:val="none" w:sz="0" w:space="0" w:color="auto"/>
        <w:left w:val="none" w:sz="0" w:space="0" w:color="auto"/>
        <w:bottom w:val="none" w:sz="0" w:space="0" w:color="auto"/>
        <w:right w:val="none" w:sz="0" w:space="0" w:color="auto"/>
      </w:divBdr>
    </w:div>
    <w:div w:id="1264991244">
      <w:bodyDiv w:val="1"/>
      <w:marLeft w:val="0"/>
      <w:marRight w:val="0"/>
      <w:marTop w:val="0"/>
      <w:marBottom w:val="0"/>
      <w:divBdr>
        <w:top w:val="none" w:sz="0" w:space="0" w:color="auto"/>
        <w:left w:val="none" w:sz="0" w:space="0" w:color="auto"/>
        <w:bottom w:val="none" w:sz="0" w:space="0" w:color="auto"/>
        <w:right w:val="none" w:sz="0" w:space="0" w:color="auto"/>
      </w:divBdr>
    </w:div>
    <w:div w:id="1265461420">
      <w:bodyDiv w:val="1"/>
      <w:marLeft w:val="0"/>
      <w:marRight w:val="0"/>
      <w:marTop w:val="0"/>
      <w:marBottom w:val="0"/>
      <w:divBdr>
        <w:top w:val="none" w:sz="0" w:space="0" w:color="auto"/>
        <w:left w:val="none" w:sz="0" w:space="0" w:color="auto"/>
        <w:bottom w:val="none" w:sz="0" w:space="0" w:color="auto"/>
        <w:right w:val="none" w:sz="0" w:space="0" w:color="auto"/>
      </w:divBdr>
    </w:div>
    <w:div w:id="1266303865">
      <w:bodyDiv w:val="1"/>
      <w:marLeft w:val="0"/>
      <w:marRight w:val="0"/>
      <w:marTop w:val="0"/>
      <w:marBottom w:val="0"/>
      <w:divBdr>
        <w:top w:val="none" w:sz="0" w:space="0" w:color="auto"/>
        <w:left w:val="none" w:sz="0" w:space="0" w:color="auto"/>
        <w:bottom w:val="none" w:sz="0" w:space="0" w:color="auto"/>
        <w:right w:val="none" w:sz="0" w:space="0" w:color="auto"/>
      </w:divBdr>
    </w:div>
    <w:div w:id="1266617043">
      <w:bodyDiv w:val="1"/>
      <w:marLeft w:val="0"/>
      <w:marRight w:val="0"/>
      <w:marTop w:val="0"/>
      <w:marBottom w:val="0"/>
      <w:divBdr>
        <w:top w:val="none" w:sz="0" w:space="0" w:color="auto"/>
        <w:left w:val="none" w:sz="0" w:space="0" w:color="auto"/>
        <w:bottom w:val="none" w:sz="0" w:space="0" w:color="auto"/>
        <w:right w:val="none" w:sz="0" w:space="0" w:color="auto"/>
      </w:divBdr>
    </w:div>
    <w:div w:id="1268083146">
      <w:bodyDiv w:val="1"/>
      <w:marLeft w:val="0"/>
      <w:marRight w:val="0"/>
      <w:marTop w:val="0"/>
      <w:marBottom w:val="0"/>
      <w:divBdr>
        <w:top w:val="none" w:sz="0" w:space="0" w:color="auto"/>
        <w:left w:val="none" w:sz="0" w:space="0" w:color="auto"/>
        <w:bottom w:val="none" w:sz="0" w:space="0" w:color="auto"/>
        <w:right w:val="none" w:sz="0" w:space="0" w:color="auto"/>
      </w:divBdr>
    </w:div>
    <w:div w:id="1268931819">
      <w:bodyDiv w:val="1"/>
      <w:marLeft w:val="0"/>
      <w:marRight w:val="0"/>
      <w:marTop w:val="0"/>
      <w:marBottom w:val="0"/>
      <w:divBdr>
        <w:top w:val="none" w:sz="0" w:space="0" w:color="auto"/>
        <w:left w:val="none" w:sz="0" w:space="0" w:color="auto"/>
        <w:bottom w:val="none" w:sz="0" w:space="0" w:color="auto"/>
        <w:right w:val="none" w:sz="0" w:space="0" w:color="auto"/>
      </w:divBdr>
    </w:div>
    <w:div w:id="1269433555">
      <w:bodyDiv w:val="1"/>
      <w:marLeft w:val="0"/>
      <w:marRight w:val="0"/>
      <w:marTop w:val="0"/>
      <w:marBottom w:val="0"/>
      <w:divBdr>
        <w:top w:val="none" w:sz="0" w:space="0" w:color="auto"/>
        <w:left w:val="none" w:sz="0" w:space="0" w:color="auto"/>
        <w:bottom w:val="none" w:sz="0" w:space="0" w:color="auto"/>
        <w:right w:val="none" w:sz="0" w:space="0" w:color="auto"/>
      </w:divBdr>
    </w:div>
    <w:div w:id="1269583148">
      <w:bodyDiv w:val="1"/>
      <w:marLeft w:val="0"/>
      <w:marRight w:val="0"/>
      <w:marTop w:val="0"/>
      <w:marBottom w:val="0"/>
      <w:divBdr>
        <w:top w:val="none" w:sz="0" w:space="0" w:color="auto"/>
        <w:left w:val="none" w:sz="0" w:space="0" w:color="auto"/>
        <w:bottom w:val="none" w:sz="0" w:space="0" w:color="auto"/>
        <w:right w:val="none" w:sz="0" w:space="0" w:color="auto"/>
      </w:divBdr>
    </w:div>
    <w:div w:id="1269771323">
      <w:bodyDiv w:val="1"/>
      <w:marLeft w:val="0"/>
      <w:marRight w:val="0"/>
      <w:marTop w:val="0"/>
      <w:marBottom w:val="0"/>
      <w:divBdr>
        <w:top w:val="none" w:sz="0" w:space="0" w:color="auto"/>
        <w:left w:val="none" w:sz="0" w:space="0" w:color="auto"/>
        <w:bottom w:val="none" w:sz="0" w:space="0" w:color="auto"/>
        <w:right w:val="none" w:sz="0" w:space="0" w:color="auto"/>
      </w:divBdr>
    </w:div>
    <w:div w:id="1271082141">
      <w:bodyDiv w:val="1"/>
      <w:marLeft w:val="0"/>
      <w:marRight w:val="0"/>
      <w:marTop w:val="0"/>
      <w:marBottom w:val="0"/>
      <w:divBdr>
        <w:top w:val="none" w:sz="0" w:space="0" w:color="auto"/>
        <w:left w:val="none" w:sz="0" w:space="0" w:color="auto"/>
        <w:bottom w:val="none" w:sz="0" w:space="0" w:color="auto"/>
        <w:right w:val="none" w:sz="0" w:space="0" w:color="auto"/>
      </w:divBdr>
    </w:div>
    <w:div w:id="1271357584">
      <w:bodyDiv w:val="1"/>
      <w:marLeft w:val="0"/>
      <w:marRight w:val="0"/>
      <w:marTop w:val="0"/>
      <w:marBottom w:val="0"/>
      <w:divBdr>
        <w:top w:val="none" w:sz="0" w:space="0" w:color="auto"/>
        <w:left w:val="none" w:sz="0" w:space="0" w:color="auto"/>
        <w:bottom w:val="none" w:sz="0" w:space="0" w:color="auto"/>
        <w:right w:val="none" w:sz="0" w:space="0" w:color="auto"/>
      </w:divBdr>
    </w:div>
    <w:div w:id="1271470401">
      <w:bodyDiv w:val="1"/>
      <w:marLeft w:val="0"/>
      <w:marRight w:val="0"/>
      <w:marTop w:val="0"/>
      <w:marBottom w:val="0"/>
      <w:divBdr>
        <w:top w:val="none" w:sz="0" w:space="0" w:color="auto"/>
        <w:left w:val="none" w:sz="0" w:space="0" w:color="auto"/>
        <w:bottom w:val="none" w:sz="0" w:space="0" w:color="auto"/>
        <w:right w:val="none" w:sz="0" w:space="0" w:color="auto"/>
      </w:divBdr>
    </w:div>
    <w:div w:id="1271813575">
      <w:bodyDiv w:val="1"/>
      <w:marLeft w:val="0"/>
      <w:marRight w:val="0"/>
      <w:marTop w:val="0"/>
      <w:marBottom w:val="0"/>
      <w:divBdr>
        <w:top w:val="none" w:sz="0" w:space="0" w:color="auto"/>
        <w:left w:val="none" w:sz="0" w:space="0" w:color="auto"/>
        <w:bottom w:val="none" w:sz="0" w:space="0" w:color="auto"/>
        <w:right w:val="none" w:sz="0" w:space="0" w:color="auto"/>
      </w:divBdr>
    </w:div>
    <w:div w:id="1272782355">
      <w:bodyDiv w:val="1"/>
      <w:marLeft w:val="0"/>
      <w:marRight w:val="0"/>
      <w:marTop w:val="0"/>
      <w:marBottom w:val="0"/>
      <w:divBdr>
        <w:top w:val="none" w:sz="0" w:space="0" w:color="auto"/>
        <w:left w:val="none" w:sz="0" w:space="0" w:color="auto"/>
        <w:bottom w:val="none" w:sz="0" w:space="0" w:color="auto"/>
        <w:right w:val="none" w:sz="0" w:space="0" w:color="auto"/>
      </w:divBdr>
    </w:div>
    <w:div w:id="1272930215">
      <w:bodyDiv w:val="1"/>
      <w:marLeft w:val="0"/>
      <w:marRight w:val="0"/>
      <w:marTop w:val="0"/>
      <w:marBottom w:val="0"/>
      <w:divBdr>
        <w:top w:val="none" w:sz="0" w:space="0" w:color="auto"/>
        <w:left w:val="none" w:sz="0" w:space="0" w:color="auto"/>
        <w:bottom w:val="none" w:sz="0" w:space="0" w:color="auto"/>
        <w:right w:val="none" w:sz="0" w:space="0" w:color="auto"/>
      </w:divBdr>
    </w:div>
    <w:div w:id="1274439636">
      <w:bodyDiv w:val="1"/>
      <w:marLeft w:val="0"/>
      <w:marRight w:val="0"/>
      <w:marTop w:val="0"/>
      <w:marBottom w:val="0"/>
      <w:divBdr>
        <w:top w:val="none" w:sz="0" w:space="0" w:color="auto"/>
        <w:left w:val="none" w:sz="0" w:space="0" w:color="auto"/>
        <w:bottom w:val="none" w:sz="0" w:space="0" w:color="auto"/>
        <w:right w:val="none" w:sz="0" w:space="0" w:color="auto"/>
      </w:divBdr>
    </w:div>
    <w:div w:id="1274560579">
      <w:bodyDiv w:val="1"/>
      <w:marLeft w:val="0"/>
      <w:marRight w:val="0"/>
      <w:marTop w:val="0"/>
      <w:marBottom w:val="0"/>
      <w:divBdr>
        <w:top w:val="none" w:sz="0" w:space="0" w:color="auto"/>
        <w:left w:val="none" w:sz="0" w:space="0" w:color="auto"/>
        <w:bottom w:val="none" w:sz="0" w:space="0" w:color="auto"/>
        <w:right w:val="none" w:sz="0" w:space="0" w:color="auto"/>
      </w:divBdr>
    </w:div>
    <w:div w:id="1274824080">
      <w:bodyDiv w:val="1"/>
      <w:marLeft w:val="0"/>
      <w:marRight w:val="0"/>
      <w:marTop w:val="0"/>
      <w:marBottom w:val="0"/>
      <w:divBdr>
        <w:top w:val="none" w:sz="0" w:space="0" w:color="auto"/>
        <w:left w:val="none" w:sz="0" w:space="0" w:color="auto"/>
        <w:bottom w:val="none" w:sz="0" w:space="0" w:color="auto"/>
        <w:right w:val="none" w:sz="0" w:space="0" w:color="auto"/>
      </w:divBdr>
    </w:div>
    <w:div w:id="1275330963">
      <w:bodyDiv w:val="1"/>
      <w:marLeft w:val="0"/>
      <w:marRight w:val="0"/>
      <w:marTop w:val="0"/>
      <w:marBottom w:val="0"/>
      <w:divBdr>
        <w:top w:val="none" w:sz="0" w:space="0" w:color="auto"/>
        <w:left w:val="none" w:sz="0" w:space="0" w:color="auto"/>
        <w:bottom w:val="none" w:sz="0" w:space="0" w:color="auto"/>
        <w:right w:val="none" w:sz="0" w:space="0" w:color="auto"/>
      </w:divBdr>
    </w:div>
    <w:div w:id="1275357802">
      <w:bodyDiv w:val="1"/>
      <w:marLeft w:val="0"/>
      <w:marRight w:val="0"/>
      <w:marTop w:val="0"/>
      <w:marBottom w:val="0"/>
      <w:divBdr>
        <w:top w:val="none" w:sz="0" w:space="0" w:color="auto"/>
        <w:left w:val="none" w:sz="0" w:space="0" w:color="auto"/>
        <w:bottom w:val="none" w:sz="0" w:space="0" w:color="auto"/>
        <w:right w:val="none" w:sz="0" w:space="0" w:color="auto"/>
      </w:divBdr>
    </w:div>
    <w:div w:id="1275601715">
      <w:bodyDiv w:val="1"/>
      <w:marLeft w:val="0"/>
      <w:marRight w:val="0"/>
      <w:marTop w:val="0"/>
      <w:marBottom w:val="0"/>
      <w:divBdr>
        <w:top w:val="none" w:sz="0" w:space="0" w:color="auto"/>
        <w:left w:val="none" w:sz="0" w:space="0" w:color="auto"/>
        <w:bottom w:val="none" w:sz="0" w:space="0" w:color="auto"/>
        <w:right w:val="none" w:sz="0" w:space="0" w:color="auto"/>
      </w:divBdr>
    </w:div>
    <w:div w:id="1275866452">
      <w:bodyDiv w:val="1"/>
      <w:marLeft w:val="0"/>
      <w:marRight w:val="0"/>
      <w:marTop w:val="0"/>
      <w:marBottom w:val="0"/>
      <w:divBdr>
        <w:top w:val="none" w:sz="0" w:space="0" w:color="auto"/>
        <w:left w:val="none" w:sz="0" w:space="0" w:color="auto"/>
        <w:bottom w:val="none" w:sz="0" w:space="0" w:color="auto"/>
        <w:right w:val="none" w:sz="0" w:space="0" w:color="auto"/>
      </w:divBdr>
    </w:div>
    <w:div w:id="1276403380">
      <w:bodyDiv w:val="1"/>
      <w:marLeft w:val="0"/>
      <w:marRight w:val="0"/>
      <w:marTop w:val="0"/>
      <w:marBottom w:val="0"/>
      <w:divBdr>
        <w:top w:val="none" w:sz="0" w:space="0" w:color="auto"/>
        <w:left w:val="none" w:sz="0" w:space="0" w:color="auto"/>
        <w:bottom w:val="none" w:sz="0" w:space="0" w:color="auto"/>
        <w:right w:val="none" w:sz="0" w:space="0" w:color="auto"/>
      </w:divBdr>
    </w:div>
    <w:div w:id="1277521500">
      <w:bodyDiv w:val="1"/>
      <w:marLeft w:val="0"/>
      <w:marRight w:val="0"/>
      <w:marTop w:val="0"/>
      <w:marBottom w:val="0"/>
      <w:divBdr>
        <w:top w:val="none" w:sz="0" w:space="0" w:color="auto"/>
        <w:left w:val="none" w:sz="0" w:space="0" w:color="auto"/>
        <w:bottom w:val="none" w:sz="0" w:space="0" w:color="auto"/>
        <w:right w:val="none" w:sz="0" w:space="0" w:color="auto"/>
      </w:divBdr>
    </w:div>
    <w:div w:id="1278828054">
      <w:bodyDiv w:val="1"/>
      <w:marLeft w:val="0"/>
      <w:marRight w:val="0"/>
      <w:marTop w:val="0"/>
      <w:marBottom w:val="0"/>
      <w:divBdr>
        <w:top w:val="none" w:sz="0" w:space="0" w:color="auto"/>
        <w:left w:val="none" w:sz="0" w:space="0" w:color="auto"/>
        <w:bottom w:val="none" w:sz="0" w:space="0" w:color="auto"/>
        <w:right w:val="none" w:sz="0" w:space="0" w:color="auto"/>
      </w:divBdr>
    </w:div>
    <w:div w:id="1278876817">
      <w:bodyDiv w:val="1"/>
      <w:marLeft w:val="0"/>
      <w:marRight w:val="0"/>
      <w:marTop w:val="0"/>
      <w:marBottom w:val="0"/>
      <w:divBdr>
        <w:top w:val="none" w:sz="0" w:space="0" w:color="auto"/>
        <w:left w:val="none" w:sz="0" w:space="0" w:color="auto"/>
        <w:bottom w:val="none" w:sz="0" w:space="0" w:color="auto"/>
        <w:right w:val="none" w:sz="0" w:space="0" w:color="auto"/>
      </w:divBdr>
    </w:div>
    <w:div w:id="1279682803">
      <w:bodyDiv w:val="1"/>
      <w:marLeft w:val="0"/>
      <w:marRight w:val="0"/>
      <w:marTop w:val="0"/>
      <w:marBottom w:val="0"/>
      <w:divBdr>
        <w:top w:val="none" w:sz="0" w:space="0" w:color="auto"/>
        <w:left w:val="none" w:sz="0" w:space="0" w:color="auto"/>
        <w:bottom w:val="none" w:sz="0" w:space="0" w:color="auto"/>
        <w:right w:val="none" w:sz="0" w:space="0" w:color="auto"/>
      </w:divBdr>
    </w:div>
    <w:div w:id="1279989116">
      <w:bodyDiv w:val="1"/>
      <w:marLeft w:val="0"/>
      <w:marRight w:val="0"/>
      <w:marTop w:val="0"/>
      <w:marBottom w:val="0"/>
      <w:divBdr>
        <w:top w:val="none" w:sz="0" w:space="0" w:color="auto"/>
        <w:left w:val="none" w:sz="0" w:space="0" w:color="auto"/>
        <w:bottom w:val="none" w:sz="0" w:space="0" w:color="auto"/>
        <w:right w:val="none" w:sz="0" w:space="0" w:color="auto"/>
      </w:divBdr>
    </w:div>
    <w:div w:id="1280069076">
      <w:bodyDiv w:val="1"/>
      <w:marLeft w:val="0"/>
      <w:marRight w:val="0"/>
      <w:marTop w:val="0"/>
      <w:marBottom w:val="0"/>
      <w:divBdr>
        <w:top w:val="none" w:sz="0" w:space="0" w:color="auto"/>
        <w:left w:val="none" w:sz="0" w:space="0" w:color="auto"/>
        <w:bottom w:val="none" w:sz="0" w:space="0" w:color="auto"/>
        <w:right w:val="none" w:sz="0" w:space="0" w:color="auto"/>
      </w:divBdr>
    </w:div>
    <w:div w:id="1280842961">
      <w:bodyDiv w:val="1"/>
      <w:marLeft w:val="0"/>
      <w:marRight w:val="0"/>
      <w:marTop w:val="0"/>
      <w:marBottom w:val="0"/>
      <w:divBdr>
        <w:top w:val="none" w:sz="0" w:space="0" w:color="auto"/>
        <w:left w:val="none" w:sz="0" w:space="0" w:color="auto"/>
        <w:bottom w:val="none" w:sz="0" w:space="0" w:color="auto"/>
        <w:right w:val="none" w:sz="0" w:space="0" w:color="auto"/>
      </w:divBdr>
    </w:div>
    <w:div w:id="1281641195">
      <w:bodyDiv w:val="1"/>
      <w:marLeft w:val="0"/>
      <w:marRight w:val="0"/>
      <w:marTop w:val="0"/>
      <w:marBottom w:val="0"/>
      <w:divBdr>
        <w:top w:val="none" w:sz="0" w:space="0" w:color="auto"/>
        <w:left w:val="none" w:sz="0" w:space="0" w:color="auto"/>
        <w:bottom w:val="none" w:sz="0" w:space="0" w:color="auto"/>
        <w:right w:val="none" w:sz="0" w:space="0" w:color="auto"/>
      </w:divBdr>
    </w:div>
    <w:div w:id="1281759498">
      <w:bodyDiv w:val="1"/>
      <w:marLeft w:val="0"/>
      <w:marRight w:val="0"/>
      <w:marTop w:val="0"/>
      <w:marBottom w:val="0"/>
      <w:divBdr>
        <w:top w:val="none" w:sz="0" w:space="0" w:color="auto"/>
        <w:left w:val="none" w:sz="0" w:space="0" w:color="auto"/>
        <w:bottom w:val="none" w:sz="0" w:space="0" w:color="auto"/>
        <w:right w:val="none" w:sz="0" w:space="0" w:color="auto"/>
      </w:divBdr>
    </w:div>
    <w:div w:id="1281958544">
      <w:bodyDiv w:val="1"/>
      <w:marLeft w:val="0"/>
      <w:marRight w:val="0"/>
      <w:marTop w:val="0"/>
      <w:marBottom w:val="0"/>
      <w:divBdr>
        <w:top w:val="none" w:sz="0" w:space="0" w:color="auto"/>
        <w:left w:val="none" w:sz="0" w:space="0" w:color="auto"/>
        <w:bottom w:val="none" w:sz="0" w:space="0" w:color="auto"/>
        <w:right w:val="none" w:sz="0" w:space="0" w:color="auto"/>
      </w:divBdr>
    </w:div>
    <w:div w:id="1282035316">
      <w:bodyDiv w:val="1"/>
      <w:marLeft w:val="0"/>
      <w:marRight w:val="0"/>
      <w:marTop w:val="0"/>
      <w:marBottom w:val="0"/>
      <w:divBdr>
        <w:top w:val="none" w:sz="0" w:space="0" w:color="auto"/>
        <w:left w:val="none" w:sz="0" w:space="0" w:color="auto"/>
        <w:bottom w:val="none" w:sz="0" w:space="0" w:color="auto"/>
        <w:right w:val="none" w:sz="0" w:space="0" w:color="auto"/>
      </w:divBdr>
    </w:div>
    <w:div w:id="1282149232">
      <w:bodyDiv w:val="1"/>
      <w:marLeft w:val="0"/>
      <w:marRight w:val="0"/>
      <w:marTop w:val="0"/>
      <w:marBottom w:val="0"/>
      <w:divBdr>
        <w:top w:val="none" w:sz="0" w:space="0" w:color="auto"/>
        <w:left w:val="none" w:sz="0" w:space="0" w:color="auto"/>
        <w:bottom w:val="none" w:sz="0" w:space="0" w:color="auto"/>
        <w:right w:val="none" w:sz="0" w:space="0" w:color="auto"/>
      </w:divBdr>
    </w:div>
    <w:div w:id="1283030744">
      <w:bodyDiv w:val="1"/>
      <w:marLeft w:val="0"/>
      <w:marRight w:val="0"/>
      <w:marTop w:val="0"/>
      <w:marBottom w:val="0"/>
      <w:divBdr>
        <w:top w:val="none" w:sz="0" w:space="0" w:color="auto"/>
        <w:left w:val="none" w:sz="0" w:space="0" w:color="auto"/>
        <w:bottom w:val="none" w:sz="0" w:space="0" w:color="auto"/>
        <w:right w:val="none" w:sz="0" w:space="0" w:color="auto"/>
      </w:divBdr>
    </w:div>
    <w:div w:id="1283226615">
      <w:bodyDiv w:val="1"/>
      <w:marLeft w:val="0"/>
      <w:marRight w:val="0"/>
      <w:marTop w:val="0"/>
      <w:marBottom w:val="0"/>
      <w:divBdr>
        <w:top w:val="none" w:sz="0" w:space="0" w:color="auto"/>
        <w:left w:val="none" w:sz="0" w:space="0" w:color="auto"/>
        <w:bottom w:val="none" w:sz="0" w:space="0" w:color="auto"/>
        <w:right w:val="none" w:sz="0" w:space="0" w:color="auto"/>
      </w:divBdr>
    </w:div>
    <w:div w:id="1283460233">
      <w:bodyDiv w:val="1"/>
      <w:marLeft w:val="0"/>
      <w:marRight w:val="0"/>
      <w:marTop w:val="0"/>
      <w:marBottom w:val="0"/>
      <w:divBdr>
        <w:top w:val="none" w:sz="0" w:space="0" w:color="auto"/>
        <w:left w:val="none" w:sz="0" w:space="0" w:color="auto"/>
        <w:bottom w:val="none" w:sz="0" w:space="0" w:color="auto"/>
        <w:right w:val="none" w:sz="0" w:space="0" w:color="auto"/>
      </w:divBdr>
    </w:div>
    <w:div w:id="1283732677">
      <w:bodyDiv w:val="1"/>
      <w:marLeft w:val="0"/>
      <w:marRight w:val="0"/>
      <w:marTop w:val="0"/>
      <w:marBottom w:val="0"/>
      <w:divBdr>
        <w:top w:val="none" w:sz="0" w:space="0" w:color="auto"/>
        <w:left w:val="none" w:sz="0" w:space="0" w:color="auto"/>
        <w:bottom w:val="none" w:sz="0" w:space="0" w:color="auto"/>
        <w:right w:val="none" w:sz="0" w:space="0" w:color="auto"/>
      </w:divBdr>
    </w:div>
    <w:div w:id="1284382526">
      <w:bodyDiv w:val="1"/>
      <w:marLeft w:val="0"/>
      <w:marRight w:val="0"/>
      <w:marTop w:val="0"/>
      <w:marBottom w:val="0"/>
      <w:divBdr>
        <w:top w:val="none" w:sz="0" w:space="0" w:color="auto"/>
        <w:left w:val="none" w:sz="0" w:space="0" w:color="auto"/>
        <w:bottom w:val="none" w:sz="0" w:space="0" w:color="auto"/>
        <w:right w:val="none" w:sz="0" w:space="0" w:color="auto"/>
      </w:divBdr>
    </w:div>
    <w:div w:id="1284851756">
      <w:bodyDiv w:val="1"/>
      <w:marLeft w:val="0"/>
      <w:marRight w:val="0"/>
      <w:marTop w:val="0"/>
      <w:marBottom w:val="0"/>
      <w:divBdr>
        <w:top w:val="none" w:sz="0" w:space="0" w:color="auto"/>
        <w:left w:val="none" w:sz="0" w:space="0" w:color="auto"/>
        <w:bottom w:val="none" w:sz="0" w:space="0" w:color="auto"/>
        <w:right w:val="none" w:sz="0" w:space="0" w:color="auto"/>
      </w:divBdr>
    </w:div>
    <w:div w:id="1285579163">
      <w:bodyDiv w:val="1"/>
      <w:marLeft w:val="0"/>
      <w:marRight w:val="0"/>
      <w:marTop w:val="0"/>
      <w:marBottom w:val="0"/>
      <w:divBdr>
        <w:top w:val="none" w:sz="0" w:space="0" w:color="auto"/>
        <w:left w:val="none" w:sz="0" w:space="0" w:color="auto"/>
        <w:bottom w:val="none" w:sz="0" w:space="0" w:color="auto"/>
        <w:right w:val="none" w:sz="0" w:space="0" w:color="auto"/>
      </w:divBdr>
    </w:div>
    <w:div w:id="1286229850">
      <w:bodyDiv w:val="1"/>
      <w:marLeft w:val="0"/>
      <w:marRight w:val="0"/>
      <w:marTop w:val="0"/>
      <w:marBottom w:val="0"/>
      <w:divBdr>
        <w:top w:val="none" w:sz="0" w:space="0" w:color="auto"/>
        <w:left w:val="none" w:sz="0" w:space="0" w:color="auto"/>
        <w:bottom w:val="none" w:sz="0" w:space="0" w:color="auto"/>
        <w:right w:val="none" w:sz="0" w:space="0" w:color="auto"/>
      </w:divBdr>
    </w:div>
    <w:div w:id="1286541064">
      <w:bodyDiv w:val="1"/>
      <w:marLeft w:val="0"/>
      <w:marRight w:val="0"/>
      <w:marTop w:val="0"/>
      <w:marBottom w:val="0"/>
      <w:divBdr>
        <w:top w:val="none" w:sz="0" w:space="0" w:color="auto"/>
        <w:left w:val="none" w:sz="0" w:space="0" w:color="auto"/>
        <w:bottom w:val="none" w:sz="0" w:space="0" w:color="auto"/>
        <w:right w:val="none" w:sz="0" w:space="0" w:color="auto"/>
      </w:divBdr>
    </w:div>
    <w:div w:id="1287463132">
      <w:bodyDiv w:val="1"/>
      <w:marLeft w:val="0"/>
      <w:marRight w:val="0"/>
      <w:marTop w:val="0"/>
      <w:marBottom w:val="0"/>
      <w:divBdr>
        <w:top w:val="none" w:sz="0" w:space="0" w:color="auto"/>
        <w:left w:val="none" w:sz="0" w:space="0" w:color="auto"/>
        <w:bottom w:val="none" w:sz="0" w:space="0" w:color="auto"/>
        <w:right w:val="none" w:sz="0" w:space="0" w:color="auto"/>
      </w:divBdr>
    </w:div>
    <w:div w:id="1287589562">
      <w:bodyDiv w:val="1"/>
      <w:marLeft w:val="0"/>
      <w:marRight w:val="0"/>
      <w:marTop w:val="0"/>
      <w:marBottom w:val="0"/>
      <w:divBdr>
        <w:top w:val="none" w:sz="0" w:space="0" w:color="auto"/>
        <w:left w:val="none" w:sz="0" w:space="0" w:color="auto"/>
        <w:bottom w:val="none" w:sz="0" w:space="0" w:color="auto"/>
        <w:right w:val="none" w:sz="0" w:space="0" w:color="auto"/>
      </w:divBdr>
    </w:div>
    <w:div w:id="1287810567">
      <w:bodyDiv w:val="1"/>
      <w:marLeft w:val="0"/>
      <w:marRight w:val="0"/>
      <w:marTop w:val="0"/>
      <w:marBottom w:val="0"/>
      <w:divBdr>
        <w:top w:val="none" w:sz="0" w:space="0" w:color="auto"/>
        <w:left w:val="none" w:sz="0" w:space="0" w:color="auto"/>
        <w:bottom w:val="none" w:sz="0" w:space="0" w:color="auto"/>
        <w:right w:val="none" w:sz="0" w:space="0" w:color="auto"/>
      </w:divBdr>
    </w:div>
    <w:div w:id="1288514611">
      <w:bodyDiv w:val="1"/>
      <w:marLeft w:val="0"/>
      <w:marRight w:val="0"/>
      <w:marTop w:val="0"/>
      <w:marBottom w:val="0"/>
      <w:divBdr>
        <w:top w:val="none" w:sz="0" w:space="0" w:color="auto"/>
        <w:left w:val="none" w:sz="0" w:space="0" w:color="auto"/>
        <w:bottom w:val="none" w:sz="0" w:space="0" w:color="auto"/>
        <w:right w:val="none" w:sz="0" w:space="0" w:color="auto"/>
      </w:divBdr>
    </w:div>
    <w:div w:id="1289047948">
      <w:bodyDiv w:val="1"/>
      <w:marLeft w:val="0"/>
      <w:marRight w:val="0"/>
      <w:marTop w:val="0"/>
      <w:marBottom w:val="0"/>
      <w:divBdr>
        <w:top w:val="none" w:sz="0" w:space="0" w:color="auto"/>
        <w:left w:val="none" w:sz="0" w:space="0" w:color="auto"/>
        <w:bottom w:val="none" w:sz="0" w:space="0" w:color="auto"/>
        <w:right w:val="none" w:sz="0" w:space="0" w:color="auto"/>
      </w:divBdr>
    </w:div>
    <w:div w:id="1289626263">
      <w:bodyDiv w:val="1"/>
      <w:marLeft w:val="0"/>
      <w:marRight w:val="0"/>
      <w:marTop w:val="0"/>
      <w:marBottom w:val="0"/>
      <w:divBdr>
        <w:top w:val="none" w:sz="0" w:space="0" w:color="auto"/>
        <w:left w:val="none" w:sz="0" w:space="0" w:color="auto"/>
        <w:bottom w:val="none" w:sz="0" w:space="0" w:color="auto"/>
        <w:right w:val="none" w:sz="0" w:space="0" w:color="auto"/>
      </w:divBdr>
    </w:div>
    <w:div w:id="1290546347">
      <w:bodyDiv w:val="1"/>
      <w:marLeft w:val="0"/>
      <w:marRight w:val="0"/>
      <w:marTop w:val="0"/>
      <w:marBottom w:val="0"/>
      <w:divBdr>
        <w:top w:val="none" w:sz="0" w:space="0" w:color="auto"/>
        <w:left w:val="none" w:sz="0" w:space="0" w:color="auto"/>
        <w:bottom w:val="none" w:sz="0" w:space="0" w:color="auto"/>
        <w:right w:val="none" w:sz="0" w:space="0" w:color="auto"/>
      </w:divBdr>
    </w:div>
    <w:div w:id="1290932806">
      <w:bodyDiv w:val="1"/>
      <w:marLeft w:val="0"/>
      <w:marRight w:val="0"/>
      <w:marTop w:val="0"/>
      <w:marBottom w:val="0"/>
      <w:divBdr>
        <w:top w:val="none" w:sz="0" w:space="0" w:color="auto"/>
        <w:left w:val="none" w:sz="0" w:space="0" w:color="auto"/>
        <w:bottom w:val="none" w:sz="0" w:space="0" w:color="auto"/>
        <w:right w:val="none" w:sz="0" w:space="0" w:color="auto"/>
      </w:divBdr>
    </w:div>
    <w:div w:id="1292319299">
      <w:bodyDiv w:val="1"/>
      <w:marLeft w:val="0"/>
      <w:marRight w:val="0"/>
      <w:marTop w:val="0"/>
      <w:marBottom w:val="0"/>
      <w:divBdr>
        <w:top w:val="none" w:sz="0" w:space="0" w:color="auto"/>
        <w:left w:val="none" w:sz="0" w:space="0" w:color="auto"/>
        <w:bottom w:val="none" w:sz="0" w:space="0" w:color="auto"/>
        <w:right w:val="none" w:sz="0" w:space="0" w:color="auto"/>
      </w:divBdr>
    </w:div>
    <w:div w:id="1292518143">
      <w:bodyDiv w:val="1"/>
      <w:marLeft w:val="0"/>
      <w:marRight w:val="0"/>
      <w:marTop w:val="0"/>
      <w:marBottom w:val="0"/>
      <w:divBdr>
        <w:top w:val="none" w:sz="0" w:space="0" w:color="auto"/>
        <w:left w:val="none" w:sz="0" w:space="0" w:color="auto"/>
        <w:bottom w:val="none" w:sz="0" w:space="0" w:color="auto"/>
        <w:right w:val="none" w:sz="0" w:space="0" w:color="auto"/>
      </w:divBdr>
    </w:div>
    <w:div w:id="1292635170">
      <w:bodyDiv w:val="1"/>
      <w:marLeft w:val="0"/>
      <w:marRight w:val="0"/>
      <w:marTop w:val="0"/>
      <w:marBottom w:val="0"/>
      <w:divBdr>
        <w:top w:val="none" w:sz="0" w:space="0" w:color="auto"/>
        <w:left w:val="none" w:sz="0" w:space="0" w:color="auto"/>
        <w:bottom w:val="none" w:sz="0" w:space="0" w:color="auto"/>
        <w:right w:val="none" w:sz="0" w:space="0" w:color="auto"/>
      </w:divBdr>
    </w:div>
    <w:div w:id="1293052008">
      <w:bodyDiv w:val="1"/>
      <w:marLeft w:val="0"/>
      <w:marRight w:val="0"/>
      <w:marTop w:val="0"/>
      <w:marBottom w:val="0"/>
      <w:divBdr>
        <w:top w:val="none" w:sz="0" w:space="0" w:color="auto"/>
        <w:left w:val="none" w:sz="0" w:space="0" w:color="auto"/>
        <w:bottom w:val="none" w:sz="0" w:space="0" w:color="auto"/>
        <w:right w:val="none" w:sz="0" w:space="0" w:color="auto"/>
      </w:divBdr>
    </w:div>
    <w:div w:id="1293098459">
      <w:bodyDiv w:val="1"/>
      <w:marLeft w:val="0"/>
      <w:marRight w:val="0"/>
      <w:marTop w:val="0"/>
      <w:marBottom w:val="0"/>
      <w:divBdr>
        <w:top w:val="none" w:sz="0" w:space="0" w:color="auto"/>
        <w:left w:val="none" w:sz="0" w:space="0" w:color="auto"/>
        <w:bottom w:val="none" w:sz="0" w:space="0" w:color="auto"/>
        <w:right w:val="none" w:sz="0" w:space="0" w:color="auto"/>
      </w:divBdr>
    </w:div>
    <w:div w:id="1293632028">
      <w:bodyDiv w:val="1"/>
      <w:marLeft w:val="0"/>
      <w:marRight w:val="0"/>
      <w:marTop w:val="0"/>
      <w:marBottom w:val="0"/>
      <w:divBdr>
        <w:top w:val="none" w:sz="0" w:space="0" w:color="auto"/>
        <w:left w:val="none" w:sz="0" w:space="0" w:color="auto"/>
        <w:bottom w:val="none" w:sz="0" w:space="0" w:color="auto"/>
        <w:right w:val="none" w:sz="0" w:space="0" w:color="auto"/>
      </w:divBdr>
    </w:div>
    <w:div w:id="1293704957">
      <w:bodyDiv w:val="1"/>
      <w:marLeft w:val="0"/>
      <w:marRight w:val="0"/>
      <w:marTop w:val="0"/>
      <w:marBottom w:val="0"/>
      <w:divBdr>
        <w:top w:val="none" w:sz="0" w:space="0" w:color="auto"/>
        <w:left w:val="none" w:sz="0" w:space="0" w:color="auto"/>
        <w:bottom w:val="none" w:sz="0" w:space="0" w:color="auto"/>
        <w:right w:val="none" w:sz="0" w:space="0" w:color="auto"/>
      </w:divBdr>
    </w:div>
    <w:div w:id="1294099773">
      <w:bodyDiv w:val="1"/>
      <w:marLeft w:val="0"/>
      <w:marRight w:val="0"/>
      <w:marTop w:val="0"/>
      <w:marBottom w:val="0"/>
      <w:divBdr>
        <w:top w:val="none" w:sz="0" w:space="0" w:color="auto"/>
        <w:left w:val="none" w:sz="0" w:space="0" w:color="auto"/>
        <w:bottom w:val="none" w:sz="0" w:space="0" w:color="auto"/>
        <w:right w:val="none" w:sz="0" w:space="0" w:color="auto"/>
      </w:divBdr>
    </w:div>
    <w:div w:id="1295134018">
      <w:bodyDiv w:val="1"/>
      <w:marLeft w:val="0"/>
      <w:marRight w:val="0"/>
      <w:marTop w:val="0"/>
      <w:marBottom w:val="0"/>
      <w:divBdr>
        <w:top w:val="none" w:sz="0" w:space="0" w:color="auto"/>
        <w:left w:val="none" w:sz="0" w:space="0" w:color="auto"/>
        <w:bottom w:val="none" w:sz="0" w:space="0" w:color="auto"/>
        <w:right w:val="none" w:sz="0" w:space="0" w:color="auto"/>
      </w:divBdr>
    </w:div>
    <w:div w:id="1295408502">
      <w:bodyDiv w:val="1"/>
      <w:marLeft w:val="0"/>
      <w:marRight w:val="0"/>
      <w:marTop w:val="0"/>
      <w:marBottom w:val="0"/>
      <w:divBdr>
        <w:top w:val="none" w:sz="0" w:space="0" w:color="auto"/>
        <w:left w:val="none" w:sz="0" w:space="0" w:color="auto"/>
        <w:bottom w:val="none" w:sz="0" w:space="0" w:color="auto"/>
        <w:right w:val="none" w:sz="0" w:space="0" w:color="auto"/>
      </w:divBdr>
    </w:div>
    <w:div w:id="1295679296">
      <w:bodyDiv w:val="1"/>
      <w:marLeft w:val="0"/>
      <w:marRight w:val="0"/>
      <w:marTop w:val="0"/>
      <w:marBottom w:val="0"/>
      <w:divBdr>
        <w:top w:val="none" w:sz="0" w:space="0" w:color="auto"/>
        <w:left w:val="none" w:sz="0" w:space="0" w:color="auto"/>
        <w:bottom w:val="none" w:sz="0" w:space="0" w:color="auto"/>
        <w:right w:val="none" w:sz="0" w:space="0" w:color="auto"/>
      </w:divBdr>
    </w:div>
    <w:div w:id="1295868262">
      <w:bodyDiv w:val="1"/>
      <w:marLeft w:val="0"/>
      <w:marRight w:val="0"/>
      <w:marTop w:val="0"/>
      <w:marBottom w:val="0"/>
      <w:divBdr>
        <w:top w:val="none" w:sz="0" w:space="0" w:color="auto"/>
        <w:left w:val="none" w:sz="0" w:space="0" w:color="auto"/>
        <w:bottom w:val="none" w:sz="0" w:space="0" w:color="auto"/>
        <w:right w:val="none" w:sz="0" w:space="0" w:color="auto"/>
      </w:divBdr>
    </w:div>
    <w:div w:id="1296109201">
      <w:bodyDiv w:val="1"/>
      <w:marLeft w:val="0"/>
      <w:marRight w:val="0"/>
      <w:marTop w:val="0"/>
      <w:marBottom w:val="0"/>
      <w:divBdr>
        <w:top w:val="none" w:sz="0" w:space="0" w:color="auto"/>
        <w:left w:val="none" w:sz="0" w:space="0" w:color="auto"/>
        <w:bottom w:val="none" w:sz="0" w:space="0" w:color="auto"/>
        <w:right w:val="none" w:sz="0" w:space="0" w:color="auto"/>
      </w:divBdr>
    </w:div>
    <w:div w:id="1296370671">
      <w:bodyDiv w:val="1"/>
      <w:marLeft w:val="0"/>
      <w:marRight w:val="0"/>
      <w:marTop w:val="0"/>
      <w:marBottom w:val="0"/>
      <w:divBdr>
        <w:top w:val="none" w:sz="0" w:space="0" w:color="auto"/>
        <w:left w:val="none" w:sz="0" w:space="0" w:color="auto"/>
        <w:bottom w:val="none" w:sz="0" w:space="0" w:color="auto"/>
        <w:right w:val="none" w:sz="0" w:space="0" w:color="auto"/>
      </w:divBdr>
    </w:div>
    <w:div w:id="1296569984">
      <w:bodyDiv w:val="1"/>
      <w:marLeft w:val="0"/>
      <w:marRight w:val="0"/>
      <w:marTop w:val="0"/>
      <w:marBottom w:val="0"/>
      <w:divBdr>
        <w:top w:val="none" w:sz="0" w:space="0" w:color="auto"/>
        <w:left w:val="none" w:sz="0" w:space="0" w:color="auto"/>
        <w:bottom w:val="none" w:sz="0" w:space="0" w:color="auto"/>
        <w:right w:val="none" w:sz="0" w:space="0" w:color="auto"/>
      </w:divBdr>
    </w:div>
    <w:div w:id="1297756497">
      <w:bodyDiv w:val="1"/>
      <w:marLeft w:val="0"/>
      <w:marRight w:val="0"/>
      <w:marTop w:val="0"/>
      <w:marBottom w:val="0"/>
      <w:divBdr>
        <w:top w:val="none" w:sz="0" w:space="0" w:color="auto"/>
        <w:left w:val="none" w:sz="0" w:space="0" w:color="auto"/>
        <w:bottom w:val="none" w:sz="0" w:space="0" w:color="auto"/>
        <w:right w:val="none" w:sz="0" w:space="0" w:color="auto"/>
      </w:divBdr>
    </w:div>
    <w:div w:id="1298023022">
      <w:bodyDiv w:val="1"/>
      <w:marLeft w:val="0"/>
      <w:marRight w:val="0"/>
      <w:marTop w:val="0"/>
      <w:marBottom w:val="0"/>
      <w:divBdr>
        <w:top w:val="none" w:sz="0" w:space="0" w:color="auto"/>
        <w:left w:val="none" w:sz="0" w:space="0" w:color="auto"/>
        <w:bottom w:val="none" w:sz="0" w:space="0" w:color="auto"/>
        <w:right w:val="none" w:sz="0" w:space="0" w:color="auto"/>
      </w:divBdr>
    </w:div>
    <w:div w:id="1299065099">
      <w:bodyDiv w:val="1"/>
      <w:marLeft w:val="0"/>
      <w:marRight w:val="0"/>
      <w:marTop w:val="0"/>
      <w:marBottom w:val="0"/>
      <w:divBdr>
        <w:top w:val="none" w:sz="0" w:space="0" w:color="auto"/>
        <w:left w:val="none" w:sz="0" w:space="0" w:color="auto"/>
        <w:bottom w:val="none" w:sz="0" w:space="0" w:color="auto"/>
        <w:right w:val="none" w:sz="0" w:space="0" w:color="auto"/>
      </w:divBdr>
    </w:div>
    <w:div w:id="1299186711">
      <w:bodyDiv w:val="1"/>
      <w:marLeft w:val="0"/>
      <w:marRight w:val="0"/>
      <w:marTop w:val="0"/>
      <w:marBottom w:val="0"/>
      <w:divBdr>
        <w:top w:val="none" w:sz="0" w:space="0" w:color="auto"/>
        <w:left w:val="none" w:sz="0" w:space="0" w:color="auto"/>
        <w:bottom w:val="none" w:sz="0" w:space="0" w:color="auto"/>
        <w:right w:val="none" w:sz="0" w:space="0" w:color="auto"/>
      </w:divBdr>
    </w:div>
    <w:div w:id="1300452084">
      <w:bodyDiv w:val="1"/>
      <w:marLeft w:val="0"/>
      <w:marRight w:val="0"/>
      <w:marTop w:val="0"/>
      <w:marBottom w:val="0"/>
      <w:divBdr>
        <w:top w:val="none" w:sz="0" w:space="0" w:color="auto"/>
        <w:left w:val="none" w:sz="0" w:space="0" w:color="auto"/>
        <w:bottom w:val="none" w:sz="0" w:space="0" w:color="auto"/>
        <w:right w:val="none" w:sz="0" w:space="0" w:color="auto"/>
      </w:divBdr>
    </w:div>
    <w:div w:id="1300499115">
      <w:bodyDiv w:val="1"/>
      <w:marLeft w:val="0"/>
      <w:marRight w:val="0"/>
      <w:marTop w:val="0"/>
      <w:marBottom w:val="0"/>
      <w:divBdr>
        <w:top w:val="none" w:sz="0" w:space="0" w:color="auto"/>
        <w:left w:val="none" w:sz="0" w:space="0" w:color="auto"/>
        <w:bottom w:val="none" w:sz="0" w:space="0" w:color="auto"/>
        <w:right w:val="none" w:sz="0" w:space="0" w:color="auto"/>
      </w:divBdr>
    </w:div>
    <w:div w:id="1301421680">
      <w:bodyDiv w:val="1"/>
      <w:marLeft w:val="0"/>
      <w:marRight w:val="0"/>
      <w:marTop w:val="0"/>
      <w:marBottom w:val="0"/>
      <w:divBdr>
        <w:top w:val="none" w:sz="0" w:space="0" w:color="auto"/>
        <w:left w:val="none" w:sz="0" w:space="0" w:color="auto"/>
        <w:bottom w:val="none" w:sz="0" w:space="0" w:color="auto"/>
        <w:right w:val="none" w:sz="0" w:space="0" w:color="auto"/>
      </w:divBdr>
    </w:div>
    <w:div w:id="1301568718">
      <w:bodyDiv w:val="1"/>
      <w:marLeft w:val="0"/>
      <w:marRight w:val="0"/>
      <w:marTop w:val="0"/>
      <w:marBottom w:val="0"/>
      <w:divBdr>
        <w:top w:val="none" w:sz="0" w:space="0" w:color="auto"/>
        <w:left w:val="none" w:sz="0" w:space="0" w:color="auto"/>
        <w:bottom w:val="none" w:sz="0" w:space="0" w:color="auto"/>
        <w:right w:val="none" w:sz="0" w:space="0" w:color="auto"/>
      </w:divBdr>
    </w:div>
    <w:div w:id="1301960712">
      <w:bodyDiv w:val="1"/>
      <w:marLeft w:val="0"/>
      <w:marRight w:val="0"/>
      <w:marTop w:val="0"/>
      <w:marBottom w:val="0"/>
      <w:divBdr>
        <w:top w:val="none" w:sz="0" w:space="0" w:color="auto"/>
        <w:left w:val="none" w:sz="0" w:space="0" w:color="auto"/>
        <w:bottom w:val="none" w:sz="0" w:space="0" w:color="auto"/>
        <w:right w:val="none" w:sz="0" w:space="0" w:color="auto"/>
      </w:divBdr>
    </w:div>
    <w:div w:id="1302266636">
      <w:bodyDiv w:val="1"/>
      <w:marLeft w:val="0"/>
      <w:marRight w:val="0"/>
      <w:marTop w:val="0"/>
      <w:marBottom w:val="0"/>
      <w:divBdr>
        <w:top w:val="none" w:sz="0" w:space="0" w:color="auto"/>
        <w:left w:val="none" w:sz="0" w:space="0" w:color="auto"/>
        <w:bottom w:val="none" w:sz="0" w:space="0" w:color="auto"/>
        <w:right w:val="none" w:sz="0" w:space="0" w:color="auto"/>
      </w:divBdr>
    </w:div>
    <w:div w:id="1302690592">
      <w:bodyDiv w:val="1"/>
      <w:marLeft w:val="0"/>
      <w:marRight w:val="0"/>
      <w:marTop w:val="0"/>
      <w:marBottom w:val="0"/>
      <w:divBdr>
        <w:top w:val="none" w:sz="0" w:space="0" w:color="auto"/>
        <w:left w:val="none" w:sz="0" w:space="0" w:color="auto"/>
        <w:bottom w:val="none" w:sz="0" w:space="0" w:color="auto"/>
        <w:right w:val="none" w:sz="0" w:space="0" w:color="auto"/>
      </w:divBdr>
    </w:div>
    <w:div w:id="1303002585">
      <w:bodyDiv w:val="1"/>
      <w:marLeft w:val="0"/>
      <w:marRight w:val="0"/>
      <w:marTop w:val="0"/>
      <w:marBottom w:val="0"/>
      <w:divBdr>
        <w:top w:val="none" w:sz="0" w:space="0" w:color="auto"/>
        <w:left w:val="none" w:sz="0" w:space="0" w:color="auto"/>
        <w:bottom w:val="none" w:sz="0" w:space="0" w:color="auto"/>
        <w:right w:val="none" w:sz="0" w:space="0" w:color="auto"/>
      </w:divBdr>
    </w:div>
    <w:div w:id="1303735644">
      <w:bodyDiv w:val="1"/>
      <w:marLeft w:val="0"/>
      <w:marRight w:val="0"/>
      <w:marTop w:val="0"/>
      <w:marBottom w:val="0"/>
      <w:divBdr>
        <w:top w:val="none" w:sz="0" w:space="0" w:color="auto"/>
        <w:left w:val="none" w:sz="0" w:space="0" w:color="auto"/>
        <w:bottom w:val="none" w:sz="0" w:space="0" w:color="auto"/>
        <w:right w:val="none" w:sz="0" w:space="0" w:color="auto"/>
      </w:divBdr>
    </w:div>
    <w:div w:id="1303775049">
      <w:bodyDiv w:val="1"/>
      <w:marLeft w:val="0"/>
      <w:marRight w:val="0"/>
      <w:marTop w:val="0"/>
      <w:marBottom w:val="0"/>
      <w:divBdr>
        <w:top w:val="none" w:sz="0" w:space="0" w:color="auto"/>
        <w:left w:val="none" w:sz="0" w:space="0" w:color="auto"/>
        <w:bottom w:val="none" w:sz="0" w:space="0" w:color="auto"/>
        <w:right w:val="none" w:sz="0" w:space="0" w:color="auto"/>
      </w:divBdr>
    </w:div>
    <w:div w:id="1303921711">
      <w:bodyDiv w:val="1"/>
      <w:marLeft w:val="0"/>
      <w:marRight w:val="0"/>
      <w:marTop w:val="0"/>
      <w:marBottom w:val="0"/>
      <w:divBdr>
        <w:top w:val="none" w:sz="0" w:space="0" w:color="auto"/>
        <w:left w:val="none" w:sz="0" w:space="0" w:color="auto"/>
        <w:bottom w:val="none" w:sz="0" w:space="0" w:color="auto"/>
        <w:right w:val="none" w:sz="0" w:space="0" w:color="auto"/>
      </w:divBdr>
    </w:div>
    <w:div w:id="1304309466">
      <w:bodyDiv w:val="1"/>
      <w:marLeft w:val="0"/>
      <w:marRight w:val="0"/>
      <w:marTop w:val="0"/>
      <w:marBottom w:val="0"/>
      <w:divBdr>
        <w:top w:val="none" w:sz="0" w:space="0" w:color="auto"/>
        <w:left w:val="none" w:sz="0" w:space="0" w:color="auto"/>
        <w:bottom w:val="none" w:sz="0" w:space="0" w:color="auto"/>
        <w:right w:val="none" w:sz="0" w:space="0" w:color="auto"/>
      </w:divBdr>
    </w:div>
    <w:div w:id="1305044362">
      <w:bodyDiv w:val="1"/>
      <w:marLeft w:val="0"/>
      <w:marRight w:val="0"/>
      <w:marTop w:val="0"/>
      <w:marBottom w:val="0"/>
      <w:divBdr>
        <w:top w:val="none" w:sz="0" w:space="0" w:color="auto"/>
        <w:left w:val="none" w:sz="0" w:space="0" w:color="auto"/>
        <w:bottom w:val="none" w:sz="0" w:space="0" w:color="auto"/>
        <w:right w:val="none" w:sz="0" w:space="0" w:color="auto"/>
      </w:divBdr>
    </w:div>
    <w:div w:id="1305425773">
      <w:bodyDiv w:val="1"/>
      <w:marLeft w:val="0"/>
      <w:marRight w:val="0"/>
      <w:marTop w:val="0"/>
      <w:marBottom w:val="0"/>
      <w:divBdr>
        <w:top w:val="none" w:sz="0" w:space="0" w:color="auto"/>
        <w:left w:val="none" w:sz="0" w:space="0" w:color="auto"/>
        <w:bottom w:val="none" w:sz="0" w:space="0" w:color="auto"/>
        <w:right w:val="none" w:sz="0" w:space="0" w:color="auto"/>
      </w:divBdr>
    </w:div>
    <w:div w:id="1305433034">
      <w:bodyDiv w:val="1"/>
      <w:marLeft w:val="0"/>
      <w:marRight w:val="0"/>
      <w:marTop w:val="0"/>
      <w:marBottom w:val="0"/>
      <w:divBdr>
        <w:top w:val="none" w:sz="0" w:space="0" w:color="auto"/>
        <w:left w:val="none" w:sz="0" w:space="0" w:color="auto"/>
        <w:bottom w:val="none" w:sz="0" w:space="0" w:color="auto"/>
        <w:right w:val="none" w:sz="0" w:space="0" w:color="auto"/>
      </w:divBdr>
    </w:div>
    <w:div w:id="1305965742">
      <w:bodyDiv w:val="1"/>
      <w:marLeft w:val="0"/>
      <w:marRight w:val="0"/>
      <w:marTop w:val="0"/>
      <w:marBottom w:val="0"/>
      <w:divBdr>
        <w:top w:val="none" w:sz="0" w:space="0" w:color="auto"/>
        <w:left w:val="none" w:sz="0" w:space="0" w:color="auto"/>
        <w:bottom w:val="none" w:sz="0" w:space="0" w:color="auto"/>
        <w:right w:val="none" w:sz="0" w:space="0" w:color="auto"/>
      </w:divBdr>
    </w:div>
    <w:div w:id="1306199178">
      <w:bodyDiv w:val="1"/>
      <w:marLeft w:val="0"/>
      <w:marRight w:val="0"/>
      <w:marTop w:val="0"/>
      <w:marBottom w:val="0"/>
      <w:divBdr>
        <w:top w:val="none" w:sz="0" w:space="0" w:color="auto"/>
        <w:left w:val="none" w:sz="0" w:space="0" w:color="auto"/>
        <w:bottom w:val="none" w:sz="0" w:space="0" w:color="auto"/>
        <w:right w:val="none" w:sz="0" w:space="0" w:color="auto"/>
      </w:divBdr>
    </w:div>
    <w:div w:id="1306858584">
      <w:bodyDiv w:val="1"/>
      <w:marLeft w:val="0"/>
      <w:marRight w:val="0"/>
      <w:marTop w:val="0"/>
      <w:marBottom w:val="0"/>
      <w:divBdr>
        <w:top w:val="none" w:sz="0" w:space="0" w:color="auto"/>
        <w:left w:val="none" w:sz="0" w:space="0" w:color="auto"/>
        <w:bottom w:val="none" w:sz="0" w:space="0" w:color="auto"/>
        <w:right w:val="none" w:sz="0" w:space="0" w:color="auto"/>
      </w:divBdr>
    </w:div>
    <w:div w:id="1307200767">
      <w:bodyDiv w:val="1"/>
      <w:marLeft w:val="0"/>
      <w:marRight w:val="0"/>
      <w:marTop w:val="0"/>
      <w:marBottom w:val="0"/>
      <w:divBdr>
        <w:top w:val="none" w:sz="0" w:space="0" w:color="auto"/>
        <w:left w:val="none" w:sz="0" w:space="0" w:color="auto"/>
        <w:bottom w:val="none" w:sz="0" w:space="0" w:color="auto"/>
        <w:right w:val="none" w:sz="0" w:space="0" w:color="auto"/>
      </w:divBdr>
    </w:div>
    <w:div w:id="1307976051">
      <w:bodyDiv w:val="1"/>
      <w:marLeft w:val="0"/>
      <w:marRight w:val="0"/>
      <w:marTop w:val="0"/>
      <w:marBottom w:val="0"/>
      <w:divBdr>
        <w:top w:val="none" w:sz="0" w:space="0" w:color="auto"/>
        <w:left w:val="none" w:sz="0" w:space="0" w:color="auto"/>
        <w:bottom w:val="none" w:sz="0" w:space="0" w:color="auto"/>
        <w:right w:val="none" w:sz="0" w:space="0" w:color="auto"/>
      </w:divBdr>
    </w:div>
    <w:div w:id="1309239423">
      <w:bodyDiv w:val="1"/>
      <w:marLeft w:val="0"/>
      <w:marRight w:val="0"/>
      <w:marTop w:val="0"/>
      <w:marBottom w:val="0"/>
      <w:divBdr>
        <w:top w:val="none" w:sz="0" w:space="0" w:color="auto"/>
        <w:left w:val="none" w:sz="0" w:space="0" w:color="auto"/>
        <w:bottom w:val="none" w:sz="0" w:space="0" w:color="auto"/>
        <w:right w:val="none" w:sz="0" w:space="0" w:color="auto"/>
      </w:divBdr>
    </w:div>
    <w:div w:id="1309363093">
      <w:bodyDiv w:val="1"/>
      <w:marLeft w:val="0"/>
      <w:marRight w:val="0"/>
      <w:marTop w:val="0"/>
      <w:marBottom w:val="0"/>
      <w:divBdr>
        <w:top w:val="none" w:sz="0" w:space="0" w:color="auto"/>
        <w:left w:val="none" w:sz="0" w:space="0" w:color="auto"/>
        <w:bottom w:val="none" w:sz="0" w:space="0" w:color="auto"/>
        <w:right w:val="none" w:sz="0" w:space="0" w:color="auto"/>
      </w:divBdr>
    </w:div>
    <w:div w:id="1309627842">
      <w:bodyDiv w:val="1"/>
      <w:marLeft w:val="0"/>
      <w:marRight w:val="0"/>
      <w:marTop w:val="0"/>
      <w:marBottom w:val="0"/>
      <w:divBdr>
        <w:top w:val="none" w:sz="0" w:space="0" w:color="auto"/>
        <w:left w:val="none" w:sz="0" w:space="0" w:color="auto"/>
        <w:bottom w:val="none" w:sz="0" w:space="0" w:color="auto"/>
        <w:right w:val="none" w:sz="0" w:space="0" w:color="auto"/>
      </w:divBdr>
    </w:div>
    <w:div w:id="1310011092">
      <w:bodyDiv w:val="1"/>
      <w:marLeft w:val="0"/>
      <w:marRight w:val="0"/>
      <w:marTop w:val="0"/>
      <w:marBottom w:val="0"/>
      <w:divBdr>
        <w:top w:val="none" w:sz="0" w:space="0" w:color="auto"/>
        <w:left w:val="none" w:sz="0" w:space="0" w:color="auto"/>
        <w:bottom w:val="none" w:sz="0" w:space="0" w:color="auto"/>
        <w:right w:val="none" w:sz="0" w:space="0" w:color="auto"/>
      </w:divBdr>
    </w:div>
    <w:div w:id="1310281588">
      <w:bodyDiv w:val="1"/>
      <w:marLeft w:val="0"/>
      <w:marRight w:val="0"/>
      <w:marTop w:val="0"/>
      <w:marBottom w:val="0"/>
      <w:divBdr>
        <w:top w:val="none" w:sz="0" w:space="0" w:color="auto"/>
        <w:left w:val="none" w:sz="0" w:space="0" w:color="auto"/>
        <w:bottom w:val="none" w:sz="0" w:space="0" w:color="auto"/>
        <w:right w:val="none" w:sz="0" w:space="0" w:color="auto"/>
      </w:divBdr>
    </w:div>
    <w:div w:id="1311597601">
      <w:bodyDiv w:val="1"/>
      <w:marLeft w:val="0"/>
      <w:marRight w:val="0"/>
      <w:marTop w:val="0"/>
      <w:marBottom w:val="0"/>
      <w:divBdr>
        <w:top w:val="none" w:sz="0" w:space="0" w:color="auto"/>
        <w:left w:val="none" w:sz="0" w:space="0" w:color="auto"/>
        <w:bottom w:val="none" w:sz="0" w:space="0" w:color="auto"/>
        <w:right w:val="none" w:sz="0" w:space="0" w:color="auto"/>
      </w:divBdr>
    </w:div>
    <w:div w:id="1312096703">
      <w:bodyDiv w:val="1"/>
      <w:marLeft w:val="0"/>
      <w:marRight w:val="0"/>
      <w:marTop w:val="0"/>
      <w:marBottom w:val="0"/>
      <w:divBdr>
        <w:top w:val="none" w:sz="0" w:space="0" w:color="auto"/>
        <w:left w:val="none" w:sz="0" w:space="0" w:color="auto"/>
        <w:bottom w:val="none" w:sz="0" w:space="0" w:color="auto"/>
        <w:right w:val="none" w:sz="0" w:space="0" w:color="auto"/>
      </w:divBdr>
    </w:div>
    <w:div w:id="1312250401">
      <w:bodyDiv w:val="1"/>
      <w:marLeft w:val="0"/>
      <w:marRight w:val="0"/>
      <w:marTop w:val="0"/>
      <w:marBottom w:val="0"/>
      <w:divBdr>
        <w:top w:val="none" w:sz="0" w:space="0" w:color="auto"/>
        <w:left w:val="none" w:sz="0" w:space="0" w:color="auto"/>
        <w:bottom w:val="none" w:sz="0" w:space="0" w:color="auto"/>
        <w:right w:val="none" w:sz="0" w:space="0" w:color="auto"/>
      </w:divBdr>
    </w:div>
    <w:div w:id="1312321502">
      <w:bodyDiv w:val="1"/>
      <w:marLeft w:val="0"/>
      <w:marRight w:val="0"/>
      <w:marTop w:val="0"/>
      <w:marBottom w:val="0"/>
      <w:divBdr>
        <w:top w:val="none" w:sz="0" w:space="0" w:color="auto"/>
        <w:left w:val="none" w:sz="0" w:space="0" w:color="auto"/>
        <w:bottom w:val="none" w:sz="0" w:space="0" w:color="auto"/>
        <w:right w:val="none" w:sz="0" w:space="0" w:color="auto"/>
      </w:divBdr>
    </w:div>
    <w:div w:id="1312825545">
      <w:bodyDiv w:val="1"/>
      <w:marLeft w:val="0"/>
      <w:marRight w:val="0"/>
      <w:marTop w:val="0"/>
      <w:marBottom w:val="0"/>
      <w:divBdr>
        <w:top w:val="none" w:sz="0" w:space="0" w:color="auto"/>
        <w:left w:val="none" w:sz="0" w:space="0" w:color="auto"/>
        <w:bottom w:val="none" w:sz="0" w:space="0" w:color="auto"/>
        <w:right w:val="none" w:sz="0" w:space="0" w:color="auto"/>
      </w:divBdr>
    </w:div>
    <w:div w:id="1312980944">
      <w:bodyDiv w:val="1"/>
      <w:marLeft w:val="0"/>
      <w:marRight w:val="0"/>
      <w:marTop w:val="0"/>
      <w:marBottom w:val="0"/>
      <w:divBdr>
        <w:top w:val="none" w:sz="0" w:space="0" w:color="auto"/>
        <w:left w:val="none" w:sz="0" w:space="0" w:color="auto"/>
        <w:bottom w:val="none" w:sz="0" w:space="0" w:color="auto"/>
        <w:right w:val="none" w:sz="0" w:space="0" w:color="auto"/>
      </w:divBdr>
    </w:div>
    <w:div w:id="1313829458">
      <w:bodyDiv w:val="1"/>
      <w:marLeft w:val="0"/>
      <w:marRight w:val="0"/>
      <w:marTop w:val="0"/>
      <w:marBottom w:val="0"/>
      <w:divBdr>
        <w:top w:val="none" w:sz="0" w:space="0" w:color="auto"/>
        <w:left w:val="none" w:sz="0" w:space="0" w:color="auto"/>
        <w:bottom w:val="none" w:sz="0" w:space="0" w:color="auto"/>
        <w:right w:val="none" w:sz="0" w:space="0" w:color="auto"/>
      </w:divBdr>
    </w:div>
    <w:div w:id="1313945612">
      <w:bodyDiv w:val="1"/>
      <w:marLeft w:val="0"/>
      <w:marRight w:val="0"/>
      <w:marTop w:val="0"/>
      <w:marBottom w:val="0"/>
      <w:divBdr>
        <w:top w:val="none" w:sz="0" w:space="0" w:color="auto"/>
        <w:left w:val="none" w:sz="0" w:space="0" w:color="auto"/>
        <w:bottom w:val="none" w:sz="0" w:space="0" w:color="auto"/>
        <w:right w:val="none" w:sz="0" w:space="0" w:color="auto"/>
      </w:divBdr>
    </w:div>
    <w:div w:id="1314214936">
      <w:bodyDiv w:val="1"/>
      <w:marLeft w:val="0"/>
      <w:marRight w:val="0"/>
      <w:marTop w:val="0"/>
      <w:marBottom w:val="0"/>
      <w:divBdr>
        <w:top w:val="none" w:sz="0" w:space="0" w:color="auto"/>
        <w:left w:val="none" w:sz="0" w:space="0" w:color="auto"/>
        <w:bottom w:val="none" w:sz="0" w:space="0" w:color="auto"/>
        <w:right w:val="none" w:sz="0" w:space="0" w:color="auto"/>
      </w:divBdr>
    </w:div>
    <w:div w:id="1314869865">
      <w:bodyDiv w:val="1"/>
      <w:marLeft w:val="0"/>
      <w:marRight w:val="0"/>
      <w:marTop w:val="0"/>
      <w:marBottom w:val="0"/>
      <w:divBdr>
        <w:top w:val="none" w:sz="0" w:space="0" w:color="auto"/>
        <w:left w:val="none" w:sz="0" w:space="0" w:color="auto"/>
        <w:bottom w:val="none" w:sz="0" w:space="0" w:color="auto"/>
        <w:right w:val="none" w:sz="0" w:space="0" w:color="auto"/>
      </w:divBdr>
    </w:div>
    <w:div w:id="1315179284">
      <w:bodyDiv w:val="1"/>
      <w:marLeft w:val="0"/>
      <w:marRight w:val="0"/>
      <w:marTop w:val="0"/>
      <w:marBottom w:val="0"/>
      <w:divBdr>
        <w:top w:val="none" w:sz="0" w:space="0" w:color="auto"/>
        <w:left w:val="none" w:sz="0" w:space="0" w:color="auto"/>
        <w:bottom w:val="none" w:sz="0" w:space="0" w:color="auto"/>
        <w:right w:val="none" w:sz="0" w:space="0" w:color="auto"/>
      </w:divBdr>
    </w:div>
    <w:div w:id="1316766120">
      <w:bodyDiv w:val="1"/>
      <w:marLeft w:val="0"/>
      <w:marRight w:val="0"/>
      <w:marTop w:val="0"/>
      <w:marBottom w:val="0"/>
      <w:divBdr>
        <w:top w:val="none" w:sz="0" w:space="0" w:color="auto"/>
        <w:left w:val="none" w:sz="0" w:space="0" w:color="auto"/>
        <w:bottom w:val="none" w:sz="0" w:space="0" w:color="auto"/>
        <w:right w:val="none" w:sz="0" w:space="0" w:color="auto"/>
      </w:divBdr>
    </w:div>
    <w:div w:id="1317876380">
      <w:bodyDiv w:val="1"/>
      <w:marLeft w:val="0"/>
      <w:marRight w:val="0"/>
      <w:marTop w:val="0"/>
      <w:marBottom w:val="0"/>
      <w:divBdr>
        <w:top w:val="none" w:sz="0" w:space="0" w:color="auto"/>
        <w:left w:val="none" w:sz="0" w:space="0" w:color="auto"/>
        <w:bottom w:val="none" w:sz="0" w:space="0" w:color="auto"/>
        <w:right w:val="none" w:sz="0" w:space="0" w:color="auto"/>
      </w:divBdr>
    </w:div>
    <w:div w:id="1318068323">
      <w:bodyDiv w:val="1"/>
      <w:marLeft w:val="0"/>
      <w:marRight w:val="0"/>
      <w:marTop w:val="0"/>
      <w:marBottom w:val="0"/>
      <w:divBdr>
        <w:top w:val="none" w:sz="0" w:space="0" w:color="auto"/>
        <w:left w:val="none" w:sz="0" w:space="0" w:color="auto"/>
        <w:bottom w:val="none" w:sz="0" w:space="0" w:color="auto"/>
        <w:right w:val="none" w:sz="0" w:space="0" w:color="auto"/>
      </w:divBdr>
    </w:div>
    <w:div w:id="1319073593">
      <w:bodyDiv w:val="1"/>
      <w:marLeft w:val="0"/>
      <w:marRight w:val="0"/>
      <w:marTop w:val="0"/>
      <w:marBottom w:val="0"/>
      <w:divBdr>
        <w:top w:val="none" w:sz="0" w:space="0" w:color="auto"/>
        <w:left w:val="none" w:sz="0" w:space="0" w:color="auto"/>
        <w:bottom w:val="none" w:sz="0" w:space="0" w:color="auto"/>
        <w:right w:val="none" w:sz="0" w:space="0" w:color="auto"/>
      </w:divBdr>
    </w:div>
    <w:div w:id="1319458609">
      <w:bodyDiv w:val="1"/>
      <w:marLeft w:val="0"/>
      <w:marRight w:val="0"/>
      <w:marTop w:val="0"/>
      <w:marBottom w:val="0"/>
      <w:divBdr>
        <w:top w:val="none" w:sz="0" w:space="0" w:color="auto"/>
        <w:left w:val="none" w:sz="0" w:space="0" w:color="auto"/>
        <w:bottom w:val="none" w:sz="0" w:space="0" w:color="auto"/>
        <w:right w:val="none" w:sz="0" w:space="0" w:color="auto"/>
      </w:divBdr>
    </w:div>
    <w:div w:id="1320034744">
      <w:bodyDiv w:val="1"/>
      <w:marLeft w:val="0"/>
      <w:marRight w:val="0"/>
      <w:marTop w:val="0"/>
      <w:marBottom w:val="0"/>
      <w:divBdr>
        <w:top w:val="none" w:sz="0" w:space="0" w:color="auto"/>
        <w:left w:val="none" w:sz="0" w:space="0" w:color="auto"/>
        <w:bottom w:val="none" w:sz="0" w:space="0" w:color="auto"/>
        <w:right w:val="none" w:sz="0" w:space="0" w:color="auto"/>
      </w:divBdr>
    </w:div>
    <w:div w:id="1320887735">
      <w:bodyDiv w:val="1"/>
      <w:marLeft w:val="0"/>
      <w:marRight w:val="0"/>
      <w:marTop w:val="0"/>
      <w:marBottom w:val="0"/>
      <w:divBdr>
        <w:top w:val="none" w:sz="0" w:space="0" w:color="auto"/>
        <w:left w:val="none" w:sz="0" w:space="0" w:color="auto"/>
        <w:bottom w:val="none" w:sz="0" w:space="0" w:color="auto"/>
        <w:right w:val="none" w:sz="0" w:space="0" w:color="auto"/>
      </w:divBdr>
    </w:div>
    <w:div w:id="1321079696">
      <w:bodyDiv w:val="1"/>
      <w:marLeft w:val="0"/>
      <w:marRight w:val="0"/>
      <w:marTop w:val="0"/>
      <w:marBottom w:val="0"/>
      <w:divBdr>
        <w:top w:val="none" w:sz="0" w:space="0" w:color="auto"/>
        <w:left w:val="none" w:sz="0" w:space="0" w:color="auto"/>
        <w:bottom w:val="none" w:sz="0" w:space="0" w:color="auto"/>
        <w:right w:val="none" w:sz="0" w:space="0" w:color="auto"/>
      </w:divBdr>
    </w:div>
    <w:div w:id="1321235435">
      <w:bodyDiv w:val="1"/>
      <w:marLeft w:val="0"/>
      <w:marRight w:val="0"/>
      <w:marTop w:val="0"/>
      <w:marBottom w:val="0"/>
      <w:divBdr>
        <w:top w:val="none" w:sz="0" w:space="0" w:color="auto"/>
        <w:left w:val="none" w:sz="0" w:space="0" w:color="auto"/>
        <w:bottom w:val="none" w:sz="0" w:space="0" w:color="auto"/>
        <w:right w:val="none" w:sz="0" w:space="0" w:color="auto"/>
      </w:divBdr>
    </w:div>
    <w:div w:id="1322925682">
      <w:bodyDiv w:val="1"/>
      <w:marLeft w:val="0"/>
      <w:marRight w:val="0"/>
      <w:marTop w:val="0"/>
      <w:marBottom w:val="0"/>
      <w:divBdr>
        <w:top w:val="none" w:sz="0" w:space="0" w:color="auto"/>
        <w:left w:val="none" w:sz="0" w:space="0" w:color="auto"/>
        <w:bottom w:val="none" w:sz="0" w:space="0" w:color="auto"/>
        <w:right w:val="none" w:sz="0" w:space="0" w:color="auto"/>
      </w:divBdr>
    </w:div>
    <w:div w:id="1323003195">
      <w:bodyDiv w:val="1"/>
      <w:marLeft w:val="0"/>
      <w:marRight w:val="0"/>
      <w:marTop w:val="0"/>
      <w:marBottom w:val="0"/>
      <w:divBdr>
        <w:top w:val="none" w:sz="0" w:space="0" w:color="auto"/>
        <w:left w:val="none" w:sz="0" w:space="0" w:color="auto"/>
        <w:bottom w:val="none" w:sz="0" w:space="0" w:color="auto"/>
        <w:right w:val="none" w:sz="0" w:space="0" w:color="auto"/>
      </w:divBdr>
    </w:div>
    <w:div w:id="1323194436">
      <w:bodyDiv w:val="1"/>
      <w:marLeft w:val="0"/>
      <w:marRight w:val="0"/>
      <w:marTop w:val="0"/>
      <w:marBottom w:val="0"/>
      <w:divBdr>
        <w:top w:val="none" w:sz="0" w:space="0" w:color="auto"/>
        <w:left w:val="none" w:sz="0" w:space="0" w:color="auto"/>
        <w:bottom w:val="none" w:sz="0" w:space="0" w:color="auto"/>
        <w:right w:val="none" w:sz="0" w:space="0" w:color="auto"/>
      </w:divBdr>
    </w:div>
    <w:div w:id="1323580880">
      <w:bodyDiv w:val="1"/>
      <w:marLeft w:val="0"/>
      <w:marRight w:val="0"/>
      <w:marTop w:val="0"/>
      <w:marBottom w:val="0"/>
      <w:divBdr>
        <w:top w:val="none" w:sz="0" w:space="0" w:color="auto"/>
        <w:left w:val="none" w:sz="0" w:space="0" w:color="auto"/>
        <w:bottom w:val="none" w:sz="0" w:space="0" w:color="auto"/>
        <w:right w:val="none" w:sz="0" w:space="0" w:color="auto"/>
      </w:divBdr>
    </w:div>
    <w:div w:id="1323968104">
      <w:bodyDiv w:val="1"/>
      <w:marLeft w:val="0"/>
      <w:marRight w:val="0"/>
      <w:marTop w:val="0"/>
      <w:marBottom w:val="0"/>
      <w:divBdr>
        <w:top w:val="none" w:sz="0" w:space="0" w:color="auto"/>
        <w:left w:val="none" w:sz="0" w:space="0" w:color="auto"/>
        <w:bottom w:val="none" w:sz="0" w:space="0" w:color="auto"/>
        <w:right w:val="none" w:sz="0" w:space="0" w:color="auto"/>
      </w:divBdr>
    </w:div>
    <w:div w:id="1324116396">
      <w:bodyDiv w:val="1"/>
      <w:marLeft w:val="0"/>
      <w:marRight w:val="0"/>
      <w:marTop w:val="0"/>
      <w:marBottom w:val="0"/>
      <w:divBdr>
        <w:top w:val="none" w:sz="0" w:space="0" w:color="auto"/>
        <w:left w:val="none" w:sz="0" w:space="0" w:color="auto"/>
        <w:bottom w:val="none" w:sz="0" w:space="0" w:color="auto"/>
        <w:right w:val="none" w:sz="0" w:space="0" w:color="auto"/>
      </w:divBdr>
    </w:div>
    <w:div w:id="1324314983">
      <w:bodyDiv w:val="1"/>
      <w:marLeft w:val="0"/>
      <w:marRight w:val="0"/>
      <w:marTop w:val="0"/>
      <w:marBottom w:val="0"/>
      <w:divBdr>
        <w:top w:val="none" w:sz="0" w:space="0" w:color="auto"/>
        <w:left w:val="none" w:sz="0" w:space="0" w:color="auto"/>
        <w:bottom w:val="none" w:sz="0" w:space="0" w:color="auto"/>
        <w:right w:val="none" w:sz="0" w:space="0" w:color="auto"/>
      </w:divBdr>
    </w:div>
    <w:div w:id="1324698041">
      <w:bodyDiv w:val="1"/>
      <w:marLeft w:val="0"/>
      <w:marRight w:val="0"/>
      <w:marTop w:val="0"/>
      <w:marBottom w:val="0"/>
      <w:divBdr>
        <w:top w:val="none" w:sz="0" w:space="0" w:color="auto"/>
        <w:left w:val="none" w:sz="0" w:space="0" w:color="auto"/>
        <w:bottom w:val="none" w:sz="0" w:space="0" w:color="auto"/>
        <w:right w:val="none" w:sz="0" w:space="0" w:color="auto"/>
      </w:divBdr>
    </w:div>
    <w:div w:id="1325625709">
      <w:bodyDiv w:val="1"/>
      <w:marLeft w:val="0"/>
      <w:marRight w:val="0"/>
      <w:marTop w:val="0"/>
      <w:marBottom w:val="0"/>
      <w:divBdr>
        <w:top w:val="none" w:sz="0" w:space="0" w:color="auto"/>
        <w:left w:val="none" w:sz="0" w:space="0" w:color="auto"/>
        <w:bottom w:val="none" w:sz="0" w:space="0" w:color="auto"/>
        <w:right w:val="none" w:sz="0" w:space="0" w:color="auto"/>
      </w:divBdr>
    </w:div>
    <w:div w:id="1325745349">
      <w:bodyDiv w:val="1"/>
      <w:marLeft w:val="0"/>
      <w:marRight w:val="0"/>
      <w:marTop w:val="0"/>
      <w:marBottom w:val="0"/>
      <w:divBdr>
        <w:top w:val="none" w:sz="0" w:space="0" w:color="auto"/>
        <w:left w:val="none" w:sz="0" w:space="0" w:color="auto"/>
        <w:bottom w:val="none" w:sz="0" w:space="0" w:color="auto"/>
        <w:right w:val="none" w:sz="0" w:space="0" w:color="auto"/>
      </w:divBdr>
    </w:div>
    <w:div w:id="1326205752">
      <w:bodyDiv w:val="1"/>
      <w:marLeft w:val="0"/>
      <w:marRight w:val="0"/>
      <w:marTop w:val="0"/>
      <w:marBottom w:val="0"/>
      <w:divBdr>
        <w:top w:val="none" w:sz="0" w:space="0" w:color="auto"/>
        <w:left w:val="none" w:sz="0" w:space="0" w:color="auto"/>
        <w:bottom w:val="none" w:sz="0" w:space="0" w:color="auto"/>
        <w:right w:val="none" w:sz="0" w:space="0" w:color="auto"/>
      </w:divBdr>
    </w:div>
    <w:div w:id="1327131178">
      <w:bodyDiv w:val="1"/>
      <w:marLeft w:val="0"/>
      <w:marRight w:val="0"/>
      <w:marTop w:val="0"/>
      <w:marBottom w:val="0"/>
      <w:divBdr>
        <w:top w:val="none" w:sz="0" w:space="0" w:color="auto"/>
        <w:left w:val="none" w:sz="0" w:space="0" w:color="auto"/>
        <w:bottom w:val="none" w:sz="0" w:space="0" w:color="auto"/>
        <w:right w:val="none" w:sz="0" w:space="0" w:color="auto"/>
      </w:divBdr>
    </w:div>
    <w:div w:id="1327247867">
      <w:bodyDiv w:val="1"/>
      <w:marLeft w:val="0"/>
      <w:marRight w:val="0"/>
      <w:marTop w:val="0"/>
      <w:marBottom w:val="0"/>
      <w:divBdr>
        <w:top w:val="none" w:sz="0" w:space="0" w:color="auto"/>
        <w:left w:val="none" w:sz="0" w:space="0" w:color="auto"/>
        <w:bottom w:val="none" w:sz="0" w:space="0" w:color="auto"/>
        <w:right w:val="none" w:sz="0" w:space="0" w:color="auto"/>
      </w:divBdr>
    </w:div>
    <w:div w:id="1327511086">
      <w:bodyDiv w:val="1"/>
      <w:marLeft w:val="0"/>
      <w:marRight w:val="0"/>
      <w:marTop w:val="0"/>
      <w:marBottom w:val="0"/>
      <w:divBdr>
        <w:top w:val="none" w:sz="0" w:space="0" w:color="auto"/>
        <w:left w:val="none" w:sz="0" w:space="0" w:color="auto"/>
        <w:bottom w:val="none" w:sz="0" w:space="0" w:color="auto"/>
        <w:right w:val="none" w:sz="0" w:space="0" w:color="auto"/>
      </w:divBdr>
    </w:div>
    <w:div w:id="1328097908">
      <w:bodyDiv w:val="1"/>
      <w:marLeft w:val="0"/>
      <w:marRight w:val="0"/>
      <w:marTop w:val="0"/>
      <w:marBottom w:val="0"/>
      <w:divBdr>
        <w:top w:val="none" w:sz="0" w:space="0" w:color="auto"/>
        <w:left w:val="none" w:sz="0" w:space="0" w:color="auto"/>
        <w:bottom w:val="none" w:sz="0" w:space="0" w:color="auto"/>
        <w:right w:val="none" w:sz="0" w:space="0" w:color="auto"/>
      </w:divBdr>
    </w:div>
    <w:div w:id="1328363668">
      <w:bodyDiv w:val="1"/>
      <w:marLeft w:val="0"/>
      <w:marRight w:val="0"/>
      <w:marTop w:val="0"/>
      <w:marBottom w:val="0"/>
      <w:divBdr>
        <w:top w:val="none" w:sz="0" w:space="0" w:color="auto"/>
        <w:left w:val="none" w:sz="0" w:space="0" w:color="auto"/>
        <w:bottom w:val="none" w:sz="0" w:space="0" w:color="auto"/>
        <w:right w:val="none" w:sz="0" w:space="0" w:color="auto"/>
      </w:divBdr>
    </w:div>
    <w:div w:id="1328897116">
      <w:bodyDiv w:val="1"/>
      <w:marLeft w:val="0"/>
      <w:marRight w:val="0"/>
      <w:marTop w:val="0"/>
      <w:marBottom w:val="0"/>
      <w:divBdr>
        <w:top w:val="none" w:sz="0" w:space="0" w:color="auto"/>
        <w:left w:val="none" w:sz="0" w:space="0" w:color="auto"/>
        <w:bottom w:val="none" w:sz="0" w:space="0" w:color="auto"/>
        <w:right w:val="none" w:sz="0" w:space="0" w:color="auto"/>
      </w:divBdr>
    </w:div>
    <w:div w:id="1329210571">
      <w:bodyDiv w:val="1"/>
      <w:marLeft w:val="0"/>
      <w:marRight w:val="0"/>
      <w:marTop w:val="0"/>
      <w:marBottom w:val="0"/>
      <w:divBdr>
        <w:top w:val="none" w:sz="0" w:space="0" w:color="auto"/>
        <w:left w:val="none" w:sz="0" w:space="0" w:color="auto"/>
        <w:bottom w:val="none" w:sz="0" w:space="0" w:color="auto"/>
        <w:right w:val="none" w:sz="0" w:space="0" w:color="auto"/>
      </w:divBdr>
    </w:div>
    <w:div w:id="1331056109">
      <w:bodyDiv w:val="1"/>
      <w:marLeft w:val="0"/>
      <w:marRight w:val="0"/>
      <w:marTop w:val="0"/>
      <w:marBottom w:val="0"/>
      <w:divBdr>
        <w:top w:val="none" w:sz="0" w:space="0" w:color="auto"/>
        <w:left w:val="none" w:sz="0" w:space="0" w:color="auto"/>
        <w:bottom w:val="none" w:sz="0" w:space="0" w:color="auto"/>
        <w:right w:val="none" w:sz="0" w:space="0" w:color="auto"/>
      </w:divBdr>
    </w:div>
    <w:div w:id="1331182423">
      <w:bodyDiv w:val="1"/>
      <w:marLeft w:val="0"/>
      <w:marRight w:val="0"/>
      <w:marTop w:val="0"/>
      <w:marBottom w:val="0"/>
      <w:divBdr>
        <w:top w:val="none" w:sz="0" w:space="0" w:color="auto"/>
        <w:left w:val="none" w:sz="0" w:space="0" w:color="auto"/>
        <w:bottom w:val="none" w:sz="0" w:space="0" w:color="auto"/>
        <w:right w:val="none" w:sz="0" w:space="0" w:color="auto"/>
      </w:divBdr>
    </w:div>
    <w:div w:id="1332290907">
      <w:bodyDiv w:val="1"/>
      <w:marLeft w:val="0"/>
      <w:marRight w:val="0"/>
      <w:marTop w:val="0"/>
      <w:marBottom w:val="0"/>
      <w:divBdr>
        <w:top w:val="none" w:sz="0" w:space="0" w:color="auto"/>
        <w:left w:val="none" w:sz="0" w:space="0" w:color="auto"/>
        <w:bottom w:val="none" w:sz="0" w:space="0" w:color="auto"/>
        <w:right w:val="none" w:sz="0" w:space="0" w:color="auto"/>
      </w:divBdr>
    </w:div>
    <w:div w:id="1333295368">
      <w:bodyDiv w:val="1"/>
      <w:marLeft w:val="0"/>
      <w:marRight w:val="0"/>
      <w:marTop w:val="0"/>
      <w:marBottom w:val="0"/>
      <w:divBdr>
        <w:top w:val="none" w:sz="0" w:space="0" w:color="auto"/>
        <w:left w:val="none" w:sz="0" w:space="0" w:color="auto"/>
        <w:bottom w:val="none" w:sz="0" w:space="0" w:color="auto"/>
        <w:right w:val="none" w:sz="0" w:space="0" w:color="auto"/>
      </w:divBdr>
    </w:div>
    <w:div w:id="1333679364">
      <w:bodyDiv w:val="1"/>
      <w:marLeft w:val="0"/>
      <w:marRight w:val="0"/>
      <w:marTop w:val="0"/>
      <w:marBottom w:val="0"/>
      <w:divBdr>
        <w:top w:val="none" w:sz="0" w:space="0" w:color="auto"/>
        <w:left w:val="none" w:sz="0" w:space="0" w:color="auto"/>
        <w:bottom w:val="none" w:sz="0" w:space="0" w:color="auto"/>
        <w:right w:val="none" w:sz="0" w:space="0" w:color="auto"/>
      </w:divBdr>
    </w:div>
    <w:div w:id="1333987779">
      <w:bodyDiv w:val="1"/>
      <w:marLeft w:val="0"/>
      <w:marRight w:val="0"/>
      <w:marTop w:val="0"/>
      <w:marBottom w:val="0"/>
      <w:divBdr>
        <w:top w:val="none" w:sz="0" w:space="0" w:color="auto"/>
        <w:left w:val="none" w:sz="0" w:space="0" w:color="auto"/>
        <w:bottom w:val="none" w:sz="0" w:space="0" w:color="auto"/>
        <w:right w:val="none" w:sz="0" w:space="0" w:color="auto"/>
      </w:divBdr>
    </w:div>
    <w:div w:id="1334845583">
      <w:bodyDiv w:val="1"/>
      <w:marLeft w:val="0"/>
      <w:marRight w:val="0"/>
      <w:marTop w:val="0"/>
      <w:marBottom w:val="0"/>
      <w:divBdr>
        <w:top w:val="none" w:sz="0" w:space="0" w:color="auto"/>
        <w:left w:val="none" w:sz="0" w:space="0" w:color="auto"/>
        <w:bottom w:val="none" w:sz="0" w:space="0" w:color="auto"/>
        <w:right w:val="none" w:sz="0" w:space="0" w:color="auto"/>
      </w:divBdr>
    </w:div>
    <w:div w:id="1335259036">
      <w:bodyDiv w:val="1"/>
      <w:marLeft w:val="0"/>
      <w:marRight w:val="0"/>
      <w:marTop w:val="0"/>
      <w:marBottom w:val="0"/>
      <w:divBdr>
        <w:top w:val="none" w:sz="0" w:space="0" w:color="auto"/>
        <w:left w:val="none" w:sz="0" w:space="0" w:color="auto"/>
        <w:bottom w:val="none" w:sz="0" w:space="0" w:color="auto"/>
        <w:right w:val="none" w:sz="0" w:space="0" w:color="auto"/>
      </w:divBdr>
    </w:div>
    <w:div w:id="1335953570">
      <w:bodyDiv w:val="1"/>
      <w:marLeft w:val="0"/>
      <w:marRight w:val="0"/>
      <w:marTop w:val="0"/>
      <w:marBottom w:val="0"/>
      <w:divBdr>
        <w:top w:val="none" w:sz="0" w:space="0" w:color="auto"/>
        <w:left w:val="none" w:sz="0" w:space="0" w:color="auto"/>
        <w:bottom w:val="none" w:sz="0" w:space="0" w:color="auto"/>
        <w:right w:val="none" w:sz="0" w:space="0" w:color="auto"/>
      </w:divBdr>
    </w:div>
    <w:div w:id="1336224749">
      <w:bodyDiv w:val="1"/>
      <w:marLeft w:val="0"/>
      <w:marRight w:val="0"/>
      <w:marTop w:val="0"/>
      <w:marBottom w:val="0"/>
      <w:divBdr>
        <w:top w:val="none" w:sz="0" w:space="0" w:color="auto"/>
        <w:left w:val="none" w:sz="0" w:space="0" w:color="auto"/>
        <w:bottom w:val="none" w:sz="0" w:space="0" w:color="auto"/>
        <w:right w:val="none" w:sz="0" w:space="0" w:color="auto"/>
      </w:divBdr>
    </w:div>
    <w:div w:id="1336227958">
      <w:bodyDiv w:val="1"/>
      <w:marLeft w:val="0"/>
      <w:marRight w:val="0"/>
      <w:marTop w:val="0"/>
      <w:marBottom w:val="0"/>
      <w:divBdr>
        <w:top w:val="none" w:sz="0" w:space="0" w:color="auto"/>
        <w:left w:val="none" w:sz="0" w:space="0" w:color="auto"/>
        <w:bottom w:val="none" w:sz="0" w:space="0" w:color="auto"/>
        <w:right w:val="none" w:sz="0" w:space="0" w:color="auto"/>
      </w:divBdr>
    </w:div>
    <w:div w:id="1336415687">
      <w:bodyDiv w:val="1"/>
      <w:marLeft w:val="0"/>
      <w:marRight w:val="0"/>
      <w:marTop w:val="0"/>
      <w:marBottom w:val="0"/>
      <w:divBdr>
        <w:top w:val="none" w:sz="0" w:space="0" w:color="auto"/>
        <w:left w:val="none" w:sz="0" w:space="0" w:color="auto"/>
        <w:bottom w:val="none" w:sz="0" w:space="0" w:color="auto"/>
        <w:right w:val="none" w:sz="0" w:space="0" w:color="auto"/>
      </w:divBdr>
    </w:div>
    <w:div w:id="1336614655">
      <w:bodyDiv w:val="1"/>
      <w:marLeft w:val="0"/>
      <w:marRight w:val="0"/>
      <w:marTop w:val="0"/>
      <w:marBottom w:val="0"/>
      <w:divBdr>
        <w:top w:val="none" w:sz="0" w:space="0" w:color="auto"/>
        <w:left w:val="none" w:sz="0" w:space="0" w:color="auto"/>
        <w:bottom w:val="none" w:sz="0" w:space="0" w:color="auto"/>
        <w:right w:val="none" w:sz="0" w:space="0" w:color="auto"/>
      </w:divBdr>
    </w:div>
    <w:div w:id="1336683924">
      <w:bodyDiv w:val="1"/>
      <w:marLeft w:val="0"/>
      <w:marRight w:val="0"/>
      <w:marTop w:val="0"/>
      <w:marBottom w:val="0"/>
      <w:divBdr>
        <w:top w:val="none" w:sz="0" w:space="0" w:color="auto"/>
        <w:left w:val="none" w:sz="0" w:space="0" w:color="auto"/>
        <w:bottom w:val="none" w:sz="0" w:space="0" w:color="auto"/>
        <w:right w:val="none" w:sz="0" w:space="0" w:color="auto"/>
      </w:divBdr>
    </w:div>
    <w:div w:id="1338074578">
      <w:bodyDiv w:val="1"/>
      <w:marLeft w:val="0"/>
      <w:marRight w:val="0"/>
      <w:marTop w:val="0"/>
      <w:marBottom w:val="0"/>
      <w:divBdr>
        <w:top w:val="none" w:sz="0" w:space="0" w:color="auto"/>
        <w:left w:val="none" w:sz="0" w:space="0" w:color="auto"/>
        <w:bottom w:val="none" w:sz="0" w:space="0" w:color="auto"/>
        <w:right w:val="none" w:sz="0" w:space="0" w:color="auto"/>
      </w:divBdr>
    </w:div>
    <w:div w:id="1338733394">
      <w:bodyDiv w:val="1"/>
      <w:marLeft w:val="0"/>
      <w:marRight w:val="0"/>
      <w:marTop w:val="0"/>
      <w:marBottom w:val="0"/>
      <w:divBdr>
        <w:top w:val="none" w:sz="0" w:space="0" w:color="auto"/>
        <w:left w:val="none" w:sz="0" w:space="0" w:color="auto"/>
        <w:bottom w:val="none" w:sz="0" w:space="0" w:color="auto"/>
        <w:right w:val="none" w:sz="0" w:space="0" w:color="auto"/>
      </w:divBdr>
    </w:div>
    <w:div w:id="1338996989">
      <w:bodyDiv w:val="1"/>
      <w:marLeft w:val="0"/>
      <w:marRight w:val="0"/>
      <w:marTop w:val="0"/>
      <w:marBottom w:val="0"/>
      <w:divBdr>
        <w:top w:val="none" w:sz="0" w:space="0" w:color="auto"/>
        <w:left w:val="none" w:sz="0" w:space="0" w:color="auto"/>
        <w:bottom w:val="none" w:sz="0" w:space="0" w:color="auto"/>
        <w:right w:val="none" w:sz="0" w:space="0" w:color="auto"/>
      </w:divBdr>
    </w:div>
    <w:div w:id="1339188361">
      <w:bodyDiv w:val="1"/>
      <w:marLeft w:val="0"/>
      <w:marRight w:val="0"/>
      <w:marTop w:val="0"/>
      <w:marBottom w:val="0"/>
      <w:divBdr>
        <w:top w:val="none" w:sz="0" w:space="0" w:color="auto"/>
        <w:left w:val="none" w:sz="0" w:space="0" w:color="auto"/>
        <w:bottom w:val="none" w:sz="0" w:space="0" w:color="auto"/>
        <w:right w:val="none" w:sz="0" w:space="0" w:color="auto"/>
      </w:divBdr>
    </w:div>
    <w:div w:id="1341465077">
      <w:bodyDiv w:val="1"/>
      <w:marLeft w:val="0"/>
      <w:marRight w:val="0"/>
      <w:marTop w:val="0"/>
      <w:marBottom w:val="0"/>
      <w:divBdr>
        <w:top w:val="none" w:sz="0" w:space="0" w:color="auto"/>
        <w:left w:val="none" w:sz="0" w:space="0" w:color="auto"/>
        <w:bottom w:val="none" w:sz="0" w:space="0" w:color="auto"/>
        <w:right w:val="none" w:sz="0" w:space="0" w:color="auto"/>
      </w:divBdr>
    </w:div>
    <w:div w:id="1341541811">
      <w:bodyDiv w:val="1"/>
      <w:marLeft w:val="0"/>
      <w:marRight w:val="0"/>
      <w:marTop w:val="0"/>
      <w:marBottom w:val="0"/>
      <w:divBdr>
        <w:top w:val="none" w:sz="0" w:space="0" w:color="auto"/>
        <w:left w:val="none" w:sz="0" w:space="0" w:color="auto"/>
        <w:bottom w:val="none" w:sz="0" w:space="0" w:color="auto"/>
        <w:right w:val="none" w:sz="0" w:space="0" w:color="auto"/>
      </w:divBdr>
    </w:div>
    <w:div w:id="1342048886">
      <w:bodyDiv w:val="1"/>
      <w:marLeft w:val="0"/>
      <w:marRight w:val="0"/>
      <w:marTop w:val="0"/>
      <w:marBottom w:val="0"/>
      <w:divBdr>
        <w:top w:val="none" w:sz="0" w:space="0" w:color="auto"/>
        <w:left w:val="none" w:sz="0" w:space="0" w:color="auto"/>
        <w:bottom w:val="none" w:sz="0" w:space="0" w:color="auto"/>
        <w:right w:val="none" w:sz="0" w:space="0" w:color="auto"/>
      </w:divBdr>
    </w:div>
    <w:div w:id="1342050813">
      <w:bodyDiv w:val="1"/>
      <w:marLeft w:val="0"/>
      <w:marRight w:val="0"/>
      <w:marTop w:val="0"/>
      <w:marBottom w:val="0"/>
      <w:divBdr>
        <w:top w:val="none" w:sz="0" w:space="0" w:color="auto"/>
        <w:left w:val="none" w:sz="0" w:space="0" w:color="auto"/>
        <w:bottom w:val="none" w:sz="0" w:space="0" w:color="auto"/>
        <w:right w:val="none" w:sz="0" w:space="0" w:color="auto"/>
      </w:divBdr>
    </w:div>
    <w:div w:id="1342197926">
      <w:bodyDiv w:val="1"/>
      <w:marLeft w:val="0"/>
      <w:marRight w:val="0"/>
      <w:marTop w:val="0"/>
      <w:marBottom w:val="0"/>
      <w:divBdr>
        <w:top w:val="none" w:sz="0" w:space="0" w:color="auto"/>
        <w:left w:val="none" w:sz="0" w:space="0" w:color="auto"/>
        <w:bottom w:val="none" w:sz="0" w:space="0" w:color="auto"/>
        <w:right w:val="none" w:sz="0" w:space="0" w:color="auto"/>
      </w:divBdr>
    </w:div>
    <w:div w:id="1343243696">
      <w:bodyDiv w:val="1"/>
      <w:marLeft w:val="0"/>
      <w:marRight w:val="0"/>
      <w:marTop w:val="0"/>
      <w:marBottom w:val="0"/>
      <w:divBdr>
        <w:top w:val="none" w:sz="0" w:space="0" w:color="auto"/>
        <w:left w:val="none" w:sz="0" w:space="0" w:color="auto"/>
        <w:bottom w:val="none" w:sz="0" w:space="0" w:color="auto"/>
        <w:right w:val="none" w:sz="0" w:space="0" w:color="auto"/>
      </w:divBdr>
    </w:div>
    <w:div w:id="1343509968">
      <w:bodyDiv w:val="1"/>
      <w:marLeft w:val="0"/>
      <w:marRight w:val="0"/>
      <w:marTop w:val="0"/>
      <w:marBottom w:val="0"/>
      <w:divBdr>
        <w:top w:val="none" w:sz="0" w:space="0" w:color="auto"/>
        <w:left w:val="none" w:sz="0" w:space="0" w:color="auto"/>
        <w:bottom w:val="none" w:sz="0" w:space="0" w:color="auto"/>
        <w:right w:val="none" w:sz="0" w:space="0" w:color="auto"/>
      </w:divBdr>
    </w:div>
    <w:div w:id="1345594289">
      <w:bodyDiv w:val="1"/>
      <w:marLeft w:val="0"/>
      <w:marRight w:val="0"/>
      <w:marTop w:val="0"/>
      <w:marBottom w:val="0"/>
      <w:divBdr>
        <w:top w:val="none" w:sz="0" w:space="0" w:color="auto"/>
        <w:left w:val="none" w:sz="0" w:space="0" w:color="auto"/>
        <w:bottom w:val="none" w:sz="0" w:space="0" w:color="auto"/>
        <w:right w:val="none" w:sz="0" w:space="0" w:color="auto"/>
      </w:divBdr>
    </w:div>
    <w:div w:id="1345671397">
      <w:bodyDiv w:val="1"/>
      <w:marLeft w:val="0"/>
      <w:marRight w:val="0"/>
      <w:marTop w:val="0"/>
      <w:marBottom w:val="0"/>
      <w:divBdr>
        <w:top w:val="none" w:sz="0" w:space="0" w:color="auto"/>
        <w:left w:val="none" w:sz="0" w:space="0" w:color="auto"/>
        <w:bottom w:val="none" w:sz="0" w:space="0" w:color="auto"/>
        <w:right w:val="none" w:sz="0" w:space="0" w:color="auto"/>
      </w:divBdr>
    </w:div>
    <w:div w:id="1346249309">
      <w:bodyDiv w:val="1"/>
      <w:marLeft w:val="0"/>
      <w:marRight w:val="0"/>
      <w:marTop w:val="0"/>
      <w:marBottom w:val="0"/>
      <w:divBdr>
        <w:top w:val="none" w:sz="0" w:space="0" w:color="auto"/>
        <w:left w:val="none" w:sz="0" w:space="0" w:color="auto"/>
        <w:bottom w:val="none" w:sz="0" w:space="0" w:color="auto"/>
        <w:right w:val="none" w:sz="0" w:space="0" w:color="auto"/>
      </w:divBdr>
    </w:div>
    <w:div w:id="1347827513">
      <w:bodyDiv w:val="1"/>
      <w:marLeft w:val="0"/>
      <w:marRight w:val="0"/>
      <w:marTop w:val="0"/>
      <w:marBottom w:val="0"/>
      <w:divBdr>
        <w:top w:val="none" w:sz="0" w:space="0" w:color="auto"/>
        <w:left w:val="none" w:sz="0" w:space="0" w:color="auto"/>
        <w:bottom w:val="none" w:sz="0" w:space="0" w:color="auto"/>
        <w:right w:val="none" w:sz="0" w:space="0" w:color="auto"/>
      </w:divBdr>
    </w:div>
    <w:div w:id="1348940784">
      <w:bodyDiv w:val="1"/>
      <w:marLeft w:val="0"/>
      <w:marRight w:val="0"/>
      <w:marTop w:val="0"/>
      <w:marBottom w:val="0"/>
      <w:divBdr>
        <w:top w:val="none" w:sz="0" w:space="0" w:color="auto"/>
        <w:left w:val="none" w:sz="0" w:space="0" w:color="auto"/>
        <w:bottom w:val="none" w:sz="0" w:space="0" w:color="auto"/>
        <w:right w:val="none" w:sz="0" w:space="0" w:color="auto"/>
      </w:divBdr>
    </w:div>
    <w:div w:id="1349023146">
      <w:bodyDiv w:val="1"/>
      <w:marLeft w:val="0"/>
      <w:marRight w:val="0"/>
      <w:marTop w:val="0"/>
      <w:marBottom w:val="0"/>
      <w:divBdr>
        <w:top w:val="none" w:sz="0" w:space="0" w:color="auto"/>
        <w:left w:val="none" w:sz="0" w:space="0" w:color="auto"/>
        <w:bottom w:val="none" w:sz="0" w:space="0" w:color="auto"/>
        <w:right w:val="none" w:sz="0" w:space="0" w:color="auto"/>
      </w:divBdr>
    </w:div>
    <w:div w:id="1349024839">
      <w:bodyDiv w:val="1"/>
      <w:marLeft w:val="0"/>
      <w:marRight w:val="0"/>
      <w:marTop w:val="0"/>
      <w:marBottom w:val="0"/>
      <w:divBdr>
        <w:top w:val="none" w:sz="0" w:space="0" w:color="auto"/>
        <w:left w:val="none" w:sz="0" w:space="0" w:color="auto"/>
        <w:bottom w:val="none" w:sz="0" w:space="0" w:color="auto"/>
        <w:right w:val="none" w:sz="0" w:space="0" w:color="auto"/>
      </w:divBdr>
    </w:div>
    <w:div w:id="1349336230">
      <w:bodyDiv w:val="1"/>
      <w:marLeft w:val="0"/>
      <w:marRight w:val="0"/>
      <w:marTop w:val="0"/>
      <w:marBottom w:val="0"/>
      <w:divBdr>
        <w:top w:val="none" w:sz="0" w:space="0" w:color="auto"/>
        <w:left w:val="none" w:sz="0" w:space="0" w:color="auto"/>
        <w:bottom w:val="none" w:sz="0" w:space="0" w:color="auto"/>
        <w:right w:val="none" w:sz="0" w:space="0" w:color="auto"/>
      </w:divBdr>
    </w:div>
    <w:div w:id="1350181383">
      <w:bodyDiv w:val="1"/>
      <w:marLeft w:val="0"/>
      <w:marRight w:val="0"/>
      <w:marTop w:val="0"/>
      <w:marBottom w:val="0"/>
      <w:divBdr>
        <w:top w:val="none" w:sz="0" w:space="0" w:color="auto"/>
        <w:left w:val="none" w:sz="0" w:space="0" w:color="auto"/>
        <w:bottom w:val="none" w:sz="0" w:space="0" w:color="auto"/>
        <w:right w:val="none" w:sz="0" w:space="0" w:color="auto"/>
      </w:divBdr>
    </w:div>
    <w:div w:id="1350521506">
      <w:bodyDiv w:val="1"/>
      <w:marLeft w:val="0"/>
      <w:marRight w:val="0"/>
      <w:marTop w:val="0"/>
      <w:marBottom w:val="0"/>
      <w:divBdr>
        <w:top w:val="none" w:sz="0" w:space="0" w:color="auto"/>
        <w:left w:val="none" w:sz="0" w:space="0" w:color="auto"/>
        <w:bottom w:val="none" w:sz="0" w:space="0" w:color="auto"/>
        <w:right w:val="none" w:sz="0" w:space="0" w:color="auto"/>
      </w:divBdr>
    </w:div>
    <w:div w:id="1350914094">
      <w:bodyDiv w:val="1"/>
      <w:marLeft w:val="0"/>
      <w:marRight w:val="0"/>
      <w:marTop w:val="0"/>
      <w:marBottom w:val="0"/>
      <w:divBdr>
        <w:top w:val="none" w:sz="0" w:space="0" w:color="auto"/>
        <w:left w:val="none" w:sz="0" w:space="0" w:color="auto"/>
        <w:bottom w:val="none" w:sz="0" w:space="0" w:color="auto"/>
        <w:right w:val="none" w:sz="0" w:space="0" w:color="auto"/>
      </w:divBdr>
    </w:div>
    <w:div w:id="1350981795">
      <w:bodyDiv w:val="1"/>
      <w:marLeft w:val="0"/>
      <w:marRight w:val="0"/>
      <w:marTop w:val="0"/>
      <w:marBottom w:val="0"/>
      <w:divBdr>
        <w:top w:val="none" w:sz="0" w:space="0" w:color="auto"/>
        <w:left w:val="none" w:sz="0" w:space="0" w:color="auto"/>
        <w:bottom w:val="none" w:sz="0" w:space="0" w:color="auto"/>
        <w:right w:val="none" w:sz="0" w:space="0" w:color="auto"/>
      </w:divBdr>
    </w:div>
    <w:div w:id="1351108756">
      <w:bodyDiv w:val="1"/>
      <w:marLeft w:val="0"/>
      <w:marRight w:val="0"/>
      <w:marTop w:val="0"/>
      <w:marBottom w:val="0"/>
      <w:divBdr>
        <w:top w:val="none" w:sz="0" w:space="0" w:color="auto"/>
        <w:left w:val="none" w:sz="0" w:space="0" w:color="auto"/>
        <w:bottom w:val="none" w:sz="0" w:space="0" w:color="auto"/>
        <w:right w:val="none" w:sz="0" w:space="0" w:color="auto"/>
      </w:divBdr>
    </w:div>
    <w:div w:id="1351372576">
      <w:bodyDiv w:val="1"/>
      <w:marLeft w:val="0"/>
      <w:marRight w:val="0"/>
      <w:marTop w:val="0"/>
      <w:marBottom w:val="0"/>
      <w:divBdr>
        <w:top w:val="none" w:sz="0" w:space="0" w:color="auto"/>
        <w:left w:val="none" w:sz="0" w:space="0" w:color="auto"/>
        <w:bottom w:val="none" w:sz="0" w:space="0" w:color="auto"/>
        <w:right w:val="none" w:sz="0" w:space="0" w:color="auto"/>
      </w:divBdr>
    </w:div>
    <w:div w:id="1351568356">
      <w:bodyDiv w:val="1"/>
      <w:marLeft w:val="0"/>
      <w:marRight w:val="0"/>
      <w:marTop w:val="0"/>
      <w:marBottom w:val="0"/>
      <w:divBdr>
        <w:top w:val="none" w:sz="0" w:space="0" w:color="auto"/>
        <w:left w:val="none" w:sz="0" w:space="0" w:color="auto"/>
        <w:bottom w:val="none" w:sz="0" w:space="0" w:color="auto"/>
        <w:right w:val="none" w:sz="0" w:space="0" w:color="auto"/>
      </w:divBdr>
    </w:div>
    <w:div w:id="1353534191">
      <w:bodyDiv w:val="1"/>
      <w:marLeft w:val="0"/>
      <w:marRight w:val="0"/>
      <w:marTop w:val="0"/>
      <w:marBottom w:val="0"/>
      <w:divBdr>
        <w:top w:val="none" w:sz="0" w:space="0" w:color="auto"/>
        <w:left w:val="none" w:sz="0" w:space="0" w:color="auto"/>
        <w:bottom w:val="none" w:sz="0" w:space="0" w:color="auto"/>
        <w:right w:val="none" w:sz="0" w:space="0" w:color="auto"/>
      </w:divBdr>
    </w:div>
    <w:div w:id="1353652571">
      <w:bodyDiv w:val="1"/>
      <w:marLeft w:val="0"/>
      <w:marRight w:val="0"/>
      <w:marTop w:val="0"/>
      <w:marBottom w:val="0"/>
      <w:divBdr>
        <w:top w:val="none" w:sz="0" w:space="0" w:color="auto"/>
        <w:left w:val="none" w:sz="0" w:space="0" w:color="auto"/>
        <w:bottom w:val="none" w:sz="0" w:space="0" w:color="auto"/>
        <w:right w:val="none" w:sz="0" w:space="0" w:color="auto"/>
      </w:divBdr>
    </w:div>
    <w:div w:id="1354651135">
      <w:bodyDiv w:val="1"/>
      <w:marLeft w:val="0"/>
      <w:marRight w:val="0"/>
      <w:marTop w:val="0"/>
      <w:marBottom w:val="0"/>
      <w:divBdr>
        <w:top w:val="none" w:sz="0" w:space="0" w:color="auto"/>
        <w:left w:val="none" w:sz="0" w:space="0" w:color="auto"/>
        <w:bottom w:val="none" w:sz="0" w:space="0" w:color="auto"/>
        <w:right w:val="none" w:sz="0" w:space="0" w:color="auto"/>
      </w:divBdr>
    </w:div>
    <w:div w:id="1354768025">
      <w:bodyDiv w:val="1"/>
      <w:marLeft w:val="0"/>
      <w:marRight w:val="0"/>
      <w:marTop w:val="0"/>
      <w:marBottom w:val="0"/>
      <w:divBdr>
        <w:top w:val="none" w:sz="0" w:space="0" w:color="auto"/>
        <w:left w:val="none" w:sz="0" w:space="0" w:color="auto"/>
        <w:bottom w:val="none" w:sz="0" w:space="0" w:color="auto"/>
        <w:right w:val="none" w:sz="0" w:space="0" w:color="auto"/>
      </w:divBdr>
    </w:div>
    <w:div w:id="1356417724">
      <w:bodyDiv w:val="1"/>
      <w:marLeft w:val="0"/>
      <w:marRight w:val="0"/>
      <w:marTop w:val="0"/>
      <w:marBottom w:val="0"/>
      <w:divBdr>
        <w:top w:val="none" w:sz="0" w:space="0" w:color="auto"/>
        <w:left w:val="none" w:sz="0" w:space="0" w:color="auto"/>
        <w:bottom w:val="none" w:sz="0" w:space="0" w:color="auto"/>
        <w:right w:val="none" w:sz="0" w:space="0" w:color="auto"/>
      </w:divBdr>
    </w:div>
    <w:div w:id="1356692743">
      <w:bodyDiv w:val="1"/>
      <w:marLeft w:val="0"/>
      <w:marRight w:val="0"/>
      <w:marTop w:val="0"/>
      <w:marBottom w:val="0"/>
      <w:divBdr>
        <w:top w:val="none" w:sz="0" w:space="0" w:color="auto"/>
        <w:left w:val="none" w:sz="0" w:space="0" w:color="auto"/>
        <w:bottom w:val="none" w:sz="0" w:space="0" w:color="auto"/>
        <w:right w:val="none" w:sz="0" w:space="0" w:color="auto"/>
      </w:divBdr>
    </w:div>
    <w:div w:id="1356885497">
      <w:bodyDiv w:val="1"/>
      <w:marLeft w:val="0"/>
      <w:marRight w:val="0"/>
      <w:marTop w:val="0"/>
      <w:marBottom w:val="0"/>
      <w:divBdr>
        <w:top w:val="none" w:sz="0" w:space="0" w:color="auto"/>
        <w:left w:val="none" w:sz="0" w:space="0" w:color="auto"/>
        <w:bottom w:val="none" w:sz="0" w:space="0" w:color="auto"/>
        <w:right w:val="none" w:sz="0" w:space="0" w:color="auto"/>
      </w:divBdr>
    </w:div>
    <w:div w:id="1357073053">
      <w:bodyDiv w:val="1"/>
      <w:marLeft w:val="0"/>
      <w:marRight w:val="0"/>
      <w:marTop w:val="0"/>
      <w:marBottom w:val="0"/>
      <w:divBdr>
        <w:top w:val="none" w:sz="0" w:space="0" w:color="auto"/>
        <w:left w:val="none" w:sz="0" w:space="0" w:color="auto"/>
        <w:bottom w:val="none" w:sz="0" w:space="0" w:color="auto"/>
        <w:right w:val="none" w:sz="0" w:space="0" w:color="auto"/>
      </w:divBdr>
    </w:div>
    <w:div w:id="1357463413">
      <w:bodyDiv w:val="1"/>
      <w:marLeft w:val="0"/>
      <w:marRight w:val="0"/>
      <w:marTop w:val="0"/>
      <w:marBottom w:val="0"/>
      <w:divBdr>
        <w:top w:val="none" w:sz="0" w:space="0" w:color="auto"/>
        <w:left w:val="none" w:sz="0" w:space="0" w:color="auto"/>
        <w:bottom w:val="none" w:sz="0" w:space="0" w:color="auto"/>
        <w:right w:val="none" w:sz="0" w:space="0" w:color="auto"/>
      </w:divBdr>
    </w:div>
    <w:div w:id="1358700423">
      <w:bodyDiv w:val="1"/>
      <w:marLeft w:val="0"/>
      <w:marRight w:val="0"/>
      <w:marTop w:val="0"/>
      <w:marBottom w:val="0"/>
      <w:divBdr>
        <w:top w:val="none" w:sz="0" w:space="0" w:color="auto"/>
        <w:left w:val="none" w:sz="0" w:space="0" w:color="auto"/>
        <w:bottom w:val="none" w:sz="0" w:space="0" w:color="auto"/>
        <w:right w:val="none" w:sz="0" w:space="0" w:color="auto"/>
      </w:divBdr>
    </w:div>
    <w:div w:id="1358774052">
      <w:bodyDiv w:val="1"/>
      <w:marLeft w:val="0"/>
      <w:marRight w:val="0"/>
      <w:marTop w:val="0"/>
      <w:marBottom w:val="0"/>
      <w:divBdr>
        <w:top w:val="none" w:sz="0" w:space="0" w:color="auto"/>
        <w:left w:val="none" w:sz="0" w:space="0" w:color="auto"/>
        <w:bottom w:val="none" w:sz="0" w:space="0" w:color="auto"/>
        <w:right w:val="none" w:sz="0" w:space="0" w:color="auto"/>
      </w:divBdr>
    </w:div>
    <w:div w:id="1358889758">
      <w:bodyDiv w:val="1"/>
      <w:marLeft w:val="0"/>
      <w:marRight w:val="0"/>
      <w:marTop w:val="0"/>
      <w:marBottom w:val="0"/>
      <w:divBdr>
        <w:top w:val="none" w:sz="0" w:space="0" w:color="auto"/>
        <w:left w:val="none" w:sz="0" w:space="0" w:color="auto"/>
        <w:bottom w:val="none" w:sz="0" w:space="0" w:color="auto"/>
        <w:right w:val="none" w:sz="0" w:space="0" w:color="auto"/>
      </w:divBdr>
    </w:div>
    <w:div w:id="1359311984">
      <w:bodyDiv w:val="1"/>
      <w:marLeft w:val="0"/>
      <w:marRight w:val="0"/>
      <w:marTop w:val="0"/>
      <w:marBottom w:val="0"/>
      <w:divBdr>
        <w:top w:val="none" w:sz="0" w:space="0" w:color="auto"/>
        <w:left w:val="none" w:sz="0" w:space="0" w:color="auto"/>
        <w:bottom w:val="none" w:sz="0" w:space="0" w:color="auto"/>
        <w:right w:val="none" w:sz="0" w:space="0" w:color="auto"/>
      </w:divBdr>
    </w:div>
    <w:div w:id="1360396558">
      <w:bodyDiv w:val="1"/>
      <w:marLeft w:val="0"/>
      <w:marRight w:val="0"/>
      <w:marTop w:val="0"/>
      <w:marBottom w:val="0"/>
      <w:divBdr>
        <w:top w:val="none" w:sz="0" w:space="0" w:color="auto"/>
        <w:left w:val="none" w:sz="0" w:space="0" w:color="auto"/>
        <w:bottom w:val="none" w:sz="0" w:space="0" w:color="auto"/>
        <w:right w:val="none" w:sz="0" w:space="0" w:color="auto"/>
      </w:divBdr>
    </w:div>
    <w:div w:id="1360471733">
      <w:bodyDiv w:val="1"/>
      <w:marLeft w:val="0"/>
      <w:marRight w:val="0"/>
      <w:marTop w:val="0"/>
      <w:marBottom w:val="0"/>
      <w:divBdr>
        <w:top w:val="none" w:sz="0" w:space="0" w:color="auto"/>
        <w:left w:val="none" w:sz="0" w:space="0" w:color="auto"/>
        <w:bottom w:val="none" w:sz="0" w:space="0" w:color="auto"/>
        <w:right w:val="none" w:sz="0" w:space="0" w:color="auto"/>
      </w:divBdr>
    </w:div>
    <w:div w:id="1360743414">
      <w:bodyDiv w:val="1"/>
      <w:marLeft w:val="0"/>
      <w:marRight w:val="0"/>
      <w:marTop w:val="0"/>
      <w:marBottom w:val="0"/>
      <w:divBdr>
        <w:top w:val="none" w:sz="0" w:space="0" w:color="auto"/>
        <w:left w:val="none" w:sz="0" w:space="0" w:color="auto"/>
        <w:bottom w:val="none" w:sz="0" w:space="0" w:color="auto"/>
        <w:right w:val="none" w:sz="0" w:space="0" w:color="auto"/>
      </w:divBdr>
    </w:div>
    <w:div w:id="1360936875">
      <w:bodyDiv w:val="1"/>
      <w:marLeft w:val="0"/>
      <w:marRight w:val="0"/>
      <w:marTop w:val="0"/>
      <w:marBottom w:val="0"/>
      <w:divBdr>
        <w:top w:val="none" w:sz="0" w:space="0" w:color="auto"/>
        <w:left w:val="none" w:sz="0" w:space="0" w:color="auto"/>
        <w:bottom w:val="none" w:sz="0" w:space="0" w:color="auto"/>
        <w:right w:val="none" w:sz="0" w:space="0" w:color="auto"/>
      </w:divBdr>
    </w:div>
    <w:div w:id="1361739460">
      <w:bodyDiv w:val="1"/>
      <w:marLeft w:val="0"/>
      <w:marRight w:val="0"/>
      <w:marTop w:val="0"/>
      <w:marBottom w:val="0"/>
      <w:divBdr>
        <w:top w:val="none" w:sz="0" w:space="0" w:color="auto"/>
        <w:left w:val="none" w:sz="0" w:space="0" w:color="auto"/>
        <w:bottom w:val="none" w:sz="0" w:space="0" w:color="auto"/>
        <w:right w:val="none" w:sz="0" w:space="0" w:color="auto"/>
      </w:divBdr>
    </w:div>
    <w:div w:id="1362049270">
      <w:bodyDiv w:val="1"/>
      <w:marLeft w:val="0"/>
      <w:marRight w:val="0"/>
      <w:marTop w:val="0"/>
      <w:marBottom w:val="0"/>
      <w:divBdr>
        <w:top w:val="none" w:sz="0" w:space="0" w:color="auto"/>
        <w:left w:val="none" w:sz="0" w:space="0" w:color="auto"/>
        <w:bottom w:val="none" w:sz="0" w:space="0" w:color="auto"/>
        <w:right w:val="none" w:sz="0" w:space="0" w:color="auto"/>
      </w:divBdr>
    </w:div>
    <w:div w:id="1362240520">
      <w:bodyDiv w:val="1"/>
      <w:marLeft w:val="0"/>
      <w:marRight w:val="0"/>
      <w:marTop w:val="0"/>
      <w:marBottom w:val="0"/>
      <w:divBdr>
        <w:top w:val="none" w:sz="0" w:space="0" w:color="auto"/>
        <w:left w:val="none" w:sz="0" w:space="0" w:color="auto"/>
        <w:bottom w:val="none" w:sz="0" w:space="0" w:color="auto"/>
        <w:right w:val="none" w:sz="0" w:space="0" w:color="auto"/>
      </w:divBdr>
    </w:div>
    <w:div w:id="1363559377">
      <w:bodyDiv w:val="1"/>
      <w:marLeft w:val="0"/>
      <w:marRight w:val="0"/>
      <w:marTop w:val="0"/>
      <w:marBottom w:val="0"/>
      <w:divBdr>
        <w:top w:val="none" w:sz="0" w:space="0" w:color="auto"/>
        <w:left w:val="none" w:sz="0" w:space="0" w:color="auto"/>
        <w:bottom w:val="none" w:sz="0" w:space="0" w:color="auto"/>
        <w:right w:val="none" w:sz="0" w:space="0" w:color="auto"/>
      </w:divBdr>
    </w:div>
    <w:div w:id="1364281538">
      <w:bodyDiv w:val="1"/>
      <w:marLeft w:val="0"/>
      <w:marRight w:val="0"/>
      <w:marTop w:val="0"/>
      <w:marBottom w:val="0"/>
      <w:divBdr>
        <w:top w:val="none" w:sz="0" w:space="0" w:color="auto"/>
        <w:left w:val="none" w:sz="0" w:space="0" w:color="auto"/>
        <w:bottom w:val="none" w:sz="0" w:space="0" w:color="auto"/>
        <w:right w:val="none" w:sz="0" w:space="0" w:color="auto"/>
      </w:divBdr>
    </w:div>
    <w:div w:id="1364863525">
      <w:bodyDiv w:val="1"/>
      <w:marLeft w:val="0"/>
      <w:marRight w:val="0"/>
      <w:marTop w:val="0"/>
      <w:marBottom w:val="0"/>
      <w:divBdr>
        <w:top w:val="none" w:sz="0" w:space="0" w:color="auto"/>
        <w:left w:val="none" w:sz="0" w:space="0" w:color="auto"/>
        <w:bottom w:val="none" w:sz="0" w:space="0" w:color="auto"/>
        <w:right w:val="none" w:sz="0" w:space="0" w:color="auto"/>
      </w:divBdr>
    </w:div>
    <w:div w:id="1364986316">
      <w:bodyDiv w:val="1"/>
      <w:marLeft w:val="0"/>
      <w:marRight w:val="0"/>
      <w:marTop w:val="0"/>
      <w:marBottom w:val="0"/>
      <w:divBdr>
        <w:top w:val="none" w:sz="0" w:space="0" w:color="auto"/>
        <w:left w:val="none" w:sz="0" w:space="0" w:color="auto"/>
        <w:bottom w:val="none" w:sz="0" w:space="0" w:color="auto"/>
        <w:right w:val="none" w:sz="0" w:space="0" w:color="auto"/>
      </w:divBdr>
    </w:div>
    <w:div w:id="1365055554">
      <w:bodyDiv w:val="1"/>
      <w:marLeft w:val="0"/>
      <w:marRight w:val="0"/>
      <w:marTop w:val="0"/>
      <w:marBottom w:val="0"/>
      <w:divBdr>
        <w:top w:val="none" w:sz="0" w:space="0" w:color="auto"/>
        <w:left w:val="none" w:sz="0" w:space="0" w:color="auto"/>
        <w:bottom w:val="none" w:sz="0" w:space="0" w:color="auto"/>
        <w:right w:val="none" w:sz="0" w:space="0" w:color="auto"/>
      </w:divBdr>
    </w:div>
    <w:div w:id="1365402907">
      <w:bodyDiv w:val="1"/>
      <w:marLeft w:val="0"/>
      <w:marRight w:val="0"/>
      <w:marTop w:val="0"/>
      <w:marBottom w:val="0"/>
      <w:divBdr>
        <w:top w:val="none" w:sz="0" w:space="0" w:color="auto"/>
        <w:left w:val="none" w:sz="0" w:space="0" w:color="auto"/>
        <w:bottom w:val="none" w:sz="0" w:space="0" w:color="auto"/>
        <w:right w:val="none" w:sz="0" w:space="0" w:color="auto"/>
      </w:divBdr>
    </w:div>
    <w:div w:id="1365446673">
      <w:bodyDiv w:val="1"/>
      <w:marLeft w:val="0"/>
      <w:marRight w:val="0"/>
      <w:marTop w:val="0"/>
      <w:marBottom w:val="0"/>
      <w:divBdr>
        <w:top w:val="none" w:sz="0" w:space="0" w:color="auto"/>
        <w:left w:val="none" w:sz="0" w:space="0" w:color="auto"/>
        <w:bottom w:val="none" w:sz="0" w:space="0" w:color="auto"/>
        <w:right w:val="none" w:sz="0" w:space="0" w:color="auto"/>
      </w:divBdr>
    </w:div>
    <w:div w:id="1366558009">
      <w:bodyDiv w:val="1"/>
      <w:marLeft w:val="0"/>
      <w:marRight w:val="0"/>
      <w:marTop w:val="0"/>
      <w:marBottom w:val="0"/>
      <w:divBdr>
        <w:top w:val="none" w:sz="0" w:space="0" w:color="auto"/>
        <w:left w:val="none" w:sz="0" w:space="0" w:color="auto"/>
        <w:bottom w:val="none" w:sz="0" w:space="0" w:color="auto"/>
        <w:right w:val="none" w:sz="0" w:space="0" w:color="auto"/>
      </w:divBdr>
    </w:div>
    <w:div w:id="1366982600">
      <w:bodyDiv w:val="1"/>
      <w:marLeft w:val="0"/>
      <w:marRight w:val="0"/>
      <w:marTop w:val="0"/>
      <w:marBottom w:val="0"/>
      <w:divBdr>
        <w:top w:val="none" w:sz="0" w:space="0" w:color="auto"/>
        <w:left w:val="none" w:sz="0" w:space="0" w:color="auto"/>
        <w:bottom w:val="none" w:sz="0" w:space="0" w:color="auto"/>
        <w:right w:val="none" w:sz="0" w:space="0" w:color="auto"/>
      </w:divBdr>
    </w:div>
    <w:div w:id="1367632841">
      <w:bodyDiv w:val="1"/>
      <w:marLeft w:val="0"/>
      <w:marRight w:val="0"/>
      <w:marTop w:val="0"/>
      <w:marBottom w:val="0"/>
      <w:divBdr>
        <w:top w:val="none" w:sz="0" w:space="0" w:color="auto"/>
        <w:left w:val="none" w:sz="0" w:space="0" w:color="auto"/>
        <w:bottom w:val="none" w:sz="0" w:space="0" w:color="auto"/>
        <w:right w:val="none" w:sz="0" w:space="0" w:color="auto"/>
      </w:divBdr>
    </w:div>
    <w:div w:id="1367683159">
      <w:bodyDiv w:val="1"/>
      <w:marLeft w:val="0"/>
      <w:marRight w:val="0"/>
      <w:marTop w:val="0"/>
      <w:marBottom w:val="0"/>
      <w:divBdr>
        <w:top w:val="none" w:sz="0" w:space="0" w:color="auto"/>
        <w:left w:val="none" w:sz="0" w:space="0" w:color="auto"/>
        <w:bottom w:val="none" w:sz="0" w:space="0" w:color="auto"/>
        <w:right w:val="none" w:sz="0" w:space="0" w:color="auto"/>
      </w:divBdr>
    </w:div>
    <w:div w:id="1367952502">
      <w:bodyDiv w:val="1"/>
      <w:marLeft w:val="0"/>
      <w:marRight w:val="0"/>
      <w:marTop w:val="0"/>
      <w:marBottom w:val="0"/>
      <w:divBdr>
        <w:top w:val="none" w:sz="0" w:space="0" w:color="auto"/>
        <w:left w:val="none" w:sz="0" w:space="0" w:color="auto"/>
        <w:bottom w:val="none" w:sz="0" w:space="0" w:color="auto"/>
        <w:right w:val="none" w:sz="0" w:space="0" w:color="auto"/>
      </w:divBdr>
    </w:div>
    <w:div w:id="1368796159">
      <w:bodyDiv w:val="1"/>
      <w:marLeft w:val="0"/>
      <w:marRight w:val="0"/>
      <w:marTop w:val="0"/>
      <w:marBottom w:val="0"/>
      <w:divBdr>
        <w:top w:val="none" w:sz="0" w:space="0" w:color="auto"/>
        <w:left w:val="none" w:sz="0" w:space="0" w:color="auto"/>
        <w:bottom w:val="none" w:sz="0" w:space="0" w:color="auto"/>
        <w:right w:val="none" w:sz="0" w:space="0" w:color="auto"/>
      </w:divBdr>
    </w:div>
    <w:div w:id="1368876276">
      <w:bodyDiv w:val="1"/>
      <w:marLeft w:val="0"/>
      <w:marRight w:val="0"/>
      <w:marTop w:val="0"/>
      <w:marBottom w:val="0"/>
      <w:divBdr>
        <w:top w:val="none" w:sz="0" w:space="0" w:color="auto"/>
        <w:left w:val="none" w:sz="0" w:space="0" w:color="auto"/>
        <w:bottom w:val="none" w:sz="0" w:space="0" w:color="auto"/>
        <w:right w:val="none" w:sz="0" w:space="0" w:color="auto"/>
      </w:divBdr>
    </w:div>
    <w:div w:id="1369259438">
      <w:bodyDiv w:val="1"/>
      <w:marLeft w:val="0"/>
      <w:marRight w:val="0"/>
      <w:marTop w:val="0"/>
      <w:marBottom w:val="0"/>
      <w:divBdr>
        <w:top w:val="none" w:sz="0" w:space="0" w:color="auto"/>
        <w:left w:val="none" w:sz="0" w:space="0" w:color="auto"/>
        <w:bottom w:val="none" w:sz="0" w:space="0" w:color="auto"/>
        <w:right w:val="none" w:sz="0" w:space="0" w:color="auto"/>
      </w:divBdr>
    </w:div>
    <w:div w:id="1369719829">
      <w:bodyDiv w:val="1"/>
      <w:marLeft w:val="0"/>
      <w:marRight w:val="0"/>
      <w:marTop w:val="0"/>
      <w:marBottom w:val="0"/>
      <w:divBdr>
        <w:top w:val="none" w:sz="0" w:space="0" w:color="auto"/>
        <w:left w:val="none" w:sz="0" w:space="0" w:color="auto"/>
        <w:bottom w:val="none" w:sz="0" w:space="0" w:color="auto"/>
        <w:right w:val="none" w:sz="0" w:space="0" w:color="auto"/>
      </w:divBdr>
    </w:div>
    <w:div w:id="1369836206">
      <w:bodyDiv w:val="1"/>
      <w:marLeft w:val="0"/>
      <w:marRight w:val="0"/>
      <w:marTop w:val="0"/>
      <w:marBottom w:val="0"/>
      <w:divBdr>
        <w:top w:val="none" w:sz="0" w:space="0" w:color="auto"/>
        <w:left w:val="none" w:sz="0" w:space="0" w:color="auto"/>
        <w:bottom w:val="none" w:sz="0" w:space="0" w:color="auto"/>
        <w:right w:val="none" w:sz="0" w:space="0" w:color="auto"/>
      </w:divBdr>
    </w:div>
    <w:div w:id="1369840200">
      <w:bodyDiv w:val="1"/>
      <w:marLeft w:val="0"/>
      <w:marRight w:val="0"/>
      <w:marTop w:val="0"/>
      <w:marBottom w:val="0"/>
      <w:divBdr>
        <w:top w:val="none" w:sz="0" w:space="0" w:color="auto"/>
        <w:left w:val="none" w:sz="0" w:space="0" w:color="auto"/>
        <w:bottom w:val="none" w:sz="0" w:space="0" w:color="auto"/>
        <w:right w:val="none" w:sz="0" w:space="0" w:color="auto"/>
      </w:divBdr>
    </w:div>
    <w:div w:id="1370450078">
      <w:bodyDiv w:val="1"/>
      <w:marLeft w:val="0"/>
      <w:marRight w:val="0"/>
      <w:marTop w:val="0"/>
      <w:marBottom w:val="0"/>
      <w:divBdr>
        <w:top w:val="none" w:sz="0" w:space="0" w:color="auto"/>
        <w:left w:val="none" w:sz="0" w:space="0" w:color="auto"/>
        <w:bottom w:val="none" w:sz="0" w:space="0" w:color="auto"/>
        <w:right w:val="none" w:sz="0" w:space="0" w:color="auto"/>
      </w:divBdr>
    </w:div>
    <w:div w:id="1370833541">
      <w:bodyDiv w:val="1"/>
      <w:marLeft w:val="0"/>
      <w:marRight w:val="0"/>
      <w:marTop w:val="0"/>
      <w:marBottom w:val="0"/>
      <w:divBdr>
        <w:top w:val="none" w:sz="0" w:space="0" w:color="auto"/>
        <w:left w:val="none" w:sz="0" w:space="0" w:color="auto"/>
        <w:bottom w:val="none" w:sz="0" w:space="0" w:color="auto"/>
        <w:right w:val="none" w:sz="0" w:space="0" w:color="auto"/>
      </w:divBdr>
    </w:div>
    <w:div w:id="1372458417">
      <w:bodyDiv w:val="1"/>
      <w:marLeft w:val="0"/>
      <w:marRight w:val="0"/>
      <w:marTop w:val="0"/>
      <w:marBottom w:val="0"/>
      <w:divBdr>
        <w:top w:val="none" w:sz="0" w:space="0" w:color="auto"/>
        <w:left w:val="none" w:sz="0" w:space="0" w:color="auto"/>
        <w:bottom w:val="none" w:sz="0" w:space="0" w:color="auto"/>
        <w:right w:val="none" w:sz="0" w:space="0" w:color="auto"/>
      </w:divBdr>
    </w:div>
    <w:div w:id="1373378741">
      <w:bodyDiv w:val="1"/>
      <w:marLeft w:val="0"/>
      <w:marRight w:val="0"/>
      <w:marTop w:val="0"/>
      <w:marBottom w:val="0"/>
      <w:divBdr>
        <w:top w:val="none" w:sz="0" w:space="0" w:color="auto"/>
        <w:left w:val="none" w:sz="0" w:space="0" w:color="auto"/>
        <w:bottom w:val="none" w:sz="0" w:space="0" w:color="auto"/>
        <w:right w:val="none" w:sz="0" w:space="0" w:color="auto"/>
      </w:divBdr>
    </w:div>
    <w:div w:id="1373849483">
      <w:bodyDiv w:val="1"/>
      <w:marLeft w:val="0"/>
      <w:marRight w:val="0"/>
      <w:marTop w:val="0"/>
      <w:marBottom w:val="0"/>
      <w:divBdr>
        <w:top w:val="none" w:sz="0" w:space="0" w:color="auto"/>
        <w:left w:val="none" w:sz="0" w:space="0" w:color="auto"/>
        <w:bottom w:val="none" w:sz="0" w:space="0" w:color="auto"/>
        <w:right w:val="none" w:sz="0" w:space="0" w:color="auto"/>
      </w:divBdr>
    </w:div>
    <w:div w:id="1374378094">
      <w:bodyDiv w:val="1"/>
      <w:marLeft w:val="0"/>
      <w:marRight w:val="0"/>
      <w:marTop w:val="0"/>
      <w:marBottom w:val="0"/>
      <w:divBdr>
        <w:top w:val="none" w:sz="0" w:space="0" w:color="auto"/>
        <w:left w:val="none" w:sz="0" w:space="0" w:color="auto"/>
        <w:bottom w:val="none" w:sz="0" w:space="0" w:color="auto"/>
        <w:right w:val="none" w:sz="0" w:space="0" w:color="auto"/>
      </w:divBdr>
    </w:div>
    <w:div w:id="1376202233">
      <w:bodyDiv w:val="1"/>
      <w:marLeft w:val="0"/>
      <w:marRight w:val="0"/>
      <w:marTop w:val="0"/>
      <w:marBottom w:val="0"/>
      <w:divBdr>
        <w:top w:val="none" w:sz="0" w:space="0" w:color="auto"/>
        <w:left w:val="none" w:sz="0" w:space="0" w:color="auto"/>
        <w:bottom w:val="none" w:sz="0" w:space="0" w:color="auto"/>
        <w:right w:val="none" w:sz="0" w:space="0" w:color="auto"/>
      </w:divBdr>
    </w:div>
    <w:div w:id="1376587765">
      <w:bodyDiv w:val="1"/>
      <w:marLeft w:val="0"/>
      <w:marRight w:val="0"/>
      <w:marTop w:val="0"/>
      <w:marBottom w:val="0"/>
      <w:divBdr>
        <w:top w:val="none" w:sz="0" w:space="0" w:color="auto"/>
        <w:left w:val="none" w:sz="0" w:space="0" w:color="auto"/>
        <w:bottom w:val="none" w:sz="0" w:space="0" w:color="auto"/>
        <w:right w:val="none" w:sz="0" w:space="0" w:color="auto"/>
      </w:divBdr>
    </w:div>
    <w:div w:id="1377121125">
      <w:bodyDiv w:val="1"/>
      <w:marLeft w:val="0"/>
      <w:marRight w:val="0"/>
      <w:marTop w:val="0"/>
      <w:marBottom w:val="0"/>
      <w:divBdr>
        <w:top w:val="none" w:sz="0" w:space="0" w:color="auto"/>
        <w:left w:val="none" w:sz="0" w:space="0" w:color="auto"/>
        <w:bottom w:val="none" w:sz="0" w:space="0" w:color="auto"/>
        <w:right w:val="none" w:sz="0" w:space="0" w:color="auto"/>
      </w:divBdr>
    </w:div>
    <w:div w:id="1377244447">
      <w:bodyDiv w:val="1"/>
      <w:marLeft w:val="0"/>
      <w:marRight w:val="0"/>
      <w:marTop w:val="0"/>
      <w:marBottom w:val="0"/>
      <w:divBdr>
        <w:top w:val="none" w:sz="0" w:space="0" w:color="auto"/>
        <w:left w:val="none" w:sz="0" w:space="0" w:color="auto"/>
        <w:bottom w:val="none" w:sz="0" w:space="0" w:color="auto"/>
        <w:right w:val="none" w:sz="0" w:space="0" w:color="auto"/>
      </w:divBdr>
    </w:div>
    <w:div w:id="1377386680">
      <w:bodyDiv w:val="1"/>
      <w:marLeft w:val="0"/>
      <w:marRight w:val="0"/>
      <w:marTop w:val="0"/>
      <w:marBottom w:val="0"/>
      <w:divBdr>
        <w:top w:val="none" w:sz="0" w:space="0" w:color="auto"/>
        <w:left w:val="none" w:sz="0" w:space="0" w:color="auto"/>
        <w:bottom w:val="none" w:sz="0" w:space="0" w:color="auto"/>
        <w:right w:val="none" w:sz="0" w:space="0" w:color="auto"/>
      </w:divBdr>
    </w:div>
    <w:div w:id="1377394403">
      <w:bodyDiv w:val="1"/>
      <w:marLeft w:val="0"/>
      <w:marRight w:val="0"/>
      <w:marTop w:val="0"/>
      <w:marBottom w:val="0"/>
      <w:divBdr>
        <w:top w:val="none" w:sz="0" w:space="0" w:color="auto"/>
        <w:left w:val="none" w:sz="0" w:space="0" w:color="auto"/>
        <w:bottom w:val="none" w:sz="0" w:space="0" w:color="auto"/>
        <w:right w:val="none" w:sz="0" w:space="0" w:color="auto"/>
      </w:divBdr>
    </w:div>
    <w:div w:id="1377582924">
      <w:bodyDiv w:val="1"/>
      <w:marLeft w:val="0"/>
      <w:marRight w:val="0"/>
      <w:marTop w:val="0"/>
      <w:marBottom w:val="0"/>
      <w:divBdr>
        <w:top w:val="none" w:sz="0" w:space="0" w:color="auto"/>
        <w:left w:val="none" w:sz="0" w:space="0" w:color="auto"/>
        <w:bottom w:val="none" w:sz="0" w:space="0" w:color="auto"/>
        <w:right w:val="none" w:sz="0" w:space="0" w:color="auto"/>
      </w:divBdr>
    </w:div>
    <w:div w:id="1377926797">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933955">
      <w:bodyDiv w:val="1"/>
      <w:marLeft w:val="0"/>
      <w:marRight w:val="0"/>
      <w:marTop w:val="0"/>
      <w:marBottom w:val="0"/>
      <w:divBdr>
        <w:top w:val="none" w:sz="0" w:space="0" w:color="auto"/>
        <w:left w:val="none" w:sz="0" w:space="0" w:color="auto"/>
        <w:bottom w:val="none" w:sz="0" w:space="0" w:color="auto"/>
        <w:right w:val="none" w:sz="0" w:space="0" w:color="auto"/>
      </w:divBdr>
    </w:div>
    <w:div w:id="1380739266">
      <w:bodyDiv w:val="1"/>
      <w:marLeft w:val="0"/>
      <w:marRight w:val="0"/>
      <w:marTop w:val="0"/>
      <w:marBottom w:val="0"/>
      <w:divBdr>
        <w:top w:val="none" w:sz="0" w:space="0" w:color="auto"/>
        <w:left w:val="none" w:sz="0" w:space="0" w:color="auto"/>
        <w:bottom w:val="none" w:sz="0" w:space="0" w:color="auto"/>
        <w:right w:val="none" w:sz="0" w:space="0" w:color="auto"/>
      </w:divBdr>
    </w:div>
    <w:div w:id="1381057308">
      <w:bodyDiv w:val="1"/>
      <w:marLeft w:val="0"/>
      <w:marRight w:val="0"/>
      <w:marTop w:val="0"/>
      <w:marBottom w:val="0"/>
      <w:divBdr>
        <w:top w:val="none" w:sz="0" w:space="0" w:color="auto"/>
        <w:left w:val="none" w:sz="0" w:space="0" w:color="auto"/>
        <w:bottom w:val="none" w:sz="0" w:space="0" w:color="auto"/>
        <w:right w:val="none" w:sz="0" w:space="0" w:color="auto"/>
      </w:divBdr>
    </w:div>
    <w:div w:id="1384057805">
      <w:bodyDiv w:val="1"/>
      <w:marLeft w:val="0"/>
      <w:marRight w:val="0"/>
      <w:marTop w:val="0"/>
      <w:marBottom w:val="0"/>
      <w:divBdr>
        <w:top w:val="none" w:sz="0" w:space="0" w:color="auto"/>
        <w:left w:val="none" w:sz="0" w:space="0" w:color="auto"/>
        <w:bottom w:val="none" w:sz="0" w:space="0" w:color="auto"/>
        <w:right w:val="none" w:sz="0" w:space="0" w:color="auto"/>
      </w:divBdr>
    </w:div>
    <w:div w:id="1384676216">
      <w:bodyDiv w:val="1"/>
      <w:marLeft w:val="0"/>
      <w:marRight w:val="0"/>
      <w:marTop w:val="0"/>
      <w:marBottom w:val="0"/>
      <w:divBdr>
        <w:top w:val="none" w:sz="0" w:space="0" w:color="auto"/>
        <w:left w:val="none" w:sz="0" w:space="0" w:color="auto"/>
        <w:bottom w:val="none" w:sz="0" w:space="0" w:color="auto"/>
        <w:right w:val="none" w:sz="0" w:space="0" w:color="auto"/>
      </w:divBdr>
    </w:div>
    <w:div w:id="1384863650">
      <w:bodyDiv w:val="1"/>
      <w:marLeft w:val="0"/>
      <w:marRight w:val="0"/>
      <w:marTop w:val="0"/>
      <w:marBottom w:val="0"/>
      <w:divBdr>
        <w:top w:val="none" w:sz="0" w:space="0" w:color="auto"/>
        <w:left w:val="none" w:sz="0" w:space="0" w:color="auto"/>
        <w:bottom w:val="none" w:sz="0" w:space="0" w:color="auto"/>
        <w:right w:val="none" w:sz="0" w:space="0" w:color="auto"/>
      </w:divBdr>
    </w:div>
    <w:div w:id="1385326289">
      <w:bodyDiv w:val="1"/>
      <w:marLeft w:val="0"/>
      <w:marRight w:val="0"/>
      <w:marTop w:val="0"/>
      <w:marBottom w:val="0"/>
      <w:divBdr>
        <w:top w:val="none" w:sz="0" w:space="0" w:color="auto"/>
        <w:left w:val="none" w:sz="0" w:space="0" w:color="auto"/>
        <w:bottom w:val="none" w:sz="0" w:space="0" w:color="auto"/>
        <w:right w:val="none" w:sz="0" w:space="0" w:color="auto"/>
      </w:divBdr>
    </w:div>
    <w:div w:id="1385913056">
      <w:bodyDiv w:val="1"/>
      <w:marLeft w:val="0"/>
      <w:marRight w:val="0"/>
      <w:marTop w:val="0"/>
      <w:marBottom w:val="0"/>
      <w:divBdr>
        <w:top w:val="none" w:sz="0" w:space="0" w:color="auto"/>
        <w:left w:val="none" w:sz="0" w:space="0" w:color="auto"/>
        <w:bottom w:val="none" w:sz="0" w:space="0" w:color="auto"/>
        <w:right w:val="none" w:sz="0" w:space="0" w:color="auto"/>
      </w:divBdr>
    </w:div>
    <w:div w:id="1385980617">
      <w:bodyDiv w:val="1"/>
      <w:marLeft w:val="0"/>
      <w:marRight w:val="0"/>
      <w:marTop w:val="0"/>
      <w:marBottom w:val="0"/>
      <w:divBdr>
        <w:top w:val="none" w:sz="0" w:space="0" w:color="auto"/>
        <w:left w:val="none" w:sz="0" w:space="0" w:color="auto"/>
        <w:bottom w:val="none" w:sz="0" w:space="0" w:color="auto"/>
        <w:right w:val="none" w:sz="0" w:space="0" w:color="auto"/>
      </w:divBdr>
    </w:div>
    <w:div w:id="1386028517">
      <w:bodyDiv w:val="1"/>
      <w:marLeft w:val="0"/>
      <w:marRight w:val="0"/>
      <w:marTop w:val="0"/>
      <w:marBottom w:val="0"/>
      <w:divBdr>
        <w:top w:val="none" w:sz="0" w:space="0" w:color="auto"/>
        <w:left w:val="none" w:sz="0" w:space="0" w:color="auto"/>
        <w:bottom w:val="none" w:sz="0" w:space="0" w:color="auto"/>
        <w:right w:val="none" w:sz="0" w:space="0" w:color="auto"/>
      </w:divBdr>
    </w:div>
    <w:div w:id="1386444756">
      <w:bodyDiv w:val="1"/>
      <w:marLeft w:val="0"/>
      <w:marRight w:val="0"/>
      <w:marTop w:val="0"/>
      <w:marBottom w:val="0"/>
      <w:divBdr>
        <w:top w:val="none" w:sz="0" w:space="0" w:color="auto"/>
        <w:left w:val="none" w:sz="0" w:space="0" w:color="auto"/>
        <w:bottom w:val="none" w:sz="0" w:space="0" w:color="auto"/>
        <w:right w:val="none" w:sz="0" w:space="0" w:color="auto"/>
      </w:divBdr>
    </w:div>
    <w:div w:id="1386492243">
      <w:bodyDiv w:val="1"/>
      <w:marLeft w:val="0"/>
      <w:marRight w:val="0"/>
      <w:marTop w:val="0"/>
      <w:marBottom w:val="0"/>
      <w:divBdr>
        <w:top w:val="none" w:sz="0" w:space="0" w:color="auto"/>
        <w:left w:val="none" w:sz="0" w:space="0" w:color="auto"/>
        <w:bottom w:val="none" w:sz="0" w:space="0" w:color="auto"/>
        <w:right w:val="none" w:sz="0" w:space="0" w:color="auto"/>
      </w:divBdr>
    </w:div>
    <w:div w:id="1387140306">
      <w:bodyDiv w:val="1"/>
      <w:marLeft w:val="0"/>
      <w:marRight w:val="0"/>
      <w:marTop w:val="0"/>
      <w:marBottom w:val="0"/>
      <w:divBdr>
        <w:top w:val="none" w:sz="0" w:space="0" w:color="auto"/>
        <w:left w:val="none" w:sz="0" w:space="0" w:color="auto"/>
        <w:bottom w:val="none" w:sz="0" w:space="0" w:color="auto"/>
        <w:right w:val="none" w:sz="0" w:space="0" w:color="auto"/>
      </w:divBdr>
    </w:div>
    <w:div w:id="1387416327">
      <w:bodyDiv w:val="1"/>
      <w:marLeft w:val="0"/>
      <w:marRight w:val="0"/>
      <w:marTop w:val="0"/>
      <w:marBottom w:val="0"/>
      <w:divBdr>
        <w:top w:val="none" w:sz="0" w:space="0" w:color="auto"/>
        <w:left w:val="none" w:sz="0" w:space="0" w:color="auto"/>
        <w:bottom w:val="none" w:sz="0" w:space="0" w:color="auto"/>
        <w:right w:val="none" w:sz="0" w:space="0" w:color="auto"/>
      </w:divBdr>
    </w:div>
    <w:div w:id="1388602329">
      <w:bodyDiv w:val="1"/>
      <w:marLeft w:val="0"/>
      <w:marRight w:val="0"/>
      <w:marTop w:val="0"/>
      <w:marBottom w:val="0"/>
      <w:divBdr>
        <w:top w:val="none" w:sz="0" w:space="0" w:color="auto"/>
        <w:left w:val="none" w:sz="0" w:space="0" w:color="auto"/>
        <w:bottom w:val="none" w:sz="0" w:space="0" w:color="auto"/>
        <w:right w:val="none" w:sz="0" w:space="0" w:color="auto"/>
      </w:divBdr>
    </w:div>
    <w:div w:id="1389105341">
      <w:bodyDiv w:val="1"/>
      <w:marLeft w:val="0"/>
      <w:marRight w:val="0"/>
      <w:marTop w:val="0"/>
      <w:marBottom w:val="0"/>
      <w:divBdr>
        <w:top w:val="none" w:sz="0" w:space="0" w:color="auto"/>
        <w:left w:val="none" w:sz="0" w:space="0" w:color="auto"/>
        <w:bottom w:val="none" w:sz="0" w:space="0" w:color="auto"/>
        <w:right w:val="none" w:sz="0" w:space="0" w:color="auto"/>
      </w:divBdr>
    </w:div>
    <w:div w:id="1389451210">
      <w:bodyDiv w:val="1"/>
      <w:marLeft w:val="0"/>
      <w:marRight w:val="0"/>
      <w:marTop w:val="0"/>
      <w:marBottom w:val="0"/>
      <w:divBdr>
        <w:top w:val="none" w:sz="0" w:space="0" w:color="auto"/>
        <w:left w:val="none" w:sz="0" w:space="0" w:color="auto"/>
        <w:bottom w:val="none" w:sz="0" w:space="0" w:color="auto"/>
        <w:right w:val="none" w:sz="0" w:space="0" w:color="auto"/>
      </w:divBdr>
    </w:div>
    <w:div w:id="1389841289">
      <w:bodyDiv w:val="1"/>
      <w:marLeft w:val="0"/>
      <w:marRight w:val="0"/>
      <w:marTop w:val="0"/>
      <w:marBottom w:val="0"/>
      <w:divBdr>
        <w:top w:val="none" w:sz="0" w:space="0" w:color="auto"/>
        <w:left w:val="none" w:sz="0" w:space="0" w:color="auto"/>
        <w:bottom w:val="none" w:sz="0" w:space="0" w:color="auto"/>
        <w:right w:val="none" w:sz="0" w:space="0" w:color="auto"/>
      </w:divBdr>
    </w:div>
    <w:div w:id="1390300140">
      <w:bodyDiv w:val="1"/>
      <w:marLeft w:val="0"/>
      <w:marRight w:val="0"/>
      <w:marTop w:val="0"/>
      <w:marBottom w:val="0"/>
      <w:divBdr>
        <w:top w:val="none" w:sz="0" w:space="0" w:color="auto"/>
        <w:left w:val="none" w:sz="0" w:space="0" w:color="auto"/>
        <w:bottom w:val="none" w:sz="0" w:space="0" w:color="auto"/>
        <w:right w:val="none" w:sz="0" w:space="0" w:color="auto"/>
      </w:divBdr>
    </w:div>
    <w:div w:id="1390423550">
      <w:bodyDiv w:val="1"/>
      <w:marLeft w:val="0"/>
      <w:marRight w:val="0"/>
      <w:marTop w:val="0"/>
      <w:marBottom w:val="0"/>
      <w:divBdr>
        <w:top w:val="none" w:sz="0" w:space="0" w:color="auto"/>
        <w:left w:val="none" w:sz="0" w:space="0" w:color="auto"/>
        <w:bottom w:val="none" w:sz="0" w:space="0" w:color="auto"/>
        <w:right w:val="none" w:sz="0" w:space="0" w:color="auto"/>
      </w:divBdr>
    </w:div>
    <w:div w:id="1390424894">
      <w:bodyDiv w:val="1"/>
      <w:marLeft w:val="0"/>
      <w:marRight w:val="0"/>
      <w:marTop w:val="0"/>
      <w:marBottom w:val="0"/>
      <w:divBdr>
        <w:top w:val="none" w:sz="0" w:space="0" w:color="auto"/>
        <w:left w:val="none" w:sz="0" w:space="0" w:color="auto"/>
        <w:bottom w:val="none" w:sz="0" w:space="0" w:color="auto"/>
        <w:right w:val="none" w:sz="0" w:space="0" w:color="auto"/>
      </w:divBdr>
    </w:div>
    <w:div w:id="1390690542">
      <w:bodyDiv w:val="1"/>
      <w:marLeft w:val="0"/>
      <w:marRight w:val="0"/>
      <w:marTop w:val="0"/>
      <w:marBottom w:val="0"/>
      <w:divBdr>
        <w:top w:val="none" w:sz="0" w:space="0" w:color="auto"/>
        <w:left w:val="none" w:sz="0" w:space="0" w:color="auto"/>
        <w:bottom w:val="none" w:sz="0" w:space="0" w:color="auto"/>
        <w:right w:val="none" w:sz="0" w:space="0" w:color="auto"/>
      </w:divBdr>
    </w:div>
    <w:div w:id="1390887129">
      <w:bodyDiv w:val="1"/>
      <w:marLeft w:val="0"/>
      <w:marRight w:val="0"/>
      <w:marTop w:val="0"/>
      <w:marBottom w:val="0"/>
      <w:divBdr>
        <w:top w:val="none" w:sz="0" w:space="0" w:color="auto"/>
        <w:left w:val="none" w:sz="0" w:space="0" w:color="auto"/>
        <w:bottom w:val="none" w:sz="0" w:space="0" w:color="auto"/>
        <w:right w:val="none" w:sz="0" w:space="0" w:color="auto"/>
      </w:divBdr>
    </w:div>
    <w:div w:id="1390958616">
      <w:bodyDiv w:val="1"/>
      <w:marLeft w:val="0"/>
      <w:marRight w:val="0"/>
      <w:marTop w:val="0"/>
      <w:marBottom w:val="0"/>
      <w:divBdr>
        <w:top w:val="none" w:sz="0" w:space="0" w:color="auto"/>
        <w:left w:val="none" w:sz="0" w:space="0" w:color="auto"/>
        <w:bottom w:val="none" w:sz="0" w:space="0" w:color="auto"/>
        <w:right w:val="none" w:sz="0" w:space="0" w:color="auto"/>
      </w:divBdr>
    </w:div>
    <w:div w:id="1391491961">
      <w:bodyDiv w:val="1"/>
      <w:marLeft w:val="0"/>
      <w:marRight w:val="0"/>
      <w:marTop w:val="0"/>
      <w:marBottom w:val="0"/>
      <w:divBdr>
        <w:top w:val="none" w:sz="0" w:space="0" w:color="auto"/>
        <w:left w:val="none" w:sz="0" w:space="0" w:color="auto"/>
        <w:bottom w:val="none" w:sz="0" w:space="0" w:color="auto"/>
        <w:right w:val="none" w:sz="0" w:space="0" w:color="auto"/>
      </w:divBdr>
    </w:div>
    <w:div w:id="1391686504">
      <w:bodyDiv w:val="1"/>
      <w:marLeft w:val="0"/>
      <w:marRight w:val="0"/>
      <w:marTop w:val="0"/>
      <w:marBottom w:val="0"/>
      <w:divBdr>
        <w:top w:val="none" w:sz="0" w:space="0" w:color="auto"/>
        <w:left w:val="none" w:sz="0" w:space="0" w:color="auto"/>
        <w:bottom w:val="none" w:sz="0" w:space="0" w:color="auto"/>
        <w:right w:val="none" w:sz="0" w:space="0" w:color="auto"/>
      </w:divBdr>
    </w:div>
    <w:div w:id="1391994891">
      <w:bodyDiv w:val="1"/>
      <w:marLeft w:val="0"/>
      <w:marRight w:val="0"/>
      <w:marTop w:val="0"/>
      <w:marBottom w:val="0"/>
      <w:divBdr>
        <w:top w:val="none" w:sz="0" w:space="0" w:color="auto"/>
        <w:left w:val="none" w:sz="0" w:space="0" w:color="auto"/>
        <w:bottom w:val="none" w:sz="0" w:space="0" w:color="auto"/>
        <w:right w:val="none" w:sz="0" w:space="0" w:color="auto"/>
      </w:divBdr>
    </w:div>
    <w:div w:id="1392076456">
      <w:bodyDiv w:val="1"/>
      <w:marLeft w:val="0"/>
      <w:marRight w:val="0"/>
      <w:marTop w:val="0"/>
      <w:marBottom w:val="0"/>
      <w:divBdr>
        <w:top w:val="none" w:sz="0" w:space="0" w:color="auto"/>
        <w:left w:val="none" w:sz="0" w:space="0" w:color="auto"/>
        <w:bottom w:val="none" w:sz="0" w:space="0" w:color="auto"/>
        <w:right w:val="none" w:sz="0" w:space="0" w:color="auto"/>
      </w:divBdr>
    </w:div>
    <w:div w:id="1392268768">
      <w:bodyDiv w:val="1"/>
      <w:marLeft w:val="0"/>
      <w:marRight w:val="0"/>
      <w:marTop w:val="0"/>
      <w:marBottom w:val="0"/>
      <w:divBdr>
        <w:top w:val="none" w:sz="0" w:space="0" w:color="auto"/>
        <w:left w:val="none" w:sz="0" w:space="0" w:color="auto"/>
        <w:bottom w:val="none" w:sz="0" w:space="0" w:color="auto"/>
        <w:right w:val="none" w:sz="0" w:space="0" w:color="auto"/>
      </w:divBdr>
    </w:div>
    <w:div w:id="1393499344">
      <w:bodyDiv w:val="1"/>
      <w:marLeft w:val="0"/>
      <w:marRight w:val="0"/>
      <w:marTop w:val="0"/>
      <w:marBottom w:val="0"/>
      <w:divBdr>
        <w:top w:val="none" w:sz="0" w:space="0" w:color="auto"/>
        <w:left w:val="none" w:sz="0" w:space="0" w:color="auto"/>
        <w:bottom w:val="none" w:sz="0" w:space="0" w:color="auto"/>
        <w:right w:val="none" w:sz="0" w:space="0" w:color="auto"/>
      </w:divBdr>
    </w:div>
    <w:div w:id="1393574276">
      <w:bodyDiv w:val="1"/>
      <w:marLeft w:val="0"/>
      <w:marRight w:val="0"/>
      <w:marTop w:val="0"/>
      <w:marBottom w:val="0"/>
      <w:divBdr>
        <w:top w:val="none" w:sz="0" w:space="0" w:color="auto"/>
        <w:left w:val="none" w:sz="0" w:space="0" w:color="auto"/>
        <w:bottom w:val="none" w:sz="0" w:space="0" w:color="auto"/>
        <w:right w:val="none" w:sz="0" w:space="0" w:color="auto"/>
      </w:divBdr>
    </w:div>
    <w:div w:id="1393580284">
      <w:bodyDiv w:val="1"/>
      <w:marLeft w:val="0"/>
      <w:marRight w:val="0"/>
      <w:marTop w:val="0"/>
      <w:marBottom w:val="0"/>
      <w:divBdr>
        <w:top w:val="none" w:sz="0" w:space="0" w:color="auto"/>
        <w:left w:val="none" w:sz="0" w:space="0" w:color="auto"/>
        <w:bottom w:val="none" w:sz="0" w:space="0" w:color="auto"/>
        <w:right w:val="none" w:sz="0" w:space="0" w:color="auto"/>
      </w:divBdr>
    </w:div>
    <w:div w:id="1393891363">
      <w:bodyDiv w:val="1"/>
      <w:marLeft w:val="0"/>
      <w:marRight w:val="0"/>
      <w:marTop w:val="0"/>
      <w:marBottom w:val="0"/>
      <w:divBdr>
        <w:top w:val="none" w:sz="0" w:space="0" w:color="auto"/>
        <w:left w:val="none" w:sz="0" w:space="0" w:color="auto"/>
        <w:bottom w:val="none" w:sz="0" w:space="0" w:color="auto"/>
        <w:right w:val="none" w:sz="0" w:space="0" w:color="auto"/>
      </w:divBdr>
    </w:div>
    <w:div w:id="1394036163">
      <w:bodyDiv w:val="1"/>
      <w:marLeft w:val="0"/>
      <w:marRight w:val="0"/>
      <w:marTop w:val="0"/>
      <w:marBottom w:val="0"/>
      <w:divBdr>
        <w:top w:val="none" w:sz="0" w:space="0" w:color="auto"/>
        <w:left w:val="none" w:sz="0" w:space="0" w:color="auto"/>
        <w:bottom w:val="none" w:sz="0" w:space="0" w:color="auto"/>
        <w:right w:val="none" w:sz="0" w:space="0" w:color="auto"/>
      </w:divBdr>
    </w:div>
    <w:div w:id="1394112763">
      <w:bodyDiv w:val="1"/>
      <w:marLeft w:val="0"/>
      <w:marRight w:val="0"/>
      <w:marTop w:val="0"/>
      <w:marBottom w:val="0"/>
      <w:divBdr>
        <w:top w:val="none" w:sz="0" w:space="0" w:color="auto"/>
        <w:left w:val="none" w:sz="0" w:space="0" w:color="auto"/>
        <w:bottom w:val="none" w:sz="0" w:space="0" w:color="auto"/>
        <w:right w:val="none" w:sz="0" w:space="0" w:color="auto"/>
      </w:divBdr>
    </w:div>
    <w:div w:id="1394502975">
      <w:bodyDiv w:val="1"/>
      <w:marLeft w:val="0"/>
      <w:marRight w:val="0"/>
      <w:marTop w:val="0"/>
      <w:marBottom w:val="0"/>
      <w:divBdr>
        <w:top w:val="none" w:sz="0" w:space="0" w:color="auto"/>
        <w:left w:val="none" w:sz="0" w:space="0" w:color="auto"/>
        <w:bottom w:val="none" w:sz="0" w:space="0" w:color="auto"/>
        <w:right w:val="none" w:sz="0" w:space="0" w:color="auto"/>
      </w:divBdr>
    </w:div>
    <w:div w:id="1395540932">
      <w:bodyDiv w:val="1"/>
      <w:marLeft w:val="0"/>
      <w:marRight w:val="0"/>
      <w:marTop w:val="0"/>
      <w:marBottom w:val="0"/>
      <w:divBdr>
        <w:top w:val="none" w:sz="0" w:space="0" w:color="auto"/>
        <w:left w:val="none" w:sz="0" w:space="0" w:color="auto"/>
        <w:bottom w:val="none" w:sz="0" w:space="0" w:color="auto"/>
        <w:right w:val="none" w:sz="0" w:space="0" w:color="auto"/>
      </w:divBdr>
    </w:div>
    <w:div w:id="1395542986">
      <w:bodyDiv w:val="1"/>
      <w:marLeft w:val="0"/>
      <w:marRight w:val="0"/>
      <w:marTop w:val="0"/>
      <w:marBottom w:val="0"/>
      <w:divBdr>
        <w:top w:val="none" w:sz="0" w:space="0" w:color="auto"/>
        <w:left w:val="none" w:sz="0" w:space="0" w:color="auto"/>
        <w:bottom w:val="none" w:sz="0" w:space="0" w:color="auto"/>
        <w:right w:val="none" w:sz="0" w:space="0" w:color="auto"/>
      </w:divBdr>
    </w:div>
    <w:div w:id="1395814028">
      <w:bodyDiv w:val="1"/>
      <w:marLeft w:val="0"/>
      <w:marRight w:val="0"/>
      <w:marTop w:val="0"/>
      <w:marBottom w:val="0"/>
      <w:divBdr>
        <w:top w:val="none" w:sz="0" w:space="0" w:color="auto"/>
        <w:left w:val="none" w:sz="0" w:space="0" w:color="auto"/>
        <w:bottom w:val="none" w:sz="0" w:space="0" w:color="auto"/>
        <w:right w:val="none" w:sz="0" w:space="0" w:color="auto"/>
      </w:divBdr>
    </w:div>
    <w:div w:id="1396049514">
      <w:bodyDiv w:val="1"/>
      <w:marLeft w:val="0"/>
      <w:marRight w:val="0"/>
      <w:marTop w:val="0"/>
      <w:marBottom w:val="0"/>
      <w:divBdr>
        <w:top w:val="none" w:sz="0" w:space="0" w:color="auto"/>
        <w:left w:val="none" w:sz="0" w:space="0" w:color="auto"/>
        <w:bottom w:val="none" w:sz="0" w:space="0" w:color="auto"/>
        <w:right w:val="none" w:sz="0" w:space="0" w:color="auto"/>
      </w:divBdr>
    </w:div>
    <w:div w:id="1396516196">
      <w:bodyDiv w:val="1"/>
      <w:marLeft w:val="0"/>
      <w:marRight w:val="0"/>
      <w:marTop w:val="0"/>
      <w:marBottom w:val="0"/>
      <w:divBdr>
        <w:top w:val="none" w:sz="0" w:space="0" w:color="auto"/>
        <w:left w:val="none" w:sz="0" w:space="0" w:color="auto"/>
        <w:bottom w:val="none" w:sz="0" w:space="0" w:color="auto"/>
        <w:right w:val="none" w:sz="0" w:space="0" w:color="auto"/>
      </w:divBdr>
    </w:div>
    <w:div w:id="1397896096">
      <w:bodyDiv w:val="1"/>
      <w:marLeft w:val="0"/>
      <w:marRight w:val="0"/>
      <w:marTop w:val="0"/>
      <w:marBottom w:val="0"/>
      <w:divBdr>
        <w:top w:val="none" w:sz="0" w:space="0" w:color="auto"/>
        <w:left w:val="none" w:sz="0" w:space="0" w:color="auto"/>
        <w:bottom w:val="none" w:sz="0" w:space="0" w:color="auto"/>
        <w:right w:val="none" w:sz="0" w:space="0" w:color="auto"/>
      </w:divBdr>
    </w:div>
    <w:div w:id="1398086298">
      <w:bodyDiv w:val="1"/>
      <w:marLeft w:val="0"/>
      <w:marRight w:val="0"/>
      <w:marTop w:val="0"/>
      <w:marBottom w:val="0"/>
      <w:divBdr>
        <w:top w:val="none" w:sz="0" w:space="0" w:color="auto"/>
        <w:left w:val="none" w:sz="0" w:space="0" w:color="auto"/>
        <w:bottom w:val="none" w:sz="0" w:space="0" w:color="auto"/>
        <w:right w:val="none" w:sz="0" w:space="0" w:color="auto"/>
      </w:divBdr>
    </w:div>
    <w:div w:id="1398357395">
      <w:bodyDiv w:val="1"/>
      <w:marLeft w:val="0"/>
      <w:marRight w:val="0"/>
      <w:marTop w:val="0"/>
      <w:marBottom w:val="0"/>
      <w:divBdr>
        <w:top w:val="none" w:sz="0" w:space="0" w:color="auto"/>
        <w:left w:val="none" w:sz="0" w:space="0" w:color="auto"/>
        <w:bottom w:val="none" w:sz="0" w:space="0" w:color="auto"/>
        <w:right w:val="none" w:sz="0" w:space="0" w:color="auto"/>
      </w:divBdr>
    </w:div>
    <w:div w:id="1398474464">
      <w:bodyDiv w:val="1"/>
      <w:marLeft w:val="0"/>
      <w:marRight w:val="0"/>
      <w:marTop w:val="0"/>
      <w:marBottom w:val="0"/>
      <w:divBdr>
        <w:top w:val="none" w:sz="0" w:space="0" w:color="auto"/>
        <w:left w:val="none" w:sz="0" w:space="0" w:color="auto"/>
        <w:bottom w:val="none" w:sz="0" w:space="0" w:color="auto"/>
        <w:right w:val="none" w:sz="0" w:space="0" w:color="auto"/>
      </w:divBdr>
    </w:div>
    <w:div w:id="1398866205">
      <w:bodyDiv w:val="1"/>
      <w:marLeft w:val="0"/>
      <w:marRight w:val="0"/>
      <w:marTop w:val="0"/>
      <w:marBottom w:val="0"/>
      <w:divBdr>
        <w:top w:val="none" w:sz="0" w:space="0" w:color="auto"/>
        <w:left w:val="none" w:sz="0" w:space="0" w:color="auto"/>
        <w:bottom w:val="none" w:sz="0" w:space="0" w:color="auto"/>
        <w:right w:val="none" w:sz="0" w:space="0" w:color="auto"/>
      </w:divBdr>
    </w:div>
    <w:div w:id="1398895278">
      <w:bodyDiv w:val="1"/>
      <w:marLeft w:val="0"/>
      <w:marRight w:val="0"/>
      <w:marTop w:val="0"/>
      <w:marBottom w:val="0"/>
      <w:divBdr>
        <w:top w:val="none" w:sz="0" w:space="0" w:color="auto"/>
        <w:left w:val="none" w:sz="0" w:space="0" w:color="auto"/>
        <w:bottom w:val="none" w:sz="0" w:space="0" w:color="auto"/>
        <w:right w:val="none" w:sz="0" w:space="0" w:color="auto"/>
      </w:divBdr>
    </w:div>
    <w:div w:id="1399013191">
      <w:bodyDiv w:val="1"/>
      <w:marLeft w:val="0"/>
      <w:marRight w:val="0"/>
      <w:marTop w:val="0"/>
      <w:marBottom w:val="0"/>
      <w:divBdr>
        <w:top w:val="none" w:sz="0" w:space="0" w:color="auto"/>
        <w:left w:val="none" w:sz="0" w:space="0" w:color="auto"/>
        <w:bottom w:val="none" w:sz="0" w:space="0" w:color="auto"/>
        <w:right w:val="none" w:sz="0" w:space="0" w:color="auto"/>
      </w:divBdr>
    </w:div>
    <w:div w:id="1399092209">
      <w:bodyDiv w:val="1"/>
      <w:marLeft w:val="0"/>
      <w:marRight w:val="0"/>
      <w:marTop w:val="0"/>
      <w:marBottom w:val="0"/>
      <w:divBdr>
        <w:top w:val="none" w:sz="0" w:space="0" w:color="auto"/>
        <w:left w:val="none" w:sz="0" w:space="0" w:color="auto"/>
        <w:bottom w:val="none" w:sz="0" w:space="0" w:color="auto"/>
        <w:right w:val="none" w:sz="0" w:space="0" w:color="auto"/>
      </w:divBdr>
    </w:div>
    <w:div w:id="1399667195">
      <w:bodyDiv w:val="1"/>
      <w:marLeft w:val="0"/>
      <w:marRight w:val="0"/>
      <w:marTop w:val="0"/>
      <w:marBottom w:val="0"/>
      <w:divBdr>
        <w:top w:val="none" w:sz="0" w:space="0" w:color="auto"/>
        <w:left w:val="none" w:sz="0" w:space="0" w:color="auto"/>
        <w:bottom w:val="none" w:sz="0" w:space="0" w:color="auto"/>
        <w:right w:val="none" w:sz="0" w:space="0" w:color="auto"/>
      </w:divBdr>
    </w:div>
    <w:div w:id="1401437727">
      <w:bodyDiv w:val="1"/>
      <w:marLeft w:val="0"/>
      <w:marRight w:val="0"/>
      <w:marTop w:val="0"/>
      <w:marBottom w:val="0"/>
      <w:divBdr>
        <w:top w:val="none" w:sz="0" w:space="0" w:color="auto"/>
        <w:left w:val="none" w:sz="0" w:space="0" w:color="auto"/>
        <w:bottom w:val="none" w:sz="0" w:space="0" w:color="auto"/>
        <w:right w:val="none" w:sz="0" w:space="0" w:color="auto"/>
      </w:divBdr>
    </w:div>
    <w:div w:id="1401753895">
      <w:bodyDiv w:val="1"/>
      <w:marLeft w:val="0"/>
      <w:marRight w:val="0"/>
      <w:marTop w:val="0"/>
      <w:marBottom w:val="0"/>
      <w:divBdr>
        <w:top w:val="none" w:sz="0" w:space="0" w:color="auto"/>
        <w:left w:val="none" w:sz="0" w:space="0" w:color="auto"/>
        <w:bottom w:val="none" w:sz="0" w:space="0" w:color="auto"/>
        <w:right w:val="none" w:sz="0" w:space="0" w:color="auto"/>
      </w:divBdr>
    </w:div>
    <w:div w:id="1402212913">
      <w:bodyDiv w:val="1"/>
      <w:marLeft w:val="0"/>
      <w:marRight w:val="0"/>
      <w:marTop w:val="0"/>
      <w:marBottom w:val="0"/>
      <w:divBdr>
        <w:top w:val="none" w:sz="0" w:space="0" w:color="auto"/>
        <w:left w:val="none" w:sz="0" w:space="0" w:color="auto"/>
        <w:bottom w:val="none" w:sz="0" w:space="0" w:color="auto"/>
        <w:right w:val="none" w:sz="0" w:space="0" w:color="auto"/>
      </w:divBdr>
    </w:div>
    <w:div w:id="1402367103">
      <w:bodyDiv w:val="1"/>
      <w:marLeft w:val="0"/>
      <w:marRight w:val="0"/>
      <w:marTop w:val="0"/>
      <w:marBottom w:val="0"/>
      <w:divBdr>
        <w:top w:val="none" w:sz="0" w:space="0" w:color="auto"/>
        <w:left w:val="none" w:sz="0" w:space="0" w:color="auto"/>
        <w:bottom w:val="none" w:sz="0" w:space="0" w:color="auto"/>
        <w:right w:val="none" w:sz="0" w:space="0" w:color="auto"/>
      </w:divBdr>
    </w:div>
    <w:div w:id="1402408703">
      <w:bodyDiv w:val="1"/>
      <w:marLeft w:val="0"/>
      <w:marRight w:val="0"/>
      <w:marTop w:val="0"/>
      <w:marBottom w:val="0"/>
      <w:divBdr>
        <w:top w:val="none" w:sz="0" w:space="0" w:color="auto"/>
        <w:left w:val="none" w:sz="0" w:space="0" w:color="auto"/>
        <w:bottom w:val="none" w:sz="0" w:space="0" w:color="auto"/>
        <w:right w:val="none" w:sz="0" w:space="0" w:color="auto"/>
      </w:divBdr>
    </w:div>
    <w:div w:id="1403869943">
      <w:bodyDiv w:val="1"/>
      <w:marLeft w:val="0"/>
      <w:marRight w:val="0"/>
      <w:marTop w:val="0"/>
      <w:marBottom w:val="0"/>
      <w:divBdr>
        <w:top w:val="none" w:sz="0" w:space="0" w:color="auto"/>
        <w:left w:val="none" w:sz="0" w:space="0" w:color="auto"/>
        <w:bottom w:val="none" w:sz="0" w:space="0" w:color="auto"/>
        <w:right w:val="none" w:sz="0" w:space="0" w:color="auto"/>
      </w:divBdr>
    </w:div>
    <w:div w:id="1405027654">
      <w:bodyDiv w:val="1"/>
      <w:marLeft w:val="0"/>
      <w:marRight w:val="0"/>
      <w:marTop w:val="0"/>
      <w:marBottom w:val="0"/>
      <w:divBdr>
        <w:top w:val="none" w:sz="0" w:space="0" w:color="auto"/>
        <w:left w:val="none" w:sz="0" w:space="0" w:color="auto"/>
        <w:bottom w:val="none" w:sz="0" w:space="0" w:color="auto"/>
        <w:right w:val="none" w:sz="0" w:space="0" w:color="auto"/>
      </w:divBdr>
    </w:div>
    <w:div w:id="1405449316">
      <w:bodyDiv w:val="1"/>
      <w:marLeft w:val="0"/>
      <w:marRight w:val="0"/>
      <w:marTop w:val="0"/>
      <w:marBottom w:val="0"/>
      <w:divBdr>
        <w:top w:val="none" w:sz="0" w:space="0" w:color="auto"/>
        <w:left w:val="none" w:sz="0" w:space="0" w:color="auto"/>
        <w:bottom w:val="none" w:sz="0" w:space="0" w:color="auto"/>
        <w:right w:val="none" w:sz="0" w:space="0" w:color="auto"/>
      </w:divBdr>
    </w:div>
    <w:div w:id="1405488835">
      <w:bodyDiv w:val="1"/>
      <w:marLeft w:val="0"/>
      <w:marRight w:val="0"/>
      <w:marTop w:val="0"/>
      <w:marBottom w:val="0"/>
      <w:divBdr>
        <w:top w:val="none" w:sz="0" w:space="0" w:color="auto"/>
        <w:left w:val="none" w:sz="0" w:space="0" w:color="auto"/>
        <w:bottom w:val="none" w:sz="0" w:space="0" w:color="auto"/>
        <w:right w:val="none" w:sz="0" w:space="0" w:color="auto"/>
      </w:divBdr>
    </w:div>
    <w:div w:id="1406029364">
      <w:bodyDiv w:val="1"/>
      <w:marLeft w:val="0"/>
      <w:marRight w:val="0"/>
      <w:marTop w:val="0"/>
      <w:marBottom w:val="0"/>
      <w:divBdr>
        <w:top w:val="none" w:sz="0" w:space="0" w:color="auto"/>
        <w:left w:val="none" w:sz="0" w:space="0" w:color="auto"/>
        <w:bottom w:val="none" w:sz="0" w:space="0" w:color="auto"/>
        <w:right w:val="none" w:sz="0" w:space="0" w:color="auto"/>
      </w:divBdr>
    </w:div>
    <w:div w:id="1406029871">
      <w:bodyDiv w:val="1"/>
      <w:marLeft w:val="0"/>
      <w:marRight w:val="0"/>
      <w:marTop w:val="0"/>
      <w:marBottom w:val="0"/>
      <w:divBdr>
        <w:top w:val="none" w:sz="0" w:space="0" w:color="auto"/>
        <w:left w:val="none" w:sz="0" w:space="0" w:color="auto"/>
        <w:bottom w:val="none" w:sz="0" w:space="0" w:color="auto"/>
        <w:right w:val="none" w:sz="0" w:space="0" w:color="auto"/>
      </w:divBdr>
    </w:div>
    <w:div w:id="1406300346">
      <w:bodyDiv w:val="1"/>
      <w:marLeft w:val="0"/>
      <w:marRight w:val="0"/>
      <w:marTop w:val="0"/>
      <w:marBottom w:val="0"/>
      <w:divBdr>
        <w:top w:val="none" w:sz="0" w:space="0" w:color="auto"/>
        <w:left w:val="none" w:sz="0" w:space="0" w:color="auto"/>
        <w:bottom w:val="none" w:sz="0" w:space="0" w:color="auto"/>
        <w:right w:val="none" w:sz="0" w:space="0" w:color="auto"/>
      </w:divBdr>
    </w:div>
    <w:div w:id="1406414889">
      <w:bodyDiv w:val="1"/>
      <w:marLeft w:val="0"/>
      <w:marRight w:val="0"/>
      <w:marTop w:val="0"/>
      <w:marBottom w:val="0"/>
      <w:divBdr>
        <w:top w:val="none" w:sz="0" w:space="0" w:color="auto"/>
        <w:left w:val="none" w:sz="0" w:space="0" w:color="auto"/>
        <w:bottom w:val="none" w:sz="0" w:space="0" w:color="auto"/>
        <w:right w:val="none" w:sz="0" w:space="0" w:color="auto"/>
      </w:divBdr>
    </w:div>
    <w:div w:id="1406420414">
      <w:bodyDiv w:val="1"/>
      <w:marLeft w:val="0"/>
      <w:marRight w:val="0"/>
      <w:marTop w:val="0"/>
      <w:marBottom w:val="0"/>
      <w:divBdr>
        <w:top w:val="none" w:sz="0" w:space="0" w:color="auto"/>
        <w:left w:val="none" w:sz="0" w:space="0" w:color="auto"/>
        <w:bottom w:val="none" w:sz="0" w:space="0" w:color="auto"/>
        <w:right w:val="none" w:sz="0" w:space="0" w:color="auto"/>
      </w:divBdr>
    </w:div>
    <w:div w:id="1406760359">
      <w:bodyDiv w:val="1"/>
      <w:marLeft w:val="0"/>
      <w:marRight w:val="0"/>
      <w:marTop w:val="0"/>
      <w:marBottom w:val="0"/>
      <w:divBdr>
        <w:top w:val="none" w:sz="0" w:space="0" w:color="auto"/>
        <w:left w:val="none" w:sz="0" w:space="0" w:color="auto"/>
        <w:bottom w:val="none" w:sz="0" w:space="0" w:color="auto"/>
        <w:right w:val="none" w:sz="0" w:space="0" w:color="auto"/>
      </w:divBdr>
    </w:div>
    <w:div w:id="1406874601">
      <w:bodyDiv w:val="1"/>
      <w:marLeft w:val="0"/>
      <w:marRight w:val="0"/>
      <w:marTop w:val="0"/>
      <w:marBottom w:val="0"/>
      <w:divBdr>
        <w:top w:val="none" w:sz="0" w:space="0" w:color="auto"/>
        <w:left w:val="none" w:sz="0" w:space="0" w:color="auto"/>
        <w:bottom w:val="none" w:sz="0" w:space="0" w:color="auto"/>
        <w:right w:val="none" w:sz="0" w:space="0" w:color="auto"/>
      </w:divBdr>
    </w:div>
    <w:div w:id="1407189418">
      <w:bodyDiv w:val="1"/>
      <w:marLeft w:val="0"/>
      <w:marRight w:val="0"/>
      <w:marTop w:val="0"/>
      <w:marBottom w:val="0"/>
      <w:divBdr>
        <w:top w:val="none" w:sz="0" w:space="0" w:color="auto"/>
        <w:left w:val="none" w:sz="0" w:space="0" w:color="auto"/>
        <w:bottom w:val="none" w:sz="0" w:space="0" w:color="auto"/>
        <w:right w:val="none" w:sz="0" w:space="0" w:color="auto"/>
      </w:divBdr>
    </w:div>
    <w:div w:id="1408186250">
      <w:bodyDiv w:val="1"/>
      <w:marLeft w:val="0"/>
      <w:marRight w:val="0"/>
      <w:marTop w:val="0"/>
      <w:marBottom w:val="0"/>
      <w:divBdr>
        <w:top w:val="none" w:sz="0" w:space="0" w:color="auto"/>
        <w:left w:val="none" w:sz="0" w:space="0" w:color="auto"/>
        <w:bottom w:val="none" w:sz="0" w:space="0" w:color="auto"/>
        <w:right w:val="none" w:sz="0" w:space="0" w:color="auto"/>
      </w:divBdr>
    </w:div>
    <w:div w:id="1408765456">
      <w:bodyDiv w:val="1"/>
      <w:marLeft w:val="0"/>
      <w:marRight w:val="0"/>
      <w:marTop w:val="0"/>
      <w:marBottom w:val="0"/>
      <w:divBdr>
        <w:top w:val="none" w:sz="0" w:space="0" w:color="auto"/>
        <w:left w:val="none" w:sz="0" w:space="0" w:color="auto"/>
        <w:bottom w:val="none" w:sz="0" w:space="0" w:color="auto"/>
        <w:right w:val="none" w:sz="0" w:space="0" w:color="auto"/>
      </w:divBdr>
    </w:div>
    <w:div w:id="1408771102">
      <w:bodyDiv w:val="1"/>
      <w:marLeft w:val="0"/>
      <w:marRight w:val="0"/>
      <w:marTop w:val="0"/>
      <w:marBottom w:val="0"/>
      <w:divBdr>
        <w:top w:val="none" w:sz="0" w:space="0" w:color="auto"/>
        <w:left w:val="none" w:sz="0" w:space="0" w:color="auto"/>
        <w:bottom w:val="none" w:sz="0" w:space="0" w:color="auto"/>
        <w:right w:val="none" w:sz="0" w:space="0" w:color="auto"/>
      </w:divBdr>
    </w:div>
    <w:div w:id="1409036223">
      <w:bodyDiv w:val="1"/>
      <w:marLeft w:val="0"/>
      <w:marRight w:val="0"/>
      <w:marTop w:val="0"/>
      <w:marBottom w:val="0"/>
      <w:divBdr>
        <w:top w:val="none" w:sz="0" w:space="0" w:color="auto"/>
        <w:left w:val="none" w:sz="0" w:space="0" w:color="auto"/>
        <w:bottom w:val="none" w:sz="0" w:space="0" w:color="auto"/>
        <w:right w:val="none" w:sz="0" w:space="0" w:color="auto"/>
      </w:divBdr>
    </w:div>
    <w:div w:id="1409419202">
      <w:bodyDiv w:val="1"/>
      <w:marLeft w:val="0"/>
      <w:marRight w:val="0"/>
      <w:marTop w:val="0"/>
      <w:marBottom w:val="0"/>
      <w:divBdr>
        <w:top w:val="none" w:sz="0" w:space="0" w:color="auto"/>
        <w:left w:val="none" w:sz="0" w:space="0" w:color="auto"/>
        <w:bottom w:val="none" w:sz="0" w:space="0" w:color="auto"/>
        <w:right w:val="none" w:sz="0" w:space="0" w:color="auto"/>
      </w:divBdr>
    </w:div>
    <w:div w:id="1409959664">
      <w:bodyDiv w:val="1"/>
      <w:marLeft w:val="0"/>
      <w:marRight w:val="0"/>
      <w:marTop w:val="0"/>
      <w:marBottom w:val="0"/>
      <w:divBdr>
        <w:top w:val="none" w:sz="0" w:space="0" w:color="auto"/>
        <w:left w:val="none" w:sz="0" w:space="0" w:color="auto"/>
        <w:bottom w:val="none" w:sz="0" w:space="0" w:color="auto"/>
        <w:right w:val="none" w:sz="0" w:space="0" w:color="auto"/>
      </w:divBdr>
    </w:div>
    <w:div w:id="1410735113">
      <w:bodyDiv w:val="1"/>
      <w:marLeft w:val="0"/>
      <w:marRight w:val="0"/>
      <w:marTop w:val="0"/>
      <w:marBottom w:val="0"/>
      <w:divBdr>
        <w:top w:val="none" w:sz="0" w:space="0" w:color="auto"/>
        <w:left w:val="none" w:sz="0" w:space="0" w:color="auto"/>
        <w:bottom w:val="none" w:sz="0" w:space="0" w:color="auto"/>
        <w:right w:val="none" w:sz="0" w:space="0" w:color="auto"/>
      </w:divBdr>
    </w:div>
    <w:div w:id="1411195558">
      <w:bodyDiv w:val="1"/>
      <w:marLeft w:val="0"/>
      <w:marRight w:val="0"/>
      <w:marTop w:val="0"/>
      <w:marBottom w:val="0"/>
      <w:divBdr>
        <w:top w:val="none" w:sz="0" w:space="0" w:color="auto"/>
        <w:left w:val="none" w:sz="0" w:space="0" w:color="auto"/>
        <w:bottom w:val="none" w:sz="0" w:space="0" w:color="auto"/>
        <w:right w:val="none" w:sz="0" w:space="0" w:color="auto"/>
      </w:divBdr>
    </w:div>
    <w:div w:id="1412193193">
      <w:bodyDiv w:val="1"/>
      <w:marLeft w:val="0"/>
      <w:marRight w:val="0"/>
      <w:marTop w:val="0"/>
      <w:marBottom w:val="0"/>
      <w:divBdr>
        <w:top w:val="none" w:sz="0" w:space="0" w:color="auto"/>
        <w:left w:val="none" w:sz="0" w:space="0" w:color="auto"/>
        <w:bottom w:val="none" w:sz="0" w:space="0" w:color="auto"/>
        <w:right w:val="none" w:sz="0" w:space="0" w:color="auto"/>
      </w:divBdr>
    </w:div>
    <w:div w:id="1412241625">
      <w:bodyDiv w:val="1"/>
      <w:marLeft w:val="0"/>
      <w:marRight w:val="0"/>
      <w:marTop w:val="0"/>
      <w:marBottom w:val="0"/>
      <w:divBdr>
        <w:top w:val="none" w:sz="0" w:space="0" w:color="auto"/>
        <w:left w:val="none" w:sz="0" w:space="0" w:color="auto"/>
        <w:bottom w:val="none" w:sz="0" w:space="0" w:color="auto"/>
        <w:right w:val="none" w:sz="0" w:space="0" w:color="auto"/>
      </w:divBdr>
    </w:div>
    <w:div w:id="1412242343">
      <w:bodyDiv w:val="1"/>
      <w:marLeft w:val="0"/>
      <w:marRight w:val="0"/>
      <w:marTop w:val="0"/>
      <w:marBottom w:val="0"/>
      <w:divBdr>
        <w:top w:val="none" w:sz="0" w:space="0" w:color="auto"/>
        <w:left w:val="none" w:sz="0" w:space="0" w:color="auto"/>
        <w:bottom w:val="none" w:sz="0" w:space="0" w:color="auto"/>
        <w:right w:val="none" w:sz="0" w:space="0" w:color="auto"/>
      </w:divBdr>
    </w:div>
    <w:div w:id="1412390438">
      <w:bodyDiv w:val="1"/>
      <w:marLeft w:val="0"/>
      <w:marRight w:val="0"/>
      <w:marTop w:val="0"/>
      <w:marBottom w:val="0"/>
      <w:divBdr>
        <w:top w:val="none" w:sz="0" w:space="0" w:color="auto"/>
        <w:left w:val="none" w:sz="0" w:space="0" w:color="auto"/>
        <w:bottom w:val="none" w:sz="0" w:space="0" w:color="auto"/>
        <w:right w:val="none" w:sz="0" w:space="0" w:color="auto"/>
      </w:divBdr>
    </w:div>
    <w:div w:id="1412849091">
      <w:bodyDiv w:val="1"/>
      <w:marLeft w:val="0"/>
      <w:marRight w:val="0"/>
      <w:marTop w:val="0"/>
      <w:marBottom w:val="0"/>
      <w:divBdr>
        <w:top w:val="none" w:sz="0" w:space="0" w:color="auto"/>
        <w:left w:val="none" w:sz="0" w:space="0" w:color="auto"/>
        <w:bottom w:val="none" w:sz="0" w:space="0" w:color="auto"/>
        <w:right w:val="none" w:sz="0" w:space="0" w:color="auto"/>
      </w:divBdr>
    </w:div>
    <w:div w:id="1413620812">
      <w:bodyDiv w:val="1"/>
      <w:marLeft w:val="0"/>
      <w:marRight w:val="0"/>
      <w:marTop w:val="0"/>
      <w:marBottom w:val="0"/>
      <w:divBdr>
        <w:top w:val="none" w:sz="0" w:space="0" w:color="auto"/>
        <w:left w:val="none" w:sz="0" w:space="0" w:color="auto"/>
        <w:bottom w:val="none" w:sz="0" w:space="0" w:color="auto"/>
        <w:right w:val="none" w:sz="0" w:space="0" w:color="auto"/>
      </w:divBdr>
    </w:div>
    <w:div w:id="1414476198">
      <w:bodyDiv w:val="1"/>
      <w:marLeft w:val="0"/>
      <w:marRight w:val="0"/>
      <w:marTop w:val="0"/>
      <w:marBottom w:val="0"/>
      <w:divBdr>
        <w:top w:val="none" w:sz="0" w:space="0" w:color="auto"/>
        <w:left w:val="none" w:sz="0" w:space="0" w:color="auto"/>
        <w:bottom w:val="none" w:sz="0" w:space="0" w:color="auto"/>
        <w:right w:val="none" w:sz="0" w:space="0" w:color="auto"/>
      </w:divBdr>
    </w:div>
    <w:div w:id="1414550037">
      <w:bodyDiv w:val="1"/>
      <w:marLeft w:val="0"/>
      <w:marRight w:val="0"/>
      <w:marTop w:val="0"/>
      <w:marBottom w:val="0"/>
      <w:divBdr>
        <w:top w:val="none" w:sz="0" w:space="0" w:color="auto"/>
        <w:left w:val="none" w:sz="0" w:space="0" w:color="auto"/>
        <w:bottom w:val="none" w:sz="0" w:space="0" w:color="auto"/>
        <w:right w:val="none" w:sz="0" w:space="0" w:color="auto"/>
      </w:divBdr>
    </w:div>
    <w:div w:id="1414551206">
      <w:bodyDiv w:val="1"/>
      <w:marLeft w:val="0"/>
      <w:marRight w:val="0"/>
      <w:marTop w:val="0"/>
      <w:marBottom w:val="0"/>
      <w:divBdr>
        <w:top w:val="none" w:sz="0" w:space="0" w:color="auto"/>
        <w:left w:val="none" w:sz="0" w:space="0" w:color="auto"/>
        <w:bottom w:val="none" w:sz="0" w:space="0" w:color="auto"/>
        <w:right w:val="none" w:sz="0" w:space="0" w:color="auto"/>
      </w:divBdr>
    </w:div>
    <w:div w:id="1414620195">
      <w:bodyDiv w:val="1"/>
      <w:marLeft w:val="0"/>
      <w:marRight w:val="0"/>
      <w:marTop w:val="0"/>
      <w:marBottom w:val="0"/>
      <w:divBdr>
        <w:top w:val="none" w:sz="0" w:space="0" w:color="auto"/>
        <w:left w:val="none" w:sz="0" w:space="0" w:color="auto"/>
        <w:bottom w:val="none" w:sz="0" w:space="0" w:color="auto"/>
        <w:right w:val="none" w:sz="0" w:space="0" w:color="auto"/>
      </w:divBdr>
    </w:div>
    <w:div w:id="1415783776">
      <w:bodyDiv w:val="1"/>
      <w:marLeft w:val="0"/>
      <w:marRight w:val="0"/>
      <w:marTop w:val="0"/>
      <w:marBottom w:val="0"/>
      <w:divBdr>
        <w:top w:val="none" w:sz="0" w:space="0" w:color="auto"/>
        <w:left w:val="none" w:sz="0" w:space="0" w:color="auto"/>
        <w:bottom w:val="none" w:sz="0" w:space="0" w:color="auto"/>
        <w:right w:val="none" w:sz="0" w:space="0" w:color="auto"/>
      </w:divBdr>
    </w:div>
    <w:div w:id="1416512086">
      <w:bodyDiv w:val="1"/>
      <w:marLeft w:val="0"/>
      <w:marRight w:val="0"/>
      <w:marTop w:val="0"/>
      <w:marBottom w:val="0"/>
      <w:divBdr>
        <w:top w:val="none" w:sz="0" w:space="0" w:color="auto"/>
        <w:left w:val="none" w:sz="0" w:space="0" w:color="auto"/>
        <w:bottom w:val="none" w:sz="0" w:space="0" w:color="auto"/>
        <w:right w:val="none" w:sz="0" w:space="0" w:color="auto"/>
      </w:divBdr>
    </w:div>
    <w:div w:id="1416706646">
      <w:bodyDiv w:val="1"/>
      <w:marLeft w:val="0"/>
      <w:marRight w:val="0"/>
      <w:marTop w:val="0"/>
      <w:marBottom w:val="0"/>
      <w:divBdr>
        <w:top w:val="none" w:sz="0" w:space="0" w:color="auto"/>
        <w:left w:val="none" w:sz="0" w:space="0" w:color="auto"/>
        <w:bottom w:val="none" w:sz="0" w:space="0" w:color="auto"/>
        <w:right w:val="none" w:sz="0" w:space="0" w:color="auto"/>
      </w:divBdr>
    </w:div>
    <w:div w:id="1416976526">
      <w:bodyDiv w:val="1"/>
      <w:marLeft w:val="0"/>
      <w:marRight w:val="0"/>
      <w:marTop w:val="0"/>
      <w:marBottom w:val="0"/>
      <w:divBdr>
        <w:top w:val="none" w:sz="0" w:space="0" w:color="auto"/>
        <w:left w:val="none" w:sz="0" w:space="0" w:color="auto"/>
        <w:bottom w:val="none" w:sz="0" w:space="0" w:color="auto"/>
        <w:right w:val="none" w:sz="0" w:space="0" w:color="auto"/>
      </w:divBdr>
    </w:div>
    <w:div w:id="1417896192">
      <w:bodyDiv w:val="1"/>
      <w:marLeft w:val="0"/>
      <w:marRight w:val="0"/>
      <w:marTop w:val="0"/>
      <w:marBottom w:val="0"/>
      <w:divBdr>
        <w:top w:val="none" w:sz="0" w:space="0" w:color="auto"/>
        <w:left w:val="none" w:sz="0" w:space="0" w:color="auto"/>
        <w:bottom w:val="none" w:sz="0" w:space="0" w:color="auto"/>
        <w:right w:val="none" w:sz="0" w:space="0" w:color="auto"/>
      </w:divBdr>
    </w:div>
    <w:div w:id="1417944730">
      <w:bodyDiv w:val="1"/>
      <w:marLeft w:val="0"/>
      <w:marRight w:val="0"/>
      <w:marTop w:val="0"/>
      <w:marBottom w:val="0"/>
      <w:divBdr>
        <w:top w:val="none" w:sz="0" w:space="0" w:color="auto"/>
        <w:left w:val="none" w:sz="0" w:space="0" w:color="auto"/>
        <w:bottom w:val="none" w:sz="0" w:space="0" w:color="auto"/>
        <w:right w:val="none" w:sz="0" w:space="0" w:color="auto"/>
      </w:divBdr>
    </w:div>
    <w:div w:id="1418207828">
      <w:bodyDiv w:val="1"/>
      <w:marLeft w:val="0"/>
      <w:marRight w:val="0"/>
      <w:marTop w:val="0"/>
      <w:marBottom w:val="0"/>
      <w:divBdr>
        <w:top w:val="none" w:sz="0" w:space="0" w:color="auto"/>
        <w:left w:val="none" w:sz="0" w:space="0" w:color="auto"/>
        <w:bottom w:val="none" w:sz="0" w:space="0" w:color="auto"/>
        <w:right w:val="none" w:sz="0" w:space="0" w:color="auto"/>
      </w:divBdr>
    </w:div>
    <w:div w:id="1418752234">
      <w:bodyDiv w:val="1"/>
      <w:marLeft w:val="0"/>
      <w:marRight w:val="0"/>
      <w:marTop w:val="0"/>
      <w:marBottom w:val="0"/>
      <w:divBdr>
        <w:top w:val="none" w:sz="0" w:space="0" w:color="auto"/>
        <w:left w:val="none" w:sz="0" w:space="0" w:color="auto"/>
        <w:bottom w:val="none" w:sz="0" w:space="0" w:color="auto"/>
        <w:right w:val="none" w:sz="0" w:space="0" w:color="auto"/>
      </w:divBdr>
    </w:div>
    <w:div w:id="1418942950">
      <w:bodyDiv w:val="1"/>
      <w:marLeft w:val="0"/>
      <w:marRight w:val="0"/>
      <w:marTop w:val="0"/>
      <w:marBottom w:val="0"/>
      <w:divBdr>
        <w:top w:val="none" w:sz="0" w:space="0" w:color="auto"/>
        <w:left w:val="none" w:sz="0" w:space="0" w:color="auto"/>
        <w:bottom w:val="none" w:sz="0" w:space="0" w:color="auto"/>
        <w:right w:val="none" w:sz="0" w:space="0" w:color="auto"/>
      </w:divBdr>
    </w:div>
    <w:div w:id="1420177601">
      <w:bodyDiv w:val="1"/>
      <w:marLeft w:val="0"/>
      <w:marRight w:val="0"/>
      <w:marTop w:val="0"/>
      <w:marBottom w:val="0"/>
      <w:divBdr>
        <w:top w:val="none" w:sz="0" w:space="0" w:color="auto"/>
        <w:left w:val="none" w:sz="0" w:space="0" w:color="auto"/>
        <w:bottom w:val="none" w:sz="0" w:space="0" w:color="auto"/>
        <w:right w:val="none" w:sz="0" w:space="0" w:color="auto"/>
      </w:divBdr>
    </w:div>
    <w:div w:id="1421023926">
      <w:bodyDiv w:val="1"/>
      <w:marLeft w:val="0"/>
      <w:marRight w:val="0"/>
      <w:marTop w:val="0"/>
      <w:marBottom w:val="0"/>
      <w:divBdr>
        <w:top w:val="none" w:sz="0" w:space="0" w:color="auto"/>
        <w:left w:val="none" w:sz="0" w:space="0" w:color="auto"/>
        <w:bottom w:val="none" w:sz="0" w:space="0" w:color="auto"/>
        <w:right w:val="none" w:sz="0" w:space="0" w:color="auto"/>
      </w:divBdr>
    </w:div>
    <w:div w:id="1421179946">
      <w:bodyDiv w:val="1"/>
      <w:marLeft w:val="0"/>
      <w:marRight w:val="0"/>
      <w:marTop w:val="0"/>
      <w:marBottom w:val="0"/>
      <w:divBdr>
        <w:top w:val="none" w:sz="0" w:space="0" w:color="auto"/>
        <w:left w:val="none" w:sz="0" w:space="0" w:color="auto"/>
        <w:bottom w:val="none" w:sz="0" w:space="0" w:color="auto"/>
        <w:right w:val="none" w:sz="0" w:space="0" w:color="auto"/>
      </w:divBdr>
    </w:div>
    <w:div w:id="1421564301">
      <w:bodyDiv w:val="1"/>
      <w:marLeft w:val="0"/>
      <w:marRight w:val="0"/>
      <w:marTop w:val="0"/>
      <w:marBottom w:val="0"/>
      <w:divBdr>
        <w:top w:val="none" w:sz="0" w:space="0" w:color="auto"/>
        <w:left w:val="none" w:sz="0" w:space="0" w:color="auto"/>
        <w:bottom w:val="none" w:sz="0" w:space="0" w:color="auto"/>
        <w:right w:val="none" w:sz="0" w:space="0" w:color="auto"/>
      </w:divBdr>
    </w:div>
    <w:div w:id="1421949366">
      <w:bodyDiv w:val="1"/>
      <w:marLeft w:val="0"/>
      <w:marRight w:val="0"/>
      <w:marTop w:val="0"/>
      <w:marBottom w:val="0"/>
      <w:divBdr>
        <w:top w:val="none" w:sz="0" w:space="0" w:color="auto"/>
        <w:left w:val="none" w:sz="0" w:space="0" w:color="auto"/>
        <w:bottom w:val="none" w:sz="0" w:space="0" w:color="auto"/>
        <w:right w:val="none" w:sz="0" w:space="0" w:color="auto"/>
      </w:divBdr>
    </w:div>
    <w:div w:id="1421952432">
      <w:bodyDiv w:val="1"/>
      <w:marLeft w:val="0"/>
      <w:marRight w:val="0"/>
      <w:marTop w:val="0"/>
      <w:marBottom w:val="0"/>
      <w:divBdr>
        <w:top w:val="none" w:sz="0" w:space="0" w:color="auto"/>
        <w:left w:val="none" w:sz="0" w:space="0" w:color="auto"/>
        <w:bottom w:val="none" w:sz="0" w:space="0" w:color="auto"/>
        <w:right w:val="none" w:sz="0" w:space="0" w:color="auto"/>
      </w:divBdr>
    </w:div>
    <w:div w:id="1422214952">
      <w:bodyDiv w:val="1"/>
      <w:marLeft w:val="0"/>
      <w:marRight w:val="0"/>
      <w:marTop w:val="0"/>
      <w:marBottom w:val="0"/>
      <w:divBdr>
        <w:top w:val="none" w:sz="0" w:space="0" w:color="auto"/>
        <w:left w:val="none" w:sz="0" w:space="0" w:color="auto"/>
        <w:bottom w:val="none" w:sz="0" w:space="0" w:color="auto"/>
        <w:right w:val="none" w:sz="0" w:space="0" w:color="auto"/>
      </w:divBdr>
    </w:div>
    <w:div w:id="1422481351">
      <w:bodyDiv w:val="1"/>
      <w:marLeft w:val="0"/>
      <w:marRight w:val="0"/>
      <w:marTop w:val="0"/>
      <w:marBottom w:val="0"/>
      <w:divBdr>
        <w:top w:val="none" w:sz="0" w:space="0" w:color="auto"/>
        <w:left w:val="none" w:sz="0" w:space="0" w:color="auto"/>
        <w:bottom w:val="none" w:sz="0" w:space="0" w:color="auto"/>
        <w:right w:val="none" w:sz="0" w:space="0" w:color="auto"/>
      </w:divBdr>
    </w:div>
    <w:div w:id="1423840353">
      <w:bodyDiv w:val="1"/>
      <w:marLeft w:val="0"/>
      <w:marRight w:val="0"/>
      <w:marTop w:val="0"/>
      <w:marBottom w:val="0"/>
      <w:divBdr>
        <w:top w:val="none" w:sz="0" w:space="0" w:color="auto"/>
        <w:left w:val="none" w:sz="0" w:space="0" w:color="auto"/>
        <w:bottom w:val="none" w:sz="0" w:space="0" w:color="auto"/>
        <w:right w:val="none" w:sz="0" w:space="0" w:color="auto"/>
      </w:divBdr>
    </w:div>
    <w:div w:id="1424033523">
      <w:bodyDiv w:val="1"/>
      <w:marLeft w:val="0"/>
      <w:marRight w:val="0"/>
      <w:marTop w:val="0"/>
      <w:marBottom w:val="0"/>
      <w:divBdr>
        <w:top w:val="none" w:sz="0" w:space="0" w:color="auto"/>
        <w:left w:val="none" w:sz="0" w:space="0" w:color="auto"/>
        <w:bottom w:val="none" w:sz="0" w:space="0" w:color="auto"/>
        <w:right w:val="none" w:sz="0" w:space="0" w:color="auto"/>
      </w:divBdr>
    </w:div>
    <w:div w:id="1425224675">
      <w:bodyDiv w:val="1"/>
      <w:marLeft w:val="0"/>
      <w:marRight w:val="0"/>
      <w:marTop w:val="0"/>
      <w:marBottom w:val="0"/>
      <w:divBdr>
        <w:top w:val="none" w:sz="0" w:space="0" w:color="auto"/>
        <w:left w:val="none" w:sz="0" w:space="0" w:color="auto"/>
        <w:bottom w:val="none" w:sz="0" w:space="0" w:color="auto"/>
        <w:right w:val="none" w:sz="0" w:space="0" w:color="auto"/>
      </w:divBdr>
    </w:div>
    <w:div w:id="1425228416">
      <w:bodyDiv w:val="1"/>
      <w:marLeft w:val="0"/>
      <w:marRight w:val="0"/>
      <w:marTop w:val="0"/>
      <w:marBottom w:val="0"/>
      <w:divBdr>
        <w:top w:val="none" w:sz="0" w:space="0" w:color="auto"/>
        <w:left w:val="none" w:sz="0" w:space="0" w:color="auto"/>
        <w:bottom w:val="none" w:sz="0" w:space="0" w:color="auto"/>
        <w:right w:val="none" w:sz="0" w:space="0" w:color="auto"/>
      </w:divBdr>
    </w:div>
    <w:div w:id="1425300668">
      <w:bodyDiv w:val="1"/>
      <w:marLeft w:val="0"/>
      <w:marRight w:val="0"/>
      <w:marTop w:val="0"/>
      <w:marBottom w:val="0"/>
      <w:divBdr>
        <w:top w:val="none" w:sz="0" w:space="0" w:color="auto"/>
        <w:left w:val="none" w:sz="0" w:space="0" w:color="auto"/>
        <w:bottom w:val="none" w:sz="0" w:space="0" w:color="auto"/>
        <w:right w:val="none" w:sz="0" w:space="0" w:color="auto"/>
      </w:divBdr>
    </w:div>
    <w:div w:id="1426733643">
      <w:bodyDiv w:val="1"/>
      <w:marLeft w:val="0"/>
      <w:marRight w:val="0"/>
      <w:marTop w:val="0"/>
      <w:marBottom w:val="0"/>
      <w:divBdr>
        <w:top w:val="none" w:sz="0" w:space="0" w:color="auto"/>
        <w:left w:val="none" w:sz="0" w:space="0" w:color="auto"/>
        <w:bottom w:val="none" w:sz="0" w:space="0" w:color="auto"/>
        <w:right w:val="none" w:sz="0" w:space="0" w:color="auto"/>
      </w:divBdr>
    </w:div>
    <w:div w:id="1427966807">
      <w:bodyDiv w:val="1"/>
      <w:marLeft w:val="0"/>
      <w:marRight w:val="0"/>
      <w:marTop w:val="0"/>
      <w:marBottom w:val="0"/>
      <w:divBdr>
        <w:top w:val="none" w:sz="0" w:space="0" w:color="auto"/>
        <w:left w:val="none" w:sz="0" w:space="0" w:color="auto"/>
        <w:bottom w:val="none" w:sz="0" w:space="0" w:color="auto"/>
        <w:right w:val="none" w:sz="0" w:space="0" w:color="auto"/>
      </w:divBdr>
    </w:div>
    <w:div w:id="1428580374">
      <w:bodyDiv w:val="1"/>
      <w:marLeft w:val="0"/>
      <w:marRight w:val="0"/>
      <w:marTop w:val="0"/>
      <w:marBottom w:val="0"/>
      <w:divBdr>
        <w:top w:val="none" w:sz="0" w:space="0" w:color="auto"/>
        <w:left w:val="none" w:sz="0" w:space="0" w:color="auto"/>
        <w:bottom w:val="none" w:sz="0" w:space="0" w:color="auto"/>
        <w:right w:val="none" w:sz="0" w:space="0" w:color="auto"/>
      </w:divBdr>
    </w:div>
    <w:div w:id="1429739922">
      <w:bodyDiv w:val="1"/>
      <w:marLeft w:val="0"/>
      <w:marRight w:val="0"/>
      <w:marTop w:val="0"/>
      <w:marBottom w:val="0"/>
      <w:divBdr>
        <w:top w:val="none" w:sz="0" w:space="0" w:color="auto"/>
        <w:left w:val="none" w:sz="0" w:space="0" w:color="auto"/>
        <w:bottom w:val="none" w:sz="0" w:space="0" w:color="auto"/>
        <w:right w:val="none" w:sz="0" w:space="0" w:color="auto"/>
      </w:divBdr>
    </w:div>
    <w:div w:id="1430661224">
      <w:bodyDiv w:val="1"/>
      <w:marLeft w:val="0"/>
      <w:marRight w:val="0"/>
      <w:marTop w:val="0"/>
      <w:marBottom w:val="0"/>
      <w:divBdr>
        <w:top w:val="none" w:sz="0" w:space="0" w:color="auto"/>
        <w:left w:val="none" w:sz="0" w:space="0" w:color="auto"/>
        <w:bottom w:val="none" w:sz="0" w:space="0" w:color="auto"/>
        <w:right w:val="none" w:sz="0" w:space="0" w:color="auto"/>
      </w:divBdr>
    </w:div>
    <w:div w:id="1431196996">
      <w:bodyDiv w:val="1"/>
      <w:marLeft w:val="0"/>
      <w:marRight w:val="0"/>
      <w:marTop w:val="0"/>
      <w:marBottom w:val="0"/>
      <w:divBdr>
        <w:top w:val="none" w:sz="0" w:space="0" w:color="auto"/>
        <w:left w:val="none" w:sz="0" w:space="0" w:color="auto"/>
        <w:bottom w:val="none" w:sz="0" w:space="0" w:color="auto"/>
        <w:right w:val="none" w:sz="0" w:space="0" w:color="auto"/>
      </w:divBdr>
    </w:div>
    <w:div w:id="1431391264">
      <w:bodyDiv w:val="1"/>
      <w:marLeft w:val="0"/>
      <w:marRight w:val="0"/>
      <w:marTop w:val="0"/>
      <w:marBottom w:val="0"/>
      <w:divBdr>
        <w:top w:val="none" w:sz="0" w:space="0" w:color="auto"/>
        <w:left w:val="none" w:sz="0" w:space="0" w:color="auto"/>
        <w:bottom w:val="none" w:sz="0" w:space="0" w:color="auto"/>
        <w:right w:val="none" w:sz="0" w:space="0" w:color="auto"/>
      </w:divBdr>
    </w:div>
    <w:div w:id="1431505596">
      <w:bodyDiv w:val="1"/>
      <w:marLeft w:val="0"/>
      <w:marRight w:val="0"/>
      <w:marTop w:val="0"/>
      <w:marBottom w:val="0"/>
      <w:divBdr>
        <w:top w:val="none" w:sz="0" w:space="0" w:color="auto"/>
        <w:left w:val="none" w:sz="0" w:space="0" w:color="auto"/>
        <w:bottom w:val="none" w:sz="0" w:space="0" w:color="auto"/>
        <w:right w:val="none" w:sz="0" w:space="0" w:color="auto"/>
      </w:divBdr>
    </w:div>
    <w:div w:id="1431927287">
      <w:bodyDiv w:val="1"/>
      <w:marLeft w:val="0"/>
      <w:marRight w:val="0"/>
      <w:marTop w:val="0"/>
      <w:marBottom w:val="0"/>
      <w:divBdr>
        <w:top w:val="none" w:sz="0" w:space="0" w:color="auto"/>
        <w:left w:val="none" w:sz="0" w:space="0" w:color="auto"/>
        <w:bottom w:val="none" w:sz="0" w:space="0" w:color="auto"/>
        <w:right w:val="none" w:sz="0" w:space="0" w:color="auto"/>
      </w:divBdr>
    </w:div>
    <w:div w:id="1432777055">
      <w:bodyDiv w:val="1"/>
      <w:marLeft w:val="0"/>
      <w:marRight w:val="0"/>
      <w:marTop w:val="0"/>
      <w:marBottom w:val="0"/>
      <w:divBdr>
        <w:top w:val="none" w:sz="0" w:space="0" w:color="auto"/>
        <w:left w:val="none" w:sz="0" w:space="0" w:color="auto"/>
        <w:bottom w:val="none" w:sz="0" w:space="0" w:color="auto"/>
        <w:right w:val="none" w:sz="0" w:space="0" w:color="auto"/>
      </w:divBdr>
    </w:div>
    <w:div w:id="1433042750">
      <w:bodyDiv w:val="1"/>
      <w:marLeft w:val="0"/>
      <w:marRight w:val="0"/>
      <w:marTop w:val="0"/>
      <w:marBottom w:val="0"/>
      <w:divBdr>
        <w:top w:val="none" w:sz="0" w:space="0" w:color="auto"/>
        <w:left w:val="none" w:sz="0" w:space="0" w:color="auto"/>
        <w:bottom w:val="none" w:sz="0" w:space="0" w:color="auto"/>
        <w:right w:val="none" w:sz="0" w:space="0" w:color="auto"/>
      </w:divBdr>
    </w:div>
    <w:div w:id="1434400181">
      <w:bodyDiv w:val="1"/>
      <w:marLeft w:val="0"/>
      <w:marRight w:val="0"/>
      <w:marTop w:val="0"/>
      <w:marBottom w:val="0"/>
      <w:divBdr>
        <w:top w:val="none" w:sz="0" w:space="0" w:color="auto"/>
        <w:left w:val="none" w:sz="0" w:space="0" w:color="auto"/>
        <w:bottom w:val="none" w:sz="0" w:space="0" w:color="auto"/>
        <w:right w:val="none" w:sz="0" w:space="0" w:color="auto"/>
      </w:divBdr>
    </w:div>
    <w:div w:id="1434472992">
      <w:bodyDiv w:val="1"/>
      <w:marLeft w:val="0"/>
      <w:marRight w:val="0"/>
      <w:marTop w:val="0"/>
      <w:marBottom w:val="0"/>
      <w:divBdr>
        <w:top w:val="none" w:sz="0" w:space="0" w:color="auto"/>
        <w:left w:val="none" w:sz="0" w:space="0" w:color="auto"/>
        <w:bottom w:val="none" w:sz="0" w:space="0" w:color="auto"/>
        <w:right w:val="none" w:sz="0" w:space="0" w:color="auto"/>
      </w:divBdr>
    </w:div>
    <w:div w:id="1434477670">
      <w:bodyDiv w:val="1"/>
      <w:marLeft w:val="0"/>
      <w:marRight w:val="0"/>
      <w:marTop w:val="0"/>
      <w:marBottom w:val="0"/>
      <w:divBdr>
        <w:top w:val="none" w:sz="0" w:space="0" w:color="auto"/>
        <w:left w:val="none" w:sz="0" w:space="0" w:color="auto"/>
        <w:bottom w:val="none" w:sz="0" w:space="0" w:color="auto"/>
        <w:right w:val="none" w:sz="0" w:space="0" w:color="auto"/>
      </w:divBdr>
    </w:div>
    <w:div w:id="1434863357">
      <w:bodyDiv w:val="1"/>
      <w:marLeft w:val="0"/>
      <w:marRight w:val="0"/>
      <w:marTop w:val="0"/>
      <w:marBottom w:val="0"/>
      <w:divBdr>
        <w:top w:val="none" w:sz="0" w:space="0" w:color="auto"/>
        <w:left w:val="none" w:sz="0" w:space="0" w:color="auto"/>
        <w:bottom w:val="none" w:sz="0" w:space="0" w:color="auto"/>
        <w:right w:val="none" w:sz="0" w:space="0" w:color="auto"/>
      </w:divBdr>
    </w:div>
    <w:div w:id="1434939290">
      <w:bodyDiv w:val="1"/>
      <w:marLeft w:val="0"/>
      <w:marRight w:val="0"/>
      <w:marTop w:val="0"/>
      <w:marBottom w:val="0"/>
      <w:divBdr>
        <w:top w:val="none" w:sz="0" w:space="0" w:color="auto"/>
        <w:left w:val="none" w:sz="0" w:space="0" w:color="auto"/>
        <w:bottom w:val="none" w:sz="0" w:space="0" w:color="auto"/>
        <w:right w:val="none" w:sz="0" w:space="0" w:color="auto"/>
      </w:divBdr>
    </w:div>
    <w:div w:id="1435008494">
      <w:bodyDiv w:val="1"/>
      <w:marLeft w:val="0"/>
      <w:marRight w:val="0"/>
      <w:marTop w:val="0"/>
      <w:marBottom w:val="0"/>
      <w:divBdr>
        <w:top w:val="none" w:sz="0" w:space="0" w:color="auto"/>
        <w:left w:val="none" w:sz="0" w:space="0" w:color="auto"/>
        <w:bottom w:val="none" w:sz="0" w:space="0" w:color="auto"/>
        <w:right w:val="none" w:sz="0" w:space="0" w:color="auto"/>
      </w:divBdr>
    </w:div>
    <w:div w:id="1435786842">
      <w:bodyDiv w:val="1"/>
      <w:marLeft w:val="0"/>
      <w:marRight w:val="0"/>
      <w:marTop w:val="0"/>
      <w:marBottom w:val="0"/>
      <w:divBdr>
        <w:top w:val="none" w:sz="0" w:space="0" w:color="auto"/>
        <w:left w:val="none" w:sz="0" w:space="0" w:color="auto"/>
        <w:bottom w:val="none" w:sz="0" w:space="0" w:color="auto"/>
        <w:right w:val="none" w:sz="0" w:space="0" w:color="auto"/>
      </w:divBdr>
    </w:div>
    <w:div w:id="1435898122">
      <w:bodyDiv w:val="1"/>
      <w:marLeft w:val="0"/>
      <w:marRight w:val="0"/>
      <w:marTop w:val="0"/>
      <w:marBottom w:val="0"/>
      <w:divBdr>
        <w:top w:val="none" w:sz="0" w:space="0" w:color="auto"/>
        <w:left w:val="none" w:sz="0" w:space="0" w:color="auto"/>
        <w:bottom w:val="none" w:sz="0" w:space="0" w:color="auto"/>
        <w:right w:val="none" w:sz="0" w:space="0" w:color="auto"/>
      </w:divBdr>
    </w:div>
    <w:div w:id="1435906429">
      <w:bodyDiv w:val="1"/>
      <w:marLeft w:val="0"/>
      <w:marRight w:val="0"/>
      <w:marTop w:val="0"/>
      <w:marBottom w:val="0"/>
      <w:divBdr>
        <w:top w:val="none" w:sz="0" w:space="0" w:color="auto"/>
        <w:left w:val="none" w:sz="0" w:space="0" w:color="auto"/>
        <w:bottom w:val="none" w:sz="0" w:space="0" w:color="auto"/>
        <w:right w:val="none" w:sz="0" w:space="0" w:color="auto"/>
      </w:divBdr>
    </w:div>
    <w:div w:id="1436514832">
      <w:bodyDiv w:val="1"/>
      <w:marLeft w:val="0"/>
      <w:marRight w:val="0"/>
      <w:marTop w:val="0"/>
      <w:marBottom w:val="0"/>
      <w:divBdr>
        <w:top w:val="none" w:sz="0" w:space="0" w:color="auto"/>
        <w:left w:val="none" w:sz="0" w:space="0" w:color="auto"/>
        <w:bottom w:val="none" w:sz="0" w:space="0" w:color="auto"/>
        <w:right w:val="none" w:sz="0" w:space="0" w:color="auto"/>
      </w:divBdr>
    </w:div>
    <w:div w:id="1436633309">
      <w:bodyDiv w:val="1"/>
      <w:marLeft w:val="0"/>
      <w:marRight w:val="0"/>
      <w:marTop w:val="0"/>
      <w:marBottom w:val="0"/>
      <w:divBdr>
        <w:top w:val="none" w:sz="0" w:space="0" w:color="auto"/>
        <w:left w:val="none" w:sz="0" w:space="0" w:color="auto"/>
        <w:bottom w:val="none" w:sz="0" w:space="0" w:color="auto"/>
        <w:right w:val="none" w:sz="0" w:space="0" w:color="auto"/>
      </w:divBdr>
    </w:div>
    <w:div w:id="1437405721">
      <w:bodyDiv w:val="1"/>
      <w:marLeft w:val="0"/>
      <w:marRight w:val="0"/>
      <w:marTop w:val="0"/>
      <w:marBottom w:val="0"/>
      <w:divBdr>
        <w:top w:val="none" w:sz="0" w:space="0" w:color="auto"/>
        <w:left w:val="none" w:sz="0" w:space="0" w:color="auto"/>
        <w:bottom w:val="none" w:sz="0" w:space="0" w:color="auto"/>
        <w:right w:val="none" w:sz="0" w:space="0" w:color="auto"/>
      </w:divBdr>
    </w:div>
    <w:div w:id="1437602940">
      <w:bodyDiv w:val="1"/>
      <w:marLeft w:val="0"/>
      <w:marRight w:val="0"/>
      <w:marTop w:val="0"/>
      <w:marBottom w:val="0"/>
      <w:divBdr>
        <w:top w:val="none" w:sz="0" w:space="0" w:color="auto"/>
        <w:left w:val="none" w:sz="0" w:space="0" w:color="auto"/>
        <w:bottom w:val="none" w:sz="0" w:space="0" w:color="auto"/>
        <w:right w:val="none" w:sz="0" w:space="0" w:color="auto"/>
      </w:divBdr>
    </w:div>
    <w:div w:id="1438519486">
      <w:bodyDiv w:val="1"/>
      <w:marLeft w:val="0"/>
      <w:marRight w:val="0"/>
      <w:marTop w:val="0"/>
      <w:marBottom w:val="0"/>
      <w:divBdr>
        <w:top w:val="none" w:sz="0" w:space="0" w:color="auto"/>
        <w:left w:val="none" w:sz="0" w:space="0" w:color="auto"/>
        <w:bottom w:val="none" w:sz="0" w:space="0" w:color="auto"/>
        <w:right w:val="none" w:sz="0" w:space="0" w:color="auto"/>
      </w:divBdr>
    </w:div>
    <w:div w:id="1439136978">
      <w:bodyDiv w:val="1"/>
      <w:marLeft w:val="0"/>
      <w:marRight w:val="0"/>
      <w:marTop w:val="0"/>
      <w:marBottom w:val="0"/>
      <w:divBdr>
        <w:top w:val="none" w:sz="0" w:space="0" w:color="auto"/>
        <w:left w:val="none" w:sz="0" w:space="0" w:color="auto"/>
        <w:bottom w:val="none" w:sz="0" w:space="0" w:color="auto"/>
        <w:right w:val="none" w:sz="0" w:space="0" w:color="auto"/>
      </w:divBdr>
    </w:div>
    <w:div w:id="1439301990">
      <w:bodyDiv w:val="1"/>
      <w:marLeft w:val="0"/>
      <w:marRight w:val="0"/>
      <w:marTop w:val="0"/>
      <w:marBottom w:val="0"/>
      <w:divBdr>
        <w:top w:val="none" w:sz="0" w:space="0" w:color="auto"/>
        <w:left w:val="none" w:sz="0" w:space="0" w:color="auto"/>
        <w:bottom w:val="none" w:sz="0" w:space="0" w:color="auto"/>
        <w:right w:val="none" w:sz="0" w:space="0" w:color="auto"/>
      </w:divBdr>
    </w:div>
    <w:div w:id="1439332232">
      <w:bodyDiv w:val="1"/>
      <w:marLeft w:val="0"/>
      <w:marRight w:val="0"/>
      <w:marTop w:val="0"/>
      <w:marBottom w:val="0"/>
      <w:divBdr>
        <w:top w:val="none" w:sz="0" w:space="0" w:color="auto"/>
        <w:left w:val="none" w:sz="0" w:space="0" w:color="auto"/>
        <w:bottom w:val="none" w:sz="0" w:space="0" w:color="auto"/>
        <w:right w:val="none" w:sz="0" w:space="0" w:color="auto"/>
      </w:divBdr>
    </w:div>
    <w:div w:id="1439368863">
      <w:bodyDiv w:val="1"/>
      <w:marLeft w:val="0"/>
      <w:marRight w:val="0"/>
      <w:marTop w:val="0"/>
      <w:marBottom w:val="0"/>
      <w:divBdr>
        <w:top w:val="none" w:sz="0" w:space="0" w:color="auto"/>
        <w:left w:val="none" w:sz="0" w:space="0" w:color="auto"/>
        <w:bottom w:val="none" w:sz="0" w:space="0" w:color="auto"/>
        <w:right w:val="none" w:sz="0" w:space="0" w:color="auto"/>
      </w:divBdr>
    </w:div>
    <w:div w:id="1439645994">
      <w:bodyDiv w:val="1"/>
      <w:marLeft w:val="0"/>
      <w:marRight w:val="0"/>
      <w:marTop w:val="0"/>
      <w:marBottom w:val="0"/>
      <w:divBdr>
        <w:top w:val="none" w:sz="0" w:space="0" w:color="auto"/>
        <w:left w:val="none" w:sz="0" w:space="0" w:color="auto"/>
        <w:bottom w:val="none" w:sz="0" w:space="0" w:color="auto"/>
        <w:right w:val="none" w:sz="0" w:space="0" w:color="auto"/>
      </w:divBdr>
    </w:div>
    <w:div w:id="1439838641">
      <w:bodyDiv w:val="1"/>
      <w:marLeft w:val="0"/>
      <w:marRight w:val="0"/>
      <w:marTop w:val="0"/>
      <w:marBottom w:val="0"/>
      <w:divBdr>
        <w:top w:val="none" w:sz="0" w:space="0" w:color="auto"/>
        <w:left w:val="none" w:sz="0" w:space="0" w:color="auto"/>
        <w:bottom w:val="none" w:sz="0" w:space="0" w:color="auto"/>
        <w:right w:val="none" w:sz="0" w:space="0" w:color="auto"/>
      </w:divBdr>
    </w:div>
    <w:div w:id="1440758396">
      <w:bodyDiv w:val="1"/>
      <w:marLeft w:val="0"/>
      <w:marRight w:val="0"/>
      <w:marTop w:val="0"/>
      <w:marBottom w:val="0"/>
      <w:divBdr>
        <w:top w:val="none" w:sz="0" w:space="0" w:color="auto"/>
        <w:left w:val="none" w:sz="0" w:space="0" w:color="auto"/>
        <w:bottom w:val="none" w:sz="0" w:space="0" w:color="auto"/>
        <w:right w:val="none" w:sz="0" w:space="0" w:color="auto"/>
      </w:divBdr>
    </w:div>
    <w:div w:id="1441604437">
      <w:bodyDiv w:val="1"/>
      <w:marLeft w:val="0"/>
      <w:marRight w:val="0"/>
      <w:marTop w:val="0"/>
      <w:marBottom w:val="0"/>
      <w:divBdr>
        <w:top w:val="none" w:sz="0" w:space="0" w:color="auto"/>
        <w:left w:val="none" w:sz="0" w:space="0" w:color="auto"/>
        <w:bottom w:val="none" w:sz="0" w:space="0" w:color="auto"/>
        <w:right w:val="none" w:sz="0" w:space="0" w:color="auto"/>
      </w:divBdr>
    </w:div>
    <w:div w:id="1441801388">
      <w:bodyDiv w:val="1"/>
      <w:marLeft w:val="0"/>
      <w:marRight w:val="0"/>
      <w:marTop w:val="0"/>
      <w:marBottom w:val="0"/>
      <w:divBdr>
        <w:top w:val="none" w:sz="0" w:space="0" w:color="auto"/>
        <w:left w:val="none" w:sz="0" w:space="0" w:color="auto"/>
        <w:bottom w:val="none" w:sz="0" w:space="0" w:color="auto"/>
        <w:right w:val="none" w:sz="0" w:space="0" w:color="auto"/>
      </w:divBdr>
    </w:div>
    <w:div w:id="1442261864">
      <w:bodyDiv w:val="1"/>
      <w:marLeft w:val="0"/>
      <w:marRight w:val="0"/>
      <w:marTop w:val="0"/>
      <w:marBottom w:val="0"/>
      <w:divBdr>
        <w:top w:val="none" w:sz="0" w:space="0" w:color="auto"/>
        <w:left w:val="none" w:sz="0" w:space="0" w:color="auto"/>
        <w:bottom w:val="none" w:sz="0" w:space="0" w:color="auto"/>
        <w:right w:val="none" w:sz="0" w:space="0" w:color="auto"/>
      </w:divBdr>
    </w:div>
    <w:div w:id="1442340828">
      <w:bodyDiv w:val="1"/>
      <w:marLeft w:val="0"/>
      <w:marRight w:val="0"/>
      <w:marTop w:val="0"/>
      <w:marBottom w:val="0"/>
      <w:divBdr>
        <w:top w:val="none" w:sz="0" w:space="0" w:color="auto"/>
        <w:left w:val="none" w:sz="0" w:space="0" w:color="auto"/>
        <w:bottom w:val="none" w:sz="0" w:space="0" w:color="auto"/>
        <w:right w:val="none" w:sz="0" w:space="0" w:color="auto"/>
      </w:divBdr>
    </w:div>
    <w:div w:id="1442341859">
      <w:bodyDiv w:val="1"/>
      <w:marLeft w:val="0"/>
      <w:marRight w:val="0"/>
      <w:marTop w:val="0"/>
      <w:marBottom w:val="0"/>
      <w:divBdr>
        <w:top w:val="none" w:sz="0" w:space="0" w:color="auto"/>
        <w:left w:val="none" w:sz="0" w:space="0" w:color="auto"/>
        <w:bottom w:val="none" w:sz="0" w:space="0" w:color="auto"/>
        <w:right w:val="none" w:sz="0" w:space="0" w:color="auto"/>
      </w:divBdr>
    </w:div>
    <w:div w:id="1443112757">
      <w:bodyDiv w:val="1"/>
      <w:marLeft w:val="0"/>
      <w:marRight w:val="0"/>
      <w:marTop w:val="0"/>
      <w:marBottom w:val="0"/>
      <w:divBdr>
        <w:top w:val="none" w:sz="0" w:space="0" w:color="auto"/>
        <w:left w:val="none" w:sz="0" w:space="0" w:color="auto"/>
        <w:bottom w:val="none" w:sz="0" w:space="0" w:color="auto"/>
        <w:right w:val="none" w:sz="0" w:space="0" w:color="auto"/>
      </w:divBdr>
    </w:div>
    <w:div w:id="1443768562">
      <w:bodyDiv w:val="1"/>
      <w:marLeft w:val="0"/>
      <w:marRight w:val="0"/>
      <w:marTop w:val="0"/>
      <w:marBottom w:val="0"/>
      <w:divBdr>
        <w:top w:val="none" w:sz="0" w:space="0" w:color="auto"/>
        <w:left w:val="none" w:sz="0" w:space="0" w:color="auto"/>
        <w:bottom w:val="none" w:sz="0" w:space="0" w:color="auto"/>
        <w:right w:val="none" w:sz="0" w:space="0" w:color="auto"/>
      </w:divBdr>
    </w:div>
    <w:div w:id="1444183454">
      <w:bodyDiv w:val="1"/>
      <w:marLeft w:val="0"/>
      <w:marRight w:val="0"/>
      <w:marTop w:val="0"/>
      <w:marBottom w:val="0"/>
      <w:divBdr>
        <w:top w:val="none" w:sz="0" w:space="0" w:color="auto"/>
        <w:left w:val="none" w:sz="0" w:space="0" w:color="auto"/>
        <w:bottom w:val="none" w:sz="0" w:space="0" w:color="auto"/>
        <w:right w:val="none" w:sz="0" w:space="0" w:color="auto"/>
      </w:divBdr>
    </w:div>
    <w:div w:id="1444226292">
      <w:bodyDiv w:val="1"/>
      <w:marLeft w:val="0"/>
      <w:marRight w:val="0"/>
      <w:marTop w:val="0"/>
      <w:marBottom w:val="0"/>
      <w:divBdr>
        <w:top w:val="none" w:sz="0" w:space="0" w:color="auto"/>
        <w:left w:val="none" w:sz="0" w:space="0" w:color="auto"/>
        <w:bottom w:val="none" w:sz="0" w:space="0" w:color="auto"/>
        <w:right w:val="none" w:sz="0" w:space="0" w:color="auto"/>
      </w:divBdr>
    </w:div>
    <w:div w:id="1444812121">
      <w:bodyDiv w:val="1"/>
      <w:marLeft w:val="0"/>
      <w:marRight w:val="0"/>
      <w:marTop w:val="0"/>
      <w:marBottom w:val="0"/>
      <w:divBdr>
        <w:top w:val="none" w:sz="0" w:space="0" w:color="auto"/>
        <w:left w:val="none" w:sz="0" w:space="0" w:color="auto"/>
        <w:bottom w:val="none" w:sz="0" w:space="0" w:color="auto"/>
        <w:right w:val="none" w:sz="0" w:space="0" w:color="auto"/>
      </w:divBdr>
    </w:div>
    <w:div w:id="1444958310">
      <w:bodyDiv w:val="1"/>
      <w:marLeft w:val="0"/>
      <w:marRight w:val="0"/>
      <w:marTop w:val="0"/>
      <w:marBottom w:val="0"/>
      <w:divBdr>
        <w:top w:val="none" w:sz="0" w:space="0" w:color="auto"/>
        <w:left w:val="none" w:sz="0" w:space="0" w:color="auto"/>
        <w:bottom w:val="none" w:sz="0" w:space="0" w:color="auto"/>
        <w:right w:val="none" w:sz="0" w:space="0" w:color="auto"/>
      </w:divBdr>
    </w:div>
    <w:div w:id="1445730761">
      <w:bodyDiv w:val="1"/>
      <w:marLeft w:val="0"/>
      <w:marRight w:val="0"/>
      <w:marTop w:val="0"/>
      <w:marBottom w:val="0"/>
      <w:divBdr>
        <w:top w:val="none" w:sz="0" w:space="0" w:color="auto"/>
        <w:left w:val="none" w:sz="0" w:space="0" w:color="auto"/>
        <w:bottom w:val="none" w:sz="0" w:space="0" w:color="auto"/>
        <w:right w:val="none" w:sz="0" w:space="0" w:color="auto"/>
      </w:divBdr>
    </w:div>
    <w:div w:id="1445880637">
      <w:bodyDiv w:val="1"/>
      <w:marLeft w:val="0"/>
      <w:marRight w:val="0"/>
      <w:marTop w:val="0"/>
      <w:marBottom w:val="0"/>
      <w:divBdr>
        <w:top w:val="none" w:sz="0" w:space="0" w:color="auto"/>
        <w:left w:val="none" w:sz="0" w:space="0" w:color="auto"/>
        <w:bottom w:val="none" w:sz="0" w:space="0" w:color="auto"/>
        <w:right w:val="none" w:sz="0" w:space="0" w:color="auto"/>
      </w:divBdr>
    </w:div>
    <w:div w:id="1446078503">
      <w:bodyDiv w:val="1"/>
      <w:marLeft w:val="0"/>
      <w:marRight w:val="0"/>
      <w:marTop w:val="0"/>
      <w:marBottom w:val="0"/>
      <w:divBdr>
        <w:top w:val="none" w:sz="0" w:space="0" w:color="auto"/>
        <w:left w:val="none" w:sz="0" w:space="0" w:color="auto"/>
        <w:bottom w:val="none" w:sz="0" w:space="0" w:color="auto"/>
        <w:right w:val="none" w:sz="0" w:space="0" w:color="auto"/>
      </w:divBdr>
    </w:div>
    <w:div w:id="1446345510">
      <w:bodyDiv w:val="1"/>
      <w:marLeft w:val="0"/>
      <w:marRight w:val="0"/>
      <w:marTop w:val="0"/>
      <w:marBottom w:val="0"/>
      <w:divBdr>
        <w:top w:val="none" w:sz="0" w:space="0" w:color="auto"/>
        <w:left w:val="none" w:sz="0" w:space="0" w:color="auto"/>
        <w:bottom w:val="none" w:sz="0" w:space="0" w:color="auto"/>
        <w:right w:val="none" w:sz="0" w:space="0" w:color="auto"/>
      </w:divBdr>
    </w:div>
    <w:div w:id="1446387463">
      <w:bodyDiv w:val="1"/>
      <w:marLeft w:val="0"/>
      <w:marRight w:val="0"/>
      <w:marTop w:val="0"/>
      <w:marBottom w:val="0"/>
      <w:divBdr>
        <w:top w:val="none" w:sz="0" w:space="0" w:color="auto"/>
        <w:left w:val="none" w:sz="0" w:space="0" w:color="auto"/>
        <w:bottom w:val="none" w:sz="0" w:space="0" w:color="auto"/>
        <w:right w:val="none" w:sz="0" w:space="0" w:color="auto"/>
      </w:divBdr>
    </w:div>
    <w:div w:id="1446921246">
      <w:bodyDiv w:val="1"/>
      <w:marLeft w:val="0"/>
      <w:marRight w:val="0"/>
      <w:marTop w:val="0"/>
      <w:marBottom w:val="0"/>
      <w:divBdr>
        <w:top w:val="none" w:sz="0" w:space="0" w:color="auto"/>
        <w:left w:val="none" w:sz="0" w:space="0" w:color="auto"/>
        <w:bottom w:val="none" w:sz="0" w:space="0" w:color="auto"/>
        <w:right w:val="none" w:sz="0" w:space="0" w:color="auto"/>
      </w:divBdr>
    </w:div>
    <w:div w:id="1448815096">
      <w:bodyDiv w:val="1"/>
      <w:marLeft w:val="0"/>
      <w:marRight w:val="0"/>
      <w:marTop w:val="0"/>
      <w:marBottom w:val="0"/>
      <w:divBdr>
        <w:top w:val="none" w:sz="0" w:space="0" w:color="auto"/>
        <w:left w:val="none" w:sz="0" w:space="0" w:color="auto"/>
        <w:bottom w:val="none" w:sz="0" w:space="0" w:color="auto"/>
        <w:right w:val="none" w:sz="0" w:space="0" w:color="auto"/>
      </w:divBdr>
    </w:div>
    <w:div w:id="1449541278">
      <w:bodyDiv w:val="1"/>
      <w:marLeft w:val="0"/>
      <w:marRight w:val="0"/>
      <w:marTop w:val="0"/>
      <w:marBottom w:val="0"/>
      <w:divBdr>
        <w:top w:val="none" w:sz="0" w:space="0" w:color="auto"/>
        <w:left w:val="none" w:sz="0" w:space="0" w:color="auto"/>
        <w:bottom w:val="none" w:sz="0" w:space="0" w:color="auto"/>
        <w:right w:val="none" w:sz="0" w:space="0" w:color="auto"/>
      </w:divBdr>
    </w:div>
    <w:div w:id="1450005406">
      <w:bodyDiv w:val="1"/>
      <w:marLeft w:val="0"/>
      <w:marRight w:val="0"/>
      <w:marTop w:val="0"/>
      <w:marBottom w:val="0"/>
      <w:divBdr>
        <w:top w:val="none" w:sz="0" w:space="0" w:color="auto"/>
        <w:left w:val="none" w:sz="0" w:space="0" w:color="auto"/>
        <w:bottom w:val="none" w:sz="0" w:space="0" w:color="auto"/>
        <w:right w:val="none" w:sz="0" w:space="0" w:color="auto"/>
      </w:divBdr>
    </w:div>
    <w:div w:id="1450320362">
      <w:bodyDiv w:val="1"/>
      <w:marLeft w:val="0"/>
      <w:marRight w:val="0"/>
      <w:marTop w:val="0"/>
      <w:marBottom w:val="0"/>
      <w:divBdr>
        <w:top w:val="none" w:sz="0" w:space="0" w:color="auto"/>
        <w:left w:val="none" w:sz="0" w:space="0" w:color="auto"/>
        <w:bottom w:val="none" w:sz="0" w:space="0" w:color="auto"/>
        <w:right w:val="none" w:sz="0" w:space="0" w:color="auto"/>
      </w:divBdr>
    </w:div>
    <w:div w:id="1450927213">
      <w:bodyDiv w:val="1"/>
      <w:marLeft w:val="0"/>
      <w:marRight w:val="0"/>
      <w:marTop w:val="0"/>
      <w:marBottom w:val="0"/>
      <w:divBdr>
        <w:top w:val="none" w:sz="0" w:space="0" w:color="auto"/>
        <w:left w:val="none" w:sz="0" w:space="0" w:color="auto"/>
        <w:bottom w:val="none" w:sz="0" w:space="0" w:color="auto"/>
        <w:right w:val="none" w:sz="0" w:space="0" w:color="auto"/>
      </w:divBdr>
    </w:div>
    <w:div w:id="1450933705">
      <w:bodyDiv w:val="1"/>
      <w:marLeft w:val="0"/>
      <w:marRight w:val="0"/>
      <w:marTop w:val="0"/>
      <w:marBottom w:val="0"/>
      <w:divBdr>
        <w:top w:val="none" w:sz="0" w:space="0" w:color="auto"/>
        <w:left w:val="none" w:sz="0" w:space="0" w:color="auto"/>
        <w:bottom w:val="none" w:sz="0" w:space="0" w:color="auto"/>
        <w:right w:val="none" w:sz="0" w:space="0" w:color="auto"/>
      </w:divBdr>
    </w:div>
    <w:div w:id="1450970178">
      <w:bodyDiv w:val="1"/>
      <w:marLeft w:val="0"/>
      <w:marRight w:val="0"/>
      <w:marTop w:val="0"/>
      <w:marBottom w:val="0"/>
      <w:divBdr>
        <w:top w:val="none" w:sz="0" w:space="0" w:color="auto"/>
        <w:left w:val="none" w:sz="0" w:space="0" w:color="auto"/>
        <w:bottom w:val="none" w:sz="0" w:space="0" w:color="auto"/>
        <w:right w:val="none" w:sz="0" w:space="0" w:color="auto"/>
      </w:divBdr>
    </w:div>
    <w:div w:id="1452046808">
      <w:bodyDiv w:val="1"/>
      <w:marLeft w:val="0"/>
      <w:marRight w:val="0"/>
      <w:marTop w:val="0"/>
      <w:marBottom w:val="0"/>
      <w:divBdr>
        <w:top w:val="none" w:sz="0" w:space="0" w:color="auto"/>
        <w:left w:val="none" w:sz="0" w:space="0" w:color="auto"/>
        <w:bottom w:val="none" w:sz="0" w:space="0" w:color="auto"/>
        <w:right w:val="none" w:sz="0" w:space="0" w:color="auto"/>
      </w:divBdr>
    </w:div>
    <w:div w:id="1453475863">
      <w:bodyDiv w:val="1"/>
      <w:marLeft w:val="0"/>
      <w:marRight w:val="0"/>
      <w:marTop w:val="0"/>
      <w:marBottom w:val="0"/>
      <w:divBdr>
        <w:top w:val="none" w:sz="0" w:space="0" w:color="auto"/>
        <w:left w:val="none" w:sz="0" w:space="0" w:color="auto"/>
        <w:bottom w:val="none" w:sz="0" w:space="0" w:color="auto"/>
        <w:right w:val="none" w:sz="0" w:space="0" w:color="auto"/>
      </w:divBdr>
    </w:div>
    <w:div w:id="1453934889">
      <w:bodyDiv w:val="1"/>
      <w:marLeft w:val="0"/>
      <w:marRight w:val="0"/>
      <w:marTop w:val="0"/>
      <w:marBottom w:val="0"/>
      <w:divBdr>
        <w:top w:val="none" w:sz="0" w:space="0" w:color="auto"/>
        <w:left w:val="none" w:sz="0" w:space="0" w:color="auto"/>
        <w:bottom w:val="none" w:sz="0" w:space="0" w:color="auto"/>
        <w:right w:val="none" w:sz="0" w:space="0" w:color="auto"/>
      </w:divBdr>
    </w:div>
    <w:div w:id="1454010202">
      <w:bodyDiv w:val="1"/>
      <w:marLeft w:val="0"/>
      <w:marRight w:val="0"/>
      <w:marTop w:val="0"/>
      <w:marBottom w:val="0"/>
      <w:divBdr>
        <w:top w:val="none" w:sz="0" w:space="0" w:color="auto"/>
        <w:left w:val="none" w:sz="0" w:space="0" w:color="auto"/>
        <w:bottom w:val="none" w:sz="0" w:space="0" w:color="auto"/>
        <w:right w:val="none" w:sz="0" w:space="0" w:color="auto"/>
      </w:divBdr>
    </w:div>
    <w:div w:id="1455052881">
      <w:bodyDiv w:val="1"/>
      <w:marLeft w:val="0"/>
      <w:marRight w:val="0"/>
      <w:marTop w:val="0"/>
      <w:marBottom w:val="0"/>
      <w:divBdr>
        <w:top w:val="none" w:sz="0" w:space="0" w:color="auto"/>
        <w:left w:val="none" w:sz="0" w:space="0" w:color="auto"/>
        <w:bottom w:val="none" w:sz="0" w:space="0" w:color="auto"/>
        <w:right w:val="none" w:sz="0" w:space="0" w:color="auto"/>
      </w:divBdr>
    </w:div>
    <w:div w:id="1455711545">
      <w:bodyDiv w:val="1"/>
      <w:marLeft w:val="0"/>
      <w:marRight w:val="0"/>
      <w:marTop w:val="0"/>
      <w:marBottom w:val="0"/>
      <w:divBdr>
        <w:top w:val="none" w:sz="0" w:space="0" w:color="auto"/>
        <w:left w:val="none" w:sz="0" w:space="0" w:color="auto"/>
        <w:bottom w:val="none" w:sz="0" w:space="0" w:color="auto"/>
        <w:right w:val="none" w:sz="0" w:space="0" w:color="auto"/>
      </w:divBdr>
    </w:div>
    <w:div w:id="1456024380">
      <w:bodyDiv w:val="1"/>
      <w:marLeft w:val="0"/>
      <w:marRight w:val="0"/>
      <w:marTop w:val="0"/>
      <w:marBottom w:val="0"/>
      <w:divBdr>
        <w:top w:val="none" w:sz="0" w:space="0" w:color="auto"/>
        <w:left w:val="none" w:sz="0" w:space="0" w:color="auto"/>
        <w:bottom w:val="none" w:sz="0" w:space="0" w:color="auto"/>
        <w:right w:val="none" w:sz="0" w:space="0" w:color="auto"/>
      </w:divBdr>
    </w:div>
    <w:div w:id="1456365836">
      <w:bodyDiv w:val="1"/>
      <w:marLeft w:val="0"/>
      <w:marRight w:val="0"/>
      <w:marTop w:val="0"/>
      <w:marBottom w:val="0"/>
      <w:divBdr>
        <w:top w:val="none" w:sz="0" w:space="0" w:color="auto"/>
        <w:left w:val="none" w:sz="0" w:space="0" w:color="auto"/>
        <w:bottom w:val="none" w:sz="0" w:space="0" w:color="auto"/>
        <w:right w:val="none" w:sz="0" w:space="0" w:color="auto"/>
      </w:divBdr>
    </w:div>
    <w:div w:id="1456869782">
      <w:bodyDiv w:val="1"/>
      <w:marLeft w:val="0"/>
      <w:marRight w:val="0"/>
      <w:marTop w:val="0"/>
      <w:marBottom w:val="0"/>
      <w:divBdr>
        <w:top w:val="none" w:sz="0" w:space="0" w:color="auto"/>
        <w:left w:val="none" w:sz="0" w:space="0" w:color="auto"/>
        <w:bottom w:val="none" w:sz="0" w:space="0" w:color="auto"/>
        <w:right w:val="none" w:sz="0" w:space="0" w:color="auto"/>
      </w:divBdr>
    </w:div>
    <w:div w:id="1457018421">
      <w:bodyDiv w:val="1"/>
      <w:marLeft w:val="0"/>
      <w:marRight w:val="0"/>
      <w:marTop w:val="0"/>
      <w:marBottom w:val="0"/>
      <w:divBdr>
        <w:top w:val="none" w:sz="0" w:space="0" w:color="auto"/>
        <w:left w:val="none" w:sz="0" w:space="0" w:color="auto"/>
        <w:bottom w:val="none" w:sz="0" w:space="0" w:color="auto"/>
        <w:right w:val="none" w:sz="0" w:space="0" w:color="auto"/>
      </w:divBdr>
    </w:div>
    <w:div w:id="1457288918">
      <w:bodyDiv w:val="1"/>
      <w:marLeft w:val="0"/>
      <w:marRight w:val="0"/>
      <w:marTop w:val="0"/>
      <w:marBottom w:val="0"/>
      <w:divBdr>
        <w:top w:val="none" w:sz="0" w:space="0" w:color="auto"/>
        <w:left w:val="none" w:sz="0" w:space="0" w:color="auto"/>
        <w:bottom w:val="none" w:sz="0" w:space="0" w:color="auto"/>
        <w:right w:val="none" w:sz="0" w:space="0" w:color="auto"/>
      </w:divBdr>
    </w:div>
    <w:div w:id="1457410545">
      <w:bodyDiv w:val="1"/>
      <w:marLeft w:val="0"/>
      <w:marRight w:val="0"/>
      <w:marTop w:val="0"/>
      <w:marBottom w:val="0"/>
      <w:divBdr>
        <w:top w:val="none" w:sz="0" w:space="0" w:color="auto"/>
        <w:left w:val="none" w:sz="0" w:space="0" w:color="auto"/>
        <w:bottom w:val="none" w:sz="0" w:space="0" w:color="auto"/>
        <w:right w:val="none" w:sz="0" w:space="0" w:color="auto"/>
      </w:divBdr>
    </w:div>
    <w:div w:id="1458180095">
      <w:bodyDiv w:val="1"/>
      <w:marLeft w:val="0"/>
      <w:marRight w:val="0"/>
      <w:marTop w:val="0"/>
      <w:marBottom w:val="0"/>
      <w:divBdr>
        <w:top w:val="none" w:sz="0" w:space="0" w:color="auto"/>
        <w:left w:val="none" w:sz="0" w:space="0" w:color="auto"/>
        <w:bottom w:val="none" w:sz="0" w:space="0" w:color="auto"/>
        <w:right w:val="none" w:sz="0" w:space="0" w:color="auto"/>
      </w:divBdr>
    </w:div>
    <w:div w:id="1458521951">
      <w:bodyDiv w:val="1"/>
      <w:marLeft w:val="0"/>
      <w:marRight w:val="0"/>
      <w:marTop w:val="0"/>
      <w:marBottom w:val="0"/>
      <w:divBdr>
        <w:top w:val="none" w:sz="0" w:space="0" w:color="auto"/>
        <w:left w:val="none" w:sz="0" w:space="0" w:color="auto"/>
        <w:bottom w:val="none" w:sz="0" w:space="0" w:color="auto"/>
        <w:right w:val="none" w:sz="0" w:space="0" w:color="auto"/>
      </w:divBdr>
    </w:div>
    <w:div w:id="1458641457">
      <w:bodyDiv w:val="1"/>
      <w:marLeft w:val="0"/>
      <w:marRight w:val="0"/>
      <w:marTop w:val="0"/>
      <w:marBottom w:val="0"/>
      <w:divBdr>
        <w:top w:val="none" w:sz="0" w:space="0" w:color="auto"/>
        <w:left w:val="none" w:sz="0" w:space="0" w:color="auto"/>
        <w:bottom w:val="none" w:sz="0" w:space="0" w:color="auto"/>
        <w:right w:val="none" w:sz="0" w:space="0" w:color="auto"/>
      </w:divBdr>
    </w:div>
    <w:div w:id="1459108560">
      <w:bodyDiv w:val="1"/>
      <w:marLeft w:val="0"/>
      <w:marRight w:val="0"/>
      <w:marTop w:val="0"/>
      <w:marBottom w:val="0"/>
      <w:divBdr>
        <w:top w:val="none" w:sz="0" w:space="0" w:color="auto"/>
        <w:left w:val="none" w:sz="0" w:space="0" w:color="auto"/>
        <w:bottom w:val="none" w:sz="0" w:space="0" w:color="auto"/>
        <w:right w:val="none" w:sz="0" w:space="0" w:color="auto"/>
      </w:divBdr>
    </w:div>
    <w:div w:id="1459568026">
      <w:bodyDiv w:val="1"/>
      <w:marLeft w:val="0"/>
      <w:marRight w:val="0"/>
      <w:marTop w:val="0"/>
      <w:marBottom w:val="0"/>
      <w:divBdr>
        <w:top w:val="none" w:sz="0" w:space="0" w:color="auto"/>
        <w:left w:val="none" w:sz="0" w:space="0" w:color="auto"/>
        <w:bottom w:val="none" w:sz="0" w:space="0" w:color="auto"/>
        <w:right w:val="none" w:sz="0" w:space="0" w:color="auto"/>
      </w:divBdr>
    </w:div>
    <w:div w:id="1461192650">
      <w:bodyDiv w:val="1"/>
      <w:marLeft w:val="0"/>
      <w:marRight w:val="0"/>
      <w:marTop w:val="0"/>
      <w:marBottom w:val="0"/>
      <w:divBdr>
        <w:top w:val="none" w:sz="0" w:space="0" w:color="auto"/>
        <w:left w:val="none" w:sz="0" w:space="0" w:color="auto"/>
        <w:bottom w:val="none" w:sz="0" w:space="0" w:color="auto"/>
        <w:right w:val="none" w:sz="0" w:space="0" w:color="auto"/>
      </w:divBdr>
    </w:div>
    <w:div w:id="1462381173">
      <w:bodyDiv w:val="1"/>
      <w:marLeft w:val="0"/>
      <w:marRight w:val="0"/>
      <w:marTop w:val="0"/>
      <w:marBottom w:val="0"/>
      <w:divBdr>
        <w:top w:val="none" w:sz="0" w:space="0" w:color="auto"/>
        <w:left w:val="none" w:sz="0" w:space="0" w:color="auto"/>
        <w:bottom w:val="none" w:sz="0" w:space="0" w:color="auto"/>
        <w:right w:val="none" w:sz="0" w:space="0" w:color="auto"/>
      </w:divBdr>
    </w:div>
    <w:div w:id="1462570660">
      <w:bodyDiv w:val="1"/>
      <w:marLeft w:val="0"/>
      <w:marRight w:val="0"/>
      <w:marTop w:val="0"/>
      <w:marBottom w:val="0"/>
      <w:divBdr>
        <w:top w:val="none" w:sz="0" w:space="0" w:color="auto"/>
        <w:left w:val="none" w:sz="0" w:space="0" w:color="auto"/>
        <w:bottom w:val="none" w:sz="0" w:space="0" w:color="auto"/>
        <w:right w:val="none" w:sz="0" w:space="0" w:color="auto"/>
      </w:divBdr>
    </w:div>
    <w:div w:id="1463381330">
      <w:bodyDiv w:val="1"/>
      <w:marLeft w:val="0"/>
      <w:marRight w:val="0"/>
      <w:marTop w:val="0"/>
      <w:marBottom w:val="0"/>
      <w:divBdr>
        <w:top w:val="none" w:sz="0" w:space="0" w:color="auto"/>
        <w:left w:val="none" w:sz="0" w:space="0" w:color="auto"/>
        <w:bottom w:val="none" w:sz="0" w:space="0" w:color="auto"/>
        <w:right w:val="none" w:sz="0" w:space="0" w:color="auto"/>
      </w:divBdr>
    </w:div>
    <w:div w:id="1463496309">
      <w:bodyDiv w:val="1"/>
      <w:marLeft w:val="0"/>
      <w:marRight w:val="0"/>
      <w:marTop w:val="0"/>
      <w:marBottom w:val="0"/>
      <w:divBdr>
        <w:top w:val="none" w:sz="0" w:space="0" w:color="auto"/>
        <w:left w:val="none" w:sz="0" w:space="0" w:color="auto"/>
        <w:bottom w:val="none" w:sz="0" w:space="0" w:color="auto"/>
        <w:right w:val="none" w:sz="0" w:space="0" w:color="auto"/>
      </w:divBdr>
    </w:div>
    <w:div w:id="1463696015">
      <w:bodyDiv w:val="1"/>
      <w:marLeft w:val="0"/>
      <w:marRight w:val="0"/>
      <w:marTop w:val="0"/>
      <w:marBottom w:val="0"/>
      <w:divBdr>
        <w:top w:val="none" w:sz="0" w:space="0" w:color="auto"/>
        <w:left w:val="none" w:sz="0" w:space="0" w:color="auto"/>
        <w:bottom w:val="none" w:sz="0" w:space="0" w:color="auto"/>
        <w:right w:val="none" w:sz="0" w:space="0" w:color="auto"/>
      </w:divBdr>
    </w:div>
    <w:div w:id="1464230766">
      <w:bodyDiv w:val="1"/>
      <w:marLeft w:val="0"/>
      <w:marRight w:val="0"/>
      <w:marTop w:val="0"/>
      <w:marBottom w:val="0"/>
      <w:divBdr>
        <w:top w:val="none" w:sz="0" w:space="0" w:color="auto"/>
        <w:left w:val="none" w:sz="0" w:space="0" w:color="auto"/>
        <w:bottom w:val="none" w:sz="0" w:space="0" w:color="auto"/>
        <w:right w:val="none" w:sz="0" w:space="0" w:color="auto"/>
      </w:divBdr>
    </w:div>
    <w:div w:id="1464272937">
      <w:bodyDiv w:val="1"/>
      <w:marLeft w:val="0"/>
      <w:marRight w:val="0"/>
      <w:marTop w:val="0"/>
      <w:marBottom w:val="0"/>
      <w:divBdr>
        <w:top w:val="none" w:sz="0" w:space="0" w:color="auto"/>
        <w:left w:val="none" w:sz="0" w:space="0" w:color="auto"/>
        <w:bottom w:val="none" w:sz="0" w:space="0" w:color="auto"/>
        <w:right w:val="none" w:sz="0" w:space="0" w:color="auto"/>
      </w:divBdr>
    </w:div>
    <w:div w:id="1464541709">
      <w:bodyDiv w:val="1"/>
      <w:marLeft w:val="0"/>
      <w:marRight w:val="0"/>
      <w:marTop w:val="0"/>
      <w:marBottom w:val="0"/>
      <w:divBdr>
        <w:top w:val="none" w:sz="0" w:space="0" w:color="auto"/>
        <w:left w:val="none" w:sz="0" w:space="0" w:color="auto"/>
        <w:bottom w:val="none" w:sz="0" w:space="0" w:color="auto"/>
        <w:right w:val="none" w:sz="0" w:space="0" w:color="auto"/>
      </w:divBdr>
    </w:div>
    <w:div w:id="1464932536">
      <w:bodyDiv w:val="1"/>
      <w:marLeft w:val="0"/>
      <w:marRight w:val="0"/>
      <w:marTop w:val="0"/>
      <w:marBottom w:val="0"/>
      <w:divBdr>
        <w:top w:val="none" w:sz="0" w:space="0" w:color="auto"/>
        <w:left w:val="none" w:sz="0" w:space="0" w:color="auto"/>
        <w:bottom w:val="none" w:sz="0" w:space="0" w:color="auto"/>
        <w:right w:val="none" w:sz="0" w:space="0" w:color="auto"/>
      </w:divBdr>
    </w:div>
    <w:div w:id="1465125935">
      <w:bodyDiv w:val="1"/>
      <w:marLeft w:val="0"/>
      <w:marRight w:val="0"/>
      <w:marTop w:val="0"/>
      <w:marBottom w:val="0"/>
      <w:divBdr>
        <w:top w:val="none" w:sz="0" w:space="0" w:color="auto"/>
        <w:left w:val="none" w:sz="0" w:space="0" w:color="auto"/>
        <w:bottom w:val="none" w:sz="0" w:space="0" w:color="auto"/>
        <w:right w:val="none" w:sz="0" w:space="0" w:color="auto"/>
      </w:divBdr>
    </w:div>
    <w:div w:id="1465656327">
      <w:bodyDiv w:val="1"/>
      <w:marLeft w:val="0"/>
      <w:marRight w:val="0"/>
      <w:marTop w:val="0"/>
      <w:marBottom w:val="0"/>
      <w:divBdr>
        <w:top w:val="none" w:sz="0" w:space="0" w:color="auto"/>
        <w:left w:val="none" w:sz="0" w:space="0" w:color="auto"/>
        <w:bottom w:val="none" w:sz="0" w:space="0" w:color="auto"/>
        <w:right w:val="none" w:sz="0" w:space="0" w:color="auto"/>
      </w:divBdr>
    </w:div>
    <w:div w:id="1466193923">
      <w:bodyDiv w:val="1"/>
      <w:marLeft w:val="0"/>
      <w:marRight w:val="0"/>
      <w:marTop w:val="0"/>
      <w:marBottom w:val="0"/>
      <w:divBdr>
        <w:top w:val="none" w:sz="0" w:space="0" w:color="auto"/>
        <w:left w:val="none" w:sz="0" w:space="0" w:color="auto"/>
        <w:bottom w:val="none" w:sz="0" w:space="0" w:color="auto"/>
        <w:right w:val="none" w:sz="0" w:space="0" w:color="auto"/>
      </w:divBdr>
    </w:div>
    <w:div w:id="1466777324">
      <w:bodyDiv w:val="1"/>
      <w:marLeft w:val="0"/>
      <w:marRight w:val="0"/>
      <w:marTop w:val="0"/>
      <w:marBottom w:val="0"/>
      <w:divBdr>
        <w:top w:val="none" w:sz="0" w:space="0" w:color="auto"/>
        <w:left w:val="none" w:sz="0" w:space="0" w:color="auto"/>
        <w:bottom w:val="none" w:sz="0" w:space="0" w:color="auto"/>
        <w:right w:val="none" w:sz="0" w:space="0" w:color="auto"/>
      </w:divBdr>
    </w:div>
    <w:div w:id="1466897385">
      <w:bodyDiv w:val="1"/>
      <w:marLeft w:val="0"/>
      <w:marRight w:val="0"/>
      <w:marTop w:val="0"/>
      <w:marBottom w:val="0"/>
      <w:divBdr>
        <w:top w:val="none" w:sz="0" w:space="0" w:color="auto"/>
        <w:left w:val="none" w:sz="0" w:space="0" w:color="auto"/>
        <w:bottom w:val="none" w:sz="0" w:space="0" w:color="auto"/>
        <w:right w:val="none" w:sz="0" w:space="0" w:color="auto"/>
      </w:divBdr>
    </w:div>
    <w:div w:id="1466923585">
      <w:bodyDiv w:val="1"/>
      <w:marLeft w:val="0"/>
      <w:marRight w:val="0"/>
      <w:marTop w:val="0"/>
      <w:marBottom w:val="0"/>
      <w:divBdr>
        <w:top w:val="none" w:sz="0" w:space="0" w:color="auto"/>
        <w:left w:val="none" w:sz="0" w:space="0" w:color="auto"/>
        <w:bottom w:val="none" w:sz="0" w:space="0" w:color="auto"/>
        <w:right w:val="none" w:sz="0" w:space="0" w:color="auto"/>
      </w:divBdr>
    </w:div>
    <w:div w:id="1467357724">
      <w:bodyDiv w:val="1"/>
      <w:marLeft w:val="0"/>
      <w:marRight w:val="0"/>
      <w:marTop w:val="0"/>
      <w:marBottom w:val="0"/>
      <w:divBdr>
        <w:top w:val="none" w:sz="0" w:space="0" w:color="auto"/>
        <w:left w:val="none" w:sz="0" w:space="0" w:color="auto"/>
        <w:bottom w:val="none" w:sz="0" w:space="0" w:color="auto"/>
        <w:right w:val="none" w:sz="0" w:space="0" w:color="auto"/>
      </w:divBdr>
    </w:div>
    <w:div w:id="1468430232">
      <w:bodyDiv w:val="1"/>
      <w:marLeft w:val="0"/>
      <w:marRight w:val="0"/>
      <w:marTop w:val="0"/>
      <w:marBottom w:val="0"/>
      <w:divBdr>
        <w:top w:val="none" w:sz="0" w:space="0" w:color="auto"/>
        <w:left w:val="none" w:sz="0" w:space="0" w:color="auto"/>
        <w:bottom w:val="none" w:sz="0" w:space="0" w:color="auto"/>
        <w:right w:val="none" w:sz="0" w:space="0" w:color="auto"/>
      </w:divBdr>
    </w:div>
    <w:div w:id="1468476906">
      <w:bodyDiv w:val="1"/>
      <w:marLeft w:val="0"/>
      <w:marRight w:val="0"/>
      <w:marTop w:val="0"/>
      <w:marBottom w:val="0"/>
      <w:divBdr>
        <w:top w:val="none" w:sz="0" w:space="0" w:color="auto"/>
        <w:left w:val="none" w:sz="0" w:space="0" w:color="auto"/>
        <w:bottom w:val="none" w:sz="0" w:space="0" w:color="auto"/>
        <w:right w:val="none" w:sz="0" w:space="0" w:color="auto"/>
      </w:divBdr>
    </w:div>
    <w:div w:id="1468888177">
      <w:bodyDiv w:val="1"/>
      <w:marLeft w:val="0"/>
      <w:marRight w:val="0"/>
      <w:marTop w:val="0"/>
      <w:marBottom w:val="0"/>
      <w:divBdr>
        <w:top w:val="none" w:sz="0" w:space="0" w:color="auto"/>
        <w:left w:val="none" w:sz="0" w:space="0" w:color="auto"/>
        <w:bottom w:val="none" w:sz="0" w:space="0" w:color="auto"/>
        <w:right w:val="none" w:sz="0" w:space="0" w:color="auto"/>
      </w:divBdr>
    </w:div>
    <w:div w:id="1469006846">
      <w:bodyDiv w:val="1"/>
      <w:marLeft w:val="0"/>
      <w:marRight w:val="0"/>
      <w:marTop w:val="0"/>
      <w:marBottom w:val="0"/>
      <w:divBdr>
        <w:top w:val="none" w:sz="0" w:space="0" w:color="auto"/>
        <w:left w:val="none" w:sz="0" w:space="0" w:color="auto"/>
        <w:bottom w:val="none" w:sz="0" w:space="0" w:color="auto"/>
        <w:right w:val="none" w:sz="0" w:space="0" w:color="auto"/>
      </w:divBdr>
    </w:div>
    <w:div w:id="1469669177">
      <w:bodyDiv w:val="1"/>
      <w:marLeft w:val="0"/>
      <w:marRight w:val="0"/>
      <w:marTop w:val="0"/>
      <w:marBottom w:val="0"/>
      <w:divBdr>
        <w:top w:val="none" w:sz="0" w:space="0" w:color="auto"/>
        <w:left w:val="none" w:sz="0" w:space="0" w:color="auto"/>
        <w:bottom w:val="none" w:sz="0" w:space="0" w:color="auto"/>
        <w:right w:val="none" w:sz="0" w:space="0" w:color="auto"/>
      </w:divBdr>
    </w:div>
    <w:div w:id="1469712533">
      <w:bodyDiv w:val="1"/>
      <w:marLeft w:val="0"/>
      <w:marRight w:val="0"/>
      <w:marTop w:val="0"/>
      <w:marBottom w:val="0"/>
      <w:divBdr>
        <w:top w:val="none" w:sz="0" w:space="0" w:color="auto"/>
        <w:left w:val="none" w:sz="0" w:space="0" w:color="auto"/>
        <w:bottom w:val="none" w:sz="0" w:space="0" w:color="auto"/>
        <w:right w:val="none" w:sz="0" w:space="0" w:color="auto"/>
      </w:divBdr>
    </w:div>
    <w:div w:id="1470128724">
      <w:bodyDiv w:val="1"/>
      <w:marLeft w:val="0"/>
      <w:marRight w:val="0"/>
      <w:marTop w:val="0"/>
      <w:marBottom w:val="0"/>
      <w:divBdr>
        <w:top w:val="none" w:sz="0" w:space="0" w:color="auto"/>
        <w:left w:val="none" w:sz="0" w:space="0" w:color="auto"/>
        <w:bottom w:val="none" w:sz="0" w:space="0" w:color="auto"/>
        <w:right w:val="none" w:sz="0" w:space="0" w:color="auto"/>
      </w:divBdr>
    </w:div>
    <w:div w:id="1471052995">
      <w:bodyDiv w:val="1"/>
      <w:marLeft w:val="0"/>
      <w:marRight w:val="0"/>
      <w:marTop w:val="0"/>
      <w:marBottom w:val="0"/>
      <w:divBdr>
        <w:top w:val="none" w:sz="0" w:space="0" w:color="auto"/>
        <w:left w:val="none" w:sz="0" w:space="0" w:color="auto"/>
        <w:bottom w:val="none" w:sz="0" w:space="0" w:color="auto"/>
        <w:right w:val="none" w:sz="0" w:space="0" w:color="auto"/>
      </w:divBdr>
    </w:div>
    <w:div w:id="1471053173">
      <w:bodyDiv w:val="1"/>
      <w:marLeft w:val="0"/>
      <w:marRight w:val="0"/>
      <w:marTop w:val="0"/>
      <w:marBottom w:val="0"/>
      <w:divBdr>
        <w:top w:val="none" w:sz="0" w:space="0" w:color="auto"/>
        <w:left w:val="none" w:sz="0" w:space="0" w:color="auto"/>
        <w:bottom w:val="none" w:sz="0" w:space="0" w:color="auto"/>
        <w:right w:val="none" w:sz="0" w:space="0" w:color="auto"/>
      </w:divBdr>
    </w:div>
    <w:div w:id="1471945852">
      <w:bodyDiv w:val="1"/>
      <w:marLeft w:val="0"/>
      <w:marRight w:val="0"/>
      <w:marTop w:val="0"/>
      <w:marBottom w:val="0"/>
      <w:divBdr>
        <w:top w:val="none" w:sz="0" w:space="0" w:color="auto"/>
        <w:left w:val="none" w:sz="0" w:space="0" w:color="auto"/>
        <w:bottom w:val="none" w:sz="0" w:space="0" w:color="auto"/>
        <w:right w:val="none" w:sz="0" w:space="0" w:color="auto"/>
      </w:divBdr>
    </w:div>
    <w:div w:id="1472138961">
      <w:bodyDiv w:val="1"/>
      <w:marLeft w:val="0"/>
      <w:marRight w:val="0"/>
      <w:marTop w:val="0"/>
      <w:marBottom w:val="0"/>
      <w:divBdr>
        <w:top w:val="none" w:sz="0" w:space="0" w:color="auto"/>
        <w:left w:val="none" w:sz="0" w:space="0" w:color="auto"/>
        <w:bottom w:val="none" w:sz="0" w:space="0" w:color="auto"/>
        <w:right w:val="none" w:sz="0" w:space="0" w:color="auto"/>
      </w:divBdr>
    </w:div>
    <w:div w:id="1472555241">
      <w:bodyDiv w:val="1"/>
      <w:marLeft w:val="0"/>
      <w:marRight w:val="0"/>
      <w:marTop w:val="0"/>
      <w:marBottom w:val="0"/>
      <w:divBdr>
        <w:top w:val="none" w:sz="0" w:space="0" w:color="auto"/>
        <w:left w:val="none" w:sz="0" w:space="0" w:color="auto"/>
        <w:bottom w:val="none" w:sz="0" w:space="0" w:color="auto"/>
        <w:right w:val="none" w:sz="0" w:space="0" w:color="auto"/>
      </w:divBdr>
    </w:div>
    <w:div w:id="1473406157">
      <w:bodyDiv w:val="1"/>
      <w:marLeft w:val="0"/>
      <w:marRight w:val="0"/>
      <w:marTop w:val="0"/>
      <w:marBottom w:val="0"/>
      <w:divBdr>
        <w:top w:val="none" w:sz="0" w:space="0" w:color="auto"/>
        <w:left w:val="none" w:sz="0" w:space="0" w:color="auto"/>
        <w:bottom w:val="none" w:sz="0" w:space="0" w:color="auto"/>
        <w:right w:val="none" w:sz="0" w:space="0" w:color="auto"/>
      </w:divBdr>
    </w:div>
    <w:div w:id="1474985124">
      <w:bodyDiv w:val="1"/>
      <w:marLeft w:val="0"/>
      <w:marRight w:val="0"/>
      <w:marTop w:val="0"/>
      <w:marBottom w:val="0"/>
      <w:divBdr>
        <w:top w:val="none" w:sz="0" w:space="0" w:color="auto"/>
        <w:left w:val="none" w:sz="0" w:space="0" w:color="auto"/>
        <w:bottom w:val="none" w:sz="0" w:space="0" w:color="auto"/>
        <w:right w:val="none" w:sz="0" w:space="0" w:color="auto"/>
      </w:divBdr>
    </w:div>
    <w:div w:id="1475025027">
      <w:bodyDiv w:val="1"/>
      <w:marLeft w:val="0"/>
      <w:marRight w:val="0"/>
      <w:marTop w:val="0"/>
      <w:marBottom w:val="0"/>
      <w:divBdr>
        <w:top w:val="none" w:sz="0" w:space="0" w:color="auto"/>
        <w:left w:val="none" w:sz="0" w:space="0" w:color="auto"/>
        <w:bottom w:val="none" w:sz="0" w:space="0" w:color="auto"/>
        <w:right w:val="none" w:sz="0" w:space="0" w:color="auto"/>
      </w:divBdr>
    </w:div>
    <w:div w:id="1475218714">
      <w:bodyDiv w:val="1"/>
      <w:marLeft w:val="0"/>
      <w:marRight w:val="0"/>
      <w:marTop w:val="0"/>
      <w:marBottom w:val="0"/>
      <w:divBdr>
        <w:top w:val="none" w:sz="0" w:space="0" w:color="auto"/>
        <w:left w:val="none" w:sz="0" w:space="0" w:color="auto"/>
        <w:bottom w:val="none" w:sz="0" w:space="0" w:color="auto"/>
        <w:right w:val="none" w:sz="0" w:space="0" w:color="auto"/>
      </w:divBdr>
    </w:div>
    <w:div w:id="1475298004">
      <w:bodyDiv w:val="1"/>
      <w:marLeft w:val="0"/>
      <w:marRight w:val="0"/>
      <w:marTop w:val="0"/>
      <w:marBottom w:val="0"/>
      <w:divBdr>
        <w:top w:val="none" w:sz="0" w:space="0" w:color="auto"/>
        <w:left w:val="none" w:sz="0" w:space="0" w:color="auto"/>
        <w:bottom w:val="none" w:sz="0" w:space="0" w:color="auto"/>
        <w:right w:val="none" w:sz="0" w:space="0" w:color="auto"/>
      </w:divBdr>
    </w:div>
    <w:div w:id="1475565160">
      <w:bodyDiv w:val="1"/>
      <w:marLeft w:val="0"/>
      <w:marRight w:val="0"/>
      <w:marTop w:val="0"/>
      <w:marBottom w:val="0"/>
      <w:divBdr>
        <w:top w:val="none" w:sz="0" w:space="0" w:color="auto"/>
        <w:left w:val="none" w:sz="0" w:space="0" w:color="auto"/>
        <w:bottom w:val="none" w:sz="0" w:space="0" w:color="auto"/>
        <w:right w:val="none" w:sz="0" w:space="0" w:color="auto"/>
      </w:divBdr>
    </w:div>
    <w:div w:id="1476338179">
      <w:bodyDiv w:val="1"/>
      <w:marLeft w:val="0"/>
      <w:marRight w:val="0"/>
      <w:marTop w:val="0"/>
      <w:marBottom w:val="0"/>
      <w:divBdr>
        <w:top w:val="none" w:sz="0" w:space="0" w:color="auto"/>
        <w:left w:val="none" w:sz="0" w:space="0" w:color="auto"/>
        <w:bottom w:val="none" w:sz="0" w:space="0" w:color="auto"/>
        <w:right w:val="none" w:sz="0" w:space="0" w:color="auto"/>
      </w:divBdr>
    </w:div>
    <w:div w:id="1476340839">
      <w:bodyDiv w:val="1"/>
      <w:marLeft w:val="0"/>
      <w:marRight w:val="0"/>
      <w:marTop w:val="0"/>
      <w:marBottom w:val="0"/>
      <w:divBdr>
        <w:top w:val="none" w:sz="0" w:space="0" w:color="auto"/>
        <w:left w:val="none" w:sz="0" w:space="0" w:color="auto"/>
        <w:bottom w:val="none" w:sz="0" w:space="0" w:color="auto"/>
        <w:right w:val="none" w:sz="0" w:space="0" w:color="auto"/>
      </w:divBdr>
    </w:div>
    <w:div w:id="1476558469">
      <w:bodyDiv w:val="1"/>
      <w:marLeft w:val="0"/>
      <w:marRight w:val="0"/>
      <w:marTop w:val="0"/>
      <w:marBottom w:val="0"/>
      <w:divBdr>
        <w:top w:val="none" w:sz="0" w:space="0" w:color="auto"/>
        <w:left w:val="none" w:sz="0" w:space="0" w:color="auto"/>
        <w:bottom w:val="none" w:sz="0" w:space="0" w:color="auto"/>
        <w:right w:val="none" w:sz="0" w:space="0" w:color="auto"/>
      </w:divBdr>
    </w:div>
    <w:div w:id="1477382885">
      <w:bodyDiv w:val="1"/>
      <w:marLeft w:val="0"/>
      <w:marRight w:val="0"/>
      <w:marTop w:val="0"/>
      <w:marBottom w:val="0"/>
      <w:divBdr>
        <w:top w:val="none" w:sz="0" w:space="0" w:color="auto"/>
        <w:left w:val="none" w:sz="0" w:space="0" w:color="auto"/>
        <w:bottom w:val="none" w:sz="0" w:space="0" w:color="auto"/>
        <w:right w:val="none" w:sz="0" w:space="0" w:color="auto"/>
      </w:divBdr>
    </w:div>
    <w:div w:id="1477450096">
      <w:bodyDiv w:val="1"/>
      <w:marLeft w:val="0"/>
      <w:marRight w:val="0"/>
      <w:marTop w:val="0"/>
      <w:marBottom w:val="0"/>
      <w:divBdr>
        <w:top w:val="none" w:sz="0" w:space="0" w:color="auto"/>
        <w:left w:val="none" w:sz="0" w:space="0" w:color="auto"/>
        <w:bottom w:val="none" w:sz="0" w:space="0" w:color="auto"/>
        <w:right w:val="none" w:sz="0" w:space="0" w:color="auto"/>
      </w:divBdr>
    </w:div>
    <w:div w:id="1477527140">
      <w:bodyDiv w:val="1"/>
      <w:marLeft w:val="0"/>
      <w:marRight w:val="0"/>
      <w:marTop w:val="0"/>
      <w:marBottom w:val="0"/>
      <w:divBdr>
        <w:top w:val="none" w:sz="0" w:space="0" w:color="auto"/>
        <w:left w:val="none" w:sz="0" w:space="0" w:color="auto"/>
        <w:bottom w:val="none" w:sz="0" w:space="0" w:color="auto"/>
        <w:right w:val="none" w:sz="0" w:space="0" w:color="auto"/>
      </w:divBdr>
    </w:div>
    <w:div w:id="1477650204">
      <w:bodyDiv w:val="1"/>
      <w:marLeft w:val="0"/>
      <w:marRight w:val="0"/>
      <w:marTop w:val="0"/>
      <w:marBottom w:val="0"/>
      <w:divBdr>
        <w:top w:val="none" w:sz="0" w:space="0" w:color="auto"/>
        <w:left w:val="none" w:sz="0" w:space="0" w:color="auto"/>
        <w:bottom w:val="none" w:sz="0" w:space="0" w:color="auto"/>
        <w:right w:val="none" w:sz="0" w:space="0" w:color="auto"/>
      </w:divBdr>
    </w:div>
    <w:div w:id="1478180224">
      <w:bodyDiv w:val="1"/>
      <w:marLeft w:val="0"/>
      <w:marRight w:val="0"/>
      <w:marTop w:val="0"/>
      <w:marBottom w:val="0"/>
      <w:divBdr>
        <w:top w:val="none" w:sz="0" w:space="0" w:color="auto"/>
        <w:left w:val="none" w:sz="0" w:space="0" w:color="auto"/>
        <w:bottom w:val="none" w:sz="0" w:space="0" w:color="auto"/>
        <w:right w:val="none" w:sz="0" w:space="0" w:color="auto"/>
      </w:divBdr>
    </w:div>
    <w:div w:id="1478301212">
      <w:bodyDiv w:val="1"/>
      <w:marLeft w:val="0"/>
      <w:marRight w:val="0"/>
      <w:marTop w:val="0"/>
      <w:marBottom w:val="0"/>
      <w:divBdr>
        <w:top w:val="none" w:sz="0" w:space="0" w:color="auto"/>
        <w:left w:val="none" w:sz="0" w:space="0" w:color="auto"/>
        <w:bottom w:val="none" w:sz="0" w:space="0" w:color="auto"/>
        <w:right w:val="none" w:sz="0" w:space="0" w:color="auto"/>
      </w:divBdr>
    </w:div>
    <w:div w:id="1478569597">
      <w:bodyDiv w:val="1"/>
      <w:marLeft w:val="0"/>
      <w:marRight w:val="0"/>
      <w:marTop w:val="0"/>
      <w:marBottom w:val="0"/>
      <w:divBdr>
        <w:top w:val="none" w:sz="0" w:space="0" w:color="auto"/>
        <w:left w:val="none" w:sz="0" w:space="0" w:color="auto"/>
        <w:bottom w:val="none" w:sz="0" w:space="0" w:color="auto"/>
        <w:right w:val="none" w:sz="0" w:space="0" w:color="auto"/>
      </w:divBdr>
    </w:div>
    <w:div w:id="1478650022">
      <w:bodyDiv w:val="1"/>
      <w:marLeft w:val="0"/>
      <w:marRight w:val="0"/>
      <w:marTop w:val="0"/>
      <w:marBottom w:val="0"/>
      <w:divBdr>
        <w:top w:val="none" w:sz="0" w:space="0" w:color="auto"/>
        <w:left w:val="none" w:sz="0" w:space="0" w:color="auto"/>
        <w:bottom w:val="none" w:sz="0" w:space="0" w:color="auto"/>
        <w:right w:val="none" w:sz="0" w:space="0" w:color="auto"/>
      </w:divBdr>
    </w:div>
    <w:div w:id="1479684010">
      <w:bodyDiv w:val="1"/>
      <w:marLeft w:val="0"/>
      <w:marRight w:val="0"/>
      <w:marTop w:val="0"/>
      <w:marBottom w:val="0"/>
      <w:divBdr>
        <w:top w:val="none" w:sz="0" w:space="0" w:color="auto"/>
        <w:left w:val="none" w:sz="0" w:space="0" w:color="auto"/>
        <w:bottom w:val="none" w:sz="0" w:space="0" w:color="auto"/>
        <w:right w:val="none" w:sz="0" w:space="0" w:color="auto"/>
      </w:divBdr>
    </w:div>
    <w:div w:id="1480420078">
      <w:bodyDiv w:val="1"/>
      <w:marLeft w:val="0"/>
      <w:marRight w:val="0"/>
      <w:marTop w:val="0"/>
      <w:marBottom w:val="0"/>
      <w:divBdr>
        <w:top w:val="none" w:sz="0" w:space="0" w:color="auto"/>
        <w:left w:val="none" w:sz="0" w:space="0" w:color="auto"/>
        <w:bottom w:val="none" w:sz="0" w:space="0" w:color="auto"/>
        <w:right w:val="none" w:sz="0" w:space="0" w:color="auto"/>
      </w:divBdr>
    </w:div>
    <w:div w:id="1480458841">
      <w:bodyDiv w:val="1"/>
      <w:marLeft w:val="0"/>
      <w:marRight w:val="0"/>
      <w:marTop w:val="0"/>
      <w:marBottom w:val="0"/>
      <w:divBdr>
        <w:top w:val="none" w:sz="0" w:space="0" w:color="auto"/>
        <w:left w:val="none" w:sz="0" w:space="0" w:color="auto"/>
        <w:bottom w:val="none" w:sz="0" w:space="0" w:color="auto"/>
        <w:right w:val="none" w:sz="0" w:space="0" w:color="auto"/>
      </w:divBdr>
    </w:div>
    <w:div w:id="1480729896">
      <w:bodyDiv w:val="1"/>
      <w:marLeft w:val="0"/>
      <w:marRight w:val="0"/>
      <w:marTop w:val="0"/>
      <w:marBottom w:val="0"/>
      <w:divBdr>
        <w:top w:val="none" w:sz="0" w:space="0" w:color="auto"/>
        <w:left w:val="none" w:sz="0" w:space="0" w:color="auto"/>
        <w:bottom w:val="none" w:sz="0" w:space="0" w:color="auto"/>
        <w:right w:val="none" w:sz="0" w:space="0" w:color="auto"/>
      </w:divBdr>
    </w:div>
    <w:div w:id="1481078130">
      <w:bodyDiv w:val="1"/>
      <w:marLeft w:val="0"/>
      <w:marRight w:val="0"/>
      <w:marTop w:val="0"/>
      <w:marBottom w:val="0"/>
      <w:divBdr>
        <w:top w:val="none" w:sz="0" w:space="0" w:color="auto"/>
        <w:left w:val="none" w:sz="0" w:space="0" w:color="auto"/>
        <w:bottom w:val="none" w:sz="0" w:space="0" w:color="auto"/>
        <w:right w:val="none" w:sz="0" w:space="0" w:color="auto"/>
      </w:divBdr>
    </w:div>
    <w:div w:id="1481146205">
      <w:bodyDiv w:val="1"/>
      <w:marLeft w:val="0"/>
      <w:marRight w:val="0"/>
      <w:marTop w:val="0"/>
      <w:marBottom w:val="0"/>
      <w:divBdr>
        <w:top w:val="none" w:sz="0" w:space="0" w:color="auto"/>
        <w:left w:val="none" w:sz="0" w:space="0" w:color="auto"/>
        <w:bottom w:val="none" w:sz="0" w:space="0" w:color="auto"/>
        <w:right w:val="none" w:sz="0" w:space="0" w:color="auto"/>
      </w:divBdr>
    </w:div>
    <w:div w:id="1481770558">
      <w:bodyDiv w:val="1"/>
      <w:marLeft w:val="0"/>
      <w:marRight w:val="0"/>
      <w:marTop w:val="0"/>
      <w:marBottom w:val="0"/>
      <w:divBdr>
        <w:top w:val="none" w:sz="0" w:space="0" w:color="auto"/>
        <w:left w:val="none" w:sz="0" w:space="0" w:color="auto"/>
        <w:bottom w:val="none" w:sz="0" w:space="0" w:color="auto"/>
        <w:right w:val="none" w:sz="0" w:space="0" w:color="auto"/>
      </w:divBdr>
    </w:div>
    <w:div w:id="1481845142">
      <w:bodyDiv w:val="1"/>
      <w:marLeft w:val="0"/>
      <w:marRight w:val="0"/>
      <w:marTop w:val="0"/>
      <w:marBottom w:val="0"/>
      <w:divBdr>
        <w:top w:val="none" w:sz="0" w:space="0" w:color="auto"/>
        <w:left w:val="none" w:sz="0" w:space="0" w:color="auto"/>
        <w:bottom w:val="none" w:sz="0" w:space="0" w:color="auto"/>
        <w:right w:val="none" w:sz="0" w:space="0" w:color="auto"/>
      </w:divBdr>
    </w:div>
    <w:div w:id="1481919972">
      <w:bodyDiv w:val="1"/>
      <w:marLeft w:val="0"/>
      <w:marRight w:val="0"/>
      <w:marTop w:val="0"/>
      <w:marBottom w:val="0"/>
      <w:divBdr>
        <w:top w:val="none" w:sz="0" w:space="0" w:color="auto"/>
        <w:left w:val="none" w:sz="0" w:space="0" w:color="auto"/>
        <w:bottom w:val="none" w:sz="0" w:space="0" w:color="auto"/>
        <w:right w:val="none" w:sz="0" w:space="0" w:color="auto"/>
      </w:divBdr>
    </w:div>
    <w:div w:id="1481923752">
      <w:bodyDiv w:val="1"/>
      <w:marLeft w:val="0"/>
      <w:marRight w:val="0"/>
      <w:marTop w:val="0"/>
      <w:marBottom w:val="0"/>
      <w:divBdr>
        <w:top w:val="none" w:sz="0" w:space="0" w:color="auto"/>
        <w:left w:val="none" w:sz="0" w:space="0" w:color="auto"/>
        <w:bottom w:val="none" w:sz="0" w:space="0" w:color="auto"/>
        <w:right w:val="none" w:sz="0" w:space="0" w:color="auto"/>
      </w:divBdr>
    </w:div>
    <w:div w:id="1483042367">
      <w:bodyDiv w:val="1"/>
      <w:marLeft w:val="0"/>
      <w:marRight w:val="0"/>
      <w:marTop w:val="0"/>
      <w:marBottom w:val="0"/>
      <w:divBdr>
        <w:top w:val="none" w:sz="0" w:space="0" w:color="auto"/>
        <w:left w:val="none" w:sz="0" w:space="0" w:color="auto"/>
        <w:bottom w:val="none" w:sz="0" w:space="0" w:color="auto"/>
        <w:right w:val="none" w:sz="0" w:space="0" w:color="auto"/>
      </w:divBdr>
    </w:div>
    <w:div w:id="1483110231">
      <w:bodyDiv w:val="1"/>
      <w:marLeft w:val="0"/>
      <w:marRight w:val="0"/>
      <w:marTop w:val="0"/>
      <w:marBottom w:val="0"/>
      <w:divBdr>
        <w:top w:val="none" w:sz="0" w:space="0" w:color="auto"/>
        <w:left w:val="none" w:sz="0" w:space="0" w:color="auto"/>
        <w:bottom w:val="none" w:sz="0" w:space="0" w:color="auto"/>
        <w:right w:val="none" w:sz="0" w:space="0" w:color="auto"/>
      </w:divBdr>
    </w:div>
    <w:div w:id="1483155983">
      <w:bodyDiv w:val="1"/>
      <w:marLeft w:val="0"/>
      <w:marRight w:val="0"/>
      <w:marTop w:val="0"/>
      <w:marBottom w:val="0"/>
      <w:divBdr>
        <w:top w:val="none" w:sz="0" w:space="0" w:color="auto"/>
        <w:left w:val="none" w:sz="0" w:space="0" w:color="auto"/>
        <w:bottom w:val="none" w:sz="0" w:space="0" w:color="auto"/>
        <w:right w:val="none" w:sz="0" w:space="0" w:color="auto"/>
      </w:divBdr>
    </w:div>
    <w:div w:id="1483306849">
      <w:bodyDiv w:val="1"/>
      <w:marLeft w:val="0"/>
      <w:marRight w:val="0"/>
      <w:marTop w:val="0"/>
      <w:marBottom w:val="0"/>
      <w:divBdr>
        <w:top w:val="none" w:sz="0" w:space="0" w:color="auto"/>
        <w:left w:val="none" w:sz="0" w:space="0" w:color="auto"/>
        <w:bottom w:val="none" w:sz="0" w:space="0" w:color="auto"/>
        <w:right w:val="none" w:sz="0" w:space="0" w:color="auto"/>
      </w:divBdr>
    </w:div>
    <w:div w:id="1484008508">
      <w:bodyDiv w:val="1"/>
      <w:marLeft w:val="0"/>
      <w:marRight w:val="0"/>
      <w:marTop w:val="0"/>
      <w:marBottom w:val="0"/>
      <w:divBdr>
        <w:top w:val="none" w:sz="0" w:space="0" w:color="auto"/>
        <w:left w:val="none" w:sz="0" w:space="0" w:color="auto"/>
        <w:bottom w:val="none" w:sz="0" w:space="0" w:color="auto"/>
        <w:right w:val="none" w:sz="0" w:space="0" w:color="auto"/>
      </w:divBdr>
    </w:div>
    <w:div w:id="1484392620">
      <w:bodyDiv w:val="1"/>
      <w:marLeft w:val="0"/>
      <w:marRight w:val="0"/>
      <w:marTop w:val="0"/>
      <w:marBottom w:val="0"/>
      <w:divBdr>
        <w:top w:val="none" w:sz="0" w:space="0" w:color="auto"/>
        <w:left w:val="none" w:sz="0" w:space="0" w:color="auto"/>
        <w:bottom w:val="none" w:sz="0" w:space="0" w:color="auto"/>
        <w:right w:val="none" w:sz="0" w:space="0" w:color="auto"/>
      </w:divBdr>
    </w:div>
    <w:div w:id="1484468036">
      <w:bodyDiv w:val="1"/>
      <w:marLeft w:val="0"/>
      <w:marRight w:val="0"/>
      <w:marTop w:val="0"/>
      <w:marBottom w:val="0"/>
      <w:divBdr>
        <w:top w:val="none" w:sz="0" w:space="0" w:color="auto"/>
        <w:left w:val="none" w:sz="0" w:space="0" w:color="auto"/>
        <w:bottom w:val="none" w:sz="0" w:space="0" w:color="auto"/>
        <w:right w:val="none" w:sz="0" w:space="0" w:color="auto"/>
      </w:divBdr>
    </w:div>
    <w:div w:id="1484926942">
      <w:bodyDiv w:val="1"/>
      <w:marLeft w:val="0"/>
      <w:marRight w:val="0"/>
      <w:marTop w:val="0"/>
      <w:marBottom w:val="0"/>
      <w:divBdr>
        <w:top w:val="none" w:sz="0" w:space="0" w:color="auto"/>
        <w:left w:val="none" w:sz="0" w:space="0" w:color="auto"/>
        <w:bottom w:val="none" w:sz="0" w:space="0" w:color="auto"/>
        <w:right w:val="none" w:sz="0" w:space="0" w:color="auto"/>
      </w:divBdr>
    </w:div>
    <w:div w:id="1485585923">
      <w:bodyDiv w:val="1"/>
      <w:marLeft w:val="0"/>
      <w:marRight w:val="0"/>
      <w:marTop w:val="0"/>
      <w:marBottom w:val="0"/>
      <w:divBdr>
        <w:top w:val="none" w:sz="0" w:space="0" w:color="auto"/>
        <w:left w:val="none" w:sz="0" w:space="0" w:color="auto"/>
        <w:bottom w:val="none" w:sz="0" w:space="0" w:color="auto"/>
        <w:right w:val="none" w:sz="0" w:space="0" w:color="auto"/>
      </w:divBdr>
    </w:div>
    <w:div w:id="1485701288">
      <w:bodyDiv w:val="1"/>
      <w:marLeft w:val="0"/>
      <w:marRight w:val="0"/>
      <w:marTop w:val="0"/>
      <w:marBottom w:val="0"/>
      <w:divBdr>
        <w:top w:val="none" w:sz="0" w:space="0" w:color="auto"/>
        <w:left w:val="none" w:sz="0" w:space="0" w:color="auto"/>
        <w:bottom w:val="none" w:sz="0" w:space="0" w:color="auto"/>
        <w:right w:val="none" w:sz="0" w:space="0" w:color="auto"/>
      </w:divBdr>
    </w:div>
    <w:div w:id="1485970888">
      <w:bodyDiv w:val="1"/>
      <w:marLeft w:val="0"/>
      <w:marRight w:val="0"/>
      <w:marTop w:val="0"/>
      <w:marBottom w:val="0"/>
      <w:divBdr>
        <w:top w:val="none" w:sz="0" w:space="0" w:color="auto"/>
        <w:left w:val="none" w:sz="0" w:space="0" w:color="auto"/>
        <w:bottom w:val="none" w:sz="0" w:space="0" w:color="auto"/>
        <w:right w:val="none" w:sz="0" w:space="0" w:color="auto"/>
      </w:divBdr>
    </w:div>
    <w:div w:id="1486168241">
      <w:bodyDiv w:val="1"/>
      <w:marLeft w:val="0"/>
      <w:marRight w:val="0"/>
      <w:marTop w:val="0"/>
      <w:marBottom w:val="0"/>
      <w:divBdr>
        <w:top w:val="none" w:sz="0" w:space="0" w:color="auto"/>
        <w:left w:val="none" w:sz="0" w:space="0" w:color="auto"/>
        <w:bottom w:val="none" w:sz="0" w:space="0" w:color="auto"/>
        <w:right w:val="none" w:sz="0" w:space="0" w:color="auto"/>
      </w:divBdr>
    </w:div>
    <w:div w:id="1486236623">
      <w:bodyDiv w:val="1"/>
      <w:marLeft w:val="0"/>
      <w:marRight w:val="0"/>
      <w:marTop w:val="0"/>
      <w:marBottom w:val="0"/>
      <w:divBdr>
        <w:top w:val="none" w:sz="0" w:space="0" w:color="auto"/>
        <w:left w:val="none" w:sz="0" w:space="0" w:color="auto"/>
        <w:bottom w:val="none" w:sz="0" w:space="0" w:color="auto"/>
        <w:right w:val="none" w:sz="0" w:space="0" w:color="auto"/>
      </w:divBdr>
    </w:div>
    <w:div w:id="1486704398">
      <w:bodyDiv w:val="1"/>
      <w:marLeft w:val="0"/>
      <w:marRight w:val="0"/>
      <w:marTop w:val="0"/>
      <w:marBottom w:val="0"/>
      <w:divBdr>
        <w:top w:val="none" w:sz="0" w:space="0" w:color="auto"/>
        <w:left w:val="none" w:sz="0" w:space="0" w:color="auto"/>
        <w:bottom w:val="none" w:sz="0" w:space="0" w:color="auto"/>
        <w:right w:val="none" w:sz="0" w:space="0" w:color="auto"/>
      </w:divBdr>
    </w:div>
    <w:div w:id="1487237151">
      <w:bodyDiv w:val="1"/>
      <w:marLeft w:val="0"/>
      <w:marRight w:val="0"/>
      <w:marTop w:val="0"/>
      <w:marBottom w:val="0"/>
      <w:divBdr>
        <w:top w:val="none" w:sz="0" w:space="0" w:color="auto"/>
        <w:left w:val="none" w:sz="0" w:space="0" w:color="auto"/>
        <w:bottom w:val="none" w:sz="0" w:space="0" w:color="auto"/>
        <w:right w:val="none" w:sz="0" w:space="0" w:color="auto"/>
      </w:divBdr>
    </w:div>
    <w:div w:id="1487429101">
      <w:bodyDiv w:val="1"/>
      <w:marLeft w:val="0"/>
      <w:marRight w:val="0"/>
      <w:marTop w:val="0"/>
      <w:marBottom w:val="0"/>
      <w:divBdr>
        <w:top w:val="none" w:sz="0" w:space="0" w:color="auto"/>
        <w:left w:val="none" w:sz="0" w:space="0" w:color="auto"/>
        <w:bottom w:val="none" w:sz="0" w:space="0" w:color="auto"/>
        <w:right w:val="none" w:sz="0" w:space="0" w:color="auto"/>
      </w:divBdr>
    </w:div>
    <w:div w:id="1487933803">
      <w:bodyDiv w:val="1"/>
      <w:marLeft w:val="0"/>
      <w:marRight w:val="0"/>
      <w:marTop w:val="0"/>
      <w:marBottom w:val="0"/>
      <w:divBdr>
        <w:top w:val="none" w:sz="0" w:space="0" w:color="auto"/>
        <w:left w:val="none" w:sz="0" w:space="0" w:color="auto"/>
        <w:bottom w:val="none" w:sz="0" w:space="0" w:color="auto"/>
        <w:right w:val="none" w:sz="0" w:space="0" w:color="auto"/>
      </w:divBdr>
    </w:div>
    <w:div w:id="1488401782">
      <w:bodyDiv w:val="1"/>
      <w:marLeft w:val="0"/>
      <w:marRight w:val="0"/>
      <w:marTop w:val="0"/>
      <w:marBottom w:val="0"/>
      <w:divBdr>
        <w:top w:val="none" w:sz="0" w:space="0" w:color="auto"/>
        <w:left w:val="none" w:sz="0" w:space="0" w:color="auto"/>
        <w:bottom w:val="none" w:sz="0" w:space="0" w:color="auto"/>
        <w:right w:val="none" w:sz="0" w:space="0" w:color="auto"/>
      </w:divBdr>
    </w:div>
    <w:div w:id="1488589727">
      <w:bodyDiv w:val="1"/>
      <w:marLeft w:val="0"/>
      <w:marRight w:val="0"/>
      <w:marTop w:val="0"/>
      <w:marBottom w:val="0"/>
      <w:divBdr>
        <w:top w:val="none" w:sz="0" w:space="0" w:color="auto"/>
        <w:left w:val="none" w:sz="0" w:space="0" w:color="auto"/>
        <w:bottom w:val="none" w:sz="0" w:space="0" w:color="auto"/>
        <w:right w:val="none" w:sz="0" w:space="0" w:color="auto"/>
      </w:divBdr>
    </w:div>
    <w:div w:id="1489250792">
      <w:bodyDiv w:val="1"/>
      <w:marLeft w:val="0"/>
      <w:marRight w:val="0"/>
      <w:marTop w:val="0"/>
      <w:marBottom w:val="0"/>
      <w:divBdr>
        <w:top w:val="none" w:sz="0" w:space="0" w:color="auto"/>
        <w:left w:val="none" w:sz="0" w:space="0" w:color="auto"/>
        <w:bottom w:val="none" w:sz="0" w:space="0" w:color="auto"/>
        <w:right w:val="none" w:sz="0" w:space="0" w:color="auto"/>
      </w:divBdr>
    </w:div>
    <w:div w:id="1489251399">
      <w:bodyDiv w:val="1"/>
      <w:marLeft w:val="0"/>
      <w:marRight w:val="0"/>
      <w:marTop w:val="0"/>
      <w:marBottom w:val="0"/>
      <w:divBdr>
        <w:top w:val="none" w:sz="0" w:space="0" w:color="auto"/>
        <w:left w:val="none" w:sz="0" w:space="0" w:color="auto"/>
        <w:bottom w:val="none" w:sz="0" w:space="0" w:color="auto"/>
        <w:right w:val="none" w:sz="0" w:space="0" w:color="auto"/>
      </w:divBdr>
    </w:div>
    <w:div w:id="1489637210">
      <w:bodyDiv w:val="1"/>
      <w:marLeft w:val="0"/>
      <w:marRight w:val="0"/>
      <w:marTop w:val="0"/>
      <w:marBottom w:val="0"/>
      <w:divBdr>
        <w:top w:val="none" w:sz="0" w:space="0" w:color="auto"/>
        <w:left w:val="none" w:sz="0" w:space="0" w:color="auto"/>
        <w:bottom w:val="none" w:sz="0" w:space="0" w:color="auto"/>
        <w:right w:val="none" w:sz="0" w:space="0" w:color="auto"/>
      </w:divBdr>
    </w:div>
    <w:div w:id="1490636936">
      <w:bodyDiv w:val="1"/>
      <w:marLeft w:val="0"/>
      <w:marRight w:val="0"/>
      <w:marTop w:val="0"/>
      <w:marBottom w:val="0"/>
      <w:divBdr>
        <w:top w:val="none" w:sz="0" w:space="0" w:color="auto"/>
        <w:left w:val="none" w:sz="0" w:space="0" w:color="auto"/>
        <w:bottom w:val="none" w:sz="0" w:space="0" w:color="auto"/>
        <w:right w:val="none" w:sz="0" w:space="0" w:color="auto"/>
      </w:divBdr>
    </w:div>
    <w:div w:id="1490905900">
      <w:bodyDiv w:val="1"/>
      <w:marLeft w:val="0"/>
      <w:marRight w:val="0"/>
      <w:marTop w:val="0"/>
      <w:marBottom w:val="0"/>
      <w:divBdr>
        <w:top w:val="none" w:sz="0" w:space="0" w:color="auto"/>
        <w:left w:val="none" w:sz="0" w:space="0" w:color="auto"/>
        <w:bottom w:val="none" w:sz="0" w:space="0" w:color="auto"/>
        <w:right w:val="none" w:sz="0" w:space="0" w:color="auto"/>
      </w:divBdr>
    </w:div>
    <w:div w:id="1491017674">
      <w:bodyDiv w:val="1"/>
      <w:marLeft w:val="0"/>
      <w:marRight w:val="0"/>
      <w:marTop w:val="0"/>
      <w:marBottom w:val="0"/>
      <w:divBdr>
        <w:top w:val="none" w:sz="0" w:space="0" w:color="auto"/>
        <w:left w:val="none" w:sz="0" w:space="0" w:color="auto"/>
        <w:bottom w:val="none" w:sz="0" w:space="0" w:color="auto"/>
        <w:right w:val="none" w:sz="0" w:space="0" w:color="auto"/>
      </w:divBdr>
    </w:div>
    <w:div w:id="1491167633">
      <w:bodyDiv w:val="1"/>
      <w:marLeft w:val="0"/>
      <w:marRight w:val="0"/>
      <w:marTop w:val="0"/>
      <w:marBottom w:val="0"/>
      <w:divBdr>
        <w:top w:val="none" w:sz="0" w:space="0" w:color="auto"/>
        <w:left w:val="none" w:sz="0" w:space="0" w:color="auto"/>
        <w:bottom w:val="none" w:sz="0" w:space="0" w:color="auto"/>
        <w:right w:val="none" w:sz="0" w:space="0" w:color="auto"/>
      </w:divBdr>
    </w:div>
    <w:div w:id="1491864710">
      <w:bodyDiv w:val="1"/>
      <w:marLeft w:val="0"/>
      <w:marRight w:val="0"/>
      <w:marTop w:val="0"/>
      <w:marBottom w:val="0"/>
      <w:divBdr>
        <w:top w:val="none" w:sz="0" w:space="0" w:color="auto"/>
        <w:left w:val="none" w:sz="0" w:space="0" w:color="auto"/>
        <w:bottom w:val="none" w:sz="0" w:space="0" w:color="auto"/>
        <w:right w:val="none" w:sz="0" w:space="0" w:color="auto"/>
      </w:divBdr>
    </w:div>
    <w:div w:id="1492941949">
      <w:bodyDiv w:val="1"/>
      <w:marLeft w:val="0"/>
      <w:marRight w:val="0"/>
      <w:marTop w:val="0"/>
      <w:marBottom w:val="0"/>
      <w:divBdr>
        <w:top w:val="none" w:sz="0" w:space="0" w:color="auto"/>
        <w:left w:val="none" w:sz="0" w:space="0" w:color="auto"/>
        <w:bottom w:val="none" w:sz="0" w:space="0" w:color="auto"/>
        <w:right w:val="none" w:sz="0" w:space="0" w:color="auto"/>
      </w:divBdr>
    </w:div>
    <w:div w:id="1493375918">
      <w:bodyDiv w:val="1"/>
      <w:marLeft w:val="0"/>
      <w:marRight w:val="0"/>
      <w:marTop w:val="0"/>
      <w:marBottom w:val="0"/>
      <w:divBdr>
        <w:top w:val="none" w:sz="0" w:space="0" w:color="auto"/>
        <w:left w:val="none" w:sz="0" w:space="0" w:color="auto"/>
        <w:bottom w:val="none" w:sz="0" w:space="0" w:color="auto"/>
        <w:right w:val="none" w:sz="0" w:space="0" w:color="auto"/>
      </w:divBdr>
    </w:div>
    <w:div w:id="1493452152">
      <w:bodyDiv w:val="1"/>
      <w:marLeft w:val="0"/>
      <w:marRight w:val="0"/>
      <w:marTop w:val="0"/>
      <w:marBottom w:val="0"/>
      <w:divBdr>
        <w:top w:val="none" w:sz="0" w:space="0" w:color="auto"/>
        <w:left w:val="none" w:sz="0" w:space="0" w:color="auto"/>
        <w:bottom w:val="none" w:sz="0" w:space="0" w:color="auto"/>
        <w:right w:val="none" w:sz="0" w:space="0" w:color="auto"/>
      </w:divBdr>
    </w:div>
    <w:div w:id="1493453272">
      <w:bodyDiv w:val="1"/>
      <w:marLeft w:val="0"/>
      <w:marRight w:val="0"/>
      <w:marTop w:val="0"/>
      <w:marBottom w:val="0"/>
      <w:divBdr>
        <w:top w:val="none" w:sz="0" w:space="0" w:color="auto"/>
        <w:left w:val="none" w:sz="0" w:space="0" w:color="auto"/>
        <w:bottom w:val="none" w:sz="0" w:space="0" w:color="auto"/>
        <w:right w:val="none" w:sz="0" w:space="0" w:color="auto"/>
      </w:divBdr>
    </w:div>
    <w:div w:id="1494033090">
      <w:bodyDiv w:val="1"/>
      <w:marLeft w:val="0"/>
      <w:marRight w:val="0"/>
      <w:marTop w:val="0"/>
      <w:marBottom w:val="0"/>
      <w:divBdr>
        <w:top w:val="none" w:sz="0" w:space="0" w:color="auto"/>
        <w:left w:val="none" w:sz="0" w:space="0" w:color="auto"/>
        <w:bottom w:val="none" w:sz="0" w:space="0" w:color="auto"/>
        <w:right w:val="none" w:sz="0" w:space="0" w:color="auto"/>
      </w:divBdr>
    </w:div>
    <w:div w:id="1494568029">
      <w:bodyDiv w:val="1"/>
      <w:marLeft w:val="0"/>
      <w:marRight w:val="0"/>
      <w:marTop w:val="0"/>
      <w:marBottom w:val="0"/>
      <w:divBdr>
        <w:top w:val="none" w:sz="0" w:space="0" w:color="auto"/>
        <w:left w:val="none" w:sz="0" w:space="0" w:color="auto"/>
        <w:bottom w:val="none" w:sz="0" w:space="0" w:color="auto"/>
        <w:right w:val="none" w:sz="0" w:space="0" w:color="auto"/>
      </w:divBdr>
    </w:div>
    <w:div w:id="1494834145">
      <w:bodyDiv w:val="1"/>
      <w:marLeft w:val="0"/>
      <w:marRight w:val="0"/>
      <w:marTop w:val="0"/>
      <w:marBottom w:val="0"/>
      <w:divBdr>
        <w:top w:val="none" w:sz="0" w:space="0" w:color="auto"/>
        <w:left w:val="none" w:sz="0" w:space="0" w:color="auto"/>
        <w:bottom w:val="none" w:sz="0" w:space="0" w:color="auto"/>
        <w:right w:val="none" w:sz="0" w:space="0" w:color="auto"/>
      </w:divBdr>
    </w:div>
    <w:div w:id="1495602800">
      <w:bodyDiv w:val="1"/>
      <w:marLeft w:val="0"/>
      <w:marRight w:val="0"/>
      <w:marTop w:val="0"/>
      <w:marBottom w:val="0"/>
      <w:divBdr>
        <w:top w:val="none" w:sz="0" w:space="0" w:color="auto"/>
        <w:left w:val="none" w:sz="0" w:space="0" w:color="auto"/>
        <w:bottom w:val="none" w:sz="0" w:space="0" w:color="auto"/>
        <w:right w:val="none" w:sz="0" w:space="0" w:color="auto"/>
      </w:divBdr>
    </w:div>
    <w:div w:id="1495797866">
      <w:bodyDiv w:val="1"/>
      <w:marLeft w:val="0"/>
      <w:marRight w:val="0"/>
      <w:marTop w:val="0"/>
      <w:marBottom w:val="0"/>
      <w:divBdr>
        <w:top w:val="none" w:sz="0" w:space="0" w:color="auto"/>
        <w:left w:val="none" w:sz="0" w:space="0" w:color="auto"/>
        <w:bottom w:val="none" w:sz="0" w:space="0" w:color="auto"/>
        <w:right w:val="none" w:sz="0" w:space="0" w:color="auto"/>
      </w:divBdr>
    </w:div>
    <w:div w:id="1495994931">
      <w:bodyDiv w:val="1"/>
      <w:marLeft w:val="0"/>
      <w:marRight w:val="0"/>
      <w:marTop w:val="0"/>
      <w:marBottom w:val="0"/>
      <w:divBdr>
        <w:top w:val="none" w:sz="0" w:space="0" w:color="auto"/>
        <w:left w:val="none" w:sz="0" w:space="0" w:color="auto"/>
        <w:bottom w:val="none" w:sz="0" w:space="0" w:color="auto"/>
        <w:right w:val="none" w:sz="0" w:space="0" w:color="auto"/>
      </w:divBdr>
    </w:div>
    <w:div w:id="1496074271">
      <w:bodyDiv w:val="1"/>
      <w:marLeft w:val="0"/>
      <w:marRight w:val="0"/>
      <w:marTop w:val="0"/>
      <w:marBottom w:val="0"/>
      <w:divBdr>
        <w:top w:val="none" w:sz="0" w:space="0" w:color="auto"/>
        <w:left w:val="none" w:sz="0" w:space="0" w:color="auto"/>
        <w:bottom w:val="none" w:sz="0" w:space="0" w:color="auto"/>
        <w:right w:val="none" w:sz="0" w:space="0" w:color="auto"/>
      </w:divBdr>
    </w:div>
    <w:div w:id="1496611665">
      <w:bodyDiv w:val="1"/>
      <w:marLeft w:val="0"/>
      <w:marRight w:val="0"/>
      <w:marTop w:val="0"/>
      <w:marBottom w:val="0"/>
      <w:divBdr>
        <w:top w:val="none" w:sz="0" w:space="0" w:color="auto"/>
        <w:left w:val="none" w:sz="0" w:space="0" w:color="auto"/>
        <w:bottom w:val="none" w:sz="0" w:space="0" w:color="auto"/>
        <w:right w:val="none" w:sz="0" w:space="0" w:color="auto"/>
      </w:divBdr>
    </w:div>
    <w:div w:id="1497115741">
      <w:bodyDiv w:val="1"/>
      <w:marLeft w:val="0"/>
      <w:marRight w:val="0"/>
      <w:marTop w:val="0"/>
      <w:marBottom w:val="0"/>
      <w:divBdr>
        <w:top w:val="none" w:sz="0" w:space="0" w:color="auto"/>
        <w:left w:val="none" w:sz="0" w:space="0" w:color="auto"/>
        <w:bottom w:val="none" w:sz="0" w:space="0" w:color="auto"/>
        <w:right w:val="none" w:sz="0" w:space="0" w:color="auto"/>
      </w:divBdr>
    </w:div>
    <w:div w:id="1497262353">
      <w:bodyDiv w:val="1"/>
      <w:marLeft w:val="0"/>
      <w:marRight w:val="0"/>
      <w:marTop w:val="0"/>
      <w:marBottom w:val="0"/>
      <w:divBdr>
        <w:top w:val="none" w:sz="0" w:space="0" w:color="auto"/>
        <w:left w:val="none" w:sz="0" w:space="0" w:color="auto"/>
        <w:bottom w:val="none" w:sz="0" w:space="0" w:color="auto"/>
        <w:right w:val="none" w:sz="0" w:space="0" w:color="auto"/>
      </w:divBdr>
    </w:div>
    <w:div w:id="1497308570">
      <w:bodyDiv w:val="1"/>
      <w:marLeft w:val="0"/>
      <w:marRight w:val="0"/>
      <w:marTop w:val="0"/>
      <w:marBottom w:val="0"/>
      <w:divBdr>
        <w:top w:val="none" w:sz="0" w:space="0" w:color="auto"/>
        <w:left w:val="none" w:sz="0" w:space="0" w:color="auto"/>
        <w:bottom w:val="none" w:sz="0" w:space="0" w:color="auto"/>
        <w:right w:val="none" w:sz="0" w:space="0" w:color="auto"/>
      </w:divBdr>
    </w:div>
    <w:div w:id="1498307505">
      <w:bodyDiv w:val="1"/>
      <w:marLeft w:val="0"/>
      <w:marRight w:val="0"/>
      <w:marTop w:val="0"/>
      <w:marBottom w:val="0"/>
      <w:divBdr>
        <w:top w:val="none" w:sz="0" w:space="0" w:color="auto"/>
        <w:left w:val="none" w:sz="0" w:space="0" w:color="auto"/>
        <w:bottom w:val="none" w:sz="0" w:space="0" w:color="auto"/>
        <w:right w:val="none" w:sz="0" w:space="0" w:color="auto"/>
      </w:divBdr>
    </w:div>
    <w:div w:id="1498381571">
      <w:bodyDiv w:val="1"/>
      <w:marLeft w:val="0"/>
      <w:marRight w:val="0"/>
      <w:marTop w:val="0"/>
      <w:marBottom w:val="0"/>
      <w:divBdr>
        <w:top w:val="none" w:sz="0" w:space="0" w:color="auto"/>
        <w:left w:val="none" w:sz="0" w:space="0" w:color="auto"/>
        <w:bottom w:val="none" w:sz="0" w:space="0" w:color="auto"/>
        <w:right w:val="none" w:sz="0" w:space="0" w:color="auto"/>
      </w:divBdr>
    </w:div>
    <w:div w:id="1499075121">
      <w:bodyDiv w:val="1"/>
      <w:marLeft w:val="0"/>
      <w:marRight w:val="0"/>
      <w:marTop w:val="0"/>
      <w:marBottom w:val="0"/>
      <w:divBdr>
        <w:top w:val="none" w:sz="0" w:space="0" w:color="auto"/>
        <w:left w:val="none" w:sz="0" w:space="0" w:color="auto"/>
        <w:bottom w:val="none" w:sz="0" w:space="0" w:color="auto"/>
        <w:right w:val="none" w:sz="0" w:space="0" w:color="auto"/>
      </w:divBdr>
    </w:div>
    <w:div w:id="1499542199">
      <w:bodyDiv w:val="1"/>
      <w:marLeft w:val="0"/>
      <w:marRight w:val="0"/>
      <w:marTop w:val="0"/>
      <w:marBottom w:val="0"/>
      <w:divBdr>
        <w:top w:val="none" w:sz="0" w:space="0" w:color="auto"/>
        <w:left w:val="none" w:sz="0" w:space="0" w:color="auto"/>
        <w:bottom w:val="none" w:sz="0" w:space="0" w:color="auto"/>
        <w:right w:val="none" w:sz="0" w:space="0" w:color="auto"/>
      </w:divBdr>
    </w:div>
    <w:div w:id="1499809269">
      <w:bodyDiv w:val="1"/>
      <w:marLeft w:val="0"/>
      <w:marRight w:val="0"/>
      <w:marTop w:val="0"/>
      <w:marBottom w:val="0"/>
      <w:divBdr>
        <w:top w:val="none" w:sz="0" w:space="0" w:color="auto"/>
        <w:left w:val="none" w:sz="0" w:space="0" w:color="auto"/>
        <w:bottom w:val="none" w:sz="0" w:space="0" w:color="auto"/>
        <w:right w:val="none" w:sz="0" w:space="0" w:color="auto"/>
      </w:divBdr>
    </w:div>
    <w:div w:id="1500579325">
      <w:bodyDiv w:val="1"/>
      <w:marLeft w:val="0"/>
      <w:marRight w:val="0"/>
      <w:marTop w:val="0"/>
      <w:marBottom w:val="0"/>
      <w:divBdr>
        <w:top w:val="none" w:sz="0" w:space="0" w:color="auto"/>
        <w:left w:val="none" w:sz="0" w:space="0" w:color="auto"/>
        <w:bottom w:val="none" w:sz="0" w:space="0" w:color="auto"/>
        <w:right w:val="none" w:sz="0" w:space="0" w:color="auto"/>
      </w:divBdr>
    </w:div>
    <w:div w:id="1500653754">
      <w:bodyDiv w:val="1"/>
      <w:marLeft w:val="0"/>
      <w:marRight w:val="0"/>
      <w:marTop w:val="0"/>
      <w:marBottom w:val="0"/>
      <w:divBdr>
        <w:top w:val="none" w:sz="0" w:space="0" w:color="auto"/>
        <w:left w:val="none" w:sz="0" w:space="0" w:color="auto"/>
        <w:bottom w:val="none" w:sz="0" w:space="0" w:color="auto"/>
        <w:right w:val="none" w:sz="0" w:space="0" w:color="auto"/>
      </w:divBdr>
    </w:div>
    <w:div w:id="1501233264">
      <w:bodyDiv w:val="1"/>
      <w:marLeft w:val="0"/>
      <w:marRight w:val="0"/>
      <w:marTop w:val="0"/>
      <w:marBottom w:val="0"/>
      <w:divBdr>
        <w:top w:val="none" w:sz="0" w:space="0" w:color="auto"/>
        <w:left w:val="none" w:sz="0" w:space="0" w:color="auto"/>
        <w:bottom w:val="none" w:sz="0" w:space="0" w:color="auto"/>
        <w:right w:val="none" w:sz="0" w:space="0" w:color="auto"/>
      </w:divBdr>
    </w:div>
    <w:div w:id="1501458922">
      <w:bodyDiv w:val="1"/>
      <w:marLeft w:val="0"/>
      <w:marRight w:val="0"/>
      <w:marTop w:val="0"/>
      <w:marBottom w:val="0"/>
      <w:divBdr>
        <w:top w:val="none" w:sz="0" w:space="0" w:color="auto"/>
        <w:left w:val="none" w:sz="0" w:space="0" w:color="auto"/>
        <w:bottom w:val="none" w:sz="0" w:space="0" w:color="auto"/>
        <w:right w:val="none" w:sz="0" w:space="0" w:color="auto"/>
      </w:divBdr>
    </w:div>
    <w:div w:id="1501459999">
      <w:bodyDiv w:val="1"/>
      <w:marLeft w:val="0"/>
      <w:marRight w:val="0"/>
      <w:marTop w:val="0"/>
      <w:marBottom w:val="0"/>
      <w:divBdr>
        <w:top w:val="none" w:sz="0" w:space="0" w:color="auto"/>
        <w:left w:val="none" w:sz="0" w:space="0" w:color="auto"/>
        <w:bottom w:val="none" w:sz="0" w:space="0" w:color="auto"/>
        <w:right w:val="none" w:sz="0" w:space="0" w:color="auto"/>
      </w:divBdr>
    </w:div>
    <w:div w:id="1501502402">
      <w:bodyDiv w:val="1"/>
      <w:marLeft w:val="0"/>
      <w:marRight w:val="0"/>
      <w:marTop w:val="0"/>
      <w:marBottom w:val="0"/>
      <w:divBdr>
        <w:top w:val="none" w:sz="0" w:space="0" w:color="auto"/>
        <w:left w:val="none" w:sz="0" w:space="0" w:color="auto"/>
        <w:bottom w:val="none" w:sz="0" w:space="0" w:color="auto"/>
        <w:right w:val="none" w:sz="0" w:space="0" w:color="auto"/>
      </w:divBdr>
    </w:div>
    <w:div w:id="1501502600">
      <w:bodyDiv w:val="1"/>
      <w:marLeft w:val="0"/>
      <w:marRight w:val="0"/>
      <w:marTop w:val="0"/>
      <w:marBottom w:val="0"/>
      <w:divBdr>
        <w:top w:val="none" w:sz="0" w:space="0" w:color="auto"/>
        <w:left w:val="none" w:sz="0" w:space="0" w:color="auto"/>
        <w:bottom w:val="none" w:sz="0" w:space="0" w:color="auto"/>
        <w:right w:val="none" w:sz="0" w:space="0" w:color="auto"/>
      </w:divBdr>
    </w:div>
    <w:div w:id="1501848475">
      <w:bodyDiv w:val="1"/>
      <w:marLeft w:val="0"/>
      <w:marRight w:val="0"/>
      <w:marTop w:val="0"/>
      <w:marBottom w:val="0"/>
      <w:divBdr>
        <w:top w:val="none" w:sz="0" w:space="0" w:color="auto"/>
        <w:left w:val="none" w:sz="0" w:space="0" w:color="auto"/>
        <w:bottom w:val="none" w:sz="0" w:space="0" w:color="auto"/>
        <w:right w:val="none" w:sz="0" w:space="0" w:color="auto"/>
      </w:divBdr>
    </w:div>
    <w:div w:id="1502089675">
      <w:bodyDiv w:val="1"/>
      <w:marLeft w:val="0"/>
      <w:marRight w:val="0"/>
      <w:marTop w:val="0"/>
      <w:marBottom w:val="0"/>
      <w:divBdr>
        <w:top w:val="none" w:sz="0" w:space="0" w:color="auto"/>
        <w:left w:val="none" w:sz="0" w:space="0" w:color="auto"/>
        <w:bottom w:val="none" w:sz="0" w:space="0" w:color="auto"/>
        <w:right w:val="none" w:sz="0" w:space="0" w:color="auto"/>
      </w:divBdr>
    </w:div>
    <w:div w:id="1502234783">
      <w:bodyDiv w:val="1"/>
      <w:marLeft w:val="0"/>
      <w:marRight w:val="0"/>
      <w:marTop w:val="0"/>
      <w:marBottom w:val="0"/>
      <w:divBdr>
        <w:top w:val="none" w:sz="0" w:space="0" w:color="auto"/>
        <w:left w:val="none" w:sz="0" w:space="0" w:color="auto"/>
        <w:bottom w:val="none" w:sz="0" w:space="0" w:color="auto"/>
        <w:right w:val="none" w:sz="0" w:space="0" w:color="auto"/>
      </w:divBdr>
    </w:div>
    <w:div w:id="1502310433">
      <w:bodyDiv w:val="1"/>
      <w:marLeft w:val="0"/>
      <w:marRight w:val="0"/>
      <w:marTop w:val="0"/>
      <w:marBottom w:val="0"/>
      <w:divBdr>
        <w:top w:val="none" w:sz="0" w:space="0" w:color="auto"/>
        <w:left w:val="none" w:sz="0" w:space="0" w:color="auto"/>
        <w:bottom w:val="none" w:sz="0" w:space="0" w:color="auto"/>
        <w:right w:val="none" w:sz="0" w:space="0" w:color="auto"/>
      </w:divBdr>
    </w:div>
    <w:div w:id="1502314312">
      <w:bodyDiv w:val="1"/>
      <w:marLeft w:val="0"/>
      <w:marRight w:val="0"/>
      <w:marTop w:val="0"/>
      <w:marBottom w:val="0"/>
      <w:divBdr>
        <w:top w:val="none" w:sz="0" w:space="0" w:color="auto"/>
        <w:left w:val="none" w:sz="0" w:space="0" w:color="auto"/>
        <w:bottom w:val="none" w:sz="0" w:space="0" w:color="auto"/>
        <w:right w:val="none" w:sz="0" w:space="0" w:color="auto"/>
      </w:divBdr>
    </w:div>
    <w:div w:id="1502812070">
      <w:bodyDiv w:val="1"/>
      <w:marLeft w:val="0"/>
      <w:marRight w:val="0"/>
      <w:marTop w:val="0"/>
      <w:marBottom w:val="0"/>
      <w:divBdr>
        <w:top w:val="none" w:sz="0" w:space="0" w:color="auto"/>
        <w:left w:val="none" w:sz="0" w:space="0" w:color="auto"/>
        <w:bottom w:val="none" w:sz="0" w:space="0" w:color="auto"/>
        <w:right w:val="none" w:sz="0" w:space="0" w:color="auto"/>
      </w:divBdr>
    </w:div>
    <w:div w:id="1503815885">
      <w:bodyDiv w:val="1"/>
      <w:marLeft w:val="0"/>
      <w:marRight w:val="0"/>
      <w:marTop w:val="0"/>
      <w:marBottom w:val="0"/>
      <w:divBdr>
        <w:top w:val="none" w:sz="0" w:space="0" w:color="auto"/>
        <w:left w:val="none" w:sz="0" w:space="0" w:color="auto"/>
        <w:bottom w:val="none" w:sz="0" w:space="0" w:color="auto"/>
        <w:right w:val="none" w:sz="0" w:space="0" w:color="auto"/>
      </w:divBdr>
    </w:div>
    <w:div w:id="1504124911">
      <w:bodyDiv w:val="1"/>
      <w:marLeft w:val="0"/>
      <w:marRight w:val="0"/>
      <w:marTop w:val="0"/>
      <w:marBottom w:val="0"/>
      <w:divBdr>
        <w:top w:val="none" w:sz="0" w:space="0" w:color="auto"/>
        <w:left w:val="none" w:sz="0" w:space="0" w:color="auto"/>
        <w:bottom w:val="none" w:sz="0" w:space="0" w:color="auto"/>
        <w:right w:val="none" w:sz="0" w:space="0" w:color="auto"/>
      </w:divBdr>
    </w:div>
    <w:div w:id="1505508190">
      <w:bodyDiv w:val="1"/>
      <w:marLeft w:val="0"/>
      <w:marRight w:val="0"/>
      <w:marTop w:val="0"/>
      <w:marBottom w:val="0"/>
      <w:divBdr>
        <w:top w:val="none" w:sz="0" w:space="0" w:color="auto"/>
        <w:left w:val="none" w:sz="0" w:space="0" w:color="auto"/>
        <w:bottom w:val="none" w:sz="0" w:space="0" w:color="auto"/>
        <w:right w:val="none" w:sz="0" w:space="0" w:color="auto"/>
      </w:divBdr>
    </w:div>
    <w:div w:id="1505708360">
      <w:bodyDiv w:val="1"/>
      <w:marLeft w:val="0"/>
      <w:marRight w:val="0"/>
      <w:marTop w:val="0"/>
      <w:marBottom w:val="0"/>
      <w:divBdr>
        <w:top w:val="none" w:sz="0" w:space="0" w:color="auto"/>
        <w:left w:val="none" w:sz="0" w:space="0" w:color="auto"/>
        <w:bottom w:val="none" w:sz="0" w:space="0" w:color="auto"/>
        <w:right w:val="none" w:sz="0" w:space="0" w:color="auto"/>
      </w:divBdr>
    </w:div>
    <w:div w:id="1506047900">
      <w:bodyDiv w:val="1"/>
      <w:marLeft w:val="0"/>
      <w:marRight w:val="0"/>
      <w:marTop w:val="0"/>
      <w:marBottom w:val="0"/>
      <w:divBdr>
        <w:top w:val="none" w:sz="0" w:space="0" w:color="auto"/>
        <w:left w:val="none" w:sz="0" w:space="0" w:color="auto"/>
        <w:bottom w:val="none" w:sz="0" w:space="0" w:color="auto"/>
        <w:right w:val="none" w:sz="0" w:space="0" w:color="auto"/>
      </w:divBdr>
    </w:div>
    <w:div w:id="1507020743">
      <w:bodyDiv w:val="1"/>
      <w:marLeft w:val="0"/>
      <w:marRight w:val="0"/>
      <w:marTop w:val="0"/>
      <w:marBottom w:val="0"/>
      <w:divBdr>
        <w:top w:val="none" w:sz="0" w:space="0" w:color="auto"/>
        <w:left w:val="none" w:sz="0" w:space="0" w:color="auto"/>
        <w:bottom w:val="none" w:sz="0" w:space="0" w:color="auto"/>
        <w:right w:val="none" w:sz="0" w:space="0" w:color="auto"/>
      </w:divBdr>
    </w:div>
    <w:div w:id="1507089776">
      <w:bodyDiv w:val="1"/>
      <w:marLeft w:val="0"/>
      <w:marRight w:val="0"/>
      <w:marTop w:val="0"/>
      <w:marBottom w:val="0"/>
      <w:divBdr>
        <w:top w:val="none" w:sz="0" w:space="0" w:color="auto"/>
        <w:left w:val="none" w:sz="0" w:space="0" w:color="auto"/>
        <w:bottom w:val="none" w:sz="0" w:space="0" w:color="auto"/>
        <w:right w:val="none" w:sz="0" w:space="0" w:color="auto"/>
      </w:divBdr>
    </w:div>
    <w:div w:id="1507359931">
      <w:bodyDiv w:val="1"/>
      <w:marLeft w:val="0"/>
      <w:marRight w:val="0"/>
      <w:marTop w:val="0"/>
      <w:marBottom w:val="0"/>
      <w:divBdr>
        <w:top w:val="none" w:sz="0" w:space="0" w:color="auto"/>
        <w:left w:val="none" w:sz="0" w:space="0" w:color="auto"/>
        <w:bottom w:val="none" w:sz="0" w:space="0" w:color="auto"/>
        <w:right w:val="none" w:sz="0" w:space="0" w:color="auto"/>
      </w:divBdr>
    </w:div>
    <w:div w:id="1507598984">
      <w:bodyDiv w:val="1"/>
      <w:marLeft w:val="0"/>
      <w:marRight w:val="0"/>
      <w:marTop w:val="0"/>
      <w:marBottom w:val="0"/>
      <w:divBdr>
        <w:top w:val="none" w:sz="0" w:space="0" w:color="auto"/>
        <w:left w:val="none" w:sz="0" w:space="0" w:color="auto"/>
        <w:bottom w:val="none" w:sz="0" w:space="0" w:color="auto"/>
        <w:right w:val="none" w:sz="0" w:space="0" w:color="auto"/>
      </w:divBdr>
    </w:div>
    <w:div w:id="1507599228">
      <w:bodyDiv w:val="1"/>
      <w:marLeft w:val="0"/>
      <w:marRight w:val="0"/>
      <w:marTop w:val="0"/>
      <w:marBottom w:val="0"/>
      <w:divBdr>
        <w:top w:val="none" w:sz="0" w:space="0" w:color="auto"/>
        <w:left w:val="none" w:sz="0" w:space="0" w:color="auto"/>
        <w:bottom w:val="none" w:sz="0" w:space="0" w:color="auto"/>
        <w:right w:val="none" w:sz="0" w:space="0" w:color="auto"/>
      </w:divBdr>
    </w:div>
    <w:div w:id="1507748152">
      <w:bodyDiv w:val="1"/>
      <w:marLeft w:val="0"/>
      <w:marRight w:val="0"/>
      <w:marTop w:val="0"/>
      <w:marBottom w:val="0"/>
      <w:divBdr>
        <w:top w:val="none" w:sz="0" w:space="0" w:color="auto"/>
        <w:left w:val="none" w:sz="0" w:space="0" w:color="auto"/>
        <w:bottom w:val="none" w:sz="0" w:space="0" w:color="auto"/>
        <w:right w:val="none" w:sz="0" w:space="0" w:color="auto"/>
      </w:divBdr>
    </w:div>
    <w:div w:id="1508472457">
      <w:bodyDiv w:val="1"/>
      <w:marLeft w:val="0"/>
      <w:marRight w:val="0"/>
      <w:marTop w:val="0"/>
      <w:marBottom w:val="0"/>
      <w:divBdr>
        <w:top w:val="none" w:sz="0" w:space="0" w:color="auto"/>
        <w:left w:val="none" w:sz="0" w:space="0" w:color="auto"/>
        <w:bottom w:val="none" w:sz="0" w:space="0" w:color="auto"/>
        <w:right w:val="none" w:sz="0" w:space="0" w:color="auto"/>
      </w:divBdr>
    </w:div>
    <w:div w:id="1508906155">
      <w:bodyDiv w:val="1"/>
      <w:marLeft w:val="0"/>
      <w:marRight w:val="0"/>
      <w:marTop w:val="0"/>
      <w:marBottom w:val="0"/>
      <w:divBdr>
        <w:top w:val="none" w:sz="0" w:space="0" w:color="auto"/>
        <w:left w:val="none" w:sz="0" w:space="0" w:color="auto"/>
        <w:bottom w:val="none" w:sz="0" w:space="0" w:color="auto"/>
        <w:right w:val="none" w:sz="0" w:space="0" w:color="auto"/>
      </w:divBdr>
    </w:div>
    <w:div w:id="1509101600">
      <w:bodyDiv w:val="1"/>
      <w:marLeft w:val="0"/>
      <w:marRight w:val="0"/>
      <w:marTop w:val="0"/>
      <w:marBottom w:val="0"/>
      <w:divBdr>
        <w:top w:val="none" w:sz="0" w:space="0" w:color="auto"/>
        <w:left w:val="none" w:sz="0" w:space="0" w:color="auto"/>
        <w:bottom w:val="none" w:sz="0" w:space="0" w:color="auto"/>
        <w:right w:val="none" w:sz="0" w:space="0" w:color="auto"/>
      </w:divBdr>
    </w:div>
    <w:div w:id="1511143597">
      <w:bodyDiv w:val="1"/>
      <w:marLeft w:val="0"/>
      <w:marRight w:val="0"/>
      <w:marTop w:val="0"/>
      <w:marBottom w:val="0"/>
      <w:divBdr>
        <w:top w:val="none" w:sz="0" w:space="0" w:color="auto"/>
        <w:left w:val="none" w:sz="0" w:space="0" w:color="auto"/>
        <w:bottom w:val="none" w:sz="0" w:space="0" w:color="auto"/>
        <w:right w:val="none" w:sz="0" w:space="0" w:color="auto"/>
      </w:divBdr>
    </w:div>
    <w:div w:id="1511795972">
      <w:bodyDiv w:val="1"/>
      <w:marLeft w:val="0"/>
      <w:marRight w:val="0"/>
      <w:marTop w:val="0"/>
      <w:marBottom w:val="0"/>
      <w:divBdr>
        <w:top w:val="none" w:sz="0" w:space="0" w:color="auto"/>
        <w:left w:val="none" w:sz="0" w:space="0" w:color="auto"/>
        <w:bottom w:val="none" w:sz="0" w:space="0" w:color="auto"/>
        <w:right w:val="none" w:sz="0" w:space="0" w:color="auto"/>
      </w:divBdr>
    </w:div>
    <w:div w:id="1511946413">
      <w:bodyDiv w:val="1"/>
      <w:marLeft w:val="0"/>
      <w:marRight w:val="0"/>
      <w:marTop w:val="0"/>
      <w:marBottom w:val="0"/>
      <w:divBdr>
        <w:top w:val="none" w:sz="0" w:space="0" w:color="auto"/>
        <w:left w:val="none" w:sz="0" w:space="0" w:color="auto"/>
        <w:bottom w:val="none" w:sz="0" w:space="0" w:color="auto"/>
        <w:right w:val="none" w:sz="0" w:space="0" w:color="auto"/>
      </w:divBdr>
    </w:div>
    <w:div w:id="1512379261">
      <w:bodyDiv w:val="1"/>
      <w:marLeft w:val="0"/>
      <w:marRight w:val="0"/>
      <w:marTop w:val="0"/>
      <w:marBottom w:val="0"/>
      <w:divBdr>
        <w:top w:val="none" w:sz="0" w:space="0" w:color="auto"/>
        <w:left w:val="none" w:sz="0" w:space="0" w:color="auto"/>
        <w:bottom w:val="none" w:sz="0" w:space="0" w:color="auto"/>
        <w:right w:val="none" w:sz="0" w:space="0" w:color="auto"/>
      </w:divBdr>
    </w:div>
    <w:div w:id="1512530067">
      <w:bodyDiv w:val="1"/>
      <w:marLeft w:val="0"/>
      <w:marRight w:val="0"/>
      <w:marTop w:val="0"/>
      <w:marBottom w:val="0"/>
      <w:divBdr>
        <w:top w:val="none" w:sz="0" w:space="0" w:color="auto"/>
        <w:left w:val="none" w:sz="0" w:space="0" w:color="auto"/>
        <w:bottom w:val="none" w:sz="0" w:space="0" w:color="auto"/>
        <w:right w:val="none" w:sz="0" w:space="0" w:color="auto"/>
      </w:divBdr>
    </w:div>
    <w:div w:id="1513492931">
      <w:bodyDiv w:val="1"/>
      <w:marLeft w:val="0"/>
      <w:marRight w:val="0"/>
      <w:marTop w:val="0"/>
      <w:marBottom w:val="0"/>
      <w:divBdr>
        <w:top w:val="none" w:sz="0" w:space="0" w:color="auto"/>
        <w:left w:val="none" w:sz="0" w:space="0" w:color="auto"/>
        <w:bottom w:val="none" w:sz="0" w:space="0" w:color="auto"/>
        <w:right w:val="none" w:sz="0" w:space="0" w:color="auto"/>
      </w:divBdr>
    </w:div>
    <w:div w:id="1513571421">
      <w:bodyDiv w:val="1"/>
      <w:marLeft w:val="0"/>
      <w:marRight w:val="0"/>
      <w:marTop w:val="0"/>
      <w:marBottom w:val="0"/>
      <w:divBdr>
        <w:top w:val="none" w:sz="0" w:space="0" w:color="auto"/>
        <w:left w:val="none" w:sz="0" w:space="0" w:color="auto"/>
        <w:bottom w:val="none" w:sz="0" w:space="0" w:color="auto"/>
        <w:right w:val="none" w:sz="0" w:space="0" w:color="auto"/>
      </w:divBdr>
    </w:div>
    <w:div w:id="1513952695">
      <w:bodyDiv w:val="1"/>
      <w:marLeft w:val="0"/>
      <w:marRight w:val="0"/>
      <w:marTop w:val="0"/>
      <w:marBottom w:val="0"/>
      <w:divBdr>
        <w:top w:val="none" w:sz="0" w:space="0" w:color="auto"/>
        <w:left w:val="none" w:sz="0" w:space="0" w:color="auto"/>
        <w:bottom w:val="none" w:sz="0" w:space="0" w:color="auto"/>
        <w:right w:val="none" w:sz="0" w:space="0" w:color="auto"/>
      </w:divBdr>
    </w:div>
    <w:div w:id="1514031655">
      <w:bodyDiv w:val="1"/>
      <w:marLeft w:val="0"/>
      <w:marRight w:val="0"/>
      <w:marTop w:val="0"/>
      <w:marBottom w:val="0"/>
      <w:divBdr>
        <w:top w:val="none" w:sz="0" w:space="0" w:color="auto"/>
        <w:left w:val="none" w:sz="0" w:space="0" w:color="auto"/>
        <w:bottom w:val="none" w:sz="0" w:space="0" w:color="auto"/>
        <w:right w:val="none" w:sz="0" w:space="0" w:color="auto"/>
      </w:divBdr>
    </w:div>
    <w:div w:id="1514147189">
      <w:bodyDiv w:val="1"/>
      <w:marLeft w:val="0"/>
      <w:marRight w:val="0"/>
      <w:marTop w:val="0"/>
      <w:marBottom w:val="0"/>
      <w:divBdr>
        <w:top w:val="none" w:sz="0" w:space="0" w:color="auto"/>
        <w:left w:val="none" w:sz="0" w:space="0" w:color="auto"/>
        <w:bottom w:val="none" w:sz="0" w:space="0" w:color="auto"/>
        <w:right w:val="none" w:sz="0" w:space="0" w:color="auto"/>
      </w:divBdr>
    </w:div>
    <w:div w:id="1515146855">
      <w:bodyDiv w:val="1"/>
      <w:marLeft w:val="0"/>
      <w:marRight w:val="0"/>
      <w:marTop w:val="0"/>
      <w:marBottom w:val="0"/>
      <w:divBdr>
        <w:top w:val="none" w:sz="0" w:space="0" w:color="auto"/>
        <w:left w:val="none" w:sz="0" w:space="0" w:color="auto"/>
        <w:bottom w:val="none" w:sz="0" w:space="0" w:color="auto"/>
        <w:right w:val="none" w:sz="0" w:space="0" w:color="auto"/>
      </w:divBdr>
    </w:div>
    <w:div w:id="1515223151">
      <w:bodyDiv w:val="1"/>
      <w:marLeft w:val="0"/>
      <w:marRight w:val="0"/>
      <w:marTop w:val="0"/>
      <w:marBottom w:val="0"/>
      <w:divBdr>
        <w:top w:val="none" w:sz="0" w:space="0" w:color="auto"/>
        <w:left w:val="none" w:sz="0" w:space="0" w:color="auto"/>
        <w:bottom w:val="none" w:sz="0" w:space="0" w:color="auto"/>
        <w:right w:val="none" w:sz="0" w:space="0" w:color="auto"/>
      </w:divBdr>
    </w:div>
    <w:div w:id="1515456711">
      <w:bodyDiv w:val="1"/>
      <w:marLeft w:val="0"/>
      <w:marRight w:val="0"/>
      <w:marTop w:val="0"/>
      <w:marBottom w:val="0"/>
      <w:divBdr>
        <w:top w:val="none" w:sz="0" w:space="0" w:color="auto"/>
        <w:left w:val="none" w:sz="0" w:space="0" w:color="auto"/>
        <w:bottom w:val="none" w:sz="0" w:space="0" w:color="auto"/>
        <w:right w:val="none" w:sz="0" w:space="0" w:color="auto"/>
      </w:divBdr>
    </w:div>
    <w:div w:id="1515612167">
      <w:bodyDiv w:val="1"/>
      <w:marLeft w:val="0"/>
      <w:marRight w:val="0"/>
      <w:marTop w:val="0"/>
      <w:marBottom w:val="0"/>
      <w:divBdr>
        <w:top w:val="none" w:sz="0" w:space="0" w:color="auto"/>
        <w:left w:val="none" w:sz="0" w:space="0" w:color="auto"/>
        <w:bottom w:val="none" w:sz="0" w:space="0" w:color="auto"/>
        <w:right w:val="none" w:sz="0" w:space="0" w:color="auto"/>
      </w:divBdr>
    </w:div>
    <w:div w:id="1515722957">
      <w:bodyDiv w:val="1"/>
      <w:marLeft w:val="0"/>
      <w:marRight w:val="0"/>
      <w:marTop w:val="0"/>
      <w:marBottom w:val="0"/>
      <w:divBdr>
        <w:top w:val="none" w:sz="0" w:space="0" w:color="auto"/>
        <w:left w:val="none" w:sz="0" w:space="0" w:color="auto"/>
        <w:bottom w:val="none" w:sz="0" w:space="0" w:color="auto"/>
        <w:right w:val="none" w:sz="0" w:space="0" w:color="auto"/>
      </w:divBdr>
    </w:div>
    <w:div w:id="1516336378">
      <w:bodyDiv w:val="1"/>
      <w:marLeft w:val="0"/>
      <w:marRight w:val="0"/>
      <w:marTop w:val="0"/>
      <w:marBottom w:val="0"/>
      <w:divBdr>
        <w:top w:val="none" w:sz="0" w:space="0" w:color="auto"/>
        <w:left w:val="none" w:sz="0" w:space="0" w:color="auto"/>
        <w:bottom w:val="none" w:sz="0" w:space="0" w:color="auto"/>
        <w:right w:val="none" w:sz="0" w:space="0" w:color="auto"/>
      </w:divBdr>
    </w:div>
    <w:div w:id="1516461732">
      <w:bodyDiv w:val="1"/>
      <w:marLeft w:val="0"/>
      <w:marRight w:val="0"/>
      <w:marTop w:val="0"/>
      <w:marBottom w:val="0"/>
      <w:divBdr>
        <w:top w:val="none" w:sz="0" w:space="0" w:color="auto"/>
        <w:left w:val="none" w:sz="0" w:space="0" w:color="auto"/>
        <w:bottom w:val="none" w:sz="0" w:space="0" w:color="auto"/>
        <w:right w:val="none" w:sz="0" w:space="0" w:color="auto"/>
      </w:divBdr>
    </w:div>
    <w:div w:id="1516846899">
      <w:bodyDiv w:val="1"/>
      <w:marLeft w:val="0"/>
      <w:marRight w:val="0"/>
      <w:marTop w:val="0"/>
      <w:marBottom w:val="0"/>
      <w:divBdr>
        <w:top w:val="none" w:sz="0" w:space="0" w:color="auto"/>
        <w:left w:val="none" w:sz="0" w:space="0" w:color="auto"/>
        <w:bottom w:val="none" w:sz="0" w:space="0" w:color="auto"/>
        <w:right w:val="none" w:sz="0" w:space="0" w:color="auto"/>
      </w:divBdr>
    </w:div>
    <w:div w:id="1517304330">
      <w:bodyDiv w:val="1"/>
      <w:marLeft w:val="0"/>
      <w:marRight w:val="0"/>
      <w:marTop w:val="0"/>
      <w:marBottom w:val="0"/>
      <w:divBdr>
        <w:top w:val="none" w:sz="0" w:space="0" w:color="auto"/>
        <w:left w:val="none" w:sz="0" w:space="0" w:color="auto"/>
        <w:bottom w:val="none" w:sz="0" w:space="0" w:color="auto"/>
        <w:right w:val="none" w:sz="0" w:space="0" w:color="auto"/>
      </w:divBdr>
    </w:div>
    <w:div w:id="1517694098">
      <w:bodyDiv w:val="1"/>
      <w:marLeft w:val="0"/>
      <w:marRight w:val="0"/>
      <w:marTop w:val="0"/>
      <w:marBottom w:val="0"/>
      <w:divBdr>
        <w:top w:val="none" w:sz="0" w:space="0" w:color="auto"/>
        <w:left w:val="none" w:sz="0" w:space="0" w:color="auto"/>
        <w:bottom w:val="none" w:sz="0" w:space="0" w:color="auto"/>
        <w:right w:val="none" w:sz="0" w:space="0" w:color="auto"/>
      </w:divBdr>
    </w:div>
    <w:div w:id="1518160319">
      <w:bodyDiv w:val="1"/>
      <w:marLeft w:val="0"/>
      <w:marRight w:val="0"/>
      <w:marTop w:val="0"/>
      <w:marBottom w:val="0"/>
      <w:divBdr>
        <w:top w:val="none" w:sz="0" w:space="0" w:color="auto"/>
        <w:left w:val="none" w:sz="0" w:space="0" w:color="auto"/>
        <w:bottom w:val="none" w:sz="0" w:space="0" w:color="auto"/>
        <w:right w:val="none" w:sz="0" w:space="0" w:color="auto"/>
      </w:divBdr>
    </w:div>
    <w:div w:id="1518888984">
      <w:bodyDiv w:val="1"/>
      <w:marLeft w:val="0"/>
      <w:marRight w:val="0"/>
      <w:marTop w:val="0"/>
      <w:marBottom w:val="0"/>
      <w:divBdr>
        <w:top w:val="none" w:sz="0" w:space="0" w:color="auto"/>
        <w:left w:val="none" w:sz="0" w:space="0" w:color="auto"/>
        <w:bottom w:val="none" w:sz="0" w:space="0" w:color="auto"/>
        <w:right w:val="none" w:sz="0" w:space="0" w:color="auto"/>
      </w:divBdr>
    </w:div>
    <w:div w:id="1518932131">
      <w:bodyDiv w:val="1"/>
      <w:marLeft w:val="0"/>
      <w:marRight w:val="0"/>
      <w:marTop w:val="0"/>
      <w:marBottom w:val="0"/>
      <w:divBdr>
        <w:top w:val="none" w:sz="0" w:space="0" w:color="auto"/>
        <w:left w:val="none" w:sz="0" w:space="0" w:color="auto"/>
        <w:bottom w:val="none" w:sz="0" w:space="0" w:color="auto"/>
        <w:right w:val="none" w:sz="0" w:space="0" w:color="auto"/>
      </w:divBdr>
    </w:div>
    <w:div w:id="1519155139">
      <w:bodyDiv w:val="1"/>
      <w:marLeft w:val="0"/>
      <w:marRight w:val="0"/>
      <w:marTop w:val="0"/>
      <w:marBottom w:val="0"/>
      <w:divBdr>
        <w:top w:val="none" w:sz="0" w:space="0" w:color="auto"/>
        <w:left w:val="none" w:sz="0" w:space="0" w:color="auto"/>
        <w:bottom w:val="none" w:sz="0" w:space="0" w:color="auto"/>
        <w:right w:val="none" w:sz="0" w:space="0" w:color="auto"/>
      </w:divBdr>
    </w:div>
    <w:div w:id="1519196901">
      <w:bodyDiv w:val="1"/>
      <w:marLeft w:val="0"/>
      <w:marRight w:val="0"/>
      <w:marTop w:val="0"/>
      <w:marBottom w:val="0"/>
      <w:divBdr>
        <w:top w:val="none" w:sz="0" w:space="0" w:color="auto"/>
        <w:left w:val="none" w:sz="0" w:space="0" w:color="auto"/>
        <w:bottom w:val="none" w:sz="0" w:space="0" w:color="auto"/>
        <w:right w:val="none" w:sz="0" w:space="0" w:color="auto"/>
      </w:divBdr>
    </w:div>
    <w:div w:id="1519660455">
      <w:bodyDiv w:val="1"/>
      <w:marLeft w:val="0"/>
      <w:marRight w:val="0"/>
      <w:marTop w:val="0"/>
      <w:marBottom w:val="0"/>
      <w:divBdr>
        <w:top w:val="none" w:sz="0" w:space="0" w:color="auto"/>
        <w:left w:val="none" w:sz="0" w:space="0" w:color="auto"/>
        <w:bottom w:val="none" w:sz="0" w:space="0" w:color="auto"/>
        <w:right w:val="none" w:sz="0" w:space="0" w:color="auto"/>
      </w:divBdr>
    </w:div>
    <w:div w:id="1519734776">
      <w:bodyDiv w:val="1"/>
      <w:marLeft w:val="0"/>
      <w:marRight w:val="0"/>
      <w:marTop w:val="0"/>
      <w:marBottom w:val="0"/>
      <w:divBdr>
        <w:top w:val="none" w:sz="0" w:space="0" w:color="auto"/>
        <w:left w:val="none" w:sz="0" w:space="0" w:color="auto"/>
        <w:bottom w:val="none" w:sz="0" w:space="0" w:color="auto"/>
        <w:right w:val="none" w:sz="0" w:space="0" w:color="auto"/>
      </w:divBdr>
    </w:div>
    <w:div w:id="1520119754">
      <w:bodyDiv w:val="1"/>
      <w:marLeft w:val="0"/>
      <w:marRight w:val="0"/>
      <w:marTop w:val="0"/>
      <w:marBottom w:val="0"/>
      <w:divBdr>
        <w:top w:val="none" w:sz="0" w:space="0" w:color="auto"/>
        <w:left w:val="none" w:sz="0" w:space="0" w:color="auto"/>
        <w:bottom w:val="none" w:sz="0" w:space="0" w:color="auto"/>
        <w:right w:val="none" w:sz="0" w:space="0" w:color="auto"/>
      </w:divBdr>
    </w:div>
    <w:div w:id="1521117647">
      <w:bodyDiv w:val="1"/>
      <w:marLeft w:val="0"/>
      <w:marRight w:val="0"/>
      <w:marTop w:val="0"/>
      <w:marBottom w:val="0"/>
      <w:divBdr>
        <w:top w:val="none" w:sz="0" w:space="0" w:color="auto"/>
        <w:left w:val="none" w:sz="0" w:space="0" w:color="auto"/>
        <w:bottom w:val="none" w:sz="0" w:space="0" w:color="auto"/>
        <w:right w:val="none" w:sz="0" w:space="0" w:color="auto"/>
      </w:divBdr>
    </w:div>
    <w:div w:id="1521235666">
      <w:bodyDiv w:val="1"/>
      <w:marLeft w:val="0"/>
      <w:marRight w:val="0"/>
      <w:marTop w:val="0"/>
      <w:marBottom w:val="0"/>
      <w:divBdr>
        <w:top w:val="none" w:sz="0" w:space="0" w:color="auto"/>
        <w:left w:val="none" w:sz="0" w:space="0" w:color="auto"/>
        <w:bottom w:val="none" w:sz="0" w:space="0" w:color="auto"/>
        <w:right w:val="none" w:sz="0" w:space="0" w:color="auto"/>
      </w:divBdr>
    </w:div>
    <w:div w:id="1521359615">
      <w:bodyDiv w:val="1"/>
      <w:marLeft w:val="0"/>
      <w:marRight w:val="0"/>
      <w:marTop w:val="0"/>
      <w:marBottom w:val="0"/>
      <w:divBdr>
        <w:top w:val="none" w:sz="0" w:space="0" w:color="auto"/>
        <w:left w:val="none" w:sz="0" w:space="0" w:color="auto"/>
        <w:bottom w:val="none" w:sz="0" w:space="0" w:color="auto"/>
        <w:right w:val="none" w:sz="0" w:space="0" w:color="auto"/>
      </w:divBdr>
    </w:div>
    <w:div w:id="1522624272">
      <w:bodyDiv w:val="1"/>
      <w:marLeft w:val="0"/>
      <w:marRight w:val="0"/>
      <w:marTop w:val="0"/>
      <w:marBottom w:val="0"/>
      <w:divBdr>
        <w:top w:val="none" w:sz="0" w:space="0" w:color="auto"/>
        <w:left w:val="none" w:sz="0" w:space="0" w:color="auto"/>
        <w:bottom w:val="none" w:sz="0" w:space="0" w:color="auto"/>
        <w:right w:val="none" w:sz="0" w:space="0" w:color="auto"/>
      </w:divBdr>
    </w:div>
    <w:div w:id="1523594044">
      <w:bodyDiv w:val="1"/>
      <w:marLeft w:val="0"/>
      <w:marRight w:val="0"/>
      <w:marTop w:val="0"/>
      <w:marBottom w:val="0"/>
      <w:divBdr>
        <w:top w:val="none" w:sz="0" w:space="0" w:color="auto"/>
        <w:left w:val="none" w:sz="0" w:space="0" w:color="auto"/>
        <w:bottom w:val="none" w:sz="0" w:space="0" w:color="auto"/>
        <w:right w:val="none" w:sz="0" w:space="0" w:color="auto"/>
      </w:divBdr>
    </w:div>
    <w:div w:id="1524242878">
      <w:bodyDiv w:val="1"/>
      <w:marLeft w:val="0"/>
      <w:marRight w:val="0"/>
      <w:marTop w:val="0"/>
      <w:marBottom w:val="0"/>
      <w:divBdr>
        <w:top w:val="none" w:sz="0" w:space="0" w:color="auto"/>
        <w:left w:val="none" w:sz="0" w:space="0" w:color="auto"/>
        <w:bottom w:val="none" w:sz="0" w:space="0" w:color="auto"/>
        <w:right w:val="none" w:sz="0" w:space="0" w:color="auto"/>
      </w:divBdr>
    </w:div>
    <w:div w:id="1524443654">
      <w:bodyDiv w:val="1"/>
      <w:marLeft w:val="0"/>
      <w:marRight w:val="0"/>
      <w:marTop w:val="0"/>
      <w:marBottom w:val="0"/>
      <w:divBdr>
        <w:top w:val="none" w:sz="0" w:space="0" w:color="auto"/>
        <w:left w:val="none" w:sz="0" w:space="0" w:color="auto"/>
        <w:bottom w:val="none" w:sz="0" w:space="0" w:color="auto"/>
        <w:right w:val="none" w:sz="0" w:space="0" w:color="auto"/>
      </w:divBdr>
    </w:div>
    <w:div w:id="1524590597">
      <w:bodyDiv w:val="1"/>
      <w:marLeft w:val="0"/>
      <w:marRight w:val="0"/>
      <w:marTop w:val="0"/>
      <w:marBottom w:val="0"/>
      <w:divBdr>
        <w:top w:val="none" w:sz="0" w:space="0" w:color="auto"/>
        <w:left w:val="none" w:sz="0" w:space="0" w:color="auto"/>
        <w:bottom w:val="none" w:sz="0" w:space="0" w:color="auto"/>
        <w:right w:val="none" w:sz="0" w:space="0" w:color="auto"/>
      </w:divBdr>
    </w:div>
    <w:div w:id="1525174423">
      <w:bodyDiv w:val="1"/>
      <w:marLeft w:val="0"/>
      <w:marRight w:val="0"/>
      <w:marTop w:val="0"/>
      <w:marBottom w:val="0"/>
      <w:divBdr>
        <w:top w:val="none" w:sz="0" w:space="0" w:color="auto"/>
        <w:left w:val="none" w:sz="0" w:space="0" w:color="auto"/>
        <w:bottom w:val="none" w:sz="0" w:space="0" w:color="auto"/>
        <w:right w:val="none" w:sz="0" w:space="0" w:color="auto"/>
      </w:divBdr>
    </w:div>
    <w:div w:id="1525627472">
      <w:bodyDiv w:val="1"/>
      <w:marLeft w:val="0"/>
      <w:marRight w:val="0"/>
      <w:marTop w:val="0"/>
      <w:marBottom w:val="0"/>
      <w:divBdr>
        <w:top w:val="none" w:sz="0" w:space="0" w:color="auto"/>
        <w:left w:val="none" w:sz="0" w:space="0" w:color="auto"/>
        <w:bottom w:val="none" w:sz="0" w:space="0" w:color="auto"/>
        <w:right w:val="none" w:sz="0" w:space="0" w:color="auto"/>
      </w:divBdr>
    </w:div>
    <w:div w:id="1526209084">
      <w:bodyDiv w:val="1"/>
      <w:marLeft w:val="0"/>
      <w:marRight w:val="0"/>
      <w:marTop w:val="0"/>
      <w:marBottom w:val="0"/>
      <w:divBdr>
        <w:top w:val="none" w:sz="0" w:space="0" w:color="auto"/>
        <w:left w:val="none" w:sz="0" w:space="0" w:color="auto"/>
        <w:bottom w:val="none" w:sz="0" w:space="0" w:color="auto"/>
        <w:right w:val="none" w:sz="0" w:space="0" w:color="auto"/>
      </w:divBdr>
    </w:div>
    <w:div w:id="1526476938">
      <w:bodyDiv w:val="1"/>
      <w:marLeft w:val="0"/>
      <w:marRight w:val="0"/>
      <w:marTop w:val="0"/>
      <w:marBottom w:val="0"/>
      <w:divBdr>
        <w:top w:val="none" w:sz="0" w:space="0" w:color="auto"/>
        <w:left w:val="none" w:sz="0" w:space="0" w:color="auto"/>
        <w:bottom w:val="none" w:sz="0" w:space="0" w:color="auto"/>
        <w:right w:val="none" w:sz="0" w:space="0" w:color="auto"/>
      </w:divBdr>
    </w:div>
    <w:div w:id="1526946068">
      <w:bodyDiv w:val="1"/>
      <w:marLeft w:val="0"/>
      <w:marRight w:val="0"/>
      <w:marTop w:val="0"/>
      <w:marBottom w:val="0"/>
      <w:divBdr>
        <w:top w:val="none" w:sz="0" w:space="0" w:color="auto"/>
        <w:left w:val="none" w:sz="0" w:space="0" w:color="auto"/>
        <w:bottom w:val="none" w:sz="0" w:space="0" w:color="auto"/>
        <w:right w:val="none" w:sz="0" w:space="0" w:color="auto"/>
      </w:divBdr>
    </w:div>
    <w:div w:id="1527476953">
      <w:bodyDiv w:val="1"/>
      <w:marLeft w:val="0"/>
      <w:marRight w:val="0"/>
      <w:marTop w:val="0"/>
      <w:marBottom w:val="0"/>
      <w:divBdr>
        <w:top w:val="none" w:sz="0" w:space="0" w:color="auto"/>
        <w:left w:val="none" w:sz="0" w:space="0" w:color="auto"/>
        <w:bottom w:val="none" w:sz="0" w:space="0" w:color="auto"/>
        <w:right w:val="none" w:sz="0" w:space="0" w:color="auto"/>
      </w:divBdr>
    </w:div>
    <w:div w:id="1529219146">
      <w:bodyDiv w:val="1"/>
      <w:marLeft w:val="0"/>
      <w:marRight w:val="0"/>
      <w:marTop w:val="0"/>
      <w:marBottom w:val="0"/>
      <w:divBdr>
        <w:top w:val="none" w:sz="0" w:space="0" w:color="auto"/>
        <w:left w:val="none" w:sz="0" w:space="0" w:color="auto"/>
        <w:bottom w:val="none" w:sz="0" w:space="0" w:color="auto"/>
        <w:right w:val="none" w:sz="0" w:space="0" w:color="auto"/>
      </w:divBdr>
    </w:div>
    <w:div w:id="1530491845">
      <w:bodyDiv w:val="1"/>
      <w:marLeft w:val="0"/>
      <w:marRight w:val="0"/>
      <w:marTop w:val="0"/>
      <w:marBottom w:val="0"/>
      <w:divBdr>
        <w:top w:val="none" w:sz="0" w:space="0" w:color="auto"/>
        <w:left w:val="none" w:sz="0" w:space="0" w:color="auto"/>
        <w:bottom w:val="none" w:sz="0" w:space="0" w:color="auto"/>
        <w:right w:val="none" w:sz="0" w:space="0" w:color="auto"/>
      </w:divBdr>
    </w:div>
    <w:div w:id="1531145174">
      <w:bodyDiv w:val="1"/>
      <w:marLeft w:val="0"/>
      <w:marRight w:val="0"/>
      <w:marTop w:val="0"/>
      <w:marBottom w:val="0"/>
      <w:divBdr>
        <w:top w:val="none" w:sz="0" w:space="0" w:color="auto"/>
        <w:left w:val="none" w:sz="0" w:space="0" w:color="auto"/>
        <w:bottom w:val="none" w:sz="0" w:space="0" w:color="auto"/>
        <w:right w:val="none" w:sz="0" w:space="0" w:color="auto"/>
      </w:divBdr>
    </w:div>
    <w:div w:id="1531331503">
      <w:bodyDiv w:val="1"/>
      <w:marLeft w:val="0"/>
      <w:marRight w:val="0"/>
      <w:marTop w:val="0"/>
      <w:marBottom w:val="0"/>
      <w:divBdr>
        <w:top w:val="none" w:sz="0" w:space="0" w:color="auto"/>
        <w:left w:val="none" w:sz="0" w:space="0" w:color="auto"/>
        <w:bottom w:val="none" w:sz="0" w:space="0" w:color="auto"/>
        <w:right w:val="none" w:sz="0" w:space="0" w:color="auto"/>
      </w:divBdr>
    </w:div>
    <w:div w:id="1532065898">
      <w:bodyDiv w:val="1"/>
      <w:marLeft w:val="0"/>
      <w:marRight w:val="0"/>
      <w:marTop w:val="0"/>
      <w:marBottom w:val="0"/>
      <w:divBdr>
        <w:top w:val="none" w:sz="0" w:space="0" w:color="auto"/>
        <w:left w:val="none" w:sz="0" w:space="0" w:color="auto"/>
        <w:bottom w:val="none" w:sz="0" w:space="0" w:color="auto"/>
        <w:right w:val="none" w:sz="0" w:space="0" w:color="auto"/>
      </w:divBdr>
    </w:div>
    <w:div w:id="1534149771">
      <w:bodyDiv w:val="1"/>
      <w:marLeft w:val="0"/>
      <w:marRight w:val="0"/>
      <w:marTop w:val="0"/>
      <w:marBottom w:val="0"/>
      <w:divBdr>
        <w:top w:val="none" w:sz="0" w:space="0" w:color="auto"/>
        <w:left w:val="none" w:sz="0" w:space="0" w:color="auto"/>
        <w:bottom w:val="none" w:sz="0" w:space="0" w:color="auto"/>
        <w:right w:val="none" w:sz="0" w:space="0" w:color="auto"/>
      </w:divBdr>
    </w:div>
    <w:div w:id="1534227763">
      <w:bodyDiv w:val="1"/>
      <w:marLeft w:val="0"/>
      <w:marRight w:val="0"/>
      <w:marTop w:val="0"/>
      <w:marBottom w:val="0"/>
      <w:divBdr>
        <w:top w:val="none" w:sz="0" w:space="0" w:color="auto"/>
        <w:left w:val="none" w:sz="0" w:space="0" w:color="auto"/>
        <w:bottom w:val="none" w:sz="0" w:space="0" w:color="auto"/>
        <w:right w:val="none" w:sz="0" w:space="0" w:color="auto"/>
      </w:divBdr>
    </w:div>
    <w:div w:id="1534415354">
      <w:bodyDiv w:val="1"/>
      <w:marLeft w:val="0"/>
      <w:marRight w:val="0"/>
      <w:marTop w:val="0"/>
      <w:marBottom w:val="0"/>
      <w:divBdr>
        <w:top w:val="none" w:sz="0" w:space="0" w:color="auto"/>
        <w:left w:val="none" w:sz="0" w:space="0" w:color="auto"/>
        <w:bottom w:val="none" w:sz="0" w:space="0" w:color="auto"/>
        <w:right w:val="none" w:sz="0" w:space="0" w:color="auto"/>
      </w:divBdr>
    </w:div>
    <w:div w:id="1534686932">
      <w:bodyDiv w:val="1"/>
      <w:marLeft w:val="0"/>
      <w:marRight w:val="0"/>
      <w:marTop w:val="0"/>
      <w:marBottom w:val="0"/>
      <w:divBdr>
        <w:top w:val="none" w:sz="0" w:space="0" w:color="auto"/>
        <w:left w:val="none" w:sz="0" w:space="0" w:color="auto"/>
        <w:bottom w:val="none" w:sz="0" w:space="0" w:color="auto"/>
        <w:right w:val="none" w:sz="0" w:space="0" w:color="auto"/>
      </w:divBdr>
    </w:div>
    <w:div w:id="1534807729">
      <w:bodyDiv w:val="1"/>
      <w:marLeft w:val="0"/>
      <w:marRight w:val="0"/>
      <w:marTop w:val="0"/>
      <w:marBottom w:val="0"/>
      <w:divBdr>
        <w:top w:val="none" w:sz="0" w:space="0" w:color="auto"/>
        <w:left w:val="none" w:sz="0" w:space="0" w:color="auto"/>
        <w:bottom w:val="none" w:sz="0" w:space="0" w:color="auto"/>
        <w:right w:val="none" w:sz="0" w:space="0" w:color="auto"/>
      </w:divBdr>
    </w:div>
    <w:div w:id="1535802784">
      <w:bodyDiv w:val="1"/>
      <w:marLeft w:val="0"/>
      <w:marRight w:val="0"/>
      <w:marTop w:val="0"/>
      <w:marBottom w:val="0"/>
      <w:divBdr>
        <w:top w:val="none" w:sz="0" w:space="0" w:color="auto"/>
        <w:left w:val="none" w:sz="0" w:space="0" w:color="auto"/>
        <w:bottom w:val="none" w:sz="0" w:space="0" w:color="auto"/>
        <w:right w:val="none" w:sz="0" w:space="0" w:color="auto"/>
      </w:divBdr>
    </w:div>
    <w:div w:id="1536234291">
      <w:bodyDiv w:val="1"/>
      <w:marLeft w:val="0"/>
      <w:marRight w:val="0"/>
      <w:marTop w:val="0"/>
      <w:marBottom w:val="0"/>
      <w:divBdr>
        <w:top w:val="none" w:sz="0" w:space="0" w:color="auto"/>
        <w:left w:val="none" w:sz="0" w:space="0" w:color="auto"/>
        <w:bottom w:val="none" w:sz="0" w:space="0" w:color="auto"/>
        <w:right w:val="none" w:sz="0" w:space="0" w:color="auto"/>
      </w:divBdr>
    </w:div>
    <w:div w:id="1536653010">
      <w:bodyDiv w:val="1"/>
      <w:marLeft w:val="0"/>
      <w:marRight w:val="0"/>
      <w:marTop w:val="0"/>
      <w:marBottom w:val="0"/>
      <w:divBdr>
        <w:top w:val="none" w:sz="0" w:space="0" w:color="auto"/>
        <w:left w:val="none" w:sz="0" w:space="0" w:color="auto"/>
        <w:bottom w:val="none" w:sz="0" w:space="0" w:color="auto"/>
        <w:right w:val="none" w:sz="0" w:space="0" w:color="auto"/>
      </w:divBdr>
    </w:div>
    <w:div w:id="1538080450">
      <w:bodyDiv w:val="1"/>
      <w:marLeft w:val="0"/>
      <w:marRight w:val="0"/>
      <w:marTop w:val="0"/>
      <w:marBottom w:val="0"/>
      <w:divBdr>
        <w:top w:val="none" w:sz="0" w:space="0" w:color="auto"/>
        <w:left w:val="none" w:sz="0" w:space="0" w:color="auto"/>
        <w:bottom w:val="none" w:sz="0" w:space="0" w:color="auto"/>
        <w:right w:val="none" w:sz="0" w:space="0" w:color="auto"/>
      </w:divBdr>
    </w:div>
    <w:div w:id="1538349931">
      <w:bodyDiv w:val="1"/>
      <w:marLeft w:val="0"/>
      <w:marRight w:val="0"/>
      <w:marTop w:val="0"/>
      <w:marBottom w:val="0"/>
      <w:divBdr>
        <w:top w:val="none" w:sz="0" w:space="0" w:color="auto"/>
        <w:left w:val="none" w:sz="0" w:space="0" w:color="auto"/>
        <w:bottom w:val="none" w:sz="0" w:space="0" w:color="auto"/>
        <w:right w:val="none" w:sz="0" w:space="0" w:color="auto"/>
      </w:divBdr>
    </w:div>
    <w:div w:id="1538815758">
      <w:bodyDiv w:val="1"/>
      <w:marLeft w:val="0"/>
      <w:marRight w:val="0"/>
      <w:marTop w:val="0"/>
      <w:marBottom w:val="0"/>
      <w:divBdr>
        <w:top w:val="none" w:sz="0" w:space="0" w:color="auto"/>
        <w:left w:val="none" w:sz="0" w:space="0" w:color="auto"/>
        <w:bottom w:val="none" w:sz="0" w:space="0" w:color="auto"/>
        <w:right w:val="none" w:sz="0" w:space="0" w:color="auto"/>
      </w:divBdr>
    </w:div>
    <w:div w:id="1538928050">
      <w:bodyDiv w:val="1"/>
      <w:marLeft w:val="0"/>
      <w:marRight w:val="0"/>
      <w:marTop w:val="0"/>
      <w:marBottom w:val="0"/>
      <w:divBdr>
        <w:top w:val="none" w:sz="0" w:space="0" w:color="auto"/>
        <w:left w:val="none" w:sz="0" w:space="0" w:color="auto"/>
        <w:bottom w:val="none" w:sz="0" w:space="0" w:color="auto"/>
        <w:right w:val="none" w:sz="0" w:space="0" w:color="auto"/>
      </w:divBdr>
    </w:div>
    <w:div w:id="1539052565">
      <w:bodyDiv w:val="1"/>
      <w:marLeft w:val="0"/>
      <w:marRight w:val="0"/>
      <w:marTop w:val="0"/>
      <w:marBottom w:val="0"/>
      <w:divBdr>
        <w:top w:val="none" w:sz="0" w:space="0" w:color="auto"/>
        <w:left w:val="none" w:sz="0" w:space="0" w:color="auto"/>
        <w:bottom w:val="none" w:sz="0" w:space="0" w:color="auto"/>
        <w:right w:val="none" w:sz="0" w:space="0" w:color="auto"/>
      </w:divBdr>
    </w:div>
    <w:div w:id="1539246664">
      <w:bodyDiv w:val="1"/>
      <w:marLeft w:val="0"/>
      <w:marRight w:val="0"/>
      <w:marTop w:val="0"/>
      <w:marBottom w:val="0"/>
      <w:divBdr>
        <w:top w:val="none" w:sz="0" w:space="0" w:color="auto"/>
        <w:left w:val="none" w:sz="0" w:space="0" w:color="auto"/>
        <w:bottom w:val="none" w:sz="0" w:space="0" w:color="auto"/>
        <w:right w:val="none" w:sz="0" w:space="0" w:color="auto"/>
      </w:divBdr>
    </w:div>
    <w:div w:id="1539585144">
      <w:bodyDiv w:val="1"/>
      <w:marLeft w:val="0"/>
      <w:marRight w:val="0"/>
      <w:marTop w:val="0"/>
      <w:marBottom w:val="0"/>
      <w:divBdr>
        <w:top w:val="none" w:sz="0" w:space="0" w:color="auto"/>
        <w:left w:val="none" w:sz="0" w:space="0" w:color="auto"/>
        <w:bottom w:val="none" w:sz="0" w:space="0" w:color="auto"/>
        <w:right w:val="none" w:sz="0" w:space="0" w:color="auto"/>
      </w:divBdr>
    </w:div>
    <w:div w:id="1539662562">
      <w:bodyDiv w:val="1"/>
      <w:marLeft w:val="0"/>
      <w:marRight w:val="0"/>
      <w:marTop w:val="0"/>
      <w:marBottom w:val="0"/>
      <w:divBdr>
        <w:top w:val="none" w:sz="0" w:space="0" w:color="auto"/>
        <w:left w:val="none" w:sz="0" w:space="0" w:color="auto"/>
        <w:bottom w:val="none" w:sz="0" w:space="0" w:color="auto"/>
        <w:right w:val="none" w:sz="0" w:space="0" w:color="auto"/>
      </w:divBdr>
    </w:div>
    <w:div w:id="1539774789">
      <w:bodyDiv w:val="1"/>
      <w:marLeft w:val="0"/>
      <w:marRight w:val="0"/>
      <w:marTop w:val="0"/>
      <w:marBottom w:val="0"/>
      <w:divBdr>
        <w:top w:val="none" w:sz="0" w:space="0" w:color="auto"/>
        <w:left w:val="none" w:sz="0" w:space="0" w:color="auto"/>
        <w:bottom w:val="none" w:sz="0" w:space="0" w:color="auto"/>
        <w:right w:val="none" w:sz="0" w:space="0" w:color="auto"/>
      </w:divBdr>
    </w:div>
    <w:div w:id="1539851854">
      <w:bodyDiv w:val="1"/>
      <w:marLeft w:val="0"/>
      <w:marRight w:val="0"/>
      <w:marTop w:val="0"/>
      <w:marBottom w:val="0"/>
      <w:divBdr>
        <w:top w:val="none" w:sz="0" w:space="0" w:color="auto"/>
        <w:left w:val="none" w:sz="0" w:space="0" w:color="auto"/>
        <w:bottom w:val="none" w:sz="0" w:space="0" w:color="auto"/>
        <w:right w:val="none" w:sz="0" w:space="0" w:color="auto"/>
      </w:divBdr>
    </w:div>
    <w:div w:id="1539973843">
      <w:bodyDiv w:val="1"/>
      <w:marLeft w:val="0"/>
      <w:marRight w:val="0"/>
      <w:marTop w:val="0"/>
      <w:marBottom w:val="0"/>
      <w:divBdr>
        <w:top w:val="none" w:sz="0" w:space="0" w:color="auto"/>
        <w:left w:val="none" w:sz="0" w:space="0" w:color="auto"/>
        <w:bottom w:val="none" w:sz="0" w:space="0" w:color="auto"/>
        <w:right w:val="none" w:sz="0" w:space="0" w:color="auto"/>
      </w:divBdr>
    </w:div>
    <w:div w:id="1540316395">
      <w:bodyDiv w:val="1"/>
      <w:marLeft w:val="0"/>
      <w:marRight w:val="0"/>
      <w:marTop w:val="0"/>
      <w:marBottom w:val="0"/>
      <w:divBdr>
        <w:top w:val="none" w:sz="0" w:space="0" w:color="auto"/>
        <w:left w:val="none" w:sz="0" w:space="0" w:color="auto"/>
        <w:bottom w:val="none" w:sz="0" w:space="0" w:color="auto"/>
        <w:right w:val="none" w:sz="0" w:space="0" w:color="auto"/>
      </w:divBdr>
    </w:div>
    <w:div w:id="1540892193">
      <w:bodyDiv w:val="1"/>
      <w:marLeft w:val="0"/>
      <w:marRight w:val="0"/>
      <w:marTop w:val="0"/>
      <w:marBottom w:val="0"/>
      <w:divBdr>
        <w:top w:val="none" w:sz="0" w:space="0" w:color="auto"/>
        <w:left w:val="none" w:sz="0" w:space="0" w:color="auto"/>
        <w:bottom w:val="none" w:sz="0" w:space="0" w:color="auto"/>
        <w:right w:val="none" w:sz="0" w:space="0" w:color="auto"/>
      </w:divBdr>
    </w:div>
    <w:div w:id="1541236550">
      <w:bodyDiv w:val="1"/>
      <w:marLeft w:val="0"/>
      <w:marRight w:val="0"/>
      <w:marTop w:val="0"/>
      <w:marBottom w:val="0"/>
      <w:divBdr>
        <w:top w:val="none" w:sz="0" w:space="0" w:color="auto"/>
        <w:left w:val="none" w:sz="0" w:space="0" w:color="auto"/>
        <w:bottom w:val="none" w:sz="0" w:space="0" w:color="auto"/>
        <w:right w:val="none" w:sz="0" w:space="0" w:color="auto"/>
      </w:divBdr>
    </w:div>
    <w:div w:id="1541282750">
      <w:bodyDiv w:val="1"/>
      <w:marLeft w:val="0"/>
      <w:marRight w:val="0"/>
      <w:marTop w:val="0"/>
      <w:marBottom w:val="0"/>
      <w:divBdr>
        <w:top w:val="none" w:sz="0" w:space="0" w:color="auto"/>
        <w:left w:val="none" w:sz="0" w:space="0" w:color="auto"/>
        <w:bottom w:val="none" w:sz="0" w:space="0" w:color="auto"/>
        <w:right w:val="none" w:sz="0" w:space="0" w:color="auto"/>
      </w:divBdr>
    </w:div>
    <w:div w:id="1541437563">
      <w:bodyDiv w:val="1"/>
      <w:marLeft w:val="0"/>
      <w:marRight w:val="0"/>
      <w:marTop w:val="0"/>
      <w:marBottom w:val="0"/>
      <w:divBdr>
        <w:top w:val="none" w:sz="0" w:space="0" w:color="auto"/>
        <w:left w:val="none" w:sz="0" w:space="0" w:color="auto"/>
        <w:bottom w:val="none" w:sz="0" w:space="0" w:color="auto"/>
        <w:right w:val="none" w:sz="0" w:space="0" w:color="auto"/>
      </w:divBdr>
    </w:div>
    <w:div w:id="1543054415">
      <w:bodyDiv w:val="1"/>
      <w:marLeft w:val="0"/>
      <w:marRight w:val="0"/>
      <w:marTop w:val="0"/>
      <w:marBottom w:val="0"/>
      <w:divBdr>
        <w:top w:val="none" w:sz="0" w:space="0" w:color="auto"/>
        <w:left w:val="none" w:sz="0" w:space="0" w:color="auto"/>
        <w:bottom w:val="none" w:sz="0" w:space="0" w:color="auto"/>
        <w:right w:val="none" w:sz="0" w:space="0" w:color="auto"/>
      </w:divBdr>
    </w:div>
    <w:div w:id="1543400671">
      <w:bodyDiv w:val="1"/>
      <w:marLeft w:val="0"/>
      <w:marRight w:val="0"/>
      <w:marTop w:val="0"/>
      <w:marBottom w:val="0"/>
      <w:divBdr>
        <w:top w:val="none" w:sz="0" w:space="0" w:color="auto"/>
        <w:left w:val="none" w:sz="0" w:space="0" w:color="auto"/>
        <w:bottom w:val="none" w:sz="0" w:space="0" w:color="auto"/>
        <w:right w:val="none" w:sz="0" w:space="0" w:color="auto"/>
      </w:divBdr>
    </w:div>
    <w:div w:id="1544101013">
      <w:bodyDiv w:val="1"/>
      <w:marLeft w:val="0"/>
      <w:marRight w:val="0"/>
      <w:marTop w:val="0"/>
      <w:marBottom w:val="0"/>
      <w:divBdr>
        <w:top w:val="none" w:sz="0" w:space="0" w:color="auto"/>
        <w:left w:val="none" w:sz="0" w:space="0" w:color="auto"/>
        <w:bottom w:val="none" w:sz="0" w:space="0" w:color="auto"/>
        <w:right w:val="none" w:sz="0" w:space="0" w:color="auto"/>
      </w:divBdr>
    </w:div>
    <w:div w:id="1544291296">
      <w:bodyDiv w:val="1"/>
      <w:marLeft w:val="0"/>
      <w:marRight w:val="0"/>
      <w:marTop w:val="0"/>
      <w:marBottom w:val="0"/>
      <w:divBdr>
        <w:top w:val="none" w:sz="0" w:space="0" w:color="auto"/>
        <w:left w:val="none" w:sz="0" w:space="0" w:color="auto"/>
        <w:bottom w:val="none" w:sz="0" w:space="0" w:color="auto"/>
        <w:right w:val="none" w:sz="0" w:space="0" w:color="auto"/>
      </w:divBdr>
    </w:div>
    <w:div w:id="1544370575">
      <w:bodyDiv w:val="1"/>
      <w:marLeft w:val="0"/>
      <w:marRight w:val="0"/>
      <w:marTop w:val="0"/>
      <w:marBottom w:val="0"/>
      <w:divBdr>
        <w:top w:val="none" w:sz="0" w:space="0" w:color="auto"/>
        <w:left w:val="none" w:sz="0" w:space="0" w:color="auto"/>
        <w:bottom w:val="none" w:sz="0" w:space="0" w:color="auto"/>
        <w:right w:val="none" w:sz="0" w:space="0" w:color="auto"/>
      </w:divBdr>
    </w:div>
    <w:div w:id="1544513517">
      <w:bodyDiv w:val="1"/>
      <w:marLeft w:val="0"/>
      <w:marRight w:val="0"/>
      <w:marTop w:val="0"/>
      <w:marBottom w:val="0"/>
      <w:divBdr>
        <w:top w:val="none" w:sz="0" w:space="0" w:color="auto"/>
        <w:left w:val="none" w:sz="0" w:space="0" w:color="auto"/>
        <w:bottom w:val="none" w:sz="0" w:space="0" w:color="auto"/>
        <w:right w:val="none" w:sz="0" w:space="0" w:color="auto"/>
      </w:divBdr>
    </w:div>
    <w:div w:id="1545753809">
      <w:bodyDiv w:val="1"/>
      <w:marLeft w:val="0"/>
      <w:marRight w:val="0"/>
      <w:marTop w:val="0"/>
      <w:marBottom w:val="0"/>
      <w:divBdr>
        <w:top w:val="none" w:sz="0" w:space="0" w:color="auto"/>
        <w:left w:val="none" w:sz="0" w:space="0" w:color="auto"/>
        <w:bottom w:val="none" w:sz="0" w:space="0" w:color="auto"/>
        <w:right w:val="none" w:sz="0" w:space="0" w:color="auto"/>
      </w:divBdr>
    </w:div>
    <w:div w:id="1546605594">
      <w:bodyDiv w:val="1"/>
      <w:marLeft w:val="0"/>
      <w:marRight w:val="0"/>
      <w:marTop w:val="0"/>
      <w:marBottom w:val="0"/>
      <w:divBdr>
        <w:top w:val="none" w:sz="0" w:space="0" w:color="auto"/>
        <w:left w:val="none" w:sz="0" w:space="0" w:color="auto"/>
        <w:bottom w:val="none" w:sz="0" w:space="0" w:color="auto"/>
        <w:right w:val="none" w:sz="0" w:space="0" w:color="auto"/>
      </w:divBdr>
    </w:div>
    <w:div w:id="1546941575">
      <w:bodyDiv w:val="1"/>
      <w:marLeft w:val="0"/>
      <w:marRight w:val="0"/>
      <w:marTop w:val="0"/>
      <w:marBottom w:val="0"/>
      <w:divBdr>
        <w:top w:val="none" w:sz="0" w:space="0" w:color="auto"/>
        <w:left w:val="none" w:sz="0" w:space="0" w:color="auto"/>
        <w:bottom w:val="none" w:sz="0" w:space="0" w:color="auto"/>
        <w:right w:val="none" w:sz="0" w:space="0" w:color="auto"/>
      </w:divBdr>
    </w:div>
    <w:div w:id="1547719052">
      <w:bodyDiv w:val="1"/>
      <w:marLeft w:val="0"/>
      <w:marRight w:val="0"/>
      <w:marTop w:val="0"/>
      <w:marBottom w:val="0"/>
      <w:divBdr>
        <w:top w:val="none" w:sz="0" w:space="0" w:color="auto"/>
        <w:left w:val="none" w:sz="0" w:space="0" w:color="auto"/>
        <w:bottom w:val="none" w:sz="0" w:space="0" w:color="auto"/>
        <w:right w:val="none" w:sz="0" w:space="0" w:color="auto"/>
      </w:divBdr>
    </w:div>
    <w:div w:id="1547907551">
      <w:bodyDiv w:val="1"/>
      <w:marLeft w:val="0"/>
      <w:marRight w:val="0"/>
      <w:marTop w:val="0"/>
      <w:marBottom w:val="0"/>
      <w:divBdr>
        <w:top w:val="none" w:sz="0" w:space="0" w:color="auto"/>
        <w:left w:val="none" w:sz="0" w:space="0" w:color="auto"/>
        <w:bottom w:val="none" w:sz="0" w:space="0" w:color="auto"/>
        <w:right w:val="none" w:sz="0" w:space="0" w:color="auto"/>
      </w:divBdr>
    </w:div>
    <w:div w:id="1550023496">
      <w:bodyDiv w:val="1"/>
      <w:marLeft w:val="0"/>
      <w:marRight w:val="0"/>
      <w:marTop w:val="0"/>
      <w:marBottom w:val="0"/>
      <w:divBdr>
        <w:top w:val="none" w:sz="0" w:space="0" w:color="auto"/>
        <w:left w:val="none" w:sz="0" w:space="0" w:color="auto"/>
        <w:bottom w:val="none" w:sz="0" w:space="0" w:color="auto"/>
        <w:right w:val="none" w:sz="0" w:space="0" w:color="auto"/>
      </w:divBdr>
    </w:div>
    <w:div w:id="1550267580">
      <w:bodyDiv w:val="1"/>
      <w:marLeft w:val="0"/>
      <w:marRight w:val="0"/>
      <w:marTop w:val="0"/>
      <w:marBottom w:val="0"/>
      <w:divBdr>
        <w:top w:val="none" w:sz="0" w:space="0" w:color="auto"/>
        <w:left w:val="none" w:sz="0" w:space="0" w:color="auto"/>
        <w:bottom w:val="none" w:sz="0" w:space="0" w:color="auto"/>
        <w:right w:val="none" w:sz="0" w:space="0" w:color="auto"/>
      </w:divBdr>
    </w:div>
    <w:div w:id="1550650722">
      <w:bodyDiv w:val="1"/>
      <w:marLeft w:val="0"/>
      <w:marRight w:val="0"/>
      <w:marTop w:val="0"/>
      <w:marBottom w:val="0"/>
      <w:divBdr>
        <w:top w:val="none" w:sz="0" w:space="0" w:color="auto"/>
        <w:left w:val="none" w:sz="0" w:space="0" w:color="auto"/>
        <w:bottom w:val="none" w:sz="0" w:space="0" w:color="auto"/>
        <w:right w:val="none" w:sz="0" w:space="0" w:color="auto"/>
      </w:divBdr>
    </w:div>
    <w:div w:id="1552382100">
      <w:bodyDiv w:val="1"/>
      <w:marLeft w:val="0"/>
      <w:marRight w:val="0"/>
      <w:marTop w:val="0"/>
      <w:marBottom w:val="0"/>
      <w:divBdr>
        <w:top w:val="none" w:sz="0" w:space="0" w:color="auto"/>
        <w:left w:val="none" w:sz="0" w:space="0" w:color="auto"/>
        <w:bottom w:val="none" w:sz="0" w:space="0" w:color="auto"/>
        <w:right w:val="none" w:sz="0" w:space="0" w:color="auto"/>
      </w:divBdr>
    </w:div>
    <w:div w:id="1552569923">
      <w:bodyDiv w:val="1"/>
      <w:marLeft w:val="0"/>
      <w:marRight w:val="0"/>
      <w:marTop w:val="0"/>
      <w:marBottom w:val="0"/>
      <w:divBdr>
        <w:top w:val="none" w:sz="0" w:space="0" w:color="auto"/>
        <w:left w:val="none" w:sz="0" w:space="0" w:color="auto"/>
        <w:bottom w:val="none" w:sz="0" w:space="0" w:color="auto"/>
        <w:right w:val="none" w:sz="0" w:space="0" w:color="auto"/>
      </w:divBdr>
    </w:div>
    <w:div w:id="1553426939">
      <w:bodyDiv w:val="1"/>
      <w:marLeft w:val="0"/>
      <w:marRight w:val="0"/>
      <w:marTop w:val="0"/>
      <w:marBottom w:val="0"/>
      <w:divBdr>
        <w:top w:val="none" w:sz="0" w:space="0" w:color="auto"/>
        <w:left w:val="none" w:sz="0" w:space="0" w:color="auto"/>
        <w:bottom w:val="none" w:sz="0" w:space="0" w:color="auto"/>
        <w:right w:val="none" w:sz="0" w:space="0" w:color="auto"/>
      </w:divBdr>
    </w:div>
    <w:div w:id="1554342415">
      <w:bodyDiv w:val="1"/>
      <w:marLeft w:val="0"/>
      <w:marRight w:val="0"/>
      <w:marTop w:val="0"/>
      <w:marBottom w:val="0"/>
      <w:divBdr>
        <w:top w:val="none" w:sz="0" w:space="0" w:color="auto"/>
        <w:left w:val="none" w:sz="0" w:space="0" w:color="auto"/>
        <w:bottom w:val="none" w:sz="0" w:space="0" w:color="auto"/>
        <w:right w:val="none" w:sz="0" w:space="0" w:color="auto"/>
      </w:divBdr>
    </w:div>
    <w:div w:id="1554610295">
      <w:bodyDiv w:val="1"/>
      <w:marLeft w:val="0"/>
      <w:marRight w:val="0"/>
      <w:marTop w:val="0"/>
      <w:marBottom w:val="0"/>
      <w:divBdr>
        <w:top w:val="none" w:sz="0" w:space="0" w:color="auto"/>
        <w:left w:val="none" w:sz="0" w:space="0" w:color="auto"/>
        <w:bottom w:val="none" w:sz="0" w:space="0" w:color="auto"/>
        <w:right w:val="none" w:sz="0" w:space="0" w:color="auto"/>
      </w:divBdr>
    </w:div>
    <w:div w:id="1554653818">
      <w:bodyDiv w:val="1"/>
      <w:marLeft w:val="0"/>
      <w:marRight w:val="0"/>
      <w:marTop w:val="0"/>
      <w:marBottom w:val="0"/>
      <w:divBdr>
        <w:top w:val="none" w:sz="0" w:space="0" w:color="auto"/>
        <w:left w:val="none" w:sz="0" w:space="0" w:color="auto"/>
        <w:bottom w:val="none" w:sz="0" w:space="0" w:color="auto"/>
        <w:right w:val="none" w:sz="0" w:space="0" w:color="auto"/>
      </w:divBdr>
    </w:div>
    <w:div w:id="1554925450">
      <w:bodyDiv w:val="1"/>
      <w:marLeft w:val="0"/>
      <w:marRight w:val="0"/>
      <w:marTop w:val="0"/>
      <w:marBottom w:val="0"/>
      <w:divBdr>
        <w:top w:val="none" w:sz="0" w:space="0" w:color="auto"/>
        <w:left w:val="none" w:sz="0" w:space="0" w:color="auto"/>
        <w:bottom w:val="none" w:sz="0" w:space="0" w:color="auto"/>
        <w:right w:val="none" w:sz="0" w:space="0" w:color="auto"/>
      </w:divBdr>
    </w:div>
    <w:div w:id="1554927180">
      <w:bodyDiv w:val="1"/>
      <w:marLeft w:val="0"/>
      <w:marRight w:val="0"/>
      <w:marTop w:val="0"/>
      <w:marBottom w:val="0"/>
      <w:divBdr>
        <w:top w:val="none" w:sz="0" w:space="0" w:color="auto"/>
        <w:left w:val="none" w:sz="0" w:space="0" w:color="auto"/>
        <w:bottom w:val="none" w:sz="0" w:space="0" w:color="auto"/>
        <w:right w:val="none" w:sz="0" w:space="0" w:color="auto"/>
      </w:divBdr>
    </w:div>
    <w:div w:id="1555501390">
      <w:bodyDiv w:val="1"/>
      <w:marLeft w:val="0"/>
      <w:marRight w:val="0"/>
      <w:marTop w:val="0"/>
      <w:marBottom w:val="0"/>
      <w:divBdr>
        <w:top w:val="none" w:sz="0" w:space="0" w:color="auto"/>
        <w:left w:val="none" w:sz="0" w:space="0" w:color="auto"/>
        <w:bottom w:val="none" w:sz="0" w:space="0" w:color="auto"/>
        <w:right w:val="none" w:sz="0" w:space="0" w:color="auto"/>
      </w:divBdr>
    </w:div>
    <w:div w:id="1555772608">
      <w:bodyDiv w:val="1"/>
      <w:marLeft w:val="0"/>
      <w:marRight w:val="0"/>
      <w:marTop w:val="0"/>
      <w:marBottom w:val="0"/>
      <w:divBdr>
        <w:top w:val="none" w:sz="0" w:space="0" w:color="auto"/>
        <w:left w:val="none" w:sz="0" w:space="0" w:color="auto"/>
        <w:bottom w:val="none" w:sz="0" w:space="0" w:color="auto"/>
        <w:right w:val="none" w:sz="0" w:space="0" w:color="auto"/>
      </w:divBdr>
    </w:div>
    <w:div w:id="1556158778">
      <w:bodyDiv w:val="1"/>
      <w:marLeft w:val="0"/>
      <w:marRight w:val="0"/>
      <w:marTop w:val="0"/>
      <w:marBottom w:val="0"/>
      <w:divBdr>
        <w:top w:val="none" w:sz="0" w:space="0" w:color="auto"/>
        <w:left w:val="none" w:sz="0" w:space="0" w:color="auto"/>
        <w:bottom w:val="none" w:sz="0" w:space="0" w:color="auto"/>
        <w:right w:val="none" w:sz="0" w:space="0" w:color="auto"/>
      </w:divBdr>
    </w:div>
    <w:div w:id="1556551650">
      <w:bodyDiv w:val="1"/>
      <w:marLeft w:val="0"/>
      <w:marRight w:val="0"/>
      <w:marTop w:val="0"/>
      <w:marBottom w:val="0"/>
      <w:divBdr>
        <w:top w:val="none" w:sz="0" w:space="0" w:color="auto"/>
        <w:left w:val="none" w:sz="0" w:space="0" w:color="auto"/>
        <w:bottom w:val="none" w:sz="0" w:space="0" w:color="auto"/>
        <w:right w:val="none" w:sz="0" w:space="0" w:color="auto"/>
      </w:divBdr>
    </w:div>
    <w:div w:id="1556622844">
      <w:bodyDiv w:val="1"/>
      <w:marLeft w:val="0"/>
      <w:marRight w:val="0"/>
      <w:marTop w:val="0"/>
      <w:marBottom w:val="0"/>
      <w:divBdr>
        <w:top w:val="none" w:sz="0" w:space="0" w:color="auto"/>
        <w:left w:val="none" w:sz="0" w:space="0" w:color="auto"/>
        <w:bottom w:val="none" w:sz="0" w:space="0" w:color="auto"/>
        <w:right w:val="none" w:sz="0" w:space="0" w:color="auto"/>
      </w:divBdr>
    </w:div>
    <w:div w:id="1556889474">
      <w:bodyDiv w:val="1"/>
      <w:marLeft w:val="0"/>
      <w:marRight w:val="0"/>
      <w:marTop w:val="0"/>
      <w:marBottom w:val="0"/>
      <w:divBdr>
        <w:top w:val="none" w:sz="0" w:space="0" w:color="auto"/>
        <w:left w:val="none" w:sz="0" w:space="0" w:color="auto"/>
        <w:bottom w:val="none" w:sz="0" w:space="0" w:color="auto"/>
        <w:right w:val="none" w:sz="0" w:space="0" w:color="auto"/>
      </w:divBdr>
    </w:div>
    <w:div w:id="1558010816">
      <w:bodyDiv w:val="1"/>
      <w:marLeft w:val="0"/>
      <w:marRight w:val="0"/>
      <w:marTop w:val="0"/>
      <w:marBottom w:val="0"/>
      <w:divBdr>
        <w:top w:val="none" w:sz="0" w:space="0" w:color="auto"/>
        <w:left w:val="none" w:sz="0" w:space="0" w:color="auto"/>
        <w:bottom w:val="none" w:sz="0" w:space="0" w:color="auto"/>
        <w:right w:val="none" w:sz="0" w:space="0" w:color="auto"/>
      </w:divBdr>
    </w:div>
    <w:div w:id="1558853805">
      <w:bodyDiv w:val="1"/>
      <w:marLeft w:val="0"/>
      <w:marRight w:val="0"/>
      <w:marTop w:val="0"/>
      <w:marBottom w:val="0"/>
      <w:divBdr>
        <w:top w:val="none" w:sz="0" w:space="0" w:color="auto"/>
        <w:left w:val="none" w:sz="0" w:space="0" w:color="auto"/>
        <w:bottom w:val="none" w:sz="0" w:space="0" w:color="auto"/>
        <w:right w:val="none" w:sz="0" w:space="0" w:color="auto"/>
      </w:divBdr>
    </w:div>
    <w:div w:id="1559248520">
      <w:bodyDiv w:val="1"/>
      <w:marLeft w:val="0"/>
      <w:marRight w:val="0"/>
      <w:marTop w:val="0"/>
      <w:marBottom w:val="0"/>
      <w:divBdr>
        <w:top w:val="none" w:sz="0" w:space="0" w:color="auto"/>
        <w:left w:val="none" w:sz="0" w:space="0" w:color="auto"/>
        <w:bottom w:val="none" w:sz="0" w:space="0" w:color="auto"/>
        <w:right w:val="none" w:sz="0" w:space="0" w:color="auto"/>
      </w:divBdr>
    </w:div>
    <w:div w:id="1559786154">
      <w:bodyDiv w:val="1"/>
      <w:marLeft w:val="0"/>
      <w:marRight w:val="0"/>
      <w:marTop w:val="0"/>
      <w:marBottom w:val="0"/>
      <w:divBdr>
        <w:top w:val="none" w:sz="0" w:space="0" w:color="auto"/>
        <w:left w:val="none" w:sz="0" w:space="0" w:color="auto"/>
        <w:bottom w:val="none" w:sz="0" w:space="0" w:color="auto"/>
        <w:right w:val="none" w:sz="0" w:space="0" w:color="auto"/>
      </w:divBdr>
    </w:div>
    <w:div w:id="1561400891">
      <w:bodyDiv w:val="1"/>
      <w:marLeft w:val="0"/>
      <w:marRight w:val="0"/>
      <w:marTop w:val="0"/>
      <w:marBottom w:val="0"/>
      <w:divBdr>
        <w:top w:val="none" w:sz="0" w:space="0" w:color="auto"/>
        <w:left w:val="none" w:sz="0" w:space="0" w:color="auto"/>
        <w:bottom w:val="none" w:sz="0" w:space="0" w:color="auto"/>
        <w:right w:val="none" w:sz="0" w:space="0" w:color="auto"/>
      </w:divBdr>
    </w:div>
    <w:div w:id="1561407414">
      <w:bodyDiv w:val="1"/>
      <w:marLeft w:val="0"/>
      <w:marRight w:val="0"/>
      <w:marTop w:val="0"/>
      <w:marBottom w:val="0"/>
      <w:divBdr>
        <w:top w:val="none" w:sz="0" w:space="0" w:color="auto"/>
        <w:left w:val="none" w:sz="0" w:space="0" w:color="auto"/>
        <w:bottom w:val="none" w:sz="0" w:space="0" w:color="auto"/>
        <w:right w:val="none" w:sz="0" w:space="0" w:color="auto"/>
      </w:divBdr>
    </w:div>
    <w:div w:id="1561474611">
      <w:bodyDiv w:val="1"/>
      <w:marLeft w:val="0"/>
      <w:marRight w:val="0"/>
      <w:marTop w:val="0"/>
      <w:marBottom w:val="0"/>
      <w:divBdr>
        <w:top w:val="none" w:sz="0" w:space="0" w:color="auto"/>
        <w:left w:val="none" w:sz="0" w:space="0" w:color="auto"/>
        <w:bottom w:val="none" w:sz="0" w:space="0" w:color="auto"/>
        <w:right w:val="none" w:sz="0" w:space="0" w:color="auto"/>
      </w:divBdr>
    </w:div>
    <w:div w:id="1562476141">
      <w:bodyDiv w:val="1"/>
      <w:marLeft w:val="0"/>
      <w:marRight w:val="0"/>
      <w:marTop w:val="0"/>
      <w:marBottom w:val="0"/>
      <w:divBdr>
        <w:top w:val="none" w:sz="0" w:space="0" w:color="auto"/>
        <w:left w:val="none" w:sz="0" w:space="0" w:color="auto"/>
        <w:bottom w:val="none" w:sz="0" w:space="0" w:color="auto"/>
        <w:right w:val="none" w:sz="0" w:space="0" w:color="auto"/>
      </w:divBdr>
    </w:div>
    <w:div w:id="1562520536">
      <w:bodyDiv w:val="1"/>
      <w:marLeft w:val="0"/>
      <w:marRight w:val="0"/>
      <w:marTop w:val="0"/>
      <w:marBottom w:val="0"/>
      <w:divBdr>
        <w:top w:val="none" w:sz="0" w:space="0" w:color="auto"/>
        <w:left w:val="none" w:sz="0" w:space="0" w:color="auto"/>
        <w:bottom w:val="none" w:sz="0" w:space="0" w:color="auto"/>
        <w:right w:val="none" w:sz="0" w:space="0" w:color="auto"/>
      </w:divBdr>
    </w:div>
    <w:div w:id="1563249935">
      <w:bodyDiv w:val="1"/>
      <w:marLeft w:val="0"/>
      <w:marRight w:val="0"/>
      <w:marTop w:val="0"/>
      <w:marBottom w:val="0"/>
      <w:divBdr>
        <w:top w:val="none" w:sz="0" w:space="0" w:color="auto"/>
        <w:left w:val="none" w:sz="0" w:space="0" w:color="auto"/>
        <w:bottom w:val="none" w:sz="0" w:space="0" w:color="auto"/>
        <w:right w:val="none" w:sz="0" w:space="0" w:color="auto"/>
      </w:divBdr>
    </w:div>
    <w:div w:id="1563953242">
      <w:bodyDiv w:val="1"/>
      <w:marLeft w:val="0"/>
      <w:marRight w:val="0"/>
      <w:marTop w:val="0"/>
      <w:marBottom w:val="0"/>
      <w:divBdr>
        <w:top w:val="none" w:sz="0" w:space="0" w:color="auto"/>
        <w:left w:val="none" w:sz="0" w:space="0" w:color="auto"/>
        <w:bottom w:val="none" w:sz="0" w:space="0" w:color="auto"/>
        <w:right w:val="none" w:sz="0" w:space="0" w:color="auto"/>
      </w:divBdr>
    </w:div>
    <w:div w:id="1564101174">
      <w:bodyDiv w:val="1"/>
      <w:marLeft w:val="0"/>
      <w:marRight w:val="0"/>
      <w:marTop w:val="0"/>
      <w:marBottom w:val="0"/>
      <w:divBdr>
        <w:top w:val="none" w:sz="0" w:space="0" w:color="auto"/>
        <w:left w:val="none" w:sz="0" w:space="0" w:color="auto"/>
        <w:bottom w:val="none" w:sz="0" w:space="0" w:color="auto"/>
        <w:right w:val="none" w:sz="0" w:space="0" w:color="auto"/>
      </w:divBdr>
    </w:div>
    <w:div w:id="1564371468">
      <w:bodyDiv w:val="1"/>
      <w:marLeft w:val="0"/>
      <w:marRight w:val="0"/>
      <w:marTop w:val="0"/>
      <w:marBottom w:val="0"/>
      <w:divBdr>
        <w:top w:val="none" w:sz="0" w:space="0" w:color="auto"/>
        <w:left w:val="none" w:sz="0" w:space="0" w:color="auto"/>
        <w:bottom w:val="none" w:sz="0" w:space="0" w:color="auto"/>
        <w:right w:val="none" w:sz="0" w:space="0" w:color="auto"/>
      </w:divBdr>
    </w:div>
    <w:div w:id="1564943939">
      <w:bodyDiv w:val="1"/>
      <w:marLeft w:val="0"/>
      <w:marRight w:val="0"/>
      <w:marTop w:val="0"/>
      <w:marBottom w:val="0"/>
      <w:divBdr>
        <w:top w:val="none" w:sz="0" w:space="0" w:color="auto"/>
        <w:left w:val="none" w:sz="0" w:space="0" w:color="auto"/>
        <w:bottom w:val="none" w:sz="0" w:space="0" w:color="auto"/>
        <w:right w:val="none" w:sz="0" w:space="0" w:color="auto"/>
      </w:divBdr>
    </w:div>
    <w:div w:id="1564948311">
      <w:bodyDiv w:val="1"/>
      <w:marLeft w:val="0"/>
      <w:marRight w:val="0"/>
      <w:marTop w:val="0"/>
      <w:marBottom w:val="0"/>
      <w:divBdr>
        <w:top w:val="none" w:sz="0" w:space="0" w:color="auto"/>
        <w:left w:val="none" w:sz="0" w:space="0" w:color="auto"/>
        <w:bottom w:val="none" w:sz="0" w:space="0" w:color="auto"/>
        <w:right w:val="none" w:sz="0" w:space="0" w:color="auto"/>
      </w:divBdr>
    </w:div>
    <w:div w:id="1565530197">
      <w:bodyDiv w:val="1"/>
      <w:marLeft w:val="0"/>
      <w:marRight w:val="0"/>
      <w:marTop w:val="0"/>
      <w:marBottom w:val="0"/>
      <w:divBdr>
        <w:top w:val="none" w:sz="0" w:space="0" w:color="auto"/>
        <w:left w:val="none" w:sz="0" w:space="0" w:color="auto"/>
        <w:bottom w:val="none" w:sz="0" w:space="0" w:color="auto"/>
        <w:right w:val="none" w:sz="0" w:space="0" w:color="auto"/>
      </w:divBdr>
    </w:div>
    <w:div w:id="1566139109">
      <w:bodyDiv w:val="1"/>
      <w:marLeft w:val="0"/>
      <w:marRight w:val="0"/>
      <w:marTop w:val="0"/>
      <w:marBottom w:val="0"/>
      <w:divBdr>
        <w:top w:val="none" w:sz="0" w:space="0" w:color="auto"/>
        <w:left w:val="none" w:sz="0" w:space="0" w:color="auto"/>
        <w:bottom w:val="none" w:sz="0" w:space="0" w:color="auto"/>
        <w:right w:val="none" w:sz="0" w:space="0" w:color="auto"/>
      </w:divBdr>
    </w:div>
    <w:div w:id="1566380055">
      <w:bodyDiv w:val="1"/>
      <w:marLeft w:val="0"/>
      <w:marRight w:val="0"/>
      <w:marTop w:val="0"/>
      <w:marBottom w:val="0"/>
      <w:divBdr>
        <w:top w:val="none" w:sz="0" w:space="0" w:color="auto"/>
        <w:left w:val="none" w:sz="0" w:space="0" w:color="auto"/>
        <w:bottom w:val="none" w:sz="0" w:space="0" w:color="auto"/>
        <w:right w:val="none" w:sz="0" w:space="0" w:color="auto"/>
      </w:divBdr>
    </w:div>
    <w:div w:id="1566715935">
      <w:bodyDiv w:val="1"/>
      <w:marLeft w:val="0"/>
      <w:marRight w:val="0"/>
      <w:marTop w:val="0"/>
      <w:marBottom w:val="0"/>
      <w:divBdr>
        <w:top w:val="none" w:sz="0" w:space="0" w:color="auto"/>
        <w:left w:val="none" w:sz="0" w:space="0" w:color="auto"/>
        <w:bottom w:val="none" w:sz="0" w:space="0" w:color="auto"/>
        <w:right w:val="none" w:sz="0" w:space="0" w:color="auto"/>
      </w:divBdr>
    </w:div>
    <w:div w:id="1566991332">
      <w:bodyDiv w:val="1"/>
      <w:marLeft w:val="0"/>
      <w:marRight w:val="0"/>
      <w:marTop w:val="0"/>
      <w:marBottom w:val="0"/>
      <w:divBdr>
        <w:top w:val="none" w:sz="0" w:space="0" w:color="auto"/>
        <w:left w:val="none" w:sz="0" w:space="0" w:color="auto"/>
        <w:bottom w:val="none" w:sz="0" w:space="0" w:color="auto"/>
        <w:right w:val="none" w:sz="0" w:space="0" w:color="auto"/>
      </w:divBdr>
    </w:div>
    <w:div w:id="1567031715">
      <w:bodyDiv w:val="1"/>
      <w:marLeft w:val="0"/>
      <w:marRight w:val="0"/>
      <w:marTop w:val="0"/>
      <w:marBottom w:val="0"/>
      <w:divBdr>
        <w:top w:val="none" w:sz="0" w:space="0" w:color="auto"/>
        <w:left w:val="none" w:sz="0" w:space="0" w:color="auto"/>
        <w:bottom w:val="none" w:sz="0" w:space="0" w:color="auto"/>
        <w:right w:val="none" w:sz="0" w:space="0" w:color="auto"/>
      </w:divBdr>
    </w:div>
    <w:div w:id="1567104905">
      <w:bodyDiv w:val="1"/>
      <w:marLeft w:val="0"/>
      <w:marRight w:val="0"/>
      <w:marTop w:val="0"/>
      <w:marBottom w:val="0"/>
      <w:divBdr>
        <w:top w:val="none" w:sz="0" w:space="0" w:color="auto"/>
        <w:left w:val="none" w:sz="0" w:space="0" w:color="auto"/>
        <w:bottom w:val="none" w:sz="0" w:space="0" w:color="auto"/>
        <w:right w:val="none" w:sz="0" w:space="0" w:color="auto"/>
      </w:divBdr>
    </w:div>
    <w:div w:id="1567106340">
      <w:bodyDiv w:val="1"/>
      <w:marLeft w:val="0"/>
      <w:marRight w:val="0"/>
      <w:marTop w:val="0"/>
      <w:marBottom w:val="0"/>
      <w:divBdr>
        <w:top w:val="none" w:sz="0" w:space="0" w:color="auto"/>
        <w:left w:val="none" w:sz="0" w:space="0" w:color="auto"/>
        <w:bottom w:val="none" w:sz="0" w:space="0" w:color="auto"/>
        <w:right w:val="none" w:sz="0" w:space="0" w:color="auto"/>
      </w:divBdr>
    </w:div>
    <w:div w:id="1567761465">
      <w:bodyDiv w:val="1"/>
      <w:marLeft w:val="0"/>
      <w:marRight w:val="0"/>
      <w:marTop w:val="0"/>
      <w:marBottom w:val="0"/>
      <w:divBdr>
        <w:top w:val="none" w:sz="0" w:space="0" w:color="auto"/>
        <w:left w:val="none" w:sz="0" w:space="0" w:color="auto"/>
        <w:bottom w:val="none" w:sz="0" w:space="0" w:color="auto"/>
        <w:right w:val="none" w:sz="0" w:space="0" w:color="auto"/>
      </w:divBdr>
    </w:div>
    <w:div w:id="1567838550">
      <w:bodyDiv w:val="1"/>
      <w:marLeft w:val="0"/>
      <w:marRight w:val="0"/>
      <w:marTop w:val="0"/>
      <w:marBottom w:val="0"/>
      <w:divBdr>
        <w:top w:val="none" w:sz="0" w:space="0" w:color="auto"/>
        <w:left w:val="none" w:sz="0" w:space="0" w:color="auto"/>
        <w:bottom w:val="none" w:sz="0" w:space="0" w:color="auto"/>
        <w:right w:val="none" w:sz="0" w:space="0" w:color="auto"/>
      </w:divBdr>
    </w:div>
    <w:div w:id="1568374291">
      <w:bodyDiv w:val="1"/>
      <w:marLeft w:val="0"/>
      <w:marRight w:val="0"/>
      <w:marTop w:val="0"/>
      <w:marBottom w:val="0"/>
      <w:divBdr>
        <w:top w:val="none" w:sz="0" w:space="0" w:color="auto"/>
        <w:left w:val="none" w:sz="0" w:space="0" w:color="auto"/>
        <w:bottom w:val="none" w:sz="0" w:space="0" w:color="auto"/>
        <w:right w:val="none" w:sz="0" w:space="0" w:color="auto"/>
      </w:divBdr>
    </w:div>
    <w:div w:id="1568416834">
      <w:bodyDiv w:val="1"/>
      <w:marLeft w:val="0"/>
      <w:marRight w:val="0"/>
      <w:marTop w:val="0"/>
      <w:marBottom w:val="0"/>
      <w:divBdr>
        <w:top w:val="none" w:sz="0" w:space="0" w:color="auto"/>
        <w:left w:val="none" w:sz="0" w:space="0" w:color="auto"/>
        <w:bottom w:val="none" w:sz="0" w:space="0" w:color="auto"/>
        <w:right w:val="none" w:sz="0" w:space="0" w:color="auto"/>
      </w:divBdr>
    </w:div>
    <w:div w:id="1569144777">
      <w:bodyDiv w:val="1"/>
      <w:marLeft w:val="0"/>
      <w:marRight w:val="0"/>
      <w:marTop w:val="0"/>
      <w:marBottom w:val="0"/>
      <w:divBdr>
        <w:top w:val="none" w:sz="0" w:space="0" w:color="auto"/>
        <w:left w:val="none" w:sz="0" w:space="0" w:color="auto"/>
        <w:bottom w:val="none" w:sz="0" w:space="0" w:color="auto"/>
        <w:right w:val="none" w:sz="0" w:space="0" w:color="auto"/>
      </w:divBdr>
    </w:div>
    <w:div w:id="1569880376">
      <w:bodyDiv w:val="1"/>
      <w:marLeft w:val="0"/>
      <w:marRight w:val="0"/>
      <w:marTop w:val="0"/>
      <w:marBottom w:val="0"/>
      <w:divBdr>
        <w:top w:val="none" w:sz="0" w:space="0" w:color="auto"/>
        <w:left w:val="none" w:sz="0" w:space="0" w:color="auto"/>
        <w:bottom w:val="none" w:sz="0" w:space="0" w:color="auto"/>
        <w:right w:val="none" w:sz="0" w:space="0" w:color="auto"/>
      </w:divBdr>
    </w:div>
    <w:div w:id="1570270489">
      <w:bodyDiv w:val="1"/>
      <w:marLeft w:val="0"/>
      <w:marRight w:val="0"/>
      <w:marTop w:val="0"/>
      <w:marBottom w:val="0"/>
      <w:divBdr>
        <w:top w:val="none" w:sz="0" w:space="0" w:color="auto"/>
        <w:left w:val="none" w:sz="0" w:space="0" w:color="auto"/>
        <w:bottom w:val="none" w:sz="0" w:space="0" w:color="auto"/>
        <w:right w:val="none" w:sz="0" w:space="0" w:color="auto"/>
      </w:divBdr>
    </w:div>
    <w:div w:id="1571110616">
      <w:bodyDiv w:val="1"/>
      <w:marLeft w:val="0"/>
      <w:marRight w:val="0"/>
      <w:marTop w:val="0"/>
      <w:marBottom w:val="0"/>
      <w:divBdr>
        <w:top w:val="none" w:sz="0" w:space="0" w:color="auto"/>
        <w:left w:val="none" w:sz="0" w:space="0" w:color="auto"/>
        <w:bottom w:val="none" w:sz="0" w:space="0" w:color="auto"/>
        <w:right w:val="none" w:sz="0" w:space="0" w:color="auto"/>
      </w:divBdr>
    </w:div>
    <w:div w:id="1571191240">
      <w:bodyDiv w:val="1"/>
      <w:marLeft w:val="0"/>
      <w:marRight w:val="0"/>
      <w:marTop w:val="0"/>
      <w:marBottom w:val="0"/>
      <w:divBdr>
        <w:top w:val="none" w:sz="0" w:space="0" w:color="auto"/>
        <w:left w:val="none" w:sz="0" w:space="0" w:color="auto"/>
        <w:bottom w:val="none" w:sz="0" w:space="0" w:color="auto"/>
        <w:right w:val="none" w:sz="0" w:space="0" w:color="auto"/>
      </w:divBdr>
    </w:div>
    <w:div w:id="1572540190">
      <w:bodyDiv w:val="1"/>
      <w:marLeft w:val="0"/>
      <w:marRight w:val="0"/>
      <w:marTop w:val="0"/>
      <w:marBottom w:val="0"/>
      <w:divBdr>
        <w:top w:val="none" w:sz="0" w:space="0" w:color="auto"/>
        <w:left w:val="none" w:sz="0" w:space="0" w:color="auto"/>
        <w:bottom w:val="none" w:sz="0" w:space="0" w:color="auto"/>
        <w:right w:val="none" w:sz="0" w:space="0" w:color="auto"/>
      </w:divBdr>
    </w:div>
    <w:div w:id="1572544055">
      <w:bodyDiv w:val="1"/>
      <w:marLeft w:val="0"/>
      <w:marRight w:val="0"/>
      <w:marTop w:val="0"/>
      <w:marBottom w:val="0"/>
      <w:divBdr>
        <w:top w:val="none" w:sz="0" w:space="0" w:color="auto"/>
        <w:left w:val="none" w:sz="0" w:space="0" w:color="auto"/>
        <w:bottom w:val="none" w:sz="0" w:space="0" w:color="auto"/>
        <w:right w:val="none" w:sz="0" w:space="0" w:color="auto"/>
      </w:divBdr>
    </w:div>
    <w:div w:id="1573158272">
      <w:bodyDiv w:val="1"/>
      <w:marLeft w:val="0"/>
      <w:marRight w:val="0"/>
      <w:marTop w:val="0"/>
      <w:marBottom w:val="0"/>
      <w:divBdr>
        <w:top w:val="none" w:sz="0" w:space="0" w:color="auto"/>
        <w:left w:val="none" w:sz="0" w:space="0" w:color="auto"/>
        <w:bottom w:val="none" w:sz="0" w:space="0" w:color="auto"/>
        <w:right w:val="none" w:sz="0" w:space="0" w:color="auto"/>
      </w:divBdr>
    </w:div>
    <w:div w:id="1573394321">
      <w:bodyDiv w:val="1"/>
      <w:marLeft w:val="0"/>
      <w:marRight w:val="0"/>
      <w:marTop w:val="0"/>
      <w:marBottom w:val="0"/>
      <w:divBdr>
        <w:top w:val="none" w:sz="0" w:space="0" w:color="auto"/>
        <w:left w:val="none" w:sz="0" w:space="0" w:color="auto"/>
        <w:bottom w:val="none" w:sz="0" w:space="0" w:color="auto"/>
        <w:right w:val="none" w:sz="0" w:space="0" w:color="auto"/>
      </w:divBdr>
    </w:div>
    <w:div w:id="1573539809">
      <w:bodyDiv w:val="1"/>
      <w:marLeft w:val="0"/>
      <w:marRight w:val="0"/>
      <w:marTop w:val="0"/>
      <w:marBottom w:val="0"/>
      <w:divBdr>
        <w:top w:val="none" w:sz="0" w:space="0" w:color="auto"/>
        <w:left w:val="none" w:sz="0" w:space="0" w:color="auto"/>
        <w:bottom w:val="none" w:sz="0" w:space="0" w:color="auto"/>
        <w:right w:val="none" w:sz="0" w:space="0" w:color="auto"/>
      </w:divBdr>
    </w:div>
    <w:div w:id="1573617335">
      <w:bodyDiv w:val="1"/>
      <w:marLeft w:val="0"/>
      <w:marRight w:val="0"/>
      <w:marTop w:val="0"/>
      <w:marBottom w:val="0"/>
      <w:divBdr>
        <w:top w:val="none" w:sz="0" w:space="0" w:color="auto"/>
        <w:left w:val="none" w:sz="0" w:space="0" w:color="auto"/>
        <w:bottom w:val="none" w:sz="0" w:space="0" w:color="auto"/>
        <w:right w:val="none" w:sz="0" w:space="0" w:color="auto"/>
      </w:divBdr>
    </w:div>
    <w:div w:id="1573856973">
      <w:bodyDiv w:val="1"/>
      <w:marLeft w:val="0"/>
      <w:marRight w:val="0"/>
      <w:marTop w:val="0"/>
      <w:marBottom w:val="0"/>
      <w:divBdr>
        <w:top w:val="none" w:sz="0" w:space="0" w:color="auto"/>
        <w:left w:val="none" w:sz="0" w:space="0" w:color="auto"/>
        <w:bottom w:val="none" w:sz="0" w:space="0" w:color="auto"/>
        <w:right w:val="none" w:sz="0" w:space="0" w:color="auto"/>
      </w:divBdr>
    </w:div>
    <w:div w:id="1574777863">
      <w:bodyDiv w:val="1"/>
      <w:marLeft w:val="0"/>
      <w:marRight w:val="0"/>
      <w:marTop w:val="0"/>
      <w:marBottom w:val="0"/>
      <w:divBdr>
        <w:top w:val="none" w:sz="0" w:space="0" w:color="auto"/>
        <w:left w:val="none" w:sz="0" w:space="0" w:color="auto"/>
        <w:bottom w:val="none" w:sz="0" w:space="0" w:color="auto"/>
        <w:right w:val="none" w:sz="0" w:space="0" w:color="auto"/>
      </w:divBdr>
    </w:div>
    <w:div w:id="1575165819">
      <w:bodyDiv w:val="1"/>
      <w:marLeft w:val="0"/>
      <w:marRight w:val="0"/>
      <w:marTop w:val="0"/>
      <w:marBottom w:val="0"/>
      <w:divBdr>
        <w:top w:val="none" w:sz="0" w:space="0" w:color="auto"/>
        <w:left w:val="none" w:sz="0" w:space="0" w:color="auto"/>
        <w:bottom w:val="none" w:sz="0" w:space="0" w:color="auto"/>
        <w:right w:val="none" w:sz="0" w:space="0" w:color="auto"/>
      </w:divBdr>
    </w:div>
    <w:div w:id="1575583396">
      <w:bodyDiv w:val="1"/>
      <w:marLeft w:val="0"/>
      <w:marRight w:val="0"/>
      <w:marTop w:val="0"/>
      <w:marBottom w:val="0"/>
      <w:divBdr>
        <w:top w:val="none" w:sz="0" w:space="0" w:color="auto"/>
        <w:left w:val="none" w:sz="0" w:space="0" w:color="auto"/>
        <w:bottom w:val="none" w:sz="0" w:space="0" w:color="auto"/>
        <w:right w:val="none" w:sz="0" w:space="0" w:color="auto"/>
      </w:divBdr>
    </w:div>
    <w:div w:id="1575623137">
      <w:bodyDiv w:val="1"/>
      <w:marLeft w:val="0"/>
      <w:marRight w:val="0"/>
      <w:marTop w:val="0"/>
      <w:marBottom w:val="0"/>
      <w:divBdr>
        <w:top w:val="none" w:sz="0" w:space="0" w:color="auto"/>
        <w:left w:val="none" w:sz="0" w:space="0" w:color="auto"/>
        <w:bottom w:val="none" w:sz="0" w:space="0" w:color="auto"/>
        <w:right w:val="none" w:sz="0" w:space="0" w:color="auto"/>
      </w:divBdr>
    </w:div>
    <w:div w:id="1576014137">
      <w:bodyDiv w:val="1"/>
      <w:marLeft w:val="0"/>
      <w:marRight w:val="0"/>
      <w:marTop w:val="0"/>
      <w:marBottom w:val="0"/>
      <w:divBdr>
        <w:top w:val="none" w:sz="0" w:space="0" w:color="auto"/>
        <w:left w:val="none" w:sz="0" w:space="0" w:color="auto"/>
        <w:bottom w:val="none" w:sz="0" w:space="0" w:color="auto"/>
        <w:right w:val="none" w:sz="0" w:space="0" w:color="auto"/>
      </w:divBdr>
    </w:div>
    <w:div w:id="1576164431">
      <w:bodyDiv w:val="1"/>
      <w:marLeft w:val="0"/>
      <w:marRight w:val="0"/>
      <w:marTop w:val="0"/>
      <w:marBottom w:val="0"/>
      <w:divBdr>
        <w:top w:val="none" w:sz="0" w:space="0" w:color="auto"/>
        <w:left w:val="none" w:sz="0" w:space="0" w:color="auto"/>
        <w:bottom w:val="none" w:sz="0" w:space="0" w:color="auto"/>
        <w:right w:val="none" w:sz="0" w:space="0" w:color="auto"/>
      </w:divBdr>
    </w:div>
    <w:div w:id="1577322837">
      <w:bodyDiv w:val="1"/>
      <w:marLeft w:val="0"/>
      <w:marRight w:val="0"/>
      <w:marTop w:val="0"/>
      <w:marBottom w:val="0"/>
      <w:divBdr>
        <w:top w:val="none" w:sz="0" w:space="0" w:color="auto"/>
        <w:left w:val="none" w:sz="0" w:space="0" w:color="auto"/>
        <w:bottom w:val="none" w:sz="0" w:space="0" w:color="auto"/>
        <w:right w:val="none" w:sz="0" w:space="0" w:color="auto"/>
      </w:divBdr>
    </w:div>
    <w:div w:id="1578202669">
      <w:bodyDiv w:val="1"/>
      <w:marLeft w:val="0"/>
      <w:marRight w:val="0"/>
      <w:marTop w:val="0"/>
      <w:marBottom w:val="0"/>
      <w:divBdr>
        <w:top w:val="none" w:sz="0" w:space="0" w:color="auto"/>
        <w:left w:val="none" w:sz="0" w:space="0" w:color="auto"/>
        <w:bottom w:val="none" w:sz="0" w:space="0" w:color="auto"/>
        <w:right w:val="none" w:sz="0" w:space="0" w:color="auto"/>
      </w:divBdr>
    </w:div>
    <w:div w:id="1578322663">
      <w:bodyDiv w:val="1"/>
      <w:marLeft w:val="0"/>
      <w:marRight w:val="0"/>
      <w:marTop w:val="0"/>
      <w:marBottom w:val="0"/>
      <w:divBdr>
        <w:top w:val="none" w:sz="0" w:space="0" w:color="auto"/>
        <w:left w:val="none" w:sz="0" w:space="0" w:color="auto"/>
        <w:bottom w:val="none" w:sz="0" w:space="0" w:color="auto"/>
        <w:right w:val="none" w:sz="0" w:space="0" w:color="auto"/>
      </w:divBdr>
    </w:div>
    <w:div w:id="1579055039">
      <w:bodyDiv w:val="1"/>
      <w:marLeft w:val="0"/>
      <w:marRight w:val="0"/>
      <w:marTop w:val="0"/>
      <w:marBottom w:val="0"/>
      <w:divBdr>
        <w:top w:val="none" w:sz="0" w:space="0" w:color="auto"/>
        <w:left w:val="none" w:sz="0" w:space="0" w:color="auto"/>
        <w:bottom w:val="none" w:sz="0" w:space="0" w:color="auto"/>
        <w:right w:val="none" w:sz="0" w:space="0" w:color="auto"/>
      </w:divBdr>
    </w:div>
    <w:div w:id="1579096544">
      <w:bodyDiv w:val="1"/>
      <w:marLeft w:val="0"/>
      <w:marRight w:val="0"/>
      <w:marTop w:val="0"/>
      <w:marBottom w:val="0"/>
      <w:divBdr>
        <w:top w:val="none" w:sz="0" w:space="0" w:color="auto"/>
        <w:left w:val="none" w:sz="0" w:space="0" w:color="auto"/>
        <w:bottom w:val="none" w:sz="0" w:space="0" w:color="auto"/>
        <w:right w:val="none" w:sz="0" w:space="0" w:color="auto"/>
      </w:divBdr>
    </w:div>
    <w:div w:id="1580141396">
      <w:bodyDiv w:val="1"/>
      <w:marLeft w:val="0"/>
      <w:marRight w:val="0"/>
      <w:marTop w:val="0"/>
      <w:marBottom w:val="0"/>
      <w:divBdr>
        <w:top w:val="none" w:sz="0" w:space="0" w:color="auto"/>
        <w:left w:val="none" w:sz="0" w:space="0" w:color="auto"/>
        <w:bottom w:val="none" w:sz="0" w:space="0" w:color="auto"/>
        <w:right w:val="none" w:sz="0" w:space="0" w:color="auto"/>
      </w:divBdr>
    </w:div>
    <w:div w:id="1581252659">
      <w:bodyDiv w:val="1"/>
      <w:marLeft w:val="0"/>
      <w:marRight w:val="0"/>
      <w:marTop w:val="0"/>
      <w:marBottom w:val="0"/>
      <w:divBdr>
        <w:top w:val="none" w:sz="0" w:space="0" w:color="auto"/>
        <w:left w:val="none" w:sz="0" w:space="0" w:color="auto"/>
        <w:bottom w:val="none" w:sz="0" w:space="0" w:color="auto"/>
        <w:right w:val="none" w:sz="0" w:space="0" w:color="auto"/>
      </w:divBdr>
    </w:div>
    <w:div w:id="1581326773">
      <w:bodyDiv w:val="1"/>
      <w:marLeft w:val="0"/>
      <w:marRight w:val="0"/>
      <w:marTop w:val="0"/>
      <w:marBottom w:val="0"/>
      <w:divBdr>
        <w:top w:val="none" w:sz="0" w:space="0" w:color="auto"/>
        <w:left w:val="none" w:sz="0" w:space="0" w:color="auto"/>
        <w:bottom w:val="none" w:sz="0" w:space="0" w:color="auto"/>
        <w:right w:val="none" w:sz="0" w:space="0" w:color="auto"/>
      </w:divBdr>
    </w:div>
    <w:div w:id="1582788188">
      <w:bodyDiv w:val="1"/>
      <w:marLeft w:val="0"/>
      <w:marRight w:val="0"/>
      <w:marTop w:val="0"/>
      <w:marBottom w:val="0"/>
      <w:divBdr>
        <w:top w:val="none" w:sz="0" w:space="0" w:color="auto"/>
        <w:left w:val="none" w:sz="0" w:space="0" w:color="auto"/>
        <w:bottom w:val="none" w:sz="0" w:space="0" w:color="auto"/>
        <w:right w:val="none" w:sz="0" w:space="0" w:color="auto"/>
      </w:divBdr>
    </w:div>
    <w:div w:id="1583415619">
      <w:bodyDiv w:val="1"/>
      <w:marLeft w:val="0"/>
      <w:marRight w:val="0"/>
      <w:marTop w:val="0"/>
      <w:marBottom w:val="0"/>
      <w:divBdr>
        <w:top w:val="none" w:sz="0" w:space="0" w:color="auto"/>
        <w:left w:val="none" w:sz="0" w:space="0" w:color="auto"/>
        <w:bottom w:val="none" w:sz="0" w:space="0" w:color="auto"/>
        <w:right w:val="none" w:sz="0" w:space="0" w:color="auto"/>
      </w:divBdr>
    </w:div>
    <w:div w:id="1583491207">
      <w:bodyDiv w:val="1"/>
      <w:marLeft w:val="0"/>
      <w:marRight w:val="0"/>
      <w:marTop w:val="0"/>
      <w:marBottom w:val="0"/>
      <w:divBdr>
        <w:top w:val="none" w:sz="0" w:space="0" w:color="auto"/>
        <w:left w:val="none" w:sz="0" w:space="0" w:color="auto"/>
        <w:bottom w:val="none" w:sz="0" w:space="0" w:color="auto"/>
        <w:right w:val="none" w:sz="0" w:space="0" w:color="auto"/>
      </w:divBdr>
    </w:div>
    <w:div w:id="1584529618">
      <w:bodyDiv w:val="1"/>
      <w:marLeft w:val="0"/>
      <w:marRight w:val="0"/>
      <w:marTop w:val="0"/>
      <w:marBottom w:val="0"/>
      <w:divBdr>
        <w:top w:val="none" w:sz="0" w:space="0" w:color="auto"/>
        <w:left w:val="none" w:sz="0" w:space="0" w:color="auto"/>
        <w:bottom w:val="none" w:sz="0" w:space="0" w:color="auto"/>
        <w:right w:val="none" w:sz="0" w:space="0" w:color="auto"/>
      </w:divBdr>
    </w:div>
    <w:div w:id="1585146380">
      <w:bodyDiv w:val="1"/>
      <w:marLeft w:val="0"/>
      <w:marRight w:val="0"/>
      <w:marTop w:val="0"/>
      <w:marBottom w:val="0"/>
      <w:divBdr>
        <w:top w:val="none" w:sz="0" w:space="0" w:color="auto"/>
        <w:left w:val="none" w:sz="0" w:space="0" w:color="auto"/>
        <w:bottom w:val="none" w:sz="0" w:space="0" w:color="auto"/>
        <w:right w:val="none" w:sz="0" w:space="0" w:color="auto"/>
      </w:divBdr>
    </w:div>
    <w:div w:id="1585458833">
      <w:bodyDiv w:val="1"/>
      <w:marLeft w:val="0"/>
      <w:marRight w:val="0"/>
      <w:marTop w:val="0"/>
      <w:marBottom w:val="0"/>
      <w:divBdr>
        <w:top w:val="none" w:sz="0" w:space="0" w:color="auto"/>
        <w:left w:val="none" w:sz="0" w:space="0" w:color="auto"/>
        <w:bottom w:val="none" w:sz="0" w:space="0" w:color="auto"/>
        <w:right w:val="none" w:sz="0" w:space="0" w:color="auto"/>
      </w:divBdr>
    </w:div>
    <w:div w:id="1586109229">
      <w:bodyDiv w:val="1"/>
      <w:marLeft w:val="0"/>
      <w:marRight w:val="0"/>
      <w:marTop w:val="0"/>
      <w:marBottom w:val="0"/>
      <w:divBdr>
        <w:top w:val="none" w:sz="0" w:space="0" w:color="auto"/>
        <w:left w:val="none" w:sz="0" w:space="0" w:color="auto"/>
        <w:bottom w:val="none" w:sz="0" w:space="0" w:color="auto"/>
        <w:right w:val="none" w:sz="0" w:space="0" w:color="auto"/>
      </w:divBdr>
    </w:div>
    <w:div w:id="1586264813">
      <w:bodyDiv w:val="1"/>
      <w:marLeft w:val="0"/>
      <w:marRight w:val="0"/>
      <w:marTop w:val="0"/>
      <w:marBottom w:val="0"/>
      <w:divBdr>
        <w:top w:val="none" w:sz="0" w:space="0" w:color="auto"/>
        <w:left w:val="none" w:sz="0" w:space="0" w:color="auto"/>
        <w:bottom w:val="none" w:sz="0" w:space="0" w:color="auto"/>
        <w:right w:val="none" w:sz="0" w:space="0" w:color="auto"/>
      </w:divBdr>
    </w:div>
    <w:div w:id="1586496833">
      <w:bodyDiv w:val="1"/>
      <w:marLeft w:val="0"/>
      <w:marRight w:val="0"/>
      <w:marTop w:val="0"/>
      <w:marBottom w:val="0"/>
      <w:divBdr>
        <w:top w:val="none" w:sz="0" w:space="0" w:color="auto"/>
        <w:left w:val="none" w:sz="0" w:space="0" w:color="auto"/>
        <w:bottom w:val="none" w:sz="0" w:space="0" w:color="auto"/>
        <w:right w:val="none" w:sz="0" w:space="0" w:color="auto"/>
      </w:divBdr>
    </w:div>
    <w:div w:id="1586649003">
      <w:bodyDiv w:val="1"/>
      <w:marLeft w:val="0"/>
      <w:marRight w:val="0"/>
      <w:marTop w:val="0"/>
      <w:marBottom w:val="0"/>
      <w:divBdr>
        <w:top w:val="none" w:sz="0" w:space="0" w:color="auto"/>
        <w:left w:val="none" w:sz="0" w:space="0" w:color="auto"/>
        <w:bottom w:val="none" w:sz="0" w:space="0" w:color="auto"/>
        <w:right w:val="none" w:sz="0" w:space="0" w:color="auto"/>
      </w:divBdr>
    </w:div>
    <w:div w:id="1586962256">
      <w:bodyDiv w:val="1"/>
      <w:marLeft w:val="0"/>
      <w:marRight w:val="0"/>
      <w:marTop w:val="0"/>
      <w:marBottom w:val="0"/>
      <w:divBdr>
        <w:top w:val="none" w:sz="0" w:space="0" w:color="auto"/>
        <w:left w:val="none" w:sz="0" w:space="0" w:color="auto"/>
        <w:bottom w:val="none" w:sz="0" w:space="0" w:color="auto"/>
        <w:right w:val="none" w:sz="0" w:space="0" w:color="auto"/>
      </w:divBdr>
    </w:div>
    <w:div w:id="1587376150">
      <w:bodyDiv w:val="1"/>
      <w:marLeft w:val="0"/>
      <w:marRight w:val="0"/>
      <w:marTop w:val="0"/>
      <w:marBottom w:val="0"/>
      <w:divBdr>
        <w:top w:val="none" w:sz="0" w:space="0" w:color="auto"/>
        <w:left w:val="none" w:sz="0" w:space="0" w:color="auto"/>
        <w:bottom w:val="none" w:sz="0" w:space="0" w:color="auto"/>
        <w:right w:val="none" w:sz="0" w:space="0" w:color="auto"/>
      </w:divBdr>
    </w:div>
    <w:div w:id="1587566642">
      <w:bodyDiv w:val="1"/>
      <w:marLeft w:val="0"/>
      <w:marRight w:val="0"/>
      <w:marTop w:val="0"/>
      <w:marBottom w:val="0"/>
      <w:divBdr>
        <w:top w:val="none" w:sz="0" w:space="0" w:color="auto"/>
        <w:left w:val="none" w:sz="0" w:space="0" w:color="auto"/>
        <w:bottom w:val="none" w:sz="0" w:space="0" w:color="auto"/>
        <w:right w:val="none" w:sz="0" w:space="0" w:color="auto"/>
      </w:divBdr>
    </w:div>
    <w:div w:id="1588147018">
      <w:bodyDiv w:val="1"/>
      <w:marLeft w:val="0"/>
      <w:marRight w:val="0"/>
      <w:marTop w:val="0"/>
      <w:marBottom w:val="0"/>
      <w:divBdr>
        <w:top w:val="none" w:sz="0" w:space="0" w:color="auto"/>
        <w:left w:val="none" w:sz="0" w:space="0" w:color="auto"/>
        <w:bottom w:val="none" w:sz="0" w:space="0" w:color="auto"/>
        <w:right w:val="none" w:sz="0" w:space="0" w:color="auto"/>
      </w:divBdr>
    </w:div>
    <w:div w:id="1588421549">
      <w:bodyDiv w:val="1"/>
      <w:marLeft w:val="0"/>
      <w:marRight w:val="0"/>
      <w:marTop w:val="0"/>
      <w:marBottom w:val="0"/>
      <w:divBdr>
        <w:top w:val="none" w:sz="0" w:space="0" w:color="auto"/>
        <w:left w:val="none" w:sz="0" w:space="0" w:color="auto"/>
        <w:bottom w:val="none" w:sz="0" w:space="0" w:color="auto"/>
        <w:right w:val="none" w:sz="0" w:space="0" w:color="auto"/>
      </w:divBdr>
    </w:div>
    <w:div w:id="1588423536">
      <w:bodyDiv w:val="1"/>
      <w:marLeft w:val="0"/>
      <w:marRight w:val="0"/>
      <w:marTop w:val="0"/>
      <w:marBottom w:val="0"/>
      <w:divBdr>
        <w:top w:val="none" w:sz="0" w:space="0" w:color="auto"/>
        <w:left w:val="none" w:sz="0" w:space="0" w:color="auto"/>
        <w:bottom w:val="none" w:sz="0" w:space="0" w:color="auto"/>
        <w:right w:val="none" w:sz="0" w:space="0" w:color="auto"/>
      </w:divBdr>
    </w:div>
    <w:div w:id="1588690370">
      <w:bodyDiv w:val="1"/>
      <w:marLeft w:val="0"/>
      <w:marRight w:val="0"/>
      <w:marTop w:val="0"/>
      <w:marBottom w:val="0"/>
      <w:divBdr>
        <w:top w:val="none" w:sz="0" w:space="0" w:color="auto"/>
        <w:left w:val="none" w:sz="0" w:space="0" w:color="auto"/>
        <w:bottom w:val="none" w:sz="0" w:space="0" w:color="auto"/>
        <w:right w:val="none" w:sz="0" w:space="0" w:color="auto"/>
      </w:divBdr>
    </w:div>
    <w:div w:id="1588879870">
      <w:bodyDiv w:val="1"/>
      <w:marLeft w:val="0"/>
      <w:marRight w:val="0"/>
      <w:marTop w:val="0"/>
      <w:marBottom w:val="0"/>
      <w:divBdr>
        <w:top w:val="none" w:sz="0" w:space="0" w:color="auto"/>
        <w:left w:val="none" w:sz="0" w:space="0" w:color="auto"/>
        <w:bottom w:val="none" w:sz="0" w:space="0" w:color="auto"/>
        <w:right w:val="none" w:sz="0" w:space="0" w:color="auto"/>
      </w:divBdr>
    </w:div>
    <w:div w:id="1589075405">
      <w:bodyDiv w:val="1"/>
      <w:marLeft w:val="0"/>
      <w:marRight w:val="0"/>
      <w:marTop w:val="0"/>
      <w:marBottom w:val="0"/>
      <w:divBdr>
        <w:top w:val="none" w:sz="0" w:space="0" w:color="auto"/>
        <w:left w:val="none" w:sz="0" w:space="0" w:color="auto"/>
        <w:bottom w:val="none" w:sz="0" w:space="0" w:color="auto"/>
        <w:right w:val="none" w:sz="0" w:space="0" w:color="auto"/>
      </w:divBdr>
    </w:div>
    <w:div w:id="1589268542">
      <w:bodyDiv w:val="1"/>
      <w:marLeft w:val="0"/>
      <w:marRight w:val="0"/>
      <w:marTop w:val="0"/>
      <w:marBottom w:val="0"/>
      <w:divBdr>
        <w:top w:val="none" w:sz="0" w:space="0" w:color="auto"/>
        <w:left w:val="none" w:sz="0" w:space="0" w:color="auto"/>
        <w:bottom w:val="none" w:sz="0" w:space="0" w:color="auto"/>
        <w:right w:val="none" w:sz="0" w:space="0" w:color="auto"/>
      </w:divBdr>
    </w:div>
    <w:div w:id="1589340491">
      <w:bodyDiv w:val="1"/>
      <w:marLeft w:val="0"/>
      <w:marRight w:val="0"/>
      <w:marTop w:val="0"/>
      <w:marBottom w:val="0"/>
      <w:divBdr>
        <w:top w:val="none" w:sz="0" w:space="0" w:color="auto"/>
        <w:left w:val="none" w:sz="0" w:space="0" w:color="auto"/>
        <w:bottom w:val="none" w:sz="0" w:space="0" w:color="auto"/>
        <w:right w:val="none" w:sz="0" w:space="0" w:color="auto"/>
      </w:divBdr>
    </w:div>
    <w:div w:id="1590844275">
      <w:bodyDiv w:val="1"/>
      <w:marLeft w:val="0"/>
      <w:marRight w:val="0"/>
      <w:marTop w:val="0"/>
      <w:marBottom w:val="0"/>
      <w:divBdr>
        <w:top w:val="none" w:sz="0" w:space="0" w:color="auto"/>
        <w:left w:val="none" w:sz="0" w:space="0" w:color="auto"/>
        <w:bottom w:val="none" w:sz="0" w:space="0" w:color="auto"/>
        <w:right w:val="none" w:sz="0" w:space="0" w:color="auto"/>
      </w:divBdr>
    </w:div>
    <w:div w:id="1591229428">
      <w:bodyDiv w:val="1"/>
      <w:marLeft w:val="0"/>
      <w:marRight w:val="0"/>
      <w:marTop w:val="0"/>
      <w:marBottom w:val="0"/>
      <w:divBdr>
        <w:top w:val="none" w:sz="0" w:space="0" w:color="auto"/>
        <w:left w:val="none" w:sz="0" w:space="0" w:color="auto"/>
        <w:bottom w:val="none" w:sz="0" w:space="0" w:color="auto"/>
        <w:right w:val="none" w:sz="0" w:space="0" w:color="auto"/>
      </w:divBdr>
    </w:div>
    <w:div w:id="1591310325">
      <w:bodyDiv w:val="1"/>
      <w:marLeft w:val="0"/>
      <w:marRight w:val="0"/>
      <w:marTop w:val="0"/>
      <w:marBottom w:val="0"/>
      <w:divBdr>
        <w:top w:val="none" w:sz="0" w:space="0" w:color="auto"/>
        <w:left w:val="none" w:sz="0" w:space="0" w:color="auto"/>
        <w:bottom w:val="none" w:sz="0" w:space="0" w:color="auto"/>
        <w:right w:val="none" w:sz="0" w:space="0" w:color="auto"/>
      </w:divBdr>
    </w:div>
    <w:div w:id="1592083149">
      <w:bodyDiv w:val="1"/>
      <w:marLeft w:val="0"/>
      <w:marRight w:val="0"/>
      <w:marTop w:val="0"/>
      <w:marBottom w:val="0"/>
      <w:divBdr>
        <w:top w:val="none" w:sz="0" w:space="0" w:color="auto"/>
        <w:left w:val="none" w:sz="0" w:space="0" w:color="auto"/>
        <w:bottom w:val="none" w:sz="0" w:space="0" w:color="auto"/>
        <w:right w:val="none" w:sz="0" w:space="0" w:color="auto"/>
      </w:divBdr>
    </w:div>
    <w:div w:id="1593195362">
      <w:bodyDiv w:val="1"/>
      <w:marLeft w:val="0"/>
      <w:marRight w:val="0"/>
      <w:marTop w:val="0"/>
      <w:marBottom w:val="0"/>
      <w:divBdr>
        <w:top w:val="none" w:sz="0" w:space="0" w:color="auto"/>
        <w:left w:val="none" w:sz="0" w:space="0" w:color="auto"/>
        <w:bottom w:val="none" w:sz="0" w:space="0" w:color="auto"/>
        <w:right w:val="none" w:sz="0" w:space="0" w:color="auto"/>
      </w:divBdr>
    </w:div>
    <w:div w:id="1593201571">
      <w:bodyDiv w:val="1"/>
      <w:marLeft w:val="0"/>
      <w:marRight w:val="0"/>
      <w:marTop w:val="0"/>
      <w:marBottom w:val="0"/>
      <w:divBdr>
        <w:top w:val="none" w:sz="0" w:space="0" w:color="auto"/>
        <w:left w:val="none" w:sz="0" w:space="0" w:color="auto"/>
        <w:bottom w:val="none" w:sz="0" w:space="0" w:color="auto"/>
        <w:right w:val="none" w:sz="0" w:space="0" w:color="auto"/>
      </w:divBdr>
    </w:div>
    <w:div w:id="1593705700">
      <w:bodyDiv w:val="1"/>
      <w:marLeft w:val="0"/>
      <w:marRight w:val="0"/>
      <w:marTop w:val="0"/>
      <w:marBottom w:val="0"/>
      <w:divBdr>
        <w:top w:val="none" w:sz="0" w:space="0" w:color="auto"/>
        <w:left w:val="none" w:sz="0" w:space="0" w:color="auto"/>
        <w:bottom w:val="none" w:sz="0" w:space="0" w:color="auto"/>
        <w:right w:val="none" w:sz="0" w:space="0" w:color="auto"/>
      </w:divBdr>
    </w:div>
    <w:div w:id="1593709501">
      <w:bodyDiv w:val="1"/>
      <w:marLeft w:val="0"/>
      <w:marRight w:val="0"/>
      <w:marTop w:val="0"/>
      <w:marBottom w:val="0"/>
      <w:divBdr>
        <w:top w:val="none" w:sz="0" w:space="0" w:color="auto"/>
        <w:left w:val="none" w:sz="0" w:space="0" w:color="auto"/>
        <w:bottom w:val="none" w:sz="0" w:space="0" w:color="auto"/>
        <w:right w:val="none" w:sz="0" w:space="0" w:color="auto"/>
      </w:divBdr>
    </w:div>
    <w:div w:id="1594163635">
      <w:bodyDiv w:val="1"/>
      <w:marLeft w:val="0"/>
      <w:marRight w:val="0"/>
      <w:marTop w:val="0"/>
      <w:marBottom w:val="0"/>
      <w:divBdr>
        <w:top w:val="none" w:sz="0" w:space="0" w:color="auto"/>
        <w:left w:val="none" w:sz="0" w:space="0" w:color="auto"/>
        <w:bottom w:val="none" w:sz="0" w:space="0" w:color="auto"/>
        <w:right w:val="none" w:sz="0" w:space="0" w:color="auto"/>
      </w:divBdr>
    </w:div>
    <w:div w:id="1594165727">
      <w:bodyDiv w:val="1"/>
      <w:marLeft w:val="0"/>
      <w:marRight w:val="0"/>
      <w:marTop w:val="0"/>
      <w:marBottom w:val="0"/>
      <w:divBdr>
        <w:top w:val="none" w:sz="0" w:space="0" w:color="auto"/>
        <w:left w:val="none" w:sz="0" w:space="0" w:color="auto"/>
        <w:bottom w:val="none" w:sz="0" w:space="0" w:color="auto"/>
        <w:right w:val="none" w:sz="0" w:space="0" w:color="auto"/>
      </w:divBdr>
    </w:div>
    <w:div w:id="1594167032">
      <w:bodyDiv w:val="1"/>
      <w:marLeft w:val="0"/>
      <w:marRight w:val="0"/>
      <w:marTop w:val="0"/>
      <w:marBottom w:val="0"/>
      <w:divBdr>
        <w:top w:val="none" w:sz="0" w:space="0" w:color="auto"/>
        <w:left w:val="none" w:sz="0" w:space="0" w:color="auto"/>
        <w:bottom w:val="none" w:sz="0" w:space="0" w:color="auto"/>
        <w:right w:val="none" w:sz="0" w:space="0" w:color="auto"/>
      </w:divBdr>
    </w:div>
    <w:div w:id="1594975288">
      <w:bodyDiv w:val="1"/>
      <w:marLeft w:val="0"/>
      <w:marRight w:val="0"/>
      <w:marTop w:val="0"/>
      <w:marBottom w:val="0"/>
      <w:divBdr>
        <w:top w:val="none" w:sz="0" w:space="0" w:color="auto"/>
        <w:left w:val="none" w:sz="0" w:space="0" w:color="auto"/>
        <w:bottom w:val="none" w:sz="0" w:space="0" w:color="auto"/>
        <w:right w:val="none" w:sz="0" w:space="0" w:color="auto"/>
      </w:divBdr>
    </w:div>
    <w:div w:id="1595086509">
      <w:bodyDiv w:val="1"/>
      <w:marLeft w:val="0"/>
      <w:marRight w:val="0"/>
      <w:marTop w:val="0"/>
      <w:marBottom w:val="0"/>
      <w:divBdr>
        <w:top w:val="none" w:sz="0" w:space="0" w:color="auto"/>
        <w:left w:val="none" w:sz="0" w:space="0" w:color="auto"/>
        <w:bottom w:val="none" w:sz="0" w:space="0" w:color="auto"/>
        <w:right w:val="none" w:sz="0" w:space="0" w:color="auto"/>
      </w:divBdr>
    </w:div>
    <w:div w:id="1595627629">
      <w:bodyDiv w:val="1"/>
      <w:marLeft w:val="0"/>
      <w:marRight w:val="0"/>
      <w:marTop w:val="0"/>
      <w:marBottom w:val="0"/>
      <w:divBdr>
        <w:top w:val="none" w:sz="0" w:space="0" w:color="auto"/>
        <w:left w:val="none" w:sz="0" w:space="0" w:color="auto"/>
        <w:bottom w:val="none" w:sz="0" w:space="0" w:color="auto"/>
        <w:right w:val="none" w:sz="0" w:space="0" w:color="auto"/>
      </w:divBdr>
    </w:div>
    <w:div w:id="1595937802">
      <w:bodyDiv w:val="1"/>
      <w:marLeft w:val="0"/>
      <w:marRight w:val="0"/>
      <w:marTop w:val="0"/>
      <w:marBottom w:val="0"/>
      <w:divBdr>
        <w:top w:val="none" w:sz="0" w:space="0" w:color="auto"/>
        <w:left w:val="none" w:sz="0" w:space="0" w:color="auto"/>
        <w:bottom w:val="none" w:sz="0" w:space="0" w:color="auto"/>
        <w:right w:val="none" w:sz="0" w:space="0" w:color="auto"/>
      </w:divBdr>
    </w:div>
    <w:div w:id="1596934666">
      <w:bodyDiv w:val="1"/>
      <w:marLeft w:val="0"/>
      <w:marRight w:val="0"/>
      <w:marTop w:val="0"/>
      <w:marBottom w:val="0"/>
      <w:divBdr>
        <w:top w:val="none" w:sz="0" w:space="0" w:color="auto"/>
        <w:left w:val="none" w:sz="0" w:space="0" w:color="auto"/>
        <w:bottom w:val="none" w:sz="0" w:space="0" w:color="auto"/>
        <w:right w:val="none" w:sz="0" w:space="0" w:color="auto"/>
      </w:divBdr>
    </w:div>
    <w:div w:id="1597011350">
      <w:bodyDiv w:val="1"/>
      <w:marLeft w:val="0"/>
      <w:marRight w:val="0"/>
      <w:marTop w:val="0"/>
      <w:marBottom w:val="0"/>
      <w:divBdr>
        <w:top w:val="none" w:sz="0" w:space="0" w:color="auto"/>
        <w:left w:val="none" w:sz="0" w:space="0" w:color="auto"/>
        <w:bottom w:val="none" w:sz="0" w:space="0" w:color="auto"/>
        <w:right w:val="none" w:sz="0" w:space="0" w:color="auto"/>
      </w:divBdr>
    </w:div>
    <w:div w:id="1597790870">
      <w:bodyDiv w:val="1"/>
      <w:marLeft w:val="0"/>
      <w:marRight w:val="0"/>
      <w:marTop w:val="0"/>
      <w:marBottom w:val="0"/>
      <w:divBdr>
        <w:top w:val="none" w:sz="0" w:space="0" w:color="auto"/>
        <w:left w:val="none" w:sz="0" w:space="0" w:color="auto"/>
        <w:bottom w:val="none" w:sz="0" w:space="0" w:color="auto"/>
        <w:right w:val="none" w:sz="0" w:space="0" w:color="auto"/>
      </w:divBdr>
    </w:div>
    <w:div w:id="1597864373">
      <w:bodyDiv w:val="1"/>
      <w:marLeft w:val="0"/>
      <w:marRight w:val="0"/>
      <w:marTop w:val="0"/>
      <w:marBottom w:val="0"/>
      <w:divBdr>
        <w:top w:val="none" w:sz="0" w:space="0" w:color="auto"/>
        <w:left w:val="none" w:sz="0" w:space="0" w:color="auto"/>
        <w:bottom w:val="none" w:sz="0" w:space="0" w:color="auto"/>
        <w:right w:val="none" w:sz="0" w:space="0" w:color="auto"/>
      </w:divBdr>
    </w:div>
    <w:div w:id="1598518175">
      <w:bodyDiv w:val="1"/>
      <w:marLeft w:val="0"/>
      <w:marRight w:val="0"/>
      <w:marTop w:val="0"/>
      <w:marBottom w:val="0"/>
      <w:divBdr>
        <w:top w:val="none" w:sz="0" w:space="0" w:color="auto"/>
        <w:left w:val="none" w:sz="0" w:space="0" w:color="auto"/>
        <w:bottom w:val="none" w:sz="0" w:space="0" w:color="auto"/>
        <w:right w:val="none" w:sz="0" w:space="0" w:color="auto"/>
      </w:divBdr>
    </w:div>
    <w:div w:id="1598755963">
      <w:bodyDiv w:val="1"/>
      <w:marLeft w:val="0"/>
      <w:marRight w:val="0"/>
      <w:marTop w:val="0"/>
      <w:marBottom w:val="0"/>
      <w:divBdr>
        <w:top w:val="none" w:sz="0" w:space="0" w:color="auto"/>
        <w:left w:val="none" w:sz="0" w:space="0" w:color="auto"/>
        <w:bottom w:val="none" w:sz="0" w:space="0" w:color="auto"/>
        <w:right w:val="none" w:sz="0" w:space="0" w:color="auto"/>
      </w:divBdr>
    </w:div>
    <w:div w:id="1599756026">
      <w:bodyDiv w:val="1"/>
      <w:marLeft w:val="0"/>
      <w:marRight w:val="0"/>
      <w:marTop w:val="0"/>
      <w:marBottom w:val="0"/>
      <w:divBdr>
        <w:top w:val="none" w:sz="0" w:space="0" w:color="auto"/>
        <w:left w:val="none" w:sz="0" w:space="0" w:color="auto"/>
        <w:bottom w:val="none" w:sz="0" w:space="0" w:color="auto"/>
        <w:right w:val="none" w:sz="0" w:space="0" w:color="auto"/>
      </w:divBdr>
    </w:div>
    <w:div w:id="1600016917">
      <w:bodyDiv w:val="1"/>
      <w:marLeft w:val="0"/>
      <w:marRight w:val="0"/>
      <w:marTop w:val="0"/>
      <w:marBottom w:val="0"/>
      <w:divBdr>
        <w:top w:val="none" w:sz="0" w:space="0" w:color="auto"/>
        <w:left w:val="none" w:sz="0" w:space="0" w:color="auto"/>
        <w:bottom w:val="none" w:sz="0" w:space="0" w:color="auto"/>
        <w:right w:val="none" w:sz="0" w:space="0" w:color="auto"/>
      </w:divBdr>
    </w:div>
    <w:div w:id="1600675313">
      <w:bodyDiv w:val="1"/>
      <w:marLeft w:val="0"/>
      <w:marRight w:val="0"/>
      <w:marTop w:val="0"/>
      <w:marBottom w:val="0"/>
      <w:divBdr>
        <w:top w:val="none" w:sz="0" w:space="0" w:color="auto"/>
        <w:left w:val="none" w:sz="0" w:space="0" w:color="auto"/>
        <w:bottom w:val="none" w:sz="0" w:space="0" w:color="auto"/>
        <w:right w:val="none" w:sz="0" w:space="0" w:color="auto"/>
      </w:divBdr>
    </w:div>
    <w:div w:id="1600944730">
      <w:bodyDiv w:val="1"/>
      <w:marLeft w:val="0"/>
      <w:marRight w:val="0"/>
      <w:marTop w:val="0"/>
      <w:marBottom w:val="0"/>
      <w:divBdr>
        <w:top w:val="none" w:sz="0" w:space="0" w:color="auto"/>
        <w:left w:val="none" w:sz="0" w:space="0" w:color="auto"/>
        <w:bottom w:val="none" w:sz="0" w:space="0" w:color="auto"/>
        <w:right w:val="none" w:sz="0" w:space="0" w:color="auto"/>
      </w:divBdr>
    </w:div>
    <w:div w:id="1601259377">
      <w:bodyDiv w:val="1"/>
      <w:marLeft w:val="0"/>
      <w:marRight w:val="0"/>
      <w:marTop w:val="0"/>
      <w:marBottom w:val="0"/>
      <w:divBdr>
        <w:top w:val="none" w:sz="0" w:space="0" w:color="auto"/>
        <w:left w:val="none" w:sz="0" w:space="0" w:color="auto"/>
        <w:bottom w:val="none" w:sz="0" w:space="0" w:color="auto"/>
        <w:right w:val="none" w:sz="0" w:space="0" w:color="auto"/>
      </w:divBdr>
    </w:div>
    <w:div w:id="1601525050">
      <w:bodyDiv w:val="1"/>
      <w:marLeft w:val="0"/>
      <w:marRight w:val="0"/>
      <w:marTop w:val="0"/>
      <w:marBottom w:val="0"/>
      <w:divBdr>
        <w:top w:val="none" w:sz="0" w:space="0" w:color="auto"/>
        <w:left w:val="none" w:sz="0" w:space="0" w:color="auto"/>
        <w:bottom w:val="none" w:sz="0" w:space="0" w:color="auto"/>
        <w:right w:val="none" w:sz="0" w:space="0" w:color="auto"/>
      </w:divBdr>
    </w:div>
    <w:div w:id="1601572020">
      <w:bodyDiv w:val="1"/>
      <w:marLeft w:val="0"/>
      <w:marRight w:val="0"/>
      <w:marTop w:val="0"/>
      <w:marBottom w:val="0"/>
      <w:divBdr>
        <w:top w:val="none" w:sz="0" w:space="0" w:color="auto"/>
        <w:left w:val="none" w:sz="0" w:space="0" w:color="auto"/>
        <w:bottom w:val="none" w:sz="0" w:space="0" w:color="auto"/>
        <w:right w:val="none" w:sz="0" w:space="0" w:color="auto"/>
      </w:divBdr>
    </w:div>
    <w:div w:id="1602109303">
      <w:bodyDiv w:val="1"/>
      <w:marLeft w:val="0"/>
      <w:marRight w:val="0"/>
      <w:marTop w:val="0"/>
      <w:marBottom w:val="0"/>
      <w:divBdr>
        <w:top w:val="none" w:sz="0" w:space="0" w:color="auto"/>
        <w:left w:val="none" w:sz="0" w:space="0" w:color="auto"/>
        <w:bottom w:val="none" w:sz="0" w:space="0" w:color="auto"/>
        <w:right w:val="none" w:sz="0" w:space="0" w:color="auto"/>
      </w:divBdr>
    </w:div>
    <w:div w:id="1602570300">
      <w:bodyDiv w:val="1"/>
      <w:marLeft w:val="0"/>
      <w:marRight w:val="0"/>
      <w:marTop w:val="0"/>
      <w:marBottom w:val="0"/>
      <w:divBdr>
        <w:top w:val="none" w:sz="0" w:space="0" w:color="auto"/>
        <w:left w:val="none" w:sz="0" w:space="0" w:color="auto"/>
        <w:bottom w:val="none" w:sz="0" w:space="0" w:color="auto"/>
        <w:right w:val="none" w:sz="0" w:space="0" w:color="auto"/>
      </w:divBdr>
    </w:div>
    <w:div w:id="1603563630">
      <w:bodyDiv w:val="1"/>
      <w:marLeft w:val="0"/>
      <w:marRight w:val="0"/>
      <w:marTop w:val="0"/>
      <w:marBottom w:val="0"/>
      <w:divBdr>
        <w:top w:val="none" w:sz="0" w:space="0" w:color="auto"/>
        <w:left w:val="none" w:sz="0" w:space="0" w:color="auto"/>
        <w:bottom w:val="none" w:sz="0" w:space="0" w:color="auto"/>
        <w:right w:val="none" w:sz="0" w:space="0" w:color="auto"/>
      </w:divBdr>
    </w:div>
    <w:div w:id="1603758049">
      <w:bodyDiv w:val="1"/>
      <w:marLeft w:val="0"/>
      <w:marRight w:val="0"/>
      <w:marTop w:val="0"/>
      <w:marBottom w:val="0"/>
      <w:divBdr>
        <w:top w:val="none" w:sz="0" w:space="0" w:color="auto"/>
        <w:left w:val="none" w:sz="0" w:space="0" w:color="auto"/>
        <w:bottom w:val="none" w:sz="0" w:space="0" w:color="auto"/>
        <w:right w:val="none" w:sz="0" w:space="0" w:color="auto"/>
      </w:divBdr>
    </w:div>
    <w:div w:id="1604415335">
      <w:bodyDiv w:val="1"/>
      <w:marLeft w:val="0"/>
      <w:marRight w:val="0"/>
      <w:marTop w:val="0"/>
      <w:marBottom w:val="0"/>
      <w:divBdr>
        <w:top w:val="none" w:sz="0" w:space="0" w:color="auto"/>
        <w:left w:val="none" w:sz="0" w:space="0" w:color="auto"/>
        <w:bottom w:val="none" w:sz="0" w:space="0" w:color="auto"/>
        <w:right w:val="none" w:sz="0" w:space="0" w:color="auto"/>
      </w:divBdr>
    </w:div>
    <w:div w:id="1604415927">
      <w:bodyDiv w:val="1"/>
      <w:marLeft w:val="0"/>
      <w:marRight w:val="0"/>
      <w:marTop w:val="0"/>
      <w:marBottom w:val="0"/>
      <w:divBdr>
        <w:top w:val="none" w:sz="0" w:space="0" w:color="auto"/>
        <w:left w:val="none" w:sz="0" w:space="0" w:color="auto"/>
        <w:bottom w:val="none" w:sz="0" w:space="0" w:color="auto"/>
        <w:right w:val="none" w:sz="0" w:space="0" w:color="auto"/>
      </w:divBdr>
    </w:div>
    <w:div w:id="1604800019">
      <w:bodyDiv w:val="1"/>
      <w:marLeft w:val="0"/>
      <w:marRight w:val="0"/>
      <w:marTop w:val="0"/>
      <w:marBottom w:val="0"/>
      <w:divBdr>
        <w:top w:val="none" w:sz="0" w:space="0" w:color="auto"/>
        <w:left w:val="none" w:sz="0" w:space="0" w:color="auto"/>
        <w:bottom w:val="none" w:sz="0" w:space="0" w:color="auto"/>
        <w:right w:val="none" w:sz="0" w:space="0" w:color="auto"/>
      </w:divBdr>
    </w:div>
    <w:div w:id="1605457560">
      <w:bodyDiv w:val="1"/>
      <w:marLeft w:val="0"/>
      <w:marRight w:val="0"/>
      <w:marTop w:val="0"/>
      <w:marBottom w:val="0"/>
      <w:divBdr>
        <w:top w:val="none" w:sz="0" w:space="0" w:color="auto"/>
        <w:left w:val="none" w:sz="0" w:space="0" w:color="auto"/>
        <w:bottom w:val="none" w:sz="0" w:space="0" w:color="auto"/>
        <w:right w:val="none" w:sz="0" w:space="0" w:color="auto"/>
      </w:divBdr>
    </w:div>
    <w:div w:id="1605653605">
      <w:bodyDiv w:val="1"/>
      <w:marLeft w:val="0"/>
      <w:marRight w:val="0"/>
      <w:marTop w:val="0"/>
      <w:marBottom w:val="0"/>
      <w:divBdr>
        <w:top w:val="none" w:sz="0" w:space="0" w:color="auto"/>
        <w:left w:val="none" w:sz="0" w:space="0" w:color="auto"/>
        <w:bottom w:val="none" w:sz="0" w:space="0" w:color="auto"/>
        <w:right w:val="none" w:sz="0" w:space="0" w:color="auto"/>
      </w:divBdr>
    </w:div>
    <w:div w:id="1606575408">
      <w:bodyDiv w:val="1"/>
      <w:marLeft w:val="0"/>
      <w:marRight w:val="0"/>
      <w:marTop w:val="0"/>
      <w:marBottom w:val="0"/>
      <w:divBdr>
        <w:top w:val="none" w:sz="0" w:space="0" w:color="auto"/>
        <w:left w:val="none" w:sz="0" w:space="0" w:color="auto"/>
        <w:bottom w:val="none" w:sz="0" w:space="0" w:color="auto"/>
        <w:right w:val="none" w:sz="0" w:space="0" w:color="auto"/>
      </w:divBdr>
    </w:div>
    <w:div w:id="1607467675">
      <w:bodyDiv w:val="1"/>
      <w:marLeft w:val="0"/>
      <w:marRight w:val="0"/>
      <w:marTop w:val="0"/>
      <w:marBottom w:val="0"/>
      <w:divBdr>
        <w:top w:val="none" w:sz="0" w:space="0" w:color="auto"/>
        <w:left w:val="none" w:sz="0" w:space="0" w:color="auto"/>
        <w:bottom w:val="none" w:sz="0" w:space="0" w:color="auto"/>
        <w:right w:val="none" w:sz="0" w:space="0" w:color="auto"/>
      </w:divBdr>
    </w:div>
    <w:div w:id="1607536946">
      <w:bodyDiv w:val="1"/>
      <w:marLeft w:val="0"/>
      <w:marRight w:val="0"/>
      <w:marTop w:val="0"/>
      <w:marBottom w:val="0"/>
      <w:divBdr>
        <w:top w:val="none" w:sz="0" w:space="0" w:color="auto"/>
        <w:left w:val="none" w:sz="0" w:space="0" w:color="auto"/>
        <w:bottom w:val="none" w:sz="0" w:space="0" w:color="auto"/>
        <w:right w:val="none" w:sz="0" w:space="0" w:color="auto"/>
      </w:divBdr>
    </w:div>
    <w:div w:id="1608661664">
      <w:bodyDiv w:val="1"/>
      <w:marLeft w:val="0"/>
      <w:marRight w:val="0"/>
      <w:marTop w:val="0"/>
      <w:marBottom w:val="0"/>
      <w:divBdr>
        <w:top w:val="none" w:sz="0" w:space="0" w:color="auto"/>
        <w:left w:val="none" w:sz="0" w:space="0" w:color="auto"/>
        <w:bottom w:val="none" w:sz="0" w:space="0" w:color="auto"/>
        <w:right w:val="none" w:sz="0" w:space="0" w:color="auto"/>
      </w:divBdr>
    </w:div>
    <w:div w:id="1609190469">
      <w:bodyDiv w:val="1"/>
      <w:marLeft w:val="0"/>
      <w:marRight w:val="0"/>
      <w:marTop w:val="0"/>
      <w:marBottom w:val="0"/>
      <w:divBdr>
        <w:top w:val="none" w:sz="0" w:space="0" w:color="auto"/>
        <w:left w:val="none" w:sz="0" w:space="0" w:color="auto"/>
        <w:bottom w:val="none" w:sz="0" w:space="0" w:color="auto"/>
        <w:right w:val="none" w:sz="0" w:space="0" w:color="auto"/>
      </w:divBdr>
    </w:div>
    <w:div w:id="1609584309">
      <w:bodyDiv w:val="1"/>
      <w:marLeft w:val="0"/>
      <w:marRight w:val="0"/>
      <w:marTop w:val="0"/>
      <w:marBottom w:val="0"/>
      <w:divBdr>
        <w:top w:val="none" w:sz="0" w:space="0" w:color="auto"/>
        <w:left w:val="none" w:sz="0" w:space="0" w:color="auto"/>
        <w:bottom w:val="none" w:sz="0" w:space="0" w:color="auto"/>
        <w:right w:val="none" w:sz="0" w:space="0" w:color="auto"/>
      </w:divBdr>
    </w:div>
    <w:div w:id="1610774799">
      <w:bodyDiv w:val="1"/>
      <w:marLeft w:val="0"/>
      <w:marRight w:val="0"/>
      <w:marTop w:val="0"/>
      <w:marBottom w:val="0"/>
      <w:divBdr>
        <w:top w:val="none" w:sz="0" w:space="0" w:color="auto"/>
        <w:left w:val="none" w:sz="0" w:space="0" w:color="auto"/>
        <w:bottom w:val="none" w:sz="0" w:space="0" w:color="auto"/>
        <w:right w:val="none" w:sz="0" w:space="0" w:color="auto"/>
      </w:divBdr>
    </w:div>
    <w:div w:id="1611233034">
      <w:bodyDiv w:val="1"/>
      <w:marLeft w:val="0"/>
      <w:marRight w:val="0"/>
      <w:marTop w:val="0"/>
      <w:marBottom w:val="0"/>
      <w:divBdr>
        <w:top w:val="none" w:sz="0" w:space="0" w:color="auto"/>
        <w:left w:val="none" w:sz="0" w:space="0" w:color="auto"/>
        <w:bottom w:val="none" w:sz="0" w:space="0" w:color="auto"/>
        <w:right w:val="none" w:sz="0" w:space="0" w:color="auto"/>
      </w:divBdr>
    </w:div>
    <w:div w:id="1611355909">
      <w:bodyDiv w:val="1"/>
      <w:marLeft w:val="0"/>
      <w:marRight w:val="0"/>
      <w:marTop w:val="0"/>
      <w:marBottom w:val="0"/>
      <w:divBdr>
        <w:top w:val="none" w:sz="0" w:space="0" w:color="auto"/>
        <w:left w:val="none" w:sz="0" w:space="0" w:color="auto"/>
        <w:bottom w:val="none" w:sz="0" w:space="0" w:color="auto"/>
        <w:right w:val="none" w:sz="0" w:space="0" w:color="auto"/>
      </w:divBdr>
    </w:div>
    <w:div w:id="1611931580">
      <w:bodyDiv w:val="1"/>
      <w:marLeft w:val="0"/>
      <w:marRight w:val="0"/>
      <w:marTop w:val="0"/>
      <w:marBottom w:val="0"/>
      <w:divBdr>
        <w:top w:val="none" w:sz="0" w:space="0" w:color="auto"/>
        <w:left w:val="none" w:sz="0" w:space="0" w:color="auto"/>
        <w:bottom w:val="none" w:sz="0" w:space="0" w:color="auto"/>
        <w:right w:val="none" w:sz="0" w:space="0" w:color="auto"/>
      </w:divBdr>
    </w:div>
    <w:div w:id="1612277380">
      <w:bodyDiv w:val="1"/>
      <w:marLeft w:val="0"/>
      <w:marRight w:val="0"/>
      <w:marTop w:val="0"/>
      <w:marBottom w:val="0"/>
      <w:divBdr>
        <w:top w:val="none" w:sz="0" w:space="0" w:color="auto"/>
        <w:left w:val="none" w:sz="0" w:space="0" w:color="auto"/>
        <w:bottom w:val="none" w:sz="0" w:space="0" w:color="auto"/>
        <w:right w:val="none" w:sz="0" w:space="0" w:color="auto"/>
      </w:divBdr>
    </w:div>
    <w:div w:id="1613048147">
      <w:bodyDiv w:val="1"/>
      <w:marLeft w:val="0"/>
      <w:marRight w:val="0"/>
      <w:marTop w:val="0"/>
      <w:marBottom w:val="0"/>
      <w:divBdr>
        <w:top w:val="none" w:sz="0" w:space="0" w:color="auto"/>
        <w:left w:val="none" w:sz="0" w:space="0" w:color="auto"/>
        <w:bottom w:val="none" w:sz="0" w:space="0" w:color="auto"/>
        <w:right w:val="none" w:sz="0" w:space="0" w:color="auto"/>
      </w:divBdr>
    </w:div>
    <w:div w:id="1613123125">
      <w:bodyDiv w:val="1"/>
      <w:marLeft w:val="0"/>
      <w:marRight w:val="0"/>
      <w:marTop w:val="0"/>
      <w:marBottom w:val="0"/>
      <w:divBdr>
        <w:top w:val="none" w:sz="0" w:space="0" w:color="auto"/>
        <w:left w:val="none" w:sz="0" w:space="0" w:color="auto"/>
        <w:bottom w:val="none" w:sz="0" w:space="0" w:color="auto"/>
        <w:right w:val="none" w:sz="0" w:space="0" w:color="auto"/>
      </w:divBdr>
    </w:div>
    <w:div w:id="1613435554">
      <w:bodyDiv w:val="1"/>
      <w:marLeft w:val="0"/>
      <w:marRight w:val="0"/>
      <w:marTop w:val="0"/>
      <w:marBottom w:val="0"/>
      <w:divBdr>
        <w:top w:val="none" w:sz="0" w:space="0" w:color="auto"/>
        <w:left w:val="none" w:sz="0" w:space="0" w:color="auto"/>
        <w:bottom w:val="none" w:sz="0" w:space="0" w:color="auto"/>
        <w:right w:val="none" w:sz="0" w:space="0" w:color="auto"/>
      </w:divBdr>
    </w:div>
    <w:div w:id="1613708862">
      <w:bodyDiv w:val="1"/>
      <w:marLeft w:val="0"/>
      <w:marRight w:val="0"/>
      <w:marTop w:val="0"/>
      <w:marBottom w:val="0"/>
      <w:divBdr>
        <w:top w:val="none" w:sz="0" w:space="0" w:color="auto"/>
        <w:left w:val="none" w:sz="0" w:space="0" w:color="auto"/>
        <w:bottom w:val="none" w:sz="0" w:space="0" w:color="auto"/>
        <w:right w:val="none" w:sz="0" w:space="0" w:color="auto"/>
      </w:divBdr>
    </w:div>
    <w:div w:id="1613781445">
      <w:bodyDiv w:val="1"/>
      <w:marLeft w:val="0"/>
      <w:marRight w:val="0"/>
      <w:marTop w:val="0"/>
      <w:marBottom w:val="0"/>
      <w:divBdr>
        <w:top w:val="none" w:sz="0" w:space="0" w:color="auto"/>
        <w:left w:val="none" w:sz="0" w:space="0" w:color="auto"/>
        <w:bottom w:val="none" w:sz="0" w:space="0" w:color="auto"/>
        <w:right w:val="none" w:sz="0" w:space="0" w:color="auto"/>
      </w:divBdr>
    </w:div>
    <w:div w:id="1614362343">
      <w:bodyDiv w:val="1"/>
      <w:marLeft w:val="0"/>
      <w:marRight w:val="0"/>
      <w:marTop w:val="0"/>
      <w:marBottom w:val="0"/>
      <w:divBdr>
        <w:top w:val="none" w:sz="0" w:space="0" w:color="auto"/>
        <w:left w:val="none" w:sz="0" w:space="0" w:color="auto"/>
        <w:bottom w:val="none" w:sz="0" w:space="0" w:color="auto"/>
        <w:right w:val="none" w:sz="0" w:space="0" w:color="auto"/>
      </w:divBdr>
    </w:div>
    <w:div w:id="1614635592">
      <w:bodyDiv w:val="1"/>
      <w:marLeft w:val="0"/>
      <w:marRight w:val="0"/>
      <w:marTop w:val="0"/>
      <w:marBottom w:val="0"/>
      <w:divBdr>
        <w:top w:val="none" w:sz="0" w:space="0" w:color="auto"/>
        <w:left w:val="none" w:sz="0" w:space="0" w:color="auto"/>
        <w:bottom w:val="none" w:sz="0" w:space="0" w:color="auto"/>
        <w:right w:val="none" w:sz="0" w:space="0" w:color="auto"/>
      </w:divBdr>
    </w:div>
    <w:div w:id="1615018271">
      <w:bodyDiv w:val="1"/>
      <w:marLeft w:val="0"/>
      <w:marRight w:val="0"/>
      <w:marTop w:val="0"/>
      <w:marBottom w:val="0"/>
      <w:divBdr>
        <w:top w:val="none" w:sz="0" w:space="0" w:color="auto"/>
        <w:left w:val="none" w:sz="0" w:space="0" w:color="auto"/>
        <w:bottom w:val="none" w:sz="0" w:space="0" w:color="auto"/>
        <w:right w:val="none" w:sz="0" w:space="0" w:color="auto"/>
      </w:divBdr>
    </w:div>
    <w:div w:id="1616061755">
      <w:bodyDiv w:val="1"/>
      <w:marLeft w:val="0"/>
      <w:marRight w:val="0"/>
      <w:marTop w:val="0"/>
      <w:marBottom w:val="0"/>
      <w:divBdr>
        <w:top w:val="none" w:sz="0" w:space="0" w:color="auto"/>
        <w:left w:val="none" w:sz="0" w:space="0" w:color="auto"/>
        <w:bottom w:val="none" w:sz="0" w:space="0" w:color="auto"/>
        <w:right w:val="none" w:sz="0" w:space="0" w:color="auto"/>
      </w:divBdr>
    </w:div>
    <w:div w:id="1616130403">
      <w:bodyDiv w:val="1"/>
      <w:marLeft w:val="0"/>
      <w:marRight w:val="0"/>
      <w:marTop w:val="0"/>
      <w:marBottom w:val="0"/>
      <w:divBdr>
        <w:top w:val="none" w:sz="0" w:space="0" w:color="auto"/>
        <w:left w:val="none" w:sz="0" w:space="0" w:color="auto"/>
        <w:bottom w:val="none" w:sz="0" w:space="0" w:color="auto"/>
        <w:right w:val="none" w:sz="0" w:space="0" w:color="auto"/>
      </w:divBdr>
    </w:div>
    <w:div w:id="1616250166">
      <w:bodyDiv w:val="1"/>
      <w:marLeft w:val="0"/>
      <w:marRight w:val="0"/>
      <w:marTop w:val="0"/>
      <w:marBottom w:val="0"/>
      <w:divBdr>
        <w:top w:val="none" w:sz="0" w:space="0" w:color="auto"/>
        <w:left w:val="none" w:sz="0" w:space="0" w:color="auto"/>
        <w:bottom w:val="none" w:sz="0" w:space="0" w:color="auto"/>
        <w:right w:val="none" w:sz="0" w:space="0" w:color="auto"/>
      </w:divBdr>
    </w:div>
    <w:div w:id="1617174819">
      <w:bodyDiv w:val="1"/>
      <w:marLeft w:val="0"/>
      <w:marRight w:val="0"/>
      <w:marTop w:val="0"/>
      <w:marBottom w:val="0"/>
      <w:divBdr>
        <w:top w:val="none" w:sz="0" w:space="0" w:color="auto"/>
        <w:left w:val="none" w:sz="0" w:space="0" w:color="auto"/>
        <w:bottom w:val="none" w:sz="0" w:space="0" w:color="auto"/>
        <w:right w:val="none" w:sz="0" w:space="0" w:color="auto"/>
      </w:divBdr>
    </w:div>
    <w:div w:id="1618175113">
      <w:bodyDiv w:val="1"/>
      <w:marLeft w:val="0"/>
      <w:marRight w:val="0"/>
      <w:marTop w:val="0"/>
      <w:marBottom w:val="0"/>
      <w:divBdr>
        <w:top w:val="none" w:sz="0" w:space="0" w:color="auto"/>
        <w:left w:val="none" w:sz="0" w:space="0" w:color="auto"/>
        <w:bottom w:val="none" w:sz="0" w:space="0" w:color="auto"/>
        <w:right w:val="none" w:sz="0" w:space="0" w:color="auto"/>
      </w:divBdr>
    </w:div>
    <w:div w:id="1618483509">
      <w:bodyDiv w:val="1"/>
      <w:marLeft w:val="0"/>
      <w:marRight w:val="0"/>
      <w:marTop w:val="0"/>
      <w:marBottom w:val="0"/>
      <w:divBdr>
        <w:top w:val="none" w:sz="0" w:space="0" w:color="auto"/>
        <w:left w:val="none" w:sz="0" w:space="0" w:color="auto"/>
        <w:bottom w:val="none" w:sz="0" w:space="0" w:color="auto"/>
        <w:right w:val="none" w:sz="0" w:space="0" w:color="auto"/>
      </w:divBdr>
    </w:div>
    <w:div w:id="1618488315">
      <w:bodyDiv w:val="1"/>
      <w:marLeft w:val="0"/>
      <w:marRight w:val="0"/>
      <w:marTop w:val="0"/>
      <w:marBottom w:val="0"/>
      <w:divBdr>
        <w:top w:val="none" w:sz="0" w:space="0" w:color="auto"/>
        <w:left w:val="none" w:sz="0" w:space="0" w:color="auto"/>
        <w:bottom w:val="none" w:sz="0" w:space="0" w:color="auto"/>
        <w:right w:val="none" w:sz="0" w:space="0" w:color="auto"/>
      </w:divBdr>
    </w:div>
    <w:div w:id="1619877573">
      <w:bodyDiv w:val="1"/>
      <w:marLeft w:val="0"/>
      <w:marRight w:val="0"/>
      <w:marTop w:val="0"/>
      <w:marBottom w:val="0"/>
      <w:divBdr>
        <w:top w:val="none" w:sz="0" w:space="0" w:color="auto"/>
        <w:left w:val="none" w:sz="0" w:space="0" w:color="auto"/>
        <w:bottom w:val="none" w:sz="0" w:space="0" w:color="auto"/>
        <w:right w:val="none" w:sz="0" w:space="0" w:color="auto"/>
      </w:divBdr>
    </w:div>
    <w:div w:id="1620186424">
      <w:bodyDiv w:val="1"/>
      <w:marLeft w:val="0"/>
      <w:marRight w:val="0"/>
      <w:marTop w:val="0"/>
      <w:marBottom w:val="0"/>
      <w:divBdr>
        <w:top w:val="none" w:sz="0" w:space="0" w:color="auto"/>
        <w:left w:val="none" w:sz="0" w:space="0" w:color="auto"/>
        <w:bottom w:val="none" w:sz="0" w:space="0" w:color="auto"/>
        <w:right w:val="none" w:sz="0" w:space="0" w:color="auto"/>
      </w:divBdr>
    </w:div>
    <w:div w:id="1620256636">
      <w:bodyDiv w:val="1"/>
      <w:marLeft w:val="0"/>
      <w:marRight w:val="0"/>
      <w:marTop w:val="0"/>
      <w:marBottom w:val="0"/>
      <w:divBdr>
        <w:top w:val="none" w:sz="0" w:space="0" w:color="auto"/>
        <w:left w:val="none" w:sz="0" w:space="0" w:color="auto"/>
        <w:bottom w:val="none" w:sz="0" w:space="0" w:color="auto"/>
        <w:right w:val="none" w:sz="0" w:space="0" w:color="auto"/>
      </w:divBdr>
    </w:div>
    <w:div w:id="1620334515">
      <w:bodyDiv w:val="1"/>
      <w:marLeft w:val="0"/>
      <w:marRight w:val="0"/>
      <w:marTop w:val="0"/>
      <w:marBottom w:val="0"/>
      <w:divBdr>
        <w:top w:val="none" w:sz="0" w:space="0" w:color="auto"/>
        <w:left w:val="none" w:sz="0" w:space="0" w:color="auto"/>
        <w:bottom w:val="none" w:sz="0" w:space="0" w:color="auto"/>
        <w:right w:val="none" w:sz="0" w:space="0" w:color="auto"/>
      </w:divBdr>
    </w:div>
    <w:div w:id="1620601922">
      <w:bodyDiv w:val="1"/>
      <w:marLeft w:val="0"/>
      <w:marRight w:val="0"/>
      <w:marTop w:val="0"/>
      <w:marBottom w:val="0"/>
      <w:divBdr>
        <w:top w:val="none" w:sz="0" w:space="0" w:color="auto"/>
        <w:left w:val="none" w:sz="0" w:space="0" w:color="auto"/>
        <w:bottom w:val="none" w:sz="0" w:space="0" w:color="auto"/>
        <w:right w:val="none" w:sz="0" w:space="0" w:color="auto"/>
      </w:divBdr>
    </w:div>
    <w:div w:id="1621376665">
      <w:bodyDiv w:val="1"/>
      <w:marLeft w:val="0"/>
      <w:marRight w:val="0"/>
      <w:marTop w:val="0"/>
      <w:marBottom w:val="0"/>
      <w:divBdr>
        <w:top w:val="none" w:sz="0" w:space="0" w:color="auto"/>
        <w:left w:val="none" w:sz="0" w:space="0" w:color="auto"/>
        <w:bottom w:val="none" w:sz="0" w:space="0" w:color="auto"/>
        <w:right w:val="none" w:sz="0" w:space="0" w:color="auto"/>
      </w:divBdr>
    </w:div>
    <w:div w:id="1621716139">
      <w:bodyDiv w:val="1"/>
      <w:marLeft w:val="0"/>
      <w:marRight w:val="0"/>
      <w:marTop w:val="0"/>
      <w:marBottom w:val="0"/>
      <w:divBdr>
        <w:top w:val="none" w:sz="0" w:space="0" w:color="auto"/>
        <w:left w:val="none" w:sz="0" w:space="0" w:color="auto"/>
        <w:bottom w:val="none" w:sz="0" w:space="0" w:color="auto"/>
        <w:right w:val="none" w:sz="0" w:space="0" w:color="auto"/>
      </w:divBdr>
    </w:div>
    <w:div w:id="1622107354">
      <w:bodyDiv w:val="1"/>
      <w:marLeft w:val="0"/>
      <w:marRight w:val="0"/>
      <w:marTop w:val="0"/>
      <w:marBottom w:val="0"/>
      <w:divBdr>
        <w:top w:val="none" w:sz="0" w:space="0" w:color="auto"/>
        <w:left w:val="none" w:sz="0" w:space="0" w:color="auto"/>
        <w:bottom w:val="none" w:sz="0" w:space="0" w:color="auto"/>
        <w:right w:val="none" w:sz="0" w:space="0" w:color="auto"/>
      </w:divBdr>
    </w:div>
    <w:div w:id="1622614733">
      <w:bodyDiv w:val="1"/>
      <w:marLeft w:val="0"/>
      <w:marRight w:val="0"/>
      <w:marTop w:val="0"/>
      <w:marBottom w:val="0"/>
      <w:divBdr>
        <w:top w:val="none" w:sz="0" w:space="0" w:color="auto"/>
        <w:left w:val="none" w:sz="0" w:space="0" w:color="auto"/>
        <w:bottom w:val="none" w:sz="0" w:space="0" w:color="auto"/>
        <w:right w:val="none" w:sz="0" w:space="0" w:color="auto"/>
      </w:divBdr>
    </w:div>
    <w:div w:id="1622763860">
      <w:bodyDiv w:val="1"/>
      <w:marLeft w:val="0"/>
      <w:marRight w:val="0"/>
      <w:marTop w:val="0"/>
      <w:marBottom w:val="0"/>
      <w:divBdr>
        <w:top w:val="none" w:sz="0" w:space="0" w:color="auto"/>
        <w:left w:val="none" w:sz="0" w:space="0" w:color="auto"/>
        <w:bottom w:val="none" w:sz="0" w:space="0" w:color="auto"/>
        <w:right w:val="none" w:sz="0" w:space="0" w:color="auto"/>
      </w:divBdr>
    </w:div>
    <w:div w:id="1622807981">
      <w:bodyDiv w:val="1"/>
      <w:marLeft w:val="0"/>
      <w:marRight w:val="0"/>
      <w:marTop w:val="0"/>
      <w:marBottom w:val="0"/>
      <w:divBdr>
        <w:top w:val="none" w:sz="0" w:space="0" w:color="auto"/>
        <w:left w:val="none" w:sz="0" w:space="0" w:color="auto"/>
        <w:bottom w:val="none" w:sz="0" w:space="0" w:color="auto"/>
        <w:right w:val="none" w:sz="0" w:space="0" w:color="auto"/>
      </w:divBdr>
    </w:div>
    <w:div w:id="1623153785">
      <w:bodyDiv w:val="1"/>
      <w:marLeft w:val="0"/>
      <w:marRight w:val="0"/>
      <w:marTop w:val="0"/>
      <w:marBottom w:val="0"/>
      <w:divBdr>
        <w:top w:val="none" w:sz="0" w:space="0" w:color="auto"/>
        <w:left w:val="none" w:sz="0" w:space="0" w:color="auto"/>
        <w:bottom w:val="none" w:sz="0" w:space="0" w:color="auto"/>
        <w:right w:val="none" w:sz="0" w:space="0" w:color="auto"/>
      </w:divBdr>
    </w:div>
    <w:div w:id="1624340276">
      <w:bodyDiv w:val="1"/>
      <w:marLeft w:val="0"/>
      <w:marRight w:val="0"/>
      <w:marTop w:val="0"/>
      <w:marBottom w:val="0"/>
      <w:divBdr>
        <w:top w:val="none" w:sz="0" w:space="0" w:color="auto"/>
        <w:left w:val="none" w:sz="0" w:space="0" w:color="auto"/>
        <w:bottom w:val="none" w:sz="0" w:space="0" w:color="auto"/>
        <w:right w:val="none" w:sz="0" w:space="0" w:color="auto"/>
      </w:divBdr>
    </w:div>
    <w:div w:id="1624577324">
      <w:bodyDiv w:val="1"/>
      <w:marLeft w:val="0"/>
      <w:marRight w:val="0"/>
      <w:marTop w:val="0"/>
      <w:marBottom w:val="0"/>
      <w:divBdr>
        <w:top w:val="none" w:sz="0" w:space="0" w:color="auto"/>
        <w:left w:val="none" w:sz="0" w:space="0" w:color="auto"/>
        <w:bottom w:val="none" w:sz="0" w:space="0" w:color="auto"/>
        <w:right w:val="none" w:sz="0" w:space="0" w:color="auto"/>
      </w:divBdr>
    </w:div>
    <w:div w:id="1624733283">
      <w:bodyDiv w:val="1"/>
      <w:marLeft w:val="0"/>
      <w:marRight w:val="0"/>
      <w:marTop w:val="0"/>
      <w:marBottom w:val="0"/>
      <w:divBdr>
        <w:top w:val="none" w:sz="0" w:space="0" w:color="auto"/>
        <w:left w:val="none" w:sz="0" w:space="0" w:color="auto"/>
        <w:bottom w:val="none" w:sz="0" w:space="0" w:color="auto"/>
        <w:right w:val="none" w:sz="0" w:space="0" w:color="auto"/>
      </w:divBdr>
    </w:div>
    <w:div w:id="1625497946">
      <w:bodyDiv w:val="1"/>
      <w:marLeft w:val="0"/>
      <w:marRight w:val="0"/>
      <w:marTop w:val="0"/>
      <w:marBottom w:val="0"/>
      <w:divBdr>
        <w:top w:val="none" w:sz="0" w:space="0" w:color="auto"/>
        <w:left w:val="none" w:sz="0" w:space="0" w:color="auto"/>
        <w:bottom w:val="none" w:sz="0" w:space="0" w:color="auto"/>
        <w:right w:val="none" w:sz="0" w:space="0" w:color="auto"/>
      </w:divBdr>
    </w:div>
    <w:div w:id="1625579585">
      <w:bodyDiv w:val="1"/>
      <w:marLeft w:val="0"/>
      <w:marRight w:val="0"/>
      <w:marTop w:val="0"/>
      <w:marBottom w:val="0"/>
      <w:divBdr>
        <w:top w:val="none" w:sz="0" w:space="0" w:color="auto"/>
        <w:left w:val="none" w:sz="0" w:space="0" w:color="auto"/>
        <w:bottom w:val="none" w:sz="0" w:space="0" w:color="auto"/>
        <w:right w:val="none" w:sz="0" w:space="0" w:color="auto"/>
      </w:divBdr>
    </w:div>
    <w:div w:id="1625891475">
      <w:bodyDiv w:val="1"/>
      <w:marLeft w:val="0"/>
      <w:marRight w:val="0"/>
      <w:marTop w:val="0"/>
      <w:marBottom w:val="0"/>
      <w:divBdr>
        <w:top w:val="none" w:sz="0" w:space="0" w:color="auto"/>
        <w:left w:val="none" w:sz="0" w:space="0" w:color="auto"/>
        <w:bottom w:val="none" w:sz="0" w:space="0" w:color="auto"/>
        <w:right w:val="none" w:sz="0" w:space="0" w:color="auto"/>
      </w:divBdr>
    </w:div>
    <w:div w:id="1625966783">
      <w:bodyDiv w:val="1"/>
      <w:marLeft w:val="0"/>
      <w:marRight w:val="0"/>
      <w:marTop w:val="0"/>
      <w:marBottom w:val="0"/>
      <w:divBdr>
        <w:top w:val="none" w:sz="0" w:space="0" w:color="auto"/>
        <w:left w:val="none" w:sz="0" w:space="0" w:color="auto"/>
        <w:bottom w:val="none" w:sz="0" w:space="0" w:color="auto"/>
        <w:right w:val="none" w:sz="0" w:space="0" w:color="auto"/>
      </w:divBdr>
    </w:div>
    <w:div w:id="1626697275">
      <w:bodyDiv w:val="1"/>
      <w:marLeft w:val="0"/>
      <w:marRight w:val="0"/>
      <w:marTop w:val="0"/>
      <w:marBottom w:val="0"/>
      <w:divBdr>
        <w:top w:val="none" w:sz="0" w:space="0" w:color="auto"/>
        <w:left w:val="none" w:sz="0" w:space="0" w:color="auto"/>
        <w:bottom w:val="none" w:sz="0" w:space="0" w:color="auto"/>
        <w:right w:val="none" w:sz="0" w:space="0" w:color="auto"/>
      </w:divBdr>
    </w:div>
    <w:div w:id="1626739152">
      <w:bodyDiv w:val="1"/>
      <w:marLeft w:val="0"/>
      <w:marRight w:val="0"/>
      <w:marTop w:val="0"/>
      <w:marBottom w:val="0"/>
      <w:divBdr>
        <w:top w:val="none" w:sz="0" w:space="0" w:color="auto"/>
        <w:left w:val="none" w:sz="0" w:space="0" w:color="auto"/>
        <w:bottom w:val="none" w:sz="0" w:space="0" w:color="auto"/>
        <w:right w:val="none" w:sz="0" w:space="0" w:color="auto"/>
      </w:divBdr>
    </w:div>
    <w:div w:id="1627347173">
      <w:bodyDiv w:val="1"/>
      <w:marLeft w:val="0"/>
      <w:marRight w:val="0"/>
      <w:marTop w:val="0"/>
      <w:marBottom w:val="0"/>
      <w:divBdr>
        <w:top w:val="none" w:sz="0" w:space="0" w:color="auto"/>
        <w:left w:val="none" w:sz="0" w:space="0" w:color="auto"/>
        <w:bottom w:val="none" w:sz="0" w:space="0" w:color="auto"/>
        <w:right w:val="none" w:sz="0" w:space="0" w:color="auto"/>
      </w:divBdr>
    </w:div>
    <w:div w:id="1627664777">
      <w:bodyDiv w:val="1"/>
      <w:marLeft w:val="0"/>
      <w:marRight w:val="0"/>
      <w:marTop w:val="0"/>
      <w:marBottom w:val="0"/>
      <w:divBdr>
        <w:top w:val="none" w:sz="0" w:space="0" w:color="auto"/>
        <w:left w:val="none" w:sz="0" w:space="0" w:color="auto"/>
        <w:bottom w:val="none" w:sz="0" w:space="0" w:color="auto"/>
        <w:right w:val="none" w:sz="0" w:space="0" w:color="auto"/>
      </w:divBdr>
    </w:div>
    <w:div w:id="1629966320">
      <w:bodyDiv w:val="1"/>
      <w:marLeft w:val="0"/>
      <w:marRight w:val="0"/>
      <w:marTop w:val="0"/>
      <w:marBottom w:val="0"/>
      <w:divBdr>
        <w:top w:val="none" w:sz="0" w:space="0" w:color="auto"/>
        <w:left w:val="none" w:sz="0" w:space="0" w:color="auto"/>
        <w:bottom w:val="none" w:sz="0" w:space="0" w:color="auto"/>
        <w:right w:val="none" w:sz="0" w:space="0" w:color="auto"/>
      </w:divBdr>
    </w:div>
    <w:div w:id="1630084118">
      <w:bodyDiv w:val="1"/>
      <w:marLeft w:val="0"/>
      <w:marRight w:val="0"/>
      <w:marTop w:val="0"/>
      <w:marBottom w:val="0"/>
      <w:divBdr>
        <w:top w:val="none" w:sz="0" w:space="0" w:color="auto"/>
        <w:left w:val="none" w:sz="0" w:space="0" w:color="auto"/>
        <w:bottom w:val="none" w:sz="0" w:space="0" w:color="auto"/>
        <w:right w:val="none" w:sz="0" w:space="0" w:color="auto"/>
      </w:divBdr>
    </w:div>
    <w:div w:id="1630432367">
      <w:bodyDiv w:val="1"/>
      <w:marLeft w:val="0"/>
      <w:marRight w:val="0"/>
      <w:marTop w:val="0"/>
      <w:marBottom w:val="0"/>
      <w:divBdr>
        <w:top w:val="none" w:sz="0" w:space="0" w:color="auto"/>
        <w:left w:val="none" w:sz="0" w:space="0" w:color="auto"/>
        <w:bottom w:val="none" w:sz="0" w:space="0" w:color="auto"/>
        <w:right w:val="none" w:sz="0" w:space="0" w:color="auto"/>
      </w:divBdr>
    </w:div>
    <w:div w:id="1630620925">
      <w:bodyDiv w:val="1"/>
      <w:marLeft w:val="0"/>
      <w:marRight w:val="0"/>
      <w:marTop w:val="0"/>
      <w:marBottom w:val="0"/>
      <w:divBdr>
        <w:top w:val="none" w:sz="0" w:space="0" w:color="auto"/>
        <w:left w:val="none" w:sz="0" w:space="0" w:color="auto"/>
        <w:bottom w:val="none" w:sz="0" w:space="0" w:color="auto"/>
        <w:right w:val="none" w:sz="0" w:space="0" w:color="auto"/>
      </w:divBdr>
    </w:div>
    <w:div w:id="1630865598">
      <w:bodyDiv w:val="1"/>
      <w:marLeft w:val="0"/>
      <w:marRight w:val="0"/>
      <w:marTop w:val="0"/>
      <w:marBottom w:val="0"/>
      <w:divBdr>
        <w:top w:val="none" w:sz="0" w:space="0" w:color="auto"/>
        <w:left w:val="none" w:sz="0" w:space="0" w:color="auto"/>
        <w:bottom w:val="none" w:sz="0" w:space="0" w:color="auto"/>
        <w:right w:val="none" w:sz="0" w:space="0" w:color="auto"/>
      </w:divBdr>
    </w:div>
    <w:div w:id="1631588532">
      <w:bodyDiv w:val="1"/>
      <w:marLeft w:val="0"/>
      <w:marRight w:val="0"/>
      <w:marTop w:val="0"/>
      <w:marBottom w:val="0"/>
      <w:divBdr>
        <w:top w:val="none" w:sz="0" w:space="0" w:color="auto"/>
        <w:left w:val="none" w:sz="0" w:space="0" w:color="auto"/>
        <w:bottom w:val="none" w:sz="0" w:space="0" w:color="auto"/>
        <w:right w:val="none" w:sz="0" w:space="0" w:color="auto"/>
      </w:divBdr>
    </w:div>
    <w:div w:id="1632441319">
      <w:bodyDiv w:val="1"/>
      <w:marLeft w:val="0"/>
      <w:marRight w:val="0"/>
      <w:marTop w:val="0"/>
      <w:marBottom w:val="0"/>
      <w:divBdr>
        <w:top w:val="none" w:sz="0" w:space="0" w:color="auto"/>
        <w:left w:val="none" w:sz="0" w:space="0" w:color="auto"/>
        <w:bottom w:val="none" w:sz="0" w:space="0" w:color="auto"/>
        <w:right w:val="none" w:sz="0" w:space="0" w:color="auto"/>
      </w:divBdr>
    </w:div>
    <w:div w:id="1632592762">
      <w:bodyDiv w:val="1"/>
      <w:marLeft w:val="0"/>
      <w:marRight w:val="0"/>
      <w:marTop w:val="0"/>
      <w:marBottom w:val="0"/>
      <w:divBdr>
        <w:top w:val="none" w:sz="0" w:space="0" w:color="auto"/>
        <w:left w:val="none" w:sz="0" w:space="0" w:color="auto"/>
        <w:bottom w:val="none" w:sz="0" w:space="0" w:color="auto"/>
        <w:right w:val="none" w:sz="0" w:space="0" w:color="auto"/>
      </w:divBdr>
    </w:div>
    <w:div w:id="1634166026">
      <w:bodyDiv w:val="1"/>
      <w:marLeft w:val="0"/>
      <w:marRight w:val="0"/>
      <w:marTop w:val="0"/>
      <w:marBottom w:val="0"/>
      <w:divBdr>
        <w:top w:val="none" w:sz="0" w:space="0" w:color="auto"/>
        <w:left w:val="none" w:sz="0" w:space="0" w:color="auto"/>
        <w:bottom w:val="none" w:sz="0" w:space="0" w:color="auto"/>
        <w:right w:val="none" w:sz="0" w:space="0" w:color="auto"/>
      </w:divBdr>
    </w:div>
    <w:div w:id="1634409345">
      <w:bodyDiv w:val="1"/>
      <w:marLeft w:val="0"/>
      <w:marRight w:val="0"/>
      <w:marTop w:val="0"/>
      <w:marBottom w:val="0"/>
      <w:divBdr>
        <w:top w:val="none" w:sz="0" w:space="0" w:color="auto"/>
        <w:left w:val="none" w:sz="0" w:space="0" w:color="auto"/>
        <w:bottom w:val="none" w:sz="0" w:space="0" w:color="auto"/>
        <w:right w:val="none" w:sz="0" w:space="0" w:color="auto"/>
      </w:divBdr>
    </w:div>
    <w:div w:id="1635520188">
      <w:bodyDiv w:val="1"/>
      <w:marLeft w:val="0"/>
      <w:marRight w:val="0"/>
      <w:marTop w:val="0"/>
      <w:marBottom w:val="0"/>
      <w:divBdr>
        <w:top w:val="none" w:sz="0" w:space="0" w:color="auto"/>
        <w:left w:val="none" w:sz="0" w:space="0" w:color="auto"/>
        <w:bottom w:val="none" w:sz="0" w:space="0" w:color="auto"/>
        <w:right w:val="none" w:sz="0" w:space="0" w:color="auto"/>
      </w:divBdr>
    </w:div>
    <w:div w:id="1635676450">
      <w:bodyDiv w:val="1"/>
      <w:marLeft w:val="0"/>
      <w:marRight w:val="0"/>
      <w:marTop w:val="0"/>
      <w:marBottom w:val="0"/>
      <w:divBdr>
        <w:top w:val="none" w:sz="0" w:space="0" w:color="auto"/>
        <w:left w:val="none" w:sz="0" w:space="0" w:color="auto"/>
        <w:bottom w:val="none" w:sz="0" w:space="0" w:color="auto"/>
        <w:right w:val="none" w:sz="0" w:space="0" w:color="auto"/>
      </w:divBdr>
    </w:div>
    <w:div w:id="1636452533">
      <w:bodyDiv w:val="1"/>
      <w:marLeft w:val="0"/>
      <w:marRight w:val="0"/>
      <w:marTop w:val="0"/>
      <w:marBottom w:val="0"/>
      <w:divBdr>
        <w:top w:val="none" w:sz="0" w:space="0" w:color="auto"/>
        <w:left w:val="none" w:sz="0" w:space="0" w:color="auto"/>
        <w:bottom w:val="none" w:sz="0" w:space="0" w:color="auto"/>
        <w:right w:val="none" w:sz="0" w:space="0" w:color="auto"/>
      </w:divBdr>
    </w:div>
    <w:div w:id="1636643924">
      <w:bodyDiv w:val="1"/>
      <w:marLeft w:val="0"/>
      <w:marRight w:val="0"/>
      <w:marTop w:val="0"/>
      <w:marBottom w:val="0"/>
      <w:divBdr>
        <w:top w:val="none" w:sz="0" w:space="0" w:color="auto"/>
        <w:left w:val="none" w:sz="0" w:space="0" w:color="auto"/>
        <w:bottom w:val="none" w:sz="0" w:space="0" w:color="auto"/>
        <w:right w:val="none" w:sz="0" w:space="0" w:color="auto"/>
      </w:divBdr>
    </w:div>
    <w:div w:id="1636762705">
      <w:bodyDiv w:val="1"/>
      <w:marLeft w:val="0"/>
      <w:marRight w:val="0"/>
      <w:marTop w:val="0"/>
      <w:marBottom w:val="0"/>
      <w:divBdr>
        <w:top w:val="none" w:sz="0" w:space="0" w:color="auto"/>
        <w:left w:val="none" w:sz="0" w:space="0" w:color="auto"/>
        <w:bottom w:val="none" w:sz="0" w:space="0" w:color="auto"/>
        <w:right w:val="none" w:sz="0" w:space="0" w:color="auto"/>
      </w:divBdr>
    </w:div>
    <w:div w:id="1636983215">
      <w:bodyDiv w:val="1"/>
      <w:marLeft w:val="0"/>
      <w:marRight w:val="0"/>
      <w:marTop w:val="0"/>
      <w:marBottom w:val="0"/>
      <w:divBdr>
        <w:top w:val="none" w:sz="0" w:space="0" w:color="auto"/>
        <w:left w:val="none" w:sz="0" w:space="0" w:color="auto"/>
        <w:bottom w:val="none" w:sz="0" w:space="0" w:color="auto"/>
        <w:right w:val="none" w:sz="0" w:space="0" w:color="auto"/>
      </w:divBdr>
    </w:div>
    <w:div w:id="1637292917">
      <w:bodyDiv w:val="1"/>
      <w:marLeft w:val="0"/>
      <w:marRight w:val="0"/>
      <w:marTop w:val="0"/>
      <w:marBottom w:val="0"/>
      <w:divBdr>
        <w:top w:val="none" w:sz="0" w:space="0" w:color="auto"/>
        <w:left w:val="none" w:sz="0" w:space="0" w:color="auto"/>
        <w:bottom w:val="none" w:sz="0" w:space="0" w:color="auto"/>
        <w:right w:val="none" w:sz="0" w:space="0" w:color="auto"/>
      </w:divBdr>
    </w:div>
    <w:div w:id="1637564135">
      <w:bodyDiv w:val="1"/>
      <w:marLeft w:val="0"/>
      <w:marRight w:val="0"/>
      <w:marTop w:val="0"/>
      <w:marBottom w:val="0"/>
      <w:divBdr>
        <w:top w:val="none" w:sz="0" w:space="0" w:color="auto"/>
        <w:left w:val="none" w:sz="0" w:space="0" w:color="auto"/>
        <w:bottom w:val="none" w:sz="0" w:space="0" w:color="auto"/>
        <w:right w:val="none" w:sz="0" w:space="0" w:color="auto"/>
      </w:divBdr>
    </w:div>
    <w:div w:id="1638410858">
      <w:bodyDiv w:val="1"/>
      <w:marLeft w:val="0"/>
      <w:marRight w:val="0"/>
      <w:marTop w:val="0"/>
      <w:marBottom w:val="0"/>
      <w:divBdr>
        <w:top w:val="none" w:sz="0" w:space="0" w:color="auto"/>
        <w:left w:val="none" w:sz="0" w:space="0" w:color="auto"/>
        <w:bottom w:val="none" w:sz="0" w:space="0" w:color="auto"/>
        <w:right w:val="none" w:sz="0" w:space="0" w:color="auto"/>
      </w:divBdr>
    </w:div>
    <w:div w:id="1638609548">
      <w:bodyDiv w:val="1"/>
      <w:marLeft w:val="0"/>
      <w:marRight w:val="0"/>
      <w:marTop w:val="0"/>
      <w:marBottom w:val="0"/>
      <w:divBdr>
        <w:top w:val="none" w:sz="0" w:space="0" w:color="auto"/>
        <w:left w:val="none" w:sz="0" w:space="0" w:color="auto"/>
        <w:bottom w:val="none" w:sz="0" w:space="0" w:color="auto"/>
        <w:right w:val="none" w:sz="0" w:space="0" w:color="auto"/>
      </w:divBdr>
    </w:div>
    <w:div w:id="1639067034">
      <w:bodyDiv w:val="1"/>
      <w:marLeft w:val="0"/>
      <w:marRight w:val="0"/>
      <w:marTop w:val="0"/>
      <w:marBottom w:val="0"/>
      <w:divBdr>
        <w:top w:val="none" w:sz="0" w:space="0" w:color="auto"/>
        <w:left w:val="none" w:sz="0" w:space="0" w:color="auto"/>
        <w:bottom w:val="none" w:sz="0" w:space="0" w:color="auto"/>
        <w:right w:val="none" w:sz="0" w:space="0" w:color="auto"/>
      </w:divBdr>
    </w:div>
    <w:div w:id="1639794760">
      <w:bodyDiv w:val="1"/>
      <w:marLeft w:val="0"/>
      <w:marRight w:val="0"/>
      <w:marTop w:val="0"/>
      <w:marBottom w:val="0"/>
      <w:divBdr>
        <w:top w:val="none" w:sz="0" w:space="0" w:color="auto"/>
        <w:left w:val="none" w:sz="0" w:space="0" w:color="auto"/>
        <w:bottom w:val="none" w:sz="0" w:space="0" w:color="auto"/>
        <w:right w:val="none" w:sz="0" w:space="0" w:color="auto"/>
      </w:divBdr>
    </w:div>
    <w:div w:id="1641425830">
      <w:bodyDiv w:val="1"/>
      <w:marLeft w:val="0"/>
      <w:marRight w:val="0"/>
      <w:marTop w:val="0"/>
      <w:marBottom w:val="0"/>
      <w:divBdr>
        <w:top w:val="none" w:sz="0" w:space="0" w:color="auto"/>
        <w:left w:val="none" w:sz="0" w:space="0" w:color="auto"/>
        <w:bottom w:val="none" w:sz="0" w:space="0" w:color="auto"/>
        <w:right w:val="none" w:sz="0" w:space="0" w:color="auto"/>
      </w:divBdr>
    </w:div>
    <w:div w:id="1642420010">
      <w:bodyDiv w:val="1"/>
      <w:marLeft w:val="0"/>
      <w:marRight w:val="0"/>
      <w:marTop w:val="0"/>
      <w:marBottom w:val="0"/>
      <w:divBdr>
        <w:top w:val="none" w:sz="0" w:space="0" w:color="auto"/>
        <w:left w:val="none" w:sz="0" w:space="0" w:color="auto"/>
        <w:bottom w:val="none" w:sz="0" w:space="0" w:color="auto"/>
        <w:right w:val="none" w:sz="0" w:space="0" w:color="auto"/>
      </w:divBdr>
    </w:div>
    <w:div w:id="1642537346">
      <w:bodyDiv w:val="1"/>
      <w:marLeft w:val="0"/>
      <w:marRight w:val="0"/>
      <w:marTop w:val="0"/>
      <w:marBottom w:val="0"/>
      <w:divBdr>
        <w:top w:val="none" w:sz="0" w:space="0" w:color="auto"/>
        <w:left w:val="none" w:sz="0" w:space="0" w:color="auto"/>
        <w:bottom w:val="none" w:sz="0" w:space="0" w:color="auto"/>
        <w:right w:val="none" w:sz="0" w:space="0" w:color="auto"/>
      </w:divBdr>
    </w:div>
    <w:div w:id="1642686563">
      <w:bodyDiv w:val="1"/>
      <w:marLeft w:val="0"/>
      <w:marRight w:val="0"/>
      <w:marTop w:val="0"/>
      <w:marBottom w:val="0"/>
      <w:divBdr>
        <w:top w:val="none" w:sz="0" w:space="0" w:color="auto"/>
        <w:left w:val="none" w:sz="0" w:space="0" w:color="auto"/>
        <w:bottom w:val="none" w:sz="0" w:space="0" w:color="auto"/>
        <w:right w:val="none" w:sz="0" w:space="0" w:color="auto"/>
      </w:divBdr>
    </w:div>
    <w:div w:id="1643845288">
      <w:bodyDiv w:val="1"/>
      <w:marLeft w:val="0"/>
      <w:marRight w:val="0"/>
      <w:marTop w:val="0"/>
      <w:marBottom w:val="0"/>
      <w:divBdr>
        <w:top w:val="none" w:sz="0" w:space="0" w:color="auto"/>
        <w:left w:val="none" w:sz="0" w:space="0" w:color="auto"/>
        <w:bottom w:val="none" w:sz="0" w:space="0" w:color="auto"/>
        <w:right w:val="none" w:sz="0" w:space="0" w:color="auto"/>
      </w:divBdr>
    </w:div>
    <w:div w:id="1644190332">
      <w:bodyDiv w:val="1"/>
      <w:marLeft w:val="0"/>
      <w:marRight w:val="0"/>
      <w:marTop w:val="0"/>
      <w:marBottom w:val="0"/>
      <w:divBdr>
        <w:top w:val="none" w:sz="0" w:space="0" w:color="auto"/>
        <w:left w:val="none" w:sz="0" w:space="0" w:color="auto"/>
        <w:bottom w:val="none" w:sz="0" w:space="0" w:color="auto"/>
        <w:right w:val="none" w:sz="0" w:space="0" w:color="auto"/>
      </w:divBdr>
    </w:div>
    <w:div w:id="1644509090">
      <w:bodyDiv w:val="1"/>
      <w:marLeft w:val="0"/>
      <w:marRight w:val="0"/>
      <w:marTop w:val="0"/>
      <w:marBottom w:val="0"/>
      <w:divBdr>
        <w:top w:val="none" w:sz="0" w:space="0" w:color="auto"/>
        <w:left w:val="none" w:sz="0" w:space="0" w:color="auto"/>
        <w:bottom w:val="none" w:sz="0" w:space="0" w:color="auto"/>
        <w:right w:val="none" w:sz="0" w:space="0" w:color="auto"/>
      </w:divBdr>
    </w:div>
    <w:div w:id="1645236563">
      <w:bodyDiv w:val="1"/>
      <w:marLeft w:val="0"/>
      <w:marRight w:val="0"/>
      <w:marTop w:val="0"/>
      <w:marBottom w:val="0"/>
      <w:divBdr>
        <w:top w:val="none" w:sz="0" w:space="0" w:color="auto"/>
        <w:left w:val="none" w:sz="0" w:space="0" w:color="auto"/>
        <w:bottom w:val="none" w:sz="0" w:space="0" w:color="auto"/>
        <w:right w:val="none" w:sz="0" w:space="0" w:color="auto"/>
      </w:divBdr>
    </w:div>
    <w:div w:id="1645306420">
      <w:bodyDiv w:val="1"/>
      <w:marLeft w:val="0"/>
      <w:marRight w:val="0"/>
      <w:marTop w:val="0"/>
      <w:marBottom w:val="0"/>
      <w:divBdr>
        <w:top w:val="none" w:sz="0" w:space="0" w:color="auto"/>
        <w:left w:val="none" w:sz="0" w:space="0" w:color="auto"/>
        <w:bottom w:val="none" w:sz="0" w:space="0" w:color="auto"/>
        <w:right w:val="none" w:sz="0" w:space="0" w:color="auto"/>
      </w:divBdr>
    </w:div>
    <w:div w:id="1645499827">
      <w:bodyDiv w:val="1"/>
      <w:marLeft w:val="0"/>
      <w:marRight w:val="0"/>
      <w:marTop w:val="0"/>
      <w:marBottom w:val="0"/>
      <w:divBdr>
        <w:top w:val="none" w:sz="0" w:space="0" w:color="auto"/>
        <w:left w:val="none" w:sz="0" w:space="0" w:color="auto"/>
        <w:bottom w:val="none" w:sz="0" w:space="0" w:color="auto"/>
        <w:right w:val="none" w:sz="0" w:space="0" w:color="auto"/>
      </w:divBdr>
    </w:div>
    <w:div w:id="1645624405">
      <w:bodyDiv w:val="1"/>
      <w:marLeft w:val="0"/>
      <w:marRight w:val="0"/>
      <w:marTop w:val="0"/>
      <w:marBottom w:val="0"/>
      <w:divBdr>
        <w:top w:val="none" w:sz="0" w:space="0" w:color="auto"/>
        <w:left w:val="none" w:sz="0" w:space="0" w:color="auto"/>
        <w:bottom w:val="none" w:sz="0" w:space="0" w:color="auto"/>
        <w:right w:val="none" w:sz="0" w:space="0" w:color="auto"/>
      </w:divBdr>
    </w:div>
    <w:div w:id="1646012959">
      <w:bodyDiv w:val="1"/>
      <w:marLeft w:val="0"/>
      <w:marRight w:val="0"/>
      <w:marTop w:val="0"/>
      <w:marBottom w:val="0"/>
      <w:divBdr>
        <w:top w:val="none" w:sz="0" w:space="0" w:color="auto"/>
        <w:left w:val="none" w:sz="0" w:space="0" w:color="auto"/>
        <w:bottom w:val="none" w:sz="0" w:space="0" w:color="auto"/>
        <w:right w:val="none" w:sz="0" w:space="0" w:color="auto"/>
      </w:divBdr>
    </w:div>
    <w:div w:id="1646356087">
      <w:bodyDiv w:val="1"/>
      <w:marLeft w:val="0"/>
      <w:marRight w:val="0"/>
      <w:marTop w:val="0"/>
      <w:marBottom w:val="0"/>
      <w:divBdr>
        <w:top w:val="none" w:sz="0" w:space="0" w:color="auto"/>
        <w:left w:val="none" w:sz="0" w:space="0" w:color="auto"/>
        <w:bottom w:val="none" w:sz="0" w:space="0" w:color="auto"/>
        <w:right w:val="none" w:sz="0" w:space="0" w:color="auto"/>
      </w:divBdr>
    </w:div>
    <w:div w:id="1647010459">
      <w:bodyDiv w:val="1"/>
      <w:marLeft w:val="0"/>
      <w:marRight w:val="0"/>
      <w:marTop w:val="0"/>
      <w:marBottom w:val="0"/>
      <w:divBdr>
        <w:top w:val="none" w:sz="0" w:space="0" w:color="auto"/>
        <w:left w:val="none" w:sz="0" w:space="0" w:color="auto"/>
        <w:bottom w:val="none" w:sz="0" w:space="0" w:color="auto"/>
        <w:right w:val="none" w:sz="0" w:space="0" w:color="auto"/>
      </w:divBdr>
    </w:div>
    <w:div w:id="1647123642">
      <w:bodyDiv w:val="1"/>
      <w:marLeft w:val="0"/>
      <w:marRight w:val="0"/>
      <w:marTop w:val="0"/>
      <w:marBottom w:val="0"/>
      <w:divBdr>
        <w:top w:val="none" w:sz="0" w:space="0" w:color="auto"/>
        <w:left w:val="none" w:sz="0" w:space="0" w:color="auto"/>
        <w:bottom w:val="none" w:sz="0" w:space="0" w:color="auto"/>
        <w:right w:val="none" w:sz="0" w:space="0" w:color="auto"/>
      </w:divBdr>
    </w:div>
    <w:div w:id="1647736640">
      <w:bodyDiv w:val="1"/>
      <w:marLeft w:val="0"/>
      <w:marRight w:val="0"/>
      <w:marTop w:val="0"/>
      <w:marBottom w:val="0"/>
      <w:divBdr>
        <w:top w:val="none" w:sz="0" w:space="0" w:color="auto"/>
        <w:left w:val="none" w:sz="0" w:space="0" w:color="auto"/>
        <w:bottom w:val="none" w:sz="0" w:space="0" w:color="auto"/>
        <w:right w:val="none" w:sz="0" w:space="0" w:color="auto"/>
      </w:divBdr>
    </w:div>
    <w:div w:id="1649020624">
      <w:bodyDiv w:val="1"/>
      <w:marLeft w:val="0"/>
      <w:marRight w:val="0"/>
      <w:marTop w:val="0"/>
      <w:marBottom w:val="0"/>
      <w:divBdr>
        <w:top w:val="none" w:sz="0" w:space="0" w:color="auto"/>
        <w:left w:val="none" w:sz="0" w:space="0" w:color="auto"/>
        <w:bottom w:val="none" w:sz="0" w:space="0" w:color="auto"/>
        <w:right w:val="none" w:sz="0" w:space="0" w:color="auto"/>
      </w:divBdr>
    </w:div>
    <w:div w:id="1649047138">
      <w:bodyDiv w:val="1"/>
      <w:marLeft w:val="0"/>
      <w:marRight w:val="0"/>
      <w:marTop w:val="0"/>
      <w:marBottom w:val="0"/>
      <w:divBdr>
        <w:top w:val="none" w:sz="0" w:space="0" w:color="auto"/>
        <w:left w:val="none" w:sz="0" w:space="0" w:color="auto"/>
        <w:bottom w:val="none" w:sz="0" w:space="0" w:color="auto"/>
        <w:right w:val="none" w:sz="0" w:space="0" w:color="auto"/>
      </w:divBdr>
    </w:div>
    <w:div w:id="1649475642">
      <w:bodyDiv w:val="1"/>
      <w:marLeft w:val="0"/>
      <w:marRight w:val="0"/>
      <w:marTop w:val="0"/>
      <w:marBottom w:val="0"/>
      <w:divBdr>
        <w:top w:val="none" w:sz="0" w:space="0" w:color="auto"/>
        <w:left w:val="none" w:sz="0" w:space="0" w:color="auto"/>
        <w:bottom w:val="none" w:sz="0" w:space="0" w:color="auto"/>
        <w:right w:val="none" w:sz="0" w:space="0" w:color="auto"/>
      </w:divBdr>
    </w:div>
    <w:div w:id="1650356351">
      <w:bodyDiv w:val="1"/>
      <w:marLeft w:val="0"/>
      <w:marRight w:val="0"/>
      <w:marTop w:val="0"/>
      <w:marBottom w:val="0"/>
      <w:divBdr>
        <w:top w:val="none" w:sz="0" w:space="0" w:color="auto"/>
        <w:left w:val="none" w:sz="0" w:space="0" w:color="auto"/>
        <w:bottom w:val="none" w:sz="0" w:space="0" w:color="auto"/>
        <w:right w:val="none" w:sz="0" w:space="0" w:color="auto"/>
      </w:divBdr>
    </w:div>
    <w:div w:id="1650787295">
      <w:bodyDiv w:val="1"/>
      <w:marLeft w:val="0"/>
      <w:marRight w:val="0"/>
      <w:marTop w:val="0"/>
      <w:marBottom w:val="0"/>
      <w:divBdr>
        <w:top w:val="none" w:sz="0" w:space="0" w:color="auto"/>
        <w:left w:val="none" w:sz="0" w:space="0" w:color="auto"/>
        <w:bottom w:val="none" w:sz="0" w:space="0" w:color="auto"/>
        <w:right w:val="none" w:sz="0" w:space="0" w:color="auto"/>
      </w:divBdr>
    </w:div>
    <w:div w:id="1650788556">
      <w:bodyDiv w:val="1"/>
      <w:marLeft w:val="0"/>
      <w:marRight w:val="0"/>
      <w:marTop w:val="0"/>
      <w:marBottom w:val="0"/>
      <w:divBdr>
        <w:top w:val="none" w:sz="0" w:space="0" w:color="auto"/>
        <w:left w:val="none" w:sz="0" w:space="0" w:color="auto"/>
        <w:bottom w:val="none" w:sz="0" w:space="0" w:color="auto"/>
        <w:right w:val="none" w:sz="0" w:space="0" w:color="auto"/>
      </w:divBdr>
    </w:div>
    <w:div w:id="1651134939">
      <w:bodyDiv w:val="1"/>
      <w:marLeft w:val="0"/>
      <w:marRight w:val="0"/>
      <w:marTop w:val="0"/>
      <w:marBottom w:val="0"/>
      <w:divBdr>
        <w:top w:val="none" w:sz="0" w:space="0" w:color="auto"/>
        <w:left w:val="none" w:sz="0" w:space="0" w:color="auto"/>
        <w:bottom w:val="none" w:sz="0" w:space="0" w:color="auto"/>
        <w:right w:val="none" w:sz="0" w:space="0" w:color="auto"/>
      </w:divBdr>
    </w:div>
    <w:div w:id="1651254264">
      <w:bodyDiv w:val="1"/>
      <w:marLeft w:val="0"/>
      <w:marRight w:val="0"/>
      <w:marTop w:val="0"/>
      <w:marBottom w:val="0"/>
      <w:divBdr>
        <w:top w:val="none" w:sz="0" w:space="0" w:color="auto"/>
        <w:left w:val="none" w:sz="0" w:space="0" w:color="auto"/>
        <w:bottom w:val="none" w:sz="0" w:space="0" w:color="auto"/>
        <w:right w:val="none" w:sz="0" w:space="0" w:color="auto"/>
      </w:divBdr>
    </w:div>
    <w:div w:id="1651790002">
      <w:bodyDiv w:val="1"/>
      <w:marLeft w:val="0"/>
      <w:marRight w:val="0"/>
      <w:marTop w:val="0"/>
      <w:marBottom w:val="0"/>
      <w:divBdr>
        <w:top w:val="none" w:sz="0" w:space="0" w:color="auto"/>
        <w:left w:val="none" w:sz="0" w:space="0" w:color="auto"/>
        <w:bottom w:val="none" w:sz="0" w:space="0" w:color="auto"/>
        <w:right w:val="none" w:sz="0" w:space="0" w:color="auto"/>
      </w:divBdr>
    </w:div>
    <w:div w:id="1652714059">
      <w:bodyDiv w:val="1"/>
      <w:marLeft w:val="0"/>
      <w:marRight w:val="0"/>
      <w:marTop w:val="0"/>
      <w:marBottom w:val="0"/>
      <w:divBdr>
        <w:top w:val="none" w:sz="0" w:space="0" w:color="auto"/>
        <w:left w:val="none" w:sz="0" w:space="0" w:color="auto"/>
        <w:bottom w:val="none" w:sz="0" w:space="0" w:color="auto"/>
        <w:right w:val="none" w:sz="0" w:space="0" w:color="auto"/>
      </w:divBdr>
    </w:div>
    <w:div w:id="1652752428">
      <w:bodyDiv w:val="1"/>
      <w:marLeft w:val="0"/>
      <w:marRight w:val="0"/>
      <w:marTop w:val="0"/>
      <w:marBottom w:val="0"/>
      <w:divBdr>
        <w:top w:val="none" w:sz="0" w:space="0" w:color="auto"/>
        <w:left w:val="none" w:sz="0" w:space="0" w:color="auto"/>
        <w:bottom w:val="none" w:sz="0" w:space="0" w:color="auto"/>
        <w:right w:val="none" w:sz="0" w:space="0" w:color="auto"/>
      </w:divBdr>
    </w:div>
    <w:div w:id="1652907672">
      <w:bodyDiv w:val="1"/>
      <w:marLeft w:val="0"/>
      <w:marRight w:val="0"/>
      <w:marTop w:val="0"/>
      <w:marBottom w:val="0"/>
      <w:divBdr>
        <w:top w:val="none" w:sz="0" w:space="0" w:color="auto"/>
        <w:left w:val="none" w:sz="0" w:space="0" w:color="auto"/>
        <w:bottom w:val="none" w:sz="0" w:space="0" w:color="auto"/>
        <w:right w:val="none" w:sz="0" w:space="0" w:color="auto"/>
      </w:divBdr>
    </w:div>
    <w:div w:id="1653870469">
      <w:bodyDiv w:val="1"/>
      <w:marLeft w:val="0"/>
      <w:marRight w:val="0"/>
      <w:marTop w:val="0"/>
      <w:marBottom w:val="0"/>
      <w:divBdr>
        <w:top w:val="none" w:sz="0" w:space="0" w:color="auto"/>
        <w:left w:val="none" w:sz="0" w:space="0" w:color="auto"/>
        <w:bottom w:val="none" w:sz="0" w:space="0" w:color="auto"/>
        <w:right w:val="none" w:sz="0" w:space="0" w:color="auto"/>
      </w:divBdr>
    </w:div>
    <w:div w:id="1654286615">
      <w:bodyDiv w:val="1"/>
      <w:marLeft w:val="0"/>
      <w:marRight w:val="0"/>
      <w:marTop w:val="0"/>
      <w:marBottom w:val="0"/>
      <w:divBdr>
        <w:top w:val="none" w:sz="0" w:space="0" w:color="auto"/>
        <w:left w:val="none" w:sz="0" w:space="0" w:color="auto"/>
        <w:bottom w:val="none" w:sz="0" w:space="0" w:color="auto"/>
        <w:right w:val="none" w:sz="0" w:space="0" w:color="auto"/>
      </w:divBdr>
    </w:div>
    <w:div w:id="1654724014">
      <w:bodyDiv w:val="1"/>
      <w:marLeft w:val="0"/>
      <w:marRight w:val="0"/>
      <w:marTop w:val="0"/>
      <w:marBottom w:val="0"/>
      <w:divBdr>
        <w:top w:val="none" w:sz="0" w:space="0" w:color="auto"/>
        <w:left w:val="none" w:sz="0" w:space="0" w:color="auto"/>
        <w:bottom w:val="none" w:sz="0" w:space="0" w:color="auto"/>
        <w:right w:val="none" w:sz="0" w:space="0" w:color="auto"/>
      </w:divBdr>
    </w:div>
    <w:div w:id="1655378105">
      <w:bodyDiv w:val="1"/>
      <w:marLeft w:val="0"/>
      <w:marRight w:val="0"/>
      <w:marTop w:val="0"/>
      <w:marBottom w:val="0"/>
      <w:divBdr>
        <w:top w:val="none" w:sz="0" w:space="0" w:color="auto"/>
        <w:left w:val="none" w:sz="0" w:space="0" w:color="auto"/>
        <w:bottom w:val="none" w:sz="0" w:space="0" w:color="auto"/>
        <w:right w:val="none" w:sz="0" w:space="0" w:color="auto"/>
      </w:divBdr>
    </w:div>
    <w:div w:id="1657489623">
      <w:bodyDiv w:val="1"/>
      <w:marLeft w:val="0"/>
      <w:marRight w:val="0"/>
      <w:marTop w:val="0"/>
      <w:marBottom w:val="0"/>
      <w:divBdr>
        <w:top w:val="none" w:sz="0" w:space="0" w:color="auto"/>
        <w:left w:val="none" w:sz="0" w:space="0" w:color="auto"/>
        <w:bottom w:val="none" w:sz="0" w:space="0" w:color="auto"/>
        <w:right w:val="none" w:sz="0" w:space="0" w:color="auto"/>
      </w:divBdr>
    </w:div>
    <w:div w:id="1657608369">
      <w:bodyDiv w:val="1"/>
      <w:marLeft w:val="0"/>
      <w:marRight w:val="0"/>
      <w:marTop w:val="0"/>
      <w:marBottom w:val="0"/>
      <w:divBdr>
        <w:top w:val="none" w:sz="0" w:space="0" w:color="auto"/>
        <w:left w:val="none" w:sz="0" w:space="0" w:color="auto"/>
        <w:bottom w:val="none" w:sz="0" w:space="0" w:color="auto"/>
        <w:right w:val="none" w:sz="0" w:space="0" w:color="auto"/>
      </w:divBdr>
    </w:div>
    <w:div w:id="1657756429">
      <w:bodyDiv w:val="1"/>
      <w:marLeft w:val="0"/>
      <w:marRight w:val="0"/>
      <w:marTop w:val="0"/>
      <w:marBottom w:val="0"/>
      <w:divBdr>
        <w:top w:val="none" w:sz="0" w:space="0" w:color="auto"/>
        <w:left w:val="none" w:sz="0" w:space="0" w:color="auto"/>
        <w:bottom w:val="none" w:sz="0" w:space="0" w:color="auto"/>
        <w:right w:val="none" w:sz="0" w:space="0" w:color="auto"/>
      </w:divBdr>
    </w:div>
    <w:div w:id="1657760106">
      <w:bodyDiv w:val="1"/>
      <w:marLeft w:val="0"/>
      <w:marRight w:val="0"/>
      <w:marTop w:val="0"/>
      <w:marBottom w:val="0"/>
      <w:divBdr>
        <w:top w:val="none" w:sz="0" w:space="0" w:color="auto"/>
        <w:left w:val="none" w:sz="0" w:space="0" w:color="auto"/>
        <w:bottom w:val="none" w:sz="0" w:space="0" w:color="auto"/>
        <w:right w:val="none" w:sz="0" w:space="0" w:color="auto"/>
      </w:divBdr>
    </w:div>
    <w:div w:id="1657805470">
      <w:bodyDiv w:val="1"/>
      <w:marLeft w:val="0"/>
      <w:marRight w:val="0"/>
      <w:marTop w:val="0"/>
      <w:marBottom w:val="0"/>
      <w:divBdr>
        <w:top w:val="none" w:sz="0" w:space="0" w:color="auto"/>
        <w:left w:val="none" w:sz="0" w:space="0" w:color="auto"/>
        <w:bottom w:val="none" w:sz="0" w:space="0" w:color="auto"/>
        <w:right w:val="none" w:sz="0" w:space="0" w:color="auto"/>
      </w:divBdr>
    </w:div>
    <w:div w:id="1658923834">
      <w:bodyDiv w:val="1"/>
      <w:marLeft w:val="0"/>
      <w:marRight w:val="0"/>
      <w:marTop w:val="0"/>
      <w:marBottom w:val="0"/>
      <w:divBdr>
        <w:top w:val="none" w:sz="0" w:space="0" w:color="auto"/>
        <w:left w:val="none" w:sz="0" w:space="0" w:color="auto"/>
        <w:bottom w:val="none" w:sz="0" w:space="0" w:color="auto"/>
        <w:right w:val="none" w:sz="0" w:space="0" w:color="auto"/>
      </w:divBdr>
    </w:div>
    <w:div w:id="1659188501">
      <w:bodyDiv w:val="1"/>
      <w:marLeft w:val="0"/>
      <w:marRight w:val="0"/>
      <w:marTop w:val="0"/>
      <w:marBottom w:val="0"/>
      <w:divBdr>
        <w:top w:val="none" w:sz="0" w:space="0" w:color="auto"/>
        <w:left w:val="none" w:sz="0" w:space="0" w:color="auto"/>
        <w:bottom w:val="none" w:sz="0" w:space="0" w:color="auto"/>
        <w:right w:val="none" w:sz="0" w:space="0" w:color="auto"/>
      </w:divBdr>
    </w:div>
    <w:div w:id="1660228243">
      <w:bodyDiv w:val="1"/>
      <w:marLeft w:val="0"/>
      <w:marRight w:val="0"/>
      <w:marTop w:val="0"/>
      <w:marBottom w:val="0"/>
      <w:divBdr>
        <w:top w:val="none" w:sz="0" w:space="0" w:color="auto"/>
        <w:left w:val="none" w:sz="0" w:space="0" w:color="auto"/>
        <w:bottom w:val="none" w:sz="0" w:space="0" w:color="auto"/>
        <w:right w:val="none" w:sz="0" w:space="0" w:color="auto"/>
      </w:divBdr>
    </w:div>
    <w:div w:id="1660383576">
      <w:bodyDiv w:val="1"/>
      <w:marLeft w:val="0"/>
      <w:marRight w:val="0"/>
      <w:marTop w:val="0"/>
      <w:marBottom w:val="0"/>
      <w:divBdr>
        <w:top w:val="none" w:sz="0" w:space="0" w:color="auto"/>
        <w:left w:val="none" w:sz="0" w:space="0" w:color="auto"/>
        <w:bottom w:val="none" w:sz="0" w:space="0" w:color="auto"/>
        <w:right w:val="none" w:sz="0" w:space="0" w:color="auto"/>
      </w:divBdr>
    </w:div>
    <w:div w:id="1661038935">
      <w:bodyDiv w:val="1"/>
      <w:marLeft w:val="0"/>
      <w:marRight w:val="0"/>
      <w:marTop w:val="0"/>
      <w:marBottom w:val="0"/>
      <w:divBdr>
        <w:top w:val="none" w:sz="0" w:space="0" w:color="auto"/>
        <w:left w:val="none" w:sz="0" w:space="0" w:color="auto"/>
        <w:bottom w:val="none" w:sz="0" w:space="0" w:color="auto"/>
        <w:right w:val="none" w:sz="0" w:space="0" w:color="auto"/>
      </w:divBdr>
    </w:div>
    <w:div w:id="1661232656">
      <w:bodyDiv w:val="1"/>
      <w:marLeft w:val="0"/>
      <w:marRight w:val="0"/>
      <w:marTop w:val="0"/>
      <w:marBottom w:val="0"/>
      <w:divBdr>
        <w:top w:val="none" w:sz="0" w:space="0" w:color="auto"/>
        <w:left w:val="none" w:sz="0" w:space="0" w:color="auto"/>
        <w:bottom w:val="none" w:sz="0" w:space="0" w:color="auto"/>
        <w:right w:val="none" w:sz="0" w:space="0" w:color="auto"/>
      </w:divBdr>
    </w:div>
    <w:div w:id="1661302110">
      <w:bodyDiv w:val="1"/>
      <w:marLeft w:val="0"/>
      <w:marRight w:val="0"/>
      <w:marTop w:val="0"/>
      <w:marBottom w:val="0"/>
      <w:divBdr>
        <w:top w:val="none" w:sz="0" w:space="0" w:color="auto"/>
        <w:left w:val="none" w:sz="0" w:space="0" w:color="auto"/>
        <w:bottom w:val="none" w:sz="0" w:space="0" w:color="auto"/>
        <w:right w:val="none" w:sz="0" w:space="0" w:color="auto"/>
      </w:divBdr>
    </w:div>
    <w:div w:id="1661735480">
      <w:bodyDiv w:val="1"/>
      <w:marLeft w:val="0"/>
      <w:marRight w:val="0"/>
      <w:marTop w:val="0"/>
      <w:marBottom w:val="0"/>
      <w:divBdr>
        <w:top w:val="none" w:sz="0" w:space="0" w:color="auto"/>
        <w:left w:val="none" w:sz="0" w:space="0" w:color="auto"/>
        <w:bottom w:val="none" w:sz="0" w:space="0" w:color="auto"/>
        <w:right w:val="none" w:sz="0" w:space="0" w:color="auto"/>
      </w:divBdr>
    </w:div>
    <w:div w:id="1662002876">
      <w:bodyDiv w:val="1"/>
      <w:marLeft w:val="0"/>
      <w:marRight w:val="0"/>
      <w:marTop w:val="0"/>
      <w:marBottom w:val="0"/>
      <w:divBdr>
        <w:top w:val="none" w:sz="0" w:space="0" w:color="auto"/>
        <w:left w:val="none" w:sz="0" w:space="0" w:color="auto"/>
        <w:bottom w:val="none" w:sz="0" w:space="0" w:color="auto"/>
        <w:right w:val="none" w:sz="0" w:space="0" w:color="auto"/>
      </w:divBdr>
    </w:div>
    <w:div w:id="1663654561">
      <w:bodyDiv w:val="1"/>
      <w:marLeft w:val="0"/>
      <w:marRight w:val="0"/>
      <w:marTop w:val="0"/>
      <w:marBottom w:val="0"/>
      <w:divBdr>
        <w:top w:val="none" w:sz="0" w:space="0" w:color="auto"/>
        <w:left w:val="none" w:sz="0" w:space="0" w:color="auto"/>
        <w:bottom w:val="none" w:sz="0" w:space="0" w:color="auto"/>
        <w:right w:val="none" w:sz="0" w:space="0" w:color="auto"/>
      </w:divBdr>
    </w:div>
    <w:div w:id="1663656619">
      <w:bodyDiv w:val="1"/>
      <w:marLeft w:val="0"/>
      <w:marRight w:val="0"/>
      <w:marTop w:val="0"/>
      <w:marBottom w:val="0"/>
      <w:divBdr>
        <w:top w:val="none" w:sz="0" w:space="0" w:color="auto"/>
        <w:left w:val="none" w:sz="0" w:space="0" w:color="auto"/>
        <w:bottom w:val="none" w:sz="0" w:space="0" w:color="auto"/>
        <w:right w:val="none" w:sz="0" w:space="0" w:color="auto"/>
      </w:divBdr>
    </w:div>
    <w:div w:id="1665010307">
      <w:bodyDiv w:val="1"/>
      <w:marLeft w:val="0"/>
      <w:marRight w:val="0"/>
      <w:marTop w:val="0"/>
      <w:marBottom w:val="0"/>
      <w:divBdr>
        <w:top w:val="none" w:sz="0" w:space="0" w:color="auto"/>
        <w:left w:val="none" w:sz="0" w:space="0" w:color="auto"/>
        <w:bottom w:val="none" w:sz="0" w:space="0" w:color="auto"/>
        <w:right w:val="none" w:sz="0" w:space="0" w:color="auto"/>
      </w:divBdr>
    </w:div>
    <w:div w:id="1665814473">
      <w:bodyDiv w:val="1"/>
      <w:marLeft w:val="0"/>
      <w:marRight w:val="0"/>
      <w:marTop w:val="0"/>
      <w:marBottom w:val="0"/>
      <w:divBdr>
        <w:top w:val="none" w:sz="0" w:space="0" w:color="auto"/>
        <w:left w:val="none" w:sz="0" w:space="0" w:color="auto"/>
        <w:bottom w:val="none" w:sz="0" w:space="0" w:color="auto"/>
        <w:right w:val="none" w:sz="0" w:space="0" w:color="auto"/>
      </w:divBdr>
    </w:div>
    <w:div w:id="1666085484">
      <w:bodyDiv w:val="1"/>
      <w:marLeft w:val="0"/>
      <w:marRight w:val="0"/>
      <w:marTop w:val="0"/>
      <w:marBottom w:val="0"/>
      <w:divBdr>
        <w:top w:val="none" w:sz="0" w:space="0" w:color="auto"/>
        <w:left w:val="none" w:sz="0" w:space="0" w:color="auto"/>
        <w:bottom w:val="none" w:sz="0" w:space="0" w:color="auto"/>
        <w:right w:val="none" w:sz="0" w:space="0" w:color="auto"/>
      </w:divBdr>
    </w:div>
    <w:div w:id="1666737071">
      <w:bodyDiv w:val="1"/>
      <w:marLeft w:val="0"/>
      <w:marRight w:val="0"/>
      <w:marTop w:val="0"/>
      <w:marBottom w:val="0"/>
      <w:divBdr>
        <w:top w:val="none" w:sz="0" w:space="0" w:color="auto"/>
        <w:left w:val="none" w:sz="0" w:space="0" w:color="auto"/>
        <w:bottom w:val="none" w:sz="0" w:space="0" w:color="auto"/>
        <w:right w:val="none" w:sz="0" w:space="0" w:color="auto"/>
      </w:divBdr>
    </w:div>
    <w:div w:id="1667509324">
      <w:bodyDiv w:val="1"/>
      <w:marLeft w:val="0"/>
      <w:marRight w:val="0"/>
      <w:marTop w:val="0"/>
      <w:marBottom w:val="0"/>
      <w:divBdr>
        <w:top w:val="none" w:sz="0" w:space="0" w:color="auto"/>
        <w:left w:val="none" w:sz="0" w:space="0" w:color="auto"/>
        <w:bottom w:val="none" w:sz="0" w:space="0" w:color="auto"/>
        <w:right w:val="none" w:sz="0" w:space="0" w:color="auto"/>
      </w:divBdr>
    </w:div>
    <w:div w:id="1667904183">
      <w:bodyDiv w:val="1"/>
      <w:marLeft w:val="0"/>
      <w:marRight w:val="0"/>
      <w:marTop w:val="0"/>
      <w:marBottom w:val="0"/>
      <w:divBdr>
        <w:top w:val="none" w:sz="0" w:space="0" w:color="auto"/>
        <w:left w:val="none" w:sz="0" w:space="0" w:color="auto"/>
        <w:bottom w:val="none" w:sz="0" w:space="0" w:color="auto"/>
        <w:right w:val="none" w:sz="0" w:space="0" w:color="auto"/>
      </w:divBdr>
    </w:div>
    <w:div w:id="1669139623">
      <w:bodyDiv w:val="1"/>
      <w:marLeft w:val="0"/>
      <w:marRight w:val="0"/>
      <w:marTop w:val="0"/>
      <w:marBottom w:val="0"/>
      <w:divBdr>
        <w:top w:val="none" w:sz="0" w:space="0" w:color="auto"/>
        <w:left w:val="none" w:sz="0" w:space="0" w:color="auto"/>
        <w:bottom w:val="none" w:sz="0" w:space="0" w:color="auto"/>
        <w:right w:val="none" w:sz="0" w:space="0" w:color="auto"/>
      </w:divBdr>
    </w:div>
    <w:div w:id="1670018242">
      <w:bodyDiv w:val="1"/>
      <w:marLeft w:val="0"/>
      <w:marRight w:val="0"/>
      <w:marTop w:val="0"/>
      <w:marBottom w:val="0"/>
      <w:divBdr>
        <w:top w:val="none" w:sz="0" w:space="0" w:color="auto"/>
        <w:left w:val="none" w:sz="0" w:space="0" w:color="auto"/>
        <w:bottom w:val="none" w:sz="0" w:space="0" w:color="auto"/>
        <w:right w:val="none" w:sz="0" w:space="0" w:color="auto"/>
      </w:divBdr>
    </w:div>
    <w:div w:id="1670670997">
      <w:bodyDiv w:val="1"/>
      <w:marLeft w:val="0"/>
      <w:marRight w:val="0"/>
      <w:marTop w:val="0"/>
      <w:marBottom w:val="0"/>
      <w:divBdr>
        <w:top w:val="none" w:sz="0" w:space="0" w:color="auto"/>
        <w:left w:val="none" w:sz="0" w:space="0" w:color="auto"/>
        <w:bottom w:val="none" w:sz="0" w:space="0" w:color="auto"/>
        <w:right w:val="none" w:sz="0" w:space="0" w:color="auto"/>
      </w:divBdr>
    </w:div>
    <w:div w:id="1670865496">
      <w:bodyDiv w:val="1"/>
      <w:marLeft w:val="0"/>
      <w:marRight w:val="0"/>
      <w:marTop w:val="0"/>
      <w:marBottom w:val="0"/>
      <w:divBdr>
        <w:top w:val="none" w:sz="0" w:space="0" w:color="auto"/>
        <w:left w:val="none" w:sz="0" w:space="0" w:color="auto"/>
        <w:bottom w:val="none" w:sz="0" w:space="0" w:color="auto"/>
        <w:right w:val="none" w:sz="0" w:space="0" w:color="auto"/>
      </w:divBdr>
    </w:div>
    <w:div w:id="1670986260">
      <w:bodyDiv w:val="1"/>
      <w:marLeft w:val="0"/>
      <w:marRight w:val="0"/>
      <w:marTop w:val="0"/>
      <w:marBottom w:val="0"/>
      <w:divBdr>
        <w:top w:val="none" w:sz="0" w:space="0" w:color="auto"/>
        <w:left w:val="none" w:sz="0" w:space="0" w:color="auto"/>
        <w:bottom w:val="none" w:sz="0" w:space="0" w:color="auto"/>
        <w:right w:val="none" w:sz="0" w:space="0" w:color="auto"/>
      </w:divBdr>
    </w:div>
    <w:div w:id="1671058649">
      <w:bodyDiv w:val="1"/>
      <w:marLeft w:val="0"/>
      <w:marRight w:val="0"/>
      <w:marTop w:val="0"/>
      <w:marBottom w:val="0"/>
      <w:divBdr>
        <w:top w:val="none" w:sz="0" w:space="0" w:color="auto"/>
        <w:left w:val="none" w:sz="0" w:space="0" w:color="auto"/>
        <w:bottom w:val="none" w:sz="0" w:space="0" w:color="auto"/>
        <w:right w:val="none" w:sz="0" w:space="0" w:color="auto"/>
      </w:divBdr>
    </w:div>
    <w:div w:id="1671444231">
      <w:bodyDiv w:val="1"/>
      <w:marLeft w:val="0"/>
      <w:marRight w:val="0"/>
      <w:marTop w:val="0"/>
      <w:marBottom w:val="0"/>
      <w:divBdr>
        <w:top w:val="none" w:sz="0" w:space="0" w:color="auto"/>
        <w:left w:val="none" w:sz="0" w:space="0" w:color="auto"/>
        <w:bottom w:val="none" w:sz="0" w:space="0" w:color="auto"/>
        <w:right w:val="none" w:sz="0" w:space="0" w:color="auto"/>
      </w:divBdr>
    </w:div>
    <w:div w:id="1672679101">
      <w:bodyDiv w:val="1"/>
      <w:marLeft w:val="0"/>
      <w:marRight w:val="0"/>
      <w:marTop w:val="0"/>
      <w:marBottom w:val="0"/>
      <w:divBdr>
        <w:top w:val="none" w:sz="0" w:space="0" w:color="auto"/>
        <w:left w:val="none" w:sz="0" w:space="0" w:color="auto"/>
        <w:bottom w:val="none" w:sz="0" w:space="0" w:color="auto"/>
        <w:right w:val="none" w:sz="0" w:space="0" w:color="auto"/>
      </w:divBdr>
    </w:div>
    <w:div w:id="1673144067">
      <w:bodyDiv w:val="1"/>
      <w:marLeft w:val="0"/>
      <w:marRight w:val="0"/>
      <w:marTop w:val="0"/>
      <w:marBottom w:val="0"/>
      <w:divBdr>
        <w:top w:val="none" w:sz="0" w:space="0" w:color="auto"/>
        <w:left w:val="none" w:sz="0" w:space="0" w:color="auto"/>
        <w:bottom w:val="none" w:sz="0" w:space="0" w:color="auto"/>
        <w:right w:val="none" w:sz="0" w:space="0" w:color="auto"/>
      </w:divBdr>
    </w:div>
    <w:div w:id="1674449172">
      <w:bodyDiv w:val="1"/>
      <w:marLeft w:val="0"/>
      <w:marRight w:val="0"/>
      <w:marTop w:val="0"/>
      <w:marBottom w:val="0"/>
      <w:divBdr>
        <w:top w:val="none" w:sz="0" w:space="0" w:color="auto"/>
        <w:left w:val="none" w:sz="0" w:space="0" w:color="auto"/>
        <w:bottom w:val="none" w:sz="0" w:space="0" w:color="auto"/>
        <w:right w:val="none" w:sz="0" w:space="0" w:color="auto"/>
      </w:divBdr>
    </w:div>
    <w:div w:id="1674646463">
      <w:bodyDiv w:val="1"/>
      <w:marLeft w:val="0"/>
      <w:marRight w:val="0"/>
      <w:marTop w:val="0"/>
      <w:marBottom w:val="0"/>
      <w:divBdr>
        <w:top w:val="none" w:sz="0" w:space="0" w:color="auto"/>
        <w:left w:val="none" w:sz="0" w:space="0" w:color="auto"/>
        <w:bottom w:val="none" w:sz="0" w:space="0" w:color="auto"/>
        <w:right w:val="none" w:sz="0" w:space="0" w:color="auto"/>
      </w:divBdr>
    </w:div>
    <w:div w:id="1675381805">
      <w:bodyDiv w:val="1"/>
      <w:marLeft w:val="0"/>
      <w:marRight w:val="0"/>
      <w:marTop w:val="0"/>
      <w:marBottom w:val="0"/>
      <w:divBdr>
        <w:top w:val="none" w:sz="0" w:space="0" w:color="auto"/>
        <w:left w:val="none" w:sz="0" w:space="0" w:color="auto"/>
        <w:bottom w:val="none" w:sz="0" w:space="0" w:color="auto"/>
        <w:right w:val="none" w:sz="0" w:space="0" w:color="auto"/>
      </w:divBdr>
    </w:div>
    <w:div w:id="1676806622">
      <w:bodyDiv w:val="1"/>
      <w:marLeft w:val="0"/>
      <w:marRight w:val="0"/>
      <w:marTop w:val="0"/>
      <w:marBottom w:val="0"/>
      <w:divBdr>
        <w:top w:val="none" w:sz="0" w:space="0" w:color="auto"/>
        <w:left w:val="none" w:sz="0" w:space="0" w:color="auto"/>
        <w:bottom w:val="none" w:sz="0" w:space="0" w:color="auto"/>
        <w:right w:val="none" w:sz="0" w:space="0" w:color="auto"/>
      </w:divBdr>
    </w:div>
    <w:div w:id="1677153943">
      <w:bodyDiv w:val="1"/>
      <w:marLeft w:val="0"/>
      <w:marRight w:val="0"/>
      <w:marTop w:val="0"/>
      <w:marBottom w:val="0"/>
      <w:divBdr>
        <w:top w:val="none" w:sz="0" w:space="0" w:color="auto"/>
        <w:left w:val="none" w:sz="0" w:space="0" w:color="auto"/>
        <w:bottom w:val="none" w:sz="0" w:space="0" w:color="auto"/>
        <w:right w:val="none" w:sz="0" w:space="0" w:color="auto"/>
      </w:divBdr>
    </w:div>
    <w:div w:id="1677343976">
      <w:bodyDiv w:val="1"/>
      <w:marLeft w:val="0"/>
      <w:marRight w:val="0"/>
      <w:marTop w:val="0"/>
      <w:marBottom w:val="0"/>
      <w:divBdr>
        <w:top w:val="none" w:sz="0" w:space="0" w:color="auto"/>
        <w:left w:val="none" w:sz="0" w:space="0" w:color="auto"/>
        <w:bottom w:val="none" w:sz="0" w:space="0" w:color="auto"/>
        <w:right w:val="none" w:sz="0" w:space="0" w:color="auto"/>
      </w:divBdr>
    </w:div>
    <w:div w:id="1678000353">
      <w:bodyDiv w:val="1"/>
      <w:marLeft w:val="0"/>
      <w:marRight w:val="0"/>
      <w:marTop w:val="0"/>
      <w:marBottom w:val="0"/>
      <w:divBdr>
        <w:top w:val="none" w:sz="0" w:space="0" w:color="auto"/>
        <w:left w:val="none" w:sz="0" w:space="0" w:color="auto"/>
        <w:bottom w:val="none" w:sz="0" w:space="0" w:color="auto"/>
        <w:right w:val="none" w:sz="0" w:space="0" w:color="auto"/>
      </w:divBdr>
    </w:div>
    <w:div w:id="1679622431">
      <w:bodyDiv w:val="1"/>
      <w:marLeft w:val="0"/>
      <w:marRight w:val="0"/>
      <w:marTop w:val="0"/>
      <w:marBottom w:val="0"/>
      <w:divBdr>
        <w:top w:val="none" w:sz="0" w:space="0" w:color="auto"/>
        <w:left w:val="none" w:sz="0" w:space="0" w:color="auto"/>
        <w:bottom w:val="none" w:sz="0" w:space="0" w:color="auto"/>
        <w:right w:val="none" w:sz="0" w:space="0" w:color="auto"/>
      </w:divBdr>
    </w:div>
    <w:div w:id="1680036564">
      <w:bodyDiv w:val="1"/>
      <w:marLeft w:val="0"/>
      <w:marRight w:val="0"/>
      <w:marTop w:val="0"/>
      <w:marBottom w:val="0"/>
      <w:divBdr>
        <w:top w:val="none" w:sz="0" w:space="0" w:color="auto"/>
        <w:left w:val="none" w:sz="0" w:space="0" w:color="auto"/>
        <w:bottom w:val="none" w:sz="0" w:space="0" w:color="auto"/>
        <w:right w:val="none" w:sz="0" w:space="0" w:color="auto"/>
      </w:divBdr>
    </w:div>
    <w:div w:id="1680037346">
      <w:bodyDiv w:val="1"/>
      <w:marLeft w:val="0"/>
      <w:marRight w:val="0"/>
      <w:marTop w:val="0"/>
      <w:marBottom w:val="0"/>
      <w:divBdr>
        <w:top w:val="none" w:sz="0" w:space="0" w:color="auto"/>
        <w:left w:val="none" w:sz="0" w:space="0" w:color="auto"/>
        <w:bottom w:val="none" w:sz="0" w:space="0" w:color="auto"/>
        <w:right w:val="none" w:sz="0" w:space="0" w:color="auto"/>
      </w:divBdr>
    </w:div>
    <w:div w:id="1680426306">
      <w:bodyDiv w:val="1"/>
      <w:marLeft w:val="0"/>
      <w:marRight w:val="0"/>
      <w:marTop w:val="0"/>
      <w:marBottom w:val="0"/>
      <w:divBdr>
        <w:top w:val="none" w:sz="0" w:space="0" w:color="auto"/>
        <w:left w:val="none" w:sz="0" w:space="0" w:color="auto"/>
        <w:bottom w:val="none" w:sz="0" w:space="0" w:color="auto"/>
        <w:right w:val="none" w:sz="0" w:space="0" w:color="auto"/>
      </w:divBdr>
    </w:div>
    <w:div w:id="1680959411">
      <w:bodyDiv w:val="1"/>
      <w:marLeft w:val="0"/>
      <w:marRight w:val="0"/>
      <w:marTop w:val="0"/>
      <w:marBottom w:val="0"/>
      <w:divBdr>
        <w:top w:val="none" w:sz="0" w:space="0" w:color="auto"/>
        <w:left w:val="none" w:sz="0" w:space="0" w:color="auto"/>
        <w:bottom w:val="none" w:sz="0" w:space="0" w:color="auto"/>
        <w:right w:val="none" w:sz="0" w:space="0" w:color="auto"/>
      </w:divBdr>
    </w:div>
    <w:div w:id="1680963896">
      <w:bodyDiv w:val="1"/>
      <w:marLeft w:val="0"/>
      <w:marRight w:val="0"/>
      <w:marTop w:val="0"/>
      <w:marBottom w:val="0"/>
      <w:divBdr>
        <w:top w:val="none" w:sz="0" w:space="0" w:color="auto"/>
        <w:left w:val="none" w:sz="0" w:space="0" w:color="auto"/>
        <w:bottom w:val="none" w:sz="0" w:space="0" w:color="auto"/>
        <w:right w:val="none" w:sz="0" w:space="0" w:color="auto"/>
      </w:divBdr>
    </w:div>
    <w:div w:id="1680964490">
      <w:bodyDiv w:val="1"/>
      <w:marLeft w:val="0"/>
      <w:marRight w:val="0"/>
      <w:marTop w:val="0"/>
      <w:marBottom w:val="0"/>
      <w:divBdr>
        <w:top w:val="none" w:sz="0" w:space="0" w:color="auto"/>
        <w:left w:val="none" w:sz="0" w:space="0" w:color="auto"/>
        <w:bottom w:val="none" w:sz="0" w:space="0" w:color="auto"/>
        <w:right w:val="none" w:sz="0" w:space="0" w:color="auto"/>
      </w:divBdr>
    </w:div>
    <w:div w:id="1682538195">
      <w:bodyDiv w:val="1"/>
      <w:marLeft w:val="0"/>
      <w:marRight w:val="0"/>
      <w:marTop w:val="0"/>
      <w:marBottom w:val="0"/>
      <w:divBdr>
        <w:top w:val="none" w:sz="0" w:space="0" w:color="auto"/>
        <w:left w:val="none" w:sz="0" w:space="0" w:color="auto"/>
        <w:bottom w:val="none" w:sz="0" w:space="0" w:color="auto"/>
        <w:right w:val="none" w:sz="0" w:space="0" w:color="auto"/>
      </w:divBdr>
    </w:div>
    <w:div w:id="1682658963">
      <w:bodyDiv w:val="1"/>
      <w:marLeft w:val="0"/>
      <w:marRight w:val="0"/>
      <w:marTop w:val="0"/>
      <w:marBottom w:val="0"/>
      <w:divBdr>
        <w:top w:val="none" w:sz="0" w:space="0" w:color="auto"/>
        <w:left w:val="none" w:sz="0" w:space="0" w:color="auto"/>
        <w:bottom w:val="none" w:sz="0" w:space="0" w:color="auto"/>
        <w:right w:val="none" w:sz="0" w:space="0" w:color="auto"/>
      </w:divBdr>
    </w:div>
    <w:div w:id="1683166504">
      <w:bodyDiv w:val="1"/>
      <w:marLeft w:val="0"/>
      <w:marRight w:val="0"/>
      <w:marTop w:val="0"/>
      <w:marBottom w:val="0"/>
      <w:divBdr>
        <w:top w:val="none" w:sz="0" w:space="0" w:color="auto"/>
        <w:left w:val="none" w:sz="0" w:space="0" w:color="auto"/>
        <w:bottom w:val="none" w:sz="0" w:space="0" w:color="auto"/>
        <w:right w:val="none" w:sz="0" w:space="0" w:color="auto"/>
      </w:divBdr>
    </w:div>
    <w:div w:id="1683317847">
      <w:bodyDiv w:val="1"/>
      <w:marLeft w:val="0"/>
      <w:marRight w:val="0"/>
      <w:marTop w:val="0"/>
      <w:marBottom w:val="0"/>
      <w:divBdr>
        <w:top w:val="none" w:sz="0" w:space="0" w:color="auto"/>
        <w:left w:val="none" w:sz="0" w:space="0" w:color="auto"/>
        <w:bottom w:val="none" w:sz="0" w:space="0" w:color="auto"/>
        <w:right w:val="none" w:sz="0" w:space="0" w:color="auto"/>
      </w:divBdr>
    </w:div>
    <w:div w:id="1683820656">
      <w:bodyDiv w:val="1"/>
      <w:marLeft w:val="0"/>
      <w:marRight w:val="0"/>
      <w:marTop w:val="0"/>
      <w:marBottom w:val="0"/>
      <w:divBdr>
        <w:top w:val="none" w:sz="0" w:space="0" w:color="auto"/>
        <w:left w:val="none" w:sz="0" w:space="0" w:color="auto"/>
        <w:bottom w:val="none" w:sz="0" w:space="0" w:color="auto"/>
        <w:right w:val="none" w:sz="0" w:space="0" w:color="auto"/>
      </w:divBdr>
    </w:div>
    <w:div w:id="1684360717">
      <w:bodyDiv w:val="1"/>
      <w:marLeft w:val="0"/>
      <w:marRight w:val="0"/>
      <w:marTop w:val="0"/>
      <w:marBottom w:val="0"/>
      <w:divBdr>
        <w:top w:val="none" w:sz="0" w:space="0" w:color="auto"/>
        <w:left w:val="none" w:sz="0" w:space="0" w:color="auto"/>
        <w:bottom w:val="none" w:sz="0" w:space="0" w:color="auto"/>
        <w:right w:val="none" w:sz="0" w:space="0" w:color="auto"/>
      </w:divBdr>
    </w:div>
    <w:div w:id="1684670009">
      <w:bodyDiv w:val="1"/>
      <w:marLeft w:val="0"/>
      <w:marRight w:val="0"/>
      <w:marTop w:val="0"/>
      <w:marBottom w:val="0"/>
      <w:divBdr>
        <w:top w:val="none" w:sz="0" w:space="0" w:color="auto"/>
        <w:left w:val="none" w:sz="0" w:space="0" w:color="auto"/>
        <w:bottom w:val="none" w:sz="0" w:space="0" w:color="auto"/>
        <w:right w:val="none" w:sz="0" w:space="0" w:color="auto"/>
      </w:divBdr>
    </w:div>
    <w:div w:id="1686444744">
      <w:bodyDiv w:val="1"/>
      <w:marLeft w:val="0"/>
      <w:marRight w:val="0"/>
      <w:marTop w:val="0"/>
      <w:marBottom w:val="0"/>
      <w:divBdr>
        <w:top w:val="none" w:sz="0" w:space="0" w:color="auto"/>
        <w:left w:val="none" w:sz="0" w:space="0" w:color="auto"/>
        <w:bottom w:val="none" w:sz="0" w:space="0" w:color="auto"/>
        <w:right w:val="none" w:sz="0" w:space="0" w:color="auto"/>
      </w:divBdr>
    </w:div>
    <w:div w:id="1686590154">
      <w:bodyDiv w:val="1"/>
      <w:marLeft w:val="0"/>
      <w:marRight w:val="0"/>
      <w:marTop w:val="0"/>
      <w:marBottom w:val="0"/>
      <w:divBdr>
        <w:top w:val="none" w:sz="0" w:space="0" w:color="auto"/>
        <w:left w:val="none" w:sz="0" w:space="0" w:color="auto"/>
        <w:bottom w:val="none" w:sz="0" w:space="0" w:color="auto"/>
        <w:right w:val="none" w:sz="0" w:space="0" w:color="auto"/>
      </w:divBdr>
    </w:div>
    <w:div w:id="1686592093">
      <w:bodyDiv w:val="1"/>
      <w:marLeft w:val="0"/>
      <w:marRight w:val="0"/>
      <w:marTop w:val="0"/>
      <w:marBottom w:val="0"/>
      <w:divBdr>
        <w:top w:val="none" w:sz="0" w:space="0" w:color="auto"/>
        <w:left w:val="none" w:sz="0" w:space="0" w:color="auto"/>
        <w:bottom w:val="none" w:sz="0" w:space="0" w:color="auto"/>
        <w:right w:val="none" w:sz="0" w:space="0" w:color="auto"/>
      </w:divBdr>
    </w:div>
    <w:div w:id="1686902767">
      <w:bodyDiv w:val="1"/>
      <w:marLeft w:val="0"/>
      <w:marRight w:val="0"/>
      <w:marTop w:val="0"/>
      <w:marBottom w:val="0"/>
      <w:divBdr>
        <w:top w:val="none" w:sz="0" w:space="0" w:color="auto"/>
        <w:left w:val="none" w:sz="0" w:space="0" w:color="auto"/>
        <w:bottom w:val="none" w:sz="0" w:space="0" w:color="auto"/>
        <w:right w:val="none" w:sz="0" w:space="0" w:color="auto"/>
      </w:divBdr>
    </w:div>
    <w:div w:id="1686975794">
      <w:bodyDiv w:val="1"/>
      <w:marLeft w:val="0"/>
      <w:marRight w:val="0"/>
      <w:marTop w:val="0"/>
      <w:marBottom w:val="0"/>
      <w:divBdr>
        <w:top w:val="none" w:sz="0" w:space="0" w:color="auto"/>
        <w:left w:val="none" w:sz="0" w:space="0" w:color="auto"/>
        <w:bottom w:val="none" w:sz="0" w:space="0" w:color="auto"/>
        <w:right w:val="none" w:sz="0" w:space="0" w:color="auto"/>
      </w:divBdr>
    </w:div>
    <w:div w:id="1687780853">
      <w:bodyDiv w:val="1"/>
      <w:marLeft w:val="0"/>
      <w:marRight w:val="0"/>
      <w:marTop w:val="0"/>
      <w:marBottom w:val="0"/>
      <w:divBdr>
        <w:top w:val="none" w:sz="0" w:space="0" w:color="auto"/>
        <w:left w:val="none" w:sz="0" w:space="0" w:color="auto"/>
        <w:bottom w:val="none" w:sz="0" w:space="0" w:color="auto"/>
        <w:right w:val="none" w:sz="0" w:space="0" w:color="auto"/>
      </w:divBdr>
    </w:div>
    <w:div w:id="1687949601">
      <w:bodyDiv w:val="1"/>
      <w:marLeft w:val="0"/>
      <w:marRight w:val="0"/>
      <w:marTop w:val="0"/>
      <w:marBottom w:val="0"/>
      <w:divBdr>
        <w:top w:val="none" w:sz="0" w:space="0" w:color="auto"/>
        <w:left w:val="none" w:sz="0" w:space="0" w:color="auto"/>
        <w:bottom w:val="none" w:sz="0" w:space="0" w:color="auto"/>
        <w:right w:val="none" w:sz="0" w:space="0" w:color="auto"/>
      </w:divBdr>
    </w:div>
    <w:div w:id="1688672336">
      <w:bodyDiv w:val="1"/>
      <w:marLeft w:val="0"/>
      <w:marRight w:val="0"/>
      <w:marTop w:val="0"/>
      <w:marBottom w:val="0"/>
      <w:divBdr>
        <w:top w:val="none" w:sz="0" w:space="0" w:color="auto"/>
        <w:left w:val="none" w:sz="0" w:space="0" w:color="auto"/>
        <w:bottom w:val="none" w:sz="0" w:space="0" w:color="auto"/>
        <w:right w:val="none" w:sz="0" w:space="0" w:color="auto"/>
      </w:divBdr>
    </w:div>
    <w:div w:id="1688867762">
      <w:bodyDiv w:val="1"/>
      <w:marLeft w:val="0"/>
      <w:marRight w:val="0"/>
      <w:marTop w:val="0"/>
      <w:marBottom w:val="0"/>
      <w:divBdr>
        <w:top w:val="none" w:sz="0" w:space="0" w:color="auto"/>
        <w:left w:val="none" w:sz="0" w:space="0" w:color="auto"/>
        <w:bottom w:val="none" w:sz="0" w:space="0" w:color="auto"/>
        <w:right w:val="none" w:sz="0" w:space="0" w:color="auto"/>
      </w:divBdr>
    </w:div>
    <w:div w:id="1689021650">
      <w:bodyDiv w:val="1"/>
      <w:marLeft w:val="0"/>
      <w:marRight w:val="0"/>
      <w:marTop w:val="0"/>
      <w:marBottom w:val="0"/>
      <w:divBdr>
        <w:top w:val="none" w:sz="0" w:space="0" w:color="auto"/>
        <w:left w:val="none" w:sz="0" w:space="0" w:color="auto"/>
        <w:bottom w:val="none" w:sz="0" w:space="0" w:color="auto"/>
        <w:right w:val="none" w:sz="0" w:space="0" w:color="auto"/>
      </w:divBdr>
    </w:div>
    <w:div w:id="1689061441">
      <w:bodyDiv w:val="1"/>
      <w:marLeft w:val="0"/>
      <w:marRight w:val="0"/>
      <w:marTop w:val="0"/>
      <w:marBottom w:val="0"/>
      <w:divBdr>
        <w:top w:val="none" w:sz="0" w:space="0" w:color="auto"/>
        <w:left w:val="none" w:sz="0" w:space="0" w:color="auto"/>
        <w:bottom w:val="none" w:sz="0" w:space="0" w:color="auto"/>
        <w:right w:val="none" w:sz="0" w:space="0" w:color="auto"/>
      </w:divBdr>
    </w:div>
    <w:div w:id="1689334956">
      <w:bodyDiv w:val="1"/>
      <w:marLeft w:val="0"/>
      <w:marRight w:val="0"/>
      <w:marTop w:val="0"/>
      <w:marBottom w:val="0"/>
      <w:divBdr>
        <w:top w:val="none" w:sz="0" w:space="0" w:color="auto"/>
        <w:left w:val="none" w:sz="0" w:space="0" w:color="auto"/>
        <w:bottom w:val="none" w:sz="0" w:space="0" w:color="auto"/>
        <w:right w:val="none" w:sz="0" w:space="0" w:color="auto"/>
      </w:divBdr>
    </w:div>
    <w:div w:id="1689720381">
      <w:bodyDiv w:val="1"/>
      <w:marLeft w:val="0"/>
      <w:marRight w:val="0"/>
      <w:marTop w:val="0"/>
      <w:marBottom w:val="0"/>
      <w:divBdr>
        <w:top w:val="none" w:sz="0" w:space="0" w:color="auto"/>
        <w:left w:val="none" w:sz="0" w:space="0" w:color="auto"/>
        <w:bottom w:val="none" w:sz="0" w:space="0" w:color="auto"/>
        <w:right w:val="none" w:sz="0" w:space="0" w:color="auto"/>
      </w:divBdr>
    </w:div>
    <w:div w:id="1689987729">
      <w:bodyDiv w:val="1"/>
      <w:marLeft w:val="0"/>
      <w:marRight w:val="0"/>
      <w:marTop w:val="0"/>
      <w:marBottom w:val="0"/>
      <w:divBdr>
        <w:top w:val="none" w:sz="0" w:space="0" w:color="auto"/>
        <w:left w:val="none" w:sz="0" w:space="0" w:color="auto"/>
        <w:bottom w:val="none" w:sz="0" w:space="0" w:color="auto"/>
        <w:right w:val="none" w:sz="0" w:space="0" w:color="auto"/>
      </w:divBdr>
    </w:div>
    <w:div w:id="1690333139">
      <w:bodyDiv w:val="1"/>
      <w:marLeft w:val="0"/>
      <w:marRight w:val="0"/>
      <w:marTop w:val="0"/>
      <w:marBottom w:val="0"/>
      <w:divBdr>
        <w:top w:val="none" w:sz="0" w:space="0" w:color="auto"/>
        <w:left w:val="none" w:sz="0" w:space="0" w:color="auto"/>
        <w:bottom w:val="none" w:sz="0" w:space="0" w:color="auto"/>
        <w:right w:val="none" w:sz="0" w:space="0" w:color="auto"/>
      </w:divBdr>
    </w:div>
    <w:div w:id="1690569424">
      <w:bodyDiv w:val="1"/>
      <w:marLeft w:val="0"/>
      <w:marRight w:val="0"/>
      <w:marTop w:val="0"/>
      <w:marBottom w:val="0"/>
      <w:divBdr>
        <w:top w:val="none" w:sz="0" w:space="0" w:color="auto"/>
        <w:left w:val="none" w:sz="0" w:space="0" w:color="auto"/>
        <w:bottom w:val="none" w:sz="0" w:space="0" w:color="auto"/>
        <w:right w:val="none" w:sz="0" w:space="0" w:color="auto"/>
      </w:divBdr>
    </w:div>
    <w:div w:id="1691104412">
      <w:bodyDiv w:val="1"/>
      <w:marLeft w:val="0"/>
      <w:marRight w:val="0"/>
      <w:marTop w:val="0"/>
      <w:marBottom w:val="0"/>
      <w:divBdr>
        <w:top w:val="none" w:sz="0" w:space="0" w:color="auto"/>
        <w:left w:val="none" w:sz="0" w:space="0" w:color="auto"/>
        <w:bottom w:val="none" w:sz="0" w:space="0" w:color="auto"/>
        <w:right w:val="none" w:sz="0" w:space="0" w:color="auto"/>
      </w:divBdr>
    </w:div>
    <w:div w:id="1692221156">
      <w:bodyDiv w:val="1"/>
      <w:marLeft w:val="0"/>
      <w:marRight w:val="0"/>
      <w:marTop w:val="0"/>
      <w:marBottom w:val="0"/>
      <w:divBdr>
        <w:top w:val="none" w:sz="0" w:space="0" w:color="auto"/>
        <w:left w:val="none" w:sz="0" w:space="0" w:color="auto"/>
        <w:bottom w:val="none" w:sz="0" w:space="0" w:color="auto"/>
        <w:right w:val="none" w:sz="0" w:space="0" w:color="auto"/>
      </w:divBdr>
    </w:div>
    <w:div w:id="1692416504">
      <w:bodyDiv w:val="1"/>
      <w:marLeft w:val="0"/>
      <w:marRight w:val="0"/>
      <w:marTop w:val="0"/>
      <w:marBottom w:val="0"/>
      <w:divBdr>
        <w:top w:val="none" w:sz="0" w:space="0" w:color="auto"/>
        <w:left w:val="none" w:sz="0" w:space="0" w:color="auto"/>
        <w:bottom w:val="none" w:sz="0" w:space="0" w:color="auto"/>
        <w:right w:val="none" w:sz="0" w:space="0" w:color="auto"/>
      </w:divBdr>
    </w:div>
    <w:div w:id="1693335977">
      <w:bodyDiv w:val="1"/>
      <w:marLeft w:val="0"/>
      <w:marRight w:val="0"/>
      <w:marTop w:val="0"/>
      <w:marBottom w:val="0"/>
      <w:divBdr>
        <w:top w:val="none" w:sz="0" w:space="0" w:color="auto"/>
        <w:left w:val="none" w:sz="0" w:space="0" w:color="auto"/>
        <w:bottom w:val="none" w:sz="0" w:space="0" w:color="auto"/>
        <w:right w:val="none" w:sz="0" w:space="0" w:color="auto"/>
      </w:divBdr>
    </w:div>
    <w:div w:id="1693650442">
      <w:bodyDiv w:val="1"/>
      <w:marLeft w:val="0"/>
      <w:marRight w:val="0"/>
      <w:marTop w:val="0"/>
      <w:marBottom w:val="0"/>
      <w:divBdr>
        <w:top w:val="none" w:sz="0" w:space="0" w:color="auto"/>
        <w:left w:val="none" w:sz="0" w:space="0" w:color="auto"/>
        <w:bottom w:val="none" w:sz="0" w:space="0" w:color="auto"/>
        <w:right w:val="none" w:sz="0" w:space="0" w:color="auto"/>
      </w:divBdr>
    </w:div>
    <w:div w:id="1694957814">
      <w:bodyDiv w:val="1"/>
      <w:marLeft w:val="0"/>
      <w:marRight w:val="0"/>
      <w:marTop w:val="0"/>
      <w:marBottom w:val="0"/>
      <w:divBdr>
        <w:top w:val="none" w:sz="0" w:space="0" w:color="auto"/>
        <w:left w:val="none" w:sz="0" w:space="0" w:color="auto"/>
        <w:bottom w:val="none" w:sz="0" w:space="0" w:color="auto"/>
        <w:right w:val="none" w:sz="0" w:space="0" w:color="auto"/>
      </w:divBdr>
    </w:div>
    <w:div w:id="1695229097">
      <w:bodyDiv w:val="1"/>
      <w:marLeft w:val="0"/>
      <w:marRight w:val="0"/>
      <w:marTop w:val="0"/>
      <w:marBottom w:val="0"/>
      <w:divBdr>
        <w:top w:val="none" w:sz="0" w:space="0" w:color="auto"/>
        <w:left w:val="none" w:sz="0" w:space="0" w:color="auto"/>
        <w:bottom w:val="none" w:sz="0" w:space="0" w:color="auto"/>
        <w:right w:val="none" w:sz="0" w:space="0" w:color="auto"/>
      </w:divBdr>
    </w:div>
    <w:div w:id="1695577494">
      <w:bodyDiv w:val="1"/>
      <w:marLeft w:val="0"/>
      <w:marRight w:val="0"/>
      <w:marTop w:val="0"/>
      <w:marBottom w:val="0"/>
      <w:divBdr>
        <w:top w:val="none" w:sz="0" w:space="0" w:color="auto"/>
        <w:left w:val="none" w:sz="0" w:space="0" w:color="auto"/>
        <w:bottom w:val="none" w:sz="0" w:space="0" w:color="auto"/>
        <w:right w:val="none" w:sz="0" w:space="0" w:color="auto"/>
      </w:divBdr>
    </w:div>
    <w:div w:id="1697194162">
      <w:bodyDiv w:val="1"/>
      <w:marLeft w:val="0"/>
      <w:marRight w:val="0"/>
      <w:marTop w:val="0"/>
      <w:marBottom w:val="0"/>
      <w:divBdr>
        <w:top w:val="none" w:sz="0" w:space="0" w:color="auto"/>
        <w:left w:val="none" w:sz="0" w:space="0" w:color="auto"/>
        <w:bottom w:val="none" w:sz="0" w:space="0" w:color="auto"/>
        <w:right w:val="none" w:sz="0" w:space="0" w:color="auto"/>
      </w:divBdr>
    </w:div>
    <w:div w:id="1697462883">
      <w:bodyDiv w:val="1"/>
      <w:marLeft w:val="0"/>
      <w:marRight w:val="0"/>
      <w:marTop w:val="0"/>
      <w:marBottom w:val="0"/>
      <w:divBdr>
        <w:top w:val="none" w:sz="0" w:space="0" w:color="auto"/>
        <w:left w:val="none" w:sz="0" w:space="0" w:color="auto"/>
        <w:bottom w:val="none" w:sz="0" w:space="0" w:color="auto"/>
        <w:right w:val="none" w:sz="0" w:space="0" w:color="auto"/>
      </w:divBdr>
    </w:div>
    <w:div w:id="1697999091">
      <w:bodyDiv w:val="1"/>
      <w:marLeft w:val="0"/>
      <w:marRight w:val="0"/>
      <w:marTop w:val="0"/>
      <w:marBottom w:val="0"/>
      <w:divBdr>
        <w:top w:val="none" w:sz="0" w:space="0" w:color="auto"/>
        <w:left w:val="none" w:sz="0" w:space="0" w:color="auto"/>
        <w:bottom w:val="none" w:sz="0" w:space="0" w:color="auto"/>
        <w:right w:val="none" w:sz="0" w:space="0" w:color="auto"/>
      </w:divBdr>
    </w:div>
    <w:div w:id="1698853804">
      <w:bodyDiv w:val="1"/>
      <w:marLeft w:val="0"/>
      <w:marRight w:val="0"/>
      <w:marTop w:val="0"/>
      <w:marBottom w:val="0"/>
      <w:divBdr>
        <w:top w:val="none" w:sz="0" w:space="0" w:color="auto"/>
        <w:left w:val="none" w:sz="0" w:space="0" w:color="auto"/>
        <w:bottom w:val="none" w:sz="0" w:space="0" w:color="auto"/>
        <w:right w:val="none" w:sz="0" w:space="0" w:color="auto"/>
      </w:divBdr>
    </w:div>
    <w:div w:id="1699431181">
      <w:bodyDiv w:val="1"/>
      <w:marLeft w:val="0"/>
      <w:marRight w:val="0"/>
      <w:marTop w:val="0"/>
      <w:marBottom w:val="0"/>
      <w:divBdr>
        <w:top w:val="none" w:sz="0" w:space="0" w:color="auto"/>
        <w:left w:val="none" w:sz="0" w:space="0" w:color="auto"/>
        <w:bottom w:val="none" w:sz="0" w:space="0" w:color="auto"/>
        <w:right w:val="none" w:sz="0" w:space="0" w:color="auto"/>
      </w:divBdr>
    </w:div>
    <w:div w:id="1700550276">
      <w:bodyDiv w:val="1"/>
      <w:marLeft w:val="0"/>
      <w:marRight w:val="0"/>
      <w:marTop w:val="0"/>
      <w:marBottom w:val="0"/>
      <w:divBdr>
        <w:top w:val="none" w:sz="0" w:space="0" w:color="auto"/>
        <w:left w:val="none" w:sz="0" w:space="0" w:color="auto"/>
        <w:bottom w:val="none" w:sz="0" w:space="0" w:color="auto"/>
        <w:right w:val="none" w:sz="0" w:space="0" w:color="auto"/>
      </w:divBdr>
    </w:div>
    <w:div w:id="1700810573">
      <w:bodyDiv w:val="1"/>
      <w:marLeft w:val="0"/>
      <w:marRight w:val="0"/>
      <w:marTop w:val="0"/>
      <w:marBottom w:val="0"/>
      <w:divBdr>
        <w:top w:val="none" w:sz="0" w:space="0" w:color="auto"/>
        <w:left w:val="none" w:sz="0" w:space="0" w:color="auto"/>
        <w:bottom w:val="none" w:sz="0" w:space="0" w:color="auto"/>
        <w:right w:val="none" w:sz="0" w:space="0" w:color="auto"/>
      </w:divBdr>
    </w:div>
    <w:div w:id="1701275889">
      <w:bodyDiv w:val="1"/>
      <w:marLeft w:val="0"/>
      <w:marRight w:val="0"/>
      <w:marTop w:val="0"/>
      <w:marBottom w:val="0"/>
      <w:divBdr>
        <w:top w:val="none" w:sz="0" w:space="0" w:color="auto"/>
        <w:left w:val="none" w:sz="0" w:space="0" w:color="auto"/>
        <w:bottom w:val="none" w:sz="0" w:space="0" w:color="auto"/>
        <w:right w:val="none" w:sz="0" w:space="0" w:color="auto"/>
      </w:divBdr>
    </w:div>
    <w:div w:id="1701468954">
      <w:bodyDiv w:val="1"/>
      <w:marLeft w:val="0"/>
      <w:marRight w:val="0"/>
      <w:marTop w:val="0"/>
      <w:marBottom w:val="0"/>
      <w:divBdr>
        <w:top w:val="none" w:sz="0" w:space="0" w:color="auto"/>
        <w:left w:val="none" w:sz="0" w:space="0" w:color="auto"/>
        <w:bottom w:val="none" w:sz="0" w:space="0" w:color="auto"/>
        <w:right w:val="none" w:sz="0" w:space="0" w:color="auto"/>
      </w:divBdr>
    </w:div>
    <w:div w:id="1701977169">
      <w:bodyDiv w:val="1"/>
      <w:marLeft w:val="0"/>
      <w:marRight w:val="0"/>
      <w:marTop w:val="0"/>
      <w:marBottom w:val="0"/>
      <w:divBdr>
        <w:top w:val="none" w:sz="0" w:space="0" w:color="auto"/>
        <w:left w:val="none" w:sz="0" w:space="0" w:color="auto"/>
        <w:bottom w:val="none" w:sz="0" w:space="0" w:color="auto"/>
        <w:right w:val="none" w:sz="0" w:space="0" w:color="auto"/>
      </w:divBdr>
    </w:div>
    <w:div w:id="1702625717">
      <w:bodyDiv w:val="1"/>
      <w:marLeft w:val="0"/>
      <w:marRight w:val="0"/>
      <w:marTop w:val="0"/>
      <w:marBottom w:val="0"/>
      <w:divBdr>
        <w:top w:val="none" w:sz="0" w:space="0" w:color="auto"/>
        <w:left w:val="none" w:sz="0" w:space="0" w:color="auto"/>
        <w:bottom w:val="none" w:sz="0" w:space="0" w:color="auto"/>
        <w:right w:val="none" w:sz="0" w:space="0" w:color="auto"/>
      </w:divBdr>
    </w:div>
    <w:div w:id="1702827026">
      <w:bodyDiv w:val="1"/>
      <w:marLeft w:val="0"/>
      <w:marRight w:val="0"/>
      <w:marTop w:val="0"/>
      <w:marBottom w:val="0"/>
      <w:divBdr>
        <w:top w:val="none" w:sz="0" w:space="0" w:color="auto"/>
        <w:left w:val="none" w:sz="0" w:space="0" w:color="auto"/>
        <w:bottom w:val="none" w:sz="0" w:space="0" w:color="auto"/>
        <w:right w:val="none" w:sz="0" w:space="0" w:color="auto"/>
      </w:divBdr>
    </w:div>
    <w:div w:id="1704162850">
      <w:bodyDiv w:val="1"/>
      <w:marLeft w:val="0"/>
      <w:marRight w:val="0"/>
      <w:marTop w:val="0"/>
      <w:marBottom w:val="0"/>
      <w:divBdr>
        <w:top w:val="none" w:sz="0" w:space="0" w:color="auto"/>
        <w:left w:val="none" w:sz="0" w:space="0" w:color="auto"/>
        <w:bottom w:val="none" w:sz="0" w:space="0" w:color="auto"/>
        <w:right w:val="none" w:sz="0" w:space="0" w:color="auto"/>
      </w:divBdr>
    </w:div>
    <w:div w:id="1704281841">
      <w:bodyDiv w:val="1"/>
      <w:marLeft w:val="0"/>
      <w:marRight w:val="0"/>
      <w:marTop w:val="0"/>
      <w:marBottom w:val="0"/>
      <w:divBdr>
        <w:top w:val="none" w:sz="0" w:space="0" w:color="auto"/>
        <w:left w:val="none" w:sz="0" w:space="0" w:color="auto"/>
        <w:bottom w:val="none" w:sz="0" w:space="0" w:color="auto"/>
        <w:right w:val="none" w:sz="0" w:space="0" w:color="auto"/>
      </w:divBdr>
    </w:div>
    <w:div w:id="1704554362">
      <w:bodyDiv w:val="1"/>
      <w:marLeft w:val="0"/>
      <w:marRight w:val="0"/>
      <w:marTop w:val="0"/>
      <w:marBottom w:val="0"/>
      <w:divBdr>
        <w:top w:val="none" w:sz="0" w:space="0" w:color="auto"/>
        <w:left w:val="none" w:sz="0" w:space="0" w:color="auto"/>
        <w:bottom w:val="none" w:sz="0" w:space="0" w:color="auto"/>
        <w:right w:val="none" w:sz="0" w:space="0" w:color="auto"/>
      </w:divBdr>
    </w:div>
    <w:div w:id="1704671286">
      <w:bodyDiv w:val="1"/>
      <w:marLeft w:val="0"/>
      <w:marRight w:val="0"/>
      <w:marTop w:val="0"/>
      <w:marBottom w:val="0"/>
      <w:divBdr>
        <w:top w:val="none" w:sz="0" w:space="0" w:color="auto"/>
        <w:left w:val="none" w:sz="0" w:space="0" w:color="auto"/>
        <w:bottom w:val="none" w:sz="0" w:space="0" w:color="auto"/>
        <w:right w:val="none" w:sz="0" w:space="0" w:color="auto"/>
      </w:divBdr>
    </w:div>
    <w:div w:id="1705786629">
      <w:bodyDiv w:val="1"/>
      <w:marLeft w:val="0"/>
      <w:marRight w:val="0"/>
      <w:marTop w:val="0"/>
      <w:marBottom w:val="0"/>
      <w:divBdr>
        <w:top w:val="none" w:sz="0" w:space="0" w:color="auto"/>
        <w:left w:val="none" w:sz="0" w:space="0" w:color="auto"/>
        <w:bottom w:val="none" w:sz="0" w:space="0" w:color="auto"/>
        <w:right w:val="none" w:sz="0" w:space="0" w:color="auto"/>
      </w:divBdr>
    </w:div>
    <w:div w:id="1706102114">
      <w:bodyDiv w:val="1"/>
      <w:marLeft w:val="0"/>
      <w:marRight w:val="0"/>
      <w:marTop w:val="0"/>
      <w:marBottom w:val="0"/>
      <w:divBdr>
        <w:top w:val="none" w:sz="0" w:space="0" w:color="auto"/>
        <w:left w:val="none" w:sz="0" w:space="0" w:color="auto"/>
        <w:bottom w:val="none" w:sz="0" w:space="0" w:color="auto"/>
        <w:right w:val="none" w:sz="0" w:space="0" w:color="auto"/>
      </w:divBdr>
    </w:div>
    <w:div w:id="1706563884">
      <w:bodyDiv w:val="1"/>
      <w:marLeft w:val="0"/>
      <w:marRight w:val="0"/>
      <w:marTop w:val="0"/>
      <w:marBottom w:val="0"/>
      <w:divBdr>
        <w:top w:val="none" w:sz="0" w:space="0" w:color="auto"/>
        <w:left w:val="none" w:sz="0" w:space="0" w:color="auto"/>
        <w:bottom w:val="none" w:sz="0" w:space="0" w:color="auto"/>
        <w:right w:val="none" w:sz="0" w:space="0" w:color="auto"/>
      </w:divBdr>
    </w:div>
    <w:div w:id="1706832358">
      <w:bodyDiv w:val="1"/>
      <w:marLeft w:val="0"/>
      <w:marRight w:val="0"/>
      <w:marTop w:val="0"/>
      <w:marBottom w:val="0"/>
      <w:divBdr>
        <w:top w:val="none" w:sz="0" w:space="0" w:color="auto"/>
        <w:left w:val="none" w:sz="0" w:space="0" w:color="auto"/>
        <w:bottom w:val="none" w:sz="0" w:space="0" w:color="auto"/>
        <w:right w:val="none" w:sz="0" w:space="0" w:color="auto"/>
      </w:divBdr>
    </w:div>
    <w:div w:id="1707018850">
      <w:bodyDiv w:val="1"/>
      <w:marLeft w:val="0"/>
      <w:marRight w:val="0"/>
      <w:marTop w:val="0"/>
      <w:marBottom w:val="0"/>
      <w:divBdr>
        <w:top w:val="none" w:sz="0" w:space="0" w:color="auto"/>
        <w:left w:val="none" w:sz="0" w:space="0" w:color="auto"/>
        <w:bottom w:val="none" w:sz="0" w:space="0" w:color="auto"/>
        <w:right w:val="none" w:sz="0" w:space="0" w:color="auto"/>
      </w:divBdr>
    </w:div>
    <w:div w:id="1707943282">
      <w:bodyDiv w:val="1"/>
      <w:marLeft w:val="0"/>
      <w:marRight w:val="0"/>
      <w:marTop w:val="0"/>
      <w:marBottom w:val="0"/>
      <w:divBdr>
        <w:top w:val="none" w:sz="0" w:space="0" w:color="auto"/>
        <w:left w:val="none" w:sz="0" w:space="0" w:color="auto"/>
        <w:bottom w:val="none" w:sz="0" w:space="0" w:color="auto"/>
        <w:right w:val="none" w:sz="0" w:space="0" w:color="auto"/>
      </w:divBdr>
    </w:div>
    <w:div w:id="1708409028">
      <w:bodyDiv w:val="1"/>
      <w:marLeft w:val="0"/>
      <w:marRight w:val="0"/>
      <w:marTop w:val="0"/>
      <w:marBottom w:val="0"/>
      <w:divBdr>
        <w:top w:val="none" w:sz="0" w:space="0" w:color="auto"/>
        <w:left w:val="none" w:sz="0" w:space="0" w:color="auto"/>
        <w:bottom w:val="none" w:sz="0" w:space="0" w:color="auto"/>
        <w:right w:val="none" w:sz="0" w:space="0" w:color="auto"/>
      </w:divBdr>
    </w:div>
    <w:div w:id="1708873176">
      <w:bodyDiv w:val="1"/>
      <w:marLeft w:val="0"/>
      <w:marRight w:val="0"/>
      <w:marTop w:val="0"/>
      <w:marBottom w:val="0"/>
      <w:divBdr>
        <w:top w:val="none" w:sz="0" w:space="0" w:color="auto"/>
        <w:left w:val="none" w:sz="0" w:space="0" w:color="auto"/>
        <w:bottom w:val="none" w:sz="0" w:space="0" w:color="auto"/>
        <w:right w:val="none" w:sz="0" w:space="0" w:color="auto"/>
      </w:divBdr>
    </w:div>
    <w:div w:id="1709604410">
      <w:bodyDiv w:val="1"/>
      <w:marLeft w:val="0"/>
      <w:marRight w:val="0"/>
      <w:marTop w:val="0"/>
      <w:marBottom w:val="0"/>
      <w:divBdr>
        <w:top w:val="none" w:sz="0" w:space="0" w:color="auto"/>
        <w:left w:val="none" w:sz="0" w:space="0" w:color="auto"/>
        <w:bottom w:val="none" w:sz="0" w:space="0" w:color="auto"/>
        <w:right w:val="none" w:sz="0" w:space="0" w:color="auto"/>
      </w:divBdr>
    </w:div>
    <w:div w:id="1709800199">
      <w:bodyDiv w:val="1"/>
      <w:marLeft w:val="0"/>
      <w:marRight w:val="0"/>
      <w:marTop w:val="0"/>
      <w:marBottom w:val="0"/>
      <w:divBdr>
        <w:top w:val="none" w:sz="0" w:space="0" w:color="auto"/>
        <w:left w:val="none" w:sz="0" w:space="0" w:color="auto"/>
        <w:bottom w:val="none" w:sz="0" w:space="0" w:color="auto"/>
        <w:right w:val="none" w:sz="0" w:space="0" w:color="auto"/>
      </w:divBdr>
    </w:div>
    <w:div w:id="1709836947">
      <w:bodyDiv w:val="1"/>
      <w:marLeft w:val="0"/>
      <w:marRight w:val="0"/>
      <w:marTop w:val="0"/>
      <w:marBottom w:val="0"/>
      <w:divBdr>
        <w:top w:val="none" w:sz="0" w:space="0" w:color="auto"/>
        <w:left w:val="none" w:sz="0" w:space="0" w:color="auto"/>
        <w:bottom w:val="none" w:sz="0" w:space="0" w:color="auto"/>
        <w:right w:val="none" w:sz="0" w:space="0" w:color="auto"/>
      </w:divBdr>
    </w:div>
    <w:div w:id="1709988389">
      <w:bodyDiv w:val="1"/>
      <w:marLeft w:val="0"/>
      <w:marRight w:val="0"/>
      <w:marTop w:val="0"/>
      <w:marBottom w:val="0"/>
      <w:divBdr>
        <w:top w:val="none" w:sz="0" w:space="0" w:color="auto"/>
        <w:left w:val="none" w:sz="0" w:space="0" w:color="auto"/>
        <w:bottom w:val="none" w:sz="0" w:space="0" w:color="auto"/>
        <w:right w:val="none" w:sz="0" w:space="0" w:color="auto"/>
      </w:divBdr>
    </w:div>
    <w:div w:id="1709992112">
      <w:bodyDiv w:val="1"/>
      <w:marLeft w:val="0"/>
      <w:marRight w:val="0"/>
      <w:marTop w:val="0"/>
      <w:marBottom w:val="0"/>
      <w:divBdr>
        <w:top w:val="none" w:sz="0" w:space="0" w:color="auto"/>
        <w:left w:val="none" w:sz="0" w:space="0" w:color="auto"/>
        <w:bottom w:val="none" w:sz="0" w:space="0" w:color="auto"/>
        <w:right w:val="none" w:sz="0" w:space="0" w:color="auto"/>
      </w:divBdr>
    </w:div>
    <w:div w:id="1710643913">
      <w:bodyDiv w:val="1"/>
      <w:marLeft w:val="0"/>
      <w:marRight w:val="0"/>
      <w:marTop w:val="0"/>
      <w:marBottom w:val="0"/>
      <w:divBdr>
        <w:top w:val="none" w:sz="0" w:space="0" w:color="auto"/>
        <w:left w:val="none" w:sz="0" w:space="0" w:color="auto"/>
        <w:bottom w:val="none" w:sz="0" w:space="0" w:color="auto"/>
        <w:right w:val="none" w:sz="0" w:space="0" w:color="auto"/>
      </w:divBdr>
    </w:div>
    <w:div w:id="1711568734">
      <w:bodyDiv w:val="1"/>
      <w:marLeft w:val="0"/>
      <w:marRight w:val="0"/>
      <w:marTop w:val="0"/>
      <w:marBottom w:val="0"/>
      <w:divBdr>
        <w:top w:val="none" w:sz="0" w:space="0" w:color="auto"/>
        <w:left w:val="none" w:sz="0" w:space="0" w:color="auto"/>
        <w:bottom w:val="none" w:sz="0" w:space="0" w:color="auto"/>
        <w:right w:val="none" w:sz="0" w:space="0" w:color="auto"/>
      </w:divBdr>
    </w:div>
    <w:div w:id="1712149414">
      <w:bodyDiv w:val="1"/>
      <w:marLeft w:val="0"/>
      <w:marRight w:val="0"/>
      <w:marTop w:val="0"/>
      <w:marBottom w:val="0"/>
      <w:divBdr>
        <w:top w:val="none" w:sz="0" w:space="0" w:color="auto"/>
        <w:left w:val="none" w:sz="0" w:space="0" w:color="auto"/>
        <w:bottom w:val="none" w:sz="0" w:space="0" w:color="auto"/>
        <w:right w:val="none" w:sz="0" w:space="0" w:color="auto"/>
      </w:divBdr>
    </w:div>
    <w:div w:id="1712610005">
      <w:bodyDiv w:val="1"/>
      <w:marLeft w:val="0"/>
      <w:marRight w:val="0"/>
      <w:marTop w:val="0"/>
      <w:marBottom w:val="0"/>
      <w:divBdr>
        <w:top w:val="none" w:sz="0" w:space="0" w:color="auto"/>
        <w:left w:val="none" w:sz="0" w:space="0" w:color="auto"/>
        <w:bottom w:val="none" w:sz="0" w:space="0" w:color="auto"/>
        <w:right w:val="none" w:sz="0" w:space="0" w:color="auto"/>
      </w:divBdr>
    </w:div>
    <w:div w:id="1715305730">
      <w:bodyDiv w:val="1"/>
      <w:marLeft w:val="0"/>
      <w:marRight w:val="0"/>
      <w:marTop w:val="0"/>
      <w:marBottom w:val="0"/>
      <w:divBdr>
        <w:top w:val="none" w:sz="0" w:space="0" w:color="auto"/>
        <w:left w:val="none" w:sz="0" w:space="0" w:color="auto"/>
        <w:bottom w:val="none" w:sz="0" w:space="0" w:color="auto"/>
        <w:right w:val="none" w:sz="0" w:space="0" w:color="auto"/>
      </w:divBdr>
    </w:div>
    <w:div w:id="1715428005">
      <w:bodyDiv w:val="1"/>
      <w:marLeft w:val="0"/>
      <w:marRight w:val="0"/>
      <w:marTop w:val="0"/>
      <w:marBottom w:val="0"/>
      <w:divBdr>
        <w:top w:val="none" w:sz="0" w:space="0" w:color="auto"/>
        <w:left w:val="none" w:sz="0" w:space="0" w:color="auto"/>
        <w:bottom w:val="none" w:sz="0" w:space="0" w:color="auto"/>
        <w:right w:val="none" w:sz="0" w:space="0" w:color="auto"/>
      </w:divBdr>
    </w:div>
    <w:div w:id="1715696268">
      <w:bodyDiv w:val="1"/>
      <w:marLeft w:val="0"/>
      <w:marRight w:val="0"/>
      <w:marTop w:val="0"/>
      <w:marBottom w:val="0"/>
      <w:divBdr>
        <w:top w:val="none" w:sz="0" w:space="0" w:color="auto"/>
        <w:left w:val="none" w:sz="0" w:space="0" w:color="auto"/>
        <w:bottom w:val="none" w:sz="0" w:space="0" w:color="auto"/>
        <w:right w:val="none" w:sz="0" w:space="0" w:color="auto"/>
      </w:divBdr>
    </w:div>
    <w:div w:id="1715887050">
      <w:bodyDiv w:val="1"/>
      <w:marLeft w:val="0"/>
      <w:marRight w:val="0"/>
      <w:marTop w:val="0"/>
      <w:marBottom w:val="0"/>
      <w:divBdr>
        <w:top w:val="none" w:sz="0" w:space="0" w:color="auto"/>
        <w:left w:val="none" w:sz="0" w:space="0" w:color="auto"/>
        <w:bottom w:val="none" w:sz="0" w:space="0" w:color="auto"/>
        <w:right w:val="none" w:sz="0" w:space="0" w:color="auto"/>
      </w:divBdr>
    </w:div>
    <w:div w:id="1716344107">
      <w:bodyDiv w:val="1"/>
      <w:marLeft w:val="0"/>
      <w:marRight w:val="0"/>
      <w:marTop w:val="0"/>
      <w:marBottom w:val="0"/>
      <w:divBdr>
        <w:top w:val="none" w:sz="0" w:space="0" w:color="auto"/>
        <w:left w:val="none" w:sz="0" w:space="0" w:color="auto"/>
        <w:bottom w:val="none" w:sz="0" w:space="0" w:color="auto"/>
        <w:right w:val="none" w:sz="0" w:space="0" w:color="auto"/>
      </w:divBdr>
    </w:div>
    <w:div w:id="1716388318">
      <w:bodyDiv w:val="1"/>
      <w:marLeft w:val="0"/>
      <w:marRight w:val="0"/>
      <w:marTop w:val="0"/>
      <w:marBottom w:val="0"/>
      <w:divBdr>
        <w:top w:val="none" w:sz="0" w:space="0" w:color="auto"/>
        <w:left w:val="none" w:sz="0" w:space="0" w:color="auto"/>
        <w:bottom w:val="none" w:sz="0" w:space="0" w:color="auto"/>
        <w:right w:val="none" w:sz="0" w:space="0" w:color="auto"/>
      </w:divBdr>
    </w:div>
    <w:div w:id="1716587828">
      <w:bodyDiv w:val="1"/>
      <w:marLeft w:val="0"/>
      <w:marRight w:val="0"/>
      <w:marTop w:val="0"/>
      <w:marBottom w:val="0"/>
      <w:divBdr>
        <w:top w:val="none" w:sz="0" w:space="0" w:color="auto"/>
        <w:left w:val="none" w:sz="0" w:space="0" w:color="auto"/>
        <w:bottom w:val="none" w:sz="0" w:space="0" w:color="auto"/>
        <w:right w:val="none" w:sz="0" w:space="0" w:color="auto"/>
      </w:divBdr>
    </w:div>
    <w:div w:id="1716852520">
      <w:bodyDiv w:val="1"/>
      <w:marLeft w:val="0"/>
      <w:marRight w:val="0"/>
      <w:marTop w:val="0"/>
      <w:marBottom w:val="0"/>
      <w:divBdr>
        <w:top w:val="none" w:sz="0" w:space="0" w:color="auto"/>
        <w:left w:val="none" w:sz="0" w:space="0" w:color="auto"/>
        <w:bottom w:val="none" w:sz="0" w:space="0" w:color="auto"/>
        <w:right w:val="none" w:sz="0" w:space="0" w:color="auto"/>
      </w:divBdr>
    </w:div>
    <w:div w:id="1717000071">
      <w:bodyDiv w:val="1"/>
      <w:marLeft w:val="0"/>
      <w:marRight w:val="0"/>
      <w:marTop w:val="0"/>
      <w:marBottom w:val="0"/>
      <w:divBdr>
        <w:top w:val="none" w:sz="0" w:space="0" w:color="auto"/>
        <w:left w:val="none" w:sz="0" w:space="0" w:color="auto"/>
        <w:bottom w:val="none" w:sz="0" w:space="0" w:color="auto"/>
        <w:right w:val="none" w:sz="0" w:space="0" w:color="auto"/>
      </w:divBdr>
    </w:div>
    <w:div w:id="1717240403">
      <w:bodyDiv w:val="1"/>
      <w:marLeft w:val="0"/>
      <w:marRight w:val="0"/>
      <w:marTop w:val="0"/>
      <w:marBottom w:val="0"/>
      <w:divBdr>
        <w:top w:val="none" w:sz="0" w:space="0" w:color="auto"/>
        <w:left w:val="none" w:sz="0" w:space="0" w:color="auto"/>
        <w:bottom w:val="none" w:sz="0" w:space="0" w:color="auto"/>
        <w:right w:val="none" w:sz="0" w:space="0" w:color="auto"/>
      </w:divBdr>
    </w:div>
    <w:div w:id="1717699747">
      <w:bodyDiv w:val="1"/>
      <w:marLeft w:val="0"/>
      <w:marRight w:val="0"/>
      <w:marTop w:val="0"/>
      <w:marBottom w:val="0"/>
      <w:divBdr>
        <w:top w:val="none" w:sz="0" w:space="0" w:color="auto"/>
        <w:left w:val="none" w:sz="0" w:space="0" w:color="auto"/>
        <w:bottom w:val="none" w:sz="0" w:space="0" w:color="auto"/>
        <w:right w:val="none" w:sz="0" w:space="0" w:color="auto"/>
      </w:divBdr>
    </w:div>
    <w:div w:id="1718384506">
      <w:bodyDiv w:val="1"/>
      <w:marLeft w:val="0"/>
      <w:marRight w:val="0"/>
      <w:marTop w:val="0"/>
      <w:marBottom w:val="0"/>
      <w:divBdr>
        <w:top w:val="none" w:sz="0" w:space="0" w:color="auto"/>
        <w:left w:val="none" w:sz="0" w:space="0" w:color="auto"/>
        <w:bottom w:val="none" w:sz="0" w:space="0" w:color="auto"/>
        <w:right w:val="none" w:sz="0" w:space="0" w:color="auto"/>
      </w:divBdr>
    </w:div>
    <w:div w:id="1718973967">
      <w:bodyDiv w:val="1"/>
      <w:marLeft w:val="0"/>
      <w:marRight w:val="0"/>
      <w:marTop w:val="0"/>
      <w:marBottom w:val="0"/>
      <w:divBdr>
        <w:top w:val="none" w:sz="0" w:space="0" w:color="auto"/>
        <w:left w:val="none" w:sz="0" w:space="0" w:color="auto"/>
        <w:bottom w:val="none" w:sz="0" w:space="0" w:color="auto"/>
        <w:right w:val="none" w:sz="0" w:space="0" w:color="auto"/>
      </w:divBdr>
    </w:div>
    <w:div w:id="1719935486">
      <w:bodyDiv w:val="1"/>
      <w:marLeft w:val="0"/>
      <w:marRight w:val="0"/>
      <w:marTop w:val="0"/>
      <w:marBottom w:val="0"/>
      <w:divBdr>
        <w:top w:val="none" w:sz="0" w:space="0" w:color="auto"/>
        <w:left w:val="none" w:sz="0" w:space="0" w:color="auto"/>
        <w:bottom w:val="none" w:sz="0" w:space="0" w:color="auto"/>
        <w:right w:val="none" w:sz="0" w:space="0" w:color="auto"/>
      </w:divBdr>
    </w:div>
    <w:div w:id="1720281217">
      <w:bodyDiv w:val="1"/>
      <w:marLeft w:val="0"/>
      <w:marRight w:val="0"/>
      <w:marTop w:val="0"/>
      <w:marBottom w:val="0"/>
      <w:divBdr>
        <w:top w:val="none" w:sz="0" w:space="0" w:color="auto"/>
        <w:left w:val="none" w:sz="0" w:space="0" w:color="auto"/>
        <w:bottom w:val="none" w:sz="0" w:space="0" w:color="auto"/>
        <w:right w:val="none" w:sz="0" w:space="0" w:color="auto"/>
      </w:divBdr>
    </w:div>
    <w:div w:id="1721243279">
      <w:bodyDiv w:val="1"/>
      <w:marLeft w:val="0"/>
      <w:marRight w:val="0"/>
      <w:marTop w:val="0"/>
      <w:marBottom w:val="0"/>
      <w:divBdr>
        <w:top w:val="none" w:sz="0" w:space="0" w:color="auto"/>
        <w:left w:val="none" w:sz="0" w:space="0" w:color="auto"/>
        <w:bottom w:val="none" w:sz="0" w:space="0" w:color="auto"/>
        <w:right w:val="none" w:sz="0" w:space="0" w:color="auto"/>
      </w:divBdr>
    </w:div>
    <w:div w:id="1721397175">
      <w:bodyDiv w:val="1"/>
      <w:marLeft w:val="0"/>
      <w:marRight w:val="0"/>
      <w:marTop w:val="0"/>
      <w:marBottom w:val="0"/>
      <w:divBdr>
        <w:top w:val="none" w:sz="0" w:space="0" w:color="auto"/>
        <w:left w:val="none" w:sz="0" w:space="0" w:color="auto"/>
        <w:bottom w:val="none" w:sz="0" w:space="0" w:color="auto"/>
        <w:right w:val="none" w:sz="0" w:space="0" w:color="auto"/>
      </w:divBdr>
    </w:div>
    <w:div w:id="1721706944">
      <w:bodyDiv w:val="1"/>
      <w:marLeft w:val="0"/>
      <w:marRight w:val="0"/>
      <w:marTop w:val="0"/>
      <w:marBottom w:val="0"/>
      <w:divBdr>
        <w:top w:val="none" w:sz="0" w:space="0" w:color="auto"/>
        <w:left w:val="none" w:sz="0" w:space="0" w:color="auto"/>
        <w:bottom w:val="none" w:sz="0" w:space="0" w:color="auto"/>
        <w:right w:val="none" w:sz="0" w:space="0" w:color="auto"/>
      </w:divBdr>
    </w:div>
    <w:div w:id="1722705090">
      <w:bodyDiv w:val="1"/>
      <w:marLeft w:val="0"/>
      <w:marRight w:val="0"/>
      <w:marTop w:val="0"/>
      <w:marBottom w:val="0"/>
      <w:divBdr>
        <w:top w:val="none" w:sz="0" w:space="0" w:color="auto"/>
        <w:left w:val="none" w:sz="0" w:space="0" w:color="auto"/>
        <w:bottom w:val="none" w:sz="0" w:space="0" w:color="auto"/>
        <w:right w:val="none" w:sz="0" w:space="0" w:color="auto"/>
      </w:divBdr>
    </w:div>
    <w:div w:id="1723794138">
      <w:bodyDiv w:val="1"/>
      <w:marLeft w:val="0"/>
      <w:marRight w:val="0"/>
      <w:marTop w:val="0"/>
      <w:marBottom w:val="0"/>
      <w:divBdr>
        <w:top w:val="none" w:sz="0" w:space="0" w:color="auto"/>
        <w:left w:val="none" w:sz="0" w:space="0" w:color="auto"/>
        <w:bottom w:val="none" w:sz="0" w:space="0" w:color="auto"/>
        <w:right w:val="none" w:sz="0" w:space="0" w:color="auto"/>
      </w:divBdr>
    </w:div>
    <w:div w:id="1723944524">
      <w:bodyDiv w:val="1"/>
      <w:marLeft w:val="0"/>
      <w:marRight w:val="0"/>
      <w:marTop w:val="0"/>
      <w:marBottom w:val="0"/>
      <w:divBdr>
        <w:top w:val="none" w:sz="0" w:space="0" w:color="auto"/>
        <w:left w:val="none" w:sz="0" w:space="0" w:color="auto"/>
        <w:bottom w:val="none" w:sz="0" w:space="0" w:color="auto"/>
        <w:right w:val="none" w:sz="0" w:space="0" w:color="auto"/>
      </w:divBdr>
    </w:div>
    <w:div w:id="1724404274">
      <w:bodyDiv w:val="1"/>
      <w:marLeft w:val="0"/>
      <w:marRight w:val="0"/>
      <w:marTop w:val="0"/>
      <w:marBottom w:val="0"/>
      <w:divBdr>
        <w:top w:val="none" w:sz="0" w:space="0" w:color="auto"/>
        <w:left w:val="none" w:sz="0" w:space="0" w:color="auto"/>
        <w:bottom w:val="none" w:sz="0" w:space="0" w:color="auto"/>
        <w:right w:val="none" w:sz="0" w:space="0" w:color="auto"/>
      </w:divBdr>
    </w:div>
    <w:div w:id="1724988317">
      <w:bodyDiv w:val="1"/>
      <w:marLeft w:val="0"/>
      <w:marRight w:val="0"/>
      <w:marTop w:val="0"/>
      <w:marBottom w:val="0"/>
      <w:divBdr>
        <w:top w:val="none" w:sz="0" w:space="0" w:color="auto"/>
        <w:left w:val="none" w:sz="0" w:space="0" w:color="auto"/>
        <w:bottom w:val="none" w:sz="0" w:space="0" w:color="auto"/>
        <w:right w:val="none" w:sz="0" w:space="0" w:color="auto"/>
      </w:divBdr>
    </w:div>
    <w:div w:id="1725520217">
      <w:bodyDiv w:val="1"/>
      <w:marLeft w:val="0"/>
      <w:marRight w:val="0"/>
      <w:marTop w:val="0"/>
      <w:marBottom w:val="0"/>
      <w:divBdr>
        <w:top w:val="none" w:sz="0" w:space="0" w:color="auto"/>
        <w:left w:val="none" w:sz="0" w:space="0" w:color="auto"/>
        <w:bottom w:val="none" w:sz="0" w:space="0" w:color="auto"/>
        <w:right w:val="none" w:sz="0" w:space="0" w:color="auto"/>
      </w:divBdr>
    </w:div>
    <w:div w:id="1726178692">
      <w:bodyDiv w:val="1"/>
      <w:marLeft w:val="0"/>
      <w:marRight w:val="0"/>
      <w:marTop w:val="0"/>
      <w:marBottom w:val="0"/>
      <w:divBdr>
        <w:top w:val="none" w:sz="0" w:space="0" w:color="auto"/>
        <w:left w:val="none" w:sz="0" w:space="0" w:color="auto"/>
        <w:bottom w:val="none" w:sz="0" w:space="0" w:color="auto"/>
        <w:right w:val="none" w:sz="0" w:space="0" w:color="auto"/>
      </w:divBdr>
    </w:div>
    <w:div w:id="1726295351">
      <w:bodyDiv w:val="1"/>
      <w:marLeft w:val="0"/>
      <w:marRight w:val="0"/>
      <w:marTop w:val="0"/>
      <w:marBottom w:val="0"/>
      <w:divBdr>
        <w:top w:val="none" w:sz="0" w:space="0" w:color="auto"/>
        <w:left w:val="none" w:sz="0" w:space="0" w:color="auto"/>
        <w:bottom w:val="none" w:sz="0" w:space="0" w:color="auto"/>
        <w:right w:val="none" w:sz="0" w:space="0" w:color="auto"/>
      </w:divBdr>
    </w:div>
    <w:div w:id="1726559122">
      <w:bodyDiv w:val="1"/>
      <w:marLeft w:val="0"/>
      <w:marRight w:val="0"/>
      <w:marTop w:val="0"/>
      <w:marBottom w:val="0"/>
      <w:divBdr>
        <w:top w:val="none" w:sz="0" w:space="0" w:color="auto"/>
        <w:left w:val="none" w:sz="0" w:space="0" w:color="auto"/>
        <w:bottom w:val="none" w:sz="0" w:space="0" w:color="auto"/>
        <w:right w:val="none" w:sz="0" w:space="0" w:color="auto"/>
      </w:divBdr>
    </w:div>
    <w:div w:id="1726642866">
      <w:bodyDiv w:val="1"/>
      <w:marLeft w:val="0"/>
      <w:marRight w:val="0"/>
      <w:marTop w:val="0"/>
      <w:marBottom w:val="0"/>
      <w:divBdr>
        <w:top w:val="none" w:sz="0" w:space="0" w:color="auto"/>
        <w:left w:val="none" w:sz="0" w:space="0" w:color="auto"/>
        <w:bottom w:val="none" w:sz="0" w:space="0" w:color="auto"/>
        <w:right w:val="none" w:sz="0" w:space="0" w:color="auto"/>
      </w:divBdr>
    </w:div>
    <w:div w:id="1726874478">
      <w:bodyDiv w:val="1"/>
      <w:marLeft w:val="0"/>
      <w:marRight w:val="0"/>
      <w:marTop w:val="0"/>
      <w:marBottom w:val="0"/>
      <w:divBdr>
        <w:top w:val="none" w:sz="0" w:space="0" w:color="auto"/>
        <w:left w:val="none" w:sz="0" w:space="0" w:color="auto"/>
        <w:bottom w:val="none" w:sz="0" w:space="0" w:color="auto"/>
        <w:right w:val="none" w:sz="0" w:space="0" w:color="auto"/>
      </w:divBdr>
    </w:div>
    <w:div w:id="1727029737">
      <w:bodyDiv w:val="1"/>
      <w:marLeft w:val="0"/>
      <w:marRight w:val="0"/>
      <w:marTop w:val="0"/>
      <w:marBottom w:val="0"/>
      <w:divBdr>
        <w:top w:val="none" w:sz="0" w:space="0" w:color="auto"/>
        <w:left w:val="none" w:sz="0" w:space="0" w:color="auto"/>
        <w:bottom w:val="none" w:sz="0" w:space="0" w:color="auto"/>
        <w:right w:val="none" w:sz="0" w:space="0" w:color="auto"/>
      </w:divBdr>
    </w:div>
    <w:div w:id="1727215449">
      <w:bodyDiv w:val="1"/>
      <w:marLeft w:val="0"/>
      <w:marRight w:val="0"/>
      <w:marTop w:val="0"/>
      <w:marBottom w:val="0"/>
      <w:divBdr>
        <w:top w:val="none" w:sz="0" w:space="0" w:color="auto"/>
        <w:left w:val="none" w:sz="0" w:space="0" w:color="auto"/>
        <w:bottom w:val="none" w:sz="0" w:space="0" w:color="auto"/>
        <w:right w:val="none" w:sz="0" w:space="0" w:color="auto"/>
      </w:divBdr>
    </w:div>
    <w:div w:id="1727291670">
      <w:bodyDiv w:val="1"/>
      <w:marLeft w:val="0"/>
      <w:marRight w:val="0"/>
      <w:marTop w:val="0"/>
      <w:marBottom w:val="0"/>
      <w:divBdr>
        <w:top w:val="none" w:sz="0" w:space="0" w:color="auto"/>
        <w:left w:val="none" w:sz="0" w:space="0" w:color="auto"/>
        <w:bottom w:val="none" w:sz="0" w:space="0" w:color="auto"/>
        <w:right w:val="none" w:sz="0" w:space="0" w:color="auto"/>
      </w:divBdr>
    </w:div>
    <w:div w:id="1727875327">
      <w:bodyDiv w:val="1"/>
      <w:marLeft w:val="0"/>
      <w:marRight w:val="0"/>
      <w:marTop w:val="0"/>
      <w:marBottom w:val="0"/>
      <w:divBdr>
        <w:top w:val="none" w:sz="0" w:space="0" w:color="auto"/>
        <w:left w:val="none" w:sz="0" w:space="0" w:color="auto"/>
        <w:bottom w:val="none" w:sz="0" w:space="0" w:color="auto"/>
        <w:right w:val="none" w:sz="0" w:space="0" w:color="auto"/>
      </w:divBdr>
    </w:div>
    <w:div w:id="1727987762">
      <w:bodyDiv w:val="1"/>
      <w:marLeft w:val="0"/>
      <w:marRight w:val="0"/>
      <w:marTop w:val="0"/>
      <w:marBottom w:val="0"/>
      <w:divBdr>
        <w:top w:val="none" w:sz="0" w:space="0" w:color="auto"/>
        <w:left w:val="none" w:sz="0" w:space="0" w:color="auto"/>
        <w:bottom w:val="none" w:sz="0" w:space="0" w:color="auto"/>
        <w:right w:val="none" w:sz="0" w:space="0" w:color="auto"/>
      </w:divBdr>
    </w:div>
    <w:div w:id="1728147041">
      <w:bodyDiv w:val="1"/>
      <w:marLeft w:val="0"/>
      <w:marRight w:val="0"/>
      <w:marTop w:val="0"/>
      <w:marBottom w:val="0"/>
      <w:divBdr>
        <w:top w:val="none" w:sz="0" w:space="0" w:color="auto"/>
        <w:left w:val="none" w:sz="0" w:space="0" w:color="auto"/>
        <w:bottom w:val="none" w:sz="0" w:space="0" w:color="auto"/>
        <w:right w:val="none" w:sz="0" w:space="0" w:color="auto"/>
      </w:divBdr>
    </w:div>
    <w:div w:id="1728842855">
      <w:bodyDiv w:val="1"/>
      <w:marLeft w:val="0"/>
      <w:marRight w:val="0"/>
      <w:marTop w:val="0"/>
      <w:marBottom w:val="0"/>
      <w:divBdr>
        <w:top w:val="none" w:sz="0" w:space="0" w:color="auto"/>
        <w:left w:val="none" w:sz="0" w:space="0" w:color="auto"/>
        <w:bottom w:val="none" w:sz="0" w:space="0" w:color="auto"/>
        <w:right w:val="none" w:sz="0" w:space="0" w:color="auto"/>
      </w:divBdr>
    </w:div>
    <w:div w:id="1729064454">
      <w:bodyDiv w:val="1"/>
      <w:marLeft w:val="0"/>
      <w:marRight w:val="0"/>
      <w:marTop w:val="0"/>
      <w:marBottom w:val="0"/>
      <w:divBdr>
        <w:top w:val="none" w:sz="0" w:space="0" w:color="auto"/>
        <w:left w:val="none" w:sz="0" w:space="0" w:color="auto"/>
        <w:bottom w:val="none" w:sz="0" w:space="0" w:color="auto"/>
        <w:right w:val="none" w:sz="0" w:space="0" w:color="auto"/>
      </w:divBdr>
    </w:div>
    <w:div w:id="1729264020">
      <w:bodyDiv w:val="1"/>
      <w:marLeft w:val="0"/>
      <w:marRight w:val="0"/>
      <w:marTop w:val="0"/>
      <w:marBottom w:val="0"/>
      <w:divBdr>
        <w:top w:val="none" w:sz="0" w:space="0" w:color="auto"/>
        <w:left w:val="none" w:sz="0" w:space="0" w:color="auto"/>
        <w:bottom w:val="none" w:sz="0" w:space="0" w:color="auto"/>
        <w:right w:val="none" w:sz="0" w:space="0" w:color="auto"/>
      </w:divBdr>
    </w:div>
    <w:div w:id="1729955316">
      <w:bodyDiv w:val="1"/>
      <w:marLeft w:val="0"/>
      <w:marRight w:val="0"/>
      <w:marTop w:val="0"/>
      <w:marBottom w:val="0"/>
      <w:divBdr>
        <w:top w:val="none" w:sz="0" w:space="0" w:color="auto"/>
        <w:left w:val="none" w:sz="0" w:space="0" w:color="auto"/>
        <w:bottom w:val="none" w:sz="0" w:space="0" w:color="auto"/>
        <w:right w:val="none" w:sz="0" w:space="0" w:color="auto"/>
      </w:divBdr>
    </w:div>
    <w:div w:id="1730222755">
      <w:bodyDiv w:val="1"/>
      <w:marLeft w:val="0"/>
      <w:marRight w:val="0"/>
      <w:marTop w:val="0"/>
      <w:marBottom w:val="0"/>
      <w:divBdr>
        <w:top w:val="none" w:sz="0" w:space="0" w:color="auto"/>
        <w:left w:val="none" w:sz="0" w:space="0" w:color="auto"/>
        <w:bottom w:val="none" w:sz="0" w:space="0" w:color="auto"/>
        <w:right w:val="none" w:sz="0" w:space="0" w:color="auto"/>
      </w:divBdr>
    </w:div>
    <w:div w:id="1730299720">
      <w:bodyDiv w:val="1"/>
      <w:marLeft w:val="0"/>
      <w:marRight w:val="0"/>
      <w:marTop w:val="0"/>
      <w:marBottom w:val="0"/>
      <w:divBdr>
        <w:top w:val="none" w:sz="0" w:space="0" w:color="auto"/>
        <w:left w:val="none" w:sz="0" w:space="0" w:color="auto"/>
        <w:bottom w:val="none" w:sz="0" w:space="0" w:color="auto"/>
        <w:right w:val="none" w:sz="0" w:space="0" w:color="auto"/>
      </w:divBdr>
    </w:div>
    <w:div w:id="1730569748">
      <w:bodyDiv w:val="1"/>
      <w:marLeft w:val="0"/>
      <w:marRight w:val="0"/>
      <w:marTop w:val="0"/>
      <w:marBottom w:val="0"/>
      <w:divBdr>
        <w:top w:val="none" w:sz="0" w:space="0" w:color="auto"/>
        <w:left w:val="none" w:sz="0" w:space="0" w:color="auto"/>
        <w:bottom w:val="none" w:sz="0" w:space="0" w:color="auto"/>
        <w:right w:val="none" w:sz="0" w:space="0" w:color="auto"/>
      </w:divBdr>
    </w:div>
    <w:div w:id="1730953953">
      <w:bodyDiv w:val="1"/>
      <w:marLeft w:val="0"/>
      <w:marRight w:val="0"/>
      <w:marTop w:val="0"/>
      <w:marBottom w:val="0"/>
      <w:divBdr>
        <w:top w:val="none" w:sz="0" w:space="0" w:color="auto"/>
        <w:left w:val="none" w:sz="0" w:space="0" w:color="auto"/>
        <w:bottom w:val="none" w:sz="0" w:space="0" w:color="auto"/>
        <w:right w:val="none" w:sz="0" w:space="0" w:color="auto"/>
      </w:divBdr>
    </w:div>
    <w:div w:id="1731031956">
      <w:bodyDiv w:val="1"/>
      <w:marLeft w:val="0"/>
      <w:marRight w:val="0"/>
      <w:marTop w:val="0"/>
      <w:marBottom w:val="0"/>
      <w:divBdr>
        <w:top w:val="none" w:sz="0" w:space="0" w:color="auto"/>
        <w:left w:val="none" w:sz="0" w:space="0" w:color="auto"/>
        <w:bottom w:val="none" w:sz="0" w:space="0" w:color="auto"/>
        <w:right w:val="none" w:sz="0" w:space="0" w:color="auto"/>
      </w:divBdr>
    </w:div>
    <w:div w:id="1731227186">
      <w:bodyDiv w:val="1"/>
      <w:marLeft w:val="0"/>
      <w:marRight w:val="0"/>
      <w:marTop w:val="0"/>
      <w:marBottom w:val="0"/>
      <w:divBdr>
        <w:top w:val="none" w:sz="0" w:space="0" w:color="auto"/>
        <w:left w:val="none" w:sz="0" w:space="0" w:color="auto"/>
        <w:bottom w:val="none" w:sz="0" w:space="0" w:color="auto"/>
        <w:right w:val="none" w:sz="0" w:space="0" w:color="auto"/>
      </w:divBdr>
    </w:div>
    <w:div w:id="1731540935">
      <w:bodyDiv w:val="1"/>
      <w:marLeft w:val="0"/>
      <w:marRight w:val="0"/>
      <w:marTop w:val="0"/>
      <w:marBottom w:val="0"/>
      <w:divBdr>
        <w:top w:val="none" w:sz="0" w:space="0" w:color="auto"/>
        <w:left w:val="none" w:sz="0" w:space="0" w:color="auto"/>
        <w:bottom w:val="none" w:sz="0" w:space="0" w:color="auto"/>
        <w:right w:val="none" w:sz="0" w:space="0" w:color="auto"/>
      </w:divBdr>
    </w:div>
    <w:div w:id="1731804640">
      <w:bodyDiv w:val="1"/>
      <w:marLeft w:val="0"/>
      <w:marRight w:val="0"/>
      <w:marTop w:val="0"/>
      <w:marBottom w:val="0"/>
      <w:divBdr>
        <w:top w:val="none" w:sz="0" w:space="0" w:color="auto"/>
        <w:left w:val="none" w:sz="0" w:space="0" w:color="auto"/>
        <w:bottom w:val="none" w:sz="0" w:space="0" w:color="auto"/>
        <w:right w:val="none" w:sz="0" w:space="0" w:color="auto"/>
      </w:divBdr>
    </w:div>
    <w:div w:id="1731882192">
      <w:bodyDiv w:val="1"/>
      <w:marLeft w:val="0"/>
      <w:marRight w:val="0"/>
      <w:marTop w:val="0"/>
      <w:marBottom w:val="0"/>
      <w:divBdr>
        <w:top w:val="none" w:sz="0" w:space="0" w:color="auto"/>
        <w:left w:val="none" w:sz="0" w:space="0" w:color="auto"/>
        <w:bottom w:val="none" w:sz="0" w:space="0" w:color="auto"/>
        <w:right w:val="none" w:sz="0" w:space="0" w:color="auto"/>
      </w:divBdr>
    </w:div>
    <w:div w:id="1731996467">
      <w:bodyDiv w:val="1"/>
      <w:marLeft w:val="0"/>
      <w:marRight w:val="0"/>
      <w:marTop w:val="0"/>
      <w:marBottom w:val="0"/>
      <w:divBdr>
        <w:top w:val="none" w:sz="0" w:space="0" w:color="auto"/>
        <w:left w:val="none" w:sz="0" w:space="0" w:color="auto"/>
        <w:bottom w:val="none" w:sz="0" w:space="0" w:color="auto"/>
        <w:right w:val="none" w:sz="0" w:space="0" w:color="auto"/>
      </w:divBdr>
    </w:div>
    <w:div w:id="1732459743">
      <w:bodyDiv w:val="1"/>
      <w:marLeft w:val="0"/>
      <w:marRight w:val="0"/>
      <w:marTop w:val="0"/>
      <w:marBottom w:val="0"/>
      <w:divBdr>
        <w:top w:val="none" w:sz="0" w:space="0" w:color="auto"/>
        <w:left w:val="none" w:sz="0" w:space="0" w:color="auto"/>
        <w:bottom w:val="none" w:sz="0" w:space="0" w:color="auto"/>
        <w:right w:val="none" w:sz="0" w:space="0" w:color="auto"/>
      </w:divBdr>
    </w:div>
    <w:div w:id="1732653703">
      <w:bodyDiv w:val="1"/>
      <w:marLeft w:val="0"/>
      <w:marRight w:val="0"/>
      <w:marTop w:val="0"/>
      <w:marBottom w:val="0"/>
      <w:divBdr>
        <w:top w:val="none" w:sz="0" w:space="0" w:color="auto"/>
        <w:left w:val="none" w:sz="0" w:space="0" w:color="auto"/>
        <w:bottom w:val="none" w:sz="0" w:space="0" w:color="auto"/>
        <w:right w:val="none" w:sz="0" w:space="0" w:color="auto"/>
      </w:divBdr>
    </w:div>
    <w:div w:id="1732998702">
      <w:bodyDiv w:val="1"/>
      <w:marLeft w:val="0"/>
      <w:marRight w:val="0"/>
      <w:marTop w:val="0"/>
      <w:marBottom w:val="0"/>
      <w:divBdr>
        <w:top w:val="none" w:sz="0" w:space="0" w:color="auto"/>
        <w:left w:val="none" w:sz="0" w:space="0" w:color="auto"/>
        <w:bottom w:val="none" w:sz="0" w:space="0" w:color="auto"/>
        <w:right w:val="none" w:sz="0" w:space="0" w:color="auto"/>
      </w:divBdr>
    </w:div>
    <w:div w:id="1734961846">
      <w:bodyDiv w:val="1"/>
      <w:marLeft w:val="0"/>
      <w:marRight w:val="0"/>
      <w:marTop w:val="0"/>
      <w:marBottom w:val="0"/>
      <w:divBdr>
        <w:top w:val="none" w:sz="0" w:space="0" w:color="auto"/>
        <w:left w:val="none" w:sz="0" w:space="0" w:color="auto"/>
        <w:bottom w:val="none" w:sz="0" w:space="0" w:color="auto"/>
        <w:right w:val="none" w:sz="0" w:space="0" w:color="auto"/>
      </w:divBdr>
    </w:div>
    <w:div w:id="1735354855">
      <w:bodyDiv w:val="1"/>
      <w:marLeft w:val="0"/>
      <w:marRight w:val="0"/>
      <w:marTop w:val="0"/>
      <w:marBottom w:val="0"/>
      <w:divBdr>
        <w:top w:val="none" w:sz="0" w:space="0" w:color="auto"/>
        <w:left w:val="none" w:sz="0" w:space="0" w:color="auto"/>
        <w:bottom w:val="none" w:sz="0" w:space="0" w:color="auto"/>
        <w:right w:val="none" w:sz="0" w:space="0" w:color="auto"/>
      </w:divBdr>
    </w:div>
    <w:div w:id="1735548868">
      <w:bodyDiv w:val="1"/>
      <w:marLeft w:val="0"/>
      <w:marRight w:val="0"/>
      <w:marTop w:val="0"/>
      <w:marBottom w:val="0"/>
      <w:divBdr>
        <w:top w:val="none" w:sz="0" w:space="0" w:color="auto"/>
        <w:left w:val="none" w:sz="0" w:space="0" w:color="auto"/>
        <w:bottom w:val="none" w:sz="0" w:space="0" w:color="auto"/>
        <w:right w:val="none" w:sz="0" w:space="0" w:color="auto"/>
      </w:divBdr>
    </w:div>
    <w:div w:id="1735934286">
      <w:bodyDiv w:val="1"/>
      <w:marLeft w:val="0"/>
      <w:marRight w:val="0"/>
      <w:marTop w:val="0"/>
      <w:marBottom w:val="0"/>
      <w:divBdr>
        <w:top w:val="none" w:sz="0" w:space="0" w:color="auto"/>
        <w:left w:val="none" w:sz="0" w:space="0" w:color="auto"/>
        <w:bottom w:val="none" w:sz="0" w:space="0" w:color="auto"/>
        <w:right w:val="none" w:sz="0" w:space="0" w:color="auto"/>
      </w:divBdr>
    </w:div>
    <w:div w:id="1736203079">
      <w:bodyDiv w:val="1"/>
      <w:marLeft w:val="0"/>
      <w:marRight w:val="0"/>
      <w:marTop w:val="0"/>
      <w:marBottom w:val="0"/>
      <w:divBdr>
        <w:top w:val="none" w:sz="0" w:space="0" w:color="auto"/>
        <w:left w:val="none" w:sz="0" w:space="0" w:color="auto"/>
        <w:bottom w:val="none" w:sz="0" w:space="0" w:color="auto"/>
        <w:right w:val="none" w:sz="0" w:space="0" w:color="auto"/>
      </w:divBdr>
    </w:div>
    <w:div w:id="1736274684">
      <w:bodyDiv w:val="1"/>
      <w:marLeft w:val="0"/>
      <w:marRight w:val="0"/>
      <w:marTop w:val="0"/>
      <w:marBottom w:val="0"/>
      <w:divBdr>
        <w:top w:val="none" w:sz="0" w:space="0" w:color="auto"/>
        <w:left w:val="none" w:sz="0" w:space="0" w:color="auto"/>
        <w:bottom w:val="none" w:sz="0" w:space="0" w:color="auto"/>
        <w:right w:val="none" w:sz="0" w:space="0" w:color="auto"/>
      </w:divBdr>
    </w:div>
    <w:div w:id="1737046183">
      <w:bodyDiv w:val="1"/>
      <w:marLeft w:val="0"/>
      <w:marRight w:val="0"/>
      <w:marTop w:val="0"/>
      <w:marBottom w:val="0"/>
      <w:divBdr>
        <w:top w:val="none" w:sz="0" w:space="0" w:color="auto"/>
        <w:left w:val="none" w:sz="0" w:space="0" w:color="auto"/>
        <w:bottom w:val="none" w:sz="0" w:space="0" w:color="auto"/>
        <w:right w:val="none" w:sz="0" w:space="0" w:color="auto"/>
      </w:divBdr>
    </w:div>
    <w:div w:id="1737047992">
      <w:bodyDiv w:val="1"/>
      <w:marLeft w:val="0"/>
      <w:marRight w:val="0"/>
      <w:marTop w:val="0"/>
      <w:marBottom w:val="0"/>
      <w:divBdr>
        <w:top w:val="none" w:sz="0" w:space="0" w:color="auto"/>
        <w:left w:val="none" w:sz="0" w:space="0" w:color="auto"/>
        <w:bottom w:val="none" w:sz="0" w:space="0" w:color="auto"/>
        <w:right w:val="none" w:sz="0" w:space="0" w:color="auto"/>
      </w:divBdr>
    </w:div>
    <w:div w:id="1737125215">
      <w:bodyDiv w:val="1"/>
      <w:marLeft w:val="0"/>
      <w:marRight w:val="0"/>
      <w:marTop w:val="0"/>
      <w:marBottom w:val="0"/>
      <w:divBdr>
        <w:top w:val="none" w:sz="0" w:space="0" w:color="auto"/>
        <w:left w:val="none" w:sz="0" w:space="0" w:color="auto"/>
        <w:bottom w:val="none" w:sz="0" w:space="0" w:color="auto"/>
        <w:right w:val="none" w:sz="0" w:space="0" w:color="auto"/>
      </w:divBdr>
    </w:div>
    <w:div w:id="1738239023">
      <w:bodyDiv w:val="1"/>
      <w:marLeft w:val="0"/>
      <w:marRight w:val="0"/>
      <w:marTop w:val="0"/>
      <w:marBottom w:val="0"/>
      <w:divBdr>
        <w:top w:val="none" w:sz="0" w:space="0" w:color="auto"/>
        <w:left w:val="none" w:sz="0" w:space="0" w:color="auto"/>
        <w:bottom w:val="none" w:sz="0" w:space="0" w:color="auto"/>
        <w:right w:val="none" w:sz="0" w:space="0" w:color="auto"/>
      </w:divBdr>
    </w:div>
    <w:div w:id="1738625222">
      <w:bodyDiv w:val="1"/>
      <w:marLeft w:val="0"/>
      <w:marRight w:val="0"/>
      <w:marTop w:val="0"/>
      <w:marBottom w:val="0"/>
      <w:divBdr>
        <w:top w:val="none" w:sz="0" w:space="0" w:color="auto"/>
        <w:left w:val="none" w:sz="0" w:space="0" w:color="auto"/>
        <w:bottom w:val="none" w:sz="0" w:space="0" w:color="auto"/>
        <w:right w:val="none" w:sz="0" w:space="0" w:color="auto"/>
      </w:divBdr>
    </w:div>
    <w:div w:id="1739015377">
      <w:bodyDiv w:val="1"/>
      <w:marLeft w:val="0"/>
      <w:marRight w:val="0"/>
      <w:marTop w:val="0"/>
      <w:marBottom w:val="0"/>
      <w:divBdr>
        <w:top w:val="none" w:sz="0" w:space="0" w:color="auto"/>
        <w:left w:val="none" w:sz="0" w:space="0" w:color="auto"/>
        <w:bottom w:val="none" w:sz="0" w:space="0" w:color="auto"/>
        <w:right w:val="none" w:sz="0" w:space="0" w:color="auto"/>
      </w:divBdr>
    </w:div>
    <w:div w:id="1739815470">
      <w:bodyDiv w:val="1"/>
      <w:marLeft w:val="0"/>
      <w:marRight w:val="0"/>
      <w:marTop w:val="0"/>
      <w:marBottom w:val="0"/>
      <w:divBdr>
        <w:top w:val="none" w:sz="0" w:space="0" w:color="auto"/>
        <w:left w:val="none" w:sz="0" w:space="0" w:color="auto"/>
        <w:bottom w:val="none" w:sz="0" w:space="0" w:color="auto"/>
        <w:right w:val="none" w:sz="0" w:space="0" w:color="auto"/>
      </w:divBdr>
    </w:div>
    <w:div w:id="1739857829">
      <w:bodyDiv w:val="1"/>
      <w:marLeft w:val="0"/>
      <w:marRight w:val="0"/>
      <w:marTop w:val="0"/>
      <w:marBottom w:val="0"/>
      <w:divBdr>
        <w:top w:val="none" w:sz="0" w:space="0" w:color="auto"/>
        <w:left w:val="none" w:sz="0" w:space="0" w:color="auto"/>
        <w:bottom w:val="none" w:sz="0" w:space="0" w:color="auto"/>
        <w:right w:val="none" w:sz="0" w:space="0" w:color="auto"/>
      </w:divBdr>
    </w:div>
    <w:div w:id="1740638845">
      <w:bodyDiv w:val="1"/>
      <w:marLeft w:val="0"/>
      <w:marRight w:val="0"/>
      <w:marTop w:val="0"/>
      <w:marBottom w:val="0"/>
      <w:divBdr>
        <w:top w:val="none" w:sz="0" w:space="0" w:color="auto"/>
        <w:left w:val="none" w:sz="0" w:space="0" w:color="auto"/>
        <w:bottom w:val="none" w:sz="0" w:space="0" w:color="auto"/>
        <w:right w:val="none" w:sz="0" w:space="0" w:color="auto"/>
      </w:divBdr>
    </w:div>
    <w:div w:id="1740665977">
      <w:bodyDiv w:val="1"/>
      <w:marLeft w:val="0"/>
      <w:marRight w:val="0"/>
      <w:marTop w:val="0"/>
      <w:marBottom w:val="0"/>
      <w:divBdr>
        <w:top w:val="none" w:sz="0" w:space="0" w:color="auto"/>
        <w:left w:val="none" w:sz="0" w:space="0" w:color="auto"/>
        <w:bottom w:val="none" w:sz="0" w:space="0" w:color="auto"/>
        <w:right w:val="none" w:sz="0" w:space="0" w:color="auto"/>
      </w:divBdr>
    </w:div>
    <w:div w:id="1740901078">
      <w:bodyDiv w:val="1"/>
      <w:marLeft w:val="0"/>
      <w:marRight w:val="0"/>
      <w:marTop w:val="0"/>
      <w:marBottom w:val="0"/>
      <w:divBdr>
        <w:top w:val="none" w:sz="0" w:space="0" w:color="auto"/>
        <w:left w:val="none" w:sz="0" w:space="0" w:color="auto"/>
        <w:bottom w:val="none" w:sz="0" w:space="0" w:color="auto"/>
        <w:right w:val="none" w:sz="0" w:space="0" w:color="auto"/>
      </w:divBdr>
    </w:div>
    <w:div w:id="1741440214">
      <w:bodyDiv w:val="1"/>
      <w:marLeft w:val="0"/>
      <w:marRight w:val="0"/>
      <w:marTop w:val="0"/>
      <w:marBottom w:val="0"/>
      <w:divBdr>
        <w:top w:val="none" w:sz="0" w:space="0" w:color="auto"/>
        <w:left w:val="none" w:sz="0" w:space="0" w:color="auto"/>
        <w:bottom w:val="none" w:sz="0" w:space="0" w:color="auto"/>
        <w:right w:val="none" w:sz="0" w:space="0" w:color="auto"/>
      </w:divBdr>
    </w:div>
    <w:div w:id="1742631314">
      <w:bodyDiv w:val="1"/>
      <w:marLeft w:val="0"/>
      <w:marRight w:val="0"/>
      <w:marTop w:val="0"/>
      <w:marBottom w:val="0"/>
      <w:divBdr>
        <w:top w:val="none" w:sz="0" w:space="0" w:color="auto"/>
        <w:left w:val="none" w:sz="0" w:space="0" w:color="auto"/>
        <w:bottom w:val="none" w:sz="0" w:space="0" w:color="auto"/>
        <w:right w:val="none" w:sz="0" w:space="0" w:color="auto"/>
      </w:divBdr>
    </w:div>
    <w:div w:id="1742633247">
      <w:bodyDiv w:val="1"/>
      <w:marLeft w:val="0"/>
      <w:marRight w:val="0"/>
      <w:marTop w:val="0"/>
      <w:marBottom w:val="0"/>
      <w:divBdr>
        <w:top w:val="none" w:sz="0" w:space="0" w:color="auto"/>
        <w:left w:val="none" w:sz="0" w:space="0" w:color="auto"/>
        <w:bottom w:val="none" w:sz="0" w:space="0" w:color="auto"/>
        <w:right w:val="none" w:sz="0" w:space="0" w:color="auto"/>
      </w:divBdr>
    </w:div>
    <w:div w:id="1743258582">
      <w:bodyDiv w:val="1"/>
      <w:marLeft w:val="0"/>
      <w:marRight w:val="0"/>
      <w:marTop w:val="0"/>
      <w:marBottom w:val="0"/>
      <w:divBdr>
        <w:top w:val="none" w:sz="0" w:space="0" w:color="auto"/>
        <w:left w:val="none" w:sz="0" w:space="0" w:color="auto"/>
        <w:bottom w:val="none" w:sz="0" w:space="0" w:color="auto"/>
        <w:right w:val="none" w:sz="0" w:space="0" w:color="auto"/>
      </w:divBdr>
    </w:div>
    <w:div w:id="1743410719">
      <w:bodyDiv w:val="1"/>
      <w:marLeft w:val="0"/>
      <w:marRight w:val="0"/>
      <w:marTop w:val="0"/>
      <w:marBottom w:val="0"/>
      <w:divBdr>
        <w:top w:val="none" w:sz="0" w:space="0" w:color="auto"/>
        <w:left w:val="none" w:sz="0" w:space="0" w:color="auto"/>
        <w:bottom w:val="none" w:sz="0" w:space="0" w:color="auto"/>
        <w:right w:val="none" w:sz="0" w:space="0" w:color="auto"/>
      </w:divBdr>
    </w:div>
    <w:div w:id="1743524996">
      <w:bodyDiv w:val="1"/>
      <w:marLeft w:val="0"/>
      <w:marRight w:val="0"/>
      <w:marTop w:val="0"/>
      <w:marBottom w:val="0"/>
      <w:divBdr>
        <w:top w:val="none" w:sz="0" w:space="0" w:color="auto"/>
        <w:left w:val="none" w:sz="0" w:space="0" w:color="auto"/>
        <w:bottom w:val="none" w:sz="0" w:space="0" w:color="auto"/>
        <w:right w:val="none" w:sz="0" w:space="0" w:color="auto"/>
      </w:divBdr>
    </w:div>
    <w:div w:id="1743675915">
      <w:bodyDiv w:val="1"/>
      <w:marLeft w:val="0"/>
      <w:marRight w:val="0"/>
      <w:marTop w:val="0"/>
      <w:marBottom w:val="0"/>
      <w:divBdr>
        <w:top w:val="none" w:sz="0" w:space="0" w:color="auto"/>
        <w:left w:val="none" w:sz="0" w:space="0" w:color="auto"/>
        <w:bottom w:val="none" w:sz="0" w:space="0" w:color="auto"/>
        <w:right w:val="none" w:sz="0" w:space="0" w:color="auto"/>
      </w:divBdr>
    </w:div>
    <w:div w:id="1744066026">
      <w:bodyDiv w:val="1"/>
      <w:marLeft w:val="0"/>
      <w:marRight w:val="0"/>
      <w:marTop w:val="0"/>
      <w:marBottom w:val="0"/>
      <w:divBdr>
        <w:top w:val="none" w:sz="0" w:space="0" w:color="auto"/>
        <w:left w:val="none" w:sz="0" w:space="0" w:color="auto"/>
        <w:bottom w:val="none" w:sz="0" w:space="0" w:color="auto"/>
        <w:right w:val="none" w:sz="0" w:space="0" w:color="auto"/>
      </w:divBdr>
    </w:div>
    <w:div w:id="1744333643">
      <w:bodyDiv w:val="1"/>
      <w:marLeft w:val="0"/>
      <w:marRight w:val="0"/>
      <w:marTop w:val="0"/>
      <w:marBottom w:val="0"/>
      <w:divBdr>
        <w:top w:val="none" w:sz="0" w:space="0" w:color="auto"/>
        <w:left w:val="none" w:sz="0" w:space="0" w:color="auto"/>
        <w:bottom w:val="none" w:sz="0" w:space="0" w:color="auto"/>
        <w:right w:val="none" w:sz="0" w:space="0" w:color="auto"/>
      </w:divBdr>
    </w:div>
    <w:div w:id="1744529356">
      <w:bodyDiv w:val="1"/>
      <w:marLeft w:val="0"/>
      <w:marRight w:val="0"/>
      <w:marTop w:val="0"/>
      <w:marBottom w:val="0"/>
      <w:divBdr>
        <w:top w:val="none" w:sz="0" w:space="0" w:color="auto"/>
        <w:left w:val="none" w:sz="0" w:space="0" w:color="auto"/>
        <w:bottom w:val="none" w:sz="0" w:space="0" w:color="auto"/>
        <w:right w:val="none" w:sz="0" w:space="0" w:color="auto"/>
      </w:divBdr>
    </w:div>
    <w:div w:id="1745028221">
      <w:bodyDiv w:val="1"/>
      <w:marLeft w:val="0"/>
      <w:marRight w:val="0"/>
      <w:marTop w:val="0"/>
      <w:marBottom w:val="0"/>
      <w:divBdr>
        <w:top w:val="none" w:sz="0" w:space="0" w:color="auto"/>
        <w:left w:val="none" w:sz="0" w:space="0" w:color="auto"/>
        <w:bottom w:val="none" w:sz="0" w:space="0" w:color="auto"/>
        <w:right w:val="none" w:sz="0" w:space="0" w:color="auto"/>
      </w:divBdr>
    </w:div>
    <w:div w:id="1745028930">
      <w:bodyDiv w:val="1"/>
      <w:marLeft w:val="0"/>
      <w:marRight w:val="0"/>
      <w:marTop w:val="0"/>
      <w:marBottom w:val="0"/>
      <w:divBdr>
        <w:top w:val="none" w:sz="0" w:space="0" w:color="auto"/>
        <w:left w:val="none" w:sz="0" w:space="0" w:color="auto"/>
        <w:bottom w:val="none" w:sz="0" w:space="0" w:color="auto"/>
        <w:right w:val="none" w:sz="0" w:space="0" w:color="auto"/>
      </w:divBdr>
    </w:div>
    <w:div w:id="1745181246">
      <w:bodyDiv w:val="1"/>
      <w:marLeft w:val="0"/>
      <w:marRight w:val="0"/>
      <w:marTop w:val="0"/>
      <w:marBottom w:val="0"/>
      <w:divBdr>
        <w:top w:val="none" w:sz="0" w:space="0" w:color="auto"/>
        <w:left w:val="none" w:sz="0" w:space="0" w:color="auto"/>
        <w:bottom w:val="none" w:sz="0" w:space="0" w:color="auto"/>
        <w:right w:val="none" w:sz="0" w:space="0" w:color="auto"/>
      </w:divBdr>
    </w:div>
    <w:div w:id="1745839922">
      <w:bodyDiv w:val="1"/>
      <w:marLeft w:val="0"/>
      <w:marRight w:val="0"/>
      <w:marTop w:val="0"/>
      <w:marBottom w:val="0"/>
      <w:divBdr>
        <w:top w:val="none" w:sz="0" w:space="0" w:color="auto"/>
        <w:left w:val="none" w:sz="0" w:space="0" w:color="auto"/>
        <w:bottom w:val="none" w:sz="0" w:space="0" w:color="auto"/>
        <w:right w:val="none" w:sz="0" w:space="0" w:color="auto"/>
      </w:divBdr>
    </w:div>
    <w:div w:id="1746031058">
      <w:bodyDiv w:val="1"/>
      <w:marLeft w:val="0"/>
      <w:marRight w:val="0"/>
      <w:marTop w:val="0"/>
      <w:marBottom w:val="0"/>
      <w:divBdr>
        <w:top w:val="none" w:sz="0" w:space="0" w:color="auto"/>
        <w:left w:val="none" w:sz="0" w:space="0" w:color="auto"/>
        <w:bottom w:val="none" w:sz="0" w:space="0" w:color="auto"/>
        <w:right w:val="none" w:sz="0" w:space="0" w:color="auto"/>
      </w:divBdr>
    </w:div>
    <w:div w:id="1746686481">
      <w:bodyDiv w:val="1"/>
      <w:marLeft w:val="0"/>
      <w:marRight w:val="0"/>
      <w:marTop w:val="0"/>
      <w:marBottom w:val="0"/>
      <w:divBdr>
        <w:top w:val="none" w:sz="0" w:space="0" w:color="auto"/>
        <w:left w:val="none" w:sz="0" w:space="0" w:color="auto"/>
        <w:bottom w:val="none" w:sz="0" w:space="0" w:color="auto"/>
        <w:right w:val="none" w:sz="0" w:space="0" w:color="auto"/>
      </w:divBdr>
    </w:div>
    <w:div w:id="1746876301">
      <w:bodyDiv w:val="1"/>
      <w:marLeft w:val="0"/>
      <w:marRight w:val="0"/>
      <w:marTop w:val="0"/>
      <w:marBottom w:val="0"/>
      <w:divBdr>
        <w:top w:val="none" w:sz="0" w:space="0" w:color="auto"/>
        <w:left w:val="none" w:sz="0" w:space="0" w:color="auto"/>
        <w:bottom w:val="none" w:sz="0" w:space="0" w:color="auto"/>
        <w:right w:val="none" w:sz="0" w:space="0" w:color="auto"/>
      </w:divBdr>
    </w:div>
    <w:div w:id="1747531247">
      <w:bodyDiv w:val="1"/>
      <w:marLeft w:val="0"/>
      <w:marRight w:val="0"/>
      <w:marTop w:val="0"/>
      <w:marBottom w:val="0"/>
      <w:divBdr>
        <w:top w:val="none" w:sz="0" w:space="0" w:color="auto"/>
        <w:left w:val="none" w:sz="0" w:space="0" w:color="auto"/>
        <w:bottom w:val="none" w:sz="0" w:space="0" w:color="auto"/>
        <w:right w:val="none" w:sz="0" w:space="0" w:color="auto"/>
      </w:divBdr>
    </w:div>
    <w:div w:id="1748336203">
      <w:bodyDiv w:val="1"/>
      <w:marLeft w:val="0"/>
      <w:marRight w:val="0"/>
      <w:marTop w:val="0"/>
      <w:marBottom w:val="0"/>
      <w:divBdr>
        <w:top w:val="none" w:sz="0" w:space="0" w:color="auto"/>
        <w:left w:val="none" w:sz="0" w:space="0" w:color="auto"/>
        <w:bottom w:val="none" w:sz="0" w:space="0" w:color="auto"/>
        <w:right w:val="none" w:sz="0" w:space="0" w:color="auto"/>
      </w:divBdr>
    </w:div>
    <w:div w:id="1748844181">
      <w:bodyDiv w:val="1"/>
      <w:marLeft w:val="0"/>
      <w:marRight w:val="0"/>
      <w:marTop w:val="0"/>
      <w:marBottom w:val="0"/>
      <w:divBdr>
        <w:top w:val="none" w:sz="0" w:space="0" w:color="auto"/>
        <w:left w:val="none" w:sz="0" w:space="0" w:color="auto"/>
        <w:bottom w:val="none" w:sz="0" w:space="0" w:color="auto"/>
        <w:right w:val="none" w:sz="0" w:space="0" w:color="auto"/>
      </w:divBdr>
    </w:div>
    <w:div w:id="1749186795">
      <w:bodyDiv w:val="1"/>
      <w:marLeft w:val="0"/>
      <w:marRight w:val="0"/>
      <w:marTop w:val="0"/>
      <w:marBottom w:val="0"/>
      <w:divBdr>
        <w:top w:val="none" w:sz="0" w:space="0" w:color="auto"/>
        <w:left w:val="none" w:sz="0" w:space="0" w:color="auto"/>
        <w:bottom w:val="none" w:sz="0" w:space="0" w:color="auto"/>
        <w:right w:val="none" w:sz="0" w:space="0" w:color="auto"/>
      </w:divBdr>
    </w:div>
    <w:div w:id="1750930487">
      <w:bodyDiv w:val="1"/>
      <w:marLeft w:val="0"/>
      <w:marRight w:val="0"/>
      <w:marTop w:val="0"/>
      <w:marBottom w:val="0"/>
      <w:divBdr>
        <w:top w:val="none" w:sz="0" w:space="0" w:color="auto"/>
        <w:left w:val="none" w:sz="0" w:space="0" w:color="auto"/>
        <w:bottom w:val="none" w:sz="0" w:space="0" w:color="auto"/>
        <w:right w:val="none" w:sz="0" w:space="0" w:color="auto"/>
      </w:divBdr>
    </w:div>
    <w:div w:id="1750998083">
      <w:bodyDiv w:val="1"/>
      <w:marLeft w:val="0"/>
      <w:marRight w:val="0"/>
      <w:marTop w:val="0"/>
      <w:marBottom w:val="0"/>
      <w:divBdr>
        <w:top w:val="none" w:sz="0" w:space="0" w:color="auto"/>
        <w:left w:val="none" w:sz="0" w:space="0" w:color="auto"/>
        <w:bottom w:val="none" w:sz="0" w:space="0" w:color="auto"/>
        <w:right w:val="none" w:sz="0" w:space="0" w:color="auto"/>
      </w:divBdr>
    </w:div>
    <w:div w:id="1751737089">
      <w:bodyDiv w:val="1"/>
      <w:marLeft w:val="0"/>
      <w:marRight w:val="0"/>
      <w:marTop w:val="0"/>
      <w:marBottom w:val="0"/>
      <w:divBdr>
        <w:top w:val="none" w:sz="0" w:space="0" w:color="auto"/>
        <w:left w:val="none" w:sz="0" w:space="0" w:color="auto"/>
        <w:bottom w:val="none" w:sz="0" w:space="0" w:color="auto"/>
        <w:right w:val="none" w:sz="0" w:space="0" w:color="auto"/>
      </w:divBdr>
    </w:div>
    <w:div w:id="1752003300">
      <w:bodyDiv w:val="1"/>
      <w:marLeft w:val="0"/>
      <w:marRight w:val="0"/>
      <w:marTop w:val="0"/>
      <w:marBottom w:val="0"/>
      <w:divBdr>
        <w:top w:val="none" w:sz="0" w:space="0" w:color="auto"/>
        <w:left w:val="none" w:sz="0" w:space="0" w:color="auto"/>
        <w:bottom w:val="none" w:sz="0" w:space="0" w:color="auto"/>
        <w:right w:val="none" w:sz="0" w:space="0" w:color="auto"/>
      </w:divBdr>
    </w:div>
    <w:div w:id="1752502869">
      <w:bodyDiv w:val="1"/>
      <w:marLeft w:val="0"/>
      <w:marRight w:val="0"/>
      <w:marTop w:val="0"/>
      <w:marBottom w:val="0"/>
      <w:divBdr>
        <w:top w:val="none" w:sz="0" w:space="0" w:color="auto"/>
        <w:left w:val="none" w:sz="0" w:space="0" w:color="auto"/>
        <w:bottom w:val="none" w:sz="0" w:space="0" w:color="auto"/>
        <w:right w:val="none" w:sz="0" w:space="0" w:color="auto"/>
      </w:divBdr>
    </w:div>
    <w:div w:id="1752851881">
      <w:bodyDiv w:val="1"/>
      <w:marLeft w:val="0"/>
      <w:marRight w:val="0"/>
      <w:marTop w:val="0"/>
      <w:marBottom w:val="0"/>
      <w:divBdr>
        <w:top w:val="none" w:sz="0" w:space="0" w:color="auto"/>
        <w:left w:val="none" w:sz="0" w:space="0" w:color="auto"/>
        <w:bottom w:val="none" w:sz="0" w:space="0" w:color="auto"/>
        <w:right w:val="none" w:sz="0" w:space="0" w:color="auto"/>
      </w:divBdr>
    </w:div>
    <w:div w:id="1752894988">
      <w:bodyDiv w:val="1"/>
      <w:marLeft w:val="0"/>
      <w:marRight w:val="0"/>
      <w:marTop w:val="0"/>
      <w:marBottom w:val="0"/>
      <w:divBdr>
        <w:top w:val="none" w:sz="0" w:space="0" w:color="auto"/>
        <w:left w:val="none" w:sz="0" w:space="0" w:color="auto"/>
        <w:bottom w:val="none" w:sz="0" w:space="0" w:color="auto"/>
        <w:right w:val="none" w:sz="0" w:space="0" w:color="auto"/>
      </w:divBdr>
    </w:div>
    <w:div w:id="1753886889">
      <w:bodyDiv w:val="1"/>
      <w:marLeft w:val="0"/>
      <w:marRight w:val="0"/>
      <w:marTop w:val="0"/>
      <w:marBottom w:val="0"/>
      <w:divBdr>
        <w:top w:val="none" w:sz="0" w:space="0" w:color="auto"/>
        <w:left w:val="none" w:sz="0" w:space="0" w:color="auto"/>
        <w:bottom w:val="none" w:sz="0" w:space="0" w:color="auto"/>
        <w:right w:val="none" w:sz="0" w:space="0" w:color="auto"/>
      </w:divBdr>
    </w:div>
    <w:div w:id="1754007784">
      <w:bodyDiv w:val="1"/>
      <w:marLeft w:val="0"/>
      <w:marRight w:val="0"/>
      <w:marTop w:val="0"/>
      <w:marBottom w:val="0"/>
      <w:divBdr>
        <w:top w:val="none" w:sz="0" w:space="0" w:color="auto"/>
        <w:left w:val="none" w:sz="0" w:space="0" w:color="auto"/>
        <w:bottom w:val="none" w:sz="0" w:space="0" w:color="auto"/>
        <w:right w:val="none" w:sz="0" w:space="0" w:color="auto"/>
      </w:divBdr>
    </w:div>
    <w:div w:id="1754431097">
      <w:bodyDiv w:val="1"/>
      <w:marLeft w:val="0"/>
      <w:marRight w:val="0"/>
      <w:marTop w:val="0"/>
      <w:marBottom w:val="0"/>
      <w:divBdr>
        <w:top w:val="none" w:sz="0" w:space="0" w:color="auto"/>
        <w:left w:val="none" w:sz="0" w:space="0" w:color="auto"/>
        <w:bottom w:val="none" w:sz="0" w:space="0" w:color="auto"/>
        <w:right w:val="none" w:sz="0" w:space="0" w:color="auto"/>
      </w:divBdr>
    </w:div>
    <w:div w:id="1754471101">
      <w:bodyDiv w:val="1"/>
      <w:marLeft w:val="0"/>
      <w:marRight w:val="0"/>
      <w:marTop w:val="0"/>
      <w:marBottom w:val="0"/>
      <w:divBdr>
        <w:top w:val="none" w:sz="0" w:space="0" w:color="auto"/>
        <w:left w:val="none" w:sz="0" w:space="0" w:color="auto"/>
        <w:bottom w:val="none" w:sz="0" w:space="0" w:color="auto"/>
        <w:right w:val="none" w:sz="0" w:space="0" w:color="auto"/>
      </w:divBdr>
    </w:div>
    <w:div w:id="1754745048">
      <w:bodyDiv w:val="1"/>
      <w:marLeft w:val="0"/>
      <w:marRight w:val="0"/>
      <w:marTop w:val="0"/>
      <w:marBottom w:val="0"/>
      <w:divBdr>
        <w:top w:val="none" w:sz="0" w:space="0" w:color="auto"/>
        <w:left w:val="none" w:sz="0" w:space="0" w:color="auto"/>
        <w:bottom w:val="none" w:sz="0" w:space="0" w:color="auto"/>
        <w:right w:val="none" w:sz="0" w:space="0" w:color="auto"/>
      </w:divBdr>
    </w:div>
    <w:div w:id="1754931802">
      <w:bodyDiv w:val="1"/>
      <w:marLeft w:val="0"/>
      <w:marRight w:val="0"/>
      <w:marTop w:val="0"/>
      <w:marBottom w:val="0"/>
      <w:divBdr>
        <w:top w:val="none" w:sz="0" w:space="0" w:color="auto"/>
        <w:left w:val="none" w:sz="0" w:space="0" w:color="auto"/>
        <w:bottom w:val="none" w:sz="0" w:space="0" w:color="auto"/>
        <w:right w:val="none" w:sz="0" w:space="0" w:color="auto"/>
      </w:divBdr>
    </w:div>
    <w:div w:id="1755055800">
      <w:bodyDiv w:val="1"/>
      <w:marLeft w:val="0"/>
      <w:marRight w:val="0"/>
      <w:marTop w:val="0"/>
      <w:marBottom w:val="0"/>
      <w:divBdr>
        <w:top w:val="none" w:sz="0" w:space="0" w:color="auto"/>
        <w:left w:val="none" w:sz="0" w:space="0" w:color="auto"/>
        <w:bottom w:val="none" w:sz="0" w:space="0" w:color="auto"/>
        <w:right w:val="none" w:sz="0" w:space="0" w:color="auto"/>
      </w:divBdr>
    </w:div>
    <w:div w:id="1755130038">
      <w:bodyDiv w:val="1"/>
      <w:marLeft w:val="0"/>
      <w:marRight w:val="0"/>
      <w:marTop w:val="0"/>
      <w:marBottom w:val="0"/>
      <w:divBdr>
        <w:top w:val="none" w:sz="0" w:space="0" w:color="auto"/>
        <w:left w:val="none" w:sz="0" w:space="0" w:color="auto"/>
        <w:bottom w:val="none" w:sz="0" w:space="0" w:color="auto"/>
        <w:right w:val="none" w:sz="0" w:space="0" w:color="auto"/>
      </w:divBdr>
    </w:div>
    <w:div w:id="1755323631">
      <w:bodyDiv w:val="1"/>
      <w:marLeft w:val="0"/>
      <w:marRight w:val="0"/>
      <w:marTop w:val="0"/>
      <w:marBottom w:val="0"/>
      <w:divBdr>
        <w:top w:val="none" w:sz="0" w:space="0" w:color="auto"/>
        <w:left w:val="none" w:sz="0" w:space="0" w:color="auto"/>
        <w:bottom w:val="none" w:sz="0" w:space="0" w:color="auto"/>
        <w:right w:val="none" w:sz="0" w:space="0" w:color="auto"/>
      </w:divBdr>
    </w:div>
    <w:div w:id="1756240632">
      <w:bodyDiv w:val="1"/>
      <w:marLeft w:val="0"/>
      <w:marRight w:val="0"/>
      <w:marTop w:val="0"/>
      <w:marBottom w:val="0"/>
      <w:divBdr>
        <w:top w:val="none" w:sz="0" w:space="0" w:color="auto"/>
        <w:left w:val="none" w:sz="0" w:space="0" w:color="auto"/>
        <w:bottom w:val="none" w:sz="0" w:space="0" w:color="auto"/>
        <w:right w:val="none" w:sz="0" w:space="0" w:color="auto"/>
      </w:divBdr>
    </w:div>
    <w:div w:id="1756590399">
      <w:bodyDiv w:val="1"/>
      <w:marLeft w:val="0"/>
      <w:marRight w:val="0"/>
      <w:marTop w:val="0"/>
      <w:marBottom w:val="0"/>
      <w:divBdr>
        <w:top w:val="none" w:sz="0" w:space="0" w:color="auto"/>
        <w:left w:val="none" w:sz="0" w:space="0" w:color="auto"/>
        <w:bottom w:val="none" w:sz="0" w:space="0" w:color="auto"/>
        <w:right w:val="none" w:sz="0" w:space="0" w:color="auto"/>
      </w:divBdr>
    </w:div>
    <w:div w:id="1758135198">
      <w:bodyDiv w:val="1"/>
      <w:marLeft w:val="0"/>
      <w:marRight w:val="0"/>
      <w:marTop w:val="0"/>
      <w:marBottom w:val="0"/>
      <w:divBdr>
        <w:top w:val="none" w:sz="0" w:space="0" w:color="auto"/>
        <w:left w:val="none" w:sz="0" w:space="0" w:color="auto"/>
        <w:bottom w:val="none" w:sz="0" w:space="0" w:color="auto"/>
        <w:right w:val="none" w:sz="0" w:space="0" w:color="auto"/>
      </w:divBdr>
    </w:div>
    <w:div w:id="1758209886">
      <w:bodyDiv w:val="1"/>
      <w:marLeft w:val="0"/>
      <w:marRight w:val="0"/>
      <w:marTop w:val="0"/>
      <w:marBottom w:val="0"/>
      <w:divBdr>
        <w:top w:val="none" w:sz="0" w:space="0" w:color="auto"/>
        <w:left w:val="none" w:sz="0" w:space="0" w:color="auto"/>
        <w:bottom w:val="none" w:sz="0" w:space="0" w:color="auto"/>
        <w:right w:val="none" w:sz="0" w:space="0" w:color="auto"/>
      </w:divBdr>
    </w:div>
    <w:div w:id="1759986161">
      <w:bodyDiv w:val="1"/>
      <w:marLeft w:val="0"/>
      <w:marRight w:val="0"/>
      <w:marTop w:val="0"/>
      <w:marBottom w:val="0"/>
      <w:divBdr>
        <w:top w:val="none" w:sz="0" w:space="0" w:color="auto"/>
        <w:left w:val="none" w:sz="0" w:space="0" w:color="auto"/>
        <w:bottom w:val="none" w:sz="0" w:space="0" w:color="auto"/>
        <w:right w:val="none" w:sz="0" w:space="0" w:color="auto"/>
      </w:divBdr>
    </w:div>
    <w:div w:id="1760254638">
      <w:bodyDiv w:val="1"/>
      <w:marLeft w:val="0"/>
      <w:marRight w:val="0"/>
      <w:marTop w:val="0"/>
      <w:marBottom w:val="0"/>
      <w:divBdr>
        <w:top w:val="none" w:sz="0" w:space="0" w:color="auto"/>
        <w:left w:val="none" w:sz="0" w:space="0" w:color="auto"/>
        <w:bottom w:val="none" w:sz="0" w:space="0" w:color="auto"/>
        <w:right w:val="none" w:sz="0" w:space="0" w:color="auto"/>
      </w:divBdr>
    </w:div>
    <w:div w:id="1760784729">
      <w:bodyDiv w:val="1"/>
      <w:marLeft w:val="0"/>
      <w:marRight w:val="0"/>
      <w:marTop w:val="0"/>
      <w:marBottom w:val="0"/>
      <w:divBdr>
        <w:top w:val="none" w:sz="0" w:space="0" w:color="auto"/>
        <w:left w:val="none" w:sz="0" w:space="0" w:color="auto"/>
        <w:bottom w:val="none" w:sz="0" w:space="0" w:color="auto"/>
        <w:right w:val="none" w:sz="0" w:space="0" w:color="auto"/>
      </w:divBdr>
    </w:div>
    <w:div w:id="1760833162">
      <w:bodyDiv w:val="1"/>
      <w:marLeft w:val="0"/>
      <w:marRight w:val="0"/>
      <w:marTop w:val="0"/>
      <w:marBottom w:val="0"/>
      <w:divBdr>
        <w:top w:val="none" w:sz="0" w:space="0" w:color="auto"/>
        <w:left w:val="none" w:sz="0" w:space="0" w:color="auto"/>
        <w:bottom w:val="none" w:sz="0" w:space="0" w:color="auto"/>
        <w:right w:val="none" w:sz="0" w:space="0" w:color="auto"/>
      </w:divBdr>
    </w:div>
    <w:div w:id="1761216883">
      <w:bodyDiv w:val="1"/>
      <w:marLeft w:val="0"/>
      <w:marRight w:val="0"/>
      <w:marTop w:val="0"/>
      <w:marBottom w:val="0"/>
      <w:divBdr>
        <w:top w:val="none" w:sz="0" w:space="0" w:color="auto"/>
        <w:left w:val="none" w:sz="0" w:space="0" w:color="auto"/>
        <w:bottom w:val="none" w:sz="0" w:space="0" w:color="auto"/>
        <w:right w:val="none" w:sz="0" w:space="0" w:color="auto"/>
      </w:divBdr>
    </w:div>
    <w:div w:id="1761368024">
      <w:bodyDiv w:val="1"/>
      <w:marLeft w:val="0"/>
      <w:marRight w:val="0"/>
      <w:marTop w:val="0"/>
      <w:marBottom w:val="0"/>
      <w:divBdr>
        <w:top w:val="none" w:sz="0" w:space="0" w:color="auto"/>
        <w:left w:val="none" w:sz="0" w:space="0" w:color="auto"/>
        <w:bottom w:val="none" w:sz="0" w:space="0" w:color="auto"/>
        <w:right w:val="none" w:sz="0" w:space="0" w:color="auto"/>
      </w:divBdr>
    </w:div>
    <w:div w:id="1761556990">
      <w:bodyDiv w:val="1"/>
      <w:marLeft w:val="0"/>
      <w:marRight w:val="0"/>
      <w:marTop w:val="0"/>
      <w:marBottom w:val="0"/>
      <w:divBdr>
        <w:top w:val="none" w:sz="0" w:space="0" w:color="auto"/>
        <w:left w:val="none" w:sz="0" w:space="0" w:color="auto"/>
        <w:bottom w:val="none" w:sz="0" w:space="0" w:color="auto"/>
        <w:right w:val="none" w:sz="0" w:space="0" w:color="auto"/>
      </w:divBdr>
    </w:div>
    <w:div w:id="1761566057">
      <w:bodyDiv w:val="1"/>
      <w:marLeft w:val="0"/>
      <w:marRight w:val="0"/>
      <w:marTop w:val="0"/>
      <w:marBottom w:val="0"/>
      <w:divBdr>
        <w:top w:val="none" w:sz="0" w:space="0" w:color="auto"/>
        <w:left w:val="none" w:sz="0" w:space="0" w:color="auto"/>
        <w:bottom w:val="none" w:sz="0" w:space="0" w:color="auto"/>
        <w:right w:val="none" w:sz="0" w:space="0" w:color="auto"/>
      </w:divBdr>
    </w:div>
    <w:div w:id="1761871479">
      <w:bodyDiv w:val="1"/>
      <w:marLeft w:val="0"/>
      <w:marRight w:val="0"/>
      <w:marTop w:val="0"/>
      <w:marBottom w:val="0"/>
      <w:divBdr>
        <w:top w:val="none" w:sz="0" w:space="0" w:color="auto"/>
        <w:left w:val="none" w:sz="0" w:space="0" w:color="auto"/>
        <w:bottom w:val="none" w:sz="0" w:space="0" w:color="auto"/>
        <w:right w:val="none" w:sz="0" w:space="0" w:color="auto"/>
      </w:divBdr>
    </w:div>
    <w:div w:id="1762676207">
      <w:bodyDiv w:val="1"/>
      <w:marLeft w:val="0"/>
      <w:marRight w:val="0"/>
      <w:marTop w:val="0"/>
      <w:marBottom w:val="0"/>
      <w:divBdr>
        <w:top w:val="none" w:sz="0" w:space="0" w:color="auto"/>
        <w:left w:val="none" w:sz="0" w:space="0" w:color="auto"/>
        <w:bottom w:val="none" w:sz="0" w:space="0" w:color="auto"/>
        <w:right w:val="none" w:sz="0" w:space="0" w:color="auto"/>
      </w:divBdr>
    </w:div>
    <w:div w:id="1763329593">
      <w:bodyDiv w:val="1"/>
      <w:marLeft w:val="0"/>
      <w:marRight w:val="0"/>
      <w:marTop w:val="0"/>
      <w:marBottom w:val="0"/>
      <w:divBdr>
        <w:top w:val="none" w:sz="0" w:space="0" w:color="auto"/>
        <w:left w:val="none" w:sz="0" w:space="0" w:color="auto"/>
        <w:bottom w:val="none" w:sz="0" w:space="0" w:color="auto"/>
        <w:right w:val="none" w:sz="0" w:space="0" w:color="auto"/>
      </w:divBdr>
    </w:div>
    <w:div w:id="1763642942">
      <w:bodyDiv w:val="1"/>
      <w:marLeft w:val="0"/>
      <w:marRight w:val="0"/>
      <w:marTop w:val="0"/>
      <w:marBottom w:val="0"/>
      <w:divBdr>
        <w:top w:val="none" w:sz="0" w:space="0" w:color="auto"/>
        <w:left w:val="none" w:sz="0" w:space="0" w:color="auto"/>
        <w:bottom w:val="none" w:sz="0" w:space="0" w:color="auto"/>
        <w:right w:val="none" w:sz="0" w:space="0" w:color="auto"/>
      </w:divBdr>
    </w:div>
    <w:div w:id="1763720026">
      <w:bodyDiv w:val="1"/>
      <w:marLeft w:val="0"/>
      <w:marRight w:val="0"/>
      <w:marTop w:val="0"/>
      <w:marBottom w:val="0"/>
      <w:divBdr>
        <w:top w:val="none" w:sz="0" w:space="0" w:color="auto"/>
        <w:left w:val="none" w:sz="0" w:space="0" w:color="auto"/>
        <w:bottom w:val="none" w:sz="0" w:space="0" w:color="auto"/>
        <w:right w:val="none" w:sz="0" w:space="0" w:color="auto"/>
      </w:divBdr>
    </w:div>
    <w:div w:id="1764303058">
      <w:bodyDiv w:val="1"/>
      <w:marLeft w:val="0"/>
      <w:marRight w:val="0"/>
      <w:marTop w:val="0"/>
      <w:marBottom w:val="0"/>
      <w:divBdr>
        <w:top w:val="none" w:sz="0" w:space="0" w:color="auto"/>
        <w:left w:val="none" w:sz="0" w:space="0" w:color="auto"/>
        <w:bottom w:val="none" w:sz="0" w:space="0" w:color="auto"/>
        <w:right w:val="none" w:sz="0" w:space="0" w:color="auto"/>
      </w:divBdr>
    </w:div>
    <w:div w:id="1765149571">
      <w:bodyDiv w:val="1"/>
      <w:marLeft w:val="0"/>
      <w:marRight w:val="0"/>
      <w:marTop w:val="0"/>
      <w:marBottom w:val="0"/>
      <w:divBdr>
        <w:top w:val="none" w:sz="0" w:space="0" w:color="auto"/>
        <w:left w:val="none" w:sz="0" w:space="0" w:color="auto"/>
        <w:bottom w:val="none" w:sz="0" w:space="0" w:color="auto"/>
        <w:right w:val="none" w:sz="0" w:space="0" w:color="auto"/>
      </w:divBdr>
    </w:div>
    <w:div w:id="1765220552">
      <w:bodyDiv w:val="1"/>
      <w:marLeft w:val="0"/>
      <w:marRight w:val="0"/>
      <w:marTop w:val="0"/>
      <w:marBottom w:val="0"/>
      <w:divBdr>
        <w:top w:val="none" w:sz="0" w:space="0" w:color="auto"/>
        <w:left w:val="none" w:sz="0" w:space="0" w:color="auto"/>
        <w:bottom w:val="none" w:sz="0" w:space="0" w:color="auto"/>
        <w:right w:val="none" w:sz="0" w:space="0" w:color="auto"/>
      </w:divBdr>
    </w:div>
    <w:div w:id="1765300736">
      <w:bodyDiv w:val="1"/>
      <w:marLeft w:val="0"/>
      <w:marRight w:val="0"/>
      <w:marTop w:val="0"/>
      <w:marBottom w:val="0"/>
      <w:divBdr>
        <w:top w:val="none" w:sz="0" w:space="0" w:color="auto"/>
        <w:left w:val="none" w:sz="0" w:space="0" w:color="auto"/>
        <w:bottom w:val="none" w:sz="0" w:space="0" w:color="auto"/>
        <w:right w:val="none" w:sz="0" w:space="0" w:color="auto"/>
      </w:divBdr>
    </w:div>
    <w:div w:id="1765346123">
      <w:bodyDiv w:val="1"/>
      <w:marLeft w:val="0"/>
      <w:marRight w:val="0"/>
      <w:marTop w:val="0"/>
      <w:marBottom w:val="0"/>
      <w:divBdr>
        <w:top w:val="none" w:sz="0" w:space="0" w:color="auto"/>
        <w:left w:val="none" w:sz="0" w:space="0" w:color="auto"/>
        <w:bottom w:val="none" w:sz="0" w:space="0" w:color="auto"/>
        <w:right w:val="none" w:sz="0" w:space="0" w:color="auto"/>
      </w:divBdr>
    </w:div>
    <w:div w:id="1765764498">
      <w:bodyDiv w:val="1"/>
      <w:marLeft w:val="0"/>
      <w:marRight w:val="0"/>
      <w:marTop w:val="0"/>
      <w:marBottom w:val="0"/>
      <w:divBdr>
        <w:top w:val="none" w:sz="0" w:space="0" w:color="auto"/>
        <w:left w:val="none" w:sz="0" w:space="0" w:color="auto"/>
        <w:bottom w:val="none" w:sz="0" w:space="0" w:color="auto"/>
        <w:right w:val="none" w:sz="0" w:space="0" w:color="auto"/>
      </w:divBdr>
    </w:div>
    <w:div w:id="1766346752">
      <w:bodyDiv w:val="1"/>
      <w:marLeft w:val="0"/>
      <w:marRight w:val="0"/>
      <w:marTop w:val="0"/>
      <w:marBottom w:val="0"/>
      <w:divBdr>
        <w:top w:val="none" w:sz="0" w:space="0" w:color="auto"/>
        <w:left w:val="none" w:sz="0" w:space="0" w:color="auto"/>
        <w:bottom w:val="none" w:sz="0" w:space="0" w:color="auto"/>
        <w:right w:val="none" w:sz="0" w:space="0" w:color="auto"/>
      </w:divBdr>
    </w:div>
    <w:div w:id="1766417181">
      <w:bodyDiv w:val="1"/>
      <w:marLeft w:val="0"/>
      <w:marRight w:val="0"/>
      <w:marTop w:val="0"/>
      <w:marBottom w:val="0"/>
      <w:divBdr>
        <w:top w:val="none" w:sz="0" w:space="0" w:color="auto"/>
        <w:left w:val="none" w:sz="0" w:space="0" w:color="auto"/>
        <w:bottom w:val="none" w:sz="0" w:space="0" w:color="auto"/>
        <w:right w:val="none" w:sz="0" w:space="0" w:color="auto"/>
      </w:divBdr>
    </w:div>
    <w:div w:id="1767263511">
      <w:bodyDiv w:val="1"/>
      <w:marLeft w:val="0"/>
      <w:marRight w:val="0"/>
      <w:marTop w:val="0"/>
      <w:marBottom w:val="0"/>
      <w:divBdr>
        <w:top w:val="none" w:sz="0" w:space="0" w:color="auto"/>
        <w:left w:val="none" w:sz="0" w:space="0" w:color="auto"/>
        <w:bottom w:val="none" w:sz="0" w:space="0" w:color="auto"/>
        <w:right w:val="none" w:sz="0" w:space="0" w:color="auto"/>
      </w:divBdr>
    </w:div>
    <w:div w:id="1768037595">
      <w:bodyDiv w:val="1"/>
      <w:marLeft w:val="0"/>
      <w:marRight w:val="0"/>
      <w:marTop w:val="0"/>
      <w:marBottom w:val="0"/>
      <w:divBdr>
        <w:top w:val="none" w:sz="0" w:space="0" w:color="auto"/>
        <w:left w:val="none" w:sz="0" w:space="0" w:color="auto"/>
        <w:bottom w:val="none" w:sz="0" w:space="0" w:color="auto"/>
        <w:right w:val="none" w:sz="0" w:space="0" w:color="auto"/>
      </w:divBdr>
    </w:div>
    <w:div w:id="1769428287">
      <w:bodyDiv w:val="1"/>
      <w:marLeft w:val="0"/>
      <w:marRight w:val="0"/>
      <w:marTop w:val="0"/>
      <w:marBottom w:val="0"/>
      <w:divBdr>
        <w:top w:val="none" w:sz="0" w:space="0" w:color="auto"/>
        <w:left w:val="none" w:sz="0" w:space="0" w:color="auto"/>
        <w:bottom w:val="none" w:sz="0" w:space="0" w:color="auto"/>
        <w:right w:val="none" w:sz="0" w:space="0" w:color="auto"/>
      </w:divBdr>
    </w:div>
    <w:div w:id="1770081703">
      <w:bodyDiv w:val="1"/>
      <w:marLeft w:val="0"/>
      <w:marRight w:val="0"/>
      <w:marTop w:val="0"/>
      <w:marBottom w:val="0"/>
      <w:divBdr>
        <w:top w:val="none" w:sz="0" w:space="0" w:color="auto"/>
        <w:left w:val="none" w:sz="0" w:space="0" w:color="auto"/>
        <w:bottom w:val="none" w:sz="0" w:space="0" w:color="auto"/>
        <w:right w:val="none" w:sz="0" w:space="0" w:color="auto"/>
      </w:divBdr>
    </w:div>
    <w:div w:id="1772242802">
      <w:bodyDiv w:val="1"/>
      <w:marLeft w:val="0"/>
      <w:marRight w:val="0"/>
      <w:marTop w:val="0"/>
      <w:marBottom w:val="0"/>
      <w:divBdr>
        <w:top w:val="none" w:sz="0" w:space="0" w:color="auto"/>
        <w:left w:val="none" w:sz="0" w:space="0" w:color="auto"/>
        <w:bottom w:val="none" w:sz="0" w:space="0" w:color="auto"/>
        <w:right w:val="none" w:sz="0" w:space="0" w:color="auto"/>
      </w:divBdr>
    </w:div>
    <w:div w:id="1773086412">
      <w:bodyDiv w:val="1"/>
      <w:marLeft w:val="0"/>
      <w:marRight w:val="0"/>
      <w:marTop w:val="0"/>
      <w:marBottom w:val="0"/>
      <w:divBdr>
        <w:top w:val="none" w:sz="0" w:space="0" w:color="auto"/>
        <w:left w:val="none" w:sz="0" w:space="0" w:color="auto"/>
        <w:bottom w:val="none" w:sz="0" w:space="0" w:color="auto"/>
        <w:right w:val="none" w:sz="0" w:space="0" w:color="auto"/>
      </w:divBdr>
    </w:div>
    <w:div w:id="1774015894">
      <w:bodyDiv w:val="1"/>
      <w:marLeft w:val="0"/>
      <w:marRight w:val="0"/>
      <w:marTop w:val="0"/>
      <w:marBottom w:val="0"/>
      <w:divBdr>
        <w:top w:val="none" w:sz="0" w:space="0" w:color="auto"/>
        <w:left w:val="none" w:sz="0" w:space="0" w:color="auto"/>
        <w:bottom w:val="none" w:sz="0" w:space="0" w:color="auto"/>
        <w:right w:val="none" w:sz="0" w:space="0" w:color="auto"/>
      </w:divBdr>
    </w:div>
    <w:div w:id="1774280642">
      <w:bodyDiv w:val="1"/>
      <w:marLeft w:val="0"/>
      <w:marRight w:val="0"/>
      <w:marTop w:val="0"/>
      <w:marBottom w:val="0"/>
      <w:divBdr>
        <w:top w:val="none" w:sz="0" w:space="0" w:color="auto"/>
        <w:left w:val="none" w:sz="0" w:space="0" w:color="auto"/>
        <w:bottom w:val="none" w:sz="0" w:space="0" w:color="auto"/>
        <w:right w:val="none" w:sz="0" w:space="0" w:color="auto"/>
      </w:divBdr>
    </w:div>
    <w:div w:id="1774469994">
      <w:bodyDiv w:val="1"/>
      <w:marLeft w:val="0"/>
      <w:marRight w:val="0"/>
      <w:marTop w:val="0"/>
      <w:marBottom w:val="0"/>
      <w:divBdr>
        <w:top w:val="none" w:sz="0" w:space="0" w:color="auto"/>
        <w:left w:val="none" w:sz="0" w:space="0" w:color="auto"/>
        <w:bottom w:val="none" w:sz="0" w:space="0" w:color="auto"/>
        <w:right w:val="none" w:sz="0" w:space="0" w:color="auto"/>
      </w:divBdr>
    </w:div>
    <w:div w:id="1774594828">
      <w:bodyDiv w:val="1"/>
      <w:marLeft w:val="0"/>
      <w:marRight w:val="0"/>
      <w:marTop w:val="0"/>
      <w:marBottom w:val="0"/>
      <w:divBdr>
        <w:top w:val="none" w:sz="0" w:space="0" w:color="auto"/>
        <w:left w:val="none" w:sz="0" w:space="0" w:color="auto"/>
        <w:bottom w:val="none" w:sz="0" w:space="0" w:color="auto"/>
        <w:right w:val="none" w:sz="0" w:space="0" w:color="auto"/>
      </w:divBdr>
    </w:div>
    <w:div w:id="1774786480">
      <w:bodyDiv w:val="1"/>
      <w:marLeft w:val="0"/>
      <w:marRight w:val="0"/>
      <w:marTop w:val="0"/>
      <w:marBottom w:val="0"/>
      <w:divBdr>
        <w:top w:val="none" w:sz="0" w:space="0" w:color="auto"/>
        <w:left w:val="none" w:sz="0" w:space="0" w:color="auto"/>
        <w:bottom w:val="none" w:sz="0" w:space="0" w:color="auto"/>
        <w:right w:val="none" w:sz="0" w:space="0" w:color="auto"/>
      </w:divBdr>
    </w:div>
    <w:div w:id="1775250667">
      <w:bodyDiv w:val="1"/>
      <w:marLeft w:val="0"/>
      <w:marRight w:val="0"/>
      <w:marTop w:val="0"/>
      <w:marBottom w:val="0"/>
      <w:divBdr>
        <w:top w:val="none" w:sz="0" w:space="0" w:color="auto"/>
        <w:left w:val="none" w:sz="0" w:space="0" w:color="auto"/>
        <w:bottom w:val="none" w:sz="0" w:space="0" w:color="auto"/>
        <w:right w:val="none" w:sz="0" w:space="0" w:color="auto"/>
      </w:divBdr>
    </w:div>
    <w:div w:id="1775632937">
      <w:bodyDiv w:val="1"/>
      <w:marLeft w:val="0"/>
      <w:marRight w:val="0"/>
      <w:marTop w:val="0"/>
      <w:marBottom w:val="0"/>
      <w:divBdr>
        <w:top w:val="none" w:sz="0" w:space="0" w:color="auto"/>
        <w:left w:val="none" w:sz="0" w:space="0" w:color="auto"/>
        <w:bottom w:val="none" w:sz="0" w:space="0" w:color="auto"/>
        <w:right w:val="none" w:sz="0" w:space="0" w:color="auto"/>
      </w:divBdr>
    </w:div>
    <w:div w:id="1776052509">
      <w:bodyDiv w:val="1"/>
      <w:marLeft w:val="0"/>
      <w:marRight w:val="0"/>
      <w:marTop w:val="0"/>
      <w:marBottom w:val="0"/>
      <w:divBdr>
        <w:top w:val="none" w:sz="0" w:space="0" w:color="auto"/>
        <w:left w:val="none" w:sz="0" w:space="0" w:color="auto"/>
        <w:bottom w:val="none" w:sz="0" w:space="0" w:color="auto"/>
        <w:right w:val="none" w:sz="0" w:space="0" w:color="auto"/>
      </w:divBdr>
    </w:div>
    <w:div w:id="1776173246">
      <w:bodyDiv w:val="1"/>
      <w:marLeft w:val="0"/>
      <w:marRight w:val="0"/>
      <w:marTop w:val="0"/>
      <w:marBottom w:val="0"/>
      <w:divBdr>
        <w:top w:val="none" w:sz="0" w:space="0" w:color="auto"/>
        <w:left w:val="none" w:sz="0" w:space="0" w:color="auto"/>
        <w:bottom w:val="none" w:sz="0" w:space="0" w:color="auto"/>
        <w:right w:val="none" w:sz="0" w:space="0" w:color="auto"/>
      </w:divBdr>
    </w:div>
    <w:div w:id="1777672838">
      <w:bodyDiv w:val="1"/>
      <w:marLeft w:val="0"/>
      <w:marRight w:val="0"/>
      <w:marTop w:val="0"/>
      <w:marBottom w:val="0"/>
      <w:divBdr>
        <w:top w:val="none" w:sz="0" w:space="0" w:color="auto"/>
        <w:left w:val="none" w:sz="0" w:space="0" w:color="auto"/>
        <w:bottom w:val="none" w:sz="0" w:space="0" w:color="auto"/>
        <w:right w:val="none" w:sz="0" w:space="0" w:color="auto"/>
      </w:divBdr>
    </w:div>
    <w:div w:id="1777944586">
      <w:bodyDiv w:val="1"/>
      <w:marLeft w:val="0"/>
      <w:marRight w:val="0"/>
      <w:marTop w:val="0"/>
      <w:marBottom w:val="0"/>
      <w:divBdr>
        <w:top w:val="none" w:sz="0" w:space="0" w:color="auto"/>
        <w:left w:val="none" w:sz="0" w:space="0" w:color="auto"/>
        <w:bottom w:val="none" w:sz="0" w:space="0" w:color="auto"/>
        <w:right w:val="none" w:sz="0" w:space="0" w:color="auto"/>
      </w:divBdr>
    </w:div>
    <w:div w:id="1778253869">
      <w:bodyDiv w:val="1"/>
      <w:marLeft w:val="0"/>
      <w:marRight w:val="0"/>
      <w:marTop w:val="0"/>
      <w:marBottom w:val="0"/>
      <w:divBdr>
        <w:top w:val="none" w:sz="0" w:space="0" w:color="auto"/>
        <w:left w:val="none" w:sz="0" w:space="0" w:color="auto"/>
        <w:bottom w:val="none" w:sz="0" w:space="0" w:color="auto"/>
        <w:right w:val="none" w:sz="0" w:space="0" w:color="auto"/>
      </w:divBdr>
    </w:div>
    <w:div w:id="1779250692">
      <w:bodyDiv w:val="1"/>
      <w:marLeft w:val="0"/>
      <w:marRight w:val="0"/>
      <w:marTop w:val="0"/>
      <w:marBottom w:val="0"/>
      <w:divBdr>
        <w:top w:val="none" w:sz="0" w:space="0" w:color="auto"/>
        <w:left w:val="none" w:sz="0" w:space="0" w:color="auto"/>
        <w:bottom w:val="none" w:sz="0" w:space="0" w:color="auto"/>
        <w:right w:val="none" w:sz="0" w:space="0" w:color="auto"/>
      </w:divBdr>
    </w:div>
    <w:div w:id="1779712333">
      <w:bodyDiv w:val="1"/>
      <w:marLeft w:val="0"/>
      <w:marRight w:val="0"/>
      <w:marTop w:val="0"/>
      <w:marBottom w:val="0"/>
      <w:divBdr>
        <w:top w:val="none" w:sz="0" w:space="0" w:color="auto"/>
        <w:left w:val="none" w:sz="0" w:space="0" w:color="auto"/>
        <w:bottom w:val="none" w:sz="0" w:space="0" w:color="auto"/>
        <w:right w:val="none" w:sz="0" w:space="0" w:color="auto"/>
      </w:divBdr>
    </w:div>
    <w:div w:id="1781604516">
      <w:bodyDiv w:val="1"/>
      <w:marLeft w:val="0"/>
      <w:marRight w:val="0"/>
      <w:marTop w:val="0"/>
      <w:marBottom w:val="0"/>
      <w:divBdr>
        <w:top w:val="none" w:sz="0" w:space="0" w:color="auto"/>
        <w:left w:val="none" w:sz="0" w:space="0" w:color="auto"/>
        <w:bottom w:val="none" w:sz="0" w:space="0" w:color="auto"/>
        <w:right w:val="none" w:sz="0" w:space="0" w:color="auto"/>
      </w:divBdr>
    </w:div>
    <w:div w:id="1782993339">
      <w:bodyDiv w:val="1"/>
      <w:marLeft w:val="0"/>
      <w:marRight w:val="0"/>
      <w:marTop w:val="0"/>
      <w:marBottom w:val="0"/>
      <w:divBdr>
        <w:top w:val="none" w:sz="0" w:space="0" w:color="auto"/>
        <w:left w:val="none" w:sz="0" w:space="0" w:color="auto"/>
        <w:bottom w:val="none" w:sz="0" w:space="0" w:color="auto"/>
        <w:right w:val="none" w:sz="0" w:space="0" w:color="auto"/>
      </w:divBdr>
    </w:div>
    <w:div w:id="1783039547">
      <w:bodyDiv w:val="1"/>
      <w:marLeft w:val="0"/>
      <w:marRight w:val="0"/>
      <w:marTop w:val="0"/>
      <w:marBottom w:val="0"/>
      <w:divBdr>
        <w:top w:val="none" w:sz="0" w:space="0" w:color="auto"/>
        <w:left w:val="none" w:sz="0" w:space="0" w:color="auto"/>
        <w:bottom w:val="none" w:sz="0" w:space="0" w:color="auto"/>
        <w:right w:val="none" w:sz="0" w:space="0" w:color="auto"/>
      </w:divBdr>
    </w:div>
    <w:div w:id="1783570222">
      <w:bodyDiv w:val="1"/>
      <w:marLeft w:val="0"/>
      <w:marRight w:val="0"/>
      <w:marTop w:val="0"/>
      <w:marBottom w:val="0"/>
      <w:divBdr>
        <w:top w:val="none" w:sz="0" w:space="0" w:color="auto"/>
        <w:left w:val="none" w:sz="0" w:space="0" w:color="auto"/>
        <w:bottom w:val="none" w:sz="0" w:space="0" w:color="auto"/>
        <w:right w:val="none" w:sz="0" w:space="0" w:color="auto"/>
      </w:divBdr>
    </w:div>
    <w:div w:id="1784037317">
      <w:bodyDiv w:val="1"/>
      <w:marLeft w:val="0"/>
      <w:marRight w:val="0"/>
      <w:marTop w:val="0"/>
      <w:marBottom w:val="0"/>
      <w:divBdr>
        <w:top w:val="none" w:sz="0" w:space="0" w:color="auto"/>
        <w:left w:val="none" w:sz="0" w:space="0" w:color="auto"/>
        <w:bottom w:val="none" w:sz="0" w:space="0" w:color="auto"/>
        <w:right w:val="none" w:sz="0" w:space="0" w:color="auto"/>
      </w:divBdr>
    </w:div>
    <w:div w:id="1784182990">
      <w:bodyDiv w:val="1"/>
      <w:marLeft w:val="0"/>
      <w:marRight w:val="0"/>
      <w:marTop w:val="0"/>
      <w:marBottom w:val="0"/>
      <w:divBdr>
        <w:top w:val="none" w:sz="0" w:space="0" w:color="auto"/>
        <w:left w:val="none" w:sz="0" w:space="0" w:color="auto"/>
        <w:bottom w:val="none" w:sz="0" w:space="0" w:color="auto"/>
        <w:right w:val="none" w:sz="0" w:space="0" w:color="auto"/>
      </w:divBdr>
    </w:div>
    <w:div w:id="1784381409">
      <w:bodyDiv w:val="1"/>
      <w:marLeft w:val="0"/>
      <w:marRight w:val="0"/>
      <w:marTop w:val="0"/>
      <w:marBottom w:val="0"/>
      <w:divBdr>
        <w:top w:val="none" w:sz="0" w:space="0" w:color="auto"/>
        <w:left w:val="none" w:sz="0" w:space="0" w:color="auto"/>
        <w:bottom w:val="none" w:sz="0" w:space="0" w:color="auto"/>
        <w:right w:val="none" w:sz="0" w:space="0" w:color="auto"/>
      </w:divBdr>
    </w:div>
    <w:div w:id="1785031476">
      <w:bodyDiv w:val="1"/>
      <w:marLeft w:val="0"/>
      <w:marRight w:val="0"/>
      <w:marTop w:val="0"/>
      <w:marBottom w:val="0"/>
      <w:divBdr>
        <w:top w:val="none" w:sz="0" w:space="0" w:color="auto"/>
        <w:left w:val="none" w:sz="0" w:space="0" w:color="auto"/>
        <w:bottom w:val="none" w:sz="0" w:space="0" w:color="auto"/>
        <w:right w:val="none" w:sz="0" w:space="0" w:color="auto"/>
      </w:divBdr>
    </w:div>
    <w:div w:id="1785034435">
      <w:bodyDiv w:val="1"/>
      <w:marLeft w:val="0"/>
      <w:marRight w:val="0"/>
      <w:marTop w:val="0"/>
      <w:marBottom w:val="0"/>
      <w:divBdr>
        <w:top w:val="none" w:sz="0" w:space="0" w:color="auto"/>
        <w:left w:val="none" w:sz="0" w:space="0" w:color="auto"/>
        <w:bottom w:val="none" w:sz="0" w:space="0" w:color="auto"/>
        <w:right w:val="none" w:sz="0" w:space="0" w:color="auto"/>
      </w:divBdr>
    </w:div>
    <w:div w:id="1785343837">
      <w:bodyDiv w:val="1"/>
      <w:marLeft w:val="0"/>
      <w:marRight w:val="0"/>
      <w:marTop w:val="0"/>
      <w:marBottom w:val="0"/>
      <w:divBdr>
        <w:top w:val="none" w:sz="0" w:space="0" w:color="auto"/>
        <w:left w:val="none" w:sz="0" w:space="0" w:color="auto"/>
        <w:bottom w:val="none" w:sz="0" w:space="0" w:color="auto"/>
        <w:right w:val="none" w:sz="0" w:space="0" w:color="auto"/>
      </w:divBdr>
    </w:div>
    <w:div w:id="1786272397">
      <w:bodyDiv w:val="1"/>
      <w:marLeft w:val="0"/>
      <w:marRight w:val="0"/>
      <w:marTop w:val="0"/>
      <w:marBottom w:val="0"/>
      <w:divBdr>
        <w:top w:val="none" w:sz="0" w:space="0" w:color="auto"/>
        <w:left w:val="none" w:sz="0" w:space="0" w:color="auto"/>
        <w:bottom w:val="none" w:sz="0" w:space="0" w:color="auto"/>
        <w:right w:val="none" w:sz="0" w:space="0" w:color="auto"/>
      </w:divBdr>
    </w:div>
    <w:div w:id="1787699630">
      <w:bodyDiv w:val="1"/>
      <w:marLeft w:val="0"/>
      <w:marRight w:val="0"/>
      <w:marTop w:val="0"/>
      <w:marBottom w:val="0"/>
      <w:divBdr>
        <w:top w:val="none" w:sz="0" w:space="0" w:color="auto"/>
        <w:left w:val="none" w:sz="0" w:space="0" w:color="auto"/>
        <w:bottom w:val="none" w:sz="0" w:space="0" w:color="auto"/>
        <w:right w:val="none" w:sz="0" w:space="0" w:color="auto"/>
      </w:divBdr>
    </w:div>
    <w:div w:id="1788085599">
      <w:bodyDiv w:val="1"/>
      <w:marLeft w:val="0"/>
      <w:marRight w:val="0"/>
      <w:marTop w:val="0"/>
      <w:marBottom w:val="0"/>
      <w:divBdr>
        <w:top w:val="none" w:sz="0" w:space="0" w:color="auto"/>
        <w:left w:val="none" w:sz="0" w:space="0" w:color="auto"/>
        <w:bottom w:val="none" w:sz="0" w:space="0" w:color="auto"/>
        <w:right w:val="none" w:sz="0" w:space="0" w:color="auto"/>
      </w:divBdr>
    </w:div>
    <w:div w:id="1788771956">
      <w:bodyDiv w:val="1"/>
      <w:marLeft w:val="0"/>
      <w:marRight w:val="0"/>
      <w:marTop w:val="0"/>
      <w:marBottom w:val="0"/>
      <w:divBdr>
        <w:top w:val="none" w:sz="0" w:space="0" w:color="auto"/>
        <w:left w:val="none" w:sz="0" w:space="0" w:color="auto"/>
        <w:bottom w:val="none" w:sz="0" w:space="0" w:color="auto"/>
        <w:right w:val="none" w:sz="0" w:space="0" w:color="auto"/>
      </w:divBdr>
    </w:div>
    <w:div w:id="1789198897">
      <w:bodyDiv w:val="1"/>
      <w:marLeft w:val="0"/>
      <w:marRight w:val="0"/>
      <w:marTop w:val="0"/>
      <w:marBottom w:val="0"/>
      <w:divBdr>
        <w:top w:val="none" w:sz="0" w:space="0" w:color="auto"/>
        <w:left w:val="none" w:sz="0" w:space="0" w:color="auto"/>
        <w:bottom w:val="none" w:sz="0" w:space="0" w:color="auto"/>
        <w:right w:val="none" w:sz="0" w:space="0" w:color="auto"/>
      </w:divBdr>
    </w:div>
    <w:div w:id="1789659314">
      <w:bodyDiv w:val="1"/>
      <w:marLeft w:val="0"/>
      <w:marRight w:val="0"/>
      <w:marTop w:val="0"/>
      <w:marBottom w:val="0"/>
      <w:divBdr>
        <w:top w:val="none" w:sz="0" w:space="0" w:color="auto"/>
        <w:left w:val="none" w:sz="0" w:space="0" w:color="auto"/>
        <w:bottom w:val="none" w:sz="0" w:space="0" w:color="auto"/>
        <w:right w:val="none" w:sz="0" w:space="0" w:color="auto"/>
      </w:divBdr>
    </w:div>
    <w:div w:id="1789857147">
      <w:bodyDiv w:val="1"/>
      <w:marLeft w:val="0"/>
      <w:marRight w:val="0"/>
      <w:marTop w:val="0"/>
      <w:marBottom w:val="0"/>
      <w:divBdr>
        <w:top w:val="none" w:sz="0" w:space="0" w:color="auto"/>
        <w:left w:val="none" w:sz="0" w:space="0" w:color="auto"/>
        <w:bottom w:val="none" w:sz="0" w:space="0" w:color="auto"/>
        <w:right w:val="none" w:sz="0" w:space="0" w:color="auto"/>
      </w:divBdr>
    </w:div>
    <w:div w:id="1790391665">
      <w:bodyDiv w:val="1"/>
      <w:marLeft w:val="0"/>
      <w:marRight w:val="0"/>
      <w:marTop w:val="0"/>
      <w:marBottom w:val="0"/>
      <w:divBdr>
        <w:top w:val="none" w:sz="0" w:space="0" w:color="auto"/>
        <w:left w:val="none" w:sz="0" w:space="0" w:color="auto"/>
        <w:bottom w:val="none" w:sz="0" w:space="0" w:color="auto"/>
        <w:right w:val="none" w:sz="0" w:space="0" w:color="auto"/>
      </w:divBdr>
    </w:div>
    <w:div w:id="1790589732">
      <w:bodyDiv w:val="1"/>
      <w:marLeft w:val="0"/>
      <w:marRight w:val="0"/>
      <w:marTop w:val="0"/>
      <w:marBottom w:val="0"/>
      <w:divBdr>
        <w:top w:val="none" w:sz="0" w:space="0" w:color="auto"/>
        <w:left w:val="none" w:sz="0" w:space="0" w:color="auto"/>
        <w:bottom w:val="none" w:sz="0" w:space="0" w:color="auto"/>
        <w:right w:val="none" w:sz="0" w:space="0" w:color="auto"/>
      </w:divBdr>
    </w:div>
    <w:div w:id="1790927875">
      <w:bodyDiv w:val="1"/>
      <w:marLeft w:val="0"/>
      <w:marRight w:val="0"/>
      <w:marTop w:val="0"/>
      <w:marBottom w:val="0"/>
      <w:divBdr>
        <w:top w:val="none" w:sz="0" w:space="0" w:color="auto"/>
        <w:left w:val="none" w:sz="0" w:space="0" w:color="auto"/>
        <w:bottom w:val="none" w:sz="0" w:space="0" w:color="auto"/>
        <w:right w:val="none" w:sz="0" w:space="0" w:color="auto"/>
      </w:divBdr>
    </w:div>
    <w:div w:id="1791975184">
      <w:bodyDiv w:val="1"/>
      <w:marLeft w:val="0"/>
      <w:marRight w:val="0"/>
      <w:marTop w:val="0"/>
      <w:marBottom w:val="0"/>
      <w:divBdr>
        <w:top w:val="none" w:sz="0" w:space="0" w:color="auto"/>
        <w:left w:val="none" w:sz="0" w:space="0" w:color="auto"/>
        <w:bottom w:val="none" w:sz="0" w:space="0" w:color="auto"/>
        <w:right w:val="none" w:sz="0" w:space="0" w:color="auto"/>
      </w:divBdr>
    </w:div>
    <w:div w:id="1792281094">
      <w:bodyDiv w:val="1"/>
      <w:marLeft w:val="0"/>
      <w:marRight w:val="0"/>
      <w:marTop w:val="0"/>
      <w:marBottom w:val="0"/>
      <w:divBdr>
        <w:top w:val="none" w:sz="0" w:space="0" w:color="auto"/>
        <w:left w:val="none" w:sz="0" w:space="0" w:color="auto"/>
        <w:bottom w:val="none" w:sz="0" w:space="0" w:color="auto"/>
        <w:right w:val="none" w:sz="0" w:space="0" w:color="auto"/>
      </w:divBdr>
    </w:div>
    <w:div w:id="1792283112">
      <w:bodyDiv w:val="1"/>
      <w:marLeft w:val="0"/>
      <w:marRight w:val="0"/>
      <w:marTop w:val="0"/>
      <w:marBottom w:val="0"/>
      <w:divBdr>
        <w:top w:val="none" w:sz="0" w:space="0" w:color="auto"/>
        <w:left w:val="none" w:sz="0" w:space="0" w:color="auto"/>
        <w:bottom w:val="none" w:sz="0" w:space="0" w:color="auto"/>
        <w:right w:val="none" w:sz="0" w:space="0" w:color="auto"/>
      </w:divBdr>
    </w:div>
    <w:div w:id="1792433860">
      <w:bodyDiv w:val="1"/>
      <w:marLeft w:val="0"/>
      <w:marRight w:val="0"/>
      <w:marTop w:val="0"/>
      <w:marBottom w:val="0"/>
      <w:divBdr>
        <w:top w:val="none" w:sz="0" w:space="0" w:color="auto"/>
        <w:left w:val="none" w:sz="0" w:space="0" w:color="auto"/>
        <w:bottom w:val="none" w:sz="0" w:space="0" w:color="auto"/>
        <w:right w:val="none" w:sz="0" w:space="0" w:color="auto"/>
      </w:divBdr>
    </w:div>
    <w:div w:id="1793816060">
      <w:bodyDiv w:val="1"/>
      <w:marLeft w:val="0"/>
      <w:marRight w:val="0"/>
      <w:marTop w:val="0"/>
      <w:marBottom w:val="0"/>
      <w:divBdr>
        <w:top w:val="none" w:sz="0" w:space="0" w:color="auto"/>
        <w:left w:val="none" w:sz="0" w:space="0" w:color="auto"/>
        <w:bottom w:val="none" w:sz="0" w:space="0" w:color="auto"/>
        <w:right w:val="none" w:sz="0" w:space="0" w:color="auto"/>
      </w:divBdr>
    </w:div>
    <w:div w:id="1793983235">
      <w:bodyDiv w:val="1"/>
      <w:marLeft w:val="0"/>
      <w:marRight w:val="0"/>
      <w:marTop w:val="0"/>
      <w:marBottom w:val="0"/>
      <w:divBdr>
        <w:top w:val="none" w:sz="0" w:space="0" w:color="auto"/>
        <w:left w:val="none" w:sz="0" w:space="0" w:color="auto"/>
        <w:bottom w:val="none" w:sz="0" w:space="0" w:color="auto"/>
        <w:right w:val="none" w:sz="0" w:space="0" w:color="auto"/>
      </w:divBdr>
    </w:div>
    <w:div w:id="1795103155">
      <w:bodyDiv w:val="1"/>
      <w:marLeft w:val="0"/>
      <w:marRight w:val="0"/>
      <w:marTop w:val="0"/>
      <w:marBottom w:val="0"/>
      <w:divBdr>
        <w:top w:val="none" w:sz="0" w:space="0" w:color="auto"/>
        <w:left w:val="none" w:sz="0" w:space="0" w:color="auto"/>
        <w:bottom w:val="none" w:sz="0" w:space="0" w:color="auto"/>
        <w:right w:val="none" w:sz="0" w:space="0" w:color="auto"/>
      </w:divBdr>
    </w:div>
    <w:div w:id="1795441669">
      <w:bodyDiv w:val="1"/>
      <w:marLeft w:val="0"/>
      <w:marRight w:val="0"/>
      <w:marTop w:val="0"/>
      <w:marBottom w:val="0"/>
      <w:divBdr>
        <w:top w:val="none" w:sz="0" w:space="0" w:color="auto"/>
        <w:left w:val="none" w:sz="0" w:space="0" w:color="auto"/>
        <w:bottom w:val="none" w:sz="0" w:space="0" w:color="auto"/>
        <w:right w:val="none" w:sz="0" w:space="0" w:color="auto"/>
      </w:divBdr>
    </w:div>
    <w:div w:id="1795633573">
      <w:bodyDiv w:val="1"/>
      <w:marLeft w:val="0"/>
      <w:marRight w:val="0"/>
      <w:marTop w:val="0"/>
      <w:marBottom w:val="0"/>
      <w:divBdr>
        <w:top w:val="none" w:sz="0" w:space="0" w:color="auto"/>
        <w:left w:val="none" w:sz="0" w:space="0" w:color="auto"/>
        <w:bottom w:val="none" w:sz="0" w:space="0" w:color="auto"/>
        <w:right w:val="none" w:sz="0" w:space="0" w:color="auto"/>
      </w:divBdr>
    </w:div>
    <w:div w:id="1795904635">
      <w:bodyDiv w:val="1"/>
      <w:marLeft w:val="0"/>
      <w:marRight w:val="0"/>
      <w:marTop w:val="0"/>
      <w:marBottom w:val="0"/>
      <w:divBdr>
        <w:top w:val="none" w:sz="0" w:space="0" w:color="auto"/>
        <w:left w:val="none" w:sz="0" w:space="0" w:color="auto"/>
        <w:bottom w:val="none" w:sz="0" w:space="0" w:color="auto"/>
        <w:right w:val="none" w:sz="0" w:space="0" w:color="auto"/>
      </w:divBdr>
    </w:div>
    <w:div w:id="1796022714">
      <w:bodyDiv w:val="1"/>
      <w:marLeft w:val="0"/>
      <w:marRight w:val="0"/>
      <w:marTop w:val="0"/>
      <w:marBottom w:val="0"/>
      <w:divBdr>
        <w:top w:val="none" w:sz="0" w:space="0" w:color="auto"/>
        <w:left w:val="none" w:sz="0" w:space="0" w:color="auto"/>
        <w:bottom w:val="none" w:sz="0" w:space="0" w:color="auto"/>
        <w:right w:val="none" w:sz="0" w:space="0" w:color="auto"/>
      </w:divBdr>
    </w:div>
    <w:div w:id="1796413654">
      <w:bodyDiv w:val="1"/>
      <w:marLeft w:val="0"/>
      <w:marRight w:val="0"/>
      <w:marTop w:val="0"/>
      <w:marBottom w:val="0"/>
      <w:divBdr>
        <w:top w:val="none" w:sz="0" w:space="0" w:color="auto"/>
        <w:left w:val="none" w:sz="0" w:space="0" w:color="auto"/>
        <w:bottom w:val="none" w:sz="0" w:space="0" w:color="auto"/>
        <w:right w:val="none" w:sz="0" w:space="0" w:color="auto"/>
      </w:divBdr>
    </w:div>
    <w:div w:id="1796606133">
      <w:bodyDiv w:val="1"/>
      <w:marLeft w:val="0"/>
      <w:marRight w:val="0"/>
      <w:marTop w:val="0"/>
      <w:marBottom w:val="0"/>
      <w:divBdr>
        <w:top w:val="none" w:sz="0" w:space="0" w:color="auto"/>
        <w:left w:val="none" w:sz="0" w:space="0" w:color="auto"/>
        <w:bottom w:val="none" w:sz="0" w:space="0" w:color="auto"/>
        <w:right w:val="none" w:sz="0" w:space="0" w:color="auto"/>
      </w:divBdr>
    </w:div>
    <w:div w:id="1797526006">
      <w:bodyDiv w:val="1"/>
      <w:marLeft w:val="0"/>
      <w:marRight w:val="0"/>
      <w:marTop w:val="0"/>
      <w:marBottom w:val="0"/>
      <w:divBdr>
        <w:top w:val="none" w:sz="0" w:space="0" w:color="auto"/>
        <w:left w:val="none" w:sz="0" w:space="0" w:color="auto"/>
        <w:bottom w:val="none" w:sz="0" w:space="0" w:color="auto"/>
        <w:right w:val="none" w:sz="0" w:space="0" w:color="auto"/>
      </w:divBdr>
    </w:div>
    <w:div w:id="1797529640">
      <w:bodyDiv w:val="1"/>
      <w:marLeft w:val="0"/>
      <w:marRight w:val="0"/>
      <w:marTop w:val="0"/>
      <w:marBottom w:val="0"/>
      <w:divBdr>
        <w:top w:val="none" w:sz="0" w:space="0" w:color="auto"/>
        <w:left w:val="none" w:sz="0" w:space="0" w:color="auto"/>
        <w:bottom w:val="none" w:sz="0" w:space="0" w:color="auto"/>
        <w:right w:val="none" w:sz="0" w:space="0" w:color="auto"/>
      </w:divBdr>
    </w:div>
    <w:div w:id="1797672357">
      <w:bodyDiv w:val="1"/>
      <w:marLeft w:val="0"/>
      <w:marRight w:val="0"/>
      <w:marTop w:val="0"/>
      <w:marBottom w:val="0"/>
      <w:divBdr>
        <w:top w:val="none" w:sz="0" w:space="0" w:color="auto"/>
        <w:left w:val="none" w:sz="0" w:space="0" w:color="auto"/>
        <w:bottom w:val="none" w:sz="0" w:space="0" w:color="auto"/>
        <w:right w:val="none" w:sz="0" w:space="0" w:color="auto"/>
      </w:divBdr>
    </w:div>
    <w:div w:id="1797790321">
      <w:bodyDiv w:val="1"/>
      <w:marLeft w:val="0"/>
      <w:marRight w:val="0"/>
      <w:marTop w:val="0"/>
      <w:marBottom w:val="0"/>
      <w:divBdr>
        <w:top w:val="none" w:sz="0" w:space="0" w:color="auto"/>
        <w:left w:val="none" w:sz="0" w:space="0" w:color="auto"/>
        <w:bottom w:val="none" w:sz="0" w:space="0" w:color="auto"/>
        <w:right w:val="none" w:sz="0" w:space="0" w:color="auto"/>
      </w:divBdr>
    </w:div>
    <w:div w:id="1797940808">
      <w:bodyDiv w:val="1"/>
      <w:marLeft w:val="0"/>
      <w:marRight w:val="0"/>
      <w:marTop w:val="0"/>
      <w:marBottom w:val="0"/>
      <w:divBdr>
        <w:top w:val="none" w:sz="0" w:space="0" w:color="auto"/>
        <w:left w:val="none" w:sz="0" w:space="0" w:color="auto"/>
        <w:bottom w:val="none" w:sz="0" w:space="0" w:color="auto"/>
        <w:right w:val="none" w:sz="0" w:space="0" w:color="auto"/>
      </w:divBdr>
    </w:div>
    <w:div w:id="1798404638">
      <w:bodyDiv w:val="1"/>
      <w:marLeft w:val="0"/>
      <w:marRight w:val="0"/>
      <w:marTop w:val="0"/>
      <w:marBottom w:val="0"/>
      <w:divBdr>
        <w:top w:val="none" w:sz="0" w:space="0" w:color="auto"/>
        <w:left w:val="none" w:sz="0" w:space="0" w:color="auto"/>
        <w:bottom w:val="none" w:sz="0" w:space="0" w:color="auto"/>
        <w:right w:val="none" w:sz="0" w:space="0" w:color="auto"/>
      </w:divBdr>
    </w:div>
    <w:div w:id="1798529467">
      <w:bodyDiv w:val="1"/>
      <w:marLeft w:val="0"/>
      <w:marRight w:val="0"/>
      <w:marTop w:val="0"/>
      <w:marBottom w:val="0"/>
      <w:divBdr>
        <w:top w:val="none" w:sz="0" w:space="0" w:color="auto"/>
        <w:left w:val="none" w:sz="0" w:space="0" w:color="auto"/>
        <w:bottom w:val="none" w:sz="0" w:space="0" w:color="auto"/>
        <w:right w:val="none" w:sz="0" w:space="0" w:color="auto"/>
      </w:divBdr>
    </w:div>
    <w:div w:id="1798722220">
      <w:bodyDiv w:val="1"/>
      <w:marLeft w:val="0"/>
      <w:marRight w:val="0"/>
      <w:marTop w:val="0"/>
      <w:marBottom w:val="0"/>
      <w:divBdr>
        <w:top w:val="none" w:sz="0" w:space="0" w:color="auto"/>
        <w:left w:val="none" w:sz="0" w:space="0" w:color="auto"/>
        <w:bottom w:val="none" w:sz="0" w:space="0" w:color="auto"/>
        <w:right w:val="none" w:sz="0" w:space="0" w:color="auto"/>
      </w:divBdr>
    </w:div>
    <w:div w:id="1798987522">
      <w:bodyDiv w:val="1"/>
      <w:marLeft w:val="0"/>
      <w:marRight w:val="0"/>
      <w:marTop w:val="0"/>
      <w:marBottom w:val="0"/>
      <w:divBdr>
        <w:top w:val="none" w:sz="0" w:space="0" w:color="auto"/>
        <w:left w:val="none" w:sz="0" w:space="0" w:color="auto"/>
        <w:bottom w:val="none" w:sz="0" w:space="0" w:color="auto"/>
        <w:right w:val="none" w:sz="0" w:space="0" w:color="auto"/>
      </w:divBdr>
    </w:div>
    <w:div w:id="1799058892">
      <w:bodyDiv w:val="1"/>
      <w:marLeft w:val="0"/>
      <w:marRight w:val="0"/>
      <w:marTop w:val="0"/>
      <w:marBottom w:val="0"/>
      <w:divBdr>
        <w:top w:val="none" w:sz="0" w:space="0" w:color="auto"/>
        <w:left w:val="none" w:sz="0" w:space="0" w:color="auto"/>
        <w:bottom w:val="none" w:sz="0" w:space="0" w:color="auto"/>
        <w:right w:val="none" w:sz="0" w:space="0" w:color="auto"/>
      </w:divBdr>
    </w:div>
    <w:div w:id="1799489796">
      <w:bodyDiv w:val="1"/>
      <w:marLeft w:val="0"/>
      <w:marRight w:val="0"/>
      <w:marTop w:val="0"/>
      <w:marBottom w:val="0"/>
      <w:divBdr>
        <w:top w:val="none" w:sz="0" w:space="0" w:color="auto"/>
        <w:left w:val="none" w:sz="0" w:space="0" w:color="auto"/>
        <w:bottom w:val="none" w:sz="0" w:space="0" w:color="auto"/>
        <w:right w:val="none" w:sz="0" w:space="0" w:color="auto"/>
      </w:divBdr>
    </w:div>
    <w:div w:id="1800956824">
      <w:bodyDiv w:val="1"/>
      <w:marLeft w:val="0"/>
      <w:marRight w:val="0"/>
      <w:marTop w:val="0"/>
      <w:marBottom w:val="0"/>
      <w:divBdr>
        <w:top w:val="none" w:sz="0" w:space="0" w:color="auto"/>
        <w:left w:val="none" w:sz="0" w:space="0" w:color="auto"/>
        <w:bottom w:val="none" w:sz="0" w:space="0" w:color="auto"/>
        <w:right w:val="none" w:sz="0" w:space="0" w:color="auto"/>
      </w:divBdr>
    </w:div>
    <w:div w:id="1800998293">
      <w:bodyDiv w:val="1"/>
      <w:marLeft w:val="0"/>
      <w:marRight w:val="0"/>
      <w:marTop w:val="0"/>
      <w:marBottom w:val="0"/>
      <w:divBdr>
        <w:top w:val="none" w:sz="0" w:space="0" w:color="auto"/>
        <w:left w:val="none" w:sz="0" w:space="0" w:color="auto"/>
        <w:bottom w:val="none" w:sz="0" w:space="0" w:color="auto"/>
        <w:right w:val="none" w:sz="0" w:space="0" w:color="auto"/>
      </w:divBdr>
    </w:div>
    <w:div w:id="1801073977">
      <w:bodyDiv w:val="1"/>
      <w:marLeft w:val="0"/>
      <w:marRight w:val="0"/>
      <w:marTop w:val="0"/>
      <w:marBottom w:val="0"/>
      <w:divBdr>
        <w:top w:val="none" w:sz="0" w:space="0" w:color="auto"/>
        <w:left w:val="none" w:sz="0" w:space="0" w:color="auto"/>
        <w:bottom w:val="none" w:sz="0" w:space="0" w:color="auto"/>
        <w:right w:val="none" w:sz="0" w:space="0" w:color="auto"/>
      </w:divBdr>
    </w:div>
    <w:div w:id="1801612664">
      <w:bodyDiv w:val="1"/>
      <w:marLeft w:val="0"/>
      <w:marRight w:val="0"/>
      <w:marTop w:val="0"/>
      <w:marBottom w:val="0"/>
      <w:divBdr>
        <w:top w:val="none" w:sz="0" w:space="0" w:color="auto"/>
        <w:left w:val="none" w:sz="0" w:space="0" w:color="auto"/>
        <w:bottom w:val="none" w:sz="0" w:space="0" w:color="auto"/>
        <w:right w:val="none" w:sz="0" w:space="0" w:color="auto"/>
      </w:divBdr>
    </w:div>
    <w:div w:id="1802267442">
      <w:bodyDiv w:val="1"/>
      <w:marLeft w:val="0"/>
      <w:marRight w:val="0"/>
      <w:marTop w:val="0"/>
      <w:marBottom w:val="0"/>
      <w:divBdr>
        <w:top w:val="none" w:sz="0" w:space="0" w:color="auto"/>
        <w:left w:val="none" w:sz="0" w:space="0" w:color="auto"/>
        <w:bottom w:val="none" w:sz="0" w:space="0" w:color="auto"/>
        <w:right w:val="none" w:sz="0" w:space="0" w:color="auto"/>
      </w:divBdr>
    </w:div>
    <w:div w:id="1802268297">
      <w:bodyDiv w:val="1"/>
      <w:marLeft w:val="0"/>
      <w:marRight w:val="0"/>
      <w:marTop w:val="0"/>
      <w:marBottom w:val="0"/>
      <w:divBdr>
        <w:top w:val="none" w:sz="0" w:space="0" w:color="auto"/>
        <w:left w:val="none" w:sz="0" w:space="0" w:color="auto"/>
        <w:bottom w:val="none" w:sz="0" w:space="0" w:color="auto"/>
        <w:right w:val="none" w:sz="0" w:space="0" w:color="auto"/>
      </w:divBdr>
    </w:div>
    <w:div w:id="1802724445">
      <w:bodyDiv w:val="1"/>
      <w:marLeft w:val="0"/>
      <w:marRight w:val="0"/>
      <w:marTop w:val="0"/>
      <w:marBottom w:val="0"/>
      <w:divBdr>
        <w:top w:val="none" w:sz="0" w:space="0" w:color="auto"/>
        <w:left w:val="none" w:sz="0" w:space="0" w:color="auto"/>
        <w:bottom w:val="none" w:sz="0" w:space="0" w:color="auto"/>
        <w:right w:val="none" w:sz="0" w:space="0" w:color="auto"/>
      </w:divBdr>
    </w:div>
    <w:div w:id="1803840450">
      <w:bodyDiv w:val="1"/>
      <w:marLeft w:val="0"/>
      <w:marRight w:val="0"/>
      <w:marTop w:val="0"/>
      <w:marBottom w:val="0"/>
      <w:divBdr>
        <w:top w:val="none" w:sz="0" w:space="0" w:color="auto"/>
        <w:left w:val="none" w:sz="0" w:space="0" w:color="auto"/>
        <w:bottom w:val="none" w:sz="0" w:space="0" w:color="auto"/>
        <w:right w:val="none" w:sz="0" w:space="0" w:color="auto"/>
      </w:divBdr>
    </w:div>
    <w:div w:id="1805462729">
      <w:bodyDiv w:val="1"/>
      <w:marLeft w:val="0"/>
      <w:marRight w:val="0"/>
      <w:marTop w:val="0"/>
      <w:marBottom w:val="0"/>
      <w:divBdr>
        <w:top w:val="none" w:sz="0" w:space="0" w:color="auto"/>
        <w:left w:val="none" w:sz="0" w:space="0" w:color="auto"/>
        <w:bottom w:val="none" w:sz="0" w:space="0" w:color="auto"/>
        <w:right w:val="none" w:sz="0" w:space="0" w:color="auto"/>
      </w:divBdr>
    </w:div>
    <w:div w:id="1807089780">
      <w:bodyDiv w:val="1"/>
      <w:marLeft w:val="0"/>
      <w:marRight w:val="0"/>
      <w:marTop w:val="0"/>
      <w:marBottom w:val="0"/>
      <w:divBdr>
        <w:top w:val="none" w:sz="0" w:space="0" w:color="auto"/>
        <w:left w:val="none" w:sz="0" w:space="0" w:color="auto"/>
        <w:bottom w:val="none" w:sz="0" w:space="0" w:color="auto"/>
        <w:right w:val="none" w:sz="0" w:space="0" w:color="auto"/>
      </w:divBdr>
    </w:div>
    <w:div w:id="1807116916">
      <w:bodyDiv w:val="1"/>
      <w:marLeft w:val="0"/>
      <w:marRight w:val="0"/>
      <w:marTop w:val="0"/>
      <w:marBottom w:val="0"/>
      <w:divBdr>
        <w:top w:val="none" w:sz="0" w:space="0" w:color="auto"/>
        <w:left w:val="none" w:sz="0" w:space="0" w:color="auto"/>
        <w:bottom w:val="none" w:sz="0" w:space="0" w:color="auto"/>
        <w:right w:val="none" w:sz="0" w:space="0" w:color="auto"/>
      </w:divBdr>
    </w:div>
    <w:div w:id="1807695896">
      <w:bodyDiv w:val="1"/>
      <w:marLeft w:val="0"/>
      <w:marRight w:val="0"/>
      <w:marTop w:val="0"/>
      <w:marBottom w:val="0"/>
      <w:divBdr>
        <w:top w:val="none" w:sz="0" w:space="0" w:color="auto"/>
        <w:left w:val="none" w:sz="0" w:space="0" w:color="auto"/>
        <w:bottom w:val="none" w:sz="0" w:space="0" w:color="auto"/>
        <w:right w:val="none" w:sz="0" w:space="0" w:color="auto"/>
      </w:divBdr>
    </w:div>
    <w:div w:id="1808888858">
      <w:bodyDiv w:val="1"/>
      <w:marLeft w:val="0"/>
      <w:marRight w:val="0"/>
      <w:marTop w:val="0"/>
      <w:marBottom w:val="0"/>
      <w:divBdr>
        <w:top w:val="none" w:sz="0" w:space="0" w:color="auto"/>
        <w:left w:val="none" w:sz="0" w:space="0" w:color="auto"/>
        <w:bottom w:val="none" w:sz="0" w:space="0" w:color="auto"/>
        <w:right w:val="none" w:sz="0" w:space="0" w:color="auto"/>
      </w:divBdr>
    </w:div>
    <w:div w:id="1808890994">
      <w:bodyDiv w:val="1"/>
      <w:marLeft w:val="0"/>
      <w:marRight w:val="0"/>
      <w:marTop w:val="0"/>
      <w:marBottom w:val="0"/>
      <w:divBdr>
        <w:top w:val="none" w:sz="0" w:space="0" w:color="auto"/>
        <w:left w:val="none" w:sz="0" w:space="0" w:color="auto"/>
        <w:bottom w:val="none" w:sz="0" w:space="0" w:color="auto"/>
        <w:right w:val="none" w:sz="0" w:space="0" w:color="auto"/>
      </w:divBdr>
    </w:div>
    <w:div w:id="1809129233">
      <w:bodyDiv w:val="1"/>
      <w:marLeft w:val="0"/>
      <w:marRight w:val="0"/>
      <w:marTop w:val="0"/>
      <w:marBottom w:val="0"/>
      <w:divBdr>
        <w:top w:val="none" w:sz="0" w:space="0" w:color="auto"/>
        <w:left w:val="none" w:sz="0" w:space="0" w:color="auto"/>
        <w:bottom w:val="none" w:sz="0" w:space="0" w:color="auto"/>
        <w:right w:val="none" w:sz="0" w:space="0" w:color="auto"/>
      </w:divBdr>
    </w:div>
    <w:div w:id="1810004905">
      <w:bodyDiv w:val="1"/>
      <w:marLeft w:val="0"/>
      <w:marRight w:val="0"/>
      <w:marTop w:val="0"/>
      <w:marBottom w:val="0"/>
      <w:divBdr>
        <w:top w:val="none" w:sz="0" w:space="0" w:color="auto"/>
        <w:left w:val="none" w:sz="0" w:space="0" w:color="auto"/>
        <w:bottom w:val="none" w:sz="0" w:space="0" w:color="auto"/>
        <w:right w:val="none" w:sz="0" w:space="0" w:color="auto"/>
      </w:divBdr>
    </w:div>
    <w:div w:id="1810246471">
      <w:bodyDiv w:val="1"/>
      <w:marLeft w:val="0"/>
      <w:marRight w:val="0"/>
      <w:marTop w:val="0"/>
      <w:marBottom w:val="0"/>
      <w:divBdr>
        <w:top w:val="none" w:sz="0" w:space="0" w:color="auto"/>
        <w:left w:val="none" w:sz="0" w:space="0" w:color="auto"/>
        <w:bottom w:val="none" w:sz="0" w:space="0" w:color="auto"/>
        <w:right w:val="none" w:sz="0" w:space="0" w:color="auto"/>
      </w:divBdr>
    </w:div>
    <w:div w:id="1810442197">
      <w:bodyDiv w:val="1"/>
      <w:marLeft w:val="0"/>
      <w:marRight w:val="0"/>
      <w:marTop w:val="0"/>
      <w:marBottom w:val="0"/>
      <w:divBdr>
        <w:top w:val="none" w:sz="0" w:space="0" w:color="auto"/>
        <w:left w:val="none" w:sz="0" w:space="0" w:color="auto"/>
        <w:bottom w:val="none" w:sz="0" w:space="0" w:color="auto"/>
        <w:right w:val="none" w:sz="0" w:space="0" w:color="auto"/>
      </w:divBdr>
    </w:div>
    <w:div w:id="1810514576">
      <w:bodyDiv w:val="1"/>
      <w:marLeft w:val="0"/>
      <w:marRight w:val="0"/>
      <w:marTop w:val="0"/>
      <w:marBottom w:val="0"/>
      <w:divBdr>
        <w:top w:val="none" w:sz="0" w:space="0" w:color="auto"/>
        <w:left w:val="none" w:sz="0" w:space="0" w:color="auto"/>
        <w:bottom w:val="none" w:sz="0" w:space="0" w:color="auto"/>
        <w:right w:val="none" w:sz="0" w:space="0" w:color="auto"/>
      </w:divBdr>
    </w:div>
    <w:div w:id="1810633965">
      <w:bodyDiv w:val="1"/>
      <w:marLeft w:val="0"/>
      <w:marRight w:val="0"/>
      <w:marTop w:val="0"/>
      <w:marBottom w:val="0"/>
      <w:divBdr>
        <w:top w:val="none" w:sz="0" w:space="0" w:color="auto"/>
        <w:left w:val="none" w:sz="0" w:space="0" w:color="auto"/>
        <w:bottom w:val="none" w:sz="0" w:space="0" w:color="auto"/>
        <w:right w:val="none" w:sz="0" w:space="0" w:color="auto"/>
      </w:divBdr>
    </w:div>
    <w:div w:id="1810895297">
      <w:bodyDiv w:val="1"/>
      <w:marLeft w:val="0"/>
      <w:marRight w:val="0"/>
      <w:marTop w:val="0"/>
      <w:marBottom w:val="0"/>
      <w:divBdr>
        <w:top w:val="none" w:sz="0" w:space="0" w:color="auto"/>
        <w:left w:val="none" w:sz="0" w:space="0" w:color="auto"/>
        <w:bottom w:val="none" w:sz="0" w:space="0" w:color="auto"/>
        <w:right w:val="none" w:sz="0" w:space="0" w:color="auto"/>
      </w:divBdr>
    </w:div>
    <w:div w:id="1811484362">
      <w:bodyDiv w:val="1"/>
      <w:marLeft w:val="0"/>
      <w:marRight w:val="0"/>
      <w:marTop w:val="0"/>
      <w:marBottom w:val="0"/>
      <w:divBdr>
        <w:top w:val="none" w:sz="0" w:space="0" w:color="auto"/>
        <w:left w:val="none" w:sz="0" w:space="0" w:color="auto"/>
        <w:bottom w:val="none" w:sz="0" w:space="0" w:color="auto"/>
        <w:right w:val="none" w:sz="0" w:space="0" w:color="auto"/>
      </w:divBdr>
    </w:div>
    <w:div w:id="1811901119">
      <w:bodyDiv w:val="1"/>
      <w:marLeft w:val="0"/>
      <w:marRight w:val="0"/>
      <w:marTop w:val="0"/>
      <w:marBottom w:val="0"/>
      <w:divBdr>
        <w:top w:val="none" w:sz="0" w:space="0" w:color="auto"/>
        <w:left w:val="none" w:sz="0" w:space="0" w:color="auto"/>
        <w:bottom w:val="none" w:sz="0" w:space="0" w:color="auto"/>
        <w:right w:val="none" w:sz="0" w:space="0" w:color="auto"/>
      </w:divBdr>
    </w:div>
    <w:div w:id="1811971765">
      <w:bodyDiv w:val="1"/>
      <w:marLeft w:val="0"/>
      <w:marRight w:val="0"/>
      <w:marTop w:val="0"/>
      <w:marBottom w:val="0"/>
      <w:divBdr>
        <w:top w:val="none" w:sz="0" w:space="0" w:color="auto"/>
        <w:left w:val="none" w:sz="0" w:space="0" w:color="auto"/>
        <w:bottom w:val="none" w:sz="0" w:space="0" w:color="auto"/>
        <w:right w:val="none" w:sz="0" w:space="0" w:color="auto"/>
      </w:divBdr>
    </w:div>
    <w:div w:id="1812095422">
      <w:bodyDiv w:val="1"/>
      <w:marLeft w:val="0"/>
      <w:marRight w:val="0"/>
      <w:marTop w:val="0"/>
      <w:marBottom w:val="0"/>
      <w:divBdr>
        <w:top w:val="none" w:sz="0" w:space="0" w:color="auto"/>
        <w:left w:val="none" w:sz="0" w:space="0" w:color="auto"/>
        <w:bottom w:val="none" w:sz="0" w:space="0" w:color="auto"/>
        <w:right w:val="none" w:sz="0" w:space="0" w:color="auto"/>
      </w:divBdr>
    </w:div>
    <w:div w:id="1812208182">
      <w:bodyDiv w:val="1"/>
      <w:marLeft w:val="0"/>
      <w:marRight w:val="0"/>
      <w:marTop w:val="0"/>
      <w:marBottom w:val="0"/>
      <w:divBdr>
        <w:top w:val="none" w:sz="0" w:space="0" w:color="auto"/>
        <w:left w:val="none" w:sz="0" w:space="0" w:color="auto"/>
        <w:bottom w:val="none" w:sz="0" w:space="0" w:color="auto"/>
        <w:right w:val="none" w:sz="0" w:space="0" w:color="auto"/>
      </w:divBdr>
    </w:div>
    <w:div w:id="1812555368">
      <w:bodyDiv w:val="1"/>
      <w:marLeft w:val="0"/>
      <w:marRight w:val="0"/>
      <w:marTop w:val="0"/>
      <w:marBottom w:val="0"/>
      <w:divBdr>
        <w:top w:val="none" w:sz="0" w:space="0" w:color="auto"/>
        <w:left w:val="none" w:sz="0" w:space="0" w:color="auto"/>
        <w:bottom w:val="none" w:sz="0" w:space="0" w:color="auto"/>
        <w:right w:val="none" w:sz="0" w:space="0" w:color="auto"/>
      </w:divBdr>
    </w:div>
    <w:div w:id="1814566600">
      <w:bodyDiv w:val="1"/>
      <w:marLeft w:val="0"/>
      <w:marRight w:val="0"/>
      <w:marTop w:val="0"/>
      <w:marBottom w:val="0"/>
      <w:divBdr>
        <w:top w:val="none" w:sz="0" w:space="0" w:color="auto"/>
        <w:left w:val="none" w:sz="0" w:space="0" w:color="auto"/>
        <w:bottom w:val="none" w:sz="0" w:space="0" w:color="auto"/>
        <w:right w:val="none" w:sz="0" w:space="0" w:color="auto"/>
      </w:divBdr>
    </w:div>
    <w:div w:id="1815486994">
      <w:bodyDiv w:val="1"/>
      <w:marLeft w:val="0"/>
      <w:marRight w:val="0"/>
      <w:marTop w:val="0"/>
      <w:marBottom w:val="0"/>
      <w:divBdr>
        <w:top w:val="none" w:sz="0" w:space="0" w:color="auto"/>
        <w:left w:val="none" w:sz="0" w:space="0" w:color="auto"/>
        <w:bottom w:val="none" w:sz="0" w:space="0" w:color="auto"/>
        <w:right w:val="none" w:sz="0" w:space="0" w:color="auto"/>
      </w:divBdr>
    </w:div>
    <w:div w:id="1816070414">
      <w:bodyDiv w:val="1"/>
      <w:marLeft w:val="0"/>
      <w:marRight w:val="0"/>
      <w:marTop w:val="0"/>
      <w:marBottom w:val="0"/>
      <w:divBdr>
        <w:top w:val="none" w:sz="0" w:space="0" w:color="auto"/>
        <w:left w:val="none" w:sz="0" w:space="0" w:color="auto"/>
        <w:bottom w:val="none" w:sz="0" w:space="0" w:color="auto"/>
        <w:right w:val="none" w:sz="0" w:space="0" w:color="auto"/>
      </w:divBdr>
    </w:div>
    <w:div w:id="1816289782">
      <w:bodyDiv w:val="1"/>
      <w:marLeft w:val="0"/>
      <w:marRight w:val="0"/>
      <w:marTop w:val="0"/>
      <w:marBottom w:val="0"/>
      <w:divBdr>
        <w:top w:val="none" w:sz="0" w:space="0" w:color="auto"/>
        <w:left w:val="none" w:sz="0" w:space="0" w:color="auto"/>
        <w:bottom w:val="none" w:sz="0" w:space="0" w:color="auto"/>
        <w:right w:val="none" w:sz="0" w:space="0" w:color="auto"/>
      </w:divBdr>
    </w:div>
    <w:div w:id="1816684528">
      <w:bodyDiv w:val="1"/>
      <w:marLeft w:val="0"/>
      <w:marRight w:val="0"/>
      <w:marTop w:val="0"/>
      <w:marBottom w:val="0"/>
      <w:divBdr>
        <w:top w:val="none" w:sz="0" w:space="0" w:color="auto"/>
        <w:left w:val="none" w:sz="0" w:space="0" w:color="auto"/>
        <w:bottom w:val="none" w:sz="0" w:space="0" w:color="auto"/>
        <w:right w:val="none" w:sz="0" w:space="0" w:color="auto"/>
      </w:divBdr>
    </w:div>
    <w:div w:id="1816754665">
      <w:bodyDiv w:val="1"/>
      <w:marLeft w:val="0"/>
      <w:marRight w:val="0"/>
      <w:marTop w:val="0"/>
      <w:marBottom w:val="0"/>
      <w:divBdr>
        <w:top w:val="none" w:sz="0" w:space="0" w:color="auto"/>
        <w:left w:val="none" w:sz="0" w:space="0" w:color="auto"/>
        <w:bottom w:val="none" w:sz="0" w:space="0" w:color="auto"/>
        <w:right w:val="none" w:sz="0" w:space="0" w:color="auto"/>
      </w:divBdr>
    </w:div>
    <w:div w:id="1816795919">
      <w:bodyDiv w:val="1"/>
      <w:marLeft w:val="0"/>
      <w:marRight w:val="0"/>
      <w:marTop w:val="0"/>
      <w:marBottom w:val="0"/>
      <w:divBdr>
        <w:top w:val="none" w:sz="0" w:space="0" w:color="auto"/>
        <w:left w:val="none" w:sz="0" w:space="0" w:color="auto"/>
        <w:bottom w:val="none" w:sz="0" w:space="0" w:color="auto"/>
        <w:right w:val="none" w:sz="0" w:space="0" w:color="auto"/>
      </w:divBdr>
    </w:div>
    <w:div w:id="1817647593">
      <w:bodyDiv w:val="1"/>
      <w:marLeft w:val="0"/>
      <w:marRight w:val="0"/>
      <w:marTop w:val="0"/>
      <w:marBottom w:val="0"/>
      <w:divBdr>
        <w:top w:val="none" w:sz="0" w:space="0" w:color="auto"/>
        <w:left w:val="none" w:sz="0" w:space="0" w:color="auto"/>
        <w:bottom w:val="none" w:sz="0" w:space="0" w:color="auto"/>
        <w:right w:val="none" w:sz="0" w:space="0" w:color="auto"/>
      </w:divBdr>
    </w:div>
    <w:div w:id="1817912727">
      <w:bodyDiv w:val="1"/>
      <w:marLeft w:val="0"/>
      <w:marRight w:val="0"/>
      <w:marTop w:val="0"/>
      <w:marBottom w:val="0"/>
      <w:divBdr>
        <w:top w:val="none" w:sz="0" w:space="0" w:color="auto"/>
        <w:left w:val="none" w:sz="0" w:space="0" w:color="auto"/>
        <w:bottom w:val="none" w:sz="0" w:space="0" w:color="auto"/>
        <w:right w:val="none" w:sz="0" w:space="0" w:color="auto"/>
      </w:divBdr>
    </w:div>
    <w:div w:id="1817914156">
      <w:bodyDiv w:val="1"/>
      <w:marLeft w:val="0"/>
      <w:marRight w:val="0"/>
      <w:marTop w:val="0"/>
      <w:marBottom w:val="0"/>
      <w:divBdr>
        <w:top w:val="none" w:sz="0" w:space="0" w:color="auto"/>
        <w:left w:val="none" w:sz="0" w:space="0" w:color="auto"/>
        <w:bottom w:val="none" w:sz="0" w:space="0" w:color="auto"/>
        <w:right w:val="none" w:sz="0" w:space="0" w:color="auto"/>
      </w:divBdr>
    </w:div>
    <w:div w:id="1818453794">
      <w:bodyDiv w:val="1"/>
      <w:marLeft w:val="0"/>
      <w:marRight w:val="0"/>
      <w:marTop w:val="0"/>
      <w:marBottom w:val="0"/>
      <w:divBdr>
        <w:top w:val="none" w:sz="0" w:space="0" w:color="auto"/>
        <w:left w:val="none" w:sz="0" w:space="0" w:color="auto"/>
        <w:bottom w:val="none" w:sz="0" w:space="0" w:color="auto"/>
        <w:right w:val="none" w:sz="0" w:space="0" w:color="auto"/>
      </w:divBdr>
    </w:div>
    <w:div w:id="1818456135">
      <w:bodyDiv w:val="1"/>
      <w:marLeft w:val="0"/>
      <w:marRight w:val="0"/>
      <w:marTop w:val="0"/>
      <w:marBottom w:val="0"/>
      <w:divBdr>
        <w:top w:val="none" w:sz="0" w:space="0" w:color="auto"/>
        <w:left w:val="none" w:sz="0" w:space="0" w:color="auto"/>
        <w:bottom w:val="none" w:sz="0" w:space="0" w:color="auto"/>
        <w:right w:val="none" w:sz="0" w:space="0" w:color="auto"/>
      </w:divBdr>
    </w:div>
    <w:div w:id="1818761754">
      <w:bodyDiv w:val="1"/>
      <w:marLeft w:val="0"/>
      <w:marRight w:val="0"/>
      <w:marTop w:val="0"/>
      <w:marBottom w:val="0"/>
      <w:divBdr>
        <w:top w:val="none" w:sz="0" w:space="0" w:color="auto"/>
        <w:left w:val="none" w:sz="0" w:space="0" w:color="auto"/>
        <w:bottom w:val="none" w:sz="0" w:space="0" w:color="auto"/>
        <w:right w:val="none" w:sz="0" w:space="0" w:color="auto"/>
      </w:divBdr>
    </w:div>
    <w:div w:id="1818960120">
      <w:bodyDiv w:val="1"/>
      <w:marLeft w:val="0"/>
      <w:marRight w:val="0"/>
      <w:marTop w:val="0"/>
      <w:marBottom w:val="0"/>
      <w:divBdr>
        <w:top w:val="none" w:sz="0" w:space="0" w:color="auto"/>
        <w:left w:val="none" w:sz="0" w:space="0" w:color="auto"/>
        <w:bottom w:val="none" w:sz="0" w:space="0" w:color="auto"/>
        <w:right w:val="none" w:sz="0" w:space="0" w:color="auto"/>
      </w:divBdr>
    </w:div>
    <w:div w:id="1819229405">
      <w:bodyDiv w:val="1"/>
      <w:marLeft w:val="0"/>
      <w:marRight w:val="0"/>
      <w:marTop w:val="0"/>
      <w:marBottom w:val="0"/>
      <w:divBdr>
        <w:top w:val="none" w:sz="0" w:space="0" w:color="auto"/>
        <w:left w:val="none" w:sz="0" w:space="0" w:color="auto"/>
        <w:bottom w:val="none" w:sz="0" w:space="0" w:color="auto"/>
        <w:right w:val="none" w:sz="0" w:space="0" w:color="auto"/>
      </w:divBdr>
    </w:div>
    <w:div w:id="1820417326">
      <w:bodyDiv w:val="1"/>
      <w:marLeft w:val="0"/>
      <w:marRight w:val="0"/>
      <w:marTop w:val="0"/>
      <w:marBottom w:val="0"/>
      <w:divBdr>
        <w:top w:val="none" w:sz="0" w:space="0" w:color="auto"/>
        <w:left w:val="none" w:sz="0" w:space="0" w:color="auto"/>
        <w:bottom w:val="none" w:sz="0" w:space="0" w:color="auto"/>
        <w:right w:val="none" w:sz="0" w:space="0" w:color="auto"/>
      </w:divBdr>
    </w:div>
    <w:div w:id="1820462647">
      <w:bodyDiv w:val="1"/>
      <w:marLeft w:val="0"/>
      <w:marRight w:val="0"/>
      <w:marTop w:val="0"/>
      <w:marBottom w:val="0"/>
      <w:divBdr>
        <w:top w:val="none" w:sz="0" w:space="0" w:color="auto"/>
        <w:left w:val="none" w:sz="0" w:space="0" w:color="auto"/>
        <w:bottom w:val="none" w:sz="0" w:space="0" w:color="auto"/>
        <w:right w:val="none" w:sz="0" w:space="0" w:color="auto"/>
      </w:divBdr>
    </w:div>
    <w:div w:id="1821727584">
      <w:bodyDiv w:val="1"/>
      <w:marLeft w:val="0"/>
      <w:marRight w:val="0"/>
      <w:marTop w:val="0"/>
      <w:marBottom w:val="0"/>
      <w:divBdr>
        <w:top w:val="none" w:sz="0" w:space="0" w:color="auto"/>
        <w:left w:val="none" w:sz="0" w:space="0" w:color="auto"/>
        <w:bottom w:val="none" w:sz="0" w:space="0" w:color="auto"/>
        <w:right w:val="none" w:sz="0" w:space="0" w:color="auto"/>
      </w:divBdr>
    </w:div>
    <w:div w:id="1822190243">
      <w:bodyDiv w:val="1"/>
      <w:marLeft w:val="0"/>
      <w:marRight w:val="0"/>
      <w:marTop w:val="0"/>
      <w:marBottom w:val="0"/>
      <w:divBdr>
        <w:top w:val="none" w:sz="0" w:space="0" w:color="auto"/>
        <w:left w:val="none" w:sz="0" w:space="0" w:color="auto"/>
        <w:bottom w:val="none" w:sz="0" w:space="0" w:color="auto"/>
        <w:right w:val="none" w:sz="0" w:space="0" w:color="auto"/>
      </w:divBdr>
    </w:div>
    <w:div w:id="1822892691">
      <w:bodyDiv w:val="1"/>
      <w:marLeft w:val="0"/>
      <w:marRight w:val="0"/>
      <w:marTop w:val="0"/>
      <w:marBottom w:val="0"/>
      <w:divBdr>
        <w:top w:val="none" w:sz="0" w:space="0" w:color="auto"/>
        <w:left w:val="none" w:sz="0" w:space="0" w:color="auto"/>
        <w:bottom w:val="none" w:sz="0" w:space="0" w:color="auto"/>
        <w:right w:val="none" w:sz="0" w:space="0" w:color="auto"/>
      </w:divBdr>
    </w:div>
    <w:div w:id="1823233262">
      <w:bodyDiv w:val="1"/>
      <w:marLeft w:val="0"/>
      <w:marRight w:val="0"/>
      <w:marTop w:val="0"/>
      <w:marBottom w:val="0"/>
      <w:divBdr>
        <w:top w:val="none" w:sz="0" w:space="0" w:color="auto"/>
        <w:left w:val="none" w:sz="0" w:space="0" w:color="auto"/>
        <w:bottom w:val="none" w:sz="0" w:space="0" w:color="auto"/>
        <w:right w:val="none" w:sz="0" w:space="0" w:color="auto"/>
      </w:divBdr>
    </w:div>
    <w:div w:id="1823352105">
      <w:bodyDiv w:val="1"/>
      <w:marLeft w:val="0"/>
      <w:marRight w:val="0"/>
      <w:marTop w:val="0"/>
      <w:marBottom w:val="0"/>
      <w:divBdr>
        <w:top w:val="none" w:sz="0" w:space="0" w:color="auto"/>
        <w:left w:val="none" w:sz="0" w:space="0" w:color="auto"/>
        <w:bottom w:val="none" w:sz="0" w:space="0" w:color="auto"/>
        <w:right w:val="none" w:sz="0" w:space="0" w:color="auto"/>
      </w:divBdr>
    </w:div>
    <w:div w:id="1823621133">
      <w:bodyDiv w:val="1"/>
      <w:marLeft w:val="0"/>
      <w:marRight w:val="0"/>
      <w:marTop w:val="0"/>
      <w:marBottom w:val="0"/>
      <w:divBdr>
        <w:top w:val="none" w:sz="0" w:space="0" w:color="auto"/>
        <w:left w:val="none" w:sz="0" w:space="0" w:color="auto"/>
        <w:bottom w:val="none" w:sz="0" w:space="0" w:color="auto"/>
        <w:right w:val="none" w:sz="0" w:space="0" w:color="auto"/>
      </w:divBdr>
    </w:div>
    <w:div w:id="1824083159">
      <w:bodyDiv w:val="1"/>
      <w:marLeft w:val="0"/>
      <w:marRight w:val="0"/>
      <w:marTop w:val="0"/>
      <w:marBottom w:val="0"/>
      <w:divBdr>
        <w:top w:val="none" w:sz="0" w:space="0" w:color="auto"/>
        <w:left w:val="none" w:sz="0" w:space="0" w:color="auto"/>
        <w:bottom w:val="none" w:sz="0" w:space="0" w:color="auto"/>
        <w:right w:val="none" w:sz="0" w:space="0" w:color="auto"/>
      </w:divBdr>
    </w:div>
    <w:div w:id="1825048496">
      <w:bodyDiv w:val="1"/>
      <w:marLeft w:val="0"/>
      <w:marRight w:val="0"/>
      <w:marTop w:val="0"/>
      <w:marBottom w:val="0"/>
      <w:divBdr>
        <w:top w:val="none" w:sz="0" w:space="0" w:color="auto"/>
        <w:left w:val="none" w:sz="0" w:space="0" w:color="auto"/>
        <w:bottom w:val="none" w:sz="0" w:space="0" w:color="auto"/>
        <w:right w:val="none" w:sz="0" w:space="0" w:color="auto"/>
      </w:divBdr>
    </w:div>
    <w:div w:id="1825703207">
      <w:bodyDiv w:val="1"/>
      <w:marLeft w:val="0"/>
      <w:marRight w:val="0"/>
      <w:marTop w:val="0"/>
      <w:marBottom w:val="0"/>
      <w:divBdr>
        <w:top w:val="none" w:sz="0" w:space="0" w:color="auto"/>
        <w:left w:val="none" w:sz="0" w:space="0" w:color="auto"/>
        <w:bottom w:val="none" w:sz="0" w:space="0" w:color="auto"/>
        <w:right w:val="none" w:sz="0" w:space="0" w:color="auto"/>
      </w:divBdr>
    </w:div>
    <w:div w:id="1826120884">
      <w:bodyDiv w:val="1"/>
      <w:marLeft w:val="0"/>
      <w:marRight w:val="0"/>
      <w:marTop w:val="0"/>
      <w:marBottom w:val="0"/>
      <w:divBdr>
        <w:top w:val="none" w:sz="0" w:space="0" w:color="auto"/>
        <w:left w:val="none" w:sz="0" w:space="0" w:color="auto"/>
        <w:bottom w:val="none" w:sz="0" w:space="0" w:color="auto"/>
        <w:right w:val="none" w:sz="0" w:space="0" w:color="auto"/>
      </w:divBdr>
    </w:div>
    <w:div w:id="1826387702">
      <w:bodyDiv w:val="1"/>
      <w:marLeft w:val="0"/>
      <w:marRight w:val="0"/>
      <w:marTop w:val="0"/>
      <w:marBottom w:val="0"/>
      <w:divBdr>
        <w:top w:val="none" w:sz="0" w:space="0" w:color="auto"/>
        <w:left w:val="none" w:sz="0" w:space="0" w:color="auto"/>
        <w:bottom w:val="none" w:sz="0" w:space="0" w:color="auto"/>
        <w:right w:val="none" w:sz="0" w:space="0" w:color="auto"/>
      </w:divBdr>
    </w:div>
    <w:div w:id="1827166449">
      <w:bodyDiv w:val="1"/>
      <w:marLeft w:val="0"/>
      <w:marRight w:val="0"/>
      <w:marTop w:val="0"/>
      <w:marBottom w:val="0"/>
      <w:divBdr>
        <w:top w:val="none" w:sz="0" w:space="0" w:color="auto"/>
        <w:left w:val="none" w:sz="0" w:space="0" w:color="auto"/>
        <w:bottom w:val="none" w:sz="0" w:space="0" w:color="auto"/>
        <w:right w:val="none" w:sz="0" w:space="0" w:color="auto"/>
      </w:divBdr>
    </w:div>
    <w:div w:id="1827890939">
      <w:bodyDiv w:val="1"/>
      <w:marLeft w:val="0"/>
      <w:marRight w:val="0"/>
      <w:marTop w:val="0"/>
      <w:marBottom w:val="0"/>
      <w:divBdr>
        <w:top w:val="none" w:sz="0" w:space="0" w:color="auto"/>
        <w:left w:val="none" w:sz="0" w:space="0" w:color="auto"/>
        <w:bottom w:val="none" w:sz="0" w:space="0" w:color="auto"/>
        <w:right w:val="none" w:sz="0" w:space="0" w:color="auto"/>
      </w:divBdr>
    </w:div>
    <w:div w:id="1828007864">
      <w:bodyDiv w:val="1"/>
      <w:marLeft w:val="0"/>
      <w:marRight w:val="0"/>
      <w:marTop w:val="0"/>
      <w:marBottom w:val="0"/>
      <w:divBdr>
        <w:top w:val="none" w:sz="0" w:space="0" w:color="auto"/>
        <w:left w:val="none" w:sz="0" w:space="0" w:color="auto"/>
        <w:bottom w:val="none" w:sz="0" w:space="0" w:color="auto"/>
        <w:right w:val="none" w:sz="0" w:space="0" w:color="auto"/>
      </w:divBdr>
    </w:div>
    <w:div w:id="1828326307">
      <w:bodyDiv w:val="1"/>
      <w:marLeft w:val="0"/>
      <w:marRight w:val="0"/>
      <w:marTop w:val="0"/>
      <w:marBottom w:val="0"/>
      <w:divBdr>
        <w:top w:val="none" w:sz="0" w:space="0" w:color="auto"/>
        <w:left w:val="none" w:sz="0" w:space="0" w:color="auto"/>
        <w:bottom w:val="none" w:sz="0" w:space="0" w:color="auto"/>
        <w:right w:val="none" w:sz="0" w:space="0" w:color="auto"/>
      </w:divBdr>
    </w:div>
    <w:div w:id="1828935623">
      <w:bodyDiv w:val="1"/>
      <w:marLeft w:val="0"/>
      <w:marRight w:val="0"/>
      <w:marTop w:val="0"/>
      <w:marBottom w:val="0"/>
      <w:divBdr>
        <w:top w:val="none" w:sz="0" w:space="0" w:color="auto"/>
        <w:left w:val="none" w:sz="0" w:space="0" w:color="auto"/>
        <w:bottom w:val="none" w:sz="0" w:space="0" w:color="auto"/>
        <w:right w:val="none" w:sz="0" w:space="0" w:color="auto"/>
      </w:divBdr>
    </w:div>
    <w:div w:id="1829438685">
      <w:bodyDiv w:val="1"/>
      <w:marLeft w:val="0"/>
      <w:marRight w:val="0"/>
      <w:marTop w:val="0"/>
      <w:marBottom w:val="0"/>
      <w:divBdr>
        <w:top w:val="none" w:sz="0" w:space="0" w:color="auto"/>
        <w:left w:val="none" w:sz="0" w:space="0" w:color="auto"/>
        <w:bottom w:val="none" w:sz="0" w:space="0" w:color="auto"/>
        <w:right w:val="none" w:sz="0" w:space="0" w:color="auto"/>
      </w:divBdr>
    </w:div>
    <w:div w:id="1829663433">
      <w:bodyDiv w:val="1"/>
      <w:marLeft w:val="0"/>
      <w:marRight w:val="0"/>
      <w:marTop w:val="0"/>
      <w:marBottom w:val="0"/>
      <w:divBdr>
        <w:top w:val="none" w:sz="0" w:space="0" w:color="auto"/>
        <w:left w:val="none" w:sz="0" w:space="0" w:color="auto"/>
        <w:bottom w:val="none" w:sz="0" w:space="0" w:color="auto"/>
        <w:right w:val="none" w:sz="0" w:space="0" w:color="auto"/>
      </w:divBdr>
    </w:div>
    <w:div w:id="1829705774">
      <w:bodyDiv w:val="1"/>
      <w:marLeft w:val="0"/>
      <w:marRight w:val="0"/>
      <w:marTop w:val="0"/>
      <w:marBottom w:val="0"/>
      <w:divBdr>
        <w:top w:val="none" w:sz="0" w:space="0" w:color="auto"/>
        <w:left w:val="none" w:sz="0" w:space="0" w:color="auto"/>
        <w:bottom w:val="none" w:sz="0" w:space="0" w:color="auto"/>
        <w:right w:val="none" w:sz="0" w:space="0" w:color="auto"/>
      </w:divBdr>
    </w:div>
    <w:div w:id="1829977585">
      <w:bodyDiv w:val="1"/>
      <w:marLeft w:val="0"/>
      <w:marRight w:val="0"/>
      <w:marTop w:val="0"/>
      <w:marBottom w:val="0"/>
      <w:divBdr>
        <w:top w:val="none" w:sz="0" w:space="0" w:color="auto"/>
        <w:left w:val="none" w:sz="0" w:space="0" w:color="auto"/>
        <w:bottom w:val="none" w:sz="0" w:space="0" w:color="auto"/>
        <w:right w:val="none" w:sz="0" w:space="0" w:color="auto"/>
      </w:divBdr>
    </w:div>
    <w:div w:id="1830510913">
      <w:bodyDiv w:val="1"/>
      <w:marLeft w:val="0"/>
      <w:marRight w:val="0"/>
      <w:marTop w:val="0"/>
      <w:marBottom w:val="0"/>
      <w:divBdr>
        <w:top w:val="none" w:sz="0" w:space="0" w:color="auto"/>
        <w:left w:val="none" w:sz="0" w:space="0" w:color="auto"/>
        <w:bottom w:val="none" w:sz="0" w:space="0" w:color="auto"/>
        <w:right w:val="none" w:sz="0" w:space="0" w:color="auto"/>
      </w:divBdr>
    </w:div>
    <w:div w:id="1830512949">
      <w:bodyDiv w:val="1"/>
      <w:marLeft w:val="0"/>
      <w:marRight w:val="0"/>
      <w:marTop w:val="0"/>
      <w:marBottom w:val="0"/>
      <w:divBdr>
        <w:top w:val="none" w:sz="0" w:space="0" w:color="auto"/>
        <w:left w:val="none" w:sz="0" w:space="0" w:color="auto"/>
        <w:bottom w:val="none" w:sz="0" w:space="0" w:color="auto"/>
        <w:right w:val="none" w:sz="0" w:space="0" w:color="auto"/>
      </w:divBdr>
    </w:div>
    <w:div w:id="1831286768">
      <w:bodyDiv w:val="1"/>
      <w:marLeft w:val="0"/>
      <w:marRight w:val="0"/>
      <w:marTop w:val="0"/>
      <w:marBottom w:val="0"/>
      <w:divBdr>
        <w:top w:val="none" w:sz="0" w:space="0" w:color="auto"/>
        <w:left w:val="none" w:sz="0" w:space="0" w:color="auto"/>
        <w:bottom w:val="none" w:sz="0" w:space="0" w:color="auto"/>
        <w:right w:val="none" w:sz="0" w:space="0" w:color="auto"/>
      </w:divBdr>
    </w:div>
    <w:div w:id="1832024265">
      <w:bodyDiv w:val="1"/>
      <w:marLeft w:val="0"/>
      <w:marRight w:val="0"/>
      <w:marTop w:val="0"/>
      <w:marBottom w:val="0"/>
      <w:divBdr>
        <w:top w:val="none" w:sz="0" w:space="0" w:color="auto"/>
        <w:left w:val="none" w:sz="0" w:space="0" w:color="auto"/>
        <w:bottom w:val="none" w:sz="0" w:space="0" w:color="auto"/>
        <w:right w:val="none" w:sz="0" w:space="0" w:color="auto"/>
      </w:divBdr>
    </w:div>
    <w:div w:id="1832717363">
      <w:bodyDiv w:val="1"/>
      <w:marLeft w:val="0"/>
      <w:marRight w:val="0"/>
      <w:marTop w:val="0"/>
      <w:marBottom w:val="0"/>
      <w:divBdr>
        <w:top w:val="none" w:sz="0" w:space="0" w:color="auto"/>
        <w:left w:val="none" w:sz="0" w:space="0" w:color="auto"/>
        <w:bottom w:val="none" w:sz="0" w:space="0" w:color="auto"/>
        <w:right w:val="none" w:sz="0" w:space="0" w:color="auto"/>
      </w:divBdr>
    </w:div>
    <w:div w:id="1832721486">
      <w:bodyDiv w:val="1"/>
      <w:marLeft w:val="0"/>
      <w:marRight w:val="0"/>
      <w:marTop w:val="0"/>
      <w:marBottom w:val="0"/>
      <w:divBdr>
        <w:top w:val="none" w:sz="0" w:space="0" w:color="auto"/>
        <w:left w:val="none" w:sz="0" w:space="0" w:color="auto"/>
        <w:bottom w:val="none" w:sz="0" w:space="0" w:color="auto"/>
        <w:right w:val="none" w:sz="0" w:space="0" w:color="auto"/>
      </w:divBdr>
    </w:div>
    <w:div w:id="1832912113">
      <w:bodyDiv w:val="1"/>
      <w:marLeft w:val="0"/>
      <w:marRight w:val="0"/>
      <w:marTop w:val="0"/>
      <w:marBottom w:val="0"/>
      <w:divBdr>
        <w:top w:val="none" w:sz="0" w:space="0" w:color="auto"/>
        <w:left w:val="none" w:sz="0" w:space="0" w:color="auto"/>
        <w:bottom w:val="none" w:sz="0" w:space="0" w:color="auto"/>
        <w:right w:val="none" w:sz="0" w:space="0" w:color="auto"/>
      </w:divBdr>
    </w:div>
    <w:div w:id="1833989818">
      <w:bodyDiv w:val="1"/>
      <w:marLeft w:val="0"/>
      <w:marRight w:val="0"/>
      <w:marTop w:val="0"/>
      <w:marBottom w:val="0"/>
      <w:divBdr>
        <w:top w:val="none" w:sz="0" w:space="0" w:color="auto"/>
        <w:left w:val="none" w:sz="0" w:space="0" w:color="auto"/>
        <w:bottom w:val="none" w:sz="0" w:space="0" w:color="auto"/>
        <w:right w:val="none" w:sz="0" w:space="0" w:color="auto"/>
      </w:divBdr>
    </w:div>
    <w:div w:id="1834684383">
      <w:bodyDiv w:val="1"/>
      <w:marLeft w:val="0"/>
      <w:marRight w:val="0"/>
      <w:marTop w:val="0"/>
      <w:marBottom w:val="0"/>
      <w:divBdr>
        <w:top w:val="none" w:sz="0" w:space="0" w:color="auto"/>
        <w:left w:val="none" w:sz="0" w:space="0" w:color="auto"/>
        <w:bottom w:val="none" w:sz="0" w:space="0" w:color="auto"/>
        <w:right w:val="none" w:sz="0" w:space="0" w:color="auto"/>
      </w:divBdr>
    </w:div>
    <w:div w:id="1836678625">
      <w:bodyDiv w:val="1"/>
      <w:marLeft w:val="0"/>
      <w:marRight w:val="0"/>
      <w:marTop w:val="0"/>
      <w:marBottom w:val="0"/>
      <w:divBdr>
        <w:top w:val="none" w:sz="0" w:space="0" w:color="auto"/>
        <w:left w:val="none" w:sz="0" w:space="0" w:color="auto"/>
        <w:bottom w:val="none" w:sz="0" w:space="0" w:color="auto"/>
        <w:right w:val="none" w:sz="0" w:space="0" w:color="auto"/>
      </w:divBdr>
    </w:div>
    <w:div w:id="1837376434">
      <w:bodyDiv w:val="1"/>
      <w:marLeft w:val="0"/>
      <w:marRight w:val="0"/>
      <w:marTop w:val="0"/>
      <w:marBottom w:val="0"/>
      <w:divBdr>
        <w:top w:val="none" w:sz="0" w:space="0" w:color="auto"/>
        <w:left w:val="none" w:sz="0" w:space="0" w:color="auto"/>
        <w:bottom w:val="none" w:sz="0" w:space="0" w:color="auto"/>
        <w:right w:val="none" w:sz="0" w:space="0" w:color="auto"/>
      </w:divBdr>
    </w:div>
    <w:div w:id="1837761887">
      <w:bodyDiv w:val="1"/>
      <w:marLeft w:val="0"/>
      <w:marRight w:val="0"/>
      <w:marTop w:val="0"/>
      <w:marBottom w:val="0"/>
      <w:divBdr>
        <w:top w:val="none" w:sz="0" w:space="0" w:color="auto"/>
        <w:left w:val="none" w:sz="0" w:space="0" w:color="auto"/>
        <w:bottom w:val="none" w:sz="0" w:space="0" w:color="auto"/>
        <w:right w:val="none" w:sz="0" w:space="0" w:color="auto"/>
      </w:divBdr>
    </w:div>
    <w:div w:id="1838106458">
      <w:bodyDiv w:val="1"/>
      <w:marLeft w:val="0"/>
      <w:marRight w:val="0"/>
      <w:marTop w:val="0"/>
      <w:marBottom w:val="0"/>
      <w:divBdr>
        <w:top w:val="none" w:sz="0" w:space="0" w:color="auto"/>
        <w:left w:val="none" w:sz="0" w:space="0" w:color="auto"/>
        <w:bottom w:val="none" w:sz="0" w:space="0" w:color="auto"/>
        <w:right w:val="none" w:sz="0" w:space="0" w:color="auto"/>
      </w:divBdr>
    </w:div>
    <w:div w:id="1838495844">
      <w:bodyDiv w:val="1"/>
      <w:marLeft w:val="0"/>
      <w:marRight w:val="0"/>
      <w:marTop w:val="0"/>
      <w:marBottom w:val="0"/>
      <w:divBdr>
        <w:top w:val="none" w:sz="0" w:space="0" w:color="auto"/>
        <w:left w:val="none" w:sz="0" w:space="0" w:color="auto"/>
        <w:bottom w:val="none" w:sz="0" w:space="0" w:color="auto"/>
        <w:right w:val="none" w:sz="0" w:space="0" w:color="auto"/>
      </w:divBdr>
    </w:div>
    <w:div w:id="1839033811">
      <w:bodyDiv w:val="1"/>
      <w:marLeft w:val="0"/>
      <w:marRight w:val="0"/>
      <w:marTop w:val="0"/>
      <w:marBottom w:val="0"/>
      <w:divBdr>
        <w:top w:val="none" w:sz="0" w:space="0" w:color="auto"/>
        <w:left w:val="none" w:sz="0" w:space="0" w:color="auto"/>
        <w:bottom w:val="none" w:sz="0" w:space="0" w:color="auto"/>
        <w:right w:val="none" w:sz="0" w:space="0" w:color="auto"/>
      </w:divBdr>
    </w:div>
    <w:div w:id="1841115182">
      <w:bodyDiv w:val="1"/>
      <w:marLeft w:val="0"/>
      <w:marRight w:val="0"/>
      <w:marTop w:val="0"/>
      <w:marBottom w:val="0"/>
      <w:divBdr>
        <w:top w:val="none" w:sz="0" w:space="0" w:color="auto"/>
        <w:left w:val="none" w:sz="0" w:space="0" w:color="auto"/>
        <w:bottom w:val="none" w:sz="0" w:space="0" w:color="auto"/>
        <w:right w:val="none" w:sz="0" w:space="0" w:color="auto"/>
      </w:divBdr>
    </w:div>
    <w:div w:id="1841314974">
      <w:bodyDiv w:val="1"/>
      <w:marLeft w:val="0"/>
      <w:marRight w:val="0"/>
      <w:marTop w:val="0"/>
      <w:marBottom w:val="0"/>
      <w:divBdr>
        <w:top w:val="none" w:sz="0" w:space="0" w:color="auto"/>
        <w:left w:val="none" w:sz="0" w:space="0" w:color="auto"/>
        <w:bottom w:val="none" w:sz="0" w:space="0" w:color="auto"/>
        <w:right w:val="none" w:sz="0" w:space="0" w:color="auto"/>
      </w:divBdr>
    </w:div>
    <w:div w:id="1841460846">
      <w:bodyDiv w:val="1"/>
      <w:marLeft w:val="0"/>
      <w:marRight w:val="0"/>
      <w:marTop w:val="0"/>
      <w:marBottom w:val="0"/>
      <w:divBdr>
        <w:top w:val="none" w:sz="0" w:space="0" w:color="auto"/>
        <w:left w:val="none" w:sz="0" w:space="0" w:color="auto"/>
        <w:bottom w:val="none" w:sz="0" w:space="0" w:color="auto"/>
        <w:right w:val="none" w:sz="0" w:space="0" w:color="auto"/>
      </w:divBdr>
    </w:div>
    <w:div w:id="1841658209">
      <w:bodyDiv w:val="1"/>
      <w:marLeft w:val="0"/>
      <w:marRight w:val="0"/>
      <w:marTop w:val="0"/>
      <w:marBottom w:val="0"/>
      <w:divBdr>
        <w:top w:val="none" w:sz="0" w:space="0" w:color="auto"/>
        <w:left w:val="none" w:sz="0" w:space="0" w:color="auto"/>
        <w:bottom w:val="none" w:sz="0" w:space="0" w:color="auto"/>
        <w:right w:val="none" w:sz="0" w:space="0" w:color="auto"/>
      </w:divBdr>
    </w:div>
    <w:div w:id="1841775171">
      <w:bodyDiv w:val="1"/>
      <w:marLeft w:val="0"/>
      <w:marRight w:val="0"/>
      <w:marTop w:val="0"/>
      <w:marBottom w:val="0"/>
      <w:divBdr>
        <w:top w:val="none" w:sz="0" w:space="0" w:color="auto"/>
        <w:left w:val="none" w:sz="0" w:space="0" w:color="auto"/>
        <w:bottom w:val="none" w:sz="0" w:space="0" w:color="auto"/>
        <w:right w:val="none" w:sz="0" w:space="0" w:color="auto"/>
      </w:divBdr>
    </w:div>
    <w:div w:id="1841850063">
      <w:bodyDiv w:val="1"/>
      <w:marLeft w:val="0"/>
      <w:marRight w:val="0"/>
      <w:marTop w:val="0"/>
      <w:marBottom w:val="0"/>
      <w:divBdr>
        <w:top w:val="none" w:sz="0" w:space="0" w:color="auto"/>
        <w:left w:val="none" w:sz="0" w:space="0" w:color="auto"/>
        <w:bottom w:val="none" w:sz="0" w:space="0" w:color="auto"/>
        <w:right w:val="none" w:sz="0" w:space="0" w:color="auto"/>
      </w:divBdr>
    </w:div>
    <w:div w:id="1841889345">
      <w:bodyDiv w:val="1"/>
      <w:marLeft w:val="0"/>
      <w:marRight w:val="0"/>
      <w:marTop w:val="0"/>
      <w:marBottom w:val="0"/>
      <w:divBdr>
        <w:top w:val="none" w:sz="0" w:space="0" w:color="auto"/>
        <w:left w:val="none" w:sz="0" w:space="0" w:color="auto"/>
        <w:bottom w:val="none" w:sz="0" w:space="0" w:color="auto"/>
        <w:right w:val="none" w:sz="0" w:space="0" w:color="auto"/>
      </w:divBdr>
    </w:div>
    <w:div w:id="1842231628">
      <w:bodyDiv w:val="1"/>
      <w:marLeft w:val="0"/>
      <w:marRight w:val="0"/>
      <w:marTop w:val="0"/>
      <w:marBottom w:val="0"/>
      <w:divBdr>
        <w:top w:val="none" w:sz="0" w:space="0" w:color="auto"/>
        <w:left w:val="none" w:sz="0" w:space="0" w:color="auto"/>
        <w:bottom w:val="none" w:sz="0" w:space="0" w:color="auto"/>
        <w:right w:val="none" w:sz="0" w:space="0" w:color="auto"/>
      </w:divBdr>
    </w:div>
    <w:div w:id="1843160268">
      <w:bodyDiv w:val="1"/>
      <w:marLeft w:val="0"/>
      <w:marRight w:val="0"/>
      <w:marTop w:val="0"/>
      <w:marBottom w:val="0"/>
      <w:divBdr>
        <w:top w:val="none" w:sz="0" w:space="0" w:color="auto"/>
        <w:left w:val="none" w:sz="0" w:space="0" w:color="auto"/>
        <w:bottom w:val="none" w:sz="0" w:space="0" w:color="auto"/>
        <w:right w:val="none" w:sz="0" w:space="0" w:color="auto"/>
      </w:divBdr>
    </w:div>
    <w:div w:id="1843425760">
      <w:bodyDiv w:val="1"/>
      <w:marLeft w:val="0"/>
      <w:marRight w:val="0"/>
      <w:marTop w:val="0"/>
      <w:marBottom w:val="0"/>
      <w:divBdr>
        <w:top w:val="none" w:sz="0" w:space="0" w:color="auto"/>
        <w:left w:val="none" w:sz="0" w:space="0" w:color="auto"/>
        <w:bottom w:val="none" w:sz="0" w:space="0" w:color="auto"/>
        <w:right w:val="none" w:sz="0" w:space="0" w:color="auto"/>
      </w:divBdr>
    </w:div>
    <w:div w:id="1843473201">
      <w:bodyDiv w:val="1"/>
      <w:marLeft w:val="0"/>
      <w:marRight w:val="0"/>
      <w:marTop w:val="0"/>
      <w:marBottom w:val="0"/>
      <w:divBdr>
        <w:top w:val="none" w:sz="0" w:space="0" w:color="auto"/>
        <w:left w:val="none" w:sz="0" w:space="0" w:color="auto"/>
        <w:bottom w:val="none" w:sz="0" w:space="0" w:color="auto"/>
        <w:right w:val="none" w:sz="0" w:space="0" w:color="auto"/>
      </w:divBdr>
    </w:div>
    <w:div w:id="1843858154">
      <w:bodyDiv w:val="1"/>
      <w:marLeft w:val="0"/>
      <w:marRight w:val="0"/>
      <w:marTop w:val="0"/>
      <w:marBottom w:val="0"/>
      <w:divBdr>
        <w:top w:val="none" w:sz="0" w:space="0" w:color="auto"/>
        <w:left w:val="none" w:sz="0" w:space="0" w:color="auto"/>
        <w:bottom w:val="none" w:sz="0" w:space="0" w:color="auto"/>
        <w:right w:val="none" w:sz="0" w:space="0" w:color="auto"/>
      </w:divBdr>
    </w:div>
    <w:div w:id="1844585188">
      <w:bodyDiv w:val="1"/>
      <w:marLeft w:val="0"/>
      <w:marRight w:val="0"/>
      <w:marTop w:val="0"/>
      <w:marBottom w:val="0"/>
      <w:divBdr>
        <w:top w:val="none" w:sz="0" w:space="0" w:color="auto"/>
        <w:left w:val="none" w:sz="0" w:space="0" w:color="auto"/>
        <w:bottom w:val="none" w:sz="0" w:space="0" w:color="auto"/>
        <w:right w:val="none" w:sz="0" w:space="0" w:color="auto"/>
      </w:divBdr>
    </w:div>
    <w:div w:id="1844590763">
      <w:bodyDiv w:val="1"/>
      <w:marLeft w:val="0"/>
      <w:marRight w:val="0"/>
      <w:marTop w:val="0"/>
      <w:marBottom w:val="0"/>
      <w:divBdr>
        <w:top w:val="none" w:sz="0" w:space="0" w:color="auto"/>
        <w:left w:val="none" w:sz="0" w:space="0" w:color="auto"/>
        <w:bottom w:val="none" w:sz="0" w:space="0" w:color="auto"/>
        <w:right w:val="none" w:sz="0" w:space="0" w:color="auto"/>
      </w:divBdr>
    </w:div>
    <w:div w:id="1845392999">
      <w:bodyDiv w:val="1"/>
      <w:marLeft w:val="0"/>
      <w:marRight w:val="0"/>
      <w:marTop w:val="0"/>
      <w:marBottom w:val="0"/>
      <w:divBdr>
        <w:top w:val="none" w:sz="0" w:space="0" w:color="auto"/>
        <w:left w:val="none" w:sz="0" w:space="0" w:color="auto"/>
        <w:bottom w:val="none" w:sz="0" w:space="0" w:color="auto"/>
        <w:right w:val="none" w:sz="0" w:space="0" w:color="auto"/>
      </w:divBdr>
    </w:div>
    <w:div w:id="1845629758">
      <w:bodyDiv w:val="1"/>
      <w:marLeft w:val="0"/>
      <w:marRight w:val="0"/>
      <w:marTop w:val="0"/>
      <w:marBottom w:val="0"/>
      <w:divBdr>
        <w:top w:val="none" w:sz="0" w:space="0" w:color="auto"/>
        <w:left w:val="none" w:sz="0" w:space="0" w:color="auto"/>
        <w:bottom w:val="none" w:sz="0" w:space="0" w:color="auto"/>
        <w:right w:val="none" w:sz="0" w:space="0" w:color="auto"/>
      </w:divBdr>
    </w:div>
    <w:div w:id="1846245290">
      <w:bodyDiv w:val="1"/>
      <w:marLeft w:val="0"/>
      <w:marRight w:val="0"/>
      <w:marTop w:val="0"/>
      <w:marBottom w:val="0"/>
      <w:divBdr>
        <w:top w:val="none" w:sz="0" w:space="0" w:color="auto"/>
        <w:left w:val="none" w:sz="0" w:space="0" w:color="auto"/>
        <w:bottom w:val="none" w:sz="0" w:space="0" w:color="auto"/>
        <w:right w:val="none" w:sz="0" w:space="0" w:color="auto"/>
      </w:divBdr>
    </w:div>
    <w:div w:id="1846245293">
      <w:bodyDiv w:val="1"/>
      <w:marLeft w:val="0"/>
      <w:marRight w:val="0"/>
      <w:marTop w:val="0"/>
      <w:marBottom w:val="0"/>
      <w:divBdr>
        <w:top w:val="none" w:sz="0" w:space="0" w:color="auto"/>
        <w:left w:val="none" w:sz="0" w:space="0" w:color="auto"/>
        <w:bottom w:val="none" w:sz="0" w:space="0" w:color="auto"/>
        <w:right w:val="none" w:sz="0" w:space="0" w:color="auto"/>
      </w:divBdr>
    </w:div>
    <w:div w:id="1846555147">
      <w:bodyDiv w:val="1"/>
      <w:marLeft w:val="0"/>
      <w:marRight w:val="0"/>
      <w:marTop w:val="0"/>
      <w:marBottom w:val="0"/>
      <w:divBdr>
        <w:top w:val="none" w:sz="0" w:space="0" w:color="auto"/>
        <w:left w:val="none" w:sz="0" w:space="0" w:color="auto"/>
        <w:bottom w:val="none" w:sz="0" w:space="0" w:color="auto"/>
        <w:right w:val="none" w:sz="0" w:space="0" w:color="auto"/>
      </w:divBdr>
    </w:div>
    <w:div w:id="1846821802">
      <w:bodyDiv w:val="1"/>
      <w:marLeft w:val="0"/>
      <w:marRight w:val="0"/>
      <w:marTop w:val="0"/>
      <w:marBottom w:val="0"/>
      <w:divBdr>
        <w:top w:val="none" w:sz="0" w:space="0" w:color="auto"/>
        <w:left w:val="none" w:sz="0" w:space="0" w:color="auto"/>
        <w:bottom w:val="none" w:sz="0" w:space="0" w:color="auto"/>
        <w:right w:val="none" w:sz="0" w:space="0" w:color="auto"/>
      </w:divBdr>
    </w:div>
    <w:div w:id="1847358786">
      <w:bodyDiv w:val="1"/>
      <w:marLeft w:val="0"/>
      <w:marRight w:val="0"/>
      <w:marTop w:val="0"/>
      <w:marBottom w:val="0"/>
      <w:divBdr>
        <w:top w:val="none" w:sz="0" w:space="0" w:color="auto"/>
        <w:left w:val="none" w:sz="0" w:space="0" w:color="auto"/>
        <w:bottom w:val="none" w:sz="0" w:space="0" w:color="auto"/>
        <w:right w:val="none" w:sz="0" w:space="0" w:color="auto"/>
      </w:divBdr>
    </w:div>
    <w:div w:id="1848400252">
      <w:bodyDiv w:val="1"/>
      <w:marLeft w:val="0"/>
      <w:marRight w:val="0"/>
      <w:marTop w:val="0"/>
      <w:marBottom w:val="0"/>
      <w:divBdr>
        <w:top w:val="none" w:sz="0" w:space="0" w:color="auto"/>
        <w:left w:val="none" w:sz="0" w:space="0" w:color="auto"/>
        <w:bottom w:val="none" w:sz="0" w:space="0" w:color="auto"/>
        <w:right w:val="none" w:sz="0" w:space="0" w:color="auto"/>
      </w:divBdr>
    </w:div>
    <w:div w:id="1848445219">
      <w:bodyDiv w:val="1"/>
      <w:marLeft w:val="0"/>
      <w:marRight w:val="0"/>
      <w:marTop w:val="0"/>
      <w:marBottom w:val="0"/>
      <w:divBdr>
        <w:top w:val="none" w:sz="0" w:space="0" w:color="auto"/>
        <w:left w:val="none" w:sz="0" w:space="0" w:color="auto"/>
        <w:bottom w:val="none" w:sz="0" w:space="0" w:color="auto"/>
        <w:right w:val="none" w:sz="0" w:space="0" w:color="auto"/>
      </w:divBdr>
    </w:div>
    <w:div w:id="1848787940">
      <w:bodyDiv w:val="1"/>
      <w:marLeft w:val="0"/>
      <w:marRight w:val="0"/>
      <w:marTop w:val="0"/>
      <w:marBottom w:val="0"/>
      <w:divBdr>
        <w:top w:val="none" w:sz="0" w:space="0" w:color="auto"/>
        <w:left w:val="none" w:sz="0" w:space="0" w:color="auto"/>
        <w:bottom w:val="none" w:sz="0" w:space="0" w:color="auto"/>
        <w:right w:val="none" w:sz="0" w:space="0" w:color="auto"/>
      </w:divBdr>
    </w:div>
    <w:div w:id="1848789582">
      <w:bodyDiv w:val="1"/>
      <w:marLeft w:val="0"/>
      <w:marRight w:val="0"/>
      <w:marTop w:val="0"/>
      <w:marBottom w:val="0"/>
      <w:divBdr>
        <w:top w:val="none" w:sz="0" w:space="0" w:color="auto"/>
        <w:left w:val="none" w:sz="0" w:space="0" w:color="auto"/>
        <w:bottom w:val="none" w:sz="0" w:space="0" w:color="auto"/>
        <w:right w:val="none" w:sz="0" w:space="0" w:color="auto"/>
      </w:divBdr>
    </w:div>
    <w:div w:id="1848860575">
      <w:bodyDiv w:val="1"/>
      <w:marLeft w:val="0"/>
      <w:marRight w:val="0"/>
      <w:marTop w:val="0"/>
      <w:marBottom w:val="0"/>
      <w:divBdr>
        <w:top w:val="none" w:sz="0" w:space="0" w:color="auto"/>
        <w:left w:val="none" w:sz="0" w:space="0" w:color="auto"/>
        <w:bottom w:val="none" w:sz="0" w:space="0" w:color="auto"/>
        <w:right w:val="none" w:sz="0" w:space="0" w:color="auto"/>
      </w:divBdr>
    </w:div>
    <w:div w:id="1848902433">
      <w:bodyDiv w:val="1"/>
      <w:marLeft w:val="0"/>
      <w:marRight w:val="0"/>
      <w:marTop w:val="0"/>
      <w:marBottom w:val="0"/>
      <w:divBdr>
        <w:top w:val="none" w:sz="0" w:space="0" w:color="auto"/>
        <w:left w:val="none" w:sz="0" w:space="0" w:color="auto"/>
        <w:bottom w:val="none" w:sz="0" w:space="0" w:color="auto"/>
        <w:right w:val="none" w:sz="0" w:space="0" w:color="auto"/>
      </w:divBdr>
    </w:div>
    <w:div w:id="1849253423">
      <w:bodyDiv w:val="1"/>
      <w:marLeft w:val="0"/>
      <w:marRight w:val="0"/>
      <w:marTop w:val="0"/>
      <w:marBottom w:val="0"/>
      <w:divBdr>
        <w:top w:val="none" w:sz="0" w:space="0" w:color="auto"/>
        <w:left w:val="none" w:sz="0" w:space="0" w:color="auto"/>
        <w:bottom w:val="none" w:sz="0" w:space="0" w:color="auto"/>
        <w:right w:val="none" w:sz="0" w:space="0" w:color="auto"/>
      </w:divBdr>
    </w:div>
    <w:div w:id="1850371910">
      <w:bodyDiv w:val="1"/>
      <w:marLeft w:val="0"/>
      <w:marRight w:val="0"/>
      <w:marTop w:val="0"/>
      <w:marBottom w:val="0"/>
      <w:divBdr>
        <w:top w:val="none" w:sz="0" w:space="0" w:color="auto"/>
        <w:left w:val="none" w:sz="0" w:space="0" w:color="auto"/>
        <w:bottom w:val="none" w:sz="0" w:space="0" w:color="auto"/>
        <w:right w:val="none" w:sz="0" w:space="0" w:color="auto"/>
      </w:divBdr>
    </w:div>
    <w:div w:id="1851601085">
      <w:bodyDiv w:val="1"/>
      <w:marLeft w:val="0"/>
      <w:marRight w:val="0"/>
      <w:marTop w:val="0"/>
      <w:marBottom w:val="0"/>
      <w:divBdr>
        <w:top w:val="none" w:sz="0" w:space="0" w:color="auto"/>
        <w:left w:val="none" w:sz="0" w:space="0" w:color="auto"/>
        <w:bottom w:val="none" w:sz="0" w:space="0" w:color="auto"/>
        <w:right w:val="none" w:sz="0" w:space="0" w:color="auto"/>
      </w:divBdr>
    </w:div>
    <w:div w:id="1852917236">
      <w:bodyDiv w:val="1"/>
      <w:marLeft w:val="0"/>
      <w:marRight w:val="0"/>
      <w:marTop w:val="0"/>
      <w:marBottom w:val="0"/>
      <w:divBdr>
        <w:top w:val="none" w:sz="0" w:space="0" w:color="auto"/>
        <w:left w:val="none" w:sz="0" w:space="0" w:color="auto"/>
        <w:bottom w:val="none" w:sz="0" w:space="0" w:color="auto"/>
        <w:right w:val="none" w:sz="0" w:space="0" w:color="auto"/>
      </w:divBdr>
    </w:div>
    <w:div w:id="1853565907">
      <w:bodyDiv w:val="1"/>
      <w:marLeft w:val="0"/>
      <w:marRight w:val="0"/>
      <w:marTop w:val="0"/>
      <w:marBottom w:val="0"/>
      <w:divBdr>
        <w:top w:val="none" w:sz="0" w:space="0" w:color="auto"/>
        <w:left w:val="none" w:sz="0" w:space="0" w:color="auto"/>
        <w:bottom w:val="none" w:sz="0" w:space="0" w:color="auto"/>
        <w:right w:val="none" w:sz="0" w:space="0" w:color="auto"/>
      </w:divBdr>
    </w:div>
    <w:div w:id="1853638763">
      <w:bodyDiv w:val="1"/>
      <w:marLeft w:val="0"/>
      <w:marRight w:val="0"/>
      <w:marTop w:val="0"/>
      <w:marBottom w:val="0"/>
      <w:divBdr>
        <w:top w:val="none" w:sz="0" w:space="0" w:color="auto"/>
        <w:left w:val="none" w:sz="0" w:space="0" w:color="auto"/>
        <w:bottom w:val="none" w:sz="0" w:space="0" w:color="auto"/>
        <w:right w:val="none" w:sz="0" w:space="0" w:color="auto"/>
      </w:divBdr>
    </w:div>
    <w:div w:id="1853833392">
      <w:bodyDiv w:val="1"/>
      <w:marLeft w:val="0"/>
      <w:marRight w:val="0"/>
      <w:marTop w:val="0"/>
      <w:marBottom w:val="0"/>
      <w:divBdr>
        <w:top w:val="none" w:sz="0" w:space="0" w:color="auto"/>
        <w:left w:val="none" w:sz="0" w:space="0" w:color="auto"/>
        <w:bottom w:val="none" w:sz="0" w:space="0" w:color="auto"/>
        <w:right w:val="none" w:sz="0" w:space="0" w:color="auto"/>
      </w:divBdr>
    </w:div>
    <w:div w:id="1854950883">
      <w:bodyDiv w:val="1"/>
      <w:marLeft w:val="0"/>
      <w:marRight w:val="0"/>
      <w:marTop w:val="0"/>
      <w:marBottom w:val="0"/>
      <w:divBdr>
        <w:top w:val="none" w:sz="0" w:space="0" w:color="auto"/>
        <w:left w:val="none" w:sz="0" w:space="0" w:color="auto"/>
        <w:bottom w:val="none" w:sz="0" w:space="0" w:color="auto"/>
        <w:right w:val="none" w:sz="0" w:space="0" w:color="auto"/>
      </w:divBdr>
    </w:div>
    <w:div w:id="1855149532">
      <w:bodyDiv w:val="1"/>
      <w:marLeft w:val="0"/>
      <w:marRight w:val="0"/>
      <w:marTop w:val="0"/>
      <w:marBottom w:val="0"/>
      <w:divBdr>
        <w:top w:val="none" w:sz="0" w:space="0" w:color="auto"/>
        <w:left w:val="none" w:sz="0" w:space="0" w:color="auto"/>
        <w:bottom w:val="none" w:sz="0" w:space="0" w:color="auto"/>
        <w:right w:val="none" w:sz="0" w:space="0" w:color="auto"/>
      </w:divBdr>
    </w:div>
    <w:div w:id="1855919732">
      <w:bodyDiv w:val="1"/>
      <w:marLeft w:val="0"/>
      <w:marRight w:val="0"/>
      <w:marTop w:val="0"/>
      <w:marBottom w:val="0"/>
      <w:divBdr>
        <w:top w:val="none" w:sz="0" w:space="0" w:color="auto"/>
        <w:left w:val="none" w:sz="0" w:space="0" w:color="auto"/>
        <w:bottom w:val="none" w:sz="0" w:space="0" w:color="auto"/>
        <w:right w:val="none" w:sz="0" w:space="0" w:color="auto"/>
      </w:divBdr>
    </w:div>
    <w:div w:id="1856115402">
      <w:bodyDiv w:val="1"/>
      <w:marLeft w:val="0"/>
      <w:marRight w:val="0"/>
      <w:marTop w:val="0"/>
      <w:marBottom w:val="0"/>
      <w:divBdr>
        <w:top w:val="none" w:sz="0" w:space="0" w:color="auto"/>
        <w:left w:val="none" w:sz="0" w:space="0" w:color="auto"/>
        <w:bottom w:val="none" w:sz="0" w:space="0" w:color="auto"/>
        <w:right w:val="none" w:sz="0" w:space="0" w:color="auto"/>
      </w:divBdr>
    </w:div>
    <w:div w:id="1856503990">
      <w:bodyDiv w:val="1"/>
      <w:marLeft w:val="0"/>
      <w:marRight w:val="0"/>
      <w:marTop w:val="0"/>
      <w:marBottom w:val="0"/>
      <w:divBdr>
        <w:top w:val="none" w:sz="0" w:space="0" w:color="auto"/>
        <w:left w:val="none" w:sz="0" w:space="0" w:color="auto"/>
        <w:bottom w:val="none" w:sz="0" w:space="0" w:color="auto"/>
        <w:right w:val="none" w:sz="0" w:space="0" w:color="auto"/>
      </w:divBdr>
    </w:div>
    <w:div w:id="1858108883">
      <w:bodyDiv w:val="1"/>
      <w:marLeft w:val="0"/>
      <w:marRight w:val="0"/>
      <w:marTop w:val="0"/>
      <w:marBottom w:val="0"/>
      <w:divBdr>
        <w:top w:val="none" w:sz="0" w:space="0" w:color="auto"/>
        <w:left w:val="none" w:sz="0" w:space="0" w:color="auto"/>
        <w:bottom w:val="none" w:sz="0" w:space="0" w:color="auto"/>
        <w:right w:val="none" w:sz="0" w:space="0" w:color="auto"/>
      </w:divBdr>
    </w:div>
    <w:div w:id="1859191944">
      <w:bodyDiv w:val="1"/>
      <w:marLeft w:val="0"/>
      <w:marRight w:val="0"/>
      <w:marTop w:val="0"/>
      <w:marBottom w:val="0"/>
      <w:divBdr>
        <w:top w:val="none" w:sz="0" w:space="0" w:color="auto"/>
        <w:left w:val="none" w:sz="0" w:space="0" w:color="auto"/>
        <w:bottom w:val="none" w:sz="0" w:space="0" w:color="auto"/>
        <w:right w:val="none" w:sz="0" w:space="0" w:color="auto"/>
      </w:divBdr>
    </w:div>
    <w:div w:id="1859350304">
      <w:bodyDiv w:val="1"/>
      <w:marLeft w:val="0"/>
      <w:marRight w:val="0"/>
      <w:marTop w:val="0"/>
      <w:marBottom w:val="0"/>
      <w:divBdr>
        <w:top w:val="none" w:sz="0" w:space="0" w:color="auto"/>
        <w:left w:val="none" w:sz="0" w:space="0" w:color="auto"/>
        <w:bottom w:val="none" w:sz="0" w:space="0" w:color="auto"/>
        <w:right w:val="none" w:sz="0" w:space="0" w:color="auto"/>
      </w:divBdr>
    </w:div>
    <w:div w:id="1860311772">
      <w:bodyDiv w:val="1"/>
      <w:marLeft w:val="0"/>
      <w:marRight w:val="0"/>
      <w:marTop w:val="0"/>
      <w:marBottom w:val="0"/>
      <w:divBdr>
        <w:top w:val="none" w:sz="0" w:space="0" w:color="auto"/>
        <w:left w:val="none" w:sz="0" w:space="0" w:color="auto"/>
        <w:bottom w:val="none" w:sz="0" w:space="0" w:color="auto"/>
        <w:right w:val="none" w:sz="0" w:space="0" w:color="auto"/>
      </w:divBdr>
    </w:div>
    <w:div w:id="1860923507">
      <w:bodyDiv w:val="1"/>
      <w:marLeft w:val="0"/>
      <w:marRight w:val="0"/>
      <w:marTop w:val="0"/>
      <w:marBottom w:val="0"/>
      <w:divBdr>
        <w:top w:val="none" w:sz="0" w:space="0" w:color="auto"/>
        <w:left w:val="none" w:sz="0" w:space="0" w:color="auto"/>
        <w:bottom w:val="none" w:sz="0" w:space="0" w:color="auto"/>
        <w:right w:val="none" w:sz="0" w:space="0" w:color="auto"/>
      </w:divBdr>
    </w:div>
    <w:div w:id="1861123268">
      <w:bodyDiv w:val="1"/>
      <w:marLeft w:val="0"/>
      <w:marRight w:val="0"/>
      <w:marTop w:val="0"/>
      <w:marBottom w:val="0"/>
      <w:divBdr>
        <w:top w:val="none" w:sz="0" w:space="0" w:color="auto"/>
        <w:left w:val="none" w:sz="0" w:space="0" w:color="auto"/>
        <w:bottom w:val="none" w:sz="0" w:space="0" w:color="auto"/>
        <w:right w:val="none" w:sz="0" w:space="0" w:color="auto"/>
      </w:divBdr>
    </w:div>
    <w:div w:id="1861165046">
      <w:bodyDiv w:val="1"/>
      <w:marLeft w:val="0"/>
      <w:marRight w:val="0"/>
      <w:marTop w:val="0"/>
      <w:marBottom w:val="0"/>
      <w:divBdr>
        <w:top w:val="none" w:sz="0" w:space="0" w:color="auto"/>
        <w:left w:val="none" w:sz="0" w:space="0" w:color="auto"/>
        <w:bottom w:val="none" w:sz="0" w:space="0" w:color="auto"/>
        <w:right w:val="none" w:sz="0" w:space="0" w:color="auto"/>
      </w:divBdr>
    </w:div>
    <w:div w:id="1861316620">
      <w:bodyDiv w:val="1"/>
      <w:marLeft w:val="0"/>
      <w:marRight w:val="0"/>
      <w:marTop w:val="0"/>
      <w:marBottom w:val="0"/>
      <w:divBdr>
        <w:top w:val="none" w:sz="0" w:space="0" w:color="auto"/>
        <w:left w:val="none" w:sz="0" w:space="0" w:color="auto"/>
        <w:bottom w:val="none" w:sz="0" w:space="0" w:color="auto"/>
        <w:right w:val="none" w:sz="0" w:space="0" w:color="auto"/>
      </w:divBdr>
    </w:div>
    <w:div w:id="1861700863">
      <w:bodyDiv w:val="1"/>
      <w:marLeft w:val="0"/>
      <w:marRight w:val="0"/>
      <w:marTop w:val="0"/>
      <w:marBottom w:val="0"/>
      <w:divBdr>
        <w:top w:val="none" w:sz="0" w:space="0" w:color="auto"/>
        <w:left w:val="none" w:sz="0" w:space="0" w:color="auto"/>
        <w:bottom w:val="none" w:sz="0" w:space="0" w:color="auto"/>
        <w:right w:val="none" w:sz="0" w:space="0" w:color="auto"/>
      </w:divBdr>
    </w:div>
    <w:div w:id="1861964320">
      <w:bodyDiv w:val="1"/>
      <w:marLeft w:val="0"/>
      <w:marRight w:val="0"/>
      <w:marTop w:val="0"/>
      <w:marBottom w:val="0"/>
      <w:divBdr>
        <w:top w:val="none" w:sz="0" w:space="0" w:color="auto"/>
        <w:left w:val="none" w:sz="0" w:space="0" w:color="auto"/>
        <w:bottom w:val="none" w:sz="0" w:space="0" w:color="auto"/>
        <w:right w:val="none" w:sz="0" w:space="0" w:color="auto"/>
      </w:divBdr>
    </w:div>
    <w:div w:id="1862166299">
      <w:bodyDiv w:val="1"/>
      <w:marLeft w:val="0"/>
      <w:marRight w:val="0"/>
      <w:marTop w:val="0"/>
      <w:marBottom w:val="0"/>
      <w:divBdr>
        <w:top w:val="none" w:sz="0" w:space="0" w:color="auto"/>
        <w:left w:val="none" w:sz="0" w:space="0" w:color="auto"/>
        <w:bottom w:val="none" w:sz="0" w:space="0" w:color="auto"/>
        <w:right w:val="none" w:sz="0" w:space="0" w:color="auto"/>
      </w:divBdr>
    </w:div>
    <w:div w:id="1862620827">
      <w:bodyDiv w:val="1"/>
      <w:marLeft w:val="0"/>
      <w:marRight w:val="0"/>
      <w:marTop w:val="0"/>
      <w:marBottom w:val="0"/>
      <w:divBdr>
        <w:top w:val="none" w:sz="0" w:space="0" w:color="auto"/>
        <w:left w:val="none" w:sz="0" w:space="0" w:color="auto"/>
        <w:bottom w:val="none" w:sz="0" w:space="0" w:color="auto"/>
        <w:right w:val="none" w:sz="0" w:space="0" w:color="auto"/>
      </w:divBdr>
    </w:div>
    <w:div w:id="1863669678">
      <w:bodyDiv w:val="1"/>
      <w:marLeft w:val="0"/>
      <w:marRight w:val="0"/>
      <w:marTop w:val="0"/>
      <w:marBottom w:val="0"/>
      <w:divBdr>
        <w:top w:val="none" w:sz="0" w:space="0" w:color="auto"/>
        <w:left w:val="none" w:sz="0" w:space="0" w:color="auto"/>
        <w:bottom w:val="none" w:sz="0" w:space="0" w:color="auto"/>
        <w:right w:val="none" w:sz="0" w:space="0" w:color="auto"/>
      </w:divBdr>
    </w:div>
    <w:div w:id="1863930826">
      <w:bodyDiv w:val="1"/>
      <w:marLeft w:val="0"/>
      <w:marRight w:val="0"/>
      <w:marTop w:val="0"/>
      <w:marBottom w:val="0"/>
      <w:divBdr>
        <w:top w:val="none" w:sz="0" w:space="0" w:color="auto"/>
        <w:left w:val="none" w:sz="0" w:space="0" w:color="auto"/>
        <w:bottom w:val="none" w:sz="0" w:space="0" w:color="auto"/>
        <w:right w:val="none" w:sz="0" w:space="0" w:color="auto"/>
      </w:divBdr>
    </w:div>
    <w:div w:id="1866628999">
      <w:bodyDiv w:val="1"/>
      <w:marLeft w:val="0"/>
      <w:marRight w:val="0"/>
      <w:marTop w:val="0"/>
      <w:marBottom w:val="0"/>
      <w:divBdr>
        <w:top w:val="none" w:sz="0" w:space="0" w:color="auto"/>
        <w:left w:val="none" w:sz="0" w:space="0" w:color="auto"/>
        <w:bottom w:val="none" w:sz="0" w:space="0" w:color="auto"/>
        <w:right w:val="none" w:sz="0" w:space="0" w:color="auto"/>
      </w:divBdr>
    </w:div>
    <w:div w:id="1867670302">
      <w:bodyDiv w:val="1"/>
      <w:marLeft w:val="0"/>
      <w:marRight w:val="0"/>
      <w:marTop w:val="0"/>
      <w:marBottom w:val="0"/>
      <w:divBdr>
        <w:top w:val="none" w:sz="0" w:space="0" w:color="auto"/>
        <w:left w:val="none" w:sz="0" w:space="0" w:color="auto"/>
        <w:bottom w:val="none" w:sz="0" w:space="0" w:color="auto"/>
        <w:right w:val="none" w:sz="0" w:space="0" w:color="auto"/>
      </w:divBdr>
    </w:div>
    <w:div w:id="1867868521">
      <w:bodyDiv w:val="1"/>
      <w:marLeft w:val="0"/>
      <w:marRight w:val="0"/>
      <w:marTop w:val="0"/>
      <w:marBottom w:val="0"/>
      <w:divBdr>
        <w:top w:val="none" w:sz="0" w:space="0" w:color="auto"/>
        <w:left w:val="none" w:sz="0" w:space="0" w:color="auto"/>
        <w:bottom w:val="none" w:sz="0" w:space="0" w:color="auto"/>
        <w:right w:val="none" w:sz="0" w:space="0" w:color="auto"/>
      </w:divBdr>
    </w:div>
    <w:div w:id="1868369868">
      <w:bodyDiv w:val="1"/>
      <w:marLeft w:val="0"/>
      <w:marRight w:val="0"/>
      <w:marTop w:val="0"/>
      <w:marBottom w:val="0"/>
      <w:divBdr>
        <w:top w:val="none" w:sz="0" w:space="0" w:color="auto"/>
        <w:left w:val="none" w:sz="0" w:space="0" w:color="auto"/>
        <w:bottom w:val="none" w:sz="0" w:space="0" w:color="auto"/>
        <w:right w:val="none" w:sz="0" w:space="0" w:color="auto"/>
      </w:divBdr>
    </w:div>
    <w:div w:id="1868831629">
      <w:bodyDiv w:val="1"/>
      <w:marLeft w:val="0"/>
      <w:marRight w:val="0"/>
      <w:marTop w:val="0"/>
      <w:marBottom w:val="0"/>
      <w:divBdr>
        <w:top w:val="none" w:sz="0" w:space="0" w:color="auto"/>
        <w:left w:val="none" w:sz="0" w:space="0" w:color="auto"/>
        <w:bottom w:val="none" w:sz="0" w:space="0" w:color="auto"/>
        <w:right w:val="none" w:sz="0" w:space="0" w:color="auto"/>
      </w:divBdr>
    </w:div>
    <w:div w:id="1869105158">
      <w:bodyDiv w:val="1"/>
      <w:marLeft w:val="0"/>
      <w:marRight w:val="0"/>
      <w:marTop w:val="0"/>
      <w:marBottom w:val="0"/>
      <w:divBdr>
        <w:top w:val="none" w:sz="0" w:space="0" w:color="auto"/>
        <w:left w:val="none" w:sz="0" w:space="0" w:color="auto"/>
        <w:bottom w:val="none" w:sz="0" w:space="0" w:color="auto"/>
        <w:right w:val="none" w:sz="0" w:space="0" w:color="auto"/>
      </w:divBdr>
    </w:div>
    <w:div w:id="1869176857">
      <w:bodyDiv w:val="1"/>
      <w:marLeft w:val="0"/>
      <w:marRight w:val="0"/>
      <w:marTop w:val="0"/>
      <w:marBottom w:val="0"/>
      <w:divBdr>
        <w:top w:val="none" w:sz="0" w:space="0" w:color="auto"/>
        <w:left w:val="none" w:sz="0" w:space="0" w:color="auto"/>
        <w:bottom w:val="none" w:sz="0" w:space="0" w:color="auto"/>
        <w:right w:val="none" w:sz="0" w:space="0" w:color="auto"/>
      </w:divBdr>
    </w:div>
    <w:div w:id="1869365399">
      <w:bodyDiv w:val="1"/>
      <w:marLeft w:val="0"/>
      <w:marRight w:val="0"/>
      <w:marTop w:val="0"/>
      <w:marBottom w:val="0"/>
      <w:divBdr>
        <w:top w:val="none" w:sz="0" w:space="0" w:color="auto"/>
        <w:left w:val="none" w:sz="0" w:space="0" w:color="auto"/>
        <w:bottom w:val="none" w:sz="0" w:space="0" w:color="auto"/>
        <w:right w:val="none" w:sz="0" w:space="0" w:color="auto"/>
      </w:divBdr>
    </w:div>
    <w:div w:id="1870218050">
      <w:bodyDiv w:val="1"/>
      <w:marLeft w:val="0"/>
      <w:marRight w:val="0"/>
      <w:marTop w:val="0"/>
      <w:marBottom w:val="0"/>
      <w:divBdr>
        <w:top w:val="none" w:sz="0" w:space="0" w:color="auto"/>
        <w:left w:val="none" w:sz="0" w:space="0" w:color="auto"/>
        <w:bottom w:val="none" w:sz="0" w:space="0" w:color="auto"/>
        <w:right w:val="none" w:sz="0" w:space="0" w:color="auto"/>
      </w:divBdr>
    </w:div>
    <w:div w:id="1870676810">
      <w:bodyDiv w:val="1"/>
      <w:marLeft w:val="0"/>
      <w:marRight w:val="0"/>
      <w:marTop w:val="0"/>
      <w:marBottom w:val="0"/>
      <w:divBdr>
        <w:top w:val="none" w:sz="0" w:space="0" w:color="auto"/>
        <w:left w:val="none" w:sz="0" w:space="0" w:color="auto"/>
        <w:bottom w:val="none" w:sz="0" w:space="0" w:color="auto"/>
        <w:right w:val="none" w:sz="0" w:space="0" w:color="auto"/>
      </w:divBdr>
    </w:div>
    <w:div w:id="1870684204">
      <w:bodyDiv w:val="1"/>
      <w:marLeft w:val="0"/>
      <w:marRight w:val="0"/>
      <w:marTop w:val="0"/>
      <w:marBottom w:val="0"/>
      <w:divBdr>
        <w:top w:val="none" w:sz="0" w:space="0" w:color="auto"/>
        <w:left w:val="none" w:sz="0" w:space="0" w:color="auto"/>
        <w:bottom w:val="none" w:sz="0" w:space="0" w:color="auto"/>
        <w:right w:val="none" w:sz="0" w:space="0" w:color="auto"/>
      </w:divBdr>
    </w:div>
    <w:div w:id="1870875286">
      <w:bodyDiv w:val="1"/>
      <w:marLeft w:val="0"/>
      <w:marRight w:val="0"/>
      <w:marTop w:val="0"/>
      <w:marBottom w:val="0"/>
      <w:divBdr>
        <w:top w:val="none" w:sz="0" w:space="0" w:color="auto"/>
        <w:left w:val="none" w:sz="0" w:space="0" w:color="auto"/>
        <w:bottom w:val="none" w:sz="0" w:space="0" w:color="auto"/>
        <w:right w:val="none" w:sz="0" w:space="0" w:color="auto"/>
      </w:divBdr>
    </w:div>
    <w:div w:id="1870987844">
      <w:bodyDiv w:val="1"/>
      <w:marLeft w:val="0"/>
      <w:marRight w:val="0"/>
      <w:marTop w:val="0"/>
      <w:marBottom w:val="0"/>
      <w:divBdr>
        <w:top w:val="none" w:sz="0" w:space="0" w:color="auto"/>
        <w:left w:val="none" w:sz="0" w:space="0" w:color="auto"/>
        <w:bottom w:val="none" w:sz="0" w:space="0" w:color="auto"/>
        <w:right w:val="none" w:sz="0" w:space="0" w:color="auto"/>
      </w:divBdr>
    </w:div>
    <w:div w:id="1871070780">
      <w:bodyDiv w:val="1"/>
      <w:marLeft w:val="0"/>
      <w:marRight w:val="0"/>
      <w:marTop w:val="0"/>
      <w:marBottom w:val="0"/>
      <w:divBdr>
        <w:top w:val="none" w:sz="0" w:space="0" w:color="auto"/>
        <w:left w:val="none" w:sz="0" w:space="0" w:color="auto"/>
        <w:bottom w:val="none" w:sz="0" w:space="0" w:color="auto"/>
        <w:right w:val="none" w:sz="0" w:space="0" w:color="auto"/>
      </w:divBdr>
    </w:div>
    <w:div w:id="1871606615">
      <w:bodyDiv w:val="1"/>
      <w:marLeft w:val="0"/>
      <w:marRight w:val="0"/>
      <w:marTop w:val="0"/>
      <w:marBottom w:val="0"/>
      <w:divBdr>
        <w:top w:val="none" w:sz="0" w:space="0" w:color="auto"/>
        <w:left w:val="none" w:sz="0" w:space="0" w:color="auto"/>
        <w:bottom w:val="none" w:sz="0" w:space="0" w:color="auto"/>
        <w:right w:val="none" w:sz="0" w:space="0" w:color="auto"/>
      </w:divBdr>
    </w:div>
    <w:div w:id="1871841964">
      <w:bodyDiv w:val="1"/>
      <w:marLeft w:val="0"/>
      <w:marRight w:val="0"/>
      <w:marTop w:val="0"/>
      <w:marBottom w:val="0"/>
      <w:divBdr>
        <w:top w:val="none" w:sz="0" w:space="0" w:color="auto"/>
        <w:left w:val="none" w:sz="0" w:space="0" w:color="auto"/>
        <w:bottom w:val="none" w:sz="0" w:space="0" w:color="auto"/>
        <w:right w:val="none" w:sz="0" w:space="0" w:color="auto"/>
      </w:divBdr>
    </w:div>
    <w:div w:id="1872260686">
      <w:bodyDiv w:val="1"/>
      <w:marLeft w:val="0"/>
      <w:marRight w:val="0"/>
      <w:marTop w:val="0"/>
      <w:marBottom w:val="0"/>
      <w:divBdr>
        <w:top w:val="none" w:sz="0" w:space="0" w:color="auto"/>
        <w:left w:val="none" w:sz="0" w:space="0" w:color="auto"/>
        <w:bottom w:val="none" w:sz="0" w:space="0" w:color="auto"/>
        <w:right w:val="none" w:sz="0" w:space="0" w:color="auto"/>
      </w:divBdr>
    </w:div>
    <w:div w:id="1872839515">
      <w:bodyDiv w:val="1"/>
      <w:marLeft w:val="0"/>
      <w:marRight w:val="0"/>
      <w:marTop w:val="0"/>
      <w:marBottom w:val="0"/>
      <w:divBdr>
        <w:top w:val="none" w:sz="0" w:space="0" w:color="auto"/>
        <w:left w:val="none" w:sz="0" w:space="0" w:color="auto"/>
        <w:bottom w:val="none" w:sz="0" w:space="0" w:color="auto"/>
        <w:right w:val="none" w:sz="0" w:space="0" w:color="auto"/>
      </w:divBdr>
    </w:div>
    <w:div w:id="1873111994">
      <w:bodyDiv w:val="1"/>
      <w:marLeft w:val="0"/>
      <w:marRight w:val="0"/>
      <w:marTop w:val="0"/>
      <w:marBottom w:val="0"/>
      <w:divBdr>
        <w:top w:val="none" w:sz="0" w:space="0" w:color="auto"/>
        <w:left w:val="none" w:sz="0" w:space="0" w:color="auto"/>
        <w:bottom w:val="none" w:sz="0" w:space="0" w:color="auto"/>
        <w:right w:val="none" w:sz="0" w:space="0" w:color="auto"/>
      </w:divBdr>
    </w:div>
    <w:div w:id="1873683494">
      <w:bodyDiv w:val="1"/>
      <w:marLeft w:val="0"/>
      <w:marRight w:val="0"/>
      <w:marTop w:val="0"/>
      <w:marBottom w:val="0"/>
      <w:divBdr>
        <w:top w:val="none" w:sz="0" w:space="0" w:color="auto"/>
        <w:left w:val="none" w:sz="0" w:space="0" w:color="auto"/>
        <w:bottom w:val="none" w:sz="0" w:space="0" w:color="auto"/>
        <w:right w:val="none" w:sz="0" w:space="0" w:color="auto"/>
      </w:divBdr>
    </w:div>
    <w:div w:id="1873957504">
      <w:bodyDiv w:val="1"/>
      <w:marLeft w:val="0"/>
      <w:marRight w:val="0"/>
      <w:marTop w:val="0"/>
      <w:marBottom w:val="0"/>
      <w:divBdr>
        <w:top w:val="none" w:sz="0" w:space="0" w:color="auto"/>
        <w:left w:val="none" w:sz="0" w:space="0" w:color="auto"/>
        <w:bottom w:val="none" w:sz="0" w:space="0" w:color="auto"/>
        <w:right w:val="none" w:sz="0" w:space="0" w:color="auto"/>
      </w:divBdr>
    </w:div>
    <w:div w:id="1874072893">
      <w:bodyDiv w:val="1"/>
      <w:marLeft w:val="0"/>
      <w:marRight w:val="0"/>
      <w:marTop w:val="0"/>
      <w:marBottom w:val="0"/>
      <w:divBdr>
        <w:top w:val="none" w:sz="0" w:space="0" w:color="auto"/>
        <w:left w:val="none" w:sz="0" w:space="0" w:color="auto"/>
        <w:bottom w:val="none" w:sz="0" w:space="0" w:color="auto"/>
        <w:right w:val="none" w:sz="0" w:space="0" w:color="auto"/>
      </w:divBdr>
    </w:div>
    <w:div w:id="1874733160">
      <w:bodyDiv w:val="1"/>
      <w:marLeft w:val="0"/>
      <w:marRight w:val="0"/>
      <w:marTop w:val="0"/>
      <w:marBottom w:val="0"/>
      <w:divBdr>
        <w:top w:val="none" w:sz="0" w:space="0" w:color="auto"/>
        <w:left w:val="none" w:sz="0" w:space="0" w:color="auto"/>
        <w:bottom w:val="none" w:sz="0" w:space="0" w:color="auto"/>
        <w:right w:val="none" w:sz="0" w:space="0" w:color="auto"/>
      </w:divBdr>
    </w:div>
    <w:div w:id="1875339386">
      <w:bodyDiv w:val="1"/>
      <w:marLeft w:val="0"/>
      <w:marRight w:val="0"/>
      <w:marTop w:val="0"/>
      <w:marBottom w:val="0"/>
      <w:divBdr>
        <w:top w:val="none" w:sz="0" w:space="0" w:color="auto"/>
        <w:left w:val="none" w:sz="0" w:space="0" w:color="auto"/>
        <w:bottom w:val="none" w:sz="0" w:space="0" w:color="auto"/>
        <w:right w:val="none" w:sz="0" w:space="0" w:color="auto"/>
      </w:divBdr>
    </w:div>
    <w:div w:id="1875803822">
      <w:bodyDiv w:val="1"/>
      <w:marLeft w:val="0"/>
      <w:marRight w:val="0"/>
      <w:marTop w:val="0"/>
      <w:marBottom w:val="0"/>
      <w:divBdr>
        <w:top w:val="none" w:sz="0" w:space="0" w:color="auto"/>
        <w:left w:val="none" w:sz="0" w:space="0" w:color="auto"/>
        <w:bottom w:val="none" w:sz="0" w:space="0" w:color="auto"/>
        <w:right w:val="none" w:sz="0" w:space="0" w:color="auto"/>
      </w:divBdr>
    </w:div>
    <w:div w:id="1875919825">
      <w:bodyDiv w:val="1"/>
      <w:marLeft w:val="0"/>
      <w:marRight w:val="0"/>
      <w:marTop w:val="0"/>
      <w:marBottom w:val="0"/>
      <w:divBdr>
        <w:top w:val="none" w:sz="0" w:space="0" w:color="auto"/>
        <w:left w:val="none" w:sz="0" w:space="0" w:color="auto"/>
        <w:bottom w:val="none" w:sz="0" w:space="0" w:color="auto"/>
        <w:right w:val="none" w:sz="0" w:space="0" w:color="auto"/>
      </w:divBdr>
    </w:div>
    <w:div w:id="1875922017">
      <w:bodyDiv w:val="1"/>
      <w:marLeft w:val="0"/>
      <w:marRight w:val="0"/>
      <w:marTop w:val="0"/>
      <w:marBottom w:val="0"/>
      <w:divBdr>
        <w:top w:val="none" w:sz="0" w:space="0" w:color="auto"/>
        <w:left w:val="none" w:sz="0" w:space="0" w:color="auto"/>
        <w:bottom w:val="none" w:sz="0" w:space="0" w:color="auto"/>
        <w:right w:val="none" w:sz="0" w:space="0" w:color="auto"/>
      </w:divBdr>
    </w:div>
    <w:div w:id="1876310604">
      <w:bodyDiv w:val="1"/>
      <w:marLeft w:val="0"/>
      <w:marRight w:val="0"/>
      <w:marTop w:val="0"/>
      <w:marBottom w:val="0"/>
      <w:divBdr>
        <w:top w:val="none" w:sz="0" w:space="0" w:color="auto"/>
        <w:left w:val="none" w:sz="0" w:space="0" w:color="auto"/>
        <w:bottom w:val="none" w:sz="0" w:space="0" w:color="auto"/>
        <w:right w:val="none" w:sz="0" w:space="0" w:color="auto"/>
      </w:divBdr>
    </w:div>
    <w:div w:id="1876655517">
      <w:bodyDiv w:val="1"/>
      <w:marLeft w:val="0"/>
      <w:marRight w:val="0"/>
      <w:marTop w:val="0"/>
      <w:marBottom w:val="0"/>
      <w:divBdr>
        <w:top w:val="none" w:sz="0" w:space="0" w:color="auto"/>
        <w:left w:val="none" w:sz="0" w:space="0" w:color="auto"/>
        <w:bottom w:val="none" w:sz="0" w:space="0" w:color="auto"/>
        <w:right w:val="none" w:sz="0" w:space="0" w:color="auto"/>
      </w:divBdr>
    </w:div>
    <w:div w:id="1876769329">
      <w:bodyDiv w:val="1"/>
      <w:marLeft w:val="0"/>
      <w:marRight w:val="0"/>
      <w:marTop w:val="0"/>
      <w:marBottom w:val="0"/>
      <w:divBdr>
        <w:top w:val="none" w:sz="0" w:space="0" w:color="auto"/>
        <w:left w:val="none" w:sz="0" w:space="0" w:color="auto"/>
        <w:bottom w:val="none" w:sz="0" w:space="0" w:color="auto"/>
        <w:right w:val="none" w:sz="0" w:space="0" w:color="auto"/>
      </w:divBdr>
    </w:div>
    <w:div w:id="1876887886">
      <w:bodyDiv w:val="1"/>
      <w:marLeft w:val="0"/>
      <w:marRight w:val="0"/>
      <w:marTop w:val="0"/>
      <w:marBottom w:val="0"/>
      <w:divBdr>
        <w:top w:val="none" w:sz="0" w:space="0" w:color="auto"/>
        <w:left w:val="none" w:sz="0" w:space="0" w:color="auto"/>
        <w:bottom w:val="none" w:sz="0" w:space="0" w:color="auto"/>
        <w:right w:val="none" w:sz="0" w:space="0" w:color="auto"/>
      </w:divBdr>
    </w:div>
    <w:div w:id="1877808617">
      <w:bodyDiv w:val="1"/>
      <w:marLeft w:val="0"/>
      <w:marRight w:val="0"/>
      <w:marTop w:val="0"/>
      <w:marBottom w:val="0"/>
      <w:divBdr>
        <w:top w:val="none" w:sz="0" w:space="0" w:color="auto"/>
        <w:left w:val="none" w:sz="0" w:space="0" w:color="auto"/>
        <w:bottom w:val="none" w:sz="0" w:space="0" w:color="auto"/>
        <w:right w:val="none" w:sz="0" w:space="0" w:color="auto"/>
      </w:divBdr>
    </w:div>
    <w:div w:id="1878011068">
      <w:bodyDiv w:val="1"/>
      <w:marLeft w:val="0"/>
      <w:marRight w:val="0"/>
      <w:marTop w:val="0"/>
      <w:marBottom w:val="0"/>
      <w:divBdr>
        <w:top w:val="none" w:sz="0" w:space="0" w:color="auto"/>
        <w:left w:val="none" w:sz="0" w:space="0" w:color="auto"/>
        <w:bottom w:val="none" w:sz="0" w:space="0" w:color="auto"/>
        <w:right w:val="none" w:sz="0" w:space="0" w:color="auto"/>
      </w:divBdr>
    </w:div>
    <w:div w:id="1879315386">
      <w:bodyDiv w:val="1"/>
      <w:marLeft w:val="0"/>
      <w:marRight w:val="0"/>
      <w:marTop w:val="0"/>
      <w:marBottom w:val="0"/>
      <w:divBdr>
        <w:top w:val="none" w:sz="0" w:space="0" w:color="auto"/>
        <w:left w:val="none" w:sz="0" w:space="0" w:color="auto"/>
        <w:bottom w:val="none" w:sz="0" w:space="0" w:color="auto"/>
        <w:right w:val="none" w:sz="0" w:space="0" w:color="auto"/>
      </w:divBdr>
    </w:div>
    <w:div w:id="1879734463">
      <w:bodyDiv w:val="1"/>
      <w:marLeft w:val="0"/>
      <w:marRight w:val="0"/>
      <w:marTop w:val="0"/>
      <w:marBottom w:val="0"/>
      <w:divBdr>
        <w:top w:val="none" w:sz="0" w:space="0" w:color="auto"/>
        <w:left w:val="none" w:sz="0" w:space="0" w:color="auto"/>
        <w:bottom w:val="none" w:sz="0" w:space="0" w:color="auto"/>
        <w:right w:val="none" w:sz="0" w:space="0" w:color="auto"/>
      </w:divBdr>
    </w:div>
    <w:div w:id="1880585780">
      <w:bodyDiv w:val="1"/>
      <w:marLeft w:val="0"/>
      <w:marRight w:val="0"/>
      <w:marTop w:val="0"/>
      <w:marBottom w:val="0"/>
      <w:divBdr>
        <w:top w:val="none" w:sz="0" w:space="0" w:color="auto"/>
        <w:left w:val="none" w:sz="0" w:space="0" w:color="auto"/>
        <w:bottom w:val="none" w:sz="0" w:space="0" w:color="auto"/>
        <w:right w:val="none" w:sz="0" w:space="0" w:color="auto"/>
      </w:divBdr>
    </w:div>
    <w:div w:id="1880820801">
      <w:bodyDiv w:val="1"/>
      <w:marLeft w:val="0"/>
      <w:marRight w:val="0"/>
      <w:marTop w:val="0"/>
      <w:marBottom w:val="0"/>
      <w:divBdr>
        <w:top w:val="none" w:sz="0" w:space="0" w:color="auto"/>
        <w:left w:val="none" w:sz="0" w:space="0" w:color="auto"/>
        <w:bottom w:val="none" w:sz="0" w:space="0" w:color="auto"/>
        <w:right w:val="none" w:sz="0" w:space="0" w:color="auto"/>
      </w:divBdr>
    </w:div>
    <w:div w:id="1880892321">
      <w:bodyDiv w:val="1"/>
      <w:marLeft w:val="0"/>
      <w:marRight w:val="0"/>
      <w:marTop w:val="0"/>
      <w:marBottom w:val="0"/>
      <w:divBdr>
        <w:top w:val="none" w:sz="0" w:space="0" w:color="auto"/>
        <w:left w:val="none" w:sz="0" w:space="0" w:color="auto"/>
        <w:bottom w:val="none" w:sz="0" w:space="0" w:color="auto"/>
        <w:right w:val="none" w:sz="0" w:space="0" w:color="auto"/>
      </w:divBdr>
    </w:div>
    <w:div w:id="1881016674">
      <w:bodyDiv w:val="1"/>
      <w:marLeft w:val="0"/>
      <w:marRight w:val="0"/>
      <w:marTop w:val="0"/>
      <w:marBottom w:val="0"/>
      <w:divBdr>
        <w:top w:val="none" w:sz="0" w:space="0" w:color="auto"/>
        <w:left w:val="none" w:sz="0" w:space="0" w:color="auto"/>
        <w:bottom w:val="none" w:sz="0" w:space="0" w:color="auto"/>
        <w:right w:val="none" w:sz="0" w:space="0" w:color="auto"/>
      </w:divBdr>
    </w:div>
    <w:div w:id="1881235221">
      <w:bodyDiv w:val="1"/>
      <w:marLeft w:val="0"/>
      <w:marRight w:val="0"/>
      <w:marTop w:val="0"/>
      <w:marBottom w:val="0"/>
      <w:divBdr>
        <w:top w:val="none" w:sz="0" w:space="0" w:color="auto"/>
        <w:left w:val="none" w:sz="0" w:space="0" w:color="auto"/>
        <w:bottom w:val="none" w:sz="0" w:space="0" w:color="auto"/>
        <w:right w:val="none" w:sz="0" w:space="0" w:color="auto"/>
      </w:divBdr>
    </w:div>
    <w:div w:id="1881243440">
      <w:bodyDiv w:val="1"/>
      <w:marLeft w:val="0"/>
      <w:marRight w:val="0"/>
      <w:marTop w:val="0"/>
      <w:marBottom w:val="0"/>
      <w:divBdr>
        <w:top w:val="none" w:sz="0" w:space="0" w:color="auto"/>
        <w:left w:val="none" w:sz="0" w:space="0" w:color="auto"/>
        <w:bottom w:val="none" w:sz="0" w:space="0" w:color="auto"/>
        <w:right w:val="none" w:sz="0" w:space="0" w:color="auto"/>
      </w:divBdr>
    </w:div>
    <w:div w:id="1881436187">
      <w:bodyDiv w:val="1"/>
      <w:marLeft w:val="0"/>
      <w:marRight w:val="0"/>
      <w:marTop w:val="0"/>
      <w:marBottom w:val="0"/>
      <w:divBdr>
        <w:top w:val="none" w:sz="0" w:space="0" w:color="auto"/>
        <w:left w:val="none" w:sz="0" w:space="0" w:color="auto"/>
        <w:bottom w:val="none" w:sz="0" w:space="0" w:color="auto"/>
        <w:right w:val="none" w:sz="0" w:space="0" w:color="auto"/>
      </w:divBdr>
    </w:div>
    <w:div w:id="1881823336">
      <w:bodyDiv w:val="1"/>
      <w:marLeft w:val="0"/>
      <w:marRight w:val="0"/>
      <w:marTop w:val="0"/>
      <w:marBottom w:val="0"/>
      <w:divBdr>
        <w:top w:val="none" w:sz="0" w:space="0" w:color="auto"/>
        <w:left w:val="none" w:sz="0" w:space="0" w:color="auto"/>
        <w:bottom w:val="none" w:sz="0" w:space="0" w:color="auto"/>
        <w:right w:val="none" w:sz="0" w:space="0" w:color="auto"/>
      </w:divBdr>
    </w:div>
    <w:div w:id="1882476037">
      <w:bodyDiv w:val="1"/>
      <w:marLeft w:val="0"/>
      <w:marRight w:val="0"/>
      <w:marTop w:val="0"/>
      <w:marBottom w:val="0"/>
      <w:divBdr>
        <w:top w:val="none" w:sz="0" w:space="0" w:color="auto"/>
        <w:left w:val="none" w:sz="0" w:space="0" w:color="auto"/>
        <w:bottom w:val="none" w:sz="0" w:space="0" w:color="auto"/>
        <w:right w:val="none" w:sz="0" w:space="0" w:color="auto"/>
      </w:divBdr>
    </w:div>
    <w:div w:id="1883788630">
      <w:bodyDiv w:val="1"/>
      <w:marLeft w:val="0"/>
      <w:marRight w:val="0"/>
      <w:marTop w:val="0"/>
      <w:marBottom w:val="0"/>
      <w:divBdr>
        <w:top w:val="none" w:sz="0" w:space="0" w:color="auto"/>
        <w:left w:val="none" w:sz="0" w:space="0" w:color="auto"/>
        <w:bottom w:val="none" w:sz="0" w:space="0" w:color="auto"/>
        <w:right w:val="none" w:sz="0" w:space="0" w:color="auto"/>
      </w:divBdr>
    </w:div>
    <w:div w:id="1884519307">
      <w:bodyDiv w:val="1"/>
      <w:marLeft w:val="0"/>
      <w:marRight w:val="0"/>
      <w:marTop w:val="0"/>
      <w:marBottom w:val="0"/>
      <w:divBdr>
        <w:top w:val="none" w:sz="0" w:space="0" w:color="auto"/>
        <w:left w:val="none" w:sz="0" w:space="0" w:color="auto"/>
        <w:bottom w:val="none" w:sz="0" w:space="0" w:color="auto"/>
        <w:right w:val="none" w:sz="0" w:space="0" w:color="auto"/>
      </w:divBdr>
    </w:div>
    <w:div w:id="1884633966">
      <w:bodyDiv w:val="1"/>
      <w:marLeft w:val="0"/>
      <w:marRight w:val="0"/>
      <w:marTop w:val="0"/>
      <w:marBottom w:val="0"/>
      <w:divBdr>
        <w:top w:val="none" w:sz="0" w:space="0" w:color="auto"/>
        <w:left w:val="none" w:sz="0" w:space="0" w:color="auto"/>
        <w:bottom w:val="none" w:sz="0" w:space="0" w:color="auto"/>
        <w:right w:val="none" w:sz="0" w:space="0" w:color="auto"/>
      </w:divBdr>
    </w:div>
    <w:div w:id="1884754832">
      <w:bodyDiv w:val="1"/>
      <w:marLeft w:val="0"/>
      <w:marRight w:val="0"/>
      <w:marTop w:val="0"/>
      <w:marBottom w:val="0"/>
      <w:divBdr>
        <w:top w:val="none" w:sz="0" w:space="0" w:color="auto"/>
        <w:left w:val="none" w:sz="0" w:space="0" w:color="auto"/>
        <w:bottom w:val="none" w:sz="0" w:space="0" w:color="auto"/>
        <w:right w:val="none" w:sz="0" w:space="0" w:color="auto"/>
      </w:divBdr>
    </w:div>
    <w:div w:id="1885361191">
      <w:bodyDiv w:val="1"/>
      <w:marLeft w:val="0"/>
      <w:marRight w:val="0"/>
      <w:marTop w:val="0"/>
      <w:marBottom w:val="0"/>
      <w:divBdr>
        <w:top w:val="none" w:sz="0" w:space="0" w:color="auto"/>
        <w:left w:val="none" w:sz="0" w:space="0" w:color="auto"/>
        <w:bottom w:val="none" w:sz="0" w:space="0" w:color="auto"/>
        <w:right w:val="none" w:sz="0" w:space="0" w:color="auto"/>
      </w:divBdr>
    </w:div>
    <w:div w:id="1885411689">
      <w:bodyDiv w:val="1"/>
      <w:marLeft w:val="0"/>
      <w:marRight w:val="0"/>
      <w:marTop w:val="0"/>
      <w:marBottom w:val="0"/>
      <w:divBdr>
        <w:top w:val="none" w:sz="0" w:space="0" w:color="auto"/>
        <w:left w:val="none" w:sz="0" w:space="0" w:color="auto"/>
        <w:bottom w:val="none" w:sz="0" w:space="0" w:color="auto"/>
        <w:right w:val="none" w:sz="0" w:space="0" w:color="auto"/>
      </w:divBdr>
    </w:div>
    <w:div w:id="1885824628">
      <w:bodyDiv w:val="1"/>
      <w:marLeft w:val="0"/>
      <w:marRight w:val="0"/>
      <w:marTop w:val="0"/>
      <w:marBottom w:val="0"/>
      <w:divBdr>
        <w:top w:val="none" w:sz="0" w:space="0" w:color="auto"/>
        <w:left w:val="none" w:sz="0" w:space="0" w:color="auto"/>
        <w:bottom w:val="none" w:sz="0" w:space="0" w:color="auto"/>
        <w:right w:val="none" w:sz="0" w:space="0" w:color="auto"/>
      </w:divBdr>
    </w:div>
    <w:div w:id="1885871891">
      <w:bodyDiv w:val="1"/>
      <w:marLeft w:val="0"/>
      <w:marRight w:val="0"/>
      <w:marTop w:val="0"/>
      <w:marBottom w:val="0"/>
      <w:divBdr>
        <w:top w:val="none" w:sz="0" w:space="0" w:color="auto"/>
        <w:left w:val="none" w:sz="0" w:space="0" w:color="auto"/>
        <w:bottom w:val="none" w:sz="0" w:space="0" w:color="auto"/>
        <w:right w:val="none" w:sz="0" w:space="0" w:color="auto"/>
      </w:divBdr>
    </w:div>
    <w:div w:id="1886141368">
      <w:bodyDiv w:val="1"/>
      <w:marLeft w:val="0"/>
      <w:marRight w:val="0"/>
      <w:marTop w:val="0"/>
      <w:marBottom w:val="0"/>
      <w:divBdr>
        <w:top w:val="none" w:sz="0" w:space="0" w:color="auto"/>
        <w:left w:val="none" w:sz="0" w:space="0" w:color="auto"/>
        <w:bottom w:val="none" w:sz="0" w:space="0" w:color="auto"/>
        <w:right w:val="none" w:sz="0" w:space="0" w:color="auto"/>
      </w:divBdr>
    </w:div>
    <w:div w:id="1886788815">
      <w:bodyDiv w:val="1"/>
      <w:marLeft w:val="0"/>
      <w:marRight w:val="0"/>
      <w:marTop w:val="0"/>
      <w:marBottom w:val="0"/>
      <w:divBdr>
        <w:top w:val="none" w:sz="0" w:space="0" w:color="auto"/>
        <w:left w:val="none" w:sz="0" w:space="0" w:color="auto"/>
        <w:bottom w:val="none" w:sz="0" w:space="0" w:color="auto"/>
        <w:right w:val="none" w:sz="0" w:space="0" w:color="auto"/>
      </w:divBdr>
    </w:div>
    <w:div w:id="1887133177">
      <w:bodyDiv w:val="1"/>
      <w:marLeft w:val="0"/>
      <w:marRight w:val="0"/>
      <w:marTop w:val="0"/>
      <w:marBottom w:val="0"/>
      <w:divBdr>
        <w:top w:val="none" w:sz="0" w:space="0" w:color="auto"/>
        <w:left w:val="none" w:sz="0" w:space="0" w:color="auto"/>
        <w:bottom w:val="none" w:sz="0" w:space="0" w:color="auto"/>
        <w:right w:val="none" w:sz="0" w:space="0" w:color="auto"/>
      </w:divBdr>
    </w:div>
    <w:div w:id="1887792789">
      <w:bodyDiv w:val="1"/>
      <w:marLeft w:val="0"/>
      <w:marRight w:val="0"/>
      <w:marTop w:val="0"/>
      <w:marBottom w:val="0"/>
      <w:divBdr>
        <w:top w:val="none" w:sz="0" w:space="0" w:color="auto"/>
        <w:left w:val="none" w:sz="0" w:space="0" w:color="auto"/>
        <w:bottom w:val="none" w:sz="0" w:space="0" w:color="auto"/>
        <w:right w:val="none" w:sz="0" w:space="0" w:color="auto"/>
      </w:divBdr>
    </w:div>
    <w:div w:id="1888836227">
      <w:bodyDiv w:val="1"/>
      <w:marLeft w:val="0"/>
      <w:marRight w:val="0"/>
      <w:marTop w:val="0"/>
      <w:marBottom w:val="0"/>
      <w:divBdr>
        <w:top w:val="none" w:sz="0" w:space="0" w:color="auto"/>
        <w:left w:val="none" w:sz="0" w:space="0" w:color="auto"/>
        <w:bottom w:val="none" w:sz="0" w:space="0" w:color="auto"/>
        <w:right w:val="none" w:sz="0" w:space="0" w:color="auto"/>
      </w:divBdr>
    </w:div>
    <w:div w:id="1888881682">
      <w:bodyDiv w:val="1"/>
      <w:marLeft w:val="0"/>
      <w:marRight w:val="0"/>
      <w:marTop w:val="0"/>
      <w:marBottom w:val="0"/>
      <w:divBdr>
        <w:top w:val="none" w:sz="0" w:space="0" w:color="auto"/>
        <w:left w:val="none" w:sz="0" w:space="0" w:color="auto"/>
        <w:bottom w:val="none" w:sz="0" w:space="0" w:color="auto"/>
        <w:right w:val="none" w:sz="0" w:space="0" w:color="auto"/>
      </w:divBdr>
    </w:div>
    <w:div w:id="1888908890">
      <w:bodyDiv w:val="1"/>
      <w:marLeft w:val="0"/>
      <w:marRight w:val="0"/>
      <w:marTop w:val="0"/>
      <w:marBottom w:val="0"/>
      <w:divBdr>
        <w:top w:val="none" w:sz="0" w:space="0" w:color="auto"/>
        <w:left w:val="none" w:sz="0" w:space="0" w:color="auto"/>
        <w:bottom w:val="none" w:sz="0" w:space="0" w:color="auto"/>
        <w:right w:val="none" w:sz="0" w:space="0" w:color="auto"/>
      </w:divBdr>
    </w:div>
    <w:div w:id="1889605981">
      <w:bodyDiv w:val="1"/>
      <w:marLeft w:val="0"/>
      <w:marRight w:val="0"/>
      <w:marTop w:val="0"/>
      <w:marBottom w:val="0"/>
      <w:divBdr>
        <w:top w:val="none" w:sz="0" w:space="0" w:color="auto"/>
        <w:left w:val="none" w:sz="0" w:space="0" w:color="auto"/>
        <w:bottom w:val="none" w:sz="0" w:space="0" w:color="auto"/>
        <w:right w:val="none" w:sz="0" w:space="0" w:color="auto"/>
      </w:divBdr>
    </w:div>
    <w:div w:id="1889952701">
      <w:bodyDiv w:val="1"/>
      <w:marLeft w:val="0"/>
      <w:marRight w:val="0"/>
      <w:marTop w:val="0"/>
      <w:marBottom w:val="0"/>
      <w:divBdr>
        <w:top w:val="none" w:sz="0" w:space="0" w:color="auto"/>
        <w:left w:val="none" w:sz="0" w:space="0" w:color="auto"/>
        <w:bottom w:val="none" w:sz="0" w:space="0" w:color="auto"/>
        <w:right w:val="none" w:sz="0" w:space="0" w:color="auto"/>
      </w:divBdr>
    </w:div>
    <w:div w:id="1892417954">
      <w:bodyDiv w:val="1"/>
      <w:marLeft w:val="0"/>
      <w:marRight w:val="0"/>
      <w:marTop w:val="0"/>
      <w:marBottom w:val="0"/>
      <w:divBdr>
        <w:top w:val="none" w:sz="0" w:space="0" w:color="auto"/>
        <w:left w:val="none" w:sz="0" w:space="0" w:color="auto"/>
        <w:bottom w:val="none" w:sz="0" w:space="0" w:color="auto"/>
        <w:right w:val="none" w:sz="0" w:space="0" w:color="auto"/>
      </w:divBdr>
    </w:div>
    <w:div w:id="1893689016">
      <w:bodyDiv w:val="1"/>
      <w:marLeft w:val="0"/>
      <w:marRight w:val="0"/>
      <w:marTop w:val="0"/>
      <w:marBottom w:val="0"/>
      <w:divBdr>
        <w:top w:val="none" w:sz="0" w:space="0" w:color="auto"/>
        <w:left w:val="none" w:sz="0" w:space="0" w:color="auto"/>
        <w:bottom w:val="none" w:sz="0" w:space="0" w:color="auto"/>
        <w:right w:val="none" w:sz="0" w:space="0" w:color="auto"/>
      </w:divBdr>
    </w:div>
    <w:div w:id="1894344177">
      <w:bodyDiv w:val="1"/>
      <w:marLeft w:val="0"/>
      <w:marRight w:val="0"/>
      <w:marTop w:val="0"/>
      <w:marBottom w:val="0"/>
      <w:divBdr>
        <w:top w:val="none" w:sz="0" w:space="0" w:color="auto"/>
        <w:left w:val="none" w:sz="0" w:space="0" w:color="auto"/>
        <w:bottom w:val="none" w:sz="0" w:space="0" w:color="auto"/>
        <w:right w:val="none" w:sz="0" w:space="0" w:color="auto"/>
      </w:divBdr>
    </w:div>
    <w:div w:id="1894390598">
      <w:bodyDiv w:val="1"/>
      <w:marLeft w:val="0"/>
      <w:marRight w:val="0"/>
      <w:marTop w:val="0"/>
      <w:marBottom w:val="0"/>
      <w:divBdr>
        <w:top w:val="none" w:sz="0" w:space="0" w:color="auto"/>
        <w:left w:val="none" w:sz="0" w:space="0" w:color="auto"/>
        <w:bottom w:val="none" w:sz="0" w:space="0" w:color="auto"/>
        <w:right w:val="none" w:sz="0" w:space="0" w:color="auto"/>
      </w:divBdr>
    </w:div>
    <w:div w:id="1895501125">
      <w:bodyDiv w:val="1"/>
      <w:marLeft w:val="0"/>
      <w:marRight w:val="0"/>
      <w:marTop w:val="0"/>
      <w:marBottom w:val="0"/>
      <w:divBdr>
        <w:top w:val="none" w:sz="0" w:space="0" w:color="auto"/>
        <w:left w:val="none" w:sz="0" w:space="0" w:color="auto"/>
        <w:bottom w:val="none" w:sz="0" w:space="0" w:color="auto"/>
        <w:right w:val="none" w:sz="0" w:space="0" w:color="auto"/>
      </w:divBdr>
    </w:div>
    <w:div w:id="1895923545">
      <w:bodyDiv w:val="1"/>
      <w:marLeft w:val="0"/>
      <w:marRight w:val="0"/>
      <w:marTop w:val="0"/>
      <w:marBottom w:val="0"/>
      <w:divBdr>
        <w:top w:val="none" w:sz="0" w:space="0" w:color="auto"/>
        <w:left w:val="none" w:sz="0" w:space="0" w:color="auto"/>
        <w:bottom w:val="none" w:sz="0" w:space="0" w:color="auto"/>
        <w:right w:val="none" w:sz="0" w:space="0" w:color="auto"/>
      </w:divBdr>
    </w:div>
    <w:div w:id="1896432547">
      <w:bodyDiv w:val="1"/>
      <w:marLeft w:val="0"/>
      <w:marRight w:val="0"/>
      <w:marTop w:val="0"/>
      <w:marBottom w:val="0"/>
      <w:divBdr>
        <w:top w:val="none" w:sz="0" w:space="0" w:color="auto"/>
        <w:left w:val="none" w:sz="0" w:space="0" w:color="auto"/>
        <w:bottom w:val="none" w:sz="0" w:space="0" w:color="auto"/>
        <w:right w:val="none" w:sz="0" w:space="0" w:color="auto"/>
      </w:divBdr>
    </w:div>
    <w:div w:id="1896578884">
      <w:bodyDiv w:val="1"/>
      <w:marLeft w:val="0"/>
      <w:marRight w:val="0"/>
      <w:marTop w:val="0"/>
      <w:marBottom w:val="0"/>
      <w:divBdr>
        <w:top w:val="none" w:sz="0" w:space="0" w:color="auto"/>
        <w:left w:val="none" w:sz="0" w:space="0" w:color="auto"/>
        <w:bottom w:val="none" w:sz="0" w:space="0" w:color="auto"/>
        <w:right w:val="none" w:sz="0" w:space="0" w:color="auto"/>
      </w:divBdr>
    </w:div>
    <w:div w:id="1896622860">
      <w:bodyDiv w:val="1"/>
      <w:marLeft w:val="0"/>
      <w:marRight w:val="0"/>
      <w:marTop w:val="0"/>
      <w:marBottom w:val="0"/>
      <w:divBdr>
        <w:top w:val="none" w:sz="0" w:space="0" w:color="auto"/>
        <w:left w:val="none" w:sz="0" w:space="0" w:color="auto"/>
        <w:bottom w:val="none" w:sz="0" w:space="0" w:color="auto"/>
        <w:right w:val="none" w:sz="0" w:space="0" w:color="auto"/>
      </w:divBdr>
    </w:div>
    <w:div w:id="1898084919">
      <w:bodyDiv w:val="1"/>
      <w:marLeft w:val="0"/>
      <w:marRight w:val="0"/>
      <w:marTop w:val="0"/>
      <w:marBottom w:val="0"/>
      <w:divBdr>
        <w:top w:val="none" w:sz="0" w:space="0" w:color="auto"/>
        <w:left w:val="none" w:sz="0" w:space="0" w:color="auto"/>
        <w:bottom w:val="none" w:sz="0" w:space="0" w:color="auto"/>
        <w:right w:val="none" w:sz="0" w:space="0" w:color="auto"/>
      </w:divBdr>
    </w:div>
    <w:div w:id="1898854337">
      <w:bodyDiv w:val="1"/>
      <w:marLeft w:val="0"/>
      <w:marRight w:val="0"/>
      <w:marTop w:val="0"/>
      <w:marBottom w:val="0"/>
      <w:divBdr>
        <w:top w:val="none" w:sz="0" w:space="0" w:color="auto"/>
        <w:left w:val="none" w:sz="0" w:space="0" w:color="auto"/>
        <w:bottom w:val="none" w:sz="0" w:space="0" w:color="auto"/>
        <w:right w:val="none" w:sz="0" w:space="0" w:color="auto"/>
      </w:divBdr>
    </w:div>
    <w:div w:id="1900751193">
      <w:bodyDiv w:val="1"/>
      <w:marLeft w:val="0"/>
      <w:marRight w:val="0"/>
      <w:marTop w:val="0"/>
      <w:marBottom w:val="0"/>
      <w:divBdr>
        <w:top w:val="none" w:sz="0" w:space="0" w:color="auto"/>
        <w:left w:val="none" w:sz="0" w:space="0" w:color="auto"/>
        <w:bottom w:val="none" w:sz="0" w:space="0" w:color="auto"/>
        <w:right w:val="none" w:sz="0" w:space="0" w:color="auto"/>
      </w:divBdr>
    </w:div>
    <w:div w:id="1901476833">
      <w:bodyDiv w:val="1"/>
      <w:marLeft w:val="0"/>
      <w:marRight w:val="0"/>
      <w:marTop w:val="0"/>
      <w:marBottom w:val="0"/>
      <w:divBdr>
        <w:top w:val="none" w:sz="0" w:space="0" w:color="auto"/>
        <w:left w:val="none" w:sz="0" w:space="0" w:color="auto"/>
        <w:bottom w:val="none" w:sz="0" w:space="0" w:color="auto"/>
        <w:right w:val="none" w:sz="0" w:space="0" w:color="auto"/>
      </w:divBdr>
    </w:div>
    <w:div w:id="1902057232">
      <w:bodyDiv w:val="1"/>
      <w:marLeft w:val="0"/>
      <w:marRight w:val="0"/>
      <w:marTop w:val="0"/>
      <w:marBottom w:val="0"/>
      <w:divBdr>
        <w:top w:val="none" w:sz="0" w:space="0" w:color="auto"/>
        <w:left w:val="none" w:sz="0" w:space="0" w:color="auto"/>
        <w:bottom w:val="none" w:sz="0" w:space="0" w:color="auto"/>
        <w:right w:val="none" w:sz="0" w:space="0" w:color="auto"/>
      </w:divBdr>
    </w:div>
    <w:div w:id="1902128535">
      <w:bodyDiv w:val="1"/>
      <w:marLeft w:val="0"/>
      <w:marRight w:val="0"/>
      <w:marTop w:val="0"/>
      <w:marBottom w:val="0"/>
      <w:divBdr>
        <w:top w:val="none" w:sz="0" w:space="0" w:color="auto"/>
        <w:left w:val="none" w:sz="0" w:space="0" w:color="auto"/>
        <w:bottom w:val="none" w:sz="0" w:space="0" w:color="auto"/>
        <w:right w:val="none" w:sz="0" w:space="0" w:color="auto"/>
      </w:divBdr>
    </w:div>
    <w:div w:id="1902211219">
      <w:bodyDiv w:val="1"/>
      <w:marLeft w:val="0"/>
      <w:marRight w:val="0"/>
      <w:marTop w:val="0"/>
      <w:marBottom w:val="0"/>
      <w:divBdr>
        <w:top w:val="none" w:sz="0" w:space="0" w:color="auto"/>
        <w:left w:val="none" w:sz="0" w:space="0" w:color="auto"/>
        <w:bottom w:val="none" w:sz="0" w:space="0" w:color="auto"/>
        <w:right w:val="none" w:sz="0" w:space="0" w:color="auto"/>
      </w:divBdr>
    </w:div>
    <w:div w:id="1902400922">
      <w:bodyDiv w:val="1"/>
      <w:marLeft w:val="0"/>
      <w:marRight w:val="0"/>
      <w:marTop w:val="0"/>
      <w:marBottom w:val="0"/>
      <w:divBdr>
        <w:top w:val="none" w:sz="0" w:space="0" w:color="auto"/>
        <w:left w:val="none" w:sz="0" w:space="0" w:color="auto"/>
        <w:bottom w:val="none" w:sz="0" w:space="0" w:color="auto"/>
        <w:right w:val="none" w:sz="0" w:space="0" w:color="auto"/>
      </w:divBdr>
    </w:div>
    <w:div w:id="1902404823">
      <w:bodyDiv w:val="1"/>
      <w:marLeft w:val="0"/>
      <w:marRight w:val="0"/>
      <w:marTop w:val="0"/>
      <w:marBottom w:val="0"/>
      <w:divBdr>
        <w:top w:val="none" w:sz="0" w:space="0" w:color="auto"/>
        <w:left w:val="none" w:sz="0" w:space="0" w:color="auto"/>
        <w:bottom w:val="none" w:sz="0" w:space="0" w:color="auto"/>
        <w:right w:val="none" w:sz="0" w:space="0" w:color="auto"/>
      </w:divBdr>
    </w:div>
    <w:div w:id="1902516035">
      <w:bodyDiv w:val="1"/>
      <w:marLeft w:val="0"/>
      <w:marRight w:val="0"/>
      <w:marTop w:val="0"/>
      <w:marBottom w:val="0"/>
      <w:divBdr>
        <w:top w:val="none" w:sz="0" w:space="0" w:color="auto"/>
        <w:left w:val="none" w:sz="0" w:space="0" w:color="auto"/>
        <w:bottom w:val="none" w:sz="0" w:space="0" w:color="auto"/>
        <w:right w:val="none" w:sz="0" w:space="0" w:color="auto"/>
      </w:divBdr>
    </w:div>
    <w:div w:id="1902598445">
      <w:bodyDiv w:val="1"/>
      <w:marLeft w:val="0"/>
      <w:marRight w:val="0"/>
      <w:marTop w:val="0"/>
      <w:marBottom w:val="0"/>
      <w:divBdr>
        <w:top w:val="none" w:sz="0" w:space="0" w:color="auto"/>
        <w:left w:val="none" w:sz="0" w:space="0" w:color="auto"/>
        <w:bottom w:val="none" w:sz="0" w:space="0" w:color="auto"/>
        <w:right w:val="none" w:sz="0" w:space="0" w:color="auto"/>
      </w:divBdr>
    </w:div>
    <w:div w:id="1903560829">
      <w:bodyDiv w:val="1"/>
      <w:marLeft w:val="0"/>
      <w:marRight w:val="0"/>
      <w:marTop w:val="0"/>
      <w:marBottom w:val="0"/>
      <w:divBdr>
        <w:top w:val="none" w:sz="0" w:space="0" w:color="auto"/>
        <w:left w:val="none" w:sz="0" w:space="0" w:color="auto"/>
        <w:bottom w:val="none" w:sz="0" w:space="0" w:color="auto"/>
        <w:right w:val="none" w:sz="0" w:space="0" w:color="auto"/>
      </w:divBdr>
    </w:div>
    <w:div w:id="1903641722">
      <w:bodyDiv w:val="1"/>
      <w:marLeft w:val="0"/>
      <w:marRight w:val="0"/>
      <w:marTop w:val="0"/>
      <w:marBottom w:val="0"/>
      <w:divBdr>
        <w:top w:val="none" w:sz="0" w:space="0" w:color="auto"/>
        <w:left w:val="none" w:sz="0" w:space="0" w:color="auto"/>
        <w:bottom w:val="none" w:sz="0" w:space="0" w:color="auto"/>
        <w:right w:val="none" w:sz="0" w:space="0" w:color="auto"/>
      </w:divBdr>
    </w:div>
    <w:div w:id="1904482562">
      <w:bodyDiv w:val="1"/>
      <w:marLeft w:val="0"/>
      <w:marRight w:val="0"/>
      <w:marTop w:val="0"/>
      <w:marBottom w:val="0"/>
      <w:divBdr>
        <w:top w:val="none" w:sz="0" w:space="0" w:color="auto"/>
        <w:left w:val="none" w:sz="0" w:space="0" w:color="auto"/>
        <w:bottom w:val="none" w:sz="0" w:space="0" w:color="auto"/>
        <w:right w:val="none" w:sz="0" w:space="0" w:color="auto"/>
      </w:divBdr>
    </w:div>
    <w:div w:id="1904608437">
      <w:bodyDiv w:val="1"/>
      <w:marLeft w:val="0"/>
      <w:marRight w:val="0"/>
      <w:marTop w:val="0"/>
      <w:marBottom w:val="0"/>
      <w:divBdr>
        <w:top w:val="none" w:sz="0" w:space="0" w:color="auto"/>
        <w:left w:val="none" w:sz="0" w:space="0" w:color="auto"/>
        <w:bottom w:val="none" w:sz="0" w:space="0" w:color="auto"/>
        <w:right w:val="none" w:sz="0" w:space="0" w:color="auto"/>
      </w:divBdr>
    </w:div>
    <w:div w:id="1904834187">
      <w:bodyDiv w:val="1"/>
      <w:marLeft w:val="0"/>
      <w:marRight w:val="0"/>
      <w:marTop w:val="0"/>
      <w:marBottom w:val="0"/>
      <w:divBdr>
        <w:top w:val="none" w:sz="0" w:space="0" w:color="auto"/>
        <w:left w:val="none" w:sz="0" w:space="0" w:color="auto"/>
        <w:bottom w:val="none" w:sz="0" w:space="0" w:color="auto"/>
        <w:right w:val="none" w:sz="0" w:space="0" w:color="auto"/>
      </w:divBdr>
    </w:div>
    <w:div w:id="1905287652">
      <w:bodyDiv w:val="1"/>
      <w:marLeft w:val="0"/>
      <w:marRight w:val="0"/>
      <w:marTop w:val="0"/>
      <w:marBottom w:val="0"/>
      <w:divBdr>
        <w:top w:val="none" w:sz="0" w:space="0" w:color="auto"/>
        <w:left w:val="none" w:sz="0" w:space="0" w:color="auto"/>
        <w:bottom w:val="none" w:sz="0" w:space="0" w:color="auto"/>
        <w:right w:val="none" w:sz="0" w:space="0" w:color="auto"/>
      </w:divBdr>
    </w:div>
    <w:div w:id="1905413799">
      <w:bodyDiv w:val="1"/>
      <w:marLeft w:val="0"/>
      <w:marRight w:val="0"/>
      <w:marTop w:val="0"/>
      <w:marBottom w:val="0"/>
      <w:divBdr>
        <w:top w:val="none" w:sz="0" w:space="0" w:color="auto"/>
        <w:left w:val="none" w:sz="0" w:space="0" w:color="auto"/>
        <w:bottom w:val="none" w:sz="0" w:space="0" w:color="auto"/>
        <w:right w:val="none" w:sz="0" w:space="0" w:color="auto"/>
      </w:divBdr>
    </w:div>
    <w:div w:id="1905488843">
      <w:bodyDiv w:val="1"/>
      <w:marLeft w:val="0"/>
      <w:marRight w:val="0"/>
      <w:marTop w:val="0"/>
      <w:marBottom w:val="0"/>
      <w:divBdr>
        <w:top w:val="none" w:sz="0" w:space="0" w:color="auto"/>
        <w:left w:val="none" w:sz="0" w:space="0" w:color="auto"/>
        <w:bottom w:val="none" w:sz="0" w:space="0" w:color="auto"/>
        <w:right w:val="none" w:sz="0" w:space="0" w:color="auto"/>
      </w:divBdr>
    </w:div>
    <w:div w:id="1905866676">
      <w:bodyDiv w:val="1"/>
      <w:marLeft w:val="0"/>
      <w:marRight w:val="0"/>
      <w:marTop w:val="0"/>
      <w:marBottom w:val="0"/>
      <w:divBdr>
        <w:top w:val="none" w:sz="0" w:space="0" w:color="auto"/>
        <w:left w:val="none" w:sz="0" w:space="0" w:color="auto"/>
        <w:bottom w:val="none" w:sz="0" w:space="0" w:color="auto"/>
        <w:right w:val="none" w:sz="0" w:space="0" w:color="auto"/>
      </w:divBdr>
    </w:div>
    <w:div w:id="1907102305">
      <w:bodyDiv w:val="1"/>
      <w:marLeft w:val="0"/>
      <w:marRight w:val="0"/>
      <w:marTop w:val="0"/>
      <w:marBottom w:val="0"/>
      <w:divBdr>
        <w:top w:val="none" w:sz="0" w:space="0" w:color="auto"/>
        <w:left w:val="none" w:sz="0" w:space="0" w:color="auto"/>
        <w:bottom w:val="none" w:sz="0" w:space="0" w:color="auto"/>
        <w:right w:val="none" w:sz="0" w:space="0" w:color="auto"/>
      </w:divBdr>
    </w:div>
    <w:div w:id="1908221575">
      <w:bodyDiv w:val="1"/>
      <w:marLeft w:val="0"/>
      <w:marRight w:val="0"/>
      <w:marTop w:val="0"/>
      <w:marBottom w:val="0"/>
      <w:divBdr>
        <w:top w:val="none" w:sz="0" w:space="0" w:color="auto"/>
        <w:left w:val="none" w:sz="0" w:space="0" w:color="auto"/>
        <w:bottom w:val="none" w:sz="0" w:space="0" w:color="auto"/>
        <w:right w:val="none" w:sz="0" w:space="0" w:color="auto"/>
      </w:divBdr>
    </w:div>
    <w:div w:id="1908227493">
      <w:bodyDiv w:val="1"/>
      <w:marLeft w:val="0"/>
      <w:marRight w:val="0"/>
      <w:marTop w:val="0"/>
      <w:marBottom w:val="0"/>
      <w:divBdr>
        <w:top w:val="none" w:sz="0" w:space="0" w:color="auto"/>
        <w:left w:val="none" w:sz="0" w:space="0" w:color="auto"/>
        <w:bottom w:val="none" w:sz="0" w:space="0" w:color="auto"/>
        <w:right w:val="none" w:sz="0" w:space="0" w:color="auto"/>
      </w:divBdr>
    </w:div>
    <w:div w:id="1908490983">
      <w:bodyDiv w:val="1"/>
      <w:marLeft w:val="0"/>
      <w:marRight w:val="0"/>
      <w:marTop w:val="0"/>
      <w:marBottom w:val="0"/>
      <w:divBdr>
        <w:top w:val="none" w:sz="0" w:space="0" w:color="auto"/>
        <w:left w:val="none" w:sz="0" w:space="0" w:color="auto"/>
        <w:bottom w:val="none" w:sz="0" w:space="0" w:color="auto"/>
        <w:right w:val="none" w:sz="0" w:space="0" w:color="auto"/>
      </w:divBdr>
    </w:div>
    <w:div w:id="1909413423">
      <w:bodyDiv w:val="1"/>
      <w:marLeft w:val="0"/>
      <w:marRight w:val="0"/>
      <w:marTop w:val="0"/>
      <w:marBottom w:val="0"/>
      <w:divBdr>
        <w:top w:val="none" w:sz="0" w:space="0" w:color="auto"/>
        <w:left w:val="none" w:sz="0" w:space="0" w:color="auto"/>
        <w:bottom w:val="none" w:sz="0" w:space="0" w:color="auto"/>
        <w:right w:val="none" w:sz="0" w:space="0" w:color="auto"/>
      </w:divBdr>
    </w:div>
    <w:div w:id="1909802768">
      <w:bodyDiv w:val="1"/>
      <w:marLeft w:val="0"/>
      <w:marRight w:val="0"/>
      <w:marTop w:val="0"/>
      <w:marBottom w:val="0"/>
      <w:divBdr>
        <w:top w:val="none" w:sz="0" w:space="0" w:color="auto"/>
        <w:left w:val="none" w:sz="0" w:space="0" w:color="auto"/>
        <w:bottom w:val="none" w:sz="0" w:space="0" w:color="auto"/>
        <w:right w:val="none" w:sz="0" w:space="0" w:color="auto"/>
      </w:divBdr>
    </w:div>
    <w:div w:id="1909991656">
      <w:bodyDiv w:val="1"/>
      <w:marLeft w:val="0"/>
      <w:marRight w:val="0"/>
      <w:marTop w:val="0"/>
      <w:marBottom w:val="0"/>
      <w:divBdr>
        <w:top w:val="none" w:sz="0" w:space="0" w:color="auto"/>
        <w:left w:val="none" w:sz="0" w:space="0" w:color="auto"/>
        <w:bottom w:val="none" w:sz="0" w:space="0" w:color="auto"/>
        <w:right w:val="none" w:sz="0" w:space="0" w:color="auto"/>
      </w:divBdr>
    </w:div>
    <w:div w:id="1910845516">
      <w:bodyDiv w:val="1"/>
      <w:marLeft w:val="0"/>
      <w:marRight w:val="0"/>
      <w:marTop w:val="0"/>
      <w:marBottom w:val="0"/>
      <w:divBdr>
        <w:top w:val="none" w:sz="0" w:space="0" w:color="auto"/>
        <w:left w:val="none" w:sz="0" w:space="0" w:color="auto"/>
        <w:bottom w:val="none" w:sz="0" w:space="0" w:color="auto"/>
        <w:right w:val="none" w:sz="0" w:space="0" w:color="auto"/>
      </w:divBdr>
    </w:div>
    <w:div w:id="1911963653">
      <w:bodyDiv w:val="1"/>
      <w:marLeft w:val="0"/>
      <w:marRight w:val="0"/>
      <w:marTop w:val="0"/>
      <w:marBottom w:val="0"/>
      <w:divBdr>
        <w:top w:val="none" w:sz="0" w:space="0" w:color="auto"/>
        <w:left w:val="none" w:sz="0" w:space="0" w:color="auto"/>
        <w:bottom w:val="none" w:sz="0" w:space="0" w:color="auto"/>
        <w:right w:val="none" w:sz="0" w:space="0" w:color="auto"/>
      </w:divBdr>
    </w:div>
    <w:div w:id="1913078139">
      <w:bodyDiv w:val="1"/>
      <w:marLeft w:val="0"/>
      <w:marRight w:val="0"/>
      <w:marTop w:val="0"/>
      <w:marBottom w:val="0"/>
      <w:divBdr>
        <w:top w:val="none" w:sz="0" w:space="0" w:color="auto"/>
        <w:left w:val="none" w:sz="0" w:space="0" w:color="auto"/>
        <w:bottom w:val="none" w:sz="0" w:space="0" w:color="auto"/>
        <w:right w:val="none" w:sz="0" w:space="0" w:color="auto"/>
      </w:divBdr>
    </w:div>
    <w:div w:id="1913466116">
      <w:bodyDiv w:val="1"/>
      <w:marLeft w:val="0"/>
      <w:marRight w:val="0"/>
      <w:marTop w:val="0"/>
      <w:marBottom w:val="0"/>
      <w:divBdr>
        <w:top w:val="none" w:sz="0" w:space="0" w:color="auto"/>
        <w:left w:val="none" w:sz="0" w:space="0" w:color="auto"/>
        <w:bottom w:val="none" w:sz="0" w:space="0" w:color="auto"/>
        <w:right w:val="none" w:sz="0" w:space="0" w:color="auto"/>
      </w:divBdr>
    </w:div>
    <w:div w:id="1913806158">
      <w:bodyDiv w:val="1"/>
      <w:marLeft w:val="0"/>
      <w:marRight w:val="0"/>
      <w:marTop w:val="0"/>
      <w:marBottom w:val="0"/>
      <w:divBdr>
        <w:top w:val="none" w:sz="0" w:space="0" w:color="auto"/>
        <w:left w:val="none" w:sz="0" w:space="0" w:color="auto"/>
        <w:bottom w:val="none" w:sz="0" w:space="0" w:color="auto"/>
        <w:right w:val="none" w:sz="0" w:space="0" w:color="auto"/>
      </w:divBdr>
    </w:div>
    <w:div w:id="1914966616">
      <w:bodyDiv w:val="1"/>
      <w:marLeft w:val="0"/>
      <w:marRight w:val="0"/>
      <w:marTop w:val="0"/>
      <w:marBottom w:val="0"/>
      <w:divBdr>
        <w:top w:val="none" w:sz="0" w:space="0" w:color="auto"/>
        <w:left w:val="none" w:sz="0" w:space="0" w:color="auto"/>
        <w:bottom w:val="none" w:sz="0" w:space="0" w:color="auto"/>
        <w:right w:val="none" w:sz="0" w:space="0" w:color="auto"/>
      </w:divBdr>
    </w:div>
    <w:div w:id="1915890938">
      <w:bodyDiv w:val="1"/>
      <w:marLeft w:val="0"/>
      <w:marRight w:val="0"/>
      <w:marTop w:val="0"/>
      <w:marBottom w:val="0"/>
      <w:divBdr>
        <w:top w:val="none" w:sz="0" w:space="0" w:color="auto"/>
        <w:left w:val="none" w:sz="0" w:space="0" w:color="auto"/>
        <w:bottom w:val="none" w:sz="0" w:space="0" w:color="auto"/>
        <w:right w:val="none" w:sz="0" w:space="0" w:color="auto"/>
      </w:divBdr>
    </w:div>
    <w:div w:id="1916696586">
      <w:bodyDiv w:val="1"/>
      <w:marLeft w:val="0"/>
      <w:marRight w:val="0"/>
      <w:marTop w:val="0"/>
      <w:marBottom w:val="0"/>
      <w:divBdr>
        <w:top w:val="none" w:sz="0" w:space="0" w:color="auto"/>
        <w:left w:val="none" w:sz="0" w:space="0" w:color="auto"/>
        <w:bottom w:val="none" w:sz="0" w:space="0" w:color="auto"/>
        <w:right w:val="none" w:sz="0" w:space="0" w:color="auto"/>
      </w:divBdr>
    </w:div>
    <w:div w:id="1916737791">
      <w:bodyDiv w:val="1"/>
      <w:marLeft w:val="0"/>
      <w:marRight w:val="0"/>
      <w:marTop w:val="0"/>
      <w:marBottom w:val="0"/>
      <w:divBdr>
        <w:top w:val="none" w:sz="0" w:space="0" w:color="auto"/>
        <w:left w:val="none" w:sz="0" w:space="0" w:color="auto"/>
        <w:bottom w:val="none" w:sz="0" w:space="0" w:color="auto"/>
        <w:right w:val="none" w:sz="0" w:space="0" w:color="auto"/>
      </w:divBdr>
    </w:div>
    <w:div w:id="1918784870">
      <w:bodyDiv w:val="1"/>
      <w:marLeft w:val="0"/>
      <w:marRight w:val="0"/>
      <w:marTop w:val="0"/>
      <w:marBottom w:val="0"/>
      <w:divBdr>
        <w:top w:val="none" w:sz="0" w:space="0" w:color="auto"/>
        <w:left w:val="none" w:sz="0" w:space="0" w:color="auto"/>
        <w:bottom w:val="none" w:sz="0" w:space="0" w:color="auto"/>
        <w:right w:val="none" w:sz="0" w:space="0" w:color="auto"/>
      </w:divBdr>
    </w:div>
    <w:div w:id="1919365465">
      <w:bodyDiv w:val="1"/>
      <w:marLeft w:val="0"/>
      <w:marRight w:val="0"/>
      <w:marTop w:val="0"/>
      <w:marBottom w:val="0"/>
      <w:divBdr>
        <w:top w:val="none" w:sz="0" w:space="0" w:color="auto"/>
        <w:left w:val="none" w:sz="0" w:space="0" w:color="auto"/>
        <w:bottom w:val="none" w:sz="0" w:space="0" w:color="auto"/>
        <w:right w:val="none" w:sz="0" w:space="0" w:color="auto"/>
      </w:divBdr>
    </w:div>
    <w:div w:id="1920361088">
      <w:bodyDiv w:val="1"/>
      <w:marLeft w:val="0"/>
      <w:marRight w:val="0"/>
      <w:marTop w:val="0"/>
      <w:marBottom w:val="0"/>
      <w:divBdr>
        <w:top w:val="none" w:sz="0" w:space="0" w:color="auto"/>
        <w:left w:val="none" w:sz="0" w:space="0" w:color="auto"/>
        <w:bottom w:val="none" w:sz="0" w:space="0" w:color="auto"/>
        <w:right w:val="none" w:sz="0" w:space="0" w:color="auto"/>
      </w:divBdr>
    </w:div>
    <w:div w:id="1921210924">
      <w:bodyDiv w:val="1"/>
      <w:marLeft w:val="0"/>
      <w:marRight w:val="0"/>
      <w:marTop w:val="0"/>
      <w:marBottom w:val="0"/>
      <w:divBdr>
        <w:top w:val="none" w:sz="0" w:space="0" w:color="auto"/>
        <w:left w:val="none" w:sz="0" w:space="0" w:color="auto"/>
        <w:bottom w:val="none" w:sz="0" w:space="0" w:color="auto"/>
        <w:right w:val="none" w:sz="0" w:space="0" w:color="auto"/>
      </w:divBdr>
    </w:div>
    <w:div w:id="1921212957">
      <w:bodyDiv w:val="1"/>
      <w:marLeft w:val="0"/>
      <w:marRight w:val="0"/>
      <w:marTop w:val="0"/>
      <w:marBottom w:val="0"/>
      <w:divBdr>
        <w:top w:val="none" w:sz="0" w:space="0" w:color="auto"/>
        <w:left w:val="none" w:sz="0" w:space="0" w:color="auto"/>
        <w:bottom w:val="none" w:sz="0" w:space="0" w:color="auto"/>
        <w:right w:val="none" w:sz="0" w:space="0" w:color="auto"/>
      </w:divBdr>
    </w:div>
    <w:div w:id="1921213299">
      <w:bodyDiv w:val="1"/>
      <w:marLeft w:val="0"/>
      <w:marRight w:val="0"/>
      <w:marTop w:val="0"/>
      <w:marBottom w:val="0"/>
      <w:divBdr>
        <w:top w:val="none" w:sz="0" w:space="0" w:color="auto"/>
        <w:left w:val="none" w:sz="0" w:space="0" w:color="auto"/>
        <w:bottom w:val="none" w:sz="0" w:space="0" w:color="auto"/>
        <w:right w:val="none" w:sz="0" w:space="0" w:color="auto"/>
      </w:divBdr>
    </w:div>
    <w:div w:id="1921911410">
      <w:bodyDiv w:val="1"/>
      <w:marLeft w:val="0"/>
      <w:marRight w:val="0"/>
      <w:marTop w:val="0"/>
      <w:marBottom w:val="0"/>
      <w:divBdr>
        <w:top w:val="none" w:sz="0" w:space="0" w:color="auto"/>
        <w:left w:val="none" w:sz="0" w:space="0" w:color="auto"/>
        <w:bottom w:val="none" w:sz="0" w:space="0" w:color="auto"/>
        <w:right w:val="none" w:sz="0" w:space="0" w:color="auto"/>
      </w:divBdr>
    </w:div>
    <w:div w:id="1922910673">
      <w:bodyDiv w:val="1"/>
      <w:marLeft w:val="0"/>
      <w:marRight w:val="0"/>
      <w:marTop w:val="0"/>
      <w:marBottom w:val="0"/>
      <w:divBdr>
        <w:top w:val="none" w:sz="0" w:space="0" w:color="auto"/>
        <w:left w:val="none" w:sz="0" w:space="0" w:color="auto"/>
        <w:bottom w:val="none" w:sz="0" w:space="0" w:color="auto"/>
        <w:right w:val="none" w:sz="0" w:space="0" w:color="auto"/>
      </w:divBdr>
    </w:div>
    <w:div w:id="1923948606">
      <w:bodyDiv w:val="1"/>
      <w:marLeft w:val="0"/>
      <w:marRight w:val="0"/>
      <w:marTop w:val="0"/>
      <w:marBottom w:val="0"/>
      <w:divBdr>
        <w:top w:val="none" w:sz="0" w:space="0" w:color="auto"/>
        <w:left w:val="none" w:sz="0" w:space="0" w:color="auto"/>
        <w:bottom w:val="none" w:sz="0" w:space="0" w:color="auto"/>
        <w:right w:val="none" w:sz="0" w:space="0" w:color="auto"/>
      </w:divBdr>
    </w:div>
    <w:div w:id="1924339080">
      <w:bodyDiv w:val="1"/>
      <w:marLeft w:val="0"/>
      <w:marRight w:val="0"/>
      <w:marTop w:val="0"/>
      <w:marBottom w:val="0"/>
      <w:divBdr>
        <w:top w:val="none" w:sz="0" w:space="0" w:color="auto"/>
        <w:left w:val="none" w:sz="0" w:space="0" w:color="auto"/>
        <w:bottom w:val="none" w:sz="0" w:space="0" w:color="auto"/>
        <w:right w:val="none" w:sz="0" w:space="0" w:color="auto"/>
      </w:divBdr>
    </w:div>
    <w:div w:id="1925452053">
      <w:bodyDiv w:val="1"/>
      <w:marLeft w:val="0"/>
      <w:marRight w:val="0"/>
      <w:marTop w:val="0"/>
      <w:marBottom w:val="0"/>
      <w:divBdr>
        <w:top w:val="none" w:sz="0" w:space="0" w:color="auto"/>
        <w:left w:val="none" w:sz="0" w:space="0" w:color="auto"/>
        <w:bottom w:val="none" w:sz="0" w:space="0" w:color="auto"/>
        <w:right w:val="none" w:sz="0" w:space="0" w:color="auto"/>
      </w:divBdr>
    </w:div>
    <w:div w:id="1925452184">
      <w:bodyDiv w:val="1"/>
      <w:marLeft w:val="0"/>
      <w:marRight w:val="0"/>
      <w:marTop w:val="0"/>
      <w:marBottom w:val="0"/>
      <w:divBdr>
        <w:top w:val="none" w:sz="0" w:space="0" w:color="auto"/>
        <w:left w:val="none" w:sz="0" w:space="0" w:color="auto"/>
        <w:bottom w:val="none" w:sz="0" w:space="0" w:color="auto"/>
        <w:right w:val="none" w:sz="0" w:space="0" w:color="auto"/>
      </w:divBdr>
    </w:div>
    <w:div w:id="1926257032">
      <w:bodyDiv w:val="1"/>
      <w:marLeft w:val="0"/>
      <w:marRight w:val="0"/>
      <w:marTop w:val="0"/>
      <w:marBottom w:val="0"/>
      <w:divBdr>
        <w:top w:val="none" w:sz="0" w:space="0" w:color="auto"/>
        <w:left w:val="none" w:sz="0" w:space="0" w:color="auto"/>
        <w:bottom w:val="none" w:sz="0" w:space="0" w:color="auto"/>
        <w:right w:val="none" w:sz="0" w:space="0" w:color="auto"/>
      </w:divBdr>
    </w:div>
    <w:div w:id="1926379431">
      <w:bodyDiv w:val="1"/>
      <w:marLeft w:val="0"/>
      <w:marRight w:val="0"/>
      <w:marTop w:val="0"/>
      <w:marBottom w:val="0"/>
      <w:divBdr>
        <w:top w:val="none" w:sz="0" w:space="0" w:color="auto"/>
        <w:left w:val="none" w:sz="0" w:space="0" w:color="auto"/>
        <w:bottom w:val="none" w:sz="0" w:space="0" w:color="auto"/>
        <w:right w:val="none" w:sz="0" w:space="0" w:color="auto"/>
      </w:divBdr>
    </w:div>
    <w:div w:id="1927492731">
      <w:bodyDiv w:val="1"/>
      <w:marLeft w:val="0"/>
      <w:marRight w:val="0"/>
      <w:marTop w:val="0"/>
      <w:marBottom w:val="0"/>
      <w:divBdr>
        <w:top w:val="none" w:sz="0" w:space="0" w:color="auto"/>
        <w:left w:val="none" w:sz="0" w:space="0" w:color="auto"/>
        <w:bottom w:val="none" w:sz="0" w:space="0" w:color="auto"/>
        <w:right w:val="none" w:sz="0" w:space="0" w:color="auto"/>
      </w:divBdr>
    </w:div>
    <w:div w:id="1927567450">
      <w:bodyDiv w:val="1"/>
      <w:marLeft w:val="0"/>
      <w:marRight w:val="0"/>
      <w:marTop w:val="0"/>
      <w:marBottom w:val="0"/>
      <w:divBdr>
        <w:top w:val="none" w:sz="0" w:space="0" w:color="auto"/>
        <w:left w:val="none" w:sz="0" w:space="0" w:color="auto"/>
        <w:bottom w:val="none" w:sz="0" w:space="0" w:color="auto"/>
        <w:right w:val="none" w:sz="0" w:space="0" w:color="auto"/>
      </w:divBdr>
    </w:div>
    <w:div w:id="1928028850">
      <w:bodyDiv w:val="1"/>
      <w:marLeft w:val="0"/>
      <w:marRight w:val="0"/>
      <w:marTop w:val="0"/>
      <w:marBottom w:val="0"/>
      <w:divBdr>
        <w:top w:val="none" w:sz="0" w:space="0" w:color="auto"/>
        <w:left w:val="none" w:sz="0" w:space="0" w:color="auto"/>
        <w:bottom w:val="none" w:sz="0" w:space="0" w:color="auto"/>
        <w:right w:val="none" w:sz="0" w:space="0" w:color="auto"/>
      </w:divBdr>
    </w:div>
    <w:div w:id="1928419071">
      <w:bodyDiv w:val="1"/>
      <w:marLeft w:val="0"/>
      <w:marRight w:val="0"/>
      <w:marTop w:val="0"/>
      <w:marBottom w:val="0"/>
      <w:divBdr>
        <w:top w:val="none" w:sz="0" w:space="0" w:color="auto"/>
        <w:left w:val="none" w:sz="0" w:space="0" w:color="auto"/>
        <w:bottom w:val="none" w:sz="0" w:space="0" w:color="auto"/>
        <w:right w:val="none" w:sz="0" w:space="0" w:color="auto"/>
      </w:divBdr>
    </w:div>
    <w:div w:id="1928735034">
      <w:bodyDiv w:val="1"/>
      <w:marLeft w:val="0"/>
      <w:marRight w:val="0"/>
      <w:marTop w:val="0"/>
      <w:marBottom w:val="0"/>
      <w:divBdr>
        <w:top w:val="none" w:sz="0" w:space="0" w:color="auto"/>
        <w:left w:val="none" w:sz="0" w:space="0" w:color="auto"/>
        <w:bottom w:val="none" w:sz="0" w:space="0" w:color="auto"/>
        <w:right w:val="none" w:sz="0" w:space="0" w:color="auto"/>
      </w:divBdr>
    </w:div>
    <w:div w:id="1928809058">
      <w:bodyDiv w:val="1"/>
      <w:marLeft w:val="0"/>
      <w:marRight w:val="0"/>
      <w:marTop w:val="0"/>
      <w:marBottom w:val="0"/>
      <w:divBdr>
        <w:top w:val="none" w:sz="0" w:space="0" w:color="auto"/>
        <w:left w:val="none" w:sz="0" w:space="0" w:color="auto"/>
        <w:bottom w:val="none" w:sz="0" w:space="0" w:color="auto"/>
        <w:right w:val="none" w:sz="0" w:space="0" w:color="auto"/>
      </w:divBdr>
    </w:div>
    <w:div w:id="1929999859">
      <w:bodyDiv w:val="1"/>
      <w:marLeft w:val="0"/>
      <w:marRight w:val="0"/>
      <w:marTop w:val="0"/>
      <w:marBottom w:val="0"/>
      <w:divBdr>
        <w:top w:val="none" w:sz="0" w:space="0" w:color="auto"/>
        <w:left w:val="none" w:sz="0" w:space="0" w:color="auto"/>
        <w:bottom w:val="none" w:sz="0" w:space="0" w:color="auto"/>
        <w:right w:val="none" w:sz="0" w:space="0" w:color="auto"/>
      </w:divBdr>
    </w:div>
    <w:div w:id="1931161457">
      <w:bodyDiv w:val="1"/>
      <w:marLeft w:val="0"/>
      <w:marRight w:val="0"/>
      <w:marTop w:val="0"/>
      <w:marBottom w:val="0"/>
      <w:divBdr>
        <w:top w:val="none" w:sz="0" w:space="0" w:color="auto"/>
        <w:left w:val="none" w:sz="0" w:space="0" w:color="auto"/>
        <w:bottom w:val="none" w:sz="0" w:space="0" w:color="auto"/>
        <w:right w:val="none" w:sz="0" w:space="0" w:color="auto"/>
      </w:divBdr>
    </w:div>
    <w:div w:id="1931233621">
      <w:bodyDiv w:val="1"/>
      <w:marLeft w:val="0"/>
      <w:marRight w:val="0"/>
      <w:marTop w:val="0"/>
      <w:marBottom w:val="0"/>
      <w:divBdr>
        <w:top w:val="none" w:sz="0" w:space="0" w:color="auto"/>
        <w:left w:val="none" w:sz="0" w:space="0" w:color="auto"/>
        <w:bottom w:val="none" w:sz="0" w:space="0" w:color="auto"/>
        <w:right w:val="none" w:sz="0" w:space="0" w:color="auto"/>
      </w:divBdr>
    </w:div>
    <w:div w:id="1931766825">
      <w:bodyDiv w:val="1"/>
      <w:marLeft w:val="0"/>
      <w:marRight w:val="0"/>
      <w:marTop w:val="0"/>
      <w:marBottom w:val="0"/>
      <w:divBdr>
        <w:top w:val="none" w:sz="0" w:space="0" w:color="auto"/>
        <w:left w:val="none" w:sz="0" w:space="0" w:color="auto"/>
        <w:bottom w:val="none" w:sz="0" w:space="0" w:color="auto"/>
        <w:right w:val="none" w:sz="0" w:space="0" w:color="auto"/>
      </w:divBdr>
    </w:div>
    <w:div w:id="1932465334">
      <w:bodyDiv w:val="1"/>
      <w:marLeft w:val="0"/>
      <w:marRight w:val="0"/>
      <w:marTop w:val="0"/>
      <w:marBottom w:val="0"/>
      <w:divBdr>
        <w:top w:val="none" w:sz="0" w:space="0" w:color="auto"/>
        <w:left w:val="none" w:sz="0" w:space="0" w:color="auto"/>
        <w:bottom w:val="none" w:sz="0" w:space="0" w:color="auto"/>
        <w:right w:val="none" w:sz="0" w:space="0" w:color="auto"/>
      </w:divBdr>
    </w:div>
    <w:div w:id="1933974024">
      <w:bodyDiv w:val="1"/>
      <w:marLeft w:val="0"/>
      <w:marRight w:val="0"/>
      <w:marTop w:val="0"/>
      <w:marBottom w:val="0"/>
      <w:divBdr>
        <w:top w:val="none" w:sz="0" w:space="0" w:color="auto"/>
        <w:left w:val="none" w:sz="0" w:space="0" w:color="auto"/>
        <w:bottom w:val="none" w:sz="0" w:space="0" w:color="auto"/>
        <w:right w:val="none" w:sz="0" w:space="0" w:color="auto"/>
      </w:divBdr>
    </w:div>
    <w:div w:id="1934170923">
      <w:bodyDiv w:val="1"/>
      <w:marLeft w:val="0"/>
      <w:marRight w:val="0"/>
      <w:marTop w:val="0"/>
      <w:marBottom w:val="0"/>
      <w:divBdr>
        <w:top w:val="none" w:sz="0" w:space="0" w:color="auto"/>
        <w:left w:val="none" w:sz="0" w:space="0" w:color="auto"/>
        <w:bottom w:val="none" w:sz="0" w:space="0" w:color="auto"/>
        <w:right w:val="none" w:sz="0" w:space="0" w:color="auto"/>
      </w:divBdr>
    </w:div>
    <w:div w:id="1934243528">
      <w:bodyDiv w:val="1"/>
      <w:marLeft w:val="0"/>
      <w:marRight w:val="0"/>
      <w:marTop w:val="0"/>
      <w:marBottom w:val="0"/>
      <w:divBdr>
        <w:top w:val="none" w:sz="0" w:space="0" w:color="auto"/>
        <w:left w:val="none" w:sz="0" w:space="0" w:color="auto"/>
        <w:bottom w:val="none" w:sz="0" w:space="0" w:color="auto"/>
        <w:right w:val="none" w:sz="0" w:space="0" w:color="auto"/>
      </w:divBdr>
    </w:div>
    <w:div w:id="1935016609">
      <w:bodyDiv w:val="1"/>
      <w:marLeft w:val="0"/>
      <w:marRight w:val="0"/>
      <w:marTop w:val="0"/>
      <w:marBottom w:val="0"/>
      <w:divBdr>
        <w:top w:val="none" w:sz="0" w:space="0" w:color="auto"/>
        <w:left w:val="none" w:sz="0" w:space="0" w:color="auto"/>
        <w:bottom w:val="none" w:sz="0" w:space="0" w:color="auto"/>
        <w:right w:val="none" w:sz="0" w:space="0" w:color="auto"/>
      </w:divBdr>
    </w:div>
    <w:div w:id="1936010699">
      <w:bodyDiv w:val="1"/>
      <w:marLeft w:val="0"/>
      <w:marRight w:val="0"/>
      <w:marTop w:val="0"/>
      <w:marBottom w:val="0"/>
      <w:divBdr>
        <w:top w:val="none" w:sz="0" w:space="0" w:color="auto"/>
        <w:left w:val="none" w:sz="0" w:space="0" w:color="auto"/>
        <w:bottom w:val="none" w:sz="0" w:space="0" w:color="auto"/>
        <w:right w:val="none" w:sz="0" w:space="0" w:color="auto"/>
      </w:divBdr>
    </w:div>
    <w:div w:id="1937203459">
      <w:bodyDiv w:val="1"/>
      <w:marLeft w:val="0"/>
      <w:marRight w:val="0"/>
      <w:marTop w:val="0"/>
      <w:marBottom w:val="0"/>
      <w:divBdr>
        <w:top w:val="none" w:sz="0" w:space="0" w:color="auto"/>
        <w:left w:val="none" w:sz="0" w:space="0" w:color="auto"/>
        <w:bottom w:val="none" w:sz="0" w:space="0" w:color="auto"/>
        <w:right w:val="none" w:sz="0" w:space="0" w:color="auto"/>
      </w:divBdr>
    </w:div>
    <w:div w:id="1937712661">
      <w:bodyDiv w:val="1"/>
      <w:marLeft w:val="0"/>
      <w:marRight w:val="0"/>
      <w:marTop w:val="0"/>
      <w:marBottom w:val="0"/>
      <w:divBdr>
        <w:top w:val="none" w:sz="0" w:space="0" w:color="auto"/>
        <w:left w:val="none" w:sz="0" w:space="0" w:color="auto"/>
        <w:bottom w:val="none" w:sz="0" w:space="0" w:color="auto"/>
        <w:right w:val="none" w:sz="0" w:space="0" w:color="auto"/>
      </w:divBdr>
    </w:div>
    <w:div w:id="1938101887">
      <w:bodyDiv w:val="1"/>
      <w:marLeft w:val="0"/>
      <w:marRight w:val="0"/>
      <w:marTop w:val="0"/>
      <w:marBottom w:val="0"/>
      <w:divBdr>
        <w:top w:val="none" w:sz="0" w:space="0" w:color="auto"/>
        <w:left w:val="none" w:sz="0" w:space="0" w:color="auto"/>
        <w:bottom w:val="none" w:sz="0" w:space="0" w:color="auto"/>
        <w:right w:val="none" w:sz="0" w:space="0" w:color="auto"/>
      </w:divBdr>
    </w:div>
    <w:div w:id="1938245470">
      <w:bodyDiv w:val="1"/>
      <w:marLeft w:val="0"/>
      <w:marRight w:val="0"/>
      <w:marTop w:val="0"/>
      <w:marBottom w:val="0"/>
      <w:divBdr>
        <w:top w:val="none" w:sz="0" w:space="0" w:color="auto"/>
        <w:left w:val="none" w:sz="0" w:space="0" w:color="auto"/>
        <w:bottom w:val="none" w:sz="0" w:space="0" w:color="auto"/>
        <w:right w:val="none" w:sz="0" w:space="0" w:color="auto"/>
      </w:divBdr>
    </w:div>
    <w:div w:id="1938904989">
      <w:bodyDiv w:val="1"/>
      <w:marLeft w:val="0"/>
      <w:marRight w:val="0"/>
      <w:marTop w:val="0"/>
      <w:marBottom w:val="0"/>
      <w:divBdr>
        <w:top w:val="none" w:sz="0" w:space="0" w:color="auto"/>
        <w:left w:val="none" w:sz="0" w:space="0" w:color="auto"/>
        <w:bottom w:val="none" w:sz="0" w:space="0" w:color="auto"/>
        <w:right w:val="none" w:sz="0" w:space="0" w:color="auto"/>
      </w:divBdr>
    </w:div>
    <w:div w:id="1939675403">
      <w:bodyDiv w:val="1"/>
      <w:marLeft w:val="0"/>
      <w:marRight w:val="0"/>
      <w:marTop w:val="0"/>
      <w:marBottom w:val="0"/>
      <w:divBdr>
        <w:top w:val="none" w:sz="0" w:space="0" w:color="auto"/>
        <w:left w:val="none" w:sz="0" w:space="0" w:color="auto"/>
        <w:bottom w:val="none" w:sz="0" w:space="0" w:color="auto"/>
        <w:right w:val="none" w:sz="0" w:space="0" w:color="auto"/>
      </w:divBdr>
    </w:div>
    <w:div w:id="1940135874">
      <w:bodyDiv w:val="1"/>
      <w:marLeft w:val="0"/>
      <w:marRight w:val="0"/>
      <w:marTop w:val="0"/>
      <w:marBottom w:val="0"/>
      <w:divBdr>
        <w:top w:val="none" w:sz="0" w:space="0" w:color="auto"/>
        <w:left w:val="none" w:sz="0" w:space="0" w:color="auto"/>
        <w:bottom w:val="none" w:sz="0" w:space="0" w:color="auto"/>
        <w:right w:val="none" w:sz="0" w:space="0" w:color="auto"/>
      </w:divBdr>
    </w:div>
    <w:div w:id="1940138600">
      <w:bodyDiv w:val="1"/>
      <w:marLeft w:val="0"/>
      <w:marRight w:val="0"/>
      <w:marTop w:val="0"/>
      <w:marBottom w:val="0"/>
      <w:divBdr>
        <w:top w:val="none" w:sz="0" w:space="0" w:color="auto"/>
        <w:left w:val="none" w:sz="0" w:space="0" w:color="auto"/>
        <w:bottom w:val="none" w:sz="0" w:space="0" w:color="auto"/>
        <w:right w:val="none" w:sz="0" w:space="0" w:color="auto"/>
      </w:divBdr>
    </w:div>
    <w:div w:id="1940602685">
      <w:bodyDiv w:val="1"/>
      <w:marLeft w:val="0"/>
      <w:marRight w:val="0"/>
      <w:marTop w:val="0"/>
      <w:marBottom w:val="0"/>
      <w:divBdr>
        <w:top w:val="none" w:sz="0" w:space="0" w:color="auto"/>
        <w:left w:val="none" w:sz="0" w:space="0" w:color="auto"/>
        <w:bottom w:val="none" w:sz="0" w:space="0" w:color="auto"/>
        <w:right w:val="none" w:sz="0" w:space="0" w:color="auto"/>
      </w:divBdr>
    </w:div>
    <w:div w:id="1940677739">
      <w:bodyDiv w:val="1"/>
      <w:marLeft w:val="0"/>
      <w:marRight w:val="0"/>
      <w:marTop w:val="0"/>
      <w:marBottom w:val="0"/>
      <w:divBdr>
        <w:top w:val="none" w:sz="0" w:space="0" w:color="auto"/>
        <w:left w:val="none" w:sz="0" w:space="0" w:color="auto"/>
        <w:bottom w:val="none" w:sz="0" w:space="0" w:color="auto"/>
        <w:right w:val="none" w:sz="0" w:space="0" w:color="auto"/>
      </w:divBdr>
    </w:div>
    <w:div w:id="1942685223">
      <w:bodyDiv w:val="1"/>
      <w:marLeft w:val="0"/>
      <w:marRight w:val="0"/>
      <w:marTop w:val="0"/>
      <w:marBottom w:val="0"/>
      <w:divBdr>
        <w:top w:val="none" w:sz="0" w:space="0" w:color="auto"/>
        <w:left w:val="none" w:sz="0" w:space="0" w:color="auto"/>
        <w:bottom w:val="none" w:sz="0" w:space="0" w:color="auto"/>
        <w:right w:val="none" w:sz="0" w:space="0" w:color="auto"/>
      </w:divBdr>
    </w:div>
    <w:div w:id="1943343261">
      <w:bodyDiv w:val="1"/>
      <w:marLeft w:val="0"/>
      <w:marRight w:val="0"/>
      <w:marTop w:val="0"/>
      <w:marBottom w:val="0"/>
      <w:divBdr>
        <w:top w:val="none" w:sz="0" w:space="0" w:color="auto"/>
        <w:left w:val="none" w:sz="0" w:space="0" w:color="auto"/>
        <w:bottom w:val="none" w:sz="0" w:space="0" w:color="auto"/>
        <w:right w:val="none" w:sz="0" w:space="0" w:color="auto"/>
      </w:divBdr>
    </w:div>
    <w:div w:id="1943490117">
      <w:bodyDiv w:val="1"/>
      <w:marLeft w:val="0"/>
      <w:marRight w:val="0"/>
      <w:marTop w:val="0"/>
      <w:marBottom w:val="0"/>
      <w:divBdr>
        <w:top w:val="none" w:sz="0" w:space="0" w:color="auto"/>
        <w:left w:val="none" w:sz="0" w:space="0" w:color="auto"/>
        <w:bottom w:val="none" w:sz="0" w:space="0" w:color="auto"/>
        <w:right w:val="none" w:sz="0" w:space="0" w:color="auto"/>
      </w:divBdr>
    </w:div>
    <w:div w:id="1943996360">
      <w:bodyDiv w:val="1"/>
      <w:marLeft w:val="0"/>
      <w:marRight w:val="0"/>
      <w:marTop w:val="0"/>
      <w:marBottom w:val="0"/>
      <w:divBdr>
        <w:top w:val="none" w:sz="0" w:space="0" w:color="auto"/>
        <w:left w:val="none" w:sz="0" w:space="0" w:color="auto"/>
        <w:bottom w:val="none" w:sz="0" w:space="0" w:color="auto"/>
        <w:right w:val="none" w:sz="0" w:space="0" w:color="auto"/>
      </w:divBdr>
    </w:div>
    <w:div w:id="1944531842">
      <w:bodyDiv w:val="1"/>
      <w:marLeft w:val="0"/>
      <w:marRight w:val="0"/>
      <w:marTop w:val="0"/>
      <w:marBottom w:val="0"/>
      <w:divBdr>
        <w:top w:val="none" w:sz="0" w:space="0" w:color="auto"/>
        <w:left w:val="none" w:sz="0" w:space="0" w:color="auto"/>
        <w:bottom w:val="none" w:sz="0" w:space="0" w:color="auto"/>
        <w:right w:val="none" w:sz="0" w:space="0" w:color="auto"/>
      </w:divBdr>
    </w:div>
    <w:div w:id="1945069307">
      <w:bodyDiv w:val="1"/>
      <w:marLeft w:val="0"/>
      <w:marRight w:val="0"/>
      <w:marTop w:val="0"/>
      <w:marBottom w:val="0"/>
      <w:divBdr>
        <w:top w:val="none" w:sz="0" w:space="0" w:color="auto"/>
        <w:left w:val="none" w:sz="0" w:space="0" w:color="auto"/>
        <w:bottom w:val="none" w:sz="0" w:space="0" w:color="auto"/>
        <w:right w:val="none" w:sz="0" w:space="0" w:color="auto"/>
      </w:divBdr>
    </w:div>
    <w:div w:id="1946158357">
      <w:bodyDiv w:val="1"/>
      <w:marLeft w:val="0"/>
      <w:marRight w:val="0"/>
      <w:marTop w:val="0"/>
      <w:marBottom w:val="0"/>
      <w:divBdr>
        <w:top w:val="none" w:sz="0" w:space="0" w:color="auto"/>
        <w:left w:val="none" w:sz="0" w:space="0" w:color="auto"/>
        <w:bottom w:val="none" w:sz="0" w:space="0" w:color="auto"/>
        <w:right w:val="none" w:sz="0" w:space="0" w:color="auto"/>
      </w:divBdr>
    </w:div>
    <w:div w:id="1946955927">
      <w:bodyDiv w:val="1"/>
      <w:marLeft w:val="0"/>
      <w:marRight w:val="0"/>
      <w:marTop w:val="0"/>
      <w:marBottom w:val="0"/>
      <w:divBdr>
        <w:top w:val="none" w:sz="0" w:space="0" w:color="auto"/>
        <w:left w:val="none" w:sz="0" w:space="0" w:color="auto"/>
        <w:bottom w:val="none" w:sz="0" w:space="0" w:color="auto"/>
        <w:right w:val="none" w:sz="0" w:space="0" w:color="auto"/>
      </w:divBdr>
    </w:div>
    <w:div w:id="1947233091">
      <w:bodyDiv w:val="1"/>
      <w:marLeft w:val="0"/>
      <w:marRight w:val="0"/>
      <w:marTop w:val="0"/>
      <w:marBottom w:val="0"/>
      <w:divBdr>
        <w:top w:val="none" w:sz="0" w:space="0" w:color="auto"/>
        <w:left w:val="none" w:sz="0" w:space="0" w:color="auto"/>
        <w:bottom w:val="none" w:sz="0" w:space="0" w:color="auto"/>
        <w:right w:val="none" w:sz="0" w:space="0" w:color="auto"/>
      </w:divBdr>
    </w:div>
    <w:div w:id="1947612987">
      <w:bodyDiv w:val="1"/>
      <w:marLeft w:val="0"/>
      <w:marRight w:val="0"/>
      <w:marTop w:val="0"/>
      <w:marBottom w:val="0"/>
      <w:divBdr>
        <w:top w:val="none" w:sz="0" w:space="0" w:color="auto"/>
        <w:left w:val="none" w:sz="0" w:space="0" w:color="auto"/>
        <w:bottom w:val="none" w:sz="0" w:space="0" w:color="auto"/>
        <w:right w:val="none" w:sz="0" w:space="0" w:color="auto"/>
      </w:divBdr>
    </w:div>
    <w:div w:id="1947692521">
      <w:bodyDiv w:val="1"/>
      <w:marLeft w:val="0"/>
      <w:marRight w:val="0"/>
      <w:marTop w:val="0"/>
      <w:marBottom w:val="0"/>
      <w:divBdr>
        <w:top w:val="none" w:sz="0" w:space="0" w:color="auto"/>
        <w:left w:val="none" w:sz="0" w:space="0" w:color="auto"/>
        <w:bottom w:val="none" w:sz="0" w:space="0" w:color="auto"/>
        <w:right w:val="none" w:sz="0" w:space="0" w:color="auto"/>
      </w:divBdr>
    </w:div>
    <w:div w:id="1947884262">
      <w:bodyDiv w:val="1"/>
      <w:marLeft w:val="0"/>
      <w:marRight w:val="0"/>
      <w:marTop w:val="0"/>
      <w:marBottom w:val="0"/>
      <w:divBdr>
        <w:top w:val="none" w:sz="0" w:space="0" w:color="auto"/>
        <w:left w:val="none" w:sz="0" w:space="0" w:color="auto"/>
        <w:bottom w:val="none" w:sz="0" w:space="0" w:color="auto"/>
        <w:right w:val="none" w:sz="0" w:space="0" w:color="auto"/>
      </w:divBdr>
    </w:div>
    <w:div w:id="1948468268">
      <w:bodyDiv w:val="1"/>
      <w:marLeft w:val="0"/>
      <w:marRight w:val="0"/>
      <w:marTop w:val="0"/>
      <w:marBottom w:val="0"/>
      <w:divBdr>
        <w:top w:val="none" w:sz="0" w:space="0" w:color="auto"/>
        <w:left w:val="none" w:sz="0" w:space="0" w:color="auto"/>
        <w:bottom w:val="none" w:sz="0" w:space="0" w:color="auto"/>
        <w:right w:val="none" w:sz="0" w:space="0" w:color="auto"/>
      </w:divBdr>
    </w:div>
    <w:div w:id="1949384334">
      <w:bodyDiv w:val="1"/>
      <w:marLeft w:val="0"/>
      <w:marRight w:val="0"/>
      <w:marTop w:val="0"/>
      <w:marBottom w:val="0"/>
      <w:divBdr>
        <w:top w:val="none" w:sz="0" w:space="0" w:color="auto"/>
        <w:left w:val="none" w:sz="0" w:space="0" w:color="auto"/>
        <w:bottom w:val="none" w:sz="0" w:space="0" w:color="auto"/>
        <w:right w:val="none" w:sz="0" w:space="0" w:color="auto"/>
      </w:divBdr>
    </w:div>
    <w:div w:id="1949654136">
      <w:bodyDiv w:val="1"/>
      <w:marLeft w:val="0"/>
      <w:marRight w:val="0"/>
      <w:marTop w:val="0"/>
      <w:marBottom w:val="0"/>
      <w:divBdr>
        <w:top w:val="none" w:sz="0" w:space="0" w:color="auto"/>
        <w:left w:val="none" w:sz="0" w:space="0" w:color="auto"/>
        <w:bottom w:val="none" w:sz="0" w:space="0" w:color="auto"/>
        <w:right w:val="none" w:sz="0" w:space="0" w:color="auto"/>
      </w:divBdr>
    </w:div>
    <w:div w:id="1950157265">
      <w:bodyDiv w:val="1"/>
      <w:marLeft w:val="0"/>
      <w:marRight w:val="0"/>
      <w:marTop w:val="0"/>
      <w:marBottom w:val="0"/>
      <w:divBdr>
        <w:top w:val="none" w:sz="0" w:space="0" w:color="auto"/>
        <w:left w:val="none" w:sz="0" w:space="0" w:color="auto"/>
        <w:bottom w:val="none" w:sz="0" w:space="0" w:color="auto"/>
        <w:right w:val="none" w:sz="0" w:space="0" w:color="auto"/>
      </w:divBdr>
    </w:div>
    <w:div w:id="1950744764">
      <w:bodyDiv w:val="1"/>
      <w:marLeft w:val="0"/>
      <w:marRight w:val="0"/>
      <w:marTop w:val="0"/>
      <w:marBottom w:val="0"/>
      <w:divBdr>
        <w:top w:val="none" w:sz="0" w:space="0" w:color="auto"/>
        <w:left w:val="none" w:sz="0" w:space="0" w:color="auto"/>
        <w:bottom w:val="none" w:sz="0" w:space="0" w:color="auto"/>
        <w:right w:val="none" w:sz="0" w:space="0" w:color="auto"/>
      </w:divBdr>
    </w:div>
    <w:div w:id="1951157095">
      <w:bodyDiv w:val="1"/>
      <w:marLeft w:val="0"/>
      <w:marRight w:val="0"/>
      <w:marTop w:val="0"/>
      <w:marBottom w:val="0"/>
      <w:divBdr>
        <w:top w:val="none" w:sz="0" w:space="0" w:color="auto"/>
        <w:left w:val="none" w:sz="0" w:space="0" w:color="auto"/>
        <w:bottom w:val="none" w:sz="0" w:space="0" w:color="auto"/>
        <w:right w:val="none" w:sz="0" w:space="0" w:color="auto"/>
      </w:divBdr>
    </w:div>
    <w:div w:id="1951887451">
      <w:bodyDiv w:val="1"/>
      <w:marLeft w:val="0"/>
      <w:marRight w:val="0"/>
      <w:marTop w:val="0"/>
      <w:marBottom w:val="0"/>
      <w:divBdr>
        <w:top w:val="none" w:sz="0" w:space="0" w:color="auto"/>
        <w:left w:val="none" w:sz="0" w:space="0" w:color="auto"/>
        <w:bottom w:val="none" w:sz="0" w:space="0" w:color="auto"/>
        <w:right w:val="none" w:sz="0" w:space="0" w:color="auto"/>
      </w:divBdr>
    </w:div>
    <w:div w:id="1954941014">
      <w:bodyDiv w:val="1"/>
      <w:marLeft w:val="0"/>
      <w:marRight w:val="0"/>
      <w:marTop w:val="0"/>
      <w:marBottom w:val="0"/>
      <w:divBdr>
        <w:top w:val="none" w:sz="0" w:space="0" w:color="auto"/>
        <w:left w:val="none" w:sz="0" w:space="0" w:color="auto"/>
        <w:bottom w:val="none" w:sz="0" w:space="0" w:color="auto"/>
        <w:right w:val="none" w:sz="0" w:space="0" w:color="auto"/>
      </w:divBdr>
    </w:div>
    <w:div w:id="1955138491">
      <w:bodyDiv w:val="1"/>
      <w:marLeft w:val="0"/>
      <w:marRight w:val="0"/>
      <w:marTop w:val="0"/>
      <w:marBottom w:val="0"/>
      <w:divBdr>
        <w:top w:val="none" w:sz="0" w:space="0" w:color="auto"/>
        <w:left w:val="none" w:sz="0" w:space="0" w:color="auto"/>
        <w:bottom w:val="none" w:sz="0" w:space="0" w:color="auto"/>
        <w:right w:val="none" w:sz="0" w:space="0" w:color="auto"/>
      </w:divBdr>
    </w:div>
    <w:div w:id="1955476262">
      <w:bodyDiv w:val="1"/>
      <w:marLeft w:val="0"/>
      <w:marRight w:val="0"/>
      <w:marTop w:val="0"/>
      <w:marBottom w:val="0"/>
      <w:divBdr>
        <w:top w:val="none" w:sz="0" w:space="0" w:color="auto"/>
        <w:left w:val="none" w:sz="0" w:space="0" w:color="auto"/>
        <w:bottom w:val="none" w:sz="0" w:space="0" w:color="auto"/>
        <w:right w:val="none" w:sz="0" w:space="0" w:color="auto"/>
      </w:divBdr>
    </w:div>
    <w:div w:id="1955480244">
      <w:bodyDiv w:val="1"/>
      <w:marLeft w:val="0"/>
      <w:marRight w:val="0"/>
      <w:marTop w:val="0"/>
      <w:marBottom w:val="0"/>
      <w:divBdr>
        <w:top w:val="none" w:sz="0" w:space="0" w:color="auto"/>
        <w:left w:val="none" w:sz="0" w:space="0" w:color="auto"/>
        <w:bottom w:val="none" w:sz="0" w:space="0" w:color="auto"/>
        <w:right w:val="none" w:sz="0" w:space="0" w:color="auto"/>
      </w:divBdr>
    </w:div>
    <w:div w:id="1955944012">
      <w:bodyDiv w:val="1"/>
      <w:marLeft w:val="0"/>
      <w:marRight w:val="0"/>
      <w:marTop w:val="0"/>
      <w:marBottom w:val="0"/>
      <w:divBdr>
        <w:top w:val="none" w:sz="0" w:space="0" w:color="auto"/>
        <w:left w:val="none" w:sz="0" w:space="0" w:color="auto"/>
        <w:bottom w:val="none" w:sz="0" w:space="0" w:color="auto"/>
        <w:right w:val="none" w:sz="0" w:space="0" w:color="auto"/>
      </w:divBdr>
    </w:div>
    <w:div w:id="1956447627">
      <w:bodyDiv w:val="1"/>
      <w:marLeft w:val="0"/>
      <w:marRight w:val="0"/>
      <w:marTop w:val="0"/>
      <w:marBottom w:val="0"/>
      <w:divBdr>
        <w:top w:val="none" w:sz="0" w:space="0" w:color="auto"/>
        <w:left w:val="none" w:sz="0" w:space="0" w:color="auto"/>
        <w:bottom w:val="none" w:sz="0" w:space="0" w:color="auto"/>
        <w:right w:val="none" w:sz="0" w:space="0" w:color="auto"/>
      </w:divBdr>
    </w:div>
    <w:div w:id="1956981289">
      <w:bodyDiv w:val="1"/>
      <w:marLeft w:val="0"/>
      <w:marRight w:val="0"/>
      <w:marTop w:val="0"/>
      <w:marBottom w:val="0"/>
      <w:divBdr>
        <w:top w:val="none" w:sz="0" w:space="0" w:color="auto"/>
        <w:left w:val="none" w:sz="0" w:space="0" w:color="auto"/>
        <w:bottom w:val="none" w:sz="0" w:space="0" w:color="auto"/>
        <w:right w:val="none" w:sz="0" w:space="0" w:color="auto"/>
      </w:divBdr>
    </w:div>
    <w:div w:id="1957054350">
      <w:bodyDiv w:val="1"/>
      <w:marLeft w:val="0"/>
      <w:marRight w:val="0"/>
      <w:marTop w:val="0"/>
      <w:marBottom w:val="0"/>
      <w:divBdr>
        <w:top w:val="none" w:sz="0" w:space="0" w:color="auto"/>
        <w:left w:val="none" w:sz="0" w:space="0" w:color="auto"/>
        <w:bottom w:val="none" w:sz="0" w:space="0" w:color="auto"/>
        <w:right w:val="none" w:sz="0" w:space="0" w:color="auto"/>
      </w:divBdr>
    </w:div>
    <w:div w:id="1957519116">
      <w:bodyDiv w:val="1"/>
      <w:marLeft w:val="0"/>
      <w:marRight w:val="0"/>
      <w:marTop w:val="0"/>
      <w:marBottom w:val="0"/>
      <w:divBdr>
        <w:top w:val="none" w:sz="0" w:space="0" w:color="auto"/>
        <w:left w:val="none" w:sz="0" w:space="0" w:color="auto"/>
        <w:bottom w:val="none" w:sz="0" w:space="0" w:color="auto"/>
        <w:right w:val="none" w:sz="0" w:space="0" w:color="auto"/>
      </w:divBdr>
    </w:div>
    <w:div w:id="1957910710">
      <w:bodyDiv w:val="1"/>
      <w:marLeft w:val="0"/>
      <w:marRight w:val="0"/>
      <w:marTop w:val="0"/>
      <w:marBottom w:val="0"/>
      <w:divBdr>
        <w:top w:val="none" w:sz="0" w:space="0" w:color="auto"/>
        <w:left w:val="none" w:sz="0" w:space="0" w:color="auto"/>
        <w:bottom w:val="none" w:sz="0" w:space="0" w:color="auto"/>
        <w:right w:val="none" w:sz="0" w:space="0" w:color="auto"/>
      </w:divBdr>
    </w:div>
    <w:div w:id="1958095900">
      <w:bodyDiv w:val="1"/>
      <w:marLeft w:val="0"/>
      <w:marRight w:val="0"/>
      <w:marTop w:val="0"/>
      <w:marBottom w:val="0"/>
      <w:divBdr>
        <w:top w:val="none" w:sz="0" w:space="0" w:color="auto"/>
        <w:left w:val="none" w:sz="0" w:space="0" w:color="auto"/>
        <w:bottom w:val="none" w:sz="0" w:space="0" w:color="auto"/>
        <w:right w:val="none" w:sz="0" w:space="0" w:color="auto"/>
      </w:divBdr>
    </w:div>
    <w:div w:id="1959794515">
      <w:bodyDiv w:val="1"/>
      <w:marLeft w:val="0"/>
      <w:marRight w:val="0"/>
      <w:marTop w:val="0"/>
      <w:marBottom w:val="0"/>
      <w:divBdr>
        <w:top w:val="none" w:sz="0" w:space="0" w:color="auto"/>
        <w:left w:val="none" w:sz="0" w:space="0" w:color="auto"/>
        <w:bottom w:val="none" w:sz="0" w:space="0" w:color="auto"/>
        <w:right w:val="none" w:sz="0" w:space="0" w:color="auto"/>
      </w:divBdr>
    </w:div>
    <w:div w:id="1960919049">
      <w:bodyDiv w:val="1"/>
      <w:marLeft w:val="0"/>
      <w:marRight w:val="0"/>
      <w:marTop w:val="0"/>
      <w:marBottom w:val="0"/>
      <w:divBdr>
        <w:top w:val="none" w:sz="0" w:space="0" w:color="auto"/>
        <w:left w:val="none" w:sz="0" w:space="0" w:color="auto"/>
        <w:bottom w:val="none" w:sz="0" w:space="0" w:color="auto"/>
        <w:right w:val="none" w:sz="0" w:space="0" w:color="auto"/>
      </w:divBdr>
    </w:div>
    <w:div w:id="1961260940">
      <w:bodyDiv w:val="1"/>
      <w:marLeft w:val="0"/>
      <w:marRight w:val="0"/>
      <w:marTop w:val="0"/>
      <w:marBottom w:val="0"/>
      <w:divBdr>
        <w:top w:val="none" w:sz="0" w:space="0" w:color="auto"/>
        <w:left w:val="none" w:sz="0" w:space="0" w:color="auto"/>
        <w:bottom w:val="none" w:sz="0" w:space="0" w:color="auto"/>
        <w:right w:val="none" w:sz="0" w:space="0" w:color="auto"/>
      </w:divBdr>
    </w:div>
    <w:div w:id="1961913425">
      <w:bodyDiv w:val="1"/>
      <w:marLeft w:val="0"/>
      <w:marRight w:val="0"/>
      <w:marTop w:val="0"/>
      <w:marBottom w:val="0"/>
      <w:divBdr>
        <w:top w:val="none" w:sz="0" w:space="0" w:color="auto"/>
        <w:left w:val="none" w:sz="0" w:space="0" w:color="auto"/>
        <w:bottom w:val="none" w:sz="0" w:space="0" w:color="auto"/>
        <w:right w:val="none" w:sz="0" w:space="0" w:color="auto"/>
      </w:divBdr>
    </w:div>
    <w:div w:id="1962345385">
      <w:bodyDiv w:val="1"/>
      <w:marLeft w:val="0"/>
      <w:marRight w:val="0"/>
      <w:marTop w:val="0"/>
      <w:marBottom w:val="0"/>
      <w:divBdr>
        <w:top w:val="none" w:sz="0" w:space="0" w:color="auto"/>
        <w:left w:val="none" w:sz="0" w:space="0" w:color="auto"/>
        <w:bottom w:val="none" w:sz="0" w:space="0" w:color="auto"/>
        <w:right w:val="none" w:sz="0" w:space="0" w:color="auto"/>
      </w:divBdr>
    </w:div>
    <w:div w:id="1962416923">
      <w:bodyDiv w:val="1"/>
      <w:marLeft w:val="0"/>
      <w:marRight w:val="0"/>
      <w:marTop w:val="0"/>
      <w:marBottom w:val="0"/>
      <w:divBdr>
        <w:top w:val="none" w:sz="0" w:space="0" w:color="auto"/>
        <w:left w:val="none" w:sz="0" w:space="0" w:color="auto"/>
        <w:bottom w:val="none" w:sz="0" w:space="0" w:color="auto"/>
        <w:right w:val="none" w:sz="0" w:space="0" w:color="auto"/>
      </w:divBdr>
    </w:div>
    <w:div w:id="1962954287">
      <w:bodyDiv w:val="1"/>
      <w:marLeft w:val="0"/>
      <w:marRight w:val="0"/>
      <w:marTop w:val="0"/>
      <w:marBottom w:val="0"/>
      <w:divBdr>
        <w:top w:val="none" w:sz="0" w:space="0" w:color="auto"/>
        <w:left w:val="none" w:sz="0" w:space="0" w:color="auto"/>
        <w:bottom w:val="none" w:sz="0" w:space="0" w:color="auto"/>
        <w:right w:val="none" w:sz="0" w:space="0" w:color="auto"/>
      </w:divBdr>
    </w:div>
    <w:div w:id="1963730284">
      <w:bodyDiv w:val="1"/>
      <w:marLeft w:val="0"/>
      <w:marRight w:val="0"/>
      <w:marTop w:val="0"/>
      <w:marBottom w:val="0"/>
      <w:divBdr>
        <w:top w:val="none" w:sz="0" w:space="0" w:color="auto"/>
        <w:left w:val="none" w:sz="0" w:space="0" w:color="auto"/>
        <w:bottom w:val="none" w:sz="0" w:space="0" w:color="auto"/>
        <w:right w:val="none" w:sz="0" w:space="0" w:color="auto"/>
      </w:divBdr>
    </w:div>
    <w:div w:id="1963801745">
      <w:bodyDiv w:val="1"/>
      <w:marLeft w:val="0"/>
      <w:marRight w:val="0"/>
      <w:marTop w:val="0"/>
      <w:marBottom w:val="0"/>
      <w:divBdr>
        <w:top w:val="none" w:sz="0" w:space="0" w:color="auto"/>
        <w:left w:val="none" w:sz="0" w:space="0" w:color="auto"/>
        <w:bottom w:val="none" w:sz="0" w:space="0" w:color="auto"/>
        <w:right w:val="none" w:sz="0" w:space="0" w:color="auto"/>
      </w:divBdr>
    </w:div>
    <w:div w:id="1964266614">
      <w:bodyDiv w:val="1"/>
      <w:marLeft w:val="0"/>
      <w:marRight w:val="0"/>
      <w:marTop w:val="0"/>
      <w:marBottom w:val="0"/>
      <w:divBdr>
        <w:top w:val="none" w:sz="0" w:space="0" w:color="auto"/>
        <w:left w:val="none" w:sz="0" w:space="0" w:color="auto"/>
        <w:bottom w:val="none" w:sz="0" w:space="0" w:color="auto"/>
        <w:right w:val="none" w:sz="0" w:space="0" w:color="auto"/>
      </w:divBdr>
    </w:div>
    <w:div w:id="1964460255">
      <w:bodyDiv w:val="1"/>
      <w:marLeft w:val="0"/>
      <w:marRight w:val="0"/>
      <w:marTop w:val="0"/>
      <w:marBottom w:val="0"/>
      <w:divBdr>
        <w:top w:val="none" w:sz="0" w:space="0" w:color="auto"/>
        <w:left w:val="none" w:sz="0" w:space="0" w:color="auto"/>
        <w:bottom w:val="none" w:sz="0" w:space="0" w:color="auto"/>
        <w:right w:val="none" w:sz="0" w:space="0" w:color="auto"/>
      </w:divBdr>
    </w:div>
    <w:div w:id="1964724735">
      <w:bodyDiv w:val="1"/>
      <w:marLeft w:val="0"/>
      <w:marRight w:val="0"/>
      <w:marTop w:val="0"/>
      <w:marBottom w:val="0"/>
      <w:divBdr>
        <w:top w:val="none" w:sz="0" w:space="0" w:color="auto"/>
        <w:left w:val="none" w:sz="0" w:space="0" w:color="auto"/>
        <w:bottom w:val="none" w:sz="0" w:space="0" w:color="auto"/>
        <w:right w:val="none" w:sz="0" w:space="0" w:color="auto"/>
      </w:divBdr>
    </w:div>
    <w:div w:id="1965425355">
      <w:bodyDiv w:val="1"/>
      <w:marLeft w:val="0"/>
      <w:marRight w:val="0"/>
      <w:marTop w:val="0"/>
      <w:marBottom w:val="0"/>
      <w:divBdr>
        <w:top w:val="none" w:sz="0" w:space="0" w:color="auto"/>
        <w:left w:val="none" w:sz="0" w:space="0" w:color="auto"/>
        <w:bottom w:val="none" w:sz="0" w:space="0" w:color="auto"/>
        <w:right w:val="none" w:sz="0" w:space="0" w:color="auto"/>
      </w:divBdr>
    </w:div>
    <w:div w:id="1966347696">
      <w:bodyDiv w:val="1"/>
      <w:marLeft w:val="0"/>
      <w:marRight w:val="0"/>
      <w:marTop w:val="0"/>
      <w:marBottom w:val="0"/>
      <w:divBdr>
        <w:top w:val="none" w:sz="0" w:space="0" w:color="auto"/>
        <w:left w:val="none" w:sz="0" w:space="0" w:color="auto"/>
        <w:bottom w:val="none" w:sz="0" w:space="0" w:color="auto"/>
        <w:right w:val="none" w:sz="0" w:space="0" w:color="auto"/>
      </w:divBdr>
    </w:div>
    <w:div w:id="1967004851">
      <w:bodyDiv w:val="1"/>
      <w:marLeft w:val="0"/>
      <w:marRight w:val="0"/>
      <w:marTop w:val="0"/>
      <w:marBottom w:val="0"/>
      <w:divBdr>
        <w:top w:val="none" w:sz="0" w:space="0" w:color="auto"/>
        <w:left w:val="none" w:sz="0" w:space="0" w:color="auto"/>
        <w:bottom w:val="none" w:sz="0" w:space="0" w:color="auto"/>
        <w:right w:val="none" w:sz="0" w:space="0" w:color="auto"/>
      </w:divBdr>
    </w:div>
    <w:div w:id="1967546098">
      <w:bodyDiv w:val="1"/>
      <w:marLeft w:val="0"/>
      <w:marRight w:val="0"/>
      <w:marTop w:val="0"/>
      <w:marBottom w:val="0"/>
      <w:divBdr>
        <w:top w:val="none" w:sz="0" w:space="0" w:color="auto"/>
        <w:left w:val="none" w:sz="0" w:space="0" w:color="auto"/>
        <w:bottom w:val="none" w:sz="0" w:space="0" w:color="auto"/>
        <w:right w:val="none" w:sz="0" w:space="0" w:color="auto"/>
      </w:divBdr>
    </w:div>
    <w:div w:id="1969047335">
      <w:bodyDiv w:val="1"/>
      <w:marLeft w:val="0"/>
      <w:marRight w:val="0"/>
      <w:marTop w:val="0"/>
      <w:marBottom w:val="0"/>
      <w:divBdr>
        <w:top w:val="none" w:sz="0" w:space="0" w:color="auto"/>
        <w:left w:val="none" w:sz="0" w:space="0" w:color="auto"/>
        <w:bottom w:val="none" w:sz="0" w:space="0" w:color="auto"/>
        <w:right w:val="none" w:sz="0" w:space="0" w:color="auto"/>
      </w:divBdr>
    </w:div>
    <w:div w:id="1969428283">
      <w:bodyDiv w:val="1"/>
      <w:marLeft w:val="0"/>
      <w:marRight w:val="0"/>
      <w:marTop w:val="0"/>
      <w:marBottom w:val="0"/>
      <w:divBdr>
        <w:top w:val="none" w:sz="0" w:space="0" w:color="auto"/>
        <w:left w:val="none" w:sz="0" w:space="0" w:color="auto"/>
        <w:bottom w:val="none" w:sz="0" w:space="0" w:color="auto"/>
        <w:right w:val="none" w:sz="0" w:space="0" w:color="auto"/>
      </w:divBdr>
    </w:div>
    <w:div w:id="1970478407">
      <w:bodyDiv w:val="1"/>
      <w:marLeft w:val="0"/>
      <w:marRight w:val="0"/>
      <w:marTop w:val="0"/>
      <w:marBottom w:val="0"/>
      <w:divBdr>
        <w:top w:val="none" w:sz="0" w:space="0" w:color="auto"/>
        <w:left w:val="none" w:sz="0" w:space="0" w:color="auto"/>
        <w:bottom w:val="none" w:sz="0" w:space="0" w:color="auto"/>
        <w:right w:val="none" w:sz="0" w:space="0" w:color="auto"/>
      </w:divBdr>
    </w:div>
    <w:div w:id="1972051160">
      <w:bodyDiv w:val="1"/>
      <w:marLeft w:val="0"/>
      <w:marRight w:val="0"/>
      <w:marTop w:val="0"/>
      <w:marBottom w:val="0"/>
      <w:divBdr>
        <w:top w:val="none" w:sz="0" w:space="0" w:color="auto"/>
        <w:left w:val="none" w:sz="0" w:space="0" w:color="auto"/>
        <w:bottom w:val="none" w:sz="0" w:space="0" w:color="auto"/>
        <w:right w:val="none" w:sz="0" w:space="0" w:color="auto"/>
      </w:divBdr>
    </w:div>
    <w:div w:id="1972247783">
      <w:bodyDiv w:val="1"/>
      <w:marLeft w:val="0"/>
      <w:marRight w:val="0"/>
      <w:marTop w:val="0"/>
      <w:marBottom w:val="0"/>
      <w:divBdr>
        <w:top w:val="none" w:sz="0" w:space="0" w:color="auto"/>
        <w:left w:val="none" w:sz="0" w:space="0" w:color="auto"/>
        <w:bottom w:val="none" w:sz="0" w:space="0" w:color="auto"/>
        <w:right w:val="none" w:sz="0" w:space="0" w:color="auto"/>
      </w:divBdr>
    </w:div>
    <w:div w:id="1973052411">
      <w:bodyDiv w:val="1"/>
      <w:marLeft w:val="0"/>
      <w:marRight w:val="0"/>
      <w:marTop w:val="0"/>
      <w:marBottom w:val="0"/>
      <w:divBdr>
        <w:top w:val="none" w:sz="0" w:space="0" w:color="auto"/>
        <w:left w:val="none" w:sz="0" w:space="0" w:color="auto"/>
        <w:bottom w:val="none" w:sz="0" w:space="0" w:color="auto"/>
        <w:right w:val="none" w:sz="0" w:space="0" w:color="auto"/>
      </w:divBdr>
    </w:div>
    <w:div w:id="1973094955">
      <w:bodyDiv w:val="1"/>
      <w:marLeft w:val="0"/>
      <w:marRight w:val="0"/>
      <w:marTop w:val="0"/>
      <w:marBottom w:val="0"/>
      <w:divBdr>
        <w:top w:val="none" w:sz="0" w:space="0" w:color="auto"/>
        <w:left w:val="none" w:sz="0" w:space="0" w:color="auto"/>
        <w:bottom w:val="none" w:sz="0" w:space="0" w:color="auto"/>
        <w:right w:val="none" w:sz="0" w:space="0" w:color="auto"/>
      </w:divBdr>
    </w:div>
    <w:div w:id="1975720442">
      <w:bodyDiv w:val="1"/>
      <w:marLeft w:val="0"/>
      <w:marRight w:val="0"/>
      <w:marTop w:val="0"/>
      <w:marBottom w:val="0"/>
      <w:divBdr>
        <w:top w:val="none" w:sz="0" w:space="0" w:color="auto"/>
        <w:left w:val="none" w:sz="0" w:space="0" w:color="auto"/>
        <w:bottom w:val="none" w:sz="0" w:space="0" w:color="auto"/>
        <w:right w:val="none" w:sz="0" w:space="0" w:color="auto"/>
      </w:divBdr>
    </w:div>
    <w:div w:id="1975867759">
      <w:bodyDiv w:val="1"/>
      <w:marLeft w:val="0"/>
      <w:marRight w:val="0"/>
      <w:marTop w:val="0"/>
      <w:marBottom w:val="0"/>
      <w:divBdr>
        <w:top w:val="none" w:sz="0" w:space="0" w:color="auto"/>
        <w:left w:val="none" w:sz="0" w:space="0" w:color="auto"/>
        <w:bottom w:val="none" w:sz="0" w:space="0" w:color="auto"/>
        <w:right w:val="none" w:sz="0" w:space="0" w:color="auto"/>
      </w:divBdr>
    </w:div>
    <w:div w:id="1975982696">
      <w:bodyDiv w:val="1"/>
      <w:marLeft w:val="0"/>
      <w:marRight w:val="0"/>
      <w:marTop w:val="0"/>
      <w:marBottom w:val="0"/>
      <w:divBdr>
        <w:top w:val="none" w:sz="0" w:space="0" w:color="auto"/>
        <w:left w:val="none" w:sz="0" w:space="0" w:color="auto"/>
        <w:bottom w:val="none" w:sz="0" w:space="0" w:color="auto"/>
        <w:right w:val="none" w:sz="0" w:space="0" w:color="auto"/>
      </w:divBdr>
    </w:div>
    <w:div w:id="1976445469">
      <w:bodyDiv w:val="1"/>
      <w:marLeft w:val="0"/>
      <w:marRight w:val="0"/>
      <w:marTop w:val="0"/>
      <w:marBottom w:val="0"/>
      <w:divBdr>
        <w:top w:val="none" w:sz="0" w:space="0" w:color="auto"/>
        <w:left w:val="none" w:sz="0" w:space="0" w:color="auto"/>
        <w:bottom w:val="none" w:sz="0" w:space="0" w:color="auto"/>
        <w:right w:val="none" w:sz="0" w:space="0" w:color="auto"/>
      </w:divBdr>
    </w:div>
    <w:div w:id="1976644745">
      <w:bodyDiv w:val="1"/>
      <w:marLeft w:val="0"/>
      <w:marRight w:val="0"/>
      <w:marTop w:val="0"/>
      <w:marBottom w:val="0"/>
      <w:divBdr>
        <w:top w:val="none" w:sz="0" w:space="0" w:color="auto"/>
        <w:left w:val="none" w:sz="0" w:space="0" w:color="auto"/>
        <w:bottom w:val="none" w:sz="0" w:space="0" w:color="auto"/>
        <w:right w:val="none" w:sz="0" w:space="0" w:color="auto"/>
      </w:divBdr>
    </w:div>
    <w:div w:id="1977561694">
      <w:bodyDiv w:val="1"/>
      <w:marLeft w:val="0"/>
      <w:marRight w:val="0"/>
      <w:marTop w:val="0"/>
      <w:marBottom w:val="0"/>
      <w:divBdr>
        <w:top w:val="none" w:sz="0" w:space="0" w:color="auto"/>
        <w:left w:val="none" w:sz="0" w:space="0" w:color="auto"/>
        <w:bottom w:val="none" w:sz="0" w:space="0" w:color="auto"/>
        <w:right w:val="none" w:sz="0" w:space="0" w:color="auto"/>
      </w:divBdr>
    </w:div>
    <w:div w:id="1978100221">
      <w:bodyDiv w:val="1"/>
      <w:marLeft w:val="0"/>
      <w:marRight w:val="0"/>
      <w:marTop w:val="0"/>
      <w:marBottom w:val="0"/>
      <w:divBdr>
        <w:top w:val="none" w:sz="0" w:space="0" w:color="auto"/>
        <w:left w:val="none" w:sz="0" w:space="0" w:color="auto"/>
        <w:bottom w:val="none" w:sz="0" w:space="0" w:color="auto"/>
        <w:right w:val="none" w:sz="0" w:space="0" w:color="auto"/>
      </w:divBdr>
    </w:div>
    <w:div w:id="1978102951">
      <w:bodyDiv w:val="1"/>
      <w:marLeft w:val="0"/>
      <w:marRight w:val="0"/>
      <w:marTop w:val="0"/>
      <w:marBottom w:val="0"/>
      <w:divBdr>
        <w:top w:val="none" w:sz="0" w:space="0" w:color="auto"/>
        <w:left w:val="none" w:sz="0" w:space="0" w:color="auto"/>
        <w:bottom w:val="none" w:sz="0" w:space="0" w:color="auto"/>
        <w:right w:val="none" w:sz="0" w:space="0" w:color="auto"/>
      </w:divBdr>
    </w:div>
    <w:div w:id="1978142104">
      <w:bodyDiv w:val="1"/>
      <w:marLeft w:val="0"/>
      <w:marRight w:val="0"/>
      <w:marTop w:val="0"/>
      <w:marBottom w:val="0"/>
      <w:divBdr>
        <w:top w:val="none" w:sz="0" w:space="0" w:color="auto"/>
        <w:left w:val="none" w:sz="0" w:space="0" w:color="auto"/>
        <w:bottom w:val="none" w:sz="0" w:space="0" w:color="auto"/>
        <w:right w:val="none" w:sz="0" w:space="0" w:color="auto"/>
      </w:divBdr>
    </w:div>
    <w:div w:id="1978683211">
      <w:bodyDiv w:val="1"/>
      <w:marLeft w:val="0"/>
      <w:marRight w:val="0"/>
      <w:marTop w:val="0"/>
      <w:marBottom w:val="0"/>
      <w:divBdr>
        <w:top w:val="none" w:sz="0" w:space="0" w:color="auto"/>
        <w:left w:val="none" w:sz="0" w:space="0" w:color="auto"/>
        <w:bottom w:val="none" w:sz="0" w:space="0" w:color="auto"/>
        <w:right w:val="none" w:sz="0" w:space="0" w:color="auto"/>
      </w:divBdr>
    </w:div>
    <w:div w:id="1978951650">
      <w:bodyDiv w:val="1"/>
      <w:marLeft w:val="0"/>
      <w:marRight w:val="0"/>
      <w:marTop w:val="0"/>
      <w:marBottom w:val="0"/>
      <w:divBdr>
        <w:top w:val="none" w:sz="0" w:space="0" w:color="auto"/>
        <w:left w:val="none" w:sz="0" w:space="0" w:color="auto"/>
        <w:bottom w:val="none" w:sz="0" w:space="0" w:color="auto"/>
        <w:right w:val="none" w:sz="0" w:space="0" w:color="auto"/>
      </w:divBdr>
    </w:div>
    <w:div w:id="1979604962">
      <w:bodyDiv w:val="1"/>
      <w:marLeft w:val="0"/>
      <w:marRight w:val="0"/>
      <w:marTop w:val="0"/>
      <w:marBottom w:val="0"/>
      <w:divBdr>
        <w:top w:val="none" w:sz="0" w:space="0" w:color="auto"/>
        <w:left w:val="none" w:sz="0" w:space="0" w:color="auto"/>
        <w:bottom w:val="none" w:sz="0" w:space="0" w:color="auto"/>
        <w:right w:val="none" w:sz="0" w:space="0" w:color="auto"/>
      </w:divBdr>
    </w:div>
    <w:div w:id="1979649384">
      <w:bodyDiv w:val="1"/>
      <w:marLeft w:val="0"/>
      <w:marRight w:val="0"/>
      <w:marTop w:val="0"/>
      <w:marBottom w:val="0"/>
      <w:divBdr>
        <w:top w:val="none" w:sz="0" w:space="0" w:color="auto"/>
        <w:left w:val="none" w:sz="0" w:space="0" w:color="auto"/>
        <w:bottom w:val="none" w:sz="0" w:space="0" w:color="auto"/>
        <w:right w:val="none" w:sz="0" w:space="0" w:color="auto"/>
      </w:divBdr>
    </w:div>
    <w:div w:id="1979720557">
      <w:bodyDiv w:val="1"/>
      <w:marLeft w:val="0"/>
      <w:marRight w:val="0"/>
      <w:marTop w:val="0"/>
      <w:marBottom w:val="0"/>
      <w:divBdr>
        <w:top w:val="none" w:sz="0" w:space="0" w:color="auto"/>
        <w:left w:val="none" w:sz="0" w:space="0" w:color="auto"/>
        <w:bottom w:val="none" w:sz="0" w:space="0" w:color="auto"/>
        <w:right w:val="none" w:sz="0" w:space="0" w:color="auto"/>
      </w:divBdr>
    </w:div>
    <w:div w:id="1980187026">
      <w:bodyDiv w:val="1"/>
      <w:marLeft w:val="0"/>
      <w:marRight w:val="0"/>
      <w:marTop w:val="0"/>
      <w:marBottom w:val="0"/>
      <w:divBdr>
        <w:top w:val="none" w:sz="0" w:space="0" w:color="auto"/>
        <w:left w:val="none" w:sz="0" w:space="0" w:color="auto"/>
        <w:bottom w:val="none" w:sz="0" w:space="0" w:color="auto"/>
        <w:right w:val="none" w:sz="0" w:space="0" w:color="auto"/>
      </w:divBdr>
    </w:div>
    <w:div w:id="1981379417">
      <w:bodyDiv w:val="1"/>
      <w:marLeft w:val="0"/>
      <w:marRight w:val="0"/>
      <w:marTop w:val="0"/>
      <w:marBottom w:val="0"/>
      <w:divBdr>
        <w:top w:val="none" w:sz="0" w:space="0" w:color="auto"/>
        <w:left w:val="none" w:sz="0" w:space="0" w:color="auto"/>
        <w:bottom w:val="none" w:sz="0" w:space="0" w:color="auto"/>
        <w:right w:val="none" w:sz="0" w:space="0" w:color="auto"/>
      </w:divBdr>
    </w:div>
    <w:div w:id="1982492263">
      <w:bodyDiv w:val="1"/>
      <w:marLeft w:val="0"/>
      <w:marRight w:val="0"/>
      <w:marTop w:val="0"/>
      <w:marBottom w:val="0"/>
      <w:divBdr>
        <w:top w:val="none" w:sz="0" w:space="0" w:color="auto"/>
        <w:left w:val="none" w:sz="0" w:space="0" w:color="auto"/>
        <w:bottom w:val="none" w:sz="0" w:space="0" w:color="auto"/>
        <w:right w:val="none" w:sz="0" w:space="0" w:color="auto"/>
      </w:divBdr>
    </w:div>
    <w:div w:id="1982610253">
      <w:bodyDiv w:val="1"/>
      <w:marLeft w:val="0"/>
      <w:marRight w:val="0"/>
      <w:marTop w:val="0"/>
      <w:marBottom w:val="0"/>
      <w:divBdr>
        <w:top w:val="none" w:sz="0" w:space="0" w:color="auto"/>
        <w:left w:val="none" w:sz="0" w:space="0" w:color="auto"/>
        <w:bottom w:val="none" w:sz="0" w:space="0" w:color="auto"/>
        <w:right w:val="none" w:sz="0" w:space="0" w:color="auto"/>
      </w:divBdr>
    </w:div>
    <w:div w:id="1983271049">
      <w:bodyDiv w:val="1"/>
      <w:marLeft w:val="0"/>
      <w:marRight w:val="0"/>
      <w:marTop w:val="0"/>
      <w:marBottom w:val="0"/>
      <w:divBdr>
        <w:top w:val="none" w:sz="0" w:space="0" w:color="auto"/>
        <w:left w:val="none" w:sz="0" w:space="0" w:color="auto"/>
        <w:bottom w:val="none" w:sz="0" w:space="0" w:color="auto"/>
        <w:right w:val="none" w:sz="0" w:space="0" w:color="auto"/>
      </w:divBdr>
    </w:div>
    <w:div w:id="1983391508">
      <w:bodyDiv w:val="1"/>
      <w:marLeft w:val="0"/>
      <w:marRight w:val="0"/>
      <w:marTop w:val="0"/>
      <w:marBottom w:val="0"/>
      <w:divBdr>
        <w:top w:val="none" w:sz="0" w:space="0" w:color="auto"/>
        <w:left w:val="none" w:sz="0" w:space="0" w:color="auto"/>
        <w:bottom w:val="none" w:sz="0" w:space="0" w:color="auto"/>
        <w:right w:val="none" w:sz="0" w:space="0" w:color="auto"/>
      </w:divBdr>
    </w:div>
    <w:div w:id="1983458764">
      <w:bodyDiv w:val="1"/>
      <w:marLeft w:val="0"/>
      <w:marRight w:val="0"/>
      <w:marTop w:val="0"/>
      <w:marBottom w:val="0"/>
      <w:divBdr>
        <w:top w:val="none" w:sz="0" w:space="0" w:color="auto"/>
        <w:left w:val="none" w:sz="0" w:space="0" w:color="auto"/>
        <w:bottom w:val="none" w:sz="0" w:space="0" w:color="auto"/>
        <w:right w:val="none" w:sz="0" w:space="0" w:color="auto"/>
      </w:divBdr>
    </w:div>
    <w:div w:id="1983584470">
      <w:bodyDiv w:val="1"/>
      <w:marLeft w:val="0"/>
      <w:marRight w:val="0"/>
      <w:marTop w:val="0"/>
      <w:marBottom w:val="0"/>
      <w:divBdr>
        <w:top w:val="none" w:sz="0" w:space="0" w:color="auto"/>
        <w:left w:val="none" w:sz="0" w:space="0" w:color="auto"/>
        <w:bottom w:val="none" w:sz="0" w:space="0" w:color="auto"/>
        <w:right w:val="none" w:sz="0" w:space="0" w:color="auto"/>
      </w:divBdr>
    </w:div>
    <w:div w:id="1983777331">
      <w:bodyDiv w:val="1"/>
      <w:marLeft w:val="0"/>
      <w:marRight w:val="0"/>
      <w:marTop w:val="0"/>
      <w:marBottom w:val="0"/>
      <w:divBdr>
        <w:top w:val="none" w:sz="0" w:space="0" w:color="auto"/>
        <w:left w:val="none" w:sz="0" w:space="0" w:color="auto"/>
        <w:bottom w:val="none" w:sz="0" w:space="0" w:color="auto"/>
        <w:right w:val="none" w:sz="0" w:space="0" w:color="auto"/>
      </w:divBdr>
    </w:div>
    <w:div w:id="1984580277">
      <w:bodyDiv w:val="1"/>
      <w:marLeft w:val="0"/>
      <w:marRight w:val="0"/>
      <w:marTop w:val="0"/>
      <w:marBottom w:val="0"/>
      <w:divBdr>
        <w:top w:val="none" w:sz="0" w:space="0" w:color="auto"/>
        <w:left w:val="none" w:sz="0" w:space="0" w:color="auto"/>
        <w:bottom w:val="none" w:sz="0" w:space="0" w:color="auto"/>
        <w:right w:val="none" w:sz="0" w:space="0" w:color="auto"/>
      </w:divBdr>
    </w:div>
    <w:div w:id="1986006021">
      <w:bodyDiv w:val="1"/>
      <w:marLeft w:val="0"/>
      <w:marRight w:val="0"/>
      <w:marTop w:val="0"/>
      <w:marBottom w:val="0"/>
      <w:divBdr>
        <w:top w:val="none" w:sz="0" w:space="0" w:color="auto"/>
        <w:left w:val="none" w:sz="0" w:space="0" w:color="auto"/>
        <w:bottom w:val="none" w:sz="0" w:space="0" w:color="auto"/>
        <w:right w:val="none" w:sz="0" w:space="0" w:color="auto"/>
      </w:divBdr>
    </w:div>
    <w:div w:id="1986011484">
      <w:bodyDiv w:val="1"/>
      <w:marLeft w:val="0"/>
      <w:marRight w:val="0"/>
      <w:marTop w:val="0"/>
      <w:marBottom w:val="0"/>
      <w:divBdr>
        <w:top w:val="none" w:sz="0" w:space="0" w:color="auto"/>
        <w:left w:val="none" w:sz="0" w:space="0" w:color="auto"/>
        <w:bottom w:val="none" w:sz="0" w:space="0" w:color="auto"/>
        <w:right w:val="none" w:sz="0" w:space="0" w:color="auto"/>
      </w:divBdr>
    </w:div>
    <w:div w:id="1987390381">
      <w:bodyDiv w:val="1"/>
      <w:marLeft w:val="0"/>
      <w:marRight w:val="0"/>
      <w:marTop w:val="0"/>
      <w:marBottom w:val="0"/>
      <w:divBdr>
        <w:top w:val="none" w:sz="0" w:space="0" w:color="auto"/>
        <w:left w:val="none" w:sz="0" w:space="0" w:color="auto"/>
        <w:bottom w:val="none" w:sz="0" w:space="0" w:color="auto"/>
        <w:right w:val="none" w:sz="0" w:space="0" w:color="auto"/>
      </w:divBdr>
    </w:div>
    <w:div w:id="1987589768">
      <w:bodyDiv w:val="1"/>
      <w:marLeft w:val="0"/>
      <w:marRight w:val="0"/>
      <w:marTop w:val="0"/>
      <w:marBottom w:val="0"/>
      <w:divBdr>
        <w:top w:val="none" w:sz="0" w:space="0" w:color="auto"/>
        <w:left w:val="none" w:sz="0" w:space="0" w:color="auto"/>
        <w:bottom w:val="none" w:sz="0" w:space="0" w:color="auto"/>
        <w:right w:val="none" w:sz="0" w:space="0" w:color="auto"/>
      </w:divBdr>
    </w:div>
    <w:div w:id="1987857474">
      <w:bodyDiv w:val="1"/>
      <w:marLeft w:val="0"/>
      <w:marRight w:val="0"/>
      <w:marTop w:val="0"/>
      <w:marBottom w:val="0"/>
      <w:divBdr>
        <w:top w:val="none" w:sz="0" w:space="0" w:color="auto"/>
        <w:left w:val="none" w:sz="0" w:space="0" w:color="auto"/>
        <w:bottom w:val="none" w:sz="0" w:space="0" w:color="auto"/>
        <w:right w:val="none" w:sz="0" w:space="0" w:color="auto"/>
      </w:divBdr>
    </w:div>
    <w:div w:id="1988127060">
      <w:bodyDiv w:val="1"/>
      <w:marLeft w:val="0"/>
      <w:marRight w:val="0"/>
      <w:marTop w:val="0"/>
      <w:marBottom w:val="0"/>
      <w:divBdr>
        <w:top w:val="none" w:sz="0" w:space="0" w:color="auto"/>
        <w:left w:val="none" w:sz="0" w:space="0" w:color="auto"/>
        <w:bottom w:val="none" w:sz="0" w:space="0" w:color="auto"/>
        <w:right w:val="none" w:sz="0" w:space="0" w:color="auto"/>
      </w:divBdr>
    </w:div>
    <w:div w:id="1988165645">
      <w:bodyDiv w:val="1"/>
      <w:marLeft w:val="0"/>
      <w:marRight w:val="0"/>
      <w:marTop w:val="0"/>
      <w:marBottom w:val="0"/>
      <w:divBdr>
        <w:top w:val="none" w:sz="0" w:space="0" w:color="auto"/>
        <w:left w:val="none" w:sz="0" w:space="0" w:color="auto"/>
        <w:bottom w:val="none" w:sz="0" w:space="0" w:color="auto"/>
        <w:right w:val="none" w:sz="0" w:space="0" w:color="auto"/>
      </w:divBdr>
    </w:div>
    <w:div w:id="1988437828">
      <w:bodyDiv w:val="1"/>
      <w:marLeft w:val="0"/>
      <w:marRight w:val="0"/>
      <w:marTop w:val="0"/>
      <w:marBottom w:val="0"/>
      <w:divBdr>
        <w:top w:val="none" w:sz="0" w:space="0" w:color="auto"/>
        <w:left w:val="none" w:sz="0" w:space="0" w:color="auto"/>
        <w:bottom w:val="none" w:sz="0" w:space="0" w:color="auto"/>
        <w:right w:val="none" w:sz="0" w:space="0" w:color="auto"/>
      </w:divBdr>
    </w:div>
    <w:div w:id="1988631019">
      <w:bodyDiv w:val="1"/>
      <w:marLeft w:val="0"/>
      <w:marRight w:val="0"/>
      <w:marTop w:val="0"/>
      <w:marBottom w:val="0"/>
      <w:divBdr>
        <w:top w:val="none" w:sz="0" w:space="0" w:color="auto"/>
        <w:left w:val="none" w:sz="0" w:space="0" w:color="auto"/>
        <w:bottom w:val="none" w:sz="0" w:space="0" w:color="auto"/>
        <w:right w:val="none" w:sz="0" w:space="0" w:color="auto"/>
      </w:divBdr>
    </w:div>
    <w:div w:id="1988706164">
      <w:bodyDiv w:val="1"/>
      <w:marLeft w:val="0"/>
      <w:marRight w:val="0"/>
      <w:marTop w:val="0"/>
      <w:marBottom w:val="0"/>
      <w:divBdr>
        <w:top w:val="none" w:sz="0" w:space="0" w:color="auto"/>
        <w:left w:val="none" w:sz="0" w:space="0" w:color="auto"/>
        <w:bottom w:val="none" w:sz="0" w:space="0" w:color="auto"/>
        <w:right w:val="none" w:sz="0" w:space="0" w:color="auto"/>
      </w:divBdr>
    </w:div>
    <w:div w:id="1988972784">
      <w:bodyDiv w:val="1"/>
      <w:marLeft w:val="0"/>
      <w:marRight w:val="0"/>
      <w:marTop w:val="0"/>
      <w:marBottom w:val="0"/>
      <w:divBdr>
        <w:top w:val="none" w:sz="0" w:space="0" w:color="auto"/>
        <w:left w:val="none" w:sz="0" w:space="0" w:color="auto"/>
        <w:bottom w:val="none" w:sz="0" w:space="0" w:color="auto"/>
        <w:right w:val="none" w:sz="0" w:space="0" w:color="auto"/>
      </w:divBdr>
    </w:div>
    <w:div w:id="1990403336">
      <w:bodyDiv w:val="1"/>
      <w:marLeft w:val="0"/>
      <w:marRight w:val="0"/>
      <w:marTop w:val="0"/>
      <w:marBottom w:val="0"/>
      <w:divBdr>
        <w:top w:val="none" w:sz="0" w:space="0" w:color="auto"/>
        <w:left w:val="none" w:sz="0" w:space="0" w:color="auto"/>
        <w:bottom w:val="none" w:sz="0" w:space="0" w:color="auto"/>
        <w:right w:val="none" w:sz="0" w:space="0" w:color="auto"/>
      </w:divBdr>
    </w:div>
    <w:div w:id="1990405655">
      <w:bodyDiv w:val="1"/>
      <w:marLeft w:val="0"/>
      <w:marRight w:val="0"/>
      <w:marTop w:val="0"/>
      <w:marBottom w:val="0"/>
      <w:divBdr>
        <w:top w:val="none" w:sz="0" w:space="0" w:color="auto"/>
        <w:left w:val="none" w:sz="0" w:space="0" w:color="auto"/>
        <w:bottom w:val="none" w:sz="0" w:space="0" w:color="auto"/>
        <w:right w:val="none" w:sz="0" w:space="0" w:color="auto"/>
      </w:divBdr>
    </w:div>
    <w:div w:id="1991206562">
      <w:bodyDiv w:val="1"/>
      <w:marLeft w:val="0"/>
      <w:marRight w:val="0"/>
      <w:marTop w:val="0"/>
      <w:marBottom w:val="0"/>
      <w:divBdr>
        <w:top w:val="none" w:sz="0" w:space="0" w:color="auto"/>
        <w:left w:val="none" w:sz="0" w:space="0" w:color="auto"/>
        <w:bottom w:val="none" w:sz="0" w:space="0" w:color="auto"/>
        <w:right w:val="none" w:sz="0" w:space="0" w:color="auto"/>
      </w:divBdr>
    </w:div>
    <w:div w:id="1992059911">
      <w:bodyDiv w:val="1"/>
      <w:marLeft w:val="0"/>
      <w:marRight w:val="0"/>
      <w:marTop w:val="0"/>
      <w:marBottom w:val="0"/>
      <w:divBdr>
        <w:top w:val="none" w:sz="0" w:space="0" w:color="auto"/>
        <w:left w:val="none" w:sz="0" w:space="0" w:color="auto"/>
        <w:bottom w:val="none" w:sz="0" w:space="0" w:color="auto"/>
        <w:right w:val="none" w:sz="0" w:space="0" w:color="auto"/>
      </w:divBdr>
    </w:div>
    <w:div w:id="1992560232">
      <w:bodyDiv w:val="1"/>
      <w:marLeft w:val="0"/>
      <w:marRight w:val="0"/>
      <w:marTop w:val="0"/>
      <w:marBottom w:val="0"/>
      <w:divBdr>
        <w:top w:val="none" w:sz="0" w:space="0" w:color="auto"/>
        <w:left w:val="none" w:sz="0" w:space="0" w:color="auto"/>
        <w:bottom w:val="none" w:sz="0" w:space="0" w:color="auto"/>
        <w:right w:val="none" w:sz="0" w:space="0" w:color="auto"/>
      </w:divBdr>
    </w:div>
    <w:div w:id="1992976922">
      <w:bodyDiv w:val="1"/>
      <w:marLeft w:val="0"/>
      <w:marRight w:val="0"/>
      <w:marTop w:val="0"/>
      <w:marBottom w:val="0"/>
      <w:divBdr>
        <w:top w:val="none" w:sz="0" w:space="0" w:color="auto"/>
        <w:left w:val="none" w:sz="0" w:space="0" w:color="auto"/>
        <w:bottom w:val="none" w:sz="0" w:space="0" w:color="auto"/>
        <w:right w:val="none" w:sz="0" w:space="0" w:color="auto"/>
      </w:divBdr>
    </w:div>
    <w:div w:id="1993021175">
      <w:bodyDiv w:val="1"/>
      <w:marLeft w:val="0"/>
      <w:marRight w:val="0"/>
      <w:marTop w:val="0"/>
      <w:marBottom w:val="0"/>
      <w:divBdr>
        <w:top w:val="none" w:sz="0" w:space="0" w:color="auto"/>
        <w:left w:val="none" w:sz="0" w:space="0" w:color="auto"/>
        <w:bottom w:val="none" w:sz="0" w:space="0" w:color="auto"/>
        <w:right w:val="none" w:sz="0" w:space="0" w:color="auto"/>
      </w:divBdr>
    </w:div>
    <w:div w:id="1993557020">
      <w:bodyDiv w:val="1"/>
      <w:marLeft w:val="0"/>
      <w:marRight w:val="0"/>
      <w:marTop w:val="0"/>
      <w:marBottom w:val="0"/>
      <w:divBdr>
        <w:top w:val="none" w:sz="0" w:space="0" w:color="auto"/>
        <w:left w:val="none" w:sz="0" w:space="0" w:color="auto"/>
        <w:bottom w:val="none" w:sz="0" w:space="0" w:color="auto"/>
        <w:right w:val="none" w:sz="0" w:space="0" w:color="auto"/>
      </w:divBdr>
    </w:div>
    <w:div w:id="1993950477">
      <w:bodyDiv w:val="1"/>
      <w:marLeft w:val="0"/>
      <w:marRight w:val="0"/>
      <w:marTop w:val="0"/>
      <w:marBottom w:val="0"/>
      <w:divBdr>
        <w:top w:val="none" w:sz="0" w:space="0" w:color="auto"/>
        <w:left w:val="none" w:sz="0" w:space="0" w:color="auto"/>
        <w:bottom w:val="none" w:sz="0" w:space="0" w:color="auto"/>
        <w:right w:val="none" w:sz="0" w:space="0" w:color="auto"/>
      </w:divBdr>
    </w:div>
    <w:div w:id="1994597481">
      <w:bodyDiv w:val="1"/>
      <w:marLeft w:val="0"/>
      <w:marRight w:val="0"/>
      <w:marTop w:val="0"/>
      <w:marBottom w:val="0"/>
      <w:divBdr>
        <w:top w:val="none" w:sz="0" w:space="0" w:color="auto"/>
        <w:left w:val="none" w:sz="0" w:space="0" w:color="auto"/>
        <w:bottom w:val="none" w:sz="0" w:space="0" w:color="auto"/>
        <w:right w:val="none" w:sz="0" w:space="0" w:color="auto"/>
      </w:divBdr>
    </w:div>
    <w:div w:id="1996645990">
      <w:bodyDiv w:val="1"/>
      <w:marLeft w:val="0"/>
      <w:marRight w:val="0"/>
      <w:marTop w:val="0"/>
      <w:marBottom w:val="0"/>
      <w:divBdr>
        <w:top w:val="none" w:sz="0" w:space="0" w:color="auto"/>
        <w:left w:val="none" w:sz="0" w:space="0" w:color="auto"/>
        <w:bottom w:val="none" w:sz="0" w:space="0" w:color="auto"/>
        <w:right w:val="none" w:sz="0" w:space="0" w:color="auto"/>
      </w:divBdr>
    </w:div>
    <w:div w:id="1996838184">
      <w:bodyDiv w:val="1"/>
      <w:marLeft w:val="0"/>
      <w:marRight w:val="0"/>
      <w:marTop w:val="0"/>
      <w:marBottom w:val="0"/>
      <w:divBdr>
        <w:top w:val="none" w:sz="0" w:space="0" w:color="auto"/>
        <w:left w:val="none" w:sz="0" w:space="0" w:color="auto"/>
        <w:bottom w:val="none" w:sz="0" w:space="0" w:color="auto"/>
        <w:right w:val="none" w:sz="0" w:space="0" w:color="auto"/>
      </w:divBdr>
    </w:div>
    <w:div w:id="1998800070">
      <w:bodyDiv w:val="1"/>
      <w:marLeft w:val="0"/>
      <w:marRight w:val="0"/>
      <w:marTop w:val="0"/>
      <w:marBottom w:val="0"/>
      <w:divBdr>
        <w:top w:val="none" w:sz="0" w:space="0" w:color="auto"/>
        <w:left w:val="none" w:sz="0" w:space="0" w:color="auto"/>
        <w:bottom w:val="none" w:sz="0" w:space="0" w:color="auto"/>
        <w:right w:val="none" w:sz="0" w:space="0" w:color="auto"/>
      </w:divBdr>
    </w:div>
    <w:div w:id="1998848316">
      <w:bodyDiv w:val="1"/>
      <w:marLeft w:val="0"/>
      <w:marRight w:val="0"/>
      <w:marTop w:val="0"/>
      <w:marBottom w:val="0"/>
      <w:divBdr>
        <w:top w:val="none" w:sz="0" w:space="0" w:color="auto"/>
        <w:left w:val="none" w:sz="0" w:space="0" w:color="auto"/>
        <w:bottom w:val="none" w:sz="0" w:space="0" w:color="auto"/>
        <w:right w:val="none" w:sz="0" w:space="0" w:color="auto"/>
      </w:divBdr>
    </w:div>
    <w:div w:id="1999338674">
      <w:bodyDiv w:val="1"/>
      <w:marLeft w:val="0"/>
      <w:marRight w:val="0"/>
      <w:marTop w:val="0"/>
      <w:marBottom w:val="0"/>
      <w:divBdr>
        <w:top w:val="none" w:sz="0" w:space="0" w:color="auto"/>
        <w:left w:val="none" w:sz="0" w:space="0" w:color="auto"/>
        <w:bottom w:val="none" w:sz="0" w:space="0" w:color="auto"/>
        <w:right w:val="none" w:sz="0" w:space="0" w:color="auto"/>
      </w:divBdr>
    </w:div>
    <w:div w:id="2001108034">
      <w:bodyDiv w:val="1"/>
      <w:marLeft w:val="0"/>
      <w:marRight w:val="0"/>
      <w:marTop w:val="0"/>
      <w:marBottom w:val="0"/>
      <w:divBdr>
        <w:top w:val="none" w:sz="0" w:space="0" w:color="auto"/>
        <w:left w:val="none" w:sz="0" w:space="0" w:color="auto"/>
        <w:bottom w:val="none" w:sz="0" w:space="0" w:color="auto"/>
        <w:right w:val="none" w:sz="0" w:space="0" w:color="auto"/>
      </w:divBdr>
    </w:div>
    <w:div w:id="2001349536">
      <w:bodyDiv w:val="1"/>
      <w:marLeft w:val="0"/>
      <w:marRight w:val="0"/>
      <w:marTop w:val="0"/>
      <w:marBottom w:val="0"/>
      <w:divBdr>
        <w:top w:val="none" w:sz="0" w:space="0" w:color="auto"/>
        <w:left w:val="none" w:sz="0" w:space="0" w:color="auto"/>
        <w:bottom w:val="none" w:sz="0" w:space="0" w:color="auto"/>
        <w:right w:val="none" w:sz="0" w:space="0" w:color="auto"/>
      </w:divBdr>
    </w:div>
    <w:div w:id="2001497154">
      <w:bodyDiv w:val="1"/>
      <w:marLeft w:val="0"/>
      <w:marRight w:val="0"/>
      <w:marTop w:val="0"/>
      <w:marBottom w:val="0"/>
      <w:divBdr>
        <w:top w:val="none" w:sz="0" w:space="0" w:color="auto"/>
        <w:left w:val="none" w:sz="0" w:space="0" w:color="auto"/>
        <w:bottom w:val="none" w:sz="0" w:space="0" w:color="auto"/>
        <w:right w:val="none" w:sz="0" w:space="0" w:color="auto"/>
      </w:divBdr>
    </w:div>
    <w:div w:id="2002387877">
      <w:bodyDiv w:val="1"/>
      <w:marLeft w:val="0"/>
      <w:marRight w:val="0"/>
      <w:marTop w:val="0"/>
      <w:marBottom w:val="0"/>
      <w:divBdr>
        <w:top w:val="none" w:sz="0" w:space="0" w:color="auto"/>
        <w:left w:val="none" w:sz="0" w:space="0" w:color="auto"/>
        <w:bottom w:val="none" w:sz="0" w:space="0" w:color="auto"/>
        <w:right w:val="none" w:sz="0" w:space="0" w:color="auto"/>
      </w:divBdr>
    </w:div>
    <w:div w:id="2002805630">
      <w:bodyDiv w:val="1"/>
      <w:marLeft w:val="0"/>
      <w:marRight w:val="0"/>
      <w:marTop w:val="0"/>
      <w:marBottom w:val="0"/>
      <w:divBdr>
        <w:top w:val="none" w:sz="0" w:space="0" w:color="auto"/>
        <w:left w:val="none" w:sz="0" w:space="0" w:color="auto"/>
        <w:bottom w:val="none" w:sz="0" w:space="0" w:color="auto"/>
        <w:right w:val="none" w:sz="0" w:space="0" w:color="auto"/>
      </w:divBdr>
    </w:div>
    <w:div w:id="2002926093">
      <w:bodyDiv w:val="1"/>
      <w:marLeft w:val="0"/>
      <w:marRight w:val="0"/>
      <w:marTop w:val="0"/>
      <w:marBottom w:val="0"/>
      <w:divBdr>
        <w:top w:val="none" w:sz="0" w:space="0" w:color="auto"/>
        <w:left w:val="none" w:sz="0" w:space="0" w:color="auto"/>
        <w:bottom w:val="none" w:sz="0" w:space="0" w:color="auto"/>
        <w:right w:val="none" w:sz="0" w:space="0" w:color="auto"/>
      </w:divBdr>
    </w:div>
    <w:div w:id="2003510766">
      <w:bodyDiv w:val="1"/>
      <w:marLeft w:val="0"/>
      <w:marRight w:val="0"/>
      <w:marTop w:val="0"/>
      <w:marBottom w:val="0"/>
      <w:divBdr>
        <w:top w:val="none" w:sz="0" w:space="0" w:color="auto"/>
        <w:left w:val="none" w:sz="0" w:space="0" w:color="auto"/>
        <w:bottom w:val="none" w:sz="0" w:space="0" w:color="auto"/>
        <w:right w:val="none" w:sz="0" w:space="0" w:color="auto"/>
      </w:divBdr>
    </w:div>
    <w:div w:id="2004317123">
      <w:bodyDiv w:val="1"/>
      <w:marLeft w:val="0"/>
      <w:marRight w:val="0"/>
      <w:marTop w:val="0"/>
      <w:marBottom w:val="0"/>
      <w:divBdr>
        <w:top w:val="none" w:sz="0" w:space="0" w:color="auto"/>
        <w:left w:val="none" w:sz="0" w:space="0" w:color="auto"/>
        <w:bottom w:val="none" w:sz="0" w:space="0" w:color="auto"/>
        <w:right w:val="none" w:sz="0" w:space="0" w:color="auto"/>
      </w:divBdr>
    </w:div>
    <w:div w:id="2004353710">
      <w:bodyDiv w:val="1"/>
      <w:marLeft w:val="0"/>
      <w:marRight w:val="0"/>
      <w:marTop w:val="0"/>
      <w:marBottom w:val="0"/>
      <w:divBdr>
        <w:top w:val="none" w:sz="0" w:space="0" w:color="auto"/>
        <w:left w:val="none" w:sz="0" w:space="0" w:color="auto"/>
        <w:bottom w:val="none" w:sz="0" w:space="0" w:color="auto"/>
        <w:right w:val="none" w:sz="0" w:space="0" w:color="auto"/>
      </w:divBdr>
    </w:div>
    <w:div w:id="2004818223">
      <w:bodyDiv w:val="1"/>
      <w:marLeft w:val="0"/>
      <w:marRight w:val="0"/>
      <w:marTop w:val="0"/>
      <w:marBottom w:val="0"/>
      <w:divBdr>
        <w:top w:val="none" w:sz="0" w:space="0" w:color="auto"/>
        <w:left w:val="none" w:sz="0" w:space="0" w:color="auto"/>
        <w:bottom w:val="none" w:sz="0" w:space="0" w:color="auto"/>
        <w:right w:val="none" w:sz="0" w:space="0" w:color="auto"/>
      </w:divBdr>
    </w:div>
    <w:div w:id="2005275489">
      <w:bodyDiv w:val="1"/>
      <w:marLeft w:val="0"/>
      <w:marRight w:val="0"/>
      <w:marTop w:val="0"/>
      <w:marBottom w:val="0"/>
      <w:divBdr>
        <w:top w:val="none" w:sz="0" w:space="0" w:color="auto"/>
        <w:left w:val="none" w:sz="0" w:space="0" w:color="auto"/>
        <w:bottom w:val="none" w:sz="0" w:space="0" w:color="auto"/>
        <w:right w:val="none" w:sz="0" w:space="0" w:color="auto"/>
      </w:divBdr>
    </w:div>
    <w:div w:id="2005426078">
      <w:bodyDiv w:val="1"/>
      <w:marLeft w:val="0"/>
      <w:marRight w:val="0"/>
      <w:marTop w:val="0"/>
      <w:marBottom w:val="0"/>
      <w:divBdr>
        <w:top w:val="none" w:sz="0" w:space="0" w:color="auto"/>
        <w:left w:val="none" w:sz="0" w:space="0" w:color="auto"/>
        <w:bottom w:val="none" w:sz="0" w:space="0" w:color="auto"/>
        <w:right w:val="none" w:sz="0" w:space="0" w:color="auto"/>
      </w:divBdr>
    </w:div>
    <w:div w:id="2007173754">
      <w:bodyDiv w:val="1"/>
      <w:marLeft w:val="0"/>
      <w:marRight w:val="0"/>
      <w:marTop w:val="0"/>
      <w:marBottom w:val="0"/>
      <w:divBdr>
        <w:top w:val="none" w:sz="0" w:space="0" w:color="auto"/>
        <w:left w:val="none" w:sz="0" w:space="0" w:color="auto"/>
        <w:bottom w:val="none" w:sz="0" w:space="0" w:color="auto"/>
        <w:right w:val="none" w:sz="0" w:space="0" w:color="auto"/>
      </w:divBdr>
    </w:div>
    <w:div w:id="2007317832">
      <w:bodyDiv w:val="1"/>
      <w:marLeft w:val="0"/>
      <w:marRight w:val="0"/>
      <w:marTop w:val="0"/>
      <w:marBottom w:val="0"/>
      <w:divBdr>
        <w:top w:val="none" w:sz="0" w:space="0" w:color="auto"/>
        <w:left w:val="none" w:sz="0" w:space="0" w:color="auto"/>
        <w:bottom w:val="none" w:sz="0" w:space="0" w:color="auto"/>
        <w:right w:val="none" w:sz="0" w:space="0" w:color="auto"/>
      </w:divBdr>
    </w:div>
    <w:div w:id="2008093952">
      <w:bodyDiv w:val="1"/>
      <w:marLeft w:val="0"/>
      <w:marRight w:val="0"/>
      <w:marTop w:val="0"/>
      <w:marBottom w:val="0"/>
      <w:divBdr>
        <w:top w:val="none" w:sz="0" w:space="0" w:color="auto"/>
        <w:left w:val="none" w:sz="0" w:space="0" w:color="auto"/>
        <w:bottom w:val="none" w:sz="0" w:space="0" w:color="auto"/>
        <w:right w:val="none" w:sz="0" w:space="0" w:color="auto"/>
      </w:divBdr>
    </w:div>
    <w:div w:id="2008290518">
      <w:bodyDiv w:val="1"/>
      <w:marLeft w:val="0"/>
      <w:marRight w:val="0"/>
      <w:marTop w:val="0"/>
      <w:marBottom w:val="0"/>
      <w:divBdr>
        <w:top w:val="none" w:sz="0" w:space="0" w:color="auto"/>
        <w:left w:val="none" w:sz="0" w:space="0" w:color="auto"/>
        <w:bottom w:val="none" w:sz="0" w:space="0" w:color="auto"/>
        <w:right w:val="none" w:sz="0" w:space="0" w:color="auto"/>
      </w:divBdr>
    </w:div>
    <w:div w:id="2008900065">
      <w:bodyDiv w:val="1"/>
      <w:marLeft w:val="0"/>
      <w:marRight w:val="0"/>
      <w:marTop w:val="0"/>
      <w:marBottom w:val="0"/>
      <w:divBdr>
        <w:top w:val="none" w:sz="0" w:space="0" w:color="auto"/>
        <w:left w:val="none" w:sz="0" w:space="0" w:color="auto"/>
        <w:bottom w:val="none" w:sz="0" w:space="0" w:color="auto"/>
        <w:right w:val="none" w:sz="0" w:space="0" w:color="auto"/>
      </w:divBdr>
    </w:div>
    <w:div w:id="2009016240">
      <w:bodyDiv w:val="1"/>
      <w:marLeft w:val="0"/>
      <w:marRight w:val="0"/>
      <w:marTop w:val="0"/>
      <w:marBottom w:val="0"/>
      <w:divBdr>
        <w:top w:val="none" w:sz="0" w:space="0" w:color="auto"/>
        <w:left w:val="none" w:sz="0" w:space="0" w:color="auto"/>
        <w:bottom w:val="none" w:sz="0" w:space="0" w:color="auto"/>
        <w:right w:val="none" w:sz="0" w:space="0" w:color="auto"/>
      </w:divBdr>
    </w:div>
    <w:div w:id="2009943436">
      <w:bodyDiv w:val="1"/>
      <w:marLeft w:val="0"/>
      <w:marRight w:val="0"/>
      <w:marTop w:val="0"/>
      <w:marBottom w:val="0"/>
      <w:divBdr>
        <w:top w:val="none" w:sz="0" w:space="0" w:color="auto"/>
        <w:left w:val="none" w:sz="0" w:space="0" w:color="auto"/>
        <w:bottom w:val="none" w:sz="0" w:space="0" w:color="auto"/>
        <w:right w:val="none" w:sz="0" w:space="0" w:color="auto"/>
      </w:divBdr>
    </w:div>
    <w:div w:id="2010912701">
      <w:bodyDiv w:val="1"/>
      <w:marLeft w:val="0"/>
      <w:marRight w:val="0"/>
      <w:marTop w:val="0"/>
      <w:marBottom w:val="0"/>
      <w:divBdr>
        <w:top w:val="none" w:sz="0" w:space="0" w:color="auto"/>
        <w:left w:val="none" w:sz="0" w:space="0" w:color="auto"/>
        <w:bottom w:val="none" w:sz="0" w:space="0" w:color="auto"/>
        <w:right w:val="none" w:sz="0" w:space="0" w:color="auto"/>
      </w:divBdr>
    </w:div>
    <w:div w:id="2012023758">
      <w:bodyDiv w:val="1"/>
      <w:marLeft w:val="0"/>
      <w:marRight w:val="0"/>
      <w:marTop w:val="0"/>
      <w:marBottom w:val="0"/>
      <w:divBdr>
        <w:top w:val="none" w:sz="0" w:space="0" w:color="auto"/>
        <w:left w:val="none" w:sz="0" w:space="0" w:color="auto"/>
        <w:bottom w:val="none" w:sz="0" w:space="0" w:color="auto"/>
        <w:right w:val="none" w:sz="0" w:space="0" w:color="auto"/>
      </w:divBdr>
    </w:div>
    <w:div w:id="2013096567">
      <w:bodyDiv w:val="1"/>
      <w:marLeft w:val="0"/>
      <w:marRight w:val="0"/>
      <w:marTop w:val="0"/>
      <w:marBottom w:val="0"/>
      <w:divBdr>
        <w:top w:val="none" w:sz="0" w:space="0" w:color="auto"/>
        <w:left w:val="none" w:sz="0" w:space="0" w:color="auto"/>
        <w:bottom w:val="none" w:sz="0" w:space="0" w:color="auto"/>
        <w:right w:val="none" w:sz="0" w:space="0" w:color="auto"/>
      </w:divBdr>
    </w:div>
    <w:div w:id="2014136777">
      <w:bodyDiv w:val="1"/>
      <w:marLeft w:val="0"/>
      <w:marRight w:val="0"/>
      <w:marTop w:val="0"/>
      <w:marBottom w:val="0"/>
      <w:divBdr>
        <w:top w:val="none" w:sz="0" w:space="0" w:color="auto"/>
        <w:left w:val="none" w:sz="0" w:space="0" w:color="auto"/>
        <w:bottom w:val="none" w:sz="0" w:space="0" w:color="auto"/>
        <w:right w:val="none" w:sz="0" w:space="0" w:color="auto"/>
      </w:divBdr>
    </w:div>
    <w:div w:id="2015329468">
      <w:bodyDiv w:val="1"/>
      <w:marLeft w:val="0"/>
      <w:marRight w:val="0"/>
      <w:marTop w:val="0"/>
      <w:marBottom w:val="0"/>
      <w:divBdr>
        <w:top w:val="none" w:sz="0" w:space="0" w:color="auto"/>
        <w:left w:val="none" w:sz="0" w:space="0" w:color="auto"/>
        <w:bottom w:val="none" w:sz="0" w:space="0" w:color="auto"/>
        <w:right w:val="none" w:sz="0" w:space="0" w:color="auto"/>
      </w:divBdr>
    </w:div>
    <w:div w:id="2015450716">
      <w:bodyDiv w:val="1"/>
      <w:marLeft w:val="0"/>
      <w:marRight w:val="0"/>
      <w:marTop w:val="0"/>
      <w:marBottom w:val="0"/>
      <w:divBdr>
        <w:top w:val="none" w:sz="0" w:space="0" w:color="auto"/>
        <w:left w:val="none" w:sz="0" w:space="0" w:color="auto"/>
        <w:bottom w:val="none" w:sz="0" w:space="0" w:color="auto"/>
        <w:right w:val="none" w:sz="0" w:space="0" w:color="auto"/>
      </w:divBdr>
    </w:div>
    <w:div w:id="2016303941">
      <w:bodyDiv w:val="1"/>
      <w:marLeft w:val="0"/>
      <w:marRight w:val="0"/>
      <w:marTop w:val="0"/>
      <w:marBottom w:val="0"/>
      <w:divBdr>
        <w:top w:val="none" w:sz="0" w:space="0" w:color="auto"/>
        <w:left w:val="none" w:sz="0" w:space="0" w:color="auto"/>
        <w:bottom w:val="none" w:sz="0" w:space="0" w:color="auto"/>
        <w:right w:val="none" w:sz="0" w:space="0" w:color="auto"/>
      </w:divBdr>
    </w:div>
    <w:div w:id="2016683411">
      <w:bodyDiv w:val="1"/>
      <w:marLeft w:val="0"/>
      <w:marRight w:val="0"/>
      <w:marTop w:val="0"/>
      <w:marBottom w:val="0"/>
      <w:divBdr>
        <w:top w:val="none" w:sz="0" w:space="0" w:color="auto"/>
        <w:left w:val="none" w:sz="0" w:space="0" w:color="auto"/>
        <w:bottom w:val="none" w:sz="0" w:space="0" w:color="auto"/>
        <w:right w:val="none" w:sz="0" w:space="0" w:color="auto"/>
      </w:divBdr>
    </w:div>
    <w:div w:id="2017144502">
      <w:bodyDiv w:val="1"/>
      <w:marLeft w:val="0"/>
      <w:marRight w:val="0"/>
      <w:marTop w:val="0"/>
      <w:marBottom w:val="0"/>
      <w:divBdr>
        <w:top w:val="none" w:sz="0" w:space="0" w:color="auto"/>
        <w:left w:val="none" w:sz="0" w:space="0" w:color="auto"/>
        <w:bottom w:val="none" w:sz="0" w:space="0" w:color="auto"/>
        <w:right w:val="none" w:sz="0" w:space="0" w:color="auto"/>
      </w:divBdr>
    </w:div>
    <w:div w:id="2018606806">
      <w:bodyDiv w:val="1"/>
      <w:marLeft w:val="0"/>
      <w:marRight w:val="0"/>
      <w:marTop w:val="0"/>
      <w:marBottom w:val="0"/>
      <w:divBdr>
        <w:top w:val="none" w:sz="0" w:space="0" w:color="auto"/>
        <w:left w:val="none" w:sz="0" w:space="0" w:color="auto"/>
        <w:bottom w:val="none" w:sz="0" w:space="0" w:color="auto"/>
        <w:right w:val="none" w:sz="0" w:space="0" w:color="auto"/>
      </w:divBdr>
    </w:div>
    <w:div w:id="2018653624">
      <w:bodyDiv w:val="1"/>
      <w:marLeft w:val="0"/>
      <w:marRight w:val="0"/>
      <w:marTop w:val="0"/>
      <w:marBottom w:val="0"/>
      <w:divBdr>
        <w:top w:val="none" w:sz="0" w:space="0" w:color="auto"/>
        <w:left w:val="none" w:sz="0" w:space="0" w:color="auto"/>
        <w:bottom w:val="none" w:sz="0" w:space="0" w:color="auto"/>
        <w:right w:val="none" w:sz="0" w:space="0" w:color="auto"/>
      </w:divBdr>
    </w:div>
    <w:div w:id="2019231763">
      <w:bodyDiv w:val="1"/>
      <w:marLeft w:val="0"/>
      <w:marRight w:val="0"/>
      <w:marTop w:val="0"/>
      <w:marBottom w:val="0"/>
      <w:divBdr>
        <w:top w:val="none" w:sz="0" w:space="0" w:color="auto"/>
        <w:left w:val="none" w:sz="0" w:space="0" w:color="auto"/>
        <w:bottom w:val="none" w:sz="0" w:space="0" w:color="auto"/>
        <w:right w:val="none" w:sz="0" w:space="0" w:color="auto"/>
      </w:divBdr>
    </w:div>
    <w:div w:id="2019889123">
      <w:bodyDiv w:val="1"/>
      <w:marLeft w:val="0"/>
      <w:marRight w:val="0"/>
      <w:marTop w:val="0"/>
      <w:marBottom w:val="0"/>
      <w:divBdr>
        <w:top w:val="none" w:sz="0" w:space="0" w:color="auto"/>
        <w:left w:val="none" w:sz="0" w:space="0" w:color="auto"/>
        <w:bottom w:val="none" w:sz="0" w:space="0" w:color="auto"/>
        <w:right w:val="none" w:sz="0" w:space="0" w:color="auto"/>
      </w:divBdr>
    </w:div>
    <w:div w:id="2020616438">
      <w:bodyDiv w:val="1"/>
      <w:marLeft w:val="0"/>
      <w:marRight w:val="0"/>
      <w:marTop w:val="0"/>
      <w:marBottom w:val="0"/>
      <w:divBdr>
        <w:top w:val="none" w:sz="0" w:space="0" w:color="auto"/>
        <w:left w:val="none" w:sz="0" w:space="0" w:color="auto"/>
        <w:bottom w:val="none" w:sz="0" w:space="0" w:color="auto"/>
        <w:right w:val="none" w:sz="0" w:space="0" w:color="auto"/>
      </w:divBdr>
    </w:div>
    <w:div w:id="2022007540">
      <w:bodyDiv w:val="1"/>
      <w:marLeft w:val="0"/>
      <w:marRight w:val="0"/>
      <w:marTop w:val="0"/>
      <w:marBottom w:val="0"/>
      <w:divBdr>
        <w:top w:val="none" w:sz="0" w:space="0" w:color="auto"/>
        <w:left w:val="none" w:sz="0" w:space="0" w:color="auto"/>
        <w:bottom w:val="none" w:sz="0" w:space="0" w:color="auto"/>
        <w:right w:val="none" w:sz="0" w:space="0" w:color="auto"/>
      </w:divBdr>
    </w:div>
    <w:div w:id="2023194172">
      <w:bodyDiv w:val="1"/>
      <w:marLeft w:val="0"/>
      <w:marRight w:val="0"/>
      <w:marTop w:val="0"/>
      <w:marBottom w:val="0"/>
      <w:divBdr>
        <w:top w:val="none" w:sz="0" w:space="0" w:color="auto"/>
        <w:left w:val="none" w:sz="0" w:space="0" w:color="auto"/>
        <w:bottom w:val="none" w:sz="0" w:space="0" w:color="auto"/>
        <w:right w:val="none" w:sz="0" w:space="0" w:color="auto"/>
      </w:divBdr>
    </w:div>
    <w:div w:id="2023434068">
      <w:bodyDiv w:val="1"/>
      <w:marLeft w:val="0"/>
      <w:marRight w:val="0"/>
      <w:marTop w:val="0"/>
      <w:marBottom w:val="0"/>
      <w:divBdr>
        <w:top w:val="none" w:sz="0" w:space="0" w:color="auto"/>
        <w:left w:val="none" w:sz="0" w:space="0" w:color="auto"/>
        <w:bottom w:val="none" w:sz="0" w:space="0" w:color="auto"/>
        <w:right w:val="none" w:sz="0" w:space="0" w:color="auto"/>
      </w:divBdr>
    </w:div>
    <w:div w:id="2024088710">
      <w:bodyDiv w:val="1"/>
      <w:marLeft w:val="0"/>
      <w:marRight w:val="0"/>
      <w:marTop w:val="0"/>
      <w:marBottom w:val="0"/>
      <w:divBdr>
        <w:top w:val="none" w:sz="0" w:space="0" w:color="auto"/>
        <w:left w:val="none" w:sz="0" w:space="0" w:color="auto"/>
        <w:bottom w:val="none" w:sz="0" w:space="0" w:color="auto"/>
        <w:right w:val="none" w:sz="0" w:space="0" w:color="auto"/>
      </w:divBdr>
    </w:div>
    <w:div w:id="2024358920">
      <w:bodyDiv w:val="1"/>
      <w:marLeft w:val="0"/>
      <w:marRight w:val="0"/>
      <w:marTop w:val="0"/>
      <w:marBottom w:val="0"/>
      <w:divBdr>
        <w:top w:val="none" w:sz="0" w:space="0" w:color="auto"/>
        <w:left w:val="none" w:sz="0" w:space="0" w:color="auto"/>
        <w:bottom w:val="none" w:sz="0" w:space="0" w:color="auto"/>
        <w:right w:val="none" w:sz="0" w:space="0" w:color="auto"/>
      </w:divBdr>
    </w:div>
    <w:div w:id="2024698921">
      <w:bodyDiv w:val="1"/>
      <w:marLeft w:val="0"/>
      <w:marRight w:val="0"/>
      <w:marTop w:val="0"/>
      <w:marBottom w:val="0"/>
      <w:divBdr>
        <w:top w:val="none" w:sz="0" w:space="0" w:color="auto"/>
        <w:left w:val="none" w:sz="0" w:space="0" w:color="auto"/>
        <w:bottom w:val="none" w:sz="0" w:space="0" w:color="auto"/>
        <w:right w:val="none" w:sz="0" w:space="0" w:color="auto"/>
      </w:divBdr>
    </w:div>
    <w:div w:id="2024937869">
      <w:bodyDiv w:val="1"/>
      <w:marLeft w:val="0"/>
      <w:marRight w:val="0"/>
      <w:marTop w:val="0"/>
      <w:marBottom w:val="0"/>
      <w:divBdr>
        <w:top w:val="none" w:sz="0" w:space="0" w:color="auto"/>
        <w:left w:val="none" w:sz="0" w:space="0" w:color="auto"/>
        <w:bottom w:val="none" w:sz="0" w:space="0" w:color="auto"/>
        <w:right w:val="none" w:sz="0" w:space="0" w:color="auto"/>
      </w:divBdr>
    </w:div>
    <w:div w:id="2025014509">
      <w:bodyDiv w:val="1"/>
      <w:marLeft w:val="0"/>
      <w:marRight w:val="0"/>
      <w:marTop w:val="0"/>
      <w:marBottom w:val="0"/>
      <w:divBdr>
        <w:top w:val="none" w:sz="0" w:space="0" w:color="auto"/>
        <w:left w:val="none" w:sz="0" w:space="0" w:color="auto"/>
        <w:bottom w:val="none" w:sz="0" w:space="0" w:color="auto"/>
        <w:right w:val="none" w:sz="0" w:space="0" w:color="auto"/>
      </w:divBdr>
    </w:div>
    <w:div w:id="2026399456">
      <w:bodyDiv w:val="1"/>
      <w:marLeft w:val="0"/>
      <w:marRight w:val="0"/>
      <w:marTop w:val="0"/>
      <w:marBottom w:val="0"/>
      <w:divBdr>
        <w:top w:val="none" w:sz="0" w:space="0" w:color="auto"/>
        <w:left w:val="none" w:sz="0" w:space="0" w:color="auto"/>
        <w:bottom w:val="none" w:sz="0" w:space="0" w:color="auto"/>
        <w:right w:val="none" w:sz="0" w:space="0" w:color="auto"/>
      </w:divBdr>
    </w:div>
    <w:div w:id="2026636900">
      <w:bodyDiv w:val="1"/>
      <w:marLeft w:val="0"/>
      <w:marRight w:val="0"/>
      <w:marTop w:val="0"/>
      <w:marBottom w:val="0"/>
      <w:divBdr>
        <w:top w:val="none" w:sz="0" w:space="0" w:color="auto"/>
        <w:left w:val="none" w:sz="0" w:space="0" w:color="auto"/>
        <w:bottom w:val="none" w:sz="0" w:space="0" w:color="auto"/>
        <w:right w:val="none" w:sz="0" w:space="0" w:color="auto"/>
      </w:divBdr>
    </w:div>
    <w:div w:id="2027557975">
      <w:bodyDiv w:val="1"/>
      <w:marLeft w:val="0"/>
      <w:marRight w:val="0"/>
      <w:marTop w:val="0"/>
      <w:marBottom w:val="0"/>
      <w:divBdr>
        <w:top w:val="none" w:sz="0" w:space="0" w:color="auto"/>
        <w:left w:val="none" w:sz="0" w:space="0" w:color="auto"/>
        <w:bottom w:val="none" w:sz="0" w:space="0" w:color="auto"/>
        <w:right w:val="none" w:sz="0" w:space="0" w:color="auto"/>
      </w:divBdr>
    </w:div>
    <w:div w:id="2027948502">
      <w:bodyDiv w:val="1"/>
      <w:marLeft w:val="0"/>
      <w:marRight w:val="0"/>
      <w:marTop w:val="0"/>
      <w:marBottom w:val="0"/>
      <w:divBdr>
        <w:top w:val="none" w:sz="0" w:space="0" w:color="auto"/>
        <w:left w:val="none" w:sz="0" w:space="0" w:color="auto"/>
        <w:bottom w:val="none" w:sz="0" w:space="0" w:color="auto"/>
        <w:right w:val="none" w:sz="0" w:space="0" w:color="auto"/>
      </w:divBdr>
    </w:div>
    <w:div w:id="2027974580">
      <w:bodyDiv w:val="1"/>
      <w:marLeft w:val="0"/>
      <w:marRight w:val="0"/>
      <w:marTop w:val="0"/>
      <w:marBottom w:val="0"/>
      <w:divBdr>
        <w:top w:val="none" w:sz="0" w:space="0" w:color="auto"/>
        <w:left w:val="none" w:sz="0" w:space="0" w:color="auto"/>
        <w:bottom w:val="none" w:sz="0" w:space="0" w:color="auto"/>
        <w:right w:val="none" w:sz="0" w:space="0" w:color="auto"/>
      </w:divBdr>
    </w:div>
    <w:div w:id="2028018637">
      <w:bodyDiv w:val="1"/>
      <w:marLeft w:val="0"/>
      <w:marRight w:val="0"/>
      <w:marTop w:val="0"/>
      <w:marBottom w:val="0"/>
      <w:divBdr>
        <w:top w:val="none" w:sz="0" w:space="0" w:color="auto"/>
        <w:left w:val="none" w:sz="0" w:space="0" w:color="auto"/>
        <w:bottom w:val="none" w:sz="0" w:space="0" w:color="auto"/>
        <w:right w:val="none" w:sz="0" w:space="0" w:color="auto"/>
      </w:divBdr>
    </w:div>
    <w:div w:id="2028094967">
      <w:bodyDiv w:val="1"/>
      <w:marLeft w:val="0"/>
      <w:marRight w:val="0"/>
      <w:marTop w:val="0"/>
      <w:marBottom w:val="0"/>
      <w:divBdr>
        <w:top w:val="none" w:sz="0" w:space="0" w:color="auto"/>
        <w:left w:val="none" w:sz="0" w:space="0" w:color="auto"/>
        <w:bottom w:val="none" w:sz="0" w:space="0" w:color="auto"/>
        <w:right w:val="none" w:sz="0" w:space="0" w:color="auto"/>
      </w:divBdr>
    </w:div>
    <w:div w:id="2028288247">
      <w:bodyDiv w:val="1"/>
      <w:marLeft w:val="0"/>
      <w:marRight w:val="0"/>
      <w:marTop w:val="0"/>
      <w:marBottom w:val="0"/>
      <w:divBdr>
        <w:top w:val="none" w:sz="0" w:space="0" w:color="auto"/>
        <w:left w:val="none" w:sz="0" w:space="0" w:color="auto"/>
        <w:bottom w:val="none" w:sz="0" w:space="0" w:color="auto"/>
        <w:right w:val="none" w:sz="0" w:space="0" w:color="auto"/>
      </w:divBdr>
    </w:div>
    <w:div w:id="2028481368">
      <w:bodyDiv w:val="1"/>
      <w:marLeft w:val="0"/>
      <w:marRight w:val="0"/>
      <w:marTop w:val="0"/>
      <w:marBottom w:val="0"/>
      <w:divBdr>
        <w:top w:val="none" w:sz="0" w:space="0" w:color="auto"/>
        <w:left w:val="none" w:sz="0" w:space="0" w:color="auto"/>
        <w:bottom w:val="none" w:sz="0" w:space="0" w:color="auto"/>
        <w:right w:val="none" w:sz="0" w:space="0" w:color="auto"/>
      </w:divBdr>
    </w:div>
    <w:div w:id="2028680229">
      <w:bodyDiv w:val="1"/>
      <w:marLeft w:val="0"/>
      <w:marRight w:val="0"/>
      <w:marTop w:val="0"/>
      <w:marBottom w:val="0"/>
      <w:divBdr>
        <w:top w:val="none" w:sz="0" w:space="0" w:color="auto"/>
        <w:left w:val="none" w:sz="0" w:space="0" w:color="auto"/>
        <w:bottom w:val="none" w:sz="0" w:space="0" w:color="auto"/>
        <w:right w:val="none" w:sz="0" w:space="0" w:color="auto"/>
      </w:divBdr>
    </w:div>
    <w:div w:id="2028747062">
      <w:bodyDiv w:val="1"/>
      <w:marLeft w:val="0"/>
      <w:marRight w:val="0"/>
      <w:marTop w:val="0"/>
      <w:marBottom w:val="0"/>
      <w:divBdr>
        <w:top w:val="none" w:sz="0" w:space="0" w:color="auto"/>
        <w:left w:val="none" w:sz="0" w:space="0" w:color="auto"/>
        <w:bottom w:val="none" w:sz="0" w:space="0" w:color="auto"/>
        <w:right w:val="none" w:sz="0" w:space="0" w:color="auto"/>
      </w:divBdr>
    </w:div>
    <w:div w:id="2029217710">
      <w:bodyDiv w:val="1"/>
      <w:marLeft w:val="0"/>
      <w:marRight w:val="0"/>
      <w:marTop w:val="0"/>
      <w:marBottom w:val="0"/>
      <w:divBdr>
        <w:top w:val="none" w:sz="0" w:space="0" w:color="auto"/>
        <w:left w:val="none" w:sz="0" w:space="0" w:color="auto"/>
        <w:bottom w:val="none" w:sz="0" w:space="0" w:color="auto"/>
        <w:right w:val="none" w:sz="0" w:space="0" w:color="auto"/>
      </w:divBdr>
    </w:div>
    <w:div w:id="2030527644">
      <w:bodyDiv w:val="1"/>
      <w:marLeft w:val="0"/>
      <w:marRight w:val="0"/>
      <w:marTop w:val="0"/>
      <w:marBottom w:val="0"/>
      <w:divBdr>
        <w:top w:val="none" w:sz="0" w:space="0" w:color="auto"/>
        <w:left w:val="none" w:sz="0" w:space="0" w:color="auto"/>
        <w:bottom w:val="none" w:sz="0" w:space="0" w:color="auto"/>
        <w:right w:val="none" w:sz="0" w:space="0" w:color="auto"/>
      </w:divBdr>
    </w:div>
    <w:div w:id="2032610860">
      <w:bodyDiv w:val="1"/>
      <w:marLeft w:val="0"/>
      <w:marRight w:val="0"/>
      <w:marTop w:val="0"/>
      <w:marBottom w:val="0"/>
      <w:divBdr>
        <w:top w:val="none" w:sz="0" w:space="0" w:color="auto"/>
        <w:left w:val="none" w:sz="0" w:space="0" w:color="auto"/>
        <w:bottom w:val="none" w:sz="0" w:space="0" w:color="auto"/>
        <w:right w:val="none" w:sz="0" w:space="0" w:color="auto"/>
      </w:divBdr>
    </w:div>
    <w:div w:id="2032686841">
      <w:bodyDiv w:val="1"/>
      <w:marLeft w:val="0"/>
      <w:marRight w:val="0"/>
      <w:marTop w:val="0"/>
      <w:marBottom w:val="0"/>
      <w:divBdr>
        <w:top w:val="none" w:sz="0" w:space="0" w:color="auto"/>
        <w:left w:val="none" w:sz="0" w:space="0" w:color="auto"/>
        <w:bottom w:val="none" w:sz="0" w:space="0" w:color="auto"/>
        <w:right w:val="none" w:sz="0" w:space="0" w:color="auto"/>
      </w:divBdr>
    </w:div>
    <w:div w:id="2032951390">
      <w:bodyDiv w:val="1"/>
      <w:marLeft w:val="0"/>
      <w:marRight w:val="0"/>
      <w:marTop w:val="0"/>
      <w:marBottom w:val="0"/>
      <w:divBdr>
        <w:top w:val="none" w:sz="0" w:space="0" w:color="auto"/>
        <w:left w:val="none" w:sz="0" w:space="0" w:color="auto"/>
        <w:bottom w:val="none" w:sz="0" w:space="0" w:color="auto"/>
        <w:right w:val="none" w:sz="0" w:space="0" w:color="auto"/>
      </w:divBdr>
    </w:div>
    <w:div w:id="2033409230">
      <w:bodyDiv w:val="1"/>
      <w:marLeft w:val="0"/>
      <w:marRight w:val="0"/>
      <w:marTop w:val="0"/>
      <w:marBottom w:val="0"/>
      <w:divBdr>
        <w:top w:val="none" w:sz="0" w:space="0" w:color="auto"/>
        <w:left w:val="none" w:sz="0" w:space="0" w:color="auto"/>
        <w:bottom w:val="none" w:sz="0" w:space="0" w:color="auto"/>
        <w:right w:val="none" w:sz="0" w:space="0" w:color="auto"/>
      </w:divBdr>
    </w:div>
    <w:div w:id="2033416277">
      <w:bodyDiv w:val="1"/>
      <w:marLeft w:val="0"/>
      <w:marRight w:val="0"/>
      <w:marTop w:val="0"/>
      <w:marBottom w:val="0"/>
      <w:divBdr>
        <w:top w:val="none" w:sz="0" w:space="0" w:color="auto"/>
        <w:left w:val="none" w:sz="0" w:space="0" w:color="auto"/>
        <w:bottom w:val="none" w:sz="0" w:space="0" w:color="auto"/>
        <w:right w:val="none" w:sz="0" w:space="0" w:color="auto"/>
      </w:divBdr>
    </w:div>
    <w:div w:id="2034332314">
      <w:bodyDiv w:val="1"/>
      <w:marLeft w:val="0"/>
      <w:marRight w:val="0"/>
      <w:marTop w:val="0"/>
      <w:marBottom w:val="0"/>
      <w:divBdr>
        <w:top w:val="none" w:sz="0" w:space="0" w:color="auto"/>
        <w:left w:val="none" w:sz="0" w:space="0" w:color="auto"/>
        <w:bottom w:val="none" w:sz="0" w:space="0" w:color="auto"/>
        <w:right w:val="none" w:sz="0" w:space="0" w:color="auto"/>
      </w:divBdr>
    </w:div>
    <w:div w:id="2034378709">
      <w:bodyDiv w:val="1"/>
      <w:marLeft w:val="0"/>
      <w:marRight w:val="0"/>
      <w:marTop w:val="0"/>
      <w:marBottom w:val="0"/>
      <w:divBdr>
        <w:top w:val="none" w:sz="0" w:space="0" w:color="auto"/>
        <w:left w:val="none" w:sz="0" w:space="0" w:color="auto"/>
        <w:bottom w:val="none" w:sz="0" w:space="0" w:color="auto"/>
        <w:right w:val="none" w:sz="0" w:space="0" w:color="auto"/>
      </w:divBdr>
    </w:div>
    <w:div w:id="2034724734">
      <w:bodyDiv w:val="1"/>
      <w:marLeft w:val="0"/>
      <w:marRight w:val="0"/>
      <w:marTop w:val="0"/>
      <w:marBottom w:val="0"/>
      <w:divBdr>
        <w:top w:val="none" w:sz="0" w:space="0" w:color="auto"/>
        <w:left w:val="none" w:sz="0" w:space="0" w:color="auto"/>
        <w:bottom w:val="none" w:sz="0" w:space="0" w:color="auto"/>
        <w:right w:val="none" w:sz="0" w:space="0" w:color="auto"/>
      </w:divBdr>
    </w:div>
    <w:div w:id="2034769372">
      <w:bodyDiv w:val="1"/>
      <w:marLeft w:val="0"/>
      <w:marRight w:val="0"/>
      <w:marTop w:val="0"/>
      <w:marBottom w:val="0"/>
      <w:divBdr>
        <w:top w:val="none" w:sz="0" w:space="0" w:color="auto"/>
        <w:left w:val="none" w:sz="0" w:space="0" w:color="auto"/>
        <w:bottom w:val="none" w:sz="0" w:space="0" w:color="auto"/>
        <w:right w:val="none" w:sz="0" w:space="0" w:color="auto"/>
      </w:divBdr>
    </w:div>
    <w:div w:id="2035688802">
      <w:bodyDiv w:val="1"/>
      <w:marLeft w:val="0"/>
      <w:marRight w:val="0"/>
      <w:marTop w:val="0"/>
      <w:marBottom w:val="0"/>
      <w:divBdr>
        <w:top w:val="none" w:sz="0" w:space="0" w:color="auto"/>
        <w:left w:val="none" w:sz="0" w:space="0" w:color="auto"/>
        <w:bottom w:val="none" w:sz="0" w:space="0" w:color="auto"/>
        <w:right w:val="none" w:sz="0" w:space="0" w:color="auto"/>
      </w:divBdr>
    </w:div>
    <w:div w:id="2035694282">
      <w:bodyDiv w:val="1"/>
      <w:marLeft w:val="0"/>
      <w:marRight w:val="0"/>
      <w:marTop w:val="0"/>
      <w:marBottom w:val="0"/>
      <w:divBdr>
        <w:top w:val="none" w:sz="0" w:space="0" w:color="auto"/>
        <w:left w:val="none" w:sz="0" w:space="0" w:color="auto"/>
        <w:bottom w:val="none" w:sz="0" w:space="0" w:color="auto"/>
        <w:right w:val="none" w:sz="0" w:space="0" w:color="auto"/>
      </w:divBdr>
    </w:div>
    <w:div w:id="2036272332">
      <w:bodyDiv w:val="1"/>
      <w:marLeft w:val="0"/>
      <w:marRight w:val="0"/>
      <w:marTop w:val="0"/>
      <w:marBottom w:val="0"/>
      <w:divBdr>
        <w:top w:val="none" w:sz="0" w:space="0" w:color="auto"/>
        <w:left w:val="none" w:sz="0" w:space="0" w:color="auto"/>
        <w:bottom w:val="none" w:sz="0" w:space="0" w:color="auto"/>
        <w:right w:val="none" w:sz="0" w:space="0" w:color="auto"/>
      </w:divBdr>
    </w:div>
    <w:div w:id="2036272662">
      <w:bodyDiv w:val="1"/>
      <w:marLeft w:val="0"/>
      <w:marRight w:val="0"/>
      <w:marTop w:val="0"/>
      <w:marBottom w:val="0"/>
      <w:divBdr>
        <w:top w:val="none" w:sz="0" w:space="0" w:color="auto"/>
        <w:left w:val="none" w:sz="0" w:space="0" w:color="auto"/>
        <w:bottom w:val="none" w:sz="0" w:space="0" w:color="auto"/>
        <w:right w:val="none" w:sz="0" w:space="0" w:color="auto"/>
      </w:divBdr>
    </w:div>
    <w:div w:id="2037073525">
      <w:bodyDiv w:val="1"/>
      <w:marLeft w:val="0"/>
      <w:marRight w:val="0"/>
      <w:marTop w:val="0"/>
      <w:marBottom w:val="0"/>
      <w:divBdr>
        <w:top w:val="none" w:sz="0" w:space="0" w:color="auto"/>
        <w:left w:val="none" w:sz="0" w:space="0" w:color="auto"/>
        <w:bottom w:val="none" w:sz="0" w:space="0" w:color="auto"/>
        <w:right w:val="none" w:sz="0" w:space="0" w:color="auto"/>
      </w:divBdr>
    </w:div>
    <w:div w:id="2038120216">
      <w:bodyDiv w:val="1"/>
      <w:marLeft w:val="0"/>
      <w:marRight w:val="0"/>
      <w:marTop w:val="0"/>
      <w:marBottom w:val="0"/>
      <w:divBdr>
        <w:top w:val="none" w:sz="0" w:space="0" w:color="auto"/>
        <w:left w:val="none" w:sz="0" w:space="0" w:color="auto"/>
        <w:bottom w:val="none" w:sz="0" w:space="0" w:color="auto"/>
        <w:right w:val="none" w:sz="0" w:space="0" w:color="auto"/>
      </w:divBdr>
    </w:div>
    <w:div w:id="2038188955">
      <w:bodyDiv w:val="1"/>
      <w:marLeft w:val="0"/>
      <w:marRight w:val="0"/>
      <w:marTop w:val="0"/>
      <w:marBottom w:val="0"/>
      <w:divBdr>
        <w:top w:val="none" w:sz="0" w:space="0" w:color="auto"/>
        <w:left w:val="none" w:sz="0" w:space="0" w:color="auto"/>
        <w:bottom w:val="none" w:sz="0" w:space="0" w:color="auto"/>
        <w:right w:val="none" w:sz="0" w:space="0" w:color="auto"/>
      </w:divBdr>
    </w:div>
    <w:div w:id="2039575283">
      <w:bodyDiv w:val="1"/>
      <w:marLeft w:val="0"/>
      <w:marRight w:val="0"/>
      <w:marTop w:val="0"/>
      <w:marBottom w:val="0"/>
      <w:divBdr>
        <w:top w:val="none" w:sz="0" w:space="0" w:color="auto"/>
        <w:left w:val="none" w:sz="0" w:space="0" w:color="auto"/>
        <w:bottom w:val="none" w:sz="0" w:space="0" w:color="auto"/>
        <w:right w:val="none" w:sz="0" w:space="0" w:color="auto"/>
      </w:divBdr>
    </w:div>
    <w:div w:id="2039773273">
      <w:bodyDiv w:val="1"/>
      <w:marLeft w:val="0"/>
      <w:marRight w:val="0"/>
      <w:marTop w:val="0"/>
      <w:marBottom w:val="0"/>
      <w:divBdr>
        <w:top w:val="none" w:sz="0" w:space="0" w:color="auto"/>
        <w:left w:val="none" w:sz="0" w:space="0" w:color="auto"/>
        <w:bottom w:val="none" w:sz="0" w:space="0" w:color="auto"/>
        <w:right w:val="none" w:sz="0" w:space="0" w:color="auto"/>
      </w:divBdr>
    </w:div>
    <w:div w:id="2040273756">
      <w:bodyDiv w:val="1"/>
      <w:marLeft w:val="0"/>
      <w:marRight w:val="0"/>
      <w:marTop w:val="0"/>
      <w:marBottom w:val="0"/>
      <w:divBdr>
        <w:top w:val="none" w:sz="0" w:space="0" w:color="auto"/>
        <w:left w:val="none" w:sz="0" w:space="0" w:color="auto"/>
        <w:bottom w:val="none" w:sz="0" w:space="0" w:color="auto"/>
        <w:right w:val="none" w:sz="0" w:space="0" w:color="auto"/>
      </w:divBdr>
    </w:div>
    <w:div w:id="2040349128">
      <w:bodyDiv w:val="1"/>
      <w:marLeft w:val="0"/>
      <w:marRight w:val="0"/>
      <w:marTop w:val="0"/>
      <w:marBottom w:val="0"/>
      <w:divBdr>
        <w:top w:val="none" w:sz="0" w:space="0" w:color="auto"/>
        <w:left w:val="none" w:sz="0" w:space="0" w:color="auto"/>
        <w:bottom w:val="none" w:sz="0" w:space="0" w:color="auto"/>
        <w:right w:val="none" w:sz="0" w:space="0" w:color="auto"/>
      </w:divBdr>
    </w:div>
    <w:div w:id="2041127909">
      <w:bodyDiv w:val="1"/>
      <w:marLeft w:val="0"/>
      <w:marRight w:val="0"/>
      <w:marTop w:val="0"/>
      <w:marBottom w:val="0"/>
      <w:divBdr>
        <w:top w:val="none" w:sz="0" w:space="0" w:color="auto"/>
        <w:left w:val="none" w:sz="0" w:space="0" w:color="auto"/>
        <w:bottom w:val="none" w:sz="0" w:space="0" w:color="auto"/>
        <w:right w:val="none" w:sz="0" w:space="0" w:color="auto"/>
      </w:divBdr>
    </w:div>
    <w:div w:id="2041852177">
      <w:bodyDiv w:val="1"/>
      <w:marLeft w:val="0"/>
      <w:marRight w:val="0"/>
      <w:marTop w:val="0"/>
      <w:marBottom w:val="0"/>
      <w:divBdr>
        <w:top w:val="none" w:sz="0" w:space="0" w:color="auto"/>
        <w:left w:val="none" w:sz="0" w:space="0" w:color="auto"/>
        <w:bottom w:val="none" w:sz="0" w:space="0" w:color="auto"/>
        <w:right w:val="none" w:sz="0" w:space="0" w:color="auto"/>
      </w:divBdr>
    </w:div>
    <w:div w:id="2042171670">
      <w:bodyDiv w:val="1"/>
      <w:marLeft w:val="0"/>
      <w:marRight w:val="0"/>
      <w:marTop w:val="0"/>
      <w:marBottom w:val="0"/>
      <w:divBdr>
        <w:top w:val="none" w:sz="0" w:space="0" w:color="auto"/>
        <w:left w:val="none" w:sz="0" w:space="0" w:color="auto"/>
        <w:bottom w:val="none" w:sz="0" w:space="0" w:color="auto"/>
        <w:right w:val="none" w:sz="0" w:space="0" w:color="auto"/>
      </w:divBdr>
    </w:div>
    <w:div w:id="2042364434">
      <w:bodyDiv w:val="1"/>
      <w:marLeft w:val="0"/>
      <w:marRight w:val="0"/>
      <w:marTop w:val="0"/>
      <w:marBottom w:val="0"/>
      <w:divBdr>
        <w:top w:val="none" w:sz="0" w:space="0" w:color="auto"/>
        <w:left w:val="none" w:sz="0" w:space="0" w:color="auto"/>
        <w:bottom w:val="none" w:sz="0" w:space="0" w:color="auto"/>
        <w:right w:val="none" w:sz="0" w:space="0" w:color="auto"/>
      </w:divBdr>
    </w:div>
    <w:div w:id="2043165399">
      <w:bodyDiv w:val="1"/>
      <w:marLeft w:val="0"/>
      <w:marRight w:val="0"/>
      <w:marTop w:val="0"/>
      <w:marBottom w:val="0"/>
      <w:divBdr>
        <w:top w:val="none" w:sz="0" w:space="0" w:color="auto"/>
        <w:left w:val="none" w:sz="0" w:space="0" w:color="auto"/>
        <w:bottom w:val="none" w:sz="0" w:space="0" w:color="auto"/>
        <w:right w:val="none" w:sz="0" w:space="0" w:color="auto"/>
      </w:divBdr>
    </w:div>
    <w:div w:id="2044599857">
      <w:bodyDiv w:val="1"/>
      <w:marLeft w:val="0"/>
      <w:marRight w:val="0"/>
      <w:marTop w:val="0"/>
      <w:marBottom w:val="0"/>
      <w:divBdr>
        <w:top w:val="none" w:sz="0" w:space="0" w:color="auto"/>
        <w:left w:val="none" w:sz="0" w:space="0" w:color="auto"/>
        <w:bottom w:val="none" w:sz="0" w:space="0" w:color="auto"/>
        <w:right w:val="none" w:sz="0" w:space="0" w:color="auto"/>
      </w:divBdr>
    </w:div>
    <w:div w:id="2045255340">
      <w:bodyDiv w:val="1"/>
      <w:marLeft w:val="0"/>
      <w:marRight w:val="0"/>
      <w:marTop w:val="0"/>
      <w:marBottom w:val="0"/>
      <w:divBdr>
        <w:top w:val="none" w:sz="0" w:space="0" w:color="auto"/>
        <w:left w:val="none" w:sz="0" w:space="0" w:color="auto"/>
        <w:bottom w:val="none" w:sz="0" w:space="0" w:color="auto"/>
        <w:right w:val="none" w:sz="0" w:space="0" w:color="auto"/>
      </w:divBdr>
    </w:div>
    <w:div w:id="2045523887">
      <w:bodyDiv w:val="1"/>
      <w:marLeft w:val="0"/>
      <w:marRight w:val="0"/>
      <w:marTop w:val="0"/>
      <w:marBottom w:val="0"/>
      <w:divBdr>
        <w:top w:val="none" w:sz="0" w:space="0" w:color="auto"/>
        <w:left w:val="none" w:sz="0" w:space="0" w:color="auto"/>
        <w:bottom w:val="none" w:sz="0" w:space="0" w:color="auto"/>
        <w:right w:val="none" w:sz="0" w:space="0" w:color="auto"/>
      </w:divBdr>
    </w:div>
    <w:div w:id="2045716310">
      <w:bodyDiv w:val="1"/>
      <w:marLeft w:val="0"/>
      <w:marRight w:val="0"/>
      <w:marTop w:val="0"/>
      <w:marBottom w:val="0"/>
      <w:divBdr>
        <w:top w:val="none" w:sz="0" w:space="0" w:color="auto"/>
        <w:left w:val="none" w:sz="0" w:space="0" w:color="auto"/>
        <w:bottom w:val="none" w:sz="0" w:space="0" w:color="auto"/>
        <w:right w:val="none" w:sz="0" w:space="0" w:color="auto"/>
      </w:divBdr>
    </w:div>
    <w:div w:id="2045792372">
      <w:bodyDiv w:val="1"/>
      <w:marLeft w:val="0"/>
      <w:marRight w:val="0"/>
      <w:marTop w:val="0"/>
      <w:marBottom w:val="0"/>
      <w:divBdr>
        <w:top w:val="none" w:sz="0" w:space="0" w:color="auto"/>
        <w:left w:val="none" w:sz="0" w:space="0" w:color="auto"/>
        <w:bottom w:val="none" w:sz="0" w:space="0" w:color="auto"/>
        <w:right w:val="none" w:sz="0" w:space="0" w:color="auto"/>
      </w:divBdr>
    </w:div>
    <w:div w:id="2045982329">
      <w:bodyDiv w:val="1"/>
      <w:marLeft w:val="0"/>
      <w:marRight w:val="0"/>
      <w:marTop w:val="0"/>
      <w:marBottom w:val="0"/>
      <w:divBdr>
        <w:top w:val="none" w:sz="0" w:space="0" w:color="auto"/>
        <w:left w:val="none" w:sz="0" w:space="0" w:color="auto"/>
        <w:bottom w:val="none" w:sz="0" w:space="0" w:color="auto"/>
        <w:right w:val="none" w:sz="0" w:space="0" w:color="auto"/>
      </w:divBdr>
    </w:div>
    <w:div w:id="2046519504">
      <w:bodyDiv w:val="1"/>
      <w:marLeft w:val="0"/>
      <w:marRight w:val="0"/>
      <w:marTop w:val="0"/>
      <w:marBottom w:val="0"/>
      <w:divBdr>
        <w:top w:val="none" w:sz="0" w:space="0" w:color="auto"/>
        <w:left w:val="none" w:sz="0" w:space="0" w:color="auto"/>
        <w:bottom w:val="none" w:sz="0" w:space="0" w:color="auto"/>
        <w:right w:val="none" w:sz="0" w:space="0" w:color="auto"/>
      </w:divBdr>
    </w:div>
    <w:div w:id="2047558907">
      <w:bodyDiv w:val="1"/>
      <w:marLeft w:val="0"/>
      <w:marRight w:val="0"/>
      <w:marTop w:val="0"/>
      <w:marBottom w:val="0"/>
      <w:divBdr>
        <w:top w:val="none" w:sz="0" w:space="0" w:color="auto"/>
        <w:left w:val="none" w:sz="0" w:space="0" w:color="auto"/>
        <w:bottom w:val="none" w:sz="0" w:space="0" w:color="auto"/>
        <w:right w:val="none" w:sz="0" w:space="0" w:color="auto"/>
      </w:divBdr>
    </w:div>
    <w:div w:id="2048674746">
      <w:bodyDiv w:val="1"/>
      <w:marLeft w:val="0"/>
      <w:marRight w:val="0"/>
      <w:marTop w:val="0"/>
      <w:marBottom w:val="0"/>
      <w:divBdr>
        <w:top w:val="none" w:sz="0" w:space="0" w:color="auto"/>
        <w:left w:val="none" w:sz="0" w:space="0" w:color="auto"/>
        <w:bottom w:val="none" w:sz="0" w:space="0" w:color="auto"/>
        <w:right w:val="none" w:sz="0" w:space="0" w:color="auto"/>
      </w:divBdr>
    </w:div>
    <w:div w:id="2048796710">
      <w:bodyDiv w:val="1"/>
      <w:marLeft w:val="0"/>
      <w:marRight w:val="0"/>
      <w:marTop w:val="0"/>
      <w:marBottom w:val="0"/>
      <w:divBdr>
        <w:top w:val="none" w:sz="0" w:space="0" w:color="auto"/>
        <w:left w:val="none" w:sz="0" w:space="0" w:color="auto"/>
        <w:bottom w:val="none" w:sz="0" w:space="0" w:color="auto"/>
        <w:right w:val="none" w:sz="0" w:space="0" w:color="auto"/>
      </w:divBdr>
    </w:div>
    <w:div w:id="2048984787">
      <w:bodyDiv w:val="1"/>
      <w:marLeft w:val="0"/>
      <w:marRight w:val="0"/>
      <w:marTop w:val="0"/>
      <w:marBottom w:val="0"/>
      <w:divBdr>
        <w:top w:val="none" w:sz="0" w:space="0" w:color="auto"/>
        <w:left w:val="none" w:sz="0" w:space="0" w:color="auto"/>
        <w:bottom w:val="none" w:sz="0" w:space="0" w:color="auto"/>
        <w:right w:val="none" w:sz="0" w:space="0" w:color="auto"/>
      </w:divBdr>
    </w:div>
    <w:div w:id="2049184674">
      <w:bodyDiv w:val="1"/>
      <w:marLeft w:val="0"/>
      <w:marRight w:val="0"/>
      <w:marTop w:val="0"/>
      <w:marBottom w:val="0"/>
      <w:divBdr>
        <w:top w:val="none" w:sz="0" w:space="0" w:color="auto"/>
        <w:left w:val="none" w:sz="0" w:space="0" w:color="auto"/>
        <w:bottom w:val="none" w:sz="0" w:space="0" w:color="auto"/>
        <w:right w:val="none" w:sz="0" w:space="0" w:color="auto"/>
      </w:divBdr>
    </w:div>
    <w:div w:id="2049379788">
      <w:bodyDiv w:val="1"/>
      <w:marLeft w:val="0"/>
      <w:marRight w:val="0"/>
      <w:marTop w:val="0"/>
      <w:marBottom w:val="0"/>
      <w:divBdr>
        <w:top w:val="none" w:sz="0" w:space="0" w:color="auto"/>
        <w:left w:val="none" w:sz="0" w:space="0" w:color="auto"/>
        <w:bottom w:val="none" w:sz="0" w:space="0" w:color="auto"/>
        <w:right w:val="none" w:sz="0" w:space="0" w:color="auto"/>
      </w:divBdr>
    </w:div>
    <w:div w:id="2049639473">
      <w:bodyDiv w:val="1"/>
      <w:marLeft w:val="0"/>
      <w:marRight w:val="0"/>
      <w:marTop w:val="0"/>
      <w:marBottom w:val="0"/>
      <w:divBdr>
        <w:top w:val="none" w:sz="0" w:space="0" w:color="auto"/>
        <w:left w:val="none" w:sz="0" w:space="0" w:color="auto"/>
        <w:bottom w:val="none" w:sz="0" w:space="0" w:color="auto"/>
        <w:right w:val="none" w:sz="0" w:space="0" w:color="auto"/>
      </w:divBdr>
    </w:div>
    <w:div w:id="2052924059">
      <w:bodyDiv w:val="1"/>
      <w:marLeft w:val="0"/>
      <w:marRight w:val="0"/>
      <w:marTop w:val="0"/>
      <w:marBottom w:val="0"/>
      <w:divBdr>
        <w:top w:val="none" w:sz="0" w:space="0" w:color="auto"/>
        <w:left w:val="none" w:sz="0" w:space="0" w:color="auto"/>
        <w:bottom w:val="none" w:sz="0" w:space="0" w:color="auto"/>
        <w:right w:val="none" w:sz="0" w:space="0" w:color="auto"/>
      </w:divBdr>
    </w:div>
    <w:div w:id="2053118221">
      <w:bodyDiv w:val="1"/>
      <w:marLeft w:val="0"/>
      <w:marRight w:val="0"/>
      <w:marTop w:val="0"/>
      <w:marBottom w:val="0"/>
      <w:divBdr>
        <w:top w:val="none" w:sz="0" w:space="0" w:color="auto"/>
        <w:left w:val="none" w:sz="0" w:space="0" w:color="auto"/>
        <w:bottom w:val="none" w:sz="0" w:space="0" w:color="auto"/>
        <w:right w:val="none" w:sz="0" w:space="0" w:color="auto"/>
      </w:divBdr>
    </w:div>
    <w:div w:id="2053339601">
      <w:bodyDiv w:val="1"/>
      <w:marLeft w:val="0"/>
      <w:marRight w:val="0"/>
      <w:marTop w:val="0"/>
      <w:marBottom w:val="0"/>
      <w:divBdr>
        <w:top w:val="none" w:sz="0" w:space="0" w:color="auto"/>
        <w:left w:val="none" w:sz="0" w:space="0" w:color="auto"/>
        <w:bottom w:val="none" w:sz="0" w:space="0" w:color="auto"/>
        <w:right w:val="none" w:sz="0" w:space="0" w:color="auto"/>
      </w:divBdr>
    </w:div>
    <w:div w:id="2053992086">
      <w:bodyDiv w:val="1"/>
      <w:marLeft w:val="0"/>
      <w:marRight w:val="0"/>
      <w:marTop w:val="0"/>
      <w:marBottom w:val="0"/>
      <w:divBdr>
        <w:top w:val="none" w:sz="0" w:space="0" w:color="auto"/>
        <w:left w:val="none" w:sz="0" w:space="0" w:color="auto"/>
        <w:bottom w:val="none" w:sz="0" w:space="0" w:color="auto"/>
        <w:right w:val="none" w:sz="0" w:space="0" w:color="auto"/>
      </w:divBdr>
    </w:div>
    <w:div w:id="2054843951">
      <w:bodyDiv w:val="1"/>
      <w:marLeft w:val="0"/>
      <w:marRight w:val="0"/>
      <w:marTop w:val="0"/>
      <w:marBottom w:val="0"/>
      <w:divBdr>
        <w:top w:val="none" w:sz="0" w:space="0" w:color="auto"/>
        <w:left w:val="none" w:sz="0" w:space="0" w:color="auto"/>
        <w:bottom w:val="none" w:sz="0" w:space="0" w:color="auto"/>
        <w:right w:val="none" w:sz="0" w:space="0" w:color="auto"/>
      </w:divBdr>
    </w:div>
    <w:div w:id="2056463461">
      <w:bodyDiv w:val="1"/>
      <w:marLeft w:val="0"/>
      <w:marRight w:val="0"/>
      <w:marTop w:val="0"/>
      <w:marBottom w:val="0"/>
      <w:divBdr>
        <w:top w:val="none" w:sz="0" w:space="0" w:color="auto"/>
        <w:left w:val="none" w:sz="0" w:space="0" w:color="auto"/>
        <w:bottom w:val="none" w:sz="0" w:space="0" w:color="auto"/>
        <w:right w:val="none" w:sz="0" w:space="0" w:color="auto"/>
      </w:divBdr>
    </w:div>
    <w:div w:id="2057269156">
      <w:bodyDiv w:val="1"/>
      <w:marLeft w:val="0"/>
      <w:marRight w:val="0"/>
      <w:marTop w:val="0"/>
      <w:marBottom w:val="0"/>
      <w:divBdr>
        <w:top w:val="none" w:sz="0" w:space="0" w:color="auto"/>
        <w:left w:val="none" w:sz="0" w:space="0" w:color="auto"/>
        <w:bottom w:val="none" w:sz="0" w:space="0" w:color="auto"/>
        <w:right w:val="none" w:sz="0" w:space="0" w:color="auto"/>
      </w:divBdr>
    </w:div>
    <w:div w:id="2057269307">
      <w:bodyDiv w:val="1"/>
      <w:marLeft w:val="0"/>
      <w:marRight w:val="0"/>
      <w:marTop w:val="0"/>
      <w:marBottom w:val="0"/>
      <w:divBdr>
        <w:top w:val="none" w:sz="0" w:space="0" w:color="auto"/>
        <w:left w:val="none" w:sz="0" w:space="0" w:color="auto"/>
        <w:bottom w:val="none" w:sz="0" w:space="0" w:color="auto"/>
        <w:right w:val="none" w:sz="0" w:space="0" w:color="auto"/>
      </w:divBdr>
    </w:div>
    <w:div w:id="2057653194">
      <w:bodyDiv w:val="1"/>
      <w:marLeft w:val="0"/>
      <w:marRight w:val="0"/>
      <w:marTop w:val="0"/>
      <w:marBottom w:val="0"/>
      <w:divBdr>
        <w:top w:val="none" w:sz="0" w:space="0" w:color="auto"/>
        <w:left w:val="none" w:sz="0" w:space="0" w:color="auto"/>
        <w:bottom w:val="none" w:sz="0" w:space="0" w:color="auto"/>
        <w:right w:val="none" w:sz="0" w:space="0" w:color="auto"/>
      </w:divBdr>
    </w:div>
    <w:div w:id="2057702704">
      <w:bodyDiv w:val="1"/>
      <w:marLeft w:val="0"/>
      <w:marRight w:val="0"/>
      <w:marTop w:val="0"/>
      <w:marBottom w:val="0"/>
      <w:divBdr>
        <w:top w:val="none" w:sz="0" w:space="0" w:color="auto"/>
        <w:left w:val="none" w:sz="0" w:space="0" w:color="auto"/>
        <w:bottom w:val="none" w:sz="0" w:space="0" w:color="auto"/>
        <w:right w:val="none" w:sz="0" w:space="0" w:color="auto"/>
      </w:divBdr>
    </w:div>
    <w:div w:id="2058121091">
      <w:bodyDiv w:val="1"/>
      <w:marLeft w:val="0"/>
      <w:marRight w:val="0"/>
      <w:marTop w:val="0"/>
      <w:marBottom w:val="0"/>
      <w:divBdr>
        <w:top w:val="none" w:sz="0" w:space="0" w:color="auto"/>
        <w:left w:val="none" w:sz="0" w:space="0" w:color="auto"/>
        <w:bottom w:val="none" w:sz="0" w:space="0" w:color="auto"/>
        <w:right w:val="none" w:sz="0" w:space="0" w:color="auto"/>
      </w:divBdr>
    </w:div>
    <w:div w:id="2058165926">
      <w:bodyDiv w:val="1"/>
      <w:marLeft w:val="0"/>
      <w:marRight w:val="0"/>
      <w:marTop w:val="0"/>
      <w:marBottom w:val="0"/>
      <w:divBdr>
        <w:top w:val="none" w:sz="0" w:space="0" w:color="auto"/>
        <w:left w:val="none" w:sz="0" w:space="0" w:color="auto"/>
        <w:bottom w:val="none" w:sz="0" w:space="0" w:color="auto"/>
        <w:right w:val="none" w:sz="0" w:space="0" w:color="auto"/>
      </w:divBdr>
    </w:div>
    <w:div w:id="2058360442">
      <w:bodyDiv w:val="1"/>
      <w:marLeft w:val="0"/>
      <w:marRight w:val="0"/>
      <w:marTop w:val="0"/>
      <w:marBottom w:val="0"/>
      <w:divBdr>
        <w:top w:val="none" w:sz="0" w:space="0" w:color="auto"/>
        <w:left w:val="none" w:sz="0" w:space="0" w:color="auto"/>
        <w:bottom w:val="none" w:sz="0" w:space="0" w:color="auto"/>
        <w:right w:val="none" w:sz="0" w:space="0" w:color="auto"/>
      </w:divBdr>
    </w:div>
    <w:div w:id="2058891780">
      <w:bodyDiv w:val="1"/>
      <w:marLeft w:val="0"/>
      <w:marRight w:val="0"/>
      <w:marTop w:val="0"/>
      <w:marBottom w:val="0"/>
      <w:divBdr>
        <w:top w:val="none" w:sz="0" w:space="0" w:color="auto"/>
        <w:left w:val="none" w:sz="0" w:space="0" w:color="auto"/>
        <w:bottom w:val="none" w:sz="0" w:space="0" w:color="auto"/>
        <w:right w:val="none" w:sz="0" w:space="0" w:color="auto"/>
      </w:divBdr>
    </w:div>
    <w:div w:id="2059089274">
      <w:bodyDiv w:val="1"/>
      <w:marLeft w:val="0"/>
      <w:marRight w:val="0"/>
      <w:marTop w:val="0"/>
      <w:marBottom w:val="0"/>
      <w:divBdr>
        <w:top w:val="none" w:sz="0" w:space="0" w:color="auto"/>
        <w:left w:val="none" w:sz="0" w:space="0" w:color="auto"/>
        <w:bottom w:val="none" w:sz="0" w:space="0" w:color="auto"/>
        <w:right w:val="none" w:sz="0" w:space="0" w:color="auto"/>
      </w:divBdr>
    </w:div>
    <w:div w:id="2059477187">
      <w:bodyDiv w:val="1"/>
      <w:marLeft w:val="0"/>
      <w:marRight w:val="0"/>
      <w:marTop w:val="0"/>
      <w:marBottom w:val="0"/>
      <w:divBdr>
        <w:top w:val="none" w:sz="0" w:space="0" w:color="auto"/>
        <w:left w:val="none" w:sz="0" w:space="0" w:color="auto"/>
        <w:bottom w:val="none" w:sz="0" w:space="0" w:color="auto"/>
        <w:right w:val="none" w:sz="0" w:space="0" w:color="auto"/>
      </w:divBdr>
    </w:div>
    <w:div w:id="2059737022">
      <w:bodyDiv w:val="1"/>
      <w:marLeft w:val="0"/>
      <w:marRight w:val="0"/>
      <w:marTop w:val="0"/>
      <w:marBottom w:val="0"/>
      <w:divBdr>
        <w:top w:val="none" w:sz="0" w:space="0" w:color="auto"/>
        <w:left w:val="none" w:sz="0" w:space="0" w:color="auto"/>
        <w:bottom w:val="none" w:sz="0" w:space="0" w:color="auto"/>
        <w:right w:val="none" w:sz="0" w:space="0" w:color="auto"/>
      </w:divBdr>
    </w:div>
    <w:div w:id="2059740940">
      <w:bodyDiv w:val="1"/>
      <w:marLeft w:val="0"/>
      <w:marRight w:val="0"/>
      <w:marTop w:val="0"/>
      <w:marBottom w:val="0"/>
      <w:divBdr>
        <w:top w:val="none" w:sz="0" w:space="0" w:color="auto"/>
        <w:left w:val="none" w:sz="0" w:space="0" w:color="auto"/>
        <w:bottom w:val="none" w:sz="0" w:space="0" w:color="auto"/>
        <w:right w:val="none" w:sz="0" w:space="0" w:color="auto"/>
      </w:divBdr>
    </w:div>
    <w:div w:id="2060592083">
      <w:bodyDiv w:val="1"/>
      <w:marLeft w:val="0"/>
      <w:marRight w:val="0"/>
      <w:marTop w:val="0"/>
      <w:marBottom w:val="0"/>
      <w:divBdr>
        <w:top w:val="none" w:sz="0" w:space="0" w:color="auto"/>
        <w:left w:val="none" w:sz="0" w:space="0" w:color="auto"/>
        <w:bottom w:val="none" w:sz="0" w:space="0" w:color="auto"/>
        <w:right w:val="none" w:sz="0" w:space="0" w:color="auto"/>
      </w:divBdr>
    </w:div>
    <w:div w:id="2060780286">
      <w:bodyDiv w:val="1"/>
      <w:marLeft w:val="0"/>
      <w:marRight w:val="0"/>
      <w:marTop w:val="0"/>
      <w:marBottom w:val="0"/>
      <w:divBdr>
        <w:top w:val="none" w:sz="0" w:space="0" w:color="auto"/>
        <w:left w:val="none" w:sz="0" w:space="0" w:color="auto"/>
        <w:bottom w:val="none" w:sz="0" w:space="0" w:color="auto"/>
        <w:right w:val="none" w:sz="0" w:space="0" w:color="auto"/>
      </w:divBdr>
    </w:div>
    <w:div w:id="2060981936">
      <w:bodyDiv w:val="1"/>
      <w:marLeft w:val="0"/>
      <w:marRight w:val="0"/>
      <w:marTop w:val="0"/>
      <w:marBottom w:val="0"/>
      <w:divBdr>
        <w:top w:val="none" w:sz="0" w:space="0" w:color="auto"/>
        <w:left w:val="none" w:sz="0" w:space="0" w:color="auto"/>
        <w:bottom w:val="none" w:sz="0" w:space="0" w:color="auto"/>
        <w:right w:val="none" w:sz="0" w:space="0" w:color="auto"/>
      </w:divBdr>
    </w:div>
    <w:div w:id="2061124866">
      <w:bodyDiv w:val="1"/>
      <w:marLeft w:val="0"/>
      <w:marRight w:val="0"/>
      <w:marTop w:val="0"/>
      <w:marBottom w:val="0"/>
      <w:divBdr>
        <w:top w:val="none" w:sz="0" w:space="0" w:color="auto"/>
        <w:left w:val="none" w:sz="0" w:space="0" w:color="auto"/>
        <w:bottom w:val="none" w:sz="0" w:space="0" w:color="auto"/>
        <w:right w:val="none" w:sz="0" w:space="0" w:color="auto"/>
      </w:divBdr>
    </w:div>
    <w:div w:id="2061323713">
      <w:bodyDiv w:val="1"/>
      <w:marLeft w:val="0"/>
      <w:marRight w:val="0"/>
      <w:marTop w:val="0"/>
      <w:marBottom w:val="0"/>
      <w:divBdr>
        <w:top w:val="none" w:sz="0" w:space="0" w:color="auto"/>
        <w:left w:val="none" w:sz="0" w:space="0" w:color="auto"/>
        <w:bottom w:val="none" w:sz="0" w:space="0" w:color="auto"/>
        <w:right w:val="none" w:sz="0" w:space="0" w:color="auto"/>
      </w:divBdr>
    </w:div>
    <w:div w:id="2061393797">
      <w:bodyDiv w:val="1"/>
      <w:marLeft w:val="0"/>
      <w:marRight w:val="0"/>
      <w:marTop w:val="0"/>
      <w:marBottom w:val="0"/>
      <w:divBdr>
        <w:top w:val="none" w:sz="0" w:space="0" w:color="auto"/>
        <w:left w:val="none" w:sz="0" w:space="0" w:color="auto"/>
        <w:bottom w:val="none" w:sz="0" w:space="0" w:color="auto"/>
        <w:right w:val="none" w:sz="0" w:space="0" w:color="auto"/>
      </w:divBdr>
    </w:div>
    <w:div w:id="2061440382">
      <w:bodyDiv w:val="1"/>
      <w:marLeft w:val="0"/>
      <w:marRight w:val="0"/>
      <w:marTop w:val="0"/>
      <w:marBottom w:val="0"/>
      <w:divBdr>
        <w:top w:val="none" w:sz="0" w:space="0" w:color="auto"/>
        <w:left w:val="none" w:sz="0" w:space="0" w:color="auto"/>
        <w:bottom w:val="none" w:sz="0" w:space="0" w:color="auto"/>
        <w:right w:val="none" w:sz="0" w:space="0" w:color="auto"/>
      </w:divBdr>
    </w:div>
    <w:div w:id="2062173217">
      <w:bodyDiv w:val="1"/>
      <w:marLeft w:val="0"/>
      <w:marRight w:val="0"/>
      <w:marTop w:val="0"/>
      <w:marBottom w:val="0"/>
      <w:divBdr>
        <w:top w:val="none" w:sz="0" w:space="0" w:color="auto"/>
        <w:left w:val="none" w:sz="0" w:space="0" w:color="auto"/>
        <w:bottom w:val="none" w:sz="0" w:space="0" w:color="auto"/>
        <w:right w:val="none" w:sz="0" w:space="0" w:color="auto"/>
      </w:divBdr>
    </w:div>
    <w:div w:id="2062900093">
      <w:bodyDiv w:val="1"/>
      <w:marLeft w:val="0"/>
      <w:marRight w:val="0"/>
      <w:marTop w:val="0"/>
      <w:marBottom w:val="0"/>
      <w:divBdr>
        <w:top w:val="none" w:sz="0" w:space="0" w:color="auto"/>
        <w:left w:val="none" w:sz="0" w:space="0" w:color="auto"/>
        <w:bottom w:val="none" w:sz="0" w:space="0" w:color="auto"/>
        <w:right w:val="none" w:sz="0" w:space="0" w:color="auto"/>
      </w:divBdr>
    </w:div>
    <w:div w:id="2063092638">
      <w:bodyDiv w:val="1"/>
      <w:marLeft w:val="0"/>
      <w:marRight w:val="0"/>
      <w:marTop w:val="0"/>
      <w:marBottom w:val="0"/>
      <w:divBdr>
        <w:top w:val="none" w:sz="0" w:space="0" w:color="auto"/>
        <w:left w:val="none" w:sz="0" w:space="0" w:color="auto"/>
        <w:bottom w:val="none" w:sz="0" w:space="0" w:color="auto"/>
        <w:right w:val="none" w:sz="0" w:space="0" w:color="auto"/>
      </w:divBdr>
    </w:div>
    <w:div w:id="2063358419">
      <w:bodyDiv w:val="1"/>
      <w:marLeft w:val="0"/>
      <w:marRight w:val="0"/>
      <w:marTop w:val="0"/>
      <w:marBottom w:val="0"/>
      <w:divBdr>
        <w:top w:val="none" w:sz="0" w:space="0" w:color="auto"/>
        <w:left w:val="none" w:sz="0" w:space="0" w:color="auto"/>
        <w:bottom w:val="none" w:sz="0" w:space="0" w:color="auto"/>
        <w:right w:val="none" w:sz="0" w:space="0" w:color="auto"/>
      </w:divBdr>
    </w:div>
    <w:div w:id="2063676593">
      <w:bodyDiv w:val="1"/>
      <w:marLeft w:val="0"/>
      <w:marRight w:val="0"/>
      <w:marTop w:val="0"/>
      <w:marBottom w:val="0"/>
      <w:divBdr>
        <w:top w:val="none" w:sz="0" w:space="0" w:color="auto"/>
        <w:left w:val="none" w:sz="0" w:space="0" w:color="auto"/>
        <w:bottom w:val="none" w:sz="0" w:space="0" w:color="auto"/>
        <w:right w:val="none" w:sz="0" w:space="0" w:color="auto"/>
      </w:divBdr>
    </w:div>
    <w:div w:id="2063943660">
      <w:bodyDiv w:val="1"/>
      <w:marLeft w:val="0"/>
      <w:marRight w:val="0"/>
      <w:marTop w:val="0"/>
      <w:marBottom w:val="0"/>
      <w:divBdr>
        <w:top w:val="none" w:sz="0" w:space="0" w:color="auto"/>
        <w:left w:val="none" w:sz="0" w:space="0" w:color="auto"/>
        <w:bottom w:val="none" w:sz="0" w:space="0" w:color="auto"/>
        <w:right w:val="none" w:sz="0" w:space="0" w:color="auto"/>
      </w:divBdr>
    </w:div>
    <w:div w:id="2065251875">
      <w:bodyDiv w:val="1"/>
      <w:marLeft w:val="0"/>
      <w:marRight w:val="0"/>
      <w:marTop w:val="0"/>
      <w:marBottom w:val="0"/>
      <w:divBdr>
        <w:top w:val="none" w:sz="0" w:space="0" w:color="auto"/>
        <w:left w:val="none" w:sz="0" w:space="0" w:color="auto"/>
        <w:bottom w:val="none" w:sz="0" w:space="0" w:color="auto"/>
        <w:right w:val="none" w:sz="0" w:space="0" w:color="auto"/>
      </w:divBdr>
    </w:div>
    <w:div w:id="2065828559">
      <w:bodyDiv w:val="1"/>
      <w:marLeft w:val="0"/>
      <w:marRight w:val="0"/>
      <w:marTop w:val="0"/>
      <w:marBottom w:val="0"/>
      <w:divBdr>
        <w:top w:val="none" w:sz="0" w:space="0" w:color="auto"/>
        <w:left w:val="none" w:sz="0" w:space="0" w:color="auto"/>
        <w:bottom w:val="none" w:sz="0" w:space="0" w:color="auto"/>
        <w:right w:val="none" w:sz="0" w:space="0" w:color="auto"/>
      </w:divBdr>
    </w:div>
    <w:div w:id="2066247218">
      <w:bodyDiv w:val="1"/>
      <w:marLeft w:val="0"/>
      <w:marRight w:val="0"/>
      <w:marTop w:val="0"/>
      <w:marBottom w:val="0"/>
      <w:divBdr>
        <w:top w:val="none" w:sz="0" w:space="0" w:color="auto"/>
        <w:left w:val="none" w:sz="0" w:space="0" w:color="auto"/>
        <w:bottom w:val="none" w:sz="0" w:space="0" w:color="auto"/>
        <w:right w:val="none" w:sz="0" w:space="0" w:color="auto"/>
      </w:divBdr>
    </w:div>
    <w:div w:id="2066442846">
      <w:bodyDiv w:val="1"/>
      <w:marLeft w:val="0"/>
      <w:marRight w:val="0"/>
      <w:marTop w:val="0"/>
      <w:marBottom w:val="0"/>
      <w:divBdr>
        <w:top w:val="none" w:sz="0" w:space="0" w:color="auto"/>
        <w:left w:val="none" w:sz="0" w:space="0" w:color="auto"/>
        <w:bottom w:val="none" w:sz="0" w:space="0" w:color="auto"/>
        <w:right w:val="none" w:sz="0" w:space="0" w:color="auto"/>
      </w:divBdr>
    </w:div>
    <w:div w:id="2066906435">
      <w:bodyDiv w:val="1"/>
      <w:marLeft w:val="0"/>
      <w:marRight w:val="0"/>
      <w:marTop w:val="0"/>
      <w:marBottom w:val="0"/>
      <w:divBdr>
        <w:top w:val="none" w:sz="0" w:space="0" w:color="auto"/>
        <w:left w:val="none" w:sz="0" w:space="0" w:color="auto"/>
        <w:bottom w:val="none" w:sz="0" w:space="0" w:color="auto"/>
        <w:right w:val="none" w:sz="0" w:space="0" w:color="auto"/>
      </w:divBdr>
    </w:div>
    <w:div w:id="2068525333">
      <w:bodyDiv w:val="1"/>
      <w:marLeft w:val="0"/>
      <w:marRight w:val="0"/>
      <w:marTop w:val="0"/>
      <w:marBottom w:val="0"/>
      <w:divBdr>
        <w:top w:val="none" w:sz="0" w:space="0" w:color="auto"/>
        <w:left w:val="none" w:sz="0" w:space="0" w:color="auto"/>
        <w:bottom w:val="none" w:sz="0" w:space="0" w:color="auto"/>
        <w:right w:val="none" w:sz="0" w:space="0" w:color="auto"/>
      </w:divBdr>
    </w:div>
    <w:div w:id="2068871899">
      <w:bodyDiv w:val="1"/>
      <w:marLeft w:val="0"/>
      <w:marRight w:val="0"/>
      <w:marTop w:val="0"/>
      <w:marBottom w:val="0"/>
      <w:divBdr>
        <w:top w:val="none" w:sz="0" w:space="0" w:color="auto"/>
        <w:left w:val="none" w:sz="0" w:space="0" w:color="auto"/>
        <w:bottom w:val="none" w:sz="0" w:space="0" w:color="auto"/>
        <w:right w:val="none" w:sz="0" w:space="0" w:color="auto"/>
      </w:divBdr>
    </w:div>
    <w:div w:id="2069382122">
      <w:bodyDiv w:val="1"/>
      <w:marLeft w:val="0"/>
      <w:marRight w:val="0"/>
      <w:marTop w:val="0"/>
      <w:marBottom w:val="0"/>
      <w:divBdr>
        <w:top w:val="none" w:sz="0" w:space="0" w:color="auto"/>
        <w:left w:val="none" w:sz="0" w:space="0" w:color="auto"/>
        <w:bottom w:val="none" w:sz="0" w:space="0" w:color="auto"/>
        <w:right w:val="none" w:sz="0" w:space="0" w:color="auto"/>
      </w:divBdr>
    </w:div>
    <w:div w:id="2069910260">
      <w:bodyDiv w:val="1"/>
      <w:marLeft w:val="0"/>
      <w:marRight w:val="0"/>
      <w:marTop w:val="0"/>
      <w:marBottom w:val="0"/>
      <w:divBdr>
        <w:top w:val="none" w:sz="0" w:space="0" w:color="auto"/>
        <w:left w:val="none" w:sz="0" w:space="0" w:color="auto"/>
        <w:bottom w:val="none" w:sz="0" w:space="0" w:color="auto"/>
        <w:right w:val="none" w:sz="0" w:space="0" w:color="auto"/>
      </w:divBdr>
    </w:div>
    <w:div w:id="2070033504">
      <w:bodyDiv w:val="1"/>
      <w:marLeft w:val="0"/>
      <w:marRight w:val="0"/>
      <w:marTop w:val="0"/>
      <w:marBottom w:val="0"/>
      <w:divBdr>
        <w:top w:val="none" w:sz="0" w:space="0" w:color="auto"/>
        <w:left w:val="none" w:sz="0" w:space="0" w:color="auto"/>
        <w:bottom w:val="none" w:sz="0" w:space="0" w:color="auto"/>
        <w:right w:val="none" w:sz="0" w:space="0" w:color="auto"/>
      </w:divBdr>
    </w:div>
    <w:div w:id="2070109219">
      <w:bodyDiv w:val="1"/>
      <w:marLeft w:val="0"/>
      <w:marRight w:val="0"/>
      <w:marTop w:val="0"/>
      <w:marBottom w:val="0"/>
      <w:divBdr>
        <w:top w:val="none" w:sz="0" w:space="0" w:color="auto"/>
        <w:left w:val="none" w:sz="0" w:space="0" w:color="auto"/>
        <w:bottom w:val="none" w:sz="0" w:space="0" w:color="auto"/>
        <w:right w:val="none" w:sz="0" w:space="0" w:color="auto"/>
      </w:divBdr>
    </w:div>
    <w:div w:id="2070377124">
      <w:bodyDiv w:val="1"/>
      <w:marLeft w:val="0"/>
      <w:marRight w:val="0"/>
      <w:marTop w:val="0"/>
      <w:marBottom w:val="0"/>
      <w:divBdr>
        <w:top w:val="none" w:sz="0" w:space="0" w:color="auto"/>
        <w:left w:val="none" w:sz="0" w:space="0" w:color="auto"/>
        <w:bottom w:val="none" w:sz="0" w:space="0" w:color="auto"/>
        <w:right w:val="none" w:sz="0" w:space="0" w:color="auto"/>
      </w:divBdr>
    </w:div>
    <w:div w:id="2070497749">
      <w:bodyDiv w:val="1"/>
      <w:marLeft w:val="0"/>
      <w:marRight w:val="0"/>
      <w:marTop w:val="0"/>
      <w:marBottom w:val="0"/>
      <w:divBdr>
        <w:top w:val="none" w:sz="0" w:space="0" w:color="auto"/>
        <w:left w:val="none" w:sz="0" w:space="0" w:color="auto"/>
        <w:bottom w:val="none" w:sz="0" w:space="0" w:color="auto"/>
        <w:right w:val="none" w:sz="0" w:space="0" w:color="auto"/>
      </w:divBdr>
    </w:div>
    <w:div w:id="2070877890">
      <w:bodyDiv w:val="1"/>
      <w:marLeft w:val="0"/>
      <w:marRight w:val="0"/>
      <w:marTop w:val="0"/>
      <w:marBottom w:val="0"/>
      <w:divBdr>
        <w:top w:val="none" w:sz="0" w:space="0" w:color="auto"/>
        <w:left w:val="none" w:sz="0" w:space="0" w:color="auto"/>
        <w:bottom w:val="none" w:sz="0" w:space="0" w:color="auto"/>
        <w:right w:val="none" w:sz="0" w:space="0" w:color="auto"/>
      </w:divBdr>
    </w:div>
    <w:div w:id="2072267877">
      <w:bodyDiv w:val="1"/>
      <w:marLeft w:val="0"/>
      <w:marRight w:val="0"/>
      <w:marTop w:val="0"/>
      <w:marBottom w:val="0"/>
      <w:divBdr>
        <w:top w:val="none" w:sz="0" w:space="0" w:color="auto"/>
        <w:left w:val="none" w:sz="0" w:space="0" w:color="auto"/>
        <w:bottom w:val="none" w:sz="0" w:space="0" w:color="auto"/>
        <w:right w:val="none" w:sz="0" w:space="0" w:color="auto"/>
      </w:divBdr>
    </w:div>
    <w:div w:id="2072345845">
      <w:bodyDiv w:val="1"/>
      <w:marLeft w:val="0"/>
      <w:marRight w:val="0"/>
      <w:marTop w:val="0"/>
      <w:marBottom w:val="0"/>
      <w:divBdr>
        <w:top w:val="none" w:sz="0" w:space="0" w:color="auto"/>
        <w:left w:val="none" w:sz="0" w:space="0" w:color="auto"/>
        <w:bottom w:val="none" w:sz="0" w:space="0" w:color="auto"/>
        <w:right w:val="none" w:sz="0" w:space="0" w:color="auto"/>
      </w:divBdr>
    </w:div>
    <w:div w:id="2072917903">
      <w:bodyDiv w:val="1"/>
      <w:marLeft w:val="0"/>
      <w:marRight w:val="0"/>
      <w:marTop w:val="0"/>
      <w:marBottom w:val="0"/>
      <w:divBdr>
        <w:top w:val="none" w:sz="0" w:space="0" w:color="auto"/>
        <w:left w:val="none" w:sz="0" w:space="0" w:color="auto"/>
        <w:bottom w:val="none" w:sz="0" w:space="0" w:color="auto"/>
        <w:right w:val="none" w:sz="0" w:space="0" w:color="auto"/>
      </w:divBdr>
    </w:div>
    <w:div w:id="2074307307">
      <w:bodyDiv w:val="1"/>
      <w:marLeft w:val="0"/>
      <w:marRight w:val="0"/>
      <w:marTop w:val="0"/>
      <w:marBottom w:val="0"/>
      <w:divBdr>
        <w:top w:val="none" w:sz="0" w:space="0" w:color="auto"/>
        <w:left w:val="none" w:sz="0" w:space="0" w:color="auto"/>
        <w:bottom w:val="none" w:sz="0" w:space="0" w:color="auto"/>
        <w:right w:val="none" w:sz="0" w:space="0" w:color="auto"/>
      </w:divBdr>
    </w:div>
    <w:div w:id="2074354339">
      <w:bodyDiv w:val="1"/>
      <w:marLeft w:val="0"/>
      <w:marRight w:val="0"/>
      <w:marTop w:val="0"/>
      <w:marBottom w:val="0"/>
      <w:divBdr>
        <w:top w:val="none" w:sz="0" w:space="0" w:color="auto"/>
        <w:left w:val="none" w:sz="0" w:space="0" w:color="auto"/>
        <w:bottom w:val="none" w:sz="0" w:space="0" w:color="auto"/>
        <w:right w:val="none" w:sz="0" w:space="0" w:color="auto"/>
      </w:divBdr>
    </w:div>
    <w:div w:id="2074699758">
      <w:bodyDiv w:val="1"/>
      <w:marLeft w:val="0"/>
      <w:marRight w:val="0"/>
      <w:marTop w:val="0"/>
      <w:marBottom w:val="0"/>
      <w:divBdr>
        <w:top w:val="none" w:sz="0" w:space="0" w:color="auto"/>
        <w:left w:val="none" w:sz="0" w:space="0" w:color="auto"/>
        <w:bottom w:val="none" w:sz="0" w:space="0" w:color="auto"/>
        <w:right w:val="none" w:sz="0" w:space="0" w:color="auto"/>
      </w:divBdr>
    </w:div>
    <w:div w:id="2075203146">
      <w:bodyDiv w:val="1"/>
      <w:marLeft w:val="0"/>
      <w:marRight w:val="0"/>
      <w:marTop w:val="0"/>
      <w:marBottom w:val="0"/>
      <w:divBdr>
        <w:top w:val="none" w:sz="0" w:space="0" w:color="auto"/>
        <w:left w:val="none" w:sz="0" w:space="0" w:color="auto"/>
        <w:bottom w:val="none" w:sz="0" w:space="0" w:color="auto"/>
        <w:right w:val="none" w:sz="0" w:space="0" w:color="auto"/>
      </w:divBdr>
    </w:div>
    <w:div w:id="2075270729">
      <w:bodyDiv w:val="1"/>
      <w:marLeft w:val="0"/>
      <w:marRight w:val="0"/>
      <w:marTop w:val="0"/>
      <w:marBottom w:val="0"/>
      <w:divBdr>
        <w:top w:val="none" w:sz="0" w:space="0" w:color="auto"/>
        <w:left w:val="none" w:sz="0" w:space="0" w:color="auto"/>
        <w:bottom w:val="none" w:sz="0" w:space="0" w:color="auto"/>
        <w:right w:val="none" w:sz="0" w:space="0" w:color="auto"/>
      </w:divBdr>
    </w:div>
    <w:div w:id="2075395707">
      <w:bodyDiv w:val="1"/>
      <w:marLeft w:val="0"/>
      <w:marRight w:val="0"/>
      <w:marTop w:val="0"/>
      <w:marBottom w:val="0"/>
      <w:divBdr>
        <w:top w:val="none" w:sz="0" w:space="0" w:color="auto"/>
        <w:left w:val="none" w:sz="0" w:space="0" w:color="auto"/>
        <w:bottom w:val="none" w:sz="0" w:space="0" w:color="auto"/>
        <w:right w:val="none" w:sz="0" w:space="0" w:color="auto"/>
      </w:divBdr>
    </w:div>
    <w:div w:id="2076078904">
      <w:bodyDiv w:val="1"/>
      <w:marLeft w:val="0"/>
      <w:marRight w:val="0"/>
      <w:marTop w:val="0"/>
      <w:marBottom w:val="0"/>
      <w:divBdr>
        <w:top w:val="none" w:sz="0" w:space="0" w:color="auto"/>
        <w:left w:val="none" w:sz="0" w:space="0" w:color="auto"/>
        <w:bottom w:val="none" w:sz="0" w:space="0" w:color="auto"/>
        <w:right w:val="none" w:sz="0" w:space="0" w:color="auto"/>
      </w:divBdr>
    </w:div>
    <w:div w:id="2076274817">
      <w:bodyDiv w:val="1"/>
      <w:marLeft w:val="0"/>
      <w:marRight w:val="0"/>
      <w:marTop w:val="0"/>
      <w:marBottom w:val="0"/>
      <w:divBdr>
        <w:top w:val="none" w:sz="0" w:space="0" w:color="auto"/>
        <w:left w:val="none" w:sz="0" w:space="0" w:color="auto"/>
        <w:bottom w:val="none" w:sz="0" w:space="0" w:color="auto"/>
        <w:right w:val="none" w:sz="0" w:space="0" w:color="auto"/>
      </w:divBdr>
    </w:div>
    <w:div w:id="2076974212">
      <w:bodyDiv w:val="1"/>
      <w:marLeft w:val="0"/>
      <w:marRight w:val="0"/>
      <w:marTop w:val="0"/>
      <w:marBottom w:val="0"/>
      <w:divBdr>
        <w:top w:val="none" w:sz="0" w:space="0" w:color="auto"/>
        <w:left w:val="none" w:sz="0" w:space="0" w:color="auto"/>
        <w:bottom w:val="none" w:sz="0" w:space="0" w:color="auto"/>
        <w:right w:val="none" w:sz="0" w:space="0" w:color="auto"/>
      </w:divBdr>
    </w:div>
    <w:div w:id="2077511456">
      <w:bodyDiv w:val="1"/>
      <w:marLeft w:val="0"/>
      <w:marRight w:val="0"/>
      <w:marTop w:val="0"/>
      <w:marBottom w:val="0"/>
      <w:divBdr>
        <w:top w:val="none" w:sz="0" w:space="0" w:color="auto"/>
        <w:left w:val="none" w:sz="0" w:space="0" w:color="auto"/>
        <w:bottom w:val="none" w:sz="0" w:space="0" w:color="auto"/>
        <w:right w:val="none" w:sz="0" w:space="0" w:color="auto"/>
      </w:divBdr>
    </w:div>
    <w:div w:id="2077706146">
      <w:bodyDiv w:val="1"/>
      <w:marLeft w:val="0"/>
      <w:marRight w:val="0"/>
      <w:marTop w:val="0"/>
      <w:marBottom w:val="0"/>
      <w:divBdr>
        <w:top w:val="none" w:sz="0" w:space="0" w:color="auto"/>
        <w:left w:val="none" w:sz="0" w:space="0" w:color="auto"/>
        <w:bottom w:val="none" w:sz="0" w:space="0" w:color="auto"/>
        <w:right w:val="none" w:sz="0" w:space="0" w:color="auto"/>
      </w:divBdr>
    </w:div>
    <w:div w:id="2077707524">
      <w:bodyDiv w:val="1"/>
      <w:marLeft w:val="0"/>
      <w:marRight w:val="0"/>
      <w:marTop w:val="0"/>
      <w:marBottom w:val="0"/>
      <w:divBdr>
        <w:top w:val="none" w:sz="0" w:space="0" w:color="auto"/>
        <w:left w:val="none" w:sz="0" w:space="0" w:color="auto"/>
        <w:bottom w:val="none" w:sz="0" w:space="0" w:color="auto"/>
        <w:right w:val="none" w:sz="0" w:space="0" w:color="auto"/>
      </w:divBdr>
    </w:div>
    <w:div w:id="2077850046">
      <w:bodyDiv w:val="1"/>
      <w:marLeft w:val="0"/>
      <w:marRight w:val="0"/>
      <w:marTop w:val="0"/>
      <w:marBottom w:val="0"/>
      <w:divBdr>
        <w:top w:val="none" w:sz="0" w:space="0" w:color="auto"/>
        <w:left w:val="none" w:sz="0" w:space="0" w:color="auto"/>
        <w:bottom w:val="none" w:sz="0" w:space="0" w:color="auto"/>
        <w:right w:val="none" w:sz="0" w:space="0" w:color="auto"/>
      </w:divBdr>
    </w:div>
    <w:div w:id="2077968161">
      <w:bodyDiv w:val="1"/>
      <w:marLeft w:val="0"/>
      <w:marRight w:val="0"/>
      <w:marTop w:val="0"/>
      <w:marBottom w:val="0"/>
      <w:divBdr>
        <w:top w:val="none" w:sz="0" w:space="0" w:color="auto"/>
        <w:left w:val="none" w:sz="0" w:space="0" w:color="auto"/>
        <w:bottom w:val="none" w:sz="0" w:space="0" w:color="auto"/>
        <w:right w:val="none" w:sz="0" w:space="0" w:color="auto"/>
      </w:divBdr>
    </w:div>
    <w:div w:id="2079009330">
      <w:bodyDiv w:val="1"/>
      <w:marLeft w:val="0"/>
      <w:marRight w:val="0"/>
      <w:marTop w:val="0"/>
      <w:marBottom w:val="0"/>
      <w:divBdr>
        <w:top w:val="none" w:sz="0" w:space="0" w:color="auto"/>
        <w:left w:val="none" w:sz="0" w:space="0" w:color="auto"/>
        <w:bottom w:val="none" w:sz="0" w:space="0" w:color="auto"/>
        <w:right w:val="none" w:sz="0" w:space="0" w:color="auto"/>
      </w:divBdr>
    </w:div>
    <w:div w:id="2079012244">
      <w:bodyDiv w:val="1"/>
      <w:marLeft w:val="0"/>
      <w:marRight w:val="0"/>
      <w:marTop w:val="0"/>
      <w:marBottom w:val="0"/>
      <w:divBdr>
        <w:top w:val="none" w:sz="0" w:space="0" w:color="auto"/>
        <w:left w:val="none" w:sz="0" w:space="0" w:color="auto"/>
        <w:bottom w:val="none" w:sz="0" w:space="0" w:color="auto"/>
        <w:right w:val="none" w:sz="0" w:space="0" w:color="auto"/>
      </w:divBdr>
    </w:div>
    <w:div w:id="2079984343">
      <w:bodyDiv w:val="1"/>
      <w:marLeft w:val="0"/>
      <w:marRight w:val="0"/>
      <w:marTop w:val="0"/>
      <w:marBottom w:val="0"/>
      <w:divBdr>
        <w:top w:val="none" w:sz="0" w:space="0" w:color="auto"/>
        <w:left w:val="none" w:sz="0" w:space="0" w:color="auto"/>
        <w:bottom w:val="none" w:sz="0" w:space="0" w:color="auto"/>
        <w:right w:val="none" w:sz="0" w:space="0" w:color="auto"/>
      </w:divBdr>
    </w:div>
    <w:div w:id="2080009504">
      <w:bodyDiv w:val="1"/>
      <w:marLeft w:val="0"/>
      <w:marRight w:val="0"/>
      <w:marTop w:val="0"/>
      <w:marBottom w:val="0"/>
      <w:divBdr>
        <w:top w:val="none" w:sz="0" w:space="0" w:color="auto"/>
        <w:left w:val="none" w:sz="0" w:space="0" w:color="auto"/>
        <w:bottom w:val="none" w:sz="0" w:space="0" w:color="auto"/>
        <w:right w:val="none" w:sz="0" w:space="0" w:color="auto"/>
      </w:divBdr>
    </w:div>
    <w:div w:id="2080051517">
      <w:bodyDiv w:val="1"/>
      <w:marLeft w:val="0"/>
      <w:marRight w:val="0"/>
      <w:marTop w:val="0"/>
      <w:marBottom w:val="0"/>
      <w:divBdr>
        <w:top w:val="none" w:sz="0" w:space="0" w:color="auto"/>
        <w:left w:val="none" w:sz="0" w:space="0" w:color="auto"/>
        <w:bottom w:val="none" w:sz="0" w:space="0" w:color="auto"/>
        <w:right w:val="none" w:sz="0" w:space="0" w:color="auto"/>
      </w:divBdr>
    </w:div>
    <w:div w:id="2080669027">
      <w:bodyDiv w:val="1"/>
      <w:marLeft w:val="0"/>
      <w:marRight w:val="0"/>
      <w:marTop w:val="0"/>
      <w:marBottom w:val="0"/>
      <w:divBdr>
        <w:top w:val="none" w:sz="0" w:space="0" w:color="auto"/>
        <w:left w:val="none" w:sz="0" w:space="0" w:color="auto"/>
        <w:bottom w:val="none" w:sz="0" w:space="0" w:color="auto"/>
        <w:right w:val="none" w:sz="0" w:space="0" w:color="auto"/>
      </w:divBdr>
    </w:div>
    <w:div w:id="2080863396">
      <w:bodyDiv w:val="1"/>
      <w:marLeft w:val="0"/>
      <w:marRight w:val="0"/>
      <w:marTop w:val="0"/>
      <w:marBottom w:val="0"/>
      <w:divBdr>
        <w:top w:val="none" w:sz="0" w:space="0" w:color="auto"/>
        <w:left w:val="none" w:sz="0" w:space="0" w:color="auto"/>
        <w:bottom w:val="none" w:sz="0" w:space="0" w:color="auto"/>
        <w:right w:val="none" w:sz="0" w:space="0" w:color="auto"/>
      </w:divBdr>
    </w:div>
    <w:div w:id="2081949846">
      <w:bodyDiv w:val="1"/>
      <w:marLeft w:val="0"/>
      <w:marRight w:val="0"/>
      <w:marTop w:val="0"/>
      <w:marBottom w:val="0"/>
      <w:divBdr>
        <w:top w:val="none" w:sz="0" w:space="0" w:color="auto"/>
        <w:left w:val="none" w:sz="0" w:space="0" w:color="auto"/>
        <w:bottom w:val="none" w:sz="0" w:space="0" w:color="auto"/>
        <w:right w:val="none" w:sz="0" w:space="0" w:color="auto"/>
      </w:divBdr>
    </w:div>
    <w:div w:id="2082479359">
      <w:bodyDiv w:val="1"/>
      <w:marLeft w:val="0"/>
      <w:marRight w:val="0"/>
      <w:marTop w:val="0"/>
      <w:marBottom w:val="0"/>
      <w:divBdr>
        <w:top w:val="none" w:sz="0" w:space="0" w:color="auto"/>
        <w:left w:val="none" w:sz="0" w:space="0" w:color="auto"/>
        <w:bottom w:val="none" w:sz="0" w:space="0" w:color="auto"/>
        <w:right w:val="none" w:sz="0" w:space="0" w:color="auto"/>
      </w:divBdr>
    </w:div>
    <w:div w:id="2082866291">
      <w:bodyDiv w:val="1"/>
      <w:marLeft w:val="0"/>
      <w:marRight w:val="0"/>
      <w:marTop w:val="0"/>
      <w:marBottom w:val="0"/>
      <w:divBdr>
        <w:top w:val="none" w:sz="0" w:space="0" w:color="auto"/>
        <w:left w:val="none" w:sz="0" w:space="0" w:color="auto"/>
        <w:bottom w:val="none" w:sz="0" w:space="0" w:color="auto"/>
        <w:right w:val="none" w:sz="0" w:space="0" w:color="auto"/>
      </w:divBdr>
    </w:div>
    <w:div w:id="2083864435">
      <w:bodyDiv w:val="1"/>
      <w:marLeft w:val="0"/>
      <w:marRight w:val="0"/>
      <w:marTop w:val="0"/>
      <w:marBottom w:val="0"/>
      <w:divBdr>
        <w:top w:val="none" w:sz="0" w:space="0" w:color="auto"/>
        <w:left w:val="none" w:sz="0" w:space="0" w:color="auto"/>
        <w:bottom w:val="none" w:sz="0" w:space="0" w:color="auto"/>
        <w:right w:val="none" w:sz="0" w:space="0" w:color="auto"/>
      </w:divBdr>
    </w:div>
    <w:div w:id="2084208181">
      <w:bodyDiv w:val="1"/>
      <w:marLeft w:val="0"/>
      <w:marRight w:val="0"/>
      <w:marTop w:val="0"/>
      <w:marBottom w:val="0"/>
      <w:divBdr>
        <w:top w:val="none" w:sz="0" w:space="0" w:color="auto"/>
        <w:left w:val="none" w:sz="0" w:space="0" w:color="auto"/>
        <w:bottom w:val="none" w:sz="0" w:space="0" w:color="auto"/>
        <w:right w:val="none" w:sz="0" w:space="0" w:color="auto"/>
      </w:divBdr>
    </w:div>
    <w:div w:id="2084721758">
      <w:bodyDiv w:val="1"/>
      <w:marLeft w:val="0"/>
      <w:marRight w:val="0"/>
      <w:marTop w:val="0"/>
      <w:marBottom w:val="0"/>
      <w:divBdr>
        <w:top w:val="none" w:sz="0" w:space="0" w:color="auto"/>
        <w:left w:val="none" w:sz="0" w:space="0" w:color="auto"/>
        <w:bottom w:val="none" w:sz="0" w:space="0" w:color="auto"/>
        <w:right w:val="none" w:sz="0" w:space="0" w:color="auto"/>
      </w:divBdr>
    </w:div>
    <w:div w:id="2084987379">
      <w:bodyDiv w:val="1"/>
      <w:marLeft w:val="0"/>
      <w:marRight w:val="0"/>
      <w:marTop w:val="0"/>
      <w:marBottom w:val="0"/>
      <w:divBdr>
        <w:top w:val="none" w:sz="0" w:space="0" w:color="auto"/>
        <w:left w:val="none" w:sz="0" w:space="0" w:color="auto"/>
        <w:bottom w:val="none" w:sz="0" w:space="0" w:color="auto"/>
        <w:right w:val="none" w:sz="0" w:space="0" w:color="auto"/>
      </w:divBdr>
    </w:div>
    <w:div w:id="2084990813">
      <w:bodyDiv w:val="1"/>
      <w:marLeft w:val="0"/>
      <w:marRight w:val="0"/>
      <w:marTop w:val="0"/>
      <w:marBottom w:val="0"/>
      <w:divBdr>
        <w:top w:val="none" w:sz="0" w:space="0" w:color="auto"/>
        <w:left w:val="none" w:sz="0" w:space="0" w:color="auto"/>
        <w:bottom w:val="none" w:sz="0" w:space="0" w:color="auto"/>
        <w:right w:val="none" w:sz="0" w:space="0" w:color="auto"/>
      </w:divBdr>
    </w:div>
    <w:div w:id="2085486708">
      <w:bodyDiv w:val="1"/>
      <w:marLeft w:val="0"/>
      <w:marRight w:val="0"/>
      <w:marTop w:val="0"/>
      <w:marBottom w:val="0"/>
      <w:divBdr>
        <w:top w:val="none" w:sz="0" w:space="0" w:color="auto"/>
        <w:left w:val="none" w:sz="0" w:space="0" w:color="auto"/>
        <w:bottom w:val="none" w:sz="0" w:space="0" w:color="auto"/>
        <w:right w:val="none" w:sz="0" w:space="0" w:color="auto"/>
      </w:divBdr>
    </w:div>
    <w:div w:id="2086874585">
      <w:bodyDiv w:val="1"/>
      <w:marLeft w:val="0"/>
      <w:marRight w:val="0"/>
      <w:marTop w:val="0"/>
      <w:marBottom w:val="0"/>
      <w:divBdr>
        <w:top w:val="none" w:sz="0" w:space="0" w:color="auto"/>
        <w:left w:val="none" w:sz="0" w:space="0" w:color="auto"/>
        <w:bottom w:val="none" w:sz="0" w:space="0" w:color="auto"/>
        <w:right w:val="none" w:sz="0" w:space="0" w:color="auto"/>
      </w:divBdr>
    </w:div>
    <w:div w:id="2087217112">
      <w:bodyDiv w:val="1"/>
      <w:marLeft w:val="0"/>
      <w:marRight w:val="0"/>
      <w:marTop w:val="0"/>
      <w:marBottom w:val="0"/>
      <w:divBdr>
        <w:top w:val="none" w:sz="0" w:space="0" w:color="auto"/>
        <w:left w:val="none" w:sz="0" w:space="0" w:color="auto"/>
        <w:bottom w:val="none" w:sz="0" w:space="0" w:color="auto"/>
        <w:right w:val="none" w:sz="0" w:space="0" w:color="auto"/>
      </w:divBdr>
    </w:div>
    <w:div w:id="2087266946">
      <w:bodyDiv w:val="1"/>
      <w:marLeft w:val="0"/>
      <w:marRight w:val="0"/>
      <w:marTop w:val="0"/>
      <w:marBottom w:val="0"/>
      <w:divBdr>
        <w:top w:val="none" w:sz="0" w:space="0" w:color="auto"/>
        <w:left w:val="none" w:sz="0" w:space="0" w:color="auto"/>
        <w:bottom w:val="none" w:sz="0" w:space="0" w:color="auto"/>
        <w:right w:val="none" w:sz="0" w:space="0" w:color="auto"/>
      </w:divBdr>
    </w:div>
    <w:div w:id="2087802030">
      <w:bodyDiv w:val="1"/>
      <w:marLeft w:val="0"/>
      <w:marRight w:val="0"/>
      <w:marTop w:val="0"/>
      <w:marBottom w:val="0"/>
      <w:divBdr>
        <w:top w:val="none" w:sz="0" w:space="0" w:color="auto"/>
        <w:left w:val="none" w:sz="0" w:space="0" w:color="auto"/>
        <w:bottom w:val="none" w:sz="0" w:space="0" w:color="auto"/>
        <w:right w:val="none" w:sz="0" w:space="0" w:color="auto"/>
      </w:divBdr>
    </w:div>
    <w:div w:id="2087992113">
      <w:bodyDiv w:val="1"/>
      <w:marLeft w:val="0"/>
      <w:marRight w:val="0"/>
      <w:marTop w:val="0"/>
      <w:marBottom w:val="0"/>
      <w:divBdr>
        <w:top w:val="none" w:sz="0" w:space="0" w:color="auto"/>
        <w:left w:val="none" w:sz="0" w:space="0" w:color="auto"/>
        <w:bottom w:val="none" w:sz="0" w:space="0" w:color="auto"/>
        <w:right w:val="none" w:sz="0" w:space="0" w:color="auto"/>
      </w:divBdr>
    </w:div>
    <w:div w:id="2088378651">
      <w:bodyDiv w:val="1"/>
      <w:marLeft w:val="0"/>
      <w:marRight w:val="0"/>
      <w:marTop w:val="0"/>
      <w:marBottom w:val="0"/>
      <w:divBdr>
        <w:top w:val="none" w:sz="0" w:space="0" w:color="auto"/>
        <w:left w:val="none" w:sz="0" w:space="0" w:color="auto"/>
        <w:bottom w:val="none" w:sz="0" w:space="0" w:color="auto"/>
        <w:right w:val="none" w:sz="0" w:space="0" w:color="auto"/>
      </w:divBdr>
    </w:div>
    <w:div w:id="2089106464">
      <w:bodyDiv w:val="1"/>
      <w:marLeft w:val="0"/>
      <w:marRight w:val="0"/>
      <w:marTop w:val="0"/>
      <w:marBottom w:val="0"/>
      <w:divBdr>
        <w:top w:val="none" w:sz="0" w:space="0" w:color="auto"/>
        <w:left w:val="none" w:sz="0" w:space="0" w:color="auto"/>
        <w:bottom w:val="none" w:sz="0" w:space="0" w:color="auto"/>
        <w:right w:val="none" w:sz="0" w:space="0" w:color="auto"/>
      </w:divBdr>
    </w:div>
    <w:div w:id="2089302503">
      <w:bodyDiv w:val="1"/>
      <w:marLeft w:val="0"/>
      <w:marRight w:val="0"/>
      <w:marTop w:val="0"/>
      <w:marBottom w:val="0"/>
      <w:divBdr>
        <w:top w:val="none" w:sz="0" w:space="0" w:color="auto"/>
        <w:left w:val="none" w:sz="0" w:space="0" w:color="auto"/>
        <w:bottom w:val="none" w:sz="0" w:space="0" w:color="auto"/>
        <w:right w:val="none" w:sz="0" w:space="0" w:color="auto"/>
      </w:divBdr>
    </w:div>
    <w:div w:id="2089306745">
      <w:bodyDiv w:val="1"/>
      <w:marLeft w:val="0"/>
      <w:marRight w:val="0"/>
      <w:marTop w:val="0"/>
      <w:marBottom w:val="0"/>
      <w:divBdr>
        <w:top w:val="none" w:sz="0" w:space="0" w:color="auto"/>
        <w:left w:val="none" w:sz="0" w:space="0" w:color="auto"/>
        <w:bottom w:val="none" w:sz="0" w:space="0" w:color="auto"/>
        <w:right w:val="none" w:sz="0" w:space="0" w:color="auto"/>
      </w:divBdr>
    </w:div>
    <w:div w:id="2089383307">
      <w:bodyDiv w:val="1"/>
      <w:marLeft w:val="0"/>
      <w:marRight w:val="0"/>
      <w:marTop w:val="0"/>
      <w:marBottom w:val="0"/>
      <w:divBdr>
        <w:top w:val="none" w:sz="0" w:space="0" w:color="auto"/>
        <w:left w:val="none" w:sz="0" w:space="0" w:color="auto"/>
        <w:bottom w:val="none" w:sz="0" w:space="0" w:color="auto"/>
        <w:right w:val="none" w:sz="0" w:space="0" w:color="auto"/>
      </w:divBdr>
    </w:div>
    <w:div w:id="2089425602">
      <w:bodyDiv w:val="1"/>
      <w:marLeft w:val="0"/>
      <w:marRight w:val="0"/>
      <w:marTop w:val="0"/>
      <w:marBottom w:val="0"/>
      <w:divBdr>
        <w:top w:val="none" w:sz="0" w:space="0" w:color="auto"/>
        <w:left w:val="none" w:sz="0" w:space="0" w:color="auto"/>
        <w:bottom w:val="none" w:sz="0" w:space="0" w:color="auto"/>
        <w:right w:val="none" w:sz="0" w:space="0" w:color="auto"/>
      </w:divBdr>
    </w:div>
    <w:div w:id="2089769968">
      <w:bodyDiv w:val="1"/>
      <w:marLeft w:val="0"/>
      <w:marRight w:val="0"/>
      <w:marTop w:val="0"/>
      <w:marBottom w:val="0"/>
      <w:divBdr>
        <w:top w:val="none" w:sz="0" w:space="0" w:color="auto"/>
        <w:left w:val="none" w:sz="0" w:space="0" w:color="auto"/>
        <w:bottom w:val="none" w:sz="0" w:space="0" w:color="auto"/>
        <w:right w:val="none" w:sz="0" w:space="0" w:color="auto"/>
      </w:divBdr>
    </w:div>
    <w:div w:id="2090275517">
      <w:bodyDiv w:val="1"/>
      <w:marLeft w:val="0"/>
      <w:marRight w:val="0"/>
      <w:marTop w:val="0"/>
      <w:marBottom w:val="0"/>
      <w:divBdr>
        <w:top w:val="none" w:sz="0" w:space="0" w:color="auto"/>
        <w:left w:val="none" w:sz="0" w:space="0" w:color="auto"/>
        <w:bottom w:val="none" w:sz="0" w:space="0" w:color="auto"/>
        <w:right w:val="none" w:sz="0" w:space="0" w:color="auto"/>
      </w:divBdr>
    </w:div>
    <w:div w:id="2090686348">
      <w:bodyDiv w:val="1"/>
      <w:marLeft w:val="0"/>
      <w:marRight w:val="0"/>
      <w:marTop w:val="0"/>
      <w:marBottom w:val="0"/>
      <w:divBdr>
        <w:top w:val="none" w:sz="0" w:space="0" w:color="auto"/>
        <w:left w:val="none" w:sz="0" w:space="0" w:color="auto"/>
        <w:bottom w:val="none" w:sz="0" w:space="0" w:color="auto"/>
        <w:right w:val="none" w:sz="0" w:space="0" w:color="auto"/>
      </w:divBdr>
    </w:div>
    <w:div w:id="2090880736">
      <w:bodyDiv w:val="1"/>
      <w:marLeft w:val="0"/>
      <w:marRight w:val="0"/>
      <w:marTop w:val="0"/>
      <w:marBottom w:val="0"/>
      <w:divBdr>
        <w:top w:val="none" w:sz="0" w:space="0" w:color="auto"/>
        <w:left w:val="none" w:sz="0" w:space="0" w:color="auto"/>
        <w:bottom w:val="none" w:sz="0" w:space="0" w:color="auto"/>
        <w:right w:val="none" w:sz="0" w:space="0" w:color="auto"/>
      </w:divBdr>
    </w:div>
    <w:div w:id="2090955572">
      <w:bodyDiv w:val="1"/>
      <w:marLeft w:val="0"/>
      <w:marRight w:val="0"/>
      <w:marTop w:val="0"/>
      <w:marBottom w:val="0"/>
      <w:divBdr>
        <w:top w:val="none" w:sz="0" w:space="0" w:color="auto"/>
        <w:left w:val="none" w:sz="0" w:space="0" w:color="auto"/>
        <w:bottom w:val="none" w:sz="0" w:space="0" w:color="auto"/>
        <w:right w:val="none" w:sz="0" w:space="0" w:color="auto"/>
      </w:divBdr>
    </w:div>
    <w:div w:id="2091734058">
      <w:bodyDiv w:val="1"/>
      <w:marLeft w:val="0"/>
      <w:marRight w:val="0"/>
      <w:marTop w:val="0"/>
      <w:marBottom w:val="0"/>
      <w:divBdr>
        <w:top w:val="none" w:sz="0" w:space="0" w:color="auto"/>
        <w:left w:val="none" w:sz="0" w:space="0" w:color="auto"/>
        <w:bottom w:val="none" w:sz="0" w:space="0" w:color="auto"/>
        <w:right w:val="none" w:sz="0" w:space="0" w:color="auto"/>
      </w:divBdr>
    </w:div>
    <w:div w:id="2092267373">
      <w:bodyDiv w:val="1"/>
      <w:marLeft w:val="0"/>
      <w:marRight w:val="0"/>
      <w:marTop w:val="0"/>
      <w:marBottom w:val="0"/>
      <w:divBdr>
        <w:top w:val="none" w:sz="0" w:space="0" w:color="auto"/>
        <w:left w:val="none" w:sz="0" w:space="0" w:color="auto"/>
        <w:bottom w:val="none" w:sz="0" w:space="0" w:color="auto"/>
        <w:right w:val="none" w:sz="0" w:space="0" w:color="auto"/>
      </w:divBdr>
    </w:div>
    <w:div w:id="2092776438">
      <w:bodyDiv w:val="1"/>
      <w:marLeft w:val="0"/>
      <w:marRight w:val="0"/>
      <w:marTop w:val="0"/>
      <w:marBottom w:val="0"/>
      <w:divBdr>
        <w:top w:val="none" w:sz="0" w:space="0" w:color="auto"/>
        <w:left w:val="none" w:sz="0" w:space="0" w:color="auto"/>
        <w:bottom w:val="none" w:sz="0" w:space="0" w:color="auto"/>
        <w:right w:val="none" w:sz="0" w:space="0" w:color="auto"/>
      </w:divBdr>
    </w:div>
    <w:div w:id="2093500910">
      <w:bodyDiv w:val="1"/>
      <w:marLeft w:val="0"/>
      <w:marRight w:val="0"/>
      <w:marTop w:val="0"/>
      <w:marBottom w:val="0"/>
      <w:divBdr>
        <w:top w:val="none" w:sz="0" w:space="0" w:color="auto"/>
        <w:left w:val="none" w:sz="0" w:space="0" w:color="auto"/>
        <w:bottom w:val="none" w:sz="0" w:space="0" w:color="auto"/>
        <w:right w:val="none" w:sz="0" w:space="0" w:color="auto"/>
      </w:divBdr>
    </w:div>
    <w:div w:id="2094473831">
      <w:bodyDiv w:val="1"/>
      <w:marLeft w:val="0"/>
      <w:marRight w:val="0"/>
      <w:marTop w:val="0"/>
      <w:marBottom w:val="0"/>
      <w:divBdr>
        <w:top w:val="none" w:sz="0" w:space="0" w:color="auto"/>
        <w:left w:val="none" w:sz="0" w:space="0" w:color="auto"/>
        <w:bottom w:val="none" w:sz="0" w:space="0" w:color="auto"/>
        <w:right w:val="none" w:sz="0" w:space="0" w:color="auto"/>
      </w:divBdr>
    </w:div>
    <w:div w:id="2094668204">
      <w:bodyDiv w:val="1"/>
      <w:marLeft w:val="0"/>
      <w:marRight w:val="0"/>
      <w:marTop w:val="0"/>
      <w:marBottom w:val="0"/>
      <w:divBdr>
        <w:top w:val="none" w:sz="0" w:space="0" w:color="auto"/>
        <w:left w:val="none" w:sz="0" w:space="0" w:color="auto"/>
        <w:bottom w:val="none" w:sz="0" w:space="0" w:color="auto"/>
        <w:right w:val="none" w:sz="0" w:space="0" w:color="auto"/>
      </w:divBdr>
    </w:div>
    <w:div w:id="2095197513">
      <w:bodyDiv w:val="1"/>
      <w:marLeft w:val="0"/>
      <w:marRight w:val="0"/>
      <w:marTop w:val="0"/>
      <w:marBottom w:val="0"/>
      <w:divBdr>
        <w:top w:val="none" w:sz="0" w:space="0" w:color="auto"/>
        <w:left w:val="none" w:sz="0" w:space="0" w:color="auto"/>
        <w:bottom w:val="none" w:sz="0" w:space="0" w:color="auto"/>
        <w:right w:val="none" w:sz="0" w:space="0" w:color="auto"/>
      </w:divBdr>
    </w:div>
    <w:div w:id="2095468952">
      <w:bodyDiv w:val="1"/>
      <w:marLeft w:val="0"/>
      <w:marRight w:val="0"/>
      <w:marTop w:val="0"/>
      <w:marBottom w:val="0"/>
      <w:divBdr>
        <w:top w:val="none" w:sz="0" w:space="0" w:color="auto"/>
        <w:left w:val="none" w:sz="0" w:space="0" w:color="auto"/>
        <w:bottom w:val="none" w:sz="0" w:space="0" w:color="auto"/>
        <w:right w:val="none" w:sz="0" w:space="0" w:color="auto"/>
      </w:divBdr>
    </w:div>
    <w:div w:id="2095667510">
      <w:bodyDiv w:val="1"/>
      <w:marLeft w:val="0"/>
      <w:marRight w:val="0"/>
      <w:marTop w:val="0"/>
      <w:marBottom w:val="0"/>
      <w:divBdr>
        <w:top w:val="none" w:sz="0" w:space="0" w:color="auto"/>
        <w:left w:val="none" w:sz="0" w:space="0" w:color="auto"/>
        <w:bottom w:val="none" w:sz="0" w:space="0" w:color="auto"/>
        <w:right w:val="none" w:sz="0" w:space="0" w:color="auto"/>
      </w:divBdr>
    </w:div>
    <w:div w:id="2096323777">
      <w:bodyDiv w:val="1"/>
      <w:marLeft w:val="0"/>
      <w:marRight w:val="0"/>
      <w:marTop w:val="0"/>
      <w:marBottom w:val="0"/>
      <w:divBdr>
        <w:top w:val="none" w:sz="0" w:space="0" w:color="auto"/>
        <w:left w:val="none" w:sz="0" w:space="0" w:color="auto"/>
        <w:bottom w:val="none" w:sz="0" w:space="0" w:color="auto"/>
        <w:right w:val="none" w:sz="0" w:space="0" w:color="auto"/>
      </w:divBdr>
    </w:div>
    <w:div w:id="2096438326">
      <w:bodyDiv w:val="1"/>
      <w:marLeft w:val="0"/>
      <w:marRight w:val="0"/>
      <w:marTop w:val="0"/>
      <w:marBottom w:val="0"/>
      <w:divBdr>
        <w:top w:val="none" w:sz="0" w:space="0" w:color="auto"/>
        <w:left w:val="none" w:sz="0" w:space="0" w:color="auto"/>
        <w:bottom w:val="none" w:sz="0" w:space="0" w:color="auto"/>
        <w:right w:val="none" w:sz="0" w:space="0" w:color="auto"/>
      </w:divBdr>
    </w:div>
    <w:div w:id="2096855161">
      <w:bodyDiv w:val="1"/>
      <w:marLeft w:val="0"/>
      <w:marRight w:val="0"/>
      <w:marTop w:val="0"/>
      <w:marBottom w:val="0"/>
      <w:divBdr>
        <w:top w:val="none" w:sz="0" w:space="0" w:color="auto"/>
        <w:left w:val="none" w:sz="0" w:space="0" w:color="auto"/>
        <w:bottom w:val="none" w:sz="0" w:space="0" w:color="auto"/>
        <w:right w:val="none" w:sz="0" w:space="0" w:color="auto"/>
      </w:divBdr>
    </w:div>
    <w:div w:id="2097897691">
      <w:bodyDiv w:val="1"/>
      <w:marLeft w:val="0"/>
      <w:marRight w:val="0"/>
      <w:marTop w:val="0"/>
      <w:marBottom w:val="0"/>
      <w:divBdr>
        <w:top w:val="none" w:sz="0" w:space="0" w:color="auto"/>
        <w:left w:val="none" w:sz="0" w:space="0" w:color="auto"/>
        <w:bottom w:val="none" w:sz="0" w:space="0" w:color="auto"/>
        <w:right w:val="none" w:sz="0" w:space="0" w:color="auto"/>
      </w:divBdr>
    </w:div>
    <w:div w:id="2099055366">
      <w:bodyDiv w:val="1"/>
      <w:marLeft w:val="0"/>
      <w:marRight w:val="0"/>
      <w:marTop w:val="0"/>
      <w:marBottom w:val="0"/>
      <w:divBdr>
        <w:top w:val="none" w:sz="0" w:space="0" w:color="auto"/>
        <w:left w:val="none" w:sz="0" w:space="0" w:color="auto"/>
        <w:bottom w:val="none" w:sz="0" w:space="0" w:color="auto"/>
        <w:right w:val="none" w:sz="0" w:space="0" w:color="auto"/>
      </w:divBdr>
    </w:div>
    <w:div w:id="2099789183">
      <w:bodyDiv w:val="1"/>
      <w:marLeft w:val="0"/>
      <w:marRight w:val="0"/>
      <w:marTop w:val="0"/>
      <w:marBottom w:val="0"/>
      <w:divBdr>
        <w:top w:val="none" w:sz="0" w:space="0" w:color="auto"/>
        <w:left w:val="none" w:sz="0" w:space="0" w:color="auto"/>
        <w:bottom w:val="none" w:sz="0" w:space="0" w:color="auto"/>
        <w:right w:val="none" w:sz="0" w:space="0" w:color="auto"/>
      </w:divBdr>
    </w:div>
    <w:div w:id="2100060599">
      <w:bodyDiv w:val="1"/>
      <w:marLeft w:val="0"/>
      <w:marRight w:val="0"/>
      <w:marTop w:val="0"/>
      <w:marBottom w:val="0"/>
      <w:divBdr>
        <w:top w:val="none" w:sz="0" w:space="0" w:color="auto"/>
        <w:left w:val="none" w:sz="0" w:space="0" w:color="auto"/>
        <w:bottom w:val="none" w:sz="0" w:space="0" w:color="auto"/>
        <w:right w:val="none" w:sz="0" w:space="0" w:color="auto"/>
      </w:divBdr>
    </w:div>
    <w:div w:id="2100176143">
      <w:bodyDiv w:val="1"/>
      <w:marLeft w:val="0"/>
      <w:marRight w:val="0"/>
      <w:marTop w:val="0"/>
      <w:marBottom w:val="0"/>
      <w:divBdr>
        <w:top w:val="none" w:sz="0" w:space="0" w:color="auto"/>
        <w:left w:val="none" w:sz="0" w:space="0" w:color="auto"/>
        <w:bottom w:val="none" w:sz="0" w:space="0" w:color="auto"/>
        <w:right w:val="none" w:sz="0" w:space="0" w:color="auto"/>
      </w:divBdr>
    </w:div>
    <w:div w:id="21009778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1759279">
      <w:bodyDiv w:val="1"/>
      <w:marLeft w:val="0"/>
      <w:marRight w:val="0"/>
      <w:marTop w:val="0"/>
      <w:marBottom w:val="0"/>
      <w:divBdr>
        <w:top w:val="none" w:sz="0" w:space="0" w:color="auto"/>
        <w:left w:val="none" w:sz="0" w:space="0" w:color="auto"/>
        <w:bottom w:val="none" w:sz="0" w:space="0" w:color="auto"/>
        <w:right w:val="none" w:sz="0" w:space="0" w:color="auto"/>
      </w:divBdr>
    </w:div>
    <w:div w:id="2102607748">
      <w:bodyDiv w:val="1"/>
      <w:marLeft w:val="0"/>
      <w:marRight w:val="0"/>
      <w:marTop w:val="0"/>
      <w:marBottom w:val="0"/>
      <w:divBdr>
        <w:top w:val="none" w:sz="0" w:space="0" w:color="auto"/>
        <w:left w:val="none" w:sz="0" w:space="0" w:color="auto"/>
        <w:bottom w:val="none" w:sz="0" w:space="0" w:color="auto"/>
        <w:right w:val="none" w:sz="0" w:space="0" w:color="auto"/>
      </w:divBdr>
    </w:div>
    <w:div w:id="2103181770">
      <w:bodyDiv w:val="1"/>
      <w:marLeft w:val="0"/>
      <w:marRight w:val="0"/>
      <w:marTop w:val="0"/>
      <w:marBottom w:val="0"/>
      <w:divBdr>
        <w:top w:val="none" w:sz="0" w:space="0" w:color="auto"/>
        <w:left w:val="none" w:sz="0" w:space="0" w:color="auto"/>
        <w:bottom w:val="none" w:sz="0" w:space="0" w:color="auto"/>
        <w:right w:val="none" w:sz="0" w:space="0" w:color="auto"/>
      </w:divBdr>
    </w:div>
    <w:div w:id="2103601231">
      <w:bodyDiv w:val="1"/>
      <w:marLeft w:val="0"/>
      <w:marRight w:val="0"/>
      <w:marTop w:val="0"/>
      <w:marBottom w:val="0"/>
      <w:divBdr>
        <w:top w:val="none" w:sz="0" w:space="0" w:color="auto"/>
        <w:left w:val="none" w:sz="0" w:space="0" w:color="auto"/>
        <w:bottom w:val="none" w:sz="0" w:space="0" w:color="auto"/>
        <w:right w:val="none" w:sz="0" w:space="0" w:color="auto"/>
      </w:divBdr>
    </w:div>
    <w:div w:id="2103606962">
      <w:bodyDiv w:val="1"/>
      <w:marLeft w:val="0"/>
      <w:marRight w:val="0"/>
      <w:marTop w:val="0"/>
      <w:marBottom w:val="0"/>
      <w:divBdr>
        <w:top w:val="none" w:sz="0" w:space="0" w:color="auto"/>
        <w:left w:val="none" w:sz="0" w:space="0" w:color="auto"/>
        <w:bottom w:val="none" w:sz="0" w:space="0" w:color="auto"/>
        <w:right w:val="none" w:sz="0" w:space="0" w:color="auto"/>
      </w:divBdr>
    </w:div>
    <w:div w:id="2103672813">
      <w:bodyDiv w:val="1"/>
      <w:marLeft w:val="0"/>
      <w:marRight w:val="0"/>
      <w:marTop w:val="0"/>
      <w:marBottom w:val="0"/>
      <w:divBdr>
        <w:top w:val="none" w:sz="0" w:space="0" w:color="auto"/>
        <w:left w:val="none" w:sz="0" w:space="0" w:color="auto"/>
        <w:bottom w:val="none" w:sz="0" w:space="0" w:color="auto"/>
        <w:right w:val="none" w:sz="0" w:space="0" w:color="auto"/>
      </w:divBdr>
    </w:div>
    <w:div w:id="2104914786">
      <w:bodyDiv w:val="1"/>
      <w:marLeft w:val="0"/>
      <w:marRight w:val="0"/>
      <w:marTop w:val="0"/>
      <w:marBottom w:val="0"/>
      <w:divBdr>
        <w:top w:val="none" w:sz="0" w:space="0" w:color="auto"/>
        <w:left w:val="none" w:sz="0" w:space="0" w:color="auto"/>
        <w:bottom w:val="none" w:sz="0" w:space="0" w:color="auto"/>
        <w:right w:val="none" w:sz="0" w:space="0" w:color="auto"/>
      </w:divBdr>
    </w:div>
    <w:div w:id="2104916840">
      <w:bodyDiv w:val="1"/>
      <w:marLeft w:val="0"/>
      <w:marRight w:val="0"/>
      <w:marTop w:val="0"/>
      <w:marBottom w:val="0"/>
      <w:divBdr>
        <w:top w:val="none" w:sz="0" w:space="0" w:color="auto"/>
        <w:left w:val="none" w:sz="0" w:space="0" w:color="auto"/>
        <w:bottom w:val="none" w:sz="0" w:space="0" w:color="auto"/>
        <w:right w:val="none" w:sz="0" w:space="0" w:color="auto"/>
      </w:divBdr>
    </w:div>
    <w:div w:id="2105107818">
      <w:bodyDiv w:val="1"/>
      <w:marLeft w:val="0"/>
      <w:marRight w:val="0"/>
      <w:marTop w:val="0"/>
      <w:marBottom w:val="0"/>
      <w:divBdr>
        <w:top w:val="none" w:sz="0" w:space="0" w:color="auto"/>
        <w:left w:val="none" w:sz="0" w:space="0" w:color="auto"/>
        <w:bottom w:val="none" w:sz="0" w:space="0" w:color="auto"/>
        <w:right w:val="none" w:sz="0" w:space="0" w:color="auto"/>
      </w:divBdr>
    </w:div>
    <w:div w:id="2105221058">
      <w:bodyDiv w:val="1"/>
      <w:marLeft w:val="0"/>
      <w:marRight w:val="0"/>
      <w:marTop w:val="0"/>
      <w:marBottom w:val="0"/>
      <w:divBdr>
        <w:top w:val="none" w:sz="0" w:space="0" w:color="auto"/>
        <w:left w:val="none" w:sz="0" w:space="0" w:color="auto"/>
        <w:bottom w:val="none" w:sz="0" w:space="0" w:color="auto"/>
        <w:right w:val="none" w:sz="0" w:space="0" w:color="auto"/>
      </w:divBdr>
    </w:div>
    <w:div w:id="2105344291">
      <w:bodyDiv w:val="1"/>
      <w:marLeft w:val="0"/>
      <w:marRight w:val="0"/>
      <w:marTop w:val="0"/>
      <w:marBottom w:val="0"/>
      <w:divBdr>
        <w:top w:val="none" w:sz="0" w:space="0" w:color="auto"/>
        <w:left w:val="none" w:sz="0" w:space="0" w:color="auto"/>
        <w:bottom w:val="none" w:sz="0" w:space="0" w:color="auto"/>
        <w:right w:val="none" w:sz="0" w:space="0" w:color="auto"/>
      </w:divBdr>
    </w:div>
    <w:div w:id="2105495783">
      <w:bodyDiv w:val="1"/>
      <w:marLeft w:val="0"/>
      <w:marRight w:val="0"/>
      <w:marTop w:val="0"/>
      <w:marBottom w:val="0"/>
      <w:divBdr>
        <w:top w:val="none" w:sz="0" w:space="0" w:color="auto"/>
        <w:left w:val="none" w:sz="0" w:space="0" w:color="auto"/>
        <w:bottom w:val="none" w:sz="0" w:space="0" w:color="auto"/>
        <w:right w:val="none" w:sz="0" w:space="0" w:color="auto"/>
      </w:divBdr>
    </w:div>
    <w:div w:id="2105952483">
      <w:bodyDiv w:val="1"/>
      <w:marLeft w:val="0"/>
      <w:marRight w:val="0"/>
      <w:marTop w:val="0"/>
      <w:marBottom w:val="0"/>
      <w:divBdr>
        <w:top w:val="none" w:sz="0" w:space="0" w:color="auto"/>
        <w:left w:val="none" w:sz="0" w:space="0" w:color="auto"/>
        <w:bottom w:val="none" w:sz="0" w:space="0" w:color="auto"/>
        <w:right w:val="none" w:sz="0" w:space="0" w:color="auto"/>
      </w:divBdr>
    </w:div>
    <w:div w:id="2105957625">
      <w:bodyDiv w:val="1"/>
      <w:marLeft w:val="0"/>
      <w:marRight w:val="0"/>
      <w:marTop w:val="0"/>
      <w:marBottom w:val="0"/>
      <w:divBdr>
        <w:top w:val="none" w:sz="0" w:space="0" w:color="auto"/>
        <w:left w:val="none" w:sz="0" w:space="0" w:color="auto"/>
        <w:bottom w:val="none" w:sz="0" w:space="0" w:color="auto"/>
        <w:right w:val="none" w:sz="0" w:space="0" w:color="auto"/>
      </w:divBdr>
    </w:div>
    <w:div w:id="2106147109">
      <w:bodyDiv w:val="1"/>
      <w:marLeft w:val="0"/>
      <w:marRight w:val="0"/>
      <w:marTop w:val="0"/>
      <w:marBottom w:val="0"/>
      <w:divBdr>
        <w:top w:val="none" w:sz="0" w:space="0" w:color="auto"/>
        <w:left w:val="none" w:sz="0" w:space="0" w:color="auto"/>
        <w:bottom w:val="none" w:sz="0" w:space="0" w:color="auto"/>
        <w:right w:val="none" w:sz="0" w:space="0" w:color="auto"/>
      </w:divBdr>
    </w:div>
    <w:div w:id="2106655120">
      <w:bodyDiv w:val="1"/>
      <w:marLeft w:val="0"/>
      <w:marRight w:val="0"/>
      <w:marTop w:val="0"/>
      <w:marBottom w:val="0"/>
      <w:divBdr>
        <w:top w:val="none" w:sz="0" w:space="0" w:color="auto"/>
        <w:left w:val="none" w:sz="0" w:space="0" w:color="auto"/>
        <w:bottom w:val="none" w:sz="0" w:space="0" w:color="auto"/>
        <w:right w:val="none" w:sz="0" w:space="0" w:color="auto"/>
      </w:divBdr>
    </w:div>
    <w:div w:id="2106801806">
      <w:bodyDiv w:val="1"/>
      <w:marLeft w:val="0"/>
      <w:marRight w:val="0"/>
      <w:marTop w:val="0"/>
      <w:marBottom w:val="0"/>
      <w:divBdr>
        <w:top w:val="none" w:sz="0" w:space="0" w:color="auto"/>
        <w:left w:val="none" w:sz="0" w:space="0" w:color="auto"/>
        <w:bottom w:val="none" w:sz="0" w:space="0" w:color="auto"/>
        <w:right w:val="none" w:sz="0" w:space="0" w:color="auto"/>
      </w:divBdr>
    </w:div>
    <w:div w:id="2107070601">
      <w:bodyDiv w:val="1"/>
      <w:marLeft w:val="0"/>
      <w:marRight w:val="0"/>
      <w:marTop w:val="0"/>
      <w:marBottom w:val="0"/>
      <w:divBdr>
        <w:top w:val="none" w:sz="0" w:space="0" w:color="auto"/>
        <w:left w:val="none" w:sz="0" w:space="0" w:color="auto"/>
        <w:bottom w:val="none" w:sz="0" w:space="0" w:color="auto"/>
        <w:right w:val="none" w:sz="0" w:space="0" w:color="auto"/>
      </w:divBdr>
    </w:div>
    <w:div w:id="2107071483">
      <w:bodyDiv w:val="1"/>
      <w:marLeft w:val="0"/>
      <w:marRight w:val="0"/>
      <w:marTop w:val="0"/>
      <w:marBottom w:val="0"/>
      <w:divBdr>
        <w:top w:val="none" w:sz="0" w:space="0" w:color="auto"/>
        <w:left w:val="none" w:sz="0" w:space="0" w:color="auto"/>
        <w:bottom w:val="none" w:sz="0" w:space="0" w:color="auto"/>
        <w:right w:val="none" w:sz="0" w:space="0" w:color="auto"/>
      </w:divBdr>
    </w:div>
    <w:div w:id="2107193338">
      <w:bodyDiv w:val="1"/>
      <w:marLeft w:val="0"/>
      <w:marRight w:val="0"/>
      <w:marTop w:val="0"/>
      <w:marBottom w:val="0"/>
      <w:divBdr>
        <w:top w:val="none" w:sz="0" w:space="0" w:color="auto"/>
        <w:left w:val="none" w:sz="0" w:space="0" w:color="auto"/>
        <w:bottom w:val="none" w:sz="0" w:space="0" w:color="auto"/>
        <w:right w:val="none" w:sz="0" w:space="0" w:color="auto"/>
      </w:divBdr>
    </w:div>
    <w:div w:id="2107529803">
      <w:bodyDiv w:val="1"/>
      <w:marLeft w:val="0"/>
      <w:marRight w:val="0"/>
      <w:marTop w:val="0"/>
      <w:marBottom w:val="0"/>
      <w:divBdr>
        <w:top w:val="none" w:sz="0" w:space="0" w:color="auto"/>
        <w:left w:val="none" w:sz="0" w:space="0" w:color="auto"/>
        <w:bottom w:val="none" w:sz="0" w:space="0" w:color="auto"/>
        <w:right w:val="none" w:sz="0" w:space="0" w:color="auto"/>
      </w:divBdr>
    </w:div>
    <w:div w:id="2107726549">
      <w:bodyDiv w:val="1"/>
      <w:marLeft w:val="0"/>
      <w:marRight w:val="0"/>
      <w:marTop w:val="0"/>
      <w:marBottom w:val="0"/>
      <w:divBdr>
        <w:top w:val="none" w:sz="0" w:space="0" w:color="auto"/>
        <w:left w:val="none" w:sz="0" w:space="0" w:color="auto"/>
        <w:bottom w:val="none" w:sz="0" w:space="0" w:color="auto"/>
        <w:right w:val="none" w:sz="0" w:space="0" w:color="auto"/>
      </w:divBdr>
    </w:div>
    <w:div w:id="2107798703">
      <w:bodyDiv w:val="1"/>
      <w:marLeft w:val="0"/>
      <w:marRight w:val="0"/>
      <w:marTop w:val="0"/>
      <w:marBottom w:val="0"/>
      <w:divBdr>
        <w:top w:val="none" w:sz="0" w:space="0" w:color="auto"/>
        <w:left w:val="none" w:sz="0" w:space="0" w:color="auto"/>
        <w:bottom w:val="none" w:sz="0" w:space="0" w:color="auto"/>
        <w:right w:val="none" w:sz="0" w:space="0" w:color="auto"/>
      </w:divBdr>
    </w:div>
    <w:div w:id="2108235413">
      <w:bodyDiv w:val="1"/>
      <w:marLeft w:val="0"/>
      <w:marRight w:val="0"/>
      <w:marTop w:val="0"/>
      <w:marBottom w:val="0"/>
      <w:divBdr>
        <w:top w:val="none" w:sz="0" w:space="0" w:color="auto"/>
        <w:left w:val="none" w:sz="0" w:space="0" w:color="auto"/>
        <w:bottom w:val="none" w:sz="0" w:space="0" w:color="auto"/>
        <w:right w:val="none" w:sz="0" w:space="0" w:color="auto"/>
      </w:divBdr>
    </w:div>
    <w:div w:id="2108236452">
      <w:bodyDiv w:val="1"/>
      <w:marLeft w:val="0"/>
      <w:marRight w:val="0"/>
      <w:marTop w:val="0"/>
      <w:marBottom w:val="0"/>
      <w:divBdr>
        <w:top w:val="none" w:sz="0" w:space="0" w:color="auto"/>
        <w:left w:val="none" w:sz="0" w:space="0" w:color="auto"/>
        <w:bottom w:val="none" w:sz="0" w:space="0" w:color="auto"/>
        <w:right w:val="none" w:sz="0" w:space="0" w:color="auto"/>
      </w:divBdr>
    </w:div>
    <w:div w:id="2108305447">
      <w:bodyDiv w:val="1"/>
      <w:marLeft w:val="0"/>
      <w:marRight w:val="0"/>
      <w:marTop w:val="0"/>
      <w:marBottom w:val="0"/>
      <w:divBdr>
        <w:top w:val="none" w:sz="0" w:space="0" w:color="auto"/>
        <w:left w:val="none" w:sz="0" w:space="0" w:color="auto"/>
        <w:bottom w:val="none" w:sz="0" w:space="0" w:color="auto"/>
        <w:right w:val="none" w:sz="0" w:space="0" w:color="auto"/>
      </w:divBdr>
    </w:div>
    <w:div w:id="2109419570">
      <w:bodyDiv w:val="1"/>
      <w:marLeft w:val="0"/>
      <w:marRight w:val="0"/>
      <w:marTop w:val="0"/>
      <w:marBottom w:val="0"/>
      <w:divBdr>
        <w:top w:val="none" w:sz="0" w:space="0" w:color="auto"/>
        <w:left w:val="none" w:sz="0" w:space="0" w:color="auto"/>
        <w:bottom w:val="none" w:sz="0" w:space="0" w:color="auto"/>
        <w:right w:val="none" w:sz="0" w:space="0" w:color="auto"/>
      </w:divBdr>
    </w:div>
    <w:div w:id="2109616920">
      <w:bodyDiv w:val="1"/>
      <w:marLeft w:val="0"/>
      <w:marRight w:val="0"/>
      <w:marTop w:val="0"/>
      <w:marBottom w:val="0"/>
      <w:divBdr>
        <w:top w:val="none" w:sz="0" w:space="0" w:color="auto"/>
        <w:left w:val="none" w:sz="0" w:space="0" w:color="auto"/>
        <w:bottom w:val="none" w:sz="0" w:space="0" w:color="auto"/>
        <w:right w:val="none" w:sz="0" w:space="0" w:color="auto"/>
      </w:divBdr>
    </w:div>
    <w:div w:id="2112436835">
      <w:bodyDiv w:val="1"/>
      <w:marLeft w:val="0"/>
      <w:marRight w:val="0"/>
      <w:marTop w:val="0"/>
      <w:marBottom w:val="0"/>
      <w:divBdr>
        <w:top w:val="none" w:sz="0" w:space="0" w:color="auto"/>
        <w:left w:val="none" w:sz="0" w:space="0" w:color="auto"/>
        <w:bottom w:val="none" w:sz="0" w:space="0" w:color="auto"/>
        <w:right w:val="none" w:sz="0" w:space="0" w:color="auto"/>
      </w:divBdr>
    </w:div>
    <w:div w:id="2112776102">
      <w:bodyDiv w:val="1"/>
      <w:marLeft w:val="0"/>
      <w:marRight w:val="0"/>
      <w:marTop w:val="0"/>
      <w:marBottom w:val="0"/>
      <w:divBdr>
        <w:top w:val="none" w:sz="0" w:space="0" w:color="auto"/>
        <w:left w:val="none" w:sz="0" w:space="0" w:color="auto"/>
        <w:bottom w:val="none" w:sz="0" w:space="0" w:color="auto"/>
        <w:right w:val="none" w:sz="0" w:space="0" w:color="auto"/>
      </w:divBdr>
    </w:div>
    <w:div w:id="2113082471">
      <w:bodyDiv w:val="1"/>
      <w:marLeft w:val="0"/>
      <w:marRight w:val="0"/>
      <w:marTop w:val="0"/>
      <w:marBottom w:val="0"/>
      <w:divBdr>
        <w:top w:val="none" w:sz="0" w:space="0" w:color="auto"/>
        <w:left w:val="none" w:sz="0" w:space="0" w:color="auto"/>
        <w:bottom w:val="none" w:sz="0" w:space="0" w:color="auto"/>
        <w:right w:val="none" w:sz="0" w:space="0" w:color="auto"/>
      </w:divBdr>
    </w:div>
    <w:div w:id="2113283242">
      <w:bodyDiv w:val="1"/>
      <w:marLeft w:val="0"/>
      <w:marRight w:val="0"/>
      <w:marTop w:val="0"/>
      <w:marBottom w:val="0"/>
      <w:divBdr>
        <w:top w:val="none" w:sz="0" w:space="0" w:color="auto"/>
        <w:left w:val="none" w:sz="0" w:space="0" w:color="auto"/>
        <w:bottom w:val="none" w:sz="0" w:space="0" w:color="auto"/>
        <w:right w:val="none" w:sz="0" w:space="0" w:color="auto"/>
      </w:divBdr>
    </w:div>
    <w:div w:id="2113891897">
      <w:bodyDiv w:val="1"/>
      <w:marLeft w:val="0"/>
      <w:marRight w:val="0"/>
      <w:marTop w:val="0"/>
      <w:marBottom w:val="0"/>
      <w:divBdr>
        <w:top w:val="none" w:sz="0" w:space="0" w:color="auto"/>
        <w:left w:val="none" w:sz="0" w:space="0" w:color="auto"/>
        <w:bottom w:val="none" w:sz="0" w:space="0" w:color="auto"/>
        <w:right w:val="none" w:sz="0" w:space="0" w:color="auto"/>
      </w:divBdr>
    </w:div>
    <w:div w:id="2114544535">
      <w:bodyDiv w:val="1"/>
      <w:marLeft w:val="0"/>
      <w:marRight w:val="0"/>
      <w:marTop w:val="0"/>
      <w:marBottom w:val="0"/>
      <w:divBdr>
        <w:top w:val="none" w:sz="0" w:space="0" w:color="auto"/>
        <w:left w:val="none" w:sz="0" w:space="0" w:color="auto"/>
        <w:bottom w:val="none" w:sz="0" w:space="0" w:color="auto"/>
        <w:right w:val="none" w:sz="0" w:space="0" w:color="auto"/>
      </w:divBdr>
    </w:div>
    <w:div w:id="2114548793">
      <w:bodyDiv w:val="1"/>
      <w:marLeft w:val="0"/>
      <w:marRight w:val="0"/>
      <w:marTop w:val="0"/>
      <w:marBottom w:val="0"/>
      <w:divBdr>
        <w:top w:val="none" w:sz="0" w:space="0" w:color="auto"/>
        <w:left w:val="none" w:sz="0" w:space="0" w:color="auto"/>
        <w:bottom w:val="none" w:sz="0" w:space="0" w:color="auto"/>
        <w:right w:val="none" w:sz="0" w:space="0" w:color="auto"/>
      </w:divBdr>
    </w:div>
    <w:div w:id="2115438237">
      <w:bodyDiv w:val="1"/>
      <w:marLeft w:val="0"/>
      <w:marRight w:val="0"/>
      <w:marTop w:val="0"/>
      <w:marBottom w:val="0"/>
      <w:divBdr>
        <w:top w:val="none" w:sz="0" w:space="0" w:color="auto"/>
        <w:left w:val="none" w:sz="0" w:space="0" w:color="auto"/>
        <w:bottom w:val="none" w:sz="0" w:space="0" w:color="auto"/>
        <w:right w:val="none" w:sz="0" w:space="0" w:color="auto"/>
      </w:divBdr>
    </w:div>
    <w:div w:id="2115662406">
      <w:bodyDiv w:val="1"/>
      <w:marLeft w:val="0"/>
      <w:marRight w:val="0"/>
      <w:marTop w:val="0"/>
      <w:marBottom w:val="0"/>
      <w:divBdr>
        <w:top w:val="none" w:sz="0" w:space="0" w:color="auto"/>
        <w:left w:val="none" w:sz="0" w:space="0" w:color="auto"/>
        <w:bottom w:val="none" w:sz="0" w:space="0" w:color="auto"/>
        <w:right w:val="none" w:sz="0" w:space="0" w:color="auto"/>
      </w:divBdr>
    </w:div>
    <w:div w:id="2116054470">
      <w:bodyDiv w:val="1"/>
      <w:marLeft w:val="0"/>
      <w:marRight w:val="0"/>
      <w:marTop w:val="0"/>
      <w:marBottom w:val="0"/>
      <w:divBdr>
        <w:top w:val="none" w:sz="0" w:space="0" w:color="auto"/>
        <w:left w:val="none" w:sz="0" w:space="0" w:color="auto"/>
        <w:bottom w:val="none" w:sz="0" w:space="0" w:color="auto"/>
        <w:right w:val="none" w:sz="0" w:space="0" w:color="auto"/>
      </w:divBdr>
    </w:div>
    <w:div w:id="2117022458">
      <w:bodyDiv w:val="1"/>
      <w:marLeft w:val="0"/>
      <w:marRight w:val="0"/>
      <w:marTop w:val="0"/>
      <w:marBottom w:val="0"/>
      <w:divBdr>
        <w:top w:val="none" w:sz="0" w:space="0" w:color="auto"/>
        <w:left w:val="none" w:sz="0" w:space="0" w:color="auto"/>
        <w:bottom w:val="none" w:sz="0" w:space="0" w:color="auto"/>
        <w:right w:val="none" w:sz="0" w:space="0" w:color="auto"/>
      </w:divBdr>
    </w:div>
    <w:div w:id="2117366209">
      <w:bodyDiv w:val="1"/>
      <w:marLeft w:val="0"/>
      <w:marRight w:val="0"/>
      <w:marTop w:val="0"/>
      <w:marBottom w:val="0"/>
      <w:divBdr>
        <w:top w:val="none" w:sz="0" w:space="0" w:color="auto"/>
        <w:left w:val="none" w:sz="0" w:space="0" w:color="auto"/>
        <w:bottom w:val="none" w:sz="0" w:space="0" w:color="auto"/>
        <w:right w:val="none" w:sz="0" w:space="0" w:color="auto"/>
      </w:divBdr>
    </w:div>
    <w:div w:id="2117750468">
      <w:bodyDiv w:val="1"/>
      <w:marLeft w:val="0"/>
      <w:marRight w:val="0"/>
      <w:marTop w:val="0"/>
      <w:marBottom w:val="0"/>
      <w:divBdr>
        <w:top w:val="none" w:sz="0" w:space="0" w:color="auto"/>
        <w:left w:val="none" w:sz="0" w:space="0" w:color="auto"/>
        <w:bottom w:val="none" w:sz="0" w:space="0" w:color="auto"/>
        <w:right w:val="none" w:sz="0" w:space="0" w:color="auto"/>
      </w:divBdr>
    </w:div>
    <w:div w:id="2118018544">
      <w:bodyDiv w:val="1"/>
      <w:marLeft w:val="0"/>
      <w:marRight w:val="0"/>
      <w:marTop w:val="0"/>
      <w:marBottom w:val="0"/>
      <w:divBdr>
        <w:top w:val="none" w:sz="0" w:space="0" w:color="auto"/>
        <w:left w:val="none" w:sz="0" w:space="0" w:color="auto"/>
        <w:bottom w:val="none" w:sz="0" w:space="0" w:color="auto"/>
        <w:right w:val="none" w:sz="0" w:space="0" w:color="auto"/>
      </w:divBdr>
    </w:div>
    <w:div w:id="2118216277">
      <w:bodyDiv w:val="1"/>
      <w:marLeft w:val="0"/>
      <w:marRight w:val="0"/>
      <w:marTop w:val="0"/>
      <w:marBottom w:val="0"/>
      <w:divBdr>
        <w:top w:val="none" w:sz="0" w:space="0" w:color="auto"/>
        <w:left w:val="none" w:sz="0" w:space="0" w:color="auto"/>
        <w:bottom w:val="none" w:sz="0" w:space="0" w:color="auto"/>
        <w:right w:val="none" w:sz="0" w:space="0" w:color="auto"/>
      </w:divBdr>
    </w:div>
    <w:div w:id="2120097661">
      <w:bodyDiv w:val="1"/>
      <w:marLeft w:val="0"/>
      <w:marRight w:val="0"/>
      <w:marTop w:val="0"/>
      <w:marBottom w:val="0"/>
      <w:divBdr>
        <w:top w:val="none" w:sz="0" w:space="0" w:color="auto"/>
        <w:left w:val="none" w:sz="0" w:space="0" w:color="auto"/>
        <w:bottom w:val="none" w:sz="0" w:space="0" w:color="auto"/>
        <w:right w:val="none" w:sz="0" w:space="0" w:color="auto"/>
      </w:divBdr>
    </w:div>
    <w:div w:id="2121029165">
      <w:bodyDiv w:val="1"/>
      <w:marLeft w:val="0"/>
      <w:marRight w:val="0"/>
      <w:marTop w:val="0"/>
      <w:marBottom w:val="0"/>
      <w:divBdr>
        <w:top w:val="none" w:sz="0" w:space="0" w:color="auto"/>
        <w:left w:val="none" w:sz="0" w:space="0" w:color="auto"/>
        <w:bottom w:val="none" w:sz="0" w:space="0" w:color="auto"/>
        <w:right w:val="none" w:sz="0" w:space="0" w:color="auto"/>
      </w:divBdr>
    </w:div>
    <w:div w:id="2121754600">
      <w:bodyDiv w:val="1"/>
      <w:marLeft w:val="0"/>
      <w:marRight w:val="0"/>
      <w:marTop w:val="0"/>
      <w:marBottom w:val="0"/>
      <w:divBdr>
        <w:top w:val="none" w:sz="0" w:space="0" w:color="auto"/>
        <w:left w:val="none" w:sz="0" w:space="0" w:color="auto"/>
        <w:bottom w:val="none" w:sz="0" w:space="0" w:color="auto"/>
        <w:right w:val="none" w:sz="0" w:space="0" w:color="auto"/>
      </w:divBdr>
    </w:div>
    <w:div w:id="2122534532">
      <w:bodyDiv w:val="1"/>
      <w:marLeft w:val="0"/>
      <w:marRight w:val="0"/>
      <w:marTop w:val="0"/>
      <w:marBottom w:val="0"/>
      <w:divBdr>
        <w:top w:val="none" w:sz="0" w:space="0" w:color="auto"/>
        <w:left w:val="none" w:sz="0" w:space="0" w:color="auto"/>
        <w:bottom w:val="none" w:sz="0" w:space="0" w:color="auto"/>
        <w:right w:val="none" w:sz="0" w:space="0" w:color="auto"/>
      </w:divBdr>
    </w:div>
    <w:div w:id="2123526610">
      <w:bodyDiv w:val="1"/>
      <w:marLeft w:val="0"/>
      <w:marRight w:val="0"/>
      <w:marTop w:val="0"/>
      <w:marBottom w:val="0"/>
      <w:divBdr>
        <w:top w:val="none" w:sz="0" w:space="0" w:color="auto"/>
        <w:left w:val="none" w:sz="0" w:space="0" w:color="auto"/>
        <w:bottom w:val="none" w:sz="0" w:space="0" w:color="auto"/>
        <w:right w:val="none" w:sz="0" w:space="0" w:color="auto"/>
      </w:divBdr>
    </w:div>
    <w:div w:id="2124106479">
      <w:bodyDiv w:val="1"/>
      <w:marLeft w:val="0"/>
      <w:marRight w:val="0"/>
      <w:marTop w:val="0"/>
      <w:marBottom w:val="0"/>
      <w:divBdr>
        <w:top w:val="none" w:sz="0" w:space="0" w:color="auto"/>
        <w:left w:val="none" w:sz="0" w:space="0" w:color="auto"/>
        <w:bottom w:val="none" w:sz="0" w:space="0" w:color="auto"/>
        <w:right w:val="none" w:sz="0" w:space="0" w:color="auto"/>
      </w:divBdr>
    </w:div>
    <w:div w:id="2124299440">
      <w:bodyDiv w:val="1"/>
      <w:marLeft w:val="0"/>
      <w:marRight w:val="0"/>
      <w:marTop w:val="0"/>
      <w:marBottom w:val="0"/>
      <w:divBdr>
        <w:top w:val="none" w:sz="0" w:space="0" w:color="auto"/>
        <w:left w:val="none" w:sz="0" w:space="0" w:color="auto"/>
        <w:bottom w:val="none" w:sz="0" w:space="0" w:color="auto"/>
        <w:right w:val="none" w:sz="0" w:space="0" w:color="auto"/>
      </w:divBdr>
    </w:div>
    <w:div w:id="2125808774">
      <w:bodyDiv w:val="1"/>
      <w:marLeft w:val="0"/>
      <w:marRight w:val="0"/>
      <w:marTop w:val="0"/>
      <w:marBottom w:val="0"/>
      <w:divBdr>
        <w:top w:val="none" w:sz="0" w:space="0" w:color="auto"/>
        <w:left w:val="none" w:sz="0" w:space="0" w:color="auto"/>
        <w:bottom w:val="none" w:sz="0" w:space="0" w:color="auto"/>
        <w:right w:val="none" w:sz="0" w:space="0" w:color="auto"/>
      </w:divBdr>
    </w:div>
    <w:div w:id="2125999137">
      <w:bodyDiv w:val="1"/>
      <w:marLeft w:val="0"/>
      <w:marRight w:val="0"/>
      <w:marTop w:val="0"/>
      <w:marBottom w:val="0"/>
      <w:divBdr>
        <w:top w:val="none" w:sz="0" w:space="0" w:color="auto"/>
        <w:left w:val="none" w:sz="0" w:space="0" w:color="auto"/>
        <w:bottom w:val="none" w:sz="0" w:space="0" w:color="auto"/>
        <w:right w:val="none" w:sz="0" w:space="0" w:color="auto"/>
      </w:divBdr>
    </w:div>
    <w:div w:id="2126145639">
      <w:bodyDiv w:val="1"/>
      <w:marLeft w:val="0"/>
      <w:marRight w:val="0"/>
      <w:marTop w:val="0"/>
      <w:marBottom w:val="0"/>
      <w:divBdr>
        <w:top w:val="none" w:sz="0" w:space="0" w:color="auto"/>
        <w:left w:val="none" w:sz="0" w:space="0" w:color="auto"/>
        <w:bottom w:val="none" w:sz="0" w:space="0" w:color="auto"/>
        <w:right w:val="none" w:sz="0" w:space="0" w:color="auto"/>
      </w:divBdr>
    </w:div>
    <w:div w:id="2126536264">
      <w:bodyDiv w:val="1"/>
      <w:marLeft w:val="0"/>
      <w:marRight w:val="0"/>
      <w:marTop w:val="0"/>
      <w:marBottom w:val="0"/>
      <w:divBdr>
        <w:top w:val="none" w:sz="0" w:space="0" w:color="auto"/>
        <w:left w:val="none" w:sz="0" w:space="0" w:color="auto"/>
        <w:bottom w:val="none" w:sz="0" w:space="0" w:color="auto"/>
        <w:right w:val="none" w:sz="0" w:space="0" w:color="auto"/>
      </w:divBdr>
    </w:div>
    <w:div w:id="2126652539">
      <w:bodyDiv w:val="1"/>
      <w:marLeft w:val="0"/>
      <w:marRight w:val="0"/>
      <w:marTop w:val="0"/>
      <w:marBottom w:val="0"/>
      <w:divBdr>
        <w:top w:val="none" w:sz="0" w:space="0" w:color="auto"/>
        <w:left w:val="none" w:sz="0" w:space="0" w:color="auto"/>
        <w:bottom w:val="none" w:sz="0" w:space="0" w:color="auto"/>
        <w:right w:val="none" w:sz="0" w:space="0" w:color="auto"/>
      </w:divBdr>
    </w:div>
    <w:div w:id="2126920342">
      <w:bodyDiv w:val="1"/>
      <w:marLeft w:val="0"/>
      <w:marRight w:val="0"/>
      <w:marTop w:val="0"/>
      <w:marBottom w:val="0"/>
      <w:divBdr>
        <w:top w:val="none" w:sz="0" w:space="0" w:color="auto"/>
        <w:left w:val="none" w:sz="0" w:space="0" w:color="auto"/>
        <w:bottom w:val="none" w:sz="0" w:space="0" w:color="auto"/>
        <w:right w:val="none" w:sz="0" w:space="0" w:color="auto"/>
      </w:divBdr>
    </w:div>
    <w:div w:id="2127388276">
      <w:bodyDiv w:val="1"/>
      <w:marLeft w:val="0"/>
      <w:marRight w:val="0"/>
      <w:marTop w:val="0"/>
      <w:marBottom w:val="0"/>
      <w:divBdr>
        <w:top w:val="none" w:sz="0" w:space="0" w:color="auto"/>
        <w:left w:val="none" w:sz="0" w:space="0" w:color="auto"/>
        <w:bottom w:val="none" w:sz="0" w:space="0" w:color="auto"/>
        <w:right w:val="none" w:sz="0" w:space="0" w:color="auto"/>
      </w:divBdr>
    </w:div>
    <w:div w:id="2127574123">
      <w:bodyDiv w:val="1"/>
      <w:marLeft w:val="0"/>
      <w:marRight w:val="0"/>
      <w:marTop w:val="0"/>
      <w:marBottom w:val="0"/>
      <w:divBdr>
        <w:top w:val="none" w:sz="0" w:space="0" w:color="auto"/>
        <w:left w:val="none" w:sz="0" w:space="0" w:color="auto"/>
        <w:bottom w:val="none" w:sz="0" w:space="0" w:color="auto"/>
        <w:right w:val="none" w:sz="0" w:space="0" w:color="auto"/>
      </w:divBdr>
    </w:div>
    <w:div w:id="2127580264">
      <w:bodyDiv w:val="1"/>
      <w:marLeft w:val="0"/>
      <w:marRight w:val="0"/>
      <w:marTop w:val="0"/>
      <w:marBottom w:val="0"/>
      <w:divBdr>
        <w:top w:val="none" w:sz="0" w:space="0" w:color="auto"/>
        <w:left w:val="none" w:sz="0" w:space="0" w:color="auto"/>
        <w:bottom w:val="none" w:sz="0" w:space="0" w:color="auto"/>
        <w:right w:val="none" w:sz="0" w:space="0" w:color="auto"/>
      </w:divBdr>
    </w:div>
    <w:div w:id="2127582630">
      <w:bodyDiv w:val="1"/>
      <w:marLeft w:val="0"/>
      <w:marRight w:val="0"/>
      <w:marTop w:val="0"/>
      <w:marBottom w:val="0"/>
      <w:divBdr>
        <w:top w:val="none" w:sz="0" w:space="0" w:color="auto"/>
        <w:left w:val="none" w:sz="0" w:space="0" w:color="auto"/>
        <w:bottom w:val="none" w:sz="0" w:space="0" w:color="auto"/>
        <w:right w:val="none" w:sz="0" w:space="0" w:color="auto"/>
      </w:divBdr>
    </w:div>
    <w:div w:id="2127693984">
      <w:bodyDiv w:val="1"/>
      <w:marLeft w:val="0"/>
      <w:marRight w:val="0"/>
      <w:marTop w:val="0"/>
      <w:marBottom w:val="0"/>
      <w:divBdr>
        <w:top w:val="none" w:sz="0" w:space="0" w:color="auto"/>
        <w:left w:val="none" w:sz="0" w:space="0" w:color="auto"/>
        <w:bottom w:val="none" w:sz="0" w:space="0" w:color="auto"/>
        <w:right w:val="none" w:sz="0" w:space="0" w:color="auto"/>
      </w:divBdr>
    </w:div>
    <w:div w:id="2129812065">
      <w:bodyDiv w:val="1"/>
      <w:marLeft w:val="0"/>
      <w:marRight w:val="0"/>
      <w:marTop w:val="0"/>
      <w:marBottom w:val="0"/>
      <w:divBdr>
        <w:top w:val="none" w:sz="0" w:space="0" w:color="auto"/>
        <w:left w:val="none" w:sz="0" w:space="0" w:color="auto"/>
        <w:bottom w:val="none" w:sz="0" w:space="0" w:color="auto"/>
        <w:right w:val="none" w:sz="0" w:space="0" w:color="auto"/>
      </w:divBdr>
    </w:div>
    <w:div w:id="2129930452">
      <w:bodyDiv w:val="1"/>
      <w:marLeft w:val="0"/>
      <w:marRight w:val="0"/>
      <w:marTop w:val="0"/>
      <w:marBottom w:val="0"/>
      <w:divBdr>
        <w:top w:val="none" w:sz="0" w:space="0" w:color="auto"/>
        <w:left w:val="none" w:sz="0" w:space="0" w:color="auto"/>
        <w:bottom w:val="none" w:sz="0" w:space="0" w:color="auto"/>
        <w:right w:val="none" w:sz="0" w:space="0" w:color="auto"/>
      </w:divBdr>
    </w:div>
    <w:div w:id="2132162770">
      <w:bodyDiv w:val="1"/>
      <w:marLeft w:val="0"/>
      <w:marRight w:val="0"/>
      <w:marTop w:val="0"/>
      <w:marBottom w:val="0"/>
      <w:divBdr>
        <w:top w:val="none" w:sz="0" w:space="0" w:color="auto"/>
        <w:left w:val="none" w:sz="0" w:space="0" w:color="auto"/>
        <w:bottom w:val="none" w:sz="0" w:space="0" w:color="auto"/>
        <w:right w:val="none" w:sz="0" w:space="0" w:color="auto"/>
      </w:divBdr>
    </w:div>
    <w:div w:id="2132630143">
      <w:bodyDiv w:val="1"/>
      <w:marLeft w:val="0"/>
      <w:marRight w:val="0"/>
      <w:marTop w:val="0"/>
      <w:marBottom w:val="0"/>
      <w:divBdr>
        <w:top w:val="none" w:sz="0" w:space="0" w:color="auto"/>
        <w:left w:val="none" w:sz="0" w:space="0" w:color="auto"/>
        <w:bottom w:val="none" w:sz="0" w:space="0" w:color="auto"/>
        <w:right w:val="none" w:sz="0" w:space="0" w:color="auto"/>
      </w:divBdr>
    </w:div>
    <w:div w:id="2133287082">
      <w:bodyDiv w:val="1"/>
      <w:marLeft w:val="0"/>
      <w:marRight w:val="0"/>
      <w:marTop w:val="0"/>
      <w:marBottom w:val="0"/>
      <w:divBdr>
        <w:top w:val="none" w:sz="0" w:space="0" w:color="auto"/>
        <w:left w:val="none" w:sz="0" w:space="0" w:color="auto"/>
        <w:bottom w:val="none" w:sz="0" w:space="0" w:color="auto"/>
        <w:right w:val="none" w:sz="0" w:space="0" w:color="auto"/>
      </w:divBdr>
    </w:div>
    <w:div w:id="2133787112">
      <w:bodyDiv w:val="1"/>
      <w:marLeft w:val="0"/>
      <w:marRight w:val="0"/>
      <w:marTop w:val="0"/>
      <w:marBottom w:val="0"/>
      <w:divBdr>
        <w:top w:val="none" w:sz="0" w:space="0" w:color="auto"/>
        <w:left w:val="none" w:sz="0" w:space="0" w:color="auto"/>
        <w:bottom w:val="none" w:sz="0" w:space="0" w:color="auto"/>
        <w:right w:val="none" w:sz="0" w:space="0" w:color="auto"/>
      </w:divBdr>
    </w:div>
    <w:div w:id="2134322147">
      <w:bodyDiv w:val="1"/>
      <w:marLeft w:val="0"/>
      <w:marRight w:val="0"/>
      <w:marTop w:val="0"/>
      <w:marBottom w:val="0"/>
      <w:divBdr>
        <w:top w:val="none" w:sz="0" w:space="0" w:color="auto"/>
        <w:left w:val="none" w:sz="0" w:space="0" w:color="auto"/>
        <w:bottom w:val="none" w:sz="0" w:space="0" w:color="auto"/>
        <w:right w:val="none" w:sz="0" w:space="0" w:color="auto"/>
      </w:divBdr>
    </w:div>
    <w:div w:id="2134444405">
      <w:bodyDiv w:val="1"/>
      <w:marLeft w:val="0"/>
      <w:marRight w:val="0"/>
      <w:marTop w:val="0"/>
      <w:marBottom w:val="0"/>
      <w:divBdr>
        <w:top w:val="none" w:sz="0" w:space="0" w:color="auto"/>
        <w:left w:val="none" w:sz="0" w:space="0" w:color="auto"/>
        <w:bottom w:val="none" w:sz="0" w:space="0" w:color="auto"/>
        <w:right w:val="none" w:sz="0" w:space="0" w:color="auto"/>
      </w:divBdr>
    </w:div>
    <w:div w:id="2134593096">
      <w:bodyDiv w:val="1"/>
      <w:marLeft w:val="0"/>
      <w:marRight w:val="0"/>
      <w:marTop w:val="0"/>
      <w:marBottom w:val="0"/>
      <w:divBdr>
        <w:top w:val="none" w:sz="0" w:space="0" w:color="auto"/>
        <w:left w:val="none" w:sz="0" w:space="0" w:color="auto"/>
        <w:bottom w:val="none" w:sz="0" w:space="0" w:color="auto"/>
        <w:right w:val="none" w:sz="0" w:space="0" w:color="auto"/>
      </w:divBdr>
    </w:div>
    <w:div w:id="2134864058">
      <w:bodyDiv w:val="1"/>
      <w:marLeft w:val="0"/>
      <w:marRight w:val="0"/>
      <w:marTop w:val="0"/>
      <w:marBottom w:val="0"/>
      <w:divBdr>
        <w:top w:val="none" w:sz="0" w:space="0" w:color="auto"/>
        <w:left w:val="none" w:sz="0" w:space="0" w:color="auto"/>
        <w:bottom w:val="none" w:sz="0" w:space="0" w:color="auto"/>
        <w:right w:val="none" w:sz="0" w:space="0" w:color="auto"/>
      </w:divBdr>
    </w:div>
    <w:div w:id="2134984549">
      <w:bodyDiv w:val="1"/>
      <w:marLeft w:val="0"/>
      <w:marRight w:val="0"/>
      <w:marTop w:val="0"/>
      <w:marBottom w:val="0"/>
      <w:divBdr>
        <w:top w:val="none" w:sz="0" w:space="0" w:color="auto"/>
        <w:left w:val="none" w:sz="0" w:space="0" w:color="auto"/>
        <w:bottom w:val="none" w:sz="0" w:space="0" w:color="auto"/>
        <w:right w:val="none" w:sz="0" w:space="0" w:color="auto"/>
      </w:divBdr>
    </w:div>
    <w:div w:id="2135052970">
      <w:bodyDiv w:val="1"/>
      <w:marLeft w:val="0"/>
      <w:marRight w:val="0"/>
      <w:marTop w:val="0"/>
      <w:marBottom w:val="0"/>
      <w:divBdr>
        <w:top w:val="none" w:sz="0" w:space="0" w:color="auto"/>
        <w:left w:val="none" w:sz="0" w:space="0" w:color="auto"/>
        <w:bottom w:val="none" w:sz="0" w:space="0" w:color="auto"/>
        <w:right w:val="none" w:sz="0" w:space="0" w:color="auto"/>
      </w:divBdr>
    </w:div>
    <w:div w:id="2136101887">
      <w:bodyDiv w:val="1"/>
      <w:marLeft w:val="0"/>
      <w:marRight w:val="0"/>
      <w:marTop w:val="0"/>
      <w:marBottom w:val="0"/>
      <w:divBdr>
        <w:top w:val="none" w:sz="0" w:space="0" w:color="auto"/>
        <w:left w:val="none" w:sz="0" w:space="0" w:color="auto"/>
        <w:bottom w:val="none" w:sz="0" w:space="0" w:color="auto"/>
        <w:right w:val="none" w:sz="0" w:space="0" w:color="auto"/>
      </w:divBdr>
    </w:div>
    <w:div w:id="2136822805">
      <w:bodyDiv w:val="1"/>
      <w:marLeft w:val="0"/>
      <w:marRight w:val="0"/>
      <w:marTop w:val="0"/>
      <w:marBottom w:val="0"/>
      <w:divBdr>
        <w:top w:val="none" w:sz="0" w:space="0" w:color="auto"/>
        <w:left w:val="none" w:sz="0" w:space="0" w:color="auto"/>
        <w:bottom w:val="none" w:sz="0" w:space="0" w:color="auto"/>
        <w:right w:val="none" w:sz="0" w:space="0" w:color="auto"/>
      </w:divBdr>
    </w:div>
    <w:div w:id="2136943112">
      <w:bodyDiv w:val="1"/>
      <w:marLeft w:val="0"/>
      <w:marRight w:val="0"/>
      <w:marTop w:val="0"/>
      <w:marBottom w:val="0"/>
      <w:divBdr>
        <w:top w:val="none" w:sz="0" w:space="0" w:color="auto"/>
        <w:left w:val="none" w:sz="0" w:space="0" w:color="auto"/>
        <w:bottom w:val="none" w:sz="0" w:space="0" w:color="auto"/>
        <w:right w:val="none" w:sz="0" w:space="0" w:color="auto"/>
      </w:divBdr>
    </w:div>
    <w:div w:id="2137142124">
      <w:bodyDiv w:val="1"/>
      <w:marLeft w:val="0"/>
      <w:marRight w:val="0"/>
      <w:marTop w:val="0"/>
      <w:marBottom w:val="0"/>
      <w:divBdr>
        <w:top w:val="none" w:sz="0" w:space="0" w:color="auto"/>
        <w:left w:val="none" w:sz="0" w:space="0" w:color="auto"/>
        <w:bottom w:val="none" w:sz="0" w:space="0" w:color="auto"/>
        <w:right w:val="none" w:sz="0" w:space="0" w:color="auto"/>
      </w:divBdr>
    </w:div>
    <w:div w:id="2137260637">
      <w:bodyDiv w:val="1"/>
      <w:marLeft w:val="0"/>
      <w:marRight w:val="0"/>
      <w:marTop w:val="0"/>
      <w:marBottom w:val="0"/>
      <w:divBdr>
        <w:top w:val="none" w:sz="0" w:space="0" w:color="auto"/>
        <w:left w:val="none" w:sz="0" w:space="0" w:color="auto"/>
        <w:bottom w:val="none" w:sz="0" w:space="0" w:color="auto"/>
        <w:right w:val="none" w:sz="0" w:space="0" w:color="auto"/>
      </w:divBdr>
    </w:div>
    <w:div w:id="2137261719">
      <w:bodyDiv w:val="1"/>
      <w:marLeft w:val="0"/>
      <w:marRight w:val="0"/>
      <w:marTop w:val="0"/>
      <w:marBottom w:val="0"/>
      <w:divBdr>
        <w:top w:val="none" w:sz="0" w:space="0" w:color="auto"/>
        <w:left w:val="none" w:sz="0" w:space="0" w:color="auto"/>
        <w:bottom w:val="none" w:sz="0" w:space="0" w:color="auto"/>
        <w:right w:val="none" w:sz="0" w:space="0" w:color="auto"/>
      </w:divBdr>
    </w:div>
    <w:div w:id="2138210082">
      <w:bodyDiv w:val="1"/>
      <w:marLeft w:val="0"/>
      <w:marRight w:val="0"/>
      <w:marTop w:val="0"/>
      <w:marBottom w:val="0"/>
      <w:divBdr>
        <w:top w:val="none" w:sz="0" w:space="0" w:color="auto"/>
        <w:left w:val="none" w:sz="0" w:space="0" w:color="auto"/>
        <w:bottom w:val="none" w:sz="0" w:space="0" w:color="auto"/>
        <w:right w:val="none" w:sz="0" w:space="0" w:color="auto"/>
      </w:divBdr>
    </w:div>
    <w:div w:id="2138446698">
      <w:bodyDiv w:val="1"/>
      <w:marLeft w:val="0"/>
      <w:marRight w:val="0"/>
      <w:marTop w:val="0"/>
      <w:marBottom w:val="0"/>
      <w:divBdr>
        <w:top w:val="none" w:sz="0" w:space="0" w:color="auto"/>
        <w:left w:val="none" w:sz="0" w:space="0" w:color="auto"/>
        <w:bottom w:val="none" w:sz="0" w:space="0" w:color="auto"/>
        <w:right w:val="none" w:sz="0" w:space="0" w:color="auto"/>
      </w:divBdr>
    </w:div>
    <w:div w:id="2138446955">
      <w:bodyDiv w:val="1"/>
      <w:marLeft w:val="0"/>
      <w:marRight w:val="0"/>
      <w:marTop w:val="0"/>
      <w:marBottom w:val="0"/>
      <w:divBdr>
        <w:top w:val="none" w:sz="0" w:space="0" w:color="auto"/>
        <w:left w:val="none" w:sz="0" w:space="0" w:color="auto"/>
        <w:bottom w:val="none" w:sz="0" w:space="0" w:color="auto"/>
        <w:right w:val="none" w:sz="0" w:space="0" w:color="auto"/>
      </w:divBdr>
    </w:div>
    <w:div w:id="2138836202">
      <w:bodyDiv w:val="1"/>
      <w:marLeft w:val="0"/>
      <w:marRight w:val="0"/>
      <w:marTop w:val="0"/>
      <w:marBottom w:val="0"/>
      <w:divBdr>
        <w:top w:val="none" w:sz="0" w:space="0" w:color="auto"/>
        <w:left w:val="none" w:sz="0" w:space="0" w:color="auto"/>
        <w:bottom w:val="none" w:sz="0" w:space="0" w:color="auto"/>
        <w:right w:val="none" w:sz="0" w:space="0" w:color="auto"/>
      </w:divBdr>
    </w:div>
    <w:div w:id="2139377545">
      <w:bodyDiv w:val="1"/>
      <w:marLeft w:val="0"/>
      <w:marRight w:val="0"/>
      <w:marTop w:val="0"/>
      <w:marBottom w:val="0"/>
      <w:divBdr>
        <w:top w:val="none" w:sz="0" w:space="0" w:color="auto"/>
        <w:left w:val="none" w:sz="0" w:space="0" w:color="auto"/>
        <w:bottom w:val="none" w:sz="0" w:space="0" w:color="auto"/>
        <w:right w:val="none" w:sz="0" w:space="0" w:color="auto"/>
      </w:divBdr>
    </w:div>
    <w:div w:id="2139717512">
      <w:bodyDiv w:val="1"/>
      <w:marLeft w:val="0"/>
      <w:marRight w:val="0"/>
      <w:marTop w:val="0"/>
      <w:marBottom w:val="0"/>
      <w:divBdr>
        <w:top w:val="none" w:sz="0" w:space="0" w:color="auto"/>
        <w:left w:val="none" w:sz="0" w:space="0" w:color="auto"/>
        <w:bottom w:val="none" w:sz="0" w:space="0" w:color="auto"/>
        <w:right w:val="none" w:sz="0" w:space="0" w:color="auto"/>
      </w:divBdr>
    </w:div>
    <w:div w:id="2140222735">
      <w:bodyDiv w:val="1"/>
      <w:marLeft w:val="0"/>
      <w:marRight w:val="0"/>
      <w:marTop w:val="0"/>
      <w:marBottom w:val="0"/>
      <w:divBdr>
        <w:top w:val="none" w:sz="0" w:space="0" w:color="auto"/>
        <w:left w:val="none" w:sz="0" w:space="0" w:color="auto"/>
        <w:bottom w:val="none" w:sz="0" w:space="0" w:color="auto"/>
        <w:right w:val="none" w:sz="0" w:space="0" w:color="auto"/>
      </w:divBdr>
    </w:div>
    <w:div w:id="2140418661">
      <w:bodyDiv w:val="1"/>
      <w:marLeft w:val="0"/>
      <w:marRight w:val="0"/>
      <w:marTop w:val="0"/>
      <w:marBottom w:val="0"/>
      <w:divBdr>
        <w:top w:val="none" w:sz="0" w:space="0" w:color="auto"/>
        <w:left w:val="none" w:sz="0" w:space="0" w:color="auto"/>
        <w:bottom w:val="none" w:sz="0" w:space="0" w:color="auto"/>
        <w:right w:val="none" w:sz="0" w:space="0" w:color="auto"/>
      </w:divBdr>
    </w:div>
    <w:div w:id="2140487078">
      <w:bodyDiv w:val="1"/>
      <w:marLeft w:val="0"/>
      <w:marRight w:val="0"/>
      <w:marTop w:val="0"/>
      <w:marBottom w:val="0"/>
      <w:divBdr>
        <w:top w:val="none" w:sz="0" w:space="0" w:color="auto"/>
        <w:left w:val="none" w:sz="0" w:space="0" w:color="auto"/>
        <w:bottom w:val="none" w:sz="0" w:space="0" w:color="auto"/>
        <w:right w:val="none" w:sz="0" w:space="0" w:color="auto"/>
      </w:divBdr>
    </w:div>
    <w:div w:id="2140877646">
      <w:bodyDiv w:val="1"/>
      <w:marLeft w:val="0"/>
      <w:marRight w:val="0"/>
      <w:marTop w:val="0"/>
      <w:marBottom w:val="0"/>
      <w:divBdr>
        <w:top w:val="none" w:sz="0" w:space="0" w:color="auto"/>
        <w:left w:val="none" w:sz="0" w:space="0" w:color="auto"/>
        <w:bottom w:val="none" w:sz="0" w:space="0" w:color="auto"/>
        <w:right w:val="none" w:sz="0" w:space="0" w:color="auto"/>
      </w:divBdr>
    </w:div>
    <w:div w:id="2140956471">
      <w:bodyDiv w:val="1"/>
      <w:marLeft w:val="0"/>
      <w:marRight w:val="0"/>
      <w:marTop w:val="0"/>
      <w:marBottom w:val="0"/>
      <w:divBdr>
        <w:top w:val="none" w:sz="0" w:space="0" w:color="auto"/>
        <w:left w:val="none" w:sz="0" w:space="0" w:color="auto"/>
        <w:bottom w:val="none" w:sz="0" w:space="0" w:color="auto"/>
        <w:right w:val="none" w:sz="0" w:space="0" w:color="auto"/>
      </w:divBdr>
    </w:div>
    <w:div w:id="2141532972">
      <w:bodyDiv w:val="1"/>
      <w:marLeft w:val="0"/>
      <w:marRight w:val="0"/>
      <w:marTop w:val="0"/>
      <w:marBottom w:val="0"/>
      <w:divBdr>
        <w:top w:val="none" w:sz="0" w:space="0" w:color="auto"/>
        <w:left w:val="none" w:sz="0" w:space="0" w:color="auto"/>
        <w:bottom w:val="none" w:sz="0" w:space="0" w:color="auto"/>
        <w:right w:val="none" w:sz="0" w:space="0" w:color="auto"/>
      </w:divBdr>
    </w:div>
    <w:div w:id="2142262057">
      <w:bodyDiv w:val="1"/>
      <w:marLeft w:val="0"/>
      <w:marRight w:val="0"/>
      <w:marTop w:val="0"/>
      <w:marBottom w:val="0"/>
      <w:divBdr>
        <w:top w:val="none" w:sz="0" w:space="0" w:color="auto"/>
        <w:left w:val="none" w:sz="0" w:space="0" w:color="auto"/>
        <w:bottom w:val="none" w:sz="0" w:space="0" w:color="auto"/>
        <w:right w:val="none" w:sz="0" w:space="0" w:color="auto"/>
      </w:divBdr>
    </w:div>
    <w:div w:id="2142460252">
      <w:bodyDiv w:val="1"/>
      <w:marLeft w:val="0"/>
      <w:marRight w:val="0"/>
      <w:marTop w:val="0"/>
      <w:marBottom w:val="0"/>
      <w:divBdr>
        <w:top w:val="none" w:sz="0" w:space="0" w:color="auto"/>
        <w:left w:val="none" w:sz="0" w:space="0" w:color="auto"/>
        <w:bottom w:val="none" w:sz="0" w:space="0" w:color="auto"/>
        <w:right w:val="none" w:sz="0" w:space="0" w:color="auto"/>
      </w:divBdr>
    </w:div>
    <w:div w:id="2142915757">
      <w:bodyDiv w:val="1"/>
      <w:marLeft w:val="0"/>
      <w:marRight w:val="0"/>
      <w:marTop w:val="0"/>
      <w:marBottom w:val="0"/>
      <w:divBdr>
        <w:top w:val="none" w:sz="0" w:space="0" w:color="auto"/>
        <w:left w:val="none" w:sz="0" w:space="0" w:color="auto"/>
        <w:bottom w:val="none" w:sz="0" w:space="0" w:color="auto"/>
        <w:right w:val="none" w:sz="0" w:space="0" w:color="auto"/>
      </w:divBdr>
    </w:div>
    <w:div w:id="2143108638">
      <w:bodyDiv w:val="1"/>
      <w:marLeft w:val="0"/>
      <w:marRight w:val="0"/>
      <w:marTop w:val="0"/>
      <w:marBottom w:val="0"/>
      <w:divBdr>
        <w:top w:val="none" w:sz="0" w:space="0" w:color="auto"/>
        <w:left w:val="none" w:sz="0" w:space="0" w:color="auto"/>
        <w:bottom w:val="none" w:sz="0" w:space="0" w:color="auto"/>
        <w:right w:val="none" w:sz="0" w:space="0" w:color="auto"/>
      </w:divBdr>
    </w:div>
    <w:div w:id="2143648655">
      <w:bodyDiv w:val="1"/>
      <w:marLeft w:val="0"/>
      <w:marRight w:val="0"/>
      <w:marTop w:val="0"/>
      <w:marBottom w:val="0"/>
      <w:divBdr>
        <w:top w:val="none" w:sz="0" w:space="0" w:color="auto"/>
        <w:left w:val="none" w:sz="0" w:space="0" w:color="auto"/>
        <w:bottom w:val="none" w:sz="0" w:space="0" w:color="auto"/>
        <w:right w:val="none" w:sz="0" w:space="0" w:color="auto"/>
      </w:divBdr>
    </w:div>
    <w:div w:id="2143837552">
      <w:bodyDiv w:val="1"/>
      <w:marLeft w:val="0"/>
      <w:marRight w:val="0"/>
      <w:marTop w:val="0"/>
      <w:marBottom w:val="0"/>
      <w:divBdr>
        <w:top w:val="none" w:sz="0" w:space="0" w:color="auto"/>
        <w:left w:val="none" w:sz="0" w:space="0" w:color="auto"/>
        <w:bottom w:val="none" w:sz="0" w:space="0" w:color="auto"/>
        <w:right w:val="none" w:sz="0" w:space="0" w:color="auto"/>
      </w:divBdr>
    </w:div>
    <w:div w:id="2144040412">
      <w:bodyDiv w:val="1"/>
      <w:marLeft w:val="0"/>
      <w:marRight w:val="0"/>
      <w:marTop w:val="0"/>
      <w:marBottom w:val="0"/>
      <w:divBdr>
        <w:top w:val="none" w:sz="0" w:space="0" w:color="auto"/>
        <w:left w:val="none" w:sz="0" w:space="0" w:color="auto"/>
        <w:bottom w:val="none" w:sz="0" w:space="0" w:color="auto"/>
        <w:right w:val="none" w:sz="0" w:space="0" w:color="auto"/>
      </w:divBdr>
    </w:div>
    <w:div w:id="2144538936">
      <w:bodyDiv w:val="1"/>
      <w:marLeft w:val="0"/>
      <w:marRight w:val="0"/>
      <w:marTop w:val="0"/>
      <w:marBottom w:val="0"/>
      <w:divBdr>
        <w:top w:val="none" w:sz="0" w:space="0" w:color="auto"/>
        <w:left w:val="none" w:sz="0" w:space="0" w:color="auto"/>
        <w:bottom w:val="none" w:sz="0" w:space="0" w:color="auto"/>
        <w:right w:val="none" w:sz="0" w:space="0" w:color="auto"/>
      </w:divBdr>
    </w:div>
    <w:div w:id="2144614821">
      <w:bodyDiv w:val="1"/>
      <w:marLeft w:val="0"/>
      <w:marRight w:val="0"/>
      <w:marTop w:val="0"/>
      <w:marBottom w:val="0"/>
      <w:divBdr>
        <w:top w:val="none" w:sz="0" w:space="0" w:color="auto"/>
        <w:left w:val="none" w:sz="0" w:space="0" w:color="auto"/>
        <w:bottom w:val="none" w:sz="0" w:space="0" w:color="auto"/>
        <w:right w:val="none" w:sz="0" w:space="0" w:color="auto"/>
      </w:divBdr>
    </w:div>
    <w:div w:id="2144687343">
      <w:bodyDiv w:val="1"/>
      <w:marLeft w:val="0"/>
      <w:marRight w:val="0"/>
      <w:marTop w:val="0"/>
      <w:marBottom w:val="0"/>
      <w:divBdr>
        <w:top w:val="none" w:sz="0" w:space="0" w:color="auto"/>
        <w:left w:val="none" w:sz="0" w:space="0" w:color="auto"/>
        <w:bottom w:val="none" w:sz="0" w:space="0" w:color="auto"/>
        <w:right w:val="none" w:sz="0" w:space="0" w:color="auto"/>
      </w:divBdr>
    </w:div>
    <w:div w:id="2145267804">
      <w:bodyDiv w:val="1"/>
      <w:marLeft w:val="0"/>
      <w:marRight w:val="0"/>
      <w:marTop w:val="0"/>
      <w:marBottom w:val="0"/>
      <w:divBdr>
        <w:top w:val="none" w:sz="0" w:space="0" w:color="auto"/>
        <w:left w:val="none" w:sz="0" w:space="0" w:color="auto"/>
        <w:bottom w:val="none" w:sz="0" w:space="0" w:color="auto"/>
        <w:right w:val="none" w:sz="0" w:space="0" w:color="auto"/>
      </w:divBdr>
    </w:div>
    <w:div w:id="2145851932">
      <w:bodyDiv w:val="1"/>
      <w:marLeft w:val="0"/>
      <w:marRight w:val="0"/>
      <w:marTop w:val="0"/>
      <w:marBottom w:val="0"/>
      <w:divBdr>
        <w:top w:val="none" w:sz="0" w:space="0" w:color="auto"/>
        <w:left w:val="none" w:sz="0" w:space="0" w:color="auto"/>
        <w:bottom w:val="none" w:sz="0" w:space="0" w:color="auto"/>
        <w:right w:val="none" w:sz="0" w:space="0" w:color="auto"/>
      </w:divBdr>
    </w:div>
    <w:div w:id="2145855546">
      <w:bodyDiv w:val="1"/>
      <w:marLeft w:val="0"/>
      <w:marRight w:val="0"/>
      <w:marTop w:val="0"/>
      <w:marBottom w:val="0"/>
      <w:divBdr>
        <w:top w:val="none" w:sz="0" w:space="0" w:color="auto"/>
        <w:left w:val="none" w:sz="0" w:space="0" w:color="auto"/>
        <w:bottom w:val="none" w:sz="0" w:space="0" w:color="auto"/>
        <w:right w:val="none" w:sz="0" w:space="0" w:color="auto"/>
      </w:divBdr>
    </w:div>
    <w:div w:id="2146116929">
      <w:bodyDiv w:val="1"/>
      <w:marLeft w:val="0"/>
      <w:marRight w:val="0"/>
      <w:marTop w:val="0"/>
      <w:marBottom w:val="0"/>
      <w:divBdr>
        <w:top w:val="none" w:sz="0" w:space="0" w:color="auto"/>
        <w:left w:val="none" w:sz="0" w:space="0" w:color="auto"/>
        <w:bottom w:val="none" w:sz="0" w:space="0" w:color="auto"/>
        <w:right w:val="none" w:sz="0" w:space="0" w:color="auto"/>
      </w:divBdr>
    </w:div>
    <w:div w:id="2146657354">
      <w:bodyDiv w:val="1"/>
      <w:marLeft w:val="0"/>
      <w:marRight w:val="0"/>
      <w:marTop w:val="0"/>
      <w:marBottom w:val="0"/>
      <w:divBdr>
        <w:top w:val="none" w:sz="0" w:space="0" w:color="auto"/>
        <w:left w:val="none" w:sz="0" w:space="0" w:color="auto"/>
        <w:bottom w:val="none" w:sz="0" w:space="0" w:color="auto"/>
        <w:right w:val="none" w:sz="0" w:space="0" w:color="auto"/>
      </w:divBdr>
    </w:div>
    <w:div w:id="2147238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26" Type="http://schemas.openxmlformats.org/officeDocument/2006/relationships/hyperlink" Target="mailto:mpeg-vcm@lists.aau.at" TargetMode="External"/><Relationship Id="rId3" Type="http://schemas.openxmlformats.org/officeDocument/2006/relationships/numbering" Target="numbering.xml"/><Relationship Id="rId21" Type="http://schemas.openxmlformats.org/officeDocument/2006/relationships/hyperlink" Target="mailto:christopher.hollmann@ericsson.com" TargetMode="External"/><Relationship Id="rId7" Type="http://schemas.openxmlformats.org/officeDocument/2006/relationships/footnotes" Target="footnotes.xml"/><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5" Type="http://schemas.openxmlformats.org/officeDocument/2006/relationships/hyperlink" Target="mailto:Chris.Rosewarne@canon.com.a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publication/PUB100382.html" TargetMode="External"/><Relationship Id="rId20" Type="http://schemas.openxmlformats.org/officeDocument/2006/relationships/hyperlink" Target="mailto:igor.curcio@nokia.com" TargetMode="External"/><Relationship Id="rId29" Type="http://schemas.openxmlformats.org/officeDocument/2006/relationships/hyperlink" Target="https://lists.aau.at/mailman/listinfo/mpeg-re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so.org/get-involved.html" TargetMode="External"/><Relationship Id="rId24" Type="http://schemas.openxmlformats.org/officeDocument/2006/relationships/hyperlink" Target="mailto:zhangy666@chinatelecom.cn"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www.iso.org/privacy-and-copyright.html" TargetMode="External"/><Relationship Id="rId23" Type="http://schemas.openxmlformats.org/officeDocument/2006/relationships/hyperlink" Target="mailto:Chris.Rosewarne@canon.com.au" TargetMode="External"/><Relationship Id="rId28" Type="http://schemas.openxmlformats.org/officeDocument/2006/relationships/hyperlink" Target="mailto:mpeg-req@lists.aau.at" TargetMode="External"/><Relationship Id="rId10" Type="http://schemas.openxmlformats.org/officeDocument/2006/relationships/hyperlink" Target="https://sd.iso.org/documents/ui/" TargetMode="External"/><Relationship Id="rId19" Type="http://schemas.openxmlformats.org/officeDocument/2006/relationships/hyperlink" Target="https://www.iso.org/stages-and-resources-for-standards-development.htm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so.org/declaration-for-participants-in-iso-activities.html" TargetMode="External"/><Relationship Id="rId22" Type="http://schemas.openxmlformats.org/officeDocument/2006/relationships/hyperlink" Target="mailto:shanl@tencent.com" TargetMode="External"/><Relationship Id="rId27" Type="http://schemas.openxmlformats.org/officeDocument/2006/relationships/hyperlink" Target="https://lists.aau.at/mailman/listinfo/mpeg-vcm"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21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1</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2</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3</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5</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16</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12</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13</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8</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11</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14</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6</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18</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15</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17</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10</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9</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24</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23</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20</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19</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22</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4</b:RefOrder>
  </b:Source>
</b:Sourc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D67A9BBB-89B7-4AC1-9F0B-5449CD9EAFF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Accelating AI-Defined Cars.dotx</Template>
  <TotalTime>64</TotalTime>
  <Pages>12</Pages>
  <Words>4993</Words>
  <Characters>26469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31400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Christopher Hollmann</cp:lastModifiedBy>
  <cp:revision>19</cp:revision>
  <cp:lastPrinted>2021-07-15T08:41:00Z</cp:lastPrinted>
  <dcterms:created xsi:type="dcterms:W3CDTF">2022-05-04T22:07:00Z</dcterms:created>
  <dcterms:modified xsi:type="dcterms:W3CDTF">2022-06-17T08:03:00Z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