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95D3D2D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61539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0643B5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71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67E5F1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785A20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E28D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BA2C7E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BA2C7E">
        <w:rPr>
          <w:rFonts w:ascii="Times New Roman" w:hAnsi="Times New Roman" w:cs="Times New Roman"/>
          <w:snapToGrid w:val="0"/>
          <w:sz w:val="24"/>
          <w:szCs w:val="24"/>
        </w:rPr>
        <w:t>29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43DFB1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61539B">
        <w:rPr>
          <w:rFonts w:ascii="Times New Roman" w:hAnsi="Times New Roman" w:cs="Times New Roman"/>
          <w:lang w:val="en-GB"/>
        </w:rPr>
        <w:t xml:space="preserve"> </w:t>
      </w:r>
      <w:r w:rsidR="003226C8"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0643B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71</w:t>
      </w:r>
    </w:p>
    <w:p w14:paraId="1E14C2FC" w14:textId="294048CB" w:rsidR="00385C5D" w:rsidRDefault="00BA2C7E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85A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1EDDE4A" w:rsidR="00954B0D" w:rsidRPr="00785173" w:rsidRDefault="000643B5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 w:rsidRPr="000643B5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Pr="000643B5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1538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200BBA0E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over the </w:t>
      </w:r>
      <w:r w:rsidR="00BA2C7E">
        <w:t>7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7298C8B2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61539B">
        <w:t>6</w:t>
      </w:r>
      <w:r w:rsidR="00B16535">
        <w:t>6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47DD43A" w14:textId="7CED70FE" w:rsidR="0038305D" w:rsidRPr="0038305D" w:rsidRDefault="00F528FD" w:rsidP="0038305D">
      <w:pPr>
        <w:numPr>
          <w:ilvl w:val="1"/>
          <w:numId w:val="4"/>
        </w:numPr>
      </w:pPr>
      <w:r>
        <w:t xml:space="preserve">Scene Description/ </w:t>
      </w:r>
      <w:r w:rsidR="0038305D" w:rsidRPr="0038305D">
        <w:t>CMAF Profile/ G-PCC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A25D0B" w14:paraId="26160AC5" w14:textId="77777777" w:rsidTr="00B52544">
        <w:tc>
          <w:tcPr>
            <w:tcW w:w="562" w:type="dxa"/>
          </w:tcPr>
          <w:p w14:paraId="7B63F2D8" w14:textId="2E6F3203" w:rsidR="00A25D0B" w:rsidRDefault="00A25D0B" w:rsidP="00A25D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A25D0B" w:rsidRDefault="00A25D0B" w:rsidP="00A25D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A25D0B" w:rsidRDefault="00A25D0B" w:rsidP="00A25D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2</w:t>
            </w:r>
            <w:r>
              <w:t xml:space="preserve"> (21</w:t>
            </w:r>
            <w:r>
              <w:t>604</w:t>
            </w:r>
            <w:r>
              <w:t>)</w:t>
            </w:r>
          </w:p>
        </w:tc>
        <w:tc>
          <w:tcPr>
            <w:tcW w:w="4998" w:type="dxa"/>
          </w:tcPr>
          <w:p w14:paraId="31730F13" w14:textId="28F89FF4" w:rsidR="00A25D0B" w:rsidRPr="00A25D0B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A25D0B" w14:paraId="721C697D" w14:textId="77777777" w:rsidTr="00B52544">
        <w:tc>
          <w:tcPr>
            <w:tcW w:w="562" w:type="dxa"/>
          </w:tcPr>
          <w:p w14:paraId="3EB299AB" w14:textId="3CEAF111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A25D0B" w:rsidRDefault="00A25D0B" w:rsidP="00A25D0B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A25D0B" w:rsidRDefault="00A25D0B" w:rsidP="00A25D0B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A25D0B" w:rsidRPr="00F528F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A25D0B" w14:paraId="2F7FC364" w14:textId="77777777" w:rsidTr="00B52544">
        <w:tc>
          <w:tcPr>
            <w:tcW w:w="562" w:type="dxa"/>
          </w:tcPr>
          <w:p w14:paraId="24AC91D5" w14:textId="7E8E6CC8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A25D0B" w:rsidRPr="00F528F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A25D0B" w14:paraId="261F44CA" w14:textId="77777777" w:rsidTr="00B52544">
        <w:tc>
          <w:tcPr>
            <w:tcW w:w="562" w:type="dxa"/>
          </w:tcPr>
          <w:p w14:paraId="5EDCFDE3" w14:textId="7260D4BA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A25D0B" w:rsidRPr="00F528F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A25D0B" w14:paraId="0CC19B15" w14:textId="77777777" w:rsidTr="00B52544">
        <w:tc>
          <w:tcPr>
            <w:tcW w:w="562" w:type="dxa"/>
          </w:tcPr>
          <w:p w14:paraId="0673B35F" w14:textId="4D582BBB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A25D0B" w:rsidRPr="00F528F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A25D0B" w14:paraId="54425510" w14:textId="77777777" w:rsidTr="00B52544">
        <w:tc>
          <w:tcPr>
            <w:tcW w:w="562" w:type="dxa"/>
          </w:tcPr>
          <w:p w14:paraId="539EC78D" w14:textId="6BE52C36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A25D0B" w:rsidRPr="00F528F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A25D0B" w14:paraId="162F2CA7" w14:textId="77777777" w:rsidTr="00B52544">
        <w:tc>
          <w:tcPr>
            <w:tcW w:w="562" w:type="dxa"/>
          </w:tcPr>
          <w:p w14:paraId="0CDD2BE3" w14:textId="54C85B80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A25D0B" w:rsidRPr="00091928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A25D0B" w14:paraId="57735F9E" w14:textId="77777777" w:rsidTr="00B52544">
        <w:tc>
          <w:tcPr>
            <w:tcW w:w="562" w:type="dxa"/>
          </w:tcPr>
          <w:p w14:paraId="647C018C" w14:textId="182B1924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A25D0B" w:rsidRPr="00091928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A25D0B" w14:paraId="701876ED" w14:textId="77777777" w:rsidTr="00B52544">
        <w:tc>
          <w:tcPr>
            <w:tcW w:w="562" w:type="dxa"/>
          </w:tcPr>
          <w:p w14:paraId="762B5006" w14:textId="662E8EFE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A25D0B" w:rsidRPr="00CE28DF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A25D0B" w14:paraId="189CFF51" w14:textId="77777777" w:rsidTr="00B52544">
        <w:tc>
          <w:tcPr>
            <w:tcW w:w="562" w:type="dxa"/>
          </w:tcPr>
          <w:p w14:paraId="3CB7E455" w14:textId="15263FBC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A25D0B" w:rsidRPr="00CE28DF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A25D0B" w14:paraId="02C25F7D" w14:textId="77777777" w:rsidTr="00B52544">
        <w:tc>
          <w:tcPr>
            <w:tcW w:w="562" w:type="dxa"/>
          </w:tcPr>
          <w:p w14:paraId="4B9E92E5" w14:textId="2BCA21D9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A25D0B" w:rsidRPr="00091928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A25D0B" w14:paraId="48B5F1F3" w14:textId="77777777" w:rsidTr="00B52544">
        <w:tc>
          <w:tcPr>
            <w:tcW w:w="562" w:type="dxa"/>
          </w:tcPr>
          <w:p w14:paraId="21B17775" w14:textId="4DC26355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A25D0B" w:rsidRPr="0038305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A25D0B" w14:paraId="66AF2179" w14:textId="77777777" w:rsidTr="00B52544">
        <w:tc>
          <w:tcPr>
            <w:tcW w:w="562" w:type="dxa"/>
          </w:tcPr>
          <w:p w14:paraId="58E5372D" w14:textId="0F6314D7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A25D0B" w:rsidRPr="0038305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A25D0B" w14:paraId="4D5D224B" w14:textId="77777777" w:rsidTr="00B52544">
        <w:tc>
          <w:tcPr>
            <w:tcW w:w="562" w:type="dxa"/>
          </w:tcPr>
          <w:p w14:paraId="255699AD" w14:textId="446A4329" w:rsidR="00A25D0B" w:rsidRDefault="00A25D0B" w:rsidP="00A25D0B">
            <w:pPr>
              <w:jc w:val="center"/>
            </w:pPr>
            <w:r>
              <w:rPr>
                <w:rFonts w:hint="eastAsia"/>
              </w:rPr>
              <w:lastRenderedPageBreak/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A25D0B" w:rsidRPr="0038305D" w:rsidRDefault="00A25D0B" w:rsidP="00A25D0B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A25D0B" w14:paraId="06627C66" w14:textId="77777777" w:rsidTr="00B52544">
        <w:tc>
          <w:tcPr>
            <w:tcW w:w="562" w:type="dxa"/>
          </w:tcPr>
          <w:p w14:paraId="49943476" w14:textId="0164DBB6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A25D0B" w:rsidRDefault="00A25D0B" w:rsidP="00A25D0B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A25D0B" w14:paraId="29FBF80C" w14:textId="77777777" w:rsidTr="00B52544">
        <w:tc>
          <w:tcPr>
            <w:tcW w:w="562" w:type="dxa"/>
          </w:tcPr>
          <w:p w14:paraId="7B6C33B0" w14:textId="1E1F519B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A25D0B" w:rsidRDefault="00A25D0B" w:rsidP="00A25D0B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A25D0B" w14:paraId="4DE68339" w14:textId="77777777" w:rsidTr="00B52544">
        <w:tc>
          <w:tcPr>
            <w:tcW w:w="562" w:type="dxa"/>
          </w:tcPr>
          <w:p w14:paraId="24FF1B7D" w14:textId="12DCF172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A25D0B" w:rsidRDefault="00A25D0B" w:rsidP="00A25D0B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A25D0B" w:rsidRDefault="00A25D0B" w:rsidP="00A25D0B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A25D0B" w14:paraId="5F16BFA8" w14:textId="77777777" w:rsidTr="00B52544">
        <w:tc>
          <w:tcPr>
            <w:tcW w:w="562" w:type="dxa"/>
          </w:tcPr>
          <w:p w14:paraId="2A429275" w14:textId="0B74B19E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A25D0B" w:rsidRDefault="00A25D0B" w:rsidP="00A25D0B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A25D0B" w:rsidRDefault="00A25D0B" w:rsidP="00A25D0B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A25D0B" w14:paraId="30821A0B" w14:textId="77777777" w:rsidTr="00B52544">
        <w:tc>
          <w:tcPr>
            <w:tcW w:w="562" w:type="dxa"/>
          </w:tcPr>
          <w:p w14:paraId="359F4D1B" w14:textId="34EB8FCB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A25D0B" w:rsidRDefault="00A25D0B" w:rsidP="00A25D0B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A25D0B" w14:paraId="5A81EDB3" w14:textId="77777777" w:rsidTr="00B52544">
        <w:tc>
          <w:tcPr>
            <w:tcW w:w="562" w:type="dxa"/>
          </w:tcPr>
          <w:p w14:paraId="17D21EE8" w14:textId="4C7D18B4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A25D0B" w:rsidRDefault="00A25D0B" w:rsidP="00A25D0B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A25D0B" w14:paraId="7507C693" w14:textId="77777777" w:rsidTr="00B52544">
        <w:tc>
          <w:tcPr>
            <w:tcW w:w="562" w:type="dxa"/>
          </w:tcPr>
          <w:p w14:paraId="3F0BF7CF" w14:textId="237C109F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A25D0B" w:rsidRDefault="00A25D0B" w:rsidP="00A25D0B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A25D0B" w14:paraId="511BAD22" w14:textId="77777777" w:rsidTr="00B52544">
        <w:tc>
          <w:tcPr>
            <w:tcW w:w="562" w:type="dxa"/>
          </w:tcPr>
          <w:p w14:paraId="1D5F31B8" w14:textId="638DDE4E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A25D0B" w14:paraId="65A2854A" w14:textId="77777777" w:rsidTr="00B52544">
        <w:tc>
          <w:tcPr>
            <w:tcW w:w="562" w:type="dxa"/>
          </w:tcPr>
          <w:p w14:paraId="5B36A95F" w14:textId="0B4D2549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A25D0B" w:rsidRDefault="00A25D0B" w:rsidP="00A25D0B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A25D0B" w14:paraId="21F663BD" w14:textId="77777777" w:rsidTr="00B52544">
        <w:tc>
          <w:tcPr>
            <w:tcW w:w="562" w:type="dxa"/>
          </w:tcPr>
          <w:p w14:paraId="09BF738B" w14:textId="5E7316CF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A25D0B" w14:paraId="3F3803BD" w14:textId="77777777" w:rsidTr="00B52544">
        <w:tc>
          <w:tcPr>
            <w:tcW w:w="562" w:type="dxa"/>
          </w:tcPr>
          <w:p w14:paraId="3B9FC3C5" w14:textId="5914BBEA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A25D0B" w:rsidRDefault="00A25D0B" w:rsidP="00A25D0B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A25D0B" w14:paraId="42522E43" w14:textId="77777777" w:rsidTr="00B52544">
        <w:tc>
          <w:tcPr>
            <w:tcW w:w="562" w:type="dxa"/>
          </w:tcPr>
          <w:p w14:paraId="02081C38" w14:textId="44368436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A25D0B" w:rsidRDefault="00A25D0B" w:rsidP="00A25D0B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A25D0B" w14:paraId="5DA92DAB" w14:textId="77777777" w:rsidTr="00B52544">
        <w:tc>
          <w:tcPr>
            <w:tcW w:w="562" w:type="dxa"/>
          </w:tcPr>
          <w:p w14:paraId="0BB427B1" w14:textId="5ED37D46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A25D0B" w:rsidRDefault="00A25D0B" w:rsidP="00A25D0B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A25D0B" w14:paraId="4CA4F490" w14:textId="77777777" w:rsidTr="00B52544">
        <w:tc>
          <w:tcPr>
            <w:tcW w:w="562" w:type="dxa"/>
          </w:tcPr>
          <w:p w14:paraId="161D7079" w14:textId="145CA5F7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A25D0B" w14:paraId="72016889" w14:textId="77777777" w:rsidTr="00B52544">
        <w:tc>
          <w:tcPr>
            <w:tcW w:w="562" w:type="dxa"/>
          </w:tcPr>
          <w:p w14:paraId="34FD5F7E" w14:textId="2D09337D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A25D0B" w:rsidRDefault="00A25D0B" w:rsidP="00A25D0B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A25D0B" w14:paraId="12FE19A2" w14:textId="77777777" w:rsidTr="00B52544">
        <w:tc>
          <w:tcPr>
            <w:tcW w:w="562" w:type="dxa"/>
          </w:tcPr>
          <w:p w14:paraId="358E8093" w14:textId="1EDFB3DA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A25D0B" w:rsidRDefault="00A25D0B" w:rsidP="00A25D0B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A25D0B" w14:paraId="6169B7AB" w14:textId="77777777" w:rsidTr="00B52544">
        <w:tc>
          <w:tcPr>
            <w:tcW w:w="562" w:type="dxa"/>
          </w:tcPr>
          <w:p w14:paraId="6442A7F0" w14:textId="7CFC0004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A25D0B" w14:paraId="159C0E61" w14:textId="77777777" w:rsidTr="00B52544">
        <w:tc>
          <w:tcPr>
            <w:tcW w:w="562" w:type="dxa"/>
          </w:tcPr>
          <w:p w14:paraId="42C8DAB2" w14:textId="5FFF9712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A25D0B" w14:paraId="1B4C02AC" w14:textId="77777777" w:rsidTr="00B52544">
        <w:tc>
          <w:tcPr>
            <w:tcW w:w="562" w:type="dxa"/>
          </w:tcPr>
          <w:p w14:paraId="359A77D0" w14:textId="1109788C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A25D0B" w:rsidRDefault="00A25D0B" w:rsidP="00A25D0B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A25D0B" w14:paraId="7B249D94" w14:textId="77777777" w:rsidTr="00B52544">
        <w:tc>
          <w:tcPr>
            <w:tcW w:w="562" w:type="dxa"/>
          </w:tcPr>
          <w:p w14:paraId="688AE8A9" w14:textId="6B6A201D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A25D0B" w:rsidRDefault="00A25D0B" w:rsidP="00A25D0B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A25D0B" w14:paraId="0C381A10" w14:textId="77777777" w:rsidTr="00B52544">
        <w:tc>
          <w:tcPr>
            <w:tcW w:w="562" w:type="dxa"/>
          </w:tcPr>
          <w:p w14:paraId="61EB2E91" w14:textId="559F7DAB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A25D0B" w14:paraId="4CB49C5C" w14:textId="77777777" w:rsidTr="00B52544">
        <w:tc>
          <w:tcPr>
            <w:tcW w:w="562" w:type="dxa"/>
          </w:tcPr>
          <w:p w14:paraId="70113B6C" w14:textId="15A0BB68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A25D0B" w:rsidRDefault="00A25D0B" w:rsidP="00A25D0B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A25D0B" w14:paraId="4EB62253" w14:textId="77777777" w:rsidTr="00B52544">
        <w:tc>
          <w:tcPr>
            <w:tcW w:w="562" w:type="dxa"/>
          </w:tcPr>
          <w:p w14:paraId="0069D2D2" w14:textId="29A91AC0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A25D0B" w:rsidRDefault="00A25D0B" w:rsidP="00A25D0B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A25D0B" w14:paraId="601D190D" w14:textId="77777777" w:rsidTr="00B52544">
        <w:tc>
          <w:tcPr>
            <w:tcW w:w="562" w:type="dxa"/>
          </w:tcPr>
          <w:p w14:paraId="2A83C8B2" w14:textId="433B5C9F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A25D0B" w:rsidRDefault="00A25D0B" w:rsidP="00A25D0B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A25D0B" w14:paraId="049458FC" w14:textId="77777777" w:rsidTr="00B52544">
        <w:tc>
          <w:tcPr>
            <w:tcW w:w="562" w:type="dxa"/>
          </w:tcPr>
          <w:p w14:paraId="38FEADDE" w14:textId="3B655E67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A25D0B" w14:paraId="6E1BCC2C" w14:textId="77777777" w:rsidTr="00B52544">
        <w:tc>
          <w:tcPr>
            <w:tcW w:w="562" w:type="dxa"/>
          </w:tcPr>
          <w:p w14:paraId="2876F0F3" w14:textId="5BC28759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A25D0B" w14:paraId="73716CC9" w14:textId="77777777" w:rsidTr="00B52544">
        <w:tc>
          <w:tcPr>
            <w:tcW w:w="562" w:type="dxa"/>
          </w:tcPr>
          <w:p w14:paraId="703FB8F7" w14:textId="003AA9DD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A25D0B" w14:paraId="5E952CDF" w14:textId="77777777" w:rsidTr="00B52544">
        <w:tc>
          <w:tcPr>
            <w:tcW w:w="562" w:type="dxa"/>
          </w:tcPr>
          <w:p w14:paraId="5B9C495E" w14:textId="225AA2DB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A25D0B" w:rsidRDefault="00A25D0B" w:rsidP="00A25D0B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A25D0B" w14:paraId="3EEC36D8" w14:textId="77777777" w:rsidTr="00B52544">
        <w:tc>
          <w:tcPr>
            <w:tcW w:w="562" w:type="dxa"/>
          </w:tcPr>
          <w:p w14:paraId="39B103DA" w14:textId="31CCAD9D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A25D0B" w:rsidRDefault="00A25D0B" w:rsidP="00A25D0B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A25D0B" w14:paraId="21308D4D" w14:textId="77777777" w:rsidTr="00B52544">
        <w:tc>
          <w:tcPr>
            <w:tcW w:w="562" w:type="dxa"/>
          </w:tcPr>
          <w:p w14:paraId="71D8D5D9" w14:textId="3036740C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A25D0B" w14:paraId="53D6962B" w14:textId="77777777" w:rsidTr="00B52544">
        <w:tc>
          <w:tcPr>
            <w:tcW w:w="562" w:type="dxa"/>
          </w:tcPr>
          <w:p w14:paraId="1DE46F78" w14:textId="705C51B3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A25D0B" w14:paraId="18C0A0B2" w14:textId="77777777" w:rsidTr="00B52544">
        <w:tc>
          <w:tcPr>
            <w:tcW w:w="562" w:type="dxa"/>
          </w:tcPr>
          <w:p w14:paraId="721E627A" w14:textId="40C3B3FF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A25D0B" w14:paraId="29A3E95B" w14:textId="77777777" w:rsidTr="00B52544">
        <w:tc>
          <w:tcPr>
            <w:tcW w:w="562" w:type="dxa"/>
          </w:tcPr>
          <w:p w14:paraId="3DB3FF43" w14:textId="77A48D4F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A25D0B" w14:paraId="343F7B37" w14:textId="77777777" w:rsidTr="00B52544">
        <w:tc>
          <w:tcPr>
            <w:tcW w:w="562" w:type="dxa"/>
          </w:tcPr>
          <w:p w14:paraId="6CE177C1" w14:textId="3EDE822D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Technical Note: AAC Implementation Guidelines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lastRenderedPageBreak/>
              <w:t>for DASH</w:t>
            </w:r>
          </w:p>
        </w:tc>
      </w:tr>
      <w:tr w:rsidR="00A25D0B" w14:paraId="051F677E" w14:textId="77777777" w:rsidTr="00B52544">
        <w:tc>
          <w:tcPr>
            <w:tcW w:w="562" w:type="dxa"/>
          </w:tcPr>
          <w:p w14:paraId="6AC79C6B" w14:textId="241BFBFB" w:rsidR="00A25D0B" w:rsidRDefault="00A25D0B" w:rsidP="00A25D0B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A25D0B" w14:paraId="5EF3EF0F" w14:textId="77777777" w:rsidTr="00B52544">
        <w:tc>
          <w:tcPr>
            <w:tcW w:w="562" w:type="dxa"/>
          </w:tcPr>
          <w:p w14:paraId="5A0BABED" w14:textId="070B0A35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A25D0B" w14:paraId="491403E2" w14:textId="77777777" w:rsidTr="00B52544">
        <w:tc>
          <w:tcPr>
            <w:tcW w:w="562" w:type="dxa"/>
          </w:tcPr>
          <w:p w14:paraId="0F8B6E44" w14:textId="4DD2BA63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A25D0B" w14:paraId="357B0307" w14:textId="77777777" w:rsidTr="00B52544">
        <w:tc>
          <w:tcPr>
            <w:tcW w:w="562" w:type="dxa"/>
          </w:tcPr>
          <w:p w14:paraId="11DA26A2" w14:textId="43D6C898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A25D0B" w14:paraId="3012262F" w14:textId="77777777" w:rsidTr="00B52544">
        <w:tc>
          <w:tcPr>
            <w:tcW w:w="562" w:type="dxa"/>
          </w:tcPr>
          <w:p w14:paraId="60B5134A" w14:textId="7FE96272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A25D0B" w:rsidRDefault="00A25D0B" w:rsidP="00A25D0B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A25D0B" w14:paraId="07B825AD" w14:textId="77777777" w:rsidTr="00B52544">
        <w:tc>
          <w:tcPr>
            <w:tcW w:w="562" w:type="dxa"/>
          </w:tcPr>
          <w:p w14:paraId="4DF5001D" w14:textId="57AA842A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A25D0B" w14:paraId="1FAA7A72" w14:textId="77777777" w:rsidTr="00B52544">
        <w:tc>
          <w:tcPr>
            <w:tcW w:w="562" w:type="dxa"/>
          </w:tcPr>
          <w:p w14:paraId="17B5756D" w14:textId="080E9BA8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A25D0B" w:rsidRDefault="00A25D0B" w:rsidP="00A25D0B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A25D0B" w14:paraId="00024011" w14:textId="77777777" w:rsidTr="00B52544">
        <w:tc>
          <w:tcPr>
            <w:tcW w:w="562" w:type="dxa"/>
          </w:tcPr>
          <w:p w14:paraId="22CED7F5" w14:textId="13B7DA68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A25D0B" w14:paraId="4CAD5EAC" w14:textId="77777777" w:rsidTr="00B52544">
        <w:tc>
          <w:tcPr>
            <w:tcW w:w="562" w:type="dxa"/>
          </w:tcPr>
          <w:p w14:paraId="467A3421" w14:textId="00AB5F25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A25D0B" w14:paraId="2B1CA244" w14:textId="77777777" w:rsidTr="00B52544">
        <w:tc>
          <w:tcPr>
            <w:tcW w:w="562" w:type="dxa"/>
          </w:tcPr>
          <w:p w14:paraId="6D72BCD3" w14:textId="578E744B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A25D0B" w:rsidRDefault="00A25D0B" w:rsidP="00A25D0B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A25D0B" w14:paraId="28A1C560" w14:textId="77777777" w:rsidTr="00B52544">
        <w:tc>
          <w:tcPr>
            <w:tcW w:w="562" w:type="dxa"/>
          </w:tcPr>
          <w:p w14:paraId="0111ECCF" w14:textId="2D3C2EBD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A25D0B" w:rsidRDefault="00A25D0B" w:rsidP="00A25D0B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A25D0B" w14:paraId="1E7527F5" w14:textId="77777777" w:rsidTr="00B52544">
        <w:tc>
          <w:tcPr>
            <w:tcW w:w="562" w:type="dxa"/>
          </w:tcPr>
          <w:p w14:paraId="1FF42803" w14:textId="1A5E44C0" w:rsidR="00A25D0B" w:rsidRDefault="00A25D0B" w:rsidP="00A25D0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A25D0B" w14:paraId="39777C92" w14:textId="77777777" w:rsidTr="00B52544">
        <w:tc>
          <w:tcPr>
            <w:tcW w:w="562" w:type="dxa"/>
          </w:tcPr>
          <w:p w14:paraId="145120B3" w14:textId="72D2C1B5" w:rsidR="00A25D0B" w:rsidRDefault="00A25D0B" w:rsidP="00A25D0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A25D0B" w:rsidRDefault="00A25D0B" w:rsidP="00A25D0B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A25D0B" w14:paraId="50334A7E" w14:textId="77777777" w:rsidTr="00B52544">
        <w:tc>
          <w:tcPr>
            <w:tcW w:w="562" w:type="dxa"/>
          </w:tcPr>
          <w:p w14:paraId="0DB4FFEB" w14:textId="6D230063" w:rsidR="00A25D0B" w:rsidRDefault="00A25D0B" w:rsidP="00A25D0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A25D0B" w14:paraId="7C06E6B0" w14:textId="77777777" w:rsidTr="00B52544">
        <w:tc>
          <w:tcPr>
            <w:tcW w:w="562" w:type="dxa"/>
          </w:tcPr>
          <w:p w14:paraId="3F3A3247" w14:textId="408944D9" w:rsidR="00A25D0B" w:rsidRDefault="00A25D0B" w:rsidP="00A25D0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A25D0B" w:rsidRDefault="00A25D0B" w:rsidP="00A25D0B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A25D0B" w14:paraId="1EFFE786" w14:textId="77777777" w:rsidTr="00B52544">
        <w:tc>
          <w:tcPr>
            <w:tcW w:w="562" w:type="dxa"/>
          </w:tcPr>
          <w:p w14:paraId="572D56AA" w14:textId="701714E3" w:rsidR="00A25D0B" w:rsidRDefault="00A25D0B" w:rsidP="00A25D0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A25D0B" w:rsidRDefault="00A25D0B" w:rsidP="00A25D0B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A25D0B" w:rsidRPr="00091928" w:rsidRDefault="00A25D0B" w:rsidP="00A25D0B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A25D0B" w14:paraId="7B514BBB" w14:textId="77777777" w:rsidTr="00B52544">
        <w:tc>
          <w:tcPr>
            <w:tcW w:w="562" w:type="dxa"/>
          </w:tcPr>
          <w:p w14:paraId="3CD1B3C1" w14:textId="4CB25296" w:rsidR="00A25D0B" w:rsidRDefault="00A25D0B" w:rsidP="00A25D0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A25D0B" w:rsidRDefault="00A25D0B" w:rsidP="00A25D0B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A25D0B" w:rsidRPr="00091928" w:rsidRDefault="00A25D0B" w:rsidP="00A25D0B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A25D0B" w14:paraId="1B1E4701" w14:textId="77777777" w:rsidTr="00B52544">
        <w:tc>
          <w:tcPr>
            <w:tcW w:w="562" w:type="dxa"/>
          </w:tcPr>
          <w:p w14:paraId="4CAA7B4B" w14:textId="708580FD" w:rsidR="00A25D0B" w:rsidRDefault="00A25D0B" w:rsidP="00A25D0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A25D0B" w:rsidRDefault="00A25D0B" w:rsidP="00A25D0B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A25D0B" w:rsidRPr="00091928" w:rsidRDefault="00A25D0B" w:rsidP="00A25D0B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A25D0B" w:rsidRDefault="00A25D0B" w:rsidP="00A25D0B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A25D0B" w14:paraId="02AA5057" w14:textId="77777777" w:rsidTr="00B52544">
        <w:tc>
          <w:tcPr>
            <w:tcW w:w="562" w:type="dxa"/>
          </w:tcPr>
          <w:p w14:paraId="58713C59" w14:textId="5A75B3F4" w:rsidR="00A25D0B" w:rsidRDefault="00A25D0B" w:rsidP="00A25D0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A25D0B" w:rsidRDefault="00A25D0B" w:rsidP="00A25D0B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A25D0B" w:rsidRPr="00091928" w:rsidRDefault="00A25D0B" w:rsidP="00A25D0B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A25D0B" w:rsidRPr="00091928" w:rsidRDefault="00A25D0B" w:rsidP="00A25D0B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A25D0B" w14:paraId="2D628839" w14:textId="77777777" w:rsidTr="00B52544">
        <w:tc>
          <w:tcPr>
            <w:tcW w:w="562" w:type="dxa"/>
          </w:tcPr>
          <w:p w14:paraId="2407DFE0" w14:textId="35E62DBE" w:rsidR="00A25D0B" w:rsidRDefault="00A25D0B" w:rsidP="00A25D0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A25D0B" w:rsidRDefault="00A25D0B" w:rsidP="00A25D0B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A25D0B" w:rsidRPr="00091928" w:rsidRDefault="00A25D0B" w:rsidP="00A25D0B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A25D0B" w:rsidRPr="00091928" w:rsidRDefault="00A25D0B" w:rsidP="00A25D0B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C1012D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C1012D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C1012D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C1012D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C1012D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45D44" w14:textId="77777777" w:rsidR="00C1012D" w:rsidRDefault="00C1012D" w:rsidP="009E784A">
      <w:r>
        <w:separator/>
      </w:r>
    </w:p>
  </w:endnote>
  <w:endnote w:type="continuationSeparator" w:id="0">
    <w:p w14:paraId="3D8F0179" w14:textId="77777777" w:rsidR="00C1012D" w:rsidRDefault="00C1012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EDA5E" w14:textId="77777777" w:rsidR="00C1012D" w:rsidRDefault="00C1012D" w:rsidP="009E784A">
      <w:r>
        <w:separator/>
      </w:r>
    </w:p>
  </w:footnote>
  <w:footnote w:type="continuationSeparator" w:id="0">
    <w:p w14:paraId="28569458" w14:textId="77777777" w:rsidR="00C1012D" w:rsidRDefault="00C1012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4"/>
  </w:num>
  <w:num w:numId="2" w16cid:durableId="2134515855">
    <w:abstractNumId w:val="1"/>
  </w:num>
  <w:num w:numId="3" w16cid:durableId="589462212">
    <w:abstractNumId w:val="2"/>
  </w:num>
  <w:num w:numId="4" w16cid:durableId="124080502">
    <w:abstractNumId w:val="5"/>
  </w:num>
  <w:num w:numId="5" w16cid:durableId="451244128">
    <w:abstractNumId w:val="3"/>
  </w:num>
  <w:num w:numId="6" w16cid:durableId="310671041">
    <w:abstractNumId w:val="0"/>
  </w:num>
  <w:num w:numId="7" w16cid:durableId="1782803853">
    <w:abstractNumId w:val="6"/>
  </w:num>
  <w:num w:numId="8" w16cid:durableId="80774946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968DA"/>
    <w:rsid w:val="000C78E6"/>
    <w:rsid w:val="000E121D"/>
    <w:rsid w:val="0017051E"/>
    <w:rsid w:val="0018563E"/>
    <w:rsid w:val="00196997"/>
    <w:rsid w:val="001B335E"/>
    <w:rsid w:val="00263789"/>
    <w:rsid w:val="00266BDB"/>
    <w:rsid w:val="002A5C6F"/>
    <w:rsid w:val="002D797F"/>
    <w:rsid w:val="002F3D5B"/>
    <w:rsid w:val="003226C8"/>
    <w:rsid w:val="00340908"/>
    <w:rsid w:val="0038305D"/>
    <w:rsid w:val="00385C5D"/>
    <w:rsid w:val="003B0FC6"/>
    <w:rsid w:val="004246D3"/>
    <w:rsid w:val="0047397F"/>
    <w:rsid w:val="004E45B6"/>
    <w:rsid w:val="004F5473"/>
    <w:rsid w:val="0054209D"/>
    <w:rsid w:val="005612C2"/>
    <w:rsid w:val="00577488"/>
    <w:rsid w:val="005C2A51"/>
    <w:rsid w:val="0061539B"/>
    <w:rsid w:val="0063127E"/>
    <w:rsid w:val="00676F7F"/>
    <w:rsid w:val="00702B9F"/>
    <w:rsid w:val="00785173"/>
    <w:rsid w:val="00785A20"/>
    <w:rsid w:val="007A0987"/>
    <w:rsid w:val="007B1977"/>
    <w:rsid w:val="007F3639"/>
    <w:rsid w:val="00842C22"/>
    <w:rsid w:val="00852340"/>
    <w:rsid w:val="00864903"/>
    <w:rsid w:val="008840C1"/>
    <w:rsid w:val="008A21EA"/>
    <w:rsid w:val="008E7795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A2C7E"/>
    <w:rsid w:val="00BA35CB"/>
    <w:rsid w:val="00BD60B6"/>
    <w:rsid w:val="00C1012D"/>
    <w:rsid w:val="00C96097"/>
    <w:rsid w:val="00CB798F"/>
    <w:rsid w:val="00CD36BE"/>
    <w:rsid w:val="00CE28DF"/>
    <w:rsid w:val="00CF1629"/>
    <w:rsid w:val="00CF657E"/>
    <w:rsid w:val="00D42B66"/>
    <w:rsid w:val="00D6764F"/>
    <w:rsid w:val="00D709E9"/>
    <w:rsid w:val="00DC1022"/>
    <w:rsid w:val="00E36844"/>
    <w:rsid w:val="00E565AB"/>
    <w:rsid w:val="00E843CE"/>
    <w:rsid w:val="00E9507F"/>
    <w:rsid w:val="00E965CC"/>
    <w:rsid w:val="00EF1354"/>
    <w:rsid w:val="00EF2D59"/>
    <w:rsid w:val="00F03F9B"/>
    <w:rsid w:val="00F419DA"/>
    <w:rsid w:val="00F528FD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2249</Words>
  <Characters>12824</Characters>
  <Application>Microsoft Office Word</Application>
  <DocSecurity>0</DocSecurity>
  <Lines>106</Lines>
  <Paragraphs>30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5</cp:revision>
  <dcterms:created xsi:type="dcterms:W3CDTF">2022-04-28T17:39:00Z</dcterms:created>
  <dcterms:modified xsi:type="dcterms:W3CDTF">2022-04-29T06:44:00Z</dcterms:modified>
</cp:coreProperties>
</file>