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360"/>
      </w:tblGrid>
      <w:tr w:rsidR="0067785B" w:rsidRPr="00BF75BD" w14:paraId="59189C50" w14:textId="77777777" w:rsidTr="00FA1696">
        <w:trPr>
          <w:tblCellSpacing w:w="15" w:type="dxa"/>
        </w:trPr>
        <w:tc>
          <w:tcPr>
            <w:tcW w:w="10020" w:type="dxa"/>
            <w:vAlign w:val="center"/>
            <w:hideMark/>
          </w:tcPr>
          <w:p w14:paraId="065A8122" w14:textId="77777777" w:rsidR="0067785B" w:rsidRPr="00BF75BD" w:rsidRDefault="0067785B" w:rsidP="00BF75BD">
            <w:pPr>
              <w:autoSpaceDE/>
              <w:autoSpaceDN/>
              <w:spacing w:before="100" w:beforeAutospacing="1" w:after="100" w:afterAutospacing="1"/>
              <w:jc w:val="center"/>
              <w:outlineLvl w:val="1"/>
              <w:rPr>
                <w:b/>
                <w:bCs/>
                <w:sz w:val="32"/>
                <w:szCs w:val="36"/>
              </w:rPr>
            </w:pPr>
            <w:r w:rsidRPr="00ED6161">
              <w:rPr>
                <w:b/>
                <w:bCs/>
                <w:sz w:val="28"/>
                <w:szCs w:val="32"/>
              </w:rPr>
              <w:t>INTERNATIONAL ORGANIZATION FOR STANDARDIZATION</w:t>
            </w:r>
            <w:r w:rsidRPr="00ED6161">
              <w:rPr>
                <w:b/>
                <w:bCs/>
                <w:sz w:val="28"/>
                <w:szCs w:val="32"/>
              </w:rPr>
              <w:br/>
              <w:t>ORGANISATION INTERNATIONALE DE NORMALISATION</w:t>
            </w:r>
            <w:r w:rsidRPr="00ED6161">
              <w:rPr>
                <w:b/>
                <w:bCs/>
                <w:sz w:val="28"/>
                <w:szCs w:val="32"/>
              </w:rPr>
              <w:br/>
              <w:t>ISO/IEC JTC 1/SC 29/WG 5</w:t>
            </w:r>
            <w:r w:rsidRPr="00ED6161">
              <w:rPr>
                <w:b/>
                <w:bCs/>
                <w:sz w:val="28"/>
                <w:szCs w:val="32"/>
              </w:rPr>
              <w:br/>
              <w:t>MPEG JOINT VIDEO CODING TEAM WITH ITU-T SG 16</w:t>
            </w:r>
          </w:p>
        </w:tc>
      </w:tr>
      <w:tr w:rsidR="0067785B" w:rsidRPr="00BF75BD" w14:paraId="29128B97" w14:textId="77777777" w:rsidTr="00FA1696">
        <w:trPr>
          <w:tblCellSpacing w:w="15" w:type="dxa"/>
        </w:trPr>
        <w:tc>
          <w:tcPr>
            <w:tcW w:w="10020" w:type="dxa"/>
            <w:vAlign w:val="center"/>
            <w:hideMark/>
          </w:tcPr>
          <w:p w14:paraId="2031944A" w14:textId="2E21EE72" w:rsidR="0067785B" w:rsidRPr="00BF75BD" w:rsidRDefault="0067785B" w:rsidP="00BF75BD">
            <w:pPr>
              <w:autoSpaceDE/>
              <w:autoSpaceDN/>
              <w:spacing w:before="100" w:beforeAutospacing="1" w:after="100" w:afterAutospacing="1"/>
              <w:jc w:val="right"/>
              <w:outlineLvl w:val="2"/>
              <w:rPr>
                <w:b/>
                <w:bCs/>
                <w:sz w:val="24"/>
                <w:szCs w:val="27"/>
              </w:rPr>
            </w:pPr>
            <w:r w:rsidRPr="00BF75BD">
              <w:rPr>
                <w:b/>
                <w:bCs/>
                <w:sz w:val="24"/>
                <w:szCs w:val="27"/>
              </w:rPr>
              <w:t xml:space="preserve">ISO/IEC JTC 1 / SC 29 / WG 5 N </w:t>
            </w:r>
            <w:r>
              <w:rPr>
                <w:b/>
                <w:bCs/>
                <w:sz w:val="24"/>
                <w:szCs w:val="27"/>
              </w:rPr>
              <w:t>132</w:t>
            </w:r>
          </w:p>
        </w:tc>
      </w:tr>
      <w:tr w:rsidR="0067785B" w:rsidRPr="0067785B" w14:paraId="5AF6F127" w14:textId="77777777" w:rsidTr="00FA1696">
        <w:trPr>
          <w:tblCellSpacing w:w="15" w:type="dxa"/>
        </w:trPr>
        <w:tc>
          <w:tcPr>
            <w:tcW w:w="10020" w:type="dxa"/>
            <w:vAlign w:val="center"/>
            <w:hideMark/>
          </w:tcPr>
          <w:p w14:paraId="4781D5E1" w14:textId="77777777" w:rsidR="0067785B" w:rsidRPr="0067785B" w:rsidRDefault="0067785B" w:rsidP="00BF75BD">
            <w:pPr>
              <w:autoSpaceDE/>
              <w:autoSpaceDN/>
              <w:spacing w:before="100" w:beforeAutospacing="1" w:after="100" w:afterAutospacing="1"/>
              <w:jc w:val="right"/>
              <w:outlineLvl w:val="2"/>
              <w:rPr>
                <w:b/>
                <w:bCs/>
                <w:sz w:val="24"/>
                <w:szCs w:val="27"/>
              </w:rPr>
            </w:pPr>
            <w:r w:rsidRPr="0067785B">
              <w:rPr>
                <w:b/>
                <w:bCs/>
                <w:sz w:val="24"/>
                <w:szCs w:val="27"/>
              </w:rPr>
              <w:t>Online, 20–29 April 2022</w:t>
            </w:r>
          </w:p>
        </w:tc>
      </w:tr>
      <w:tr w:rsidR="0067785B" w:rsidRPr="00BF75BD" w14:paraId="473653AD" w14:textId="77777777" w:rsidTr="00FA1696">
        <w:trPr>
          <w:tblCellSpacing w:w="15" w:type="dxa"/>
        </w:trPr>
        <w:tc>
          <w:tcPr>
            <w:tcW w:w="10020" w:type="dxa"/>
            <w:vAlign w:val="center"/>
            <w:hideMark/>
          </w:tcPr>
          <w:tbl>
            <w:tblPr>
              <w:tblW w:w="921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056"/>
            </w:tblGrid>
            <w:tr w:rsidR="0067785B" w:rsidRPr="00BF75BD" w14:paraId="2BD5A4A4" w14:textId="77777777" w:rsidTr="0067785B">
              <w:tc>
                <w:tcPr>
                  <w:tcW w:w="2160" w:type="dxa"/>
                  <w:tcBorders>
                    <w:top w:val="outset" w:sz="6" w:space="0" w:color="auto"/>
                    <w:left w:val="outset" w:sz="6" w:space="0" w:color="auto"/>
                    <w:bottom w:val="outset" w:sz="6" w:space="0" w:color="auto"/>
                    <w:right w:val="outset" w:sz="6" w:space="0" w:color="auto"/>
                  </w:tcBorders>
                  <w:hideMark/>
                </w:tcPr>
                <w:p w14:paraId="4E8E4BE5" w14:textId="77777777" w:rsidR="0067785B" w:rsidRPr="00BF75BD" w:rsidRDefault="0067785B" w:rsidP="00BF75BD">
                  <w:pPr>
                    <w:autoSpaceDE/>
                    <w:autoSpaceDN/>
                    <w:spacing w:before="60" w:after="60"/>
                    <w:rPr>
                      <w:b/>
                      <w:bCs/>
                    </w:rPr>
                  </w:pPr>
                  <w:r w:rsidRPr="00BF75BD">
                    <w:rPr>
                      <w:b/>
                      <w:bCs/>
                    </w:rPr>
                    <w:t>Title:  </w:t>
                  </w:r>
                </w:p>
              </w:tc>
              <w:tc>
                <w:tcPr>
                  <w:tcW w:w="7056" w:type="dxa"/>
                  <w:tcBorders>
                    <w:top w:val="outset" w:sz="6" w:space="0" w:color="auto"/>
                    <w:left w:val="outset" w:sz="6" w:space="0" w:color="auto"/>
                    <w:bottom w:val="single" w:sz="6" w:space="0" w:color="auto"/>
                    <w:right w:val="outset" w:sz="6" w:space="0" w:color="auto"/>
                  </w:tcBorders>
                  <w:hideMark/>
                </w:tcPr>
                <w:p w14:paraId="44026B28" w14:textId="27F9327F" w:rsidR="0067785B" w:rsidRPr="00BF75BD" w:rsidRDefault="0067785B" w:rsidP="00BF75BD">
                  <w:pPr>
                    <w:autoSpaceDE/>
                    <w:autoSpaceDN/>
                    <w:spacing w:before="60" w:after="60"/>
                    <w:rPr>
                      <w:b/>
                      <w:bCs/>
                    </w:rPr>
                  </w:pPr>
                  <w:r w:rsidRPr="0067785B">
                    <w:rPr>
                      <w:b/>
                      <w:bCs/>
                    </w:rPr>
                    <w:t>Text of ISO/IEC WD 23091-2:202x Coding-independent code points</w:t>
                  </w:r>
                  <w:r>
                    <w:rPr>
                      <w:b/>
                      <w:bCs/>
                    </w:rPr>
                    <w:t> </w:t>
                  </w:r>
                  <w:r w:rsidRPr="0067785B">
                    <w:rPr>
                      <w:b/>
                      <w:bCs/>
                    </w:rPr>
                    <w:t>– Part</w:t>
                  </w:r>
                  <w:r>
                    <w:rPr>
                      <w:b/>
                      <w:bCs/>
                    </w:rPr>
                    <w:t> </w:t>
                  </w:r>
                  <w:r w:rsidRPr="0067785B">
                    <w:rPr>
                      <w:b/>
                      <w:bCs/>
                    </w:rPr>
                    <w:t>2:</w:t>
                  </w:r>
                  <w:r>
                    <w:rPr>
                      <w:b/>
                      <w:bCs/>
                    </w:rPr>
                    <w:t> </w:t>
                  </w:r>
                  <w:r w:rsidRPr="0067785B">
                    <w:rPr>
                      <w:b/>
                      <w:bCs/>
                    </w:rPr>
                    <w:t>Video (3rd edition)</w:t>
                  </w:r>
                </w:p>
              </w:tc>
            </w:tr>
            <w:tr w:rsidR="0067785B" w:rsidRPr="00BF75BD" w14:paraId="0762B5C5" w14:textId="77777777" w:rsidTr="0067785B">
              <w:tc>
                <w:tcPr>
                  <w:tcW w:w="2160" w:type="dxa"/>
                  <w:tcBorders>
                    <w:top w:val="outset" w:sz="6" w:space="0" w:color="auto"/>
                    <w:left w:val="outset" w:sz="6" w:space="0" w:color="auto"/>
                    <w:bottom w:val="outset" w:sz="6" w:space="0" w:color="auto"/>
                    <w:right w:val="outset" w:sz="6" w:space="0" w:color="auto"/>
                  </w:tcBorders>
                </w:tcPr>
                <w:p w14:paraId="3E19E984" w14:textId="77777777" w:rsidR="0067785B" w:rsidRPr="00BF75BD" w:rsidRDefault="0067785B" w:rsidP="00B4369A">
                  <w:pPr>
                    <w:autoSpaceDE/>
                    <w:autoSpaceDN/>
                    <w:spacing w:before="60" w:after="60"/>
                    <w:rPr>
                      <w:b/>
                      <w:bCs/>
                    </w:rPr>
                  </w:pPr>
                  <w:r w:rsidRPr="00BF75BD">
                    <w:rPr>
                      <w:b/>
                      <w:bCs/>
                      <w:szCs w:val="24"/>
                    </w:rPr>
                    <w:t>Source:  </w:t>
                  </w:r>
                </w:p>
              </w:tc>
              <w:tc>
                <w:tcPr>
                  <w:tcW w:w="7056" w:type="dxa"/>
                  <w:tcBorders>
                    <w:top w:val="outset" w:sz="6" w:space="0" w:color="auto"/>
                    <w:left w:val="outset" w:sz="6" w:space="0" w:color="auto"/>
                    <w:bottom w:val="single" w:sz="6" w:space="0" w:color="auto"/>
                    <w:right w:val="outset" w:sz="6" w:space="0" w:color="auto"/>
                  </w:tcBorders>
                </w:tcPr>
                <w:p w14:paraId="032040CD" w14:textId="77777777" w:rsidR="0067785B" w:rsidRPr="00BF75BD" w:rsidRDefault="0067785B" w:rsidP="00B4369A">
                  <w:pPr>
                    <w:autoSpaceDE/>
                    <w:autoSpaceDN/>
                    <w:spacing w:before="60" w:after="60"/>
                    <w:rPr>
                      <w:b/>
                      <w:bCs/>
                    </w:rPr>
                  </w:pPr>
                  <w:r w:rsidRPr="0067785B">
                    <w:rPr>
                      <w:b/>
                      <w:bCs/>
                      <w:szCs w:val="24"/>
                    </w:rPr>
                    <w:t>Convenor (Jens-Rainer Ohm)</w:t>
                  </w:r>
                </w:p>
              </w:tc>
            </w:tr>
            <w:tr w:rsidR="0067785B" w:rsidRPr="00BF75BD" w14:paraId="62389644" w14:textId="77777777" w:rsidTr="0067785B">
              <w:tc>
                <w:tcPr>
                  <w:tcW w:w="2160" w:type="dxa"/>
                  <w:tcBorders>
                    <w:top w:val="outset" w:sz="6" w:space="0" w:color="auto"/>
                    <w:left w:val="outset" w:sz="6" w:space="0" w:color="auto"/>
                    <w:bottom w:val="outset" w:sz="6" w:space="0" w:color="auto"/>
                    <w:right w:val="single" w:sz="6" w:space="0" w:color="auto"/>
                  </w:tcBorders>
                  <w:hideMark/>
                </w:tcPr>
                <w:p w14:paraId="70E3EA02" w14:textId="77777777" w:rsidR="0067785B" w:rsidRPr="00BF75BD" w:rsidRDefault="0067785B" w:rsidP="00B4369A">
                  <w:pPr>
                    <w:autoSpaceDE/>
                    <w:autoSpaceDN/>
                    <w:spacing w:before="60" w:after="60"/>
                    <w:rPr>
                      <w:b/>
                      <w:bCs/>
                    </w:rPr>
                  </w:pPr>
                  <w:r w:rsidRPr="00BF75BD">
                    <w:rPr>
                      <w:b/>
                      <w:bCs/>
                    </w:rPr>
                    <w:t>Type:</w:t>
                  </w:r>
                </w:p>
              </w:tc>
              <w:tc>
                <w:tcPr>
                  <w:tcW w:w="7056" w:type="dxa"/>
                  <w:tcBorders>
                    <w:top w:val="single" w:sz="6" w:space="0" w:color="auto"/>
                    <w:left w:val="single" w:sz="6" w:space="0" w:color="auto"/>
                    <w:bottom w:val="single" w:sz="6" w:space="0" w:color="auto"/>
                    <w:right w:val="single" w:sz="6" w:space="0" w:color="auto"/>
                  </w:tcBorders>
                  <w:hideMark/>
                </w:tcPr>
                <w:p w14:paraId="72953C56" w14:textId="2CC22A55" w:rsidR="0067785B" w:rsidRPr="00BF75BD" w:rsidRDefault="0067785B" w:rsidP="00B4369A">
                  <w:pPr>
                    <w:autoSpaceDE/>
                    <w:autoSpaceDN/>
                    <w:spacing w:before="60" w:after="60"/>
                    <w:rPr>
                      <w:b/>
                      <w:bCs/>
                    </w:rPr>
                  </w:pPr>
                  <w:r>
                    <w:rPr>
                      <w:b/>
                      <w:bCs/>
                    </w:rPr>
                    <w:t>Project</w:t>
                  </w:r>
                </w:p>
              </w:tc>
            </w:tr>
            <w:tr w:rsidR="0067785B" w:rsidRPr="00BF75BD" w14:paraId="176CDE97" w14:textId="77777777" w:rsidTr="0067785B">
              <w:tc>
                <w:tcPr>
                  <w:tcW w:w="2160" w:type="dxa"/>
                  <w:tcBorders>
                    <w:top w:val="outset" w:sz="6" w:space="0" w:color="auto"/>
                    <w:left w:val="outset" w:sz="6" w:space="0" w:color="auto"/>
                    <w:bottom w:val="outset" w:sz="6" w:space="0" w:color="auto"/>
                    <w:right w:val="single" w:sz="6" w:space="0" w:color="auto"/>
                  </w:tcBorders>
                </w:tcPr>
                <w:p w14:paraId="2FE9A59E" w14:textId="77777777" w:rsidR="0067785B" w:rsidRPr="00BF75BD" w:rsidRDefault="0067785B" w:rsidP="00B4369A">
                  <w:pPr>
                    <w:autoSpaceDE/>
                    <w:autoSpaceDN/>
                    <w:spacing w:before="60" w:after="60"/>
                    <w:rPr>
                      <w:b/>
                      <w:bCs/>
                    </w:rPr>
                  </w:pPr>
                  <w:r>
                    <w:rPr>
                      <w:b/>
                      <w:bCs/>
                    </w:rPr>
                    <w:t>Subtype:</w:t>
                  </w:r>
                </w:p>
              </w:tc>
              <w:tc>
                <w:tcPr>
                  <w:tcW w:w="7056" w:type="dxa"/>
                  <w:tcBorders>
                    <w:top w:val="single" w:sz="6" w:space="0" w:color="auto"/>
                    <w:left w:val="single" w:sz="6" w:space="0" w:color="auto"/>
                    <w:bottom w:val="single" w:sz="6" w:space="0" w:color="auto"/>
                    <w:right w:val="single" w:sz="6" w:space="0" w:color="auto"/>
                  </w:tcBorders>
                </w:tcPr>
                <w:p w14:paraId="31835BFE" w14:textId="659B6E7F" w:rsidR="0067785B" w:rsidRPr="00BF75BD" w:rsidRDefault="0067785B" w:rsidP="00B4369A">
                  <w:pPr>
                    <w:autoSpaceDE/>
                    <w:autoSpaceDN/>
                    <w:spacing w:before="60" w:after="60"/>
                    <w:rPr>
                      <w:b/>
                      <w:bCs/>
                    </w:rPr>
                  </w:pPr>
                  <w:r>
                    <w:rPr>
                      <w:b/>
                      <w:bCs/>
                    </w:rPr>
                    <w:t>Draft</w:t>
                  </w:r>
                </w:p>
              </w:tc>
            </w:tr>
            <w:tr w:rsidR="0067785B" w:rsidRPr="00BF75BD" w14:paraId="0D4CD964" w14:textId="77777777" w:rsidTr="0067785B">
              <w:tc>
                <w:tcPr>
                  <w:tcW w:w="2160" w:type="dxa"/>
                  <w:tcBorders>
                    <w:top w:val="outset" w:sz="6" w:space="0" w:color="auto"/>
                    <w:left w:val="outset" w:sz="6" w:space="0" w:color="auto"/>
                    <w:bottom w:val="outset" w:sz="6" w:space="0" w:color="auto"/>
                    <w:right w:val="single" w:sz="6" w:space="0" w:color="auto"/>
                  </w:tcBorders>
                </w:tcPr>
                <w:p w14:paraId="46A40CFD" w14:textId="77777777" w:rsidR="0067785B" w:rsidRPr="00BF75BD" w:rsidRDefault="0067785B" w:rsidP="00B4369A">
                  <w:pPr>
                    <w:autoSpaceDE/>
                    <w:autoSpaceDN/>
                    <w:spacing w:before="60" w:after="60"/>
                    <w:rPr>
                      <w:b/>
                      <w:bCs/>
                    </w:rPr>
                  </w:pPr>
                  <w:r w:rsidRPr="00BF75BD">
                    <w:rPr>
                      <w:b/>
                      <w:bCs/>
                    </w:rPr>
                    <w:t>Status:</w:t>
                  </w:r>
                </w:p>
              </w:tc>
              <w:tc>
                <w:tcPr>
                  <w:tcW w:w="7056" w:type="dxa"/>
                  <w:tcBorders>
                    <w:top w:val="single" w:sz="6" w:space="0" w:color="auto"/>
                    <w:left w:val="single" w:sz="6" w:space="0" w:color="auto"/>
                    <w:bottom w:val="single" w:sz="6" w:space="0" w:color="auto"/>
                    <w:right w:val="single" w:sz="6" w:space="0" w:color="auto"/>
                  </w:tcBorders>
                </w:tcPr>
                <w:p w14:paraId="1E93205A" w14:textId="77777777" w:rsidR="0067785B" w:rsidRPr="00BF75BD" w:rsidRDefault="0067785B" w:rsidP="00B4369A">
                  <w:pPr>
                    <w:autoSpaceDE/>
                    <w:autoSpaceDN/>
                    <w:spacing w:before="60" w:after="60"/>
                    <w:rPr>
                      <w:b/>
                      <w:bCs/>
                    </w:rPr>
                  </w:pPr>
                  <w:r w:rsidRPr="00BF75BD">
                    <w:rPr>
                      <w:b/>
                      <w:bCs/>
                    </w:rPr>
                    <w:t>Approved</w:t>
                  </w:r>
                </w:p>
              </w:tc>
            </w:tr>
            <w:tr w:rsidR="0067785B" w:rsidRPr="00BF75BD" w14:paraId="553E3566" w14:textId="77777777" w:rsidTr="0067785B">
              <w:tc>
                <w:tcPr>
                  <w:tcW w:w="2160" w:type="dxa"/>
                  <w:tcBorders>
                    <w:top w:val="outset" w:sz="6" w:space="0" w:color="auto"/>
                    <w:left w:val="outset" w:sz="6" w:space="0" w:color="auto"/>
                    <w:bottom w:val="outset" w:sz="6" w:space="0" w:color="auto"/>
                    <w:right w:val="single" w:sz="6" w:space="0" w:color="auto"/>
                  </w:tcBorders>
                </w:tcPr>
                <w:p w14:paraId="583C89BF" w14:textId="77777777" w:rsidR="0067785B" w:rsidRPr="00BF75BD" w:rsidRDefault="0067785B" w:rsidP="00B4369A">
                  <w:pPr>
                    <w:autoSpaceDE/>
                    <w:autoSpaceDN/>
                    <w:spacing w:before="60" w:after="60"/>
                    <w:rPr>
                      <w:b/>
                      <w:bCs/>
                    </w:rPr>
                  </w:pPr>
                  <w:r w:rsidRPr="00BF75BD">
                    <w:rPr>
                      <w:b/>
                      <w:bCs/>
                    </w:rPr>
                    <w:t>Date:</w:t>
                  </w:r>
                </w:p>
              </w:tc>
              <w:tc>
                <w:tcPr>
                  <w:tcW w:w="7056" w:type="dxa"/>
                  <w:tcBorders>
                    <w:top w:val="single" w:sz="6" w:space="0" w:color="auto"/>
                    <w:left w:val="single" w:sz="6" w:space="0" w:color="auto"/>
                    <w:bottom w:val="single" w:sz="6" w:space="0" w:color="auto"/>
                    <w:right w:val="single" w:sz="6" w:space="0" w:color="auto"/>
                  </w:tcBorders>
                </w:tcPr>
                <w:p w14:paraId="257D5BF9" w14:textId="03B17BE6" w:rsidR="0067785B" w:rsidRPr="00BF75BD" w:rsidRDefault="0067785B" w:rsidP="00B4369A">
                  <w:pPr>
                    <w:autoSpaceDE/>
                    <w:autoSpaceDN/>
                    <w:spacing w:before="60" w:after="60"/>
                    <w:rPr>
                      <w:b/>
                      <w:bCs/>
                    </w:rPr>
                  </w:pPr>
                  <w:r w:rsidRPr="00BF75BD">
                    <w:rPr>
                      <w:b/>
                      <w:bCs/>
                    </w:rPr>
                    <w:t>202</w:t>
                  </w:r>
                  <w:r>
                    <w:rPr>
                      <w:b/>
                      <w:bCs/>
                    </w:rPr>
                    <w:t>2</w:t>
                  </w:r>
                  <w:r w:rsidRPr="00BF75BD">
                    <w:rPr>
                      <w:b/>
                      <w:bCs/>
                    </w:rPr>
                    <w:t>-</w:t>
                  </w:r>
                  <w:r w:rsidRPr="0067785B">
                    <w:rPr>
                      <w:b/>
                      <w:bCs/>
                    </w:rPr>
                    <w:t>07-08</w:t>
                  </w:r>
                </w:p>
              </w:tc>
            </w:tr>
            <w:tr w:rsidR="0067785B" w:rsidRPr="00BF75BD" w14:paraId="3B4B6F8B" w14:textId="77777777" w:rsidTr="0067785B">
              <w:tc>
                <w:tcPr>
                  <w:tcW w:w="2160" w:type="dxa"/>
                  <w:tcBorders>
                    <w:top w:val="outset" w:sz="6" w:space="0" w:color="auto"/>
                    <w:left w:val="outset" w:sz="6" w:space="0" w:color="auto"/>
                    <w:bottom w:val="outset" w:sz="6" w:space="0" w:color="auto"/>
                    <w:right w:val="single" w:sz="6" w:space="0" w:color="auto"/>
                  </w:tcBorders>
                </w:tcPr>
                <w:p w14:paraId="4E937101" w14:textId="77777777" w:rsidR="0067785B" w:rsidRPr="00BF75BD" w:rsidRDefault="0067785B" w:rsidP="00B4369A">
                  <w:pPr>
                    <w:autoSpaceDE/>
                    <w:autoSpaceDN/>
                    <w:spacing w:before="60" w:after="60"/>
                    <w:rPr>
                      <w:b/>
                      <w:bCs/>
                    </w:rPr>
                  </w:pPr>
                  <w:r w:rsidRPr="00BF75BD">
                    <w:rPr>
                      <w:b/>
                      <w:bCs/>
                    </w:rPr>
                    <w:t>Expected Action:</w:t>
                  </w:r>
                </w:p>
              </w:tc>
              <w:tc>
                <w:tcPr>
                  <w:tcW w:w="7056" w:type="dxa"/>
                  <w:tcBorders>
                    <w:top w:val="single" w:sz="6" w:space="0" w:color="auto"/>
                    <w:left w:val="single" w:sz="6" w:space="0" w:color="auto"/>
                    <w:bottom w:val="single" w:sz="6" w:space="0" w:color="auto"/>
                    <w:right w:val="single" w:sz="6" w:space="0" w:color="auto"/>
                  </w:tcBorders>
                </w:tcPr>
                <w:p w14:paraId="0963233C" w14:textId="77777777" w:rsidR="0067785B" w:rsidRPr="00BF75BD" w:rsidRDefault="0067785B" w:rsidP="00B4369A">
                  <w:pPr>
                    <w:autoSpaceDE/>
                    <w:autoSpaceDN/>
                    <w:spacing w:before="60" w:after="60"/>
                    <w:rPr>
                      <w:b/>
                      <w:bCs/>
                    </w:rPr>
                  </w:pPr>
                  <w:r w:rsidRPr="0067785B">
                    <w:rPr>
                      <w:b/>
                      <w:bCs/>
                    </w:rPr>
                    <w:t>Info</w:t>
                  </w:r>
                </w:p>
              </w:tc>
            </w:tr>
            <w:tr w:rsidR="0067785B" w:rsidRPr="00BF75BD" w14:paraId="61B958A2" w14:textId="77777777" w:rsidTr="0067785B">
              <w:tc>
                <w:tcPr>
                  <w:tcW w:w="2160" w:type="dxa"/>
                  <w:tcBorders>
                    <w:top w:val="outset" w:sz="6" w:space="0" w:color="auto"/>
                    <w:left w:val="outset" w:sz="6" w:space="0" w:color="auto"/>
                    <w:bottom w:val="outset" w:sz="6" w:space="0" w:color="auto"/>
                    <w:right w:val="single" w:sz="6" w:space="0" w:color="auto"/>
                  </w:tcBorders>
                </w:tcPr>
                <w:p w14:paraId="5802EA8E" w14:textId="77777777" w:rsidR="0067785B" w:rsidRPr="00BF75BD" w:rsidRDefault="0067785B" w:rsidP="00B4369A">
                  <w:pPr>
                    <w:autoSpaceDE/>
                    <w:autoSpaceDN/>
                    <w:spacing w:before="60" w:after="60"/>
                    <w:rPr>
                      <w:b/>
                      <w:bCs/>
                    </w:rPr>
                  </w:pPr>
                  <w:r w:rsidRPr="00BF75BD">
                    <w:rPr>
                      <w:b/>
                      <w:bCs/>
                    </w:rPr>
                    <w:t>Action due date:</w:t>
                  </w:r>
                </w:p>
              </w:tc>
              <w:tc>
                <w:tcPr>
                  <w:tcW w:w="7056" w:type="dxa"/>
                  <w:tcBorders>
                    <w:top w:val="single" w:sz="6" w:space="0" w:color="auto"/>
                    <w:left w:val="single" w:sz="6" w:space="0" w:color="auto"/>
                    <w:bottom w:val="single" w:sz="6" w:space="0" w:color="auto"/>
                    <w:right w:val="single" w:sz="6" w:space="0" w:color="auto"/>
                  </w:tcBorders>
                </w:tcPr>
                <w:p w14:paraId="02ED393C" w14:textId="77777777" w:rsidR="0067785B" w:rsidRPr="00BF75BD" w:rsidRDefault="0067785B" w:rsidP="00B4369A">
                  <w:pPr>
                    <w:autoSpaceDE/>
                    <w:autoSpaceDN/>
                    <w:spacing w:before="60" w:after="60"/>
                    <w:rPr>
                      <w:b/>
                      <w:bCs/>
                    </w:rPr>
                  </w:pPr>
                  <w:r w:rsidRPr="00BF75BD">
                    <w:rPr>
                      <w:b/>
                      <w:bCs/>
                    </w:rPr>
                    <w:t>N/A</w:t>
                  </w:r>
                </w:p>
              </w:tc>
            </w:tr>
            <w:tr w:rsidR="0067785B" w:rsidRPr="00BF75BD" w14:paraId="55965E5C" w14:textId="77777777" w:rsidTr="0067785B">
              <w:tc>
                <w:tcPr>
                  <w:tcW w:w="2160" w:type="dxa"/>
                  <w:tcBorders>
                    <w:top w:val="outset" w:sz="6" w:space="0" w:color="auto"/>
                    <w:left w:val="outset" w:sz="6" w:space="0" w:color="auto"/>
                    <w:bottom w:val="outset" w:sz="6" w:space="0" w:color="auto"/>
                    <w:right w:val="single" w:sz="6" w:space="0" w:color="auto"/>
                  </w:tcBorders>
                </w:tcPr>
                <w:p w14:paraId="1E8A34A5" w14:textId="77777777" w:rsidR="0067785B" w:rsidRPr="00BF75BD" w:rsidRDefault="0067785B" w:rsidP="00B4369A">
                  <w:pPr>
                    <w:autoSpaceDE/>
                    <w:autoSpaceDN/>
                    <w:spacing w:before="60" w:after="60"/>
                    <w:rPr>
                      <w:b/>
                      <w:bCs/>
                    </w:rPr>
                  </w:pPr>
                  <w:r>
                    <w:rPr>
                      <w:b/>
                      <w:bCs/>
                    </w:rPr>
                    <w:t>No. of pages</w:t>
                  </w:r>
                </w:p>
              </w:tc>
              <w:tc>
                <w:tcPr>
                  <w:tcW w:w="7056" w:type="dxa"/>
                  <w:tcBorders>
                    <w:top w:val="single" w:sz="6" w:space="0" w:color="auto"/>
                    <w:left w:val="single" w:sz="6" w:space="0" w:color="auto"/>
                    <w:bottom w:val="single" w:sz="6" w:space="0" w:color="auto"/>
                    <w:right w:val="single" w:sz="6" w:space="0" w:color="auto"/>
                  </w:tcBorders>
                </w:tcPr>
                <w:p w14:paraId="371256BD" w14:textId="02DB0B97" w:rsidR="0067785B" w:rsidRPr="00BF75BD" w:rsidRDefault="0067785B" w:rsidP="00B4369A">
                  <w:pPr>
                    <w:autoSpaceDE/>
                    <w:autoSpaceDN/>
                    <w:spacing w:before="60" w:after="60"/>
                    <w:rPr>
                      <w:b/>
                      <w:bCs/>
                    </w:rPr>
                  </w:pPr>
                  <w:r>
                    <w:rPr>
                      <w:b/>
                    </w:rPr>
                    <w:t>6</w:t>
                  </w:r>
                  <w:r w:rsidRPr="00097160">
                    <w:rPr>
                      <w:bCs/>
                    </w:rPr>
                    <w:t xml:space="preserve"> (without </w:t>
                  </w:r>
                  <w:r>
                    <w:rPr>
                      <w:bCs/>
                    </w:rPr>
                    <w:t xml:space="preserve">this </w:t>
                  </w:r>
                  <w:r w:rsidRPr="00097160">
                    <w:rPr>
                      <w:bCs/>
                    </w:rPr>
                    <w:t>cover page)</w:t>
                  </w:r>
                </w:p>
              </w:tc>
            </w:tr>
            <w:tr w:rsidR="0067785B" w:rsidRPr="00BF75BD" w14:paraId="36868F41" w14:textId="77777777" w:rsidTr="0067785B">
              <w:tc>
                <w:tcPr>
                  <w:tcW w:w="2160" w:type="dxa"/>
                  <w:tcBorders>
                    <w:top w:val="outset" w:sz="6" w:space="0" w:color="auto"/>
                    <w:left w:val="outset" w:sz="6" w:space="0" w:color="auto"/>
                    <w:bottom w:val="outset" w:sz="6" w:space="0" w:color="auto"/>
                    <w:right w:val="single" w:sz="6" w:space="0" w:color="auto"/>
                  </w:tcBorders>
                </w:tcPr>
                <w:p w14:paraId="04AED720" w14:textId="77777777" w:rsidR="0067785B" w:rsidRPr="00BF75BD" w:rsidRDefault="0067785B" w:rsidP="00B4369A">
                  <w:pPr>
                    <w:autoSpaceDE/>
                    <w:autoSpaceDN/>
                    <w:spacing w:before="60" w:after="60"/>
                    <w:rPr>
                      <w:b/>
                      <w:bCs/>
                    </w:rPr>
                  </w:pPr>
                  <w:r w:rsidRPr="00BF75BD">
                    <w:rPr>
                      <w:b/>
                      <w:bCs/>
                    </w:rPr>
                    <w:t>Email of convenor:</w:t>
                  </w:r>
                </w:p>
              </w:tc>
              <w:tc>
                <w:tcPr>
                  <w:tcW w:w="7056" w:type="dxa"/>
                  <w:tcBorders>
                    <w:top w:val="single" w:sz="6" w:space="0" w:color="auto"/>
                    <w:left w:val="single" w:sz="6" w:space="0" w:color="auto"/>
                    <w:bottom w:val="single" w:sz="6" w:space="0" w:color="auto"/>
                    <w:right w:val="single" w:sz="6" w:space="0" w:color="auto"/>
                  </w:tcBorders>
                </w:tcPr>
                <w:p w14:paraId="427FA916" w14:textId="77777777" w:rsidR="0067785B" w:rsidRPr="00BF75BD" w:rsidRDefault="0067785B" w:rsidP="00B4369A">
                  <w:pPr>
                    <w:autoSpaceDE/>
                    <w:autoSpaceDN/>
                    <w:spacing w:before="60" w:after="60"/>
                    <w:rPr>
                      <w:b/>
                      <w:bCs/>
                    </w:rPr>
                  </w:pPr>
                  <w:r w:rsidRPr="00BF75BD">
                    <w:rPr>
                      <w:b/>
                      <w:bCs/>
                    </w:rPr>
                    <w:t xml:space="preserve">ohm @ </w:t>
                  </w:r>
                  <w:proofErr w:type="spellStart"/>
                  <w:r w:rsidRPr="00BF75BD">
                    <w:rPr>
                      <w:b/>
                      <w:bCs/>
                    </w:rPr>
                    <w:t>ient</w:t>
                  </w:r>
                  <w:proofErr w:type="spellEnd"/>
                  <w:r w:rsidRPr="00BF75BD">
                    <w:rPr>
                      <w:b/>
                      <w:bCs/>
                    </w:rPr>
                    <w:t xml:space="preserve"> . </w:t>
                  </w:r>
                  <w:proofErr w:type="spellStart"/>
                  <w:r w:rsidRPr="00BF75BD">
                    <w:rPr>
                      <w:b/>
                      <w:bCs/>
                    </w:rPr>
                    <w:t>rwth-aachen</w:t>
                  </w:r>
                  <w:proofErr w:type="spellEnd"/>
                  <w:r w:rsidRPr="00BF75BD">
                    <w:rPr>
                      <w:b/>
                      <w:bCs/>
                    </w:rPr>
                    <w:t xml:space="preserve"> . de</w:t>
                  </w:r>
                </w:p>
              </w:tc>
            </w:tr>
            <w:tr w:rsidR="0067785B" w:rsidRPr="00BF75BD" w14:paraId="2F69D5BA" w14:textId="77777777" w:rsidTr="0067785B">
              <w:tc>
                <w:tcPr>
                  <w:tcW w:w="2160" w:type="dxa"/>
                  <w:tcBorders>
                    <w:top w:val="outset" w:sz="6" w:space="0" w:color="auto"/>
                    <w:left w:val="outset" w:sz="6" w:space="0" w:color="auto"/>
                    <w:bottom w:val="outset" w:sz="6" w:space="0" w:color="auto"/>
                    <w:right w:val="single" w:sz="6" w:space="0" w:color="auto"/>
                  </w:tcBorders>
                </w:tcPr>
                <w:p w14:paraId="6332776B" w14:textId="77777777" w:rsidR="0067785B" w:rsidRPr="00BF75BD" w:rsidRDefault="0067785B" w:rsidP="00B4369A">
                  <w:pPr>
                    <w:autoSpaceDE/>
                    <w:autoSpaceDN/>
                    <w:spacing w:before="60" w:after="60"/>
                    <w:rPr>
                      <w:b/>
                      <w:bCs/>
                    </w:rPr>
                  </w:pPr>
                  <w:r w:rsidRPr="00BF75BD">
                    <w:rPr>
                      <w:b/>
                      <w:bCs/>
                    </w:rPr>
                    <w:t>Committee URL:</w:t>
                  </w:r>
                </w:p>
              </w:tc>
              <w:tc>
                <w:tcPr>
                  <w:tcW w:w="7056" w:type="dxa"/>
                  <w:tcBorders>
                    <w:top w:val="single" w:sz="6" w:space="0" w:color="auto"/>
                    <w:left w:val="single" w:sz="6" w:space="0" w:color="auto"/>
                    <w:bottom w:val="single" w:sz="6" w:space="0" w:color="auto"/>
                    <w:right w:val="single" w:sz="6" w:space="0" w:color="auto"/>
                  </w:tcBorders>
                </w:tcPr>
                <w:p w14:paraId="221C36AA" w14:textId="77777777" w:rsidR="0067785B" w:rsidRPr="00BF75BD" w:rsidRDefault="0067785B" w:rsidP="00B4369A">
                  <w:pPr>
                    <w:autoSpaceDE/>
                    <w:autoSpaceDN/>
                    <w:spacing w:before="60" w:after="60"/>
                    <w:rPr>
                      <w:b/>
                      <w:bCs/>
                    </w:rPr>
                  </w:pPr>
                  <w:bookmarkStart w:id="0" w:name="_Hlk77393839"/>
                  <w:r w:rsidRPr="00BF75BD">
                    <w:rPr>
                      <w:b/>
                      <w:bCs/>
                    </w:rPr>
                    <w:t>https://sd.iso.org/documents/ui/#!/browse/iso/iso-iec-jtc-1/iso-iec-jtc-1-sc-29/iso-iec-jtc-1-sc-29-wg-5</w:t>
                  </w:r>
                  <w:bookmarkEnd w:id="0"/>
                </w:p>
              </w:tc>
            </w:tr>
          </w:tbl>
          <w:p w14:paraId="0A38FC5E" w14:textId="77777777" w:rsidR="0067785B" w:rsidRPr="00BF75BD" w:rsidRDefault="0067785B" w:rsidP="00BF75BD">
            <w:pPr>
              <w:autoSpaceDE/>
              <w:autoSpaceDN/>
              <w:rPr>
                <w:szCs w:val="24"/>
              </w:rPr>
            </w:pPr>
          </w:p>
        </w:tc>
      </w:tr>
    </w:tbl>
    <w:p w14:paraId="0A34F02A" w14:textId="77777777" w:rsidR="0067785B" w:rsidRDefault="0067785B" w:rsidP="00B42EB7">
      <w:pPr>
        <w:spacing w:before="1"/>
        <w:rPr>
          <w:sz w:val="24"/>
          <w:szCs w:val="24"/>
        </w:rPr>
      </w:pPr>
    </w:p>
    <w:p w14:paraId="2BEE2658" w14:textId="77777777" w:rsidR="0067785B" w:rsidRPr="0010406A" w:rsidRDefault="0067785B">
      <w:pPr>
        <w:tabs>
          <w:tab w:val="left" w:pos="3099"/>
        </w:tabs>
        <w:ind w:left="104"/>
        <w:rPr>
          <w:color w:val="0000EE"/>
          <w:w w:val="120"/>
          <w:sz w:val="24"/>
          <w:u w:val="single" w:color="0000EE"/>
        </w:rPr>
        <w:sectPr w:rsidR="0067785B" w:rsidRPr="0010406A" w:rsidSect="006B4944">
          <w:footerReference w:type="default" r:id="rId7"/>
          <w:pgSz w:w="12240" w:h="15840" w:code="1"/>
          <w:pgMar w:top="1152" w:right="1440" w:bottom="1152" w:left="1440" w:header="432" w:footer="432" w:gutter="0"/>
          <w:cols w:space="720"/>
        </w:sectPr>
      </w:pPr>
    </w:p>
    <w:tbl>
      <w:tblPr>
        <w:tblW w:w="0" w:type="auto"/>
        <w:tblLayout w:type="fixed"/>
        <w:tblLook w:val="0000" w:firstRow="0" w:lastRow="0" w:firstColumn="0" w:lastColumn="0" w:noHBand="0" w:noVBand="0"/>
      </w:tblPr>
      <w:tblGrid>
        <w:gridCol w:w="6480"/>
        <w:gridCol w:w="2880"/>
      </w:tblGrid>
      <w:tr w:rsidR="00E61DAC" w:rsidRPr="005B217D" w14:paraId="7E96CA4B" w14:textId="77777777" w:rsidTr="00987DA0">
        <w:tc>
          <w:tcPr>
            <w:tcW w:w="6480" w:type="dxa"/>
          </w:tcPr>
          <w:p w14:paraId="18E03134" w14:textId="547BE3EE" w:rsidR="006C5D39" w:rsidRPr="005B217D" w:rsidRDefault="00E61DAC" w:rsidP="00C97D78">
            <w:pPr>
              <w:tabs>
                <w:tab w:val="left" w:pos="7200"/>
              </w:tabs>
              <w:spacing w:before="0"/>
              <w:rPr>
                <w:b/>
                <w:szCs w:val="22"/>
                <w:lang w:val="en-CA"/>
              </w:rPr>
            </w:pPr>
            <w:r w:rsidRPr="005B217D">
              <w:rPr>
                <w:b/>
                <w:szCs w:val="22"/>
                <w:lang w:val="en-CA"/>
              </w:rPr>
              <w:lastRenderedPageBreak/>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28D619CE" w:rsidR="00E61DAC" w:rsidRPr="005B217D" w:rsidRDefault="00084393" w:rsidP="00536188">
            <w:pPr>
              <w:tabs>
                <w:tab w:val="left" w:pos="7200"/>
              </w:tabs>
              <w:spacing w:before="0"/>
              <w:rPr>
                <w:b/>
                <w:szCs w:val="22"/>
                <w:lang w:val="en-CA"/>
              </w:rPr>
            </w:pPr>
            <w:r>
              <w:t>2</w:t>
            </w:r>
            <w:r w:rsidR="008A147E">
              <w:t>6</w:t>
            </w:r>
            <w:r w:rsidR="00A703CE">
              <w:t>th</w:t>
            </w:r>
            <w:r w:rsidRPr="00B648F1">
              <w:t xml:space="preserve"> Meeting</w:t>
            </w:r>
            <w:r>
              <w:rPr>
                <w:lang w:val="en-CA"/>
              </w:rPr>
              <w:t>,</w:t>
            </w:r>
            <w:r w:rsidRPr="00B648F1">
              <w:rPr>
                <w:lang w:val="en-CA"/>
              </w:rPr>
              <w:t xml:space="preserve"> </w:t>
            </w:r>
            <w:r>
              <w:rPr>
                <w:lang w:val="en-CA"/>
              </w:rPr>
              <w:t xml:space="preserve">by teleconference, </w:t>
            </w:r>
            <w:r w:rsidR="008A147E">
              <w:rPr>
                <w:lang w:val="en-CA"/>
              </w:rPr>
              <w:t>20</w:t>
            </w:r>
            <w:r>
              <w:rPr>
                <w:lang w:val="en-CA"/>
              </w:rPr>
              <w:t>–</w:t>
            </w:r>
            <w:r w:rsidR="00AB4721">
              <w:rPr>
                <w:lang w:val="en-CA"/>
              </w:rPr>
              <w:t>2</w:t>
            </w:r>
            <w:r w:rsidR="008A147E">
              <w:rPr>
                <w:lang w:val="en-CA"/>
              </w:rPr>
              <w:t>9</w:t>
            </w:r>
            <w:r w:rsidRPr="00B648F1">
              <w:rPr>
                <w:lang w:val="en-CA"/>
              </w:rPr>
              <w:t xml:space="preserve"> </w:t>
            </w:r>
            <w:r w:rsidR="008A147E">
              <w:rPr>
                <w:lang w:val="en-CA"/>
              </w:rPr>
              <w:t>April</w:t>
            </w:r>
            <w:r>
              <w:rPr>
                <w:lang w:val="en-CA"/>
              </w:rPr>
              <w:t xml:space="preserve"> </w:t>
            </w:r>
            <w:r w:rsidRPr="00B648F1">
              <w:rPr>
                <w:lang w:val="en-CA"/>
              </w:rPr>
              <w:t>20</w:t>
            </w:r>
            <w:r>
              <w:rPr>
                <w:lang w:val="en-CA"/>
              </w:rPr>
              <w:t>2</w:t>
            </w:r>
            <w:r w:rsidR="00AB4721">
              <w:rPr>
                <w:lang w:val="en-CA"/>
              </w:rPr>
              <w:t>2</w:t>
            </w:r>
          </w:p>
        </w:tc>
        <w:tc>
          <w:tcPr>
            <w:tcW w:w="2880" w:type="dxa"/>
          </w:tcPr>
          <w:p w14:paraId="59B7E346" w14:textId="6461C3AC"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8A147E">
              <w:rPr>
                <w:lang w:val="en-CA"/>
              </w:rPr>
              <w:t>Z</w:t>
            </w:r>
            <w:r w:rsidR="005277D5">
              <w:rPr>
                <w:lang w:val="en-CA"/>
              </w:rPr>
              <w:t>1003</w:t>
            </w:r>
            <w:r w:rsidR="006A0E5C" w:rsidRPr="006A0E5C">
              <w:rPr>
                <w:lang w:val="en-CA"/>
              </w:rPr>
              <w:t>-v</w:t>
            </w:r>
            <w:r w:rsidR="005277D5">
              <w:rPr>
                <w:lang w:val="en-CA"/>
              </w:rPr>
              <w:t>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05F084B0" w:rsidR="00E61DAC" w:rsidRPr="005B217D" w:rsidRDefault="005277D5" w:rsidP="009D7CE6">
            <w:pPr>
              <w:spacing w:before="60" w:after="60"/>
              <w:rPr>
                <w:b/>
                <w:szCs w:val="22"/>
                <w:lang w:val="en-CA"/>
              </w:rPr>
            </w:pPr>
            <w:r w:rsidRPr="005277D5">
              <w:rPr>
                <w:b/>
                <w:szCs w:val="22"/>
                <w:lang w:val="en-CA"/>
              </w:rPr>
              <w:t xml:space="preserve">Coding-independent code points for video signal type identification (Draft 1 </w:t>
            </w:r>
            <w:r w:rsidR="00FA2AEF">
              <w:rPr>
                <w:b/>
                <w:szCs w:val="22"/>
                <w:lang w:val="en-CA"/>
              </w:rPr>
              <w:t>for</w:t>
            </w:r>
            <w:r w:rsidRPr="005277D5">
              <w:rPr>
                <w:b/>
                <w:szCs w:val="22"/>
                <w:lang w:val="en-CA"/>
              </w:rPr>
              <w:t xml:space="preserve"> 3rd edition)</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2F6693A5"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707A69F"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0513B112" w14:textId="77777777" w:rsidR="00E61DAC" w:rsidRDefault="005277D5">
            <w:pPr>
              <w:spacing w:before="60" w:after="60"/>
              <w:rPr>
                <w:szCs w:val="22"/>
                <w:lang w:val="en-CA"/>
              </w:rPr>
            </w:pPr>
            <w:r>
              <w:rPr>
                <w:szCs w:val="22"/>
                <w:lang w:val="en-CA"/>
              </w:rPr>
              <w:t>Gary J. Sullivan</w:t>
            </w:r>
          </w:p>
          <w:p w14:paraId="49D81240" w14:textId="1126C4F6" w:rsidR="005277D5" w:rsidRPr="005B217D" w:rsidRDefault="005277D5">
            <w:pPr>
              <w:spacing w:before="60" w:after="60"/>
              <w:rPr>
                <w:szCs w:val="22"/>
                <w:lang w:val="en-CA"/>
              </w:rPr>
            </w:pPr>
            <w:r>
              <w:rPr>
                <w:szCs w:val="22"/>
                <w:lang w:val="en-CA"/>
              </w:rPr>
              <w:t>Alexandros M. Tourapis</w:t>
            </w:r>
          </w:p>
        </w:tc>
        <w:tc>
          <w:tcPr>
            <w:tcW w:w="900" w:type="dxa"/>
          </w:tcPr>
          <w:p w14:paraId="3F7D03C7" w14:textId="77777777" w:rsidR="00E61DAC" w:rsidRDefault="00E61DAC">
            <w:pPr>
              <w:spacing w:before="60" w:after="60"/>
              <w:rPr>
                <w:szCs w:val="22"/>
                <w:lang w:val="en-CA"/>
              </w:rPr>
            </w:pPr>
            <w:r w:rsidRPr="005B217D">
              <w:rPr>
                <w:szCs w:val="22"/>
                <w:lang w:val="en-CA"/>
              </w:rPr>
              <w:t>Email:</w:t>
            </w:r>
          </w:p>
          <w:p w14:paraId="0140ECA2" w14:textId="482B9FCE" w:rsidR="005277D5" w:rsidRPr="005B217D" w:rsidRDefault="005277D5">
            <w:pPr>
              <w:spacing w:before="60" w:after="60"/>
              <w:rPr>
                <w:szCs w:val="22"/>
                <w:lang w:val="en-CA"/>
              </w:rPr>
            </w:pPr>
            <w:r>
              <w:rPr>
                <w:szCs w:val="22"/>
                <w:lang w:val="en-CA"/>
              </w:rPr>
              <w:t>Email:</w:t>
            </w:r>
          </w:p>
        </w:tc>
        <w:tc>
          <w:tcPr>
            <w:tcW w:w="3060" w:type="dxa"/>
          </w:tcPr>
          <w:p w14:paraId="2C61653C" w14:textId="77777777" w:rsidR="005277D5" w:rsidRDefault="005277D5" w:rsidP="005952A5">
            <w:pPr>
              <w:spacing w:before="60" w:after="60"/>
              <w:rPr>
                <w:szCs w:val="22"/>
                <w:lang w:val="en-CA"/>
              </w:rPr>
            </w:pPr>
            <w:r>
              <w:rPr>
                <w:szCs w:val="22"/>
                <w:lang w:val="en-CA"/>
              </w:rPr>
              <w:t>garysull@microsoft.com</w:t>
            </w:r>
          </w:p>
          <w:p w14:paraId="32C2ABFD" w14:textId="61DE21B0" w:rsidR="00E61DAC" w:rsidRPr="005B217D" w:rsidRDefault="005277D5" w:rsidP="005952A5">
            <w:pPr>
              <w:spacing w:before="60" w:after="60"/>
              <w:rPr>
                <w:szCs w:val="22"/>
                <w:lang w:val="en-CA"/>
              </w:rPr>
            </w:pPr>
            <w:r>
              <w:rPr>
                <w:szCs w:val="22"/>
                <w:lang w:val="en-CA"/>
              </w:rPr>
              <w:t>atourapis@apple.com</w:t>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6A8D4B9C" w:rsidR="00E61DAC" w:rsidRPr="005B217D" w:rsidRDefault="005277D5">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723883F2" w14:textId="3DBBFC20" w:rsidR="00263398" w:rsidRPr="005277D5" w:rsidRDefault="005277D5" w:rsidP="009234A5">
      <w:pPr>
        <w:rPr>
          <w:i/>
          <w:iCs/>
          <w:szCs w:val="22"/>
          <w:lang w:val="en-CA"/>
        </w:rPr>
      </w:pPr>
      <w:r>
        <w:rPr>
          <w:lang w:val="en-CA"/>
        </w:rPr>
        <w:t xml:space="preserve">This document contains </w:t>
      </w:r>
      <w:r w:rsidR="00987DA0">
        <w:rPr>
          <w:lang w:val="en-CA"/>
        </w:rPr>
        <w:t xml:space="preserve">the </w:t>
      </w:r>
      <w:r>
        <w:rPr>
          <w:lang w:val="en-CA"/>
        </w:rPr>
        <w:t>draft text toward a 3</w:t>
      </w:r>
      <w:r w:rsidRPr="005277D5">
        <w:rPr>
          <w:vertAlign w:val="superscript"/>
          <w:lang w:val="en-CA"/>
        </w:rPr>
        <w:t>rd</w:t>
      </w:r>
      <w:r>
        <w:rPr>
          <w:lang w:val="en-CA"/>
        </w:rPr>
        <w:t xml:space="preserve"> edition of </w:t>
      </w:r>
      <w:r w:rsidRPr="00987DA0">
        <w:rPr>
          <w:i/>
          <w:iCs/>
          <w:lang w:val="en-CA"/>
        </w:rPr>
        <w:t>Coding-independent code points for video signal type identification</w:t>
      </w:r>
      <w:r>
        <w:rPr>
          <w:lang w:val="en-CA"/>
        </w:rPr>
        <w:t xml:space="preserve"> (Rec. ITU-T H.273 | ISO/IEC 23091-2). Text modifications are provided for specification of code point </w:t>
      </w:r>
      <w:r w:rsidRPr="005277D5">
        <w:rPr>
          <w:lang w:val="en-CA"/>
        </w:rPr>
        <w:t>identifiers for YCoCg-R colour representation with equal luma and chroma bit depths</w:t>
      </w:r>
      <w:r>
        <w:rPr>
          <w:lang w:val="en-CA"/>
        </w:rPr>
        <w:t xml:space="preserve">. The new code points are referred to as </w:t>
      </w:r>
      <w:proofErr w:type="spellStart"/>
      <w:r w:rsidRPr="005277D5">
        <w:rPr>
          <w:lang w:val="en-CA"/>
        </w:rPr>
        <w:t>YCgCo</w:t>
      </w:r>
      <w:proofErr w:type="spellEnd"/>
      <w:r w:rsidRPr="005277D5">
        <w:rPr>
          <w:lang w:val="en-CA"/>
        </w:rPr>
        <w:t xml:space="preserve">-Re </w:t>
      </w:r>
      <w:r>
        <w:rPr>
          <w:lang w:val="en-CA"/>
        </w:rPr>
        <w:t xml:space="preserve">and </w:t>
      </w:r>
      <w:proofErr w:type="spellStart"/>
      <w:r w:rsidRPr="005277D5">
        <w:rPr>
          <w:lang w:val="en-CA"/>
        </w:rPr>
        <w:t>YCgCo</w:t>
      </w:r>
      <w:proofErr w:type="spellEnd"/>
      <w:r w:rsidRPr="005277D5">
        <w:rPr>
          <w:lang w:val="en-CA"/>
        </w:rPr>
        <w:t>-R</w:t>
      </w:r>
      <w:r>
        <w:rPr>
          <w:lang w:val="en-CA"/>
        </w:rPr>
        <w:t xml:space="preserve">o, where the number of bits added to a source RGB bit depth is </w:t>
      </w:r>
      <w:r w:rsidR="00987DA0">
        <w:rPr>
          <w:lang w:val="en-CA"/>
        </w:rPr>
        <w:t>2 (i.e., even)</w:t>
      </w:r>
      <w:r>
        <w:rPr>
          <w:lang w:val="en-CA"/>
        </w:rPr>
        <w:t xml:space="preserve"> and </w:t>
      </w:r>
      <w:r w:rsidR="00987DA0">
        <w:rPr>
          <w:lang w:val="en-CA"/>
        </w:rPr>
        <w:t>1 (</w:t>
      </w:r>
      <w:r>
        <w:rPr>
          <w:lang w:val="en-CA"/>
        </w:rPr>
        <w:t>odd</w:t>
      </w:r>
      <w:r w:rsidR="00987DA0">
        <w:rPr>
          <w:lang w:val="en-CA"/>
        </w:rPr>
        <w:t>)</w:t>
      </w:r>
      <w:r>
        <w:rPr>
          <w:lang w:val="en-CA"/>
        </w:rPr>
        <w:t>, respectively.</w:t>
      </w:r>
      <w:r w:rsidRPr="005277D5">
        <w:rPr>
          <w:lang w:val="en-CA"/>
        </w:rPr>
        <w:t xml:space="preserve"> </w:t>
      </w:r>
      <w:r>
        <w:rPr>
          <w:lang w:val="en-CA"/>
        </w:rPr>
        <w:t xml:space="preserve">Revision marking is provided to show modifications relative to the basis text (based on the 2021-07 edition of Rec. ITU-T H.273). Equation numbers and their cross-references that are </w:t>
      </w:r>
      <w:r w:rsidR="00FD1492">
        <w:rPr>
          <w:lang w:val="en-CA"/>
        </w:rPr>
        <w:t>maintained</w:t>
      </w:r>
      <w:r>
        <w:rPr>
          <w:lang w:val="en-CA"/>
        </w:rPr>
        <w:t xml:space="preserve"> automatically have been updated without revision marking.</w:t>
      </w:r>
    </w:p>
    <w:p w14:paraId="7D2AC1F0" w14:textId="36222601" w:rsidR="00745F6B" w:rsidRPr="005B217D" w:rsidRDefault="005277D5" w:rsidP="005277D5">
      <w:pPr>
        <w:pStyle w:val="Heading1"/>
        <w:numPr>
          <w:ilvl w:val="0"/>
          <w:numId w:val="0"/>
        </w:numPr>
        <w:ind w:left="360" w:hanging="360"/>
        <w:rPr>
          <w:lang w:val="en-CA"/>
        </w:rPr>
      </w:pPr>
      <w:r>
        <w:rPr>
          <w:lang w:val="en-CA"/>
        </w:rPr>
        <w:t>Changes to the specification text in subclause 8.3</w:t>
      </w:r>
    </w:p>
    <w:p w14:paraId="45807E22" w14:textId="3B98652D" w:rsidR="005277D5" w:rsidRDefault="005277D5" w:rsidP="005277D5">
      <w:pPr>
        <w:keepNext/>
        <w:numPr>
          <w:ilvl w:val="12"/>
          <w:numId w:val="0"/>
        </w:numPr>
      </w:pPr>
      <w:r>
        <w:rPr>
          <w:i/>
          <w:iCs/>
          <w:szCs w:val="22"/>
          <w:lang w:val="en-CA"/>
        </w:rPr>
        <w:t xml:space="preserve">Starting with the sentence that begins with </w:t>
      </w:r>
      <w:r w:rsidRPr="00086A18">
        <w:rPr>
          <w:szCs w:val="22"/>
          <w:lang w:val="en-CA"/>
        </w:rPr>
        <w:t>“</w:t>
      </w:r>
      <w:r w:rsidR="00DB4DF1" w:rsidRPr="00DB4DF1">
        <w:t xml:space="preserve">The interpretation of </w:t>
      </w:r>
      <w:proofErr w:type="spellStart"/>
      <w:r w:rsidR="00DB4DF1" w:rsidRPr="00DB4DF1">
        <w:t>matrix_coefficients</w:t>
      </w:r>
      <w:proofErr w:type="spellEnd"/>
      <w:r w:rsidR="00DB4DF1" w:rsidRPr="00DB4DF1">
        <w:t xml:space="preserve"> is specified as follows</w:t>
      </w:r>
      <w:r>
        <w:t>”</w:t>
      </w:r>
      <w:r w:rsidRPr="00086A18">
        <w:rPr>
          <w:i/>
          <w:iCs/>
        </w:rPr>
        <w:t>, replace the remainder of the subclause with the following:</w:t>
      </w:r>
    </w:p>
    <w:p w14:paraId="1C387550" w14:textId="77777777" w:rsidR="005277D5" w:rsidRPr="005277D5" w:rsidRDefault="005277D5" w:rsidP="005277D5">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ins w:id="1" w:author="Gary Sullivan" w:date="2022-07-06T12:56:00Z"/>
          <w:sz w:val="20"/>
          <w:lang w:val="en-GB"/>
        </w:rPr>
      </w:pPr>
      <w:bookmarkStart w:id="2" w:name="_Hlk108120598"/>
      <w:ins w:id="3" w:author="Gary Sullivan" w:date="2022-07-06T14:16:00Z">
        <w:r w:rsidRPr="005277D5">
          <w:rPr>
            <w:sz w:val="20"/>
            <w:lang w:val="en-GB"/>
          </w:rPr>
          <w:t xml:space="preserve">When </w:t>
        </w:r>
        <w:proofErr w:type="spellStart"/>
        <w:r w:rsidRPr="005277D5">
          <w:rPr>
            <w:sz w:val="20"/>
            <w:lang w:val="en-GB"/>
          </w:rPr>
          <w:t>MatrixCoefficients</w:t>
        </w:r>
        <w:proofErr w:type="spellEnd"/>
        <w:r w:rsidRPr="005277D5">
          <w:rPr>
            <w:sz w:val="20"/>
            <w:lang w:val="en-GB"/>
          </w:rPr>
          <w:t xml:space="preserve"> is equal to 0, 8, 15 or 16, t</w:t>
        </w:r>
      </w:ins>
      <w:ins w:id="4" w:author="Gary Sullivan" w:date="2022-07-06T12:56:00Z">
        <w:r w:rsidRPr="005277D5">
          <w:rPr>
            <w:sz w:val="20"/>
            <w:lang w:val="en-GB"/>
          </w:rPr>
          <w:t>he variable</w:t>
        </w:r>
      </w:ins>
      <w:ins w:id="5" w:author="Gary Sullivan" w:date="2022-07-07T18:10:00Z">
        <w:r w:rsidRPr="005277D5">
          <w:rPr>
            <w:sz w:val="20"/>
            <w:lang w:val="en-GB"/>
          </w:rPr>
          <w:t>s</w:t>
        </w:r>
      </w:ins>
      <w:ins w:id="6" w:author="Gary Sullivan" w:date="2022-07-06T12:56:00Z">
        <w:r w:rsidRPr="005277D5">
          <w:rPr>
            <w:sz w:val="20"/>
            <w:lang w:val="en-GB"/>
          </w:rPr>
          <w:t xml:space="preserve"> </w:t>
        </w:r>
      </w:ins>
      <w:proofErr w:type="spellStart"/>
      <w:ins w:id="7" w:author="Gary Sullivan" w:date="2022-07-07T20:40:00Z">
        <w:r w:rsidRPr="005277D5">
          <w:rPr>
            <w:sz w:val="20"/>
            <w:lang w:val="en-GB"/>
          </w:rPr>
          <w:t>B</w:t>
        </w:r>
      </w:ins>
      <w:ins w:id="8" w:author="Gary Sullivan" w:date="2022-07-06T12:56:00Z">
        <w:r w:rsidRPr="005277D5">
          <w:rPr>
            <w:sz w:val="20"/>
            <w:lang w:val="en-GB"/>
          </w:rPr>
          <w:t>itDepth</w:t>
        </w:r>
      </w:ins>
      <w:ins w:id="9" w:author="Gary Sullivan" w:date="2022-07-07T14:20:00Z">
        <w:r w:rsidRPr="005277D5">
          <w:rPr>
            <w:sz w:val="20"/>
            <w:vertAlign w:val="subscript"/>
            <w:lang w:val="en-GB"/>
          </w:rPr>
          <w:t>RGB</w:t>
        </w:r>
      </w:ins>
      <w:proofErr w:type="spellEnd"/>
      <w:ins w:id="10" w:author="Gary Sullivan" w:date="2022-07-06T12:56:00Z">
        <w:r w:rsidRPr="005277D5">
          <w:rPr>
            <w:sz w:val="20"/>
            <w:lang w:val="en-GB"/>
          </w:rPr>
          <w:t xml:space="preserve"> </w:t>
        </w:r>
      </w:ins>
      <w:ins w:id="11" w:author="Gary Sullivan" w:date="2022-07-07T18:10:00Z">
        <w:r w:rsidRPr="005277D5">
          <w:rPr>
            <w:sz w:val="20"/>
            <w:lang w:val="en-GB"/>
          </w:rPr>
          <w:t xml:space="preserve">and </w:t>
        </w:r>
      </w:ins>
      <w:proofErr w:type="spellStart"/>
      <w:ins w:id="12" w:author="Gary Sullivan" w:date="2022-07-07T20:42:00Z">
        <w:r w:rsidRPr="005277D5">
          <w:rPr>
            <w:sz w:val="20"/>
            <w:lang w:val="en-GB"/>
          </w:rPr>
          <w:t>MaxVal</w:t>
        </w:r>
      </w:ins>
      <w:ins w:id="13" w:author="Gary Sullivan" w:date="2022-07-07T18:10:00Z">
        <w:r w:rsidRPr="005277D5">
          <w:rPr>
            <w:sz w:val="20"/>
            <w:vertAlign w:val="subscript"/>
            <w:lang w:val="en-GB"/>
          </w:rPr>
          <w:t>RGB</w:t>
        </w:r>
      </w:ins>
      <w:proofErr w:type="spellEnd"/>
      <w:ins w:id="14" w:author="Gary Sullivan" w:date="2022-07-06T12:56:00Z">
        <w:r w:rsidRPr="005277D5">
          <w:rPr>
            <w:sz w:val="20"/>
            <w:lang w:val="en-GB"/>
          </w:rPr>
          <w:t xml:space="preserve"> </w:t>
        </w:r>
      </w:ins>
      <w:ins w:id="15" w:author="Gary Sullivan" w:date="2022-07-07T18:10:00Z">
        <w:r w:rsidRPr="005277D5">
          <w:rPr>
            <w:sz w:val="20"/>
            <w:lang w:val="en-GB"/>
          </w:rPr>
          <w:t xml:space="preserve">are </w:t>
        </w:r>
      </w:ins>
      <w:ins w:id="16" w:author="Gary Sullivan" w:date="2022-07-06T12:56:00Z">
        <w:r w:rsidRPr="005277D5">
          <w:rPr>
            <w:sz w:val="20"/>
            <w:lang w:val="en-GB"/>
          </w:rPr>
          <w:t xml:space="preserve">derived </w:t>
        </w:r>
      </w:ins>
      <w:ins w:id="17" w:author="Gary Sullivan" w:date="2022-07-07T18:11:00Z">
        <w:r w:rsidRPr="005277D5">
          <w:rPr>
            <w:sz w:val="20"/>
            <w:lang w:val="en-GB"/>
          </w:rPr>
          <w:t>using the following ordered steps</w:t>
        </w:r>
      </w:ins>
      <w:ins w:id="18" w:author="Gary Sullivan" w:date="2022-07-06T12:56:00Z">
        <w:r w:rsidRPr="005277D5">
          <w:rPr>
            <w:sz w:val="20"/>
            <w:lang w:val="en-GB"/>
          </w:rPr>
          <w:t>:</w:t>
        </w:r>
      </w:ins>
    </w:p>
    <w:p w14:paraId="3CF92F4A" w14:textId="77777777"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ins w:id="19" w:author="Gary Sullivan" w:date="2022-07-07T18:10:00Z"/>
          <w:bCs/>
          <w:sz w:val="20"/>
          <w:lang w:val="en-GB"/>
        </w:rPr>
      </w:pPr>
      <w:ins w:id="20" w:author="Gary Sullivan" w:date="2022-07-07T18:10:00Z">
        <w:r w:rsidRPr="005277D5">
          <w:rPr>
            <w:sz w:val="20"/>
            <w:lang w:val="en-GB"/>
          </w:rPr>
          <w:t>a)</w:t>
        </w:r>
        <w:r w:rsidRPr="005277D5">
          <w:rPr>
            <w:sz w:val="20"/>
            <w:lang w:val="en-GB"/>
          </w:rPr>
          <w:tab/>
        </w:r>
      </w:ins>
      <w:ins w:id="21" w:author="Gary Sullivan" w:date="2022-07-07T18:11:00Z">
        <w:r w:rsidRPr="005277D5">
          <w:rPr>
            <w:sz w:val="20"/>
            <w:lang w:val="en-GB"/>
          </w:rPr>
          <w:t xml:space="preserve">The variable </w:t>
        </w:r>
      </w:ins>
      <w:proofErr w:type="spellStart"/>
      <w:ins w:id="22" w:author="Gary Sullivan" w:date="2022-07-07T20:40:00Z">
        <w:r w:rsidRPr="005277D5">
          <w:rPr>
            <w:sz w:val="20"/>
            <w:lang w:val="en-GB"/>
          </w:rPr>
          <w:t>B</w:t>
        </w:r>
      </w:ins>
      <w:ins w:id="23" w:author="Gary Sullivan" w:date="2022-07-07T18:11:00Z">
        <w:r w:rsidRPr="005277D5">
          <w:rPr>
            <w:sz w:val="20"/>
            <w:lang w:val="en-GB"/>
          </w:rPr>
          <w:t>itDepth</w:t>
        </w:r>
        <w:r w:rsidRPr="005277D5">
          <w:rPr>
            <w:sz w:val="20"/>
            <w:vertAlign w:val="subscript"/>
            <w:lang w:val="en-GB"/>
          </w:rPr>
          <w:t>RGB</w:t>
        </w:r>
        <w:proofErr w:type="spellEnd"/>
        <w:r w:rsidRPr="005277D5">
          <w:rPr>
            <w:sz w:val="20"/>
            <w:lang w:val="en-GB"/>
          </w:rPr>
          <w:t xml:space="preserve"> is derived as follows</w:t>
        </w:r>
      </w:ins>
      <w:ins w:id="24" w:author="Gary Sullivan" w:date="2022-07-07T18:10:00Z">
        <w:r w:rsidRPr="005277D5">
          <w:rPr>
            <w:bCs/>
            <w:sz w:val="20"/>
            <w:lang w:val="en-GB"/>
          </w:rPr>
          <w:t>:</w:t>
        </w:r>
      </w:ins>
    </w:p>
    <w:p w14:paraId="3E9810AF" w14:textId="77777777"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ins w:id="25" w:author="Gary Sullivan" w:date="2022-07-06T13:03:00Z"/>
          <w:bCs/>
          <w:sz w:val="20"/>
          <w:lang w:val="en-GB"/>
        </w:rPr>
      </w:pPr>
      <w:ins w:id="26" w:author="Gary Sullivan" w:date="2022-07-06T13:05:00Z">
        <w:r w:rsidRPr="005277D5">
          <w:rPr>
            <w:sz w:val="20"/>
            <w:lang w:val="en-GB"/>
          </w:rPr>
          <w:t>–</w:t>
        </w:r>
        <w:r w:rsidRPr="005277D5">
          <w:rPr>
            <w:sz w:val="20"/>
            <w:lang w:val="en-GB"/>
          </w:rPr>
          <w:tab/>
        </w:r>
      </w:ins>
      <w:ins w:id="27" w:author="Gary Sullivan" w:date="2022-07-06T13:03:00Z">
        <w:r w:rsidRPr="005277D5">
          <w:rPr>
            <w:bCs/>
            <w:sz w:val="20"/>
            <w:lang w:val="en-GB"/>
          </w:rPr>
          <w:t xml:space="preserve">If </w:t>
        </w:r>
        <w:proofErr w:type="spellStart"/>
        <w:r w:rsidRPr="005277D5">
          <w:rPr>
            <w:sz w:val="20"/>
            <w:lang w:val="en-GB"/>
          </w:rPr>
          <w:t>MatrixCoefficients</w:t>
        </w:r>
        <w:proofErr w:type="spellEnd"/>
        <w:r w:rsidRPr="005277D5">
          <w:rPr>
            <w:bCs/>
            <w:sz w:val="20"/>
            <w:lang w:val="en-GB"/>
          </w:rPr>
          <w:t xml:space="preserve"> is equal to </w:t>
        </w:r>
      </w:ins>
      <w:ins w:id="28" w:author="Gary Sullivan" w:date="2022-07-06T14:21:00Z">
        <w:r w:rsidRPr="005277D5">
          <w:rPr>
            <w:bCs/>
            <w:sz w:val="20"/>
            <w:lang w:val="en-GB"/>
          </w:rPr>
          <w:t>0</w:t>
        </w:r>
      </w:ins>
      <w:ins w:id="29" w:author="Gary Sullivan" w:date="2022-07-06T13:04:00Z">
        <w:r w:rsidRPr="005277D5">
          <w:rPr>
            <w:bCs/>
            <w:sz w:val="20"/>
            <w:lang w:val="en-GB"/>
          </w:rPr>
          <w:t xml:space="preserve"> or </w:t>
        </w:r>
      </w:ins>
      <w:ins w:id="30" w:author="Gary Sullivan" w:date="2022-07-06T14:21:00Z">
        <w:r w:rsidRPr="005277D5">
          <w:rPr>
            <w:bCs/>
            <w:sz w:val="20"/>
            <w:lang w:val="en-GB"/>
          </w:rPr>
          <w:t>8</w:t>
        </w:r>
      </w:ins>
      <w:ins w:id="31" w:author="Gary Sullivan" w:date="2022-07-06T13:03:00Z">
        <w:r w:rsidRPr="005277D5">
          <w:rPr>
            <w:bCs/>
            <w:sz w:val="20"/>
            <w:lang w:val="en-GB"/>
          </w:rPr>
          <w:t>, the following applies:</w:t>
        </w:r>
      </w:ins>
    </w:p>
    <w:p w14:paraId="6AC4EB81" w14:textId="41AB384F"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ins w:id="32" w:author="Gary Sullivan" w:date="2022-07-06T13:06:00Z"/>
          <w:lang w:val="en-GB"/>
        </w:rPr>
      </w:pPr>
      <w:ins w:id="33" w:author="Gary Sullivan" w:date="2022-07-07T20:40:00Z">
        <w:r w:rsidRPr="005277D5">
          <w:rPr>
            <w:noProof/>
            <w:sz w:val="20"/>
            <w:lang w:val="es-ES_tradnl"/>
          </w:rPr>
          <w:t>B</w:t>
        </w:r>
      </w:ins>
      <w:ins w:id="34" w:author="Gary Sullivan" w:date="2022-07-06T13:06:00Z">
        <w:r w:rsidRPr="005277D5">
          <w:rPr>
            <w:noProof/>
            <w:sz w:val="20"/>
            <w:lang w:val="es-ES_tradnl"/>
          </w:rPr>
          <w:t>itDepth</w:t>
        </w:r>
      </w:ins>
      <w:ins w:id="35" w:author="Gary Sullivan" w:date="2022-07-07T14:20:00Z">
        <w:r w:rsidRPr="005277D5">
          <w:rPr>
            <w:noProof/>
            <w:sz w:val="20"/>
            <w:vertAlign w:val="subscript"/>
            <w:lang w:val="es-ES_tradnl"/>
          </w:rPr>
          <w:t>RGB</w:t>
        </w:r>
      </w:ins>
      <w:ins w:id="36" w:author="Gary Sullivan" w:date="2022-07-06T13:06:00Z">
        <w:r w:rsidRPr="005277D5">
          <w:rPr>
            <w:noProof/>
            <w:sz w:val="20"/>
            <w:lang w:val="es-ES_tradnl"/>
          </w:rPr>
          <w:t xml:space="preserve"> = </w:t>
        </w:r>
      </w:ins>
      <w:ins w:id="37" w:author="Gary Sullivan" w:date="2022-07-07T20:40:00Z">
        <w:r w:rsidRPr="005277D5">
          <w:rPr>
            <w:noProof/>
            <w:sz w:val="20"/>
            <w:lang w:val="es-ES_tradnl"/>
          </w:rPr>
          <w:t>B</w:t>
        </w:r>
      </w:ins>
      <w:proofErr w:type="spellStart"/>
      <w:ins w:id="38" w:author="Gary Sullivan" w:date="2022-07-06T14:19:00Z">
        <w:r w:rsidRPr="005277D5">
          <w:rPr>
            <w:sz w:val="20"/>
            <w:lang w:val="es-ES_tradnl"/>
          </w:rPr>
          <w:t>itDepth</w:t>
        </w:r>
        <w:r w:rsidRPr="005277D5">
          <w:rPr>
            <w:sz w:val="20"/>
            <w:vertAlign w:val="subscript"/>
            <w:lang w:val="es-ES_tradnl"/>
          </w:rPr>
          <w:t>Y</w:t>
        </w:r>
      </w:ins>
      <w:proofErr w:type="spellEnd"/>
      <w:ins w:id="39" w:author="Gary Sullivan" w:date="2022-07-06T13:06:00Z">
        <w:r w:rsidRPr="005277D5">
          <w:rPr>
            <w:noProof/>
            <w:sz w:val="20"/>
            <w:lang w:val="es-ES_tradnl"/>
          </w:rPr>
          <w:tab/>
        </w:r>
        <w:r w:rsidRPr="005277D5">
          <w:rPr>
            <w:noProof/>
            <w:sz w:val="20"/>
            <w:lang w:val="es-ES_tradnl"/>
          </w:rPr>
          <w:tab/>
          <w:t>(</w:t>
        </w:r>
        <w:r w:rsidRPr="005277D5">
          <w:rPr>
            <w:sz w:val="20"/>
            <w:lang w:val="en-GB"/>
          </w:rPr>
          <w:fldChar w:fldCharType="begin"/>
        </w:r>
        <w:r w:rsidRPr="005277D5">
          <w:rPr>
            <w:sz w:val="20"/>
            <w:lang w:val="es-ES_tradnl"/>
          </w:rPr>
          <w:instrText xml:space="preserve"> SEQ Equation </w:instrText>
        </w:r>
      </w:ins>
      <w:ins w:id="40" w:author="Gary Sullivan" w:date="2022-07-07T21:10:00Z">
        <w:r>
          <w:rPr>
            <w:sz w:val="20"/>
            <w:lang w:val="es-ES_tradnl"/>
          </w:rPr>
          <w:instrText xml:space="preserve">\r 20 </w:instrText>
        </w:r>
      </w:ins>
      <w:ins w:id="41" w:author="Gary Sullivan" w:date="2022-07-06T13:06:00Z">
        <w:r w:rsidRPr="005277D5">
          <w:rPr>
            <w:sz w:val="20"/>
            <w:lang w:val="es-ES_tradnl"/>
          </w:rPr>
          <w:instrText xml:space="preserve">\* ARABIC </w:instrText>
        </w:r>
        <w:r w:rsidRPr="005277D5">
          <w:rPr>
            <w:sz w:val="20"/>
            <w:lang w:val="en-GB"/>
          </w:rPr>
          <w:fldChar w:fldCharType="separate"/>
        </w:r>
      </w:ins>
      <w:r w:rsidR="0067785B">
        <w:rPr>
          <w:noProof/>
          <w:sz w:val="20"/>
          <w:lang w:val="es-ES_tradnl"/>
        </w:rPr>
        <w:t>20</w:t>
      </w:r>
      <w:ins w:id="42" w:author="Gary Sullivan" w:date="2022-07-06T13:06:00Z">
        <w:r w:rsidRPr="005277D5">
          <w:rPr>
            <w:sz w:val="20"/>
            <w:lang w:val="en-GB"/>
          </w:rPr>
          <w:fldChar w:fldCharType="end"/>
        </w:r>
        <w:r w:rsidRPr="005277D5">
          <w:rPr>
            <w:noProof/>
            <w:sz w:val="20"/>
            <w:lang w:val="es-ES_tradnl"/>
          </w:rPr>
          <w:t>)</w:t>
        </w:r>
      </w:ins>
    </w:p>
    <w:p w14:paraId="1F8B9D37" w14:textId="77777777"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ins w:id="43" w:author="Gary Sullivan" w:date="2022-07-06T13:06:00Z"/>
          <w:sz w:val="20"/>
          <w:lang w:val="en-GB"/>
        </w:rPr>
      </w:pPr>
      <w:ins w:id="44" w:author="Gary Sullivan" w:date="2022-07-06T13:06:00Z">
        <w:r w:rsidRPr="005277D5">
          <w:rPr>
            <w:sz w:val="20"/>
            <w:lang w:val="en-GB"/>
          </w:rPr>
          <w:t>–</w:t>
        </w:r>
        <w:r w:rsidRPr="005277D5">
          <w:rPr>
            <w:sz w:val="20"/>
            <w:lang w:val="en-GB"/>
          </w:rPr>
          <w:tab/>
          <w:t xml:space="preserve">Otherwise, </w:t>
        </w:r>
      </w:ins>
      <w:ins w:id="45" w:author="Gary Sullivan" w:date="2022-07-06T14:22:00Z">
        <w:r w:rsidRPr="005277D5">
          <w:rPr>
            <w:sz w:val="20"/>
            <w:lang w:val="en-GB"/>
          </w:rPr>
          <w:t xml:space="preserve">if </w:t>
        </w:r>
        <w:proofErr w:type="spellStart"/>
        <w:r w:rsidRPr="005277D5">
          <w:rPr>
            <w:sz w:val="20"/>
            <w:lang w:val="en-GB"/>
          </w:rPr>
          <w:t>MatrixCoefficients</w:t>
        </w:r>
        <w:proofErr w:type="spellEnd"/>
        <w:r w:rsidRPr="005277D5">
          <w:rPr>
            <w:bCs/>
            <w:sz w:val="20"/>
            <w:lang w:val="en-GB"/>
          </w:rPr>
          <w:t xml:space="preserve"> is equal to 15, </w:t>
        </w:r>
      </w:ins>
      <w:ins w:id="46" w:author="Gary Sullivan" w:date="2022-07-06T13:06:00Z">
        <w:r w:rsidRPr="005277D5">
          <w:rPr>
            <w:sz w:val="20"/>
            <w:lang w:val="en-GB"/>
          </w:rPr>
          <w:t>the following applies</w:t>
        </w:r>
      </w:ins>
      <w:ins w:id="47" w:author="Gary Sullivan" w:date="2022-07-06T14:22:00Z">
        <w:r w:rsidRPr="005277D5">
          <w:rPr>
            <w:sz w:val="20"/>
            <w:lang w:val="en-GB"/>
          </w:rPr>
          <w:t>:</w:t>
        </w:r>
      </w:ins>
    </w:p>
    <w:p w14:paraId="4A1B0971" w14:textId="1C7A4299"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ins w:id="48" w:author="Gary Sullivan" w:date="2022-07-06T12:55:00Z"/>
          <w:lang w:val="en-GB"/>
        </w:rPr>
      </w:pPr>
      <w:ins w:id="49" w:author="Gary Sullivan" w:date="2022-07-07T20:40:00Z">
        <w:r w:rsidRPr="005277D5">
          <w:rPr>
            <w:noProof/>
            <w:sz w:val="20"/>
            <w:lang w:val="es-ES_tradnl"/>
          </w:rPr>
          <w:t>B</w:t>
        </w:r>
      </w:ins>
      <w:ins w:id="50" w:author="Gary Sullivan" w:date="2022-07-06T12:56:00Z">
        <w:r w:rsidRPr="005277D5">
          <w:rPr>
            <w:noProof/>
            <w:sz w:val="20"/>
            <w:lang w:val="es-ES_tradnl"/>
          </w:rPr>
          <w:t>itDepth</w:t>
        </w:r>
      </w:ins>
      <w:ins w:id="51" w:author="Gary Sullivan" w:date="2022-07-07T14:20:00Z">
        <w:r w:rsidRPr="005277D5">
          <w:rPr>
            <w:noProof/>
            <w:sz w:val="20"/>
            <w:vertAlign w:val="subscript"/>
            <w:lang w:val="es-ES_tradnl"/>
          </w:rPr>
          <w:t>RGB</w:t>
        </w:r>
      </w:ins>
      <w:ins w:id="52" w:author="Gary Sullivan" w:date="2022-07-06T12:56:00Z">
        <w:r w:rsidRPr="005277D5">
          <w:rPr>
            <w:noProof/>
            <w:sz w:val="20"/>
            <w:lang w:val="es-ES_tradnl"/>
          </w:rPr>
          <w:t xml:space="preserve"> =</w:t>
        </w:r>
      </w:ins>
      <w:ins w:id="53" w:author="Gary Sullivan" w:date="2022-07-06T12:57:00Z">
        <w:r w:rsidRPr="005277D5">
          <w:rPr>
            <w:noProof/>
            <w:sz w:val="20"/>
            <w:lang w:val="es-ES_tradnl"/>
          </w:rPr>
          <w:t xml:space="preserve"> </w:t>
        </w:r>
      </w:ins>
      <w:proofErr w:type="spellStart"/>
      <w:ins w:id="54" w:author="Gary Sullivan" w:date="2022-07-06T14:19:00Z">
        <w:r w:rsidRPr="005277D5">
          <w:rPr>
            <w:sz w:val="20"/>
            <w:lang w:val="es-ES_tradnl"/>
          </w:rPr>
          <w:t>BitDepth</w:t>
        </w:r>
        <w:r w:rsidRPr="005277D5">
          <w:rPr>
            <w:sz w:val="20"/>
            <w:vertAlign w:val="subscript"/>
            <w:lang w:val="es-ES_tradnl"/>
          </w:rPr>
          <w:t>Y</w:t>
        </w:r>
        <w:proofErr w:type="spellEnd"/>
        <w:r w:rsidRPr="005277D5">
          <w:rPr>
            <w:noProof/>
            <w:sz w:val="20"/>
            <w:lang w:val="es-ES_tradnl"/>
          </w:rPr>
          <w:t xml:space="preserve"> </w:t>
        </w:r>
      </w:ins>
      <w:ins w:id="55" w:author="Gary Sullivan" w:date="2022-07-06T14:20:00Z">
        <w:r w:rsidRPr="005277D5">
          <w:rPr>
            <w:noProof/>
            <w:sz w:val="20"/>
            <w:lang w:val="es-ES_tradnl"/>
          </w:rPr>
          <w:t>+</w:t>
        </w:r>
      </w:ins>
      <w:ins w:id="56" w:author="Gary Sullivan" w:date="2022-07-06T13:04:00Z">
        <w:r w:rsidRPr="005277D5">
          <w:rPr>
            <w:noProof/>
            <w:sz w:val="20"/>
            <w:lang w:val="es-ES_tradnl"/>
          </w:rPr>
          <w:t xml:space="preserve"> </w:t>
        </w:r>
      </w:ins>
      <w:ins w:id="57" w:author="Gary Sullivan" w:date="2022-07-06T14:22:00Z">
        <w:r w:rsidRPr="005277D5">
          <w:rPr>
            <w:noProof/>
            <w:sz w:val="20"/>
            <w:lang w:val="es-ES_tradnl"/>
          </w:rPr>
          <w:t>2</w:t>
        </w:r>
      </w:ins>
      <w:ins w:id="58" w:author="Gary Sullivan" w:date="2022-07-06T12:56:00Z">
        <w:r w:rsidRPr="005277D5">
          <w:rPr>
            <w:noProof/>
            <w:sz w:val="20"/>
            <w:lang w:val="es-ES_tradnl"/>
          </w:rPr>
          <w:tab/>
        </w:r>
        <w:r w:rsidRPr="005277D5">
          <w:rPr>
            <w:noProof/>
            <w:sz w:val="20"/>
            <w:lang w:val="es-ES_tradnl"/>
          </w:rPr>
          <w:tab/>
          <w:t>(</w:t>
        </w:r>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ins>
      <w:r>
        <w:rPr>
          <w:noProof/>
          <w:sz w:val="20"/>
          <w:lang w:val="es-ES_tradnl"/>
        </w:rPr>
        <w:t>21</w:t>
      </w:r>
      <w:ins w:id="59" w:author="Gary Sullivan" w:date="2022-07-06T12:56:00Z">
        <w:r w:rsidRPr="005277D5">
          <w:rPr>
            <w:sz w:val="20"/>
            <w:lang w:val="en-GB"/>
          </w:rPr>
          <w:fldChar w:fldCharType="end"/>
        </w:r>
        <w:r w:rsidRPr="005277D5">
          <w:rPr>
            <w:noProof/>
            <w:sz w:val="20"/>
            <w:lang w:val="es-ES_tradnl"/>
          </w:rPr>
          <w:t>)</w:t>
        </w:r>
      </w:ins>
    </w:p>
    <w:p w14:paraId="0A461250" w14:textId="77777777"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ins w:id="60" w:author="Gary Sullivan" w:date="2022-07-06T14:22:00Z"/>
          <w:sz w:val="20"/>
          <w:lang w:val="en-GB"/>
        </w:rPr>
      </w:pPr>
      <w:ins w:id="61" w:author="Gary Sullivan" w:date="2022-07-06T14:22:00Z">
        <w:r w:rsidRPr="005277D5">
          <w:rPr>
            <w:sz w:val="20"/>
            <w:lang w:val="en-GB"/>
          </w:rPr>
          <w:t>–</w:t>
        </w:r>
        <w:r w:rsidRPr="005277D5">
          <w:rPr>
            <w:sz w:val="20"/>
            <w:lang w:val="en-GB"/>
          </w:rPr>
          <w:tab/>
          <w:t>Otherwise</w:t>
        </w:r>
      </w:ins>
      <w:ins w:id="62" w:author="Gary Sullivan" w:date="2022-07-06T14:23:00Z">
        <w:r w:rsidRPr="005277D5">
          <w:rPr>
            <w:sz w:val="20"/>
            <w:lang w:val="en-GB"/>
          </w:rPr>
          <w:t xml:space="preserve"> (</w:t>
        </w:r>
      </w:ins>
      <w:proofErr w:type="spellStart"/>
      <w:ins w:id="63" w:author="Gary Sullivan" w:date="2022-07-06T14:22:00Z">
        <w:r w:rsidRPr="005277D5">
          <w:rPr>
            <w:sz w:val="20"/>
            <w:lang w:val="en-GB"/>
          </w:rPr>
          <w:t>MatrixCoefficients</w:t>
        </w:r>
        <w:proofErr w:type="spellEnd"/>
        <w:r w:rsidRPr="005277D5">
          <w:rPr>
            <w:bCs/>
            <w:sz w:val="20"/>
            <w:lang w:val="en-GB"/>
          </w:rPr>
          <w:t xml:space="preserve"> is equal to 1</w:t>
        </w:r>
      </w:ins>
      <w:ins w:id="64" w:author="Gary Sullivan" w:date="2022-07-06T14:23:00Z">
        <w:r w:rsidRPr="005277D5">
          <w:rPr>
            <w:bCs/>
            <w:sz w:val="20"/>
            <w:lang w:val="en-GB"/>
          </w:rPr>
          <w:t>6)</w:t>
        </w:r>
      </w:ins>
      <w:ins w:id="65" w:author="Gary Sullivan" w:date="2022-07-06T14:22:00Z">
        <w:r w:rsidRPr="005277D5">
          <w:rPr>
            <w:bCs/>
            <w:sz w:val="20"/>
            <w:lang w:val="en-GB"/>
          </w:rPr>
          <w:t xml:space="preserve">, </w:t>
        </w:r>
        <w:r w:rsidRPr="005277D5">
          <w:rPr>
            <w:sz w:val="20"/>
            <w:lang w:val="en-GB"/>
          </w:rPr>
          <w:t>the following applies:</w:t>
        </w:r>
      </w:ins>
    </w:p>
    <w:p w14:paraId="3D394DDF" w14:textId="6835527C"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ins w:id="66" w:author="Gary Sullivan" w:date="2022-07-06T14:22:00Z"/>
          <w:lang w:val="en-GB"/>
        </w:rPr>
      </w:pPr>
      <w:ins w:id="67" w:author="Gary Sullivan" w:date="2022-07-07T20:40:00Z">
        <w:r w:rsidRPr="005277D5">
          <w:rPr>
            <w:noProof/>
            <w:sz w:val="20"/>
            <w:lang w:val="es-ES_tradnl"/>
          </w:rPr>
          <w:t>B</w:t>
        </w:r>
      </w:ins>
      <w:ins w:id="68" w:author="Gary Sullivan" w:date="2022-07-06T14:22:00Z">
        <w:r w:rsidRPr="005277D5">
          <w:rPr>
            <w:noProof/>
            <w:sz w:val="20"/>
            <w:lang w:val="es-ES_tradnl"/>
          </w:rPr>
          <w:t>itDepth</w:t>
        </w:r>
      </w:ins>
      <w:ins w:id="69" w:author="Gary Sullivan" w:date="2022-07-07T14:20:00Z">
        <w:r w:rsidRPr="005277D5">
          <w:rPr>
            <w:noProof/>
            <w:sz w:val="20"/>
            <w:vertAlign w:val="subscript"/>
            <w:lang w:val="es-ES_tradnl"/>
          </w:rPr>
          <w:t>RGB</w:t>
        </w:r>
      </w:ins>
      <w:ins w:id="70" w:author="Gary Sullivan" w:date="2022-07-06T14:22:00Z">
        <w:r w:rsidRPr="005277D5">
          <w:rPr>
            <w:noProof/>
            <w:sz w:val="20"/>
            <w:lang w:val="es-ES_tradnl"/>
          </w:rPr>
          <w:t xml:space="preserve"> = </w:t>
        </w:r>
        <w:proofErr w:type="spellStart"/>
        <w:r w:rsidRPr="005277D5">
          <w:rPr>
            <w:sz w:val="20"/>
            <w:lang w:val="es-ES_tradnl"/>
          </w:rPr>
          <w:t>BitDepth</w:t>
        </w:r>
        <w:r w:rsidRPr="005277D5">
          <w:rPr>
            <w:sz w:val="20"/>
            <w:vertAlign w:val="subscript"/>
            <w:lang w:val="es-ES_tradnl"/>
          </w:rPr>
          <w:t>Y</w:t>
        </w:r>
        <w:proofErr w:type="spellEnd"/>
        <w:r w:rsidRPr="005277D5">
          <w:rPr>
            <w:noProof/>
            <w:sz w:val="20"/>
            <w:lang w:val="es-ES_tradnl"/>
          </w:rPr>
          <w:t xml:space="preserve"> + </w:t>
        </w:r>
      </w:ins>
      <w:ins w:id="71" w:author="Gary Sullivan" w:date="2022-07-06T14:23:00Z">
        <w:r w:rsidRPr="005277D5">
          <w:rPr>
            <w:noProof/>
            <w:sz w:val="20"/>
            <w:lang w:val="es-ES_tradnl"/>
          </w:rPr>
          <w:t>1</w:t>
        </w:r>
      </w:ins>
      <w:ins w:id="72" w:author="Gary Sullivan" w:date="2022-07-06T14:22:00Z">
        <w:r w:rsidRPr="005277D5">
          <w:rPr>
            <w:noProof/>
            <w:sz w:val="20"/>
            <w:lang w:val="es-ES_tradnl"/>
          </w:rPr>
          <w:tab/>
        </w:r>
        <w:r w:rsidRPr="005277D5">
          <w:rPr>
            <w:noProof/>
            <w:sz w:val="20"/>
            <w:lang w:val="es-ES_tradnl"/>
          </w:rPr>
          <w:tab/>
          <w:t>(</w:t>
        </w:r>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ins>
      <w:r>
        <w:rPr>
          <w:noProof/>
          <w:sz w:val="20"/>
          <w:lang w:val="es-ES_tradnl"/>
        </w:rPr>
        <w:t>22</w:t>
      </w:r>
      <w:ins w:id="73" w:author="Gary Sullivan" w:date="2022-07-06T14:22:00Z">
        <w:r w:rsidRPr="005277D5">
          <w:rPr>
            <w:sz w:val="20"/>
            <w:lang w:val="en-GB"/>
          </w:rPr>
          <w:fldChar w:fldCharType="end"/>
        </w:r>
        <w:r w:rsidRPr="005277D5">
          <w:rPr>
            <w:noProof/>
            <w:sz w:val="20"/>
            <w:lang w:val="es-ES_tradnl"/>
          </w:rPr>
          <w:t>)</w:t>
        </w:r>
      </w:ins>
    </w:p>
    <w:p w14:paraId="5A6D3070" w14:textId="77777777"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ins w:id="74" w:author="Gary Sullivan" w:date="2022-07-07T14:23:00Z"/>
          <w:sz w:val="20"/>
          <w:lang w:val="en-GB"/>
        </w:rPr>
      </w:pPr>
      <w:ins w:id="75" w:author="Gary Sullivan" w:date="2022-07-07T18:12:00Z">
        <w:r w:rsidRPr="005277D5">
          <w:rPr>
            <w:sz w:val="20"/>
            <w:lang w:val="en-GB"/>
          </w:rPr>
          <w:t>b)</w:t>
        </w:r>
        <w:r w:rsidRPr="005277D5">
          <w:rPr>
            <w:sz w:val="20"/>
            <w:lang w:val="en-GB"/>
          </w:rPr>
          <w:tab/>
          <w:t>T</w:t>
        </w:r>
      </w:ins>
      <w:ins w:id="76" w:author="Gary Sullivan" w:date="2022-07-07T14:23:00Z">
        <w:r w:rsidRPr="005277D5">
          <w:rPr>
            <w:sz w:val="20"/>
            <w:lang w:val="en-GB"/>
          </w:rPr>
          <w:t xml:space="preserve">he variable </w:t>
        </w:r>
      </w:ins>
      <w:proofErr w:type="spellStart"/>
      <w:ins w:id="77" w:author="Gary Sullivan" w:date="2022-07-07T20:42:00Z">
        <w:r w:rsidRPr="005277D5">
          <w:rPr>
            <w:sz w:val="20"/>
            <w:lang w:val="en-GB"/>
          </w:rPr>
          <w:t>MaxVal</w:t>
        </w:r>
      </w:ins>
      <w:ins w:id="78" w:author="Gary Sullivan" w:date="2022-07-07T14:23:00Z">
        <w:r w:rsidRPr="005277D5">
          <w:rPr>
            <w:sz w:val="20"/>
            <w:vertAlign w:val="subscript"/>
            <w:lang w:val="en-GB"/>
          </w:rPr>
          <w:t>RGB</w:t>
        </w:r>
        <w:proofErr w:type="spellEnd"/>
        <w:r w:rsidRPr="005277D5">
          <w:rPr>
            <w:sz w:val="20"/>
            <w:lang w:val="en-GB"/>
          </w:rPr>
          <w:t xml:space="preserve"> is derived as follows:</w:t>
        </w:r>
      </w:ins>
    </w:p>
    <w:p w14:paraId="29E81D05" w14:textId="2E17556C"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ins w:id="79" w:author="Gary Sullivan" w:date="2022-07-07T14:23:00Z"/>
          <w:sz w:val="20"/>
          <w:lang w:val="en-GB"/>
        </w:rPr>
      </w:pPr>
      <w:proofErr w:type="spellStart"/>
      <w:ins w:id="80" w:author="Gary Sullivan" w:date="2022-07-07T20:42:00Z">
        <w:r w:rsidRPr="005277D5">
          <w:rPr>
            <w:sz w:val="20"/>
            <w:lang w:val="en-GB"/>
          </w:rPr>
          <w:t>MaxVal</w:t>
        </w:r>
      </w:ins>
      <w:ins w:id="81" w:author="Gary Sullivan" w:date="2022-07-07T14:23:00Z">
        <w:r w:rsidRPr="005277D5">
          <w:rPr>
            <w:sz w:val="20"/>
            <w:vertAlign w:val="subscript"/>
            <w:lang w:val="en-GB"/>
          </w:rPr>
          <w:t>RGB</w:t>
        </w:r>
        <w:proofErr w:type="spellEnd"/>
        <w:r w:rsidRPr="005277D5">
          <w:rPr>
            <w:sz w:val="20"/>
            <w:lang w:val="en-GB"/>
          </w:rPr>
          <w:t xml:space="preserve"> = </w:t>
        </w:r>
        <w:r w:rsidRPr="005277D5">
          <w:rPr>
            <w:sz w:val="20"/>
            <w:lang w:val="es-ES_tradnl"/>
          </w:rPr>
          <w:t xml:space="preserve">( 1 &lt;&lt; </w:t>
        </w:r>
      </w:ins>
      <w:proofErr w:type="spellStart"/>
      <w:ins w:id="82" w:author="Gary Sullivan" w:date="2022-07-07T20:40:00Z">
        <w:r w:rsidRPr="005277D5">
          <w:rPr>
            <w:sz w:val="20"/>
            <w:lang w:val="es-ES_tradnl"/>
          </w:rPr>
          <w:t>B</w:t>
        </w:r>
      </w:ins>
      <w:ins w:id="83" w:author="Gary Sullivan" w:date="2022-07-07T14:23:00Z">
        <w:r w:rsidRPr="005277D5">
          <w:rPr>
            <w:sz w:val="20"/>
            <w:lang w:val="es-ES_tradnl"/>
          </w:rPr>
          <w:t>itDepth</w:t>
        </w:r>
        <w:r w:rsidRPr="005277D5">
          <w:rPr>
            <w:sz w:val="20"/>
            <w:vertAlign w:val="subscript"/>
            <w:lang w:val="es-ES_tradnl"/>
          </w:rPr>
          <w:t>RGB</w:t>
        </w:r>
        <w:proofErr w:type="spellEnd"/>
        <w:r w:rsidRPr="005277D5">
          <w:rPr>
            <w:sz w:val="20"/>
            <w:lang w:val="es-ES_tradnl"/>
          </w:rPr>
          <w:t xml:space="preserve"> ) − 1</w:t>
        </w:r>
        <w:r w:rsidRPr="005277D5">
          <w:rPr>
            <w:sz w:val="20"/>
            <w:lang w:val="es-ES_tradnl"/>
          </w:rPr>
          <w:tab/>
        </w:r>
        <w:r w:rsidRPr="005277D5">
          <w:rPr>
            <w:sz w:val="20"/>
            <w:lang w:val="en-GB"/>
          </w:rPr>
          <w:tab/>
          <w:t>(</w:t>
        </w:r>
        <w:bookmarkStart w:id="84" w:name="YCgCoMaxVal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ins>
      <w:r>
        <w:rPr>
          <w:noProof/>
          <w:sz w:val="20"/>
          <w:lang w:val="en-GB"/>
        </w:rPr>
        <w:t>23</w:t>
      </w:r>
      <w:ins w:id="85" w:author="Gary Sullivan" w:date="2022-07-07T14:23:00Z">
        <w:r w:rsidRPr="005277D5">
          <w:rPr>
            <w:sz w:val="20"/>
            <w:lang w:val="en-GB"/>
          </w:rPr>
          <w:fldChar w:fldCharType="end"/>
        </w:r>
        <w:bookmarkEnd w:id="84"/>
        <w:r w:rsidRPr="005277D5">
          <w:rPr>
            <w:sz w:val="20"/>
            <w:lang w:val="en-GB"/>
          </w:rPr>
          <w:t>)</w:t>
        </w:r>
      </w:ins>
    </w:p>
    <w:p w14:paraId="48AE049C" w14:textId="77777777" w:rsidR="005277D5" w:rsidRPr="005277D5" w:rsidRDefault="005277D5" w:rsidP="005277D5">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5277D5">
        <w:rPr>
          <w:sz w:val="20"/>
          <w:lang w:val="en-GB"/>
        </w:rPr>
        <w:lastRenderedPageBreak/>
        <w:t xml:space="preserve">The interpretation of </w:t>
      </w:r>
      <w:proofErr w:type="spellStart"/>
      <w:r w:rsidRPr="005277D5">
        <w:rPr>
          <w:sz w:val="20"/>
          <w:lang w:val="en-GB"/>
        </w:rPr>
        <w:t>MatrixCoefficients</w:t>
      </w:r>
      <w:proofErr w:type="spellEnd"/>
      <w:r w:rsidRPr="005277D5">
        <w:rPr>
          <w:sz w:val="20"/>
          <w:lang w:val="en-GB"/>
        </w:rPr>
        <w:t xml:space="preserve"> is specified as follows</w:t>
      </w:r>
      <w:ins w:id="86" w:author="Gary Sullivan" w:date="2022-07-07T21:08:00Z">
        <w:r w:rsidRPr="005277D5">
          <w:rPr>
            <w:sz w:val="20"/>
            <w:lang w:val="en-GB"/>
          </w:rPr>
          <w:t>:</w:t>
        </w:r>
      </w:ins>
      <w:del w:id="87" w:author="Gary Sullivan" w:date="2022-07-07T21:08:00Z">
        <w:r w:rsidRPr="005277D5" w:rsidDel="00DA4609">
          <w:rPr>
            <w:sz w:val="20"/>
            <w:lang w:val="en-GB"/>
          </w:rPr>
          <w:delText>.</w:delText>
        </w:r>
      </w:del>
    </w:p>
    <w:p w14:paraId="56F3AC90" w14:textId="77777777"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bCs/>
          <w:sz w:val="20"/>
          <w:lang w:val="en-GB"/>
        </w:rPr>
      </w:pPr>
      <w:r w:rsidRPr="005277D5">
        <w:rPr>
          <w:sz w:val="20"/>
          <w:lang w:val="en-GB"/>
        </w:rPr>
        <w:t>–</w:t>
      </w:r>
      <w:r w:rsidRPr="005277D5">
        <w:rPr>
          <w:sz w:val="20"/>
          <w:lang w:val="en-GB"/>
        </w:rPr>
        <w:tab/>
      </w:r>
      <w:r w:rsidRPr="005277D5">
        <w:rPr>
          <w:bCs/>
          <w:sz w:val="20"/>
          <w:lang w:val="en-GB"/>
        </w:rPr>
        <w:t xml:space="preserve">If </w:t>
      </w:r>
      <w:proofErr w:type="spellStart"/>
      <w:r w:rsidRPr="005277D5">
        <w:rPr>
          <w:bCs/>
          <w:sz w:val="20"/>
          <w:lang w:val="en-GB"/>
        </w:rPr>
        <w:t>VideoFullRangeFlag</w:t>
      </w:r>
      <w:proofErr w:type="spellEnd"/>
      <w:r w:rsidRPr="005277D5">
        <w:rPr>
          <w:bCs/>
          <w:sz w:val="20"/>
          <w:lang w:val="en-GB"/>
        </w:rPr>
        <w:t xml:space="preserve"> is equal to 0, the following applies:</w:t>
      </w:r>
    </w:p>
    <w:p w14:paraId="5D2FEC9F" w14:textId="06ACE54F"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sz w:val="20"/>
          <w:lang w:val="en-GB"/>
        </w:rPr>
      </w:pPr>
      <w:r w:rsidRPr="005277D5">
        <w:rPr>
          <w:sz w:val="20"/>
          <w:lang w:val="en-GB"/>
        </w:rPr>
        <w:t>–</w:t>
      </w:r>
      <w:r w:rsidRPr="005277D5">
        <w:rPr>
          <w:sz w:val="20"/>
          <w:lang w:val="en-GB"/>
        </w:rPr>
        <w:tab/>
      </w:r>
      <w:r w:rsidRPr="005277D5">
        <w:rPr>
          <w:sz w:val="20"/>
          <w:lang w:val="en-GB" w:eastAsia="ja-JP"/>
        </w:rPr>
        <w:t>I</w:t>
      </w:r>
      <w:r w:rsidRPr="005277D5">
        <w:rPr>
          <w:sz w:val="20"/>
          <w:lang w:val="en-GB"/>
        </w:rPr>
        <w:t xml:space="preserve">f </w:t>
      </w:r>
      <w:proofErr w:type="spellStart"/>
      <w:r w:rsidRPr="005277D5">
        <w:rPr>
          <w:sz w:val="20"/>
          <w:lang w:val="en-GB"/>
        </w:rPr>
        <w:t>MatrixCoefficients</w:t>
      </w:r>
      <w:proofErr w:type="spellEnd"/>
      <w:r w:rsidRPr="005277D5">
        <w:rPr>
          <w:sz w:val="20"/>
          <w:lang w:val="en-GB"/>
        </w:rPr>
        <w:t xml:space="preserve"> is equal to 0</w:t>
      </w:r>
      <w:ins w:id="88" w:author="Gary Sullivan" w:date="2022-07-06T13:16:00Z">
        <w:r w:rsidRPr="005277D5">
          <w:rPr>
            <w:sz w:val="20"/>
            <w:lang w:val="en-GB"/>
          </w:rPr>
          <w:t>,</w:t>
        </w:r>
      </w:ins>
      <w:del w:id="89" w:author="Gary Sullivan" w:date="2022-07-06T13:16:00Z">
        <w:r w:rsidRPr="005277D5" w:rsidDel="00621B2E">
          <w:rPr>
            <w:sz w:val="20"/>
            <w:lang w:val="en-GB"/>
          </w:rPr>
          <w:delText xml:space="preserve"> or</w:delText>
        </w:r>
      </w:del>
      <w:r w:rsidRPr="005277D5">
        <w:rPr>
          <w:sz w:val="20"/>
          <w:lang w:val="en-GB"/>
        </w:rPr>
        <w:t xml:space="preserve"> 8, </w:t>
      </w:r>
      <w:ins w:id="90" w:author="Gary Sullivan" w:date="2022-07-06T13:16:00Z">
        <w:r w:rsidRPr="005277D5">
          <w:rPr>
            <w:sz w:val="20"/>
            <w:lang w:val="en-GB"/>
          </w:rPr>
          <w:t xml:space="preserve">15 or 16, </w:t>
        </w:r>
      </w:ins>
      <w:r w:rsidRPr="005277D5">
        <w:rPr>
          <w:sz w:val="20"/>
          <w:lang w:val="en-GB"/>
        </w:rPr>
        <w:t xml:space="preserve">equations </w:t>
      </w:r>
      <w:r w:rsidRPr="005277D5">
        <w:rPr>
          <w:sz w:val="20"/>
          <w:lang w:val="en-GB"/>
        </w:rPr>
        <w:fldChar w:fldCharType="begin"/>
      </w:r>
      <w:r w:rsidRPr="005277D5">
        <w:rPr>
          <w:sz w:val="20"/>
          <w:lang w:val="en-GB"/>
        </w:rPr>
        <w:instrText xml:space="preserve"> REF RGB_NonFullRange_First_Eqn \h </w:instrText>
      </w:r>
      <w:r w:rsidRPr="005277D5">
        <w:rPr>
          <w:sz w:val="20"/>
          <w:lang w:val="en-GB"/>
        </w:rPr>
      </w:r>
      <w:r w:rsidRPr="005277D5">
        <w:rPr>
          <w:sz w:val="20"/>
          <w:lang w:val="en-GB"/>
        </w:rPr>
        <w:fldChar w:fldCharType="separate"/>
      </w:r>
      <w:r>
        <w:rPr>
          <w:noProof/>
          <w:sz w:val="20"/>
          <w:lang w:val="es-ES_tradnl"/>
        </w:rPr>
        <w:t>24</w:t>
      </w:r>
      <w:r w:rsidRPr="005277D5">
        <w:rPr>
          <w:sz w:val="20"/>
          <w:lang w:val="en-GB"/>
        </w:rPr>
        <w:fldChar w:fldCharType="end"/>
      </w:r>
      <w:r w:rsidRPr="005277D5">
        <w:rPr>
          <w:sz w:val="20"/>
          <w:lang w:val="en-GB"/>
        </w:rPr>
        <w:t xml:space="preserve"> to </w:t>
      </w:r>
      <w:r w:rsidRPr="005277D5">
        <w:rPr>
          <w:sz w:val="20"/>
          <w:lang w:val="en-GB"/>
        </w:rPr>
        <w:fldChar w:fldCharType="begin"/>
      </w:r>
      <w:r w:rsidRPr="005277D5">
        <w:rPr>
          <w:sz w:val="20"/>
          <w:lang w:val="en-GB"/>
        </w:rPr>
        <w:instrText xml:space="preserve"> REF RGB_NonFullRange_Last_Eqn \h </w:instrText>
      </w:r>
      <w:r w:rsidRPr="005277D5">
        <w:rPr>
          <w:sz w:val="20"/>
          <w:lang w:val="en-GB"/>
        </w:rPr>
      </w:r>
      <w:r w:rsidRPr="005277D5">
        <w:rPr>
          <w:sz w:val="20"/>
          <w:lang w:val="en-GB"/>
        </w:rPr>
        <w:fldChar w:fldCharType="separate"/>
      </w:r>
      <w:r>
        <w:rPr>
          <w:noProof/>
          <w:sz w:val="20"/>
          <w:lang w:val="es-ES_tradnl"/>
        </w:rPr>
        <w:t>26</w:t>
      </w:r>
      <w:r w:rsidRPr="005277D5">
        <w:rPr>
          <w:sz w:val="20"/>
          <w:lang w:val="en-GB"/>
        </w:rPr>
        <w:fldChar w:fldCharType="end"/>
      </w:r>
      <w:r w:rsidRPr="005277D5">
        <w:rPr>
          <w:sz w:val="20"/>
          <w:lang w:val="en-GB"/>
        </w:rPr>
        <w:t xml:space="preserve"> apply:</w:t>
      </w:r>
    </w:p>
    <w:p w14:paraId="12958793" w14:textId="5E6E3776"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sz w:val="20"/>
          <w:lang w:val="es-ES_tradnl"/>
        </w:rPr>
      </w:pPr>
      <w:r w:rsidRPr="005277D5">
        <w:rPr>
          <w:sz w:val="20"/>
          <w:lang w:val="es-ES_tradnl"/>
        </w:rPr>
        <w:t>R = Clip</w:t>
      </w:r>
      <w:ins w:id="91" w:author="Gary Sullivan" w:date="2022-07-07T14:27:00Z">
        <w:r w:rsidRPr="005277D5">
          <w:rPr>
            <w:sz w:val="20"/>
            <w:lang w:val="es-ES_tradnl"/>
          </w:rPr>
          <w:t>3</w:t>
        </w:r>
      </w:ins>
      <w:del w:id="92" w:author="Gary Sullivan" w:date="2022-07-07T14:27:00Z">
        <w:r w:rsidRPr="005277D5" w:rsidDel="00A07B06">
          <w:rPr>
            <w:sz w:val="20"/>
            <w:lang w:val="es-ES_tradnl"/>
          </w:rPr>
          <w:delText>1</w:delText>
        </w:r>
        <w:r w:rsidRPr="005277D5" w:rsidDel="00A07B06">
          <w:rPr>
            <w:sz w:val="20"/>
            <w:vertAlign w:val="subscript"/>
            <w:lang w:val="es-ES_tradnl"/>
          </w:rPr>
          <w:delText>Y</w:delText>
        </w:r>
      </w:del>
      <w:r w:rsidRPr="005277D5">
        <w:rPr>
          <w:sz w:val="20"/>
          <w:lang w:val="es-ES_tradnl"/>
        </w:rPr>
        <w:t xml:space="preserve">( </w:t>
      </w:r>
      <w:ins w:id="93" w:author="Gary Sullivan" w:date="2022-07-07T14:27:00Z">
        <w:r w:rsidRPr="005277D5">
          <w:rPr>
            <w:sz w:val="20"/>
            <w:lang w:val="es-ES_tradnl"/>
          </w:rPr>
          <w:t xml:space="preserve">0, </w:t>
        </w:r>
      </w:ins>
      <w:proofErr w:type="spellStart"/>
      <w:ins w:id="94" w:author="Gary Sullivan" w:date="2022-07-07T20:42:00Z">
        <w:r w:rsidRPr="005277D5">
          <w:rPr>
            <w:sz w:val="20"/>
            <w:lang w:val="en-GB"/>
          </w:rPr>
          <w:t>MaxVal</w:t>
        </w:r>
      </w:ins>
      <w:ins w:id="95" w:author="Gary Sullivan" w:date="2022-07-07T14:27:00Z">
        <w:r w:rsidRPr="005277D5">
          <w:rPr>
            <w:sz w:val="20"/>
            <w:vertAlign w:val="subscript"/>
            <w:lang w:val="en-GB"/>
          </w:rPr>
          <w:t>RGB</w:t>
        </w:r>
        <w:proofErr w:type="spellEnd"/>
        <w:r w:rsidRPr="005277D5">
          <w:rPr>
            <w:sz w:val="20"/>
            <w:lang w:val="en-GB"/>
          </w:rPr>
          <w:t xml:space="preserve">, </w:t>
        </w:r>
      </w:ins>
      <w:r w:rsidRPr="005277D5">
        <w:rPr>
          <w:sz w:val="20"/>
          <w:lang w:val="es-ES_tradnl"/>
        </w:rPr>
        <w:t xml:space="preserve">( 1 &lt;&lt; ( </w:t>
      </w:r>
      <w:proofErr w:type="spellStart"/>
      <w:r w:rsidRPr="005277D5">
        <w:rPr>
          <w:sz w:val="20"/>
          <w:lang w:val="es-ES_tradnl"/>
        </w:rPr>
        <w:t>BitDepth</w:t>
      </w:r>
      <w:del w:id="96" w:author="Gary Sullivan" w:date="2022-07-06T14:20:00Z">
        <w:r w:rsidRPr="005277D5" w:rsidDel="00485983">
          <w:rPr>
            <w:sz w:val="20"/>
            <w:vertAlign w:val="subscript"/>
            <w:lang w:val="es-ES_tradnl"/>
          </w:rPr>
          <w:delText>Y</w:delText>
        </w:r>
      </w:del>
      <w:ins w:id="97" w:author="Gary Sullivan" w:date="2022-07-07T14:20:00Z">
        <w:r w:rsidRPr="005277D5">
          <w:rPr>
            <w:sz w:val="20"/>
            <w:vertAlign w:val="subscript"/>
            <w:lang w:val="es-ES_tradnl"/>
          </w:rPr>
          <w:t>RGB</w:t>
        </w:r>
      </w:ins>
      <w:proofErr w:type="spellEnd"/>
      <w:r w:rsidRPr="005277D5">
        <w:rPr>
          <w:sz w:val="20"/>
          <w:lang w:val="es-ES_tradnl"/>
        </w:rPr>
        <w:t xml:space="preserve"> − 8 ) ) * ( 219 * E′</w:t>
      </w:r>
      <w:r w:rsidRPr="005277D5">
        <w:rPr>
          <w:sz w:val="20"/>
          <w:vertAlign w:val="subscript"/>
          <w:lang w:val="es-ES_tradnl"/>
        </w:rPr>
        <w:t>R</w:t>
      </w:r>
      <w:r w:rsidRPr="005277D5">
        <w:rPr>
          <w:sz w:val="20"/>
          <w:lang w:val="es-ES_tradnl"/>
        </w:rPr>
        <w:t xml:space="preserve"> + 16 ) )</w:t>
      </w:r>
      <w:r w:rsidRPr="005277D5">
        <w:rPr>
          <w:sz w:val="20"/>
          <w:lang w:val="es-ES_tradnl"/>
        </w:rPr>
        <w:tab/>
        <w:t>(</w:t>
      </w:r>
      <w:bookmarkStart w:id="98" w:name="RGB_NonFullRange_First_Eqn"/>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24</w:t>
      </w:r>
      <w:r w:rsidRPr="005277D5">
        <w:rPr>
          <w:sz w:val="20"/>
          <w:lang w:val="en-GB"/>
        </w:rPr>
        <w:fldChar w:fldCharType="end"/>
      </w:r>
      <w:bookmarkEnd w:id="98"/>
      <w:r w:rsidRPr="005277D5">
        <w:rPr>
          <w:sz w:val="20"/>
          <w:lang w:val="es-ES_tradnl"/>
        </w:rPr>
        <w:t>)</w:t>
      </w:r>
    </w:p>
    <w:p w14:paraId="0D7ED6E4" w14:textId="0533B99F"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sz w:val="20"/>
          <w:lang w:val="es-ES_tradnl"/>
        </w:rPr>
      </w:pPr>
      <w:r w:rsidRPr="005277D5">
        <w:rPr>
          <w:sz w:val="20"/>
          <w:lang w:val="es-ES_tradnl"/>
        </w:rPr>
        <w:t>G = Clip</w:t>
      </w:r>
      <w:ins w:id="99" w:author="Gary Sullivan" w:date="2022-07-07T14:27:00Z">
        <w:r w:rsidRPr="005277D5">
          <w:rPr>
            <w:sz w:val="20"/>
            <w:lang w:val="es-ES_tradnl"/>
          </w:rPr>
          <w:t>3</w:t>
        </w:r>
      </w:ins>
      <w:del w:id="100" w:author="Gary Sullivan" w:date="2022-07-07T14:27:00Z">
        <w:r w:rsidRPr="005277D5" w:rsidDel="00A07B06">
          <w:rPr>
            <w:sz w:val="20"/>
            <w:lang w:val="es-ES_tradnl"/>
          </w:rPr>
          <w:delText>1</w:delText>
        </w:r>
        <w:r w:rsidRPr="005277D5" w:rsidDel="00A07B06">
          <w:rPr>
            <w:sz w:val="20"/>
            <w:vertAlign w:val="subscript"/>
            <w:lang w:val="es-ES_tradnl"/>
          </w:rPr>
          <w:delText>Y</w:delText>
        </w:r>
      </w:del>
      <w:r w:rsidRPr="005277D5">
        <w:rPr>
          <w:sz w:val="20"/>
          <w:lang w:val="es-ES_tradnl"/>
        </w:rPr>
        <w:t xml:space="preserve">( </w:t>
      </w:r>
      <w:ins w:id="101" w:author="Gary Sullivan" w:date="2022-07-07T14:27:00Z">
        <w:r w:rsidRPr="005277D5">
          <w:rPr>
            <w:sz w:val="20"/>
            <w:lang w:val="es-ES_tradnl"/>
          </w:rPr>
          <w:t xml:space="preserve">0, </w:t>
        </w:r>
      </w:ins>
      <w:proofErr w:type="spellStart"/>
      <w:ins w:id="102" w:author="Gary Sullivan" w:date="2022-07-07T20:42:00Z">
        <w:r w:rsidRPr="005277D5">
          <w:rPr>
            <w:sz w:val="20"/>
            <w:lang w:val="en-GB"/>
          </w:rPr>
          <w:t>MaxVal</w:t>
        </w:r>
      </w:ins>
      <w:ins w:id="103" w:author="Gary Sullivan" w:date="2022-07-07T14:27:00Z">
        <w:r w:rsidRPr="005277D5">
          <w:rPr>
            <w:sz w:val="20"/>
            <w:vertAlign w:val="subscript"/>
            <w:lang w:val="en-GB"/>
          </w:rPr>
          <w:t>RGB</w:t>
        </w:r>
        <w:proofErr w:type="spellEnd"/>
        <w:r w:rsidRPr="005277D5">
          <w:rPr>
            <w:sz w:val="20"/>
            <w:lang w:val="en-GB"/>
          </w:rPr>
          <w:t xml:space="preserve">, </w:t>
        </w:r>
      </w:ins>
      <w:r w:rsidRPr="005277D5">
        <w:rPr>
          <w:sz w:val="20"/>
          <w:lang w:val="es-ES_tradnl"/>
        </w:rPr>
        <w:t xml:space="preserve">( 1 &lt;&lt; ( </w:t>
      </w:r>
      <w:proofErr w:type="spellStart"/>
      <w:r w:rsidRPr="005277D5">
        <w:rPr>
          <w:sz w:val="20"/>
          <w:lang w:val="es-ES_tradnl"/>
        </w:rPr>
        <w:t>BitDepth</w:t>
      </w:r>
      <w:del w:id="104" w:author="Gary Sullivan" w:date="2022-07-06T14:20:00Z">
        <w:r w:rsidRPr="005277D5" w:rsidDel="00485983">
          <w:rPr>
            <w:sz w:val="20"/>
            <w:vertAlign w:val="subscript"/>
            <w:lang w:val="es-ES_tradnl"/>
          </w:rPr>
          <w:delText>Y</w:delText>
        </w:r>
      </w:del>
      <w:ins w:id="105" w:author="Gary Sullivan" w:date="2022-07-07T14:20:00Z">
        <w:r w:rsidRPr="005277D5">
          <w:rPr>
            <w:sz w:val="20"/>
            <w:vertAlign w:val="subscript"/>
            <w:lang w:val="es-ES_tradnl"/>
          </w:rPr>
          <w:t>RGB</w:t>
        </w:r>
      </w:ins>
      <w:proofErr w:type="spellEnd"/>
      <w:r w:rsidRPr="005277D5">
        <w:rPr>
          <w:sz w:val="20"/>
          <w:lang w:val="es-ES_tradnl"/>
        </w:rPr>
        <w:t xml:space="preserve"> − 8 ) ) * ( 219 * E′</w:t>
      </w:r>
      <w:r w:rsidRPr="005277D5">
        <w:rPr>
          <w:sz w:val="20"/>
          <w:vertAlign w:val="subscript"/>
          <w:lang w:val="es-ES_tradnl"/>
        </w:rPr>
        <w:t>G</w:t>
      </w:r>
      <w:r w:rsidRPr="005277D5">
        <w:rPr>
          <w:sz w:val="20"/>
          <w:lang w:val="es-ES_tradnl"/>
        </w:rPr>
        <w:t xml:space="preserve"> + 16 ) )</w:t>
      </w:r>
      <w:r w:rsidRPr="005277D5">
        <w:rPr>
          <w:sz w:val="20"/>
          <w:lang w:val="es-ES_tradnl"/>
        </w:rPr>
        <w:tab/>
        <w:t>(</w:t>
      </w:r>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25</w:t>
      </w:r>
      <w:r w:rsidRPr="005277D5">
        <w:rPr>
          <w:sz w:val="20"/>
          <w:lang w:val="en-GB"/>
        </w:rPr>
        <w:fldChar w:fldCharType="end"/>
      </w:r>
      <w:r w:rsidRPr="005277D5">
        <w:rPr>
          <w:sz w:val="20"/>
          <w:lang w:val="es-ES_tradnl"/>
        </w:rPr>
        <w:t>)</w:t>
      </w:r>
    </w:p>
    <w:p w14:paraId="56069D0D" w14:textId="3E1A9FEC"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rFonts w:eastAsia="MS Mincho"/>
          <w:sz w:val="20"/>
          <w:lang w:val="es-ES_tradnl" w:eastAsia="ja-JP"/>
        </w:rPr>
      </w:pPr>
      <w:r w:rsidRPr="005277D5">
        <w:rPr>
          <w:sz w:val="20"/>
          <w:lang w:val="es-ES_tradnl"/>
        </w:rPr>
        <w:t>B = Clip</w:t>
      </w:r>
      <w:ins w:id="106" w:author="Gary Sullivan" w:date="2022-07-07T14:27:00Z">
        <w:r w:rsidRPr="005277D5">
          <w:rPr>
            <w:sz w:val="20"/>
            <w:lang w:val="es-ES_tradnl"/>
          </w:rPr>
          <w:t>3</w:t>
        </w:r>
      </w:ins>
      <w:del w:id="107" w:author="Gary Sullivan" w:date="2022-07-07T14:27:00Z">
        <w:r w:rsidRPr="005277D5" w:rsidDel="00A07B06">
          <w:rPr>
            <w:sz w:val="20"/>
            <w:lang w:val="es-ES_tradnl"/>
          </w:rPr>
          <w:delText>1</w:delText>
        </w:r>
        <w:r w:rsidRPr="005277D5" w:rsidDel="00A07B06">
          <w:rPr>
            <w:sz w:val="20"/>
            <w:vertAlign w:val="subscript"/>
            <w:lang w:val="es-ES_tradnl"/>
          </w:rPr>
          <w:delText>Y</w:delText>
        </w:r>
      </w:del>
      <w:r w:rsidRPr="005277D5">
        <w:rPr>
          <w:sz w:val="20"/>
          <w:lang w:val="es-ES_tradnl"/>
        </w:rPr>
        <w:t xml:space="preserve">( </w:t>
      </w:r>
      <w:ins w:id="108" w:author="Gary Sullivan" w:date="2022-07-07T14:27:00Z">
        <w:r w:rsidRPr="005277D5">
          <w:rPr>
            <w:sz w:val="20"/>
            <w:lang w:val="es-ES_tradnl"/>
          </w:rPr>
          <w:t xml:space="preserve">0, </w:t>
        </w:r>
      </w:ins>
      <w:proofErr w:type="spellStart"/>
      <w:ins w:id="109" w:author="Gary Sullivan" w:date="2022-07-07T20:42:00Z">
        <w:r w:rsidRPr="005277D5">
          <w:rPr>
            <w:sz w:val="20"/>
            <w:lang w:val="en-GB"/>
          </w:rPr>
          <w:t>MaxVal</w:t>
        </w:r>
      </w:ins>
      <w:ins w:id="110" w:author="Gary Sullivan" w:date="2022-07-07T14:27:00Z">
        <w:r w:rsidRPr="005277D5">
          <w:rPr>
            <w:sz w:val="20"/>
            <w:vertAlign w:val="subscript"/>
            <w:lang w:val="en-GB"/>
          </w:rPr>
          <w:t>RGB</w:t>
        </w:r>
        <w:proofErr w:type="spellEnd"/>
        <w:r w:rsidRPr="005277D5">
          <w:rPr>
            <w:sz w:val="20"/>
            <w:lang w:val="en-GB"/>
          </w:rPr>
          <w:t xml:space="preserve">, </w:t>
        </w:r>
      </w:ins>
      <w:r w:rsidRPr="005277D5">
        <w:rPr>
          <w:sz w:val="20"/>
          <w:lang w:val="es-ES_tradnl"/>
        </w:rPr>
        <w:t xml:space="preserve">( 1 &lt;&lt; ( </w:t>
      </w:r>
      <w:proofErr w:type="spellStart"/>
      <w:r w:rsidRPr="005277D5">
        <w:rPr>
          <w:sz w:val="20"/>
          <w:lang w:val="es-ES_tradnl"/>
        </w:rPr>
        <w:t>BitDepth</w:t>
      </w:r>
      <w:del w:id="111" w:author="Gary Sullivan" w:date="2022-07-06T14:20:00Z">
        <w:r w:rsidRPr="005277D5" w:rsidDel="00485983">
          <w:rPr>
            <w:sz w:val="20"/>
            <w:vertAlign w:val="subscript"/>
            <w:lang w:val="es-ES_tradnl"/>
          </w:rPr>
          <w:delText>Y</w:delText>
        </w:r>
      </w:del>
      <w:ins w:id="112" w:author="Gary Sullivan" w:date="2022-07-07T14:20:00Z">
        <w:r w:rsidRPr="005277D5">
          <w:rPr>
            <w:sz w:val="20"/>
            <w:vertAlign w:val="subscript"/>
            <w:lang w:val="es-ES_tradnl"/>
          </w:rPr>
          <w:t>RGB</w:t>
        </w:r>
      </w:ins>
      <w:proofErr w:type="spellEnd"/>
      <w:r w:rsidRPr="005277D5">
        <w:rPr>
          <w:sz w:val="20"/>
          <w:lang w:val="es-ES_tradnl"/>
        </w:rPr>
        <w:t xml:space="preserve"> − 8 ) ) * ( 219 * E′</w:t>
      </w:r>
      <w:r w:rsidRPr="005277D5">
        <w:rPr>
          <w:sz w:val="20"/>
          <w:vertAlign w:val="subscript"/>
          <w:lang w:val="es-ES_tradnl"/>
        </w:rPr>
        <w:t>B</w:t>
      </w:r>
      <w:r w:rsidRPr="005277D5">
        <w:rPr>
          <w:sz w:val="20"/>
          <w:lang w:val="es-ES_tradnl"/>
        </w:rPr>
        <w:t xml:space="preserve"> + 16 ) )</w:t>
      </w:r>
      <w:r w:rsidRPr="005277D5">
        <w:rPr>
          <w:sz w:val="20"/>
          <w:lang w:val="es-ES_tradnl"/>
        </w:rPr>
        <w:tab/>
        <w:t>(</w:t>
      </w:r>
      <w:bookmarkStart w:id="113" w:name="RGB_NonFullRange_Last_Eqn"/>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26</w:t>
      </w:r>
      <w:r w:rsidRPr="005277D5">
        <w:rPr>
          <w:sz w:val="20"/>
          <w:lang w:val="en-GB"/>
        </w:rPr>
        <w:fldChar w:fldCharType="end"/>
      </w:r>
      <w:bookmarkEnd w:id="113"/>
      <w:r w:rsidRPr="005277D5">
        <w:rPr>
          <w:sz w:val="20"/>
          <w:lang w:val="es-ES_tradnl"/>
        </w:rPr>
        <w:t>)</w:t>
      </w:r>
    </w:p>
    <w:p w14:paraId="56C3ECB7" w14:textId="2EBF575A"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06" w:hanging="403"/>
        <w:rPr>
          <w:sz w:val="20"/>
          <w:lang w:val="en-GB"/>
        </w:rPr>
      </w:pPr>
      <w:r w:rsidRPr="005277D5">
        <w:rPr>
          <w:sz w:val="20"/>
          <w:lang w:val="en-GB"/>
        </w:rPr>
        <w:t>–</w:t>
      </w:r>
      <w:r w:rsidRPr="005277D5">
        <w:rPr>
          <w:sz w:val="20"/>
          <w:lang w:val="en-GB"/>
        </w:rPr>
        <w:tab/>
        <w:t xml:space="preserve">Otherwise, if </w:t>
      </w:r>
      <w:proofErr w:type="spellStart"/>
      <w:r w:rsidRPr="005277D5">
        <w:rPr>
          <w:sz w:val="20"/>
          <w:lang w:val="en-GB"/>
        </w:rPr>
        <w:t>MatrixCoefficients</w:t>
      </w:r>
      <w:proofErr w:type="spellEnd"/>
      <w:r w:rsidRPr="005277D5">
        <w:rPr>
          <w:sz w:val="20"/>
          <w:lang w:val="en-GB"/>
        </w:rPr>
        <w:t xml:space="preserve"> is equal to 1, 4, 5, 6,</w:t>
      </w:r>
      <w:r w:rsidRPr="005277D5">
        <w:rPr>
          <w:sz w:val="20"/>
          <w:lang w:val="en-GB" w:eastAsia="ja-JP"/>
        </w:rPr>
        <w:t xml:space="preserve"> 7, 9, 10</w:t>
      </w:r>
      <w:r w:rsidRPr="005277D5">
        <w:rPr>
          <w:sz w:val="20"/>
          <w:lang w:val="en-GB"/>
        </w:rPr>
        <w:t xml:space="preserve">, 11, 12, 13 or 14, equations </w:t>
      </w:r>
      <w:r w:rsidRPr="005277D5">
        <w:rPr>
          <w:sz w:val="20"/>
          <w:lang w:val="en-GB"/>
        </w:rPr>
        <w:fldChar w:fldCharType="begin"/>
      </w:r>
      <w:r w:rsidRPr="005277D5">
        <w:rPr>
          <w:sz w:val="20"/>
          <w:lang w:val="en-GB"/>
        </w:rPr>
        <w:instrText xml:space="preserve"> REF YCbCrNarrowFirst_Eqn \h </w:instrText>
      </w:r>
      <w:r w:rsidRPr="005277D5">
        <w:rPr>
          <w:sz w:val="20"/>
          <w:lang w:val="en-GB"/>
        </w:rPr>
      </w:r>
      <w:r w:rsidRPr="005277D5">
        <w:rPr>
          <w:sz w:val="20"/>
          <w:lang w:val="en-GB"/>
        </w:rPr>
        <w:fldChar w:fldCharType="separate"/>
      </w:r>
      <w:r>
        <w:rPr>
          <w:noProof/>
          <w:sz w:val="20"/>
          <w:lang w:val="es-ES_tradnl"/>
        </w:rPr>
        <w:t>27</w:t>
      </w:r>
      <w:r w:rsidRPr="005277D5">
        <w:rPr>
          <w:sz w:val="20"/>
          <w:lang w:val="en-GB"/>
        </w:rPr>
        <w:fldChar w:fldCharType="end"/>
      </w:r>
      <w:r w:rsidRPr="005277D5">
        <w:rPr>
          <w:sz w:val="20"/>
          <w:lang w:val="en-GB"/>
        </w:rPr>
        <w:t xml:space="preserve"> to </w:t>
      </w:r>
      <w:r w:rsidRPr="005277D5">
        <w:rPr>
          <w:sz w:val="20"/>
          <w:lang w:val="en-GB"/>
        </w:rPr>
        <w:fldChar w:fldCharType="begin"/>
      </w:r>
      <w:r w:rsidRPr="005277D5">
        <w:rPr>
          <w:sz w:val="20"/>
          <w:lang w:val="en-GB"/>
        </w:rPr>
        <w:instrText xml:space="preserve"> REF YCbCrNarrowLast_Eqn \h </w:instrText>
      </w:r>
      <w:r w:rsidRPr="005277D5">
        <w:rPr>
          <w:sz w:val="20"/>
          <w:lang w:val="en-GB"/>
        </w:rPr>
      </w:r>
      <w:r w:rsidRPr="005277D5">
        <w:rPr>
          <w:sz w:val="20"/>
          <w:lang w:val="en-GB"/>
        </w:rPr>
        <w:fldChar w:fldCharType="separate"/>
      </w:r>
      <w:r>
        <w:rPr>
          <w:noProof/>
          <w:sz w:val="20"/>
          <w:lang w:val="en-GB"/>
        </w:rPr>
        <w:t>29</w:t>
      </w:r>
      <w:r w:rsidRPr="005277D5">
        <w:rPr>
          <w:sz w:val="20"/>
          <w:lang w:val="en-GB"/>
        </w:rPr>
        <w:fldChar w:fldCharType="end"/>
      </w:r>
      <w:r w:rsidRPr="005277D5">
        <w:rPr>
          <w:sz w:val="20"/>
          <w:lang w:val="en-GB"/>
        </w:rPr>
        <w:t xml:space="preserve"> apply:</w:t>
      </w:r>
    </w:p>
    <w:p w14:paraId="355CFF06" w14:textId="520F9EBF"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sz w:val="20"/>
          <w:lang w:val="es-ES_tradnl"/>
        </w:rPr>
      </w:pPr>
      <w:r w:rsidRPr="005277D5">
        <w:rPr>
          <w:sz w:val="20"/>
          <w:lang w:val="es-ES_tradnl"/>
        </w:rPr>
        <w:t>Y = Clip1</w:t>
      </w:r>
      <w:r w:rsidRPr="005277D5">
        <w:rPr>
          <w:sz w:val="20"/>
          <w:vertAlign w:val="subscript"/>
          <w:lang w:val="es-ES_tradnl"/>
        </w:rPr>
        <w:t>Y</w:t>
      </w:r>
      <w:r w:rsidRPr="005277D5">
        <w:rPr>
          <w:sz w:val="20"/>
          <w:lang w:val="es-ES_tradnl"/>
        </w:rPr>
        <w:t xml:space="preserve">( Round( ( 1 &lt;&lt; ( </w:t>
      </w:r>
      <w:proofErr w:type="spellStart"/>
      <w:r w:rsidRPr="005277D5">
        <w:rPr>
          <w:sz w:val="20"/>
          <w:lang w:val="es-ES_tradnl"/>
        </w:rPr>
        <w:t>BitDepth</w:t>
      </w:r>
      <w:r w:rsidRPr="005277D5">
        <w:rPr>
          <w:sz w:val="20"/>
          <w:vertAlign w:val="subscript"/>
          <w:lang w:val="es-ES_tradnl"/>
        </w:rPr>
        <w:t>Y</w:t>
      </w:r>
      <w:proofErr w:type="spellEnd"/>
      <w:r w:rsidRPr="005277D5">
        <w:rPr>
          <w:sz w:val="20"/>
          <w:lang w:val="es-ES_tradnl"/>
        </w:rPr>
        <w:t xml:space="preserve"> − 8 ) ) * ( 219 * E′</w:t>
      </w:r>
      <w:r w:rsidRPr="005277D5">
        <w:rPr>
          <w:sz w:val="20"/>
          <w:vertAlign w:val="subscript"/>
          <w:lang w:val="es-ES_tradnl"/>
        </w:rPr>
        <w:t>Y</w:t>
      </w:r>
      <w:r w:rsidRPr="005277D5">
        <w:rPr>
          <w:sz w:val="20"/>
          <w:lang w:val="es-ES_tradnl"/>
        </w:rPr>
        <w:t xml:space="preserve"> + 16 ) ) )</w:t>
      </w:r>
      <w:r w:rsidRPr="005277D5">
        <w:rPr>
          <w:sz w:val="20"/>
          <w:lang w:val="es-ES_tradnl"/>
        </w:rPr>
        <w:tab/>
        <w:t>(</w:t>
      </w:r>
      <w:bookmarkStart w:id="114" w:name="YCbCrNarrowFirst_Eqn"/>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27</w:t>
      </w:r>
      <w:r w:rsidRPr="005277D5">
        <w:rPr>
          <w:sz w:val="20"/>
          <w:lang w:val="en-GB"/>
        </w:rPr>
        <w:fldChar w:fldCharType="end"/>
      </w:r>
      <w:bookmarkEnd w:id="114"/>
      <w:r w:rsidRPr="005277D5">
        <w:rPr>
          <w:sz w:val="20"/>
          <w:lang w:val="es-ES_tradnl"/>
        </w:rPr>
        <w:t>)</w:t>
      </w:r>
    </w:p>
    <w:p w14:paraId="4BB05B27" w14:textId="397084E6"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sz w:val="20"/>
          <w:lang w:val="en-GB"/>
        </w:rPr>
      </w:pPr>
      <w:proofErr w:type="spellStart"/>
      <w:r w:rsidRPr="005277D5">
        <w:rPr>
          <w:sz w:val="20"/>
          <w:lang w:val="en-GB"/>
        </w:rPr>
        <w:t>Cb</w:t>
      </w:r>
      <w:proofErr w:type="spellEnd"/>
      <w:r w:rsidRPr="005277D5">
        <w:rPr>
          <w:sz w:val="20"/>
          <w:lang w:val="en-GB"/>
        </w:rPr>
        <w:t xml:space="preserve"> = Clip1</w:t>
      </w:r>
      <w:r w:rsidRPr="005277D5">
        <w:rPr>
          <w:sz w:val="20"/>
          <w:vertAlign w:val="subscript"/>
          <w:lang w:val="en-GB"/>
        </w:rPr>
        <w:t>C</w:t>
      </w:r>
      <w:r w:rsidRPr="005277D5">
        <w:rPr>
          <w:sz w:val="20"/>
          <w:lang w:val="en-GB"/>
        </w:rPr>
        <w:t xml:space="preserve">( Round(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− 8 ) ) * ( 224 * E′</w:t>
      </w:r>
      <w:r w:rsidRPr="005277D5">
        <w:rPr>
          <w:sz w:val="20"/>
          <w:vertAlign w:val="subscript"/>
          <w:lang w:val="en-GB"/>
        </w:rPr>
        <w:t>PB</w:t>
      </w:r>
      <w:r w:rsidRPr="005277D5">
        <w:rPr>
          <w:sz w:val="20"/>
          <w:lang w:val="en-GB"/>
        </w:rPr>
        <w:t xml:space="preserve"> + 128 ) ) )</w:t>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28</w:t>
      </w:r>
      <w:r w:rsidRPr="005277D5">
        <w:rPr>
          <w:sz w:val="20"/>
          <w:lang w:val="en-GB"/>
        </w:rPr>
        <w:fldChar w:fldCharType="end"/>
      </w:r>
      <w:r w:rsidRPr="005277D5">
        <w:rPr>
          <w:sz w:val="20"/>
          <w:lang w:val="en-GB"/>
        </w:rPr>
        <w:t>)</w:t>
      </w:r>
    </w:p>
    <w:p w14:paraId="47A5B611" w14:textId="10CDA4B5"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sz w:val="20"/>
          <w:lang w:val="en-GB"/>
        </w:rPr>
      </w:pPr>
      <w:r w:rsidRPr="005277D5">
        <w:rPr>
          <w:sz w:val="20"/>
          <w:lang w:val="en-GB"/>
        </w:rPr>
        <w:t>Cr = Clip1</w:t>
      </w:r>
      <w:r w:rsidRPr="005277D5">
        <w:rPr>
          <w:sz w:val="20"/>
          <w:vertAlign w:val="subscript"/>
          <w:lang w:val="en-GB"/>
        </w:rPr>
        <w:t>C</w:t>
      </w:r>
      <w:r w:rsidRPr="005277D5">
        <w:rPr>
          <w:sz w:val="20"/>
          <w:lang w:val="en-GB"/>
        </w:rPr>
        <w:t xml:space="preserve">( Round(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− 8 ) ) * ( 224 * E′</w:t>
      </w:r>
      <w:r w:rsidRPr="005277D5">
        <w:rPr>
          <w:sz w:val="20"/>
          <w:vertAlign w:val="subscript"/>
          <w:lang w:val="en-GB"/>
        </w:rPr>
        <w:t>PR</w:t>
      </w:r>
      <w:r w:rsidRPr="005277D5">
        <w:rPr>
          <w:sz w:val="20"/>
          <w:lang w:val="en-GB"/>
        </w:rPr>
        <w:t xml:space="preserve"> + 128 ) ) )</w:t>
      </w:r>
      <w:r w:rsidRPr="005277D5">
        <w:rPr>
          <w:sz w:val="20"/>
          <w:lang w:val="en-GB"/>
        </w:rPr>
        <w:tab/>
        <w:t>(</w:t>
      </w:r>
      <w:bookmarkStart w:id="115" w:name="YCbCrNarrowLast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29</w:t>
      </w:r>
      <w:r w:rsidRPr="005277D5">
        <w:rPr>
          <w:sz w:val="20"/>
          <w:lang w:val="en-GB"/>
        </w:rPr>
        <w:fldChar w:fldCharType="end"/>
      </w:r>
      <w:bookmarkEnd w:id="115"/>
      <w:r w:rsidRPr="005277D5">
        <w:rPr>
          <w:sz w:val="20"/>
          <w:lang w:val="en-GB"/>
        </w:rPr>
        <w:t>)</w:t>
      </w:r>
    </w:p>
    <w:p w14:paraId="3B468E48" w14:textId="77777777"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403"/>
        <w:rPr>
          <w:sz w:val="20"/>
          <w:lang w:val="en-GB"/>
        </w:rPr>
      </w:pPr>
      <w:r w:rsidRPr="005277D5">
        <w:rPr>
          <w:sz w:val="20"/>
          <w:lang w:val="en-GB"/>
        </w:rPr>
        <w:t>–</w:t>
      </w:r>
      <w:r w:rsidRPr="005277D5">
        <w:rPr>
          <w:sz w:val="20"/>
          <w:lang w:val="en-GB"/>
        </w:rPr>
        <w:tab/>
        <w:t xml:space="preserve">Otherwise, if </w:t>
      </w:r>
      <w:proofErr w:type="spellStart"/>
      <w:r w:rsidRPr="005277D5">
        <w:rPr>
          <w:sz w:val="20"/>
          <w:lang w:val="en-GB"/>
        </w:rPr>
        <w:t>MatrixCoefficients</w:t>
      </w:r>
      <w:proofErr w:type="spellEnd"/>
      <w:r w:rsidRPr="005277D5">
        <w:rPr>
          <w:sz w:val="20"/>
          <w:lang w:val="en-GB"/>
        </w:rPr>
        <w:t xml:space="preserve"> is equal to 2, the interpretation of the </w:t>
      </w:r>
      <w:proofErr w:type="spellStart"/>
      <w:r w:rsidRPr="005277D5">
        <w:rPr>
          <w:sz w:val="20"/>
          <w:lang w:val="en-GB"/>
        </w:rPr>
        <w:t>MatrixCoefficients</w:t>
      </w:r>
      <w:proofErr w:type="spellEnd"/>
      <w:r w:rsidRPr="005277D5">
        <w:rPr>
          <w:sz w:val="20"/>
          <w:lang w:val="en-GB"/>
        </w:rPr>
        <w:t xml:space="preserve"> code point is unknown or is determined by the application.</w:t>
      </w:r>
    </w:p>
    <w:p w14:paraId="1CCD2D69" w14:textId="77777777"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403"/>
        <w:rPr>
          <w:rFonts w:cs="Arial"/>
          <w:sz w:val="20"/>
          <w:lang w:val="en-GB"/>
        </w:rPr>
      </w:pPr>
      <w:r w:rsidRPr="005277D5">
        <w:rPr>
          <w:rFonts w:cs="Arial"/>
          <w:sz w:val="20"/>
          <w:lang w:val="en-GB"/>
        </w:rPr>
        <w:t>–</w:t>
      </w:r>
      <w:r w:rsidRPr="005277D5">
        <w:rPr>
          <w:rFonts w:cs="Arial"/>
          <w:sz w:val="20"/>
          <w:lang w:val="en-GB"/>
        </w:rPr>
        <w:tab/>
        <w:t>Otherwise (</w:t>
      </w:r>
      <w:proofErr w:type="spellStart"/>
      <w:r w:rsidRPr="005277D5">
        <w:rPr>
          <w:rFonts w:cs="Arial"/>
          <w:sz w:val="20"/>
          <w:lang w:val="en-GB"/>
        </w:rPr>
        <w:t>MatrixCoefficients</w:t>
      </w:r>
      <w:proofErr w:type="spellEnd"/>
      <w:r w:rsidRPr="005277D5">
        <w:rPr>
          <w:rFonts w:cs="Arial"/>
          <w:sz w:val="20"/>
          <w:lang w:val="en-GB"/>
        </w:rPr>
        <w:t xml:space="preserve"> is not equal to 0, 1, 2, 4, 5, 6, 7, </w:t>
      </w:r>
      <w:r w:rsidRPr="005277D5">
        <w:rPr>
          <w:rFonts w:cs="Arial"/>
          <w:sz w:val="20"/>
          <w:lang w:val="en-GB" w:eastAsia="ja-JP"/>
        </w:rPr>
        <w:t>8, 9, 10, 11, 12, 13</w:t>
      </w:r>
      <w:ins w:id="116" w:author="Gary Sullivan" w:date="2022-07-06T13:17:00Z">
        <w:r w:rsidRPr="005277D5">
          <w:rPr>
            <w:rFonts w:cs="Arial"/>
            <w:sz w:val="20"/>
            <w:lang w:val="en-GB" w:eastAsia="ja-JP"/>
          </w:rPr>
          <w:t>,</w:t>
        </w:r>
      </w:ins>
      <w:del w:id="117" w:author="Gary Sullivan" w:date="2022-07-06T13:17:00Z">
        <w:r w:rsidRPr="005277D5" w:rsidDel="00621B2E">
          <w:rPr>
            <w:rFonts w:cs="Arial"/>
            <w:sz w:val="20"/>
            <w:lang w:val="en-GB" w:eastAsia="ja-JP"/>
          </w:rPr>
          <w:delText xml:space="preserve"> or</w:delText>
        </w:r>
      </w:del>
      <w:r w:rsidRPr="005277D5">
        <w:rPr>
          <w:rFonts w:cs="Arial"/>
          <w:sz w:val="20"/>
          <w:lang w:val="en-GB" w:eastAsia="ja-JP"/>
        </w:rPr>
        <w:t xml:space="preserve"> 14</w:t>
      </w:r>
      <w:ins w:id="118" w:author="Gary Sullivan" w:date="2022-07-06T13:17:00Z">
        <w:r w:rsidRPr="005277D5">
          <w:rPr>
            <w:rFonts w:cs="Arial"/>
            <w:sz w:val="20"/>
            <w:lang w:val="en-GB" w:eastAsia="ja-JP"/>
          </w:rPr>
          <w:t>, 15 or 16</w:t>
        </w:r>
      </w:ins>
      <w:r w:rsidRPr="005277D5">
        <w:rPr>
          <w:rFonts w:cs="Arial"/>
          <w:sz w:val="20"/>
          <w:lang w:val="en-GB"/>
        </w:rPr>
        <w:t xml:space="preserve">), the interpretation of the </w:t>
      </w:r>
      <w:proofErr w:type="spellStart"/>
      <w:r w:rsidRPr="005277D5">
        <w:rPr>
          <w:rFonts w:cs="Arial"/>
          <w:sz w:val="20"/>
          <w:lang w:val="en-GB"/>
        </w:rPr>
        <w:t>MatrixCoefficients</w:t>
      </w:r>
      <w:proofErr w:type="spellEnd"/>
      <w:r w:rsidRPr="005277D5">
        <w:rPr>
          <w:rFonts w:cs="Arial"/>
          <w:sz w:val="20"/>
          <w:lang w:val="en-GB"/>
        </w:rPr>
        <w:t xml:space="preserve"> code point is reserved for future definition by ITU-T | ISO/IEC.</w:t>
      </w:r>
    </w:p>
    <w:p w14:paraId="0653D30A" w14:textId="77777777"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403"/>
        <w:rPr>
          <w:rFonts w:cs="Arial"/>
          <w:bCs/>
          <w:sz w:val="20"/>
          <w:lang w:val="en-GB"/>
        </w:rPr>
      </w:pPr>
      <w:r w:rsidRPr="005277D5">
        <w:rPr>
          <w:rFonts w:cs="Arial"/>
          <w:sz w:val="20"/>
          <w:lang w:val="en-GB"/>
        </w:rPr>
        <w:t>–</w:t>
      </w:r>
      <w:r w:rsidRPr="005277D5">
        <w:rPr>
          <w:rFonts w:cs="Arial"/>
          <w:sz w:val="20"/>
          <w:lang w:val="en-GB"/>
        </w:rPr>
        <w:tab/>
      </w:r>
      <w:r w:rsidRPr="005277D5">
        <w:rPr>
          <w:rFonts w:cs="Arial"/>
          <w:bCs/>
          <w:sz w:val="20"/>
          <w:lang w:val="en-GB"/>
        </w:rPr>
        <w:t>Otherwise (</w:t>
      </w:r>
      <w:proofErr w:type="spellStart"/>
      <w:r w:rsidRPr="005277D5">
        <w:rPr>
          <w:rFonts w:cs="Arial"/>
          <w:bCs/>
          <w:sz w:val="20"/>
          <w:lang w:val="en-GB"/>
        </w:rPr>
        <w:t>VideoFullRangeFlag</w:t>
      </w:r>
      <w:proofErr w:type="spellEnd"/>
      <w:r w:rsidRPr="005277D5">
        <w:rPr>
          <w:rFonts w:cs="Arial"/>
          <w:bCs/>
          <w:sz w:val="20"/>
          <w:lang w:val="en-GB"/>
        </w:rPr>
        <w:t xml:space="preserve"> is equal to 1), the following equations apply:</w:t>
      </w:r>
    </w:p>
    <w:p w14:paraId="58D3DB75" w14:textId="28BF3E9B"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17" w:hanging="403"/>
        <w:rPr>
          <w:sz w:val="20"/>
          <w:lang w:val="en-GB"/>
        </w:rPr>
      </w:pPr>
      <w:r w:rsidRPr="005277D5">
        <w:rPr>
          <w:rFonts w:cs="Arial"/>
          <w:sz w:val="20"/>
          <w:lang w:val="en-GB"/>
        </w:rPr>
        <w:t>–</w:t>
      </w:r>
      <w:r w:rsidRPr="005277D5">
        <w:rPr>
          <w:rFonts w:cs="Arial"/>
          <w:sz w:val="20"/>
          <w:lang w:val="en-GB"/>
        </w:rPr>
        <w:tab/>
      </w:r>
      <w:r w:rsidRPr="005277D5">
        <w:rPr>
          <w:sz w:val="20"/>
          <w:lang w:val="en-GB"/>
        </w:rPr>
        <w:t xml:space="preserve">If </w:t>
      </w:r>
      <w:proofErr w:type="spellStart"/>
      <w:r w:rsidRPr="005277D5">
        <w:rPr>
          <w:sz w:val="20"/>
          <w:lang w:val="en-GB"/>
        </w:rPr>
        <w:t>MatrixCoefficients</w:t>
      </w:r>
      <w:proofErr w:type="spellEnd"/>
      <w:r w:rsidRPr="005277D5">
        <w:rPr>
          <w:sz w:val="20"/>
          <w:lang w:val="en-GB"/>
        </w:rPr>
        <w:t xml:space="preserve"> is equal to 0</w:t>
      </w:r>
      <w:ins w:id="119" w:author="Gary Sullivan" w:date="2022-07-06T13:18:00Z">
        <w:r w:rsidRPr="005277D5">
          <w:rPr>
            <w:sz w:val="20"/>
            <w:lang w:val="en-GB"/>
          </w:rPr>
          <w:t>,</w:t>
        </w:r>
      </w:ins>
      <w:del w:id="120" w:author="Gary Sullivan" w:date="2022-07-06T13:18:00Z">
        <w:r w:rsidRPr="005277D5" w:rsidDel="00621B2E">
          <w:rPr>
            <w:sz w:val="20"/>
            <w:lang w:val="en-GB"/>
          </w:rPr>
          <w:delText xml:space="preserve"> or</w:delText>
        </w:r>
      </w:del>
      <w:r w:rsidRPr="005277D5">
        <w:rPr>
          <w:sz w:val="20"/>
          <w:lang w:val="en-GB"/>
        </w:rPr>
        <w:t xml:space="preserve"> 8, </w:t>
      </w:r>
      <w:ins w:id="121" w:author="Gary Sullivan" w:date="2022-07-06T13:18:00Z">
        <w:r w:rsidRPr="005277D5">
          <w:rPr>
            <w:sz w:val="20"/>
            <w:lang w:val="en-GB"/>
          </w:rPr>
          <w:t xml:space="preserve">15 or 16, </w:t>
        </w:r>
      </w:ins>
      <w:r w:rsidRPr="005277D5">
        <w:rPr>
          <w:sz w:val="20"/>
          <w:lang w:val="en-GB"/>
        </w:rPr>
        <w:t xml:space="preserve">equations </w:t>
      </w:r>
      <w:r w:rsidRPr="005277D5">
        <w:rPr>
          <w:sz w:val="20"/>
          <w:lang w:val="en-GB"/>
        </w:rPr>
        <w:fldChar w:fldCharType="begin"/>
      </w:r>
      <w:r w:rsidRPr="005277D5">
        <w:rPr>
          <w:sz w:val="20"/>
          <w:lang w:val="en-GB"/>
        </w:rPr>
        <w:instrText xml:space="preserve"> REF RGB_FullRange_First_Eqn \h </w:instrText>
      </w:r>
      <w:r w:rsidRPr="005277D5">
        <w:rPr>
          <w:sz w:val="20"/>
          <w:lang w:val="en-GB"/>
        </w:rPr>
      </w:r>
      <w:r w:rsidRPr="005277D5">
        <w:rPr>
          <w:sz w:val="20"/>
          <w:lang w:val="en-GB"/>
        </w:rPr>
        <w:fldChar w:fldCharType="separate"/>
      </w:r>
      <w:r>
        <w:rPr>
          <w:noProof/>
          <w:sz w:val="20"/>
          <w:lang w:val="es-ES_tradnl"/>
        </w:rPr>
        <w:t>30</w:t>
      </w:r>
      <w:r w:rsidRPr="005277D5">
        <w:rPr>
          <w:sz w:val="20"/>
          <w:lang w:val="en-GB"/>
        </w:rPr>
        <w:fldChar w:fldCharType="end"/>
      </w:r>
      <w:r w:rsidRPr="005277D5">
        <w:rPr>
          <w:sz w:val="20"/>
          <w:lang w:val="en-GB"/>
        </w:rPr>
        <w:t xml:space="preserve"> to </w:t>
      </w:r>
      <w:r w:rsidRPr="005277D5">
        <w:rPr>
          <w:sz w:val="20"/>
          <w:lang w:val="en-GB"/>
        </w:rPr>
        <w:fldChar w:fldCharType="begin"/>
      </w:r>
      <w:r w:rsidRPr="005277D5">
        <w:rPr>
          <w:sz w:val="20"/>
          <w:lang w:val="en-GB"/>
        </w:rPr>
        <w:instrText xml:space="preserve"> REF RGB_FullRange_Last_Eqn \h </w:instrText>
      </w:r>
      <w:r w:rsidRPr="005277D5">
        <w:rPr>
          <w:sz w:val="20"/>
          <w:lang w:val="en-GB"/>
        </w:rPr>
      </w:r>
      <w:r w:rsidRPr="005277D5">
        <w:rPr>
          <w:sz w:val="20"/>
          <w:lang w:val="en-GB"/>
        </w:rPr>
        <w:fldChar w:fldCharType="separate"/>
      </w:r>
      <w:r>
        <w:rPr>
          <w:noProof/>
          <w:sz w:val="20"/>
          <w:lang w:val="es-ES_tradnl"/>
        </w:rPr>
        <w:t>32</w:t>
      </w:r>
      <w:r w:rsidRPr="005277D5">
        <w:rPr>
          <w:sz w:val="20"/>
          <w:lang w:val="en-GB"/>
        </w:rPr>
        <w:fldChar w:fldCharType="end"/>
      </w:r>
      <w:r w:rsidRPr="005277D5">
        <w:rPr>
          <w:sz w:val="20"/>
          <w:lang w:val="en-GB"/>
        </w:rPr>
        <w:t xml:space="preserve"> apply:</w:t>
      </w:r>
    </w:p>
    <w:p w14:paraId="5296F384" w14:textId="404A37E8"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440" w:hanging="646"/>
        <w:rPr>
          <w:sz w:val="20"/>
          <w:lang w:val="es-ES_tradnl"/>
        </w:rPr>
      </w:pPr>
      <w:r w:rsidRPr="005277D5">
        <w:rPr>
          <w:sz w:val="20"/>
          <w:lang w:val="en-GB"/>
        </w:rPr>
        <w:tab/>
      </w:r>
      <w:r w:rsidRPr="005277D5">
        <w:rPr>
          <w:sz w:val="20"/>
          <w:lang w:val="es-ES_tradnl"/>
        </w:rPr>
        <w:t>R = Clip</w:t>
      </w:r>
      <w:ins w:id="122" w:author="Gary Sullivan" w:date="2022-07-07T14:25:00Z">
        <w:r w:rsidRPr="005277D5">
          <w:rPr>
            <w:sz w:val="20"/>
            <w:lang w:val="es-ES_tradnl"/>
          </w:rPr>
          <w:t>3</w:t>
        </w:r>
      </w:ins>
      <w:del w:id="123" w:author="Gary Sullivan" w:date="2022-07-07T14:25:00Z">
        <w:r w:rsidRPr="005277D5" w:rsidDel="00A07B06">
          <w:rPr>
            <w:sz w:val="20"/>
            <w:lang w:val="es-ES_tradnl"/>
          </w:rPr>
          <w:delText>1</w:delText>
        </w:r>
        <w:r w:rsidRPr="005277D5" w:rsidDel="00A07B06">
          <w:rPr>
            <w:sz w:val="20"/>
            <w:vertAlign w:val="subscript"/>
            <w:lang w:val="es-ES_tradnl"/>
          </w:rPr>
          <w:delText>Y</w:delText>
        </w:r>
      </w:del>
      <w:r w:rsidRPr="005277D5">
        <w:rPr>
          <w:sz w:val="20"/>
          <w:lang w:val="es-ES_tradnl"/>
        </w:rPr>
        <w:t xml:space="preserve">( </w:t>
      </w:r>
      <w:ins w:id="124" w:author="Gary Sullivan" w:date="2022-07-07T14:26:00Z">
        <w:r w:rsidRPr="005277D5">
          <w:rPr>
            <w:sz w:val="20"/>
            <w:lang w:val="es-ES_tradnl"/>
          </w:rPr>
          <w:t xml:space="preserve">0, </w:t>
        </w:r>
      </w:ins>
      <w:proofErr w:type="spellStart"/>
      <w:ins w:id="125" w:author="Gary Sullivan" w:date="2022-07-07T20:42:00Z">
        <w:r w:rsidRPr="005277D5">
          <w:rPr>
            <w:sz w:val="20"/>
            <w:lang w:val="en-GB"/>
          </w:rPr>
          <w:t>MaxVal</w:t>
        </w:r>
      </w:ins>
      <w:ins w:id="126" w:author="Gary Sullivan" w:date="2022-07-07T14:26:00Z">
        <w:r w:rsidRPr="005277D5">
          <w:rPr>
            <w:sz w:val="20"/>
            <w:vertAlign w:val="subscript"/>
            <w:lang w:val="en-GB"/>
          </w:rPr>
          <w:t>RGB</w:t>
        </w:r>
        <w:proofErr w:type="spellEnd"/>
        <w:r w:rsidRPr="005277D5">
          <w:rPr>
            <w:sz w:val="20"/>
            <w:lang w:val="en-GB"/>
          </w:rPr>
          <w:t xml:space="preserve">, </w:t>
        </w:r>
      </w:ins>
      <w:proofErr w:type="spellStart"/>
      <w:ins w:id="127" w:author="Gary Sullivan" w:date="2022-07-07T20:42:00Z">
        <w:r w:rsidRPr="005277D5">
          <w:rPr>
            <w:sz w:val="20"/>
            <w:lang w:val="en-GB"/>
          </w:rPr>
          <w:t>MaxVal</w:t>
        </w:r>
      </w:ins>
      <w:ins w:id="128" w:author="Gary Sullivan" w:date="2022-07-07T14:26:00Z">
        <w:r w:rsidRPr="005277D5">
          <w:rPr>
            <w:sz w:val="20"/>
            <w:vertAlign w:val="subscript"/>
            <w:lang w:val="en-GB"/>
          </w:rPr>
          <w:t>RGB</w:t>
        </w:r>
      </w:ins>
      <w:proofErr w:type="spellEnd"/>
      <w:del w:id="129" w:author="Gary Sullivan" w:date="2022-07-07T14:26:00Z">
        <w:r w:rsidRPr="005277D5" w:rsidDel="00A07B06">
          <w:rPr>
            <w:sz w:val="20"/>
            <w:lang w:val="es-ES_tradnl"/>
          </w:rPr>
          <w:delText>( ( 1 &lt;&lt; BitDepth</w:delText>
        </w:r>
      </w:del>
      <w:del w:id="130" w:author="Gary Sullivan" w:date="2022-07-06T14:27:00Z">
        <w:r w:rsidRPr="005277D5" w:rsidDel="00DC1605">
          <w:rPr>
            <w:sz w:val="20"/>
            <w:vertAlign w:val="subscript"/>
            <w:lang w:val="es-ES_tradnl"/>
          </w:rPr>
          <w:delText>Y</w:delText>
        </w:r>
      </w:del>
      <w:del w:id="131" w:author="Gary Sullivan" w:date="2022-07-07T14:26:00Z">
        <w:r w:rsidRPr="005277D5" w:rsidDel="00A07B06">
          <w:rPr>
            <w:sz w:val="20"/>
            <w:lang w:val="es-ES_tradnl"/>
          </w:rPr>
          <w:delText xml:space="preserve"> ) − 1 )</w:delText>
        </w:r>
      </w:del>
      <w:r w:rsidRPr="005277D5">
        <w:rPr>
          <w:sz w:val="20"/>
          <w:lang w:val="es-ES_tradnl"/>
        </w:rPr>
        <w:t xml:space="preserve"> * E′</w:t>
      </w:r>
      <w:r w:rsidRPr="005277D5">
        <w:rPr>
          <w:sz w:val="20"/>
          <w:vertAlign w:val="subscript"/>
          <w:lang w:val="es-ES_tradnl"/>
        </w:rPr>
        <w:t>R</w:t>
      </w:r>
      <w:r w:rsidRPr="005277D5">
        <w:rPr>
          <w:sz w:val="20"/>
          <w:lang w:val="es-ES_tradnl"/>
        </w:rPr>
        <w:t xml:space="preserve"> )</w:t>
      </w:r>
      <w:r w:rsidRPr="005277D5">
        <w:rPr>
          <w:sz w:val="20"/>
          <w:lang w:val="es-ES_tradnl"/>
        </w:rPr>
        <w:tab/>
        <w:t>(</w:t>
      </w:r>
      <w:bookmarkStart w:id="132" w:name="RGB_FullRange_First_Eqn"/>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30</w:t>
      </w:r>
      <w:r w:rsidRPr="005277D5">
        <w:rPr>
          <w:sz w:val="20"/>
          <w:lang w:val="en-GB"/>
        </w:rPr>
        <w:fldChar w:fldCharType="end"/>
      </w:r>
      <w:bookmarkEnd w:id="132"/>
      <w:r w:rsidRPr="005277D5">
        <w:rPr>
          <w:sz w:val="20"/>
          <w:lang w:val="es-ES_tradnl"/>
        </w:rPr>
        <w:t>)</w:t>
      </w:r>
    </w:p>
    <w:p w14:paraId="0408EAE5" w14:textId="1144C913"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440" w:hanging="646"/>
        <w:rPr>
          <w:sz w:val="20"/>
          <w:lang w:val="es-ES_tradnl"/>
        </w:rPr>
      </w:pPr>
      <w:r w:rsidRPr="005277D5">
        <w:rPr>
          <w:sz w:val="20"/>
          <w:lang w:val="es-ES_tradnl"/>
        </w:rPr>
        <w:tab/>
        <w:t>G = Clip</w:t>
      </w:r>
      <w:ins w:id="133" w:author="Gary Sullivan" w:date="2022-07-07T14:25:00Z">
        <w:r w:rsidRPr="005277D5">
          <w:rPr>
            <w:sz w:val="20"/>
            <w:lang w:val="es-ES_tradnl"/>
          </w:rPr>
          <w:t>3</w:t>
        </w:r>
      </w:ins>
      <w:del w:id="134" w:author="Gary Sullivan" w:date="2022-07-07T14:25:00Z">
        <w:r w:rsidRPr="005277D5" w:rsidDel="00A07B06">
          <w:rPr>
            <w:sz w:val="20"/>
            <w:lang w:val="es-ES_tradnl"/>
          </w:rPr>
          <w:delText>1</w:delText>
        </w:r>
        <w:r w:rsidRPr="005277D5" w:rsidDel="00A07B06">
          <w:rPr>
            <w:sz w:val="20"/>
            <w:vertAlign w:val="subscript"/>
            <w:lang w:val="es-ES_tradnl"/>
          </w:rPr>
          <w:delText>Y</w:delText>
        </w:r>
      </w:del>
      <w:r w:rsidRPr="005277D5">
        <w:rPr>
          <w:sz w:val="20"/>
          <w:lang w:val="es-ES_tradnl"/>
        </w:rPr>
        <w:t xml:space="preserve">( </w:t>
      </w:r>
      <w:ins w:id="135" w:author="Gary Sullivan" w:date="2022-07-07T14:27:00Z">
        <w:r w:rsidRPr="005277D5">
          <w:rPr>
            <w:sz w:val="20"/>
            <w:lang w:val="es-ES_tradnl"/>
          </w:rPr>
          <w:t xml:space="preserve">0, </w:t>
        </w:r>
      </w:ins>
      <w:proofErr w:type="spellStart"/>
      <w:ins w:id="136" w:author="Gary Sullivan" w:date="2022-07-07T20:43:00Z">
        <w:r w:rsidRPr="005277D5">
          <w:rPr>
            <w:sz w:val="20"/>
            <w:lang w:val="en-GB"/>
          </w:rPr>
          <w:t>MaxVal</w:t>
        </w:r>
      </w:ins>
      <w:ins w:id="137" w:author="Gary Sullivan" w:date="2022-07-07T14:27:00Z">
        <w:r w:rsidRPr="005277D5">
          <w:rPr>
            <w:sz w:val="20"/>
            <w:vertAlign w:val="subscript"/>
            <w:lang w:val="en-GB"/>
          </w:rPr>
          <w:t>RGB</w:t>
        </w:r>
        <w:proofErr w:type="spellEnd"/>
        <w:r w:rsidRPr="005277D5">
          <w:rPr>
            <w:sz w:val="20"/>
            <w:lang w:val="en-GB"/>
          </w:rPr>
          <w:t xml:space="preserve">, </w:t>
        </w:r>
      </w:ins>
      <w:proofErr w:type="spellStart"/>
      <w:ins w:id="138" w:author="Gary Sullivan" w:date="2022-07-07T20:43:00Z">
        <w:r w:rsidRPr="005277D5">
          <w:rPr>
            <w:sz w:val="20"/>
            <w:lang w:val="en-GB"/>
          </w:rPr>
          <w:t>MaxVal</w:t>
        </w:r>
      </w:ins>
      <w:ins w:id="139" w:author="Gary Sullivan" w:date="2022-07-07T14:26:00Z">
        <w:r w:rsidRPr="005277D5">
          <w:rPr>
            <w:sz w:val="20"/>
            <w:vertAlign w:val="subscript"/>
            <w:lang w:val="en-GB"/>
          </w:rPr>
          <w:t>RGB</w:t>
        </w:r>
      </w:ins>
      <w:proofErr w:type="spellEnd"/>
      <w:del w:id="140" w:author="Gary Sullivan" w:date="2022-07-07T14:26:00Z">
        <w:r w:rsidRPr="005277D5" w:rsidDel="00A07B06">
          <w:rPr>
            <w:sz w:val="20"/>
            <w:lang w:val="es-ES_tradnl"/>
          </w:rPr>
          <w:delText>( ( 1 &lt;&lt; BitDepth</w:delText>
        </w:r>
      </w:del>
      <w:del w:id="141" w:author="Gary Sullivan" w:date="2022-07-06T14:27:00Z">
        <w:r w:rsidRPr="005277D5" w:rsidDel="00DC1605">
          <w:rPr>
            <w:sz w:val="20"/>
            <w:vertAlign w:val="subscript"/>
            <w:lang w:val="es-ES_tradnl"/>
          </w:rPr>
          <w:delText>Y</w:delText>
        </w:r>
      </w:del>
      <w:del w:id="142" w:author="Gary Sullivan" w:date="2022-07-07T14:26:00Z">
        <w:r w:rsidRPr="005277D5" w:rsidDel="00A07B06">
          <w:rPr>
            <w:sz w:val="20"/>
            <w:lang w:val="es-ES_tradnl"/>
          </w:rPr>
          <w:delText xml:space="preserve"> ) − 1 )</w:delText>
        </w:r>
      </w:del>
      <w:r w:rsidRPr="005277D5">
        <w:rPr>
          <w:sz w:val="20"/>
          <w:lang w:val="es-ES_tradnl"/>
        </w:rPr>
        <w:t xml:space="preserve"> * E′</w:t>
      </w:r>
      <w:r w:rsidRPr="005277D5">
        <w:rPr>
          <w:sz w:val="20"/>
          <w:vertAlign w:val="subscript"/>
          <w:lang w:val="es-ES_tradnl"/>
        </w:rPr>
        <w:t>G</w:t>
      </w:r>
      <w:r w:rsidRPr="005277D5">
        <w:rPr>
          <w:sz w:val="20"/>
          <w:lang w:val="es-ES_tradnl"/>
        </w:rPr>
        <w:t xml:space="preserve"> )</w:t>
      </w:r>
      <w:r w:rsidRPr="005277D5">
        <w:rPr>
          <w:sz w:val="20"/>
          <w:lang w:val="es-ES_tradnl"/>
        </w:rPr>
        <w:tab/>
        <w:t>(</w:t>
      </w:r>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31</w:t>
      </w:r>
      <w:r w:rsidRPr="005277D5">
        <w:rPr>
          <w:sz w:val="20"/>
          <w:lang w:val="en-GB"/>
        </w:rPr>
        <w:fldChar w:fldCharType="end"/>
      </w:r>
      <w:r w:rsidRPr="005277D5">
        <w:rPr>
          <w:sz w:val="20"/>
          <w:lang w:val="es-ES_tradnl"/>
        </w:rPr>
        <w:t>)</w:t>
      </w:r>
    </w:p>
    <w:p w14:paraId="652801CB" w14:textId="672EEA8C"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440" w:hanging="646"/>
        <w:rPr>
          <w:sz w:val="20"/>
          <w:lang w:val="es-ES_tradnl"/>
        </w:rPr>
      </w:pPr>
      <w:r w:rsidRPr="005277D5">
        <w:rPr>
          <w:sz w:val="20"/>
          <w:lang w:val="es-ES_tradnl"/>
        </w:rPr>
        <w:tab/>
        <w:t>B = Clip</w:t>
      </w:r>
      <w:ins w:id="143" w:author="Gary Sullivan" w:date="2022-07-07T14:25:00Z">
        <w:r w:rsidRPr="005277D5">
          <w:rPr>
            <w:sz w:val="20"/>
            <w:lang w:val="es-ES_tradnl"/>
          </w:rPr>
          <w:t>3</w:t>
        </w:r>
      </w:ins>
      <w:del w:id="144" w:author="Gary Sullivan" w:date="2022-07-07T14:25:00Z">
        <w:r w:rsidRPr="005277D5" w:rsidDel="00A07B06">
          <w:rPr>
            <w:sz w:val="20"/>
            <w:lang w:val="es-ES_tradnl"/>
          </w:rPr>
          <w:delText>1</w:delText>
        </w:r>
        <w:r w:rsidRPr="005277D5" w:rsidDel="00A07B06">
          <w:rPr>
            <w:sz w:val="20"/>
            <w:vertAlign w:val="subscript"/>
            <w:lang w:val="es-ES_tradnl"/>
          </w:rPr>
          <w:delText>Y</w:delText>
        </w:r>
      </w:del>
      <w:r w:rsidRPr="005277D5">
        <w:rPr>
          <w:sz w:val="20"/>
          <w:lang w:val="es-ES_tradnl"/>
        </w:rPr>
        <w:t xml:space="preserve">( </w:t>
      </w:r>
      <w:ins w:id="145" w:author="Gary Sullivan" w:date="2022-07-07T14:27:00Z">
        <w:r w:rsidRPr="005277D5">
          <w:rPr>
            <w:sz w:val="20"/>
            <w:lang w:val="es-ES_tradnl"/>
          </w:rPr>
          <w:t xml:space="preserve">0, </w:t>
        </w:r>
      </w:ins>
      <w:proofErr w:type="spellStart"/>
      <w:ins w:id="146" w:author="Gary Sullivan" w:date="2022-07-07T20:43:00Z">
        <w:r w:rsidRPr="005277D5">
          <w:rPr>
            <w:sz w:val="20"/>
            <w:lang w:val="en-GB"/>
          </w:rPr>
          <w:t>MaxVal</w:t>
        </w:r>
      </w:ins>
      <w:ins w:id="147" w:author="Gary Sullivan" w:date="2022-07-07T14:27:00Z">
        <w:r w:rsidRPr="005277D5">
          <w:rPr>
            <w:sz w:val="20"/>
            <w:vertAlign w:val="subscript"/>
            <w:lang w:val="en-GB"/>
          </w:rPr>
          <w:t>RGB</w:t>
        </w:r>
        <w:proofErr w:type="spellEnd"/>
        <w:r w:rsidRPr="005277D5">
          <w:rPr>
            <w:sz w:val="20"/>
            <w:lang w:val="en-GB"/>
          </w:rPr>
          <w:t xml:space="preserve">, </w:t>
        </w:r>
      </w:ins>
      <w:proofErr w:type="spellStart"/>
      <w:ins w:id="148" w:author="Gary Sullivan" w:date="2022-07-07T20:43:00Z">
        <w:r w:rsidRPr="005277D5">
          <w:rPr>
            <w:sz w:val="20"/>
            <w:lang w:val="en-GB"/>
          </w:rPr>
          <w:t>MaxVal</w:t>
        </w:r>
      </w:ins>
      <w:ins w:id="149" w:author="Gary Sullivan" w:date="2022-07-07T14:26:00Z">
        <w:r w:rsidRPr="005277D5">
          <w:rPr>
            <w:sz w:val="20"/>
            <w:vertAlign w:val="subscript"/>
            <w:lang w:val="en-GB"/>
          </w:rPr>
          <w:t>RGB</w:t>
        </w:r>
      </w:ins>
      <w:proofErr w:type="spellEnd"/>
      <w:del w:id="150" w:author="Gary Sullivan" w:date="2022-07-07T14:26:00Z">
        <w:r w:rsidRPr="005277D5" w:rsidDel="00A07B06">
          <w:rPr>
            <w:sz w:val="20"/>
            <w:lang w:val="es-ES_tradnl"/>
          </w:rPr>
          <w:delText>( ( 1 &lt;&lt; BitDepth</w:delText>
        </w:r>
      </w:del>
      <w:del w:id="151" w:author="Gary Sullivan" w:date="2022-07-06T14:28:00Z">
        <w:r w:rsidRPr="005277D5" w:rsidDel="00DC1605">
          <w:rPr>
            <w:sz w:val="20"/>
            <w:vertAlign w:val="subscript"/>
            <w:lang w:val="es-ES_tradnl"/>
          </w:rPr>
          <w:delText>Y</w:delText>
        </w:r>
      </w:del>
      <w:del w:id="152" w:author="Gary Sullivan" w:date="2022-07-07T14:26:00Z">
        <w:r w:rsidRPr="005277D5" w:rsidDel="00A07B06">
          <w:rPr>
            <w:sz w:val="20"/>
            <w:lang w:val="es-ES_tradnl"/>
          </w:rPr>
          <w:delText xml:space="preserve"> ) − 1 )</w:delText>
        </w:r>
      </w:del>
      <w:r w:rsidRPr="005277D5">
        <w:rPr>
          <w:sz w:val="20"/>
          <w:lang w:val="es-ES_tradnl"/>
        </w:rPr>
        <w:t xml:space="preserve"> * E′</w:t>
      </w:r>
      <w:r w:rsidRPr="005277D5">
        <w:rPr>
          <w:sz w:val="20"/>
          <w:vertAlign w:val="subscript"/>
          <w:lang w:val="es-ES_tradnl"/>
        </w:rPr>
        <w:t>B</w:t>
      </w:r>
      <w:r w:rsidRPr="005277D5">
        <w:rPr>
          <w:sz w:val="20"/>
          <w:lang w:val="es-ES_tradnl"/>
        </w:rPr>
        <w:t xml:space="preserve"> )</w:t>
      </w:r>
      <w:r w:rsidRPr="005277D5">
        <w:rPr>
          <w:sz w:val="20"/>
          <w:lang w:val="es-ES_tradnl"/>
        </w:rPr>
        <w:tab/>
        <w:t>(</w:t>
      </w:r>
      <w:bookmarkStart w:id="153" w:name="RGB_FullRange_Last_Eqn"/>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32</w:t>
      </w:r>
      <w:r w:rsidRPr="005277D5">
        <w:rPr>
          <w:sz w:val="20"/>
          <w:lang w:val="en-GB"/>
        </w:rPr>
        <w:fldChar w:fldCharType="end"/>
      </w:r>
      <w:bookmarkEnd w:id="153"/>
      <w:r w:rsidRPr="005277D5">
        <w:rPr>
          <w:sz w:val="20"/>
          <w:lang w:val="es-ES_tradnl"/>
        </w:rPr>
        <w:t>)</w:t>
      </w:r>
    </w:p>
    <w:p w14:paraId="4AD9C833" w14:textId="140FA9EE"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23" w:hanging="403"/>
        <w:rPr>
          <w:rFonts w:cs="Arial"/>
          <w:sz w:val="20"/>
          <w:lang w:val="en-GB"/>
        </w:rPr>
      </w:pPr>
      <w:r w:rsidRPr="005277D5">
        <w:rPr>
          <w:rFonts w:cs="Arial"/>
          <w:sz w:val="20"/>
          <w:lang w:val="en-GB"/>
        </w:rPr>
        <w:t>–</w:t>
      </w:r>
      <w:r w:rsidRPr="005277D5">
        <w:rPr>
          <w:rFonts w:cs="Arial"/>
          <w:sz w:val="20"/>
          <w:lang w:val="en-GB"/>
        </w:rPr>
        <w:tab/>
        <w:t xml:space="preserve">Otherwise, if </w:t>
      </w:r>
      <w:proofErr w:type="spellStart"/>
      <w:r w:rsidRPr="005277D5">
        <w:rPr>
          <w:rFonts w:cs="Arial"/>
          <w:sz w:val="20"/>
          <w:lang w:val="en-GB"/>
        </w:rPr>
        <w:t>MatrixCoefficients</w:t>
      </w:r>
      <w:proofErr w:type="spellEnd"/>
      <w:r w:rsidRPr="005277D5">
        <w:rPr>
          <w:rFonts w:cs="Arial"/>
          <w:sz w:val="20"/>
          <w:lang w:val="en-GB"/>
        </w:rPr>
        <w:t xml:space="preserve"> is equal to 1, 4, 5, 6, </w:t>
      </w:r>
      <w:r w:rsidRPr="005277D5">
        <w:rPr>
          <w:rFonts w:cs="Arial"/>
          <w:sz w:val="20"/>
          <w:lang w:val="en-GB" w:eastAsia="ja-JP"/>
        </w:rPr>
        <w:t xml:space="preserve">7, 9, 10, 11, 12, 13 or 14, </w:t>
      </w:r>
      <w:r w:rsidRPr="005277D5">
        <w:rPr>
          <w:rFonts w:cs="Arial"/>
          <w:sz w:val="20"/>
          <w:lang w:val="en-GB"/>
        </w:rPr>
        <w:t xml:space="preserve">equations </w:t>
      </w:r>
      <w:r w:rsidRPr="005277D5">
        <w:rPr>
          <w:sz w:val="20"/>
          <w:lang w:val="en-GB"/>
        </w:rPr>
        <w:fldChar w:fldCharType="begin"/>
      </w:r>
      <w:r w:rsidRPr="005277D5">
        <w:rPr>
          <w:rFonts w:cs="Arial"/>
          <w:sz w:val="20"/>
          <w:lang w:val="en-GB"/>
        </w:rPr>
        <w:instrText xml:space="preserve"> REF YCbCrFullFirst_Eqn \h </w:instrText>
      </w:r>
      <w:r w:rsidRPr="005277D5">
        <w:rPr>
          <w:sz w:val="20"/>
          <w:lang w:val="en-GB"/>
        </w:rPr>
      </w:r>
      <w:r w:rsidRPr="005277D5">
        <w:rPr>
          <w:sz w:val="20"/>
          <w:lang w:val="en-GB"/>
        </w:rPr>
        <w:fldChar w:fldCharType="separate"/>
      </w:r>
      <w:r>
        <w:rPr>
          <w:noProof/>
          <w:sz w:val="20"/>
          <w:lang w:val="es-ES_tradnl"/>
        </w:rPr>
        <w:t>33</w:t>
      </w:r>
      <w:r w:rsidRPr="005277D5">
        <w:rPr>
          <w:sz w:val="20"/>
          <w:lang w:val="en-GB"/>
        </w:rPr>
        <w:fldChar w:fldCharType="end"/>
      </w:r>
      <w:r w:rsidRPr="005277D5">
        <w:rPr>
          <w:sz w:val="20"/>
          <w:lang w:val="en-GB"/>
        </w:rPr>
        <w:t xml:space="preserve"> to </w:t>
      </w:r>
      <w:r w:rsidRPr="005277D5">
        <w:rPr>
          <w:sz w:val="20"/>
          <w:lang w:val="en-GB"/>
        </w:rPr>
        <w:fldChar w:fldCharType="begin"/>
      </w:r>
      <w:r w:rsidRPr="005277D5">
        <w:rPr>
          <w:sz w:val="20"/>
          <w:lang w:val="en-GB"/>
        </w:rPr>
        <w:instrText xml:space="preserve"> REF YCbCrFullLast_Eqn \h </w:instrText>
      </w:r>
      <w:r w:rsidRPr="005277D5">
        <w:rPr>
          <w:sz w:val="20"/>
          <w:lang w:val="en-GB"/>
        </w:rPr>
      </w:r>
      <w:r w:rsidRPr="005277D5">
        <w:rPr>
          <w:sz w:val="20"/>
          <w:lang w:val="en-GB"/>
        </w:rPr>
        <w:fldChar w:fldCharType="separate"/>
      </w:r>
      <w:r>
        <w:rPr>
          <w:noProof/>
          <w:sz w:val="20"/>
          <w:lang w:val="en-GB"/>
        </w:rPr>
        <w:t>35</w:t>
      </w:r>
      <w:r w:rsidRPr="005277D5">
        <w:rPr>
          <w:sz w:val="20"/>
          <w:lang w:val="en-GB"/>
        </w:rPr>
        <w:fldChar w:fldCharType="end"/>
      </w:r>
      <w:r w:rsidRPr="005277D5">
        <w:rPr>
          <w:sz w:val="20"/>
          <w:lang w:val="en-GB"/>
        </w:rPr>
        <w:t xml:space="preserve"> </w:t>
      </w:r>
      <w:r w:rsidRPr="005277D5">
        <w:rPr>
          <w:rFonts w:cs="Arial"/>
          <w:sz w:val="20"/>
          <w:lang w:val="en-GB"/>
        </w:rPr>
        <w:t>apply:</w:t>
      </w:r>
    </w:p>
    <w:p w14:paraId="1FE2253F" w14:textId="3A8C0468"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sz w:val="20"/>
          <w:lang w:val="es-ES_tradnl"/>
        </w:rPr>
      </w:pPr>
      <w:r w:rsidRPr="005277D5">
        <w:rPr>
          <w:sz w:val="20"/>
          <w:lang w:val="en-GB"/>
        </w:rPr>
        <w:tab/>
      </w:r>
      <w:r w:rsidRPr="005277D5">
        <w:rPr>
          <w:sz w:val="20"/>
          <w:lang w:val="es-ES_tradnl"/>
        </w:rPr>
        <w:t>Y = Clip1</w:t>
      </w:r>
      <w:r w:rsidRPr="005277D5">
        <w:rPr>
          <w:sz w:val="20"/>
          <w:vertAlign w:val="subscript"/>
          <w:lang w:val="es-ES_tradnl"/>
        </w:rPr>
        <w:t>Y</w:t>
      </w:r>
      <w:r w:rsidRPr="005277D5">
        <w:rPr>
          <w:sz w:val="20"/>
          <w:lang w:val="es-ES_tradnl"/>
        </w:rPr>
        <w:t xml:space="preserve">( Round( ( ( 1 &lt;&lt; </w:t>
      </w:r>
      <w:proofErr w:type="spellStart"/>
      <w:r w:rsidRPr="005277D5">
        <w:rPr>
          <w:sz w:val="20"/>
          <w:lang w:val="es-ES_tradnl"/>
        </w:rPr>
        <w:t>BitDepth</w:t>
      </w:r>
      <w:r w:rsidRPr="005277D5">
        <w:rPr>
          <w:sz w:val="20"/>
          <w:vertAlign w:val="subscript"/>
          <w:lang w:val="es-ES_tradnl"/>
        </w:rPr>
        <w:t>Y</w:t>
      </w:r>
      <w:proofErr w:type="spellEnd"/>
      <w:r w:rsidRPr="005277D5">
        <w:rPr>
          <w:sz w:val="20"/>
          <w:lang w:val="es-ES_tradnl"/>
        </w:rPr>
        <w:t xml:space="preserve"> ) − 1 ) * E′</w:t>
      </w:r>
      <w:r w:rsidRPr="005277D5">
        <w:rPr>
          <w:sz w:val="20"/>
          <w:vertAlign w:val="subscript"/>
          <w:lang w:val="es-ES_tradnl"/>
        </w:rPr>
        <w:t>Y</w:t>
      </w:r>
      <w:r w:rsidRPr="005277D5">
        <w:rPr>
          <w:sz w:val="20"/>
          <w:lang w:val="es-ES_tradnl"/>
        </w:rPr>
        <w:t xml:space="preserve"> ) )</w:t>
      </w:r>
      <w:r w:rsidRPr="005277D5">
        <w:rPr>
          <w:sz w:val="20"/>
          <w:lang w:val="es-ES_tradnl"/>
        </w:rPr>
        <w:tab/>
        <w:t>(</w:t>
      </w:r>
      <w:bookmarkStart w:id="154" w:name="YCbCrFullFirst_Eqn"/>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33</w:t>
      </w:r>
      <w:r w:rsidRPr="005277D5">
        <w:rPr>
          <w:sz w:val="20"/>
          <w:lang w:val="en-GB"/>
        </w:rPr>
        <w:fldChar w:fldCharType="end"/>
      </w:r>
      <w:bookmarkEnd w:id="154"/>
      <w:r w:rsidRPr="005277D5">
        <w:rPr>
          <w:sz w:val="20"/>
          <w:lang w:val="es-ES_tradnl"/>
        </w:rPr>
        <w:t>)</w:t>
      </w:r>
    </w:p>
    <w:p w14:paraId="41BB97C3" w14:textId="67D21DCA"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sz w:val="20"/>
          <w:lang w:val="en-GB"/>
        </w:rPr>
      </w:pPr>
      <w:r w:rsidRPr="005277D5">
        <w:rPr>
          <w:sz w:val="20"/>
          <w:lang w:val="es-ES_tradnl"/>
        </w:rPr>
        <w:tab/>
      </w:r>
      <w:proofErr w:type="spellStart"/>
      <w:r w:rsidRPr="005277D5">
        <w:rPr>
          <w:sz w:val="20"/>
          <w:lang w:val="en-GB"/>
        </w:rPr>
        <w:t>Cb</w:t>
      </w:r>
      <w:proofErr w:type="spellEnd"/>
      <w:r w:rsidRPr="005277D5">
        <w:rPr>
          <w:sz w:val="20"/>
          <w:lang w:val="en-GB"/>
        </w:rPr>
        <w:t xml:space="preserve"> = Clip1</w:t>
      </w:r>
      <w:r w:rsidRPr="005277D5">
        <w:rPr>
          <w:sz w:val="20"/>
          <w:vertAlign w:val="subscript"/>
          <w:lang w:val="en-GB"/>
        </w:rPr>
        <w:t>C</w:t>
      </w:r>
      <w:r w:rsidRPr="005277D5">
        <w:rPr>
          <w:sz w:val="20"/>
          <w:lang w:val="en-GB"/>
        </w:rPr>
        <w:t xml:space="preserve">( Round( ( ( 1 &lt;&lt;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− 1 )  * E′</w:t>
      </w:r>
      <w:r w:rsidRPr="005277D5">
        <w:rPr>
          <w:sz w:val="20"/>
          <w:vertAlign w:val="subscript"/>
          <w:lang w:val="en-GB"/>
        </w:rPr>
        <w:t>PB</w:t>
      </w:r>
      <w:r w:rsidRPr="005277D5">
        <w:rPr>
          <w:sz w:val="20"/>
          <w:lang w:val="en-GB"/>
        </w:rPr>
        <w:t xml:space="preserve"> )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 )</w:t>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34</w:t>
      </w:r>
      <w:r w:rsidRPr="005277D5">
        <w:rPr>
          <w:sz w:val="20"/>
          <w:lang w:val="en-GB"/>
        </w:rPr>
        <w:fldChar w:fldCharType="end"/>
      </w:r>
      <w:r w:rsidRPr="005277D5">
        <w:rPr>
          <w:sz w:val="20"/>
          <w:lang w:val="en-GB"/>
        </w:rPr>
        <w:t>)</w:t>
      </w:r>
    </w:p>
    <w:p w14:paraId="54B9DE51" w14:textId="2DE44D54"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rPr>
          <w:sz w:val="20"/>
          <w:lang w:val="en-GB"/>
        </w:rPr>
      </w:pPr>
      <w:r w:rsidRPr="005277D5">
        <w:rPr>
          <w:sz w:val="20"/>
          <w:lang w:val="en-GB"/>
        </w:rPr>
        <w:tab/>
        <w:t>Cr = Clip1</w:t>
      </w:r>
      <w:r w:rsidRPr="005277D5">
        <w:rPr>
          <w:sz w:val="20"/>
          <w:vertAlign w:val="subscript"/>
          <w:lang w:val="en-GB"/>
        </w:rPr>
        <w:t>C</w:t>
      </w:r>
      <w:r w:rsidRPr="005277D5">
        <w:rPr>
          <w:sz w:val="20"/>
          <w:lang w:val="en-GB"/>
        </w:rPr>
        <w:t xml:space="preserve">( Round( ( ( 1 &lt;&lt;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− 1 )  * E′</w:t>
      </w:r>
      <w:r w:rsidRPr="005277D5">
        <w:rPr>
          <w:sz w:val="20"/>
          <w:vertAlign w:val="subscript"/>
          <w:lang w:val="en-GB"/>
        </w:rPr>
        <w:t>PR</w:t>
      </w:r>
      <w:r w:rsidRPr="005277D5">
        <w:rPr>
          <w:sz w:val="20"/>
          <w:lang w:val="en-GB"/>
        </w:rPr>
        <w:t xml:space="preserve"> )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 )</w:t>
      </w:r>
      <w:r w:rsidRPr="005277D5">
        <w:rPr>
          <w:sz w:val="20"/>
          <w:lang w:val="en-GB"/>
        </w:rPr>
        <w:tab/>
        <w:t>(</w:t>
      </w:r>
      <w:bookmarkStart w:id="155" w:name="YCbCrFullLast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35</w:t>
      </w:r>
      <w:r w:rsidRPr="005277D5">
        <w:rPr>
          <w:sz w:val="20"/>
          <w:lang w:val="en-GB"/>
        </w:rPr>
        <w:fldChar w:fldCharType="end"/>
      </w:r>
      <w:bookmarkEnd w:id="155"/>
      <w:r w:rsidRPr="005277D5">
        <w:rPr>
          <w:sz w:val="20"/>
          <w:lang w:val="en-GB"/>
        </w:rPr>
        <w:t>)</w:t>
      </w:r>
    </w:p>
    <w:p w14:paraId="7992B864" w14:textId="77777777"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17" w:hanging="397"/>
        <w:rPr>
          <w:rFonts w:cs="Arial"/>
          <w:sz w:val="20"/>
          <w:lang w:val="en-GB"/>
        </w:rPr>
      </w:pPr>
      <w:r w:rsidRPr="005277D5">
        <w:rPr>
          <w:rFonts w:cs="Arial"/>
          <w:sz w:val="20"/>
          <w:lang w:val="en-GB"/>
        </w:rPr>
        <w:t>–</w:t>
      </w:r>
      <w:r w:rsidRPr="005277D5">
        <w:rPr>
          <w:rFonts w:cs="Arial"/>
          <w:sz w:val="20"/>
          <w:lang w:val="en-GB"/>
        </w:rPr>
        <w:tab/>
        <w:t xml:space="preserve">Otherwise, if </w:t>
      </w:r>
      <w:proofErr w:type="spellStart"/>
      <w:r w:rsidRPr="005277D5">
        <w:rPr>
          <w:rFonts w:cs="Arial"/>
          <w:sz w:val="20"/>
          <w:lang w:val="en-GB"/>
        </w:rPr>
        <w:t>MatrixCoefficients</w:t>
      </w:r>
      <w:proofErr w:type="spellEnd"/>
      <w:r w:rsidRPr="005277D5">
        <w:rPr>
          <w:rFonts w:cs="Arial"/>
          <w:sz w:val="20"/>
          <w:lang w:val="en-GB"/>
        </w:rPr>
        <w:t xml:space="preserve"> is equal to 2, the interpretation of the </w:t>
      </w:r>
      <w:proofErr w:type="spellStart"/>
      <w:r w:rsidRPr="005277D5">
        <w:rPr>
          <w:rFonts w:cs="Arial"/>
          <w:sz w:val="20"/>
          <w:lang w:val="en-GB"/>
        </w:rPr>
        <w:t>MatrixCoefficients</w:t>
      </w:r>
      <w:proofErr w:type="spellEnd"/>
      <w:r w:rsidRPr="005277D5">
        <w:rPr>
          <w:rFonts w:cs="Arial"/>
          <w:sz w:val="20"/>
          <w:lang w:val="en-GB"/>
        </w:rPr>
        <w:t xml:space="preserve"> code point is unknown or is determined by the application.</w:t>
      </w:r>
    </w:p>
    <w:p w14:paraId="0CB8D4E9" w14:textId="77777777"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17" w:hanging="397"/>
        <w:rPr>
          <w:rFonts w:cs="Arial"/>
          <w:sz w:val="20"/>
          <w:lang w:val="en-GB"/>
        </w:rPr>
      </w:pPr>
      <w:r w:rsidRPr="005277D5">
        <w:rPr>
          <w:rFonts w:cs="Arial"/>
          <w:sz w:val="20"/>
          <w:lang w:val="en-GB"/>
        </w:rPr>
        <w:t>–</w:t>
      </w:r>
      <w:r w:rsidRPr="005277D5">
        <w:rPr>
          <w:rFonts w:cs="Arial"/>
          <w:sz w:val="20"/>
          <w:lang w:val="en-GB"/>
        </w:rPr>
        <w:tab/>
        <w:t>Otherwise (</w:t>
      </w:r>
      <w:proofErr w:type="spellStart"/>
      <w:r w:rsidRPr="005277D5">
        <w:rPr>
          <w:rFonts w:cs="Arial"/>
          <w:sz w:val="20"/>
          <w:lang w:val="en-GB"/>
        </w:rPr>
        <w:t>MatrixCoefficients</w:t>
      </w:r>
      <w:proofErr w:type="spellEnd"/>
      <w:r w:rsidRPr="005277D5">
        <w:rPr>
          <w:rFonts w:cs="Arial"/>
          <w:sz w:val="20"/>
          <w:lang w:val="en-GB"/>
        </w:rPr>
        <w:t xml:space="preserve"> is not equal to 0, 1, 2, 4, 5, 6, 7, </w:t>
      </w:r>
      <w:r w:rsidRPr="005277D5">
        <w:rPr>
          <w:rFonts w:cs="Arial"/>
          <w:sz w:val="20"/>
          <w:lang w:val="en-GB" w:eastAsia="ja-JP"/>
        </w:rPr>
        <w:t>8, 9, 10, 11, 12, 13</w:t>
      </w:r>
      <w:ins w:id="156" w:author="Gary Sullivan" w:date="2022-07-06T13:23:00Z">
        <w:r w:rsidRPr="005277D5">
          <w:rPr>
            <w:rFonts w:cs="Arial"/>
            <w:sz w:val="20"/>
            <w:lang w:val="en-GB" w:eastAsia="ja-JP"/>
          </w:rPr>
          <w:t>,</w:t>
        </w:r>
      </w:ins>
      <w:del w:id="157" w:author="Gary Sullivan" w:date="2022-07-06T13:23:00Z">
        <w:r w:rsidRPr="005277D5" w:rsidDel="00C602E2">
          <w:rPr>
            <w:rFonts w:cs="Arial"/>
            <w:sz w:val="20"/>
            <w:lang w:val="en-GB" w:eastAsia="ja-JP"/>
          </w:rPr>
          <w:delText xml:space="preserve"> or</w:delText>
        </w:r>
      </w:del>
      <w:r w:rsidRPr="005277D5">
        <w:rPr>
          <w:rFonts w:cs="Arial"/>
          <w:sz w:val="20"/>
          <w:lang w:val="en-GB" w:eastAsia="ja-JP"/>
        </w:rPr>
        <w:t xml:space="preserve"> 14</w:t>
      </w:r>
      <w:ins w:id="158" w:author="Gary Sullivan" w:date="2022-07-06T13:23:00Z">
        <w:r w:rsidRPr="005277D5">
          <w:rPr>
            <w:rFonts w:cs="Arial"/>
            <w:sz w:val="20"/>
            <w:lang w:val="en-GB" w:eastAsia="ja-JP"/>
          </w:rPr>
          <w:t>, 15 or 16</w:t>
        </w:r>
      </w:ins>
      <w:r w:rsidRPr="005277D5">
        <w:rPr>
          <w:rFonts w:cs="Arial"/>
          <w:sz w:val="20"/>
          <w:lang w:val="en-GB"/>
        </w:rPr>
        <w:t xml:space="preserve">), the interpretation of the </w:t>
      </w:r>
      <w:proofErr w:type="spellStart"/>
      <w:r w:rsidRPr="005277D5">
        <w:rPr>
          <w:rFonts w:cs="Arial"/>
          <w:sz w:val="20"/>
          <w:lang w:val="en-GB"/>
        </w:rPr>
        <w:t>MatrixCoefficients</w:t>
      </w:r>
      <w:proofErr w:type="spellEnd"/>
      <w:r w:rsidRPr="005277D5">
        <w:rPr>
          <w:rFonts w:cs="Arial"/>
          <w:sz w:val="20"/>
          <w:lang w:val="en-GB"/>
        </w:rPr>
        <w:t xml:space="preserve"> code point is reserved for future definition by ITU-T | ISO/IEC.</w:t>
      </w:r>
    </w:p>
    <w:p w14:paraId="29CC966F" w14:textId="77777777" w:rsidR="005277D5" w:rsidRPr="005277D5" w:rsidRDefault="005277D5" w:rsidP="005277D5">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sz w:val="20"/>
          <w:lang w:val="en-GB"/>
        </w:rPr>
      </w:pPr>
      <w:r w:rsidRPr="005277D5">
        <w:rPr>
          <w:noProof/>
          <w:sz w:val="20"/>
          <w:lang w:val="en-GB"/>
        </w:rPr>
        <w:t xml:space="preserve">When </w:t>
      </w:r>
      <w:proofErr w:type="spellStart"/>
      <w:r w:rsidRPr="005277D5">
        <w:rPr>
          <w:rFonts w:eastAsia="Cambria"/>
          <w:sz w:val="20"/>
          <w:lang w:val="en-GB"/>
        </w:rPr>
        <w:t>MatrixCoefficients</w:t>
      </w:r>
      <w:proofErr w:type="spellEnd"/>
      <w:r w:rsidRPr="005277D5">
        <w:rPr>
          <w:rFonts w:eastAsia="Cambria"/>
          <w:sz w:val="20"/>
          <w:lang w:val="en-GB"/>
        </w:rPr>
        <w:t xml:space="preserve"> </w:t>
      </w:r>
      <w:r w:rsidRPr="005277D5">
        <w:rPr>
          <w:noProof/>
          <w:sz w:val="20"/>
          <w:lang w:val="en-GB"/>
        </w:rPr>
        <w:t>is equal to 1, 4, 5, 6, 7, 9, 10, 11, 12 or 13, the constants K</w:t>
      </w:r>
      <w:r w:rsidRPr="005277D5">
        <w:rPr>
          <w:noProof/>
          <w:sz w:val="20"/>
          <w:vertAlign w:val="subscript"/>
          <w:lang w:val="en-GB"/>
        </w:rPr>
        <w:t>B</w:t>
      </w:r>
      <w:r w:rsidRPr="005277D5">
        <w:rPr>
          <w:noProof/>
          <w:sz w:val="20"/>
          <w:lang w:val="en-GB"/>
        </w:rPr>
        <w:t xml:space="preserve"> and K</w:t>
      </w:r>
      <w:r w:rsidRPr="005277D5">
        <w:rPr>
          <w:noProof/>
          <w:sz w:val="20"/>
          <w:vertAlign w:val="subscript"/>
          <w:lang w:val="en-GB"/>
        </w:rPr>
        <w:t>R</w:t>
      </w:r>
      <w:r w:rsidRPr="005277D5">
        <w:rPr>
          <w:noProof/>
          <w:sz w:val="20"/>
          <w:lang w:val="en-GB"/>
        </w:rPr>
        <w:t xml:space="preserve"> are specified as follows:</w:t>
      </w:r>
    </w:p>
    <w:p w14:paraId="28B3E51C" w14:textId="02E75F7B"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noProof/>
          <w:sz w:val="20"/>
          <w:lang w:val="en-GB"/>
        </w:rPr>
      </w:pPr>
      <w:r w:rsidRPr="005277D5">
        <w:rPr>
          <w:rFonts w:cs="Arial"/>
          <w:sz w:val="20"/>
          <w:lang w:val="en-GB"/>
        </w:rPr>
        <w:t>–</w:t>
      </w:r>
      <w:r w:rsidRPr="005277D5">
        <w:rPr>
          <w:noProof/>
          <w:sz w:val="20"/>
          <w:lang w:val="en-GB"/>
        </w:rPr>
        <w:tab/>
        <w:t xml:space="preserve">If </w:t>
      </w:r>
      <w:proofErr w:type="spellStart"/>
      <w:r w:rsidRPr="005277D5">
        <w:rPr>
          <w:rFonts w:eastAsia="Cambria"/>
          <w:sz w:val="20"/>
          <w:lang w:val="en-GB"/>
        </w:rPr>
        <w:t>MatrixCoefficients</w:t>
      </w:r>
      <w:proofErr w:type="spellEnd"/>
      <w:r w:rsidRPr="005277D5">
        <w:rPr>
          <w:rFonts w:eastAsia="Cambria"/>
          <w:sz w:val="20"/>
          <w:lang w:val="en-GB"/>
        </w:rPr>
        <w:t xml:space="preserve"> </w:t>
      </w:r>
      <w:r w:rsidRPr="005277D5">
        <w:rPr>
          <w:noProof/>
          <w:sz w:val="20"/>
          <w:lang w:val="en-GB"/>
        </w:rPr>
        <w:t>is not equal to 12 or 13, the constants K</w:t>
      </w:r>
      <w:r w:rsidRPr="005277D5">
        <w:rPr>
          <w:noProof/>
          <w:sz w:val="20"/>
          <w:vertAlign w:val="subscript"/>
          <w:lang w:val="en-GB"/>
        </w:rPr>
        <w:t>B</w:t>
      </w:r>
      <w:r w:rsidRPr="005277D5">
        <w:rPr>
          <w:noProof/>
          <w:sz w:val="20"/>
          <w:lang w:val="en-GB"/>
        </w:rPr>
        <w:t xml:space="preserve"> and K</w:t>
      </w:r>
      <w:r w:rsidRPr="005277D5">
        <w:rPr>
          <w:noProof/>
          <w:sz w:val="20"/>
          <w:vertAlign w:val="subscript"/>
          <w:lang w:val="en-GB"/>
        </w:rPr>
        <w:t>R</w:t>
      </w:r>
      <w:r w:rsidRPr="005277D5">
        <w:rPr>
          <w:noProof/>
          <w:sz w:val="20"/>
          <w:lang w:val="en-GB"/>
        </w:rPr>
        <w:t xml:space="preserve"> are specified in </w:t>
      </w:r>
      <w:r w:rsidRPr="005277D5">
        <w:rPr>
          <w:noProof/>
          <w:sz w:val="20"/>
          <w:lang w:val="en-GB"/>
        </w:rPr>
        <w:fldChar w:fldCharType="begin"/>
      </w:r>
      <w:r w:rsidRPr="005277D5">
        <w:rPr>
          <w:noProof/>
          <w:sz w:val="20"/>
          <w:lang w:val="en-GB"/>
        </w:rPr>
        <w:instrText xml:space="preserve"> REF _Ref331349699 \h  \* MERGEFORMAT </w:instrText>
      </w:r>
      <w:r w:rsidRPr="005277D5">
        <w:rPr>
          <w:noProof/>
          <w:sz w:val="20"/>
          <w:lang w:val="en-GB"/>
        </w:rPr>
      </w:r>
      <w:r w:rsidRPr="005277D5">
        <w:rPr>
          <w:noProof/>
          <w:sz w:val="20"/>
          <w:lang w:val="en-GB"/>
        </w:rPr>
        <w:fldChar w:fldCharType="separate"/>
      </w:r>
      <w:r w:rsidRPr="005277D5">
        <w:rPr>
          <w:sz w:val="20"/>
          <w:lang w:val="en-GB"/>
        </w:rPr>
        <w:t>Table 4</w:t>
      </w:r>
      <w:r w:rsidRPr="005277D5">
        <w:rPr>
          <w:noProof/>
          <w:sz w:val="20"/>
          <w:lang w:val="en-GB"/>
        </w:rPr>
        <w:fldChar w:fldCharType="end"/>
      </w:r>
      <w:r w:rsidRPr="005277D5">
        <w:rPr>
          <w:noProof/>
          <w:sz w:val="20"/>
          <w:lang w:val="en-GB"/>
        </w:rPr>
        <w:t>.</w:t>
      </w:r>
    </w:p>
    <w:p w14:paraId="18693346" w14:textId="7779CDAE"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noProof/>
          <w:sz w:val="20"/>
          <w:lang w:val="en-GB"/>
        </w:rPr>
      </w:pPr>
      <w:r w:rsidRPr="005277D5">
        <w:rPr>
          <w:rFonts w:cs="Arial"/>
          <w:sz w:val="20"/>
          <w:lang w:val="en-GB"/>
        </w:rPr>
        <w:t>–</w:t>
      </w:r>
      <w:r w:rsidRPr="005277D5">
        <w:rPr>
          <w:noProof/>
          <w:sz w:val="20"/>
          <w:lang w:val="en-GB"/>
        </w:rPr>
        <w:tab/>
        <w:t>Otherwise (</w:t>
      </w:r>
      <w:proofErr w:type="spellStart"/>
      <w:r w:rsidRPr="005277D5">
        <w:rPr>
          <w:rFonts w:eastAsia="Cambria"/>
          <w:sz w:val="20"/>
          <w:lang w:val="en-GB"/>
        </w:rPr>
        <w:t>MatrixCoefficients</w:t>
      </w:r>
      <w:proofErr w:type="spellEnd"/>
      <w:r w:rsidRPr="005277D5">
        <w:rPr>
          <w:rFonts w:eastAsia="Cambria"/>
          <w:sz w:val="20"/>
          <w:lang w:val="en-GB"/>
        </w:rPr>
        <w:t xml:space="preserve"> </w:t>
      </w:r>
      <w:r w:rsidRPr="005277D5">
        <w:rPr>
          <w:noProof/>
          <w:sz w:val="20"/>
          <w:lang w:val="en-GB"/>
        </w:rPr>
        <w:t>is equal to 12 or 13), the constants K</w:t>
      </w:r>
      <w:r w:rsidRPr="005277D5">
        <w:rPr>
          <w:noProof/>
          <w:sz w:val="20"/>
          <w:vertAlign w:val="subscript"/>
          <w:lang w:val="en-GB"/>
        </w:rPr>
        <w:t>R</w:t>
      </w:r>
      <w:r w:rsidRPr="005277D5">
        <w:rPr>
          <w:noProof/>
          <w:sz w:val="20"/>
          <w:lang w:val="en-GB"/>
        </w:rPr>
        <w:t xml:space="preserve"> and K</w:t>
      </w:r>
      <w:r w:rsidRPr="005277D5">
        <w:rPr>
          <w:noProof/>
          <w:sz w:val="20"/>
          <w:vertAlign w:val="subscript"/>
          <w:lang w:val="en-GB"/>
        </w:rPr>
        <w:t>B</w:t>
      </w:r>
      <w:r w:rsidRPr="005277D5">
        <w:rPr>
          <w:noProof/>
          <w:sz w:val="20"/>
          <w:lang w:val="en-GB"/>
        </w:rPr>
        <w:t xml:space="preserve"> are computed as follows, using the chromaticity coordinates (x</w:t>
      </w:r>
      <w:r w:rsidRPr="005277D5">
        <w:rPr>
          <w:noProof/>
          <w:sz w:val="20"/>
          <w:vertAlign w:val="subscript"/>
          <w:lang w:val="en-GB"/>
        </w:rPr>
        <w:t>R</w:t>
      </w:r>
      <w:r w:rsidRPr="005277D5">
        <w:rPr>
          <w:noProof/>
          <w:sz w:val="20"/>
          <w:lang w:val="en-GB"/>
        </w:rPr>
        <w:t>, y</w:t>
      </w:r>
      <w:r w:rsidRPr="005277D5">
        <w:rPr>
          <w:noProof/>
          <w:sz w:val="20"/>
          <w:vertAlign w:val="subscript"/>
          <w:lang w:val="en-GB"/>
        </w:rPr>
        <w:t>R</w:t>
      </w:r>
      <w:r w:rsidRPr="005277D5">
        <w:rPr>
          <w:noProof/>
          <w:sz w:val="20"/>
          <w:lang w:val="en-GB"/>
        </w:rPr>
        <w:t>), (x</w:t>
      </w:r>
      <w:r w:rsidRPr="005277D5">
        <w:rPr>
          <w:noProof/>
          <w:sz w:val="20"/>
          <w:vertAlign w:val="subscript"/>
          <w:lang w:val="en-GB"/>
        </w:rPr>
        <w:t>G</w:t>
      </w:r>
      <w:r w:rsidRPr="005277D5">
        <w:rPr>
          <w:noProof/>
          <w:sz w:val="20"/>
          <w:lang w:val="en-GB"/>
        </w:rPr>
        <w:t>, y</w:t>
      </w:r>
      <w:r w:rsidRPr="005277D5">
        <w:rPr>
          <w:noProof/>
          <w:sz w:val="20"/>
          <w:vertAlign w:val="subscript"/>
          <w:lang w:val="en-GB"/>
        </w:rPr>
        <w:t>G</w:t>
      </w:r>
      <w:r w:rsidRPr="005277D5">
        <w:rPr>
          <w:noProof/>
          <w:sz w:val="20"/>
          <w:lang w:val="en-GB"/>
        </w:rPr>
        <w:t>), (x</w:t>
      </w:r>
      <w:r w:rsidRPr="005277D5">
        <w:rPr>
          <w:noProof/>
          <w:sz w:val="20"/>
          <w:vertAlign w:val="subscript"/>
          <w:lang w:val="en-GB"/>
        </w:rPr>
        <w:t>B</w:t>
      </w:r>
      <w:r w:rsidRPr="005277D5">
        <w:rPr>
          <w:noProof/>
          <w:sz w:val="20"/>
          <w:lang w:val="en-GB"/>
        </w:rPr>
        <w:t>, y</w:t>
      </w:r>
      <w:r w:rsidRPr="005277D5">
        <w:rPr>
          <w:noProof/>
          <w:sz w:val="20"/>
          <w:vertAlign w:val="subscript"/>
          <w:lang w:val="en-GB"/>
        </w:rPr>
        <w:t>B</w:t>
      </w:r>
      <w:r w:rsidRPr="005277D5">
        <w:rPr>
          <w:noProof/>
          <w:sz w:val="20"/>
          <w:lang w:val="en-GB"/>
        </w:rPr>
        <w:t>) and (x</w:t>
      </w:r>
      <w:r w:rsidRPr="005277D5">
        <w:rPr>
          <w:noProof/>
          <w:sz w:val="20"/>
          <w:vertAlign w:val="subscript"/>
          <w:lang w:val="en-GB"/>
        </w:rPr>
        <w:t>W</w:t>
      </w:r>
      <w:r w:rsidRPr="005277D5">
        <w:rPr>
          <w:noProof/>
          <w:sz w:val="20"/>
          <w:lang w:val="en-GB"/>
        </w:rPr>
        <w:t>, y</w:t>
      </w:r>
      <w:r w:rsidRPr="005277D5">
        <w:rPr>
          <w:noProof/>
          <w:sz w:val="20"/>
          <w:vertAlign w:val="subscript"/>
          <w:lang w:val="en-GB"/>
        </w:rPr>
        <w:t>W</w:t>
      </w:r>
      <w:r w:rsidRPr="005277D5">
        <w:rPr>
          <w:noProof/>
          <w:sz w:val="20"/>
          <w:lang w:val="en-GB"/>
        </w:rPr>
        <w:t xml:space="preserve">) specified in </w:t>
      </w:r>
      <w:r>
        <w:rPr>
          <w:noProof/>
          <w:sz w:val="20"/>
          <w:lang w:val="en-GB"/>
        </w:rPr>
        <w:t xml:space="preserve">Table 2 </w:t>
      </w:r>
      <w:r w:rsidRPr="005277D5">
        <w:rPr>
          <w:noProof/>
          <w:sz w:val="20"/>
          <w:lang w:val="en-GB"/>
        </w:rPr>
        <w:t>for the ColourPrimaries code point for the red, green, blue and white colour primaries, respectively:</w:t>
      </w:r>
    </w:p>
    <w:p w14:paraId="16E0BE94" w14:textId="5F29C85B"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120"/>
        <w:ind w:left="562"/>
        <w:jc w:val="left"/>
        <w:rPr>
          <w:noProof/>
          <w:sz w:val="24"/>
          <w:lang w:val="en-GB"/>
        </w:rPr>
      </w:pPr>
      <w:r w:rsidRPr="005277D5">
        <w:rPr>
          <w:noProof/>
          <w:sz w:val="20"/>
          <w:lang w:val="en-GB"/>
        </w:rPr>
        <w:t>K</w:t>
      </w:r>
      <w:r w:rsidRPr="005277D5">
        <w:rPr>
          <w:noProof/>
          <w:sz w:val="20"/>
          <w:vertAlign w:val="subscript"/>
          <w:lang w:val="en-GB"/>
        </w:rPr>
        <w:t>R</w:t>
      </w:r>
      <w:r w:rsidRPr="005277D5">
        <w:rPr>
          <w:noProof/>
          <w:sz w:val="24"/>
          <w:lang w:val="en-GB"/>
        </w:rPr>
        <w:t xml:space="preserve"> = </w:t>
      </w:r>
      <w:r w:rsidRPr="005277D5">
        <w:rPr>
          <w:noProof/>
          <w:position w:val="-26"/>
          <w:sz w:val="24"/>
          <w:lang w:val="en-GB" w:eastAsia="en-GB"/>
        </w:rPr>
        <w:drawing>
          <wp:inline distT="0" distB="0" distL="0" distR="0" wp14:anchorId="2BF36567" wp14:editId="3385DFA9">
            <wp:extent cx="3924300" cy="3429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24300" cy="342900"/>
                    </a:xfrm>
                    <a:prstGeom prst="rect">
                      <a:avLst/>
                    </a:prstGeom>
                    <a:noFill/>
                    <a:ln>
                      <a:noFill/>
                    </a:ln>
                  </pic:spPr>
                </pic:pic>
              </a:graphicData>
            </a:graphic>
          </wp:inline>
        </w:drawing>
      </w:r>
      <w:r w:rsidRPr="005277D5">
        <w:rPr>
          <w:noProof/>
          <w:sz w:val="24"/>
          <w:lang w:val="en-GB"/>
        </w:rPr>
        <w:tab/>
        <w:t>(</w:t>
      </w:r>
      <w:bookmarkStart w:id="159" w:name="KR_Eqn"/>
      <w:r w:rsidRPr="005277D5">
        <w:rPr>
          <w:noProof/>
          <w:sz w:val="20"/>
          <w:lang w:val="en-GB"/>
        </w:rPr>
        <w:fldChar w:fldCharType="begin"/>
      </w:r>
      <w:r w:rsidRPr="005277D5">
        <w:rPr>
          <w:noProof/>
          <w:sz w:val="20"/>
          <w:lang w:val="en-GB"/>
        </w:rPr>
        <w:instrText xml:space="preserve"> SEQ Equation \* ARABIC </w:instrText>
      </w:r>
      <w:r w:rsidRPr="005277D5">
        <w:rPr>
          <w:noProof/>
          <w:sz w:val="20"/>
          <w:lang w:val="en-GB"/>
        </w:rPr>
        <w:fldChar w:fldCharType="separate"/>
      </w:r>
      <w:r>
        <w:rPr>
          <w:noProof/>
          <w:sz w:val="20"/>
          <w:lang w:val="en-GB"/>
        </w:rPr>
        <w:t>36</w:t>
      </w:r>
      <w:r w:rsidRPr="005277D5">
        <w:rPr>
          <w:noProof/>
          <w:sz w:val="20"/>
          <w:lang w:val="en-GB"/>
        </w:rPr>
        <w:fldChar w:fldCharType="end"/>
      </w:r>
      <w:bookmarkEnd w:id="159"/>
      <w:r w:rsidRPr="005277D5">
        <w:rPr>
          <w:noProof/>
          <w:sz w:val="20"/>
          <w:lang w:val="en-GB"/>
        </w:rPr>
        <w:t>)</w:t>
      </w:r>
    </w:p>
    <w:p w14:paraId="46FBE571" w14:textId="2AF161B3"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120"/>
        <w:ind w:left="562"/>
        <w:jc w:val="left"/>
        <w:rPr>
          <w:noProof/>
          <w:sz w:val="24"/>
          <w:lang w:val="en-GB"/>
        </w:rPr>
      </w:pPr>
      <w:r w:rsidRPr="005277D5">
        <w:rPr>
          <w:noProof/>
          <w:sz w:val="20"/>
          <w:lang w:val="en-GB"/>
        </w:rPr>
        <w:lastRenderedPageBreak/>
        <w:t>K</w:t>
      </w:r>
      <w:r w:rsidRPr="005277D5">
        <w:rPr>
          <w:noProof/>
          <w:sz w:val="20"/>
          <w:vertAlign w:val="subscript"/>
          <w:lang w:val="en-GB"/>
        </w:rPr>
        <w:t>B</w:t>
      </w:r>
      <w:r w:rsidRPr="005277D5">
        <w:rPr>
          <w:noProof/>
          <w:sz w:val="24"/>
          <w:lang w:val="en-GB"/>
        </w:rPr>
        <w:t xml:space="preserve"> = </w:t>
      </w:r>
      <w:r w:rsidRPr="005277D5">
        <w:rPr>
          <w:noProof/>
          <w:position w:val="-26"/>
          <w:sz w:val="24"/>
          <w:lang w:val="en-GB" w:eastAsia="en-GB"/>
        </w:rPr>
        <w:drawing>
          <wp:inline distT="0" distB="0" distL="0" distR="0" wp14:anchorId="31E2158F" wp14:editId="4961ED82">
            <wp:extent cx="3962400" cy="342900"/>
            <wp:effectExtent l="0" t="0" r="0" b="0"/>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62400" cy="342900"/>
                    </a:xfrm>
                    <a:prstGeom prst="rect">
                      <a:avLst/>
                    </a:prstGeom>
                    <a:noFill/>
                    <a:ln>
                      <a:noFill/>
                    </a:ln>
                  </pic:spPr>
                </pic:pic>
              </a:graphicData>
            </a:graphic>
          </wp:inline>
        </w:drawing>
      </w:r>
      <w:r w:rsidRPr="005277D5">
        <w:rPr>
          <w:noProof/>
          <w:sz w:val="24"/>
          <w:lang w:val="en-GB"/>
        </w:rPr>
        <w:tab/>
      </w:r>
      <w:r w:rsidRPr="005277D5">
        <w:rPr>
          <w:noProof/>
          <w:sz w:val="20"/>
          <w:lang w:val="en-GB"/>
        </w:rPr>
        <w:t>(</w:t>
      </w:r>
      <w:r w:rsidRPr="005277D5">
        <w:rPr>
          <w:noProof/>
          <w:sz w:val="20"/>
          <w:lang w:val="en-GB"/>
        </w:rPr>
        <w:fldChar w:fldCharType="begin"/>
      </w:r>
      <w:r w:rsidRPr="005277D5">
        <w:rPr>
          <w:noProof/>
          <w:sz w:val="20"/>
          <w:lang w:val="en-GB"/>
        </w:rPr>
        <w:instrText xml:space="preserve"> SEQ Equation \* ARABIC </w:instrText>
      </w:r>
      <w:r w:rsidRPr="005277D5">
        <w:rPr>
          <w:noProof/>
          <w:sz w:val="20"/>
          <w:lang w:val="en-GB"/>
        </w:rPr>
        <w:fldChar w:fldCharType="separate"/>
      </w:r>
      <w:r>
        <w:rPr>
          <w:noProof/>
          <w:sz w:val="20"/>
          <w:lang w:val="en-GB"/>
        </w:rPr>
        <w:t>37</w:t>
      </w:r>
      <w:r w:rsidRPr="005277D5">
        <w:rPr>
          <w:noProof/>
          <w:sz w:val="20"/>
          <w:lang w:val="en-GB"/>
        </w:rPr>
        <w:fldChar w:fldCharType="end"/>
      </w:r>
      <w:r w:rsidRPr="005277D5">
        <w:rPr>
          <w:noProof/>
          <w:sz w:val="20"/>
          <w:lang w:val="en-GB"/>
        </w:rPr>
        <w:t>)</w:t>
      </w:r>
    </w:p>
    <w:p w14:paraId="489E0A4D" w14:textId="77777777"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06" w:hanging="403"/>
        <w:rPr>
          <w:noProof/>
          <w:sz w:val="20"/>
          <w:lang w:val="en-GB"/>
        </w:rPr>
      </w:pPr>
      <w:r w:rsidRPr="005277D5">
        <w:rPr>
          <w:noProof/>
          <w:sz w:val="20"/>
          <w:lang w:val="en-GB"/>
        </w:rPr>
        <w:t>where the values of z</w:t>
      </w:r>
      <w:r w:rsidRPr="005277D5">
        <w:rPr>
          <w:noProof/>
          <w:sz w:val="20"/>
          <w:vertAlign w:val="subscript"/>
          <w:lang w:val="en-GB"/>
        </w:rPr>
        <w:t>R</w:t>
      </w:r>
      <w:r w:rsidRPr="005277D5">
        <w:rPr>
          <w:noProof/>
          <w:sz w:val="20"/>
          <w:lang w:val="en-GB"/>
        </w:rPr>
        <w:t>, z</w:t>
      </w:r>
      <w:r w:rsidRPr="005277D5">
        <w:rPr>
          <w:noProof/>
          <w:sz w:val="20"/>
          <w:vertAlign w:val="subscript"/>
          <w:lang w:val="en-GB"/>
        </w:rPr>
        <w:t>G</w:t>
      </w:r>
      <w:r w:rsidRPr="005277D5">
        <w:rPr>
          <w:noProof/>
          <w:sz w:val="20"/>
          <w:lang w:val="en-GB"/>
        </w:rPr>
        <w:t>, z</w:t>
      </w:r>
      <w:r w:rsidRPr="005277D5">
        <w:rPr>
          <w:noProof/>
          <w:sz w:val="20"/>
          <w:vertAlign w:val="subscript"/>
          <w:lang w:val="en-GB"/>
        </w:rPr>
        <w:t>B</w:t>
      </w:r>
      <w:r w:rsidRPr="005277D5">
        <w:rPr>
          <w:noProof/>
          <w:sz w:val="20"/>
          <w:lang w:val="en-GB"/>
        </w:rPr>
        <w:t xml:space="preserve"> and z</w:t>
      </w:r>
      <w:r w:rsidRPr="005277D5">
        <w:rPr>
          <w:noProof/>
          <w:sz w:val="20"/>
          <w:vertAlign w:val="subscript"/>
          <w:lang w:val="en-GB"/>
        </w:rPr>
        <w:t>W</w:t>
      </w:r>
      <w:r w:rsidRPr="005277D5">
        <w:rPr>
          <w:noProof/>
          <w:sz w:val="20"/>
          <w:lang w:val="en-GB"/>
        </w:rPr>
        <w:t>, are given by:</w:t>
      </w:r>
    </w:p>
    <w:p w14:paraId="71FDF52D" w14:textId="799ECD0B"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after="120"/>
        <w:ind w:left="562"/>
        <w:rPr>
          <w:noProof/>
          <w:sz w:val="20"/>
          <w:lang w:val="en-GB"/>
        </w:rPr>
      </w:pPr>
      <w:r w:rsidRPr="005277D5">
        <w:rPr>
          <w:noProof/>
          <w:szCs w:val="22"/>
          <w:lang w:val="en-GB"/>
        </w:rPr>
        <w:t>z</w:t>
      </w:r>
      <w:r w:rsidRPr="005277D5">
        <w:rPr>
          <w:noProof/>
          <w:sz w:val="20"/>
          <w:vertAlign w:val="subscript"/>
          <w:lang w:val="en-GB"/>
        </w:rPr>
        <w:t>R</w:t>
      </w:r>
      <w:r w:rsidRPr="005277D5">
        <w:rPr>
          <w:noProof/>
          <w:sz w:val="20"/>
          <w:lang w:val="en-GB"/>
        </w:rPr>
        <w:t xml:space="preserve"> = 1 − ( x</w:t>
      </w:r>
      <w:r w:rsidRPr="005277D5">
        <w:rPr>
          <w:noProof/>
          <w:sz w:val="20"/>
          <w:vertAlign w:val="subscript"/>
          <w:lang w:val="en-GB"/>
        </w:rPr>
        <w:t>R</w:t>
      </w:r>
      <w:r w:rsidRPr="005277D5">
        <w:rPr>
          <w:noProof/>
          <w:sz w:val="20"/>
          <w:lang w:val="en-GB"/>
        </w:rPr>
        <w:t xml:space="preserve"> + y</w:t>
      </w:r>
      <w:r w:rsidRPr="005277D5">
        <w:rPr>
          <w:noProof/>
          <w:sz w:val="20"/>
          <w:vertAlign w:val="subscript"/>
          <w:lang w:val="en-GB"/>
        </w:rPr>
        <w:t>R</w:t>
      </w:r>
      <w:r w:rsidRPr="005277D5">
        <w:rPr>
          <w:noProof/>
          <w:sz w:val="20"/>
          <w:lang w:val="en-GB"/>
        </w:rPr>
        <w:t xml:space="preserve"> )</w:t>
      </w:r>
      <w:r w:rsidRPr="005277D5">
        <w:rPr>
          <w:noProof/>
          <w:sz w:val="20"/>
          <w:lang w:val="en-GB"/>
        </w:rPr>
        <w:tab/>
      </w:r>
      <w:r w:rsidRPr="005277D5">
        <w:rPr>
          <w:noProof/>
          <w:sz w:val="20"/>
          <w:lang w:val="en-GB"/>
        </w:rPr>
        <w:tab/>
        <w:t>(</w:t>
      </w:r>
      <w:bookmarkStart w:id="160" w:name="Equation_ZR"/>
      <w:r w:rsidRPr="005277D5">
        <w:rPr>
          <w:noProof/>
          <w:sz w:val="20"/>
          <w:lang w:val="en-GB"/>
        </w:rPr>
        <w:fldChar w:fldCharType="begin"/>
      </w:r>
      <w:r w:rsidRPr="005277D5">
        <w:rPr>
          <w:noProof/>
          <w:sz w:val="20"/>
          <w:lang w:val="en-GB"/>
        </w:rPr>
        <w:instrText xml:space="preserve"> SEQ Equation \* ARABIC </w:instrText>
      </w:r>
      <w:r w:rsidRPr="005277D5">
        <w:rPr>
          <w:noProof/>
          <w:sz w:val="20"/>
          <w:lang w:val="en-GB"/>
        </w:rPr>
        <w:fldChar w:fldCharType="separate"/>
      </w:r>
      <w:r>
        <w:rPr>
          <w:noProof/>
          <w:sz w:val="20"/>
          <w:lang w:val="en-GB"/>
        </w:rPr>
        <w:t>38</w:t>
      </w:r>
      <w:r w:rsidRPr="005277D5">
        <w:rPr>
          <w:noProof/>
          <w:sz w:val="20"/>
          <w:lang w:val="en-GB"/>
        </w:rPr>
        <w:fldChar w:fldCharType="end"/>
      </w:r>
      <w:bookmarkEnd w:id="160"/>
      <w:r w:rsidRPr="005277D5">
        <w:rPr>
          <w:noProof/>
          <w:sz w:val="20"/>
          <w:lang w:val="en-GB"/>
        </w:rPr>
        <w:t>)</w:t>
      </w:r>
    </w:p>
    <w:p w14:paraId="36B3AAF2" w14:textId="1C5624CF"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after="120"/>
        <w:ind w:left="562"/>
        <w:rPr>
          <w:noProof/>
          <w:sz w:val="20"/>
          <w:lang w:val="en-GB"/>
        </w:rPr>
      </w:pPr>
      <w:r w:rsidRPr="005277D5">
        <w:rPr>
          <w:noProof/>
          <w:sz w:val="20"/>
          <w:lang w:val="en-GB"/>
        </w:rPr>
        <w:t>z</w:t>
      </w:r>
      <w:r w:rsidRPr="005277D5">
        <w:rPr>
          <w:noProof/>
          <w:sz w:val="20"/>
          <w:vertAlign w:val="subscript"/>
          <w:lang w:val="en-GB"/>
        </w:rPr>
        <w:t>G</w:t>
      </w:r>
      <w:r w:rsidRPr="005277D5">
        <w:rPr>
          <w:noProof/>
          <w:sz w:val="20"/>
          <w:lang w:val="en-GB"/>
        </w:rPr>
        <w:t xml:space="preserve"> = 1 − ( x</w:t>
      </w:r>
      <w:r w:rsidRPr="005277D5">
        <w:rPr>
          <w:noProof/>
          <w:sz w:val="20"/>
          <w:vertAlign w:val="subscript"/>
          <w:lang w:val="en-GB"/>
        </w:rPr>
        <w:t>G</w:t>
      </w:r>
      <w:r w:rsidRPr="005277D5">
        <w:rPr>
          <w:noProof/>
          <w:sz w:val="20"/>
          <w:lang w:val="en-GB"/>
        </w:rPr>
        <w:t xml:space="preserve"> + y</w:t>
      </w:r>
      <w:r w:rsidRPr="005277D5">
        <w:rPr>
          <w:noProof/>
          <w:sz w:val="20"/>
          <w:vertAlign w:val="subscript"/>
          <w:lang w:val="en-GB"/>
        </w:rPr>
        <w:t>G</w:t>
      </w:r>
      <w:r w:rsidRPr="005277D5">
        <w:rPr>
          <w:sz w:val="20"/>
          <w:lang w:val="en-GB"/>
        </w:rPr>
        <w:t xml:space="preserve"> </w:t>
      </w:r>
      <w:r w:rsidRPr="005277D5">
        <w:rPr>
          <w:noProof/>
          <w:sz w:val="20"/>
          <w:lang w:val="en-GB"/>
        </w:rPr>
        <w:t>)</w:t>
      </w:r>
      <w:r w:rsidRPr="005277D5">
        <w:rPr>
          <w:noProof/>
          <w:sz w:val="20"/>
          <w:lang w:val="en-GB"/>
        </w:rPr>
        <w:tab/>
      </w:r>
      <w:r w:rsidRPr="005277D5">
        <w:rPr>
          <w:noProof/>
          <w:sz w:val="20"/>
          <w:lang w:val="en-GB"/>
        </w:rPr>
        <w:tab/>
        <w:t>(</w:t>
      </w:r>
      <w:bookmarkStart w:id="161" w:name="Equation_ZG"/>
      <w:r w:rsidRPr="005277D5">
        <w:rPr>
          <w:noProof/>
          <w:sz w:val="20"/>
          <w:lang w:val="en-GB"/>
        </w:rPr>
        <w:fldChar w:fldCharType="begin"/>
      </w:r>
      <w:r w:rsidRPr="005277D5">
        <w:rPr>
          <w:noProof/>
          <w:sz w:val="20"/>
          <w:lang w:val="en-GB"/>
        </w:rPr>
        <w:instrText xml:space="preserve"> SEQ Equation \* ARABIC </w:instrText>
      </w:r>
      <w:r w:rsidRPr="005277D5">
        <w:rPr>
          <w:noProof/>
          <w:sz w:val="20"/>
          <w:lang w:val="en-GB"/>
        </w:rPr>
        <w:fldChar w:fldCharType="separate"/>
      </w:r>
      <w:r>
        <w:rPr>
          <w:noProof/>
          <w:sz w:val="20"/>
          <w:lang w:val="en-GB"/>
        </w:rPr>
        <w:t>39</w:t>
      </w:r>
      <w:r w:rsidRPr="005277D5">
        <w:rPr>
          <w:noProof/>
          <w:sz w:val="20"/>
          <w:lang w:val="en-GB"/>
        </w:rPr>
        <w:fldChar w:fldCharType="end"/>
      </w:r>
      <w:bookmarkEnd w:id="161"/>
      <w:r w:rsidRPr="005277D5">
        <w:rPr>
          <w:noProof/>
          <w:sz w:val="20"/>
          <w:lang w:val="en-GB"/>
        </w:rPr>
        <w:t>)</w:t>
      </w:r>
    </w:p>
    <w:p w14:paraId="25B1D976" w14:textId="2D9A5397"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after="120"/>
        <w:ind w:left="562"/>
        <w:rPr>
          <w:noProof/>
          <w:sz w:val="20"/>
          <w:lang w:val="en-GB"/>
        </w:rPr>
      </w:pPr>
      <w:r w:rsidRPr="005277D5">
        <w:rPr>
          <w:noProof/>
          <w:sz w:val="20"/>
          <w:lang w:val="en-GB"/>
        </w:rPr>
        <w:t>z</w:t>
      </w:r>
      <w:r w:rsidRPr="005277D5">
        <w:rPr>
          <w:noProof/>
          <w:sz w:val="20"/>
          <w:vertAlign w:val="subscript"/>
          <w:lang w:val="en-GB"/>
        </w:rPr>
        <w:t>B</w:t>
      </w:r>
      <w:r w:rsidRPr="005277D5">
        <w:rPr>
          <w:noProof/>
          <w:sz w:val="20"/>
          <w:lang w:val="en-GB"/>
        </w:rPr>
        <w:t xml:space="preserve"> = 1 − ( x</w:t>
      </w:r>
      <w:r w:rsidRPr="005277D5">
        <w:rPr>
          <w:noProof/>
          <w:sz w:val="20"/>
          <w:vertAlign w:val="subscript"/>
          <w:lang w:val="en-GB"/>
        </w:rPr>
        <w:t>B</w:t>
      </w:r>
      <w:r w:rsidRPr="005277D5">
        <w:rPr>
          <w:noProof/>
          <w:sz w:val="20"/>
          <w:lang w:val="en-GB"/>
        </w:rPr>
        <w:t xml:space="preserve"> + y</w:t>
      </w:r>
      <w:r w:rsidRPr="005277D5">
        <w:rPr>
          <w:noProof/>
          <w:sz w:val="20"/>
          <w:vertAlign w:val="subscript"/>
          <w:lang w:val="en-GB"/>
        </w:rPr>
        <w:t>B</w:t>
      </w:r>
      <w:r w:rsidRPr="005277D5">
        <w:rPr>
          <w:sz w:val="20"/>
          <w:lang w:val="en-GB"/>
        </w:rPr>
        <w:t xml:space="preserve"> </w:t>
      </w:r>
      <w:r w:rsidRPr="005277D5">
        <w:rPr>
          <w:noProof/>
          <w:sz w:val="20"/>
          <w:lang w:val="en-GB"/>
        </w:rPr>
        <w:t>)</w:t>
      </w:r>
      <w:r w:rsidRPr="005277D5">
        <w:rPr>
          <w:noProof/>
          <w:sz w:val="20"/>
          <w:lang w:val="en-GB"/>
        </w:rPr>
        <w:tab/>
      </w:r>
      <w:r w:rsidRPr="005277D5">
        <w:rPr>
          <w:noProof/>
          <w:sz w:val="20"/>
          <w:lang w:val="en-GB"/>
        </w:rPr>
        <w:tab/>
        <w:t>(</w:t>
      </w:r>
      <w:r w:rsidRPr="005277D5">
        <w:rPr>
          <w:noProof/>
          <w:sz w:val="20"/>
          <w:lang w:val="en-GB"/>
        </w:rPr>
        <w:fldChar w:fldCharType="begin"/>
      </w:r>
      <w:r w:rsidRPr="005277D5">
        <w:rPr>
          <w:noProof/>
          <w:sz w:val="20"/>
          <w:lang w:val="en-GB"/>
        </w:rPr>
        <w:instrText xml:space="preserve"> SEQ Equation \* ARABIC </w:instrText>
      </w:r>
      <w:r w:rsidRPr="005277D5">
        <w:rPr>
          <w:noProof/>
          <w:sz w:val="20"/>
          <w:lang w:val="en-GB"/>
        </w:rPr>
        <w:fldChar w:fldCharType="separate"/>
      </w:r>
      <w:r>
        <w:rPr>
          <w:noProof/>
          <w:sz w:val="20"/>
          <w:lang w:val="en-GB"/>
        </w:rPr>
        <w:t>40</w:t>
      </w:r>
      <w:r w:rsidRPr="005277D5">
        <w:rPr>
          <w:noProof/>
          <w:sz w:val="20"/>
          <w:lang w:val="en-GB"/>
        </w:rPr>
        <w:fldChar w:fldCharType="end"/>
      </w:r>
      <w:r w:rsidRPr="005277D5">
        <w:rPr>
          <w:noProof/>
          <w:sz w:val="20"/>
          <w:lang w:val="en-GB"/>
        </w:rPr>
        <w:t>)</w:t>
      </w:r>
    </w:p>
    <w:p w14:paraId="32F04BA6" w14:textId="070BB193"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after="120"/>
        <w:ind w:left="562"/>
        <w:rPr>
          <w:noProof/>
          <w:sz w:val="20"/>
          <w:lang w:val="en-GB"/>
        </w:rPr>
      </w:pPr>
      <w:r w:rsidRPr="005277D5">
        <w:rPr>
          <w:noProof/>
          <w:sz w:val="20"/>
          <w:lang w:val="en-GB"/>
        </w:rPr>
        <w:t>z</w:t>
      </w:r>
      <w:r w:rsidRPr="005277D5">
        <w:rPr>
          <w:noProof/>
          <w:sz w:val="20"/>
          <w:vertAlign w:val="subscript"/>
          <w:lang w:val="en-GB"/>
        </w:rPr>
        <w:t>W</w:t>
      </w:r>
      <w:r w:rsidRPr="005277D5">
        <w:rPr>
          <w:noProof/>
          <w:sz w:val="20"/>
          <w:lang w:val="en-GB"/>
        </w:rPr>
        <w:t xml:space="preserve"> = 1 − ( x</w:t>
      </w:r>
      <w:r w:rsidRPr="005277D5">
        <w:rPr>
          <w:noProof/>
          <w:sz w:val="20"/>
          <w:vertAlign w:val="subscript"/>
          <w:lang w:val="en-GB"/>
        </w:rPr>
        <w:t>W</w:t>
      </w:r>
      <w:r w:rsidRPr="005277D5">
        <w:rPr>
          <w:noProof/>
          <w:sz w:val="20"/>
          <w:lang w:val="en-GB"/>
        </w:rPr>
        <w:t xml:space="preserve"> + y</w:t>
      </w:r>
      <w:r w:rsidRPr="005277D5">
        <w:rPr>
          <w:noProof/>
          <w:sz w:val="20"/>
          <w:vertAlign w:val="subscript"/>
          <w:lang w:val="en-GB"/>
        </w:rPr>
        <w:t>W</w:t>
      </w:r>
      <w:r w:rsidRPr="005277D5">
        <w:rPr>
          <w:sz w:val="20"/>
          <w:lang w:val="en-GB"/>
        </w:rPr>
        <w:t xml:space="preserve"> </w:t>
      </w:r>
      <w:r w:rsidRPr="005277D5">
        <w:rPr>
          <w:noProof/>
          <w:sz w:val="20"/>
          <w:lang w:val="en-GB"/>
        </w:rPr>
        <w:t>)</w:t>
      </w:r>
      <w:r w:rsidRPr="005277D5">
        <w:rPr>
          <w:noProof/>
          <w:sz w:val="20"/>
          <w:lang w:val="en-GB"/>
        </w:rPr>
        <w:tab/>
      </w:r>
      <w:r w:rsidRPr="005277D5">
        <w:rPr>
          <w:noProof/>
          <w:sz w:val="20"/>
          <w:lang w:val="en-GB"/>
        </w:rPr>
        <w:tab/>
        <w:t>(</w:t>
      </w:r>
      <w:bookmarkStart w:id="162" w:name="zW_Eqn"/>
      <w:r w:rsidRPr="005277D5">
        <w:rPr>
          <w:noProof/>
          <w:sz w:val="20"/>
          <w:lang w:val="en-GB"/>
        </w:rPr>
        <w:fldChar w:fldCharType="begin"/>
      </w:r>
      <w:r w:rsidRPr="005277D5">
        <w:rPr>
          <w:noProof/>
          <w:sz w:val="20"/>
          <w:lang w:val="en-GB"/>
        </w:rPr>
        <w:instrText xml:space="preserve"> SEQ Equation \* ARABIC </w:instrText>
      </w:r>
      <w:r w:rsidRPr="005277D5">
        <w:rPr>
          <w:noProof/>
          <w:sz w:val="20"/>
          <w:lang w:val="en-GB"/>
        </w:rPr>
        <w:fldChar w:fldCharType="separate"/>
      </w:r>
      <w:r>
        <w:rPr>
          <w:noProof/>
          <w:sz w:val="20"/>
          <w:lang w:val="en-GB"/>
        </w:rPr>
        <w:t>41</w:t>
      </w:r>
      <w:r w:rsidRPr="005277D5">
        <w:rPr>
          <w:noProof/>
          <w:sz w:val="20"/>
          <w:lang w:val="en-GB"/>
        </w:rPr>
        <w:fldChar w:fldCharType="end"/>
      </w:r>
      <w:bookmarkEnd w:id="162"/>
      <w:r w:rsidRPr="005277D5">
        <w:rPr>
          <w:noProof/>
          <w:sz w:val="20"/>
          <w:lang w:val="en-GB"/>
        </w:rPr>
        <w:t>)</w:t>
      </w:r>
    </w:p>
    <w:p w14:paraId="4792F998" w14:textId="77777777" w:rsidR="005277D5" w:rsidRPr="005277D5" w:rsidRDefault="005277D5" w:rsidP="005277D5">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5277D5">
        <w:rPr>
          <w:sz w:val="20"/>
          <w:lang w:val="en-GB"/>
        </w:rPr>
        <w:t>The variables E′</w:t>
      </w:r>
      <w:r w:rsidRPr="005277D5">
        <w:rPr>
          <w:sz w:val="20"/>
          <w:vertAlign w:val="subscript"/>
          <w:lang w:val="en-GB"/>
        </w:rPr>
        <w:t>Y</w:t>
      </w:r>
      <w:r w:rsidRPr="005277D5">
        <w:rPr>
          <w:sz w:val="20"/>
          <w:lang w:val="en-GB"/>
        </w:rPr>
        <w:t>, E′</w:t>
      </w:r>
      <w:r w:rsidRPr="005277D5">
        <w:rPr>
          <w:sz w:val="20"/>
          <w:vertAlign w:val="subscript"/>
          <w:lang w:val="en-GB"/>
        </w:rPr>
        <w:t>PB</w:t>
      </w:r>
      <w:r w:rsidRPr="005277D5">
        <w:rPr>
          <w:sz w:val="20"/>
          <w:lang w:val="en-GB"/>
        </w:rPr>
        <w:t xml:space="preserve"> and E′</w:t>
      </w:r>
      <w:r w:rsidRPr="005277D5">
        <w:rPr>
          <w:sz w:val="20"/>
          <w:vertAlign w:val="subscript"/>
          <w:lang w:val="en-GB"/>
        </w:rPr>
        <w:t>PR</w:t>
      </w:r>
      <w:r w:rsidRPr="005277D5">
        <w:rPr>
          <w:sz w:val="20"/>
          <w:lang w:val="en-GB"/>
        </w:rPr>
        <w:t xml:space="preserve"> (for </w:t>
      </w:r>
      <w:proofErr w:type="spellStart"/>
      <w:r w:rsidRPr="005277D5">
        <w:rPr>
          <w:sz w:val="20"/>
          <w:lang w:val="en-GB"/>
        </w:rPr>
        <w:t>MatrixCoefficients</w:t>
      </w:r>
      <w:proofErr w:type="spellEnd"/>
      <w:r w:rsidRPr="005277D5">
        <w:rPr>
          <w:sz w:val="20"/>
          <w:lang w:val="en-GB"/>
        </w:rPr>
        <w:t xml:space="preserve"> not equal to 0</w:t>
      </w:r>
      <w:ins w:id="163" w:author="Gary Sullivan" w:date="2022-07-06T13:49:00Z">
        <w:r w:rsidRPr="005277D5">
          <w:rPr>
            <w:sz w:val="20"/>
            <w:lang w:val="en-GB"/>
          </w:rPr>
          <w:t>,</w:t>
        </w:r>
      </w:ins>
      <w:del w:id="164" w:author="Gary Sullivan" w:date="2022-07-06T13:49:00Z">
        <w:r w:rsidRPr="005277D5" w:rsidDel="00C602E2">
          <w:rPr>
            <w:sz w:val="20"/>
            <w:lang w:val="en-GB"/>
          </w:rPr>
          <w:delText xml:space="preserve"> or</w:delText>
        </w:r>
      </w:del>
      <w:r w:rsidRPr="005277D5">
        <w:rPr>
          <w:sz w:val="20"/>
          <w:lang w:val="en-GB"/>
        </w:rPr>
        <w:t xml:space="preserve"> 8</w:t>
      </w:r>
      <w:ins w:id="165" w:author="Gary Sullivan" w:date="2022-07-06T13:49:00Z">
        <w:r w:rsidRPr="005277D5">
          <w:rPr>
            <w:sz w:val="20"/>
            <w:lang w:val="en-GB"/>
          </w:rPr>
          <w:t xml:space="preserve">, 15 or </w:t>
        </w:r>
      </w:ins>
      <w:ins w:id="166" w:author="Gary Sullivan" w:date="2022-07-06T13:50:00Z">
        <w:r w:rsidRPr="005277D5">
          <w:rPr>
            <w:sz w:val="20"/>
            <w:lang w:val="en-GB"/>
          </w:rPr>
          <w:t>16</w:t>
        </w:r>
      </w:ins>
      <w:r w:rsidRPr="005277D5">
        <w:rPr>
          <w:sz w:val="20"/>
          <w:lang w:val="en-GB"/>
        </w:rPr>
        <w:t xml:space="preserve">) or Y, </w:t>
      </w:r>
      <w:proofErr w:type="spellStart"/>
      <w:r w:rsidRPr="005277D5">
        <w:rPr>
          <w:sz w:val="20"/>
          <w:lang w:val="en-GB"/>
        </w:rPr>
        <w:t>Cb</w:t>
      </w:r>
      <w:proofErr w:type="spellEnd"/>
      <w:r w:rsidRPr="005277D5">
        <w:rPr>
          <w:sz w:val="20"/>
          <w:lang w:val="en-GB"/>
        </w:rPr>
        <w:t xml:space="preserve"> and Cr (for </w:t>
      </w:r>
      <w:proofErr w:type="spellStart"/>
      <w:r w:rsidRPr="005277D5">
        <w:rPr>
          <w:sz w:val="20"/>
          <w:lang w:val="en-GB"/>
        </w:rPr>
        <w:t>MatrixCoefficients</w:t>
      </w:r>
      <w:proofErr w:type="spellEnd"/>
      <w:r w:rsidRPr="005277D5">
        <w:rPr>
          <w:sz w:val="20"/>
          <w:lang w:val="en-GB"/>
        </w:rPr>
        <w:t xml:space="preserve"> equal to 0</w:t>
      </w:r>
      <w:ins w:id="167" w:author="Gary Sullivan" w:date="2022-07-06T13:50:00Z">
        <w:r w:rsidRPr="005277D5">
          <w:rPr>
            <w:sz w:val="20"/>
            <w:lang w:val="en-GB"/>
          </w:rPr>
          <w:t>,</w:t>
        </w:r>
      </w:ins>
      <w:del w:id="168" w:author="Gary Sullivan" w:date="2022-07-06T13:50:00Z">
        <w:r w:rsidRPr="005277D5" w:rsidDel="00C602E2">
          <w:rPr>
            <w:sz w:val="20"/>
            <w:lang w:val="en-GB"/>
          </w:rPr>
          <w:delText xml:space="preserve"> or</w:delText>
        </w:r>
      </w:del>
      <w:r w:rsidRPr="005277D5">
        <w:rPr>
          <w:sz w:val="20"/>
          <w:lang w:val="en-GB"/>
        </w:rPr>
        <w:t xml:space="preserve"> 8</w:t>
      </w:r>
      <w:ins w:id="169" w:author="Gary Sullivan" w:date="2022-07-06T13:50:00Z">
        <w:r w:rsidRPr="005277D5">
          <w:rPr>
            <w:sz w:val="20"/>
            <w:lang w:val="en-GB"/>
          </w:rPr>
          <w:t>, 15 or 16</w:t>
        </w:r>
      </w:ins>
      <w:r w:rsidRPr="005277D5">
        <w:rPr>
          <w:sz w:val="20"/>
          <w:lang w:val="en-GB"/>
        </w:rPr>
        <w:t>) are specified as follows.</w:t>
      </w:r>
    </w:p>
    <w:p w14:paraId="6C7E1156" w14:textId="5CEC23F2"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sz w:val="20"/>
          <w:lang w:val="en-GB"/>
        </w:rPr>
      </w:pPr>
      <w:r w:rsidRPr="005277D5">
        <w:rPr>
          <w:sz w:val="20"/>
          <w:lang w:val="en-GB"/>
        </w:rPr>
        <w:t>–</w:t>
      </w:r>
      <w:r w:rsidRPr="005277D5">
        <w:rPr>
          <w:sz w:val="20"/>
          <w:lang w:val="en-GB"/>
        </w:rPr>
        <w:tab/>
        <w:t xml:space="preserve">If </w:t>
      </w:r>
      <w:proofErr w:type="spellStart"/>
      <w:r w:rsidRPr="005277D5">
        <w:rPr>
          <w:sz w:val="20"/>
          <w:lang w:val="en-GB"/>
        </w:rPr>
        <w:t>MatrixCoefficients</w:t>
      </w:r>
      <w:proofErr w:type="spellEnd"/>
      <w:r w:rsidRPr="005277D5">
        <w:rPr>
          <w:sz w:val="20"/>
          <w:lang w:val="en-GB"/>
        </w:rPr>
        <w:t xml:space="preserve"> is not equal to 0</w:t>
      </w:r>
      <w:r w:rsidRPr="005277D5">
        <w:rPr>
          <w:sz w:val="20"/>
          <w:lang w:val="en-GB" w:eastAsia="ja-JP"/>
        </w:rPr>
        <w:t xml:space="preserve">, 8, 10, </w:t>
      </w:r>
      <w:r w:rsidRPr="005277D5">
        <w:rPr>
          <w:sz w:val="20"/>
          <w:lang w:val="en-GB"/>
        </w:rPr>
        <w:t>11, 13</w:t>
      </w:r>
      <w:ins w:id="170" w:author="Gary Sullivan" w:date="2022-07-06T13:49:00Z">
        <w:r w:rsidRPr="005277D5">
          <w:rPr>
            <w:sz w:val="20"/>
            <w:lang w:val="en-GB"/>
          </w:rPr>
          <w:t>,</w:t>
        </w:r>
      </w:ins>
      <w:del w:id="171" w:author="Gary Sullivan" w:date="2022-07-06T13:49:00Z">
        <w:r w:rsidRPr="005277D5" w:rsidDel="00C602E2">
          <w:rPr>
            <w:sz w:val="20"/>
            <w:lang w:val="en-GB"/>
          </w:rPr>
          <w:delText xml:space="preserve"> or</w:delText>
        </w:r>
      </w:del>
      <w:r w:rsidRPr="005277D5">
        <w:rPr>
          <w:sz w:val="20"/>
          <w:lang w:val="en-GB"/>
        </w:rPr>
        <w:t xml:space="preserve"> 14, </w:t>
      </w:r>
      <w:ins w:id="172" w:author="Gary Sullivan" w:date="2022-07-06T13:52:00Z">
        <w:r w:rsidRPr="005277D5">
          <w:rPr>
            <w:sz w:val="20"/>
            <w:lang w:val="en-GB"/>
          </w:rPr>
          <w:t xml:space="preserve">15 or 16, </w:t>
        </w:r>
      </w:ins>
      <w:r w:rsidRPr="005277D5">
        <w:rPr>
          <w:sz w:val="20"/>
          <w:lang w:val="en-GB"/>
        </w:rPr>
        <w:t xml:space="preserve">equations </w:t>
      </w:r>
      <w:r w:rsidRPr="005277D5">
        <w:rPr>
          <w:sz w:val="20"/>
          <w:lang w:val="en-GB"/>
        </w:rPr>
        <w:fldChar w:fldCharType="begin"/>
      </w:r>
      <w:r w:rsidRPr="005277D5">
        <w:rPr>
          <w:sz w:val="20"/>
          <w:lang w:val="en-GB"/>
        </w:rPr>
        <w:instrText xml:space="preserve"> REF TypicalMatrixY \h </w:instrText>
      </w:r>
      <w:r w:rsidRPr="005277D5">
        <w:rPr>
          <w:sz w:val="20"/>
          <w:lang w:val="en-GB"/>
        </w:rPr>
      </w:r>
      <w:r w:rsidRPr="005277D5">
        <w:rPr>
          <w:sz w:val="20"/>
          <w:lang w:val="en-GB"/>
        </w:rPr>
        <w:fldChar w:fldCharType="separate"/>
      </w:r>
      <w:r>
        <w:rPr>
          <w:noProof/>
          <w:sz w:val="20"/>
          <w:lang w:val="es-ES_tradnl"/>
        </w:rPr>
        <w:t>42</w:t>
      </w:r>
      <w:r w:rsidRPr="005277D5">
        <w:rPr>
          <w:sz w:val="20"/>
          <w:lang w:val="en-GB"/>
        </w:rPr>
        <w:fldChar w:fldCharType="end"/>
      </w:r>
      <w:r w:rsidRPr="005277D5">
        <w:rPr>
          <w:sz w:val="20"/>
          <w:lang w:val="en-GB"/>
        </w:rPr>
        <w:t xml:space="preserve"> to </w:t>
      </w:r>
      <w:r w:rsidRPr="005277D5">
        <w:rPr>
          <w:sz w:val="20"/>
          <w:lang w:val="en-GB"/>
        </w:rPr>
        <w:fldChar w:fldCharType="begin"/>
      </w:r>
      <w:r w:rsidRPr="005277D5">
        <w:rPr>
          <w:sz w:val="20"/>
          <w:lang w:val="en-GB"/>
        </w:rPr>
        <w:instrText xml:space="preserve"> REF TypicalMatrixPR \h </w:instrText>
      </w:r>
      <w:r w:rsidRPr="005277D5">
        <w:rPr>
          <w:sz w:val="20"/>
          <w:lang w:val="en-GB"/>
        </w:rPr>
      </w:r>
      <w:r w:rsidRPr="005277D5">
        <w:rPr>
          <w:sz w:val="20"/>
          <w:lang w:val="en-GB"/>
        </w:rPr>
        <w:fldChar w:fldCharType="separate"/>
      </w:r>
      <w:r>
        <w:rPr>
          <w:noProof/>
          <w:sz w:val="20"/>
          <w:lang w:val="es-ES_tradnl"/>
        </w:rPr>
        <w:t>44</w:t>
      </w:r>
      <w:r w:rsidRPr="005277D5">
        <w:rPr>
          <w:sz w:val="20"/>
          <w:lang w:val="en-GB"/>
        </w:rPr>
        <w:fldChar w:fldCharType="end"/>
      </w:r>
      <w:r w:rsidRPr="005277D5">
        <w:rPr>
          <w:sz w:val="20"/>
          <w:lang w:val="en-GB"/>
        </w:rPr>
        <w:t xml:space="preserve"> apply:</w:t>
      </w:r>
    </w:p>
    <w:p w14:paraId="3B6BF745" w14:textId="74B6D03A"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7"/>
        <w:rPr>
          <w:sz w:val="20"/>
          <w:lang w:val="es-ES_tradnl"/>
        </w:rPr>
      </w:pPr>
      <w:r w:rsidRPr="005277D5">
        <w:rPr>
          <w:sz w:val="20"/>
          <w:lang w:val="es-ES_tradnl"/>
        </w:rPr>
        <w:t>E′</w:t>
      </w:r>
      <w:r w:rsidRPr="005277D5">
        <w:rPr>
          <w:sz w:val="20"/>
          <w:vertAlign w:val="subscript"/>
          <w:lang w:val="es-ES_tradnl"/>
        </w:rPr>
        <w:t>Y</w:t>
      </w:r>
      <w:r w:rsidRPr="005277D5">
        <w:rPr>
          <w:sz w:val="20"/>
          <w:lang w:val="es-ES_tradnl"/>
        </w:rPr>
        <w:t xml:space="preserve"> = K</w:t>
      </w:r>
      <w:r w:rsidRPr="005277D5">
        <w:rPr>
          <w:sz w:val="20"/>
          <w:vertAlign w:val="subscript"/>
          <w:lang w:val="es-ES_tradnl"/>
        </w:rPr>
        <w:t>R</w:t>
      </w:r>
      <w:r w:rsidRPr="005277D5">
        <w:rPr>
          <w:sz w:val="20"/>
          <w:lang w:val="es-ES_tradnl"/>
        </w:rPr>
        <w:t xml:space="preserve"> * E′</w:t>
      </w:r>
      <w:r w:rsidRPr="005277D5">
        <w:rPr>
          <w:sz w:val="20"/>
          <w:vertAlign w:val="subscript"/>
          <w:lang w:val="es-ES_tradnl"/>
        </w:rPr>
        <w:t>R</w:t>
      </w:r>
      <w:r w:rsidRPr="005277D5">
        <w:rPr>
          <w:sz w:val="20"/>
          <w:lang w:val="es-ES_tradnl"/>
        </w:rPr>
        <w:t xml:space="preserve"> + ( 1 − K</w:t>
      </w:r>
      <w:r w:rsidRPr="005277D5">
        <w:rPr>
          <w:sz w:val="20"/>
          <w:vertAlign w:val="subscript"/>
          <w:lang w:val="es-ES_tradnl"/>
        </w:rPr>
        <w:t>R</w:t>
      </w:r>
      <w:r w:rsidRPr="005277D5">
        <w:rPr>
          <w:sz w:val="20"/>
          <w:lang w:val="es-ES_tradnl"/>
        </w:rPr>
        <w:t xml:space="preserve"> − K</w:t>
      </w:r>
      <w:r w:rsidRPr="005277D5">
        <w:rPr>
          <w:sz w:val="20"/>
          <w:vertAlign w:val="subscript"/>
          <w:lang w:val="es-ES_tradnl"/>
        </w:rPr>
        <w:t>B</w:t>
      </w:r>
      <w:r w:rsidRPr="005277D5">
        <w:rPr>
          <w:sz w:val="20"/>
          <w:lang w:val="es-ES_tradnl"/>
        </w:rPr>
        <w:t xml:space="preserve"> ) * E′</w:t>
      </w:r>
      <w:r w:rsidRPr="005277D5">
        <w:rPr>
          <w:sz w:val="20"/>
          <w:vertAlign w:val="subscript"/>
          <w:lang w:val="es-ES_tradnl"/>
        </w:rPr>
        <w:t>G</w:t>
      </w:r>
      <w:r w:rsidRPr="005277D5">
        <w:rPr>
          <w:sz w:val="20"/>
          <w:lang w:val="es-ES_tradnl"/>
        </w:rPr>
        <w:t xml:space="preserve"> + K</w:t>
      </w:r>
      <w:r w:rsidRPr="005277D5">
        <w:rPr>
          <w:sz w:val="20"/>
          <w:vertAlign w:val="subscript"/>
          <w:lang w:val="es-ES_tradnl"/>
        </w:rPr>
        <w:t>B</w:t>
      </w:r>
      <w:r w:rsidRPr="005277D5">
        <w:rPr>
          <w:sz w:val="20"/>
          <w:lang w:val="es-ES_tradnl"/>
        </w:rPr>
        <w:t xml:space="preserve"> * E′</w:t>
      </w:r>
      <w:r w:rsidRPr="005277D5">
        <w:rPr>
          <w:sz w:val="20"/>
          <w:vertAlign w:val="subscript"/>
          <w:lang w:val="es-ES_tradnl"/>
        </w:rPr>
        <w:t>B</w:t>
      </w:r>
      <w:r w:rsidRPr="005277D5">
        <w:rPr>
          <w:sz w:val="20"/>
          <w:lang w:val="es-ES_tradnl"/>
        </w:rPr>
        <w:tab/>
      </w:r>
      <w:r w:rsidRPr="005277D5">
        <w:rPr>
          <w:sz w:val="20"/>
          <w:lang w:val="es-ES_tradnl"/>
        </w:rPr>
        <w:tab/>
        <w:t>(</w:t>
      </w:r>
      <w:bookmarkStart w:id="173" w:name="TypicalMatrixY"/>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42</w:t>
      </w:r>
      <w:r w:rsidRPr="005277D5">
        <w:rPr>
          <w:sz w:val="20"/>
          <w:lang w:val="en-GB"/>
        </w:rPr>
        <w:fldChar w:fldCharType="end"/>
      </w:r>
      <w:bookmarkEnd w:id="173"/>
      <w:r w:rsidRPr="005277D5">
        <w:rPr>
          <w:sz w:val="20"/>
          <w:lang w:val="es-ES_tradnl"/>
        </w:rPr>
        <w:t>)</w:t>
      </w:r>
    </w:p>
    <w:p w14:paraId="37F9E29D" w14:textId="47A3EEA2"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7"/>
        <w:rPr>
          <w:sz w:val="20"/>
          <w:lang w:val="es-ES_tradnl"/>
        </w:rPr>
      </w:pPr>
      <w:r w:rsidRPr="005277D5">
        <w:rPr>
          <w:sz w:val="20"/>
          <w:lang w:val="es-ES_tradnl"/>
        </w:rPr>
        <w:t>E′</w:t>
      </w:r>
      <w:r w:rsidRPr="005277D5">
        <w:rPr>
          <w:sz w:val="20"/>
          <w:vertAlign w:val="subscript"/>
          <w:lang w:val="es-ES_tradnl"/>
        </w:rPr>
        <w:t>PB</w:t>
      </w:r>
      <w:r w:rsidRPr="005277D5">
        <w:rPr>
          <w:sz w:val="20"/>
          <w:lang w:val="es-ES_tradnl"/>
        </w:rPr>
        <w:t xml:space="preserve"> = 0.5 * ( E′</w:t>
      </w:r>
      <w:r w:rsidRPr="005277D5">
        <w:rPr>
          <w:sz w:val="20"/>
          <w:vertAlign w:val="subscript"/>
          <w:lang w:val="es-ES_tradnl"/>
        </w:rPr>
        <w:t>B</w:t>
      </w:r>
      <w:r w:rsidRPr="005277D5">
        <w:rPr>
          <w:sz w:val="20"/>
          <w:lang w:val="es-ES_tradnl"/>
        </w:rPr>
        <w:t xml:space="preserve"> − E′</w:t>
      </w:r>
      <w:r w:rsidRPr="005277D5">
        <w:rPr>
          <w:sz w:val="20"/>
          <w:vertAlign w:val="subscript"/>
          <w:lang w:val="es-ES_tradnl"/>
        </w:rPr>
        <w:t>Y</w:t>
      </w:r>
      <w:r w:rsidRPr="005277D5">
        <w:rPr>
          <w:sz w:val="20"/>
          <w:lang w:val="es-ES_tradnl"/>
        </w:rPr>
        <w:t xml:space="preserve"> ) ÷ ( 1 − K</w:t>
      </w:r>
      <w:r w:rsidRPr="005277D5">
        <w:rPr>
          <w:sz w:val="20"/>
          <w:vertAlign w:val="subscript"/>
          <w:lang w:val="es-ES_tradnl"/>
        </w:rPr>
        <w:t>B</w:t>
      </w:r>
      <w:r w:rsidRPr="005277D5">
        <w:rPr>
          <w:sz w:val="20"/>
          <w:lang w:val="es-ES_tradnl"/>
        </w:rPr>
        <w:t xml:space="preserve"> )</w:t>
      </w:r>
      <w:r w:rsidRPr="005277D5">
        <w:rPr>
          <w:sz w:val="20"/>
          <w:lang w:val="es-ES_tradnl"/>
        </w:rPr>
        <w:tab/>
      </w:r>
      <w:r w:rsidRPr="005277D5">
        <w:rPr>
          <w:sz w:val="20"/>
          <w:lang w:val="es-ES_tradnl"/>
        </w:rPr>
        <w:tab/>
        <w:t>(</w:t>
      </w:r>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43</w:t>
      </w:r>
      <w:r w:rsidRPr="005277D5">
        <w:rPr>
          <w:sz w:val="20"/>
          <w:lang w:val="en-GB"/>
        </w:rPr>
        <w:fldChar w:fldCharType="end"/>
      </w:r>
      <w:r w:rsidRPr="005277D5">
        <w:rPr>
          <w:sz w:val="20"/>
          <w:lang w:val="es-ES_tradnl"/>
        </w:rPr>
        <w:t>)</w:t>
      </w:r>
    </w:p>
    <w:p w14:paraId="087784FE" w14:textId="7884ED1B"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7"/>
        <w:rPr>
          <w:sz w:val="20"/>
          <w:lang w:val="es-ES_tradnl"/>
        </w:rPr>
      </w:pPr>
      <w:r w:rsidRPr="005277D5">
        <w:rPr>
          <w:sz w:val="20"/>
          <w:lang w:val="es-ES_tradnl"/>
        </w:rPr>
        <w:t>E′</w:t>
      </w:r>
      <w:r w:rsidRPr="005277D5">
        <w:rPr>
          <w:sz w:val="20"/>
          <w:vertAlign w:val="subscript"/>
          <w:lang w:val="es-ES_tradnl"/>
        </w:rPr>
        <w:t>PR</w:t>
      </w:r>
      <w:r w:rsidRPr="005277D5">
        <w:rPr>
          <w:sz w:val="20"/>
          <w:lang w:val="es-ES_tradnl"/>
        </w:rPr>
        <w:t xml:space="preserve"> = 0.5 * ( E′</w:t>
      </w:r>
      <w:r w:rsidRPr="005277D5">
        <w:rPr>
          <w:sz w:val="20"/>
          <w:vertAlign w:val="subscript"/>
          <w:lang w:val="es-ES_tradnl"/>
        </w:rPr>
        <w:t>R</w:t>
      </w:r>
      <w:r w:rsidRPr="005277D5">
        <w:rPr>
          <w:sz w:val="20"/>
          <w:lang w:val="es-ES_tradnl"/>
        </w:rPr>
        <w:t xml:space="preserve"> − E′</w:t>
      </w:r>
      <w:r w:rsidRPr="005277D5">
        <w:rPr>
          <w:sz w:val="20"/>
          <w:vertAlign w:val="subscript"/>
          <w:lang w:val="es-ES_tradnl"/>
        </w:rPr>
        <w:t>Y</w:t>
      </w:r>
      <w:r w:rsidRPr="005277D5">
        <w:rPr>
          <w:sz w:val="20"/>
          <w:lang w:val="es-ES_tradnl"/>
        </w:rPr>
        <w:t xml:space="preserve"> ) ÷ ( 1 − K</w:t>
      </w:r>
      <w:r w:rsidRPr="005277D5">
        <w:rPr>
          <w:sz w:val="20"/>
          <w:vertAlign w:val="subscript"/>
          <w:lang w:val="es-ES_tradnl"/>
        </w:rPr>
        <w:t>R</w:t>
      </w:r>
      <w:r w:rsidRPr="005277D5">
        <w:rPr>
          <w:sz w:val="20"/>
          <w:lang w:val="es-ES_tradnl"/>
        </w:rPr>
        <w:t xml:space="preserve"> )</w:t>
      </w:r>
      <w:r w:rsidRPr="005277D5">
        <w:rPr>
          <w:sz w:val="20"/>
          <w:lang w:val="es-ES_tradnl"/>
        </w:rPr>
        <w:tab/>
      </w:r>
      <w:r w:rsidRPr="005277D5">
        <w:rPr>
          <w:sz w:val="20"/>
          <w:lang w:val="es-ES_tradnl"/>
        </w:rPr>
        <w:tab/>
        <w:t>(</w:t>
      </w:r>
      <w:bookmarkStart w:id="174" w:name="TypicalMatrixPR"/>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44</w:t>
      </w:r>
      <w:r w:rsidRPr="005277D5">
        <w:rPr>
          <w:sz w:val="20"/>
          <w:lang w:val="en-GB"/>
        </w:rPr>
        <w:fldChar w:fldCharType="end"/>
      </w:r>
      <w:bookmarkEnd w:id="174"/>
      <w:r w:rsidRPr="005277D5">
        <w:rPr>
          <w:sz w:val="20"/>
          <w:lang w:val="es-ES_tradnl"/>
        </w:rPr>
        <w:t>)</w:t>
      </w:r>
    </w:p>
    <w:p w14:paraId="6C35C396" w14:textId="52515BAA"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after="120" w:line="199" w:lineRule="exact"/>
        <w:ind w:left="567"/>
        <w:rPr>
          <w:sz w:val="18"/>
          <w:szCs w:val="18"/>
          <w:lang w:val="en-GB"/>
        </w:rPr>
      </w:pPr>
      <w:r w:rsidRPr="005277D5">
        <w:rPr>
          <w:sz w:val="18"/>
          <w:szCs w:val="18"/>
          <w:lang w:val="en-GB"/>
        </w:rPr>
        <w:t xml:space="preserve">NOTE </w:t>
      </w:r>
      <w:r w:rsidRPr="005277D5">
        <w:rPr>
          <w:sz w:val="18"/>
          <w:lang w:val="en-GB"/>
        </w:rPr>
        <w:fldChar w:fldCharType="begin"/>
      </w:r>
      <w:r w:rsidRPr="005277D5">
        <w:rPr>
          <w:sz w:val="18"/>
          <w:lang w:val="en-GB"/>
        </w:rPr>
        <w:instrText xml:space="preserve"> SEQ NoteCounter \s 9 \* MERGEFORMAT </w:instrText>
      </w:r>
      <w:r w:rsidRPr="005277D5">
        <w:rPr>
          <w:sz w:val="18"/>
          <w:lang w:val="en-GB"/>
        </w:rPr>
        <w:fldChar w:fldCharType="separate"/>
      </w:r>
      <w:r>
        <w:rPr>
          <w:noProof/>
          <w:sz w:val="18"/>
          <w:lang w:val="en-GB"/>
        </w:rPr>
        <w:t>1</w:t>
      </w:r>
      <w:r w:rsidRPr="005277D5">
        <w:rPr>
          <w:noProof/>
          <w:sz w:val="18"/>
          <w:lang w:val="en-GB"/>
        </w:rPr>
        <w:fldChar w:fldCharType="end"/>
      </w:r>
      <w:r w:rsidRPr="005277D5">
        <w:rPr>
          <w:sz w:val="18"/>
          <w:szCs w:val="18"/>
          <w:lang w:val="en-GB"/>
        </w:rPr>
        <w:t xml:space="preserve"> – E′</w:t>
      </w:r>
      <w:r w:rsidRPr="005277D5">
        <w:rPr>
          <w:sz w:val="18"/>
          <w:szCs w:val="18"/>
          <w:vertAlign w:val="subscript"/>
          <w:lang w:val="en-GB"/>
        </w:rPr>
        <w:t>Y</w:t>
      </w:r>
      <w:r w:rsidRPr="005277D5">
        <w:rPr>
          <w:sz w:val="18"/>
          <w:szCs w:val="18"/>
          <w:lang w:val="en-GB"/>
        </w:rPr>
        <w:t xml:space="preserve"> is a real number with the value 0 associated with nominal black and the value 1 associated with nominal white. E′</w:t>
      </w:r>
      <w:r w:rsidRPr="005277D5">
        <w:rPr>
          <w:sz w:val="18"/>
          <w:szCs w:val="18"/>
          <w:vertAlign w:val="subscript"/>
          <w:lang w:val="en-GB"/>
        </w:rPr>
        <w:t>PB</w:t>
      </w:r>
      <w:r w:rsidRPr="005277D5">
        <w:rPr>
          <w:sz w:val="18"/>
          <w:szCs w:val="18"/>
          <w:lang w:val="en-GB"/>
        </w:rPr>
        <w:t xml:space="preserve"> and E′</w:t>
      </w:r>
      <w:r w:rsidRPr="005277D5">
        <w:rPr>
          <w:sz w:val="18"/>
          <w:szCs w:val="18"/>
          <w:vertAlign w:val="subscript"/>
          <w:lang w:val="en-GB"/>
        </w:rPr>
        <w:t>PR</w:t>
      </w:r>
      <w:r w:rsidRPr="005277D5">
        <w:rPr>
          <w:sz w:val="18"/>
          <w:szCs w:val="18"/>
          <w:lang w:val="en-GB"/>
        </w:rPr>
        <w:t xml:space="preserve"> are real numbers with the value 0 associated with both nominal black and nominal white. When </w:t>
      </w:r>
      <w:proofErr w:type="spellStart"/>
      <w:r w:rsidRPr="005277D5">
        <w:rPr>
          <w:sz w:val="18"/>
          <w:szCs w:val="18"/>
          <w:lang w:val="en-GB"/>
        </w:rPr>
        <w:t>TransferCharacteristics</w:t>
      </w:r>
      <w:proofErr w:type="spellEnd"/>
      <w:r w:rsidRPr="005277D5">
        <w:rPr>
          <w:sz w:val="18"/>
          <w:szCs w:val="18"/>
          <w:lang w:val="en-GB"/>
        </w:rPr>
        <w:t xml:space="preserve"> is not equal to 11 or 12, E′</w:t>
      </w:r>
      <w:r w:rsidRPr="005277D5">
        <w:rPr>
          <w:sz w:val="18"/>
          <w:szCs w:val="18"/>
          <w:vertAlign w:val="subscript"/>
          <w:lang w:val="en-GB"/>
        </w:rPr>
        <w:t>Y</w:t>
      </w:r>
      <w:r w:rsidRPr="005277D5">
        <w:rPr>
          <w:sz w:val="18"/>
          <w:szCs w:val="18"/>
          <w:lang w:val="en-GB"/>
        </w:rPr>
        <w:t xml:space="preserve"> is a real number with values in the range of 0 to 1. When </w:t>
      </w:r>
      <w:proofErr w:type="spellStart"/>
      <w:r w:rsidRPr="005277D5">
        <w:rPr>
          <w:sz w:val="18"/>
          <w:szCs w:val="18"/>
          <w:lang w:val="en-GB"/>
        </w:rPr>
        <w:t>TransferCharacteristics</w:t>
      </w:r>
      <w:proofErr w:type="spellEnd"/>
      <w:r w:rsidRPr="005277D5">
        <w:rPr>
          <w:sz w:val="18"/>
          <w:szCs w:val="18"/>
          <w:lang w:val="en-GB"/>
        </w:rPr>
        <w:t xml:space="preserve"> is not equal to 11 or 12, E′</w:t>
      </w:r>
      <w:r w:rsidRPr="005277D5">
        <w:rPr>
          <w:sz w:val="18"/>
          <w:szCs w:val="18"/>
          <w:vertAlign w:val="subscript"/>
          <w:lang w:val="en-GB"/>
        </w:rPr>
        <w:t>PB</w:t>
      </w:r>
      <w:r w:rsidRPr="005277D5">
        <w:rPr>
          <w:sz w:val="18"/>
          <w:szCs w:val="18"/>
          <w:lang w:val="en-GB"/>
        </w:rPr>
        <w:t xml:space="preserve"> and E′</w:t>
      </w:r>
      <w:r w:rsidRPr="005277D5">
        <w:rPr>
          <w:sz w:val="18"/>
          <w:szCs w:val="18"/>
          <w:vertAlign w:val="subscript"/>
          <w:lang w:val="en-GB"/>
        </w:rPr>
        <w:t>PR</w:t>
      </w:r>
      <w:r w:rsidRPr="005277D5">
        <w:rPr>
          <w:sz w:val="18"/>
          <w:szCs w:val="18"/>
          <w:lang w:val="en-GB"/>
        </w:rPr>
        <w:t xml:space="preserve"> are real numbers with values in the range of −0.5 to 0.5. When </w:t>
      </w:r>
      <w:proofErr w:type="spellStart"/>
      <w:r w:rsidRPr="005277D5">
        <w:rPr>
          <w:sz w:val="18"/>
          <w:szCs w:val="18"/>
          <w:lang w:val="en-GB"/>
        </w:rPr>
        <w:t>TransferCharacteristics</w:t>
      </w:r>
      <w:proofErr w:type="spellEnd"/>
      <w:r w:rsidRPr="005277D5">
        <w:rPr>
          <w:sz w:val="18"/>
          <w:szCs w:val="18"/>
          <w:lang w:val="en-GB"/>
        </w:rPr>
        <w:t xml:space="preserve"> is equal to 11 (IEC 61966-2-4) or 12 (Rec. ITU</w:t>
      </w:r>
      <w:r w:rsidRPr="005277D5">
        <w:rPr>
          <w:sz w:val="18"/>
          <w:szCs w:val="18"/>
          <w:lang w:val="en-GB"/>
        </w:rPr>
        <w:noBreakHyphen/>
        <w:t>R BT.1361-0 extended colour gamut system), E′</w:t>
      </w:r>
      <w:r w:rsidRPr="005277D5">
        <w:rPr>
          <w:sz w:val="18"/>
          <w:szCs w:val="18"/>
          <w:vertAlign w:val="subscript"/>
          <w:lang w:val="en-GB"/>
        </w:rPr>
        <w:t>Y</w:t>
      </w:r>
      <w:r w:rsidRPr="005277D5">
        <w:rPr>
          <w:sz w:val="18"/>
          <w:szCs w:val="18"/>
          <w:lang w:val="en-GB"/>
        </w:rPr>
        <w:t>, E′</w:t>
      </w:r>
      <w:r w:rsidRPr="005277D5">
        <w:rPr>
          <w:sz w:val="18"/>
          <w:szCs w:val="18"/>
          <w:vertAlign w:val="subscript"/>
          <w:lang w:val="en-GB"/>
        </w:rPr>
        <w:t>PB</w:t>
      </w:r>
      <w:r w:rsidRPr="005277D5">
        <w:rPr>
          <w:sz w:val="18"/>
          <w:szCs w:val="18"/>
          <w:lang w:val="en-GB"/>
        </w:rPr>
        <w:t xml:space="preserve"> and E′</w:t>
      </w:r>
      <w:r w:rsidRPr="005277D5">
        <w:rPr>
          <w:sz w:val="18"/>
          <w:szCs w:val="18"/>
          <w:vertAlign w:val="subscript"/>
          <w:lang w:val="en-GB"/>
        </w:rPr>
        <w:t>PR</w:t>
      </w:r>
      <w:r w:rsidRPr="005277D5">
        <w:rPr>
          <w:sz w:val="18"/>
          <w:szCs w:val="18"/>
          <w:lang w:val="en-GB"/>
        </w:rPr>
        <w:t xml:space="preserve"> are real numbers with a larger range not specified in this Specification.</w:t>
      </w:r>
    </w:p>
    <w:p w14:paraId="659D3DFD" w14:textId="2074889C" w:rsidR="005277D5" w:rsidRPr="005277D5" w:rsidRDefault="005277D5" w:rsidP="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sz w:val="20"/>
          <w:lang w:val="en-GB"/>
        </w:rPr>
      </w:pPr>
      <w:r w:rsidRPr="005277D5">
        <w:rPr>
          <w:sz w:val="20"/>
          <w:lang w:val="en-GB"/>
        </w:rPr>
        <w:t>–</w:t>
      </w:r>
      <w:r w:rsidRPr="005277D5">
        <w:rPr>
          <w:sz w:val="20"/>
          <w:lang w:val="en-GB"/>
        </w:rPr>
        <w:tab/>
        <w:t xml:space="preserve">Otherwise, if </w:t>
      </w:r>
      <w:proofErr w:type="spellStart"/>
      <w:r w:rsidRPr="005277D5">
        <w:rPr>
          <w:sz w:val="20"/>
          <w:lang w:val="en-GB"/>
        </w:rPr>
        <w:t>MatrixCoefficients</w:t>
      </w:r>
      <w:proofErr w:type="spellEnd"/>
      <w:r w:rsidRPr="005277D5">
        <w:rPr>
          <w:sz w:val="20"/>
          <w:lang w:val="en-GB"/>
        </w:rPr>
        <w:t xml:space="preserve"> is equal to 0, equations </w:t>
      </w:r>
      <w:r w:rsidRPr="005277D5">
        <w:rPr>
          <w:sz w:val="20"/>
          <w:lang w:val="en-GB"/>
        </w:rPr>
        <w:fldChar w:fldCharType="begin"/>
      </w:r>
      <w:r w:rsidRPr="005277D5">
        <w:rPr>
          <w:sz w:val="20"/>
          <w:lang w:val="en-GB"/>
        </w:rPr>
        <w:instrText xml:space="preserve"> REF RGBgreen_Eqn \h </w:instrText>
      </w:r>
      <w:r w:rsidRPr="005277D5">
        <w:rPr>
          <w:sz w:val="20"/>
          <w:lang w:val="en-GB"/>
        </w:rPr>
      </w:r>
      <w:r w:rsidRPr="005277D5">
        <w:rPr>
          <w:sz w:val="20"/>
          <w:lang w:val="en-GB"/>
        </w:rPr>
        <w:fldChar w:fldCharType="separate"/>
      </w:r>
      <w:r>
        <w:rPr>
          <w:noProof/>
          <w:sz w:val="20"/>
          <w:lang w:val="en-GB"/>
        </w:rPr>
        <w:t>45</w:t>
      </w:r>
      <w:r w:rsidRPr="005277D5">
        <w:rPr>
          <w:sz w:val="20"/>
          <w:lang w:val="en-GB"/>
        </w:rPr>
        <w:fldChar w:fldCharType="end"/>
      </w:r>
      <w:r w:rsidRPr="005277D5">
        <w:rPr>
          <w:sz w:val="20"/>
          <w:lang w:val="en-GB"/>
        </w:rPr>
        <w:t xml:space="preserve"> to </w:t>
      </w:r>
      <w:r w:rsidRPr="005277D5">
        <w:rPr>
          <w:sz w:val="20"/>
          <w:lang w:val="en-GB"/>
        </w:rPr>
        <w:fldChar w:fldCharType="begin"/>
      </w:r>
      <w:r w:rsidRPr="005277D5">
        <w:rPr>
          <w:sz w:val="20"/>
          <w:lang w:val="en-GB"/>
        </w:rPr>
        <w:instrText xml:space="preserve"> REF RGBred_Eqn \h </w:instrText>
      </w:r>
      <w:r w:rsidRPr="005277D5">
        <w:rPr>
          <w:sz w:val="20"/>
          <w:lang w:val="en-GB"/>
        </w:rPr>
      </w:r>
      <w:r w:rsidRPr="005277D5">
        <w:rPr>
          <w:sz w:val="20"/>
          <w:lang w:val="en-GB"/>
        </w:rPr>
        <w:fldChar w:fldCharType="separate"/>
      </w:r>
      <w:r>
        <w:rPr>
          <w:noProof/>
          <w:sz w:val="20"/>
          <w:lang w:val="en-GB"/>
        </w:rPr>
        <w:t>47</w:t>
      </w:r>
      <w:r w:rsidRPr="005277D5">
        <w:rPr>
          <w:sz w:val="20"/>
          <w:lang w:val="en-GB"/>
        </w:rPr>
        <w:fldChar w:fldCharType="end"/>
      </w:r>
      <w:r w:rsidRPr="005277D5">
        <w:rPr>
          <w:sz w:val="20"/>
          <w:lang w:val="en-GB"/>
        </w:rPr>
        <w:t xml:space="preserve"> apply:</w:t>
      </w:r>
    </w:p>
    <w:p w14:paraId="5C5FED59" w14:textId="57729364" w:rsidR="005277D5" w:rsidRPr="005277D5" w:rsidRDefault="005277D5" w:rsidP="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jc w:val="left"/>
        <w:rPr>
          <w:sz w:val="20"/>
          <w:lang w:val="en-GB"/>
        </w:rPr>
      </w:pPr>
      <w:r w:rsidRPr="005277D5">
        <w:rPr>
          <w:sz w:val="20"/>
          <w:lang w:val="en-GB"/>
        </w:rPr>
        <w:t>Y   = Round( G )</w:t>
      </w:r>
      <w:r w:rsidRPr="005277D5">
        <w:rPr>
          <w:sz w:val="20"/>
          <w:lang w:val="en-GB"/>
        </w:rPr>
        <w:tab/>
      </w:r>
      <w:r w:rsidRPr="005277D5">
        <w:rPr>
          <w:sz w:val="20"/>
          <w:lang w:val="en-GB"/>
        </w:rPr>
        <w:tab/>
        <w:t>(</w:t>
      </w:r>
      <w:bookmarkStart w:id="175" w:name="RGBgreen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45</w:t>
      </w:r>
      <w:r w:rsidRPr="005277D5">
        <w:rPr>
          <w:sz w:val="20"/>
          <w:lang w:val="en-GB"/>
        </w:rPr>
        <w:fldChar w:fldCharType="end"/>
      </w:r>
      <w:bookmarkEnd w:id="175"/>
      <w:r w:rsidRPr="005277D5">
        <w:rPr>
          <w:sz w:val="20"/>
          <w:lang w:val="en-GB"/>
        </w:rPr>
        <w:t>)</w:t>
      </w:r>
    </w:p>
    <w:p w14:paraId="67215263" w14:textId="7EECDACA"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jc w:val="left"/>
        <w:rPr>
          <w:sz w:val="20"/>
          <w:lang w:val="en-GB"/>
        </w:rPr>
      </w:pPr>
      <w:proofErr w:type="spellStart"/>
      <w:r w:rsidRPr="005277D5">
        <w:rPr>
          <w:sz w:val="20"/>
          <w:lang w:val="en-GB"/>
        </w:rPr>
        <w:t>Cb</w:t>
      </w:r>
      <w:proofErr w:type="spellEnd"/>
      <w:r w:rsidRPr="005277D5">
        <w:rPr>
          <w:sz w:val="20"/>
          <w:lang w:val="en-GB"/>
        </w:rPr>
        <w:t xml:space="preserve"> = Round( B )</w:t>
      </w:r>
      <w:r w:rsidRPr="005277D5">
        <w:rPr>
          <w:sz w:val="20"/>
          <w:lang w:val="en-GB"/>
        </w:rPr>
        <w:tab/>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46</w:t>
      </w:r>
      <w:r w:rsidRPr="005277D5">
        <w:rPr>
          <w:sz w:val="20"/>
          <w:lang w:val="en-GB"/>
        </w:rPr>
        <w:fldChar w:fldCharType="end"/>
      </w:r>
      <w:r w:rsidRPr="005277D5">
        <w:rPr>
          <w:sz w:val="20"/>
          <w:lang w:val="en-GB"/>
        </w:rPr>
        <w:t>)</w:t>
      </w:r>
    </w:p>
    <w:p w14:paraId="04627EC1" w14:textId="28C34622"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jc w:val="left"/>
        <w:rPr>
          <w:sz w:val="20"/>
          <w:lang w:val="en-GB"/>
        </w:rPr>
      </w:pPr>
      <w:r w:rsidRPr="005277D5">
        <w:rPr>
          <w:sz w:val="20"/>
          <w:lang w:val="en-GB"/>
        </w:rPr>
        <w:t>Cr = Round( R )</w:t>
      </w:r>
      <w:r w:rsidRPr="005277D5">
        <w:rPr>
          <w:sz w:val="20"/>
          <w:lang w:val="en-GB"/>
        </w:rPr>
        <w:tab/>
      </w:r>
      <w:r w:rsidRPr="005277D5">
        <w:rPr>
          <w:sz w:val="20"/>
          <w:lang w:val="en-GB"/>
        </w:rPr>
        <w:tab/>
        <w:t>(</w:t>
      </w:r>
      <w:bookmarkStart w:id="176" w:name="RGBblue_Eqn"/>
      <w:bookmarkStart w:id="177" w:name="RGBred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47</w:t>
      </w:r>
      <w:r w:rsidRPr="005277D5">
        <w:rPr>
          <w:sz w:val="20"/>
          <w:lang w:val="en-GB"/>
        </w:rPr>
        <w:fldChar w:fldCharType="end"/>
      </w:r>
      <w:bookmarkEnd w:id="176"/>
      <w:bookmarkEnd w:id="177"/>
      <w:r w:rsidRPr="005277D5">
        <w:rPr>
          <w:sz w:val="20"/>
          <w:lang w:val="en-GB"/>
        </w:rPr>
        <w:t>)</w:t>
      </w:r>
    </w:p>
    <w:p w14:paraId="51A55CF9" w14:textId="77777777" w:rsidR="005277D5" w:rsidRPr="005277D5" w:rsidDel="00D05272"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del w:id="178" w:author="Gary Sullivan" w:date="2022-07-07T17:25:00Z"/>
          <w:bCs/>
          <w:sz w:val="20"/>
          <w:lang w:val="en-GB"/>
        </w:rPr>
      </w:pPr>
      <w:r w:rsidRPr="005277D5">
        <w:rPr>
          <w:sz w:val="20"/>
          <w:lang w:val="en-GB"/>
        </w:rPr>
        <w:t>–</w:t>
      </w:r>
      <w:r w:rsidRPr="005277D5">
        <w:rPr>
          <w:sz w:val="20"/>
          <w:lang w:val="en-GB"/>
        </w:rPr>
        <w:tab/>
      </w:r>
      <w:r w:rsidRPr="005277D5">
        <w:rPr>
          <w:bCs/>
          <w:sz w:val="20"/>
          <w:lang w:val="en-GB"/>
        </w:rPr>
        <w:t xml:space="preserve">Otherwise, if </w:t>
      </w:r>
      <w:proofErr w:type="spellStart"/>
      <w:r w:rsidRPr="005277D5">
        <w:rPr>
          <w:bCs/>
          <w:sz w:val="20"/>
          <w:lang w:val="en-GB"/>
        </w:rPr>
        <w:t>MatrixCoefficients</w:t>
      </w:r>
      <w:proofErr w:type="spellEnd"/>
      <w:r w:rsidRPr="005277D5">
        <w:rPr>
          <w:bCs/>
          <w:sz w:val="20"/>
          <w:lang w:val="en-GB"/>
        </w:rPr>
        <w:t xml:space="preserve"> is equal to 8</w:t>
      </w:r>
      <w:del w:id="179" w:author="Gary Sullivan" w:date="2022-07-07T17:25:00Z">
        <w:r w:rsidRPr="005277D5" w:rsidDel="00D05272">
          <w:rPr>
            <w:bCs/>
            <w:sz w:val="20"/>
            <w:lang w:val="en-GB"/>
          </w:rPr>
          <w:delText>, the following applies:</w:delText>
        </w:r>
      </w:del>
    </w:p>
    <w:p w14:paraId="4FEC9266" w14:textId="5D07E466"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sz w:val="20"/>
          <w:lang w:val="en-GB"/>
        </w:rPr>
      </w:pPr>
      <w:del w:id="180" w:author="Gary Sullivan" w:date="2022-07-07T17:25:00Z">
        <w:r w:rsidRPr="005277D5" w:rsidDel="00D05272">
          <w:rPr>
            <w:bCs/>
            <w:sz w:val="20"/>
            <w:lang w:val="en-GB"/>
          </w:rPr>
          <w:delText>–</w:delText>
        </w:r>
        <w:r w:rsidRPr="005277D5" w:rsidDel="00D05272">
          <w:rPr>
            <w:bCs/>
            <w:sz w:val="20"/>
            <w:lang w:val="en-GB"/>
          </w:rPr>
          <w:tab/>
          <w:delText xml:space="preserve">If </w:delText>
        </w:r>
      </w:del>
      <w:ins w:id="181" w:author="Gary Sullivan" w:date="2022-07-07T17:25:00Z">
        <w:r w:rsidRPr="005277D5">
          <w:rPr>
            <w:bCs/>
            <w:sz w:val="20"/>
            <w:lang w:val="en-GB"/>
          </w:rPr>
          <w:t xml:space="preserve"> </w:t>
        </w:r>
      </w:ins>
      <w:ins w:id="182" w:author="Gary Sullivan" w:date="2022-07-06T13:56:00Z">
        <w:r w:rsidRPr="005277D5">
          <w:rPr>
            <w:bCs/>
            <w:sz w:val="20"/>
            <w:lang w:val="en-GB"/>
          </w:rPr>
          <w:t xml:space="preserve">and </w:t>
        </w:r>
      </w:ins>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is equal to </w:t>
      </w:r>
      <w:proofErr w:type="spellStart"/>
      <w:r w:rsidRPr="005277D5">
        <w:rPr>
          <w:sz w:val="20"/>
          <w:lang w:val="en-GB"/>
        </w:rPr>
        <w:t>BitDepth</w:t>
      </w:r>
      <w:r w:rsidRPr="005277D5">
        <w:rPr>
          <w:sz w:val="20"/>
          <w:vertAlign w:val="subscript"/>
          <w:lang w:val="en-GB"/>
        </w:rPr>
        <w:t>Y</w:t>
      </w:r>
      <w:proofErr w:type="spellEnd"/>
      <w:r w:rsidRPr="005277D5">
        <w:rPr>
          <w:sz w:val="20"/>
          <w:lang w:val="en-GB"/>
        </w:rPr>
        <w:t xml:space="preserve">, equations </w:t>
      </w:r>
      <w:r w:rsidRPr="005277D5">
        <w:rPr>
          <w:sz w:val="20"/>
          <w:lang w:val="en-GB"/>
        </w:rPr>
        <w:fldChar w:fldCharType="begin"/>
      </w:r>
      <w:r w:rsidRPr="005277D5">
        <w:rPr>
          <w:sz w:val="20"/>
          <w:lang w:val="en-GB"/>
        </w:rPr>
        <w:instrText xml:space="preserve"> REF YCgCoFirst_Eqn \h </w:instrText>
      </w:r>
      <w:r w:rsidRPr="005277D5">
        <w:rPr>
          <w:sz w:val="20"/>
          <w:lang w:val="en-GB"/>
        </w:rPr>
      </w:r>
      <w:r w:rsidRPr="005277D5">
        <w:rPr>
          <w:sz w:val="20"/>
          <w:lang w:val="en-GB"/>
        </w:rPr>
        <w:fldChar w:fldCharType="separate"/>
      </w:r>
      <w:r>
        <w:rPr>
          <w:noProof/>
          <w:sz w:val="20"/>
          <w:lang w:val="en-GB"/>
        </w:rPr>
        <w:t>48</w:t>
      </w:r>
      <w:r w:rsidRPr="005277D5">
        <w:rPr>
          <w:sz w:val="20"/>
          <w:lang w:val="en-GB"/>
        </w:rPr>
        <w:fldChar w:fldCharType="end"/>
      </w:r>
      <w:r w:rsidRPr="005277D5">
        <w:rPr>
          <w:sz w:val="20"/>
          <w:lang w:val="en-GB"/>
        </w:rPr>
        <w:t xml:space="preserve"> to </w:t>
      </w:r>
      <w:r w:rsidRPr="005277D5">
        <w:rPr>
          <w:sz w:val="20"/>
          <w:lang w:val="en-GB"/>
        </w:rPr>
        <w:fldChar w:fldCharType="begin"/>
      </w:r>
      <w:r w:rsidRPr="005277D5">
        <w:rPr>
          <w:sz w:val="20"/>
          <w:lang w:val="en-GB"/>
        </w:rPr>
        <w:instrText xml:space="preserve"> REF YCgCoFirstCr_Eqn \h </w:instrText>
      </w:r>
      <w:r w:rsidRPr="005277D5">
        <w:rPr>
          <w:sz w:val="20"/>
          <w:lang w:val="en-GB"/>
        </w:rPr>
      </w:r>
      <w:r w:rsidRPr="005277D5">
        <w:rPr>
          <w:sz w:val="20"/>
          <w:lang w:val="en-GB"/>
        </w:rPr>
        <w:fldChar w:fldCharType="separate"/>
      </w:r>
      <w:r>
        <w:rPr>
          <w:noProof/>
          <w:sz w:val="20"/>
          <w:lang w:val="en-GB"/>
        </w:rPr>
        <w:t>50</w:t>
      </w:r>
      <w:r w:rsidRPr="005277D5">
        <w:rPr>
          <w:sz w:val="20"/>
          <w:lang w:val="en-GB"/>
        </w:rPr>
        <w:fldChar w:fldCharType="end"/>
      </w:r>
      <w:r w:rsidRPr="005277D5">
        <w:rPr>
          <w:sz w:val="20"/>
          <w:lang w:val="en-GB"/>
        </w:rPr>
        <w:t xml:space="preserve"> apply:</w:t>
      </w:r>
    </w:p>
    <w:p w14:paraId="41B93A02" w14:textId="6E46624E"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sz w:val="20"/>
          <w:lang w:val="en-GB"/>
        </w:rPr>
      </w:pPr>
      <w:r w:rsidRPr="005277D5">
        <w:rPr>
          <w:sz w:val="20"/>
          <w:lang w:val="en-GB"/>
        </w:rPr>
        <w:t>Y   = Round( 0.5 * G + 0.25 * ( R + B ) )</w:t>
      </w:r>
      <w:r w:rsidRPr="005277D5">
        <w:rPr>
          <w:sz w:val="20"/>
          <w:lang w:val="en-GB"/>
        </w:rPr>
        <w:tab/>
      </w:r>
      <w:r w:rsidRPr="005277D5">
        <w:rPr>
          <w:sz w:val="20"/>
          <w:lang w:val="en-GB"/>
        </w:rPr>
        <w:tab/>
        <w:t>(</w:t>
      </w:r>
      <w:bookmarkStart w:id="183" w:name="YCgCoFirst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48</w:t>
      </w:r>
      <w:r w:rsidRPr="005277D5">
        <w:rPr>
          <w:sz w:val="20"/>
          <w:lang w:val="en-GB"/>
        </w:rPr>
        <w:fldChar w:fldCharType="end"/>
      </w:r>
      <w:bookmarkEnd w:id="183"/>
      <w:r w:rsidRPr="005277D5">
        <w:rPr>
          <w:sz w:val="20"/>
          <w:lang w:val="en-GB"/>
        </w:rPr>
        <w:t>)</w:t>
      </w:r>
    </w:p>
    <w:p w14:paraId="79F3283A" w14:textId="1F26472F"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sz w:val="20"/>
          <w:lang w:val="en-GB"/>
        </w:rPr>
      </w:pPr>
      <w:proofErr w:type="spellStart"/>
      <w:r w:rsidRPr="005277D5">
        <w:rPr>
          <w:sz w:val="20"/>
          <w:lang w:val="en-GB"/>
        </w:rPr>
        <w:t>Cb</w:t>
      </w:r>
      <w:proofErr w:type="spellEnd"/>
      <w:r w:rsidRPr="005277D5">
        <w:rPr>
          <w:sz w:val="20"/>
          <w:lang w:val="en-GB"/>
        </w:rPr>
        <w:t xml:space="preserve"> = Round( 0.5 * G − 0.25 * ( R + B ) )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w:t>
      </w:r>
      <w:r w:rsidRPr="005277D5">
        <w:rPr>
          <w:sz w:val="20"/>
          <w:lang w:val="en-GB"/>
        </w:rPr>
        <w:tab/>
        <w:t>(</w:t>
      </w:r>
      <w:bookmarkStart w:id="184" w:name="YCgCoFirstCb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49</w:t>
      </w:r>
      <w:r w:rsidRPr="005277D5">
        <w:rPr>
          <w:sz w:val="20"/>
          <w:lang w:val="en-GB"/>
        </w:rPr>
        <w:fldChar w:fldCharType="end"/>
      </w:r>
      <w:bookmarkEnd w:id="184"/>
      <w:r w:rsidRPr="005277D5">
        <w:rPr>
          <w:sz w:val="20"/>
          <w:lang w:val="en-GB"/>
        </w:rPr>
        <w:t>)</w:t>
      </w:r>
    </w:p>
    <w:p w14:paraId="005B408B" w14:textId="4219952F"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sz w:val="20"/>
          <w:lang w:val="en-GB"/>
        </w:rPr>
      </w:pPr>
      <w:r w:rsidRPr="005277D5">
        <w:rPr>
          <w:sz w:val="20"/>
          <w:lang w:val="en-GB"/>
        </w:rPr>
        <w:t xml:space="preserve">Cr = Round( 0.5 * (R − B ) )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w:t>
      </w:r>
      <w:r w:rsidRPr="005277D5">
        <w:rPr>
          <w:sz w:val="20"/>
          <w:lang w:val="en-GB"/>
        </w:rPr>
        <w:tab/>
        <w:t>(</w:t>
      </w:r>
      <w:bookmarkStart w:id="185" w:name="YCgCoFirstCr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50</w:t>
      </w:r>
      <w:r w:rsidRPr="005277D5">
        <w:rPr>
          <w:sz w:val="20"/>
          <w:lang w:val="en-GB"/>
        </w:rPr>
        <w:fldChar w:fldCharType="end"/>
      </w:r>
      <w:bookmarkEnd w:id="185"/>
      <w:r w:rsidRPr="005277D5">
        <w:rPr>
          <w:sz w:val="20"/>
          <w:lang w:val="en-GB"/>
        </w:rPr>
        <w:t>)</w:t>
      </w:r>
    </w:p>
    <w:p w14:paraId="47C7D78F" w14:textId="7260AA3F"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170"/>
        <w:rPr>
          <w:sz w:val="18"/>
          <w:szCs w:val="18"/>
          <w:lang w:val="en-GB"/>
        </w:rPr>
      </w:pPr>
      <w:r w:rsidRPr="005277D5">
        <w:rPr>
          <w:sz w:val="18"/>
          <w:szCs w:val="18"/>
          <w:lang w:val="en-GB"/>
        </w:rPr>
        <w:t xml:space="preserve">NOTE </w:t>
      </w:r>
      <w:r w:rsidRPr="005277D5">
        <w:rPr>
          <w:rFonts w:cs="Arial"/>
          <w:sz w:val="18"/>
          <w:lang w:val="en-GB"/>
        </w:rPr>
        <w:fldChar w:fldCharType="begin"/>
      </w:r>
      <w:r w:rsidRPr="005277D5">
        <w:rPr>
          <w:rFonts w:cs="Arial"/>
          <w:sz w:val="18"/>
          <w:lang w:val="en-GB"/>
        </w:rPr>
        <w:instrText xml:space="preserve"> SEQ </w:instrText>
      </w:r>
      <w:r w:rsidRPr="005277D5">
        <w:rPr>
          <w:sz w:val="18"/>
          <w:lang w:val="en-GB"/>
        </w:rPr>
        <w:instrText xml:space="preserve">NoteCounter </w:instrText>
      </w:r>
      <w:r w:rsidRPr="005277D5">
        <w:rPr>
          <w:rFonts w:cs="Arial"/>
          <w:sz w:val="18"/>
          <w:lang w:val="en-GB"/>
        </w:rPr>
        <w:instrText xml:space="preserve">\s 9 \* MERGEFORMAT </w:instrText>
      </w:r>
      <w:r w:rsidRPr="005277D5">
        <w:rPr>
          <w:rFonts w:cs="Arial"/>
          <w:sz w:val="18"/>
          <w:lang w:val="en-GB"/>
        </w:rPr>
        <w:fldChar w:fldCharType="separate"/>
      </w:r>
      <w:r>
        <w:rPr>
          <w:rFonts w:cs="Arial"/>
          <w:noProof/>
          <w:sz w:val="18"/>
          <w:lang w:val="en-GB"/>
        </w:rPr>
        <w:t>2</w:t>
      </w:r>
      <w:r w:rsidRPr="005277D5">
        <w:rPr>
          <w:rFonts w:cs="Arial"/>
          <w:sz w:val="18"/>
          <w:lang w:val="en-GB"/>
        </w:rPr>
        <w:fldChar w:fldCharType="end"/>
      </w:r>
      <w:r w:rsidRPr="005277D5">
        <w:rPr>
          <w:sz w:val="18"/>
          <w:szCs w:val="18"/>
          <w:lang w:val="en-GB"/>
        </w:rPr>
        <w:t xml:space="preserve"> – For purposes of the </w:t>
      </w:r>
      <w:proofErr w:type="spellStart"/>
      <w:r w:rsidRPr="005277D5">
        <w:rPr>
          <w:sz w:val="18"/>
          <w:szCs w:val="18"/>
          <w:lang w:val="en-GB"/>
        </w:rPr>
        <w:t>YCgCo</w:t>
      </w:r>
      <w:proofErr w:type="spellEnd"/>
      <w:r w:rsidRPr="005277D5">
        <w:rPr>
          <w:sz w:val="18"/>
          <w:szCs w:val="18"/>
          <w:lang w:val="en-GB"/>
        </w:rPr>
        <w:t xml:space="preserve"> nomenclature used in </w:t>
      </w:r>
      <w:r w:rsidRPr="005277D5">
        <w:rPr>
          <w:sz w:val="18"/>
          <w:szCs w:val="18"/>
          <w:lang w:val="en-GB"/>
        </w:rPr>
        <w:fldChar w:fldCharType="begin"/>
      </w:r>
      <w:r w:rsidRPr="005277D5">
        <w:rPr>
          <w:sz w:val="18"/>
          <w:szCs w:val="18"/>
          <w:lang w:val="en-GB"/>
        </w:rPr>
        <w:instrText xml:space="preserve"> REF _Ref331349699 \h  \* MERGEFORMAT </w:instrText>
      </w:r>
      <w:r w:rsidRPr="005277D5">
        <w:rPr>
          <w:sz w:val="18"/>
          <w:szCs w:val="18"/>
          <w:lang w:val="en-GB"/>
        </w:rPr>
      </w:r>
      <w:r w:rsidRPr="005277D5">
        <w:rPr>
          <w:sz w:val="18"/>
          <w:szCs w:val="18"/>
          <w:lang w:val="en-GB"/>
        </w:rPr>
        <w:fldChar w:fldCharType="separate"/>
      </w:r>
      <w:r w:rsidRPr="005277D5">
        <w:rPr>
          <w:sz w:val="18"/>
          <w:szCs w:val="18"/>
          <w:lang w:val="en-GB"/>
        </w:rPr>
        <w:t>Table 4</w:t>
      </w:r>
      <w:r w:rsidRPr="005277D5">
        <w:rPr>
          <w:sz w:val="18"/>
          <w:szCs w:val="18"/>
          <w:lang w:val="en-GB"/>
        </w:rPr>
        <w:fldChar w:fldCharType="end"/>
      </w:r>
      <w:r w:rsidRPr="005277D5">
        <w:rPr>
          <w:sz w:val="18"/>
          <w:szCs w:val="18"/>
          <w:lang w:val="en-GB"/>
        </w:rPr>
        <w:t xml:space="preserve">, </w:t>
      </w:r>
      <w:proofErr w:type="spellStart"/>
      <w:r w:rsidRPr="005277D5">
        <w:rPr>
          <w:sz w:val="18"/>
          <w:szCs w:val="18"/>
          <w:lang w:val="en-GB"/>
        </w:rPr>
        <w:t>Cb</w:t>
      </w:r>
      <w:proofErr w:type="spellEnd"/>
      <w:r w:rsidRPr="005277D5">
        <w:rPr>
          <w:sz w:val="18"/>
          <w:szCs w:val="18"/>
          <w:lang w:val="en-GB"/>
        </w:rPr>
        <w:t xml:space="preserve"> and Cr of equations </w:t>
      </w:r>
      <w:r w:rsidRPr="005277D5">
        <w:rPr>
          <w:sz w:val="18"/>
          <w:szCs w:val="18"/>
          <w:lang w:val="en-GB"/>
        </w:rPr>
        <w:fldChar w:fldCharType="begin"/>
      </w:r>
      <w:r w:rsidRPr="005277D5">
        <w:rPr>
          <w:sz w:val="18"/>
          <w:szCs w:val="18"/>
          <w:lang w:val="en-GB"/>
        </w:rPr>
        <w:instrText xml:space="preserve"> REF YCgCoFirstCb_Eqn \h  \* MERGEFORMAT </w:instrText>
      </w:r>
      <w:r w:rsidRPr="005277D5">
        <w:rPr>
          <w:sz w:val="18"/>
          <w:szCs w:val="18"/>
          <w:lang w:val="en-GB"/>
        </w:rPr>
      </w:r>
      <w:r w:rsidRPr="005277D5">
        <w:rPr>
          <w:sz w:val="18"/>
          <w:szCs w:val="18"/>
          <w:lang w:val="en-GB"/>
        </w:rPr>
        <w:fldChar w:fldCharType="separate"/>
      </w:r>
      <w:r w:rsidRPr="005277D5">
        <w:rPr>
          <w:sz w:val="18"/>
          <w:szCs w:val="18"/>
          <w:lang w:val="en-GB"/>
        </w:rPr>
        <w:t>49</w:t>
      </w:r>
      <w:r w:rsidRPr="005277D5">
        <w:rPr>
          <w:sz w:val="18"/>
          <w:szCs w:val="18"/>
          <w:lang w:val="en-GB"/>
        </w:rPr>
        <w:fldChar w:fldCharType="end"/>
      </w:r>
      <w:r w:rsidRPr="005277D5">
        <w:rPr>
          <w:sz w:val="18"/>
          <w:szCs w:val="18"/>
          <w:lang w:val="en-GB"/>
        </w:rPr>
        <w:t xml:space="preserve"> and </w:t>
      </w:r>
      <w:r w:rsidRPr="005277D5">
        <w:rPr>
          <w:sz w:val="18"/>
          <w:szCs w:val="18"/>
          <w:lang w:val="en-GB"/>
        </w:rPr>
        <w:fldChar w:fldCharType="begin"/>
      </w:r>
      <w:r w:rsidRPr="005277D5">
        <w:rPr>
          <w:sz w:val="18"/>
          <w:szCs w:val="18"/>
          <w:lang w:val="en-GB"/>
        </w:rPr>
        <w:instrText xml:space="preserve"> REF YCgCoFirstCr_Eqn \h  \* MERGEFORMAT </w:instrText>
      </w:r>
      <w:r w:rsidRPr="005277D5">
        <w:rPr>
          <w:sz w:val="18"/>
          <w:szCs w:val="18"/>
          <w:lang w:val="en-GB"/>
        </w:rPr>
      </w:r>
      <w:r w:rsidRPr="005277D5">
        <w:rPr>
          <w:sz w:val="18"/>
          <w:szCs w:val="18"/>
          <w:lang w:val="en-GB"/>
        </w:rPr>
        <w:fldChar w:fldCharType="separate"/>
      </w:r>
      <w:r w:rsidRPr="005277D5">
        <w:rPr>
          <w:sz w:val="18"/>
          <w:szCs w:val="18"/>
          <w:lang w:val="en-GB"/>
        </w:rPr>
        <w:t>50</w:t>
      </w:r>
      <w:r w:rsidRPr="005277D5">
        <w:rPr>
          <w:sz w:val="18"/>
          <w:szCs w:val="18"/>
          <w:lang w:val="en-GB"/>
        </w:rPr>
        <w:fldChar w:fldCharType="end"/>
      </w:r>
      <w:r w:rsidRPr="005277D5">
        <w:rPr>
          <w:sz w:val="18"/>
          <w:szCs w:val="18"/>
          <w:lang w:val="en-GB"/>
        </w:rPr>
        <w:t xml:space="preserve"> may be referred to as Cg and Co, respectively. The inverse conversion for equations </w:t>
      </w:r>
      <w:r w:rsidRPr="005277D5">
        <w:rPr>
          <w:sz w:val="18"/>
          <w:szCs w:val="18"/>
          <w:lang w:val="en-GB"/>
        </w:rPr>
        <w:fldChar w:fldCharType="begin"/>
      </w:r>
      <w:r w:rsidRPr="005277D5">
        <w:rPr>
          <w:sz w:val="18"/>
          <w:szCs w:val="18"/>
          <w:lang w:val="en-GB"/>
        </w:rPr>
        <w:instrText xml:space="preserve"> REF YCgCoFirst_Eqn \h  \* MERGEFORMAT </w:instrText>
      </w:r>
      <w:r w:rsidRPr="005277D5">
        <w:rPr>
          <w:sz w:val="18"/>
          <w:szCs w:val="18"/>
          <w:lang w:val="en-GB"/>
        </w:rPr>
      </w:r>
      <w:r w:rsidRPr="005277D5">
        <w:rPr>
          <w:sz w:val="18"/>
          <w:szCs w:val="18"/>
          <w:lang w:val="en-GB"/>
        </w:rPr>
        <w:fldChar w:fldCharType="separate"/>
      </w:r>
      <w:r w:rsidRPr="005277D5">
        <w:rPr>
          <w:noProof/>
          <w:sz w:val="18"/>
          <w:szCs w:val="18"/>
          <w:lang w:val="en-GB"/>
        </w:rPr>
        <w:t>48</w:t>
      </w:r>
      <w:r w:rsidRPr="005277D5">
        <w:rPr>
          <w:sz w:val="18"/>
          <w:szCs w:val="18"/>
          <w:lang w:val="en-GB"/>
        </w:rPr>
        <w:fldChar w:fldCharType="end"/>
      </w:r>
      <w:r w:rsidRPr="005277D5">
        <w:rPr>
          <w:bCs/>
          <w:sz w:val="18"/>
          <w:szCs w:val="18"/>
          <w:lang w:val="en-GB"/>
        </w:rPr>
        <w:t xml:space="preserve"> to </w:t>
      </w:r>
      <w:r w:rsidRPr="005277D5">
        <w:rPr>
          <w:sz w:val="18"/>
          <w:szCs w:val="18"/>
          <w:lang w:val="en-GB"/>
        </w:rPr>
        <w:fldChar w:fldCharType="begin"/>
      </w:r>
      <w:r w:rsidRPr="005277D5">
        <w:rPr>
          <w:sz w:val="18"/>
          <w:szCs w:val="18"/>
          <w:lang w:val="en-GB"/>
        </w:rPr>
        <w:instrText xml:space="preserve"> REF YCgCoFirstCr_Eqn \h  \* MERGEFORMAT </w:instrText>
      </w:r>
      <w:r w:rsidRPr="005277D5">
        <w:rPr>
          <w:sz w:val="18"/>
          <w:szCs w:val="18"/>
          <w:lang w:val="en-GB"/>
        </w:rPr>
      </w:r>
      <w:r w:rsidRPr="005277D5">
        <w:rPr>
          <w:sz w:val="18"/>
          <w:szCs w:val="18"/>
          <w:lang w:val="en-GB"/>
        </w:rPr>
        <w:fldChar w:fldCharType="separate"/>
      </w:r>
      <w:r w:rsidRPr="005277D5">
        <w:rPr>
          <w:noProof/>
          <w:sz w:val="18"/>
          <w:szCs w:val="18"/>
          <w:lang w:val="en-GB"/>
        </w:rPr>
        <w:t>50</w:t>
      </w:r>
      <w:r w:rsidRPr="005277D5">
        <w:rPr>
          <w:sz w:val="18"/>
          <w:szCs w:val="18"/>
          <w:lang w:val="en-GB"/>
        </w:rPr>
        <w:fldChar w:fldCharType="end"/>
      </w:r>
      <w:r w:rsidRPr="005277D5">
        <w:rPr>
          <w:bCs/>
          <w:sz w:val="18"/>
          <w:szCs w:val="18"/>
          <w:lang w:val="en-GB"/>
        </w:rPr>
        <w:t xml:space="preserve"> </w:t>
      </w:r>
      <w:r w:rsidRPr="005277D5">
        <w:rPr>
          <w:sz w:val="18"/>
          <w:szCs w:val="18"/>
          <w:lang w:val="en-GB"/>
        </w:rPr>
        <w:t>should be computed as:</w:t>
      </w:r>
    </w:p>
    <w:p w14:paraId="58A5523B" w14:textId="6DA50349"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60" w:after="60"/>
        <w:ind w:left="1588"/>
        <w:jc w:val="left"/>
        <w:rPr>
          <w:sz w:val="20"/>
          <w:lang w:val="en-GB"/>
        </w:rPr>
      </w:pPr>
      <w:r w:rsidRPr="005277D5">
        <w:rPr>
          <w:sz w:val="20"/>
          <w:lang w:val="en-GB"/>
        </w:rPr>
        <w:t xml:space="preserve">t   = Y − ( </w:t>
      </w:r>
      <w:proofErr w:type="spellStart"/>
      <w:r w:rsidRPr="005277D5">
        <w:rPr>
          <w:sz w:val="20"/>
          <w:lang w:val="en-GB"/>
        </w:rPr>
        <w:t>Cb</w:t>
      </w:r>
      <w:proofErr w:type="spellEnd"/>
      <w:r w:rsidRPr="005277D5">
        <w:rPr>
          <w:sz w:val="20"/>
          <w:lang w:val="en-GB"/>
        </w:rPr>
        <w:t xml:space="preserve">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 )</w:t>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51</w:t>
      </w:r>
      <w:r w:rsidRPr="005277D5">
        <w:rPr>
          <w:sz w:val="20"/>
          <w:lang w:val="en-GB"/>
        </w:rPr>
        <w:fldChar w:fldCharType="end"/>
      </w:r>
      <w:r w:rsidRPr="005277D5">
        <w:rPr>
          <w:sz w:val="20"/>
          <w:lang w:val="en-GB"/>
        </w:rPr>
        <w:t>)</w:t>
      </w:r>
    </w:p>
    <w:p w14:paraId="59507C05" w14:textId="6F1ADE09"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60" w:after="60"/>
        <w:ind w:left="1588"/>
        <w:jc w:val="left"/>
        <w:rPr>
          <w:sz w:val="20"/>
          <w:lang w:val="en-GB"/>
        </w:rPr>
      </w:pPr>
      <w:r w:rsidRPr="005277D5">
        <w:rPr>
          <w:sz w:val="20"/>
          <w:lang w:val="en-GB"/>
        </w:rPr>
        <w:t>G = Clip1</w:t>
      </w:r>
      <w:r w:rsidRPr="005277D5">
        <w:rPr>
          <w:sz w:val="20"/>
          <w:vertAlign w:val="subscript"/>
          <w:lang w:val="en-GB"/>
        </w:rPr>
        <w:t>Y</w:t>
      </w:r>
      <w:r w:rsidRPr="005277D5">
        <w:rPr>
          <w:sz w:val="20"/>
          <w:lang w:val="en-GB"/>
        </w:rPr>
        <w:t xml:space="preserve">( Y + ( </w:t>
      </w:r>
      <w:proofErr w:type="spellStart"/>
      <w:r w:rsidRPr="005277D5">
        <w:rPr>
          <w:sz w:val="20"/>
          <w:lang w:val="en-GB"/>
        </w:rPr>
        <w:t>Cb</w:t>
      </w:r>
      <w:proofErr w:type="spellEnd"/>
      <w:r w:rsidRPr="005277D5">
        <w:rPr>
          <w:sz w:val="20"/>
          <w:lang w:val="en-GB"/>
        </w:rPr>
        <w:t xml:space="preserve">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 ) )</w:t>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52</w:t>
      </w:r>
      <w:r w:rsidRPr="005277D5">
        <w:rPr>
          <w:sz w:val="20"/>
          <w:lang w:val="en-GB"/>
        </w:rPr>
        <w:fldChar w:fldCharType="end"/>
      </w:r>
      <w:r w:rsidRPr="005277D5">
        <w:rPr>
          <w:sz w:val="20"/>
          <w:lang w:val="en-GB"/>
        </w:rPr>
        <w:t>)</w:t>
      </w:r>
    </w:p>
    <w:p w14:paraId="7FB2BCCE" w14:textId="617985DB"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60" w:after="60"/>
        <w:ind w:left="1588"/>
        <w:jc w:val="left"/>
        <w:rPr>
          <w:sz w:val="20"/>
          <w:lang w:val="en-GB"/>
        </w:rPr>
      </w:pPr>
      <w:r w:rsidRPr="005277D5">
        <w:rPr>
          <w:sz w:val="20"/>
          <w:lang w:val="en-GB"/>
        </w:rPr>
        <w:t>B = Clip1</w:t>
      </w:r>
      <w:r w:rsidRPr="005277D5">
        <w:rPr>
          <w:sz w:val="20"/>
          <w:vertAlign w:val="subscript"/>
          <w:lang w:val="en-GB"/>
        </w:rPr>
        <w:t>Y</w:t>
      </w:r>
      <w:r w:rsidRPr="005277D5">
        <w:rPr>
          <w:sz w:val="20"/>
          <w:lang w:val="en-GB"/>
        </w:rPr>
        <w:t xml:space="preserve">( t − ( Cr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 ) )</w:t>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53</w:t>
      </w:r>
      <w:r w:rsidRPr="005277D5">
        <w:rPr>
          <w:sz w:val="20"/>
          <w:lang w:val="en-GB"/>
        </w:rPr>
        <w:fldChar w:fldCharType="end"/>
      </w:r>
      <w:r w:rsidRPr="005277D5">
        <w:rPr>
          <w:sz w:val="20"/>
          <w:lang w:val="en-GB"/>
        </w:rPr>
        <w:t>)</w:t>
      </w:r>
    </w:p>
    <w:p w14:paraId="070227BF" w14:textId="1072463E"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60" w:after="60"/>
        <w:ind w:left="1588"/>
        <w:jc w:val="left"/>
        <w:rPr>
          <w:sz w:val="20"/>
          <w:lang w:val="fr-CH"/>
        </w:rPr>
      </w:pPr>
      <w:r w:rsidRPr="005277D5">
        <w:rPr>
          <w:sz w:val="20"/>
          <w:lang w:val="fr-CH"/>
        </w:rPr>
        <w:t>R = Clip1</w:t>
      </w:r>
      <w:r w:rsidRPr="005277D5">
        <w:rPr>
          <w:sz w:val="20"/>
          <w:vertAlign w:val="subscript"/>
          <w:lang w:val="fr-CH"/>
        </w:rPr>
        <w:t>Y</w:t>
      </w:r>
      <w:r w:rsidRPr="005277D5">
        <w:rPr>
          <w:sz w:val="20"/>
          <w:lang w:val="fr-CH"/>
        </w:rPr>
        <w:t xml:space="preserve">( t + ( Cr − ( 1 &lt;&lt; ( </w:t>
      </w:r>
      <w:proofErr w:type="spellStart"/>
      <w:r w:rsidRPr="005277D5">
        <w:rPr>
          <w:sz w:val="20"/>
          <w:lang w:val="fr-CH"/>
        </w:rPr>
        <w:t>BitDepth</w:t>
      </w:r>
      <w:r w:rsidRPr="005277D5">
        <w:rPr>
          <w:sz w:val="20"/>
          <w:vertAlign w:val="subscript"/>
          <w:lang w:val="fr-CH"/>
        </w:rPr>
        <w:t>C</w:t>
      </w:r>
      <w:proofErr w:type="spellEnd"/>
      <w:r w:rsidRPr="005277D5">
        <w:rPr>
          <w:sz w:val="20"/>
          <w:lang w:val="fr-CH"/>
        </w:rPr>
        <w:t xml:space="preserve"> − 1 ) ) ) )</w:t>
      </w:r>
      <w:r w:rsidRPr="005277D5">
        <w:rPr>
          <w:sz w:val="20"/>
          <w:lang w:val="fr-CH"/>
        </w:rPr>
        <w:tab/>
        <w:t>(</w:t>
      </w:r>
      <w:bookmarkStart w:id="186" w:name="YCgCoFirstR_Eqn"/>
      <w:r w:rsidRPr="005277D5">
        <w:rPr>
          <w:sz w:val="20"/>
          <w:lang w:val="en-GB"/>
        </w:rPr>
        <w:fldChar w:fldCharType="begin"/>
      </w:r>
      <w:r w:rsidRPr="005277D5">
        <w:rPr>
          <w:sz w:val="20"/>
          <w:lang w:val="fr-CH"/>
        </w:rPr>
        <w:instrText xml:space="preserve"> SEQ Equation \* ARABIC </w:instrText>
      </w:r>
      <w:r w:rsidRPr="005277D5">
        <w:rPr>
          <w:sz w:val="20"/>
          <w:lang w:val="en-GB"/>
        </w:rPr>
        <w:fldChar w:fldCharType="separate"/>
      </w:r>
      <w:r>
        <w:rPr>
          <w:noProof/>
          <w:sz w:val="20"/>
          <w:lang w:val="fr-CH"/>
        </w:rPr>
        <w:t>54</w:t>
      </w:r>
      <w:r w:rsidRPr="005277D5">
        <w:rPr>
          <w:sz w:val="20"/>
          <w:lang w:val="en-GB"/>
        </w:rPr>
        <w:fldChar w:fldCharType="end"/>
      </w:r>
      <w:bookmarkEnd w:id="186"/>
      <w:r w:rsidRPr="005277D5">
        <w:rPr>
          <w:sz w:val="20"/>
          <w:lang w:val="fr-CH"/>
        </w:rPr>
        <w:t>)</w:t>
      </w:r>
    </w:p>
    <w:p w14:paraId="78BB7611" w14:textId="177736E1"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sz w:val="20"/>
          <w:lang w:val="en-GB"/>
        </w:rPr>
      </w:pPr>
      <w:r w:rsidRPr="005277D5">
        <w:rPr>
          <w:bCs/>
          <w:sz w:val="20"/>
          <w:lang w:val="en-GB"/>
        </w:rPr>
        <w:t>–</w:t>
      </w:r>
      <w:r w:rsidRPr="005277D5">
        <w:rPr>
          <w:bCs/>
          <w:sz w:val="20"/>
          <w:lang w:val="en-GB"/>
        </w:rPr>
        <w:tab/>
        <w:t>Otherwise</w:t>
      </w:r>
      <w:ins w:id="187" w:author="Gary Sullivan" w:date="2022-07-07T17:26:00Z">
        <w:r w:rsidRPr="005277D5">
          <w:rPr>
            <w:bCs/>
            <w:sz w:val="20"/>
            <w:lang w:val="en-GB"/>
          </w:rPr>
          <w:t>,</w:t>
        </w:r>
      </w:ins>
      <w:r w:rsidRPr="005277D5">
        <w:rPr>
          <w:bCs/>
          <w:sz w:val="20"/>
          <w:lang w:val="en-GB"/>
        </w:rPr>
        <w:t xml:space="preserve"> </w:t>
      </w:r>
      <w:del w:id="188" w:author="Gary Sullivan" w:date="2022-07-07T17:26:00Z">
        <w:r w:rsidRPr="005277D5" w:rsidDel="00D05272">
          <w:rPr>
            <w:bCs/>
            <w:sz w:val="20"/>
            <w:lang w:val="en-GB"/>
          </w:rPr>
          <w:delText>(</w:delText>
        </w:r>
      </w:del>
      <w:ins w:id="189" w:author="Gary Sullivan" w:date="2022-07-07T17:26:00Z">
        <w:r w:rsidRPr="005277D5">
          <w:rPr>
            <w:bCs/>
            <w:sz w:val="20"/>
            <w:lang w:val="en-GB"/>
          </w:rPr>
          <w:t xml:space="preserve">if </w:t>
        </w:r>
      </w:ins>
      <w:proofErr w:type="spellStart"/>
      <w:ins w:id="190" w:author="Gary Sullivan" w:date="2022-07-06T14:04:00Z">
        <w:r w:rsidRPr="005277D5">
          <w:rPr>
            <w:bCs/>
            <w:sz w:val="20"/>
            <w:lang w:val="en-GB"/>
          </w:rPr>
          <w:t>MatrixCoefficients</w:t>
        </w:r>
        <w:proofErr w:type="spellEnd"/>
        <w:r w:rsidRPr="005277D5">
          <w:rPr>
            <w:bCs/>
            <w:sz w:val="20"/>
            <w:lang w:val="en-GB"/>
          </w:rPr>
          <w:t xml:space="preserve"> is equal to </w:t>
        </w:r>
      </w:ins>
      <w:ins w:id="191" w:author="Gary Sullivan" w:date="2022-07-07T17:26:00Z">
        <w:r w:rsidRPr="005277D5">
          <w:rPr>
            <w:bCs/>
            <w:sz w:val="20"/>
            <w:lang w:val="en-GB"/>
          </w:rPr>
          <w:t xml:space="preserve">8, </w:t>
        </w:r>
      </w:ins>
      <w:ins w:id="192" w:author="Gary Sullivan" w:date="2022-07-06T14:04:00Z">
        <w:r w:rsidRPr="005277D5">
          <w:rPr>
            <w:bCs/>
            <w:sz w:val="20"/>
            <w:lang w:val="en-GB"/>
          </w:rPr>
          <w:t>15 or 16</w:t>
        </w:r>
      </w:ins>
      <w:del w:id="193" w:author="Gary Sullivan" w:date="2022-07-07T17:27:00Z">
        <w:r w:rsidRPr="005277D5" w:rsidDel="00D05272">
          <w:rPr>
            <w:sz w:val="20"/>
            <w:lang w:val="en-GB"/>
          </w:rPr>
          <w:delText>BitDepth</w:delText>
        </w:r>
        <w:r w:rsidRPr="005277D5" w:rsidDel="00D05272">
          <w:rPr>
            <w:sz w:val="20"/>
            <w:vertAlign w:val="subscript"/>
            <w:lang w:val="en-GB"/>
          </w:rPr>
          <w:delText>C</w:delText>
        </w:r>
        <w:r w:rsidRPr="005277D5" w:rsidDel="00D05272">
          <w:rPr>
            <w:sz w:val="20"/>
            <w:lang w:val="en-GB"/>
          </w:rPr>
          <w:delText xml:space="preserve"> is not equal to BitDepth</w:delText>
        </w:r>
        <w:r w:rsidRPr="005277D5" w:rsidDel="00D05272">
          <w:rPr>
            <w:sz w:val="20"/>
            <w:vertAlign w:val="subscript"/>
            <w:lang w:val="en-GB"/>
          </w:rPr>
          <w:delText>Y</w:delText>
        </w:r>
        <w:r w:rsidRPr="005277D5" w:rsidDel="00D05272">
          <w:rPr>
            <w:bCs/>
            <w:sz w:val="20"/>
            <w:lang w:val="en-GB"/>
          </w:rPr>
          <w:delText>)</w:delText>
        </w:r>
      </w:del>
      <w:r w:rsidRPr="005277D5">
        <w:rPr>
          <w:bCs/>
          <w:sz w:val="20"/>
          <w:lang w:val="en-GB"/>
        </w:rPr>
        <w:t xml:space="preserve">, equations </w:t>
      </w:r>
      <w:r w:rsidRPr="005277D5">
        <w:rPr>
          <w:sz w:val="20"/>
          <w:lang w:val="en-GB"/>
        </w:rPr>
        <w:fldChar w:fldCharType="begin"/>
      </w:r>
      <w:r w:rsidRPr="005277D5">
        <w:rPr>
          <w:bCs/>
          <w:sz w:val="20"/>
          <w:lang w:val="en-GB"/>
        </w:rPr>
        <w:instrText xml:space="preserve"> REF YCgCoSecondCr_Eqn \h </w:instrText>
      </w:r>
      <w:r w:rsidRPr="005277D5">
        <w:rPr>
          <w:sz w:val="20"/>
          <w:lang w:val="en-GB"/>
        </w:rPr>
      </w:r>
      <w:r w:rsidRPr="005277D5">
        <w:rPr>
          <w:sz w:val="20"/>
          <w:lang w:val="en-GB"/>
        </w:rPr>
        <w:fldChar w:fldCharType="separate"/>
      </w:r>
      <w:r>
        <w:rPr>
          <w:noProof/>
          <w:sz w:val="20"/>
          <w:lang w:val="en-GB"/>
        </w:rPr>
        <w:t>55</w:t>
      </w:r>
      <w:r w:rsidRPr="005277D5">
        <w:rPr>
          <w:sz w:val="20"/>
          <w:lang w:val="en-GB"/>
        </w:rPr>
        <w:fldChar w:fldCharType="end"/>
      </w:r>
      <w:r w:rsidRPr="005277D5">
        <w:rPr>
          <w:sz w:val="20"/>
          <w:lang w:val="en-GB"/>
        </w:rPr>
        <w:t xml:space="preserve"> to </w:t>
      </w:r>
      <w:r w:rsidRPr="005277D5">
        <w:rPr>
          <w:sz w:val="20"/>
          <w:lang w:val="en-GB"/>
        </w:rPr>
        <w:fldChar w:fldCharType="begin"/>
      </w:r>
      <w:r w:rsidRPr="005277D5">
        <w:rPr>
          <w:sz w:val="20"/>
          <w:lang w:val="en-GB"/>
        </w:rPr>
        <w:instrText xml:space="preserve"> REF YCgCoForwardLast_Eqn \h </w:instrText>
      </w:r>
      <w:r w:rsidRPr="005277D5">
        <w:rPr>
          <w:sz w:val="20"/>
          <w:lang w:val="en-GB"/>
        </w:rPr>
      </w:r>
      <w:r w:rsidRPr="005277D5">
        <w:rPr>
          <w:sz w:val="20"/>
          <w:lang w:val="en-GB"/>
        </w:rPr>
        <w:fldChar w:fldCharType="separate"/>
      </w:r>
      <w:r>
        <w:rPr>
          <w:noProof/>
          <w:sz w:val="20"/>
          <w:lang w:val="en-GB"/>
        </w:rPr>
        <w:t>58</w:t>
      </w:r>
      <w:r w:rsidRPr="005277D5">
        <w:rPr>
          <w:sz w:val="20"/>
          <w:lang w:val="en-GB"/>
        </w:rPr>
        <w:fldChar w:fldCharType="end"/>
      </w:r>
      <w:r w:rsidRPr="005277D5">
        <w:rPr>
          <w:sz w:val="20"/>
          <w:lang w:val="en-GB"/>
        </w:rPr>
        <w:t xml:space="preserve"> </w:t>
      </w:r>
      <w:r w:rsidRPr="005277D5">
        <w:rPr>
          <w:bCs/>
          <w:sz w:val="20"/>
          <w:lang w:val="en-GB"/>
        </w:rPr>
        <w:t>apply:</w:t>
      </w:r>
    </w:p>
    <w:p w14:paraId="4AAD6668" w14:textId="1D5DB0B5"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sz w:val="20"/>
          <w:lang w:val="en-GB"/>
        </w:rPr>
      </w:pPr>
      <w:r w:rsidRPr="005277D5">
        <w:rPr>
          <w:sz w:val="20"/>
          <w:lang w:val="en-GB"/>
        </w:rPr>
        <w:t xml:space="preserve">Cr = Round( R ) − Round( B )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w:t>
      </w:r>
      <w:r w:rsidRPr="005277D5">
        <w:rPr>
          <w:sz w:val="20"/>
          <w:lang w:val="en-GB"/>
        </w:rPr>
        <w:tab/>
        <w:t>(</w:t>
      </w:r>
      <w:bookmarkStart w:id="194" w:name="YCgCoSecondCr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55</w:t>
      </w:r>
      <w:r w:rsidRPr="005277D5">
        <w:rPr>
          <w:sz w:val="20"/>
          <w:lang w:val="en-GB"/>
        </w:rPr>
        <w:fldChar w:fldCharType="end"/>
      </w:r>
      <w:bookmarkEnd w:id="194"/>
      <w:r w:rsidRPr="005277D5">
        <w:rPr>
          <w:sz w:val="20"/>
          <w:lang w:val="en-GB"/>
        </w:rPr>
        <w:t>)</w:t>
      </w:r>
    </w:p>
    <w:p w14:paraId="793E83E9" w14:textId="32848D70"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sz w:val="20"/>
          <w:lang w:val="en-GB"/>
        </w:rPr>
      </w:pPr>
      <w:r w:rsidRPr="005277D5">
        <w:rPr>
          <w:sz w:val="20"/>
          <w:lang w:val="en-GB"/>
        </w:rPr>
        <w:t xml:space="preserve">t = Round( B ) + ( ( Cr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 ) &gt;&gt; 1 )</w:t>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56</w:t>
      </w:r>
      <w:r w:rsidRPr="005277D5">
        <w:rPr>
          <w:sz w:val="20"/>
          <w:lang w:val="en-GB"/>
        </w:rPr>
        <w:fldChar w:fldCharType="end"/>
      </w:r>
      <w:r w:rsidRPr="005277D5">
        <w:rPr>
          <w:sz w:val="20"/>
          <w:lang w:val="en-GB"/>
        </w:rPr>
        <w:t>)</w:t>
      </w:r>
    </w:p>
    <w:p w14:paraId="6E578391" w14:textId="716B1574"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sz w:val="20"/>
          <w:lang w:val="en-GB"/>
        </w:rPr>
      </w:pPr>
      <w:proofErr w:type="spellStart"/>
      <w:r w:rsidRPr="005277D5">
        <w:rPr>
          <w:sz w:val="20"/>
          <w:lang w:val="en-GB"/>
        </w:rPr>
        <w:t>Cb</w:t>
      </w:r>
      <w:proofErr w:type="spellEnd"/>
      <w:r w:rsidRPr="005277D5">
        <w:rPr>
          <w:sz w:val="20"/>
          <w:lang w:val="en-GB"/>
        </w:rPr>
        <w:t xml:space="preserve"> = Round( G ) − t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w:t>
      </w:r>
      <w:r w:rsidRPr="005277D5">
        <w:rPr>
          <w:sz w:val="20"/>
          <w:lang w:val="en-GB"/>
        </w:rPr>
        <w:tab/>
        <w:t>(</w:t>
      </w:r>
      <w:bookmarkStart w:id="195" w:name="YCgCoSecondCb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57</w:t>
      </w:r>
      <w:r w:rsidRPr="005277D5">
        <w:rPr>
          <w:sz w:val="20"/>
          <w:lang w:val="en-GB"/>
        </w:rPr>
        <w:fldChar w:fldCharType="end"/>
      </w:r>
      <w:bookmarkEnd w:id="195"/>
      <w:r w:rsidRPr="005277D5">
        <w:rPr>
          <w:sz w:val="20"/>
          <w:lang w:val="en-GB"/>
        </w:rPr>
        <w:t>)</w:t>
      </w:r>
    </w:p>
    <w:p w14:paraId="2E5F50AE" w14:textId="0678591A"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sz w:val="20"/>
          <w:lang w:val="en-GB"/>
        </w:rPr>
      </w:pPr>
      <w:r w:rsidRPr="005277D5">
        <w:rPr>
          <w:sz w:val="20"/>
          <w:lang w:val="en-GB"/>
        </w:rPr>
        <w:lastRenderedPageBreak/>
        <w:t xml:space="preserve">Y = t + ( ( </w:t>
      </w:r>
      <w:proofErr w:type="spellStart"/>
      <w:r w:rsidRPr="005277D5">
        <w:rPr>
          <w:sz w:val="20"/>
          <w:lang w:val="en-GB"/>
        </w:rPr>
        <w:t>Cb</w:t>
      </w:r>
      <w:proofErr w:type="spellEnd"/>
      <w:r w:rsidRPr="005277D5">
        <w:rPr>
          <w:sz w:val="20"/>
          <w:lang w:val="en-GB"/>
        </w:rPr>
        <w:t xml:space="preserve">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 ) &gt;&gt; 1 )</w:t>
      </w:r>
      <w:r w:rsidRPr="005277D5">
        <w:rPr>
          <w:sz w:val="20"/>
          <w:lang w:val="en-GB"/>
        </w:rPr>
        <w:tab/>
        <w:t>(</w:t>
      </w:r>
      <w:bookmarkStart w:id="196" w:name="YCgCoForwardLast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58</w:t>
      </w:r>
      <w:r w:rsidRPr="005277D5">
        <w:rPr>
          <w:sz w:val="20"/>
          <w:lang w:val="en-GB"/>
        </w:rPr>
        <w:fldChar w:fldCharType="end"/>
      </w:r>
      <w:bookmarkEnd w:id="196"/>
      <w:r w:rsidRPr="005277D5">
        <w:rPr>
          <w:sz w:val="20"/>
          <w:lang w:val="en-GB"/>
        </w:rPr>
        <w:t>)</w:t>
      </w:r>
    </w:p>
    <w:p w14:paraId="19A6F88F" w14:textId="280918AB"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191"/>
        <w:rPr>
          <w:rFonts w:cs="Arial"/>
          <w:sz w:val="18"/>
          <w:szCs w:val="18"/>
          <w:lang w:val="en-GB"/>
        </w:rPr>
      </w:pPr>
      <w:r w:rsidRPr="005277D5">
        <w:rPr>
          <w:sz w:val="18"/>
          <w:szCs w:val="18"/>
          <w:lang w:val="en-GB"/>
        </w:rPr>
        <w:t>NOTE</w:t>
      </w:r>
      <w:r w:rsidRPr="005277D5">
        <w:rPr>
          <w:rFonts w:cs="Arial"/>
          <w:sz w:val="18"/>
          <w:szCs w:val="18"/>
          <w:lang w:val="en-GB"/>
        </w:rPr>
        <w:t xml:space="preserve"> </w:t>
      </w:r>
      <w:r w:rsidRPr="005277D5">
        <w:rPr>
          <w:rFonts w:cs="Arial"/>
          <w:sz w:val="18"/>
          <w:lang w:val="en-GB"/>
        </w:rPr>
        <w:fldChar w:fldCharType="begin"/>
      </w:r>
      <w:r w:rsidRPr="005277D5">
        <w:rPr>
          <w:rFonts w:cs="Arial"/>
          <w:sz w:val="18"/>
          <w:lang w:val="en-GB"/>
        </w:rPr>
        <w:instrText xml:space="preserve"> SEQ </w:instrText>
      </w:r>
      <w:r w:rsidRPr="005277D5">
        <w:rPr>
          <w:sz w:val="18"/>
          <w:lang w:val="en-GB"/>
        </w:rPr>
        <w:instrText xml:space="preserve">NoteCounter </w:instrText>
      </w:r>
      <w:r w:rsidRPr="005277D5">
        <w:rPr>
          <w:rFonts w:cs="Arial"/>
          <w:sz w:val="18"/>
          <w:lang w:val="en-GB"/>
        </w:rPr>
        <w:instrText xml:space="preserve">\s 9 \* MERGEFORMAT </w:instrText>
      </w:r>
      <w:r w:rsidRPr="005277D5">
        <w:rPr>
          <w:rFonts w:cs="Arial"/>
          <w:sz w:val="18"/>
          <w:lang w:val="en-GB"/>
        </w:rPr>
        <w:fldChar w:fldCharType="separate"/>
      </w:r>
      <w:r>
        <w:rPr>
          <w:rFonts w:cs="Arial"/>
          <w:noProof/>
          <w:sz w:val="18"/>
          <w:lang w:val="en-GB"/>
        </w:rPr>
        <w:t>3</w:t>
      </w:r>
      <w:r w:rsidRPr="005277D5">
        <w:rPr>
          <w:rFonts w:cs="Arial"/>
          <w:sz w:val="18"/>
          <w:lang w:val="en-GB"/>
        </w:rPr>
        <w:fldChar w:fldCharType="end"/>
      </w:r>
      <w:r w:rsidRPr="005277D5">
        <w:rPr>
          <w:rFonts w:cs="Arial"/>
          <w:sz w:val="18"/>
          <w:szCs w:val="18"/>
          <w:lang w:val="en-GB"/>
        </w:rPr>
        <w:t xml:space="preserve"> – For purposes of the </w:t>
      </w:r>
      <w:proofErr w:type="spellStart"/>
      <w:r w:rsidRPr="005277D5">
        <w:rPr>
          <w:rFonts w:cs="Arial"/>
          <w:sz w:val="18"/>
          <w:szCs w:val="18"/>
          <w:lang w:val="en-GB"/>
        </w:rPr>
        <w:t>YCgCo</w:t>
      </w:r>
      <w:proofErr w:type="spellEnd"/>
      <w:r w:rsidRPr="005277D5">
        <w:rPr>
          <w:rFonts w:cs="Arial"/>
          <w:sz w:val="18"/>
          <w:szCs w:val="18"/>
          <w:lang w:val="en-GB"/>
        </w:rPr>
        <w:t xml:space="preserve"> nomenclature used in </w:t>
      </w:r>
      <w:r w:rsidRPr="005277D5">
        <w:rPr>
          <w:rFonts w:cs="Arial"/>
          <w:sz w:val="18"/>
          <w:szCs w:val="18"/>
          <w:lang w:val="en-GB"/>
        </w:rPr>
        <w:fldChar w:fldCharType="begin"/>
      </w:r>
      <w:r w:rsidRPr="005277D5">
        <w:rPr>
          <w:rFonts w:cs="Arial"/>
          <w:sz w:val="18"/>
          <w:szCs w:val="18"/>
          <w:lang w:val="en-GB"/>
        </w:rPr>
        <w:instrText xml:space="preserve"> REF _Ref331349699 \h  \* MERGEFORMAT </w:instrText>
      </w:r>
      <w:r w:rsidRPr="005277D5">
        <w:rPr>
          <w:rFonts w:cs="Arial"/>
          <w:sz w:val="18"/>
          <w:szCs w:val="18"/>
          <w:lang w:val="en-GB"/>
        </w:rPr>
      </w:r>
      <w:r w:rsidRPr="005277D5">
        <w:rPr>
          <w:rFonts w:cs="Arial"/>
          <w:sz w:val="18"/>
          <w:szCs w:val="18"/>
          <w:lang w:val="en-GB"/>
        </w:rPr>
        <w:fldChar w:fldCharType="separate"/>
      </w:r>
      <w:r w:rsidRPr="005277D5">
        <w:rPr>
          <w:rFonts w:cs="Arial"/>
          <w:sz w:val="18"/>
          <w:szCs w:val="18"/>
          <w:lang w:val="en-GB"/>
        </w:rPr>
        <w:t>Table 4</w:t>
      </w:r>
      <w:r w:rsidRPr="005277D5">
        <w:rPr>
          <w:rFonts w:cs="Arial"/>
          <w:sz w:val="18"/>
          <w:szCs w:val="18"/>
          <w:lang w:val="en-GB"/>
        </w:rPr>
        <w:fldChar w:fldCharType="end"/>
      </w:r>
      <w:r w:rsidRPr="005277D5">
        <w:rPr>
          <w:rFonts w:cs="Arial"/>
          <w:sz w:val="18"/>
          <w:szCs w:val="18"/>
          <w:lang w:val="en-GB"/>
        </w:rPr>
        <w:t xml:space="preserve">, </w:t>
      </w:r>
      <w:proofErr w:type="spellStart"/>
      <w:r w:rsidRPr="005277D5">
        <w:rPr>
          <w:rFonts w:cs="Arial"/>
          <w:sz w:val="18"/>
          <w:szCs w:val="18"/>
          <w:lang w:val="en-GB"/>
        </w:rPr>
        <w:t>Cb</w:t>
      </w:r>
      <w:proofErr w:type="spellEnd"/>
      <w:r w:rsidRPr="005277D5">
        <w:rPr>
          <w:rFonts w:cs="Arial"/>
          <w:sz w:val="18"/>
          <w:szCs w:val="18"/>
          <w:lang w:val="en-GB"/>
        </w:rPr>
        <w:t xml:space="preserve"> and Cr of equations </w:t>
      </w:r>
      <w:r w:rsidRPr="005277D5">
        <w:rPr>
          <w:rFonts w:cs="Arial"/>
          <w:sz w:val="18"/>
          <w:szCs w:val="18"/>
          <w:lang w:val="en-GB"/>
        </w:rPr>
        <w:fldChar w:fldCharType="begin"/>
      </w:r>
      <w:r w:rsidRPr="005277D5">
        <w:rPr>
          <w:rFonts w:cs="Arial"/>
          <w:sz w:val="18"/>
          <w:szCs w:val="18"/>
          <w:lang w:val="en-GB"/>
        </w:rPr>
        <w:instrText xml:space="preserve"> REF YCgCoSecondCb_Eqn \h  \* MERGEFORMAT </w:instrText>
      </w:r>
      <w:r w:rsidRPr="005277D5">
        <w:rPr>
          <w:rFonts w:cs="Arial"/>
          <w:sz w:val="18"/>
          <w:szCs w:val="18"/>
          <w:lang w:val="en-GB"/>
        </w:rPr>
      </w:r>
      <w:r w:rsidRPr="005277D5">
        <w:rPr>
          <w:rFonts w:cs="Arial"/>
          <w:sz w:val="18"/>
          <w:szCs w:val="18"/>
          <w:lang w:val="en-GB"/>
        </w:rPr>
        <w:fldChar w:fldCharType="separate"/>
      </w:r>
      <w:r w:rsidRPr="005277D5">
        <w:rPr>
          <w:rFonts w:cs="Arial"/>
          <w:sz w:val="18"/>
          <w:szCs w:val="18"/>
          <w:lang w:val="en-GB"/>
        </w:rPr>
        <w:t>57</w:t>
      </w:r>
      <w:r w:rsidRPr="005277D5">
        <w:rPr>
          <w:rFonts w:cs="Arial"/>
          <w:sz w:val="18"/>
          <w:szCs w:val="18"/>
          <w:lang w:val="en-GB"/>
        </w:rPr>
        <w:fldChar w:fldCharType="end"/>
      </w:r>
      <w:r w:rsidRPr="005277D5">
        <w:rPr>
          <w:rFonts w:cs="Arial"/>
          <w:sz w:val="18"/>
          <w:szCs w:val="18"/>
          <w:lang w:val="en-GB"/>
        </w:rPr>
        <w:t xml:space="preserve"> and </w:t>
      </w:r>
      <w:r w:rsidRPr="005277D5">
        <w:rPr>
          <w:rFonts w:cs="Arial"/>
          <w:sz w:val="18"/>
          <w:szCs w:val="18"/>
          <w:lang w:val="en-GB"/>
        </w:rPr>
        <w:fldChar w:fldCharType="begin"/>
      </w:r>
      <w:r w:rsidRPr="005277D5">
        <w:rPr>
          <w:rFonts w:cs="Arial"/>
          <w:sz w:val="18"/>
          <w:szCs w:val="18"/>
          <w:lang w:val="en-GB"/>
        </w:rPr>
        <w:instrText xml:space="preserve"> REF YCgCoSecondCr_Eqn \h  \* MERGEFORMAT </w:instrText>
      </w:r>
      <w:r w:rsidRPr="005277D5">
        <w:rPr>
          <w:rFonts w:cs="Arial"/>
          <w:sz w:val="18"/>
          <w:szCs w:val="18"/>
          <w:lang w:val="en-GB"/>
        </w:rPr>
      </w:r>
      <w:r w:rsidRPr="005277D5">
        <w:rPr>
          <w:rFonts w:cs="Arial"/>
          <w:sz w:val="18"/>
          <w:szCs w:val="18"/>
          <w:lang w:val="en-GB"/>
        </w:rPr>
        <w:fldChar w:fldCharType="separate"/>
      </w:r>
      <w:r w:rsidRPr="005277D5">
        <w:rPr>
          <w:rFonts w:cs="Arial"/>
          <w:sz w:val="18"/>
          <w:szCs w:val="18"/>
          <w:lang w:val="en-GB"/>
        </w:rPr>
        <w:t>55</w:t>
      </w:r>
      <w:r w:rsidRPr="005277D5">
        <w:rPr>
          <w:rFonts w:cs="Arial"/>
          <w:sz w:val="18"/>
          <w:szCs w:val="18"/>
          <w:lang w:val="en-GB"/>
        </w:rPr>
        <w:fldChar w:fldCharType="end"/>
      </w:r>
      <w:r w:rsidRPr="005277D5">
        <w:rPr>
          <w:rFonts w:cs="Arial"/>
          <w:sz w:val="18"/>
          <w:szCs w:val="18"/>
          <w:lang w:val="en-GB"/>
        </w:rPr>
        <w:t xml:space="preserve"> may be referred to as Cg and Co, respectively. The inverse conversion for equations </w:t>
      </w:r>
      <w:r w:rsidRPr="005277D5">
        <w:rPr>
          <w:sz w:val="18"/>
          <w:szCs w:val="18"/>
          <w:lang w:val="en-GB"/>
        </w:rPr>
        <w:fldChar w:fldCharType="begin"/>
      </w:r>
      <w:r w:rsidRPr="005277D5">
        <w:rPr>
          <w:bCs/>
          <w:sz w:val="18"/>
          <w:szCs w:val="18"/>
          <w:lang w:val="en-GB"/>
        </w:rPr>
        <w:instrText xml:space="preserve"> REF YCgCoSecondCr_Eqn \h </w:instrText>
      </w:r>
      <w:r w:rsidRPr="005277D5">
        <w:rPr>
          <w:sz w:val="18"/>
          <w:szCs w:val="18"/>
          <w:lang w:val="en-GB"/>
        </w:rPr>
        <w:instrText xml:space="preserve"> \* MERGEFORMAT </w:instrText>
      </w:r>
      <w:r w:rsidRPr="005277D5">
        <w:rPr>
          <w:sz w:val="18"/>
          <w:szCs w:val="18"/>
          <w:lang w:val="en-GB"/>
        </w:rPr>
      </w:r>
      <w:r w:rsidRPr="005277D5">
        <w:rPr>
          <w:sz w:val="18"/>
          <w:szCs w:val="18"/>
          <w:lang w:val="en-GB"/>
        </w:rPr>
        <w:fldChar w:fldCharType="separate"/>
      </w:r>
      <w:r w:rsidRPr="005277D5">
        <w:rPr>
          <w:noProof/>
          <w:sz w:val="18"/>
          <w:szCs w:val="18"/>
          <w:lang w:val="en-GB"/>
        </w:rPr>
        <w:t>55</w:t>
      </w:r>
      <w:r w:rsidRPr="005277D5">
        <w:rPr>
          <w:sz w:val="18"/>
          <w:szCs w:val="18"/>
          <w:lang w:val="en-GB"/>
        </w:rPr>
        <w:fldChar w:fldCharType="end"/>
      </w:r>
      <w:r w:rsidRPr="005277D5">
        <w:rPr>
          <w:bCs/>
          <w:sz w:val="18"/>
          <w:szCs w:val="18"/>
          <w:lang w:val="en-GB"/>
        </w:rPr>
        <w:t xml:space="preserve"> to </w:t>
      </w:r>
      <w:r w:rsidRPr="005277D5">
        <w:rPr>
          <w:sz w:val="18"/>
          <w:szCs w:val="18"/>
          <w:lang w:val="en-GB"/>
        </w:rPr>
        <w:fldChar w:fldCharType="begin"/>
      </w:r>
      <w:r w:rsidRPr="005277D5">
        <w:rPr>
          <w:sz w:val="18"/>
          <w:szCs w:val="18"/>
          <w:lang w:val="en-GB"/>
        </w:rPr>
        <w:instrText xml:space="preserve"> REF YCgCoForwardLast_Eqn \h  \* MERGEFORMAT </w:instrText>
      </w:r>
      <w:r w:rsidRPr="005277D5">
        <w:rPr>
          <w:sz w:val="18"/>
          <w:szCs w:val="18"/>
          <w:lang w:val="en-GB"/>
        </w:rPr>
      </w:r>
      <w:r w:rsidRPr="005277D5">
        <w:rPr>
          <w:sz w:val="18"/>
          <w:szCs w:val="18"/>
          <w:lang w:val="en-GB"/>
        </w:rPr>
        <w:fldChar w:fldCharType="separate"/>
      </w:r>
      <w:r w:rsidRPr="005277D5">
        <w:rPr>
          <w:noProof/>
          <w:sz w:val="18"/>
          <w:szCs w:val="18"/>
          <w:lang w:val="en-GB"/>
        </w:rPr>
        <w:t>58</w:t>
      </w:r>
      <w:r w:rsidRPr="005277D5">
        <w:rPr>
          <w:sz w:val="18"/>
          <w:szCs w:val="18"/>
          <w:lang w:val="en-GB"/>
        </w:rPr>
        <w:fldChar w:fldCharType="end"/>
      </w:r>
      <w:r w:rsidRPr="005277D5">
        <w:rPr>
          <w:bCs/>
          <w:sz w:val="18"/>
          <w:szCs w:val="18"/>
          <w:lang w:val="en-GB"/>
        </w:rPr>
        <w:t xml:space="preserve"> </w:t>
      </w:r>
      <w:r w:rsidRPr="005277D5">
        <w:rPr>
          <w:rFonts w:cs="Arial"/>
          <w:sz w:val="18"/>
          <w:szCs w:val="18"/>
          <w:lang w:val="en-GB"/>
        </w:rPr>
        <w:t>should be computed as:</w:t>
      </w:r>
    </w:p>
    <w:p w14:paraId="359A3528" w14:textId="116CA08B"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60" w:after="60"/>
        <w:ind w:left="1588"/>
        <w:jc w:val="left"/>
        <w:rPr>
          <w:sz w:val="20"/>
          <w:lang w:val="en-GB"/>
        </w:rPr>
      </w:pPr>
      <w:r w:rsidRPr="005277D5">
        <w:rPr>
          <w:sz w:val="20"/>
          <w:lang w:val="en-GB"/>
        </w:rPr>
        <w:t xml:space="preserve">t   = Y − ( ( </w:t>
      </w:r>
      <w:proofErr w:type="spellStart"/>
      <w:r w:rsidRPr="005277D5">
        <w:rPr>
          <w:sz w:val="20"/>
          <w:lang w:val="en-GB"/>
        </w:rPr>
        <w:t>Cb</w:t>
      </w:r>
      <w:proofErr w:type="spellEnd"/>
      <w:r w:rsidRPr="005277D5">
        <w:rPr>
          <w:sz w:val="20"/>
          <w:lang w:val="en-GB"/>
        </w:rPr>
        <w:t xml:space="preserve">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 ) &gt;&gt; 1 )</w:t>
      </w:r>
      <w:r w:rsidRPr="005277D5">
        <w:rPr>
          <w:sz w:val="20"/>
          <w:lang w:val="en-GB"/>
        </w:rPr>
        <w:tab/>
        <w:t>(</w:t>
      </w:r>
      <w:bookmarkStart w:id="197" w:name="YCgCot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59</w:t>
      </w:r>
      <w:r w:rsidRPr="005277D5">
        <w:rPr>
          <w:sz w:val="20"/>
          <w:lang w:val="en-GB"/>
        </w:rPr>
        <w:fldChar w:fldCharType="end"/>
      </w:r>
      <w:bookmarkEnd w:id="197"/>
      <w:r w:rsidRPr="005277D5">
        <w:rPr>
          <w:sz w:val="20"/>
          <w:lang w:val="en-GB"/>
        </w:rPr>
        <w:t>)</w:t>
      </w:r>
    </w:p>
    <w:p w14:paraId="77F603A3" w14:textId="2FF33B3A"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60" w:after="60"/>
        <w:ind w:left="1588"/>
        <w:jc w:val="left"/>
        <w:rPr>
          <w:sz w:val="20"/>
          <w:lang w:val="en-GB"/>
        </w:rPr>
      </w:pPr>
      <w:r w:rsidRPr="005277D5">
        <w:rPr>
          <w:sz w:val="20"/>
          <w:lang w:val="en-GB"/>
        </w:rPr>
        <w:t>G = Clip</w:t>
      </w:r>
      <w:ins w:id="198" w:author="Gary Sullivan" w:date="2022-07-06T14:53:00Z">
        <w:r w:rsidRPr="005277D5">
          <w:rPr>
            <w:sz w:val="20"/>
            <w:lang w:val="en-GB"/>
          </w:rPr>
          <w:t>3</w:t>
        </w:r>
      </w:ins>
      <w:del w:id="199" w:author="Gary Sullivan" w:date="2022-07-06T14:53:00Z">
        <w:r w:rsidRPr="005277D5" w:rsidDel="00C77467">
          <w:rPr>
            <w:sz w:val="20"/>
            <w:lang w:val="en-GB"/>
          </w:rPr>
          <w:delText>1</w:delText>
        </w:r>
        <w:r w:rsidRPr="005277D5" w:rsidDel="00C77467">
          <w:rPr>
            <w:sz w:val="20"/>
            <w:vertAlign w:val="subscript"/>
            <w:lang w:val="en-GB"/>
          </w:rPr>
          <w:delText>Y</w:delText>
        </w:r>
      </w:del>
      <w:r w:rsidRPr="005277D5">
        <w:rPr>
          <w:sz w:val="20"/>
          <w:lang w:val="en-GB"/>
        </w:rPr>
        <w:t xml:space="preserve">( </w:t>
      </w:r>
      <w:ins w:id="200" w:author="Gary Sullivan" w:date="2022-07-06T14:52:00Z">
        <w:r w:rsidRPr="005277D5">
          <w:rPr>
            <w:sz w:val="20"/>
            <w:lang w:val="fr-CH"/>
          </w:rPr>
          <w:t>0</w:t>
        </w:r>
      </w:ins>
      <w:ins w:id="201" w:author="Gary Sullivan" w:date="2022-07-06T14:53:00Z">
        <w:r w:rsidRPr="005277D5">
          <w:rPr>
            <w:sz w:val="20"/>
            <w:lang w:val="fr-CH"/>
          </w:rPr>
          <w:t>,</w:t>
        </w:r>
      </w:ins>
      <w:ins w:id="202" w:author="Gary Sullivan" w:date="2022-07-06T14:52:00Z">
        <w:r w:rsidRPr="005277D5">
          <w:rPr>
            <w:sz w:val="20"/>
            <w:lang w:val="fr-CH"/>
          </w:rPr>
          <w:t xml:space="preserve"> </w:t>
        </w:r>
      </w:ins>
      <w:ins w:id="203" w:author="Gary Sullivan" w:date="2022-07-07T20:43:00Z">
        <w:r w:rsidRPr="005277D5">
          <w:rPr>
            <w:noProof/>
            <w:sz w:val="20"/>
            <w:lang w:val="es-ES_tradnl"/>
          </w:rPr>
          <w:t>MaxVal</w:t>
        </w:r>
      </w:ins>
      <w:ins w:id="204" w:author="Gary Sullivan" w:date="2022-07-07T14:19:00Z">
        <w:r w:rsidRPr="005277D5">
          <w:rPr>
            <w:noProof/>
            <w:sz w:val="20"/>
            <w:vertAlign w:val="subscript"/>
            <w:lang w:val="es-ES_tradnl"/>
          </w:rPr>
          <w:t>RGB</w:t>
        </w:r>
      </w:ins>
      <w:ins w:id="205" w:author="Gary Sullivan" w:date="2022-07-06T14:52:00Z">
        <w:r w:rsidRPr="005277D5">
          <w:rPr>
            <w:sz w:val="20"/>
            <w:lang w:val="fr-CH"/>
          </w:rPr>
          <w:t>,</w:t>
        </w:r>
      </w:ins>
      <w:ins w:id="206" w:author="Gary Sullivan" w:date="2022-07-06T14:53:00Z">
        <w:r w:rsidRPr="005277D5">
          <w:rPr>
            <w:sz w:val="20"/>
            <w:lang w:val="fr-CH"/>
          </w:rPr>
          <w:t xml:space="preserve"> </w:t>
        </w:r>
      </w:ins>
      <w:r w:rsidRPr="005277D5">
        <w:rPr>
          <w:sz w:val="20"/>
          <w:lang w:val="en-GB"/>
        </w:rPr>
        <w:t xml:space="preserve">t + ( </w:t>
      </w:r>
      <w:proofErr w:type="spellStart"/>
      <w:r w:rsidRPr="005277D5">
        <w:rPr>
          <w:sz w:val="20"/>
          <w:lang w:val="en-GB"/>
        </w:rPr>
        <w:t>Cb</w:t>
      </w:r>
      <w:proofErr w:type="spellEnd"/>
      <w:r w:rsidRPr="005277D5">
        <w:rPr>
          <w:sz w:val="20"/>
          <w:lang w:val="en-GB"/>
        </w:rPr>
        <w:t xml:space="preserve">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 ) )</w:t>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60</w:t>
      </w:r>
      <w:r w:rsidRPr="005277D5">
        <w:rPr>
          <w:sz w:val="20"/>
          <w:lang w:val="en-GB"/>
        </w:rPr>
        <w:fldChar w:fldCharType="end"/>
      </w:r>
      <w:r w:rsidRPr="005277D5">
        <w:rPr>
          <w:sz w:val="20"/>
          <w:lang w:val="en-GB"/>
        </w:rPr>
        <w:t>)</w:t>
      </w:r>
    </w:p>
    <w:p w14:paraId="33F688B0" w14:textId="67BA650E"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60" w:after="60"/>
        <w:ind w:left="1588"/>
        <w:jc w:val="left"/>
        <w:rPr>
          <w:sz w:val="20"/>
          <w:lang w:val="en-GB"/>
        </w:rPr>
      </w:pPr>
      <w:r w:rsidRPr="005277D5">
        <w:rPr>
          <w:sz w:val="20"/>
          <w:lang w:val="en-GB"/>
        </w:rPr>
        <w:t>B = Clip</w:t>
      </w:r>
      <w:ins w:id="207" w:author="Gary Sullivan" w:date="2022-07-06T14:53:00Z">
        <w:r w:rsidRPr="005277D5">
          <w:rPr>
            <w:sz w:val="20"/>
            <w:lang w:val="en-GB"/>
          </w:rPr>
          <w:t>3</w:t>
        </w:r>
      </w:ins>
      <w:del w:id="208" w:author="Gary Sullivan" w:date="2022-07-06T14:53:00Z">
        <w:r w:rsidRPr="005277D5" w:rsidDel="00C77467">
          <w:rPr>
            <w:sz w:val="20"/>
            <w:lang w:val="en-GB"/>
          </w:rPr>
          <w:delText>1</w:delText>
        </w:r>
        <w:r w:rsidRPr="005277D5" w:rsidDel="00C77467">
          <w:rPr>
            <w:sz w:val="20"/>
            <w:vertAlign w:val="subscript"/>
            <w:lang w:val="en-GB"/>
          </w:rPr>
          <w:delText>Y</w:delText>
        </w:r>
      </w:del>
      <w:r w:rsidRPr="005277D5">
        <w:rPr>
          <w:sz w:val="20"/>
          <w:lang w:val="en-GB"/>
        </w:rPr>
        <w:t xml:space="preserve">( </w:t>
      </w:r>
      <w:ins w:id="209" w:author="Gary Sullivan" w:date="2022-07-06T14:53:00Z">
        <w:r w:rsidRPr="005277D5">
          <w:rPr>
            <w:sz w:val="20"/>
            <w:lang w:val="fr-CH"/>
          </w:rPr>
          <w:t xml:space="preserve">0, </w:t>
        </w:r>
      </w:ins>
      <w:ins w:id="210" w:author="Gary Sullivan" w:date="2022-07-07T20:43:00Z">
        <w:r w:rsidRPr="005277D5">
          <w:rPr>
            <w:noProof/>
            <w:sz w:val="20"/>
            <w:lang w:val="es-ES_tradnl"/>
          </w:rPr>
          <w:t>MaxVal</w:t>
        </w:r>
      </w:ins>
      <w:ins w:id="211" w:author="Gary Sullivan" w:date="2022-07-07T14:19:00Z">
        <w:r w:rsidRPr="005277D5">
          <w:rPr>
            <w:noProof/>
            <w:sz w:val="20"/>
            <w:vertAlign w:val="subscript"/>
            <w:lang w:val="es-ES_tradnl"/>
          </w:rPr>
          <w:t>RGB</w:t>
        </w:r>
      </w:ins>
      <w:ins w:id="212" w:author="Gary Sullivan" w:date="2022-07-06T14:53:00Z">
        <w:r w:rsidRPr="005277D5">
          <w:rPr>
            <w:sz w:val="20"/>
            <w:lang w:val="fr-CH"/>
          </w:rPr>
          <w:t xml:space="preserve">, </w:t>
        </w:r>
      </w:ins>
      <w:r w:rsidRPr="005277D5">
        <w:rPr>
          <w:sz w:val="20"/>
          <w:lang w:val="en-GB"/>
        </w:rPr>
        <w:t xml:space="preserve">t − ( ( Cr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 ) &gt;&gt; 1 ) )</w:t>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61</w:t>
      </w:r>
      <w:r w:rsidRPr="005277D5">
        <w:rPr>
          <w:sz w:val="20"/>
          <w:lang w:val="en-GB"/>
        </w:rPr>
        <w:fldChar w:fldCharType="end"/>
      </w:r>
      <w:r w:rsidRPr="005277D5">
        <w:rPr>
          <w:sz w:val="20"/>
          <w:lang w:val="en-GB"/>
        </w:rPr>
        <w:t>)</w:t>
      </w:r>
    </w:p>
    <w:p w14:paraId="13E6A72D" w14:textId="11A5A3C4"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60" w:after="60"/>
        <w:ind w:left="1588"/>
        <w:jc w:val="left"/>
        <w:rPr>
          <w:sz w:val="20"/>
          <w:lang w:val="en-GB"/>
        </w:rPr>
      </w:pPr>
      <w:r w:rsidRPr="005277D5">
        <w:rPr>
          <w:sz w:val="20"/>
          <w:lang w:val="en-GB"/>
        </w:rPr>
        <w:t>R = Clip</w:t>
      </w:r>
      <w:ins w:id="213" w:author="Gary Sullivan" w:date="2022-07-06T14:53:00Z">
        <w:r w:rsidRPr="005277D5">
          <w:rPr>
            <w:sz w:val="20"/>
            <w:lang w:val="en-GB"/>
          </w:rPr>
          <w:t>3</w:t>
        </w:r>
      </w:ins>
      <w:del w:id="214" w:author="Gary Sullivan" w:date="2022-07-06T14:53:00Z">
        <w:r w:rsidRPr="005277D5" w:rsidDel="00C77467">
          <w:rPr>
            <w:sz w:val="20"/>
            <w:lang w:val="en-GB"/>
          </w:rPr>
          <w:delText>1</w:delText>
        </w:r>
        <w:r w:rsidRPr="005277D5" w:rsidDel="00C77467">
          <w:rPr>
            <w:sz w:val="20"/>
            <w:vertAlign w:val="subscript"/>
            <w:lang w:val="en-GB"/>
          </w:rPr>
          <w:delText>Y</w:delText>
        </w:r>
      </w:del>
      <w:r w:rsidRPr="005277D5">
        <w:rPr>
          <w:sz w:val="20"/>
          <w:lang w:val="en-GB"/>
        </w:rPr>
        <w:t xml:space="preserve">( </w:t>
      </w:r>
      <w:ins w:id="215" w:author="Gary Sullivan" w:date="2022-07-06T14:53:00Z">
        <w:r w:rsidRPr="005277D5">
          <w:rPr>
            <w:sz w:val="20"/>
            <w:lang w:val="fr-CH"/>
          </w:rPr>
          <w:t xml:space="preserve">0, </w:t>
        </w:r>
      </w:ins>
      <w:ins w:id="216" w:author="Gary Sullivan" w:date="2022-07-07T20:43:00Z">
        <w:r w:rsidRPr="005277D5">
          <w:rPr>
            <w:noProof/>
            <w:sz w:val="20"/>
            <w:lang w:val="es-ES_tradnl"/>
          </w:rPr>
          <w:t>MaxVal</w:t>
        </w:r>
      </w:ins>
      <w:ins w:id="217" w:author="Gary Sullivan" w:date="2022-07-07T14:19:00Z">
        <w:r w:rsidRPr="005277D5">
          <w:rPr>
            <w:noProof/>
            <w:sz w:val="20"/>
            <w:vertAlign w:val="subscript"/>
            <w:lang w:val="es-ES_tradnl"/>
          </w:rPr>
          <w:t>RGB</w:t>
        </w:r>
      </w:ins>
      <w:ins w:id="218" w:author="Gary Sullivan" w:date="2022-07-06T14:53:00Z">
        <w:r w:rsidRPr="005277D5">
          <w:rPr>
            <w:sz w:val="20"/>
            <w:lang w:val="fr-CH"/>
          </w:rPr>
          <w:t xml:space="preserve">, </w:t>
        </w:r>
      </w:ins>
      <w:r w:rsidRPr="005277D5">
        <w:rPr>
          <w:sz w:val="20"/>
          <w:lang w:val="en-GB"/>
        </w:rPr>
        <w:t xml:space="preserve">B + ( Cr − ( 1 &lt;&lt; ( </w:t>
      </w:r>
      <w:proofErr w:type="spellStart"/>
      <w:r w:rsidRPr="005277D5">
        <w:rPr>
          <w:sz w:val="20"/>
          <w:lang w:val="en-GB"/>
        </w:rPr>
        <w:t>BitDepth</w:t>
      </w:r>
      <w:r w:rsidRPr="005277D5">
        <w:rPr>
          <w:sz w:val="20"/>
          <w:vertAlign w:val="subscript"/>
          <w:lang w:val="en-GB"/>
        </w:rPr>
        <w:t>C</w:t>
      </w:r>
      <w:proofErr w:type="spellEnd"/>
      <w:r w:rsidRPr="005277D5">
        <w:rPr>
          <w:sz w:val="20"/>
          <w:lang w:val="en-GB"/>
        </w:rPr>
        <w:t xml:space="preserve"> − 1 ) ) ) )</w:t>
      </w:r>
      <w:r w:rsidRPr="005277D5">
        <w:rPr>
          <w:sz w:val="20"/>
          <w:lang w:val="en-GB"/>
        </w:rPr>
        <w:tab/>
        <w:t>(</w:t>
      </w:r>
      <w:bookmarkStart w:id="219" w:name="YCgCoLast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62</w:t>
      </w:r>
      <w:r w:rsidRPr="005277D5">
        <w:rPr>
          <w:sz w:val="20"/>
          <w:lang w:val="en-GB"/>
        </w:rPr>
        <w:fldChar w:fldCharType="end"/>
      </w:r>
      <w:bookmarkEnd w:id="219"/>
      <w:r w:rsidRPr="005277D5">
        <w:rPr>
          <w:sz w:val="20"/>
          <w:lang w:val="en-GB"/>
        </w:rPr>
        <w:t>)</w:t>
      </w:r>
    </w:p>
    <w:p w14:paraId="12A817A8" w14:textId="7E10C7D5"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rFonts w:cs="Arial"/>
          <w:bCs/>
          <w:sz w:val="20"/>
          <w:lang w:val="en-GB"/>
        </w:rPr>
      </w:pPr>
      <w:r w:rsidRPr="005277D5">
        <w:rPr>
          <w:rFonts w:cs="Arial"/>
          <w:sz w:val="20"/>
          <w:lang w:val="en-GB"/>
        </w:rPr>
        <w:t>–</w:t>
      </w:r>
      <w:r w:rsidRPr="005277D5">
        <w:rPr>
          <w:rFonts w:cs="Arial"/>
          <w:bCs/>
          <w:sz w:val="20"/>
          <w:lang w:val="en-GB"/>
        </w:rPr>
        <w:tab/>
        <w:t xml:space="preserve">Otherwise, if </w:t>
      </w:r>
      <w:proofErr w:type="spellStart"/>
      <w:r w:rsidRPr="005277D5">
        <w:rPr>
          <w:rFonts w:cs="Arial"/>
          <w:bCs/>
          <w:sz w:val="20"/>
          <w:lang w:val="en-GB"/>
        </w:rPr>
        <w:t>MatrixCoefficients</w:t>
      </w:r>
      <w:proofErr w:type="spellEnd"/>
      <w:r w:rsidRPr="005277D5">
        <w:rPr>
          <w:rFonts w:cs="Arial"/>
          <w:bCs/>
          <w:sz w:val="20"/>
          <w:lang w:val="en-GB"/>
        </w:rPr>
        <w:t xml:space="preserve"> is equal to 10 or 13, the </w:t>
      </w:r>
      <w:r w:rsidRPr="005277D5">
        <w:rPr>
          <w:rFonts w:cs="Arial"/>
          <w:sz w:val="20"/>
          <w:lang w:val="en-GB"/>
        </w:rPr>
        <w:t>signal E′</w:t>
      </w:r>
      <w:r w:rsidRPr="005277D5">
        <w:rPr>
          <w:rFonts w:cs="Arial"/>
          <w:sz w:val="20"/>
          <w:vertAlign w:val="subscript"/>
          <w:lang w:val="en-GB"/>
        </w:rPr>
        <w:t>Y</w:t>
      </w:r>
      <w:r w:rsidRPr="005277D5">
        <w:rPr>
          <w:rFonts w:cs="Arial"/>
          <w:sz w:val="20"/>
          <w:lang w:val="en-GB"/>
        </w:rPr>
        <w:t xml:space="preserve"> is determined by application of the transfer characteristics function as follows and </w:t>
      </w:r>
      <w:r w:rsidRPr="005277D5">
        <w:rPr>
          <w:rFonts w:cs="Arial"/>
          <w:bCs/>
          <w:sz w:val="20"/>
          <w:lang w:val="en-GB"/>
        </w:rPr>
        <w:t xml:space="preserve">equations </w:t>
      </w:r>
      <w:r w:rsidRPr="005277D5">
        <w:rPr>
          <w:rFonts w:cs="Arial"/>
          <w:bCs/>
          <w:sz w:val="20"/>
          <w:lang w:val="en-GB"/>
        </w:rPr>
        <w:fldChar w:fldCharType="begin"/>
      </w:r>
      <w:r w:rsidRPr="005277D5">
        <w:rPr>
          <w:rFonts w:cs="Arial"/>
          <w:bCs/>
          <w:sz w:val="20"/>
          <w:lang w:val="en-GB"/>
        </w:rPr>
        <w:instrText xml:space="preserve"> REF EPb_Eqn \h  \* MERGEFORMAT </w:instrText>
      </w:r>
      <w:r w:rsidRPr="005277D5">
        <w:rPr>
          <w:rFonts w:cs="Arial"/>
          <w:sz w:val="20"/>
          <w:lang w:val="en-GB"/>
        </w:rPr>
        <w:instrText>48</w:instrText>
      </w:r>
      <w:r w:rsidRPr="005277D5">
        <w:rPr>
          <w:rFonts w:cs="Arial"/>
          <w:bCs/>
          <w:sz w:val="20"/>
          <w:lang w:val="en-GB"/>
        </w:rPr>
      </w:r>
      <w:r w:rsidRPr="005277D5">
        <w:rPr>
          <w:rFonts w:cs="Arial"/>
          <w:bCs/>
          <w:sz w:val="20"/>
          <w:lang w:val="en-GB"/>
        </w:rPr>
        <w:fldChar w:fldCharType="separate"/>
      </w:r>
      <w:r w:rsidRPr="005277D5">
        <w:rPr>
          <w:rFonts w:cs="Arial"/>
          <w:noProof/>
          <w:sz w:val="20"/>
          <w:lang w:val="en-GB"/>
        </w:rPr>
        <w:t>65</w:t>
      </w:r>
      <w:r w:rsidRPr="005277D5">
        <w:rPr>
          <w:rFonts w:cs="Arial"/>
          <w:bCs/>
          <w:sz w:val="20"/>
          <w:lang w:val="en-GB"/>
        </w:rPr>
        <w:fldChar w:fldCharType="end"/>
      </w:r>
      <w:r w:rsidRPr="005277D5">
        <w:rPr>
          <w:rFonts w:cs="Arial"/>
          <w:bCs/>
          <w:sz w:val="20"/>
          <w:lang w:val="en-GB"/>
        </w:rPr>
        <w:t xml:space="preserve"> to </w:t>
      </w:r>
      <w:r w:rsidRPr="005277D5">
        <w:rPr>
          <w:rFonts w:cs="Arial"/>
          <w:bCs/>
          <w:sz w:val="20"/>
          <w:lang w:val="en-GB"/>
        </w:rPr>
        <w:fldChar w:fldCharType="begin"/>
      </w:r>
      <w:r w:rsidRPr="005277D5">
        <w:rPr>
          <w:rFonts w:cs="Arial"/>
          <w:bCs/>
          <w:sz w:val="20"/>
          <w:lang w:val="en-GB"/>
        </w:rPr>
        <w:instrText xml:space="preserve"> REF ConstantLumanceLast_Eqn \h  \* MERGEFORMAT </w:instrText>
      </w:r>
      <w:r w:rsidRPr="005277D5">
        <w:rPr>
          <w:rFonts w:cs="Arial"/>
          <w:sz w:val="20"/>
          <w:lang w:val="en-GB"/>
        </w:rPr>
        <w:instrText>55</w:instrText>
      </w:r>
      <w:r w:rsidRPr="005277D5">
        <w:rPr>
          <w:rFonts w:cs="Arial"/>
          <w:bCs/>
          <w:sz w:val="20"/>
          <w:lang w:val="en-GB"/>
        </w:rPr>
      </w:r>
      <w:r w:rsidRPr="005277D5">
        <w:rPr>
          <w:rFonts w:cs="Arial"/>
          <w:bCs/>
          <w:sz w:val="20"/>
          <w:lang w:val="en-GB"/>
        </w:rPr>
        <w:fldChar w:fldCharType="separate"/>
      </w:r>
      <w:r w:rsidRPr="005277D5">
        <w:rPr>
          <w:rFonts w:cs="Arial"/>
          <w:noProof/>
          <w:sz w:val="20"/>
          <w:lang w:val="en-GB"/>
        </w:rPr>
        <w:t>72</w:t>
      </w:r>
      <w:r w:rsidRPr="005277D5">
        <w:rPr>
          <w:rFonts w:cs="Arial"/>
          <w:bCs/>
          <w:sz w:val="20"/>
          <w:lang w:val="en-GB"/>
        </w:rPr>
        <w:fldChar w:fldCharType="end"/>
      </w:r>
      <w:r w:rsidRPr="005277D5">
        <w:rPr>
          <w:rFonts w:cs="Arial"/>
          <w:bCs/>
          <w:sz w:val="20"/>
          <w:lang w:val="en-GB"/>
        </w:rPr>
        <w:t xml:space="preserve"> apply for specification of the signals </w:t>
      </w:r>
      <w:r w:rsidRPr="005277D5">
        <w:rPr>
          <w:rFonts w:cs="Arial"/>
          <w:sz w:val="20"/>
          <w:lang w:val="en-GB"/>
        </w:rPr>
        <w:t>E′</w:t>
      </w:r>
      <w:r w:rsidRPr="005277D5">
        <w:rPr>
          <w:rFonts w:cs="Arial"/>
          <w:sz w:val="20"/>
          <w:vertAlign w:val="subscript"/>
          <w:lang w:val="en-GB"/>
        </w:rPr>
        <w:t>PB</w:t>
      </w:r>
      <w:r w:rsidRPr="005277D5">
        <w:rPr>
          <w:rFonts w:cs="Arial"/>
          <w:bCs/>
          <w:sz w:val="20"/>
          <w:lang w:val="en-GB"/>
        </w:rPr>
        <w:t xml:space="preserve"> and </w:t>
      </w:r>
      <w:r w:rsidRPr="005277D5">
        <w:rPr>
          <w:rFonts w:cs="Arial"/>
          <w:sz w:val="20"/>
          <w:lang w:val="en-GB"/>
        </w:rPr>
        <w:t>E′</w:t>
      </w:r>
      <w:r w:rsidRPr="005277D5">
        <w:rPr>
          <w:rFonts w:cs="Arial"/>
          <w:sz w:val="20"/>
          <w:vertAlign w:val="subscript"/>
          <w:lang w:val="en-GB"/>
        </w:rPr>
        <w:t>PR</w:t>
      </w:r>
      <w:r w:rsidRPr="005277D5">
        <w:rPr>
          <w:rFonts w:cs="Arial"/>
          <w:bCs/>
          <w:sz w:val="20"/>
          <w:lang w:val="en-GB"/>
        </w:rPr>
        <w:t>:</w:t>
      </w:r>
    </w:p>
    <w:p w14:paraId="55A0453F" w14:textId="07008E25"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rPr>
          <w:sz w:val="20"/>
          <w:lang w:val="en-GB"/>
        </w:rPr>
      </w:pPr>
      <w:r w:rsidRPr="005277D5">
        <w:rPr>
          <w:sz w:val="20"/>
          <w:lang w:val="en-GB"/>
        </w:rPr>
        <w:t>E</w:t>
      </w:r>
      <w:r w:rsidRPr="005277D5">
        <w:rPr>
          <w:sz w:val="20"/>
          <w:vertAlign w:val="subscript"/>
          <w:lang w:val="en-GB"/>
        </w:rPr>
        <w:t>Y</w:t>
      </w:r>
      <w:r w:rsidRPr="005277D5">
        <w:rPr>
          <w:sz w:val="20"/>
          <w:lang w:val="en-GB"/>
        </w:rPr>
        <w:t xml:space="preserve"> = K</w:t>
      </w:r>
      <w:r w:rsidRPr="005277D5">
        <w:rPr>
          <w:sz w:val="20"/>
          <w:vertAlign w:val="subscript"/>
          <w:lang w:val="en-GB"/>
        </w:rPr>
        <w:t>R</w:t>
      </w:r>
      <w:r w:rsidRPr="005277D5">
        <w:rPr>
          <w:sz w:val="20"/>
          <w:lang w:val="en-GB"/>
        </w:rPr>
        <w:t xml:space="preserve"> * E</w:t>
      </w:r>
      <w:r w:rsidRPr="005277D5">
        <w:rPr>
          <w:sz w:val="20"/>
          <w:vertAlign w:val="subscript"/>
          <w:lang w:val="en-GB"/>
        </w:rPr>
        <w:t>R</w:t>
      </w:r>
      <w:r w:rsidRPr="005277D5">
        <w:rPr>
          <w:sz w:val="20"/>
          <w:lang w:val="en-GB"/>
        </w:rPr>
        <w:t xml:space="preserve"> + ( 1 − K</w:t>
      </w:r>
      <w:r w:rsidRPr="005277D5">
        <w:rPr>
          <w:sz w:val="20"/>
          <w:vertAlign w:val="subscript"/>
          <w:lang w:val="en-GB"/>
        </w:rPr>
        <w:t>R</w:t>
      </w:r>
      <w:r w:rsidRPr="005277D5">
        <w:rPr>
          <w:sz w:val="20"/>
          <w:lang w:val="en-GB"/>
        </w:rPr>
        <w:t xml:space="preserve"> − K</w:t>
      </w:r>
      <w:r w:rsidRPr="005277D5">
        <w:rPr>
          <w:sz w:val="20"/>
          <w:vertAlign w:val="subscript"/>
          <w:lang w:val="en-GB"/>
        </w:rPr>
        <w:t>B</w:t>
      </w:r>
      <w:r w:rsidRPr="005277D5">
        <w:rPr>
          <w:sz w:val="20"/>
          <w:lang w:val="en-GB"/>
        </w:rPr>
        <w:t xml:space="preserve"> ) * E</w:t>
      </w:r>
      <w:r w:rsidRPr="005277D5">
        <w:rPr>
          <w:sz w:val="20"/>
          <w:vertAlign w:val="subscript"/>
          <w:lang w:val="en-GB"/>
        </w:rPr>
        <w:t>G</w:t>
      </w:r>
      <w:r w:rsidRPr="005277D5">
        <w:rPr>
          <w:sz w:val="20"/>
          <w:lang w:val="en-GB"/>
        </w:rPr>
        <w:t xml:space="preserve"> + K</w:t>
      </w:r>
      <w:r w:rsidRPr="005277D5">
        <w:rPr>
          <w:sz w:val="20"/>
          <w:vertAlign w:val="subscript"/>
          <w:lang w:val="en-GB"/>
        </w:rPr>
        <w:t>B</w:t>
      </w:r>
      <w:r w:rsidRPr="005277D5">
        <w:rPr>
          <w:sz w:val="20"/>
          <w:lang w:val="en-GB"/>
        </w:rPr>
        <w:t xml:space="preserve"> * E</w:t>
      </w:r>
      <w:r w:rsidRPr="005277D5">
        <w:rPr>
          <w:sz w:val="20"/>
          <w:vertAlign w:val="subscript"/>
          <w:lang w:val="en-GB"/>
        </w:rPr>
        <w:t>B</w:t>
      </w:r>
      <w:r w:rsidRPr="005277D5">
        <w:rPr>
          <w:sz w:val="20"/>
          <w:lang w:val="en-GB"/>
        </w:rPr>
        <w:tab/>
      </w:r>
      <w:r w:rsidRPr="005277D5">
        <w:rPr>
          <w:sz w:val="20"/>
          <w:lang w:val="en-GB"/>
        </w:rPr>
        <w:tab/>
        <w:t>(</w:t>
      </w:r>
      <w:bookmarkStart w:id="220" w:name="ConstantLumanceFirst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63</w:t>
      </w:r>
      <w:r w:rsidRPr="005277D5">
        <w:rPr>
          <w:sz w:val="20"/>
          <w:lang w:val="en-GB"/>
        </w:rPr>
        <w:fldChar w:fldCharType="end"/>
      </w:r>
      <w:bookmarkEnd w:id="220"/>
      <w:r w:rsidRPr="005277D5">
        <w:rPr>
          <w:sz w:val="20"/>
          <w:lang w:val="en-GB"/>
        </w:rPr>
        <w:t>)</w:t>
      </w:r>
    </w:p>
    <w:p w14:paraId="008D6B17" w14:textId="6AC99F16"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rPr>
          <w:sz w:val="20"/>
          <w:lang w:val="en-GB"/>
        </w:rPr>
      </w:pPr>
      <w:r w:rsidRPr="005277D5">
        <w:rPr>
          <w:sz w:val="20"/>
          <w:lang w:val="en-GB"/>
        </w:rPr>
        <w:t>E′</w:t>
      </w:r>
      <w:r w:rsidRPr="005277D5">
        <w:rPr>
          <w:sz w:val="20"/>
          <w:vertAlign w:val="subscript"/>
          <w:lang w:val="en-GB"/>
        </w:rPr>
        <w:t>Y</w:t>
      </w:r>
      <w:r w:rsidRPr="005277D5">
        <w:rPr>
          <w:sz w:val="20"/>
          <w:lang w:val="en-GB"/>
        </w:rPr>
        <w:t xml:space="preserve"> = ( E</w:t>
      </w:r>
      <w:r w:rsidRPr="005277D5">
        <w:rPr>
          <w:sz w:val="20"/>
          <w:vertAlign w:val="subscript"/>
          <w:lang w:val="en-GB"/>
        </w:rPr>
        <w:t>Y</w:t>
      </w:r>
      <w:r w:rsidRPr="005277D5">
        <w:rPr>
          <w:sz w:val="20"/>
          <w:lang w:val="en-GB"/>
        </w:rPr>
        <w:t xml:space="preserve"> )′</w:t>
      </w:r>
      <w:r w:rsidRPr="005277D5">
        <w:rPr>
          <w:sz w:val="20"/>
          <w:lang w:val="en-GB"/>
        </w:rPr>
        <w:tab/>
      </w:r>
      <w:r w:rsidRPr="005277D5">
        <w:rPr>
          <w:sz w:val="20"/>
          <w:lang w:val="en-GB"/>
        </w:rPr>
        <w:tab/>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64</w:t>
      </w:r>
      <w:r w:rsidRPr="005277D5">
        <w:rPr>
          <w:sz w:val="20"/>
          <w:lang w:val="en-GB"/>
        </w:rPr>
        <w:fldChar w:fldCharType="end"/>
      </w:r>
      <w:r w:rsidRPr="005277D5">
        <w:rPr>
          <w:sz w:val="20"/>
          <w:lang w:val="en-GB"/>
        </w:rPr>
        <w:t>)</w:t>
      </w:r>
    </w:p>
    <w:p w14:paraId="4C5205BB" w14:textId="2A52B874"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720"/>
        <w:rPr>
          <w:sz w:val="18"/>
          <w:lang w:val="en-GB"/>
        </w:rPr>
      </w:pPr>
      <w:r w:rsidRPr="005277D5">
        <w:rPr>
          <w:sz w:val="18"/>
          <w:lang w:val="en-GB"/>
        </w:rPr>
        <w:t xml:space="preserve">NOTE </w:t>
      </w:r>
      <w:r w:rsidRPr="005277D5">
        <w:rPr>
          <w:rFonts w:cs="Arial"/>
          <w:sz w:val="18"/>
          <w:lang w:val="en-GB"/>
        </w:rPr>
        <w:fldChar w:fldCharType="begin"/>
      </w:r>
      <w:r w:rsidRPr="005277D5">
        <w:rPr>
          <w:rFonts w:cs="Arial"/>
          <w:sz w:val="18"/>
          <w:lang w:val="en-GB"/>
        </w:rPr>
        <w:instrText xml:space="preserve"> SEQ </w:instrText>
      </w:r>
      <w:r w:rsidRPr="005277D5">
        <w:rPr>
          <w:sz w:val="18"/>
          <w:lang w:val="en-GB"/>
        </w:rPr>
        <w:instrText xml:space="preserve">NoteCounter </w:instrText>
      </w:r>
      <w:r w:rsidRPr="005277D5">
        <w:rPr>
          <w:rFonts w:cs="Arial"/>
          <w:sz w:val="18"/>
          <w:lang w:val="en-GB"/>
        </w:rPr>
        <w:instrText xml:space="preserve">\s 9 \* MERGEFORMAT </w:instrText>
      </w:r>
      <w:r w:rsidRPr="005277D5">
        <w:rPr>
          <w:rFonts w:cs="Arial"/>
          <w:sz w:val="18"/>
          <w:lang w:val="en-GB"/>
        </w:rPr>
        <w:fldChar w:fldCharType="separate"/>
      </w:r>
      <w:r>
        <w:rPr>
          <w:rFonts w:cs="Arial"/>
          <w:noProof/>
          <w:sz w:val="18"/>
          <w:lang w:val="en-GB"/>
        </w:rPr>
        <w:t>4</w:t>
      </w:r>
      <w:r w:rsidRPr="005277D5">
        <w:rPr>
          <w:rFonts w:cs="Arial"/>
          <w:sz w:val="18"/>
          <w:lang w:val="en-GB"/>
        </w:rPr>
        <w:fldChar w:fldCharType="end"/>
      </w:r>
      <w:r w:rsidRPr="005277D5">
        <w:rPr>
          <w:sz w:val="18"/>
          <w:lang w:val="en-GB"/>
        </w:rPr>
        <w:t xml:space="preserve"> – In this case, E</w:t>
      </w:r>
      <w:r w:rsidRPr="005277D5">
        <w:rPr>
          <w:sz w:val="18"/>
          <w:vertAlign w:val="subscript"/>
          <w:lang w:val="en-GB"/>
        </w:rPr>
        <w:t>Y</w:t>
      </w:r>
      <w:r w:rsidRPr="005277D5">
        <w:rPr>
          <w:sz w:val="18"/>
          <w:lang w:val="en-GB"/>
        </w:rPr>
        <w:t xml:space="preserve"> is defined from the "linear-domain" signals for E</w:t>
      </w:r>
      <w:r w:rsidRPr="005277D5">
        <w:rPr>
          <w:sz w:val="18"/>
          <w:vertAlign w:val="subscript"/>
          <w:lang w:val="en-GB"/>
        </w:rPr>
        <w:t>R</w:t>
      </w:r>
      <w:r w:rsidRPr="005277D5">
        <w:rPr>
          <w:sz w:val="18"/>
          <w:lang w:val="en-GB"/>
        </w:rPr>
        <w:t>, E</w:t>
      </w:r>
      <w:r w:rsidRPr="005277D5">
        <w:rPr>
          <w:sz w:val="18"/>
          <w:vertAlign w:val="subscript"/>
          <w:lang w:val="en-GB"/>
        </w:rPr>
        <w:t>G</w:t>
      </w:r>
      <w:r w:rsidRPr="005277D5">
        <w:rPr>
          <w:sz w:val="18"/>
          <w:lang w:val="en-GB"/>
        </w:rPr>
        <w:t xml:space="preserve"> and E</w:t>
      </w:r>
      <w:r w:rsidRPr="005277D5">
        <w:rPr>
          <w:sz w:val="18"/>
          <w:vertAlign w:val="subscript"/>
          <w:lang w:val="en-GB"/>
        </w:rPr>
        <w:t>B</w:t>
      </w:r>
      <w:r w:rsidRPr="005277D5">
        <w:rPr>
          <w:sz w:val="18"/>
          <w:lang w:val="en-GB"/>
        </w:rPr>
        <w:t>, prior to application of the transfer characteristics function, which is then applied to produce the signal E′</w:t>
      </w:r>
      <w:r w:rsidRPr="005277D5">
        <w:rPr>
          <w:sz w:val="18"/>
          <w:vertAlign w:val="subscript"/>
          <w:lang w:val="en-GB"/>
        </w:rPr>
        <w:t>Y</w:t>
      </w:r>
      <w:r w:rsidRPr="005277D5">
        <w:rPr>
          <w:sz w:val="18"/>
          <w:lang w:val="en-GB"/>
        </w:rPr>
        <w:t>. E</w:t>
      </w:r>
      <w:r w:rsidRPr="005277D5">
        <w:rPr>
          <w:sz w:val="18"/>
          <w:vertAlign w:val="subscript"/>
          <w:lang w:val="en-GB"/>
        </w:rPr>
        <w:t>Y</w:t>
      </w:r>
      <w:r w:rsidRPr="005277D5">
        <w:rPr>
          <w:sz w:val="18"/>
          <w:lang w:val="en-GB"/>
        </w:rPr>
        <w:t xml:space="preserve"> and E′</w:t>
      </w:r>
      <w:r w:rsidRPr="005277D5">
        <w:rPr>
          <w:sz w:val="18"/>
          <w:vertAlign w:val="subscript"/>
          <w:lang w:val="en-GB"/>
        </w:rPr>
        <w:t>Y</w:t>
      </w:r>
      <w:r w:rsidRPr="005277D5">
        <w:rPr>
          <w:sz w:val="18"/>
          <w:lang w:val="en-GB"/>
        </w:rPr>
        <w:t xml:space="preserve"> are real values with the value 0 associated with nominal black and the value 1 associated with nominal white.</w:t>
      </w:r>
    </w:p>
    <w:p w14:paraId="01B2AF81" w14:textId="0074B7B1"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left" w:pos="794"/>
          <w:tab w:val="left" w:pos="1588"/>
          <w:tab w:val="center" w:pos="4849"/>
          <w:tab w:val="right" w:pos="9696"/>
        </w:tabs>
        <w:spacing w:before="193" w:after="240"/>
        <w:ind w:left="562"/>
        <w:rPr>
          <w:sz w:val="20"/>
          <w:lang w:val="es-ES_tradnl"/>
        </w:rPr>
      </w:pPr>
      <w:r w:rsidRPr="005277D5">
        <w:rPr>
          <w:sz w:val="20"/>
          <w:lang w:val="es-ES_tradnl"/>
        </w:rPr>
        <w:t>E′</w:t>
      </w:r>
      <w:r w:rsidRPr="005277D5">
        <w:rPr>
          <w:sz w:val="20"/>
          <w:vertAlign w:val="subscript"/>
          <w:lang w:val="es-ES_tradnl"/>
        </w:rPr>
        <w:t>PB</w:t>
      </w:r>
      <w:r w:rsidRPr="005277D5">
        <w:rPr>
          <w:sz w:val="20"/>
          <w:lang w:val="es-ES_tradnl"/>
        </w:rPr>
        <w:t xml:space="preserve"> = ( E′</w:t>
      </w:r>
      <w:r w:rsidRPr="005277D5">
        <w:rPr>
          <w:sz w:val="20"/>
          <w:vertAlign w:val="subscript"/>
          <w:lang w:val="es-ES_tradnl"/>
        </w:rPr>
        <w:t>B</w:t>
      </w:r>
      <w:r w:rsidRPr="005277D5">
        <w:rPr>
          <w:sz w:val="20"/>
          <w:lang w:val="es-ES_tradnl"/>
        </w:rPr>
        <w:t xml:space="preserve"> − E′</w:t>
      </w:r>
      <w:r w:rsidRPr="005277D5">
        <w:rPr>
          <w:sz w:val="20"/>
          <w:vertAlign w:val="subscript"/>
          <w:lang w:val="es-ES_tradnl"/>
        </w:rPr>
        <w:t>Y</w:t>
      </w:r>
      <w:r w:rsidRPr="005277D5">
        <w:rPr>
          <w:sz w:val="20"/>
          <w:lang w:val="es-ES_tradnl"/>
        </w:rPr>
        <w:t xml:space="preserve"> ) ÷ ( 2 * N</w:t>
      </w:r>
      <w:r w:rsidRPr="005277D5">
        <w:rPr>
          <w:sz w:val="20"/>
          <w:vertAlign w:val="subscript"/>
          <w:lang w:val="es-ES_tradnl"/>
        </w:rPr>
        <w:t>B</w:t>
      </w:r>
      <w:r w:rsidRPr="005277D5">
        <w:rPr>
          <w:sz w:val="20"/>
          <w:lang w:val="es-ES_tradnl"/>
        </w:rPr>
        <w:t xml:space="preserve"> )</w:t>
      </w:r>
      <w:r w:rsidRPr="005277D5">
        <w:rPr>
          <w:sz w:val="20"/>
          <w:lang w:val="es-ES_tradnl"/>
        </w:rPr>
        <w:tab/>
      </w:r>
      <w:proofErr w:type="spellStart"/>
      <w:r w:rsidRPr="005277D5">
        <w:rPr>
          <w:sz w:val="20"/>
          <w:lang w:val="es-ES_tradnl"/>
        </w:rPr>
        <w:t>for</w:t>
      </w:r>
      <w:proofErr w:type="spellEnd"/>
      <w:r w:rsidRPr="005277D5">
        <w:rPr>
          <w:sz w:val="20"/>
          <w:lang w:val="es-ES_tradnl"/>
        </w:rPr>
        <w:t xml:space="preserve"> −N</w:t>
      </w:r>
      <w:r w:rsidRPr="005277D5">
        <w:rPr>
          <w:sz w:val="20"/>
          <w:vertAlign w:val="subscript"/>
          <w:lang w:val="es-ES_tradnl"/>
        </w:rPr>
        <w:t>B</w:t>
      </w:r>
      <w:r w:rsidRPr="005277D5">
        <w:rPr>
          <w:sz w:val="20"/>
          <w:lang w:val="es-ES_tradnl"/>
        </w:rPr>
        <w:t xml:space="preserve">  &lt;=  E′</w:t>
      </w:r>
      <w:r w:rsidRPr="005277D5">
        <w:rPr>
          <w:sz w:val="20"/>
          <w:vertAlign w:val="subscript"/>
          <w:lang w:val="es-ES_tradnl"/>
        </w:rPr>
        <w:t>B</w:t>
      </w:r>
      <w:r w:rsidRPr="005277D5">
        <w:rPr>
          <w:sz w:val="20"/>
          <w:lang w:val="es-ES_tradnl"/>
        </w:rPr>
        <w:t xml:space="preserve"> − E′</w:t>
      </w:r>
      <w:r w:rsidRPr="005277D5">
        <w:rPr>
          <w:sz w:val="20"/>
          <w:vertAlign w:val="subscript"/>
          <w:lang w:val="es-ES_tradnl"/>
        </w:rPr>
        <w:t>Y</w:t>
      </w:r>
      <w:r w:rsidRPr="005277D5">
        <w:rPr>
          <w:sz w:val="20"/>
          <w:lang w:val="es-ES_tradnl"/>
        </w:rPr>
        <w:t xml:space="preserve">  &lt;=  0</w:t>
      </w:r>
      <w:r w:rsidRPr="005277D5">
        <w:rPr>
          <w:sz w:val="20"/>
          <w:lang w:val="es-ES_tradnl"/>
        </w:rPr>
        <w:tab/>
        <w:t>(</w:t>
      </w:r>
      <w:bookmarkStart w:id="221" w:name="EPb_Eqn"/>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65</w:t>
      </w:r>
      <w:r w:rsidRPr="005277D5">
        <w:rPr>
          <w:sz w:val="20"/>
          <w:lang w:val="en-GB"/>
        </w:rPr>
        <w:fldChar w:fldCharType="end"/>
      </w:r>
      <w:bookmarkEnd w:id="221"/>
      <w:r w:rsidRPr="005277D5">
        <w:rPr>
          <w:sz w:val="20"/>
          <w:lang w:val="es-ES_tradnl"/>
        </w:rPr>
        <w:t>)</w:t>
      </w:r>
    </w:p>
    <w:p w14:paraId="3F039B44" w14:textId="2A846266"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left" w:pos="794"/>
          <w:tab w:val="left" w:pos="1588"/>
          <w:tab w:val="center" w:pos="4849"/>
          <w:tab w:val="right" w:pos="9696"/>
        </w:tabs>
        <w:spacing w:before="193" w:after="240"/>
        <w:ind w:left="562"/>
        <w:rPr>
          <w:sz w:val="20"/>
          <w:lang w:val="es-ES_tradnl"/>
        </w:rPr>
      </w:pPr>
      <w:r w:rsidRPr="005277D5">
        <w:rPr>
          <w:sz w:val="20"/>
          <w:lang w:val="es-ES_tradnl"/>
        </w:rPr>
        <w:t>E′</w:t>
      </w:r>
      <w:r w:rsidRPr="005277D5">
        <w:rPr>
          <w:sz w:val="20"/>
          <w:vertAlign w:val="subscript"/>
          <w:lang w:val="es-ES_tradnl"/>
        </w:rPr>
        <w:t>PB</w:t>
      </w:r>
      <w:r w:rsidRPr="005277D5">
        <w:rPr>
          <w:sz w:val="20"/>
          <w:lang w:val="es-ES_tradnl"/>
        </w:rPr>
        <w:t xml:space="preserve"> = ( E′</w:t>
      </w:r>
      <w:r w:rsidRPr="005277D5">
        <w:rPr>
          <w:sz w:val="20"/>
          <w:vertAlign w:val="subscript"/>
          <w:lang w:val="es-ES_tradnl"/>
        </w:rPr>
        <w:t>B</w:t>
      </w:r>
      <w:r w:rsidRPr="005277D5">
        <w:rPr>
          <w:sz w:val="20"/>
          <w:lang w:val="es-ES_tradnl"/>
        </w:rPr>
        <w:t xml:space="preserve"> − E′</w:t>
      </w:r>
      <w:r w:rsidRPr="005277D5">
        <w:rPr>
          <w:sz w:val="20"/>
          <w:vertAlign w:val="subscript"/>
          <w:lang w:val="es-ES_tradnl"/>
        </w:rPr>
        <w:t>Y</w:t>
      </w:r>
      <w:r w:rsidRPr="005277D5">
        <w:rPr>
          <w:sz w:val="20"/>
          <w:lang w:val="es-ES_tradnl"/>
        </w:rPr>
        <w:t xml:space="preserve"> ) ÷ ( 2 * P</w:t>
      </w:r>
      <w:r w:rsidRPr="005277D5">
        <w:rPr>
          <w:sz w:val="20"/>
          <w:vertAlign w:val="subscript"/>
          <w:lang w:val="es-ES_tradnl"/>
        </w:rPr>
        <w:t>B</w:t>
      </w:r>
      <w:r w:rsidRPr="005277D5">
        <w:rPr>
          <w:sz w:val="20"/>
          <w:lang w:val="es-ES_tradnl"/>
        </w:rPr>
        <w:t xml:space="preserve"> )</w:t>
      </w:r>
      <w:r w:rsidRPr="005277D5">
        <w:rPr>
          <w:sz w:val="20"/>
          <w:lang w:val="es-ES_tradnl"/>
        </w:rPr>
        <w:tab/>
      </w:r>
      <w:proofErr w:type="spellStart"/>
      <w:r w:rsidRPr="005277D5">
        <w:rPr>
          <w:sz w:val="20"/>
          <w:lang w:val="es-ES_tradnl"/>
        </w:rPr>
        <w:t>for</w:t>
      </w:r>
      <w:proofErr w:type="spellEnd"/>
      <w:r w:rsidRPr="005277D5">
        <w:rPr>
          <w:sz w:val="20"/>
          <w:lang w:val="es-ES_tradnl"/>
        </w:rPr>
        <w:t xml:space="preserve"> 0  &lt;  E′</w:t>
      </w:r>
      <w:r w:rsidRPr="005277D5">
        <w:rPr>
          <w:sz w:val="20"/>
          <w:vertAlign w:val="subscript"/>
          <w:lang w:val="es-ES_tradnl"/>
        </w:rPr>
        <w:t>B</w:t>
      </w:r>
      <w:r w:rsidRPr="005277D5">
        <w:rPr>
          <w:sz w:val="20"/>
          <w:lang w:val="es-ES_tradnl"/>
        </w:rPr>
        <w:t xml:space="preserve"> − E′</w:t>
      </w:r>
      <w:r w:rsidRPr="005277D5">
        <w:rPr>
          <w:sz w:val="20"/>
          <w:vertAlign w:val="subscript"/>
          <w:lang w:val="es-ES_tradnl"/>
        </w:rPr>
        <w:t>Y</w:t>
      </w:r>
      <w:r w:rsidRPr="005277D5">
        <w:rPr>
          <w:sz w:val="20"/>
          <w:lang w:val="es-ES_tradnl"/>
        </w:rPr>
        <w:t xml:space="preserve">  &lt;=  P</w:t>
      </w:r>
      <w:r w:rsidRPr="005277D5">
        <w:rPr>
          <w:sz w:val="20"/>
          <w:vertAlign w:val="subscript"/>
          <w:lang w:val="es-ES_tradnl"/>
        </w:rPr>
        <w:t>B</w:t>
      </w:r>
      <w:r w:rsidRPr="005277D5">
        <w:rPr>
          <w:sz w:val="20"/>
          <w:lang w:val="es-ES_tradnl"/>
        </w:rPr>
        <w:tab/>
        <w:t>(</w:t>
      </w:r>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66</w:t>
      </w:r>
      <w:r w:rsidRPr="005277D5">
        <w:rPr>
          <w:sz w:val="20"/>
          <w:lang w:val="en-GB"/>
        </w:rPr>
        <w:fldChar w:fldCharType="end"/>
      </w:r>
      <w:r w:rsidRPr="005277D5">
        <w:rPr>
          <w:sz w:val="20"/>
          <w:lang w:val="es-ES_tradnl"/>
        </w:rPr>
        <w:t>)</w:t>
      </w:r>
    </w:p>
    <w:p w14:paraId="08684A6A" w14:textId="517EA911"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left" w:pos="794"/>
          <w:tab w:val="left" w:pos="1588"/>
          <w:tab w:val="center" w:pos="4849"/>
          <w:tab w:val="right" w:pos="9696"/>
        </w:tabs>
        <w:spacing w:before="193" w:after="240"/>
        <w:ind w:left="562"/>
        <w:rPr>
          <w:sz w:val="20"/>
          <w:lang w:val="es-ES_tradnl"/>
        </w:rPr>
      </w:pPr>
      <w:r w:rsidRPr="005277D5">
        <w:rPr>
          <w:sz w:val="20"/>
          <w:lang w:val="es-ES_tradnl"/>
        </w:rPr>
        <w:t>E′</w:t>
      </w:r>
      <w:r w:rsidRPr="005277D5">
        <w:rPr>
          <w:sz w:val="20"/>
          <w:vertAlign w:val="subscript"/>
          <w:lang w:val="es-ES_tradnl"/>
        </w:rPr>
        <w:t>PR</w:t>
      </w:r>
      <w:r w:rsidRPr="005277D5">
        <w:rPr>
          <w:sz w:val="20"/>
          <w:lang w:val="es-ES_tradnl"/>
        </w:rPr>
        <w:t xml:space="preserve"> = ( E′</w:t>
      </w:r>
      <w:r w:rsidRPr="005277D5">
        <w:rPr>
          <w:sz w:val="20"/>
          <w:vertAlign w:val="subscript"/>
          <w:lang w:val="es-ES_tradnl"/>
        </w:rPr>
        <w:t>R</w:t>
      </w:r>
      <w:r w:rsidRPr="005277D5">
        <w:rPr>
          <w:sz w:val="20"/>
          <w:lang w:val="es-ES_tradnl"/>
        </w:rPr>
        <w:t xml:space="preserve"> − E′</w:t>
      </w:r>
      <w:r w:rsidRPr="005277D5">
        <w:rPr>
          <w:sz w:val="20"/>
          <w:vertAlign w:val="subscript"/>
          <w:lang w:val="es-ES_tradnl"/>
        </w:rPr>
        <w:t>Y</w:t>
      </w:r>
      <w:r w:rsidRPr="005277D5">
        <w:rPr>
          <w:sz w:val="20"/>
          <w:lang w:val="es-ES_tradnl"/>
        </w:rPr>
        <w:t xml:space="preserve"> ) ÷ ( 2 * N</w:t>
      </w:r>
      <w:r w:rsidRPr="005277D5">
        <w:rPr>
          <w:sz w:val="20"/>
          <w:vertAlign w:val="subscript"/>
          <w:lang w:val="es-ES_tradnl"/>
        </w:rPr>
        <w:t>R</w:t>
      </w:r>
      <w:r w:rsidRPr="005277D5">
        <w:rPr>
          <w:sz w:val="20"/>
          <w:lang w:val="es-ES_tradnl"/>
        </w:rPr>
        <w:t xml:space="preserve"> )</w:t>
      </w:r>
      <w:r w:rsidRPr="005277D5">
        <w:rPr>
          <w:sz w:val="20"/>
          <w:lang w:val="es-ES_tradnl"/>
        </w:rPr>
        <w:tab/>
      </w:r>
      <w:proofErr w:type="spellStart"/>
      <w:r w:rsidRPr="005277D5">
        <w:rPr>
          <w:sz w:val="20"/>
          <w:lang w:val="es-ES_tradnl"/>
        </w:rPr>
        <w:t>for</w:t>
      </w:r>
      <w:proofErr w:type="spellEnd"/>
      <w:r w:rsidRPr="005277D5">
        <w:rPr>
          <w:sz w:val="20"/>
          <w:lang w:val="es-ES_tradnl"/>
        </w:rPr>
        <w:t xml:space="preserve"> −N</w:t>
      </w:r>
      <w:r w:rsidRPr="005277D5">
        <w:rPr>
          <w:sz w:val="20"/>
          <w:vertAlign w:val="subscript"/>
          <w:lang w:val="es-ES_tradnl"/>
        </w:rPr>
        <w:t>R</w:t>
      </w:r>
      <w:r w:rsidRPr="005277D5">
        <w:rPr>
          <w:sz w:val="20"/>
          <w:lang w:val="es-ES_tradnl"/>
        </w:rPr>
        <w:t xml:space="preserve">  &lt;=  E′</w:t>
      </w:r>
      <w:r w:rsidRPr="005277D5">
        <w:rPr>
          <w:sz w:val="20"/>
          <w:vertAlign w:val="subscript"/>
          <w:lang w:val="es-ES_tradnl"/>
        </w:rPr>
        <w:t>R</w:t>
      </w:r>
      <w:r w:rsidRPr="005277D5">
        <w:rPr>
          <w:sz w:val="20"/>
          <w:lang w:val="es-ES_tradnl"/>
        </w:rPr>
        <w:t xml:space="preserve"> − E′</w:t>
      </w:r>
      <w:r w:rsidRPr="005277D5">
        <w:rPr>
          <w:sz w:val="20"/>
          <w:vertAlign w:val="subscript"/>
          <w:lang w:val="es-ES_tradnl"/>
        </w:rPr>
        <w:t>Y</w:t>
      </w:r>
      <w:r w:rsidRPr="005277D5">
        <w:rPr>
          <w:sz w:val="20"/>
          <w:lang w:val="es-ES_tradnl"/>
        </w:rPr>
        <w:t xml:space="preserve">  &lt;=  0</w:t>
      </w:r>
      <w:r w:rsidRPr="005277D5">
        <w:rPr>
          <w:sz w:val="20"/>
          <w:lang w:val="es-ES_tradnl"/>
        </w:rPr>
        <w:tab/>
        <w:t>(</w:t>
      </w:r>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67</w:t>
      </w:r>
      <w:r w:rsidRPr="005277D5">
        <w:rPr>
          <w:sz w:val="20"/>
          <w:lang w:val="en-GB"/>
        </w:rPr>
        <w:fldChar w:fldCharType="end"/>
      </w:r>
      <w:r w:rsidRPr="005277D5">
        <w:rPr>
          <w:sz w:val="20"/>
          <w:lang w:val="es-ES_tradnl"/>
        </w:rPr>
        <w:t>)</w:t>
      </w:r>
    </w:p>
    <w:p w14:paraId="23FB6C4C" w14:textId="10A3DD93"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left" w:pos="794"/>
          <w:tab w:val="left" w:pos="1588"/>
          <w:tab w:val="center" w:pos="4849"/>
          <w:tab w:val="right" w:pos="9696"/>
        </w:tabs>
        <w:spacing w:before="193" w:after="240"/>
        <w:ind w:left="562"/>
        <w:rPr>
          <w:sz w:val="20"/>
          <w:lang w:val="es-ES_tradnl"/>
        </w:rPr>
      </w:pPr>
      <w:r w:rsidRPr="005277D5">
        <w:rPr>
          <w:sz w:val="20"/>
          <w:lang w:val="es-ES_tradnl"/>
        </w:rPr>
        <w:t>E′</w:t>
      </w:r>
      <w:r w:rsidRPr="005277D5">
        <w:rPr>
          <w:sz w:val="20"/>
          <w:vertAlign w:val="subscript"/>
          <w:lang w:val="es-ES_tradnl"/>
        </w:rPr>
        <w:t>PR</w:t>
      </w:r>
      <w:r w:rsidRPr="005277D5">
        <w:rPr>
          <w:sz w:val="20"/>
          <w:lang w:val="es-ES_tradnl"/>
        </w:rPr>
        <w:t xml:space="preserve"> = ( E′</w:t>
      </w:r>
      <w:r w:rsidRPr="005277D5">
        <w:rPr>
          <w:sz w:val="20"/>
          <w:vertAlign w:val="subscript"/>
          <w:lang w:val="es-ES_tradnl"/>
        </w:rPr>
        <w:t>R</w:t>
      </w:r>
      <w:r w:rsidRPr="005277D5">
        <w:rPr>
          <w:sz w:val="20"/>
          <w:lang w:val="es-ES_tradnl"/>
        </w:rPr>
        <w:t xml:space="preserve"> − E′</w:t>
      </w:r>
      <w:r w:rsidRPr="005277D5">
        <w:rPr>
          <w:sz w:val="20"/>
          <w:vertAlign w:val="subscript"/>
          <w:lang w:val="es-ES_tradnl"/>
        </w:rPr>
        <w:t>Y</w:t>
      </w:r>
      <w:r w:rsidRPr="005277D5">
        <w:rPr>
          <w:sz w:val="20"/>
          <w:lang w:val="es-ES_tradnl"/>
        </w:rPr>
        <w:t xml:space="preserve"> ) ÷ ( 2 * P</w:t>
      </w:r>
      <w:r w:rsidRPr="005277D5">
        <w:rPr>
          <w:sz w:val="20"/>
          <w:vertAlign w:val="subscript"/>
          <w:lang w:val="es-ES_tradnl"/>
        </w:rPr>
        <w:t>R</w:t>
      </w:r>
      <w:r w:rsidRPr="005277D5">
        <w:rPr>
          <w:sz w:val="20"/>
          <w:lang w:val="es-ES_tradnl"/>
        </w:rPr>
        <w:t xml:space="preserve"> )</w:t>
      </w:r>
      <w:r w:rsidRPr="005277D5">
        <w:rPr>
          <w:sz w:val="20"/>
          <w:lang w:val="es-ES_tradnl"/>
        </w:rPr>
        <w:tab/>
      </w:r>
      <w:proofErr w:type="spellStart"/>
      <w:r w:rsidRPr="005277D5">
        <w:rPr>
          <w:sz w:val="20"/>
          <w:lang w:val="es-ES_tradnl"/>
        </w:rPr>
        <w:t>for</w:t>
      </w:r>
      <w:proofErr w:type="spellEnd"/>
      <w:r w:rsidRPr="005277D5">
        <w:rPr>
          <w:sz w:val="20"/>
          <w:lang w:val="es-ES_tradnl"/>
        </w:rPr>
        <w:t xml:space="preserve"> 0  &lt;  E′</w:t>
      </w:r>
      <w:r w:rsidRPr="005277D5">
        <w:rPr>
          <w:sz w:val="20"/>
          <w:vertAlign w:val="subscript"/>
          <w:lang w:val="es-ES_tradnl"/>
        </w:rPr>
        <w:t>R</w:t>
      </w:r>
      <w:r w:rsidRPr="005277D5">
        <w:rPr>
          <w:sz w:val="20"/>
          <w:lang w:val="es-ES_tradnl"/>
        </w:rPr>
        <w:t xml:space="preserve"> − E′</w:t>
      </w:r>
      <w:r w:rsidRPr="005277D5">
        <w:rPr>
          <w:sz w:val="20"/>
          <w:vertAlign w:val="subscript"/>
          <w:lang w:val="es-ES_tradnl"/>
        </w:rPr>
        <w:t>Y</w:t>
      </w:r>
      <w:r w:rsidRPr="005277D5">
        <w:rPr>
          <w:sz w:val="20"/>
          <w:lang w:val="es-ES_tradnl"/>
        </w:rPr>
        <w:t xml:space="preserve">  &lt;=  P</w:t>
      </w:r>
      <w:r w:rsidRPr="005277D5">
        <w:rPr>
          <w:sz w:val="20"/>
          <w:vertAlign w:val="subscript"/>
          <w:lang w:val="es-ES_tradnl"/>
        </w:rPr>
        <w:t>R</w:t>
      </w:r>
      <w:r w:rsidRPr="005277D5">
        <w:rPr>
          <w:sz w:val="20"/>
          <w:lang w:val="es-ES_tradnl"/>
        </w:rPr>
        <w:tab/>
        <w:t>(</w:t>
      </w:r>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68</w:t>
      </w:r>
      <w:r w:rsidRPr="005277D5">
        <w:rPr>
          <w:sz w:val="20"/>
          <w:lang w:val="en-GB"/>
        </w:rPr>
        <w:fldChar w:fldCharType="end"/>
      </w:r>
      <w:r w:rsidRPr="005277D5">
        <w:rPr>
          <w:sz w:val="20"/>
          <w:lang w:val="es-ES_tradnl"/>
        </w:rPr>
        <w:t>)</w:t>
      </w:r>
    </w:p>
    <w:p w14:paraId="7F766464" w14:textId="77777777"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rFonts w:cs="Arial"/>
          <w:bCs/>
          <w:sz w:val="20"/>
          <w:lang w:val="en-GB"/>
        </w:rPr>
      </w:pPr>
      <w:r w:rsidRPr="005277D5">
        <w:rPr>
          <w:rFonts w:cs="Arial"/>
          <w:bCs/>
          <w:sz w:val="20"/>
          <w:lang w:val="es-ES_tradnl"/>
        </w:rPr>
        <w:tab/>
      </w:r>
      <w:r w:rsidRPr="005277D5">
        <w:rPr>
          <w:rFonts w:cs="Arial"/>
          <w:bCs/>
          <w:sz w:val="20"/>
          <w:lang w:val="en-GB"/>
        </w:rPr>
        <w:t xml:space="preserve">where the constants </w:t>
      </w:r>
      <w:r w:rsidRPr="005277D5">
        <w:rPr>
          <w:rFonts w:cs="Arial"/>
          <w:sz w:val="20"/>
          <w:lang w:val="en-GB"/>
        </w:rPr>
        <w:t>N</w:t>
      </w:r>
      <w:r w:rsidRPr="005277D5">
        <w:rPr>
          <w:rFonts w:cs="Arial"/>
          <w:sz w:val="20"/>
          <w:vertAlign w:val="subscript"/>
          <w:lang w:val="en-GB"/>
        </w:rPr>
        <w:t>B</w:t>
      </w:r>
      <w:r w:rsidRPr="005277D5">
        <w:rPr>
          <w:rFonts w:cs="Arial"/>
          <w:bCs/>
          <w:sz w:val="20"/>
          <w:lang w:val="en-GB"/>
        </w:rPr>
        <w:t xml:space="preserve">, </w:t>
      </w:r>
      <w:r w:rsidRPr="005277D5">
        <w:rPr>
          <w:rFonts w:cs="Arial"/>
          <w:sz w:val="20"/>
          <w:lang w:val="en-GB"/>
        </w:rPr>
        <w:t>P</w:t>
      </w:r>
      <w:r w:rsidRPr="005277D5">
        <w:rPr>
          <w:rFonts w:cs="Arial"/>
          <w:sz w:val="20"/>
          <w:vertAlign w:val="subscript"/>
          <w:lang w:val="en-GB"/>
        </w:rPr>
        <w:t>B</w:t>
      </w:r>
      <w:r w:rsidRPr="005277D5">
        <w:rPr>
          <w:rFonts w:cs="Arial"/>
          <w:bCs/>
          <w:sz w:val="20"/>
          <w:lang w:val="en-GB"/>
        </w:rPr>
        <w:t xml:space="preserve">, </w:t>
      </w:r>
      <w:r w:rsidRPr="005277D5">
        <w:rPr>
          <w:rFonts w:cs="Arial"/>
          <w:sz w:val="20"/>
          <w:lang w:val="en-GB"/>
        </w:rPr>
        <w:t>N</w:t>
      </w:r>
      <w:r w:rsidRPr="005277D5">
        <w:rPr>
          <w:rFonts w:cs="Arial"/>
          <w:sz w:val="20"/>
          <w:vertAlign w:val="subscript"/>
          <w:lang w:val="en-GB"/>
        </w:rPr>
        <w:t>R</w:t>
      </w:r>
      <w:r w:rsidRPr="005277D5">
        <w:rPr>
          <w:rFonts w:cs="Arial"/>
          <w:bCs/>
          <w:sz w:val="20"/>
          <w:lang w:val="en-GB"/>
        </w:rPr>
        <w:t xml:space="preserve"> and </w:t>
      </w:r>
      <w:r w:rsidRPr="005277D5">
        <w:rPr>
          <w:rFonts w:cs="Arial"/>
          <w:sz w:val="20"/>
          <w:lang w:val="en-GB"/>
        </w:rPr>
        <w:t>P</w:t>
      </w:r>
      <w:r w:rsidRPr="005277D5">
        <w:rPr>
          <w:rFonts w:cs="Arial"/>
          <w:sz w:val="20"/>
          <w:vertAlign w:val="subscript"/>
          <w:lang w:val="en-GB"/>
        </w:rPr>
        <w:t>R</w:t>
      </w:r>
      <w:r w:rsidRPr="005277D5">
        <w:rPr>
          <w:rFonts w:cs="Arial"/>
          <w:bCs/>
          <w:sz w:val="20"/>
          <w:lang w:val="en-GB"/>
        </w:rPr>
        <w:t xml:space="preserve"> are determined </w:t>
      </w:r>
      <w:r w:rsidRPr="005277D5">
        <w:rPr>
          <w:rFonts w:cs="Arial"/>
          <w:sz w:val="20"/>
          <w:lang w:val="en-GB"/>
        </w:rPr>
        <w:t>by application of the transfer characteristics function to expressions involving the constants K</w:t>
      </w:r>
      <w:r w:rsidRPr="005277D5">
        <w:rPr>
          <w:rFonts w:cs="Arial"/>
          <w:sz w:val="20"/>
          <w:vertAlign w:val="subscript"/>
          <w:lang w:val="en-GB"/>
        </w:rPr>
        <w:t>B</w:t>
      </w:r>
      <w:r w:rsidRPr="005277D5">
        <w:rPr>
          <w:rFonts w:cs="Arial"/>
          <w:sz w:val="20"/>
          <w:lang w:val="en-GB"/>
        </w:rPr>
        <w:t xml:space="preserve"> and K</w:t>
      </w:r>
      <w:r w:rsidRPr="005277D5">
        <w:rPr>
          <w:rFonts w:cs="Arial"/>
          <w:sz w:val="20"/>
          <w:vertAlign w:val="subscript"/>
          <w:lang w:val="en-GB"/>
        </w:rPr>
        <w:t>R</w:t>
      </w:r>
      <w:r w:rsidRPr="005277D5">
        <w:rPr>
          <w:rFonts w:cs="Arial"/>
          <w:sz w:val="20"/>
          <w:lang w:val="en-GB"/>
        </w:rPr>
        <w:t xml:space="preserve"> as follows</w:t>
      </w:r>
      <w:r w:rsidRPr="005277D5">
        <w:rPr>
          <w:rFonts w:cs="Arial"/>
          <w:bCs/>
          <w:sz w:val="20"/>
          <w:lang w:val="en-GB"/>
        </w:rPr>
        <w:t>:</w:t>
      </w:r>
    </w:p>
    <w:p w14:paraId="7BF646C9" w14:textId="31ADA626"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left" w:pos="794"/>
          <w:tab w:val="left" w:pos="1588"/>
          <w:tab w:val="center" w:pos="4849"/>
          <w:tab w:val="right" w:pos="9696"/>
        </w:tabs>
        <w:spacing w:before="193" w:after="240"/>
        <w:ind w:left="562"/>
        <w:rPr>
          <w:sz w:val="20"/>
          <w:lang w:val="en-GB"/>
        </w:rPr>
      </w:pPr>
      <w:r w:rsidRPr="005277D5">
        <w:rPr>
          <w:sz w:val="20"/>
          <w:lang w:val="en-GB"/>
        </w:rPr>
        <w:t>N</w:t>
      </w:r>
      <w:r w:rsidRPr="005277D5">
        <w:rPr>
          <w:sz w:val="20"/>
          <w:vertAlign w:val="subscript"/>
          <w:lang w:val="en-GB"/>
        </w:rPr>
        <w:t>B</w:t>
      </w:r>
      <w:r w:rsidRPr="005277D5">
        <w:rPr>
          <w:sz w:val="20"/>
          <w:lang w:val="en-GB"/>
        </w:rPr>
        <w:t xml:space="preserve"> = ( 1 − K</w:t>
      </w:r>
      <w:r w:rsidRPr="005277D5">
        <w:rPr>
          <w:sz w:val="20"/>
          <w:vertAlign w:val="subscript"/>
          <w:lang w:val="en-GB"/>
        </w:rPr>
        <w:t>B</w:t>
      </w:r>
      <w:r w:rsidRPr="005277D5">
        <w:rPr>
          <w:sz w:val="20"/>
          <w:lang w:val="en-GB"/>
        </w:rPr>
        <w:t> )′</w:t>
      </w:r>
      <w:r w:rsidRPr="005277D5">
        <w:rPr>
          <w:sz w:val="20"/>
          <w:lang w:val="en-GB"/>
        </w:rPr>
        <w:tab/>
      </w:r>
      <w:r w:rsidRPr="005277D5">
        <w:rPr>
          <w:sz w:val="20"/>
          <w:lang w:val="en-GB"/>
        </w:rPr>
        <w:tab/>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69</w:t>
      </w:r>
      <w:r w:rsidRPr="005277D5">
        <w:rPr>
          <w:sz w:val="20"/>
          <w:lang w:val="en-GB"/>
        </w:rPr>
        <w:fldChar w:fldCharType="end"/>
      </w:r>
      <w:r w:rsidRPr="005277D5">
        <w:rPr>
          <w:sz w:val="20"/>
          <w:lang w:val="en-GB"/>
        </w:rPr>
        <w:t>)</w:t>
      </w:r>
    </w:p>
    <w:p w14:paraId="320693F7" w14:textId="2CEEC9D5"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left" w:pos="794"/>
          <w:tab w:val="left" w:pos="1588"/>
          <w:tab w:val="center" w:pos="4849"/>
          <w:tab w:val="right" w:pos="9696"/>
        </w:tabs>
        <w:spacing w:before="193" w:after="240"/>
        <w:ind w:left="562"/>
        <w:rPr>
          <w:sz w:val="20"/>
          <w:lang w:val="en-GB"/>
        </w:rPr>
      </w:pPr>
      <w:r w:rsidRPr="005277D5">
        <w:rPr>
          <w:sz w:val="20"/>
          <w:lang w:val="en-GB"/>
        </w:rPr>
        <w:t>P</w:t>
      </w:r>
      <w:r w:rsidRPr="005277D5">
        <w:rPr>
          <w:sz w:val="20"/>
          <w:vertAlign w:val="subscript"/>
          <w:lang w:val="en-GB"/>
        </w:rPr>
        <w:t>B</w:t>
      </w:r>
      <w:r w:rsidRPr="005277D5">
        <w:rPr>
          <w:sz w:val="20"/>
          <w:lang w:val="en-GB"/>
        </w:rPr>
        <w:t xml:space="preserve"> = 1 − ( K</w:t>
      </w:r>
      <w:r w:rsidRPr="005277D5">
        <w:rPr>
          <w:sz w:val="20"/>
          <w:vertAlign w:val="subscript"/>
          <w:lang w:val="en-GB"/>
        </w:rPr>
        <w:t>B</w:t>
      </w:r>
      <w:r w:rsidRPr="005277D5">
        <w:rPr>
          <w:sz w:val="20"/>
          <w:lang w:val="en-GB"/>
        </w:rPr>
        <w:t xml:space="preserve"> )′ </w:t>
      </w:r>
      <w:r w:rsidRPr="005277D5">
        <w:rPr>
          <w:sz w:val="20"/>
          <w:lang w:val="en-GB"/>
        </w:rPr>
        <w:tab/>
      </w:r>
      <w:r w:rsidRPr="005277D5">
        <w:rPr>
          <w:sz w:val="20"/>
          <w:lang w:val="en-GB"/>
        </w:rPr>
        <w:tab/>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70</w:t>
      </w:r>
      <w:r w:rsidRPr="005277D5">
        <w:rPr>
          <w:sz w:val="20"/>
          <w:lang w:val="en-GB"/>
        </w:rPr>
        <w:fldChar w:fldCharType="end"/>
      </w:r>
      <w:r w:rsidRPr="005277D5">
        <w:rPr>
          <w:sz w:val="20"/>
          <w:lang w:val="en-GB"/>
        </w:rPr>
        <w:t>)</w:t>
      </w:r>
    </w:p>
    <w:p w14:paraId="416749D1" w14:textId="2E686357"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left" w:pos="794"/>
          <w:tab w:val="left" w:pos="1588"/>
          <w:tab w:val="right" w:pos="9696"/>
        </w:tabs>
        <w:spacing w:before="193" w:after="240"/>
        <w:ind w:left="562"/>
        <w:rPr>
          <w:sz w:val="20"/>
          <w:lang w:val="en-GB"/>
        </w:rPr>
      </w:pPr>
      <w:r w:rsidRPr="005277D5">
        <w:rPr>
          <w:sz w:val="20"/>
          <w:lang w:val="en-GB"/>
        </w:rPr>
        <w:t>N</w:t>
      </w:r>
      <w:r w:rsidRPr="005277D5">
        <w:rPr>
          <w:sz w:val="20"/>
          <w:vertAlign w:val="subscript"/>
          <w:lang w:val="en-GB"/>
        </w:rPr>
        <w:t>R</w:t>
      </w:r>
      <w:r w:rsidRPr="005277D5">
        <w:rPr>
          <w:sz w:val="20"/>
          <w:lang w:val="en-GB"/>
        </w:rPr>
        <w:t xml:space="preserve"> = ( 1 − K</w:t>
      </w:r>
      <w:r w:rsidRPr="005277D5">
        <w:rPr>
          <w:sz w:val="20"/>
          <w:vertAlign w:val="subscript"/>
          <w:lang w:val="en-GB"/>
        </w:rPr>
        <w:t>R</w:t>
      </w:r>
      <w:r w:rsidRPr="005277D5">
        <w:rPr>
          <w:sz w:val="20"/>
          <w:lang w:val="en-GB"/>
        </w:rPr>
        <w:t> )′</w:t>
      </w:r>
      <w:r w:rsidRPr="005277D5">
        <w:rPr>
          <w:sz w:val="20"/>
          <w:lang w:val="en-GB"/>
        </w:rPr>
        <w:tab/>
      </w:r>
      <w:r w:rsidRPr="005277D5">
        <w:rPr>
          <w:sz w:val="20"/>
          <w:lang w:val="en-GB"/>
        </w:rPr>
        <w:tab/>
        <w:t>(</w:t>
      </w:r>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71</w:t>
      </w:r>
      <w:r w:rsidRPr="005277D5">
        <w:rPr>
          <w:sz w:val="20"/>
          <w:lang w:val="en-GB"/>
        </w:rPr>
        <w:fldChar w:fldCharType="end"/>
      </w:r>
      <w:r w:rsidRPr="005277D5">
        <w:rPr>
          <w:sz w:val="20"/>
          <w:lang w:val="en-GB"/>
        </w:rPr>
        <w:t>)</w:t>
      </w:r>
    </w:p>
    <w:p w14:paraId="32879DA9" w14:textId="08E67B28"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left" w:pos="794"/>
          <w:tab w:val="left" w:pos="1588"/>
          <w:tab w:val="center" w:pos="4849"/>
          <w:tab w:val="right" w:pos="9696"/>
        </w:tabs>
        <w:spacing w:before="193" w:after="240"/>
        <w:ind w:left="562"/>
        <w:rPr>
          <w:sz w:val="20"/>
          <w:lang w:val="en-GB"/>
        </w:rPr>
      </w:pPr>
      <w:r w:rsidRPr="005277D5">
        <w:rPr>
          <w:sz w:val="20"/>
          <w:lang w:val="en-GB"/>
        </w:rPr>
        <w:t>P</w:t>
      </w:r>
      <w:r w:rsidRPr="005277D5">
        <w:rPr>
          <w:sz w:val="20"/>
          <w:vertAlign w:val="subscript"/>
          <w:lang w:val="en-GB"/>
        </w:rPr>
        <w:t>R</w:t>
      </w:r>
      <w:r w:rsidRPr="005277D5">
        <w:rPr>
          <w:sz w:val="20"/>
          <w:lang w:val="en-GB"/>
        </w:rPr>
        <w:t xml:space="preserve"> = 1 − ( K</w:t>
      </w:r>
      <w:r w:rsidRPr="005277D5">
        <w:rPr>
          <w:sz w:val="20"/>
          <w:vertAlign w:val="subscript"/>
          <w:lang w:val="en-GB"/>
        </w:rPr>
        <w:t>R</w:t>
      </w:r>
      <w:r w:rsidRPr="005277D5">
        <w:rPr>
          <w:sz w:val="20"/>
          <w:lang w:val="en-GB"/>
        </w:rPr>
        <w:t> )′</w:t>
      </w:r>
      <w:r w:rsidRPr="005277D5">
        <w:rPr>
          <w:sz w:val="20"/>
          <w:lang w:val="en-GB"/>
        </w:rPr>
        <w:tab/>
      </w:r>
      <w:r w:rsidRPr="005277D5">
        <w:rPr>
          <w:sz w:val="20"/>
          <w:lang w:val="en-GB"/>
        </w:rPr>
        <w:tab/>
      </w:r>
      <w:r w:rsidRPr="005277D5">
        <w:rPr>
          <w:sz w:val="20"/>
          <w:lang w:val="en-GB"/>
        </w:rPr>
        <w:tab/>
        <w:t>(</w:t>
      </w:r>
      <w:bookmarkStart w:id="222" w:name="ConstantLumanceLast_Eqn"/>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72</w:t>
      </w:r>
      <w:r w:rsidRPr="005277D5">
        <w:rPr>
          <w:sz w:val="20"/>
          <w:lang w:val="en-GB"/>
        </w:rPr>
        <w:fldChar w:fldCharType="end"/>
      </w:r>
      <w:bookmarkEnd w:id="222"/>
      <w:r w:rsidRPr="005277D5">
        <w:rPr>
          <w:sz w:val="20"/>
          <w:lang w:val="en-GB"/>
        </w:rPr>
        <w:t>)</w:t>
      </w:r>
    </w:p>
    <w:p w14:paraId="17B821DB" w14:textId="0C560E6F"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rPr>
          <w:bCs/>
          <w:sz w:val="20"/>
          <w:lang w:val="en-GB"/>
        </w:rPr>
      </w:pPr>
      <w:r w:rsidRPr="005277D5">
        <w:rPr>
          <w:sz w:val="20"/>
          <w:lang w:val="en-GB"/>
        </w:rPr>
        <w:t>–</w:t>
      </w:r>
      <w:r w:rsidRPr="005277D5">
        <w:rPr>
          <w:sz w:val="20"/>
          <w:lang w:val="en-GB"/>
        </w:rPr>
        <w:tab/>
      </w:r>
      <w:r w:rsidRPr="005277D5">
        <w:rPr>
          <w:bCs/>
          <w:sz w:val="20"/>
          <w:lang w:val="en-GB"/>
        </w:rPr>
        <w:t xml:space="preserve">Otherwise, if </w:t>
      </w:r>
      <w:proofErr w:type="spellStart"/>
      <w:r w:rsidRPr="005277D5">
        <w:rPr>
          <w:bCs/>
          <w:sz w:val="20"/>
          <w:lang w:val="en-GB"/>
        </w:rPr>
        <w:t>MatrixCoefficients</w:t>
      </w:r>
      <w:proofErr w:type="spellEnd"/>
      <w:r w:rsidRPr="005277D5">
        <w:rPr>
          <w:bCs/>
          <w:sz w:val="20"/>
          <w:lang w:val="en-GB"/>
        </w:rPr>
        <w:t xml:space="preserve"> is equal to 11, equations </w:t>
      </w:r>
      <w:r w:rsidRPr="005277D5">
        <w:rPr>
          <w:bCs/>
          <w:sz w:val="20"/>
          <w:lang w:val="en-GB"/>
        </w:rPr>
        <w:fldChar w:fldCharType="begin"/>
      </w:r>
      <w:r w:rsidRPr="005277D5">
        <w:rPr>
          <w:bCs/>
          <w:sz w:val="20"/>
          <w:lang w:val="en-GB"/>
        </w:rPr>
        <w:instrText xml:space="preserve"> REF Matrix11Y \h </w:instrText>
      </w:r>
      <w:r w:rsidRPr="005277D5">
        <w:rPr>
          <w:bCs/>
          <w:sz w:val="20"/>
          <w:lang w:val="en-GB"/>
        </w:rPr>
      </w:r>
      <w:r w:rsidRPr="005277D5">
        <w:rPr>
          <w:bCs/>
          <w:sz w:val="20"/>
          <w:lang w:val="en-GB"/>
        </w:rPr>
        <w:fldChar w:fldCharType="separate"/>
      </w:r>
      <w:r>
        <w:rPr>
          <w:noProof/>
          <w:sz w:val="20"/>
          <w:lang w:val="es-ES_tradnl"/>
        </w:rPr>
        <w:t>73</w:t>
      </w:r>
      <w:r w:rsidRPr="005277D5">
        <w:rPr>
          <w:bCs/>
          <w:sz w:val="20"/>
          <w:lang w:val="en-GB"/>
        </w:rPr>
        <w:fldChar w:fldCharType="end"/>
      </w:r>
      <w:r w:rsidRPr="005277D5">
        <w:rPr>
          <w:sz w:val="20"/>
          <w:lang w:val="en-GB"/>
        </w:rPr>
        <w:t xml:space="preserve"> to </w:t>
      </w:r>
      <w:r w:rsidRPr="005277D5">
        <w:rPr>
          <w:sz w:val="20"/>
          <w:lang w:val="en-GB"/>
        </w:rPr>
        <w:fldChar w:fldCharType="begin"/>
      </w:r>
      <w:r w:rsidRPr="005277D5">
        <w:rPr>
          <w:sz w:val="20"/>
          <w:lang w:val="en-GB"/>
        </w:rPr>
        <w:instrText xml:space="preserve"> REF Matrix11Last \h </w:instrText>
      </w:r>
      <w:r w:rsidRPr="005277D5">
        <w:rPr>
          <w:sz w:val="20"/>
          <w:lang w:val="en-GB"/>
        </w:rPr>
      </w:r>
      <w:r w:rsidRPr="005277D5">
        <w:rPr>
          <w:sz w:val="20"/>
          <w:lang w:val="en-GB"/>
        </w:rPr>
        <w:fldChar w:fldCharType="separate"/>
      </w:r>
      <w:r>
        <w:rPr>
          <w:noProof/>
          <w:sz w:val="20"/>
          <w:lang w:val="en-GB"/>
        </w:rPr>
        <w:t>75</w:t>
      </w:r>
      <w:r w:rsidRPr="005277D5">
        <w:rPr>
          <w:sz w:val="20"/>
          <w:lang w:val="en-GB"/>
        </w:rPr>
        <w:fldChar w:fldCharType="end"/>
      </w:r>
      <w:r w:rsidRPr="005277D5">
        <w:rPr>
          <w:sz w:val="20"/>
          <w:lang w:val="en-GB"/>
        </w:rPr>
        <w:t xml:space="preserve"> </w:t>
      </w:r>
      <w:r w:rsidRPr="005277D5">
        <w:rPr>
          <w:bCs/>
          <w:sz w:val="20"/>
          <w:lang w:val="en-GB"/>
        </w:rPr>
        <w:t>apply:</w:t>
      </w:r>
    </w:p>
    <w:p w14:paraId="0DF790A6" w14:textId="2AD4F80C"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2"/>
        <w:jc w:val="left"/>
        <w:rPr>
          <w:sz w:val="20"/>
          <w:lang w:val="es-ES_tradnl"/>
        </w:rPr>
      </w:pPr>
      <w:r w:rsidRPr="005277D5">
        <w:rPr>
          <w:sz w:val="20"/>
          <w:lang w:val="es-ES_tradnl"/>
        </w:rPr>
        <w:t>E′</w:t>
      </w:r>
      <w:r w:rsidRPr="005277D5">
        <w:rPr>
          <w:sz w:val="20"/>
          <w:vertAlign w:val="subscript"/>
          <w:lang w:val="es-ES_tradnl"/>
        </w:rPr>
        <w:t>Y</w:t>
      </w:r>
      <w:r w:rsidRPr="005277D5">
        <w:rPr>
          <w:sz w:val="20"/>
          <w:lang w:val="es-ES_tradnl"/>
        </w:rPr>
        <w:t xml:space="preserve"> = E′</w:t>
      </w:r>
      <w:r w:rsidRPr="005277D5">
        <w:rPr>
          <w:sz w:val="20"/>
          <w:vertAlign w:val="subscript"/>
          <w:lang w:val="es-ES_tradnl"/>
        </w:rPr>
        <w:t>G</w:t>
      </w:r>
      <w:r w:rsidRPr="005277D5">
        <w:rPr>
          <w:sz w:val="20"/>
          <w:lang w:val="es-ES_tradnl"/>
        </w:rPr>
        <w:tab/>
      </w:r>
      <w:r w:rsidRPr="005277D5">
        <w:rPr>
          <w:sz w:val="20"/>
          <w:lang w:val="es-ES_tradnl"/>
        </w:rPr>
        <w:tab/>
      </w:r>
      <w:r w:rsidRPr="005277D5">
        <w:rPr>
          <w:sz w:val="20"/>
          <w:lang w:val="es-ES_tradnl"/>
        </w:rPr>
        <w:tab/>
        <w:t>(</w:t>
      </w:r>
      <w:bookmarkStart w:id="223" w:name="Matrix11Y"/>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73</w:t>
      </w:r>
      <w:r w:rsidRPr="005277D5">
        <w:rPr>
          <w:sz w:val="20"/>
          <w:lang w:val="en-GB"/>
        </w:rPr>
        <w:fldChar w:fldCharType="end"/>
      </w:r>
      <w:bookmarkEnd w:id="223"/>
      <w:r w:rsidRPr="005277D5">
        <w:rPr>
          <w:sz w:val="20"/>
          <w:lang w:val="es-ES_tradnl"/>
        </w:rPr>
        <w:t>)</w:t>
      </w:r>
    </w:p>
    <w:p w14:paraId="6D74EBB8" w14:textId="2CEB6143"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2"/>
        <w:jc w:val="left"/>
        <w:rPr>
          <w:sz w:val="20"/>
          <w:lang w:val="es-ES_tradnl"/>
        </w:rPr>
      </w:pPr>
      <w:r w:rsidRPr="005277D5">
        <w:rPr>
          <w:sz w:val="20"/>
          <w:lang w:val="es-ES_tradnl"/>
        </w:rPr>
        <w:t>E′</w:t>
      </w:r>
      <w:r w:rsidRPr="005277D5">
        <w:rPr>
          <w:sz w:val="20"/>
          <w:vertAlign w:val="subscript"/>
          <w:lang w:val="es-ES_tradnl"/>
        </w:rPr>
        <w:t>PB</w:t>
      </w:r>
      <w:r w:rsidRPr="005277D5">
        <w:rPr>
          <w:sz w:val="20"/>
          <w:lang w:val="es-ES_tradnl"/>
        </w:rPr>
        <w:t xml:space="preserve"> = ( 0.986566 * E′</w:t>
      </w:r>
      <w:r w:rsidRPr="005277D5">
        <w:rPr>
          <w:sz w:val="20"/>
          <w:vertAlign w:val="subscript"/>
          <w:lang w:val="es-ES_tradnl"/>
        </w:rPr>
        <w:t>B</w:t>
      </w:r>
      <w:r w:rsidRPr="005277D5">
        <w:rPr>
          <w:sz w:val="20"/>
          <w:lang w:val="es-ES_tradnl"/>
        </w:rPr>
        <w:t xml:space="preserve"> − E′</w:t>
      </w:r>
      <w:r w:rsidRPr="005277D5">
        <w:rPr>
          <w:sz w:val="20"/>
          <w:vertAlign w:val="subscript"/>
          <w:lang w:val="es-ES_tradnl"/>
        </w:rPr>
        <w:t>Y</w:t>
      </w:r>
      <w:r w:rsidRPr="005277D5">
        <w:rPr>
          <w:sz w:val="20"/>
          <w:lang w:val="es-ES_tradnl"/>
        </w:rPr>
        <w:t xml:space="preserve"> ) ÷ 2.0</w:t>
      </w:r>
      <w:r w:rsidRPr="005277D5">
        <w:rPr>
          <w:sz w:val="20"/>
          <w:lang w:val="es-ES_tradnl"/>
        </w:rPr>
        <w:tab/>
        <w:t xml:space="preserve"> </w:t>
      </w:r>
      <w:r w:rsidRPr="005277D5">
        <w:rPr>
          <w:sz w:val="20"/>
          <w:lang w:val="es-ES_tradnl"/>
        </w:rPr>
        <w:tab/>
        <w:t>(</w:t>
      </w:r>
      <w:bookmarkStart w:id="224" w:name="Matrix11PB"/>
      <w:r w:rsidRPr="005277D5">
        <w:rPr>
          <w:sz w:val="20"/>
          <w:lang w:val="en-GB"/>
        </w:rPr>
        <w:fldChar w:fldCharType="begin"/>
      </w:r>
      <w:r w:rsidRPr="005277D5">
        <w:rPr>
          <w:sz w:val="20"/>
          <w:lang w:val="es-ES_tradnl"/>
        </w:rPr>
        <w:instrText xml:space="preserve"> SEQ Equation \* ARABIC </w:instrText>
      </w:r>
      <w:r w:rsidRPr="005277D5">
        <w:rPr>
          <w:sz w:val="20"/>
          <w:lang w:val="en-GB"/>
        </w:rPr>
        <w:fldChar w:fldCharType="separate"/>
      </w:r>
      <w:r>
        <w:rPr>
          <w:noProof/>
          <w:sz w:val="20"/>
          <w:lang w:val="es-ES_tradnl"/>
        </w:rPr>
        <w:t>74</w:t>
      </w:r>
      <w:r w:rsidRPr="005277D5">
        <w:rPr>
          <w:sz w:val="20"/>
          <w:lang w:val="en-GB"/>
        </w:rPr>
        <w:fldChar w:fldCharType="end"/>
      </w:r>
      <w:bookmarkEnd w:id="224"/>
      <w:r w:rsidRPr="005277D5">
        <w:rPr>
          <w:sz w:val="20"/>
          <w:lang w:val="es-ES_tradnl"/>
        </w:rPr>
        <w:t>)</w:t>
      </w:r>
    </w:p>
    <w:p w14:paraId="3983F39F" w14:textId="64F92D90"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2"/>
        <w:jc w:val="left"/>
        <w:rPr>
          <w:sz w:val="20"/>
          <w:lang w:val="en-GB"/>
        </w:rPr>
      </w:pPr>
      <w:r w:rsidRPr="005277D5">
        <w:rPr>
          <w:sz w:val="20"/>
          <w:lang w:val="en-GB"/>
        </w:rPr>
        <w:t>E′</w:t>
      </w:r>
      <w:r w:rsidRPr="005277D5">
        <w:rPr>
          <w:sz w:val="20"/>
          <w:vertAlign w:val="subscript"/>
          <w:lang w:val="en-GB"/>
        </w:rPr>
        <w:t>PR</w:t>
      </w:r>
      <w:r w:rsidRPr="005277D5">
        <w:rPr>
          <w:sz w:val="20"/>
          <w:lang w:val="en-GB"/>
        </w:rPr>
        <w:t xml:space="preserve"> = ( E′</w:t>
      </w:r>
      <w:r w:rsidRPr="005277D5">
        <w:rPr>
          <w:sz w:val="20"/>
          <w:vertAlign w:val="subscript"/>
          <w:lang w:val="en-GB"/>
        </w:rPr>
        <w:t>R</w:t>
      </w:r>
      <w:r w:rsidRPr="005277D5">
        <w:rPr>
          <w:sz w:val="20"/>
          <w:lang w:val="en-GB"/>
        </w:rPr>
        <w:t xml:space="preserve"> − 0.991902 * E′</w:t>
      </w:r>
      <w:r w:rsidRPr="005277D5">
        <w:rPr>
          <w:sz w:val="20"/>
          <w:vertAlign w:val="subscript"/>
          <w:lang w:val="en-GB"/>
        </w:rPr>
        <w:t>Y</w:t>
      </w:r>
      <w:r w:rsidRPr="005277D5">
        <w:rPr>
          <w:sz w:val="20"/>
          <w:lang w:val="en-GB"/>
        </w:rPr>
        <w:t xml:space="preserve"> ) ÷ 2.0</w:t>
      </w:r>
      <w:r w:rsidRPr="005277D5">
        <w:rPr>
          <w:sz w:val="20"/>
          <w:lang w:val="en-GB"/>
        </w:rPr>
        <w:tab/>
      </w:r>
      <w:r w:rsidRPr="005277D5">
        <w:rPr>
          <w:sz w:val="20"/>
          <w:lang w:val="en-GB"/>
        </w:rPr>
        <w:tab/>
        <w:t>(</w:t>
      </w:r>
      <w:bookmarkStart w:id="225" w:name="Matrix11Last"/>
      <w:r w:rsidRPr="005277D5">
        <w:rPr>
          <w:sz w:val="20"/>
          <w:lang w:val="en-GB"/>
        </w:rPr>
        <w:fldChar w:fldCharType="begin"/>
      </w:r>
      <w:r w:rsidRPr="005277D5">
        <w:rPr>
          <w:sz w:val="20"/>
          <w:lang w:val="en-GB"/>
        </w:rPr>
        <w:instrText xml:space="preserve"> SEQ Equation \* ARABIC </w:instrText>
      </w:r>
      <w:r w:rsidRPr="005277D5">
        <w:rPr>
          <w:sz w:val="20"/>
          <w:lang w:val="en-GB"/>
        </w:rPr>
        <w:fldChar w:fldCharType="separate"/>
      </w:r>
      <w:r>
        <w:rPr>
          <w:noProof/>
          <w:sz w:val="20"/>
          <w:lang w:val="en-GB"/>
        </w:rPr>
        <w:t>75</w:t>
      </w:r>
      <w:r w:rsidRPr="005277D5">
        <w:rPr>
          <w:sz w:val="20"/>
          <w:lang w:val="en-GB"/>
        </w:rPr>
        <w:fldChar w:fldCharType="end"/>
      </w:r>
      <w:bookmarkEnd w:id="225"/>
      <w:r w:rsidRPr="005277D5">
        <w:rPr>
          <w:sz w:val="20"/>
          <w:lang w:val="en-GB"/>
        </w:rPr>
        <w:t>)</w:t>
      </w:r>
    </w:p>
    <w:p w14:paraId="1625E551" w14:textId="4B793EF3"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sz w:val="18"/>
          <w:lang w:val="en-GB"/>
        </w:rPr>
      </w:pPr>
      <w:r w:rsidRPr="005277D5">
        <w:rPr>
          <w:sz w:val="18"/>
          <w:lang w:val="en-GB"/>
        </w:rPr>
        <w:t xml:space="preserve">NOTE </w:t>
      </w:r>
      <w:r w:rsidRPr="005277D5">
        <w:rPr>
          <w:rFonts w:cs="Arial"/>
          <w:sz w:val="18"/>
          <w:lang w:val="en-GB"/>
        </w:rPr>
        <w:fldChar w:fldCharType="begin"/>
      </w:r>
      <w:r w:rsidRPr="005277D5">
        <w:rPr>
          <w:rFonts w:cs="Arial"/>
          <w:sz w:val="18"/>
          <w:lang w:val="en-GB"/>
        </w:rPr>
        <w:instrText xml:space="preserve"> SEQ </w:instrText>
      </w:r>
      <w:r w:rsidRPr="005277D5">
        <w:rPr>
          <w:sz w:val="18"/>
          <w:lang w:val="en-GB"/>
        </w:rPr>
        <w:instrText xml:space="preserve">NoteCounter </w:instrText>
      </w:r>
      <w:r w:rsidRPr="005277D5">
        <w:rPr>
          <w:rFonts w:cs="Arial"/>
          <w:sz w:val="18"/>
          <w:lang w:val="en-GB"/>
        </w:rPr>
        <w:instrText xml:space="preserve">\s 9 \* MERGEFORMAT </w:instrText>
      </w:r>
      <w:r w:rsidRPr="005277D5">
        <w:rPr>
          <w:rFonts w:cs="Arial"/>
          <w:sz w:val="18"/>
          <w:lang w:val="en-GB"/>
        </w:rPr>
        <w:fldChar w:fldCharType="separate"/>
      </w:r>
      <w:r>
        <w:rPr>
          <w:rFonts w:cs="Arial"/>
          <w:noProof/>
          <w:sz w:val="18"/>
          <w:lang w:val="en-GB"/>
        </w:rPr>
        <w:t>5</w:t>
      </w:r>
      <w:r w:rsidRPr="005277D5">
        <w:rPr>
          <w:rFonts w:cs="Arial"/>
          <w:sz w:val="18"/>
          <w:lang w:val="en-GB"/>
        </w:rPr>
        <w:fldChar w:fldCharType="end"/>
      </w:r>
      <w:r w:rsidRPr="005277D5">
        <w:rPr>
          <w:sz w:val="18"/>
          <w:lang w:val="en-GB"/>
        </w:rPr>
        <w:t xml:space="preserve"> – In this case, for purposes of the Y′D′</w:t>
      </w:r>
      <w:r w:rsidRPr="005277D5">
        <w:rPr>
          <w:sz w:val="18"/>
          <w:vertAlign w:val="subscript"/>
          <w:lang w:val="en-GB"/>
        </w:rPr>
        <w:t>Z</w:t>
      </w:r>
      <w:r w:rsidRPr="005277D5">
        <w:rPr>
          <w:sz w:val="18"/>
          <w:lang w:val="en-GB"/>
        </w:rPr>
        <w:t>D′</w:t>
      </w:r>
      <w:r w:rsidRPr="005277D5">
        <w:rPr>
          <w:sz w:val="18"/>
          <w:vertAlign w:val="subscript"/>
          <w:lang w:val="en-GB"/>
        </w:rPr>
        <w:t>X</w:t>
      </w:r>
      <w:r w:rsidRPr="005277D5">
        <w:rPr>
          <w:sz w:val="18"/>
          <w:lang w:val="en-GB"/>
        </w:rPr>
        <w:t xml:space="preserve"> nomenclature used in </w:t>
      </w:r>
      <w:r w:rsidRPr="005277D5">
        <w:rPr>
          <w:sz w:val="18"/>
          <w:lang w:val="en-GB"/>
        </w:rPr>
        <w:fldChar w:fldCharType="begin"/>
      </w:r>
      <w:r w:rsidRPr="005277D5">
        <w:rPr>
          <w:sz w:val="18"/>
          <w:lang w:val="en-GB"/>
        </w:rPr>
        <w:instrText xml:space="preserve"> REF _Ref331349699 \h  \* MERGEFORMAT </w:instrText>
      </w:r>
      <w:r w:rsidRPr="005277D5">
        <w:rPr>
          <w:sz w:val="18"/>
          <w:lang w:val="en-GB"/>
        </w:rPr>
      </w:r>
      <w:r w:rsidRPr="005277D5">
        <w:rPr>
          <w:sz w:val="18"/>
          <w:lang w:val="en-GB"/>
        </w:rPr>
        <w:fldChar w:fldCharType="separate"/>
      </w:r>
      <w:r w:rsidRPr="005277D5">
        <w:rPr>
          <w:sz w:val="18"/>
          <w:lang w:val="en-GB"/>
        </w:rPr>
        <w:t>Table 4</w:t>
      </w:r>
      <w:r w:rsidRPr="005277D5">
        <w:rPr>
          <w:sz w:val="18"/>
          <w:lang w:val="en-GB"/>
        </w:rPr>
        <w:fldChar w:fldCharType="end"/>
      </w:r>
      <w:r w:rsidRPr="005277D5">
        <w:rPr>
          <w:sz w:val="18"/>
          <w:lang w:val="en-GB"/>
        </w:rPr>
        <w:t>, E′</w:t>
      </w:r>
      <w:r w:rsidRPr="005277D5">
        <w:rPr>
          <w:sz w:val="18"/>
          <w:vertAlign w:val="subscript"/>
          <w:lang w:val="en-GB"/>
        </w:rPr>
        <w:t xml:space="preserve">PB </w:t>
      </w:r>
      <w:r w:rsidRPr="005277D5">
        <w:rPr>
          <w:sz w:val="18"/>
          <w:lang w:val="en-GB"/>
        </w:rPr>
        <w:t>may be referred to as D′</w:t>
      </w:r>
      <w:r w:rsidRPr="005277D5">
        <w:rPr>
          <w:sz w:val="18"/>
          <w:vertAlign w:val="subscript"/>
          <w:lang w:val="en-GB"/>
        </w:rPr>
        <w:t>Z</w:t>
      </w:r>
      <w:r w:rsidRPr="005277D5">
        <w:rPr>
          <w:sz w:val="18"/>
          <w:lang w:val="en-GB"/>
        </w:rPr>
        <w:t xml:space="preserve"> and E′</w:t>
      </w:r>
      <w:r w:rsidRPr="005277D5">
        <w:rPr>
          <w:sz w:val="18"/>
          <w:vertAlign w:val="subscript"/>
          <w:lang w:val="en-GB"/>
        </w:rPr>
        <w:t xml:space="preserve">PR </w:t>
      </w:r>
      <w:r w:rsidRPr="005277D5">
        <w:rPr>
          <w:sz w:val="18"/>
          <w:lang w:val="en-GB"/>
        </w:rPr>
        <w:t>may be referred to as D′</w:t>
      </w:r>
      <w:r w:rsidRPr="005277D5">
        <w:rPr>
          <w:sz w:val="18"/>
          <w:vertAlign w:val="subscript"/>
          <w:lang w:val="en-GB"/>
        </w:rPr>
        <w:t>X</w:t>
      </w:r>
      <w:r w:rsidRPr="005277D5">
        <w:rPr>
          <w:sz w:val="18"/>
          <w:lang w:val="en-GB"/>
        </w:rPr>
        <w:t>.</w:t>
      </w:r>
    </w:p>
    <w:p w14:paraId="46DB2400" w14:textId="77777777"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hanging="403"/>
        <w:rPr>
          <w:bCs/>
          <w:noProof/>
          <w:sz w:val="20"/>
          <w:lang w:val="en-GB"/>
        </w:rPr>
      </w:pPr>
      <w:r w:rsidRPr="005277D5">
        <w:rPr>
          <w:sz w:val="20"/>
          <w:lang w:val="en-GB"/>
        </w:rPr>
        <w:t>–</w:t>
      </w:r>
      <w:r w:rsidRPr="005277D5">
        <w:rPr>
          <w:bCs/>
          <w:noProof/>
          <w:sz w:val="20"/>
          <w:lang w:val="en-GB"/>
        </w:rPr>
        <w:tab/>
      </w:r>
      <w:r w:rsidRPr="005277D5">
        <w:rPr>
          <w:noProof/>
          <w:sz w:val="20"/>
          <w:lang w:val="en-GB"/>
        </w:rPr>
        <w:t>Otherwise (</w:t>
      </w:r>
      <w:r w:rsidRPr="005277D5">
        <w:rPr>
          <w:bCs/>
          <w:noProof/>
          <w:sz w:val="20"/>
          <w:lang w:val="en-GB"/>
        </w:rPr>
        <w:t>MatrixCoefficients is equal to 14), the following applies:</w:t>
      </w:r>
    </w:p>
    <w:p w14:paraId="6000EA17" w14:textId="4E5C6DDE"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806" w:hanging="403"/>
        <w:rPr>
          <w:bCs/>
          <w:noProof/>
          <w:sz w:val="20"/>
          <w:lang w:val="en-GB"/>
        </w:rPr>
      </w:pPr>
      <w:r w:rsidRPr="005277D5">
        <w:rPr>
          <w:sz w:val="20"/>
          <w:lang w:val="en-GB"/>
        </w:rPr>
        <w:t>–</w:t>
      </w:r>
      <w:r w:rsidRPr="005277D5">
        <w:rPr>
          <w:sz w:val="20"/>
          <w:lang w:val="en-GB"/>
        </w:rPr>
        <w:tab/>
        <w:t xml:space="preserve">If </w:t>
      </w:r>
      <w:proofErr w:type="spellStart"/>
      <w:r w:rsidRPr="005277D5">
        <w:rPr>
          <w:rFonts w:cs="Arial"/>
          <w:sz w:val="20"/>
          <w:lang w:val="en-GB"/>
        </w:rPr>
        <w:t>TransferCharacteristics</w:t>
      </w:r>
      <w:proofErr w:type="spellEnd"/>
      <w:r w:rsidRPr="005277D5">
        <w:rPr>
          <w:rFonts w:cs="Arial"/>
          <w:sz w:val="20"/>
          <w:lang w:val="en-GB"/>
        </w:rPr>
        <w:t xml:space="preserve"> is not equal to 18, </w:t>
      </w:r>
      <w:r w:rsidRPr="005277D5">
        <w:rPr>
          <w:bCs/>
          <w:noProof/>
          <w:sz w:val="20"/>
          <w:lang w:val="en-GB"/>
        </w:rPr>
        <w:t xml:space="preserve">equations </w:t>
      </w:r>
      <w:r w:rsidRPr="005277D5">
        <w:rPr>
          <w:bCs/>
          <w:noProof/>
          <w:sz w:val="20"/>
          <w:lang w:val="en-GB"/>
        </w:rPr>
        <w:fldChar w:fldCharType="begin"/>
      </w:r>
      <w:r w:rsidRPr="005277D5">
        <w:rPr>
          <w:bCs/>
          <w:noProof/>
          <w:sz w:val="20"/>
          <w:lang w:val="en-GB"/>
        </w:rPr>
        <w:instrText xml:space="preserve"> REF Equation_YforICtCp \h </w:instrText>
      </w:r>
      <w:r w:rsidRPr="005277D5">
        <w:rPr>
          <w:bCs/>
          <w:noProof/>
          <w:sz w:val="20"/>
          <w:lang w:val="en-GB"/>
        </w:rPr>
      </w:r>
      <w:r w:rsidRPr="005277D5">
        <w:rPr>
          <w:bCs/>
          <w:noProof/>
          <w:sz w:val="20"/>
          <w:lang w:val="en-GB"/>
        </w:rPr>
        <w:fldChar w:fldCharType="separate"/>
      </w:r>
      <w:r>
        <w:rPr>
          <w:noProof/>
          <w:sz w:val="20"/>
          <w:lang w:val="es-ES_tradnl"/>
        </w:rPr>
        <w:t>76</w:t>
      </w:r>
      <w:r w:rsidRPr="005277D5">
        <w:rPr>
          <w:bCs/>
          <w:noProof/>
          <w:sz w:val="20"/>
          <w:lang w:val="en-GB"/>
        </w:rPr>
        <w:fldChar w:fldCharType="end"/>
      </w:r>
      <w:r w:rsidRPr="005277D5">
        <w:rPr>
          <w:sz w:val="20"/>
          <w:lang w:val="en-GB"/>
        </w:rPr>
        <w:t xml:space="preserve"> to </w:t>
      </w:r>
      <w:r w:rsidRPr="005277D5">
        <w:rPr>
          <w:sz w:val="20"/>
          <w:lang w:val="en-GB"/>
        </w:rPr>
        <w:fldChar w:fldCharType="begin"/>
      </w:r>
      <w:r w:rsidRPr="005277D5">
        <w:rPr>
          <w:sz w:val="20"/>
          <w:lang w:val="en-GB"/>
        </w:rPr>
        <w:instrText xml:space="preserve"> REF Equation_PRforICtCp \h </w:instrText>
      </w:r>
      <w:r w:rsidRPr="005277D5">
        <w:rPr>
          <w:sz w:val="20"/>
          <w:lang w:val="en-GB"/>
        </w:rPr>
      </w:r>
      <w:r w:rsidRPr="005277D5">
        <w:rPr>
          <w:sz w:val="20"/>
          <w:lang w:val="en-GB"/>
        </w:rPr>
        <w:fldChar w:fldCharType="separate"/>
      </w:r>
      <w:r>
        <w:rPr>
          <w:noProof/>
          <w:sz w:val="20"/>
          <w:lang w:val="en-GB"/>
        </w:rPr>
        <w:t>78</w:t>
      </w:r>
      <w:r w:rsidRPr="005277D5">
        <w:rPr>
          <w:sz w:val="20"/>
          <w:lang w:val="en-GB"/>
        </w:rPr>
        <w:fldChar w:fldCharType="end"/>
      </w:r>
      <w:r w:rsidRPr="005277D5">
        <w:rPr>
          <w:sz w:val="20"/>
          <w:lang w:val="en-GB"/>
        </w:rPr>
        <w:t xml:space="preserve"> </w:t>
      </w:r>
      <w:r w:rsidRPr="005277D5">
        <w:rPr>
          <w:bCs/>
          <w:noProof/>
          <w:sz w:val="20"/>
          <w:lang w:val="en-GB"/>
        </w:rPr>
        <w:t>apply:</w:t>
      </w:r>
    </w:p>
    <w:p w14:paraId="1E21693F" w14:textId="47546173"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noProof/>
          <w:sz w:val="20"/>
          <w:lang w:val="es-ES_tradnl"/>
        </w:rPr>
      </w:pPr>
      <w:r w:rsidRPr="005277D5">
        <w:rPr>
          <w:noProof/>
          <w:sz w:val="20"/>
          <w:lang w:val="es-ES_tradnl"/>
        </w:rPr>
        <w:t>E′</w:t>
      </w:r>
      <w:r w:rsidRPr="005277D5">
        <w:rPr>
          <w:noProof/>
          <w:sz w:val="20"/>
          <w:vertAlign w:val="subscript"/>
          <w:lang w:val="es-ES_tradnl"/>
        </w:rPr>
        <w:t>Y</w:t>
      </w:r>
      <w:r w:rsidRPr="005277D5">
        <w:rPr>
          <w:noProof/>
          <w:sz w:val="20"/>
          <w:lang w:val="es-ES_tradnl"/>
        </w:rPr>
        <w:t xml:space="preserve"> = 0.5 * ( E′</w:t>
      </w:r>
      <w:r w:rsidRPr="005277D5">
        <w:rPr>
          <w:noProof/>
          <w:sz w:val="20"/>
          <w:vertAlign w:val="subscript"/>
          <w:lang w:val="es-ES_tradnl"/>
        </w:rPr>
        <w:t>L</w:t>
      </w:r>
      <w:r w:rsidRPr="005277D5">
        <w:rPr>
          <w:noProof/>
          <w:sz w:val="20"/>
          <w:lang w:val="es-ES_tradnl"/>
        </w:rPr>
        <w:t xml:space="preserve"> + E′</w:t>
      </w:r>
      <w:r w:rsidRPr="005277D5">
        <w:rPr>
          <w:noProof/>
          <w:sz w:val="20"/>
          <w:vertAlign w:val="subscript"/>
          <w:lang w:val="es-ES_tradnl"/>
        </w:rPr>
        <w:t>M</w:t>
      </w:r>
      <w:r w:rsidRPr="005277D5">
        <w:rPr>
          <w:noProof/>
          <w:sz w:val="20"/>
          <w:lang w:val="es-ES_tradnl"/>
        </w:rPr>
        <w:t xml:space="preserve"> )</w:t>
      </w:r>
      <w:r w:rsidRPr="005277D5">
        <w:rPr>
          <w:noProof/>
          <w:sz w:val="20"/>
          <w:lang w:val="es-ES_tradnl"/>
        </w:rPr>
        <w:tab/>
      </w:r>
      <w:r w:rsidRPr="005277D5">
        <w:rPr>
          <w:noProof/>
          <w:sz w:val="20"/>
          <w:lang w:val="es-ES_tradnl"/>
        </w:rPr>
        <w:tab/>
        <w:t>(</w:t>
      </w:r>
      <w:bookmarkStart w:id="226" w:name="Equation_YforICtCp"/>
      <w:r w:rsidRPr="005277D5">
        <w:rPr>
          <w:noProof/>
          <w:sz w:val="20"/>
          <w:lang w:val="en-GB"/>
        </w:rPr>
        <w:fldChar w:fldCharType="begin"/>
      </w:r>
      <w:r w:rsidRPr="005277D5">
        <w:rPr>
          <w:noProof/>
          <w:sz w:val="20"/>
          <w:lang w:val="es-ES_tradnl"/>
        </w:rPr>
        <w:instrText xml:space="preserve"> SEQ Equation \* ARABIC </w:instrText>
      </w:r>
      <w:r w:rsidRPr="005277D5">
        <w:rPr>
          <w:noProof/>
          <w:sz w:val="20"/>
          <w:lang w:val="en-GB"/>
        </w:rPr>
        <w:fldChar w:fldCharType="separate"/>
      </w:r>
      <w:r>
        <w:rPr>
          <w:noProof/>
          <w:sz w:val="20"/>
          <w:lang w:val="es-ES_tradnl"/>
        </w:rPr>
        <w:t>76</w:t>
      </w:r>
      <w:r w:rsidRPr="005277D5">
        <w:rPr>
          <w:noProof/>
          <w:sz w:val="20"/>
          <w:lang w:val="en-GB"/>
        </w:rPr>
        <w:fldChar w:fldCharType="end"/>
      </w:r>
      <w:bookmarkEnd w:id="226"/>
      <w:r w:rsidRPr="005277D5">
        <w:rPr>
          <w:noProof/>
          <w:sz w:val="20"/>
          <w:lang w:val="es-ES_tradnl"/>
        </w:rPr>
        <w:t>)</w:t>
      </w:r>
    </w:p>
    <w:p w14:paraId="02CF5727" w14:textId="36ECDA39"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noProof/>
          <w:sz w:val="20"/>
          <w:lang w:val="es-ES_tradnl"/>
        </w:rPr>
      </w:pPr>
      <w:r w:rsidRPr="005277D5">
        <w:rPr>
          <w:noProof/>
          <w:sz w:val="20"/>
          <w:lang w:val="es-ES_tradnl"/>
        </w:rPr>
        <w:t>E′</w:t>
      </w:r>
      <w:r w:rsidRPr="005277D5">
        <w:rPr>
          <w:noProof/>
          <w:sz w:val="20"/>
          <w:vertAlign w:val="subscript"/>
          <w:lang w:val="es-ES_tradnl"/>
        </w:rPr>
        <w:t>PB</w:t>
      </w:r>
      <w:r w:rsidRPr="005277D5">
        <w:rPr>
          <w:noProof/>
          <w:sz w:val="20"/>
          <w:lang w:val="es-ES_tradnl"/>
        </w:rPr>
        <w:t xml:space="preserve"> = ( 6610 * E′</w:t>
      </w:r>
      <w:r w:rsidRPr="005277D5">
        <w:rPr>
          <w:noProof/>
          <w:sz w:val="20"/>
          <w:vertAlign w:val="subscript"/>
          <w:lang w:val="es-ES_tradnl"/>
        </w:rPr>
        <w:t>L</w:t>
      </w:r>
      <w:r w:rsidRPr="005277D5">
        <w:rPr>
          <w:noProof/>
          <w:sz w:val="20"/>
          <w:lang w:val="es-ES_tradnl"/>
        </w:rPr>
        <w:t xml:space="preserve"> − 13613 * E′</w:t>
      </w:r>
      <w:r w:rsidRPr="005277D5">
        <w:rPr>
          <w:noProof/>
          <w:sz w:val="20"/>
          <w:vertAlign w:val="subscript"/>
          <w:lang w:val="es-ES_tradnl"/>
        </w:rPr>
        <w:t>M</w:t>
      </w:r>
      <w:r w:rsidRPr="005277D5">
        <w:rPr>
          <w:noProof/>
          <w:sz w:val="20"/>
          <w:lang w:val="es-ES_tradnl"/>
        </w:rPr>
        <w:t xml:space="preserve"> + 7003 * E′</w:t>
      </w:r>
      <w:r w:rsidRPr="005277D5">
        <w:rPr>
          <w:noProof/>
          <w:sz w:val="20"/>
          <w:vertAlign w:val="subscript"/>
          <w:lang w:val="es-ES_tradnl"/>
        </w:rPr>
        <w:t>S</w:t>
      </w:r>
      <w:r w:rsidRPr="005277D5">
        <w:rPr>
          <w:noProof/>
          <w:sz w:val="20"/>
          <w:lang w:val="es-ES_tradnl"/>
        </w:rPr>
        <w:t xml:space="preserve"> ) ÷ 4096</w:t>
      </w:r>
      <w:r w:rsidRPr="005277D5">
        <w:rPr>
          <w:noProof/>
          <w:sz w:val="20"/>
          <w:lang w:val="es-ES_tradnl"/>
        </w:rPr>
        <w:tab/>
        <w:t>(</w:t>
      </w:r>
      <w:bookmarkStart w:id="227" w:name="Equation_PBforICtCp"/>
      <w:r w:rsidRPr="005277D5">
        <w:rPr>
          <w:noProof/>
          <w:sz w:val="20"/>
          <w:lang w:val="en-GB"/>
        </w:rPr>
        <w:fldChar w:fldCharType="begin"/>
      </w:r>
      <w:r w:rsidRPr="005277D5">
        <w:rPr>
          <w:noProof/>
          <w:sz w:val="20"/>
          <w:lang w:val="es-ES_tradnl"/>
        </w:rPr>
        <w:instrText xml:space="preserve"> SEQ Equation \* ARABIC </w:instrText>
      </w:r>
      <w:r w:rsidRPr="005277D5">
        <w:rPr>
          <w:noProof/>
          <w:sz w:val="20"/>
          <w:lang w:val="en-GB"/>
        </w:rPr>
        <w:fldChar w:fldCharType="separate"/>
      </w:r>
      <w:r>
        <w:rPr>
          <w:noProof/>
          <w:sz w:val="20"/>
          <w:lang w:val="es-ES_tradnl"/>
        </w:rPr>
        <w:t>77</w:t>
      </w:r>
      <w:r w:rsidRPr="005277D5">
        <w:rPr>
          <w:noProof/>
          <w:sz w:val="20"/>
          <w:lang w:val="en-GB"/>
        </w:rPr>
        <w:fldChar w:fldCharType="end"/>
      </w:r>
      <w:bookmarkEnd w:id="227"/>
      <w:r w:rsidRPr="005277D5">
        <w:rPr>
          <w:noProof/>
          <w:sz w:val="20"/>
          <w:lang w:val="es-ES_tradnl"/>
        </w:rPr>
        <w:t>)</w:t>
      </w:r>
    </w:p>
    <w:p w14:paraId="674F2EA9" w14:textId="0DF96DBF"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noProof/>
          <w:sz w:val="20"/>
          <w:lang w:val="en-GB"/>
        </w:rPr>
      </w:pPr>
      <w:r w:rsidRPr="005277D5">
        <w:rPr>
          <w:noProof/>
          <w:sz w:val="20"/>
          <w:lang w:val="en-GB"/>
        </w:rPr>
        <w:t>E′</w:t>
      </w:r>
      <w:r w:rsidRPr="005277D5">
        <w:rPr>
          <w:noProof/>
          <w:sz w:val="20"/>
          <w:vertAlign w:val="subscript"/>
          <w:lang w:val="en-GB"/>
        </w:rPr>
        <w:t>PR</w:t>
      </w:r>
      <w:r w:rsidRPr="005277D5">
        <w:rPr>
          <w:noProof/>
          <w:sz w:val="20"/>
          <w:lang w:val="en-GB"/>
        </w:rPr>
        <w:t xml:space="preserve"> = ( 17933 * E′</w:t>
      </w:r>
      <w:r w:rsidRPr="005277D5">
        <w:rPr>
          <w:noProof/>
          <w:sz w:val="20"/>
          <w:vertAlign w:val="subscript"/>
          <w:lang w:val="en-GB"/>
        </w:rPr>
        <w:t>L</w:t>
      </w:r>
      <w:r w:rsidRPr="005277D5">
        <w:rPr>
          <w:noProof/>
          <w:sz w:val="20"/>
          <w:lang w:val="en-GB"/>
        </w:rPr>
        <w:t xml:space="preserve"> − 17390 * E′</w:t>
      </w:r>
      <w:r w:rsidRPr="005277D5">
        <w:rPr>
          <w:noProof/>
          <w:sz w:val="20"/>
          <w:vertAlign w:val="subscript"/>
          <w:lang w:val="en-GB"/>
        </w:rPr>
        <w:t>M</w:t>
      </w:r>
      <w:r w:rsidRPr="005277D5">
        <w:rPr>
          <w:noProof/>
          <w:sz w:val="20"/>
          <w:lang w:val="en-GB"/>
        </w:rPr>
        <w:t xml:space="preserve"> − 543 * E′</w:t>
      </w:r>
      <w:r w:rsidRPr="005277D5">
        <w:rPr>
          <w:noProof/>
          <w:sz w:val="20"/>
          <w:vertAlign w:val="subscript"/>
          <w:lang w:val="en-GB"/>
        </w:rPr>
        <w:t>S</w:t>
      </w:r>
      <w:r w:rsidRPr="005277D5">
        <w:rPr>
          <w:noProof/>
          <w:sz w:val="20"/>
          <w:lang w:val="en-GB"/>
        </w:rPr>
        <w:t xml:space="preserve"> ) ÷ 4096</w:t>
      </w:r>
      <w:r w:rsidRPr="005277D5">
        <w:rPr>
          <w:noProof/>
          <w:sz w:val="20"/>
          <w:lang w:val="en-GB"/>
        </w:rPr>
        <w:tab/>
        <w:t>(</w:t>
      </w:r>
      <w:bookmarkStart w:id="228" w:name="Equation_PRforICtCp"/>
      <w:r w:rsidRPr="005277D5">
        <w:rPr>
          <w:noProof/>
          <w:sz w:val="20"/>
          <w:lang w:val="en-GB"/>
        </w:rPr>
        <w:fldChar w:fldCharType="begin"/>
      </w:r>
      <w:r w:rsidRPr="005277D5">
        <w:rPr>
          <w:noProof/>
          <w:sz w:val="20"/>
          <w:lang w:val="en-GB"/>
        </w:rPr>
        <w:instrText xml:space="preserve"> SEQ Equation \* ARABIC </w:instrText>
      </w:r>
      <w:r w:rsidRPr="005277D5">
        <w:rPr>
          <w:noProof/>
          <w:sz w:val="20"/>
          <w:lang w:val="en-GB"/>
        </w:rPr>
        <w:fldChar w:fldCharType="separate"/>
      </w:r>
      <w:r>
        <w:rPr>
          <w:noProof/>
          <w:sz w:val="20"/>
          <w:lang w:val="en-GB"/>
        </w:rPr>
        <w:t>78</w:t>
      </w:r>
      <w:r w:rsidRPr="005277D5">
        <w:rPr>
          <w:noProof/>
          <w:sz w:val="20"/>
          <w:lang w:val="en-GB"/>
        </w:rPr>
        <w:fldChar w:fldCharType="end"/>
      </w:r>
      <w:bookmarkEnd w:id="228"/>
      <w:r w:rsidRPr="005277D5">
        <w:rPr>
          <w:noProof/>
          <w:sz w:val="20"/>
          <w:lang w:val="en-GB"/>
        </w:rPr>
        <w:t>)</w:t>
      </w:r>
    </w:p>
    <w:p w14:paraId="63BDEBC7" w14:textId="69BC4306"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806" w:hanging="403"/>
        <w:rPr>
          <w:bCs/>
          <w:noProof/>
          <w:sz w:val="20"/>
          <w:lang w:val="en-GB"/>
        </w:rPr>
      </w:pPr>
      <w:r w:rsidRPr="005277D5">
        <w:rPr>
          <w:sz w:val="20"/>
          <w:lang w:val="en-GB"/>
        </w:rPr>
        <w:lastRenderedPageBreak/>
        <w:t>–</w:t>
      </w:r>
      <w:r w:rsidRPr="005277D5">
        <w:rPr>
          <w:sz w:val="20"/>
          <w:lang w:val="en-GB"/>
        </w:rPr>
        <w:tab/>
        <w:t xml:space="preserve">If </w:t>
      </w:r>
      <w:proofErr w:type="spellStart"/>
      <w:r w:rsidRPr="005277D5">
        <w:rPr>
          <w:rFonts w:cs="Arial"/>
          <w:sz w:val="20"/>
          <w:lang w:val="en-GB"/>
        </w:rPr>
        <w:t>TransferCharacteristics</w:t>
      </w:r>
      <w:proofErr w:type="spellEnd"/>
      <w:r w:rsidRPr="005277D5">
        <w:rPr>
          <w:rFonts w:cs="Arial"/>
          <w:sz w:val="20"/>
          <w:lang w:val="en-GB"/>
        </w:rPr>
        <w:t xml:space="preserve"> is not equal to 18, </w:t>
      </w:r>
      <w:r w:rsidRPr="005277D5">
        <w:rPr>
          <w:bCs/>
          <w:noProof/>
          <w:sz w:val="20"/>
          <w:lang w:val="en-GB"/>
        </w:rPr>
        <w:t xml:space="preserve">equations </w:t>
      </w:r>
      <w:r w:rsidRPr="005277D5">
        <w:rPr>
          <w:bCs/>
          <w:noProof/>
          <w:sz w:val="20"/>
          <w:lang w:val="en-GB"/>
        </w:rPr>
        <w:fldChar w:fldCharType="begin"/>
      </w:r>
      <w:r w:rsidRPr="005277D5">
        <w:rPr>
          <w:bCs/>
          <w:noProof/>
          <w:sz w:val="20"/>
          <w:lang w:val="en-GB"/>
        </w:rPr>
        <w:instrText xml:space="preserve"> REF ICtCpHLG_FirstEqn \h </w:instrText>
      </w:r>
      <w:r w:rsidRPr="005277D5">
        <w:rPr>
          <w:bCs/>
          <w:noProof/>
          <w:sz w:val="20"/>
          <w:lang w:val="en-GB"/>
        </w:rPr>
      </w:r>
      <w:r w:rsidRPr="005277D5">
        <w:rPr>
          <w:bCs/>
          <w:noProof/>
          <w:sz w:val="20"/>
          <w:lang w:val="en-GB"/>
        </w:rPr>
        <w:fldChar w:fldCharType="separate"/>
      </w:r>
      <w:r>
        <w:rPr>
          <w:noProof/>
          <w:sz w:val="20"/>
          <w:lang w:val="es-ES_tradnl"/>
        </w:rPr>
        <w:t>79</w:t>
      </w:r>
      <w:r w:rsidRPr="005277D5">
        <w:rPr>
          <w:bCs/>
          <w:noProof/>
          <w:sz w:val="20"/>
          <w:lang w:val="en-GB"/>
        </w:rPr>
        <w:fldChar w:fldCharType="end"/>
      </w:r>
      <w:r w:rsidRPr="005277D5">
        <w:rPr>
          <w:sz w:val="20"/>
          <w:lang w:val="en-GB"/>
        </w:rPr>
        <w:t xml:space="preserve"> to </w:t>
      </w:r>
      <w:r w:rsidRPr="005277D5">
        <w:rPr>
          <w:sz w:val="20"/>
          <w:lang w:val="en-GB"/>
        </w:rPr>
        <w:fldChar w:fldCharType="begin"/>
      </w:r>
      <w:r w:rsidRPr="005277D5">
        <w:rPr>
          <w:sz w:val="20"/>
          <w:lang w:val="en-GB"/>
        </w:rPr>
        <w:instrText xml:space="preserve"> REF ICtCpHLG_ThirdEqn \h </w:instrText>
      </w:r>
      <w:r w:rsidRPr="005277D5">
        <w:rPr>
          <w:sz w:val="20"/>
          <w:lang w:val="en-GB"/>
        </w:rPr>
      </w:r>
      <w:r w:rsidRPr="005277D5">
        <w:rPr>
          <w:sz w:val="20"/>
          <w:lang w:val="en-GB"/>
        </w:rPr>
        <w:fldChar w:fldCharType="separate"/>
      </w:r>
      <w:r>
        <w:rPr>
          <w:noProof/>
          <w:sz w:val="20"/>
          <w:lang w:val="en-GB"/>
        </w:rPr>
        <w:t>81</w:t>
      </w:r>
      <w:r w:rsidRPr="005277D5">
        <w:rPr>
          <w:sz w:val="20"/>
          <w:lang w:val="en-GB"/>
        </w:rPr>
        <w:fldChar w:fldCharType="end"/>
      </w:r>
      <w:r w:rsidRPr="005277D5">
        <w:rPr>
          <w:sz w:val="20"/>
          <w:lang w:val="en-GB"/>
        </w:rPr>
        <w:t xml:space="preserve"> </w:t>
      </w:r>
      <w:r w:rsidRPr="005277D5">
        <w:rPr>
          <w:bCs/>
          <w:noProof/>
          <w:sz w:val="20"/>
          <w:lang w:val="en-GB"/>
        </w:rPr>
        <w:t>apply:</w:t>
      </w:r>
    </w:p>
    <w:p w14:paraId="080B0EBB" w14:textId="2B6B215A"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noProof/>
          <w:sz w:val="20"/>
          <w:lang w:val="es-ES_tradnl"/>
        </w:rPr>
      </w:pPr>
      <w:r w:rsidRPr="005277D5">
        <w:rPr>
          <w:noProof/>
          <w:sz w:val="20"/>
          <w:lang w:val="es-ES_tradnl"/>
        </w:rPr>
        <w:t>E′</w:t>
      </w:r>
      <w:r w:rsidRPr="005277D5">
        <w:rPr>
          <w:noProof/>
          <w:sz w:val="20"/>
          <w:vertAlign w:val="subscript"/>
          <w:lang w:val="es-ES_tradnl"/>
        </w:rPr>
        <w:t>Y</w:t>
      </w:r>
      <w:r w:rsidRPr="005277D5">
        <w:rPr>
          <w:noProof/>
          <w:sz w:val="20"/>
          <w:lang w:val="es-ES_tradnl"/>
        </w:rPr>
        <w:t xml:space="preserve"> = 0.5 * ( E′</w:t>
      </w:r>
      <w:r w:rsidRPr="005277D5">
        <w:rPr>
          <w:noProof/>
          <w:sz w:val="20"/>
          <w:vertAlign w:val="subscript"/>
          <w:lang w:val="es-ES_tradnl"/>
        </w:rPr>
        <w:t>L</w:t>
      </w:r>
      <w:r w:rsidRPr="005277D5">
        <w:rPr>
          <w:noProof/>
          <w:sz w:val="20"/>
          <w:lang w:val="es-ES_tradnl"/>
        </w:rPr>
        <w:t xml:space="preserve"> + E′</w:t>
      </w:r>
      <w:r w:rsidRPr="005277D5">
        <w:rPr>
          <w:noProof/>
          <w:sz w:val="20"/>
          <w:vertAlign w:val="subscript"/>
          <w:lang w:val="es-ES_tradnl"/>
        </w:rPr>
        <w:t>M</w:t>
      </w:r>
      <w:r w:rsidRPr="005277D5">
        <w:rPr>
          <w:noProof/>
          <w:sz w:val="20"/>
          <w:lang w:val="es-ES_tradnl"/>
        </w:rPr>
        <w:t xml:space="preserve"> )</w:t>
      </w:r>
      <w:r w:rsidRPr="005277D5">
        <w:rPr>
          <w:noProof/>
          <w:sz w:val="20"/>
          <w:lang w:val="es-ES_tradnl"/>
        </w:rPr>
        <w:tab/>
      </w:r>
      <w:r w:rsidRPr="005277D5">
        <w:rPr>
          <w:noProof/>
          <w:sz w:val="20"/>
          <w:lang w:val="es-ES_tradnl"/>
        </w:rPr>
        <w:tab/>
        <w:t>(</w:t>
      </w:r>
      <w:bookmarkStart w:id="229" w:name="ICtCpHLG_FirstEqn"/>
      <w:r w:rsidRPr="005277D5">
        <w:rPr>
          <w:noProof/>
          <w:sz w:val="20"/>
          <w:lang w:val="en-GB"/>
        </w:rPr>
        <w:fldChar w:fldCharType="begin"/>
      </w:r>
      <w:r w:rsidRPr="005277D5">
        <w:rPr>
          <w:noProof/>
          <w:sz w:val="20"/>
          <w:lang w:val="es-ES_tradnl"/>
        </w:rPr>
        <w:instrText xml:space="preserve"> SEQ Equation \* ARABIC </w:instrText>
      </w:r>
      <w:r w:rsidRPr="005277D5">
        <w:rPr>
          <w:noProof/>
          <w:sz w:val="20"/>
          <w:lang w:val="en-GB"/>
        </w:rPr>
        <w:fldChar w:fldCharType="separate"/>
      </w:r>
      <w:r>
        <w:rPr>
          <w:noProof/>
          <w:sz w:val="20"/>
          <w:lang w:val="es-ES_tradnl"/>
        </w:rPr>
        <w:t>79</w:t>
      </w:r>
      <w:r w:rsidRPr="005277D5">
        <w:rPr>
          <w:noProof/>
          <w:sz w:val="20"/>
          <w:lang w:val="en-GB"/>
        </w:rPr>
        <w:fldChar w:fldCharType="end"/>
      </w:r>
      <w:bookmarkEnd w:id="229"/>
      <w:r w:rsidRPr="005277D5">
        <w:rPr>
          <w:noProof/>
          <w:sz w:val="20"/>
          <w:lang w:val="es-ES_tradnl"/>
        </w:rPr>
        <w:t>)</w:t>
      </w:r>
    </w:p>
    <w:p w14:paraId="2B40E2D1" w14:textId="7FBAA45F"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noProof/>
          <w:sz w:val="20"/>
          <w:lang w:val="es-ES_tradnl"/>
        </w:rPr>
      </w:pPr>
      <w:r w:rsidRPr="005277D5">
        <w:rPr>
          <w:noProof/>
          <w:sz w:val="20"/>
          <w:lang w:val="es-ES_tradnl"/>
        </w:rPr>
        <w:t>E′</w:t>
      </w:r>
      <w:r w:rsidRPr="005277D5">
        <w:rPr>
          <w:noProof/>
          <w:sz w:val="20"/>
          <w:vertAlign w:val="subscript"/>
          <w:lang w:val="es-ES_tradnl"/>
        </w:rPr>
        <w:t>PB</w:t>
      </w:r>
      <w:r w:rsidRPr="005277D5">
        <w:rPr>
          <w:noProof/>
          <w:sz w:val="20"/>
          <w:lang w:val="es-ES_tradnl"/>
        </w:rPr>
        <w:t xml:space="preserve"> = ( 3625 * E′</w:t>
      </w:r>
      <w:r w:rsidRPr="005277D5">
        <w:rPr>
          <w:noProof/>
          <w:sz w:val="20"/>
          <w:vertAlign w:val="subscript"/>
          <w:lang w:val="es-ES_tradnl"/>
        </w:rPr>
        <w:t>L</w:t>
      </w:r>
      <w:r w:rsidRPr="005277D5">
        <w:rPr>
          <w:noProof/>
          <w:sz w:val="20"/>
          <w:lang w:val="es-ES_tradnl"/>
        </w:rPr>
        <w:t xml:space="preserve"> − 7465 * E′</w:t>
      </w:r>
      <w:r w:rsidRPr="005277D5">
        <w:rPr>
          <w:noProof/>
          <w:sz w:val="20"/>
          <w:vertAlign w:val="subscript"/>
          <w:lang w:val="es-ES_tradnl"/>
        </w:rPr>
        <w:t>M</w:t>
      </w:r>
      <w:r w:rsidRPr="005277D5">
        <w:rPr>
          <w:noProof/>
          <w:sz w:val="20"/>
          <w:lang w:val="es-ES_tradnl"/>
        </w:rPr>
        <w:t xml:space="preserve"> + 3840 * E′</w:t>
      </w:r>
      <w:r w:rsidRPr="005277D5">
        <w:rPr>
          <w:noProof/>
          <w:sz w:val="20"/>
          <w:vertAlign w:val="subscript"/>
          <w:lang w:val="es-ES_tradnl"/>
        </w:rPr>
        <w:t>S</w:t>
      </w:r>
      <w:r w:rsidRPr="005277D5">
        <w:rPr>
          <w:noProof/>
          <w:sz w:val="20"/>
          <w:lang w:val="es-ES_tradnl"/>
        </w:rPr>
        <w:t xml:space="preserve"> ) ÷ 4096</w:t>
      </w:r>
      <w:r w:rsidRPr="005277D5">
        <w:rPr>
          <w:noProof/>
          <w:sz w:val="20"/>
          <w:lang w:val="es-ES_tradnl"/>
        </w:rPr>
        <w:tab/>
        <w:t>(</w:t>
      </w:r>
      <w:bookmarkStart w:id="230" w:name="ICtCpHLG_SecondEqn"/>
      <w:r w:rsidRPr="005277D5">
        <w:rPr>
          <w:noProof/>
          <w:sz w:val="20"/>
          <w:lang w:val="en-GB"/>
        </w:rPr>
        <w:fldChar w:fldCharType="begin"/>
      </w:r>
      <w:r w:rsidRPr="005277D5">
        <w:rPr>
          <w:noProof/>
          <w:sz w:val="20"/>
          <w:lang w:val="es-ES_tradnl"/>
        </w:rPr>
        <w:instrText xml:space="preserve"> SEQ Equation \* ARABIC </w:instrText>
      </w:r>
      <w:r w:rsidRPr="005277D5">
        <w:rPr>
          <w:noProof/>
          <w:sz w:val="20"/>
          <w:lang w:val="en-GB"/>
        </w:rPr>
        <w:fldChar w:fldCharType="separate"/>
      </w:r>
      <w:r>
        <w:rPr>
          <w:noProof/>
          <w:sz w:val="20"/>
          <w:lang w:val="es-ES_tradnl"/>
        </w:rPr>
        <w:t>80</w:t>
      </w:r>
      <w:r w:rsidRPr="005277D5">
        <w:rPr>
          <w:noProof/>
          <w:sz w:val="20"/>
          <w:lang w:val="en-GB"/>
        </w:rPr>
        <w:fldChar w:fldCharType="end"/>
      </w:r>
      <w:bookmarkEnd w:id="230"/>
      <w:r w:rsidRPr="005277D5">
        <w:rPr>
          <w:noProof/>
          <w:sz w:val="20"/>
          <w:lang w:val="es-ES_tradnl"/>
        </w:rPr>
        <w:t>)</w:t>
      </w:r>
    </w:p>
    <w:p w14:paraId="734A3F51" w14:textId="45DFD9FB"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191"/>
        <w:jc w:val="left"/>
        <w:rPr>
          <w:noProof/>
          <w:sz w:val="20"/>
          <w:lang w:val="en-GB"/>
        </w:rPr>
      </w:pPr>
      <w:r w:rsidRPr="005277D5">
        <w:rPr>
          <w:noProof/>
          <w:sz w:val="20"/>
          <w:lang w:val="en-GB"/>
        </w:rPr>
        <w:t>E′</w:t>
      </w:r>
      <w:r w:rsidRPr="005277D5">
        <w:rPr>
          <w:noProof/>
          <w:sz w:val="20"/>
          <w:vertAlign w:val="subscript"/>
          <w:lang w:val="en-GB"/>
        </w:rPr>
        <w:t>PR</w:t>
      </w:r>
      <w:r w:rsidRPr="005277D5">
        <w:rPr>
          <w:noProof/>
          <w:sz w:val="20"/>
          <w:lang w:val="en-GB"/>
        </w:rPr>
        <w:t xml:space="preserve"> = ( 9500 * E′</w:t>
      </w:r>
      <w:r w:rsidRPr="005277D5">
        <w:rPr>
          <w:noProof/>
          <w:sz w:val="20"/>
          <w:vertAlign w:val="subscript"/>
          <w:lang w:val="en-GB"/>
        </w:rPr>
        <w:t>L</w:t>
      </w:r>
      <w:r w:rsidRPr="005277D5">
        <w:rPr>
          <w:noProof/>
          <w:sz w:val="20"/>
          <w:lang w:val="en-GB"/>
        </w:rPr>
        <w:t xml:space="preserve"> − 9212 * E′</w:t>
      </w:r>
      <w:r w:rsidRPr="005277D5">
        <w:rPr>
          <w:noProof/>
          <w:sz w:val="20"/>
          <w:vertAlign w:val="subscript"/>
          <w:lang w:val="en-GB"/>
        </w:rPr>
        <w:t>M</w:t>
      </w:r>
      <w:r w:rsidRPr="005277D5">
        <w:rPr>
          <w:noProof/>
          <w:sz w:val="20"/>
          <w:lang w:val="en-GB"/>
        </w:rPr>
        <w:t xml:space="preserve"> − 288 * E′</w:t>
      </w:r>
      <w:r w:rsidRPr="005277D5">
        <w:rPr>
          <w:noProof/>
          <w:sz w:val="20"/>
          <w:vertAlign w:val="subscript"/>
          <w:lang w:val="en-GB"/>
        </w:rPr>
        <w:t>S</w:t>
      </w:r>
      <w:r w:rsidRPr="005277D5">
        <w:rPr>
          <w:noProof/>
          <w:sz w:val="20"/>
          <w:lang w:val="en-GB"/>
        </w:rPr>
        <w:t xml:space="preserve"> ) ÷ 4096</w:t>
      </w:r>
      <w:r w:rsidRPr="005277D5">
        <w:rPr>
          <w:noProof/>
          <w:sz w:val="20"/>
          <w:lang w:val="en-GB"/>
        </w:rPr>
        <w:tab/>
        <w:t>(</w:t>
      </w:r>
      <w:bookmarkStart w:id="231" w:name="ICtCpHLG_ThirdEqn"/>
      <w:r w:rsidRPr="005277D5">
        <w:rPr>
          <w:noProof/>
          <w:sz w:val="20"/>
          <w:lang w:val="en-GB"/>
        </w:rPr>
        <w:fldChar w:fldCharType="begin"/>
      </w:r>
      <w:r w:rsidRPr="005277D5">
        <w:rPr>
          <w:noProof/>
          <w:sz w:val="20"/>
          <w:lang w:val="en-GB"/>
        </w:rPr>
        <w:instrText xml:space="preserve"> SEQ Equation \* ARABIC </w:instrText>
      </w:r>
      <w:r w:rsidRPr="005277D5">
        <w:rPr>
          <w:noProof/>
          <w:sz w:val="20"/>
          <w:lang w:val="en-GB"/>
        </w:rPr>
        <w:fldChar w:fldCharType="separate"/>
      </w:r>
      <w:r>
        <w:rPr>
          <w:noProof/>
          <w:sz w:val="20"/>
          <w:lang w:val="en-GB"/>
        </w:rPr>
        <w:t>81</w:t>
      </w:r>
      <w:r w:rsidRPr="005277D5">
        <w:rPr>
          <w:noProof/>
          <w:sz w:val="20"/>
          <w:lang w:val="en-GB"/>
        </w:rPr>
        <w:fldChar w:fldCharType="end"/>
      </w:r>
      <w:bookmarkEnd w:id="231"/>
      <w:r w:rsidRPr="005277D5">
        <w:rPr>
          <w:noProof/>
          <w:sz w:val="20"/>
          <w:lang w:val="en-GB"/>
        </w:rPr>
        <w:t>)</w:t>
      </w:r>
    </w:p>
    <w:p w14:paraId="026C0D00" w14:textId="26C074DE" w:rsidR="005277D5" w:rsidRPr="005277D5" w:rsidRDefault="005277D5" w:rsidP="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20"/>
        <w:rPr>
          <w:noProof/>
          <w:sz w:val="20"/>
          <w:lang w:val="en-GB"/>
        </w:rPr>
      </w:pPr>
      <w:r w:rsidRPr="005277D5">
        <w:rPr>
          <w:noProof/>
          <w:sz w:val="20"/>
          <w:lang w:val="en-GB"/>
        </w:rPr>
        <w:t>In these cases, for purposes of the IC</w:t>
      </w:r>
      <w:r w:rsidRPr="005277D5">
        <w:rPr>
          <w:noProof/>
          <w:sz w:val="20"/>
          <w:vertAlign w:val="subscript"/>
          <w:lang w:val="en-GB"/>
        </w:rPr>
        <w:t>T</w:t>
      </w:r>
      <w:r w:rsidRPr="005277D5">
        <w:rPr>
          <w:noProof/>
          <w:sz w:val="20"/>
          <w:lang w:val="en-GB"/>
        </w:rPr>
        <w:t>C</w:t>
      </w:r>
      <w:r w:rsidRPr="005277D5">
        <w:rPr>
          <w:noProof/>
          <w:sz w:val="20"/>
          <w:vertAlign w:val="subscript"/>
          <w:lang w:val="en-GB"/>
        </w:rPr>
        <w:t>P</w:t>
      </w:r>
      <w:r w:rsidRPr="005277D5">
        <w:rPr>
          <w:noProof/>
          <w:sz w:val="20"/>
          <w:lang w:val="en-GB"/>
        </w:rPr>
        <w:t xml:space="preserve"> nomenclature used in </w:t>
      </w:r>
      <w:r w:rsidRPr="005277D5">
        <w:rPr>
          <w:noProof/>
          <w:sz w:val="20"/>
          <w:lang w:val="en-GB"/>
        </w:rPr>
        <w:fldChar w:fldCharType="begin"/>
      </w:r>
      <w:r w:rsidRPr="005277D5">
        <w:rPr>
          <w:noProof/>
          <w:sz w:val="20"/>
          <w:lang w:val="en-GB"/>
        </w:rPr>
        <w:instrText xml:space="preserve"> REF _Ref331349699 \h  \* MERGEFORMAT </w:instrText>
      </w:r>
      <w:r w:rsidRPr="005277D5">
        <w:rPr>
          <w:noProof/>
          <w:sz w:val="20"/>
          <w:lang w:val="en-GB"/>
        </w:rPr>
      </w:r>
      <w:r w:rsidRPr="005277D5">
        <w:rPr>
          <w:noProof/>
          <w:sz w:val="20"/>
          <w:lang w:val="en-GB"/>
        </w:rPr>
        <w:fldChar w:fldCharType="separate"/>
      </w:r>
      <w:r w:rsidRPr="005277D5">
        <w:rPr>
          <w:sz w:val="20"/>
          <w:lang w:val="en-GB"/>
        </w:rPr>
        <w:t>Table 4</w:t>
      </w:r>
      <w:r w:rsidRPr="005277D5">
        <w:rPr>
          <w:noProof/>
          <w:sz w:val="20"/>
          <w:lang w:val="en-GB"/>
        </w:rPr>
        <w:fldChar w:fldCharType="end"/>
      </w:r>
      <w:r w:rsidRPr="005277D5">
        <w:rPr>
          <w:noProof/>
          <w:sz w:val="20"/>
          <w:lang w:val="en-GB"/>
        </w:rPr>
        <w:t>, E′</w:t>
      </w:r>
      <w:r w:rsidRPr="005277D5">
        <w:rPr>
          <w:noProof/>
          <w:sz w:val="20"/>
          <w:vertAlign w:val="subscript"/>
          <w:lang w:val="en-GB"/>
        </w:rPr>
        <w:t>Y</w:t>
      </w:r>
      <w:r w:rsidRPr="005277D5">
        <w:rPr>
          <w:noProof/>
          <w:sz w:val="20"/>
          <w:lang w:val="en-GB"/>
        </w:rPr>
        <w:t>, E′</w:t>
      </w:r>
      <w:r w:rsidRPr="005277D5">
        <w:rPr>
          <w:noProof/>
          <w:sz w:val="20"/>
          <w:vertAlign w:val="subscript"/>
          <w:lang w:val="en-GB"/>
        </w:rPr>
        <w:t>PB</w:t>
      </w:r>
      <w:r w:rsidRPr="005277D5">
        <w:rPr>
          <w:noProof/>
          <w:sz w:val="20"/>
          <w:lang w:val="en-GB"/>
        </w:rPr>
        <w:t xml:space="preserve"> and E′</w:t>
      </w:r>
      <w:r w:rsidRPr="005277D5">
        <w:rPr>
          <w:noProof/>
          <w:sz w:val="20"/>
          <w:vertAlign w:val="subscript"/>
          <w:lang w:val="en-GB"/>
        </w:rPr>
        <w:t>PR</w:t>
      </w:r>
      <w:r w:rsidRPr="005277D5">
        <w:rPr>
          <w:noProof/>
          <w:sz w:val="20"/>
          <w:lang w:val="en-GB"/>
        </w:rPr>
        <w:t xml:space="preserve"> of equations </w:t>
      </w:r>
      <w:r w:rsidRPr="005277D5">
        <w:rPr>
          <w:noProof/>
          <w:sz w:val="20"/>
          <w:lang w:val="en-GB"/>
        </w:rPr>
        <w:fldChar w:fldCharType="begin"/>
      </w:r>
      <w:r w:rsidRPr="005277D5">
        <w:rPr>
          <w:noProof/>
          <w:sz w:val="20"/>
          <w:lang w:val="en-GB"/>
        </w:rPr>
        <w:instrText xml:space="preserve"> REF Equation_YforICtCp \h  \* MERGEFORMAT </w:instrText>
      </w:r>
      <w:r w:rsidRPr="005277D5">
        <w:rPr>
          <w:noProof/>
          <w:sz w:val="20"/>
          <w:lang w:val="en-GB"/>
        </w:rPr>
      </w:r>
      <w:r w:rsidRPr="005277D5">
        <w:rPr>
          <w:noProof/>
          <w:sz w:val="20"/>
          <w:lang w:val="en-GB"/>
        </w:rPr>
        <w:fldChar w:fldCharType="separate"/>
      </w:r>
      <w:r w:rsidRPr="005277D5">
        <w:rPr>
          <w:noProof/>
          <w:sz w:val="20"/>
          <w:lang w:val="en-GB"/>
        </w:rPr>
        <w:t>76</w:t>
      </w:r>
      <w:r w:rsidRPr="005277D5">
        <w:rPr>
          <w:noProof/>
          <w:sz w:val="20"/>
          <w:lang w:val="en-GB"/>
        </w:rPr>
        <w:fldChar w:fldCharType="end"/>
      </w:r>
      <w:r w:rsidRPr="005277D5">
        <w:rPr>
          <w:noProof/>
          <w:sz w:val="20"/>
          <w:lang w:val="en-GB"/>
        </w:rPr>
        <w:t>, </w:t>
      </w:r>
      <w:r w:rsidRPr="005277D5">
        <w:rPr>
          <w:noProof/>
          <w:sz w:val="20"/>
          <w:lang w:val="en-GB"/>
        </w:rPr>
        <w:fldChar w:fldCharType="begin"/>
      </w:r>
      <w:r w:rsidRPr="005277D5">
        <w:rPr>
          <w:noProof/>
          <w:sz w:val="20"/>
          <w:lang w:val="en-GB"/>
        </w:rPr>
        <w:instrText xml:space="preserve"> REF Equation_PBforICtCp \h  \* MERGEFORMAT </w:instrText>
      </w:r>
      <w:r w:rsidRPr="005277D5">
        <w:rPr>
          <w:noProof/>
          <w:sz w:val="20"/>
          <w:lang w:val="en-GB"/>
        </w:rPr>
      </w:r>
      <w:r w:rsidRPr="005277D5">
        <w:rPr>
          <w:noProof/>
          <w:sz w:val="20"/>
          <w:lang w:val="en-GB"/>
        </w:rPr>
        <w:fldChar w:fldCharType="separate"/>
      </w:r>
      <w:r w:rsidRPr="005277D5">
        <w:rPr>
          <w:noProof/>
          <w:sz w:val="20"/>
          <w:lang w:val="en-GB"/>
        </w:rPr>
        <w:t>77</w:t>
      </w:r>
      <w:r w:rsidRPr="005277D5">
        <w:rPr>
          <w:noProof/>
          <w:sz w:val="20"/>
          <w:lang w:val="en-GB"/>
        </w:rPr>
        <w:fldChar w:fldCharType="end"/>
      </w:r>
      <w:r w:rsidRPr="005277D5">
        <w:rPr>
          <w:noProof/>
          <w:sz w:val="20"/>
          <w:lang w:val="en-GB"/>
        </w:rPr>
        <w:t xml:space="preserve"> and </w:t>
      </w:r>
      <w:r w:rsidRPr="005277D5">
        <w:rPr>
          <w:noProof/>
          <w:sz w:val="20"/>
          <w:lang w:val="en-GB"/>
        </w:rPr>
        <w:fldChar w:fldCharType="begin"/>
      </w:r>
      <w:r w:rsidRPr="005277D5">
        <w:rPr>
          <w:noProof/>
          <w:sz w:val="20"/>
          <w:lang w:val="en-GB"/>
        </w:rPr>
        <w:instrText xml:space="preserve"> REF Equation_PRforICtCp \h  \* MERGEFORMAT </w:instrText>
      </w:r>
      <w:r w:rsidRPr="005277D5">
        <w:rPr>
          <w:noProof/>
          <w:sz w:val="20"/>
          <w:lang w:val="en-GB"/>
        </w:rPr>
      </w:r>
      <w:r w:rsidRPr="005277D5">
        <w:rPr>
          <w:noProof/>
          <w:sz w:val="20"/>
          <w:lang w:val="en-GB"/>
        </w:rPr>
        <w:fldChar w:fldCharType="separate"/>
      </w:r>
      <w:r>
        <w:rPr>
          <w:noProof/>
          <w:sz w:val="20"/>
          <w:lang w:val="en-GB"/>
        </w:rPr>
        <w:t>78</w:t>
      </w:r>
      <w:r w:rsidRPr="005277D5">
        <w:rPr>
          <w:noProof/>
          <w:sz w:val="20"/>
          <w:lang w:val="en-GB"/>
        </w:rPr>
        <w:fldChar w:fldCharType="end"/>
      </w:r>
      <w:r w:rsidRPr="005277D5">
        <w:rPr>
          <w:noProof/>
          <w:sz w:val="20"/>
          <w:lang w:val="en-GB"/>
        </w:rPr>
        <w:t xml:space="preserve"> or equations </w:t>
      </w:r>
      <w:r w:rsidRPr="005277D5">
        <w:rPr>
          <w:noProof/>
          <w:sz w:val="20"/>
          <w:lang w:val="en-GB"/>
        </w:rPr>
        <w:fldChar w:fldCharType="begin"/>
      </w:r>
      <w:r w:rsidRPr="005277D5">
        <w:rPr>
          <w:noProof/>
          <w:sz w:val="20"/>
          <w:lang w:val="en-GB"/>
        </w:rPr>
        <w:instrText xml:space="preserve"> REF ICtCpHLG_FirstEqn \h </w:instrText>
      </w:r>
      <w:r w:rsidRPr="005277D5">
        <w:rPr>
          <w:noProof/>
          <w:sz w:val="20"/>
          <w:lang w:val="en-GB"/>
        </w:rPr>
      </w:r>
      <w:r w:rsidRPr="005277D5">
        <w:rPr>
          <w:noProof/>
          <w:sz w:val="20"/>
          <w:lang w:val="en-GB"/>
        </w:rPr>
        <w:fldChar w:fldCharType="separate"/>
      </w:r>
      <w:r>
        <w:rPr>
          <w:noProof/>
          <w:sz w:val="20"/>
          <w:lang w:val="es-ES_tradnl"/>
        </w:rPr>
        <w:t>79</w:t>
      </w:r>
      <w:r w:rsidRPr="005277D5">
        <w:rPr>
          <w:noProof/>
          <w:sz w:val="20"/>
          <w:lang w:val="en-GB"/>
        </w:rPr>
        <w:fldChar w:fldCharType="end"/>
      </w:r>
      <w:r w:rsidRPr="005277D5">
        <w:rPr>
          <w:noProof/>
          <w:sz w:val="20"/>
          <w:lang w:val="en-GB"/>
        </w:rPr>
        <w:t>, </w:t>
      </w:r>
      <w:r w:rsidRPr="005277D5">
        <w:rPr>
          <w:noProof/>
          <w:sz w:val="20"/>
          <w:lang w:val="en-GB"/>
        </w:rPr>
        <w:fldChar w:fldCharType="begin"/>
      </w:r>
      <w:r w:rsidRPr="005277D5">
        <w:rPr>
          <w:noProof/>
          <w:sz w:val="20"/>
          <w:lang w:val="en-GB"/>
        </w:rPr>
        <w:instrText xml:space="preserve"> REF ICtCpHLG_SecondEqn \h </w:instrText>
      </w:r>
      <w:r w:rsidRPr="005277D5">
        <w:rPr>
          <w:noProof/>
          <w:sz w:val="20"/>
          <w:lang w:val="en-GB"/>
        </w:rPr>
      </w:r>
      <w:r w:rsidRPr="005277D5">
        <w:rPr>
          <w:noProof/>
          <w:sz w:val="20"/>
          <w:lang w:val="en-GB"/>
        </w:rPr>
        <w:fldChar w:fldCharType="separate"/>
      </w:r>
      <w:r>
        <w:rPr>
          <w:noProof/>
          <w:sz w:val="20"/>
          <w:lang w:val="es-ES_tradnl"/>
        </w:rPr>
        <w:t>80</w:t>
      </w:r>
      <w:r w:rsidRPr="005277D5">
        <w:rPr>
          <w:noProof/>
          <w:sz w:val="20"/>
          <w:lang w:val="en-GB"/>
        </w:rPr>
        <w:fldChar w:fldCharType="end"/>
      </w:r>
      <w:del w:id="232" w:author="Gary Sullivan" w:date="2022-07-07T18:51:00Z">
        <w:r w:rsidRPr="005277D5" w:rsidDel="00F14F88">
          <w:rPr>
            <w:noProof/>
            <w:sz w:val="20"/>
            <w:lang w:val="en-GB"/>
          </w:rPr>
          <w:delText>,</w:delText>
        </w:r>
      </w:del>
      <w:r w:rsidRPr="005277D5">
        <w:rPr>
          <w:noProof/>
          <w:sz w:val="20"/>
          <w:lang w:val="en-GB"/>
        </w:rPr>
        <w:t xml:space="preserve"> and </w:t>
      </w:r>
      <w:r w:rsidRPr="005277D5">
        <w:rPr>
          <w:noProof/>
          <w:sz w:val="20"/>
          <w:lang w:val="en-GB"/>
        </w:rPr>
        <w:fldChar w:fldCharType="begin"/>
      </w:r>
      <w:r w:rsidRPr="005277D5">
        <w:rPr>
          <w:noProof/>
          <w:sz w:val="20"/>
          <w:lang w:val="en-GB"/>
        </w:rPr>
        <w:instrText xml:space="preserve"> REF ICtCpHLG_ThirdEqn \h </w:instrText>
      </w:r>
      <w:r w:rsidRPr="005277D5">
        <w:rPr>
          <w:noProof/>
          <w:sz w:val="20"/>
          <w:lang w:val="en-GB"/>
        </w:rPr>
      </w:r>
      <w:r w:rsidRPr="005277D5">
        <w:rPr>
          <w:noProof/>
          <w:sz w:val="20"/>
          <w:lang w:val="en-GB"/>
        </w:rPr>
        <w:fldChar w:fldCharType="separate"/>
      </w:r>
      <w:r>
        <w:rPr>
          <w:noProof/>
          <w:sz w:val="20"/>
          <w:lang w:val="en-GB"/>
        </w:rPr>
        <w:t>81</w:t>
      </w:r>
      <w:r w:rsidRPr="005277D5">
        <w:rPr>
          <w:noProof/>
          <w:sz w:val="20"/>
          <w:lang w:val="en-GB"/>
        </w:rPr>
        <w:fldChar w:fldCharType="end"/>
      </w:r>
      <w:r w:rsidRPr="005277D5">
        <w:rPr>
          <w:noProof/>
          <w:sz w:val="20"/>
          <w:lang w:val="en-GB"/>
        </w:rPr>
        <w:t xml:space="preserve"> may be referred to as I, C</w:t>
      </w:r>
      <w:r w:rsidRPr="005277D5">
        <w:rPr>
          <w:noProof/>
          <w:sz w:val="20"/>
          <w:vertAlign w:val="subscript"/>
          <w:lang w:val="en-GB"/>
        </w:rPr>
        <w:t>T</w:t>
      </w:r>
      <w:r w:rsidRPr="005277D5">
        <w:rPr>
          <w:noProof/>
          <w:sz w:val="20"/>
          <w:lang w:val="en-GB"/>
        </w:rPr>
        <w:t xml:space="preserve"> and C</w:t>
      </w:r>
      <w:r w:rsidRPr="005277D5">
        <w:rPr>
          <w:noProof/>
          <w:sz w:val="20"/>
          <w:vertAlign w:val="subscript"/>
          <w:lang w:val="en-GB"/>
        </w:rPr>
        <w:t>P</w:t>
      </w:r>
      <w:r w:rsidRPr="005277D5">
        <w:rPr>
          <w:noProof/>
          <w:sz w:val="20"/>
          <w:lang w:val="en-GB"/>
        </w:rPr>
        <w:t xml:space="preserve">, </w:t>
      </w:r>
      <w:r w:rsidRPr="005277D5">
        <w:rPr>
          <w:sz w:val="20"/>
          <w:lang w:val="en-GB"/>
        </w:rPr>
        <w:t>respectively</w:t>
      </w:r>
      <w:r w:rsidRPr="005277D5">
        <w:rPr>
          <w:noProof/>
          <w:sz w:val="20"/>
          <w:lang w:val="en-GB"/>
        </w:rPr>
        <w:t>.</w:t>
      </w:r>
      <w:r w:rsidRPr="005277D5">
        <w:rPr>
          <w:rFonts w:eastAsia="Calibri"/>
          <w:sz w:val="20"/>
          <w:lang w:val="en-GB"/>
        </w:rPr>
        <w:t xml:space="preserve"> </w:t>
      </w:r>
      <w:r w:rsidRPr="005277D5">
        <w:rPr>
          <w:noProof/>
          <w:sz w:val="20"/>
          <w:lang w:val="en-GB"/>
        </w:rPr>
        <w:t>Equations </w:t>
      </w:r>
      <w:r w:rsidRPr="005277D5">
        <w:rPr>
          <w:noProof/>
          <w:sz w:val="20"/>
          <w:lang w:val="en-GB"/>
        </w:rPr>
        <w:fldChar w:fldCharType="begin"/>
      </w:r>
      <w:r w:rsidRPr="005277D5">
        <w:rPr>
          <w:noProof/>
          <w:sz w:val="20"/>
          <w:lang w:val="en-GB"/>
        </w:rPr>
        <w:instrText xml:space="preserve"> REF Equation_YforICtCp \h  \* MERGEFORMAT </w:instrText>
      </w:r>
      <w:r w:rsidRPr="005277D5">
        <w:rPr>
          <w:noProof/>
          <w:sz w:val="20"/>
          <w:lang w:val="en-GB"/>
        </w:rPr>
      </w:r>
      <w:r w:rsidRPr="005277D5">
        <w:rPr>
          <w:noProof/>
          <w:sz w:val="20"/>
          <w:lang w:val="en-GB"/>
        </w:rPr>
        <w:fldChar w:fldCharType="separate"/>
      </w:r>
      <w:r w:rsidRPr="005277D5">
        <w:rPr>
          <w:noProof/>
          <w:sz w:val="20"/>
          <w:lang w:val="en-GB"/>
        </w:rPr>
        <w:t>76</w:t>
      </w:r>
      <w:r w:rsidRPr="005277D5">
        <w:rPr>
          <w:noProof/>
          <w:sz w:val="20"/>
          <w:lang w:val="en-GB"/>
        </w:rPr>
        <w:fldChar w:fldCharType="end"/>
      </w:r>
      <w:r w:rsidRPr="005277D5">
        <w:rPr>
          <w:noProof/>
          <w:sz w:val="20"/>
          <w:lang w:val="en-GB"/>
        </w:rPr>
        <w:t>, </w:t>
      </w:r>
      <w:r w:rsidRPr="005277D5">
        <w:rPr>
          <w:noProof/>
          <w:sz w:val="20"/>
          <w:lang w:val="en-GB"/>
        </w:rPr>
        <w:fldChar w:fldCharType="begin"/>
      </w:r>
      <w:r w:rsidRPr="005277D5">
        <w:rPr>
          <w:noProof/>
          <w:sz w:val="20"/>
          <w:lang w:val="en-GB"/>
        </w:rPr>
        <w:instrText xml:space="preserve"> REF Equation_PBforICtCp \h  \* MERGEFORMAT </w:instrText>
      </w:r>
      <w:r w:rsidRPr="005277D5">
        <w:rPr>
          <w:noProof/>
          <w:sz w:val="20"/>
          <w:lang w:val="en-GB"/>
        </w:rPr>
      </w:r>
      <w:r w:rsidRPr="005277D5">
        <w:rPr>
          <w:noProof/>
          <w:sz w:val="20"/>
          <w:lang w:val="en-GB"/>
        </w:rPr>
        <w:fldChar w:fldCharType="separate"/>
      </w:r>
      <w:r w:rsidRPr="005277D5">
        <w:rPr>
          <w:noProof/>
          <w:sz w:val="20"/>
          <w:lang w:val="en-GB"/>
        </w:rPr>
        <w:t>77</w:t>
      </w:r>
      <w:r w:rsidRPr="005277D5">
        <w:rPr>
          <w:noProof/>
          <w:sz w:val="20"/>
          <w:lang w:val="en-GB"/>
        </w:rPr>
        <w:fldChar w:fldCharType="end"/>
      </w:r>
      <w:del w:id="233" w:author="Gary Sullivan" w:date="2022-07-07T18:51:00Z">
        <w:r w:rsidRPr="005277D5" w:rsidDel="00F14F88">
          <w:rPr>
            <w:noProof/>
            <w:sz w:val="20"/>
            <w:lang w:val="en-GB"/>
          </w:rPr>
          <w:delText>,</w:delText>
        </w:r>
      </w:del>
      <w:r w:rsidRPr="005277D5">
        <w:rPr>
          <w:noProof/>
          <w:sz w:val="20"/>
          <w:lang w:val="en-GB"/>
        </w:rPr>
        <w:t xml:space="preserve"> and </w:t>
      </w:r>
      <w:r w:rsidRPr="005277D5">
        <w:rPr>
          <w:noProof/>
          <w:sz w:val="20"/>
          <w:lang w:val="en-GB"/>
        </w:rPr>
        <w:fldChar w:fldCharType="begin"/>
      </w:r>
      <w:r w:rsidRPr="005277D5">
        <w:rPr>
          <w:noProof/>
          <w:sz w:val="20"/>
          <w:lang w:val="en-GB"/>
        </w:rPr>
        <w:instrText xml:space="preserve"> REF Equation_PRforICtCp \h  \* MERGEFORMAT </w:instrText>
      </w:r>
      <w:r w:rsidRPr="005277D5">
        <w:rPr>
          <w:noProof/>
          <w:sz w:val="20"/>
          <w:lang w:val="en-GB"/>
        </w:rPr>
      </w:r>
      <w:r w:rsidRPr="005277D5">
        <w:rPr>
          <w:noProof/>
          <w:sz w:val="20"/>
          <w:lang w:val="en-GB"/>
        </w:rPr>
        <w:fldChar w:fldCharType="separate"/>
      </w:r>
      <w:r>
        <w:rPr>
          <w:noProof/>
          <w:sz w:val="20"/>
          <w:lang w:val="en-GB"/>
        </w:rPr>
        <w:t>78</w:t>
      </w:r>
      <w:r w:rsidRPr="005277D5">
        <w:rPr>
          <w:noProof/>
          <w:sz w:val="20"/>
          <w:lang w:val="en-GB"/>
        </w:rPr>
        <w:fldChar w:fldCharType="end"/>
      </w:r>
      <w:r w:rsidRPr="005277D5">
        <w:rPr>
          <w:noProof/>
          <w:sz w:val="20"/>
          <w:lang w:val="en-GB"/>
        </w:rPr>
        <w:t xml:space="preserve"> were designed specifically for use with TransferCharacteristics equal to 16 (PQ), and equations </w:t>
      </w:r>
      <w:r w:rsidRPr="005277D5">
        <w:rPr>
          <w:noProof/>
          <w:sz w:val="20"/>
          <w:lang w:val="en-GB"/>
        </w:rPr>
        <w:fldChar w:fldCharType="begin"/>
      </w:r>
      <w:r w:rsidRPr="005277D5">
        <w:rPr>
          <w:noProof/>
          <w:sz w:val="20"/>
          <w:lang w:val="en-GB"/>
        </w:rPr>
        <w:instrText xml:space="preserve"> REF ICtCpHLG_FirstEqn \h </w:instrText>
      </w:r>
      <w:r w:rsidRPr="005277D5">
        <w:rPr>
          <w:noProof/>
          <w:sz w:val="20"/>
          <w:lang w:val="en-GB"/>
        </w:rPr>
      </w:r>
      <w:r w:rsidRPr="005277D5">
        <w:rPr>
          <w:noProof/>
          <w:sz w:val="20"/>
          <w:lang w:val="en-GB"/>
        </w:rPr>
        <w:fldChar w:fldCharType="separate"/>
      </w:r>
      <w:r>
        <w:rPr>
          <w:noProof/>
          <w:sz w:val="20"/>
          <w:lang w:val="es-ES_tradnl"/>
        </w:rPr>
        <w:t>79</w:t>
      </w:r>
      <w:r w:rsidRPr="005277D5">
        <w:rPr>
          <w:noProof/>
          <w:sz w:val="20"/>
          <w:lang w:val="en-GB"/>
        </w:rPr>
        <w:fldChar w:fldCharType="end"/>
      </w:r>
      <w:r w:rsidRPr="005277D5">
        <w:rPr>
          <w:noProof/>
          <w:sz w:val="20"/>
          <w:lang w:val="en-GB"/>
        </w:rPr>
        <w:t>, </w:t>
      </w:r>
      <w:r w:rsidRPr="005277D5">
        <w:rPr>
          <w:noProof/>
          <w:sz w:val="20"/>
          <w:lang w:val="en-GB"/>
        </w:rPr>
        <w:fldChar w:fldCharType="begin"/>
      </w:r>
      <w:r w:rsidRPr="005277D5">
        <w:rPr>
          <w:noProof/>
          <w:sz w:val="20"/>
          <w:lang w:val="en-GB"/>
        </w:rPr>
        <w:instrText xml:space="preserve"> REF ICtCpHLG_SecondEqn \h </w:instrText>
      </w:r>
      <w:r w:rsidRPr="005277D5">
        <w:rPr>
          <w:noProof/>
          <w:sz w:val="20"/>
          <w:lang w:val="en-GB"/>
        </w:rPr>
      </w:r>
      <w:r w:rsidRPr="005277D5">
        <w:rPr>
          <w:noProof/>
          <w:sz w:val="20"/>
          <w:lang w:val="en-GB"/>
        </w:rPr>
        <w:fldChar w:fldCharType="separate"/>
      </w:r>
      <w:r>
        <w:rPr>
          <w:noProof/>
          <w:sz w:val="20"/>
          <w:lang w:val="es-ES_tradnl"/>
        </w:rPr>
        <w:t>80</w:t>
      </w:r>
      <w:r w:rsidRPr="005277D5">
        <w:rPr>
          <w:noProof/>
          <w:sz w:val="20"/>
          <w:lang w:val="en-GB"/>
        </w:rPr>
        <w:fldChar w:fldCharType="end"/>
      </w:r>
      <w:del w:id="234" w:author="Gary Sullivan" w:date="2022-07-07T18:51:00Z">
        <w:r w:rsidRPr="005277D5" w:rsidDel="00F14F88">
          <w:rPr>
            <w:noProof/>
            <w:sz w:val="20"/>
            <w:lang w:val="en-GB"/>
          </w:rPr>
          <w:delText>,</w:delText>
        </w:r>
      </w:del>
      <w:r w:rsidRPr="005277D5">
        <w:rPr>
          <w:noProof/>
          <w:sz w:val="20"/>
          <w:lang w:val="en-GB"/>
        </w:rPr>
        <w:t xml:space="preserve"> and </w:t>
      </w:r>
      <w:r w:rsidRPr="005277D5">
        <w:rPr>
          <w:noProof/>
          <w:sz w:val="20"/>
          <w:lang w:val="en-GB"/>
        </w:rPr>
        <w:fldChar w:fldCharType="begin"/>
      </w:r>
      <w:r w:rsidRPr="005277D5">
        <w:rPr>
          <w:noProof/>
          <w:sz w:val="20"/>
          <w:lang w:val="en-GB"/>
        </w:rPr>
        <w:instrText xml:space="preserve"> REF ICtCpHLG_ThirdEqn \h </w:instrText>
      </w:r>
      <w:r w:rsidRPr="005277D5">
        <w:rPr>
          <w:noProof/>
          <w:sz w:val="20"/>
          <w:lang w:val="en-GB"/>
        </w:rPr>
      </w:r>
      <w:r w:rsidRPr="005277D5">
        <w:rPr>
          <w:noProof/>
          <w:sz w:val="20"/>
          <w:lang w:val="en-GB"/>
        </w:rPr>
        <w:fldChar w:fldCharType="separate"/>
      </w:r>
      <w:r>
        <w:rPr>
          <w:noProof/>
          <w:sz w:val="20"/>
          <w:lang w:val="en-GB"/>
        </w:rPr>
        <w:t>81</w:t>
      </w:r>
      <w:r w:rsidRPr="005277D5">
        <w:rPr>
          <w:noProof/>
          <w:sz w:val="20"/>
          <w:lang w:val="en-GB"/>
        </w:rPr>
        <w:fldChar w:fldCharType="end"/>
      </w:r>
      <w:r w:rsidRPr="005277D5">
        <w:rPr>
          <w:noProof/>
          <w:sz w:val="20"/>
          <w:lang w:val="en-GB"/>
        </w:rPr>
        <w:t xml:space="preserve"> were designed specifically for use with TransferCharacteristics equal to 18 (HLG).</w:t>
      </w:r>
    </w:p>
    <w:p w14:paraId="063B752C" w14:textId="77777777"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bookmarkStart w:id="235" w:name="_Toc197663901"/>
      <w:bookmarkStart w:id="236" w:name="_Ref197664286"/>
    </w:p>
    <w:tbl>
      <w:tblPr>
        <w:tblW w:w="9639" w:type="dxa"/>
        <w:jc w:val="center"/>
        <w:tblLayout w:type="fixed"/>
        <w:tblCellMar>
          <w:left w:w="80" w:type="dxa"/>
          <w:right w:w="80" w:type="dxa"/>
        </w:tblCellMar>
        <w:tblLook w:val="0000" w:firstRow="0" w:lastRow="0" w:firstColumn="0" w:lastColumn="0" w:noHBand="0" w:noVBand="0"/>
      </w:tblPr>
      <w:tblGrid>
        <w:gridCol w:w="876"/>
        <w:gridCol w:w="2483"/>
        <w:gridCol w:w="6280"/>
      </w:tblGrid>
      <w:tr w:rsidR="005277D5" w:rsidRPr="005277D5" w14:paraId="6280DCF9" w14:textId="77777777" w:rsidTr="00553EA5">
        <w:trPr>
          <w:cantSplit/>
          <w:tblHeader/>
          <w:jc w:val="center"/>
        </w:trPr>
        <w:tc>
          <w:tcPr>
            <w:tcW w:w="9639" w:type="dxa"/>
            <w:gridSpan w:val="3"/>
            <w:tcBorders>
              <w:bottom w:val="single" w:sz="6" w:space="0" w:color="auto"/>
            </w:tcBorders>
          </w:tcPr>
          <w:p w14:paraId="320AC6FE" w14:textId="0EE67B8B" w:rsidR="005277D5" w:rsidRPr="005277D5" w:rsidRDefault="005277D5" w:rsidP="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rPr>
                <w:b/>
                <w:sz w:val="20"/>
                <w:lang w:val="en-GB"/>
              </w:rPr>
            </w:pPr>
            <w:bookmarkStart w:id="237" w:name="_Ref331349699"/>
            <w:bookmarkStart w:id="238" w:name="_Toc78213285"/>
            <w:r w:rsidRPr="005277D5">
              <w:rPr>
                <w:b/>
                <w:sz w:val="20"/>
                <w:lang w:val="en-GB"/>
              </w:rPr>
              <w:t>Table </w:t>
            </w:r>
            <w:r w:rsidRPr="005277D5">
              <w:rPr>
                <w:b/>
                <w:sz w:val="20"/>
                <w:lang w:val="en-GB"/>
              </w:rPr>
              <w:fldChar w:fldCharType="begin"/>
            </w:r>
            <w:r w:rsidRPr="005277D5">
              <w:rPr>
                <w:b/>
                <w:sz w:val="20"/>
                <w:lang w:val="en-GB"/>
              </w:rPr>
              <w:instrText xml:space="preserve"> SEQ Table </w:instrText>
            </w:r>
            <w:r>
              <w:rPr>
                <w:b/>
                <w:sz w:val="20"/>
                <w:lang w:val="en-GB"/>
              </w:rPr>
              <w:instrText xml:space="preserve">\r 4 </w:instrText>
            </w:r>
            <w:r w:rsidRPr="005277D5">
              <w:rPr>
                <w:b/>
                <w:sz w:val="20"/>
                <w:lang w:val="en-GB"/>
              </w:rPr>
              <w:instrText xml:space="preserve">\* ARABIC </w:instrText>
            </w:r>
            <w:r w:rsidRPr="005277D5">
              <w:rPr>
                <w:b/>
                <w:sz w:val="20"/>
                <w:lang w:val="en-GB"/>
              </w:rPr>
              <w:fldChar w:fldCharType="separate"/>
            </w:r>
            <w:r>
              <w:rPr>
                <w:b/>
                <w:noProof/>
                <w:sz w:val="20"/>
                <w:lang w:val="en-GB"/>
              </w:rPr>
              <w:t>4</w:t>
            </w:r>
            <w:r w:rsidRPr="005277D5">
              <w:rPr>
                <w:b/>
                <w:sz w:val="20"/>
                <w:lang w:val="en-GB"/>
              </w:rPr>
              <w:fldChar w:fldCharType="end"/>
            </w:r>
            <w:bookmarkEnd w:id="237"/>
            <w:r w:rsidRPr="005277D5">
              <w:rPr>
                <w:b/>
                <w:sz w:val="20"/>
                <w:lang w:val="en-GB"/>
              </w:rPr>
              <w:t xml:space="preserve"> – Interpretation of matrix coefficients (</w:t>
            </w:r>
            <w:proofErr w:type="spellStart"/>
            <w:r w:rsidRPr="005277D5">
              <w:rPr>
                <w:b/>
                <w:sz w:val="20"/>
                <w:lang w:val="en-GB"/>
              </w:rPr>
              <w:t>MatrixCoefficients</w:t>
            </w:r>
            <w:proofErr w:type="spellEnd"/>
            <w:r w:rsidRPr="005277D5">
              <w:rPr>
                <w:b/>
                <w:sz w:val="20"/>
                <w:lang w:val="en-GB"/>
              </w:rPr>
              <w:t>) value</w:t>
            </w:r>
            <w:bookmarkEnd w:id="238"/>
          </w:p>
        </w:tc>
      </w:tr>
      <w:bookmarkEnd w:id="235"/>
      <w:bookmarkEnd w:id="236"/>
      <w:tr w:rsidR="005277D5" w:rsidRPr="005277D5" w14:paraId="13E15285" w14:textId="77777777" w:rsidTr="00553EA5">
        <w:trPr>
          <w:cantSplit/>
          <w:tblHeader/>
          <w:jc w:val="center"/>
        </w:trPr>
        <w:tc>
          <w:tcPr>
            <w:tcW w:w="876" w:type="dxa"/>
            <w:tcBorders>
              <w:top w:val="single" w:sz="6" w:space="0" w:color="auto"/>
              <w:left w:val="single" w:sz="6" w:space="0" w:color="auto"/>
              <w:bottom w:val="single" w:sz="6" w:space="0" w:color="auto"/>
              <w:right w:val="single" w:sz="6" w:space="0" w:color="auto"/>
            </w:tcBorders>
          </w:tcPr>
          <w:p w14:paraId="04AA1DD5" w14:textId="77777777" w:rsidR="005277D5" w:rsidRPr="005277D5" w:rsidRDefault="005277D5" w:rsidP="005277D5">
            <w:pPr>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GB"/>
              </w:rPr>
            </w:pPr>
            <w:r w:rsidRPr="005277D5">
              <w:rPr>
                <w:b/>
                <w:noProof/>
                <w:sz w:val="18"/>
                <w:lang w:val="en-GB"/>
              </w:rPr>
              <w:t>Value</w:t>
            </w:r>
          </w:p>
        </w:tc>
        <w:tc>
          <w:tcPr>
            <w:tcW w:w="2483" w:type="dxa"/>
            <w:tcBorders>
              <w:top w:val="single" w:sz="6" w:space="0" w:color="auto"/>
              <w:left w:val="single" w:sz="6" w:space="0" w:color="auto"/>
              <w:bottom w:val="single" w:sz="6" w:space="0" w:color="auto"/>
              <w:right w:val="single" w:sz="6" w:space="0" w:color="auto"/>
            </w:tcBorders>
          </w:tcPr>
          <w:p w14:paraId="0D471640" w14:textId="77777777" w:rsidR="005277D5" w:rsidRPr="005277D5" w:rsidRDefault="005277D5" w:rsidP="005277D5">
            <w:pPr>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GB"/>
              </w:rPr>
            </w:pPr>
            <w:r w:rsidRPr="005277D5">
              <w:rPr>
                <w:b/>
                <w:noProof/>
                <w:sz w:val="18"/>
                <w:lang w:val="en-GB"/>
              </w:rPr>
              <w:t>Matrix coefficients</w:t>
            </w:r>
          </w:p>
        </w:tc>
        <w:tc>
          <w:tcPr>
            <w:tcW w:w="6280" w:type="dxa"/>
            <w:tcBorders>
              <w:top w:val="single" w:sz="6" w:space="0" w:color="auto"/>
              <w:left w:val="single" w:sz="6" w:space="0" w:color="auto"/>
              <w:bottom w:val="single" w:sz="6" w:space="0" w:color="auto"/>
              <w:right w:val="single" w:sz="6" w:space="0" w:color="auto"/>
            </w:tcBorders>
          </w:tcPr>
          <w:p w14:paraId="7B2D4C9E" w14:textId="77777777" w:rsidR="005277D5" w:rsidRPr="005277D5" w:rsidRDefault="005277D5" w:rsidP="005277D5">
            <w:pPr>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noProof/>
                <w:sz w:val="18"/>
                <w:lang w:val="en-GB"/>
              </w:rPr>
            </w:pPr>
            <w:r w:rsidRPr="005277D5">
              <w:rPr>
                <w:b/>
                <w:noProof/>
                <w:sz w:val="18"/>
                <w:lang w:val="en-GB"/>
              </w:rPr>
              <w:t>Informative remarks</w:t>
            </w:r>
          </w:p>
        </w:tc>
      </w:tr>
      <w:tr w:rsidR="005277D5" w:rsidRPr="005277D5" w14:paraId="61F530A3"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46277B61"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szCs w:val="24"/>
                <w:lang w:val="en-GB"/>
              </w:rPr>
            </w:pPr>
            <w:r w:rsidRPr="005277D5">
              <w:rPr>
                <w:sz w:val="18"/>
                <w:szCs w:val="24"/>
                <w:lang w:val="en-GB"/>
              </w:rPr>
              <w:t>0</w:t>
            </w:r>
          </w:p>
        </w:tc>
        <w:tc>
          <w:tcPr>
            <w:tcW w:w="2483" w:type="dxa"/>
            <w:tcBorders>
              <w:top w:val="single" w:sz="6" w:space="0" w:color="auto"/>
              <w:left w:val="single" w:sz="6" w:space="0" w:color="auto"/>
              <w:bottom w:val="single" w:sz="6" w:space="0" w:color="auto"/>
              <w:right w:val="single" w:sz="6" w:space="0" w:color="auto"/>
            </w:tcBorders>
          </w:tcPr>
          <w:p w14:paraId="73B50184"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Identity</w:t>
            </w:r>
          </w:p>
        </w:tc>
        <w:tc>
          <w:tcPr>
            <w:tcW w:w="6280" w:type="dxa"/>
            <w:tcBorders>
              <w:top w:val="single" w:sz="6" w:space="0" w:color="auto"/>
              <w:left w:val="single" w:sz="6" w:space="0" w:color="auto"/>
              <w:bottom w:val="single" w:sz="6" w:space="0" w:color="auto"/>
              <w:right w:val="single" w:sz="6" w:space="0" w:color="auto"/>
            </w:tcBorders>
          </w:tcPr>
          <w:p w14:paraId="02081786"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The identity matrix.</w:t>
            </w:r>
          </w:p>
          <w:p w14:paraId="0B7B18D2"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MS Mincho"/>
                <w:sz w:val="18"/>
                <w:szCs w:val="24"/>
                <w:lang w:val="en-GB" w:eastAsia="ja-JP"/>
              </w:rPr>
            </w:pPr>
            <w:r w:rsidRPr="005277D5">
              <w:rPr>
                <w:sz w:val="18"/>
                <w:szCs w:val="24"/>
                <w:lang w:val="en-GB"/>
              </w:rPr>
              <w:t>Typically used for GBR (often referred to as RGB); however, may also be used for YZX (often referred to as XYZ);</w:t>
            </w:r>
          </w:p>
          <w:p w14:paraId="0C73D90E"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IEC 61966-2-1 sRGB</w:t>
            </w:r>
          </w:p>
          <w:p w14:paraId="535AB15C"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SMPTE ST 428-1 (2019)</w:t>
            </w:r>
          </w:p>
          <w:p w14:paraId="59530BB6" w14:textId="3C0C294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 xml:space="preserve">See equations </w:t>
            </w:r>
            <w:r w:rsidRPr="005277D5">
              <w:rPr>
                <w:rFonts w:eastAsia="MS Mincho"/>
                <w:sz w:val="18"/>
                <w:szCs w:val="24"/>
                <w:lang w:val="en-GB" w:eastAsia="ja-JP"/>
              </w:rPr>
              <w:fldChar w:fldCharType="begin"/>
            </w:r>
            <w:r w:rsidRPr="005277D5">
              <w:rPr>
                <w:sz w:val="18"/>
                <w:szCs w:val="24"/>
                <w:lang w:val="en-GB"/>
              </w:rPr>
              <w:instrText xml:space="preserve"> REF RGBgreen_Eqn \h </w:instrText>
            </w:r>
            <w:r w:rsidRPr="005277D5">
              <w:rPr>
                <w:rFonts w:eastAsia="MS Mincho"/>
                <w:sz w:val="18"/>
                <w:szCs w:val="24"/>
                <w:lang w:val="en-GB" w:eastAsia="ja-JP"/>
              </w:rPr>
              <w:instrText xml:space="preserve"> \* MERGEFORMAT </w:instrText>
            </w:r>
            <w:r w:rsidRPr="005277D5">
              <w:rPr>
                <w:rFonts w:eastAsia="MS Mincho"/>
                <w:sz w:val="18"/>
                <w:szCs w:val="24"/>
                <w:lang w:val="en-GB" w:eastAsia="ja-JP"/>
              </w:rPr>
            </w:r>
            <w:r w:rsidRPr="005277D5">
              <w:rPr>
                <w:rFonts w:eastAsia="MS Mincho"/>
                <w:sz w:val="18"/>
                <w:szCs w:val="24"/>
                <w:lang w:val="en-GB" w:eastAsia="ja-JP"/>
              </w:rPr>
              <w:fldChar w:fldCharType="separate"/>
            </w:r>
            <w:r w:rsidRPr="005277D5">
              <w:rPr>
                <w:sz w:val="18"/>
                <w:szCs w:val="24"/>
                <w:lang w:val="en-GB"/>
              </w:rPr>
              <w:t>45</w:t>
            </w:r>
            <w:r w:rsidRPr="005277D5">
              <w:rPr>
                <w:rFonts w:eastAsia="MS Mincho"/>
                <w:sz w:val="18"/>
                <w:szCs w:val="24"/>
                <w:lang w:val="en-GB" w:eastAsia="ja-JP"/>
              </w:rPr>
              <w:fldChar w:fldCharType="end"/>
            </w:r>
            <w:r w:rsidRPr="005277D5">
              <w:rPr>
                <w:sz w:val="18"/>
                <w:szCs w:val="24"/>
                <w:lang w:val="en-GB"/>
              </w:rPr>
              <w:t xml:space="preserve"> to </w:t>
            </w:r>
            <w:r w:rsidRPr="005277D5">
              <w:rPr>
                <w:rFonts w:eastAsia="MS Mincho"/>
                <w:sz w:val="18"/>
                <w:szCs w:val="24"/>
                <w:lang w:val="en-GB" w:eastAsia="ja-JP"/>
              </w:rPr>
              <w:fldChar w:fldCharType="begin"/>
            </w:r>
            <w:r w:rsidRPr="005277D5">
              <w:rPr>
                <w:rFonts w:eastAsia="MS Mincho"/>
                <w:sz w:val="18"/>
                <w:szCs w:val="24"/>
                <w:lang w:val="en-GB" w:eastAsia="ja-JP"/>
              </w:rPr>
              <w:instrText xml:space="preserve"> REF RGBred_Eqn \h  \* MERGEFORMAT </w:instrText>
            </w:r>
            <w:r w:rsidRPr="005277D5">
              <w:rPr>
                <w:rFonts w:eastAsia="MS Mincho"/>
                <w:sz w:val="18"/>
                <w:szCs w:val="24"/>
                <w:lang w:val="en-GB" w:eastAsia="ja-JP"/>
              </w:rPr>
            </w:r>
            <w:r w:rsidRPr="005277D5">
              <w:rPr>
                <w:rFonts w:eastAsia="MS Mincho"/>
                <w:sz w:val="18"/>
                <w:szCs w:val="24"/>
                <w:lang w:val="en-GB" w:eastAsia="ja-JP"/>
              </w:rPr>
              <w:fldChar w:fldCharType="separate"/>
            </w:r>
            <w:r w:rsidRPr="005277D5">
              <w:rPr>
                <w:sz w:val="18"/>
                <w:szCs w:val="24"/>
                <w:lang w:val="en-GB"/>
              </w:rPr>
              <w:t>47</w:t>
            </w:r>
            <w:r w:rsidRPr="005277D5">
              <w:rPr>
                <w:rFonts w:eastAsia="MS Mincho"/>
                <w:sz w:val="18"/>
                <w:szCs w:val="24"/>
                <w:lang w:val="en-GB" w:eastAsia="ja-JP"/>
              </w:rPr>
              <w:fldChar w:fldCharType="end"/>
            </w:r>
          </w:p>
        </w:tc>
      </w:tr>
      <w:tr w:rsidR="005277D5" w:rsidRPr="005277D5" w14:paraId="3F22CCCB"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1657D028"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szCs w:val="24"/>
                <w:lang w:val="en-GB"/>
              </w:rPr>
            </w:pPr>
            <w:r w:rsidRPr="005277D5">
              <w:rPr>
                <w:sz w:val="18"/>
                <w:szCs w:val="24"/>
                <w:lang w:val="en-GB"/>
              </w:rPr>
              <w:t>1</w:t>
            </w:r>
          </w:p>
        </w:tc>
        <w:tc>
          <w:tcPr>
            <w:tcW w:w="2483" w:type="dxa"/>
            <w:tcBorders>
              <w:top w:val="single" w:sz="6" w:space="0" w:color="auto"/>
              <w:left w:val="single" w:sz="6" w:space="0" w:color="auto"/>
              <w:bottom w:val="single" w:sz="6" w:space="0" w:color="auto"/>
              <w:right w:val="single" w:sz="6" w:space="0" w:color="auto"/>
            </w:tcBorders>
          </w:tcPr>
          <w:p w14:paraId="41D95A6F"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iCs/>
                <w:sz w:val="18"/>
                <w:szCs w:val="24"/>
                <w:lang w:val="en-GB"/>
              </w:rPr>
              <w:t>K</w:t>
            </w:r>
            <w:r w:rsidRPr="005277D5">
              <w:rPr>
                <w:iCs/>
                <w:sz w:val="18"/>
                <w:szCs w:val="24"/>
                <w:vertAlign w:val="subscript"/>
                <w:lang w:val="en-GB"/>
              </w:rPr>
              <w:t>R</w:t>
            </w:r>
            <w:r w:rsidRPr="005277D5">
              <w:rPr>
                <w:sz w:val="18"/>
                <w:szCs w:val="24"/>
                <w:lang w:val="en-GB"/>
              </w:rPr>
              <w:t xml:space="preserve"> = 0.2126; </w:t>
            </w:r>
            <w:r w:rsidRPr="005277D5">
              <w:rPr>
                <w:iCs/>
                <w:sz w:val="18"/>
                <w:szCs w:val="24"/>
                <w:lang w:val="en-GB"/>
              </w:rPr>
              <w:t>K</w:t>
            </w:r>
            <w:r w:rsidRPr="005277D5">
              <w:rPr>
                <w:iCs/>
                <w:sz w:val="18"/>
                <w:szCs w:val="24"/>
                <w:vertAlign w:val="subscript"/>
                <w:lang w:val="en-GB"/>
              </w:rPr>
              <w:t>B</w:t>
            </w:r>
            <w:r w:rsidRPr="005277D5">
              <w:rPr>
                <w:sz w:val="18"/>
                <w:szCs w:val="24"/>
                <w:lang w:val="en-GB"/>
              </w:rPr>
              <w:t xml:space="preserve"> = 0.0722</w:t>
            </w:r>
          </w:p>
        </w:tc>
        <w:tc>
          <w:tcPr>
            <w:tcW w:w="6280" w:type="dxa"/>
            <w:tcBorders>
              <w:top w:val="single" w:sz="6" w:space="0" w:color="auto"/>
              <w:left w:val="single" w:sz="6" w:space="0" w:color="auto"/>
              <w:bottom w:val="single" w:sz="6" w:space="0" w:color="auto"/>
              <w:right w:val="single" w:sz="6" w:space="0" w:color="auto"/>
            </w:tcBorders>
          </w:tcPr>
          <w:p w14:paraId="4A6F2E3D"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Rec. ITU-R BT.709-6</w:t>
            </w:r>
          </w:p>
          <w:p w14:paraId="264DB2CD"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 xml:space="preserve">Rec. ITU-R BT.1361-0 conventional colour gamut system and extended colour gamut system </w:t>
            </w:r>
            <w:r w:rsidRPr="005277D5">
              <w:rPr>
                <w:sz w:val="18"/>
                <w:szCs w:val="24"/>
                <w:lang w:val="en-GB" w:eastAsia="ja-JP"/>
              </w:rPr>
              <w:t>(historical)</w:t>
            </w:r>
          </w:p>
          <w:p w14:paraId="0DD137BF"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IEC 61966-2-4 xvYCC</w:t>
            </w:r>
            <w:r w:rsidRPr="005277D5">
              <w:rPr>
                <w:sz w:val="18"/>
                <w:szCs w:val="24"/>
                <w:vertAlign w:val="subscript"/>
                <w:lang w:val="en-GB"/>
              </w:rPr>
              <w:t>709</w:t>
            </w:r>
          </w:p>
          <w:p w14:paraId="2E5442A0"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SMPTE RP 177 (1993) Annex B</w:t>
            </w:r>
          </w:p>
          <w:p w14:paraId="718CBC5A" w14:textId="18DF6C72"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rFonts w:eastAsia="MS Mincho"/>
                <w:sz w:val="18"/>
                <w:szCs w:val="24"/>
                <w:lang w:val="en-GB" w:eastAsia="ja-JP"/>
              </w:rPr>
              <w:t>S</w:t>
            </w:r>
            <w:r w:rsidRPr="005277D5">
              <w:rPr>
                <w:sz w:val="18"/>
                <w:szCs w:val="24"/>
                <w:lang w:val="en-GB"/>
              </w:rPr>
              <w:t xml:space="preserve">ee equations </w:t>
            </w:r>
            <w:r w:rsidRPr="005277D5">
              <w:rPr>
                <w:sz w:val="18"/>
                <w:szCs w:val="24"/>
                <w:lang w:val="en-GB"/>
              </w:rPr>
              <w:fldChar w:fldCharType="begin"/>
            </w:r>
            <w:r w:rsidRPr="005277D5">
              <w:rPr>
                <w:sz w:val="18"/>
                <w:szCs w:val="24"/>
                <w:lang w:val="en-GB"/>
              </w:rPr>
              <w:instrText xml:space="preserve"> REF TypicalMatrixY \h  \* MERGEFORMAT </w:instrText>
            </w:r>
            <w:r w:rsidRPr="005277D5">
              <w:rPr>
                <w:sz w:val="18"/>
                <w:szCs w:val="24"/>
                <w:lang w:val="en-GB"/>
              </w:rPr>
            </w:r>
            <w:r w:rsidRPr="005277D5">
              <w:rPr>
                <w:sz w:val="18"/>
                <w:szCs w:val="24"/>
                <w:lang w:val="en-GB"/>
              </w:rPr>
              <w:fldChar w:fldCharType="separate"/>
            </w:r>
            <w:r w:rsidRPr="005277D5">
              <w:rPr>
                <w:sz w:val="18"/>
                <w:szCs w:val="24"/>
                <w:lang w:val="en-GB"/>
              </w:rPr>
              <w:t>42</w:t>
            </w:r>
            <w:r w:rsidRPr="005277D5">
              <w:rPr>
                <w:sz w:val="18"/>
                <w:szCs w:val="24"/>
                <w:lang w:val="en-GB"/>
              </w:rPr>
              <w:fldChar w:fldCharType="end"/>
            </w:r>
            <w:r w:rsidRPr="005277D5">
              <w:rPr>
                <w:sz w:val="18"/>
                <w:szCs w:val="24"/>
                <w:lang w:val="en-GB"/>
              </w:rPr>
              <w:t xml:space="preserve"> to </w:t>
            </w:r>
            <w:r w:rsidRPr="005277D5">
              <w:rPr>
                <w:sz w:val="18"/>
                <w:szCs w:val="24"/>
                <w:lang w:val="en-GB"/>
              </w:rPr>
              <w:fldChar w:fldCharType="begin"/>
            </w:r>
            <w:r w:rsidRPr="005277D5">
              <w:rPr>
                <w:sz w:val="18"/>
                <w:szCs w:val="24"/>
                <w:lang w:val="en-GB"/>
              </w:rPr>
              <w:instrText xml:space="preserve"> REF TypicalMatrixPR \h  \* MERGEFORMAT </w:instrText>
            </w:r>
            <w:r w:rsidRPr="005277D5">
              <w:rPr>
                <w:sz w:val="18"/>
                <w:szCs w:val="24"/>
                <w:lang w:val="en-GB"/>
              </w:rPr>
            </w:r>
            <w:r w:rsidRPr="005277D5">
              <w:rPr>
                <w:sz w:val="18"/>
                <w:szCs w:val="24"/>
                <w:lang w:val="en-GB"/>
              </w:rPr>
              <w:fldChar w:fldCharType="separate"/>
            </w:r>
            <w:r w:rsidRPr="005277D5">
              <w:rPr>
                <w:sz w:val="18"/>
                <w:szCs w:val="24"/>
                <w:lang w:val="en-GB"/>
              </w:rPr>
              <w:t>44</w:t>
            </w:r>
            <w:r w:rsidRPr="005277D5">
              <w:rPr>
                <w:sz w:val="18"/>
                <w:szCs w:val="24"/>
                <w:lang w:val="en-GB"/>
              </w:rPr>
              <w:fldChar w:fldCharType="end"/>
            </w:r>
          </w:p>
        </w:tc>
      </w:tr>
      <w:tr w:rsidR="005277D5" w:rsidRPr="005277D5" w14:paraId="2646EBDD"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35176A94"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szCs w:val="24"/>
                <w:lang w:val="en-GB"/>
              </w:rPr>
            </w:pPr>
            <w:r w:rsidRPr="005277D5">
              <w:rPr>
                <w:sz w:val="18"/>
                <w:szCs w:val="24"/>
                <w:lang w:val="en-GB"/>
              </w:rPr>
              <w:t>2</w:t>
            </w:r>
          </w:p>
        </w:tc>
        <w:tc>
          <w:tcPr>
            <w:tcW w:w="2483" w:type="dxa"/>
            <w:tcBorders>
              <w:top w:val="single" w:sz="6" w:space="0" w:color="auto"/>
              <w:left w:val="single" w:sz="6" w:space="0" w:color="auto"/>
              <w:bottom w:val="single" w:sz="6" w:space="0" w:color="auto"/>
              <w:right w:val="single" w:sz="6" w:space="0" w:color="auto"/>
            </w:tcBorders>
          </w:tcPr>
          <w:p w14:paraId="5E6079A5"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Unspecified</w:t>
            </w:r>
          </w:p>
        </w:tc>
        <w:tc>
          <w:tcPr>
            <w:tcW w:w="6280" w:type="dxa"/>
            <w:tcBorders>
              <w:top w:val="single" w:sz="6" w:space="0" w:color="auto"/>
              <w:left w:val="single" w:sz="6" w:space="0" w:color="auto"/>
              <w:bottom w:val="single" w:sz="6" w:space="0" w:color="auto"/>
              <w:right w:val="single" w:sz="6" w:space="0" w:color="auto"/>
            </w:tcBorders>
          </w:tcPr>
          <w:p w14:paraId="36278C87"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Image characteristics are unknown or are determined by the application</w:t>
            </w:r>
          </w:p>
        </w:tc>
      </w:tr>
      <w:tr w:rsidR="005277D5" w:rsidRPr="005277D5" w14:paraId="6C51877B"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09D34871"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szCs w:val="24"/>
                <w:lang w:val="en-GB"/>
              </w:rPr>
            </w:pPr>
            <w:r w:rsidRPr="005277D5">
              <w:rPr>
                <w:sz w:val="18"/>
                <w:szCs w:val="24"/>
                <w:lang w:val="en-GB"/>
              </w:rPr>
              <w:t>3</w:t>
            </w:r>
          </w:p>
        </w:tc>
        <w:tc>
          <w:tcPr>
            <w:tcW w:w="2483" w:type="dxa"/>
            <w:tcBorders>
              <w:top w:val="single" w:sz="6" w:space="0" w:color="auto"/>
              <w:left w:val="single" w:sz="6" w:space="0" w:color="auto"/>
              <w:bottom w:val="single" w:sz="6" w:space="0" w:color="auto"/>
              <w:right w:val="single" w:sz="6" w:space="0" w:color="auto"/>
            </w:tcBorders>
          </w:tcPr>
          <w:p w14:paraId="098ED1A6"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Reserved</w:t>
            </w:r>
          </w:p>
        </w:tc>
        <w:tc>
          <w:tcPr>
            <w:tcW w:w="6280" w:type="dxa"/>
            <w:tcBorders>
              <w:top w:val="single" w:sz="6" w:space="0" w:color="auto"/>
              <w:left w:val="single" w:sz="6" w:space="0" w:color="auto"/>
              <w:bottom w:val="single" w:sz="6" w:space="0" w:color="auto"/>
              <w:right w:val="single" w:sz="6" w:space="0" w:color="auto"/>
            </w:tcBorders>
          </w:tcPr>
          <w:p w14:paraId="470D826E"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For future use by ITU-T | ISO/IEC</w:t>
            </w:r>
          </w:p>
        </w:tc>
      </w:tr>
      <w:tr w:rsidR="005277D5" w:rsidRPr="005277D5" w14:paraId="73C3EF60"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0EC76B81"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szCs w:val="24"/>
                <w:lang w:val="en-GB"/>
              </w:rPr>
            </w:pPr>
            <w:r w:rsidRPr="005277D5">
              <w:rPr>
                <w:sz w:val="18"/>
                <w:szCs w:val="24"/>
                <w:lang w:val="en-GB"/>
              </w:rPr>
              <w:t>4</w:t>
            </w:r>
          </w:p>
        </w:tc>
        <w:tc>
          <w:tcPr>
            <w:tcW w:w="2483" w:type="dxa"/>
            <w:tcBorders>
              <w:top w:val="single" w:sz="6" w:space="0" w:color="auto"/>
              <w:left w:val="single" w:sz="6" w:space="0" w:color="auto"/>
              <w:bottom w:val="single" w:sz="6" w:space="0" w:color="auto"/>
              <w:right w:val="single" w:sz="6" w:space="0" w:color="auto"/>
            </w:tcBorders>
          </w:tcPr>
          <w:p w14:paraId="1373E40C"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iCs/>
                <w:sz w:val="18"/>
                <w:szCs w:val="24"/>
                <w:lang w:val="en-GB"/>
              </w:rPr>
              <w:t>K</w:t>
            </w:r>
            <w:r w:rsidRPr="005277D5">
              <w:rPr>
                <w:iCs/>
                <w:sz w:val="18"/>
                <w:szCs w:val="24"/>
                <w:vertAlign w:val="subscript"/>
                <w:lang w:val="en-GB"/>
              </w:rPr>
              <w:t>R</w:t>
            </w:r>
            <w:r w:rsidRPr="005277D5">
              <w:rPr>
                <w:sz w:val="18"/>
                <w:szCs w:val="24"/>
                <w:lang w:val="en-GB"/>
              </w:rPr>
              <w:t xml:space="preserve"> = 0.30; </w:t>
            </w:r>
            <w:r w:rsidRPr="005277D5">
              <w:rPr>
                <w:iCs/>
                <w:sz w:val="18"/>
                <w:szCs w:val="24"/>
                <w:lang w:val="en-GB"/>
              </w:rPr>
              <w:t>K</w:t>
            </w:r>
            <w:r w:rsidRPr="005277D5">
              <w:rPr>
                <w:iCs/>
                <w:sz w:val="18"/>
                <w:szCs w:val="24"/>
                <w:vertAlign w:val="subscript"/>
                <w:lang w:val="en-GB"/>
              </w:rPr>
              <w:t>B</w:t>
            </w:r>
            <w:r w:rsidRPr="005277D5">
              <w:rPr>
                <w:sz w:val="18"/>
                <w:szCs w:val="24"/>
                <w:lang w:val="en-GB"/>
              </w:rPr>
              <w:t xml:space="preserve"> = 0.11</w:t>
            </w:r>
          </w:p>
        </w:tc>
        <w:tc>
          <w:tcPr>
            <w:tcW w:w="6280" w:type="dxa"/>
            <w:tcBorders>
              <w:top w:val="single" w:sz="6" w:space="0" w:color="auto"/>
              <w:left w:val="single" w:sz="6" w:space="0" w:color="auto"/>
              <w:bottom w:val="single" w:sz="6" w:space="0" w:color="auto"/>
              <w:right w:val="single" w:sz="6" w:space="0" w:color="auto"/>
            </w:tcBorders>
          </w:tcPr>
          <w:p w14:paraId="60004BF7"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 xml:space="preserve">United States Federal Communications Commission </w:t>
            </w:r>
            <w:r w:rsidRPr="005277D5">
              <w:rPr>
                <w:sz w:val="18"/>
                <w:szCs w:val="18"/>
                <w:lang w:val="en-GB"/>
              </w:rPr>
              <w:t xml:space="preserve">(2003) </w:t>
            </w:r>
            <w:r w:rsidRPr="005277D5">
              <w:rPr>
                <w:i/>
                <w:iCs/>
                <w:sz w:val="18"/>
                <w:szCs w:val="24"/>
                <w:lang w:val="en-GB"/>
              </w:rPr>
              <w:t>Title 47 Code of Federal Regulations</w:t>
            </w:r>
            <w:r w:rsidRPr="005277D5">
              <w:rPr>
                <w:sz w:val="18"/>
                <w:szCs w:val="24"/>
                <w:lang w:val="en-GB"/>
              </w:rPr>
              <w:t xml:space="preserve"> 73.682 (a) (20)</w:t>
            </w:r>
          </w:p>
          <w:p w14:paraId="066F37FF" w14:textId="60C86691"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rFonts w:eastAsia="MS Mincho"/>
                <w:sz w:val="18"/>
                <w:szCs w:val="24"/>
                <w:lang w:val="en-GB" w:eastAsia="ja-JP"/>
              </w:rPr>
              <w:t>S</w:t>
            </w:r>
            <w:r w:rsidRPr="005277D5">
              <w:rPr>
                <w:sz w:val="18"/>
                <w:szCs w:val="24"/>
                <w:lang w:val="en-GB"/>
              </w:rPr>
              <w:t xml:space="preserve">ee equations </w:t>
            </w:r>
            <w:r w:rsidRPr="005277D5">
              <w:rPr>
                <w:sz w:val="18"/>
                <w:szCs w:val="24"/>
                <w:lang w:val="en-GB"/>
              </w:rPr>
              <w:fldChar w:fldCharType="begin"/>
            </w:r>
            <w:r w:rsidRPr="005277D5">
              <w:rPr>
                <w:sz w:val="18"/>
                <w:szCs w:val="24"/>
                <w:lang w:val="en-GB"/>
              </w:rPr>
              <w:instrText xml:space="preserve"> REF TypicalMatrixY \h  \* MERGEFORMAT </w:instrText>
            </w:r>
            <w:r w:rsidRPr="005277D5">
              <w:rPr>
                <w:sz w:val="18"/>
                <w:szCs w:val="24"/>
                <w:lang w:val="en-GB"/>
              </w:rPr>
            </w:r>
            <w:r w:rsidRPr="005277D5">
              <w:rPr>
                <w:sz w:val="18"/>
                <w:szCs w:val="24"/>
                <w:lang w:val="en-GB"/>
              </w:rPr>
              <w:fldChar w:fldCharType="separate"/>
            </w:r>
            <w:r w:rsidRPr="005277D5">
              <w:rPr>
                <w:sz w:val="18"/>
                <w:szCs w:val="24"/>
                <w:lang w:val="en-GB"/>
              </w:rPr>
              <w:t>42</w:t>
            </w:r>
            <w:r w:rsidRPr="005277D5">
              <w:rPr>
                <w:sz w:val="18"/>
                <w:szCs w:val="24"/>
                <w:lang w:val="en-GB"/>
              </w:rPr>
              <w:fldChar w:fldCharType="end"/>
            </w:r>
            <w:r w:rsidRPr="005277D5">
              <w:rPr>
                <w:sz w:val="18"/>
                <w:szCs w:val="24"/>
                <w:lang w:val="en-GB"/>
              </w:rPr>
              <w:t xml:space="preserve"> to </w:t>
            </w:r>
            <w:r w:rsidRPr="005277D5">
              <w:rPr>
                <w:sz w:val="18"/>
                <w:szCs w:val="24"/>
                <w:lang w:val="en-GB"/>
              </w:rPr>
              <w:fldChar w:fldCharType="begin"/>
            </w:r>
            <w:r w:rsidRPr="005277D5">
              <w:rPr>
                <w:sz w:val="18"/>
                <w:szCs w:val="24"/>
                <w:lang w:val="en-GB"/>
              </w:rPr>
              <w:instrText xml:space="preserve"> REF TypicalMatrixPR \h  \* MERGEFORMAT </w:instrText>
            </w:r>
            <w:r w:rsidRPr="005277D5">
              <w:rPr>
                <w:sz w:val="18"/>
                <w:szCs w:val="24"/>
                <w:lang w:val="en-GB"/>
              </w:rPr>
            </w:r>
            <w:r w:rsidRPr="005277D5">
              <w:rPr>
                <w:sz w:val="18"/>
                <w:szCs w:val="24"/>
                <w:lang w:val="en-GB"/>
              </w:rPr>
              <w:fldChar w:fldCharType="separate"/>
            </w:r>
            <w:r w:rsidRPr="005277D5">
              <w:rPr>
                <w:sz w:val="18"/>
                <w:szCs w:val="24"/>
                <w:lang w:val="en-GB"/>
              </w:rPr>
              <w:t>44</w:t>
            </w:r>
            <w:r w:rsidRPr="005277D5">
              <w:rPr>
                <w:sz w:val="18"/>
                <w:szCs w:val="24"/>
                <w:lang w:val="en-GB"/>
              </w:rPr>
              <w:fldChar w:fldCharType="end"/>
            </w:r>
          </w:p>
        </w:tc>
      </w:tr>
      <w:tr w:rsidR="005277D5" w:rsidRPr="005277D5" w14:paraId="27594260"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3EC3297D"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szCs w:val="24"/>
                <w:lang w:val="en-GB"/>
              </w:rPr>
            </w:pPr>
            <w:r w:rsidRPr="005277D5">
              <w:rPr>
                <w:sz w:val="18"/>
                <w:szCs w:val="24"/>
                <w:lang w:val="en-GB"/>
              </w:rPr>
              <w:t>5</w:t>
            </w:r>
          </w:p>
        </w:tc>
        <w:tc>
          <w:tcPr>
            <w:tcW w:w="2483" w:type="dxa"/>
            <w:tcBorders>
              <w:top w:val="single" w:sz="6" w:space="0" w:color="auto"/>
              <w:left w:val="single" w:sz="6" w:space="0" w:color="auto"/>
              <w:bottom w:val="single" w:sz="6" w:space="0" w:color="auto"/>
              <w:right w:val="single" w:sz="6" w:space="0" w:color="auto"/>
            </w:tcBorders>
          </w:tcPr>
          <w:p w14:paraId="601B84BD"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iCs/>
                <w:sz w:val="18"/>
                <w:szCs w:val="24"/>
                <w:lang w:val="en-GB"/>
              </w:rPr>
              <w:t>K</w:t>
            </w:r>
            <w:r w:rsidRPr="005277D5">
              <w:rPr>
                <w:iCs/>
                <w:sz w:val="18"/>
                <w:szCs w:val="24"/>
                <w:vertAlign w:val="subscript"/>
                <w:lang w:val="en-GB"/>
              </w:rPr>
              <w:t>R</w:t>
            </w:r>
            <w:r w:rsidRPr="005277D5">
              <w:rPr>
                <w:sz w:val="18"/>
                <w:szCs w:val="24"/>
                <w:lang w:val="en-GB"/>
              </w:rPr>
              <w:t xml:space="preserve"> = 0.299; </w:t>
            </w:r>
            <w:r w:rsidRPr="005277D5">
              <w:rPr>
                <w:iCs/>
                <w:sz w:val="18"/>
                <w:szCs w:val="24"/>
                <w:lang w:val="en-GB"/>
              </w:rPr>
              <w:t>K</w:t>
            </w:r>
            <w:r w:rsidRPr="005277D5">
              <w:rPr>
                <w:iCs/>
                <w:sz w:val="18"/>
                <w:szCs w:val="24"/>
                <w:vertAlign w:val="subscript"/>
                <w:lang w:val="en-GB"/>
              </w:rPr>
              <w:t>B</w:t>
            </w:r>
            <w:r w:rsidRPr="005277D5">
              <w:rPr>
                <w:sz w:val="18"/>
                <w:szCs w:val="24"/>
                <w:lang w:val="en-GB"/>
              </w:rPr>
              <w:t xml:space="preserve"> = 0.114</w:t>
            </w:r>
          </w:p>
        </w:tc>
        <w:tc>
          <w:tcPr>
            <w:tcW w:w="6280" w:type="dxa"/>
            <w:tcBorders>
              <w:top w:val="single" w:sz="6" w:space="0" w:color="auto"/>
              <w:left w:val="single" w:sz="6" w:space="0" w:color="auto"/>
              <w:bottom w:val="single" w:sz="6" w:space="0" w:color="auto"/>
              <w:right w:val="single" w:sz="6" w:space="0" w:color="auto"/>
            </w:tcBorders>
          </w:tcPr>
          <w:p w14:paraId="1AC028D2"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Rec. ITU-R BT.470-6 System B, G (historical)</w:t>
            </w:r>
          </w:p>
          <w:p w14:paraId="58EAB1D1"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Rec. ITU-R BT.601-7 625</w:t>
            </w:r>
          </w:p>
          <w:p w14:paraId="3EB47B3D"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 xml:space="preserve">Rec. ITU-R BT.1358-0 625 </w:t>
            </w:r>
            <w:r w:rsidRPr="005277D5">
              <w:rPr>
                <w:sz w:val="18"/>
                <w:szCs w:val="24"/>
                <w:lang w:val="en-GB" w:eastAsia="ja-JP"/>
              </w:rPr>
              <w:t>(historical)</w:t>
            </w:r>
          </w:p>
          <w:p w14:paraId="2CE8A49C"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Rec. ITU-R BT.1700-0 625 PAL and 625 SECAM</w:t>
            </w:r>
          </w:p>
          <w:p w14:paraId="73FFB927"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 xml:space="preserve">IEC 61966-2-1 </w:t>
            </w:r>
            <w:proofErr w:type="spellStart"/>
            <w:r w:rsidRPr="005277D5">
              <w:rPr>
                <w:sz w:val="18"/>
                <w:szCs w:val="24"/>
                <w:lang w:val="en-GB"/>
              </w:rPr>
              <w:t>sYCC</w:t>
            </w:r>
            <w:proofErr w:type="spellEnd"/>
          </w:p>
          <w:p w14:paraId="346F0E1F"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IEC 61966-2-4 xvYCC</w:t>
            </w:r>
            <w:r w:rsidRPr="005277D5">
              <w:rPr>
                <w:sz w:val="18"/>
                <w:szCs w:val="24"/>
                <w:vertAlign w:val="subscript"/>
                <w:lang w:val="en-GB"/>
              </w:rPr>
              <w:t>601</w:t>
            </w:r>
          </w:p>
          <w:p w14:paraId="237D85F8"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(functionally the same as the value 6)</w:t>
            </w:r>
          </w:p>
          <w:p w14:paraId="2189323E" w14:textId="730FF148"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rFonts w:eastAsia="MS Mincho"/>
                <w:sz w:val="18"/>
                <w:szCs w:val="24"/>
                <w:lang w:val="en-GB" w:eastAsia="ja-JP"/>
              </w:rPr>
              <w:t>S</w:t>
            </w:r>
            <w:r w:rsidRPr="005277D5">
              <w:rPr>
                <w:sz w:val="18"/>
                <w:szCs w:val="24"/>
                <w:lang w:val="en-GB"/>
              </w:rPr>
              <w:t xml:space="preserve">ee equations </w:t>
            </w:r>
            <w:r w:rsidRPr="005277D5">
              <w:rPr>
                <w:sz w:val="18"/>
                <w:szCs w:val="24"/>
                <w:lang w:val="en-GB"/>
              </w:rPr>
              <w:fldChar w:fldCharType="begin"/>
            </w:r>
            <w:r w:rsidRPr="005277D5">
              <w:rPr>
                <w:sz w:val="18"/>
                <w:szCs w:val="24"/>
                <w:lang w:val="en-GB"/>
              </w:rPr>
              <w:instrText xml:space="preserve"> REF TypicalMatrixY \h  \* MERGEFORMAT </w:instrText>
            </w:r>
            <w:r w:rsidRPr="005277D5">
              <w:rPr>
                <w:sz w:val="18"/>
                <w:szCs w:val="24"/>
                <w:lang w:val="en-GB"/>
              </w:rPr>
            </w:r>
            <w:r w:rsidRPr="005277D5">
              <w:rPr>
                <w:sz w:val="18"/>
                <w:szCs w:val="24"/>
                <w:lang w:val="en-GB"/>
              </w:rPr>
              <w:fldChar w:fldCharType="separate"/>
            </w:r>
            <w:r w:rsidRPr="005277D5">
              <w:rPr>
                <w:sz w:val="18"/>
                <w:szCs w:val="24"/>
                <w:lang w:val="en-GB"/>
              </w:rPr>
              <w:t>42</w:t>
            </w:r>
            <w:r w:rsidRPr="005277D5">
              <w:rPr>
                <w:sz w:val="18"/>
                <w:szCs w:val="24"/>
                <w:lang w:val="en-GB"/>
              </w:rPr>
              <w:fldChar w:fldCharType="end"/>
            </w:r>
            <w:r w:rsidRPr="005277D5">
              <w:rPr>
                <w:sz w:val="18"/>
                <w:szCs w:val="24"/>
                <w:lang w:val="en-GB"/>
              </w:rPr>
              <w:t xml:space="preserve"> to </w:t>
            </w:r>
            <w:r w:rsidRPr="005277D5">
              <w:rPr>
                <w:sz w:val="18"/>
                <w:szCs w:val="24"/>
                <w:lang w:val="en-GB"/>
              </w:rPr>
              <w:fldChar w:fldCharType="begin"/>
            </w:r>
            <w:r w:rsidRPr="005277D5">
              <w:rPr>
                <w:sz w:val="18"/>
                <w:szCs w:val="24"/>
                <w:lang w:val="en-GB"/>
              </w:rPr>
              <w:instrText xml:space="preserve"> REF TypicalMatrixPR \h  \* MERGEFORMAT </w:instrText>
            </w:r>
            <w:r w:rsidRPr="005277D5">
              <w:rPr>
                <w:sz w:val="18"/>
                <w:szCs w:val="24"/>
                <w:lang w:val="en-GB"/>
              </w:rPr>
            </w:r>
            <w:r w:rsidRPr="005277D5">
              <w:rPr>
                <w:sz w:val="18"/>
                <w:szCs w:val="24"/>
                <w:lang w:val="en-GB"/>
              </w:rPr>
              <w:fldChar w:fldCharType="separate"/>
            </w:r>
            <w:r w:rsidRPr="005277D5">
              <w:rPr>
                <w:sz w:val="18"/>
                <w:szCs w:val="24"/>
                <w:lang w:val="en-GB"/>
              </w:rPr>
              <w:t>44</w:t>
            </w:r>
            <w:r w:rsidRPr="005277D5">
              <w:rPr>
                <w:sz w:val="18"/>
                <w:szCs w:val="24"/>
                <w:lang w:val="en-GB"/>
              </w:rPr>
              <w:fldChar w:fldCharType="end"/>
            </w:r>
          </w:p>
        </w:tc>
      </w:tr>
      <w:tr w:rsidR="005277D5" w:rsidRPr="005277D5" w14:paraId="5C5AB01A"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26542C27"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szCs w:val="24"/>
                <w:lang w:val="en-GB"/>
              </w:rPr>
            </w:pPr>
            <w:r w:rsidRPr="005277D5">
              <w:rPr>
                <w:sz w:val="18"/>
                <w:szCs w:val="24"/>
                <w:lang w:val="en-GB"/>
              </w:rPr>
              <w:t>6</w:t>
            </w:r>
          </w:p>
        </w:tc>
        <w:tc>
          <w:tcPr>
            <w:tcW w:w="2483" w:type="dxa"/>
            <w:tcBorders>
              <w:top w:val="single" w:sz="6" w:space="0" w:color="auto"/>
              <w:left w:val="single" w:sz="6" w:space="0" w:color="auto"/>
              <w:bottom w:val="single" w:sz="6" w:space="0" w:color="auto"/>
              <w:right w:val="single" w:sz="6" w:space="0" w:color="auto"/>
            </w:tcBorders>
          </w:tcPr>
          <w:p w14:paraId="062E8E64"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iCs/>
                <w:sz w:val="18"/>
                <w:szCs w:val="24"/>
                <w:lang w:val="en-GB"/>
              </w:rPr>
              <w:t>K</w:t>
            </w:r>
            <w:r w:rsidRPr="005277D5">
              <w:rPr>
                <w:iCs/>
                <w:sz w:val="18"/>
                <w:szCs w:val="24"/>
                <w:vertAlign w:val="subscript"/>
                <w:lang w:val="en-GB"/>
              </w:rPr>
              <w:t>R</w:t>
            </w:r>
            <w:r w:rsidRPr="005277D5">
              <w:rPr>
                <w:sz w:val="18"/>
                <w:szCs w:val="24"/>
                <w:lang w:val="en-GB"/>
              </w:rPr>
              <w:t xml:space="preserve"> = 0.299; </w:t>
            </w:r>
            <w:r w:rsidRPr="005277D5">
              <w:rPr>
                <w:iCs/>
                <w:sz w:val="18"/>
                <w:szCs w:val="24"/>
                <w:lang w:val="en-GB"/>
              </w:rPr>
              <w:t>K</w:t>
            </w:r>
            <w:r w:rsidRPr="005277D5">
              <w:rPr>
                <w:iCs/>
                <w:sz w:val="18"/>
                <w:szCs w:val="24"/>
                <w:vertAlign w:val="subscript"/>
                <w:lang w:val="en-GB"/>
              </w:rPr>
              <w:t>B</w:t>
            </w:r>
            <w:r w:rsidRPr="005277D5">
              <w:rPr>
                <w:sz w:val="18"/>
                <w:szCs w:val="24"/>
                <w:lang w:val="en-GB"/>
              </w:rPr>
              <w:t xml:space="preserve"> = 0.114</w:t>
            </w:r>
          </w:p>
        </w:tc>
        <w:tc>
          <w:tcPr>
            <w:tcW w:w="6280" w:type="dxa"/>
            <w:tcBorders>
              <w:top w:val="single" w:sz="6" w:space="0" w:color="auto"/>
              <w:left w:val="single" w:sz="6" w:space="0" w:color="auto"/>
              <w:bottom w:val="single" w:sz="6" w:space="0" w:color="auto"/>
              <w:right w:val="single" w:sz="6" w:space="0" w:color="auto"/>
            </w:tcBorders>
          </w:tcPr>
          <w:p w14:paraId="43194AF9"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Rec. ITU-R BT.601-7 525</w:t>
            </w:r>
          </w:p>
          <w:p w14:paraId="3C5E1896"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 xml:space="preserve">Rec. ITU-R BT.1358-1 525 or 625 </w:t>
            </w:r>
            <w:r w:rsidRPr="005277D5">
              <w:rPr>
                <w:sz w:val="18"/>
                <w:szCs w:val="24"/>
                <w:lang w:val="en-GB" w:eastAsia="ja-JP"/>
              </w:rPr>
              <w:t>(historical)</w:t>
            </w:r>
          </w:p>
          <w:p w14:paraId="00E1FC13"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Rec. ITU-R BT.1700-0 NTSC</w:t>
            </w:r>
          </w:p>
          <w:p w14:paraId="7890269D"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SMPTE ST 170 (2004)</w:t>
            </w:r>
          </w:p>
          <w:p w14:paraId="4D263A57"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(functionally the same as the value 5)</w:t>
            </w:r>
          </w:p>
          <w:p w14:paraId="4E98F0CC" w14:textId="70A93046"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rFonts w:eastAsia="MS Mincho"/>
                <w:sz w:val="18"/>
                <w:szCs w:val="24"/>
                <w:lang w:val="en-GB" w:eastAsia="ja-JP"/>
              </w:rPr>
              <w:t>S</w:t>
            </w:r>
            <w:r w:rsidRPr="005277D5">
              <w:rPr>
                <w:sz w:val="18"/>
                <w:szCs w:val="24"/>
                <w:lang w:val="en-GB"/>
              </w:rPr>
              <w:t xml:space="preserve">ee equations </w:t>
            </w:r>
            <w:r w:rsidRPr="005277D5">
              <w:rPr>
                <w:sz w:val="18"/>
                <w:szCs w:val="24"/>
                <w:lang w:val="en-GB"/>
              </w:rPr>
              <w:fldChar w:fldCharType="begin"/>
            </w:r>
            <w:r w:rsidRPr="005277D5">
              <w:rPr>
                <w:sz w:val="18"/>
                <w:szCs w:val="24"/>
                <w:lang w:val="en-GB"/>
              </w:rPr>
              <w:instrText xml:space="preserve"> REF TypicalMatrixY \h  \* MERGEFORMAT </w:instrText>
            </w:r>
            <w:r w:rsidRPr="005277D5">
              <w:rPr>
                <w:sz w:val="18"/>
                <w:szCs w:val="24"/>
                <w:lang w:val="en-GB"/>
              </w:rPr>
            </w:r>
            <w:r w:rsidRPr="005277D5">
              <w:rPr>
                <w:sz w:val="18"/>
                <w:szCs w:val="24"/>
                <w:lang w:val="en-GB"/>
              </w:rPr>
              <w:fldChar w:fldCharType="separate"/>
            </w:r>
            <w:r w:rsidRPr="005277D5">
              <w:rPr>
                <w:sz w:val="18"/>
                <w:szCs w:val="24"/>
                <w:lang w:val="en-GB"/>
              </w:rPr>
              <w:t>42</w:t>
            </w:r>
            <w:r w:rsidRPr="005277D5">
              <w:rPr>
                <w:sz w:val="18"/>
                <w:szCs w:val="24"/>
                <w:lang w:val="en-GB"/>
              </w:rPr>
              <w:fldChar w:fldCharType="end"/>
            </w:r>
            <w:r w:rsidRPr="005277D5">
              <w:rPr>
                <w:sz w:val="18"/>
                <w:szCs w:val="24"/>
                <w:lang w:val="en-GB"/>
              </w:rPr>
              <w:t xml:space="preserve"> to </w:t>
            </w:r>
            <w:r w:rsidRPr="005277D5">
              <w:rPr>
                <w:sz w:val="18"/>
                <w:szCs w:val="24"/>
                <w:lang w:val="en-GB"/>
              </w:rPr>
              <w:fldChar w:fldCharType="begin"/>
            </w:r>
            <w:r w:rsidRPr="005277D5">
              <w:rPr>
                <w:sz w:val="18"/>
                <w:szCs w:val="24"/>
                <w:lang w:val="en-GB"/>
              </w:rPr>
              <w:instrText xml:space="preserve"> REF TypicalMatrixPR \h  \* MERGEFORMAT </w:instrText>
            </w:r>
            <w:r w:rsidRPr="005277D5">
              <w:rPr>
                <w:sz w:val="18"/>
                <w:szCs w:val="24"/>
                <w:lang w:val="en-GB"/>
              </w:rPr>
            </w:r>
            <w:r w:rsidRPr="005277D5">
              <w:rPr>
                <w:sz w:val="18"/>
                <w:szCs w:val="24"/>
                <w:lang w:val="en-GB"/>
              </w:rPr>
              <w:fldChar w:fldCharType="separate"/>
            </w:r>
            <w:r w:rsidRPr="005277D5">
              <w:rPr>
                <w:sz w:val="18"/>
                <w:szCs w:val="24"/>
                <w:lang w:val="en-GB"/>
              </w:rPr>
              <w:t>44</w:t>
            </w:r>
            <w:r w:rsidRPr="005277D5">
              <w:rPr>
                <w:sz w:val="18"/>
                <w:szCs w:val="24"/>
                <w:lang w:val="en-GB"/>
              </w:rPr>
              <w:fldChar w:fldCharType="end"/>
            </w:r>
          </w:p>
        </w:tc>
      </w:tr>
      <w:tr w:rsidR="005277D5" w:rsidRPr="005277D5" w14:paraId="2D6316CE"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1E22C82A"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szCs w:val="24"/>
                <w:lang w:val="en-GB"/>
              </w:rPr>
            </w:pPr>
            <w:r w:rsidRPr="005277D5">
              <w:rPr>
                <w:sz w:val="18"/>
                <w:szCs w:val="24"/>
                <w:lang w:val="en-GB"/>
              </w:rPr>
              <w:t>7</w:t>
            </w:r>
          </w:p>
        </w:tc>
        <w:tc>
          <w:tcPr>
            <w:tcW w:w="2483" w:type="dxa"/>
            <w:tcBorders>
              <w:top w:val="single" w:sz="6" w:space="0" w:color="auto"/>
              <w:left w:val="single" w:sz="6" w:space="0" w:color="auto"/>
              <w:bottom w:val="single" w:sz="6" w:space="0" w:color="auto"/>
              <w:right w:val="single" w:sz="6" w:space="0" w:color="auto"/>
            </w:tcBorders>
          </w:tcPr>
          <w:p w14:paraId="3765AA42"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iCs/>
                <w:sz w:val="18"/>
                <w:szCs w:val="24"/>
                <w:lang w:val="en-GB"/>
              </w:rPr>
              <w:t>K</w:t>
            </w:r>
            <w:r w:rsidRPr="005277D5">
              <w:rPr>
                <w:iCs/>
                <w:sz w:val="18"/>
                <w:szCs w:val="24"/>
                <w:vertAlign w:val="subscript"/>
                <w:lang w:val="en-GB"/>
              </w:rPr>
              <w:t>R</w:t>
            </w:r>
            <w:r w:rsidRPr="005277D5">
              <w:rPr>
                <w:sz w:val="18"/>
                <w:szCs w:val="24"/>
                <w:lang w:val="en-GB"/>
              </w:rPr>
              <w:t xml:space="preserve"> = 0.212; </w:t>
            </w:r>
            <w:r w:rsidRPr="005277D5">
              <w:rPr>
                <w:iCs/>
                <w:sz w:val="18"/>
                <w:szCs w:val="24"/>
                <w:lang w:val="en-GB"/>
              </w:rPr>
              <w:t>K</w:t>
            </w:r>
            <w:r w:rsidRPr="005277D5">
              <w:rPr>
                <w:iCs/>
                <w:sz w:val="18"/>
                <w:szCs w:val="24"/>
                <w:vertAlign w:val="subscript"/>
                <w:lang w:val="en-GB"/>
              </w:rPr>
              <w:t>B</w:t>
            </w:r>
            <w:r w:rsidRPr="005277D5">
              <w:rPr>
                <w:sz w:val="18"/>
                <w:szCs w:val="24"/>
                <w:lang w:val="en-GB"/>
              </w:rPr>
              <w:t xml:space="preserve"> = 0.087</w:t>
            </w:r>
          </w:p>
        </w:tc>
        <w:tc>
          <w:tcPr>
            <w:tcW w:w="6280" w:type="dxa"/>
            <w:tcBorders>
              <w:top w:val="single" w:sz="6" w:space="0" w:color="auto"/>
              <w:left w:val="single" w:sz="6" w:space="0" w:color="auto"/>
              <w:bottom w:val="single" w:sz="6" w:space="0" w:color="auto"/>
              <w:right w:val="single" w:sz="6" w:space="0" w:color="auto"/>
            </w:tcBorders>
          </w:tcPr>
          <w:p w14:paraId="524165E4"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SMPTE ST 240 (1999)</w:t>
            </w:r>
          </w:p>
          <w:p w14:paraId="31EEB358" w14:textId="4806F0E0"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rFonts w:eastAsia="MS Mincho"/>
                <w:sz w:val="18"/>
                <w:szCs w:val="24"/>
                <w:lang w:val="en-GB" w:eastAsia="ja-JP"/>
              </w:rPr>
              <w:t>S</w:t>
            </w:r>
            <w:r w:rsidRPr="005277D5">
              <w:rPr>
                <w:sz w:val="18"/>
                <w:szCs w:val="24"/>
                <w:lang w:val="en-GB"/>
              </w:rPr>
              <w:t xml:space="preserve">ee equations </w:t>
            </w:r>
            <w:r w:rsidRPr="005277D5">
              <w:rPr>
                <w:sz w:val="18"/>
                <w:szCs w:val="24"/>
                <w:lang w:val="en-GB"/>
              </w:rPr>
              <w:fldChar w:fldCharType="begin"/>
            </w:r>
            <w:r w:rsidRPr="005277D5">
              <w:rPr>
                <w:sz w:val="18"/>
                <w:szCs w:val="24"/>
                <w:lang w:val="en-GB"/>
              </w:rPr>
              <w:instrText xml:space="preserve"> REF TypicalMatrixY \h  \* MERGEFORMAT </w:instrText>
            </w:r>
            <w:r w:rsidRPr="005277D5">
              <w:rPr>
                <w:sz w:val="18"/>
                <w:szCs w:val="24"/>
                <w:lang w:val="en-GB"/>
              </w:rPr>
            </w:r>
            <w:r w:rsidRPr="005277D5">
              <w:rPr>
                <w:sz w:val="18"/>
                <w:szCs w:val="24"/>
                <w:lang w:val="en-GB"/>
              </w:rPr>
              <w:fldChar w:fldCharType="separate"/>
            </w:r>
            <w:r w:rsidRPr="005277D5">
              <w:rPr>
                <w:sz w:val="18"/>
                <w:szCs w:val="24"/>
                <w:lang w:val="en-GB"/>
              </w:rPr>
              <w:t>42</w:t>
            </w:r>
            <w:r w:rsidRPr="005277D5">
              <w:rPr>
                <w:sz w:val="18"/>
                <w:szCs w:val="24"/>
                <w:lang w:val="en-GB"/>
              </w:rPr>
              <w:fldChar w:fldCharType="end"/>
            </w:r>
            <w:r w:rsidRPr="005277D5">
              <w:rPr>
                <w:sz w:val="18"/>
                <w:szCs w:val="24"/>
                <w:lang w:val="en-GB"/>
              </w:rPr>
              <w:t xml:space="preserve"> to </w:t>
            </w:r>
            <w:r w:rsidRPr="005277D5">
              <w:rPr>
                <w:sz w:val="18"/>
                <w:szCs w:val="24"/>
                <w:lang w:val="en-GB"/>
              </w:rPr>
              <w:fldChar w:fldCharType="begin"/>
            </w:r>
            <w:r w:rsidRPr="005277D5">
              <w:rPr>
                <w:sz w:val="18"/>
                <w:szCs w:val="24"/>
                <w:lang w:val="en-GB"/>
              </w:rPr>
              <w:instrText xml:space="preserve"> REF TypicalMatrixPR \h  \* MERGEFORMAT </w:instrText>
            </w:r>
            <w:r w:rsidRPr="005277D5">
              <w:rPr>
                <w:sz w:val="18"/>
                <w:szCs w:val="24"/>
                <w:lang w:val="en-GB"/>
              </w:rPr>
            </w:r>
            <w:r w:rsidRPr="005277D5">
              <w:rPr>
                <w:sz w:val="18"/>
                <w:szCs w:val="24"/>
                <w:lang w:val="en-GB"/>
              </w:rPr>
              <w:fldChar w:fldCharType="separate"/>
            </w:r>
            <w:r w:rsidRPr="005277D5">
              <w:rPr>
                <w:sz w:val="18"/>
                <w:szCs w:val="24"/>
                <w:lang w:val="en-GB"/>
              </w:rPr>
              <w:t>44</w:t>
            </w:r>
            <w:r w:rsidRPr="005277D5">
              <w:rPr>
                <w:sz w:val="18"/>
                <w:szCs w:val="24"/>
                <w:lang w:val="en-GB"/>
              </w:rPr>
              <w:fldChar w:fldCharType="end"/>
            </w:r>
          </w:p>
        </w:tc>
      </w:tr>
      <w:tr w:rsidR="005277D5" w:rsidRPr="005277D5" w14:paraId="3E117128"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4D6E9C86"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szCs w:val="24"/>
                <w:lang w:val="en-GB"/>
              </w:rPr>
            </w:pPr>
            <w:r w:rsidRPr="005277D5">
              <w:rPr>
                <w:sz w:val="18"/>
                <w:szCs w:val="24"/>
                <w:lang w:val="en-GB"/>
              </w:rPr>
              <w:t>8</w:t>
            </w:r>
          </w:p>
        </w:tc>
        <w:tc>
          <w:tcPr>
            <w:tcW w:w="2483" w:type="dxa"/>
            <w:tcBorders>
              <w:top w:val="single" w:sz="6" w:space="0" w:color="auto"/>
              <w:left w:val="single" w:sz="6" w:space="0" w:color="auto"/>
              <w:bottom w:val="single" w:sz="6" w:space="0" w:color="auto"/>
              <w:right w:val="single" w:sz="6" w:space="0" w:color="auto"/>
            </w:tcBorders>
          </w:tcPr>
          <w:p w14:paraId="2777A9A8"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proofErr w:type="spellStart"/>
            <w:r w:rsidRPr="005277D5">
              <w:rPr>
                <w:sz w:val="18"/>
                <w:szCs w:val="24"/>
                <w:lang w:val="en-GB"/>
              </w:rPr>
              <w:t>YCgCo</w:t>
            </w:r>
            <w:proofErr w:type="spellEnd"/>
            <w:ins w:id="239" w:author="Gary Sullivan" w:date="2022-07-07T14:21:00Z">
              <w:r w:rsidRPr="005277D5">
                <w:rPr>
                  <w:sz w:val="18"/>
                  <w:szCs w:val="24"/>
                  <w:lang w:val="en-GB"/>
                </w:rPr>
                <w:t xml:space="preserve"> </w:t>
              </w:r>
            </w:ins>
            <w:ins w:id="240" w:author="Gary Sullivan" w:date="2022-07-07T17:47:00Z">
              <w:r w:rsidRPr="005277D5">
                <w:rPr>
                  <w:sz w:val="18"/>
                  <w:szCs w:val="24"/>
                  <w:lang w:val="en-GB"/>
                </w:rPr>
                <w:t xml:space="preserve">or </w:t>
              </w:r>
            </w:ins>
            <w:proofErr w:type="spellStart"/>
            <w:ins w:id="241" w:author="Gary Sullivan" w:date="2022-07-07T14:21:00Z">
              <w:r w:rsidRPr="005277D5">
                <w:rPr>
                  <w:sz w:val="18"/>
                  <w:szCs w:val="24"/>
                  <w:lang w:val="en-GB"/>
                </w:rPr>
                <w:t>YCgCo</w:t>
              </w:r>
            </w:ins>
            <w:proofErr w:type="spellEnd"/>
            <w:ins w:id="242" w:author="Gary Sullivan" w:date="2022-07-07T14:22:00Z">
              <w:r w:rsidRPr="005277D5">
                <w:rPr>
                  <w:sz w:val="18"/>
                  <w:szCs w:val="24"/>
                  <w:lang w:val="en-GB"/>
                </w:rPr>
                <w:t>-R</w:t>
              </w:r>
            </w:ins>
          </w:p>
        </w:tc>
        <w:tc>
          <w:tcPr>
            <w:tcW w:w="6280" w:type="dxa"/>
            <w:tcBorders>
              <w:top w:val="single" w:sz="6" w:space="0" w:color="auto"/>
              <w:left w:val="single" w:sz="6" w:space="0" w:color="auto"/>
              <w:bottom w:val="single" w:sz="6" w:space="0" w:color="auto"/>
              <w:right w:val="single" w:sz="6" w:space="0" w:color="auto"/>
            </w:tcBorders>
          </w:tcPr>
          <w:p w14:paraId="34B457DE" w14:textId="6B67E444"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243" w:author="Gary Sullivan" w:date="2022-07-07T17:46:00Z"/>
                <w:sz w:val="18"/>
                <w:szCs w:val="24"/>
                <w:lang w:val="en-GB"/>
              </w:rPr>
            </w:pPr>
            <w:r w:rsidRPr="005277D5">
              <w:rPr>
                <w:sz w:val="18"/>
                <w:szCs w:val="24"/>
                <w:lang w:val="en-GB"/>
              </w:rPr>
              <w:t xml:space="preserve">See equations </w:t>
            </w:r>
            <w:r w:rsidRPr="005277D5">
              <w:rPr>
                <w:sz w:val="18"/>
                <w:szCs w:val="24"/>
                <w:lang w:val="en-GB"/>
              </w:rPr>
              <w:fldChar w:fldCharType="begin"/>
            </w:r>
            <w:r w:rsidRPr="005277D5">
              <w:rPr>
                <w:sz w:val="18"/>
                <w:szCs w:val="24"/>
                <w:lang w:val="en-GB"/>
              </w:rPr>
              <w:instrText xml:space="preserve"> REF YCgCoFirst_Eqn \h  \* MERGEFORMAT </w:instrText>
            </w:r>
            <w:r w:rsidRPr="005277D5">
              <w:rPr>
                <w:sz w:val="18"/>
                <w:szCs w:val="24"/>
                <w:lang w:val="en-GB"/>
              </w:rPr>
            </w:r>
            <w:r w:rsidRPr="005277D5">
              <w:rPr>
                <w:sz w:val="18"/>
                <w:szCs w:val="24"/>
                <w:lang w:val="en-GB"/>
              </w:rPr>
              <w:fldChar w:fldCharType="separate"/>
            </w:r>
            <w:r w:rsidRPr="005277D5">
              <w:rPr>
                <w:sz w:val="18"/>
                <w:szCs w:val="24"/>
                <w:lang w:val="en-GB"/>
              </w:rPr>
              <w:t>48</w:t>
            </w:r>
            <w:r w:rsidRPr="005277D5">
              <w:rPr>
                <w:sz w:val="18"/>
                <w:szCs w:val="24"/>
                <w:lang w:val="en-GB"/>
              </w:rPr>
              <w:fldChar w:fldCharType="end"/>
            </w:r>
            <w:r w:rsidRPr="005277D5">
              <w:rPr>
                <w:sz w:val="18"/>
                <w:szCs w:val="24"/>
                <w:lang w:val="en-GB"/>
              </w:rPr>
              <w:t xml:space="preserve"> to </w:t>
            </w:r>
            <w:ins w:id="244" w:author="Gary Sullivan" w:date="2022-07-07T17:46:00Z">
              <w:r w:rsidRPr="005277D5">
                <w:rPr>
                  <w:sz w:val="18"/>
                  <w:szCs w:val="24"/>
                  <w:lang w:val="en-GB"/>
                </w:rPr>
                <w:fldChar w:fldCharType="begin"/>
              </w:r>
              <w:r w:rsidRPr="005277D5">
                <w:rPr>
                  <w:sz w:val="18"/>
                  <w:szCs w:val="24"/>
                  <w:lang w:val="en-GB"/>
                </w:rPr>
                <w:instrText xml:space="preserve"> REF YCgCoFirstR_Eqn \h </w:instrText>
              </w:r>
            </w:ins>
            <w:r w:rsidRPr="005277D5">
              <w:rPr>
                <w:sz w:val="18"/>
                <w:szCs w:val="24"/>
                <w:lang w:val="en-GB"/>
              </w:rPr>
            </w:r>
            <w:r w:rsidRPr="005277D5">
              <w:rPr>
                <w:sz w:val="18"/>
                <w:szCs w:val="24"/>
                <w:lang w:val="en-GB"/>
              </w:rPr>
              <w:fldChar w:fldCharType="separate"/>
            </w:r>
            <w:r>
              <w:rPr>
                <w:noProof/>
                <w:sz w:val="20"/>
                <w:lang w:val="fr-CH"/>
              </w:rPr>
              <w:t>54</w:t>
            </w:r>
            <w:ins w:id="245" w:author="Gary Sullivan" w:date="2022-07-07T17:46:00Z">
              <w:r w:rsidRPr="005277D5">
                <w:rPr>
                  <w:sz w:val="18"/>
                  <w:szCs w:val="24"/>
                  <w:lang w:val="en-GB"/>
                </w:rPr>
                <w:fldChar w:fldCharType="end"/>
              </w:r>
              <w:r w:rsidRPr="005277D5">
                <w:rPr>
                  <w:sz w:val="18"/>
                  <w:szCs w:val="24"/>
                  <w:lang w:val="en-GB"/>
                </w:rPr>
                <w:t xml:space="preserve"> for </w:t>
              </w:r>
              <w:proofErr w:type="spellStart"/>
              <w:r w:rsidRPr="005277D5">
                <w:rPr>
                  <w:sz w:val="18"/>
                  <w:szCs w:val="24"/>
                  <w:lang w:val="en-GB"/>
                </w:rPr>
                <w:t>YCgCo</w:t>
              </w:r>
              <w:proofErr w:type="spellEnd"/>
              <w:r w:rsidRPr="005277D5">
                <w:rPr>
                  <w:sz w:val="18"/>
                  <w:szCs w:val="24"/>
                  <w:lang w:val="en-GB"/>
                </w:rPr>
                <w:t xml:space="preserve"> (</w:t>
              </w:r>
            </w:ins>
            <w:ins w:id="246" w:author="Gary Sullivan" w:date="2022-07-07T17:48:00Z">
              <w:r w:rsidRPr="005277D5">
                <w:rPr>
                  <w:sz w:val="18"/>
                  <w:szCs w:val="24"/>
                  <w:lang w:val="en-GB"/>
                </w:rPr>
                <w:t>when</w:t>
              </w:r>
            </w:ins>
            <w:ins w:id="247" w:author="Gary Sullivan" w:date="2022-07-07T17:46:00Z">
              <w:r w:rsidRPr="005277D5">
                <w:rPr>
                  <w:sz w:val="18"/>
                  <w:szCs w:val="24"/>
                  <w:lang w:val="en-GB"/>
                </w:rPr>
                <w:t xml:space="preserve"> </w:t>
              </w:r>
              <w:proofErr w:type="spellStart"/>
              <w:r w:rsidRPr="005277D5">
                <w:rPr>
                  <w:sz w:val="18"/>
                  <w:szCs w:val="24"/>
                  <w:lang w:val="en-GB"/>
                </w:rPr>
                <w:t>BitDepth</w:t>
              </w:r>
              <w:r w:rsidRPr="005277D5">
                <w:rPr>
                  <w:sz w:val="18"/>
                  <w:szCs w:val="24"/>
                  <w:vertAlign w:val="subscript"/>
                  <w:lang w:val="en-GB"/>
                </w:rPr>
                <w:t>C</w:t>
              </w:r>
              <w:proofErr w:type="spellEnd"/>
              <w:r w:rsidRPr="005277D5">
                <w:rPr>
                  <w:sz w:val="18"/>
                  <w:szCs w:val="24"/>
                  <w:lang w:val="en-GB"/>
                </w:rPr>
                <w:t xml:space="preserve"> </w:t>
              </w:r>
            </w:ins>
            <w:ins w:id="248" w:author="Gary Sullivan" w:date="2022-07-07T17:48:00Z">
              <w:r w:rsidRPr="005277D5">
                <w:rPr>
                  <w:sz w:val="18"/>
                  <w:szCs w:val="24"/>
                  <w:lang w:val="en-GB"/>
                </w:rPr>
                <w:t xml:space="preserve">is </w:t>
              </w:r>
            </w:ins>
            <w:ins w:id="249" w:author="Gary Sullivan" w:date="2022-07-07T17:46:00Z">
              <w:r w:rsidRPr="005277D5">
                <w:rPr>
                  <w:sz w:val="18"/>
                  <w:szCs w:val="24"/>
                  <w:lang w:val="en-GB"/>
                </w:rPr>
                <w:t xml:space="preserve">equal to </w:t>
              </w:r>
              <w:proofErr w:type="spellStart"/>
              <w:r w:rsidRPr="005277D5">
                <w:rPr>
                  <w:sz w:val="18"/>
                  <w:szCs w:val="24"/>
                  <w:lang w:val="en-GB"/>
                </w:rPr>
                <w:t>BitDepth</w:t>
              </w:r>
              <w:r w:rsidRPr="005277D5">
                <w:rPr>
                  <w:sz w:val="18"/>
                  <w:szCs w:val="24"/>
                  <w:vertAlign w:val="subscript"/>
                  <w:lang w:val="en-GB"/>
                </w:rPr>
                <w:t>Y</w:t>
              </w:r>
              <w:proofErr w:type="spellEnd"/>
              <w:r w:rsidRPr="005277D5">
                <w:rPr>
                  <w:sz w:val="18"/>
                  <w:szCs w:val="24"/>
                  <w:lang w:val="en-GB"/>
                </w:rPr>
                <w:t>)</w:t>
              </w:r>
            </w:ins>
          </w:p>
          <w:p w14:paraId="059B9E38" w14:textId="0A42E724"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ins w:id="250" w:author="Gary Sullivan" w:date="2022-07-07T17:46:00Z">
              <w:r w:rsidRPr="005277D5">
                <w:rPr>
                  <w:sz w:val="18"/>
                  <w:szCs w:val="24"/>
                  <w:lang w:val="en-GB"/>
                </w:rPr>
                <w:t xml:space="preserve">See equations </w:t>
              </w:r>
            </w:ins>
            <w:ins w:id="251" w:author="Gary Sullivan" w:date="2022-07-07T17:44:00Z">
              <w:r w:rsidRPr="005277D5">
                <w:rPr>
                  <w:sz w:val="18"/>
                  <w:szCs w:val="24"/>
                  <w:lang w:val="en-GB"/>
                </w:rPr>
                <w:fldChar w:fldCharType="begin"/>
              </w:r>
              <w:r w:rsidRPr="005277D5">
                <w:rPr>
                  <w:sz w:val="18"/>
                  <w:szCs w:val="24"/>
                  <w:lang w:val="en-GB"/>
                </w:rPr>
                <w:instrText xml:space="preserve"> REF YCgCoSecondCr_Eqn \h </w:instrText>
              </w:r>
            </w:ins>
            <w:r w:rsidRPr="005277D5">
              <w:rPr>
                <w:sz w:val="18"/>
                <w:szCs w:val="24"/>
                <w:lang w:val="en-GB"/>
              </w:rPr>
            </w:r>
            <w:ins w:id="252" w:author="Gary Sullivan" w:date="2022-07-07T17:44:00Z">
              <w:r w:rsidRPr="005277D5">
                <w:rPr>
                  <w:sz w:val="18"/>
                  <w:szCs w:val="24"/>
                  <w:lang w:val="en-GB"/>
                </w:rPr>
                <w:fldChar w:fldCharType="separate"/>
              </w:r>
            </w:ins>
            <w:r>
              <w:rPr>
                <w:noProof/>
                <w:sz w:val="20"/>
                <w:lang w:val="en-GB"/>
              </w:rPr>
              <w:t>55</w:t>
            </w:r>
            <w:ins w:id="253" w:author="Gary Sullivan" w:date="2022-07-07T17:44:00Z">
              <w:r w:rsidRPr="005277D5">
                <w:rPr>
                  <w:sz w:val="18"/>
                  <w:szCs w:val="24"/>
                  <w:lang w:val="en-GB"/>
                </w:rPr>
                <w:fldChar w:fldCharType="end"/>
              </w:r>
            </w:ins>
            <w:ins w:id="254" w:author="Gary Sullivan" w:date="2022-07-07T17:46:00Z">
              <w:r w:rsidRPr="005277D5">
                <w:rPr>
                  <w:sz w:val="18"/>
                  <w:szCs w:val="24"/>
                  <w:lang w:val="en-GB"/>
                </w:rPr>
                <w:t xml:space="preserve"> to </w:t>
              </w:r>
            </w:ins>
            <w:r w:rsidRPr="005277D5">
              <w:rPr>
                <w:sz w:val="18"/>
                <w:szCs w:val="24"/>
                <w:lang w:val="en-GB"/>
              </w:rPr>
              <w:fldChar w:fldCharType="begin"/>
            </w:r>
            <w:r w:rsidRPr="005277D5">
              <w:rPr>
                <w:sz w:val="18"/>
                <w:szCs w:val="24"/>
                <w:lang w:val="en-GB"/>
              </w:rPr>
              <w:instrText xml:space="preserve"> REF YCgCoLast_Eqn \h  \* MERGEFORMAT </w:instrText>
            </w:r>
            <w:r w:rsidRPr="005277D5">
              <w:rPr>
                <w:sz w:val="18"/>
                <w:szCs w:val="24"/>
                <w:lang w:val="en-GB"/>
              </w:rPr>
            </w:r>
            <w:r w:rsidRPr="005277D5">
              <w:rPr>
                <w:sz w:val="18"/>
                <w:szCs w:val="24"/>
                <w:lang w:val="en-GB"/>
              </w:rPr>
              <w:fldChar w:fldCharType="separate"/>
            </w:r>
            <w:r w:rsidRPr="005277D5">
              <w:rPr>
                <w:sz w:val="18"/>
                <w:szCs w:val="24"/>
                <w:lang w:val="en-GB"/>
              </w:rPr>
              <w:t>62</w:t>
            </w:r>
            <w:r w:rsidRPr="005277D5">
              <w:rPr>
                <w:sz w:val="18"/>
                <w:szCs w:val="24"/>
                <w:lang w:val="en-GB"/>
              </w:rPr>
              <w:fldChar w:fldCharType="end"/>
            </w:r>
            <w:ins w:id="255" w:author="Gary Sullivan" w:date="2022-07-07T17:44:00Z">
              <w:r w:rsidRPr="005277D5">
                <w:rPr>
                  <w:sz w:val="18"/>
                  <w:szCs w:val="24"/>
                  <w:lang w:val="en-GB"/>
                </w:rPr>
                <w:t xml:space="preserve"> </w:t>
              </w:r>
            </w:ins>
            <w:ins w:id="256" w:author="Gary Sullivan" w:date="2022-07-07T17:47:00Z">
              <w:r w:rsidRPr="005277D5">
                <w:rPr>
                  <w:sz w:val="18"/>
                  <w:szCs w:val="24"/>
                  <w:lang w:val="en-GB"/>
                </w:rPr>
                <w:t xml:space="preserve">for </w:t>
              </w:r>
              <w:proofErr w:type="spellStart"/>
              <w:r w:rsidRPr="005277D5">
                <w:rPr>
                  <w:sz w:val="18"/>
                  <w:szCs w:val="24"/>
                  <w:lang w:val="en-GB"/>
                </w:rPr>
                <w:t>YCgCo</w:t>
              </w:r>
              <w:proofErr w:type="spellEnd"/>
              <w:r w:rsidRPr="005277D5">
                <w:rPr>
                  <w:sz w:val="18"/>
                  <w:szCs w:val="24"/>
                  <w:lang w:val="en-GB"/>
                </w:rPr>
                <w:t>-R (</w:t>
              </w:r>
            </w:ins>
            <w:ins w:id="257" w:author="Gary Sullivan" w:date="2022-07-07T17:48:00Z">
              <w:r w:rsidRPr="005277D5">
                <w:rPr>
                  <w:sz w:val="18"/>
                  <w:szCs w:val="24"/>
                  <w:lang w:val="en-GB"/>
                </w:rPr>
                <w:t>when</w:t>
              </w:r>
            </w:ins>
            <w:ins w:id="258" w:author="Gary Sullivan" w:date="2022-07-07T17:47:00Z">
              <w:r w:rsidRPr="005277D5">
                <w:rPr>
                  <w:sz w:val="18"/>
                  <w:szCs w:val="24"/>
                  <w:lang w:val="en-GB"/>
                </w:rPr>
                <w:t xml:space="preserve"> </w:t>
              </w:r>
              <w:proofErr w:type="spellStart"/>
              <w:r w:rsidRPr="005277D5">
                <w:rPr>
                  <w:sz w:val="18"/>
                  <w:szCs w:val="24"/>
                  <w:lang w:val="en-GB"/>
                </w:rPr>
                <w:t>BitDepth</w:t>
              </w:r>
              <w:r w:rsidRPr="005277D5">
                <w:rPr>
                  <w:sz w:val="18"/>
                  <w:szCs w:val="24"/>
                  <w:vertAlign w:val="subscript"/>
                  <w:lang w:val="en-GB"/>
                </w:rPr>
                <w:t>C</w:t>
              </w:r>
              <w:proofErr w:type="spellEnd"/>
              <w:r w:rsidRPr="005277D5">
                <w:rPr>
                  <w:sz w:val="18"/>
                  <w:szCs w:val="24"/>
                  <w:lang w:val="en-GB"/>
                </w:rPr>
                <w:t xml:space="preserve"> </w:t>
              </w:r>
            </w:ins>
            <w:ins w:id="259" w:author="Gary Sullivan" w:date="2022-07-07T17:48:00Z">
              <w:r w:rsidRPr="005277D5">
                <w:rPr>
                  <w:sz w:val="18"/>
                  <w:szCs w:val="24"/>
                  <w:lang w:val="en-GB"/>
                </w:rPr>
                <w:t xml:space="preserve">is </w:t>
              </w:r>
            </w:ins>
            <w:ins w:id="260" w:author="Gary Sullivan" w:date="2022-07-07T17:47:00Z">
              <w:r w:rsidRPr="005277D5">
                <w:rPr>
                  <w:sz w:val="18"/>
                  <w:szCs w:val="24"/>
                  <w:lang w:val="en-GB"/>
                </w:rPr>
                <w:t xml:space="preserve">equal to </w:t>
              </w:r>
              <w:proofErr w:type="spellStart"/>
              <w:r w:rsidRPr="005277D5">
                <w:rPr>
                  <w:sz w:val="18"/>
                  <w:szCs w:val="24"/>
                  <w:lang w:val="en-GB"/>
                </w:rPr>
                <w:t>BitDepth</w:t>
              </w:r>
              <w:r w:rsidRPr="005277D5">
                <w:rPr>
                  <w:sz w:val="18"/>
                  <w:szCs w:val="24"/>
                  <w:vertAlign w:val="subscript"/>
                  <w:lang w:val="en-GB"/>
                </w:rPr>
                <w:t>C</w:t>
              </w:r>
              <w:proofErr w:type="spellEnd"/>
              <w:r w:rsidRPr="005277D5">
                <w:rPr>
                  <w:sz w:val="18"/>
                  <w:szCs w:val="24"/>
                  <w:lang w:val="en-GB"/>
                </w:rPr>
                <w:t xml:space="preserve"> equal to </w:t>
              </w:r>
              <w:proofErr w:type="spellStart"/>
              <w:r w:rsidRPr="005277D5">
                <w:rPr>
                  <w:sz w:val="18"/>
                  <w:szCs w:val="24"/>
                  <w:lang w:val="en-GB"/>
                </w:rPr>
                <w:t>BitDepth</w:t>
              </w:r>
              <w:r w:rsidRPr="005277D5">
                <w:rPr>
                  <w:sz w:val="18"/>
                  <w:szCs w:val="24"/>
                  <w:vertAlign w:val="subscript"/>
                  <w:lang w:val="en-GB"/>
                </w:rPr>
                <w:t>Y</w:t>
              </w:r>
              <w:proofErr w:type="spellEnd"/>
              <w:r w:rsidRPr="005277D5">
                <w:rPr>
                  <w:sz w:val="18"/>
                  <w:szCs w:val="24"/>
                  <w:lang w:val="en-GB"/>
                </w:rPr>
                <w:t> + 1)</w:t>
              </w:r>
            </w:ins>
          </w:p>
        </w:tc>
      </w:tr>
      <w:tr w:rsidR="005277D5" w:rsidRPr="005277D5" w14:paraId="672A17A6"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3E2EE8D1"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MS Mincho"/>
                <w:sz w:val="18"/>
                <w:szCs w:val="24"/>
                <w:lang w:val="en-GB" w:eastAsia="ja-JP"/>
              </w:rPr>
            </w:pPr>
            <w:r w:rsidRPr="005277D5">
              <w:rPr>
                <w:rFonts w:eastAsia="MS Mincho"/>
                <w:sz w:val="18"/>
                <w:szCs w:val="24"/>
                <w:lang w:val="en-GB" w:eastAsia="ja-JP"/>
              </w:rPr>
              <w:lastRenderedPageBreak/>
              <w:t>9</w:t>
            </w:r>
          </w:p>
        </w:tc>
        <w:tc>
          <w:tcPr>
            <w:tcW w:w="2483" w:type="dxa"/>
            <w:tcBorders>
              <w:top w:val="single" w:sz="6" w:space="0" w:color="auto"/>
              <w:left w:val="single" w:sz="6" w:space="0" w:color="auto"/>
              <w:bottom w:val="single" w:sz="6" w:space="0" w:color="auto"/>
              <w:right w:val="single" w:sz="6" w:space="0" w:color="auto"/>
            </w:tcBorders>
          </w:tcPr>
          <w:p w14:paraId="28A6793C"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iCs/>
                <w:sz w:val="18"/>
                <w:szCs w:val="24"/>
                <w:lang w:val="en-GB"/>
              </w:rPr>
              <w:t>K</w:t>
            </w:r>
            <w:r w:rsidRPr="005277D5">
              <w:rPr>
                <w:iCs/>
                <w:sz w:val="18"/>
                <w:szCs w:val="24"/>
                <w:vertAlign w:val="subscript"/>
                <w:lang w:val="en-GB"/>
              </w:rPr>
              <w:t>R</w:t>
            </w:r>
            <w:r w:rsidRPr="005277D5">
              <w:rPr>
                <w:sz w:val="18"/>
                <w:szCs w:val="24"/>
                <w:lang w:val="en-GB"/>
              </w:rPr>
              <w:t xml:space="preserve"> = 0.2</w:t>
            </w:r>
            <w:r w:rsidRPr="005277D5">
              <w:rPr>
                <w:rFonts w:eastAsia="MS Mincho"/>
                <w:sz w:val="18"/>
                <w:szCs w:val="24"/>
                <w:lang w:val="en-GB" w:eastAsia="ja-JP"/>
              </w:rPr>
              <w:t>627</w:t>
            </w:r>
            <w:r w:rsidRPr="005277D5">
              <w:rPr>
                <w:sz w:val="18"/>
                <w:szCs w:val="24"/>
                <w:lang w:val="en-GB"/>
              </w:rPr>
              <w:t xml:space="preserve">; </w:t>
            </w:r>
            <w:r w:rsidRPr="005277D5">
              <w:rPr>
                <w:iCs/>
                <w:sz w:val="18"/>
                <w:szCs w:val="24"/>
                <w:lang w:val="en-GB"/>
              </w:rPr>
              <w:t>K</w:t>
            </w:r>
            <w:r w:rsidRPr="005277D5">
              <w:rPr>
                <w:iCs/>
                <w:sz w:val="18"/>
                <w:szCs w:val="24"/>
                <w:vertAlign w:val="subscript"/>
                <w:lang w:val="en-GB"/>
              </w:rPr>
              <w:t>B</w:t>
            </w:r>
            <w:r w:rsidRPr="005277D5">
              <w:rPr>
                <w:sz w:val="18"/>
                <w:szCs w:val="24"/>
                <w:lang w:val="en-GB"/>
              </w:rPr>
              <w:t xml:space="preserve"> = 0.</w:t>
            </w:r>
            <w:r w:rsidRPr="005277D5">
              <w:rPr>
                <w:rFonts w:eastAsia="MS Mincho"/>
                <w:sz w:val="18"/>
                <w:szCs w:val="24"/>
                <w:lang w:val="en-GB" w:eastAsia="ja-JP"/>
              </w:rPr>
              <w:t>0593</w:t>
            </w:r>
          </w:p>
        </w:tc>
        <w:tc>
          <w:tcPr>
            <w:tcW w:w="6280" w:type="dxa"/>
            <w:tcBorders>
              <w:top w:val="single" w:sz="6" w:space="0" w:color="auto"/>
              <w:left w:val="single" w:sz="6" w:space="0" w:color="auto"/>
              <w:bottom w:val="single" w:sz="6" w:space="0" w:color="auto"/>
              <w:right w:val="single" w:sz="6" w:space="0" w:color="auto"/>
            </w:tcBorders>
          </w:tcPr>
          <w:p w14:paraId="1585CE70"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MS Mincho"/>
                <w:sz w:val="18"/>
                <w:szCs w:val="24"/>
                <w:lang w:val="fr-CH" w:eastAsia="ja-JP"/>
              </w:rPr>
            </w:pPr>
            <w:r w:rsidRPr="005277D5">
              <w:rPr>
                <w:rFonts w:eastAsia="MS Mincho"/>
                <w:sz w:val="18"/>
                <w:szCs w:val="24"/>
                <w:lang w:val="fr-CH" w:eastAsia="ja-JP"/>
              </w:rPr>
              <w:t>Rec. ITU-R BT.2020-2 (non-constant luminance)</w:t>
            </w:r>
          </w:p>
          <w:p w14:paraId="494D57C8"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MS Mincho"/>
                <w:sz w:val="18"/>
                <w:szCs w:val="24"/>
                <w:lang w:val="en-GB" w:eastAsia="ja-JP"/>
              </w:rPr>
            </w:pPr>
            <w:r w:rsidRPr="005277D5">
              <w:rPr>
                <w:rFonts w:eastAsia="MS Mincho"/>
                <w:sz w:val="18"/>
                <w:szCs w:val="24"/>
                <w:lang w:val="en-GB" w:eastAsia="ja-JP"/>
              </w:rPr>
              <w:t xml:space="preserve">Rec. ITU-R BT.2100-2 </w:t>
            </w:r>
            <w:proofErr w:type="spellStart"/>
            <w:r w:rsidRPr="005277D5">
              <w:rPr>
                <w:sz w:val="18"/>
                <w:szCs w:val="24"/>
                <w:lang w:val="en-GB"/>
              </w:rPr>
              <w:t>Y′CbCr</w:t>
            </w:r>
            <w:proofErr w:type="spellEnd"/>
          </w:p>
          <w:p w14:paraId="372D7D3B" w14:textId="40D5DD55"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rFonts w:eastAsia="MS Mincho"/>
                <w:sz w:val="18"/>
                <w:szCs w:val="24"/>
                <w:lang w:val="en-GB" w:eastAsia="ja-JP"/>
              </w:rPr>
              <w:t>S</w:t>
            </w:r>
            <w:r w:rsidRPr="005277D5">
              <w:rPr>
                <w:sz w:val="18"/>
                <w:szCs w:val="24"/>
                <w:lang w:val="en-GB"/>
              </w:rPr>
              <w:t xml:space="preserve">ee equations </w:t>
            </w:r>
            <w:r w:rsidRPr="005277D5">
              <w:rPr>
                <w:sz w:val="18"/>
                <w:szCs w:val="24"/>
                <w:lang w:val="en-GB"/>
              </w:rPr>
              <w:fldChar w:fldCharType="begin"/>
            </w:r>
            <w:r w:rsidRPr="005277D5">
              <w:rPr>
                <w:sz w:val="18"/>
                <w:szCs w:val="24"/>
                <w:lang w:val="en-GB"/>
              </w:rPr>
              <w:instrText xml:space="preserve"> REF TypicalMatrixY \h  \* MERGEFORMAT </w:instrText>
            </w:r>
            <w:r w:rsidRPr="005277D5">
              <w:rPr>
                <w:sz w:val="18"/>
                <w:szCs w:val="24"/>
                <w:lang w:val="en-GB"/>
              </w:rPr>
            </w:r>
            <w:r w:rsidRPr="005277D5">
              <w:rPr>
                <w:sz w:val="18"/>
                <w:szCs w:val="24"/>
                <w:lang w:val="en-GB"/>
              </w:rPr>
              <w:fldChar w:fldCharType="separate"/>
            </w:r>
            <w:r w:rsidRPr="005277D5">
              <w:rPr>
                <w:sz w:val="18"/>
                <w:szCs w:val="24"/>
                <w:lang w:val="en-GB"/>
              </w:rPr>
              <w:t>42</w:t>
            </w:r>
            <w:r w:rsidRPr="005277D5">
              <w:rPr>
                <w:sz w:val="18"/>
                <w:szCs w:val="24"/>
                <w:lang w:val="en-GB"/>
              </w:rPr>
              <w:fldChar w:fldCharType="end"/>
            </w:r>
            <w:r w:rsidRPr="005277D5">
              <w:rPr>
                <w:sz w:val="18"/>
                <w:szCs w:val="24"/>
                <w:lang w:val="en-GB"/>
              </w:rPr>
              <w:t xml:space="preserve"> to </w:t>
            </w:r>
            <w:r w:rsidRPr="005277D5">
              <w:rPr>
                <w:sz w:val="18"/>
                <w:szCs w:val="24"/>
                <w:lang w:val="en-GB"/>
              </w:rPr>
              <w:fldChar w:fldCharType="begin"/>
            </w:r>
            <w:r w:rsidRPr="005277D5">
              <w:rPr>
                <w:sz w:val="18"/>
                <w:szCs w:val="24"/>
                <w:lang w:val="en-GB"/>
              </w:rPr>
              <w:instrText xml:space="preserve"> REF TypicalMatrixPR \h  \* MERGEFORMAT </w:instrText>
            </w:r>
            <w:r w:rsidRPr="005277D5">
              <w:rPr>
                <w:sz w:val="18"/>
                <w:szCs w:val="24"/>
                <w:lang w:val="en-GB"/>
              </w:rPr>
            </w:r>
            <w:r w:rsidRPr="005277D5">
              <w:rPr>
                <w:sz w:val="18"/>
                <w:szCs w:val="24"/>
                <w:lang w:val="en-GB"/>
              </w:rPr>
              <w:fldChar w:fldCharType="separate"/>
            </w:r>
            <w:r w:rsidRPr="005277D5">
              <w:rPr>
                <w:sz w:val="18"/>
                <w:szCs w:val="24"/>
                <w:lang w:val="en-GB"/>
              </w:rPr>
              <w:t>44</w:t>
            </w:r>
            <w:r w:rsidRPr="005277D5">
              <w:rPr>
                <w:sz w:val="18"/>
                <w:szCs w:val="24"/>
                <w:lang w:val="en-GB"/>
              </w:rPr>
              <w:fldChar w:fldCharType="end"/>
            </w:r>
          </w:p>
        </w:tc>
      </w:tr>
      <w:tr w:rsidR="005277D5" w:rsidRPr="005277D5" w14:paraId="063A8A16"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54DA25A1"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MS Mincho"/>
                <w:sz w:val="18"/>
                <w:szCs w:val="24"/>
                <w:lang w:val="en-GB" w:eastAsia="ja-JP"/>
              </w:rPr>
            </w:pPr>
            <w:r w:rsidRPr="005277D5">
              <w:rPr>
                <w:rFonts w:eastAsia="MS Mincho"/>
                <w:sz w:val="18"/>
                <w:szCs w:val="24"/>
                <w:lang w:val="en-GB" w:eastAsia="ja-JP"/>
              </w:rPr>
              <w:t>10</w:t>
            </w:r>
          </w:p>
        </w:tc>
        <w:tc>
          <w:tcPr>
            <w:tcW w:w="2483" w:type="dxa"/>
            <w:tcBorders>
              <w:top w:val="single" w:sz="6" w:space="0" w:color="auto"/>
              <w:left w:val="single" w:sz="6" w:space="0" w:color="auto"/>
              <w:bottom w:val="single" w:sz="6" w:space="0" w:color="auto"/>
              <w:right w:val="single" w:sz="6" w:space="0" w:color="auto"/>
            </w:tcBorders>
          </w:tcPr>
          <w:p w14:paraId="4FE261A9"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iCs/>
                <w:sz w:val="18"/>
                <w:szCs w:val="24"/>
                <w:lang w:val="en-GB"/>
              </w:rPr>
              <w:t>K</w:t>
            </w:r>
            <w:r w:rsidRPr="005277D5">
              <w:rPr>
                <w:iCs/>
                <w:sz w:val="18"/>
                <w:szCs w:val="24"/>
                <w:vertAlign w:val="subscript"/>
                <w:lang w:val="en-GB"/>
              </w:rPr>
              <w:t>R</w:t>
            </w:r>
            <w:r w:rsidRPr="005277D5">
              <w:rPr>
                <w:sz w:val="18"/>
                <w:szCs w:val="24"/>
                <w:lang w:val="en-GB"/>
              </w:rPr>
              <w:t xml:space="preserve"> = 0.2</w:t>
            </w:r>
            <w:r w:rsidRPr="005277D5">
              <w:rPr>
                <w:rFonts w:eastAsia="MS Mincho"/>
                <w:sz w:val="18"/>
                <w:szCs w:val="24"/>
                <w:lang w:val="en-GB" w:eastAsia="ja-JP"/>
              </w:rPr>
              <w:t>627</w:t>
            </w:r>
            <w:r w:rsidRPr="005277D5">
              <w:rPr>
                <w:sz w:val="18"/>
                <w:szCs w:val="24"/>
                <w:lang w:val="en-GB"/>
              </w:rPr>
              <w:t xml:space="preserve">; </w:t>
            </w:r>
            <w:r w:rsidRPr="005277D5">
              <w:rPr>
                <w:iCs/>
                <w:sz w:val="18"/>
                <w:szCs w:val="24"/>
                <w:lang w:val="en-GB"/>
              </w:rPr>
              <w:t>K</w:t>
            </w:r>
            <w:r w:rsidRPr="005277D5">
              <w:rPr>
                <w:iCs/>
                <w:sz w:val="18"/>
                <w:szCs w:val="24"/>
                <w:vertAlign w:val="subscript"/>
                <w:lang w:val="en-GB"/>
              </w:rPr>
              <w:t>B</w:t>
            </w:r>
            <w:r w:rsidRPr="005277D5">
              <w:rPr>
                <w:sz w:val="18"/>
                <w:szCs w:val="24"/>
                <w:lang w:val="en-GB"/>
              </w:rPr>
              <w:t xml:space="preserve"> = 0.</w:t>
            </w:r>
            <w:r w:rsidRPr="005277D5">
              <w:rPr>
                <w:rFonts w:eastAsia="MS Mincho"/>
                <w:sz w:val="18"/>
                <w:szCs w:val="24"/>
                <w:lang w:val="en-GB" w:eastAsia="ja-JP"/>
              </w:rPr>
              <w:t>0593</w:t>
            </w:r>
          </w:p>
        </w:tc>
        <w:tc>
          <w:tcPr>
            <w:tcW w:w="6280" w:type="dxa"/>
            <w:tcBorders>
              <w:top w:val="single" w:sz="6" w:space="0" w:color="auto"/>
              <w:left w:val="single" w:sz="6" w:space="0" w:color="auto"/>
              <w:bottom w:val="single" w:sz="6" w:space="0" w:color="auto"/>
              <w:right w:val="single" w:sz="6" w:space="0" w:color="auto"/>
            </w:tcBorders>
          </w:tcPr>
          <w:p w14:paraId="3AC977DF"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MS Mincho"/>
                <w:sz w:val="18"/>
                <w:szCs w:val="24"/>
                <w:lang w:val="fr-CH" w:eastAsia="ja-JP"/>
              </w:rPr>
            </w:pPr>
            <w:r w:rsidRPr="005277D5">
              <w:rPr>
                <w:rFonts w:eastAsia="MS Mincho"/>
                <w:sz w:val="18"/>
                <w:szCs w:val="24"/>
                <w:lang w:val="fr-CH" w:eastAsia="ja-JP"/>
              </w:rPr>
              <w:t>Rec. ITU-R BT.2020-2 (constant luminance)</w:t>
            </w:r>
          </w:p>
          <w:p w14:paraId="5E0879EE" w14:textId="20FB8E01"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rFonts w:eastAsia="MS Mincho"/>
                <w:sz w:val="18"/>
                <w:szCs w:val="24"/>
                <w:lang w:val="en-GB" w:eastAsia="ja-JP"/>
              </w:rPr>
              <w:t xml:space="preserve">See equations </w:t>
            </w:r>
            <w:r w:rsidRPr="005277D5">
              <w:rPr>
                <w:rFonts w:eastAsia="MS Mincho"/>
                <w:sz w:val="18"/>
                <w:szCs w:val="24"/>
                <w:lang w:val="en-GB" w:eastAsia="ja-JP"/>
              </w:rPr>
              <w:fldChar w:fldCharType="begin"/>
            </w:r>
            <w:r w:rsidRPr="005277D5">
              <w:rPr>
                <w:rFonts w:eastAsia="MS Mincho"/>
                <w:sz w:val="18"/>
                <w:szCs w:val="24"/>
                <w:lang w:val="en-GB" w:eastAsia="ja-JP"/>
              </w:rPr>
              <w:instrText xml:space="preserve"> REF ConstantLumanceFirst_Eqn \h  \* MERGEFORMAT </w:instrText>
            </w:r>
            <w:r w:rsidRPr="005277D5">
              <w:rPr>
                <w:rFonts w:eastAsia="MS Mincho"/>
                <w:sz w:val="18"/>
                <w:szCs w:val="24"/>
                <w:lang w:val="en-GB" w:eastAsia="ja-JP"/>
              </w:rPr>
            </w:r>
            <w:r w:rsidRPr="005277D5">
              <w:rPr>
                <w:rFonts w:eastAsia="MS Mincho"/>
                <w:sz w:val="18"/>
                <w:szCs w:val="24"/>
                <w:lang w:val="en-GB" w:eastAsia="ja-JP"/>
              </w:rPr>
              <w:fldChar w:fldCharType="separate"/>
            </w:r>
            <w:r w:rsidRPr="005277D5">
              <w:rPr>
                <w:sz w:val="18"/>
                <w:szCs w:val="24"/>
                <w:lang w:val="en-GB"/>
              </w:rPr>
              <w:t>63</w:t>
            </w:r>
            <w:r w:rsidRPr="005277D5">
              <w:rPr>
                <w:rFonts w:eastAsia="MS Mincho"/>
                <w:sz w:val="18"/>
                <w:szCs w:val="24"/>
                <w:lang w:val="en-GB" w:eastAsia="ja-JP"/>
              </w:rPr>
              <w:fldChar w:fldCharType="end"/>
            </w:r>
            <w:r w:rsidRPr="005277D5">
              <w:rPr>
                <w:rFonts w:eastAsia="MS Mincho"/>
                <w:sz w:val="18"/>
                <w:szCs w:val="24"/>
                <w:lang w:val="en-GB" w:eastAsia="ja-JP"/>
              </w:rPr>
              <w:t xml:space="preserve"> to </w:t>
            </w:r>
            <w:r w:rsidRPr="005277D5">
              <w:rPr>
                <w:rFonts w:eastAsia="MS Mincho"/>
                <w:sz w:val="18"/>
                <w:szCs w:val="24"/>
                <w:lang w:val="en-GB" w:eastAsia="ja-JP"/>
              </w:rPr>
              <w:fldChar w:fldCharType="begin"/>
            </w:r>
            <w:r w:rsidRPr="005277D5">
              <w:rPr>
                <w:rFonts w:eastAsia="MS Mincho"/>
                <w:sz w:val="18"/>
                <w:szCs w:val="24"/>
                <w:lang w:val="en-GB" w:eastAsia="ja-JP"/>
              </w:rPr>
              <w:instrText xml:space="preserve"> REF ConstantLumanceLast_Eqn \h  \* MERGEFORMAT </w:instrText>
            </w:r>
            <w:r w:rsidRPr="005277D5">
              <w:rPr>
                <w:rFonts w:eastAsia="MS Mincho"/>
                <w:sz w:val="18"/>
                <w:szCs w:val="24"/>
                <w:lang w:val="en-GB" w:eastAsia="ja-JP"/>
              </w:rPr>
            </w:r>
            <w:r w:rsidRPr="005277D5">
              <w:rPr>
                <w:rFonts w:eastAsia="MS Mincho"/>
                <w:sz w:val="18"/>
                <w:szCs w:val="24"/>
                <w:lang w:val="en-GB" w:eastAsia="ja-JP"/>
              </w:rPr>
              <w:fldChar w:fldCharType="separate"/>
            </w:r>
            <w:r w:rsidRPr="005277D5">
              <w:rPr>
                <w:sz w:val="18"/>
                <w:szCs w:val="24"/>
                <w:lang w:val="en-GB"/>
              </w:rPr>
              <w:t>72</w:t>
            </w:r>
            <w:r w:rsidRPr="005277D5">
              <w:rPr>
                <w:rFonts w:eastAsia="MS Mincho"/>
                <w:sz w:val="18"/>
                <w:szCs w:val="24"/>
                <w:lang w:val="en-GB" w:eastAsia="ja-JP"/>
              </w:rPr>
              <w:fldChar w:fldCharType="end"/>
            </w:r>
          </w:p>
        </w:tc>
      </w:tr>
      <w:tr w:rsidR="005277D5" w:rsidRPr="005277D5" w14:paraId="6B635855"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0ED033AE"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MS Mincho"/>
                <w:sz w:val="18"/>
                <w:szCs w:val="24"/>
                <w:lang w:val="en-GB" w:eastAsia="ja-JP"/>
              </w:rPr>
            </w:pPr>
            <w:r w:rsidRPr="005277D5">
              <w:rPr>
                <w:sz w:val="18"/>
                <w:szCs w:val="24"/>
                <w:lang w:val="en-GB"/>
              </w:rPr>
              <w:t>11</w:t>
            </w:r>
          </w:p>
        </w:tc>
        <w:tc>
          <w:tcPr>
            <w:tcW w:w="2483" w:type="dxa"/>
            <w:tcBorders>
              <w:top w:val="single" w:sz="6" w:space="0" w:color="auto"/>
              <w:left w:val="single" w:sz="6" w:space="0" w:color="auto"/>
              <w:bottom w:val="single" w:sz="6" w:space="0" w:color="auto"/>
              <w:right w:val="single" w:sz="6" w:space="0" w:color="auto"/>
            </w:tcBorders>
          </w:tcPr>
          <w:p w14:paraId="645B4AD6"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Cs/>
                <w:sz w:val="18"/>
                <w:szCs w:val="24"/>
                <w:lang w:val="en-GB"/>
              </w:rPr>
            </w:pPr>
            <w:r w:rsidRPr="005277D5">
              <w:rPr>
                <w:sz w:val="18"/>
                <w:szCs w:val="24"/>
                <w:lang w:val="en-GB"/>
              </w:rPr>
              <w:t>Y′D′</w:t>
            </w:r>
            <w:r w:rsidRPr="005277D5">
              <w:rPr>
                <w:sz w:val="18"/>
                <w:szCs w:val="24"/>
                <w:vertAlign w:val="subscript"/>
                <w:lang w:val="en-GB"/>
              </w:rPr>
              <w:t>Z</w:t>
            </w:r>
            <w:r w:rsidRPr="005277D5">
              <w:rPr>
                <w:sz w:val="18"/>
                <w:szCs w:val="24"/>
                <w:lang w:val="en-GB"/>
              </w:rPr>
              <w:t>D′</w:t>
            </w:r>
            <w:r w:rsidRPr="005277D5">
              <w:rPr>
                <w:sz w:val="18"/>
                <w:szCs w:val="24"/>
                <w:vertAlign w:val="subscript"/>
                <w:lang w:val="en-GB"/>
              </w:rPr>
              <w:t>X</w:t>
            </w:r>
          </w:p>
        </w:tc>
        <w:tc>
          <w:tcPr>
            <w:tcW w:w="6280" w:type="dxa"/>
            <w:tcBorders>
              <w:top w:val="single" w:sz="6" w:space="0" w:color="auto"/>
              <w:left w:val="single" w:sz="6" w:space="0" w:color="auto"/>
              <w:bottom w:val="single" w:sz="6" w:space="0" w:color="auto"/>
              <w:right w:val="single" w:sz="6" w:space="0" w:color="auto"/>
            </w:tcBorders>
          </w:tcPr>
          <w:p w14:paraId="1D52EF87"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SMPTE ST 2085 (2015)</w:t>
            </w:r>
          </w:p>
          <w:p w14:paraId="11BBC438" w14:textId="58F3A4BB"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MS Mincho"/>
                <w:sz w:val="18"/>
                <w:szCs w:val="24"/>
                <w:lang w:val="en-GB" w:eastAsia="ja-JP"/>
              </w:rPr>
            </w:pPr>
            <w:r w:rsidRPr="005277D5">
              <w:rPr>
                <w:sz w:val="18"/>
                <w:szCs w:val="24"/>
                <w:lang w:val="en-GB"/>
              </w:rPr>
              <w:t xml:space="preserve">See equations </w:t>
            </w:r>
            <w:r w:rsidRPr="005277D5">
              <w:rPr>
                <w:sz w:val="18"/>
                <w:szCs w:val="24"/>
                <w:lang w:val="en-GB"/>
              </w:rPr>
              <w:fldChar w:fldCharType="begin"/>
            </w:r>
            <w:r w:rsidRPr="005277D5">
              <w:rPr>
                <w:sz w:val="18"/>
                <w:szCs w:val="24"/>
                <w:lang w:val="en-GB"/>
              </w:rPr>
              <w:instrText xml:space="preserve"> REF Matrix11Y \h  \* MERGEFORMAT </w:instrText>
            </w:r>
            <w:r w:rsidRPr="005277D5">
              <w:rPr>
                <w:sz w:val="18"/>
                <w:szCs w:val="24"/>
                <w:lang w:val="en-GB"/>
              </w:rPr>
            </w:r>
            <w:r w:rsidRPr="005277D5">
              <w:rPr>
                <w:sz w:val="18"/>
                <w:szCs w:val="24"/>
                <w:lang w:val="en-GB"/>
              </w:rPr>
              <w:fldChar w:fldCharType="separate"/>
            </w:r>
            <w:r w:rsidRPr="005277D5">
              <w:rPr>
                <w:sz w:val="18"/>
                <w:szCs w:val="24"/>
                <w:lang w:val="en-GB"/>
              </w:rPr>
              <w:t>73</w:t>
            </w:r>
            <w:r w:rsidRPr="005277D5">
              <w:rPr>
                <w:sz w:val="18"/>
                <w:szCs w:val="24"/>
                <w:lang w:val="en-GB"/>
              </w:rPr>
              <w:fldChar w:fldCharType="end"/>
            </w:r>
            <w:r w:rsidRPr="005277D5">
              <w:rPr>
                <w:sz w:val="18"/>
                <w:szCs w:val="24"/>
                <w:lang w:val="en-GB"/>
              </w:rPr>
              <w:t xml:space="preserve"> to </w:t>
            </w:r>
            <w:r w:rsidRPr="005277D5">
              <w:rPr>
                <w:sz w:val="18"/>
                <w:szCs w:val="24"/>
                <w:lang w:val="en-GB"/>
              </w:rPr>
              <w:fldChar w:fldCharType="begin"/>
            </w:r>
            <w:r w:rsidRPr="005277D5">
              <w:rPr>
                <w:sz w:val="18"/>
                <w:szCs w:val="24"/>
                <w:lang w:val="en-GB"/>
              </w:rPr>
              <w:instrText xml:space="preserve"> REF Matrix11Last \h  \* MERGEFORMAT </w:instrText>
            </w:r>
            <w:r w:rsidRPr="005277D5">
              <w:rPr>
                <w:sz w:val="18"/>
                <w:szCs w:val="24"/>
                <w:lang w:val="en-GB"/>
              </w:rPr>
            </w:r>
            <w:r w:rsidRPr="005277D5">
              <w:rPr>
                <w:sz w:val="18"/>
                <w:szCs w:val="24"/>
                <w:lang w:val="en-GB"/>
              </w:rPr>
              <w:fldChar w:fldCharType="separate"/>
            </w:r>
            <w:r w:rsidRPr="005277D5">
              <w:rPr>
                <w:sz w:val="18"/>
                <w:szCs w:val="24"/>
                <w:lang w:val="en-GB"/>
              </w:rPr>
              <w:t>75</w:t>
            </w:r>
            <w:r w:rsidRPr="005277D5">
              <w:rPr>
                <w:sz w:val="18"/>
                <w:szCs w:val="24"/>
                <w:lang w:val="en-GB"/>
              </w:rPr>
              <w:fldChar w:fldCharType="end"/>
            </w:r>
          </w:p>
        </w:tc>
      </w:tr>
      <w:tr w:rsidR="005277D5" w:rsidRPr="005277D5" w14:paraId="4CB55412"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5D40935D"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MS Mincho"/>
                <w:sz w:val="18"/>
                <w:szCs w:val="24"/>
                <w:lang w:val="en-GB" w:eastAsia="ja-JP"/>
              </w:rPr>
            </w:pPr>
            <w:r w:rsidRPr="005277D5">
              <w:rPr>
                <w:rFonts w:eastAsia="MS Mincho"/>
                <w:noProof/>
                <w:sz w:val="18"/>
                <w:szCs w:val="24"/>
                <w:lang w:val="en-GB" w:eastAsia="ja-JP"/>
              </w:rPr>
              <w:t>12</w:t>
            </w:r>
          </w:p>
        </w:tc>
        <w:tc>
          <w:tcPr>
            <w:tcW w:w="2483" w:type="dxa"/>
            <w:tcBorders>
              <w:top w:val="single" w:sz="6" w:space="0" w:color="auto"/>
              <w:left w:val="single" w:sz="6" w:space="0" w:color="auto"/>
              <w:bottom w:val="single" w:sz="6" w:space="0" w:color="auto"/>
              <w:right w:val="single" w:sz="6" w:space="0" w:color="auto"/>
            </w:tcBorders>
          </w:tcPr>
          <w:p w14:paraId="11623293" w14:textId="07BFFB59"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iCs/>
                <w:noProof/>
                <w:sz w:val="18"/>
                <w:szCs w:val="24"/>
                <w:lang w:val="en-GB"/>
              </w:rPr>
              <w:t xml:space="preserve">See </w:t>
            </w:r>
            <w:r w:rsidRPr="005277D5">
              <w:rPr>
                <w:sz w:val="18"/>
                <w:szCs w:val="24"/>
                <w:lang w:val="en-GB"/>
              </w:rPr>
              <w:t xml:space="preserve">equations </w:t>
            </w:r>
            <w:r w:rsidRPr="005277D5">
              <w:rPr>
                <w:iCs/>
                <w:noProof/>
                <w:sz w:val="18"/>
                <w:szCs w:val="24"/>
                <w:lang w:val="en-GB"/>
              </w:rPr>
              <w:fldChar w:fldCharType="begin"/>
            </w:r>
            <w:r w:rsidRPr="005277D5">
              <w:rPr>
                <w:iCs/>
                <w:noProof/>
                <w:sz w:val="18"/>
                <w:szCs w:val="24"/>
                <w:lang w:val="en-GB"/>
              </w:rPr>
              <w:instrText xml:space="preserve"> REF KR_Eqn \h  \* MERGEFORMAT </w:instrText>
            </w:r>
            <w:r w:rsidRPr="005277D5">
              <w:rPr>
                <w:iCs/>
                <w:noProof/>
                <w:sz w:val="18"/>
                <w:szCs w:val="24"/>
                <w:lang w:val="en-GB"/>
              </w:rPr>
            </w:r>
            <w:r w:rsidRPr="005277D5">
              <w:rPr>
                <w:iCs/>
                <w:noProof/>
                <w:sz w:val="18"/>
                <w:szCs w:val="24"/>
                <w:lang w:val="en-GB"/>
              </w:rPr>
              <w:fldChar w:fldCharType="separate"/>
            </w:r>
            <w:r w:rsidRPr="005277D5">
              <w:rPr>
                <w:bCs/>
                <w:iCs/>
                <w:noProof/>
                <w:sz w:val="18"/>
                <w:szCs w:val="24"/>
                <w:lang w:val="en-GB"/>
              </w:rPr>
              <w:t>36</w:t>
            </w:r>
            <w:r w:rsidRPr="005277D5">
              <w:rPr>
                <w:iCs/>
                <w:noProof/>
                <w:sz w:val="18"/>
                <w:szCs w:val="24"/>
                <w:lang w:val="en-GB"/>
              </w:rPr>
              <w:fldChar w:fldCharType="end"/>
            </w:r>
            <w:r w:rsidRPr="005277D5">
              <w:rPr>
                <w:iCs/>
                <w:noProof/>
                <w:sz w:val="18"/>
                <w:szCs w:val="24"/>
                <w:lang w:val="en-GB"/>
              </w:rPr>
              <w:t xml:space="preserve"> to </w:t>
            </w:r>
            <w:r w:rsidRPr="005277D5">
              <w:rPr>
                <w:iCs/>
                <w:noProof/>
                <w:sz w:val="18"/>
                <w:szCs w:val="24"/>
                <w:lang w:val="en-GB"/>
              </w:rPr>
              <w:fldChar w:fldCharType="begin"/>
            </w:r>
            <w:r w:rsidRPr="005277D5">
              <w:rPr>
                <w:iCs/>
                <w:noProof/>
                <w:sz w:val="18"/>
                <w:szCs w:val="24"/>
                <w:lang w:val="en-GB"/>
              </w:rPr>
              <w:instrText xml:space="preserve"> REF zW_Eqn \h  \* MERGEFORMAT </w:instrText>
            </w:r>
            <w:r w:rsidRPr="005277D5">
              <w:rPr>
                <w:iCs/>
                <w:noProof/>
                <w:sz w:val="18"/>
                <w:szCs w:val="24"/>
                <w:lang w:val="en-GB"/>
              </w:rPr>
            </w:r>
            <w:r w:rsidRPr="005277D5">
              <w:rPr>
                <w:iCs/>
                <w:noProof/>
                <w:sz w:val="18"/>
                <w:szCs w:val="24"/>
                <w:lang w:val="en-GB"/>
              </w:rPr>
              <w:fldChar w:fldCharType="separate"/>
            </w:r>
            <w:r w:rsidRPr="005277D5">
              <w:rPr>
                <w:bCs/>
                <w:iCs/>
                <w:noProof/>
                <w:sz w:val="18"/>
                <w:szCs w:val="24"/>
                <w:lang w:val="en-GB"/>
              </w:rPr>
              <w:t>41</w:t>
            </w:r>
            <w:r w:rsidRPr="005277D5">
              <w:rPr>
                <w:iCs/>
                <w:noProof/>
                <w:sz w:val="18"/>
                <w:szCs w:val="24"/>
                <w:lang w:val="en-GB"/>
              </w:rPr>
              <w:fldChar w:fldCharType="end"/>
            </w:r>
          </w:p>
        </w:tc>
        <w:tc>
          <w:tcPr>
            <w:tcW w:w="6280" w:type="dxa"/>
            <w:tcBorders>
              <w:top w:val="single" w:sz="6" w:space="0" w:color="auto"/>
              <w:left w:val="single" w:sz="6" w:space="0" w:color="auto"/>
              <w:bottom w:val="single" w:sz="6" w:space="0" w:color="auto"/>
              <w:right w:val="single" w:sz="6" w:space="0" w:color="auto"/>
            </w:tcBorders>
          </w:tcPr>
          <w:p w14:paraId="7F3AF86E"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MS Mincho"/>
                <w:noProof/>
                <w:sz w:val="18"/>
                <w:szCs w:val="24"/>
                <w:lang w:val="en-GB" w:eastAsia="ja-JP"/>
              </w:rPr>
            </w:pPr>
            <w:r w:rsidRPr="005277D5">
              <w:rPr>
                <w:rFonts w:eastAsia="MS Mincho"/>
                <w:noProof/>
                <w:sz w:val="18"/>
                <w:szCs w:val="24"/>
                <w:lang w:val="en-GB" w:eastAsia="ja-JP"/>
              </w:rPr>
              <w:t>Chromaticity-derived non-constant luminance system</w:t>
            </w:r>
          </w:p>
          <w:p w14:paraId="14599BA9" w14:textId="6F1D4ADD"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rFonts w:eastAsia="MS Mincho"/>
                <w:noProof/>
                <w:sz w:val="18"/>
                <w:szCs w:val="24"/>
                <w:lang w:val="en-GB" w:eastAsia="ja-JP"/>
              </w:rPr>
              <w:t xml:space="preserve">See </w:t>
            </w:r>
            <w:r w:rsidRPr="005277D5">
              <w:rPr>
                <w:sz w:val="18"/>
                <w:szCs w:val="24"/>
                <w:lang w:val="en-GB"/>
              </w:rPr>
              <w:t xml:space="preserve">equations </w:t>
            </w:r>
            <w:r w:rsidRPr="005277D5">
              <w:rPr>
                <w:sz w:val="18"/>
                <w:szCs w:val="24"/>
                <w:lang w:val="en-GB"/>
              </w:rPr>
              <w:fldChar w:fldCharType="begin"/>
            </w:r>
            <w:r w:rsidRPr="005277D5">
              <w:rPr>
                <w:sz w:val="18"/>
                <w:szCs w:val="24"/>
                <w:lang w:val="en-GB"/>
              </w:rPr>
              <w:instrText xml:space="preserve"> REF TypicalMatrixY \h  \* MERGEFORMAT </w:instrText>
            </w:r>
            <w:r w:rsidRPr="005277D5">
              <w:rPr>
                <w:sz w:val="18"/>
                <w:szCs w:val="24"/>
                <w:lang w:val="en-GB"/>
              </w:rPr>
            </w:r>
            <w:r w:rsidRPr="005277D5">
              <w:rPr>
                <w:sz w:val="18"/>
                <w:szCs w:val="24"/>
                <w:lang w:val="en-GB"/>
              </w:rPr>
              <w:fldChar w:fldCharType="separate"/>
            </w:r>
            <w:r w:rsidRPr="005277D5">
              <w:rPr>
                <w:sz w:val="18"/>
                <w:szCs w:val="24"/>
                <w:lang w:val="en-GB"/>
              </w:rPr>
              <w:t>42</w:t>
            </w:r>
            <w:r w:rsidRPr="005277D5">
              <w:rPr>
                <w:sz w:val="18"/>
                <w:szCs w:val="24"/>
                <w:lang w:val="en-GB"/>
              </w:rPr>
              <w:fldChar w:fldCharType="end"/>
            </w:r>
            <w:r w:rsidRPr="005277D5">
              <w:rPr>
                <w:sz w:val="18"/>
                <w:szCs w:val="24"/>
                <w:lang w:val="en-GB"/>
              </w:rPr>
              <w:t xml:space="preserve"> to </w:t>
            </w:r>
            <w:r w:rsidRPr="005277D5">
              <w:rPr>
                <w:sz w:val="18"/>
                <w:szCs w:val="24"/>
                <w:lang w:val="en-GB"/>
              </w:rPr>
              <w:fldChar w:fldCharType="begin"/>
            </w:r>
            <w:r w:rsidRPr="005277D5">
              <w:rPr>
                <w:sz w:val="18"/>
                <w:szCs w:val="24"/>
                <w:lang w:val="en-GB"/>
              </w:rPr>
              <w:instrText xml:space="preserve"> REF TypicalMatrixPR \h  \* MERGEFORMAT </w:instrText>
            </w:r>
            <w:r w:rsidRPr="005277D5">
              <w:rPr>
                <w:sz w:val="18"/>
                <w:szCs w:val="24"/>
                <w:lang w:val="en-GB"/>
              </w:rPr>
            </w:r>
            <w:r w:rsidRPr="005277D5">
              <w:rPr>
                <w:sz w:val="18"/>
                <w:szCs w:val="24"/>
                <w:lang w:val="en-GB"/>
              </w:rPr>
              <w:fldChar w:fldCharType="separate"/>
            </w:r>
            <w:r w:rsidRPr="005277D5">
              <w:rPr>
                <w:sz w:val="18"/>
                <w:szCs w:val="24"/>
                <w:lang w:val="en-GB"/>
              </w:rPr>
              <w:t>44</w:t>
            </w:r>
            <w:r w:rsidRPr="005277D5">
              <w:rPr>
                <w:sz w:val="18"/>
                <w:szCs w:val="24"/>
                <w:lang w:val="en-GB"/>
              </w:rPr>
              <w:fldChar w:fldCharType="end"/>
            </w:r>
          </w:p>
        </w:tc>
      </w:tr>
      <w:tr w:rsidR="005277D5" w:rsidRPr="005277D5" w14:paraId="3F47F2C6"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636720C9"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MS Mincho"/>
                <w:sz w:val="18"/>
                <w:szCs w:val="24"/>
                <w:lang w:val="en-GB" w:eastAsia="ja-JP"/>
              </w:rPr>
            </w:pPr>
            <w:r w:rsidRPr="005277D5">
              <w:rPr>
                <w:rFonts w:eastAsia="MS Mincho"/>
                <w:noProof/>
                <w:sz w:val="18"/>
                <w:szCs w:val="24"/>
                <w:lang w:val="en-GB" w:eastAsia="ja-JP"/>
              </w:rPr>
              <w:t>13</w:t>
            </w:r>
          </w:p>
        </w:tc>
        <w:tc>
          <w:tcPr>
            <w:tcW w:w="2483" w:type="dxa"/>
            <w:tcBorders>
              <w:top w:val="single" w:sz="6" w:space="0" w:color="auto"/>
              <w:left w:val="single" w:sz="6" w:space="0" w:color="auto"/>
              <w:bottom w:val="single" w:sz="6" w:space="0" w:color="auto"/>
              <w:right w:val="single" w:sz="6" w:space="0" w:color="auto"/>
            </w:tcBorders>
          </w:tcPr>
          <w:p w14:paraId="0661AE97" w14:textId="485A0D89"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iCs/>
                <w:noProof/>
                <w:sz w:val="18"/>
                <w:szCs w:val="24"/>
                <w:lang w:val="en-GB"/>
              </w:rPr>
              <w:t xml:space="preserve">See </w:t>
            </w:r>
            <w:r w:rsidRPr="005277D5">
              <w:rPr>
                <w:sz w:val="18"/>
                <w:szCs w:val="24"/>
                <w:lang w:val="en-GB"/>
              </w:rPr>
              <w:t xml:space="preserve">equations </w:t>
            </w:r>
            <w:r w:rsidRPr="005277D5">
              <w:rPr>
                <w:iCs/>
                <w:noProof/>
                <w:sz w:val="18"/>
                <w:szCs w:val="24"/>
                <w:lang w:val="en-GB"/>
              </w:rPr>
              <w:fldChar w:fldCharType="begin"/>
            </w:r>
            <w:r w:rsidRPr="005277D5">
              <w:rPr>
                <w:iCs/>
                <w:noProof/>
                <w:sz w:val="18"/>
                <w:szCs w:val="24"/>
                <w:lang w:val="en-GB"/>
              </w:rPr>
              <w:instrText xml:space="preserve"> REF KR_Eqn \h  \* MERGEFORMAT </w:instrText>
            </w:r>
            <w:r w:rsidRPr="005277D5">
              <w:rPr>
                <w:iCs/>
                <w:noProof/>
                <w:sz w:val="18"/>
                <w:szCs w:val="24"/>
                <w:lang w:val="en-GB"/>
              </w:rPr>
            </w:r>
            <w:r w:rsidRPr="005277D5">
              <w:rPr>
                <w:iCs/>
                <w:noProof/>
                <w:sz w:val="18"/>
                <w:szCs w:val="24"/>
                <w:lang w:val="en-GB"/>
              </w:rPr>
              <w:fldChar w:fldCharType="separate"/>
            </w:r>
            <w:r w:rsidRPr="005277D5">
              <w:rPr>
                <w:bCs/>
                <w:iCs/>
                <w:noProof/>
                <w:sz w:val="18"/>
                <w:szCs w:val="24"/>
                <w:lang w:val="en-GB"/>
              </w:rPr>
              <w:t>36</w:t>
            </w:r>
            <w:r w:rsidRPr="005277D5">
              <w:rPr>
                <w:iCs/>
                <w:noProof/>
                <w:sz w:val="18"/>
                <w:szCs w:val="24"/>
                <w:lang w:val="en-GB"/>
              </w:rPr>
              <w:fldChar w:fldCharType="end"/>
            </w:r>
            <w:r w:rsidRPr="005277D5">
              <w:rPr>
                <w:iCs/>
                <w:noProof/>
                <w:sz w:val="18"/>
                <w:szCs w:val="24"/>
                <w:lang w:val="en-GB"/>
              </w:rPr>
              <w:t xml:space="preserve"> to </w:t>
            </w:r>
            <w:r w:rsidRPr="005277D5">
              <w:rPr>
                <w:iCs/>
                <w:noProof/>
                <w:sz w:val="18"/>
                <w:szCs w:val="24"/>
                <w:lang w:val="en-GB"/>
              </w:rPr>
              <w:fldChar w:fldCharType="begin"/>
            </w:r>
            <w:r w:rsidRPr="005277D5">
              <w:rPr>
                <w:iCs/>
                <w:noProof/>
                <w:sz w:val="18"/>
                <w:szCs w:val="24"/>
                <w:lang w:val="en-GB"/>
              </w:rPr>
              <w:instrText xml:space="preserve"> REF zW_Eqn \h  \* MERGEFORMAT </w:instrText>
            </w:r>
            <w:r w:rsidRPr="005277D5">
              <w:rPr>
                <w:iCs/>
                <w:noProof/>
                <w:sz w:val="18"/>
                <w:szCs w:val="24"/>
                <w:lang w:val="en-GB"/>
              </w:rPr>
            </w:r>
            <w:r w:rsidRPr="005277D5">
              <w:rPr>
                <w:iCs/>
                <w:noProof/>
                <w:sz w:val="18"/>
                <w:szCs w:val="24"/>
                <w:lang w:val="en-GB"/>
              </w:rPr>
              <w:fldChar w:fldCharType="separate"/>
            </w:r>
            <w:r w:rsidRPr="005277D5">
              <w:rPr>
                <w:bCs/>
                <w:iCs/>
                <w:noProof/>
                <w:sz w:val="18"/>
                <w:szCs w:val="24"/>
                <w:lang w:val="en-GB"/>
              </w:rPr>
              <w:t>41</w:t>
            </w:r>
            <w:r w:rsidRPr="005277D5">
              <w:rPr>
                <w:iCs/>
                <w:noProof/>
                <w:sz w:val="18"/>
                <w:szCs w:val="24"/>
                <w:lang w:val="en-GB"/>
              </w:rPr>
              <w:fldChar w:fldCharType="end"/>
            </w:r>
          </w:p>
        </w:tc>
        <w:tc>
          <w:tcPr>
            <w:tcW w:w="6280" w:type="dxa"/>
            <w:tcBorders>
              <w:top w:val="single" w:sz="6" w:space="0" w:color="auto"/>
              <w:left w:val="single" w:sz="6" w:space="0" w:color="auto"/>
              <w:bottom w:val="single" w:sz="6" w:space="0" w:color="auto"/>
              <w:right w:val="single" w:sz="6" w:space="0" w:color="auto"/>
            </w:tcBorders>
          </w:tcPr>
          <w:p w14:paraId="6C739C16"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MS Mincho"/>
                <w:noProof/>
                <w:sz w:val="18"/>
                <w:szCs w:val="24"/>
                <w:lang w:val="en-GB" w:eastAsia="ja-JP"/>
              </w:rPr>
            </w:pPr>
            <w:r w:rsidRPr="005277D5">
              <w:rPr>
                <w:rFonts w:eastAsia="MS Mincho"/>
                <w:noProof/>
                <w:sz w:val="18"/>
                <w:szCs w:val="24"/>
                <w:lang w:val="en-GB" w:eastAsia="ja-JP"/>
              </w:rPr>
              <w:t>Chromaticity-derived constant luminance system</w:t>
            </w:r>
          </w:p>
          <w:p w14:paraId="2A37F1E7" w14:textId="71B1937E"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rFonts w:eastAsia="MS Mincho"/>
                <w:noProof/>
                <w:sz w:val="18"/>
                <w:szCs w:val="24"/>
                <w:lang w:val="en-GB" w:eastAsia="ja-JP"/>
              </w:rPr>
              <w:t xml:space="preserve">See </w:t>
            </w:r>
            <w:r w:rsidRPr="005277D5">
              <w:rPr>
                <w:sz w:val="18"/>
                <w:szCs w:val="24"/>
                <w:lang w:val="en-GB"/>
              </w:rPr>
              <w:t xml:space="preserve">equations </w:t>
            </w:r>
            <w:r w:rsidRPr="005277D5">
              <w:rPr>
                <w:rFonts w:eastAsia="MS Mincho"/>
                <w:sz w:val="18"/>
                <w:szCs w:val="24"/>
                <w:lang w:val="en-GB" w:eastAsia="ja-JP"/>
              </w:rPr>
              <w:fldChar w:fldCharType="begin"/>
            </w:r>
            <w:r w:rsidRPr="005277D5">
              <w:rPr>
                <w:rFonts w:eastAsia="MS Mincho"/>
                <w:sz w:val="18"/>
                <w:szCs w:val="24"/>
                <w:lang w:val="en-GB" w:eastAsia="ja-JP"/>
              </w:rPr>
              <w:instrText xml:space="preserve"> REF ConstantLumanceFirst_Eqn \h  \* MERGEFORMAT </w:instrText>
            </w:r>
            <w:r w:rsidRPr="005277D5">
              <w:rPr>
                <w:rFonts w:eastAsia="MS Mincho"/>
                <w:sz w:val="18"/>
                <w:szCs w:val="24"/>
                <w:lang w:val="en-GB" w:eastAsia="ja-JP"/>
              </w:rPr>
            </w:r>
            <w:r w:rsidRPr="005277D5">
              <w:rPr>
                <w:rFonts w:eastAsia="MS Mincho"/>
                <w:sz w:val="18"/>
                <w:szCs w:val="24"/>
                <w:lang w:val="en-GB" w:eastAsia="ja-JP"/>
              </w:rPr>
              <w:fldChar w:fldCharType="separate"/>
            </w:r>
            <w:r w:rsidRPr="005277D5">
              <w:rPr>
                <w:sz w:val="18"/>
                <w:szCs w:val="24"/>
                <w:lang w:val="en-GB"/>
              </w:rPr>
              <w:t>63</w:t>
            </w:r>
            <w:r w:rsidRPr="005277D5">
              <w:rPr>
                <w:rFonts w:eastAsia="MS Mincho"/>
                <w:sz w:val="18"/>
                <w:szCs w:val="24"/>
                <w:lang w:val="en-GB" w:eastAsia="ja-JP"/>
              </w:rPr>
              <w:fldChar w:fldCharType="end"/>
            </w:r>
            <w:r w:rsidRPr="005277D5">
              <w:rPr>
                <w:rFonts w:eastAsia="MS Mincho"/>
                <w:sz w:val="18"/>
                <w:szCs w:val="24"/>
                <w:lang w:val="en-GB" w:eastAsia="ja-JP"/>
              </w:rPr>
              <w:t xml:space="preserve"> to </w:t>
            </w:r>
            <w:r w:rsidRPr="005277D5">
              <w:rPr>
                <w:rFonts w:eastAsia="MS Mincho"/>
                <w:sz w:val="18"/>
                <w:szCs w:val="24"/>
                <w:lang w:val="en-GB" w:eastAsia="ja-JP"/>
              </w:rPr>
              <w:fldChar w:fldCharType="begin"/>
            </w:r>
            <w:r w:rsidRPr="005277D5">
              <w:rPr>
                <w:rFonts w:eastAsia="MS Mincho"/>
                <w:sz w:val="18"/>
                <w:szCs w:val="24"/>
                <w:lang w:val="en-GB" w:eastAsia="ja-JP"/>
              </w:rPr>
              <w:instrText xml:space="preserve"> REF ConstantLumanceLast_Eqn \h  \* MERGEFORMAT </w:instrText>
            </w:r>
            <w:r w:rsidRPr="005277D5">
              <w:rPr>
                <w:rFonts w:eastAsia="MS Mincho"/>
                <w:sz w:val="18"/>
                <w:szCs w:val="24"/>
                <w:lang w:val="en-GB" w:eastAsia="ja-JP"/>
              </w:rPr>
            </w:r>
            <w:r w:rsidRPr="005277D5">
              <w:rPr>
                <w:rFonts w:eastAsia="MS Mincho"/>
                <w:sz w:val="18"/>
                <w:szCs w:val="24"/>
                <w:lang w:val="en-GB" w:eastAsia="ja-JP"/>
              </w:rPr>
              <w:fldChar w:fldCharType="separate"/>
            </w:r>
            <w:r w:rsidRPr="005277D5">
              <w:rPr>
                <w:sz w:val="18"/>
                <w:szCs w:val="24"/>
                <w:lang w:val="en-GB"/>
              </w:rPr>
              <w:t>72</w:t>
            </w:r>
            <w:r w:rsidRPr="005277D5">
              <w:rPr>
                <w:rFonts w:eastAsia="MS Mincho"/>
                <w:sz w:val="18"/>
                <w:szCs w:val="24"/>
                <w:lang w:val="en-GB" w:eastAsia="ja-JP"/>
              </w:rPr>
              <w:fldChar w:fldCharType="end"/>
            </w:r>
          </w:p>
        </w:tc>
      </w:tr>
      <w:tr w:rsidR="005277D5" w:rsidRPr="005277D5" w14:paraId="0B0EFA20"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46397730"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rFonts w:eastAsia="MS Mincho"/>
                <w:sz w:val="18"/>
                <w:szCs w:val="24"/>
                <w:lang w:val="en-GB" w:eastAsia="ja-JP"/>
              </w:rPr>
            </w:pPr>
            <w:r w:rsidRPr="005277D5">
              <w:rPr>
                <w:noProof/>
                <w:sz w:val="18"/>
                <w:szCs w:val="24"/>
                <w:lang w:val="en-GB"/>
              </w:rPr>
              <w:t>14</w:t>
            </w:r>
          </w:p>
        </w:tc>
        <w:tc>
          <w:tcPr>
            <w:tcW w:w="2483" w:type="dxa"/>
            <w:tcBorders>
              <w:top w:val="single" w:sz="6" w:space="0" w:color="auto"/>
              <w:left w:val="single" w:sz="6" w:space="0" w:color="auto"/>
              <w:bottom w:val="single" w:sz="6" w:space="0" w:color="auto"/>
              <w:right w:val="single" w:sz="6" w:space="0" w:color="auto"/>
            </w:tcBorders>
          </w:tcPr>
          <w:p w14:paraId="259E3D70"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noProof/>
                <w:sz w:val="18"/>
                <w:szCs w:val="24"/>
                <w:lang w:val="en-GB"/>
              </w:rPr>
              <w:t>IC</w:t>
            </w:r>
            <w:r w:rsidRPr="005277D5">
              <w:rPr>
                <w:noProof/>
                <w:sz w:val="18"/>
                <w:szCs w:val="24"/>
                <w:vertAlign w:val="subscript"/>
                <w:lang w:val="en-GB"/>
              </w:rPr>
              <w:t>T</w:t>
            </w:r>
            <w:r w:rsidRPr="005277D5">
              <w:rPr>
                <w:noProof/>
                <w:sz w:val="18"/>
                <w:szCs w:val="24"/>
                <w:lang w:val="en-GB"/>
              </w:rPr>
              <w:t>C</w:t>
            </w:r>
            <w:r w:rsidRPr="005277D5">
              <w:rPr>
                <w:noProof/>
                <w:sz w:val="18"/>
                <w:szCs w:val="24"/>
                <w:vertAlign w:val="subscript"/>
                <w:lang w:val="en-GB"/>
              </w:rPr>
              <w:t>P</w:t>
            </w:r>
          </w:p>
        </w:tc>
        <w:tc>
          <w:tcPr>
            <w:tcW w:w="6280" w:type="dxa"/>
            <w:tcBorders>
              <w:top w:val="single" w:sz="6" w:space="0" w:color="auto"/>
              <w:left w:val="single" w:sz="6" w:space="0" w:color="auto"/>
              <w:bottom w:val="single" w:sz="6" w:space="0" w:color="auto"/>
              <w:right w:val="single" w:sz="6" w:space="0" w:color="auto"/>
            </w:tcBorders>
          </w:tcPr>
          <w:p w14:paraId="42A7B2BA"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rFonts w:eastAsia="MS Mincho"/>
                <w:noProof/>
                <w:sz w:val="18"/>
                <w:szCs w:val="24"/>
                <w:lang w:val="en-GB" w:eastAsia="ja-JP"/>
              </w:rPr>
            </w:pPr>
            <w:r w:rsidRPr="005277D5">
              <w:rPr>
                <w:rFonts w:eastAsia="MS Mincho"/>
                <w:noProof/>
                <w:sz w:val="18"/>
                <w:szCs w:val="24"/>
                <w:lang w:val="en-GB" w:eastAsia="ja-JP"/>
              </w:rPr>
              <w:t xml:space="preserve">Rec. ITU-R BT.2100-2 </w:t>
            </w:r>
            <w:r w:rsidRPr="005277D5">
              <w:rPr>
                <w:noProof/>
                <w:sz w:val="18"/>
                <w:szCs w:val="24"/>
                <w:lang w:val="en-GB"/>
              </w:rPr>
              <w:t>IC</w:t>
            </w:r>
            <w:r w:rsidRPr="005277D5">
              <w:rPr>
                <w:noProof/>
                <w:sz w:val="18"/>
                <w:szCs w:val="24"/>
                <w:vertAlign w:val="subscript"/>
                <w:lang w:val="en-GB"/>
              </w:rPr>
              <w:t>T</w:t>
            </w:r>
            <w:r w:rsidRPr="005277D5">
              <w:rPr>
                <w:noProof/>
                <w:sz w:val="18"/>
                <w:szCs w:val="24"/>
                <w:lang w:val="en-GB"/>
              </w:rPr>
              <w:t>C</w:t>
            </w:r>
            <w:r w:rsidRPr="005277D5">
              <w:rPr>
                <w:noProof/>
                <w:sz w:val="18"/>
                <w:szCs w:val="24"/>
                <w:vertAlign w:val="subscript"/>
                <w:lang w:val="en-GB"/>
              </w:rPr>
              <w:t>P</w:t>
            </w:r>
          </w:p>
          <w:p w14:paraId="36805686" w14:textId="7673F6F4"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szCs w:val="24"/>
                <w:lang w:val="en-GB"/>
              </w:rPr>
            </w:pPr>
            <w:r w:rsidRPr="005277D5">
              <w:rPr>
                <w:rFonts w:eastAsia="MS Mincho"/>
                <w:noProof/>
                <w:sz w:val="18"/>
                <w:szCs w:val="24"/>
                <w:lang w:val="en-GB" w:eastAsia="ja-JP"/>
              </w:rPr>
              <w:t xml:space="preserve">See </w:t>
            </w:r>
            <w:r w:rsidRPr="005277D5">
              <w:rPr>
                <w:sz w:val="18"/>
                <w:szCs w:val="24"/>
                <w:lang w:val="en-GB"/>
              </w:rPr>
              <w:t xml:space="preserve">equations </w:t>
            </w:r>
            <w:r w:rsidRPr="005277D5">
              <w:rPr>
                <w:noProof/>
                <w:sz w:val="18"/>
                <w:szCs w:val="24"/>
                <w:lang w:val="en-GB"/>
              </w:rPr>
              <w:fldChar w:fldCharType="begin"/>
            </w:r>
            <w:r w:rsidRPr="005277D5">
              <w:rPr>
                <w:noProof/>
                <w:sz w:val="18"/>
                <w:szCs w:val="24"/>
                <w:lang w:val="en-GB"/>
              </w:rPr>
              <w:instrText xml:space="preserve"> REF Equation_YforICtCp \h  \* MERGEFORMAT </w:instrText>
            </w:r>
            <w:r w:rsidRPr="005277D5">
              <w:rPr>
                <w:noProof/>
                <w:sz w:val="18"/>
                <w:szCs w:val="24"/>
                <w:lang w:val="en-GB"/>
              </w:rPr>
            </w:r>
            <w:r w:rsidRPr="005277D5">
              <w:rPr>
                <w:noProof/>
                <w:sz w:val="18"/>
                <w:szCs w:val="24"/>
                <w:lang w:val="en-GB"/>
              </w:rPr>
              <w:fldChar w:fldCharType="separate"/>
            </w:r>
            <w:r w:rsidRPr="005277D5">
              <w:rPr>
                <w:bCs/>
                <w:noProof/>
                <w:sz w:val="18"/>
                <w:szCs w:val="24"/>
                <w:lang w:val="en-GB"/>
              </w:rPr>
              <w:t>76</w:t>
            </w:r>
            <w:r w:rsidRPr="005277D5">
              <w:rPr>
                <w:noProof/>
                <w:sz w:val="18"/>
                <w:szCs w:val="24"/>
                <w:lang w:val="en-GB"/>
              </w:rPr>
              <w:fldChar w:fldCharType="end"/>
            </w:r>
            <w:r w:rsidRPr="005277D5">
              <w:rPr>
                <w:rFonts w:eastAsia="MS Mincho"/>
                <w:noProof/>
                <w:sz w:val="18"/>
                <w:szCs w:val="24"/>
                <w:lang w:val="en-GB" w:eastAsia="ja-JP"/>
              </w:rPr>
              <w:t xml:space="preserve"> to </w:t>
            </w:r>
            <w:r w:rsidRPr="005277D5">
              <w:rPr>
                <w:noProof/>
                <w:sz w:val="18"/>
                <w:szCs w:val="24"/>
                <w:lang w:val="en-GB"/>
              </w:rPr>
              <w:fldChar w:fldCharType="begin"/>
            </w:r>
            <w:r w:rsidRPr="005277D5">
              <w:rPr>
                <w:noProof/>
                <w:sz w:val="18"/>
                <w:szCs w:val="24"/>
                <w:lang w:val="en-GB"/>
              </w:rPr>
              <w:instrText xml:space="preserve"> REF Equation_PRforICtCp \h  \* MERGEFORMAT </w:instrText>
            </w:r>
            <w:r w:rsidRPr="005277D5">
              <w:rPr>
                <w:noProof/>
                <w:sz w:val="18"/>
                <w:szCs w:val="24"/>
                <w:lang w:val="en-GB"/>
              </w:rPr>
            </w:r>
            <w:r w:rsidRPr="005277D5">
              <w:rPr>
                <w:noProof/>
                <w:sz w:val="18"/>
                <w:szCs w:val="24"/>
                <w:lang w:val="en-GB"/>
              </w:rPr>
              <w:fldChar w:fldCharType="separate"/>
            </w:r>
            <w:r w:rsidRPr="005277D5">
              <w:rPr>
                <w:bCs/>
                <w:noProof/>
                <w:sz w:val="18"/>
                <w:szCs w:val="24"/>
                <w:lang w:val="en-GB"/>
              </w:rPr>
              <w:t>78</w:t>
            </w:r>
            <w:r w:rsidRPr="005277D5">
              <w:rPr>
                <w:noProof/>
                <w:sz w:val="18"/>
                <w:szCs w:val="24"/>
                <w:lang w:val="en-GB"/>
              </w:rPr>
              <w:fldChar w:fldCharType="end"/>
            </w:r>
            <w:r w:rsidRPr="005277D5">
              <w:rPr>
                <w:sz w:val="18"/>
                <w:szCs w:val="24"/>
                <w:lang w:val="en-GB"/>
              </w:rPr>
              <w:t xml:space="preserve"> </w:t>
            </w:r>
            <w:r w:rsidRPr="005277D5">
              <w:rPr>
                <w:noProof/>
                <w:sz w:val="18"/>
                <w:szCs w:val="24"/>
                <w:lang w:val="en-GB"/>
              </w:rPr>
              <w:t>for TransferCharacteristics value 16 (PQ)</w:t>
            </w:r>
          </w:p>
          <w:p w14:paraId="74841B0F" w14:textId="5331F039"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rFonts w:eastAsia="MS Mincho"/>
                <w:noProof/>
                <w:sz w:val="18"/>
                <w:szCs w:val="24"/>
                <w:lang w:val="en-GB" w:eastAsia="ja-JP"/>
              </w:rPr>
              <w:t xml:space="preserve">See </w:t>
            </w:r>
            <w:r w:rsidRPr="005277D5">
              <w:rPr>
                <w:sz w:val="18"/>
                <w:szCs w:val="18"/>
                <w:lang w:val="en-GB"/>
              </w:rPr>
              <w:t xml:space="preserve">equations </w:t>
            </w:r>
            <w:r w:rsidRPr="005277D5">
              <w:rPr>
                <w:sz w:val="18"/>
                <w:szCs w:val="18"/>
                <w:lang w:val="en-GB"/>
              </w:rPr>
              <w:fldChar w:fldCharType="begin"/>
            </w:r>
            <w:r w:rsidRPr="005277D5">
              <w:rPr>
                <w:sz w:val="18"/>
                <w:szCs w:val="18"/>
                <w:lang w:val="en-GB"/>
              </w:rPr>
              <w:instrText xml:space="preserve"> REF ICtCpHLG_FirstEqn \h  \* MERGEFORMAT </w:instrText>
            </w:r>
            <w:r w:rsidRPr="005277D5">
              <w:rPr>
                <w:sz w:val="18"/>
                <w:szCs w:val="18"/>
                <w:lang w:val="en-GB"/>
              </w:rPr>
            </w:r>
            <w:r w:rsidRPr="005277D5">
              <w:rPr>
                <w:sz w:val="18"/>
                <w:szCs w:val="18"/>
                <w:lang w:val="en-GB"/>
              </w:rPr>
              <w:fldChar w:fldCharType="separate"/>
            </w:r>
            <w:r w:rsidRPr="005277D5">
              <w:rPr>
                <w:noProof/>
                <w:sz w:val="18"/>
                <w:szCs w:val="18"/>
                <w:lang w:val="en-GB"/>
              </w:rPr>
              <w:t>79</w:t>
            </w:r>
            <w:r w:rsidRPr="005277D5">
              <w:rPr>
                <w:sz w:val="18"/>
                <w:szCs w:val="18"/>
                <w:lang w:val="en-GB"/>
              </w:rPr>
              <w:fldChar w:fldCharType="end"/>
            </w:r>
            <w:r w:rsidRPr="005277D5">
              <w:rPr>
                <w:sz w:val="18"/>
                <w:szCs w:val="18"/>
                <w:lang w:val="en-GB"/>
              </w:rPr>
              <w:t xml:space="preserve"> to </w:t>
            </w:r>
            <w:r w:rsidRPr="005277D5">
              <w:rPr>
                <w:sz w:val="18"/>
                <w:szCs w:val="18"/>
                <w:lang w:val="en-GB"/>
              </w:rPr>
              <w:fldChar w:fldCharType="begin"/>
            </w:r>
            <w:r w:rsidRPr="005277D5">
              <w:rPr>
                <w:sz w:val="18"/>
                <w:szCs w:val="18"/>
                <w:lang w:val="en-GB"/>
              </w:rPr>
              <w:instrText xml:space="preserve"> REF ICtCpHLG_ThirdEqn \h  \* MERGEFORMAT </w:instrText>
            </w:r>
            <w:r w:rsidRPr="005277D5">
              <w:rPr>
                <w:sz w:val="18"/>
                <w:szCs w:val="18"/>
                <w:lang w:val="en-GB"/>
              </w:rPr>
            </w:r>
            <w:r w:rsidRPr="005277D5">
              <w:rPr>
                <w:sz w:val="18"/>
                <w:szCs w:val="18"/>
                <w:lang w:val="en-GB"/>
              </w:rPr>
              <w:fldChar w:fldCharType="separate"/>
            </w:r>
            <w:r w:rsidRPr="005277D5">
              <w:rPr>
                <w:noProof/>
                <w:sz w:val="18"/>
                <w:szCs w:val="18"/>
                <w:lang w:val="en-GB"/>
              </w:rPr>
              <w:t>81</w:t>
            </w:r>
            <w:r w:rsidRPr="005277D5">
              <w:rPr>
                <w:sz w:val="18"/>
                <w:szCs w:val="18"/>
                <w:lang w:val="en-GB"/>
              </w:rPr>
              <w:fldChar w:fldCharType="end"/>
            </w:r>
            <w:r w:rsidRPr="005277D5">
              <w:rPr>
                <w:sz w:val="18"/>
                <w:szCs w:val="18"/>
                <w:lang w:val="en-GB"/>
              </w:rPr>
              <w:t xml:space="preserve"> </w:t>
            </w:r>
            <w:r w:rsidRPr="005277D5">
              <w:rPr>
                <w:noProof/>
                <w:sz w:val="18"/>
                <w:szCs w:val="18"/>
                <w:lang w:val="en-GB"/>
              </w:rPr>
              <w:t>for</w:t>
            </w:r>
            <w:r w:rsidRPr="005277D5">
              <w:rPr>
                <w:sz w:val="18"/>
                <w:szCs w:val="18"/>
                <w:lang w:val="en-GB"/>
              </w:rPr>
              <w:t xml:space="preserve"> </w:t>
            </w:r>
            <w:r w:rsidRPr="005277D5">
              <w:rPr>
                <w:noProof/>
                <w:sz w:val="18"/>
                <w:szCs w:val="18"/>
                <w:lang w:val="en-GB"/>
              </w:rPr>
              <w:t>TransferCharacteristics</w:t>
            </w:r>
            <w:r w:rsidRPr="005277D5">
              <w:rPr>
                <w:noProof/>
                <w:sz w:val="18"/>
                <w:szCs w:val="24"/>
                <w:lang w:val="en-GB"/>
              </w:rPr>
              <w:t xml:space="preserve"> value 18 (HLG)</w:t>
            </w:r>
          </w:p>
        </w:tc>
      </w:tr>
      <w:tr w:rsidR="005277D5" w:rsidRPr="005277D5" w14:paraId="720A4322" w14:textId="77777777" w:rsidTr="00553EA5">
        <w:trPr>
          <w:cantSplit/>
          <w:jc w:val="center"/>
          <w:ins w:id="261" w:author="Gary Sullivan" w:date="2022-07-06T08:28:00Z"/>
        </w:trPr>
        <w:tc>
          <w:tcPr>
            <w:tcW w:w="876" w:type="dxa"/>
            <w:tcBorders>
              <w:top w:val="single" w:sz="6" w:space="0" w:color="auto"/>
              <w:left w:val="single" w:sz="6" w:space="0" w:color="auto"/>
              <w:bottom w:val="single" w:sz="6" w:space="0" w:color="auto"/>
              <w:right w:val="single" w:sz="6" w:space="0" w:color="auto"/>
            </w:tcBorders>
          </w:tcPr>
          <w:p w14:paraId="589E51D9"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62" w:author="Gary Sullivan" w:date="2022-07-06T08:28:00Z"/>
                <w:noProof/>
                <w:sz w:val="18"/>
                <w:szCs w:val="24"/>
                <w:lang w:val="en-GB"/>
              </w:rPr>
            </w:pPr>
            <w:ins w:id="263" w:author="Gary Sullivan" w:date="2022-07-06T08:28:00Z">
              <w:r w:rsidRPr="005277D5">
                <w:rPr>
                  <w:noProof/>
                  <w:sz w:val="18"/>
                  <w:szCs w:val="24"/>
                  <w:lang w:val="en-GB"/>
                </w:rPr>
                <w:t>15</w:t>
              </w:r>
            </w:ins>
          </w:p>
        </w:tc>
        <w:tc>
          <w:tcPr>
            <w:tcW w:w="2483" w:type="dxa"/>
            <w:tcBorders>
              <w:top w:val="single" w:sz="6" w:space="0" w:color="auto"/>
              <w:left w:val="single" w:sz="6" w:space="0" w:color="auto"/>
              <w:bottom w:val="single" w:sz="6" w:space="0" w:color="auto"/>
              <w:right w:val="single" w:sz="6" w:space="0" w:color="auto"/>
            </w:tcBorders>
          </w:tcPr>
          <w:p w14:paraId="4CB6E2D3"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264" w:author="Gary Sullivan" w:date="2022-07-06T08:28:00Z"/>
                <w:noProof/>
                <w:sz w:val="18"/>
                <w:szCs w:val="24"/>
                <w:lang w:val="en-GB"/>
              </w:rPr>
            </w:pPr>
            <w:ins w:id="265" w:author="Gary Sullivan" w:date="2022-07-06T08:29:00Z">
              <w:r w:rsidRPr="005277D5">
                <w:rPr>
                  <w:noProof/>
                  <w:sz w:val="18"/>
                  <w:szCs w:val="24"/>
                  <w:lang w:val="en-GB"/>
                </w:rPr>
                <w:t>YCgCo-R</w:t>
              </w:r>
            </w:ins>
            <w:ins w:id="266" w:author="Gary Sullivan" w:date="2022-07-07T12:12:00Z">
              <w:r w:rsidRPr="005277D5">
                <w:rPr>
                  <w:noProof/>
                  <w:sz w:val="18"/>
                  <w:szCs w:val="24"/>
                  <w:lang w:val="en-GB"/>
                </w:rPr>
                <w:t>e</w:t>
              </w:r>
            </w:ins>
          </w:p>
        </w:tc>
        <w:tc>
          <w:tcPr>
            <w:tcW w:w="6280" w:type="dxa"/>
            <w:tcBorders>
              <w:top w:val="single" w:sz="6" w:space="0" w:color="auto"/>
              <w:left w:val="single" w:sz="6" w:space="0" w:color="auto"/>
              <w:bottom w:val="single" w:sz="6" w:space="0" w:color="auto"/>
              <w:right w:val="single" w:sz="6" w:space="0" w:color="auto"/>
            </w:tcBorders>
          </w:tcPr>
          <w:p w14:paraId="1F288F32" w14:textId="06DA916C"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267" w:author="Gary Sullivan" w:date="2022-07-06T08:28:00Z"/>
                <w:rFonts w:eastAsia="MS Mincho"/>
                <w:noProof/>
                <w:sz w:val="18"/>
                <w:szCs w:val="24"/>
                <w:lang w:val="en-GB" w:eastAsia="ja-JP"/>
              </w:rPr>
            </w:pPr>
            <w:ins w:id="268" w:author="Gary Sullivan" w:date="2022-07-06T14:58:00Z">
              <w:r w:rsidRPr="005277D5">
                <w:rPr>
                  <w:sz w:val="18"/>
                  <w:szCs w:val="24"/>
                  <w:lang w:val="en-GB"/>
                </w:rPr>
                <w:t xml:space="preserve">See equations </w:t>
              </w:r>
            </w:ins>
            <w:ins w:id="269" w:author="Gary Sullivan" w:date="2022-07-07T17:44:00Z">
              <w:r w:rsidRPr="005277D5">
                <w:rPr>
                  <w:sz w:val="18"/>
                  <w:szCs w:val="24"/>
                  <w:lang w:val="en-GB"/>
                </w:rPr>
                <w:fldChar w:fldCharType="begin"/>
              </w:r>
              <w:r w:rsidRPr="005277D5">
                <w:rPr>
                  <w:sz w:val="18"/>
                  <w:szCs w:val="24"/>
                  <w:lang w:val="en-GB"/>
                </w:rPr>
                <w:instrText xml:space="preserve"> REF YCgCoSecondCr_Eqn \h </w:instrText>
              </w:r>
            </w:ins>
            <w:r w:rsidRPr="005277D5">
              <w:rPr>
                <w:sz w:val="18"/>
                <w:szCs w:val="24"/>
                <w:lang w:val="en-GB"/>
              </w:rPr>
            </w:r>
            <w:r w:rsidRPr="005277D5">
              <w:rPr>
                <w:sz w:val="18"/>
                <w:szCs w:val="24"/>
                <w:lang w:val="en-GB"/>
              </w:rPr>
              <w:fldChar w:fldCharType="separate"/>
            </w:r>
            <w:r>
              <w:rPr>
                <w:noProof/>
                <w:sz w:val="20"/>
                <w:lang w:val="en-GB"/>
              </w:rPr>
              <w:t>55</w:t>
            </w:r>
            <w:ins w:id="270" w:author="Gary Sullivan" w:date="2022-07-07T17:44:00Z">
              <w:r w:rsidRPr="005277D5">
                <w:rPr>
                  <w:sz w:val="18"/>
                  <w:szCs w:val="24"/>
                  <w:lang w:val="en-GB"/>
                </w:rPr>
                <w:fldChar w:fldCharType="end"/>
              </w:r>
            </w:ins>
            <w:ins w:id="271" w:author="Gary Sullivan" w:date="2022-07-06T14:58:00Z">
              <w:r w:rsidRPr="005277D5">
                <w:rPr>
                  <w:sz w:val="18"/>
                  <w:szCs w:val="24"/>
                  <w:lang w:val="en-GB"/>
                </w:rPr>
                <w:t xml:space="preserve"> to </w:t>
              </w:r>
              <w:r w:rsidRPr="005277D5">
                <w:rPr>
                  <w:sz w:val="18"/>
                  <w:szCs w:val="24"/>
                  <w:lang w:val="en-GB"/>
                </w:rPr>
                <w:fldChar w:fldCharType="begin"/>
              </w:r>
              <w:r w:rsidRPr="005277D5">
                <w:rPr>
                  <w:sz w:val="18"/>
                  <w:szCs w:val="24"/>
                  <w:lang w:val="en-GB"/>
                </w:rPr>
                <w:instrText xml:space="preserve"> REF YCgCoLast_Eqn \h  \* MERGEFORMAT </w:instrText>
              </w:r>
            </w:ins>
            <w:r w:rsidRPr="005277D5">
              <w:rPr>
                <w:sz w:val="18"/>
                <w:szCs w:val="24"/>
                <w:lang w:val="en-GB"/>
              </w:rPr>
            </w:r>
            <w:ins w:id="272" w:author="Gary Sullivan" w:date="2022-07-06T14:58:00Z">
              <w:r w:rsidRPr="005277D5">
                <w:rPr>
                  <w:sz w:val="18"/>
                  <w:szCs w:val="24"/>
                  <w:lang w:val="en-GB"/>
                </w:rPr>
                <w:fldChar w:fldCharType="separate"/>
              </w:r>
            </w:ins>
            <w:r w:rsidRPr="005277D5">
              <w:rPr>
                <w:sz w:val="18"/>
                <w:szCs w:val="24"/>
                <w:lang w:val="en-GB"/>
              </w:rPr>
              <w:t>62</w:t>
            </w:r>
            <w:ins w:id="273" w:author="Gary Sullivan" w:date="2022-07-06T14:58:00Z">
              <w:r w:rsidRPr="005277D5">
                <w:rPr>
                  <w:sz w:val="18"/>
                  <w:szCs w:val="24"/>
                  <w:lang w:val="en-GB"/>
                </w:rPr>
                <w:fldChar w:fldCharType="end"/>
              </w:r>
            </w:ins>
          </w:p>
        </w:tc>
      </w:tr>
      <w:tr w:rsidR="005277D5" w:rsidRPr="005277D5" w14:paraId="0DD705AA" w14:textId="77777777" w:rsidTr="00553EA5">
        <w:trPr>
          <w:cantSplit/>
          <w:jc w:val="center"/>
          <w:ins w:id="274" w:author="Gary Sullivan" w:date="2022-07-06T08:29:00Z"/>
        </w:trPr>
        <w:tc>
          <w:tcPr>
            <w:tcW w:w="876" w:type="dxa"/>
            <w:tcBorders>
              <w:top w:val="single" w:sz="6" w:space="0" w:color="auto"/>
              <w:left w:val="single" w:sz="6" w:space="0" w:color="auto"/>
              <w:bottom w:val="single" w:sz="6" w:space="0" w:color="auto"/>
              <w:right w:val="single" w:sz="6" w:space="0" w:color="auto"/>
            </w:tcBorders>
          </w:tcPr>
          <w:p w14:paraId="0EBE649E"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ins w:id="275" w:author="Gary Sullivan" w:date="2022-07-06T08:29:00Z"/>
                <w:noProof/>
                <w:sz w:val="18"/>
                <w:szCs w:val="24"/>
                <w:lang w:val="en-GB"/>
              </w:rPr>
            </w:pPr>
            <w:ins w:id="276" w:author="Gary Sullivan" w:date="2022-07-06T08:29:00Z">
              <w:r w:rsidRPr="005277D5">
                <w:rPr>
                  <w:noProof/>
                  <w:sz w:val="18"/>
                  <w:szCs w:val="24"/>
                  <w:lang w:val="en-GB"/>
                </w:rPr>
                <w:t>16</w:t>
              </w:r>
            </w:ins>
          </w:p>
        </w:tc>
        <w:tc>
          <w:tcPr>
            <w:tcW w:w="2483" w:type="dxa"/>
            <w:tcBorders>
              <w:top w:val="single" w:sz="6" w:space="0" w:color="auto"/>
              <w:left w:val="single" w:sz="6" w:space="0" w:color="auto"/>
              <w:bottom w:val="single" w:sz="6" w:space="0" w:color="auto"/>
              <w:right w:val="single" w:sz="6" w:space="0" w:color="auto"/>
            </w:tcBorders>
          </w:tcPr>
          <w:p w14:paraId="3926BF37"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277" w:author="Gary Sullivan" w:date="2022-07-06T08:29:00Z"/>
                <w:noProof/>
                <w:sz w:val="18"/>
                <w:szCs w:val="24"/>
                <w:lang w:val="en-GB"/>
              </w:rPr>
            </w:pPr>
            <w:ins w:id="278" w:author="Gary Sullivan" w:date="2022-07-06T08:29:00Z">
              <w:r w:rsidRPr="005277D5">
                <w:rPr>
                  <w:noProof/>
                  <w:sz w:val="18"/>
                  <w:szCs w:val="24"/>
                  <w:lang w:val="en-GB"/>
                </w:rPr>
                <w:t>YCgCo-R</w:t>
              </w:r>
            </w:ins>
            <w:ins w:id="279" w:author="Gary Sullivan" w:date="2022-07-07T12:12:00Z">
              <w:r w:rsidRPr="005277D5">
                <w:rPr>
                  <w:noProof/>
                  <w:sz w:val="18"/>
                  <w:szCs w:val="24"/>
                  <w:lang w:val="en-GB"/>
                </w:rPr>
                <w:t>o</w:t>
              </w:r>
            </w:ins>
          </w:p>
        </w:tc>
        <w:tc>
          <w:tcPr>
            <w:tcW w:w="6280" w:type="dxa"/>
            <w:tcBorders>
              <w:top w:val="single" w:sz="6" w:space="0" w:color="auto"/>
              <w:left w:val="single" w:sz="6" w:space="0" w:color="auto"/>
              <w:bottom w:val="single" w:sz="6" w:space="0" w:color="auto"/>
              <w:right w:val="single" w:sz="6" w:space="0" w:color="auto"/>
            </w:tcBorders>
          </w:tcPr>
          <w:p w14:paraId="1E827534" w14:textId="54D1478A"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ins w:id="280" w:author="Gary Sullivan" w:date="2022-07-06T08:29:00Z"/>
                <w:rFonts w:eastAsia="MS Mincho"/>
                <w:noProof/>
                <w:sz w:val="18"/>
                <w:szCs w:val="24"/>
                <w:lang w:val="en-GB" w:eastAsia="ja-JP"/>
              </w:rPr>
            </w:pPr>
            <w:ins w:id="281" w:author="Gary Sullivan" w:date="2022-07-06T14:58:00Z">
              <w:r w:rsidRPr="005277D5">
                <w:rPr>
                  <w:sz w:val="18"/>
                  <w:szCs w:val="24"/>
                  <w:lang w:val="en-GB"/>
                </w:rPr>
                <w:t xml:space="preserve">See equations </w:t>
              </w:r>
            </w:ins>
            <w:ins w:id="282" w:author="Gary Sullivan" w:date="2022-07-07T17:44:00Z">
              <w:r w:rsidRPr="005277D5">
                <w:rPr>
                  <w:sz w:val="18"/>
                  <w:szCs w:val="24"/>
                  <w:lang w:val="en-GB"/>
                </w:rPr>
                <w:fldChar w:fldCharType="begin"/>
              </w:r>
              <w:r w:rsidRPr="005277D5">
                <w:rPr>
                  <w:sz w:val="18"/>
                  <w:szCs w:val="24"/>
                  <w:lang w:val="en-GB"/>
                </w:rPr>
                <w:instrText xml:space="preserve"> REF YCgCoSecondCr_Eqn \h </w:instrText>
              </w:r>
            </w:ins>
            <w:r w:rsidRPr="005277D5">
              <w:rPr>
                <w:sz w:val="18"/>
                <w:szCs w:val="24"/>
                <w:lang w:val="en-GB"/>
              </w:rPr>
            </w:r>
            <w:ins w:id="283" w:author="Gary Sullivan" w:date="2022-07-07T17:44:00Z">
              <w:r w:rsidRPr="005277D5">
                <w:rPr>
                  <w:sz w:val="18"/>
                  <w:szCs w:val="24"/>
                  <w:lang w:val="en-GB"/>
                </w:rPr>
                <w:fldChar w:fldCharType="separate"/>
              </w:r>
            </w:ins>
            <w:r>
              <w:rPr>
                <w:noProof/>
                <w:sz w:val="20"/>
                <w:lang w:val="en-GB"/>
              </w:rPr>
              <w:t>55</w:t>
            </w:r>
            <w:ins w:id="284" w:author="Gary Sullivan" w:date="2022-07-07T17:44:00Z">
              <w:r w:rsidRPr="005277D5">
                <w:rPr>
                  <w:sz w:val="18"/>
                  <w:szCs w:val="24"/>
                  <w:lang w:val="en-GB"/>
                </w:rPr>
                <w:fldChar w:fldCharType="end"/>
              </w:r>
            </w:ins>
            <w:ins w:id="285" w:author="Gary Sullivan" w:date="2022-07-06T14:58:00Z">
              <w:r w:rsidRPr="005277D5">
                <w:rPr>
                  <w:sz w:val="18"/>
                  <w:szCs w:val="24"/>
                  <w:lang w:val="en-GB"/>
                </w:rPr>
                <w:t xml:space="preserve"> to </w:t>
              </w:r>
              <w:r w:rsidRPr="005277D5">
                <w:rPr>
                  <w:sz w:val="18"/>
                  <w:szCs w:val="24"/>
                  <w:lang w:val="en-GB"/>
                </w:rPr>
                <w:fldChar w:fldCharType="begin"/>
              </w:r>
              <w:r w:rsidRPr="005277D5">
                <w:rPr>
                  <w:sz w:val="18"/>
                  <w:szCs w:val="24"/>
                  <w:lang w:val="en-GB"/>
                </w:rPr>
                <w:instrText xml:space="preserve"> REF YCgCoLast_Eqn \h  \* MERGEFORMAT </w:instrText>
              </w:r>
            </w:ins>
            <w:r w:rsidRPr="005277D5">
              <w:rPr>
                <w:sz w:val="18"/>
                <w:szCs w:val="24"/>
                <w:lang w:val="en-GB"/>
              </w:rPr>
            </w:r>
            <w:ins w:id="286" w:author="Gary Sullivan" w:date="2022-07-06T14:58:00Z">
              <w:r w:rsidRPr="005277D5">
                <w:rPr>
                  <w:sz w:val="18"/>
                  <w:szCs w:val="24"/>
                  <w:lang w:val="en-GB"/>
                </w:rPr>
                <w:fldChar w:fldCharType="separate"/>
              </w:r>
            </w:ins>
            <w:r w:rsidRPr="005277D5">
              <w:rPr>
                <w:sz w:val="18"/>
                <w:szCs w:val="24"/>
                <w:lang w:val="en-GB"/>
              </w:rPr>
              <w:t>62</w:t>
            </w:r>
            <w:ins w:id="287" w:author="Gary Sullivan" w:date="2022-07-06T14:58:00Z">
              <w:r w:rsidRPr="005277D5">
                <w:rPr>
                  <w:sz w:val="18"/>
                  <w:szCs w:val="24"/>
                  <w:lang w:val="en-GB"/>
                </w:rPr>
                <w:fldChar w:fldCharType="end"/>
              </w:r>
            </w:ins>
          </w:p>
        </w:tc>
      </w:tr>
      <w:tr w:rsidR="005277D5" w:rsidRPr="005277D5" w14:paraId="05204771" w14:textId="77777777" w:rsidTr="00553EA5">
        <w:trPr>
          <w:cantSplit/>
          <w:jc w:val="center"/>
        </w:trPr>
        <w:tc>
          <w:tcPr>
            <w:tcW w:w="876" w:type="dxa"/>
            <w:tcBorders>
              <w:top w:val="single" w:sz="6" w:space="0" w:color="auto"/>
              <w:left w:val="single" w:sz="6" w:space="0" w:color="auto"/>
              <w:bottom w:val="single" w:sz="6" w:space="0" w:color="auto"/>
              <w:right w:val="single" w:sz="6" w:space="0" w:color="auto"/>
            </w:tcBorders>
          </w:tcPr>
          <w:p w14:paraId="0D00FFF6"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18"/>
                <w:szCs w:val="24"/>
                <w:lang w:val="en-GB"/>
              </w:rPr>
            </w:pPr>
            <w:r w:rsidRPr="005277D5">
              <w:rPr>
                <w:rFonts w:eastAsia="MS Mincho"/>
                <w:sz w:val="18"/>
                <w:szCs w:val="24"/>
                <w:lang w:val="en-GB" w:eastAsia="ja-JP"/>
              </w:rPr>
              <w:t>1</w:t>
            </w:r>
            <w:ins w:id="288" w:author="Gary Sullivan" w:date="2022-07-06T08:29:00Z">
              <w:r w:rsidRPr="005277D5">
                <w:rPr>
                  <w:rFonts w:eastAsia="MS Mincho"/>
                  <w:sz w:val="18"/>
                  <w:szCs w:val="24"/>
                  <w:lang w:val="en-GB" w:eastAsia="ja-JP"/>
                </w:rPr>
                <w:t>7</w:t>
              </w:r>
            </w:ins>
            <w:del w:id="289" w:author="Gary Sullivan" w:date="2022-07-06T08:29:00Z">
              <w:r w:rsidRPr="005277D5" w:rsidDel="0005196D">
                <w:rPr>
                  <w:rFonts w:eastAsia="MS Mincho"/>
                  <w:sz w:val="18"/>
                  <w:szCs w:val="24"/>
                  <w:lang w:val="en-GB" w:eastAsia="ja-JP"/>
                </w:rPr>
                <w:delText>5</w:delText>
              </w:r>
            </w:del>
            <w:r w:rsidRPr="005277D5">
              <w:rPr>
                <w:sz w:val="18"/>
                <w:szCs w:val="24"/>
                <w:lang w:val="en-GB"/>
              </w:rPr>
              <w:t>–255</w:t>
            </w:r>
          </w:p>
        </w:tc>
        <w:tc>
          <w:tcPr>
            <w:tcW w:w="2483" w:type="dxa"/>
            <w:tcBorders>
              <w:top w:val="single" w:sz="6" w:space="0" w:color="auto"/>
              <w:left w:val="single" w:sz="6" w:space="0" w:color="auto"/>
              <w:bottom w:val="single" w:sz="6" w:space="0" w:color="auto"/>
              <w:right w:val="single" w:sz="6" w:space="0" w:color="auto"/>
            </w:tcBorders>
          </w:tcPr>
          <w:p w14:paraId="7A68327E"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Reserved</w:t>
            </w:r>
          </w:p>
        </w:tc>
        <w:tc>
          <w:tcPr>
            <w:tcW w:w="6280" w:type="dxa"/>
            <w:tcBorders>
              <w:top w:val="single" w:sz="6" w:space="0" w:color="auto"/>
              <w:left w:val="single" w:sz="6" w:space="0" w:color="auto"/>
              <w:bottom w:val="single" w:sz="6" w:space="0" w:color="auto"/>
              <w:right w:val="single" w:sz="6" w:space="0" w:color="auto"/>
            </w:tcBorders>
          </w:tcPr>
          <w:p w14:paraId="0A65F979" w14:textId="77777777" w:rsidR="005277D5" w:rsidRPr="005277D5" w:rsidRDefault="005277D5" w:rsidP="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4"/>
                <w:lang w:val="en-GB"/>
              </w:rPr>
            </w:pPr>
            <w:r w:rsidRPr="005277D5">
              <w:rPr>
                <w:sz w:val="18"/>
                <w:szCs w:val="24"/>
                <w:lang w:val="en-GB"/>
              </w:rPr>
              <w:t>For future use by ITU-T | ISO/IEC</w:t>
            </w:r>
          </w:p>
        </w:tc>
      </w:tr>
    </w:tbl>
    <w:p w14:paraId="42615B2B" w14:textId="03230C43" w:rsidR="005277D5" w:rsidRPr="005277D5" w:rsidRDefault="005277D5" w:rsidP="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sz w:val="18"/>
          <w:lang w:val="en-GB"/>
        </w:rPr>
      </w:pPr>
      <w:r w:rsidRPr="005277D5">
        <w:rPr>
          <w:sz w:val="18"/>
          <w:lang w:val="en-GB"/>
        </w:rPr>
        <w:t xml:space="preserve">NOTE </w:t>
      </w:r>
      <w:r w:rsidRPr="005277D5">
        <w:rPr>
          <w:rFonts w:cs="Arial"/>
          <w:sz w:val="18"/>
          <w:lang w:val="en-GB"/>
        </w:rPr>
        <w:fldChar w:fldCharType="begin"/>
      </w:r>
      <w:r w:rsidRPr="005277D5">
        <w:rPr>
          <w:rFonts w:cs="Arial"/>
          <w:sz w:val="18"/>
          <w:lang w:val="en-GB"/>
        </w:rPr>
        <w:instrText xml:space="preserve"> SEQ </w:instrText>
      </w:r>
      <w:r w:rsidRPr="005277D5">
        <w:rPr>
          <w:sz w:val="18"/>
          <w:lang w:val="en-GB"/>
        </w:rPr>
        <w:instrText xml:space="preserve">NoteCounter </w:instrText>
      </w:r>
      <w:r w:rsidRPr="005277D5">
        <w:rPr>
          <w:rFonts w:cs="Arial"/>
          <w:sz w:val="18"/>
          <w:lang w:val="en-GB"/>
        </w:rPr>
        <w:instrText xml:space="preserve">\s 9 \* MERGEFORMAT </w:instrText>
      </w:r>
      <w:r w:rsidRPr="005277D5">
        <w:rPr>
          <w:rFonts w:cs="Arial"/>
          <w:sz w:val="18"/>
          <w:lang w:val="en-GB"/>
        </w:rPr>
        <w:fldChar w:fldCharType="separate"/>
      </w:r>
      <w:r>
        <w:rPr>
          <w:rFonts w:cs="Arial"/>
          <w:noProof/>
          <w:sz w:val="18"/>
          <w:lang w:val="en-GB"/>
        </w:rPr>
        <w:t>6</w:t>
      </w:r>
      <w:r w:rsidRPr="005277D5">
        <w:rPr>
          <w:rFonts w:cs="Arial"/>
          <w:sz w:val="18"/>
          <w:lang w:val="en-GB"/>
        </w:rPr>
        <w:fldChar w:fldCharType="end"/>
      </w:r>
      <w:r w:rsidRPr="005277D5">
        <w:rPr>
          <w:rFonts w:cs="Arial"/>
          <w:sz w:val="18"/>
          <w:lang w:val="en-GB"/>
        </w:rPr>
        <w:t xml:space="preserve"> </w:t>
      </w:r>
      <w:r w:rsidRPr="005277D5">
        <w:rPr>
          <w:sz w:val="18"/>
          <w:lang w:val="en-GB"/>
        </w:rPr>
        <w:t xml:space="preserve">– In a previous version of this Specification, the IEC 61966-2-1 </w:t>
      </w:r>
      <w:proofErr w:type="spellStart"/>
      <w:r w:rsidRPr="005277D5">
        <w:rPr>
          <w:sz w:val="18"/>
          <w:lang w:val="en-GB"/>
        </w:rPr>
        <w:t>sYCC</w:t>
      </w:r>
      <w:proofErr w:type="spellEnd"/>
      <w:r w:rsidRPr="005277D5">
        <w:rPr>
          <w:sz w:val="18"/>
          <w:lang w:val="en-GB"/>
        </w:rPr>
        <w:t xml:space="preserve"> representation was identified as corresponding to </w:t>
      </w:r>
      <w:proofErr w:type="spellStart"/>
      <w:r w:rsidRPr="005277D5">
        <w:rPr>
          <w:sz w:val="18"/>
          <w:lang w:val="en-GB"/>
        </w:rPr>
        <w:t>MatrixCoefficients</w:t>
      </w:r>
      <w:proofErr w:type="spellEnd"/>
      <w:r w:rsidRPr="005277D5">
        <w:rPr>
          <w:sz w:val="18"/>
          <w:lang w:val="en-GB"/>
        </w:rPr>
        <w:t xml:space="preserve"> equal to 1. Closer study later determined that this representation should correspond to </w:t>
      </w:r>
      <w:proofErr w:type="spellStart"/>
      <w:r w:rsidRPr="005277D5">
        <w:rPr>
          <w:sz w:val="18"/>
          <w:lang w:val="en-GB"/>
        </w:rPr>
        <w:t>MatrixCoefficients</w:t>
      </w:r>
      <w:proofErr w:type="spellEnd"/>
      <w:r w:rsidRPr="005277D5">
        <w:rPr>
          <w:sz w:val="18"/>
          <w:lang w:val="en-GB"/>
        </w:rPr>
        <w:t xml:space="preserve"> equal to 5 instead (which is functionally the same as the value 6). This Specification was therefore revised to correct the error.</w:t>
      </w:r>
    </w:p>
    <w:bookmarkEnd w:id="2"/>
    <w:p w14:paraId="10286CD1" w14:textId="77777777" w:rsidR="005277D5" w:rsidRDefault="005277D5" w:rsidP="009234A5">
      <w:pPr>
        <w:rPr>
          <w:szCs w:val="22"/>
          <w:lang w:val="en-CA"/>
        </w:rPr>
      </w:pPr>
    </w:p>
    <w:p w14:paraId="32EAF635" w14:textId="77777777" w:rsidR="007F1F8B" w:rsidRPr="005B217D" w:rsidRDefault="007F1F8B" w:rsidP="009234A5">
      <w:pPr>
        <w:rPr>
          <w:szCs w:val="22"/>
          <w:lang w:val="en-CA"/>
        </w:rPr>
      </w:pPr>
    </w:p>
    <w:sectPr w:rsidR="007F1F8B" w:rsidRPr="005B217D" w:rsidSect="0067785B">
      <w:footerReference w:type="default" r:id="rId10"/>
      <w:pgSz w:w="12240" w:h="15840" w:code="1"/>
      <w:pgMar w:top="1152" w:right="1440" w:bottom="1152"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D13AD" w14:textId="77777777" w:rsidR="00CD561E" w:rsidRDefault="00CD561E">
      <w:r>
        <w:separator/>
      </w:r>
    </w:p>
  </w:endnote>
  <w:endnote w:type="continuationSeparator" w:id="0">
    <w:p w14:paraId="0CF11810" w14:textId="77777777" w:rsidR="00CD561E" w:rsidRDefault="00CD5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ZapfDingbats">
    <w:panose1 w:val="00000000000000000000"/>
    <w:charset w:val="02"/>
    <w:family w:val="decorative"/>
    <w:notTrueType/>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39T36Lfz">
    <w:altName w:val="Symbol"/>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atangChe">
    <w:charset w:val="81"/>
    <w:family w:val="modern"/>
    <w:pitch w:val="fixed"/>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S ??">
    <w:altName w:val="Yu Gothic"/>
    <w:panose1 w:val="00000000000000000000"/>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7EE90" w14:textId="77777777" w:rsidR="0067785B" w:rsidRDefault="0067785B" w:rsidP="00270388">
    <w:pPr>
      <w:pStyle w:val="Footer"/>
    </w:pPr>
  </w:p>
  <w:p w14:paraId="41B7E0DB" w14:textId="77777777" w:rsidR="0067785B" w:rsidRDefault="006778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0054D7AD"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536188">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67785B">
      <w:rPr>
        <w:rStyle w:val="PageNumber"/>
        <w:noProof/>
      </w:rPr>
      <w:t>2022-07-07</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7D433" w14:textId="77777777" w:rsidR="00CD561E" w:rsidRDefault="00CD561E">
      <w:r>
        <w:separator/>
      </w:r>
    </w:p>
  </w:footnote>
  <w:footnote w:type="continuationSeparator" w:id="0">
    <w:p w14:paraId="47D3E173" w14:textId="77777777" w:rsidR="00CD561E" w:rsidRDefault="00CD56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2C5496"/>
    <w:lvl w:ilvl="0">
      <w:start w:val="1"/>
      <w:numFmt w:val="decimal"/>
      <w:pStyle w:val="ListNumber5"/>
      <w:lvlText w:val="%1."/>
      <w:lvlJc w:val="left"/>
      <w:pPr>
        <w:tabs>
          <w:tab w:val="num" w:pos="1492"/>
        </w:tabs>
        <w:ind w:left="1492" w:hanging="360"/>
      </w:pPr>
    </w:lvl>
  </w:abstractNum>
  <w:abstractNum w:abstractNumId="1" w15:restartNumberingAfterBreak="0">
    <w:nsid w:val="FFFFFF89"/>
    <w:multiLevelType w:val="singleLevel"/>
    <w:tmpl w:val="E0641914"/>
    <w:lvl w:ilvl="0">
      <w:start w:val="1"/>
      <w:numFmt w:val="bullet"/>
      <w:pStyle w:val="AVCBulletlevel2"/>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B88A0226"/>
    <w:lvl w:ilvl="0">
      <w:numFmt w:val="decimal"/>
      <w:lvlText w:val="*"/>
      <w:lvlJc w:val="left"/>
    </w:lvl>
  </w:abstractNum>
  <w:abstractNum w:abstractNumId="3"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pStyle w:val="Annex3"/>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252BD"/>
    <w:multiLevelType w:val="singleLevel"/>
    <w:tmpl w:val="6FC0A710"/>
    <w:lvl w:ilvl="0">
      <w:start w:val="1"/>
      <w:numFmt w:val="decimal"/>
      <w:pStyle w:val="Bibliography1"/>
      <w:lvlText w:val="[%1]"/>
      <w:lvlJc w:val="left"/>
      <w:pPr>
        <w:tabs>
          <w:tab w:val="num" w:pos="360"/>
        </w:tabs>
        <w:ind w:left="360" w:hanging="360"/>
      </w:pPr>
      <w:rPr>
        <w:rFonts w:ascii="Times New Roman" w:hAnsi="Times New Roman" w:cs="Times New Roman" w:hint="default"/>
        <w:i w:val="0"/>
        <w:sz w:val="20"/>
        <w:szCs w:val="20"/>
      </w:rPr>
    </w:lvl>
  </w:abstractNum>
  <w:abstractNum w:abstractNumId="6"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hint="default"/>
      </w:rPr>
    </w:lvl>
    <w:lvl w:ilvl="1">
      <w:start w:val="1"/>
      <w:numFmt w:val="decimal"/>
      <w:lvlText w:val="%2)"/>
      <w:lvlJc w:val="left"/>
      <w:pPr>
        <w:tabs>
          <w:tab w:val="num" w:pos="763"/>
        </w:tabs>
        <w:ind w:left="763" w:hanging="360"/>
      </w:pPr>
      <w:rPr>
        <w:rFonts w:hint="default"/>
      </w:rPr>
    </w:lvl>
    <w:lvl w:ilvl="2">
      <w:start w:val="1"/>
      <w:numFmt w:val="lowerLetter"/>
      <w:pStyle w:val="SVCNumberinglevel3"/>
      <w:lvlText w:val="%3."/>
      <w:lvlJc w:val="left"/>
      <w:pPr>
        <w:tabs>
          <w:tab w:val="num" w:pos="0"/>
        </w:tabs>
        <w:ind w:left="1195" w:hanging="403"/>
      </w:pPr>
      <w:rPr>
        <w:rFonts w:hint="default"/>
      </w:rPr>
    </w:lvl>
    <w:lvl w:ilvl="3">
      <w:start w:val="1"/>
      <w:numFmt w:val="lowerRoman"/>
      <w:pStyle w:val="SVCNumberinglevel4"/>
      <w:lvlText w:val="%4."/>
      <w:lvlJc w:val="left"/>
      <w:pPr>
        <w:tabs>
          <w:tab w:val="num" w:pos="0"/>
        </w:tabs>
        <w:ind w:left="1584" w:hanging="389"/>
      </w:pPr>
      <w:rPr>
        <w:rFonts w:hint="default"/>
      </w:rPr>
    </w:lvl>
    <w:lvl w:ilvl="4">
      <w:start w:val="1"/>
      <w:numFmt w:val="lowerRoman"/>
      <w:pStyle w:val="SVCNumberinglevel5"/>
      <w:lvlText w:val="(%5)"/>
      <w:lvlJc w:val="left"/>
      <w:pPr>
        <w:tabs>
          <w:tab w:val="num" w:pos="0"/>
        </w:tabs>
        <w:ind w:left="1987" w:hanging="403"/>
      </w:pPr>
      <w:rPr>
        <w:rFonts w:hint="default"/>
      </w:rPr>
    </w:lvl>
    <w:lvl w:ilvl="5">
      <w:start w:val="1"/>
      <w:numFmt w:val="lowerRoman"/>
      <w:lvlText w:val="%6."/>
      <w:lvlJc w:val="right"/>
      <w:pPr>
        <w:tabs>
          <w:tab w:val="num" w:pos="7830"/>
        </w:tabs>
        <w:ind w:left="7830" w:hanging="180"/>
      </w:pPr>
      <w:rPr>
        <w:rFonts w:hint="default"/>
      </w:rPr>
    </w:lvl>
    <w:lvl w:ilvl="6">
      <w:start w:val="1"/>
      <w:numFmt w:val="decimal"/>
      <w:lvlText w:val="%7."/>
      <w:lvlJc w:val="left"/>
      <w:pPr>
        <w:tabs>
          <w:tab w:val="num" w:pos="8550"/>
        </w:tabs>
        <w:ind w:left="8550" w:hanging="360"/>
      </w:pPr>
      <w:rPr>
        <w:rFonts w:hint="default"/>
      </w:rPr>
    </w:lvl>
    <w:lvl w:ilvl="7">
      <w:start w:val="1"/>
      <w:numFmt w:val="lowerLetter"/>
      <w:lvlText w:val="%8."/>
      <w:lvlJc w:val="left"/>
      <w:pPr>
        <w:tabs>
          <w:tab w:val="num" w:pos="9270"/>
        </w:tabs>
        <w:ind w:left="9270" w:hanging="360"/>
      </w:pPr>
      <w:rPr>
        <w:rFonts w:hint="default"/>
      </w:rPr>
    </w:lvl>
    <w:lvl w:ilvl="8">
      <w:start w:val="1"/>
      <w:numFmt w:val="lowerRoman"/>
      <w:lvlText w:val="%9."/>
      <w:lvlJc w:val="right"/>
      <w:pPr>
        <w:tabs>
          <w:tab w:val="num" w:pos="9990"/>
        </w:tabs>
        <w:ind w:left="9990" w:hanging="180"/>
      </w:pPr>
      <w:rPr>
        <w:rFonts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pStyle w:val="Annex2"/>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9FC2E1E"/>
    <w:multiLevelType w:val="multilevel"/>
    <w:tmpl w:val="8ED85644"/>
    <w:lvl w:ilvl="0">
      <w:start w:val="1"/>
      <w:numFmt w:val="decimal"/>
      <w:lvlText w:val="A%1."/>
      <w:lvlJc w:val="left"/>
      <w:pPr>
        <w:tabs>
          <w:tab w:val="num" w:pos="0"/>
        </w:tabs>
        <w:ind w:hanging="360"/>
      </w:pPr>
      <w:rPr>
        <w:rFonts w:ascii="Helvetica" w:hAnsi="Helvetica" w:cs="Times New Roman" w:hint="default"/>
        <w:b/>
        <w:i w:val="0"/>
        <w:strike w:val="0"/>
        <w:dstrike w:val="0"/>
        <w:vanish w:val="0"/>
        <w:color w:val="auto"/>
        <w:sz w:val="22"/>
        <w:szCs w:val="22"/>
        <w:u w:val="none"/>
        <w:vertAlign w:val="baseline"/>
      </w:rPr>
    </w:lvl>
    <w:lvl w:ilvl="1">
      <w:start w:val="1"/>
      <w:numFmt w:val="decimal"/>
      <w:pStyle w:val="AnnexH1"/>
      <w:lvlText w:val="A.%2"/>
      <w:lvlJc w:val="left"/>
      <w:pPr>
        <w:tabs>
          <w:tab w:val="num" w:pos="432"/>
        </w:tabs>
        <w:ind w:left="432" w:hanging="432"/>
      </w:pPr>
      <w:rPr>
        <w:rFonts w:ascii="Helvetica" w:hAnsi="Helvetica" w:cs="Times New Roman" w:hint="default"/>
        <w:b/>
        <w:bCs w:val="0"/>
        <w:i w:val="0"/>
        <w:iCs w:val="0"/>
        <w:caps w:val="0"/>
        <w:smallCaps w:val="0"/>
        <w:strike w:val="0"/>
        <w:dstrike w:val="0"/>
        <w:vanish w:val="0"/>
        <w:color w:val="auto"/>
        <w:spacing w:val="0"/>
        <w:kern w:val="0"/>
        <w:position w:val="0"/>
        <w:sz w:val="22"/>
        <w:szCs w:val="22"/>
        <w:u w:val="none"/>
        <w:vertAlign w:val="baseline"/>
      </w:rPr>
    </w:lvl>
    <w:lvl w:ilvl="2">
      <w:start w:val="1"/>
      <w:numFmt w:val="decimal"/>
      <w:pStyle w:val="SVCBulletslevel3Char"/>
      <w:lvlText w:val="%1.%2.%3."/>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0" w15:restartNumberingAfterBreak="0">
    <w:nsid w:val="0DFD5563"/>
    <w:multiLevelType w:val="hybridMultilevel"/>
    <w:tmpl w:val="1DBAE808"/>
    <w:lvl w:ilvl="0" w:tplc="501469D2">
      <w:start w:val="1"/>
      <w:numFmt w:val="decimal"/>
      <w:pStyle w:val="a4"/>
      <w:lvlText w:val="3.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822B6F"/>
    <w:multiLevelType w:val="multilevel"/>
    <w:tmpl w:val="038EA0F4"/>
    <w:lvl w:ilvl="0">
      <w:start w:val="8"/>
      <w:numFmt w:val="upperLetter"/>
      <w:pStyle w:val="ListBullet"/>
      <w:suff w:val="nothing"/>
      <w:lvlText w:val="%1"/>
      <w:lvlJc w:val="left"/>
      <w:pPr>
        <w:ind w:left="360" w:hanging="360"/>
      </w:pPr>
      <w:rPr>
        <w:rFonts w:hint="default"/>
        <w:vanish/>
      </w:rPr>
    </w:lvl>
    <w:lvl w:ilvl="1">
      <w:start w:val="1"/>
      <w:numFmt w:val="decimal"/>
      <w:pStyle w:val="ListBullet2"/>
      <w:lvlText w:val="%1.%2"/>
      <w:lvlJc w:val="left"/>
      <w:pPr>
        <w:tabs>
          <w:tab w:val="num" w:pos="1020"/>
        </w:tabs>
        <w:ind w:left="0" w:firstLine="0"/>
      </w:pPr>
      <w:rPr>
        <w:rFonts w:ascii="Times New Roman" w:hAnsi="Times New Roman" w:cs="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istBullet3"/>
      <w:lvlText w:val="%1.%2.%3"/>
      <w:lvlJc w:val="left"/>
      <w:pPr>
        <w:tabs>
          <w:tab w:val="num" w:pos="720"/>
        </w:tabs>
        <w:ind w:left="1224" w:hanging="1224"/>
      </w:pPr>
      <w:rPr>
        <w:rFonts w:hint="default"/>
      </w:rPr>
    </w:lvl>
    <w:lvl w:ilvl="3">
      <w:start w:val="1"/>
      <w:numFmt w:val="decimal"/>
      <w:pStyle w:val="ListBullet4"/>
      <w:lvlText w:val="%1.%2.%3.%4"/>
      <w:lvlJc w:val="left"/>
      <w:pPr>
        <w:tabs>
          <w:tab w:val="num" w:pos="1120"/>
        </w:tabs>
        <w:ind w:left="2128" w:hanging="212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istBullet5"/>
      <w:lvlText w:val="%1.%2.%3.%4.%5"/>
      <w:lvlJc w:val="left"/>
      <w:pPr>
        <w:tabs>
          <w:tab w:val="num" w:pos="720"/>
        </w:tabs>
        <w:ind w:left="2232" w:hanging="22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ListContinue"/>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13" w15:restartNumberingAfterBreak="0">
    <w:nsid w:val="16F208D0"/>
    <w:multiLevelType w:val="multilevel"/>
    <w:tmpl w:val="04090023"/>
    <w:styleLink w:val="ArticleSection"/>
    <w:lvl w:ilvl="0">
      <w:start w:val="1"/>
      <w:numFmt w:val="upperRoman"/>
      <w:pStyle w:val="AVCBulletlevel3CharCharChar"/>
      <w:lvlText w:val="Article %1."/>
      <w:lvlJc w:val="left"/>
      <w:pPr>
        <w:tabs>
          <w:tab w:val="num" w:pos="1080"/>
        </w:tabs>
      </w:pPr>
      <w:rPr>
        <w:rFonts w:cs="Times New Roman"/>
      </w:rPr>
    </w:lvl>
    <w:lvl w:ilvl="1">
      <w:start w:val="1"/>
      <w:numFmt w:val="decimalZero"/>
      <w:isLgl/>
      <w:lvlText w:val="Section %1.%2"/>
      <w:lvlJc w:val="left"/>
      <w:pPr>
        <w:tabs>
          <w:tab w:val="num" w:pos="72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1B4D1421"/>
    <w:multiLevelType w:val="hybridMultilevel"/>
    <w:tmpl w:val="B7083566"/>
    <w:lvl w:ilvl="0" w:tplc="FFFFFFFF">
      <w:start w:val="1"/>
      <w:numFmt w:val="bullet"/>
      <w:pStyle w:val="AVCBulletlevel6"/>
      <w:lvlText w:val=""/>
      <w:lvlJc w:val="left"/>
      <w:pPr>
        <w:tabs>
          <w:tab w:val="num" w:pos="4690"/>
        </w:tabs>
        <w:ind w:left="4690" w:hanging="2703"/>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pStyle w:val="Annex4"/>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1C0397"/>
    <w:multiLevelType w:val="singleLevel"/>
    <w:tmpl w:val="3D9864F2"/>
    <w:lvl w:ilvl="0">
      <w:start w:val="1"/>
      <w:numFmt w:val="bullet"/>
      <w:pStyle w:val="SVCBulletslevel4"/>
      <w:lvlText w:val="-"/>
      <w:lvlJc w:val="left"/>
      <w:pPr>
        <w:tabs>
          <w:tab w:val="num" w:pos="360"/>
        </w:tabs>
        <w:ind w:left="360" w:hanging="360"/>
      </w:pPr>
      <w:rPr>
        <w:rFonts w:ascii="Times New Roman" w:hAnsi="Times New Roman" w:hint="default"/>
        <w:b w:val="0"/>
        <w:i w:val="0"/>
        <w:sz w:val="20"/>
      </w:rPr>
    </w:lvl>
  </w:abstractNum>
  <w:abstractNum w:abstractNumId="16"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7"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FFFFFFFF">
      <w:start w:val="1"/>
      <w:numFmt w:val="bullet"/>
      <w:lvlText w:val="o"/>
      <w:lvlJc w:val="left"/>
      <w:pPr>
        <w:tabs>
          <w:tab w:val="num" w:pos="2232"/>
        </w:tabs>
        <w:ind w:left="2232" w:hanging="360"/>
      </w:pPr>
      <w:rPr>
        <w:rFonts w:ascii="Courier New" w:hAnsi="Courier New" w:cs="Courier New" w:hint="default"/>
      </w:rPr>
    </w:lvl>
    <w:lvl w:ilvl="2" w:tplc="FFFFFFFF" w:tentative="1">
      <w:start w:val="1"/>
      <w:numFmt w:val="bullet"/>
      <w:lvlText w:val=""/>
      <w:lvlJc w:val="left"/>
      <w:pPr>
        <w:tabs>
          <w:tab w:val="num" w:pos="2952"/>
        </w:tabs>
        <w:ind w:left="2952" w:hanging="360"/>
      </w:pPr>
      <w:rPr>
        <w:rFonts w:ascii="Wingdings" w:hAnsi="Wingdings" w:hint="default"/>
      </w:rPr>
    </w:lvl>
    <w:lvl w:ilvl="3" w:tplc="FFFFFFFF" w:tentative="1">
      <w:start w:val="1"/>
      <w:numFmt w:val="bullet"/>
      <w:lvlText w:val=""/>
      <w:lvlJc w:val="left"/>
      <w:pPr>
        <w:tabs>
          <w:tab w:val="num" w:pos="3672"/>
        </w:tabs>
        <w:ind w:left="3672" w:hanging="360"/>
      </w:pPr>
      <w:rPr>
        <w:rFonts w:ascii="Symbol" w:hAnsi="Symbol" w:hint="default"/>
      </w:rPr>
    </w:lvl>
    <w:lvl w:ilvl="4" w:tplc="FFFFFFFF" w:tentative="1">
      <w:start w:val="1"/>
      <w:numFmt w:val="bullet"/>
      <w:lvlText w:val="o"/>
      <w:lvlJc w:val="left"/>
      <w:pPr>
        <w:tabs>
          <w:tab w:val="num" w:pos="4392"/>
        </w:tabs>
        <w:ind w:left="4392" w:hanging="360"/>
      </w:pPr>
      <w:rPr>
        <w:rFonts w:ascii="Courier New" w:hAnsi="Courier New" w:cs="Courier New" w:hint="default"/>
      </w:rPr>
    </w:lvl>
    <w:lvl w:ilvl="5" w:tplc="FFFFFFFF">
      <w:start w:val="1"/>
      <w:numFmt w:val="bullet"/>
      <w:lvlText w:val=""/>
      <w:lvlJc w:val="left"/>
      <w:pPr>
        <w:tabs>
          <w:tab w:val="num" w:pos="5112"/>
        </w:tabs>
        <w:ind w:left="5112" w:hanging="360"/>
      </w:pPr>
      <w:rPr>
        <w:rFonts w:ascii="Wingdings" w:hAnsi="Wingdings" w:hint="default"/>
      </w:rPr>
    </w:lvl>
    <w:lvl w:ilvl="6" w:tplc="FFFFFFFF" w:tentative="1">
      <w:start w:val="1"/>
      <w:numFmt w:val="bullet"/>
      <w:lvlText w:val=""/>
      <w:lvlJc w:val="left"/>
      <w:pPr>
        <w:tabs>
          <w:tab w:val="num" w:pos="5832"/>
        </w:tabs>
        <w:ind w:left="5832" w:hanging="360"/>
      </w:pPr>
      <w:rPr>
        <w:rFonts w:ascii="Symbol" w:hAnsi="Symbol" w:hint="default"/>
      </w:rPr>
    </w:lvl>
    <w:lvl w:ilvl="7" w:tplc="FFFFFFFF" w:tentative="1">
      <w:start w:val="1"/>
      <w:numFmt w:val="bullet"/>
      <w:lvlText w:val="o"/>
      <w:lvlJc w:val="left"/>
      <w:pPr>
        <w:tabs>
          <w:tab w:val="num" w:pos="6552"/>
        </w:tabs>
        <w:ind w:left="6552" w:hanging="360"/>
      </w:pPr>
      <w:rPr>
        <w:rFonts w:ascii="Courier New" w:hAnsi="Courier New" w:cs="Courier New" w:hint="default"/>
      </w:rPr>
    </w:lvl>
    <w:lvl w:ilvl="8" w:tplc="FFFFFFFF" w:tentative="1">
      <w:start w:val="1"/>
      <w:numFmt w:val="bullet"/>
      <w:lvlText w:val=""/>
      <w:lvlJc w:val="left"/>
      <w:pPr>
        <w:tabs>
          <w:tab w:val="num" w:pos="7272"/>
        </w:tabs>
        <w:ind w:left="7272" w:hanging="360"/>
      </w:pPr>
      <w:rPr>
        <w:rFonts w:ascii="Wingdings" w:hAnsi="Wingdings" w:hint="default"/>
      </w:rPr>
    </w:lvl>
  </w:abstractNum>
  <w:abstractNum w:abstractNumId="21" w15:restartNumberingAfterBreak="0">
    <w:nsid w:val="35511C6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387D4433"/>
    <w:multiLevelType w:val="multilevel"/>
    <w:tmpl w:val="EF029DE6"/>
    <w:name w:val="heading"/>
    <w:lvl w:ilvl="0">
      <w:start w:val="1"/>
      <w:numFmt w:val="bullet"/>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26" w15:restartNumberingAfterBreak="0">
    <w:nsid w:val="3E1E4CAF"/>
    <w:multiLevelType w:val="hybridMultilevel"/>
    <w:tmpl w:val="3B826BD2"/>
    <w:lvl w:ilvl="0" w:tplc="95BCCEF6">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8090003">
      <w:start w:val="1"/>
      <w:numFmt w:val="bullet"/>
      <w:lvlText w:val="o"/>
      <w:lvlJc w:val="left"/>
      <w:pPr>
        <w:tabs>
          <w:tab w:val="num" w:pos="1837"/>
        </w:tabs>
        <w:ind w:left="1837" w:hanging="360"/>
      </w:pPr>
      <w:rPr>
        <w:rFonts w:ascii="Courier New" w:hAnsi="Courier New" w:cs="Courier New" w:hint="default"/>
      </w:rPr>
    </w:lvl>
    <w:lvl w:ilvl="2" w:tplc="08090005" w:tentative="1">
      <w:start w:val="1"/>
      <w:numFmt w:val="bullet"/>
      <w:lvlText w:val=""/>
      <w:lvlJc w:val="left"/>
      <w:pPr>
        <w:tabs>
          <w:tab w:val="num" w:pos="2557"/>
        </w:tabs>
        <w:ind w:left="2557" w:hanging="360"/>
      </w:pPr>
      <w:rPr>
        <w:rFonts w:ascii="Wingdings" w:hAnsi="Wingdings" w:hint="default"/>
      </w:rPr>
    </w:lvl>
    <w:lvl w:ilvl="3" w:tplc="08090001" w:tentative="1">
      <w:start w:val="1"/>
      <w:numFmt w:val="bullet"/>
      <w:lvlText w:val=""/>
      <w:lvlJc w:val="left"/>
      <w:pPr>
        <w:tabs>
          <w:tab w:val="num" w:pos="3277"/>
        </w:tabs>
        <w:ind w:left="3277" w:hanging="360"/>
      </w:pPr>
      <w:rPr>
        <w:rFonts w:ascii="Symbol" w:hAnsi="Symbol" w:hint="default"/>
      </w:rPr>
    </w:lvl>
    <w:lvl w:ilvl="4" w:tplc="08090003" w:tentative="1">
      <w:start w:val="1"/>
      <w:numFmt w:val="bullet"/>
      <w:lvlText w:val="o"/>
      <w:lvlJc w:val="left"/>
      <w:pPr>
        <w:tabs>
          <w:tab w:val="num" w:pos="3997"/>
        </w:tabs>
        <w:ind w:left="3997" w:hanging="360"/>
      </w:pPr>
      <w:rPr>
        <w:rFonts w:ascii="Courier New" w:hAnsi="Courier New" w:cs="Courier New" w:hint="default"/>
      </w:rPr>
    </w:lvl>
    <w:lvl w:ilvl="5" w:tplc="08090005" w:tentative="1">
      <w:start w:val="1"/>
      <w:numFmt w:val="bullet"/>
      <w:lvlText w:val=""/>
      <w:lvlJc w:val="left"/>
      <w:pPr>
        <w:tabs>
          <w:tab w:val="num" w:pos="4717"/>
        </w:tabs>
        <w:ind w:left="4717" w:hanging="360"/>
      </w:pPr>
      <w:rPr>
        <w:rFonts w:ascii="Wingdings" w:hAnsi="Wingdings" w:hint="default"/>
      </w:rPr>
    </w:lvl>
    <w:lvl w:ilvl="6" w:tplc="08090001" w:tentative="1">
      <w:start w:val="1"/>
      <w:numFmt w:val="bullet"/>
      <w:lvlText w:val=""/>
      <w:lvlJc w:val="left"/>
      <w:pPr>
        <w:tabs>
          <w:tab w:val="num" w:pos="5437"/>
        </w:tabs>
        <w:ind w:left="5437" w:hanging="360"/>
      </w:pPr>
      <w:rPr>
        <w:rFonts w:ascii="Symbol" w:hAnsi="Symbol" w:hint="default"/>
      </w:rPr>
    </w:lvl>
    <w:lvl w:ilvl="7" w:tplc="08090003" w:tentative="1">
      <w:start w:val="1"/>
      <w:numFmt w:val="bullet"/>
      <w:lvlText w:val="o"/>
      <w:lvlJc w:val="left"/>
      <w:pPr>
        <w:tabs>
          <w:tab w:val="num" w:pos="6157"/>
        </w:tabs>
        <w:ind w:left="6157" w:hanging="360"/>
      </w:pPr>
      <w:rPr>
        <w:rFonts w:ascii="Courier New" w:hAnsi="Courier New" w:cs="Courier New" w:hint="default"/>
      </w:rPr>
    </w:lvl>
    <w:lvl w:ilvl="8" w:tplc="08090005" w:tentative="1">
      <w:start w:val="1"/>
      <w:numFmt w:val="bullet"/>
      <w:lvlText w:val=""/>
      <w:lvlJc w:val="left"/>
      <w:pPr>
        <w:tabs>
          <w:tab w:val="num" w:pos="6877"/>
        </w:tabs>
        <w:ind w:left="6877" w:hanging="360"/>
      </w:pPr>
      <w:rPr>
        <w:rFonts w:ascii="Wingdings" w:hAnsi="Wingdings" w:hint="default"/>
      </w:rPr>
    </w:lvl>
  </w:abstractNum>
  <w:abstractNum w:abstractNumId="27" w15:restartNumberingAfterBreak="0">
    <w:nsid w:val="42FA3329"/>
    <w:multiLevelType w:val="hybridMultilevel"/>
    <w:tmpl w:val="6EE2433A"/>
    <w:lvl w:ilvl="0" w:tplc="69A68DC0">
      <w:start w:val="1"/>
      <w:numFmt w:val="bullet"/>
      <w:pStyle w:val="AVCBulletlevel1CharChar"/>
      <w:lvlText w:val=""/>
      <w:lvlJc w:val="left"/>
      <w:pPr>
        <w:tabs>
          <w:tab w:val="num" w:pos="397"/>
        </w:tabs>
        <w:ind w:left="397" w:hanging="39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F6326D"/>
    <w:multiLevelType w:val="multilevel"/>
    <w:tmpl w:val="B7F8323C"/>
    <w:numStyleLink w:val="SVCBullets"/>
  </w:abstractNum>
  <w:abstractNum w:abstractNumId="29"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2B76C5D"/>
    <w:multiLevelType w:val="hybridMultilevel"/>
    <w:tmpl w:val="09AC6E94"/>
    <w:lvl w:ilvl="0" w:tplc="AA6A4368">
      <w:start w:val="1"/>
      <w:numFmt w:val="decimal"/>
      <w:pStyle w:val="11BodyText"/>
      <w:lvlText w:val="%1. "/>
      <w:lvlJc w:val="left"/>
      <w:pPr>
        <w:tabs>
          <w:tab w:val="num" w:pos="720"/>
        </w:tabs>
        <w:ind w:left="720" w:hanging="360"/>
      </w:pPr>
      <w:rPr>
        <w:rFonts w:hint="default"/>
      </w:rPr>
    </w:lvl>
    <w:lvl w:ilvl="1" w:tplc="78BE8E7C" w:tentative="1">
      <w:start w:val="1"/>
      <w:numFmt w:val="lowerLetter"/>
      <w:lvlText w:val="%2."/>
      <w:lvlJc w:val="left"/>
      <w:pPr>
        <w:tabs>
          <w:tab w:val="num" w:pos="1440"/>
        </w:tabs>
        <w:ind w:left="1440" w:hanging="360"/>
      </w:pPr>
    </w:lvl>
    <w:lvl w:ilvl="2" w:tplc="9664E420" w:tentative="1">
      <w:start w:val="1"/>
      <w:numFmt w:val="lowerRoman"/>
      <w:lvlText w:val="%3."/>
      <w:lvlJc w:val="right"/>
      <w:pPr>
        <w:tabs>
          <w:tab w:val="num" w:pos="2160"/>
        </w:tabs>
        <w:ind w:left="2160" w:hanging="180"/>
      </w:pPr>
    </w:lvl>
    <w:lvl w:ilvl="3" w:tplc="1C10E442" w:tentative="1">
      <w:start w:val="1"/>
      <w:numFmt w:val="decimal"/>
      <w:lvlText w:val="%4."/>
      <w:lvlJc w:val="left"/>
      <w:pPr>
        <w:tabs>
          <w:tab w:val="num" w:pos="2880"/>
        </w:tabs>
        <w:ind w:left="2880" w:hanging="360"/>
      </w:pPr>
    </w:lvl>
    <w:lvl w:ilvl="4" w:tplc="71984358" w:tentative="1">
      <w:start w:val="1"/>
      <w:numFmt w:val="lowerLetter"/>
      <w:lvlText w:val="%5."/>
      <w:lvlJc w:val="left"/>
      <w:pPr>
        <w:tabs>
          <w:tab w:val="num" w:pos="3600"/>
        </w:tabs>
        <w:ind w:left="3600" w:hanging="360"/>
      </w:pPr>
    </w:lvl>
    <w:lvl w:ilvl="5" w:tplc="E74CDADC" w:tentative="1">
      <w:start w:val="1"/>
      <w:numFmt w:val="lowerRoman"/>
      <w:lvlText w:val="%6."/>
      <w:lvlJc w:val="right"/>
      <w:pPr>
        <w:tabs>
          <w:tab w:val="num" w:pos="4320"/>
        </w:tabs>
        <w:ind w:left="4320" w:hanging="180"/>
      </w:pPr>
    </w:lvl>
    <w:lvl w:ilvl="6" w:tplc="E9BC6498" w:tentative="1">
      <w:start w:val="1"/>
      <w:numFmt w:val="decimal"/>
      <w:lvlText w:val="%7."/>
      <w:lvlJc w:val="left"/>
      <w:pPr>
        <w:tabs>
          <w:tab w:val="num" w:pos="5040"/>
        </w:tabs>
        <w:ind w:left="5040" w:hanging="360"/>
      </w:pPr>
    </w:lvl>
    <w:lvl w:ilvl="7" w:tplc="A95256D6" w:tentative="1">
      <w:start w:val="1"/>
      <w:numFmt w:val="lowerLetter"/>
      <w:lvlText w:val="%8."/>
      <w:lvlJc w:val="left"/>
      <w:pPr>
        <w:tabs>
          <w:tab w:val="num" w:pos="5760"/>
        </w:tabs>
        <w:ind w:left="5760" w:hanging="360"/>
      </w:pPr>
    </w:lvl>
    <w:lvl w:ilvl="8" w:tplc="E100567C" w:tentative="1">
      <w:start w:val="1"/>
      <w:numFmt w:val="lowerRoman"/>
      <w:lvlText w:val="%9."/>
      <w:lvlJc w:val="right"/>
      <w:pPr>
        <w:tabs>
          <w:tab w:val="num" w:pos="6480"/>
        </w:tabs>
        <w:ind w:left="6480" w:hanging="180"/>
      </w:pPr>
    </w:lvl>
  </w:abstractNum>
  <w:abstractNum w:abstractNumId="3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3BD3E3F"/>
    <w:multiLevelType w:val="hybridMultilevel"/>
    <w:tmpl w:val="08090001"/>
    <w:styleLink w:val="AVCBullet"/>
    <w:lvl w:ilvl="0" w:tplc="FFFFFFFF">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34" w15:restartNumberingAfterBreak="0">
    <w:nsid w:val="53FB1AF1"/>
    <w:multiLevelType w:val="hybridMultilevel"/>
    <w:tmpl w:val="6EF8AE5E"/>
    <w:lvl w:ilvl="0" w:tplc="C1F2E432">
      <w:start w:val="1"/>
      <w:numFmt w:val="bullet"/>
      <w:pStyle w:val="AVCBulletlevel4"/>
      <w:lvlText w:val=""/>
      <w:lvlJc w:val="left"/>
      <w:pPr>
        <w:tabs>
          <w:tab w:val="num" w:pos="1915"/>
        </w:tabs>
        <w:ind w:left="1915" w:hanging="72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7" w15:restartNumberingAfterBreak="0">
    <w:nsid w:val="687E0411"/>
    <w:multiLevelType w:val="hybridMultilevel"/>
    <w:tmpl w:val="D7009BB6"/>
    <w:lvl w:ilvl="0" w:tplc="385EED58">
      <w:numFmt w:val="bullet"/>
      <w:lvlText w:val="–"/>
      <w:lvlJc w:val="left"/>
      <w:pPr>
        <w:ind w:left="1194" w:hanging="400"/>
      </w:pPr>
      <w:rPr>
        <w:rFonts w:ascii="Times New Roman" w:eastAsia="Times New Roman" w:hAnsi="Times New Roman" w:cs="Times New Roman" w:hint="default"/>
      </w:rPr>
    </w:lvl>
    <w:lvl w:ilvl="1" w:tplc="04090003">
      <w:start w:val="1"/>
      <w:numFmt w:val="bullet"/>
      <w:lvlText w:val="o"/>
      <w:lvlJc w:val="left"/>
      <w:pPr>
        <w:ind w:left="1874" w:hanging="360"/>
      </w:pPr>
      <w:rPr>
        <w:rFonts w:ascii="Courier New" w:hAnsi="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3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9" w15:restartNumberingAfterBreak="0">
    <w:nsid w:val="728705AE"/>
    <w:multiLevelType w:val="hybridMultilevel"/>
    <w:tmpl w:val="472CEDB4"/>
    <w:lvl w:ilvl="0" w:tplc="FFFFFFFF">
      <w:start w:val="1"/>
      <w:numFmt w:val="decimal"/>
      <w:pStyle w:val="BodyTextFirstIndent"/>
      <w:lvlText w:val="%1."/>
      <w:lvlJc w:val="left"/>
      <w:pPr>
        <w:tabs>
          <w:tab w:val="num" w:pos="720"/>
        </w:tabs>
        <w:ind w:left="720" w:hanging="360"/>
      </w:pPr>
    </w:lvl>
    <w:lvl w:ilvl="1" w:tplc="FFFFFFFF">
      <w:start w:val="1"/>
      <w:numFmt w:val="decimal"/>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1" w15:restartNumberingAfterBreak="0">
    <w:nsid w:val="73281601"/>
    <w:multiLevelType w:val="multilevel"/>
    <w:tmpl w:val="B7F8323C"/>
    <w:styleLink w:val="SVCBullets"/>
    <w:lvl w:ilvl="0">
      <w:start w:val="1"/>
      <w:numFmt w:val="bullet"/>
      <w:pStyle w:val="SVCBulletslevel1CharCharChar"/>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pStyle w:val="SVCBulletslevel3"/>
      <w:lvlText w:val=""/>
      <w:lvlJc w:val="left"/>
      <w:pPr>
        <w:tabs>
          <w:tab w:val="num" w:pos="-31680"/>
        </w:tabs>
        <w:ind w:left="1195" w:hanging="403"/>
      </w:pPr>
      <w:rPr>
        <w:rFonts w:ascii="Symbol" w:hAnsi="Symbol" w:hint="default"/>
      </w:rPr>
    </w:lvl>
    <w:lvl w:ilvl="3">
      <w:start w:val="1"/>
      <w:numFmt w:val="bullet"/>
      <w:pStyle w:val="SVCBulletslevel4Char"/>
      <w:lvlText w:val=""/>
      <w:lvlJc w:val="left"/>
      <w:pPr>
        <w:tabs>
          <w:tab w:val="num" w:pos="0"/>
        </w:tabs>
        <w:ind w:left="1584" w:hanging="389"/>
      </w:pPr>
      <w:rPr>
        <w:rFonts w:ascii="Symbol" w:hAnsi="Symbol" w:hint="default"/>
      </w:rPr>
    </w:lvl>
    <w:lvl w:ilvl="4">
      <w:start w:val="1"/>
      <w:numFmt w:val="bullet"/>
      <w:pStyle w:val="SVCBulletslevel5"/>
      <w:lvlText w:val=""/>
      <w:lvlJc w:val="left"/>
      <w:pPr>
        <w:tabs>
          <w:tab w:val="num" w:pos="0"/>
        </w:tabs>
        <w:ind w:left="1987" w:hanging="403"/>
      </w:pPr>
      <w:rPr>
        <w:rFonts w:ascii="Symbol" w:hAnsi="Symbol" w:hint="default"/>
      </w:rPr>
    </w:lvl>
    <w:lvl w:ilvl="5">
      <w:start w:val="1"/>
      <w:numFmt w:val="bullet"/>
      <w:pStyle w:val="SVCBulletslevel6"/>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2" w15:restartNumberingAfterBreak="0">
    <w:nsid w:val="76376353"/>
    <w:multiLevelType w:val="multilevel"/>
    <w:tmpl w:val="4E86E7BA"/>
    <w:styleLink w:val="SVCIndent"/>
    <w:lvl w:ilvl="0">
      <w:start w:val="1"/>
      <w:numFmt w:val="none"/>
      <w:lvlText w:val="%1"/>
      <w:lvlJc w:val="left"/>
      <w:pPr>
        <w:tabs>
          <w:tab w:val="num" w:pos="-31680"/>
        </w:tabs>
        <w:ind w:left="403" w:firstLine="0"/>
      </w:pPr>
      <w:rPr>
        <w:rFonts w:hint="default"/>
      </w:rPr>
    </w:lvl>
    <w:lvl w:ilvl="1">
      <w:start w:val="1"/>
      <w:numFmt w:val="none"/>
      <w:lvlText w:val=""/>
      <w:lvlJc w:val="left"/>
      <w:pPr>
        <w:tabs>
          <w:tab w:val="num" w:pos="-31680"/>
        </w:tabs>
        <w:ind w:left="792" w:firstLine="0"/>
      </w:pPr>
      <w:rPr>
        <w:rFonts w:hint="default"/>
      </w:rPr>
    </w:lvl>
    <w:lvl w:ilvl="2">
      <w:start w:val="1"/>
      <w:numFmt w:val="none"/>
      <w:lvlText w:val=""/>
      <w:lvlJc w:val="left"/>
      <w:pPr>
        <w:tabs>
          <w:tab w:val="num" w:pos="-31680"/>
        </w:tabs>
        <w:ind w:left="1195" w:firstLine="0"/>
      </w:pPr>
      <w:rPr>
        <w:rFonts w:hint="default"/>
      </w:rPr>
    </w:lvl>
    <w:lvl w:ilvl="3">
      <w:start w:val="1"/>
      <w:numFmt w:val="none"/>
      <w:lvlText w:val=""/>
      <w:lvlJc w:val="left"/>
      <w:pPr>
        <w:tabs>
          <w:tab w:val="num" w:pos="-31680"/>
        </w:tabs>
        <w:ind w:left="1584" w:firstLine="0"/>
      </w:pPr>
      <w:rPr>
        <w:rFonts w:hint="default"/>
      </w:rPr>
    </w:lvl>
    <w:lvl w:ilvl="4">
      <w:start w:val="1"/>
      <w:numFmt w:val="none"/>
      <w:lvlText w:val=""/>
      <w:lvlJc w:val="left"/>
      <w:pPr>
        <w:tabs>
          <w:tab w:val="num" w:pos="1584"/>
        </w:tabs>
        <w:ind w:left="1987" w:firstLine="0"/>
      </w:pPr>
      <w:rPr>
        <w:rFonts w:hint="default"/>
      </w:rPr>
    </w:lvl>
    <w:lvl w:ilvl="5">
      <w:start w:val="1"/>
      <w:numFmt w:val="none"/>
      <w:lvlText w:val=""/>
      <w:lvlJc w:val="left"/>
      <w:pPr>
        <w:tabs>
          <w:tab w:val="num" w:pos="1987"/>
        </w:tabs>
        <w:ind w:left="2376" w:firstLine="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BC330F5"/>
    <w:multiLevelType w:val="hybridMultilevel"/>
    <w:tmpl w:val="C2769C2A"/>
    <w:lvl w:ilvl="0" w:tplc="FFFFFFF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E183E8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16cid:durableId="50856678">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49345220">
    <w:abstractNumId w:val="38"/>
  </w:num>
  <w:num w:numId="3" w16cid:durableId="1266112138">
    <w:abstractNumId w:val="32"/>
  </w:num>
  <w:num w:numId="4" w16cid:durableId="1462726674">
    <w:abstractNumId w:val="29"/>
  </w:num>
  <w:num w:numId="5" w16cid:durableId="44112710">
    <w:abstractNumId w:val="30"/>
  </w:num>
  <w:num w:numId="6" w16cid:durableId="64690433">
    <w:abstractNumId w:val="18"/>
  </w:num>
  <w:num w:numId="7" w16cid:durableId="307783746">
    <w:abstractNumId w:val="22"/>
  </w:num>
  <w:num w:numId="8" w16cid:durableId="598024420">
    <w:abstractNumId w:val="18"/>
  </w:num>
  <w:num w:numId="9" w16cid:durableId="2030719936">
    <w:abstractNumId w:val="4"/>
  </w:num>
  <w:num w:numId="10" w16cid:durableId="744113696">
    <w:abstractNumId w:val="17"/>
  </w:num>
  <w:num w:numId="11" w16cid:durableId="1411002032">
    <w:abstractNumId w:val="11"/>
  </w:num>
  <w:num w:numId="12" w16cid:durableId="756100207">
    <w:abstractNumId w:val="35"/>
  </w:num>
  <w:num w:numId="13" w16cid:durableId="1736732049">
    <w:abstractNumId w:val="37"/>
  </w:num>
  <w:num w:numId="14" w16cid:durableId="505707443">
    <w:abstractNumId w:val="3"/>
  </w:num>
  <w:num w:numId="15" w16cid:durableId="1621377906">
    <w:abstractNumId w:val="5"/>
  </w:num>
  <w:num w:numId="16" w16cid:durableId="637877804">
    <w:abstractNumId w:val="1"/>
  </w:num>
  <w:num w:numId="17" w16cid:durableId="1628662229">
    <w:abstractNumId w:val="24"/>
  </w:num>
  <w:num w:numId="18" w16cid:durableId="1678993516">
    <w:abstractNumId w:val="40"/>
  </w:num>
  <w:num w:numId="19" w16cid:durableId="1026831288">
    <w:abstractNumId w:val="0"/>
  </w:num>
  <w:num w:numId="20" w16cid:durableId="1416784891">
    <w:abstractNumId w:val="7"/>
  </w:num>
  <w:num w:numId="21" w16cid:durableId="1275282124">
    <w:abstractNumId w:val="36"/>
  </w:num>
  <w:num w:numId="22" w16cid:durableId="1593783746">
    <w:abstractNumId w:val="23"/>
  </w:num>
  <w:num w:numId="23" w16cid:durableId="394278389">
    <w:abstractNumId w:val="39"/>
  </w:num>
  <w:num w:numId="24" w16cid:durableId="1117526453">
    <w:abstractNumId w:val="31"/>
  </w:num>
  <w:num w:numId="25" w16cid:durableId="1887063508">
    <w:abstractNumId w:val="44"/>
  </w:num>
  <w:num w:numId="26" w16cid:durableId="1901624937">
    <w:abstractNumId w:val="21"/>
  </w:num>
  <w:num w:numId="27" w16cid:durableId="1342244348">
    <w:abstractNumId w:val="13"/>
  </w:num>
  <w:num w:numId="28" w16cid:durableId="944506783">
    <w:abstractNumId w:val="9"/>
  </w:num>
  <w:num w:numId="29" w16cid:durableId="374625326">
    <w:abstractNumId w:val="15"/>
  </w:num>
  <w:num w:numId="30" w16cid:durableId="754712861">
    <w:abstractNumId w:val="41"/>
  </w:num>
  <w:num w:numId="31" w16cid:durableId="697700815">
    <w:abstractNumId w:val="28"/>
    <w:lvlOverride w:ilvl="0">
      <w:lvl w:ilvl="0">
        <w:numFmt w:val="decimal"/>
        <w:pStyle w:val="SVCBulletslevel1CharCharChar"/>
        <w:lvlText w:val=""/>
        <w:lvlJc w:val="left"/>
      </w:lvl>
    </w:lvlOverride>
  </w:num>
  <w:num w:numId="32" w16cid:durableId="570038643">
    <w:abstractNumId w:val="26"/>
  </w:num>
  <w:num w:numId="33" w16cid:durableId="180708156">
    <w:abstractNumId w:val="33"/>
  </w:num>
  <w:num w:numId="34" w16cid:durableId="1093741303">
    <w:abstractNumId w:val="34"/>
  </w:num>
  <w:num w:numId="35" w16cid:durableId="197088047">
    <w:abstractNumId w:val="8"/>
  </w:num>
  <w:num w:numId="36" w16cid:durableId="100153467">
    <w:abstractNumId w:val="14"/>
  </w:num>
  <w:num w:numId="37" w16cid:durableId="383019904">
    <w:abstractNumId w:val="27"/>
  </w:num>
  <w:num w:numId="38" w16cid:durableId="1343169667">
    <w:abstractNumId w:val="19"/>
  </w:num>
  <w:num w:numId="39" w16cid:durableId="1859004773">
    <w:abstractNumId w:val="20"/>
  </w:num>
  <w:num w:numId="40" w16cid:durableId="914054236">
    <w:abstractNumId w:val="6"/>
  </w:num>
  <w:num w:numId="41" w16cid:durableId="2019917638">
    <w:abstractNumId w:val="42"/>
  </w:num>
  <w:num w:numId="42" w16cid:durableId="1687830682">
    <w:abstractNumId w:val="43"/>
  </w:num>
  <w:num w:numId="43" w16cid:durableId="222298504">
    <w:abstractNumId w:val="25"/>
  </w:num>
  <w:num w:numId="44" w16cid:durableId="1760785587">
    <w:abstractNumId w:val="10"/>
  </w:num>
  <w:num w:numId="45" w16cid:durableId="894706453">
    <w:abstractNumId w:val="12"/>
  </w:num>
  <w:num w:numId="46" w16cid:durableId="53523581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308A3"/>
    <w:rsid w:val="0004543A"/>
    <w:rsid w:val="000458BC"/>
    <w:rsid w:val="00045C41"/>
    <w:rsid w:val="00046C03"/>
    <w:rsid w:val="00065039"/>
    <w:rsid w:val="0007614F"/>
    <w:rsid w:val="00081398"/>
    <w:rsid w:val="00084393"/>
    <w:rsid w:val="000865E1"/>
    <w:rsid w:val="00086A18"/>
    <w:rsid w:val="00092AF4"/>
    <w:rsid w:val="00094479"/>
    <w:rsid w:val="000962AC"/>
    <w:rsid w:val="000B0C0F"/>
    <w:rsid w:val="000B1C6B"/>
    <w:rsid w:val="000B4142"/>
    <w:rsid w:val="000B4FF9"/>
    <w:rsid w:val="000C09AC"/>
    <w:rsid w:val="000C2BAA"/>
    <w:rsid w:val="000E00F3"/>
    <w:rsid w:val="000F158C"/>
    <w:rsid w:val="00102F3D"/>
    <w:rsid w:val="00124E38"/>
    <w:rsid w:val="0012580B"/>
    <w:rsid w:val="00131F90"/>
    <w:rsid w:val="0013458C"/>
    <w:rsid w:val="0013526E"/>
    <w:rsid w:val="00146152"/>
    <w:rsid w:val="00155526"/>
    <w:rsid w:val="00171371"/>
    <w:rsid w:val="00175A24"/>
    <w:rsid w:val="00187E58"/>
    <w:rsid w:val="001A297E"/>
    <w:rsid w:val="001A368E"/>
    <w:rsid w:val="001A7329"/>
    <w:rsid w:val="001A792F"/>
    <w:rsid w:val="001B4E28"/>
    <w:rsid w:val="001C3525"/>
    <w:rsid w:val="001C3AFB"/>
    <w:rsid w:val="001D07F0"/>
    <w:rsid w:val="001D1BD2"/>
    <w:rsid w:val="001E0248"/>
    <w:rsid w:val="001E02BE"/>
    <w:rsid w:val="001E3B37"/>
    <w:rsid w:val="001F2594"/>
    <w:rsid w:val="001F6A5E"/>
    <w:rsid w:val="002055A6"/>
    <w:rsid w:val="00206460"/>
    <w:rsid w:val="002069B4"/>
    <w:rsid w:val="00215DFC"/>
    <w:rsid w:val="002212DF"/>
    <w:rsid w:val="00222CD4"/>
    <w:rsid w:val="00225016"/>
    <w:rsid w:val="002253CA"/>
    <w:rsid w:val="002264A6"/>
    <w:rsid w:val="00227BA7"/>
    <w:rsid w:val="0023011C"/>
    <w:rsid w:val="002375C1"/>
    <w:rsid w:val="00247E1E"/>
    <w:rsid w:val="00263398"/>
    <w:rsid w:val="00263B99"/>
    <w:rsid w:val="002647D8"/>
    <w:rsid w:val="00266F06"/>
    <w:rsid w:val="00275BCF"/>
    <w:rsid w:val="00280613"/>
    <w:rsid w:val="00291E36"/>
    <w:rsid w:val="00292257"/>
    <w:rsid w:val="002A54E0"/>
    <w:rsid w:val="002B1595"/>
    <w:rsid w:val="002B191D"/>
    <w:rsid w:val="002B2E83"/>
    <w:rsid w:val="002D0AF6"/>
    <w:rsid w:val="002F164D"/>
    <w:rsid w:val="003021BC"/>
    <w:rsid w:val="00306206"/>
    <w:rsid w:val="00317D85"/>
    <w:rsid w:val="00327C56"/>
    <w:rsid w:val="003315A1"/>
    <w:rsid w:val="003373EC"/>
    <w:rsid w:val="00342FF4"/>
    <w:rsid w:val="00344E5A"/>
    <w:rsid w:val="00346148"/>
    <w:rsid w:val="003669EA"/>
    <w:rsid w:val="003706CC"/>
    <w:rsid w:val="00377710"/>
    <w:rsid w:val="003A2D8E"/>
    <w:rsid w:val="003A7CE6"/>
    <w:rsid w:val="003C20E4"/>
    <w:rsid w:val="003D6342"/>
    <w:rsid w:val="003E6F90"/>
    <w:rsid w:val="003E73ED"/>
    <w:rsid w:val="003F5D0F"/>
    <w:rsid w:val="00414101"/>
    <w:rsid w:val="004219CF"/>
    <w:rsid w:val="004234F0"/>
    <w:rsid w:val="00427EEC"/>
    <w:rsid w:val="00433DDB"/>
    <w:rsid w:val="00435A29"/>
    <w:rsid w:val="00437619"/>
    <w:rsid w:val="00465A1E"/>
    <w:rsid w:val="0049445A"/>
    <w:rsid w:val="004957D9"/>
    <w:rsid w:val="004A2A63"/>
    <w:rsid w:val="004B210C"/>
    <w:rsid w:val="004B6170"/>
    <w:rsid w:val="004D405F"/>
    <w:rsid w:val="004E4F4F"/>
    <w:rsid w:val="004E6789"/>
    <w:rsid w:val="004F61E3"/>
    <w:rsid w:val="00502E10"/>
    <w:rsid w:val="0050354E"/>
    <w:rsid w:val="0051015C"/>
    <w:rsid w:val="00516CF1"/>
    <w:rsid w:val="005277D5"/>
    <w:rsid w:val="00531AE9"/>
    <w:rsid w:val="00536188"/>
    <w:rsid w:val="00550A66"/>
    <w:rsid w:val="00567EC7"/>
    <w:rsid w:val="00570013"/>
    <w:rsid w:val="005753EC"/>
    <w:rsid w:val="005801A2"/>
    <w:rsid w:val="005952A5"/>
    <w:rsid w:val="005A33A1"/>
    <w:rsid w:val="005B217D"/>
    <w:rsid w:val="005C385F"/>
    <w:rsid w:val="005C7C26"/>
    <w:rsid w:val="005E1AC6"/>
    <w:rsid w:val="005E3F2B"/>
    <w:rsid w:val="005F6F1B"/>
    <w:rsid w:val="00615995"/>
    <w:rsid w:val="00616155"/>
    <w:rsid w:val="00624B33"/>
    <w:rsid w:val="0063041A"/>
    <w:rsid w:val="00630AA2"/>
    <w:rsid w:val="00631D8B"/>
    <w:rsid w:val="00646707"/>
    <w:rsid w:val="00657F7E"/>
    <w:rsid w:val="00662E58"/>
    <w:rsid w:val="006637F2"/>
    <w:rsid w:val="006642A5"/>
    <w:rsid w:val="00664DCF"/>
    <w:rsid w:val="00674D7D"/>
    <w:rsid w:val="0067785B"/>
    <w:rsid w:val="006A0E5C"/>
    <w:rsid w:val="006A48E6"/>
    <w:rsid w:val="006C5D39"/>
    <w:rsid w:val="006D6D9B"/>
    <w:rsid w:val="006E2810"/>
    <w:rsid w:val="006E5417"/>
    <w:rsid w:val="006F0794"/>
    <w:rsid w:val="006F7528"/>
    <w:rsid w:val="007023DE"/>
    <w:rsid w:val="00712F60"/>
    <w:rsid w:val="00720E3B"/>
    <w:rsid w:val="0074393F"/>
    <w:rsid w:val="00745F6B"/>
    <w:rsid w:val="0075175B"/>
    <w:rsid w:val="0075585E"/>
    <w:rsid w:val="00770571"/>
    <w:rsid w:val="007768FF"/>
    <w:rsid w:val="007824D3"/>
    <w:rsid w:val="00796EE3"/>
    <w:rsid w:val="007A7D29"/>
    <w:rsid w:val="007B4AB8"/>
    <w:rsid w:val="007C081C"/>
    <w:rsid w:val="007D1181"/>
    <w:rsid w:val="007E01A3"/>
    <w:rsid w:val="007F1F8B"/>
    <w:rsid w:val="007F6205"/>
    <w:rsid w:val="007F67A1"/>
    <w:rsid w:val="00801A7B"/>
    <w:rsid w:val="00811C05"/>
    <w:rsid w:val="008206C8"/>
    <w:rsid w:val="0086387C"/>
    <w:rsid w:val="008739F7"/>
    <w:rsid w:val="00874A6C"/>
    <w:rsid w:val="00876C65"/>
    <w:rsid w:val="00882F72"/>
    <w:rsid w:val="00893DC4"/>
    <w:rsid w:val="008A147E"/>
    <w:rsid w:val="008A4B4C"/>
    <w:rsid w:val="008C239F"/>
    <w:rsid w:val="008E480C"/>
    <w:rsid w:val="00907757"/>
    <w:rsid w:val="009212B0"/>
    <w:rsid w:val="00921FA1"/>
    <w:rsid w:val="009234A5"/>
    <w:rsid w:val="00933453"/>
    <w:rsid w:val="009336F7"/>
    <w:rsid w:val="0093636C"/>
    <w:rsid w:val="009374A7"/>
    <w:rsid w:val="00937F03"/>
    <w:rsid w:val="00955F6D"/>
    <w:rsid w:val="00977C16"/>
    <w:rsid w:val="0098551D"/>
    <w:rsid w:val="00985DCB"/>
    <w:rsid w:val="00987DA0"/>
    <w:rsid w:val="0099518F"/>
    <w:rsid w:val="009A523D"/>
    <w:rsid w:val="009B02A1"/>
    <w:rsid w:val="009B3361"/>
    <w:rsid w:val="009B7F3F"/>
    <w:rsid w:val="009D7CE6"/>
    <w:rsid w:val="009E448E"/>
    <w:rsid w:val="009F496B"/>
    <w:rsid w:val="00A01439"/>
    <w:rsid w:val="00A02E61"/>
    <w:rsid w:val="00A05CFF"/>
    <w:rsid w:val="00A13048"/>
    <w:rsid w:val="00A46843"/>
    <w:rsid w:val="00A56B97"/>
    <w:rsid w:val="00A6093D"/>
    <w:rsid w:val="00A703CE"/>
    <w:rsid w:val="00A72017"/>
    <w:rsid w:val="00A767DC"/>
    <w:rsid w:val="00A76A6D"/>
    <w:rsid w:val="00A83253"/>
    <w:rsid w:val="00AA6E84"/>
    <w:rsid w:val="00AB1A1C"/>
    <w:rsid w:val="00AB4721"/>
    <w:rsid w:val="00AB7405"/>
    <w:rsid w:val="00AD05A8"/>
    <w:rsid w:val="00AE341B"/>
    <w:rsid w:val="00AF51C5"/>
    <w:rsid w:val="00B01905"/>
    <w:rsid w:val="00B07CA7"/>
    <w:rsid w:val="00B1279A"/>
    <w:rsid w:val="00B3640F"/>
    <w:rsid w:val="00B4194A"/>
    <w:rsid w:val="00B437E8"/>
    <w:rsid w:val="00B51F2C"/>
    <w:rsid w:val="00B5222E"/>
    <w:rsid w:val="00B53179"/>
    <w:rsid w:val="00B532EA"/>
    <w:rsid w:val="00B57A23"/>
    <w:rsid w:val="00B600CD"/>
    <w:rsid w:val="00B61C96"/>
    <w:rsid w:val="00B73A2A"/>
    <w:rsid w:val="00B75A51"/>
    <w:rsid w:val="00B827C6"/>
    <w:rsid w:val="00B94B06"/>
    <w:rsid w:val="00B94C28"/>
    <w:rsid w:val="00BC10BA"/>
    <w:rsid w:val="00BC5AFD"/>
    <w:rsid w:val="00C00DDE"/>
    <w:rsid w:val="00C04F43"/>
    <w:rsid w:val="00C05271"/>
    <w:rsid w:val="00C0609D"/>
    <w:rsid w:val="00C115AB"/>
    <w:rsid w:val="00C26CCB"/>
    <w:rsid w:val="00C30249"/>
    <w:rsid w:val="00C35F74"/>
    <w:rsid w:val="00C3723B"/>
    <w:rsid w:val="00C42466"/>
    <w:rsid w:val="00C606C9"/>
    <w:rsid w:val="00C80288"/>
    <w:rsid w:val="00C836F0"/>
    <w:rsid w:val="00C84003"/>
    <w:rsid w:val="00C90650"/>
    <w:rsid w:val="00C97D78"/>
    <w:rsid w:val="00CC2AAE"/>
    <w:rsid w:val="00CC5A42"/>
    <w:rsid w:val="00CD0EAB"/>
    <w:rsid w:val="00CD561E"/>
    <w:rsid w:val="00CE5E02"/>
    <w:rsid w:val="00CF34DB"/>
    <w:rsid w:val="00CF3917"/>
    <w:rsid w:val="00CF558F"/>
    <w:rsid w:val="00D010C0"/>
    <w:rsid w:val="00D06B8B"/>
    <w:rsid w:val="00D073E2"/>
    <w:rsid w:val="00D1555A"/>
    <w:rsid w:val="00D446EC"/>
    <w:rsid w:val="00D51BF0"/>
    <w:rsid w:val="00D531DB"/>
    <w:rsid w:val="00D55942"/>
    <w:rsid w:val="00D807BF"/>
    <w:rsid w:val="00D82FCC"/>
    <w:rsid w:val="00DA17FC"/>
    <w:rsid w:val="00DA7887"/>
    <w:rsid w:val="00DB2C26"/>
    <w:rsid w:val="00DB45C3"/>
    <w:rsid w:val="00DB4DF1"/>
    <w:rsid w:val="00DD02F4"/>
    <w:rsid w:val="00DD6622"/>
    <w:rsid w:val="00DE1C7C"/>
    <w:rsid w:val="00DE6B43"/>
    <w:rsid w:val="00E11923"/>
    <w:rsid w:val="00E207D8"/>
    <w:rsid w:val="00E262D4"/>
    <w:rsid w:val="00E36250"/>
    <w:rsid w:val="00E47F2D"/>
    <w:rsid w:val="00E54511"/>
    <w:rsid w:val="00E60EDC"/>
    <w:rsid w:val="00E61DAC"/>
    <w:rsid w:val="00E72B80"/>
    <w:rsid w:val="00E75FE3"/>
    <w:rsid w:val="00E86C4C"/>
    <w:rsid w:val="00E907A3"/>
    <w:rsid w:val="00EA5AE0"/>
    <w:rsid w:val="00EB56E1"/>
    <w:rsid w:val="00EB7AB1"/>
    <w:rsid w:val="00EC32BD"/>
    <w:rsid w:val="00EE7CD8"/>
    <w:rsid w:val="00EF37F6"/>
    <w:rsid w:val="00EF48CC"/>
    <w:rsid w:val="00F00801"/>
    <w:rsid w:val="00F2488D"/>
    <w:rsid w:val="00F601A0"/>
    <w:rsid w:val="00F712E9"/>
    <w:rsid w:val="00F73032"/>
    <w:rsid w:val="00F74C99"/>
    <w:rsid w:val="00F848FC"/>
    <w:rsid w:val="00F906F6"/>
    <w:rsid w:val="00F9282A"/>
    <w:rsid w:val="00F96BAD"/>
    <w:rsid w:val="00FA139D"/>
    <w:rsid w:val="00FA2AEF"/>
    <w:rsid w:val="00FA60F5"/>
    <w:rsid w:val="00FB0E84"/>
    <w:rsid w:val="00FC2405"/>
    <w:rsid w:val="00FD01C2"/>
    <w:rsid w:val="00FD149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qFormat="1"/>
    <w:lsdException w:name="toc 9" w:uiPriority="39"/>
    <w:lsdException w:name="annotation text"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List Continue" w:uiPriority="99"/>
    <w:lsdException w:name="List Continue 2" w:uiPriority="99"/>
    <w:lsdException w:name="List Continue 3" w:uiPriority="99"/>
    <w:lsdException w:name="List Continue 4" w:uiPriority="99"/>
    <w:lsdException w:name="Subtitle" w:uiPriority="11" w:qFormat="1"/>
    <w:lsdException w:name="Strong" w:qFormat="1"/>
    <w:lsdException w:name="Emphasis" w:uiPriority="20" w:qFormat="1"/>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uiPriority w:val="9"/>
    <w:rsid w:val="002B191D"/>
    <w:rPr>
      <w:b/>
      <w:bCs/>
      <w:sz w:val="26"/>
      <w:szCs w:val="26"/>
      <w:lang w:eastAsia="en-US"/>
    </w:rPr>
  </w:style>
  <w:style w:type="character" w:customStyle="1" w:styleId="Heading4Char">
    <w:name w:val="Heading 4 Char"/>
    <w:link w:val="Heading4"/>
    <w:uiPriority w:val="9"/>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semiHidden/>
    <w:rsid w:val="004957D9"/>
    <w:rPr>
      <w:sz w:val="22"/>
    </w:rPr>
  </w:style>
  <w:style w:type="character" w:styleId="UnresolvedMention">
    <w:name w:val="Unresolved Mention"/>
    <w:basedOn w:val="DefaultParagraphFont"/>
    <w:uiPriority w:val="99"/>
    <w:semiHidden/>
    <w:unhideWhenUsed/>
    <w:rsid w:val="005277D5"/>
    <w:rPr>
      <w:color w:val="605E5C"/>
      <w:shd w:val="clear" w:color="auto" w:fill="E1DFDD"/>
    </w:rPr>
  </w:style>
  <w:style w:type="character" w:styleId="CommentReference">
    <w:name w:val="annotation reference"/>
    <w:uiPriority w:val="99"/>
    <w:rsid w:val="005277D5"/>
    <w:rPr>
      <w:sz w:val="16"/>
    </w:rPr>
  </w:style>
  <w:style w:type="paragraph" w:styleId="CommentText">
    <w:name w:val="annotation text"/>
    <w:basedOn w:val="Normal"/>
    <w:link w:val="CommentTextChar1"/>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 w:val="20"/>
      <w:lang w:val="en-GB"/>
    </w:rPr>
  </w:style>
  <w:style w:type="character" w:customStyle="1" w:styleId="CommentTextChar">
    <w:name w:val="Comment Text Char"/>
    <w:basedOn w:val="DefaultParagraphFont"/>
    <w:uiPriority w:val="99"/>
    <w:rsid w:val="005277D5"/>
  </w:style>
  <w:style w:type="paragraph" w:styleId="TOC8">
    <w:name w:val="toc 8"/>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8"/>
        <w:tab w:val="left" w:pos="1195"/>
        <w:tab w:val="left" w:pos="1592"/>
        <w:tab w:val="left" w:pos="1989"/>
        <w:tab w:val="left" w:pos="7715"/>
        <w:tab w:val="right" w:leader="dot" w:pos="9729"/>
      </w:tabs>
      <w:spacing w:before="0"/>
      <w:ind w:left="6350"/>
    </w:pPr>
    <w:rPr>
      <w:sz w:val="20"/>
      <w:lang w:val="en-GB"/>
    </w:rPr>
  </w:style>
  <w:style w:type="paragraph" w:styleId="TOC7">
    <w:name w:val="toc 7"/>
    <w:basedOn w:val="TOC3"/>
    <w:rsid w:val="005277D5"/>
    <w:pPr>
      <w:tabs>
        <w:tab w:val="clear" w:pos="2045"/>
        <w:tab w:val="left" w:pos="6354"/>
        <w:tab w:val="right" w:leader="dot" w:pos="9729"/>
      </w:tabs>
      <w:ind w:left="6350" w:right="652" w:hanging="1247"/>
    </w:pPr>
  </w:style>
  <w:style w:type="paragraph" w:styleId="TOC3">
    <w:name w:val="toc 3"/>
    <w:basedOn w:val="Normal"/>
    <w:next w:val="Normal"/>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045"/>
        <w:tab w:val="right" w:leader="dot" w:pos="9076"/>
        <w:tab w:val="right" w:pos="9729"/>
      </w:tabs>
      <w:spacing w:before="0"/>
      <w:ind w:left="2041" w:right="653" w:hanging="907"/>
    </w:pPr>
    <w:rPr>
      <w:sz w:val="20"/>
      <w:lang w:val="en-GB"/>
    </w:rPr>
  </w:style>
  <w:style w:type="paragraph" w:styleId="TOC6">
    <w:name w:val="toc 6"/>
    <w:basedOn w:val="TOC3"/>
    <w:rsid w:val="005277D5"/>
    <w:pPr>
      <w:tabs>
        <w:tab w:val="clear" w:pos="2045"/>
        <w:tab w:val="left" w:pos="5108"/>
        <w:tab w:val="left" w:leader="dot" w:pos="9076"/>
      </w:tabs>
      <w:ind w:left="5103" w:right="652" w:hanging="1134"/>
    </w:pPr>
  </w:style>
  <w:style w:type="paragraph" w:styleId="TOC5">
    <w:name w:val="toc 5"/>
    <w:basedOn w:val="TOC3"/>
    <w:rsid w:val="005277D5"/>
    <w:pPr>
      <w:tabs>
        <w:tab w:val="clear" w:pos="2045"/>
        <w:tab w:val="left" w:pos="3973"/>
        <w:tab w:val="left" w:leader="dot" w:pos="9076"/>
      </w:tabs>
      <w:ind w:left="3969" w:right="652" w:hanging="1021"/>
    </w:pPr>
  </w:style>
  <w:style w:type="paragraph" w:styleId="TOC4">
    <w:name w:val="toc 4"/>
    <w:basedOn w:val="TOC3"/>
    <w:next w:val="TOC5"/>
    <w:rsid w:val="005277D5"/>
    <w:pPr>
      <w:tabs>
        <w:tab w:val="left" w:pos="2952"/>
      </w:tabs>
      <w:ind w:left="2948"/>
    </w:pPr>
  </w:style>
  <w:style w:type="paragraph" w:styleId="TOC2">
    <w:name w:val="toc 2"/>
    <w:basedOn w:val="TOC1"/>
    <w:next w:val="TOC3"/>
    <w:uiPriority w:val="39"/>
    <w:qFormat/>
    <w:rsid w:val="005277D5"/>
    <w:pPr>
      <w:tabs>
        <w:tab w:val="left" w:pos="1138"/>
      </w:tabs>
      <w:spacing w:before="29"/>
      <w:ind w:left="1134"/>
    </w:pPr>
  </w:style>
  <w:style w:type="paragraph" w:styleId="TOC1">
    <w:name w:val="toc 1"/>
    <w:basedOn w:val="Normal"/>
    <w:next w:val="TOC2"/>
    <w:uiPriority w:val="3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71"/>
        <w:tab w:val="right" w:leader="dot" w:pos="9076"/>
        <w:tab w:val="right" w:pos="9729"/>
      </w:tabs>
      <w:spacing w:before="86"/>
      <w:ind w:left="567" w:right="653" w:hanging="567"/>
    </w:pPr>
    <w:rPr>
      <w:sz w:val="20"/>
      <w:lang w:val="en-GB"/>
    </w:rPr>
  </w:style>
  <w:style w:type="paragraph" w:styleId="Index7">
    <w:name w:val="index 7"/>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sz w:val="20"/>
      <w:lang w:val="en-GB"/>
    </w:rPr>
  </w:style>
  <w:style w:type="paragraph" w:styleId="Index6">
    <w:name w:val="index 6"/>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sz w:val="20"/>
      <w:lang w:val="en-GB"/>
    </w:rPr>
  </w:style>
  <w:style w:type="paragraph" w:styleId="Index5">
    <w:name w:val="index 5"/>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sz w:val="20"/>
      <w:lang w:val="en-GB"/>
    </w:rPr>
  </w:style>
  <w:style w:type="paragraph" w:styleId="Index4">
    <w:name w:val="index 4"/>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sz w:val="20"/>
      <w:lang w:val="en-GB"/>
    </w:rPr>
  </w:style>
  <w:style w:type="paragraph" w:styleId="Index3">
    <w:name w:val="index 3"/>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sz w:val="20"/>
      <w:lang w:val="en-GB"/>
    </w:rPr>
  </w:style>
  <w:style w:type="paragraph" w:styleId="Index2">
    <w:name w:val="index 2"/>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sz w:val="20"/>
      <w:lang w:val="en-GB"/>
    </w:rPr>
  </w:style>
  <w:style w:type="paragraph" w:styleId="Index1">
    <w:name w:val="index 1"/>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sz w:val="20"/>
      <w:lang w:val="en-GB"/>
    </w:rPr>
  </w:style>
  <w:style w:type="character" w:styleId="LineNumber">
    <w:name w:val="line number"/>
    <w:basedOn w:val="DefaultParagraphFont"/>
    <w:rsid w:val="005277D5"/>
  </w:style>
  <w:style w:type="paragraph" w:styleId="IndexHeading">
    <w:name w:val="index heading"/>
    <w:basedOn w:val="Normal"/>
    <w:next w:val="Index1"/>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b/>
      <w:lang w:val="en-GB"/>
    </w:rPr>
  </w:style>
  <w:style w:type="character" w:styleId="FootnoteReference">
    <w:name w:val="footnote reference"/>
    <w:rsid w:val="005277D5"/>
    <w:rPr>
      <w:position w:val="6"/>
      <w:sz w:val="16"/>
    </w:rPr>
  </w:style>
  <w:style w:type="paragraph" w:styleId="FootnoteText">
    <w:name w:val="footnote text"/>
    <w:basedOn w:val="Normal"/>
    <w:link w:val="FootnoteText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sz w:val="18"/>
      <w:lang w:val="en-GB"/>
    </w:rPr>
  </w:style>
  <w:style w:type="character" w:customStyle="1" w:styleId="FootnoteTextChar">
    <w:name w:val="Footnote Text Char"/>
    <w:basedOn w:val="DefaultParagraphFont"/>
    <w:link w:val="FootnoteText"/>
    <w:rsid w:val="005277D5"/>
    <w:rPr>
      <w:sz w:val="18"/>
      <w:lang w:val="en-GB"/>
    </w:rPr>
  </w:style>
  <w:style w:type="paragraph" w:styleId="NormalIndent">
    <w:name w:val="Normal Indent"/>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sz w:val="20"/>
      <w:lang w:val="en-GB"/>
    </w:rPr>
  </w:style>
  <w:style w:type="paragraph" w:customStyle="1" w:styleId="TableLegend">
    <w:name w:val="Table_Legend"/>
    <w:basedOn w:val="Normal"/>
    <w:next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sz w:val="18"/>
      <w:lang w:val="en-GB"/>
    </w:rPr>
  </w:style>
  <w:style w:type="paragraph" w:customStyle="1" w:styleId="TableTitle">
    <w:name w:val="Table_Title"/>
    <w:basedOn w:val="Normal"/>
    <w:next w:val="Blanc"/>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sz w:val="20"/>
      <w:lang w:val="en-GB"/>
    </w:rPr>
  </w:style>
  <w:style w:type="paragraph" w:customStyle="1" w:styleId="Blanc">
    <w:name w:val="Blanc"/>
    <w:basedOn w:val="TableTitle"/>
    <w:next w:val="TableText"/>
    <w:rsid w:val="005277D5"/>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rsid w:val="005277D5"/>
    <w:pPr>
      <w:keepNext w:val="0"/>
      <w:keepLines/>
      <w:tabs>
        <w:tab w:val="clear" w:pos="454"/>
      </w:tabs>
      <w:spacing w:before="100" w:after="100" w:line="190" w:lineRule="exact"/>
    </w:pPr>
  </w:style>
  <w:style w:type="paragraph" w:customStyle="1" w:styleId="enumlev1">
    <w:name w:val="enumlev1"/>
    <w:basedOn w:val="Normal"/>
    <w:link w:val="enumlev1Char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sz w:val="20"/>
      <w:lang w:val="en-GB"/>
    </w:rPr>
  </w:style>
  <w:style w:type="paragraph" w:customStyle="1" w:styleId="enumlev2">
    <w:name w:val="enumlev2"/>
    <w:basedOn w:val="enumlev1"/>
    <w:rsid w:val="005277D5"/>
    <w:pPr>
      <w:ind w:left="1588"/>
    </w:pPr>
  </w:style>
  <w:style w:type="paragraph" w:customStyle="1" w:styleId="enumlev3">
    <w:name w:val="enumlev3"/>
    <w:basedOn w:val="enumlev2"/>
    <w:rsid w:val="005277D5"/>
    <w:pPr>
      <w:ind w:left="1985"/>
    </w:pPr>
  </w:style>
  <w:style w:type="paragraph" w:customStyle="1" w:styleId="heading1aftertitle">
    <w:name w:val="heading 1aftertitle"/>
    <w:basedOn w:val="Heading1"/>
    <w:next w:val="Normal"/>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134" w:after="0"/>
      <w:ind w:left="794" w:hanging="794"/>
      <w:jc w:val="left"/>
      <w:outlineLvl w:val="9"/>
    </w:pPr>
    <w:rPr>
      <w:rFonts w:cs="Times New Roman"/>
      <w:bCs w:val="0"/>
      <w:kern w:val="0"/>
      <w:sz w:val="24"/>
      <w:szCs w:val="20"/>
      <w:lang w:val="en-GB" w:eastAsia="zh-CN"/>
    </w:rPr>
  </w:style>
  <w:style w:type="paragraph" w:customStyle="1" w:styleId="Figure">
    <w:name w:val="Figure"/>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sz w:val="20"/>
      <w:lang w:val="en-GB"/>
    </w:rPr>
  </w:style>
  <w:style w:type="paragraph" w:customStyle="1" w:styleId="FigureLegend">
    <w:name w:val="Figure_Legend"/>
    <w:basedOn w:val="TableLegend"/>
    <w:next w:val="Normal"/>
    <w:rsid w:val="005277D5"/>
  </w:style>
  <w:style w:type="paragraph" w:customStyle="1" w:styleId="Figure0">
    <w:name w:val="Figure_#"/>
    <w:basedOn w:val="Normal"/>
    <w:next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sz w:val="20"/>
    </w:rPr>
  </w:style>
  <w:style w:type="paragraph" w:customStyle="1" w:styleId="AnnexRef">
    <w:name w:val="Annex_Ref"/>
    <w:basedOn w:val="Normal"/>
    <w:next w:val="AnnexTitle"/>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sz w:val="20"/>
      <w:lang w:val="en-GB"/>
    </w:rPr>
  </w:style>
  <w:style w:type="paragraph" w:customStyle="1" w:styleId="AnnexTitle">
    <w:name w:val="Annex_Title"/>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b/>
      <w:sz w:val="24"/>
      <w:lang w:val="en-GB"/>
    </w:rPr>
  </w:style>
  <w:style w:type="paragraph" w:customStyle="1" w:styleId="Fig">
    <w:name w:val="Fig"/>
    <w:basedOn w:val="Figure"/>
    <w:next w:val="Fig0"/>
    <w:rsid w:val="005277D5"/>
    <w:pPr>
      <w:spacing w:before="136"/>
    </w:pPr>
    <w:rPr>
      <w:lang w:val="en-US"/>
    </w:rPr>
  </w:style>
  <w:style w:type="paragraph" w:customStyle="1" w:styleId="Fig0">
    <w:name w:val="Fig_#"/>
    <w:basedOn w:val="Fig"/>
    <w:next w:val="Normal"/>
    <w:rsid w:val="005277D5"/>
    <w:pPr>
      <w:jc w:val="left"/>
    </w:pPr>
    <w:rPr>
      <w:color w:val="FF0000"/>
    </w:rPr>
  </w:style>
  <w:style w:type="paragraph" w:customStyle="1" w:styleId="SectionTitle">
    <w:name w:val="Section_Titl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hAnsi="Arial"/>
      <w:sz w:val="32"/>
    </w:rPr>
  </w:style>
  <w:style w:type="paragraph" w:customStyle="1" w:styleId="CouvRecTitle">
    <w:name w:val="Couv Rec Title"/>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hAnsi="Arial"/>
      <w:b/>
      <w:sz w:val="36"/>
    </w:rPr>
  </w:style>
  <w:style w:type="paragraph" w:customStyle="1" w:styleId="CouvRec">
    <w:name w:val="Couv Rec #"/>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hAnsi="Arial"/>
      <w:sz w:val="32"/>
    </w:rPr>
  </w:style>
  <w:style w:type="paragraph" w:customStyle="1" w:styleId="CouvNote">
    <w:name w:val="Couv Not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hAnsi="Arial"/>
      <w:sz w:val="20"/>
    </w:rPr>
  </w:style>
  <w:style w:type="paragraph" w:customStyle="1" w:styleId="Rec">
    <w:name w:val="Rec #"/>
    <w:basedOn w:val="Normal"/>
    <w:next w:val="headfoot"/>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b/>
      <w:sz w:val="20"/>
      <w:lang w:val="en-GB"/>
    </w:rPr>
  </w:style>
  <w:style w:type="paragraph" w:customStyle="1" w:styleId="headfoot">
    <w:name w:val="head_foot"/>
    <w:basedOn w:val="Normal"/>
    <w:next w:val="Rec"/>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color w:val="FF0000"/>
      <w:sz w:val="8"/>
      <w:lang w:val="en-GB"/>
    </w:rPr>
  </w:style>
  <w:style w:type="paragraph" w:customStyle="1" w:styleId="SAP">
    <w:name w:val="SAP"/>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hAnsi="C39T36Lfz"/>
      <w:sz w:val="104"/>
      <w:lang w:val="en-GB"/>
    </w:rPr>
  </w:style>
  <w:style w:type="paragraph" w:customStyle="1" w:styleId="Equation">
    <w:name w:val="Equation"/>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ASN1">
    <w:name w:val="ASN.1"/>
    <w:basedOn w:val="Normal"/>
    <w:next w:val="ASN1Continue"/>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lang w:val="en-GB"/>
    </w:rPr>
  </w:style>
  <w:style w:type="paragraph" w:customStyle="1" w:styleId="ASN1Continue">
    <w:name w:val="ASN.1 Continue"/>
    <w:basedOn w:val="ASN1"/>
    <w:rsid w:val="005277D5"/>
    <w:pPr>
      <w:spacing w:before="0"/>
    </w:pPr>
  </w:style>
  <w:style w:type="paragraph" w:customStyle="1" w:styleId="ASN1Italic">
    <w:name w:val="ASN.1 Italic"/>
    <w:basedOn w:val="ASN1"/>
    <w:rsid w:val="005277D5"/>
    <w:pPr>
      <w:spacing w:before="0"/>
    </w:pPr>
    <w:rPr>
      <w:b w:val="0"/>
      <w:i/>
      <w:sz w:val="20"/>
    </w:rPr>
  </w:style>
  <w:style w:type="paragraph" w:customStyle="1" w:styleId="Note">
    <w:name w:val="Note"/>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sz w:val="18"/>
      <w:lang w:val="en-GB"/>
    </w:rPr>
  </w:style>
  <w:style w:type="paragraph" w:customStyle="1" w:styleId="head">
    <w:name w:val="head"/>
    <w:basedOn w:val="headfoot"/>
    <w:next w:val="foot"/>
    <w:rsid w:val="005277D5"/>
    <w:rPr>
      <w:color w:val="FFFFFF"/>
    </w:rPr>
  </w:style>
  <w:style w:type="paragraph" w:customStyle="1" w:styleId="foot">
    <w:name w:val="foot"/>
    <w:basedOn w:val="head"/>
    <w:next w:val="Heading1"/>
    <w:rsid w:val="005277D5"/>
  </w:style>
  <w:style w:type="paragraph" w:customStyle="1" w:styleId="RecISO">
    <w:name w:val="Rec_ISO_#"/>
    <w:basedOn w:val="Rec"/>
    <w:rsid w:val="005277D5"/>
    <w:pPr>
      <w:tabs>
        <w:tab w:val="clear" w:pos="794"/>
        <w:tab w:val="clear" w:pos="1191"/>
        <w:tab w:val="clear" w:pos="1588"/>
        <w:tab w:val="clear" w:pos="1985"/>
      </w:tabs>
    </w:pPr>
  </w:style>
  <w:style w:type="paragraph" w:customStyle="1" w:styleId="RecCCITT">
    <w:name w:val="Rec_CCITT_#"/>
    <w:basedOn w:val="RecISO"/>
    <w:rsid w:val="005277D5"/>
    <w:pPr>
      <w:spacing w:before="0"/>
    </w:pPr>
  </w:style>
  <w:style w:type="paragraph" w:styleId="Title">
    <w:name w:val="Title"/>
    <w:basedOn w:val="Normal"/>
    <w:next w:val="heading1aftertitle"/>
    <w:link w:val="TitleChar"/>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b/>
      <w:sz w:val="24"/>
      <w:lang w:val="en-GB"/>
    </w:rPr>
  </w:style>
  <w:style w:type="character" w:customStyle="1" w:styleId="TitleChar">
    <w:name w:val="Title Char"/>
    <w:basedOn w:val="DefaultParagraphFont"/>
    <w:link w:val="Title"/>
    <w:rsid w:val="005277D5"/>
    <w:rPr>
      <w:b/>
      <w:sz w:val="24"/>
      <w:lang w:val="en-GB"/>
    </w:rPr>
  </w:style>
  <w:style w:type="paragraph" w:customStyle="1" w:styleId="IndexTitle">
    <w:name w:val="Index_Title"/>
    <w:basedOn w:val="AnnexTitle"/>
    <w:rsid w:val="005277D5"/>
  </w:style>
  <w:style w:type="paragraph" w:customStyle="1" w:styleId="Note1">
    <w:name w:val="Note 1"/>
    <w:basedOn w:val="Note"/>
    <w:link w:val="Note1Char"/>
    <w:qFormat/>
    <w:rsid w:val="005277D5"/>
    <w:pPr>
      <w:tabs>
        <w:tab w:val="clear" w:pos="1191"/>
        <w:tab w:val="clear" w:pos="1588"/>
        <w:tab w:val="clear" w:pos="1985"/>
      </w:tabs>
      <w:ind w:left="284" w:firstLine="0"/>
    </w:pPr>
  </w:style>
  <w:style w:type="paragraph" w:customStyle="1" w:styleId="Note2">
    <w:name w:val="Note 2"/>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sz w:val="18"/>
      <w:lang w:val="en-GB"/>
    </w:rPr>
  </w:style>
  <w:style w:type="paragraph" w:customStyle="1" w:styleId="Note3">
    <w:name w:val="Note 3"/>
    <w:basedOn w:val="Note1"/>
    <w:rsid w:val="005277D5"/>
    <w:pPr>
      <w:ind w:left="1474"/>
    </w:pPr>
  </w:style>
  <w:style w:type="paragraph" w:customStyle="1" w:styleId="Normalaftertitle">
    <w:name w:val="Normal after titl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ascii="Times" w:hAnsi="Times"/>
      <w:sz w:val="20"/>
    </w:rPr>
  </w:style>
  <w:style w:type="paragraph" w:customStyle="1" w:styleId="IndexTitle0">
    <w:name w:val="Index Titl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68"/>
      <w:jc w:val="center"/>
    </w:pPr>
    <w:rPr>
      <w:b/>
      <w:sz w:val="24"/>
      <w:lang w:val="en-GB"/>
    </w:rPr>
  </w:style>
  <w:style w:type="paragraph" w:customStyle="1" w:styleId="Cov">
    <w:name w:val="Cov"/>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80" w:after="80"/>
      <w:ind w:left="57"/>
      <w:jc w:val="left"/>
    </w:pPr>
    <w:rPr>
      <w:sz w:val="24"/>
      <w:lang w:val="en-GB"/>
    </w:rPr>
  </w:style>
  <w:style w:type="paragraph" w:customStyle="1" w:styleId="ASN1Cont">
    <w:name w:val="ASN.1 Cont."/>
    <w:basedOn w:val="ASN1"/>
    <w:rsid w:val="005277D5"/>
    <w:pPr>
      <w:spacing w:before="0"/>
    </w:pPr>
  </w:style>
  <w:style w:type="paragraph" w:customStyle="1" w:styleId="ASN1ital">
    <w:name w:val="ASN.1 ital"/>
    <w:basedOn w:val="ASN1"/>
    <w:rsid w:val="005277D5"/>
    <w:pPr>
      <w:spacing w:before="0"/>
      <w:jc w:val="both"/>
    </w:pPr>
    <w:rPr>
      <w:b w:val="0"/>
      <w:i/>
      <w:sz w:val="20"/>
    </w:rPr>
  </w:style>
  <w:style w:type="paragraph" w:styleId="TOC9">
    <w:name w:val="toc 9"/>
    <w:basedOn w:val="Normal"/>
    <w:next w:val="Normal"/>
    <w:uiPriority w:val="3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729"/>
      </w:tabs>
      <w:ind w:left="1600"/>
    </w:pPr>
    <w:rPr>
      <w:sz w:val="20"/>
      <w:lang w:val="en-GB"/>
    </w:rPr>
  </w:style>
  <w:style w:type="character" w:customStyle="1" w:styleId="BalloonTextChar">
    <w:name w:val="Balloon Text Char"/>
    <w:link w:val="BalloonText"/>
    <w:uiPriority w:val="99"/>
    <w:rsid w:val="005277D5"/>
    <w:rPr>
      <w:rFonts w:ascii="Tahoma" w:hAnsi="Tahoma" w:cs="Tahoma"/>
      <w:sz w:val="16"/>
      <w:szCs w:val="16"/>
    </w:rPr>
  </w:style>
  <w:style w:type="character" w:customStyle="1" w:styleId="enumlev1CharChar">
    <w:name w:val="enumlev1 Char Char"/>
    <w:link w:val="enumlev1"/>
    <w:rsid w:val="005277D5"/>
    <w:rPr>
      <w:lang w:val="en-GB"/>
    </w:rPr>
  </w:style>
  <w:style w:type="paragraph" w:customStyle="1" w:styleId="Figuretitle">
    <w:name w:val="Figure title"/>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220" w:after="220" w:line="230" w:lineRule="atLeast"/>
      <w:jc w:val="center"/>
      <w:textAlignment w:val="auto"/>
    </w:pPr>
    <w:rPr>
      <w:rFonts w:ascii="Cambria" w:eastAsia="Calibri" w:hAnsi="Cambria"/>
      <w:b/>
      <w:bCs/>
      <w:szCs w:val="22"/>
      <w:lang w:val="en-GB"/>
    </w:rPr>
  </w:style>
  <w:style w:type="paragraph" w:customStyle="1" w:styleId="tableBody">
    <w:name w:val="tableBody"/>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pPr>
    <w:rPr>
      <w:rFonts w:ascii="Helvetica" w:eastAsia="BatangChe" w:hAnsi="Helvetica"/>
      <w:color w:val="000000"/>
      <w:szCs w:val="24"/>
      <w:lang w:val="en-GB"/>
    </w:rPr>
  </w:style>
  <w:style w:type="paragraph" w:customStyle="1" w:styleId="a2">
    <w:name w:val="a2"/>
    <w:basedOn w:val="Heading2"/>
    <w:next w:val="Normal"/>
    <w:rsid w:val="005277D5"/>
    <w:pPr>
      <w:numPr>
        <w:numId w:val="20"/>
      </w:numPr>
      <w:tabs>
        <w:tab w:val="clear" w:pos="1080"/>
        <w:tab w:val="clear" w:pos="1440"/>
        <w:tab w:val="clear" w:pos="1800"/>
        <w:tab w:val="clear" w:pos="2160"/>
        <w:tab w:val="clear" w:pos="2520"/>
        <w:tab w:val="clear" w:pos="2880"/>
        <w:tab w:val="clear" w:pos="3240"/>
        <w:tab w:val="clear" w:pos="3600"/>
        <w:tab w:val="clear" w:pos="3960"/>
        <w:tab w:val="clear" w:pos="4320"/>
        <w:tab w:val="left" w:pos="500"/>
      </w:tabs>
      <w:suppressAutoHyphens/>
      <w:overflowPunct/>
      <w:autoSpaceDE/>
      <w:autoSpaceDN/>
      <w:adjustRightInd/>
      <w:spacing w:before="270" w:after="160" w:line="270" w:lineRule="exact"/>
      <w:jc w:val="left"/>
      <w:textAlignment w:val="auto"/>
    </w:pPr>
    <w:rPr>
      <w:rFonts w:ascii="Cambria" w:eastAsia="Calibri" w:hAnsi="Cambria"/>
      <w:i w:val="0"/>
      <w:iCs w:val="0"/>
      <w:sz w:val="24"/>
      <w:szCs w:val="24"/>
      <w:lang w:val="en-GB" w:eastAsia="zh-CN"/>
    </w:rPr>
  </w:style>
  <w:style w:type="paragraph" w:customStyle="1" w:styleId="a3">
    <w:name w:val="a3"/>
    <w:basedOn w:val="Heading3"/>
    <w:next w:val="Normal"/>
    <w:rsid w:val="005277D5"/>
    <w:pPr>
      <w:numPr>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40"/>
        <w:tab w:val="left" w:pos="880"/>
      </w:tabs>
      <w:suppressAutoHyphens/>
      <w:overflowPunct/>
      <w:autoSpaceDE/>
      <w:autoSpaceDN/>
      <w:adjustRightInd/>
      <w:spacing w:before="60" w:after="160" w:line="250" w:lineRule="exact"/>
      <w:jc w:val="left"/>
      <w:textAlignment w:val="auto"/>
    </w:pPr>
    <w:rPr>
      <w:rFonts w:ascii="Cambria" w:eastAsia="Calibri" w:hAnsi="Cambria"/>
      <w:sz w:val="22"/>
      <w:szCs w:val="22"/>
      <w:lang w:val="en-GB" w:eastAsia="zh-CN"/>
    </w:rPr>
  </w:style>
  <w:style w:type="paragraph" w:customStyle="1" w:styleId="a4">
    <w:name w:val="a4"/>
    <w:basedOn w:val="Heading4"/>
    <w:next w:val="Normal"/>
    <w:rsid w:val="005277D5"/>
    <w:pPr>
      <w:numPr>
        <w:ilvl w:val="0"/>
        <w:numId w:val="44"/>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880"/>
        <w:tab w:val="num" w:pos="1080"/>
      </w:tabs>
      <w:suppressAutoHyphens/>
      <w:overflowPunct/>
      <w:autoSpaceDE/>
      <w:autoSpaceDN/>
      <w:adjustRightInd/>
      <w:spacing w:before="60" w:after="160" w:line="230" w:lineRule="exact"/>
      <w:ind w:left="0" w:right="0" w:firstLine="0"/>
      <w:jc w:val="left"/>
      <w:textAlignment w:val="auto"/>
    </w:pPr>
    <w:rPr>
      <w:rFonts w:ascii="Cambria" w:eastAsia="Calibri" w:hAnsi="Cambria"/>
      <w:sz w:val="20"/>
      <w:szCs w:val="20"/>
      <w:lang w:val="en-GB" w:eastAsia="zh-CN"/>
    </w:rPr>
  </w:style>
  <w:style w:type="paragraph" w:customStyle="1" w:styleId="a5">
    <w:name w:val="a5"/>
    <w:basedOn w:val="Heading5"/>
    <w:next w:val="Normal"/>
    <w:rsid w:val="005277D5"/>
    <w:pPr>
      <w:numPr>
        <w:numId w:val="20"/>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1140"/>
        <w:tab w:val="left" w:pos="1360"/>
      </w:tabs>
      <w:suppressAutoHyphens/>
      <w:overflowPunct/>
      <w:autoSpaceDE/>
      <w:autoSpaceDN/>
      <w:adjustRightInd/>
      <w:spacing w:before="60" w:after="160" w:line="230" w:lineRule="exact"/>
      <w:jc w:val="left"/>
      <w:textAlignment w:val="auto"/>
    </w:pPr>
    <w:rPr>
      <w:rFonts w:ascii="Cambria" w:eastAsia="Calibri" w:hAnsi="Cambria"/>
      <w:i w:val="0"/>
      <w:iCs w:val="0"/>
      <w:sz w:val="20"/>
      <w:szCs w:val="20"/>
      <w:lang w:val="en-GB" w:eastAsia="zh-CN"/>
    </w:rPr>
  </w:style>
  <w:style w:type="paragraph" w:customStyle="1" w:styleId="a6">
    <w:name w:val="a6"/>
    <w:basedOn w:val="Heading6"/>
    <w:next w:val="Normal"/>
    <w:rsid w:val="005277D5"/>
    <w:pPr>
      <w:numPr>
        <w:numId w:val="20"/>
      </w:num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1140"/>
        <w:tab w:val="left" w:pos="1360"/>
      </w:tabs>
      <w:suppressAutoHyphens/>
      <w:overflowPunct/>
      <w:autoSpaceDE/>
      <w:autoSpaceDN/>
      <w:adjustRightInd/>
      <w:spacing w:before="60" w:after="160" w:line="230" w:lineRule="exact"/>
      <w:jc w:val="left"/>
      <w:textAlignment w:val="auto"/>
    </w:pPr>
    <w:rPr>
      <w:rFonts w:ascii="Cambria" w:eastAsia="Calibri" w:hAnsi="Cambria"/>
      <w:sz w:val="20"/>
      <w:szCs w:val="20"/>
      <w:lang w:val="en-GB" w:eastAsia="zh-CN"/>
    </w:rPr>
  </w:style>
  <w:style w:type="paragraph" w:customStyle="1" w:styleId="ANNEX">
    <w:name w:val="ANNEX"/>
    <w:basedOn w:val="Normal"/>
    <w:next w:val="Normal"/>
    <w:rsid w:val="005277D5"/>
    <w:pPr>
      <w:keepNext/>
      <w:pageBreakBefore/>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Cambria" w:eastAsia="Calibri" w:hAnsi="Cambria"/>
      <w:b/>
      <w:bCs/>
      <w:sz w:val="28"/>
      <w:szCs w:val="28"/>
      <w:lang w:val="en-GB"/>
    </w:rPr>
  </w:style>
  <w:style w:type="paragraph" w:customStyle="1" w:styleId="ANNEXN">
    <w:name w:val="ANNEXN"/>
    <w:basedOn w:val="ANNEX"/>
    <w:next w:val="Normal"/>
    <w:rsid w:val="005277D5"/>
    <w:pPr>
      <w:numPr>
        <w:numId w:val="22"/>
      </w:numPr>
    </w:pPr>
  </w:style>
  <w:style w:type="paragraph" w:customStyle="1" w:styleId="ANNEXZ">
    <w:name w:val="ANNEXZ"/>
    <w:basedOn w:val="ANNEX"/>
    <w:next w:val="Normal"/>
    <w:rsid w:val="005277D5"/>
    <w:pPr>
      <w:numPr>
        <w:numId w:val="21"/>
      </w:numPr>
    </w:pPr>
  </w:style>
  <w:style w:type="paragraph" w:customStyle="1" w:styleId="Bibliography1">
    <w:name w:val="Bibliography1"/>
    <w:basedOn w:val="Normal"/>
    <w:rsid w:val="005277D5"/>
    <w:pPr>
      <w:numPr>
        <w:numId w:val="1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160" w:line="276" w:lineRule="auto"/>
      <w:textAlignment w:val="auto"/>
    </w:pPr>
    <w:rPr>
      <w:rFonts w:ascii="Cambria" w:eastAsia="Calibri" w:hAnsi="Cambria"/>
      <w:szCs w:val="22"/>
      <w:lang w:val="en-GB"/>
    </w:rPr>
  </w:style>
  <w:style w:type="paragraph" w:styleId="BlockText">
    <w:name w:val="Block Text"/>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1440" w:right="1440"/>
      <w:textAlignment w:val="auto"/>
    </w:pPr>
    <w:rPr>
      <w:rFonts w:ascii="Cambria" w:eastAsia="Calibri" w:hAnsi="Cambria"/>
      <w:szCs w:val="22"/>
      <w:lang w:val="en-GB"/>
    </w:rPr>
  </w:style>
  <w:style w:type="paragraph" w:styleId="BodyText">
    <w:name w:val="Body Text"/>
    <w:aliases w:val="ändrad,AvtalBrödtext,Bodytext,EHPT,Body Text2,AvtalBrodtext,andrad,Body3,compact,paragraph 2,body indent"/>
    <w:basedOn w:val="Normal"/>
    <w:link w:val="BodyText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textAlignment w:val="auto"/>
    </w:pPr>
    <w:rPr>
      <w:rFonts w:ascii="Cambria" w:eastAsia="Calibri" w:hAnsi="Cambria"/>
      <w:sz w:val="18"/>
      <w:szCs w:val="18"/>
      <w:lang w:val="x-none"/>
    </w:rPr>
  </w:style>
  <w:style w:type="character" w:customStyle="1" w:styleId="BodyTextChar">
    <w:name w:val="Body Text Char"/>
    <w:aliases w:val="ändrad Char,AvtalBrödtext Char,Bodytext Char,EHPT Char,Body Text2 Char,AvtalBrodtext Char,andrad Char,Body3 Char,compact Char,paragraph 2 Char,body indent Char"/>
    <w:basedOn w:val="DefaultParagraphFont"/>
    <w:link w:val="BodyText"/>
    <w:rsid w:val="005277D5"/>
    <w:rPr>
      <w:rFonts w:ascii="Cambria" w:eastAsia="Calibri" w:hAnsi="Cambria"/>
      <w:sz w:val="18"/>
      <w:szCs w:val="18"/>
      <w:lang w:val="x-none"/>
    </w:rPr>
  </w:style>
  <w:style w:type="paragraph" w:styleId="BodyText2">
    <w:name w:val="Body Text 2"/>
    <w:basedOn w:val="Normal"/>
    <w:link w:val="BodyText2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90" w:lineRule="atLeast"/>
      <w:textAlignment w:val="auto"/>
    </w:pPr>
    <w:rPr>
      <w:rFonts w:ascii="Cambria" w:eastAsia="Calibri" w:hAnsi="Cambria"/>
      <w:sz w:val="16"/>
      <w:szCs w:val="16"/>
      <w:lang w:val="x-none"/>
    </w:rPr>
  </w:style>
  <w:style w:type="character" w:customStyle="1" w:styleId="BodyText2Char">
    <w:name w:val="Body Text 2 Char"/>
    <w:basedOn w:val="DefaultParagraphFont"/>
    <w:link w:val="BodyText2"/>
    <w:rsid w:val="005277D5"/>
    <w:rPr>
      <w:rFonts w:ascii="Cambria" w:eastAsia="Calibri" w:hAnsi="Cambria"/>
      <w:sz w:val="16"/>
      <w:szCs w:val="16"/>
      <w:lang w:val="x-none"/>
    </w:rPr>
  </w:style>
  <w:style w:type="paragraph" w:styleId="BodyText3">
    <w:name w:val="Body Text 3"/>
    <w:basedOn w:val="Normal"/>
    <w:link w:val="BodyText3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70" w:lineRule="atLeast"/>
      <w:textAlignment w:val="auto"/>
    </w:pPr>
    <w:rPr>
      <w:rFonts w:ascii="Cambria" w:eastAsia="Calibri" w:hAnsi="Cambria"/>
      <w:sz w:val="14"/>
      <w:szCs w:val="14"/>
      <w:lang w:val="x-none"/>
    </w:rPr>
  </w:style>
  <w:style w:type="character" w:customStyle="1" w:styleId="BodyText3Char">
    <w:name w:val="Body Text 3 Char"/>
    <w:basedOn w:val="DefaultParagraphFont"/>
    <w:link w:val="BodyText3"/>
    <w:rsid w:val="005277D5"/>
    <w:rPr>
      <w:rFonts w:ascii="Cambria" w:eastAsia="Calibri" w:hAnsi="Cambria"/>
      <w:sz w:val="14"/>
      <w:szCs w:val="14"/>
      <w:lang w:val="x-none"/>
    </w:rPr>
  </w:style>
  <w:style w:type="paragraph" w:styleId="BodyTextFirstIndent">
    <w:name w:val="Body Text First Indent"/>
    <w:basedOn w:val="BodyText"/>
    <w:link w:val="BodyTextFirstIndentChar"/>
    <w:rsid w:val="005277D5"/>
    <w:pPr>
      <w:numPr>
        <w:numId w:val="23"/>
      </w:numPr>
      <w:tabs>
        <w:tab w:val="clear" w:pos="720"/>
      </w:tabs>
      <w:spacing w:before="0" w:after="120"/>
      <w:ind w:left="0" w:firstLine="210"/>
    </w:pPr>
  </w:style>
  <w:style w:type="character" w:customStyle="1" w:styleId="BodyTextFirstIndentChar">
    <w:name w:val="Body Text First Indent Char"/>
    <w:basedOn w:val="BodyTextChar"/>
    <w:link w:val="BodyTextFirstIndent"/>
    <w:rsid w:val="005277D5"/>
    <w:rPr>
      <w:rFonts w:ascii="Cambria" w:eastAsia="Calibri" w:hAnsi="Cambria"/>
      <w:sz w:val="18"/>
      <w:szCs w:val="18"/>
      <w:lang w:val="x-none"/>
    </w:rPr>
  </w:style>
  <w:style w:type="paragraph" w:styleId="BodyTextIndent">
    <w:name w:val="Body Text Indent"/>
    <w:basedOn w:val="Normal"/>
    <w:link w:val="BodyTextIndent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283"/>
      <w:textAlignment w:val="auto"/>
    </w:pPr>
    <w:rPr>
      <w:rFonts w:ascii="Cambria" w:eastAsia="Calibri" w:hAnsi="Cambria"/>
      <w:szCs w:val="22"/>
      <w:lang w:val="x-none"/>
    </w:rPr>
  </w:style>
  <w:style w:type="character" w:customStyle="1" w:styleId="BodyTextIndentChar">
    <w:name w:val="Body Text Indent Char"/>
    <w:basedOn w:val="DefaultParagraphFont"/>
    <w:link w:val="BodyTextIndent"/>
    <w:rsid w:val="005277D5"/>
    <w:rPr>
      <w:rFonts w:ascii="Cambria" w:eastAsia="Calibri" w:hAnsi="Cambria"/>
      <w:sz w:val="22"/>
      <w:szCs w:val="22"/>
      <w:lang w:val="x-none"/>
    </w:rPr>
  </w:style>
  <w:style w:type="paragraph" w:styleId="BodyTextFirstIndent2">
    <w:name w:val="Body Text First Indent 2"/>
    <w:basedOn w:val="Normal"/>
    <w:link w:val="BodyTextFirstIndent2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firstLine="210"/>
      <w:textAlignment w:val="auto"/>
    </w:pPr>
    <w:rPr>
      <w:rFonts w:ascii="Cambria" w:eastAsia="Calibri" w:hAnsi="Cambria"/>
      <w:szCs w:val="22"/>
      <w:lang w:val="x-none"/>
    </w:rPr>
  </w:style>
  <w:style w:type="character" w:customStyle="1" w:styleId="BodyTextFirstIndent2Char">
    <w:name w:val="Body Text First Indent 2 Char"/>
    <w:basedOn w:val="BodyTextIndentChar"/>
    <w:link w:val="BodyTextFirstIndent2"/>
    <w:rsid w:val="005277D5"/>
    <w:rPr>
      <w:rFonts w:ascii="Cambria" w:eastAsia="Calibri" w:hAnsi="Cambria"/>
      <w:sz w:val="22"/>
      <w:szCs w:val="22"/>
      <w:lang w:val="x-none"/>
    </w:rPr>
  </w:style>
  <w:style w:type="paragraph" w:styleId="BodyTextIndent2">
    <w:name w:val="Body Text Indent 2"/>
    <w:basedOn w:val="Normal"/>
    <w:link w:val="BodyTextIndent2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480" w:lineRule="auto"/>
      <w:ind w:left="283"/>
      <w:textAlignment w:val="auto"/>
    </w:pPr>
    <w:rPr>
      <w:rFonts w:ascii="Cambria" w:eastAsia="Calibri" w:hAnsi="Cambria"/>
      <w:szCs w:val="22"/>
      <w:lang w:val="x-none"/>
    </w:rPr>
  </w:style>
  <w:style w:type="character" w:customStyle="1" w:styleId="BodyTextIndent2Char">
    <w:name w:val="Body Text Indent 2 Char"/>
    <w:basedOn w:val="DefaultParagraphFont"/>
    <w:link w:val="BodyTextIndent2"/>
    <w:rsid w:val="005277D5"/>
    <w:rPr>
      <w:rFonts w:ascii="Cambria" w:eastAsia="Calibri" w:hAnsi="Cambria"/>
      <w:sz w:val="22"/>
      <w:szCs w:val="22"/>
      <w:lang w:val="x-none"/>
    </w:rPr>
  </w:style>
  <w:style w:type="paragraph" w:styleId="BodyTextIndent3">
    <w:name w:val="Body Text Indent 3"/>
    <w:basedOn w:val="Normal"/>
    <w:link w:val="BodyTextIndent3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283"/>
      <w:textAlignment w:val="auto"/>
    </w:pPr>
    <w:rPr>
      <w:rFonts w:ascii="Cambria" w:eastAsia="Calibri" w:hAnsi="Cambria"/>
      <w:sz w:val="16"/>
      <w:szCs w:val="16"/>
      <w:lang w:val="x-none"/>
    </w:rPr>
  </w:style>
  <w:style w:type="character" w:customStyle="1" w:styleId="BodyTextIndent3Char">
    <w:name w:val="Body Text Indent 3 Char"/>
    <w:basedOn w:val="DefaultParagraphFont"/>
    <w:link w:val="BodyTextIndent3"/>
    <w:rsid w:val="005277D5"/>
    <w:rPr>
      <w:rFonts w:ascii="Cambria" w:eastAsia="Calibri" w:hAnsi="Cambria"/>
      <w:sz w:val="16"/>
      <w:szCs w:val="16"/>
      <w:lang w:val="x-none"/>
    </w:rPr>
  </w:style>
  <w:style w:type="paragraph" w:styleId="Caption">
    <w:name w:val="caption"/>
    <w:basedOn w:val="Normal"/>
    <w:next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120" w:line="276" w:lineRule="auto"/>
      <w:jc w:val="center"/>
      <w:textAlignment w:val="auto"/>
    </w:pPr>
    <w:rPr>
      <w:rFonts w:ascii="Cambria" w:eastAsia="Calibri" w:hAnsi="Cambria"/>
      <w:b/>
      <w:bCs/>
      <w:szCs w:val="22"/>
      <w:lang w:val="en-GB"/>
    </w:rPr>
  </w:style>
  <w:style w:type="paragraph" w:styleId="Closing">
    <w:name w:val="Closing"/>
    <w:basedOn w:val="Normal"/>
    <w:link w:val="Closing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4252"/>
      <w:textAlignment w:val="auto"/>
    </w:pPr>
    <w:rPr>
      <w:rFonts w:ascii="Cambria" w:eastAsia="Calibri" w:hAnsi="Cambria"/>
      <w:szCs w:val="22"/>
      <w:lang w:val="x-none"/>
    </w:rPr>
  </w:style>
  <w:style w:type="character" w:customStyle="1" w:styleId="ClosingChar">
    <w:name w:val="Closing Char"/>
    <w:basedOn w:val="DefaultParagraphFont"/>
    <w:link w:val="Closing"/>
    <w:rsid w:val="005277D5"/>
    <w:rPr>
      <w:rFonts w:ascii="Cambria" w:eastAsia="Calibri" w:hAnsi="Cambria"/>
      <w:sz w:val="22"/>
      <w:szCs w:val="22"/>
      <w:lang w:val="x-none"/>
    </w:rPr>
  </w:style>
  <w:style w:type="paragraph" w:styleId="Date">
    <w:name w:val="Date"/>
    <w:basedOn w:val="Normal"/>
    <w:next w:val="Normal"/>
    <w:link w:val="Date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x-none"/>
    </w:rPr>
  </w:style>
  <w:style w:type="character" w:customStyle="1" w:styleId="DateChar">
    <w:name w:val="Date Char"/>
    <w:basedOn w:val="DefaultParagraphFont"/>
    <w:link w:val="Date"/>
    <w:rsid w:val="005277D5"/>
    <w:rPr>
      <w:rFonts w:ascii="Cambria" w:eastAsia="Calibri" w:hAnsi="Cambria"/>
      <w:sz w:val="22"/>
      <w:szCs w:val="22"/>
      <w:lang w:val="x-none"/>
    </w:rPr>
  </w:style>
  <w:style w:type="paragraph" w:customStyle="1" w:styleId="Definition">
    <w:name w:val="Definition"/>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en-GB"/>
    </w:rPr>
  </w:style>
  <w:style w:type="character" w:customStyle="1" w:styleId="Defterms">
    <w:name w:val="Defterms"/>
    <w:rsid w:val="005277D5"/>
    <w:rPr>
      <w:noProof w:val="0"/>
      <w:color w:val="auto"/>
      <w:lang w:val="fr-FR"/>
    </w:rPr>
  </w:style>
  <w:style w:type="paragraph" w:customStyle="1" w:styleId="dl">
    <w:name w:val="dl"/>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800" w:hanging="400"/>
      <w:textAlignment w:val="auto"/>
    </w:pPr>
    <w:rPr>
      <w:rFonts w:ascii="Cambria" w:eastAsia="Calibri" w:hAnsi="Cambria"/>
      <w:szCs w:val="22"/>
      <w:lang w:val="en-GB"/>
    </w:rPr>
  </w:style>
  <w:style w:type="character" w:styleId="Emphasis">
    <w:name w:val="Emphasis"/>
    <w:uiPriority w:val="20"/>
    <w:rsid w:val="005277D5"/>
    <w:rPr>
      <w:i/>
      <w:iCs/>
      <w:noProof w:val="0"/>
      <w:lang w:val="fr-FR"/>
    </w:rPr>
  </w:style>
  <w:style w:type="character" w:styleId="EndnoteReference">
    <w:name w:val="endnote reference"/>
    <w:rsid w:val="005277D5"/>
    <w:rPr>
      <w:noProof w:val="0"/>
      <w:vertAlign w:val="superscript"/>
      <w:lang w:val="fr-FR"/>
    </w:rPr>
  </w:style>
  <w:style w:type="paragraph" w:styleId="EndnoteText">
    <w:name w:val="endnote text"/>
    <w:basedOn w:val="Normal"/>
    <w:link w:val="EndnoteText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x-none"/>
    </w:rPr>
  </w:style>
  <w:style w:type="character" w:customStyle="1" w:styleId="EndnoteTextChar">
    <w:name w:val="Endnote Text Char"/>
    <w:basedOn w:val="DefaultParagraphFont"/>
    <w:link w:val="EndnoteText"/>
    <w:rsid w:val="005277D5"/>
    <w:rPr>
      <w:rFonts w:ascii="Cambria" w:eastAsia="Calibri" w:hAnsi="Cambria"/>
      <w:sz w:val="22"/>
      <w:szCs w:val="22"/>
      <w:lang w:val="x-none"/>
    </w:rPr>
  </w:style>
  <w:style w:type="paragraph" w:styleId="EnvelopeAddress">
    <w:name w:val="envelope address"/>
    <w:basedOn w:val="Normal"/>
    <w:rsid w:val="005277D5"/>
    <w:pPr>
      <w:framePr w:w="7938" w:h="1985" w:hRule="exact" w:hSpace="141" w:wrap="auto" w:hAnchor="page" w:xAlign="center" w:yAlign="bottom"/>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2835"/>
      <w:textAlignment w:val="auto"/>
    </w:pPr>
    <w:rPr>
      <w:rFonts w:ascii="Cambria" w:eastAsia="Calibri" w:hAnsi="Cambria"/>
      <w:sz w:val="24"/>
      <w:szCs w:val="24"/>
      <w:lang w:val="en-GB"/>
    </w:rPr>
  </w:style>
  <w:style w:type="paragraph" w:styleId="EnvelopeReturn">
    <w:name w:val="envelope return"/>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en-GB"/>
    </w:rPr>
  </w:style>
  <w:style w:type="paragraph" w:customStyle="1" w:styleId="Example">
    <w:name w:val="Example"/>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0"/>
      </w:tabs>
      <w:overflowPunct/>
      <w:autoSpaceDE/>
      <w:autoSpaceDN/>
      <w:adjustRightInd/>
      <w:spacing w:before="0" w:after="240" w:line="210" w:lineRule="atLeast"/>
      <w:textAlignment w:val="auto"/>
    </w:pPr>
    <w:rPr>
      <w:rFonts w:ascii="Cambria" w:eastAsia="Calibri" w:hAnsi="Cambria"/>
      <w:sz w:val="18"/>
      <w:szCs w:val="18"/>
      <w:lang w:val="en-GB"/>
    </w:rPr>
  </w:style>
  <w:style w:type="character" w:customStyle="1" w:styleId="ExtXref">
    <w:name w:val="ExtXref"/>
    <w:rsid w:val="005277D5"/>
    <w:rPr>
      <w:noProof w:val="0"/>
      <w:color w:val="auto"/>
      <w:lang w:val="fr-FR"/>
    </w:rPr>
  </w:style>
  <w:style w:type="paragraph" w:customStyle="1" w:styleId="Figurefootnote">
    <w:name w:val="Figure footnote"/>
    <w:basedOn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40"/>
      </w:tabs>
      <w:overflowPunct/>
      <w:autoSpaceDE/>
      <w:autoSpaceDN/>
      <w:adjustRightInd/>
      <w:spacing w:before="0" w:after="60" w:line="210" w:lineRule="atLeast"/>
      <w:textAlignment w:val="auto"/>
    </w:pPr>
    <w:rPr>
      <w:rFonts w:ascii="Cambria" w:eastAsia="Calibri" w:hAnsi="Cambria"/>
      <w:sz w:val="18"/>
      <w:szCs w:val="18"/>
      <w:lang w:val="en-GB"/>
    </w:rPr>
  </w:style>
  <w:style w:type="paragraph" w:customStyle="1" w:styleId="Foreword">
    <w:name w:val="Foreword"/>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color w:val="0000FF"/>
      <w:szCs w:val="22"/>
      <w:lang w:val="en-GB"/>
    </w:rPr>
  </w:style>
  <w:style w:type="paragraph" w:customStyle="1" w:styleId="Formula">
    <w:name w:val="Formula"/>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52"/>
      </w:tabs>
      <w:overflowPunct/>
      <w:autoSpaceDE/>
      <w:autoSpaceDN/>
      <w:adjustRightInd/>
      <w:spacing w:before="0" w:after="220" w:line="276" w:lineRule="auto"/>
      <w:ind w:left="403"/>
      <w:jc w:val="left"/>
      <w:textAlignment w:val="auto"/>
    </w:pPr>
    <w:rPr>
      <w:rFonts w:ascii="Cambria" w:eastAsia="Calibri" w:hAnsi="Cambria"/>
      <w:szCs w:val="22"/>
      <w:lang w:val="en-GB"/>
    </w:rPr>
  </w:style>
  <w:style w:type="paragraph" w:styleId="Index8">
    <w:name w:val="index 8"/>
    <w:basedOn w:val="Normal"/>
    <w:next w:val="Normal"/>
    <w:autoRedefine/>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20" w:lineRule="atLeast"/>
      <w:ind w:left="1600" w:hanging="200"/>
      <w:textAlignment w:val="auto"/>
    </w:pPr>
    <w:rPr>
      <w:rFonts w:ascii="Cambria" w:eastAsia="Calibri" w:hAnsi="Cambria"/>
      <w:b/>
      <w:bCs/>
      <w:szCs w:val="22"/>
      <w:lang w:val="en-GB"/>
    </w:rPr>
  </w:style>
  <w:style w:type="paragraph" w:styleId="Index9">
    <w:name w:val="index 9"/>
    <w:basedOn w:val="Normal"/>
    <w:next w:val="Normal"/>
    <w:autoRedefine/>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20" w:lineRule="atLeast"/>
      <w:ind w:left="1800" w:hanging="200"/>
      <w:textAlignment w:val="auto"/>
    </w:pPr>
    <w:rPr>
      <w:rFonts w:ascii="Cambria" w:eastAsia="Calibri" w:hAnsi="Cambria"/>
      <w:b/>
      <w:bCs/>
      <w:szCs w:val="22"/>
      <w:lang w:val="en-GB"/>
    </w:rPr>
  </w:style>
  <w:style w:type="paragraph" w:customStyle="1" w:styleId="Introduction">
    <w:name w:val="Introduction"/>
    <w:basedOn w:val="Normal"/>
    <w:next w:val="Normal"/>
    <w:rsid w:val="005277D5"/>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suppressAutoHyphens/>
      <w:overflowPunct/>
      <w:autoSpaceDE/>
      <w:autoSpaceDN/>
      <w:adjustRightInd/>
      <w:spacing w:before="960" w:after="310" w:line="310" w:lineRule="exact"/>
      <w:jc w:val="left"/>
      <w:textAlignment w:val="auto"/>
    </w:pPr>
    <w:rPr>
      <w:rFonts w:ascii="Cambria" w:eastAsia="Calibri" w:hAnsi="Cambria"/>
      <w:b/>
      <w:bCs/>
      <w:sz w:val="28"/>
      <w:szCs w:val="28"/>
      <w:lang w:val="en-GB"/>
    </w:rPr>
  </w:style>
  <w:style w:type="paragraph" w:styleId="List">
    <w:name w:val="List"/>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283" w:hanging="283"/>
      <w:textAlignment w:val="auto"/>
    </w:pPr>
    <w:rPr>
      <w:rFonts w:ascii="Cambria" w:eastAsia="Calibri" w:hAnsi="Cambria"/>
      <w:szCs w:val="22"/>
      <w:lang w:val="en-GB"/>
    </w:rPr>
  </w:style>
  <w:style w:type="paragraph" w:styleId="List2">
    <w:name w:val="List 2"/>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566" w:hanging="283"/>
      <w:textAlignment w:val="auto"/>
    </w:pPr>
    <w:rPr>
      <w:rFonts w:ascii="Cambria" w:eastAsia="Calibri" w:hAnsi="Cambria"/>
      <w:szCs w:val="22"/>
      <w:lang w:val="en-GB"/>
    </w:rPr>
  </w:style>
  <w:style w:type="paragraph" w:styleId="List3">
    <w:name w:val="List 3"/>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849" w:hanging="283"/>
      <w:textAlignment w:val="auto"/>
    </w:pPr>
    <w:rPr>
      <w:rFonts w:ascii="Cambria" w:eastAsia="Calibri" w:hAnsi="Cambria"/>
      <w:szCs w:val="22"/>
      <w:lang w:val="en-GB"/>
    </w:rPr>
  </w:style>
  <w:style w:type="paragraph" w:styleId="List4">
    <w:name w:val="List 4"/>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1132" w:hanging="283"/>
      <w:textAlignment w:val="auto"/>
    </w:pPr>
    <w:rPr>
      <w:rFonts w:ascii="Cambria" w:eastAsia="Calibri" w:hAnsi="Cambria"/>
      <w:szCs w:val="22"/>
      <w:lang w:val="en-GB"/>
    </w:rPr>
  </w:style>
  <w:style w:type="paragraph" w:styleId="List5">
    <w:name w:val="List 5"/>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1415" w:hanging="283"/>
      <w:textAlignment w:val="auto"/>
    </w:pPr>
    <w:rPr>
      <w:rFonts w:ascii="Cambria" w:eastAsia="Calibri" w:hAnsi="Cambria"/>
      <w:szCs w:val="22"/>
      <w:lang w:val="en-GB"/>
    </w:rPr>
  </w:style>
  <w:style w:type="paragraph" w:styleId="ListBullet">
    <w:name w:val="List Bullet"/>
    <w:aliases w:val="UL,Liste à puces"/>
    <w:basedOn w:val="Normal"/>
    <w:autoRedefine/>
    <w:rsid w:val="005277D5"/>
    <w:pPr>
      <w:numPr>
        <w:numId w:val="4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overflowPunct/>
      <w:autoSpaceDE/>
      <w:autoSpaceDN/>
      <w:adjustRightInd/>
      <w:spacing w:before="0" w:after="160" w:line="276" w:lineRule="auto"/>
      <w:textAlignment w:val="auto"/>
    </w:pPr>
    <w:rPr>
      <w:rFonts w:ascii="Cambria" w:eastAsia="Calibri" w:hAnsi="Cambria"/>
      <w:szCs w:val="22"/>
      <w:lang w:val="en-GB"/>
    </w:rPr>
  </w:style>
  <w:style w:type="paragraph" w:styleId="ListBullet2">
    <w:name w:val="List Bullet 2"/>
    <w:basedOn w:val="Normal"/>
    <w:autoRedefine/>
    <w:rsid w:val="005277D5"/>
    <w:pPr>
      <w:numPr>
        <w:ilvl w:val="1"/>
        <w:numId w:val="45"/>
      </w:numPr>
      <w:tabs>
        <w:tab w:val="clear" w:pos="360"/>
        <w:tab w:val="clear" w:pos="720"/>
        <w:tab w:val="clear" w:pos="1020"/>
        <w:tab w:val="clear" w:pos="1080"/>
        <w:tab w:val="clear" w:pos="1440"/>
        <w:tab w:val="clear" w:pos="1800"/>
        <w:tab w:val="clear" w:pos="2160"/>
        <w:tab w:val="clear" w:pos="2520"/>
        <w:tab w:val="clear" w:pos="2880"/>
        <w:tab w:val="clear" w:pos="3240"/>
        <w:tab w:val="clear" w:pos="3600"/>
        <w:tab w:val="clear" w:pos="3960"/>
        <w:tab w:val="clear" w:pos="4320"/>
        <w:tab w:val="num" w:pos="643"/>
      </w:tabs>
      <w:overflowPunct/>
      <w:autoSpaceDE/>
      <w:autoSpaceDN/>
      <w:adjustRightInd/>
      <w:spacing w:before="0" w:after="160" w:line="276" w:lineRule="auto"/>
      <w:ind w:left="643" w:hanging="360"/>
      <w:textAlignment w:val="auto"/>
    </w:pPr>
    <w:rPr>
      <w:rFonts w:ascii="Cambria" w:eastAsia="Calibri" w:hAnsi="Cambria"/>
      <w:szCs w:val="22"/>
      <w:lang w:val="en-GB"/>
    </w:rPr>
  </w:style>
  <w:style w:type="paragraph" w:styleId="ListBullet3">
    <w:name w:val="List Bullet 3"/>
    <w:basedOn w:val="Normal"/>
    <w:autoRedefine/>
    <w:rsid w:val="005277D5"/>
    <w:pPr>
      <w:numPr>
        <w:ilvl w:val="2"/>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926"/>
      </w:tabs>
      <w:overflowPunct/>
      <w:autoSpaceDE/>
      <w:autoSpaceDN/>
      <w:adjustRightInd/>
      <w:spacing w:before="0" w:after="160" w:line="276" w:lineRule="auto"/>
      <w:ind w:left="926" w:hanging="360"/>
      <w:textAlignment w:val="auto"/>
    </w:pPr>
    <w:rPr>
      <w:rFonts w:ascii="Cambria" w:eastAsia="Calibri" w:hAnsi="Cambria"/>
      <w:szCs w:val="22"/>
      <w:lang w:val="en-GB"/>
    </w:rPr>
  </w:style>
  <w:style w:type="paragraph" w:styleId="ListBullet4">
    <w:name w:val="List Bullet 4"/>
    <w:basedOn w:val="Normal"/>
    <w:autoRedefine/>
    <w:rsid w:val="005277D5"/>
    <w:pPr>
      <w:numPr>
        <w:ilvl w:val="3"/>
        <w:numId w:val="45"/>
      </w:numPr>
      <w:tabs>
        <w:tab w:val="clear" w:pos="360"/>
        <w:tab w:val="clear" w:pos="720"/>
        <w:tab w:val="clear" w:pos="1080"/>
        <w:tab w:val="clear" w:pos="112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160" w:line="276" w:lineRule="auto"/>
      <w:ind w:left="1209" w:hanging="360"/>
      <w:textAlignment w:val="auto"/>
    </w:pPr>
    <w:rPr>
      <w:rFonts w:ascii="Cambria" w:eastAsia="Calibri" w:hAnsi="Cambria"/>
      <w:szCs w:val="22"/>
      <w:lang w:val="en-GB"/>
    </w:rPr>
  </w:style>
  <w:style w:type="paragraph" w:styleId="ListBullet5">
    <w:name w:val="List Bullet 5"/>
    <w:basedOn w:val="Normal"/>
    <w:autoRedefine/>
    <w:rsid w:val="005277D5"/>
    <w:pPr>
      <w:numPr>
        <w:ilvl w:val="4"/>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492"/>
      </w:tabs>
      <w:overflowPunct/>
      <w:autoSpaceDE/>
      <w:autoSpaceDN/>
      <w:adjustRightInd/>
      <w:spacing w:before="0" w:after="160" w:line="276" w:lineRule="auto"/>
      <w:ind w:left="1492" w:hanging="360"/>
      <w:textAlignment w:val="auto"/>
    </w:pPr>
    <w:rPr>
      <w:rFonts w:ascii="Cambria" w:eastAsia="Calibri" w:hAnsi="Cambria"/>
      <w:szCs w:val="22"/>
      <w:lang w:val="en-GB"/>
    </w:rPr>
  </w:style>
  <w:style w:type="paragraph" w:styleId="ListContinue">
    <w:name w:val="List Continue"/>
    <w:aliases w:val="list 1,list-1"/>
    <w:basedOn w:val="Normal"/>
    <w:uiPriority w:val="99"/>
    <w:rsid w:val="005277D5"/>
    <w:pPr>
      <w:numPr>
        <w:ilvl w:val="5"/>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160" w:line="276" w:lineRule="auto"/>
      <w:ind w:left="400" w:hanging="400"/>
      <w:textAlignment w:val="auto"/>
    </w:pPr>
    <w:rPr>
      <w:rFonts w:ascii="Cambria" w:eastAsia="Calibri" w:hAnsi="Cambria"/>
      <w:szCs w:val="22"/>
      <w:lang w:val="en-GB"/>
    </w:rPr>
  </w:style>
  <w:style w:type="paragraph" w:styleId="ListContinue2">
    <w:name w:val="List Continue 2"/>
    <w:aliases w:val="list-2"/>
    <w:basedOn w:val="ListContinue"/>
    <w:uiPriority w:val="99"/>
    <w:rsid w:val="005277D5"/>
    <w:pPr>
      <w:numPr>
        <w:ilvl w:val="1"/>
        <w:numId w:val="17"/>
      </w:numPr>
      <w:tabs>
        <w:tab w:val="clear" w:pos="400"/>
        <w:tab w:val="left" w:pos="800"/>
      </w:tabs>
    </w:pPr>
  </w:style>
  <w:style w:type="paragraph" w:styleId="ListContinue3">
    <w:name w:val="List Continue 3"/>
    <w:aliases w:val="list-3"/>
    <w:basedOn w:val="ListContinue"/>
    <w:uiPriority w:val="99"/>
    <w:rsid w:val="005277D5"/>
    <w:pPr>
      <w:numPr>
        <w:ilvl w:val="2"/>
        <w:numId w:val="17"/>
      </w:numPr>
      <w:tabs>
        <w:tab w:val="clear" w:pos="400"/>
        <w:tab w:val="left" w:pos="1200"/>
      </w:tabs>
    </w:pPr>
  </w:style>
  <w:style w:type="paragraph" w:styleId="ListContinue4">
    <w:name w:val="List Continue 4"/>
    <w:aliases w:val="list-4"/>
    <w:basedOn w:val="ListContinue"/>
    <w:uiPriority w:val="99"/>
    <w:rsid w:val="005277D5"/>
    <w:pPr>
      <w:numPr>
        <w:ilvl w:val="3"/>
        <w:numId w:val="17"/>
      </w:numPr>
      <w:tabs>
        <w:tab w:val="clear" w:pos="400"/>
        <w:tab w:val="left" w:pos="1600"/>
      </w:tabs>
    </w:pPr>
  </w:style>
  <w:style w:type="paragraph" w:styleId="ListContinue5">
    <w:name w:val="List Continue 5"/>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1415"/>
      <w:textAlignment w:val="auto"/>
    </w:pPr>
    <w:rPr>
      <w:rFonts w:ascii="Cambria" w:eastAsia="Calibri" w:hAnsi="Cambria"/>
      <w:szCs w:val="22"/>
      <w:lang w:val="en-GB"/>
    </w:rPr>
  </w:style>
  <w:style w:type="paragraph" w:styleId="ListNumber">
    <w:name w:val="List Number"/>
    <w:aliases w:val="OL"/>
    <w:basedOn w:val="Normal"/>
    <w:rsid w:val="005277D5"/>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160" w:line="276" w:lineRule="auto"/>
      <w:textAlignment w:val="auto"/>
    </w:pPr>
    <w:rPr>
      <w:rFonts w:ascii="Cambria" w:eastAsia="Calibri" w:hAnsi="Cambria"/>
      <w:szCs w:val="22"/>
      <w:lang w:val="en-GB"/>
    </w:rPr>
  </w:style>
  <w:style w:type="paragraph" w:styleId="ListNumber2">
    <w:name w:val="List Number 2"/>
    <w:basedOn w:val="Normal"/>
    <w:rsid w:val="005277D5"/>
    <w:pPr>
      <w:numPr>
        <w:ilvl w:val="1"/>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160" w:line="276" w:lineRule="auto"/>
      <w:textAlignment w:val="auto"/>
    </w:pPr>
    <w:rPr>
      <w:rFonts w:ascii="Cambria" w:eastAsia="Calibri" w:hAnsi="Cambria"/>
      <w:szCs w:val="22"/>
      <w:lang w:val="en-GB"/>
    </w:rPr>
  </w:style>
  <w:style w:type="paragraph" w:styleId="ListNumber3">
    <w:name w:val="List Number 3"/>
    <w:basedOn w:val="Normal"/>
    <w:rsid w:val="005277D5"/>
    <w:pPr>
      <w:numPr>
        <w:ilvl w:val="2"/>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160" w:line="276" w:lineRule="auto"/>
      <w:textAlignment w:val="auto"/>
    </w:pPr>
    <w:rPr>
      <w:rFonts w:ascii="Cambria" w:eastAsia="Calibri" w:hAnsi="Cambria"/>
      <w:szCs w:val="22"/>
      <w:lang w:val="en-GB"/>
    </w:rPr>
  </w:style>
  <w:style w:type="paragraph" w:styleId="ListNumber4">
    <w:name w:val="List Number 4"/>
    <w:basedOn w:val="Normal"/>
    <w:rsid w:val="005277D5"/>
    <w:pPr>
      <w:numPr>
        <w:ilvl w:val="3"/>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160" w:line="276" w:lineRule="auto"/>
      <w:textAlignment w:val="auto"/>
    </w:pPr>
    <w:rPr>
      <w:rFonts w:ascii="Cambria" w:eastAsia="Calibri" w:hAnsi="Cambria"/>
      <w:szCs w:val="22"/>
      <w:lang w:val="en-GB"/>
    </w:rPr>
  </w:style>
  <w:style w:type="paragraph" w:styleId="ListNumber5">
    <w:name w:val="List Number 5"/>
    <w:basedOn w:val="Normal"/>
    <w:rsid w:val="005277D5"/>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styleId="MacroText">
    <w:name w:val="macro"/>
    <w:link w:val="MacroTextChar"/>
    <w:rsid w:val="005277D5"/>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Courier New"/>
      <w:lang w:val="en-GB" w:eastAsia="ja-JP"/>
    </w:rPr>
  </w:style>
  <w:style w:type="character" w:customStyle="1" w:styleId="MacroTextChar">
    <w:name w:val="Macro Text Char"/>
    <w:basedOn w:val="DefaultParagraphFont"/>
    <w:link w:val="MacroText"/>
    <w:rsid w:val="005277D5"/>
    <w:rPr>
      <w:rFonts w:ascii="Courier New" w:eastAsia="MS Mincho" w:hAnsi="Courier New" w:cs="Courier New"/>
      <w:lang w:val="en-GB" w:eastAsia="ja-JP"/>
    </w:rPr>
  </w:style>
  <w:style w:type="paragraph" w:styleId="MessageHeader">
    <w:name w:val="Message Header"/>
    <w:basedOn w:val="Normal"/>
    <w:link w:val="MessageHeaderChar"/>
    <w:rsid w:val="005277D5"/>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1134" w:hanging="1134"/>
      <w:textAlignment w:val="auto"/>
    </w:pPr>
    <w:rPr>
      <w:rFonts w:ascii="Cambria" w:eastAsia="Calibri" w:hAnsi="Cambria"/>
      <w:sz w:val="24"/>
      <w:szCs w:val="24"/>
      <w:lang w:val="x-none"/>
    </w:rPr>
  </w:style>
  <w:style w:type="character" w:customStyle="1" w:styleId="MessageHeaderChar">
    <w:name w:val="Message Header Char"/>
    <w:basedOn w:val="DefaultParagraphFont"/>
    <w:link w:val="MessageHeader"/>
    <w:rsid w:val="005277D5"/>
    <w:rPr>
      <w:rFonts w:ascii="Cambria" w:eastAsia="Calibri" w:hAnsi="Cambria"/>
      <w:sz w:val="24"/>
      <w:szCs w:val="24"/>
      <w:shd w:val="pct20" w:color="auto" w:fill="auto"/>
      <w:lang w:val="x-none"/>
    </w:rPr>
  </w:style>
  <w:style w:type="paragraph" w:customStyle="1" w:styleId="MSDNFR">
    <w:name w:val="MSDNFR"/>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20" w:lineRule="atLeast"/>
      <w:textAlignment w:val="auto"/>
    </w:pPr>
    <w:rPr>
      <w:rFonts w:ascii="Cambria" w:eastAsia="Calibri" w:hAnsi="Cambria"/>
      <w:color w:val="0000FF"/>
      <w:szCs w:val="22"/>
      <w:lang w:val="en-GB"/>
    </w:rPr>
  </w:style>
  <w:style w:type="paragraph" w:customStyle="1" w:styleId="na2">
    <w:name w:val="na2"/>
    <w:basedOn w:val="a2"/>
    <w:next w:val="Normal"/>
    <w:rsid w:val="005277D5"/>
    <w:pPr>
      <w:numPr>
        <w:numId w:val="22"/>
      </w:numPr>
    </w:pPr>
  </w:style>
  <w:style w:type="paragraph" w:customStyle="1" w:styleId="na3">
    <w:name w:val="na3"/>
    <w:basedOn w:val="a3"/>
    <w:next w:val="Normal"/>
    <w:rsid w:val="005277D5"/>
    <w:pPr>
      <w:numPr>
        <w:numId w:val="22"/>
      </w:numPr>
    </w:pPr>
  </w:style>
  <w:style w:type="paragraph" w:customStyle="1" w:styleId="na4">
    <w:name w:val="na4"/>
    <w:basedOn w:val="a4"/>
    <w:next w:val="Normal"/>
    <w:rsid w:val="005277D5"/>
    <w:pPr>
      <w:numPr>
        <w:ilvl w:val="3"/>
        <w:numId w:val="22"/>
      </w:numPr>
      <w:tabs>
        <w:tab w:val="left" w:pos="1060"/>
      </w:tabs>
    </w:pPr>
  </w:style>
  <w:style w:type="paragraph" w:customStyle="1" w:styleId="na5">
    <w:name w:val="na5"/>
    <w:basedOn w:val="a5"/>
    <w:next w:val="Normal"/>
    <w:rsid w:val="005277D5"/>
    <w:pPr>
      <w:numPr>
        <w:numId w:val="22"/>
      </w:numPr>
    </w:pPr>
  </w:style>
  <w:style w:type="paragraph" w:customStyle="1" w:styleId="na6">
    <w:name w:val="na6"/>
    <w:basedOn w:val="a6"/>
    <w:next w:val="Normal"/>
    <w:rsid w:val="005277D5"/>
    <w:pPr>
      <w:numPr>
        <w:numId w:val="22"/>
      </w:numPr>
    </w:pPr>
  </w:style>
  <w:style w:type="paragraph" w:styleId="NoteHeading">
    <w:name w:val="Note Heading"/>
    <w:basedOn w:val="Normal"/>
    <w:next w:val="Normal"/>
    <w:link w:val="NoteHeading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x-none"/>
    </w:rPr>
  </w:style>
  <w:style w:type="character" w:customStyle="1" w:styleId="NoteHeadingChar">
    <w:name w:val="Note Heading Char"/>
    <w:basedOn w:val="DefaultParagraphFont"/>
    <w:link w:val="NoteHeading"/>
    <w:rsid w:val="005277D5"/>
    <w:rPr>
      <w:rFonts w:ascii="Cambria" w:eastAsia="Calibri" w:hAnsi="Cambria"/>
      <w:sz w:val="22"/>
      <w:szCs w:val="22"/>
      <w:lang w:val="x-none"/>
    </w:rPr>
  </w:style>
  <w:style w:type="paragraph" w:customStyle="1" w:styleId="p2">
    <w:name w:val="p2"/>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3">
    <w:name w:val="p3"/>
    <w:basedOn w:val="Normal"/>
    <w:next w:val="Normal"/>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4">
    <w:name w:val="p4"/>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0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5">
    <w:name w:val="p5"/>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0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6">
    <w:name w:val="p6"/>
    <w:basedOn w:val="Normal"/>
    <w:next w:val="Normal"/>
    <w:rsid w:val="005277D5"/>
    <w:pPr>
      <w:tabs>
        <w:tab w:val="clear" w:pos="360"/>
        <w:tab w:val="clear" w:pos="720"/>
        <w:tab w:val="clear" w:pos="108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styleId="PlainText">
    <w:name w:val="Plain Text"/>
    <w:basedOn w:val="Normal"/>
    <w:link w:val="PlainText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ourier New" w:eastAsia="Calibri" w:hAnsi="Courier New"/>
      <w:szCs w:val="22"/>
      <w:lang w:val="x-none"/>
    </w:rPr>
  </w:style>
  <w:style w:type="character" w:customStyle="1" w:styleId="PlainTextChar">
    <w:name w:val="Plain Text Char"/>
    <w:basedOn w:val="DefaultParagraphFont"/>
    <w:link w:val="PlainText"/>
    <w:rsid w:val="005277D5"/>
    <w:rPr>
      <w:rFonts w:ascii="Courier New" w:eastAsia="Calibri" w:hAnsi="Courier New"/>
      <w:sz w:val="22"/>
      <w:szCs w:val="22"/>
      <w:lang w:val="x-none"/>
    </w:rPr>
  </w:style>
  <w:style w:type="paragraph" w:customStyle="1" w:styleId="RefNorm">
    <w:name w:val="RefNorm"/>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styleId="Salutation">
    <w:name w:val="Salutation"/>
    <w:basedOn w:val="Normal"/>
    <w:next w:val="Normal"/>
    <w:link w:val="Salutation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x-none"/>
    </w:rPr>
  </w:style>
  <w:style w:type="character" w:customStyle="1" w:styleId="SalutationChar">
    <w:name w:val="Salutation Char"/>
    <w:basedOn w:val="DefaultParagraphFont"/>
    <w:link w:val="Salutation"/>
    <w:rsid w:val="005277D5"/>
    <w:rPr>
      <w:rFonts w:ascii="Cambria" w:eastAsia="Calibri" w:hAnsi="Cambria"/>
      <w:sz w:val="22"/>
      <w:szCs w:val="22"/>
      <w:lang w:val="x-none"/>
    </w:rPr>
  </w:style>
  <w:style w:type="paragraph" w:styleId="Signature">
    <w:name w:val="Signature"/>
    <w:basedOn w:val="Normal"/>
    <w:link w:val="Signature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ind w:left="4252"/>
      <w:textAlignment w:val="auto"/>
    </w:pPr>
    <w:rPr>
      <w:rFonts w:ascii="Cambria" w:eastAsia="Calibri" w:hAnsi="Cambria"/>
      <w:szCs w:val="22"/>
      <w:lang w:val="x-none"/>
    </w:rPr>
  </w:style>
  <w:style w:type="character" w:customStyle="1" w:styleId="SignatureChar">
    <w:name w:val="Signature Char"/>
    <w:basedOn w:val="DefaultParagraphFont"/>
    <w:link w:val="Signature"/>
    <w:rsid w:val="005277D5"/>
    <w:rPr>
      <w:rFonts w:ascii="Cambria" w:eastAsia="Calibri" w:hAnsi="Cambria"/>
      <w:sz w:val="22"/>
      <w:szCs w:val="22"/>
      <w:lang w:val="x-none"/>
    </w:rPr>
  </w:style>
  <w:style w:type="paragraph" w:customStyle="1" w:styleId="Special">
    <w:name w:val="Special"/>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30" w:lineRule="atLeast"/>
      <w:textAlignment w:val="auto"/>
    </w:pPr>
    <w:rPr>
      <w:rFonts w:ascii="Arial" w:eastAsia="Calibri" w:hAnsi="Arial" w:cs="Arial"/>
      <w:sz w:val="20"/>
      <w:lang w:val="en-GB" w:eastAsia="ja-JP"/>
    </w:rPr>
  </w:style>
  <w:style w:type="paragraph" w:styleId="Subtitle">
    <w:name w:val="Subtitle"/>
    <w:basedOn w:val="Normal"/>
    <w:link w:val="SubtitleChar"/>
    <w:uiPriority w:val="11"/>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line="276" w:lineRule="auto"/>
      <w:jc w:val="center"/>
      <w:textAlignment w:val="auto"/>
      <w:outlineLvl w:val="1"/>
    </w:pPr>
    <w:rPr>
      <w:rFonts w:ascii="Cambria" w:eastAsia="Calibri" w:hAnsi="Cambria"/>
      <w:sz w:val="24"/>
      <w:szCs w:val="24"/>
      <w:lang w:val="x-none"/>
    </w:rPr>
  </w:style>
  <w:style w:type="character" w:customStyle="1" w:styleId="SubtitleChar">
    <w:name w:val="Subtitle Char"/>
    <w:basedOn w:val="DefaultParagraphFont"/>
    <w:link w:val="Subtitle"/>
    <w:uiPriority w:val="11"/>
    <w:rsid w:val="005277D5"/>
    <w:rPr>
      <w:rFonts w:ascii="Cambria" w:eastAsia="Calibri" w:hAnsi="Cambria"/>
      <w:sz w:val="24"/>
      <w:szCs w:val="24"/>
      <w:lang w:val="x-none"/>
    </w:rPr>
  </w:style>
  <w:style w:type="paragraph" w:customStyle="1" w:styleId="Tablefootnote">
    <w:name w:val="Table footnot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40"/>
      </w:tabs>
      <w:overflowPunct/>
      <w:autoSpaceDE/>
      <w:autoSpaceDN/>
      <w:adjustRightInd/>
      <w:spacing w:before="60" w:after="60" w:line="190" w:lineRule="atLeast"/>
      <w:textAlignment w:val="auto"/>
    </w:pPr>
    <w:rPr>
      <w:rFonts w:ascii="Cambria" w:eastAsia="Calibri" w:hAnsi="Cambria"/>
      <w:sz w:val="16"/>
      <w:szCs w:val="16"/>
      <w:lang w:val="en-GB"/>
    </w:rPr>
  </w:style>
  <w:style w:type="paragraph" w:styleId="TableofAuthorities">
    <w:name w:val="table of authorities"/>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ind w:left="200" w:hanging="200"/>
      <w:textAlignment w:val="auto"/>
    </w:pPr>
    <w:rPr>
      <w:rFonts w:ascii="Cambria" w:eastAsia="Calibri" w:hAnsi="Cambria"/>
      <w:szCs w:val="22"/>
      <w:lang w:val="en-GB"/>
    </w:rPr>
  </w:style>
  <w:style w:type="paragraph" w:styleId="TableofFigures">
    <w:name w:val="table of figures"/>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39"/>
      </w:tabs>
      <w:overflowPunct/>
      <w:autoSpaceDE/>
      <w:autoSpaceDN/>
      <w:adjustRightInd/>
      <w:spacing w:before="120"/>
      <w:jc w:val="left"/>
      <w:textAlignment w:val="auto"/>
    </w:pPr>
    <w:rPr>
      <w:rFonts w:eastAsia="MS Mincho"/>
      <w:sz w:val="20"/>
      <w:szCs w:val="24"/>
      <w:lang w:val="en-GB" w:eastAsia="ja-JP"/>
    </w:rPr>
  </w:style>
  <w:style w:type="character" w:customStyle="1" w:styleId="TableFootNoteXref">
    <w:name w:val="TableFootNoteXref"/>
    <w:rsid w:val="005277D5"/>
    <w:rPr>
      <w:noProof/>
      <w:position w:val="6"/>
      <w:sz w:val="14"/>
      <w:szCs w:val="14"/>
      <w:lang w:val="fr-FR"/>
    </w:rPr>
  </w:style>
  <w:style w:type="paragraph" w:customStyle="1" w:styleId="Terms">
    <w:name w:val="Term(s)"/>
    <w:basedOn w:val="Normal"/>
    <w:next w:val="Definition"/>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0" w:line="276" w:lineRule="auto"/>
      <w:jc w:val="left"/>
      <w:textAlignment w:val="auto"/>
    </w:pPr>
    <w:rPr>
      <w:rFonts w:ascii="Cambria" w:eastAsia="Calibri" w:hAnsi="Cambria"/>
      <w:b/>
      <w:bCs/>
      <w:szCs w:val="22"/>
      <w:lang w:val="en-GB"/>
    </w:rPr>
  </w:style>
  <w:style w:type="paragraph" w:customStyle="1" w:styleId="TermNum">
    <w:name w:val="TermNum"/>
    <w:basedOn w:val="Normal"/>
    <w:next w:val="Terms"/>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276" w:lineRule="auto"/>
      <w:textAlignment w:val="auto"/>
    </w:pPr>
    <w:rPr>
      <w:rFonts w:ascii="Cambria" w:eastAsia="Calibri" w:hAnsi="Cambria"/>
      <w:b/>
      <w:bCs/>
      <w:szCs w:val="22"/>
      <w:lang w:val="en-GB"/>
    </w:rPr>
  </w:style>
  <w:style w:type="paragraph" w:styleId="TOAHeading">
    <w:name w:val="toa heading"/>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160" w:line="276" w:lineRule="auto"/>
      <w:textAlignment w:val="auto"/>
    </w:pPr>
    <w:rPr>
      <w:rFonts w:ascii="Cambria" w:eastAsia="Calibri" w:hAnsi="Cambria"/>
      <w:b/>
      <w:bCs/>
      <w:sz w:val="24"/>
      <w:szCs w:val="24"/>
      <w:lang w:val="en-GB"/>
    </w:rPr>
  </w:style>
  <w:style w:type="paragraph" w:customStyle="1" w:styleId="zzBiblio">
    <w:name w:val="zzBiblio"/>
    <w:basedOn w:val="Normal"/>
    <w:next w:val="Bibliography1"/>
    <w:rsid w:val="005277D5"/>
    <w:pPr>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pPr>
    <w:rPr>
      <w:rFonts w:ascii="Cambria" w:eastAsia="Calibri" w:hAnsi="Cambria"/>
      <w:b/>
      <w:bCs/>
      <w:sz w:val="28"/>
      <w:szCs w:val="28"/>
      <w:lang w:val="en-GB"/>
    </w:rPr>
  </w:style>
  <w:style w:type="paragraph" w:customStyle="1" w:styleId="zzContents">
    <w:name w:val="zzContents"/>
    <w:basedOn w:val="Introduction"/>
    <w:next w:val="TOC1"/>
    <w:rsid w:val="005277D5"/>
    <w:pPr>
      <w:tabs>
        <w:tab w:val="clear" w:pos="400"/>
      </w:tabs>
    </w:pPr>
  </w:style>
  <w:style w:type="paragraph" w:customStyle="1" w:styleId="zzCopyright">
    <w:name w:val="zzCopyright"/>
    <w:basedOn w:val="Normal"/>
    <w:next w:val="Normal"/>
    <w:rsid w:val="005277D5"/>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160" w:line="240" w:lineRule="atLeast"/>
      <w:ind w:left="284" w:right="284"/>
      <w:textAlignment w:val="auto"/>
    </w:pPr>
    <w:rPr>
      <w:rFonts w:ascii="Cambria" w:eastAsia="MS Mincho" w:hAnsi="Cambria"/>
      <w:color w:val="0000FF"/>
      <w:lang w:val="en-GB" w:eastAsia="ja-JP"/>
    </w:rPr>
  </w:style>
  <w:style w:type="paragraph" w:customStyle="1" w:styleId="zzCover">
    <w:name w:val="zzCover"/>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76" w:lineRule="auto"/>
      <w:jc w:val="right"/>
      <w:textAlignment w:val="auto"/>
    </w:pPr>
    <w:rPr>
      <w:rFonts w:ascii="Cambria" w:eastAsia="Calibri" w:hAnsi="Cambria"/>
      <w:b/>
      <w:bCs/>
      <w:color w:val="000000"/>
      <w:sz w:val="24"/>
      <w:szCs w:val="24"/>
      <w:lang w:val="en-GB"/>
    </w:rPr>
  </w:style>
  <w:style w:type="paragraph" w:customStyle="1" w:styleId="zzForeword">
    <w:name w:val="zzForeword"/>
    <w:basedOn w:val="Introduction"/>
    <w:next w:val="Normal"/>
    <w:rsid w:val="005277D5"/>
    <w:pPr>
      <w:tabs>
        <w:tab w:val="clear" w:pos="400"/>
      </w:tabs>
    </w:pPr>
    <w:rPr>
      <w:color w:val="0000FF"/>
    </w:rPr>
  </w:style>
  <w:style w:type="paragraph" w:customStyle="1" w:styleId="zzHelp">
    <w:name w:val="zzHelp"/>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color w:val="008000"/>
      <w:szCs w:val="22"/>
      <w:lang w:val="en-GB"/>
    </w:rPr>
  </w:style>
  <w:style w:type="paragraph" w:customStyle="1" w:styleId="zzIndex">
    <w:name w:val="zzIndex"/>
    <w:basedOn w:val="zzBiblio"/>
    <w:next w:val="IndexHeading"/>
    <w:rsid w:val="005277D5"/>
  </w:style>
  <w:style w:type="paragraph" w:customStyle="1" w:styleId="zzLc5">
    <w:name w:val="zzLc5"/>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Lc6">
    <w:name w:val="zzLc6"/>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Ln5">
    <w:name w:val="zzLn5"/>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Ln6">
    <w:name w:val="zzLn6"/>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STDTitle">
    <w:name w:val="zzSTDTitle"/>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Cambria" w:eastAsia="Calibri" w:hAnsi="Cambria"/>
      <w:b/>
      <w:bCs/>
      <w:color w:val="0000FF"/>
      <w:sz w:val="32"/>
      <w:szCs w:val="32"/>
      <w:lang w:val="en-GB"/>
    </w:rPr>
  </w:style>
  <w:style w:type="paragraph" w:customStyle="1" w:styleId="Default">
    <w:name w:val="Default"/>
    <w:rsid w:val="005277D5"/>
    <w:pPr>
      <w:autoSpaceDE w:val="0"/>
      <w:autoSpaceDN w:val="0"/>
      <w:adjustRightInd w:val="0"/>
    </w:pPr>
    <w:rPr>
      <w:rFonts w:ascii="Arial" w:eastAsia="MS Mincho" w:hAnsi="Arial" w:cs="Arial"/>
      <w:color w:val="000000"/>
      <w:sz w:val="24"/>
      <w:szCs w:val="24"/>
      <w:lang w:val="en-GB" w:eastAsia="ja-JP"/>
    </w:rPr>
  </w:style>
  <w:style w:type="paragraph" w:customStyle="1" w:styleId="Tabletext10">
    <w:name w:val="Table text (10)"/>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76" w:lineRule="auto"/>
      <w:textAlignment w:val="auto"/>
    </w:pPr>
    <w:rPr>
      <w:rFonts w:ascii="Cambria" w:eastAsia="Calibri" w:hAnsi="Cambria"/>
      <w:szCs w:val="22"/>
      <w:lang w:val="en-GB"/>
    </w:rPr>
  </w:style>
  <w:style w:type="paragraph" w:customStyle="1" w:styleId="Tabletext9">
    <w:name w:val="Table text (9)"/>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textAlignment w:val="auto"/>
    </w:pPr>
    <w:rPr>
      <w:rFonts w:ascii="Cambria" w:eastAsia="Calibri" w:hAnsi="Cambria"/>
      <w:sz w:val="18"/>
      <w:szCs w:val="18"/>
      <w:lang w:val="en-GB"/>
    </w:rPr>
  </w:style>
  <w:style w:type="paragraph" w:customStyle="1" w:styleId="Tabletext8">
    <w:name w:val="Table text (8)"/>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90" w:lineRule="atLeast"/>
      <w:textAlignment w:val="auto"/>
    </w:pPr>
    <w:rPr>
      <w:rFonts w:ascii="Cambria" w:eastAsia="Calibri" w:hAnsi="Cambria"/>
      <w:sz w:val="16"/>
      <w:szCs w:val="16"/>
      <w:lang w:val="en-GB"/>
    </w:rPr>
  </w:style>
  <w:style w:type="paragraph" w:customStyle="1" w:styleId="Tabletext7">
    <w:name w:val="Table text (7)"/>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70" w:lineRule="atLeast"/>
      <w:textAlignment w:val="auto"/>
    </w:pPr>
    <w:rPr>
      <w:rFonts w:ascii="Cambria" w:eastAsia="Calibri" w:hAnsi="Cambria"/>
      <w:sz w:val="14"/>
      <w:szCs w:val="14"/>
      <w:lang w:val="en-GB"/>
    </w:rPr>
  </w:style>
  <w:style w:type="character" w:customStyle="1" w:styleId="Heading1Char">
    <w:name w:val="Heading 1 Char"/>
    <w:link w:val="Heading1"/>
    <w:rsid w:val="005277D5"/>
    <w:rPr>
      <w:rFonts w:cs="Arial"/>
      <w:b/>
      <w:bCs/>
      <w:kern w:val="32"/>
      <w:sz w:val="32"/>
      <w:szCs w:val="32"/>
    </w:rPr>
  </w:style>
  <w:style w:type="character" w:customStyle="1" w:styleId="HeaderChar">
    <w:name w:val="Header Char"/>
    <w:link w:val="Header"/>
    <w:rsid w:val="005277D5"/>
    <w:rPr>
      <w:sz w:val="22"/>
    </w:rPr>
  </w:style>
  <w:style w:type="character" w:customStyle="1" w:styleId="FooterChar">
    <w:name w:val="Footer Char"/>
    <w:link w:val="Footer"/>
    <w:uiPriority w:val="99"/>
    <w:rsid w:val="005277D5"/>
    <w:rPr>
      <w:sz w:val="22"/>
    </w:rPr>
  </w:style>
  <w:style w:type="paragraph" w:customStyle="1" w:styleId="SDLCode">
    <w:name w:val="SDLCod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overflowPunct/>
      <w:autoSpaceDE/>
      <w:autoSpaceDN/>
      <w:adjustRightInd/>
      <w:spacing w:before="120"/>
      <w:jc w:val="left"/>
      <w:textAlignment w:val="auto"/>
    </w:pPr>
    <w:rPr>
      <w:rFonts w:ascii="Courier New" w:eastAsia="Batang" w:hAnsi="Courier New"/>
      <w:noProof/>
      <w:sz w:val="18"/>
      <w:szCs w:val="24"/>
      <w:lang w:val="en-GB"/>
    </w:rPr>
  </w:style>
  <w:style w:type="paragraph" w:customStyle="1" w:styleId="Atom">
    <w:name w:val="Atom"/>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220"/>
      <w:jc w:val="left"/>
      <w:textAlignment w:val="auto"/>
    </w:pPr>
    <w:rPr>
      <w:rFonts w:ascii="Cambria" w:hAnsi="Cambria"/>
      <w:szCs w:val="24"/>
      <w:lang w:val="en-GB"/>
    </w:rPr>
  </w:style>
  <w:style w:type="paragraph" w:customStyle="1" w:styleId="fields">
    <w:name w:val="fields"/>
    <w:basedOn w:val="Normal"/>
    <w:link w:val="fieldsZchn"/>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120"/>
      <w:ind w:left="720" w:hanging="360"/>
      <w:textAlignment w:val="auto"/>
    </w:pPr>
    <w:rPr>
      <w:rFonts w:eastAsia="Batang"/>
      <w:szCs w:val="24"/>
      <w:lang w:val="x-none" w:eastAsia="ko-KR"/>
    </w:rPr>
  </w:style>
  <w:style w:type="paragraph" w:customStyle="1" w:styleId="lastfield">
    <w:name w:val="lastfield"/>
    <w:basedOn w:val="fields"/>
    <w:link w:val="lastfieldZchn"/>
    <w:rsid w:val="005277D5"/>
    <w:pPr>
      <w:spacing w:after="220"/>
    </w:pPr>
  </w:style>
  <w:style w:type="paragraph" w:customStyle="1" w:styleId="Annex0">
    <w:name w:val="Annex"/>
    <w:basedOn w:val="Heading1"/>
    <w:next w:val="Normal"/>
    <w:rsid w:val="005277D5"/>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915"/>
      </w:tabs>
      <w:suppressAutoHyphens/>
      <w:overflowPunct/>
      <w:autoSpaceDE/>
      <w:autoSpaceDN/>
      <w:adjustRightInd/>
      <w:spacing w:before="260" w:after="260" w:line="260" w:lineRule="exact"/>
      <w:ind w:left="1915" w:hanging="720"/>
      <w:jc w:val="center"/>
      <w:textAlignment w:val="auto"/>
    </w:pPr>
    <w:rPr>
      <w:rFonts w:ascii="Cambria" w:eastAsia="Batang" w:hAnsi="Cambria" w:cs="Times New Roman"/>
      <w:bCs w:val="0"/>
      <w:color w:val="000000"/>
      <w:kern w:val="0"/>
      <w:sz w:val="26"/>
      <w:szCs w:val="26"/>
      <w:lang w:val="fr-FR" w:eastAsia="ko-KR"/>
    </w:rPr>
  </w:style>
  <w:style w:type="paragraph" w:customStyle="1" w:styleId="Annex2">
    <w:name w:val="Annex 2"/>
    <w:basedOn w:val="Heading2"/>
    <w:next w:val="BodyText"/>
    <w:rsid w:val="005277D5"/>
    <w:pPr>
      <w:numPr>
        <w:numId w:val="35"/>
      </w:numPr>
      <w:tabs>
        <w:tab w:val="clear" w:pos="720"/>
        <w:tab w:val="clear" w:pos="1080"/>
        <w:tab w:val="clear" w:pos="1800"/>
        <w:tab w:val="clear" w:pos="2160"/>
        <w:tab w:val="clear" w:pos="2520"/>
        <w:tab w:val="clear" w:pos="2880"/>
        <w:tab w:val="clear" w:pos="3240"/>
        <w:tab w:val="clear" w:pos="3600"/>
        <w:tab w:val="clear" w:pos="3960"/>
        <w:tab w:val="clear" w:pos="4320"/>
        <w:tab w:val="left" w:pos="794"/>
      </w:tabs>
      <w:suppressAutoHyphens/>
      <w:overflowPunct/>
      <w:autoSpaceDE/>
      <w:autoSpaceDN/>
      <w:adjustRightInd/>
      <w:spacing w:before="0" w:after="160" w:line="240" w:lineRule="exact"/>
      <w:ind w:left="576" w:hanging="576"/>
      <w:jc w:val="left"/>
      <w:textAlignment w:val="auto"/>
    </w:pPr>
    <w:rPr>
      <w:rFonts w:ascii="Cambria" w:eastAsia="Batang" w:hAnsi="Cambria"/>
      <w:bCs w:val="0"/>
      <w:i w:val="0"/>
      <w:iCs w:val="0"/>
      <w:color w:val="000000"/>
      <w:sz w:val="24"/>
      <w:szCs w:val="24"/>
      <w:lang w:val="fr-FR" w:eastAsia="ko-KR"/>
    </w:rPr>
  </w:style>
  <w:style w:type="paragraph" w:customStyle="1" w:styleId="Annex3">
    <w:name w:val="Annex 3"/>
    <w:basedOn w:val="Heading3"/>
    <w:rsid w:val="005277D5"/>
    <w:pPr>
      <w:numPr>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990"/>
      </w:tabs>
      <w:suppressAutoHyphens/>
      <w:overflowPunct/>
      <w:autoSpaceDE/>
      <w:autoSpaceDN/>
      <w:adjustRightInd/>
      <w:spacing w:before="0" w:after="220" w:line="220" w:lineRule="exact"/>
      <w:jc w:val="left"/>
      <w:textAlignment w:val="auto"/>
    </w:pPr>
    <w:rPr>
      <w:rFonts w:ascii="Cambria" w:eastAsia="Arial" w:hAnsi="Cambria"/>
      <w:bCs w:val="0"/>
      <w:color w:val="000000"/>
      <w:sz w:val="20"/>
      <w:szCs w:val="24"/>
      <w:lang w:val="fr-FR" w:eastAsia="ko-KR"/>
    </w:rPr>
  </w:style>
  <w:style w:type="paragraph" w:customStyle="1" w:styleId="Annex4">
    <w:name w:val="Annex 4"/>
    <w:basedOn w:val="Heading4"/>
    <w:rsid w:val="005277D5"/>
    <w:pPr>
      <w:numPr>
        <w:numId w:val="36"/>
      </w:numPr>
      <w:tabs>
        <w:tab w:val="clear" w:pos="360"/>
        <w:tab w:val="clear" w:pos="720"/>
        <w:tab w:val="clear" w:pos="1080"/>
        <w:tab w:val="clear" w:pos="1440"/>
        <w:tab w:val="clear" w:pos="1800"/>
        <w:tab w:val="clear" w:pos="2160"/>
        <w:tab w:val="clear" w:pos="2520"/>
        <w:tab w:val="clear" w:pos="3240"/>
        <w:tab w:val="clear" w:pos="3600"/>
        <w:tab w:val="clear" w:pos="3960"/>
        <w:tab w:val="clear" w:pos="4320"/>
        <w:tab w:val="left" w:pos="1170"/>
      </w:tabs>
      <w:suppressAutoHyphens/>
      <w:overflowPunct/>
      <w:autoSpaceDE/>
      <w:autoSpaceDN/>
      <w:adjustRightInd/>
      <w:spacing w:before="0" w:after="220" w:line="220" w:lineRule="exact"/>
      <w:ind w:left="864" w:right="0" w:hanging="864"/>
      <w:jc w:val="left"/>
      <w:textAlignment w:val="auto"/>
    </w:pPr>
    <w:rPr>
      <w:rFonts w:ascii="Cambria" w:eastAsia="Arial" w:hAnsi="Cambria"/>
      <w:bCs w:val="0"/>
      <w:color w:val="000000"/>
      <w:sz w:val="20"/>
      <w:szCs w:val="24"/>
      <w:lang w:val="fr-FR" w:eastAsia="ko-KR"/>
    </w:rPr>
  </w:style>
  <w:style w:type="paragraph" w:customStyle="1" w:styleId="Bullet">
    <w:name w:val="Bullet"/>
    <w:basedOn w:val="Normal"/>
    <w:rsid w:val="005277D5"/>
    <w:pPr>
      <w:keepLines/>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40" w:after="60"/>
      <w:ind w:left="360" w:hanging="360"/>
      <w:jc w:val="left"/>
      <w:textAlignment w:val="auto"/>
    </w:pPr>
    <w:rPr>
      <w:rFonts w:eastAsia="BatangChe"/>
      <w:szCs w:val="24"/>
      <w:lang w:val="de-DE"/>
    </w:rPr>
  </w:style>
  <w:style w:type="paragraph" w:styleId="NormalWeb">
    <w:name w:val="Normal (Web)"/>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Times" w:eastAsia="Times" w:hAnsi="Times"/>
      <w:szCs w:val="24"/>
      <w:lang w:val="en-GB"/>
    </w:rPr>
  </w:style>
  <w:style w:type="paragraph" w:customStyle="1" w:styleId="bullets">
    <w:name w:val="bullets"/>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BatangChe"/>
      <w:sz w:val="24"/>
      <w:szCs w:val="24"/>
      <w:lang w:val="en-GB"/>
    </w:rPr>
  </w:style>
  <w:style w:type="paragraph" w:customStyle="1" w:styleId="11BodyText">
    <w:name w:val="11 BodyText"/>
    <w:aliases w:val="Block_Text,b,np"/>
    <w:basedOn w:val="Normal"/>
    <w:rsid w:val="005277D5"/>
    <w:pPr>
      <w:numPr>
        <w:numId w:val="2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pPr>
    <w:rPr>
      <w:rFonts w:ascii="Times" w:hAnsi="Times"/>
      <w:sz w:val="24"/>
      <w:szCs w:val="24"/>
      <w:lang w:val="en-GB"/>
    </w:rPr>
  </w:style>
  <w:style w:type="paragraph" w:customStyle="1" w:styleId="ListParagraph4">
    <w:name w:val="List Paragraph4"/>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ind w:left="720"/>
      <w:contextualSpacing/>
      <w:jc w:val="left"/>
      <w:textAlignment w:val="auto"/>
    </w:pPr>
    <w:rPr>
      <w:rFonts w:ascii="Cambria" w:eastAsia="Cambria" w:hAnsi="Cambria"/>
      <w:sz w:val="24"/>
      <w:szCs w:val="24"/>
      <w:lang w:val="en-GB"/>
    </w:rPr>
  </w:style>
  <w:style w:type="paragraph" w:customStyle="1" w:styleId="tablesyntax">
    <w:name w:val="table syntax"/>
    <w:basedOn w:val="Normal"/>
    <w:link w:val="tablesyntaxChar"/>
    <w:rsid w:val="005277D5"/>
    <w:pPr>
      <w:keepNext/>
      <w:keepLines/>
      <w:tabs>
        <w:tab w:val="left" w:pos="4680"/>
        <w:tab w:val="left" w:pos="5040"/>
        <w:tab w:val="left" w:pos="5400"/>
      </w:tabs>
      <w:overflowPunct/>
      <w:autoSpaceDE/>
      <w:autoSpaceDN/>
      <w:adjustRightInd/>
      <w:spacing w:before="0" w:after="60"/>
      <w:ind w:right="104"/>
      <w:textAlignment w:val="auto"/>
    </w:pPr>
    <w:rPr>
      <w:rFonts w:eastAsia="Batang"/>
      <w:szCs w:val="24"/>
      <w:lang w:val="x-none" w:eastAsia="ko-KR"/>
    </w:rPr>
  </w:style>
  <w:style w:type="paragraph" w:customStyle="1" w:styleId="XML">
    <w:name w:val="XML"/>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spacing w:before="0"/>
      <w:jc w:val="left"/>
      <w:textAlignment w:val="auto"/>
    </w:pPr>
    <w:rPr>
      <w:rFonts w:ascii="Consolas" w:eastAsia="MS Mincho" w:hAnsi="Consolas" w:cs="Consolas"/>
      <w:color w:val="0000FF"/>
      <w:sz w:val="14"/>
      <w:szCs w:val="14"/>
      <w:lang w:val="en-GB"/>
    </w:rPr>
  </w:style>
  <w:style w:type="paragraph" w:customStyle="1" w:styleId="DDLUED">
    <w:name w:val="DDL_UED"/>
    <w:basedOn w:val="PlainText"/>
    <w:rsid w:val="005277D5"/>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after="0"/>
      <w:jc w:val="left"/>
    </w:pPr>
    <w:rPr>
      <w:rFonts w:eastAsia="MS ??"/>
      <w:sz w:val="24"/>
      <w:szCs w:val="24"/>
      <w:lang w:val="en-GB"/>
    </w:rPr>
  </w:style>
  <w:style w:type="paragraph" w:customStyle="1" w:styleId="TH">
    <w:name w:val="TH"/>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after="180"/>
      <w:jc w:val="center"/>
    </w:pPr>
    <w:rPr>
      <w:rFonts w:ascii="Cambria" w:eastAsia="MS Mincho" w:hAnsi="Cambria"/>
      <w:b/>
      <w:sz w:val="24"/>
      <w:szCs w:val="24"/>
      <w:lang w:val="en-GB"/>
    </w:rPr>
  </w:style>
  <w:style w:type="paragraph" w:customStyle="1" w:styleId="TableCell">
    <w:name w:val="Table Cell"/>
    <w:basedOn w:val="Normal"/>
    <w:rsid w:val="005277D5"/>
    <w:pPr>
      <w:tabs>
        <w:tab w:val="clear" w:pos="360"/>
        <w:tab w:val="clear" w:pos="2520"/>
        <w:tab w:val="clear" w:pos="2880"/>
        <w:tab w:val="clear" w:pos="3240"/>
        <w:tab w:val="clear" w:pos="3600"/>
        <w:tab w:val="clear" w:pos="3960"/>
        <w:tab w:val="clear" w:pos="4320"/>
      </w:tabs>
      <w:suppressAutoHyphens/>
      <w:overflowPunct/>
      <w:autoSpaceDE/>
      <w:autoSpaceDN/>
      <w:adjustRightInd/>
      <w:spacing w:before="0" w:after="160"/>
      <w:jc w:val="left"/>
      <w:textAlignment w:val="auto"/>
    </w:pPr>
    <w:rPr>
      <w:rFonts w:ascii="Cambria" w:eastAsia="MS Mincho" w:hAnsi="Cambria"/>
      <w:sz w:val="18"/>
      <w:szCs w:val="22"/>
      <w:lang w:val="en-GB"/>
    </w:rPr>
  </w:style>
  <w:style w:type="character" w:customStyle="1" w:styleId="CharBold">
    <w:name w:val="Char Bold"/>
    <w:rsid w:val="005277D5"/>
    <w:rPr>
      <w:rFonts w:cs="Times New Roman"/>
      <w:b/>
    </w:rPr>
  </w:style>
  <w:style w:type="paragraph" w:customStyle="1" w:styleId="Intro-2">
    <w:name w:val="Intro-2"/>
    <w:basedOn w:val="Normal"/>
    <w:rsid w:val="005277D5"/>
    <w:pPr>
      <w:keepNext/>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overflowPunct/>
      <w:autoSpaceDE/>
      <w:autoSpaceDN/>
      <w:adjustRightInd/>
      <w:spacing w:before="0"/>
      <w:ind w:left="360" w:hanging="360"/>
      <w:jc w:val="left"/>
      <w:textAlignment w:val="auto"/>
    </w:pPr>
    <w:rPr>
      <w:rFonts w:ascii="Times" w:eastAsia="MS Mincho" w:hAnsi="Times"/>
      <w:b/>
      <w:sz w:val="24"/>
      <w:szCs w:val="24"/>
      <w:lang w:val="en-GB"/>
    </w:rPr>
  </w:style>
  <w:style w:type="paragraph" w:customStyle="1" w:styleId="Annex1">
    <w:name w:val="Annex 1"/>
    <w:basedOn w:val="Heading1"/>
    <w:rsid w:val="005277D5"/>
    <w:pPr>
      <w:pageBreakBefore/>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576"/>
        <w:tab w:val="num" w:pos="1440"/>
      </w:tabs>
      <w:overflowPunct/>
      <w:autoSpaceDE/>
      <w:autoSpaceDN/>
      <w:adjustRightInd/>
      <w:ind w:left="0" w:firstLine="0"/>
      <w:jc w:val="left"/>
      <w:textAlignment w:val="auto"/>
    </w:pPr>
    <w:rPr>
      <w:rFonts w:ascii="Helvetica" w:eastAsia="MS Mincho" w:hAnsi="Helvetica" w:cs="Times New Roman"/>
      <w:bCs w:val="0"/>
      <w:kern w:val="28"/>
      <w:sz w:val="28"/>
      <w:szCs w:val="26"/>
      <w:lang w:val="x-none" w:eastAsia="zh-CN"/>
    </w:rPr>
  </w:style>
  <w:style w:type="character" w:customStyle="1" w:styleId="CharSDLcode">
    <w:name w:val="Char SDLcode"/>
    <w:rsid w:val="005277D5"/>
    <w:rPr>
      <w:rFonts w:ascii="Courier New" w:hAnsi="Courier New" w:cs="Times New Roman"/>
      <w:noProof/>
      <w:color w:val="auto"/>
    </w:rPr>
  </w:style>
  <w:style w:type="character" w:customStyle="1" w:styleId="CharProgram">
    <w:name w:val="Char Program"/>
    <w:rsid w:val="005277D5"/>
    <w:rPr>
      <w:rFonts w:ascii="Courier New" w:hAnsi="Courier New" w:cs="Times New Roman"/>
    </w:rPr>
  </w:style>
  <w:style w:type="paragraph" w:customStyle="1" w:styleId="BoxHeading3">
    <w:name w:val="BoxHeading 3"/>
    <w:basedOn w:val="Heading3"/>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60"/>
        <w:tab w:val="num" w:pos="720"/>
        <w:tab w:val="left" w:pos="880"/>
        <w:tab w:val="num" w:pos="1492"/>
      </w:tabs>
      <w:suppressAutoHyphens/>
      <w:overflowPunct/>
      <w:autoSpaceDE/>
      <w:autoSpaceDN/>
      <w:adjustRightInd/>
      <w:spacing w:before="60" w:after="160" w:line="230" w:lineRule="exact"/>
      <w:ind w:left="0" w:firstLine="0"/>
      <w:jc w:val="left"/>
      <w:textAlignment w:val="auto"/>
    </w:pPr>
    <w:rPr>
      <w:rFonts w:ascii="Cambria" w:eastAsia="MS Mincho" w:hAnsi="Cambria"/>
      <w:bCs w:val="0"/>
      <w:sz w:val="20"/>
      <w:szCs w:val="24"/>
      <w:lang w:val="en-GB" w:eastAsia="zh-CN"/>
    </w:rPr>
  </w:style>
  <w:style w:type="paragraph" w:customStyle="1" w:styleId="EditorsNote">
    <w:name w:val="Editor's Not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ind w:left="400"/>
      <w:textAlignment w:val="auto"/>
    </w:pPr>
    <w:rPr>
      <w:rFonts w:ascii="Cambria" w:eastAsia="MS Mincho" w:hAnsi="Cambria"/>
      <w:color w:val="FF0000"/>
      <w:sz w:val="24"/>
      <w:szCs w:val="24"/>
      <w:lang w:val="en-GB"/>
    </w:rPr>
  </w:style>
  <w:style w:type="paragraph" w:customStyle="1" w:styleId="DefaultParagraphFontParaCharCharChar">
    <w:name w:val="Default Paragraph Font Para Char Char Char"/>
    <w:basedOn w:val="Normal"/>
    <w:semiHidden/>
    <w:rsid w:val="005277D5"/>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num" w:pos="1440"/>
      </w:tabs>
      <w:overflowPunct/>
      <w:autoSpaceDE/>
      <w:autoSpaceDN/>
      <w:adjustRightInd/>
      <w:spacing w:before="0" w:after="160" w:line="240" w:lineRule="exact"/>
      <w:jc w:val="left"/>
      <w:textAlignment w:val="auto"/>
    </w:pPr>
    <w:rPr>
      <w:rFonts w:ascii="Cambria" w:eastAsia="SimSun" w:hAnsi="Cambria"/>
      <w:sz w:val="24"/>
      <w:szCs w:val="22"/>
      <w:lang w:val="en-GB"/>
    </w:rPr>
  </w:style>
  <w:style w:type="paragraph" w:customStyle="1" w:styleId="TF">
    <w:name w:val="TF"/>
    <w:basedOn w:val="TH"/>
    <w:rsid w:val="005277D5"/>
    <w:pPr>
      <w:keepNext w:val="0"/>
      <w:spacing w:before="0" w:after="240"/>
    </w:pPr>
  </w:style>
  <w:style w:type="paragraph" w:customStyle="1" w:styleId="NO">
    <w:name w:val="NO"/>
    <w:basedOn w:val="Normal"/>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180"/>
      <w:ind w:left="1135" w:hanging="851"/>
      <w:jc w:val="left"/>
    </w:pPr>
    <w:rPr>
      <w:rFonts w:eastAsia="MS Mincho"/>
      <w:sz w:val="24"/>
      <w:szCs w:val="24"/>
      <w:lang w:val="en-GB"/>
    </w:rPr>
  </w:style>
  <w:style w:type="paragraph" w:customStyle="1" w:styleId="B1">
    <w:name w:val="B1"/>
    <w:basedOn w:val="List"/>
    <w:rsid w:val="005277D5"/>
    <w:pPr>
      <w:overflowPunct w:val="0"/>
      <w:autoSpaceDE w:val="0"/>
      <w:autoSpaceDN w:val="0"/>
      <w:adjustRightInd w:val="0"/>
      <w:spacing w:after="180" w:line="240" w:lineRule="auto"/>
      <w:ind w:left="568" w:hanging="284"/>
      <w:jc w:val="left"/>
      <w:textAlignment w:val="baseline"/>
    </w:pPr>
    <w:rPr>
      <w:rFonts w:ascii="Times New Roman" w:eastAsia="MS Mincho" w:hAnsi="Times New Roman"/>
      <w:sz w:val="24"/>
      <w:szCs w:val="24"/>
    </w:rPr>
  </w:style>
  <w:style w:type="table" w:styleId="TableGrid">
    <w:name w:val="Table Grid"/>
    <w:basedOn w:val="TableNormal"/>
    <w:uiPriority w:val="59"/>
    <w:rsid w:val="005277D5"/>
    <w:rPr>
      <w:rFonts w:eastAsia="MS Mincho"/>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1">
    <w:name w:val="Heading 3 Char1"/>
    <w:locked/>
    <w:rsid w:val="005277D5"/>
    <w:rPr>
      <w:rFonts w:ascii="Times New Roman" w:hAnsi="Times New Roman"/>
      <w:b/>
      <w:lang w:val="en-GB"/>
    </w:rPr>
  </w:style>
  <w:style w:type="character" w:customStyle="1" w:styleId="Heading4Char1">
    <w:name w:val="Heading 4 Char1"/>
    <w:locked/>
    <w:rsid w:val="005277D5"/>
    <w:rPr>
      <w:rFonts w:ascii="Times New Roman" w:hAnsi="Times New Roman"/>
      <w:b/>
      <w:lang w:val="en-GB"/>
    </w:rPr>
  </w:style>
  <w:style w:type="paragraph" w:styleId="CommentSubject">
    <w:name w:val="annotation subject"/>
    <w:basedOn w:val="CommentText"/>
    <w:next w:val="CommentText"/>
    <w:link w:val="CommentSubjectChar"/>
    <w:uiPriority w:val="99"/>
    <w:unhideWhenUsed/>
    <w:rsid w:val="005277D5"/>
    <w:pPr>
      <w:tabs>
        <w:tab w:val="clear" w:pos="794"/>
        <w:tab w:val="clear" w:pos="1191"/>
        <w:tab w:val="clear" w:pos="1588"/>
        <w:tab w:val="clear" w:pos="1985"/>
      </w:tabs>
      <w:overflowPunct/>
      <w:autoSpaceDE/>
      <w:autoSpaceDN/>
      <w:adjustRightInd/>
      <w:spacing w:before="0" w:after="160"/>
      <w:textAlignment w:val="auto"/>
    </w:pPr>
    <w:rPr>
      <w:rFonts w:ascii="Cambria" w:eastAsia="Calibri" w:hAnsi="Cambria"/>
      <w:b/>
      <w:bCs/>
      <w:sz w:val="22"/>
      <w:szCs w:val="22"/>
    </w:rPr>
  </w:style>
  <w:style w:type="character" w:customStyle="1" w:styleId="CommentSubjectChar">
    <w:name w:val="Comment Subject Char"/>
    <w:basedOn w:val="CommentTextChar"/>
    <w:link w:val="CommentSubject"/>
    <w:uiPriority w:val="99"/>
    <w:rsid w:val="005277D5"/>
    <w:rPr>
      <w:rFonts w:ascii="Cambria" w:eastAsia="Calibri" w:hAnsi="Cambria"/>
      <w:b/>
      <w:bCs/>
      <w:sz w:val="22"/>
      <w:szCs w:val="22"/>
      <w:lang w:val="en-GB"/>
    </w:rPr>
  </w:style>
  <w:style w:type="character" w:customStyle="1" w:styleId="CommentTextChar1">
    <w:name w:val="Comment Text Char1"/>
    <w:link w:val="CommentText"/>
    <w:uiPriority w:val="99"/>
    <w:rsid w:val="005277D5"/>
    <w:rPr>
      <w:lang w:val="en-GB"/>
    </w:rPr>
  </w:style>
  <w:style w:type="paragraph" w:customStyle="1" w:styleId="Texte">
    <w:name w:val="Texte"/>
    <w:rsid w:val="005277D5"/>
    <w:pPr>
      <w:jc w:val="both"/>
    </w:pPr>
    <w:rPr>
      <w:rFonts w:eastAsia="MS Mincho"/>
      <w:sz w:val="22"/>
      <w:szCs w:val="24"/>
      <w:lang w:val="fr-FR" w:eastAsia="fr-FR"/>
    </w:rPr>
  </w:style>
  <w:style w:type="paragraph" w:customStyle="1" w:styleId="Reference">
    <w:name w:val="Reference"/>
    <w:basedOn w:val="ListNumber"/>
    <w:rsid w:val="005277D5"/>
    <w:pPr>
      <w:numPr>
        <w:numId w:val="0"/>
      </w:numPr>
      <w:tabs>
        <w:tab w:val="clear" w:pos="400"/>
        <w:tab w:val="num" w:pos="360"/>
        <w:tab w:val="left" w:pos="709"/>
      </w:tabs>
      <w:suppressAutoHyphens/>
      <w:spacing w:after="120" w:line="240" w:lineRule="auto"/>
      <w:ind w:left="360" w:hanging="360"/>
    </w:pPr>
    <w:rPr>
      <w:rFonts w:ascii="Times New Roman" w:eastAsia="MS Mincho" w:hAnsi="Times New Roman"/>
      <w:sz w:val="24"/>
      <w:szCs w:val="24"/>
    </w:rPr>
  </w:style>
  <w:style w:type="paragraph" w:customStyle="1" w:styleId="FarbigeSchattierung-Akzent31">
    <w:name w:val="Farbige Schattierung - Akzent 31"/>
    <w:basedOn w:val="Normal"/>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ind w:leftChars="400" w:left="800"/>
      <w:textAlignment w:val="auto"/>
    </w:pPr>
    <w:rPr>
      <w:rFonts w:eastAsia="MS Mincho"/>
      <w:sz w:val="24"/>
      <w:szCs w:val="24"/>
      <w:lang w:val="en-GB"/>
    </w:rPr>
  </w:style>
  <w:style w:type="paragraph" w:customStyle="1" w:styleId="Inhaltsverzeichnisberschrift1">
    <w:name w:val="Inhaltsverzeichnisüberschrift1"/>
    <w:basedOn w:val="Heading1"/>
    <w:next w:val="Normal"/>
    <w:uiPriority w:val="39"/>
    <w:semiHidden/>
    <w:qFormat/>
    <w:rsid w:val="005277D5"/>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480" w:after="0" w:line="276" w:lineRule="auto"/>
      <w:jc w:val="left"/>
      <w:textAlignment w:val="auto"/>
      <w:outlineLvl w:val="9"/>
    </w:pPr>
    <w:rPr>
      <w:rFonts w:ascii="Malgun Gothic" w:eastAsia="Malgun Gothic" w:hAnsi="Malgun Gothic" w:cs="Times New Roman"/>
      <w:color w:val="365F91"/>
      <w:kern w:val="0"/>
      <w:sz w:val="28"/>
      <w:szCs w:val="28"/>
      <w:lang w:val="x-none" w:eastAsia="ko-KR"/>
    </w:rPr>
  </w:style>
  <w:style w:type="paragraph" w:customStyle="1" w:styleId="CaptionEquation">
    <w:name w:val="Caption Equation"/>
    <w:basedOn w:val="BodyText"/>
    <w:rsid w:val="005277D5"/>
    <w:pPr>
      <w:tabs>
        <w:tab w:val="left" w:pos="709"/>
      </w:tabs>
      <w:suppressAutoHyphens/>
      <w:spacing w:before="120" w:after="120" w:line="240" w:lineRule="auto"/>
      <w:ind w:left="1080" w:right="1080"/>
      <w:jc w:val="center"/>
    </w:pPr>
    <w:rPr>
      <w:rFonts w:eastAsia="MS Mincho"/>
      <w:sz w:val="20"/>
      <w:szCs w:val="24"/>
    </w:rPr>
  </w:style>
  <w:style w:type="paragraph" w:customStyle="1" w:styleId="Code">
    <w:name w:val="Code"/>
    <w:rsid w:val="005277D5"/>
    <w:pPr>
      <w:framePr w:hSpace="187" w:vSpace="187" w:wrap="around" w:vAnchor="text" w:hAnchor="text" w:y="1"/>
      <w:widowControl w:val="0"/>
      <w:overflowPunct w:val="0"/>
      <w:autoSpaceDE w:val="0"/>
      <w:autoSpaceDN w:val="0"/>
      <w:adjustRightInd w:val="0"/>
      <w:spacing w:after="60" w:line="480" w:lineRule="auto"/>
      <w:ind w:firstLine="360"/>
      <w:textAlignment w:val="baseline"/>
    </w:pPr>
    <w:rPr>
      <w:rFonts w:ascii="Arial" w:eastAsia="MS Mincho" w:hAnsi="Arial"/>
      <w:noProof/>
      <w:sz w:val="18"/>
      <w:szCs w:val="22"/>
    </w:rPr>
  </w:style>
  <w:style w:type="paragraph" w:customStyle="1" w:styleId="CodeEnd">
    <w:name w:val="Code End"/>
    <w:basedOn w:val="Code"/>
    <w:rsid w:val="005277D5"/>
    <w:pPr>
      <w:framePr w:hSpace="0" w:vSpace="0" w:wrap="auto" w:vAnchor="margin" w:yAlign="inline"/>
      <w:widowControl/>
      <w:overflowPunct/>
      <w:autoSpaceDE/>
      <w:autoSpaceDN/>
      <w:adjustRightInd/>
      <w:spacing w:after="0" w:line="240" w:lineRule="auto"/>
      <w:ind w:firstLine="0"/>
      <w:jc w:val="both"/>
      <w:textAlignment w:val="auto"/>
    </w:pPr>
    <w:rPr>
      <w:rFonts w:ascii="Tahoma" w:hAnsi="Tahoma" w:cs="Tahoma"/>
      <w:noProof w:val="0"/>
      <w:sz w:val="16"/>
      <w:szCs w:val="16"/>
    </w:rPr>
  </w:style>
  <w:style w:type="paragraph" w:customStyle="1" w:styleId="DiagramCallout">
    <w:name w:val="Diagram Callout"/>
    <w:basedOn w:val="TableCell"/>
    <w:rsid w:val="005277D5"/>
    <w:pPr>
      <w:tabs>
        <w:tab w:val="clear" w:pos="720"/>
        <w:tab w:val="clear" w:pos="1080"/>
        <w:tab w:val="clear" w:pos="1440"/>
        <w:tab w:val="clear" w:pos="1800"/>
        <w:tab w:val="clear" w:pos="2160"/>
      </w:tabs>
    </w:pPr>
  </w:style>
  <w:style w:type="paragraph" w:customStyle="1" w:styleId="TitlePage">
    <w:name w:val="Title Page"/>
    <w:basedOn w:val="Title"/>
    <w:next w:val="Normal"/>
    <w:rsid w:val="005277D5"/>
    <w:pPr>
      <w:tabs>
        <w:tab w:val="clear" w:pos="794"/>
        <w:tab w:val="clear" w:pos="1191"/>
        <w:tab w:val="clear" w:pos="1588"/>
        <w:tab w:val="clear" w:pos="1985"/>
        <w:tab w:val="left" w:pos="709"/>
      </w:tabs>
      <w:suppressAutoHyphens/>
      <w:overflowPunct/>
      <w:autoSpaceDE/>
      <w:autoSpaceDN/>
      <w:adjustRightInd/>
      <w:spacing w:before="0" w:after="240"/>
      <w:jc w:val="left"/>
      <w:textAlignment w:val="auto"/>
    </w:pPr>
    <w:rPr>
      <w:rFonts w:ascii="Cambria" w:eastAsia="MS Mincho" w:hAnsi="Cambria"/>
      <w:bCs/>
      <w:i/>
      <w:iCs/>
      <w:spacing w:val="10"/>
      <w:sz w:val="44"/>
      <w:szCs w:val="60"/>
      <w:lang w:val="x-none"/>
    </w:rPr>
  </w:style>
  <w:style w:type="paragraph" w:customStyle="1" w:styleId="CaptionFigure">
    <w:name w:val="Caption Figure"/>
    <w:basedOn w:val="BodyText"/>
    <w:next w:val="Normal"/>
    <w:rsid w:val="005277D5"/>
    <w:pPr>
      <w:tabs>
        <w:tab w:val="left" w:pos="709"/>
      </w:tabs>
      <w:suppressAutoHyphens/>
      <w:spacing w:before="120" w:after="240" w:line="240" w:lineRule="auto"/>
      <w:ind w:left="1080" w:right="1080"/>
      <w:jc w:val="center"/>
    </w:pPr>
    <w:rPr>
      <w:rFonts w:eastAsia="MS Mincho"/>
      <w:sz w:val="20"/>
      <w:szCs w:val="24"/>
    </w:rPr>
  </w:style>
  <w:style w:type="paragraph" w:customStyle="1" w:styleId="CaptionTable">
    <w:name w:val="Caption Table"/>
    <w:basedOn w:val="BodyText"/>
    <w:next w:val="Normal"/>
    <w:rsid w:val="005277D5"/>
    <w:pPr>
      <w:tabs>
        <w:tab w:val="left" w:pos="709"/>
      </w:tabs>
      <w:suppressAutoHyphens/>
      <w:spacing w:before="240" w:after="120" w:line="240" w:lineRule="auto"/>
      <w:ind w:left="1080" w:right="1080"/>
      <w:jc w:val="center"/>
    </w:pPr>
    <w:rPr>
      <w:rFonts w:eastAsia="MS Mincho"/>
      <w:sz w:val="20"/>
      <w:szCs w:val="24"/>
    </w:rPr>
  </w:style>
  <w:style w:type="paragraph" w:customStyle="1" w:styleId="BodyTextfirstgraph">
    <w:name w:val="Body Text (first graph)"/>
    <w:basedOn w:val="BodyText"/>
    <w:rsid w:val="005277D5"/>
    <w:pPr>
      <w:tabs>
        <w:tab w:val="left" w:pos="709"/>
      </w:tabs>
      <w:suppressAutoHyphens/>
      <w:spacing w:before="30" w:after="30" w:line="240" w:lineRule="auto"/>
      <w:jc w:val="left"/>
    </w:pPr>
    <w:rPr>
      <w:rFonts w:eastAsia="MS Mincho"/>
      <w:sz w:val="20"/>
      <w:szCs w:val="24"/>
    </w:rPr>
  </w:style>
  <w:style w:type="paragraph" w:styleId="HTMLAddress">
    <w:name w:val="HTML Address"/>
    <w:basedOn w:val="BodyText"/>
    <w:link w:val="HTMLAddressChar"/>
    <w:rsid w:val="005277D5"/>
    <w:pPr>
      <w:tabs>
        <w:tab w:val="left" w:pos="709"/>
      </w:tabs>
      <w:suppressAutoHyphens/>
      <w:spacing w:before="30" w:after="30" w:line="240" w:lineRule="auto"/>
      <w:jc w:val="left"/>
    </w:pPr>
    <w:rPr>
      <w:color w:val="0000FF"/>
      <w:sz w:val="20"/>
      <w:szCs w:val="24"/>
      <w:u w:val="single"/>
      <w:lang w:eastAsia="x-none"/>
    </w:rPr>
  </w:style>
  <w:style w:type="character" w:customStyle="1" w:styleId="HTMLAddressChar">
    <w:name w:val="HTML Address Char"/>
    <w:basedOn w:val="DefaultParagraphFont"/>
    <w:link w:val="HTMLAddress"/>
    <w:rsid w:val="005277D5"/>
    <w:rPr>
      <w:rFonts w:ascii="Cambria" w:eastAsia="Calibri" w:hAnsi="Cambria"/>
      <w:color w:val="0000FF"/>
      <w:szCs w:val="24"/>
      <w:u w:val="single"/>
      <w:lang w:val="x-none" w:eastAsia="x-none"/>
    </w:rPr>
  </w:style>
  <w:style w:type="paragraph" w:customStyle="1" w:styleId="TableHeading">
    <w:name w:val="Table Heading"/>
    <w:basedOn w:val="TableCell"/>
    <w:rsid w:val="005277D5"/>
    <w:rPr>
      <w:b/>
    </w:rPr>
  </w:style>
  <w:style w:type="paragraph" w:styleId="E-mailSignature">
    <w:name w:val="E-mail Signature"/>
    <w:basedOn w:val="Normal"/>
    <w:link w:val="E-mailSignature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jc w:val="left"/>
      <w:textAlignment w:val="auto"/>
    </w:pPr>
    <w:rPr>
      <w:rFonts w:ascii="Cambria" w:eastAsia="Calibri" w:hAnsi="Cambria"/>
      <w:sz w:val="24"/>
      <w:szCs w:val="22"/>
      <w:lang w:val="x-none" w:eastAsia="x-none"/>
    </w:rPr>
  </w:style>
  <w:style w:type="character" w:customStyle="1" w:styleId="E-mailSignatureChar">
    <w:name w:val="E-mail Signature Char"/>
    <w:basedOn w:val="DefaultParagraphFont"/>
    <w:link w:val="E-mailSignature"/>
    <w:rsid w:val="005277D5"/>
    <w:rPr>
      <w:rFonts w:ascii="Cambria" w:eastAsia="Calibri" w:hAnsi="Cambria"/>
      <w:sz w:val="24"/>
      <w:szCs w:val="22"/>
      <w:lang w:val="x-none" w:eastAsia="x-none"/>
    </w:rPr>
  </w:style>
  <w:style w:type="character" w:styleId="HTMLAcronym">
    <w:name w:val="HTML Acronym"/>
    <w:rsid w:val="005277D5"/>
    <w:rPr>
      <w:rFonts w:cs="Times New Roman"/>
    </w:rPr>
  </w:style>
  <w:style w:type="character" w:styleId="HTMLCite">
    <w:name w:val="HTML Cite"/>
    <w:rsid w:val="005277D5"/>
    <w:rPr>
      <w:rFonts w:cs="Times New Roman"/>
      <w:i/>
    </w:rPr>
  </w:style>
  <w:style w:type="character" w:styleId="HTMLCode">
    <w:name w:val="HTML Code"/>
    <w:rsid w:val="005277D5"/>
    <w:rPr>
      <w:rFonts w:ascii="Courier New" w:hAnsi="Courier New" w:cs="Times New Roman"/>
      <w:sz w:val="20"/>
    </w:rPr>
  </w:style>
  <w:style w:type="character" w:styleId="HTMLDefinition">
    <w:name w:val="HTML Definition"/>
    <w:rsid w:val="005277D5"/>
    <w:rPr>
      <w:rFonts w:cs="Times New Roman"/>
      <w:i/>
    </w:rPr>
  </w:style>
  <w:style w:type="character" w:styleId="HTMLKeyboard">
    <w:name w:val="HTML Keyboard"/>
    <w:rsid w:val="005277D5"/>
    <w:rPr>
      <w:rFonts w:ascii="Courier New" w:hAnsi="Courier New" w:cs="Times New Roman"/>
      <w:sz w:val="20"/>
    </w:rPr>
  </w:style>
  <w:style w:type="paragraph" w:styleId="HTMLPreformatted">
    <w:name w:val="HTML Preformatted"/>
    <w:basedOn w:val="Normal"/>
    <w:link w:val="HTMLPreformatted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jc w:val="left"/>
      <w:textAlignment w:val="auto"/>
    </w:pPr>
    <w:rPr>
      <w:rFonts w:ascii="Courier New" w:eastAsia="Calibri" w:hAnsi="Courier New"/>
      <w:sz w:val="24"/>
      <w:szCs w:val="22"/>
      <w:lang w:val="x-none" w:eastAsia="x-none"/>
    </w:rPr>
  </w:style>
  <w:style w:type="character" w:customStyle="1" w:styleId="HTMLPreformattedChar">
    <w:name w:val="HTML Preformatted Char"/>
    <w:basedOn w:val="DefaultParagraphFont"/>
    <w:link w:val="HTMLPreformatted"/>
    <w:rsid w:val="005277D5"/>
    <w:rPr>
      <w:rFonts w:ascii="Courier New" w:eastAsia="Calibri" w:hAnsi="Courier New"/>
      <w:sz w:val="24"/>
      <w:szCs w:val="22"/>
      <w:lang w:val="x-none" w:eastAsia="x-none"/>
    </w:rPr>
  </w:style>
  <w:style w:type="character" w:styleId="HTMLSample">
    <w:name w:val="HTML Sample"/>
    <w:rsid w:val="005277D5"/>
    <w:rPr>
      <w:rFonts w:ascii="Courier New" w:hAnsi="Courier New" w:cs="Times New Roman"/>
    </w:rPr>
  </w:style>
  <w:style w:type="character" w:styleId="HTMLTypewriter">
    <w:name w:val="HTML Typewriter"/>
    <w:rsid w:val="005277D5"/>
    <w:rPr>
      <w:rFonts w:ascii="Courier New" w:hAnsi="Courier New" w:cs="Times New Roman"/>
      <w:sz w:val="20"/>
    </w:rPr>
  </w:style>
  <w:style w:type="character" w:styleId="HTMLVariable">
    <w:name w:val="HTML Variable"/>
    <w:rsid w:val="005277D5"/>
    <w:rPr>
      <w:rFonts w:cs="Times New Roman"/>
      <w:i/>
    </w:rPr>
  </w:style>
  <w:style w:type="table" w:styleId="Table3Deffects1">
    <w:name w:val="Table 3D effects 1"/>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5277D5"/>
    <w:pPr>
      <w:tabs>
        <w:tab w:val="left" w:pos="360"/>
      </w:tabs>
      <w:overflowPunct w:val="0"/>
      <w:autoSpaceDE w:val="0"/>
      <w:autoSpaceDN w:val="0"/>
      <w:adjustRightInd w:val="0"/>
      <w:jc w:val="both"/>
      <w:textAlignment w:val="baseline"/>
    </w:pPr>
    <w:rPr>
      <w:rFonts w:ascii="Calibri" w:eastAsia="MS Mincho" w:hAnsi="Calibri"/>
      <w:color w:val="00008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5277D5"/>
    <w:pPr>
      <w:tabs>
        <w:tab w:val="left" w:pos="360"/>
      </w:tabs>
      <w:overflowPunct w:val="0"/>
      <w:autoSpaceDE w:val="0"/>
      <w:autoSpaceDN w:val="0"/>
      <w:adjustRightInd w:val="0"/>
      <w:jc w:val="both"/>
      <w:textAlignment w:val="baseline"/>
    </w:pPr>
    <w:rPr>
      <w:rFonts w:ascii="Calibri" w:eastAsia="MS Mincho" w:hAnsi="Calibri"/>
      <w:color w:val="FFFFFF"/>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AnnexTitle0">
    <w:name w:val="AnnexTitle"/>
    <w:basedOn w:val="Subtitle"/>
    <w:rsid w:val="005277D5"/>
    <w:pPr>
      <w:tabs>
        <w:tab w:val="left" w:pos="709"/>
      </w:tabs>
      <w:suppressAutoHyphens/>
      <w:spacing w:after="320" w:line="240" w:lineRule="auto"/>
      <w:jc w:val="left"/>
      <w:outlineLvl w:val="0"/>
    </w:pPr>
    <w:rPr>
      <w:rFonts w:eastAsia="MS Mincho"/>
      <w:i/>
      <w:iCs/>
      <w:color w:val="808080"/>
      <w:spacing w:val="10"/>
      <w:sz w:val="20"/>
      <w:szCs w:val="28"/>
    </w:rPr>
  </w:style>
  <w:style w:type="paragraph" w:customStyle="1" w:styleId="AnnexH1">
    <w:name w:val="Annex H1"/>
    <w:basedOn w:val="Heading1"/>
    <w:next w:val="BodyTextfirstgraph"/>
    <w:rsid w:val="005277D5"/>
    <w:pPr>
      <w:numPr>
        <w:ilvl w:val="1"/>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480" w:after="0" w:line="276" w:lineRule="auto"/>
      <w:contextualSpacing/>
      <w:jc w:val="left"/>
      <w:textAlignment w:val="auto"/>
      <w:outlineLvl w:val="1"/>
    </w:pPr>
    <w:rPr>
      <w:rFonts w:ascii="Cambria" w:eastAsia="MS Mincho" w:hAnsi="Cambria" w:cs="Times New Roman"/>
      <w:iCs/>
      <w:kern w:val="0"/>
      <w:sz w:val="26"/>
      <w:szCs w:val="22"/>
      <w:lang w:val="x-none" w:eastAsia="x-none"/>
    </w:rPr>
  </w:style>
  <w:style w:type="paragraph" w:customStyle="1" w:styleId="Paragraph">
    <w:name w:val="Paragraph"/>
    <w:basedOn w:val="BodyTextIndent"/>
    <w:rsid w:val="005277D5"/>
    <w:pPr>
      <w:tabs>
        <w:tab w:val="left" w:pos="709"/>
      </w:tabs>
      <w:suppressAutoHyphens/>
      <w:spacing w:line="240" w:lineRule="auto"/>
      <w:ind w:left="0"/>
      <w:jc w:val="left"/>
    </w:pPr>
    <w:rPr>
      <w:rFonts w:eastAsia="MS Mincho"/>
      <w:sz w:val="24"/>
      <w:lang w:eastAsia="x-none"/>
    </w:rPr>
  </w:style>
  <w:style w:type="character" w:customStyle="1" w:styleId="Strike">
    <w:name w:val="Strike"/>
    <w:rsid w:val="005277D5"/>
    <w:rPr>
      <w:rFonts w:ascii="TimesNewRomanPS" w:hAnsi="TimesNewRomanPS"/>
      <w:strike/>
      <w:color w:val="FF0000"/>
      <w:lang w:val="x-none" w:eastAsia="en-US"/>
    </w:rPr>
  </w:style>
  <w:style w:type="character" w:customStyle="1" w:styleId="Insert">
    <w:name w:val="Insert"/>
    <w:rsid w:val="005277D5"/>
    <w:rPr>
      <w:rFonts w:ascii="TimesNewRomanPS" w:hAnsi="TimesNewRomanPS"/>
      <w:color w:val="0000FF"/>
      <w:u w:val="single"/>
      <w:lang w:val="x-none" w:eastAsia="en-US"/>
    </w:rPr>
  </w:style>
  <w:style w:type="paragraph" w:customStyle="1" w:styleId="KeinLeerraum1">
    <w:name w:val="Kein Leerraum1"/>
    <w:basedOn w:val="Normal"/>
    <w:link w:val="KeinLeerraumZeichen"/>
    <w:uiPriority w:val="1"/>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left"/>
      <w:textAlignment w:val="auto"/>
    </w:pPr>
    <w:rPr>
      <w:rFonts w:ascii="Cambria" w:eastAsia="Calibri" w:hAnsi="Cambria"/>
      <w:sz w:val="24"/>
      <w:szCs w:val="22"/>
      <w:lang w:val="x-none" w:eastAsia="x-none"/>
    </w:rPr>
  </w:style>
  <w:style w:type="character" w:customStyle="1" w:styleId="KeinLeerraumZeichen">
    <w:name w:val="Kein Leerraum Zeichen"/>
    <w:link w:val="KeinLeerraum1"/>
    <w:uiPriority w:val="1"/>
    <w:locked/>
    <w:rsid w:val="005277D5"/>
    <w:rPr>
      <w:rFonts w:ascii="Cambria" w:eastAsia="Calibri" w:hAnsi="Cambria"/>
      <w:sz w:val="24"/>
      <w:szCs w:val="22"/>
      <w:lang w:val="x-none" w:eastAsia="x-none"/>
    </w:rPr>
  </w:style>
  <w:style w:type="paragraph" w:customStyle="1" w:styleId="MittleresRaster1-Akzent21">
    <w:name w:val="Mittleres Raster 1 - Akzent 21"/>
    <w:basedOn w:val="Normal"/>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ind w:left="720"/>
      <w:contextualSpacing/>
      <w:jc w:val="left"/>
      <w:textAlignment w:val="auto"/>
    </w:pPr>
    <w:rPr>
      <w:rFonts w:ascii="Cambria" w:eastAsia="MS Mincho" w:hAnsi="Cambria"/>
      <w:sz w:val="24"/>
      <w:szCs w:val="22"/>
      <w:lang w:val="en-GB"/>
    </w:rPr>
  </w:style>
  <w:style w:type="paragraph" w:customStyle="1" w:styleId="MittleresRaster2-Akzent21">
    <w:name w:val="Mittleres Raster 2 - Akzent 21"/>
    <w:basedOn w:val="Normal"/>
    <w:next w:val="Normal"/>
    <w:link w:val="MediumGrid2-Accent2Char"/>
    <w:uiPriority w:val="2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jc w:val="left"/>
      <w:textAlignment w:val="auto"/>
    </w:pPr>
    <w:rPr>
      <w:rFonts w:ascii="Calibri" w:eastAsia="Calibri" w:hAnsi="Calibri"/>
      <w:color w:val="5A5A5A"/>
      <w:sz w:val="24"/>
      <w:szCs w:val="24"/>
      <w:lang w:val="x-none" w:eastAsia="x-none"/>
    </w:rPr>
  </w:style>
  <w:style w:type="character" w:customStyle="1" w:styleId="MediumGrid2-Accent2Char">
    <w:name w:val="Medium Grid 2 - Accent 2 Char"/>
    <w:link w:val="MittleresRaster2-Akzent21"/>
    <w:uiPriority w:val="29"/>
    <w:locked/>
    <w:rsid w:val="005277D5"/>
    <w:rPr>
      <w:rFonts w:ascii="Calibri" w:eastAsia="Calibri" w:hAnsi="Calibri"/>
      <w:color w:val="5A5A5A"/>
      <w:sz w:val="24"/>
      <w:szCs w:val="24"/>
      <w:lang w:val="x-none" w:eastAsia="x-none"/>
    </w:rPr>
  </w:style>
  <w:style w:type="paragraph" w:customStyle="1" w:styleId="MittleresRaster3-Akzent21">
    <w:name w:val="Mittleres Raster 3 - Akzent 21"/>
    <w:basedOn w:val="Normal"/>
    <w:next w:val="Normal"/>
    <w:link w:val="MediumGrid3-Accent2Char"/>
    <w:uiPriority w:val="30"/>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320" w:after="480"/>
      <w:ind w:left="720" w:right="720"/>
      <w:jc w:val="center"/>
      <w:textAlignment w:val="auto"/>
    </w:pPr>
    <w:rPr>
      <w:rFonts w:ascii="Cambria" w:eastAsia="Calibri" w:hAnsi="Cambria"/>
      <w:i/>
      <w:iCs/>
      <w:sz w:val="24"/>
      <w:szCs w:val="24"/>
      <w:lang w:val="x-none" w:eastAsia="x-none"/>
    </w:rPr>
  </w:style>
  <w:style w:type="character" w:customStyle="1" w:styleId="MediumGrid3-Accent2Char">
    <w:name w:val="Medium Grid 3 - Accent 2 Char"/>
    <w:link w:val="MittleresRaster3-Akzent21"/>
    <w:uiPriority w:val="30"/>
    <w:locked/>
    <w:rsid w:val="005277D5"/>
    <w:rPr>
      <w:rFonts w:ascii="Cambria" w:eastAsia="Calibri" w:hAnsi="Cambria"/>
      <w:i/>
      <w:iCs/>
      <w:sz w:val="24"/>
      <w:szCs w:val="24"/>
      <w:lang w:val="x-none" w:eastAsia="x-none"/>
    </w:rPr>
  </w:style>
  <w:style w:type="character" w:customStyle="1" w:styleId="SchwacheHervorhebung1">
    <w:name w:val="Schwache Hervorhebung1"/>
    <w:uiPriority w:val="19"/>
    <w:qFormat/>
    <w:rsid w:val="005277D5"/>
    <w:rPr>
      <w:i/>
      <w:color w:val="5A5A5A"/>
    </w:rPr>
  </w:style>
  <w:style w:type="character" w:customStyle="1" w:styleId="IntensiveHervorhebung1">
    <w:name w:val="Intensive Hervorhebung1"/>
    <w:uiPriority w:val="21"/>
    <w:qFormat/>
    <w:rsid w:val="005277D5"/>
    <w:rPr>
      <w:b/>
      <w:i/>
      <w:color w:val="auto"/>
      <w:u w:val="single"/>
    </w:rPr>
  </w:style>
  <w:style w:type="character" w:customStyle="1" w:styleId="SchwacherVerweis1">
    <w:name w:val="Schwacher Verweis1"/>
    <w:uiPriority w:val="31"/>
    <w:qFormat/>
    <w:rsid w:val="005277D5"/>
    <w:rPr>
      <w:smallCaps/>
    </w:rPr>
  </w:style>
  <w:style w:type="character" w:customStyle="1" w:styleId="IntensiverVerweis1">
    <w:name w:val="Intensiver Verweis1"/>
    <w:uiPriority w:val="32"/>
    <w:qFormat/>
    <w:rsid w:val="005277D5"/>
    <w:rPr>
      <w:b/>
      <w:smallCaps/>
      <w:color w:val="auto"/>
    </w:rPr>
  </w:style>
  <w:style w:type="character" w:customStyle="1" w:styleId="Buchtitel1">
    <w:name w:val="Buchtitel1"/>
    <w:uiPriority w:val="33"/>
    <w:qFormat/>
    <w:rsid w:val="005277D5"/>
    <w:rPr>
      <w:rFonts w:ascii="Cambria" w:hAnsi="Cambria"/>
      <w:b/>
      <w:smallCaps/>
      <w:color w:val="auto"/>
      <w:u w:val="single"/>
    </w:rPr>
  </w:style>
  <w:style w:type="paragraph" w:customStyle="1" w:styleId="Inhaltsverzeichnisberschrift2">
    <w:name w:val="Inhaltsverzeichnisüberschrift2"/>
    <w:basedOn w:val="Heading1"/>
    <w:next w:val="Normal"/>
    <w:uiPriority w:val="39"/>
    <w:semiHidden/>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480" w:after="0" w:line="276" w:lineRule="auto"/>
      <w:contextualSpacing/>
      <w:jc w:val="left"/>
      <w:textAlignment w:val="auto"/>
      <w:outlineLvl w:val="9"/>
    </w:pPr>
    <w:rPr>
      <w:rFonts w:ascii="Cambria" w:eastAsia="MS Mincho" w:hAnsi="Cambria" w:cs="Times New Roman"/>
      <w:iCs/>
      <w:kern w:val="0"/>
      <w:sz w:val="26"/>
      <w:lang w:val="x-none" w:eastAsia="x-none"/>
    </w:rPr>
  </w:style>
  <w:style w:type="paragraph" w:customStyle="1" w:styleId="DefLabel">
    <w:name w:val="DefLabel"/>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60" w:after="60"/>
      <w:jc w:val="left"/>
      <w:textAlignment w:val="auto"/>
    </w:pPr>
    <w:rPr>
      <w:rFonts w:eastAsia="MS Mincho"/>
      <w:b/>
      <w:sz w:val="18"/>
      <w:szCs w:val="24"/>
      <w:lang w:val="en-GB"/>
    </w:rPr>
  </w:style>
  <w:style w:type="paragraph" w:customStyle="1" w:styleId="DefDesc">
    <w:name w:val="DefDesc"/>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60" w:after="60"/>
      <w:jc w:val="left"/>
      <w:textAlignment w:val="auto"/>
    </w:pPr>
    <w:rPr>
      <w:rFonts w:eastAsia="MS Mincho"/>
      <w:sz w:val="18"/>
      <w:szCs w:val="24"/>
      <w:lang w:val="en-GB"/>
    </w:rPr>
  </w:style>
  <w:style w:type="table" w:customStyle="1" w:styleId="LightList1">
    <w:name w:val="Light List1"/>
    <w:uiPriority w:val="61"/>
    <w:rsid w:val="005277D5"/>
    <w:rPr>
      <w:rFonts w:ascii="Calibri" w:eastAsia="MS Mincho" w:hAnsi="Calibri"/>
      <w:sz w:val="24"/>
      <w:szCs w:val="24"/>
      <w:lang w:val="sv-SE" w:eastAsia="sv-SE"/>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NormalBullet">
    <w:name w:val="Normal Bullet"/>
    <w:basedOn w:val="Normal"/>
    <w:rsid w:val="005277D5"/>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left" w:pos="709"/>
      </w:tabs>
      <w:suppressAutoHyphens/>
      <w:overflowPunct/>
      <w:autoSpaceDE/>
      <w:autoSpaceDN/>
      <w:adjustRightInd/>
      <w:spacing w:before="0" w:after="60"/>
      <w:ind w:left="360" w:hanging="360"/>
      <w:jc w:val="left"/>
      <w:textAlignment w:val="auto"/>
    </w:pPr>
    <w:rPr>
      <w:rFonts w:eastAsia="MS Mincho"/>
      <w:sz w:val="24"/>
      <w:szCs w:val="24"/>
      <w:lang w:val="en-GB"/>
    </w:rPr>
  </w:style>
  <w:style w:type="paragraph" w:customStyle="1" w:styleId="RefLabel">
    <w:name w:val="RefLabel"/>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60" w:after="60"/>
      <w:jc w:val="left"/>
      <w:textAlignment w:val="auto"/>
    </w:pPr>
    <w:rPr>
      <w:rFonts w:eastAsia="MS Mincho"/>
      <w:b/>
      <w:sz w:val="24"/>
      <w:szCs w:val="24"/>
      <w:lang w:val="en-GB"/>
    </w:rPr>
  </w:style>
  <w:style w:type="paragraph" w:customStyle="1" w:styleId="RefDesc">
    <w:name w:val="RefDesc"/>
    <w:basedOn w:val="RefLabel"/>
    <w:rsid w:val="005277D5"/>
    <w:rPr>
      <w:b w:val="0"/>
      <w:bCs/>
      <w:lang w:val="en-US"/>
    </w:rPr>
  </w:style>
  <w:style w:type="paragraph" w:customStyle="1" w:styleId="CodeAthens">
    <w:name w:val="Code Athens"/>
    <w:basedOn w:val="Normal"/>
    <w:link w:val="CodeAthensChar"/>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spacing w:before="0" w:after="120"/>
      <w:ind w:left="720"/>
      <w:jc w:val="left"/>
      <w:textAlignment w:val="auto"/>
    </w:pPr>
    <w:rPr>
      <w:rFonts w:ascii="Courier" w:eastAsia="Calibri" w:hAnsi="Courier"/>
      <w:szCs w:val="24"/>
      <w:lang w:val="sv-SE" w:eastAsia="x-none"/>
    </w:rPr>
  </w:style>
  <w:style w:type="paragraph" w:customStyle="1" w:styleId="CodeAthensEnd">
    <w:name w:val="Code Athens End"/>
    <w:basedOn w:val="Normal"/>
    <w:link w:val="CodeAthensEnd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spacing w:before="0" w:after="160"/>
      <w:ind w:left="720"/>
      <w:jc w:val="left"/>
      <w:textAlignment w:val="auto"/>
    </w:pPr>
    <w:rPr>
      <w:rFonts w:ascii="Courier" w:eastAsia="Calibri" w:hAnsi="Courier"/>
      <w:szCs w:val="24"/>
      <w:lang w:val="sv-SE" w:eastAsia="x-none"/>
    </w:rPr>
  </w:style>
  <w:style w:type="character" w:customStyle="1" w:styleId="CodeAthensChar">
    <w:name w:val="Code Athens Char"/>
    <w:link w:val="CodeAthens"/>
    <w:locked/>
    <w:rsid w:val="005277D5"/>
    <w:rPr>
      <w:rFonts w:ascii="Courier" w:eastAsia="Calibri" w:hAnsi="Courier"/>
      <w:sz w:val="22"/>
      <w:szCs w:val="24"/>
      <w:lang w:val="sv-SE" w:eastAsia="x-none"/>
    </w:rPr>
  </w:style>
  <w:style w:type="character" w:customStyle="1" w:styleId="CodeAthensEndChar">
    <w:name w:val="Code Athens End Char"/>
    <w:link w:val="CodeAthensEnd"/>
    <w:locked/>
    <w:rsid w:val="005277D5"/>
    <w:rPr>
      <w:rFonts w:ascii="Courier" w:eastAsia="Calibri" w:hAnsi="Courier"/>
      <w:sz w:val="22"/>
      <w:szCs w:val="24"/>
      <w:lang w:val="sv-SE" w:eastAsia="x-none"/>
    </w:rPr>
  </w:style>
  <w:style w:type="table" w:customStyle="1" w:styleId="LightShading1">
    <w:name w:val="Light Shading1"/>
    <w:uiPriority w:val="60"/>
    <w:rsid w:val="005277D5"/>
    <w:rPr>
      <w:rFonts w:ascii="Calibri" w:eastAsia="MS Mincho" w:hAnsi="Calibri"/>
      <w:color w:val="000000"/>
      <w:sz w:val="24"/>
      <w:szCs w:val="24"/>
      <w:lang w:val="sv-SE" w:eastAsia="sv-SE"/>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MittlereListe2-Akzent21">
    <w:name w:val="Mittlere Liste 2 - Akzent 21"/>
    <w:hidden/>
    <w:uiPriority w:val="99"/>
    <w:semiHidden/>
    <w:rsid w:val="005277D5"/>
    <w:rPr>
      <w:rFonts w:ascii="Calibri" w:eastAsia="MS Mincho" w:hAnsi="Calibri"/>
      <w:sz w:val="24"/>
      <w:szCs w:val="22"/>
    </w:rPr>
  </w:style>
  <w:style w:type="character" w:customStyle="1" w:styleId="Platzhaltertext1">
    <w:name w:val="Platzhaltertext1"/>
    <w:uiPriority w:val="99"/>
    <w:semiHidden/>
    <w:rsid w:val="005277D5"/>
    <w:rPr>
      <w:color w:val="808080"/>
    </w:rPr>
  </w:style>
  <w:style w:type="paragraph" w:customStyle="1" w:styleId="TAL">
    <w:name w:val="TAL"/>
    <w:basedOn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left"/>
      <w:textAlignment w:val="auto"/>
    </w:pPr>
    <w:rPr>
      <w:rFonts w:ascii="Cambria" w:eastAsia="MS Mincho" w:hAnsi="Cambria"/>
      <w:sz w:val="18"/>
      <w:szCs w:val="18"/>
      <w:lang w:val="en-GB"/>
    </w:rPr>
  </w:style>
  <w:style w:type="paragraph" w:customStyle="1" w:styleId="TAH">
    <w:name w:val="TAH"/>
    <w:basedOn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center"/>
      <w:textAlignment w:val="auto"/>
    </w:pPr>
    <w:rPr>
      <w:rFonts w:ascii="Cambria" w:eastAsia="MS Mincho" w:hAnsi="Cambria"/>
      <w:b/>
      <w:bCs/>
      <w:sz w:val="18"/>
      <w:szCs w:val="18"/>
      <w:lang w:val="en-GB"/>
    </w:rPr>
  </w:style>
  <w:style w:type="paragraph" w:customStyle="1" w:styleId="FP">
    <w:name w:val="FP"/>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left"/>
      <w:textAlignment w:val="auto"/>
    </w:pPr>
    <w:rPr>
      <w:rFonts w:eastAsia="MS Mincho"/>
      <w:sz w:val="24"/>
      <w:szCs w:val="24"/>
      <w:lang w:val="en-GB"/>
    </w:rPr>
  </w:style>
  <w:style w:type="paragraph" w:customStyle="1" w:styleId="EQ">
    <w:name w:val="EQ"/>
    <w:basedOn w:val="Normal"/>
    <w:next w:val="Normal"/>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 w:val="center" w:pos="4536"/>
        <w:tab w:val="right" w:pos="9072"/>
      </w:tabs>
      <w:suppressAutoHyphens/>
      <w:spacing w:before="0" w:after="180"/>
      <w:jc w:val="left"/>
    </w:pPr>
    <w:rPr>
      <w:rFonts w:eastAsia="MS Mincho"/>
      <w:noProof/>
      <w:sz w:val="24"/>
      <w:szCs w:val="24"/>
      <w:lang w:val="en-GB"/>
    </w:rPr>
  </w:style>
  <w:style w:type="character" w:customStyle="1" w:styleId="ZGSM">
    <w:name w:val="ZGSM"/>
    <w:rsid w:val="005277D5"/>
  </w:style>
  <w:style w:type="paragraph" w:customStyle="1" w:styleId="ZD">
    <w:name w:val="ZD"/>
    <w:rsid w:val="005277D5"/>
    <w:pPr>
      <w:framePr w:wrap="notBeside" w:vAnchor="page" w:hAnchor="margin" w:y="15764"/>
      <w:widowControl w:val="0"/>
      <w:overflowPunct w:val="0"/>
      <w:autoSpaceDE w:val="0"/>
      <w:autoSpaceDN w:val="0"/>
      <w:adjustRightInd w:val="0"/>
      <w:textAlignment w:val="baseline"/>
    </w:pPr>
    <w:rPr>
      <w:rFonts w:ascii="Arial" w:eastAsia="MS Mincho" w:hAnsi="Arial"/>
      <w:noProof/>
      <w:sz w:val="32"/>
      <w:szCs w:val="24"/>
      <w:lang w:val="en-GB"/>
    </w:rPr>
  </w:style>
  <w:style w:type="paragraph" w:customStyle="1" w:styleId="TT">
    <w:name w:val="TT"/>
    <w:basedOn w:val="Heading1"/>
    <w:next w:val="Normal"/>
    <w:rsid w:val="005277D5"/>
    <w:pPr>
      <w:keepLines/>
      <w:numPr>
        <w:numId w:val="0"/>
      </w:numPr>
      <w:pBdr>
        <w:top w:val="single" w:sz="12" w:space="3" w:color="auto"/>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after="180"/>
      <w:ind w:left="1134" w:hanging="1134"/>
      <w:jc w:val="left"/>
      <w:outlineLvl w:val="9"/>
    </w:pPr>
    <w:rPr>
      <w:rFonts w:ascii="Cambria" w:eastAsia="MS Mincho" w:hAnsi="Cambria" w:cs="Times New Roman"/>
      <w:b w:val="0"/>
      <w:bCs w:val="0"/>
      <w:kern w:val="0"/>
      <w:sz w:val="36"/>
      <w:szCs w:val="26"/>
      <w:lang w:val="en-GB" w:eastAsia="x-none"/>
    </w:rPr>
  </w:style>
  <w:style w:type="paragraph" w:customStyle="1" w:styleId="NF">
    <w:name w:val="NF"/>
    <w:basedOn w:val="NO"/>
    <w:rsid w:val="005277D5"/>
    <w:pPr>
      <w:keepNext/>
      <w:tabs>
        <w:tab w:val="left" w:pos="709"/>
      </w:tabs>
      <w:suppressAutoHyphens/>
      <w:spacing w:after="0"/>
    </w:pPr>
    <w:rPr>
      <w:rFonts w:ascii="Arial" w:hAnsi="Arial"/>
      <w:sz w:val="18"/>
    </w:rPr>
  </w:style>
  <w:style w:type="paragraph" w:customStyle="1" w:styleId="PL">
    <w:name w:val="PL"/>
    <w:rsid w:val="005277D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MS Mincho" w:hAnsi="Courier New"/>
      <w:noProof/>
      <w:sz w:val="16"/>
      <w:szCs w:val="24"/>
      <w:lang w:val="en-GB"/>
    </w:rPr>
  </w:style>
  <w:style w:type="paragraph" w:customStyle="1" w:styleId="TAR">
    <w:name w:val="TAR"/>
    <w:basedOn w:val="TAL"/>
    <w:rsid w:val="005277D5"/>
    <w:pPr>
      <w:keepLines/>
      <w:overflowPunct w:val="0"/>
      <w:autoSpaceDE w:val="0"/>
      <w:autoSpaceDN w:val="0"/>
      <w:adjustRightInd w:val="0"/>
      <w:jc w:val="right"/>
      <w:textAlignment w:val="baseline"/>
    </w:pPr>
    <w:rPr>
      <w:szCs w:val="20"/>
    </w:rPr>
  </w:style>
  <w:style w:type="paragraph" w:customStyle="1" w:styleId="TAC">
    <w:name w:val="TAC"/>
    <w:basedOn w:val="TAL"/>
    <w:rsid w:val="005277D5"/>
    <w:pPr>
      <w:keepLines/>
      <w:overflowPunct w:val="0"/>
      <w:autoSpaceDE w:val="0"/>
      <w:autoSpaceDN w:val="0"/>
      <w:adjustRightInd w:val="0"/>
      <w:jc w:val="center"/>
      <w:textAlignment w:val="baseline"/>
    </w:pPr>
    <w:rPr>
      <w:szCs w:val="20"/>
    </w:rPr>
  </w:style>
  <w:style w:type="paragraph" w:customStyle="1" w:styleId="LD">
    <w:name w:val="LD"/>
    <w:rsid w:val="005277D5"/>
    <w:pPr>
      <w:keepNext/>
      <w:keepLines/>
      <w:overflowPunct w:val="0"/>
      <w:autoSpaceDE w:val="0"/>
      <w:autoSpaceDN w:val="0"/>
      <w:adjustRightInd w:val="0"/>
      <w:spacing w:line="180" w:lineRule="exact"/>
      <w:textAlignment w:val="baseline"/>
    </w:pPr>
    <w:rPr>
      <w:rFonts w:ascii="Courier New" w:eastAsia="MS Mincho" w:hAnsi="Courier New"/>
      <w:noProof/>
      <w:sz w:val="24"/>
      <w:szCs w:val="24"/>
      <w:lang w:val="en-GB"/>
    </w:rPr>
  </w:style>
  <w:style w:type="paragraph" w:customStyle="1" w:styleId="EX">
    <w:name w:val="EX"/>
    <w:basedOn w:val="Normal"/>
    <w:link w:val="EXChar"/>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1702" w:hanging="1418"/>
      <w:jc w:val="left"/>
    </w:pPr>
    <w:rPr>
      <w:rFonts w:eastAsia="Calibri"/>
      <w:sz w:val="24"/>
      <w:szCs w:val="24"/>
      <w:lang w:val="en-GB" w:eastAsia="x-none"/>
    </w:rPr>
  </w:style>
  <w:style w:type="paragraph" w:customStyle="1" w:styleId="NW">
    <w:name w:val="NW"/>
    <w:basedOn w:val="NO"/>
    <w:rsid w:val="005277D5"/>
    <w:pPr>
      <w:tabs>
        <w:tab w:val="left" w:pos="709"/>
      </w:tabs>
      <w:suppressAutoHyphens/>
      <w:spacing w:after="0"/>
    </w:pPr>
  </w:style>
  <w:style w:type="paragraph" w:customStyle="1" w:styleId="EW">
    <w:name w:val="EW"/>
    <w:basedOn w:val="EX"/>
    <w:rsid w:val="005277D5"/>
    <w:pPr>
      <w:spacing w:after="0"/>
    </w:pPr>
  </w:style>
  <w:style w:type="paragraph" w:customStyle="1" w:styleId="ZA">
    <w:name w:val="ZA"/>
    <w:rsid w:val="005277D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MS Mincho" w:hAnsi="Arial"/>
      <w:noProof/>
      <w:sz w:val="40"/>
      <w:szCs w:val="24"/>
      <w:lang w:val="en-GB"/>
    </w:rPr>
  </w:style>
  <w:style w:type="paragraph" w:customStyle="1" w:styleId="ZB">
    <w:name w:val="ZB"/>
    <w:rsid w:val="005277D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MS Mincho" w:hAnsi="Arial"/>
      <w:i/>
      <w:noProof/>
      <w:sz w:val="24"/>
      <w:szCs w:val="24"/>
      <w:lang w:val="en-GB"/>
    </w:rPr>
  </w:style>
  <w:style w:type="paragraph" w:customStyle="1" w:styleId="ZT">
    <w:name w:val="ZT"/>
    <w:rsid w:val="005277D5"/>
    <w:pPr>
      <w:framePr w:wrap="notBeside" w:hAnchor="margin" w:yAlign="center"/>
      <w:widowControl w:val="0"/>
      <w:overflowPunct w:val="0"/>
      <w:autoSpaceDE w:val="0"/>
      <w:autoSpaceDN w:val="0"/>
      <w:adjustRightInd w:val="0"/>
      <w:spacing w:line="240" w:lineRule="atLeast"/>
      <w:jc w:val="right"/>
      <w:textAlignment w:val="baseline"/>
    </w:pPr>
    <w:rPr>
      <w:rFonts w:ascii="Arial" w:eastAsia="MS Mincho" w:hAnsi="Arial"/>
      <w:b/>
      <w:sz w:val="34"/>
      <w:szCs w:val="24"/>
      <w:lang w:val="en-GB"/>
    </w:rPr>
  </w:style>
  <w:style w:type="paragraph" w:customStyle="1" w:styleId="ZU">
    <w:name w:val="ZU"/>
    <w:rsid w:val="005277D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MS Mincho" w:hAnsi="Arial"/>
      <w:noProof/>
      <w:sz w:val="24"/>
      <w:szCs w:val="24"/>
      <w:lang w:val="en-GB"/>
    </w:rPr>
  </w:style>
  <w:style w:type="paragraph" w:customStyle="1" w:styleId="TAN">
    <w:name w:val="TAN"/>
    <w:basedOn w:val="TAL"/>
    <w:rsid w:val="005277D5"/>
    <w:pPr>
      <w:keepLines/>
      <w:overflowPunct w:val="0"/>
      <w:autoSpaceDE w:val="0"/>
      <w:autoSpaceDN w:val="0"/>
      <w:adjustRightInd w:val="0"/>
      <w:ind w:left="851" w:hanging="851"/>
      <w:textAlignment w:val="baseline"/>
    </w:pPr>
    <w:rPr>
      <w:szCs w:val="20"/>
    </w:rPr>
  </w:style>
  <w:style w:type="paragraph" w:customStyle="1" w:styleId="ZH">
    <w:name w:val="ZH"/>
    <w:rsid w:val="005277D5"/>
    <w:pPr>
      <w:framePr w:wrap="notBeside" w:vAnchor="page" w:hAnchor="margin" w:xAlign="center" w:y="6805"/>
      <w:widowControl w:val="0"/>
      <w:overflowPunct w:val="0"/>
      <w:autoSpaceDE w:val="0"/>
      <w:autoSpaceDN w:val="0"/>
      <w:adjustRightInd w:val="0"/>
      <w:textAlignment w:val="baseline"/>
    </w:pPr>
    <w:rPr>
      <w:rFonts w:ascii="Arial" w:eastAsia="MS Mincho" w:hAnsi="Arial"/>
      <w:noProof/>
      <w:sz w:val="24"/>
      <w:szCs w:val="24"/>
      <w:lang w:val="en-GB"/>
    </w:rPr>
  </w:style>
  <w:style w:type="paragraph" w:customStyle="1" w:styleId="ZG">
    <w:name w:val="ZG"/>
    <w:rsid w:val="005277D5"/>
    <w:pPr>
      <w:framePr w:wrap="notBeside" w:vAnchor="page" w:hAnchor="margin" w:xAlign="right" w:y="6805"/>
      <w:widowControl w:val="0"/>
      <w:overflowPunct w:val="0"/>
      <w:autoSpaceDE w:val="0"/>
      <w:autoSpaceDN w:val="0"/>
      <w:adjustRightInd w:val="0"/>
      <w:jc w:val="right"/>
      <w:textAlignment w:val="baseline"/>
    </w:pPr>
    <w:rPr>
      <w:rFonts w:ascii="Arial" w:eastAsia="MS Mincho" w:hAnsi="Arial"/>
      <w:noProof/>
      <w:sz w:val="24"/>
      <w:szCs w:val="24"/>
      <w:lang w:val="en-GB"/>
    </w:rPr>
  </w:style>
  <w:style w:type="paragraph" w:customStyle="1" w:styleId="B2">
    <w:name w:val="B2"/>
    <w:basedOn w:val="List2"/>
    <w:rsid w:val="005277D5"/>
    <w:pPr>
      <w:tabs>
        <w:tab w:val="left" w:pos="709"/>
      </w:tabs>
      <w:suppressAutoHyphens/>
      <w:overflowPunct w:val="0"/>
      <w:autoSpaceDE w:val="0"/>
      <w:autoSpaceDN w:val="0"/>
      <w:adjustRightInd w:val="0"/>
      <w:spacing w:after="180" w:line="240" w:lineRule="auto"/>
      <w:ind w:left="851" w:hanging="284"/>
      <w:jc w:val="left"/>
      <w:textAlignment w:val="baseline"/>
    </w:pPr>
    <w:rPr>
      <w:rFonts w:ascii="Times New Roman" w:eastAsia="MS Mincho" w:hAnsi="Times New Roman"/>
      <w:sz w:val="24"/>
      <w:szCs w:val="24"/>
    </w:rPr>
  </w:style>
  <w:style w:type="paragraph" w:customStyle="1" w:styleId="B3">
    <w:name w:val="B3"/>
    <w:basedOn w:val="List3"/>
    <w:rsid w:val="005277D5"/>
    <w:pPr>
      <w:tabs>
        <w:tab w:val="left" w:pos="709"/>
      </w:tabs>
      <w:suppressAutoHyphens/>
      <w:overflowPunct w:val="0"/>
      <w:autoSpaceDE w:val="0"/>
      <w:autoSpaceDN w:val="0"/>
      <w:adjustRightInd w:val="0"/>
      <w:spacing w:after="180" w:line="240" w:lineRule="auto"/>
      <w:ind w:left="1135" w:hanging="284"/>
      <w:jc w:val="left"/>
      <w:textAlignment w:val="baseline"/>
    </w:pPr>
    <w:rPr>
      <w:rFonts w:ascii="Times New Roman" w:eastAsia="MS Mincho" w:hAnsi="Times New Roman"/>
      <w:sz w:val="24"/>
      <w:szCs w:val="24"/>
    </w:rPr>
  </w:style>
  <w:style w:type="paragraph" w:customStyle="1" w:styleId="B4">
    <w:name w:val="B4"/>
    <w:basedOn w:val="List4"/>
    <w:rsid w:val="005277D5"/>
    <w:pPr>
      <w:tabs>
        <w:tab w:val="left" w:pos="709"/>
      </w:tabs>
      <w:suppressAutoHyphens/>
      <w:overflowPunct w:val="0"/>
      <w:autoSpaceDE w:val="0"/>
      <w:autoSpaceDN w:val="0"/>
      <w:adjustRightInd w:val="0"/>
      <w:spacing w:after="180" w:line="240" w:lineRule="auto"/>
      <w:ind w:left="1418" w:hanging="284"/>
      <w:jc w:val="left"/>
      <w:textAlignment w:val="baseline"/>
    </w:pPr>
    <w:rPr>
      <w:rFonts w:ascii="Times New Roman" w:eastAsia="MS Mincho" w:hAnsi="Times New Roman"/>
      <w:sz w:val="24"/>
      <w:szCs w:val="24"/>
    </w:rPr>
  </w:style>
  <w:style w:type="paragraph" w:customStyle="1" w:styleId="B5">
    <w:name w:val="B5"/>
    <w:basedOn w:val="List5"/>
    <w:rsid w:val="005277D5"/>
    <w:pPr>
      <w:tabs>
        <w:tab w:val="left" w:pos="709"/>
      </w:tabs>
      <w:suppressAutoHyphens/>
      <w:overflowPunct w:val="0"/>
      <w:autoSpaceDE w:val="0"/>
      <w:autoSpaceDN w:val="0"/>
      <w:adjustRightInd w:val="0"/>
      <w:spacing w:after="180" w:line="240" w:lineRule="auto"/>
      <w:ind w:left="1702" w:hanging="284"/>
      <w:jc w:val="left"/>
      <w:textAlignment w:val="baseline"/>
    </w:pPr>
    <w:rPr>
      <w:rFonts w:ascii="Times New Roman" w:eastAsia="MS Mincho" w:hAnsi="Times New Roman"/>
      <w:sz w:val="24"/>
      <w:szCs w:val="24"/>
    </w:rPr>
  </w:style>
  <w:style w:type="paragraph" w:customStyle="1" w:styleId="ZTD">
    <w:name w:val="ZTD"/>
    <w:basedOn w:val="ZB"/>
    <w:rsid w:val="005277D5"/>
    <w:pPr>
      <w:framePr w:hRule="auto" w:wrap="notBeside" w:y="852"/>
    </w:pPr>
    <w:rPr>
      <w:i w:val="0"/>
      <w:sz w:val="40"/>
    </w:rPr>
  </w:style>
  <w:style w:type="paragraph" w:customStyle="1" w:styleId="ZV">
    <w:name w:val="ZV"/>
    <w:basedOn w:val="ZU"/>
    <w:rsid w:val="005277D5"/>
    <w:pPr>
      <w:framePr w:wrap="notBeside" w:y="16161"/>
    </w:pPr>
  </w:style>
  <w:style w:type="paragraph" w:customStyle="1" w:styleId="INDENT1">
    <w:name w:val="INDENT1"/>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851"/>
      <w:jc w:val="left"/>
    </w:pPr>
    <w:rPr>
      <w:rFonts w:eastAsia="MS Mincho"/>
      <w:sz w:val="24"/>
      <w:szCs w:val="24"/>
      <w:lang w:val="en-GB"/>
    </w:rPr>
  </w:style>
  <w:style w:type="paragraph" w:customStyle="1" w:styleId="INDENT2">
    <w:name w:val="INDENT2"/>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1135" w:hanging="284"/>
      <w:jc w:val="left"/>
    </w:pPr>
    <w:rPr>
      <w:rFonts w:eastAsia="MS Mincho"/>
      <w:sz w:val="24"/>
      <w:szCs w:val="24"/>
      <w:lang w:val="en-GB"/>
    </w:rPr>
  </w:style>
  <w:style w:type="paragraph" w:customStyle="1" w:styleId="INDENT3">
    <w:name w:val="INDENT3"/>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1701" w:hanging="567"/>
      <w:jc w:val="left"/>
    </w:pPr>
    <w:rPr>
      <w:rFonts w:eastAsia="MS Mincho"/>
      <w:sz w:val="24"/>
      <w:szCs w:val="24"/>
      <w:lang w:val="en-GB"/>
    </w:rPr>
  </w:style>
  <w:style w:type="paragraph" w:customStyle="1" w:styleId="TAJ">
    <w:name w:val="TAJ"/>
    <w:basedOn w:val="TH"/>
    <w:rsid w:val="005277D5"/>
    <w:pPr>
      <w:tabs>
        <w:tab w:val="left" w:pos="709"/>
      </w:tabs>
      <w:suppressAutoHyphens/>
    </w:pPr>
  </w:style>
  <w:style w:type="paragraph" w:customStyle="1" w:styleId="Guidance">
    <w:name w:val="Guidanc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jc w:val="left"/>
    </w:pPr>
    <w:rPr>
      <w:rFonts w:eastAsia="MS Mincho"/>
      <w:i/>
      <w:color w:val="0000FF"/>
      <w:sz w:val="24"/>
      <w:szCs w:val="24"/>
      <w:lang w:val="en-GB"/>
    </w:rPr>
  </w:style>
  <w:style w:type="character" w:customStyle="1" w:styleId="CharChar9">
    <w:name w:val="Char Char9"/>
    <w:rsid w:val="005277D5"/>
    <w:rPr>
      <w:rFonts w:ascii="Arial" w:hAnsi="Arial" w:cs="Times New Roman"/>
      <w:sz w:val="28"/>
      <w:lang w:val="en-GB" w:eastAsia="en-US"/>
    </w:rPr>
  </w:style>
  <w:style w:type="character" w:customStyle="1" w:styleId="CharChar8">
    <w:name w:val="Char Char8"/>
    <w:rsid w:val="005277D5"/>
    <w:rPr>
      <w:rFonts w:ascii="Arial" w:hAnsi="Arial" w:cs="Times New Roman"/>
      <w:sz w:val="24"/>
      <w:lang w:val="en-GB" w:eastAsia="x-none"/>
    </w:rPr>
  </w:style>
  <w:style w:type="character" w:customStyle="1" w:styleId="CharChar22">
    <w:name w:val="Char Char22"/>
    <w:rsid w:val="005277D5"/>
    <w:rPr>
      <w:rFonts w:ascii="Arial" w:hAnsi="Arial" w:cs="Times New Roman"/>
      <w:sz w:val="28"/>
      <w:lang w:val="en-GB" w:eastAsia="en-US"/>
    </w:rPr>
  </w:style>
  <w:style w:type="character" w:customStyle="1" w:styleId="CharChar21">
    <w:name w:val="Char Char21"/>
    <w:rsid w:val="005277D5"/>
    <w:rPr>
      <w:rFonts w:ascii="Arial" w:hAnsi="Arial" w:cs="Times New Roman"/>
      <w:sz w:val="24"/>
      <w:lang w:val="en-GB" w:eastAsia="en-US"/>
    </w:rPr>
  </w:style>
  <w:style w:type="character" w:customStyle="1" w:styleId="CharChar91">
    <w:name w:val="Char Char91"/>
    <w:rsid w:val="005277D5"/>
    <w:rPr>
      <w:rFonts w:ascii="Arial" w:hAnsi="Arial" w:cs="Times New Roman"/>
      <w:sz w:val="28"/>
      <w:lang w:val="en-GB" w:eastAsia="en-US"/>
    </w:rPr>
  </w:style>
  <w:style w:type="character" w:customStyle="1" w:styleId="CharChar81">
    <w:name w:val="Char Char81"/>
    <w:rsid w:val="005277D5"/>
    <w:rPr>
      <w:rFonts w:ascii="Arial" w:hAnsi="Arial" w:cs="Times New Roman"/>
      <w:sz w:val="24"/>
      <w:lang w:val="en-GB" w:eastAsia="x-none"/>
    </w:rPr>
  </w:style>
  <w:style w:type="character" w:customStyle="1" w:styleId="CharChar221">
    <w:name w:val="Char Char221"/>
    <w:rsid w:val="005277D5"/>
    <w:rPr>
      <w:rFonts w:ascii="Arial" w:hAnsi="Arial" w:cs="Times New Roman"/>
      <w:sz w:val="28"/>
      <w:lang w:val="en-GB" w:eastAsia="en-US"/>
    </w:rPr>
  </w:style>
  <w:style w:type="character" w:customStyle="1" w:styleId="CharChar211">
    <w:name w:val="Char Char211"/>
    <w:rsid w:val="005277D5"/>
    <w:rPr>
      <w:rFonts w:ascii="Arial" w:hAnsi="Arial" w:cs="Times New Roman"/>
      <w:sz w:val="24"/>
      <w:lang w:val="en-GB" w:eastAsia="en-US"/>
    </w:rPr>
  </w:style>
  <w:style w:type="character" w:customStyle="1" w:styleId="CharChar24">
    <w:name w:val="Char Char24"/>
    <w:rsid w:val="005277D5"/>
    <w:rPr>
      <w:rFonts w:ascii="Arial" w:hAnsi="Arial" w:cs="Times New Roman"/>
      <w:sz w:val="28"/>
      <w:lang w:val="en-GB" w:eastAsia="en-US"/>
    </w:rPr>
  </w:style>
  <w:style w:type="paragraph" w:customStyle="1" w:styleId="ColorfulList-Accent11">
    <w:name w:val="Colorful List - Accent 11"/>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ind w:left="720"/>
      <w:contextualSpacing/>
      <w:jc w:val="left"/>
      <w:textAlignment w:val="auto"/>
    </w:pPr>
    <w:rPr>
      <w:rFonts w:eastAsia="MS Mincho"/>
      <w:sz w:val="24"/>
      <w:szCs w:val="24"/>
      <w:lang w:val="en-GB"/>
    </w:rPr>
  </w:style>
  <w:style w:type="paragraph" w:customStyle="1" w:styleId="a1">
    <w:name w:val="a1"/>
    <w:basedOn w:val="Heading3"/>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60"/>
        <w:tab w:val="num" w:pos="720"/>
        <w:tab w:val="left" w:pos="880"/>
        <w:tab w:val="num" w:pos="1492"/>
      </w:tabs>
      <w:suppressAutoHyphens/>
      <w:overflowPunct/>
      <w:autoSpaceDE/>
      <w:autoSpaceDN/>
      <w:adjustRightInd/>
      <w:spacing w:before="60" w:after="160" w:line="230" w:lineRule="exact"/>
      <w:ind w:left="0" w:firstLine="0"/>
      <w:jc w:val="left"/>
      <w:textAlignment w:val="auto"/>
    </w:pPr>
    <w:rPr>
      <w:rFonts w:ascii="Cambria" w:eastAsia="MS Mincho" w:hAnsi="Cambria"/>
      <w:bCs w:val="0"/>
      <w:sz w:val="20"/>
      <w:szCs w:val="24"/>
      <w:lang w:val="en-GB" w:eastAsia="zh-CN"/>
    </w:rPr>
  </w:style>
  <w:style w:type="paragraph" w:customStyle="1" w:styleId="Revision3">
    <w:name w:val="Revision3"/>
    <w:hidden/>
    <w:rsid w:val="005277D5"/>
    <w:rPr>
      <w:rFonts w:ascii="Arial" w:eastAsia="MS Mincho" w:hAnsi="Arial"/>
      <w:sz w:val="24"/>
      <w:szCs w:val="24"/>
      <w:lang w:val="en-GB" w:eastAsia="ja-JP"/>
    </w:rPr>
  </w:style>
  <w:style w:type="paragraph" w:customStyle="1" w:styleId="DDLExample">
    <w:name w:val="DDL Example"/>
    <w:basedOn w:val="Normal"/>
    <w:rsid w:val="005277D5"/>
    <w:pPr>
      <w:pBdr>
        <w:top w:val="single" w:sz="12" w:space="1" w:color="auto"/>
        <w:left w:val="single" w:sz="12" w:space="4" w:color="auto"/>
        <w:bottom w:val="single" w:sz="12" w:space="1" w:color="auto"/>
        <w:right w:val="single" w:sz="12" w:space="4" w:color="auto"/>
      </w:pBdr>
      <w:shd w:val="pct20"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ourier New" w:eastAsia="MS ??" w:hAnsi="Courier New"/>
      <w:sz w:val="24"/>
      <w:szCs w:val="24"/>
      <w:lang w:val="en-GB"/>
    </w:rPr>
  </w:style>
  <w:style w:type="paragraph" w:customStyle="1" w:styleId="ListParagraph3">
    <w:name w:val="List Paragraph3"/>
    <w:basedOn w:val="Normal"/>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eastAsia="MS Mincho" w:cs="Cambria"/>
      <w:sz w:val="24"/>
      <w:szCs w:val="24"/>
      <w:lang w:val="en-GB" w:eastAsia="ar-SA"/>
    </w:rPr>
  </w:style>
  <w:style w:type="numbering" w:styleId="ArticleSection">
    <w:name w:val="Outline List 3"/>
    <w:basedOn w:val="NoList"/>
    <w:rsid w:val="005277D5"/>
    <w:pPr>
      <w:numPr>
        <w:numId w:val="27"/>
      </w:numPr>
    </w:pPr>
  </w:style>
  <w:style w:type="numbering" w:styleId="1ai">
    <w:name w:val="Outline List 1"/>
    <w:basedOn w:val="NoList"/>
    <w:rsid w:val="005277D5"/>
    <w:pPr>
      <w:numPr>
        <w:numId w:val="26"/>
      </w:numPr>
    </w:pPr>
  </w:style>
  <w:style w:type="numbering" w:styleId="111111">
    <w:name w:val="Outline List 2"/>
    <w:basedOn w:val="NoList"/>
    <w:rsid w:val="005277D5"/>
    <w:pPr>
      <w:numPr>
        <w:numId w:val="25"/>
      </w:numPr>
    </w:pPr>
  </w:style>
  <w:style w:type="paragraph" w:customStyle="1" w:styleId="Note0">
    <w:name w:val="Not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MS Mincho" w:hAnsi="Cambria"/>
      <w:szCs w:val="24"/>
      <w:lang w:val="en-GB"/>
    </w:rPr>
  </w:style>
  <w:style w:type="paragraph" w:customStyle="1" w:styleId="Revision1">
    <w:name w:val="Revision1"/>
    <w:hidden/>
    <w:rsid w:val="005277D5"/>
    <w:rPr>
      <w:rFonts w:ascii="Arial" w:eastAsia="MS Mincho" w:hAnsi="Arial"/>
      <w:sz w:val="24"/>
      <w:szCs w:val="24"/>
      <w:lang w:val="en-GB" w:eastAsia="ja-JP"/>
    </w:rPr>
  </w:style>
  <w:style w:type="paragraph" w:customStyle="1" w:styleId="ListParagraph1">
    <w:name w:val="List Paragraph1"/>
    <w:basedOn w:val="Normal"/>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eastAsia="MS Mincho" w:cs="Cambria"/>
      <w:sz w:val="24"/>
      <w:szCs w:val="24"/>
      <w:lang w:val="en-GB" w:eastAsia="ar-SA"/>
    </w:rPr>
  </w:style>
  <w:style w:type="paragraph" w:customStyle="1" w:styleId="MediumList2-Accent21">
    <w:name w:val="Medium List 2 - Accent 21"/>
    <w:hidden/>
    <w:rsid w:val="005277D5"/>
    <w:rPr>
      <w:rFonts w:ascii="Arial" w:eastAsia="MS Mincho" w:hAnsi="Arial" w:cs="Arial"/>
      <w:sz w:val="24"/>
      <w:szCs w:val="24"/>
      <w:lang w:eastAsia="ja-JP"/>
    </w:rPr>
  </w:style>
  <w:style w:type="paragraph" w:customStyle="1" w:styleId="-11">
    <w:name w:val="彩色列表 - 强调文字颜色 11"/>
    <w:basedOn w:val="Normal"/>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ind w:left="720"/>
      <w:contextualSpacing/>
      <w:jc w:val="left"/>
      <w:textAlignment w:val="auto"/>
    </w:pPr>
    <w:rPr>
      <w:sz w:val="24"/>
      <w:szCs w:val="24"/>
      <w:lang w:val="en-GB"/>
    </w:rPr>
  </w:style>
  <w:style w:type="paragraph" w:customStyle="1" w:styleId="MediumGrid1-Accent21">
    <w:name w:val="Medium Grid 1 - Accent 21"/>
    <w:basedOn w:val="Normal"/>
    <w:qFormat/>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cs="Cambria"/>
      <w:sz w:val="24"/>
      <w:szCs w:val="24"/>
      <w:lang w:val="en-GB" w:eastAsia="ar-SA"/>
    </w:rPr>
  </w:style>
  <w:style w:type="paragraph" w:customStyle="1" w:styleId="Revision2">
    <w:name w:val="Revision2"/>
    <w:hidden/>
    <w:rsid w:val="005277D5"/>
    <w:rPr>
      <w:rFonts w:ascii="Arial" w:eastAsia="MS Mincho" w:hAnsi="Arial"/>
      <w:sz w:val="24"/>
      <w:szCs w:val="24"/>
      <w:lang w:val="en-GB" w:eastAsia="ja-JP"/>
    </w:rPr>
  </w:style>
  <w:style w:type="paragraph" w:customStyle="1" w:styleId="ListParagraph2">
    <w:name w:val="List Paragraph2"/>
    <w:basedOn w:val="Normal"/>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eastAsia="MS Mincho" w:cs="Cambria"/>
      <w:sz w:val="24"/>
      <w:szCs w:val="24"/>
      <w:lang w:val="en-GB" w:eastAsia="ar-SA"/>
    </w:rPr>
  </w:style>
  <w:style w:type="paragraph" w:customStyle="1" w:styleId="ColorfulShading-Accent11">
    <w:name w:val="Colorful Shading - Accent 11"/>
    <w:hidden/>
    <w:rsid w:val="005277D5"/>
    <w:rPr>
      <w:rFonts w:ascii="Arial" w:eastAsia="MS Mincho" w:hAnsi="Arial" w:cs="Arial"/>
      <w:sz w:val="24"/>
      <w:szCs w:val="24"/>
      <w:lang w:eastAsia="ja-JP"/>
    </w:rPr>
  </w:style>
  <w:style w:type="character" w:customStyle="1" w:styleId="apple-style-span">
    <w:name w:val="apple-style-span"/>
    <w:rsid w:val="005277D5"/>
  </w:style>
  <w:style w:type="paragraph" w:customStyle="1" w:styleId="NOTE4">
    <w:name w:val="NOTE"/>
    <w:basedOn w:val="Paragraph"/>
    <w:rsid w:val="005277D5"/>
    <w:pPr>
      <w:tabs>
        <w:tab w:val="clear" w:pos="709"/>
      </w:tabs>
      <w:suppressAutoHyphens w:val="0"/>
      <w:spacing w:after="100"/>
      <w:jc w:val="both"/>
    </w:pPr>
    <w:rPr>
      <w:rFonts w:eastAsia="Times New Roman" w:cs="Arial"/>
      <w:spacing w:val="8"/>
      <w:sz w:val="16"/>
      <w:szCs w:val="16"/>
      <w:lang w:val="en-GB" w:eastAsia="zh-CN"/>
    </w:rPr>
  </w:style>
  <w:style w:type="paragraph" w:customStyle="1" w:styleId="Listenabsatz1">
    <w:name w:val="Listenabsatz1"/>
    <w:basedOn w:val="Normal"/>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720"/>
      <w:contextualSpacing/>
      <w:textAlignment w:val="auto"/>
    </w:pPr>
    <w:rPr>
      <w:rFonts w:eastAsia="MS ??"/>
      <w:sz w:val="24"/>
      <w:szCs w:val="24"/>
      <w:lang w:val="en-GB"/>
    </w:rPr>
  </w:style>
  <w:style w:type="paragraph" w:customStyle="1" w:styleId="Bearbeitung1">
    <w:name w:val="Bearbeitung1"/>
    <w:hidden/>
    <w:uiPriority w:val="99"/>
    <w:semiHidden/>
    <w:rsid w:val="005277D5"/>
    <w:rPr>
      <w:rFonts w:ascii="Arial" w:eastAsia="MS Mincho" w:hAnsi="Arial" w:cs="Arial"/>
      <w:sz w:val="24"/>
      <w:szCs w:val="24"/>
      <w:lang w:eastAsia="ja-JP"/>
    </w:rPr>
  </w:style>
  <w:style w:type="paragraph" w:customStyle="1" w:styleId="ISOChange">
    <w:name w:val="ISO_Chang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10" w:line="210" w:lineRule="exact"/>
      <w:jc w:val="left"/>
      <w:textAlignment w:val="auto"/>
    </w:pPr>
    <w:rPr>
      <w:rFonts w:ascii="Cambria" w:eastAsia="MS Mincho" w:hAnsi="Cambria"/>
      <w:sz w:val="18"/>
      <w:szCs w:val="24"/>
      <w:lang w:val="en-GB"/>
    </w:rPr>
  </w:style>
  <w:style w:type="paragraph" w:customStyle="1" w:styleId="code0">
    <w:name w:val="code"/>
    <w:basedOn w:val="Normal"/>
    <w:next w:val="Normal"/>
    <w:link w:val="codeZchn"/>
    <w:rsid w:val="005277D5"/>
    <w:pPr>
      <w:keepLines/>
      <w:overflowPunct/>
      <w:autoSpaceDE/>
      <w:autoSpaceDN/>
      <w:adjustRightInd/>
      <w:spacing w:before="60" w:after="120"/>
      <w:jc w:val="left"/>
      <w:textAlignment w:val="auto"/>
    </w:pPr>
    <w:rPr>
      <w:rFonts w:ascii="Courier" w:hAnsi="Courier"/>
      <w:noProof/>
      <w:szCs w:val="24"/>
      <w:lang w:val="en-GB"/>
    </w:rPr>
  </w:style>
  <w:style w:type="paragraph" w:customStyle="1" w:styleId="BoxHeading4">
    <w:name w:val="BoxHeading 4"/>
    <w:basedOn w:val="Heading4"/>
    <w:rsid w:val="005277D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940"/>
        <w:tab w:val="num" w:pos="1080"/>
        <w:tab w:val="left" w:pos="1140"/>
        <w:tab w:val="left" w:pos="1360"/>
      </w:tabs>
      <w:suppressAutoHyphens/>
      <w:overflowPunct/>
      <w:autoSpaceDE/>
      <w:autoSpaceDN/>
      <w:adjustRightInd/>
      <w:spacing w:before="60" w:after="160" w:line="230" w:lineRule="exact"/>
      <w:ind w:left="0" w:right="0" w:firstLine="0"/>
      <w:jc w:val="left"/>
      <w:textAlignment w:val="auto"/>
    </w:pPr>
    <w:rPr>
      <w:rFonts w:ascii="Cambria" w:eastAsia="MS Mincho" w:hAnsi="Cambria"/>
      <w:bCs w:val="0"/>
      <w:sz w:val="20"/>
      <w:szCs w:val="24"/>
      <w:lang w:val="en-GB" w:eastAsia="zh-CN"/>
    </w:rPr>
  </w:style>
  <w:style w:type="character" w:customStyle="1" w:styleId="fieldsZchn">
    <w:name w:val="fields Zchn"/>
    <w:link w:val="fields"/>
    <w:rsid w:val="005277D5"/>
    <w:rPr>
      <w:rFonts w:eastAsia="Batang"/>
      <w:sz w:val="22"/>
      <w:szCs w:val="24"/>
      <w:lang w:val="x-none" w:eastAsia="ko-KR"/>
    </w:rPr>
  </w:style>
  <w:style w:type="character" w:customStyle="1" w:styleId="codeZchn">
    <w:name w:val="code Zchn"/>
    <w:link w:val="code0"/>
    <w:rsid w:val="005277D5"/>
    <w:rPr>
      <w:rFonts w:ascii="Courier" w:hAnsi="Courier"/>
      <w:noProof/>
      <w:sz w:val="22"/>
      <w:szCs w:val="24"/>
      <w:lang w:val="en-GB"/>
    </w:rPr>
  </w:style>
  <w:style w:type="character" w:customStyle="1" w:styleId="lastfieldZchn">
    <w:name w:val="lastfield Zchn"/>
    <w:link w:val="lastfield"/>
    <w:rsid w:val="005277D5"/>
    <w:rPr>
      <w:rFonts w:eastAsia="Batang"/>
      <w:sz w:val="22"/>
      <w:szCs w:val="24"/>
      <w:lang w:val="x-none" w:eastAsia="ko-KR"/>
    </w:rPr>
  </w:style>
  <w:style w:type="paragraph" w:customStyle="1" w:styleId="arial">
    <w:name w:val="arial"/>
    <w:basedOn w:val="BodyText"/>
    <w:rsid w:val="005277D5"/>
    <w:pPr>
      <w:spacing w:before="0" w:after="220" w:line="240" w:lineRule="auto"/>
    </w:pPr>
    <w:rPr>
      <w:rFonts w:ascii="Helvetica" w:eastAsia="Times New Roman" w:hAnsi="Helvetica"/>
      <w:color w:val="000000"/>
      <w:szCs w:val="24"/>
      <w:lang w:val="en-GB"/>
    </w:rPr>
  </w:style>
  <w:style w:type="paragraph" w:customStyle="1" w:styleId="BlancCharChar">
    <w:name w:val="Blanc Char Char"/>
    <w:basedOn w:val="Normal"/>
    <w:next w:val="TableText"/>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sz w:val="8"/>
      <w:szCs w:val="8"/>
      <w:lang w:val="en-GB"/>
    </w:rPr>
  </w:style>
  <w:style w:type="character" w:customStyle="1" w:styleId="BlancCharCharChar">
    <w:name w:val="Blanc Char Char Char"/>
    <w:rsid w:val="005277D5"/>
    <w:rPr>
      <w:b/>
      <w:bCs/>
      <w:sz w:val="8"/>
      <w:szCs w:val="8"/>
      <w:lang w:val="en-US" w:eastAsia="en-US"/>
    </w:rPr>
  </w:style>
  <w:style w:type="character" w:customStyle="1" w:styleId="NoteChar">
    <w:name w:val="Note Char"/>
    <w:rsid w:val="005277D5"/>
    <w:rPr>
      <w:sz w:val="18"/>
      <w:szCs w:val="18"/>
      <w:lang w:val="en-GB" w:eastAsia="en-US"/>
    </w:rPr>
  </w:style>
  <w:style w:type="paragraph" w:customStyle="1" w:styleId="Note1CharCharCharCharCharChar">
    <w:name w:val="Note 1 Char Char Char Char Char Char"/>
    <w:basedOn w:val="Note"/>
    <w:rsid w:val="005277D5"/>
    <w:pPr>
      <w:tabs>
        <w:tab w:val="clear" w:pos="1191"/>
        <w:tab w:val="clear" w:pos="1588"/>
        <w:tab w:val="clear" w:pos="1985"/>
      </w:tabs>
      <w:ind w:left="284" w:firstLine="0"/>
    </w:pPr>
    <w:rPr>
      <w:szCs w:val="18"/>
    </w:rPr>
  </w:style>
  <w:style w:type="character" w:customStyle="1" w:styleId="Note1CharCharCharCharCharCharChar">
    <w:name w:val="Note 1 Char Char Char Char Char Char Char"/>
    <w:rsid w:val="005277D5"/>
    <w:rPr>
      <w:sz w:val="18"/>
      <w:szCs w:val="18"/>
      <w:lang w:val="en-GB" w:eastAsia="en-US"/>
    </w:rPr>
  </w:style>
  <w:style w:type="paragraph" w:customStyle="1" w:styleId="tableheading0">
    <w:name w:val="table heading"/>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b/>
      <w:bCs/>
      <w:szCs w:val="24"/>
      <w:lang w:val="en-GB"/>
    </w:rPr>
  </w:style>
  <w:style w:type="paragraph" w:customStyle="1" w:styleId="tablecell0">
    <w:name w:val="table cell"/>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szCs w:val="24"/>
      <w:lang w:val="en-GB"/>
    </w:rPr>
  </w:style>
  <w:style w:type="paragraph" w:customStyle="1" w:styleId="Sprechblasentext1">
    <w:name w:val="Sprechblasentext1"/>
    <w:basedOn w:val="Normal"/>
    <w:semiHidden/>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hAnsi="Tahoma" w:cs="Tahoma"/>
      <w:sz w:val="16"/>
      <w:szCs w:val="16"/>
      <w:lang w:val="en-GB"/>
    </w:rPr>
  </w:style>
  <w:style w:type="paragraph" w:customStyle="1" w:styleId="CourierText">
    <w:name w:val="Courier Text"/>
    <w:basedOn w:val="Normal"/>
    <w:rsid w:val="005277D5"/>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hAnsi="Courier" w:cs="Courier"/>
      <w:szCs w:val="22"/>
      <w:lang w:val="en-GB"/>
    </w:rPr>
  </w:style>
  <w:style w:type="paragraph" w:customStyle="1" w:styleId="AppendixHeading2">
    <w:name w:val="Appendix Heading 2"/>
    <w:basedOn w:val="Heading2"/>
    <w:rsid w:val="005277D5"/>
    <w:pPr>
      <w:tabs>
        <w:tab w:val="clear" w:pos="1080"/>
        <w:tab w:val="clear" w:pos="1440"/>
        <w:tab w:val="clear" w:pos="1800"/>
        <w:tab w:val="clear" w:pos="2160"/>
        <w:tab w:val="clear" w:pos="2520"/>
        <w:tab w:val="clear" w:pos="2880"/>
        <w:tab w:val="clear" w:pos="3240"/>
        <w:tab w:val="clear" w:pos="3600"/>
        <w:tab w:val="clear" w:pos="3960"/>
        <w:tab w:val="clear" w:pos="4320"/>
        <w:tab w:val="num" w:pos="360"/>
        <w:tab w:val="num" w:pos="720"/>
      </w:tabs>
      <w:ind w:left="0" w:firstLine="0"/>
      <w:jc w:val="left"/>
    </w:pPr>
    <w:rPr>
      <w:rFonts w:eastAsia="Batang"/>
      <w:i w:val="0"/>
      <w:iCs w:val="0"/>
      <w:sz w:val="24"/>
      <w:szCs w:val="26"/>
      <w:lang w:val="en-GB" w:eastAsia="zh-CN"/>
    </w:rPr>
  </w:style>
  <w:style w:type="paragraph" w:customStyle="1" w:styleId="AppendixHeadingI">
    <w:name w:val="Appendix Heading I"/>
    <w:basedOn w:val="Normal"/>
    <w:rsid w:val="005277D5"/>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0" w:firstLine="0"/>
      <w:jc w:val="left"/>
    </w:pPr>
    <w:rPr>
      <w:rFonts w:eastAsia="Batang"/>
      <w:sz w:val="22"/>
      <w:szCs w:val="22"/>
      <w:lang w:val="nb-NO" w:eastAsia="zh-CN"/>
    </w:rPr>
  </w:style>
  <w:style w:type="paragraph" w:customStyle="1" w:styleId="AppendixHeading4">
    <w:name w:val="Appendix Heading 4"/>
    <w:basedOn w:val="Heading4"/>
    <w:rsid w:val="005277D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num" w:pos="1080"/>
        <w:tab w:val="num" w:pos="2988"/>
      </w:tabs>
      <w:ind w:left="0" w:right="0" w:firstLine="0"/>
      <w:jc w:val="left"/>
    </w:pPr>
    <w:rPr>
      <w:rFonts w:ascii="Times New Roman" w:eastAsia="Batang" w:hAnsi="Times New Roman"/>
      <w:sz w:val="22"/>
      <w:szCs w:val="22"/>
      <w:lang w:val="en-GB" w:eastAsia="zh-CN"/>
    </w:rPr>
  </w:style>
  <w:style w:type="paragraph" w:customStyle="1" w:styleId="AppendixHeading5">
    <w:name w:val="Appendix Heading 5"/>
    <w:basedOn w:val="Heading5"/>
    <w:rsid w:val="005277D5"/>
    <w:pPr>
      <w:keepNext w:val="0"/>
      <w:tabs>
        <w:tab w:val="clear" w:pos="360"/>
        <w:tab w:val="clear" w:pos="720"/>
        <w:tab w:val="clear" w:pos="1440"/>
        <w:tab w:val="clear" w:pos="1800"/>
        <w:tab w:val="clear" w:pos="2160"/>
        <w:tab w:val="clear" w:pos="2520"/>
        <w:tab w:val="clear" w:pos="2880"/>
        <w:tab w:val="clear" w:pos="3240"/>
        <w:tab w:val="clear" w:pos="3600"/>
        <w:tab w:val="clear" w:pos="3960"/>
        <w:tab w:val="clear" w:pos="4320"/>
        <w:tab w:val="num" w:pos="792"/>
        <w:tab w:val="num" w:pos="1080"/>
      </w:tabs>
      <w:ind w:left="0" w:firstLine="0"/>
      <w:jc w:val="left"/>
    </w:pPr>
    <w:rPr>
      <w:rFonts w:eastAsia="Batang"/>
      <w:i w:val="0"/>
      <w:iCs w:val="0"/>
      <w:sz w:val="22"/>
      <w:szCs w:val="22"/>
      <w:lang w:val="en-GB" w:eastAsia="zh-CN"/>
    </w:rPr>
  </w:style>
  <w:style w:type="paragraph" w:customStyle="1" w:styleId="BlancChar">
    <w:name w:val="Blanc Char"/>
    <w:basedOn w:val="Normal"/>
    <w:next w:val="TableText"/>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b/>
      <w:bCs/>
      <w:sz w:val="8"/>
      <w:szCs w:val="8"/>
      <w:lang w:val="en-GB"/>
    </w:rPr>
  </w:style>
  <w:style w:type="paragraph" w:customStyle="1" w:styleId="Kommentarthema1">
    <w:name w:val="Kommentarthema1"/>
    <w:basedOn w:val="CommentText"/>
    <w:next w:val="CommentText"/>
    <w:semiHidden/>
    <w:rsid w:val="005277D5"/>
    <w:rPr>
      <w:b/>
      <w:bCs/>
      <w:sz w:val="22"/>
      <w:szCs w:val="24"/>
    </w:rPr>
  </w:style>
  <w:style w:type="paragraph" w:customStyle="1" w:styleId="figure1">
    <w:name w:val="figure"/>
    <w:basedOn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hAnsi="Helvetica" w:cs="Helvetica"/>
      <w:color w:val="000000"/>
      <w:szCs w:val="24"/>
      <w:lang w:val="fr-FR"/>
    </w:rPr>
  </w:style>
  <w:style w:type="character" w:customStyle="1" w:styleId="FigureChar">
    <w:name w:val="Figure_# Char"/>
    <w:rsid w:val="005277D5"/>
    <w:rPr>
      <w:lang w:val="en-US" w:eastAsia="en-US"/>
    </w:rPr>
  </w:style>
  <w:style w:type="paragraph" w:customStyle="1" w:styleId="Annex5">
    <w:name w:val="Annex 5"/>
    <w:basedOn w:val="Normal"/>
    <w:next w:val="Normal"/>
    <w:autoRedefine/>
    <w:rsid w:val="005277D5"/>
    <w:pPr>
      <w:keepNext/>
      <w:keepLines/>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964"/>
        <w:tab w:val="left" w:pos="1191"/>
        <w:tab w:val="left" w:pos="1588"/>
        <w:tab w:val="left" w:pos="1985"/>
      </w:tabs>
      <w:spacing w:before="181"/>
      <w:ind w:left="2232" w:hanging="2232"/>
      <w:outlineLvl w:val="4"/>
    </w:pPr>
    <w:rPr>
      <w:b/>
      <w:bCs/>
      <w:szCs w:val="24"/>
      <w:lang w:val="en-GB"/>
    </w:rPr>
  </w:style>
  <w:style w:type="character" w:customStyle="1" w:styleId="CourierTextChar">
    <w:name w:val="Courier Text Char"/>
    <w:rsid w:val="005277D5"/>
    <w:rPr>
      <w:rFonts w:ascii="Courier" w:hAnsi="Courier" w:cs="Courier"/>
      <w:sz w:val="22"/>
      <w:szCs w:val="22"/>
      <w:lang w:val="en-GB" w:eastAsia="en-US"/>
    </w:rPr>
  </w:style>
  <w:style w:type="paragraph" w:customStyle="1" w:styleId="Normal1">
    <w:name w:val="Normal1"/>
    <w:basedOn w:val="TableTitle"/>
    <w:rsid w:val="005277D5"/>
    <w:pPr>
      <w:tabs>
        <w:tab w:val="center" w:pos="4864"/>
      </w:tabs>
      <w:jc w:val="both"/>
    </w:pPr>
    <w:rPr>
      <w:bCs/>
      <w:sz w:val="22"/>
      <w:szCs w:val="24"/>
    </w:rPr>
  </w:style>
  <w:style w:type="paragraph" w:customStyle="1" w:styleId="equation0">
    <w:name w:val="equation"/>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lang w:val="en-GB"/>
    </w:rPr>
  </w:style>
  <w:style w:type="paragraph" w:customStyle="1" w:styleId="AnnexNotitle">
    <w:name w:val="Annex_No &amp; title"/>
    <w:basedOn w:val="Normal"/>
    <w:next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b/>
      <w:sz w:val="28"/>
      <w:szCs w:val="24"/>
      <w:lang w:val="en-GB"/>
    </w:rPr>
  </w:style>
  <w:style w:type="paragraph" w:customStyle="1" w:styleId="Headingb">
    <w:name w:val="Heading_b"/>
    <w:basedOn w:val="Normal"/>
    <w:next w:val="Normal"/>
    <w:link w:val="HeadingbChar1"/>
    <w:qFormat/>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b/>
      <w:sz w:val="24"/>
      <w:szCs w:val="24"/>
      <w:lang w:val="en-GB"/>
    </w:rPr>
  </w:style>
  <w:style w:type="paragraph" w:customStyle="1" w:styleId="TableTitleCharChar">
    <w:name w:val="Table_Title Char Char"/>
    <w:basedOn w:val="Normal"/>
    <w:next w:val="BlancCharChar"/>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bCs/>
      <w:szCs w:val="24"/>
      <w:lang w:val="en-GB"/>
    </w:rPr>
  </w:style>
  <w:style w:type="character" w:customStyle="1" w:styleId="TableTitleCharCharChar1">
    <w:name w:val="Table_Title Char Char Char1"/>
    <w:rsid w:val="005277D5"/>
    <w:rPr>
      <w:b/>
      <w:bCs/>
      <w:lang w:val="en-GB" w:eastAsia="en-US"/>
    </w:rPr>
  </w:style>
  <w:style w:type="character" w:customStyle="1" w:styleId="TableTitleCharCharChar">
    <w:name w:val="Table_Title Char Char Char"/>
    <w:rsid w:val="005277D5"/>
    <w:rPr>
      <w:b/>
      <w:bCs/>
      <w:lang w:val="en-GB" w:eastAsia="en-US"/>
    </w:rPr>
  </w:style>
  <w:style w:type="character" w:customStyle="1" w:styleId="Annex1Char">
    <w:name w:val="Annex 1 Char"/>
    <w:rsid w:val="005277D5"/>
    <w:rPr>
      <w:b/>
      <w:bCs/>
      <w:sz w:val="24"/>
      <w:szCs w:val="24"/>
      <w:lang w:val="en-GB" w:eastAsia="en-US"/>
    </w:rPr>
  </w:style>
  <w:style w:type="paragraph" w:customStyle="1" w:styleId="TableTitleChar">
    <w:name w:val="Table_Title Char"/>
    <w:basedOn w:val="Normal"/>
    <w:next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bCs/>
      <w:szCs w:val="24"/>
      <w:lang w:val="en-GB"/>
    </w:rPr>
  </w:style>
  <w:style w:type="character" w:customStyle="1" w:styleId="Annex3Char">
    <w:name w:val="Annex 3 Char"/>
    <w:rsid w:val="005277D5"/>
    <w:rPr>
      <w:b/>
      <w:bCs/>
      <w:lang w:val="en-GB" w:eastAsia="en-US"/>
    </w:rPr>
  </w:style>
  <w:style w:type="character" w:customStyle="1" w:styleId="Heading1Char1">
    <w:name w:val="Heading 1 Char1"/>
    <w:rsid w:val="005277D5"/>
    <w:rPr>
      <w:b/>
      <w:bCs/>
      <w:sz w:val="24"/>
      <w:szCs w:val="24"/>
      <w:lang w:val="en-GB" w:eastAsia="en-US"/>
    </w:rPr>
  </w:style>
  <w:style w:type="paragraph" w:customStyle="1" w:styleId="toc0">
    <w:name w:val="toc 0"/>
    <w:basedOn w:val="Normal"/>
    <w:next w:val="TOC1"/>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b/>
      <w:sz w:val="24"/>
      <w:szCs w:val="24"/>
      <w:lang w:val="en-GB"/>
    </w:rPr>
  </w:style>
  <w:style w:type="paragraph" w:customStyle="1" w:styleId="RecNo">
    <w:name w:val="Rec_No"/>
    <w:basedOn w:val="Normal"/>
    <w:next w:val="Rectitle"/>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b/>
      <w:sz w:val="28"/>
      <w:szCs w:val="24"/>
      <w:lang w:val="en-GB"/>
    </w:rPr>
  </w:style>
  <w:style w:type="paragraph" w:customStyle="1" w:styleId="Rectitle">
    <w:name w:val="Rec_title"/>
    <w:basedOn w:val="Normal"/>
    <w:next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b/>
      <w:sz w:val="28"/>
      <w:szCs w:val="24"/>
      <w:lang w:val="en-GB"/>
    </w:rPr>
  </w:style>
  <w:style w:type="paragraph" w:customStyle="1" w:styleId="FooterQP">
    <w:name w:val="Footer_QP"/>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b/>
      <w:szCs w:val="24"/>
      <w:lang w:val="en-GB"/>
    </w:rPr>
  </w:style>
  <w:style w:type="character" w:customStyle="1" w:styleId="href">
    <w:name w:val="href"/>
    <w:rsid w:val="005277D5"/>
    <w:rPr>
      <w:lang w:val="fr-FR"/>
    </w:rPr>
  </w:style>
  <w:style w:type="character" w:customStyle="1" w:styleId="Head0">
    <w:name w:val="Head"/>
    <w:rsid w:val="005277D5"/>
    <w:rPr>
      <w:b/>
    </w:rPr>
  </w:style>
  <w:style w:type="paragraph" w:customStyle="1" w:styleId="Tablehead">
    <w:name w:val="Table_head"/>
    <w:basedOn w:val="Tabletext0"/>
    <w:next w:val="Tabletext0"/>
    <w:rsid w:val="005277D5"/>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szCs w:val="20"/>
    </w:rPr>
  </w:style>
  <w:style w:type="paragraph" w:customStyle="1" w:styleId="Tabletext0">
    <w:name w:val="Table_text"/>
    <w:basedOn w:val="Normal"/>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szCs w:val="24"/>
      <w:lang w:val="en-GB"/>
    </w:rPr>
  </w:style>
  <w:style w:type="character" w:customStyle="1" w:styleId="tablesyntaxChar">
    <w:name w:val="table syntax Char"/>
    <w:link w:val="tablesyntax"/>
    <w:rsid w:val="005277D5"/>
    <w:rPr>
      <w:rFonts w:eastAsia="Batang"/>
      <w:sz w:val="22"/>
      <w:szCs w:val="24"/>
      <w:lang w:val="x-none" w:eastAsia="ko-KR"/>
    </w:rPr>
  </w:style>
  <w:style w:type="paragraph" w:customStyle="1" w:styleId="StyleHeading1TimesNewRoman12ptBefore24ptAfter0">
    <w:name w:val="Style Heading 1 + Times New Roman 12 pt Before:  24 pt After:  0..."/>
    <w:basedOn w:val="Heading1"/>
    <w:rsid w:val="005277D5"/>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6"/>
      <w:szCs w:val="26"/>
      <w:lang w:val="en-GB" w:eastAsia="zh-CN"/>
    </w:rPr>
  </w:style>
  <w:style w:type="paragraph" w:customStyle="1" w:styleId="StyleHeading2TimesNewRoman11ptNotItalicJustifiedBe">
    <w:name w:val="Style Heading 2 + Times New Roman 11 pt Not Italic Justified Be..."/>
    <w:basedOn w:val="Heading2"/>
    <w:rsid w:val="005277D5"/>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4"/>
      <w:szCs w:val="24"/>
      <w:lang w:val="en-GB" w:eastAsia="zh-CN"/>
    </w:rPr>
  </w:style>
  <w:style w:type="paragraph" w:customStyle="1" w:styleId="StyleHeading3TimesNewRoman10ptJustifiedBefore905">
    <w:name w:val="Style Heading 3 + Times New Roman 10 pt Justified Before:  9.05 ..."/>
    <w:basedOn w:val="Heading3"/>
    <w:rsid w:val="005277D5"/>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4"/>
      <w:lang w:val="en-GB" w:eastAsia="zh-CN"/>
    </w:rPr>
  </w:style>
  <w:style w:type="character" w:customStyle="1" w:styleId="NoteChar1">
    <w:name w:val="Note Char1"/>
    <w:rsid w:val="005277D5"/>
    <w:rPr>
      <w:rFonts w:eastAsia="Batang"/>
      <w:sz w:val="18"/>
      <w:szCs w:val="18"/>
      <w:lang w:val="en-GB" w:eastAsia="en-US" w:bidi="ar-SA"/>
    </w:rPr>
  </w:style>
  <w:style w:type="character" w:customStyle="1" w:styleId="Note1CharCharCharCharCharCharChar1">
    <w:name w:val="Note 1 Char Char Char Char Char Char Char1"/>
    <w:rsid w:val="005277D5"/>
    <w:rPr>
      <w:rFonts w:eastAsia="Batang"/>
      <w:sz w:val="18"/>
      <w:szCs w:val="18"/>
      <w:lang w:val="en-GB" w:eastAsia="en-US" w:bidi="ar-SA"/>
    </w:rPr>
  </w:style>
  <w:style w:type="paragraph" w:customStyle="1" w:styleId="StyletableheadingCentered">
    <w:name w:val="Style table heading + Centered"/>
    <w:basedOn w:val="tableheading0"/>
    <w:rsid w:val="005277D5"/>
    <w:pPr>
      <w:spacing w:before="20" w:after="40"/>
      <w:jc w:val="center"/>
    </w:pPr>
    <w:rPr>
      <w:rFonts w:eastAsia="Batang"/>
    </w:rPr>
  </w:style>
  <w:style w:type="paragraph" w:customStyle="1" w:styleId="Styleenumlev1Left0Hanging03">
    <w:name w:val="Style enumlev1 + Left:  0&quot; Hanging:  0.3&quot;"/>
    <w:basedOn w:val="enumlev1"/>
    <w:rsid w:val="005277D5"/>
    <w:pPr>
      <w:spacing w:before="136"/>
      <w:ind w:left="432" w:hanging="432"/>
    </w:pPr>
    <w:rPr>
      <w:rFonts w:ascii="Cambria" w:eastAsia="Batang" w:hAnsi="Cambria"/>
    </w:rPr>
  </w:style>
  <w:style w:type="paragraph" w:customStyle="1" w:styleId="StyleNote111ptLeft0">
    <w:name w:val="Style Note 1 + 11 pt Left:  0&quot;"/>
    <w:basedOn w:val="Note1"/>
    <w:rsid w:val="005277D5"/>
    <w:pPr>
      <w:spacing w:before="136" w:line="240" w:lineRule="auto"/>
      <w:ind w:left="0"/>
    </w:pPr>
    <w:rPr>
      <w:rFonts w:ascii="Cambria" w:eastAsia="Batang" w:hAnsi="Cambria"/>
      <w:sz w:val="22"/>
    </w:rPr>
  </w:style>
  <w:style w:type="character" w:customStyle="1" w:styleId="Note3Char">
    <w:name w:val="Note 3 Char"/>
    <w:rsid w:val="005277D5"/>
    <w:rPr>
      <w:rFonts w:eastAsia="Batang"/>
      <w:sz w:val="18"/>
      <w:szCs w:val="18"/>
      <w:lang w:val="en-GB" w:eastAsia="en-US" w:bidi="ar-SA"/>
    </w:rPr>
  </w:style>
  <w:style w:type="paragraph" w:customStyle="1" w:styleId="Annex3CharChar">
    <w:name w:val="Annex 3 Char Char"/>
    <w:basedOn w:val="Normal"/>
    <w:next w:val="Normal"/>
    <w:link w:val="Annex3CharCharChar"/>
    <w:rsid w:val="005277D5"/>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b/>
      <w:bCs/>
      <w:szCs w:val="24"/>
      <w:lang w:val="en-GB" w:eastAsia="x-none"/>
    </w:rPr>
  </w:style>
  <w:style w:type="paragraph" w:customStyle="1" w:styleId="Annex4CharCharCharChar">
    <w:name w:val="Annex 4 Char Char Char Char"/>
    <w:basedOn w:val="Annex3CharChar"/>
    <w:next w:val="Normal"/>
    <w:link w:val="Annex4CharCharCharCharChar"/>
    <w:rsid w:val="005277D5"/>
    <w:pPr>
      <w:ind w:left="1728" w:hanging="1728"/>
    </w:pPr>
  </w:style>
  <w:style w:type="paragraph" w:customStyle="1" w:styleId="Annex6">
    <w:name w:val="Annex 6"/>
    <w:basedOn w:val="Annex5"/>
    <w:next w:val="Normal"/>
    <w:autoRedefine/>
    <w:rsid w:val="005277D5"/>
    <w:pPr>
      <w:tabs>
        <w:tab w:val="clear" w:pos="720"/>
        <w:tab w:val="clear" w:pos="964"/>
        <w:tab w:val="num" w:pos="1080"/>
      </w:tabs>
      <w:ind w:left="0" w:firstLine="0"/>
      <w:outlineLvl w:val="5"/>
    </w:pPr>
  </w:style>
  <w:style w:type="paragraph" w:customStyle="1" w:styleId="AVCEquationlevel1CharCharCharChar">
    <w:name w:val="AVC Equation level 1 Char Char Char Char"/>
    <w:basedOn w:val="Normal"/>
    <w:link w:val="AVCEquationlevel1CharCharCharChar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160"/>
      <w:ind w:left="794"/>
      <w:jc w:val="left"/>
    </w:pPr>
    <w:rPr>
      <w:szCs w:val="22"/>
      <w:lang w:val="en-GB" w:eastAsia="x-none"/>
    </w:rPr>
  </w:style>
  <w:style w:type="character" w:customStyle="1" w:styleId="AVCEquationlevel1CharCharCharCharChar">
    <w:name w:val="AVC Equation level 1 Char Char Char Char Char"/>
    <w:link w:val="AVCEquationlevel1CharCharCharChar"/>
    <w:rsid w:val="005277D5"/>
    <w:rPr>
      <w:sz w:val="22"/>
      <w:szCs w:val="22"/>
      <w:lang w:val="en-GB" w:eastAsia="x-none"/>
    </w:rPr>
  </w:style>
  <w:style w:type="paragraph" w:customStyle="1" w:styleId="SVCBulletslevel1CharCharChar">
    <w:name w:val="SVC Bullets level 1 Char Char Char"/>
    <w:link w:val="SVCBulletslevel1CharCharCharChar"/>
    <w:rsid w:val="005277D5"/>
    <w:pPr>
      <w:numPr>
        <w:numId w:val="31"/>
      </w:numPr>
      <w:tabs>
        <w:tab w:val="left" w:pos="403"/>
        <w:tab w:val="left" w:pos="792"/>
        <w:tab w:val="left" w:pos="1195"/>
        <w:tab w:val="left" w:pos="1584"/>
        <w:tab w:val="left" w:pos="1987"/>
        <w:tab w:val="left" w:pos="2376"/>
        <w:tab w:val="left" w:pos="2779"/>
        <w:tab w:val="left" w:pos="3168"/>
      </w:tabs>
      <w:spacing w:before="120"/>
      <w:jc w:val="both"/>
    </w:pPr>
    <w:rPr>
      <w:sz w:val="24"/>
      <w:szCs w:val="24"/>
      <w:lang w:val="en-GB"/>
    </w:rPr>
  </w:style>
  <w:style w:type="character" w:customStyle="1" w:styleId="Annex3CharCharChar">
    <w:name w:val="Annex 3 Char Char Char"/>
    <w:link w:val="Annex3CharChar"/>
    <w:rsid w:val="005277D5"/>
    <w:rPr>
      <w:b/>
      <w:bCs/>
      <w:sz w:val="22"/>
      <w:szCs w:val="24"/>
      <w:lang w:val="en-GB" w:eastAsia="x-none"/>
    </w:rPr>
  </w:style>
  <w:style w:type="numbering" w:customStyle="1" w:styleId="SVCBullets">
    <w:name w:val="SVC Bullets"/>
    <w:rsid w:val="005277D5"/>
    <w:pPr>
      <w:numPr>
        <w:numId w:val="30"/>
      </w:numPr>
    </w:pPr>
  </w:style>
  <w:style w:type="character" w:customStyle="1" w:styleId="SVCBulletslevel1CharChar">
    <w:name w:val="SVC Bullets level 1 Char Char"/>
    <w:link w:val="SVCBulletslevel1Char"/>
    <w:rsid w:val="005277D5"/>
    <w:rPr>
      <w:lang w:val="en-GB"/>
    </w:rPr>
  </w:style>
  <w:style w:type="paragraph" w:customStyle="1" w:styleId="SVCBulletslevel3CharChar">
    <w:name w:val="SVC Bullets level 3 Char Char"/>
    <w:basedOn w:val="SVCBulletslevel3"/>
    <w:link w:val="SVCBulletslevel3CharCharChar"/>
    <w:rsid w:val="005277D5"/>
    <w:rPr>
      <w:lang w:eastAsia="x-none"/>
    </w:rPr>
  </w:style>
  <w:style w:type="paragraph" w:customStyle="1" w:styleId="SVCBulletslevel4Char">
    <w:name w:val="SVC Bullets level 4 Char"/>
    <w:basedOn w:val="SVCBulletslevel3CharChar"/>
    <w:link w:val="SVCBulletslevel4CharChar"/>
    <w:rsid w:val="005277D5"/>
    <w:pPr>
      <w:numPr>
        <w:ilvl w:val="3"/>
      </w:numPr>
      <w:tabs>
        <w:tab w:val="clear" w:pos="0"/>
        <w:tab w:val="num" w:pos="360"/>
        <w:tab w:val="num" w:pos="2880"/>
      </w:tabs>
      <w:ind w:left="1195" w:hanging="403"/>
    </w:pPr>
  </w:style>
  <w:style w:type="paragraph" w:customStyle="1" w:styleId="SVCBulletslevel5">
    <w:name w:val="SVC Bullets level 5"/>
    <w:basedOn w:val="SVCBulletslevel4Char"/>
    <w:rsid w:val="005277D5"/>
    <w:pPr>
      <w:numPr>
        <w:ilvl w:val="4"/>
      </w:numPr>
      <w:tabs>
        <w:tab w:val="clear" w:pos="0"/>
        <w:tab w:val="num" w:pos="360"/>
        <w:tab w:val="num" w:pos="1080"/>
        <w:tab w:val="num" w:pos="3600"/>
      </w:tabs>
      <w:ind w:left="3600" w:hanging="360"/>
    </w:pPr>
  </w:style>
  <w:style w:type="paragraph" w:customStyle="1" w:styleId="SVCBulletslevel6">
    <w:name w:val="SVC Bullets level 6"/>
    <w:basedOn w:val="SVCBulletslevel5"/>
    <w:rsid w:val="005277D5"/>
    <w:pPr>
      <w:numPr>
        <w:ilvl w:val="5"/>
      </w:numPr>
      <w:tabs>
        <w:tab w:val="clear" w:pos="-31680"/>
        <w:tab w:val="clear" w:pos="1080"/>
        <w:tab w:val="num" w:pos="360"/>
        <w:tab w:val="num" w:pos="1440"/>
        <w:tab w:val="left" w:pos="2381"/>
        <w:tab w:val="num" w:pos="4320"/>
      </w:tabs>
      <w:ind w:left="4320" w:hanging="391"/>
    </w:pPr>
  </w:style>
  <w:style w:type="character" w:customStyle="1" w:styleId="SVCBulletslevel1CharCharCharChar">
    <w:name w:val="SVC Bullets level 1 Char Char Char Char"/>
    <w:link w:val="SVCBulletslevel1CharCharChar"/>
    <w:rsid w:val="005277D5"/>
    <w:rPr>
      <w:sz w:val="24"/>
      <w:szCs w:val="24"/>
      <w:lang w:val="en-GB"/>
    </w:rPr>
  </w:style>
  <w:style w:type="character" w:customStyle="1" w:styleId="SVCBulletslevel3CharCharChar">
    <w:name w:val="SVC Bullets level 3 Char Char Char"/>
    <w:link w:val="SVCBulletslevel3CharChar"/>
    <w:rsid w:val="005277D5"/>
    <w:rPr>
      <w:sz w:val="22"/>
      <w:szCs w:val="24"/>
      <w:lang w:val="en-GB" w:eastAsia="x-none"/>
    </w:rPr>
  </w:style>
  <w:style w:type="character" w:customStyle="1" w:styleId="SVCBulletslevel4CharChar">
    <w:name w:val="SVC Bullets level 4 Char Char"/>
    <w:link w:val="SVCBulletslevel4Char"/>
    <w:rsid w:val="005277D5"/>
    <w:rPr>
      <w:sz w:val="22"/>
      <w:szCs w:val="24"/>
      <w:lang w:val="en-GB" w:eastAsia="x-none"/>
    </w:rPr>
  </w:style>
  <w:style w:type="paragraph" w:customStyle="1" w:styleId="SVCBulletslevel7">
    <w:name w:val="SVC Bullets level 7"/>
    <w:basedOn w:val="SVCBulletslevel6"/>
    <w:rsid w:val="005277D5"/>
    <w:pPr>
      <w:ind w:left="2772"/>
    </w:pPr>
  </w:style>
  <w:style w:type="paragraph" w:customStyle="1" w:styleId="SVCBulletslevel8">
    <w:name w:val="SVC Bullets level 8"/>
    <w:basedOn w:val="SVCBulletslevel7"/>
    <w:rsid w:val="005277D5"/>
    <w:pPr>
      <w:ind w:left="3168"/>
    </w:pPr>
  </w:style>
  <w:style w:type="paragraph" w:customStyle="1" w:styleId="SVCBulletslevel3">
    <w:name w:val="SVC Bullets level 3"/>
    <w:basedOn w:val="Normal"/>
    <w:rsid w:val="005277D5"/>
    <w:pPr>
      <w:numPr>
        <w:ilvl w:val="2"/>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Cs w:val="24"/>
      <w:lang w:val="en-GB"/>
    </w:rPr>
  </w:style>
  <w:style w:type="paragraph" w:customStyle="1" w:styleId="SVCBulletslevel2CharChar">
    <w:name w:val="SVC Bullets level 2 Char Char"/>
    <w:basedOn w:val="Normal"/>
    <w:link w:val="SVCBulletslevel2CharCharChar"/>
    <w:rsid w:val="005277D5"/>
    <w:pPr>
      <w:numPr>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szCs w:val="24"/>
      <w:lang w:val="en-GB" w:eastAsia="x-none"/>
    </w:rPr>
  </w:style>
  <w:style w:type="character" w:customStyle="1" w:styleId="SVCBulletslevel2CharCharChar">
    <w:name w:val="SVC Bullets level 2 Char Char Char"/>
    <w:link w:val="SVCBulletslevel2CharChar"/>
    <w:rsid w:val="005277D5"/>
    <w:rPr>
      <w:sz w:val="22"/>
      <w:szCs w:val="24"/>
      <w:lang w:val="en-GB" w:eastAsia="x-none"/>
    </w:rPr>
  </w:style>
  <w:style w:type="paragraph" w:customStyle="1" w:styleId="FigureCharChar">
    <w:name w:val="Figure_# Char Char"/>
    <w:basedOn w:val="Normal"/>
    <w:next w:val="Normal"/>
    <w:link w:val="FigureCharCharChar"/>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szCs w:val="24"/>
      <w:lang w:val="x-none" w:eastAsia="x-none"/>
    </w:rPr>
  </w:style>
  <w:style w:type="paragraph" w:customStyle="1" w:styleId="Quote1">
    <w:name w:val="Quote1"/>
    <w:basedOn w:val="Normal"/>
    <w:next w:val="Normal"/>
    <w:uiPriority w:val="2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0" w:after="160"/>
      <w:ind w:left="864" w:right="864"/>
      <w:jc w:val="center"/>
    </w:pPr>
    <w:rPr>
      <w:i/>
      <w:iCs/>
      <w:color w:val="404040"/>
      <w:sz w:val="20"/>
      <w:lang w:val="en-GB"/>
    </w:rPr>
  </w:style>
  <w:style w:type="character" w:customStyle="1" w:styleId="QuoteChar">
    <w:name w:val="Quote Char"/>
    <w:basedOn w:val="DefaultParagraphFont"/>
    <w:link w:val="Quote"/>
    <w:uiPriority w:val="29"/>
    <w:rsid w:val="005277D5"/>
    <w:rPr>
      <w:rFonts w:ascii="Times New Roman" w:hAnsi="Times New Roman"/>
      <w:i/>
      <w:iCs/>
      <w:color w:val="404040"/>
      <w:lang w:val="en-GB" w:eastAsia="en-US"/>
    </w:rPr>
  </w:style>
  <w:style w:type="character" w:customStyle="1" w:styleId="FigureChar2">
    <w:name w:val="Figure_# Char2"/>
    <w:rsid w:val="005277D5"/>
    <w:rPr>
      <w:lang w:val="en-US" w:eastAsia="en-US"/>
    </w:rPr>
  </w:style>
  <w:style w:type="paragraph" w:customStyle="1" w:styleId="AVCIndentlevel2">
    <w:name w:val="AVC Indent level 2"/>
    <w:basedOn w:val="AVCIndentlevel1"/>
    <w:rsid w:val="005277D5"/>
    <w:pPr>
      <w:ind w:left="794"/>
    </w:pPr>
  </w:style>
  <w:style w:type="paragraph" w:customStyle="1" w:styleId="AVCIndentlevel1">
    <w:name w:val="AVC Indent level 1"/>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szCs w:val="24"/>
      <w:lang w:val="en-GB"/>
    </w:rPr>
  </w:style>
  <w:style w:type="paragraph" w:customStyle="1" w:styleId="Style1">
    <w:name w:val="Style1"/>
    <w:basedOn w:val="AVCBulletlevel1CharChar"/>
    <w:rsid w:val="005277D5"/>
    <w:pPr>
      <w:ind w:left="2304" w:hanging="403"/>
    </w:pPr>
  </w:style>
  <w:style w:type="paragraph" w:customStyle="1" w:styleId="AVCEquationlevel2">
    <w:name w:val="AVC Equation level 2"/>
    <w:basedOn w:val="AVCEquationlevel1CharCharCharChar"/>
    <w:rsid w:val="005277D5"/>
    <w:pPr>
      <w:tabs>
        <w:tab w:val="left" w:pos="1191"/>
      </w:tabs>
      <w:ind w:left="1191"/>
    </w:pPr>
  </w:style>
  <w:style w:type="paragraph" w:customStyle="1" w:styleId="AVCBulletlevel2CharChar">
    <w:name w:val="AVC Bullet level 2 Char Char"/>
    <w:basedOn w:val="AVCBulletlevel1CharChar"/>
    <w:link w:val="AVCBulletlevel2CharCharChar"/>
    <w:rsid w:val="005277D5"/>
    <w:pPr>
      <w:tabs>
        <w:tab w:val="clear" w:pos="397"/>
        <w:tab w:val="clear" w:pos="792"/>
        <w:tab w:val="num" w:pos="794"/>
      </w:tabs>
      <w:ind w:left="794" w:hanging="391"/>
    </w:pPr>
  </w:style>
  <w:style w:type="paragraph" w:customStyle="1" w:styleId="AVCEquationlevel3">
    <w:name w:val="AVC Equation level 3"/>
    <w:basedOn w:val="AVCEquationlevel2"/>
    <w:rsid w:val="005277D5"/>
    <w:pPr>
      <w:ind w:left="1588"/>
    </w:pPr>
  </w:style>
  <w:style w:type="character" w:customStyle="1" w:styleId="AVCEquationlevel1Char1">
    <w:name w:val="AVC Equation level 1 Char1"/>
    <w:rsid w:val="005277D5"/>
    <w:rPr>
      <w:sz w:val="22"/>
      <w:szCs w:val="22"/>
      <w:lang w:val="en-GB" w:eastAsia="en-US" w:bidi="ar-SA"/>
    </w:rPr>
  </w:style>
  <w:style w:type="paragraph" w:customStyle="1" w:styleId="Figurelegend0">
    <w:name w:val="Figure_legend"/>
    <w:basedOn w:val="TableLegend"/>
    <w:next w:val="Normal"/>
    <w:rsid w:val="005277D5"/>
    <w:pPr>
      <w:jc w:val="left"/>
    </w:pPr>
  </w:style>
  <w:style w:type="paragraph" w:customStyle="1" w:styleId="FigureNoTitle">
    <w:name w:val="Figure_NoTitle"/>
    <w:basedOn w:val="Normal"/>
    <w:next w:val="Normal"/>
    <w:qFormat/>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sz w:val="20"/>
      <w:lang w:val="en-GB"/>
    </w:rPr>
  </w:style>
  <w:style w:type="character" w:customStyle="1" w:styleId="FigureCharCharChar">
    <w:name w:val="Figure_# Char Char Char"/>
    <w:link w:val="FigureCharChar"/>
    <w:rsid w:val="005277D5"/>
    <w:rPr>
      <w:sz w:val="22"/>
      <w:szCs w:val="24"/>
      <w:lang w:val="x-none" w:eastAsia="x-none"/>
    </w:rPr>
  </w:style>
  <w:style w:type="paragraph" w:customStyle="1" w:styleId="AVCBulletlevel6">
    <w:name w:val="AVC Bullet level 6"/>
    <w:basedOn w:val="AVCBulletlevel1CharChar"/>
    <w:rsid w:val="005277D5"/>
    <w:pPr>
      <w:numPr>
        <w:numId w:val="36"/>
      </w:numPr>
      <w:tabs>
        <w:tab w:val="clear" w:pos="2376"/>
        <w:tab w:val="clear" w:pos="2779"/>
        <w:tab w:val="clear" w:pos="4690"/>
        <w:tab w:val="num" w:pos="360"/>
        <w:tab w:val="num" w:pos="720"/>
        <w:tab w:val="left" w:pos="2381"/>
        <w:tab w:val="left" w:pos="2778"/>
      </w:tabs>
      <w:ind w:left="720" w:hanging="360"/>
    </w:pPr>
  </w:style>
  <w:style w:type="character" w:customStyle="1" w:styleId="AVCNumberinglevel2Char">
    <w:name w:val="AVC Numbering level 2 Char"/>
    <w:rsid w:val="005277D5"/>
  </w:style>
  <w:style w:type="paragraph" w:customStyle="1" w:styleId="TableTextCentred">
    <w:name w:val="Table_Text_Centred"/>
    <w:basedOn w:val="TableText"/>
    <w:rsid w:val="005277D5"/>
    <w:pPr>
      <w:jc w:val="center"/>
    </w:pPr>
    <w:rPr>
      <w:szCs w:val="18"/>
    </w:rPr>
  </w:style>
  <w:style w:type="paragraph" w:customStyle="1" w:styleId="AVCNumberinglevel2">
    <w:name w:val="AVC Numbering level 2"/>
    <w:basedOn w:val="AVCNumberinglevel1"/>
    <w:rsid w:val="005277D5"/>
    <w:pPr>
      <w:tabs>
        <w:tab w:val="left" w:pos="397"/>
      </w:tabs>
      <w:ind w:left="720" w:hanging="720"/>
    </w:pPr>
  </w:style>
  <w:style w:type="paragraph" w:customStyle="1" w:styleId="AVCIndentlevel3">
    <w:name w:val="AVC Indent level 3"/>
    <w:basedOn w:val="AVCIndentlevel2"/>
    <w:rsid w:val="005277D5"/>
    <w:pPr>
      <w:ind w:left="1191"/>
    </w:pPr>
  </w:style>
  <w:style w:type="paragraph" w:customStyle="1" w:styleId="AVCBulletlevel1CharChar">
    <w:name w:val="AVC Bullet level 1 Char Char"/>
    <w:basedOn w:val="Normal"/>
    <w:link w:val="AVCBulletlevel1CharCharChar"/>
    <w:rsid w:val="005277D5"/>
    <w:pPr>
      <w:numPr>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szCs w:val="24"/>
      <w:lang w:val="en-GB" w:eastAsia="x-none"/>
    </w:rPr>
  </w:style>
  <w:style w:type="character" w:customStyle="1" w:styleId="EquationChar1">
    <w:name w:val="Equation Char1"/>
    <w:rsid w:val="005277D5"/>
    <w:rPr>
      <w:sz w:val="22"/>
      <w:szCs w:val="22"/>
      <w:lang w:val="en-GB" w:eastAsia="en-US" w:bidi="ar-SA"/>
    </w:rPr>
  </w:style>
  <w:style w:type="character" w:customStyle="1" w:styleId="AVCEquationlevel1Char2">
    <w:name w:val="AVC Equation level 1 Char2"/>
    <w:locked/>
    <w:rsid w:val="005277D5"/>
    <w:rPr>
      <w:sz w:val="22"/>
      <w:szCs w:val="22"/>
      <w:lang w:val="en-GB" w:eastAsia="en-US" w:bidi="ar-SA"/>
    </w:rPr>
  </w:style>
  <w:style w:type="character" w:customStyle="1" w:styleId="AVCEquationlevel2Char">
    <w:name w:val="AVC Equation level 2 Char"/>
    <w:rsid w:val="005277D5"/>
    <w:rPr>
      <w:sz w:val="22"/>
      <w:szCs w:val="22"/>
      <w:lang w:val="en-GB" w:eastAsia="en-US" w:bidi="ar-SA"/>
    </w:rPr>
  </w:style>
  <w:style w:type="paragraph" w:customStyle="1" w:styleId="BalloonText1">
    <w:name w:val="Balloon Text1"/>
    <w:basedOn w:val="Normal"/>
    <w:semiHidden/>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hAnsi="Tahoma" w:cs="Tahoma"/>
      <w:sz w:val="16"/>
      <w:szCs w:val="16"/>
      <w:lang w:val="en-GB"/>
    </w:rPr>
  </w:style>
  <w:style w:type="paragraph" w:customStyle="1" w:styleId="CommentSubject1">
    <w:name w:val="Comment Subject1"/>
    <w:basedOn w:val="CommentText"/>
    <w:next w:val="CommentText"/>
    <w:semiHidden/>
    <w:rsid w:val="005277D5"/>
    <w:pPr>
      <w:tabs>
        <w:tab w:val="clear" w:pos="794"/>
        <w:tab w:val="clear" w:pos="1191"/>
        <w:tab w:val="clear" w:pos="1588"/>
        <w:tab w:val="clear" w:pos="1985"/>
      </w:tabs>
      <w:overflowPunct/>
      <w:autoSpaceDE/>
      <w:autoSpaceDN/>
      <w:adjustRightInd/>
      <w:spacing w:before="0"/>
      <w:jc w:val="left"/>
      <w:textAlignment w:val="auto"/>
    </w:pPr>
    <w:rPr>
      <w:b/>
      <w:bCs/>
      <w:sz w:val="22"/>
      <w:szCs w:val="24"/>
    </w:rPr>
  </w:style>
  <w:style w:type="paragraph" w:customStyle="1" w:styleId="AVCBulletlevel4">
    <w:name w:val="AVC Bullet level 4"/>
    <w:basedOn w:val="AVCBulletlevel1CharChar"/>
    <w:rsid w:val="005277D5"/>
    <w:pPr>
      <w:numPr>
        <w:numId w:val="34"/>
      </w:numPr>
      <w:tabs>
        <w:tab w:val="clear" w:pos="1915"/>
        <w:tab w:val="num" w:pos="360"/>
        <w:tab w:val="num" w:pos="720"/>
      </w:tabs>
      <w:ind w:left="1598" w:hanging="403"/>
    </w:pPr>
  </w:style>
  <w:style w:type="paragraph" w:customStyle="1" w:styleId="AVCBulletlevel5">
    <w:name w:val="AVC Bullet level 5"/>
    <w:basedOn w:val="AVCBulletlevel1CharChar"/>
    <w:rsid w:val="005277D5"/>
    <w:pPr>
      <w:numPr>
        <w:numId w:val="35"/>
      </w:numPr>
      <w:tabs>
        <w:tab w:val="clear" w:pos="2376"/>
        <w:tab w:val="clear" w:pos="2705"/>
        <w:tab w:val="num" w:pos="360"/>
        <w:tab w:val="left" w:pos="2381"/>
      </w:tabs>
      <w:ind w:left="1987" w:hanging="403"/>
    </w:pPr>
  </w:style>
  <w:style w:type="paragraph" w:customStyle="1" w:styleId="AVCBulletlevel7">
    <w:name w:val="AVC Bullet level 7"/>
    <w:basedOn w:val="AVCBulletlevel1CharChar"/>
    <w:rsid w:val="005277D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rsid w:val="005277D5"/>
    <w:pPr>
      <w:numPr>
        <w:numId w:val="0"/>
      </w:numPr>
      <w:tabs>
        <w:tab w:val="clear" w:pos="1191"/>
      </w:tabs>
    </w:pPr>
  </w:style>
  <w:style w:type="paragraph" w:customStyle="1" w:styleId="AVCNumberinglevel1">
    <w:name w:val="AVC Numbering level 1"/>
    <w:basedOn w:val="Normal"/>
    <w:rsid w:val="005277D5"/>
    <w:pPr>
      <w:numPr>
        <w:numId w:val="38"/>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szCs w:val="24"/>
      <w:lang w:val="en-GB"/>
    </w:rPr>
  </w:style>
  <w:style w:type="paragraph" w:customStyle="1" w:styleId="LegendeFigure">
    <w:name w:val="Legende Figure"/>
    <w:basedOn w:val="Caption"/>
    <w:next w:val="Normal"/>
    <w:rsid w:val="005277D5"/>
    <w:pPr>
      <w:tabs>
        <w:tab w:val="num" w:pos="397"/>
      </w:tabs>
      <w:spacing w:line="240" w:lineRule="auto"/>
      <w:ind w:left="1633" w:hanging="357"/>
    </w:pPr>
    <w:rPr>
      <w:rFonts w:eastAsia="Times New Roman"/>
      <w:b w:val="0"/>
      <w:bCs w:val="0"/>
      <w:i/>
      <w:szCs w:val="24"/>
      <w:lang w:val="fr-FR"/>
    </w:rPr>
  </w:style>
  <w:style w:type="numbering" w:customStyle="1" w:styleId="AVCBullet">
    <w:name w:val="AVC Bullet"/>
    <w:rsid w:val="005277D5"/>
    <w:pPr>
      <w:numPr>
        <w:numId w:val="33"/>
      </w:numPr>
    </w:pPr>
  </w:style>
  <w:style w:type="character" w:customStyle="1" w:styleId="AVCBulletlevel1CharCharChar">
    <w:name w:val="AVC Bullet level 1 Char Char Char"/>
    <w:link w:val="AVCBulletlevel1CharChar"/>
    <w:rsid w:val="005277D5"/>
    <w:rPr>
      <w:sz w:val="22"/>
      <w:szCs w:val="24"/>
      <w:lang w:val="en-GB" w:eastAsia="x-none"/>
    </w:rPr>
  </w:style>
  <w:style w:type="character" w:customStyle="1" w:styleId="AVCBulletlevel3CharCharCharCharChar">
    <w:name w:val="AVC Bullet level 3 Char Char Char Char Char"/>
    <w:link w:val="AVCBulletlevel3CharCharCharChar"/>
    <w:rsid w:val="005277D5"/>
    <w:rPr>
      <w:lang w:val="en-GB" w:eastAsia="ja-JP"/>
    </w:rPr>
  </w:style>
  <w:style w:type="paragraph" w:customStyle="1" w:styleId="AVCBulletlevel3CharCharCharChar">
    <w:name w:val="AVC Bullet level 3 Char Char Char Char"/>
    <w:basedOn w:val="AVCBulletlevel1CharChar"/>
    <w:link w:val="AVCBulletlevel3CharCharCharCharChar"/>
    <w:rsid w:val="005277D5"/>
    <w:pPr>
      <w:numPr>
        <w:numId w:val="39"/>
      </w:numPr>
      <w:tabs>
        <w:tab w:val="clear" w:pos="1182"/>
        <w:tab w:val="clear" w:pos="1985"/>
        <w:tab w:val="num" w:pos="360"/>
        <w:tab w:val="num" w:pos="390"/>
        <w:tab w:val="left" w:pos="1195"/>
      </w:tabs>
      <w:ind w:left="397" w:hanging="397"/>
    </w:pPr>
    <w:rPr>
      <w:sz w:val="20"/>
      <w:szCs w:val="20"/>
      <w:lang w:eastAsia="ja-JP"/>
    </w:rPr>
  </w:style>
  <w:style w:type="character" w:customStyle="1" w:styleId="FigureChar1">
    <w:name w:val="Figure_# Char1"/>
    <w:rsid w:val="005277D5"/>
    <w:rPr>
      <w:lang w:val="en-US" w:eastAsia="en-US" w:bidi="ar-SA"/>
    </w:rPr>
  </w:style>
  <w:style w:type="character" w:customStyle="1" w:styleId="Annex4CharCharCharCharChar">
    <w:name w:val="Annex 4 Char Char Char Char Char"/>
    <w:link w:val="Annex4CharCharCharChar"/>
    <w:rsid w:val="005277D5"/>
    <w:rPr>
      <w:b/>
      <w:bCs/>
      <w:sz w:val="22"/>
      <w:szCs w:val="24"/>
      <w:lang w:val="en-GB" w:eastAsia="x-none"/>
    </w:rPr>
  </w:style>
  <w:style w:type="paragraph" w:customStyle="1" w:styleId="AVCBulletlevel1Char1">
    <w:name w:val="AVC Bullet level 1 Char1"/>
    <w:basedOn w:val="Normal"/>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szCs w:val="24"/>
      <w:lang w:val="en-GB"/>
    </w:rPr>
  </w:style>
  <w:style w:type="paragraph" w:customStyle="1" w:styleId="AVCBulletlevel3">
    <w:name w:val="AVC Bullet level 3"/>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szCs w:val="24"/>
      <w:lang w:val="en-GB"/>
    </w:rPr>
  </w:style>
  <w:style w:type="character" w:customStyle="1" w:styleId="SVCBulletslevel2CharCharCharCharChar">
    <w:name w:val="SVC Bullets level 2 Char Char Char Char Char"/>
    <w:rsid w:val="005277D5"/>
    <w:rPr>
      <w:rFonts w:ascii="Times New Roman" w:hAnsi="Times New Roman"/>
      <w:lang w:val="en-GB"/>
    </w:rPr>
  </w:style>
  <w:style w:type="numbering" w:customStyle="1" w:styleId="SVCNumbers">
    <w:name w:val="SVC Numbers"/>
    <w:basedOn w:val="NoList"/>
    <w:rsid w:val="005277D5"/>
    <w:pPr>
      <w:numPr>
        <w:numId w:val="40"/>
      </w:numPr>
    </w:pPr>
  </w:style>
  <w:style w:type="paragraph" w:customStyle="1" w:styleId="SVCNumberinglevel1">
    <w:name w:val="SVC Numbering level 1"/>
    <w:basedOn w:val="SVCBulletslevel1CharCharChar"/>
    <w:rsid w:val="005277D5"/>
    <w:pPr>
      <w:numPr>
        <w:numId w:val="40"/>
      </w:numPr>
      <w:tabs>
        <w:tab w:val="clear" w:pos="0"/>
        <w:tab w:val="num" w:pos="360"/>
      </w:tabs>
      <w:ind w:left="0" w:firstLine="0"/>
      <w:textAlignment w:val="baseline"/>
    </w:pPr>
  </w:style>
  <w:style w:type="paragraph" w:customStyle="1" w:styleId="SVCNumberinglevel2">
    <w:name w:val="SVC Numbering level 2"/>
    <w:basedOn w:val="SVCNumberinglevel1"/>
    <w:rsid w:val="005277D5"/>
    <w:pPr>
      <w:numPr>
        <w:numId w:val="0"/>
      </w:numPr>
    </w:pPr>
  </w:style>
  <w:style w:type="paragraph" w:customStyle="1" w:styleId="SVCNumberinglevel3">
    <w:name w:val="SVC Numbering level 3"/>
    <w:basedOn w:val="SVCNumberinglevel2"/>
    <w:rsid w:val="005277D5"/>
    <w:pPr>
      <w:numPr>
        <w:ilvl w:val="2"/>
        <w:numId w:val="40"/>
      </w:numPr>
      <w:tabs>
        <w:tab w:val="clear" w:pos="0"/>
        <w:tab w:val="num" w:pos="360"/>
      </w:tabs>
      <w:ind w:left="0" w:firstLine="0"/>
    </w:pPr>
  </w:style>
  <w:style w:type="paragraph" w:customStyle="1" w:styleId="SVCNumberinglevel4">
    <w:name w:val="SVC Numbering level 4"/>
    <w:basedOn w:val="SVCNumberinglevel3"/>
    <w:rsid w:val="005277D5"/>
    <w:pPr>
      <w:numPr>
        <w:ilvl w:val="3"/>
      </w:numPr>
      <w:tabs>
        <w:tab w:val="clear" w:pos="0"/>
        <w:tab w:val="num" w:pos="360"/>
      </w:tabs>
      <w:ind w:left="0" w:firstLine="0"/>
    </w:pPr>
  </w:style>
  <w:style w:type="paragraph" w:customStyle="1" w:styleId="SVCNumberinglevel5">
    <w:name w:val="SVC Numbering level 5"/>
    <w:basedOn w:val="SVCNumberinglevel4"/>
    <w:rsid w:val="005277D5"/>
    <w:pPr>
      <w:numPr>
        <w:ilvl w:val="4"/>
      </w:numPr>
      <w:tabs>
        <w:tab w:val="clear" w:pos="0"/>
        <w:tab w:val="num" w:pos="360"/>
      </w:tabs>
      <w:ind w:left="0" w:firstLine="0"/>
    </w:pPr>
  </w:style>
  <w:style w:type="paragraph" w:customStyle="1" w:styleId="SVCIndentlevel5">
    <w:name w:val="SVC Indent level 5"/>
    <w:basedOn w:val="SVCIndentlevel4"/>
    <w:rsid w:val="005277D5"/>
    <w:pPr>
      <w:tabs>
        <w:tab w:val="clear" w:pos="1584"/>
      </w:tabs>
      <w:ind w:left="2000"/>
    </w:pPr>
  </w:style>
  <w:style w:type="numbering" w:customStyle="1" w:styleId="SVCIndent">
    <w:name w:val="SVC Indent"/>
    <w:basedOn w:val="SVCBullets"/>
    <w:rsid w:val="005277D5"/>
    <w:pPr>
      <w:numPr>
        <w:numId w:val="41"/>
      </w:numPr>
    </w:pPr>
  </w:style>
  <w:style w:type="paragraph" w:customStyle="1" w:styleId="SVCIndentlevel2">
    <w:name w:val="SVC Indent level 2"/>
    <w:basedOn w:val="SVCIndentlevel1"/>
    <w:rsid w:val="005277D5"/>
    <w:pPr>
      <w:ind w:left="800"/>
    </w:pPr>
  </w:style>
  <w:style w:type="paragraph" w:customStyle="1" w:styleId="SVCIndentlevel3">
    <w:name w:val="SVC Indent level 3"/>
    <w:basedOn w:val="SVCIndentlevel2"/>
    <w:rsid w:val="005277D5"/>
    <w:pPr>
      <w:tabs>
        <w:tab w:val="clear" w:pos="792"/>
      </w:tabs>
      <w:ind w:left="1200"/>
    </w:pPr>
  </w:style>
  <w:style w:type="paragraph" w:customStyle="1" w:styleId="SVCIndentlevel4">
    <w:name w:val="SVC Indent level 4"/>
    <w:basedOn w:val="SVCIndentlevel3"/>
    <w:rsid w:val="005277D5"/>
    <w:pPr>
      <w:tabs>
        <w:tab w:val="clear" w:pos="1195"/>
      </w:tabs>
      <w:ind w:left="1600"/>
    </w:pPr>
  </w:style>
  <w:style w:type="paragraph" w:customStyle="1" w:styleId="SVCIndentlevel1">
    <w:name w:val="SVC Indent level 1"/>
    <w:basedOn w:val="SVCBulletslevel1CharCharChar"/>
    <w:rsid w:val="005277D5"/>
    <w:pPr>
      <w:numPr>
        <w:numId w:val="0"/>
      </w:numPr>
      <w:tabs>
        <w:tab w:val="clear" w:pos="403"/>
      </w:tabs>
      <w:ind w:left="403"/>
    </w:pPr>
  </w:style>
  <w:style w:type="character" w:customStyle="1" w:styleId="AVCBulletlevel1CharCharCharChar">
    <w:name w:val="AVC Bullet level 1 Char Char Char Char"/>
    <w:rsid w:val="005277D5"/>
    <w:rPr>
      <w:lang w:val="en-GB" w:eastAsia="en-US" w:bidi="ar-SA"/>
    </w:rPr>
  </w:style>
  <w:style w:type="character" w:customStyle="1" w:styleId="AVCBulletlevel2CharCharChar">
    <w:name w:val="AVC Bullet level 2 Char Char Char"/>
    <w:link w:val="AVCBulletlevel2CharChar"/>
    <w:rsid w:val="005277D5"/>
    <w:rPr>
      <w:sz w:val="22"/>
      <w:szCs w:val="24"/>
      <w:lang w:val="en-GB" w:eastAsia="x-none"/>
    </w:rPr>
  </w:style>
  <w:style w:type="paragraph" w:customStyle="1" w:styleId="AVCBulletlevel3Char">
    <w:name w:val="AVC Bullet level 3 Char"/>
    <w:basedOn w:val="AVCBulletlevel1CharChar"/>
    <w:rsid w:val="005277D5"/>
    <w:pPr>
      <w:numPr>
        <w:numId w:val="0"/>
      </w:numPr>
      <w:tabs>
        <w:tab w:val="clear" w:pos="1195"/>
        <w:tab w:val="clear" w:pos="1985"/>
        <w:tab w:val="num" w:pos="1182"/>
      </w:tabs>
      <w:ind w:left="1182" w:hanging="390"/>
    </w:pPr>
  </w:style>
  <w:style w:type="paragraph" w:customStyle="1" w:styleId="AVCBulletlevel1">
    <w:name w:val="AVC Bullet level 1"/>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szCs w:val="24"/>
      <w:lang w:val="en-GB"/>
    </w:rPr>
  </w:style>
  <w:style w:type="paragraph" w:customStyle="1" w:styleId="AVCEquationlevel1">
    <w:name w:val="AVC Equation level 1"/>
    <w:basedOn w:val="Equation"/>
    <w:rsid w:val="005277D5"/>
    <w:pPr>
      <w:tabs>
        <w:tab w:val="clear" w:pos="4849"/>
      </w:tabs>
      <w:spacing w:before="200" w:after="160"/>
      <w:ind w:left="794"/>
    </w:pPr>
    <w:rPr>
      <w:sz w:val="20"/>
      <w:szCs w:val="22"/>
    </w:rPr>
  </w:style>
  <w:style w:type="paragraph" w:customStyle="1" w:styleId="SVCBulletslevel2">
    <w:name w:val="SVC Bullets level 2"/>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Cs w:val="24"/>
      <w:lang w:val="en-GB" w:eastAsia="ko-KR"/>
    </w:rPr>
  </w:style>
  <w:style w:type="paragraph" w:customStyle="1" w:styleId="Annex4Char">
    <w:name w:val="Annex 4 Char"/>
    <w:basedOn w:val="Annex3CharChar"/>
    <w:next w:val="Normal"/>
    <w:rsid w:val="005277D5"/>
    <w:pPr>
      <w:tabs>
        <w:tab w:val="clear" w:pos="720"/>
        <w:tab w:val="num" w:pos="1120"/>
      </w:tabs>
      <w:ind w:left="2128" w:hanging="1728"/>
    </w:pPr>
    <w:rPr>
      <w:lang w:val="en-US"/>
    </w:rPr>
  </w:style>
  <w:style w:type="paragraph" w:customStyle="1" w:styleId="AVCBulletlevel3CharChar">
    <w:name w:val="AVC Bullet level 3 Char Char"/>
    <w:basedOn w:val="AVCBulletlevel1CharChar"/>
    <w:rsid w:val="005277D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rsid w:val="005277D5"/>
    <w:pPr>
      <w:numPr>
        <w:numId w:val="27"/>
      </w:numPr>
      <w:tabs>
        <w:tab w:val="clear" w:pos="1080"/>
        <w:tab w:val="clear" w:pos="1985"/>
        <w:tab w:val="num" w:pos="360"/>
      </w:tabs>
    </w:pPr>
  </w:style>
  <w:style w:type="character" w:customStyle="1" w:styleId="TableTitleChar1">
    <w:name w:val="Table_Title Char1"/>
    <w:rsid w:val="005277D5"/>
    <w:rPr>
      <w:b/>
      <w:bCs/>
      <w:lang w:val="en-GB" w:eastAsia="en-US" w:bidi="ar-SA"/>
    </w:rPr>
  </w:style>
  <w:style w:type="paragraph" w:customStyle="1" w:styleId="AVCBulletlevel1Char">
    <w:name w:val="AVC Bullet level 1 Char"/>
    <w:basedOn w:val="Normal"/>
    <w:link w:val="AVCBulletlevel1CharChar1"/>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szCs w:val="24"/>
      <w:lang w:val="en-GB" w:eastAsia="x-none"/>
    </w:rPr>
  </w:style>
  <w:style w:type="paragraph" w:customStyle="1" w:styleId="AVCEquationlevel1CharChar">
    <w:name w:val="AVC Equation level 1 Char Char"/>
    <w:basedOn w:val="Equation"/>
    <w:rsid w:val="005277D5"/>
    <w:pPr>
      <w:tabs>
        <w:tab w:val="clear" w:pos="4849"/>
      </w:tabs>
      <w:spacing w:before="200" w:after="160"/>
      <w:ind w:left="794"/>
    </w:pPr>
    <w:rPr>
      <w:sz w:val="20"/>
      <w:szCs w:val="22"/>
    </w:rPr>
  </w:style>
  <w:style w:type="paragraph" w:customStyle="1" w:styleId="SVCBulletslevel1">
    <w:name w:val="SVC Bullets level 1"/>
    <w:basedOn w:val="SVCBulletslevel1CharCharChar"/>
    <w:rsid w:val="005277D5"/>
    <w:pPr>
      <w:numPr>
        <w:numId w:val="0"/>
      </w:numPr>
      <w:tabs>
        <w:tab w:val="num" w:pos="360"/>
      </w:tabs>
      <w:ind w:left="360" w:hanging="360"/>
    </w:pPr>
  </w:style>
  <w:style w:type="paragraph" w:customStyle="1" w:styleId="SVCBulletslevel2Char">
    <w:name w:val="SVC Bullets level 2 Char"/>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Cs w:val="24"/>
      <w:lang w:val="en-GB"/>
    </w:rPr>
  </w:style>
  <w:style w:type="paragraph" w:customStyle="1" w:styleId="SVCBulletslevel4">
    <w:name w:val="SVC Bullets level 4"/>
    <w:basedOn w:val="SVCBulletslevel3"/>
    <w:rsid w:val="005277D5"/>
    <w:pPr>
      <w:numPr>
        <w:ilvl w:val="0"/>
        <w:numId w:val="29"/>
      </w:numPr>
    </w:pPr>
  </w:style>
  <w:style w:type="paragraph" w:customStyle="1" w:styleId="SVCBulletslevel1Char">
    <w:name w:val="SVC Bullets level 1 Char"/>
    <w:link w:val="SVCBulletslevel1CharChar"/>
    <w:rsid w:val="005277D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rsid w:val="005277D5"/>
    <w:pPr>
      <w:numPr>
        <w:ilvl w:val="0"/>
        <w:numId w:val="0"/>
      </w:numPr>
      <w:tabs>
        <w:tab w:val="num" w:pos="2160"/>
      </w:tabs>
      <w:ind w:left="2160" w:hanging="360"/>
    </w:pPr>
  </w:style>
  <w:style w:type="paragraph" w:customStyle="1" w:styleId="AVCEquationlevel1CharCharChar">
    <w:name w:val="AVC Equation level 1 Char Char Char"/>
    <w:basedOn w:val="Equation"/>
    <w:rsid w:val="005277D5"/>
    <w:pPr>
      <w:tabs>
        <w:tab w:val="clear" w:pos="4849"/>
      </w:tabs>
      <w:spacing w:before="200" w:after="160"/>
      <w:ind w:left="794"/>
    </w:pPr>
    <w:rPr>
      <w:sz w:val="20"/>
      <w:szCs w:val="22"/>
    </w:rPr>
  </w:style>
  <w:style w:type="paragraph" w:customStyle="1" w:styleId="AVCBulletlevel2Char">
    <w:name w:val="AVC Bullet level 2 Char"/>
    <w:basedOn w:val="AVCBulletlevel1CharChar"/>
    <w:rsid w:val="005277D5"/>
    <w:pPr>
      <w:tabs>
        <w:tab w:val="clear" w:pos="792"/>
      </w:tabs>
    </w:pPr>
  </w:style>
  <w:style w:type="paragraph" w:customStyle="1" w:styleId="SVCBulletslevel3Char">
    <w:name w:val="SVC Bullets level 3 Char"/>
    <w:basedOn w:val="SVCBulletslevel3"/>
    <w:rsid w:val="005277D5"/>
    <w:pPr>
      <w:numPr>
        <w:numId w:val="28"/>
      </w:numPr>
    </w:pPr>
  </w:style>
  <w:style w:type="paragraph" w:customStyle="1" w:styleId="00BodyText">
    <w:name w:val="00 BodyText"/>
    <w:basedOn w:val="Normal"/>
    <w:link w:val="00BodyText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Cambria" w:eastAsia="Calibri" w:hAnsi="Cambria"/>
      <w:szCs w:val="24"/>
      <w:lang w:val="en-GB"/>
    </w:rPr>
  </w:style>
  <w:style w:type="paragraph" w:customStyle="1" w:styleId="CharCharZchnZchnCharCharCarCar">
    <w:name w:val="Char Char Zchn Zchn Char Char Car Car"/>
    <w:semiHidden/>
    <w:rsid w:val="005277D5"/>
    <w:pPr>
      <w:keepNext/>
      <w:numPr>
        <w:numId w:val="42"/>
      </w:numPr>
      <w:autoSpaceDE w:val="0"/>
      <w:autoSpaceDN w:val="0"/>
      <w:adjustRightInd w:val="0"/>
      <w:spacing w:before="60" w:after="60"/>
      <w:jc w:val="both"/>
    </w:pPr>
    <w:rPr>
      <w:rFonts w:ascii="Arial" w:eastAsia="SimSun" w:hAnsi="Arial" w:cs="Arial"/>
      <w:color w:val="0000FF"/>
      <w:kern w:val="2"/>
      <w:sz w:val="24"/>
      <w:szCs w:val="24"/>
      <w:lang w:eastAsia="zh-CN"/>
    </w:rPr>
  </w:style>
  <w:style w:type="paragraph" w:customStyle="1" w:styleId="Annex7">
    <w:name w:val="Annex 7"/>
    <w:basedOn w:val="Annex6"/>
    <w:next w:val="Normal"/>
    <w:autoRedefine/>
    <w:rsid w:val="005277D5"/>
    <w:pPr>
      <w:tabs>
        <w:tab w:val="clear" w:pos="1080"/>
        <w:tab w:val="clear" w:pos="1191"/>
        <w:tab w:val="num" w:pos="1200"/>
      </w:tabs>
      <w:ind w:left="3240" w:hanging="3240"/>
      <w:outlineLvl w:val="6"/>
    </w:pPr>
  </w:style>
  <w:style w:type="paragraph" w:customStyle="1" w:styleId="NormalITU">
    <w:name w:val="Normal_ITU"/>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sz w:val="24"/>
      <w:szCs w:val="24"/>
      <w:lang w:val="en-GB"/>
    </w:rPr>
  </w:style>
  <w:style w:type="paragraph" w:customStyle="1" w:styleId="XTableEntry">
    <w:name w:val="XTableEntry"/>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szCs w:val="24"/>
      <w:lang w:val="en-GB"/>
    </w:rPr>
  </w:style>
  <w:style w:type="paragraph" w:customStyle="1" w:styleId="XParagraph">
    <w:name w:val="XParagraph"/>
    <w:basedOn w:val="Normal"/>
    <w:link w:val="XParagraph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szCs w:val="22"/>
      <w:lang w:val="en-GB" w:eastAsia="x-none"/>
    </w:rPr>
  </w:style>
  <w:style w:type="paragraph" w:customStyle="1" w:styleId="XBullet1">
    <w:name w:val="XBullet1"/>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szCs w:val="22"/>
      <w:lang w:val="en-GB"/>
    </w:rPr>
  </w:style>
  <w:style w:type="paragraph" w:customStyle="1" w:styleId="XBullet2">
    <w:name w:val="XBullet2"/>
    <w:basedOn w:val="XBullet1"/>
    <w:rsid w:val="005277D5"/>
    <w:pPr>
      <w:ind w:left="1417"/>
    </w:pPr>
  </w:style>
  <w:style w:type="character" w:customStyle="1" w:styleId="XParagraphChar">
    <w:name w:val="XParagraph Char"/>
    <w:link w:val="XParagraph"/>
    <w:rsid w:val="005277D5"/>
    <w:rPr>
      <w:sz w:val="22"/>
      <w:szCs w:val="22"/>
      <w:lang w:val="en-GB" w:eastAsia="x-none"/>
    </w:rPr>
  </w:style>
  <w:style w:type="paragraph" w:customStyle="1" w:styleId="XEquation2">
    <w:name w:val="XEquation2"/>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szCs w:val="22"/>
      <w:lang w:val="en-GB"/>
    </w:rPr>
  </w:style>
  <w:style w:type="paragraph" w:customStyle="1" w:styleId="note10">
    <w:name w:val="note1"/>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sz w:val="18"/>
      <w:szCs w:val="18"/>
      <w:lang w:val="en-GB"/>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References">
    <w:name w:val="References"/>
    <w:basedOn w:val="Normal"/>
    <w:rsid w:val="005277D5"/>
    <w:pPr>
      <w:numPr>
        <w:numId w:val="4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szCs w:val="24"/>
      <w:lang w:val="en-GB"/>
    </w:rPr>
  </w:style>
  <w:style w:type="character" w:customStyle="1" w:styleId="Annex4CharChar">
    <w:name w:val="Annex 4 Char Char"/>
    <w:rsid w:val="005277D5"/>
    <w:rPr>
      <w:rFonts w:ascii="Arial" w:eastAsia="SimSun" w:hAnsi="Arial" w:cs="Arial"/>
      <w:b/>
      <w:bCs/>
      <w:color w:val="0000FF"/>
      <w:kern w:val="2"/>
      <w:lang w:val="en-US" w:eastAsia="en-US" w:bidi="ar-SA"/>
    </w:rPr>
  </w:style>
  <w:style w:type="character" w:customStyle="1" w:styleId="AVCBulletlevel1CharChar1">
    <w:name w:val="AVC Bullet level 1 Char Char1"/>
    <w:link w:val="AVCBulletlevel1Char"/>
    <w:rsid w:val="005277D5"/>
    <w:rPr>
      <w:sz w:val="22"/>
      <w:szCs w:val="24"/>
      <w:lang w:val="en-GB" w:eastAsia="x-none"/>
    </w:rPr>
  </w:style>
  <w:style w:type="character" w:customStyle="1" w:styleId="Annex3Char1">
    <w:name w:val="Annex 3 Char1"/>
    <w:rsid w:val="005277D5"/>
    <w:rPr>
      <w:rFonts w:ascii="Arial" w:eastAsia="SimSun" w:hAnsi="Arial" w:cs="Arial"/>
      <w:b/>
      <w:bCs/>
      <w:color w:val="0000FF"/>
      <w:kern w:val="2"/>
      <w:lang w:val="en-GB" w:eastAsia="en-US" w:bidi="ar-SA"/>
    </w:rPr>
  </w:style>
  <w:style w:type="paragraph" w:customStyle="1" w:styleId="AVCBulletlevel2">
    <w:name w:val="AVC Bullet level 2"/>
    <w:basedOn w:val="AVCBulletlevel1Char"/>
    <w:rsid w:val="005277D5"/>
    <w:pPr>
      <w:numPr>
        <w:numId w:val="16"/>
      </w:numPr>
      <w:tabs>
        <w:tab w:val="clear" w:pos="360"/>
        <w:tab w:val="clear" w:pos="792"/>
        <w:tab w:val="num" w:pos="720"/>
        <w:tab w:val="num" w:pos="794"/>
      </w:tabs>
      <w:ind w:left="794" w:hanging="391"/>
    </w:pPr>
  </w:style>
  <w:style w:type="character" w:customStyle="1" w:styleId="00BodyTextChar">
    <w:name w:val="00 BodyText Char"/>
    <w:link w:val="00BodyText"/>
    <w:rsid w:val="005277D5"/>
    <w:rPr>
      <w:rFonts w:ascii="Cambria" w:eastAsia="Calibri" w:hAnsi="Cambria"/>
      <w:sz w:val="22"/>
      <w:szCs w:val="24"/>
      <w:lang w:val="en-GB"/>
    </w:rPr>
  </w:style>
  <w:style w:type="paragraph" w:customStyle="1" w:styleId="CharCharCharCharCharCharChar">
    <w:name w:val="Char Char Char Char Char Char Char"/>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annex4char0">
    <w:name w:val="annex4char"/>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rPr>
  </w:style>
  <w:style w:type="paragraph" w:customStyle="1" w:styleId="Bulletedo2">
    <w:name w:val="Bulleted o 2"/>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Cambria" w:hAnsi="Cambria"/>
      <w:szCs w:val="24"/>
      <w:lang w:val="en-GB"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syntaxBox">
    <w:name w:val="syntaxBox"/>
    <w:basedOn w:val="Normal"/>
    <w:link w:val="syntaxBoxChar"/>
    <w:rsid w:val="005277D5"/>
    <w:pPr>
      <w:keepNext/>
      <w:keepLines/>
      <w:tabs>
        <w:tab w:val="clear" w:pos="1080"/>
        <w:tab w:val="clear" w:pos="3600"/>
        <w:tab w:val="clear" w:pos="3960"/>
        <w:tab w:val="clear" w:pos="4320"/>
        <w:tab w:val="left" w:pos="1077"/>
      </w:tabs>
      <w:spacing w:before="0"/>
      <w:jc w:val="left"/>
    </w:pPr>
    <w:rPr>
      <w:rFonts w:ascii="Helvetica" w:eastAsia="BatangChe" w:hAnsi="Helvetica"/>
      <w:noProof/>
      <w:szCs w:val="24"/>
      <w:lang w:val="en-GB" w:eastAsia="x-none"/>
    </w:rPr>
  </w:style>
  <w:style w:type="paragraph" w:customStyle="1" w:styleId="definition0">
    <w:name w:val="definition"/>
    <w:basedOn w:val="Normal"/>
    <w:link w:val="definitionChar1"/>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835" w:hanging="2835"/>
      <w:jc w:val="left"/>
      <w:textAlignment w:val="auto"/>
    </w:pPr>
    <w:rPr>
      <w:rFonts w:ascii="Helvetica" w:eastAsia="BatangChe" w:hAnsi="Helvetica"/>
      <w:color w:val="000000"/>
      <w:szCs w:val="24"/>
      <w:lang w:val="x-none" w:eastAsia="x-none"/>
    </w:rPr>
  </w:style>
  <w:style w:type="character" w:customStyle="1" w:styleId="definitionChar1">
    <w:name w:val="definition Char1"/>
    <w:link w:val="definition0"/>
    <w:rsid w:val="005277D5"/>
    <w:rPr>
      <w:rFonts w:ascii="Helvetica" w:eastAsia="BatangChe" w:hAnsi="Helvetica"/>
      <w:color w:val="000000"/>
      <w:sz w:val="22"/>
      <w:szCs w:val="24"/>
      <w:lang w:val="x-none" w:eastAsia="x-none"/>
    </w:rPr>
  </w:style>
  <w:style w:type="character" w:customStyle="1" w:styleId="syntaxBoxChar">
    <w:name w:val="syntaxBox Char"/>
    <w:link w:val="syntaxBox"/>
    <w:rsid w:val="005277D5"/>
    <w:rPr>
      <w:rFonts w:ascii="Helvetica" w:eastAsia="BatangChe" w:hAnsi="Helvetica"/>
      <w:noProof/>
      <w:sz w:val="22"/>
      <w:szCs w:val="24"/>
      <w:lang w:val="en-GB" w:eastAsia="x-none"/>
    </w:rPr>
  </w:style>
  <w:style w:type="paragraph" w:customStyle="1" w:styleId="ColorfulList-Accent12">
    <w:name w:val="Colorful List - Accent 12"/>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ind w:left="720"/>
      <w:contextualSpacing/>
      <w:jc w:val="left"/>
      <w:textAlignment w:val="auto"/>
    </w:pPr>
    <w:rPr>
      <w:rFonts w:ascii="Cambria" w:eastAsia="Cambria" w:hAnsi="Cambria"/>
      <w:sz w:val="24"/>
      <w:szCs w:val="24"/>
      <w:lang w:val="en-GB"/>
    </w:rPr>
  </w:style>
  <w:style w:type="character" w:customStyle="1" w:styleId="EXChar">
    <w:name w:val="EX Char"/>
    <w:link w:val="EX"/>
    <w:rsid w:val="005277D5"/>
    <w:rPr>
      <w:rFonts w:eastAsia="Calibri"/>
      <w:sz w:val="24"/>
      <w:szCs w:val="24"/>
      <w:lang w:val="en-GB" w:eastAsia="x-none"/>
    </w:rPr>
  </w:style>
  <w:style w:type="paragraph" w:customStyle="1" w:styleId="LightList-Accent31">
    <w:name w:val="Light List - Accent 31"/>
    <w:hidden/>
    <w:uiPriority w:val="99"/>
    <w:semiHidden/>
    <w:rsid w:val="005277D5"/>
    <w:rPr>
      <w:rFonts w:ascii="Arial" w:eastAsia="MS Mincho" w:hAnsi="Arial" w:cs="Arial"/>
      <w:lang w:eastAsia="ja-JP"/>
    </w:rPr>
  </w:style>
  <w:style w:type="paragraph" w:customStyle="1" w:styleId="MediumList2-Accent22">
    <w:name w:val="Medium List 2 - Accent 22"/>
    <w:hidden/>
    <w:uiPriority w:val="71"/>
    <w:rsid w:val="005277D5"/>
    <w:rPr>
      <w:rFonts w:ascii="Arial" w:eastAsia="MS Mincho" w:hAnsi="Arial" w:cs="Arial"/>
      <w:lang w:eastAsia="ja-JP"/>
    </w:rPr>
  </w:style>
  <w:style w:type="paragraph" w:customStyle="1" w:styleId="ColorfulShading-Accent12">
    <w:name w:val="Colorful Shading - Accent 12"/>
    <w:hidden/>
    <w:uiPriority w:val="71"/>
    <w:rsid w:val="005277D5"/>
    <w:rPr>
      <w:rFonts w:ascii="Arial" w:eastAsia="MS Mincho" w:hAnsi="Arial" w:cs="Arial"/>
      <w:lang w:eastAsia="ja-JP"/>
    </w:rPr>
  </w:style>
  <w:style w:type="paragraph" w:customStyle="1" w:styleId="fdcopy">
    <w:name w:val="fdcopy"/>
    <w:basedOn w:val="zzCopyright"/>
    <w:rsid w:val="005277D5"/>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Foote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center" w:pos="4536"/>
        <w:tab w:val="right" w:pos="9072"/>
      </w:tabs>
      <w:overflowPunct/>
      <w:autoSpaceDE/>
      <w:autoSpaceDN/>
      <w:adjustRightInd/>
      <w:spacing w:before="0" w:after="60" w:line="190" w:lineRule="exact"/>
      <w:textAlignment w:val="auto"/>
    </w:pPr>
    <w:rPr>
      <w:rFonts w:ascii="Cambria" w:hAnsi="Cambria"/>
      <w:sz w:val="16"/>
      <w:szCs w:val="22"/>
      <w:lang w:val="en-GB" w:eastAsia="zh-CN"/>
    </w:rPr>
  </w:style>
  <w:style w:type="paragraph" w:customStyle="1" w:styleId="NoParagraphStyle">
    <w:name w:val="[No Paragraph Style]"/>
    <w:rsid w:val="005277D5"/>
    <w:pPr>
      <w:autoSpaceDE w:val="0"/>
      <w:autoSpaceDN w:val="0"/>
      <w:adjustRightInd w:val="0"/>
      <w:spacing w:line="288" w:lineRule="auto"/>
      <w:textAlignment w:val="center"/>
    </w:pPr>
    <w:rPr>
      <w:rFonts w:ascii="Minion Pro" w:eastAsia="Calibri" w:hAnsi="Minion Pro" w:cs="Minion Pro"/>
      <w:color w:val="000000"/>
      <w:sz w:val="24"/>
      <w:szCs w:val="24"/>
      <w:lang w:val="en-GB" w:eastAsia="en-GB"/>
    </w:rPr>
  </w:style>
  <w:style w:type="character" w:styleId="Strong">
    <w:name w:val="Strong"/>
    <w:rsid w:val="005277D5"/>
    <w:rPr>
      <w:b/>
      <w:noProof w:val="0"/>
      <w:lang w:val="fr-FR"/>
    </w:rPr>
  </w:style>
  <w:style w:type="table" w:customStyle="1" w:styleId="TableGrid10">
    <w:name w:val="Table Grid1"/>
    <w:basedOn w:val="TableNormal"/>
    <w:next w:val="TableGrid"/>
    <w:uiPriority w:val="99"/>
    <w:rsid w:val="005277D5"/>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1Char">
    <w:name w:val="Note 1 Char"/>
    <w:link w:val="Note1"/>
    <w:locked/>
    <w:rsid w:val="005277D5"/>
    <w:rPr>
      <w:sz w:val="18"/>
      <w:lang w:val="en-GB"/>
    </w:rPr>
  </w:style>
  <w:style w:type="paragraph" w:customStyle="1" w:styleId="Artheading">
    <w:name w:val="Art_heading"/>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TableNoTitle">
    <w:name w:val="Table_NoTitle"/>
    <w:basedOn w:val="Normal"/>
    <w:next w:val="Tablehead"/>
    <w:qFormat/>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b/>
      <w:sz w:val="20"/>
      <w:lang w:val="en-GB"/>
    </w:rPr>
  </w:style>
  <w:style w:type="paragraph" w:customStyle="1" w:styleId="Tablelegend0">
    <w:name w:val="Table_legend"/>
    <w:basedOn w:val="Normal"/>
    <w:next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jc w:val="left"/>
    </w:pPr>
    <w:rPr>
      <w:sz w:val="18"/>
      <w:lang w:val="en-GB"/>
    </w:rPr>
  </w:style>
  <w:style w:type="character" w:styleId="PlaceholderText">
    <w:name w:val="Placeholder Text"/>
    <w:basedOn w:val="DefaultParagraphFont"/>
    <w:uiPriority w:val="99"/>
    <w:semiHidden/>
    <w:rsid w:val="005277D5"/>
    <w:rPr>
      <w:color w:val="808080"/>
    </w:rPr>
  </w:style>
  <w:style w:type="character" w:customStyle="1" w:styleId="ng-binding">
    <w:name w:val="ng-binding"/>
    <w:basedOn w:val="DefaultParagraphFont"/>
    <w:rsid w:val="005277D5"/>
  </w:style>
  <w:style w:type="character" w:customStyle="1" w:styleId="HeadingbChar1">
    <w:name w:val="Heading_b Char1"/>
    <w:link w:val="Headingb"/>
    <w:qFormat/>
    <w:locked/>
    <w:rsid w:val="005277D5"/>
    <w:rPr>
      <w:b/>
      <w:sz w:val="24"/>
      <w:szCs w:val="24"/>
      <w:lang w:val="en-GB"/>
    </w:rPr>
  </w:style>
  <w:style w:type="paragraph" w:styleId="Quote">
    <w:name w:val="Quote"/>
    <w:basedOn w:val="Normal"/>
    <w:next w:val="Normal"/>
    <w:link w:val="QuoteChar"/>
    <w:uiPriority w:val="29"/>
    <w:qFormat/>
    <w:rsid w:val="005277D5"/>
    <w:pPr>
      <w:spacing w:before="200" w:after="160"/>
      <w:ind w:left="864" w:right="864"/>
      <w:jc w:val="center"/>
    </w:pPr>
    <w:rPr>
      <w:i/>
      <w:iCs/>
      <w:color w:val="404040"/>
      <w:sz w:val="20"/>
      <w:lang w:val="en-GB"/>
    </w:rPr>
  </w:style>
  <w:style w:type="character" w:customStyle="1" w:styleId="QuoteChar1">
    <w:name w:val="Quote Char1"/>
    <w:basedOn w:val="DefaultParagraphFont"/>
    <w:uiPriority w:val="29"/>
    <w:rsid w:val="005277D5"/>
    <w:rPr>
      <w:i/>
      <w:iCs/>
      <w:color w:val="404040" w:themeColor="text1" w:themeTint="B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7</Pages>
  <Words>2861</Words>
  <Characters>16311</Characters>
  <Application>Microsoft Office Word</Application>
  <DocSecurity>0</DocSecurity>
  <Lines>135</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19134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9</cp:revision>
  <cp:lastPrinted>1900-01-01T08:00:00Z</cp:lastPrinted>
  <dcterms:created xsi:type="dcterms:W3CDTF">2022-02-08T08:21:00Z</dcterms:created>
  <dcterms:modified xsi:type="dcterms:W3CDTF">2022-07-11T04:49:00Z</dcterms:modified>
</cp:coreProperties>
</file>