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36553E" w:rsidRPr="00BF75BD" w14:paraId="21601D1F" w14:textId="77777777" w:rsidTr="00FA1696">
        <w:trPr>
          <w:tblCellSpacing w:w="15" w:type="dxa"/>
        </w:trPr>
        <w:tc>
          <w:tcPr>
            <w:tcW w:w="10020" w:type="dxa"/>
            <w:vAlign w:val="center"/>
            <w:hideMark/>
          </w:tcPr>
          <w:p w14:paraId="14E49CCD" w14:textId="77777777" w:rsidR="0036553E" w:rsidRPr="00BF75BD" w:rsidRDefault="0036553E" w:rsidP="00BF75BD">
            <w:pPr>
              <w:autoSpaceDE/>
              <w:autoSpaceDN/>
              <w:spacing w:before="100" w:beforeAutospacing="1" w:after="100" w:afterAutospacing="1"/>
              <w:jc w:val="center"/>
              <w:outlineLvl w:val="1"/>
              <w:rPr>
                <w:b/>
                <w:bCs/>
                <w:sz w:val="32"/>
                <w:szCs w:val="36"/>
              </w:rPr>
            </w:pPr>
            <w:r w:rsidRPr="00ED6161">
              <w:rPr>
                <w:b/>
                <w:bCs/>
                <w:sz w:val="28"/>
                <w:szCs w:val="32"/>
              </w:rPr>
              <w:t>INTERNATIONAL ORGANIZATION FOR STANDARDIZATION</w:t>
            </w:r>
            <w:r w:rsidRPr="00ED6161">
              <w:rPr>
                <w:b/>
                <w:bCs/>
                <w:sz w:val="28"/>
                <w:szCs w:val="32"/>
              </w:rPr>
              <w:br/>
              <w:t>ORGANISATION INTERNATIONALE DE NORMALISATION</w:t>
            </w:r>
            <w:r w:rsidRPr="00ED6161">
              <w:rPr>
                <w:b/>
                <w:bCs/>
                <w:sz w:val="28"/>
                <w:szCs w:val="32"/>
              </w:rPr>
              <w:br/>
              <w:t>ISO/IEC JTC 1/SC 29/WG 5</w:t>
            </w:r>
            <w:r w:rsidRPr="00ED6161">
              <w:rPr>
                <w:b/>
                <w:bCs/>
                <w:sz w:val="28"/>
                <w:szCs w:val="32"/>
              </w:rPr>
              <w:br/>
              <w:t>MPEG JOINT VIDEO CODING TEAM WITH ITU-T SG 16</w:t>
            </w:r>
          </w:p>
        </w:tc>
      </w:tr>
      <w:tr w:rsidR="0036553E" w:rsidRPr="00BF75BD" w14:paraId="523D4C1F" w14:textId="77777777" w:rsidTr="00FA1696">
        <w:trPr>
          <w:tblCellSpacing w:w="15" w:type="dxa"/>
        </w:trPr>
        <w:tc>
          <w:tcPr>
            <w:tcW w:w="10020" w:type="dxa"/>
            <w:vAlign w:val="center"/>
            <w:hideMark/>
          </w:tcPr>
          <w:p w14:paraId="7F49EE06" w14:textId="2269B010" w:rsidR="0036553E" w:rsidRPr="00BF75BD" w:rsidRDefault="0036553E" w:rsidP="00BF75BD">
            <w:pPr>
              <w:autoSpaceDE/>
              <w:autoSpaceDN/>
              <w:spacing w:before="100" w:beforeAutospacing="1" w:after="100" w:afterAutospacing="1"/>
              <w:jc w:val="right"/>
              <w:outlineLvl w:val="2"/>
              <w:rPr>
                <w:b/>
                <w:bCs/>
                <w:sz w:val="24"/>
                <w:szCs w:val="27"/>
              </w:rPr>
            </w:pPr>
            <w:r w:rsidRPr="00BF75BD">
              <w:rPr>
                <w:b/>
                <w:bCs/>
                <w:sz w:val="24"/>
                <w:szCs w:val="27"/>
              </w:rPr>
              <w:t xml:space="preserve">ISO/IEC JTC 1 / SC 29 / WG 5 N </w:t>
            </w:r>
            <w:r>
              <w:rPr>
                <w:b/>
                <w:bCs/>
                <w:sz w:val="24"/>
                <w:szCs w:val="27"/>
              </w:rPr>
              <w:t>126</w:t>
            </w:r>
          </w:p>
        </w:tc>
      </w:tr>
      <w:tr w:rsidR="0036553E" w:rsidRPr="00BF75BD" w14:paraId="12AA6D4A" w14:textId="77777777" w:rsidTr="00FA1696">
        <w:trPr>
          <w:tblCellSpacing w:w="15" w:type="dxa"/>
        </w:trPr>
        <w:tc>
          <w:tcPr>
            <w:tcW w:w="10020" w:type="dxa"/>
            <w:vAlign w:val="center"/>
            <w:hideMark/>
          </w:tcPr>
          <w:p w14:paraId="149E297D" w14:textId="77777777" w:rsidR="0036553E" w:rsidRPr="00BF75BD" w:rsidRDefault="0036553E" w:rsidP="00BF75BD">
            <w:pPr>
              <w:autoSpaceDE/>
              <w:autoSpaceDN/>
              <w:spacing w:before="100" w:beforeAutospacing="1" w:after="100" w:afterAutospacing="1"/>
              <w:jc w:val="right"/>
              <w:outlineLvl w:val="2"/>
              <w:rPr>
                <w:b/>
                <w:bCs/>
                <w:sz w:val="24"/>
                <w:szCs w:val="27"/>
              </w:rPr>
            </w:pPr>
            <w:r w:rsidRPr="00BF75BD">
              <w:rPr>
                <w:b/>
                <w:bCs/>
                <w:sz w:val="24"/>
                <w:szCs w:val="27"/>
              </w:rPr>
              <w:t>Online</w:t>
            </w:r>
            <w:r w:rsidRPr="0036553E">
              <w:rPr>
                <w:b/>
                <w:bCs/>
                <w:sz w:val="24"/>
                <w:szCs w:val="27"/>
              </w:rPr>
              <w:t>, 20–29 April 2022</w:t>
            </w:r>
          </w:p>
        </w:tc>
      </w:tr>
      <w:tr w:rsidR="0036553E" w:rsidRPr="00BF75BD" w14:paraId="466150C6" w14:textId="77777777" w:rsidTr="00FA1696">
        <w:trPr>
          <w:tblCellSpacing w:w="15" w:type="dxa"/>
        </w:trPr>
        <w:tc>
          <w:tcPr>
            <w:tcW w:w="10020" w:type="dxa"/>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36553E" w:rsidRPr="00BF75BD" w14:paraId="6B316BC5" w14:textId="77777777" w:rsidTr="0036553E">
              <w:tc>
                <w:tcPr>
                  <w:tcW w:w="2160" w:type="dxa"/>
                  <w:tcBorders>
                    <w:top w:val="outset" w:sz="6" w:space="0" w:color="auto"/>
                    <w:left w:val="outset" w:sz="6" w:space="0" w:color="auto"/>
                    <w:bottom w:val="outset" w:sz="6" w:space="0" w:color="auto"/>
                    <w:right w:val="outset" w:sz="6" w:space="0" w:color="auto"/>
                  </w:tcBorders>
                  <w:hideMark/>
                </w:tcPr>
                <w:p w14:paraId="2F2F714C" w14:textId="77777777" w:rsidR="0036553E" w:rsidRPr="00BF75BD" w:rsidRDefault="0036553E" w:rsidP="00BF75BD">
                  <w:pPr>
                    <w:autoSpaceDE/>
                    <w:autoSpaceDN/>
                    <w:spacing w:before="60" w:after="60"/>
                    <w:rPr>
                      <w:b/>
                      <w:bCs/>
                    </w:rPr>
                  </w:pPr>
                  <w:r w:rsidRPr="00BF75BD">
                    <w:rPr>
                      <w:b/>
                      <w:bCs/>
                    </w:rPr>
                    <w:t>Title:  </w:t>
                  </w:r>
                </w:p>
              </w:tc>
              <w:tc>
                <w:tcPr>
                  <w:tcW w:w="7056" w:type="dxa"/>
                  <w:tcBorders>
                    <w:top w:val="outset" w:sz="6" w:space="0" w:color="auto"/>
                    <w:left w:val="outset" w:sz="6" w:space="0" w:color="auto"/>
                    <w:bottom w:val="single" w:sz="6" w:space="0" w:color="auto"/>
                    <w:right w:val="outset" w:sz="6" w:space="0" w:color="auto"/>
                  </w:tcBorders>
                  <w:hideMark/>
                </w:tcPr>
                <w:p w14:paraId="4A1A3A0A" w14:textId="1CBE3A66" w:rsidR="0036553E" w:rsidRPr="00BF75BD" w:rsidRDefault="0036553E" w:rsidP="00BF75BD">
                  <w:pPr>
                    <w:autoSpaceDE/>
                    <w:autoSpaceDN/>
                    <w:spacing w:before="60" w:after="60"/>
                    <w:rPr>
                      <w:b/>
                      <w:bCs/>
                    </w:rPr>
                  </w:pPr>
                  <w:r w:rsidRPr="0036553E">
                    <w:rPr>
                      <w:b/>
                      <w:bCs/>
                    </w:rPr>
                    <w:t>Working draft of ISO/IEC 23002-7:202x (2nd Ed.) Amd.1 Additional SEI messages</w:t>
                  </w:r>
                </w:p>
              </w:tc>
            </w:tr>
            <w:tr w:rsidR="0036553E" w:rsidRPr="00BF75BD" w14:paraId="580CDD84" w14:textId="77777777" w:rsidTr="0036553E">
              <w:tc>
                <w:tcPr>
                  <w:tcW w:w="2160" w:type="dxa"/>
                  <w:tcBorders>
                    <w:top w:val="outset" w:sz="6" w:space="0" w:color="auto"/>
                    <w:left w:val="outset" w:sz="6" w:space="0" w:color="auto"/>
                    <w:bottom w:val="outset" w:sz="6" w:space="0" w:color="auto"/>
                    <w:right w:val="outset" w:sz="6" w:space="0" w:color="auto"/>
                  </w:tcBorders>
                </w:tcPr>
                <w:p w14:paraId="6200521C" w14:textId="77777777" w:rsidR="0036553E" w:rsidRPr="00BF75BD" w:rsidRDefault="0036553E" w:rsidP="00B4369A">
                  <w:pPr>
                    <w:autoSpaceDE/>
                    <w:autoSpaceDN/>
                    <w:spacing w:before="60" w:after="60"/>
                    <w:rPr>
                      <w:b/>
                      <w:bCs/>
                    </w:rPr>
                  </w:pPr>
                  <w:r w:rsidRPr="00BF75BD">
                    <w:rPr>
                      <w:b/>
                      <w:bCs/>
                      <w:szCs w:val="24"/>
                    </w:rPr>
                    <w:t>Source:  </w:t>
                  </w:r>
                </w:p>
              </w:tc>
              <w:tc>
                <w:tcPr>
                  <w:tcW w:w="7056" w:type="dxa"/>
                  <w:tcBorders>
                    <w:top w:val="outset" w:sz="6" w:space="0" w:color="auto"/>
                    <w:left w:val="outset" w:sz="6" w:space="0" w:color="auto"/>
                    <w:bottom w:val="single" w:sz="6" w:space="0" w:color="auto"/>
                    <w:right w:val="outset" w:sz="6" w:space="0" w:color="auto"/>
                  </w:tcBorders>
                  <w:shd w:val="clear" w:color="auto" w:fill="auto"/>
                </w:tcPr>
                <w:p w14:paraId="415AEB97" w14:textId="77777777" w:rsidR="0036553E" w:rsidRPr="00BF75BD" w:rsidRDefault="0036553E" w:rsidP="00B4369A">
                  <w:pPr>
                    <w:autoSpaceDE/>
                    <w:autoSpaceDN/>
                    <w:spacing w:before="60" w:after="60"/>
                    <w:rPr>
                      <w:b/>
                      <w:bCs/>
                    </w:rPr>
                  </w:pPr>
                  <w:r w:rsidRPr="0036553E">
                    <w:rPr>
                      <w:b/>
                      <w:bCs/>
                      <w:szCs w:val="24"/>
                    </w:rPr>
                    <w:t>Convenor (Jens-Rainer Ohm)</w:t>
                  </w:r>
                </w:p>
              </w:tc>
            </w:tr>
            <w:tr w:rsidR="0036553E" w:rsidRPr="00BF75BD" w14:paraId="066A866C" w14:textId="77777777" w:rsidTr="0036553E">
              <w:tc>
                <w:tcPr>
                  <w:tcW w:w="2160" w:type="dxa"/>
                  <w:tcBorders>
                    <w:top w:val="outset" w:sz="6" w:space="0" w:color="auto"/>
                    <w:left w:val="outset" w:sz="6" w:space="0" w:color="auto"/>
                    <w:bottom w:val="outset" w:sz="6" w:space="0" w:color="auto"/>
                    <w:right w:val="single" w:sz="6" w:space="0" w:color="auto"/>
                  </w:tcBorders>
                  <w:hideMark/>
                </w:tcPr>
                <w:p w14:paraId="009AECBF" w14:textId="77777777" w:rsidR="0036553E" w:rsidRPr="00BF75BD" w:rsidRDefault="0036553E" w:rsidP="00B4369A">
                  <w:pPr>
                    <w:autoSpaceDE/>
                    <w:autoSpaceDN/>
                    <w:spacing w:before="60" w:after="60"/>
                    <w:rPr>
                      <w:b/>
                      <w:bCs/>
                    </w:rPr>
                  </w:pPr>
                  <w:r w:rsidRPr="00BF75BD">
                    <w:rPr>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5278FC0E" w14:textId="2550DD7A" w:rsidR="0036553E" w:rsidRPr="00BF75BD" w:rsidRDefault="0036553E" w:rsidP="00B4369A">
                  <w:pPr>
                    <w:autoSpaceDE/>
                    <w:autoSpaceDN/>
                    <w:spacing w:before="60" w:after="60"/>
                    <w:rPr>
                      <w:b/>
                      <w:bCs/>
                    </w:rPr>
                  </w:pPr>
                  <w:r>
                    <w:rPr>
                      <w:b/>
                      <w:bCs/>
                    </w:rPr>
                    <w:t>Project</w:t>
                  </w:r>
                </w:p>
              </w:tc>
            </w:tr>
            <w:tr w:rsidR="0036553E" w:rsidRPr="00BF75BD" w14:paraId="14A67BC8" w14:textId="77777777" w:rsidTr="0036553E">
              <w:tc>
                <w:tcPr>
                  <w:tcW w:w="2160" w:type="dxa"/>
                  <w:tcBorders>
                    <w:top w:val="outset" w:sz="6" w:space="0" w:color="auto"/>
                    <w:left w:val="outset" w:sz="6" w:space="0" w:color="auto"/>
                    <w:bottom w:val="outset" w:sz="6" w:space="0" w:color="auto"/>
                    <w:right w:val="single" w:sz="6" w:space="0" w:color="auto"/>
                  </w:tcBorders>
                </w:tcPr>
                <w:p w14:paraId="3FB39A4D" w14:textId="77777777" w:rsidR="0036553E" w:rsidRPr="00BF75BD" w:rsidRDefault="0036553E" w:rsidP="00B4369A">
                  <w:pPr>
                    <w:autoSpaceDE/>
                    <w:autoSpaceDN/>
                    <w:spacing w:before="60" w:after="60"/>
                    <w:rPr>
                      <w:b/>
                      <w:bCs/>
                    </w:rPr>
                  </w:pPr>
                  <w:r>
                    <w:rPr>
                      <w:b/>
                      <w:bCs/>
                    </w:rPr>
                    <w:t>Subtype:</w:t>
                  </w:r>
                </w:p>
              </w:tc>
              <w:tc>
                <w:tcPr>
                  <w:tcW w:w="7056" w:type="dxa"/>
                  <w:tcBorders>
                    <w:top w:val="single" w:sz="6" w:space="0" w:color="auto"/>
                    <w:left w:val="single" w:sz="6" w:space="0" w:color="auto"/>
                    <w:bottom w:val="single" w:sz="6" w:space="0" w:color="auto"/>
                    <w:right w:val="single" w:sz="6" w:space="0" w:color="auto"/>
                  </w:tcBorders>
                </w:tcPr>
                <w:p w14:paraId="6833573C" w14:textId="7590E864" w:rsidR="0036553E" w:rsidRPr="00BF75BD" w:rsidRDefault="0036553E" w:rsidP="00B4369A">
                  <w:pPr>
                    <w:autoSpaceDE/>
                    <w:autoSpaceDN/>
                    <w:spacing w:before="60" w:after="60"/>
                    <w:rPr>
                      <w:b/>
                      <w:bCs/>
                    </w:rPr>
                  </w:pPr>
                  <w:r>
                    <w:rPr>
                      <w:b/>
                      <w:bCs/>
                    </w:rPr>
                    <w:t>Draft</w:t>
                  </w:r>
                </w:p>
              </w:tc>
            </w:tr>
            <w:tr w:rsidR="0036553E" w:rsidRPr="00BF75BD" w14:paraId="79B40985" w14:textId="77777777" w:rsidTr="0036553E">
              <w:tc>
                <w:tcPr>
                  <w:tcW w:w="2160" w:type="dxa"/>
                  <w:tcBorders>
                    <w:top w:val="outset" w:sz="6" w:space="0" w:color="auto"/>
                    <w:left w:val="outset" w:sz="6" w:space="0" w:color="auto"/>
                    <w:bottom w:val="outset" w:sz="6" w:space="0" w:color="auto"/>
                    <w:right w:val="single" w:sz="6" w:space="0" w:color="auto"/>
                  </w:tcBorders>
                </w:tcPr>
                <w:p w14:paraId="51E7591C" w14:textId="77777777" w:rsidR="0036553E" w:rsidRPr="00BF75BD" w:rsidRDefault="0036553E" w:rsidP="00B4369A">
                  <w:pPr>
                    <w:autoSpaceDE/>
                    <w:autoSpaceDN/>
                    <w:spacing w:before="60" w:after="60"/>
                    <w:rPr>
                      <w:b/>
                      <w:bCs/>
                    </w:rPr>
                  </w:pPr>
                  <w:r w:rsidRPr="00BF75BD">
                    <w:rPr>
                      <w:b/>
                      <w:bCs/>
                    </w:rPr>
                    <w:t>Status:</w:t>
                  </w:r>
                </w:p>
              </w:tc>
              <w:tc>
                <w:tcPr>
                  <w:tcW w:w="7056" w:type="dxa"/>
                  <w:tcBorders>
                    <w:top w:val="single" w:sz="6" w:space="0" w:color="auto"/>
                    <w:left w:val="single" w:sz="6" w:space="0" w:color="auto"/>
                    <w:bottom w:val="single" w:sz="6" w:space="0" w:color="auto"/>
                    <w:right w:val="single" w:sz="6" w:space="0" w:color="auto"/>
                  </w:tcBorders>
                </w:tcPr>
                <w:p w14:paraId="33525C84" w14:textId="77777777" w:rsidR="0036553E" w:rsidRPr="00BF75BD" w:rsidRDefault="0036553E" w:rsidP="00B4369A">
                  <w:pPr>
                    <w:autoSpaceDE/>
                    <w:autoSpaceDN/>
                    <w:spacing w:before="60" w:after="60"/>
                    <w:rPr>
                      <w:b/>
                      <w:bCs/>
                    </w:rPr>
                  </w:pPr>
                  <w:r w:rsidRPr="00BF75BD">
                    <w:rPr>
                      <w:b/>
                      <w:bCs/>
                    </w:rPr>
                    <w:t>Approved</w:t>
                  </w:r>
                </w:p>
              </w:tc>
            </w:tr>
            <w:tr w:rsidR="0036553E" w:rsidRPr="00BF75BD" w14:paraId="07CE1CE2" w14:textId="77777777" w:rsidTr="0036553E">
              <w:tc>
                <w:tcPr>
                  <w:tcW w:w="2160" w:type="dxa"/>
                  <w:tcBorders>
                    <w:top w:val="outset" w:sz="6" w:space="0" w:color="auto"/>
                    <w:left w:val="outset" w:sz="6" w:space="0" w:color="auto"/>
                    <w:bottom w:val="outset" w:sz="6" w:space="0" w:color="auto"/>
                    <w:right w:val="single" w:sz="6" w:space="0" w:color="auto"/>
                  </w:tcBorders>
                </w:tcPr>
                <w:p w14:paraId="0ADE1DCB" w14:textId="77777777" w:rsidR="0036553E" w:rsidRPr="00BF75BD" w:rsidRDefault="0036553E" w:rsidP="00B4369A">
                  <w:pPr>
                    <w:autoSpaceDE/>
                    <w:autoSpaceDN/>
                    <w:spacing w:before="60" w:after="60"/>
                    <w:rPr>
                      <w:b/>
                      <w:bCs/>
                    </w:rPr>
                  </w:pPr>
                  <w:r w:rsidRPr="00BF75BD">
                    <w:rPr>
                      <w:b/>
                      <w:bCs/>
                    </w:rPr>
                    <w:t>Date:</w:t>
                  </w:r>
                </w:p>
              </w:tc>
              <w:tc>
                <w:tcPr>
                  <w:tcW w:w="7056" w:type="dxa"/>
                  <w:tcBorders>
                    <w:top w:val="single" w:sz="6" w:space="0" w:color="auto"/>
                    <w:left w:val="single" w:sz="6" w:space="0" w:color="auto"/>
                    <w:bottom w:val="single" w:sz="6" w:space="0" w:color="auto"/>
                    <w:right w:val="single" w:sz="6" w:space="0" w:color="auto"/>
                  </w:tcBorders>
                </w:tcPr>
                <w:p w14:paraId="0629AC92" w14:textId="056AEAFD" w:rsidR="0036553E" w:rsidRPr="00BF75BD" w:rsidRDefault="0036553E" w:rsidP="00B4369A">
                  <w:pPr>
                    <w:autoSpaceDE/>
                    <w:autoSpaceDN/>
                    <w:spacing w:before="60" w:after="60"/>
                    <w:rPr>
                      <w:b/>
                      <w:bCs/>
                    </w:rPr>
                  </w:pPr>
                  <w:r w:rsidRPr="0036553E">
                    <w:rPr>
                      <w:b/>
                      <w:bCs/>
                    </w:rPr>
                    <w:t>2022-06-21</w:t>
                  </w:r>
                </w:p>
              </w:tc>
            </w:tr>
            <w:tr w:rsidR="0036553E" w:rsidRPr="00BF75BD" w14:paraId="67165FA2" w14:textId="77777777" w:rsidTr="0036553E">
              <w:tc>
                <w:tcPr>
                  <w:tcW w:w="2160" w:type="dxa"/>
                  <w:tcBorders>
                    <w:top w:val="outset" w:sz="6" w:space="0" w:color="auto"/>
                    <w:left w:val="outset" w:sz="6" w:space="0" w:color="auto"/>
                    <w:bottom w:val="outset" w:sz="6" w:space="0" w:color="auto"/>
                    <w:right w:val="single" w:sz="6" w:space="0" w:color="auto"/>
                  </w:tcBorders>
                </w:tcPr>
                <w:p w14:paraId="0936B44A" w14:textId="77777777" w:rsidR="0036553E" w:rsidRPr="00BF75BD" w:rsidRDefault="0036553E" w:rsidP="00B4369A">
                  <w:pPr>
                    <w:autoSpaceDE/>
                    <w:autoSpaceDN/>
                    <w:spacing w:before="60" w:after="60"/>
                    <w:rPr>
                      <w:b/>
                      <w:bCs/>
                    </w:rPr>
                  </w:pPr>
                  <w:r w:rsidRPr="00BF75BD">
                    <w:rPr>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12AF387A" w14:textId="77777777" w:rsidR="0036553E" w:rsidRPr="00BF75BD" w:rsidRDefault="0036553E" w:rsidP="00B4369A">
                  <w:pPr>
                    <w:autoSpaceDE/>
                    <w:autoSpaceDN/>
                    <w:spacing w:before="60" w:after="60"/>
                    <w:rPr>
                      <w:b/>
                      <w:bCs/>
                    </w:rPr>
                  </w:pPr>
                  <w:r w:rsidRPr="0036553E">
                    <w:rPr>
                      <w:b/>
                      <w:bCs/>
                    </w:rPr>
                    <w:t>Info</w:t>
                  </w:r>
                </w:p>
              </w:tc>
            </w:tr>
            <w:tr w:rsidR="0036553E" w:rsidRPr="00BF75BD" w14:paraId="7551BE9E" w14:textId="77777777" w:rsidTr="0036553E">
              <w:tc>
                <w:tcPr>
                  <w:tcW w:w="2160" w:type="dxa"/>
                  <w:tcBorders>
                    <w:top w:val="outset" w:sz="6" w:space="0" w:color="auto"/>
                    <w:left w:val="outset" w:sz="6" w:space="0" w:color="auto"/>
                    <w:bottom w:val="outset" w:sz="6" w:space="0" w:color="auto"/>
                    <w:right w:val="single" w:sz="6" w:space="0" w:color="auto"/>
                  </w:tcBorders>
                </w:tcPr>
                <w:p w14:paraId="605FB659" w14:textId="77777777" w:rsidR="0036553E" w:rsidRPr="00BF75BD" w:rsidRDefault="0036553E" w:rsidP="00B4369A">
                  <w:pPr>
                    <w:autoSpaceDE/>
                    <w:autoSpaceDN/>
                    <w:spacing w:before="60" w:after="60"/>
                    <w:rPr>
                      <w:b/>
                      <w:bCs/>
                    </w:rPr>
                  </w:pPr>
                  <w:r w:rsidRPr="00BF75BD">
                    <w:rPr>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52E34EC5" w14:textId="77777777" w:rsidR="0036553E" w:rsidRPr="00BF75BD" w:rsidRDefault="0036553E" w:rsidP="00B4369A">
                  <w:pPr>
                    <w:autoSpaceDE/>
                    <w:autoSpaceDN/>
                    <w:spacing w:before="60" w:after="60"/>
                    <w:rPr>
                      <w:b/>
                      <w:bCs/>
                    </w:rPr>
                  </w:pPr>
                  <w:r w:rsidRPr="00BF75BD">
                    <w:rPr>
                      <w:b/>
                      <w:bCs/>
                    </w:rPr>
                    <w:t>N/A</w:t>
                  </w:r>
                </w:p>
              </w:tc>
            </w:tr>
            <w:tr w:rsidR="0036553E" w:rsidRPr="00BF75BD" w14:paraId="70E46F71" w14:textId="77777777" w:rsidTr="0036553E">
              <w:tc>
                <w:tcPr>
                  <w:tcW w:w="2160" w:type="dxa"/>
                  <w:tcBorders>
                    <w:top w:val="outset" w:sz="6" w:space="0" w:color="auto"/>
                    <w:left w:val="outset" w:sz="6" w:space="0" w:color="auto"/>
                    <w:bottom w:val="outset" w:sz="6" w:space="0" w:color="auto"/>
                    <w:right w:val="single" w:sz="6" w:space="0" w:color="auto"/>
                  </w:tcBorders>
                </w:tcPr>
                <w:p w14:paraId="5C0AB88B" w14:textId="77777777" w:rsidR="0036553E" w:rsidRPr="00BF75BD" w:rsidRDefault="0036553E" w:rsidP="00B4369A">
                  <w:pPr>
                    <w:autoSpaceDE/>
                    <w:autoSpaceDN/>
                    <w:spacing w:before="60" w:after="60"/>
                    <w:rPr>
                      <w:b/>
                      <w:bCs/>
                    </w:rPr>
                  </w:pPr>
                  <w:r>
                    <w:rPr>
                      <w:b/>
                      <w:bCs/>
                    </w:rPr>
                    <w:t>No. of pages</w:t>
                  </w:r>
                </w:p>
              </w:tc>
              <w:tc>
                <w:tcPr>
                  <w:tcW w:w="7056" w:type="dxa"/>
                  <w:tcBorders>
                    <w:top w:val="single" w:sz="6" w:space="0" w:color="auto"/>
                    <w:left w:val="single" w:sz="6" w:space="0" w:color="auto"/>
                    <w:bottom w:val="single" w:sz="6" w:space="0" w:color="auto"/>
                    <w:right w:val="single" w:sz="6" w:space="0" w:color="auto"/>
                  </w:tcBorders>
                </w:tcPr>
                <w:p w14:paraId="2256A429" w14:textId="7D4F21A2" w:rsidR="0036553E" w:rsidRPr="00BF75BD" w:rsidRDefault="0036553E" w:rsidP="00B4369A">
                  <w:pPr>
                    <w:autoSpaceDE/>
                    <w:autoSpaceDN/>
                    <w:spacing w:before="60" w:after="60"/>
                    <w:rPr>
                      <w:b/>
                      <w:bCs/>
                    </w:rPr>
                  </w:pPr>
                  <w:r>
                    <w:rPr>
                      <w:b/>
                    </w:rPr>
                    <w:t>16</w:t>
                  </w:r>
                  <w:r w:rsidRPr="00097160">
                    <w:rPr>
                      <w:bCs/>
                    </w:rPr>
                    <w:t xml:space="preserve"> (without </w:t>
                  </w:r>
                  <w:r>
                    <w:rPr>
                      <w:bCs/>
                    </w:rPr>
                    <w:t xml:space="preserve">this </w:t>
                  </w:r>
                  <w:r w:rsidRPr="00097160">
                    <w:rPr>
                      <w:bCs/>
                    </w:rPr>
                    <w:t>cover page)</w:t>
                  </w:r>
                </w:p>
              </w:tc>
            </w:tr>
            <w:tr w:rsidR="0036553E" w:rsidRPr="00BF75BD" w14:paraId="4CD649A4" w14:textId="77777777" w:rsidTr="0036553E">
              <w:tc>
                <w:tcPr>
                  <w:tcW w:w="2160" w:type="dxa"/>
                  <w:tcBorders>
                    <w:top w:val="outset" w:sz="6" w:space="0" w:color="auto"/>
                    <w:left w:val="outset" w:sz="6" w:space="0" w:color="auto"/>
                    <w:bottom w:val="outset" w:sz="6" w:space="0" w:color="auto"/>
                    <w:right w:val="single" w:sz="6" w:space="0" w:color="auto"/>
                  </w:tcBorders>
                </w:tcPr>
                <w:p w14:paraId="069424E3" w14:textId="77777777" w:rsidR="0036553E" w:rsidRPr="00BF75BD" w:rsidRDefault="0036553E" w:rsidP="00B4369A">
                  <w:pPr>
                    <w:autoSpaceDE/>
                    <w:autoSpaceDN/>
                    <w:spacing w:before="60" w:after="60"/>
                    <w:rPr>
                      <w:b/>
                      <w:bCs/>
                    </w:rPr>
                  </w:pPr>
                  <w:r w:rsidRPr="00BF75BD">
                    <w:rPr>
                      <w:b/>
                      <w:bCs/>
                    </w:rPr>
                    <w:t>Email of convenor:</w:t>
                  </w:r>
                </w:p>
              </w:tc>
              <w:tc>
                <w:tcPr>
                  <w:tcW w:w="7056" w:type="dxa"/>
                  <w:tcBorders>
                    <w:top w:val="single" w:sz="6" w:space="0" w:color="auto"/>
                    <w:left w:val="single" w:sz="6" w:space="0" w:color="auto"/>
                    <w:bottom w:val="single" w:sz="6" w:space="0" w:color="auto"/>
                    <w:right w:val="single" w:sz="6" w:space="0" w:color="auto"/>
                  </w:tcBorders>
                </w:tcPr>
                <w:p w14:paraId="7C57BC0D" w14:textId="77777777" w:rsidR="0036553E" w:rsidRPr="00BF75BD" w:rsidRDefault="0036553E" w:rsidP="00B4369A">
                  <w:pPr>
                    <w:autoSpaceDE/>
                    <w:autoSpaceDN/>
                    <w:spacing w:before="60" w:after="60"/>
                    <w:rPr>
                      <w:b/>
                      <w:bCs/>
                    </w:rPr>
                  </w:pPr>
                  <w:r w:rsidRPr="00BF75BD">
                    <w:rPr>
                      <w:b/>
                      <w:bCs/>
                    </w:rPr>
                    <w:t>ohm @ ient . rwth-aachen . de</w:t>
                  </w:r>
                </w:p>
              </w:tc>
            </w:tr>
            <w:tr w:rsidR="0036553E" w:rsidRPr="00BF75BD" w14:paraId="650A3F01" w14:textId="77777777" w:rsidTr="0036553E">
              <w:tc>
                <w:tcPr>
                  <w:tcW w:w="2160" w:type="dxa"/>
                  <w:tcBorders>
                    <w:top w:val="outset" w:sz="6" w:space="0" w:color="auto"/>
                    <w:left w:val="outset" w:sz="6" w:space="0" w:color="auto"/>
                    <w:bottom w:val="outset" w:sz="6" w:space="0" w:color="auto"/>
                    <w:right w:val="single" w:sz="6" w:space="0" w:color="auto"/>
                  </w:tcBorders>
                </w:tcPr>
                <w:p w14:paraId="53D3E96D" w14:textId="77777777" w:rsidR="0036553E" w:rsidRPr="00BF75BD" w:rsidRDefault="0036553E" w:rsidP="00B4369A">
                  <w:pPr>
                    <w:autoSpaceDE/>
                    <w:autoSpaceDN/>
                    <w:spacing w:before="60" w:after="60"/>
                    <w:rPr>
                      <w:b/>
                      <w:bCs/>
                    </w:rPr>
                  </w:pPr>
                  <w:r w:rsidRPr="00BF75BD">
                    <w:rPr>
                      <w:b/>
                      <w:bCs/>
                    </w:rPr>
                    <w:t>Committee URL:</w:t>
                  </w:r>
                </w:p>
              </w:tc>
              <w:tc>
                <w:tcPr>
                  <w:tcW w:w="7056" w:type="dxa"/>
                  <w:tcBorders>
                    <w:top w:val="single" w:sz="6" w:space="0" w:color="auto"/>
                    <w:left w:val="single" w:sz="6" w:space="0" w:color="auto"/>
                    <w:bottom w:val="single" w:sz="6" w:space="0" w:color="auto"/>
                    <w:right w:val="single" w:sz="6" w:space="0" w:color="auto"/>
                  </w:tcBorders>
                </w:tcPr>
                <w:p w14:paraId="03AED411" w14:textId="77777777" w:rsidR="0036553E" w:rsidRPr="00BF75BD" w:rsidRDefault="0036553E" w:rsidP="00B4369A">
                  <w:pPr>
                    <w:autoSpaceDE/>
                    <w:autoSpaceDN/>
                    <w:spacing w:before="60" w:after="60"/>
                    <w:rPr>
                      <w:b/>
                      <w:bCs/>
                    </w:rPr>
                  </w:pPr>
                  <w:bookmarkStart w:id="0" w:name="_Hlk77393839"/>
                  <w:r w:rsidRPr="00BF75BD">
                    <w:rPr>
                      <w:b/>
                      <w:bCs/>
                    </w:rPr>
                    <w:t>https://sd.iso.org/documents/ui/#!/browse/iso/iso-iec-jtc-1/iso-iec-jtc-1-sc-29/iso-iec-jtc-1-sc-29-wg-5</w:t>
                  </w:r>
                  <w:bookmarkEnd w:id="0"/>
                </w:p>
              </w:tc>
            </w:tr>
          </w:tbl>
          <w:p w14:paraId="551FF75B" w14:textId="77777777" w:rsidR="0036553E" w:rsidRPr="00BF75BD" w:rsidRDefault="0036553E" w:rsidP="00BF75BD">
            <w:pPr>
              <w:autoSpaceDE/>
              <w:autoSpaceDN/>
              <w:rPr>
                <w:szCs w:val="24"/>
              </w:rPr>
            </w:pPr>
          </w:p>
        </w:tc>
      </w:tr>
    </w:tbl>
    <w:p w14:paraId="1E64994B" w14:textId="77777777" w:rsidR="0036553E" w:rsidRDefault="0036553E" w:rsidP="00B42EB7">
      <w:pPr>
        <w:spacing w:before="1"/>
        <w:rPr>
          <w:sz w:val="24"/>
          <w:szCs w:val="24"/>
        </w:rPr>
      </w:pPr>
    </w:p>
    <w:p w14:paraId="1459922A" w14:textId="77777777" w:rsidR="0036553E" w:rsidRPr="0010406A" w:rsidRDefault="0036553E">
      <w:pPr>
        <w:tabs>
          <w:tab w:val="left" w:pos="3099"/>
        </w:tabs>
        <w:ind w:left="104"/>
        <w:rPr>
          <w:color w:val="0000EE"/>
          <w:w w:val="120"/>
          <w:sz w:val="24"/>
          <w:u w:val="single" w:color="0000EE"/>
        </w:rPr>
        <w:sectPr w:rsidR="0036553E" w:rsidRPr="0010406A" w:rsidSect="00581A49">
          <w:footerReference w:type="default" r:id="rId7"/>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051F2849" w:rsidR="006C5D39" w:rsidRPr="005B217D" w:rsidRDefault="00E61DAC" w:rsidP="00C97D78">
            <w:pPr>
              <w:tabs>
                <w:tab w:val="left" w:pos="7200"/>
              </w:tabs>
              <w:spacing w:before="0"/>
              <w:rPr>
                <w:b/>
                <w:szCs w:val="22"/>
                <w:lang w:val="en-CA"/>
              </w:rPr>
            </w:pPr>
            <w:r w:rsidRPr="005B217D">
              <w:rPr>
                <w:b/>
                <w:szCs w:val="22"/>
                <w:lang w:val="en-CA"/>
              </w:rPr>
              <w:lastRenderedPageBreak/>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28D619CE" w:rsidR="00E61DAC" w:rsidRPr="005B217D" w:rsidRDefault="00084393" w:rsidP="00536188">
            <w:pPr>
              <w:tabs>
                <w:tab w:val="left" w:pos="7200"/>
              </w:tabs>
              <w:spacing w:before="0"/>
              <w:rPr>
                <w:b/>
                <w:szCs w:val="22"/>
                <w:lang w:val="en-CA"/>
              </w:rPr>
            </w:pPr>
            <w:r>
              <w:t>2</w:t>
            </w:r>
            <w:r w:rsidR="008A147E">
              <w:t>6</w:t>
            </w:r>
            <w:r w:rsidR="00A703CE">
              <w:t>th</w:t>
            </w:r>
            <w:r w:rsidRPr="00B648F1">
              <w:t xml:space="preserve"> Meeting</w:t>
            </w:r>
            <w:r>
              <w:rPr>
                <w:lang w:val="en-CA"/>
              </w:rPr>
              <w:t>,</w:t>
            </w:r>
            <w:r w:rsidRPr="00B648F1">
              <w:rPr>
                <w:lang w:val="en-CA"/>
              </w:rPr>
              <w:t xml:space="preserve"> </w:t>
            </w:r>
            <w:r>
              <w:rPr>
                <w:lang w:val="en-CA"/>
              </w:rPr>
              <w:t xml:space="preserve">by teleconference, </w:t>
            </w:r>
            <w:r w:rsidR="008A147E">
              <w:rPr>
                <w:lang w:val="en-CA"/>
              </w:rPr>
              <w:t>20</w:t>
            </w:r>
            <w:r>
              <w:rPr>
                <w:lang w:val="en-CA"/>
              </w:rPr>
              <w:t>–</w:t>
            </w:r>
            <w:r w:rsidR="00AB4721">
              <w:rPr>
                <w:lang w:val="en-CA"/>
              </w:rPr>
              <w:t>2</w:t>
            </w:r>
            <w:r w:rsidR="008A147E">
              <w:rPr>
                <w:lang w:val="en-CA"/>
              </w:rPr>
              <w:t>9</w:t>
            </w:r>
            <w:r w:rsidRPr="00B648F1">
              <w:rPr>
                <w:lang w:val="en-CA"/>
              </w:rPr>
              <w:t xml:space="preserve"> </w:t>
            </w:r>
            <w:r w:rsidR="008A147E">
              <w:rPr>
                <w:lang w:val="en-CA"/>
              </w:rPr>
              <w:t>April</w:t>
            </w:r>
            <w:r>
              <w:rPr>
                <w:lang w:val="en-CA"/>
              </w:rPr>
              <w:t xml:space="preserve"> </w:t>
            </w:r>
            <w:r w:rsidRPr="00B648F1">
              <w:rPr>
                <w:lang w:val="en-CA"/>
              </w:rPr>
              <w:t>20</w:t>
            </w:r>
            <w:r>
              <w:rPr>
                <w:lang w:val="en-CA"/>
              </w:rPr>
              <w:t>2</w:t>
            </w:r>
            <w:r w:rsidR="00AB4721">
              <w:rPr>
                <w:lang w:val="en-CA"/>
              </w:rPr>
              <w:t>2</w:t>
            </w:r>
          </w:p>
        </w:tc>
        <w:tc>
          <w:tcPr>
            <w:tcW w:w="3060" w:type="dxa"/>
          </w:tcPr>
          <w:p w14:paraId="59B7E346" w14:textId="507D4FD9"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8A147E">
              <w:rPr>
                <w:lang w:val="en-CA"/>
              </w:rPr>
              <w:t>Z</w:t>
            </w:r>
            <w:r w:rsidR="00421BF5">
              <w:rPr>
                <w:lang w:val="en-CA"/>
              </w:rPr>
              <w:t>20</w:t>
            </w:r>
            <w:r w:rsidR="009822AD">
              <w:rPr>
                <w:lang w:val="en-CA"/>
              </w:rPr>
              <w:t>06</w:t>
            </w:r>
            <w:r w:rsidR="006A0E5C" w:rsidRPr="006A0E5C">
              <w:rPr>
                <w:lang w:val="en-CA"/>
              </w:rPr>
              <w:t>-v</w:t>
            </w:r>
            <w:r w:rsidR="00421BF5">
              <w:rPr>
                <w:lang w:val="en-CA"/>
              </w:rPr>
              <w:t>1</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1CD32A5B" w:rsidR="00E61DAC" w:rsidRPr="005B217D" w:rsidRDefault="002A1E33" w:rsidP="009D7CE6">
            <w:pPr>
              <w:spacing w:before="60" w:after="60"/>
              <w:rPr>
                <w:b/>
                <w:szCs w:val="22"/>
                <w:lang w:val="en-CA"/>
              </w:rPr>
            </w:pPr>
            <w:r>
              <w:rPr>
                <w:b/>
                <w:szCs w:val="22"/>
                <w:lang w:val="en-CA"/>
              </w:rPr>
              <w:t>A</w:t>
            </w:r>
            <w:r w:rsidRPr="002A1E33">
              <w:rPr>
                <w:b/>
                <w:szCs w:val="22"/>
                <w:lang w:val="en-CA"/>
              </w:rPr>
              <w:t xml:space="preserve">dditional SEI messages for VSEI (Draft </w:t>
            </w:r>
            <w:r>
              <w:rPr>
                <w:b/>
                <w:szCs w:val="22"/>
                <w:lang w:val="en-CA"/>
              </w:rPr>
              <w:t>1</w:t>
            </w:r>
            <w:r w:rsidRPr="002A1E33">
              <w:rPr>
                <w:b/>
                <w:szCs w:val="22"/>
                <w:lang w:val="en-CA"/>
              </w:rPr>
              <w:t>)</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78D9AD33" w:rsidR="00E61DAC" w:rsidRPr="005B217D" w:rsidRDefault="0013458C" w:rsidP="009D7CE6">
            <w:pPr>
              <w:spacing w:before="60" w:after="60"/>
              <w:rPr>
                <w:szCs w:val="22"/>
                <w:lang w:val="en-CA"/>
              </w:rPr>
            </w:pPr>
            <w:r>
              <w:rPr>
                <w:szCs w:val="22"/>
                <w:lang w:val="en-CA"/>
              </w:rPr>
              <w:t>Output document a</w:t>
            </w:r>
            <w:r w:rsidR="00E61DAC" w:rsidRPr="005B217D">
              <w:rPr>
                <w:szCs w:val="22"/>
                <w:lang w:val="en-CA"/>
              </w:rPr>
              <w:t xml:space="preserve">pproved by </w:t>
            </w:r>
            <w:r w:rsidR="009D7CE6">
              <w:rPr>
                <w:szCs w:val="22"/>
                <w:lang w:val="en-CA"/>
              </w:rPr>
              <w:t>JVET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2A0A3E7B" w:rsidR="00E61DAC" w:rsidRPr="005B217D" w:rsidRDefault="0013458C" w:rsidP="005E1AC6">
            <w:pPr>
              <w:spacing w:before="60" w:after="60"/>
              <w:rPr>
                <w:szCs w:val="22"/>
                <w:lang w:val="en-CA"/>
              </w:rPr>
            </w:pPr>
            <w:r>
              <w:rPr>
                <w:szCs w:val="22"/>
                <w:lang w:val="en-CA"/>
              </w:rPr>
              <w:t>Draft</w:t>
            </w:r>
            <w:r w:rsidR="00B57A23">
              <w:rPr>
                <w:szCs w:val="22"/>
                <w:lang w:val="en-CA"/>
              </w:rPr>
              <w:t xml:space="preserve"> text</w:t>
            </w:r>
          </w:p>
        </w:tc>
      </w:tr>
      <w:tr w:rsidR="00E61DAC" w:rsidRPr="005B217D" w14:paraId="714CD808" w14:textId="77777777" w:rsidTr="000962AC">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49D81240" w14:textId="5C622292" w:rsidR="00E61DAC" w:rsidRPr="005B217D" w:rsidRDefault="002A1E33">
            <w:pPr>
              <w:spacing w:before="60" w:after="60"/>
              <w:rPr>
                <w:szCs w:val="22"/>
                <w:lang w:val="en-CA"/>
              </w:rPr>
            </w:pPr>
            <w:r>
              <w:rPr>
                <w:szCs w:val="22"/>
                <w:lang w:val="en-CA"/>
              </w:rPr>
              <w:t>Sean McCarthy</w:t>
            </w:r>
            <w:r w:rsidR="00E61DAC" w:rsidRPr="005B217D">
              <w:rPr>
                <w:szCs w:val="22"/>
                <w:lang w:val="en-CA"/>
              </w:rPr>
              <w:br/>
            </w:r>
            <w:r w:rsidR="009822AD">
              <w:rPr>
                <w:szCs w:val="22"/>
                <w:lang w:val="en-CA"/>
              </w:rPr>
              <w:t>Takeshi Chujoh</w:t>
            </w:r>
            <w:r w:rsidR="009822AD">
              <w:rPr>
                <w:szCs w:val="22"/>
                <w:lang w:val="en-CA"/>
              </w:rPr>
              <w:br/>
            </w:r>
            <w:r>
              <w:rPr>
                <w:szCs w:val="22"/>
                <w:lang w:val="en-CA"/>
              </w:rPr>
              <w:t>Miska Hannuksela</w:t>
            </w:r>
            <w:r w:rsidR="00E61DAC" w:rsidRPr="005B217D">
              <w:rPr>
                <w:szCs w:val="22"/>
                <w:lang w:val="en-CA"/>
              </w:rPr>
              <w:br/>
            </w:r>
            <w:r w:rsidR="009822AD">
              <w:rPr>
                <w:szCs w:val="22"/>
                <w:lang w:val="en-CA"/>
              </w:rPr>
              <w:t>Gary Sullivan</w:t>
            </w:r>
            <w:r w:rsidR="009822AD">
              <w:rPr>
                <w:szCs w:val="22"/>
                <w:lang w:val="en-CA"/>
              </w:rPr>
              <w:br/>
              <w:t>Ye-Kui Wang</w:t>
            </w:r>
          </w:p>
        </w:tc>
        <w:tc>
          <w:tcPr>
            <w:tcW w:w="900" w:type="dxa"/>
          </w:tcPr>
          <w:p w14:paraId="0140ECA2" w14:textId="45E479BF" w:rsidR="00E61DAC" w:rsidRPr="005B217D" w:rsidRDefault="00E61DAC">
            <w:pPr>
              <w:spacing w:before="60" w:after="60"/>
              <w:rPr>
                <w:szCs w:val="22"/>
                <w:lang w:val="en-CA"/>
              </w:rPr>
            </w:pPr>
            <w:r w:rsidRPr="005B217D">
              <w:rPr>
                <w:szCs w:val="22"/>
                <w:lang w:val="en-CA"/>
              </w:rPr>
              <w:t>Email:</w:t>
            </w:r>
          </w:p>
        </w:tc>
        <w:tc>
          <w:tcPr>
            <w:tcW w:w="3060" w:type="dxa"/>
          </w:tcPr>
          <w:p w14:paraId="32C2ABFD" w14:textId="7E88A8F8" w:rsidR="00E61DAC" w:rsidRPr="005B217D" w:rsidRDefault="002A1E33" w:rsidP="005952A5">
            <w:pPr>
              <w:spacing w:before="60" w:after="60"/>
              <w:rPr>
                <w:szCs w:val="22"/>
                <w:lang w:val="en-CA"/>
              </w:rPr>
            </w:pPr>
            <w:r>
              <w:rPr>
                <w:szCs w:val="22"/>
                <w:lang w:val="en-CA"/>
              </w:rPr>
              <w:t>sean.mccarthy@dolby</w:t>
            </w:r>
            <w:r>
              <w:rPr>
                <w:szCs w:val="22"/>
                <w:lang w:val="en-CA"/>
              </w:rPr>
              <w:br/>
            </w:r>
            <w:r w:rsidR="009822AD" w:rsidRPr="009822AD">
              <w:rPr>
                <w:szCs w:val="22"/>
                <w:lang w:val="en-CA"/>
              </w:rPr>
              <w:t>chujoh.takeshi@sharp.co.jp</w:t>
            </w:r>
            <w:r w:rsidR="009822AD">
              <w:rPr>
                <w:szCs w:val="22"/>
                <w:lang w:val="en-CA"/>
              </w:rPr>
              <w:br/>
            </w:r>
            <w:r w:rsidRPr="002A1E33">
              <w:rPr>
                <w:szCs w:val="22"/>
                <w:lang w:val="en-CA"/>
              </w:rPr>
              <w:t>miska.hannuksela@nokia.com</w:t>
            </w:r>
            <w:r w:rsidR="00E61DAC" w:rsidRPr="005B217D">
              <w:rPr>
                <w:szCs w:val="22"/>
                <w:lang w:val="en-CA"/>
              </w:rPr>
              <w:br/>
            </w:r>
            <w:r w:rsidR="009822AD" w:rsidRPr="009822AD">
              <w:rPr>
                <w:szCs w:val="22"/>
                <w:lang w:val="en-CA"/>
              </w:rPr>
              <w:t>garysull@microsoft.com</w:t>
            </w:r>
            <w:r w:rsidR="009822AD">
              <w:rPr>
                <w:szCs w:val="22"/>
                <w:lang w:val="en-CA"/>
              </w:rPr>
              <w:br/>
            </w:r>
            <w:r w:rsidR="009822AD" w:rsidRPr="009822AD">
              <w:rPr>
                <w:szCs w:val="22"/>
                <w:lang w:val="en-CA"/>
              </w:rPr>
              <w:t>yekui.wang@bytedance.com</w:t>
            </w:r>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5E444E55" w:rsidR="00E61DAC" w:rsidRPr="005B217D" w:rsidRDefault="002A1E33">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723883F2" w14:textId="1851B10B" w:rsidR="00263398" w:rsidRDefault="002A1E33" w:rsidP="009234A5">
      <w:pPr>
        <w:rPr>
          <w:szCs w:val="22"/>
          <w:lang w:val="en-CA"/>
        </w:rPr>
      </w:pPr>
      <w:r>
        <w:rPr>
          <w:szCs w:val="22"/>
          <w:lang w:val="en-CA"/>
        </w:rPr>
        <w:t xml:space="preserve">This document contains the draft text for changes to the versatile supplemental enhancement information messages for coded video bitstreams (VSEI) standard (Rec. ITU-T H.274 | ISO/IEC 23002-7), to specify additional SEI messages, including the </w:t>
      </w:r>
      <w:r w:rsidR="00850399">
        <w:rPr>
          <w:szCs w:val="22"/>
          <w:lang w:val="en-CA"/>
        </w:rPr>
        <w:t xml:space="preserve">shutter interval information </w:t>
      </w:r>
      <w:r>
        <w:rPr>
          <w:szCs w:val="22"/>
          <w:lang w:val="en-CA"/>
        </w:rPr>
        <w:t>SEI message</w:t>
      </w:r>
      <w:r w:rsidR="00850399">
        <w:rPr>
          <w:szCs w:val="22"/>
          <w:lang w:val="en-CA"/>
        </w:rPr>
        <w:t xml:space="preserve"> and SEI messages to facilitate neural-network-based post-processing filtering.</w:t>
      </w:r>
    </w:p>
    <w:p w14:paraId="27ED2000" w14:textId="6D631662" w:rsidR="00850399" w:rsidRDefault="00850399" w:rsidP="009234A5">
      <w:pPr>
        <w:rPr>
          <w:rFonts w:eastAsia="SimSun"/>
          <w:b/>
          <w:bCs/>
          <w:kern w:val="32"/>
          <w:sz w:val="24"/>
          <w:szCs w:val="32"/>
          <w:lang w:val="en-CA" w:eastAsia="ja-JP"/>
        </w:rPr>
      </w:pPr>
      <w:r>
        <w:rPr>
          <w:rFonts w:eastAsia="SimSun"/>
          <w:b/>
          <w:bCs/>
          <w:kern w:val="32"/>
          <w:sz w:val="24"/>
          <w:szCs w:val="32"/>
          <w:lang w:val="en-CA" w:eastAsia="ja-JP"/>
        </w:rPr>
        <w:t>Changes to the specification text:</w:t>
      </w:r>
    </w:p>
    <w:p w14:paraId="4860E0C3" w14:textId="083ECFB2" w:rsidR="005F5937" w:rsidRPr="00FF3985" w:rsidRDefault="005F5937" w:rsidP="005F5937">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Pr>
          <w:rFonts w:eastAsia="SimSun"/>
          <w:i/>
          <w:noProof/>
          <w:sz w:val="24"/>
          <w:lang w:val="en-CA"/>
        </w:rPr>
        <w:t xml:space="preserve">In </w:t>
      </w:r>
      <w:r w:rsidRPr="00FF3985">
        <w:rPr>
          <w:rFonts w:eastAsia="SimSun"/>
          <w:i/>
          <w:noProof/>
          <w:sz w:val="24"/>
          <w:lang w:val="en-CA"/>
        </w:rPr>
        <w:t>clause</w:t>
      </w:r>
      <w:r>
        <w:rPr>
          <w:rFonts w:eastAsia="SimSun"/>
          <w:i/>
          <w:noProof/>
          <w:sz w:val="24"/>
          <w:lang w:val="en-CA"/>
        </w:rPr>
        <w:t xml:space="preserve"> 2.3, add the following references:</w:t>
      </w:r>
    </w:p>
    <w:p w14:paraId="40C066C2" w14:textId="22CB23E4" w:rsidR="005F5937" w:rsidRDefault="005F5937" w:rsidP="005F59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rPr>
          <w:rFonts w:eastAsia="SimSun"/>
          <w:sz w:val="20"/>
          <w:lang w:val="en-GB"/>
        </w:rPr>
      </w:pPr>
      <w:r w:rsidRPr="005F5937">
        <w:rPr>
          <w:rFonts w:eastAsia="SimSun"/>
          <w:sz w:val="20"/>
          <w:lang w:val="en-GB"/>
        </w:rPr>
        <w:t>–</w:t>
      </w:r>
      <w:r w:rsidRPr="005F5937">
        <w:rPr>
          <w:rFonts w:eastAsia="SimSun"/>
          <w:sz w:val="20"/>
          <w:lang w:val="en-GB"/>
        </w:rPr>
        <w:tab/>
      </w:r>
      <w:r>
        <w:rPr>
          <w:rFonts w:eastAsia="SimSun"/>
          <w:sz w:val="20"/>
          <w:lang w:val="en-GB"/>
        </w:rPr>
        <w:t xml:space="preserve">IEEE 754-2019, </w:t>
      </w:r>
      <w:r w:rsidRPr="00FF2DF3">
        <w:rPr>
          <w:rFonts w:eastAsia="SimSun"/>
          <w:i/>
          <w:iCs/>
          <w:sz w:val="20"/>
          <w:lang w:val="en-GB"/>
        </w:rPr>
        <w:t>IEEE Standard for Floating-Point Arithmetic</w:t>
      </w:r>
      <w:r>
        <w:rPr>
          <w:rFonts w:eastAsia="SimSun"/>
          <w:sz w:val="20"/>
          <w:lang w:val="en-GB"/>
        </w:rPr>
        <w:t>.</w:t>
      </w:r>
    </w:p>
    <w:p w14:paraId="166CEA76" w14:textId="720615DD" w:rsidR="005F5937" w:rsidRPr="005F5937" w:rsidRDefault="005F5937" w:rsidP="005F593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rPr>
          <w:rFonts w:eastAsia="SimSun"/>
          <w:i/>
          <w:sz w:val="20"/>
          <w:lang w:val="en-GB"/>
        </w:rPr>
      </w:pPr>
      <w:r w:rsidRPr="005F5937">
        <w:rPr>
          <w:rFonts w:eastAsia="SimSun"/>
          <w:sz w:val="20"/>
          <w:lang w:val="en-GB"/>
        </w:rPr>
        <w:t>–</w:t>
      </w:r>
      <w:r w:rsidRPr="005F5937">
        <w:rPr>
          <w:rFonts w:eastAsia="SimSun"/>
          <w:sz w:val="20"/>
          <w:lang w:val="en-GB"/>
        </w:rPr>
        <w:tab/>
        <w:t>ISO/IEC</w:t>
      </w:r>
      <w:r>
        <w:rPr>
          <w:rFonts w:eastAsia="SimSun"/>
          <w:sz w:val="20"/>
          <w:lang w:val="en-GB"/>
        </w:rPr>
        <w:t> 15938-17</w:t>
      </w:r>
      <w:r w:rsidRPr="005F5937">
        <w:rPr>
          <w:rFonts w:eastAsia="SimSun"/>
          <w:sz w:val="20"/>
          <w:lang w:val="en-GB"/>
        </w:rPr>
        <w:t xml:space="preserve">, </w:t>
      </w:r>
      <w:r w:rsidRPr="005F5937">
        <w:rPr>
          <w:rFonts w:eastAsia="SimSun"/>
          <w:i/>
          <w:sz w:val="20"/>
          <w:lang w:val="en-GB"/>
        </w:rPr>
        <w:t>Information technology – Multimedia content description interface – Part</w:t>
      </w:r>
      <w:r>
        <w:rPr>
          <w:rFonts w:eastAsia="SimSun"/>
          <w:i/>
          <w:sz w:val="20"/>
          <w:lang w:val="en-GB"/>
        </w:rPr>
        <w:t> </w:t>
      </w:r>
      <w:r w:rsidRPr="005F5937">
        <w:rPr>
          <w:rFonts w:eastAsia="SimSun"/>
          <w:i/>
          <w:sz w:val="20"/>
          <w:lang w:val="en-GB"/>
        </w:rPr>
        <w:t>17:</w:t>
      </w:r>
      <w:r>
        <w:rPr>
          <w:rFonts w:eastAsia="SimSun"/>
          <w:i/>
          <w:sz w:val="20"/>
          <w:lang w:val="en-GB"/>
        </w:rPr>
        <w:t> </w:t>
      </w:r>
      <w:r w:rsidRPr="005F5937">
        <w:rPr>
          <w:rFonts w:eastAsia="SimSun"/>
          <w:i/>
          <w:sz w:val="20"/>
          <w:lang w:val="en-GB"/>
        </w:rPr>
        <w:t>Compression of neural networks for multimedia content description and analysis</w:t>
      </w:r>
      <w:r>
        <w:rPr>
          <w:rFonts w:eastAsia="SimSun"/>
          <w:i/>
          <w:sz w:val="20"/>
          <w:lang w:val="en-GB"/>
        </w:rPr>
        <w:t>.</w:t>
      </w:r>
    </w:p>
    <w:p w14:paraId="10234E21" w14:textId="0EAEFB09" w:rsidR="00081FC3" w:rsidRPr="00FF3985" w:rsidRDefault="00081FC3" w:rsidP="00081FC3">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Pr>
          <w:rFonts w:eastAsia="SimSun"/>
          <w:i/>
          <w:noProof/>
          <w:sz w:val="24"/>
          <w:lang w:val="en-CA"/>
        </w:rPr>
        <w:t xml:space="preserve">In </w:t>
      </w:r>
      <w:r w:rsidRPr="00FF3985">
        <w:rPr>
          <w:rFonts w:eastAsia="SimSun"/>
          <w:i/>
          <w:noProof/>
          <w:sz w:val="24"/>
          <w:lang w:val="en-CA"/>
        </w:rPr>
        <w:t>clause</w:t>
      </w:r>
      <w:r>
        <w:rPr>
          <w:rFonts w:eastAsia="SimSun"/>
          <w:i/>
          <w:noProof/>
          <w:sz w:val="24"/>
          <w:lang w:val="en-CA"/>
        </w:rPr>
        <w:t xml:space="preserve"> 5.8, add the following function definition immediately before the definition of the function Round( x ) and adjust equation indices accordingly:</w:t>
      </w:r>
    </w:p>
    <w:p w14:paraId="66779C40" w14:textId="14EE92A4" w:rsidR="00CC3FFD" w:rsidRPr="003C0071" w:rsidRDefault="00CC3FFD" w:rsidP="00CC3FFD">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enter" w:pos="4849"/>
          <w:tab w:val="right" w:pos="9696"/>
        </w:tabs>
        <w:spacing w:before="193" w:after="240"/>
        <w:ind w:left="1412" w:hanging="850"/>
        <w:jc w:val="left"/>
        <w:rPr>
          <w:rFonts w:eastAsia="SimSun"/>
          <w:noProof/>
          <w:sz w:val="20"/>
          <w:lang w:val="es-ES_tradnl"/>
        </w:rPr>
      </w:pPr>
      <w:r w:rsidRPr="003C0071">
        <w:rPr>
          <w:rFonts w:eastAsia="SimSun"/>
          <w:noProof/>
          <w:sz w:val="20"/>
          <w:lang w:val="es-ES_tradnl"/>
        </w:rPr>
        <w:t xml:space="preserve">Reflect( y, z ) = </w:t>
      </w:r>
      <m:oMath>
        <m:d>
          <m:dPr>
            <m:begChr m:val="{"/>
            <m:endChr m:val=""/>
            <m:ctrlPr>
              <w:rPr>
                <w:rFonts w:ascii="Cambria Math" w:eastAsia="SimSun" w:hAnsi="Cambria Math"/>
                <w:i/>
                <w:noProof/>
                <w:sz w:val="20"/>
                <w:lang w:val="en-GB"/>
              </w:rPr>
            </m:ctrlPr>
          </m:dPr>
          <m:e>
            <m:r>
              <w:rPr>
                <w:rFonts w:ascii="Cambria Math" w:eastAsia="SimSun" w:hAnsi="Cambria Math"/>
                <w:noProof/>
                <w:sz w:val="20"/>
                <w:lang w:val="es-ES_tradnl"/>
              </w:rPr>
              <m:t xml:space="preserve"> </m:t>
            </m:r>
            <m:m>
              <m:mPr>
                <m:mcs>
                  <m:mc>
                    <m:mcPr>
                      <m:count m:val="3"/>
                      <m:mcJc m:val="center"/>
                    </m:mcPr>
                  </m:mc>
                </m:mcs>
                <m:ctrlPr>
                  <w:rPr>
                    <w:rFonts w:ascii="Cambria Math" w:eastAsia="SimSun" w:hAnsi="Cambria Math"/>
                    <w:i/>
                    <w:noProof/>
                    <w:sz w:val="20"/>
                    <w:lang w:val="en-GB"/>
                  </w:rPr>
                </m:ctrlPr>
              </m:mPr>
              <m:mr>
                <m:e>
                  <m:r>
                    <m:rPr>
                      <m:sty m:val="p"/>
                    </m:rPr>
                    <w:rPr>
                      <w:rFonts w:ascii="Cambria Math" w:eastAsia="SimSun"/>
                      <w:noProof/>
                      <w:sz w:val="20"/>
                      <w:lang w:val="es-ES_tradnl"/>
                    </w:rPr>
                    <m:t xml:space="preserve">Min( </m:t>
                  </m:r>
                  <m:r>
                    <m:rPr>
                      <m:sty m:val="p"/>
                    </m:rPr>
                    <w:rPr>
                      <w:rFonts w:ascii="Cambria Math" w:eastAsia="SimSun"/>
                      <w:noProof/>
                      <w:sz w:val="20"/>
                      <w:lang w:val="es-ES_tradnl"/>
                    </w:rPr>
                    <m:t>-</m:t>
                  </m:r>
                  <m:r>
                    <m:rPr>
                      <m:sty m:val="p"/>
                    </m:rPr>
                    <w:rPr>
                      <w:rFonts w:ascii="Cambria Math" w:eastAsia="SimSun"/>
                      <w:noProof/>
                      <w:sz w:val="20"/>
                      <w:lang w:val="es-ES_tradnl"/>
                    </w:rPr>
                    <m:t>z, y )</m:t>
                  </m:r>
                </m:e>
                <m:e>
                  <m:r>
                    <m:rPr>
                      <m:nor/>
                    </m:rPr>
                    <w:rPr>
                      <w:rFonts w:eastAsia="SimSun"/>
                      <w:noProof/>
                      <w:sz w:val="20"/>
                      <w:lang w:val="es-ES_tradnl"/>
                    </w:rPr>
                    <m:t>;</m:t>
                  </m:r>
                </m:e>
                <m:e>
                  <m:r>
                    <m:rPr>
                      <m:nor/>
                    </m:rPr>
                    <w:rPr>
                      <w:rFonts w:eastAsia="SimSun"/>
                      <w:noProof/>
                      <w:sz w:val="20"/>
                      <w:lang w:val="es-ES_tradnl"/>
                    </w:rPr>
                    <m:t>z</m:t>
                  </m:r>
                  <m:r>
                    <m:rPr>
                      <m:nor/>
                    </m:rPr>
                    <w:rPr>
                      <w:rFonts w:ascii="Cambria Math" w:eastAsia="SimSun"/>
                      <w:noProof/>
                      <w:sz w:val="20"/>
                      <w:lang w:val="es-ES_tradnl"/>
                    </w:rPr>
                    <m:t xml:space="preserve"> </m:t>
                  </m:r>
                  <m:r>
                    <m:rPr>
                      <m:nor/>
                    </m:rPr>
                    <w:rPr>
                      <w:rFonts w:eastAsia="SimSun"/>
                      <w:noProof/>
                      <w:sz w:val="20"/>
                      <w:lang w:val="es-ES_tradnl"/>
                    </w:rPr>
                    <m:t>&lt;</m:t>
                  </m:r>
                  <m:r>
                    <m:rPr>
                      <m:nor/>
                    </m:rPr>
                    <w:rPr>
                      <w:rFonts w:ascii="Cambria Math" w:eastAsia="SimSun"/>
                      <w:noProof/>
                      <w:sz w:val="20"/>
                      <w:lang w:val="es-ES_tradnl"/>
                    </w:rPr>
                    <m:t xml:space="preserve"> 0</m:t>
                  </m:r>
                </m:e>
              </m:mr>
              <m:mr>
                <m:e>
                  <m:r>
                    <m:rPr>
                      <m:nor/>
                    </m:rPr>
                    <w:rPr>
                      <w:rFonts w:ascii="Cambria Math" w:eastAsia="SimSun"/>
                      <w:noProof/>
                      <w:sz w:val="20"/>
                      <w:lang w:val="es-ES_tradnl"/>
                    </w:rPr>
                    <m:t>Max( y</m:t>
                  </m:r>
                  <m:r>
                    <m:rPr>
                      <m:sty m:val="p"/>
                    </m:rPr>
                    <w:rPr>
                      <w:rFonts w:ascii="Cambria Math" w:eastAsia="SimSun"/>
                      <w:noProof/>
                      <w:sz w:val="20"/>
                      <w:lang w:val="es-ES_tradnl"/>
                    </w:rPr>
                    <m:t>-</m:t>
                  </m:r>
                  <m:r>
                    <m:rPr>
                      <m:nor/>
                    </m:rPr>
                    <w:rPr>
                      <w:rFonts w:ascii="Cambria Math" w:eastAsia="SimSun"/>
                      <w:noProof/>
                      <w:sz w:val="20"/>
                      <w:lang w:val="es-ES_tradnl"/>
                    </w:rPr>
                    <m:t>(z</m:t>
                  </m:r>
                  <m:r>
                    <m:rPr>
                      <m:sty m:val="p"/>
                    </m:rPr>
                    <w:rPr>
                      <w:rFonts w:ascii="Cambria Math" w:eastAsia="SimSun"/>
                      <w:noProof/>
                      <w:sz w:val="20"/>
                      <w:lang w:val="es-ES_tradnl"/>
                    </w:rPr>
                    <m:t>-</m:t>
                  </m:r>
                  <m:r>
                    <m:rPr>
                      <m:nor/>
                    </m:rPr>
                    <w:rPr>
                      <w:rFonts w:eastAsia="SimSun"/>
                      <w:noProof/>
                      <w:sz w:val="20"/>
                      <w:lang w:val="es-ES_tradnl"/>
                    </w:rPr>
                    <m:t>y</m:t>
                  </m:r>
                  <m:r>
                    <m:rPr>
                      <m:nor/>
                    </m:rPr>
                    <w:rPr>
                      <w:rFonts w:ascii="Cambria Math" w:eastAsia="SimSun"/>
                      <w:noProof/>
                      <w:sz w:val="20"/>
                      <w:lang w:val="es-ES_tradnl"/>
                    </w:rPr>
                    <m:t>), 0 )</m:t>
                  </m:r>
                </m:e>
                <m:e>
                  <m:r>
                    <m:rPr>
                      <m:nor/>
                    </m:rPr>
                    <w:rPr>
                      <w:rFonts w:eastAsia="SimSun"/>
                      <w:noProof/>
                      <w:sz w:val="20"/>
                      <w:lang w:val="es-ES_tradnl"/>
                    </w:rPr>
                    <m:t>;</m:t>
                  </m:r>
                </m:e>
                <m:e>
                  <m:r>
                    <m:rPr>
                      <m:nor/>
                    </m:rPr>
                    <w:rPr>
                      <w:rFonts w:eastAsia="SimSun"/>
                      <w:noProof/>
                      <w:sz w:val="20"/>
                      <w:lang w:val="es-ES_tradnl"/>
                    </w:rPr>
                    <m:t>z</m:t>
                  </m:r>
                  <m:r>
                    <m:rPr>
                      <m:nor/>
                    </m:rPr>
                    <w:rPr>
                      <w:rFonts w:ascii="Cambria Math" w:eastAsia="SimSun"/>
                      <w:noProof/>
                      <w:sz w:val="20"/>
                      <w:lang w:val="es-ES_tradnl"/>
                    </w:rPr>
                    <m:t xml:space="preserve"> </m:t>
                  </m:r>
                  <m:r>
                    <m:rPr>
                      <m:nor/>
                    </m:rPr>
                    <w:rPr>
                      <w:rFonts w:eastAsia="SimSun"/>
                      <w:noProof/>
                      <w:sz w:val="20"/>
                      <w:lang w:val="es-ES_tradnl"/>
                    </w:rPr>
                    <m:t>&gt;</m:t>
                  </m:r>
                  <m:r>
                    <m:rPr>
                      <m:nor/>
                    </m:rPr>
                    <w:rPr>
                      <w:rFonts w:ascii="Cambria Math" w:eastAsia="SimSun"/>
                      <w:noProof/>
                      <w:sz w:val="20"/>
                      <w:lang w:val="es-ES_tradnl"/>
                    </w:rPr>
                    <m:t xml:space="preserve"> </m:t>
                  </m:r>
                  <m:r>
                    <m:rPr>
                      <m:nor/>
                    </m:rPr>
                    <w:rPr>
                      <w:rFonts w:eastAsia="SimSun"/>
                      <w:noProof/>
                      <w:sz w:val="20"/>
                      <w:lang w:val="es-ES_tradnl"/>
                    </w:rPr>
                    <m:t>y</m:t>
                  </m:r>
                </m:e>
              </m:mr>
              <m:mr>
                <m:e>
                  <m:r>
                    <m:rPr>
                      <m:nor/>
                    </m:rPr>
                    <w:rPr>
                      <w:rFonts w:eastAsia="SimSun"/>
                      <w:noProof/>
                      <w:sz w:val="20"/>
                      <w:lang w:val="es-ES_tradnl"/>
                    </w:rPr>
                    <m:t>z</m:t>
                  </m:r>
                </m:e>
                <m:e>
                  <m:r>
                    <m:rPr>
                      <m:nor/>
                    </m:rPr>
                    <w:rPr>
                      <w:rFonts w:eastAsia="SimSun"/>
                      <w:noProof/>
                      <w:sz w:val="20"/>
                      <w:lang w:val="es-ES_tradnl"/>
                    </w:rPr>
                    <m:t>;</m:t>
                  </m:r>
                </m:e>
                <m:e>
                  <m:r>
                    <m:rPr>
                      <m:nor/>
                    </m:rPr>
                    <w:rPr>
                      <w:rFonts w:eastAsia="SimSun"/>
                      <w:noProof/>
                      <w:sz w:val="20"/>
                      <w:lang w:val="es-ES_tradnl"/>
                    </w:rPr>
                    <m:t>otherwise</m:t>
                  </m:r>
                </m:e>
              </m:mr>
            </m:m>
          </m:e>
        </m:d>
      </m:oMath>
      <w:r w:rsidRPr="003C0071">
        <w:rPr>
          <w:rFonts w:eastAsia="SimSun"/>
          <w:noProof/>
          <w:sz w:val="20"/>
          <w:lang w:val="es-ES_tradnl"/>
        </w:rPr>
        <w:tab/>
        <w:t>(</w:t>
      </w:r>
      <w:r w:rsidR="00081FC3">
        <w:rPr>
          <w:rFonts w:eastAsia="SimSun"/>
          <w:noProof/>
          <w:sz w:val="20"/>
          <w:lang w:val="es-ES_tradnl"/>
        </w:rPr>
        <w:t>1</w:t>
      </w:r>
      <w:r>
        <w:rPr>
          <w:rFonts w:eastAsia="SimSun"/>
          <w:noProof/>
          <w:sz w:val="20"/>
          <w:lang w:val="en-GB"/>
        </w:rPr>
        <w:t>2</w:t>
      </w:r>
      <w:r w:rsidRPr="003C0071">
        <w:rPr>
          <w:rFonts w:eastAsia="SimSun"/>
          <w:noProof/>
          <w:sz w:val="20"/>
          <w:lang w:val="es-ES_tradnl"/>
        </w:rPr>
        <w:t>)</w:t>
      </w:r>
    </w:p>
    <w:p w14:paraId="7F538239" w14:textId="0676A228" w:rsidR="00421BF5" w:rsidRPr="002F3C8A" w:rsidRDefault="00421BF5" w:rsidP="002F3C8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FF3985">
        <w:rPr>
          <w:rFonts w:eastAsia="SimSun"/>
          <w:i/>
          <w:noProof/>
          <w:sz w:val="24"/>
          <w:lang w:val="en-CA"/>
        </w:rPr>
        <w:t>In clauses 8.1, replace Table 4 with the following:</w:t>
      </w:r>
      <w:r w:rsidR="00081FC3">
        <w:rPr>
          <w:rFonts w:eastAsia="SimSun"/>
          <w:i/>
          <w:noProof/>
          <w:sz w:val="24"/>
          <w:lang w:val="en-CA"/>
        </w:rPr>
        <w:br/>
      </w:r>
    </w:p>
    <w:tbl>
      <w:tblPr>
        <w:tblStyle w:val="TableGrid"/>
        <w:tblW w:w="8820" w:type="dxa"/>
        <w:tblInd w:w="445" w:type="dxa"/>
        <w:tblLook w:val="04A0" w:firstRow="1" w:lastRow="0" w:firstColumn="1" w:lastColumn="0" w:noHBand="0" w:noVBand="1"/>
      </w:tblPr>
      <w:tblGrid>
        <w:gridCol w:w="3420"/>
        <w:gridCol w:w="5400"/>
      </w:tblGrid>
      <w:tr w:rsidR="00421BF5" w:rsidRPr="00FF3985" w14:paraId="669DA6E3" w14:textId="77777777" w:rsidTr="004D59C4">
        <w:tc>
          <w:tcPr>
            <w:tcW w:w="3420" w:type="dxa"/>
          </w:tcPr>
          <w:p w14:paraId="1FB80FF9" w14:textId="77777777" w:rsidR="00421BF5" w:rsidRPr="00893E19" w:rsidRDefault="00421BF5" w:rsidP="004D59C4">
            <w:pPr>
              <w:pStyle w:val="Tablehead"/>
              <w:rPr>
                <w:lang w:val="en-CA"/>
              </w:rPr>
            </w:pPr>
            <w:r w:rsidRPr="00893E19">
              <w:rPr>
                <w:lang w:val="en-CA" w:eastAsia="ja-JP"/>
              </w:rPr>
              <w:t>SEI message</w:t>
            </w:r>
          </w:p>
        </w:tc>
        <w:tc>
          <w:tcPr>
            <w:tcW w:w="5400" w:type="dxa"/>
          </w:tcPr>
          <w:p w14:paraId="734985C4" w14:textId="77777777" w:rsidR="00421BF5" w:rsidRPr="00893E19" w:rsidRDefault="00421BF5" w:rsidP="004D59C4">
            <w:pPr>
              <w:pStyle w:val="Tablehead"/>
              <w:rPr>
                <w:lang w:val="en-CA"/>
              </w:rPr>
            </w:pPr>
            <w:r w:rsidRPr="00893E19">
              <w:rPr>
                <w:lang w:val="en-CA" w:eastAsia="ja-JP"/>
              </w:rPr>
              <w:t>Persistence scope</w:t>
            </w:r>
          </w:p>
        </w:tc>
      </w:tr>
      <w:tr w:rsidR="00421BF5" w:rsidRPr="00FF3985" w14:paraId="2BEF23E2" w14:textId="77777777" w:rsidTr="004D59C4">
        <w:tc>
          <w:tcPr>
            <w:tcW w:w="3420" w:type="dxa"/>
            <w:vAlign w:val="center"/>
          </w:tcPr>
          <w:p w14:paraId="491847E1" w14:textId="77777777" w:rsidR="00421BF5" w:rsidRPr="00893E19" w:rsidRDefault="00421BF5" w:rsidP="004D59C4">
            <w:pPr>
              <w:pStyle w:val="Tabletext"/>
              <w:rPr>
                <w:noProof/>
                <w:lang w:val="en-CA"/>
              </w:rPr>
            </w:pPr>
            <w:r w:rsidRPr="00893E19">
              <w:rPr>
                <w:noProof/>
                <w:lang w:val="en-CA"/>
              </w:rPr>
              <w:t>Filler payload</w:t>
            </w:r>
          </w:p>
        </w:tc>
        <w:tc>
          <w:tcPr>
            <w:tcW w:w="5400" w:type="dxa"/>
            <w:vAlign w:val="center"/>
          </w:tcPr>
          <w:p w14:paraId="438A4E6A" w14:textId="77777777" w:rsidR="00421BF5" w:rsidRPr="00893E19" w:rsidRDefault="00421BF5" w:rsidP="004D59C4">
            <w:pPr>
              <w:pStyle w:val="Tabletext"/>
              <w:rPr>
                <w:noProof/>
                <w:lang w:val="en-CA"/>
              </w:rPr>
            </w:pPr>
            <w:r w:rsidRPr="00893E19">
              <w:rPr>
                <w:noProof/>
                <w:lang w:val="en-CA"/>
              </w:rPr>
              <w:t>The PU containing the SEI message</w:t>
            </w:r>
          </w:p>
        </w:tc>
      </w:tr>
      <w:tr w:rsidR="00421BF5" w:rsidRPr="00FF3985" w14:paraId="474A6EC9" w14:textId="77777777" w:rsidTr="004D59C4">
        <w:tc>
          <w:tcPr>
            <w:tcW w:w="3420" w:type="dxa"/>
            <w:vAlign w:val="center"/>
          </w:tcPr>
          <w:p w14:paraId="104053BF" w14:textId="77777777" w:rsidR="00421BF5" w:rsidRPr="00893E19" w:rsidRDefault="00421BF5" w:rsidP="004D59C4">
            <w:pPr>
              <w:pStyle w:val="Tabletext"/>
              <w:rPr>
                <w:noProof/>
                <w:lang w:val="en-CA"/>
              </w:rPr>
            </w:pPr>
            <w:r w:rsidRPr="00893E19">
              <w:rPr>
                <w:noProof/>
                <w:lang w:val="en-CA"/>
              </w:rPr>
              <w:t>User data registered by Rec. ITU-T T.35</w:t>
            </w:r>
          </w:p>
        </w:tc>
        <w:tc>
          <w:tcPr>
            <w:tcW w:w="5400" w:type="dxa"/>
            <w:vAlign w:val="center"/>
          </w:tcPr>
          <w:p w14:paraId="0ED9742C" w14:textId="77777777" w:rsidR="00421BF5" w:rsidRPr="00893E19" w:rsidRDefault="00421BF5" w:rsidP="004D59C4">
            <w:pPr>
              <w:pStyle w:val="Tabletext"/>
              <w:rPr>
                <w:noProof/>
                <w:lang w:val="en-CA"/>
              </w:rPr>
            </w:pPr>
            <w:r w:rsidRPr="00893E19">
              <w:rPr>
                <w:noProof/>
                <w:lang w:val="en-CA" w:eastAsia="ja-JP"/>
              </w:rPr>
              <w:t>Unspecified</w:t>
            </w:r>
          </w:p>
        </w:tc>
      </w:tr>
      <w:tr w:rsidR="00421BF5" w:rsidRPr="00FF3985" w14:paraId="2A48C715" w14:textId="77777777" w:rsidTr="004D59C4">
        <w:tc>
          <w:tcPr>
            <w:tcW w:w="3420" w:type="dxa"/>
            <w:vAlign w:val="center"/>
          </w:tcPr>
          <w:p w14:paraId="0D88F4B5" w14:textId="77777777" w:rsidR="00421BF5" w:rsidRPr="00893E19" w:rsidRDefault="00421BF5" w:rsidP="004D59C4">
            <w:pPr>
              <w:pStyle w:val="Tabletext"/>
              <w:rPr>
                <w:noProof/>
                <w:lang w:val="en-CA"/>
              </w:rPr>
            </w:pPr>
            <w:r w:rsidRPr="00893E19">
              <w:rPr>
                <w:noProof/>
                <w:lang w:val="en-CA"/>
              </w:rPr>
              <w:t>User data unregistered</w:t>
            </w:r>
          </w:p>
        </w:tc>
        <w:tc>
          <w:tcPr>
            <w:tcW w:w="5400" w:type="dxa"/>
            <w:vAlign w:val="center"/>
          </w:tcPr>
          <w:p w14:paraId="5A207581" w14:textId="77777777" w:rsidR="00421BF5" w:rsidRPr="00893E19" w:rsidRDefault="00421BF5" w:rsidP="004D59C4">
            <w:pPr>
              <w:pStyle w:val="Tabletext"/>
              <w:rPr>
                <w:noProof/>
                <w:lang w:val="en-CA"/>
              </w:rPr>
            </w:pPr>
            <w:r w:rsidRPr="00893E19">
              <w:rPr>
                <w:noProof/>
                <w:lang w:val="en-CA" w:eastAsia="ja-JP"/>
              </w:rPr>
              <w:t>Unspecified</w:t>
            </w:r>
          </w:p>
        </w:tc>
      </w:tr>
      <w:tr w:rsidR="00421BF5" w:rsidRPr="00FF3985" w14:paraId="393B0961" w14:textId="77777777" w:rsidTr="004D59C4">
        <w:tc>
          <w:tcPr>
            <w:tcW w:w="3420" w:type="dxa"/>
            <w:vAlign w:val="center"/>
          </w:tcPr>
          <w:p w14:paraId="450A35B6" w14:textId="77777777" w:rsidR="00421BF5" w:rsidRPr="00421BF5" w:rsidRDefault="00421BF5" w:rsidP="004D59C4">
            <w:pPr>
              <w:pStyle w:val="Tabletext"/>
              <w:rPr>
                <w:noProof/>
                <w:lang w:val="en-CA"/>
              </w:rPr>
            </w:pPr>
            <w:r w:rsidRPr="00421BF5">
              <w:rPr>
                <w:noProof/>
                <w:lang w:val="en-CA"/>
              </w:rPr>
              <w:t>Film grain characteristics</w:t>
            </w:r>
          </w:p>
        </w:tc>
        <w:tc>
          <w:tcPr>
            <w:tcW w:w="5400" w:type="dxa"/>
            <w:vAlign w:val="center"/>
          </w:tcPr>
          <w:p w14:paraId="33BB7317" w14:textId="77777777" w:rsidR="00421BF5" w:rsidRPr="00421BF5" w:rsidRDefault="00421BF5" w:rsidP="004D59C4">
            <w:pPr>
              <w:pStyle w:val="Tabletext"/>
              <w:rPr>
                <w:noProof/>
                <w:lang w:val="en-CA"/>
              </w:rPr>
            </w:pPr>
            <w:r w:rsidRPr="00421BF5">
              <w:rPr>
                <w:noProof/>
                <w:lang w:val="en-CA"/>
              </w:rPr>
              <w:t>Specified by the syntax of the SEI message</w:t>
            </w:r>
          </w:p>
        </w:tc>
      </w:tr>
      <w:tr w:rsidR="00421BF5" w:rsidRPr="00FF3985" w14:paraId="157CA104" w14:textId="77777777" w:rsidTr="004D59C4">
        <w:tc>
          <w:tcPr>
            <w:tcW w:w="3420" w:type="dxa"/>
            <w:vAlign w:val="center"/>
          </w:tcPr>
          <w:p w14:paraId="28E3A7C8" w14:textId="77777777" w:rsidR="00421BF5" w:rsidRPr="00421BF5" w:rsidRDefault="00421BF5" w:rsidP="004D59C4">
            <w:pPr>
              <w:pStyle w:val="Tabletext"/>
              <w:rPr>
                <w:noProof/>
                <w:lang w:val="en-CA"/>
              </w:rPr>
            </w:pPr>
            <w:r w:rsidRPr="00421BF5">
              <w:rPr>
                <w:noProof/>
                <w:lang w:val="en-CA"/>
              </w:rPr>
              <w:t>Frame packing arrangement</w:t>
            </w:r>
          </w:p>
        </w:tc>
        <w:tc>
          <w:tcPr>
            <w:tcW w:w="5400" w:type="dxa"/>
            <w:vAlign w:val="center"/>
          </w:tcPr>
          <w:p w14:paraId="40A85974" w14:textId="77777777" w:rsidR="00421BF5" w:rsidRPr="00421BF5" w:rsidRDefault="00421BF5" w:rsidP="004D59C4">
            <w:pPr>
              <w:pStyle w:val="Tabletext"/>
              <w:rPr>
                <w:noProof/>
                <w:lang w:val="en-CA"/>
              </w:rPr>
            </w:pPr>
            <w:r w:rsidRPr="00421BF5">
              <w:rPr>
                <w:noProof/>
                <w:lang w:val="en-CA"/>
              </w:rPr>
              <w:t>Specified by the syntax of the SEI message</w:t>
            </w:r>
          </w:p>
        </w:tc>
      </w:tr>
      <w:tr w:rsidR="00421BF5" w:rsidRPr="00FF3985" w14:paraId="178C33E6" w14:textId="77777777" w:rsidTr="004D59C4">
        <w:tc>
          <w:tcPr>
            <w:tcW w:w="3420" w:type="dxa"/>
            <w:vAlign w:val="center"/>
          </w:tcPr>
          <w:p w14:paraId="6939E32D" w14:textId="77777777" w:rsidR="00421BF5" w:rsidRPr="00421BF5" w:rsidRDefault="00421BF5" w:rsidP="004D59C4">
            <w:pPr>
              <w:pStyle w:val="Tabletext"/>
              <w:rPr>
                <w:noProof/>
                <w:lang w:val="en-CA"/>
              </w:rPr>
            </w:pPr>
            <w:r w:rsidRPr="00421BF5">
              <w:rPr>
                <w:lang w:val="en-CA"/>
              </w:rPr>
              <w:t>Display orientation</w:t>
            </w:r>
          </w:p>
        </w:tc>
        <w:tc>
          <w:tcPr>
            <w:tcW w:w="5400" w:type="dxa"/>
            <w:vAlign w:val="center"/>
          </w:tcPr>
          <w:p w14:paraId="6CCD358C" w14:textId="77777777" w:rsidR="00421BF5" w:rsidRPr="00421BF5" w:rsidRDefault="00421BF5" w:rsidP="004D59C4">
            <w:pPr>
              <w:pStyle w:val="Tabletext"/>
              <w:rPr>
                <w:noProof/>
                <w:lang w:val="en-CA"/>
              </w:rPr>
            </w:pPr>
            <w:r w:rsidRPr="00421BF5">
              <w:rPr>
                <w:lang w:val="en-CA"/>
              </w:rPr>
              <w:t>Specified by the syntax of the SEI message</w:t>
            </w:r>
          </w:p>
        </w:tc>
      </w:tr>
      <w:tr w:rsidR="00421BF5" w:rsidRPr="00FF3985" w14:paraId="111595BF" w14:textId="77777777" w:rsidTr="004D59C4">
        <w:tc>
          <w:tcPr>
            <w:tcW w:w="3420" w:type="dxa"/>
            <w:vAlign w:val="center"/>
          </w:tcPr>
          <w:p w14:paraId="78AFB1BA" w14:textId="77777777" w:rsidR="00421BF5" w:rsidRPr="00421BF5" w:rsidRDefault="00421BF5" w:rsidP="004D59C4">
            <w:pPr>
              <w:pStyle w:val="Tabletext"/>
              <w:rPr>
                <w:noProof/>
                <w:lang w:val="en-CA"/>
              </w:rPr>
            </w:pPr>
            <w:r w:rsidRPr="00421BF5">
              <w:rPr>
                <w:noProof/>
                <w:lang w:val="en-CA"/>
              </w:rPr>
              <w:t>Referenced parameter sets</w:t>
            </w:r>
          </w:p>
        </w:tc>
        <w:tc>
          <w:tcPr>
            <w:tcW w:w="5400" w:type="dxa"/>
            <w:vAlign w:val="center"/>
          </w:tcPr>
          <w:p w14:paraId="07422F19" w14:textId="77777777" w:rsidR="00421BF5" w:rsidRPr="00421BF5" w:rsidRDefault="00421BF5" w:rsidP="004D59C4">
            <w:pPr>
              <w:pStyle w:val="Tabletext"/>
              <w:rPr>
                <w:noProof/>
                <w:lang w:val="en-CA"/>
              </w:rPr>
            </w:pPr>
            <w:r w:rsidRPr="00421BF5">
              <w:rPr>
                <w:noProof/>
                <w:lang w:val="en-CA"/>
              </w:rPr>
              <w:t>The CLVS containing the SEI message</w:t>
            </w:r>
          </w:p>
        </w:tc>
      </w:tr>
      <w:tr w:rsidR="00421BF5" w:rsidRPr="00FF3985" w14:paraId="0D313B32" w14:textId="77777777" w:rsidTr="004D59C4">
        <w:tc>
          <w:tcPr>
            <w:tcW w:w="3420" w:type="dxa"/>
            <w:vAlign w:val="center"/>
          </w:tcPr>
          <w:p w14:paraId="041E74B1" w14:textId="77777777" w:rsidR="00421BF5" w:rsidRPr="00421BF5" w:rsidRDefault="00421BF5" w:rsidP="004D59C4">
            <w:pPr>
              <w:pStyle w:val="Tabletext"/>
              <w:rPr>
                <w:noProof/>
                <w:lang w:val="en-CA"/>
              </w:rPr>
            </w:pPr>
            <w:r w:rsidRPr="00421BF5">
              <w:rPr>
                <w:noProof/>
                <w:lang w:val="en-CA"/>
              </w:rPr>
              <w:t>Decoded picture hash</w:t>
            </w:r>
          </w:p>
        </w:tc>
        <w:tc>
          <w:tcPr>
            <w:tcW w:w="5400" w:type="dxa"/>
            <w:vAlign w:val="center"/>
          </w:tcPr>
          <w:p w14:paraId="1F6F5589" w14:textId="77777777" w:rsidR="00421BF5" w:rsidRPr="00421BF5" w:rsidRDefault="00421BF5" w:rsidP="004D59C4">
            <w:pPr>
              <w:pStyle w:val="Tabletext"/>
              <w:rPr>
                <w:noProof/>
                <w:lang w:val="en-CA"/>
              </w:rPr>
            </w:pPr>
            <w:r w:rsidRPr="00421BF5">
              <w:rPr>
                <w:noProof/>
                <w:lang w:val="en-CA"/>
              </w:rPr>
              <w:t>The PU containing the SEI message</w:t>
            </w:r>
          </w:p>
        </w:tc>
      </w:tr>
      <w:tr w:rsidR="00421BF5" w:rsidRPr="00FF3985" w14:paraId="043E6494" w14:textId="77777777" w:rsidTr="004D59C4">
        <w:tc>
          <w:tcPr>
            <w:tcW w:w="3420" w:type="dxa"/>
          </w:tcPr>
          <w:p w14:paraId="34B89926" w14:textId="77777777" w:rsidR="00421BF5" w:rsidRPr="00421BF5" w:rsidRDefault="00421BF5" w:rsidP="004D59C4">
            <w:pPr>
              <w:pStyle w:val="Tabletext"/>
              <w:rPr>
                <w:noProof/>
                <w:lang w:val="en-CA"/>
              </w:rPr>
            </w:pPr>
            <w:r w:rsidRPr="00421BF5">
              <w:rPr>
                <w:lang w:val="en-CA"/>
              </w:rPr>
              <w:t>Mastering display colour volume</w:t>
            </w:r>
          </w:p>
        </w:tc>
        <w:tc>
          <w:tcPr>
            <w:tcW w:w="5400" w:type="dxa"/>
          </w:tcPr>
          <w:p w14:paraId="28D8122F" w14:textId="77777777" w:rsidR="00421BF5" w:rsidRPr="00421BF5" w:rsidRDefault="00421BF5" w:rsidP="004D59C4">
            <w:pPr>
              <w:pStyle w:val="Tabletext"/>
              <w:rPr>
                <w:noProof/>
                <w:lang w:val="en-CA"/>
              </w:rPr>
            </w:pPr>
            <w:r w:rsidRPr="00421BF5">
              <w:rPr>
                <w:lang w:val="en-CA"/>
              </w:rPr>
              <w:t>The CLVS containing the SEI message</w:t>
            </w:r>
          </w:p>
        </w:tc>
      </w:tr>
      <w:tr w:rsidR="00421BF5" w:rsidRPr="00FF3985" w14:paraId="4DC6FA30" w14:textId="77777777" w:rsidTr="004D59C4">
        <w:tc>
          <w:tcPr>
            <w:tcW w:w="3420" w:type="dxa"/>
            <w:vAlign w:val="center"/>
          </w:tcPr>
          <w:p w14:paraId="68A52A86" w14:textId="77777777" w:rsidR="00421BF5" w:rsidRPr="00421BF5" w:rsidRDefault="00421BF5" w:rsidP="004D59C4">
            <w:pPr>
              <w:pStyle w:val="Tabletext"/>
              <w:rPr>
                <w:noProof/>
                <w:lang w:val="en-CA"/>
              </w:rPr>
            </w:pPr>
            <w:r w:rsidRPr="00421BF5">
              <w:rPr>
                <w:lang w:val="en-CA"/>
              </w:rPr>
              <w:lastRenderedPageBreak/>
              <w:t>Colour transform information</w:t>
            </w:r>
          </w:p>
        </w:tc>
        <w:tc>
          <w:tcPr>
            <w:tcW w:w="5400" w:type="dxa"/>
            <w:vAlign w:val="center"/>
          </w:tcPr>
          <w:p w14:paraId="235D4FB1" w14:textId="77777777" w:rsidR="00421BF5" w:rsidRPr="00421BF5" w:rsidRDefault="00421BF5" w:rsidP="004D59C4">
            <w:pPr>
              <w:pStyle w:val="Tabletext"/>
              <w:rPr>
                <w:noProof/>
                <w:lang w:val="en-CA"/>
              </w:rPr>
            </w:pPr>
            <w:r w:rsidRPr="00421BF5">
              <w:rPr>
                <w:lang w:val="en-CA"/>
              </w:rPr>
              <w:t>Specified by the syntax of the SEI message</w:t>
            </w:r>
          </w:p>
        </w:tc>
      </w:tr>
      <w:tr w:rsidR="00421BF5" w:rsidRPr="00FF3985" w14:paraId="0E6C67C9" w14:textId="77777777" w:rsidTr="004D59C4">
        <w:tc>
          <w:tcPr>
            <w:tcW w:w="3420" w:type="dxa"/>
            <w:vAlign w:val="center"/>
          </w:tcPr>
          <w:p w14:paraId="6578E8D0" w14:textId="77777777" w:rsidR="00421BF5" w:rsidRPr="00421BF5" w:rsidRDefault="00421BF5" w:rsidP="004D59C4">
            <w:pPr>
              <w:pStyle w:val="Tabletext"/>
              <w:rPr>
                <w:lang w:val="en-CA"/>
              </w:rPr>
            </w:pPr>
            <w:r w:rsidRPr="00421BF5">
              <w:rPr>
                <w:lang w:val="en-CA"/>
              </w:rPr>
              <w:t>Content light level information</w:t>
            </w:r>
          </w:p>
        </w:tc>
        <w:tc>
          <w:tcPr>
            <w:tcW w:w="5400" w:type="dxa"/>
            <w:vAlign w:val="center"/>
          </w:tcPr>
          <w:p w14:paraId="6A886A8C" w14:textId="77777777" w:rsidR="00421BF5" w:rsidRPr="00421BF5" w:rsidRDefault="00421BF5" w:rsidP="004D59C4">
            <w:pPr>
              <w:pStyle w:val="Tabletext"/>
              <w:rPr>
                <w:lang w:val="en-CA"/>
              </w:rPr>
            </w:pPr>
            <w:r w:rsidRPr="00421BF5">
              <w:rPr>
                <w:lang w:val="en-CA"/>
              </w:rPr>
              <w:t>The CLVS containing the SEI message</w:t>
            </w:r>
          </w:p>
        </w:tc>
      </w:tr>
      <w:tr w:rsidR="00421BF5" w:rsidRPr="00FF3985" w14:paraId="0B873368" w14:textId="77777777" w:rsidTr="004D59C4">
        <w:tc>
          <w:tcPr>
            <w:tcW w:w="3420" w:type="dxa"/>
            <w:vAlign w:val="center"/>
          </w:tcPr>
          <w:p w14:paraId="6FD64536" w14:textId="77777777" w:rsidR="00421BF5" w:rsidRPr="00421BF5" w:rsidRDefault="00421BF5" w:rsidP="004D59C4">
            <w:pPr>
              <w:pStyle w:val="Tabletext"/>
              <w:rPr>
                <w:lang w:val="en-CA"/>
              </w:rPr>
            </w:pPr>
            <w:r w:rsidRPr="00421BF5">
              <w:rPr>
                <w:noProof/>
                <w:lang w:val="en-CA"/>
              </w:rPr>
              <w:t>DRAP indication</w:t>
            </w:r>
          </w:p>
        </w:tc>
        <w:tc>
          <w:tcPr>
            <w:tcW w:w="5400" w:type="dxa"/>
            <w:vAlign w:val="center"/>
          </w:tcPr>
          <w:p w14:paraId="0A2A157E" w14:textId="6470C5A8" w:rsidR="00421BF5" w:rsidRPr="00421BF5" w:rsidRDefault="00421BF5" w:rsidP="004D59C4">
            <w:pPr>
              <w:pStyle w:val="Tabletext"/>
              <w:rPr>
                <w:lang w:val="en-CA"/>
              </w:rPr>
            </w:pPr>
            <w:r w:rsidRPr="00421BF5">
              <w:rPr>
                <w:noProof/>
                <w:lang w:val="en-CA"/>
              </w:rPr>
              <w:t xml:space="preserve">The </w:t>
            </w:r>
            <w:r w:rsidRPr="00421BF5">
              <w:rPr>
                <w:lang w:val="en-CA"/>
              </w:rPr>
              <w:t xml:space="preserve">picture associated with </w:t>
            </w:r>
            <w:r w:rsidRPr="00421BF5">
              <w:rPr>
                <w:noProof/>
                <w:lang w:val="en-CA"/>
              </w:rPr>
              <w:t>the SEI message</w:t>
            </w:r>
          </w:p>
        </w:tc>
      </w:tr>
      <w:tr w:rsidR="00421BF5" w:rsidRPr="00FF3985" w14:paraId="6B9F6325" w14:textId="77777777" w:rsidTr="004D59C4">
        <w:tc>
          <w:tcPr>
            <w:tcW w:w="3420" w:type="dxa"/>
            <w:vAlign w:val="center"/>
          </w:tcPr>
          <w:p w14:paraId="5CCBCBD6" w14:textId="77777777" w:rsidR="00421BF5" w:rsidRPr="00421BF5" w:rsidRDefault="00421BF5" w:rsidP="004D59C4">
            <w:pPr>
              <w:pStyle w:val="Tabletext"/>
              <w:rPr>
                <w:noProof/>
                <w:lang w:val="en-CA"/>
              </w:rPr>
            </w:pPr>
            <w:r w:rsidRPr="00421BF5">
              <w:rPr>
                <w:noProof/>
                <w:lang w:val="en-CA"/>
              </w:rPr>
              <w:t>Alternative transfer characteristics</w:t>
            </w:r>
          </w:p>
        </w:tc>
        <w:tc>
          <w:tcPr>
            <w:tcW w:w="5400" w:type="dxa"/>
            <w:vAlign w:val="center"/>
          </w:tcPr>
          <w:p w14:paraId="1157AD48" w14:textId="77777777" w:rsidR="00421BF5" w:rsidRPr="00421BF5" w:rsidRDefault="00421BF5" w:rsidP="004D59C4">
            <w:pPr>
              <w:pStyle w:val="Tabletext"/>
              <w:rPr>
                <w:noProof/>
                <w:lang w:val="en-CA"/>
              </w:rPr>
            </w:pPr>
            <w:r w:rsidRPr="00421BF5">
              <w:rPr>
                <w:noProof/>
                <w:lang w:val="en-CA"/>
              </w:rPr>
              <w:t>The CLVS containing the SEI message</w:t>
            </w:r>
          </w:p>
        </w:tc>
      </w:tr>
      <w:tr w:rsidR="00421BF5" w:rsidRPr="00FF3985" w14:paraId="1249AE80" w14:textId="77777777" w:rsidTr="004D59C4">
        <w:tc>
          <w:tcPr>
            <w:tcW w:w="3420" w:type="dxa"/>
            <w:vAlign w:val="center"/>
          </w:tcPr>
          <w:p w14:paraId="5CAB60ED" w14:textId="77777777" w:rsidR="00421BF5" w:rsidRPr="00421BF5" w:rsidRDefault="00421BF5" w:rsidP="004D59C4">
            <w:pPr>
              <w:pStyle w:val="Tabletext"/>
              <w:rPr>
                <w:noProof/>
                <w:lang w:val="en-CA"/>
              </w:rPr>
            </w:pPr>
            <w:r w:rsidRPr="00421BF5">
              <w:rPr>
                <w:noProof/>
                <w:lang w:val="en-CA"/>
              </w:rPr>
              <w:t>Ambient viewing environment</w:t>
            </w:r>
          </w:p>
        </w:tc>
        <w:tc>
          <w:tcPr>
            <w:tcW w:w="5400" w:type="dxa"/>
            <w:vAlign w:val="center"/>
          </w:tcPr>
          <w:p w14:paraId="35B23FE3" w14:textId="77777777" w:rsidR="00421BF5" w:rsidRPr="00421BF5" w:rsidRDefault="00421BF5" w:rsidP="004D59C4">
            <w:pPr>
              <w:pStyle w:val="Tabletext"/>
              <w:rPr>
                <w:noProof/>
                <w:lang w:val="en-CA"/>
              </w:rPr>
            </w:pPr>
            <w:r w:rsidRPr="00421BF5">
              <w:rPr>
                <w:noProof/>
                <w:lang w:val="en-CA"/>
              </w:rPr>
              <w:t>The CLVS containing the SEI message</w:t>
            </w:r>
          </w:p>
        </w:tc>
      </w:tr>
      <w:tr w:rsidR="00421BF5" w:rsidRPr="00FF3985" w14:paraId="101A4F3C" w14:textId="77777777" w:rsidTr="004D59C4">
        <w:tc>
          <w:tcPr>
            <w:tcW w:w="3420" w:type="dxa"/>
            <w:vAlign w:val="center"/>
          </w:tcPr>
          <w:p w14:paraId="2FB81F78" w14:textId="77777777" w:rsidR="00421BF5" w:rsidRPr="00421BF5" w:rsidRDefault="00421BF5" w:rsidP="004D59C4">
            <w:pPr>
              <w:pStyle w:val="Tabletext"/>
              <w:rPr>
                <w:noProof/>
                <w:lang w:val="en-CA"/>
              </w:rPr>
            </w:pPr>
            <w:r w:rsidRPr="00421BF5">
              <w:rPr>
                <w:noProof/>
                <w:lang w:val="en-CA"/>
              </w:rPr>
              <w:t>Content colour volume</w:t>
            </w:r>
          </w:p>
        </w:tc>
        <w:tc>
          <w:tcPr>
            <w:tcW w:w="5400" w:type="dxa"/>
            <w:vAlign w:val="center"/>
          </w:tcPr>
          <w:p w14:paraId="459C168F" w14:textId="77777777" w:rsidR="00421BF5" w:rsidRPr="00421BF5" w:rsidRDefault="00421BF5" w:rsidP="004D59C4">
            <w:pPr>
              <w:pStyle w:val="Tabletext"/>
              <w:rPr>
                <w:noProof/>
                <w:lang w:val="en-CA"/>
              </w:rPr>
            </w:pPr>
            <w:r w:rsidRPr="00421BF5">
              <w:rPr>
                <w:noProof/>
                <w:lang w:val="en-CA"/>
              </w:rPr>
              <w:t>Specified by the syntax of the SEI message</w:t>
            </w:r>
          </w:p>
        </w:tc>
      </w:tr>
      <w:tr w:rsidR="00421BF5" w:rsidRPr="00FF3985" w14:paraId="4A43E218" w14:textId="77777777" w:rsidTr="004D59C4">
        <w:tc>
          <w:tcPr>
            <w:tcW w:w="3420" w:type="dxa"/>
            <w:vAlign w:val="center"/>
          </w:tcPr>
          <w:p w14:paraId="5C5E57C2" w14:textId="77777777" w:rsidR="00421BF5" w:rsidRPr="00421BF5" w:rsidRDefault="00421BF5" w:rsidP="004D59C4">
            <w:pPr>
              <w:pStyle w:val="Tabletext"/>
              <w:rPr>
                <w:noProof/>
                <w:lang w:val="en-CA"/>
              </w:rPr>
            </w:pPr>
            <w:r w:rsidRPr="00421BF5">
              <w:rPr>
                <w:lang w:val="en-CA"/>
              </w:rPr>
              <w:t>Equirectangular projection</w:t>
            </w:r>
          </w:p>
        </w:tc>
        <w:tc>
          <w:tcPr>
            <w:tcW w:w="5400" w:type="dxa"/>
            <w:vAlign w:val="center"/>
          </w:tcPr>
          <w:p w14:paraId="2A5998B3" w14:textId="77777777" w:rsidR="00421BF5" w:rsidRPr="00421BF5" w:rsidRDefault="00421BF5" w:rsidP="004D59C4">
            <w:pPr>
              <w:pStyle w:val="Tabletext"/>
              <w:rPr>
                <w:noProof/>
                <w:lang w:val="en-CA"/>
              </w:rPr>
            </w:pPr>
            <w:r w:rsidRPr="00421BF5">
              <w:rPr>
                <w:lang w:val="en-CA"/>
              </w:rPr>
              <w:t>Specified by the syntax of the SEI message</w:t>
            </w:r>
          </w:p>
        </w:tc>
      </w:tr>
      <w:tr w:rsidR="00421BF5" w:rsidRPr="00FF3985" w14:paraId="65408C6F" w14:textId="77777777" w:rsidTr="004D59C4">
        <w:tc>
          <w:tcPr>
            <w:tcW w:w="3420" w:type="dxa"/>
            <w:vAlign w:val="center"/>
          </w:tcPr>
          <w:p w14:paraId="29458F1B" w14:textId="77777777" w:rsidR="00421BF5" w:rsidRPr="00421BF5" w:rsidRDefault="00421BF5" w:rsidP="004D59C4">
            <w:pPr>
              <w:pStyle w:val="Tabletext"/>
              <w:rPr>
                <w:lang w:val="en-CA"/>
              </w:rPr>
            </w:pPr>
            <w:r w:rsidRPr="00421BF5">
              <w:rPr>
                <w:lang w:val="en-CA"/>
              </w:rPr>
              <w:t>Generalized cubemap projection</w:t>
            </w:r>
          </w:p>
        </w:tc>
        <w:tc>
          <w:tcPr>
            <w:tcW w:w="5400" w:type="dxa"/>
            <w:vAlign w:val="center"/>
          </w:tcPr>
          <w:p w14:paraId="6C8FD739" w14:textId="77777777" w:rsidR="00421BF5" w:rsidRPr="00421BF5" w:rsidRDefault="00421BF5" w:rsidP="004D59C4">
            <w:pPr>
              <w:pStyle w:val="Tabletext"/>
              <w:rPr>
                <w:lang w:val="en-CA"/>
              </w:rPr>
            </w:pPr>
            <w:r w:rsidRPr="00421BF5">
              <w:rPr>
                <w:lang w:val="en-CA"/>
              </w:rPr>
              <w:t>Specified by the syntax of the SEI message</w:t>
            </w:r>
          </w:p>
        </w:tc>
      </w:tr>
      <w:tr w:rsidR="00421BF5" w:rsidRPr="00FF3985" w14:paraId="0A056641" w14:textId="77777777" w:rsidTr="004D59C4">
        <w:tc>
          <w:tcPr>
            <w:tcW w:w="3420" w:type="dxa"/>
            <w:vAlign w:val="center"/>
          </w:tcPr>
          <w:p w14:paraId="7858595C" w14:textId="77777777" w:rsidR="00421BF5" w:rsidRPr="00421BF5" w:rsidRDefault="00421BF5" w:rsidP="004D59C4">
            <w:pPr>
              <w:pStyle w:val="Tabletext"/>
              <w:rPr>
                <w:lang w:val="en-CA"/>
              </w:rPr>
            </w:pPr>
            <w:r w:rsidRPr="00421BF5">
              <w:rPr>
                <w:lang w:val="en-CA"/>
              </w:rPr>
              <w:t>Sphere rotation</w:t>
            </w:r>
          </w:p>
        </w:tc>
        <w:tc>
          <w:tcPr>
            <w:tcW w:w="5400" w:type="dxa"/>
            <w:vAlign w:val="center"/>
          </w:tcPr>
          <w:p w14:paraId="706912DC" w14:textId="77777777" w:rsidR="00421BF5" w:rsidRPr="00421BF5" w:rsidRDefault="00421BF5" w:rsidP="004D59C4">
            <w:pPr>
              <w:pStyle w:val="Tabletext"/>
              <w:rPr>
                <w:lang w:val="en-CA"/>
              </w:rPr>
            </w:pPr>
            <w:r w:rsidRPr="00421BF5">
              <w:rPr>
                <w:lang w:val="en-CA"/>
              </w:rPr>
              <w:t>Specified by the syntax of the SEI message</w:t>
            </w:r>
          </w:p>
        </w:tc>
      </w:tr>
      <w:tr w:rsidR="00421BF5" w:rsidRPr="00FF3985" w14:paraId="39B3A4B0" w14:textId="77777777" w:rsidTr="004D59C4">
        <w:tc>
          <w:tcPr>
            <w:tcW w:w="3420" w:type="dxa"/>
            <w:vAlign w:val="center"/>
          </w:tcPr>
          <w:p w14:paraId="0C30877C" w14:textId="77777777" w:rsidR="00421BF5" w:rsidRPr="00421BF5" w:rsidRDefault="00421BF5" w:rsidP="004D59C4">
            <w:pPr>
              <w:pStyle w:val="Tabletext"/>
              <w:rPr>
                <w:lang w:val="en-CA"/>
              </w:rPr>
            </w:pPr>
            <w:r w:rsidRPr="00421BF5">
              <w:rPr>
                <w:lang w:val="en-CA"/>
              </w:rPr>
              <w:t>Region-wise packing</w:t>
            </w:r>
          </w:p>
        </w:tc>
        <w:tc>
          <w:tcPr>
            <w:tcW w:w="5400" w:type="dxa"/>
            <w:vAlign w:val="center"/>
          </w:tcPr>
          <w:p w14:paraId="3CCA588B" w14:textId="77777777" w:rsidR="00421BF5" w:rsidRPr="00421BF5" w:rsidRDefault="00421BF5" w:rsidP="004D59C4">
            <w:pPr>
              <w:pStyle w:val="Tabletext"/>
              <w:rPr>
                <w:lang w:val="en-CA"/>
              </w:rPr>
            </w:pPr>
            <w:r w:rsidRPr="00421BF5">
              <w:rPr>
                <w:lang w:val="en-CA"/>
              </w:rPr>
              <w:t>Specified by the syntax of the SEI message</w:t>
            </w:r>
          </w:p>
        </w:tc>
      </w:tr>
      <w:tr w:rsidR="00421BF5" w:rsidRPr="00FF3985" w14:paraId="28F5C6D2" w14:textId="77777777" w:rsidTr="004D59C4">
        <w:tc>
          <w:tcPr>
            <w:tcW w:w="3420" w:type="dxa"/>
            <w:vAlign w:val="center"/>
          </w:tcPr>
          <w:p w14:paraId="3BC1C5C3" w14:textId="77777777" w:rsidR="00421BF5" w:rsidRPr="00421BF5" w:rsidRDefault="00421BF5" w:rsidP="004D59C4">
            <w:pPr>
              <w:pStyle w:val="Tabletext"/>
              <w:rPr>
                <w:lang w:val="en-CA"/>
              </w:rPr>
            </w:pPr>
            <w:r w:rsidRPr="00421BF5">
              <w:rPr>
                <w:lang w:val="en-CA"/>
              </w:rPr>
              <w:t>Omnidirectional viewport</w:t>
            </w:r>
          </w:p>
        </w:tc>
        <w:tc>
          <w:tcPr>
            <w:tcW w:w="5400" w:type="dxa"/>
            <w:vAlign w:val="center"/>
          </w:tcPr>
          <w:p w14:paraId="13CC8ACE" w14:textId="77777777" w:rsidR="00421BF5" w:rsidRPr="00421BF5" w:rsidRDefault="00421BF5" w:rsidP="004D59C4">
            <w:pPr>
              <w:pStyle w:val="Tabletext"/>
              <w:rPr>
                <w:lang w:val="en-CA"/>
              </w:rPr>
            </w:pPr>
            <w:r w:rsidRPr="00421BF5">
              <w:rPr>
                <w:lang w:val="en-CA"/>
              </w:rPr>
              <w:t>Specified by the syntax of the SEI message</w:t>
            </w:r>
          </w:p>
        </w:tc>
      </w:tr>
      <w:tr w:rsidR="00421BF5" w:rsidRPr="00FF3985" w14:paraId="2469A33F" w14:textId="77777777" w:rsidTr="004D59C4">
        <w:tc>
          <w:tcPr>
            <w:tcW w:w="3420" w:type="dxa"/>
            <w:vAlign w:val="center"/>
          </w:tcPr>
          <w:p w14:paraId="77D932CA" w14:textId="77777777" w:rsidR="00421BF5" w:rsidRPr="00421BF5" w:rsidRDefault="00421BF5" w:rsidP="004D59C4">
            <w:pPr>
              <w:pStyle w:val="Tabletext"/>
              <w:rPr>
                <w:noProof/>
                <w:lang w:val="en-CA"/>
              </w:rPr>
            </w:pPr>
            <w:r w:rsidRPr="00421BF5">
              <w:rPr>
                <w:lang w:val="en-CA"/>
              </w:rPr>
              <w:t>Alpha channel information</w:t>
            </w:r>
          </w:p>
        </w:tc>
        <w:tc>
          <w:tcPr>
            <w:tcW w:w="5400" w:type="dxa"/>
            <w:vAlign w:val="center"/>
          </w:tcPr>
          <w:p w14:paraId="627E5AAE" w14:textId="77777777" w:rsidR="00421BF5" w:rsidRPr="00421BF5" w:rsidRDefault="00421BF5" w:rsidP="004D59C4">
            <w:pPr>
              <w:pStyle w:val="Tabletext"/>
              <w:rPr>
                <w:noProof/>
                <w:lang w:val="en-CA"/>
              </w:rPr>
            </w:pPr>
            <w:r w:rsidRPr="00421BF5">
              <w:rPr>
                <w:lang w:val="en-CA"/>
              </w:rPr>
              <w:t>Specified by the syntax of the SEI message</w:t>
            </w:r>
          </w:p>
        </w:tc>
      </w:tr>
      <w:tr w:rsidR="00421BF5" w:rsidRPr="00FF3985" w14:paraId="7CE80A35" w14:textId="77777777" w:rsidTr="004D59C4">
        <w:tc>
          <w:tcPr>
            <w:tcW w:w="3420" w:type="dxa"/>
            <w:vAlign w:val="center"/>
          </w:tcPr>
          <w:p w14:paraId="03A88028" w14:textId="77777777" w:rsidR="00421BF5" w:rsidRPr="00421BF5" w:rsidRDefault="00421BF5" w:rsidP="004D59C4">
            <w:pPr>
              <w:pStyle w:val="Tabletext"/>
              <w:rPr>
                <w:lang w:val="en-CA"/>
              </w:rPr>
            </w:pPr>
            <w:r w:rsidRPr="00421BF5">
              <w:rPr>
                <w:noProof/>
                <w:lang w:val="en-CA"/>
              </w:rPr>
              <w:t>Frame-field information</w:t>
            </w:r>
          </w:p>
        </w:tc>
        <w:tc>
          <w:tcPr>
            <w:tcW w:w="5400" w:type="dxa"/>
            <w:vAlign w:val="center"/>
          </w:tcPr>
          <w:p w14:paraId="724930F5" w14:textId="77777777" w:rsidR="00421BF5" w:rsidRPr="00421BF5" w:rsidRDefault="00421BF5" w:rsidP="004D59C4">
            <w:pPr>
              <w:pStyle w:val="Tabletext"/>
              <w:rPr>
                <w:lang w:val="en-CA"/>
              </w:rPr>
            </w:pPr>
            <w:r w:rsidRPr="00421BF5">
              <w:rPr>
                <w:noProof/>
                <w:lang w:val="en-CA"/>
              </w:rPr>
              <w:t>The PU containing the SEI message</w:t>
            </w:r>
          </w:p>
        </w:tc>
      </w:tr>
      <w:tr w:rsidR="00421BF5" w:rsidRPr="00FF3985" w14:paraId="75AC091B" w14:textId="77777777" w:rsidTr="004D59C4">
        <w:tc>
          <w:tcPr>
            <w:tcW w:w="3420" w:type="dxa"/>
            <w:vAlign w:val="center"/>
          </w:tcPr>
          <w:p w14:paraId="6CDC7FF9" w14:textId="77777777" w:rsidR="00421BF5" w:rsidRPr="00421BF5" w:rsidRDefault="00421BF5" w:rsidP="004D59C4">
            <w:pPr>
              <w:pStyle w:val="Tabletext"/>
              <w:rPr>
                <w:noProof/>
                <w:lang w:val="en-CA"/>
              </w:rPr>
            </w:pPr>
            <w:r w:rsidRPr="00421BF5">
              <w:rPr>
                <w:lang w:val="en-CA"/>
              </w:rPr>
              <w:t>Depth representation information</w:t>
            </w:r>
          </w:p>
        </w:tc>
        <w:tc>
          <w:tcPr>
            <w:tcW w:w="5400" w:type="dxa"/>
            <w:vAlign w:val="center"/>
          </w:tcPr>
          <w:p w14:paraId="622662E0" w14:textId="77777777" w:rsidR="00421BF5" w:rsidRPr="00421BF5" w:rsidRDefault="00421BF5" w:rsidP="004D59C4">
            <w:pPr>
              <w:pStyle w:val="Tabletext"/>
              <w:rPr>
                <w:noProof/>
                <w:lang w:val="en-CA"/>
              </w:rPr>
            </w:pPr>
            <w:r w:rsidRPr="00421BF5">
              <w:rPr>
                <w:lang w:val="en-CA"/>
              </w:rPr>
              <w:t>Specified by the semantics of the SEI message</w:t>
            </w:r>
          </w:p>
        </w:tc>
      </w:tr>
      <w:tr w:rsidR="00421BF5" w:rsidRPr="00FF3985" w14:paraId="127757F6" w14:textId="77777777" w:rsidTr="004D59C4">
        <w:tc>
          <w:tcPr>
            <w:tcW w:w="3420" w:type="dxa"/>
            <w:vAlign w:val="center"/>
          </w:tcPr>
          <w:p w14:paraId="63E659ED" w14:textId="77777777" w:rsidR="00421BF5" w:rsidRPr="00421BF5" w:rsidRDefault="00421BF5" w:rsidP="004D59C4">
            <w:pPr>
              <w:pStyle w:val="Tabletext"/>
              <w:rPr>
                <w:noProof/>
                <w:lang w:val="en-CA"/>
              </w:rPr>
            </w:pPr>
            <w:r w:rsidRPr="00421BF5">
              <w:rPr>
                <w:lang w:val="en-CA"/>
              </w:rPr>
              <w:t>Multiview acquisition information</w:t>
            </w:r>
          </w:p>
        </w:tc>
        <w:tc>
          <w:tcPr>
            <w:tcW w:w="5400" w:type="dxa"/>
            <w:vAlign w:val="center"/>
          </w:tcPr>
          <w:p w14:paraId="1714C286" w14:textId="77777777" w:rsidR="00421BF5" w:rsidRPr="00421BF5" w:rsidRDefault="00421BF5" w:rsidP="004D59C4">
            <w:pPr>
              <w:pStyle w:val="Tabletext"/>
              <w:rPr>
                <w:noProof/>
                <w:lang w:val="en-CA"/>
              </w:rPr>
            </w:pPr>
            <w:r w:rsidRPr="00421BF5">
              <w:rPr>
                <w:lang w:val="en-CA"/>
              </w:rPr>
              <w:t>The CVS containing the SEI message</w:t>
            </w:r>
          </w:p>
        </w:tc>
      </w:tr>
      <w:tr w:rsidR="00421BF5" w:rsidRPr="00FF3985" w14:paraId="04E7F164" w14:textId="77777777" w:rsidTr="004D59C4">
        <w:tc>
          <w:tcPr>
            <w:tcW w:w="3420" w:type="dxa"/>
            <w:vAlign w:val="center"/>
          </w:tcPr>
          <w:p w14:paraId="07764493" w14:textId="77777777" w:rsidR="00421BF5" w:rsidRPr="00421BF5" w:rsidRDefault="00421BF5" w:rsidP="004D59C4">
            <w:pPr>
              <w:pStyle w:val="Tabletext"/>
              <w:rPr>
                <w:noProof/>
                <w:lang w:val="en-CA"/>
              </w:rPr>
            </w:pPr>
            <w:r w:rsidRPr="00421BF5">
              <w:rPr>
                <w:lang w:val="en-CA"/>
              </w:rPr>
              <w:t>Multiview view position</w:t>
            </w:r>
          </w:p>
        </w:tc>
        <w:tc>
          <w:tcPr>
            <w:tcW w:w="5400" w:type="dxa"/>
            <w:vAlign w:val="center"/>
          </w:tcPr>
          <w:p w14:paraId="5F316476" w14:textId="77777777" w:rsidR="00421BF5" w:rsidRPr="00421BF5" w:rsidRDefault="00421BF5" w:rsidP="004D59C4">
            <w:pPr>
              <w:pStyle w:val="Tabletext"/>
              <w:rPr>
                <w:noProof/>
                <w:lang w:val="en-CA"/>
              </w:rPr>
            </w:pPr>
            <w:r w:rsidRPr="00421BF5">
              <w:rPr>
                <w:lang w:val="en-CA"/>
              </w:rPr>
              <w:t>The CVS containing the SEI message</w:t>
            </w:r>
          </w:p>
        </w:tc>
      </w:tr>
      <w:tr w:rsidR="00421BF5" w:rsidRPr="00FF3985" w14:paraId="06976B1A" w14:textId="77777777" w:rsidTr="004D59C4">
        <w:tc>
          <w:tcPr>
            <w:tcW w:w="3420" w:type="dxa"/>
            <w:vAlign w:val="center"/>
          </w:tcPr>
          <w:p w14:paraId="512439BB" w14:textId="77777777" w:rsidR="00421BF5" w:rsidRPr="00421BF5" w:rsidRDefault="00421BF5" w:rsidP="004D59C4">
            <w:pPr>
              <w:pStyle w:val="Tabletext"/>
              <w:rPr>
                <w:noProof/>
                <w:lang w:val="en-CA"/>
              </w:rPr>
            </w:pPr>
            <w:r w:rsidRPr="00421BF5">
              <w:rPr>
                <w:lang w:val="en-CA"/>
              </w:rPr>
              <w:t>Annotated regions</w:t>
            </w:r>
          </w:p>
        </w:tc>
        <w:tc>
          <w:tcPr>
            <w:tcW w:w="5400" w:type="dxa"/>
            <w:vAlign w:val="center"/>
          </w:tcPr>
          <w:p w14:paraId="75C7A1CF" w14:textId="77777777" w:rsidR="00421BF5" w:rsidRPr="00421BF5" w:rsidRDefault="00421BF5" w:rsidP="004D59C4">
            <w:pPr>
              <w:pStyle w:val="Tabletext"/>
              <w:rPr>
                <w:noProof/>
                <w:lang w:val="en-CA"/>
              </w:rPr>
            </w:pPr>
            <w:r w:rsidRPr="00421BF5">
              <w:rPr>
                <w:lang w:val="en-CA"/>
              </w:rPr>
              <w:t>Specified by the syntax of the SEI message</w:t>
            </w:r>
          </w:p>
        </w:tc>
      </w:tr>
      <w:tr w:rsidR="00421BF5" w:rsidRPr="00FF3985" w14:paraId="2232D0B4" w14:textId="77777777" w:rsidTr="004D59C4">
        <w:tc>
          <w:tcPr>
            <w:tcW w:w="3420" w:type="dxa"/>
            <w:vAlign w:val="center"/>
          </w:tcPr>
          <w:p w14:paraId="79F4834F" w14:textId="77777777" w:rsidR="00421BF5" w:rsidRPr="00421BF5" w:rsidRDefault="00421BF5" w:rsidP="004D59C4">
            <w:pPr>
              <w:pStyle w:val="Tabletext"/>
              <w:rPr>
                <w:noProof/>
                <w:lang w:val="en-CA"/>
              </w:rPr>
            </w:pPr>
            <w:r w:rsidRPr="00421BF5">
              <w:rPr>
                <w:noProof/>
                <w:lang w:val="en-CA"/>
              </w:rPr>
              <w:t>Sample aspect ratio information</w:t>
            </w:r>
          </w:p>
        </w:tc>
        <w:tc>
          <w:tcPr>
            <w:tcW w:w="5400" w:type="dxa"/>
            <w:vAlign w:val="center"/>
          </w:tcPr>
          <w:p w14:paraId="345E56C0" w14:textId="77777777" w:rsidR="00421BF5" w:rsidRPr="00421BF5" w:rsidRDefault="00421BF5" w:rsidP="004D59C4">
            <w:pPr>
              <w:pStyle w:val="Tabletext"/>
              <w:rPr>
                <w:noProof/>
                <w:lang w:val="en-CA"/>
              </w:rPr>
            </w:pPr>
            <w:r w:rsidRPr="00421BF5">
              <w:rPr>
                <w:lang w:val="en-CA"/>
              </w:rPr>
              <w:t>Specified by the syntax of the SEI message</w:t>
            </w:r>
          </w:p>
        </w:tc>
      </w:tr>
      <w:tr w:rsidR="00421BF5" w:rsidRPr="00FF3985" w14:paraId="3E78A4AD" w14:textId="77777777" w:rsidTr="004D59C4">
        <w:tc>
          <w:tcPr>
            <w:tcW w:w="3420" w:type="dxa"/>
          </w:tcPr>
          <w:p w14:paraId="127D51C6" w14:textId="77777777" w:rsidR="00421BF5" w:rsidRPr="00421BF5" w:rsidRDefault="00421BF5" w:rsidP="004D59C4">
            <w:pPr>
              <w:pStyle w:val="Tabletext"/>
              <w:rPr>
                <w:noProof/>
                <w:lang w:val="en-CA"/>
              </w:rPr>
            </w:pPr>
            <w:r w:rsidRPr="00421BF5">
              <w:rPr>
                <w:lang w:val="en-CA"/>
              </w:rPr>
              <w:t>Scalability dimension information</w:t>
            </w:r>
          </w:p>
        </w:tc>
        <w:tc>
          <w:tcPr>
            <w:tcW w:w="5400" w:type="dxa"/>
          </w:tcPr>
          <w:p w14:paraId="6CB6DE3C" w14:textId="77777777" w:rsidR="00421BF5" w:rsidRPr="00421BF5" w:rsidRDefault="00421BF5" w:rsidP="004D59C4">
            <w:pPr>
              <w:pStyle w:val="Tabletext"/>
              <w:rPr>
                <w:noProof/>
                <w:lang w:val="en-CA"/>
              </w:rPr>
            </w:pPr>
            <w:r w:rsidRPr="00421BF5">
              <w:rPr>
                <w:lang w:val="en-CA"/>
              </w:rPr>
              <w:t>The CVS containing the SEI message</w:t>
            </w:r>
          </w:p>
        </w:tc>
      </w:tr>
      <w:tr w:rsidR="00421BF5" w:rsidRPr="00FF3985" w14:paraId="1857416E" w14:textId="77777777" w:rsidTr="004D59C4">
        <w:tc>
          <w:tcPr>
            <w:tcW w:w="3420" w:type="dxa"/>
          </w:tcPr>
          <w:p w14:paraId="35524482" w14:textId="77777777" w:rsidR="00421BF5" w:rsidRPr="00421BF5" w:rsidRDefault="00421BF5" w:rsidP="004D59C4">
            <w:pPr>
              <w:pStyle w:val="Tabletext"/>
              <w:rPr>
                <w:noProof/>
                <w:lang w:val="en-CA"/>
              </w:rPr>
            </w:pPr>
            <w:r w:rsidRPr="00421BF5">
              <w:rPr>
                <w:lang w:val="en-CA"/>
              </w:rPr>
              <w:t>Extended DRAP indication</w:t>
            </w:r>
          </w:p>
        </w:tc>
        <w:tc>
          <w:tcPr>
            <w:tcW w:w="5400" w:type="dxa"/>
          </w:tcPr>
          <w:p w14:paraId="301B09E4" w14:textId="77777777" w:rsidR="00421BF5" w:rsidRPr="00421BF5" w:rsidRDefault="00421BF5" w:rsidP="004D59C4">
            <w:pPr>
              <w:pStyle w:val="Tabletext"/>
              <w:rPr>
                <w:noProof/>
                <w:lang w:val="en-CA"/>
              </w:rPr>
            </w:pPr>
            <w:r w:rsidRPr="00421BF5">
              <w:rPr>
                <w:lang w:val="en-CA"/>
              </w:rPr>
              <w:t>The picture associated with the SEI message</w:t>
            </w:r>
          </w:p>
        </w:tc>
      </w:tr>
      <w:tr w:rsidR="00421BF5" w:rsidRPr="00FF3985" w14:paraId="725DAFE3" w14:textId="77777777" w:rsidTr="004D59C4">
        <w:tc>
          <w:tcPr>
            <w:tcW w:w="3420" w:type="dxa"/>
          </w:tcPr>
          <w:p w14:paraId="3E0F806D" w14:textId="70056B63" w:rsidR="00421BF5" w:rsidRPr="00805649" w:rsidRDefault="00421BF5" w:rsidP="004D59C4">
            <w:pPr>
              <w:pStyle w:val="Tabletext"/>
              <w:rPr>
                <w:highlight w:val="yellow"/>
                <w:lang w:val="en-CA"/>
              </w:rPr>
            </w:pPr>
            <w:r w:rsidRPr="00805649">
              <w:rPr>
                <w:highlight w:val="yellow"/>
                <w:lang w:val="en-CA"/>
              </w:rPr>
              <w:t>Shutter interval information</w:t>
            </w:r>
          </w:p>
        </w:tc>
        <w:tc>
          <w:tcPr>
            <w:tcW w:w="5400" w:type="dxa"/>
          </w:tcPr>
          <w:p w14:paraId="73BE9B6E" w14:textId="2704CEEA" w:rsidR="00421BF5" w:rsidRPr="00805649" w:rsidRDefault="00805649" w:rsidP="004D59C4">
            <w:pPr>
              <w:pStyle w:val="Tabletext"/>
              <w:rPr>
                <w:highlight w:val="yellow"/>
                <w:lang w:val="en-CA"/>
              </w:rPr>
            </w:pPr>
            <w:r w:rsidRPr="00805649">
              <w:rPr>
                <w:highlight w:val="yellow"/>
                <w:lang w:val="en-CA"/>
              </w:rPr>
              <w:t>The CVS containing the SEI message</w:t>
            </w:r>
          </w:p>
        </w:tc>
      </w:tr>
      <w:tr w:rsidR="00421BF5" w:rsidRPr="00FF3985" w14:paraId="5DF98319" w14:textId="77777777" w:rsidTr="004D59C4">
        <w:tc>
          <w:tcPr>
            <w:tcW w:w="3420" w:type="dxa"/>
          </w:tcPr>
          <w:p w14:paraId="20A1C87B" w14:textId="488ED41F" w:rsidR="00421BF5" w:rsidRPr="00805649" w:rsidRDefault="00805649" w:rsidP="004D59C4">
            <w:pPr>
              <w:pStyle w:val="Tabletext"/>
              <w:rPr>
                <w:highlight w:val="yellow"/>
                <w:lang w:val="en-CA"/>
              </w:rPr>
            </w:pPr>
            <w:r w:rsidRPr="00805649">
              <w:rPr>
                <w:highlight w:val="yellow"/>
                <w:lang w:val="en-CA"/>
              </w:rPr>
              <w:t>Neural-network post-filter characteristics</w:t>
            </w:r>
          </w:p>
        </w:tc>
        <w:tc>
          <w:tcPr>
            <w:tcW w:w="5400" w:type="dxa"/>
          </w:tcPr>
          <w:p w14:paraId="7994D698" w14:textId="5DE1C3E2" w:rsidR="00421BF5" w:rsidRPr="00805649" w:rsidRDefault="00805649" w:rsidP="004D59C4">
            <w:pPr>
              <w:pStyle w:val="Tabletext"/>
              <w:rPr>
                <w:highlight w:val="yellow"/>
                <w:lang w:val="en-CA"/>
              </w:rPr>
            </w:pPr>
            <w:r w:rsidRPr="00805649">
              <w:rPr>
                <w:highlight w:val="yellow"/>
                <w:lang w:val="en-CA"/>
              </w:rPr>
              <w:t>The CVS containing the SEI message</w:t>
            </w:r>
          </w:p>
        </w:tc>
      </w:tr>
      <w:tr w:rsidR="00421BF5" w:rsidRPr="00FF3985" w14:paraId="7D05E693" w14:textId="77777777" w:rsidTr="004D59C4">
        <w:tc>
          <w:tcPr>
            <w:tcW w:w="3420" w:type="dxa"/>
          </w:tcPr>
          <w:p w14:paraId="43A2DD98" w14:textId="3F91E032" w:rsidR="00421BF5" w:rsidRPr="00805649" w:rsidRDefault="00805649" w:rsidP="004D59C4">
            <w:pPr>
              <w:pStyle w:val="Tabletext"/>
              <w:rPr>
                <w:highlight w:val="yellow"/>
                <w:lang w:val="en-CA"/>
              </w:rPr>
            </w:pPr>
            <w:r w:rsidRPr="00805649">
              <w:rPr>
                <w:highlight w:val="yellow"/>
                <w:lang w:val="en-CA"/>
              </w:rPr>
              <w:t>Neural-network post-filter activation</w:t>
            </w:r>
          </w:p>
        </w:tc>
        <w:tc>
          <w:tcPr>
            <w:tcW w:w="5400" w:type="dxa"/>
          </w:tcPr>
          <w:p w14:paraId="5A1BF153" w14:textId="0D9EA9AA" w:rsidR="00421BF5" w:rsidRPr="00805649" w:rsidRDefault="00805649" w:rsidP="004D59C4">
            <w:pPr>
              <w:pStyle w:val="Tabletext"/>
              <w:rPr>
                <w:highlight w:val="yellow"/>
                <w:lang w:val="en-CA"/>
              </w:rPr>
            </w:pPr>
            <w:r w:rsidRPr="00805649">
              <w:rPr>
                <w:highlight w:val="yellow"/>
              </w:rPr>
              <w:t xml:space="preserve">The </w:t>
            </w:r>
            <w:r w:rsidR="00920D94">
              <w:rPr>
                <w:highlight w:val="yellow"/>
              </w:rPr>
              <w:t>PU</w:t>
            </w:r>
            <w:r w:rsidRPr="00805649">
              <w:rPr>
                <w:highlight w:val="yellow"/>
              </w:rPr>
              <w:t xml:space="preserve"> containing the SEI message</w:t>
            </w:r>
          </w:p>
        </w:tc>
      </w:tr>
    </w:tbl>
    <w:p w14:paraId="743F117D" w14:textId="77777777" w:rsidR="00E7743F" w:rsidRPr="00C21A8D" w:rsidRDefault="00E7743F" w:rsidP="00E7743F">
      <w:pPr>
        <w:tabs>
          <w:tab w:val="left" w:pos="400"/>
        </w:tabs>
        <w:ind w:left="400" w:hanging="400"/>
        <w:rPr>
          <w:sz w:val="20"/>
        </w:rPr>
      </w:pPr>
    </w:p>
    <w:p w14:paraId="347C409D" w14:textId="5712016A" w:rsidR="00353555" w:rsidRPr="00FF3985" w:rsidRDefault="00353555" w:rsidP="00353555">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FF3985">
        <w:rPr>
          <w:rFonts w:eastAsia="SimSun"/>
          <w:i/>
          <w:noProof/>
          <w:sz w:val="24"/>
          <w:lang w:val="en-CA"/>
        </w:rPr>
        <w:t>Add clauses 8.</w:t>
      </w:r>
      <w:r>
        <w:rPr>
          <w:rFonts w:eastAsia="SimSun"/>
          <w:i/>
          <w:noProof/>
          <w:sz w:val="24"/>
          <w:lang w:val="en-CA"/>
        </w:rPr>
        <w:t>27</w:t>
      </w:r>
      <w:r w:rsidRPr="00FF3985">
        <w:rPr>
          <w:rFonts w:eastAsia="SimSun"/>
          <w:i/>
          <w:noProof/>
          <w:sz w:val="24"/>
          <w:lang w:val="en-CA"/>
        </w:rPr>
        <w:t xml:space="preserve"> to 8.2</w:t>
      </w:r>
      <w:r>
        <w:rPr>
          <w:rFonts w:eastAsia="SimSun"/>
          <w:i/>
          <w:noProof/>
          <w:sz w:val="24"/>
          <w:lang w:val="en-CA"/>
        </w:rPr>
        <w:t>9</w:t>
      </w:r>
      <w:r w:rsidRPr="00FF3985">
        <w:rPr>
          <w:rFonts w:eastAsia="SimSun"/>
          <w:i/>
          <w:noProof/>
          <w:sz w:val="24"/>
          <w:lang w:val="en-CA"/>
        </w:rPr>
        <w:t xml:space="preserve"> as follows:</w:t>
      </w:r>
    </w:p>
    <w:p w14:paraId="1DC7A24D" w14:textId="795878AA" w:rsidR="00353555" w:rsidRPr="00893E19" w:rsidRDefault="00353555" w:rsidP="00353555">
      <w:pPr>
        <w:pStyle w:val="ListParagraph"/>
        <w:keepNext/>
        <w:keepLines/>
        <w:numPr>
          <w:ilvl w:val="1"/>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outlineLvl w:val="1"/>
        <w:rPr>
          <w:rFonts w:eastAsia="SimSun"/>
          <w:b/>
          <w:lang w:val="en-CA"/>
        </w:rPr>
      </w:pPr>
      <w:r w:rsidRPr="00893E19">
        <w:rPr>
          <w:rFonts w:eastAsia="SimSun"/>
          <w:b/>
          <w:lang w:val="en-CA"/>
        </w:rPr>
        <w:t xml:space="preserve"> </w:t>
      </w:r>
      <w:r>
        <w:rPr>
          <w:rFonts w:eastAsia="SimSun"/>
          <w:b/>
          <w:lang w:val="en-CA"/>
        </w:rPr>
        <w:t>Shutter interval information SEI message</w:t>
      </w:r>
    </w:p>
    <w:p w14:paraId="5F231F82" w14:textId="5298CFC1" w:rsidR="009D0561" w:rsidRPr="009D0561" w:rsidRDefault="009D0561" w:rsidP="009D0561">
      <w:pPr>
        <w:pStyle w:val="Annex3"/>
      </w:pPr>
      <w:bookmarkStart w:id="1" w:name="_Toc80700827"/>
      <w:r w:rsidRPr="00893E19">
        <w:rPr>
          <w:noProof/>
          <w:lang w:val="en-CA"/>
        </w:rPr>
        <w:t>8.</w:t>
      </w:r>
      <w:r>
        <w:rPr>
          <w:noProof/>
          <w:lang w:val="en-CA"/>
        </w:rPr>
        <w:t>27</w:t>
      </w:r>
      <w:r w:rsidRPr="00893E19">
        <w:rPr>
          <w:noProof/>
          <w:lang w:val="en-CA"/>
        </w:rPr>
        <w:t xml:space="preserve">.1 </w:t>
      </w:r>
      <w:r w:rsidRPr="009D0561">
        <w:t>Shutter interval information SEI message syntax</w:t>
      </w:r>
      <w:bookmarkEnd w:id="1"/>
    </w:p>
    <w:p w14:paraId="617CB2E3" w14:textId="77777777" w:rsidR="009D0561" w:rsidRPr="002F3C8A" w:rsidRDefault="009D0561" w:rsidP="002F3C8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57"/>
      </w:tblGrid>
      <w:tr w:rsidR="009D0561" w:rsidRPr="00884756" w14:paraId="5324A486" w14:textId="77777777" w:rsidTr="004D59C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7E7A78D" w14:textId="77777777" w:rsidR="009D0561" w:rsidRPr="00884756" w:rsidRDefault="009D0561" w:rsidP="004D59C4">
            <w:pPr>
              <w:tabs>
                <w:tab w:val="left" w:pos="216"/>
                <w:tab w:val="left" w:pos="432"/>
                <w:tab w:val="left" w:pos="648"/>
                <w:tab w:val="left" w:pos="864"/>
                <w:tab w:val="left" w:pos="1296"/>
                <w:tab w:val="left" w:pos="1512"/>
                <w:tab w:val="left" w:pos="1728"/>
                <w:tab w:val="left" w:pos="1944"/>
              </w:tabs>
              <w:spacing w:before="20" w:after="40"/>
              <w:jc w:val="left"/>
              <w:rPr>
                <w:rFonts w:eastAsia="Malgun Gothic"/>
                <w:sz w:val="20"/>
                <w:szCs w:val="18"/>
                <w:lang w:val="en-CA"/>
              </w:rPr>
            </w:pPr>
            <w:r w:rsidRPr="00884756">
              <w:rPr>
                <w:rFonts w:eastAsia="Malgun Gothic"/>
                <w:sz w:val="20"/>
                <w:szCs w:val="18"/>
                <w:lang w:val="en-CA"/>
              </w:rPr>
              <w:t>shutter_interval_info</w:t>
            </w:r>
            <w:r w:rsidRPr="00884756">
              <w:rPr>
                <w:rFonts w:eastAsia="Malgun Gothic"/>
                <w:noProof/>
                <w:sz w:val="20"/>
                <w:szCs w:val="18"/>
                <w:lang w:val="en-CA"/>
              </w:rPr>
              <w:t>( payloadSize ) {</w:t>
            </w:r>
          </w:p>
        </w:tc>
        <w:tc>
          <w:tcPr>
            <w:tcW w:w="1157" w:type="dxa"/>
            <w:tcBorders>
              <w:top w:val="single" w:sz="4" w:space="0" w:color="auto"/>
              <w:left w:val="single" w:sz="4" w:space="0" w:color="auto"/>
              <w:bottom w:val="single" w:sz="4" w:space="0" w:color="auto"/>
              <w:right w:val="single" w:sz="4" w:space="0" w:color="auto"/>
            </w:tcBorders>
            <w:hideMark/>
          </w:tcPr>
          <w:p w14:paraId="5D139414" w14:textId="77777777" w:rsidR="009D0561" w:rsidRPr="00884756" w:rsidRDefault="009D0561" w:rsidP="004D59C4">
            <w:pPr>
              <w:spacing w:before="20" w:after="40"/>
              <w:jc w:val="left"/>
              <w:rPr>
                <w:rFonts w:eastAsia="Malgun Gothic"/>
                <w:sz w:val="20"/>
                <w:szCs w:val="18"/>
                <w:lang w:val="en-CA"/>
              </w:rPr>
            </w:pPr>
            <w:r w:rsidRPr="00884756">
              <w:rPr>
                <w:rFonts w:eastAsia="Malgun Gothic"/>
                <w:b/>
                <w:bCs/>
                <w:noProof/>
                <w:sz w:val="20"/>
                <w:szCs w:val="18"/>
                <w:lang w:val="en-CA"/>
              </w:rPr>
              <w:t>Descriptor</w:t>
            </w:r>
          </w:p>
        </w:tc>
      </w:tr>
      <w:tr w:rsidR="009D0561" w:rsidRPr="00884756" w14:paraId="18656934" w14:textId="77777777" w:rsidTr="004D59C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3FC879AD" w14:textId="77777777" w:rsidR="009D0561" w:rsidRPr="00884756" w:rsidRDefault="009D0561" w:rsidP="004D59C4">
            <w:pPr>
              <w:tabs>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szCs w:val="18"/>
                <w:lang w:val="en-CA"/>
              </w:rPr>
            </w:pPr>
            <w:r w:rsidRPr="00884756">
              <w:rPr>
                <w:rFonts w:eastAsia="Malgun Gothic"/>
                <w:b/>
                <w:bCs/>
                <w:noProof/>
                <w:sz w:val="20"/>
                <w:szCs w:val="18"/>
                <w:lang w:val="en-CA"/>
              </w:rPr>
              <w:tab/>
              <w:t>sii_time_scale</w:t>
            </w:r>
          </w:p>
        </w:tc>
        <w:tc>
          <w:tcPr>
            <w:tcW w:w="1157" w:type="dxa"/>
            <w:tcBorders>
              <w:top w:val="single" w:sz="4" w:space="0" w:color="auto"/>
              <w:left w:val="single" w:sz="4" w:space="0" w:color="auto"/>
              <w:bottom w:val="single" w:sz="4" w:space="0" w:color="auto"/>
              <w:right w:val="single" w:sz="4" w:space="0" w:color="auto"/>
            </w:tcBorders>
            <w:hideMark/>
          </w:tcPr>
          <w:p w14:paraId="08F0C941" w14:textId="77777777" w:rsidR="009D0561" w:rsidRPr="00884756" w:rsidRDefault="009D0561" w:rsidP="004D59C4">
            <w:pPr>
              <w:overflowPunct/>
              <w:autoSpaceDE/>
              <w:adjustRightInd/>
              <w:spacing w:before="20" w:after="40"/>
              <w:jc w:val="center"/>
              <w:rPr>
                <w:rFonts w:eastAsia="Malgun Gothic"/>
                <w:bCs/>
                <w:noProof/>
                <w:sz w:val="20"/>
                <w:szCs w:val="18"/>
                <w:lang w:val="en-CA"/>
              </w:rPr>
            </w:pPr>
            <w:r w:rsidRPr="00884756">
              <w:rPr>
                <w:rFonts w:eastAsia="Malgun Gothic"/>
                <w:bCs/>
                <w:noProof/>
                <w:sz w:val="20"/>
                <w:szCs w:val="18"/>
                <w:lang w:val="en-CA"/>
              </w:rPr>
              <w:t>u(32)</w:t>
            </w:r>
          </w:p>
        </w:tc>
      </w:tr>
      <w:tr w:rsidR="009D0561" w:rsidRPr="00884756" w14:paraId="46199F2C" w14:textId="77777777" w:rsidTr="004D59C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581B846" w14:textId="77777777" w:rsidR="009D0561" w:rsidRPr="00884756" w:rsidRDefault="009D0561" w:rsidP="004D59C4">
            <w:pPr>
              <w:tabs>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szCs w:val="18"/>
                <w:lang w:val="en-CA"/>
              </w:rPr>
            </w:pPr>
            <w:r w:rsidRPr="00884756">
              <w:rPr>
                <w:rFonts w:eastAsia="Malgun Gothic"/>
                <w:b/>
                <w:bCs/>
                <w:noProof/>
                <w:sz w:val="20"/>
                <w:szCs w:val="18"/>
                <w:lang w:val="en-CA"/>
              </w:rPr>
              <w:tab/>
              <w:t>fixed_shutter_interval_within_clvs_flag</w:t>
            </w:r>
          </w:p>
        </w:tc>
        <w:tc>
          <w:tcPr>
            <w:tcW w:w="1157" w:type="dxa"/>
            <w:tcBorders>
              <w:top w:val="single" w:sz="4" w:space="0" w:color="auto"/>
              <w:left w:val="single" w:sz="4" w:space="0" w:color="auto"/>
              <w:bottom w:val="single" w:sz="4" w:space="0" w:color="auto"/>
              <w:right w:val="single" w:sz="4" w:space="0" w:color="auto"/>
            </w:tcBorders>
            <w:hideMark/>
          </w:tcPr>
          <w:p w14:paraId="5C871ABD" w14:textId="77777777" w:rsidR="009D0561" w:rsidRPr="00884756" w:rsidRDefault="009D0561" w:rsidP="004D59C4">
            <w:pPr>
              <w:keepNext/>
              <w:keepLines/>
              <w:overflowPunct/>
              <w:autoSpaceDE/>
              <w:adjustRightInd/>
              <w:spacing w:before="20" w:after="40"/>
              <w:jc w:val="center"/>
              <w:rPr>
                <w:rFonts w:eastAsia="Malgun Gothic"/>
                <w:bCs/>
                <w:sz w:val="20"/>
                <w:szCs w:val="18"/>
                <w:lang w:val="en-CA"/>
              </w:rPr>
            </w:pPr>
            <w:r w:rsidRPr="00884756">
              <w:rPr>
                <w:rFonts w:eastAsia="Malgun Gothic"/>
                <w:bCs/>
                <w:sz w:val="20"/>
                <w:szCs w:val="18"/>
                <w:lang w:val="en-CA"/>
              </w:rPr>
              <w:t>u(1)</w:t>
            </w:r>
          </w:p>
        </w:tc>
      </w:tr>
      <w:tr w:rsidR="009D0561" w:rsidRPr="00884756" w14:paraId="79B025EC" w14:textId="77777777" w:rsidTr="004D59C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FFC4502" w14:textId="77777777" w:rsidR="009D0561" w:rsidRPr="00884756" w:rsidRDefault="009D0561" w:rsidP="004D59C4">
            <w:pPr>
              <w:tabs>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szCs w:val="18"/>
                <w:lang w:val="en-CA"/>
              </w:rPr>
            </w:pPr>
            <w:r w:rsidRPr="00884756">
              <w:rPr>
                <w:rFonts w:eastAsia="Malgun Gothic"/>
                <w:bCs/>
                <w:noProof/>
                <w:sz w:val="20"/>
                <w:szCs w:val="18"/>
                <w:lang w:val="en-CA"/>
              </w:rPr>
              <w:tab/>
              <w:t>if( fixed_shutter_interval_within_clvs_flag )</w:t>
            </w:r>
          </w:p>
        </w:tc>
        <w:tc>
          <w:tcPr>
            <w:tcW w:w="1157" w:type="dxa"/>
            <w:tcBorders>
              <w:top w:val="single" w:sz="4" w:space="0" w:color="auto"/>
              <w:left w:val="single" w:sz="4" w:space="0" w:color="auto"/>
              <w:bottom w:val="single" w:sz="4" w:space="0" w:color="auto"/>
              <w:right w:val="single" w:sz="4" w:space="0" w:color="auto"/>
            </w:tcBorders>
          </w:tcPr>
          <w:p w14:paraId="6BF03863" w14:textId="77777777" w:rsidR="009D0561" w:rsidRPr="00884756" w:rsidRDefault="009D0561" w:rsidP="004D59C4">
            <w:pPr>
              <w:keepNext/>
              <w:keepLines/>
              <w:overflowPunct/>
              <w:autoSpaceDE/>
              <w:adjustRightInd/>
              <w:spacing w:before="20" w:after="40"/>
              <w:jc w:val="center"/>
              <w:rPr>
                <w:rFonts w:eastAsia="Malgun Gothic"/>
                <w:bCs/>
                <w:sz w:val="20"/>
                <w:szCs w:val="18"/>
                <w:lang w:val="en-CA"/>
              </w:rPr>
            </w:pPr>
          </w:p>
        </w:tc>
      </w:tr>
      <w:tr w:rsidR="009D0561" w:rsidRPr="00884756" w14:paraId="6F9F8DF8" w14:textId="77777777" w:rsidTr="004D59C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5ABC797" w14:textId="77777777" w:rsidR="009D0561" w:rsidRPr="00884756" w:rsidRDefault="009D0561" w:rsidP="004D59C4">
            <w:pPr>
              <w:tabs>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szCs w:val="18"/>
                <w:lang w:val="en-CA"/>
              </w:rPr>
            </w:pPr>
            <w:r w:rsidRPr="00884756">
              <w:rPr>
                <w:rFonts w:eastAsia="Malgun Gothic"/>
                <w:bCs/>
                <w:noProof/>
                <w:sz w:val="20"/>
                <w:szCs w:val="18"/>
                <w:lang w:val="en-CA"/>
              </w:rPr>
              <w:tab/>
            </w:r>
            <w:r w:rsidRPr="00884756">
              <w:rPr>
                <w:rFonts w:eastAsia="Malgun Gothic"/>
                <w:bCs/>
                <w:noProof/>
                <w:sz w:val="20"/>
                <w:szCs w:val="18"/>
                <w:lang w:val="en-CA"/>
              </w:rPr>
              <w:tab/>
            </w:r>
            <w:r w:rsidRPr="00884756">
              <w:rPr>
                <w:rFonts w:eastAsia="Malgun Gothic"/>
                <w:b/>
                <w:bCs/>
                <w:noProof/>
                <w:sz w:val="20"/>
                <w:szCs w:val="18"/>
                <w:lang w:val="en-CA"/>
              </w:rPr>
              <w:t>sii_num_units_in_shutter_interval</w:t>
            </w:r>
          </w:p>
        </w:tc>
        <w:tc>
          <w:tcPr>
            <w:tcW w:w="1157" w:type="dxa"/>
            <w:tcBorders>
              <w:top w:val="single" w:sz="4" w:space="0" w:color="auto"/>
              <w:left w:val="single" w:sz="4" w:space="0" w:color="auto"/>
              <w:bottom w:val="single" w:sz="4" w:space="0" w:color="auto"/>
              <w:right w:val="single" w:sz="4" w:space="0" w:color="auto"/>
            </w:tcBorders>
            <w:hideMark/>
          </w:tcPr>
          <w:p w14:paraId="5A14EB9B" w14:textId="77777777" w:rsidR="009D0561" w:rsidRPr="00884756" w:rsidRDefault="009D0561" w:rsidP="004D59C4">
            <w:pPr>
              <w:keepNext/>
              <w:keepLines/>
              <w:overflowPunct/>
              <w:autoSpaceDE/>
              <w:adjustRightInd/>
              <w:spacing w:before="20" w:after="40"/>
              <w:jc w:val="center"/>
              <w:rPr>
                <w:rFonts w:eastAsia="Malgun Gothic"/>
                <w:bCs/>
                <w:sz w:val="20"/>
                <w:szCs w:val="18"/>
                <w:lang w:val="en-CA"/>
              </w:rPr>
            </w:pPr>
            <w:r w:rsidRPr="00884756">
              <w:rPr>
                <w:rFonts w:eastAsia="Malgun Gothic"/>
                <w:bCs/>
                <w:noProof/>
                <w:sz w:val="20"/>
                <w:szCs w:val="18"/>
                <w:lang w:val="en-CA"/>
              </w:rPr>
              <w:t>u(32)</w:t>
            </w:r>
          </w:p>
        </w:tc>
      </w:tr>
      <w:tr w:rsidR="009D0561" w:rsidRPr="00884756" w14:paraId="634A53EE" w14:textId="77777777" w:rsidTr="004D59C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7165C2D" w14:textId="77777777" w:rsidR="009D0561" w:rsidRPr="00884756" w:rsidRDefault="009D0561" w:rsidP="004D59C4">
            <w:pPr>
              <w:tabs>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szCs w:val="18"/>
                <w:lang w:val="en-CA"/>
              </w:rPr>
            </w:pPr>
            <w:r w:rsidRPr="00884756">
              <w:rPr>
                <w:rFonts w:eastAsia="Malgun Gothic"/>
                <w:bCs/>
                <w:noProof/>
                <w:sz w:val="20"/>
                <w:szCs w:val="18"/>
                <w:lang w:val="en-CA"/>
              </w:rPr>
              <w:tab/>
              <w:t>else {</w:t>
            </w:r>
          </w:p>
        </w:tc>
        <w:tc>
          <w:tcPr>
            <w:tcW w:w="1157" w:type="dxa"/>
            <w:tcBorders>
              <w:top w:val="single" w:sz="4" w:space="0" w:color="auto"/>
              <w:left w:val="single" w:sz="4" w:space="0" w:color="auto"/>
              <w:bottom w:val="single" w:sz="4" w:space="0" w:color="auto"/>
              <w:right w:val="single" w:sz="4" w:space="0" w:color="auto"/>
            </w:tcBorders>
          </w:tcPr>
          <w:p w14:paraId="0FDB1892" w14:textId="77777777" w:rsidR="009D0561" w:rsidRPr="00884756" w:rsidRDefault="009D0561" w:rsidP="004D59C4">
            <w:pPr>
              <w:keepNext/>
              <w:keepLines/>
              <w:overflowPunct/>
              <w:autoSpaceDE/>
              <w:adjustRightInd/>
              <w:spacing w:before="20" w:after="40"/>
              <w:jc w:val="center"/>
              <w:rPr>
                <w:rFonts w:eastAsia="Malgun Gothic"/>
                <w:bCs/>
                <w:sz w:val="20"/>
                <w:szCs w:val="18"/>
                <w:lang w:val="en-CA"/>
              </w:rPr>
            </w:pPr>
          </w:p>
        </w:tc>
      </w:tr>
      <w:tr w:rsidR="009D0561" w:rsidRPr="00884756" w14:paraId="59B6DE40" w14:textId="77777777" w:rsidTr="004D59C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3582C8D3" w14:textId="77777777" w:rsidR="009D0561" w:rsidRPr="00884756" w:rsidRDefault="009D0561" w:rsidP="004D59C4">
            <w:pPr>
              <w:tabs>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szCs w:val="18"/>
                <w:lang w:val="en-CA"/>
              </w:rPr>
            </w:pPr>
            <w:r w:rsidRPr="00884756">
              <w:rPr>
                <w:rFonts w:eastAsia="Malgun Gothic"/>
                <w:bCs/>
                <w:noProof/>
                <w:sz w:val="20"/>
                <w:szCs w:val="18"/>
                <w:lang w:val="en-CA"/>
              </w:rPr>
              <w:tab/>
            </w:r>
            <w:r w:rsidRPr="00884756">
              <w:rPr>
                <w:rFonts w:eastAsia="Malgun Gothic"/>
                <w:bCs/>
                <w:noProof/>
                <w:sz w:val="20"/>
                <w:szCs w:val="18"/>
                <w:lang w:val="en-CA"/>
              </w:rPr>
              <w:tab/>
            </w:r>
            <w:r w:rsidRPr="00884756">
              <w:rPr>
                <w:rFonts w:eastAsia="Malgun Gothic"/>
                <w:b/>
                <w:bCs/>
                <w:noProof/>
                <w:sz w:val="20"/>
                <w:szCs w:val="18"/>
                <w:lang w:val="en-CA"/>
              </w:rPr>
              <w:t>sii_max_sub_layers_minus1</w:t>
            </w:r>
          </w:p>
        </w:tc>
        <w:tc>
          <w:tcPr>
            <w:tcW w:w="1157" w:type="dxa"/>
            <w:tcBorders>
              <w:top w:val="single" w:sz="4" w:space="0" w:color="auto"/>
              <w:left w:val="single" w:sz="4" w:space="0" w:color="auto"/>
              <w:bottom w:val="single" w:sz="4" w:space="0" w:color="auto"/>
              <w:right w:val="single" w:sz="4" w:space="0" w:color="auto"/>
            </w:tcBorders>
            <w:hideMark/>
          </w:tcPr>
          <w:p w14:paraId="755F07B0" w14:textId="77777777" w:rsidR="009D0561" w:rsidRPr="00884756" w:rsidRDefault="009D0561" w:rsidP="004D59C4">
            <w:pPr>
              <w:keepNext/>
              <w:keepLines/>
              <w:overflowPunct/>
              <w:autoSpaceDE/>
              <w:adjustRightInd/>
              <w:spacing w:before="20" w:after="40"/>
              <w:jc w:val="center"/>
              <w:rPr>
                <w:rFonts w:eastAsia="Malgun Gothic"/>
                <w:bCs/>
                <w:sz w:val="20"/>
                <w:szCs w:val="18"/>
                <w:lang w:val="en-CA"/>
              </w:rPr>
            </w:pPr>
            <w:r w:rsidRPr="00884756">
              <w:rPr>
                <w:rFonts w:eastAsia="Malgun Gothic"/>
                <w:bCs/>
                <w:sz w:val="20"/>
                <w:szCs w:val="18"/>
                <w:lang w:val="en-CA"/>
              </w:rPr>
              <w:t>u(3)</w:t>
            </w:r>
          </w:p>
        </w:tc>
      </w:tr>
      <w:tr w:rsidR="009D0561" w:rsidRPr="00884756" w14:paraId="34207A52" w14:textId="77777777" w:rsidTr="004D59C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7792C11" w14:textId="77777777" w:rsidR="009D0561" w:rsidRPr="00884756" w:rsidRDefault="009D0561" w:rsidP="004D59C4">
            <w:pPr>
              <w:tabs>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szCs w:val="18"/>
                <w:lang w:val="en-CA"/>
              </w:rPr>
            </w:pPr>
            <w:r w:rsidRPr="00884756">
              <w:rPr>
                <w:rFonts w:eastAsia="Malgun Gothic"/>
                <w:bCs/>
                <w:noProof/>
                <w:sz w:val="20"/>
                <w:szCs w:val="18"/>
                <w:lang w:val="en-CA"/>
              </w:rPr>
              <w:tab/>
            </w:r>
            <w:r w:rsidRPr="00884756">
              <w:rPr>
                <w:rFonts w:eastAsia="Malgun Gothic"/>
                <w:bCs/>
                <w:noProof/>
                <w:sz w:val="20"/>
                <w:szCs w:val="18"/>
                <w:lang w:val="en-CA"/>
              </w:rPr>
              <w:tab/>
              <w:t>for( i = 0; i  &lt;=  sii_max_sub_layers_minus1; i++ )</w:t>
            </w:r>
          </w:p>
        </w:tc>
        <w:tc>
          <w:tcPr>
            <w:tcW w:w="1157" w:type="dxa"/>
            <w:tcBorders>
              <w:top w:val="single" w:sz="4" w:space="0" w:color="auto"/>
              <w:left w:val="single" w:sz="4" w:space="0" w:color="auto"/>
              <w:bottom w:val="single" w:sz="4" w:space="0" w:color="auto"/>
              <w:right w:val="single" w:sz="4" w:space="0" w:color="auto"/>
            </w:tcBorders>
          </w:tcPr>
          <w:p w14:paraId="5E9C7AD1" w14:textId="77777777" w:rsidR="009D0561" w:rsidRPr="00884756" w:rsidRDefault="009D0561" w:rsidP="004D59C4">
            <w:pPr>
              <w:keepNext/>
              <w:keepLines/>
              <w:overflowPunct/>
              <w:autoSpaceDE/>
              <w:adjustRightInd/>
              <w:spacing w:before="20" w:after="40"/>
              <w:jc w:val="center"/>
              <w:rPr>
                <w:rFonts w:eastAsia="Malgun Gothic"/>
                <w:bCs/>
                <w:sz w:val="20"/>
                <w:szCs w:val="18"/>
                <w:lang w:val="en-CA"/>
              </w:rPr>
            </w:pPr>
          </w:p>
        </w:tc>
      </w:tr>
      <w:tr w:rsidR="009D0561" w:rsidRPr="00884756" w14:paraId="7DE66719" w14:textId="77777777" w:rsidTr="004D59C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D015FD3" w14:textId="77777777" w:rsidR="009D0561" w:rsidRPr="00884756" w:rsidRDefault="009D0561" w:rsidP="004D59C4">
            <w:pPr>
              <w:tabs>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szCs w:val="18"/>
                <w:lang w:val="en-CA"/>
              </w:rPr>
            </w:pPr>
            <w:r w:rsidRPr="00884756">
              <w:rPr>
                <w:rFonts w:eastAsia="Malgun Gothic"/>
                <w:b/>
                <w:bCs/>
                <w:noProof/>
                <w:sz w:val="20"/>
                <w:szCs w:val="18"/>
                <w:lang w:val="en-CA"/>
              </w:rPr>
              <w:tab/>
            </w:r>
            <w:r w:rsidRPr="00884756">
              <w:rPr>
                <w:rFonts w:eastAsia="Malgun Gothic"/>
                <w:b/>
                <w:bCs/>
                <w:noProof/>
                <w:sz w:val="20"/>
                <w:szCs w:val="18"/>
                <w:lang w:val="en-CA"/>
              </w:rPr>
              <w:tab/>
            </w:r>
            <w:r w:rsidRPr="00884756">
              <w:rPr>
                <w:rFonts w:eastAsia="Malgun Gothic"/>
                <w:b/>
                <w:bCs/>
                <w:noProof/>
                <w:sz w:val="20"/>
                <w:szCs w:val="18"/>
                <w:lang w:val="en-CA"/>
              </w:rPr>
              <w:tab/>
            </w:r>
            <w:bookmarkStart w:id="2" w:name="_Hlk100152175"/>
            <w:r w:rsidRPr="00884756">
              <w:rPr>
                <w:rFonts w:eastAsia="Malgun Gothic"/>
                <w:b/>
                <w:bCs/>
                <w:noProof/>
                <w:sz w:val="20"/>
                <w:szCs w:val="18"/>
                <w:lang w:val="en-CA"/>
              </w:rPr>
              <w:t>sub_layer_num_units_in_shutter_interval</w:t>
            </w:r>
            <w:r w:rsidRPr="00884756">
              <w:rPr>
                <w:rFonts w:eastAsia="Malgun Gothic"/>
                <w:bCs/>
                <w:noProof/>
                <w:sz w:val="20"/>
                <w:szCs w:val="18"/>
                <w:lang w:val="en-CA"/>
              </w:rPr>
              <w:t>[ i ]</w:t>
            </w:r>
            <w:bookmarkEnd w:id="2"/>
          </w:p>
        </w:tc>
        <w:tc>
          <w:tcPr>
            <w:tcW w:w="1157" w:type="dxa"/>
            <w:tcBorders>
              <w:top w:val="single" w:sz="4" w:space="0" w:color="auto"/>
              <w:left w:val="single" w:sz="4" w:space="0" w:color="auto"/>
              <w:bottom w:val="single" w:sz="4" w:space="0" w:color="auto"/>
              <w:right w:val="single" w:sz="4" w:space="0" w:color="auto"/>
            </w:tcBorders>
            <w:hideMark/>
          </w:tcPr>
          <w:p w14:paraId="18C5F8CC" w14:textId="77777777" w:rsidR="009D0561" w:rsidRPr="00884756" w:rsidRDefault="009D0561" w:rsidP="004D59C4">
            <w:pPr>
              <w:keepNext/>
              <w:keepLines/>
              <w:overflowPunct/>
              <w:autoSpaceDE/>
              <w:adjustRightInd/>
              <w:spacing w:before="20" w:after="40"/>
              <w:jc w:val="center"/>
              <w:rPr>
                <w:rFonts w:eastAsia="Malgun Gothic"/>
                <w:bCs/>
                <w:sz w:val="20"/>
                <w:szCs w:val="18"/>
                <w:lang w:val="en-CA"/>
              </w:rPr>
            </w:pPr>
            <w:r w:rsidRPr="00884756">
              <w:rPr>
                <w:rFonts w:eastAsia="Malgun Gothic"/>
                <w:bCs/>
                <w:sz w:val="20"/>
                <w:szCs w:val="18"/>
                <w:lang w:val="en-CA"/>
              </w:rPr>
              <w:t>u(32)</w:t>
            </w:r>
          </w:p>
        </w:tc>
      </w:tr>
      <w:tr w:rsidR="009D0561" w:rsidRPr="00884756" w14:paraId="124AE928" w14:textId="77777777" w:rsidTr="004D59C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B0E24BE" w14:textId="77777777" w:rsidR="009D0561" w:rsidRPr="00884756" w:rsidRDefault="009D0561" w:rsidP="004D59C4">
            <w:pPr>
              <w:tabs>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szCs w:val="18"/>
                <w:lang w:val="en-CA"/>
              </w:rPr>
            </w:pPr>
            <w:r w:rsidRPr="00884756">
              <w:rPr>
                <w:rFonts w:eastAsia="Malgun Gothic"/>
                <w:bCs/>
                <w:noProof/>
                <w:sz w:val="20"/>
                <w:szCs w:val="18"/>
                <w:lang w:val="en-CA"/>
              </w:rPr>
              <w:tab/>
              <w:t>}</w:t>
            </w:r>
          </w:p>
        </w:tc>
        <w:tc>
          <w:tcPr>
            <w:tcW w:w="1157" w:type="dxa"/>
            <w:tcBorders>
              <w:top w:val="single" w:sz="4" w:space="0" w:color="auto"/>
              <w:left w:val="single" w:sz="4" w:space="0" w:color="auto"/>
              <w:bottom w:val="single" w:sz="4" w:space="0" w:color="auto"/>
              <w:right w:val="single" w:sz="4" w:space="0" w:color="auto"/>
            </w:tcBorders>
          </w:tcPr>
          <w:p w14:paraId="38A44DD6" w14:textId="77777777" w:rsidR="009D0561" w:rsidRPr="00884756" w:rsidRDefault="009D0561" w:rsidP="004D59C4">
            <w:pPr>
              <w:keepNext/>
              <w:keepLines/>
              <w:spacing w:before="20" w:after="40"/>
              <w:jc w:val="center"/>
              <w:rPr>
                <w:bCs/>
                <w:sz w:val="20"/>
                <w:szCs w:val="18"/>
                <w:lang w:val="en-CA"/>
              </w:rPr>
            </w:pPr>
          </w:p>
        </w:tc>
      </w:tr>
      <w:tr w:rsidR="009D0561" w:rsidRPr="00884756" w14:paraId="603636E1" w14:textId="77777777" w:rsidTr="004D59C4">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EDF51E9" w14:textId="77777777" w:rsidR="009D0561" w:rsidRPr="00884756" w:rsidRDefault="009D0561" w:rsidP="004D59C4">
            <w:pPr>
              <w:tabs>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szCs w:val="18"/>
                <w:lang w:val="en-CA"/>
              </w:rPr>
            </w:pPr>
            <w:r w:rsidRPr="00884756">
              <w:rPr>
                <w:rFonts w:eastAsia="Malgun Gothic"/>
                <w:bCs/>
                <w:noProof/>
                <w:sz w:val="20"/>
                <w:szCs w:val="18"/>
                <w:lang w:val="en-CA"/>
              </w:rPr>
              <w:t>}</w:t>
            </w:r>
          </w:p>
        </w:tc>
        <w:tc>
          <w:tcPr>
            <w:tcW w:w="1157" w:type="dxa"/>
            <w:tcBorders>
              <w:top w:val="single" w:sz="4" w:space="0" w:color="auto"/>
              <w:left w:val="single" w:sz="4" w:space="0" w:color="auto"/>
              <w:bottom w:val="single" w:sz="4" w:space="0" w:color="auto"/>
              <w:right w:val="single" w:sz="4" w:space="0" w:color="auto"/>
            </w:tcBorders>
          </w:tcPr>
          <w:p w14:paraId="38564231" w14:textId="77777777" w:rsidR="009D0561" w:rsidRPr="00884756" w:rsidRDefault="009D0561" w:rsidP="004D59C4">
            <w:pPr>
              <w:keepNext/>
              <w:keepLines/>
              <w:spacing w:before="20" w:after="40"/>
              <w:jc w:val="center"/>
              <w:rPr>
                <w:bCs/>
                <w:sz w:val="20"/>
                <w:szCs w:val="18"/>
                <w:lang w:val="en-CA"/>
              </w:rPr>
            </w:pPr>
          </w:p>
        </w:tc>
      </w:tr>
    </w:tbl>
    <w:p w14:paraId="177CCEEC" w14:textId="77777777" w:rsidR="00C21A8D" w:rsidRPr="00C21A8D" w:rsidRDefault="00C21A8D" w:rsidP="00C21A8D">
      <w:pPr>
        <w:tabs>
          <w:tab w:val="left" w:pos="400"/>
        </w:tabs>
        <w:ind w:left="400" w:hanging="400"/>
        <w:rPr>
          <w:sz w:val="20"/>
        </w:rPr>
      </w:pPr>
    </w:p>
    <w:p w14:paraId="1363508B" w14:textId="2EC3F6FB" w:rsidR="009D0561" w:rsidRPr="009D0561" w:rsidRDefault="009D0561" w:rsidP="009D0561">
      <w:pPr>
        <w:pStyle w:val="Annex3"/>
      </w:pPr>
      <w:r w:rsidRPr="00893E19">
        <w:rPr>
          <w:noProof/>
          <w:lang w:val="en-CA"/>
        </w:rPr>
        <w:lastRenderedPageBreak/>
        <w:t>8.</w:t>
      </w:r>
      <w:r>
        <w:rPr>
          <w:noProof/>
          <w:lang w:val="en-CA"/>
        </w:rPr>
        <w:t>27</w:t>
      </w:r>
      <w:r w:rsidRPr="00893E19">
        <w:rPr>
          <w:noProof/>
          <w:lang w:val="en-CA"/>
        </w:rPr>
        <w:t>.</w:t>
      </w:r>
      <w:r>
        <w:rPr>
          <w:noProof/>
          <w:lang w:val="en-CA"/>
        </w:rPr>
        <w:t>2</w:t>
      </w:r>
      <w:r w:rsidRPr="00893E19">
        <w:rPr>
          <w:noProof/>
          <w:lang w:val="en-CA"/>
        </w:rPr>
        <w:t xml:space="preserve"> </w:t>
      </w:r>
      <w:r w:rsidRPr="009D0561">
        <w:t>Shutter interval information SEI message syntax</w:t>
      </w:r>
    </w:p>
    <w:p w14:paraId="3F32F03D" w14:textId="77777777" w:rsidR="009D0561" w:rsidRPr="00884756" w:rsidRDefault="009D0561" w:rsidP="009D0561">
      <w:pPr>
        <w:rPr>
          <w:noProof/>
          <w:sz w:val="20"/>
          <w:szCs w:val="18"/>
          <w:lang w:val="en-CA"/>
        </w:rPr>
      </w:pPr>
      <w:r w:rsidRPr="00884756">
        <w:rPr>
          <w:noProof/>
          <w:sz w:val="20"/>
          <w:szCs w:val="18"/>
          <w:lang w:val="en-CA"/>
        </w:rPr>
        <w:t>The shutter interval information SEI message indicates the shutter interval for the associated video source pictures prior to encoding, e.g., for camera-captured content, the shutter interval is amount of time that an image sensor is exposed to produce each source picture.</w:t>
      </w:r>
    </w:p>
    <w:p w14:paraId="20373438" w14:textId="77777777" w:rsidR="009D0561" w:rsidRPr="00884756" w:rsidRDefault="009D0561" w:rsidP="009D0561">
      <w:pPr>
        <w:rPr>
          <w:noProof/>
          <w:sz w:val="20"/>
          <w:szCs w:val="18"/>
        </w:rPr>
      </w:pPr>
      <w:r w:rsidRPr="00884756">
        <w:rPr>
          <w:noProof/>
          <w:sz w:val="20"/>
          <w:szCs w:val="18"/>
        </w:rPr>
        <w:t>When a shutter interval information SEI message is present for any picture of a CLVS of a particular layer, a shutter interval information SEI message shall be present for the first picture of the CLVS. The shutter interval information SEI message persists for the current layer in decoding order from the current picture until the end of the CLVS. All shutter interval information SEI messages that apply to the same CLVS shall have the same content.</w:t>
      </w:r>
    </w:p>
    <w:p w14:paraId="00DB1CF1" w14:textId="1ADFA8DD" w:rsidR="009D0561" w:rsidRPr="00884756" w:rsidRDefault="009D0561" w:rsidP="009D0561">
      <w:pPr>
        <w:rPr>
          <w:noProof/>
          <w:sz w:val="20"/>
          <w:szCs w:val="18"/>
          <w:lang w:val="en-CA"/>
        </w:rPr>
      </w:pPr>
      <w:bookmarkStart w:id="3" w:name="_Hlk25240989"/>
      <w:r w:rsidRPr="00884756">
        <w:rPr>
          <w:b/>
          <w:noProof/>
          <w:sz w:val="20"/>
          <w:szCs w:val="18"/>
          <w:lang w:val="en-CA"/>
        </w:rPr>
        <w:t>sii_time_scale</w:t>
      </w:r>
      <w:bookmarkEnd w:id="3"/>
      <w:r w:rsidRPr="00884756">
        <w:rPr>
          <w:noProof/>
          <w:sz w:val="20"/>
          <w:szCs w:val="18"/>
          <w:lang w:val="en-CA"/>
        </w:rPr>
        <w:t xml:space="preserve"> specifies the number of time units that pass in one second. The value of sii_time_scale shall be greater than 0. For example, a time coordinate system that measures time using a 27 MHz clock has an sii_time_scale of</w:t>
      </w:r>
      <w:r w:rsidR="00C21A8D">
        <w:rPr>
          <w:noProof/>
          <w:sz w:val="20"/>
          <w:szCs w:val="18"/>
          <w:lang w:val="en-CA"/>
        </w:rPr>
        <w:t> </w:t>
      </w:r>
      <w:r w:rsidRPr="00884756">
        <w:rPr>
          <w:noProof/>
          <w:sz w:val="20"/>
          <w:szCs w:val="18"/>
          <w:lang w:val="en-CA"/>
        </w:rPr>
        <w:t>27 000 000.</w:t>
      </w:r>
    </w:p>
    <w:p w14:paraId="70F1FFCC" w14:textId="52E5AF2E" w:rsidR="009D0561" w:rsidRPr="005103AD" w:rsidRDefault="009D0561" w:rsidP="009D0561">
      <w:pPr>
        <w:rPr>
          <w:noProof/>
          <w:sz w:val="20"/>
          <w:lang w:val="en-CA"/>
        </w:rPr>
      </w:pPr>
      <w:r w:rsidRPr="005103AD">
        <w:rPr>
          <w:b/>
          <w:noProof/>
          <w:sz w:val="20"/>
          <w:lang w:val="en-CA"/>
        </w:rPr>
        <w:t>fixed_</w:t>
      </w:r>
      <w:r w:rsidRPr="00E053F1">
        <w:rPr>
          <w:b/>
          <w:bCs/>
          <w:noProof/>
          <w:sz w:val="20"/>
          <w:lang w:val="en-CA"/>
        </w:rPr>
        <w:t>shutter_interval</w:t>
      </w:r>
      <w:r w:rsidRPr="00E053F1">
        <w:rPr>
          <w:b/>
          <w:noProof/>
          <w:sz w:val="20"/>
          <w:lang w:val="en-CA"/>
        </w:rPr>
        <w:t>_within_clvs_flag</w:t>
      </w:r>
      <w:r w:rsidRPr="005F5937">
        <w:rPr>
          <w:bCs/>
          <w:noProof/>
          <w:sz w:val="20"/>
          <w:lang w:val="en-CA"/>
        </w:rPr>
        <w:t xml:space="preserve"> </w:t>
      </w:r>
      <w:r w:rsidRPr="002C0341">
        <w:rPr>
          <w:noProof/>
          <w:sz w:val="20"/>
          <w:lang w:val="en-CA"/>
        </w:rPr>
        <w:t>equal to 1 specifies that the indicated shutter interval is the same for all temporal sub</w:t>
      </w:r>
      <w:r w:rsidRPr="00F04EA4">
        <w:rPr>
          <w:noProof/>
          <w:sz w:val="20"/>
          <w:lang w:val="en-CA"/>
        </w:rPr>
        <w:t>layers in the CLVS. fixed_shutter_interval_within_clvs_flag</w:t>
      </w:r>
      <w:r w:rsidRPr="00F04EA4">
        <w:rPr>
          <w:b/>
          <w:noProof/>
          <w:sz w:val="20"/>
          <w:lang w:val="en-CA"/>
        </w:rPr>
        <w:t xml:space="preserve"> </w:t>
      </w:r>
      <w:r w:rsidRPr="00F04EA4">
        <w:rPr>
          <w:noProof/>
          <w:sz w:val="20"/>
          <w:lang w:val="en-CA"/>
        </w:rPr>
        <w:t>equal to 0 specifies that the indicated shutter interval may not be the same for all temporal sublayers in the CLVS.</w:t>
      </w:r>
    </w:p>
    <w:p w14:paraId="0EEF226F" w14:textId="77777777" w:rsidR="009D0561" w:rsidRPr="00884756" w:rsidRDefault="009D0561" w:rsidP="009D0561">
      <w:pPr>
        <w:rPr>
          <w:noProof/>
          <w:sz w:val="20"/>
          <w:szCs w:val="18"/>
          <w:lang w:val="en-CA"/>
        </w:rPr>
      </w:pPr>
      <w:r w:rsidRPr="00884756">
        <w:rPr>
          <w:b/>
          <w:bCs/>
          <w:noProof/>
          <w:sz w:val="20"/>
          <w:szCs w:val="18"/>
          <w:lang w:val="en-CA"/>
        </w:rPr>
        <w:t>sii_num_units_in_shutter_interval</w:t>
      </w:r>
      <w:r w:rsidRPr="00884756">
        <w:rPr>
          <w:noProof/>
          <w:sz w:val="20"/>
          <w:szCs w:val="18"/>
          <w:lang w:val="en-CA"/>
        </w:rPr>
        <w:t>, when fixed_shutter_interval_within_clvs_flag is equal to 1, specifies the number of time units of a clock operating at the frequency sii_time_scale Hz that corresponds to the indicated shutter interval of each picture in the CLVS. The value 0 may be used to indicate that the associated video content contains screen capture content, computer generated content, or other non-camera-captured content.</w:t>
      </w:r>
    </w:p>
    <w:p w14:paraId="0708BBF1" w14:textId="77777777" w:rsidR="009D0561" w:rsidRPr="00884756" w:rsidRDefault="009D0561" w:rsidP="009D0561">
      <w:pPr>
        <w:rPr>
          <w:noProof/>
          <w:sz w:val="20"/>
          <w:szCs w:val="18"/>
          <w:lang w:val="en-CA"/>
        </w:rPr>
      </w:pPr>
      <w:r w:rsidRPr="00884756">
        <w:rPr>
          <w:noProof/>
          <w:sz w:val="20"/>
          <w:szCs w:val="18"/>
          <w:lang w:val="en-CA"/>
        </w:rPr>
        <w:t>The indicated shutter interval, denoted by the variable shutterInterval, in units of seconds, is equal to the quotient of sii_num_units_in_shutter_interval divided by sii_time_scale. For example, to represent a shutter interval equal to 0.04 seconds, sii_time_scale may be equal to 27 000 000 and sii_num_units_in_shutter_interval may be equal to 1 080 000.</w:t>
      </w:r>
    </w:p>
    <w:p w14:paraId="751EC831" w14:textId="6138C524" w:rsidR="009D0561" w:rsidRPr="002F3C8A" w:rsidRDefault="009D0561" w:rsidP="009D0561">
      <w:pPr>
        <w:rPr>
          <w:noProof/>
          <w:sz w:val="20"/>
        </w:rPr>
      </w:pPr>
      <w:r w:rsidRPr="005103AD">
        <w:rPr>
          <w:b/>
          <w:noProof/>
          <w:sz w:val="20"/>
          <w:lang w:val="en-CA"/>
        </w:rPr>
        <w:t>sii_max_sub_layers_minus1</w:t>
      </w:r>
      <w:r w:rsidRPr="00E053F1">
        <w:rPr>
          <w:noProof/>
          <w:sz w:val="20"/>
          <w:lang w:val="en-CA"/>
        </w:rPr>
        <w:t xml:space="preserve"> plus 1 specifies the maximum number of temporal sub</w:t>
      </w:r>
      <w:r w:rsidRPr="00F04EA4">
        <w:rPr>
          <w:noProof/>
          <w:sz w:val="20"/>
          <w:lang w:val="en-CA"/>
        </w:rPr>
        <w:t>layers that may be present in each CLVS referring to the SPS.</w:t>
      </w:r>
    </w:p>
    <w:p w14:paraId="38F2F01E" w14:textId="59EFED5D" w:rsidR="009D0561" w:rsidRPr="003F3F11" w:rsidRDefault="009D0561" w:rsidP="009D0561">
      <w:pPr>
        <w:pStyle w:val="Note1"/>
      </w:pPr>
      <w:r w:rsidRPr="003F3F11">
        <w:t>NOTE – </w:t>
      </w:r>
      <w:r w:rsidRPr="000F1BA1">
        <w:rPr>
          <w:lang w:val="en-CA"/>
        </w:rPr>
        <w:t xml:space="preserve">For example, the information conveyed in this SEI message is intended to be adequate for purposes corresponding to the use of ATSC </w:t>
      </w:r>
      <w:r w:rsidRPr="001F22CA">
        <w:rPr>
          <w:lang w:val="en-CA"/>
        </w:rPr>
        <w:t>A/341</w:t>
      </w:r>
      <w:r w:rsidRPr="000F1BA1">
        <w:rPr>
          <w:lang w:val="en-CA"/>
        </w:rPr>
        <w:t>:20</w:t>
      </w:r>
      <w:r w:rsidR="00743513">
        <w:rPr>
          <w:lang w:val="en-CA"/>
        </w:rPr>
        <w:t>22-03</w:t>
      </w:r>
      <w:r w:rsidRPr="000F1BA1">
        <w:rPr>
          <w:lang w:val="en-CA"/>
        </w:rPr>
        <w:t xml:space="preserve"> Annex D when sii_max_sub_layers_minus1 is equal to 1 and fixed_shutter_interval_within_clvs_flag is equal to 0</w:t>
      </w:r>
      <w:r w:rsidRPr="003F3F11">
        <w:t>.</w:t>
      </w:r>
    </w:p>
    <w:p w14:paraId="5AF29387" w14:textId="000645D5" w:rsidR="009D0561" w:rsidRPr="00884756" w:rsidRDefault="009D0561" w:rsidP="009D0561">
      <w:pPr>
        <w:rPr>
          <w:bCs/>
          <w:noProof/>
          <w:sz w:val="20"/>
          <w:szCs w:val="18"/>
          <w:lang w:val="en-CA"/>
        </w:rPr>
      </w:pPr>
      <w:r w:rsidRPr="00884756">
        <w:rPr>
          <w:b/>
          <w:noProof/>
          <w:sz w:val="20"/>
          <w:szCs w:val="18"/>
          <w:lang w:val="en-CA"/>
        </w:rPr>
        <w:t>sub_layer_</w:t>
      </w:r>
      <w:r w:rsidRPr="00884756">
        <w:rPr>
          <w:b/>
          <w:bCs/>
          <w:noProof/>
          <w:sz w:val="20"/>
          <w:szCs w:val="18"/>
          <w:lang w:val="en-CA"/>
        </w:rPr>
        <w:t>num_units_in_shutter</w:t>
      </w:r>
      <w:r w:rsidRPr="00884756">
        <w:rPr>
          <w:b/>
          <w:noProof/>
          <w:sz w:val="20"/>
          <w:szCs w:val="18"/>
          <w:lang w:val="en-CA"/>
        </w:rPr>
        <w:t>_interval</w:t>
      </w:r>
      <w:r w:rsidRPr="00884756">
        <w:rPr>
          <w:noProof/>
          <w:sz w:val="20"/>
          <w:szCs w:val="18"/>
          <w:lang w:val="en-CA"/>
        </w:rPr>
        <w:t xml:space="preserve">[ i ], when present, specifies the number of time units of a clock operating at the frequency sii_time_scale Hz that corresponds to the shutter interval of each picture with </w:t>
      </w:r>
      <w:r w:rsidR="00511B1F">
        <w:rPr>
          <w:noProof/>
          <w:sz w:val="20"/>
          <w:szCs w:val="18"/>
          <w:lang w:val="en-CA"/>
        </w:rPr>
        <w:t>temporal sublayer identifier</w:t>
      </w:r>
      <w:r w:rsidR="00511B1F" w:rsidRPr="00884756">
        <w:rPr>
          <w:noProof/>
          <w:sz w:val="20"/>
          <w:szCs w:val="18"/>
          <w:lang w:val="en-CA"/>
        </w:rPr>
        <w:t xml:space="preserve"> </w:t>
      </w:r>
      <w:r w:rsidRPr="00884756">
        <w:rPr>
          <w:noProof/>
          <w:sz w:val="20"/>
          <w:szCs w:val="18"/>
          <w:lang w:val="en-CA"/>
        </w:rPr>
        <w:t xml:space="preserve">equal to i in the CLVS. The </w:t>
      </w:r>
      <w:r w:rsidRPr="00884756">
        <w:rPr>
          <w:bCs/>
          <w:noProof/>
          <w:sz w:val="20"/>
          <w:szCs w:val="18"/>
          <w:lang w:val="en-CA"/>
        </w:rPr>
        <w:t>shutter interval</w:t>
      </w:r>
      <w:r w:rsidRPr="00884756">
        <w:rPr>
          <w:noProof/>
          <w:sz w:val="20"/>
          <w:szCs w:val="18"/>
          <w:lang w:val="en-CA"/>
        </w:rPr>
        <w:t xml:space="preserve"> for </w:t>
      </w:r>
      <w:r w:rsidR="00F04EA4">
        <w:rPr>
          <w:noProof/>
          <w:sz w:val="20"/>
          <w:szCs w:val="18"/>
          <w:lang w:val="en-CA"/>
        </w:rPr>
        <w:t>each picture</w:t>
      </w:r>
      <w:r w:rsidRPr="00884756">
        <w:rPr>
          <w:noProof/>
          <w:sz w:val="20"/>
          <w:szCs w:val="18"/>
          <w:lang w:val="en-CA"/>
        </w:rPr>
        <w:t xml:space="preserve"> with </w:t>
      </w:r>
      <w:r w:rsidR="00511B1F">
        <w:rPr>
          <w:noProof/>
          <w:sz w:val="20"/>
          <w:szCs w:val="18"/>
          <w:lang w:val="en-CA"/>
        </w:rPr>
        <w:t>temporal sublayer identifier</w:t>
      </w:r>
      <w:r w:rsidR="00511B1F" w:rsidRPr="00884756">
        <w:rPr>
          <w:noProof/>
          <w:sz w:val="20"/>
          <w:szCs w:val="18"/>
          <w:lang w:val="en-CA"/>
        </w:rPr>
        <w:t xml:space="preserve"> </w:t>
      </w:r>
      <w:r w:rsidRPr="00884756">
        <w:rPr>
          <w:noProof/>
          <w:sz w:val="20"/>
          <w:szCs w:val="18"/>
          <w:lang w:val="en-CA"/>
        </w:rPr>
        <w:t xml:space="preserve">equal to </w:t>
      </w:r>
      <w:r w:rsidR="002F3C8A">
        <w:rPr>
          <w:noProof/>
          <w:sz w:val="20"/>
          <w:szCs w:val="18"/>
          <w:lang w:val="en-CA"/>
        </w:rPr>
        <w:t>i</w:t>
      </w:r>
      <w:r w:rsidR="00F04EA4">
        <w:rPr>
          <w:noProof/>
          <w:sz w:val="20"/>
          <w:szCs w:val="18"/>
          <w:lang w:val="en-CA"/>
        </w:rPr>
        <w:t xml:space="preserve"> in the CLVS</w:t>
      </w:r>
      <w:r w:rsidRPr="00884756">
        <w:rPr>
          <w:bCs/>
          <w:noProof/>
          <w:sz w:val="20"/>
          <w:szCs w:val="18"/>
          <w:lang w:val="en-CA"/>
        </w:rPr>
        <w:t>, denoted by the variable subLayerShutterInterval[</w:t>
      </w:r>
      <w:r w:rsidRPr="00884756">
        <w:rPr>
          <w:noProof/>
          <w:sz w:val="20"/>
          <w:szCs w:val="18"/>
          <w:lang w:val="en-CA"/>
        </w:rPr>
        <w:t> i </w:t>
      </w:r>
      <w:r w:rsidRPr="00884756">
        <w:rPr>
          <w:bCs/>
          <w:noProof/>
          <w:sz w:val="20"/>
          <w:szCs w:val="18"/>
          <w:lang w:val="en-CA"/>
        </w:rPr>
        <w:t xml:space="preserve">], in units of seconds, </w:t>
      </w:r>
      <w:r w:rsidRPr="00884756">
        <w:rPr>
          <w:noProof/>
          <w:sz w:val="20"/>
          <w:szCs w:val="18"/>
          <w:lang w:val="en-CA"/>
        </w:rPr>
        <w:t>is equal to the quotient of sub_layer_num_units_in_shutter_interval</w:t>
      </w:r>
      <w:r w:rsidRPr="00884756">
        <w:rPr>
          <w:bCs/>
          <w:noProof/>
          <w:sz w:val="20"/>
          <w:szCs w:val="18"/>
          <w:lang w:val="en-CA"/>
        </w:rPr>
        <w:t>[</w:t>
      </w:r>
      <w:r w:rsidRPr="00884756">
        <w:rPr>
          <w:noProof/>
          <w:sz w:val="20"/>
          <w:szCs w:val="18"/>
          <w:lang w:val="en-CA"/>
        </w:rPr>
        <w:t> i </w:t>
      </w:r>
      <w:r w:rsidRPr="00884756">
        <w:rPr>
          <w:bCs/>
          <w:noProof/>
          <w:sz w:val="20"/>
          <w:szCs w:val="18"/>
          <w:lang w:val="en-CA"/>
        </w:rPr>
        <w:t>]</w:t>
      </w:r>
      <w:r w:rsidRPr="00884756">
        <w:rPr>
          <w:noProof/>
          <w:sz w:val="20"/>
          <w:szCs w:val="18"/>
          <w:lang w:val="en-CA"/>
        </w:rPr>
        <w:t xml:space="preserve"> divided by sii_time_scale.</w:t>
      </w:r>
    </w:p>
    <w:p w14:paraId="271279B6" w14:textId="530CF4DF" w:rsidR="009D0561" w:rsidRPr="00884756" w:rsidRDefault="009D0561" w:rsidP="009D0561">
      <w:pPr>
        <w:keepNext/>
        <w:rPr>
          <w:noProof/>
          <w:sz w:val="20"/>
          <w:szCs w:val="18"/>
          <w:lang w:val="en-CA"/>
        </w:rPr>
      </w:pPr>
      <w:r w:rsidRPr="00884756">
        <w:rPr>
          <w:noProof/>
          <w:sz w:val="20"/>
          <w:szCs w:val="18"/>
          <w:lang w:val="en-CA"/>
        </w:rPr>
        <w:t>The variable subLayerShutterInterval</w:t>
      </w:r>
      <w:r w:rsidRPr="00884756">
        <w:rPr>
          <w:bCs/>
          <w:noProof/>
          <w:sz w:val="20"/>
          <w:szCs w:val="18"/>
          <w:lang w:val="en-CA"/>
        </w:rPr>
        <w:t>[</w:t>
      </w:r>
      <w:r w:rsidRPr="00884756">
        <w:rPr>
          <w:noProof/>
          <w:sz w:val="20"/>
          <w:szCs w:val="18"/>
          <w:lang w:val="en-CA"/>
        </w:rPr>
        <w:t> i </w:t>
      </w:r>
      <w:r w:rsidRPr="00884756">
        <w:rPr>
          <w:bCs/>
          <w:noProof/>
          <w:sz w:val="20"/>
          <w:szCs w:val="18"/>
          <w:lang w:val="en-CA"/>
        </w:rPr>
        <w:t xml:space="preserve">], corresponding to the indicated shutter interval of each picture </w:t>
      </w:r>
      <w:r w:rsidRPr="00884756">
        <w:rPr>
          <w:noProof/>
          <w:sz w:val="20"/>
          <w:szCs w:val="18"/>
          <w:lang w:val="en-CA"/>
        </w:rPr>
        <w:t xml:space="preserve">with </w:t>
      </w:r>
      <w:r w:rsidR="00511B1F">
        <w:rPr>
          <w:noProof/>
          <w:sz w:val="20"/>
          <w:szCs w:val="18"/>
          <w:lang w:val="en-CA"/>
        </w:rPr>
        <w:t>temporal sublayer identifier</w:t>
      </w:r>
      <w:r w:rsidR="00511B1F" w:rsidRPr="00884756">
        <w:rPr>
          <w:noProof/>
          <w:sz w:val="20"/>
          <w:szCs w:val="18"/>
          <w:lang w:val="en-CA"/>
        </w:rPr>
        <w:t xml:space="preserve"> </w:t>
      </w:r>
      <w:r w:rsidRPr="00884756">
        <w:rPr>
          <w:noProof/>
          <w:sz w:val="20"/>
          <w:szCs w:val="18"/>
          <w:lang w:val="en-CA"/>
        </w:rPr>
        <w:t>equal to i in the CLVS, is thus derived as follows:</w:t>
      </w:r>
    </w:p>
    <w:p w14:paraId="0AD40287" w14:textId="267F9E73" w:rsidR="009D0561" w:rsidRPr="00A64C20" w:rsidRDefault="009D0561" w:rsidP="009D0561">
      <w:pPr>
        <w:pStyle w:val="Equation"/>
        <w:ind w:left="562"/>
        <w:rPr>
          <w:bCs/>
          <w:noProof/>
          <w:sz w:val="20"/>
          <w:szCs w:val="18"/>
        </w:rPr>
      </w:pPr>
      <w:bookmarkStart w:id="4" w:name="_Hlk100148559"/>
      <w:r w:rsidRPr="00884756">
        <w:rPr>
          <w:noProof/>
          <w:sz w:val="20"/>
          <w:szCs w:val="18"/>
          <w:lang w:val="en-CA"/>
        </w:rPr>
        <w:t>if( fixed_shutter_interval_within_clvs_flag )</w:t>
      </w:r>
      <w:r w:rsidRPr="00884756">
        <w:rPr>
          <w:noProof/>
          <w:sz w:val="20"/>
          <w:szCs w:val="18"/>
          <w:lang w:val="en-CA"/>
        </w:rPr>
        <w:br/>
      </w:r>
      <w:r w:rsidRPr="00884756">
        <w:rPr>
          <w:noProof/>
          <w:sz w:val="20"/>
          <w:szCs w:val="18"/>
          <w:lang w:val="en-CA"/>
        </w:rPr>
        <w:tab/>
        <w:t>subLayerShutterInterval[ i ] = sii_num_units_in_shutter_interval ÷ sii_time_scale</w:t>
      </w:r>
      <w:r w:rsidRPr="00884756">
        <w:rPr>
          <w:noProof/>
          <w:sz w:val="20"/>
          <w:szCs w:val="18"/>
          <w:lang w:val="en-CA"/>
        </w:rPr>
        <w:tab/>
      </w:r>
      <w:r w:rsidRPr="00884756">
        <w:rPr>
          <w:sz w:val="20"/>
          <w:szCs w:val="18"/>
        </w:rPr>
        <w:t>(</w:t>
      </w:r>
      <w:r w:rsidR="002F6758">
        <w:rPr>
          <w:sz w:val="20"/>
          <w:szCs w:val="18"/>
        </w:rPr>
        <w:t>7</w:t>
      </w:r>
      <w:r w:rsidR="00081FC3">
        <w:rPr>
          <w:sz w:val="20"/>
          <w:szCs w:val="18"/>
        </w:rPr>
        <w:t>2</w:t>
      </w:r>
      <w:r w:rsidRPr="00884756">
        <w:rPr>
          <w:sz w:val="20"/>
          <w:szCs w:val="18"/>
        </w:rPr>
        <w:t>)</w:t>
      </w:r>
      <w:r w:rsidRPr="00884756">
        <w:rPr>
          <w:noProof/>
          <w:sz w:val="20"/>
          <w:szCs w:val="18"/>
          <w:lang w:val="en-CA"/>
        </w:rPr>
        <w:br/>
        <w:t>else</w:t>
      </w:r>
      <w:r w:rsidRPr="00884756">
        <w:rPr>
          <w:noProof/>
          <w:sz w:val="20"/>
          <w:szCs w:val="18"/>
          <w:lang w:val="en-CA"/>
        </w:rPr>
        <w:br/>
      </w:r>
      <w:r w:rsidRPr="00884756">
        <w:rPr>
          <w:noProof/>
          <w:sz w:val="20"/>
          <w:szCs w:val="18"/>
          <w:lang w:val="en-CA"/>
        </w:rPr>
        <w:tab/>
        <w:t>subLayerShutterInterval[ i ] = sub_layer_num_units_in_shutter_interval[ i ] ÷ sii_time_scale</w:t>
      </w:r>
    </w:p>
    <w:bookmarkEnd w:id="4"/>
    <w:p w14:paraId="53052B60" w14:textId="65495ECF" w:rsidR="004C196E" w:rsidRPr="004C196E" w:rsidRDefault="009822AD" w:rsidP="004C196E">
      <w:pPr>
        <w:pStyle w:val="ListParagraph"/>
        <w:keepNext/>
        <w:keepLines/>
        <w:numPr>
          <w:ilvl w:val="1"/>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outlineLvl w:val="1"/>
        <w:rPr>
          <w:rFonts w:eastAsia="SimSun"/>
          <w:b/>
          <w:lang w:val="en-CA"/>
        </w:rPr>
      </w:pPr>
      <w:r>
        <w:rPr>
          <w:rFonts w:eastAsia="SimSun"/>
          <w:b/>
          <w:lang w:val="en-CA"/>
        </w:rPr>
        <w:t xml:space="preserve"> </w:t>
      </w:r>
      <w:r w:rsidR="002F6758" w:rsidRPr="002F6758">
        <w:rPr>
          <w:rFonts w:eastAsia="SimSun"/>
          <w:b/>
          <w:lang w:val="en-CA"/>
        </w:rPr>
        <w:t>Neural-network post-filter characteristics SEI message</w:t>
      </w:r>
    </w:p>
    <w:p w14:paraId="252D5C0F" w14:textId="2F68DF40" w:rsidR="002F6758" w:rsidRDefault="002F6758" w:rsidP="002F6758">
      <w:pPr>
        <w:pStyle w:val="Annex3"/>
      </w:pPr>
      <w:r w:rsidRPr="00893E19">
        <w:rPr>
          <w:noProof/>
          <w:lang w:val="en-CA"/>
        </w:rPr>
        <w:t>8.</w:t>
      </w:r>
      <w:r>
        <w:rPr>
          <w:noProof/>
          <w:lang w:val="en-CA"/>
        </w:rPr>
        <w:t>2</w:t>
      </w:r>
      <w:r w:rsidR="009822AD">
        <w:rPr>
          <w:noProof/>
          <w:lang w:val="en-CA"/>
        </w:rPr>
        <w:t>8</w:t>
      </w:r>
      <w:r w:rsidRPr="00893E19">
        <w:rPr>
          <w:noProof/>
          <w:lang w:val="en-CA"/>
        </w:rPr>
        <w:t xml:space="preserve">.1 </w:t>
      </w:r>
      <w:r>
        <w:t>Neural-network post-filter characteristics SEI message</w:t>
      </w:r>
      <w:r w:rsidRPr="009D0561">
        <w:t xml:space="preserve"> syntax</w:t>
      </w:r>
    </w:p>
    <w:p w14:paraId="089C6C65" w14:textId="77777777" w:rsidR="006F6155" w:rsidRPr="002F3C8A" w:rsidRDefault="006F6155" w:rsidP="002F3C8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2"/>
      </w:tblGrid>
      <w:tr w:rsidR="006F6155" w:rsidRPr="006F6155" w14:paraId="504D91A0" w14:textId="77777777" w:rsidTr="004D59C4">
        <w:trPr>
          <w:trHeight w:val="204"/>
          <w:jc w:val="center"/>
        </w:trPr>
        <w:tc>
          <w:tcPr>
            <w:tcW w:w="7920" w:type="dxa"/>
          </w:tcPr>
          <w:p w14:paraId="5F42D9AE" w14:textId="77777777" w:rsidR="006F6155" w:rsidRPr="006F6155" w:rsidRDefault="006F6155" w:rsidP="006F6155">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sz w:val="20"/>
                <w:lang w:val="en-GB"/>
              </w:rPr>
              <w:t>nn_post_filter_characteristics( payloadSize ) {</w:t>
            </w:r>
          </w:p>
        </w:tc>
        <w:tc>
          <w:tcPr>
            <w:tcW w:w="1162" w:type="dxa"/>
          </w:tcPr>
          <w:p w14:paraId="22A5DE4A" w14:textId="77777777" w:rsidR="006F6155" w:rsidRPr="006F6155" w:rsidRDefault="006F6155" w:rsidP="006F61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6F6155">
              <w:rPr>
                <w:rFonts w:eastAsia="SimSun"/>
                <w:b/>
                <w:bCs/>
                <w:sz w:val="20"/>
                <w:lang w:val="en-GB"/>
              </w:rPr>
              <w:t>Descriptor</w:t>
            </w:r>
          </w:p>
        </w:tc>
      </w:tr>
      <w:tr w:rsidR="006F6155" w:rsidRPr="006F6155" w14:paraId="0BA7676E" w14:textId="77777777" w:rsidTr="004D59C4">
        <w:trPr>
          <w:trHeight w:val="204"/>
          <w:jc w:val="center"/>
        </w:trPr>
        <w:tc>
          <w:tcPr>
            <w:tcW w:w="7920" w:type="dxa"/>
          </w:tcPr>
          <w:p w14:paraId="4AD891AC" w14:textId="77777777"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sz w:val="20"/>
                <w:lang w:val="en-GB"/>
              </w:rPr>
            </w:pPr>
            <w:r w:rsidRPr="006F6155">
              <w:rPr>
                <w:rFonts w:eastAsia="SimSun"/>
                <w:sz w:val="20"/>
                <w:lang w:val="en-GB"/>
              </w:rPr>
              <w:tab/>
            </w:r>
            <w:r w:rsidRPr="006F6155">
              <w:rPr>
                <w:rFonts w:eastAsia="SimSun"/>
                <w:b/>
                <w:sz w:val="20"/>
                <w:lang w:val="en-GB"/>
              </w:rPr>
              <w:t>nnpfc_id</w:t>
            </w:r>
          </w:p>
        </w:tc>
        <w:tc>
          <w:tcPr>
            <w:tcW w:w="1162" w:type="dxa"/>
          </w:tcPr>
          <w:p w14:paraId="7159588F" w14:textId="34AED5B9" w:rsidR="006F6155" w:rsidRPr="00883998"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2F3C8A">
              <w:rPr>
                <w:rFonts w:eastAsia="SimSun"/>
                <w:bCs/>
                <w:sz w:val="20"/>
                <w:lang w:val="en-GB"/>
              </w:rPr>
              <w:t>ue(v)</w:t>
            </w:r>
          </w:p>
        </w:tc>
      </w:tr>
      <w:tr w:rsidR="006F6155" w:rsidRPr="006F6155" w14:paraId="167705D0" w14:textId="77777777" w:rsidTr="004D59C4">
        <w:trPr>
          <w:trHeight w:val="204"/>
          <w:jc w:val="center"/>
        </w:trPr>
        <w:tc>
          <w:tcPr>
            <w:tcW w:w="7920" w:type="dxa"/>
          </w:tcPr>
          <w:p w14:paraId="303795A4" w14:textId="77777777"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sz w:val="20"/>
                <w:lang w:val="en-GB"/>
              </w:rPr>
              <w:tab/>
            </w:r>
            <w:r w:rsidRPr="006F6155">
              <w:rPr>
                <w:rFonts w:eastAsia="SimSun"/>
                <w:b/>
                <w:bCs/>
                <w:sz w:val="20"/>
                <w:lang w:val="en-GB"/>
              </w:rPr>
              <w:t>nnpfc_mode_idc</w:t>
            </w:r>
          </w:p>
        </w:tc>
        <w:tc>
          <w:tcPr>
            <w:tcW w:w="1162" w:type="dxa"/>
          </w:tcPr>
          <w:p w14:paraId="5F7494A2" w14:textId="3249ED27" w:rsidR="006F6155" w:rsidRPr="00883998"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2F3C8A">
              <w:rPr>
                <w:rFonts w:eastAsia="SimSun"/>
                <w:bCs/>
                <w:sz w:val="20"/>
                <w:lang w:val="en-GB"/>
              </w:rPr>
              <w:t>ue(v)</w:t>
            </w:r>
          </w:p>
        </w:tc>
      </w:tr>
      <w:tr w:rsidR="006F6155" w:rsidRPr="006F6155" w14:paraId="63E3E163" w14:textId="77777777" w:rsidTr="004D59C4">
        <w:trPr>
          <w:trHeight w:val="204"/>
          <w:jc w:val="center"/>
        </w:trPr>
        <w:tc>
          <w:tcPr>
            <w:tcW w:w="7920" w:type="dxa"/>
          </w:tcPr>
          <w:p w14:paraId="3374F64F" w14:textId="3597FA8C"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sz w:val="20"/>
                <w:lang w:val="en-GB"/>
              </w:rPr>
              <w:tab/>
              <w:t>if( nnpfc_mode_idc   = =  1 ) {</w:t>
            </w:r>
          </w:p>
        </w:tc>
        <w:tc>
          <w:tcPr>
            <w:tcW w:w="1162" w:type="dxa"/>
          </w:tcPr>
          <w:p w14:paraId="2919F54A"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p>
        </w:tc>
      </w:tr>
      <w:tr w:rsidR="006F6155" w:rsidRPr="006F6155" w14:paraId="76F83002" w14:textId="77777777" w:rsidTr="004D59C4">
        <w:trPr>
          <w:trHeight w:val="204"/>
          <w:jc w:val="center"/>
        </w:trPr>
        <w:tc>
          <w:tcPr>
            <w:tcW w:w="7920" w:type="dxa"/>
          </w:tcPr>
          <w:p w14:paraId="384A7413" w14:textId="2273A8B9"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sz w:val="20"/>
                <w:lang w:val="en-GB"/>
              </w:rPr>
              <w:tab/>
            </w:r>
            <w:r w:rsidRPr="006F6155">
              <w:rPr>
                <w:rFonts w:eastAsia="SimSun"/>
                <w:sz w:val="20"/>
                <w:lang w:val="en-GB"/>
              </w:rPr>
              <w:tab/>
            </w:r>
            <w:r w:rsidRPr="006F6155">
              <w:rPr>
                <w:rFonts w:eastAsia="SimSun"/>
                <w:b/>
                <w:bCs/>
                <w:sz w:val="20"/>
                <w:lang w:val="en-GB"/>
              </w:rPr>
              <w:t>nnpfc_purpose</w:t>
            </w:r>
          </w:p>
        </w:tc>
        <w:tc>
          <w:tcPr>
            <w:tcW w:w="1162" w:type="dxa"/>
          </w:tcPr>
          <w:p w14:paraId="1B53BFF7"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6F6155">
              <w:rPr>
                <w:rFonts w:eastAsia="SimSun"/>
                <w:bCs/>
                <w:sz w:val="20"/>
                <w:lang w:val="en-GB"/>
              </w:rPr>
              <w:t>ue(v)</w:t>
            </w:r>
          </w:p>
        </w:tc>
      </w:tr>
      <w:tr w:rsidR="006F6155" w:rsidRPr="006F6155" w14:paraId="52F03183" w14:textId="77777777" w:rsidTr="004D59C4">
        <w:trPr>
          <w:trHeight w:val="204"/>
          <w:jc w:val="center"/>
        </w:trPr>
        <w:tc>
          <w:tcPr>
            <w:tcW w:w="7920" w:type="dxa"/>
          </w:tcPr>
          <w:p w14:paraId="2A56AF4B" w14:textId="7F40CA91"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sz w:val="20"/>
                <w:lang w:val="en-GB"/>
              </w:rPr>
              <w:tab/>
            </w:r>
            <w:r w:rsidRPr="006F6155">
              <w:rPr>
                <w:rFonts w:eastAsia="SimSun"/>
                <w:sz w:val="20"/>
                <w:lang w:val="en-GB"/>
              </w:rPr>
              <w:tab/>
              <w:t xml:space="preserve">if( nnpfc_purpose  = =  </w:t>
            </w:r>
            <w:r w:rsidRPr="002F3C8A">
              <w:rPr>
                <w:rFonts w:eastAsia="SimSun"/>
                <w:sz w:val="20"/>
                <w:lang w:val="en-GB"/>
              </w:rPr>
              <w:t>2</w:t>
            </w:r>
            <w:r w:rsidRPr="006F6155">
              <w:rPr>
                <w:rFonts w:eastAsia="SimSun"/>
                <w:sz w:val="20"/>
                <w:lang w:val="en-GB"/>
              </w:rPr>
              <w:t xml:space="preserve">  | |  nnpfc_purpose  = =  </w:t>
            </w:r>
            <w:r w:rsidRPr="002F3C8A">
              <w:rPr>
                <w:rFonts w:eastAsia="SimSun"/>
                <w:sz w:val="20"/>
                <w:lang w:val="en-GB"/>
              </w:rPr>
              <w:t>4</w:t>
            </w:r>
            <w:r w:rsidRPr="006F6155">
              <w:rPr>
                <w:rFonts w:eastAsia="SimSun"/>
                <w:sz w:val="20"/>
                <w:lang w:val="en-GB"/>
              </w:rPr>
              <w:t xml:space="preserve"> ) {</w:t>
            </w:r>
          </w:p>
        </w:tc>
        <w:tc>
          <w:tcPr>
            <w:tcW w:w="1162" w:type="dxa"/>
          </w:tcPr>
          <w:p w14:paraId="5A8F9FBE"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p>
        </w:tc>
      </w:tr>
      <w:tr w:rsidR="006F6155" w:rsidRPr="006F6155" w14:paraId="2818EBBD" w14:textId="77777777" w:rsidTr="004D59C4">
        <w:trPr>
          <w:trHeight w:val="204"/>
          <w:jc w:val="center"/>
        </w:trPr>
        <w:tc>
          <w:tcPr>
            <w:tcW w:w="7920" w:type="dxa"/>
          </w:tcPr>
          <w:p w14:paraId="63A8413C" w14:textId="73A822CB"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bCs/>
                <w:sz w:val="20"/>
                <w:lang w:val="en-GB"/>
              </w:rPr>
            </w:pPr>
            <w:r w:rsidRPr="006F6155">
              <w:rPr>
                <w:rFonts w:eastAsia="SimSun"/>
                <w:sz w:val="20"/>
                <w:lang w:val="en-GB"/>
              </w:rPr>
              <w:tab/>
            </w:r>
            <w:r w:rsidRPr="006F6155">
              <w:rPr>
                <w:rFonts w:eastAsia="SimSun"/>
                <w:sz w:val="20"/>
                <w:lang w:val="en-GB"/>
              </w:rPr>
              <w:tab/>
            </w:r>
            <w:r w:rsidRPr="006F6155">
              <w:rPr>
                <w:rFonts w:eastAsia="SimSun"/>
                <w:sz w:val="20"/>
                <w:lang w:val="en-GB"/>
              </w:rPr>
              <w:tab/>
            </w:r>
            <w:r w:rsidRPr="006F6155">
              <w:rPr>
                <w:rFonts w:eastAsia="SimSun"/>
                <w:b/>
                <w:bCs/>
                <w:sz w:val="20"/>
                <w:lang w:val="en-GB"/>
              </w:rPr>
              <w:t>nnpfc_out_sub_width_c_flag</w:t>
            </w:r>
          </w:p>
        </w:tc>
        <w:tc>
          <w:tcPr>
            <w:tcW w:w="1162" w:type="dxa"/>
          </w:tcPr>
          <w:p w14:paraId="48DB820C"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6F6155">
              <w:rPr>
                <w:rFonts w:eastAsia="SimSun"/>
                <w:bCs/>
                <w:sz w:val="20"/>
                <w:lang w:val="en-GB"/>
              </w:rPr>
              <w:t>u(1)</w:t>
            </w:r>
          </w:p>
        </w:tc>
      </w:tr>
      <w:tr w:rsidR="006F6155" w:rsidRPr="006F6155" w14:paraId="37C2B3D3" w14:textId="77777777" w:rsidTr="004D59C4">
        <w:trPr>
          <w:trHeight w:val="204"/>
          <w:jc w:val="center"/>
        </w:trPr>
        <w:tc>
          <w:tcPr>
            <w:tcW w:w="7920" w:type="dxa"/>
          </w:tcPr>
          <w:p w14:paraId="5F188248" w14:textId="144BCB59"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bCs/>
                <w:sz w:val="20"/>
                <w:lang w:val="en-GB"/>
              </w:rPr>
            </w:pPr>
            <w:r w:rsidRPr="006F6155">
              <w:rPr>
                <w:rFonts w:eastAsia="SimSun"/>
                <w:sz w:val="20"/>
                <w:lang w:val="en-GB"/>
              </w:rPr>
              <w:lastRenderedPageBreak/>
              <w:tab/>
            </w:r>
            <w:r w:rsidRPr="006F6155">
              <w:rPr>
                <w:rFonts w:eastAsia="SimSun"/>
                <w:sz w:val="20"/>
                <w:lang w:val="en-GB"/>
              </w:rPr>
              <w:tab/>
            </w:r>
            <w:r w:rsidRPr="006F6155">
              <w:rPr>
                <w:rFonts w:eastAsia="SimSun"/>
                <w:sz w:val="20"/>
                <w:lang w:val="en-GB"/>
              </w:rPr>
              <w:tab/>
            </w:r>
            <w:r w:rsidRPr="006F6155">
              <w:rPr>
                <w:rFonts w:eastAsia="SimSun"/>
                <w:b/>
                <w:bCs/>
                <w:sz w:val="20"/>
                <w:lang w:val="en-GB"/>
              </w:rPr>
              <w:t>nnpfc_out_sub_height_c_flag</w:t>
            </w:r>
          </w:p>
        </w:tc>
        <w:tc>
          <w:tcPr>
            <w:tcW w:w="1162" w:type="dxa"/>
          </w:tcPr>
          <w:p w14:paraId="4A4AEF14"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6F6155">
              <w:rPr>
                <w:rFonts w:eastAsia="SimSun"/>
                <w:bCs/>
                <w:sz w:val="20"/>
                <w:lang w:val="en-GB"/>
              </w:rPr>
              <w:t>u(1)</w:t>
            </w:r>
          </w:p>
        </w:tc>
      </w:tr>
      <w:tr w:rsidR="006F6155" w:rsidRPr="006F6155" w14:paraId="7564F502" w14:textId="77777777" w:rsidTr="004D59C4">
        <w:trPr>
          <w:trHeight w:val="204"/>
          <w:jc w:val="center"/>
        </w:trPr>
        <w:tc>
          <w:tcPr>
            <w:tcW w:w="7920" w:type="dxa"/>
          </w:tcPr>
          <w:p w14:paraId="43796C29" w14:textId="3AC4C3B7"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sz w:val="20"/>
                <w:lang w:val="en-GB"/>
              </w:rPr>
              <w:tab/>
            </w:r>
            <w:r w:rsidRPr="006F6155">
              <w:rPr>
                <w:rFonts w:eastAsia="SimSun"/>
                <w:sz w:val="20"/>
                <w:lang w:val="en-GB"/>
              </w:rPr>
              <w:tab/>
              <w:t>}</w:t>
            </w:r>
          </w:p>
        </w:tc>
        <w:tc>
          <w:tcPr>
            <w:tcW w:w="1162" w:type="dxa"/>
          </w:tcPr>
          <w:p w14:paraId="243737D0"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p>
        </w:tc>
      </w:tr>
      <w:tr w:rsidR="006F6155" w:rsidRPr="006F6155" w14:paraId="3D11D689" w14:textId="77777777" w:rsidTr="004D59C4">
        <w:trPr>
          <w:trHeight w:val="204"/>
          <w:jc w:val="center"/>
        </w:trPr>
        <w:tc>
          <w:tcPr>
            <w:tcW w:w="7920" w:type="dxa"/>
          </w:tcPr>
          <w:p w14:paraId="3D1854BF" w14:textId="0F3E91DC"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sz w:val="20"/>
                <w:lang w:val="en-GB"/>
              </w:rPr>
              <w:tab/>
            </w:r>
            <w:r w:rsidRPr="006F6155">
              <w:rPr>
                <w:rFonts w:eastAsia="SimSun"/>
                <w:sz w:val="20"/>
                <w:lang w:val="en-GB"/>
              </w:rPr>
              <w:tab/>
              <w:t xml:space="preserve">if( nnpfc_purpose  = =  </w:t>
            </w:r>
            <w:r w:rsidRPr="002F3C8A">
              <w:rPr>
                <w:rFonts w:eastAsia="SimSun"/>
                <w:sz w:val="20"/>
                <w:lang w:val="en-GB"/>
              </w:rPr>
              <w:t>3</w:t>
            </w:r>
            <w:r w:rsidRPr="006F6155">
              <w:rPr>
                <w:rFonts w:eastAsia="SimSun"/>
                <w:sz w:val="20"/>
                <w:lang w:val="en-GB"/>
              </w:rPr>
              <w:t xml:space="preserve">  | |  nnpfc_purpose  = =  </w:t>
            </w:r>
            <w:r w:rsidRPr="002F3C8A">
              <w:rPr>
                <w:rFonts w:eastAsia="SimSun"/>
                <w:sz w:val="20"/>
                <w:lang w:val="en-GB"/>
              </w:rPr>
              <w:t>4</w:t>
            </w:r>
            <w:r w:rsidRPr="006F6155">
              <w:rPr>
                <w:rFonts w:eastAsia="SimSun"/>
                <w:sz w:val="20"/>
                <w:lang w:val="en-GB"/>
              </w:rPr>
              <w:t xml:space="preserve"> ) {</w:t>
            </w:r>
          </w:p>
        </w:tc>
        <w:tc>
          <w:tcPr>
            <w:tcW w:w="1162" w:type="dxa"/>
          </w:tcPr>
          <w:p w14:paraId="69780983"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p>
        </w:tc>
      </w:tr>
      <w:tr w:rsidR="006F6155" w:rsidRPr="006F6155" w14:paraId="75765990" w14:textId="77777777" w:rsidTr="004D59C4">
        <w:trPr>
          <w:trHeight w:val="204"/>
          <w:jc w:val="center"/>
        </w:trPr>
        <w:tc>
          <w:tcPr>
            <w:tcW w:w="7920" w:type="dxa"/>
          </w:tcPr>
          <w:p w14:paraId="7060077B" w14:textId="6E6E539A"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b/>
                <w:bCs/>
                <w:sz w:val="20"/>
                <w:lang w:val="en-GB"/>
              </w:rPr>
              <w:tab/>
            </w:r>
            <w:r w:rsidRPr="006F6155">
              <w:rPr>
                <w:rFonts w:eastAsia="SimSun"/>
                <w:sz w:val="20"/>
                <w:lang w:val="en-GB"/>
              </w:rPr>
              <w:tab/>
            </w:r>
            <w:r w:rsidRPr="006F6155">
              <w:rPr>
                <w:rFonts w:eastAsia="SimSun"/>
                <w:sz w:val="20"/>
                <w:lang w:val="en-GB"/>
              </w:rPr>
              <w:tab/>
            </w:r>
            <w:r w:rsidRPr="006F6155">
              <w:rPr>
                <w:rFonts w:eastAsiaTheme="minorEastAsia" w:hint="eastAsia"/>
                <w:b/>
                <w:bCs/>
                <w:sz w:val="20"/>
                <w:lang w:val="en-GB" w:eastAsia="ja-JP"/>
              </w:rPr>
              <w:t>nnpfc_</w:t>
            </w:r>
            <w:r w:rsidRPr="006F6155">
              <w:rPr>
                <w:rFonts w:eastAsia="SimSun"/>
                <w:b/>
                <w:bCs/>
                <w:sz w:val="20"/>
                <w:lang w:val="en-GB"/>
              </w:rPr>
              <w:t>pic_width_in_luma_samples</w:t>
            </w:r>
          </w:p>
        </w:tc>
        <w:tc>
          <w:tcPr>
            <w:tcW w:w="1162" w:type="dxa"/>
          </w:tcPr>
          <w:p w14:paraId="2F0BDEFD"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6F6155">
              <w:rPr>
                <w:rFonts w:eastAsia="SimSun"/>
                <w:bCs/>
                <w:sz w:val="20"/>
                <w:lang w:val="en-GB"/>
              </w:rPr>
              <w:t>ue(v)</w:t>
            </w:r>
          </w:p>
        </w:tc>
      </w:tr>
      <w:tr w:rsidR="006F6155" w:rsidRPr="006F6155" w14:paraId="04FD604C" w14:textId="77777777" w:rsidTr="004D59C4">
        <w:trPr>
          <w:trHeight w:val="204"/>
          <w:jc w:val="center"/>
        </w:trPr>
        <w:tc>
          <w:tcPr>
            <w:tcW w:w="7920" w:type="dxa"/>
          </w:tcPr>
          <w:p w14:paraId="5856D85B" w14:textId="198A1B02"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b/>
                <w:bCs/>
                <w:sz w:val="20"/>
                <w:lang w:val="en-GB"/>
              </w:rPr>
              <w:tab/>
            </w:r>
            <w:r w:rsidRPr="006F6155">
              <w:rPr>
                <w:rFonts w:eastAsia="SimSun"/>
                <w:sz w:val="20"/>
                <w:lang w:val="en-GB"/>
              </w:rPr>
              <w:tab/>
            </w:r>
            <w:r w:rsidRPr="006F6155">
              <w:rPr>
                <w:rFonts w:eastAsia="SimSun"/>
                <w:sz w:val="20"/>
                <w:lang w:val="en-GB"/>
              </w:rPr>
              <w:tab/>
            </w:r>
            <w:r w:rsidRPr="006F6155">
              <w:rPr>
                <w:rFonts w:eastAsia="SimSun"/>
                <w:b/>
                <w:bCs/>
                <w:sz w:val="20"/>
                <w:lang w:val="en-GB"/>
              </w:rPr>
              <w:t>nnpfc_pic_height_in_luma_samples</w:t>
            </w:r>
          </w:p>
        </w:tc>
        <w:tc>
          <w:tcPr>
            <w:tcW w:w="1162" w:type="dxa"/>
          </w:tcPr>
          <w:p w14:paraId="16B6FC65"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6F6155">
              <w:rPr>
                <w:rFonts w:eastAsia="SimSun"/>
                <w:bCs/>
                <w:sz w:val="20"/>
                <w:lang w:val="en-GB"/>
              </w:rPr>
              <w:t>ue(v)</w:t>
            </w:r>
          </w:p>
        </w:tc>
      </w:tr>
      <w:tr w:rsidR="006F6155" w:rsidRPr="006F6155" w14:paraId="7ECEE95E" w14:textId="77777777" w:rsidTr="004D59C4">
        <w:trPr>
          <w:trHeight w:val="204"/>
          <w:jc w:val="center"/>
        </w:trPr>
        <w:tc>
          <w:tcPr>
            <w:tcW w:w="7920" w:type="dxa"/>
          </w:tcPr>
          <w:p w14:paraId="07640088" w14:textId="623ACA1B"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sz w:val="20"/>
                <w:lang w:val="en-GB"/>
              </w:rPr>
              <w:tab/>
            </w:r>
            <w:r w:rsidRPr="006F6155">
              <w:rPr>
                <w:rFonts w:eastAsia="SimSun"/>
                <w:sz w:val="20"/>
                <w:lang w:val="en-GB"/>
              </w:rPr>
              <w:tab/>
              <w:t>}</w:t>
            </w:r>
          </w:p>
        </w:tc>
        <w:tc>
          <w:tcPr>
            <w:tcW w:w="1162" w:type="dxa"/>
          </w:tcPr>
          <w:p w14:paraId="2275085F"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p>
        </w:tc>
      </w:tr>
      <w:tr w:rsidR="006F6155" w:rsidRPr="006F6155" w14:paraId="47AA8A53" w14:textId="77777777" w:rsidTr="004D59C4">
        <w:trPr>
          <w:trHeight w:val="204"/>
          <w:jc w:val="center"/>
        </w:trPr>
        <w:tc>
          <w:tcPr>
            <w:tcW w:w="7920" w:type="dxa"/>
          </w:tcPr>
          <w:p w14:paraId="62DBB894" w14:textId="0468585C" w:rsidR="006F6155" w:rsidRPr="006F6155" w:rsidDel="00536064"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sz w:val="20"/>
                <w:lang w:val="en-GB"/>
              </w:rPr>
              <w:tab/>
              <w:t>/* input and output formatting */</w:t>
            </w:r>
          </w:p>
        </w:tc>
        <w:tc>
          <w:tcPr>
            <w:tcW w:w="1162" w:type="dxa"/>
          </w:tcPr>
          <w:p w14:paraId="2244E24E"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p>
        </w:tc>
      </w:tr>
      <w:tr w:rsidR="006F6155" w:rsidRPr="006F6155" w14:paraId="08048287" w14:textId="77777777" w:rsidTr="004D59C4">
        <w:trPr>
          <w:trHeight w:val="204"/>
          <w:jc w:val="center"/>
        </w:trPr>
        <w:tc>
          <w:tcPr>
            <w:tcW w:w="7920" w:type="dxa"/>
          </w:tcPr>
          <w:p w14:paraId="748970A2" w14:textId="32128023"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bCs/>
                <w:sz w:val="20"/>
                <w:lang w:val="en-GB"/>
              </w:rPr>
            </w:pPr>
            <w:r w:rsidRPr="006F6155">
              <w:rPr>
                <w:rFonts w:eastAsia="SimSun"/>
                <w:sz w:val="20"/>
                <w:lang w:val="en-GB"/>
              </w:rPr>
              <w:tab/>
            </w:r>
            <w:r w:rsidRPr="006F6155">
              <w:rPr>
                <w:rFonts w:eastAsia="SimSun"/>
                <w:sz w:val="20"/>
                <w:lang w:val="en-GB"/>
              </w:rPr>
              <w:tab/>
            </w:r>
            <w:r w:rsidRPr="006F6155">
              <w:rPr>
                <w:rFonts w:eastAsia="SimSun"/>
                <w:b/>
                <w:bCs/>
                <w:sz w:val="20"/>
                <w:lang w:val="en-GB"/>
              </w:rPr>
              <w:t>nnpfc_component_last_flag</w:t>
            </w:r>
          </w:p>
        </w:tc>
        <w:tc>
          <w:tcPr>
            <w:tcW w:w="1162" w:type="dxa"/>
          </w:tcPr>
          <w:p w14:paraId="57B2F8ED"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6F6155">
              <w:rPr>
                <w:rFonts w:eastAsia="SimSun"/>
                <w:bCs/>
                <w:sz w:val="20"/>
                <w:lang w:val="en-GB"/>
              </w:rPr>
              <w:t>u(1)</w:t>
            </w:r>
          </w:p>
        </w:tc>
      </w:tr>
      <w:tr w:rsidR="006F6155" w:rsidRPr="006F6155" w14:paraId="194BAB5B" w14:textId="77777777" w:rsidTr="004D59C4">
        <w:trPr>
          <w:trHeight w:val="204"/>
          <w:jc w:val="center"/>
        </w:trPr>
        <w:tc>
          <w:tcPr>
            <w:tcW w:w="7920" w:type="dxa"/>
          </w:tcPr>
          <w:p w14:paraId="30103422" w14:textId="0ACA99D5"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bCs/>
                <w:sz w:val="20"/>
                <w:lang w:val="en-GB"/>
              </w:rPr>
            </w:pPr>
            <w:r w:rsidRPr="006F6155">
              <w:rPr>
                <w:rFonts w:eastAsia="SimSun"/>
                <w:sz w:val="20"/>
                <w:lang w:val="en-GB"/>
              </w:rPr>
              <w:tab/>
            </w:r>
            <w:r w:rsidRPr="006F6155">
              <w:rPr>
                <w:rFonts w:eastAsia="SimSun"/>
                <w:sz w:val="20"/>
                <w:lang w:val="en-GB"/>
              </w:rPr>
              <w:tab/>
            </w:r>
            <w:r w:rsidRPr="006F6155">
              <w:rPr>
                <w:rFonts w:eastAsia="SimSun"/>
                <w:b/>
                <w:bCs/>
                <w:sz w:val="20"/>
                <w:lang w:val="en-GB"/>
              </w:rPr>
              <w:t>nnpfc_inp_sample_idc</w:t>
            </w:r>
          </w:p>
        </w:tc>
        <w:tc>
          <w:tcPr>
            <w:tcW w:w="1162" w:type="dxa"/>
          </w:tcPr>
          <w:p w14:paraId="78ACD3F1"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6F6155">
              <w:rPr>
                <w:rFonts w:eastAsia="SimSun"/>
                <w:bCs/>
                <w:sz w:val="20"/>
                <w:lang w:val="en-GB"/>
              </w:rPr>
              <w:t>ue(v)</w:t>
            </w:r>
          </w:p>
        </w:tc>
      </w:tr>
      <w:tr w:rsidR="006F6155" w:rsidRPr="006F6155" w14:paraId="5F63A6A1" w14:textId="77777777" w:rsidTr="004D59C4">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6F97DA1" w14:textId="197C2F10" w:rsidR="006F6155" w:rsidRPr="006F6155" w:rsidDel="00536064"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sz w:val="20"/>
                <w:lang w:val="en-GB"/>
              </w:rPr>
              <w:tab/>
            </w:r>
            <w:r w:rsidRPr="006F6155">
              <w:rPr>
                <w:rFonts w:eastAsia="SimSun"/>
                <w:sz w:val="20"/>
                <w:lang w:val="en-GB"/>
              </w:rPr>
              <w:tab/>
              <w:t>if( nnpfc_inp_sample_idc  = =  4 )</w:t>
            </w:r>
          </w:p>
        </w:tc>
        <w:tc>
          <w:tcPr>
            <w:tcW w:w="1162" w:type="dxa"/>
            <w:tcBorders>
              <w:top w:val="single" w:sz="4" w:space="0" w:color="auto"/>
              <w:left w:val="single" w:sz="4" w:space="0" w:color="auto"/>
              <w:bottom w:val="single" w:sz="4" w:space="0" w:color="auto"/>
              <w:right w:val="single" w:sz="4" w:space="0" w:color="auto"/>
            </w:tcBorders>
          </w:tcPr>
          <w:p w14:paraId="2C554C7A"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p>
        </w:tc>
      </w:tr>
      <w:tr w:rsidR="006F6155" w:rsidRPr="006F6155" w14:paraId="3BE09ABC" w14:textId="77777777" w:rsidTr="004D59C4">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CFC652E" w14:textId="4C263282" w:rsidR="006F6155" w:rsidRPr="006F6155" w:rsidDel="00536064"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bCs/>
                <w:sz w:val="20"/>
                <w:lang w:val="en-GB"/>
              </w:rPr>
            </w:pPr>
            <w:r w:rsidRPr="006F6155">
              <w:rPr>
                <w:rFonts w:eastAsia="SimSun"/>
                <w:sz w:val="20"/>
                <w:lang w:val="en-GB"/>
              </w:rPr>
              <w:tab/>
            </w:r>
            <w:r w:rsidRPr="006F6155">
              <w:rPr>
                <w:rFonts w:eastAsia="SimSun"/>
                <w:sz w:val="20"/>
                <w:lang w:val="en-GB"/>
              </w:rPr>
              <w:tab/>
            </w:r>
            <w:r w:rsidRPr="006F6155">
              <w:rPr>
                <w:rFonts w:eastAsia="SimSun"/>
                <w:sz w:val="20"/>
                <w:lang w:val="en-GB"/>
              </w:rPr>
              <w:tab/>
            </w:r>
            <w:r w:rsidRPr="006F6155">
              <w:rPr>
                <w:rFonts w:eastAsia="SimSun"/>
                <w:b/>
                <w:bCs/>
                <w:sz w:val="20"/>
                <w:lang w:val="en-GB"/>
              </w:rPr>
              <w:t>nnpfc_inp_tensor_bitdepth_minus8</w:t>
            </w:r>
          </w:p>
        </w:tc>
        <w:tc>
          <w:tcPr>
            <w:tcW w:w="1162" w:type="dxa"/>
            <w:tcBorders>
              <w:top w:val="single" w:sz="4" w:space="0" w:color="auto"/>
              <w:left w:val="single" w:sz="4" w:space="0" w:color="auto"/>
              <w:bottom w:val="single" w:sz="4" w:space="0" w:color="auto"/>
              <w:right w:val="single" w:sz="4" w:space="0" w:color="auto"/>
            </w:tcBorders>
          </w:tcPr>
          <w:p w14:paraId="49C23E66"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6F6155">
              <w:rPr>
                <w:rFonts w:eastAsia="SimSun"/>
                <w:bCs/>
                <w:sz w:val="20"/>
                <w:lang w:val="en-GB"/>
              </w:rPr>
              <w:t>ue(v)</w:t>
            </w:r>
          </w:p>
        </w:tc>
      </w:tr>
      <w:tr w:rsidR="006F6155" w:rsidRPr="006F6155" w14:paraId="06EB39C1" w14:textId="77777777" w:rsidTr="004D59C4">
        <w:trPr>
          <w:trHeight w:val="204"/>
          <w:jc w:val="center"/>
        </w:trPr>
        <w:tc>
          <w:tcPr>
            <w:tcW w:w="7920" w:type="dxa"/>
          </w:tcPr>
          <w:p w14:paraId="329CE34F" w14:textId="706C79D1"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bCs/>
                <w:sz w:val="20"/>
                <w:lang w:val="en-GB"/>
              </w:rPr>
            </w:pPr>
            <w:r w:rsidRPr="006F6155">
              <w:rPr>
                <w:rFonts w:eastAsia="SimSun"/>
                <w:sz w:val="20"/>
                <w:lang w:val="en-GB"/>
              </w:rPr>
              <w:tab/>
            </w:r>
            <w:r w:rsidRPr="006F6155">
              <w:rPr>
                <w:rFonts w:eastAsia="SimSun"/>
                <w:sz w:val="20"/>
                <w:lang w:val="en-GB"/>
              </w:rPr>
              <w:tab/>
            </w:r>
            <w:r w:rsidRPr="006F6155">
              <w:rPr>
                <w:rFonts w:eastAsia="SimSun"/>
                <w:b/>
                <w:bCs/>
                <w:sz w:val="20"/>
                <w:lang w:val="en-GB"/>
              </w:rPr>
              <w:t>nnpfc_inp_order_idc</w:t>
            </w:r>
          </w:p>
        </w:tc>
        <w:tc>
          <w:tcPr>
            <w:tcW w:w="1162" w:type="dxa"/>
          </w:tcPr>
          <w:p w14:paraId="47C90C57"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6F6155">
              <w:rPr>
                <w:rFonts w:eastAsia="SimSun"/>
                <w:bCs/>
                <w:sz w:val="20"/>
                <w:lang w:val="en-GB"/>
              </w:rPr>
              <w:t>ue(v)</w:t>
            </w:r>
          </w:p>
        </w:tc>
      </w:tr>
      <w:tr w:rsidR="006F6155" w:rsidRPr="006F6155" w14:paraId="6AA4B96A" w14:textId="77777777" w:rsidTr="004D59C4">
        <w:trPr>
          <w:trHeight w:val="204"/>
          <w:jc w:val="center"/>
        </w:trPr>
        <w:tc>
          <w:tcPr>
            <w:tcW w:w="7920" w:type="dxa"/>
          </w:tcPr>
          <w:p w14:paraId="091353EB" w14:textId="0C8A49E7"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bCs/>
                <w:sz w:val="20"/>
                <w:lang w:val="en-GB"/>
              </w:rPr>
            </w:pPr>
            <w:r w:rsidRPr="006F6155">
              <w:rPr>
                <w:rFonts w:eastAsia="SimSun"/>
                <w:sz w:val="20"/>
                <w:lang w:val="en-GB"/>
              </w:rPr>
              <w:tab/>
            </w:r>
            <w:r w:rsidRPr="006F6155">
              <w:rPr>
                <w:rFonts w:eastAsia="SimSun"/>
                <w:sz w:val="20"/>
                <w:lang w:val="en-GB"/>
              </w:rPr>
              <w:tab/>
            </w:r>
            <w:r w:rsidRPr="006F6155">
              <w:rPr>
                <w:rFonts w:eastAsia="SimSun"/>
                <w:b/>
                <w:bCs/>
                <w:sz w:val="20"/>
                <w:lang w:val="en-GB"/>
              </w:rPr>
              <w:t>nnpfc_out_sample_idc</w:t>
            </w:r>
          </w:p>
        </w:tc>
        <w:tc>
          <w:tcPr>
            <w:tcW w:w="1162" w:type="dxa"/>
          </w:tcPr>
          <w:p w14:paraId="458717B1"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6F6155">
              <w:rPr>
                <w:rFonts w:eastAsia="SimSun"/>
                <w:bCs/>
                <w:sz w:val="20"/>
                <w:lang w:val="en-GB"/>
              </w:rPr>
              <w:t>ue(v)</w:t>
            </w:r>
          </w:p>
        </w:tc>
      </w:tr>
      <w:tr w:rsidR="006F6155" w:rsidRPr="006F6155" w14:paraId="4069CEA4" w14:textId="77777777" w:rsidTr="004D59C4">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4C6A08B9" w14:textId="3041E9E0" w:rsidR="006F6155" w:rsidRPr="006F6155" w:rsidDel="00536064"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sz w:val="20"/>
                <w:lang w:val="en-GB"/>
              </w:rPr>
              <w:tab/>
            </w:r>
            <w:r w:rsidRPr="006F6155">
              <w:rPr>
                <w:rFonts w:eastAsia="SimSun"/>
                <w:sz w:val="20"/>
                <w:lang w:val="en-GB"/>
              </w:rPr>
              <w:tab/>
              <w:t>if( nnpfc_out_sample_idc  = =  4 )</w:t>
            </w:r>
          </w:p>
        </w:tc>
        <w:tc>
          <w:tcPr>
            <w:tcW w:w="1162" w:type="dxa"/>
            <w:tcBorders>
              <w:top w:val="single" w:sz="4" w:space="0" w:color="auto"/>
              <w:left w:val="single" w:sz="4" w:space="0" w:color="auto"/>
              <w:bottom w:val="single" w:sz="4" w:space="0" w:color="auto"/>
              <w:right w:val="single" w:sz="4" w:space="0" w:color="auto"/>
            </w:tcBorders>
          </w:tcPr>
          <w:p w14:paraId="1ADD8CA8"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p>
        </w:tc>
      </w:tr>
      <w:tr w:rsidR="006F6155" w:rsidRPr="006F6155" w14:paraId="48CD4B35" w14:textId="77777777" w:rsidTr="004D59C4">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629399A" w14:textId="6BB610BC" w:rsidR="006F6155" w:rsidRPr="006F6155" w:rsidDel="00536064"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bCs/>
                <w:sz w:val="20"/>
                <w:lang w:val="en-GB"/>
              </w:rPr>
            </w:pPr>
            <w:r w:rsidRPr="006F6155">
              <w:rPr>
                <w:rFonts w:eastAsia="SimSun"/>
                <w:sz w:val="20"/>
                <w:lang w:val="en-GB"/>
              </w:rPr>
              <w:tab/>
            </w:r>
            <w:r w:rsidRPr="006F6155">
              <w:rPr>
                <w:rFonts w:eastAsia="SimSun"/>
                <w:sz w:val="20"/>
                <w:lang w:val="en-GB"/>
              </w:rPr>
              <w:tab/>
            </w:r>
            <w:r w:rsidRPr="006F6155">
              <w:rPr>
                <w:rFonts w:eastAsia="SimSun"/>
                <w:sz w:val="20"/>
                <w:lang w:val="en-GB"/>
              </w:rPr>
              <w:tab/>
            </w:r>
            <w:r w:rsidRPr="006F6155">
              <w:rPr>
                <w:rFonts w:eastAsia="SimSun"/>
                <w:b/>
                <w:bCs/>
                <w:sz w:val="20"/>
                <w:lang w:val="en-GB"/>
              </w:rPr>
              <w:t>nnpfc_out_tensor_bitdepth_minus8</w:t>
            </w:r>
          </w:p>
        </w:tc>
        <w:tc>
          <w:tcPr>
            <w:tcW w:w="1162" w:type="dxa"/>
            <w:tcBorders>
              <w:top w:val="single" w:sz="4" w:space="0" w:color="auto"/>
              <w:left w:val="single" w:sz="4" w:space="0" w:color="auto"/>
              <w:bottom w:val="single" w:sz="4" w:space="0" w:color="auto"/>
              <w:right w:val="single" w:sz="4" w:space="0" w:color="auto"/>
            </w:tcBorders>
          </w:tcPr>
          <w:p w14:paraId="6693A27C"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6F6155">
              <w:rPr>
                <w:rFonts w:eastAsia="SimSun"/>
                <w:bCs/>
                <w:sz w:val="20"/>
                <w:lang w:val="en-GB"/>
              </w:rPr>
              <w:t>ue(v)</w:t>
            </w:r>
          </w:p>
        </w:tc>
      </w:tr>
      <w:tr w:rsidR="006F6155" w:rsidRPr="006F6155" w14:paraId="4077B652" w14:textId="77777777" w:rsidTr="004D59C4">
        <w:trPr>
          <w:trHeight w:val="204"/>
          <w:jc w:val="center"/>
        </w:trPr>
        <w:tc>
          <w:tcPr>
            <w:tcW w:w="7920" w:type="dxa"/>
          </w:tcPr>
          <w:p w14:paraId="06CB1A22" w14:textId="42ACFEBF"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bCs/>
                <w:sz w:val="20"/>
                <w:lang w:val="en-GB"/>
              </w:rPr>
            </w:pPr>
            <w:r w:rsidRPr="006F6155">
              <w:rPr>
                <w:rFonts w:eastAsia="SimSun"/>
                <w:sz w:val="20"/>
                <w:lang w:val="en-GB"/>
              </w:rPr>
              <w:tab/>
            </w:r>
            <w:r w:rsidRPr="006F6155">
              <w:rPr>
                <w:rFonts w:eastAsia="SimSun"/>
                <w:sz w:val="20"/>
                <w:lang w:val="en-GB"/>
              </w:rPr>
              <w:tab/>
            </w:r>
            <w:bookmarkStart w:id="5" w:name="_Hlk96087661"/>
            <w:r w:rsidRPr="006F6155">
              <w:rPr>
                <w:rFonts w:eastAsia="SimSun"/>
                <w:b/>
                <w:bCs/>
                <w:sz w:val="20"/>
                <w:lang w:val="en-GB"/>
              </w:rPr>
              <w:t>nnpfc_out_order_idc</w:t>
            </w:r>
            <w:bookmarkEnd w:id="5"/>
          </w:p>
        </w:tc>
        <w:tc>
          <w:tcPr>
            <w:tcW w:w="1162" w:type="dxa"/>
          </w:tcPr>
          <w:p w14:paraId="38B630B7"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6F6155">
              <w:rPr>
                <w:rFonts w:eastAsia="SimSun"/>
                <w:bCs/>
                <w:sz w:val="20"/>
                <w:lang w:val="en-GB"/>
              </w:rPr>
              <w:t>ue(v)</w:t>
            </w:r>
          </w:p>
        </w:tc>
      </w:tr>
      <w:tr w:rsidR="006F6155" w:rsidRPr="006F6155" w14:paraId="3C89DB34" w14:textId="77777777" w:rsidTr="004D59C4">
        <w:trPr>
          <w:trHeight w:val="204"/>
          <w:jc w:val="center"/>
        </w:trPr>
        <w:tc>
          <w:tcPr>
            <w:tcW w:w="7920" w:type="dxa"/>
          </w:tcPr>
          <w:p w14:paraId="4B9A3976" w14:textId="01B5C85F"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bCs/>
                <w:sz w:val="20"/>
                <w:lang w:val="en-GB"/>
              </w:rPr>
            </w:pPr>
            <w:r w:rsidRPr="006F6155">
              <w:rPr>
                <w:rFonts w:eastAsia="SimSun"/>
                <w:sz w:val="20"/>
                <w:lang w:val="en-GB"/>
              </w:rPr>
              <w:tab/>
            </w:r>
            <w:r w:rsidRPr="006F6155">
              <w:rPr>
                <w:rFonts w:eastAsia="SimSun"/>
                <w:sz w:val="20"/>
                <w:lang w:val="en-GB"/>
              </w:rPr>
              <w:tab/>
            </w:r>
            <w:r w:rsidRPr="006F6155">
              <w:rPr>
                <w:rFonts w:eastAsia="SimSun"/>
                <w:b/>
                <w:bCs/>
                <w:sz w:val="20"/>
                <w:lang w:val="en-GB"/>
              </w:rPr>
              <w:t>nnpfc_constant_patch_size_flag</w:t>
            </w:r>
          </w:p>
        </w:tc>
        <w:tc>
          <w:tcPr>
            <w:tcW w:w="1162" w:type="dxa"/>
          </w:tcPr>
          <w:p w14:paraId="769B3D41"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6F6155">
              <w:rPr>
                <w:rFonts w:eastAsia="SimSun"/>
                <w:bCs/>
                <w:sz w:val="20"/>
                <w:lang w:val="en-GB"/>
              </w:rPr>
              <w:t>u(1)</w:t>
            </w:r>
          </w:p>
        </w:tc>
      </w:tr>
      <w:tr w:rsidR="006F6155" w:rsidRPr="006F6155" w14:paraId="4C407641" w14:textId="77777777" w:rsidTr="004D59C4">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0FAB25A5" w14:textId="35D495F7" w:rsidR="006F6155" w:rsidRPr="006F6155" w:rsidRDefault="006F6155" w:rsidP="006F6155">
            <w:pPr>
              <w:tabs>
                <w:tab w:val="clear" w:pos="360"/>
                <w:tab w:val="clear" w:pos="1080"/>
                <w:tab w:val="clear" w:pos="1440"/>
                <w:tab w:val="clear" w:pos="1800"/>
                <w:tab w:val="left" w:pos="216"/>
                <w:tab w:val="left" w:pos="432"/>
                <w:tab w:val="left" w:pos="639"/>
                <w:tab w:val="left" w:pos="864"/>
                <w:tab w:val="left" w:pos="962"/>
                <w:tab w:val="left" w:pos="1191"/>
                <w:tab w:val="left" w:pos="1296"/>
                <w:tab w:val="left" w:pos="1512"/>
                <w:tab w:val="left" w:pos="1588"/>
                <w:tab w:val="left" w:pos="1728"/>
                <w:tab w:val="left" w:pos="1944"/>
                <w:tab w:val="left" w:pos="1985"/>
              </w:tabs>
              <w:spacing w:before="20" w:after="40"/>
              <w:rPr>
                <w:rFonts w:eastAsiaTheme="minorEastAsia"/>
                <w:noProof/>
                <w:sz w:val="20"/>
                <w:lang w:val="en-CA"/>
              </w:rPr>
            </w:pPr>
            <w:r w:rsidRPr="006F6155">
              <w:rPr>
                <w:rFonts w:eastAsia="SimSun"/>
                <w:sz w:val="20"/>
                <w:lang w:val="en-GB"/>
              </w:rPr>
              <w:tab/>
            </w:r>
            <w:r w:rsidRPr="006F6155">
              <w:rPr>
                <w:rFonts w:eastAsia="SimSun"/>
                <w:sz w:val="20"/>
                <w:lang w:val="en-GB"/>
              </w:rPr>
              <w:tab/>
            </w:r>
            <w:r w:rsidRPr="006F6155">
              <w:rPr>
                <w:rFonts w:eastAsia="SimSun"/>
                <w:b/>
                <w:bCs/>
                <w:sz w:val="20"/>
                <w:lang w:val="en-GB"/>
              </w:rPr>
              <w:t>nnpfc_patch_width_minus1</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33CFF6EB" w14:textId="77777777" w:rsidR="006F6155" w:rsidRPr="006F6155" w:rsidRDefault="006F6155" w:rsidP="006F6155">
            <w:pPr>
              <w:tabs>
                <w:tab w:val="clear" w:pos="360"/>
                <w:tab w:val="clear" w:pos="720"/>
                <w:tab w:val="clear" w:pos="1080"/>
                <w:tab w:val="clear" w:pos="1440"/>
                <w:tab w:val="clear" w:pos="1800"/>
                <w:tab w:val="left" w:pos="794"/>
                <w:tab w:val="left" w:pos="1191"/>
                <w:tab w:val="left" w:pos="1588"/>
                <w:tab w:val="left" w:pos="1985"/>
              </w:tabs>
              <w:overflowPunct/>
              <w:autoSpaceDE/>
              <w:adjustRightInd/>
              <w:spacing w:before="20" w:after="40"/>
              <w:jc w:val="center"/>
              <w:rPr>
                <w:rFonts w:eastAsiaTheme="minorEastAsia"/>
                <w:noProof/>
                <w:sz w:val="20"/>
                <w:lang w:val="en-CA"/>
              </w:rPr>
            </w:pPr>
            <w:r w:rsidRPr="006F6155">
              <w:rPr>
                <w:rFonts w:eastAsiaTheme="minorEastAsia"/>
                <w:noProof/>
                <w:sz w:val="20"/>
                <w:lang w:val="en-CA"/>
              </w:rPr>
              <w:t>ue(v)</w:t>
            </w:r>
          </w:p>
        </w:tc>
      </w:tr>
      <w:tr w:rsidR="006F6155" w:rsidRPr="006F6155" w14:paraId="11D90AB8" w14:textId="77777777" w:rsidTr="004D59C4">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60057021" w14:textId="3789FA14" w:rsidR="006F6155" w:rsidRPr="006F6155" w:rsidRDefault="006F6155" w:rsidP="006F6155">
            <w:pPr>
              <w:tabs>
                <w:tab w:val="clear" w:pos="360"/>
                <w:tab w:val="clear" w:pos="1080"/>
                <w:tab w:val="clear" w:pos="1440"/>
                <w:tab w:val="clear" w:pos="1800"/>
                <w:tab w:val="left" w:pos="216"/>
                <w:tab w:val="left" w:pos="432"/>
                <w:tab w:val="left" w:pos="639"/>
                <w:tab w:val="left" w:pos="864"/>
                <w:tab w:val="left" w:pos="962"/>
                <w:tab w:val="left" w:pos="1191"/>
                <w:tab w:val="left" w:pos="1296"/>
                <w:tab w:val="left" w:pos="1512"/>
                <w:tab w:val="left" w:pos="1588"/>
                <w:tab w:val="left" w:pos="1728"/>
                <w:tab w:val="left" w:pos="1944"/>
                <w:tab w:val="left" w:pos="1985"/>
              </w:tabs>
              <w:spacing w:before="20" w:after="40"/>
              <w:rPr>
                <w:rFonts w:eastAsiaTheme="minorEastAsia"/>
                <w:noProof/>
                <w:sz w:val="20"/>
                <w:lang w:val="en-CA"/>
              </w:rPr>
            </w:pPr>
            <w:r w:rsidRPr="006F6155">
              <w:rPr>
                <w:rFonts w:eastAsia="SimSun"/>
                <w:sz w:val="20"/>
                <w:lang w:val="en-GB"/>
              </w:rPr>
              <w:tab/>
            </w:r>
            <w:r w:rsidRPr="006F6155">
              <w:rPr>
                <w:rFonts w:eastAsia="SimSun"/>
                <w:sz w:val="20"/>
                <w:lang w:val="en-GB"/>
              </w:rPr>
              <w:tab/>
            </w:r>
            <w:r w:rsidRPr="006F6155">
              <w:rPr>
                <w:rFonts w:eastAsia="SimSun"/>
                <w:b/>
                <w:bCs/>
                <w:sz w:val="20"/>
                <w:lang w:val="en-GB"/>
              </w:rPr>
              <w:t>nnpfc_patch_height_minus1</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4BAB9DFF" w14:textId="77777777" w:rsidR="006F6155" w:rsidRPr="006F6155" w:rsidRDefault="006F6155" w:rsidP="006F6155">
            <w:pPr>
              <w:tabs>
                <w:tab w:val="clear" w:pos="360"/>
                <w:tab w:val="clear" w:pos="720"/>
                <w:tab w:val="clear" w:pos="1080"/>
                <w:tab w:val="clear" w:pos="1440"/>
                <w:tab w:val="clear" w:pos="1800"/>
                <w:tab w:val="left" w:pos="794"/>
                <w:tab w:val="left" w:pos="1191"/>
                <w:tab w:val="left" w:pos="1588"/>
                <w:tab w:val="left" w:pos="1985"/>
              </w:tabs>
              <w:overflowPunct/>
              <w:autoSpaceDE/>
              <w:adjustRightInd/>
              <w:spacing w:before="20" w:after="40"/>
              <w:jc w:val="center"/>
              <w:rPr>
                <w:rFonts w:eastAsiaTheme="minorEastAsia"/>
                <w:noProof/>
                <w:sz w:val="20"/>
                <w:lang w:val="en-CA"/>
              </w:rPr>
            </w:pPr>
            <w:r w:rsidRPr="006F6155">
              <w:rPr>
                <w:rFonts w:eastAsiaTheme="minorEastAsia"/>
                <w:noProof/>
                <w:sz w:val="20"/>
                <w:lang w:val="en-CA"/>
              </w:rPr>
              <w:t>ue(v)</w:t>
            </w:r>
          </w:p>
        </w:tc>
      </w:tr>
      <w:tr w:rsidR="006F6155" w:rsidRPr="006F6155" w14:paraId="79265309" w14:textId="77777777" w:rsidTr="004D59C4">
        <w:trPr>
          <w:trHeight w:val="204"/>
          <w:jc w:val="center"/>
        </w:trPr>
        <w:tc>
          <w:tcPr>
            <w:tcW w:w="7920" w:type="dxa"/>
          </w:tcPr>
          <w:p w14:paraId="4E7CE878" w14:textId="434B9779"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bCs/>
                <w:sz w:val="20"/>
                <w:lang w:val="en-GB"/>
              </w:rPr>
            </w:pPr>
            <w:r w:rsidRPr="006F6155">
              <w:rPr>
                <w:rFonts w:eastAsia="SimSun"/>
                <w:sz w:val="20"/>
                <w:lang w:val="en-GB"/>
              </w:rPr>
              <w:tab/>
            </w:r>
            <w:r w:rsidRPr="006F6155">
              <w:rPr>
                <w:rFonts w:eastAsia="SimSun"/>
                <w:sz w:val="20"/>
                <w:lang w:val="en-GB"/>
              </w:rPr>
              <w:tab/>
            </w:r>
            <w:r w:rsidRPr="006F6155">
              <w:rPr>
                <w:rFonts w:eastAsia="SimSun"/>
                <w:b/>
                <w:bCs/>
                <w:sz w:val="20"/>
                <w:lang w:val="en-GB"/>
              </w:rPr>
              <w:t>nnpfc_overlap</w:t>
            </w:r>
          </w:p>
        </w:tc>
        <w:tc>
          <w:tcPr>
            <w:tcW w:w="1162" w:type="dxa"/>
          </w:tcPr>
          <w:p w14:paraId="28EF2334"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6F6155">
              <w:rPr>
                <w:rFonts w:eastAsia="SimSun"/>
                <w:bCs/>
                <w:sz w:val="20"/>
                <w:lang w:val="en-GB"/>
              </w:rPr>
              <w:t>ue(v)</w:t>
            </w:r>
          </w:p>
        </w:tc>
      </w:tr>
      <w:tr w:rsidR="006F6155" w:rsidRPr="006F6155" w14:paraId="0C29867A" w14:textId="77777777" w:rsidTr="004D59C4">
        <w:trPr>
          <w:trHeight w:val="204"/>
          <w:jc w:val="center"/>
        </w:trPr>
        <w:tc>
          <w:tcPr>
            <w:tcW w:w="7920" w:type="dxa"/>
          </w:tcPr>
          <w:p w14:paraId="4E4C759B" w14:textId="45FEDE5D" w:rsidR="006F6155" w:rsidRPr="006F6155" w:rsidDel="00536064"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bCs/>
                <w:sz w:val="20"/>
                <w:highlight w:val="green"/>
                <w:lang w:val="en-GB"/>
              </w:rPr>
            </w:pPr>
            <w:r w:rsidRPr="002F3C8A">
              <w:rPr>
                <w:rFonts w:eastAsia="SimSun"/>
                <w:sz w:val="20"/>
                <w:lang w:val="en-GB"/>
              </w:rPr>
              <w:tab/>
            </w:r>
            <w:r w:rsidRPr="002F3C8A">
              <w:rPr>
                <w:rFonts w:eastAsia="SimSun"/>
                <w:sz w:val="20"/>
                <w:lang w:val="en-GB"/>
              </w:rPr>
              <w:tab/>
            </w:r>
            <w:r w:rsidRPr="002F3C8A">
              <w:rPr>
                <w:rFonts w:eastAsia="SimSun"/>
                <w:b/>
                <w:bCs/>
                <w:sz w:val="20"/>
                <w:lang w:val="en-GB"/>
              </w:rPr>
              <w:t>nnpfc_padding_type</w:t>
            </w:r>
          </w:p>
        </w:tc>
        <w:tc>
          <w:tcPr>
            <w:tcW w:w="1162" w:type="dxa"/>
          </w:tcPr>
          <w:p w14:paraId="6648A687"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highlight w:val="green"/>
                <w:lang w:val="en-GB"/>
              </w:rPr>
            </w:pPr>
            <w:r w:rsidRPr="002F3C8A">
              <w:rPr>
                <w:rFonts w:eastAsia="SimSun"/>
                <w:bCs/>
                <w:sz w:val="20"/>
                <w:lang w:val="en-GB"/>
              </w:rPr>
              <w:t>ue(v)</w:t>
            </w:r>
          </w:p>
        </w:tc>
      </w:tr>
      <w:tr w:rsidR="006F6155" w:rsidRPr="006F6155" w14:paraId="1F1B8A55" w14:textId="77777777" w:rsidTr="004D59C4">
        <w:trPr>
          <w:trHeight w:val="204"/>
          <w:jc w:val="center"/>
        </w:trPr>
        <w:tc>
          <w:tcPr>
            <w:tcW w:w="7920" w:type="dxa"/>
          </w:tcPr>
          <w:p w14:paraId="3018AC58" w14:textId="5DA574B8"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bCs/>
                <w:sz w:val="20"/>
                <w:lang w:val="en-GB"/>
              </w:rPr>
            </w:pPr>
            <w:r w:rsidRPr="006F6155">
              <w:rPr>
                <w:rFonts w:eastAsia="SimSun"/>
                <w:sz w:val="20"/>
                <w:lang w:val="en-GB"/>
              </w:rPr>
              <w:tab/>
            </w:r>
            <w:r w:rsidRPr="006F6155">
              <w:rPr>
                <w:rFonts w:eastAsia="SimSun"/>
                <w:sz w:val="20"/>
                <w:lang w:val="en-GB"/>
              </w:rPr>
              <w:tab/>
            </w:r>
            <w:r w:rsidRPr="006F6155">
              <w:rPr>
                <w:rFonts w:eastAsia="SimSun"/>
                <w:b/>
                <w:bCs/>
                <w:sz w:val="20"/>
                <w:lang w:val="en-GB"/>
              </w:rPr>
              <w:t>nnpfc_complexity_idc</w:t>
            </w:r>
          </w:p>
        </w:tc>
        <w:tc>
          <w:tcPr>
            <w:tcW w:w="1162" w:type="dxa"/>
          </w:tcPr>
          <w:p w14:paraId="3D988462"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6F6155">
              <w:rPr>
                <w:rFonts w:eastAsia="SimSun"/>
                <w:bCs/>
                <w:sz w:val="20"/>
                <w:lang w:val="en-GB"/>
              </w:rPr>
              <w:t>ue(v)</w:t>
            </w:r>
          </w:p>
        </w:tc>
      </w:tr>
      <w:tr w:rsidR="006F6155" w:rsidRPr="006F6155" w14:paraId="531FD9C2" w14:textId="77777777" w:rsidTr="004D59C4">
        <w:trPr>
          <w:trHeight w:val="204"/>
          <w:jc w:val="center"/>
        </w:trPr>
        <w:tc>
          <w:tcPr>
            <w:tcW w:w="7920" w:type="dxa"/>
          </w:tcPr>
          <w:p w14:paraId="7E96937A" w14:textId="33367211"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sz w:val="20"/>
                <w:lang w:val="en-GB"/>
              </w:rPr>
              <w:tab/>
            </w:r>
            <w:r w:rsidRPr="006F6155">
              <w:rPr>
                <w:rFonts w:eastAsia="SimSun"/>
                <w:sz w:val="20"/>
                <w:lang w:val="en-GB"/>
              </w:rPr>
              <w:tab/>
              <w:t>if( nnpfc_complexity_idc &gt; 0 )</w:t>
            </w:r>
          </w:p>
        </w:tc>
        <w:tc>
          <w:tcPr>
            <w:tcW w:w="1162" w:type="dxa"/>
          </w:tcPr>
          <w:p w14:paraId="71A49CCA"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p>
        </w:tc>
      </w:tr>
      <w:tr w:rsidR="006F6155" w:rsidRPr="006F6155" w14:paraId="66A6ECF0" w14:textId="77777777" w:rsidTr="004D59C4">
        <w:trPr>
          <w:trHeight w:val="204"/>
          <w:jc w:val="center"/>
        </w:trPr>
        <w:tc>
          <w:tcPr>
            <w:tcW w:w="7920" w:type="dxa"/>
          </w:tcPr>
          <w:p w14:paraId="07F1C25E" w14:textId="4AC2B783"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sz w:val="20"/>
                <w:lang w:val="en-GB"/>
              </w:rPr>
              <w:tab/>
            </w:r>
            <w:r w:rsidRPr="006F6155">
              <w:rPr>
                <w:rFonts w:eastAsia="SimSun"/>
                <w:sz w:val="20"/>
                <w:lang w:val="en-GB"/>
              </w:rPr>
              <w:tab/>
            </w:r>
            <w:r w:rsidRPr="006F6155">
              <w:rPr>
                <w:rFonts w:eastAsia="SimSun"/>
                <w:sz w:val="20"/>
                <w:lang w:val="en-GB"/>
              </w:rPr>
              <w:tab/>
              <w:t>nnpfc_complexity_element( nnpfc_complexity_idc )</w:t>
            </w:r>
          </w:p>
        </w:tc>
        <w:tc>
          <w:tcPr>
            <w:tcW w:w="1162" w:type="dxa"/>
          </w:tcPr>
          <w:p w14:paraId="60BA5049"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p>
        </w:tc>
      </w:tr>
      <w:tr w:rsidR="006F6155" w:rsidRPr="006F6155" w14:paraId="2BFE809E" w14:textId="77777777" w:rsidTr="004D59C4">
        <w:trPr>
          <w:trHeight w:val="204"/>
          <w:jc w:val="center"/>
        </w:trPr>
        <w:tc>
          <w:tcPr>
            <w:tcW w:w="7920" w:type="dxa"/>
          </w:tcPr>
          <w:p w14:paraId="3CB6683F" w14:textId="2B07056B"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sz w:val="20"/>
                <w:lang w:val="en-GB"/>
              </w:rPr>
              <w:tab/>
              <w:t>}</w:t>
            </w:r>
          </w:p>
        </w:tc>
        <w:tc>
          <w:tcPr>
            <w:tcW w:w="1162" w:type="dxa"/>
          </w:tcPr>
          <w:p w14:paraId="3CC9FD12"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p>
        </w:tc>
      </w:tr>
      <w:tr w:rsidR="006F6155" w:rsidRPr="006F6155" w14:paraId="49E3438F" w14:textId="77777777" w:rsidTr="004D59C4">
        <w:trPr>
          <w:trHeight w:val="204"/>
          <w:jc w:val="center"/>
        </w:trPr>
        <w:tc>
          <w:tcPr>
            <w:tcW w:w="7920" w:type="dxa"/>
          </w:tcPr>
          <w:p w14:paraId="6730933D" w14:textId="476791C4" w:rsidR="006F6155" w:rsidRPr="006F6155" w:rsidDel="00536064"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sz w:val="20"/>
                <w:lang w:val="en-GB"/>
              </w:rPr>
              <w:tab/>
              <w:t>/* filter specified or u</w:t>
            </w:r>
            <w:r w:rsidR="00E053F1">
              <w:rPr>
                <w:rFonts w:eastAsia="SimSun"/>
                <w:sz w:val="20"/>
                <w:lang w:val="en-GB"/>
              </w:rPr>
              <w:t>pd</w:t>
            </w:r>
            <w:r w:rsidRPr="006F6155">
              <w:rPr>
                <w:rFonts w:eastAsia="SimSun"/>
                <w:sz w:val="20"/>
                <w:lang w:val="en-GB"/>
              </w:rPr>
              <w:t xml:space="preserve">ated by </w:t>
            </w:r>
            <w:r w:rsidR="00E053F1">
              <w:rPr>
                <w:rFonts w:eastAsia="SimSun"/>
                <w:sz w:val="20"/>
                <w:lang w:val="en-GB"/>
              </w:rPr>
              <w:t>ISO/IEC </w:t>
            </w:r>
            <w:r w:rsidRPr="006F6155">
              <w:rPr>
                <w:rFonts w:eastAsia="SimSun"/>
                <w:sz w:val="20"/>
                <w:lang w:val="en-GB"/>
              </w:rPr>
              <w:t>15938-17 bitstream */</w:t>
            </w:r>
          </w:p>
        </w:tc>
        <w:tc>
          <w:tcPr>
            <w:tcW w:w="1162" w:type="dxa"/>
          </w:tcPr>
          <w:p w14:paraId="4D8D8990"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p>
        </w:tc>
      </w:tr>
      <w:tr w:rsidR="006F6155" w:rsidRPr="006F6155" w14:paraId="17014FC5" w14:textId="77777777" w:rsidTr="004D59C4">
        <w:trPr>
          <w:trHeight w:val="204"/>
          <w:jc w:val="center"/>
        </w:trPr>
        <w:tc>
          <w:tcPr>
            <w:tcW w:w="7920" w:type="dxa"/>
          </w:tcPr>
          <w:p w14:paraId="2EA3B485" w14:textId="761EA44D"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sz w:val="20"/>
                <w:lang w:val="en-GB"/>
              </w:rPr>
              <w:tab/>
              <w:t xml:space="preserve">if( nnpfc_mode_idc  = =  </w:t>
            </w:r>
            <w:r w:rsidRPr="002F3C8A">
              <w:rPr>
                <w:rFonts w:eastAsia="SimSun"/>
                <w:sz w:val="20"/>
                <w:lang w:val="en-GB"/>
              </w:rPr>
              <w:t>1</w:t>
            </w:r>
            <w:r w:rsidRPr="006F6155">
              <w:rPr>
                <w:rFonts w:eastAsia="SimSun"/>
                <w:sz w:val="20"/>
                <w:lang w:val="en-GB"/>
              </w:rPr>
              <w:t xml:space="preserve"> ) {</w:t>
            </w:r>
          </w:p>
        </w:tc>
        <w:tc>
          <w:tcPr>
            <w:tcW w:w="1162" w:type="dxa"/>
          </w:tcPr>
          <w:p w14:paraId="5951178D"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p>
        </w:tc>
      </w:tr>
      <w:tr w:rsidR="006F6155" w:rsidRPr="006F6155" w14:paraId="6E9618E1" w14:textId="77777777" w:rsidTr="004D59C4">
        <w:trPr>
          <w:trHeight w:val="204"/>
          <w:jc w:val="center"/>
        </w:trPr>
        <w:tc>
          <w:tcPr>
            <w:tcW w:w="7920" w:type="dxa"/>
          </w:tcPr>
          <w:p w14:paraId="285E0059" w14:textId="1092024E"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highlight w:val="yellow"/>
                <w:lang w:val="en-GB"/>
              </w:rPr>
            </w:pPr>
            <w:r w:rsidRPr="002F3C8A">
              <w:rPr>
                <w:rFonts w:eastAsia="SimSun"/>
                <w:sz w:val="20"/>
                <w:lang w:val="en-GB"/>
              </w:rPr>
              <w:tab/>
            </w:r>
            <w:r w:rsidRPr="002F3C8A">
              <w:rPr>
                <w:rFonts w:eastAsia="SimSun"/>
                <w:sz w:val="20"/>
                <w:lang w:val="en-GB"/>
              </w:rPr>
              <w:tab/>
              <w:t>while( !byte_aligned( ) )</w:t>
            </w:r>
          </w:p>
        </w:tc>
        <w:tc>
          <w:tcPr>
            <w:tcW w:w="1162" w:type="dxa"/>
          </w:tcPr>
          <w:p w14:paraId="3940309F"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highlight w:val="yellow"/>
                <w:lang w:val="en-GB"/>
              </w:rPr>
            </w:pPr>
          </w:p>
        </w:tc>
      </w:tr>
      <w:tr w:rsidR="006F6155" w:rsidRPr="00AB3913" w14:paraId="146542B5" w14:textId="77777777" w:rsidTr="004D59C4">
        <w:trPr>
          <w:trHeight w:val="204"/>
          <w:jc w:val="center"/>
        </w:trPr>
        <w:tc>
          <w:tcPr>
            <w:tcW w:w="7920" w:type="dxa"/>
          </w:tcPr>
          <w:p w14:paraId="0F4556C5" w14:textId="4C6F2634" w:rsidR="006F6155" w:rsidRPr="002F3C8A"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bCs/>
                <w:sz w:val="20"/>
                <w:lang w:val="en-GB"/>
              </w:rPr>
            </w:pPr>
            <w:r w:rsidRPr="002F3C8A">
              <w:rPr>
                <w:rFonts w:eastAsia="SimSun"/>
                <w:sz w:val="20"/>
                <w:lang w:val="en-GB"/>
              </w:rPr>
              <w:tab/>
            </w:r>
            <w:r w:rsidRPr="002F3C8A">
              <w:rPr>
                <w:rFonts w:eastAsia="SimSun"/>
                <w:sz w:val="20"/>
                <w:lang w:val="en-GB"/>
              </w:rPr>
              <w:tab/>
            </w:r>
            <w:r w:rsidRPr="002F3C8A">
              <w:rPr>
                <w:rFonts w:eastAsia="SimSun"/>
                <w:sz w:val="20"/>
                <w:lang w:val="en-GB"/>
              </w:rPr>
              <w:tab/>
            </w:r>
            <w:r w:rsidRPr="002F3C8A">
              <w:rPr>
                <w:rFonts w:eastAsia="SimSun"/>
                <w:b/>
                <w:bCs/>
                <w:sz w:val="20"/>
                <w:lang w:val="en-GB"/>
              </w:rPr>
              <w:t>nnpfc_reserved_zero_bit</w:t>
            </w:r>
          </w:p>
        </w:tc>
        <w:tc>
          <w:tcPr>
            <w:tcW w:w="1162" w:type="dxa"/>
          </w:tcPr>
          <w:p w14:paraId="721E6DC0" w14:textId="77777777" w:rsidR="006F6155" w:rsidRPr="00883998"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2F3C8A">
              <w:rPr>
                <w:rFonts w:eastAsia="SimSun"/>
                <w:bCs/>
                <w:sz w:val="20"/>
                <w:lang w:val="en-GB"/>
              </w:rPr>
              <w:t>u(1)</w:t>
            </w:r>
          </w:p>
        </w:tc>
      </w:tr>
      <w:tr w:rsidR="006F6155" w:rsidRPr="006F6155" w14:paraId="229D6DB5" w14:textId="77777777" w:rsidTr="004D59C4">
        <w:trPr>
          <w:trHeight w:val="204"/>
          <w:jc w:val="center"/>
        </w:trPr>
        <w:tc>
          <w:tcPr>
            <w:tcW w:w="7920" w:type="dxa"/>
          </w:tcPr>
          <w:p w14:paraId="0BBCD939" w14:textId="5F1977C0"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sz w:val="20"/>
                <w:lang w:val="en-GB"/>
              </w:rPr>
              <w:tab/>
            </w:r>
            <w:r w:rsidRPr="006F6155">
              <w:rPr>
                <w:rFonts w:eastAsia="SimSun"/>
                <w:sz w:val="20"/>
                <w:lang w:val="en-GB"/>
              </w:rPr>
              <w:tab/>
              <w:t>for( i = 0; more_data_in_payload( ); i++ )</w:t>
            </w:r>
          </w:p>
        </w:tc>
        <w:tc>
          <w:tcPr>
            <w:tcW w:w="1162" w:type="dxa"/>
          </w:tcPr>
          <w:p w14:paraId="66E60D69"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p>
        </w:tc>
      </w:tr>
      <w:tr w:rsidR="006F6155" w:rsidRPr="006F6155" w14:paraId="1AE119A9" w14:textId="77777777" w:rsidTr="004D59C4">
        <w:trPr>
          <w:trHeight w:val="204"/>
          <w:jc w:val="center"/>
        </w:trPr>
        <w:tc>
          <w:tcPr>
            <w:tcW w:w="7920" w:type="dxa"/>
          </w:tcPr>
          <w:p w14:paraId="0C867633" w14:textId="6F13D8F0"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sz w:val="20"/>
                <w:lang w:val="en-GB"/>
              </w:rPr>
              <w:tab/>
            </w:r>
            <w:r w:rsidRPr="006F6155">
              <w:rPr>
                <w:rFonts w:eastAsia="SimSun"/>
                <w:sz w:val="20"/>
                <w:lang w:val="en-GB"/>
              </w:rPr>
              <w:tab/>
            </w:r>
            <w:r w:rsidRPr="006F6155">
              <w:rPr>
                <w:rFonts w:eastAsia="SimSun"/>
                <w:sz w:val="20"/>
                <w:lang w:val="en-GB"/>
              </w:rPr>
              <w:tab/>
            </w:r>
            <w:r w:rsidRPr="006F6155">
              <w:rPr>
                <w:rFonts w:eastAsia="SimSun"/>
                <w:b/>
                <w:bCs/>
                <w:sz w:val="20"/>
                <w:lang w:val="en-GB"/>
              </w:rPr>
              <w:t>nnpfc_payload_byte</w:t>
            </w:r>
            <w:r w:rsidRPr="006F6155">
              <w:rPr>
                <w:rFonts w:eastAsia="SimSun"/>
                <w:sz w:val="20"/>
                <w:lang w:val="en-GB"/>
              </w:rPr>
              <w:t>[ i ]</w:t>
            </w:r>
          </w:p>
        </w:tc>
        <w:tc>
          <w:tcPr>
            <w:tcW w:w="1162" w:type="dxa"/>
          </w:tcPr>
          <w:p w14:paraId="1D7133E8"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6F6155">
              <w:rPr>
                <w:rFonts w:eastAsia="SimSun"/>
                <w:bCs/>
                <w:sz w:val="20"/>
                <w:lang w:val="en-GB"/>
              </w:rPr>
              <w:t>b(8)</w:t>
            </w:r>
          </w:p>
        </w:tc>
      </w:tr>
      <w:tr w:rsidR="006F6155" w:rsidRPr="006F6155" w14:paraId="55843E2E" w14:textId="77777777" w:rsidTr="004D59C4">
        <w:trPr>
          <w:trHeight w:val="204"/>
          <w:jc w:val="center"/>
        </w:trPr>
        <w:tc>
          <w:tcPr>
            <w:tcW w:w="7920" w:type="dxa"/>
          </w:tcPr>
          <w:p w14:paraId="48A21BB8" w14:textId="6776675F" w:rsidR="006F6155" w:rsidRPr="006F6155" w:rsidRDefault="006F6155" w:rsidP="006F6155">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sz w:val="20"/>
                <w:lang w:val="en-GB"/>
              </w:rPr>
              <w:tab/>
              <w:t>}</w:t>
            </w:r>
          </w:p>
        </w:tc>
        <w:tc>
          <w:tcPr>
            <w:tcW w:w="1162" w:type="dxa"/>
          </w:tcPr>
          <w:p w14:paraId="0E0E4BF2" w14:textId="77777777" w:rsidR="006F6155" w:rsidRPr="006F6155" w:rsidRDefault="006F6155" w:rsidP="006F615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p>
        </w:tc>
      </w:tr>
      <w:tr w:rsidR="006F6155" w:rsidRPr="006F6155" w14:paraId="644FA813" w14:textId="77777777" w:rsidTr="004D59C4">
        <w:trPr>
          <w:trHeight w:val="204"/>
          <w:jc w:val="center"/>
        </w:trPr>
        <w:tc>
          <w:tcPr>
            <w:tcW w:w="7920" w:type="dxa"/>
          </w:tcPr>
          <w:p w14:paraId="32FE70B7" w14:textId="77777777" w:rsidR="006F6155" w:rsidRPr="006F6155" w:rsidRDefault="006F6155" w:rsidP="006F6155">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6F6155">
              <w:rPr>
                <w:rFonts w:eastAsia="SimSun"/>
                <w:sz w:val="20"/>
                <w:lang w:val="en-GB"/>
              </w:rPr>
              <w:t>}</w:t>
            </w:r>
          </w:p>
        </w:tc>
        <w:tc>
          <w:tcPr>
            <w:tcW w:w="1162" w:type="dxa"/>
          </w:tcPr>
          <w:p w14:paraId="6636EDDA" w14:textId="77777777" w:rsidR="006F6155" w:rsidRPr="006F6155" w:rsidRDefault="006F6155" w:rsidP="006F615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p>
        </w:tc>
      </w:tr>
    </w:tbl>
    <w:p w14:paraId="51E28827" w14:textId="77777777" w:rsidR="00C21A8D" w:rsidRPr="00C21A8D" w:rsidRDefault="00C21A8D" w:rsidP="00C21A8D">
      <w:pPr>
        <w:tabs>
          <w:tab w:val="left" w:pos="400"/>
        </w:tabs>
        <w:ind w:left="400" w:hanging="400"/>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52"/>
      </w:tblGrid>
      <w:tr w:rsidR="00142071" w:rsidRPr="00104AE0" w14:paraId="65753C8B" w14:textId="77777777" w:rsidTr="002F3C8A">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754264C2" w14:textId="77777777" w:rsidR="00142071" w:rsidRPr="002F3C8A" w:rsidRDefault="00142071" w:rsidP="002F3C8A">
            <w:pPr>
              <w:keepNext/>
              <w:keepLines/>
              <w:tabs>
                <w:tab w:val="clear" w:pos="360"/>
                <w:tab w:val="clear" w:pos="720"/>
                <w:tab w:val="clear" w:pos="1080"/>
                <w:tab w:val="clear" w:pos="1440"/>
                <w:tab w:val="clear" w:pos="1800"/>
                <w:tab w:val="left" w:pos="216"/>
                <w:tab w:val="left" w:pos="432"/>
                <w:tab w:val="left" w:pos="864"/>
                <w:tab w:val="left" w:pos="1191"/>
                <w:tab w:val="left" w:pos="1296"/>
                <w:tab w:val="left" w:pos="1512"/>
                <w:tab w:val="left" w:pos="1588"/>
                <w:tab w:val="left" w:pos="1728"/>
                <w:tab w:val="left" w:pos="1944"/>
                <w:tab w:val="left" w:pos="1985"/>
              </w:tabs>
              <w:spacing w:before="20" w:after="40"/>
              <w:rPr>
                <w:noProof/>
                <w:sz w:val="20"/>
                <w:lang w:val="en-CA" w:eastAsia="ja-JP"/>
              </w:rPr>
            </w:pPr>
            <w:r w:rsidRPr="002F3C8A">
              <w:rPr>
                <w:noProof/>
                <w:sz w:val="20"/>
                <w:lang w:val="en-CA" w:eastAsia="ja-JP"/>
              </w:rPr>
              <w:t>nnpfc_complexity_element( nnpfc_complexity_idc ) {</w:t>
            </w:r>
          </w:p>
        </w:tc>
        <w:tc>
          <w:tcPr>
            <w:tcW w:w="1152" w:type="dxa"/>
            <w:tcBorders>
              <w:top w:val="single" w:sz="4" w:space="0" w:color="auto"/>
              <w:left w:val="single" w:sz="4" w:space="0" w:color="auto"/>
              <w:bottom w:val="single" w:sz="4" w:space="0" w:color="auto"/>
              <w:right w:val="single" w:sz="4" w:space="0" w:color="auto"/>
            </w:tcBorders>
            <w:shd w:val="clear" w:color="auto" w:fill="auto"/>
          </w:tcPr>
          <w:p w14:paraId="0F204EA1" w14:textId="6EEFB79C" w:rsidR="00142071" w:rsidRPr="002F3C8A" w:rsidRDefault="00104AE0" w:rsidP="002F3C8A">
            <w:pPr>
              <w:keepNext/>
              <w:keepLines/>
              <w:tabs>
                <w:tab w:val="clear" w:pos="360"/>
                <w:tab w:val="clear" w:pos="720"/>
                <w:tab w:val="clear" w:pos="1080"/>
                <w:tab w:val="clear" w:pos="1440"/>
                <w:tab w:val="clear" w:pos="1800"/>
                <w:tab w:val="left" w:pos="794"/>
                <w:tab w:val="left" w:pos="1191"/>
                <w:tab w:val="left" w:pos="1588"/>
                <w:tab w:val="left" w:pos="1985"/>
              </w:tabs>
              <w:overflowPunct/>
              <w:autoSpaceDE/>
              <w:adjustRightInd/>
              <w:spacing w:before="20" w:after="40"/>
              <w:jc w:val="center"/>
              <w:rPr>
                <w:noProof/>
                <w:sz w:val="20"/>
                <w:lang w:val="en-CA"/>
              </w:rPr>
            </w:pPr>
            <w:r w:rsidRPr="006F6155">
              <w:rPr>
                <w:rFonts w:eastAsia="SimSun"/>
                <w:b/>
                <w:bCs/>
                <w:sz w:val="20"/>
                <w:lang w:val="en-GB"/>
              </w:rPr>
              <w:t>Descriptor</w:t>
            </w:r>
          </w:p>
        </w:tc>
      </w:tr>
      <w:tr w:rsidR="00142071" w:rsidRPr="00104AE0" w14:paraId="36C2B7B6" w14:textId="77777777" w:rsidTr="002F3C8A">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5DA09A54" w14:textId="77777777" w:rsidR="00142071" w:rsidRPr="002F3C8A" w:rsidRDefault="00142071" w:rsidP="004D59C4">
            <w:pPr>
              <w:tabs>
                <w:tab w:val="clear" w:pos="360"/>
                <w:tab w:val="clear" w:pos="720"/>
                <w:tab w:val="clear" w:pos="1080"/>
                <w:tab w:val="clear" w:pos="1440"/>
                <w:tab w:val="clear" w:pos="1800"/>
                <w:tab w:val="left" w:pos="216"/>
                <w:tab w:val="left" w:pos="432"/>
                <w:tab w:val="left" w:pos="864"/>
                <w:tab w:val="left" w:pos="1191"/>
                <w:tab w:val="left" w:pos="1296"/>
                <w:tab w:val="left" w:pos="1512"/>
                <w:tab w:val="left" w:pos="1588"/>
                <w:tab w:val="left" w:pos="1728"/>
                <w:tab w:val="left" w:pos="1944"/>
                <w:tab w:val="left" w:pos="1985"/>
              </w:tabs>
              <w:spacing w:before="20" w:after="40"/>
              <w:rPr>
                <w:noProof/>
                <w:sz w:val="20"/>
                <w:lang w:val="en-CA" w:eastAsia="ja-JP"/>
              </w:rPr>
            </w:pPr>
            <w:r w:rsidRPr="002F3C8A">
              <w:rPr>
                <w:noProof/>
                <w:sz w:val="20"/>
                <w:lang w:val="en-CA"/>
              </w:rPr>
              <w:tab/>
              <w:t>if( nnpfc_complexity_idc  = =  1 ) {</w:t>
            </w:r>
          </w:p>
        </w:tc>
        <w:tc>
          <w:tcPr>
            <w:tcW w:w="1152" w:type="dxa"/>
            <w:tcBorders>
              <w:top w:val="single" w:sz="4" w:space="0" w:color="auto"/>
              <w:left w:val="single" w:sz="4" w:space="0" w:color="auto"/>
              <w:bottom w:val="single" w:sz="4" w:space="0" w:color="auto"/>
              <w:right w:val="single" w:sz="4" w:space="0" w:color="auto"/>
            </w:tcBorders>
            <w:shd w:val="clear" w:color="auto" w:fill="auto"/>
          </w:tcPr>
          <w:p w14:paraId="754D6FB0" w14:textId="77777777" w:rsidR="00142071" w:rsidRPr="002F3C8A" w:rsidRDefault="00142071" w:rsidP="004D59C4">
            <w:pPr>
              <w:tabs>
                <w:tab w:val="clear" w:pos="360"/>
                <w:tab w:val="clear" w:pos="720"/>
                <w:tab w:val="clear" w:pos="1080"/>
                <w:tab w:val="clear" w:pos="1440"/>
                <w:tab w:val="clear" w:pos="1800"/>
                <w:tab w:val="left" w:pos="794"/>
                <w:tab w:val="left" w:pos="1191"/>
                <w:tab w:val="left" w:pos="1588"/>
                <w:tab w:val="left" w:pos="1985"/>
              </w:tabs>
              <w:overflowPunct/>
              <w:autoSpaceDE/>
              <w:adjustRightInd/>
              <w:spacing w:before="20" w:after="40"/>
              <w:jc w:val="center"/>
              <w:rPr>
                <w:noProof/>
                <w:sz w:val="20"/>
                <w:lang w:val="en-CA"/>
              </w:rPr>
            </w:pPr>
          </w:p>
        </w:tc>
      </w:tr>
      <w:tr w:rsidR="00142071" w:rsidRPr="00104AE0" w14:paraId="23C9F7AD" w14:textId="77777777" w:rsidTr="002F3C8A">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hideMark/>
          </w:tcPr>
          <w:p w14:paraId="670E95DC" w14:textId="77777777" w:rsidR="00142071" w:rsidRPr="002F3C8A" w:rsidRDefault="00142071" w:rsidP="004D59C4">
            <w:pPr>
              <w:tabs>
                <w:tab w:val="clear" w:pos="360"/>
                <w:tab w:val="clear" w:pos="720"/>
                <w:tab w:val="clear" w:pos="1080"/>
                <w:tab w:val="clear" w:pos="1440"/>
                <w:tab w:val="clear" w:pos="1800"/>
                <w:tab w:val="left" w:pos="216"/>
                <w:tab w:val="left" w:pos="432"/>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2F3C8A">
              <w:rPr>
                <w:noProof/>
                <w:sz w:val="20"/>
                <w:lang w:val="en-CA" w:eastAsia="ja-JP"/>
              </w:rPr>
              <w:tab/>
            </w:r>
            <w:r w:rsidRPr="002F3C8A">
              <w:rPr>
                <w:noProof/>
                <w:sz w:val="20"/>
                <w:lang w:val="en-CA"/>
              </w:rPr>
              <w:tab/>
            </w:r>
            <w:r w:rsidRPr="002F3C8A">
              <w:rPr>
                <w:b/>
                <w:bCs/>
                <w:noProof/>
                <w:sz w:val="20"/>
                <w:lang w:val="en-CA"/>
              </w:rPr>
              <w:t>nnpfc_parameter_type_flag</w:t>
            </w:r>
          </w:p>
        </w:tc>
        <w:tc>
          <w:tcPr>
            <w:tcW w:w="1152" w:type="dxa"/>
            <w:tcBorders>
              <w:top w:val="single" w:sz="4" w:space="0" w:color="auto"/>
              <w:left w:val="single" w:sz="4" w:space="0" w:color="auto"/>
              <w:bottom w:val="single" w:sz="4" w:space="0" w:color="auto"/>
              <w:right w:val="single" w:sz="4" w:space="0" w:color="auto"/>
            </w:tcBorders>
            <w:shd w:val="clear" w:color="auto" w:fill="auto"/>
            <w:hideMark/>
          </w:tcPr>
          <w:p w14:paraId="35980379" w14:textId="77777777" w:rsidR="00142071" w:rsidRPr="002F3C8A" w:rsidRDefault="00142071" w:rsidP="004D59C4">
            <w:pPr>
              <w:tabs>
                <w:tab w:val="clear" w:pos="360"/>
                <w:tab w:val="clear" w:pos="720"/>
                <w:tab w:val="clear" w:pos="1080"/>
                <w:tab w:val="clear" w:pos="1440"/>
                <w:tab w:val="clear" w:pos="1800"/>
                <w:tab w:val="left" w:pos="794"/>
                <w:tab w:val="left" w:pos="1191"/>
                <w:tab w:val="left" w:pos="1588"/>
                <w:tab w:val="left" w:pos="1985"/>
              </w:tabs>
              <w:overflowPunct/>
              <w:autoSpaceDE/>
              <w:adjustRightInd/>
              <w:spacing w:before="20" w:after="40"/>
              <w:jc w:val="center"/>
              <w:rPr>
                <w:bCs/>
                <w:sz w:val="20"/>
                <w:lang w:val="en-GB" w:eastAsia="ja-JP"/>
              </w:rPr>
            </w:pPr>
            <w:r w:rsidRPr="002F3C8A">
              <w:rPr>
                <w:noProof/>
                <w:sz w:val="20"/>
                <w:lang w:val="en-CA"/>
              </w:rPr>
              <w:t>u(1)</w:t>
            </w:r>
          </w:p>
        </w:tc>
      </w:tr>
      <w:tr w:rsidR="00142071" w:rsidRPr="00104AE0" w14:paraId="4C09902F" w14:textId="77777777" w:rsidTr="002F3C8A">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162F5C9A" w14:textId="77777777" w:rsidR="00142071" w:rsidRPr="002F3C8A" w:rsidRDefault="00142071" w:rsidP="004D59C4">
            <w:pPr>
              <w:tabs>
                <w:tab w:val="clear" w:pos="360"/>
                <w:tab w:val="clear" w:pos="720"/>
                <w:tab w:val="clear" w:pos="1080"/>
                <w:tab w:val="clear" w:pos="1440"/>
                <w:tab w:val="clear" w:pos="1800"/>
                <w:tab w:val="left" w:pos="216"/>
                <w:tab w:val="left" w:pos="432"/>
                <w:tab w:val="left" w:pos="864"/>
                <w:tab w:val="left" w:pos="1191"/>
                <w:tab w:val="left" w:pos="1296"/>
                <w:tab w:val="left" w:pos="1512"/>
                <w:tab w:val="left" w:pos="1588"/>
                <w:tab w:val="left" w:pos="1728"/>
                <w:tab w:val="left" w:pos="1944"/>
                <w:tab w:val="left" w:pos="1985"/>
              </w:tabs>
              <w:spacing w:before="20" w:after="40"/>
              <w:rPr>
                <w:b/>
                <w:bCs/>
                <w:noProof/>
                <w:sz w:val="20"/>
                <w:lang w:val="en-CA" w:eastAsia="ja-JP"/>
              </w:rPr>
            </w:pPr>
            <w:r w:rsidRPr="002F3C8A">
              <w:rPr>
                <w:noProof/>
                <w:sz w:val="20"/>
                <w:lang w:val="en-CA" w:eastAsia="ja-JP"/>
              </w:rPr>
              <w:tab/>
            </w:r>
            <w:r w:rsidRPr="002F3C8A">
              <w:rPr>
                <w:noProof/>
                <w:sz w:val="20"/>
                <w:lang w:val="en-CA" w:eastAsia="ja-JP"/>
              </w:rPr>
              <w:tab/>
            </w:r>
            <w:r w:rsidRPr="002F3C8A">
              <w:rPr>
                <w:b/>
                <w:bCs/>
                <w:noProof/>
                <w:sz w:val="20"/>
                <w:lang w:val="en-CA" w:eastAsia="ja-JP"/>
              </w:rPr>
              <w:t>nnpfc_log2_parameter_bit_length_minus3</w:t>
            </w:r>
          </w:p>
        </w:tc>
        <w:tc>
          <w:tcPr>
            <w:tcW w:w="1152" w:type="dxa"/>
            <w:tcBorders>
              <w:top w:val="single" w:sz="4" w:space="0" w:color="auto"/>
              <w:left w:val="single" w:sz="4" w:space="0" w:color="auto"/>
              <w:bottom w:val="single" w:sz="4" w:space="0" w:color="auto"/>
              <w:right w:val="single" w:sz="4" w:space="0" w:color="auto"/>
            </w:tcBorders>
            <w:shd w:val="clear" w:color="auto" w:fill="auto"/>
          </w:tcPr>
          <w:p w14:paraId="32002EA0" w14:textId="77777777" w:rsidR="00142071" w:rsidRPr="002F3C8A" w:rsidRDefault="00142071" w:rsidP="004D59C4">
            <w:pPr>
              <w:tabs>
                <w:tab w:val="clear" w:pos="360"/>
                <w:tab w:val="clear" w:pos="720"/>
                <w:tab w:val="clear" w:pos="1080"/>
                <w:tab w:val="clear" w:pos="1440"/>
                <w:tab w:val="clear" w:pos="1800"/>
                <w:tab w:val="left" w:pos="794"/>
                <w:tab w:val="left" w:pos="1191"/>
                <w:tab w:val="left" w:pos="1588"/>
                <w:tab w:val="left" w:pos="1985"/>
              </w:tabs>
              <w:overflowPunct/>
              <w:autoSpaceDE/>
              <w:adjustRightInd/>
              <w:spacing w:before="20" w:after="40"/>
              <w:jc w:val="center"/>
              <w:rPr>
                <w:noProof/>
                <w:sz w:val="20"/>
                <w:lang w:val="en-CA"/>
              </w:rPr>
            </w:pPr>
            <w:r w:rsidRPr="002F3C8A">
              <w:rPr>
                <w:noProof/>
                <w:sz w:val="20"/>
                <w:lang w:val="en-CA"/>
              </w:rPr>
              <w:t>u(2)</w:t>
            </w:r>
          </w:p>
        </w:tc>
      </w:tr>
      <w:tr w:rsidR="00142071" w:rsidRPr="00104AE0" w14:paraId="2278E642" w14:textId="77777777" w:rsidTr="002F3C8A">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hideMark/>
          </w:tcPr>
          <w:p w14:paraId="25ED2FAC" w14:textId="77777777" w:rsidR="00142071" w:rsidRPr="002F3C8A" w:rsidRDefault="00142071" w:rsidP="004D59C4">
            <w:pPr>
              <w:tabs>
                <w:tab w:val="clear" w:pos="360"/>
                <w:tab w:val="clear" w:pos="720"/>
                <w:tab w:val="clear" w:pos="1080"/>
                <w:tab w:val="clear" w:pos="1440"/>
                <w:tab w:val="clear" w:pos="1800"/>
                <w:tab w:val="left" w:pos="216"/>
                <w:tab w:val="left" w:pos="432"/>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2F3C8A">
              <w:rPr>
                <w:noProof/>
                <w:sz w:val="20"/>
                <w:lang w:val="en-CA"/>
              </w:rPr>
              <w:tab/>
            </w:r>
            <w:r w:rsidRPr="002F3C8A">
              <w:rPr>
                <w:noProof/>
                <w:sz w:val="20"/>
                <w:lang w:val="en-CA"/>
              </w:rPr>
              <w:tab/>
            </w:r>
            <w:r w:rsidRPr="002F3C8A">
              <w:rPr>
                <w:b/>
                <w:bCs/>
                <w:noProof/>
                <w:sz w:val="20"/>
                <w:lang w:val="en-CA"/>
              </w:rPr>
              <w:t>nnpfc_num_parameters_idc</w:t>
            </w:r>
          </w:p>
        </w:tc>
        <w:tc>
          <w:tcPr>
            <w:tcW w:w="1152" w:type="dxa"/>
            <w:tcBorders>
              <w:top w:val="single" w:sz="4" w:space="0" w:color="auto"/>
              <w:left w:val="single" w:sz="4" w:space="0" w:color="auto"/>
              <w:bottom w:val="single" w:sz="4" w:space="0" w:color="auto"/>
              <w:right w:val="single" w:sz="4" w:space="0" w:color="auto"/>
            </w:tcBorders>
            <w:shd w:val="clear" w:color="auto" w:fill="auto"/>
            <w:hideMark/>
          </w:tcPr>
          <w:p w14:paraId="174A8FBC" w14:textId="77777777" w:rsidR="00142071" w:rsidRPr="002F3C8A" w:rsidRDefault="00142071" w:rsidP="004D59C4">
            <w:pPr>
              <w:tabs>
                <w:tab w:val="clear" w:pos="360"/>
                <w:tab w:val="clear" w:pos="720"/>
                <w:tab w:val="clear" w:pos="1080"/>
                <w:tab w:val="clear" w:pos="1440"/>
                <w:tab w:val="clear" w:pos="1800"/>
                <w:tab w:val="left" w:pos="794"/>
                <w:tab w:val="left" w:pos="1191"/>
                <w:tab w:val="left" w:pos="1588"/>
                <w:tab w:val="left" w:pos="1985"/>
              </w:tabs>
              <w:overflowPunct/>
              <w:autoSpaceDE/>
              <w:adjustRightInd/>
              <w:spacing w:before="20" w:after="40"/>
              <w:jc w:val="center"/>
              <w:rPr>
                <w:bCs/>
                <w:sz w:val="20"/>
                <w:lang w:val="en-GB" w:eastAsia="ja-JP"/>
              </w:rPr>
            </w:pPr>
            <w:r w:rsidRPr="002F3C8A">
              <w:rPr>
                <w:noProof/>
                <w:sz w:val="20"/>
                <w:lang w:val="en-CA"/>
              </w:rPr>
              <w:t>u(8)</w:t>
            </w:r>
          </w:p>
        </w:tc>
      </w:tr>
      <w:tr w:rsidR="00142071" w:rsidRPr="00104AE0" w14:paraId="41E77E30" w14:textId="77777777" w:rsidTr="002F3C8A">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hideMark/>
          </w:tcPr>
          <w:p w14:paraId="132625FB" w14:textId="77777777" w:rsidR="00142071" w:rsidRPr="002F3C8A" w:rsidRDefault="00142071" w:rsidP="004D59C4">
            <w:pPr>
              <w:tabs>
                <w:tab w:val="clear" w:pos="360"/>
                <w:tab w:val="clear" w:pos="720"/>
                <w:tab w:val="clear" w:pos="1080"/>
                <w:tab w:val="clear" w:pos="1440"/>
                <w:tab w:val="clear" w:pos="1800"/>
                <w:tab w:val="left" w:pos="216"/>
                <w:tab w:val="left" w:pos="432"/>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2F3C8A">
              <w:rPr>
                <w:noProof/>
                <w:sz w:val="20"/>
                <w:lang w:val="en-CA"/>
              </w:rPr>
              <w:tab/>
            </w:r>
            <w:r w:rsidRPr="002F3C8A">
              <w:rPr>
                <w:noProof/>
                <w:sz w:val="20"/>
                <w:lang w:val="en-CA"/>
              </w:rPr>
              <w:tab/>
            </w:r>
            <w:r w:rsidRPr="002F3C8A">
              <w:rPr>
                <w:rFonts w:eastAsia="SimSun"/>
                <w:b/>
                <w:sz w:val="20"/>
              </w:rPr>
              <w:t>nnpfc_num_kmac_operations</w:t>
            </w:r>
            <w:r w:rsidRPr="002F3C8A">
              <w:rPr>
                <w:b/>
                <w:bCs/>
                <w:noProof/>
                <w:sz w:val="20"/>
                <w:lang w:val="en-CA"/>
              </w:rPr>
              <w:t>_idc</w:t>
            </w:r>
          </w:p>
        </w:tc>
        <w:tc>
          <w:tcPr>
            <w:tcW w:w="1152" w:type="dxa"/>
            <w:tcBorders>
              <w:top w:val="single" w:sz="4" w:space="0" w:color="auto"/>
              <w:left w:val="single" w:sz="4" w:space="0" w:color="auto"/>
              <w:bottom w:val="single" w:sz="4" w:space="0" w:color="auto"/>
              <w:right w:val="single" w:sz="4" w:space="0" w:color="auto"/>
            </w:tcBorders>
            <w:shd w:val="clear" w:color="auto" w:fill="auto"/>
            <w:hideMark/>
          </w:tcPr>
          <w:p w14:paraId="398BC3E8" w14:textId="77777777" w:rsidR="00142071" w:rsidRPr="002F3C8A" w:rsidRDefault="00142071" w:rsidP="004D59C4">
            <w:pPr>
              <w:tabs>
                <w:tab w:val="clear" w:pos="360"/>
                <w:tab w:val="clear" w:pos="720"/>
                <w:tab w:val="clear" w:pos="1080"/>
                <w:tab w:val="clear" w:pos="1440"/>
                <w:tab w:val="clear" w:pos="1800"/>
                <w:tab w:val="left" w:pos="794"/>
                <w:tab w:val="left" w:pos="1191"/>
                <w:tab w:val="left" w:pos="1588"/>
                <w:tab w:val="left" w:pos="1985"/>
              </w:tabs>
              <w:overflowPunct/>
              <w:autoSpaceDE/>
              <w:adjustRightInd/>
              <w:spacing w:before="20" w:after="40"/>
              <w:jc w:val="center"/>
              <w:rPr>
                <w:bCs/>
                <w:sz w:val="20"/>
                <w:lang w:val="en-GB" w:eastAsia="ja-JP"/>
              </w:rPr>
            </w:pPr>
            <w:r w:rsidRPr="002F3C8A">
              <w:rPr>
                <w:noProof/>
                <w:sz w:val="20"/>
                <w:lang w:val="en-CA" w:eastAsia="ja-JP"/>
              </w:rPr>
              <w:t>ue(v)</w:t>
            </w:r>
          </w:p>
        </w:tc>
      </w:tr>
      <w:tr w:rsidR="00142071" w:rsidRPr="00104AE0" w14:paraId="7ED1A5BD" w14:textId="77777777" w:rsidTr="002F3C8A">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68E0C848" w14:textId="77777777" w:rsidR="00142071" w:rsidRPr="002F3C8A" w:rsidRDefault="00142071" w:rsidP="004D59C4">
            <w:pPr>
              <w:tabs>
                <w:tab w:val="clear" w:pos="360"/>
                <w:tab w:val="clear" w:pos="720"/>
                <w:tab w:val="clear" w:pos="1080"/>
                <w:tab w:val="clear" w:pos="1440"/>
                <w:tab w:val="clear" w:pos="1800"/>
                <w:tab w:val="left" w:pos="216"/>
                <w:tab w:val="left" w:pos="432"/>
                <w:tab w:val="left" w:pos="864"/>
                <w:tab w:val="left" w:pos="1191"/>
                <w:tab w:val="left" w:pos="1296"/>
                <w:tab w:val="left" w:pos="1512"/>
                <w:tab w:val="left" w:pos="1588"/>
                <w:tab w:val="left" w:pos="1728"/>
                <w:tab w:val="left" w:pos="1944"/>
                <w:tab w:val="left" w:pos="1985"/>
              </w:tabs>
              <w:spacing w:before="20" w:after="40"/>
              <w:rPr>
                <w:sz w:val="20"/>
                <w:lang w:eastAsia="ja-JP"/>
              </w:rPr>
            </w:pPr>
            <w:r w:rsidRPr="002F3C8A">
              <w:rPr>
                <w:noProof/>
                <w:sz w:val="20"/>
                <w:lang w:val="en-CA"/>
              </w:rPr>
              <w:tab/>
            </w:r>
            <w:r w:rsidRPr="002F3C8A">
              <w:rPr>
                <w:sz w:val="20"/>
                <w:lang w:eastAsia="ja-JP"/>
              </w:rPr>
              <w:t>}</w:t>
            </w:r>
          </w:p>
        </w:tc>
        <w:tc>
          <w:tcPr>
            <w:tcW w:w="1152" w:type="dxa"/>
            <w:tcBorders>
              <w:top w:val="single" w:sz="4" w:space="0" w:color="auto"/>
              <w:left w:val="single" w:sz="4" w:space="0" w:color="auto"/>
              <w:bottom w:val="single" w:sz="4" w:space="0" w:color="auto"/>
              <w:right w:val="single" w:sz="4" w:space="0" w:color="auto"/>
            </w:tcBorders>
            <w:shd w:val="clear" w:color="auto" w:fill="auto"/>
          </w:tcPr>
          <w:p w14:paraId="127071FD" w14:textId="77777777" w:rsidR="00142071" w:rsidRPr="002F3C8A" w:rsidRDefault="00142071" w:rsidP="004D59C4">
            <w:pPr>
              <w:tabs>
                <w:tab w:val="clear" w:pos="360"/>
                <w:tab w:val="clear" w:pos="720"/>
                <w:tab w:val="clear" w:pos="1080"/>
                <w:tab w:val="clear" w:pos="1440"/>
                <w:tab w:val="clear" w:pos="1800"/>
                <w:tab w:val="left" w:pos="794"/>
                <w:tab w:val="left" w:pos="1191"/>
                <w:tab w:val="left" w:pos="1588"/>
                <w:tab w:val="left" w:pos="1985"/>
              </w:tabs>
              <w:overflowPunct/>
              <w:autoSpaceDE/>
              <w:adjustRightInd/>
              <w:spacing w:before="20" w:after="40"/>
              <w:jc w:val="center"/>
              <w:rPr>
                <w:noProof/>
                <w:sz w:val="20"/>
                <w:lang w:val="en-CA" w:eastAsia="ja-JP"/>
              </w:rPr>
            </w:pPr>
          </w:p>
        </w:tc>
      </w:tr>
      <w:tr w:rsidR="00142071" w:rsidRPr="00104AE0" w14:paraId="64807AF6" w14:textId="77777777" w:rsidTr="002F3C8A">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4BD031A8" w14:textId="77777777" w:rsidR="00142071" w:rsidRPr="002F3C8A" w:rsidRDefault="00142071" w:rsidP="002F3C8A">
            <w:pPr>
              <w:keepNext/>
              <w:keepLines/>
              <w:tabs>
                <w:tab w:val="clear" w:pos="360"/>
                <w:tab w:val="clear" w:pos="720"/>
                <w:tab w:val="clear" w:pos="1080"/>
                <w:tab w:val="clear" w:pos="1440"/>
                <w:tab w:val="clear" w:pos="1800"/>
                <w:tab w:val="left" w:pos="216"/>
                <w:tab w:val="left" w:pos="432"/>
                <w:tab w:val="left" w:pos="864"/>
                <w:tab w:val="left" w:pos="1191"/>
                <w:tab w:val="left" w:pos="1296"/>
                <w:tab w:val="left" w:pos="1512"/>
                <w:tab w:val="left" w:pos="1588"/>
                <w:tab w:val="left" w:pos="1728"/>
                <w:tab w:val="left" w:pos="1944"/>
                <w:tab w:val="left" w:pos="1985"/>
              </w:tabs>
              <w:spacing w:before="20" w:after="40"/>
              <w:rPr>
                <w:sz w:val="20"/>
                <w:lang w:eastAsia="ja-JP"/>
              </w:rPr>
            </w:pPr>
            <w:r w:rsidRPr="002F3C8A">
              <w:rPr>
                <w:sz w:val="20"/>
                <w:lang w:eastAsia="ja-JP"/>
              </w:rPr>
              <w:t>}</w:t>
            </w:r>
          </w:p>
        </w:tc>
        <w:tc>
          <w:tcPr>
            <w:tcW w:w="1152" w:type="dxa"/>
            <w:tcBorders>
              <w:top w:val="single" w:sz="4" w:space="0" w:color="auto"/>
              <w:left w:val="single" w:sz="4" w:space="0" w:color="auto"/>
              <w:bottom w:val="single" w:sz="4" w:space="0" w:color="auto"/>
              <w:right w:val="single" w:sz="4" w:space="0" w:color="auto"/>
            </w:tcBorders>
            <w:shd w:val="clear" w:color="auto" w:fill="auto"/>
          </w:tcPr>
          <w:p w14:paraId="0D0DC663" w14:textId="77777777" w:rsidR="00142071" w:rsidRPr="002F3C8A" w:rsidRDefault="00142071" w:rsidP="002F3C8A">
            <w:pPr>
              <w:keepNext/>
              <w:keepLines/>
              <w:tabs>
                <w:tab w:val="clear" w:pos="360"/>
                <w:tab w:val="clear" w:pos="720"/>
                <w:tab w:val="clear" w:pos="1080"/>
                <w:tab w:val="clear" w:pos="1440"/>
                <w:tab w:val="clear" w:pos="1800"/>
                <w:tab w:val="left" w:pos="794"/>
                <w:tab w:val="left" w:pos="1191"/>
                <w:tab w:val="left" w:pos="1588"/>
                <w:tab w:val="left" w:pos="1985"/>
              </w:tabs>
              <w:overflowPunct/>
              <w:autoSpaceDE/>
              <w:adjustRightInd/>
              <w:spacing w:before="20" w:after="40"/>
              <w:jc w:val="center"/>
              <w:rPr>
                <w:noProof/>
                <w:sz w:val="20"/>
                <w:lang w:val="en-CA" w:eastAsia="ja-JP"/>
              </w:rPr>
            </w:pPr>
          </w:p>
        </w:tc>
      </w:tr>
    </w:tbl>
    <w:p w14:paraId="7AB3E116" w14:textId="77777777" w:rsidR="00C21A8D" w:rsidRPr="00C21A8D" w:rsidRDefault="00C21A8D" w:rsidP="00C21A8D">
      <w:pPr>
        <w:tabs>
          <w:tab w:val="left" w:pos="400"/>
        </w:tabs>
        <w:ind w:left="400" w:hanging="400"/>
        <w:rPr>
          <w:sz w:val="20"/>
        </w:rPr>
      </w:pPr>
    </w:p>
    <w:p w14:paraId="692BFCFB" w14:textId="781C76EE" w:rsidR="006F6155" w:rsidRDefault="006F6155" w:rsidP="002F3C8A">
      <w:pPr>
        <w:pStyle w:val="Annex3"/>
        <w:numPr>
          <w:ilvl w:val="2"/>
          <w:numId w:val="33"/>
        </w:numPr>
        <w:tabs>
          <w:tab w:val="clear" w:pos="1440"/>
          <w:tab w:val="clear" w:pos="2160"/>
        </w:tabs>
      </w:pPr>
      <w:r>
        <w:lastRenderedPageBreak/>
        <w:t>Neural-network post-filter characteristics SEI message</w:t>
      </w:r>
      <w:r w:rsidRPr="009D0561">
        <w:t xml:space="preserve"> </w:t>
      </w:r>
      <w:r w:rsidR="009822AD">
        <w:t>sema</w:t>
      </w:r>
      <w:r w:rsidR="00BA5FCB">
        <w:t>n</w:t>
      </w:r>
      <w:r w:rsidR="009822AD">
        <w:t>tics</w:t>
      </w:r>
    </w:p>
    <w:p w14:paraId="710F4DBD" w14:textId="77777777" w:rsidR="009822AD" w:rsidRPr="009822AD" w:rsidRDefault="009822AD" w:rsidP="009822AD">
      <w:pPr>
        <w:rPr>
          <w:rFonts w:eastAsiaTheme="minorEastAsia"/>
          <w:sz w:val="20"/>
          <w:szCs w:val="22"/>
          <w:lang w:val="en-CA"/>
        </w:rPr>
      </w:pPr>
      <w:r w:rsidRPr="002F3C8A">
        <w:rPr>
          <w:rFonts w:eastAsiaTheme="minorEastAsia"/>
          <w:sz w:val="20"/>
          <w:szCs w:val="22"/>
          <w:lang w:val="en-CA"/>
        </w:rPr>
        <w:t>This SEI message specifies a neural network that may be used as a post-processing filter. The use of specified post-processing filters for specific pictures is indicated with neural-network post-filter activation SEI messages.</w:t>
      </w:r>
    </w:p>
    <w:p w14:paraId="73264CC2" w14:textId="77777777" w:rsidR="009822AD" w:rsidRPr="009822AD"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9822AD">
        <w:rPr>
          <w:rFonts w:eastAsia="SimSun"/>
          <w:sz w:val="20"/>
          <w:lang w:val="en-GB"/>
        </w:rPr>
        <w:t>Use of this SEI message requires the definition of the following variables:</w:t>
      </w:r>
    </w:p>
    <w:p w14:paraId="1F5BAD7B" w14:textId="77777777" w:rsidR="009822AD" w:rsidRPr="009822AD"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SimSun"/>
          <w:sz w:val="20"/>
          <w:lang w:val="en-GB"/>
        </w:rPr>
      </w:pPr>
      <w:r w:rsidRPr="009822AD">
        <w:rPr>
          <w:rFonts w:eastAsia="SimSun"/>
          <w:sz w:val="20"/>
          <w:lang w:val="en-GB"/>
        </w:rPr>
        <w:t>–</w:t>
      </w:r>
      <w:r w:rsidRPr="009822AD">
        <w:rPr>
          <w:rFonts w:eastAsia="SimSun"/>
          <w:sz w:val="20"/>
          <w:lang w:val="en-GB"/>
        </w:rPr>
        <w:tab/>
        <w:t>Cropped decoded output picture width and height in units of luma samples, denoted herein by InpPicWidthInLumaSamples and InpPicHeightInLumaSamples, respectively.</w:t>
      </w:r>
    </w:p>
    <w:p w14:paraId="1B1B1D08" w14:textId="77777777" w:rsidR="009822AD" w:rsidRPr="009822AD"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SimSun"/>
          <w:sz w:val="20"/>
          <w:lang w:val="en-GB"/>
        </w:rPr>
      </w:pPr>
      <w:r w:rsidRPr="009822AD">
        <w:rPr>
          <w:rFonts w:eastAsia="SimSun"/>
          <w:sz w:val="20"/>
          <w:lang w:val="en-GB"/>
        </w:rPr>
        <w:t>–</w:t>
      </w:r>
      <w:r w:rsidRPr="009822AD">
        <w:rPr>
          <w:rFonts w:eastAsia="SimSun"/>
          <w:sz w:val="20"/>
          <w:lang w:val="en-GB"/>
        </w:rPr>
        <w:tab/>
        <w:t>Luma sample array CroppedYPic[ y ][ x ] and chroma sample arrays CroppedCbPic[ y ][ x ] and CroppedCrPic[ y ][ x ], when present, of the cropped decoded output picture for vertical coordinates y and horizontal coordinates x, where the top-left corner of the sample array has coordinates y equal to 0 and x equal to 0.</w:t>
      </w:r>
    </w:p>
    <w:p w14:paraId="7A356B1C" w14:textId="77777777" w:rsidR="009822AD" w:rsidRPr="009822AD"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noProof/>
          <w:sz w:val="20"/>
        </w:rPr>
      </w:pPr>
      <w:r w:rsidRPr="009822AD">
        <w:rPr>
          <w:rFonts w:eastAsia="SimSun"/>
          <w:sz w:val="20"/>
          <w:lang w:val="en-GB"/>
        </w:rPr>
        <w:t>–</w:t>
      </w:r>
      <w:r w:rsidRPr="009822AD">
        <w:rPr>
          <w:rFonts w:eastAsia="SimSun"/>
          <w:sz w:val="20"/>
          <w:lang w:val="en-GB"/>
        </w:rPr>
        <w:tab/>
        <w:t xml:space="preserve">Bit depth </w:t>
      </w:r>
      <w:r w:rsidRPr="009822AD">
        <w:rPr>
          <w:rFonts w:eastAsiaTheme="minorEastAsia"/>
          <w:noProof/>
          <w:sz w:val="20"/>
        </w:rPr>
        <w:t>BitDepthY</w:t>
      </w:r>
      <w:r w:rsidRPr="009822AD">
        <w:rPr>
          <w:rFonts w:eastAsia="SimSun"/>
          <w:sz w:val="20"/>
          <w:lang w:val="en-GB"/>
        </w:rPr>
        <w:t xml:space="preserve"> for the luma sample array </w:t>
      </w:r>
      <w:r w:rsidRPr="009822AD">
        <w:rPr>
          <w:rFonts w:eastAsiaTheme="minorEastAsia"/>
          <w:noProof/>
          <w:sz w:val="20"/>
        </w:rPr>
        <w:t>of the cropped decoded output picture.</w:t>
      </w:r>
    </w:p>
    <w:p w14:paraId="6E5AFBA4" w14:textId="77777777" w:rsidR="009822AD" w:rsidRPr="009822AD"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noProof/>
          <w:sz w:val="20"/>
        </w:rPr>
      </w:pPr>
      <w:r w:rsidRPr="009822AD">
        <w:rPr>
          <w:rFonts w:eastAsia="SimSun"/>
          <w:sz w:val="20"/>
          <w:lang w:val="en-GB"/>
        </w:rPr>
        <w:t>–</w:t>
      </w:r>
      <w:r w:rsidRPr="009822AD">
        <w:rPr>
          <w:rFonts w:eastAsia="SimSun"/>
          <w:sz w:val="20"/>
          <w:lang w:val="en-GB"/>
        </w:rPr>
        <w:tab/>
      </w:r>
      <w:r w:rsidRPr="009822AD">
        <w:rPr>
          <w:rFonts w:eastAsiaTheme="minorEastAsia"/>
          <w:noProof/>
          <w:sz w:val="20"/>
        </w:rPr>
        <w:t>Bit depth BitDepthC for the chroma sample arrays, if any, of the cropped decoded output picture.</w:t>
      </w:r>
    </w:p>
    <w:p w14:paraId="3374C721" w14:textId="77777777" w:rsidR="009822AD" w:rsidRPr="009822AD"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SimSun"/>
          <w:sz w:val="20"/>
          <w:lang w:val="en-GB"/>
        </w:rPr>
      </w:pPr>
      <w:r w:rsidRPr="009822AD">
        <w:rPr>
          <w:rFonts w:eastAsia="SimSun"/>
          <w:sz w:val="20"/>
          <w:lang w:val="en-GB"/>
        </w:rPr>
        <w:t>–</w:t>
      </w:r>
      <w:r w:rsidRPr="009822AD">
        <w:rPr>
          <w:rFonts w:eastAsia="SimSun"/>
          <w:sz w:val="20"/>
          <w:lang w:val="en-GB"/>
        </w:rPr>
        <w:tab/>
        <w:t>Chroma subsampling ratio relative to luma denoted as InpSubWidthC and InpSubHeightC.</w:t>
      </w:r>
    </w:p>
    <w:p w14:paraId="2207FCE7" w14:textId="77777777" w:rsidR="009822AD" w:rsidRPr="009822AD"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SimSun"/>
          <w:sz w:val="20"/>
          <w:lang w:val="en-GB"/>
        </w:rPr>
      </w:pPr>
      <w:r w:rsidRPr="009822AD">
        <w:rPr>
          <w:rFonts w:eastAsia="SimSun"/>
          <w:sz w:val="20"/>
          <w:lang w:val="en-GB"/>
        </w:rPr>
        <w:t>–</w:t>
      </w:r>
      <w:r w:rsidRPr="009822AD">
        <w:rPr>
          <w:rFonts w:eastAsia="SimSun"/>
          <w:sz w:val="20"/>
          <w:lang w:val="en-GB"/>
        </w:rPr>
        <w:tab/>
        <w:t>When nnpfc_inp_order_idc is equal to 3, the initial luma quantization parameter value SliceQPY.</w:t>
      </w:r>
    </w:p>
    <w:p w14:paraId="277E0170" w14:textId="77777777" w:rsidR="009822AD" w:rsidRPr="009822AD"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9822AD">
        <w:rPr>
          <w:rFonts w:eastAsia="SimSun"/>
          <w:sz w:val="20"/>
          <w:lang w:val="en-GB"/>
        </w:rPr>
        <w:t>When t</w:t>
      </w:r>
      <w:r w:rsidRPr="009822AD">
        <w:rPr>
          <w:rFonts w:eastAsiaTheme="minorEastAsia"/>
          <w:sz w:val="20"/>
          <w:szCs w:val="22"/>
          <w:lang w:val="en-CA"/>
        </w:rPr>
        <w:t>his SEI message specifies a neural network that may be used as a post-processing filter, t</w:t>
      </w:r>
      <w:r w:rsidRPr="009822AD">
        <w:rPr>
          <w:rFonts w:eastAsia="SimSun"/>
          <w:sz w:val="20"/>
          <w:lang w:val="en-GB"/>
        </w:rPr>
        <w:t>he semantics specify the derivation of the luma sample array FilteredYPic[ y ][ x ] and chroma sample arrays FilteredCbPic[ y ][ x ] and FilteredCrPic[ y ][ x ], as indicated by the value of nnpfc_out_order_idc, that contain the output of the post-processing filter.</w:t>
      </w:r>
    </w:p>
    <w:p w14:paraId="2809DF29" w14:textId="77777777" w:rsidR="009822AD" w:rsidRPr="009822AD" w:rsidRDefault="009822AD" w:rsidP="009822AD">
      <w:pPr>
        <w:rPr>
          <w:rFonts w:eastAsiaTheme="minorEastAsia"/>
          <w:sz w:val="20"/>
        </w:rPr>
      </w:pPr>
      <w:r w:rsidRPr="009822AD">
        <w:rPr>
          <w:rFonts w:eastAsiaTheme="minorEastAsia"/>
          <w:b/>
          <w:sz w:val="20"/>
        </w:rPr>
        <w:t>nnpfc_id</w:t>
      </w:r>
      <w:r w:rsidRPr="009822AD">
        <w:rPr>
          <w:rFonts w:eastAsiaTheme="minorEastAsia"/>
          <w:sz w:val="20"/>
        </w:rPr>
        <w:t xml:space="preserve"> contains an identifying number that may be used to identify a post-processing filter. </w:t>
      </w:r>
      <w:r w:rsidRPr="002F3C8A">
        <w:rPr>
          <w:rFonts w:eastAsiaTheme="minorEastAsia"/>
          <w:sz w:val="20"/>
          <w:szCs w:val="22"/>
          <w:lang w:val="en-GB"/>
        </w:rPr>
        <w:t>The value of nnpfc_id shall be in the range of 0 to 2</w:t>
      </w:r>
      <w:r w:rsidRPr="002F3C8A">
        <w:rPr>
          <w:rFonts w:eastAsiaTheme="minorEastAsia"/>
          <w:sz w:val="20"/>
          <w:szCs w:val="22"/>
          <w:vertAlign w:val="superscript"/>
          <w:lang w:val="en-GB"/>
        </w:rPr>
        <w:t>32</w:t>
      </w:r>
      <w:r w:rsidRPr="002F3C8A">
        <w:rPr>
          <w:rFonts w:eastAsiaTheme="minorEastAsia"/>
          <w:sz w:val="20"/>
          <w:szCs w:val="22"/>
          <w:lang w:val="en-GB"/>
        </w:rPr>
        <w:t> − 2, inclusive.</w:t>
      </w:r>
    </w:p>
    <w:p w14:paraId="593B281A" w14:textId="31CD4BA8" w:rsidR="009822AD" w:rsidRPr="00883998" w:rsidRDefault="009822AD" w:rsidP="009822AD">
      <w:pPr>
        <w:rPr>
          <w:rFonts w:eastAsiaTheme="minorEastAsia"/>
          <w:sz w:val="20"/>
        </w:rPr>
      </w:pPr>
      <w:r w:rsidRPr="002F3C8A">
        <w:rPr>
          <w:rFonts w:eastAsiaTheme="minorEastAsia"/>
          <w:sz w:val="20"/>
          <w:szCs w:val="22"/>
          <w:lang w:val="en-GB"/>
        </w:rPr>
        <w:t>Values of nnpfc_id from 256 to 511, inclusive, and from 2</w:t>
      </w:r>
      <w:r w:rsidRPr="002F3C8A">
        <w:rPr>
          <w:rFonts w:eastAsiaTheme="minorEastAsia"/>
          <w:sz w:val="20"/>
          <w:szCs w:val="22"/>
          <w:vertAlign w:val="superscript"/>
          <w:lang w:val="en-GB"/>
        </w:rPr>
        <w:t>31</w:t>
      </w:r>
      <w:r w:rsidRPr="002F3C8A">
        <w:rPr>
          <w:rFonts w:eastAsiaTheme="minorEastAsia"/>
          <w:sz w:val="20"/>
          <w:szCs w:val="22"/>
          <w:lang w:val="en-GB"/>
        </w:rPr>
        <w:t xml:space="preserve"> to 2</w:t>
      </w:r>
      <w:r w:rsidRPr="002F3C8A">
        <w:rPr>
          <w:rFonts w:eastAsiaTheme="minorEastAsia"/>
          <w:sz w:val="20"/>
          <w:szCs w:val="22"/>
          <w:vertAlign w:val="superscript"/>
          <w:lang w:val="en-GB"/>
        </w:rPr>
        <w:t>32</w:t>
      </w:r>
      <w:r w:rsidRPr="002F3C8A">
        <w:rPr>
          <w:rFonts w:eastAsiaTheme="minorEastAsia"/>
          <w:sz w:val="20"/>
          <w:szCs w:val="22"/>
          <w:lang w:val="en-GB"/>
        </w:rPr>
        <w:t> − 2, inclusive, are reserved for future use by ITU-T | ISO/IEC. Decoders encountering a value of nnpfc_id in the range of 256 to 511, inclusive, or in the range of 2</w:t>
      </w:r>
      <w:r w:rsidRPr="002F3C8A">
        <w:rPr>
          <w:rFonts w:eastAsiaTheme="minorEastAsia"/>
          <w:sz w:val="20"/>
          <w:szCs w:val="22"/>
          <w:vertAlign w:val="superscript"/>
          <w:lang w:val="en-GB"/>
        </w:rPr>
        <w:t>31</w:t>
      </w:r>
      <w:r w:rsidRPr="002F3C8A">
        <w:rPr>
          <w:rFonts w:eastAsiaTheme="minorEastAsia"/>
          <w:sz w:val="20"/>
          <w:szCs w:val="22"/>
          <w:lang w:val="en-GB"/>
        </w:rPr>
        <w:t xml:space="preserve"> to</w:t>
      </w:r>
      <w:r w:rsidR="00BA5FCB">
        <w:rPr>
          <w:rFonts w:eastAsiaTheme="minorEastAsia"/>
          <w:sz w:val="20"/>
          <w:szCs w:val="22"/>
          <w:lang w:val="en-GB"/>
        </w:rPr>
        <w:t> </w:t>
      </w:r>
      <w:r w:rsidRPr="002F3C8A">
        <w:rPr>
          <w:rFonts w:eastAsiaTheme="minorEastAsia"/>
          <w:sz w:val="20"/>
          <w:szCs w:val="22"/>
          <w:lang w:val="en-GB"/>
        </w:rPr>
        <w:t>2</w:t>
      </w:r>
      <w:r w:rsidRPr="002F3C8A">
        <w:rPr>
          <w:rFonts w:eastAsiaTheme="minorEastAsia"/>
          <w:sz w:val="20"/>
          <w:szCs w:val="22"/>
          <w:vertAlign w:val="superscript"/>
          <w:lang w:val="en-GB"/>
        </w:rPr>
        <w:t>32</w:t>
      </w:r>
      <w:r w:rsidRPr="002F3C8A">
        <w:rPr>
          <w:rFonts w:eastAsiaTheme="minorEastAsia"/>
          <w:sz w:val="20"/>
          <w:szCs w:val="22"/>
          <w:lang w:val="en-GB"/>
        </w:rPr>
        <w:t> − 2, inclusive, shall ignore it.</w:t>
      </w:r>
    </w:p>
    <w:p w14:paraId="0341CD83" w14:textId="55282047" w:rsidR="009822AD" w:rsidRPr="002F3C8A"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2F3C8A">
        <w:rPr>
          <w:rFonts w:eastAsia="SimSun"/>
          <w:b/>
          <w:sz w:val="20"/>
          <w:lang w:val="en-GB"/>
        </w:rPr>
        <w:t>nnpfc_mode_idc</w:t>
      </w:r>
      <w:r w:rsidRPr="002F3C8A">
        <w:rPr>
          <w:rFonts w:eastAsia="SimSun"/>
          <w:sz w:val="20"/>
          <w:lang w:val="en-GB"/>
        </w:rPr>
        <w:t xml:space="preserve"> equal to 0 specifies that the post-processing filter associated with the nnpfc_id value is </w:t>
      </w:r>
      <w:r w:rsidRPr="002F3C8A">
        <w:rPr>
          <w:rFonts w:eastAsiaTheme="minorEastAsia"/>
          <w:sz w:val="20"/>
          <w:szCs w:val="22"/>
          <w:lang w:val="en-GB"/>
          <w14:glow w14:rad="0">
            <w14:srgbClr w14:val="FFFFFF"/>
          </w14:glow>
        </w:rPr>
        <w:t>determined by external means not specified in this Specification</w:t>
      </w:r>
      <w:r w:rsidRPr="002F3C8A">
        <w:rPr>
          <w:rFonts w:eastAsia="SimSun"/>
          <w:sz w:val="20"/>
          <w:lang w:val="en-GB"/>
        </w:rPr>
        <w:t>.</w:t>
      </w:r>
    </w:p>
    <w:p w14:paraId="0E75C168" w14:textId="7F6B245F" w:rsidR="009822AD" w:rsidRPr="002F3C8A"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2F3C8A">
        <w:rPr>
          <w:rFonts w:eastAsia="SimSun"/>
          <w:sz w:val="20"/>
          <w:lang w:val="en-GB"/>
        </w:rPr>
        <w:t xml:space="preserve">nnpfc_mode_idc equal to 1 specifies that the post-processing filter associated with the nnpfc_id value is a neural network represented by the </w:t>
      </w:r>
      <w:r w:rsidRPr="002F3C8A">
        <w:rPr>
          <w:rFonts w:eastAsiaTheme="minorEastAsia"/>
          <w:sz w:val="20"/>
        </w:rPr>
        <w:t>ISO/IEC 15938-17 bitstream contained in this SEI message</w:t>
      </w:r>
      <w:r w:rsidRPr="002F3C8A">
        <w:rPr>
          <w:rFonts w:eastAsia="SimSun"/>
          <w:sz w:val="20"/>
          <w:lang w:val="en-GB"/>
        </w:rPr>
        <w:t>.</w:t>
      </w:r>
    </w:p>
    <w:p w14:paraId="568969B4" w14:textId="77777777" w:rsidR="009822AD" w:rsidRPr="002F3C8A"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2F3C8A">
        <w:rPr>
          <w:rFonts w:eastAsia="SimSun"/>
          <w:sz w:val="20"/>
          <w:lang w:val="en-CA"/>
        </w:rPr>
        <w:t xml:space="preserve">The value of nnpfc_mode_idc shall be in the range of 0 to </w:t>
      </w:r>
      <w:r w:rsidRPr="002F3C8A">
        <w:rPr>
          <w:rFonts w:eastAsia="SimSun"/>
          <w:sz w:val="20"/>
        </w:rPr>
        <w:t xml:space="preserve">255, inclusive. </w:t>
      </w:r>
      <w:r w:rsidRPr="002F3C8A">
        <w:rPr>
          <w:rFonts w:eastAsia="SimSun"/>
          <w:sz w:val="20"/>
          <w:lang w:val="en-GB"/>
        </w:rPr>
        <w:t xml:space="preserve">Values of </w:t>
      </w:r>
      <w:r w:rsidRPr="002F3C8A">
        <w:rPr>
          <w:rFonts w:eastAsia="SimSun"/>
          <w:sz w:val="20"/>
          <w:lang w:val="en-CA"/>
        </w:rPr>
        <w:t xml:space="preserve">nnpfc_mode_idc greater than 1 </w:t>
      </w:r>
      <w:r w:rsidRPr="002F3C8A">
        <w:rPr>
          <w:rFonts w:eastAsia="SimSun"/>
          <w:sz w:val="20"/>
          <w:lang w:val="en-GB"/>
        </w:rPr>
        <w:t xml:space="preserve">are reserved for future specification by ITU-T | ISO/IEC and shall not be present in bitstreams conforming to this version of this Specification. Decoders conforming to this version of this Specification shall ignore SEI messages that contain reserved values of </w:t>
      </w:r>
      <w:r w:rsidRPr="002F3C8A">
        <w:rPr>
          <w:rFonts w:eastAsia="SimSun"/>
          <w:sz w:val="20"/>
          <w:lang w:val="en-CA"/>
        </w:rPr>
        <w:t>nnpfc_mode_idc</w:t>
      </w:r>
      <w:r w:rsidRPr="002F3C8A">
        <w:rPr>
          <w:rFonts w:eastAsia="SimSun"/>
          <w:sz w:val="20"/>
          <w:lang w:val="en-GB"/>
        </w:rPr>
        <w:t>.</w:t>
      </w:r>
    </w:p>
    <w:p w14:paraId="70A914B3" w14:textId="77777777" w:rsidR="009822AD" w:rsidRPr="002F3C8A"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sz w:val="20"/>
          <w:szCs w:val="22"/>
          <w:lang w:val="en-CA"/>
          <w14:glow w14:rad="0">
            <w14:srgbClr w14:val="FFFFFF"/>
          </w14:glow>
        </w:rPr>
      </w:pPr>
      <w:r w:rsidRPr="002F3C8A">
        <w:rPr>
          <w:rFonts w:eastAsia="SimSun"/>
          <w:sz w:val="20"/>
          <w:lang w:val="en-GB"/>
        </w:rPr>
        <w:t>When the current CLVS contains a</w:t>
      </w:r>
      <w:r w:rsidRPr="002F3C8A">
        <w:rPr>
          <w:rFonts w:eastAsiaTheme="minorEastAsia"/>
          <w:sz w:val="20"/>
          <w:szCs w:val="22"/>
          <w:lang w:val="en-CA"/>
          <w14:glow w14:rad="0">
            <w14:srgbClr w14:val="FFFFFF"/>
          </w14:glow>
        </w:rPr>
        <w:t xml:space="preserve"> preceding neural-network post-filter characteristics SEI message, in decoding order, that has the same value of nnpfc_id equal to the value of nnpfc_id in this SEI message, at least one of the following conditions shall apply:</w:t>
      </w:r>
    </w:p>
    <w:p w14:paraId="218C0FF7" w14:textId="77777777" w:rsidR="009822AD" w:rsidRPr="002F3C8A"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rPr>
          <w:rFonts w:eastAsia="SimSun"/>
          <w:sz w:val="20"/>
          <w:lang w:val="en-GB"/>
        </w:rPr>
      </w:pPr>
      <w:r w:rsidRPr="002F3C8A">
        <w:rPr>
          <w:rFonts w:eastAsia="SimSun"/>
          <w:sz w:val="20"/>
          <w:lang w:val="en-GB"/>
        </w:rPr>
        <w:t>–</w:t>
      </w:r>
      <w:r w:rsidRPr="002F3C8A">
        <w:rPr>
          <w:rFonts w:eastAsia="SimSun"/>
          <w:sz w:val="20"/>
          <w:lang w:val="en-GB"/>
        </w:rPr>
        <w:tab/>
        <w:t>This SEI message has nnpfc_mode_idc equal to 1 and the same content as the preceding neural-network post-filter characteristics SEI message except that the values of nnpfc_mode_idc and nnpfc_payload_byte[ i ] may differ in order to provide a neural network update.</w:t>
      </w:r>
    </w:p>
    <w:p w14:paraId="154D30CE" w14:textId="77777777" w:rsidR="009822AD" w:rsidRPr="00883998"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rPr>
          <w:rFonts w:eastAsia="SimSun"/>
          <w:sz w:val="20"/>
          <w:lang w:val="en-GB"/>
        </w:rPr>
      </w:pPr>
      <w:r w:rsidRPr="002F3C8A">
        <w:rPr>
          <w:rFonts w:eastAsia="SimSun"/>
          <w:sz w:val="20"/>
          <w:lang w:val="en-GB"/>
        </w:rPr>
        <w:t>–</w:t>
      </w:r>
      <w:r w:rsidRPr="002F3C8A">
        <w:rPr>
          <w:rFonts w:eastAsia="SimSun"/>
          <w:sz w:val="20"/>
          <w:lang w:val="en-GB"/>
        </w:rPr>
        <w:tab/>
        <w:t>This SEI message has the same content as the preceding neural-network post-filter characteristics SEI message.</w:t>
      </w:r>
    </w:p>
    <w:p w14:paraId="69D7563E" w14:textId="4F3FFE5B" w:rsidR="009822AD" w:rsidRPr="009822AD"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2F3C8A">
        <w:rPr>
          <w:rFonts w:eastAsia="SimSun"/>
          <w:sz w:val="20"/>
          <w:lang w:val="en-GB"/>
        </w:rPr>
        <w:t xml:space="preserve">When this SEI message is the first neural-network post-filter characteristics SEI message, in decoding order, that has a particular nnpfc_id value within the current CLVS, it specifies a </w:t>
      </w:r>
      <w:r w:rsidRPr="002F3C8A">
        <w:rPr>
          <w:rFonts w:eastAsia="SimSun"/>
          <w:sz w:val="20"/>
        </w:rPr>
        <w:t xml:space="preserve">base post-processing filter that </w:t>
      </w:r>
      <w:r w:rsidRPr="002F3C8A">
        <w:rPr>
          <w:rFonts w:eastAsia="SimSun"/>
          <w:sz w:val="20"/>
          <w:lang w:val="en-GB"/>
        </w:rPr>
        <w:t xml:space="preserve">pertains to the current decoded picture and all subsequent decoded pictures of the current layer, in output order, until </w:t>
      </w:r>
      <w:r w:rsidRPr="002F3C8A">
        <w:rPr>
          <w:rFonts w:eastAsiaTheme="minorEastAsia"/>
          <w:sz w:val="20"/>
          <w:szCs w:val="22"/>
          <w:lang w:val="en-CA"/>
          <w14:glow w14:rad="0">
            <w14:srgbClr w14:val="FFFFFF"/>
          </w14:glow>
        </w:rPr>
        <w:t>the end of the current CLVS.</w:t>
      </w:r>
      <w:r w:rsidRPr="002F3C8A">
        <w:rPr>
          <w:rFonts w:eastAsia="SimSun"/>
          <w:sz w:val="20"/>
          <w:lang w:val="en-GB"/>
        </w:rPr>
        <w:t xml:space="preserve"> When this SEI message is not the first neural-network post-filter </w:t>
      </w:r>
      <w:r w:rsidR="00547427" w:rsidRPr="00353EAA">
        <w:rPr>
          <w:rFonts w:eastAsia="SimSun"/>
          <w:sz w:val="20"/>
          <w:lang w:val="en-GB"/>
        </w:rPr>
        <w:t>characteristics</w:t>
      </w:r>
      <w:r w:rsidR="00547427" w:rsidRPr="00547427">
        <w:rPr>
          <w:rFonts w:eastAsia="SimSun"/>
          <w:sz w:val="20"/>
          <w:lang w:val="en-GB"/>
        </w:rPr>
        <w:t xml:space="preserve"> </w:t>
      </w:r>
      <w:r w:rsidRPr="002F3C8A">
        <w:rPr>
          <w:rFonts w:eastAsia="SimSun"/>
          <w:sz w:val="20"/>
          <w:lang w:val="en-GB"/>
        </w:rPr>
        <w:t xml:space="preserve">SEI message, in decoding order, that has a a particular nnpfc_id value within the current CLVS, this SEI message pertains to the current decoded picture and all subsequent decoded pictures of the current layer, in output order, until </w:t>
      </w:r>
      <w:r w:rsidRPr="002F3C8A">
        <w:rPr>
          <w:rFonts w:eastAsiaTheme="minorEastAsia"/>
          <w:sz w:val="20"/>
          <w:szCs w:val="22"/>
          <w:lang w:val="en-CA"/>
          <w14:glow w14:rad="0">
            <w14:srgbClr w14:val="FFFFFF"/>
          </w14:glow>
        </w:rPr>
        <w:t xml:space="preserve">the end of the current CLVS or </w:t>
      </w:r>
      <w:r w:rsidRPr="002F3C8A">
        <w:rPr>
          <w:rFonts w:eastAsia="SimSun"/>
          <w:sz w:val="20"/>
          <w:lang w:val="en-GB"/>
        </w:rPr>
        <w:t>the next neural-network post-filter characteristics SEI message having that particular nnpfc_id value, in output order, within the current CLVS</w:t>
      </w:r>
      <w:r w:rsidRPr="002F3C8A">
        <w:rPr>
          <w:rFonts w:eastAsiaTheme="minorEastAsia"/>
          <w:sz w:val="20"/>
          <w:szCs w:val="22"/>
          <w:lang w:val="en-CA"/>
          <w14:glow w14:rad="0">
            <w14:srgbClr w14:val="FFFFFF"/>
          </w14:glow>
        </w:rPr>
        <w:t>.</w:t>
      </w:r>
    </w:p>
    <w:p w14:paraId="051469A2" w14:textId="738B6B10" w:rsidR="009822AD" w:rsidRPr="009822AD" w:rsidRDefault="009822AD" w:rsidP="009822AD">
      <w:pPr>
        <w:rPr>
          <w:rFonts w:eastAsiaTheme="minorEastAsia"/>
          <w:sz w:val="20"/>
          <w:szCs w:val="22"/>
          <w:lang w:val="en-CA"/>
        </w:rPr>
      </w:pPr>
      <w:r w:rsidRPr="009822AD">
        <w:rPr>
          <w:rFonts w:eastAsiaTheme="minorEastAsia"/>
          <w:b/>
          <w:bCs/>
          <w:sz w:val="20"/>
          <w:szCs w:val="22"/>
          <w:lang w:val="en-CA"/>
        </w:rPr>
        <w:t>nnpfc_purpose</w:t>
      </w:r>
      <w:r w:rsidRPr="009822AD">
        <w:rPr>
          <w:rFonts w:eastAsiaTheme="minorEastAsia"/>
          <w:sz w:val="20"/>
          <w:szCs w:val="22"/>
          <w:lang w:val="en-CA"/>
        </w:rPr>
        <w:t xml:space="preserve"> indicates the purpose of post-processing filter as specified in Table </w:t>
      </w:r>
      <w:r w:rsidR="000637EA">
        <w:rPr>
          <w:rFonts w:eastAsiaTheme="minorEastAsia"/>
          <w:sz w:val="20"/>
          <w:szCs w:val="22"/>
          <w:lang w:val="en-CA"/>
        </w:rPr>
        <w:t>20</w:t>
      </w:r>
      <w:r w:rsidRPr="009822AD">
        <w:rPr>
          <w:rFonts w:eastAsiaTheme="minorEastAsia"/>
          <w:sz w:val="20"/>
          <w:szCs w:val="22"/>
          <w:lang w:val="en-CA"/>
        </w:rPr>
        <w:t xml:space="preserve">. The value of nnpfc_purpose shall be in the range of 0 to </w:t>
      </w:r>
      <w:r w:rsidRPr="009822AD">
        <w:rPr>
          <w:rFonts w:eastAsiaTheme="minorEastAsia"/>
          <w:sz w:val="20"/>
        </w:rPr>
        <w:t>2</w:t>
      </w:r>
      <w:r w:rsidRPr="009822AD">
        <w:rPr>
          <w:rFonts w:eastAsiaTheme="minorEastAsia"/>
          <w:sz w:val="20"/>
          <w:vertAlign w:val="superscript"/>
        </w:rPr>
        <w:t>32</w:t>
      </w:r>
      <w:r w:rsidRPr="009822AD">
        <w:rPr>
          <w:rFonts w:eastAsiaTheme="minorEastAsia"/>
          <w:sz w:val="20"/>
        </w:rPr>
        <w:t xml:space="preserve"> − 2, inclusive. </w:t>
      </w:r>
      <w:r w:rsidRPr="009822AD">
        <w:rPr>
          <w:rFonts w:eastAsiaTheme="minorEastAsia"/>
          <w:sz w:val="20"/>
          <w:lang w:val="en-GB"/>
        </w:rPr>
        <w:t>Values of nnpfc_purpose that do not appear in Table </w:t>
      </w:r>
      <w:r w:rsidR="009A5F93">
        <w:rPr>
          <w:rFonts w:eastAsiaTheme="minorEastAsia"/>
          <w:sz w:val="20"/>
          <w:lang w:val="en-GB"/>
        </w:rPr>
        <w:t>2</w:t>
      </w:r>
      <w:r w:rsidR="009F45F4">
        <w:rPr>
          <w:rFonts w:eastAsiaTheme="minorEastAsia"/>
          <w:sz w:val="20"/>
          <w:lang w:val="en-GB"/>
        </w:rPr>
        <w:t>0</w:t>
      </w:r>
      <w:r w:rsidR="009A5F93" w:rsidRPr="009822AD">
        <w:rPr>
          <w:rFonts w:eastAsiaTheme="minorEastAsia"/>
          <w:sz w:val="20"/>
          <w:lang w:val="en-GB"/>
        </w:rPr>
        <w:t xml:space="preserve"> </w:t>
      </w:r>
      <w:r w:rsidRPr="009822AD">
        <w:rPr>
          <w:rFonts w:eastAsiaTheme="minorEastAsia"/>
          <w:sz w:val="20"/>
          <w:lang w:val="en-GB"/>
        </w:rPr>
        <w:t xml:space="preserve">are reserved </w:t>
      </w:r>
      <w:r w:rsidRPr="009822AD">
        <w:rPr>
          <w:rFonts w:eastAsiaTheme="minorEastAsia"/>
          <w:sz w:val="20"/>
          <w:lang w:val="en-GB"/>
        </w:rPr>
        <w:lastRenderedPageBreak/>
        <w:t>for future specification by ITU-T | ISO/IEC and shall not be present in bitstreams conforming to this version of this Specification. Decoders conforming to this version of this Specification shall ignore SEI messages that contain reserved values of nnpfc_purpose.</w:t>
      </w:r>
    </w:p>
    <w:p w14:paraId="7B252EE9" w14:textId="46974337" w:rsidR="009822AD" w:rsidRPr="009822AD" w:rsidRDefault="009822AD" w:rsidP="009822A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rFonts w:eastAsia="SimSun"/>
          <w:b/>
          <w:sz w:val="20"/>
          <w:lang w:val="en-GB"/>
        </w:rPr>
      </w:pPr>
      <w:r w:rsidRPr="009822AD">
        <w:rPr>
          <w:rFonts w:eastAsia="SimSun"/>
          <w:b/>
          <w:sz w:val="20"/>
          <w:lang w:val="en-GB"/>
        </w:rPr>
        <w:t>Table </w:t>
      </w:r>
      <w:r w:rsidR="000118E5">
        <w:rPr>
          <w:rFonts w:eastAsia="SimSun"/>
          <w:b/>
          <w:sz w:val="20"/>
          <w:lang w:val="en-GB"/>
        </w:rPr>
        <w:t>20</w:t>
      </w:r>
      <w:r w:rsidR="000118E5" w:rsidRPr="009822AD">
        <w:rPr>
          <w:rFonts w:eastAsia="SimSun"/>
          <w:b/>
          <w:sz w:val="20"/>
          <w:lang w:val="en-GB"/>
        </w:rPr>
        <w:t xml:space="preserve"> </w:t>
      </w:r>
      <w:r w:rsidRPr="009822AD">
        <w:rPr>
          <w:rFonts w:eastAsia="SimSun"/>
          <w:b/>
          <w:sz w:val="20"/>
          <w:lang w:val="en-GB"/>
        </w:rPr>
        <w:t>– Definition of nnpfc_purpose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8432"/>
      </w:tblGrid>
      <w:tr w:rsidR="009822AD" w:rsidRPr="009822AD" w14:paraId="2EA36229" w14:textId="77777777" w:rsidTr="004D59C4">
        <w:trPr>
          <w:jc w:val="center"/>
        </w:trPr>
        <w:tc>
          <w:tcPr>
            <w:tcW w:w="918" w:type="dxa"/>
          </w:tcPr>
          <w:p w14:paraId="5C859049" w14:textId="77777777" w:rsidR="009822AD" w:rsidRPr="009822AD" w:rsidRDefault="009822AD" w:rsidP="009822AD">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SimSun"/>
                <w:b/>
                <w:sz w:val="18"/>
                <w:lang w:val="en-GB"/>
              </w:rPr>
            </w:pPr>
            <w:r w:rsidRPr="009822AD">
              <w:rPr>
                <w:rFonts w:eastAsia="SimSun"/>
                <w:b/>
                <w:sz w:val="18"/>
                <w:lang w:val="en-GB"/>
              </w:rPr>
              <w:t>Value</w:t>
            </w:r>
          </w:p>
        </w:tc>
        <w:tc>
          <w:tcPr>
            <w:tcW w:w="8432" w:type="dxa"/>
          </w:tcPr>
          <w:p w14:paraId="0AFD333D" w14:textId="77777777" w:rsidR="009822AD" w:rsidRPr="009822AD" w:rsidRDefault="009822AD" w:rsidP="009822AD">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SimSun"/>
                <w:b/>
                <w:sz w:val="18"/>
                <w:lang w:val="en-GB"/>
              </w:rPr>
            </w:pPr>
            <w:r w:rsidRPr="009822AD">
              <w:rPr>
                <w:rFonts w:eastAsia="SimSun"/>
                <w:b/>
                <w:sz w:val="18"/>
                <w:lang w:val="en-GB"/>
              </w:rPr>
              <w:t>Interpretation</w:t>
            </w:r>
          </w:p>
        </w:tc>
      </w:tr>
      <w:tr w:rsidR="009822AD" w:rsidRPr="009822AD" w14:paraId="20A92651" w14:textId="77777777" w:rsidTr="004D59C4">
        <w:trPr>
          <w:jc w:val="center"/>
        </w:trPr>
        <w:tc>
          <w:tcPr>
            <w:tcW w:w="918" w:type="dxa"/>
          </w:tcPr>
          <w:p w14:paraId="4CF97ECF"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18"/>
                <w:highlight w:val="green"/>
                <w:lang w:val="en-GB"/>
              </w:rPr>
            </w:pPr>
            <w:r w:rsidRPr="002F3C8A">
              <w:rPr>
                <w:rFonts w:eastAsia="SimSun"/>
                <w:sz w:val="18"/>
                <w:lang w:val="en-GB"/>
              </w:rPr>
              <w:t>0</w:t>
            </w:r>
          </w:p>
        </w:tc>
        <w:tc>
          <w:tcPr>
            <w:tcW w:w="8432" w:type="dxa"/>
          </w:tcPr>
          <w:p w14:paraId="1A82A2B8"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rFonts w:eastAsia="SimSun"/>
                <w:sz w:val="18"/>
                <w:szCs w:val="22"/>
                <w:lang w:val="en-GB"/>
              </w:rPr>
            </w:pPr>
            <w:r w:rsidRPr="002F3C8A">
              <w:rPr>
                <w:rFonts w:eastAsia="SimSun"/>
                <w:sz w:val="18"/>
                <w:szCs w:val="22"/>
                <w:lang w:val="en-GB"/>
              </w:rPr>
              <w:t>Unknown or unspecified</w:t>
            </w:r>
          </w:p>
        </w:tc>
      </w:tr>
      <w:tr w:rsidR="009822AD" w:rsidRPr="009822AD" w14:paraId="1E29FD6D" w14:textId="77777777" w:rsidTr="004D59C4">
        <w:trPr>
          <w:jc w:val="center"/>
        </w:trPr>
        <w:tc>
          <w:tcPr>
            <w:tcW w:w="918" w:type="dxa"/>
          </w:tcPr>
          <w:p w14:paraId="142FB11E" w14:textId="33FA7F4E" w:rsidR="009822AD" w:rsidRPr="002F3C8A"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18"/>
                <w:szCs w:val="22"/>
                <w:lang w:val="en-GB"/>
              </w:rPr>
            </w:pPr>
            <w:r w:rsidRPr="002F3C8A">
              <w:rPr>
                <w:rFonts w:eastAsia="SimSun"/>
                <w:sz w:val="18"/>
                <w:lang w:val="en-GB"/>
              </w:rPr>
              <w:t>1</w:t>
            </w:r>
          </w:p>
        </w:tc>
        <w:tc>
          <w:tcPr>
            <w:tcW w:w="8432" w:type="dxa"/>
          </w:tcPr>
          <w:p w14:paraId="04AA8E83"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rFonts w:eastAsia="SimSun"/>
                <w:sz w:val="18"/>
                <w:szCs w:val="22"/>
                <w:lang w:val="en-GB"/>
              </w:rPr>
            </w:pPr>
            <w:r w:rsidRPr="009822AD">
              <w:rPr>
                <w:rFonts w:eastAsia="SimSun"/>
                <w:sz w:val="18"/>
                <w:szCs w:val="22"/>
                <w:lang w:val="en-GB"/>
              </w:rPr>
              <w:t>Visual quality improvement</w:t>
            </w:r>
          </w:p>
        </w:tc>
      </w:tr>
      <w:tr w:rsidR="009822AD" w:rsidRPr="009822AD" w14:paraId="5FAFDC9C" w14:textId="77777777" w:rsidTr="004D59C4">
        <w:trPr>
          <w:jc w:val="center"/>
        </w:trPr>
        <w:tc>
          <w:tcPr>
            <w:tcW w:w="918" w:type="dxa"/>
          </w:tcPr>
          <w:p w14:paraId="4BEBFD2A" w14:textId="2BF2A383" w:rsidR="009822AD" w:rsidRPr="002F3C8A"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18"/>
                <w:lang w:val="en-GB"/>
              </w:rPr>
            </w:pPr>
            <w:r w:rsidRPr="002F3C8A">
              <w:rPr>
                <w:rFonts w:eastAsia="SimSun"/>
                <w:sz w:val="18"/>
                <w:lang w:val="en-GB"/>
              </w:rPr>
              <w:t>2</w:t>
            </w:r>
          </w:p>
        </w:tc>
        <w:tc>
          <w:tcPr>
            <w:tcW w:w="8432" w:type="dxa"/>
          </w:tcPr>
          <w:p w14:paraId="375C016F"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rFonts w:eastAsia="SimSun"/>
                <w:sz w:val="18"/>
                <w:szCs w:val="22"/>
                <w:lang w:val="en-GB"/>
              </w:rPr>
            </w:pPr>
            <w:r w:rsidRPr="009822AD">
              <w:rPr>
                <w:rFonts w:eastAsia="SimSun"/>
                <w:sz w:val="18"/>
                <w:szCs w:val="22"/>
                <w:lang w:val="en-GB"/>
              </w:rPr>
              <w:t>Chroma upsampling from the 4:2:0 chroma format to the 4:2:2 or 4:4:4 chroma format, or from the 4:2:2 chroma format to the 4:4:4 chroma format</w:t>
            </w:r>
          </w:p>
        </w:tc>
      </w:tr>
      <w:tr w:rsidR="009822AD" w:rsidRPr="009822AD" w14:paraId="2399B2D3" w14:textId="77777777" w:rsidTr="004D59C4">
        <w:trPr>
          <w:jc w:val="center"/>
        </w:trPr>
        <w:tc>
          <w:tcPr>
            <w:tcW w:w="918" w:type="dxa"/>
          </w:tcPr>
          <w:p w14:paraId="78AF2BFA" w14:textId="167799B5" w:rsidR="009822AD" w:rsidRPr="002F3C8A"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18"/>
                <w:lang w:val="en-GB"/>
              </w:rPr>
            </w:pPr>
            <w:r w:rsidRPr="002F3C8A">
              <w:rPr>
                <w:rFonts w:eastAsia="SimSun"/>
                <w:sz w:val="18"/>
                <w:lang w:val="en-GB"/>
              </w:rPr>
              <w:t>3</w:t>
            </w:r>
          </w:p>
        </w:tc>
        <w:tc>
          <w:tcPr>
            <w:tcW w:w="8432" w:type="dxa"/>
          </w:tcPr>
          <w:p w14:paraId="733717D1"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rFonts w:eastAsia="SimSun"/>
                <w:sz w:val="18"/>
                <w:szCs w:val="22"/>
                <w:lang w:val="en-GB"/>
              </w:rPr>
            </w:pPr>
            <w:r w:rsidRPr="009822AD">
              <w:rPr>
                <w:rFonts w:eastAsia="SimSun"/>
                <w:sz w:val="18"/>
                <w:szCs w:val="22"/>
                <w:lang w:val="en-GB"/>
              </w:rPr>
              <w:t>Increasing the width or height of the cropped decoded output picture without changing the chroma format</w:t>
            </w:r>
          </w:p>
        </w:tc>
      </w:tr>
      <w:tr w:rsidR="009822AD" w:rsidRPr="009822AD" w14:paraId="3E909E8C" w14:textId="77777777" w:rsidTr="004D59C4">
        <w:trPr>
          <w:jc w:val="center"/>
        </w:trPr>
        <w:tc>
          <w:tcPr>
            <w:tcW w:w="918" w:type="dxa"/>
          </w:tcPr>
          <w:p w14:paraId="5A6E12E8" w14:textId="05506250" w:rsidR="009822AD" w:rsidRPr="002F3C8A"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18"/>
                <w:lang w:val="en-GB"/>
              </w:rPr>
            </w:pPr>
            <w:r w:rsidRPr="002F3C8A">
              <w:rPr>
                <w:rFonts w:eastAsia="SimSun"/>
                <w:sz w:val="18"/>
                <w:lang w:val="en-GB"/>
              </w:rPr>
              <w:t>4</w:t>
            </w:r>
          </w:p>
        </w:tc>
        <w:tc>
          <w:tcPr>
            <w:tcW w:w="8432" w:type="dxa"/>
          </w:tcPr>
          <w:p w14:paraId="4BD82858"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rFonts w:eastAsia="SimSun"/>
                <w:sz w:val="18"/>
                <w:szCs w:val="22"/>
                <w:lang w:val="en-GB"/>
              </w:rPr>
            </w:pPr>
            <w:r w:rsidRPr="009822AD">
              <w:rPr>
                <w:rFonts w:eastAsia="SimSun"/>
                <w:sz w:val="18"/>
                <w:szCs w:val="22"/>
                <w:lang w:val="en-GB"/>
              </w:rPr>
              <w:t>Increasing the width or height of the cropped decoded output picture and upsampling the chroma format</w:t>
            </w:r>
          </w:p>
        </w:tc>
      </w:tr>
    </w:tbl>
    <w:p w14:paraId="4D1F2DE3" w14:textId="77777777" w:rsidR="009822AD" w:rsidRPr="009822AD"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p>
    <w:p w14:paraId="40302CD0" w14:textId="77D85B52" w:rsidR="009822AD" w:rsidRPr="009822AD" w:rsidDel="00A74249"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284"/>
        <w:rPr>
          <w:rFonts w:eastAsia="SimSun"/>
          <w:noProof/>
          <w:sz w:val="18"/>
          <w:szCs w:val="18"/>
          <w:lang w:val="en-GB"/>
        </w:rPr>
      </w:pPr>
      <w:r w:rsidRPr="009822AD" w:rsidDel="00A74249">
        <w:rPr>
          <w:rFonts w:eastAsia="SimSun"/>
          <w:noProof/>
          <w:sz w:val="18"/>
          <w:szCs w:val="18"/>
          <w:lang w:val="en-GB"/>
        </w:rPr>
        <w:t>NOTE </w:t>
      </w:r>
      <w:r w:rsidR="00BA5FCB" w:rsidRPr="00BA5FCB">
        <w:rPr>
          <w:rFonts w:eastAsia="SimSun"/>
          <w:noProof/>
          <w:sz w:val="18"/>
          <w:szCs w:val="18"/>
          <w:lang w:val="en-GB"/>
        </w:rPr>
        <w:fldChar w:fldCharType="begin" w:fldLock="1"/>
      </w:r>
      <w:r w:rsidR="00BA5FCB" w:rsidRPr="00BA5FCB">
        <w:rPr>
          <w:rFonts w:eastAsia="SimSun"/>
          <w:noProof/>
          <w:sz w:val="18"/>
          <w:szCs w:val="18"/>
          <w:lang w:val="en-GB"/>
        </w:rPr>
        <w:instrText xml:space="preserve"> SEQ NoteCounter \r 1 \* MERGEFORMAT </w:instrText>
      </w:r>
      <w:r w:rsidR="00BA5FCB" w:rsidRPr="00BA5FCB">
        <w:rPr>
          <w:rFonts w:eastAsia="SimSun"/>
          <w:noProof/>
          <w:sz w:val="18"/>
          <w:szCs w:val="18"/>
          <w:lang w:val="en-GB"/>
        </w:rPr>
        <w:fldChar w:fldCharType="separate"/>
      </w:r>
      <w:r w:rsidR="00BA5FCB" w:rsidRPr="00BA5FCB">
        <w:rPr>
          <w:rFonts w:eastAsia="SimSun"/>
          <w:noProof/>
          <w:sz w:val="18"/>
          <w:szCs w:val="18"/>
          <w:lang w:val="en-GB"/>
        </w:rPr>
        <w:t>1</w:t>
      </w:r>
      <w:r w:rsidR="00BA5FCB" w:rsidRPr="00BA5FCB">
        <w:rPr>
          <w:rFonts w:eastAsia="SimSun"/>
          <w:noProof/>
          <w:sz w:val="18"/>
          <w:szCs w:val="18"/>
          <w:lang w:val="en-GB"/>
        </w:rPr>
        <w:fldChar w:fldCharType="end"/>
      </w:r>
      <w:r w:rsidRPr="009822AD">
        <w:rPr>
          <w:rFonts w:eastAsia="SimSun"/>
          <w:noProof/>
          <w:sz w:val="18"/>
          <w:szCs w:val="18"/>
          <w:lang w:val="en-GB"/>
        </w:rPr>
        <w:t> </w:t>
      </w:r>
      <w:r w:rsidRPr="009822AD" w:rsidDel="00A74249">
        <w:rPr>
          <w:rFonts w:eastAsia="SimSun"/>
          <w:noProof/>
          <w:sz w:val="18"/>
          <w:szCs w:val="18"/>
          <w:lang w:val="en-GB"/>
        </w:rPr>
        <w:t xml:space="preserve">– When a reserved value of </w:t>
      </w:r>
      <w:r w:rsidRPr="009822AD">
        <w:rPr>
          <w:rFonts w:eastAsia="SimSun"/>
          <w:noProof/>
          <w:sz w:val="18"/>
          <w:szCs w:val="18"/>
          <w:lang w:val="en-GB"/>
        </w:rPr>
        <w:t>nnpfc_</w:t>
      </w:r>
      <w:r w:rsidRPr="009822AD" w:rsidDel="00A74249">
        <w:rPr>
          <w:rFonts w:eastAsia="SimSun"/>
          <w:noProof/>
          <w:sz w:val="18"/>
          <w:szCs w:val="18"/>
          <w:lang w:val="en-GB"/>
        </w:rPr>
        <w:t xml:space="preserve">purpose is taken into use in the future by </w:t>
      </w:r>
      <w:r w:rsidRPr="009822AD" w:rsidDel="00A74249">
        <w:rPr>
          <w:rFonts w:eastAsiaTheme="minorEastAsia"/>
          <w:sz w:val="20"/>
          <w:lang w:val="en-GB"/>
        </w:rPr>
        <w:t>ITU-T | ISO/IEC, t</w:t>
      </w:r>
      <w:r w:rsidRPr="009822AD" w:rsidDel="00A74249">
        <w:rPr>
          <w:rFonts w:eastAsia="SimSun"/>
          <w:noProof/>
          <w:sz w:val="18"/>
          <w:szCs w:val="18"/>
          <w:lang w:val="en-GB"/>
        </w:rPr>
        <w:t xml:space="preserve">he syntax of this SEI message could be extended with syntax elements whose presence is conditioned by </w:t>
      </w:r>
      <w:r w:rsidRPr="009822AD">
        <w:rPr>
          <w:rFonts w:eastAsia="SimSun"/>
          <w:noProof/>
          <w:sz w:val="18"/>
          <w:szCs w:val="18"/>
          <w:lang w:val="en-GB"/>
        </w:rPr>
        <w:t>nnpfc_</w:t>
      </w:r>
      <w:r w:rsidRPr="009822AD" w:rsidDel="00A74249">
        <w:rPr>
          <w:rFonts w:eastAsia="SimSun"/>
          <w:noProof/>
          <w:sz w:val="18"/>
          <w:szCs w:val="18"/>
          <w:lang w:val="en-GB"/>
        </w:rPr>
        <w:t>purpose being equal to that value.</w:t>
      </w:r>
    </w:p>
    <w:p w14:paraId="13340F1E" w14:textId="77777777" w:rsidR="009822AD" w:rsidRPr="009822AD" w:rsidRDefault="009822AD" w:rsidP="009822AD">
      <w:pPr>
        <w:rPr>
          <w:rFonts w:eastAsiaTheme="minorEastAsia"/>
          <w:sz w:val="20"/>
          <w:szCs w:val="22"/>
          <w:lang w:val="en-CA"/>
        </w:rPr>
      </w:pPr>
      <w:r w:rsidRPr="009822AD">
        <w:rPr>
          <w:rFonts w:eastAsiaTheme="minorEastAsia"/>
          <w:b/>
          <w:bCs/>
          <w:sz w:val="20"/>
          <w:szCs w:val="22"/>
          <w:lang w:val="en-CA"/>
        </w:rPr>
        <w:t>nnpfc_out_sub_width_c_flag</w:t>
      </w:r>
      <w:r w:rsidRPr="009822AD">
        <w:rPr>
          <w:rFonts w:eastAsiaTheme="minorEastAsia"/>
          <w:sz w:val="20"/>
          <w:szCs w:val="22"/>
          <w:lang w:val="en-CA"/>
        </w:rPr>
        <w:t xml:space="preserve"> and </w:t>
      </w:r>
      <w:r w:rsidRPr="009822AD">
        <w:rPr>
          <w:rFonts w:eastAsiaTheme="minorEastAsia"/>
          <w:b/>
          <w:bCs/>
          <w:sz w:val="20"/>
          <w:szCs w:val="22"/>
          <w:lang w:val="en-CA"/>
        </w:rPr>
        <w:t>nnpfc_out_sub_height_c_flag</w:t>
      </w:r>
      <w:r w:rsidRPr="009822AD">
        <w:rPr>
          <w:rFonts w:eastAsiaTheme="minorEastAsia"/>
          <w:sz w:val="20"/>
          <w:szCs w:val="22"/>
          <w:lang w:val="en-CA"/>
        </w:rPr>
        <w:t xml:space="preserve"> are used to derive the variables outSubWidthC and outSubHeightC, respectively, which specify </w:t>
      </w:r>
      <w:r w:rsidRPr="009822AD">
        <w:rPr>
          <w:rFonts w:eastAsia="SimSun"/>
          <w:sz w:val="20"/>
          <w:lang w:val="en-GB"/>
        </w:rPr>
        <w:t>the chroma subsampling ratio relative to luma in the picture resulting from the post-processing filtering. When not present, nnpfc_out_sub_width_c_flag and nnpfc_out_sub_height_c_flag are both inferred to be equal to 0. When nnpfc_out_sub_width_c_flag and nnpfc_out_sub_height_c_flag are present, the sum of nnpfc_out_sub_width_c_flag and nnpfc_out_sub_height_c_flag shall be greater than 0.</w:t>
      </w:r>
    </w:p>
    <w:p w14:paraId="4F34A66C" w14:textId="6A419CE2" w:rsidR="009822AD" w:rsidRPr="009822AD" w:rsidRDefault="009822AD" w:rsidP="009822AD">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enter" w:pos="4849"/>
          <w:tab w:val="right" w:pos="9696"/>
        </w:tabs>
        <w:spacing w:before="193" w:after="240"/>
        <w:ind w:left="1412" w:hanging="850"/>
        <w:jc w:val="left"/>
        <w:rPr>
          <w:rFonts w:eastAsia="SimSun"/>
          <w:sz w:val="20"/>
          <w:szCs w:val="22"/>
          <w:lang w:val="en-CA"/>
        </w:rPr>
      </w:pPr>
      <w:r w:rsidRPr="009822AD">
        <w:rPr>
          <w:rFonts w:eastAsia="SimSun"/>
          <w:sz w:val="20"/>
          <w:szCs w:val="22"/>
          <w:lang w:val="en-CA"/>
        </w:rPr>
        <w:t>outSubWidthC = Inp</w:t>
      </w:r>
      <w:r w:rsidRPr="009822AD">
        <w:rPr>
          <w:rFonts w:eastAsia="SimSun"/>
          <w:sz w:val="20"/>
          <w:lang w:val="en-GB"/>
        </w:rPr>
        <w:t>SubWidthC − nnpfc_out_sub_width_c_flag</w:t>
      </w:r>
      <w:r w:rsidRPr="009822AD">
        <w:rPr>
          <w:rFonts w:eastAsia="SimSun"/>
          <w:sz w:val="20"/>
          <w:szCs w:val="22"/>
          <w:vertAlign w:val="superscript"/>
          <w:lang w:val="en-CA"/>
        </w:rPr>
        <w:tab/>
      </w:r>
      <w:r w:rsidRPr="009822AD">
        <w:rPr>
          <w:rFonts w:eastAsia="SimSun"/>
          <w:noProof/>
          <w:sz w:val="20"/>
          <w:lang w:val="en-GB"/>
        </w:rPr>
        <w:t>(</w:t>
      </w:r>
      <w:r w:rsidR="009A5F93">
        <w:rPr>
          <w:rFonts w:eastAsia="SimSun"/>
          <w:noProof/>
          <w:sz w:val="20"/>
          <w:lang w:val="en-GB"/>
        </w:rPr>
        <w:t>7</w:t>
      </w:r>
      <w:r w:rsidR="00081FC3">
        <w:rPr>
          <w:rFonts w:eastAsia="SimSun"/>
          <w:noProof/>
          <w:sz w:val="20"/>
          <w:lang w:val="en-GB"/>
        </w:rPr>
        <w:t>3</w:t>
      </w:r>
      <w:r w:rsidRPr="009822AD">
        <w:rPr>
          <w:rFonts w:eastAsia="SimSun"/>
          <w:noProof/>
          <w:sz w:val="20"/>
          <w:lang w:val="en-GB"/>
        </w:rPr>
        <w:t>)</w:t>
      </w:r>
    </w:p>
    <w:p w14:paraId="31E163BD" w14:textId="2D6FF5CD" w:rsidR="009822AD" w:rsidRPr="009822AD" w:rsidRDefault="009822AD" w:rsidP="009822AD">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enter" w:pos="4849"/>
          <w:tab w:val="right" w:pos="9696"/>
        </w:tabs>
        <w:spacing w:before="193" w:after="240"/>
        <w:ind w:left="1412" w:hanging="850"/>
        <w:jc w:val="left"/>
        <w:rPr>
          <w:rFonts w:eastAsia="SimSun"/>
          <w:sz w:val="20"/>
          <w:szCs w:val="22"/>
          <w:lang w:val="en-CA"/>
        </w:rPr>
      </w:pPr>
      <w:r w:rsidRPr="009822AD">
        <w:rPr>
          <w:rFonts w:eastAsia="SimSun"/>
          <w:sz w:val="20"/>
          <w:szCs w:val="22"/>
          <w:lang w:val="en-CA"/>
        </w:rPr>
        <w:t>outSubHeightC = Inp</w:t>
      </w:r>
      <w:r w:rsidRPr="009822AD">
        <w:rPr>
          <w:rFonts w:eastAsia="SimSun"/>
          <w:sz w:val="20"/>
          <w:lang w:val="en-GB"/>
        </w:rPr>
        <w:t>SubHeightC − nnpfc_out_sub_height_c_flag</w:t>
      </w:r>
      <w:r w:rsidRPr="009822AD">
        <w:rPr>
          <w:rFonts w:eastAsia="SimSun"/>
          <w:sz w:val="20"/>
          <w:szCs w:val="22"/>
          <w:vertAlign w:val="superscript"/>
          <w:lang w:val="en-CA"/>
        </w:rPr>
        <w:tab/>
      </w:r>
      <w:r w:rsidRPr="009822AD">
        <w:rPr>
          <w:rFonts w:eastAsia="SimSun"/>
          <w:noProof/>
          <w:sz w:val="20"/>
          <w:lang w:val="en-GB"/>
        </w:rPr>
        <w:t>(</w:t>
      </w:r>
      <w:r w:rsidR="009A5F93">
        <w:rPr>
          <w:rFonts w:eastAsia="SimSun"/>
          <w:noProof/>
          <w:sz w:val="20"/>
          <w:lang w:val="en-GB"/>
        </w:rPr>
        <w:t>7</w:t>
      </w:r>
      <w:r w:rsidR="00081FC3">
        <w:rPr>
          <w:rFonts w:eastAsia="SimSun"/>
          <w:noProof/>
          <w:sz w:val="20"/>
          <w:lang w:val="en-GB"/>
        </w:rPr>
        <w:t>4</w:t>
      </w:r>
      <w:r w:rsidRPr="009822AD">
        <w:rPr>
          <w:rFonts w:eastAsia="SimSun"/>
          <w:noProof/>
          <w:sz w:val="20"/>
          <w:lang w:val="en-GB"/>
        </w:rPr>
        <w:t>)</w:t>
      </w:r>
    </w:p>
    <w:p w14:paraId="2EBC0FB8" w14:textId="4D65407D" w:rsidR="009822AD" w:rsidRPr="009822AD" w:rsidRDefault="009822AD" w:rsidP="009822AD">
      <w:pPr>
        <w:rPr>
          <w:rFonts w:eastAsiaTheme="minorEastAsia"/>
          <w:sz w:val="20"/>
          <w:szCs w:val="22"/>
          <w:lang w:val="en-CA"/>
        </w:rPr>
      </w:pPr>
      <w:r w:rsidRPr="009822AD">
        <w:rPr>
          <w:rFonts w:eastAsiaTheme="minorEastAsia"/>
          <w:sz w:val="20"/>
          <w:szCs w:val="22"/>
          <w:lang w:val="en-CA"/>
        </w:rPr>
        <w:t>It is a requirement of bitstream conformance that outSubWidthC and outSubHeightC are both greater than 0.</w:t>
      </w:r>
    </w:p>
    <w:p w14:paraId="7FB3D94F" w14:textId="197B8A0E" w:rsidR="009822AD" w:rsidRPr="009822AD" w:rsidRDefault="009822AD" w:rsidP="009822AD">
      <w:pPr>
        <w:rPr>
          <w:rFonts w:eastAsiaTheme="minorEastAsia"/>
          <w:sz w:val="20"/>
          <w:szCs w:val="22"/>
          <w:lang w:val="en-CA"/>
        </w:rPr>
      </w:pPr>
      <w:r w:rsidRPr="009822AD">
        <w:rPr>
          <w:rFonts w:eastAsiaTheme="minorEastAsia"/>
          <w:b/>
          <w:bCs/>
          <w:sz w:val="20"/>
          <w:szCs w:val="22"/>
          <w:lang w:val="en-CA"/>
        </w:rPr>
        <w:t>nnpfc_pic_width_in_luma_samples</w:t>
      </w:r>
      <w:r w:rsidRPr="009822AD">
        <w:rPr>
          <w:rFonts w:eastAsiaTheme="minorEastAsia"/>
          <w:sz w:val="20"/>
          <w:szCs w:val="22"/>
          <w:lang w:val="en-CA"/>
        </w:rPr>
        <w:t xml:space="preserve"> and </w:t>
      </w:r>
      <w:r w:rsidRPr="009822AD">
        <w:rPr>
          <w:rFonts w:eastAsiaTheme="minorEastAsia"/>
          <w:b/>
          <w:bCs/>
          <w:sz w:val="20"/>
          <w:szCs w:val="22"/>
          <w:lang w:val="en-CA"/>
        </w:rPr>
        <w:t>nnpfc_pic_height_in_luma_samples</w:t>
      </w:r>
      <w:r w:rsidRPr="009822AD">
        <w:rPr>
          <w:rFonts w:eastAsiaTheme="minorEastAsia"/>
          <w:sz w:val="20"/>
          <w:szCs w:val="22"/>
          <w:lang w:val="en-CA"/>
        </w:rPr>
        <w:t xml:space="preserve"> specify the width and height, respectively, of the luma sample array of the picture resulting by applying the post-processing filter identified by nnpfc_id to a cropped decoded output picture. When nnpfc_pic_width_in_luma_samples and nnpfc_pic_height_in_luma_samples are not present, they are inferred to be equal to InpPicWidthInLumaSamples and InpPicHeightInLumaSamples, respectively.</w:t>
      </w:r>
    </w:p>
    <w:p w14:paraId="31A4B93D" w14:textId="77777777" w:rsidR="009822AD" w:rsidRPr="009822AD" w:rsidRDefault="009822AD" w:rsidP="009822AD">
      <w:pPr>
        <w:rPr>
          <w:rFonts w:eastAsiaTheme="minorEastAsia"/>
          <w:sz w:val="20"/>
          <w:szCs w:val="22"/>
          <w:lang w:val="en-CA"/>
        </w:rPr>
      </w:pPr>
      <w:r w:rsidRPr="009822AD">
        <w:rPr>
          <w:rFonts w:eastAsiaTheme="minorEastAsia"/>
          <w:b/>
          <w:bCs/>
          <w:sz w:val="20"/>
          <w:szCs w:val="22"/>
          <w:lang w:val="en-CA"/>
        </w:rPr>
        <w:t>nnpfc_component_last_flag</w:t>
      </w:r>
      <w:r w:rsidRPr="009822AD">
        <w:rPr>
          <w:rFonts w:eastAsiaTheme="minorEastAsia"/>
          <w:sz w:val="20"/>
          <w:szCs w:val="22"/>
          <w:lang w:val="en-CA"/>
        </w:rPr>
        <w:t xml:space="preserve"> equal to 0 specifies that the second dimension in the input tensor inputTensor to the post-processing filter and the output tensor outputTensor resulting from the post-processing filter is used for the channel</w:t>
      </w:r>
      <w:r w:rsidRPr="009822AD">
        <w:rPr>
          <w:rFonts w:eastAsia="SimSun"/>
          <w:sz w:val="20"/>
          <w:lang w:val="en-GB"/>
        </w:rPr>
        <w:t xml:space="preserve">. </w:t>
      </w:r>
      <w:r w:rsidRPr="009822AD">
        <w:rPr>
          <w:rFonts w:eastAsiaTheme="minorEastAsia"/>
          <w:sz w:val="20"/>
          <w:szCs w:val="22"/>
          <w:lang w:val="en-CA"/>
        </w:rPr>
        <w:t>nnpfc_component_last_flag equal to 1 specifies that the last dimension in the input tensor inputTensor to the post-processing filter and the output tensor outputTensor resulting from the post-processing filter is used for the channel</w:t>
      </w:r>
      <w:r w:rsidRPr="009822AD">
        <w:rPr>
          <w:rFonts w:eastAsia="SimSun"/>
          <w:sz w:val="20"/>
          <w:lang w:val="en-GB"/>
        </w:rPr>
        <w:t>.</w:t>
      </w:r>
    </w:p>
    <w:p w14:paraId="176337A6" w14:textId="3B357A49" w:rsidR="009822AD" w:rsidRPr="009822AD" w:rsidDel="00A74249"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284"/>
        <w:rPr>
          <w:rFonts w:eastAsia="SimSun"/>
          <w:noProof/>
          <w:sz w:val="18"/>
          <w:szCs w:val="18"/>
          <w:lang w:val="en-GB"/>
        </w:rPr>
      </w:pPr>
      <w:r w:rsidRPr="009822AD" w:rsidDel="00A74249">
        <w:rPr>
          <w:rFonts w:eastAsia="SimSun"/>
          <w:noProof/>
          <w:sz w:val="18"/>
          <w:szCs w:val="18"/>
          <w:lang w:val="en-GB"/>
        </w:rPr>
        <w:t>NOTE </w:t>
      </w:r>
      <w:r w:rsidR="00BA5FCB" w:rsidRPr="00BA5FCB">
        <w:rPr>
          <w:rFonts w:eastAsia="SimSun"/>
          <w:noProof/>
          <w:sz w:val="18"/>
          <w:szCs w:val="18"/>
          <w:lang w:val="en-GB"/>
        </w:rPr>
        <w:fldChar w:fldCharType="begin" w:fldLock="1"/>
      </w:r>
      <w:r w:rsidR="00BA5FCB" w:rsidRPr="00BA5FCB">
        <w:rPr>
          <w:rFonts w:eastAsia="SimSun"/>
          <w:noProof/>
          <w:sz w:val="18"/>
          <w:szCs w:val="18"/>
          <w:lang w:val="en-GB"/>
        </w:rPr>
        <w:instrText xml:space="preserve"> SEQ NoteCounter \* MERGEFORMAT </w:instrText>
      </w:r>
      <w:r w:rsidR="00BA5FCB" w:rsidRPr="00BA5FCB">
        <w:rPr>
          <w:rFonts w:eastAsia="SimSun"/>
          <w:noProof/>
          <w:sz w:val="18"/>
          <w:szCs w:val="18"/>
          <w:lang w:val="en-GB"/>
        </w:rPr>
        <w:fldChar w:fldCharType="separate"/>
      </w:r>
      <w:r w:rsidR="00BA5FCB" w:rsidRPr="00BA5FCB">
        <w:rPr>
          <w:rFonts w:eastAsia="SimSun"/>
          <w:noProof/>
          <w:sz w:val="18"/>
          <w:szCs w:val="18"/>
          <w:lang w:val="en-GB"/>
        </w:rPr>
        <w:t>2</w:t>
      </w:r>
      <w:r w:rsidR="00BA5FCB" w:rsidRPr="00BA5FCB">
        <w:rPr>
          <w:rFonts w:eastAsia="SimSun"/>
          <w:noProof/>
          <w:sz w:val="18"/>
          <w:szCs w:val="18"/>
          <w:lang w:val="en-GB"/>
        </w:rPr>
        <w:fldChar w:fldCharType="end"/>
      </w:r>
      <w:r w:rsidRPr="009822AD">
        <w:rPr>
          <w:rFonts w:eastAsia="SimSun"/>
          <w:noProof/>
          <w:sz w:val="18"/>
          <w:szCs w:val="18"/>
          <w:lang w:val="en-GB"/>
        </w:rPr>
        <w:t> </w:t>
      </w:r>
      <w:r w:rsidRPr="009822AD" w:rsidDel="00A74249">
        <w:rPr>
          <w:rFonts w:eastAsia="SimSun"/>
          <w:noProof/>
          <w:sz w:val="18"/>
          <w:szCs w:val="18"/>
          <w:lang w:val="en-GB"/>
        </w:rPr>
        <w:t>– </w:t>
      </w:r>
      <w:r w:rsidRPr="009822AD">
        <w:rPr>
          <w:rFonts w:eastAsia="SimSun"/>
          <w:noProof/>
          <w:sz w:val="18"/>
          <w:szCs w:val="18"/>
          <w:lang w:val="en-GB"/>
        </w:rPr>
        <w:t xml:space="preserve">The specified values of nnpfc_inp_sample_idc and nnpfc_out_sample_idc specify that the first dimension in the input tensor and in the output tensor, respectively, is used for the batch index, which is a practice in some neural network frameworks. </w:t>
      </w:r>
      <w:r w:rsidRPr="009822AD">
        <w:rPr>
          <w:rFonts w:eastAsia="SimSun"/>
          <w:noProof/>
          <w:sz w:val="18"/>
          <w:szCs w:val="18"/>
          <w:lang w:val="en-CA"/>
        </w:rPr>
        <w:t>While t</w:t>
      </w:r>
      <w:r w:rsidRPr="009822AD">
        <w:rPr>
          <w:rFonts w:eastAsia="SimSun"/>
          <w:noProof/>
          <w:sz w:val="18"/>
          <w:szCs w:val="18"/>
          <w:lang w:val="en-GB"/>
        </w:rPr>
        <w:t>he semantics of this SEI message use batch size equal to 1, it is up to the post-processing implementation to determine the batch size used as input to the neural network inference.</w:t>
      </w:r>
    </w:p>
    <w:p w14:paraId="545A90A7" w14:textId="0DA120EF" w:rsidR="009822AD" w:rsidRPr="009822AD" w:rsidDel="00A74249"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284"/>
        <w:rPr>
          <w:rFonts w:eastAsia="SimSun"/>
          <w:noProof/>
          <w:sz w:val="18"/>
          <w:szCs w:val="18"/>
          <w:lang w:val="en-GB"/>
        </w:rPr>
      </w:pPr>
      <w:r w:rsidRPr="009822AD" w:rsidDel="00A74249">
        <w:rPr>
          <w:rFonts w:eastAsia="SimSun"/>
          <w:noProof/>
          <w:sz w:val="18"/>
          <w:szCs w:val="18"/>
          <w:lang w:val="en-GB"/>
        </w:rPr>
        <w:t>NOTE </w:t>
      </w:r>
      <w:r w:rsidR="00BA5FCB" w:rsidRPr="00BA5FCB">
        <w:rPr>
          <w:rFonts w:eastAsia="SimSun"/>
          <w:noProof/>
          <w:sz w:val="18"/>
          <w:szCs w:val="18"/>
          <w:lang w:val="en-GB"/>
        </w:rPr>
        <w:fldChar w:fldCharType="begin" w:fldLock="1"/>
      </w:r>
      <w:r w:rsidR="00BA5FCB" w:rsidRPr="00BA5FCB">
        <w:rPr>
          <w:rFonts w:eastAsia="SimSun"/>
          <w:noProof/>
          <w:sz w:val="18"/>
          <w:szCs w:val="18"/>
          <w:lang w:val="en-GB"/>
        </w:rPr>
        <w:instrText xml:space="preserve"> SEQ NoteCounter \* MERGEFORMAT </w:instrText>
      </w:r>
      <w:r w:rsidR="00BA5FCB" w:rsidRPr="00BA5FCB">
        <w:rPr>
          <w:rFonts w:eastAsia="SimSun"/>
          <w:noProof/>
          <w:sz w:val="18"/>
          <w:szCs w:val="18"/>
          <w:lang w:val="en-GB"/>
        </w:rPr>
        <w:fldChar w:fldCharType="separate"/>
      </w:r>
      <w:r w:rsidR="00BA5FCB" w:rsidRPr="00BA5FCB">
        <w:rPr>
          <w:rFonts w:eastAsia="SimSun"/>
          <w:noProof/>
          <w:sz w:val="18"/>
          <w:szCs w:val="18"/>
          <w:lang w:val="en-GB"/>
        </w:rPr>
        <w:t>3</w:t>
      </w:r>
      <w:r w:rsidR="00BA5FCB" w:rsidRPr="00BA5FCB">
        <w:rPr>
          <w:rFonts w:eastAsia="SimSun"/>
          <w:noProof/>
          <w:sz w:val="18"/>
          <w:szCs w:val="18"/>
          <w:lang w:val="en-GB"/>
        </w:rPr>
        <w:fldChar w:fldCharType="end"/>
      </w:r>
      <w:r w:rsidRPr="009822AD">
        <w:rPr>
          <w:rFonts w:eastAsia="SimSun"/>
          <w:noProof/>
          <w:sz w:val="18"/>
          <w:szCs w:val="18"/>
          <w:lang w:val="en-GB"/>
        </w:rPr>
        <w:t> </w:t>
      </w:r>
      <w:r w:rsidRPr="009822AD" w:rsidDel="00A74249">
        <w:rPr>
          <w:rFonts w:eastAsia="SimSun"/>
          <w:noProof/>
          <w:sz w:val="18"/>
          <w:szCs w:val="18"/>
          <w:lang w:val="en-GB"/>
        </w:rPr>
        <w:t>– </w:t>
      </w:r>
      <w:r w:rsidRPr="009822AD">
        <w:rPr>
          <w:rFonts w:eastAsia="SimSun"/>
          <w:noProof/>
          <w:sz w:val="18"/>
          <w:szCs w:val="18"/>
          <w:lang w:val="en-GB"/>
        </w:rPr>
        <w:t>A colour component is an example of a channel</w:t>
      </w:r>
      <w:r w:rsidRPr="009822AD" w:rsidDel="00A74249">
        <w:rPr>
          <w:rFonts w:eastAsia="SimSun"/>
          <w:noProof/>
          <w:sz w:val="18"/>
          <w:szCs w:val="18"/>
          <w:lang w:val="en-GB"/>
        </w:rPr>
        <w:t>.</w:t>
      </w:r>
    </w:p>
    <w:p w14:paraId="316C3D19" w14:textId="77777777" w:rsidR="009822AD" w:rsidRPr="009822AD" w:rsidRDefault="009822AD" w:rsidP="009822AD">
      <w:pPr>
        <w:rPr>
          <w:rFonts w:eastAsiaTheme="minorEastAsia"/>
          <w:sz w:val="20"/>
          <w:szCs w:val="22"/>
          <w:lang w:val="en-CA"/>
        </w:rPr>
      </w:pPr>
      <w:r w:rsidRPr="009822AD">
        <w:rPr>
          <w:rFonts w:eastAsiaTheme="minorEastAsia"/>
          <w:b/>
          <w:bCs/>
          <w:sz w:val="20"/>
          <w:szCs w:val="22"/>
          <w:lang w:val="en-CA"/>
        </w:rPr>
        <w:t>nnpfc_inp_sample_idc</w:t>
      </w:r>
      <w:r w:rsidRPr="009822AD">
        <w:rPr>
          <w:rFonts w:eastAsiaTheme="minorEastAsia"/>
          <w:sz w:val="20"/>
          <w:szCs w:val="22"/>
          <w:lang w:val="en-CA"/>
        </w:rPr>
        <w:t xml:space="preserve"> indicates the method of converting a sample value of the cropped decoded output picture to an input value to the post-processing filter. When nnpfc_inp_sample_idc is equal to 0, 1, 2, or 3, the input values to the post-processing filter are binary16, binary32, binary64, or binary128 floating point values, respectively, as specified in IEEE 754-2019, and the functions InpY and InpC are specified as follows:</w:t>
      </w:r>
    </w:p>
    <w:p w14:paraId="2070A72D" w14:textId="36AEF871" w:rsidR="009822AD" w:rsidRPr="009822AD" w:rsidRDefault="009822AD" w:rsidP="009822AD">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enter" w:pos="4849"/>
          <w:tab w:val="right" w:pos="9696"/>
        </w:tabs>
        <w:spacing w:before="193" w:after="240"/>
        <w:ind w:left="1412" w:hanging="850"/>
        <w:jc w:val="left"/>
        <w:rPr>
          <w:rFonts w:eastAsia="SimSun"/>
          <w:sz w:val="20"/>
          <w:szCs w:val="22"/>
          <w:lang w:val="en-CA"/>
        </w:rPr>
      </w:pPr>
      <w:r w:rsidRPr="009822AD">
        <w:rPr>
          <w:rFonts w:eastAsia="SimSun"/>
          <w:sz w:val="20"/>
          <w:szCs w:val="22"/>
          <w:lang w:val="en-CA"/>
        </w:rPr>
        <w:t xml:space="preserve">InpY( x ) = x ÷ ( </w:t>
      </w:r>
      <w:r w:rsidRPr="009822AD">
        <w:rPr>
          <w:rFonts w:eastAsia="SimSun"/>
          <w:noProof/>
          <w:sz w:val="20"/>
          <w:lang w:val="en-GB"/>
        </w:rPr>
        <w:t>( 1  &lt;&lt;  BitDepthY ) − 1 )</w:t>
      </w:r>
      <w:r w:rsidRPr="009822AD">
        <w:rPr>
          <w:rFonts w:eastAsia="SimSun"/>
          <w:sz w:val="20"/>
          <w:szCs w:val="22"/>
          <w:vertAlign w:val="superscript"/>
          <w:lang w:val="en-CA"/>
        </w:rPr>
        <w:tab/>
      </w:r>
      <w:r w:rsidRPr="009822AD">
        <w:rPr>
          <w:rFonts w:eastAsia="SimSun"/>
          <w:sz w:val="20"/>
          <w:szCs w:val="22"/>
          <w:vertAlign w:val="superscript"/>
          <w:lang w:val="en-CA"/>
        </w:rPr>
        <w:tab/>
      </w:r>
      <w:r w:rsidRPr="009822AD">
        <w:rPr>
          <w:rFonts w:eastAsia="SimSun"/>
          <w:noProof/>
          <w:sz w:val="20"/>
          <w:lang w:val="en-GB"/>
        </w:rPr>
        <w:t>(</w:t>
      </w:r>
      <w:r w:rsidR="009A5F93">
        <w:rPr>
          <w:rFonts w:eastAsia="SimSun"/>
          <w:noProof/>
          <w:sz w:val="20"/>
          <w:lang w:val="en-GB"/>
        </w:rPr>
        <w:t>7</w:t>
      </w:r>
      <w:r w:rsidR="00081FC3">
        <w:rPr>
          <w:rFonts w:eastAsia="SimSun"/>
          <w:noProof/>
          <w:sz w:val="20"/>
          <w:lang w:val="en-GB"/>
        </w:rPr>
        <w:t>5</w:t>
      </w:r>
      <w:r w:rsidRPr="009822AD">
        <w:rPr>
          <w:rFonts w:eastAsia="SimSun"/>
          <w:noProof/>
          <w:sz w:val="20"/>
          <w:lang w:val="en-GB"/>
        </w:rPr>
        <w:t>)</w:t>
      </w:r>
    </w:p>
    <w:p w14:paraId="1CCA1A94" w14:textId="011E8B10" w:rsidR="009822AD" w:rsidRPr="009822AD" w:rsidRDefault="009822AD" w:rsidP="009822AD">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enter" w:pos="4849"/>
          <w:tab w:val="right" w:pos="9696"/>
        </w:tabs>
        <w:spacing w:before="193" w:after="240"/>
        <w:ind w:left="1412" w:hanging="850"/>
        <w:jc w:val="left"/>
        <w:rPr>
          <w:rFonts w:eastAsia="SimSun"/>
          <w:sz w:val="20"/>
          <w:szCs w:val="22"/>
          <w:lang w:val="en-CA"/>
        </w:rPr>
      </w:pPr>
      <w:r w:rsidRPr="009822AD">
        <w:rPr>
          <w:rFonts w:eastAsia="SimSun"/>
          <w:sz w:val="20"/>
          <w:szCs w:val="22"/>
          <w:lang w:val="en-CA"/>
        </w:rPr>
        <w:t xml:space="preserve">InpC( x )= x ÷ ( </w:t>
      </w:r>
      <w:r w:rsidRPr="009822AD">
        <w:rPr>
          <w:rFonts w:eastAsia="SimSun"/>
          <w:noProof/>
          <w:sz w:val="20"/>
          <w:lang w:val="en-GB"/>
        </w:rPr>
        <w:t>( 1  &lt;&lt;  BitDepthC ) − 1 )</w:t>
      </w:r>
      <w:r w:rsidRPr="009822AD">
        <w:rPr>
          <w:rFonts w:eastAsia="SimSun"/>
          <w:sz w:val="20"/>
          <w:szCs w:val="22"/>
          <w:vertAlign w:val="superscript"/>
          <w:lang w:val="en-CA"/>
        </w:rPr>
        <w:tab/>
      </w:r>
      <w:r w:rsidRPr="009822AD">
        <w:rPr>
          <w:rFonts w:eastAsia="SimSun"/>
          <w:sz w:val="20"/>
          <w:szCs w:val="22"/>
          <w:vertAlign w:val="superscript"/>
          <w:lang w:val="en-CA"/>
        </w:rPr>
        <w:tab/>
      </w:r>
      <w:r w:rsidRPr="009822AD">
        <w:rPr>
          <w:rFonts w:eastAsia="SimSun"/>
          <w:noProof/>
          <w:sz w:val="20"/>
          <w:lang w:val="en-GB"/>
        </w:rPr>
        <w:t>(</w:t>
      </w:r>
      <w:r w:rsidR="009A5F93">
        <w:rPr>
          <w:rFonts w:eastAsia="SimSun"/>
          <w:noProof/>
          <w:sz w:val="20"/>
          <w:lang w:val="en-GB"/>
        </w:rPr>
        <w:t>7</w:t>
      </w:r>
      <w:r w:rsidR="00081FC3">
        <w:rPr>
          <w:rFonts w:eastAsia="SimSun"/>
          <w:noProof/>
          <w:sz w:val="20"/>
          <w:lang w:val="en-GB"/>
        </w:rPr>
        <w:t>6</w:t>
      </w:r>
      <w:r w:rsidRPr="009822AD">
        <w:rPr>
          <w:rFonts w:eastAsia="SimSun"/>
          <w:noProof/>
          <w:sz w:val="20"/>
          <w:lang w:val="en-GB"/>
        </w:rPr>
        <w:t>)</w:t>
      </w:r>
    </w:p>
    <w:p w14:paraId="106A6035" w14:textId="77777777" w:rsidR="009822AD" w:rsidRPr="009822AD" w:rsidRDefault="009822AD" w:rsidP="009822AD">
      <w:pPr>
        <w:rPr>
          <w:rFonts w:eastAsiaTheme="minorEastAsia"/>
          <w:sz w:val="20"/>
          <w:lang w:val="en-CA" w:eastAsia="ja-JP"/>
        </w:rPr>
      </w:pPr>
      <w:r w:rsidRPr="009822AD">
        <w:rPr>
          <w:rFonts w:eastAsiaTheme="minorEastAsia"/>
          <w:sz w:val="20"/>
          <w:lang w:val="en-CA" w:eastAsia="ja-JP"/>
        </w:rPr>
        <w:t>When nnpfc_inp_sample_idc is equal to 4, the input values to the post-processing filter are unsigned integer and the functions InpY and InpC are specified as follows:</w:t>
      </w:r>
    </w:p>
    <w:p w14:paraId="607AB984" w14:textId="2824C8A7" w:rsidR="009822AD" w:rsidRPr="009822AD" w:rsidRDefault="00040365" w:rsidP="002F3C8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0"/>
          <w:tab w:val="left" w:pos="2340"/>
          <w:tab w:val="center" w:pos="4849"/>
          <w:tab w:val="right" w:pos="9696"/>
        </w:tabs>
        <w:spacing w:before="193" w:after="240"/>
        <w:ind w:left="794"/>
        <w:jc w:val="left"/>
        <w:rPr>
          <w:rFonts w:eastAsia="SimSun"/>
          <w:noProof/>
          <w:sz w:val="20"/>
          <w:lang w:val="en-GB"/>
        </w:rPr>
      </w:pPr>
      <w:r w:rsidRPr="009822AD">
        <w:rPr>
          <w:rFonts w:eastAsia="SimSun"/>
          <w:noProof/>
          <w:sz w:val="20"/>
          <w:lang w:val="en-GB"/>
        </w:rPr>
        <w:lastRenderedPageBreak/>
        <w:t>shift = BitDepthY − inpTensorBitDepth</w:t>
      </w:r>
      <w:r>
        <w:rPr>
          <w:rFonts w:eastAsia="SimSun"/>
          <w:noProof/>
          <w:sz w:val="20"/>
          <w:lang w:val="en-GB"/>
        </w:rPr>
        <w:br/>
      </w:r>
      <w:r w:rsidR="009822AD" w:rsidRPr="002F3C8A">
        <w:rPr>
          <w:rFonts w:eastAsia="SimSun"/>
          <w:noProof/>
          <w:sz w:val="20"/>
          <w:lang w:val="en-GB"/>
        </w:rPr>
        <w:t>if</w:t>
      </w:r>
      <w:r>
        <w:rPr>
          <w:rFonts w:eastAsia="SimSun"/>
          <w:noProof/>
          <w:sz w:val="20"/>
          <w:lang w:val="en-GB"/>
        </w:rPr>
        <w:t>(</w:t>
      </w:r>
      <w:r w:rsidR="009822AD" w:rsidRPr="002F3C8A">
        <w:rPr>
          <w:rFonts w:eastAsia="SimSun"/>
          <w:noProof/>
          <w:sz w:val="20"/>
          <w:lang w:val="en-GB"/>
        </w:rPr>
        <w:t xml:space="preserve"> inpTensorBitDepth </w:t>
      </w:r>
      <w:r>
        <w:rPr>
          <w:rFonts w:eastAsia="SimSun"/>
          <w:noProof/>
          <w:sz w:val="20"/>
          <w:lang w:val="en-GB"/>
        </w:rPr>
        <w:t xml:space="preserve"> </w:t>
      </w:r>
      <w:r w:rsidR="009822AD" w:rsidRPr="002F3C8A">
        <w:rPr>
          <w:rFonts w:eastAsia="SimSun"/>
          <w:noProof/>
          <w:sz w:val="20"/>
          <w:lang w:val="en-GB"/>
        </w:rPr>
        <w:t>&gt;=</w:t>
      </w:r>
      <w:r>
        <w:rPr>
          <w:rFonts w:eastAsia="SimSun"/>
          <w:noProof/>
          <w:sz w:val="20"/>
          <w:lang w:val="en-GB"/>
        </w:rPr>
        <w:t xml:space="preserve"> </w:t>
      </w:r>
      <w:r w:rsidR="009822AD" w:rsidRPr="002F3C8A">
        <w:rPr>
          <w:rFonts w:eastAsia="SimSun"/>
          <w:noProof/>
          <w:sz w:val="20"/>
          <w:lang w:val="en-GB"/>
        </w:rPr>
        <w:t xml:space="preserve"> BitDepthY</w:t>
      </w:r>
      <w:r>
        <w:rPr>
          <w:rFonts w:eastAsia="SimSun"/>
          <w:noProof/>
          <w:sz w:val="20"/>
          <w:lang w:val="en-GB"/>
        </w:rPr>
        <w:t>)</w:t>
      </w:r>
      <w:r>
        <w:rPr>
          <w:rFonts w:eastAsia="SimSun"/>
          <w:noProof/>
          <w:sz w:val="20"/>
          <w:lang w:val="en-GB"/>
        </w:rPr>
        <w:br/>
      </w:r>
      <w:r w:rsidR="009822AD" w:rsidRPr="002F3C8A">
        <w:rPr>
          <w:rFonts w:eastAsia="SimSun"/>
          <w:noProof/>
          <w:sz w:val="20"/>
          <w:lang w:val="en-GB"/>
        </w:rPr>
        <w:tab/>
        <w:t>InpY( x ) = x  &lt;&lt;  ( inpTensorBitDepth</w:t>
      </w:r>
      <w:r w:rsidR="009822AD" w:rsidRPr="009822AD">
        <w:rPr>
          <w:rFonts w:eastAsia="SimSun"/>
          <w:noProof/>
          <w:sz w:val="20"/>
          <w:lang w:val="en-GB"/>
        </w:rPr>
        <w:t xml:space="preserve"> − </w:t>
      </w:r>
      <w:r w:rsidR="009822AD" w:rsidRPr="002F3C8A">
        <w:rPr>
          <w:rFonts w:eastAsia="SimSun"/>
          <w:noProof/>
          <w:sz w:val="20"/>
          <w:lang w:val="en-GB"/>
        </w:rPr>
        <w:t>BitDepthY )</w:t>
      </w:r>
      <w:r>
        <w:rPr>
          <w:rFonts w:eastAsia="SimSun"/>
          <w:noProof/>
          <w:sz w:val="20"/>
          <w:lang w:val="en-GB"/>
        </w:rPr>
        <w:br/>
        <w:t>else</w:t>
      </w:r>
      <w:r>
        <w:rPr>
          <w:rFonts w:eastAsia="SimSun"/>
          <w:noProof/>
          <w:sz w:val="20"/>
          <w:lang w:val="en-GB"/>
        </w:rPr>
        <w:br/>
      </w:r>
      <w:r w:rsidR="009822AD" w:rsidRPr="002F3C8A">
        <w:rPr>
          <w:rFonts w:eastAsia="SimSun"/>
          <w:noProof/>
          <w:sz w:val="20"/>
          <w:lang w:val="en-GB"/>
        </w:rPr>
        <w:tab/>
        <w:t>InpY( x ) = Clip3(0, ( 1  &lt;&lt;  inpTensorBitDepth )</w:t>
      </w:r>
      <w:r w:rsidR="009822AD" w:rsidRPr="009822AD">
        <w:rPr>
          <w:rFonts w:eastAsia="SimSun"/>
          <w:noProof/>
          <w:sz w:val="20"/>
          <w:lang w:val="en-GB"/>
        </w:rPr>
        <w:t xml:space="preserve"> − </w:t>
      </w:r>
      <w:r w:rsidR="009822AD" w:rsidRPr="002F3C8A">
        <w:rPr>
          <w:rFonts w:eastAsia="SimSun"/>
          <w:noProof/>
          <w:sz w:val="20"/>
          <w:lang w:val="en-GB"/>
        </w:rPr>
        <w:t>1, ( x + ( 1  &lt;&lt;  ( shift</w:t>
      </w:r>
      <w:r w:rsidR="009822AD" w:rsidRPr="009822AD">
        <w:rPr>
          <w:rFonts w:eastAsia="SimSun"/>
          <w:noProof/>
          <w:sz w:val="20"/>
          <w:lang w:val="en-GB"/>
        </w:rPr>
        <w:t xml:space="preserve"> − </w:t>
      </w:r>
      <w:r w:rsidR="009822AD" w:rsidRPr="002F3C8A">
        <w:rPr>
          <w:rFonts w:eastAsia="SimSun"/>
          <w:noProof/>
          <w:sz w:val="20"/>
          <w:lang w:val="en-GB"/>
        </w:rPr>
        <w:t>1 ) ) )  &gt;&gt;  shift )</w:t>
      </w:r>
      <w:r w:rsidR="00E7743F" w:rsidRPr="003C0071">
        <w:rPr>
          <w:rFonts w:eastAsia="SimSun"/>
          <w:noProof/>
          <w:sz w:val="20"/>
          <w:lang w:val="en-GB"/>
        </w:rPr>
        <w:tab/>
      </w:r>
      <w:r w:rsidR="00E7743F" w:rsidRPr="009822AD">
        <w:rPr>
          <w:rFonts w:eastAsia="SimSun"/>
          <w:noProof/>
          <w:sz w:val="20"/>
          <w:lang w:val="en-GB"/>
        </w:rPr>
        <w:t>(</w:t>
      </w:r>
      <w:r w:rsidR="00E7743F">
        <w:rPr>
          <w:rFonts w:eastAsia="SimSun"/>
          <w:noProof/>
          <w:sz w:val="20"/>
          <w:lang w:val="en-GB"/>
        </w:rPr>
        <w:t>77</w:t>
      </w:r>
      <w:r w:rsidR="00E7743F" w:rsidRPr="009822AD">
        <w:rPr>
          <w:rFonts w:eastAsia="SimSun"/>
          <w:noProof/>
          <w:sz w:val="20"/>
          <w:lang w:val="en-GB"/>
        </w:rPr>
        <w:t>)</w:t>
      </w:r>
      <w:r w:rsidR="009822AD" w:rsidRPr="009822AD">
        <w:rPr>
          <w:rFonts w:eastAsia="SimSun"/>
          <w:noProof/>
          <w:sz w:val="20"/>
          <w:lang w:val="en-GB"/>
        </w:rPr>
        <w:br/>
      </w:r>
      <w:r w:rsidRPr="009822AD">
        <w:rPr>
          <w:rFonts w:eastAsia="SimSun"/>
          <w:noProof/>
          <w:sz w:val="20"/>
          <w:lang w:val="en-GB"/>
        </w:rPr>
        <w:t>shift = BitDepthC − inpTensorBitDepth</w:t>
      </w:r>
      <w:r>
        <w:rPr>
          <w:rFonts w:eastAsia="SimSun"/>
          <w:noProof/>
          <w:sz w:val="20"/>
          <w:lang w:val="en-GB"/>
        </w:rPr>
        <w:br/>
      </w:r>
      <w:r w:rsidR="009822AD" w:rsidRPr="002F3C8A">
        <w:rPr>
          <w:rFonts w:eastAsia="SimSun"/>
          <w:noProof/>
          <w:sz w:val="20"/>
          <w:lang w:val="en-GB"/>
        </w:rPr>
        <w:t>if</w:t>
      </w:r>
      <w:r>
        <w:rPr>
          <w:rFonts w:eastAsia="SimSun"/>
          <w:noProof/>
          <w:sz w:val="20"/>
          <w:lang w:val="en-GB"/>
        </w:rPr>
        <w:t>(</w:t>
      </w:r>
      <w:r w:rsidR="009822AD" w:rsidRPr="002F3C8A">
        <w:rPr>
          <w:rFonts w:eastAsia="SimSun"/>
          <w:noProof/>
          <w:sz w:val="20"/>
          <w:lang w:val="en-GB"/>
        </w:rPr>
        <w:t xml:space="preserve"> inpTensorBitDepth </w:t>
      </w:r>
      <w:r>
        <w:rPr>
          <w:rFonts w:eastAsia="SimSun"/>
          <w:noProof/>
          <w:sz w:val="20"/>
          <w:lang w:val="en-GB"/>
        </w:rPr>
        <w:t xml:space="preserve"> </w:t>
      </w:r>
      <w:r w:rsidR="009822AD" w:rsidRPr="002F3C8A">
        <w:rPr>
          <w:rFonts w:eastAsia="SimSun"/>
          <w:noProof/>
          <w:sz w:val="20"/>
          <w:lang w:val="en-GB"/>
        </w:rPr>
        <w:t>&gt;=</w:t>
      </w:r>
      <w:r>
        <w:rPr>
          <w:rFonts w:eastAsia="SimSun"/>
          <w:noProof/>
          <w:sz w:val="20"/>
          <w:lang w:val="en-GB"/>
        </w:rPr>
        <w:t xml:space="preserve"> </w:t>
      </w:r>
      <w:r w:rsidR="009822AD" w:rsidRPr="002F3C8A">
        <w:rPr>
          <w:rFonts w:eastAsia="SimSun"/>
          <w:noProof/>
          <w:sz w:val="20"/>
          <w:lang w:val="en-GB"/>
        </w:rPr>
        <w:t xml:space="preserve"> BitDepthC</w:t>
      </w:r>
      <w:r>
        <w:rPr>
          <w:rFonts w:eastAsia="SimSun"/>
          <w:noProof/>
          <w:sz w:val="20"/>
          <w:lang w:val="en-GB"/>
        </w:rPr>
        <w:t>)</w:t>
      </w:r>
      <w:r>
        <w:rPr>
          <w:rFonts w:eastAsia="SimSun"/>
          <w:noProof/>
          <w:sz w:val="20"/>
          <w:lang w:val="en-GB"/>
        </w:rPr>
        <w:br/>
      </w:r>
      <w:r w:rsidR="009822AD" w:rsidRPr="002F3C8A">
        <w:rPr>
          <w:rFonts w:eastAsia="SimSun"/>
          <w:noProof/>
          <w:sz w:val="20"/>
          <w:lang w:val="en-GB"/>
        </w:rPr>
        <w:tab/>
        <w:t>InpC( x ) = x  &lt;&lt;  ( inpTensorBitDepth</w:t>
      </w:r>
      <w:r w:rsidR="009822AD" w:rsidRPr="009822AD">
        <w:rPr>
          <w:rFonts w:eastAsia="SimSun"/>
          <w:noProof/>
          <w:sz w:val="20"/>
          <w:lang w:val="en-GB"/>
        </w:rPr>
        <w:t xml:space="preserve"> − </w:t>
      </w:r>
      <w:r w:rsidR="009822AD" w:rsidRPr="002F3C8A">
        <w:rPr>
          <w:rFonts w:eastAsia="SimSun"/>
          <w:noProof/>
          <w:sz w:val="20"/>
          <w:lang w:val="en-GB"/>
        </w:rPr>
        <w:t>BitDepthC )</w:t>
      </w:r>
      <w:r>
        <w:rPr>
          <w:rFonts w:eastAsia="SimSun"/>
          <w:noProof/>
          <w:sz w:val="20"/>
          <w:lang w:val="en-GB"/>
        </w:rPr>
        <w:br/>
        <w:t>else</w:t>
      </w:r>
      <w:r>
        <w:rPr>
          <w:rFonts w:eastAsia="SimSun"/>
          <w:noProof/>
          <w:sz w:val="20"/>
          <w:lang w:val="en-GB"/>
        </w:rPr>
        <w:br/>
      </w:r>
      <w:r w:rsidR="009822AD" w:rsidRPr="002F3C8A">
        <w:rPr>
          <w:rFonts w:eastAsia="SimSun"/>
          <w:noProof/>
          <w:sz w:val="20"/>
          <w:lang w:val="en-GB"/>
        </w:rPr>
        <w:tab/>
        <w:t>InpC( x ) = Clip3(0, ( 1  &lt;&lt;  inpTensorBitDepth )</w:t>
      </w:r>
      <w:r w:rsidR="009822AD" w:rsidRPr="009822AD">
        <w:rPr>
          <w:rFonts w:eastAsia="SimSun"/>
          <w:noProof/>
          <w:sz w:val="20"/>
          <w:lang w:val="en-GB"/>
        </w:rPr>
        <w:t xml:space="preserve"> − </w:t>
      </w:r>
      <w:r w:rsidR="009822AD" w:rsidRPr="002F3C8A">
        <w:rPr>
          <w:rFonts w:eastAsia="SimSun"/>
          <w:noProof/>
          <w:sz w:val="20"/>
          <w:lang w:val="en-GB"/>
        </w:rPr>
        <w:t>1, ( x + ( 1  &lt;&lt;  ( shift</w:t>
      </w:r>
      <w:r w:rsidR="009822AD" w:rsidRPr="009822AD">
        <w:rPr>
          <w:rFonts w:eastAsia="SimSun"/>
          <w:noProof/>
          <w:sz w:val="20"/>
          <w:lang w:val="en-GB"/>
        </w:rPr>
        <w:t xml:space="preserve"> − </w:t>
      </w:r>
      <w:r w:rsidR="009822AD" w:rsidRPr="002F3C8A">
        <w:rPr>
          <w:rFonts w:eastAsia="SimSun"/>
          <w:noProof/>
          <w:sz w:val="20"/>
          <w:lang w:val="en-GB"/>
        </w:rPr>
        <w:t>1 ) ) )  &gt;&gt;  shift )</w:t>
      </w:r>
    </w:p>
    <w:p w14:paraId="5F2BD810" w14:textId="7BABB4E5" w:rsidR="009822AD" w:rsidRPr="009822AD" w:rsidRDefault="009822AD" w:rsidP="009822AD">
      <w:pPr>
        <w:rPr>
          <w:rFonts w:eastAsiaTheme="minorEastAsia"/>
          <w:sz w:val="20"/>
          <w:lang w:val="en-CA" w:eastAsia="ja-JP"/>
        </w:rPr>
      </w:pPr>
      <w:r w:rsidRPr="009822AD">
        <w:rPr>
          <w:rFonts w:eastAsiaTheme="minorEastAsia"/>
          <w:sz w:val="20"/>
          <w:lang w:val="en-CA" w:eastAsia="ja-JP"/>
        </w:rPr>
        <w:t xml:space="preserve">The </w:t>
      </w:r>
      <w:r w:rsidRPr="009822AD">
        <w:rPr>
          <w:rFonts w:eastAsiaTheme="minorEastAsia"/>
          <w:sz w:val="20"/>
          <w:szCs w:val="22"/>
          <w:lang w:val="en-CA"/>
        </w:rPr>
        <w:t>variable</w:t>
      </w:r>
      <w:r w:rsidRPr="009822AD">
        <w:rPr>
          <w:rFonts w:eastAsiaTheme="minorEastAsia"/>
          <w:sz w:val="20"/>
          <w:lang w:val="en-CA" w:eastAsia="ja-JP"/>
        </w:rPr>
        <w:t xml:space="preserve"> inpTensorBitDepth is derived from the syntax element nnpfc_inp_tensor_bitdepth_minus8 as specified below.</w:t>
      </w:r>
    </w:p>
    <w:p w14:paraId="300CD938" w14:textId="77777777" w:rsidR="009822AD" w:rsidRPr="009822AD" w:rsidRDefault="009822AD" w:rsidP="009822AD">
      <w:pPr>
        <w:rPr>
          <w:rFonts w:eastAsiaTheme="minorEastAsia"/>
          <w:sz w:val="20"/>
          <w:lang w:val="en-GB"/>
        </w:rPr>
      </w:pPr>
      <w:r w:rsidRPr="009822AD">
        <w:rPr>
          <w:rFonts w:eastAsiaTheme="minorEastAsia"/>
          <w:sz w:val="20"/>
          <w:szCs w:val="22"/>
          <w:lang w:val="en-CA"/>
        </w:rPr>
        <w:t xml:space="preserve">The value of nnpfc_inp_sample_idc shall be in the range of 0 to </w:t>
      </w:r>
      <w:r w:rsidRPr="009822AD">
        <w:rPr>
          <w:rFonts w:eastAsiaTheme="minorEastAsia"/>
          <w:sz w:val="20"/>
        </w:rPr>
        <w:t xml:space="preserve">255, inclusive. </w:t>
      </w:r>
      <w:r w:rsidRPr="009822AD">
        <w:rPr>
          <w:rFonts w:eastAsiaTheme="minorEastAsia"/>
          <w:sz w:val="20"/>
          <w:lang w:val="en-GB"/>
        </w:rPr>
        <w:t xml:space="preserve">Values of </w:t>
      </w:r>
      <w:r w:rsidRPr="009822AD">
        <w:rPr>
          <w:rFonts w:eastAsiaTheme="minorEastAsia"/>
          <w:sz w:val="20"/>
          <w:szCs w:val="22"/>
          <w:lang w:val="en-CA"/>
        </w:rPr>
        <w:t xml:space="preserve">nnpfc_inp_sample_idc greater than 4 </w:t>
      </w:r>
      <w:r w:rsidRPr="009822AD">
        <w:rPr>
          <w:rFonts w:eastAsiaTheme="minorEastAsia"/>
          <w:sz w:val="20"/>
          <w:lang w:val="en-GB"/>
        </w:rPr>
        <w:t xml:space="preserve">are reserved for future specification by ITU-T | ISO/IEC and shall not be present in bitstreams conforming to this version of this Specification. Decoders conforming to this version of this Specification shall ignore SEI messages that contain reserved values of </w:t>
      </w:r>
      <w:r w:rsidRPr="009822AD">
        <w:rPr>
          <w:rFonts w:eastAsiaTheme="minorEastAsia"/>
          <w:sz w:val="20"/>
          <w:szCs w:val="22"/>
          <w:lang w:val="en-CA"/>
        </w:rPr>
        <w:t>nnpfc_inp_sample_idc</w:t>
      </w:r>
      <w:r w:rsidRPr="009822AD">
        <w:rPr>
          <w:rFonts w:eastAsiaTheme="minorEastAsia"/>
          <w:sz w:val="20"/>
          <w:lang w:val="en-GB"/>
        </w:rPr>
        <w:t>.</w:t>
      </w:r>
    </w:p>
    <w:p w14:paraId="77F61966" w14:textId="77777777" w:rsidR="009822AD" w:rsidRPr="009822AD" w:rsidRDefault="009822AD" w:rsidP="009822AD">
      <w:pPr>
        <w:rPr>
          <w:rFonts w:eastAsiaTheme="minorEastAsia"/>
          <w:sz w:val="20"/>
          <w:lang w:val="en-GB"/>
        </w:rPr>
      </w:pPr>
      <w:r w:rsidRPr="009822AD">
        <w:rPr>
          <w:rFonts w:eastAsiaTheme="minorEastAsia"/>
          <w:b/>
          <w:sz w:val="20"/>
          <w:lang w:val="en-GB" w:eastAsia="ja-JP"/>
        </w:rPr>
        <w:t>nnpfc_inp_tensor_bitdepth_minus8</w:t>
      </w:r>
      <w:r w:rsidRPr="009822AD">
        <w:rPr>
          <w:rFonts w:eastAsiaTheme="minorEastAsia"/>
          <w:sz w:val="20"/>
          <w:lang w:val="en-GB" w:eastAsia="ja-JP"/>
        </w:rPr>
        <w:t xml:space="preserve"> plus 8 specifies the bit depth of luma sample values in the input integer tensor. </w:t>
      </w:r>
      <w:r w:rsidRPr="009822AD">
        <w:rPr>
          <w:rFonts w:eastAsiaTheme="minorEastAsia"/>
          <w:sz w:val="20"/>
          <w:lang w:val="en-GB"/>
        </w:rPr>
        <w:t>The value of inpTensorBitDepth is derived as follows:</w:t>
      </w:r>
    </w:p>
    <w:p w14:paraId="37395903" w14:textId="2AF57637" w:rsidR="009822AD" w:rsidRPr="009822AD"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after="240"/>
        <w:ind w:left="1440" w:hanging="850"/>
        <w:jc w:val="left"/>
        <w:rPr>
          <w:rFonts w:eastAsiaTheme="minorEastAsia"/>
          <w:sz w:val="20"/>
          <w:lang w:val="en-CA" w:eastAsia="ja-JP"/>
        </w:rPr>
      </w:pPr>
      <w:r w:rsidRPr="009822AD">
        <w:rPr>
          <w:rFonts w:eastAsiaTheme="minorEastAsia"/>
          <w:sz w:val="20"/>
          <w:lang w:val="en-CA" w:eastAsia="ja-JP"/>
        </w:rPr>
        <w:t>inpTensorBitDepth = nnpfc_inp_tensor_bitdepth_minus8 + 8</w:t>
      </w:r>
      <w:r w:rsidRPr="009822AD">
        <w:rPr>
          <w:rFonts w:eastAsia="SimSun"/>
          <w:sz w:val="20"/>
          <w:vertAlign w:val="superscript"/>
          <w:lang w:val="en-CA"/>
        </w:rPr>
        <w:tab/>
      </w:r>
      <w:r w:rsidRPr="009822AD">
        <w:rPr>
          <w:rFonts w:eastAsia="SimSun"/>
          <w:noProof/>
          <w:sz w:val="20"/>
          <w:lang w:val="en-GB"/>
        </w:rPr>
        <w:t>(</w:t>
      </w:r>
      <w:r w:rsidR="00E7743F">
        <w:rPr>
          <w:rFonts w:eastAsia="SimSun"/>
          <w:noProof/>
          <w:sz w:val="20"/>
          <w:lang w:val="en-GB"/>
        </w:rPr>
        <w:t>7</w:t>
      </w:r>
      <w:r w:rsidR="00BA5FCB">
        <w:rPr>
          <w:rFonts w:eastAsia="SimSun"/>
          <w:noProof/>
          <w:sz w:val="20"/>
          <w:lang w:val="en-GB"/>
        </w:rPr>
        <w:t>8</w:t>
      </w:r>
      <w:r w:rsidRPr="009822AD">
        <w:rPr>
          <w:rFonts w:eastAsia="SimSun"/>
          <w:noProof/>
          <w:sz w:val="20"/>
          <w:lang w:val="en-GB"/>
        </w:rPr>
        <w:t>)</w:t>
      </w:r>
    </w:p>
    <w:p w14:paraId="2E18A4C7" w14:textId="77777777" w:rsidR="009822AD" w:rsidRPr="009822AD"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rPr>
          <w:rFonts w:eastAsiaTheme="minorEastAsia"/>
          <w:sz w:val="20"/>
          <w:lang w:val="en-CA" w:eastAsia="ja-JP"/>
        </w:rPr>
      </w:pPr>
      <w:r w:rsidRPr="009822AD">
        <w:rPr>
          <w:rFonts w:eastAsiaTheme="minorEastAsia"/>
          <w:sz w:val="20"/>
          <w:lang w:val="en-CA" w:eastAsia="ja-JP"/>
        </w:rPr>
        <w:t>It is a requirement of bitstream conformance that the value of nnpfc_inp_tensor_bitdepth_minus8 shall be in the range of 0 to 24, inclusive.</w:t>
      </w:r>
    </w:p>
    <w:p w14:paraId="02763439" w14:textId="0F063740" w:rsidR="009822AD" w:rsidRPr="009822AD" w:rsidRDefault="009822AD" w:rsidP="009822AD">
      <w:pPr>
        <w:rPr>
          <w:rFonts w:eastAsiaTheme="minorEastAsia"/>
          <w:sz w:val="20"/>
          <w:lang w:val="en-GB"/>
        </w:rPr>
      </w:pPr>
      <w:r w:rsidRPr="009822AD">
        <w:rPr>
          <w:rFonts w:eastAsiaTheme="minorEastAsia"/>
          <w:b/>
          <w:bCs/>
          <w:sz w:val="20"/>
          <w:szCs w:val="22"/>
          <w:lang w:val="en-CA"/>
        </w:rPr>
        <w:t>nnpfc_inp_order_idc</w:t>
      </w:r>
      <w:r w:rsidRPr="009822AD">
        <w:rPr>
          <w:rFonts w:eastAsiaTheme="minorEastAsia"/>
          <w:sz w:val="20"/>
          <w:szCs w:val="22"/>
          <w:lang w:val="en-CA"/>
        </w:rPr>
        <w:t xml:space="preserve"> indicates the method of ordering </w:t>
      </w:r>
      <w:bookmarkStart w:id="6" w:name="_Hlk99044824"/>
      <w:r w:rsidRPr="009822AD">
        <w:rPr>
          <w:rFonts w:eastAsiaTheme="minorEastAsia"/>
          <w:sz w:val="20"/>
          <w:szCs w:val="22"/>
          <w:lang w:val="en-CA"/>
        </w:rPr>
        <w:t xml:space="preserve">the sample arrays of </w:t>
      </w:r>
      <w:r w:rsidRPr="009822AD">
        <w:rPr>
          <w:rFonts w:eastAsiaTheme="minorEastAsia"/>
          <w:sz w:val="20"/>
        </w:rPr>
        <w:t xml:space="preserve">a cropped decoded output picture </w:t>
      </w:r>
      <w:bookmarkEnd w:id="6"/>
      <w:r w:rsidRPr="009822AD">
        <w:rPr>
          <w:rFonts w:eastAsiaTheme="minorEastAsia"/>
          <w:sz w:val="20"/>
        </w:rPr>
        <w:t xml:space="preserve">as </w:t>
      </w:r>
      <w:r w:rsidRPr="009822AD">
        <w:rPr>
          <w:rFonts w:eastAsiaTheme="minorEastAsia"/>
          <w:sz w:val="20"/>
          <w:szCs w:val="22"/>
          <w:lang w:val="en-CA"/>
        </w:rPr>
        <w:t xml:space="preserve">the input to the post-processing filter. Table </w:t>
      </w:r>
      <w:r w:rsidR="000637EA">
        <w:rPr>
          <w:rFonts w:eastAsiaTheme="minorEastAsia"/>
          <w:sz w:val="20"/>
          <w:szCs w:val="22"/>
          <w:lang w:val="en-CA"/>
        </w:rPr>
        <w:t>21</w:t>
      </w:r>
      <w:r w:rsidR="000637EA" w:rsidRPr="009822AD">
        <w:rPr>
          <w:rFonts w:eastAsiaTheme="minorEastAsia"/>
          <w:sz w:val="20"/>
          <w:szCs w:val="22"/>
          <w:lang w:val="en-CA"/>
        </w:rPr>
        <w:t xml:space="preserve"> </w:t>
      </w:r>
      <w:r w:rsidRPr="009822AD">
        <w:rPr>
          <w:rFonts w:eastAsiaTheme="minorEastAsia"/>
          <w:sz w:val="20"/>
          <w:szCs w:val="22"/>
          <w:lang w:val="en-CA"/>
        </w:rPr>
        <w:t xml:space="preserve">contains an informative description of nnpfc_inp_order_idc values. The semantics of nnpfc_inp_order_idc in the range of 0 to 3, inclusive, are specified in Table </w:t>
      </w:r>
      <w:r w:rsidR="000637EA">
        <w:rPr>
          <w:rFonts w:eastAsiaTheme="minorEastAsia"/>
          <w:sz w:val="20"/>
          <w:szCs w:val="22"/>
          <w:lang w:val="en-CA"/>
        </w:rPr>
        <w:t>23</w:t>
      </w:r>
      <w:r w:rsidRPr="009822AD">
        <w:rPr>
          <w:rFonts w:eastAsiaTheme="minorEastAsia"/>
          <w:sz w:val="20"/>
          <w:szCs w:val="22"/>
          <w:lang w:val="en-CA"/>
        </w:rPr>
        <w:t xml:space="preserve">, which specifies a process for deriving the input tensors inputTensor for different values of nnpfc_inp_order_idc and a given vertical sample coordinate cTop and a horizontal sample coordinate cLeft specifying the top-left sample location for the patch of samples included in the input tensors. When the chroma format of the cropped decoded output picture is not 4:2:0, nnpfc_inp_order_idc shall not be equal to 3. The value of nnpfc_inp_order_idc shall be in the range of 0 to </w:t>
      </w:r>
      <w:r w:rsidRPr="009822AD">
        <w:rPr>
          <w:rFonts w:eastAsiaTheme="minorEastAsia"/>
          <w:sz w:val="20"/>
        </w:rPr>
        <w:t xml:space="preserve">255, inclusive. </w:t>
      </w:r>
      <w:r w:rsidRPr="009822AD">
        <w:rPr>
          <w:rFonts w:eastAsiaTheme="minorEastAsia"/>
          <w:sz w:val="20"/>
          <w:lang w:val="en-GB"/>
        </w:rPr>
        <w:t xml:space="preserve">Values of </w:t>
      </w:r>
      <w:r w:rsidRPr="009822AD">
        <w:rPr>
          <w:rFonts w:eastAsiaTheme="minorEastAsia"/>
          <w:sz w:val="20"/>
          <w:szCs w:val="22"/>
          <w:lang w:val="en-CA"/>
        </w:rPr>
        <w:t xml:space="preserve">nnpfc_inp_order_idc greater than 3 </w:t>
      </w:r>
      <w:r w:rsidRPr="009822AD">
        <w:rPr>
          <w:rFonts w:eastAsiaTheme="minorEastAsia"/>
          <w:sz w:val="20"/>
          <w:lang w:val="en-GB"/>
        </w:rPr>
        <w:t xml:space="preserve">are reserved for future specification by ITU-T | ISO/IEC and shall not be present in bitstreams conforming to this version of this Specification. Decoders conforming to this version of this Specification shall ignore SEI messages that contain reserved values of </w:t>
      </w:r>
      <w:r w:rsidRPr="009822AD">
        <w:rPr>
          <w:rFonts w:eastAsiaTheme="minorEastAsia"/>
          <w:sz w:val="20"/>
          <w:szCs w:val="22"/>
          <w:lang w:val="en-CA"/>
        </w:rPr>
        <w:t>nnpfc_inp_order_idc</w:t>
      </w:r>
      <w:r w:rsidRPr="009822AD">
        <w:rPr>
          <w:rFonts w:eastAsiaTheme="minorEastAsia"/>
          <w:sz w:val="20"/>
          <w:lang w:val="en-GB"/>
        </w:rPr>
        <w:t>.</w:t>
      </w:r>
    </w:p>
    <w:p w14:paraId="0BBE1E97" w14:textId="7C824D24" w:rsidR="009822AD" w:rsidRPr="009822AD" w:rsidRDefault="009822AD" w:rsidP="009822A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rFonts w:eastAsia="SimSun"/>
          <w:b/>
          <w:sz w:val="20"/>
          <w:lang w:val="en-GB"/>
        </w:rPr>
      </w:pPr>
      <w:r w:rsidRPr="009822AD">
        <w:rPr>
          <w:rFonts w:eastAsia="SimSun"/>
          <w:b/>
          <w:sz w:val="20"/>
          <w:lang w:val="en-GB"/>
        </w:rPr>
        <w:t>Table </w:t>
      </w:r>
      <w:r w:rsidR="000637EA">
        <w:rPr>
          <w:rFonts w:eastAsia="SimSun"/>
          <w:b/>
          <w:sz w:val="20"/>
          <w:lang w:val="en-GB"/>
        </w:rPr>
        <w:t>21</w:t>
      </w:r>
      <w:r w:rsidR="000637EA" w:rsidRPr="009822AD">
        <w:rPr>
          <w:rFonts w:eastAsia="SimSun"/>
          <w:b/>
          <w:sz w:val="20"/>
          <w:lang w:val="en-GB"/>
        </w:rPr>
        <w:t xml:space="preserve"> </w:t>
      </w:r>
      <w:r w:rsidRPr="009822AD">
        <w:rPr>
          <w:rFonts w:eastAsia="SimSun"/>
          <w:b/>
          <w:sz w:val="20"/>
          <w:lang w:val="en-GB"/>
        </w:rPr>
        <w:t>– Informative description of nnpfc_inp_order_idc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4"/>
        <w:gridCol w:w="7742"/>
      </w:tblGrid>
      <w:tr w:rsidR="009822AD" w:rsidRPr="009822AD" w14:paraId="6178B11B" w14:textId="77777777" w:rsidTr="004D59C4">
        <w:trPr>
          <w:jc w:val="center"/>
        </w:trPr>
        <w:tc>
          <w:tcPr>
            <w:tcW w:w="1184" w:type="dxa"/>
          </w:tcPr>
          <w:p w14:paraId="17A83CF5" w14:textId="77777777" w:rsidR="009822AD" w:rsidRPr="009822AD" w:rsidRDefault="009822AD" w:rsidP="009822AD">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rFonts w:eastAsia="SimSun"/>
                <w:b/>
                <w:sz w:val="20"/>
                <w:lang w:val="en-GB"/>
              </w:rPr>
            </w:pPr>
            <w:r w:rsidRPr="009822AD">
              <w:rPr>
                <w:rFonts w:eastAsia="SimSun"/>
                <w:b/>
                <w:sz w:val="20"/>
                <w:lang w:val="en-GB"/>
              </w:rPr>
              <w:t>nnpfc_inp_</w:t>
            </w:r>
            <w:r w:rsidRPr="009822AD">
              <w:rPr>
                <w:rFonts w:eastAsia="SimSun"/>
                <w:b/>
                <w:sz w:val="20"/>
                <w:lang w:val="en-GB"/>
              </w:rPr>
              <w:br/>
              <w:t>order_idc</w:t>
            </w:r>
          </w:p>
        </w:tc>
        <w:tc>
          <w:tcPr>
            <w:tcW w:w="7742" w:type="dxa"/>
          </w:tcPr>
          <w:p w14:paraId="2C375305" w14:textId="77777777" w:rsidR="009822AD" w:rsidRPr="009822AD" w:rsidRDefault="009822AD" w:rsidP="009822AD">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SimSun"/>
                <w:b/>
                <w:sz w:val="20"/>
                <w:lang w:val="en-GB"/>
              </w:rPr>
            </w:pPr>
            <w:r w:rsidRPr="009822AD">
              <w:rPr>
                <w:rFonts w:eastAsia="SimSun"/>
                <w:b/>
                <w:sz w:val="20"/>
                <w:lang w:val="en-GB"/>
              </w:rPr>
              <w:t>Description</w:t>
            </w:r>
          </w:p>
        </w:tc>
      </w:tr>
      <w:tr w:rsidR="009822AD" w:rsidRPr="009822AD" w14:paraId="522AACE4" w14:textId="77777777" w:rsidTr="004D59C4">
        <w:trPr>
          <w:jc w:val="center"/>
        </w:trPr>
        <w:tc>
          <w:tcPr>
            <w:tcW w:w="1184" w:type="dxa"/>
          </w:tcPr>
          <w:p w14:paraId="6E2F4989"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20"/>
                <w:lang w:val="en-GB"/>
              </w:rPr>
            </w:pPr>
            <w:r w:rsidRPr="009822AD">
              <w:rPr>
                <w:rFonts w:eastAsia="SimSun"/>
                <w:sz w:val="20"/>
                <w:lang w:val="en-GB"/>
              </w:rPr>
              <w:t>0</w:t>
            </w:r>
          </w:p>
        </w:tc>
        <w:tc>
          <w:tcPr>
            <w:tcW w:w="7742" w:type="dxa"/>
          </w:tcPr>
          <w:p w14:paraId="27250482" w14:textId="77777777" w:rsidR="009822AD" w:rsidRPr="009822AD" w:rsidRDefault="009822AD" w:rsidP="009822AD">
            <w:pPr>
              <w:tabs>
                <w:tab w:val="clear" w:pos="360"/>
                <w:tab w:val="clear" w:pos="1080"/>
                <w:tab w:val="clear" w:pos="1440"/>
                <w:tab w:val="clear" w:pos="1800"/>
                <w:tab w:val="left" w:pos="142"/>
                <w:tab w:val="left" w:pos="284"/>
                <w:tab w:val="left" w:pos="426"/>
                <w:tab w:val="left" w:pos="567"/>
              </w:tabs>
              <w:spacing w:before="0"/>
              <w:rPr>
                <w:rFonts w:eastAsia="SimSun"/>
                <w:sz w:val="20"/>
                <w:lang w:val="en-GB"/>
              </w:rPr>
            </w:pPr>
            <w:r w:rsidRPr="009822AD">
              <w:rPr>
                <w:rFonts w:eastAsia="SimSun"/>
                <w:sz w:val="20"/>
                <w:lang w:val="en-GB"/>
              </w:rPr>
              <w:t>Only the luma matrix is present in the input tensor, thus the number of channels is 1.</w:t>
            </w:r>
          </w:p>
        </w:tc>
      </w:tr>
      <w:tr w:rsidR="009822AD" w:rsidRPr="009822AD" w14:paraId="0B05A4B2" w14:textId="77777777" w:rsidTr="004D59C4">
        <w:trPr>
          <w:jc w:val="center"/>
        </w:trPr>
        <w:tc>
          <w:tcPr>
            <w:tcW w:w="1184" w:type="dxa"/>
          </w:tcPr>
          <w:p w14:paraId="4A379379"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20"/>
                <w:lang w:val="en-GB"/>
              </w:rPr>
            </w:pPr>
            <w:r w:rsidRPr="009822AD">
              <w:rPr>
                <w:rFonts w:eastAsia="SimSun"/>
                <w:sz w:val="20"/>
                <w:lang w:val="en-GB"/>
              </w:rPr>
              <w:t>1</w:t>
            </w:r>
          </w:p>
        </w:tc>
        <w:tc>
          <w:tcPr>
            <w:tcW w:w="7742" w:type="dxa"/>
          </w:tcPr>
          <w:p w14:paraId="51217155" w14:textId="77777777" w:rsidR="009822AD" w:rsidRPr="009822AD" w:rsidRDefault="009822AD" w:rsidP="009822AD">
            <w:pPr>
              <w:tabs>
                <w:tab w:val="clear" w:pos="360"/>
                <w:tab w:val="clear" w:pos="1080"/>
                <w:tab w:val="clear" w:pos="1440"/>
                <w:tab w:val="clear" w:pos="1800"/>
                <w:tab w:val="left" w:pos="142"/>
                <w:tab w:val="left" w:pos="284"/>
                <w:tab w:val="left" w:pos="426"/>
                <w:tab w:val="left" w:pos="567"/>
              </w:tabs>
              <w:spacing w:before="0"/>
              <w:rPr>
                <w:rFonts w:eastAsiaTheme="minorEastAsia"/>
                <w:noProof/>
                <w:sz w:val="20"/>
              </w:rPr>
            </w:pPr>
            <w:r w:rsidRPr="009822AD">
              <w:rPr>
                <w:rFonts w:eastAsiaTheme="minorEastAsia"/>
                <w:noProof/>
                <w:sz w:val="20"/>
              </w:rPr>
              <w:t>Only the chroma matrices are present in the input tensor, thus the number of channels is 2.</w:t>
            </w:r>
          </w:p>
        </w:tc>
      </w:tr>
      <w:tr w:rsidR="009822AD" w:rsidRPr="009822AD" w14:paraId="30B940FB" w14:textId="77777777" w:rsidTr="004D59C4">
        <w:trPr>
          <w:jc w:val="center"/>
        </w:trPr>
        <w:tc>
          <w:tcPr>
            <w:tcW w:w="1184" w:type="dxa"/>
          </w:tcPr>
          <w:p w14:paraId="728BF9D5"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20"/>
                <w:lang w:val="en-GB"/>
              </w:rPr>
            </w:pPr>
            <w:r w:rsidRPr="009822AD">
              <w:rPr>
                <w:rFonts w:eastAsia="SimSun"/>
                <w:sz w:val="20"/>
                <w:lang w:val="en-GB"/>
              </w:rPr>
              <w:t>2</w:t>
            </w:r>
          </w:p>
        </w:tc>
        <w:tc>
          <w:tcPr>
            <w:tcW w:w="7742" w:type="dxa"/>
          </w:tcPr>
          <w:p w14:paraId="7EFC50EB" w14:textId="77777777" w:rsidR="009822AD" w:rsidRPr="009822AD" w:rsidRDefault="009822AD" w:rsidP="009822AD">
            <w:pPr>
              <w:tabs>
                <w:tab w:val="clear" w:pos="360"/>
                <w:tab w:val="clear" w:pos="1080"/>
                <w:tab w:val="clear" w:pos="1440"/>
                <w:tab w:val="clear" w:pos="1800"/>
                <w:tab w:val="left" w:pos="142"/>
                <w:tab w:val="left" w:pos="284"/>
                <w:tab w:val="left" w:pos="426"/>
                <w:tab w:val="left" w:pos="567"/>
              </w:tabs>
              <w:spacing w:before="0"/>
              <w:rPr>
                <w:rFonts w:eastAsiaTheme="minorEastAsia"/>
                <w:noProof/>
                <w:sz w:val="20"/>
              </w:rPr>
            </w:pPr>
            <w:r w:rsidRPr="009822AD">
              <w:rPr>
                <w:rFonts w:eastAsiaTheme="minorEastAsia"/>
                <w:noProof/>
                <w:sz w:val="20"/>
              </w:rPr>
              <w:t>The luma and chroma matrices are present in the input tensor, thus the number of channels is 3.</w:t>
            </w:r>
          </w:p>
        </w:tc>
      </w:tr>
      <w:tr w:rsidR="009822AD" w:rsidRPr="009822AD" w14:paraId="37EA5185" w14:textId="77777777" w:rsidTr="004D59C4">
        <w:trPr>
          <w:jc w:val="center"/>
        </w:trPr>
        <w:tc>
          <w:tcPr>
            <w:tcW w:w="1184" w:type="dxa"/>
          </w:tcPr>
          <w:p w14:paraId="4DFEAF87"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20"/>
                <w:lang w:val="en-GB"/>
              </w:rPr>
            </w:pPr>
            <w:r w:rsidRPr="009822AD">
              <w:rPr>
                <w:rFonts w:eastAsia="SimSun"/>
                <w:sz w:val="20"/>
                <w:lang w:val="en-GB"/>
              </w:rPr>
              <w:t>3</w:t>
            </w:r>
          </w:p>
        </w:tc>
        <w:tc>
          <w:tcPr>
            <w:tcW w:w="7742" w:type="dxa"/>
          </w:tcPr>
          <w:p w14:paraId="3EA0BFC9" w14:textId="2DD65571" w:rsidR="009822AD" w:rsidRPr="009822AD" w:rsidRDefault="009822AD" w:rsidP="009822AD">
            <w:pPr>
              <w:tabs>
                <w:tab w:val="clear" w:pos="360"/>
                <w:tab w:val="clear" w:pos="1080"/>
                <w:tab w:val="clear" w:pos="1440"/>
                <w:tab w:val="clear" w:pos="1800"/>
                <w:tab w:val="left" w:pos="142"/>
                <w:tab w:val="left" w:pos="284"/>
                <w:tab w:val="left" w:pos="426"/>
                <w:tab w:val="left" w:pos="567"/>
              </w:tabs>
              <w:spacing w:before="0"/>
              <w:rPr>
                <w:rFonts w:eastAsia="SimSun"/>
                <w:sz w:val="20"/>
                <w:lang w:val="en-GB"/>
              </w:rPr>
            </w:pPr>
            <w:r w:rsidRPr="009822AD">
              <w:rPr>
                <w:rFonts w:eastAsia="SimSun"/>
                <w:sz w:val="20"/>
                <w:lang w:val="en-GB"/>
              </w:rPr>
              <w:t xml:space="preserve">Four luma matrices, two chroma matrices, and a quantization parameter matrix are present in the input tensor, thus the number of channels is 7. </w:t>
            </w:r>
            <w:r w:rsidRPr="002F3C8A">
              <w:rPr>
                <w:rFonts w:eastAsia="SimSun"/>
                <w:sz w:val="20"/>
                <w:lang w:val="en-GB"/>
              </w:rPr>
              <w:t xml:space="preserve">The luma channels are derived in an interleaved manner as illustrated in Figure </w:t>
            </w:r>
            <w:r w:rsidR="009A5F93">
              <w:rPr>
                <w:rFonts w:eastAsia="SimSun"/>
                <w:sz w:val="20"/>
                <w:lang w:val="en-GB"/>
              </w:rPr>
              <w:t>12</w:t>
            </w:r>
            <w:r w:rsidRPr="002F3C8A">
              <w:rPr>
                <w:rFonts w:eastAsia="SimSun"/>
                <w:sz w:val="20"/>
                <w:lang w:val="en-GB"/>
              </w:rPr>
              <w:t>.</w:t>
            </w:r>
            <w:r w:rsidRPr="009822AD">
              <w:rPr>
                <w:rFonts w:eastAsia="SimSun"/>
                <w:sz w:val="20"/>
                <w:lang w:val="en-GB"/>
              </w:rPr>
              <w:t xml:space="preserve"> This nnpfc_inp_order_idc can only be used when the chroma format is 4:2:0.</w:t>
            </w:r>
          </w:p>
        </w:tc>
      </w:tr>
      <w:tr w:rsidR="009822AD" w:rsidRPr="009822AD" w14:paraId="44B5AAEA" w14:textId="77777777" w:rsidTr="004D59C4">
        <w:trPr>
          <w:jc w:val="center"/>
        </w:trPr>
        <w:tc>
          <w:tcPr>
            <w:tcW w:w="1184" w:type="dxa"/>
          </w:tcPr>
          <w:p w14:paraId="33462A71"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20"/>
                <w:lang w:val="en-GB"/>
              </w:rPr>
            </w:pPr>
            <w:r w:rsidRPr="009822AD">
              <w:rPr>
                <w:rFonts w:eastAsia="SimSun"/>
                <w:sz w:val="20"/>
                <w:lang w:val="en-GB"/>
              </w:rPr>
              <w:t>4..255</w:t>
            </w:r>
          </w:p>
        </w:tc>
        <w:tc>
          <w:tcPr>
            <w:tcW w:w="7742" w:type="dxa"/>
          </w:tcPr>
          <w:p w14:paraId="25D703B3" w14:textId="77777777" w:rsidR="009822AD" w:rsidRPr="009822AD" w:rsidRDefault="009822AD" w:rsidP="009822AD">
            <w:pPr>
              <w:tabs>
                <w:tab w:val="clear" w:pos="360"/>
                <w:tab w:val="clear" w:pos="1080"/>
                <w:tab w:val="clear" w:pos="1440"/>
                <w:tab w:val="clear" w:pos="1800"/>
                <w:tab w:val="left" w:pos="142"/>
                <w:tab w:val="left" w:pos="284"/>
                <w:tab w:val="left" w:pos="426"/>
                <w:tab w:val="left" w:pos="567"/>
              </w:tabs>
              <w:spacing w:before="0"/>
              <w:rPr>
                <w:rFonts w:eastAsiaTheme="minorEastAsia"/>
                <w:noProof/>
                <w:sz w:val="20"/>
              </w:rPr>
            </w:pPr>
            <w:r w:rsidRPr="009822AD">
              <w:rPr>
                <w:rFonts w:eastAsiaTheme="minorEastAsia"/>
                <w:noProof/>
                <w:sz w:val="20"/>
              </w:rPr>
              <w:t>reserved</w:t>
            </w:r>
          </w:p>
        </w:tc>
      </w:tr>
    </w:tbl>
    <w:p w14:paraId="086AB864" w14:textId="77777777" w:rsidR="009822AD" w:rsidRPr="009822AD" w:rsidRDefault="009822AD" w:rsidP="009822AD">
      <w:pPr>
        <w:rPr>
          <w:rFonts w:eastAsiaTheme="minorEastAsia"/>
          <w:sz w:val="20"/>
          <w14:glow w14:rad="0">
            <w14:srgbClr w14:val="FFFFFF"/>
          </w14:glow>
        </w:rPr>
      </w:pPr>
    </w:p>
    <w:p w14:paraId="01307E98" w14:textId="77777777" w:rsidR="009822AD" w:rsidRPr="009822AD" w:rsidRDefault="009822AD" w:rsidP="009822AD">
      <w:pPr>
        <w:keepNext/>
        <w:jc w:val="center"/>
        <w:rPr>
          <w:rFonts w:eastAsiaTheme="minorEastAsia"/>
          <w:sz w:val="20"/>
          <w:highlight w:val="green"/>
          <w14:glow w14:rad="0">
            <w14:srgbClr w14:val="FFFFFF"/>
          </w14:glow>
        </w:rPr>
      </w:pPr>
      <w:r w:rsidRPr="002F3C8A">
        <w:rPr>
          <w:rFonts w:eastAsia="SimSun"/>
          <w:noProof/>
          <w:sz w:val="18"/>
          <w:lang w:val="en-GB"/>
        </w:rPr>
        <w:lastRenderedPageBreak/>
        <w:drawing>
          <wp:inline distT="0" distB="0" distL="0" distR="0" wp14:anchorId="2A95007D" wp14:editId="31407927">
            <wp:extent cx="3383280" cy="1911587"/>
            <wp:effectExtent l="0" t="0" r="762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83280" cy="1911587"/>
                    </a:xfrm>
                    <a:prstGeom prst="rect">
                      <a:avLst/>
                    </a:prstGeom>
                    <a:noFill/>
                  </pic:spPr>
                </pic:pic>
              </a:graphicData>
            </a:graphic>
          </wp:inline>
        </w:drawing>
      </w:r>
    </w:p>
    <w:p w14:paraId="3C752B6A" w14:textId="3E0CE641" w:rsidR="009822AD" w:rsidRPr="002F3C8A"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rPr>
          <w:rFonts w:eastAsia="SimSun"/>
          <w:b/>
          <w:noProof/>
          <w:sz w:val="20"/>
          <w:lang w:val="en-GB"/>
        </w:rPr>
      </w:pPr>
      <w:bookmarkStart w:id="7" w:name="_Ref278067287"/>
      <w:bookmarkStart w:id="8" w:name="_Toc55408388"/>
      <w:r w:rsidRPr="002F3C8A">
        <w:rPr>
          <w:rFonts w:eastAsia="SimSun"/>
          <w:b/>
          <w:noProof/>
          <w:sz w:val="20"/>
          <w:lang w:val="en-GB"/>
        </w:rPr>
        <w:t>Figure </w:t>
      </w:r>
      <w:bookmarkEnd w:id="7"/>
      <w:r w:rsidR="009A5F93">
        <w:rPr>
          <w:rFonts w:eastAsia="SimSun"/>
          <w:b/>
          <w:noProof/>
          <w:sz w:val="20"/>
          <w:lang w:val="en-GB"/>
        </w:rPr>
        <w:t>12</w:t>
      </w:r>
      <w:r w:rsidR="009A5F93" w:rsidRPr="002F3C8A">
        <w:rPr>
          <w:rFonts w:eastAsia="SimSun"/>
          <w:b/>
          <w:noProof/>
          <w:sz w:val="20"/>
          <w:lang w:val="en-GB"/>
        </w:rPr>
        <w:t xml:space="preserve"> </w:t>
      </w:r>
      <w:r w:rsidRPr="002F3C8A">
        <w:rPr>
          <w:rFonts w:eastAsia="SimSun"/>
          <w:b/>
          <w:noProof/>
          <w:sz w:val="20"/>
          <w:lang w:val="en-GB"/>
        </w:rPr>
        <w:t>– Illustration of luma data channels of nnpfc_inp_order_idc equal to 3</w:t>
      </w:r>
      <w:r w:rsidRPr="002F3C8A">
        <w:rPr>
          <w:rFonts w:eastAsia="SimSun"/>
          <w:b/>
          <w:noProof/>
          <w:sz w:val="20"/>
          <w:lang w:val="en-GB" w:eastAsia="ko-KR"/>
        </w:rPr>
        <w:t xml:space="preserve"> (informative)</w:t>
      </w:r>
      <w:bookmarkEnd w:id="8"/>
    </w:p>
    <w:p w14:paraId="760F6310" w14:textId="77777777" w:rsidR="009822AD" w:rsidRPr="009822AD" w:rsidRDefault="009822AD" w:rsidP="009822AD">
      <w:pPr>
        <w:rPr>
          <w:rFonts w:eastAsiaTheme="minorEastAsia"/>
          <w:sz w:val="20"/>
          <w14:glow w14:rad="0">
            <w14:srgbClr w14:val="FFFFFF"/>
          </w14:glow>
        </w:rPr>
      </w:pPr>
      <w:r w:rsidRPr="002F3C8A">
        <w:rPr>
          <w:rFonts w:eastAsiaTheme="minorEastAsia"/>
          <w:sz w:val="20"/>
          <w14:glow w14:rad="0">
            <w14:srgbClr w14:val="FFFFFF"/>
          </w14:glow>
        </w:rPr>
        <w:t>A patch is a rectangular array of samples from a component (e.g., a luma or chroma component) of a picture.</w:t>
      </w:r>
    </w:p>
    <w:p w14:paraId="47585526" w14:textId="77777777" w:rsidR="009822AD" w:rsidRPr="009822AD" w:rsidRDefault="009822AD" w:rsidP="009822AD">
      <w:pPr>
        <w:rPr>
          <w:rFonts w:eastAsiaTheme="minorEastAsia"/>
          <w:sz w:val="20"/>
          <w:lang w:val="en-GB"/>
        </w:rPr>
      </w:pPr>
      <w:r w:rsidRPr="009822AD">
        <w:rPr>
          <w:rFonts w:eastAsia="SimSun"/>
          <w:b/>
          <w:bCs/>
          <w:sz w:val="20"/>
          <w:lang w:val="en-GB"/>
        </w:rPr>
        <w:t>nnpfc_constant_patch_size_flag</w:t>
      </w:r>
      <w:r w:rsidRPr="009822AD">
        <w:rPr>
          <w:rFonts w:eastAsia="SimSun"/>
          <w:sz w:val="20"/>
          <w:lang w:val="en-GB"/>
        </w:rPr>
        <w:t xml:space="preserve"> equal to 0 specifies that the post-processing filter accepts any patch size that is a positive integer multiple of the patch size indicated by nnpfc_patch_width_minus1 and nnpfc_patch_height_minus1 as input. nnpfc_constant_patch_size_flag equal to 1 specifies that the post-processing filter accepts exactly the patch size indicated by nnpfc_patch_width_minus1 and nnpfc_patch_height_minus1 as input.</w:t>
      </w:r>
    </w:p>
    <w:p w14:paraId="22C761DB" w14:textId="6632F2C0" w:rsidR="009822AD" w:rsidRPr="009822AD" w:rsidRDefault="009822AD" w:rsidP="009822AD">
      <w:pPr>
        <w:rPr>
          <w:rFonts w:eastAsiaTheme="minorEastAsia"/>
          <w:sz w:val="20"/>
          <w:lang w:val="en-CA" w:eastAsia="ja-JP"/>
        </w:rPr>
      </w:pPr>
      <w:r w:rsidRPr="009822AD">
        <w:rPr>
          <w:rFonts w:eastAsiaTheme="minorEastAsia"/>
          <w:b/>
          <w:sz w:val="20"/>
          <w:lang w:val="en-CA" w:eastAsia="ja-JP"/>
        </w:rPr>
        <w:t>nnpfc_patch_width_minus1</w:t>
      </w:r>
      <w:r w:rsidRPr="009822AD">
        <w:rPr>
          <w:rFonts w:eastAsiaTheme="minorEastAsia"/>
          <w:sz w:val="20"/>
          <w:lang w:val="en-CA" w:eastAsia="ja-JP"/>
        </w:rPr>
        <w:t xml:space="preserve"> </w:t>
      </w:r>
      <w:r w:rsidRPr="009822AD">
        <w:rPr>
          <w:rFonts w:eastAsia="SimSun"/>
          <w:sz w:val="20"/>
          <w:lang w:val="en-GB"/>
        </w:rPr>
        <w:t xml:space="preserve">+ 1, when nnpfc_constant_patch_size_flag equal to 1, specifies the horizontal sample counts of the patch size required for the input to the post-processing filter. When nnpfc_constant_patch_size_flag is equal to 0, any positive integer multiple of ( nnpfc_patch_width_minus1 + 1 ) may be used as the horizontal sample counts of the patch size used for the input to the post-processing filter. </w:t>
      </w:r>
      <w:r w:rsidRPr="009822AD">
        <w:rPr>
          <w:rFonts w:eastAsiaTheme="minorEastAsia"/>
          <w:sz w:val="20"/>
          <w:szCs w:val="22"/>
          <w:lang w:val="en-CA"/>
        </w:rPr>
        <w:t xml:space="preserve">The value of nnpfc_patch_width_minus1 shall be in the range of 0 to </w:t>
      </w:r>
      <w:r w:rsidRPr="009822AD">
        <w:rPr>
          <w:rFonts w:eastAsiaTheme="minorEastAsia"/>
          <w:sz w:val="20"/>
        </w:rPr>
        <w:t>32766, inclusive.</w:t>
      </w:r>
    </w:p>
    <w:p w14:paraId="5601DA3C" w14:textId="6E68EAD2" w:rsidR="009822AD" w:rsidRPr="009822AD" w:rsidRDefault="009822AD" w:rsidP="009822AD">
      <w:pPr>
        <w:rPr>
          <w:rFonts w:eastAsiaTheme="minorEastAsia"/>
          <w:sz w:val="20"/>
          <w:lang w:val="en-CA" w:eastAsia="ja-JP"/>
        </w:rPr>
      </w:pPr>
      <w:r w:rsidRPr="009822AD">
        <w:rPr>
          <w:rFonts w:eastAsiaTheme="minorEastAsia"/>
          <w:b/>
          <w:sz w:val="20"/>
          <w:lang w:val="en-CA" w:eastAsia="ja-JP"/>
        </w:rPr>
        <w:t xml:space="preserve">nnpfc_patch_height_minus1 </w:t>
      </w:r>
      <w:r w:rsidRPr="009822AD">
        <w:rPr>
          <w:rFonts w:eastAsia="SimSun"/>
          <w:sz w:val="20"/>
          <w:lang w:val="en-GB"/>
        </w:rPr>
        <w:t xml:space="preserve">+ 1, when nnpfc_constant_patch_size_flag equal to 1, specifies the vertical sample counts of the patch size required for the input to the post-processing filter. When nnpfc_constant_patch_size_flag is equal to 0, any positive integer multiple of ( nnpfc_patch_height_minus1 + 1 ) may be used as the vertical sample counts of the patch size used for the input to the post-processing filter. </w:t>
      </w:r>
      <w:r w:rsidRPr="009822AD">
        <w:rPr>
          <w:rFonts w:eastAsiaTheme="minorEastAsia"/>
          <w:sz w:val="20"/>
          <w:szCs w:val="22"/>
          <w:lang w:val="en-CA"/>
        </w:rPr>
        <w:t xml:space="preserve">The value of nnpfc_patch_height_minus1 shall be in the range of 0 to </w:t>
      </w:r>
      <w:r w:rsidRPr="009822AD">
        <w:rPr>
          <w:rFonts w:eastAsiaTheme="minorEastAsia"/>
          <w:sz w:val="20"/>
        </w:rPr>
        <w:t>32766, inclusive.</w:t>
      </w:r>
    </w:p>
    <w:p w14:paraId="201E1B2C" w14:textId="77777777" w:rsidR="009822AD" w:rsidRPr="009822AD" w:rsidRDefault="009822AD" w:rsidP="009822AD">
      <w:pPr>
        <w:rPr>
          <w:rFonts w:eastAsia="SimSun"/>
          <w:sz w:val="20"/>
          <w:lang w:val="en-GB"/>
        </w:rPr>
      </w:pPr>
      <w:r w:rsidRPr="009822AD">
        <w:rPr>
          <w:rFonts w:eastAsia="SimSun"/>
          <w:b/>
          <w:bCs/>
          <w:sz w:val="20"/>
          <w:lang w:val="en-GB"/>
        </w:rPr>
        <w:t>nnpfc_overlap</w:t>
      </w:r>
      <w:r w:rsidRPr="009822AD">
        <w:rPr>
          <w:rFonts w:eastAsia="SimSun"/>
          <w:sz w:val="20"/>
          <w:lang w:val="en-GB"/>
        </w:rPr>
        <w:t xml:space="preserve"> specifies the overlapping horizontal and vertical sample counts of adjacent input tensors of the post-processing filter. The value of nnpfc_overlap shall be in the range of 0 to 16383, inclusive.</w:t>
      </w:r>
    </w:p>
    <w:p w14:paraId="3E0525A0" w14:textId="77777777" w:rsidR="009822AD" w:rsidRPr="009822AD" w:rsidRDefault="009822AD" w:rsidP="009822AD">
      <w:pPr>
        <w:rPr>
          <w:rFonts w:eastAsia="SimSun"/>
          <w:sz w:val="20"/>
          <w:lang w:val="en-GB"/>
        </w:rPr>
      </w:pPr>
      <w:r w:rsidRPr="009822AD">
        <w:rPr>
          <w:rFonts w:eastAsia="SimSun"/>
          <w:sz w:val="20"/>
          <w:lang w:val="en-GB"/>
        </w:rPr>
        <w:t xml:space="preserve">The variables inpPatchWidth, inpPatchHeight, </w:t>
      </w:r>
      <w:r w:rsidRPr="009822AD">
        <w:rPr>
          <w:rFonts w:eastAsiaTheme="minorEastAsia"/>
          <w:color w:val="000000" w:themeColor="text1"/>
          <w:sz w:val="20"/>
          <w:lang w:val="en-GB" w:eastAsia="ja-JP"/>
        </w:rPr>
        <w:t>outPatchWidth, outPatchHeight,</w:t>
      </w:r>
      <w:r w:rsidRPr="009822AD">
        <w:rPr>
          <w:rFonts w:eastAsia="SimSun"/>
          <w:sz w:val="20"/>
          <w:lang w:val="en-GB"/>
        </w:rPr>
        <w:t xml:space="preserve"> horCScaling, verCScaling, outPatchCWidth, outPatchCHeight, and overlapSize are derived as follows:</w:t>
      </w:r>
    </w:p>
    <w:p w14:paraId="66813F44" w14:textId="5C219F16" w:rsidR="009822AD" w:rsidRPr="009822AD"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rPr>
          <w:rFonts w:eastAsiaTheme="minorEastAsia"/>
          <w:sz w:val="20"/>
          <w:lang w:eastAsia="ja-JP"/>
        </w:rPr>
      </w:pPr>
      <w:r w:rsidRPr="009822AD">
        <w:rPr>
          <w:rFonts w:eastAsiaTheme="minorEastAsia"/>
          <w:sz w:val="20"/>
          <w:lang w:eastAsia="ja-JP"/>
        </w:rPr>
        <w:t>inpPatchWidth = nnpfc_patch_width_minus1 + 1</w:t>
      </w:r>
      <w:r w:rsidRPr="009822AD">
        <w:rPr>
          <w:rFonts w:eastAsiaTheme="minorEastAsia"/>
          <w:sz w:val="20"/>
          <w:lang w:eastAsia="ja-JP"/>
        </w:rPr>
        <w:br/>
        <w:t>inpPatchHeight = nnpfc_patch_height_minus1 + 1</w:t>
      </w:r>
      <w:r w:rsidRPr="009822AD">
        <w:rPr>
          <w:rFonts w:eastAsiaTheme="minorEastAsia"/>
          <w:sz w:val="20"/>
          <w:lang w:eastAsia="ja-JP"/>
        </w:rPr>
        <w:br/>
      </w:r>
      <w:r w:rsidRPr="009822AD">
        <w:rPr>
          <w:rFonts w:eastAsiaTheme="minorEastAsia"/>
          <w:color w:val="000000" w:themeColor="text1"/>
          <w:sz w:val="20"/>
          <w:lang w:val="en-GB" w:eastAsia="ja-JP"/>
        </w:rPr>
        <w:t>outPatchWidth = ( nnpfc_pic_width_in_luma_samples *</w:t>
      </w:r>
      <w:r w:rsidRPr="009822AD">
        <w:rPr>
          <w:rFonts w:eastAsiaTheme="minorEastAsia"/>
          <w:color w:val="000000" w:themeColor="text1"/>
          <w:sz w:val="20"/>
        </w:rPr>
        <w:t xml:space="preserve"> inpPatchWidth</w:t>
      </w:r>
      <w:r w:rsidRPr="009822AD">
        <w:rPr>
          <w:rFonts w:eastAsiaTheme="minorEastAsia"/>
          <w:color w:val="000000" w:themeColor="text1"/>
          <w:sz w:val="20"/>
          <w:lang w:val="en-GB" w:eastAsia="ja-JP"/>
        </w:rPr>
        <w:t xml:space="preserve"> ) / Inp</w:t>
      </w:r>
      <w:r w:rsidRPr="009822AD">
        <w:rPr>
          <w:rFonts w:eastAsiaTheme="minorEastAsia"/>
          <w:noProof/>
          <w:color w:val="000000" w:themeColor="text1"/>
          <w:sz w:val="20"/>
        </w:rPr>
        <w:t>PicWidthInLumaSamples</w:t>
      </w:r>
      <w:r w:rsidRPr="009822AD">
        <w:rPr>
          <w:rFonts w:eastAsiaTheme="minorEastAsia"/>
          <w:sz w:val="20"/>
          <w:lang w:eastAsia="ja-JP"/>
        </w:rPr>
        <w:br/>
      </w:r>
      <w:r w:rsidRPr="009822AD">
        <w:rPr>
          <w:rFonts w:eastAsiaTheme="minorEastAsia"/>
          <w:color w:val="000000" w:themeColor="text1"/>
          <w:sz w:val="20"/>
          <w:lang w:val="en-GB" w:eastAsia="ja-JP"/>
        </w:rPr>
        <w:t>outPatchHeight = ( nnpfc_pic_height_in_luma_samples *</w:t>
      </w:r>
      <w:r w:rsidRPr="009822AD">
        <w:rPr>
          <w:rFonts w:eastAsiaTheme="minorEastAsia"/>
          <w:color w:val="000000" w:themeColor="text1"/>
          <w:sz w:val="20"/>
        </w:rPr>
        <w:t xml:space="preserve"> </w:t>
      </w:r>
      <w:r w:rsidRPr="009822AD">
        <w:rPr>
          <w:rFonts w:eastAsiaTheme="minorEastAsia"/>
          <w:color w:val="000000" w:themeColor="text1"/>
          <w:sz w:val="20"/>
          <w:lang w:val="en-GB" w:eastAsia="ja-JP"/>
        </w:rPr>
        <w:t>inpPatchHeight ) / Inp</w:t>
      </w:r>
      <w:r w:rsidRPr="009822AD">
        <w:rPr>
          <w:rFonts w:eastAsiaTheme="minorEastAsia"/>
          <w:noProof/>
          <w:color w:val="000000" w:themeColor="text1"/>
          <w:sz w:val="20"/>
        </w:rPr>
        <w:t>PicHeightInLumaSamples</w:t>
      </w:r>
      <w:r w:rsidRPr="009822AD">
        <w:rPr>
          <w:rFonts w:eastAsiaTheme="minorEastAsia"/>
          <w:noProof/>
          <w:color w:val="000000" w:themeColor="text1"/>
          <w:sz w:val="20"/>
        </w:rPr>
        <w:br/>
      </w:r>
      <w:r w:rsidRPr="009822AD">
        <w:rPr>
          <w:rFonts w:eastAsiaTheme="minorEastAsia"/>
          <w:sz w:val="20"/>
          <w:lang w:eastAsia="ja-JP"/>
        </w:rPr>
        <w:t>horCScaling = InpSubWidthC / outSubWidthC</w:t>
      </w:r>
      <w:r w:rsidRPr="009822AD">
        <w:rPr>
          <w:rFonts w:eastAsiaTheme="minorEastAsia"/>
          <w:sz w:val="20"/>
          <w:lang w:eastAsia="ja-JP"/>
        </w:rPr>
        <w:br/>
        <w:t>verCScaling = InpSubHeightC / outSubHeightC</w:t>
      </w:r>
      <w:r w:rsidRPr="009822AD">
        <w:rPr>
          <w:rFonts w:eastAsiaTheme="minorEastAsia"/>
          <w:sz w:val="20"/>
          <w:lang w:eastAsia="ja-JP"/>
        </w:rPr>
        <w:tab/>
      </w:r>
      <w:r w:rsidRPr="009822AD">
        <w:rPr>
          <w:rFonts w:eastAsiaTheme="minorEastAsia"/>
          <w:sz w:val="20"/>
          <w:lang w:eastAsia="ja-JP"/>
        </w:rPr>
        <w:tab/>
      </w:r>
      <w:r w:rsidRPr="009822AD">
        <w:rPr>
          <w:rFonts w:eastAsiaTheme="minorEastAsia"/>
          <w:sz w:val="20"/>
          <w:lang w:eastAsia="ja-JP"/>
        </w:rPr>
        <w:tab/>
      </w:r>
      <w:r w:rsidRPr="009822AD">
        <w:rPr>
          <w:rFonts w:eastAsiaTheme="minorEastAsia"/>
          <w:sz w:val="20"/>
          <w:lang w:eastAsia="ja-JP"/>
        </w:rPr>
        <w:tab/>
      </w:r>
      <w:r w:rsidRPr="009822AD">
        <w:rPr>
          <w:rFonts w:eastAsiaTheme="minorEastAsia"/>
          <w:sz w:val="20"/>
          <w:lang w:eastAsia="ja-JP"/>
        </w:rPr>
        <w:tab/>
      </w:r>
      <w:r w:rsidRPr="009822AD">
        <w:rPr>
          <w:rFonts w:eastAsiaTheme="minorEastAsia"/>
          <w:sz w:val="20"/>
          <w:lang w:eastAsia="ja-JP"/>
        </w:rPr>
        <w:tab/>
      </w:r>
      <w:r w:rsidRPr="009822AD">
        <w:rPr>
          <w:rFonts w:eastAsiaTheme="minorEastAsia"/>
          <w:noProof/>
          <w:sz w:val="20"/>
        </w:rPr>
        <w:t>(</w:t>
      </w:r>
      <w:r w:rsidR="00E7743F">
        <w:rPr>
          <w:rFonts w:eastAsiaTheme="minorEastAsia"/>
          <w:noProof/>
          <w:sz w:val="20"/>
        </w:rPr>
        <w:t>79</w:t>
      </w:r>
      <w:r w:rsidRPr="009822AD">
        <w:rPr>
          <w:rFonts w:eastAsiaTheme="minorEastAsia"/>
          <w:noProof/>
          <w:sz w:val="20"/>
        </w:rPr>
        <w:t>)</w:t>
      </w:r>
      <w:r w:rsidRPr="009822AD">
        <w:rPr>
          <w:rFonts w:eastAsiaTheme="minorEastAsia"/>
          <w:sz w:val="20"/>
          <w:lang w:eastAsia="ja-JP"/>
        </w:rPr>
        <w:br/>
        <w:t xml:space="preserve">outPatchCWidth = </w:t>
      </w:r>
      <w:r w:rsidRPr="009822AD">
        <w:rPr>
          <w:rFonts w:eastAsiaTheme="minorEastAsia"/>
          <w:color w:val="000000" w:themeColor="text1"/>
          <w:sz w:val="20"/>
          <w:lang w:val="en-GB" w:eastAsia="ja-JP"/>
        </w:rPr>
        <w:t>outPatchWidth</w:t>
      </w:r>
      <w:r w:rsidRPr="009822AD">
        <w:rPr>
          <w:rFonts w:eastAsiaTheme="minorEastAsia"/>
          <w:sz w:val="20"/>
          <w:lang w:eastAsia="ja-JP"/>
        </w:rPr>
        <w:t xml:space="preserve"> * horCScaling</w:t>
      </w:r>
      <w:r w:rsidRPr="009822AD">
        <w:rPr>
          <w:rFonts w:eastAsiaTheme="minorEastAsia"/>
          <w:sz w:val="20"/>
          <w:lang w:eastAsia="ja-JP"/>
        </w:rPr>
        <w:br/>
        <w:t xml:space="preserve">outPatchCHeight = </w:t>
      </w:r>
      <w:r w:rsidRPr="009822AD">
        <w:rPr>
          <w:rFonts w:eastAsiaTheme="minorEastAsia"/>
          <w:color w:val="000000" w:themeColor="text1"/>
          <w:sz w:val="20"/>
          <w:lang w:val="en-GB" w:eastAsia="ja-JP"/>
        </w:rPr>
        <w:t>outPatchHeight</w:t>
      </w:r>
      <w:r w:rsidRPr="009822AD">
        <w:rPr>
          <w:rFonts w:eastAsiaTheme="minorEastAsia"/>
          <w:sz w:val="20"/>
          <w:lang w:eastAsia="ja-JP"/>
        </w:rPr>
        <w:t xml:space="preserve"> * verCScaling</w:t>
      </w:r>
      <w:r w:rsidRPr="009822AD">
        <w:rPr>
          <w:rFonts w:eastAsiaTheme="minorEastAsia"/>
          <w:sz w:val="20"/>
          <w:lang w:eastAsia="ja-JP"/>
        </w:rPr>
        <w:br/>
        <w:t>overlapSize = nnpfc_overlap</w:t>
      </w:r>
    </w:p>
    <w:p w14:paraId="0765133C" w14:textId="77777777" w:rsidR="009822AD" w:rsidRPr="009822AD" w:rsidRDefault="009822AD" w:rsidP="009822AD">
      <w:pPr>
        <w:rPr>
          <w:rFonts w:eastAsiaTheme="minorEastAsia"/>
          <w:sz w:val="20"/>
          <w:lang w:val="en-GB" w:eastAsia="ja-JP"/>
        </w:rPr>
      </w:pPr>
      <w:r w:rsidRPr="009822AD">
        <w:rPr>
          <w:rFonts w:eastAsiaTheme="minorEastAsia"/>
          <w:sz w:val="20"/>
          <w:lang w:val="en-GB" w:eastAsia="ja-JP"/>
        </w:rPr>
        <w:t>It is a requirement of bitstream conformance that outPatchWidth * Inp</w:t>
      </w:r>
      <w:r w:rsidRPr="009822AD">
        <w:rPr>
          <w:rFonts w:eastAsiaTheme="minorEastAsia"/>
          <w:noProof/>
          <w:sz w:val="20"/>
        </w:rPr>
        <w:t>PicWidthInLumaSamples</w:t>
      </w:r>
      <w:r w:rsidRPr="009822AD">
        <w:rPr>
          <w:rFonts w:eastAsiaTheme="minorEastAsia"/>
          <w:sz w:val="20"/>
          <w:lang w:val="en-GB" w:eastAsia="ja-JP"/>
        </w:rPr>
        <w:t xml:space="preserve"> shall be equal to nnpfc_pic_width_in_luma_samples * inpPatchWidth and outPatchHeight * Inp</w:t>
      </w:r>
      <w:r w:rsidRPr="009822AD">
        <w:rPr>
          <w:rFonts w:eastAsiaTheme="minorEastAsia"/>
          <w:noProof/>
          <w:sz w:val="20"/>
        </w:rPr>
        <w:t>PicHeightInLumaSamples</w:t>
      </w:r>
      <w:r w:rsidRPr="009822AD">
        <w:rPr>
          <w:rFonts w:eastAsiaTheme="minorEastAsia"/>
          <w:sz w:val="20"/>
          <w:lang w:val="en-GB" w:eastAsia="ja-JP"/>
        </w:rPr>
        <w:t xml:space="preserve"> shall be equal to nnpfc_pic_height_in_luma_samples * inpPatchHeight.</w:t>
      </w:r>
    </w:p>
    <w:p w14:paraId="4B9F9E1E" w14:textId="10E1035C" w:rsidR="009822AD" w:rsidRPr="002F3C8A" w:rsidRDefault="009822AD" w:rsidP="009822AD">
      <w:pPr>
        <w:rPr>
          <w:rFonts w:eastAsia="SimSun"/>
          <w:sz w:val="20"/>
          <w:lang w:val="en-GB"/>
        </w:rPr>
      </w:pPr>
      <w:r w:rsidRPr="002F3C8A">
        <w:rPr>
          <w:rFonts w:eastAsia="SimSun"/>
          <w:b/>
          <w:bCs/>
          <w:sz w:val="20"/>
          <w:lang w:val="en-GB"/>
        </w:rPr>
        <w:t>nnpfc_padding_type</w:t>
      </w:r>
      <w:r w:rsidRPr="002F3C8A">
        <w:rPr>
          <w:rFonts w:eastAsia="SimSun"/>
          <w:sz w:val="20"/>
          <w:lang w:val="en-GB"/>
        </w:rPr>
        <w:t xml:space="preserve"> specifies the process of padding when referencing sample locations outside the boundaries of the </w:t>
      </w:r>
      <w:r w:rsidRPr="002F3C8A">
        <w:rPr>
          <w:rFonts w:eastAsiaTheme="minorEastAsia"/>
          <w:sz w:val="20"/>
        </w:rPr>
        <w:t xml:space="preserve">cropped decoded output picture as described in Table </w:t>
      </w:r>
      <w:r w:rsidR="000637EA">
        <w:rPr>
          <w:rFonts w:eastAsiaTheme="minorEastAsia"/>
          <w:sz w:val="20"/>
        </w:rPr>
        <w:t>22</w:t>
      </w:r>
      <w:r w:rsidRPr="002F3C8A">
        <w:rPr>
          <w:rFonts w:eastAsia="SimSun"/>
          <w:sz w:val="20"/>
          <w:lang w:val="en-GB"/>
        </w:rPr>
        <w:t>. The value of nnpfc_padding_type shall be in the range of 0 to 15, inclusive.</w:t>
      </w:r>
    </w:p>
    <w:p w14:paraId="4581BD04" w14:textId="234A9745" w:rsidR="009822AD" w:rsidRPr="002F3C8A" w:rsidRDefault="009822AD" w:rsidP="009822A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rFonts w:eastAsia="SimSun"/>
          <w:b/>
          <w:sz w:val="20"/>
          <w:lang w:val="en-GB"/>
        </w:rPr>
      </w:pPr>
      <w:r w:rsidRPr="002F3C8A">
        <w:rPr>
          <w:rFonts w:eastAsia="SimSun"/>
          <w:b/>
          <w:sz w:val="20"/>
          <w:lang w:val="en-GB"/>
        </w:rPr>
        <w:lastRenderedPageBreak/>
        <w:t>Table </w:t>
      </w:r>
      <w:r w:rsidR="000637EA">
        <w:rPr>
          <w:rFonts w:eastAsia="SimSun"/>
          <w:b/>
          <w:sz w:val="20"/>
          <w:lang w:val="en-GB"/>
        </w:rPr>
        <w:t>22</w:t>
      </w:r>
      <w:r w:rsidR="000637EA" w:rsidRPr="002F3C8A">
        <w:rPr>
          <w:rFonts w:eastAsia="SimSun"/>
          <w:b/>
          <w:sz w:val="20"/>
          <w:lang w:val="en-GB"/>
        </w:rPr>
        <w:t xml:space="preserve"> </w:t>
      </w:r>
      <w:r w:rsidRPr="002F3C8A">
        <w:rPr>
          <w:rFonts w:eastAsia="SimSun"/>
          <w:b/>
          <w:sz w:val="20"/>
          <w:lang w:val="en-GB"/>
        </w:rPr>
        <w:t>– Informative description of nnpfc_padding_type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7377"/>
      </w:tblGrid>
      <w:tr w:rsidR="009822AD" w:rsidRPr="00AB3913" w14:paraId="54A568A1" w14:textId="77777777" w:rsidTr="004D59C4">
        <w:trPr>
          <w:jc w:val="center"/>
        </w:trPr>
        <w:tc>
          <w:tcPr>
            <w:tcW w:w="1973" w:type="dxa"/>
          </w:tcPr>
          <w:p w14:paraId="1D3D0D4F" w14:textId="77777777" w:rsidR="009822AD" w:rsidRPr="002F3C8A" w:rsidRDefault="009822AD" w:rsidP="009822AD">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rFonts w:eastAsia="SimSun"/>
                <w:b/>
                <w:sz w:val="20"/>
                <w:lang w:val="en-GB"/>
              </w:rPr>
            </w:pPr>
            <w:r w:rsidRPr="002F3C8A">
              <w:rPr>
                <w:rFonts w:eastAsia="SimSun"/>
                <w:b/>
                <w:sz w:val="20"/>
                <w:lang w:val="en-GB"/>
              </w:rPr>
              <w:t>nnpfc_padding_type</w:t>
            </w:r>
          </w:p>
        </w:tc>
        <w:tc>
          <w:tcPr>
            <w:tcW w:w="7377" w:type="dxa"/>
          </w:tcPr>
          <w:p w14:paraId="4A3454C8" w14:textId="77777777" w:rsidR="009822AD" w:rsidRPr="002F3C8A" w:rsidRDefault="009822AD" w:rsidP="009822AD">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SimSun"/>
                <w:b/>
                <w:sz w:val="20"/>
                <w:lang w:val="en-GB"/>
              </w:rPr>
            </w:pPr>
            <w:r w:rsidRPr="002F3C8A">
              <w:rPr>
                <w:rFonts w:eastAsia="SimSun"/>
                <w:b/>
                <w:sz w:val="20"/>
                <w:lang w:val="en-GB"/>
              </w:rPr>
              <w:t>Description</w:t>
            </w:r>
          </w:p>
        </w:tc>
      </w:tr>
      <w:tr w:rsidR="009822AD" w:rsidRPr="00AB3913" w14:paraId="05CBF527" w14:textId="77777777" w:rsidTr="004D59C4">
        <w:trPr>
          <w:jc w:val="center"/>
        </w:trPr>
        <w:tc>
          <w:tcPr>
            <w:tcW w:w="1973" w:type="dxa"/>
          </w:tcPr>
          <w:p w14:paraId="68ABB882" w14:textId="77777777" w:rsidR="009822AD" w:rsidRPr="002F3C8A"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20"/>
                <w:lang w:val="en-GB"/>
              </w:rPr>
            </w:pPr>
            <w:r w:rsidRPr="002F3C8A">
              <w:rPr>
                <w:rFonts w:eastAsia="SimSun"/>
                <w:sz w:val="20"/>
                <w:lang w:val="en-GB"/>
              </w:rPr>
              <w:t>0</w:t>
            </w:r>
          </w:p>
        </w:tc>
        <w:tc>
          <w:tcPr>
            <w:tcW w:w="7377" w:type="dxa"/>
          </w:tcPr>
          <w:p w14:paraId="1ED25322" w14:textId="77777777" w:rsidR="009822AD" w:rsidRPr="002F3C8A" w:rsidRDefault="009822AD" w:rsidP="009822AD">
            <w:pPr>
              <w:tabs>
                <w:tab w:val="clear" w:pos="360"/>
                <w:tab w:val="clear" w:pos="1080"/>
                <w:tab w:val="clear" w:pos="1440"/>
                <w:tab w:val="clear" w:pos="1800"/>
                <w:tab w:val="left" w:pos="142"/>
                <w:tab w:val="left" w:pos="284"/>
                <w:tab w:val="left" w:pos="426"/>
                <w:tab w:val="left" w:pos="567"/>
              </w:tabs>
              <w:spacing w:before="0"/>
              <w:rPr>
                <w:rFonts w:eastAsia="SimSun"/>
                <w:sz w:val="20"/>
                <w:lang w:val="en-GB"/>
              </w:rPr>
            </w:pPr>
            <w:r w:rsidRPr="002F3C8A">
              <w:rPr>
                <w:rFonts w:eastAsiaTheme="minorEastAsia"/>
                <w:sz w:val="20"/>
                <w14:glow w14:rad="0">
                  <w14:srgbClr w14:val="FFFFFF"/>
                </w14:glow>
              </w:rPr>
              <w:t>zero padding</w:t>
            </w:r>
          </w:p>
        </w:tc>
      </w:tr>
      <w:tr w:rsidR="009822AD" w:rsidRPr="00AB3913" w14:paraId="43D85007" w14:textId="77777777" w:rsidTr="004D59C4">
        <w:trPr>
          <w:jc w:val="center"/>
        </w:trPr>
        <w:tc>
          <w:tcPr>
            <w:tcW w:w="1973" w:type="dxa"/>
          </w:tcPr>
          <w:p w14:paraId="7C889CAD" w14:textId="77777777" w:rsidR="009822AD" w:rsidRPr="002F3C8A"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20"/>
                <w:lang w:val="en-GB"/>
              </w:rPr>
            </w:pPr>
            <w:r w:rsidRPr="002F3C8A">
              <w:rPr>
                <w:rFonts w:eastAsia="SimSun"/>
                <w:sz w:val="20"/>
                <w:lang w:val="en-GB"/>
              </w:rPr>
              <w:t>1</w:t>
            </w:r>
          </w:p>
        </w:tc>
        <w:tc>
          <w:tcPr>
            <w:tcW w:w="7377" w:type="dxa"/>
          </w:tcPr>
          <w:p w14:paraId="1FEF8BF1" w14:textId="77777777" w:rsidR="009822AD" w:rsidRPr="002F3C8A" w:rsidRDefault="009822AD" w:rsidP="009822AD">
            <w:pPr>
              <w:tabs>
                <w:tab w:val="clear" w:pos="360"/>
                <w:tab w:val="clear" w:pos="1080"/>
                <w:tab w:val="clear" w:pos="1440"/>
                <w:tab w:val="clear" w:pos="1800"/>
                <w:tab w:val="left" w:pos="142"/>
                <w:tab w:val="left" w:pos="284"/>
                <w:tab w:val="left" w:pos="426"/>
                <w:tab w:val="left" w:pos="567"/>
              </w:tabs>
              <w:spacing w:before="0"/>
              <w:rPr>
                <w:rFonts w:eastAsiaTheme="minorEastAsia"/>
                <w:noProof/>
                <w:sz w:val="20"/>
              </w:rPr>
            </w:pPr>
            <w:r w:rsidRPr="002F3C8A">
              <w:rPr>
                <w:rFonts w:eastAsiaTheme="minorEastAsia"/>
                <w:sz w:val="20"/>
                <w14:glow w14:rad="0">
                  <w14:srgbClr w14:val="FFFFFF"/>
                </w14:glow>
              </w:rPr>
              <w:t>replication padding</w:t>
            </w:r>
          </w:p>
        </w:tc>
      </w:tr>
      <w:tr w:rsidR="009822AD" w:rsidRPr="00AB3913" w14:paraId="71B143BC" w14:textId="77777777" w:rsidTr="004D59C4">
        <w:trPr>
          <w:jc w:val="center"/>
        </w:trPr>
        <w:tc>
          <w:tcPr>
            <w:tcW w:w="1973" w:type="dxa"/>
          </w:tcPr>
          <w:p w14:paraId="5C82EE37" w14:textId="77777777" w:rsidR="009822AD" w:rsidRPr="002F3C8A"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20"/>
                <w:lang w:val="en-GB"/>
              </w:rPr>
            </w:pPr>
            <w:r w:rsidRPr="002F3C8A">
              <w:rPr>
                <w:rFonts w:eastAsia="SimSun"/>
                <w:sz w:val="20"/>
                <w:lang w:val="en-GB"/>
              </w:rPr>
              <w:t>2</w:t>
            </w:r>
          </w:p>
        </w:tc>
        <w:tc>
          <w:tcPr>
            <w:tcW w:w="7377" w:type="dxa"/>
          </w:tcPr>
          <w:p w14:paraId="25F98D5F" w14:textId="77777777" w:rsidR="009822AD" w:rsidRPr="002F3C8A" w:rsidRDefault="009822AD" w:rsidP="009822AD">
            <w:pPr>
              <w:tabs>
                <w:tab w:val="clear" w:pos="360"/>
                <w:tab w:val="clear" w:pos="1080"/>
                <w:tab w:val="clear" w:pos="1440"/>
                <w:tab w:val="clear" w:pos="1800"/>
                <w:tab w:val="left" w:pos="142"/>
                <w:tab w:val="left" w:pos="284"/>
                <w:tab w:val="left" w:pos="426"/>
                <w:tab w:val="left" w:pos="567"/>
              </w:tabs>
              <w:spacing w:before="0"/>
              <w:rPr>
                <w:rFonts w:eastAsiaTheme="minorEastAsia"/>
                <w:noProof/>
                <w:sz w:val="20"/>
              </w:rPr>
            </w:pPr>
            <w:r w:rsidRPr="002F3C8A">
              <w:rPr>
                <w:rFonts w:eastAsiaTheme="minorEastAsia"/>
                <w:noProof/>
                <w:sz w:val="20"/>
              </w:rPr>
              <w:t>reflection padding</w:t>
            </w:r>
          </w:p>
        </w:tc>
      </w:tr>
      <w:tr w:rsidR="009822AD" w:rsidRPr="00AB3913" w14:paraId="349E68CD" w14:textId="77777777" w:rsidTr="004D59C4">
        <w:trPr>
          <w:jc w:val="center"/>
        </w:trPr>
        <w:tc>
          <w:tcPr>
            <w:tcW w:w="1973" w:type="dxa"/>
          </w:tcPr>
          <w:p w14:paraId="3880756A" w14:textId="77777777" w:rsidR="009822AD" w:rsidRPr="002F3C8A"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20"/>
                <w:lang w:val="en-GB"/>
              </w:rPr>
            </w:pPr>
            <w:r w:rsidRPr="002F3C8A">
              <w:rPr>
                <w:rFonts w:eastAsia="SimSun"/>
                <w:sz w:val="20"/>
                <w:lang w:val="en-GB"/>
              </w:rPr>
              <w:t>3..15</w:t>
            </w:r>
          </w:p>
        </w:tc>
        <w:tc>
          <w:tcPr>
            <w:tcW w:w="7377" w:type="dxa"/>
          </w:tcPr>
          <w:p w14:paraId="33252F90" w14:textId="77777777" w:rsidR="009822AD" w:rsidRPr="002F3C8A" w:rsidRDefault="009822AD" w:rsidP="009822AD">
            <w:pPr>
              <w:tabs>
                <w:tab w:val="clear" w:pos="360"/>
                <w:tab w:val="clear" w:pos="1080"/>
                <w:tab w:val="clear" w:pos="1440"/>
                <w:tab w:val="clear" w:pos="1800"/>
                <w:tab w:val="left" w:pos="142"/>
                <w:tab w:val="left" w:pos="284"/>
                <w:tab w:val="left" w:pos="426"/>
                <w:tab w:val="left" w:pos="567"/>
              </w:tabs>
              <w:spacing w:before="0"/>
              <w:rPr>
                <w:rFonts w:eastAsia="SimSun"/>
                <w:sz w:val="20"/>
                <w:lang w:val="en-GB"/>
              </w:rPr>
            </w:pPr>
            <w:r w:rsidRPr="002F3C8A">
              <w:rPr>
                <w:rFonts w:eastAsia="SimSun"/>
                <w:sz w:val="20"/>
                <w:lang w:val="en-GB"/>
              </w:rPr>
              <w:t>reserved</w:t>
            </w:r>
          </w:p>
        </w:tc>
      </w:tr>
    </w:tbl>
    <w:p w14:paraId="6463F91F" w14:textId="5A4049C6" w:rsidR="00CC3FFD" w:rsidRPr="003C0071" w:rsidRDefault="00CC3FFD" w:rsidP="00CC3FFD">
      <w:pPr>
        <w:rPr>
          <w:rFonts w:eastAsiaTheme="minorEastAsia"/>
          <w:sz w:val="20"/>
          <w:szCs w:val="22"/>
          <w:lang w:val="en-CA"/>
        </w:rPr>
      </w:pPr>
    </w:p>
    <w:p w14:paraId="496F6776" w14:textId="77777777" w:rsidR="009822AD" w:rsidRPr="002F3C8A" w:rsidRDefault="009822AD" w:rsidP="009822AD">
      <w:pPr>
        <w:rPr>
          <w:rFonts w:eastAsiaTheme="minorEastAsia"/>
          <w:sz w:val="20"/>
          <w:szCs w:val="22"/>
          <w:lang w:val="en-CA"/>
        </w:rPr>
      </w:pPr>
      <w:r w:rsidRPr="002F3C8A">
        <w:rPr>
          <w:rFonts w:eastAsiaTheme="minorEastAsia"/>
          <w:sz w:val="20"/>
          <w:szCs w:val="22"/>
          <w:lang w:val="en-CA"/>
        </w:rPr>
        <w:t xml:space="preserve">The function InpSampleVal( </w:t>
      </w:r>
      <w:r w:rsidRPr="002F3C8A">
        <w:rPr>
          <w:rFonts w:eastAsiaTheme="minorEastAsia"/>
          <w:sz w:val="20"/>
          <w:lang w:eastAsia="ja-JP"/>
        </w:rPr>
        <w:t>y, x, picHeight, picWidth, croppedPic ) with inputs being a vertical sample location y, a horizontal sample location x, a picture height picHeight, a picture width picWidth, and sample array croppedPic</w:t>
      </w:r>
      <w:r w:rsidRPr="002F3C8A">
        <w:rPr>
          <w:rFonts w:eastAsiaTheme="minorEastAsia"/>
          <w:sz w:val="20"/>
          <w:szCs w:val="22"/>
          <w:lang w:val="en-CA"/>
        </w:rPr>
        <w:t xml:space="preserve"> returns the value of sampleVal derived as follows:</w:t>
      </w:r>
    </w:p>
    <w:p w14:paraId="51E1059D" w14:textId="79E28CBD" w:rsidR="009822AD" w:rsidRPr="009822AD" w:rsidRDefault="009822AD" w:rsidP="009822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0"/>
          <w:tab w:val="left" w:pos="2340"/>
          <w:tab w:val="center" w:pos="4849"/>
          <w:tab w:val="right" w:pos="9696"/>
        </w:tabs>
        <w:spacing w:before="193" w:after="240"/>
        <w:ind w:left="794"/>
        <w:jc w:val="left"/>
        <w:rPr>
          <w:rFonts w:eastAsia="SimSun"/>
          <w:noProof/>
          <w:sz w:val="20"/>
          <w:lang w:val="en-GB"/>
        </w:rPr>
      </w:pPr>
      <w:r w:rsidRPr="002F3C8A">
        <w:rPr>
          <w:rFonts w:eastAsia="SimSun"/>
          <w:noProof/>
          <w:sz w:val="20"/>
          <w:lang w:val="en-GB"/>
        </w:rPr>
        <w:t>if( nnpfc_padding_type  = =  0 )</w:t>
      </w:r>
      <w:r w:rsidRPr="002F3C8A">
        <w:rPr>
          <w:rFonts w:eastAsia="SimSun"/>
          <w:noProof/>
          <w:sz w:val="20"/>
          <w:lang w:val="en-GB"/>
        </w:rPr>
        <w:br/>
      </w:r>
      <w:r w:rsidRPr="002F3C8A">
        <w:rPr>
          <w:rFonts w:eastAsia="SimSun"/>
          <w:noProof/>
          <w:sz w:val="20"/>
          <w:lang w:val="en-GB"/>
        </w:rPr>
        <w:tab/>
        <w:t xml:space="preserve">if( y &lt; 0  | |  x &lt; 0  | |  y &gt;= picHeight  | |  x </w:t>
      </w:r>
      <w:r w:rsidR="00CC3FFD">
        <w:rPr>
          <w:rFonts w:eastAsia="SimSun"/>
          <w:noProof/>
          <w:sz w:val="20"/>
          <w:lang w:val="en-GB"/>
        </w:rPr>
        <w:t xml:space="preserve"> </w:t>
      </w:r>
      <w:r w:rsidRPr="002F3C8A">
        <w:rPr>
          <w:rFonts w:eastAsia="SimSun"/>
          <w:noProof/>
          <w:sz w:val="20"/>
          <w:lang w:val="en-GB"/>
        </w:rPr>
        <w:t>&gt;=</w:t>
      </w:r>
      <w:r w:rsidR="00CC3FFD">
        <w:rPr>
          <w:rFonts w:eastAsia="SimSun"/>
          <w:noProof/>
          <w:sz w:val="20"/>
          <w:lang w:val="en-GB"/>
        </w:rPr>
        <w:t xml:space="preserve"> </w:t>
      </w:r>
      <w:r w:rsidRPr="002F3C8A">
        <w:rPr>
          <w:rFonts w:eastAsia="SimSun"/>
          <w:noProof/>
          <w:sz w:val="20"/>
          <w:lang w:val="en-GB"/>
        </w:rPr>
        <w:t xml:space="preserve"> picWidth )</w:t>
      </w:r>
      <w:r w:rsidRPr="002F3C8A">
        <w:rPr>
          <w:rFonts w:eastAsia="SimSun"/>
          <w:noProof/>
          <w:sz w:val="20"/>
          <w:lang w:val="en-GB"/>
        </w:rPr>
        <w:br/>
      </w:r>
      <w:r w:rsidRPr="002F3C8A">
        <w:rPr>
          <w:rFonts w:eastAsia="SimSun"/>
          <w:noProof/>
          <w:sz w:val="20"/>
          <w:lang w:val="en-GB"/>
        </w:rPr>
        <w:tab/>
      </w:r>
      <w:r w:rsidRPr="002F3C8A">
        <w:rPr>
          <w:rFonts w:eastAsia="SimSun"/>
          <w:noProof/>
          <w:sz w:val="20"/>
          <w:lang w:val="en-GB"/>
        </w:rPr>
        <w:tab/>
        <w:t>sampleVal = 0</w:t>
      </w:r>
      <w:r w:rsidRPr="002F3C8A">
        <w:rPr>
          <w:rFonts w:eastAsia="SimSun"/>
          <w:noProof/>
          <w:sz w:val="20"/>
          <w:lang w:val="en-GB"/>
        </w:rPr>
        <w:br/>
      </w:r>
      <w:r w:rsidRPr="002F3C8A">
        <w:rPr>
          <w:rFonts w:eastAsia="SimSun"/>
          <w:noProof/>
          <w:sz w:val="20"/>
          <w:lang w:val="en-GB"/>
        </w:rPr>
        <w:tab/>
        <w:t>else</w:t>
      </w:r>
      <w:r w:rsidRPr="002F3C8A">
        <w:rPr>
          <w:rFonts w:eastAsia="SimSun"/>
          <w:noProof/>
          <w:sz w:val="20"/>
          <w:lang w:val="en-GB"/>
        </w:rPr>
        <w:br/>
      </w:r>
      <w:r w:rsidRPr="002F3C8A">
        <w:rPr>
          <w:rFonts w:eastAsia="SimSun"/>
          <w:noProof/>
          <w:sz w:val="20"/>
          <w:lang w:val="en-GB"/>
        </w:rPr>
        <w:tab/>
      </w:r>
      <w:r w:rsidRPr="002F3C8A">
        <w:rPr>
          <w:rFonts w:eastAsia="SimSun"/>
          <w:noProof/>
          <w:sz w:val="20"/>
          <w:lang w:val="en-GB"/>
        </w:rPr>
        <w:tab/>
        <w:t>sampleVal = croppedPic[ y ][ x ]</w:t>
      </w:r>
      <w:r w:rsidRPr="002F3C8A">
        <w:rPr>
          <w:rFonts w:eastAsia="SimSun"/>
          <w:noProof/>
          <w:sz w:val="20"/>
          <w:lang w:val="es-ES_tradnl"/>
        </w:rPr>
        <w:tab/>
      </w:r>
      <w:r w:rsidRPr="002F3C8A">
        <w:rPr>
          <w:rFonts w:eastAsia="SimSun"/>
          <w:noProof/>
          <w:sz w:val="20"/>
          <w:lang w:val="es-ES_tradnl"/>
        </w:rPr>
        <w:tab/>
        <w:t>(</w:t>
      </w:r>
      <w:r w:rsidR="009A5F93">
        <w:rPr>
          <w:rFonts w:eastAsia="SimSun"/>
          <w:noProof/>
          <w:sz w:val="20"/>
          <w:lang w:val="en-GB"/>
        </w:rPr>
        <w:t>8</w:t>
      </w:r>
      <w:r w:rsidR="00E7743F">
        <w:rPr>
          <w:rFonts w:eastAsia="SimSun"/>
          <w:noProof/>
          <w:sz w:val="20"/>
          <w:lang w:val="en-GB"/>
        </w:rPr>
        <w:t>0</w:t>
      </w:r>
      <w:r w:rsidRPr="002F3C8A">
        <w:rPr>
          <w:rFonts w:eastAsia="SimSun"/>
          <w:noProof/>
          <w:sz w:val="20"/>
          <w:lang w:val="es-ES_tradnl"/>
        </w:rPr>
        <w:t>)</w:t>
      </w:r>
      <w:r w:rsidRPr="002F3C8A">
        <w:rPr>
          <w:rFonts w:eastAsia="SimSun"/>
          <w:noProof/>
          <w:sz w:val="20"/>
          <w:lang w:val="en-GB"/>
        </w:rPr>
        <w:br/>
        <w:t>else if( nnpfc_padding_type  = =  1 )</w:t>
      </w:r>
      <w:r w:rsidRPr="002F3C8A">
        <w:rPr>
          <w:rFonts w:eastAsia="SimSun"/>
          <w:noProof/>
          <w:sz w:val="20"/>
          <w:lang w:val="en-GB"/>
        </w:rPr>
        <w:br/>
      </w:r>
      <w:r w:rsidRPr="002F3C8A">
        <w:rPr>
          <w:rFonts w:eastAsia="SimSun"/>
          <w:noProof/>
          <w:sz w:val="20"/>
          <w:lang w:val="en-GB"/>
        </w:rPr>
        <w:tab/>
        <w:t>sampleVal = croppedPic[ Clip3( 0, picHeight − 1, y ) ][ Clip3( 0, picWidth − 1, x ) ]</w:t>
      </w:r>
      <w:r w:rsidRPr="002F3C8A">
        <w:rPr>
          <w:rFonts w:eastAsia="SimSun"/>
          <w:noProof/>
          <w:sz w:val="20"/>
          <w:lang w:val="en-GB"/>
        </w:rPr>
        <w:br/>
        <w:t>else /* nnpfc_padding_type  = =  2 */</w:t>
      </w:r>
      <w:r w:rsidRPr="002F3C8A">
        <w:rPr>
          <w:rFonts w:eastAsia="SimSun"/>
          <w:noProof/>
          <w:sz w:val="20"/>
          <w:lang w:val="en-GB"/>
        </w:rPr>
        <w:br/>
      </w:r>
      <w:r w:rsidRPr="002F3C8A">
        <w:rPr>
          <w:rFonts w:eastAsia="SimSun"/>
          <w:noProof/>
          <w:sz w:val="20"/>
          <w:lang w:val="en-GB"/>
        </w:rPr>
        <w:tab/>
        <w:t>sampleVal = croppedPic[ Reflect( picHeight − 1, y ) ][ Reflect( picWidth − 1, x ) ]</w:t>
      </w:r>
    </w:p>
    <w:p w14:paraId="40A13984" w14:textId="033E39BB" w:rsidR="009822AD" w:rsidRPr="009822AD" w:rsidRDefault="009822AD" w:rsidP="009822A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rFonts w:eastAsia="SimSun"/>
          <w:b/>
          <w:sz w:val="20"/>
          <w:lang w:val="en-GB"/>
        </w:rPr>
      </w:pPr>
      <w:r w:rsidRPr="009822AD">
        <w:rPr>
          <w:rFonts w:eastAsia="SimSun"/>
          <w:b/>
          <w:sz w:val="20"/>
          <w:lang w:val="en-GB"/>
        </w:rPr>
        <w:t>Table </w:t>
      </w:r>
      <w:r w:rsidR="009A5F93">
        <w:rPr>
          <w:rFonts w:eastAsia="SimSun"/>
          <w:b/>
          <w:sz w:val="20"/>
          <w:lang w:val="en-GB"/>
        </w:rPr>
        <w:t>23</w:t>
      </w:r>
      <w:r w:rsidR="009A5F93" w:rsidRPr="009822AD">
        <w:rPr>
          <w:rFonts w:eastAsia="SimSun"/>
          <w:b/>
          <w:sz w:val="20"/>
          <w:lang w:val="en-GB"/>
        </w:rPr>
        <w:t xml:space="preserve"> </w:t>
      </w:r>
      <w:r w:rsidRPr="009822AD">
        <w:rPr>
          <w:rFonts w:eastAsia="SimSun"/>
          <w:b/>
          <w:sz w:val="20"/>
          <w:lang w:val="en-GB"/>
        </w:rPr>
        <w:t xml:space="preserve">– Process for deriving the input tensors inputTensor for </w:t>
      </w:r>
      <w:r w:rsidRPr="009822AD" w:rsidDel="003C51E6">
        <w:rPr>
          <w:rFonts w:eastAsia="SimSun"/>
          <w:b/>
          <w:sz w:val="20"/>
        </w:rPr>
        <w:t>a</w:t>
      </w:r>
      <w:r w:rsidRPr="009822AD">
        <w:rPr>
          <w:rFonts w:eastAsia="SimSun"/>
          <w:b/>
          <w:sz w:val="20"/>
        </w:rPr>
        <w:t xml:space="preserve"> given vertical sample coordinate cTop and a horizontal sample coordinate cLeft specifying the top-left sample location for the patch of samples included in the input tensors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
        <w:gridCol w:w="8263"/>
      </w:tblGrid>
      <w:tr w:rsidR="009822AD" w:rsidRPr="009822AD" w14:paraId="745229A8" w14:textId="77777777" w:rsidTr="004D59C4">
        <w:trPr>
          <w:jc w:val="center"/>
        </w:trPr>
        <w:tc>
          <w:tcPr>
            <w:tcW w:w="1087" w:type="dxa"/>
          </w:tcPr>
          <w:p w14:paraId="042862DC" w14:textId="77777777" w:rsidR="009822AD" w:rsidRPr="009822AD" w:rsidRDefault="009822AD" w:rsidP="009822AD">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rFonts w:eastAsia="SimSun"/>
                <w:b/>
                <w:sz w:val="18"/>
                <w:lang w:val="en-GB"/>
              </w:rPr>
            </w:pPr>
            <w:r w:rsidRPr="009822AD">
              <w:rPr>
                <w:rFonts w:eastAsia="SimSun"/>
                <w:b/>
                <w:sz w:val="18"/>
                <w:lang w:val="en-GB"/>
              </w:rPr>
              <w:t>nnpfc_inp_</w:t>
            </w:r>
            <w:r w:rsidRPr="009822AD">
              <w:rPr>
                <w:rFonts w:eastAsia="SimSun"/>
                <w:b/>
                <w:sz w:val="18"/>
                <w:lang w:val="en-GB"/>
              </w:rPr>
              <w:br/>
              <w:t>order_idc</w:t>
            </w:r>
          </w:p>
        </w:tc>
        <w:tc>
          <w:tcPr>
            <w:tcW w:w="8263" w:type="dxa"/>
          </w:tcPr>
          <w:p w14:paraId="1C654699" w14:textId="77777777" w:rsidR="009822AD" w:rsidRPr="009822AD" w:rsidRDefault="009822AD" w:rsidP="009822AD">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SimSun"/>
                <w:b/>
                <w:sz w:val="18"/>
                <w:lang w:val="en-GB"/>
              </w:rPr>
            </w:pPr>
            <w:r w:rsidRPr="009822AD">
              <w:rPr>
                <w:rFonts w:eastAsia="SimSun"/>
                <w:b/>
                <w:sz w:val="18"/>
                <w:lang w:val="en-GB"/>
              </w:rPr>
              <w:t>Process DeriveInputTensors( ) for deriving input tensors</w:t>
            </w:r>
          </w:p>
        </w:tc>
      </w:tr>
      <w:tr w:rsidR="009822AD" w:rsidRPr="009822AD" w14:paraId="2F44FEEA" w14:textId="77777777" w:rsidTr="004D59C4">
        <w:trPr>
          <w:jc w:val="center"/>
        </w:trPr>
        <w:tc>
          <w:tcPr>
            <w:tcW w:w="1087" w:type="dxa"/>
            <w:tcBorders>
              <w:top w:val="single" w:sz="4" w:space="0" w:color="auto"/>
              <w:left w:val="single" w:sz="4" w:space="0" w:color="auto"/>
              <w:bottom w:val="single" w:sz="4" w:space="0" w:color="auto"/>
              <w:right w:val="single" w:sz="4" w:space="0" w:color="auto"/>
            </w:tcBorders>
          </w:tcPr>
          <w:p w14:paraId="0C12B4D5" w14:textId="77777777" w:rsidR="009822AD" w:rsidRPr="002F3C8A"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18"/>
                <w:lang w:val="en-GB"/>
              </w:rPr>
            </w:pPr>
            <w:r w:rsidRPr="002F3C8A">
              <w:rPr>
                <w:rFonts w:eastAsia="SimSun"/>
                <w:sz w:val="18"/>
                <w:lang w:val="en-GB"/>
              </w:rPr>
              <w:t>0</w:t>
            </w:r>
          </w:p>
        </w:tc>
        <w:tc>
          <w:tcPr>
            <w:tcW w:w="8263" w:type="dxa"/>
            <w:tcBorders>
              <w:top w:val="single" w:sz="4" w:space="0" w:color="auto"/>
              <w:left w:val="single" w:sz="4" w:space="0" w:color="auto"/>
              <w:bottom w:val="single" w:sz="4" w:space="0" w:color="auto"/>
              <w:right w:val="single" w:sz="4" w:space="0" w:color="auto"/>
            </w:tcBorders>
          </w:tcPr>
          <w:p w14:paraId="44B001E1" w14:textId="4422DC0A" w:rsidR="009822AD" w:rsidRPr="002F3C8A" w:rsidRDefault="009822AD" w:rsidP="009822AD">
            <w:pPr>
              <w:tabs>
                <w:tab w:val="clear" w:pos="360"/>
                <w:tab w:val="clear" w:pos="1080"/>
                <w:tab w:val="clear" w:pos="1440"/>
                <w:tab w:val="clear" w:pos="1800"/>
                <w:tab w:val="left" w:pos="142"/>
                <w:tab w:val="left" w:pos="284"/>
                <w:tab w:val="left" w:pos="426"/>
                <w:tab w:val="left" w:pos="567"/>
              </w:tabs>
              <w:spacing w:before="0"/>
              <w:rPr>
                <w:rFonts w:eastAsiaTheme="minorEastAsia"/>
                <w:noProof/>
                <w:sz w:val="18"/>
                <w:szCs w:val="18"/>
              </w:rPr>
            </w:pPr>
            <w:r w:rsidRPr="002F3C8A">
              <w:rPr>
                <w:rFonts w:eastAsiaTheme="minorEastAsia"/>
                <w:noProof/>
                <w:sz w:val="18"/>
                <w:szCs w:val="18"/>
              </w:rPr>
              <w:t xml:space="preserve">for( yP = </w:t>
            </w:r>
            <w:r w:rsidR="008C7B12">
              <w:rPr>
                <w:rFonts w:eastAsiaTheme="minorEastAsia"/>
                <w:noProof/>
                <w:sz w:val="18"/>
                <w:szCs w:val="18"/>
              </w:rPr>
              <w:t>−</w:t>
            </w:r>
            <w:r w:rsidRPr="002F3C8A">
              <w:rPr>
                <w:rFonts w:eastAsiaTheme="minorEastAsia"/>
                <w:noProof/>
                <w:sz w:val="18"/>
                <w:szCs w:val="18"/>
              </w:rPr>
              <w:t>overlapSize; yP &lt; inpPatchHeight + overlapSize; yP++)</w:t>
            </w:r>
            <w:r w:rsidRPr="002F3C8A">
              <w:rPr>
                <w:rFonts w:eastAsiaTheme="minorEastAsia"/>
                <w:noProof/>
                <w:sz w:val="18"/>
                <w:szCs w:val="18"/>
              </w:rPr>
              <w:br/>
            </w:r>
            <w:r w:rsidRPr="002F3C8A">
              <w:rPr>
                <w:rFonts w:eastAsiaTheme="minorEastAsia"/>
                <w:noProof/>
                <w:sz w:val="18"/>
                <w:szCs w:val="18"/>
              </w:rPr>
              <w:tab/>
              <w:t xml:space="preserve">for( xP = </w:t>
            </w:r>
            <w:r w:rsidR="008C7B12">
              <w:rPr>
                <w:rFonts w:eastAsiaTheme="minorEastAsia"/>
                <w:noProof/>
                <w:sz w:val="18"/>
                <w:szCs w:val="18"/>
              </w:rPr>
              <w:t>−</w:t>
            </w:r>
            <w:r w:rsidRPr="002F3C8A">
              <w:rPr>
                <w:rFonts w:eastAsiaTheme="minorEastAsia"/>
                <w:noProof/>
                <w:sz w:val="18"/>
                <w:szCs w:val="18"/>
              </w:rPr>
              <w:t>overlapSize; xP &lt; inpPatchWidth + overlapSize; xP++ )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inpVal = InpY( InpSampleVal( cTop + yP, cLeft + xP, InpPicHeightInLumaSamples,</w:t>
            </w:r>
            <w:r w:rsidR="008C7B12">
              <w:rPr>
                <w:rFonts w:eastAsiaTheme="minorEastAsia"/>
                <w:noProof/>
                <w:sz w:val="18"/>
                <w:szCs w:val="18"/>
              </w:rPr>
              <w:br/>
            </w:r>
            <w:r w:rsidR="008C7B12">
              <w:rPr>
                <w:rFonts w:eastAsiaTheme="minorEastAsia"/>
                <w:noProof/>
                <w:sz w:val="18"/>
                <w:szCs w:val="18"/>
              </w:rPr>
              <w:tab/>
            </w:r>
            <w:r w:rsidR="008C7B12">
              <w:rPr>
                <w:rFonts w:eastAsiaTheme="minorEastAsia"/>
                <w:noProof/>
                <w:sz w:val="18"/>
                <w:szCs w:val="18"/>
              </w:rPr>
              <w:tab/>
            </w:r>
            <w:r w:rsidR="008C7B12">
              <w:rPr>
                <w:rFonts w:eastAsiaTheme="minorEastAsia"/>
                <w:noProof/>
                <w:sz w:val="18"/>
                <w:szCs w:val="18"/>
              </w:rPr>
              <w:tab/>
            </w:r>
            <w:r w:rsidR="008C7B12">
              <w:rPr>
                <w:rFonts w:eastAsiaTheme="minorEastAsia"/>
                <w:noProof/>
                <w:sz w:val="18"/>
                <w:szCs w:val="18"/>
              </w:rPr>
              <w:tab/>
            </w:r>
            <w:r w:rsidRPr="002F3C8A">
              <w:rPr>
                <w:rFonts w:eastAsiaTheme="minorEastAsia"/>
                <w:noProof/>
                <w:sz w:val="18"/>
                <w:szCs w:val="18"/>
              </w:rPr>
              <w:t>InpPicWidthtInLumaSamples, CroppedYPic )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if( nnpfc_component_last_flag  = =  0 )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inputTensor[ 0 ][ 0 ][ yP + overlapSize ][ xP + overlapSize ] = inpVal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else</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yP + overlapSize ][ xP + overlapSize ][ 0 ] = inpVal</w:t>
            </w:r>
            <w:r w:rsidRPr="002F3C8A">
              <w:rPr>
                <w:rFonts w:eastAsiaTheme="minorEastAsia"/>
                <w:noProof/>
                <w:sz w:val="18"/>
                <w:szCs w:val="18"/>
              </w:rPr>
              <w:br/>
            </w:r>
            <w:r w:rsidRPr="002F3C8A">
              <w:rPr>
                <w:rFonts w:eastAsiaTheme="minorEastAsia"/>
                <w:noProof/>
                <w:sz w:val="18"/>
                <w:szCs w:val="18"/>
              </w:rPr>
              <w:tab/>
              <w:t>}</w:t>
            </w:r>
          </w:p>
        </w:tc>
      </w:tr>
      <w:tr w:rsidR="009822AD" w:rsidRPr="009822AD" w14:paraId="7DF9163D" w14:textId="77777777" w:rsidTr="004D59C4">
        <w:trPr>
          <w:jc w:val="center"/>
        </w:trPr>
        <w:tc>
          <w:tcPr>
            <w:tcW w:w="1087" w:type="dxa"/>
            <w:tcBorders>
              <w:top w:val="single" w:sz="4" w:space="0" w:color="auto"/>
              <w:left w:val="single" w:sz="4" w:space="0" w:color="auto"/>
              <w:bottom w:val="single" w:sz="4" w:space="0" w:color="auto"/>
              <w:right w:val="single" w:sz="4" w:space="0" w:color="auto"/>
            </w:tcBorders>
          </w:tcPr>
          <w:p w14:paraId="151007F8" w14:textId="77777777" w:rsidR="009822AD" w:rsidRPr="002F3C8A"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18"/>
                <w:lang w:val="en-GB"/>
              </w:rPr>
            </w:pPr>
            <w:r w:rsidRPr="002F3C8A">
              <w:rPr>
                <w:rFonts w:eastAsia="SimSun"/>
                <w:sz w:val="18"/>
                <w:lang w:val="en-GB"/>
              </w:rPr>
              <w:t>1</w:t>
            </w:r>
          </w:p>
        </w:tc>
        <w:tc>
          <w:tcPr>
            <w:tcW w:w="8263" w:type="dxa"/>
            <w:tcBorders>
              <w:top w:val="single" w:sz="4" w:space="0" w:color="auto"/>
              <w:left w:val="single" w:sz="4" w:space="0" w:color="auto"/>
              <w:bottom w:val="single" w:sz="4" w:space="0" w:color="auto"/>
              <w:right w:val="single" w:sz="4" w:space="0" w:color="auto"/>
            </w:tcBorders>
          </w:tcPr>
          <w:p w14:paraId="230E7DB4" w14:textId="185D126E" w:rsidR="009822AD" w:rsidRPr="002F3C8A" w:rsidRDefault="009822AD" w:rsidP="009822AD">
            <w:pPr>
              <w:tabs>
                <w:tab w:val="clear" w:pos="360"/>
                <w:tab w:val="clear" w:pos="1080"/>
                <w:tab w:val="clear" w:pos="1440"/>
                <w:tab w:val="clear" w:pos="1800"/>
                <w:tab w:val="left" w:pos="142"/>
                <w:tab w:val="left" w:pos="284"/>
                <w:tab w:val="left" w:pos="426"/>
                <w:tab w:val="left" w:pos="567"/>
              </w:tabs>
              <w:spacing w:before="0"/>
              <w:rPr>
                <w:rFonts w:eastAsiaTheme="minorEastAsia"/>
                <w:noProof/>
                <w:sz w:val="18"/>
                <w:szCs w:val="18"/>
              </w:rPr>
            </w:pPr>
            <w:r w:rsidRPr="002F3C8A">
              <w:rPr>
                <w:rFonts w:eastAsiaTheme="minorEastAsia"/>
                <w:noProof/>
                <w:sz w:val="18"/>
                <w:szCs w:val="18"/>
              </w:rPr>
              <w:t xml:space="preserve">for( yP = </w:t>
            </w:r>
            <w:r w:rsidR="00906A66">
              <w:rPr>
                <w:rFonts w:eastAsiaTheme="minorEastAsia"/>
                <w:noProof/>
                <w:sz w:val="18"/>
                <w:szCs w:val="18"/>
              </w:rPr>
              <w:t>−</w:t>
            </w:r>
            <w:r w:rsidRPr="002F3C8A">
              <w:rPr>
                <w:rFonts w:eastAsiaTheme="minorEastAsia"/>
                <w:noProof/>
                <w:sz w:val="18"/>
                <w:szCs w:val="18"/>
              </w:rPr>
              <w:t>overlapSize; yP &lt; inpPatchHeight + overlapSize; yP++)</w:t>
            </w:r>
            <w:r w:rsidRPr="002F3C8A">
              <w:rPr>
                <w:rFonts w:eastAsiaTheme="minorEastAsia"/>
                <w:noProof/>
                <w:sz w:val="18"/>
                <w:szCs w:val="18"/>
              </w:rPr>
              <w:br/>
            </w:r>
            <w:r w:rsidRPr="002F3C8A">
              <w:rPr>
                <w:rFonts w:eastAsiaTheme="minorEastAsia"/>
                <w:noProof/>
                <w:sz w:val="18"/>
                <w:szCs w:val="18"/>
              </w:rPr>
              <w:tab/>
              <w:t xml:space="preserve">for( xP = </w:t>
            </w:r>
            <w:r w:rsidR="00906A66">
              <w:rPr>
                <w:rFonts w:eastAsiaTheme="minorEastAsia"/>
                <w:noProof/>
                <w:sz w:val="18"/>
                <w:szCs w:val="18"/>
              </w:rPr>
              <w:t>−</w:t>
            </w:r>
            <w:r w:rsidRPr="002F3C8A">
              <w:rPr>
                <w:rFonts w:eastAsiaTheme="minorEastAsia"/>
                <w:noProof/>
                <w:sz w:val="18"/>
                <w:szCs w:val="18"/>
              </w:rPr>
              <w:t>overlapSize; xP &lt; inpPatchWidth + overlapSize; xP++ )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inpCbVal = InpC( InpSampleVal( cTop + yP, cLeft + xP, InpPicHeightInLumaSamples / InpSubHeightC,</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r>
            <w:r w:rsidR="00906A66">
              <w:rPr>
                <w:rFonts w:eastAsiaTheme="minorEastAsia"/>
                <w:noProof/>
                <w:sz w:val="18"/>
                <w:szCs w:val="18"/>
              </w:rPr>
              <w:tab/>
            </w:r>
            <w:r w:rsidRPr="002F3C8A">
              <w:rPr>
                <w:rFonts w:eastAsiaTheme="minorEastAsia"/>
                <w:noProof/>
                <w:sz w:val="18"/>
                <w:szCs w:val="18"/>
              </w:rPr>
              <w:t>InpPicWidthtInLumaSamples</w:t>
            </w:r>
            <w:r w:rsidR="00906A66">
              <w:rPr>
                <w:rFonts w:eastAsiaTheme="minorEastAsia"/>
                <w:noProof/>
                <w:sz w:val="18"/>
                <w:szCs w:val="18"/>
              </w:rPr>
              <w:t xml:space="preserve"> </w:t>
            </w:r>
            <w:r w:rsidRPr="002F3C8A">
              <w:rPr>
                <w:rFonts w:eastAsiaTheme="minorEastAsia"/>
                <w:noProof/>
                <w:sz w:val="18"/>
                <w:szCs w:val="18"/>
              </w:rPr>
              <w:t>/ InpSubWidthC, CroppedCbPic )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inpCrVal = InpC( InpSampleVal( cTop + yP, cLeft + xP, InpPicHeightInLumaSamples / InpSubHeightC,</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r>
            <w:r w:rsidR="00906A66">
              <w:rPr>
                <w:rFonts w:eastAsiaTheme="minorEastAsia"/>
                <w:noProof/>
                <w:sz w:val="18"/>
                <w:szCs w:val="18"/>
              </w:rPr>
              <w:tab/>
            </w:r>
            <w:r w:rsidRPr="002F3C8A">
              <w:rPr>
                <w:rFonts w:eastAsiaTheme="minorEastAsia"/>
                <w:noProof/>
                <w:sz w:val="18"/>
                <w:szCs w:val="18"/>
              </w:rPr>
              <w:t>InpPicWidthtInLumaSamples</w:t>
            </w:r>
            <w:r w:rsidR="00906A66">
              <w:rPr>
                <w:rFonts w:eastAsiaTheme="minorEastAsia"/>
                <w:noProof/>
                <w:sz w:val="18"/>
                <w:szCs w:val="18"/>
              </w:rPr>
              <w:t xml:space="preserve"> </w:t>
            </w:r>
            <w:r w:rsidRPr="002F3C8A">
              <w:rPr>
                <w:rFonts w:eastAsiaTheme="minorEastAsia"/>
                <w:noProof/>
                <w:sz w:val="18"/>
                <w:szCs w:val="18"/>
              </w:rPr>
              <w:t>/ InpSubWidthC, CroppedCrPic )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if( nnpfc_component_last_flag  = =  0 )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inputTensor[ 0 ][ 0 ][ yP + overlapSize ][ xP + overlapSize ] = inpCbVal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inputTensor[ 0 ][ 1 ][ yP + overlapSize ][ xP + overlapSize ] = inpCrVal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 else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yP + overlapSize ][ xP + overlapSize ][ 0 ] = inpCbVal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yP + overlapSize ][ xP + overlapSize ][ 1 ] = inpCrVal</w:t>
            </w:r>
            <w:r w:rsidR="00906A66">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w:t>
            </w:r>
            <w:r w:rsidRPr="002F3C8A">
              <w:rPr>
                <w:rFonts w:eastAsiaTheme="minorEastAsia"/>
                <w:noProof/>
                <w:sz w:val="18"/>
                <w:szCs w:val="18"/>
              </w:rPr>
              <w:br/>
            </w:r>
            <w:r w:rsidRPr="002F3C8A">
              <w:rPr>
                <w:rFonts w:eastAsiaTheme="minorEastAsia"/>
                <w:noProof/>
                <w:sz w:val="18"/>
                <w:szCs w:val="18"/>
              </w:rPr>
              <w:tab/>
              <w:t>}</w:t>
            </w:r>
          </w:p>
        </w:tc>
      </w:tr>
      <w:tr w:rsidR="009822AD" w:rsidRPr="009822AD" w14:paraId="69D5F6D8" w14:textId="77777777" w:rsidTr="004D59C4">
        <w:trPr>
          <w:jc w:val="center"/>
        </w:trPr>
        <w:tc>
          <w:tcPr>
            <w:tcW w:w="1087" w:type="dxa"/>
            <w:tcBorders>
              <w:top w:val="single" w:sz="4" w:space="0" w:color="auto"/>
              <w:left w:val="single" w:sz="4" w:space="0" w:color="auto"/>
              <w:bottom w:val="single" w:sz="4" w:space="0" w:color="auto"/>
              <w:right w:val="single" w:sz="4" w:space="0" w:color="auto"/>
            </w:tcBorders>
          </w:tcPr>
          <w:p w14:paraId="3AA619D3" w14:textId="77777777" w:rsidR="009822AD" w:rsidRPr="002F3C8A"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18"/>
                <w:lang w:val="en-GB"/>
              </w:rPr>
            </w:pPr>
            <w:r w:rsidRPr="002F3C8A">
              <w:rPr>
                <w:rFonts w:eastAsia="SimSun"/>
                <w:sz w:val="18"/>
                <w:lang w:val="en-GB"/>
              </w:rPr>
              <w:t>2</w:t>
            </w:r>
          </w:p>
        </w:tc>
        <w:tc>
          <w:tcPr>
            <w:tcW w:w="8263" w:type="dxa"/>
            <w:tcBorders>
              <w:top w:val="single" w:sz="4" w:space="0" w:color="auto"/>
              <w:left w:val="single" w:sz="4" w:space="0" w:color="auto"/>
              <w:bottom w:val="single" w:sz="4" w:space="0" w:color="auto"/>
              <w:right w:val="single" w:sz="4" w:space="0" w:color="auto"/>
            </w:tcBorders>
          </w:tcPr>
          <w:p w14:paraId="11399A02" w14:textId="215E5E5B" w:rsidR="009822AD" w:rsidRPr="002F3C8A" w:rsidRDefault="009822AD" w:rsidP="009822AD">
            <w:pPr>
              <w:tabs>
                <w:tab w:val="clear" w:pos="360"/>
                <w:tab w:val="clear" w:pos="1080"/>
                <w:tab w:val="clear" w:pos="1440"/>
                <w:tab w:val="clear" w:pos="1800"/>
                <w:tab w:val="left" w:pos="142"/>
                <w:tab w:val="left" w:pos="284"/>
                <w:tab w:val="left" w:pos="426"/>
                <w:tab w:val="left" w:pos="567"/>
              </w:tabs>
              <w:spacing w:before="0"/>
              <w:rPr>
                <w:rFonts w:eastAsiaTheme="minorEastAsia"/>
                <w:noProof/>
                <w:sz w:val="18"/>
                <w:szCs w:val="18"/>
              </w:rPr>
            </w:pPr>
            <w:r w:rsidRPr="002F3C8A">
              <w:rPr>
                <w:rFonts w:eastAsiaTheme="minorEastAsia"/>
                <w:noProof/>
                <w:sz w:val="18"/>
                <w:szCs w:val="18"/>
              </w:rPr>
              <w:t xml:space="preserve">for( yP = </w:t>
            </w:r>
            <w:r w:rsidR="00906A66">
              <w:rPr>
                <w:rFonts w:eastAsiaTheme="minorEastAsia"/>
                <w:noProof/>
                <w:sz w:val="18"/>
                <w:szCs w:val="18"/>
              </w:rPr>
              <w:t>−</w:t>
            </w:r>
            <w:r w:rsidRPr="002F3C8A">
              <w:rPr>
                <w:rFonts w:eastAsiaTheme="minorEastAsia"/>
                <w:noProof/>
                <w:sz w:val="18"/>
                <w:szCs w:val="18"/>
              </w:rPr>
              <w:t>overlapSize; yP &lt; inpPatchHeight + overlapSize; yP++)</w:t>
            </w:r>
            <w:r w:rsidRPr="002F3C8A">
              <w:rPr>
                <w:rFonts w:eastAsiaTheme="minorEastAsia"/>
                <w:noProof/>
                <w:sz w:val="18"/>
                <w:szCs w:val="18"/>
              </w:rPr>
              <w:br/>
            </w:r>
            <w:r w:rsidRPr="002F3C8A">
              <w:rPr>
                <w:rFonts w:eastAsiaTheme="minorEastAsia"/>
                <w:noProof/>
                <w:sz w:val="18"/>
                <w:szCs w:val="18"/>
              </w:rPr>
              <w:tab/>
              <w:t xml:space="preserve">for( xP = </w:t>
            </w:r>
            <w:r w:rsidR="00906A66">
              <w:rPr>
                <w:rFonts w:eastAsiaTheme="minorEastAsia"/>
                <w:noProof/>
                <w:sz w:val="18"/>
                <w:szCs w:val="18"/>
              </w:rPr>
              <w:t>−</w:t>
            </w:r>
            <w:r w:rsidRPr="002F3C8A">
              <w:rPr>
                <w:rFonts w:eastAsiaTheme="minorEastAsia"/>
                <w:noProof/>
                <w:sz w:val="18"/>
                <w:szCs w:val="18"/>
              </w:rPr>
              <w:t>overlapSize; xP &lt; inpPatchWidth + overlapSize; xP++ )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yY = cTop + yP</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xY = cLeft + xP</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yC = yY / InpSubHeightC</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xC = xY / InpSubWidthC</w:t>
            </w:r>
            <w:r w:rsidRPr="002F3C8A">
              <w:rPr>
                <w:rFonts w:eastAsiaTheme="minorEastAsia"/>
                <w:noProof/>
                <w:sz w:val="18"/>
                <w:szCs w:val="18"/>
              </w:rPr>
              <w:tab/>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inpYVal = InpY( InpSampleVal( yY, xY, InpPicHeightInLumaSamples,</w:t>
            </w:r>
            <w:r w:rsidRPr="002F3C8A">
              <w:rPr>
                <w:rFonts w:eastAsiaTheme="minorEastAsia"/>
                <w:noProof/>
                <w:sz w:val="18"/>
                <w:szCs w:val="18"/>
              </w:rPr>
              <w:br/>
            </w:r>
            <w:r w:rsidR="00906A66">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InpPicWidthtInLumaSamples, CroppedYPic ) )</w:t>
            </w:r>
            <w:r w:rsidRPr="002F3C8A">
              <w:rPr>
                <w:rFonts w:eastAsiaTheme="minorEastAsia"/>
                <w:noProof/>
                <w:sz w:val="18"/>
                <w:szCs w:val="18"/>
              </w:rPr>
              <w:br/>
            </w:r>
            <w:r w:rsidRPr="002F3C8A">
              <w:rPr>
                <w:rFonts w:eastAsiaTheme="minorEastAsia"/>
                <w:noProof/>
                <w:sz w:val="18"/>
                <w:szCs w:val="18"/>
              </w:rPr>
              <w:lastRenderedPageBreak/>
              <w:tab/>
            </w:r>
            <w:r w:rsidRPr="002F3C8A">
              <w:rPr>
                <w:rFonts w:eastAsiaTheme="minorEastAsia"/>
                <w:noProof/>
                <w:sz w:val="18"/>
                <w:szCs w:val="18"/>
              </w:rPr>
              <w:tab/>
              <w:t>inpCbVal = InpC( InpSampleVal( yC, xC, InpPicHeightInLumaSamples / InpSubHeightC,</w:t>
            </w:r>
            <w:r w:rsidRPr="002F3C8A">
              <w:rPr>
                <w:rFonts w:eastAsiaTheme="minorEastAsia"/>
                <w:noProof/>
                <w:sz w:val="18"/>
                <w:szCs w:val="18"/>
              </w:rPr>
              <w:br/>
            </w:r>
            <w:r w:rsidR="00906A66">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InpPicWidthtInLumaSamples</w:t>
            </w:r>
            <w:r w:rsidR="00906A66">
              <w:rPr>
                <w:rFonts w:eastAsiaTheme="minorEastAsia"/>
                <w:noProof/>
                <w:sz w:val="18"/>
                <w:szCs w:val="18"/>
              </w:rPr>
              <w:t xml:space="preserve"> </w:t>
            </w:r>
            <w:r w:rsidRPr="002F3C8A">
              <w:rPr>
                <w:rFonts w:eastAsiaTheme="minorEastAsia"/>
                <w:noProof/>
                <w:sz w:val="18"/>
                <w:szCs w:val="18"/>
              </w:rPr>
              <w:t>/ InpSubWidthC, CroppedCbPic )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inpCrVal = InpC( InpSampleVal( yC, xC, InpPicHeightInLumaSamples / InpSubHeightC,</w:t>
            </w:r>
            <w:r w:rsidRPr="002F3C8A">
              <w:rPr>
                <w:rFonts w:eastAsiaTheme="minorEastAsia"/>
                <w:noProof/>
                <w:sz w:val="18"/>
                <w:szCs w:val="18"/>
              </w:rPr>
              <w:br/>
            </w:r>
            <w:r w:rsidR="00906A66">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InpPicWidthtInLumaSamples</w:t>
            </w:r>
            <w:r w:rsidR="00CC3FFD">
              <w:rPr>
                <w:rFonts w:eastAsiaTheme="minorEastAsia"/>
                <w:noProof/>
                <w:sz w:val="18"/>
                <w:szCs w:val="18"/>
              </w:rPr>
              <w:t xml:space="preserve"> </w:t>
            </w:r>
            <w:r w:rsidRPr="002F3C8A">
              <w:rPr>
                <w:rFonts w:eastAsiaTheme="minorEastAsia"/>
                <w:noProof/>
                <w:sz w:val="18"/>
                <w:szCs w:val="18"/>
              </w:rPr>
              <w:t>/ InpSubWidthC, CroppedCrPic )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if( nnpfc_component_last_flag  = =  0 )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inputTensor[ 0 ][ 0 ][ yP + overlapSize ][ xP + overlapSize ] = inpYVal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inputTensor[ 0 ][ 1 ][ yP + overlapSize ][ xP + overlapSize ] = inpCbVal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inputTensor[ 0 ][ 2 ][ yP + overlapSize ][ xP + overlapSize ] = inpCrVal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 else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yP + overlapSize ][ xP + overlapSize ][ 0 ] = inpYVal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yP + overlapSize ][ xP + overlapSize ][ 1 ] = inpCbVal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yP + overlapSize ][ xP + overlapSize ][ 2 ] = inpCrVal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w:t>
            </w:r>
            <w:r w:rsidRPr="002F3C8A">
              <w:rPr>
                <w:rFonts w:eastAsiaTheme="minorEastAsia"/>
                <w:noProof/>
                <w:sz w:val="18"/>
                <w:szCs w:val="18"/>
              </w:rPr>
              <w:br/>
            </w:r>
            <w:r w:rsidRPr="002F3C8A">
              <w:rPr>
                <w:rFonts w:eastAsiaTheme="minorEastAsia"/>
                <w:noProof/>
                <w:sz w:val="18"/>
                <w:szCs w:val="18"/>
              </w:rPr>
              <w:tab/>
              <w:t>}</w:t>
            </w:r>
          </w:p>
        </w:tc>
      </w:tr>
      <w:tr w:rsidR="009822AD" w:rsidRPr="009822AD" w14:paraId="6A8C78E6" w14:textId="77777777" w:rsidTr="004D59C4">
        <w:trPr>
          <w:jc w:val="center"/>
        </w:trPr>
        <w:tc>
          <w:tcPr>
            <w:tcW w:w="1087" w:type="dxa"/>
            <w:tcBorders>
              <w:top w:val="single" w:sz="4" w:space="0" w:color="auto"/>
              <w:left w:val="single" w:sz="4" w:space="0" w:color="auto"/>
              <w:bottom w:val="single" w:sz="4" w:space="0" w:color="auto"/>
              <w:right w:val="single" w:sz="4" w:space="0" w:color="auto"/>
            </w:tcBorders>
          </w:tcPr>
          <w:p w14:paraId="77E62007" w14:textId="77777777" w:rsidR="009822AD" w:rsidRPr="002F3C8A"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18"/>
                <w:lang w:val="en-GB"/>
              </w:rPr>
            </w:pPr>
            <w:r w:rsidRPr="002F3C8A">
              <w:rPr>
                <w:rFonts w:eastAsia="SimSun"/>
                <w:sz w:val="18"/>
                <w:lang w:val="en-GB"/>
              </w:rPr>
              <w:lastRenderedPageBreak/>
              <w:t>3</w:t>
            </w:r>
          </w:p>
        </w:tc>
        <w:tc>
          <w:tcPr>
            <w:tcW w:w="8263" w:type="dxa"/>
            <w:tcBorders>
              <w:top w:val="single" w:sz="4" w:space="0" w:color="auto"/>
              <w:left w:val="single" w:sz="4" w:space="0" w:color="auto"/>
              <w:bottom w:val="single" w:sz="4" w:space="0" w:color="auto"/>
              <w:right w:val="single" w:sz="4" w:space="0" w:color="auto"/>
            </w:tcBorders>
          </w:tcPr>
          <w:p w14:paraId="52679358" w14:textId="4CE264E2" w:rsidR="009822AD" w:rsidRPr="002F3C8A" w:rsidRDefault="009822AD" w:rsidP="009822AD">
            <w:pPr>
              <w:tabs>
                <w:tab w:val="clear" w:pos="360"/>
                <w:tab w:val="clear" w:pos="1080"/>
                <w:tab w:val="clear" w:pos="1440"/>
                <w:tab w:val="clear" w:pos="1800"/>
                <w:tab w:val="left" w:pos="142"/>
                <w:tab w:val="left" w:pos="284"/>
                <w:tab w:val="left" w:pos="426"/>
                <w:tab w:val="left" w:pos="567"/>
              </w:tabs>
              <w:spacing w:before="0"/>
              <w:rPr>
                <w:rFonts w:eastAsiaTheme="minorEastAsia"/>
                <w:noProof/>
                <w:sz w:val="18"/>
                <w:szCs w:val="18"/>
              </w:rPr>
            </w:pPr>
            <w:r w:rsidRPr="002F3C8A">
              <w:rPr>
                <w:rFonts w:eastAsiaTheme="minorEastAsia"/>
                <w:noProof/>
                <w:sz w:val="18"/>
                <w:szCs w:val="18"/>
              </w:rPr>
              <w:t xml:space="preserve">for( yP = </w:t>
            </w:r>
            <w:r w:rsidR="008C7B12">
              <w:rPr>
                <w:rFonts w:eastAsiaTheme="minorEastAsia"/>
                <w:noProof/>
                <w:sz w:val="18"/>
                <w:szCs w:val="18"/>
              </w:rPr>
              <w:t>−</w:t>
            </w:r>
            <w:r w:rsidRPr="002F3C8A">
              <w:rPr>
                <w:rFonts w:eastAsiaTheme="minorEastAsia"/>
                <w:noProof/>
                <w:sz w:val="18"/>
                <w:szCs w:val="18"/>
              </w:rPr>
              <w:t>overlapSize; yP &lt; inpPatchHeight + overlapSize; yP++)</w:t>
            </w:r>
            <w:r w:rsidRPr="002F3C8A">
              <w:rPr>
                <w:rFonts w:eastAsiaTheme="minorEastAsia"/>
                <w:noProof/>
                <w:sz w:val="18"/>
                <w:szCs w:val="18"/>
              </w:rPr>
              <w:br/>
            </w:r>
            <w:r w:rsidRPr="002F3C8A">
              <w:rPr>
                <w:rFonts w:eastAsiaTheme="minorEastAsia"/>
                <w:noProof/>
                <w:sz w:val="18"/>
                <w:szCs w:val="18"/>
              </w:rPr>
              <w:tab/>
              <w:t xml:space="preserve">for( xP = </w:t>
            </w:r>
            <w:r w:rsidR="00CC3FFD">
              <w:rPr>
                <w:rFonts w:eastAsiaTheme="minorEastAsia"/>
                <w:noProof/>
                <w:sz w:val="18"/>
                <w:szCs w:val="18"/>
              </w:rPr>
              <w:t>−</w:t>
            </w:r>
            <w:r w:rsidRPr="002F3C8A">
              <w:rPr>
                <w:rFonts w:eastAsiaTheme="minorEastAsia"/>
                <w:noProof/>
                <w:sz w:val="18"/>
                <w:szCs w:val="18"/>
              </w:rPr>
              <w:t>overlapSize; xP &lt; inpPatchWidth + overlapSize; xP++ )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yTL = cTop + yP * 2</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xTL = cLeft + xP * 2</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yBR = yTL + 1</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xBR = xTL + 1</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yC = cTop / 2 + yP</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xC = cLeft / 2 + xP</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inpTLVal = InpY( InpSampleVal( yTL, xTL, InpPicHeightInLumaSamples,</w:t>
            </w:r>
            <w:r w:rsidRPr="002F3C8A">
              <w:rPr>
                <w:rFonts w:eastAsiaTheme="minorEastAsia"/>
                <w:noProof/>
                <w:sz w:val="18"/>
                <w:szCs w:val="18"/>
              </w:rPr>
              <w:br/>
            </w:r>
            <w:r w:rsidR="00CC3FFD">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InpPicWidthtInLumaSamples, CroppedYPic )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inpTRVal = InpY( InpSampleVal( yTL, xBR, InpPicHeightInLumaSamples,</w:t>
            </w:r>
            <w:r w:rsidRPr="002F3C8A">
              <w:rPr>
                <w:rFonts w:eastAsiaTheme="minorEastAsia"/>
                <w:noProof/>
                <w:sz w:val="18"/>
                <w:szCs w:val="18"/>
              </w:rPr>
              <w:br/>
            </w:r>
            <w:r w:rsidR="00CC3FFD">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InpPicWidthtInLumaSamples, CroppedYPic )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inpBLVal = InpY( InpSampleVal( yBR, xTL, InpPicHeightInLumaSamples,</w:t>
            </w:r>
            <w:r w:rsidRPr="002F3C8A">
              <w:rPr>
                <w:rFonts w:eastAsiaTheme="minorEastAsia"/>
                <w:noProof/>
                <w:sz w:val="18"/>
                <w:szCs w:val="18"/>
              </w:rPr>
              <w:br/>
            </w:r>
            <w:r w:rsidR="00CC3FFD">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InpPicWidthtInLumaSamples, CroppedYPic )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inpBRVal = InpY( InpSampleVal( yBR, xBR, InpPicHeightInLumaSamples,</w:t>
            </w:r>
            <w:r w:rsidRPr="002F3C8A">
              <w:rPr>
                <w:rFonts w:eastAsiaTheme="minorEastAsia"/>
                <w:noProof/>
                <w:sz w:val="18"/>
                <w:szCs w:val="18"/>
              </w:rPr>
              <w:br/>
            </w:r>
            <w:r w:rsidR="00CC3FFD">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InpPicWidthtInLumaSamples, CroppedYPic )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inpCbVal = InpC( InpSampleVal( yC, xC, InpPicHeightInLumaSamples / 2,</w:t>
            </w:r>
            <w:r w:rsidRPr="002F3C8A">
              <w:rPr>
                <w:rFonts w:eastAsiaTheme="minorEastAsia"/>
                <w:noProof/>
                <w:sz w:val="18"/>
                <w:szCs w:val="18"/>
              </w:rPr>
              <w:br/>
            </w:r>
            <w:r w:rsidR="00CC3FFD">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InpPicWidthtInLumaSamples / 2, CroppedCbPic )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inpCrVal = InpC( InpSampleVal( yC, xC, InpPicHeightInLumaSamples / 2,</w:t>
            </w:r>
            <w:r w:rsidRPr="002F3C8A">
              <w:rPr>
                <w:rFonts w:eastAsiaTheme="minorEastAsia"/>
                <w:noProof/>
                <w:sz w:val="18"/>
                <w:szCs w:val="18"/>
              </w:rPr>
              <w:br/>
            </w:r>
            <w:r w:rsidR="00CC3FFD">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InpPicWidthtInLumaSamples / 2, CroppedCrPic )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if( nnpfc_component_last_flag  = =  0 )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inputTensor[ 0 ][ 0 ][ yP + overlapSize ][ xP + overlapSize ] = inpTLVal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inputTensor[ 0 ][ 1 ][ yP + overlapSize ][ xP + overlapSize ] = inpTRVal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inputTensor[ 0 ][ 2 ][ yP + overlapSize ][ xP + overlapSize ] = inpBLVal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inputTensor[ 0 ][ 3 ][ yP + overlapSize ][ xP + overlapSize ] = inpBRVal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inputTensor[ 0 ][ 4 ][ yP + overlapSize ][ xP + overlapSize ] = inpCbVal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inputTensor[ 0 ][ 5 ][ yP + overlapSize ][ xP + overlapSize ] = inpCrVal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inputTensor[ 0 ][ 6 ][ yP + overlapSize ][ xP + overlapSize ] = 2</w:t>
            </w:r>
            <w:r w:rsidRPr="002F3C8A">
              <w:rPr>
                <w:rFonts w:eastAsiaTheme="minorEastAsia"/>
                <w:noProof/>
                <w:sz w:val="18"/>
                <w:szCs w:val="18"/>
                <w:vertAlign w:val="superscript"/>
              </w:rPr>
              <w:t>(SliceQPY – 42)/6</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 else {</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yP + overlapSize ][ xP + overlapSize ][ 0 ] = inpTLVal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yP + overlapSize ][ xP + overlapSize ][ 1 ] = inpTRVal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yP + overlapSize ][ xP + overlapSize ][ 2 ] = inpBLVal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yP + overlapSize ][ xP + overlapSize ][ 3 ] = inpBRVal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yP + overlapSize ][ xP + overlapSize ][ 4 ] = inpCbVal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yP + overlapSize ][ xP + overlapSize ][ 5 ] = inpCrVal</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r>
            <w:r w:rsidRPr="002F3C8A">
              <w:rPr>
                <w:rFonts w:eastAsiaTheme="minorEastAsia"/>
                <w:noProof/>
                <w:sz w:val="18"/>
                <w:szCs w:val="18"/>
              </w:rPr>
              <w:tab/>
              <w:t>inputTensor[ 0 ][ yP + overlapSize ][ xP + overlapSize ][ 6 ] = 2</w:t>
            </w:r>
            <w:r w:rsidRPr="002F3C8A">
              <w:rPr>
                <w:rFonts w:eastAsiaTheme="minorEastAsia"/>
                <w:noProof/>
                <w:sz w:val="18"/>
                <w:szCs w:val="18"/>
                <w:vertAlign w:val="superscript"/>
              </w:rPr>
              <w:t>(SliceQPY – 42)/6</w:t>
            </w:r>
            <w:r w:rsidRPr="002F3C8A">
              <w:rPr>
                <w:rFonts w:eastAsiaTheme="minorEastAsia"/>
                <w:noProof/>
                <w:sz w:val="18"/>
                <w:szCs w:val="18"/>
              </w:rPr>
              <w:br/>
            </w:r>
            <w:r w:rsidRPr="002F3C8A">
              <w:rPr>
                <w:rFonts w:eastAsiaTheme="minorEastAsia"/>
                <w:noProof/>
                <w:sz w:val="18"/>
                <w:szCs w:val="18"/>
              </w:rPr>
              <w:tab/>
            </w:r>
            <w:r w:rsidRPr="002F3C8A">
              <w:rPr>
                <w:rFonts w:eastAsiaTheme="minorEastAsia"/>
                <w:noProof/>
                <w:sz w:val="18"/>
                <w:szCs w:val="18"/>
              </w:rPr>
              <w:tab/>
              <w:t>}</w:t>
            </w:r>
            <w:r w:rsidRPr="002F3C8A">
              <w:rPr>
                <w:rFonts w:eastAsiaTheme="minorEastAsia"/>
                <w:noProof/>
                <w:sz w:val="18"/>
                <w:szCs w:val="18"/>
              </w:rPr>
              <w:br/>
            </w:r>
            <w:r w:rsidRPr="002F3C8A">
              <w:rPr>
                <w:rFonts w:eastAsiaTheme="minorEastAsia"/>
                <w:noProof/>
                <w:sz w:val="18"/>
                <w:szCs w:val="18"/>
              </w:rPr>
              <w:tab/>
              <w:t>}</w:t>
            </w:r>
          </w:p>
        </w:tc>
      </w:tr>
      <w:tr w:rsidR="009822AD" w:rsidRPr="009822AD" w14:paraId="35DBFD8B" w14:textId="77777777" w:rsidTr="004D59C4">
        <w:trPr>
          <w:jc w:val="center"/>
        </w:trPr>
        <w:tc>
          <w:tcPr>
            <w:tcW w:w="1087" w:type="dxa"/>
          </w:tcPr>
          <w:p w14:paraId="2A06F8E8"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18"/>
                <w:lang w:val="en-GB"/>
              </w:rPr>
            </w:pPr>
            <w:r w:rsidRPr="009822AD">
              <w:rPr>
                <w:rFonts w:eastAsia="SimSun"/>
                <w:sz w:val="18"/>
                <w:lang w:val="en-GB"/>
              </w:rPr>
              <w:t>4..255</w:t>
            </w:r>
          </w:p>
        </w:tc>
        <w:tc>
          <w:tcPr>
            <w:tcW w:w="8263" w:type="dxa"/>
          </w:tcPr>
          <w:p w14:paraId="68879E97" w14:textId="77777777" w:rsidR="009822AD" w:rsidRPr="009822AD" w:rsidRDefault="009822AD" w:rsidP="009822AD">
            <w:pPr>
              <w:tabs>
                <w:tab w:val="clear" w:pos="360"/>
                <w:tab w:val="clear" w:pos="1080"/>
                <w:tab w:val="clear" w:pos="1440"/>
                <w:tab w:val="clear" w:pos="1800"/>
                <w:tab w:val="left" w:pos="142"/>
                <w:tab w:val="left" w:pos="284"/>
                <w:tab w:val="left" w:pos="426"/>
                <w:tab w:val="left" w:pos="567"/>
              </w:tabs>
              <w:spacing w:before="0"/>
              <w:rPr>
                <w:rFonts w:eastAsiaTheme="minorEastAsia"/>
                <w:noProof/>
                <w:sz w:val="18"/>
                <w:szCs w:val="18"/>
              </w:rPr>
            </w:pPr>
            <w:r w:rsidRPr="009822AD">
              <w:rPr>
                <w:rFonts w:eastAsiaTheme="minorEastAsia"/>
                <w:noProof/>
                <w:sz w:val="18"/>
                <w:szCs w:val="18"/>
              </w:rPr>
              <w:t>reserved</w:t>
            </w:r>
          </w:p>
        </w:tc>
      </w:tr>
    </w:tbl>
    <w:p w14:paraId="539A8C8B" w14:textId="77777777" w:rsidR="009822AD" w:rsidRPr="009822AD"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p>
    <w:p w14:paraId="2BF7947B" w14:textId="2E6ED880" w:rsidR="008E1D73" w:rsidRPr="005F5937" w:rsidRDefault="008E1D73" w:rsidP="009822AD">
      <w:pPr>
        <w:rPr>
          <w:rFonts w:eastAsiaTheme="minorEastAsia"/>
          <w:b/>
          <w:bCs/>
          <w:sz w:val="20"/>
          <w:lang w:val="en-CA"/>
        </w:rPr>
      </w:pPr>
      <w:r w:rsidRPr="002F3C8A">
        <w:rPr>
          <w:b/>
          <w:bCs/>
          <w:sz w:val="20"/>
          <w:lang w:val="en-GB"/>
        </w:rPr>
        <w:t>nnpfc_complexity_idc</w:t>
      </w:r>
      <w:r w:rsidRPr="002F3C8A">
        <w:rPr>
          <w:sz w:val="20"/>
          <w:lang w:val="en-GB"/>
        </w:rPr>
        <w:t xml:space="preserve"> greater than 0 specifies that one or more syntax elements that indicate the complexity of the post-processing filter associated with the nnpfc_id may be present. nnpfc_complexity_idc equal to 0 specifies that no syntax element that indicates the complexity of the post-processing filter associated with the nnpfc_id is present. </w:t>
      </w:r>
      <w:bookmarkStart w:id="9" w:name="_Hlk104544193"/>
      <w:r w:rsidRPr="009822AD">
        <w:rPr>
          <w:rFonts w:eastAsiaTheme="minorEastAsia"/>
          <w:sz w:val="20"/>
          <w:szCs w:val="22"/>
          <w:lang w:val="en-CA"/>
        </w:rPr>
        <w:t xml:space="preserve">The value </w:t>
      </w:r>
      <w:r w:rsidRPr="00FF2DF3">
        <w:rPr>
          <w:sz w:val="20"/>
          <w:lang w:val="en-GB"/>
        </w:rPr>
        <w:t xml:space="preserve">nnpfc_complexity_idc </w:t>
      </w:r>
      <w:r w:rsidRPr="009822AD">
        <w:rPr>
          <w:rFonts w:eastAsiaTheme="minorEastAsia"/>
          <w:sz w:val="20"/>
          <w:szCs w:val="22"/>
          <w:lang w:val="en-CA"/>
        </w:rPr>
        <w:t xml:space="preserve">shall be in the range of 0 to </w:t>
      </w:r>
      <w:r w:rsidRPr="009822AD">
        <w:rPr>
          <w:rFonts w:eastAsiaTheme="minorEastAsia"/>
          <w:sz w:val="20"/>
        </w:rPr>
        <w:t xml:space="preserve">255, inclusive. </w:t>
      </w:r>
      <w:bookmarkEnd w:id="9"/>
      <w:r w:rsidRPr="002F3C8A">
        <w:rPr>
          <w:sz w:val="20"/>
          <w:lang w:val="en-GB"/>
        </w:rPr>
        <w:t>Values of nnpfc_complexity_idc greater than 1 are reserved for future specification by ITU-T | ISO/IEC and shall not be present in bitstreams conforming to this version of this Specification. Decoders conforming to this version of this Specification shall ignore SEI messages that contain reserved values of nnpfc_complexity_idc.</w:t>
      </w:r>
    </w:p>
    <w:p w14:paraId="6B0EA289" w14:textId="44D7F5A5" w:rsidR="009822AD" w:rsidRPr="009822AD" w:rsidRDefault="009822AD" w:rsidP="009822AD">
      <w:pPr>
        <w:rPr>
          <w:rFonts w:eastAsiaTheme="minorEastAsia"/>
          <w:sz w:val="20"/>
          <w:szCs w:val="22"/>
          <w:lang w:val="en-CA"/>
        </w:rPr>
      </w:pPr>
      <w:r w:rsidRPr="009822AD">
        <w:rPr>
          <w:rFonts w:eastAsiaTheme="minorEastAsia"/>
          <w:b/>
          <w:bCs/>
          <w:sz w:val="20"/>
          <w:szCs w:val="22"/>
          <w:lang w:val="en-CA"/>
        </w:rPr>
        <w:lastRenderedPageBreak/>
        <w:t>nnpfc_out_sample_idc</w:t>
      </w:r>
      <w:r w:rsidRPr="009822AD">
        <w:rPr>
          <w:rFonts w:eastAsiaTheme="minorEastAsia"/>
          <w:sz w:val="20"/>
          <w:szCs w:val="22"/>
          <w:lang w:val="en-CA"/>
        </w:rPr>
        <w:t xml:space="preserve"> equal to 0, 1, 2, or 3 indicates that the sample values output by the post-processing filter are binary16, binary32, binary64, or binary128 floating point values, respectively, as specified in IEEE 754-2019. Functions OutY and OutC for converting luma sample values and chroma sample values, respectively, output by the post-processing, to integer values at bit depths BitDepthY and BitDepthC, respectively, are specified as follows:</w:t>
      </w:r>
    </w:p>
    <w:p w14:paraId="2B7E4D25" w14:textId="01D3D5A6" w:rsidR="009822AD" w:rsidRPr="009822AD" w:rsidRDefault="009822AD" w:rsidP="009822AD">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enter" w:pos="4849"/>
          <w:tab w:val="right" w:pos="9696"/>
        </w:tabs>
        <w:spacing w:before="193" w:after="240"/>
        <w:ind w:left="1412" w:hanging="850"/>
        <w:jc w:val="left"/>
        <w:rPr>
          <w:rFonts w:eastAsia="SimSun"/>
          <w:sz w:val="20"/>
          <w:szCs w:val="22"/>
          <w:lang w:val="en-CA"/>
        </w:rPr>
      </w:pPr>
      <w:r w:rsidRPr="009822AD">
        <w:rPr>
          <w:rFonts w:eastAsia="SimSun"/>
          <w:sz w:val="20"/>
          <w:szCs w:val="22"/>
          <w:lang w:val="en-CA"/>
        </w:rPr>
        <w:t xml:space="preserve">OutY( x ) = </w:t>
      </w:r>
      <w:r w:rsidRPr="009822AD">
        <w:rPr>
          <w:rFonts w:eastAsia="SimSun"/>
          <w:noProof/>
          <w:sz w:val="20"/>
          <w:lang w:val="en-GB"/>
        </w:rPr>
        <w:t xml:space="preserve">Clip3( 0, ( 1  &lt;&lt;  BitDepthY ) − 1, </w:t>
      </w:r>
      <w:r w:rsidRPr="009822AD">
        <w:rPr>
          <w:rFonts w:eastAsia="SimSun"/>
          <w:sz w:val="20"/>
          <w:szCs w:val="22"/>
          <w:lang w:val="en-CA"/>
        </w:rPr>
        <w:t xml:space="preserve">Round( x * ( </w:t>
      </w:r>
      <w:r w:rsidRPr="009822AD">
        <w:rPr>
          <w:rFonts w:eastAsia="SimSun"/>
          <w:noProof/>
          <w:sz w:val="20"/>
          <w:lang w:val="en-GB"/>
        </w:rPr>
        <w:t>( 1  &lt;&lt;  BitDepthY )</w:t>
      </w:r>
      <w:r w:rsidRPr="009822AD">
        <w:rPr>
          <w:rFonts w:eastAsia="SimSun"/>
          <w:sz w:val="20"/>
          <w:szCs w:val="22"/>
          <w:lang w:val="en-CA"/>
        </w:rPr>
        <w:t xml:space="preserve"> − 1 ) ) )</w:t>
      </w:r>
      <w:r w:rsidRPr="009822AD">
        <w:rPr>
          <w:rFonts w:eastAsia="SimSun"/>
          <w:sz w:val="20"/>
          <w:szCs w:val="22"/>
          <w:vertAlign w:val="superscript"/>
          <w:lang w:val="en-CA"/>
        </w:rPr>
        <w:tab/>
      </w:r>
      <w:r w:rsidRPr="009822AD">
        <w:rPr>
          <w:rFonts w:eastAsia="SimSun"/>
          <w:noProof/>
          <w:sz w:val="20"/>
          <w:lang w:val="en-GB"/>
        </w:rPr>
        <w:t>(</w:t>
      </w:r>
      <w:r w:rsidR="009A5F93">
        <w:rPr>
          <w:rFonts w:eastAsia="SimSun"/>
          <w:noProof/>
          <w:sz w:val="20"/>
          <w:lang w:val="en-GB"/>
        </w:rPr>
        <w:t>8</w:t>
      </w:r>
      <w:r w:rsidR="00E7743F">
        <w:rPr>
          <w:rFonts w:eastAsia="SimSun"/>
          <w:noProof/>
          <w:sz w:val="20"/>
          <w:lang w:val="en-GB"/>
        </w:rPr>
        <w:t>1</w:t>
      </w:r>
      <w:r w:rsidRPr="009822AD">
        <w:rPr>
          <w:rFonts w:eastAsia="SimSun"/>
          <w:noProof/>
          <w:sz w:val="20"/>
          <w:lang w:val="en-GB"/>
        </w:rPr>
        <w:t>)</w:t>
      </w:r>
    </w:p>
    <w:p w14:paraId="27624329" w14:textId="4CA91223" w:rsidR="009822AD" w:rsidRPr="009822AD" w:rsidRDefault="009822AD" w:rsidP="009822AD">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enter" w:pos="4849"/>
          <w:tab w:val="right" w:pos="9696"/>
        </w:tabs>
        <w:spacing w:before="193" w:after="240"/>
        <w:ind w:left="1412" w:hanging="850"/>
        <w:jc w:val="left"/>
        <w:rPr>
          <w:rFonts w:eastAsia="SimSun"/>
          <w:sz w:val="20"/>
          <w:szCs w:val="22"/>
          <w:lang w:val="en-CA"/>
        </w:rPr>
      </w:pPr>
      <w:r w:rsidRPr="009822AD">
        <w:rPr>
          <w:rFonts w:eastAsia="SimSun"/>
          <w:sz w:val="20"/>
          <w:szCs w:val="22"/>
          <w:lang w:val="en-CA"/>
        </w:rPr>
        <w:t xml:space="preserve">OutC( x )= </w:t>
      </w:r>
      <w:r w:rsidRPr="009822AD">
        <w:rPr>
          <w:rFonts w:eastAsia="SimSun"/>
          <w:noProof/>
          <w:sz w:val="20"/>
          <w:lang w:val="en-GB"/>
        </w:rPr>
        <w:t xml:space="preserve">Clip3( 0, ( 1  &lt;&lt;  BitDepthC ) − 1, Round( </w:t>
      </w:r>
      <w:r w:rsidRPr="009822AD">
        <w:rPr>
          <w:rFonts w:eastAsia="SimSun"/>
          <w:sz w:val="20"/>
          <w:szCs w:val="22"/>
          <w:lang w:val="en-CA"/>
        </w:rPr>
        <w:t xml:space="preserve">x * ( </w:t>
      </w:r>
      <w:r w:rsidRPr="009822AD">
        <w:rPr>
          <w:rFonts w:eastAsia="SimSun"/>
          <w:noProof/>
          <w:sz w:val="20"/>
          <w:lang w:val="en-GB"/>
        </w:rPr>
        <w:t>( 1  &lt;&lt;  BitDepthC )</w:t>
      </w:r>
      <w:r w:rsidRPr="009822AD">
        <w:rPr>
          <w:rFonts w:eastAsia="SimSun"/>
          <w:sz w:val="20"/>
          <w:szCs w:val="22"/>
          <w:lang w:val="en-CA"/>
        </w:rPr>
        <w:t xml:space="preserve"> − 1 ) ) )</w:t>
      </w:r>
      <w:r w:rsidRPr="009822AD">
        <w:rPr>
          <w:rFonts w:eastAsia="SimSun"/>
          <w:sz w:val="20"/>
          <w:szCs w:val="22"/>
          <w:vertAlign w:val="superscript"/>
          <w:lang w:val="en-CA"/>
        </w:rPr>
        <w:tab/>
      </w:r>
      <w:r w:rsidRPr="009822AD">
        <w:rPr>
          <w:rFonts w:eastAsia="SimSun"/>
          <w:noProof/>
          <w:sz w:val="20"/>
          <w:lang w:val="en-GB"/>
        </w:rPr>
        <w:t>(</w:t>
      </w:r>
      <w:r w:rsidR="009A5F93">
        <w:rPr>
          <w:rFonts w:eastAsia="SimSun"/>
          <w:noProof/>
          <w:sz w:val="20"/>
          <w:lang w:val="en-GB"/>
        </w:rPr>
        <w:t>8</w:t>
      </w:r>
      <w:r w:rsidR="00E7743F">
        <w:rPr>
          <w:rFonts w:eastAsia="SimSun"/>
          <w:noProof/>
          <w:sz w:val="20"/>
          <w:lang w:val="en-GB"/>
        </w:rPr>
        <w:t>2</w:t>
      </w:r>
      <w:r w:rsidRPr="009822AD">
        <w:rPr>
          <w:rFonts w:eastAsia="SimSun"/>
          <w:noProof/>
          <w:sz w:val="20"/>
          <w:lang w:val="en-GB"/>
        </w:rPr>
        <w:t>)</w:t>
      </w:r>
    </w:p>
    <w:p w14:paraId="7FB730A4" w14:textId="77777777" w:rsidR="009822AD" w:rsidRPr="009822AD" w:rsidRDefault="009822AD" w:rsidP="009822AD">
      <w:pPr>
        <w:rPr>
          <w:rFonts w:eastAsiaTheme="minorEastAsia"/>
          <w:noProof/>
          <w:sz w:val="20"/>
        </w:rPr>
      </w:pPr>
      <w:bookmarkStart w:id="10" w:name="_Hlk101599236"/>
      <w:r w:rsidRPr="009822AD">
        <w:rPr>
          <w:rFonts w:eastAsiaTheme="minorEastAsia"/>
          <w:noProof/>
          <w:sz w:val="20"/>
        </w:rPr>
        <w:t>nnpfc_out_sample_idc equal to 4 indicates that the sample values output by the post-processing filter are unsigned integer. Functions OutY and OutC are specified as follows:</w:t>
      </w:r>
    </w:p>
    <w:p w14:paraId="627EBA09" w14:textId="21A98D3E" w:rsidR="009822AD" w:rsidRPr="009822AD" w:rsidRDefault="008C7B12" w:rsidP="002F3C8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0"/>
          <w:tab w:val="left" w:pos="2340"/>
          <w:tab w:val="center" w:pos="4849"/>
          <w:tab w:val="right" w:pos="9696"/>
        </w:tabs>
        <w:spacing w:before="193" w:after="240"/>
        <w:ind w:left="794"/>
        <w:jc w:val="left"/>
        <w:rPr>
          <w:rFonts w:eastAsia="SimSun"/>
          <w:noProof/>
          <w:sz w:val="20"/>
          <w:lang w:val="en-GB"/>
        </w:rPr>
      </w:pPr>
      <w:r w:rsidRPr="009822AD">
        <w:rPr>
          <w:rFonts w:eastAsia="SimSun"/>
          <w:noProof/>
          <w:sz w:val="20"/>
          <w:lang w:val="en-GB"/>
        </w:rPr>
        <w:t>shift = outTensorBitDepth − BitDepthY</w:t>
      </w:r>
      <w:r>
        <w:rPr>
          <w:rFonts w:eastAsia="SimSun"/>
          <w:noProof/>
          <w:sz w:val="20"/>
          <w:lang w:val="en-GB"/>
        </w:rPr>
        <w:br/>
      </w:r>
      <w:r w:rsidR="009822AD" w:rsidRPr="002F3C8A">
        <w:rPr>
          <w:rFonts w:eastAsia="SimSun"/>
          <w:noProof/>
          <w:sz w:val="20"/>
          <w:lang w:val="en-GB"/>
        </w:rPr>
        <w:t>if</w:t>
      </w:r>
      <w:r w:rsidR="00B8125A" w:rsidRPr="002F3C8A">
        <w:rPr>
          <w:rFonts w:eastAsia="SimSun"/>
          <w:noProof/>
          <w:sz w:val="20"/>
          <w:lang w:val="en-GB"/>
        </w:rPr>
        <w:t>(</w:t>
      </w:r>
      <w:r w:rsidR="009822AD" w:rsidRPr="002F3C8A">
        <w:rPr>
          <w:rFonts w:eastAsia="SimSun"/>
          <w:noProof/>
          <w:sz w:val="20"/>
          <w:lang w:val="en-GB"/>
        </w:rPr>
        <w:t xml:space="preserve"> outTensorBitDepth </w:t>
      </w:r>
      <w:r w:rsidR="00B8125A" w:rsidRPr="002F3C8A">
        <w:rPr>
          <w:rFonts w:eastAsia="SimSun"/>
          <w:noProof/>
          <w:sz w:val="20"/>
          <w:lang w:val="en-GB"/>
        </w:rPr>
        <w:t xml:space="preserve"> </w:t>
      </w:r>
      <w:r w:rsidR="009822AD" w:rsidRPr="002F3C8A">
        <w:rPr>
          <w:rFonts w:eastAsia="SimSun"/>
          <w:noProof/>
          <w:sz w:val="20"/>
          <w:lang w:val="en-GB"/>
        </w:rPr>
        <w:t>&gt;=</w:t>
      </w:r>
      <w:r w:rsidR="00B8125A" w:rsidRPr="002F3C8A">
        <w:rPr>
          <w:rFonts w:eastAsia="SimSun"/>
          <w:noProof/>
          <w:sz w:val="20"/>
          <w:lang w:val="en-GB"/>
        </w:rPr>
        <w:t xml:space="preserve"> </w:t>
      </w:r>
      <w:r w:rsidR="009822AD" w:rsidRPr="002F3C8A">
        <w:rPr>
          <w:rFonts w:eastAsia="SimSun"/>
          <w:noProof/>
          <w:sz w:val="20"/>
          <w:lang w:val="en-GB"/>
        </w:rPr>
        <w:t xml:space="preserve"> BitDepthY</w:t>
      </w:r>
      <w:r w:rsidR="00B8125A" w:rsidRPr="002F3C8A">
        <w:rPr>
          <w:rFonts w:eastAsia="SimSun"/>
          <w:noProof/>
          <w:sz w:val="20"/>
          <w:lang w:val="en-GB"/>
        </w:rPr>
        <w:t xml:space="preserve"> )</w:t>
      </w:r>
      <w:r w:rsidR="00B8125A">
        <w:rPr>
          <w:rFonts w:eastAsia="SimSun"/>
          <w:noProof/>
          <w:sz w:val="20"/>
          <w:lang w:val="en-GB"/>
        </w:rPr>
        <w:br/>
      </w:r>
      <w:r w:rsidR="009822AD" w:rsidRPr="002F3C8A">
        <w:rPr>
          <w:rFonts w:eastAsia="SimSun"/>
          <w:noProof/>
          <w:sz w:val="20"/>
          <w:lang w:val="en-GB"/>
        </w:rPr>
        <w:tab/>
        <w:t xml:space="preserve">OutY( x ) = </w:t>
      </w:r>
      <w:r w:rsidR="009822AD" w:rsidRPr="009822AD">
        <w:rPr>
          <w:rFonts w:eastAsia="SimSun"/>
          <w:noProof/>
          <w:sz w:val="20"/>
          <w:lang w:val="en-GB"/>
        </w:rPr>
        <w:t>Clip3( 0, ( 1  &lt;&lt;  BitDepthY ) − 1,</w:t>
      </w:r>
      <w:r w:rsidR="009822AD" w:rsidRPr="002F3C8A">
        <w:rPr>
          <w:rFonts w:eastAsia="SimSun"/>
          <w:noProof/>
          <w:sz w:val="20"/>
          <w:lang w:val="en-GB"/>
        </w:rPr>
        <w:t xml:space="preserve"> ( x + ( 1  &lt;&lt;  ( shift − 1 ) ) )  &gt;&gt;  shift )</w:t>
      </w:r>
      <w:r>
        <w:rPr>
          <w:rFonts w:eastAsia="SimSun"/>
          <w:noProof/>
          <w:sz w:val="20"/>
          <w:lang w:val="en-GB"/>
        </w:rPr>
        <w:br/>
        <w:t>else</w:t>
      </w:r>
      <w:r w:rsidR="009822AD" w:rsidRPr="009822AD">
        <w:rPr>
          <w:rFonts w:eastAsia="SimSun"/>
          <w:noProof/>
          <w:sz w:val="20"/>
          <w:lang w:val="en-GB"/>
        </w:rPr>
        <w:br/>
      </w:r>
      <w:r w:rsidR="009822AD" w:rsidRPr="002F3C8A">
        <w:rPr>
          <w:rFonts w:eastAsia="SimSun"/>
          <w:noProof/>
          <w:sz w:val="20"/>
          <w:lang w:val="en-GB"/>
        </w:rPr>
        <w:tab/>
        <w:t xml:space="preserve">OutY( x ) = x  &lt;&lt;  ( BitDepthY </w:t>
      </w:r>
      <w:r w:rsidR="009822AD" w:rsidRPr="009822AD">
        <w:rPr>
          <w:rFonts w:eastAsia="SimSun"/>
          <w:noProof/>
          <w:sz w:val="20"/>
          <w:lang w:val="en-GB"/>
        </w:rPr>
        <w:t>−</w:t>
      </w:r>
      <w:r w:rsidR="009822AD" w:rsidRPr="002F3C8A">
        <w:rPr>
          <w:rFonts w:eastAsia="SimSun"/>
          <w:noProof/>
          <w:sz w:val="20"/>
          <w:lang w:val="en-GB"/>
        </w:rPr>
        <w:t xml:space="preserve"> outTensorBitDepth )</w:t>
      </w:r>
      <w:r w:rsidR="009822AD" w:rsidRPr="002F3C8A">
        <w:rPr>
          <w:rFonts w:eastAsia="SimSun"/>
          <w:noProof/>
          <w:sz w:val="20"/>
          <w:lang w:val="en-GB"/>
        </w:rPr>
        <w:tab/>
      </w:r>
      <w:r w:rsidR="009822AD" w:rsidRPr="009822AD">
        <w:rPr>
          <w:rFonts w:eastAsia="SimSun"/>
          <w:noProof/>
          <w:sz w:val="20"/>
          <w:lang w:val="en-GB"/>
        </w:rPr>
        <w:t>(</w:t>
      </w:r>
      <w:r w:rsidR="009A5F93">
        <w:rPr>
          <w:rFonts w:eastAsia="SimSun"/>
          <w:noProof/>
          <w:sz w:val="20"/>
          <w:lang w:val="en-GB"/>
        </w:rPr>
        <w:t>8</w:t>
      </w:r>
      <w:r w:rsidR="00E7743F">
        <w:rPr>
          <w:rFonts w:eastAsia="SimSun"/>
          <w:noProof/>
          <w:sz w:val="20"/>
          <w:lang w:val="en-GB"/>
        </w:rPr>
        <w:t>3</w:t>
      </w:r>
      <w:r w:rsidR="009822AD" w:rsidRPr="009822AD">
        <w:rPr>
          <w:rFonts w:eastAsia="SimSun"/>
          <w:noProof/>
          <w:sz w:val="20"/>
          <w:lang w:val="en-GB"/>
        </w:rPr>
        <w:t>)</w:t>
      </w:r>
      <w:r>
        <w:rPr>
          <w:rFonts w:eastAsia="SimSun"/>
          <w:noProof/>
          <w:sz w:val="20"/>
          <w:lang w:val="en-GB"/>
        </w:rPr>
        <w:br/>
      </w:r>
      <w:r w:rsidRPr="009822AD">
        <w:rPr>
          <w:rFonts w:eastAsia="SimSun"/>
          <w:noProof/>
          <w:sz w:val="20"/>
          <w:lang w:val="en-GB"/>
        </w:rPr>
        <w:t>shift = outTensorBitDepth − BitDepthC</w:t>
      </w:r>
      <w:r>
        <w:rPr>
          <w:rFonts w:eastAsia="SimSun"/>
          <w:noProof/>
          <w:sz w:val="20"/>
          <w:lang w:val="en-GB"/>
        </w:rPr>
        <w:br/>
      </w:r>
      <w:r w:rsidR="009822AD" w:rsidRPr="002F3C8A">
        <w:rPr>
          <w:rFonts w:eastAsia="SimSun"/>
          <w:noProof/>
          <w:sz w:val="20"/>
          <w:lang w:val="en-GB"/>
        </w:rPr>
        <w:t>if</w:t>
      </w:r>
      <w:r>
        <w:rPr>
          <w:rFonts w:eastAsia="SimSun"/>
          <w:noProof/>
          <w:sz w:val="20"/>
          <w:lang w:val="en-GB"/>
        </w:rPr>
        <w:t>(</w:t>
      </w:r>
      <w:r w:rsidR="009822AD" w:rsidRPr="002F3C8A">
        <w:rPr>
          <w:rFonts w:eastAsia="SimSun"/>
          <w:noProof/>
          <w:sz w:val="20"/>
          <w:lang w:val="en-GB"/>
        </w:rPr>
        <w:t xml:space="preserve"> outTensorBitDepth </w:t>
      </w:r>
      <w:r>
        <w:rPr>
          <w:rFonts w:eastAsia="SimSun"/>
          <w:noProof/>
          <w:sz w:val="20"/>
          <w:lang w:val="en-GB"/>
        </w:rPr>
        <w:t xml:space="preserve"> </w:t>
      </w:r>
      <w:r w:rsidR="009822AD" w:rsidRPr="002F3C8A">
        <w:rPr>
          <w:rFonts w:eastAsia="SimSun"/>
          <w:noProof/>
          <w:sz w:val="20"/>
          <w:lang w:val="en-GB"/>
        </w:rPr>
        <w:t>&gt;=</w:t>
      </w:r>
      <w:r>
        <w:rPr>
          <w:rFonts w:eastAsia="SimSun"/>
          <w:noProof/>
          <w:sz w:val="20"/>
          <w:lang w:val="en-GB"/>
        </w:rPr>
        <w:t xml:space="preserve"> </w:t>
      </w:r>
      <w:r w:rsidR="009822AD" w:rsidRPr="002F3C8A">
        <w:rPr>
          <w:rFonts w:eastAsia="SimSun"/>
          <w:noProof/>
          <w:sz w:val="20"/>
          <w:lang w:val="en-GB"/>
        </w:rPr>
        <w:t xml:space="preserve"> BitDepthC</w:t>
      </w:r>
      <w:r>
        <w:rPr>
          <w:rFonts w:eastAsia="SimSun"/>
          <w:noProof/>
          <w:sz w:val="20"/>
          <w:lang w:val="en-GB"/>
        </w:rPr>
        <w:t>)</w:t>
      </w:r>
      <w:r>
        <w:rPr>
          <w:rFonts w:eastAsia="SimSun"/>
          <w:noProof/>
          <w:sz w:val="20"/>
          <w:lang w:val="en-GB"/>
        </w:rPr>
        <w:br/>
      </w:r>
      <w:r w:rsidR="009822AD" w:rsidRPr="002F3C8A">
        <w:rPr>
          <w:rFonts w:eastAsia="SimSun"/>
          <w:noProof/>
          <w:sz w:val="20"/>
          <w:lang w:val="en-GB"/>
        </w:rPr>
        <w:tab/>
        <w:t xml:space="preserve">OutC( x )= </w:t>
      </w:r>
      <w:r w:rsidR="009822AD" w:rsidRPr="009822AD">
        <w:rPr>
          <w:rFonts w:eastAsia="SimSun"/>
          <w:noProof/>
          <w:sz w:val="20"/>
          <w:lang w:val="en-GB"/>
        </w:rPr>
        <w:t>Clip3( 0, ( 1  &lt;&lt;  BitDepthC ) − 1,</w:t>
      </w:r>
      <w:r w:rsidR="009822AD" w:rsidRPr="002F3C8A">
        <w:rPr>
          <w:rFonts w:eastAsia="SimSun"/>
          <w:noProof/>
          <w:sz w:val="20"/>
          <w:lang w:val="en-GB"/>
        </w:rPr>
        <w:t xml:space="preserve"> ( x + ( 1  &lt;&lt;  ( shift − 1 ) ) )  &gt;&gt;  shift )</w:t>
      </w:r>
      <w:r w:rsidR="009822AD" w:rsidRPr="009822AD">
        <w:rPr>
          <w:rFonts w:eastAsia="SimSun"/>
          <w:noProof/>
          <w:sz w:val="20"/>
          <w:lang w:val="en-GB"/>
        </w:rPr>
        <w:br/>
      </w:r>
      <w:r>
        <w:rPr>
          <w:rFonts w:eastAsia="SimSun"/>
          <w:noProof/>
          <w:sz w:val="20"/>
          <w:lang w:val="en-GB"/>
        </w:rPr>
        <w:t>else</w:t>
      </w:r>
      <w:r>
        <w:rPr>
          <w:rFonts w:eastAsia="SimSun"/>
          <w:noProof/>
          <w:sz w:val="20"/>
          <w:lang w:val="en-GB"/>
        </w:rPr>
        <w:br/>
      </w:r>
      <w:r w:rsidR="009822AD" w:rsidRPr="002F3C8A">
        <w:rPr>
          <w:rFonts w:eastAsia="SimSun"/>
          <w:noProof/>
          <w:sz w:val="20"/>
          <w:lang w:val="en-GB"/>
        </w:rPr>
        <w:tab/>
        <w:t xml:space="preserve">OutC( x ) = x  &lt;&lt;  ( BitDepthC </w:t>
      </w:r>
      <w:r w:rsidR="009822AD" w:rsidRPr="009822AD">
        <w:rPr>
          <w:rFonts w:eastAsia="SimSun"/>
          <w:noProof/>
          <w:sz w:val="20"/>
          <w:lang w:val="en-GB"/>
        </w:rPr>
        <w:t>−</w:t>
      </w:r>
      <w:r w:rsidR="009822AD" w:rsidRPr="002F3C8A">
        <w:rPr>
          <w:rFonts w:eastAsia="SimSun"/>
          <w:noProof/>
          <w:sz w:val="20"/>
          <w:lang w:val="en-GB"/>
        </w:rPr>
        <w:t xml:space="preserve"> outTensorBitDepth )</w:t>
      </w:r>
    </w:p>
    <w:bookmarkEnd w:id="10"/>
    <w:p w14:paraId="32B3DECF" w14:textId="46A65091" w:rsidR="009822AD" w:rsidRPr="009822AD" w:rsidRDefault="009822AD" w:rsidP="009822AD">
      <w:pPr>
        <w:rPr>
          <w:rFonts w:eastAsiaTheme="minorEastAsia"/>
          <w:sz w:val="20"/>
          <w:lang w:val="en-CA" w:eastAsia="ja-JP"/>
        </w:rPr>
      </w:pPr>
      <w:r w:rsidRPr="009822AD">
        <w:rPr>
          <w:rFonts w:eastAsiaTheme="minorEastAsia"/>
          <w:sz w:val="20"/>
          <w:lang w:val="en-CA" w:eastAsia="ja-JP"/>
        </w:rPr>
        <w:t>The variable outTensorBitDepth is derived from the syntax element nnpfc_out_tensor_bitdepth_minus8 as described below.</w:t>
      </w:r>
    </w:p>
    <w:p w14:paraId="3977887C" w14:textId="77777777" w:rsidR="009822AD" w:rsidRPr="009822AD" w:rsidRDefault="009822AD" w:rsidP="009822AD">
      <w:pPr>
        <w:rPr>
          <w:rFonts w:eastAsiaTheme="minorEastAsia"/>
          <w:sz w:val="20"/>
          <w:lang w:val="en-GB"/>
        </w:rPr>
      </w:pPr>
      <w:r w:rsidRPr="009822AD">
        <w:rPr>
          <w:rFonts w:eastAsiaTheme="minorEastAsia"/>
          <w:sz w:val="20"/>
          <w:szCs w:val="22"/>
          <w:lang w:val="en-CA"/>
        </w:rPr>
        <w:t xml:space="preserve">The value of nnpfc_out_sample_idc shall be in the range of 0 to </w:t>
      </w:r>
      <w:r w:rsidRPr="009822AD">
        <w:rPr>
          <w:rFonts w:eastAsiaTheme="minorEastAsia"/>
          <w:sz w:val="20"/>
        </w:rPr>
        <w:t xml:space="preserve">255, inclusive. </w:t>
      </w:r>
      <w:r w:rsidRPr="009822AD">
        <w:rPr>
          <w:rFonts w:eastAsiaTheme="minorEastAsia"/>
          <w:sz w:val="20"/>
          <w:lang w:val="en-GB"/>
        </w:rPr>
        <w:t xml:space="preserve">Values of </w:t>
      </w:r>
      <w:r w:rsidRPr="009822AD">
        <w:rPr>
          <w:rFonts w:eastAsiaTheme="minorEastAsia"/>
          <w:sz w:val="20"/>
          <w:szCs w:val="22"/>
          <w:lang w:val="en-CA"/>
        </w:rPr>
        <w:t xml:space="preserve">nnpfc_out_sample_idc greater than 4 </w:t>
      </w:r>
      <w:r w:rsidRPr="009822AD">
        <w:rPr>
          <w:rFonts w:eastAsiaTheme="minorEastAsia"/>
          <w:sz w:val="20"/>
          <w:lang w:val="en-GB"/>
        </w:rPr>
        <w:t xml:space="preserve">are reserved for future specification by ITU-T | ISO/IEC and shall not be present in bitstreams conforming to this version of this Specification. Decoders conforming to this version of this Specification shall ignore SEI messages that contain reserved values of </w:t>
      </w:r>
      <w:r w:rsidRPr="009822AD">
        <w:rPr>
          <w:rFonts w:eastAsiaTheme="minorEastAsia"/>
          <w:sz w:val="20"/>
          <w:szCs w:val="22"/>
          <w:lang w:val="en-CA"/>
        </w:rPr>
        <w:t>nnpfc_out_sample_idc</w:t>
      </w:r>
      <w:r w:rsidRPr="009822AD">
        <w:rPr>
          <w:rFonts w:eastAsiaTheme="minorEastAsia"/>
          <w:sz w:val="20"/>
          <w:lang w:val="en-GB"/>
        </w:rPr>
        <w:t>.</w:t>
      </w:r>
    </w:p>
    <w:p w14:paraId="39BBDC5B" w14:textId="77777777" w:rsidR="009822AD" w:rsidRPr="009822AD" w:rsidRDefault="009822AD" w:rsidP="009822AD">
      <w:pPr>
        <w:rPr>
          <w:rFonts w:eastAsiaTheme="minorEastAsia"/>
          <w:sz w:val="20"/>
          <w:lang w:val="en-GB"/>
        </w:rPr>
      </w:pPr>
      <w:bookmarkStart w:id="11" w:name="_Hlk101599286"/>
      <w:r w:rsidRPr="009822AD">
        <w:rPr>
          <w:rFonts w:eastAsiaTheme="minorEastAsia"/>
          <w:b/>
          <w:sz w:val="20"/>
          <w:lang w:val="en-GB"/>
        </w:rPr>
        <w:t>nnpfc_out_tensor_bitdepth_minus8</w:t>
      </w:r>
      <w:r w:rsidRPr="009822AD">
        <w:rPr>
          <w:rFonts w:eastAsiaTheme="minorEastAsia"/>
          <w:sz w:val="20"/>
          <w:lang w:val="en-GB"/>
        </w:rPr>
        <w:t xml:space="preserve"> plus 8 specifies the bit depth of sample values in the output integer tensor. The value of outTensorBitDepth is derived as follows:</w:t>
      </w:r>
    </w:p>
    <w:p w14:paraId="77016AB1" w14:textId="0A69EC56" w:rsidR="009822AD" w:rsidRPr="009822AD"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90"/>
          <w:tab w:val="center" w:pos="4849"/>
          <w:tab w:val="right" w:pos="9696"/>
        </w:tabs>
        <w:spacing w:before="193" w:after="240"/>
        <w:ind w:left="1412" w:hanging="850"/>
        <w:jc w:val="left"/>
        <w:rPr>
          <w:rFonts w:eastAsia="SimSun"/>
          <w:noProof/>
          <w:sz w:val="20"/>
          <w:lang w:val="en-GB"/>
        </w:rPr>
      </w:pPr>
      <w:r w:rsidRPr="009822AD">
        <w:rPr>
          <w:rFonts w:eastAsiaTheme="minorEastAsia"/>
          <w:sz w:val="20"/>
          <w:lang w:val="en-GB" w:eastAsia="ja-JP"/>
        </w:rPr>
        <w:t>out</w:t>
      </w:r>
      <w:r w:rsidRPr="009822AD">
        <w:rPr>
          <w:rFonts w:eastAsiaTheme="minorEastAsia"/>
          <w:sz w:val="20"/>
          <w:lang w:val="en-CA" w:eastAsia="ja-JP"/>
        </w:rPr>
        <w:t>TensorBitDepth = nnpfc_out_tensor_bitdepth_minus8 + 8</w:t>
      </w:r>
      <w:r w:rsidRPr="009822AD">
        <w:rPr>
          <w:rFonts w:eastAsia="SimSun"/>
          <w:sz w:val="20"/>
          <w:vertAlign w:val="superscript"/>
          <w:lang w:val="en-CA"/>
        </w:rPr>
        <w:tab/>
      </w:r>
      <w:r w:rsidRPr="00E7743F">
        <w:rPr>
          <w:rFonts w:eastAsia="SimSun"/>
          <w:noProof/>
          <w:sz w:val="20"/>
          <w:lang w:val="en-GB"/>
        </w:rPr>
        <w:t>(</w:t>
      </w:r>
      <w:r w:rsidR="00E7743F">
        <w:rPr>
          <w:rFonts w:eastAsia="SimSun"/>
          <w:noProof/>
          <w:sz w:val="20"/>
          <w:lang w:val="en-GB"/>
        </w:rPr>
        <w:t>84</w:t>
      </w:r>
      <w:r w:rsidRPr="00E7743F">
        <w:rPr>
          <w:rFonts w:eastAsia="SimSun"/>
          <w:noProof/>
          <w:sz w:val="20"/>
          <w:lang w:val="en-GB"/>
        </w:rPr>
        <w:t>)</w:t>
      </w:r>
    </w:p>
    <w:p w14:paraId="0C670E20" w14:textId="77777777" w:rsidR="009822AD" w:rsidRPr="009822AD" w:rsidRDefault="009822AD" w:rsidP="002F3C8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rPr>
          <w:rFonts w:eastAsiaTheme="minorEastAsia"/>
          <w:sz w:val="20"/>
          <w:lang w:val="en-CA" w:eastAsia="ja-JP"/>
        </w:rPr>
      </w:pPr>
      <w:r w:rsidRPr="009822AD">
        <w:rPr>
          <w:rFonts w:eastAsiaTheme="minorEastAsia"/>
          <w:sz w:val="20"/>
          <w:lang w:val="en-CA" w:eastAsia="ja-JP"/>
        </w:rPr>
        <w:t>It is a requirement of bitstream conformance that</w:t>
      </w:r>
      <w:r w:rsidRPr="009822AD" w:rsidDel="002406D3">
        <w:rPr>
          <w:rFonts w:eastAsiaTheme="minorEastAsia"/>
          <w:sz w:val="20"/>
          <w:lang w:val="en-CA" w:eastAsia="ja-JP"/>
        </w:rPr>
        <w:t xml:space="preserve"> </w:t>
      </w:r>
      <w:r w:rsidRPr="009822AD">
        <w:rPr>
          <w:rFonts w:eastAsiaTheme="minorEastAsia"/>
          <w:sz w:val="20"/>
          <w:lang w:val="en-CA" w:eastAsia="ja-JP"/>
        </w:rPr>
        <w:t>the value of nnpfc_out_tensor_bitdepth_minus8 shall be in the range of 0 to 24, inclusive.</w:t>
      </w:r>
    </w:p>
    <w:bookmarkEnd w:id="11"/>
    <w:p w14:paraId="6895A4FC" w14:textId="3096DAAF" w:rsidR="009822AD" w:rsidRPr="009822AD" w:rsidRDefault="009822AD" w:rsidP="009822AD">
      <w:pPr>
        <w:rPr>
          <w:rFonts w:eastAsiaTheme="minorEastAsia"/>
          <w:sz w:val="20"/>
          <w:lang w:val="en-GB"/>
        </w:rPr>
      </w:pPr>
      <w:r w:rsidRPr="009822AD">
        <w:rPr>
          <w:rFonts w:eastAsiaTheme="minorEastAsia"/>
          <w:b/>
          <w:bCs/>
          <w:sz w:val="20"/>
          <w:szCs w:val="22"/>
          <w:lang w:val="en-CA"/>
        </w:rPr>
        <w:t>nnpfc_out_order_idc</w:t>
      </w:r>
      <w:r w:rsidRPr="009822AD">
        <w:rPr>
          <w:rFonts w:eastAsiaTheme="minorEastAsia"/>
          <w:sz w:val="20"/>
          <w:szCs w:val="22"/>
          <w:lang w:val="en-CA"/>
        </w:rPr>
        <w:t xml:space="preserve"> indicates </w:t>
      </w:r>
      <w:r w:rsidRPr="009822AD">
        <w:rPr>
          <w:rFonts w:eastAsiaTheme="minorEastAsia"/>
          <w:sz w:val="20"/>
        </w:rPr>
        <w:t>the output order of samples resulting from the post-processing filter</w:t>
      </w:r>
      <w:r w:rsidRPr="009822AD">
        <w:rPr>
          <w:rFonts w:eastAsiaTheme="minorEastAsia"/>
          <w:sz w:val="20"/>
          <w:szCs w:val="22"/>
          <w:lang w:val="en-CA"/>
        </w:rPr>
        <w:t xml:space="preserve">. Table </w:t>
      </w:r>
      <w:r w:rsidR="009A5F93">
        <w:rPr>
          <w:rFonts w:eastAsiaTheme="minorEastAsia"/>
          <w:sz w:val="20"/>
          <w:szCs w:val="22"/>
          <w:lang w:val="en-CA"/>
        </w:rPr>
        <w:t>24</w:t>
      </w:r>
      <w:r w:rsidR="009A5F93" w:rsidRPr="009822AD">
        <w:rPr>
          <w:rFonts w:eastAsiaTheme="minorEastAsia"/>
          <w:sz w:val="20"/>
          <w:szCs w:val="22"/>
          <w:lang w:val="en-CA"/>
        </w:rPr>
        <w:t xml:space="preserve"> </w:t>
      </w:r>
      <w:r w:rsidRPr="009822AD">
        <w:rPr>
          <w:rFonts w:eastAsiaTheme="minorEastAsia"/>
          <w:sz w:val="20"/>
          <w:szCs w:val="22"/>
          <w:lang w:val="en-CA"/>
        </w:rPr>
        <w:t xml:space="preserve">contains an informative description of nnpfc_out_order_idc values. The semantics of nnpfc_out_order_idc in the range of 0 to 3, inclusive, are specified in Table </w:t>
      </w:r>
      <w:r w:rsidR="009A5F93">
        <w:rPr>
          <w:rFonts w:eastAsiaTheme="minorEastAsia"/>
          <w:sz w:val="20"/>
          <w:szCs w:val="22"/>
          <w:lang w:val="en-CA"/>
        </w:rPr>
        <w:t>25</w:t>
      </w:r>
      <w:r w:rsidRPr="009822AD">
        <w:rPr>
          <w:rFonts w:eastAsiaTheme="minorEastAsia"/>
          <w:sz w:val="20"/>
          <w:szCs w:val="22"/>
          <w:lang w:val="en-CA"/>
        </w:rPr>
        <w:t xml:space="preserve">, which specifies a process for deriving sample values in the filtered output sample arrays FilteredYPic, FilteredCbPic, and FilteredCrPic from the output tensors outputTensor for different values of nnpfc_out_order_idc and a given vertical sample coordinate cTop and a horizontal sample coordinate cLeft specifying the top-left sample location for the patch of samples included in the input tensors. When nnpfc_purpose is equal to 2 or 4, nnpfc_out_order_idc shall not be equal to 3. The value of nnpfc_out_order_idc shall be in the range of 0 to </w:t>
      </w:r>
      <w:r w:rsidRPr="009822AD">
        <w:rPr>
          <w:rFonts w:eastAsiaTheme="minorEastAsia"/>
          <w:sz w:val="20"/>
        </w:rPr>
        <w:t xml:space="preserve">255, inclusive. </w:t>
      </w:r>
      <w:r w:rsidRPr="009822AD">
        <w:rPr>
          <w:rFonts w:eastAsiaTheme="minorEastAsia"/>
          <w:sz w:val="20"/>
          <w:lang w:val="en-GB"/>
        </w:rPr>
        <w:t xml:space="preserve">Values of </w:t>
      </w:r>
      <w:r w:rsidRPr="009822AD">
        <w:rPr>
          <w:rFonts w:eastAsiaTheme="minorEastAsia"/>
          <w:sz w:val="20"/>
          <w:szCs w:val="22"/>
          <w:lang w:val="en-CA"/>
        </w:rPr>
        <w:t xml:space="preserve">nnpfc_out_order_idc greater than 3 </w:t>
      </w:r>
      <w:r w:rsidRPr="009822AD">
        <w:rPr>
          <w:rFonts w:eastAsiaTheme="minorEastAsia"/>
          <w:sz w:val="20"/>
          <w:lang w:val="en-GB"/>
        </w:rPr>
        <w:t xml:space="preserve">are reserved for future specification by ITU-T | ISO/IEC and shall not be present in bitstreams conforming to this version of this Specification. Decoders conforming to this version of this Specification shall ignore SEI messages that contain reserved values of </w:t>
      </w:r>
      <w:r w:rsidRPr="009822AD">
        <w:rPr>
          <w:rFonts w:eastAsiaTheme="minorEastAsia"/>
          <w:sz w:val="20"/>
          <w:szCs w:val="22"/>
          <w:lang w:val="en-CA"/>
        </w:rPr>
        <w:t>nnpfc_out_order_idc</w:t>
      </w:r>
      <w:r w:rsidRPr="009822AD">
        <w:rPr>
          <w:rFonts w:eastAsiaTheme="minorEastAsia"/>
          <w:sz w:val="20"/>
          <w:lang w:val="en-GB"/>
        </w:rPr>
        <w:t>.</w:t>
      </w:r>
    </w:p>
    <w:p w14:paraId="4FE73CB3" w14:textId="26502978" w:rsidR="009822AD" w:rsidRPr="009822AD" w:rsidRDefault="009822AD" w:rsidP="009822A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rFonts w:eastAsia="SimSun"/>
          <w:b/>
          <w:sz w:val="20"/>
          <w:lang w:val="en-GB"/>
        </w:rPr>
      </w:pPr>
      <w:r w:rsidRPr="009822AD">
        <w:rPr>
          <w:rFonts w:eastAsia="SimSun"/>
          <w:b/>
          <w:sz w:val="20"/>
          <w:lang w:val="en-GB"/>
        </w:rPr>
        <w:t>Table </w:t>
      </w:r>
      <w:r w:rsidR="009A5F93">
        <w:rPr>
          <w:rFonts w:eastAsia="SimSun"/>
          <w:b/>
          <w:sz w:val="20"/>
          <w:lang w:val="en-GB"/>
        </w:rPr>
        <w:t>24</w:t>
      </w:r>
      <w:r w:rsidR="009A5F93" w:rsidRPr="009822AD">
        <w:rPr>
          <w:rFonts w:eastAsia="SimSun"/>
          <w:b/>
          <w:sz w:val="20"/>
          <w:lang w:val="en-GB"/>
        </w:rPr>
        <w:t xml:space="preserve"> </w:t>
      </w:r>
      <w:r w:rsidRPr="009822AD">
        <w:rPr>
          <w:rFonts w:eastAsia="SimSun"/>
          <w:b/>
          <w:sz w:val="20"/>
          <w:lang w:val="en-GB"/>
        </w:rPr>
        <w:t>– Informative description of nnpfc_out_order_idc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3"/>
        <w:gridCol w:w="8167"/>
      </w:tblGrid>
      <w:tr w:rsidR="009822AD" w:rsidRPr="009822AD" w14:paraId="4EE2D927" w14:textId="77777777" w:rsidTr="00114256">
        <w:trPr>
          <w:jc w:val="center"/>
        </w:trPr>
        <w:tc>
          <w:tcPr>
            <w:tcW w:w="1183" w:type="dxa"/>
          </w:tcPr>
          <w:p w14:paraId="7510811B" w14:textId="77777777" w:rsidR="009822AD" w:rsidRPr="009822AD" w:rsidRDefault="009822AD" w:rsidP="009822AD">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rFonts w:eastAsia="SimSun"/>
                <w:b/>
                <w:sz w:val="20"/>
                <w:lang w:val="en-GB"/>
              </w:rPr>
            </w:pPr>
            <w:r w:rsidRPr="009822AD">
              <w:rPr>
                <w:rFonts w:eastAsia="SimSun"/>
                <w:b/>
                <w:sz w:val="20"/>
                <w:lang w:val="en-GB"/>
              </w:rPr>
              <w:t>nnpfc_out_</w:t>
            </w:r>
            <w:r w:rsidRPr="009822AD">
              <w:rPr>
                <w:rFonts w:eastAsia="SimSun"/>
                <w:b/>
                <w:sz w:val="20"/>
                <w:lang w:val="en-GB"/>
              </w:rPr>
              <w:br/>
              <w:t>order_idc</w:t>
            </w:r>
          </w:p>
        </w:tc>
        <w:tc>
          <w:tcPr>
            <w:tcW w:w="8167" w:type="dxa"/>
          </w:tcPr>
          <w:p w14:paraId="1535E019" w14:textId="77777777" w:rsidR="009822AD" w:rsidRPr="009822AD" w:rsidRDefault="009822AD" w:rsidP="009822AD">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SimSun"/>
                <w:b/>
                <w:sz w:val="20"/>
                <w:lang w:val="en-GB"/>
              </w:rPr>
            </w:pPr>
            <w:r w:rsidRPr="009822AD">
              <w:rPr>
                <w:rFonts w:eastAsia="SimSun"/>
                <w:b/>
                <w:sz w:val="20"/>
                <w:lang w:val="en-GB"/>
              </w:rPr>
              <w:t>Description</w:t>
            </w:r>
          </w:p>
        </w:tc>
      </w:tr>
      <w:tr w:rsidR="009822AD" w:rsidRPr="009822AD" w14:paraId="7733A24F" w14:textId="77777777" w:rsidTr="00114256">
        <w:trPr>
          <w:jc w:val="center"/>
        </w:trPr>
        <w:tc>
          <w:tcPr>
            <w:tcW w:w="1183" w:type="dxa"/>
          </w:tcPr>
          <w:p w14:paraId="6FB17E3D"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20"/>
                <w:lang w:val="en-GB"/>
              </w:rPr>
            </w:pPr>
            <w:r w:rsidRPr="009822AD">
              <w:rPr>
                <w:rFonts w:eastAsia="SimSun"/>
                <w:sz w:val="20"/>
                <w:lang w:val="en-GB"/>
              </w:rPr>
              <w:t>0</w:t>
            </w:r>
          </w:p>
        </w:tc>
        <w:tc>
          <w:tcPr>
            <w:tcW w:w="8167" w:type="dxa"/>
          </w:tcPr>
          <w:p w14:paraId="0744D889" w14:textId="77777777" w:rsidR="009822AD" w:rsidRPr="009822AD" w:rsidRDefault="009822AD" w:rsidP="009822AD">
            <w:pPr>
              <w:tabs>
                <w:tab w:val="clear" w:pos="360"/>
                <w:tab w:val="clear" w:pos="1080"/>
                <w:tab w:val="clear" w:pos="1440"/>
                <w:tab w:val="clear" w:pos="1800"/>
                <w:tab w:val="left" w:pos="142"/>
                <w:tab w:val="left" w:pos="284"/>
                <w:tab w:val="left" w:pos="426"/>
                <w:tab w:val="left" w:pos="567"/>
              </w:tabs>
              <w:spacing w:before="0"/>
              <w:rPr>
                <w:rFonts w:eastAsia="SimSun"/>
                <w:sz w:val="20"/>
                <w:lang w:val="en-GB"/>
              </w:rPr>
            </w:pPr>
            <w:r w:rsidRPr="009822AD">
              <w:rPr>
                <w:rFonts w:eastAsia="SimSun"/>
                <w:sz w:val="20"/>
                <w:lang w:val="en-GB"/>
              </w:rPr>
              <w:t>Only the luma matrix is present in the output tensor, thus the number of channels is 1.</w:t>
            </w:r>
          </w:p>
        </w:tc>
      </w:tr>
      <w:tr w:rsidR="009822AD" w:rsidRPr="009822AD" w14:paraId="55C72601" w14:textId="77777777" w:rsidTr="00114256">
        <w:trPr>
          <w:jc w:val="center"/>
        </w:trPr>
        <w:tc>
          <w:tcPr>
            <w:tcW w:w="1183" w:type="dxa"/>
          </w:tcPr>
          <w:p w14:paraId="12E6A6CA"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20"/>
                <w:lang w:val="en-GB"/>
              </w:rPr>
            </w:pPr>
            <w:r w:rsidRPr="009822AD">
              <w:rPr>
                <w:rFonts w:eastAsia="SimSun"/>
                <w:sz w:val="20"/>
                <w:lang w:val="en-GB"/>
              </w:rPr>
              <w:t>1</w:t>
            </w:r>
          </w:p>
        </w:tc>
        <w:tc>
          <w:tcPr>
            <w:tcW w:w="8167" w:type="dxa"/>
          </w:tcPr>
          <w:p w14:paraId="3599510D" w14:textId="77777777" w:rsidR="009822AD" w:rsidRPr="009822AD" w:rsidRDefault="009822AD" w:rsidP="009822AD">
            <w:pPr>
              <w:tabs>
                <w:tab w:val="clear" w:pos="360"/>
                <w:tab w:val="clear" w:pos="1080"/>
                <w:tab w:val="clear" w:pos="1440"/>
                <w:tab w:val="clear" w:pos="1800"/>
                <w:tab w:val="left" w:pos="142"/>
                <w:tab w:val="left" w:pos="284"/>
                <w:tab w:val="left" w:pos="426"/>
                <w:tab w:val="left" w:pos="567"/>
              </w:tabs>
              <w:spacing w:before="0"/>
              <w:rPr>
                <w:rFonts w:eastAsiaTheme="minorEastAsia"/>
                <w:noProof/>
                <w:sz w:val="20"/>
              </w:rPr>
            </w:pPr>
            <w:r w:rsidRPr="009822AD">
              <w:rPr>
                <w:rFonts w:eastAsiaTheme="minorEastAsia"/>
                <w:noProof/>
                <w:sz w:val="20"/>
              </w:rPr>
              <w:t>Only the chroma matrices are present in the output tensor, thus the number of channels is 2.</w:t>
            </w:r>
          </w:p>
        </w:tc>
      </w:tr>
      <w:tr w:rsidR="009822AD" w:rsidRPr="009822AD" w14:paraId="7CEC167D" w14:textId="77777777" w:rsidTr="00114256">
        <w:trPr>
          <w:jc w:val="center"/>
        </w:trPr>
        <w:tc>
          <w:tcPr>
            <w:tcW w:w="1183" w:type="dxa"/>
          </w:tcPr>
          <w:p w14:paraId="5409DCBD"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20"/>
                <w:lang w:val="en-GB"/>
              </w:rPr>
            </w:pPr>
            <w:r w:rsidRPr="009822AD">
              <w:rPr>
                <w:rFonts w:eastAsia="SimSun"/>
                <w:sz w:val="20"/>
                <w:lang w:val="en-GB"/>
              </w:rPr>
              <w:t>2</w:t>
            </w:r>
          </w:p>
        </w:tc>
        <w:tc>
          <w:tcPr>
            <w:tcW w:w="8167" w:type="dxa"/>
          </w:tcPr>
          <w:p w14:paraId="1966197A" w14:textId="77777777" w:rsidR="009822AD" w:rsidRPr="009822AD" w:rsidRDefault="009822AD" w:rsidP="009822AD">
            <w:pPr>
              <w:tabs>
                <w:tab w:val="clear" w:pos="360"/>
                <w:tab w:val="clear" w:pos="1080"/>
                <w:tab w:val="clear" w:pos="1440"/>
                <w:tab w:val="clear" w:pos="1800"/>
                <w:tab w:val="left" w:pos="142"/>
                <w:tab w:val="left" w:pos="284"/>
                <w:tab w:val="left" w:pos="426"/>
                <w:tab w:val="left" w:pos="567"/>
              </w:tabs>
              <w:spacing w:before="0"/>
              <w:rPr>
                <w:rFonts w:eastAsiaTheme="minorEastAsia"/>
                <w:noProof/>
                <w:sz w:val="20"/>
              </w:rPr>
            </w:pPr>
            <w:r w:rsidRPr="009822AD">
              <w:rPr>
                <w:rFonts w:eastAsiaTheme="minorEastAsia"/>
                <w:noProof/>
                <w:sz w:val="20"/>
              </w:rPr>
              <w:t>The luma and chroma matrices are present in the output tensor, thus the number of channels is 3.</w:t>
            </w:r>
          </w:p>
        </w:tc>
      </w:tr>
      <w:tr w:rsidR="009822AD" w:rsidRPr="009822AD" w14:paraId="16BA7EBD" w14:textId="77777777" w:rsidTr="00114256">
        <w:trPr>
          <w:jc w:val="center"/>
        </w:trPr>
        <w:tc>
          <w:tcPr>
            <w:tcW w:w="1183" w:type="dxa"/>
          </w:tcPr>
          <w:p w14:paraId="0827A9F5"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20"/>
                <w:lang w:val="en-GB"/>
              </w:rPr>
            </w:pPr>
            <w:r w:rsidRPr="009822AD">
              <w:rPr>
                <w:rFonts w:eastAsia="SimSun"/>
                <w:sz w:val="20"/>
                <w:lang w:val="en-GB"/>
              </w:rPr>
              <w:lastRenderedPageBreak/>
              <w:t>3</w:t>
            </w:r>
          </w:p>
        </w:tc>
        <w:tc>
          <w:tcPr>
            <w:tcW w:w="8167" w:type="dxa"/>
          </w:tcPr>
          <w:p w14:paraId="74AFC8E2" w14:textId="77777777" w:rsidR="009822AD" w:rsidRPr="009822AD" w:rsidRDefault="009822AD" w:rsidP="009822AD">
            <w:pPr>
              <w:tabs>
                <w:tab w:val="clear" w:pos="360"/>
                <w:tab w:val="clear" w:pos="1080"/>
                <w:tab w:val="clear" w:pos="1440"/>
                <w:tab w:val="clear" w:pos="1800"/>
                <w:tab w:val="left" w:pos="142"/>
                <w:tab w:val="left" w:pos="284"/>
                <w:tab w:val="left" w:pos="426"/>
                <w:tab w:val="left" w:pos="567"/>
              </w:tabs>
              <w:spacing w:before="0"/>
              <w:rPr>
                <w:rFonts w:eastAsia="SimSun"/>
                <w:sz w:val="20"/>
                <w:lang w:val="en-GB"/>
              </w:rPr>
            </w:pPr>
            <w:r w:rsidRPr="009822AD">
              <w:rPr>
                <w:rFonts w:eastAsia="SimSun"/>
                <w:sz w:val="20"/>
                <w:lang w:val="en-GB"/>
              </w:rPr>
              <w:t>Four luma matrices and two chroma matrices are present in the output tensor, thus the number of channels is 6. This nnpfc_out_order_idc can only be used when the chroma format is 4:2:0.</w:t>
            </w:r>
          </w:p>
        </w:tc>
      </w:tr>
      <w:tr w:rsidR="009822AD" w:rsidRPr="009822AD" w14:paraId="6A79FA6C" w14:textId="77777777" w:rsidTr="00114256">
        <w:trPr>
          <w:jc w:val="center"/>
        </w:trPr>
        <w:tc>
          <w:tcPr>
            <w:tcW w:w="1183" w:type="dxa"/>
          </w:tcPr>
          <w:p w14:paraId="0B9CDD39"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20"/>
                <w:lang w:val="en-GB"/>
              </w:rPr>
            </w:pPr>
            <w:r w:rsidRPr="009822AD">
              <w:rPr>
                <w:rFonts w:eastAsia="SimSun"/>
                <w:sz w:val="20"/>
                <w:lang w:val="en-GB"/>
              </w:rPr>
              <w:t>4..255</w:t>
            </w:r>
          </w:p>
        </w:tc>
        <w:tc>
          <w:tcPr>
            <w:tcW w:w="8167" w:type="dxa"/>
          </w:tcPr>
          <w:p w14:paraId="1BDF8EE7" w14:textId="77777777" w:rsidR="009822AD" w:rsidRPr="009822AD" w:rsidRDefault="009822AD" w:rsidP="009822AD">
            <w:pPr>
              <w:tabs>
                <w:tab w:val="clear" w:pos="360"/>
                <w:tab w:val="clear" w:pos="1080"/>
                <w:tab w:val="clear" w:pos="1440"/>
                <w:tab w:val="clear" w:pos="1800"/>
                <w:tab w:val="left" w:pos="142"/>
                <w:tab w:val="left" w:pos="284"/>
                <w:tab w:val="left" w:pos="426"/>
                <w:tab w:val="left" w:pos="567"/>
              </w:tabs>
              <w:spacing w:before="0"/>
              <w:rPr>
                <w:rFonts w:eastAsiaTheme="minorEastAsia"/>
                <w:noProof/>
                <w:sz w:val="20"/>
              </w:rPr>
            </w:pPr>
            <w:r w:rsidRPr="009822AD">
              <w:rPr>
                <w:rFonts w:eastAsiaTheme="minorEastAsia"/>
                <w:noProof/>
                <w:sz w:val="20"/>
              </w:rPr>
              <w:t>reserved</w:t>
            </w:r>
          </w:p>
        </w:tc>
      </w:tr>
    </w:tbl>
    <w:p w14:paraId="65069D9D" w14:textId="77777777" w:rsidR="00114256" w:rsidRPr="00883998" w:rsidRDefault="00114256" w:rsidP="00114256">
      <w:pPr>
        <w:rPr>
          <w:rFonts w:eastAsiaTheme="minorEastAsia"/>
          <w:sz w:val="20"/>
        </w:rPr>
      </w:pPr>
    </w:p>
    <w:p w14:paraId="6488FE83" w14:textId="6C53956A" w:rsidR="009822AD" w:rsidRPr="009822AD" w:rsidRDefault="009822AD" w:rsidP="002F3C8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rFonts w:eastAsia="SimSun"/>
          <w:b/>
          <w:sz w:val="20"/>
          <w:lang w:val="en-GB"/>
        </w:rPr>
      </w:pPr>
      <w:r w:rsidRPr="009822AD">
        <w:rPr>
          <w:rFonts w:eastAsia="SimSun"/>
          <w:b/>
          <w:sz w:val="20"/>
          <w:lang w:val="en-GB"/>
        </w:rPr>
        <w:t>Table </w:t>
      </w:r>
      <w:r w:rsidR="009A5F93">
        <w:rPr>
          <w:rFonts w:eastAsia="SimSun"/>
          <w:b/>
          <w:sz w:val="20"/>
          <w:lang w:val="en-GB"/>
        </w:rPr>
        <w:t>25</w:t>
      </w:r>
      <w:r w:rsidR="009A5F93" w:rsidRPr="009822AD">
        <w:rPr>
          <w:rFonts w:eastAsia="SimSun"/>
          <w:b/>
          <w:sz w:val="20"/>
          <w:lang w:val="en-GB"/>
        </w:rPr>
        <w:t xml:space="preserve"> </w:t>
      </w:r>
      <w:r w:rsidRPr="009822AD">
        <w:rPr>
          <w:rFonts w:eastAsia="SimSun"/>
          <w:b/>
          <w:sz w:val="20"/>
          <w:lang w:val="en-GB"/>
        </w:rPr>
        <w:t xml:space="preserve">– Process for deriving </w:t>
      </w:r>
      <w:r w:rsidRPr="009822AD">
        <w:rPr>
          <w:rFonts w:eastAsia="SimSun"/>
          <w:b/>
          <w:sz w:val="20"/>
          <w:lang w:val="en-CA"/>
        </w:rPr>
        <w:t>sample values in the filtered output sample arrays FilteredYPic, FilteredCbPic, and FilteredCrPic from the output tensors outputTensor</w:t>
      </w:r>
      <w:r w:rsidRPr="009822AD">
        <w:rPr>
          <w:rFonts w:eastAsia="SimSun"/>
          <w:b/>
          <w:sz w:val="20"/>
          <w:lang w:val="en-GB"/>
        </w:rPr>
        <w:t xml:space="preserve"> for </w:t>
      </w:r>
      <w:r w:rsidRPr="009822AD" w:rsidDel="003C51E6">
        <w:rPr>
          <w:rFonts w:eastAsia="SimSun"/>
          <w:b/>
          <w:sz w:val="20"/>
        </w:rPr>
        <w:t>a</w:t>
      </w:r>
      <w:r w:rsidRPr="009822AD">
        <w:rPr>
          <w:rFonts w:eastAsia="SimSun"/>
          <w:b/>
          <w:sz w:val="20"/>
        </w:rPr>
        <w:t xml:space="preserve"> given vertical sample coordinate cTop and a horizontal sample coordinate cLeft specifying the top-left sample location for the patch of samples included in the input tensors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
        <w:gridCol w:w="8263"/>
      </w:tblGrid>
      <w:tr w:rsidR="009822AD" w:rsidRPr="009822AD" w14:paraId="44A98B08" w14:textId="77777777" w:rsidTr="007C3E32">
        <w:trPr>
          <w:jc w:val="center"/>
        </w:trPr>
        <w:tc>
          <w:tcPr>
            <w:tcW w:w="1087" w:type="dxa"/>
          </w:tcPr>
          <w:p w14:paraId="7698DC66" w14:textId="77777777" w:rsidR="009822AD" w:rsidRPr="009822AD" w:rsidRDefault="009822AD" w:rsidP="009822AD">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rFonts w:eastAsia="SimSun"/>
                <w:b/>
                <w:sz w:val="18"/>
                <w:lang w:val="en-GB"/>
              </w:rPr>
            </w:pPr>
            <w:r w:rsidRPr="009822AD">
              <w:rPr>
                <w:rFonts w:eastAsia="SimSun"/>
                <w:b/>
                <w:sz w:val="18"/>
                <w:lang w:val="en-GB"/>
              </w:rPr>
              <w:t>nnpfc_out_</w:t>
            </w:r>
            <w:r w:rsidRPr="009822AD">
              <w:rPr>
                <w:rFonts w:eastAsia="SimSun"/>
                <w:b/>
                <w:sz w:val="18"/>
                <w:lang w:val="en-GB"/>
              </w:rPr>
              <w:br/>
              <w:t>order_idc</w:t>
            </w:r>
          </w:p>
        </w:tc>
        <w:tc>
          <w:tcPr>
            <w:tcW w:w="8263" w:type="dxa"/>
          </w:tcPr>
          <w:p w14:paraId="614C3C13" w14:textId="77777777" w:rsidR="009822AD" w:rsidRPr="009822AD" w:rsidRDefault="009822AD" w:rsidP="009822AD">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eastAsia="SimSun"/>
                <w:b/>
                <w:sz w:val="18"/>
                <w:lang w:val="en-GB"/>
              </w:rPr>
            </w:pPr>
            <w:r w:rsidRPr="009822AD">
              <w:rPr>
                <w:rFonts w:eastAsia="SimSun"/>
                <w:b/>
                <w:sz w:val="18"/>
                <w:lang w:val="en-GB"/>
              </w:rPr>
              <w:t>Process StoreOutputTensors( ) for deriving sample values in the filtered picture from the output tensors</w:t>
            </w:r>
          </w:p>
        </w:tc>
      </w:tr>
      <w:tr w:rsidR="009822AD" w:rsidRPr="009822AD" w14:paraId="13FE8691" w14:textId="77777777" w:rsidTr="007C3E32">
        <w:trPr>
          <w:jc w:val="center"/>
        </w:trPr>
        <w:tc>
          <w:tcPr>
            <w:tcW w:w="1087" w:type="dxa"/>
          </w:tcPr>
          <w:p w14:paraId="37477B7D"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18"/>
                <w:szCs w:val="22"/>
                <w:lang w:val="en-GB"/>
              </w:rPr>
            </w:pPr>
            <w:r w:rsidRPr="009822AD">
              <w:rPr>
                <w:rFonts w:eastAsia="SimSun"/>
                <w:sz w:val="18"/>
                <w:lang w:val="en-GB"/>
              </w:rPr>
              <w:t>0</w:t>
            </w:r>
          </w:p>
        </w:tc>
        <w:tc>
          <w:tcPr>
            <w:tcW w:w="8263" w:type="dxa"/>
          </w:tcPr>
          <w:p w14:paraId="4C592C1F" w14:textId="2C268B0A" w:rsidR="009822AD" w:rsidRPr="009822AD" w:rsidRDefault="009822AD" w:rsidP="009822AD">
            <w:pPr>
              <w:tabs>
                <w:tab w:val="clear" w:pos="360"/>
                <w:tab w:val="clear" w:pos="1080"/>
                <w:tab w:val="clear" w:pos="1440"/>
                <w:tab w:val="clear" w:pos="1800"/>
                <w:tab w:val="left" w:pos="142"/>
                <w:tab w:val="left" w:pos="284"/>
                <w:tab w:val="left" w:pos="426"/>
                <w:tab w:val="left" w:pos="567"/>
              </w:tabs>
              <w:spacing w:before="0"/>
              <w:rPr>
                <w:rFonts w:eastAsia="SimSun"/>
                <w:sz w:val="18"/>
                <w:szCs w:val="22"/>
                <w:lang w:val="en-GB"/>
              </w:rPr>
            </w:pPr>
            <w:r w:rsidRPr="009822AD">
              <w:rPr>
                <w:rFonts w:eastAsiaTheme="minorEastAsia"/>
                <w:noProof/>
                <w:sz w:val="18"/>
                <w:szCs w:val="18"/>
              </w:rPr>
              <w:t>for( yP = 0; yP &lt; outPatchHeight; yP++)</w:t>
            </w:r>
            <w:r w:rsidRPr="009822AD">
              <w:rPr>
                <w:rFonts w:eastAsiaTheme="minorEastAsia"/>
                <w:sz w:val="18"/>
                <w:szCs w:val="18"/>
              </w:rPr>
              <w:br/>
            </w:r>
            <w:r w:rsidRPr="009822AD">
              <w:rPr>
                <w:rFonts w:eastAsiaTheme="minorEastAsia"/>
                <w:sz w:val="18"/>
                <w:szCs w:val="18"/>
              </w:rPr>
              <w:tab/>
            </w:r>
            <w:r w:rsidRPr="009822AD">
              <w:rPr>
                <w:rFonts w:eastAsiaTheme="minorEastAsia"/>
                <w:noProof/>
                <w:sz w:val="18"/>
                <w:szCs w:val="18"/>
              </w:rPr>
              <w:t>for( xP = 0; xP &lt; outPatchWidth; xP++ )</w:t>
            </w:r>
            <w:r w:rsidR="00114256">
              <w:rPr>
                <w:rFonts w:eastAsiaTheme="minorEastAsia"/>
                <w:noProof/>
                <w:sz w:val="18"/>
                <w:szCs w:val="18"/>
              </w:rPr>
              <w:t xml:space="preserve"> {</w:t>
            </w:r>
            <w:r w:rsidRPr="009822AD">
              <w:rPr>
                <w:rFonts w:eastAsiaTheme="minorEastAsia"/>
                <w:noProof/>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noProof/>
                <w:sz w:val="18"/>
                <w:szCs w:val="18"/>
              </w:rPr>
              <w:t xml:space="preserve">yY = cTop </w:t>
            </w:r>
            <w:r w:rsidRPr="009822AD">
              <w:rPr>
                <w:rFonts w:eastAsiaTheme="minorEastAsia"/>
                <w:sz w:val="18"/>
                <w:szCs w:val="18"/>
                <w:lang w:val="en-GB" w:eastAsia="ja-JP"/>
              </w:rPr>
              <w:t xml:space="preserve">* outPatchHeight / inpPatchHeight </w:t>
            </w:r>
            <w:r w:rsidRPr="009822AD">
              <w:rPr>
                <w:rFonts w:eastAsiaTheme="minorEastAsia"/>
                <w:noProof/>
                <w:sz w:val="18"/>
                <w:szCs w:val="18"/>
              </w:rPr>
              <w:t>+ yP</w:t>
            </w:r>
            <w:r w:rsidRPr="009822AD">
              <w:rPr>
                <w:rFonts w:eastAsiaTheme="minorEastAsia"/>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noProof/>
                <w:sz w:val="18"/>
                <w:szCs w:val="18"/>
              </w:rPr>
              <w:t xml:space="preserve">xY = cLeft </w:t>
            </w:r>
            <w:r w:rsidRPr="009822AD">
              <w:rPr>
                <w:rFonts w:eastAsiaTheme="minorEastAsia"/>
                <w:sz w:val="18"/>
                <w:szCs w:val="18"/>
                <w:lang w:val="en-GB" w:eastAsia="ja-JP"/>
              </w:rPr>
              <w:t xml:space="preserve">* outPatchWidth / inpPatchWidth </w:t>
            </w:r>
            <w:r w:rsidRPr="009822AD">
              <w:rPr>
                <w:rFonts w:eastAsiaTheme="minorEastAsia"/>
                <w:noProof/>
                <w:sz w:val="18"/>
                <w:szCs w:val="18"/>
              </w:rPr>
              <w:t>+ xP</w:t>
            </w:r>
            <w:r w:rsidRPr="009822AD">
              <w:rPr>
                <w:rFonts w:eastAsiaTheme="minorEastAsia"/>
                <w:sz w:val="18"/>
                <w:szCs w:val="18"/>
              </w:rPr>
              <w:br/>
            </w:r>
            <w:r w:rsidRPr="009822AD">
              <w:rPr>
                <w:rFonts w:eastAsiaTheme="minorEastAsia"/>
                <w:sz w:val="18"/>
                <w:szCs w:val="18"/>
              </w:rPr>
              <w:tab/>
            </w:r>
            <w:r w:rsidRPr="009822AD">
              <w:rPr>
                <w:rFonts w:eastAsiaTheme="minorEastAsia"/>
                <w:sz w:val="18"/>
                <w:szCs w:val="18"/>
              </w:rPr>
              <w:tab/>
              <w:t xml:space="preserve">if ( yY &lt; nnpfc_pic_height_in_luma_samples </w:t>
            </w:r>
            <w:r w:rsidR="00114256">
              <w:rPr>
                <w:rFonts w:eastAsiaTheme="minorEastAsia"/>
                <w:sz w:val="18"/>
                <w:szCs w:val="18"/>
              </w:rPr>
              <w:t xml:space="preserve"> </w:t>
            </w:r>
            <w:r w:rsidRPr="009822AD">
              <w:rPr>
                <w:rFonts w:eastAsiaTheme="minorEastAsia"/>
                <w:sz w:val="18"/>
                <w:szCs w:val="18"/>
              </w:rPr>
              <w:t xml:space="preserve">&amp;&amp; </w:t>
            </w:r>
            <w:r w:rsidR="00114256">
              <w:rPr>
                <w:rFonts w:eastAsiaTheme="minorEastAsia"/>
                <w:sz w:val="18"/>
                <w:szCs w:val="18"/>
              </w:rPr>
              <w:t xml:space="preserve"> </w:t>
            </w:r>
            <w:r w:rsidRPr="009822AD">
              <w:rPr>
                <w:rFonts w:eastAsiaTheme="minorEastAsia"/>
                <w:sz w:val="18"/>
                <w:szCs w:val="18"/>
              </w:rPr>
              <w:t>xY &lt; nnpfc_pic_width_in_luma_samples )</w:t>
            </w:r>
            <w:r w:rsidRPr="009822AD">
              <w:rPr>
                <w:rFonts w:eastAsiaTheme="minorEastAsia"/>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t xml:space="preserve">if( </w:t>
            </w:r>
            <w:r w:rsidRPr="009822AD">
              <w:rPr>
                <w:rFonts w:eastAsiaTheme="minorEastAsia"/>
                <w:sz w:val="18"/>
                <w:szCs w:val="18"/>
                <w:lang w:val="en-CA"/>
              </w:rPr>
              <w:t>nnpfc_component_last_flag  = =  0 )</w:t>
            </w:r>
            <w:r w:rsidRPr="009822AD">
              <w:rPr>
                <w:rFonts w:eastAsiaTheme="minorEastAsia"/>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t>FilteredYPic[yY ][ xY ] = OutY( output</w:t>
            </w:r>
            <w:r w:rsidRPr="009822AD">
              <w:rPr>
                <w:rFonts w:eastAsiaTheme="minorEastAsia"/>
                <w:noProof/>
                <w:sz w:val="18"/>
                <w:szCs w:val="18"/>
              </w:rPr>
              <w:t>Tensor[ 0 ][ 0 ][ yP ][ xP ] )</w:t>
            </w:r>
            <w:r w:rsidRPr="009822AD">
              <w:rPr>
                <w:rFonts w:eastAsiaTheme="minorEastAsia"/>
                <w:noProof/>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t>else</w:t>
            </w:r>
            <w:r w:rsidRPr="009822AD">
              <w:rPr>
                <w:rFonts w:eastAsiaTheme="minorEastAsia"/>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t>FilteredYPic[ yY ][ xY ] = OutY( output</w:t>
            </w:r>
            <w:r w:rsidRPr="009822AD">
              <w:rPr>
                <w:rFonts w:eastAsiaTheme="minorEastAsia"/>
                <w:noProof/>
                <w:sz w:val="18"/>
                <w:szCs w:val="18"/>
              </w:rPr>
              <w:t>Tensor[ 0 ][ yP ][ xP ][ 0 ] )</w:t>
            </w:r>
            <w:r w:rsidR="00114256">
              <w:rPr>
                <w:rFonts w:eastAsiaTheme="minorEastAsia"/>
                <w:noProof/>
                <w:sz w:val="18"/>
                <w:szCs w:val="18"/>
              </w:rPr>
              <w:br/>
            </w:r>
            <w:r w:rsidR="00114256">
              <w:rPr>
                <w:rFonts w:eastAsiaTheme="minorEastAsia"/>
                <w:noProof/>
                <w:sz w:val="18"/>
                <w:szCs w:val="18"/>
              </w:rPr>
              <w:tab/>
              <w:t>}</w:t>
            </w:r>
          </w:p>
        </w:tc>
      </w:tr>
      <w:tr w:rsidR="009822AD" w:rsidRPr="009822AD" w14:paraId="1F9B056B" w14:textId="77777777" w:rsidTr="007C3E32">
        <w:trPr>
          <w:jc w:val="center"/>
        </w:trPr>
        <w:tc>
          <w:tcPr>
            <w:tcW w:w="1087" w:type="dxa"/>
          </w:tcPr>
          <w:p w14:paraId="267D3255"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18"/>
                <w:lang w:val="en-GB"/>
              </w:rPr>
            </w:pPr>
            <w:r w:rsidRPr="009822AD">
              <w:rPr>
                <w:rFonts w:eastAsia="SimSun"/>
                <w:sz w:val="18"/>
                <w:lang w:val="en-GB"/>
              </w:rPr>
              <w:t>1</w:t>
            </w:r>
          </w:p>
        </w:tc>
        <w:tc>
          <w:tcPr>
            <w:tcW w:w="8263" w:type="dxa"/>
          </w:tcPr>
          <w:p w14:paraId="4D2500C3" w14:textId="72543C1A" w:rsidR="009822AD" w:rsidRPr="009822AD" w:rsidRDefault="009822AD" w:rsidP="00114256">
            <w:pPr>
              <w:tabs>
                <w:tab w:val="clear" w:pos="360"/>
                <w:tab w:val="clear" w:pos="1080"/>
                <w:tab w:val="clear" w:pos="1440"/>
                <w:tab w:val="clear" w:pos="1800"/>
                <w:tab w:val="left" w:pos="142"/>
                <w:tab w:val="left" w:pos="284"/>
                <w:tab w:val="left" w:pos="426"/>
                <w:tab w:val="left" w:pos="567"/>
              </w:tabs>
              <w:spacing w:before="0"/>
              <w:rPr>
                <w:rFonts w:eastAsiaTheme="minorEastAsia"/>
                <w:noProof/>
                <w:sz w:val="18"/>
                <w:szCs w:val="18"/>
              </w:rPr>
            </w:pPr>
            <w:r w:rsidRPr="009822AD">
              <w:rPr>
                <w:rFonts w:eastAsiaTheme="minorEastAsia"/>
                <w:noProof/>
                <w:sz w:val="18"/>
                <w:szCs w:val="18"/>
              </w:rPr>
              <w:t>for( yP = 0; yP &lt; outPatchCHeight; yP++)</w:t>
            </w:r>
            <w:r w:rsidRPr="009822AD">
              <w:rPr>
                <w:rFonts w:eastAsiaTheme="minorEastAsia"/>
                <w:sz w:val="18"/>
                <w:szCs w:val="18"/>
              </w:rPr>
              <w:br/>
            </w:r>
            <w:r w:rsidRPr="009822AD">
              <w:rPr>
                <w:rFonts w:eastAsiaTheme="minorEastAsia"/>
                <w:sz w:val="18"/>
                <w:szCs w:val="18"/>
              </w:rPr>
              <w:tab/>
            </w:r>
            <w:r w:rsidRPr="009822AD">
              <w:rPr>
                <w:rFonts w:eastAsiaTheme="minorEastAsia"/>
                <w:noProof/>
                <w:sz w:val="18"/>
                <w:szCs w:val="18"/>
              </w:rPr>
              <w:t>for( xP = 0; xP &lt; outPatchCWidth; xP++ ) {</w:t>
            </w:r>
            <w:r w:rsidRPr="009822AD">
              <w:rPr>
                <w:rFonts w:eastAsiaTheme="minorEastAsia"/>
                <w:noProof/>
                <w:sz w:val="18"/>
                <w:szCs w:val="18"/>
              </w:rPr>
              <w:br/>
            </w:r>
            <w:r w:rsidRPr="009822AD">
              <w:rPr>
                <w:rFonts w:eastAsiaTheme="minorEastAsia"/>
                <w:sz w:val="18"/>
                <w:szCs w:val="18"/>
              </w:rPr>
              <w:tab/>
            </w:r>
            <w:r w:rsidRPr="009822AD">
              <w:rPr>
                <w:rFonts w:eastAsiaTheme="minorEastAsia"/>
                <w:sz w:val="18"/>
                <w:szCs w:val="18"/>
              </w:rPr>
              <w:tab/>
              <w:t>xSrc = cLeft * horCScaling + xP</w:t>
            </w:r>
            <w:r w:rsidRPr="009822AD">
              <w:rPr>
                <w:rFonts w:eastAsiaTheme="minorEastAsia"/>
                <w:sz w:val="18"/>
                <w:szCs w:val="18"/>
              </w:rPr>
              <w:br/>
            </w:r>
            <w:r w:rsidRPr="009822AD">
              <w:rPr>
                <w:rFonts w:eastAsiaTheme="minorEastAsia"/>
                <w:sz w:val="18"/>
                <w:szCs w:val="18"/>
              </w:rPr>
              <w:tab/>
            </w:r>
            <w:r w:rsidRPr="009822AD">
              <w:rPr>
                <w:rFonts w:eastAsiaTheme="minorEastAsia"/>
                <w:sz w:val="18"/>
                <w:szCs w:val="18"/>
              </w:rPr>
              <w:tab/>
              <w:t>ySrc = cTop * verCScaling + yP</w:t>
            </w:r>
            <w:r w:rsidRPr="009822AD">
              <w:rPr>
                <w:rFonts w:eastAsiaTheme="minorEastAsia"/>
                <w:sz w:val="18"/>
                <w:szCs w:val="18"/>
              </w:rPr>
              <w:br/>
            </w:r>
            <w:r w:rsidRPr="009822AD">
              <w:rPr>
                <w:rFonts w:eastAsiaTheme="minorEastAsia"/>
                <w:sz w:val="18"/>
                <w:szCs w:val="18"/>
              </w:rPr>
              <w:tab/>
            </w:r>
            <w:r w:rsidRPr="009822AD">
              <w:rPr>
                <w:rFonts w:eastAsiaTheme="minorEastAsia"/>
                <w:sz w:val="18"/>
                <w:szCs w:val="18"/>
              </w:rPr>
              <w:tab/>
              <w:t>if ( ySrc &lt; nnpfc_pic_height_in_luma_samples / outSubHeightC  &amp;&amp;</w:t>
            </w:r>
            <w:r w:rsidRPr="009822AD">
              <w:rPr>
                <w:rFonts w:eastAsiaTheme="minorEastAsia"/>
                <w:sz w:val="18"/>
                <w:szCs w:val="18"/>
              </w:rPr>
              <w:br/>
            </w:r>
            <w:r w:rsidRPr="009822AD">
              <w:rPr>
                <w:rFonts w:eastAsiaTheme="minorEastAsia"/>
                <w:sz w:val="18"/>
                <w:szCs w:val="18"/>
              </w:rPr>
              <w:tab/>
            </w:r>
            <w:r w:rsidRPr="009822AD">
              <w:rPr>
                <w:rFonts w:eastAsiaTheme="minorEastAsia"/>
                <w:sz w:val="18"/>
                <w:szCs w:val="18"/>
              </w:rPr>
              <w:tab/>
            </w:r>
            <w:r w:rsidR="00114256">
              <w:rPr>
                <w:rFonts w:eastAsiaTheme="minorEastAsia"/>
                <w:sz w:val="18"/>
                <w:szCs w:val="18"/>
              </w:rPr>
              <w:tab/>
            </w:r>
            <w:r w:rsidR="00114256">
              <w:rPr>
                <w:rFonts w:eastAsiaTheme="minorEastAsia"/>
                <w:sz w:val="18"/>
                <w:szCs w:val="18"/>
              </w:rPr>
              <w:tab/>
            </w:r>
            <w:r w:rsidRPr="009822AD">
              <w:rPr>
                <w:rFonts w:eastAsiaTheme="minorEastAsia"/>
                <w:sz w:val="18"/>
                <w:szCs w:val="18"/>
              </w:rPr>
              <w:t>xSrc &lt; nnpfc_pic_width_in_luma_samples / outSubWidthC )</w:t>
            </w:r>
            <w:r w:rsidRPr="009822AD">
              <w:rPr>
                <w:rFonts w:eastAsiaTheme="minorEastAsia"/>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t xml:space="preserve">if( </w:t>
            </w:r>
            <w:r w:rsidRPr="009822AD">
              <w:rPr>
                <w:rFonts w:eastAsiaTheme="minorEastAsia"/>
                <w:sz w:val="18"/>
                <w:szCs w:val="18"/>
                <w:lang w:val="en-CA"/>
              </w:rPr>
              <w:t>nnpfc_component_last_flag  = =  0 ) {</w:t>
            </w:r>
            <w:r w:rsidRPr="009822AD">
              <w:rPr>
                <w:rFonts w:eastAsiaTheme="minorEastAsia"/>
                <w:sz w:val="18"/>
                <w:szCs w:val="18"/>
              </w:rPr>
              <w:br/>
            </w:r>
            <w:r w:rsidRPr="009822AD">
              <w:rPr>
                <w:rFonts w:eastAsiaTheme="minorEastAsia"/>
                <w:sz w:val="18"/>
                <w:szCs w:val="18"/>
              </w:rPr>
              <w:tab/>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t xml:space="preserve">FilteredCbPic[ </w:t>
            </w:r>
            <w:r w:rsidRPr="009822AD">
              <w:rPr>
                <w:rFonts w:eastAsiaTheme="minorEastAsia"/>
                <w:sz w:val="18"/>
                <w:szCs w:val="18"/>
              </w:rPr>
              <w:t xml:space="preserve">ySrc </w:t>
            </w:r>
            <w:r w:rsidRPr="009822AD">
              <w:rPr>
                <w:rFonts w:eastAsiaTheme="minorEastAsia"/>
                <w:noProof/>
                <w:sz w:val="18"/>
                <w:szCs w:val="18"/>
              </w:rPr>
              <w:t xml:space="preserve">][ </w:t>
            </w:r>
            <w:r w:rsidRPr="009822AD">
              <w:rPr>
                <w:rFonts w:eastAsiaTheme="minorEastAsia"/>
                <w:sz w:val="18"/>
                <w:szCs w:val="18"/>
              </w:rPr>
              <w:t xml:space="preserve">xSrc </w:t>
            </w:r>
            <w:r w:rsidRPr="009822AD">
              <w:rPr>
                <w:rFonts w:eastAsiaTheme="minorEastAsia"/>
                <w:noProof/>
                <w:sz w:val="18"/>
                <w:szCs w:val="18"/>
              </w:rPr>
              <w:t>] = OutC( outputTensor[ 0 ][ 0 ][ yP ][ xP ] )</w:t>
            </w:r>
            <w:r w:rsidR="00114256">
              <w:rPr>
                <w:rFonts w:eastAsiaTheme="minorEastAsia"/>
                <w:noProof/>
                <w:sz w:val="18"/>
                <w:szCs w:val="18"/>
              </w:rPr>
              <w:br/>
            </w:r>
            <w:r w:rsidRPr="009822AD">
              <w:rPr>
                <w:rFonts w:eastAsiaTheme="minorEastAsia"/>
                <w:sz w:val="18"/>
                <w:szCs w:val="18"/>
              </w:rPr>
              <w:tab/>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t xml:space="preserve">FilteredCrPic[ </w:t>
            </w:r>
            <w:r w:rsidRPr="009822AD">
              <w:rPr>
                <w:rFonts w:eastAsiaTheme="minorEastAsia"/>
                <w:sz w:val="18"/>
                <w:szCs w:val="18"/>
              </w:rPr>
              <w:t xml:space="preserve">ySrc </w:t>
            </w:r>
            <w:r w:rsidRPr="009822AD">
              <w:rPr>
                <w:rFonts w:eastAsiaTheme="minorEastAsia"/>
                <w:noProof/>
                <w:sz w:val="18"/>
                <w:szCs w:val="18"/>
              </w:rPr>
              <w:t xml:space="preserve">][ </w:t>
            </w:r>
            <w:r w:rsidRPr="009822AD">
              <w:rPr>
                <w:rFonts w:eastAsiaTheme="minorEastAsia"/>
                <w:sz w:val="18"/>
                <w:szCs w:val="18"/>
              </w:rPr>
              <w:t xml:space="preserve">xSrc </w:t>
            </w:r>
            <w:r w:rsidRPr="009822AD">
              <w:rPr>
                <w:rFonts w:eastAsiaTheme="minorEastAsia"/>
                <w:noProof/>
                <w:sz w:val="18"/>
                <w:szCs w:val="18"/>
              </w:rPr>
              <w:t>] = OutC( outputTensor[ 0 ][ 1 ][ yP ][ xP ] )</w:t>
            </w:r>
            <w:r w:rsidRPr="009822AD">
              <w:rPr>
                <w:rFonts w:eastAsiaTheme="minorEastAsia"/>
                <w:noProof/>
                <w:sz w:val="18"/>
                <w:szCs w:val="18"/>
              </w:rPr>
              <w:br/>
            </w:r>
            <w:r w:rsidRPr="009822AD">
              <w:rPr>
                <w:rFonts w:eastAsiaTheme="minorEastAsia"/>
                <w:sz w:val="18"/>
                <w:szCs w:val="18"/>
              </w:rPr>
              <w:tab/>
            </w:r>
            <w:r w:rsidRPr="009822AD">
              <w:rPr>
                <w:rFonts w:eastAsiaTheme="minorEastAsia"/>
                <w:noProof/>
                <w:sz w:val="18"/>
                <w:szCs w:val="18"/>
              </w:rPr>
              <w:tab/>
            </w:r>
            <w:r w:rsidRPr="009822AD">
              <w:rPr>
                <w:rFonts w:eastAsiaTheme="minorEastAsia"/>
                <w:noProof/>
                <w:sz w:val="18"/>
                <w:szCs w:val="18"/>
              </w:rPr>
              <w:tab/>
              <w:t>} else {</w:t>
            </w:r>
            <w:r w:rsidR="00114256">
              <w:rPr>
                <w:rFonts w:eastAsiaTheme="minorEastAsia"/>
                <w:noProof/>
                <w:sz w:val="18"/>
                <w:szCs w:val="18"/>
              </w:rPr>
              <w:br/>
            </w:r>
            <w:r w:rsidRPr="009822AD">
              <w:rPr>
                <w:rFonts w:eastAsiaTheme="minorEastAsia"/>
                <w:sz w:val="18"/>
                <w:szCs w:val="18"/>
              </w:rPr>
              <w:tab/>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t xml:space="preserve">FilteredCbPic[ </w:t>
            </w:r>
            <w:r w:rsidRPr="009822AD">
              <w:rPr>
                <w:rFonts w:eastAsiaTheme="minorEastAsia"/>
                <w:sz w:val="18"/>
                <w:szCs w:val="18"/>
              </w:rPr>
              <w:t xml:space="preserve">ySrc </w:t>
            </w:r>
            <w:r w:rsidRPr="009822AD">
              <w:rPr>
                <w:rFonts w:eastAsiaTheme="minorEastAsia"/>
                <w:noProof/>
                <w:sz w:val="18"/>
                <w:szCs w:val="18"/>
              </w:rPr>
              <w:t xml:space="preserve">][ </w:t>
            </w:r>
            <w:r w:rsidRPr="009822AD">
              <w:rPr>
                <w:rFonts w:eastAsiaTheme="minorEastAsia"/>
                <w:sz w:val="18"/>
                <w:szCs w:val="18"/>
              </w:rPr>
              <w:t xml:space="preserve">xSrc </w:t>
            </w:r>
            <w:r w:rsidRPr="009822AD">
              <w:rPr>
                <w:rFonts w:eastAsiaTheme="minorEastAsia"/>
                <w:noProof/>
                <w:sz w:val="18"/>
                <w:szCs w:val="18"/>
              </w:rPr>
              <w:t>] = OutC( outputTensor[ 0 ][ yP ][ xP ][ 0 ] )</w:t>
            </w:r>
            <w:r w:rsidR="00114256">
              <w:rPr>
                <w:rFonts w:eastAsiaTheme="minorEastAsia"/>
                <w:noProof/>
                <w:sz w:val="18"/>
                <w:szCs w:val="18"/>
              </w:rPr>
              <w:br/>
            </w:r>
            <w:r w:rsidRPr="009822AD">
              <w:rPr>
                <w:rFonts w:eastAsiaTheme="minorEastAsia"/>
                <w:sz w:val="18"/>
                <w:szCs w:val="18"/>
              </w:rPr>
              <w:tab/>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t xml:space="preserve">FilteredCrPic[ </w:t>
            </w:r>
            <w:r w:rsidRPr="009822AD">
              <w:rPr>
                <w:rFonts w:eastAsiaTheme="minorEastAsia"/>
                <w:sz w:val="18"/>
                <w:szCs w:val="18"/>
              </w:rPr>
              <w:t xml:space="preserve">ySrc </w:t>
            </w:r>
            <w:r w:rsidRPr="009822AD">
              <w:rPr>
                <w:rFonts w:eastAsiaTheme="minorEastAsia"/>
                <w:noProof/>
                <w:sz w:val="18"/>
                <w:szCs w:val="18"/>
              </w:rPr>
              <w:t xml:space="preserve">][ </w:t>
            </w:r>
            <w:r w:rsidRPr="009822AD">
              <w:rPr>
                <w:rFonts w:eastAsiaTheme="minorEastAsia"/>
                <w:sz w:val="18"/>
                <w:szCs w:val="18"/>
              </w:rPr>
              <w:t xml:space="preserve">xSrc </w:t>
            </w:r>
            <w:r w:rsidRPr="009822AD">
              <w:rPr>
                <w:rFonts w:eastAsiaTheme="minorEastAsia"/>
                <w:noProof/>
                <w:sz w:val="18"/>
                <w:szCs w:val="18"/>
              </w:rPr>
              <w:t>] = OutC( outputTensor[ 0 ][ yP ][ xP ][ 1 ] )</w:t>
            </w:r>
            <w:r w:rsidRPr="009822AD">
              <w:rPr>
                <w:rFonts w:eastAsiaTheme="minorEastAsia"/>
                <w:noProof/>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t>}</w:t>
            </w:r>
            <w:r w:rsidRPr="009822AD">
              <w:rPr>
                <w:rFonts w:eastAsiaTheme="minorEastAsia"/>
                <w:sz w:val="18"/>
                <w:szCs w:val="18"/>
              </w:rPr>
              <w:br/>
            </w:r>
            <w:r w:rsidRPr="009822AD">
              <w:rPr>
                <w:rFonts w:eastAsiaTheme="minorEastAsia"/>
                <w:sz w:val="18"/>
                <w:szCs w:val="18"/>
              </w:rPr>
              <w:tab/>
            </w:r>
            <w:r w:rsidRPr="009822AD">
              <w:rPr>
                <w:rFonts w:eastAsiaTheme="minorEastAsia"/>
                <w:noProof/>
                <w:sz w:val="18"/>
                <w:szCs w:val="18"/>
              </w:rPr>
              <w:t>}</w:t>
            </w:r>
          </w:p>
        </w:tc>
      </w:tr>
      <w:tr w:rsidR="009822AD" w:rsidRPr="009822AD" w14:paraId="6073151B" w14:textId="77777777" w:rsidTr="007C3E32">
        <w:trPr>
          <w:jc w:val="center"/>
        </w:trPr>
        <w:tc>
          <w:tcPr>
            <w:tcW w:w="1087" w:type="dxa"/>
          </w:tcPr>
          <w:p w14:paraId="192BA5C7"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18"/>
                <w:lang w:val="en-GB"/>
              </w:rPr>
            </w:pPr>
            <w:r w:rsidRPr="009822AD">
              <w:rPr>
                <w:rFonts w:eastAsia="SimSun"/>
                <w:sz w:val="18"/>
                <w:lang w:val="en-GB"/>
              </w:rPr>
              <w:t>2</w:t>
            </w:r>
          </w:p>
        </w:tc>
        <w:tc>
          <w:tcPr>
            <w:tcW w:w="8263" w:type="dxa"/>
          </w:tcPr>
          <w:p w14:paraId="3A8376D8" w14:textId="2AC45E55" w:rsidR="009822AD" w:rsidRPr="009822AD" w:rsidRDefault="009822AD" w:rsidP="009822AD">
            <w:pPr>
              <w:tabs>
                <w:tab w:val="clear" w:pos="360"/>
                <w:tab w:val="clear" w:pos="1080"/>
                <w:tab w:val="clear" w:pos="1440"/>
                <w:tab w:val="clear" w:pos="1800"/>
                <w:tab w:val="left" w:pos="142"/>
                <w:tab w:val="left" w:pos="284"/>
                <w:tab w:val="left" w:pos="426"/>
                <w:tab w:val="left" w:pos="567"/>
              </w:tabs>
              <w:spacing w:before="0"/>
              <w:rPr>
                <w:rFonts w:eastAsiaTheme="minorEastAsia"/>
                <w:noProof/>
                <w:sz w:val="18"/>
                <w:szCs w:val="18"/>
              </w:rPr>
            </w:pPr>
            <w:r w:rsidRPr="009822AD">
              <w:rPr>
                <w:rFonts w:eastAsiaTheme="minorEastAsia"/>
                <w:noProof/>
                <w:sz w:val="18"/>
                <w:szCs w:val="18"/>
              </w:rPr>
              <w:t>for( yP = 0; yP &lt; outPatchHeight; yP++)</w:t>
            </w:r>
            <w:r w:rsidRPr="009822AD">
              <w:rPr>
                <w:rFonts w:eastAsiaTheme="minorEastAsia"/>
                <w:sz w:val="18"/>
                <w:szCs w:val="18"/>
              </w:rPr>
              <w:br/>
            </w:r>
            <w:r w:rsidRPr="009822AD">
              <w:rPr>
                <w:rFonts w:eastAsiaTheme="minorEastAsia"/>
                <w:sz w:val="18"/>
                <w:szCs w:val="18"/>
              </w:rPr>
              <w:tab/>
            </w:r>
            <w:r w:rsidRPr="009822AD">
              <w:rPr>
                <w:rFonts w:eastAsiaTheme="minorEastAsia"/>
                <w:noProof/>
                <w:sz w:val="18"/>
                <w:szCs w:val="18"/>
              </w:rPr>
              <w:t>for( xP = 0; xP &lt; outPatchWidth; xP++ ) {</w:t>
            </w:r>
            <w:r w:rsidRPr="009822AD">
              <w:rPr>
                <w:rFonts w:eastAsiaTheme="minorEastAsia"/>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noProof/>
                <w:sz w:val="18"/>
                <w:szCs w:val="18"/>
              </w:rPr>
              <w:t xml:space="preserve">yY = cTop </w:t>
            </w:r>
            <w:r w:rsidRPr="009822AD">
              <w:rPr>
                <w:rFonts w:eastAsiaTheme="minorEastAsia"/>
                <w:sz w:val="18"/>
                <w:szCs w:val="18"/>
                <w:lang w:val="en-GB" w:eastAsia="ja-JP"/>
              </w:rPr>
              <w:t xml:space="preserve">* outPatchHeight / inpPatchHeight </w:t>
            </w:r>
            <w:r w:rsidRPr="009822AD">
              <w:rPr>
                <w:rFonts w:eastAsiaTheme="minorEastAsia"/>
                <w:noProof/>
                <w:sz w:val="18"/>
                <w:szCs w:val="18"/>
              </w:rPr>
              <w:t>+ yP</w:t>
            </w:r>
            <w:r w:rsidRPr="009822AD">
              <w:rPr>
                <w:rFonts w:eastAsiaTheme="minorEastAsia"/>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noProof/>
                <w:sz w:val="18"/>
                <w:szCs w:val="18"/>
              </w:rPr>
              <w:t xml:space="preserve">xY = cLeft </w:t>
            </w:r>
            <w:r w:rsidRPr="009822AD">
              <w:rPr>
                <w:rFonts w:eastAsiaTheme="minorEastAsia"/>
                <w:sz w:val="18"/>
                <w:szCs w:val="18"/>
                <w:lang w:val="en-GB" w:eastAsia="ja-JP"/>
              </w:rPr>
              <w:t xml:space="preserve">* outPatchWidth / inpPatchWidth </w:t>
            </w:r>
            <w:r w:rsidRPr="009822AD">
              <w:rPr>
                <w:rFonts w:eastAsiaTheme="minorEastAsia"/>
                <w:noProof/>
                <w:sz w:val="18"/>
                <w:szCs w:val="18"/>
              </w:rPr>
              <w:t>+ xP</w:t>
            </w:r>
            <w:r w:rsidRPr="009822AD">
              <w:rPr>
                <w:rFonts w:eastAsiaTheme="minorEastAsia"/>
                <w:sz w:val="18"/>
                <w:szCs w:val="18"/>
              </w:rPr>
              <w:br/>
            </w:r>
            <w:r w:rsidRPr="009822AD">
              <w:rPr>
                <w:rFonts w:eastAsiaTheme="minorEastAsia"/>
                <w:color w:val="000000" w:themeColor="text1"/>
                <w:sz w:val="18"/>
                <w:szCs w:val="18"/>
                <w:lang w:val="en-GB" w:eastAsia="ja-JP"/>
              </w:rPr>
              <w:tab/>
            </w:r>
            <w:r w:rsidRPr="009822AD">
              <w:rPr>
                <w:rFonts w:eastAsiaTheme="minorEastAsia"/>
                <w:color w:val="000000" w:themeColor="text1"/>
                <w:sz w:val="18"/>
                <w:szCs w:val="18"/>
                <w:lang w:val="en-GB" w:eastAsia="ja-JP"/>
              </w:rPr>
              <w:tab/>
              <w:t xml:space="preserve">yC = yY / outSubHeightC </w:t>
            </w:r>
            <w:r w:rsidRPr="009822AD">
              <w:rPr>
                <w:rFonts w:eastAsiaTheme="minorEastAsia"/>
                <w:color w:val="000000" w:themeColor="text1"/>
                <w:sz w:val="20"/>
                <w:lang w:val="en-CA" w:eastAsia="ja-JP"/>
              </w:rPr>
              <w:br/>
            </w:r>
            <w:r w:rsidRPr="009822AD">
              <w:rPr>
                <w:rFonts w:eastAsiaTheme="minorEastAsia"/>
                <w:color w:val="000000" w:themeColor="text1"/>
                <w:sz w:val="18"/>
                <w:szCs w:val="18"/>
                <w:lang w:val="en-GB" w:eastAsia="ja-JP"/>
              </w:rPr>
              <w:tab/>
            </w:r>
            <w:r w:rsidRPr="009822AD">
              <w:rPr>
                <w:rFonts w:eastAsiaTheme="minorEastAsia"/>
                <w:color w:val="000000" w:themeColor="text1"/>
                <w:sz w:val="18"/>
                <w:szCs w:val="18"/>
                <w:lang w:val="en-GB" w:eastAsia="ja-JP"/>
              </w:rPr>
              <w:tab/>
              <w:t xml:space="preserve">xC = xY / outSubWidthC </w:t>
            </w:r>
            <w:r w:rsidRPr="009822AD">
              <w:rPr>
                <w:rFonts w:eastAsiaTheme="minorEastAsia"/>
                <w:color w:val="000000" w:themeColor="text1"/>
                <w:sz w:val="20"/>
                <w:lang w:val="en-CA" w:eastAsia="ja-JP"/>
              </w:rPr>
              <w:br/>
            </w:r>
            <w:r w:rsidRPr="009822AD">
              <w:rPr>
                <w:rFonts w:eastAsiaTheme="minorEastAsia"/>
                <w:color w:val="000000" w:themeColor="text1"/>
                <w:sz w:val="18"/>
                <w:szCs w:val="18"/>
                <w:lang w:val="en-GB" w:eastAsia="ja-JP"/>
              </w:rPr>
              <w:tab/>
            </w:r>
            <w:r w:rsidRPr="009822AD">
              <w:rPr>
                <w:rFonts w:eastAsiaTheme="minorEastAsia"/>
                <w:color w:val="000000" w:themeColor="text1"/>
                <w:sz w:val="18"/>
                <w:szCs w:val="18"/>
                <w:lang w:val="en-GB" w:eastAsia="ja-JP"/>
              </w:rPr>
              <w:tab/>
              <w:t>yPc = ( yP / outSubHeightC ) * outSubHeightC</w:t>
            </w:r>
            <w:r w:rsidRPr="009822AD">
              <w:rPr>
                <w:rFonts w:eastAsiaTheme="minorEastAsia"/>
                <w:color w:val="000000" w:themeColor="text1"/>
                <w:sz w:val="18"/>
                <w:szCs w:val="18"/>
                <w:lang w:val="en-CA" w:eastAsia="ja-JP"/>
              </w:rPr>
              <w:br/>
            </w:r>
            <w:r w:rsidRPr="009822AD">
              <w:rPr>
                <w:rFonts w:eastAsiaTheme="minorEastAsia"/>
                <w:color w:val="000000" w:themeColor="text1"/>
                <w:sz w:val="18"/>
                <w:szCs w:val="18"/>
                <w:lang w:val="en-GB" w:eastAsia="ja-JP"/>
              </w:rPr>
              <w:tab/>
            </w:r>
            <w:r w:rsidRPr="009822AD">
              <w:rPr>
                <w:rFonts w:eastAsiaTheme="minorEastAsia"/>
                <w:color w:val="000000" w:themeColor="text1"/>
                <w:sz w:val="18"/>
                <w:szCs w:val="18"/>
                <w:lang w:val="en-GB" w:eastAsia="ja-JP"/>
              </w:rPr>
              <w:tab/>
              <w:t>xPc = ( xP / outSubWidthC</w:t>
            </w:r>
            <w:r w:rsidRPr="009822AD">
              <w:rPr>
                <w:rFonts w:eastAsiaTheme="minorEastAsia"/>
                <w:color w:val="000000" w:themeColor="text1"/>
                <w:sz w:val="18"/>
                <w:szCs w:val="18"/>
                <w:lang w:val="en-CA" w:eastAsia="ja-JP"/>
              </w:rPr>
              <w:t xml:space="preserve"> ) * out</w:t>
            </w:r>
            <w:r w:rsidRPr="009822AD">
              <w:rPr>
                <w:rFonts w:eastAsiaTheme="minorEastAsia"/>
                <w:color w:val="000000" w:themeColor="text1"/>
                <w:sz w:val="18"/>
                <w:szCs w:val="18"/>
                <w:lang w:val="en-GB" w:eastAsia="ja-JP"/>
              </w:rPr>
              <w:t>SubWidthC</w:t>
            </w:r>
            <w:r w:rsidRPr="009822AD">
              <w:rPr>
                <w:rFonts w:eastAsiaTheme="minorEastAsia"/>
                <w:color w:val="000000" w:themeColor="text1"/>
                <w:sz w:val="18"/>
                <w:szCs w:val="18"/>
                <w:lang w:val="en-CA" w:eastAsia="ja-JP"/>
              </w:rPr>
              <w:br/>
            </w:r>
            <w:r w:rsidRPr="009822AD">
              <w:rPr>
                <w:rFonts w:eastAsiaTheme="minorEastAsia"/>
                <w:sz w:val="18"/>
                <w:szCs w:val="18"/>
              </w:rPr>
              <w:tab/>
            </w:r>
            <w:r w:rsidRPr="009822AD">
              <w:rPr>
                <w:rFonts w:eastAsiaTheme="minorEastAsia"/>
                <w:sz w:val="18"/>
                <w:szCs w:val="18"/>
              </w:rPr>
              <w:tab/>
              <w:t>if ( yY &lt; nnpfc_pic_height_in_luma_samples &amp;&amp; xY &lt; nnpfc_pic_width_in_luma_samples)</w:t>
            </w:r>
            <w:r w:rsidRPr="009822AD">
              <w:rPr>
                <w:rFonts w:eastAsiaTheme="minorEastAsia"/>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t xml:space="preserve">if( </w:t>
            </w:r>
            <w:r w:rsidRPr="009822AD">
              <w:rPr>
                <w:rFonts w:eastAsiaTheme="minorEastAsia"/>
                <w:sz w:val="18"/>
                <w:szCs w:val="18"/>
                <w:lang w:val="en-CA"/>
              </w:rPr>
              <w:t>nnpfc_component_last_flag  = =  0 ) {</w:t>
            </w:r>
            <w:r w:rsidRPr="009822AD">
              <w:rPr>
                <w:rFonts w:eastAsiaTheme="minorEastAsia"/>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r>
            <w:r w:rsidRPr="009822AD">
              <w:rPr>
                <w:rFonts w:eastAsiaTheme="minorEastAsia"/>
                <w:noProof/>
                <w:sz w:val="18"/>
                <w:szCs w:val="18"/>
              </w:rPr>
              <w:t>FilteredYPic[ yY ][ xY ] = OutY( outputTensor[ 0 ][ 0 ][ yP ][ xP ] )</w:t>
            </w:r>
            <w:r w:rsidRPr="009822AD">
              <w:rPr>
                <w:rFonts w:eastAsiaTheme="minorEastAsia"/>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t>Filtered</w:t>
            </w:r>
            <w:r w:rsidRPr="009822AD">
              <w:rPr>
                <w:rFonts w:eastAsiaTheme="minorEastAsia"/>
                <w:noProof/>
                <w:sz w:val="18"/>
                <w:szCs w:val="18"/>
              </w:rPr>
              <w:t>CbPic[ yC ][ xC ] = OutC( outputTensor[ 0 ][ 1 ][ yPc ][ xPc ] )</w:t>
            </w:r>
            <w:r w:rsidRPr="009822AD">
              <w:rPr>
                <w:rFonts w:eastAsiaTheme="minorEastAsia"/>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t>Filtered</w:t>
            </w:r>
            <w:r w:rsidRPr="009822AD">
              <w:rPr>
                <w:rFonts w:eastAsiaTheme="minorEastAsia"/>
                <w:noProof/>
                <w:sz w:val="18"/>
                <w:szCs w:val="18"/>
              </w:rPr>
              <w:t>CrPic[ yC ][ xC ] = OutC( outputTensor[ 0 ][ 2 ][ yPc ][ xPc ] )</w:t>
            </w:r>
            <w:r w:rsidRPr="009822AD">
              <w:rPr>
                <w:rFonts w:eastAsiaTheme="minorEastAsia"/>
                <w:noProof/>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t>} else {</w:t>
            </w:r>
            <w:r w:rsidRPr="009822AD">
              <w:rPr>
                <w:rFonts w:eastAsiaTheme="minorEastAsia"/>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r>
            <w:r w:rsidRPr="009822AD">
              <w:rPr>
                <w:rFonts w:eastAsiaTheme="minorEastAsia"/>
                <w:noProof/>
                <w:sz w:val="18"/>
                <w:szCs w:val="18"/>
              </w:rPr>
              <w:t>FilteredYPic[ yY ][ xY ] = OutY( outputTensor[ 0 ][ yP ][ xP ][ 0 ] )</w:t>
            </w:r>
            <w:r w:rsidRPr="009822AD">
              <w:rPr>
                <w:rFonts w:eastAsiaTheme="minorEastAsia"/>
                <w:noProof/>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t>Filtered</w:t>
            </w:r>
            <w:r w:rsidRPr="009822AD">
              <w:rPr>
                <w:rFonts w:eastAsiaTheme="minorEastAsia"/>
                <w:noProof/>
                <w:sz w:val="18"/>
                <w:szCs w:val="18"/>
              </w:rPr>
              <w:t>CbPic[ yC ][ xC ] = OutC( outputTensor[ 0 ][ yPc ][ xPc ][ 1 ] )</w:t>
            </w:r>
            <w:r w:rsidRPr="009822AD">
              <w:rPr>
                <w:rFonts w:eastAsiaTheme="minorEastAsia"/>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t>Filtered</w:t>
            </w:r>
            <w:r w:rsidRPr="009822AD">
              <w:rPr>
                <w:rFonts w:eastAsiaTheme="minorEastAsia"/>
                <w:noProof/>
                <w:sz w:val="18"/>
                <w:szCs w:val="18"/>
              </w:rPr>
              <w:t>CrPic[ yC ][ xC ] = OutC( outputTensor[ 0 ][ yPc ][ xPc ][ 2 ] )</w:t>
            </w:r>
            <w:r w:rsidRPr="009822AD">
              <w:rPr>
                <w:rFonts w:eastAsiaTheme="minorEastAsia"/>
                <w:noProof/>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r>
            <w:r w:rsidRPr="009822AD">
              <w:rPr>
                <w:rFonts w:eastAsiaTheme="minorEastAsia"/>
                <w:noProof/>
                <w:sz w:val="18"/>
                <w:szCs w:val="18"/>
              </w:rPr>
              <w:t>}</w:t>
            </w:r>
            <w:r w:rsidRPr="009822AD">
              <w:rPr>
                <w:rFonts w:eastAsiaTheme="minorEastAsia"/>
                <w:sz w:val="18"/>
                <w:szCs w:val="18"/>
              </w:rPr>
              <w:br/>
            </w:r>
            <w:r w:rsidRPr="009822AD">
              <w:rPr>
                <w:rFonts w:eastAsiaTheme="minorEastAsia"/>
                <w:sz w:val="18"/>
                <w:szCs w:val="18"/>
              </w:rPr>
              <w:tab/>
            </w:r>
            <w:r w:rsidRPr="009822AD">
              <w:rPr>
                <w:rFonts w:eastAsiaTheme="minorEastAsia"/>
                <w:noProof/>
                <w:sz w:val="18"/>
                <w:szCs w:val="18"/>
              </w:rPr>
              <w:t>}</w:t>
            </w:r>
          </w:p>
        </w:tc>
      </w:tr>
      <w:tr w:rsidR="009822AD" w:rsidRPr="009822AD" w14:paraId="04325FE7" w14:textId="77777777" w:rsidTr="007C3E32">
        <w:trPr>
          <w:jc w:val="center"/>
        </w:trPr>
        <w:tc>
          <w:tcPr>
            <w:tcW w:w="1087" w:type="dxa"/>
          </w:tcPr>
          <w:p w14:paraId="39FDA871"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18"/>
                <w:lang w:val="en-GB"/>
              </w:rPr>
            </w:pPr>
            <w:r w:rsidRPr="009822AD">
              <w:rPr>
                <w:rFonts w:eastAsia="SimSun"/>
                <w:sz w:val="18"/>
                <w:lang w:val="en-GB"/>
              </w:rPr>
              <w:t>3</w:t>
            </w:r>
          </w:p>
        </w:tc>
        <w:tc>
          <w:tcPr>
            <w:tcW w:w="8263" w:type="dxa"/>
          </w:tcPr>
          <w:p w14:paraId="5333C5A6" w14:textId="4A63A7AA" w:rsidR="009822AD" w:rsidRPr="009822AD" w:rsidRDefault="009822AD" w:rsidP="009822AD">
            <w:pPr>
              <w:tabs>
                <w:tab w:val="clear" w:pos="360"/>
                <w:tab w:val="clear" w:pos="1080"/>
                <w:tab w:val="clear" w:pos="1440"/>
                <w:tab w:val="clear" w:pos="1800"/>
                <w:tab w:val="left" w:pos="142"/>
                <w:tab w:val="left" w:pos="284"/>
                <w:tab w:val="left" w:pos="426"/>
                <w:tab w:val="left" w:pos="567"/>
              </w:tabs>
              <w:spacing w:before="0"/>
              <w:rPr>
                <w:rFonts w:eastAsia="SimSun"/>
                <w:sz w:val="18"/>
                <w:szCs w:val="22"/>
                <w:lang w:val="en-GB"/>
              </w:rPr>
            </w:pPr>
            <w:r w:rsidRPr="009822AD">
              <w:rPr>
                <w:rFonts w:eastAsiaTheme="minorEastAsia"/>
                <w:noProof/>
                <w:sz w:val="18"/>
                <w:szCs w:val="18"/>
              </w:rPr>
              <w:t>for( yP = 0; yP &lt; outPatchHeight; yP++ )</w:t>
            </w:r>
            <w:r w:rsidRPr="009822AD">
              <w:rPr>
                <w:rFonts w:eastAsiaTheme="minorEastAsia"/>
                <w:noProof/>
                <w:sz w:val="18"/>
                <w:szCs w:val="18"/>
              </w:rPr>
              <w:br/>
            </w:r>
            <w:r w:rsidRPr="009822AD">
              <w:rPr>
                <w:rFonts w:eastAsiaTheme="minorEastAsia"/>
                <w:noProof/>
                <w:sz w:val="18"/>
                <w:szCs w:val="18"/>
              </w:rPr>
              <w:tab/>
              <w:t>for( xP = 0; xP &lt; outPatchWidth; xP++ ) {</w:t>
            </w:r>
            <w:r w:rsidRPr="009822AD">
              <w:rPr>
                <w:rFonts w:eastAsiaTheme="minorEastAsia"/>
                <w:noProof/>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noProof/>
                <w:sz w:val="18"/>
                <w:szCs w:val="18"/>
              </w:rPr>
              <w:t xml:space="preserve">ySrc = cTop / 2 </w:t>
            </w:r>
            <w:r w:rsidRPr="009822AD">
              <w:rPr>
                <w:rFonts w:eastAsiaTheme="minorEastAsia"/>
                <w:sz w:val="18"/>
                <w:szCs w:val="18"/>
                <w:lang w:val="en-GB" w:eastAsia="ja-JP"/>
              </w:rPr>
              <w:t xml:space="preserve">* outPatchHeight / inpPatchHeight </w:t>
            </w:r>
            <w:r w:rsidRPr="009822AD">
              <w:rPr>
                <w:rFonts w:eastAsiaTheme="minorEastAsia"/>
                <w:noProof/>
                <w:sz w:val="18"/>
                <w:szCs w:val="18"/>
              </w:rPr>
              <w:t>+ yP</w:t>
            </w:r>
            <w:r w:rsidRPr="009822AD">
              <w:rPr>
                <w:rFonts w:eastAsiaTheme="minorEastAsia"/>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noProof/>
                <w:sz w:val="18"/>
                <w:szCs w:val="18"/>
              </w:rPr>
              <w:t xml:space="preserve">xSrc = cLeft / 2 </w:t>
            </w:r>
            <w:r w:rsidRPr="009822AD">
              <w:rPr>
                <w:rFonts w:eastAsiaTheme="minorEastAsia"/>
                <w:sz w:val="18"/>
                <w:szCs w:val="18"/>
                <w:lang w:val="en-GB" w:eastAsia="ja-JP"/>
              </w:rPr>
              <w:t xml:space="preserve">* outPatchWidth / inpPatchWidth </w:t>
            </w:r>
            <w:r w:rsidRPr="009822AD">
              <w:rPr>
                <w:rFonts w:eastAsiaTheme="minorEastAsia"/>
                <w:noProof/>
                <w:sz w:val="18"/>
                <w:szCs w:val="18"/>
              </w:rPr>
              <w:t>+ xP</w:t>
            </w:r>
            <w:r w:rsidRPr="009822AD">
              <w:rPr>
                <w:rFonts w:eastAsiaTheme="minorEastAsia"/>
                <w:noProof/>
                <w:sz w:val="18"/>
                <w:szCs w:val="18"/>
              </w:rPr>
              <w:br/>
            </w:r>
            <w:r w:rsidRPr="009822AD">
              <w:rPr>
                <w:rFonts w:eastAsiaTheme="minorEastAsia"/>
                <w:sz w:val="18"/>
                <w:szCs w:val="18"/>
              </w:rPr>
              <w:tab/>
            </w:r>
            <w:r w:rsidRPr="009822AD">
              <w:rPr>
                <w:rFonts w:eastAsiaTheme="minorEastAsia"/>
                <w:sz w:val="18"/>
                <w:szCs w:val="18"/>
              </w:rPr>
              <w:tab/>
              <w:t>if ( ySrc &lt; nnpfc_pic_height_in_luma_samples / 2  &amp;&amp;</w:t>
            </w:r>
            <w:r w:rsidRPr="009822AD">
              <w:rPr>
                <w:rFonts w:eastAsiaTheme="minorEastAsia"/>
                <w:sz w:val="18"/>
                <w:szCs w:val="18"/>
              </w:rPr>
              <w:br/>
            </w:r>
            <w:r w:rsidRPr="009822AD">
              <w:rPr>
                <w:rFonts w:eastAsiaTheme="minorEastAsia"/>
                <w:sz w:val="18"/>
                <w:szCs w:val="18"/>
              </w:rPr>
              <w:tab/>
            </w:r>
            <w:r w:rsidRPr="009822AD">
              <w:rPr>
                <w:rFonts w:eastAsiaTheme="minorEastAsia"/>
                <w:sz w:val="18"/>
                <w:szCs w:val="18"/>
              </w:rPr>
              <w:tab/>
            </w:r>
            <w:r w:rsidR="00114256">
              <w:rPr>
                <w:rFonts w:eastAsiaTheme="minorEastAsia"/>
                <w:sz w:val="18"/>
                <w:szCs w:val="18"/>
              </w:rPr>
              <w:tab/>
            </w:r>
            <w:r w:rsidR="00114256">
              <w:rPr>
                <w:rFonts w:eastAsiaTheme="minorEastAsia"/>
                <w:sz w:val="18"/>
                <w:szCs w:val="18"/>
              </w:rPr>
              <w:tab/>
            </w:r>
            <w:r w:rsidRPr="009822AD">
              <w:rPr>
                <w:rFonts w:eastAsiaTheme="minorEastAsia"/>
                <w:sz w:val="18"/>
                <w:szCs w:val="18"/>
              </w:rPr>
              <w:t>xSrc &lt; nnpfc_pic_width_in_luma_samples / 2 )</w:t>
            </w:r>
            <w:r w:rsidRPr="009822AD">
              <w:rPr>
                <w:rFonts w:eastAsiaTheme="minorEastAsia"/>
                <w:sz w:val="18"/>
                <w:szCs w:val="18"/>
              </w:rPr>
              <w:br/>
            </w:r>
            <w:r w:rsidRPr="009822AD">
              <w:rPr>
                <w:rFonts w:eastAsiaTheme="minorEastAsia"/>
                <w:sz w:val="18"/>
                <w:szCs w:val="18"/>
              </w:rPr>
              <w:tab/>
            </w:r>
            <w:r w:rsidRPr="009822AD">
              <w:rPr>
                <w:rFonts w:eastAsiaTheme="minorEastAsia"/>
                <w:sz w:val="18"/>
                <w:szCs w:val="18"/>
              </w:rPr>
              <w:tab/>
            </w:r>
            <w:r w:rsidRPr="009822AD">
              <w:rPr>
                <w:rFonts w:eastAsiaTheme="minorEastAsia"/>
                <w:sz w:val="18"/>
                <w:szCs w:val="18"/>
              </w:rPr>
              <w:tab/>
              <w:t xml:space="preserve">if( </w:t>
            </w:r>
            <w:r w:rsidRPr="009822AD">
              <w:rPr>
                <w:rFonts w:eastAsiaTheme="minorEastAsia"/>
                <w:sz w:val="18"/>
                <w:szCs w:val="18"/>
                <w:lang w:val="en-CA"/>
              </w:rPr>
              <w:t>nnpfc_component_last_flag  = =  0 ) {</w:t>
            </w:r>
            <w:r w:rsidRPr="009822AD">
              <w:rPr>
                <w:rFonts w:eastAsiaTheme="minorEastAsia"/>
                <w:sz w:val="18"/>
                <w:szCs w:val="18"/>
                <w:lang w:val="en-CA"/>
              </w:rPr>
              <w:br/>
            </w:r>
            <w:r w:rsidRPr="009822AD">
              <w:rPr>
                <w:rFonts w:eastAsiaTheme="minorEastAsia"/>
                <w:noProof/>
                <w:sz w:val="18"/>
                <w:szCs w:val="18"/>
              </w:rPr>
              <w:lastRenderedPageBreak/>
              <w:tab/>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t>FilteredYPic[ ySrc * 2 ][ xSrc * 2 ] = OutY( outputTensor[ 0 ][ 0 ][ yP ][ xP ] )</w:t>
            </w:r>
            <w:r w:rsidRPr="009822AD">
              <w:rPr>
                <w:rFonts w:eastAsiaTheme="minorEastAsia"/>
                <w:noProof/>
                <w:sz w:val="18"/>
                <w:szCs w:val="18"/>
              </w:rPr>
              <w:br/>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t>FilteredYPic[ ySrc * 2 ][ xSrc * 2 + 1 ] = OutY( outputTensor[ 0 ][ 1 ][ yP ][ xP ] )</w:t>
            </w:r>
            <w:r w:rsidRPr="009822AD">
              <w:rPr>
                <w:rFonts w:eastAsiaTheme="minorEastAsia"/>
                <w:noProof/>
                <w:sz w:val="18"/>
                <w:szCs w:val="18"/>
              </w:rPr>
              <w:br/>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t>FilteredYPic[ ySrc * 2 + 1 ][ xSrc * 2 ] = OutY( outputTensor[ 0 ][ 2 ][ yP ][ xP ] )</w:t>
            </w:r>
            <w:r w:rsidRPr="009822AD">
              <w:rPr>
                <w:rFonts w:eastAsiaTheme="minorEastAsia"/>
                <w:noProof/>
                <w:sz w:val="18"/>
                <w:szCs w:val="18"/>
              </w:rPr>
              <w:br/>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t>FilteredYPic[ ySrc * 2 + 1 ][ xSrc * 2 + 1] = OutY( outputTensor[ 0 ][ 3 ][ yP ][ xP ] )</w:t>
            </w:r>
            <w:r w:rsidRPr="009822AD">
              <w:rPr>
                <w:rFonts w:eastAsiaTheme="minorEastAsia"/>
                <w:noProof/>
                <w:sz w:val="18"/>
                <w:szCs w:val="18"/>
              </w:rPr>
              <w:br/>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t>FilteredCbPic[ ySrc ][ xSrc ] = OutC( outputTensor[ 0 ][ 4 ][ yP ][ xP ] )</w:t>
            </w:r>
            <w:r w:rsidRPr="009822AD">
              <w:rPr>
                <w:rFonts w:eastAsiaTheme="minorEastAsia"/>
                <w:noProof/>
                <w:sz w:val="18"/>
                <w:szCs w:val="18"/>
              </w:rPr>
              <w:br/>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t>FilteredCrPic[ ySrc ][ xSrc ] = OutC( outputTensor[ 0 ][ 5 ][ yP ][ xP ] )</w:t>
            </w:r>
            <w:r w:rsidRPr="009822AD">
              <w:rPr>
                <w:rFonts w:eastAsiaTheme="minorEastAsia"/>
                <w:noProof/>
                <w:sz w:val="18"/>
                <w:szCs w:val="18"/>
              </w:rPr>
              <w:br/>
            </w:r>
            <w:r w:rsidRPr="009822AD">
              <w:rPr>
                <w:rFonts w:eastAsiaTheme="minorEastAsia"/>
                <w:sz w:val="18"/>
                <w:szCs w:val="18"/>
                <w:lang w:val="en-CA"/>
              </w:rPr>
              <w:tab/>
            </w:r>
            <w:r w:rsidRPr="009822AD">
              <w:rPr>
                <w:rFonts w:eastAsiaTheme="minorEastAsia"/>
                <w:sz w:val="18"/>
                <w:szCs w:val="18"/>
                <w:lang w:val="en-CA"/>
              </w:rPr>
              <w:tab/>
            </w:r>
            <w:r w:rsidRPr="009822AD">
              <w:rPr>
                <w:rFonts w:eastAsiaTheme="minorEastAsia"/>
                <w:sz w:val="18"/>
                <w:szCs w:val="18"/>
                <w:lang w:val="en-CA"/>
              </w:rPr>
              <w:tab/>
              <w:t>} else {</w:t>
            </w:r>
            <w:r w:rsidRPr="009822AD">
              <w:rPr>
                <w:rFonts w:eastAsiaTheme="minorEastAsia"/>
                <w:sz w:val="18"/>
                <w:szCs w:val="18"/>
                <w:lang w:val="en-CA"/>
              </w:rPr>
              <w:br/>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t>FilteredYPic[ ySrc * 2 ][ xSrc * 2 ] = OutY( outputTensor[ 0 ][ yP ][ xP ][ 0 ] )</w:t>
            </w:r>
            <w:r w:rsidRPr="009822AD">
              <w:rPr>
                <w:rFonts w:eastAsiaTheme="minorEastAsia"/>
                <w:noProof/>
                <w:sz w:val="18"/>
                <w:szCs w:val="18"/>
              </w:rPr>
              <w:br/>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t>FilteredYPic[ ySrc * 2 ][ xSrc * 2 + 1 ] = OutY( outputTensor[ 0 ][ yP ][ xP ][ 1 ] )</w:t>
            </w:r>
            <w:r w:rsidRPr="009822AD">
              <w:rPr>
                <w:rFonts w:eastAsiaTheme="minorEastAsia"/>
                <w:noProof/>
                <w:sz w:val="18"/>
                <w:szCs w:val="18"/>
              </w:rPr>
              <w:br/>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t>FilteredYPic[ ySrc * 2 + 1 ][ xSrc * 2 ] = OutY( outputTensor[ 0 ][ yP ][ xP ][ 2 ] )</w:t>
            </w:r>
            <w:r w:rsidRPr="009822AD">
              <w:rPr>
                <w:rFonts w:eastAsiaTheme="minorEastAsia"/>
                <w:noProof/>
                <w:sz w:val="18"/>
                <w:szCs w:val="18"/>
              </w:rPr>
              <w:br/>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t>FilteredYPic[ ySrc * 2 + 1 ][ xSrc * 2 + 1] = OutY( outputTensor[ 0 ][ yP ][ xP ][ 3 ] )</w:t>
            </w:r>
            <w:r w:rsidRPr="009822AD">
              <w:rPr>
                <w:rFonts w:eastAsiaTheme="minorEastAsia"/>
                <w:noProof/>
                <w:sz w:val="18"/>
                <w:szCs w:val="18"/>
              </w:rPr>
              <w:br/>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t>FilteredCbPic[ ySrc ][ xSrc ] = OutC( outputTensor[ 0 ][ yP ][ xP ][ 4 ] )</w:t>
            </w:r>
            <w:r w:rsidRPr="009822AD">
              <w:rPr>
                <w:rFonts w:eastAsiaTheme="minorEastAsia"/>
                <w:noProof/>
                <w:sz w:val="18"/>
                <w:szCs w:val="18"/>
              </w:rPr>
              <w:br/>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t>FilteredCrPic[ ySrc ][ xSrc ] = OutC( outputTensor[ 0 ][ yP ][ xP ][ 5 ] )</w:t>
            </w:r>
            <w:r w:rsidRPr="009822AD">
              <w:rPr>
                <w:rFonts w:eastAsiaTheme="minorEastAsia"/>
                <w:noProof/>
                <w:sz w:val="18"/>
                <w:szCs w:val="18"/>
              </w:rPr>
              <w:br/>
            </w:r>
            <w:r w:rsidRPr="009822AD">
              <w:rPr>
                <w:rFonts w:eastAsiaTheme="minorEastAsia"/>
                <w:noProof/>
                <w:sz w:val="18"/>
                <w:szCs w:val="18"/>
              </w:rPr>
              <w:tab/>
            </w:r>
            <w:r w:rsidRPr="009822AD">
              <w:rPr>
                <w:rFonts w:eastAsiaTheme="minorEastAsia"/>
                <w:noProof/>
                <w:sz w:val="18"/>
                <w:szCs w:val="18"/>
              </w:rPr>
              <w:tab/>
            </w:r>
            <w:r w:rsidRPr="009822AD">
              <w:rPr>
                <w:rFonts w:eastAsiaTheme="minorEastAsia"/>
                <w:noProof/>
                <w:sz w:val="18"/>
                <w:szCs w:val="18"/>
              </w:rPr>
              <w:tab/>
              <w:t>}</w:t>
            </w:r>
            <w:r w:rsidRPr="009822AD">
              <w:rPr>
                <w:rFonts w:eastAsiaTheme="minorEastAsia"/>
                <w:noProof/>
                <w:sz w:val="18"/>
                <w:szCs w:val="18"/>
              </w:rPr>
              <w:br/>
            </w:r>
            <w:r w:rsidRPr="009822AD">
              <w:rPr>
                <w:rFonts w:eastAsiaTheme="minorEastAsia"/>
                <w:noProof/>
                <w:sz w:val="18"/>
                <w:szCs w:val="18"/>
              </w:rPr>
              <w:tab/>
              <w:t>}</w:t>
            </w:r>
          </w:p>
        </w:tc>
      </w:tr>
      <w:tr w:rsidR="009822AD" w:rsidRPr="009822AD" w14:paraId="72EF637C" w14:textId="77777777" w:rsidTr="007C3E32">
        <w:trPr>
          <w:jc w:val="center"/>
        </w:trPr>
        <w:tc>
          <w:tcPr>
            <w:tcW w:w="1087" w:type="dxa"/>
          </w:tcPr>
          <w:p w14:paraId="1B95D84B" w14:textId="77777777" w:rsidR="009822AD" w:rsidRPr="009822AD" w:rsidRDefault="009822AD" w:rsidP="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SimSun"/>
                <w:sz w:val="18"/>
                <w:lang w:val="en-GB"/>
              </w:rPr>
            </w:pPr>
            <w:r w:rsidRPr="009822AD">
              <w:rPr>
                <w:rFonts w:eastAsia="SimSun"/>
                <w:sz w:val="18"/>
                <w:lang w:val="en-GB"/>
              </w:rPr>
              <w:lastRenderedPageBreak/>
              <w:t>4..255</w:t>
            </w:r>
          </w:p>
        </w:tc>
        <w:tc>
          <w:tcPr>
            <w:tcW w:w="8263" w:type="dxa"/>
          </w:tcPr>
          <w:p w14:paraId="5E9771A3" w14:textId="77777777" w:rsidR="009822AD" w:rsidRPr="009822AD" w:rsidRDefault="009822AD" w:rsidP="009822AD">
            <w:pPr>
              <w:tabs>
                <w:tab w:val="clear" w:pos="360"/>
                <w:tab w:val="clear" w:pos="1080"/>
                <w:tab w:val="clear" w:pos="1440"/>
                <w:tab w:val="clear" w:pos="1800"/>
                <w:tab w:val="left" w:pos="142"/>
                <w:tab w:val="left" w:pos="284"/>
                <w:tab w:val="left" w:pos="426"/>
                <w:tab w:val="left" w:pos="567"/>
              </w:tabs>
              <w:spacing w:before="0"/>
              <w:rPr>
                <w:rFonts w:eastAsiaTheme="minorEastAsia"/>
                <w:noProof/>
                <w:sz w:val="18"/>
                <w:szCs w:val="18"/>
              </w:rPr>
            </w:pPr>
            <w:r w:rsidRPr="009822AD">
              <w:rPr>
                <w:rFonts w:eastAsiaTheme="minorEastAsia"/>
                <w:noProof/>
                <w:sz w:val="18"/>
                <w:szCs w:val="18"/>
              </w:rPr>
              <w:t>reserved</w:t>
            </w:r>
          </w:p>
        </w:tc>
      </w:tr>
    </w:tbl>
    <w:p w14:paraId="2096D6B2" w14:textId="7AE08F93" w:rsidR="007C3E32" w:rsidRPr="00883998" w:rsidRDefault="007C3E32" w:rsidP="007C3E32">
      <w:pPr>
        <w:rPr>
          <w:rFonts w:eastAsiaTheme="minorEastAsia"/>
          <w:sz w:val="20"/>
        </w:rPr>
      </w:pPr>
    </w:p>
    <w:p w14:paraId="64C8941D" w14:textId="6923023A" w:rsidR="009822AD" w:rsidRPr="00883998" w:rsidRDefault="009822AD" w:rsidP="009822AD">
      <w:pPr>
        <w:rPr>
          <w:rFonts w:eastAsiaTheme="minorEastAsia"/>
          <w:sz w:val="20"/>
        </w:rPr>
      </w:pPr>
      <w:r w:rsidRPr="002F3C8A">
        <w:rPr>
          <w:rFonts w:eastAsiaTheme="minorEastAsia"/>
          <w:sz w:val="20"/>
        </w:rPr>
        <w:t xml:space="preserve">A base post-processing filter for a cropped decoded output picture picA is the filter that is identified by the first </w:t>
      </w:r>
      <w:r w:rsidR="00103753">
        <w:rPr>
          <w:rFonts w:eastAsiaTheme="minorEastAsia"/>
          <w:sz w:val="20"/>
        </w:rPr>
        <w:t>n</w:t>
      </w:r>
      <w:r w:rsidR="00103753" w:rsidRPr="00103753">
        <w:rPr>
          <w:rFonts w:eastAsiaTheme="minorEastAsia"/>
          <w:sz w:val="20"/>
        </w:rPr>
        <w:t>eural-network post-filter characteristics</w:t>
      </w:r>
      <w:r w:rsidRPr="002F3C8A">
        <w:rPr>
          <w:rFonts w:eastAsiaTheme="minorEastAsia"/>
          <w:sz w:val="20"/>
        </w:rPr>
        <w:t xml:space="preserve"> SEI message, in decoding order, that has a particular nnpfc_id value within a CLVS.</w:t>
      </w:r>
    </w:p>
    <w:p w14:paraId="7DE71757" w14:textId="2B26A11C" w:rsidR="009822AD" w:rsidRPr="009822AD" w:rsidRDefault="009822AD" w:rsidP="009822AD">
      <w:pPr>
        <w:rPr>
          <w:rFonts w:eastAsiaTheme="minorEastAsia"/>
          <w:sz w:val="20"/>
        </w:rPr>
      </w:pPr>
      <w:r w:rsidRPr="002F3C8A">
        <w:rPr>
          <w:rFonts w:eastAsiaTheme="minorEastAsia"/>
          <w:sz w:val="20"/>
        </w:rPr>
        <w:t xml:space="preserve">If there is another neural-network post-filter characteristics SEI message that has the same nnpfc_id value, has nnpfc_mode_idc equal to 1, has different content than the neural-network post-filter characteristics SEI message that defines the base post-processing filter, and pertains to the picture picA, the base post-processing filter is updated by decoding the ISO/IEC 15938-17 bitstream in that neural-network post-filter characteristics SEI message to obtain a post-processing filter PostProcessingFilter( ). </w:t>
      </w:r>
      <w:r w:rsidRPr="009822AD">
        <w:rPr>
          <w:rFonts w:eastAsiaTheme="minorEastAsia"/>
          <w:sz w:val="20"/>
        </w:rPr>
        <w:t>Otherwise, the post-processing processing filter PostProcessingFilter( ) is assigned to be the same as the base post-processing filter.</w:t>
      </w:r>
    </w:p>
    <w:p w14:paraId="257759A5" w14:textId="77777777" w:rsidR="009822AD" w:rsidRPr="009822AD" w:rsidRDefault="009822AD" w:rsidP="009822AD">
      <w:pPr>
        <w:rPr>
          <w:rFonts w:eastAsiaTheme="minorEastAsia"/>
          <w:sz w:val="20"/>
          <w:szCs w:val="22"/>
          <w:lang w:val="en-CA"/>
        </w:rPr>
      </w:pPr>
      <w:r w:rsidRPr="009822AD">
        <w:rPr>
          <w:rFonts w:eastAsia="SimSun"/>
          <w:sz w:val="20"/>
          <w:lang w:val="en-GB"/>
        </w:rPr>
        <w:t>The following process is used to filter the cropped decoded output picture with the post-processing filter PostProcessingFilter( ) to generate the filtered picture, which contains Y, Cb, and Cr sample arrays FilteredYPic, FilteredCbPic, and FilteredCrPic, respectively, as indicated by nnpfc_out_order_idc.</w:t>
      </w:r>
    </w:p>
    <w:p w14:paraId="54BDEAEF" w14:textId="74510454" w:rsidR="009822AD" w:rsidRPr="009822AD" w:rsidRDefault="009822AD" w:rsidP="009822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0"/>
          <w:tab w:val="left" w:pos="2340"/>
          <w:tab w:val="center" w:pos="4849"/>
          <w:tab w:val="right" w:pos="9696"/>
        </w:tabs>
        <w:spacing w:before="193" w:after="240"/>
        <w:ind w:left="794"/>
        <w:jc w:val="left"/>
        <w:rPr>
          <w:rFonts w:eastAsia="SimSun"/>
          <w:noProof/>
          <w:sz w:val="20"/>
          <w:lang w:val="en-GB"/>
        </w:rPr>
      </w:pPr>
      <w:r w:rsidRPr="009822AD">
        <w:rPr>
          <w:rFonts w:eastAsia="SimSun"/>
          <w:noProof/>
          <w:sz w:val="20"/>
          <w:lang w:val="en-GB"/>
        </w:rPr>
        <w:t>if( nnpfc_inp_order_idc  = =</w:t>
      </w:r>
      <w:r w:rsidR="007C3E32">
        <w:rPr>
          <w:rFonts w:eastAsia="SimSun"/>
          <w:noProof/>
          <w:sz w:val="20"/>
          <w:lang w:val="en-GB"/>
        </w:rPr>
        <w:t xml:space="preserve"> </w:t>
      </w:r>
      <w:r w:rsidRPr="009822AD">
        <w:rPr>
          <w:rFonts w:eastAsia="SimSun"/>
          <w:noProof/>
          <w:sz w:val="20"/>
          <w:lang w:val="en-GB"/>
        </w:rPr>
        <w:t xml:space="preserve"> 0 )</w:t>
      </w:r>
      <w:r w:rsidRPr="009822AD">
        <w:rPr>
          <w:rFonts w:eastAsia="SimSun"/>
          <w:noProof/>
          <w:sz w:val="20"/>
          <w:lang w:val="en-GB"/>
        </w:rPr>
        <w:br/>
      </w:r>
      <w:r w:rsidRPr="009822AD">
        <w:rPr>
          <w:rFonts w:eastAsia="SimSun"/>
          <w:noProof/>
          <w:sz w:val="20"/>
          <w:lang w:val="en-GB"/>
        </w:rPr>
        <w:tab/>
        <w:t xml:space="preserve">for( cTop = 0; cTop &lt; InpPicHeightInLumaSamples; cTop </w:t>
      </w:r>
      <w:r w:rsidR="007C3E32">
        <w:rPr>
          <w:rFonts w:eastAsia="SimSun"/>
          <w:noProof/>
          <w:sz w:val="20"/>
          <w:lang w:val="en-GB"/>
        </w:rPr>
        <w:t xml:space="preserve"> </w:t>
      </w:r>
      <w:r w:rsidRPr="009822AD">
        <w:rPr>
          <w:rFonts w:eastAsia="SimSun"/>
          <w:noProof/>
          <w:sz w:val="20"/>
          <w:lang w:val="en-GB"/>
        </w:rPr>
        <w:t xml:space="preserve">+= </w:t>
      </w:r>
      <w:r w:rsidR="007C3E32">
        <w:rPr>
          <w:rFonts w:eastAsia="SimSun"/>
          <w:noProof/>
          <w:sz w:val="20"/>
          <w:lang w:val="en-GB"/>
        </w:rPr>
        <w:t xml:space="preserve"> </w:t>
      </w:r>
      <w:r w:rsidRPr="009822AD">
        <w:rPr>
          <w:rFonts w:eastAsia="SimSun"/>
          <w:noProof/>
          <w:sz w:val="20"/>
          <w:lang w:val="en-GB"/>
        </w:rPr>
        <w:t>inpPatchHeight )</w:t>
      </w:r>
      <w:r w:rsidRPr="009822AD">
        <w:rPr>
          <w:rFonts w:eastAsia="SimSun"/>
          <w:noProof/>
          <w:sz w:val="20"/>
          <w:lang w:val="en-GB"/>
        </w:rPr>
        <w:br/>
      </w:r>
      <w:r w:rsidRPr="009822AD">
        <w:rPr>
          <w:rFonts w:eastAsia="SimSun"/>
          <w:noProof/>
          <w:sz w:val="20"/>
          <w:lang w:val="en-GB"/>
        </w:rPr>
        <w:tab/>
      </w:r>
      <w:r w:rsidRPr="009822AD">
        <w:rPr>
          <w:rFonts w:eastAsia="SimSun"/>
          <w:noProof/>
          <w:sz w:val="20"/>
          <w:lang w:val="en-GB"/>
        </w:rPr>
        <w:tab/>
        <w:t xml:space="preserve">for( cLeft = 0; cLeft &lt; InpPicWidthInLumaSamples; cLeft </w:t>
      </w:r>
      <w:r w:rsidR="007C3E32">
        <w:rPr>
          <w:rFonts w:eastAsia="SimSun"/>
          <w:noProof/>
          <w:sz w:val="20"/>
          <w:lang w:val="en-GB"/>
        </w:rPr>
        <w:t xml:space="preserve"> </w:t>
      </w:r>
      <w:r w:rsidRPr="009822AD">
        <w:rPr>
          <w:rFonts w:eastAsia="SimSun"/>
          <w:noProof/>
          <w:sz w:val="20"/>
          <w:lang w:val="en-GB"/>
        </w:rPr>
        <w:t>+=</w:t>
      </w:r>
      <w:r w:rsidR="007C3E32">
        <w:rPr>
          <w:rFonts w:eastAsia="SimSun"/>
          <w:noProof/>
          <w:sz w:val="20"/>
          <w:lang w:val="en-GB"/>
        </w:rPr>
        <w:t xml:space="preserve"> </w:t>
      </w:r>
      <w:r w:rsidRPr="009822AD">
        <w:rPr>
          <w:rFonts w:eastAsia="SimSun"/>
          <w:noProof/>
          <w:sz w:val="20"/>
          <w:lang w:val="en-GB"/>
        </w:rPr>
        <w:t xml:space="preserve"> inpPatchWidth ) {</w:t>
      </w:r>
      <w:r w:rsidRPr="009822AD">
        <w:rPr>
          <w:rFonts w:eastAsia="SimSun"/>
          <w:noProof/>
          <w:sz w:val="20"/>
          <w:lang w:val="en-GB"/>
        </w:rPr>
        <w:br/>
      </w:r>
      <w:r w:rsidRPr="009822AD">
        <w:rPr>
          <w:rFonts w:eastAsia="SimSun"/>
          <w:noProof/>
          <w:sz w:val="20"/>
          <w:lang w:val="en-GB"/>
        </w:rPr>
        <w:tab/>
      </w:r>
      <w:r w:rsidRPr="009822AD">
        <w:rPr>
          <w:rFonts w:eastAsia="SimSun"/>
          <w:noProof/>
          <w:sz w:val="20"/>
          <w:lang w:val="en-GB"/>
        </w:rPr>
        <w:tab/>
      </w:r>
      <w:r w:rsidRPr="009822AD">
        <w:rPr>
          <w:rFonts w:eastAsia="SimSun"/>
          <w:noProof/>
          <w:sz w:val="20"/>
          <w:lang w:val="en-GB"/>
        </w:rPr>
        <w:tab/>
        <w:t>DeriveInputTensors( )</w:t>
      </w:r>
      <w:r w:rsidRPr="009822AD">
        <w:rPr>
          <w:rFonts w:eastAsia="SimSun"/>
          <w:noProof/>
          <w:sz w:val="20"/>
          <w:lang w:val="en-GB"/>
        </w:rPr>
        <w:br/>
      </w:r>
      <w:r w:rsidRPr="009822AD">
        <w:rPr>
          <w:rFonts w:eastAsia="SimSun"/>
          <w:noProof/>
          <w:sz w:val="20"/>
          <w:lang w:val="en-GB"/>
        </w:rPr>
        <w:tab/>
      </w:r>
      <w:r w:rsidRPr="009822AD">
        <w:rPr>
          <w:rFonts w:eastAsia="SimSun"/>
          <w:noProof/>
          <w:sz w:val="20"/>
          <w:lang w:val="en-GB"/>
        </w:rPr>
        <w:tab/>
      </w:r>
      <w:r w:rsidRPr="009822AD">
        <w:rPr>
          <w:rFonts w:eastAsia="SimSun"/>
          <w:noProof/>
          <w:sz w:val="20"/>
          <w:lang w:val="en-GB"/>
        </w:rPr>
        <w:tab/>
        <w:t>outputTensor = PostProcessingFilter( inputTensor )</w:t>
      </w:r>
      <w:r w:rsidRPr="009822AD">
        <w:rPr>
          <w:rFonts w:eastAsia="SimSun"/>
          <w:noProof/>
          <w:sz w:val="20"/>
          <w:lang w:val="en-GB"/>
        </w:rPr>
        <w:br/>
      </w:r>
      <w:r w:rsidRPr="009822AD">
        <w:rPr>
          <w:rFonts w:eastAsia="SimSun"/>
          <w:noProof/>
          <w:sz w:val="20"/>
          <w:lang w:val="en-GB"/>
        </w:rPr>
        <w:tab/>
      </w:r>
      <w:r w:rsidRPr="009822AD">
        <w:rPr>
          <w:rFonts w:eastAsia="SimSun"/>
          <w:noProof/>
          <w:sz w:val="20"/>
          <w:lang w:val="en-GB"/>
        </w:rPr>
        <w:tab/>
      </w:r>
      <w:r w:rsidRPr="009822AD">
        <w:rPr>
          <w:rFonts w:eastAsia="SimSun"/>
          <w:noProof/>
          <w:sz w:val="20"/>
          <w:lang w:val="en-GB"/>
        </w:rPr>
        <w:tab/>
        <w:t>StoreOutputTensors( )</w:t>
      </w:r>
      <w:r w:rsidRPr="009822AD">
        <w:rPr>
          <w:rFonts w:eastAsia="SimSun"/>
          <w:noProof/>
          <w:sz w:val="20"/>
          <w:lang w:val="en-GB"/>
        </w:rPr>
        <w:br/>
      </w:r>
      <w:r w:rsidRPr="009822AD">
        <w:rPr>
          <w:rFonts w:eastAsia="SimSun"/>
          <w:noProof/>
          <w:sz w:val="20"/>
          <w:lang w:val="en-GB"/>
        </w:rPr>
        <w:tab/>
      </w:r>
      <w:r w:rsidRPr="009822AD">
        <w:rPr>
          <w:rFonts w:eastAsia="SimSun"/>
          <w:noProof/>
          <w:sz w:val="20"/>
          <w:lang w:val="en-GB"/>
        </w:rPr>
        <w:tab/>
        <w:t>}</w:t>
      </w:r>
      <w:r w:rsidR="00F82047">
        <w:rPr>
          <w:rFonts w:eastAsia="SimSun"/>
          <w:noProof/>
          <w:sz w:val="20"/>
          <w:lang w:val="en-GB"/>
        </w:rPr>
        <w:br/>
      </w:r>
      <w:r w:rsidRPr="009822AD">
        <w:rPr>
          <w:rFonts w:eastAsia="SimSun"/>
          <w:noProof/>
          <w:sz w:val="20"/>
          <w:lang w:val="en-GB"/>
        </w:rPr>
        <w:t xml:space="preserve">else if( nnpfc_inp_order_idc  = = </w:t>
      </w:r>
      <w:r w:rsidR="007C3E32">
        <w:rPr>
          <w:rFonts w:eastAsia="SimSun"/>
          <w:noProof/>
          <w:sz w:val="20"/>
          <w:lang w:val="en-GB"/>
        </w:rPr>
        <w:t xml:space="preserve"> </w:t>
      </w:r>
      <w:r w:rsidRPr="009822AD">
        <w:rPr>
          <w:rFonts w:eastAsia="SimSun"/>
          <w:noProof/>
          <w:sz w:val="20"/>
          <w:lang w:val="en-GB"/>
        </w:rPr>
        <w:t>1 )</w:t>
      </w:r>
      <w:r w:rsidRPr="009822AD">
        <w:rPr>
          <w:rFonts w:eastAsia="SimSun"/>
          <w:noProof/>
          <w:sz w:val="20"/>
          <w:lang w:val="en-GB"/>
        </w:rPr>
        <w:br/>
      </w:r>
      <w:r w:rsidRPr="009822AD">
        <w:rPr>
          <w:rFonts w:eastAsia="SimSun"/>
          <w:noProof/>
          <w:sz w:val="20"/>
          <w:lang w:val="en-GB"/>
        </w:rPr>
        <w:tab/>
        <w:t xml:space="preserve">for( cTop = 0; cTop &lt; InpPicHeightInLumaSamples / InpSubHeightC; cTop </w:t>
      </w:r>
      <w:r w:rsidR="007C3E32">
        <w:rPr>
          <w:rFonts w:eastAsia="SimSun"/>
          <w:noProof/>
          <w:sz w:val="20"/>
          <w:lang w:val="en-GB"/>
        </w:rPr>
        <w:t xml:space="preserve"> </w:t>
      </w:r>
      <w:r w:rsidRPr="009822AD">
        <w:rPr>
          <w:rFonts w:eastAsia="SimSun"/>
          <w:noProof/>
          <w:sz w:val="20"/>
          <w:lang w:val="en-GB"/>
        </w:rPr>
        <w:t>+=</w:t>
      </w:r>
      <w:r w:rsidR="007C3E32">
        <w:rPr>
          <w:rFonts w:eastAsia="SimSun"/>
          <w:noProof/>
          <w:sz w:val="20"/>
          <w:lang w:val="en-GB"/>
        </w:rPr>
        <w:t xml:space="preserve"> </w:t>
      </w:r>
      <w:r w:rsidRPr="009822AD">
        <w:rPr>
          <w:rFonts w:eastAsia="SimSun"/>
          <w:noProof/>
          <w:sz w:val="20"/>
          <w:lang w:val="en-GB"/>
        </w:rPr>
        <w:t xml:space="preserve"> inpPatchHeight )</w:t>
      </w:r>
      <w:r w:rsidRPr="009822AD">
        <w:rPr>
          <w:rFonts w:eastAsia="SimSun"/>
          <w:noProof/>
          <w:sz w:val="20"/>
          <w:lang w:val="en-GB"/>
        </w:rPr>
        <w:br/>
      </w:r>
      <w:r w:rsidRPr="009822AD">
        <w:rPr>
          <w:rFonts w:eastAsia="SimSun"/>
          <w:noProof/>
          <w:sz w:val="20"/>
          <w:lang w:val="en-GB"/>
        </w:rPr>
        <w:tab/>
      </w:r>
      <w:r w:rsidRPr="009822AD">
        <w:rPr>
          <w:rFonts w:eastAsia="SimSun"/>
          <w:noProof/>
          <w:sz w:val="20"/>
          <w:lang w:val="en-GB"/>
        </w:rPr>
        <w:tab/>
        <w:t xml:space="preserve">for( cLeft = 0; cLeft &lt; InpPicWidthInLumaSamples / InpSubWidthC; cLeft </w:t>
      </w:r>
      <w:r w:rsidR="007C3E32">
        <w:rPr>
          <w:rFonts w:eastAsia="SimSun"/>
          <w:noProof/>
          <w:sz w:val="20"/>
          <w:lang w:val="en-GB"/>
        </w:rPr>
        <w:t xml:space="preserve"> </w:t>
      </w:r>
      <w:r w:rsidRPr="009822AD">
        <w:rPr>
          <w:rFonts w:eastAsia="SimSun"/>
          <w:noProof/>
          <w:sz w:val="20"/>
          <w:lang w:val="en-GB"/>
        </w:rPr>
        <w:t>+=</w:t>
      </w:r>
      <w:r w:rsidR="007C3E32">
        <w:rPr>
          <w:rFonts w:eastAsia="SimSun"/>
          <w:noProof/>
          <w:sz w:val="20"/>
          <w:lang w:val="en-GB"/>
        </w:rPr>
        <w:t xml:space="preserve"> </w:t>
      </w:r>
      <w:r w:rsidRPr="009822AD">
        <w:rPr>
          <w:rFonts w:eastAsia="SimSun"/>
          <w:noProof/>
          <w:sz w:val="20"/>
          <w:lang w:val="en-GB"/>
        </w:rPr>
        <w:t xml:space="preserve"> inpPatchWidth ) {</w:t>
      </w:r>
      <w:r w:rsidRPr="009822AD">
        <w:rPr>
          <w:rFonts w:eastAsia="SimSun"/>
          <w:noProof/>
          <w:sz w:val="20"/>
          <w:lang w:val="en-GB"/>
        </w:rPr>
        <w:br/>
      </w:r>
      <w:r w:rsidRPr="009822AD">
        <w:rPr>
          <w:rFonts w:eastAsia="SimSun"/>
          <w:noProof/>
          <w:sz w:val="20"/>
          <w:lang w:val="en-GB"/>
        </w:rPr>
        <w:tab/>
      </w:r>
      <w:r w:rsidRPr="009822AD">
        <w:rPr>
          <w:rFonts w:eastAsia="SimSun"/>
          <w:noProof/>
          <w:sz w:val="20"/>
          <w:lang w:val="en-GB"/>
        </w:rPr>
        <w:tab/>
      </w:r>
      <w:r w:rsidRPr="009822AD">
        <w:rPr>
          <w:rFonts w:eastAsia="SimSun"/>
          <w:noProof/>
          <w:sz w:val="20"/>
          <w:lang w:val="en-GB"/>
        </w:rPr>
        <w:tab/>
        <w:t>DeriveInputTensors( )</w:t>
      </w:r>
      <w:r w:rsidRPr="009822AD">
        <w:rPr>
          <w:rFonts w:eastAsia="SimSun"/>
          <w:noProof/>
          <w:sz w:val="20"/>
          <w:lang w:val="en-GB"/>
        </w:rPr>
        <w:br/>
      </w:r>
      <w:r w:rsidRPr="009822AD">
        <w:rPr>
          <w:rFonts w:eastAsia="SimSun"/>
          <w:noProof/>
          <w:sz w:val="20"/>
          <w:lang w:val="en-GB"/>
        </w:rPr>
        <w:tab/>
      </w:r>
      <w:r w:rsidRPr="009822AD">
        <w:rPr>
          <w:rFonts w:eastAsia="SimSun"/>
          <w:noProof/>
          <w:sz w:val="20"/>
          <w:lang w:val="en-GB"/>
        </w:rPr>
        <w:tab/>
      </w:r>
      <w:r w:rsidRPr="009822AD">
        <w:rPr>
          <w:rFonts w:eastAsia="SimSun"/>
          <w:noProof/>
          <w:sz w:val="20"/>
          <w:lang w:val="en-GB"/>
        </w:rPr>
        <w:tab/>
        <w:t>outputTensor = PostProcessingFilter( inputTensor )</w:t>
      </w:r>
      <w:r w:rsidRPr="009822AD">
        <w:rPr>
          <w:rFonts w:eastAsia="SimSun"/>
          <w:noProof/>
          <w:sz w:val="20"/>
          <w:lang w:val="en-GB"/>
        </w:rPr>
        <w:br/>
      </w:r>
      <w:r w:rsidRPr="009822AD">
        <w:rPr>
          <w:rFonts w:eastAsia="SimSun"/>
          <w:noProof/>
          <w:sz w:val="20"/>
          <w:lang w:val="en-GB"/>
        </w:rPr>
        <w:tab/>
      </w:r>
      <w:r w:rsidRPr="009822AD">
        <w:rPr>
          <w:rFonts w:eastAsia="SimSun"/>
          <w:noProof/>
          <w:sz w:val="20"/>
          <w:lang w:val="en-GB"/>
        </w:rPr>
        <w:tab/>
      </w:r>
      <w:r w:rsidRPr="009822AD">
        <w:rPr>
          <w:rFonts w:eastAsia="SimSun"/>
          <w:noProof/>
          <w:sz w:val="20"/>
          <w:lang w:val="en-GB"/>
        </w:rPr>
        <w:tab/>
        <w:t>StoreOutputTensors( )</w:t>
      </w:r>
      <w:r w:rsidRPr="009822AD">
        <w:rPr>
          <w:rFonts w:eastAsia="SimSun"/>
          <w:noProof/>
          <w:sz w:val="20"/>
          <w:lang w:val="en-GB"/>
        </w:rPr>
        <w:br/>
      </w:r>
      <w:r w:rsidRPr="009822AD">
        <w:rPr>
          <w:rFonts w:eastAsia="SimSun"/>
          <w:noProof/>
          <w:sz w:val="20"/>
          <w:lang w:val="en-GB"/>
        </w:rPr>
        <w:tab/>
      </w:r>
      <w:r w:rsidRPr="009822AD">
        <w:rPr>
          <w:rFonts w:eastAsia="SimSun"/>
          <w:noProof/>
          <w:sz w:val="20"/>
          <w:lang w:val="en-GB"/>
        </w:rPr>
        <w:tab/>
        <w:t>}</w:t>
      </w:r>
      <w:r w:rsidR="00F82047">
        <w:rPr>
          <w:rFonts w:eastAsia="SimSun"/>
          <w:noProof/>
          <w:sz w:val="20"/>
          <w:lang w:val="en-GB"/>
        </w:rPr>
        <w:br/>
      </w:r>
      <w:r w:rsidRPr="009822AD">
        <w:rPr>
          <w:rFonts w:eastAsia="SimSun"/>
          <w:noProof/>
          <w:sz w:val="20"/>
          <w:lang w:val="en-GB"/>
        </w:rPr>
        <w:t xml:space="preserve">else if( nnpfc_inp_order_idc  = = </w:t>
      </w:r>
      <w:r w:rsidR="007C3E32">
        <w:rPr>
          <w:rFonts w:eastAsia="SimSun"/>
          <w:noProof/>
          <w:sz w:val="20"/>
          <w:lang w:val="en-GB"/>
        </w:rPr>
        <w:t xml:space="preserve"> </w:t>
      </w:r>
      <w:r w:rsidRPr="009822AD">
        <w:rPr>
          <w:rFonts w:eastAsia="SimSun"/>
          <w:noProof/>
          <w:sz w:val="20"/>
          <w:lang w:val="en-GB"/>
        </w:rPr>
        <w:t>2 )</w:t>
      </w:r>
      <w:r w:rsidRPr="009822AD">
        <w:rPr>
          <w:rFonts w:eastAsia="SimSun"/>
          <w:noProof/>
          <w:sz w:val="20"/>
          <w:lang w:val="en-GB"/>
        </w:rPr>
        <w:br/>
      </w:r>
      <w:r w:rsidRPr="009822AD">
        <w:rPr>
          <w:rFonts w:eastAsia="SimSun"/>
          <w:noProof/>
          <w:sz w:val="20"/>
          <w:lang w:val="en-GB"/>
        </w:rPr>
        <w:tab/>
        <w:t xml:space="preserve">for( cTop = 0; cTop &lt; InpPicHeightInLumaSamples; cTop </w:t>
      </w:r>
      <w:r w:rsidR="007C3E32">
        <w:rPr>
          <w:rFonts w:eastAsia="SimSun"/>
          <w:noProof/>
          <w:sz w:val="20"/>
          <w:lang w:val="en-GB"/>
        </w:rPr>
        <w:t xml:space="preserve"> </w:t>
      </w:r>
      <w:r w:rsidRPr="009822AD">
        <w:rPr>
          <w:rFonts w:eastAsia="SimSun"/>
          <w:noProof/>
          <w:sz w:val="20"/>
          <w:lang w:val="en-GB"/>
        </w:rPr>
        <w:t xml:space="preserve">+= </w:t>
      </w:r>
      <w:r w:rsidR="007C3E32">
        <w:rPr>
          <w:rFonts w:eastAsia="SimSun"/>
          <w:noProof/>
          <w:sz w:val="20"/>
          <w:lang w:val="en-GB"/>
        </w:rPr>
        <w:t xml:space="preserve"> </w:t>
      </w:r>
      <w:r w:rsidRPr="009822AD">
        <w:rPr>
          <w:rFonts w:eastAsia="SimSun"/>
          <w:noProof/>
          <w:sz w:val="20"/>
          <w:lang w:val="en-GB"/>
        </w:rPr>
        <w:t>inpPatchHeight)</w:t>
      </w:r>
      <w:r w:rsidR="00F82047">
        <w:rPr>
          <w:rFonts w:eastAsia="SimSun"/>
          <w:noProof/>
          <w:sz w:val="20"/>
          <w:lang w:val="en-GB"/>
        </w:rPr>
        <w:tab/>
        <w:t>(</w:t>
      </w:r>
      <w:r w:rsidR="00E7743F">
        <w:rPr>
          <w:rFonts w:eastAsia="SimSun"/>
          <w:noProof/>
          <w:sz w:val="20"/>
          <w:lang w:val="en-GB"/>
        </w:rPr>
        <w:t>85</w:t>
      </w:r>
      <w:r w:rsidR="00F82047">
        <w:rPr>
          <w:rFonts w:eastAsia="SimSun"/>
          <w:noProof/>
          <w:sz w:val="20"/>
          <w:lang w:val="en-GB"/>
        </w:rPr>
        <w:t>)</w:t>
      </w:r>
      <w:r w:rsidRPr="009822AD">
        <w:rPr>
          <w:rFonts w:eastAsia="SimSun"/>
          <w:noProof/>
          <w:sz w:val="20"/>
          <w:lang w:val="en-GB"/>
        </w:rPr>
        <w:br/>
      </w:r>
      <w:r w:rsidRPr="009822AD">
        <w:rPr>
          <w:rFonts w:eastAsia="SimSun"/>
          <w:noProof/>
          <w:sz w:val="20"/>
          <w:lang w:val="en-GB"/>
        </w:rPr>
        <w:tab/>
      </w:r>
      <w:r w:rsidRPr="009822AD">
        <w:rPr>
          <w:rFonts w:eastAsia="SimSun"/>
          <w:noProof/>
          <w:sz w:val="20"/>
          <w:lang w:val="en-GB"/>
        </w:rPr>
        <w:tab/>
        <w:t xml:space="preserve">for( cLeft = 0; cLeft &lt; InpPicWidthInLumaSamples; cLeft </w:t>
      </w:r>
      <w:r w:rsidR="007C3E32">
        <w:rPr>
          <w:rFonts w:eastAsia="SimSun"/>
          <w:noProof/>
          <w:sz w:val="20"/>
          <w:lang w:val="en-GB"/>
        </w:rPr>
        <w:t xml:space="preserve"> </w:t>
      </w:r>
      <w:r w:rsidRPr="009822AD">
        <w:rPr>
          <w:rFonts w:eastAsia="SimSun"/>
          <w:noProof/>
          <w:sz w:val="20"/>
          <w:lang w:val="en-GB"/>
        </w:rPr>
        <w:t>+=</w:t>
      </w:r>
      <w:r w:rsidR="007C3E32">
        <w:rPr>
          <w:rFonts w:eastAsia="SimSun"/>
          <w:noProof/>
          <w:sz w:val="20"/>
          <w:lang w:val="en-GB"/>
        </w:rPr>
        <w:t xml:space="preserve"> </w:t>
      </w:r>
      <w:r w:rsidRPr="009822AD">
        <w:rPr>
          <w:rFonts w:eastAsia="SimSun"/>
          <w:noProof/>
          <w:sz w:val="20"/>
          <w:lang w:val="en-GB"/>
        </w:rPr>
        <w:t xml:space="preserve"> inpPatchWidth) {</w:t>
      </w:r>
      <w:r w:rsidRPr="009822AD">
        <w:rPr>
          <w:rFonts w:eastAsia="SimSun"/>
          <w:noProof/>
          <w:sz w:val="20"/>
          <w:lang w:val="en-GB"/>
        </w:rPr>
        <w:br/>
      </w:r>
      <w:r w:rsidRPr="009822AD">
        <w:rPr>
          <w:rFonts w:eastAsia="SimSun"/>
          <w:noProof/>
          <w:sz w:val="20"/>
          <w:lang w:val="en-GB"/>
        </w:rPr>
        <w:tab/>
      </w:r>
      <w:r w:rsidRPr="009822AD">
        <w:rPr>
          <w:rFonts w:eastAsia="SimSun"/>
          <w:noProof/>
          <w:sz w:val="20"/>
          <w:lang w:val="en-GB"/>
        </w:rPr>
        <w:tab/>
      </w:r>
      <w:r w:rsidRPr="009822AD">
        <w:rPr>
          <w:rFonts w:eastAsia="SimSun"/>
          <w:noProof/>
          <w:sz w:val="20"/>
          <w:lang w:val="en-GB"/>
        </w:rPr>
        <w:tab/>
        <w:t>DeriveInputTensors( )</w:t>
      </w:r>
      <w:r w:rsidRPr="009822AD">
        <w:rPr>
          <w:rFonts w:eastAsia="SimSun"/>
          <w:noProof/>
          <w:sz w:val="20"/>
          <w:lang w:val="en-GB"/>
        </w:rPr>
        <w:br/>
      </w:r>
      <w:r w:rsidRPr="009822AD">
        <w:rPr>
          <w:rFonts w:eastAsia="SimSun"/>
          <w:noProof/>
          <w:sz w:val="20"/>
          <w:lang w:val="en-GB"/>
        </w:rPr>
        <w:tab/>
      </w:r>
      <w:r w:rsidRPr="009822AD">
        <w:rPr>
          <w:rFonts w:eastAsia="SimSun"/>
          <w:noProof/>
          <w:sz w:val="20"/>
          <w:lang w:val="en-GB"/>
        </w:rPr>
        <w:tab/>
      </w:r>
      <w:r w:rsidRPr="009822AD">
        <w:rPr>
          <w:rFonts w:eastAsia="SimSun"/>
          <w:noProof/>
          <w:sz w:val="20"/>
          <w:lang w:val="en-GB"/>
        </w:rPr>
        <w:tab/>
        <w:t>outputTensor = PostProcessingFilter( inputTensor )</w:t>
      </w:r>
      <w:r w:rsidRPr="009822AD">
        <w:rPr>
          <w:rFonts w:eastAsia="SimSun"/>
          <w:noProof/>
          <w:sz w:val="20"/>
          <w:lang w:val="en-GB"/>
        </w:rPr>
        <w:br/>
      </w:r>
      <w:r w:rsidRPr="009822AD">
        <w:rPr>
          <w:rFonts w:eastAsia="SimSun"/>
          <w:noProof/>
          <w:sz w:val="20"/>
          <w:lang w:val="en-GB"/>
        </w:rPr>
        <w:tab/>
      </w:r>
      <w:r w:rsidRPr="009822AD">
        <w:rPr>
          <w:rFonts w:eastAsia="SimSun"/>
          <w:noProof/>
          <w:sz w:val="20"/>
          <w:lang w:val="en-GB"/>
        </w:rPr>
        <w:tab/>
      </w:r>
      <w:r w:rsidRPr="009822AD">
        <w:rPr>
          <w:rFonts w:eastAsia="SimSun"/>
          <w:noProof/>
          <w:sz w:val="20"/>
          <w:lang w:val="en-GB"/>
        </w:rPr>
        <w:tab/>
        <w:t>StoreOutputTensors( )</w:t>
      </w:r>
      <w:r w:rsidRPr="009822AD">
        <w:rPr>
          <w:rFonts w:eastAsia="SimSun"/>
          <w:noProof/>
          <w:sz w:val="20"/>
          <w:lang w:val="en-GB"/>
        </w:rPr>
        <w:br/>
      </w:r>
      <w:r w:rsidRPr="009822AD">
        <w:rPr>
          <w:rFonts w:eastAsia="SimSun"/>
          <w:noProof/>
          <w:sz w:val="20"/>
          <w:lang w:val="en-GB"/>
        </w:rPr>
        <w:tab/>
      </w:r>
      <w:r w:rsidRPr="009822AD">
        <w:rPr>
          <w:rFonts w:eastAsia="SimSun"/>
          <w:noProof/>
          <w:sz w:val="20"/>
          <w:lang w:val="en-GB"/>
        </w:rPr>
        <w:tab/>
        <w:t>}</w:t>
      </w:r>
      <w:r w:rsidRPr="009822AD">
        <w:rPr>
          <w:rFonts w:eastAsia="SimSun"/>
          <w:noProof/>
          <w:sz w:val="20"/>
          <w:lang w:val="en-GB"/>
        </w:rPr>
        <w:br/>
        <w:t xml:space="preserve">else if( nnpfc_inp_order_idc  = = </w:t>
      </w:r>
      <w:r w:rsidR="007C3E32">
        <w:rPr>
          <w:rFonts w:eastAsia="SimSun"/>
          <w:noProof/>
          <w:sz w:val="20"/>
          <w:lang w:val="en-GB"/>
        </w:rPr>
        <w:t xml:space="preserve"> </w:t>
      </w:r>
      <w:r w:rsidRPr="009822AD">
        <w:rPr>
          <w:rFonts w:eastAsia="SimSun"/>
          <w:noProof/>
          <w:sz w:val="20"/>
          <w:lang w:val="en-GB"/>
        </w:rPr>
        <w:t>3 )</w:t>
      </w:r>
      <w:r w:rsidRPr="009822AD">
        <w:rPr>
          <w:rFonts w:eastAsia="SimSun"/>
          <w:noProof/>
          <w:sz w:val="20"/>
          <w:lang w:val="en-GB"/>
        </w:rPr>
        <w:br/>
      </w:r>
      <w:r w:rsidRPr="009822AD">
        <w:rPr>
          <w:rFonts w:eastAsia="SimSun"/>
          <w:noProof/>
          <w:sz w:val="20"/>
          <w:lang w:val="en-GB"/>
        </w:rPr>
        <w:tab/>
        <w:t xml:space="preserve">for( cTop = 0; cTop &lt; InpPicHeightInLumaSamples; cTop </w:t>
      </w:r>
      <w:r w:rsidR="007C3E32">
        <w:rPr>
          <w:rFonts w:eastAsia="SimSun"/>
          <w:noProof/>
          <w:sz w:val="20"/>
          <w:lang w:val="en-GB"/>
        </w:rPr>
        <w:t xml:space="preserve"> </w:t>
      </w:r>
      <w:r w:rsidRPr="009822AD">
        <w:rPr>
          <w:rFonts w:eastAsia="SimSun"/>
          <w:noProof/>
          <w:sz w:val="20"/>
          <w:lang w:val="en-GB"/>
        </w:rPr>
        <w:t>+=</w:t>
      </w:r>
      <w:r w:rsidR="007C3E32">
        <w:rPr>
          <w:rFonts w:eastAsia="SimSun"/>
          <w:noProof/>
          <w:sz w:val="20"/>
          <w:lang w:val="en-GB"/>
        </w:rPr>
        <w:t xml:space="preserve"> </w:t>
      </w:r>
      <w:r w:rsidRPr="009822AD">
        <w:rPr>
          <w:rFonts w:eastAsia="SimSun"/>
          <w:noProof/>
          <w:sz w:val="20"/>
          <w:lang w:val="en-GB"/>
        </w:rPr>
        <w:t xml:space="preserve"> inpPatchHeight * 2 )</w:t>
      </w:r>
      <w:r w:rsidRPr="009822AD">
        <w:rPr>
          <w:rFonts w:eastAsia="SimSun"/>
          <w:noProof/>
          <w:sz w:val="20"/>
          <w:lang w:val="en-GB"/>
        </w:rPr>
        <w:br/>
      </w:r>
      <w:r w:rsidRPr="009822AD">
        <w:rPr>
          <w:rFonts w:eastAsia="SimSun"/>
          <w:noProof/>
          <w:sz w:val="20"/>
          <w:lang w:val="en-GB"/>
        </w:rPr>
        <w:tab/>
      </w:r>
      <w:r w:rsidRPr="009822AD">
        <w:rPr>
          <w:rFonts w:eastAsia="SimSun"/>
          <w:noProof/>
          <w:sz w:val="20"/>
          <w:lang w:val="en-GB"/>
        </w:rPr>
        <w:tab/>
        <w:t xml:space="preserve">for( cLeft = 0; cLeft &lt; InpPicWidthInLumaSamples; cLeft </w:t>
      </w:r>
      <w:r w:rsidR="007C3E32">
        <w:rPr>
          <w:rFonts w:eastAsia="SimSun"/>
          <w:noProof/>
          <w:sz w:val="20"/>
          <w:lang w:val="en-GB"/>
        </w:rPr>
        <w:t xml:space="preserve"> </w:t>
      </w:r>
      <w:r w:rsidRPr="009822AD">
        <w:rPr>
          <w:rFonts w:eastAsia="SimSun"/>
          <w:noProof/>
          <w:sz w:val="20"/>
          <w:lang w:val="en-GB"/>
        </w:rPr>
        <w:t>+=</w:t>
      </w:r>
      <w:r w:rsidR="007C3E32">
        <w:rPr>
          <w:rFonts w:eastAsia="SimSun"/>
          <w:noProof/>
          <w:sz w:val="20"/>
          <w:lang w:val="en-GB"/>
        </w:rPr>
        <w:t xml:space="preserve"> </w:t>
      </w:r>
      <w:r w:rsidRPr="009822AD">
        <w:rPr>
          <w:rFonts w:eastAsia="SimSun"/>
          <w:noProof/>
          <w:sz w:val="20"/>
          <w:lang w:val="en-GB"/>
        </w:rPr>
        <w:t xml:space="preserve"> inpPatchWidth * 2 ) {</w:t>
      </w:r>
      <w:r w:rsidRPr="009822AD">
        <w:rPr>
          <w:rFonts w:eastAsia="SimSun"/>
          <w:noProof/>
          <w:sz w:val="20"/>
          <w:lang w:val="en-GB"/>
        </w:rPr>
        <w:br/>
      </w:r>
      <w:r w:rsidRPr="009822AD">
        <w:rPr>
          <w:rFonts w:eastAsia="SimSun"/>
          <w:noProof/>
          <w:sz w:val="20"/>
          <w:lang w:val="en-GB"/>
        </w:rPr>
        <w:tab/>
      </w:r>
      <w:r w:rsidRPr="009822AD">
        <w:rPr>
          <w:rFonts w:eastAsia="SimSun"/>
          <w:noProof/>
          <w:sz w:val="20"/>
          <w:lang w:val="en-GB"/>
        </w:rPr>
        <w:tab/>
      </w:r>
      <w:r w:rsidRPr="009822AD">
        <w:rPr>
          <w:rFonts w:eastAsia="SimSun"/>
          <w:noProof/>
          <w:sz w:val="20"/>
          <w:lang w:val="en-GB"/>
        </w:rPr>
        <w:tab/>
        <w:t>DeriveInputTensors( )</w:t>
      </w:r>
      <w:r w:rsidRPr="009822AD">
        <w:rPr>
          <w:rFonts w:eastAsia="SimSun"/>
          <w:noProof/>
          <w:sz w:val="20"/>
          <w:lang w:val="en-GB"/>
        </w:rPr>
        <w:br/>
      </w:r>
      <w:r w:rsidRPr="009822AD">
        <w:rPr>
          <w:rFonts w:eastAsia="SimSun"/>
          <w:noProof/>
          <w:sz w:val="20"/>
          <w:lang w:val="en-GB"/>
        </w:rPr>
        <w:tab/>
      </w:r>
      <w:r w:rsidRPr="009822AD">
        <w:rPr>
          <w:rFonts w:eastAsia="SimSun"/>
          <w:noProof/>
          <w:sz w:val="20"/>
          <w:lang w:val="en-GB"/>
        </w:rPr>
        <w:tab/>
      </w:r>
      <w:r w:rsidRPr="009822AD">
        <w:rPr>
          <w:rFonts w:eastAsia="SimSun"/>
          <w:noProof/>
          <w:sz w:val="20"/>
          <w:lang w:val="en-GB"/>
        </w:rPr>
        <w:tab/>
        <w:t>outputTensor = PostProcessingFilter( inputTensor )</w:t>
      </w:r>
      <w:r w:rsidRPr="009822AD">
        <w:rPr>
          <w:rFonts w:eastAsia="SimSun"/>
          <w:noProof/>
          <w:sz w:val="20"/>
          <w:lang w:val="en-GB"/>
        </w:rPr>
        <w:br/>
      </w:r>
      <w:r w:rsidRPr="009822AD">
        <w:rPr>
          <w:rFonts w:eastAsia="SimSun"/>
          <w:noProof/>
          <w:sz w:val="20"/>
          <w:lang w:val="en-GB"/>
        </w:rPr>
        <w:tab/>
      </w:r>
      <w:r w:rsidRPr="009822AD">
        <w:rPr>
          <w:rFonts w:eastAsia="SimSun"/>
          <w:noProof/>
          <w:sz w:val="20"/>
          <w:lang w:val="en-GB"/>
        </w:rPr>
        <w:tab/>
      </w:r>
      <w:r w:rsidRPr="009822AD">
        <w:rPr>
          <w:rFonts w:eastAsia="SimSun"/>
          <w:noProof/>
          <w:sz w:val="20"/>
          <w:lang w:val="en-GB"/>
        </w:rPr>
        <w:tab/>
        <w:t>StoreOutputTensors( )</w:t>
      </w:r>
      <w:r w:rsidRPr="009822AD">
        <w:rPr>
          <w:rFonts w:eastAsia="SimSun"/>
          <w:noProof/>
          <w:sz w:val="20"/>
          <w:lang w:val="en-GB"/>
        </w:rPr>
        <w:br/>
      </w:r>
      <w:r w:rsidRPr="009822AD">
        <w:rPr>
          <w:rFonts w:eastAsia="SimSun"/>
          <w:noProof/>
          <w:sz w:val="20"/>
          <w:lang w:val="en-GB"/>
        </w:rPr>
        <w:tab/>
      </w:r>
      <w:r w:rsidRPr="009822AD">
        <w:rPr>
          <w:rFonts w:eastAsia="SimSun"/>
          <w:noProof/>
          <w:sz w:val="20"/>
          <w:lang w:val="en-GB"/>
        </w:rPr>
        <w:tab/>
        <w:t>}</w:t>
      </w:r>
    </w:p>
    <w:p w14:paraId="7CA4442A" w14:textId="631FF450" w:rsidR="008E1D73" w:rsidRPr="002F3C8A" w:rsidRDefault="009822AD" w:rsidP="009822AD">
      <w:pPr>
        <w:rPr>
          <w:rFonts w:eastAsia="SimSun"/>
          <w:sz w:val="20"/>
          <w:lang w:val="en-GB"/>
        </w:rPr>
      </w:pPr>
      <w:r w:rsidRPr="009822AD">
        <w:rPr>
          <w:rFonts w:eastAsia="SimSun"/>
          <w:b/>
          <w:bCs/>
          <w:sz w:val="20"/>
          <w:lang w:val="en-GB"/>
        </w:rPr>
        <w:lastRenderedPageBreak/>
        <w:t>nnpfc_reserved_zero_bit</w:t>
      </w:r>
      <w:r w:rsidRPr="009822AD">
        <w:rPr>
          <w:rFonts w:eastAsia="SimSun"/>
          <w:sz w:val="20"/>
          <w:lang w:val="en-GB"/>
        </w:rPr>
        <w:t xml:space="preserve"> shall be equal to 0.</w:t>
      </w:r>
    </w:p>
    <w:p w14:paraId="29EF2D18" w14:textId="0C8D5EE7" w:rsidR="009822AD" w:rsidRPr="009822AD" w:rsidRDefault="009822AD" w:rsidP="009822AD">
      <w:pPr>
        <w:rPr>
          <w:rFonts w:eastAsiaTheme="minorEastAsia"/>
          <w:sz w:val="20"/>
        </w:rPr>
      </w:pPr>
      <w:r w:rsidRPr="009822AD">
        <w:rPr>
          <w:rFonts w:eastAsiaTheme="minorEastAsia"/>
          <w:b/>
          <w:bCs/>
          <w:sz w:val="20"/>
        </w:rPr>
        <w:t>nnpfc_payload_byte</w:t>
      </w:r>
      <w:r w:rsidRPr="009822AD">
        <w:rPr>
          <w:rFonts w:eastAsiaTheme="minorEastAsia"/>
          <w:sz w:val="20"/>
        </w:rPr>
        <w:t>[ i ] contains the i-th byte of a bitstream conforming to ISO/IEC 15938-17. The byte sequence nnpfc_payload_byte[ i ] for all present values of i shall be a complete bitstream that conforms to ISO/IEC 15938-17.</w:t>
      </w:r>
    </w:p>
    <w:p w14:paraId="57A1C9C2" w14:textId="77777777" w:rsidR="009822AD" w:rsidRPr="002F3C8A" w:rsidRDefault="009822AD" w:rsidP="009822AD">
      <w:pPr>
        <w:rPr>
          <w:rFonts w:eastAsiaTheme="minorEastAsia"/>
          <w:sz w:val="20"/>
          <w:lang w:val="en-CA" w:eastAsia="ja-JP"/>
        </w:rPr>
      </w:pPr>
      <w:bookmarkStart w:id="12" w:name="_Hlk102086328"/>
      <w:r w:rsidRPr="002F3C8A">
        <w:rPr>
          <w:rFonts w:eastAsiaTheme="minorEastAsia"/>
          <w:b/>
          <w:sz w:val="20"/>
          <w:lang w:val="en-CA" w:eastAsia="ja-JP"/>
        </w:rPr>
        <w:t>nnpfc_parameter_type_flag</w:t>
      </w:r>
      <w:bookmarkEnd w:id="12"/>
      <w:r w:rsidRPr="002F3C8A">
        <w:rPr>
          <w:rFonts w:eastAsiaTheme="minorEastAsia"/>
          <w:sz w:val="20"/>
          <w:lang w:val="en-CA" w:eastAsia="ja-JP"/>
        </w:rPr>
        <w:t xml:space="preserve"> equal to 0 indicates that the neural network uses only integer parameters. nnpfc_parameter_type_flag equal to 1 indicates that the neural network may use floating point or integer parameters.</w:t>
      </w:r>
    </w:p>
    <w:p w14:paraId="74C601B9" w14:textId="77777777" w:rsidR="009822AD" w:rsidRPr="002F3C8A" w:rsidRDefault="009822AD" w:rsidP="009822AD">
      <w:pPr>
        <w:rPr>
          <w:rFonts w:eastAsiaTheme="minorEastAsia"/>
          <w:sz w:val="20"/>
          <w:lang w:val="en-CA" w:eastAsia="ja-JP"/>
        </w:rPr>
      </w:pPr>
      <w:bookmarkStart w:id="13" w:name="_Hlk102086340"/>
      <w:r w:rsidRPr="002F3C8A">
        <w:rPr>
          <w:rFonts w:eastAsiaTheme="minorEastAsia"/>
          <w:b/>
          <w:bCs/>
          <w:sz w:val="20"/>
          <w:lang w:val="en-CA" w:eastAsia="ja-JP"/>
        </w:rPr>
        <w:t>nnpfc_log2_parameter_bit_length_minus3</w:t>
      </w:r>
      <w:bookmarkEnd w:id="13"/>
      <w:r w:rsidRPr="002F3C8A">
        <w:rPr>
          <w:rFonts w:eastAsiaTheme="minorEastAsia"/>
          <w:sz w:val="20"/>
          <w:lang w:val="en-CA" w:eastAsia="ja-JP"/>
        </w:rPr>
        <w:t xml:space="preserve"> equal to 0, 1, 2, and 3 indicates that the neural network does not use parameters of bit length greater than 8, 16, 32, and 64, respectively.</w:t>
      </w:r>
    </w:p>
    <w:p w14:paraId="6B3D05C6" w14:textId="712BBC7A" w:rsidR="009822AD" w:rsidRPr="009822AD" w:rsidRDefault="009822AD" w:rsidP="009822AD">
      <w:pPr>
        <w:rPr>
          <w:rFonts w:eastAsiaTheme="minorEastAsia"/>
          <w:sz w:val="20"/>
          <w:lang w:val="en-CA" w:eastAsia="ja-JP"/>
        </w:rPr>
      </w:pPr>
      <w:r w:rsidRPr="009822AD">
        <w:rPr>
          <w:rFonts w:eastAsiaTheme="minorEastAsia"/>
          <w:b/>
          <w:sz w:val="20"/>
          <w:lang w:val="en-CA" w:eastAsia="ja-JP"/>
        </w:rPr>
        <w:t>nnpfc_num_parameters</w:t>
      </w:r>
      <w:r w:rsidRPr="009822AD">
        <w:rPr>
          <w:rFonts w:eastAsiaTheme="minorEastAsia"/>
          <w:b/>
          <w:bCs/>
          <w:noProof/>
          <w:sz w:val="20"/>
          <w:szCs w:val="22"/>
          <w:lang w:val="en-CA"/>
        </w:rPr>
        <w:t>_idc</w:t>
      </w:r>
      <w:r w:rsidRPr="009822AD">
        <w:rPr>
          <w:rFonts w:eastAsiaTheme="minorEastAsia"/>
          <w:sz w:val="20"/>
          <w:lang w:val="en-CA" w:eastAsia="ja-JP"/>
        </w:rPr>
        <w:t xml:space="preserve"> indicates the maximum number of neural network parameters for </w:t>
      </w:r>
      <w:r w:rsidRPr="009822AD">
        <w:rPr>
          <w:rFonts w:eastAsiaTheme="minorEastAsia"/>
          <w:sz w:val="20"/>
        </w:rPr>
        <w:t>the post processing filter</w:t>
      </w:r>
      <w:r w:rsidRPr="009822AD">
        <w:rPr>
          <w:rFonts w:eastAsiaTheme="minorEastAsia"/>
          <w:sz w:val="20"/>
          <w:lang w:eastAsia="ja-JP"/>
        </w:rPr>
        <w:t xml:space="preserve"> in units of a power of 2048</w:t>
      </w:r>
      <w:r w:rsidRPr="009822AD">
        <w:rPr>
          <w:rFonts w:eastAsiaTheme="minorEastAsia"/>
          <w:sz w:val="20"/>
          <w:lang w:val="en-CA" w:eastAsia="ja-JP"/>
        </w:rPr>
        <w:t>. nnpfc_num_parameters_idc equal to 0 indicates that the maximum number of neural network parameters is not specified.</w:t>
      </w:r>
    </w:p>
    <w:p w14:paraId="1F13689B" w14:textId="77777777" w:rsidR="009822AD" w:rsidRPr="009822AD" w:rsidRDefault="009822AD" w:rsidP="009822AD">
      <w:pPr>
        <w:rPr>
          <w:rFonts w:eastAsiaTheme="minorEastAsia"/>
          <w:sz w:val="20"/>
          <w:lang w:val="en-CA" w:eastAsia="ja-JP"/>
        </w:rPr>
      </w:pPr>
      <w:r w:rsidRPr="009822AD">
        <w:rPr>
          <w:rFonts w:eastAsiaTheme="minorEastAsia"/>
          <w:sz w:val="20"/>
          <w:lang w:val="en-CA" w:eastAsia="ja-JP"/>
        </w:rPr>
        <w:t>If the value of nnpfc_num_parameters_idc is greater than zero, the variable maxNumParameters is derived as follows:</w:t>
      </w:r>
    </w:p>
    <w:p w14:paraId="46A0B689" w14:textId="6B60C9BA" w:rsidR="009822AD" w:rsidRPr="009822AD"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90"/>
          <w:tab w:val="center" w:pos="4849"/>
          <w:tab w:val="right" w:pos="9696"/>
        </w:tabs>
        <w:spacing w:before="193" w:after="240"/>
        <w:ind w:left="1412" w:hanging="850"/>
        <w:jc w:val="left"/>
        <w:rPr>
          <w:rFonts w:eastAsia="SimSun"/>
          <w:noProof/>
          <w:sz w:val="20"/>
          <w:lang w:val="en-GB"/>
        </w:rPr>
      </w:pPr>
      <w:r w:rsidRPr="009822AD">
        <w:rPr>
          <w:rFonts w:eastAsia="SimSun"/>
          <w:sz w:val="20"/>
          <w:lang w:val="en-CA" w:eastAsia="ja-JP"/>
        </w:rPr>
        <w:tab/>
        <w:t>maxNumParameters = (</w:t>
      </w:r>
      <w:r w:rsidR="007C3E32">
        <w:rPr>
          <w:rFonts w:eastAsia="SimSun"/>
          <w:sz w:val="20"/>
          <w:lang w:val="en-CA" w:eastAsia="ja-JP"/>
        </w:rPr>
        <w:t xml:space="preserve"> </w:t>
      </w:r>
      <w:r w:rsidRPr="009822AD">
        <w:rPr>
          <w:rFonts w:eastAsia="SimSun"/>
          <w:sz w:val="20"/>
          <w:lang w:val="en-CA" w:eastAsia="ja-JP"/>
        </w:rPr>
        <w:t>2048  &lt;&lt;  nnpfc_num_parameters_idc</w:t>
      </w:r>
      <w:r w:rsidR="007C3E32">
        <w:rPr>
          <w:rFonts w:eastAsia="SimSun"/>
          <w:sz w:val="20"/>
          <w:lang w:val="en-CA" w:eastAsia="ja-JP"/>
        </w:rPr>
        <w:t xml:space="preserve"> </w:t>
      </w:r>
      <w:r w:rsidRPr="009822AD">
        <w:rPr>
          <w:rFonts w:eastAsia="SimSun"/>
          <w:sz w:val="20"/>
          <w:lang w:val="en-CA" w:eastAsia="ja-JP"/>
        </w:rPr>
        <w:t>)</w:t>
      </w:r>
      <w:r w:rsidRPr="009822AD">
        <w:rPr>
          <w:rFonts w:eastAsia="SimSun"/>
          <w:sz w:val="20"/>
          <w:lang w:val="en-GB"/>
        </w:rPr>
        <w:t> − </w:t>
      </w:r>
      <w:r w:rsidRPr="009822AD">
        <w:rPr>
          <w:rFonts w:eastAsia="SimSun"/>
          <w:sz w:val="20"/>
          <w:lang w:val="en-CA" w:eastAsia="ja-JP"/>
        </w:rPr>
        <w:t>1</w:t>
      </w:r>
      <w:r w:rsidRPr="009822AD">
        <w:rPr>
          <w:rFonts w:eastAsia="SimSun"/>
          <w:sz w:val="20"/>
          <w:vertAlign w:val="superscript"/>
          <w:lang w:val="en-CA"/>
        </w:rPr>
        <w:tab/>
      </w:r>
      <w:r w:rsidRPr="009822AD">
        <w:rPr>
          <w:rFonts w:eastAsia="SimSun"/>
          <w:noProof/>
          <w:sz w:val="20"/>
          <w:lang w:val="en-GB"/>
        </w:rPr>
        <w:t>(</w:t>
      </w:r>
      <w:r w:rsidR="00E7743F">
        <w:rPr>
          <w:rFonts w:eastAsia="SimSun"/>
          <w:noProof/>
          <w:sz w:val="20"/>
          <w:lang w:val="en-GB"/>
        </w:rPr>
        <w:t>86</w:t>
      </w:r>
      <w:r w:rsidRPr="009822AD">
        <w:rPr>
          <w:rFonts w:eastAsia="SimSun"/>
          <w:noProof/>
          <w:sz w:val="20"/>
          <w:lang w:val="en-GB"/>
        </w:rPr>
        <w:t>)</w:t>
      </w:r>
    </w:p>
    <w:p w14:paraId="1E877067" w14:textId="77777777" w:rsidR="009822AD" w:rsidRPr="009822AD" w:rsidRDefault="009822AD" w:rsidP="009822AD">
      <w:pPr>
        <w:rPr>
          <w:rFonts w:eastAsiaTheme="minorEastAsia"/>
          <w:sz w:val="20"/>
          <w:lang w:val="en-CA" w:eastAsia="ja-JP"/>
        </w:rPr>
      </w:pPr>
      <w:r w:rsidRPr="009822AD">
        <w:rPr>
          <w:rFonts w:eastAsiaTheme="minorEastAsia"/>
          <w:sz w:val="20"/>
          <w:lang w:val="en-CA" w:eastAsia="ja-JP"/>
        </w:rPr>
        <w:t>It is a requirement of bitstream conformance that the number of neural network parameters of the post-processing filter shall be less than or equal to maxNumParameters.</w:t>
      </w:r>
    </w:p>
    <w:p w14:paraId="5ADA04D4" w14:textId="3E5E77A9" w:rsidR="00883998" w:rsidRPr="009822AD" w:rsidRDefault="009822AD" w:rsidP="009822AD">
      <w:pPr>
        <w:rPr>
          <w:rFonts w:eastAsiaTheme="minorEastAsia"/>
          <w:sz w:val="20"/>
        </w:rPr>
      </w:pPr>
      <w:r w:rsidRPr="009822AD">
        <w:rPr>
          <w:rFonts w:eastAsiaTheme="minorEastAsia"/>
          <w:b/>
          <w:sz w:val="20"/>
          <w:lang w:val="en-CA" w:eastAsia="ja-JP"/>
        </w:rPr>
        <w:t>nnpfc_num_kmac_operations_idc</w:t>
      </w:r>
      <w:r w:rsidRPr="009822AD">
        <w:rPr>
          <w:rFonts w:eastAsiaTheme="minorEastAsia"/>
          <w:sz w:val="20"/>
          <w:lang w:val="en-CA" w:eastAsia="ja-JP"/>
        </w:rPr>
        <w:t xml:space="preserve"> greater than 0 specifies that the maximum number of multiply-accumulate operations per sample of the </w:t>
      </w:r>
      <w:r w:rsidRPr="009822AD">
        <w:rPr>
          <w:rFonts w:eastAsia="SimSun"/>
          <w:sz w:val="20"/>
          <w:lang w:val="en-GB"/>
        </w:rPr>
        <w:t xml:space="preserve">post-processing filter is </w:t>
      </w:r>
      <w:r w:rsidRPr="009822AD">
        <w:rPr>
          <w:rFonts w:eastAsiaTheme="minorEastAsia"/>
          <w:sz w:val="20"/>
        </w:rPr>
        <w:t>less than or equal to nnpfc_num_kmac_operations_idc * 1000.</w:t>
      </w:r>
      <w:r w:rsidR="00F82047">
        <w:rPr>
          <w:rFonts w:eastAsiaTheme="minorEastAsia"/>
          <w:sz w:val="20"/>
        </w:rPr>
        <w:t xml:space="preserve"> </w:t>
      </w:r>
      <w:r w:rsidRPr="009822AD">
        <w:rPr>
          <w:rFonts w:eastAsiaTheme="minorEastAsia"/>
          <w:sz w:val="20"/>
          <w:lang w:val="en-CA" w:eastAsia="ja-JP"/>
        </w:rPr>
        <w:t xml:space="preserve">nnpfc_num_kmac_operations_idc equal to 0 specifies that the maximum number of </w:t>
      </w:r>
      <w:r w:rsidR="008D51CA" w:rsidRPr="009822AD">
        <w:rPr>
          <w:rFonts w:eastAsiaTheme="minorEastAsia"/>
          <w:sz w:val="20"/>
          <w:lang w:val="en-CA" w:eastAsia="ja-JP"/>
        </w:rPr>
        <w:t>multiply-accumulate</w:t>
      </w:r>
      <w:r w:rsidRPr="009822AD">
        <w:rPr>
          <w:rFonts w:eastAsiaTheme="minorEastAsia"/>
          <w:sz w:val="20"/>
          <w:lang w:val="en-CA" w:eastAsia="ja-JP"/>
        </w:rPr>
        <w:t xml:space="preserve"> operations of the network is not specified.</w:t>
      </w:r>
    </w:p>
    <w:p w14:paraId="4289ECC5" w14:textId="47BFCC91" w:rsidR="009822AD" w:rsidRPr="00893E19" w:rsidRDefault="009822AD" w:rsidP="002F3C8A">
      <w:pPr>
        <w:pStyle w:val="ListParagraph"/>
        <w:keepNext/>
        <w:keepLines/>
        <w:numPr>
          <w:ilvl w:val="1"/>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outlineLvl w:val="1"/>
        <w:rPr>
          <w:rFonts w:eastAsia="SimSun"/>
          <w:b/>
          <w:lang w:val="en-CA"/>
        </w:rPr>
      </w:pPr>
      <w:r>
        <w:rPr>
          <w:rFonts w:eastAsia="SimSun"/>
          <w:b/>
          <w:lang w:val="en-CA"/>
        </w:rPr>
        <w:t xml:space="preserve"> </w:t>
      </w:r>
      <w:r w:rsidRPr="002F6758">
        <w:rPr>
          <w:rFonts w:eastAsia="SimSun"/>
          <w:b/>
          <w:lang w:val="en-CA"/>
        </w:rPr>
        <w:t xml:space="preserve">Neural-network post-filter </w:t>
      </w:r>
      <w:r>
        <w:rPr>
          <w:rFonts w:eastAsia="SimSun"/>
          <w:b/>
          <w:lang w:val="en-CA"/>
        </w:rPr>
        <w:t>activation</w:t>
      </w:r>
      <w:r w:rsidRPr="002F6758">
        <w:rPr>
          <w:rFonts w:eastAsia="SimSun"/>
          <w:b/>
          <w:lang w:val="en-CA"/>
        </w:rPr>
        <w:t xml:space="preserve"> SEI message</w:t>
      </w:r>
    </w:p>
    <w:p w14:paraId="28494FA1" w14:textId="5C4627D7" w:rsidR="009822AD" w:rsidRDefault="009822AD" w:rsidP="002F3C8A">
      <w:pPr>
        <w:pStyle w:val="Annex3"/>
        <w:numPr>
          <w:ilvl w:val="2"/>
          <w:numId w:val="34"/>
        </w:numPr>
        <w:tabs>
          <w:tab w:val="clear" w:pos="1440"/>
          <w:tab w:val="clear" w:pos="2160"/>
        </w:tabs>
      </w:pPr>
      <w:r>
        <w:t>Neural-network post-filter activation SEI message</w:t>
      </w:r>
      <w:r w:rsidRPr="009D0561">
        <w:t xml:space="preserve"> syntax</w:t>
      </w:r>
    </w:p>
    <w:p w14:paraId="41F18F52" w14:textId="77777777" w:rsidR="009822AD" w:rsidRPr="002F3C8A" w:rsidRDefault="009822AD" w:rsidP="002F3C8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9822AD" w:rsidRPr="009822AD" w14:paraId="6262F626" w14:textId="77777777" w:rsidTr="004D59C4">
        <w:trPr>
          <w:trHeight w:val="204"/>
          <w:jc w:val="center"/>
        </w:trPr>
        <w:tc>
          <w:tcPr>
            <w:tcW w:w="7920" w:type="dxa"/>
          </w:tcPr>
          <w:p w14:paraId="36B08AED" w14:textId="77777777" w:rsidR="009822AD" w:rsidRPr="002F3C8A" w:rsidRDefault="009822AD" w:rsidP="009822AD">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2F3C8A">
              <w:rPr>
                <w:rFonts w:eastAsia="SimSun"/>
                <w:sz w:val="20"/>
                <w:lang w:val="en-GB"/>
              </w:rPr>
              <w:t>nn_post_filter_activation( payloadSize ) {</w:t>
            </w:r>
          </w:p>
        </w:tc>
        <w:tc>
          <w:tcPr>
            <w:tcW w:w="1157" w:type="dxa"/>
          </w:tcPr>
          <w:p w14:paraId="2DCE6770" w14:textId="77777777" w:rsidR="009822AD" w:rsidRPr="002F3C8A" w:rsidRDefault="009822AD" w:rsidP="009822AD">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2F3C8A">
              <w:rPr>
                <w:rFonts w:eastAsia="SimSun"/>
                <w:b/>
                <w:bCs/>
                <w:sz w:val="20"/>
                <w:lang w:val="en-GB"/>
              </w:rPr>
              <w:t>Descriptor</w:t>
            </w:r>
          </w:p>
        </w:tc>
      </w:tr>
      <w:tr w:rsidR="009822AD" w:rsidRPr="009822AD" w14:paraId="19F137FA" w14:textId="77777777" w:rsidTr="004D59C4">
        <w:trPr>
          <w:trHeight w:val="204"/>
          <w:jc w:val="center"/>
        </w:trPr>
        <w:tc>
          <w:tcPr>
            <w:tcW w:w="7920" w:type="dxa"/>
          </w:tcPr>
          <w:p w14:paraId="0989EE11" w14:textId="77777777" w:rsidR="009822AD" w:rsidRPr="002F3C8A" w:rsidRDefault="009822AD" w:rsidP="009822AD">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sz w:val="20"/>
                <w:lang w:val="en-GB"/>
              </w:rPr>
            </w:pPr>
            <w:r w:rsidRPr="002F3C8A">
              <w:rPr>
                <w:rFonts w:eastAsia="SimSun"/>
                <w:sz w:val="20"/>
                <w:lang w:val="en-GB"/>
              </w:rPr>
              <w:tab/>
            </w:r>
            <w:r w:rsidRPr="002F3C8A">
              <w:rPr>
                <w:rFonts w:eastAsia="SimSun"/>
                <w:b/>
                <w:sz w:val="20"/>
                <w:lang w:val="en-GB"/>
              </w:rPr>
              <w:t>nnpfa_id</w:t>
            </w:r>
          </w:p>
        </w:tc>
        <w:tc>
          <w:tcPr>
            <w:tcW w:w="1157" w:type="dxa"/>
          </w:tcPr>
          <w:p w14:paraId="0B7EC8FD" w14:textId="77777777" w:rsidR="009822AD" w:rsidRPr="002F3C8A" w:rsidRDefault="009822AD" w:rsidP="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r w:rsidRPr="002F3C8A">
              <w:rPr>
                <w:rFonts w:eastAsia="SimSun"/>
                <w:bCs/>
                <w:sz w:val="20"/>
                <w:lang w:val="en-GB"/>
              </w:rPr>
              <w:t>ue(v)</w:t>
            </w:r>
          </w:p>
        </w:tc>
      </w:tr>
      <w:tr w:rsidR="009822AD" w:rsidRPr="009822AD" w14:paraId="5C55DA3D" w14:textId="77777777" w:rsidTr="004D59C4">
        <w:trPr>
          <w:trHeight w:val="204"/>
          <w:jc w:val="center"/>
        </w:trPr>
        <w:tc>
          <w:tcPr>
            <w:tcW w:w="7920" w:type="dxa"/>
          </w:tcPr>
          <w:p w14:paraId="55FD2FC9" w14:textId="77777777" w:rsidR="009822AD" w:rsidRPr="002F3C8A" w:rsidRDefault="009822AD" w:rsidP="009822AD">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2F3C8A">
              <w:rPr>
                <w:rFonts w:eastAsia="SimSun"/>
                <w:sz w:val="20"/>
                <w:lang w:val="en-GB"/>
              </w:rPr>
              <w:t>}</w:t>
            </w:r>
          </w:p>
        </w:tc>
        <w:tc>
          <w:tcPr>
            <w:tcW w:w="1157" w:type="dxa"/>
          </w:tcPr>
          <w:p w14:paraId="6D1F142C" w14:textId="77777777" w:rsidR="009822AD" w:rsidRPr="002F3C8A" w:rsidRDefault="009822AD" w:rsidP="009822AD">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rPr>
            </w:pPr>
          </w:p>
        </w:tc>
      </w:tr>
    </w:tbl>
    <w:p w14:paraId="634BE5FB" w14:textId="77777777" w:rsidR="007C3E32" w:rsidRPr="002F3C8A" w:rsidRDefault="007C3E32" w:rsidP="002F3C8A">
      <w:pPr>
        <w:rPr>
          <w:sz w:val="20"/>
          <w:lang w:val="en-GB"/>
          <w14:glow w14:rad="0">
            <w14:srgbClr w14:val="FFFFFF"/>
          </w14:glow>
        </w:rPr>
      </w:pPr>
    </w:p>
    <w:p w14:paraId="14C69210" w14:textId="77777777" w:rsidR="009822AD" w:rsidRDefault="009822AD" w:rsidP="002F3C8A">
      <w:pPr>
        <w:pStyle w:val="Annex3"/>
        <w:numPr>
          <w:ilvl w:val="2"/>
          <w:numId w:val="34"/>
        </w:numPr>
        <w:tabs>
          <w:tab w:val="clear" w:pos="1440"/>
          <w:tab w:val="clear" w:pos="2160"/>
        </w:tabs>
      </w:pPr>
      <w:r>
        <w:t>Neural-network post-filter activation SEI message</w:t>
      </w:r>
      <w:r w:rsidRPr="009D0561">
        <w:t xml:space="preserve"> syntax</w:t>
      </w:r>
    </w:p>
    <w:p w14:paraId="217019F7" w14:textId="77777777" w:rsidR="00883998" w:rsidRPr="002F3C8A" w:rsidRDefault="00883998" w:rsidP="00883998">
      <w:pPr>
        <w:rPr>
          <w:sz w:val="20"/>
          <w:lang w:val="en-GB"/>
          <w14:glow w14:rad="0">
            <w14:srgbClr w14:val="FFFFFF"/>
          </w14:glow>
        </w:rPr>
      </w:pPr>
      <w:r w:rsidRPr="002F3C8A">
        <w:rPr>
          <w:sz w:val="20"/>
          <w:lang w:val="en-GB"/>
          <w14:glow w14:rad="0">
            <w14:srgbClr w14:val="FFFFFF"/>
          </w14:glow>
        </w:rPr>
        <w:t>This SEI message specifies the neural-network post-processing filter that may be used for post-processing filtering for the current picture.</w:t>
      </w:r>
    </w:p>
    <w:p w14:paraId="64A0DAF7" w14:textId="77777777" w:rsidR="00883998" w:rsidRPr="002F3C8A" w:rsidRDefault="00883998" w:rsidP="00883998">
      <w:pPr>
        <w:rPr>
          <w:sz w:val="20"/>
          <w:lang w:val="en-CA"/>
          <w14:glow w14:rad="0">
            <w14:srgbClr w14:val="FFFFFF"/>
          </w14:glow>
        </w:rPr>
      </w:pPr>
      <w:r w:rsidRPr="002F3C8A">
        <w:rPr>
          <w:sz w:val="20"/>
          <w:lang w:val="en-CA"/>
          <w14:glow w14:rad="0">
            <w14:srgbClr w14:val="FFFFFF"/>
          </w14:glow>
        </w:rPr>
        <w:t>The neural-network post-processing filter activation SEI message persists only for the current picture.</w:t>
      </w:r>
    </w:p>
    <w:p w14:paraId="09FD2574" w14:textId="77777777" w:rsidR="00883998" w:rsidRPr="002F3C8A" w:rsidRDefault="00883998" w:rsidP="00883998">
      <w:pPr>
        <w:pStyle w:val="Note1"/>
        <w:rPr>
          <w:noProof/>
          <w:szCs w:val="18"/>
        </w:rPr>
      </w:pPr>
      <w:r w:rsidRPr="002F3C8A">
        <w:rPr>
          <w:noProof/>
          <w:szCs w:val="18"/>
        </w:rPr>
        <w:t>NOTE</w:t>
      </w:r>
      <w:r w:rsidRPr="002F3C8A">
        <w:rPr>
          <w:szCs w:val="18"/>
        </w:rPr>
        <w:t> </w:t>
      </w:r>
      <w:r w:rsidRPr="002F3C8A">
        <w:rPr>
          <w:noProof/>
          <w:szCs w:val="18"/>
        </w:rPr>
        <w:t xml:space="preserve">– There may be several </w:t>
      </w:r>
      <w:r w:rsidRPr="002F3C8A">
        <w:rPr>
          <w:szCs w:val="18"/>
          <w:lang w:val="en-CA"/>
          <w14:glow w14:rad="0">
            <w14:srgbClr w14:val="FFFFFF"/>
          </w14:glow>
        </w:rPr>
        <w:t>neural-network post-processing filter activation SEI messages present for the same picture, for example, when the post-processing filters are meant for different purposes or filter different colour components</w:t>
      </w:r>
      <w:r w:rsidRPr="002F3C8A">
        <w:rPr>
          <w:bCs/>
          <w:color w:val="000000"/>
          <w:szCs w:val="18"/>
        </w:rPr>
        <w:t>.</w:t>
      </w:r>
    </w:p>
    <w:p w14:paraId="4F927FF2" w14:textId="77777777" w:rsidR="00883998" w:rsidRPr="002F3C8A" w:rsidRDefault="00883998" w:rsidP="00883998">
      <w:pPr>
        <w:rPr>
          <w:sz w:val="20"/>
          <w:lang w:val="en-CA"/>
          <w14:glow w14:rad="0">
            <w14:srgbClr w14:val="FFFFFF"/>
          </w14:glow>
        </w:rPr>
      </w:pPr>
      <w:r w:rsidRPr="002F3C8A">
        <w:rPr>
          <w:b/>
          <w:bCs/>
          <w:sz w:val="20"/>
          <w:lang w:val="en-CA"/>
          <w14:glow w14:rad="0">
            <w14:srgbClr w14:val="FFFFFF"/>
          </w14:glow>
        </w:rPr>
        <w:t>nnpfa_id</w:t>
      </w:r>
      <w:r w:rsidRPr="002F3C8A">
        <w:rPr>
          <w:sz w:val="20"/>
          <w:lang w:val="en-CA"/>
          <w14:glow w14:rad="0">
            <w14:srgbClr w14:val="FFFFFF"/>
          </w14:glow>
        </w:rPr>
        <w:t xml:space="preserve"> specifies that the </w:t>
      </w:r>
      <w:r w:rsidRPr="002F3C8A">
        <w:rPr>
          <w:sz w:val="20"/>
          <w:lang w:val="en-GB"/>
          <w14:glow w14:rad="0">
            <w14:srgbClr w14:val="FFFFFF"/>
          </w14:glow>
        </w:rPr>
        <w:t>neural-network post-processing filter specified by one or more neural-network post-processing filter characteristics SEI messages that pertain to the current picture and have nnpfc_id equal to nnfpa_id may be used for post-processing filtering for the current picture.</w:t>
      </w:r>
    </w:p>
    <w:p w14:paraId="5A38C543" w14:textId="1694B727" w:rsidR="00920D94" w:rsidRDefault="00920D94" w:rsidP="009234A5">
      <w:pPr>
        <w:rPr>
          <w:rFonts w:eastAsia="SimSun"/>
          <w:kern w:val="32"/>
          <w:sz w:val="20"/>
          <w:lang w:val="en-CA" w:eastAsia="ja-JP"/>
        </w:rPr>
      </w:pPr>
    </w:p>
    <w:p w14:paraId="4453AC38" w14:textId="5D55993D" w:rsidR="00743513" w:rsidRPr="00FF3985" w:rsidRDefault="00743513" w:rsidP="00743513">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Pr>
          <w:i/>
          <w:iCs/>
          <w:szCs w:val="22"/>
          <w:lang w:val="en-CA"/>
        </w:rPr>
        <w:t>Add the following to the Bibliography and renumber the bibliographic references as needed</w:t>
      </w:r>
      <w:r w:rsidRPr="00FF3985">
        <w:rPr>
          <w:rFonts w:eastAsia="SimSun"/>
          <w:i/>
          <w:noProof/>
          <w:sz w:val="24"/>
          <w:lang w:val="en-CA"/>
        </w:rPr>
        <w:t>:</w:t>
      </w:r>
    </w:p>
    <w:p w14:paraId="2007519C" w14:textId="610EBAF3" w:rsidR="00743513" w:rsidRPr="00743513" w:rsidRDefault="00743513" w:rsidP="002F3C8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20"/>
        <w:rPr>
          <w:rFonts w:eastAsia="SimSun"/>
          <w:sz w:val="20"/>
          <w:lang w:val="en-GB"/>
        </w:rPr>
      </w:pPr>
      <w:r>
        <w:rPr>
          <w:rFonts w:eastAsia="SimSun"/>
          <w:sz w:val="20"/>
          <w:lang w:val="en-GB"/>
        </w:rPr>
        <w:t>ATSC A/341:2022-03</w:t>
      </w:r>
      <w:r w:rsidRPr="00743513">
        <w:rPr>
          <w:rFonts w:eastAsia="SimSun"/>
          <w:sz w:val="20"/>
          <w:lang w:val="en-GB"/>
        </w:rPr>
        <w:t xml:space="preserve">, </w:t>
      </w:r>
      <w:r w:rsidR="005F5937">
        <w:rPr>
          <w:rFonts w:eastAsia="SimSun"/>
          <w:i/>
          <w:iCs/>
          <w:sz w:val="20"/>
          <w:lang w:val="en-GB"/>
        </w:rPr>
        <w:t>ATSC Standard: Video – HEVC</w:t>
      </w:r>
      <w:r w:rsidRPr="00743513">
        <w:rPr>
          <w:rFonts w:eastAsia="SimSun"/>
          <w:sz w:val="20"/>
          <w:lang w:val="en-GB"/>
        </w:rPr>
        <w:t>.</w:t>
      </w:r>
    </w:p>
    <w:p w14:paraId="51DFED05" w14:textId="77777777" w:rsidR="00743513" w:rsidRDefault="00743513" w:rsidP="009234A5">
      <w:pPr>
        <w:rPr>
          <w:rFonts w:eastAsia="SimSun"/>
          <w:kern w:val="32"/>
          <w:sz w:val="20"/>
          <w:lang w:val="en-CA" w:eastAsia="ja-JP"/>
        </w:rPr>
      </w:pPr>
    </w:p>
    <w:p w14:paraId="33781ACD" w14:textId="57617E26" w:rsidR="005F5937" w:rsidRDefault="005F5937" w:rsidP="005F5937">
      <w:pPr>
        <w:rPr>
          <w:rFonts w:eastAsia="SimSun"/>
          <w:b/>
          <w:bCs/>
          <w:kern w:val="32"/>
          <w:sz w:val="24"/>
          <w:szCs w:val="32"/>
          <w:lang w:val="en-CA" w:eastAsia="ja-JP"/>
        </w:rPr>
      </w:pPr>
      <w:r>
        <w:rPr>
          <w:rFonts w:eastAsia="SimSun"/>
          <w:b/>
          <w:bCs/>
          <w:kern w:val="32"/>
          <w:sz w:val="24"/>
          <w:szCs w:val="32"/>
          <w:lang w:val="en-CA" w:eastAsia="ja-JP"/>
        </w:rPr>
        <w:t>Changes to the VVC specification text:</w:t>
      </w:r>
    </w:p>
    <w:p w14:paraId="2D72230A" w14:textId="77777777" w:rsidR="00722609" w:rsidRDefault="00722609" w:rsidP="00722609">
      <w:pPr>
        <w:rPr>
          <w:rFonts w:eastAsia="SimSun"/>
          <w:kern w:val="32"/>
          <w:sz w:val="20"/>
          <w:lang w:val="en-CA" w:eastAsia="ja-JP"/>
        </w:rPr>
      </w:pPr>
      <w:r w:rsidRPr="00FF2DF3">
        <w:rPr>
          <w:rFonts w:eastAsia="SimSun"/>
          <w:kern w:val="32"/>
          <w:sz w:val="20"/>
          <w:highlight w:val="yellow"/>
          <w:lang w:val="en-CA" w:eastAsia="ja-JP"/>
        </w:rPr>
        <w:t>[Ed. (MH): Move the text below to a VVC amendment later.</w:t>
      </w:r>
      <w:r>
        <w:rPr>
          <w:rFonts w:eastAsia="SimSun"/>
          <w:kern w:val="32"/>
          <w:sz w:val="20"/>
          <w:highlight w:val="yellow"/>
          <w:lang w:val="en-CA" w:eastAsia="ja-JP"/>
        </w:rPr>
        <w:t xml:space="preserve"> </w:t>
      </w:r>
      <w:r>
        <w:rPr>
          <w:rFonts w:eastAsia="SimSun"/>
          <w:kern w:val="32"/>
          <w:sz w:val="20"/>
          <w:highlight w:val="yellow"/>
          <w:lang w:eastAsia="ja-JP"/>
        </w:rPr>
        <w:t>F</w:t>
      </w:r>
      <w:r w:rsidRPr="008C6FDC">
        <w:rPr>
          <w:rFonts w:eastAsia="SimSun"/>
          <w:kern w:val="32"/>
          <w:sz w:val="20"/>
          <w:highlight w:val="yellow"/>
          <w:lang w:eastAsia="ja-JP"/>
        </w:rPr>
        <w:t>or now</w:t>
      </w:r>
      <w:r>
        <w:rPr>
          <w:rFonts w:eastAsia="SimSun"/>
          <w:kern w:val="32"/>
          <w:sz w:val="20"/>
          <w:highlight w:val="yellow"/>
          <w:lang w:eastAsia="ja-JP"/>
        </w:rPr>
        <w:t xml:space="preserve">, </w:t>
      </w:r>
      <w:r w:rsidRPr="008C6FDC">
        <w:rPr>
          <w:rFonts w:eastAsia="SimSun"/>
          <w:kern w:val="32"/>
          <w:sz w:val="20"/>
          <w:highlight w:val="yellow"/>
          <w:lang w:eastAsia="ja-JP"/>
        </w:rPr>
        <w:t xml:space="preserve">the </w:t>
      </w:r>
      <w:r>
        <w:rPr>
          <w:rFonts w:eastAsia="SimSun"/>
          <w:kern w:val="32"/>
          <w:sz w:val="20"/>
          <w:highlight w:val="yellow"/>
          <w:lang w:eastAsia="ja-JP"/>
        </w:rPr>
        <w:t xml:space="preserve">VVC </w:t>
      </w:r>
      <w:r w:rsidRPr="008C6FDC">
        <w:rPr>
          <w:rFonts w:eastAsia="SimSun"/>
          <w:kern w:val="32"/>
          <w:sz w:val="20"/>
          <w:highlight w:val="yellow"/>
          <w:lang w:eastAsia="ja-JP"/>
        </w:rPr>
        <w:t xml:space="preserve">text </w:t>
      </w:r>
      <w:r>
        <w:rPr>
          <w:rFonts w:eastAsia="SimSun"/>
          <w:kern w:val="32"/>
          <w:sz w:val="20"/>
          <w:highlight w:val="yellow"/>
          <w:lang w:eastAsia="ja-JP"/>
        </w:rPr>
        <w:t>related to the SEI messages specified in this document is maintained below in order to avoid losing</w:t>
      </w:r>
      <w:r w:rsidRPr="008C6FDC">
        <w:rPr>
          <w:rFonts w:eastAsia="SimSun"/>
          <w:kern w:val="32"/>
          <w:sz w:val="20"/>
          <w:highlight w:val="yellow"/>
          <w:lang w:eastAsia="ja-JP"/>
        </w:rPr>
        <w:t xml:space="preserve"> it completely.</w:t>
      </w:r>
      <w:r w:rsidRPr="00FF2DF3">
        <w:rPr>
          <w:rFonts w:eastAsia="SimSun"/>
          <w:kern w:val="32"/>
          <w:sz w:val="20"/>
          <w:highlight w:val="yellow"/>
          <w:lang w:val="en-CA" w:eastAsia="ja-JP"/>
        </w:rPr>
        <w:t>]</w:t>
      </w:r>
    </w:p>
    <w:p w14:paraId="55AD31DD" w14:textId="74D7DA58" w:rsidR="00920D94" w:rsidRPr="00FF3985" w:rsidRDefault="00920D94" w:rsidP="00920D94">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Pr>
          <w:i/>
          <w:iCs/>
          <w:szCs w:val="22"/>
          <w:lang w:val="en-CA"/>
        </w:rPr>
        <w:lastRenderedPageBreak/>
        <w:t xml:space="preserve">In </w:t>
      </w:r>
      <w:r w:rsidRPr="004A2B8C">
        <w:rPr>
          <w:i/>
          <w:iCs/>
          <w:szCs w:val="22"/>
          <w:lang w:val="en-CA"/>
        </w:rPr>
        <w:t>clause D.2.1</w:t>
      </w:r>
      <w:r>
        <w:rPr>
          <w:i/>
          <w:iCs/>
          <w:szCs w:val="22"/>
          <w:lang w:val="en-CA"/>
        </w:rPr>
        <w:t xml:space="preserve"> of VVC, add the following, highlighted table rows</w:t>
      </w:r>
      <w:r w:rsidRPr="00FF3985">
        <w:rPr>
          <w:rFonts w:eastAsia="SimSun"/>
          <w:i/>
          <w:noProof/>
          <w:sz w:val="24"/>
          <w:lang w:val="en-CA"/>
        </w:rPr>
        <w:t>:</w:t>
      </w:r>
    </w:p>
    <w:p w14:paraId="4C29F619" w14:textId="2EFF66CF" w:rsidR="00920D94" w:rsidRDefault="00920D94" w:rsidP="009234A5">
      <w:pPr>
        <w:rPr>
          <w:rFonts w:eastAsia="SimSun"/>
          <w:kern w:val="32"/>
          <w:sz w:val="20"/>
          <w:lang w:val="en-CA"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920D94" w:rsidRPr="00920D94" w14:paraId="347A3374" w14:textId="77777777" w:rsidTr="004D59C4">
        <w:trPr>
          <w:cantSplit/>
          <w:jc w:val="center"/>
        </w:trPr>
        <w:tc>
          <w:tcPr>
            <w:tcW w:w="7920" w:type="dxa"/>
          </w:tcPr>
          <w:p w14:paraId="7802068C" w14:textId="77777777" w:rsidR="00920D94" w:rsidRPr="00920D94" w:rsidRDefault="00920D94" w:rsidP="00920D9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20D94">
              <w:rPr>
                <w:rFonts w:eastAsia="Malgun Gothic"/>
                <w:noProof/>
                <w:sz w:val="20"/>
                <w:lang w:val="en-CA"/>
              </w:rPr>
              <w:t>sei_payload( payloadType, payloadSize ) {</w:t>
            </w:r>
          </w:p>
        </w:tc>
        <w:tc>
          <w:tcPr>
            <w:tcW w:w="1157" w:type="dxa"/>
          </w:tcPr>
          <w:p w14:paraId="00C22E63" w14:textId="77777777" w:rsidR="00920D94" w:rsidRPr="00920D94" w:rsidRDefault="00920D94" w:rsidP="00920D9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r w:rsidRPr="00920D94">
              <w:rPr>
                <w:rFonts w:eastAsia="Malgun Gothic"/>
                <w:b/>
                <w:bCs/>
                <w:noProof/>
                <w:sz w:val="20"/>
                <w:lang w:val="en-CA"/>
              </w:rPr>
              <w:t>Descriptor</w:t>
            </w:r>
          </w:p>
        </w:tc>
      </w:tr>
      <w:tr w:rsidR="00920D94" w:rsidRPr="00920D94" w14:paraId="664ADC8C" w14:textId="77777777" w:rsidTr="004D59C4">
        <w:trPr>
          <w:cantSplit/>
          <w:jc w:val="center"/>
        </w:trPr>
        <w:tc>
          <w:tcPr>
            <w:tcW w:w="7920" w:type="dxa"/>
          </w:tcPr>
          <w:p w14:paraId="4F14B86A" w14:textId="77777777" w:rsidR="00920D94" w:rsidRPr="00920D94" w:rsidRDefault="00920D94" w:rsidP="00920D9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20D94">
              <w:rPr>
                <w:rFonts w:eastAsia="Malgun Gothic"/>
                <w:noProof/>
                <w:sz w:val="20"/>
                <w:lang w:val="en-CA"/>
              </w:rPr>
              <w:tab/>
              <w:t>if( nal_unit_type  = =  PREFIX_SEI_NUT )</w:t>
            </w:r>
          </w:p>
        </w:tc>
        <w:tc>
          <w:tcPr>
            <w:tcW w:w="1157" w:type="dxa"/>
          </w:tcPr>
          <w:p w14:paraId="68F3A697" w14:textId="77777777" w:rsidR="00920D94" w:rsidRPr="00920D94" w:rsidRDefault="00920D94" w:rsidP="00920D9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
                <w:bCs/>
                <w:noProof/>
                <w:sz w:val="20"/>
                <w:lang w:val="en-CA"/>
              </w:rPr>
            </w:pPr>
          </w:p>
        </w:tc>
      </w:tr>
      <w:tr w:rsidR="00920D94" w:rsidRPr="00920D94" w14:paraId="6F233CCF" w14:textId="77777777" w:rsidTr="004D59C4">
        <w:trPr>
          <w:cantSplit/>
          <w:jc w:val="center"/>
        </w:trPr>
        <w:tc>
          <w:tcPr>
            <w:tcW w:w="7920" w:type="dxa"/>
          </w:tcPr>
          <w:p w14:paraId="60FBE410" w14:textId="77777777" w:rsidR="00920D94" w:rsidRPr="00920D94" w:rsidRDefault="00920D94" w:rsidP="00920D9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20D94">
              <w:rPr>
                <w:rFonts w:eastAsia="Malgun Gothic"/>
                <w:noProof/>
                <w:sz w:val="20"/>
                <w:lang w:val="en-CA"/>
              </w:rPr>
              <w:tab/>
            </w:r>
            <w:r w:rsidRPr="00920D94">
              <w:rPr>
                <w:rFonts w:eastAsia="Malgun Gothic"/>
                <w:noProof/>
                <w:sz w:val="20"/>
                <w:lang w:val="en-CA"/>
              </w:rPr>
              <w:tab/>
              <w:t>...</w:t>
            </w:r>
          </w:p>
        </w:tc>
        <w:tc>
          <w:tcPr>
            <w:tcW w:w="1157" w:type="dxa"/>
          </w:tcPr>
          <w:p w14:paraId="3A6927A8" w14:textId="77777777" w:rsidR="00920D94" w:rsidRPr="00920D94" w:rsidRDefault="00920D94" w:rsidP="00920D9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9964C0" w:rsidRPr="00920D94" w14:paraId="522D92D6" w14:textId="77777777" w:rsidTr="004D59C4">
        <w:trPr>
          <w:cantSplit/>
          <w:jc w:val="center"/>
        </w:trPr>
        <w:tc>
          <w:tcPr>
            <w:tcW w:w="7920" w:type="dxa"/>
            <w:tcBorders>
              <w:top w:val="single" w:sz="4" w:space="0" w:color="auto"/>
              <w:left w:val="single" w:sz="4" w:space="0" w:color="auto"/>
              <w:bottom w:val="single" w:sz="4" w:space="0" w:color="auto"/>
              <w:right w:val="single" w:sz="4" w:space="0" w:color="auto"/>
            </w:tcBorders>
          </w:tcPr>
          <w:p w14:paraId="157FE168" w14:textId="7A7504E8" w:rsidR="009964C0" w:rsidRPr="00920D94" w:rsidRDefault="009964C0" w:rsidP="004D59C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highlight w:val="cyan"/>
                <w:lang w:val="fi-FI"/>
              </w:rPr>
            </w:pPr>
            <w:r w:rsidRPr="00920D94">
              <w:rPr>
                <w:rFonts w:eastAsia="Malgun Gothic"/>
                <w:noProof/>
                <w:sz w:val="20"/>
                <w:highlight w:val="cyan"/>
                <w:lang w:val="en-CA"/>
              </w:rPr>
              <w:tab/>
            </w:r>
            <w:r w:rsidRPr="00920D94">
              <w:rPr>
                <w:rFonts w:eastAsia="Malgun Gothic"/>
                <w:noProof/>
                <w:sz w:val="20"/>
                <w:highlight w:val="cyan"/>
                <w:lang w:val="en-CA"/>
              </w:rPr>
              <w:tab/>
            </w:r>
            <w:r w:rsidRPr="00920D94">
              <w:rPr>
                <w:rFonts w:eastAsia="Malgun Gothic"/>
                <w:sz w:val="20"/>
                <w:highlight w:val="cyan"/>
                <w:lang w:val="en-GB"/>
              </w:rPr>
              <w:t xml:space="preserve">else if( payloadType  = =  </w:t>
            </w:r>
            <w:r>
              <w:rPr>
                <w:rFonts w:eastAsia="Malgun Gothic"/>
                <w:sz w:val="20"/>
                <w:highlight w:val="cyan"/>
                <w:lang w:val="en-GB"/>
              </w:rPr>
              <w:t>209</w:t>
            </w:r>
            <w:r w:rsidRPr="00920D94">
              <w:rPr>
                <w:rFonts w:eastAsia="Malgun Gothic"/>
                <w:sz w:val="20"/>
                <w:highlight w:val="cyan"/>
                <w:lang w:val="en-GB"/>
              </w:rPr>
              <w:t xml:space="preserve"> ) </w:t>
            </w:r>
            <w:r w:rsidRPr="00920D94">
              <w:rPr>
                <w:rFonts w:eastAsia="Malgun Gothic"/>
                <w:noProof/>
                <w:sz w:val="20"/>
                <w:highlight w:val="cyan"/>
                <w:lang w:val="en-GB"/>
              </w:rPr>
              <w:t xml:space="preserve">/* Specified in Rec. </w:t>
            </w:r>
            <w:r w:rsidRPr="00920D94">
              <w:rPr>
                <w:rFonts w:eastAsia="Malgun Gothic"/>
                <w:noProof/>
                <w:sz w:val="20"/>
                <w:highlight w:val="cyan"/>
                <w:lang w:val="fi-FI"/>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65F70FFF" w14:textId="77777777" w:rsidR="009964C0" w:rsidRPr="00920D94" w:rsidRDefault="009964C0" w:rsidP="004D59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cyan"/>
                <w:lang w:val="fi-FI"/>
              </w:rPr>
            </w:pPr>
          </w:p>
        </w:tc>
      </w:tr>
      <w:tr w:rsidR="009964C0" w:rsidRPr="00920D94" w14:paraId="3972568D" w14:textId="77777777" w:rsidTr="004D59C4">
        <w:trPr>
          <w:cantSplit/>
          <w:jc w:val="center"/>
        </w:trPr>
        <w:tc>
          <w:tcPr>
            <w:tcW w:w="7920" w:type="dxa"/>
            <w:tcBorders>
              <w:top w:val="single" w:sz="4" w:space="0" w:color="auto"/>
              <w:left w:val="single" w:sz="4" w:space="0" w:color="auto"/>
              <w:bottom w:val="single" w:sz="4" w:space="0" w:color="auto"/>
              <w:right w:val="single" w:sz="4" w:space="0" w:color="auto"/>
            </w:tcBorders>
          </w:tcPr>
          <w:p w14:paraId="3966F67B" w14:textId="3C2AE9A4" w:rsidR="009964C0" w:rsidRPr="00920D94" w:rsidRDefault="009964C0" w:rsidP="004D59C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highlight w:val="cyan"/>
                <w:lang w:val="en-GB"/>
              </w:rPr>
            </w:pPr>
            <w:r w:rsidRPr="00920D94">
              <w:rPr>
                <w:rFonts w:eastAsia="Malgun Gothic"/>
                <w:noProof/>
                <w:sz w:val="20"/>
                <w:highlight w:val="cyan"/>
                <w:lang w:val="fi-FI"/>
              </w:rPr>
              <w:tab/>
            </w:r>
            <w:r w:rsidRPr="00920D94">
              <w:rPr>
                <w:rFonts w:eastAsia="Malgun Gothic"/>
                <w:noProof/>
                <w:sz w:val="20"/>
                <w:highlight w:val="cyan"/>
                <w:lang w:val="fi-FI"/>
              </w:rPr>
              <w:tab/>
            </w:r>
            <w:r w:rsidRPr="00920D94">
              <w:rPr>
                <w:rFonts w:eastAsia="Malgun Gothic"/>
                <w:noProof/>
                <w:sz w:val="20"/>
                <w:highlight w:val="cyan"/>
                <w:lang w:val="fi-FI"/>
              </w:rPr>
              <w:tab/>
            </w:r>
            <w:r w:rsidRPr="009964C0">
              <w:rPr>
                <w:rFonts w:eastAsia="Malgun Gothic"/>
                <w:bCs/>
                <w:sz w:val="20"/>
                <w:highlight w:val="cyan"/>
                <w:lang w:val="en-CA"/>
              </w:rPr>
              <w:t>shutter_interval_info</w:t>
            </w:r>
            <w:r w:rsidRPr="00920D94">
              <w:rPr>
                <w:rFonts w:eastAsia="Malgun Gothic"/>
                <w:sz w:val="20"/>
                <w:highlight w:val="cyan"/>
                <w:lang w:val="en-CA"/>
              </w:rPr>
              <w:t>( payloadSize )</w:t>
            </w:r>
          </w:p>
        </w:tc>
        <w:tc>
          <w:tcPr>
            <w:tcW w:w="1157" w:type="dxa"/>
            <w:tcBorders>
              <w:top w:val="single" w:sz="4" w:space="0" w:color="auto"/>
              <w:left w:val="single" w:sz="4" w:space="0" w:color="auto"/>
              <w:bottom w:val="single" w:sz="4" w:space="0" w:color="auto"/>
              <w:right w:val="single" w:sz="4" w:space="0" w:color="auto"/>
            </w:tcBorders>
          </w:tcPr>
          <w:p w14:paraId="3E0AA540" w14:textId="77777777" w:rsidR="009964C0" w:rsidRPr="00920D94" w:rsidRDefault="009964C0" w:rsidP="004D59C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cyan"/>
                <w:lang w:val="en-GB"/>
              </w:rPr>
            </w:pPr>
          </w:p>
        </w:tc>
      </w:tr>
      <w:tr w:rsidR="00920D94" w:rsidRPr="00920D94" w14:paraId="71262A8F" w14:textId="77777777" w:rsidTr="004D59C4">
        <w:trPr>
          <w:cantSplit/>
          <w:jc w:val="center"/>
        </w:trPr>
        <w:tc>
          <w:tcPr>
            <w:tcW w:w="7920" w:type="dxa"/>
            <w:tcBorders>
              <w:top w:val="single" w:sz="4" w:space="0" w:color="auto"/>
              <w:left w:val="single" w:sz="4" w:space="0" w:color="auto"/>
              <w:bottom w:val="single" w:sz="4" w:space="0" w:color="auto"/>
              <w:right w:val="single" w:sz="4" w:space="0" w:color="auto"/>
            </w:tcBorders>
          </w:tcPr>
          <w:p w14:paraId="35E0B6CE" w14:textId="72F48220" w:rsidR="00920D94" w:rsidRPr="00920D94" w:rsidRDefault="00920D94" w:rsidP="00920D9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highlight w:val="cyan"/>
                <w:lang w:val="fi-FI"/>
              </w:rPr>
            </w:pPr>
            <w:r w:rsidRPr="00920D94">
              <w:rPr>
                <w:rFonts w:eastAsia="Malgun Gothic"/>
                <w:noProof/>
                <w:sz w:val="20"/>
                <w:highlight w:val="cyan"/>
                <w:lang w:val="en-CA"/>
              </w:rPr>
              <w:tab/>
            </w:r>
            <w:r w:rsidRPr="00920D94">
              <w:rPr>
                <w:rFonts w:eastAsia="Malgun Gothic"/>
                <w:noProof/>
                <w:sz w:val="20"/>
                <w:highlight w:val="cyan"/>
                <w:lang w:val="en-CA"/>
              </w:rPr>
              <w:tab/>
            </w:r>
            <w:r w:rsidRPr="00920D94">
              <w:rPr>
                <w:rFonts w:eastAsia="Malgun Gothic"/>
                <w:sz w:val="20"/>
                <w:highlight w:val="cyan"/>
                <w:lang w:val="en-GB"/>
              </w:rPr>
              <w:t xml:space="preserve">else if( payloadType  = =  </w:t>
            </w:r>
            <w:r w:rsidR="009964C0">
              <w:rPr>
                <w:rFonts w:eastAsia="Malgun Gothic"/>
                <w:sz w:val="20"/>
                <w:highlight w:val="cyan"/>
                <w:lang w:val="en-GB"/>
              </w:rPr>
              <w:t>210</w:t>
            </w:r>
            <w:r w:rsidRPr="00920D94">
              <w:rPr>
                <w:rFonts w:eastAsia="Malgun Gothic"/>
                <w:sz w:val="20"/>
                <w:highlight w:val="cyan"/>
                <w:lang w:val="en-GB"/>
              </w:rPr>
              <w:t xml:space="preserve"> ) </w:t>
            </w:r>
            <w:r w:rsidRPr="00920D94">
              <w:rPr>
                <w:rFonts w:eastAsia="Malgun Gothic"/>
                <w:noProof/>
                <w:sz w:val="20"/>
                <w:highlight w:val="cyan"/>
                <w:lang w:val="en-GB"/>
              </w:rPr>
              <w:t xml:space="preserve">/* Specified in Rec. </w:t>
            </w:r>
            <w:r w:rsidRPr="00920D94">
              <w:rPr>
                <w:rFonts w:eastAsia="Malgun Gothic"/>
                <w:noProof/>
                <w:sz w:val="20"/>
                <w:highlight w:val="cyan"/>
                <w:lang w:val="fi-FI"/>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08D1BC01" w14:textId="77777777" w:rsidR="00920D94" w:rsidRPr="00920D94" w:rsidRDefault="00920D94" w:rsidP="00920D9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cyan"/>
                <w:lang w:val="fi-FI"/>
              </w:rPr>
            </w:pPr>
          </w:p>
        </w:tc>
      </w:tr>
      <w:tr w:rsidR="00920D94" w:rsidRPr="00920D94" w14:paraId="6D7B8D71" w14:textId="77777777" w:rsidTr="004D59C4">
        <w:trPr>
          <w:cantSplit/>
          <w:jc w:val="center"/>
        </w:trPr>
        <w:tc>
          <w:tcPr>
            <w:tcW w:w="7920" w:type="dxa"/>
            <w:tcBorders>
              <w:top w:val="single" w:sz="4" w:space="0" w:color="auto"/>
              <w:left w:val="single" w:sz="4" w:space="0" w:color="auto"/>
              <w:bottom w:val="single" w:sz="4" w:space="0" w:color="auto"/>
              <w:right w:val="single" w:sz="4" w:space="0" w:color="auto"/>
            </w:tcBorders>
          </w:tcPr>
          <w:p w14:paraId="603B92A1" w14:textId="77777777" w:rsidR="00920D94" w:rsidRPr="00920D94" w:rsidRDefault="00920D94" w:rsidP="00920D9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highlight w:val="cyan"/>
                <w:lang w:val="en-GB"/>
              </w:rPr>
            </w:pPr>
            <w:r w:rsidRPr="00920D94">
              <w:rPr>
                <w:rFonts w:eastAsia="Malgun Gothic"/>
                <w:noProof/>
                <w:sz w:val="20"/>
                <w:highlight w:val="cyan"/>
                <w:lang w:val="fi-FI"/>
              </w:rPr>
              <w:tab/>
            </w:r>
            <w:r w:rsidRPr="00920D94">
              <w:rPr>
                <w:rFonts w:eastAsia="Malgun Gothic"/>
                <w:noProof/>
                <w:sz w:val="20"/>
                <w:highlight w:val="cyan"/>
                <w:lang w:val="fi-FI"/>
              </w:rPr>
              <w:tab/>
            </w:r>
            <w:r w:rsidRPr="00920D94">
              <w:rPr>
                <w:rFonts w:eastAsia="Malgun Gothic"/>
                <w:noProof/>
                <w:sz w:val="20"/>
                <w:highlight w:val="cyan"/>
                <w:lang w:val="fi-FI"/>
              </w:rPr>
              <w:tab/>
            </w:r>
            <w:r w:rsidRPr="00920D94">
              <w:rPr>
                <w:rFonts w:eastAsia="Malgun Gothic"/>
                <w:bCs/>
                <w:sz w:val="20"/>
                <w:highlight w:val="cyan"/>
                <w:lang w:val="en-CA"/>
              </w:rPr>
              <w:t>nn_post_filter_characteristics</w:t>
            </w:r>
            <w:r w:rsidRPr="00920D94">
              <w:rPr>
                <w:rFonts w:eastAsia="Malgun Gothic"/>
                <w:sz w:val="20"/>
                <w:highlight w:val="cyan"/>
                <w:lang w:val="en-CA"/>
              </w:rPr>
              <w:t>( payloadSize )</w:t>
            </w:r>
          </w:p>
        </w:tc>
        <w:tc>
          <w:tcPr>
            <w:tcW w:w="1157" w:type="dxa"/>
            <w:tcBorders>
              <w:top w:val="single" w:sz="4" w:space="0" w:color="auto"/>
              <w:left w:val="single" w:sz="4" w:space="0" w:color="auto"/>
              <w:bottom w:val="single" w:sz="4" w:space="0" w:color="auto"/>
              <w:right w:val="single" w:sz="4" w:space="0" w:color="auto"/>
            </w:tcBorders>
          </w:tcPr>
          <w:p w14:paraId="68750CDE" w14:textId="77777777" w:rsidR="00920D94" w:rsidRPr="00920D94" w:rsidRDefault="00920D94" w:rsidP="00920D9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cyan"/>
                <w:lang w:val="en-GB"/>
              </w:rPr>
            </w:pPr>
          </w:p>
        </w:tc>
      </w:tr>
      <w:tr w:rsidR="00920D94" w:rsidRPr="00920D94" w14:paraId="04BD6B37" w14:textId="77777777" w:rsidTr="004D59C4">
        <w:trPr>
          <w:cantSplit/>
          <w:jc w:val="center"/>
        </w:trPr>
        <w:tc>
          <w:tcPr>
            <w:tcW w:w="7920" w:type="dxa"/>
            <w:tcBorders>
              <w:top w:val="single" w:sz="4" w:space="0" w:color="auto"/>
              <w:left w:val="single" w:sz="4" w:space="0" w:color="auto"/>
              <w:bottom w:val="single" w:sz="4" w:space="0" w:color="auto"/>
              <w:right w:val="single" w:sz="4" w:space="0" w:color="auto"/>
            </w:tcBorders>
          </w:tcPr>
          <w:p w14:paraId="37EE1E5D" w14:textId="6C052029" w:rsidR="00920D94" w:rsidRPr="00920D94" w:rsidRDefault="00920D94" w:rsidP="00920D9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highlight w:val="cyan"/>
                <w:lang w:val="fi-FI"/>
              </w:rPr>
            </w:pPr>
            <w:r w:rsidRPr="00920D94">
              <w:rPr>
                <w:rFonts w:eastAsia="Malgun Gothic"/>
                <w:noProof/>
                <w:sz w:val="20"/>
                <w:highlight w:val="cyan"/>
                <w:lang w:val="en-CA"/>
              </w:rPr>
              <w:tab/>
            </w:r>
            <w:r w:rsidRPr="00920D94">
              <w:rPr>
                <w:rFonts w:eastAsia="Malgun Gothic"/>
                <w:noProof/>
                <w:sz w:val="20"/>
                <w:highlight w:val="cyan"/>
                <w:lang w:val="en-CA"/>
              </w:rPr>
              <w:tab/>
            </w:r>
            <w:r w:rsidRPr="00920D94">
              <w:rPr>
                <w:rFonts w:eastAsia="Malgun Gothic"/>
                <w:sz w:val="20"/>
                <w:highlight w:val="cyan"/>
                <w:lang w:val="en-GB"/>
              </w:rPr>
              <w:t>else if( payloadType  = =  2</w:t>
            </w:r>
            <w:r w:rsidR="009964C0">
              <w:rPr>
                <w:rFonts w:eastAsia="Malgun Gothic"/>
                <w:sz w:val="20"/>
                <w:highlight w:val="cyan"/>
                <w:lang w:val="en-GB"/>
              </w:rPr>
              <w:t>11</w:t>
            </w:r>
            <w:r w:rsidRPr="00920D94">
              <w:rPr>
                <w:rFonts w:eastAsia="Malgun Gothic"/>
                <w:sz w:val="20"/>
                <w:highlight w:val="cyan"/>
                <w:lang w:val="en-GB"/>
              </w:rPr>
              <w:t xml:space="preserve"> ) </w:t>
            </w:r>
            <w:r w:rsidRPr="00920D94">
              <w:rPr>
                <w:rFonts w:eastAsia="Malgun Gothic"/>
                <w:noProof/>
                <w:sz w:val="20"/>
                <w:highlight w:val="cyan"/>
                <w:lang w:val="en-GB"/>
              </w:rPr>
              <w:t xml:space="preserve">/* Specified in Rec. </w:t>
            </w:r>
            <w:r w:rsidRPr="00920D94">
              <w:rPr>
                <w:rFonts w:eastAsia="Malgun Gothic"/>
                <w:noProof/>
                <w:sz w:val="20"/>
                <w:highlight w:val="cyan"/>
                <w:lang w:val="fi-FI"/>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450FA86E" w14:textId="77777777" w:rsidR="00920D94" w:rsidRPr="00920D94" w:rsidRDefault="00920D94" w:rsidP="00920D9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cyan"/>
                <w:lang w:val="fi-FI"/>
              </w:rPr>
            </w:pPr>
          </w:p>
        </w:tc>
      </w:tr>
      <w:tr w:rsidR="00920D94" w:rsidRPr="00920D94" w14:paraId="197B4CE7" w14:textId="77777777" w:rsidTr="004D59C4">
        <w:trPr>
          <w:cantSplit/>
          <w:jc w:val="center"/>
        </w:trPr>
        <w:tc>
          <w:tcPr>
            <w:tcW w:w="7920" w:type="dxa"/>
            <w:tcBorders>
              <w:top w:val="single" w:sz="4" w:space="0" w:color="auto"/>
              <w:left w:val="single" w:sz="4" w:space="0" w:color="auto"/>
              <w:bottom w:val="single" w:sz="4" w:space="0" w:color="auto"/>
              <w:right w:val="single" w:sz="4" w:space="0" w:color="auto"/>
            </w:tcBorders>
          </w:tcPr>
          <w:p w14:paraId="71C6DBFE" w14:textId="77777777" w:rsidR="00920D94" w:rsidRPr="00920D94" w:rsidRDefault="00920D94" w:rsidP="00920D9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920D94">
              <w:rPr>
                <w:rFonts w:eastAsia="Malgun Gothic"/>
                <w:noProof/>
                <w:sz w:val="20"/>
                <w:highlight w:val="cyan"/>
                <w:lang w:val="fi-FI"/>
              </w:rPr>
              <w:tab/>
            </w:r>
            <w:r w:rsidRPr="00920D94">
              <w:rPr>
                <w:rFonts w:eastAsia="Malgun Gothic"/>
                <w:noProof/>
                <w:sz w:val="20"/>
                <w:highlight w:val="cyan"/>
                <w:lang w:val="fi-FI"/>
              </w:rPr>
              <w:tab/>
            </w:r>
            <w:r w:rsidRPr="00920D94">
              <w:rPr>
                <w:rFonts w:eastAsia="Malgun Gothic"/>
                <w:noProof/>
                <w:sz w:val="20"/>
                <w:highlight w:val="cyan"/>
                <w:lang w:val="fi-FI"/>
              </w:rPr>
              <w:tab/>
            </w:r>
            <w:r w:rsidRPr="00920D94">
              <w:rPr>
                <w:rFonts w:eastAsia="Malgun Gothic"/>
                <w:bCs/>
                <w:sz w:val="20"/>
                <w:highlight w:val="cyan"/>
                <w:lang w:val="en-CA"/>
              </w:rPr>
              <w:t>nn_post_filter_activation</w:t>
            </w:r>
            <w:r w:rsidRPr="00920D94">
              <w:rPr>
                <w:rFonts w:eastAsia="Malgun Gothic"/>
                <w:sz w:val="20"/>
                <w:highlight w:val="cyan"/>
                <w:lang w:val="en-CA"/>
              </w:rPr>
              <w:t>( payloadSize )</w:t>
            </w:r>
          </w:p>
        </w:tc>
        <w:tc>
          <w:tcPr>
            <w:tcW w:w="1157" w:type="dxa"/>
            <w:tcBorders>
              <w:top w:val="single" w:sz="4" w:space="0" w:color="auto"/>
              <w:left w:val="single" w:sz="4" w:space="0" w:color="auto"/>
              <w:bottom w:val="single" w:sz="4" w:space="0" w:color="auto"/>
              <w:right w:val="single" w:sz="4" w:space="0" w:color="auto"/>
            </w:tcBorders>
          </w:tcPr>
          <w:p w14:paraId="74F29642" w14:textId="77777777" w:rsidR="00920D94" w:rsidRPr="00920D94" w:rsidRDefault="00920D94" w:rsidP="00920D9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920D94" w:rsidRPr="00920D94" w14:paraId="13D186CE" w14:textId="77777777" w:rsidTr="004D59C4">
        <w:trPr>
          <w:cantSplit/>
          <w:jc w:val="center"/>
        </w:trPr>
        <w:tc>
          <w:tcPr>
            <w:tcW w:w="7920" w:type="dxa"/>
          </w:tcPr>
          <w:p w14:paraId="2A41F530" w14:textId="77777777" w:rsidR="00920D94" w:rsidRPr="00920D94" w:rsidRDefault="00920D94" w:rsidP="00920D9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920D94">
              <w:rPr>
                <w:rFonts w:eastAsia="Malgun Gothic"/>
                <w:noProof/>
                <w:sz w:val="20"/>
                <w:lang w:val="en-GB"/>
              </w:rPr>
              <w:tab/>
            </w:r>
            <w:r w:rsidRPr="00920D94">
              <w:rPr>
                <w:rFonts w:eastAsia="Malgun Gothic"/>
                <w:noProof/>
                <w:sz w:val="20"/>
                <w:lang w:val="en-GB"/>
              </w:rPr>
              <w:tab/>
              <w:t>else                        /* Specified in Rec. ITU-T H.274 | ISO/IEC 23002-7 */</w:t>
            </w:r>
          </w:p>
        </w:tc>
        <w:tc>
          <w:tcPr>
            <w:tcW w:w="1157" w:type="dxa"/>
          </w:tcPr>
          <w:p w14:paraId="3F67FFEA" w14:textId="77777777" w:rsidR="00920D94" w:rsidRPr="00920D94" w:rsidRDefault="00920D94" w:rsidP="00920D9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920D94" w:rsidRPr="00920D94" w14:paraId="4FEC15C7" w14:textId="77777777" w:rsidTr="004D59C4">
        <w:trPr>
          <w:cantSplit/>
          <w:jc w:val="center"/>
        </w:trPr>
        <w:tc>
          <w:tcPr>
            <w:tcW w:w="7920" w:type="dxa"/>
          </w:tcPr>
          <w:p w14:paraId="682D5BA9" w14:textId="77777777" w:rsidR="00920D94" w:rsidRPr="00920D94" w:rsidRDefault="00920D94" w:rsidP="00920D9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920D94">
              <w:rPr>
                <w:rFonts w:eastAsia="Malgun Gothic"/>
                <w:noProof/>
                <w:sz w:val="20"/>
                <w:lang w:val="en-GB"/>
              </w:rPr>
              <w:tab/>
            </w:r>
            <w:r w:rsidRPr="00920D94">
              <w:rPr>
                <w:rFonts w:eastAsia="Malgun Gothic"/>
                <w:noProof/>
                <w:sz w:val="20"/>
                <w:lang w:val="en-GB"/>
              </w:rPr>
              <w:tab/>
            </w:r>
            <w:r w:rsidRPr="00920D94">
              <w:rPr>
                <w:rFonts w:eastAsia="Malgun Gothic"/>
                <w:noProof/>
                <w:sz w:val="20"/>
                <w:lang w:val="en-GB"/>
              </w:rPr>
              <w:tab/>
              <w:t>reserved_message( payloadSize )</w:t>
            </w:r>
          </w:p>
        </w:tc>
        <w:tc>
          <w:tcPr>
            <w:tcW w:w="1157" w:type="dxa"/>
          </w:tcPr>
          <w:p w14:paraId="2F223F88" w14:textId="77777777" w:rsidR="00920D94" w:rsidRPr="00920D94" w:rsidRDefault="00920D94" w:rsidP="00920D9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920D94" w:rsidRPr="00920D94" w14:paraId="4AA8A3EB" w14:textId="77777777" w:rsidTr="004D59C4">
        <w:trPr>
          <w:cantSplit/>
          <w:jc w:val="center"/>
        </w:trPr>
        <w:tc>
          <w:tcPr>
            <w:tcW w:w="7920" w:type="dxa"/>
            <w:tcBorders>
              <w:top w:val="single" w:sz="4" w:space="0" w:color="auto"/>
              <w:left w:val="single" w:sz="4" w:space="0" w:color="auto"/>
              <w:bottom w:val="single" w:sz="4" w:space="0" w:color="auto"/>
              <w:right w:val="single" w:sz="4" w:space="0" w:color="auto"/>
            </w:tcBorders>
          </w:tcPr>
          <w:p w14:paraId="2F0C572C" w14:textId="77777777" w:rsidR="00920D94" w:rsidRPr="00920D94" w:rsidRDefault="00920D94" w:rsidP="00920D9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920D94">
              <w:rPr>
                <w:rFonts w:eastAsia="Malgun Gothic"/>
                <w:noProof/>
                <w:sz w:val="20"/>
                <w:lang w:val="en-CA"/>
              </w:rPr>
              <w:tab/>
            </w:r>
            <w:r w:rsidRPr="00920D94">
              <w:rPr>
                <w:rFonts w:eastAsia="Malgun Gothic"/>
                <w:noProof/>
                <w:sz w:val="20"/>
                <w:lang w:val="en-CA"/>
              </w:rPr>
              <w:tab/>
              <w:t>...</w:t>
            </w:r>
          </w:p>
        </w:tc>
        <w:tc>
          <w:tcPr>
            <w:tcW w:w="1157" w:type="dxa"/>
            <w:tcBorders>
              <w:top w:val="single" w:sz="4" w:space="0" w:color="auto"/>
              <w:left w:val="single" w:sz="4" w:space="0" w:color="auto"/>
              <w:bottom w:val="single" w:sz="4" w:space="0" w:color="auto"/>
              <w:right w:val="single" w:sz="4" w:space="0" w:color="auto"/>
            </w:tcBorders>
          </w:tcPr>
          <w:p w14:paraId="077911B3" w14:textId="77777777" w:rsidR="00920D94" w:rsidRPr="00920D94" w:rsidRDefault="00920D94" w:rsidP="00920D9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bl>
    <w:p w14:paraId="1717F057" w14:textId="0C6BE49E" w:rsidR="00920D94" w:rsidRDefault="00920D94" w:rsidP="009234A5">
      <w:pPr>
        <w:rPr>
          <w:rFonts w:eastAsia="SimSun"/>
          <w:kern w:val="32"/>
          <w:sz w:val="20"/>
          <w:lang w:val="en-CA" w:eastAsia="ja-JP"/>
        </w:rPr>
      </w:pPr>
    </w:p>
    <w:p w14:paraId="43178716" w14:textId="4859BC4D" w:rsidR="009964C0" w:rsidRPr="00AD1BDF" w:rsidRDefault="009964C0" w:rsidP="002F3C8A">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iCs/>
          <w:szCs w:val="22"/>
          <w:lang w:val="en-CA"/>
        </w:rPr>
      </w:pPr>
      <w:r>
        <w:rPr>
          <w:i/>
          <w:iCs/>
          <w:szCs w:val="22"/>
          <w:lang w:val="en-CA"/>
        </w:rPr>
        <w:t xml:space="preserve">In </w:t>
      </w:r>
      <w:r w:rsidRPr="00AD1BDF">
        <w:rPr>
          <w:i/>
          <w:iCs/>
          <w:szCs w:val="22"/>
          <w:lang w:val="en-CA"/>
        </w:rPr>
        <w:t>clause D.2.</w:t>
      </w:r>
      <w:r>
        <w:rPr>
          <w:i/>
          <w:iCs/>
          <w:szCs w:val="22"/>
          <w:lang w:val="en-CA"/>
        </w:rPr>
        <w:t>2 of VVC, replace the following</w:t>
      </w:r>
      <w:r w:rsidRPr="00AD1BDF">
        <w:rPr>
          <w:i/>
          <w:iCs/>
          <w:szCs w:val="22"/>
          <w:lang w:val="en-CA"/>
        </w:rPr>
        <w:t>:</w:t>
      </w:r>
    </w:p>
    <w:p w14:paraId="7C85949E" w14:textId="77777777" w:rsidR="009964C0" w:rsidRPr="00FF2DF3" w:rsidRDefault="009964C0" w:rsidP="009964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r w:rsidRPr="00FF2DF3">
        <w:rPr>
          <w:rFonts w:eastAsia="SimSun"/>
          <w:sz w:val="20"/>
          <w:lang w:val="en-CA"/>
        </w:rPr>
        <w:t xml:space="preserve">The list VclAssociatedSeiList is set to </w:t>
      </w:r>
      <w:r w:rsidRPr="00FF2DF3">
        <w:rPr>
          <w:rFonts w:eastAsia="SimSun"/>
          <w:noProof/>
          <w:sz w:val="20"/>
          <w:lang w:val="en-CA"/>
        </w:rPr>
        <w:t xml:space="preserve">consist of the payloadType values </w:t>
      </w:r>
      <w:r w:rsidRPr="00FF2DF3">
        <w:rPr>
          <w:rFonts w:eastAsia="SimSun"/>
          <w:sz w:val="20"/>
          <w:lang w:val="en-CA"/>
        </w:rPr>
        <w:t>3, 19, 45, 47, 129, 132, 137, 142, 144, 145, 147 to 150, inclusive, 153 to 156, inclusive, 165, 168, 177, 179, 180, 200 to 202, inclusive, and 204 to 207, inclusive.</w:t>
      </w:r>
    </w:p>
    <w:p w14:paraId="7AB413CA" w14:textId="11B0A2A5" w:rsidR="009964C0" w:rsidRPr="00AD1BDF" w:rsidRDefault="009964C0" w:rsidP="009964C0">
      <w:pPr>
        <w:keepNext/>
        <w:rPr>
          <w:i/>
          <w:iCs/>
          <w:szCs w:val="22"/>
          <w:lang w:val="en-CA"/>
        </w:rPr>
      </w:pPr>
      <w:r>
        <w:rPr>
          <w:i/>
          <w:iCs/>
          <w:szCs w:val="22"/>
          <w:lang w:val="en-CA"/>
        </w:rPr>
        <w:t>with</w:t>
      </w:r>
      <w:r w:rsidRPr="00AD1BDF">
        <w:rPr>
          <w:i/>
          <w:iCs/>
          <w:szCs w:val="22"/>
          <w:lang w:val="en-CA"/>
        </w:rPr>
        <w:t>:</w:t>
      </w:r>
    </w:p>
    <w:p w14:paraId="4EB4AC1E" w14:textId="194232DA" w:rsidR="009964C0" w:rsidRPr="00FF2DF3" w:rsidRDefault="009964C0" w:rsidP="009964C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r w:rsidRPr="00FF2DF3">
        <w:rPr>
          <w:rFonts w:eastAsia="SimSun"/>
          <w:sz w:val="20"/>
          <w:lang w:val="en-CA"/>
        </w:rPr>
        <w:t xml:space="preserve">The list VclAssociatedSeiList is set to </w:t>
      </w:r>
      <w:r w:rsidRPr="00FF2DF3">
        <w:rPr>
          <w:rFonts w:eastAsia="SimSun"/>
          <w:noProof/>
          <w:sz w:val="20"/>
          <w:lang w:val="en-CA"/>
        </w:rPr>
        <w:t xml:space="preserve">consist of the payloadType values </w:t>
      </w:r>
      <w:r w:rsidRPr="00FF2DF3">
        <w:rPr>
          <w:rFonts w:eastAsia="SimSun"/>
          <w:sz w:val="20"/>
          <w:lang w:val="en-CA"/>
        </w:rPr>
        <w:t>3, 19, 45, 47, 129, 132, 137, 142, 144, 145, 147 to 150, inclusive, 153 to 156, inclusive, 165, 168, 177, 179, 180, 200 to 202, inclusive, 204 to 207, inclusive</w:t>
      </w:r>
      <w:r>
        <w:rPr>
          <w:rFonts w:eastAsia="SimSun"/>
          <w:sz w:val="20"/>
          <w:lang w:val="en-CA"/>
        </w:rPr>
        <w:t>, and 209 to 211, inclusive</w:t>
      </w:r>
      <w:r w:rsidRPr="00FF2DF3">
        <w:rPr>
          <w:rFonts w:eastAsia="SimSun"/>
          <w:sz w:val="20"/>
          <w:lang w:val="en-CA"/>
        </w:rPr>
        <w:t>.</w:t>
      </w:r>
    </w:p>
    <w:p w14:paraId="222E3EEB" w14:textId="1241A06C" w:rsidR="00920D94" w:rsidRDefault="00920D94" w:rsidP="009234A5">
      <w:pPr>
        <w:rPr>
          <w:rFonts w:eastAsia="SimSun"/>
          <w:kern w:val="32"/>
          <w:sz w:val="20"/>
          <w:lang w:val="en-CA" w:eastAsia="ja-JP"/>
        </w:rPr>
      </w:pPr>
    </w:p>
    <w:p w14:paraId="033ADA8A" w14:textId="37337366" w:rsidR="006A1C4E" w:rsidRPr="00AD1BDF" w:rsidRDefault="006A1C4E" w:rsidP="006A1C4E">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iCs/>
          <w:szCs w:val="22"/>
          <w:lang w:val="en-CA"/>
        </w:rPr>
      </w:pPr>
      <w:r>
        <w:rPr>
          <w:i/>
          <w:iCs/>
          <w:szCs w:val="22"/>
          <w:lang w:val="en-CA"/>
        </w:rPr>
        <w:t xml:space="preserve">Add </w:t>
      </w:r>
      <w:r w:rsidRPr="00AD1BDF">
        <w:rPr>
          <w:i/>
          <w:iCs/>
          <w:szCs w:val="22"/>
          <w:lang w:val="en-CA"/>
        </w:rPr>
        <w:t>clause D.</w:t>
      </w:r>
      <w:r>
        <w:rPr>
          <w:i/>
          <w:iCs/>
          <w:szCs w:val="22"/>
          <w:lang w:val="en-CA"/>
        </w:rPr>
        <w:t>14.10 and D.14.11 of VVC as follows</w:t>
      </w:r>
      <w:r w:rsidRPr="00AD1BDF">
        <w:rPr>
          <w:i/>
          <w:iCs/>
          <w:szCs w:val="22"/>
          <w:lang w:val="en-CA"/>
        </w:rPr>
        <w:t>:</w:t>
      </w:r>
    </w:p>
    <w:p w14:paraId="03DE8959" w14:textId="77777777" w:rsidR="006A1C4E" w:rsidRPr="001F7919" w:rsidRDefault="006A1C4E" w:rsidP="006A1C4E">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rFonts w:eastAsia="SimSun"/>
          <w:b/>
          <w:bCs/>
          <w:sz w:val="20"/>
          <w:szCs w:val="26"/>
          <w:lang w:val="en-CA"/>
        </w:rPr>
      </w:pPr>
      <w:r>
        <w:rPr>
          <w:rFonts w:eastAsia="Malgun Gothic"/>
          <w:b/>
          <w:bCs/>
          <w:noProof/>
          <w:sz w:val="20"/>
        </w:rPr>
        <w:t>D.14.10</w:t>
      </w:r>
      <w:r>
        <w:rPr>
          <w:rFonts w:eastAsia="Malgun Gothic"/>
          <w:b/>
          <w:bCs/>
          <w:noProof/>
          <w:sz w:val="20"/>
        </w:rPr>
        <w:tab/>
      </w:r>
      <w:r w:rsidRPr="001F7919">
        <w:rPr>
          <w:rFonts w:eastAsia="Malgun Gothic"/>
          <w:b/>
          <w:bCs/>
          <w:noProof/>
          <w:sz w:val="20"/>
        </w:rPr>
        <w:t xml:space="preserve">Use of the </w:t>
      </w:r>
      <w:r>
        <w:rPr>
          <w:rFonts w:eastAsia="Malgun Gothic"/>
          <w:b/>
          <w:bCs/>
          <w:noProof/>
          <w:sz w:val="20"/>
        </w:rPr>
        <w:t>shutter interval information</w:t>
      </w:r>
      <w:r w:rsidRPr="001F7919">
        <w:rPr>
          <w:rFonts w:eastAsia="Malgun Gothic"/>
          <w:b/>
          <w:bCs/>
          <w:noProof/>
          <w:sz w:val="20"/>
        </w:rPr>
        <w:t xml:space="preserve"> information SEI message</w:t>
      </w:r>
    </w:p>
    <w:p w14:paraId="0B47CB11" w14:textId="77777777" w:rsidR="006A1C4E" w:rsidRPr="001F7919" w:rsidRDefault="006A1C4E" w:rsidP="006A1C4E">
      <w:pPr>
        <w:textAlignment w:val="auto"/>
        <w:rPr>
          <w:rFonts w:eastAsia="MS Mincho"/>
          <w:sz w:val="20"/>
          <w:lang w:val="en-CA"/>
        </w:rPr>
      </w:pPr>
      <w:r>
        <w:rPr>
          <w:rFonts w:eastAsia="MS Mincho"/>
          <w:sz w:val="20"/>
          <w:lang w:val="en-CA"/>
        </w:rPr>
        <w:t>The following constraints apply to the shutter interval information SEI message</w:t>
      </w:r>
      <w:r w:rsidRPr="001F7919">
        <w:rPr>
          <w:rFonts w:eastAsia="MS Mincho"/>
          <w:sz w:val="20"/>
          <w:lang w:val="en-CA"/>
        </w:rPr>
        <w:t>:</w:t>
      </w:r>
    </w:p>
    <w:p w14:paraId="5C460A54" w14:textId="77777777" w:rsidR="006A1C4E" w:rsidRPr="00FF2DF3" w:rsidRDefault="006A1C4E" w:rsidP="006A1C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SimSun"/>
          <w:noProof/>
          <w:sz w:val="20"/>
          <w:lang w:val="en-GB"/>
        </w:rPr>
      </w:pPr>
      <w:r w:rsidRPr="001F7919">
        <w:rPr>
          <w:rFonts w:eastAsia="SimSun"/>
          <w:noProof/>
          <w:sz w:val="20"/>
          <w:lang w:val="en-GB"/>
        </w:rPr>
        <w:t>–</w:t>
      </w:r>
      <w:r w:rsidRPr="001F7919">
        <w:rPr>
          <w:rFonts w:eastAsia="SimSun"/>
          <w:noProof/>
          <w:sz w:val="20"/>
          <w:lang w:val="en-GB"/>
        </w:rPr>
        <w:tab/>
      </w:r>
      <w:r w:rsidRPr="00FF2DF3">
        <w:rPr>
          <w:rFonts w:eastAsia="SimSun"/>
          <w:noProof/>
          <w:sz w:val="20"/>
          <w:lang w:val="en-GB"/>
        </w:rPr>
        <w:t>When the value of SpsMaxSubLayersMinus1 is equal to 0, the value of fixed_shutter_interval_within_clvs_flag shall be equal to 1.</w:t>
      </w:r>
    </w:p>
    <w:p w14:paraId="06072E2F" w14:textId="77777777" w:rsidR="006A1C4E" w:rsidRPr="00FF2DF3" w:rsidRDefault="006A1C4E" w:rsidP="006A1C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SimSun"/>
          <w:sz w:val="20"/>
          <w:szCs w:val="22"/>
          <w:lang w:val="en-CA"/>
        </w:rPr>
      </w:pPr>
      <w:r w:rsidRPr="001F7919">
        <w:rPr>
          <w:rFonts w:eastAsia="SimSun"/>
          <w:noProof/>
          <w:sz w:val="20"/>
          <w:lang w:val="en-GB"/>
        </w:rPr>
        <w:t>–</w:t>
      </w:r>
      <w:r w:rsidRPr="001F7919">
        <w:rPr>
          <w:rFonts w:eastAsia="SimSun"/>
          <w:noProof/>
          <w:sz w:val="20"/>
          <w:lang w:val="en-GB"/>
        </w:rPr>
        <w:tab/>
      </w:r>
      <w:r w:rsidRPr="00FF2DF3">
        <w:rPr>
          <w:rFonts w:eastAsia="SimSun"/>
          <w:noProof/>
          <w:sz w:val="20"/>
          <w:lang w:val="en-GB"/>
        </w:rPr>
        <w:t>The value of sii_max_sub_layers_minus1</w:t>
      </w:r>
      <w:r w:rsidRPr="00FF2DF3">
        <w:rPr>
          <w:rFonts w:eastAsia="SimSun"/>
          <w:sz w:val="20"/>
          <w:szCs w:val="22"/>
          <w:lang w:val="en-CA"/>
        </w:rPr>
        <w:t xml:space="preserve"> shall be equal to the value of SpsMaxSubLayersMinus1.</w:t>
      </w:r>
    </w:p>
    <w:p w14:paraId="5C8382B6" w14:textId="77777777" w:rsidR="006A1C4E" w:rsidRPr="001F7919" w:rsidRDefault="006A1C4E" w:rsidP="006A1C4E">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rFonts w:eastAsia="SimSun"/>
          <w:b/>
          <w:bCs/>
          <w:sz w:val="20"/>
          <w:szCs w:val="26"/>
          <w:lang w:val="en-CA"/>
        </w:rPr>
      </w:pPr>
      <w:r>
        <w:rPr>
          <w:rFonts w:eastAsia="Malgun Gothic"/>
          <w:b/>
          <w:bCs/>
          <w:noProof/>
          <w:sz w:val="20"/>
        </w:rPr>
        <w:t>D.14.11</w:t>
      </w:r>
      <w:r>
        <w:rPr>
          <w:rFonts w:eastAsia="Malgun Gothic"/>
          <w:b/>
          <w:bCs/>
          <w:noProof/>
          <w:sz w:val="20"/>
        </w:rPr>
        <w:tab/>
      </w:r>
      <w:r w:rsidRPr="001F7919">
        <w:rPr>
          <w:rFonts w:eastAsia="Malgun Gothic"/>
          <w:b/>
          <w:bCs/>
          <w:noProof/>
          <w:sz w:val="20"/>
        </w:rPr>
        <w:t xml:space="preserve">Use of the </w:t>
      </w:r>
      <w:r>
        <w:rPr>
          <w:rFonts w:eastAsia="Malgun Gothic"/>
          <w:b/>
          <w:bCs/>
          <w:noProof/>
          <w:sz w:val="20"/>
        </w:rPr>
        <w:t>neural network post-filter characteristics</w:t>
      </w:r>
      <w:r w:rsidRPr="001F7919">
        <w:rPr>
          <w:rFonts w:eastAsia="Malgun Gothic"/>
          <w:b/>
          <w:bCs/>
          <w:noProof/>
          <w:sz w:val="20"/>
        </w:rPr>
        <w:t xml:space="preserve"> SEI message</w:t>
      </w:r>
    </w:p>
    <w:p w14:paraId="3C3A5E74" w14:textId="77777777" w:rsidR="006A1C4E" w:rsidRPr="001F7919" w:rsidRDefault="006A1C4E" w:rsidP="006A1C4E">
      <w:pPr>
        <w:rPr>
          <w:rFonts w:eastAsiaTheme="minorEastAsia"/>
          <w:noProof/>
          <w:sz w:val="20"/>
        </w:rPr>
      </w:pPr>
      <w:r w:rsidRPr="001F7919">
        <w:rPr>
          <w:rFonts w:eastAsiaTheme="minorEastAsia"/>
          <w:noProof/>
          <w:sz w:val="20"/>
        </w:rPr>
        <w:t>For purposes of interpretation of the neural-network post-filter characteristics SEI message, the following variables are specified:</w:t>
      </w:r>
    </w:p>
    <w:p w14:paraId="704C10D5" w14:textId="77777777" w:rsidR="00CA19B1" w:rsidRDefault="00CA19B1" w:rsidP="00CA19B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SimSun"/>
          <w:noProof/>
          <w:sz w:val="20"/>
          <w:lang w:val="en-GB"/>
        </w:rPr>
      </w:pPr>
      <w:r w:rsidRPr="001F7919">
        <w:rPr>
          <w:rFonts w:eastAsia="SimSun"/>
          <w:noProof/>
          <w:sz w:val="20"/>
          <w:lang w:val="en-GB"/>
        </w:rPr>
        <w:t>–</w:t>
      </w:r>
      <w:r w:rsidRPr="001F7919">
        <w:rPr>
          <w:rFonts w:eastAsia="SimSun"/>
          <w:noProof/>
          <w:sz w:val="20"/>
          <w:lang w:val="en-GB"/>
        </w:rPr>
        <w:tab/>
      </w:r>
      <w:r w:rsidRPr="001F7919">
        <w:rPr>
          <w:rFonts w:eastAsia="SimSun"/>
          <w:sz w:val="20"/>
          <w:szCs w:val="22"/>
          <w:lang w:val="en-CA"/>
        </w:rPr>
        <w:t xml:space="preserve">InpPicWidthInLumaSamples </w:t>
      </w:r>
      <w:r>
        <w:rPr>
          <w:rFonts w:eastAsia="SimSun"/>
          <w:sz w:val="20"/>
          <w:szCs w:val="22"/>
          <w:lang w:val="en-CA"/>
        </w:rPr>
        <w:t xml:space="preserve">is set equal to </w:t>
      </w:r>
      <w:r w:rsidRPr="001F7919">
        <w:rPr>
          <w:rFonts w:eastAsia="SimSun"/>
          <w:noProof/>
          <w:sz w:val="20"/>
          <w:lang w:val="en-GB"/>
        </w:rPr>
        <w:t>pps_pic_width_in_luma_samples </w:t>
      </w:r>
      <w:r>
        <w:rPr>
          <w:rFonts w:eastAsia="SimSun"/>
          <w:noProof/>
          <w:sz w:val="20"/>
          <w:lang w:val="en-GB"/>
        </w:rPr>
        <w:t>− ‌</w:t>
      </w:r>
      <w:r w:rsidRPr="001F7919">
        <w:rPr>
          <w:rFonts w:eastAsia="SimSun"/>
          <w:noProof/>
          <w:sz w:val="20"/>
          <w:lang w:val="en-GB"/>
        </w:rPr>
        <w:t>SubWidthC * ( pps_conf_win_left_offset + pps_conf_win_right_offset )</w:t>
      </w:r>
      <w:r>
        <w:rPr>
          <w:rFonts w:eastAsia="SimSun"/>
          <w:noProof/>
          <w:sz w:val="20"/>
          <w:lang w:val="en-GB"/>
        </w:rPr>
        <w:t>.</w:t>
      </w:r>
    </w:p>
    <w:p w14:paraId="312EA9F9" w14:textId="5F64ADDC" w:rsidR="00CA19B1" w:rsidRDefault="00CA19B1" w:rsidP="00CA19B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SimSun"/>
          <w:noProof/>
          <w:sz w:val="20"/>
          <w:lang w:val="en-GB"/>
        </w:rPr>
      </w:pPr>
      <w:r w:rsidRPr="001F7919">
        <w:rPr>
          <w:rFonts w:eastAsia="SimSun"/>
          <w:noProof/>
          <w:sz w:val="20"/>
          <w:lang w:val="en-GB"/>
        </w:rPr>
        <w:t>–</w:t>
      </w:r>
      <w:r w:rsidRPr="001F7919">
        <w:rPr>
          <w:rFonts w:eastAsia="SimSun"/>
          <w:noProof/>
          <w:sz w:val="20"/>
          <w:lang w:val="en-GB"/>
        </w:rPr>
        <w:tab/>
      </w:r>
      <w:r w:rsidRPr="001F7919">
        <w:rPr>
          <w:rFonts w:eastAsia="SimSun"/>
          <w:sz w:val="20"/>
          <w:szCs w:val="22"/>
          <w:lang w:val="en-CA"/>
        </w:rPr>
        <w:t>InpPic</w:t>
      </w:r>
      <w:r>
        <w:rPr>
          <w:rFonts w:eastAsia="SimSun"/>
          <w:sz w:val="20"/>
          <w:szCs w:val="22"/>
          <w:lang w:val="en-CA"/>
        </w:rPr>
        <w:t>Height</w:t>
      </w:r>
      <w:r w:rsidRPr="001F7919">
        <w:rPr>
          <w:rFonts w:eastAsia="SimSun"/>
          <w:sz w:val="20"/>
          <w:szCs w:val="22"/>
          <w:lang w:val="en-CA"/>
        </w:rPr>
        <w:t xml:space="preserve">InLumaSamples </w:t>
      </w:r>
      <w:r>
        <w:rPr>
          <w:rFonts w:eastAsia="SimSun"/>
          <w:sz w:val="20"/>
          <w:szCs w:val="22"/>
          <w:lang w:val="en-CA"/>
        </w:rPr>
        <w:t xml:space="preserve">is set equal to </w:t>
      </w:r>
      <w:r w:rsidRPr="001F7919">
        <w:rPr>
          <w:rFonts w:eastAsia="SimSun"/>
          <w:noProof/>
          <w:sz w:val="20"/>
          <w:lang w:val="en-GB"/>
        </w:rPr>
        <w:t>pps_pic_height_in_luma_samples </w:t>
      </w:r>
      <w:r>
        <w:rPr>
          <w:rFonts w:eastAsia="SimSun"/>
          <w:noProof/>
          <w:sz w:val="20"/>
          <w:lang w:val="en-GB"/>
        </w:rPr>
        <w:t>− ‌</w:t>
      </w:r>
      <w:r w:rsidRPr="001F7919">
        <w:rPr>
          <w:rFonts w:eastAsia="SimSun"/>
          <w:noProof/>
          <w:sz w:val="20"/>
          <w:lang w:val="en-GB"/>
        </w:rPr>
        <w:t>SubHeightC * ( pps_conf_win_top_offset + pps_conf_win_bottom_offset )</w:t>
      </w:r>
      <w:r>
        <w:rPr>
          <w:rFonts w:eastAsia="SimSun"/>
          <w:noProof/>
          <w:sz w:val="20"/>
          <w:lang w:val="en-GB"/>
        </w:rPr>
        <w:t>.</w:t>
      </w:r>
    </w:p>
    <w:p w14:paraId="006A318E" w14:textId="77777777" w:rsidR="006A1C4E" w:rsidRPr="001F7919" w:rsidRDefault="006A1C4E" w:rsidP="006A1C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SimSun"/>
          <w:sz w:val="20"/>
          <w:lang w:val="en-GB"/>
        </w:rPr>
      </w:pPr>
      <w:r w:rsidRPr="001F7919">
        <w:rPr>
          <w:rFonts w:eastAsia="SimSun"/>
          <w:noProof/>
          <w:sz w:val="20"/>
          <w:lang w:val="en-GB"/>
        </w:rPr>
        <w:t>–</w:t>
      </w:r>
      <w:r w:rsidRPr="001F7919">
        <w:rPr>
          <w:rFonts w:eastAsia="SimSun"/>
          <w:noProof/>
          <w:sz w:val="20"/>
          <w:lang w:val="en-GB"/>
        </w:rPr>
        <w:tab/>
      </w:r>
      <w:r w:rsidRPr="001F7919">
        <w:rPr>
          <w:rFonts w:eastAsia="SimSun"/>
          <w:sz w:val="20"/>
          <w:szCs w:val="22"/>
          <w:lang w:val="en-CA"/>
        </w:rPr>
        <w:t xml:space="preserve">The variables </w:t>
      </w:r>
      <w:r w:rsidRPr="001F7919">
        <w:rPr>
          <w:rFonts w:eastAsia="SimSun"/>
          <w:sz w:val="20"/>
          <w:lang w:val="en-GB"/>
        </w:rPr>
        <w:t>CroppedYPic[ y ][ x ] and chroma sample arrays CroppedCbPic[ y ][ x ] and CroppedCrPic[ y ][ x ], when present, are set to be the 2-dimensional arrays of decoded sample values of the 0</w:t>
      </w:r>
      <w:r w:rsidRPr="001F7919">
        <w:rPr>
          <w:rFonts w:eastAsia="SimSun"/>
          <w:sz w:val="20"/>
          <w:vertAlign w:val="superscript"/>
          <w:lang w:val="en-GB"/>
        </w:rPr>
        <w:t>th</w:t>
      </w:r>
      <w:r w:rsidRPr="001F7919">
        <w:rPr>
          <w:rFonts w:eastAsia="SimSun"/>
          <w:sz w:val="20"/>
          <w:lang w:val="en-GB"/>
        </w:rPr>
        <w:t>, 1</w:t>
      </w:r>
      <w:r w:rsidRPr="001F7919">
        <w:rPr>
          <w:rFonts w:eastAsia="SimSun"/>
          <w:sz w:val="20"/>
          <w:vertAlign w:val="superscript"/>
          <w:lang w:val="en-GB"/>
        </w:rPr>
        <w:t>st</w:t>
      </w:r>
      <w:r w:rsidRPr="001F7919">
        <w:rPr>
          <w:rFonts w:eastAsia="SimSun"/>
          <w:sz w:val="20"/>
          <w:lang w:val="en-GB"/>
        </w:rPr>
        <w:t>, and 2</w:t>
      </w:r>
      <w:r w:rsidRPr="001F7919">
        <w:rPr>
          <w:rFonts w:eastAsia="SimSun"/>
          <w:sz w:val="20"/>
          <w:vertAlign w:val="superscript"/>
          <w:lang w:val="en-GB"/>
        </w:rPr>
        <w:t>nd</w:t>
      </w:r>
      <w:r w:rsidRPr="001F7919">
        <w:rPr>
          <w:rFonts w:eastAsia="SimSun"/>
          <w:sz w:val="20"/>
          <w:lang w:val="en-GB"/>
        </w:rPr>
        <w:t xml:space="preserve"> component, respectively, of the cropped decoded output picture to which the neural-network post-filter characteristics SEI message applies.</w:t>
      </w:r>
    </w:p>
    <w:p w14:paraId="04FBCCDC" w14:textId="77777777" w:rsidR="006A1C4E" w:rsidRPr="001F7919" w:rsidRDefault="006A1C4E" w:rsidP="006A1C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SimSun"/>
          <w:sz w:val="20"/>
          <w:szCs w:val="22"/>
          <w:lang w:val="en-CA"/>
        </w:rPr>
      </w:pPr>
      <w:r w:rsidRPr="001F7919">
        <w:rPr>
          <w:rFonts w:eastAsia="SimSun"/>
          <w:noProof/>
          <w:sz w:val="20"/>
          <w:lang w:val="en-GB"/>
        </w:rPr>
        <w:t>–</w:t>
      </w:r>
      <w:r w:rsidRPr="001F7919">
        <w:rPr>
          <w:rFonts w:eastAsia="SimSun"/>
          <w:noProof/>
          <w:sz w:val="20"/>
          <w:lang w:val="en-GB"/>
        </w:rPr>
        <w:tab/>
      </w:r>
      <w:r w:rsidRPr="001F7919">
        <w:rPr>
          <w:rFonts w:eastAsia="SimSun"/>
          <w:sz w:val="20"/>
          <w:szCs w:val="22"/>
          <w:lang w:val="en-CA"/>
        </w:rPr>
        <w:t>BitDepthY and BitDepthC are both set equal to BitDepth.</w:t>
      </w:r>
    </w:p>
    <w:p w14:paraId="4AEED735" w14:textId="77777777" w:rsidR="006A1C4E" w:rsidRPr="001F7919" w:rsidRDefault="006A1C4E" w:rsidP="006A1C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SimSun"/>
          <w:sz w:val="20"/>
          <w:szCs w:val="22"/>
          <w:lang w:val="en-CA"/>
        </w:rPr>
      </w:pPr>
      <w:r w:rsidRPr="001F7919">
        <w:rPr>
          <w:rFonts w:eastAsia="SimSun"/>
          <w:noProof/>
          <w:sz w:val="20"/>
          <w:lang w:val="en-GB"/>
        </w:rPr>
        <w:lastRenderedPageBreak/>
        <w:t>–</w:t>
      </w:r>
      <w:r w:rsidRPr="001F7919">
        <w:rPr>
          <w:rFonts w:eastAsia="SimSun"/>
          <w:noProof/>
          <w:sz w:val="20"/>
          <w:lang w:val="en-GB"/>
        </w:rPr>
        <w:tab/>
      </w:r>
      <w:r w:rsidRPr="001F7919">
        <w:rPr>
          <w:rFonts w:eastAsia="SimSun"/>
          <w:sz w:val="20"/>
          <w:szCs w:val="22"/>
          <w:lang w:val="en-CA"/>
        </w:rPr>
        <w:t>InpSubWidthC is set equal to SubWidthC.</w:t>
      </w:r>
    </w:p>
    <w:p w14:paraId="47C2F5EF" w14:textId="77777777" w:rsidR="006A1C4E" w:rsidRPr="001F7919" w:rsidRDefault="006A1C4E" w:rsidP="006A1C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SimSun"/>
          <w:sz w:val="20"/>
          <w:szCs w:val="22"/>
          <w:lang w:val="en-CA"/>
        </w:rPr>
      </w:pPr>
      <w:r w:rsidRPr="001F7919">
        <w:rPr>
          <w:rFonts w:eastAsia="SimSun"/>
          <w:noProof/>
          <w:sz w:val="20"/>
          <w:lang w:val="en-GB"/>
        </w:rPr>
        <w:t>–</w:t>
      </w:r>
      <w:r w:rsidRPr="001F7919">
        <w:rPr>
          <w:rFonts w:eastAsia="SimSun"/>
          <w:noProof/>
          <w:sz w:val="20"/>
          <w:lang w:val="en-GB"/>
        </w:rPr>
        <w:tab/>
      </w:r>
      <w:r w:rsidRPr="001F7919">
        <w:rPr>
          <w:rFonts w:eastAsia="SimSun"/>
          <w:sz w:val="20"/>
          <w:szCs w:val="22"/>
          <w:lang w:val="en-CA"/>
        </w:rPr>
        <w:t>InpSubHeightC is set equal to SubHeightC.</w:t>
      </w:r>
    </w:p>
    <w:p w14:paraId="1D61BF12" w14:textId="77777777" w:rsidR="006A1C4E" w:rsidRPr="001F7919" w:rsidRDefault="006A1C4E" w:rsidP="006A1C4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SimSun"/>
          <w:sz w:val="20"/>
          <w:szCs w:val="22"/>
          <w:lang w:val="en-CA"/>
        </w:rPr>
      </w:pPr>
      <w:r w:rsidRPr="001F7919">
        <w:rPr>
          <w:rFonts w:eastAsia="SimSun"/>
          <w:noProof/>
          <w:sz w:val="20"/>
          <w:lang w:val="en-GB"/>
        </w:rPr>
        <w:t>–</w:t>
      </w:r>
      <w:r w:rsidRPr="001F7919">
        <w:rPr>
          <w:rFonts w:eastAsia="SimSun"/>
          <w:noProof/>
          <w:sz w:val="20"/>
          <w:lang w:val="en-GB"/>
        </w:rPr>
        <w:tab/>
      </w:r>
      <w:r w:rsidRPr="001F7919">
        <w:rPr>
          <w:rFonts w:eastAsia="SimSun"/>
          <w:sz w:val="20"/>
          <w:szCs w:val="22"/>
          <w:lang w:val="en-CA"/>
        </w:rPr>
        <w:t>SliceQPY is set equal to SliceQp</w:t>
      </w:r>
      <w:r w:rsidRPr="001F7919">
        <w:rPr>
          <w:rFonts w:eastAsia="SimSun"/>
          <w:sz w:val="20"/>
          <w:szCs w:val="22"/>
          <w:vertAlign w:val="subscript"/>
          <w:lang w:val="en-CA"/>
        </w:rPr>
        <w:t>Y</w:t>
      </w:r>
      <w:r w:rsidRPr="001F7919">
        <w:rPr>
          <w:rFonts w:eastAsia="SimSun"/>
          <w:sz w:val="20"/>
          <w:szCs w:val="22"/>
          <w:lang w:val="en-CA"/>
        </w:rPr>
        <w:t>.</w:t>
      </w:r>
    </w:p>
    <w:p w14:paraId="49EBE8EF" w14:textId="77777777" w:rsidR="006A1C4E" w:rsidRPr="006A1C4E" w:rsidRDefault="006A1C4E" w:rsidP="006A1C4E">
      <w:pPr>
        <w:rPr>
          <w:rFonts w:eastAsia="SimSun"/>
          <w:kern w:val="32"/>
          <w:sz w:val="20"/>
          <w:lang w:val="en-CA" w:eastAsia="ja-JP"/>
        </w:rPr>
      </w:pPr>
      <w:r w:rsidRPr="006A1C4E">
        <w:rPr>
          <w:rFonts w:eastAsia="SimSun"/>
          <w:kern w:val="32"/>
          <w:sz w:val="20"/>
          <w:lang w:val="en-CA" w:eastAsia="ja-JP"/>
        </w:rPr>
        <w:t>When a neural-network post-filter characteristics SEI message with the same nnpfc_id and different content are present in the same picture unit, both neural-network post-filter characteristics SEI messages shall be present in the same SEI NAL unit.</w:t>
      </w:r>
    </w:p>
    <w:p w14:paraId="7180844D" w14:textId="7A53F907" w:rsidR="001F7919" w:rsidRPr="002F3C8A" w:rsidRDefault="001F7919" w:rsidP="009234A5">
      <w:pPr>
        <w:rPr>
          <w:rFonts w:eastAsia="SimSun"/>
          <w:kern w:val="32"/>
          <w:sz w:val="20"/>
          <w:lang w:val="en-CA" w:eastAsia="ja-JP"/>
        </w:rPr>
      </w:pPr>
    </w:p>
    <w:sectPr w:rsidR="001F7919" w:rsidRPr="002F3C8A" w:rsidSect="0036553E">
      <w:footerReference w:type="default" r:id="rId9"/>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B2BAF" w14:textId="77777777" w:rsidR="00053CC6" w:rsidRDefault="00053CC6">
      <w:r>
        <w:separator/>
      </w:r>
    </w:p>
  </w:endnote>
  <w:endnote w:type="continuationSeparator" w:id="0">
    <w:p w14:paraId="19CD0832" w14:textId="77777777" w:rsidR="00053CC6" w:rsidRDefault="00053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C61E0" w14:textId="77777777" w:rsidR="0036553E" w:rsidRDefault="0036553E" w:rsidP="00270388">
    <w:pPr>
      <w:pStyle w:val="Footer"/>
    </w:pPr>
  </w:p>
  <w:p w14:paraId="7A2390FC" w14:textId="77777777" w:rsidR="0036553E" w:rsidRDefault="003655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77488E40" w:rsidR="00A553DE" w:rsidRPr="00C00DDE" w:rsidRDefault="00A553DE"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ins w:id="14" w:author="Gary Sullivan" w:date="2022-07-10T22:48:00Z">
      <w:r w:rsidR="0036553E">
        <w:rPr>
          <w:rStyle w:val="PageNumber"/>
          <w:noProof/>
        </w:rPr>
        <w:t>2022-06-21</w:t>
      </w:r>
    </w:ins>
    <w:del w:id="15" w:author="Gary Sullivan" w:date="2022-07-10T22:48:00Z">
      <w:r w:rsidR="00D85B99" w:rsidDel="0036553E">
        <w:rPr>
          <w:rStyle w:val="PageNumber"/>
          <w:noProof/>
        </w:rPr>
        <w:delText>2022-05-31</w:delText>
      </w:r>
    </w:del>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3D508" w14:textId="77777777" w:rsidR="00053CC6" w:rsidRDefault="00053CC6">
      <w:r>
        <w:separator/>
      </w:r>
    </w:p>
  </w:footnote>
  <w:footnote w:type="continuationSeparator" w:id="0">
    <w:p w14:paraId="30E07AF2" w14:textId="77777777" w:rsidR="00053CC6" w:rsidRDefault="00053C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304BB"/>
    <w:multiLevelType w:val="multilevel"/>
    <w:tmpl w:val="6D96A842"/>
    <w:lvl w:ilvl="0">
      <w:start w:val="8"/>
      <w:numFmt w:val="decimal"/>
      <w:lvlText w:val="%1"/>
      <w:lvlJc w:val="left"/>
      <w:pPr>
        <w:ind w:left="510" w:hanging="510"/>
      </w:pPr>
      <w:rPr>
        <w:rFonts w:hint="default"/>
      </w:rPr>
    </w:lvl>
    <w:lvl w:ilvl="1">
      <w:start w:val="29"/>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C5F4218"/>
    <w:multiLevelType w:val="hybridMultilevel"/>
    <w:tmpl w:val="D38632FA"/>
    <w:lvl w:ilvl="0" w:tplc="D38881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AA58EB"/>
    <w:multiLevelType w:val="hybridMultilevel"/>
    <w:tmpl w:val="17962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554AFF"/>
    <w:multiLevelType w:val="hybridMultilevel"/>
    <w:tmpl w:val="489ABF10"/>
    <w:lvl w:ilvl="0" w:tplc="841A7E6A">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5975290"/>
    <w:multiLevelType w:val="hybridMultilevel"/>
    <w:tmpl w:val="1F380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81181F"/>
    <w:multiLevelType w:val="hybridMultilevel"/>
    <w:tmpl w:val="17962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771A78"/>
    <w:multiLevelType w:val="hybridMultilevel"/>
    <w:tmpl w:val="1D606E50"/>
    <w:lvl w:ilvl="0" w:tplc="84D6A23A">
      <w:start w:val="9"/>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7C21F1"/>
    <w:multiLevelType w:val="hybridMultilevel"/>
    <w:tmpl w:val="9C2A6C2C"/>
    <w:lvl w:ilvl="0" w:tplc="03D8C3F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0D6EDD"/>
    <w:multiLevelType w:val="hybridMultilevel"/>
    <w:tmpl w:val="F06C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06104A"/>
    <w:multiLevelType w:val="hybridMultilevel"/>
    <w:tmpl w:val="841EE6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00E29EA"/>
    <w:multiLevelType w:val="multilevel"/>
    <w:tmpl w:val="86387534"/>
    <w:lvl w:ilvl="0">
      <w:start w:val="8"/>
      <w:numFmt w:val="decimal"/>
      <w:lvlText w:val="%1"/>
      <w:lvlJc w:val="left"/>
      <w:pPr>
        <w:ind w:left="510" w:hanging="510"/>
      </w:pPr>
      <w:rPr>
        <w:rFonts w:hint="default"/>
      </w:rPr>
    </w:lvl>
    <w:lvl w:ilvl="1">
      <w:start w:val="28"/>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B3D1974"/>
    <w:multiLevelType w:val="hybridMultilevel"/>
    <w:tmpl w:val="62443116"/>
    <w:lvl w:ilvl="0" w:tplc="6E2E581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4503E4"/>
    <w:multiLevelType w:val="multilevel"/>
    <w:tmpl w:val="81E6C786"/>
    <w:lvl w:ilvl="0">
      <w:start w:val="8"/>
      <w:numFmt w:val="decimal"/>
      <w:lvlText w:val="%1"/>
      <w:lvlJc w:val="left"/>
      <w:pPr>
        <w:ind w:left="394" w:hanging="394"/>
      </w:pPr>
      <w:rPr>
        <w:rFonts w:hint="default"/>
      </w:rPr>
    </w:lvl>
    <w:lvl w:ilvl="1">
      <w:start w:val="27"/>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76A43C1"/>
    <w:multiLevelType w:val="hybridMultilevel"/>
    <w:tmpl w:val="1B76D5A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84CC2C8A">
      <w:start w:val="5"/>
      <w:numFmt w:val="bullet"/>
      <w:lvlText w:val="–"/>
      <w:lvlJc w:val="left"/>
      <w:pPr>
        <w:tabs>
          <w:tab w:val="num" w:pos="1200"/>
        </w:tabs>
        <w:ind w:left="1200" w:hanging="400"/>
      </w:pPr>
      <w:rPr>
        <w:rFonts w:ascii="Times New Roman" w:eastAsia="Times New Roman" w:hAnsi="Times New Roman" w:hint="default"/>
        <w:lang w:val="en-GB"/>
      </w:rPr>
    </w:lvl>
    <w:lvl w:ilvl="3" w:tplc="84CC2C8A">
      <w:start w:val="5"/>
      <w:numFmt w:val="bullet"/>
      <w:lvlText w:val="–"/>
      <w:lvlJc w:val="left"/>
      <w:pPr>
        <w:tabs>
          <w:tab w:val="num" w:pos="1600"/>
        </w:tabs>
        <w:ind w:left="1600" w:hanging="400"/>
      </w:pPr>
      <w:rPr>
        <w:rFonts w:ascii="Times New Roman" w:eastAsia="Times New Roman" w:hAnsi="Times New Roman" w:hint="default"/>
        <w:lang w:val="en-GB"/>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3" w15:restartNumberingAfterBreak="0">
    <w:nsid w:val="5A38557C"/>
    <w:multiLevelType w:val="hybridMultilevel"/>
    <w:tmpl w:val="67BAA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8A30D7"/>
    <w:multiLevelType w:val="hybridMultilevel"/>
    <w:tmpl w:val="DCA644A4"/>
    <w:lvl w:ilvl="0" w:tplc="6BC01E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0E0C16"/>
    <w:multiLevelType w:val="hybridMultilevel"/>
    <w:tmpl w:val="9C72702E"/>
    <w:lvl w:ilvl="0" w:tplc="0409000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6" w15:restartNumberingAfterBreak="0">
    <w:nsid w:val="62620675"/>
    <w:multiLevelType w:val="hybridMultilevel"/>
    <w:tmpl w:val="3D94A8FC"/>
    <w:lvl w:ilvl="0" w:tplc="D38A10E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9D549C"/>
    <w:multiLevelType w:val="hybridMultilevel"/>
    <w:tmpl w:val="17962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9" w15:restartNumberingAfterBreak="0">
    <w:nsid w:val="6DBC0C36"/>
    <w:multiLevelType w:val="hybridMultilevel"/>
    <w:tmpl w:val="49E8DCD0"/>
    <w:lvl w:ilvl="0" w:tplc="40FC6F7E">
      <w:start w:val="19"/>
      <w:numFmt w:val="bullet"/>
      <w:lvlText w:val="-"/>
      <w:lvlJc w:val="left"/>
      <w:pPr>
        <w:ind w:left="720" w:hanging="360"/>
      </w:pPr>
      <w:rPr>
        <w:rFonts w:ascii="Times New Roman" w:eastAsiaTheme="minorEastAsia" w:hAnsi="Times New Roman" w:cs="Times New Roman"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4C1C3B"/>
    <w:multiLevelType w:val="multilevel"/>
    <w:tmpl w:val="ABEC1C98"/>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1146"/>
        </w:tabs>
        <w:ind w:left="2154"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1" w15:restartNumberingAfterBreak="0">
    <w:nsid w:val="6EF56CB1"/>
    <w:multiLevelType w:val="hybridMultilevel"/>
    <w:tmpl w:val="3A401CF2"/>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9">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CA63FE"/>
    <w:multiLevelType w:val="hybridMultilevel"/>
    <w:tmpl w:val="22AA55B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19">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FE27FF"/>
    <w:multiLevelType w:val="hybridMultilevel"/>
    <w:tmpl w:val="292031F0"/>
    <w:lvl w:ilvl="0" w:tplc="2B329E80">
      <w:start w:val="1"/>
      <w:numFmt w:val="bullet"/>
      <w:lvlText w:val="•"/>
      <w:lvlJc w:val="left"/>
      <w:pPr>
        <w:tabs>
          <w:tab w:val="num" w:pos="720"/>
        </w:tabs>
        <w:ind w:left="720" w:hanging="360"/>
      </w:pPr>
      <w:rPr>
        <w:rFonts w:ascii="Arial" w:hAnsi="Arial" w:hint="default"/>
      </w:rPr>
    </w:lvl>
    <w:lvl w:ilvl="1" w:tplc="12B06F28" w:tentative="1">
      <w:start w:val="1"/>
      <w:numFmt w:val="bullet"/>
      <w:lvlText w:val="•"/>
      <w:lvlJc w:val="left"/>
      <w:pPr>
        <w:tabs>
          <w:tab w:val="num" w:pos="1440"/>
        </w:tabs>
        <w:ind w:left="1440" w:hanging="360"/>
      </w:pPr>
      <w:rPr>
        <w:rFonts w:ascii="Arial" w:hAnsi="Arial" w:hint="default"/>
      </w:rPr>
    </w:lvl>
    <w:lvl w:ilvl="2" w:tplc="B3AECA78" w:tentative="1">
      <w:start w:val="1"/>
      <w:numFmt w:val="bullet"/>
      <w:lvlText w:val="•"/>
      <w:lvlJc w:val="left"/>
      <w:pPr>
        <w:tabs>
          <w:tab w:val="num" w:pos="2160"/>
        </w:tabs>
        <w:ind w:left="2160" w:hanging="360"/>
      </w:pPr>
      <w:rPr>
        <w:rFonts w:ascii="Arial" w:hAnsi="Arial" w:hint="default"/>
      </w:rPr>
    </w:lvl>
    <w:lvl w:ilvl="3" w:tplc="DCD2F4EA" w:tentative="1">
      <w:start w:val="1"/>
      <w:numFmt w:val="bullet"/>
      <w:lvlText w:val="•"/>
      <w:lvlJc w:val="left"/>
      <w:pPr>
        <w:tabs>
          <w:tab w:val="num" w:pos="2880"/>
        </w:tabs>
        <w:ind w:left="2880" w:hanging="360"/>
      </w:pPr>
      <w:rPr>
        <w:rFonts w:ascii="Arial" w:hAnsi="Arial" w:hint="default"/>
      </w:rPr>
    </w:lvl>
    <w:lvl w:ilvl="4" w:tplc="4BCA03D0" w:tentative="1">
      <w:start w:val="1"/>
      <w:numFmt w:val="bullet"/>
      <w:lvlText w:val="•"/>
      <w:lvlJc w:val="left"/>
      <w:pPr>
        <w:tabs>
          <w:tab w:val="num" w:pos="3600"/>
        </w:tabs>
        <w:ind w:left="3600" w:hanging="360"/>
      </w:pPr>
      <w:rPr>
        <w:rFonts w:ascii="Arial" w:hAnsi="Arial" w:hint="default"/>
      </w:rPr>
    </w:lvl>
    <w:lvl w:ilvl="5" w:tplc="8D7E99EC" w:tentative="1">
      <w:start w:val="1"/>
      <w:numFmt w:val="bullet"/>
      <w:lvlText w:val="•"/>
      <w:lvlJc w:val="left"/>
      <w:pPr>
        <w:tabs>
          <w:tab w:val="num" w:pos="4320"/>
        </w:tabs>
        <w:ind w:left="4320" w:hanging="360"/>
      </w:pPr>
      <w:rPr>
        <w:rFonts w:ascii="Arial" w:hAnsi="Arial" w:hint="default"/>
      </w:rPr>
    </w:lvl>
    <w:lvl w:ilvl="6" w:tplc="7C8A17A2" w:tentative="1">
      <w:start w:val="1"/>
      <w:numFmt w:val="bullet"/>
      <w:lvlText w:val="•"/>
      <w:lvlJc w:val="left"/>
      <w:pPr>
        <w:tabs>
          <w:tab w:val="num" w:pos="5040"/>
        </w:tabs>
        <w:ind w:left="5040" w:hanging="360"/>
      </w:pPr>
      <w:rPr>
        <w:rFonts w:ascii="Arial" w:hAnsi="Arial" w:hint="default"/>
      </w:rPr>
    </w:lvl>
    <w:lvl w:ilvl="7" w:tplc="F79CB7E6" w:tentative="1">
      <w:start w:val="1"/>
      <w:numFmt w:val="bullet"/>
      <w:lvlText w:val="•"/>
      <w:lvlJc w:val="left"/>
      <w:pPr>
        <w:tabs>
          <w:tab w:val="num" w:pos="5760"/>
        </w:tabs>
        <w:ind w:left="5760" w:hanging="360"/>
      </w:pPr>
      <w:rPr>
        <w:rFonts w:ascii="Arial" w:hAnsi="Arial" w:hint="default"/>
      </w:rPr>
    </w:lvl>
    <w:lvl w:ilvl="8" w:tplc="8EDE821C" w:tentative="1">
      <w:start w:val="1"/>
      <w:numFmt w:val="bullet"/>
      <w:lvlText w:val="•"/>
      <w:lvlJc w:val="left"/>
      <w:pPr>
        <w:tabs>
          <w:tab w:val="num" w:pos="6480"/>
        </w:tabs>
        <w:ind w:left="6480" w:hanging="360"/>
      </w:pPr>
      <w:rPr>
        <w:rFonts w:ascii="Arial" w:hAnsi="Arial" w:hint="default"/>
      </w:rPr>
    </w:lvl>
  </w:abstractNum>
  <w:num w:numId="1" w16cid:durableId="182827650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627276756">
    <w:abstractNumId w:val="28"/>
  </w:num>
  <w:num w:numId="3" w16cid:durableId="811404356">
    <w:abstractNumId w:val="21"/>
  </w:num>
  <w:num w:numId="4" w16cid:durableId="267586883">
    <w:abstractNumId w:val="19"/>
  </w:num>
  <w:num w:numId="5" w16cid:durableId="1315375193">
    <w:abstractNumId w:val="20"/>
  </w:num>
  <w:num w:numId="6" w16cid:durableId="88740085">
    <w:abstractNumId w:val="8"/>
  </w:num>
  <w:num w:numId="7" w16cid:durableId="789906988">
    <w:abstractNumId w:val="12"/>
  </w:num>
  <w:num w:numId="8" w16cid:durableId="1512376812">
    <w:abstractNumId w:val="8"/>
  </w:num>
  <w:num w:numId="9" w16cid:durableId="704525599">
    <w:abstractNumId w:val="1"/>
  </w:num>
  <w:num w:numId="10" w16cid:durableId="793256105">
    <w:abstractNumId w:val="7"/>
  </w:num>
  <w:num w:numId="11" w16cid:durableId="64769768">
    <w:abstractNumId w:val="4"/>
  </w:num>
  <w:num w:numId="12" w16cid:durableId="1726945506">
    <w:abstractNumId w:val="18"/>
  </w:num>
  <w:num w:numId="13" w16cid:durableId="1528714284">
    <w:abstractNumId w:val="30"/>
  </w:num>
  <w:num w:numId="14" w16cid:durableId="1677229736">
    <w:abstractNumId w:val="9"/>
  </w:num>
  <w:num w:numId="15" w16cid:durableId="750736264">
    <w:abstractNumId w:val="14"/>
  </w:num>
  <w:num w:numId="16" w16cid:durableId="383413631">
    <w:abstractNumId w:val="13"/>
  </w:num>
  <w:num w:numId="17" w16cid:durableId="399906821">
    <w:abstractNumId w:val="6"/>
  </w:num>
  <w:num w:numId="18" w16cid:durableId="903099033">
    <w:abstractNumId w:val="27"/>
  </w:num>
  <w:num w:numId="19" w16cid:durableId="1838230048">
    <w:abstractNumId w:val="10"/>
  </w:num>
  <w:num w:numId="20" w16cid:durableId="1932812496">
    <w:abstractNumId w:val="25"/>
  </w:num>
  <w:num w:numId="21" w16cid:durableId="627783909">
    <w:abstractNumId w:val="23"/>
  </w:num>
  <w:num w:numId="22" w16cid:durableId="865678627">
    <w:abstractNumId w:val="22"/>
  </w:num>
  <w:num w:numId="23" w16cid:durableId="253058598">
    <w:abstractNumId w:val="17"/>
  </w:num>
  <w:num w:numId="24" w16cid:durableId="254487019">
    <w:abstractNumId w:val="24"/>
  </w:num>
  <w:num w:numId="25" w16cid:durableId="920026556">
    <w:abstractNumId w:val="5"/>
  </w:num>
  <w:num w:numId="26" w16cid:durableId="493834897">
    <w:abstractNumId w:val="15"/>
  </w:num>
  <w:num w:numId="27" w16cid:durableId="417946717">
    <w:abstractNumId w:val="26"/>
  </w:num>
  <w:num w:numId="28" w16cid:durableId="1724521728">
    <w:abstractNumId w:val="3"/>
  </w:num>
  <w:num w:numId="29" w16cid:durableId="1686785239">
    <w:abstractNumId w:val="33"/>
  </w:num>
  <w:num w:numId="30" w16cid:durableId="769617461">
    <w:abstractNumId w:val="31"/>
  </w:num>
  <w:num w:numId="31" w16cid:durableId="1739789543">
    <w:abstractNumId w:val="32"/>
  </w:num>
  <w:num w:numId="32" w16cid:durableId="772360390">
    <w:abstractNumId w:val="29"/>
  </w:num>
  <w:num w:numId="33" w16cid:durableId="1677463911">
    <w:abstractNumId w:val="16"/>
  </w:num>
  <w:num w:numId="34" w16cid:durableId="1425147004">
    <w:abstractNumId w:val="2"/>
  </w:num>
  <w:num w:numId="35" w16cid:durableId="2093818658">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18E5"/>
    <w:rsid w:val="000308A3"/>
    <w:rsid w:val="00040365"/>
    <w:rsid w:val="0004543A"/>
    <w:rsid w:val="000458BC"/>
    <w:rsid w:val="00045C41"/>
    <w:rsid w:val="00046C03"/>
    <w:rsid w:val="00053CC6"/>
    <w:rsid w:val="000637EA"/>
    <w:rsid w:val="00065039"/>
    <w:rsid w:val="0007614F"/>
    <w:rsid w:val="00081398"/>
    <w:rsid w:val="00081FC3"/>
    <w:rsid w:val="00084393"/>
    <w:rsid w:val="000865E1"/>
    <w:rsid w:val="00092AF4"/>
    <w:rsid w:val="00094479"/>
    <w:rsid w:val="00095D2E"/>
    <w:rsid w:val="000962AC"/>
    <w:rsid w:val="000B0C0F"/>
    <w:rsid w:val="000B1C6B"/>
    <w:rsid w:val="000B4142"/>
    <w:rsid w:val="000B4FF9"/>
    <w:rsid w:val="000C09AC"/>
    <w:rsid w:val="000C2BAA"/>
    <w:rsid w:val="000E00F3"/>
    <w:rsid w:val="000F158C"/>
    <w:rsid w:val="000F7AD4"/>
    <w:rsid w:val="00102F3D"/>
    <w:rsid w:val="00103753"/>
    <w:rsid w:val="00104AE0"/>
    <w:rsid w:val="00114256"/>
    <w:rsid w:val="00124E38"/>
    <w:rsid w:val="0012580B"/>
    <w:rsid w:val="00131F90"/>
    <w:rsid w:val="0013458C"/>
    <w:rsid w:val="0013526E"/>
    <w:rsid w:val="00142071"/>
    <w:rsid w:val="00146152"/>
    <w:rsid w:val="00155526"/>
    <w:rsid w:val="001611F0"/>
    <w:rsid w:val="00171371"/>
    <w:rsid w:val="00175A24"/>
    <w:rsid w:val="00187E58"/>
    <w:rsid w:val="001A297E"/>
    <w:rsid w:val="001A368E"/>
    <w:rsid w:val="001A7329"/>
    <w:rsid w:val="001A792F"/>
    <w:rsid w:val="001B4E28"/>
    <w:rsid w:val="001C3525"/>
    <w:rsid w:val="001C3AFB"/>
    <w:rsid w:val="001D07F0"/>
    <w:rsid w:val="001D1BD2"/>
    <w:rsid w:val="001E0248"/>
    <w:rsid w:val="001E02BE"/>
    <w:rsid w:val="001E3B37"/>
    <w:rsid w:val="001F2594"/>
    <w:rsid w:val="001F6A5E"/>
    <w:rsid w:val="001F7919"/>
    <w:rsid w:val="002055A6"/>
    <w:rsid w:val="00206460"/>
    <w:rsid w:val="002069B4"/>
    <w:rsid w:val="00212142"/>
    <w:rsid w:val="00215668"/>
    <w:rsid w:val="00215DFC"/>
    <w:rsid w:val="002212DF"/>
    <w:rsid w:val="00222CD4"/>
    <w:rsid w:val="00225016"/>
    <w:rsid w:val="002253CA"/>
    <w:rsid w:val="002264A6"/>
    <w:rsid w:val="00227BA7"/>
    <w:rsid w:val="0023011C"/>
    <w:rsid w:val="002375C1"/>
    <w:rsid w:val="002449CF"/>
    <w:rsid w:val="00247E1E"/>
    <w:rsid w:val="00263398"/>
    <w:rsid w:val="00263B99"/>
    <w:rsid w:val="002647D8"/>
    <w:rsid w:val="00266CE4"/>
    <w:rsid w:val="00266F06"/>
    <w:rsid w:val="00275BCF"/>
    <w:rsid w:val="00280613"/>
    <w:rsid w:val="00291E36"/>
    <w:rsid w:val="00292257"/>
    <w:rsid w:val="002A1E33"/>
    <w:rsid w:val="002A54E0"/>
    <w:rsid w:val="002B1595"/>
    <w:rsid w:val="002B191D"/>
    <w:rsid w:val="002B2E83"/>
    <w:rsid w:val="002C0341"/>
    <w:rsid w:val="002D0AF6"/>
    <w:rsid w:val="002F164D"/>
    <w:rsid w:val="002F3C8A"/>
    <w:rsid w:val="002F6758"/>
    <w:rsid w:val="003021BC"/>
    <w:rsid w:val="00306206"/>
    <w:rsid w:val="00317D85"/>
    <w:rsid w:val="00327C56"/>
    <w:rsid w:val="003315A1"/>
    <w:rsid w:val="003373EC"/>
    <w:rsid w:val="00342FF4"/>
    <w:rsid w:val="00344E5A"/>
    <w:rsid w:val="00346148"/>
    <w:rsid w:val="00353555"/>
    <w:rsid w:val="0036553E"/>
    <w:rsid w:val="003669EA"/>
    <w:rsid w:val="003706CC"/>
    <w:rsid w:val="00377710"/>
    <w:rsid w:val="003A2D8E"/>
    <w:rsid w:val="003A7CE6"/>
    <w:rsid w:val="003C20E4"/>
    <w:rsid w:val="003D6342"/>
    <w:rsid w:val="003E6F90"/>
    <w:rsid w:val="003E73ED"/>
    <w:rsid w:val="003F5D0F"/>
    <w:rsid w:val="00400761"/>
    <w:rsid w:val="00414101"/>
    <w:rsid w:val="004219CF"/>
    <w:rsid w:val="00421BF5"/>
    <w:rsid w:val="004234F0"/>
    <w:rsid w:val="00427EEC"/>
    <w:rsid w:val="00433DDB"/>
    <w:rsid w:val="00435A29"/>
    <w:rsid w:val="00437619"/>
    <w:rsid w:val="00465A1E"/>
    <w:rsid w:val="00474792"/>
    <w:rsid w:val="0049445A"/>
    <w:rsid w:val="004957D9"/>
    <w:rsid w:val="004A2A63"/>
    <w:rsid w:val="004B210C"/>
    <w:rsid w:val="004B6170"/>
    <w:rsid w:val="004C196E"/>
    <w:rsid w:val="004D405F"/>
    <w:rsid w:val="004D59C4"/>
    <w:rsid w:val="004E4F4F"/>
    <w:rsid w:val="004E6789"/>
    <w:rsid w:val="004F61E3"/>
    <w:rsid w:val="00502E10"/>
    <w:rsid w:val="0050354E"/>
    <w:rsid w:val="0051015C"/>
    <w:rsid w:val="005103AD"/>
    <w:rsid w:val="00511B1F"/>
    <w:rsid w:val="00516CF1"/>
    <w:rsid w:val="00531AE9"/>
    <w:rsid w:val="00536188"/>
    <w:rsid w:val="00547427"/>
    <w:rsid w:val="00550A66"/>
    <w:rsid w:val="00567EC7"/>
    <w:rsid w:val="00570013"/>
    <w:rsid w:val="005753EC"/>
    <w:rsid w:val="005801A2"/>
    <w:rsid w:val="005952A5"/>
    <w:rsid w:val="005A33A1"/>
    <w:rsid w:val="005B217D"/>
    <w:rsid w:val="005C385F"/>
    <w:rsid w:val="005C7BA7"/>
    <w:rsid w:val="005C7C26"/>
    <w:rsid w:val="005E1AC6"/>
    <w:rsid w:val="005E3F2B"/>
    <w:rsid w:val="005F5937"/>
    <w:rsid w:val="005F6F1B"/>
    <w:rsid w:val="00615995"/>
    <w:rsid w:val="00616155"/>
    <w:rsid w:val="00624B33"/>
    <w:rsid w:val="0063041A"/>
    <w:rsid w:val="00630AA2"/>
    <w:rsid w:val="00631D8B"/>
    <w:rsid w:val="00646707"/>
    <w:rsid w:val="00657F7E"/>
    <w:rsid w:val="00662E58"/>
    <w:rsid w:val="006637F2"/>
    <w:rsid w:val="006642A5"/>
    <w:rsid w:val="00664DCF"/>
    <w:rsid w:val="006A0E5C"/>
    <w:rsid w:val="006A1C4E"/>
    <w:rsid w:val="006A48E6"/>
    <w:rsid w:val="006C5D39"/>
    <w:rsid w:val="006D6D9B"/>
    <w:rsid w:val="006E2810"/>
    <w:rsid w:val="006E5417"/>
    <w:rsid w:val="006F0794"/>
    <w:rsid w:val="006F6155"/>
    <w:rsid w:val="006F7528"/>
    <w:rsid w:val="007023DE"/>
    <w:rsid w:val="00712F60"/>
    <w:rsid w:val="00720E3B"/>
    <w:rsid w:val="00722609"/>
    <w:rsid w:val="00743513"/>
    <w:rsid w:val="0074393F"/>
    <w:rsid w:val="00745F6B"/>
    <w:rsid w:val="0075175B"/>
    <w:rsid w:val="0075585E"/>
    <w:rsid w:val="00770571"/>
    <w:rsid w:val="007718FB"/>
    <w:rsid w:val="007768FF"/>
    <w:rsid w:val="007824D3"/>
    <w:rsid w:val="00796EE3"/>
    <w:rsid w:val="007A7D29"/>
    <w:rsid w:val="007B4AB8"/>
    <w:rsid w:val="007C081C"/>
    <w:rsid w:val="007C3E32"/>
    <w:rsid w:val="007D1181"/>
    <w:rsid w:val="007E01A3"/>
    <w:rsid w:val="007F1F8B"/>
    <w:rsid w:val="007F6205"/>
    <w:rsid w:val="007F67A1"/>
    <w:rsid w:val="00801A7B"/>
    <w:rsid w:val="00805649"/>
    <w:rsid w:val="00811C05"/>
    <w:rsid w:val="008206C8"/>
    <w:rsid w:val="00843E01"/>
    <w:rsid w:val="00850399"/>
    <w:rsid w:val="0086387C"/>
    <w:rsid w:val="00874A6C"/>
    <w:rsid w:val="00876C65"/>
    <w:rsid w:val="00882F72"/>
    <w:rsid w:val="00883998"/>
    <w:rsid w:val="00893DC4"/>
    <w:rsid w:val="008A147E"/>
    <w:rsid w:val="008A4B4C"/>
    <w:rsid w:val="008C239F"/>
    <w:rsid w:val="008C6FDC"/>
    <w:rsid w:val="008C7B12"/>
    <w:rsid w:val="008D51CA"/>
    <w:rsid w:val="008E1D73"/>
    <w:rsid w:val="008E480C"/>
    <w:rsid w:val="00906A66"/>
    <w:rsid w:val="00907757"/>
    <w:rsid w:val="00920D94"/>
    <w:rsid w:val="009212B0"/>
    <w:rsid w:val="00921FA1"/>
    <w:rsid w:val="009234A5"/>
    <w:rsid w:val="00933453"/>
    <w:rsid w:val="009336F7"/>
    <w:rsid w:val="0093636C"/>
    <w:rsid w:val="009374A7"/>
    <w:rsid w:val="00937F03"/>
    <w:rsid w:val="00955F6D"/>
    <w:rsid w:val="00977C16"/>
    <w:rsid w:val="009822AD"/>
    <w:rsid w:val="0098551D"/>
    <w:rsid w:val="00985DCB"/>
    <w:rsid w:val="0099518F"/>
    <w:rsid w:val="009964C0"/>
    <w:rsid w:val="009967C1"/>
    <w:rsid w:val="009A523D"/>
    <w:rsid w:val="009A5F93"/>
    <w:rsid w:val="009B02A1"/>
    <w:rsid w:val="009B3361"/>
    <w:rsid w:val="009B7F3F"/>
    <w:rsid w:val="009D0561"/>
    <w:rsid w:val="009D7CE6"/>
    <w:rsid w:val="009E448E"/>
    <w:rsid w:val="009F45F4"/>
    <w:rsid w:val="009F496B"/>
    <w:rsid w:val="00A01439"/>
    <w:rsid w:val="00A02E61"/>
    <w:rsid w:val="00A05CFF"/>
    <w:rsid w:val="00A12193"/>
    <w:rsid w:val="00A13048"/>
    <w:rsid w:val="00A131C5"/>
    <w:rsid w:val="00A46843"/>
    <w:rsid w:val="00A553DE"/>
    <w:rsid w:val="00A56B97"/>
    <w:rsid w:val="00A6093D"/>
    <w:rsid w:val="00A703CE"/>
    <w:rsid w:val="00A72017"/>
    <w:rsid w:val="00A767DC"/>
    <w:rsid w:val="00A76A6D"/>
    <w:rsid w:val="00A83253"/>
    <w:rsid w:val="00AA6E84"/>
    <w:rsid w:val="00AB1A1C"/>
    <w:rsid w:val="00AB3913"/>
    <w:rsid w:val="00AB4721"/>
    <w:rsid w:val="00AB7405"/>
    <w:rsid w:val="00AD05A8"/>
    <w:rsid w:val="00AE341B"/>
    <w:rsid w:val="00AF51C5"/>
    <w:rsid w:val="00B01905"/>
    <w:rsid w:val="00B07CA7"/>
    <w:rsid w:val="00B1279A"/>
    <w:rsid w:val="00B3640F"/>
    <w:rsid w:val="00B4194A"/>
    <w:rsid w:val="00B437E8"/>
    <w:rsid w:val="00B51F2C"/>
    <w:rsid w:val="00B5222E"/>
    <w:rsid w:val="00B53179"/>
    <w:rsid w:val="00B532EA"/>
    <w:rsid w:val="00B57A23"/>
    <w:rsid w:val="00B600CD"/>
    <w:rsid w:val="00B610AE"/>
    <w:rsid w:val="00B61C96"/>
    <w:rsid w:val="00B73A2A"/>
    <w:rsid w:val="00B75A51"/>
    <w:rsid w:val="00B8125A"/>
    <w:rsid w:val="00B827C6"/>
    <w:rsid w:val="00B83D1A"/>
    <w:rsid w:val="00B94B06"/>
    <w:rsid w:val="00B94C28"/>
    <w:rsid w:val="00B965BD"/>
    <w:rsid w:val="00BA5FCB"/>
    <w:rsid w:val="00BC10BA"/>
    <w:rsid w:val="00BC5AFD"/>
    <w:rsid w:val="00C00DDE"/>
    <w:rsid w:val="00C04F43"/>
    <w:rsid w:val="00C05271"/>
    <w:rsid w:val="00C0609D"/>
    <w:rsid w:val="00C115AB"/>
    <w:rsid w:val="00C21A8D"/>
    <w:rsid w:val="00C26CCB"/>
    <w:rsid w:val="00C30249"/>
    <w:rsid w:val="00C35F74"/>
    <w:rsid w:val="00C3723B"/>
    <w:rsid w:val="00C41D54"/>
    <w:rsid w:val="00C42466"/>
    <w:rsid w:val="00C606C9"/>
    <w:rsid w:val="00C80288"/>
    <w:rsid w:val="00C836F0"/>
    <w:rsid w:val="00C84003"/>
    <w:rsid w:val="00C90650"/>
    <w:rsid w:val="00C97D78"/>
    <w:rsid w:val="00CA19B1"/>
    <w:rsid w:val="00CC2AAE"/>
    <w:rsid w:val="00CC3FFD"/>
    <w:rsid w:val="00CC5A42"/>
    <w:rsid w:val="00CD0EAB"/>
    <w:rsid w:val="00CE5E02"/>
    <w:rsid w:val="00CF34DB"/>
    <w:rsid w:val="00CF3917"/>
    <w:rsid w:val="00CF558F"/>
    <w:rsid w:val="00D010C0"/>
    <w:rsid w:val="00D06B8B"/>
    <w:rsid w:val="00D073E2"/>
    <w:rsid w:val="00D1555A"/>
    <w:rsid w:val="00D446EC"/>
    <w:rsid w:val="00D51BF0"/>
    <w:rsid w:val="00D531DB"/>
    <w:rsid w:val="00D55942"/>
    <w:rsid w:val="00D807BF"/>
    <w:rsid w:val="00D82FCC"/>
    <w:rsid w:val="00D85B99"/>
    <w:rsid w:val="00DA17FC"/>
    <w:rsid w:val="00DA7887"/>
    <w:rsid w:val="00DB2C26"/>
    <w:rsid w:val="00DB45C3"/>
    <w:rsid w:val="00DC0BD3"/>
    <w:rsid w:val="00DD02F4"/>
    <w:rsid w:val="00DD6622"/>
    <w:rsid w:val="00DE1C7C"/>
    <w:rsid w:val="00DE6B43"/>
    <w:rsid w:val="00E053F1"/>
    <w:rsid w:val="00E11923"/>
    <w:rsid w:val="00E207D8"/>
    <w:rsid w:val="00E262D4"/>
    <w:rsid w:val="00E36250"/>
    <w:rsid w:val="00E47F2D"/>
    <w:rsid w:val="00E54511"/>
    <w:rsid w:val="00E60EDC"/>
    <w:rsid w:val="00E61DAC"/>
    <w:rsid w:val="00E72B80"/>
    <w:rsid w:val="00E75FE3"/>
    <w:rsid w:val="00E7743F"/>
    <w:rsid w:val="00E86C4C"/>
    <w:rsid w:val="00E907A3"/>
    <w:rsid w:val="00EA5AE0"/>
    <w:rsid w:val="00EB56E1"/>
    <w:rsid w:val="00EB7AB1"/>
    <w:rsid w:val="00EC32BD"/>
    <w:rsid w:val="00EE7CD8"/>
    <w:rsid w:val="00EF37F6"/>
    <w:rsid w:val="00EF48CC"/>
    <w:rsid w:val="00F00801"/>
    <w:rsid w:val="00F04EA4"/>
    <w:rsid w:val="00F20C1C"/>
    <w:rsid w:val="00F2488D"/>
    <w:rsid w:val="00F339C4"/>
    <w:rsid w:val="00F601A0"/>
    <w:rsid w:val="00F712E9"/>
    <w:rsid w:val="00F73032"/>
    <w:rsid w:val="00F82047"/>
    <w:rsid w:val="00F848FC"/>
    <w:rsid w:val="00F906F6"/>
    <w:rsid w:val="00F9282A"/>
    <w:rsid w:val="00F96BAD"/>
    <w:rsid w:val="00FA139D"/>
    <w:rsid w:val="00FA60F5"/>
    <w:rsid w:val="00FB0E84"/>
    <w:rsid w:val="00FC2405"/>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593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Revision">
    <w:name w:val="Revision"/>
    <w:hidden/>
    <w:uiPriority w:val="99"/>
    <w:semiHidden/>
    <w:rsid w:val="004957D9"/>
    <w:rPr>
      <w:sz w:val="22"/>
    </w:rPr>
  </w:style>
  <w:style w:type="character" w:styleId="UnresolvedMention">
    <w:name w:val="Unresolved Mention"/>
    <w:basedOn w:val="DefaultParagraphFont"/>
    <w:uiPriority w:val="99"/>
    <w:semiHidden/>
    <w:unhideWhenUsed/>
    <w:rsid w:val="002A1E33"/>
    <w:rPr>
      <w:color w:val="605E5C"/>
      <w:shd w:val="clear" w:color="auto" w:fill="E1DFDD"/>
    </w:rPr>
  </w:style>
  <w:style w:type="table" w:styleId="TableGrid">
    <w:name w:val="Table Grid"/>
    <w:basedOn w:val="TableNormal"/>
    <w:rsid w:val="00421BF5"/>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_head"/>
    <w:basedOn w:val="Tabletext"/>
    <w:next w:val="Tabletext"/>
    <w:rsid w:val="00421BF5"/>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421BF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rFonts w:eastAsia="SimSun"/>
      <w:sz w:val="18"/>
      <w:lang w:val="en-GB"/>
    </w:rPr>
  </w:style>
  <w:style w:type="paragraph" w:styleId="ListParagraph">
    <w:name w:val="List Paragraph"/>
    <w:basedOn w:val="Normal"/>
    <w:link w:val="ListParagraphChar"/>
    <w:uiPriority w:val="34"/>
    <w:qFormat/>
    <w:rsid w:val="00353555"/>
    <w:pPr>
      <w:ind w:left="720"/>
      <w:contextualSpacing/>
    </w:pPr>
  </w:style>
  <w:style w:type="paragraph" w:customStyle="1" w:styleId="Equation">
    <w:name w:val="Equation"/>
    <w:basedOn w:val="Normal"/>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lang w:val="en-GB"/>
    </w:rPr>
  </w:style>
  <w:style w:type="paragraph" w:customStyle="1" w:styleId="Note1">
    <w:name w:val="Note 1"/>
    <w:basedOn w:val="Normal"/>
    <w:link w:val="Note1Char"/>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sz w:val="18"/>
      <w:lang w:val="en-GB"/>
    </w:rPr>
  </w:style>
  <w:style w:type="paragraph" w:customStyle="1" w:styleId="Annex3">
    <w:name w:val="Annex 3"/>
    <w:basedOn w:val="Normal"/>
    <w:next w:val="Normal"/>
    <w:link w:val="Annex3Char2"/>
    <w:qFormat/>
    <w:rsid w:val="009D0561"/>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sz w:val="20"/>
      <w:lang w:val="en-GB"/>
    </w:rPr>
  </w:style>
  <w:style w:type="paragraph" w:customStyle="1" w:styleId="Annex4">
    <w:name w:val="Annex 4"/>
    <w:basedOn w:val="Normal"/>
    <w:next w:val="Normal"/>
    <w:autoRedefine/>
    <w:uiPriority w:val="99"/>
    <w:rsid w:val="009D0561"/>
    <w:pPr>
      <w:keepNext/>
      <w:numPr>
        <w:ilvl w:val="3"/>
        <w:numId w:val="13"/>
      </w:numPr>
      <w:tabs>
        <w:tab w:val="clear" w:pos="360"/>
        <w:tab w:val="clear" w:pos="1080"/>
        <w:tab w:val="clear" w:pos="1146"/>
        <w:tab w:val="clear" w:pos="1440"/>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181"/>
      <w:ind w:left="1728"/>
      <w:textAlignment w:val="auto"/>
      <w:outlineLvl w:val="3"/>
    </w:pPr>
    <w:rPr>
      <w:rFonts w:eastAsia="Malgun Gothic"/>
      <w:b/>
      <w:bCs/>
      <w:sz w:val="20"/>
      <w:lang w:val="en-GB"/>
    </w:rPr>
  </w:style>
  <w:style w:type="paragraph" w:customStyle="1" w:styleId="Annex5">
    <w:name w:val="Annex 5"/>
    <w:basedOn w:val="Normal"/>
    <w:next w:val="Normal"/>
    <w:autoRedefine/>
    <w:uiPriority w:val="99"/>
    <w:rsid w:val="009D0561"/>
    <w:pPr>
      <w:keepNext/>
      <w:numPr>
        <w:ilvl w:val="4"/>
        <w:numId w:val="1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4"/>
    </w:pPr>
    <w:rPr>
      <w:rFonts w:eastAsia="Malgun Gothic"/>
      <w:b/>
      <w:bCs/>
      <w:sz w:val="20"/>
      <w:lang w:val="en-GB"/>
    </w:rPr>
  </w:style>
  <w:style w:type="character" w:customStyle="1" w:styleId="Annex3Char2">
    <w:name w:val="Annex 3 Char2"/>
    <w:link w:val="Annex3"/>
    <w:rsid w:val="009D0561"/>
    <w:rPr>
      <w:rFonts w:eastAsia="Malgun Gothic"/>
      <w:b/>
      <w:bCs/>
      <w:lang w:val="en-GB"/>
    </w:rPr>
  </w:style>
  <w:style w:type="character" w:customStyle="1" w:styleId="Note1Char">
    <w:name w:val="Note 1 Char"/>
    <w:basedOn w:val="DefaultParagraphFont"/>
    <w:link w:val="Note1"/>
    <w:rsid w:val="009D0561"/>
    <w:rPr>
      <w:sz w:val="18"/>
      <w:lang w:val="en-GB"/>
    </w:rPr>
  </w:style>
  <w:style w:type="numbering" w:customStyle="1" w:styleId="NoList1">
    <w:name w:val="No List1"/>
    <w:next w:val="NoList"/>
    <w:uiPriority w:val="99"/>
    <w:semiHidden/>
    <w:unhideWhenUsed/>
    <w:rsid w:val="009822AD"/>
  </w:style>
  <w:style w:type="paragraph" w:customStyle="1" w:styleId="TableTitle">
    <w:name w:val="Table_Title"/>
    <w:basedOn w:val="Normal"/>
    <w:next w:val="Normal"/>
    <w:rsid w:val="009822A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SimSun"/>
      <w:b/>
      <w:sz w:val="20"/>
      <w:lang w:val="en-GB"/>
    </w:rPr>
  </w:style>
  <w:style w:type="table" w:customStyle="1" w:styleId="TableGrid1">
    <w:name w:val="Table Grid1"/>
    <w:basedOn w:val="TableNormal"/>
    <w:next w:val="TableGrid"/>
    <w:rsid w:val="009822A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rFonts w:eastAsia="SimSun"/>
      <w:sz w:val="20"/>
      <w:lang w:val="en-GB"/>
    </w:rPr>
  </w:style>
  <w:style w:type="character" w:styleId="CommentReference">
    <w:name w:val="annotation reference"/>
    <w:basedOn w:val="DefaultParagraphFont"/>
    <w:rsid w:val="009822AD"/>
    <w:rPr>
      <w:sz w:val="16"/>
      <w:szCs w:val="16"/>
    </w:rPr>
  </w:style>
  <w:style w:type="paragraph" w:styleId="CommentText">
    <w:name w:val="annotation text"/>
    <w:basedOn w:val="Normal"/>
    <w:link w:val="CommentTextChar"/>
    <w:rsid w:val="009822AD"/>
    <w:rPr>
      <w:rFonts w:eastAsiaTheme="minorEastAsia"/>
      <w:sz w:val="20"/>
    </w:rPr>
  </w:style>
  <w:style w:type="character" w:customStyle="1" w:styleId="CommentTextChar">
    <w:name w:val="Comment Text Char"/>
    <w:basedOn w:val="DefaultParagraphFont"/>
    <w:link w:val="CommentText"/>
    <w:rsid w:val="009822AD"/>
    <w:rPr>
      <w:rFonts w:eastAsiaTheme="minorEastAsia"/>
    </w:rPr>
  </w:style>
  <w:style w:type="paragraph" w:styleId="CommentSubject">
    <w:name w:val="annotation subject"/>
    <w:basedOn w:val="CommentText"/>
    <w:next w:val="CommentText"/>
    <w:link w:val="CommentSubjectChar"/>
    <w:semiHidden/>
    <w:unhideWhenUsed/>
    <w:rsid w:val="009822AD"/>
    <w:rPr>
      <w:b/>
      <w:bCs/>
    </w:rPr>
  </w:style>
  <w:style w:type="character" w:customStyle="1" w:styleId="CommentSubjectChar">
    <w:name w:val="Comment Subject Char"/>
    <w:basedOn w:val="CommentTextChar"/>
    <w:link w:val="CommentSubject"/>
    <w:semiHidden/>
    <w:rsid w:val="009822AD"/>
    <w:rPr>
      <w:rFonts w:eastAsiaTheme="minorEastAsia"/>
      <w:b/>
      <w:bCs/>
    </w:rPr>
  </w:style>
  <w:style w:type="character" w:customStyle="1" w:styleId="normaltextrun">
    <w:name w:val="normaltextrun"/>
    <w:basedOn w:val="DefaultParagraphFont"/>
    <w:rsid w:val="009822AD"/>
  </w:style>
  <w:style w:type="character" w:customStyle="1" w:styleId="ListParagraphChar">
    <w:name w:val="List Paragraph Char"/>
    <w:link w:val="ListParagraph"/>
    <w:uiPriority w:val="34"/>
    <w:locked/>
    <w:rsid w:val="009822AD"/>
    <w:rPr>
      <w:sz w:val="22"/>
    </w:rPr>
  </w:style>
  <w:style w:type="character" w:customStyle="1" w:styleId="UnresolvedMention1">
    <w:name w:val="Unresolved Mention1"/>
    <w:basedOn w:val="DefaultParagraphFont"/>
    <w:uiPriority w:val="99"/>
    <w:unhideWhenUsed/>
    <w:rsid w:val="009822AD"/>
    <w:rPr>
      <w:color w:val="605E5C"/>
      <w:shd w:val="clear" w:color="auto" w:fill="E1DFDD"/>
    </w:rPr>
  </w:style>
  <w:style w:type="character" w:customStyle="1" w:styleId="Mention1">
    <w:name w:val="Mention1"/>
    <w:basedOn w:val="DefaultParagraphFont"/>
    <w:uiPriority w:val="99"/>
    <w:unhideWhenUsed/>
    <w:rsid w:val="009822AD"/>
    <w:rPr>
      <w:color w:val="2B579A"/>
      <w:shd w:val="clear" w:color="auto" w:fill="E1DFDD"/>
    </w:rPr>
  </w:style>
  <w:style w:type="character" w:customStyle="1" w:styleId="Heading1Char">
    <w:name w:val="Heading 1 Char"/>
    <w:basedOn w:val="DefaultParagraphFont"/>
    <w:link w:val="Heading1"/>
    <w:rsid w:val="009822AD"/>
    <w:rPr>
      <w:rFonts w:cs="Arial"/>
      <w:b/>
      <w:bCs/>
      <w:kern w:val="32"/>
      <w:sz w:val="32"/>
      <w:szCs w:val="32"/>
    </w:rPr>
  </w:style>
  <w:style w:type="paragraph" w:styleId="Caption">
    <w:name w:val="caption"/>
    <w:basedOn w:val="Normal"/>
    <w:next w:val="Normal"/>
    <w:qFormat/>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b/>
      <w:bCs/>
      <w:sz w:val="20"/>
    </w:rPr>
  </w:style>
  <w:style w:type="paragraph" w:customStyle="1" w:styleId="TableText0">
    <w:name w:val="Table_Text"/>
    <w:basedOn w:val="Normal"/>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after="100" w:line="190" w:lineRule="exact"/>
    </w:pPr>
    <w:rPr>
      <w:rFonts w:eastAsia="Malgun Gothic"/>
      <w:sz w:val="18"/>
      <w:szCs w:val="18"/>
      <w:lang w:val="en-GB"/>
    </w:rPr>
  </w:style>
  <w:style w:type="paragraph" w:customStyle="1" w:styleId="FigureNoTitle">
    <w:name w:val="Figure_NoTitle"/>
    <w:basedOn w:val="Normal"/>
    <w:next w:val="Normal"/>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SimSun"/>
      <w:b/>
      <w:sz w:val="20"/>
      <w:lang w:val="en-GB"/>
    </w:rPr>
  </w:style>
  <w:style w:type="character" w:customStyle="1" w:styleId="FooterChar">
    <w:name w:val="Footer Char"/>
    <w:basedOn w:val="DefaultParagraphFont"/>
    <w:link w:val="Footer"/>
    <w:uiPriority w:val="99"/>
    <w:rsid w:val="0036553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362319">
      <w:bodyDiv w:val="1"/>
      <w:marLeft w:val="0"/>
      <w:marRight w:val="0"/>
      <w:marTop w:val="0"/>
      <w:marBottom w:val="0"/>
      <w:divBdr>
        <w:top w:val="none" w:sz="0" w:space="0" w:color="auto"/>
        <w:left w:val="none" w:sz="0" w:space="0" w:color="auto"/>
        <w:bottom w:val="none" w:sz="0" w:space="0" w:color="auto"/>
        <w:right w:val="none" w:sz="0" w:space="0" w:color="auto"/>
      </w:divBdr>
    </w:div>
    <w:div w:id="158526335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697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17</Pages>
  <Words>7139</Words>
  <Characters>40698</Characters>
  <Application>Microsoft Office Word</Application>
  <DocSecurity>0</DocSecurity>
  <Lines>339</Lines>
  <Paragraphs>95</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47742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4</cp:revision>
  <cp:lastPrinted>1900-01-01T08:00:00Z</cp:lastPrinted>
  <dcterms:created xsi:type="dcterms:W3CDTF">2022-06-21T15:45:00Z</dcterms:created>
  <dcterms:modified xsi:type="dcterms:W3CDTF">2022-07-11T05:52:00Z</dcterms:modified>
</cp:coreProperties>
</file>